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7BEC32E" w14:textId="785BFC13" w:rsidR="008C7951" w:rsidRDefault="008C7951" w:rsidP="00FC34A9">
      <w:pPr>
        <w:tabs>
          <w:tab w:val="left" w:pos="3345"/>
        </w:tabs>
        <w:spacing w:line="200" w:lineRule="auto"/>
        <w:rPr>
          <w:rFonts w:ascii="Times New Roman" w:eastAsia="Times New Roman" w:hAnsi="Times New Roman" w:cs="Times New Roman"/>
        </w:rPr>
      </w:pPr>
      <w:bookmarkStart w:id="0" w:name="_GoBack"/>
      <w:bookmarkEnd w:id="0"/>
    </w:p>
    <w:p w14:paraId="2C527C13" w14:textId="77777777" w:rsidR="008C7951" w:rsidRDefault="008C7951">
      <w:pPr>
        <w:spacing w:line="260" w:lineRule="auto"/>
        <w:rPr>
          <w:rFonts w:ascii="Times New Roman" w:eastAsia="Times New Roman" w:hAnsi="Times New Roman" w:cs="Times New Roman"/>
        </w:rPr>
      </w:pPr>
    </w:p>
    <w:p w14:paraId="736EBFDD" w14:textId="77777777" w:rsidR="008C7951" w:rsidRDefault="00BA562A" w:rsidP="00672664">
      <w:pPr>
        <w:jc w:val="center"/>
        <w:rPr>
          <w:rFonts w:ascii="Times New Roman" w:eastAsia="Times New Roman" w:hAnsi="Times New Roman" w:cs="Times New Roman"/>
          <w:b/>
        </w:rPr>
      </w:pPr>
      <w:r>
        <w:rPr>
          <w:rFonts w:ascii="Times New Roman" w:eastAsia="Times New Roman" w:hAnsi="Times New Roman" w:cs="Times New Roman"/>
          <w:b/>
        </w:rPr>
        <w:t>UNITED STATES OF AMERICA</w:t>
      </w:r>
    </w:p>
    <w:p w14:paraId="7AC36EC1" w14:textId="77777777" w:rsidR="00E92853" w:rsidRDefault="00E92853">
      <w:pPr>
        <w:ind w:left="2560"/>
        <w:rPr>
          <w:rFonts w:ascii="Times New Roman" w:eastAsia="Times New Roman" w:hAnsi="Times New Roman" w:cs="Times New Roman"/>
        </w:rPr>
      </w:pPr>
    </w:p>
    <w:p w14:paraId="367CCA7D" w14:textId="77777777" w:rsidR="008C7951" w:rsidRPr="00E92853" w:rsidRDefault="00B41DAC" w:rsidP="00672664">
      <w:pPr>
        <w:jc w:val="center"/>
        <w:rPr>
          <w:rFonts w:ascii="Times New Roman" w:eastAsia="Times New Roman" w:hAnsi="Times New Roman" w:cs="Times New Roman"/>
        </w:rPr>
      </w:pPr>
      <w:r>
        <w:rPr>
          <w:rFonts w:ascii="Times New Roman" w:eastAsia="Times New Roman" w:hAnsi="Times New Roman" w:cs="Times New Roman"/>
        </w:rPr>
        <w:t xml:space="preserve">DRAFT </w:t>
      </w:r>
      <w:r w:rsidR="00E92853" w:rsidRPr="00E92853">
        <w:rPr>
          <w:rFonts w:ascii="Times New Roman" w:eastAsia="Times New Roman" w:hAnsi="Times New Roman" w:cs="Times New Roman"/>
        </w:rPr>
        <w:t>PROPOSAL</w:t>
      </w:r>
      <w:r>
        <w:rPr>
          <w:rFonts w:ascii="Times New Roman" w:eastAsia="Times New Roman" w:hAnsi="Times New Roman" w:cs="Times New Roman"/>
        </w:rPr>
        <w:t>S</w:t>
      </w:r>
      <w:r w:rsidR="00E92853" w:rsidRPr="00E92853">
        <w:rPr>
          <w:rFonts w:ascii="Times New Roman" w:eastAsia="Times New Roman" w:hAnsi="Times New Roman" w:cs="Times New Roman"/>
        </w:rPr>
        <w:t xml:space="preserve"> FOR THE WORK OF THE CONFERENCE</w:t>
      </w:r>
    </w:p>
    <w:p w14:paraId="6C70F84C" w14:textId="77777777" w:rsidR="008C7951" w:rsidRDefault="008C7951">
      <w:pPr>
        <w:spacing w:line="200" w:lineRule="auto"/>
        <w:rPr>
          <w:rFonts w:ascii="Times New Roman" w:eastAsia="Times New Roman" w:hAnsi="Times New Roman" w:cs="Times New Roman"/>
        </w:rPr>
      </w:pPr>
    </w:p>
    <w:p w14:paraId="44F2621C" w14:textId="77777777" w:rsidR="008C7951" w:rsidRDefault="008C7951">
      <w:pPr>
        <w:spacing w:line="314" w:lineRule="auto"/>
        <w:rPr>
          <w:rFonts w:ascii="Times New Roman" w:eastAsia="Times New Roman" w:hAnsi="Times New Roman" w:cs="Times New Roman"/>
        </w:rPr>
      </w:pPr>
    </w:p>
    <w:p w14:paraId="21AAB898" w14:textId="77777777" w:rsidR="00E92853" w:rsidRPr="00671B03" w:rsidRDefault="00E92853" w:rsidP="00E92853">
      <w:pPr>
        <w:spacing w:line="314" w:lineRule="auto"/>
        <w:jc w:val="center"/>
        <w:rPr>
          <w:rFonts w:ascii="Times New Roman" w:eastAsia="Times New Roman" w:hAnsi="Times New Roman" w:cs="Times New Roman"/>
          <w:b/>
        </w:rPr>
      </w:pPr>
      <w:r w:rsidRPr="00671B03">
        <w:rPr>
          <w:rFonts w:ascii="Times New Roman" w:eastAsia="Times New Roman" w:hAnsi="Times New Roman" w:cs="Times New Roman"/>
          <w:b/>
        </w:rPr>
        <w:t>Agenda Item 9.1 (Issue 9.1.5)</w:t>
      </w:r>
    </w:p>
    <w:p w14:paraId="2D7872B1" w14:textId="77777777" w:rsidR="00E92853" w:rsidRDefault="00E92853">
      <w:pPr>
        <w:spacing w:line="314" w:lineRule="auto"/>
        <w:rPr>
          <w:rFonts w:ascii="Times New Roman" w:eastAsia="Times New Roman" w:hAnsi="Times New Roman" w:cs="Times New Roman"/>
        </w:rPr>
      </w:pPr>
    </w:p>
    <w:p w14:paraId="00D4B11E" w14:textId="32FE35B0" w:rsidR="008C7951" w:rsidRPr="00545025" w:rsidRDefault="00BA562A">
      <w:pPr>
        <w:spacing w:line="276" w:lineRule="auto"/>
        <w:ind w:right="440"/>
        <w:rPr>
          <w:rFonts w:ascii="Times New Roman" w:eastAsia="Times New Roman" w:hAnsi="Times New Roman" w:cs="Times New Roman"/>
        </w:rPr>
      </w:pPr>
      <w:r w:rsidRPr="00671B03">
        <w:rPr>
          <w:rFonts w:ascii="Times New Roman" w:eastAsia="Times New Roman" w:hAnsi="Times New Roman" w:cs="Times New Roman"/>
          <w:b/>
        </w:rPr>
        <w:t>Agenda Item 9.1/Issue 9.1.5</w:t>
      </w:r>
      <w:r w:rsidRPr="00377B2B">
        <w:rPr>
          <w:rFonts w:ascii="Times New Roman" w:eastAsia="Times New Roman" w:hAnsi="Times New Roman" w:cs="Times New Roman"/>
        </w:rPr>
        <w:t>:</w:t>
      </w:r>
      <w:r w:rsidRPr="00545025">
        <w:rPr>
          <w:rFonts w:ascii="Times New Roman" w:eastAsia="Times New Roman" w:hAnsi="Times New Roman" w:cs="Times New Roman"/>
        </w:rPr>
        <w:t xml:space="preserve">  </w:t>
      </w:r>
      <w:r w:rsidR="00301864">
        <w:rPr>
          <w:rFonts w:ascii="Times New Roman" w:eastAsia="Times New Roman" w:hAnsi="Times New Roman" w:cs="Times New Roman"/>
          <w:b/>
        </w:rPr>
        <w:t>Resolution 764 (WRC-15)</w:t>
      </w:r>
      <w:r w:rsidR="00301864" w:rsidRPr="00025B25">
        <w:rPr>
          <w:rFonts w:ascii="Times New Roman" w:eastAsia="Times New Roman" w:hAnsi="Times New Roman" w:cs="Times New Roman"/>
        </w:rPr>
        <w:t xml:space="preserve"> </w:t>
      </w:r>
      <w:r w:rsidRPr="00545025">
        <w:rPr>
          <w:rFonts w:ascii="Times New Roman" w:eastAsia="Times New Roman" w:hAnsi="Times New Roman" w:cs="Times New Roman"/>
        </w:rPr>
        <w:t>Consideration of the technical and regulatory impacts of referencing Recommendations ITU</w:t>
      </w:r>
      <w:r w:rsidR="002E5B24">
        <w:rPr>
          <w:rFonts w:ascii="Times New Roman" w:eastAsia="Times New Roman" w:hAnsi="Times New Roman" w:cs="Times New Roman"/>
        </w:rPr>
        <w:t>-</w:t>
      </w:r>
      <w:r w:rsidRPr="00545025">
        <w:rPr>
          <w:rFonts w:ascii="Times New Roman" w:eastAsia="Times New Roman" w:hAnsi="Times New Roman" w:cs="Times New Roman"/>
        </w:rPr>
        <w:t>R M.1638-1 and ITU</w:t>
      </w:r>
      <w:r w:rsidR="002E5B24">
        <w:rPr>
          <w:rFonts w:ascii="Times New Roman" w:eastAsia="Times New Roman" w:hAnsi="Times New Roman" w:cs="Times New Roman"/>
        </w:rPr>
        <w:t>-</w:t>
      </w:r>
      <w:r w:rsidRPr="00545025">
        <w:rPr>
          <w:rFonts w:ascii="Times New Roman" w:eastAsia="Times New Roman" w:hAnsi="Times New Roman" w:cs="Times New Roman"/>
        </w:rPr>
        <w:t xml:space="preserve">R M.1849-1 in Nos. </w:t>
      </w:r>
      <w:r w:rsidRPr="00671B03">
        <w:rPr>
          <w:rFonts w:ascii="Times New Roman" w:eastAsia="Times New Roman" w:hAnsi="Times New Roman" w:cs="Times New Roman"/>
          <w:b/>
        </w:rPr>
        <w:t>5.447F</w:t>
      </w:r>
      <w:r w:rsidRPr="00545025">
        <w:rPr>
          <w:rFonts w:ascii="Times New Roman" w:eastAsia="Times New Roman" w:hAnsi="Times New Roman" w:cs="Times New Roman"/>
        </w:rPr>
        <w:t xml:space="preserve"> and </w:t>
      </w:r>
      <w:r w:rsidRPr="00671B03">
        <w:rPr>
          <w:rFonts w:ascii="Times New Roman" w:eastAsia="Times New Roman" w:hAnsi="Times New Roman" w:cs="Times New Roman"/>
          <w:b/>
        </w:rPr>
        <w:t>5.450A</w:t>
      </w:r>
      <w:r w:rsidRPr="00545025">
        <w:rPr>
          <w:rFonts w:ascii="Times New Roman" w:eastAsia="Times New Roman" w:hAnsi="Times New Roman" w:cs="Times New Roman"/>
        </w:rPr>
        <w:t xml:space="preserve"> of the Radio Regulations</w:t>
      </w:r>
    </w:p>
    <w:p w14:paraId="7A9B83F1" w14:textId="77777777" w:rsidR="008C7951" w:rsidRPr="00545025" w:rsidRDefault="008C7951">
      <w:pPr>
        <w:spacing w:line="200" w:lineRule="auto"/>
        <w:rPr>
          <w:rFonts w:ascii="Times New Roman" w:eastAsia="Times New Roman" w:hAnsi="Times New Roman" w:cs="Times New Roman"/>
        </w:rPr>
      </w:pPr>
    </w:p>
    <w:p w14:paraId="3B21AFA9" w14:textId="77777777" w:rsidR="008C7951" w:rsidRPr="00545025" w:rsidRDefault="008C7951">
      <w:pPr>
        <w:spacing w:line="233" w:lineRule="auto"/>
        <w:rPr>
          <w:rFonts w:ascii="Times New Roman" w:eastAsia="Times New Roman" w:hAnsi="Times New Roman" w:cs="Times New Roman"/>
        </w:rPr>
      </w:pPr>
    </w:p>
    <w:p w14:paraId="6869B2F1" w14:textId="72DAFD3B" w:rsidR="005E7E3E" w:rsidRPr="005E7E3E" w:rsidRDefault="00B41DAC" w:rsidP="005E7E3E">
      <w:pPr>
        <w:spacing w:line="244" w:lineRule="auto"/>
        <w:ind w:right="40"/>
        <w:rPr>
          <w:rFonts w:ascii="Times New Roman" w:hAnsi="Times New Roman" w:cs="Times New Roman"/>
        </w:rPr>
      </w:pPr>
      <w:r>
        <w:rPr>
          <w:rFonts w:ascii="Times New Roman" w:eastAsia="Times New Roman" w:hAnsi="Times New Roman" w:cs="Times New Roman"/>
          <w:b/>
        </w:rPr>
        <w:t>Background Information</w:t>
      </w:r>
      <w:r w:rsidRPr="00456023">
        <w:rPr>
          <w:rFonts w:ascii="Times New Roman" w:eastAsia="Times New Roman" w:hAnsi="Times New Roman" w:cs="Times New Roman"/>
        </w:rPr>
        <w:t>:</w:t>
      </w:r>
      <w:r w:rsidR="00270DDA">
        <w:rPr>
          <w:rFonts w:ascii="Times New Roman" w:eastAsia="Times New Roman" w:hAnsi="Times New Roman" w:cs="Times New Roman"/>
        </w:rPr>
        <w:t xml:space="preserve">  </w:t>
      </w:r>
      <w:r w:rsidR="005E7E3E">
        <w:rPr>
          <w:rFonts w:ascii="Times New Roman" w:hAnsi="Times New Roman" w:cs="Times New Roman"/>
        </w:rPr>
        <w:t xml:space="preserve">Radio Local Area Networks (RLANs) and Radars in the 5 250-5 350 MHz and 5 470-5 725 MHz bands provide valuable services as part of national infrastructures, and sharing between RLANs and Radars in these bands has been proven feasible </w:t>
      </w:r>
      <w:r w:rsidR="005E7E3E" w:rsidRPr="005E7E3E">
        <w:rPr>
          <w:rFonts w:ascii="Times New Roman" w:hAnsi="Times New Roman" w:cs="Times New Roman"/>
        </w:rPr>
        <w:t xml:space="preserve">for some applications. The sharing of spectrum by RLANs under the mobile service and Radars under the radiolocation service in these bands is pursuant to RR </w:t>
      </w:r>
      <w:r w:rsidR="005E7E3E" w:rsidRPr="005E7E3E">
        <w:rPr>
          <w:rStyle w:val="Artdef"/>
          <w:rFonts w:cs="Times New Roman"/>
          <w:b w:val="0"/>
        </w:rPr>
        <w:t xml:space="preserve">Nos. </w:t>
      </w:r>
      <w:r w:rsidR="005E7E3E" w:rsidRPr="005E7E3E">
        <w:rPr>
          <w:rStyle w:val="Artdef"/>
          <w:rFonts w:cs="Times New Roman"/>
        </w:rPr>
        <w:t xml:space="preserve">5.447F </w:t>
      </w:r>
      <w:r w:rsidR="005E7E3E" w:rsidRPr="005E7E3E">
        <w:rPr>
          <w:rStyle w:val="Artdef"/>
          <w:rFonts w:cs="Times New Roman"/>
          <w:b w:val="0"/>
        </w:rPr>
        <w:t>and</w:t>
      </w:r>
      <w:r w:rsidR="005E7E3E" w:rsidRPr="005E7E3E">
        <w:rPr>
          <w:rStyle w:val="Artdef"/>
          <w:rFonts w:cs="Times New Roman"/>
        </w:rPr>
        <w:t xml:space="preserve"> 5.450A</w:t>
      </w:r>
      <w:r w:rsidR="005E7E3E" w:rsidRPr="005E7E3E">
        <w:rPr>
          <w:rStyle w:val="Artdef"/>
          <w:rFonts w:cs="Times New Roman"/>
          <w:b w:val="0"/>
        </w:rPr>
        <w:t xml:space="preserve">.  The challenge of WRC-19 Agenda Item 9.1/Issue 9.1.5 is to determine </w:t>
      </w:r>
      <w:r w:rsidR="00C55018" w:rsidRPr="00C55018">
        <w:rPr>
          <w:rStyle w:val="Artdef"/>
          <w:rFonts w:cs="Times New Roman"/>
          <w:b w:val="0"/>
        </w:rPr>
        <w:t xml:space="preserve">what, if any, are the technical and regulatory impacts of referencing Recommendations ITU-R M.1638-1 and ITU-R M.1849-1 in Nos. </w:t>
      </w:r>
      <w:r w:rsidR="00C55018" w:rsidRPr="00C55018">
        <w:rPr>
          <w:rStyle w:val="Artdef"/>
          <w:rFonts w:cs="Times New Roman"/>
        </w:rPr>
        <w:t>5.447F</w:t>
      </w:r>
      <w:r w:rsidR="00C55018" w:rsidRPr="00C55018">
        <w:rPr>
          <w:rStyle w:val="Artdef"/>
          <w:rFonts w:cs="Times New Roman"/>
          <w:b w:val="0"/>
        </w:rPr>
        <w:t xml:space="preserve"> and </w:t>
      </w:r>
      <w:r w:rsidR="00C55018" w:rsidRPr="00C55018">
        <w:rPr>
          <w:rStyle w:val="Artdef"/>
          <w:rFonts w:cs="Times New Roman"/>
        </w:rPr>
        <w:t>5.450A</w:t>
      </w:r>
      <w:r w:rsidR="00C55018" w:rsidRPr="00C55018">
        <w:rPr>
          <w:rStyle w:val="Artdef"/>
          <w:rFonts w:cs="Times New Roman"/>
          <w:b w:val="0"/>
        </w:rPr>
        <w:t xml:space="preserve"> of the Radio Regulations while ensuring that no undue constraints are imposed on any of the services referenced in Nos. </w:t>
      </w:r>
      <w:r w:rsidR="00C55018" w:rsidRPr="00C55018">
        <w:rPr>
          <w:rStyle w:val="Artdef"/>
          <w:rFonts w:cs="Times New Roman"/>
        </w:rPr>
        <w:t>5.447F</w:t>
      </w:r>
      <w:r w:rsidR="00C55018" w:rsidRPr="00C55018">
        <w:rPr>
          <w:rStyle w:val="Artdef"/>
          <w:rFonts w:cs="Times New Roman"/>
          <w:b w:val="0"/>
        </w:rPr>
        <w:t xml:space="preserve"> and </w:t>
      </w:r>
      <w:r w:rsidR="00C55018" w:rsidRPr="00C55018">
        <w:rPr>
          <w:rStyle w:val="Artdef"/>
          <w:rFonts w:cs="Times New Roman"/>
        </w:rPr>
        <w:t>5.450A</w:t>
      </w:r>
      <w:r w:rsidR="005E7E3E" w:rsidRPr="005E7E3E">
        <w:rPr>
          <w:rStyle w:val="Artdef"/>
          <w:rFonts w:cs="Times New Roman"/>
          <w:b w:val="0"/>
        </w:rPr>
        <w:t>.</w:t>
      </w:r>
    </w:p>
    <w:p w14:paraId="3A02B698" w14:textId="77777777" w:rsidR="005E7E3E" w:rsidRPr="005E7E3E" w:rsidRDefault="005E7E3E" w:rsidP="005E7E3E">
      <w:pPr>
        <w:spacing w:line="244" w:lineRule="auto"/>
        <w:ind w:right="40"/>
        <w:rPr>
          <w:rFonts w:ascii="Times New Roman" w:hAnsi="Times New Roman" w:cs="Times New Roman"/>
        </w:rPr>
      </w:pPr>
    </w:p>
    <w:p w14:paraId="1523C667" w14:textId="68C061DE" w:rsidR="005E7E3E" w:rsidRPr="005E7E3E" w:rsidRDefault="005E7E3E" w:rsidP="005E7E3E">
      <w:pPr>
        <w:spacing w:line="244" w:lineRule="auto"/>
        <w:ind w:right="40"/>
        <w:rPr>
          <w:rStyle w:val="Artdef"/>
          <w:rFonts w:cs="Times New Roman"/>
          <w:b w:val="0"/>
        </w:rPr>
      </w:pPr>
      <w:r w:rsidRPr="005E7E3E">
        <w:rPr>
          <w:rFonts w:ascii="Times New Roman" w:hAnsi="Times New Roman" w:cs="Times New Roman"/>
        </w:rPr>
        <w:t xml:space="preserve">The global demand for RLANs (e.g., Wi-Fi devices) is evidenced by widespread adoption of devices, increasing connection speeds, data traffic volumes and other metrics.  The surging popularity of Wi-Fi </w:t>
      </w:r>
      <w:r w:rsidR="00A94E0F">
        <w:rPr>
          <w:rFonts w:ascii="Times New Roman" w:hAnsi="Times New Roman" w:cs="Times New Roman"/>
        </w:rPr>
        <w:t xml:space="preserve">for internet traffic and mobile data traffic </w:t>
      </w:r>
      <w:r w:rsidRPr="005E7E3E">
        <w:rPr>
          <w:rFonts w:ascii="Times New Roman" w:hAnsi="Times New Roman" w:cs="Times New Roman"/>
        </w:rPr>
        <w:t xml:space="preserve">means that Wi-Fi is an essential component of the global telecommunications infrastructure that requires a stable regulatory framework to continue to bring users the benefits of spectrum access and functionality.  </w:t>
      </w:r>
    </w:p>
    <w:p w14:paraId="187F2773" w14:textId="77777777" w:rsidR="005E7E3E" w:rsidRPr="005E7E3E" w:rsidRDefault="005E7E3E" w:rsidP="005E7E3E">
      <w:pPr>
        <w:spacing w:line="244" w:lineRule="auto"/>
        <w:ind w:right="40"/>
        <w:rPr>
          <w:rStyle w:val="Artdef"/>
          <w:rFonts w:cs="Times New Roman"/>
          <w:b w:val="0"/>
        </w:rPr>
      </w:pPr>
    </w:p>
    <w:p w14:paraId="61192BEF" w14:textId="77777777" w:rsidR="005E7E3E" w:rsidRPr="005E7E3E" w:rsidRDefault="005E7E3E" w:rsidP="005E7E3E">
      <w:pPr>
        <w:spacing w:line="244" w:lineRule="auto"/>
        <w:ind w:right="40"/>
        <w:rPr>
          <w:rStyle w:val="Artdef"/>
          <w:rFonts w:cs="Times New Roman"/>
          <w:b w:val="0"/>
        </w:rPr>
      </w:pPr>
      <w:r w:rsidRPr="005E7E3E">
        <w:rPr>
          <w:rStyle w:val="Artdef"/>
          <w:rFonts w:cs="Times New Roman"/>
          <w:b w:val="0"/>
        </w:rPr>
        <w:t>Radiolocation radars in the bands 5 250-5 350 MHz and 5 470-5 725 MHz perform a variety of functions, such as tracking space launch vehicles and aeronautical vehicles, sea and air surveillance, environmental measurements in the study of ocean water cycles and weather phenomena such as hurricanes, and Earth imaging.  Airborne meteorological radars are used for both hurricane research and reconnaissance.  New radar technologies for ground, ship, and airborne platforms are deploying and being developed in support of the above functions as part of the critical infrastructure.</w:t>
      </w:r>
    </w:p>
    <w:p w14:paraId="1DB762C4" w14:textId="77777777" w:rsidR="005E7E3E" w:rsidRPr="005E7E3E" w:rsidRDefault="005E7E3E" w:rsidP="005E7E3E">
      <w:pPr>
        <w:pStyle w:val="Note"/>
        <w:spacing w:before="0"/>
        <w:ind w:right="720"/>
        <w:rPr>
          <w:bCs/>
          <w:sz w:val="24"/>
          <w:szCs w:val="24"/>
        </w:rPr>
      </w:pPr>
    </w:p>
    <w:p w14:paraId="1F54C51C" w14:textId="59781006" w:rsidR="005E7E3E" w:rsidRPr="005E7E3E" w:rsidRDefault="005E7E3E" w:rsidP="005E7E3E">
      <w:pPr>
        <w:spacing w:line="244" w:lineRule="auto"/>
        <w:ind w:right="40"/>
        <w:rPr>
          <w:rStyle w:val="Artdef"/>
          <w:rFonts w:cs="Times New Roman"/>
          <w:b w:val="0"/>
        </w:rPr>
      </w:pPr>
      <w:r w:rsidRPr="005E7E3E">
        <w:rPr>
          <w:rFonts w:ascii="Times New Roman" w:eastAsia="Times New Roman" w:hAnsi="Times New Roman" w:cs="Times New Roman"/>
        </w:rPr>
        <w:t>During the ITU-R study cycle leading up to WRC-15, Recommendation ITU-R M.1638</w:t>
      </w:r>
      <w:r w:rsidRPr="005E7E3E">
        <w:rPr>
          <w:rFonts w:ascii="Times New Roman" w:eastAsia="Times New Roman" w:hAnsi="Times New Roman" w:cs="Times New Roman"/>
        </w:rPr>
        <w:noBreakHyphen/>
        <w:t xml:space="preserve">0, which is incorporated by reference into both Nos. </w:t>
      </w:r>
      <w:r w:rsidRPr="005E7E3E">
        <w:rPr>
          <w:rFonts w:ascii="Times New Roman" w:eastAsia="Times New Roman" w:hAnsi="Times New Roman" w:cs="Times New Roman"/>
          <w:b/>
        </w:rPr>
        <w:t>5.447F</w:t>
      </w:r>
      <w:r w:rsidRPr="005E7E3E">
        <w:rPr>
          <w:rFonts w:ascii="Times New Roman" w:eastAsia="Times New Roman" w:hAnsi="Times New Roman" w:cs="Times New Roman"/>
        </w:rPr>
        <w:t xml:space="preserve"> and </w:t>
      </w:r>
      <w:r w:rsidRPr="005E7E3E">
        <w:rPr>
          <w:rFonts w:ascii="Times New Roman" w:eastAsia="Times New Roman" w:hAnsi="Times New Roman" w:cs="Times New Roman"/>
          <w:b/>
        </w:rPr>
        <w:t>5.450A</w:t>
      </w:r>
      <w:r w:rsidRPr="005E7E3E">
        <w:rPr>
          <w:rFonts w:ascii="Times New Roman" w:eastAsia="Times New Roman" w:hAnsi="Times New Roman" w:cs="Times New Roman"/>
        </w:rPr>
        <w:t xml:space="preserve">, was revised.  In this revision process, several new radars with different system characteristics </w:t>
      </w:r>
      <w:r w:rsidRPr="005E7E3E">
        <w:rPr>
          <w:rFonts w:ascii="Times New Roman" w:eastAsia="Times New Roman" w:hAnsi="Times New Roman" w:cs="Times New Roman"/>
        </w:rPr>
        <w:lastRenderedPageBreak/>
        <w:t>were included in Recommendations ITU-R M.1638-1 and M.1849-1.</w:t>
      </w:r>
      <w:r w:rsidRPr="005E7E3E">
        <w:rPr>
          <w:rStyle w:val="FootnoteReference"/>
          <w:rFonts w:ascii="Times New Roman" w:eastAsia="Times New Roman" w:hAnsi="Times New Roman" w:cs="Times New Roman"/>
        </w:rPr>
        <w:footnoteReference w:id="1"/>
      </w:r>
      <w:r w:rsidRPr="005E7E3E">
        <w:rPr>
          <w:rFonts w:ascii="Times New Roman" w:eastAsia="Times New Roman" w:hAnsi="Times New Roman" w:cs="Times New Roman"/>
        </w:rPr>
        <w:t xml:space="preserve">  </w:t>
      </w:r>
      <w:r w:rsidR="00187D91">
        <w:rPr>
          <w:rFonts w:ascii="Times New Roman" w:eastAsia="Times New Roman" w:hAnsi="Times New Roman" w:cs="Times New Roman"/>
        </w:rPr>
        <w:t>The revisions also included placing g</w:t>
      </w:r>
      <w:r w:rsidR="00187D91" w:rsidRPr="00187D91">
        <w:rPr>
          <w:rFonts w:ascii="Times New Roman" w:eastAsia="Times New Roman" w:hAnsi="Times New Roman" w:cs="Times New Roman"/>
        </w:rPr>
        <w:t xml:space="preserve">round-based meteorological radars </w:t>
      </w:r>
      <w:r w:rsidR="00187D91">
        <w:rPr>
          <w:rFonts w:ascii="Times New Roman" w:eastAsia="Times New Roman" w:hAnsi="Times New Roman" w:cs="Times New Roman"/>
        </w:rPr>
        <w:t xml:space="preserve">that </w:t>
      </w:r>
      <w:r w:rsidR="00187D91" w:rsidRPr="00187D91">
        <w:rPr>
          <w:rFonts w:ascii="Times New Roman" w:eastAsia="Times New Roman" w:hAnsi="Times New Roman" w:cs="Times New Roman"/>
        </w:rPr>
        <w:t>were initially included in Recommendation ITU-R M.1638-0</w:t>
      </w:r>
      <w:r w:rsidR="00187D91">
        <w:rPr>
          <w:rFonts w:ascii="Times New Roman" w:eastAsia="Times New Roman" w:hAnsi="Times New Roman" w:cs="Times New Roman"/>
        </w:rPr>
        <w:t xml:space="preserve"> into the revision of Recommendation</w:t>
      </w:r>
      <w:r w:rsidR="00187D91" w:rsidRPr="00187D91">
        <w:rPr>
          <w:rFonts w:ascii="Times New Roman" w:eastAsia="Times New Roman" w:hAnsi="Times New Roman" w:cs="Times New Roman"/>
        </w:rPr>
        <w:t xml:space="preserve"> ITU-R M.1849-0</w:t>
      </w:r>
      <w:r w:rsidR="00187D91">
        <w:rPr>
          <w:rFonts w:ascii="Times New Roman" w:eastAsia="Times New Roman" w:hAnsi="Times New Roman" w:cs="Times New Roman"/>
        </w:rPr>
        <w:t xml:space="preserve">.  </w:t>
      </w:r>
      <w:r w:rsidRPr="005E7E3E">
        <w:rPr>
          <w:rFonts w:ascii="Times New Roman" w:eastAsia="Times New Roman" w:hAnsi="Times New Roman" w:cs="Times New Roman"/>
        </w:rPr>
        <w:t xml:space="preserve">In light of proposals to modify </w:t>
      </w:r>
      <w:r w:rsidRPr="005E7E3E">
        <w:rPr>
          <w:rStyle w:val="Artdef"/>
          <w:rFonts w:cs="Times New Roman"/>
          <w:b w:val="0"/>
        </w:rPr>
        <w:t xml:space="preserve">Nos. </w:t>
      </w:r>
      <w:r w:rsidRPr="005E7E3E">
        <w:rPr>
          <w:rStyle w:val="Artdef"/>
          <w:rFonts w:cs="Times New Roman"/>
        </w:rPr>
        <w:t xml:space="preserve">5.447F </w:t>
      </w:r>
      <w:r w:rsidRPr="005E7E3E">
        <w:rPr>
          <w:rStyle w:val="Artdef"/>
          <w:rFonts w:cs="Times New Roman"/>
          <w:b w:val="0"/>
        </w:rPr>
        <w:t>and</w:t>
      </w:r>
      <w:r w:rsidRPr="005E7E3E">
        <w:rPr>
          <w:rStyle w:val="Artdef"/>
          <w:rFonts w:cs="Times New Roman"/>
        </w:rPr>
        <w:t xml:space="preserve"> 5.450A</w:t>
      </w:r>
      <w:r w:rsidRPr="005E7E3E">
        <w:rPr>
          <w:rStyle w:val="Artdef"/>
          <w:rFonts w:cs="Times New Roman"/>
          <w:b w:val="0"/>
        </w:rPr>
        <w:t xml:space="preserve"> to </w:t>
      </w:r>
      <w:r w:rsidRPr="005E7E3E">
        <w:rPr>
          <w:rFonts w:ascii="Times New Roman" w:eastAsia="Times New Roman" w:hAnsi="Times New Roman" w:cs="Times New Roman"/>
        </w:rPr>
        <w:t xml:space="preserve">replace the reference to Recommendation </w:t>
      </w:r>
      <w:r w:rsidRPr="005E7E3E">
        <w:rPr>
          <w:rFonts w:ascii="Times New Roman" w:hAnsi="Times New Roman" w:cs="Times New Roman"/>
        </w:rPr>
        <w:t>ITU</w:t>
      </w:r>
      <w:r w:rsidRPr="005E7E3E">
        <w:rPr>
          <w:rFonts w:ascii="Times New Roman" w:hAnsi="Times New Roman" w:cs="Times New Roman"/>
        </w:rPr>
        <w:noBreakHyphen/>
        <w:t>R M.16</w:t>
      </w:r>
      <w:r w:rsidRPr="005E7E3E">
        <w:rPr>
          <w:rFonts w:ascii="Times New Roman" w:hAnsi="Times New Roman" w:cs="Times New Roman"/>
          <w:lang w:eastAsia="ja-JP"/>
        </w:rPr>
        <w:t>38</w:t>
      </w:r>
      <w:r w:rsidRPr="005E7E3E">
        <w:rPr>
          <w:rFonts w:ascii="Times New Roman" w:hAnsi="Times New Roman" w:cs="Times New Roman"/>
        </w:rPr>
        <w:noBreakHyphen/>
      </w:r>
      <w:r w:rsidRPr="005E7E3E">
        <w:rPr>
          <w:rFonts w:ascii="Times New Roman" w:hAnsi="Times New Roman" w:cs="Times New Roman"/>
          <w:lang w:eastAsia="ja-JP"/>
        </w:rPr>
        <w:t xml:space="preserve">0 with Recommendations </w:t>
      </w:r>
      <w:r w:rsidRPr="005E7E3E">
        <w:rPr>
          <w:rFonts w:ascii="Times New Roman" w:eastAsia="Times New Roman" w:hAnsi="Times New Roman" w:cs="Times New Roman"/>
        </w:rPr>
        <w:t>ITU</w:t>
      </w:r>
      <w:r w:rsidRPr="005E7E3E">
        <w:rPr>
          <w:rFonts w:ascii="Times New Roman" w:eastAsia="Times New Roman" w:hAnsi="Times New Roman" w:cs="Times New Roman"/>
        </w:rPr>
        <w:noBreakHyphen/>
        <w:t xml:space="preserve">R M.1638-1 and M.1849-1, WRC-15 adopted agenda item 9.1/Issue 9.1.5 and associated Resolution </w:t>
      </w:r>
      <w:r w:rsidRPr="005E7E3E">
        <w:rPr>
          <w:rFonts w:ascii="Times New Roman" w:eastAsia="Times New Roman" w:hAnsi="Times New Roman" w:cs="Times New Roman"/>
          <w:b/>
        </w:rPr>
        <w:t>764 (WRC-15)</w:t>
      </w:r>
      <w:r w:rsidRPr="005E7E3E">
        <w:rPr>
          <w:rFonts w:ascii="Times New Roman" w:eastAsia="Times New Roman" w:hAnsi="Times New Roman" w:cs="Times New Roman"/>
        </w:rPr>
        <w:t xml:space="preserve"> with the objective </w:t>
      </w:r>
      <w:r w:rsidRPr="005E7E3E">
        <w:rPr>
          <w:rFonts w:ascii="Times New Roman" w:hAnsi="Times New Roman" w:cs="Times New Roman"/>
        </w:rPr>
        <w:t xml:space="preserve">to investigate the technical and regulatory impacts on RLANs and radiolocation and radiodetermination services that would result from changing these references.  It is important to emphasize that WRC-15 explicitly sought to ensure that no undue constraints are imposed on any of the services referenced in Nos. </w:t>
      </w:r>
      <w:r w:rsidRPr="005E7E3E">
        <w:rPr>
          <w:rStyle w:val="Artdef"/>
          <w:rFonts w:cs="Times New Roman"/>
        </w:rPr>
        <w:t xml:space="preserve">5.447F </w:t>
      </w:r>
      <w:r w:rsidRPr="005E7E3E">
        <w:rPr>
          <w:rStyle w:val="Artdef"/>
          <w:rFonts w:cs="Times New Roman"/>
          <w:b w:val="0"/>
        </w:rPr>
        <w:t>and</w:t>
      </w:r>
      <w:r w:rsidRPr="005E7E3E">
        <w:rPr>
          <w:rStyle w:val="Artdef"/>
          <w:rFonts w:cs="Times New Roman"/>
        </w:rPr>
        <w:t xml:space="preserve"> 5.450A</w:t>
      </w:r>
      <w:r w:rsidRPr="005E7E3E">
        <w:rPr>
          <w:rFonts w:ascii="Times New Roman" w:hAnsi="Times New Roman" w:cs="Times New Roman"/>
        </w:rPr>
        <w:t xml:space="preserve"> as the result of the updating of references to ITU-R recommendations (see </w:t>
      </w:r>
      <w:r w:rsidRPr="005E7E3E">
        <w:rPr>
          <w:rFonts w:ascii="Times New Roman" w:eastAsia="Times New Roman" w:hAnsi="Times New Roman" w:cs="Times New Roman"/>
        </w:rPr>
        <w:t xml:space="preserve">Resolution </w:t>
      </w:r>
      <w:r w:rsidRPr="005E7E3E">
        <w:rPr>
          <w:rFonts w:ascii="Times New Roman" w:eastAsia="Times New Roman" w:hAnsi="Times New Roman" w:cs="Times New Roman"/>
          <w:b/>
        </w:rPr>
        <w:t>764 (WRC-15)</w:t>
      </w:r>
      <w:r w:rsidRPr="005E7E3E">
        <w:rPr>
          <w:rFonts w:ascii="Times New Roman" w:eastAsia="Times New Roman" w:hAnsi="Times New Roman" w:cs="Times New Roman"/>
        </w:rPr>
        <w:t xml:space="preserve">, </w:t>
      </w:r>
      <w:r w:rsidRPr="005E7E3E">
        <w:rPr>
          <w:rFonts w:ascii="Times New Roman" w:eastAsia="Times New Roman" w:hAnsi="Times New Roman" w:cs="Times New Roman"/>
          <w:i/>
        </w:rPr>
        <w:t xml:space="preserve">resolves </w:t>
      </w:r>
      <w:r w:rsidRPr="005E7E3E">
        <w:rPr>
          <w:rFonts w:ascii="Times New Roman" w:eastAsia="Times New Roman" w:hAnsi="Times New Roman" w:cs="Times New Roman"/>
        </w:rPr>
        <w:t>1 and 2).</w:t>
      </w:r>
      <w:r w:rsidRPr="005E7E3E">
        <w:rPr>
          <w:rStyle w:val="Artdef"/>
          <w:rFonts w:cs="Times New Roman"/>
          <w:b w:val="0"/>
        </w:rPr>
        <w:t xml:space="preserve"> </w:t>
      </w:r>
    </w:p>
    <w:p w14:paraId="121A76BA" w14:textId="77777777" w:rsidR="005E7E3E" w:rsidRPr="005E7E3E" w:rsidRDefault="005E7E3E" w:rsidP="005E7E3E">
      <w:pPr>
        <w:spacing w:line="244" w:lineRule="auto"/>
        <w:ind w:right="40"/>
        <w:rPr>
          <w:rFonts w:ascii="Times New Roman" w:hAnsi="Times New Roman" w:cs="Times New Roman"/>
        </w:rPr>
      </w:pPr>
    </w:p>
    <w:p w14:paraId="1C496FDA" w14:textId="092E0077" w:rsidR="005E7E3E" w:rsidRPr="005E7E3E" w:rsidRDefault="00DC2792" w:rsidP="005E7E3E">
      <w:pPr>
        <w:spacing w:line="244" w:lineRule="auto"/>
        <w:ind w:right="40"/>
        <w:rPr>
          <w:rFonts w:ascii="Times New Roman" w:hAnsi="Times New Roman" w:cs="Times New Roman"/>
        </w:rPr>
      </w:pPr>
      <w:r>
        <w:rPr>
          <w:rFonts w:ascii="Times New Roman" w:hAnsi="Times New Roman" w:cs="Times New Roman"/>
        </w:rPr>
        <w:t>T</w:t>
      </w:r>
      <w:r w:rsidRPr="005E7E3E">
        <w:rPr>
          <w:rFonts w:ascii="Times New Roman" w:hAnsi="Times New Roman" w:cs="Times New Roman"/>
        </w:rPr>
        <w:t xml:space="preserve">he </w:t>
      </w:r>
      <w:r w:rsidR="00080176" w:rsidRPr="005E7E3E">
        <w:rPr>
          <w:rFonts w:ascii="Times New Roman" w:hAnsi="Times New Roman" w:cs="Times New Roman"/>
        </w:rPr>
        <w:t>Dynamic Frequency Selection (DFS)</w:t>
      </w:r>
      <w:r w:rsidR="00080176">
        <w:rPr>
          <w:rFonts w:ascii="Times New Roman" w:hAnsi="Times New Roman" w:cs="Times New Roman"/>
        </w:rPr>
        <w:t xml:space="preserve"> </w:t>
      </w:r>
      <w:r w:rsidRPr="005E7E3E">
        <w:rPr>
          <w:rFonts w:ascii="Times New Roman" w:hAnsi="Times New Roman" w:cs="Times New Roman"/>
        </w:rPr>
        <w:t xml:space="preserve">mitigation technique from Annex 1 to Recommendation ITU-R M.1652-1 is required to be implemented by systems in the mobile service in the bands 5 250-5 350 MHz and 5 470-5 725 MHz to ensure compatible operation with radiodetermination systems and is incorporated by reference in </w:t>
      </w:r>
      <w:r w:rsidRPr="005E7E3E">
        <w:rPr>
          <w:rFonts w:ascii="Times New Roman" w:hAnsi="Times New Roman" w:cs="Times New Roman"/>
          <w:i/>
        </w:rPr>
        <w:t xml:space="preserve">resolves </w:t>
      </w:r>
      <w:r w:rsidRPr="005E7E3E">
        <w:rPr>
          <w:rFonts w:ascii="Times New Roman" w:hAnsi="Times New Roman" w:cs="Times New Roman"/>
        </w:rPr>
        <w:t>8</w:t>
      </w:r>
      <w:r w:rsidRPr="005E7E3E">
        <w:rPr>
          <w:rFonts w:ascii="Times New Roman" w:hAnsi="Times New Roman" w:cs="Times New Roman"/>
          <w:i/>
        </w:rPr>
        <w:t xml:space="preserve"> </w:t>
      </w:r>
      <w:r w:rsidRPr="005E7E3E">
        <w:rPr>
          <w:rFonts w:ascii="Times New Roman" w:hAnsi="Times New Roman" w:cs="Times New Roman"/>
        </w:rPr>
        <w:t xml:space="preserve">of Resolution </w:t>
      </w:r>
      <w:r w:rsidRPr="005E7E3E">
        <w:rPr>
          <w:rFonts w:ascii="Times New Roman" w:hAnsi="Times New Roman" w:cs="Times New Roman"/>
          <w:b/>
        </w:rPr>
        <w:t>229 (Rev.WRC-12)</w:t>
      </w:r>
      <w:r w:rsidRPr="005E7E3E">
        <w:rPr>
          <w:rFonts w:ascii="Times New Roman" w:hAnsi="Times New Roman" w:cs="Times New Roman"/>
        </w:rPr>
        <w:t xml:space="preserve"> through No.</w:t>
      </w:r>
      <w:r w:rsidRPr="0099703B">
        <w:rPr>
          <w:rFonts w:ascii="Times New Roman" w:hAnsi="Times New Roman" w:cs="Times New Roman"/>
        </w:rPr>
        <w:t xml:space="preserve"> </w:t>
      </w:r>
      <w:r w:rsidRPr="005E7E3E">
        <w:rPr>
          <w:rFonts w:ascii="Times New Roman" w:hAnsi="Times New Roman" w:cs="Times New Roman"/>
          <w:b/>
        </w:rPr>
        <w:t>5.446A</w:t>
      </w:r>
      <w:r w:rsidRPr="005E7E3E">
        <w:rPr>
          <w:rFonts w:ascii="Times New Roman" w:hAnsi="Times New Roman" w:cs="Times New Roman"/>
        </w:rPr>
        <w:t xml:space="preserve">. </w:t>
      </w:r>
      <w:r>
        <w:rPr>
          <w:rFonts w:ascii="Times New Roman" w:hAnsi="Times New Roman" w:cs="Times New Roman"/>
        </w:rPr>
        <w:t xml:space="preserve"> Taking this into account, t</w:t>
      </w:r>
      <w:r w:rsidR="005E7E3E" w:rsidRPr="005E7E3E">
        <w:rPr>
          <w:rFonts w:ascii="Times New Roman" w:hAnsi="Times New Roman" w:cs="Times New Roman"/>
        </w:rPr>
        <w:t>he ITU-R has carried out a significant amount of work to study coexistence between RLANs and new types of radar systems (not included in Recommendation ITU</w:t>
      </w:r>
      <w:r w:rsidR="00D65EBD">
        <w:rPr>
          <w:rFonts w:ascii="Times New Roman" w:hAnsi="Times New Roman" w:cs="Times New Roman"/>
        </w:rPr>
        <w:noBreakHyphen/>
      </w:r>
      <w:r w:rsidR="005E7E3E" w:rsidRPr="005E7E3E">
        <w:rPr>
          <w:rFonts w:ascii="Times New Roman" w:hAnsi="Times New Roman" w:cs="Times New Roman"/>
        </w:rPr>
        <w:t xml:space="preserve">R M.1638-0), in particular bi-static radars and fast frequency-hopping radars which operate in the 5250-5850 MHz frequency range.  These studies </w:t>
      </w:r>
      <w:r w:rsidR="00082E95">
        <w:rPr>
          <w:rFonts w:ascii="Times New Roman" w:hAnsi="Times New Roman" w:cs="Times New Roman"/>
        </w:rPr>
        <w:t>sought</w:t>
      </w:r>
      <w:r w:rsidR="005E7E3E" w:rsidRPr="005E7E3E">
        <w:rPr>
          <w:rFonts w:ascii="Times New Roman" w:hAnsi="Times New Roman" w:cs="Times New Roman"/>
        </w:rPr>
        <w:t xml:space="preserve"> to identify mitigation techniques that RLANs can implement to protect some of these new radar systems that is not yet possible under the mitigation technique of DFS.  However, some of the new radar system characteristics included in the revision to Recommendation ITU</w:t>
      </w:r>
      <w:r w:rsidR="00AE5C3B">
        <w:rPr>
          <w:rFonts w:ascii="Times New Roman" w:hAnsi="Times New Roman" w:cs="Times New Roman"/>
        </w:rPr>
        <w:noBreakHyphen/>
      </w:r>
      <w:r w:rsidR="005E7E3E" w:rsidRPr="005E7E3E">
        <w:rPr>
          <w:rFonts w:ascii="Times New Roman" w:hAnsi="Times New Roman" w:cs="Times New Roman"/>
        </w:rPr>
        <w:t xml:space="preserve">R M.1638-0 are able to be protected with the DFS mitigation technique from Annex 1 to Recommendation ITU-R M.1652-1. </w:t>
      </w:r>
    </w:p>
    <w:p w14:paraId="4854AD1A" w14:textId="77777777" w:rsidR="005E7E3E" w:rsidRPr="005E7E3E" w:rsidRDefault="005E7E3E" w:rsidP="005E7E3E">
      <w:pPr>
        <w:spacing w:line="244" w:lineRule="auto"/>
        <w:ind w:right="40"/>
        <w:rPr>
          <w:rFonts w:ascii="Times New Roman" w:hAnsi="Times New Roman" w:cs="Times New Roman"/>
        </w:rPr>
      </w:pPr>
    </w:p>
    <w:p w14:paraId="73818D0B" w14:textId="1A891CD2" w:rsidR="005E7E3E" w:rsidRPr="005E7E3E" w:rsidRDefault="005E7E3E" w:rsidP="005E7E3E">
      <w:pPr>
        <w:spacing w:line="244" w:lineRule="auto"/>
        <w:ind w:right="40"/>
        <w:rPr>
          <w:rFonts w:ascii="Times New Roman" w:hAnsi="Times New Roman" w:cs="Times New Roman"/>
        </w:rPr>
      </w:pPr>
      <w:r w:rsidRPr="005E7E3E">
        <w:rPr>
          <w:rStyle w:val="ECCParagraph"/>
          <w:rFonts w:ascii="Times New Roman" w:hAnsi="Times New Roman" w:cs="Times New Roman"/>
          <w:sz w:val="24"/>
        </w:rPr>
        <w:t>Recommendation ITU</w:t>
      </w:r>
      <w:r w:rsidRPr="005E7E3E">
        <w:rPr>
          <w:rStyle w:val="ECCParagraph"/>
          <w:rFonts w:ascii="Times New Roman" w:hAnsi="Times New Roman" w:cs="Times New Roman"/>
          <w:sz w:val="24"/>
        </w:rPr>
        <w:noBreakHyphen/>
        <w:t>R M.1849</w:t>
      </w:r>
      <w:r w:rsidRPr="005E7E3E">
        <w:rPr>
          <w:rStyle w:val="ECCParagraph"/>
          <w:rFonts w:ascii="Times New Roman" w:hAnsi="Times New Roman" w:cs="Times New Roman"/>
          <w:sz w:val="24"/>
        </w:rPr>
        <w:noBreakHyphen/>
        <w:t xml:space="preserve">1 provides technical and operational aspects of ground-based meteorological radars.  Ground-based meteorological radars were initially included in Recommendation </w:t>
      </w:r>
      <w:r w:rsidRPr="005E7E3E">
        <w:rPr>
          <w:rFonts w:ascii="Times New Roman" w:hAnsi="Times New Roman" w:cs="Times New Roman"/>
        </w:rPr>
        <w:t>ITU-R M.1638-0, but were removed from the revision</w:t>
      </w:r>
      <w:r w:rsidRPr="005E7E3E">
        <w:rPr>
          <w:rStyle w:val="ECCParagraph"/>
          <w:rFonts w:ascii="Times New Roman" w:hAnsi="Times New Roman" w:cs="Times New Roman"/>
          <w:sz w:val="24"/>
        </w:rPr>
        <w:t xml:space="preserve"> </w:t>
      </w:r>
      <w:r w:rsidRPr="005E7E3E">
        <w:rPr>
          <w:rFonts w:ascii="Times New Roman" w:hAnsi="Times New Roman" w:cs="Times New Roman"/>
        </w:rPr>
        <w:t>ITU-R M.1638-1 and placed in ITU-R M.</w:t>
      </w:r>
      <w:r w:rsidRPr="005E7E3E">
        <w:rPr>
          <w:rStyle w:val="ECCParagraph"/>
          <w:rFonts w:ascii="Times New Roman" w:hAnsi="Times New Roman" w:cs="Times New Roman"/>
          <w:sz w:val="24"/>
        </w:rPr>
        <w:t>1849-0, including additional radars</w:t>
      </w:r>
      <w:r w:rsidRPr="005E7E3E">
        <w:rPr>
          <w:rFonts w:ascii="Times New Roman" w:hAnsi="Times New Roman" w:cs="Times New Roman"/>
        </w:rPr>
        <w:t>.  The comparison of the meteorological radar characteristics given in Recommendations ITU</w:t>
      </w:r>
      <w:r w:rsidR="00E17B39">
        <w:rPr>
          <w:rFonts w:ascii="Times New Roman" w:hAnsi="Times New Roman" w:cs="Times New Roman"/>
        </w:rPr>
        <w:noBreakHyphen/>
      </w:r>
      <w:r w:rsidRPr="005E7E3E">
        <w:rPr>
          <w:rFonts w:ascii="Times New Roman" w:hAnsi="Times New Roman" w:cs="Times New Roman"/>
        </w:rPr>
        <w:t>R M.1638-0 and M.1849-1, operating in the frequency ranges 5 250-5 3</w:t>
      </w:r>
      <w:r w:rsidR="00AE5C3B">
        <w:rPr>
          <w:rFonts w:ascii="Times New Roman" w:hAnsi="Times New Roman" w:cs="Times New Roman"/>
        </w:rPr>
        <w:t>5</w:t>
      </w:r>
      <w:r w:rsidRPr="005E7E3E">
        <w:rPr>
          <w:rFonts w:ascii="Times New Roman" w:hAnsi="Times New Roman" w:cs="Times New Roman"/>
        </w:rPr>
        <w:t>0 MHz and 5 470-5 725 MHz, indicates that the protection requirements are similar, and that no undue constraints would thus be required for RLANs in the mobile service to protect the additional ground-based meteorological radars in Recommendation ITU-R M.1849-1 that were not also in Recommendation ITU-R M.1638-0.</w:t>
      </w:r>
      <w:r w:rsidRPr="005E7E3E" w:rsidDel="007B3EF1">
        <w:rPr>
          <w:rFonts w:ascii="Times New Roman" w:hAnsi="Times New Roman" w:cs="Times New Roman"/>
        </w:rPr>
        <w:t xml:space="preserve"> </w:t>
      </w:r>
      <w:r w:rsidRPr="005E7E3E">
        <w:rPr>
          <w:rFonts w:ascii="Times New Roman" w:hAnsi="Times New Roman" w:cs="Times New Roman"/>
        </w:rPr>
        <w:t xml:space="preserve"> The required protection of all of the ground-based meteorological radars operating in the frequency ranges 5 250-5 3</w:t>
      </w:r>
      <w:r w:rsidR="00BB7178">
        <w:rPr>
          <w:rFonts w:ascii="Times New Roman" w:hAnsi="Times New Roman" w:cs="Times New Roman"/>
        </w:rPr>
        <w:t>5</w:t>
      </w:r>
      <w:r w:rsidRPr="005E7E3E">
        <w:rPr>
          <w:rFonts w:ascii="Times New Roman" w:hAnsi="Times New Roman" w:cs="Times New Roman"/>
        </w:rPr>
        <w:t>0 MHz and 5 470-5</w:t>
      </w:r>
      <w:r w:rsidR="00BB7178">
        <w:rPr>
          <w:rFonts w:ascii="Times New Roman" w:hAnsi="Times New Roman" w:cs="Times New Roman"/>
        </w:rPr>
        <w:t> </w:t>
      </w:r>
      <w:r w:rsidRPr="005E7E3E">
        <w:rPr>
          <w:rFonts w:ascii="Times New Roman" w:hAnsi="Times New Roman" w:cs="Times New Roman"/>
        </w:rPr>
        <w:t>725 MHz</w:t>
      </w:r>
      <w:r w:rsidRPr="005E7E3E" w:rsidDel="00320A89">
        <w:rPr>
          <w:rFonts w:ascii="Times New Roman" w:hAnsi="Times New Roman" w:cs="Times New Roman"/>
        </w:rPr>
        <w:t xml:space="preserve"> </w:t>
      </w:r>
      <w:r w:rsidRPr="005E7E3E">
        <w:rPr>
          <w:rFonts w:ascii="Times New Roman" w:hAnsi="Times New Roman" w:cs="Times New Roman"/>
        </w:rPr>
        <w:t xml:space="preserve">is thus not assured without reference to Recommendation ITU-R </w:t>
      </w:r>
      <w:r w:rsidRPr="005E7E3E">
        <w:rPr>
          <w:rFonts w:ascii="Times New Roman" w:eastAsia="Times New Roman" w:hAnsi="Times New Roman" w:cs="Times New Roman"/>
        </w:rPr>
        <w:t xml:space="preserve">M.1849-1 in Nos. </w:t>
      </w:r>
      <w:r w:rsidRPr="005E7E3E">
        <w:rPr>
          <w:rStyle w:val="Artdef"/>
          <w:rFonts w:cs="Times New Roman"/>
        </w:rPr>
        <w:t xml:space="preserve">5.447F </w:t>
      </w:r>
      <w:r w:rsidRPr="005E7E3E">
        <w:rPr>
          <w:rStyle w:val="Artdef"/>
          <w:rFonts w:cs="Times New Roman"/>
          <w:b w:val="0"/>
        </w:rPr>
        <w:t>and</w:t>
      </w:r>
      <w:r w:rsidRPr="005E7E3E">
        <w:rPr>
          <w:rStyle w:val="Artdef"/>
          <w:rFonts w:cs="Times New Roman"/>
        </w:rPr>
        <w:t xml:space="preserve"> 5.450A</w:t>
      </w:r>
      <w:r w:rsidRPr="005E7E3E">
        <w:rPr>
          <w:rFonts w:ascii="Times New Roman" w:hAnsi="Times New Roman" w:cs="Times New Roman"/>
        </w:rPr>
        <w:t>.</w:t>
      </w:r>
    </w:p>
    <w:p w14:paraId="4C0CCD97" w14:textId="77777777" w:rsidR="005E7E3E" w:rsidRPr="005E7E3E" w:rsidRDefault="005E7E3E" w:rsidP="005E7E3E">
      <w:pPr>
        <w:rPr>
          <w:rFonts w:ascii="Times New Roman" w:hAnsi="Times New Roman" w:cs="Times New Roman"/>
        </w:rPr>
      </w:pPr>
    </w:p>
    <w:p w14:paraId="2237F798" w14:textId="77777777" w:rsidR="005E7E3E" w:rsidRPr="005E7E3E" w:rsidRDefault="005E7E3E" w:rsidP="005E7E3E">
      <w:pPr>
        <w:rPr>
          <w:rFonts w:ascii="Times New Roman" w:hAnsi="Times New Roman" w:cs="Times New Roman"/>
        </w:rPr>
      </w:pPr>
      <w:r w:rsidRPr="005E7E3E">
        <w:rPr>
          <w:rFonts w:ascii="Times New Roman" w:hAnsi="Times New Roman" w:cs="Times New Roman"/>
        </w:rPr>
        <w:t>In summary, radars that can be protected using existing protection criteria and mitigation techniques (i.e., without any additional constraints to RLAN mobile operation),</w:t>
      </w:r>
      <w:r w:rsidRPr="005E7E3E">
        <w:rPr>
          <w:rFonts w:ascii="Times New Roman" w:eastAsia="Times New Roman" w:hAnsi="Times New Roman" w:cs="Times New Roman"/>
        </w:rPr>
        <w:t xml:space="preserve"> should be covered and protected through appropriate revisions to Nos. </w:t>
      </w:r>
      <w:r w:rsidRPr="005E7E3E">
        <w:rPr>
          <w:rStyle w:val="Artdef"/>
          <w:rFonts w:cs="Times New Roman"/>
        </w:rPr>
        <w:t xml:space="preserve">5.447F </w:t>
      </w:r>
      <w:r w:rsidRPr="005E7E3E">
        <w:rPr>
          <w:rStyle w:val="Artdef"/>
          <w:rFonts w:cs="Times New Roman"/>
          <w:b w:val="0"/>
        </w:rPr>
        <w:t>and</w:t>
      </w:r>
      <w:r w:rsidRPr="005E7E3E">
        <w:rPr>
          <w:rStyle w:val="Artdef"/>
          <w:rFonts w:cs="Times New Roman"/>
        </w:rPr>
        <w:t xml:space="preserve"> 5.450A</w:t>
      </w:r>
      <w:r w:rsidRPr="005E7E3E">
        <w:rPr>
          <w:rFonts w:ascii="Times New Roman" w:eastAsia="Times New Roman" w:hAnsi="Times New Roman" w:cs="Times New Roman"/>
        </w:rPr>
        <w:t xml:space="preserve">.  This includes all radars that were included in Recommendation ITU-R M.1638-0 (some of which are now in Recommendation ITU-R M.1638-1, and others of which are now in Recommendation ITU-R M.1849-1), as well as all of the new ground-based meteorological radars in Recommendation ITU-R M.1849-1, but only some of the new radars in Recommendation ITU-R M.1638-1.  </w:t>
      </w:r>
    </w:p>
    <w:p w14:paraId="58223E9C" w14:textId="77777777" w:rsidR="005E7E3E" w:rsidRPr="005E7E3E" w:rsidRDefault="005E7E3E" w:rsidP="005E7E3E">
      <w:pPr>
        <w:spacing w:line="244" w:lineRule="auto"/>
        <w:ind w:right="40"/>
        <w:rPr>
          <w:rFonts w:ascii="Times New Roman" w:hAnsi="Times New Roman" w:cs="Times New Roman"/>
        </w:rPr>
      </w:pPr>
    </w:p>
    <w:p w14:paraId="34C8CFF2" w14:textId="77777777" w:rsidR="005E7E3E" w:rsidRPr="005E7E3E" w:rsidRDefault="005E7E3E" w:rsidP="005E7E3E">
      <w:pPr>
        <w:spacing w:line="244" w:lineRule="auto"/>
        <w:ind w:right="40"/>
        <w:rPr>
          <w:rFonts w:ascii="Times New Roman" w:hAnsi="Times New Roman" w:cs="Times New Roman"/>
        </w:rPr>
      </w:pPr>
      <w:r w:rsidRPr="005E7E3E">
        <w:rPr>
          <w:rFonts w:ascii="Times New Roman" w:hAnsi="Times New Roman" w:cs="Times New Roman"/>
        </w:rPr>
        <w:t>To achieve these results, the following approach is proposed:</w:t>
      </w:r>
    </w:p>
    <w:p w14:paraId="16DE58A0" w14:textId="77777777" w:rsidR="005E7E3E" w:rsidRPr="005E7E3E" w:rsidRDefault="005E7E3E" w:rsidP="005E7E3E">
      <w:pPr>
        <w:spacing w:line="244" w:lineRule="auto"/>
        <w:ind w:right="40"/>
        <w:rPr>
          <w:rFonts w:ascii="Times New Roman" w:hAnsi="Times New Roman" w:cs="Times New Roman"/>
        </w:rPr>
      </w:pPr>
    </w:p>
    <w:p w14:paraId="6AFAA034" w14:textId="1ADE2FB0" w:rsidR="005E7E3E" w:rsidRPr="005E7E3E" w:rsidRDefault="005E7E3E" w:rsidP="005E7E3E">
      <w:pPr>
        <w:pStyle w:val="ListParagraph"/>
        <w:numPr>
          <w:ilvl w:val="0"/>
          <w:numId w:val="3"/>
        </w:numPr>
        <w:spacing w:line="244" w:lineRule="auto"/>
        <w:ind w:right="40"/>
        <w:rPr>
          <w:rFonts w:ascii="Times New Roman" w:eastAsia="Times New Roman" w:hAnsi="Times New Roman" w:cs="Times New Roman"/>
        </w:rPr>
      </w:pPr>
      <w:r w:rsidRPr="005E7E3E">
        <w:rPr>
          <w:rFonts w:ascii="Times New Roman" w:hAnsi="Times New Roman" w:cs="Times New Roman"/>
        </w:rPr>
        <w:t>Modify Nos.</w:t>
      </w:r>
      <w:r w:rsidRPr="005E7E3E">
        <w:rPr>
          <w:rFonts w:ascii="Times New Roman" w:eastAsia="Times New Roman" w:hAnsi="Times New Roman" w:cs="Times New Roman"/>
        </w:rPr>
        <w:t xml:space="preserve"> </w:t>
      </w:r>
      <w:r w:rsidRPr="005E7E3E">
        <w:rPr>
          <w:rStyle w:val="Artdef"/>
          <w:rFonts w:cs="Times New Roman"/>
        </w:rPr>
        <w:t xml:space="preserve">5.447F </w:t>
      </w:r>
      <w:r w:rsidRPr="005E7E3E">
        <w:rPr>
          <w:rStyle w:val="Artdef"/>
          <w:rFonts w:cs="Times New Roman"/>
          <w:b w:val="0"/>
        </w:rPr>
        <w:t>and</w:t>
      </w:r>
      <w:r w:rsidRPr="005E7E3E">
        <w:rPr>
          <w:rStyle w:val="Artdef"/>
          <w:rFonts w:cs="Times New Roman"/>
        </w:rPr>
        <w:t xml:space="preserve"> 5.450A</w:t>
      </w:r>
      <w:r w:rsidRPr="005E7E3E">
        <w:rPr>
          <w:rFonts w:ascii="Times New Roman" w:eastAsia="Times New Roman" w:hAnsi="Times New Roman" w:cs="Times New Roman"/>
        </w:rPr>
        <w:t xml:space="preserve"> to </w:t>
      </w:r>
      <w:r w:rsidR="00894671">
        <w:rPr>
          <w:rFonts w:ascii="Times New Roman" w:eastAsia="Times New Roman" w:hAnsi="Times New Roman" w:cs="Times New Roman"/>
        </w:rPr>
        <w:t xml:space="preserve">incorporate by </w:t>
      </w:r>
      <w:r w:rsidRPr="005E7E3E">
        <w:rPr>
          <w:rFonts w:ascii="Times New Roman" w:eastAsia="Times New Roman" w:hAnsi="Times New Roman" w:cs="Times New Roman"/>
        </w:rPr>
        <w:t>reference Recommendation ITU-R M.1849-1</w:t>
      </w:r>
      <w:r w:rsidR="00687A93">
        <w:rPr>
          <w:rFonts w:ascii="Times New Roman" w:eastAsia="Times New Roman" w:hAnsi="Times New Roman" w:cs="Times New Roman"/>
        </w:rPr>
        <w:t xml:space="preserve"> and</w:t>
      </w:r>
      <w:r w:rsidRPr="005E7E3E">
        <w:rPr>
          <w:rFonts w:ascii="Times New Roman" w:eastAsia="Times New Roman" w:hAnsi="Times New Roman" w:cs="Times New Roman"/>
        </w:rPr>
        <w:t xml:space="preserve"> </w:t>
      </w:r>
      <w:r w:rsidR="00894671">
        <w:rPr>
          <w:rFonts w:ascii="Times New Roman" w:eastAsia="Times New Roman" w:hAnsi="Times New Roman" w:cs="Times New Roman"/>
        </w:rPr>
        <w:t>provide a non-mandatory reference</w:t>
      </w:r>
      <w:r w:rsidR="00D71D29">
        <w:rPr>
          <w:rFonts w:ascii="Times New Roman" w:eastAsia="Times New Roman" w:hAnsi="Times New Roman" w:cs="Times New Roman"/>
        </w:rPr>
        <w:t>,</w:t>
      </w:r>
      <w:r w:rsidR="00894671">
        <w:rPr>
          <w:rFonts w:ascii="Times New Roman" w:eastAsia="Times New Roman" w:hAnsi="Times New Roman" w:cs="Times New Roman"/>
        </w:rPr>
        <w:t xml:space="preserve"> </w:t>
      </w:r>
      <w:r w:rsidR="000D24F9">
        <w:rPr>
          <w:rFonts w:ascii="Times New Roman" w:eastAsia="Times New Roman" w:hAnsi="Times New Roman" w:cs="Times New Roman"/>
        </w:rPr>
        <w:t xml:space="preserve">in accordance with Resolution </w:t>
      </w:r>
      <w:r w:rsidR="000D24F9" w:rsidRPr="000D24F9">
        <w:rPr>
          <w:rFonts w:ascii="Times New Roman" w:eastAsia="Times New Roman" w:hAnsi="Times New Roman" w:cs="Times New Roman"/>
          <w:b/>
        </w:rPr>
        <w:t>27</w:t>
      </w:r>
      <w:r w:rsidR="00D71D29">
        <w:rPr>
          <w:rFonts w:ascii="Times New Roman" w:eastAsia="Times New Roman" w:hAnsi="Times New Roman" w:cs="Times New Roman"/>
        </w:rPr>
        <w:t>,</w:t>
      </w:r>
      <w:r w:rsidR="000D24F9">
        <w:rPr>
          <w:rFonts w:ascii="Times New Roman" w:eastAsia="Times New Roman" w:hAnsi="Times New Roman" w:cs="Times New Roman"/>
        </w:rPr>
        <w:t xml:space="preserve"> </w:t>
      </w:r>
      <w:r w:rsidR="00894671">
        <w:rPr>
          <w:rFonts w:ascii="Times New Roman" w:eastAsia="Times New Roman" w:hAnsi="Times New Roman" w:cs="Times New Roman"/>
        </w:rPr>
        <w:t>to Recommendation ITU-R M.1638</w:t>
      </w:r>
      <w:r w:rsidR="00786217">
        <w:rPr>
          <w:rFonts w:ascii="Times New Roman" w:eastAsia="Times New Roman" w:hAnsi="Times New Roman" w:cs="Times New Roman"/>
        </w:rPr>
        <w:t>-1</w:t>
      </w:r>
      <w:r w:rsidR="00687A93">
        <w:rPr>
          <w:rFonts w:ascii="Times New Roman" w:eastAsia="Times New Roman" w:hAnsi="Times New Roman" w:cs="Times New Roman"/>
        </w:rPr>
        <w:t xml:space="preserve"> by applying a </w:t>
      </w:r>
      <w:r w:rsidRPr="005E7E3E">
        <w:rPr>
          <w:rFonts w:ascii="Times New Roman" w:eastAsia="Times New Roman" w:hAnsi="Times New Roman" w:cs="Times New Roman"/>
        </w:rPr>
        <w:t xml:space="preserve">revised version of Resolution </w:t>
      </w:r>
      <w:r w:rsidRPr="0099703B">
        <w:rPr>
          <w:rFonts w:ascii="Times New Roman" w:eastAsia="Times New Roman" w:hAnsi="Times New Roman" w:cs="Times New Roman"/>
          <w:b/>
        </w:rPr>
        <w:t>764</w:t>
      </w:r>
      <w:r w:rsidRPr="005E7E3E">
        <w:rPr>
          <w:rFonts w:ascii="Times New Roman" w:eastAsia="Times New Roman" w:hAnsi="Times New Roman" w:cs="Times New Roman"/>
        </w:rPr>
        <w:t>.</w:t>
      </w:r>
      <w:r w:rsidR="00A91C47">
        <w:rPr>
          <w:rFonts w:ascii="Times New Roman" w:eastAsia="Times New Roman" w:hAnsi="Times New Roman" w:cs="Times New Roman"/>
        </w:rPr>
        <w:t xml:space="preserve">  The incorporation by reference of </w:t>
      </w:r>
      <w:r w:rsidR="009E415A">
        <w:rPr>
          <w:rFonts w:ascii="Times New Roman" w:eastAsia="Times New Roman" w:hAnsi="Times New Roman" w:cs="Times New Roman"/>
        </w:rPr>
        <w:t xml:space="preserve">Recommendation </w:t>
      </w:r>
      <w:r w:rsidR="00A91C47">
        <w:rPr>
          <w:rFonts w:ascii="Times New Roman" w:eastAsia="Times New Roman" w:hAnsi="Times New Roman" w:cs="Times New Roman"/>
        </w:rPr>
        <w:t>ITU-R M.1638-0 is retained.</w:t>
      </w:r>
    </w:p>
    <w:p w14:paraId="2BE0DFEE" w14:textId="77777777" w:rsidR="005E7E3E" w:rsidRPr="005E7E3E" w:rsidRDefault="005E7E3E" w:rsidP="005E7E3E">
      <w:pPr>
        <w:pStyle w:val="ListParagraph"/>
        <w:spacing w:line="244" w:lineRule="auto"/>
        <w:ind w:right="40"/>
        <w:rPr>
          <w:rFonts w:ascii="Times New Roman" w:eastAsia="Times New Roman" w:hAnsi="Times New Roman" w:cs="Times New Roman"/>
        </w:rPr>
      </w:pPr>
    </w:p>
    <w:p w14:paraId="6CFB7CCF" w14:textId="06BD3BA3" w:rsidR="005E7E3E" w:rsidRPr="005E7E3E" w:rsidRDefault="005E7E3E" w:rsidP="005E7E3E">
      <w:pPr>
        <w:pStyle w:val="ListParagraph"/>
        <w:numPr>
          <w:ilvl w:val="0"/>
          <w:numId w:val="3"/>
        </w:numPr>
        <w:spacing w:line="244" w:lineRule="auto"/>
        <w:ind w:right="40"/>
        <w:rPr>
          <w:rFonts w:ascii="Times New Roman" w:eastAsia="Times New Roman" w:hAnsi="Times New Roman" w:cs="Times New Roman"/>
        </w:rPr>
      </w:pPr>
      <w:r w:rsidRPr="005E7E3E">
        <w:rPr>
          <w:rFonts w:ascii="Times New Roman" w:eastAsia="Times New Roman" w:hAnsi="Times New Roman" w:cs="Times New Roman"/>
        </w:rPr>
        <w:t xml:space="preserve">Modify Resolution </w:t>
      </w:r>
      <w:r w:rsidRPr="005E7E3E">
        <w:rPr>
          <w:rFonts w:ascii="Times New Roman" w:eastAsia="Times New Roman" w:hAnsi="Times New Roman" w:cs="Times New Roman"/>
          <w:b/>
        </w:rPr>
        <w:t>764</w:t>
      </w:r>
      <w:r w:rsidRPr="005E7E3E">
        <w:rPr>
          <w:rFonts w:ascii="Times New Roman" w:eastAsia="Times New Roman" w:hAnsi="Times New Roman" w:cs="Times New Roman"/>
        </w:rPr>
        <w:t xml:space="preserve"> so that it does </w:t>
      </w:r>
      <w:r w:rsidR="0087701C">
        <w:rPr>
          <w:rFonts w:ascii="Times New Roman" w:eastAsia="Times New Roman" w:hAnsi="Times New Roman" w:cs="Times New Roman"/>
        </w:rPr>
        <w:t>three</w:t>
      </w:r>
      <w:r w:rsidR="00936F08">
        <w:rPr>
          <w:rFonts w:ascii="Times New Roman" w:eastAsia="Times New Roman" w:hAnsi="Times New Roman" w:cs="Times New Roman"/>
        </w:rPr>
        <w:t xml:space="preserve"> </w:t>
      </w:r>
      <w:r w:rsidRPr="005E7E3E">
        <w:rPr>
          <w:rFonts w:ascii="Times New Roman" w:eastAsia="Times New Roman" w:hAnsi="Times New Roman" w:cs="Times New Roman"/>
        </w:rPr>
        <w:t>things:</w:t>
      </w:r>
    </w:p>
    <w:p w14:paraId="06EFF8C1" w14:textId="1D632B88" w:rsidR="005E7E3E" w:rsidRPr="005E7E3E" w:rsidRDefault="00D04EC2" w:rsidP="005E7E3E">
      <w:pPr>
        <w:pStyle w:val="ListParagraph"/>
        <w:numPr>
          <w:ilvl w:val="1"/>
          <w:numId w:val="3"/>
        </w:numPr>
        <w:spacing w:line="244" w:lineRule="auto"/>
        <w:ind w:right="40"/>
        <w:rPr>
          <w:rFonts w:ascii="Times New Roman" w:eastAsia="Times New Roman" w:hAnsi="Times New Roman" w:cs="Times New Roman"/>
        </w:rPr>
      </w:pPr>
      <w:r>
        <w:rPr>
          <w:rFonts w:ascii="Times New Roman" w:eastAsia="Times New Roman" w:hAnsi="Times New Roman" w:cs="Times New Roman"/>
        </w:rPr>
        <w:t>Specify that for radars that are in Recommendation ITU-R M.1638</w:t>
      </w:r>
      <w:r w:rsidR="00786217">
        <w:rPr>
          <w:rFonts w:ascii="Times New Roman" w:eastAsia="Times New Roman" w:hAnsi="Times New Roman" w:cs="Times New Roman"/>
        </w:rPr>
        <w:t>-1</w:t>
      </w:r>
      <w:r>
        <w:rPr>
          <w:rFonts w:ascii="Times New Roman" w:eastAsia="Times New Roman" w:hAnsi="Times New Roman" w:cs="Times New Roman"/>
        </w:rPr>
        <w:t xml:space="preserve"> but that were not in </w:t>
      </w:r>
      <w:r w:rsidR="0087701C">
        <w:rPr>
          <w:rFonts w:ascii="Times New Roman" w:eastAsia="Times New Roman" w:hAnsi="Times New Roman" w:cs="Times New Roman"/>
        </w:rPr>
        <w:t>R</w:t>
      </w:r>
      <w:r>
        <w:rPr>
          <w:rFonts w:ascii="Times New Roman" w:eastAsia="Times New Roman" w:hAnsi="Times New Roman" w:cs="Times New Roman"/>
        </w:rPr>
        <w:t xml:space="preserve">ecommendation ITU-R M.1638-0, </w:t>
      </w:r>
      <w:r w:rsidR="005E7E3E" w:rsidRPr="005E7E3E">
        <w:rPr>
          <w:rFonts w:ascii="Times New Roman" w:eastAsia="Times New Roman" w:hAnsi="Times New Roman" w:cs="Times New Roman"/>
        </w:rPr>
        <w:t>mobile systems implementing WAS including RLANs in the subject bands protect radars having characteristics in Recommendation ITU-R M.1638-1 only to the extent provided by Annex 1 to Recommendation ITU-R M.1652-1;</w:t>
      </w:r>
    </w:p>
    <w:p w14:paraId="3F26B8CA" w14:textId="77777777" w:rsidR="005E7E3E" w:rsidRPr="005E7E3E" w:rsidRDefault="005E7E3E" w:rsidP="005E7E3E">
      <w:pPr>
        <w:pStyle w:val="ListParagraph"/>
        <w:numPr>
          <w:ilvl w:val="1"/>
          <w:numId w:val="3"/>
        </w:numPr>
        <w:spacing w:line="244" w:lineRule="auto"/>
        <w:ind w:right="40"/>
        <w:rPr>
          <w:rFonts w:ascii="Times New Roman" w:eastAsia="Times New Roman" w:hAnsi="Times New Roman" w:cs="Times New Roman"/>
        </w:rPr>
      </w:pPr>
      <w:r w:rsidRPr="005E7E3E">
        <w:rPr>
          <w:rFonts w:ascii="Times New Roman" w:eastAsia="Times New Roman" w:hAnsi="Times New Roman" w:cs="Times New Roman"/>
        </w:rPr>
        <w:t>Continue ITU-R studies to develop mitigation measures for mobile systems that would enable compatible operation with bi-static and fast frequency hopping radiodetermination systems in the 5 250-5 350 MHz and 5 470-5 725 MHz bands if implemented;</w:t>
      </w:r>
    </w:p>
    <w:p w14:paraId="4B8BEB75" w14:textId="77777777" w:rsidR="005E7E3E" w:rsidRPr="005E7E3E" w:rsidRDefault="005E7E3E" w:rsidP="005E7E3E">
      <w:pPr>
        <w:pStyle w:val="ListParagraph"/>
        <w:numPr>
          <w:ilvl w:val="1"/>
          <w:numId w:val="3"/>
        </w:numPr>
        <w:spacing w:line="244" w:lineRule="auto"/>
        <w:ind w:right="40"/>
        <w:rPr>
          <w:rFonts w:ascii="Times New Roman" w:eastAsia="Times New Roman" w:hAnsi="Times New Roman" w:cs="Times New Roman"/>
        </w:rPr>
      </w:pPr>
      <w:r w:rsidRPr="005E7E3E">
        <w:rPr>
          <w:rFonts w:ascii="Times New Roman" w:eastAsia="Times New Roman" w:hAnsi="Times New Roman" w:cs="Times New Roman"/>
        </w:rPr>
        <w:t xml:space="preserve">Continue the approach of current Resolution </w:t>
      </w:r>
      <w:r w:rsidRPr="005E7E3E">
        <w:rPr>
          <w:rFonts w:ascii="Times New Roman" w:eastAsia="Times New Roman" w:hAnsi="Times New Roman" w:cs="Times New Roman"/>
          <w:b/>
        </w:rPr>
        <w:t>764</w:t>
      </w:r>
      <w:r w:rsidRPr="005E7E3E">
        <w:rPr>
          <w:rFonts w:ascii="Times New Roman" w:eastAsia="Times New Roman" w:hAnsi="Times New Roman" w:cs="Times New Roman"/>
        </w:rPr>
        <w:t xml:space="preserve">, which requires that there be no undue constraints on the services mentioned in Nos. </w:t>
      </w:r>
      <w:r w:rsidRPr="005E7E3E">
        <w:rPr>
          <w:rFonts w:ascii="Times New Roman" w:eastAsia="Times New Roman" w:hAnsi="Times New Roman" w:cs="Times New Roman"/>
          <w:b/>
        </w:rPr>
        <w:t>5.447F</w:t>
      </w:r>
      <w:r w:rsidRPr="005E7E3E">
        <w:rPr>
          <w:rFonts w:ascii="Times New Roman" w:eastAsia="Times New Roman" w:hAnsi="Times New Roman" w:cs="Times New Roman"/>
        </w:rPr>
        <w:t xml:space="preserve"> and </w:t>
      </w:r>
      <w:r w:rsidRPr="005E7E3E">
        <w:rPr>
          <w:rFonts w:ascii="Times New Roman" w:eastAsia="Times New Roman" w:hAnsi="Times New Roman" w:cs="Times New Roman"/>
          <w:b/>
        </w:rPr>
        <w:t>5.450A</w:t>
      </w:r>
      <w:r w:rsidRPr="005E7E3E">
        <w:rPr>
          <w:rFonts w:ascii="Times New Roman" w:eastAsia="Times New Roman" w:hAnsi="Times New Roman" w:cs="Times New Roman"/>
        </w:rPr>
        <w:t>.</w:t>
      </w:r>
    </w:p>
    <w:p w14:paraId="51D4CBAF" w14:textId="77777777" w:rsidR="005E7E3E" w:rsidRPr="005E7E3E" w:rsidRDefault="005E7E3E" w:rsidP="005E7E3E">
      <w:pPr>
        <w:pStyle w:val="ListParagraph"/>
        <w:spacing w:line="244" w:lineRule="auto"/>
        <w:ind w:left="1440" w:right="40"/>
        <w:rPr>
          <w:rFonts w:ascii="Times New Roman" w:eastAsia="Times New Roman" w:hAnsi="Times New Roman" w:cs="Times New Roman"/>
        </w:rPr>
      </w:pPr>
    </w:p>
    <w:p w14:paraId="6B96CCCB" w14:textId="5719AF69" w:rsidR="005E7E3E" w:rsidRPr="005E7E3E" w:rsidRDefault="005E7E3E" w:rsidP="005E7E3E">
      <w:pPr>
        <w:pStyle w:val="ListParagraph"/>
        <w:numPr>
          <w:ilvl w:val="0"/>
          <w:numId w:val="3"/>
        </w:numPr>
        <w:spacing w:line="244" w:lineRule="auto"/>
        <w:ind w:right="40"/>
        <w:rPr>
          <w:rFonts w:ascii="Times New Roman" w:eastAsia="Times New Roman" w:hAnsi="Times New Roman" w:cs="Times New Roman"/>
        </w:rPr>
      </w:pPr>
      <w:r w:rsidRPr="005E7E3E">
        <w:rPr>
          <w:rFonts w:ascii="Times New Roman" w:eastAsia="Times New Roman" w:hAnsi="Times New Roman" w:cs="Times New Roman"/>
        </w:rPr>
        <w:t xml:space="preserve">Propose firm no change to No. </w:t>
      </w:r>
      <w:r w:rsidRPr="005E7E3E">
        <w:rPr>
          <w:rFonts w:ascii="Times New Roman" w:eastAsia="Times New Roman" w:hAnsi="Times New Roman" w:cs="Times New Roman"/>
          <w:b/>
        </w:rPr>
        <w:t>5.446A</w:t>
      </w:r>
      <w:r w:rsidR="00290318">
        <w:rPr>
          <w:rFonts w:ascii="Times New Roman" w:eastAsia="Times New Roman" w:hAnsi="Times New Roman" w:cs="Times New Roman"/>
        </w:rPr>
        <w:t xml:space="preserve">, </w:t>
      </w:r>
      <w:r w:rsidRPr="005E7E3E">
        <w:rPr>
          <w:rFonts w:ascii="Times New Roman" w:eastAsia="Times New Roman" w:hAnsi="Times New Roman" w:cs="Times New Roman"/>
        </w:rPr>
        <w:t xml:space="preserve">which makes Resolution </w:t>
      </w:r>
      <w:r w:rsidRPr="005E7E3E">
        <w:rPr>
          <w:rFonts w:ascii="Times New Roman" w:eastAsia="Times New Roman" w:hAnsi="Times New Roman" w:cs="Times New Roman"/>
          <w:b/>
        </w:rPr>
        <w:t>229</w:t>
      </w:r>
      <w:r w:rsidRPr="005E7E3E">
        <w:rPr>
          <w:rFonts w:ascii="Times New Roman" w:eastAsia="Times New Roman" w:hAnsi="Times New Roman" w:cs="Times New Roman"/>
        </w:rPr>
        <w:t xml:space="preserve"> </w:t>
      </w:r>
      <w:r w:rsidRPr="00290318">
        <w:rPr>
          <w:rFonts w:ascii="Times New Roman" w:eastAsia="Times New Roman" w:hAnsi="Times New Roman" w:cs="Times New Roman"/>
          <w:b/>
        </w:rPr>
        <w:t>(Rev.WRC-12)</w:t>
      </w:r>
      <w:r w:rsidRPr="005E7E3E">
        <w:rPr>
          <w:rFonts w:ascii="Times New Roman" w:eastAsia="Times New Roman" w:hAnsi="Times New Roman" w:cs="Times New Roman"/>
        </w:rPr>
        <w:t xml:space="preserve"> mandatory, and to Resolution </w:t>
      </w:r>
      <w:r w:rsidRPr="005E7E3E">
        <w:rPr>
          <w:rFonts w:ascii="Times New Roman" w:eastAsia="Times New Roman" w:hAnsi="Times New Roman" w:cs="Times New Roman"/>
          <w:b/>
        </w:rPr>
        <w:t>229</w:t>
      </w:r>
      <w:r w:rsidRPr="005E7E3E">
        <w:rPr>
          <w:rFonts w:ascii="Times New Roman" w:eastAsia="Times New Roman" w:hAnsi="Times New Roman" w:cs="Times New Roman"/>
        </w:rPr>
        <w:t xml:space="preserve"> itself.</w:t>
      </w:r>
    </w:p>
    <w:p w14:paraId="133B67E2" w14:textId="77777777" w:rsidR="005E7E3E" w:rsidRPr="005E7E3E" w:rsidRDefault="005E7E3E" w:rsidP="005E7E3E">
      <w:pPr>
        <w:pStyle w:val="ListParagraph"/>
        <w:spacing w:line="244" w:lineRule="auto"/>
        <w:ind w:right="40"/>
        <w:rPr>
          <w:rFonts w:ascii="Times New Roman" w:eastAsia="Times New Roman" w:hAnsi="Times New Roman" w:cs="Times New Roman"/>
        </w:rPr>
      </w:pPr>
    </w:p>
    <w:p w14:paraId="690CFE60" w14:textId="77777777" w:rsidR="005E7E3E" w:rsidRPr="00675B19" w:rsidRDefault="005E7E3E" w:rsidP="005E7E3E">
      <w:pPr>
        <w:spacing w:line="244" w:lineRule="auto"/>
        <w:ind w:right="40"/>
        <w:rPr>
          <w:rFonts w:ascii="Times" w:eastAsia="Times New Roman" w:hAnsi="Times" w:cs="Times New Roman"/>
          <w:color w:val="auto"/>
          <w:sz w:val="20"/>
          <w:szCs w:val="20"/>
        </w:rPr>
      </w:pPr>
      <w:r w:rsidRPr="005E7E3E">
        <w:rPr>
          <w:rFonts w:ascii="Times New Roman" w:eastAsia="Times New Roman" w:hAnsi="Times New Roman" w:cs="Times New Roman"/>
        </w:rPr>
        <w:t xml:space="preserve">Under this proposal, through the adoption of the revised Resolution </w:t>
      </w:r>
      <w:r w:rsidRPr="005E7E3E">
        <w:rPr>
          <w:rFonts w:ascii="Times New Roman" w:eastAsia="Times New Roman" w:hAnsi="Times New Roman" w:cs="Times New Roman"/>
          <w:b/>
        </w:rPr>
        <w:t>764</w:t>
      </w:r>
      <w:r w:rsidRPr="005E7E3E">
        <w:rPr>
          <w:rFonts w:ascii="Times New Roman" w:eastAsia="Times New Roman" w:hAnsi="Times New Roman" w:cs="Times New Roman"/>
        </w:rPr>
        <w:t>, new bi-static and fast frequency hopping radars are protected only to the extent available via Annex 1 to Recommendation ITU-R M.1652-1.</w:t>
      </w:r>
      <w:r>
        <w:rPr>
          <w:rFonts w:ascii="Times New Roman" w:eastAsia="Times New Roman" w:hAnsi="Times New Roman" w:cs="Times New Roman"/>
        </w:rPr>
        <w:t xml:space="preserve">  </w:t>
      </w:r>
    </w:p>
    <w:p w14:paraId="48FAFFAB" w14:textId="475A25D2" w:rsidR="0086441A" w:rsidRDefault="0086441A" w:rsidP="005E7E3E">
      <w:pPr>
        <w:spacing w:line="244" w:lineRule="auto"/>
        <w:ind w:right="40"/>
        <w:rPr>
          <w:rFonts w:ascii="Times New Roman" w:hAnsi="Times New Roman" w:cs="Times New Roman"/>
        </w:rPr>
      </w:pPr>
    </w:p>
    <w:p w14:paraId="2447B6DC" w14:textId="6503E66E" w:rsidR="00574F78" w:rsidRDefault="00574F78" w:rsidP="00301864">
      <w:pPr>
        <w:spacing w:line="244" w:lineRule="auto"/>
        <w:ind w:right="40"/>
        <w:rPr>
          <w:rFonts w:ascii="Times New Roman" w:hAnsi="Times New Roman" w:cs="Times New Roman"/>
        </w:rPr>
      </w:pPr>
      <w:r>
        <w:rPr>
          <w:rFonts w:ascii="Times New Roman" w:hAnsi="Times New Roman" w:cs="Times New Roman"/>
        </w:rPr>
        <w:t>Proposals to</w:t>
      </w:r>
      <w:r w:rsidR="009C64AF">
        <w:rPr>
          <w:rFonts w:ascii="Times New Roman" w:hAnsi="Times New Roman" w:cs="Times New Roman"/>
        </w:rPr>
        <w:t xml:space="preserve"> effect these provisions follow.</w:t>
      </w:r>
    </w:p>
    <w:p w14:paraId="6E3EE5DE" w14:textId="77777777" w:rsidR="00574F78" w:rsidRDefault="00574F78" w:rsidP="00301864">
      <w:pPr>
        <w:spacing w:line="244" w:lineRule="auto"/>
        <w:ind w:right="40"/>
        <w:rPr>
          <w:rFonts w:ascii="Times New Roman" w:hAnsi="Times New Roman" w:cs="Times New Roman"/>
        </w:rPr>
      </w:pPr>
    </w:p>
    <w:p w14:paraId="7E056E94" w14:textId="34D992E4" w:rsidR="00574F78" w:rsidRPr="00671B03" w:rsidRDefault="00574F78" w:rsidP="00301864">
      <w:pPr>
        <w:spacing w:line="244" w:lineRule="auto"/>
        <w:ind w:right="40"/>
        <w:rPr>
          <w:rFonts w:ascii="Times New Roman" w:hAnsi="Times New Roman" w:cs="Times New Roman"/>
          <w:b/>
        </w:rPr>
      </w:pPr>
      <w:r>
        <w:rPr>
          <w:rFonts w:ascii="Times New Roman" w:hAnsi="Times New Roman" w:cs="Times New Roman"/>
          <w:b/>
        </w:rPr>
        <w:t>P</w:t>
      </w:r>
      <w:r w:rsidR="007E2824">
        <w:rPr>
          <w:rFonts w:ascii="Times New Roman" w:hAnsi="Times New Roman" w:cs="Times New Roman"/>
          <w:b/>
        </w:rPr>
        <w:t>roposals</w:t>
      </w:r>
      <w:r>
        <w:rPr>
          <w:rFonts w:ascii="Times New Roman" w:hAnsi="Times New Roman" w:cs="Times New Roman"/>
          <w:b/>
        </w:rPr>
        <w:t>:</w:t>
      </w:r>
    </w:p>
    <w:p w14:paraId="707FD8F3" w14:textId="77777777" w:rsidR="00A304D8" w:rsidRDefault="00A304D8" w:rsidP="00A304D8">
      <w:pPr>
        <w:tabs>
          <w:tab w:val="left" w:pos="1260"/>
        </w:tabs>
        <w:spacing w:line="244" w:lineRule="auto"/>
        <w:ind w:right="40"/>
        <w:rPr>
          <w:rFonts w:ascii="Times New Roman" w:hAnsi="Times New Roman" w:cs="Times New Roman"/>
          <w:b/>
        </w:rPr>
      </w:pPr>
    </w:p>
    <w:p w14:paraId="3F035E9B" w14:textId="37A1D9CA" w:rsidR="002C15E4" w:rsidRDefault="00A304D8" w:rsidP="00A304D8">
      <w:pPr>
        <w:tabs>
          <w:tab w:val="left" w:pos="1260"/>
        </w:tabs>
        <w:spacing w:line="244" w:lineRule="auto"/>
        <w:ind w:right="40"/>
        <w:rPr>
          <w:rFonts w:ascii="Times New Roman" w:hAnsi="Times New Roman" w:cs="Times New Roman"/>
          <w:b/>
        </w:rPr>
      </w:pPr>
      <w:r w:rsidRPr="00E76975">
        <w:rPr>
          <w:rFonts w:ascii="Times New Roman" w:hAnsi="Times New Roman" w:cs="Times New Roman"/>
          <w:b/>
        </w:rPr>
        <w:t>MOD</w:t>
      </w:r>
      <w:r>
        <w:rPr>
          <w:rFonts w:ascii="Times New Roman" w:hAnsi="Times New Roman" w:cs="Times New Roman"/>
          <w:b/>
        </w:rPr>
        <w:tab/>
      </w:r>
      <w:r w:rsidR="002C15E4" w:rsidRPr="00E76975">
        <w:rPr>
          <w:rFonts w:ascii="Times New Roman" w:hAnsi="Times New Roman" w:cs="Times New Roman"/>
          <w:b/>
        </w:rPr>
        <w:t>USA/9.1.5/1</w:t>
      </w:r>
    </w:p>
    <w:p w14:paraId="572CE5FC" w14:textId="77777777" w:rsidR="00A304D8" w:rsidRDefault="00A304D8" w:rsidP="002C15E4">
      <w:pPr>
        <w:spacing w:line="244" w:lineRule="auto"/>
        <w:ind w:right="40"/>
        <w:rPr>
          <w:rFonts w:ascii="Times New Roman" w:hAnsi="Times New Roman" w:cs="Times New Roman"/>
          <w:b/>
        </w:rPr>
      </w:pPr>
    </w:p>
    <w:p w14:paraId="03609FC8" w14:textId="77777777" w:rsidR="002C15E4" w:rsidRPr="00BF6EBC" w:rsidRDefault="002C15E4" w:rsidP="002C15E4">
      <w:pPr>
        <w:pStyle w:val="ArtNo"/>
        <w:spacing w:before="0"/>
        <w:rPr>
          <w:sz w:val="24"/>
          <w:szCs w:val="24"/>
          <w:lang w:val="en-AU"/>
        </w:rPr>
      </w:pPr>
      <w:bookmarkStart w:id="1" w:name="_Toc451865291"/>
      <w:r w:rsidRPr="00BF6EBC">
        <w:rPr>
          <w:sz w:val="24"/>
          <w:szCs w:val="24"/>
        </w:rPr>
        <w:t>ARTICLE</w:t>
      </w:r>
      <w:r w:rsidRPr="00BF6EBC">
        <w:rPr>
          <w:sz w:val="24"/>
          <w:szCs w:val="24"/>
          <w:lang w:val="en-AU"/>
        </w:rPr>
        <w:t xml:space="preserve"> </w:t>
      </w:r>
      <w:r w:rsidRPr="00BF6EBC">
        <w:rPr>
          <w:rStyle w:val="href"/>
          <w:rFonts w:eastAsiaTheme="majorEastAsia"/>
          <w:color w:val="000000"/>
          <w:sz w:val="24"/>
          <w:szCs w:val="24"/>
          <w:lang w:val="en-AU"/>
        </w:rPr>
        <w:t>5</w:t>
      </w:r>
      <w:bookmarkEnd w:id="1"/>
    </w:p>
    <w:p w14:paraId="2CDE5EA6" w14:textId="77777777" w:rsidR="002C15E4" w:rsidRPr="00BF6EBC" w:rsidRDefault="002C15E4" w:rsidP="002C15E4">
      <w:pPr>
        <w:pStyle w:val="Arttitle"/>
        <w:rPr>
          <w:sz w:val="24"/>
          <w:szCs w:val="24"/>
          <w:lang w:val="en-US"/>
        </w:rPr>
      </w:pPr>
      <w:bookmarkStart w:id="2" w:name="_Toc327956583"/>
      <w:bookmarkStart w:id="3" w:name="_Toc451865292"/>
      <w:r w:rsidRPr="00BF6EBC">
        <w:rPr>
          <w:sz w:val="24"/>
          <w:szCs w:val="24"/>
        </w:rPr>
        <w:t>Frequency allocations</w:t>
      </w:r>
      <w:bookmarkEnd w:id="2"/>
      <w:bookmarkEnd w:id="3"/>
    </w:p>
    <w:p w14:paraId="69E1D979" w14:textId="77777777" w:rsidR="002C15E4" w:rsidRPr="00BF6EBC" w:rsidRDefault="002C15E4" w:rsidP="002C15E4">
      <w:pPr>
        <w:spacing w:line="244" w:lineRule="auto"/>
        <w:ind w:right="40"/>
        <w:rPr>
          <w:rFonts w:ascii="Times New Roman" w:hAnsi="Times New Roman" w:cs="Times New Roman"/>
        </w:rPr>
      </w:pPr>
    </w:p>
    <w:p w14:paraId="1860E8A0" w14:textId="77777777" w:rsidR="002C15E4" w:rsidRPr="00BF6EBC" w:rsidRDefault="002C15E4" w:rsidP="002C15E4">
      <w:pPr>
        <w:spacing w:line="244" w:lineRule="auto"/>
        <w:ind w:right="40"/>
        <w:jc w:val="center"/>
        <w:rPr>
          <w:rFonts w:ascii="Times New Roman" w:hAnsi="Times New Roman" w:cs="Times New Roman"/>
          <w:b/>
        </w:rPr>
      </w:pPr>
      <w:r w:rsidRPr="00BF6EBC">
        <w:rPr>
          <w:rFonts w:ascii="Times New Roman" w:hAnsi="Times New Roman" w:cs="Times New Roman"/>
          <w:b/>
        </w:rPr>
        <w:t>Section</w:t>
      </w:r>
      <w:r w:rsidRPr="00BF6EBC">
        <w:rPr>
          <w:rFonts w:ascii="Times New Roman" w:hAnsi="Times New Roman" w:cs="Times New Roman"/>
          <w:b/>
          <w:lang w:val="en-AU"/>
        </w:rPr>
        <w:t xml:space="preserve"> IV – Table of Frequency Allocations</w:t>
      </w:r>
    </w:p>
    <w:p w14:paraId="33AAA247" w14:textId="77777777" w:rsidR="002C15E4" w:rsidRDefault="002C15E4" w:rsidP="002C15E4">
      <w:pPr>
        <w:spacing w:line="270" w:lineRule="auto"/>
        <w:rPr>
          <w:rFonts w:ascii="Times New Roman" w:eastAsia="Times New Roman" w:hAnsi="Times New Roman" w:cs="Times New Roman"/>
          <w:b/>
        </w:rPr>
      </w:pPr>
    </w:p>
    <w:tbl>
      <w:tblPr>
        <w:tblW w:w="9299" w:type="dxa"/>
        <w:jc w:val="center"/>
        <w:tblLayout w:type="fixed"/>
        <w:tblCellMar>
          <w:left w:w="107" w:type="dxa"/>
          <w:right w:w="107" w:type="dxa"/>
        </w:tblCellMar>
        <w:tblLook w:val="04A0" w:firstRow="1" w:lastRow="0" w:firstColumn="1" w:lastColumn="0" w:noHBand="0" w:noVBand="1"/>
      </w:tblPr>
      <w:tblGrid>
        <w:gridCol w:w="3100"/>
        <w:gridCol w:w="3099"/>
        <w:gridCol w:w="3100"/>
      </w:tblGrid>
      <w:tr w:rsidR="002C15E4" w:rsidRPr="002B657C" w14:paraId="56AC6096" w14:textId="77777777" w:rsidTr="0015149B">
        <w:trPr>
          <w:cantSplit/>
          <w:jc w:val="center"/>
        </w:trPr>
        <w:tc>
          <w:tcPr>
            <w:tcW w:w="9299" w:type="dxa"/>
            <w:gridSpan w:val="3"/>
            <w:tcBorders>
              <w:bottom w:val="single" w:sz="6" w:space="0" w:color="auto"/>
            </w:tcBorders>
          </w:tcPr>
          <w:p w14:paraId="34205011" w14:textId="77777777" w:rsidR="002C15E4" w:rsidRPr="002B657C" w:rsidRDefault="002C15E4" w:rsidP="0015149B">
            <w:pPr>
              <w:pStyle w:val="Tabletitle"/>
            </w:pPr>
            <w:r>
              <w:rPr>
                <w:lang w:val="en-AU"/>
              </w:rPr>
              <w:t>5</w:t>
            </w:r>
            <w:r w:rsidRPr="005B494F">
              <w:t> </w:t>
            </w:r>
            <w:r>
              <w:t>25</w:t>
            </w:r>
            <w:r w:rsidRPr="00257360">
              <w:t>0</w:t>
            </w:r>
            <w:r>
              <w:rPr>
                <w:lang w:val="en-AU"/>
              </w:rPr>
              <w:t>-5</w:t>
            </w:r>
            <w:r w:rsidRPr="005B494F">
              <w:t> </w:t>
            </w:r>
            <w:r>
              <w:rPr>
                <w:lang w:val="en-AU"/>
              </w:rPr>
              <w:t>570 MHz</w:t>
            </w:r>
          </w:p>
        </w:tc>
      </w:tr>
      <w:tr w:rsidR="002C15E4" w:rsidRPr="002B657C" w14:paraId="24AFDD49" w14:textId="77777777" w:rsidTr="0015149B">
        <w:trPr>
          <w:cantSplit/>
          <w:jc w:val="center"/>
        </w:trPr>
        <w:tc>
          <w:tcPr>
            <w:tcW w:w="9299" w:type="dxa"/>
            <w:gridSpan w:val="3"/>
            <w:tcBorders>
              <w:top w:val="single" w:sz="4" w:space="0" w:color="auto"/>
              <w:left w:val="single" w:sz="6" w:space="0" w:color="auto"/>
              <w:bottom w:val="single" w:sz="6" w:space="0" w:color="auto"/>
              <w:right w:val="single" w:sz="6" w:space="0" w:color="auto"/>
            </w:tcBorders>
            <w:hideMark/>
          </w:tcPr>
          <w:p w14:paraId="2E022E1D" w14:textId="77777777" w:rsidR="002C15E4" w:rsidRPr="002B657C" w:rsidRDefault="002C15E4" w:rsidP="0015149B">
            <w:pPr>
              <w:pStyle w:val="Tablehead"/>
            </w:pPr>
            <w:r w:rsidRPr="002B657C">
              <w:t>Allocation to services</w:t>
            </w:r>
          </w:p>
        </w:tc>
      </w:tr>
      <w:tr w:rsidR="002C15E4" w:rsidRPr="002B657C" w14:paraId="41732276" w14:textId="77777777" w:rsidTr="0015149B">
        <w:trPr>
          <w:cantSplit/>
          <w:jc w:val="center"/>
        </w:trPr>
        <w:tc>
          <w:tcPr>
            <w:tcW w:w="3100" w:type="dxa"/>
            <w:tcBorders>
              <w:top w:val="single" w:sz="6" w:space="0" w:color="auto"/>
              <w:left w:val="single" w:sz="6" w:space="0" w:color="auto"/>
              <w:bottom w:val="single" w:sz="6" w:space="0" w:color="auto"/>
              <w:right w:val="single" w:sz="6" w:space="0" w:color="auto"/>
            </w:tcBorders>
            <w:hideMark/>
          </w:tcPr>
          <w:p w14:paraId="09C90FB1" w14:textId="77777777" w:rsidR="002C15E4" w:rsidRPr="002B657C" w:rsidRDefault="002C15E4" w:rsidP="0015149B">
            <w:pPr>
              <w:pStyle w:val="Tablehead"/>
            </w:pPr>
            <w:r w:rsidRPr="002B657C">
              <w:t>Region 1</w:t>
            </w:r>
          </w:p>
        </w:tc>
        <w:tc>
          <w:tcPr>
            <w:tcW w:w="3099" w:type="dxa"/>
            <w:tcBorders>
              <w:top w:val="single" w:sz="6" w:space="0" w:color="auto"/>
              <w:left w:val="single" w:sz="6" w:space="0" w:color="auto"/>
              <w:bottom w:val="single" w:sz="6" w:space="0" w:color="auto"/>
              <w:right w:val="single" w:sz="6" w:space="0" w:color="auto"/>
            </w:tcBorders>
            <w:hideMark/>
          </w:tcPr>
          <w:p w14:paraId="016BA86F" w14:textId="77777777" w:rsidR="002C15E4" w:rsidRPr="002B657C" w:rsidRDefault="002C15E4" w:rsidP="0015149B">
            <w:pPr>
              <w:pStyle w:val="Tablehead"/>
            </w:pPr>
            <w:r w:rsidRPr="002B657C">
              <w:t>Region 2</w:t>
            </w:r>
          </w:p>
        </w:tc>
        <w:tc>
          <w:tcPr>
            <w:tcW w:w="3100" w:type="dxa"/>
            <w:tcBorders>
              <w:top w:val="single" w:sz="6" w:space="0" w:color="auto"/>
              <w:left w:val="single" w:sz="6" w:space="0" w:color="auto"/>
              <w:bottom w:val="single" w:sz="6" w:space="0" w:color="auto"/>
              <w:right w:val="single" w:sz="6" w:space="0" w:color="auto"/>
            </w:tcBorders>
            <w:hideMark/>
          </w:tcPr>
          <w:p w14:paraId="1A296778" w14:textId="77777777" w:rsidR="002C15E4" w:rsidRPr="002B657C" w:rsidRDefault="002C15E4" w:rsidP="0015149B">
            <w:pPr>
              <w:pStyle w:val="Tablehead"/>
            </w:pPr>
            <w:r w:rsidRPr="002B657C">
              <w:t>Region 3</w:t>
            </w:r>
          </w:p>
        </w:tc>
      </w:tr>
      <w:tr w:rsidR="002C15E4" w14:paraId="37B3B780" w14:textId="77777777" w:rsidTr="0015149B">
        <w:trPr>
          <w:cantSplit/>
          <w:jc w:val="center"/>
        </w:trPr>
        <w:tc>
          <w:tcPr>
            <w:tcW w:w="9299" w:type="dxa"/>
            <w:gridSpan w:val="3"/>
            <w:tcBorders>
              <w:top w:val="single" w:sz="6" w:space="0" w:color="auto"/>
              <w:left w:val="single" w:sz="6" w:space="0" w:color="auto"/>
              <w:bottom w:val="single" w:sz="4" w:space="0" w:color="auto"/>
              <w:right w:val="single" w:sz="6" w:space="0" w:color="auto"/>
            </w:tcBorders>
            <w:hideMark/>
          </w:tcPr>
          <w:p w14:paraId="78FDF33A" w14:textId="77777777" w:rsidR="002C15E4" w:rsidRDefault="002C15E4" w:rsidP="0015149B">
            <w:pPr>
              <w:pStyle w:val="TableTextS5"/>
              <w:spacing w:before="60" w:after="60" w:line="210" w:lineRule="exact"/>
              <w:rPr>
                <w:color w:val="000000"/>
              </w:rPr>
            </w:pPr>
            <w:r w:rsidRPr="008D45E8">
              <w:rPr>
                <w:rStyle w:val="Tablefreq"/>
              </w:rPr>
              <w:t>5 250-5 255</w:t>
            </w:r>
            <w:r>
              <w:rPr>
                <w:color w:val="000000"/>
                <w:lang w:val="en-AU"/>
              </w:rPr>
              <w:tab/>
            </w:r>
            <w:r>
              <w:rPr>
                <w:color w:val="000000"/>
              </w:rPr>
              <w:t>EARTH EXPLORATION-SATELLITE (active)</w:t>
            </w:r>
          </w:p>
          <w:p w14:paraId="4168DEDF" w14:textId="77777777" w:rsidR="002C15E4" w:rsidRDefault="002C15E4" w:rsidP="0015149B">
            <w:pPr>
              <w:pStyle w:val="TableTextS5"/>
              <w:tabs>
                <w:tab w:val="clear" w:pos="567"/>
                <w:tab w:val="clear" w:pos="737"/>
              </w:tabs>
              <w:spacing w:before="60" w:after="60" w:line="210" w:lineRule="exact"/>
              <w:rPr>
                <w:color w:val="000000"/>
                <w:lang w:val="fr-CH"/>
              </w:rPr>
            </w:pPr>
            <w:r>
              <w:rPr>
                <w:rStyle w:val="Artref"/>
                <w:color w:val="000000"/>
              </w:rPr>
              <w:tab/>
            </w:r>
            <w:r>
              <w:rPr>
                <w:rStyle w:val="Artref"/>
                <w:color w:val="000000"/>
              </w:rPr>
              <w:tab/>
            </w:r>
            <w:r w:rsidRPr="008A2589">
              <w:rPr>
                <w:color w:val="000000"/>
                <w:lang w:val="fr-CH"/>
              </w:rPr>
              <w:t xml:space="preserve">MOBILE except aeronautical mobile  </w:t>
            </w:r>
            <w:r>
              <w:rPr>
                <w:rStyle w:val="Artref"/>
                <w:color w:val="000000"/>
                <w:lang w:val="fr-CH"/>
              </w:rPr>
              <w:t>5.446A</w:t>
            </w:r>
            <w:r w:rsidRPr="008A2589">
              <w:rPr>
                <w:color w:val="000000"/>
                <w:lang w:val="fr-CH"/>
              </w:rPr>
              <w:t xml:space="preserve">  </w:t>
            </w:r>
            <w:ins w:id="4" w:author="Author">
              <w:r>
                <w:rPr>
                  <w:color w:val="000000"/>
                  <w:lang w:val="fr-CH"/>
                </w:rPr>
                <w:t>MOD</w:t>
              </w:r>
            </w:ins>
            <w:r>
              <w:rPr>
                <w:rStyle w:val="Artref"/>
                <w:color w:val="000000"/>
                <w:lang w:val="fr-CH"/>
              </w:rPr>
              <w:t>5.447F</w:t>
            </w:r>
          </w:p>
          <w:p w14:paraId="6F3AF2F1" w14:textId="77777777" w:rsidR="002C15E4" w:rsidRDefault="002C15E4" w:rsidP="0015149B">
            <w:pPr>
              <w:pStyle w:val="TableTextS5"/>
              <w:tabs>
                <w:tab w:val="clear" w:pos="567"/>
                <w:tab w:val="clear" w:pos="737"/>
              </w:tabs>
              <w:spacing w:before="60" w:after="60" w:line="210" w:lineRule="exact"/>
              <w:rPr>
                <w:color w:val="000000"/>
              </w:rPr>
            </w:pPr>
            <w:r w:rsidRPr="00385E4C">
              <w:rPr>
                <w:color w:val="000000"/>
                <w:lang w:val="fr-CH"/>
              </w:rPr>
              <w:tab/>
            </w:r>
            <w:r w:rsidRPr="00385E4C">
              <w:rPr>
                <w:color w:val="000000"/>
                <w:lang w:val="fr-CH"/>
              </w:rPr>
              <w:tab/>
            </w:r>
            <w:r>
              <w:rPr>
                <w:color w:val="000000"/>
              </w:rPr>
              <w:t>RADIOLOCATION</w:t>
            </w:r>
          </w:p>
          <w:p w14:paraId="4386F0E6" w14:textId="77777777" w:rsidR="002C15E4" w:rsidRPr="008A2589" w:rsidRDefault="002C15E4" w:rsidP="0015149B">
            <w:pPr>
              <w:pStyle w:val="TableTextS5"/>
              <w:tabs>
                <w:tab w:val="clear" w:pos="567"/>
                <w:tab w:val="clear" w:pos="737"/>
              </w:tabs>
              <w:spacing w:before="60" w:after="60" w:line="210" w:lineRule="exact"/>
              <w:rPr>
                <w:color w:val="000000"/>
                <w:lang w:val="en-US"/>
              </w:rPr>
            </w:pPr>
            <w:r>
              <w:rPr>
                <w:color w:val="000000"/>
              </w:rPr>
              <w:tab/>
            </w:r>
            <w:r>
              <w:rPr>
                <w:color w:val="000000"/>
              </w:rPr>
              <w:tab/>
              <w:t xml:space="preserve">SPACE RESEARCH  </w:t>
            </w:r>
            <w:r>
              <w:rPr>
                <w:rStyle w:val="Artref"/>
                <w:color w:val="000000"/>
              </w:rPr>
              <w:t>5.447D</w:t>
            </w:r>
          </w:p>
          <w:p w14:paraId="2AD49062" w14:textId="77777777" w:rsidR="002C15E4" w:rsidRDefault="002C15E4" w:rsidP="0015149B">
            <w:pPr>
              <w:pStyle w:val="TableTextS5"/>
              <w:tabs>
                <w:tab w:val="clear" w:pos="567"/>
                <w:tab w:val="clear" w:pos="737"/>
              </w:tabs>
              <w:spacing w:before="60" w:after="60" w:line="210" w:lineRule="exact"/>
              <w:rPr>
                <w:color w:val="000000"/>
                <w:lang w:val="en-AU"/>
              </w:rPr>
            </w:pPr>
            <w:r w:rsidRPr="002C15E4">
              <w:rPr>
                <w:color w:val="000000"/>
                <w:lang w:val="en-US"/>
              </w:rPr>
              <w:tab/>
            </w:r>
            <w:r w:rsidRPr="002C15E4">
              <w:rPr>
                <w:color w:val="000000"/>
                <w:lang w:val="en-US"/>
              </w:rPr>
              <w:tab/>
            </w:r>
            <w:r>
              <w:rPr>
                <w:rStyle w:val="Artref"/>
                <w:color w:val="000000"/>
              </w:rPr>
              <w:t>5.447E</w:t>
            </w:r>
            <w:r>
              <w:rPr>
                <w:color w:val="000000"/>
              </w:rPr>
              <w:t xml:space="preserve">  </w:t>
            </w:r>
            <w:r>
              <w:rPr>
                <w:rStyle w:val="Artref"/>
                <w:color w:val="000000"/>
              </w:rPr>
              <w:t>5.448</w:t>
            </w:r>
            <w:r>
              <w:rPr>
                <w:color w:val="000000"/>
              </w:rPr>
              <w:t xml:space="preserve">  </w:t>
            </w:r>
            <w:r>
              <w:rPr>
                <w:rStyle w:val="Artref"/>
                <w:color w:val="000000"/>
              </w:rPr>
              <w:t>5.448A</w:t>
            </w:r>
          </w:p>
        </w:tc>
      </w:tr>
      <w:tr w:rsidR="002C15E4" w14:paraId="750C0E4F" w14:textId="77777777" w:rsidTr="0015149B">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04937050" w14:textId="77777777" w:rsidR="002C15E4" w:rsidRDefault="002C15E4" w:rsidP="0015149B">
            <w:pPr>
              <w:pStyle w:val="TableTextS5"/>
              <w:spacing w:before="60" w:after="60" w:line="210" w:lineRule="exact"/>
              <w:rPr>
                <w:color w:val="000000"/>
              </w:rPr>
            </w:pPr>
            <w:r w:rsidRPr="008D45E8">
              <w:rPr>
                <w:rStyle w:val="Tablefreq"/>
              </w:rPr>
              <w:t>5 255-5 350</w:t>
            </w:r>
            <w:r>
              <w:rPr>
                <w:color w:val="000000"/>
                <w:lang w:val="en-AU"/>
              </w:rPr>
              <w:tab/>
            </w:r>
            <w:r>
              <w:rPr>
                <w:color w:val="000000"/>
              </w:rPr>
              <w:t>EARTH EXPLORATION-SATELLITE (active)</w:t>
            </w:r>
          </w:p>
          <w:p w14:paraId="27485321" w14:textId="77777777" w:rsidR="002C15E4" w:rsidRDefault="002C15E4" w:rsidP="0015149B">
            <w:pPr>
              <w:pStyle w:val="TableTextS5"/>
              <w:tabs>
                <w:tab w:val="clear" w:pos="567"/>
                <w:tab w:val="clear" w:pos="737"/>
              </w:tabs>
              <w:spacing w:before="60" w:after="60" w:line="210" w:lineRule="exact"/>
              <w:rPr>
                <w:color w:val="000000"/>
                <w:lang w:val="fr-CH"/>
              </w:rPr>
            </w:pPr>
            <w:r w:rsidRPr="002813BA">
              <w:tab/>
            </w:r>
            <w:r w:rsidRPr="002813BA">
              <w:tab/>
            </w:r>
            <w:r>
              <w:rPr>
                <w:color w:val="000000"/>
                <w:lang w:val="fr-CH"/>
              </w:rPr>
              <w:t>MOBILE</w:t>
            </w:r>
            <w:r w:rsidRPr="00063D41">
              <w:rPr>
                <w:lang w:val="fr-CH"/>
              </w:rPr>
              <w:t xml:space="preserve"> </w:t>
            </w:r>
            <w:r w:rsidRPr="008A2589">
              <w:rPr>
                <w:color w:val="000000"/>
                <w:lang w:val="fr-CH"/>
              </w:rPr>
              <w:t xml:space="preserve">except aeronautical mobile  </w:t>
            </w:r>
            <w:r>
              <w:rPr>
                <w:rStyle w:val="Artref"/>
                <w:color w:val="000000"/>
                <w:lang w:val="fr-CH"/>
              </w:rPr>
              <w:t>5.446A</w:t>
            </w:r>
            <w:r w:rsidRPr="008A2589">
              <w:rPr>
                <w:color w:val="000000"/>
                <w:lang w:val="fr-CH"/>
              </w:rPr>
              <w:t xml:space="preserve">  </w:t>
            </w:r>
            <w:ins w:id="5" w:author="Author">
              <w:r>
                <w:rPr>
                  <w:color w:val="000000"/>
                  <w:lang w:val="fr-CH"/>
                </w:rPr>
                <w:t>MOD</w:t>
              </w:r>
            </w:ins>
            <w:r>
              <w:rPr>
                <w:rStyle w:val="Artref"/>
                <w:color w:val="000000"/>
                <w:lang w:val="fr-CH"/>
              </w:rPr>
              <w:t>5.447F</w:t>
            </w:r>
          </w:p>
          <w:p w14:paraId="1CA9D6F5" w14:textId="77777777" w:rsidR="002C15E4" w:rsidRDefault="002C15E4" w:rsidP="0015149B">
            <w:pPr>
              <w:pStyle w:val="TableTextS5"/>
              <w:tabs>
                <w:tab w:val="clear" w:pos="567"/>
                <w:tab w:val="clear" w:pos="737"/>
              </w:tabs>
              <w:spacing w:before="60" w:after="60" w:line="210" w:lineRule="exact"/>
              <w:rPr>
                <w:color w:val="000000"/>
              </w:rPr>
            </w:pPr>
            <w:r w:rsidRPr="00385E4C">
              <w:rPr>
                <w:color w:val="000000"/>
                <w:lang w:val="fr-CH"/>
              </w:rPr>
              <w:tab/>
            </w:r>
            <w:r w:rsidRPr="00385E4C">
              <w:rPr>
                <w:color w:val="000000"/>
                <w:lang w:val="fr-CH"/>
              </w:rPr>
              <w:tab/>
            </w:r>
            <w:r>
              <w:rPr>
                <w:color w:val="000000"/>
              </w:rPr>
              <w:t>RADIOLOCATION</w:t>
            </w:r>
          </w:p>
          <w:p w14:paraId="3AA830CC" w14:textId="77777777" w:rsidR="002C15E4" w:rsidRDefault="002C15E4" w:rsidP="0015149B">
            <w:pPr>
              <w:pStyle w:val="TableTextS5"/>
              <w:tabs>
                <w:tab w:val="clear" w:pos="567"/>
                <w:tab w:val="clear" w:pos="737"/>
              </w:tabs>
              <w:spacing w:before="60" w:after="60" w:line="210" w:lineRule="exact"/>
              <w:rPr>
                <w:color w:val="000000"/>
              </w:rPr>
            </w:pPr>
            <w:r>
              <w:rPr>
                <w:color w:val="000000"/>
              </w:rPr>
              <w:tab/>
            </w:r>
            <w:r>
              <w:rPr>
                <w:color w:val="000000"/>
              </w:rPr>
              <w:tab/>
              <w:t>SPACE RESEARCH (active)</w:t>
            </w:r>
          </w:p>
          <w:p w14:paraId="6164DA00" w14:textId="77777777" w:rsidR="002C15E4" w:rsidRDefault="002C15E4" w:rsidP="0015149B">
            <w:pPr>
              <w:pStyle w:val="TableTextS5"/>
              <w:tabs>
                <w:tab w:val="clear" w:pos="170"/>
                <w:tab w:val="clear" w:pos="567"/>
                <w:tab w:val="clear" w:pos="737"/>
              </w:tabs>
              <w:spacing w:before="60" w:after="60" w:line="210" w:lineRule="exact"/>
              <w:rPr>
                <w:rStyle w:val="Artref"/>
                <w:color w:val="000000"/>
              </w:rPr>
            </w:pPr>
            <w:r w:rsidRPr="008A2589">
              <w:rPr>
                <w:rStyle w:val="Artref"/>
                <w:color w:val="000000"/>
                <w:lang w:val="fr-CH"/>
              </w:rPr>
              <w:tab/>
            </w:r>
            <w:r>
              <w:rPr>
                <w:rStyle w:val="Artref"/>
                <w:color w:val="000000"/>
                <w:lang w:val="fr-CH"/>
              </w:rPr>
              <w:tab/>
            </w:r>
            <w:r>
              <w:rPr>
                <w:rStyle w:val="Artref"/>
                <w:color w:val="000000"/>
              </w:rPr>
              <w:t>5.447E</w:t>
            </w:r>
            <w:r>
              <w:rPr>
                <w:color w:val="000000"/>
              </w:rPr>
              <w:t xml:space="preserve">  </w:t>
            </w:r>
            <w:r>
              <w:rPr>
                <w:rStyle w:val="Artref"/>
                <w:color w:val="000000"/>
              </w:rPr>
              <w:t>5.448</w:t>
            </w:r>
            <w:r>
              <w:rPr>
                <w:color w:val="000000"/>
              </w:rPr>
              <w:t xml:space="preserve">  </w:t>
            </w:r>
            <w:r>
              <w:rPr>
                <w:rStyle w:val="Artref"/>
                <w:color w:val="000000"/>
              </w:rPr>
              <w:t>5.448A</w:t>
            </w:r>
          </w:p>
        </w:tc>
      </w:tr>
      <w:tr w:rsidR="002C15E4" w:rsidRPr="00385E4C" w14:paraId="60843A26" w14:textId="77777777" w:rsidTr="0015149B">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6A8DE482" w14:textId="77777777" w:rsidR="002C15E4" w:rsidRPr="00385E4C" w:rsidRDefault="002C15E4" w:rsidP="0015149B">
            <w:pPr>
              <w:pStyle w:val="TableTextS5"/>
              <w:tabs>
                <w:tab w:val="clear" w:pos="567"/>
                <w:tab w:val="clear" w:pos="737"/>
              </w:tabs>
              <w:spacing w:before="60" w:after="60" w:line="210" w:lineRule="exact"/>
              <w:rPr>
                <w:color w:val="000000"/>
              </w:rPr>
            </w:pPr>
            <w:r>
              <w:rPr>
                <w:rStyle w:val="Tablefreq"/>
              </w:rPr>
              <w:t>. . .</w:t>
            </w:r>
          </w:p>
        </w:tc>
      </w:tr>
      <w:tr w:rsidR="002C15E4" w14:paraId="5F4FA74B" w14:textId="77777777" w:rsidTr="0015149B">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BB7A55C" w14:textId="77777777" w:rsidR="002C15E4" w:rsidRDefault="002C15E4" w:rsidP="0015149B">
            <w:pPr>
              <w:pStyle w:val="TableTextS5"/>
              <w:tabs>
                <w:tab w:val="clear" w:pos="567"/>
                <w:tab w:val="clear" w:pos="737"/>
              </w:tabs>
              <w:spacing w:before="20" w:after="20" w:line="210" w:lineRule="exact"/>
              <w:rPr>
                <w:rStyle w:val="Artref"/>
                <w:color w:val="000000"/>
                <w:lang w:val="fr-FR"/>
              </w:rPr>
            </w:pPr>
            <w:r>
              <w:rPr>
                <w:rStyle w:val="Tablefreq"/>
              </w:rPr>
              <w:t>. . .</w:t>
            </w:r>
          </w:p>
        </w:tc>
      </w:tr>
      <w:tr w:rsidR="002C15E4" w14:paraId="7E8EE021" w14:textId="77777777" w:rsidTr="0015149B">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0DD1BF2B" w14:textId="77777777" w:rsidR="002C15E4" w:rsidRPr="008A2589" w:rsidRDefault="002C15E4" w:rsidP="0015149B">
            <w:pPr>
              <w:pStyle w:val="TableTextS5"/>
              <w:tabs>
                <w:tab w:val="clear" w:pos="567"/>
                <w:tab w:val="clear" w:pos="737"/>
              </w:tabs>
              <w:spacing w:before="20" w:after="20" w:line="210" w:lineRule="exact"/>
              <w:rPr>
                <w:lang w:val="en-US"/>
              </w:rPr>
            </w:pPr>
            <w:r w:rsidRPr="008D45E8">
              <w:rPr>
                <w:rStyle w:val="Tablefreq"/>
              </w:rPr>
              <w:t>5 470-5 570</w:t>
            </w:r>
            <w:r>
              <w:rPr>
                <w:color w:val="000000"/>
                <w:lang w:val="fr-CH"/>
              </w:rPr>
              <w:tab/>
            </w:r>
            <w:r>
              <w:rPr>
                <w:color w:val="000000"/>
              </w:rPr>
              <w:t>EARTH</w:t>
            </w:r>
            <w:r w:rsidRPr="00B62B4C">
              <w:t xml:space="preserve"> EXPLORATION-SATELLITE (active)</w:t>
            </w:r>
          </w:p>
          <w:p w14:paraId="429F7CB5" w14:textId="77777777" w:rsidR="002C15E4" w:rsidRPr="008A2589" w:rsidRDefault="002C15E4" w:rsidP="0015149B">
            <w:pPr>
              <w:pStyle w:val="TableTextS5"/>
              <w:tabs>
                <w:tab w:val="clear" w:pos="567"/>
                <w:tab w:val="clear" w:pos="737"/>
              </w:tabs>
              <w:spacing w:before="20" w:after="20" w:line="210" w:lineRule="exact"/>
              <w:rPr>
                <w:rStyle w:val="Artref"/>
                <w:color w:val="000000"/>
                <w:lang w:val="fr-CH"/>
              </w:rPr>
            </w:pPr>
            <w:r>
              <w:rPr>
                <w:color w:val="000000"/>
                <w:lang w:val="fr-CH"/>
              </w:rPr>
              <w:tab/>
            </w:r>
            <w:r>
              <w:rPr>
                <w:color w:val="000000"/>
                <w:lang w:val="fr-CH"/>
              </w:rPr>
              <w:tab/>
              <w:t>MOBILE</w:t>
            </w:r>
            <w:r w:rsidRPr="008A2589">
              <w:rPr>
                <w:color w:val="000000"/>
                <w:lang w:val="fr-CH"/>
              </w:rPr>
              <w:t xml:space="preserve"> except aeronautical mobile  </w:t>
            </w:r>
            <w:r>
              <w:rPr>
                <w:rStyle w:val="Artref"/>
                <w:color w:val="000000"/>
                <w:lang w:val="fr-CH"/>
              </w:rPr>
              <w:t>5.446A</w:t>
            </w:r>
            <w:r w:rsidRPr="008A2589">
              <w:rPr>
                <w:color w:val="000000"/>
                <w:lang w:val="fr-CH"/>
              </w:rPr>
              <w:t xml:space="preserve">  </w:t>
            </w:r>
            <w:ins w:id="6" w:author="Author">
              <w:r>
                <w:rPr>
                  <w:color w:val="000000"/>
                  <w:lang w:val="fr-CH"/>
                </w:rPr>
                <w:t>MOD</w:t>
              </w:r>
            </w:ins>
            <w:r>
              <w:rPr>
                <w:rStyle w:val="Artref"/>
                <w:color w:val="000000"/>
                <w:lang w:val="fr-CH"/>
              </w:rPr>
              <w:t>5.450A</w:t>
            </w:r>
          </w:p>
          <w:p w14:paraId="7B800C68" w14:textId="77777777" w:rsidR="002C15E4" w:rsidRDefault="002C15E4" w:rsidP="0015149B">
            <w:pPr>
              <w:pStyle w:val="TableTextS5"/>
              <w:tabs>
                <w:tab w:val="clear" w:pos="567"/>
                <w:tab w:val="clear" w:pos="737"/>
              </w:tabs>
              <w:spacing w:before="20" w:after="20" w:line="210" w:lineRule="exact"/>
              <w:rPr>
                <w:color w:val="000000"/>
                <w:lang w:val="fr-CH"/>
              </w:rPr>
            </w:pPr>
            <w:r>
              <w:rPr>
                <w:color w:val="000000"/>
              </w:rPr>
              <w:tab/>
            </w:r>
            <w:r>
              <w:rPr>
                <w:color w:val="000000"/>
              </w:rPr>
              <w:tab/>
            </w:r>
            <w:r>
              <w:rPr>
                <w:color w:val="000000"/>
                <w:lang w:val="fr-CH"/>
              </w:rPr>
              <w:t xml:space="preserve">RADIOLOCATION  </w:t>
            </w:r>
            <w:r>
              <w:rPr>
                <w:rStyle w:val="Artref"/>
                <w:color w:val="000000"/>
              </w:rPr>
              <w:t>5.450B</w:t>
            </w:r>
          </w:p>
          <w:p w14:paraId="7A68FE1E" w14:textId="77777777" w:rsidR="002C15E4" w:rsidRPr="00A1437B" w:rsidRDefault="002C15E4" w:rsidP="0015149B">
            <w:pPr>
              <w:pStyle w:val="TableTextS5"/>
              <w:spacing w:before="20" w:after="20" w:line="210" w:lineRule="exact"/>
              <w:rPr>
                <w:color w:val="000000"/>
                <w:lang w:val="en-US"/>
              </w:rPr>
            </w:pPr>
            <w:r>
              <w:rPr>
                <w:color w:val="000000"/>
                <w:lang w:val="fr-CH"/>
              </w:rPr>
              <w:tab/>
            </w:r>
            <w:r>
              <w:rPr>
                <w:color w:val="000000"/>
                <w:lang w:val="fr-CH"/>
              </w:rPr>
              <w:tab/>
            </w:r>
            <w:r>
              <w:rPr>
                <w:color w:val="000000"/>
                <w:lang w:val="fr-CH"/>
              </w:rPr>
              <w:tab/>
            </w:r>
            <w:r>
              <w:rPr>
                <w:color w:val="000000"/>
                <w:lang w:val="fr-CH"/>
              </w:rPr>
              <w:tab/>
            </w:r>
            <w:r w:rsidRPr="00A1437B">
              <w:rPr>
                <w:color w:val="000000"/>
                <w:lang w:val="en-US"/>
              </w:rPr>
              <w:t>MARITIME  RADIONAVIGATION</w:t>
            </w:r>
          </w:p>
          <w:p w14:paraId="28E9CD58" w14:textId="77777777" w:rsidR="002C15E4" w:rsidRDefault="002C15E4" w:rsidP="0015149B">
            <w:pPr>
              <w:pStyle w:val="TableTextS5"/>
              <w:tabs>
                <w:tab w:val="clear" w:pos="567"/>
                <w:tab w:val="clear" w:pos="737"/>
              </w:tabs>
              <w:spacing w:before="20" w:after="20" w:line="210" w:lineRule="exact"/>
              <w:rPr>
                <w:color w:val="000000"/>
              </w:rPr>
            </w:pPr>
            <w:r>
              <w:rPr>
                <w:rStyle w:val="Artref"/>
                <w:color w:val="000000"/>
              </w:rPr>
              <w:tab/>
            </w:r>
            <w:r>
              <w:rPr>
                <w:rStyle w:val="Artref"/>
                <w:color w:val="000000"/>
              </w:rPr>
              <w:tab/>
            </w:r>
            <w:r>
              <w:rPr>
                <w:color w:val="000000"/>
              </w:rPr>
              <w:t>SPACE</w:t>
            </w:r>
            <w:r w:rsidRPr="00B62B4C">
              <w:t xml:space="preserve"> RESEARCH (active)</w:t>
            </w:r>
          </w:p>
          <w:p w14:paraId="2C7779F8" w14:textId="77777777" w:rsidR="002C15E4" w:rsidRDefault="002C15E4" w:rsidP="0015149B">
            <w:pPr>
              <w:pStyle w:val="TableTextS5"/>
              <w:tabs>
                <w:tab w:val="clear" w:pos="567"/>
                <w:tab w:val="clear" w:pos="737"/>
              </w:tabs>
              <w:spacing w:before="20" w:after="20" w:line="210" w:lineRule="exact"/>
              <w:rPr>
                <w:rStyle w:val="Artref"/>
                <w:color w:val="000000"/>
                <w:lang w:val="fr-FR"/>
              </w:rPr>
            </w:pPr>
            <w:r w:rsidRPr="00A1437B">
              <w:rPr>
                <w:color w:val="000000"/>
                <w:lang w:val="en-US"/>
              </w:rPr>
              <w:tab/>
            </w:r>
            <w:r w:rsidRPr="00A1437B">
              <w:rPr>
                <w:color w:val="000000"/>
                <w:lang w:val="en-US"/>
              </w:rPr>
              <w:tab/>
            </w:r>
            <w:r>
              <w:rPr>
                <w:rStyle w:val="Artref"/>
                <w:color w:val="000000"/>
              </w:rPr>
              <w:t>5.448B</w:t>
            </w:r>
            <w:r>
              <w:rPr>
                <w:color w:val="000000"/>
              </w:rPr>
              <w:t xml:space="preserve">  </w:t>
            </w:r>
            <w:r>
              <w:rPr>
                <w:rStyle w:val="Artref"/>
                <w:color w:val="000000"/>
              </w:rPr>
              <w:t>5.450</w:t>
            </w:r>
            <w:r>
              <w:rPr>
                <w:color w:val="000000"/>
              </w:rPr>
              <w:t xml:space="preserve">  </w:t>
            </w:r>
            <w:r>
              <w:rPr>
                <w:rStyle w:val="Artref"/>
                <w:color w:val="000000"/>
              </w:rPr>
              <w:t>5.451</w:t>
            </w:r>
          </w:p>
        </w:tc>
      </w:tr>
      <w:tr w:rsidR="002C15E4" w14:paraId="4F0DBC70" w14:textId="77777777" w:rsidTr="0015149B">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4A39454D" w14:textId="77777777" w:rsidR="002C15E4" w:rsidRPr="008A2589" w:rsidRDefault="002C15E4" w:rsidP="0015149B">
            <w:pPr>
              <w:pStyle w:val="TableTextS5"/>
              <w:spacing w:before="60" w:after="20" w:line="220" w:lineRule="exact"/>
              <w:rPr>
                <w:color w:val="000000"/>
                <w:lang w:val="fr-CH"/>
              </w:rPr>
            </w:pPr>
            <w:r w:rsidRPr="0090657E">
              <w:rPr>
                <w:rStyle w:val="Tablefreq"/>
                <w:lang w:val="fr-CH"/>
              </w:rPr>
              <w:t>5 570-5 650</w:t>
            </w:r>
            <w:r w:rsidRPr="008A2589">
              <w:rPr>
                <w:color w:val="000000"/>
                <w:lang w:val="fr-CH"/>
              </w:rPr>
              <w:tab/>
              <w:t xml:space="preserve">MOBILE except aeronautical mobile  </w:t>
            </w:r>
            <w:r>
              <w:rPr>
                <w:rStyle w:val="Artref"/>
                <w:color w:val="000000"/>
                <w:lang w:val="fr-CH"/>
              </w:rPr>
              <w:t>5.446A</w:t>
            </w:r>
            <w:r w:rsidRPr="008A2589">
              <w:rPr>
                <w:color w:val="000000"/>
                <w:lang w:val="fr-CH"/>
              </w:rPr>
              <w:t xml:space="preserve">  </w:t>
            </w:r>
            <w:ins w:id="7" w:author="Author">
              <w:r>
                <w:rPr>
                  <w:color w:val="000000"/>
                  <w:lang w:val="fr-CH"/>
                </w:rPr>
                <w:t>MOD</w:t>
              </w:r>
            </w:ins>
            <w:r>
              <w:rPr>
                <w:rStyle w:val="Artref"/>
                <w:color w:val="000000"/>
                <w:lang w:val="fr-CH"/>
              </w:rPr>
              <w:t>5.450A</w:t>
            </w:r>
          </w:p>
          <w:p w14:paraId="122489CB" w14:textId="77777777" w:rsidR="002C15E4" w:rsidRDefault="002C15E4" w:rsidP="0015149B">
            <w:pPr>
              <w:pStyle w:val="TableTextS5"/>
              <w:tabs>
                <w:tab w:val="clear" w:pos="567"/>
                <w:tab w:val="clear" w:pos="737"/>
              </w:tabs>
              <w:spacing w:before="60" w:after="20" w:line="220" w:lineRule="exact"/>
              <w:rPr>
                <w:color w:val="000000"/>
                <w:lang w:val="fr-CH"/>
              </w:rPr>
            </w:pPr>
            <w:r>
              <w:rPr>
                <w:rStyle w:val="Artref"/>
                <w:color w:val="000000"/>
                <w:lang w:val="fr-CH"/>
              </w:rPr>
              <w:tab/>
            </w:r>
            <w:r>
              <w:rPr>
                <w:rStyle w:val="Artref"/>
                <w:color w:val="000000"/>
                <w:lang w:val="fr-CH"/>
              </w:rPr>
              <w:tab/>
            </w:r>
            <w:r>
              <w:rPr>
                <w:color w:val="000000"/>
              </w:rPr>
              <w:t>RADIOLOCATION</w:t>
            </w:r>
            <w:r>
              <w:rPr>
                <w:color w:val="000000"/>
                <w:lang w:val="fr-CH"/>
              </w:rPr>
              <w:t xml:space="preserve">  </w:t>
            </w:r>
            <w:r>
              <w:rPr>
                <w:rStyle w:val="Artref"/>
                <w:color w:val="000000"/>
              </w:rPr>
              <w:t>5.450B</w:t>
            </w:r>
          </w:p>
          <w:p w14:paraId="1EC6FD07" w14:textId="77777777" w:rsidR="002C15E4" w:rsidRDefault="002C15E4" w:rsidP="0015149B">
            <w:pPr>
              <w:pStyle w:val="TableTextS5"/>
              <w:spacing w:before="60" w:after="20" w:line="220" w:lineRule="exact"/>
              <w:rPr>
                <w:color w:val="000000"/>
                <w:lang w:val="fr-FR"/>
              </w:rPr>
            </w:pPr>
            <w:r>
              <w:rPr>
                <w:color w:val="000000"/>
                <w:lang w:val="fr-CH"/>
              </w:rPr>
              <w:tab/>
            </w:r>
            <w:r>
              <w:rPr>
                <w:color w:val="000000"/>
                <w:lang w:val="fr-CH"/>
              </w:rPr>
              <w:tab/>
            </w:r>
            <w:r>
              <w:rPr>
                <w:color w:val="000000"/>
                <w:lang w:val="fr-CH"/>
              </w:rPr>
              <w:tab/>
            </w:r>
            <w:r>
              <w:rPr>
                <w:color w:val="000000"/>
                <w:lang w:val="fr-CH"/>
              </w:rPr>
              <w:tab/>
              <w:t>MARITIME RADIONAVIGATION</w:t>
            </w:r>
          </w:p>
          <w:p w14:paraId="52E5A592" w14:textId="77777777" w:rsidR="002C15E4" w:rsidRPr="008D45E8" w:rsidRDefault="002C15E4" w:rsidP="0015149B">
            <w:pPr>
              <w:pStyle w:val="TableTextS5"/>
              <w:tabs>
                <w:tab w:val="clear" w:pos="567"/>
                <w:tab w:val="clear" w:pos="737"/>
              </w:tabs>
              <w:spacing w:before="20" w:after="20" w:line="210" w:lineRule="exact"/>
              <w:rPr>
                <w:rStyle w:val="Tablefreq"/>
              </w:rPr>
            </w:pPr>
            <w:r>
              <w:rPr>
                <w:color w:val="000000"/>
                <w:lang w:val="fr-CH"/>
              </w:rPr>
              <w:tab/>
            </w:r>
            <w:r>
              <w:rPr>
                <w:color w:val="000000"/>
                <w:lang w:val="fr-CH"/>
              </w:rPr>
              <w:tab/>
            </w:r>
            <w:r>
              <w:rPr>
                <w:rStyle w:val="Artref"/>
                <w:color w:val="000000"/>
                <w:lang w:val="fr-CH"/>
              </w:rPr>
              <w:t>5.450</w:t>
            </w:r>
            <w:r>
              <w:rPr>
                <w:color w:val="000000"/>
                <w:lang w:val="fr-CH"/>
              </w:rPr>
              <w:t xml:space="preserve">  </w:t>
            </w:r>
            <w:r>
              <w:rPr>
                <w:rStyle w:val="Artref"/>
                <w:color w:val="000000"/>
                <w:lang w:val="fr-CH"/>
              </w:rPr>
              <w:t>5.451</w:t>
            </w:r>
            <w:r>
              <w:rPr>
                <w:color w:val="000000"/>
                <w:lang w:val="fr-CH"/>
              </w:rPr>
              <w:t xml:space="preserve">  </w:t>
            </w:r>
            <w:r>
              <w:rPr>
                <w:rStyle w:val="Artref"/>
                <w:color w:val="000000"/>
                <w:lang w:val="fr-CH"/>
              </w:rPr>
              <w:t>5.452</w:t>
            </w:r>
          </w:p>
        </w:tc>
      </w:tr>
      <w:tr w:rsidR="002C15E4" w14:paraId="589E835A" w14:textId="77777777" w:rsidTr="0015149B">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5D02EBD4" w14:textId="77777777" w:rsidR="002C15E4" w:rsidRDefault="002C15E4" w:rsidP="0015149B">
            <w:pPr>
              <w:pStyle w:val="TableTextS5"/>
              <w:tabs>
                <w:tab w:val="clear" w:pos="567"/>
                <w:tab w:val="clear" w:pos="737"/>
              </w:tabs>
              <w:spacing w:before="60" w:after="20" w:line="220" w:lineRule="exact"/>
              <w:rPr>
                <w:color w:val="000000"/>
                <w:lang w:val="fr-FR"/>
              </w:rPr>
            </w:pPr>
            <w:r w:rsidRPr="0090657E">
              <w:rPr>
                <w:rStyle w:val="Tablefreq"/>
                <w:lang w:val="fr-CH"/>
              </w:rPr>
              <w:t>5 650-5 725</w:t>
            </w:r>
            <w:r>
              <w:rPr>
                <w:color w:val="000000"/>
                <w:lang w:val="fr-CH"/>
              </w:rPr>
              <w:tab/>
              <w:t>MOBILE except aeronautical mobile</w:t>
            </w:r>
            <w:r w:rsidRPr="008A2589">
              <w:rPr>
                <w:color w:val="000000"/>
                <w:lang w:val="fr-CH"/>
              </w:rPr>
              <w:t xml:space="preserve">  </w:t>
            </w:r>
            <w:r>
              <w:rPr>
                <w:rStyle w:val="Artref"/>
                <w:color w:val="000000"/>
                <w:lang w:val="fr-CH"/>
              </w:rPr>
              <w:t>5.446A</w:t>
            </w:r>
            <w:r w:rsidRPr="008A2589">
              <w:rPr>
                <w:color w:val="000000"/>
                <w:lang w:val="fr-CH"/>
              </w:rPr>
              <w:t xml:space="preserve">  </w:t>
            </w:r>
            <w:ins w:id="8" w:author="Author">
              <w:r>
                <w:rPr>
                  <w:color w:val="000000"/>
                  <w:lang w:val="fr-CH"/>
                </w:rPr>
                <w:t>MOD</w:t>
              </w:r>
            </w:ins>
            <w:r>
              <w:rPr>
                <w:rStyle w:val="Artref"/>
                <w:color w:val="000000"/>
                <w:lang w:val="fr-CH"/>
              </w:rPr>
              <w:t>5.450A</w:t>
            </w:r>
          </w:p>
          <w:p w14:paraId="541E075F" w14:textId="77777777" w:rsidR="002C15E4" w:rsidRPr="002C15E4" w:rsidRDefault="002C15E4" w:rsidP="0015149B">
            <w:pPr>
              <w:pStyle w:val="TableTextS5"/>
              <w:spacing w:before="60" w:after="20" w:line="220" w:lineRule="exact"/>
              <w:rPr>
                <w:color w:val="000000"/>
                <w:lang w:val="fr-FR"/>
              </w:rPr>
            </w:pPr>
            <w:r>
              <w:rPr>
                <w:color w:val="000000"/>
                <w:lang w:val="fr-FR"/>
              </w:rPr>
              <w:tab/>
            </w:r>
            <w:r>
              <w:rPr>
                <w:color w:val="000000"/>
                <w:lang w:val="fr-FR"/>
              </w:rPr>
              <w:tab/>
            </w:r>
            <w:r>
              <w:rPr>
                <w:color w:val="000000"/>
                <w:lang w:val="fr-FR"/>
              </w:rPr>
              <w:tab/>
            </w:r>
            <w:r>
              <w:rPr>
                <w:color w:val="000000"/>
                <w:lang w:val="fr-FR"/>
              </w:rPr>
              <w:tab/>
            </w:r>
            <w:r w:rsidRPr="002C15E4">
              <w:rPr>
                <w:color w:val="000000"/>
                <w:lang w:val="fr-FR"/>
              </w:rPr>
              <w:t>RADIOLOCATION</w:t>
            </w:r>
          </w:p>
          <w:p w14:paraId="1F0D9BCF" w14:textId="77777777" w:rsidR="002C15E4" w:rsidRPr="002C15E4" w:rsidRDefault="002C15E4" w:rsidP="0015149B">
            <w:pPr>
              <w:pStyle w:val="TableTextS5"/>
              <w:tabs>
                <w:tab w:val="clear" w:pos="567"/>
                <w:tab w:val="clear" w:pos="737"/>
              </w:tabs>
              <w:spacing w:before="60" w:after="20" w:line="220" w:lineRule="exact"/>
              <w:rPr>
                <w:color w:val="000000"/>
                <w:lang w:val="fr-FR"/>
              </w:rPr>
            </w:pPr>
            <w:r w:rsidRPr="002C15E4">
              <w:rPr>
                <w:color w:val="000000"/>
                <w:lang w:val="fr-FR"/>
              </w:rPr>
              <w:tab/>
            </w:r>
            <w:r w:rsidRPr="002C15E4">
              <w:rPr>
                <w:color w:val="000000"/>
                <w:lang w:val="fr-FR"/>
              </w:rPr>
              <w:tab/>
              <w:t>Amateur</w:t>
            </w:r>
          </w:p>
          <w:p w14:paraId="681F14EF" w14:textId="77777777" w:rsidR="002C15E4" w:rsidRDefault="002C15E4" w:rsidP="0015149B">
            <w:pPr>
              <w:pStyle w:val="TableTextS5"/>
              <w:tabs>
                <w:tab w:val="clear" w:pos="567"/>
                <w:tab w:val="clear" w:pos="737"/>
              </w:tabs>
              <w:spacing w:before="60" w:after="20" w:line="220" w:lineRule="exact"/>
              <w:rPr>
                <w:color w:val="000000"/>
              </w:rPr>
            </w:pPr>
            <w:r w:rsidRPr="002C15E4">
              <w:rPr>
                <w:color w:val="000000"/>
                <w:lang w:val="fr-FR"/>
              </w:rPr>
              <w:tab/>
            </w:r>
            <w:r w:rsidRPr="002C15E4">
              <w:rPr>
                <w:color w:val="000000"/>
                <w:lang w:val="fr-FR"/>
              </w:rPr>
              <w:tab/>
            </w:r>
            <w:r>
              <w:rPr>
                <w:color w:val="000000"/>
              </w:rPr>
              <w:t>Space research (deep space)</w:t>
            </w:r>
          </w:p>
          <w:p w14:paraId="0B7312A2" w14:textId="77777777" w:rsidR="002C15E4" w:rsidRPr="008D45E8" w:rsidRDefault="002C15E4" w:rsidP="0015149B">
            <w:pPr>
              <w:pStyle w:val="TableTextS5"/>
              <w:tabs>
                <w:tab w:val="clear" w:pos="567"/>
                <w:tab w:val="clear" w:pos="737"/>
              </w:tabs>
              <w:spacing w:before="20" w:after="20" w:line="210" w:lineRule="exact"/>
              <w:rPr>
                <w:rStyle w:val="Tablefreq"/>
              </w:rPr>
            </w:pPr>
            <w:r>
              <w:rPr>
                <w:color w:val="000000"/>
              </w:rPr>
              <w:tab/>
            </w:r>
            <w:r>
              <w:rPr>
                <w:color w:val="000000"/>
              </w:rPr>
              <w:tab/>
            </w:r>
            <w:r>
              <w:rPr>
                <w:rStyle w:val="Artref"/>
                <w:color w:val="000000"/>
              </w:rPr>
              <w:t>5.282</w:t>
            </w:r>
            <w:r>
              <w:rPr>
                <w:color w:val="000000"/>
              </w:rPr>
              <w:t xml:space="preserve">  </w:t>
            </w:r>
            <w:r>
              <w:rPr>
                <w:rStyle w:val="Artref"/>
                <w:color w:val="000000"/>
              </w:rPr>
              <w:t>5.451</w:t>
            </w:r>
            <w:r>
              <w:rPr>
                <w:color w:val="000000"/>
              </w:rPr>
              <w:t xml:space="preserve">  </w:t>
            </w:r>
            <w:r>
              <w:rPr>
                <w:rStyle w:val="Artref"/>
                <w:color w:val="000000"/>
              </w:rPr>
              <w:t>5.453</w:t>
            </w:r>
            <w:r>
              <w:rPr>
                <w:color w:val="000000"/>
              </w:rPr>
              <w:t xml:space="preserve">  </w:t>
            </w:r>
            <w:r>
              <w:rPr>
                <w:rStyle w:val="Artref"/>
                <w:color w:val="000000"/>
              </w:rPr>
              <w:t>5.454</w:t>
            </w:r>
            <w:r>
              <w:rPr>
                <w:color w:val="000000"/>
              </w:rPr>
              <w:t xml:space="preserve">  </w:t>
            </w:r>
            <w:r>
              <w:rPr>
                <w:rStyle w:val="Artref"/>
                <w:color w:val="000000"/>
              </w:rPr>
              <w:t>5.455</w:t>
            </w:r>
          </w:p>
        </w:tc>
      </w:tr>
    </w:tbl>
    <w:p w14:paraId="5421FDDE" w14:textId="77777777" w:rsidR="002C15E4" w:rsidRDefault="002C15E4" w:rsidP="002C15E4">
      <w:pPr>
        <w:spacing w:line="270" w:lineRule="auto"/>
        <w:rPr>
          <w:rFonts w:ascii="Times New Roman" w:eastAsia="Times New Roman" w:hAnsi="Times New Roman" w:cs="Times New Roman"/>
          <w:b/>
        </w:rPr>
      </w:pPr>
    </w:p>
    <w:p w14:paraId="18E3C271" w14:textId="77777777" w:rsidR="00E4329C" w:rsidRPr="00675B19" w:rsidRDefault="00E4329C" w:rsidP="00301864">
      <w:pPr>
        <w:spacing w:line="270" w:lineRule="auto"/>
        <w:rPr>
          <w:rFonts w:ascii="Times New Roman" w:eastAsia="Times New Roman" w:hAnsi="Times New Roman" w:cs="Times New Roman"/>
          <w:b/>
        </w:rPr>
      </w:pPr>
    </w:p>
    <w:p w14:paraId="79BF811A" w14:textId="77777777" w:rsidR="00A304D8" w:rsidRDefault="00E4329C" w:rsidP="00AA5D8B">
      <w:pPr>
        <w:tabs>
          <w:tab w:val="left" w:pos="1260"/>
        </w:tabs>
        <w:spacing w:line="270" w:lineRule="auto"/>
        <w:rPr>
          <w:rFonts w:ascii="Times New Roman" w:eastAsia="Times New Roman" w:hAnsi="Times New Roman" w:cs="Times New Roman"/>
          <w:b/>
        </w:rPr>
      </w:pPr>
      <w:r>
        <w:rPr>
          <w:rStyle w:val="Artdef"/>
        </w:rPr>
        <w:t>MOD</w:t>
      </w:r>
      <w:r w:rsidR="00A304D8">
        <w:rPr>
          <w:rStyle w:val="Artdef"/>
        </w:rPr>
        <w:tab/>
      </w:r>
      <w:r w:rsidR="00A304D8">
        <w:rPr>
          <w:rFonts w:ascii="Times New Roman" w:eastAsia="Times New Roman" w:hAnsi="Times New Roman" w:cs="Times New Roman"/>
          <w:b/>
        </w:rPr>
        <w:t>USA/9.1.5/2</w:t>
      </w:r>
    </w:p>
    <w:p w14:paraId="0E687285" w14:textId="73B2CB66" w:rsidR="002C15E4" w:rsidRDefault="002C15E4" w:rsidP="00301864">
      <w:pPr>
        <w:pStyle w:val="Note"/>
        <w:spacing w:before="0"/>
        <w:ind w:right="720"/>
        <w:jc w:val="left"/>
        <w:rPr>
          <w:rStyle w:val="Artdef"/>
          <w:sz w:val="24"/>
          <w:szCs w:val="24"/>
        </w:rPr>
      </w:pPr>
    </w:p>
    <w:p w14:paraId="48259BC5" w14:textId="1B8F73E2" w:rsidR="002C15E4" w:rsidRPr="00E4466C" w:rsidRDefault="002C15E4" w:rsidP="002C15E4">
      <w:pPr>
        <w:pStyle w:val="Note"/>
        <w:spacing w:before="0"/>
        <w:ind w:right="720"/>
        <w:jc w:val="left"/>
        <w:rPr>
          <w:bCs/>
          <w:sz w:val="24"/>
          <w:szCs w:val="24"/>
        </w:rPr>
      </w:pPr>
      <w:r w:rsidRPr="00BF6EBC">
        <w:rPr>
          <w:rStyle w:val="Artdef"/>
          <w:sz w:val="24"/>
          <w:szCs w:val="24"/>
        </w:rPr>
        <w:t>5.447F</w:t>
      </w:r>
      <w:r w:rsidRPr="00BF6EBC">
        <w:rPr>
          <w:rStyle w:val="Artdef"/>
          <w:sz w:val="24"/>
          <w:szCs w:val="24"/>
        </w:rPr>
        <w:tab/>
      </w:r>
      <w:r w:rsidRPr="00BF6EBC">
        <w:rPr>
          <w:sz w:val="24"/>
          <w:szCs w:val="24"/>
        </w:rPr>
        <w:t xml:space="preserve">In the frequency band 5 250-5 350 MHz, stations in the mobile service shall not claim protection from the radiolocation service, the </w:t>
      </w:r>
      <w:r w:rsidRPr="00BF6EBC">
        <w:rPr>
          <w:sz w:val="24"/>
          <w:szCs w:val="24"/>
          <w:lang w:eastAsia="ja-JP"/>
        </w:rPr>
        <w:t>E</w:t>
      </w:r>
      <w:r w:rsidRPr="00BF6EBC">
        <w:rPr>
          <w:sz w:val="24"/>
          <w:szCs w:val="24"/>
        </w:rPr>
        <w:t>arth exploration-</w:t>
      </w:r>
      <w:r w:rsidRPr="00E4466C">
        <w:rPr>
          <w:sz w:val="24"/>
          <w:szCs w:val="24"/>
        </w:rPr>
        <w:t>satellite service (active) and the space research service (active). These services shall not impose on the mobile service more stringent protection criteria, based on system characteristics and interference criteria, than those stated in Recommendations ITU</w:t>
      </w:r>
      <w:r w:rsidRPr="00E4466C">
        <w:rPr>
          <w:sz w:val="24"/>
          <w:szCs w:val="24"/>
        </w:rPr>
        <w:noBreakHyphen/>
        <w:t>R M.16</w:t>
      </w:r>
      <w:r w:rsidRPr="00E4466C">
        <w:rPr>
          <w:sz w:val="24"/>
          <w:szCs w:val="24"/>
          <w:lang w:eastAsia="ja-JP"/>
        </w:rPr>
        <w:t>38</w:t>
      </w:r>
      <w:r w:rsidRPr="00E4466C">
        <w:rPr>
          <w:sz w:val="24"/>
          <w:szCs w:val="24"/>
        </w:rPr>
        <w:noBreakHyphen/>
      </w:r>
      <w:r w:rsidRPr="00E4466C">
        <w:rPr>
          <w:sz w:val="24"/>
          <w:szCs w:val="24"/>
          <w:lang w:eastAsia="ja-JP"/>
        </w:rPr>
        <w:t>0</w:t>
      </w:r>
      <w:ins w:id="9" w:author="Scott" w:date="2017-09-11T08:57:00Z">
        <w:r w:rsidR="00A567D1" w:rsidRPr="00E4466C">
          <w:rPr>
            <w:sz w:val="24"/>
            <w:szCs w:val="24"/>
            <w:lang w:eastAsia="ja-JP"/>
          </w:rPr>
          <w:t>,</w:t>
        </w:r>
      </w:ins>
      <w:r w:rsidRPr="00E4466C">
        <w:rPr>
          <w:sz w:val="24"/>
          <w:szCs w:val="24"/>
        </w:rPr>
        <w:t xml:space="preserve"> </w:t>
      </w:r>
      <w:ins w:id="10" w:author="Author">
        <w:r w:rsidRPr="00E4466C">
          <w:rPr>
            <w:sz w:val="24"/>
            <w:szCs w:val="24"/>
            <w:lang w:eastAsia="ja-JP"/>
          </w:rPr>
          <w:t xml:space="preserve">ITU-R M.1849-1, </w:t>
        </w:r>
      </w:ins>
      <w:r w:rsidRPr="00E4466C">
        <w:rPr>
          <w:sz w:val="24"/>
          <w:szCs w:val="24"/>
        </w:rPr>
        <w:t>and ITU</w:t>
      </w:r>
      <w:r w:rsidRPr="00E4466C">
        <w:rPr>
          <w:sz w:val="24"/>
          <w:szCs w:val="24"/>
        </w:rPr>
        <w:noBreakHyphen/>
        <w:t>R RS.1632</w:t>
      </w:r>
      <w:r w:rsidRPr="00E4466C">
        <w:rPr>
          <w:sz w:val="24"/>
          <w:szCs w:val="24"/>
        </w:rPr>
        <w:noBreakHyphen/>
        <w:t xml:space="preserve">0. </w:t>
      </w:r>
      <w:r w:rsidR="00A567D1" w:rsidRPr="00E4466C">
        <w:rPr>
          <w:sz w:val="24"/>
          <w:szCs w:val="24"/>
        </w:rPr>
        <w:t xml:space="preserve"> </w:t>
      </w:r>
      <w:ins w:id="11" w:author="Scott" w:date="2017-09-19T14:39:00Z">
        <w:r w:rsidR="00D85606">
          <w:rPr>
            <w:sz w:val="24"/>
            <w:szCs w:val="24"/>
            <w:lang w:eastAsia="ja-JP"/>
          </w:rPr>
          <w:t>With respect to</w:t>
        </w:r>
      </w:ins>
      <w:ins w:id="12" w:author="Scott" w:date="2017-09-19T07:55:00Z">
        <w:r w:rsidR="0065354F" w:rsidRPr="00604D65">
          <w:rPr>
            <w:sz w:val="24"/>
            <w:szCs w:val="24"/>
            <w:lang w:eastAsia="ja-JP"/>
          </w:rPr>
          <w:t xml:space="preserve"> </w:t>
        </w:r>
      </w:ins>
      <w:ins w:id="13" w:author="Scott" w:date="2017-10-03T08:06:00Z">
        <w:r w:rsidR="002263D8" w:rsidRPr="002263D8">
          <w:rPr>
            <w:sz w:val="24"/>
            <w:szCs w:val="24"/>
            <w:lang w:eastAsia="ja-JP"/>
          </w:rPr>
          <w:t>radiolocation radars included in Recommendation ITU-R M.1638</w:t>
        </w:r>
      </w:ins>
      <w:ins w:id="14" w:author="Scott" w:date="2017-10-03T08:07:00Z">
        <w:r w:rsidR="002263D8">
          <w:rPr>
            <w:sz w:val="24"/>
            <w:szCs w:val="24"/>
            <w:lang w:eastAsia="ja-JP"/>
          </w:rPr>
          <w:noBreakHyphen/>
        </w:r>
      </w:ins>
      <w:ins w:id="15" w:author="Scott" w:date="2017-10-03T08:06:00Z">
        <w:r w:rsidR="002263D8" w:rsidRPr="002263D8">
          <w:rPr>
            <w:sz w:val="24"/>
            <w:szCs w:val="24"/>
            <w:lang w:eastAsia="ja-JP"/>
          </w:rPr>
          <w:t xml:space="preserve">1, but not in </w:t>
        </w:r>
      </w:ins>
      <w:ins w:id="16" w:author="Scott" w:date="2017-09-19T07:55:00Z">
        <w:r w:rsidR="0065354F" w:rsidRPr="00604D65">
          <w:rPr>
            <w:sz w:val="24"/>
            <w:szCs w:val="24"/>
            <w:lang w:eastAsia="ja-JP"/>
          </w:rPr>
          <w:t>Recommendation ITU</w:t>
        </w:r>
        <w:r w:rsidR="0065354F">
          <w:rPr>
            <w:sz w:val="24"/>
            <w:szCs w:val="24"/>
            <w:lang w:eastAsia="ja-JP"/>
          </w:rPr>
          <w:noBreakHyphen/>
        </w:r>
        <w:r w:rsidR="0065354F" w:rsidRPr="00604D65">
          <w:rPr>
            <w:sz w:val="24"/>
            <w:szCs w:val="24"/>
            <w:lang w:eastAsia="ja-JP"/>
          </w:rPr>
          <w:t>R M.1638-</w:t>
        </w:r>
      </w:ins>
      <w:ins w:id="17" w:author="Scott" w:date="2017-10-03T08:06:00Z">
        <w:r w:rsidR="002263D8">
          <w:rPr>
            <w:sz w:val="24"/>
            <w:szCs w:val="24"/>
            <w:lang w:eastAsia="ja-JP"/>
          </w:rPr>
          <w:t>0</w:t>
        </w:r>
      </w:ins>
      <w:ins w:id="18" w:author="Scott" w:date="2017-09-19T07:55:00Z">
        <w:r w:rsidR="0065354F" w:rsidRPr="00604D65">
          <w:rPr>
            <w:sz w:val="24"/>
            <w:szCs w:val="24"/>
            <w:lang w:eastAsia="ja-JP"/>
          </w:rPr>
          <w:t xml:space="preserve">, see Resolution </w:t>
        </w:r>
        <w:r w:rsidR="0065354F" w:rsidRPr="00136B92">
          <w:rPr>
            <w:b/>
            <w:sz w:val="24"/>
            <w:szCs w:val="24"/>
            <w:lang w:eastAsia="ja-JP"/>
          </w:rPr>
          <w:t>764</w:t>
        </w:r>
        <w:r w:rsidR="0065354F" w:rsidRPr="00604D65">
          <w:rPr>
            <w:sz w:val="24"/>
            <w:szCs w:val="24"/>
            <w:lang w:eastAsia="ja-JP"/>
          </w:rPr>
          <w:t xml:space="preserve"> </w:t>
        </w:r>
        <w:r w:rsidR="0065354F" w:rsidRPr="00136B92">
          <w:rPr>
            <w:b/>
            <w:sz w:val="24"/>
            <w:szCs w:val="24"/>
            <w:lang w:eastAsia="ja-JP"/>
          </w:rPr>
          <w:t>(Rev.WRC-19)</w:t>
        </w:r>
        <w:r w:rsidR="0065354F" w:rsidRPr="00604D65">
          <w:rPr>
            <w:sz w:val="24"/>
            <w:szCs w:val="24"/>
            <w:lang w:eastAsia="ja-JP"/>
          </w:rPr>
          <w:t>.</w:t>
        </w:r>
      </w:ins>
      <w:r w:rsidRPr="00E4466C">
        <w:rPr>
          <w:sz w:val="24"/>
          <w:szCs w:val="24"/>
        </w:rPr>
        <w:t xml:space="preserve"> </w:t>
      </w:r>
      <w:r w:rsidRPr="00E4466C">
        <w:rPr>
          <w:bCs/>
          <w:sz w:val="24"/>
          <w:szCs w:val="24"/>
        </w:rPr>
        <w:t>     (</w:t>
      </w:r>
      <w:r w:rsidRPr="00E4466C">
        <w:rPr>
          <w:bCs/>
          <w:szCs w:val="24"/>
        </w:rPr>
        <w:t>WRC-</w:t>
      </w:r>
      <w:del w:id="19" w:author="Author">
        <w:r w:rsidR="00706B39" w:rsidRPr="00E4466C" w:rsidDel="00706B39">
          <w:rPr>
            <w:bCs/>
            <w:szCs w:val="24"/>
          </w:rPr>
          <w:delText>15</w:delText>
        </w:r>
      </w:del>
      <w:ins w:id="20" w:author="Author">
        <w:r w:rsidRPr="00E4466C">
          <w:rPr>
            <w:bCs/>
            <w:szCs w:val="24"/>
          </w:rPr>
          <w:t>19</w:t>
        </w:r>
      </w:ins>
      <w:r w:rsidRPr="00E4466C">
        <w:rPr>
          <w:bCs/>
          <w:sz w:val="24"/>
          <w:szCs w:val="24"/>
        </w:rPr>
        <w:t>)</w:t>
      </w:r>
    </w:p>
    <w:p w14:paraId="5688D892" w14:textId="77777777" w:rsidR="00301864" w:rsidRPr="00E4466C" w:rsidRDefault="00301864" w:rsidP="00301864">
      <w:pPr>
        <w:rPr>
          <w:lang w:val="en-GB"/>
        </w:rPr>
      </w:pPr>
    </w:p>
    <w:p w14:paraId="5AE93B1E" w14:textId="16CB940B" w:rsidR="00301864" w:rsidRPr="00BF6EBC" w:rsidRDefault="00301864" w:rsidP="00301864">
      <w:pPr>
        <w:rPr>
          <w:rFonts w:ascii="Times New Roman" w:hAnsi="Times New Roman" w:cs="Times New Roman"/>
          <w:lang w:val="en-GB"/>
        </w:rPr>
      </w:pPr>
      <w:r w:rsidRPr="00E4466C">
        <w:rPr>
          <w:rFonts w:ascii="Times New Roman" w:hAnsi="Times New Roman" w:cs="Times New Roman"/>
          <w:b/>
          <w:lang w:val="en-GB"/>
        </w:rPr>
        <w:t>Reason</w:t>
      </w:r>
      <w:r w:rsidRPr="00E4466C">
        <w:rPr>
          <w:rFonts w:ascii="Times New Roman" w:hAnsi="Times New Roman" w:cs="Times New Roman"/>
          <w:lang w:val="en-GB"/>
        </w:rPr>
        <w:t xml:space="preserve">: </w:t>
      </w:r>
      <w:r w:rsidR="001A0F77" w:rsidRPr="00E4466C">
        <w:rPr>
          <w:rFonts w:ascii="Times New Roman" w:hAnsi="Times New Roman" w:cs="Times New Roman"/>
          <w:lang w:val="en-GB"/>
        </w:rPr>
        <w:t>Modifying the footnote to incorporate</w:t>
      </w:r>
      <w:r w:rsidR="001A0F77" w:rsidRPr="00E4466C">
        <w:rPr>
          <w:rFonts w:ascii="Times New Roman" w:eastAsia="Times New Roman" w:hAnsi="Times New Roman" w:cs="Times New Roman"/>
        </w:rPr>
        <w:t xml:space="preserve"> </w:t>
      </w:r>
      <w:r w:rsidR="001A0F77">
        <w:rPr>
          <w:rFonts w:ascii="Times New Roman" w:eastAsia="Times New Roman" w:hAnsi="Times New Roman" w:cs="Times New Roman"/>
        </w:rPr>
        <w:t xml:space="preserve">Recommendation </w:t>
      </w:r>
      <w:r w:rsidR="001A0F77" w:rsidRPr="00E4466C">
        <w:rPr>
          <w:rFonts w:ascii="Times New Roman" w:eastAsia="Times New Roman" w:hAnsi="Times New Roman" w:cs="Times New Roman"/>
        </w:rPr>
        <w:t xml:space="preserve">ITU-R M.1849-1, </w:t>
      </w:r>
      <w:r w:rsidR="001A0F77" w:rsidRPr="00E4466C">
        <w:rPr>
          <w:rFonts w:ascii="Times New Roman" w:hAnsi="Times New Roman" w:cs="Times New Roman"/>
          <w:lang w:eastAsia="ja-JP"/>
        </w:rPr>
        <w:t>would ensure that all meteorological</w:t>
      </w:r>
      <w:r w:rsidR="001A0F77">
        <w:rPr>
          <w:rFonts w:ascii="Times New Roman" w:hAnsi="Times New Roman" w:cs="Times New Roman"/>
          <w:lang w:eastAsia="ja-JP"/>
        </w:rPr>
        <w:t xml:space="preserve"> </w:t>
      </w:r>
      <w:r w:rsidR="001A0F77" w:rsidRPr="00E4466C">
        <w:rPr>
          <w:rFonts w:ascii="Times New Roman" w:hAnsi="Times New Roman" w:cs="Times New Roman"/>
          <w:lang w:eastAsia="ja-JP"/>
        </w:rPr>
        <w:t xml:space="preserve">radar types currently protected from harmful interference by </w:t>
      </w:r>
      <w:r w:rsidR="001A0F77" w:rsidRPr="00E4466C">
        <w:rPr>
          <w:rFonts w:ascii="Times New Roman" w:hAnsi="Times New Roman" w:cs="Times New Roman"/>
        </w:rPr>
        <w:t xml:space="preserve">RLAN and any other mobile service operations in the 5 250-5 350 MHz band continue to be protected.  </w:t>
      </w:r>
      <w:r w:rsidR="001A0F77" w:rsidRPr="001A0F77">
        <w:rPr>
          <w:rFonts w:ascii="Times New Roman" w:hAnsi="Times New Roman" w:cs="Times New Roman"/>
        </w:rPr>
        <w:t xml:space="preserve">The inclusion of new radars in Recommendation ITU-R M.1638-1 is addressed by the citation of revised Resolution </w:t>
      </w:r>
      <w:r w:rsidR="001A0F77" w:rsidRPr="001A0F77">
        <w:rPr>
          <w:rFonts w:ascii="Times New Roman" w:hAnsi="Times New Roman" w:cs="Times New Roman"/>
          <w:b/>
        </w:rPr>
        <w:t>764</w:t>
      </w:r>
      <w:r w:rsidR="001A0F77" w:rsidRPr="001A0F77">
        <w:rPr>
          <w:rFonts w:ascii="Times New Roman" w:hAnsi="Times New Roman" w:cs="Times New Roman"/>
        </w:rPr>
        <w:t xml:space="preserve"> (see Proposal USA/9.1.5/6) using non-mandatory language.</w:t>
      </w:r>
    </w:p>
    <w:p w14:paraId="1E9E1C82" w14:textId="77777777" w:rsidR="00301864" w:rsidRDefault="00301864" w:rsidP="00301864">
      <w:pPr>
        <w:rPr>
          <w:lang w:val="en-GB"/>
        </w:rPr>
      </w:pPr>
    </w:p>
    <w:p w14:paraId="32B8784D" w14:textId="77777777" w:rsidR="00301864" w:rsidRDefault="00301864" w:rsidP="00301864">
      <w:pPr>
        <w:rPr>
          <w:lang w:val="en-GB"/>
        </w:rPr>
      </w:pPr>
    </w:p>
    <w:p w14:paraId="69EBE9FA" w14:textId="6D24EFFE" w:rsidR="00301864" w:rsidRDefault="00A304D8" w:rsidP="00A304D8">
      <w:pPr>
        <w:tabs>
          <w:tab w:val="left" w:pos="1260"/>
        </w:tabs>
        <w:spacing w:line="270" w:lineRule="auto"/>
        <w:rPr>
          <w:rFonts w:ascii="Times New Roman" w:eastAsia="Times New Roman" w:hAnsi="Times New Roman" w:cs="Times New Roman"/>
          <w:b/>
        </w:rPr>
      </w:pPr>
      <w:r>
        <w:rPr>
          <w:rFonts w:ascii="Times New Roman" w:eastAsia="Times New Roman" w:hAnsi="Times New Roman" w:cs="Times New Roman"/>
          <w:b/>
        </w:rPr>
        <w:t>MOD</w:t>
      </w:r>
      <w:r>
        <w:rPr>
          <w:rFonts w:ascii="Times New Roman" w:eastAsia="Times New Roman" w:hAnsi="Times New Roman" w:cs="Times New Roman"/>
          <w:b/>
        </w:rPr>
        <w:tab/>
      </w:r>
      <w:r w:rsidR="00301864" w:rsidRPr="00384B01">
        <w:rPr>
          <w:rFonts w:ascii="Times New Roman" w:eastAsia="Times New Roman" w:hAnsi="Times New Roman" w:cs="Times New Roman"/>
          <w:b/>
        </w:rPr>
        <w:t>USA/9.1.5/</w:t>
      </w:r>
      <w:r w:rsidR="00E4329C">
        <w:rPr>
          <w:rFonts w:ascii="Times New Roman" w:eastAsia="Times New Roman" w:hAnsi="Times New Roman" w:cs="Times New Roman"/>
          <w:b/>
        </w:rPr>
        <w:t>3</w:t>
      </w:r>
    </w:p>
    <w:p w14:paraId="1A7C0B04" w14:textId="77777777" w:rsidR="00301864" w:rsidRDefault="00301864" w:rsidP="00301864">
      <w:pPr>
        <w:spacing w:line="246" w:lineRule="auto"/>
        <w:ind w:right="60"/>
        <w:rPr>
          <w:rFonts w:ascii="Times New Roman" w:eastAsia="Times New Roman" w:hAnsi="Times New Roman" w:cs="Times New Roman"/>
        </w:rPr>
      </w:pPr>
    </w:p>
    <w:p w14:paraId="5D2F4278" w14:textId="1BA6FE1E" w:rsidR="002C15E4" w:rsidRPr="00E4466C" w:rsidRDefault="002C15E4" w:rsidP="002C15E4">
      <w:pPr>
        <w:pStyle w:val="Note"/>
        <w:spacing w:before="0"/>
        <w:ind w:right="720"/>
        <w:jc w:val="left"/>
        <w:rPr>
          <w:bCs/>
          <w:sz w:val="24"/>
          <w:szCs w:val="24"/>
        </w:rPr>
      </w:pPr>
      <w:r w:rsidRPr="00545025">
        <w:rPr>
          <w:rStyle w:val="Artdef"/>
          <w:sz w:val="24"/>
          <w:szCs w:val="24"/>
        </w:rPr>
        <w:t>5.450A</w:t>
      </w:r>
      <w:r w:rsidRPr="00545025">
        <w:rPr>
          <w:rStyle w:val="Artdef"/>
          <w:sz w:val="24"/>
          <w:szCs w:val="24"/>
        </w:rPr>
        <w:tab/>
      </w:r>
      <w:r w:rsidRPr="00545025">
        <w:rPr>
          <w:sz w:val="24"/>
          <w:szCs w:val="24"/>
        </w:rPr>
        <w:t xml:space="preserve">In the frequency band 5 470-5 725 MHz, stations in the mobile service shall not claim protection from radiodetermination services. Radiodetermination services shall not impose on the mobile service more stringent protection criteria, based on system characteristics and interference criteria, than those </w:t>
      </w:r>
      <w:r w:rsidRPr="00E4466C">
        <w:rPr>
          <w:sz w:val="24"/>
          <w:szCs w:val="24"/>
        </w:rPr>
        <w:t>stated in Recommendation</w:t>
      </w:r>
      <w:ins w:id="21" w:author="Author">
        <w:r w:rsidRPr="00E4466C">
          <w:rPr>
            <w:sz w:val="24"/>
            <w:szCs w:val="24"/>
          </w:rPr>
          <w:t>s</w:t>
        </w:r>
      </w:ins>
      <w:r w:rsidRPr="00E4466C">
        <w:rPr>
          <w:sz w:val="24"/>
          <w:szCs w:val="24"/>
        </w:rPr>
        <w:t xml:space="preserve"> ITU</w:t>
      </w:r>
      <w:r w:rsidRPr="00E4466C">
        <w:rPr>
          <w:sz w:val="24"/>
          <w:szCs w:val="24"/>
        </w:rPr>
        <w:noBreakHyphen/>
        <w:t>R M.16</w:t>
      </w:r>
      <w:r w:rsidRPr="00E4466C">
        <w:rPr>
          <w:sz w:val="24"/>
          <w:szCs w:val="24"/>
          <w:lang w:eastAsia="ja-JP"/>
        </w:rPr>
        <w:t>38</w:t>
      </w:r>
      <w:r w:rsidRPr="00E4466C">
        <w:rPr>
          <w:sz w:val="24"/>
          <w:szCs w:val="24"/>
        </w:rPr>
        <w:noBreakHyphen/>
      </w:r>
      <w:r w:rsidRPr="00E4466C">
        <w:rPr>
          <w:sz w:val="24"/>
          <w:szCs w:val="24"/>
          <w:lang w:eastAsia="ja-JP"/>
        </w:rPr>
        <w:t>0</w:t>
      </w:r>
      <w:ins w:id="22" w:author="Author">
        <w:r w:rsidRPr="00E4466C">
          <w:rPr>
            <w:sz w:val="24"/>
            <w:szCs w:val="24"/>
            <w:lang w:eastAsia="ja-JP"/>
          </w:rPr>
          <w:t xml:space="preserve"> and ITU-R M.1849-1</w:t>
        </w:r>
      </w:ins>
      <w:r w:rsidRPr="00E4466C">
        <w:rPr>
          <w:sz w:val="24"/>
          <w:szCs w:val="24"/>
          <w:lang w:eastAsia="ja-JP"/>
        </w:rPr>
        <w:t>.</w:t>
      </w:r>
      <w:ins w:id="23" w:author="Scott" w:date="2017-09-19T07:56:00Z">
        <w:r w:rsidR="00CC216C">
          <w:rPr>
            <w:sz w:val="24"/>
            <w:szCs w:val="24"/>
            <w:lang w:eastAsia="ja-JP"/>
          </w:rPr>
          <w:t xml:space="preserve">  </w:t>
        </w:r>
      </w:ins>
      <w:ins w:id="24" w:author="Scott" w:date="2017-09-19T14:41:00Z">
        <w:r w:rsidR="00D85606">
          <w:rPr>
            <w:sz w:val="24"/>
            <w:szCs w:val="24"/>
            <w:lang w:eastAsia="ja-JP"/>
          </w:rPr>
          <w:t xml:space="preserve">With respect </w:t>
        </w:r>
      </w:ins>
      <w:ins w:id="25" w:author="Scott" w:date="2017-10-03T08:07:00Z">
        <w:r w:rsidR="002263D8">
          <w:rPr>
            <w:sz w:val="24"/>
            <w:szCs w:val="24"/>
            <w:lang w:eastAsia="ja-JP"/>
          </w:rPr>
          <w:t>to</w:t>
        </w:r>
        <w:r w:rsidR="002263D8" w:rsidRPr="00604D65">
          <w:rPr>
            <w:sz w:val="24"/>
            <w:szCs w:val="24"/>
            <w:lang w:eastAsia="ja-JP"/>
          </w:rPr>
          <w:t xml:space="preserve"> </w:t>
        </w:r>
      </w:ins>
      <w:ins w:id="26" w:author="Scott" w:date="2017-10-03T08:08:00Z">
        <w:r w:rsidR="002263D8" w:rsidRPr="002263D8">
          <w:rPr>
            <w:sz w:val="24"/>
            <w:szCs w:val="24"/>
            <w:lang w:eastAsia="ja-JP"/>
          </w:rPr>
          <w:t xml:space="preserve">radiodetermination </w:t>
        </w:r>
      </w:ins>
      <w:ins w:id="27" w:author="Scott" w:date="2017-10-03T08:07:00Z">
        <w:r w:rsidR="002263D8" w:rsidRPr="002263D8">
          <w:rPr>
            <w:sz w:val="24"/>
            <w:szCs w:val="24"/>
            <w:lang w:eastAsia="ja-JP"/>
          </w:rPr>
          <w:t>radars included in Recommendation ITU-R M.1638</w:t>
        </w:r>
        <w:r w:rsidR="002263D8">
          <w:rPr>
            <w:sz w:val="24"/>
            <w:szCs w:val="24"/>
            <w:lang w:eastAsia="ja-JP"/>
          </w:rPr>
          <w:noBreakHyphen/>
        </w:r>
        <w:r w:rsidR="002263D8" w:rsidRPr="002263D8">
          <w:rPr>
            <w:sz w:val="24"/>
            <w:szCs w:val="24"/>
            <w:lang w:eastAsia="ja-JP"/>
          </w:rPr>
          <w:t xml:space="preserve">1, but not in </w:t>
        </w:r>
        <w:r w:rsidR="002263D8" w:rsidRPr="00604D65">
          <w:rPr>
            <w:sz w:val="24"/>
            <w:szCs w:val="24"/>
            <w:lang w:eastAsia="ja-JP"/>
          </w:rPr>
          <w:t>Recommendation ITU</w:t>
        </w:r>
        <w:r w:rsidR="002263D8">
          <w:rPr>
            <w:sz w:val="24"/>
            <w:szCs w:val="24"/>
            <w:lang w:eastAsia="ja-JP"/>
          </w:rPr>
          <w:noBreakHyphen/>
        </w:r>
        <w:r w:rsidR="002263D8" w:rsidRPr="00604D65">
          <w:rPr>
            <w:sz w:val="24"/>
            <w:szCs w:val="24"/>
            <w:lang w:eastAsia="ja-JP"/>
          </w:rPr>
          <w:t>R M.1638</w:t>
        </w:r>
      </w:ins>
      <w:ins w:id="28" w:author="Scott" w:date="2017-10-03T08:10:00Z">
        <w:r w:rsidR="002263D8">
          <w:rPr>
            <w:sz w:val="24"/>
            <w:szCs w:val="24"/>
            <w:lang w:eastAsia="ja-JP"/>
          </w:rPr>
          <w:noBreakHyphen/>
        </w:r>
      </w:ins>
      <w:ins w:id="29" w:author="Scott" w:date="2017-10-03T08:07:00Z">
        <w:r w:rsidR="002263D8">
          <w:rPr>
            <w:sz w:val="24"/>
            <w:szCs w:val="24"/>
            <w:lang w:eastAsia="ja-JP"/>
          </w:rPr>
          <w:t>0</w:t>
        </w:r>
      </w:ins>
      <w:ins w:id="30" w:author="Scott" w:date="2017-09-19T14:41:00Z">
        <w:r w:rsidR="00D85606" w:rsidRPr="00604D65">
          <w:rPr>
            <w:sz w:val="24"/>
            <w:szCs w:val="24"/>
            <w:lang w:eastAsia="ja-JP"/>
          </w:rPr>
          <w:t xml:space="preserve">, see Resolution </w:t>
        </w:r>
        <w:r w:rsidR="00D85606" w:rsidRPr="00136B92">
          <w:rPr>
            <w:b/>
            <w:sz w:val="24"/>
            <w:szCs w:val="24"/>
            <w:lang w:eastAsia="ja-JP"/>
          </w:rPr>
          <w:t>764</w:t>
        </w:r>
        <w:r w:rsidR="00D85606" w:rsidRPr="00604D65">
          <w:rPr>
            <w:sz w:val="24"/>
            <w:szCs w:val="24"/>
            <w:lang w:eastAsia="ja-JP"/>
          </w:rPr>
          <w:t xml:space="preserve"> </w:t>
        </w:r>
        <w:r w:rsidR="00D85606" w:rsidRPr="00136B92">
          <w:rPr>
            <w:b/>
            <w:sz w:val="24"/>
            <w:szCs w:val="24"/>
            <w:lang w:eastAsia="ja-JP"/>
          </w:rPr>
          <w:t>(Rev.WRC-19)</w:t>
        </w:r>
      </w:ins>
      <w:ins w:id="31" w:author="Scott" w:date="2017-09-19T07:55:00Z">
        <w:r w:rsidR="00951991" w:rsidRPr="00604D65">
          <w:rPr>
            <w:sz w:val="24"/>
            <w:szCs w:val="24"/>
            <w:lang w:eastAsia="ja-JP"/>
          </w:rPr>
          <w:t>.</w:t>
        </w:r>
      </w:ins>
      <w:r w:rsidRPr="00E4466C">
        <w:rPr>
          <w:sz w:val="24"/>
          <w:szCs w:val="24"/>
        </w:rPr>
        <w:t xml:space="preserve"> </w:t>
      </w:r>
      <w:r w:rsidR="00604D65">
        <w:rPr>
          <w:sz w:val="24"/>
          <w:szCs w:val="24"/>
        </w:rPr>
        <w:t xml:space="preserve"> </w:t>
      </w:r>
      <w:r w:rsidRPr="00E4466C">
        <w:rPr>
          <w:bCs/>
          <w:sz w:val="24"/>
          <w:szCs w:val="24"/>
        </w:rPr>
        <w:t>(</w:t>
      </w:r>
      <w:r w:rsidRPr="00E4466C">
        <w:rPr>
          <w:bCs/>
          <w:szCs w:val="24"/>
        </w:rPr>
        <w:t>WRC-</w:t>
      </w:r>
      <w:del w:id="32" w:author="Author">
        <w:r w:rsidR="00706B39" w:rsidRPr="00E4466C" w:rsidDel="00706B39">
          <w:rPr>
            <w:bCs/>
            <w:szCs w:val="24"/>
          </w:rPr>
          <w:delText>15</w:delText>
        </w:r>
      </w:del>
      <w:ins w:id="33" w:author="Author">
        <w:r w:rsidRPr="00E4466C">
          <w:rPr>
            <w:bCs/>
            <w:szCs w:val="24"/>
          </w:rPr>
          <w:t>19</w:t>
        </w:r>
      </w:ins>
      <w:r w:rsidRPr="00E4466C">
        <w:rPr>
          <w:bCs/>
          <w:sz w:val="24"/>
          <w:szCs w:val="24"/>
        </w:rPr>
        <w:t>)</w:t>
      </w:r>
    </w:p>
    <w:p w14:paraId="00011669" w14:textId="77777777" w:rsidR="00301864" w:rsidRPr="00E4466C" w:rsidRDefault="00301864" w:rsidP="00301864">
      <w:pPr>
        <w:rPr>
          <w:rFonts w:ascii="Times New Roman" w:hAnsi="Times New Roman" w:cs="Times New Roman"/>
          <w:b/>
          <w:lang w:val="en-GB"/>
        </w:rPr>
      </w:pPr>
    </w:p>
    <w:p w14:paraId="6607B893" w14:textId="560A26FF" w:rsidR="00363874" w:rsidRPr="00BF6EBC" w:rsidRDefault="00301864" w:rsidP="00363874">
      <w:pPr>
        <w:rPr>
          <w:rFonts w:ascii="Times New Roman" w:hAnsi="Times New Roman" w:cs="Times New Roman"/>
          <w:lang w:val="en-GB"/>
        </w:rPr>
      </w:pPr>
      <w:r w:rsidRPr="00E4466C">
        <w:rPr>
          <w:rFonts w:ascii="Times New Roman" w:hAnsi="Times New Roman" w:cs="Times New Roman"/>
          <w:b/>
          <w:lang w:val="en-GB"/>
        </w:rPr>
        <w:t>Reason</w:t>
      </w:r>
      <w:r w:rsidRPr="00E4466C">
        <w:rPr>
          <w:rFonts w:ascii="Times New Roman" w:hAnsi="Times New Roman" w:cs="Times New Roman"/>
          <w:lang w:val="en-GB"/>
        </w:rPr>
        <w:t xml:space="preserve">: </w:t>
      </w:r>
      <w:r w:rsidR="00987D2E" w:rsidRPr="00987D2E">
        <w:rPr>
          <w:rFonts w:ascii="Times New Roman" w:hAnsi="Times New Roman" w:cs="Times New Roman"/>
          <w:lang w:val="en-GB"/>
        </w:rPr>
        <w:t xml:space="preserve">Modifying the footnote to incorporate </w:t>
      </w:r>
      <w:r w:rsidR="00987D2E">
        <w:rPr>
          <w:rFonts w:ascii="Times New Roman" w:eastAsia="Times New Roman" w:hAnsi="Times New Roman" w:cs="Times New Roman"/>
        </w:rPr>
        <w:t xml:space="preserve">Recommendation </w:t>
      </w:r>
      <w:r w:rsidR="00987D2E" w:rsidRPr="00987D2E">
        <w:rPr>
          <w:rFonts w:ascii="Times New Roman" w:hAnsi="Times New Roman" w:cs="Times New Roman"/>
          <w:lang w:val="en-GB"/>
        </w:rPr>
        <w:t xml:space="preserve">ITU-R M.1849-1, would ensure that all meteorological radar types currently protected from harmful interference by RLAN and any other mobile service operations in the 5 470-5 725 MHz band continue to be protected. The inclusion of new radars in Recommendation ITU-R M.1638-1 is addressed by the citation of revised Resolution </w:t>
      </w:r>
      <w:r w:rsidR="00987D2E" w:rsidRPr="00987D2E">
        <w:rPr>
          <w:rFonts w:ascii="Times New Roman" w:hAnsi="Times New Roman" w:cs="Times New Roman"/>
          <w:b/>
          <w:lang w:val="en-GB"/>
        </w:rPr>
        <w:t>764</w:t>
      </w:r>
      <w:r w:rsidR="00987D2E" w:rsidRPr="00987D2E">
        <w:rPr>
          <w:rFonts w:ascii="Times New Roman" w:hAnsi="Times New Roman" w:cs="Times New Roman"/>
          <w:lang w:val="en-GB"/>
        </w:rPr>
        <w:t xml:space="preserve"> (see Proposal USA/9.1.5/6) using non-mandatory language.</w:t>
      </w:r>
    </w:p>
    <w:p w14:paraId="44C559B0" w14:textId="27BB8C1C" w:rsidR="00301864" w:rsidRDefault="00301864" w:rsidP="00301864">
      <w:pPr>
        <w:rPr>
          <w:lang w:val="en-GB"/>
        </w:rPr>
      </w:pPr>
    </w:p>
    <w:p w14:paraId="620EA0D5" w14:textId="77777777" w:rsidR="00301864" w:rsidRDefault="00301864" w:rsidP="00301864">
      <w:pPr>
        <w:spacing w:line="270" w:lineRule="auto"/>
        <w:rPr>
          <w:rFonts w:ascii="Times New Roman" w:hAnsi="Times New Roman" w:cs="Times New Roman"/>
          <w:b/>
          <w:lang w:val="en-GB"/>
        </w:rPr>
      </w:pPr>
    </w:p>
    <w:p w14:paraId="5EA103F6" w14:textId="7105F3A0" w:rsidR="00E4329C" w:rsidRDefault="00A304D8" w:rsidP="00301864">
      <w:pPr>
        <w:spacing w:line="270" w:lineRule="auto"/>
        <w:rPr>
          <w:rFonts w:ascii="Times New Roman" w:hAnsi="Times New Roman" w:cs="Times New Roman"/>
          <w:b/>
          <w:lang w:val="en-GB"/>
        </w:rPr>
      </w:pPr>
      <w:r w:rsidRPr="00675B19">
        <w:rPr>
          <w:rFonts w:ascii="Times New Roman" w:hAnsi="Times New Roman" w:cs="Times New Roman"/>
          <w:b/>
          <w:u w:val="single"/>
          <w:lang w:val="en-GB"/>
        </w:rPr>
        <w:t>NOC</w:t>
      </w:r>
      <w:r>
        <w:rPr>
          <w:rFonts w:ascii="Times New Roman" w:hAnsi="Times New Roman" w:cs="Times New Roman"/>
          <w:b/>
          <w:lang w:val="en-GB"/>
        </w:rPr>
        <w:tab/>
      </w:r>
      <w:r w:rsidR="00E4329C">
        <w:rPr>
          <w:rFonts w:ascii="Times New Roman" w:hAnsi="Times New Roman" w:cs="Times New Roman"/>
          <w:b/>
          <w:lang w:val="en-GB"/>
        </w:rPr>
        <w:t>USA/9.1.5/4</w:t>
      </w:r>
    </w:p>
    <w:p w14:paraId="4688F212" w14:textId="77777777" w:rsidR="00E4329C" w:rsidRDefault="00E4329C" w:rsidP="00301864">
      <w:pPr>
        <w:spacing w:line="270" w:lineRule="auto"/>
        <w:rPr>
          <w:rFonts w:ascii="Times New Roman" w:hAnsi="Times New Roman" w:cs="Times New Roman"/>
          <w:b/>
          <w:lang w:val="en-GB"/>
        </w:rPr>
      </w:pPr>
    </w:p>
    <w:p w14:paraId="4A6B4562" w14:textId="0919C7C2" w:rsidR="00E4329C" w:rsidRPr="003C4B39" w:rsidRDefault="00E4329C" w:rsidP="00301864">
      <w:pPr>
        <w:spacing w:line="270" w:lineRule="auto"/>
        <w:rPr>
          <w:rFonts w:ascii="Times New Roman" w:hAnsi="Times New Roman" w:cs="Times New Roman"/>
          <w:b/>
          <w:lang w:val="en-GB"/>
        </w:rPr>
      </w:pPr>
      <w:r w:rsidRPr="003C4B39">
        <w:rPr>
          <w:rFonts w:ascii="Times New Roman" w:hAnsi="Times New Roman" w:cs="Times New Roman"/>
          <w:b/>
          <w:lang w:val="en-GB"/>
        </w:rPr>
        <w:t>5.446A</w:t>
      </w:r>
    </w:p>
    <w:p w14:paraId="2448A21D" w14:textId="77777777" w:rsidR="00E4329C" w:rsidRDefault="00E4329C" w:rsidP="00301864">
      <w:pPr>
        <w:spacing w:line="270" w:lineRule="auto"/>
        <w:rPr>
          <w:rFonts w:ascii="Times New Roman" w:hAnsi="Times New Roman" w:cs="Times New Roman"/>
          <w:b/>
          <w:u w:val="single"/>
          <w:lang w:val="en-GB"/>
        </w:rPr>
      </w:pPr>
    </w:p>
    <w:p w14:paraId="77173FAD" w14:textId="0B544ECE" w:rsidR="00E4329C" w:rsidRPr="003C4B39" w:rsidRDefault="00E4329C" w:rsidP="00301864">
      <w:pPr>
        <w:spacing w:line="270" w:lineRule="auto"/>
        <w:rPr>
          <w:rFonts w:ascii="Times New Roman" w:hAnsi="Times New Roman" w:cs="Times New Roman"/>
          <w:lang w:val="en-GB"/>
        </w:rPr>
      </w:pPr>
      <w:r w:rsidRPr="003C4B39">
        <w:rPr>
          <w:rFonts w:ascii="Times New Roman" w:hAnsi="Times New Roman" w:cs="Times New Roman"/>
          <w:b/>
          <w:lang w:val="en-GB"/>
        </w:rPr>
        <w:t>Reason</w:t>
      </w:r>
      <w:r w:rsidRPr="00933434">
        <w:rPr>
          <w:rFonts w:ascii="Times New Roman" w:hAnsi="Times New Roman" w:cs="Times New Roman"/>
          <w:lang w:val="en-GB"/>
        </w:rPr>
        <w:t xml:space="preserve">:  </w:t>
      </w:r>
      <w:r w:rsidRPr="003C4B39">
        <w:rPr>
          <w:rFonts w:ascii="Times New Roman" w:hAnsi="Times New Roman" w:cs="Times New Roman"/>
          <w:lang w:val="en-GB"/>
        </w:rPr>
        <w:t xml:space="preserve">Retaining </w:t>
      </w:r>
      <w:r w:rsidR="00DD381D" w:rsidRPr="003C4B39">
        <w:rPr>
          <w:rFonts w:ascii="Times New Roman" w:hAnsi="Times New Roman" w:cs="Times New Roman"/>
          <w:lang w:val="en-GB"/>
        </w:rPr>
        <w:t xml:space="preserve">the mandatory </w:t>
      </w:r>
      <w:r w:rsidRPr="003C4B39">
        <w:rPr>
          <w:rFonts w:ascii="Times New Roman" w:hAnsi="Times New Roman" w:cs="Times New Roman"/>
          <w:lang w:val="en-GB"/>
        </w:rPr>
        <w:t xml:space="preserve">reference to Resolution </w:t>
      </w:r>
      <w:r w:rsidRPr="003C4B39">
        <w:rPr>
          <w:rFonts w:ascii="Times New Roman" w:hAnsi="Times New Roman" w:cs="Times New Roman"/>
          <w:b/>
          <w:lang w:val="en-GB"/>
        </w:rPr>
        <w:t>229 (Rev.WRC-12)</w:t>
      </w:r>
      <w:r w:rsidRPr="003C4B39">
        <w:rPr>
          <w:rFonts w:ascii="Times New Roman" w:hAnsi="Times New Roman" w:cs="Times New Roman"/>
          <w:lang w:val="en-GB"/>
        </w:rPr>
        <w:t xml:space="preserve"> in No. </w:t>
      </w:r>
      <w:r w:rsidRPr="003C4B39">
        <w:rPr>
          <w:rFonts w:ascii="Times New Roman" w:hAnsi="Times New Roman" w:cs="Times New Roman"/>
          <w:b/>
          <w:lang w:val="en-GB"/>
        </w:rPr>
        <w:t>5.446A</w:t>
      </w:r>
      <w:r w:rsidR="00DD381D" w:rsidRPr="003C4B39">
        <w:rPr>
          <w:rFonts w:ascii="Times New Roman" w:hAnsi="Times New Roman" w:cs="Times New Roman"/>
          <w:lang w:val="en-GB"/>
        </w:rPr>
        <w:t xml:space="preserve">, which leads to the incorporation by reference of Recommendation ITU-R M.1652-1, </w:t>
      </w:r>
      <w:r w:rsidRPr="003C4B39">
        <w:rPr>
          <w:rFonts w:ascii="Times New Roman" w:hAnsi="Times New Roman" w:cs="Times New Roman"/>
          <w:lang w:val="en-GB"/>
        </w:rPr>
        <w:t>is essential.</w:t>
      </w:r>
    </w:p>
    <w:p w14:paraId="0794112E" w14:textId="77777777" w:rsidR="003C4B39" w:rsidRDefault="003C4B39" w:rsidP="00E4329C">
      <w:pPr>
        <w:spacing w:line="270" w:lineRule="auto"/>
        <w:rPr>
          <w:rFonts w:ascii="Times New Roman" w:hAnsi="Times New Roman" w:cs="Times New Roman"/>
          <w:b/>
          <w:lang w:val="en-GB"/>
        </w:rPr>
      </w:pPr>
    </w:p>
    <w:p w14:paraId="2E95315C" w14:textId="3965E123" w:rsidR="00E4329C" w:rsidRPr="00A304D8" w:rsidRDefault="00A304D8" w:rsidP="00A304D8">
      <w:pPr>
        <w:tabs>
          <w:tab w:val="left" w:pos="1260"/>
        </w:tabs>
        <w:spacing w:line="270" w:lineRule="auto"/>
        <w:rPr>
          <w:rFonts w:ascii="Times New Roman" w:hAnsi="Times New Roman" w:cs="Times New Roman"/>
          <w:b/>
          <w:lang w:val="fr-FR"/>
        </w:rPr>
      </w:pPr>
      <w:r w:rsidRPr="00A304D8">
        <w:rPr>
          <w:rFonts w:ascii="Times New Roman" w:hAnsi="Times New Roman" w:cs="Times New Roman"/>
          <w:b/>
          <w:u w:val="single"/>
          <w:lang w:val="fr-FR"/>
        </w:rPr>
        <w:t>NOC</w:t>
      </w:r>
      <w:r w:rsidRPr="00A304D8">
        <w:rPr>
          <w:rFonts w:ascii="Times New Roman" w:hAnsi="Times New Roman" w:cs="Times New Roman"/>
          <w:b/>
          <w:lang w:val="fr-FR"/>
        </w:rPr>
        <w:tab/>
      </w:r>
      <w:r w:rsidR="00E4329C" w:rsidRPr="00A304D8">
        <w:rPr>
          <w:rFonts w:ascii="Times New Roman" w:hAnsi="Times New Roman" w:cs="Times New Roman"/>
          <w:b/>
          <w:lang w:val="fr-FR"/>
        </w:rPr>
        <w:t>USA/9.1.5/</w:t>
      </w:r>
      <w:r>
        <w:rPr>
          <w:rFonts w:ascii="Times New Roman" w:hAnsi="Times New Roman" w:cs="Times New Roman"/>
          <w:b/>
          <w:lang w:val="fr-FR"/>
        </w:rPr>
        <w:t>5</w:t>
      </w:r>
    </w:p>
    <w:p w14:paraId="2C9371B0" w14:textId="77777777" w:rsidR="00E4329C" w:rsidRPr="00A304D8" w:rsidRDefault="00E4329C" w:rsidP="00E4329C">
      <w:pPr>
        <w:spacing w:line="270" w:lineRule="auto"/>
        <w:rPr>
          <w:rFonts w:ascii="Times New Roman" w:hAnsi="Times New Roman" w:cs="Times New Roman"/>
          <w:b/>
          <w:lang w:val="fr-FR"/>
        </w:rPr>
      </w:pPr>
    </w:p>
    <w:p w14:paraId="51FFDD3F" w14:textId="77777777" w:rsidR="003C4B39" w:rsidRPr="00A304D8" w:rsidRDefault="003C4B39" w:rsidP="003C4B39">
      <w:pPr>
        <w:pStyle w:val="ResNo"/>
        <w:rPr>
          <w:lang w:val="fr-FR"/>
        </w:rPr>
      </w:pPr>
      <w:bookmarkStart w:id="34" w:name="_Toc450048684"/>
      <w:r w:rsidRPr="00A304D8">
        <w:rPr>
          <w:lang w:val="fr-FR"/>
        </w:rPr>
        <w:t xml:space="preserve">RESOLUTION </w:t>
      </w:r>
      <w:r w:rsidRPr="00A304D8">
        <w:rPr>
          <w:rStyle w:val="href"/>
          <w:lang w:val="fr-FR"/>
        </w:rPr>
        <w:t>229</w:t>
      </w:r>
      <w:r w:rsidRPr="00A304D8">
        <w:rPr>
          <w:lang w:val="fr-FR"/>
        </w:rPr>
        <w:t xml:space="preserve"> (Rev.WRC</w:t>
      </w:r>
      <w:r w:rsidRPr="00A304D8">
        <w:rPr>
          <w:lang w:val="fr-FR"/>
        </w:rPr>
        <w:noBreakHyphen/>
        <w:t>12)</w:t>
      </w:r>
      <w:bookmarkEnd w:id="34"/>
    </w:p>
    <w:p w14:paraId="5FD79A2B" w14:textId="77777777" w:rsidR="003C4B39" w:rsidRPr="006905BC" w:rsidRDefault="003C4B39" w:rsidP="003C4B39">
      <w:pPr>
        <w:pStyle w:val="Restitle"/>
      </w:pPr>
      <w:bookmarkStart w:id="35" w:name="_Toc319401792"/>
      <w:bookmarkStart w:id="36" w:name="_Toc327364418"/>
      <w:bookmarkStart w:id="37" w:name="_Toc450048685"/>
      <w:r w:rsidRPr="006905BC">
        <w:t xml:space="preserve">Use of the bands 5 150-5 250 MHz, 5 250-5 350 MHz and 5 470-5 725 MHz </w:t>
      </w:r>
      <w:r w:rsidRPr="006905BC">
        <w:br/>
        <w:t xml:space="preserve">by the mobile service for the implementation of wireless access systems </w:t>
      </w:r>
      <w:r w:rsidRPr="006905BC">
        <w:br/>
        <w:t>including radio local area networks</w:t>
      </w:r>
      <w:bookmarkEnd w:id="35"/>
      <w:bookmarkEnd w:id="36"/>
      <w:bookmarkEnd w:id="37"/>
    </w:p>
    <w:p w14:paraId="5FDD9090" w14:textId="77777777" w:rsidR="003C4B39" w:rsidRPr="003C4B39" w:rsidRDefault="003C4B39" w:rsidP="00E4329C">
      <w:pPr>
        <w:spacing w:line="270" w:lineRule="auto"/>
        <w:rPr>
          <w:rFonts w:ascii="Times New Roman" w:hAnsi="Times New Roman" w:cs="Times New Roman"/>
          <w:b/>
          <w:lang w:val="en-GB"/>
        </w:rPr>
      </w:pPr>
    </w:p>
    <w:p w14:paraId="6FB00466" w14:textId="77777777" w:rsidR="00E4329C" w:rsidRDefault="00E4329C" w:rsidP="00E4329C">
      <w:pPr>
        <w:spacing w:line="270" w:lineRule="auto"/>
        <w:rPr>
          <w:rFonts w:ascii="Times New Roman" w:hAnsi="Times New Roman" w:cs="Times New Roman"/>
          <w:b/>
          <w:u w:val="single"/>
          <w:lang w:val="en-GB"/>
        </w:rPr>
      </w:pPr>
    </w:p>
    <w:p w14:paraId="4EA5B8C3" w14:textId="35809E80" w:rsidR="00E4329C" w:rsidRPr="003C4B39" w:rsidRDefault="00E4329C" w:rsidP="00675B19">
      <w:pPr>
        <w:autoSpaceDE w:val="0"/>
        <w:autoSpaceDN w:val="0"/>
        <w:adjustRightInd w:val="0"/>
        <w:rPr>
          <w:rFonts w:ascii="Times New Roman" w:hAnsi="Times New Roman" w:cs="Times New Roman"/>
          <w:lang w:val="en-GB"/>
        </w:rPr>
      </w:pPr>
      <w:r w:rsidRPr="003C4B39">
        <w:rPr>
          <w:rFonts w:ascii="Times New Roman" w:hAnsi="Times New Roman" w:cs="Times New Roman"/>
          <w:b/>
          <w:lang w:val="en-GB"/>
        </w:rPr>
        <w:t>Reason</w:t>
      </w:r>
      <w:r w:rsidRPr="0035782C">
        <w:rPr>
          <w:rFonts w:ascii="Times New Roman" w:hAnsi="Times New Roman" w:cs="Times New Roman"/>
          <w:lang w:val="en-GB"/>
        </w:rPr>
        <w:t xml:space="preserve">:  </w:t>
      </w:r>
      <w:r w:rsidRPr="003C4B39">
        <w:rPr>
          <w:rFonts w:ascii="Times New Roman" w:hAnsi="Times New Roman" w:cs="Times New Roman"/>
          <w:lang w:val="en-GB"/>
        </w:rPr>
        <w:t xml:space="preserve">For the bands 5 250-5 350 MHz and 5 470-5 725 MHz, Resolution </w:t>
      </w:r>
      <w:r w:rsidRPr="003C4B39">
        <w:rPr>
          <w:rFonts w:ascii="Times New Roman" w:hAnsi="Times New Roman" w:cs="Times New Roman"/>
          <w:b/>
          <w:lang w:val="en-GB"/>
        </w:rPr>
        <w:t>229 (Rev.WRC-12)</w:t>
      </w:r>
      <w:r w:rsidRPr="003C4B39">
        <w:rPr>
          <w:rFonts w:ascii="Times New Roman" w:hAnsi="Times New Roman" w:cs="Times New Roman"/>
          <w:lang w:val="en-GB"/>
        </w:rPr>
        <w:t xml:space="preserve">, </w:t>
      </w:r>
      <w:r w:rsidRPr="003C4B39">
        <w:rPr>
          <w:rFonts w:ascii="Times New Roman" w:hAnsi="Times New Roman" w:cs="Times New Roman"/>
          <w:i/>
          <w:lang w:val="en-GB"/>
        </w:rPr>
        <w:t>resolves</w:t>
      </w:r>
      <w:r w:rsidRPr="003C4B39">
        <w:rPr>
          <w:rFonts w:ascii="Times New Roman" w:hAnsi="Times New Roman" w:cs="Times New Roman"/>
          <w:lang w:val="en-GB"/>
        </w:rPr>
        <w:t xml:space="preserve"> 8 provides that Annex 1 to Recommendation ITU-R M.1652-1 contains mitigation measures that “shall be implemented by systems in the mobile service to ensure compatible operation with radiodetermination systems.”</w:t>
      </w:r>
      <w:r w:rsidR="00E03E46" w:rsidRPr="003C4B39">
        <w:rPr>
          <w:rFonts w:ascii="Times New Roman" w:hAnsi="Times New Roman" w:cs="Times New Roman"/>
          <w:lang w:val="en-GB"/>
        </w:rPr>
        <w:t xml:space="preserve">  No. </w:t>
      </w:r>
      <w:r w:rsidR="00E03E46" w:rsidRPr="003C4B39">
        <w:rPr>
          <w:rFonts w:ascii="Times New Roman" w:hAnsi="Times New Roman" w:cs="Times New Roman"/>
          <w:b/>
          <w:lang w:val="en-GB"/>
        </w:rPr>
        <w:t>5.446A</w:t>
      </w:r>
      <w:r w:rsidR="00E03E46" w:rsidRPr="003C4B39">
        <w:rPr>
          <w:rFonts w:ascii="Times New Roman" w:hAnsi="Times New Roman" w:cs="Times New Roman"/>
          <w:lang w:val="en-GB"/>
        </w:rPr>
        <w:t xml:space="preserve"> and Resolution </w:t>
      </w:r>
      <w:r w:rsidR="00E03E46" w:rsidRPr="003C4B39">
        <w:rPr>
          <w:rFonts w:ascii="Times New Roman" w:hAnsi="Times New Roman" w:cs="Times New Roman"/>
          <w:b/>
          <w:lang w:val="en-GB"/>
        </w:rPr>
        <w:t>229 (Rev.WRC-12)</w:t>
      </w:r>
      <w:r w:rsidR="00E03E46" w:rsidRPr="003C4B39">
        <w:rPr>
          <w:rFonts w:ascii="Times New Roman" w:hAnsi="Times New Roman" w:cs="Times New Roman"/>
          <w:lang w:val="en-GB"/>
        </w:rPr>
        <w:t xml:space="preserve"> must remain in place for the approach proposed here to be effective.</w:t>
      </w:r>
    </w:p>
    <w:p w14:paraId="04E70AC7" w14:textId="77777777" w:rsidR="00E4329C" w:rsidRDefault="00E4329C" w:rsidP="00301864">
      <w:pPr>
        <w:spacing w:line="270" w:lineRule="auto"/>
        <w:rPr>
          <w:rFonts w:ascii="Times New Roman" w:hAnsi="Times New Roman" w:cs="Times New Roman"/>
          <w:b/>
          <w:lang w:val="en-GB"/>
        </w:rPr>
      </w:pPr>
    </w:p>
    <w:p w14:paraId="4E8209D8" w14:textId="06E65AC1" w:rsidR="00301864" w:rsidRDefault="00A304D8" w:rsidP="00A304D8">
      <w:pPr>
        <w:tabs>
          <w:tab w:val="left" w:pos="1260"/>
        </w:tabs>
        <w:spacing w:line="270" w:lineRule="auto"/>
        <w:rPr>
          <w:rFonts w:ascii="Times New Roman" w:eastAsia="Times New Roman" w:hAnsi="Times New Roman" w:cs="Times New Roman"/>
          <w:b/>
        </w:rPr>
      </w:pPr>
      <w:r>
        <w:rPr>
          <w:rFonts w:ascii="Times New Roman" w:eastAsia="Times New Roman" w:hAnsi="Times New Roman" w:cs="Times New Roman"/>
          <w:b/>
        </w:rPr>
        <w:t>MOD</w:t>
      </w:r>
      <w:r>
        <w:rPr>
          <w:rFonts w:ascii="Times New Roman" w:eastAsia="Times New Roman" w:hAnsi="Times New Roman" w:cs="Times New Roman"/>
          <w:b/>
        </w:rPr>
        <w:tab/>
      </w:r>
      <w:r w:rsidR="00301864" w:rsidRPr="008C5655">
        <w:rPr>
          <w:rFonts w:ascii="Times New Roman" w:eastAsia="Times New Roman" w:hAnsi="Times New Roman" w:cs="Times New Roman"/>
          <w:b/>
        </w:rPr>
        <w:t>USA/9.1.5/</w:t>
      </w:r>
      <w:r w:rsidR="00E03E46">
        <w:rPr>
          <w:rFonts w:ascii="Times New Roman" w:eastAsia="Times New Roman" w:hAnsi="Times New Roman" w:cs="Times New Roman"/>
          <w:b/>
        </w:rPr>
        <w:t>6</w:t>
      </w:r>
    </w:p>
    <w:p w14:paraId="4E345E8D" w14:textId="77777777" w:rsidR="00A304D8" w:rsidRDefault="00A304D8" w:rsidP="00A304D8">
      <w:pPr>
        <w:tabs>
          <w:tab w:val="left" w:pos="1260"/>
        </w:tabs>
        <w:spacing w:line="270" w:lineRule="auto"/>
        <w:rPr>
          <w:rFonts w:ascii="Times New Roman" w:eastAsia="Times New Roman" w:hAnsi="Times New Roman" w:cs="Times New Roman"/>
          <w:b/>
        </w:rPr>
      </w:pPr>
    </w:p>
    <w:p w14:paraId="12C3C629" w14:textId="16E4419A" w:rsidR="00AE0850" w:rsidRPr="00F574CA" w:rsidRDefault="00AE0850" w:rsidP="00AE0850">
      <w:pPr>
        <w:pStyle w:val="ResNo"/>
        <w:rPr>
          <w:highlight w:val="cyan"/>
        </w:rPr>
      </w:pPr>
      <w:bookmarkStart w:id="38" w:name="_Toc450048844"/>
      <w:r w:rsidRPr="00F574CA">
        <w:t xml:space="preserve">RESOLUTION </w:t>
      </w:r>
      <w:r w:rsidRPr="00F11D2F">
        <w:rPr>
          <w:rStyle w:val="href"/>
        </w:rPr>
        <w:t>764</w:t>
      </w:r>
      <w:r w:rsidRPr="00F574CA">
        <w:t xml:space="preserve"> (</w:t>
      </w:r>
      <w:ins w:id="39" w:author="Author">
        <w:r>
          <w:t>Rev.</w:t>
        </w:r>
      </w:ins>
      <w:r w:rsidRPr="00F574CA">
        <w:t>WRC</w:t>
      </w:r>
      <w:r w:rsidRPr="00F574CA">
        <w:noBreakHyphen/>
      </w:r>
      <w:del w:id="40" w:author="Author">
        <w:r w:rsidRPr="00F574CA">
          <w:delText>15</w:delText>
        </w:r>
      </w:del>
      <w:ins w:id="41" w:author="Author">
        <w:r w:rsidRPr="00F574CA">
          <w:t>1</w:t>
        </w:r>
        <w:r>
          <w:t>9</w:t>
        </w:r>
      </w:ins>
      <w:r w:rsidRPr="00F574CA">
        <w:t>)</w:t>
      </w:r>
      <w:bookmarkEnd w:id="38"/>
    </w:p>
    <w:p w14:paraId="7B95E011" w14:textId="7DCCF4C0" w:rsidR="00AE0850" w:rsidRPr="00F574CA" w:rsidRDefault="00AE0850" w:rsidP="00AE0850">
      <w:pPr>
        <w:pStyle w:val="Restitle"/>
      </w:pPr>
      <w:bookmarkStart w:id="42" w:name="_Toc450048845"/>
      <w:del w:id="43" w:author="Author">
        <w:r w:rsidRPr="00F574CA">
          <w:delText>Consideration of the technical</w:delText>
        </w:r>
      </w:del>
      <w:ins w:id="44" w:author="Author">
        <w:del w:id="45" w:author="Scott" w:date="2017-08-24T09:08:00Z">
          <w:r w:rsidDel="003F1B62">
            <w:delText xml:space="preserve"> </w:delText>
          </w:r>
        </w:del>
        <w:r>
          <w:t>T</w:t>
        </w:r>
        <w:r w:rsidRPr="00F574CA">
          <w:t>echnical</w:t>
        </w:r>
      </w:ins>
      <w:r w:rsidRPr="00F574CA">
        <w:t xml:space="preserve"> and regulatory </w:t>
      </w:r>
      <w:del w:id="46" w:author="Author">
        <w:r w:rsidRPr="00F574CA">
          <w:delText>impacts of</w:delText>
        </w:r>
      </w:del>
      <w:ins w:id="47" w:author="Scott" w:date="2017-09-17T10:15:00Z">
        <w:r w:rsidR="00936F08">
          <w:t xml:space="preserve"> </w:t>
        </w:r>
      </w:ins>
      <w:ins w:id="48" w:author="Author">
        <w:del w:id="49" w:author="Scott" w:date="2017-09-19T14:44:00Z">
          <w:r w:rsidDel="00123CB0">
            <w:delText>provisions</w:delText>
          </w:r>
        </w:del>
      </w:ins>
      <w:ins w:id="50" w:author="Scott" w:date="2017-09-19T14:44:00Z">
        <w:r w:rsidR="00123CB0">
          <w:t>treatment of</w:t>
        </w:r>
      </w:ins>
      <w:ins w:id="51" w:author="Author">
        <w:r>
          <w:t xml:space="preserve"> </w:t>
        </w:r>
        <w:del w:id="52" w:author="Scott" w:date="2017-09-19T14:44:00Z">
          <w:r w:rsidDel="00123CB0">
            <w:delText>for</w:delText>
          </w:r>
        </w:del>
      </w:ins>
      <w:del w:id="53" w:author="Scott" w:date="2017-09-19T14:44:00Z">
        <w:r w:rsidDel="00123CB0">
          <w:delText xml:space="preserve"> </w:delText>
        </w:r>
        <w:r w:rsidRPr="00FD24F3" w:rsidDel="00123CB0">
          <w:delText xml:space="preserve">referencing </w:delText>
        </w:r>
      </w:del>
      <w:r w:rsidRPr="00FD24F3">
        <w:t>Recommendation</w:t>
      </w:r>
      <w:del w:id="54" w:author="Scott" w:date="2017-09-11T09:40:00Z">
        <w:r w:rsidRPr="00FD24F3" w:rsidDel="00FD24F3">
          <w:delText>s</w:delText>
        </w:r>
      </w:del>
      <w:r w:rsidRPr="00FD24F3">
        <w:t xml:space="preserve"> ITU</w:t>
      </w:r>
      <w:r w:rsidRPr="00FD24F3">
        <w:noBreakHyphen/>
        <w:t>R M.1638</w:t>
      </w:r>
      <w:r w:rsidRPr="00FD24F3">
        <w:noBreakHyphen/>
        <w:t>1</w:t>
      </w:r>
      <w:ins w:id="55" w:author="Scott" w:date="2017-09-20T07:55:00Z">
        <w:r w:rsidR="00437F17">
          <w:t>,</w:t>
        </w:r>
      </w:ins>
      <w:r w:rsidRPr="00FD24F3">
        <w:t xml:space="preserve"> </w:t>
      </w:r>
      <w:del w:id="56" w:author="Scott" w:date="2017-09-11T09:40:00Z">
        <w:r w:rsidRPr="00FD24F3" w:rsidDel="00FD24F3">
          <w:delText>and ITU</w:delText>
        </w:r>
        <w:r w:rsidRPr="00FD24F3" w:rsidDel="00FD24F3">
          <w:noBreakHyphen/>
          <w:delText>R M.1849</w:delText>
        </w:r>
        <w:r w:rsidRPr="00FD24F3" w:rsidDel="00FD24F3">
          <w:noBreakHyphen/>
          <w:delText>1</w:delText>
        </w:r>
      </w:del>
      <w:r w:rsidR="00936F08">
        <w:t xml:space="preserve"> </w:t>
      </w:r>
      <w:ins w:id="57" w:author="Scott" w:date="2017-09-19T14:44:00Z">
        <w:r w:rsidR="009D5A88">
          <w:t xml:space="preserve">as referenced </w:t>
        </w:r>
      </w:ins>
      <w:r w:rsidRPr="00F574CA">
        <w:t xml:space="preserve">in </w:t>
      </w:r>
      <w:r w:rsidRPr="00F574CA">
        <w:rPr>
          <w:lang w:eastAsia="ja-JP"/>
        </w:rPr>
        <w:t>Nos. </w:t>
      </w:r>
      <w:r w:rsidRPr="00F574CA">
        <w:t>5.447F and 5.</w:t>
      </w:r>
      <w:r w:rsidRPr="00F574CA">
        <w:rPr>
          <w:lang w:eastAsia="ja-JP"/>
        </w:rPr>
        <w:t>45</w:t>
      </w:r>
      <w:r w:rsidRPr="00F574CA">
        <w:t>0A of the Radio Regulations</w:t>
      </w:r>
      <w:bookmarkEnd w:id="42"/>
    </w:p>
    <w:p w14:paraId="3FC1EFD3" w14:textId="77777777" w:rsidR="00AE0850" w:rsidRPr="004042EF" w:rsidRDefault="00AE0850" w:rsidP="00AE0850">
      <w:pPr>
        <w:pStyle w:val="Normalaftertitle"/>
        <w:keepNext/>
        <w:rPr>
          <w:highlight w:val="cyan"/>
        </w:rPr>
      </w:pPr>
      <w:r w:rsidRPr="004042EF">
        <w:t>The World Radiocommunication Conference (</w:t>
      </w:r>
      <w:del w:id="58" w:author="Author">
        <w:r w:rsidRPr="004042EF">
          <w:delText>Geneva, 2015</w:delText>
        </w:r>
      </w:del>
      <w:ins w:id="59" w:author="Author">
        <w:r w:rsidRPr="004042EF">
          <w:t>TBD, 2019</w:t>
        </w:r>
      </w:ins>
      <w:r w:rsidRPr="004042EF">
        <w:t>),</w:t>
      </w:r>
    </w:p>
    <w:p w14:paraId="0E1A510A" w14:textId="77777777" w:rsidR="00AE0850" w:rsidRPr="004042EF" w:rsidRDefault="00AE0850" w:rsidP="00AE0850">
      <w:pPr>
        <w:pStyle w:val="Call"/>
        <w:rPr>
          <w:highlight w:val="cyan"/>
        </w:rPr>
      </w:pPr>
      <w:r w:rsidRPr="004042EF">
        <w:t>considering</w:t>
      </w:r>
    </w:p>
    <w:p w14:paraId="22A3A8E1" w14:textId="77777777" w:rsidR="00AE0850" w:rsidRPr="004042EF" w:rsidRDefault="00AE0850" w:rsidP="00AE0850">
      <w:pPr>
        <w:rPr>
          <w:rFonts w:ascii="Times New Roman" w:hAnsi="Times New Roman" w:cs="Times New Roman"/>
        </w:rPr>
      </w:pPr>
      <w:r w:rsidRPr="004042EF">
        <w:rPr>
          <w:rFonts w:ascii="Times New Roman" w:hAnsi="Times New Roman" w:cs="Times New Roman"/>
          <w:i/>
        </w:rPr>
        <w:t>a)</w:t>
      </w:r>
      <w:r w:rsidRPr="004042EF">
        <w:rPr>
          <w:rFonts w:ascii="Times New Roman" w:hAnsi="Times New Roman" w:cs="Times New Roman"/>
        </w:rPr>
        <w:tab/>
        <w:t>that the frequency bands 5 250-5 350 MHz and 5 470-5 725 MHz are allocated worldwide on a primary basis to the radiolocation service;</w:t>
      </w:r>
    </w:p>
    <w:p w14:paraId="7B9274B6" w14:textId="77777777" w:rsidR="00AE0850" w:rsidRPr="004042EF" w:rsidRDefault="00AE0850" w:rsidP="00AE0850">
      <w:pPr>
        <w:rPr>
          <w:rFonts w:ascii="Times New Roman" w:hAnsi="Times New Roman" w:cs="Times New Roman"/>
        </w:rPr>
      </w:pPr>
      <w:r w:rsidRPr="004042EF">
        <w:rPr>
          <w:rFonts w:ascii="Times New Roman" w:hAnsi="Times New Roman" w:cs="Times New Roman"/>
          <w:i/>
          <w:iCs/>
        </w:rPr>
        <w:t>b)</w:t>
      </w:r>
      <w:r w:rsidRPr="004042EF">
        <w:rPr>
          <w:rFonts w:ascii="Times New Roman" w:hAnsi="Times New Roman" w:cs="Times New Roman"/>
          <w:i/>
          <w:iCs/>
        </w:rPr>
        <w:tab/>
      </w:r>
      <w:r w:rsidRPr="004042EF">
        <w:rPr>
          <w:rFonts w:ascii="Times New Roman" w:hAnsi="Times New Roman" w:cs="Times New Roman"/>
        </w:rPr>
        <w:t>that WRC</w:t>
      </w:r>
      <w:r w:rsidRPr="004042EF">
        <w:rPr>
          <w:rFonts w:ascii="Times New Roman" w:hAnsi="Times New Roman" w:cs="Times New Roman"/>
        </w:rPr>
        <w:noBreakHyphen/>
        <w:t>03 allocated the frequency bands 5 150-5 350 MHz and 5 470-5 725 MHz on a primary basis to the mobile service for the implementation of wireless access systems (WAS) including radio local area networks (RLANs);</w:t>
      </w:r>
    </w:p>
    <w:p w14:paraId="3C945411" w14:textId="77777777" w:rsidR="00AE0850" w:rsidRPr="004042EF" w:rsidRDefault="00AE0850" w:rsidP="00AE0850">
      <w:pPr>
        <w:rPr>
          <w:rFonts w:ascii="Times New Roman" w:hAnsi="Times New Roman" w:cs="Times New Roman"/>
          <w:bCs/>
          <w:lang w:eastAsia="ja-JP"/>
        </w:rPr>
      </w:pPr>
      <w:r w:rsidRPr="004042EF">
        <w:rPr>
          <w:rFonts w:ascii="Times New Roman" w:hAnsi="Times New Roman" w:cs="Times New Roman"/>
          <w:i/>
          <w:iCs/>
        </w:rPr>
        <w:t>c)</w:t>
      </w:r>
      <w:r w:rsidRPr="004042EF">
        <w:rPr>
          <w:rFonts w:ascii="Times New Roman" w:hAnsi="Times New Roman" w:cs="Times New Roman"/>
        </w:rPr>
        <w:tab/>
        <w:t xml:space="preserve">that </w:t>
      </w:r>
      <w:r w:rsidRPr="004042EF">
        <w:rPr>
          <w:rFonts w:ascii="Times New Roman" w:hAnsi="Times New Roman" w:cs="Times New Roman"/>
          <w:lang w:eastAsia="ja-JP"/>
        </w:rPr>
        <w:t>Resolution </w:t>
      </w:r>
      <w:r w:rsidRPr="004042EF">
        <w:rPr>
          <w:rFonts w:ascii="Times New Roman" w:hAnsi="Times New Roman" w:cs="Times New Roman"/>
          <w:b/>
          <w:bCs/>
          <w:lang w:eastAsia="ja-JP"/>
        </w:rPr>
        <w:t>229 (Rev.WRC</w:t>
      </w:r>
      <w:r w:rsidRPr="004042EF">
        <w:rPr>
          <w:rFonts w:ascii="Times New Roman" w:hAnsi="Times New Roman" w:cs="Times New Roman"/>
          <w:b/>
          <w:bCs/>
          <w:lang w:eastAsia="ja-JP"/>
        </w:rPr>
        <w:noBreakHyphen/>
        <w:t xml:space="preserve">12) </w:t>
      </w:r>
      <w:r w:rsidRPr="004042EF">
        <w:rPr>
          <w:rFonts w:ascii="Times New Roman" w:hAnsi="Times New Roman" w:cs="Times New Roman"/>
          <w:bCs/>
          <w:lang w:eastAsia="ja-JP"/>
        </w:rPr>
        <w:t>defines the conditions for the</w:t>
      </w:r>
      <w:r w:rsidRPr="004042EF">
        <w:rPr>
          <w:rFonts w:ascii="Times New Roman" w:hAnsi="Times New Roman" w:cs="Times New Roman"/>
        </w:rPr>
        <w:t xml:space="preserve"> u</w:t>
      </w:r>
      <w:r w:rsidRPr="004042EF">
        <w:rPr>
          <w:rFonts w:ascii="Times New Roman" w:hAnsi="Times New Roman" w:cs="Times New Roman"/>
          <w:bCs/>
          <w:lang w:eastAsia="ja-JP"/>
        </w:rPr>
        <w:t xml:space="preserve">se of the </w:t>
      </w:r>
      <w:r w:rsidRPr="004042EF">
        <w:rPr>
          <w:rFonts w:ascii="Times New Roman" w:hAnsi="Times New Roman" w:cs="Times New Roman"/>
        </w:rPr>
        <w:t xml:space="preserve">frequency </w:t>
      </w:r>
      <w:r w:rsidRPr="004042EF">
        <w:rPr>
          <w:rFonts w:ascii="Times New Roman" w:hAnsi="Times New Roman" w:cs="Times New Roman"/>
          <w:bCs/>
          <w:lang w:eastAsia="ja-JP"/>
        </w:rPr>
        <w:t>bands 5 150-5 250 MHz, 5 250-5 350 MHz and 5 470-5 725 MHz by the mobile service for the implementation of WAS including RLANs while protecting existing primary services;</w:t>
      </w:r>
    </w:p>
    <w:p w14:paraId="5C6ECC14" w14:textId="1598B7F2" w:rsidR="00B92C1F" w:rsidRPr="004042EF" w:rsidRDefault="00AE0850" w:rsidP="00AE0850">
      <w:pPr>
        <w:rPr>
          <w:rFonts w:ascii="Times New Roman" w:hAnsi="Times New Roman" w:cs="Times New Roman"/>
          <w:bCs/>
          <w:lang w:eastAsia="ja-JP"/>
        </w:rPr>
      </w:pPr>
      <w:ins w:id="60" w:author="Author">
        <w:r w:rsidRPr="004042EF">
          <w:rPr>
            <w:rFonts w:ascii="Times New Roman" w:hAnsi="Times New Roman" w:cs="Times New Roman"/>
            <w:i/>
            <w:iCs/>
          </w:rPr>
          <w:t>cbis)</w:t>
        </w:r>
        <w:r w:rsidRPr="004042EF">
          <w:rPr>
            <w:rFonts w:ascii="Times New Roman" w:hAnsi="Times New Roman" w:cs="Times New Roman"/>
            <w:bCs/>
            <w:lang w:eastAsia="ja-JP"/>
          </w:rPr>
          <w:t xml:space="preserve"> </w:t>
        </w:r>
        <w:r w:rsidRPr="004042EF">
          <w:rPr>
            <w:rFonts w:ascii="Times New Roman" w:hAnsi="Times New Roman" w:cs="Times New Roman"/>
            <w:bCs/>
            <w:lang w:eastAsia="ja-JP"/>
          </w:rPr>
          <w:tab/>
          <w:t xml:space="preserve">that one of the conditions in Resolution </w:t>
        </w:r>
        <w:r w:rsidRPr="001E7937">
          <w:rPr>
            <w:rFonts w:ascii="Times New Roman" w:hAnsi="Times New Roman" w:cs="Times New Roman"/>
            <w:b/>
            <w:bCs/>
            <w:lang w:eastAsia="ja-JP"/>
          </w:rPr>
          <w:t>229 (Rev.WRC-12)</w:t>
        </w:r>
        <w:r w:rsidRPr="004042EF">
          <w:rPr>
            <w:rFonts w:ascii="Times New Roman" w:hAnsi="Times New Roman" w:cs="Times New Roman"/>
            <w:bCs/>
            <w:lang w:eastAsia="ja-JP"/>
          </w:rPr>
          <w:t xml:space="preserve"> for mobile service use of the bands 5 520-5 350 MHz and 5 470-5 725 MHz is that the mitigation measures in Annex 1 to Recommendation ITU-R M.1652-1 shall be implemented by systems in the mobile service to ensure compatible operation with radiodetermination systems;</w:t>
        </w:r>
      </w:ins>
    </w:p>
    <w:p w14:paraId="2169E406" w14:textId="31869578" w:rsidR="00AE0850" w:rsidRPr="00E97AEB" w:rsidRDefault="00AE0850" w:rsidP="00AE0850">
      <w:pPr>
        <w:rPr>
          <w:rFonts w:ascii="Times New Roman" w:hAnsi="Times New Roman" w:cs="Times New Roman"/>
        </w:rPr>
      </w:pPr>
      <w:r w:rsidRPr="004042EF">
        <w:rPr>
          <w:rFonts w:ascii="Times New Roman" w:hAnsi="Times New Roman" w:cs="Times New Roman"/>
          <w:i/>
        </w:rPr>
        <w:t>d)</w:t>
      </w:r>
      <w:r w:rsidRPr="004042EF">
        <w:rPr>
          <w:rFonts w:ascii="Times New Roman" w:hAnsi="Times New Roman" w:cs="Times New Roman"/>
        </w:rPr>
        <w:tab/>
        <w:t>that No. </w:t>
      </w:r>
      <w:r w:rsidRPr="004042EF">
        <w:rPr>
          <w:rFonts w:ascii="Times New Roman" w:hAnsi="Times New Roman" w:cs="Times New Roman"/>
          <w:b/>
        </w:rPr>
        <w:t>5.447F</w:t>
      </w:r>
      <w:ins w:id="61" w:author="Author">
        <w:r w:rsidRPr="004042EF">
          <w:rPr>
            <w:rFonts w:ascii="Times New Roman" w:hAnsi="Times New Roman" w:cs="Times New Roman"/>
          </w:rPr>
          <w:t>, as revised by WRC-19,</w:t>
        </w:r>
      </w:ins>
      <w:r w:rsidRPr="004042EF">
        <w:rPr>
          <w:rFonts w:ascii="Times New Roman" w:hAnsi="Times New Roman" w:cs="Times New Roman"/>
        </w:rPr>
        <w:t xml:space="preserve"> states that in the frequency band 5 250-5 350 MHz, stations in the mobile service shall not claim protection from the radiolocation service, the Earth exploration-satellite service (active) and the space research service (</w:t>
      </w:r>
      <w:r w:rsidRPr="00E97AEB">
        <w:rPr>
          <w:rFonts w:ascii="Times New Roman" w:hAnsi="Times New Roman" w:cs="Times New Roman"/>
        </w:rPr>
        <w:t xml:space="preserve">active) and that these services shall not impose on the mobile service more stringent protection criteria, based on system characteristics and interference criteria, than those stated in </w:t>
      </w:r>
      <w:r w:rsidRPr="006940B8">
        <w:rPr>
          <w:rFonts w:ascii="Times New Roman" w:hAnsi="Times New Roman" w:cs="Times New Roman"/>
        </w:rPr>
        <w:t>Recommendations ITU</w:t>
      </w:r>
      <w:r w:rsidRPr="006940B8">
        <w:rPr>
          <w:rFonts w:ascii="Times New Roman" w:hAnsi="Times New Roman" w:cs="Times New Roman"/>
        </w:rPr>
        <w:noBreakHyphen/>
        <w:t>R M.1638</w:t>
      </w:r>
      <w:r w:rsidRPr="006940B8">
        <w:rPr>
          <w:rFonts w:ascii="Times New Roman" w:hAnsi="Times New Roman" w:cs="Times New Roman"/>
        </w:rPr>
        <w:noBreakHyphen/>
        <w:t>0</w:t>
      </w:r>
      <w:ins w:id="62" w:author="Author">
        <w:r w:rsidRPr="006940B8">
          <w:rPr>
            <w:rFonts w:ascii="Times New Roman" w:hAnsi="Times New Roman" w:cs="Times New Roman"/>
          </w:rPr>
          <w:t>, ITU-R M</w:t>
        </w:r>
        <w:r w:rsidRPr="00E97AEB">
          <w:rPr>
            <w:rFonts w:ascii="Times New Roman" w:hAnsi="Times New Roman" w:cs="Times New Roman"/>
          </w:rPr>
          <w:t>.1849-1,</w:t>
        </w:r>
      </w:ins>
      <w:r w:rsidRPr="00E97AEB">
        <w:rPr>
          <w:rFonts w:ascii="Times New Roman" w:hAnsi="Times New Roman" w:cs="Times New Roman"/>
        </w:rPr>
        <w:t xml:space="preserve"> and ITU</w:t>
      </w:r>
      <w:r w:rsidRPr="00E97AEB">
        <w:rPr>
          <w:rFonts w:ascii="Times New Roman" w:hAnsi="Times New Roman" w:cs="Times New Roman"/>
        </w:rPr>
        <w:noBreakHyphen/>
        <w:t>R RS.1632</w:t>
      </w:r>
      <w:r w:rsidRPr="00E97AEB">
        <w:rPr>
          <w:rFonts w:ascii="Times New Roman" w:hAnsi="Times New Roman" w:cs="Times New Roman"/>
        </w:rPr>
        <w:noBreakHyphen/>
        <w:t>0;</w:t>
      </w:r>
    </w:p>
    <w:p w14:paraId="17D1BD85" w14:textId="4CA4DD2B" w:rsidR="0052291E" w:rsidRDefault="00AE0850" w:rsidP="00AE0850">
      <w:pPr>
        <w:rPr>
          <w:ins w:id="63" w:author="Scott" w:date="2017-09-17T09:34:00Z"/>
          <w:rFonts w:ascii="Times New Roman" w:hAnsi="Times New Roman" w:cs="Times New Roman"/>
        </w:rPr>
      </w:pPr>
      <w:r w:rsidRPr="00E97AEB">
        <w:rPr>
          <w:rFonts w:ascii="Times New Roman" w:hAnsi="Times New Roman" w:cs="Times New Roman"/>
          <w:i/>
        </w:rPr>
        <w:t>e)</w:t>
      </w:r>
      <w:r w:rsidRPr="00E97AEB">
        <w:rPr>
          <w:rFonts w:ascii="Times New Roman" w:hAnsi="Times New Roman" w:cs="Times New Roman"/>
          <w:i/>
        </w:rPr>
        <w:tab/>
      </w:r>
      <w:r w:rsidRPr="00E97AEB">
        <w:rPr>
          <w:rFonts w:ascii="Times New Roman" w:hAnsi="Times New Roman" w:cs="Times New Roman"/>
        </w:rPr>
        <w:t>that No</w:t>
      </w:r>
      <w:ins w:id="64" w:author="Author">
        <w:r w:rsidRPr="00E97AEB">
          <w:rPr>
            <w:rFonts w:ascii="Times New Roman" w:hAnsi="Times New Roman" w:cs="Times New Roman"/>
          </w:rPr>
          <w:t>.</w:t>
        </w:r>
      </w:ins>
      <w:r w:rsidRPr="00E97AEB">
        <w:rPr>
          <w:rFonts w:ascii="Times New Roman" w:hAnsi="Times New Roman" w:cs="Times New Roman"/>
        </w:rPr>
        <w:t> </w:t>
      </w:r>
      <w:r w:rsidRPr="00E97AEB">
        <w:rPr>
          <w:rFonts w:ascii="Times New Roman" w:hAnsi="Times New Roman" w:cs="Times New Roman"/>
          <w:b/>
        </w:rPr>
        <w:t>5.450A</w:t>
      </w:r>
      <w:ins w:id="65" w:author="Author">
        <w:r w:rsidRPr="00E97AEB">
          <w:rPr>
            <w:rFonts w:ascii="Times New Roman" w:hAnsi="Times New Roman" w:cs="Times New Roman"/>
          </w:rPr>
          <w:t>, as revised by WRC-19,</w:t>
        </w:r>
      </w:ins>
      <w:r w:rsidRPr="00E97AEB">
        <w:rPr>
          <w:rFonts w:ascii="Times New Roman" w:hAnsi="Times New Roman" w:cs="Times New Roman"/>
        </w:rPr>
        <w:t xml:space="preserve"> states that in the frequency band 5 470-5 725 MHz, stations in the mobile service shall not claim protection from radiodetermination services and that radiodetermination services shall not impose on the mobile service more stringent protection criteria, based on system characteristics and interference criteria, than those stated in </w:t>
      </w:r>
      <w:del w:id="66" w:author="Author">
        <w:r w:rsidRPr="006940B8">
          <w:rPr>
            <w:rFonts w:ascii="Times New Roman" w:hAnsi="Times New Roman" w:cs="Times New Roman"/>
          </w:rPr>
          <w:delText>Recommendation</w:delText>
        </w:r>
      </w:del>
      <w:ins w:id="67" w:author="Author">
        <w:r w:rsidRPr="006940B8">
          <w:rPr>
            <w:rFonts w:ascii="Times New Roman" w:hAnsi="Times New Roman" w:cs="Times New Roman"/>
          </w:rPr>
          <w:t>Recommendations</w:t>
        </w:r>
      </w:ins>
      <w:r w:rsidRPr="006940B8">
        <w:rPr>
          <w:rFonts w:ascii="Times New Roman" w:hAnsi="Times New Roman" w:cs="Times New Roman"/>
        </w:rPr>
        <w:t xml:space="preserve"> ITU</w:t>
      </w:r>
      <w:r w:rsidRPr="006940B8">
        <w:rPr>
          <w:rFonts w:ascii="Times New Roman" w:hAnsi="Times New Roman" w:cs="Times New Roman"/>
        </w:rPr>
        <w:noBreakHyphen/>
        <w:t>R M.1638</w:t>
      </w:r>
      <w:r w:rsidRPr="006940B8">
        <w:rPr>
          <w:rFonts w:ascii="Times New Roman" w:hAnsi="Times New Roman" w:cs="Times New Roman"/>
        </w:rPr>
        <w:noBreakHyphen/>
        <w:t>0</w:t>
      </w:r>
      <w:ins w:id="68" w:author="Author">
        <w:r w:rsidRPr="006940B8">
          <w:rPr>
            <w:rFonts w:ascii="Times New Roman" w:hAnsi="Times New Roman" w:cs="Times New Roman"/>
          </w:rPr>
          <w:t xml:space="preserve"> and ITU-R M.1849-1</w:t>
        </w:r>
      </w:ins>
      <w:ins w:id="69" w:author="Scott" w:date="2017-09-17T09:34:00Z">
        <w:r w:rsidR="009217ED">
          <w:rPr>
            <w:rFonts w:ascii="Times New Roman" w:hAnsi="Times New Roman" w:cs="Times New Roman"/>
          </w:rPr>
          <w:t>;</w:t>
        </w:r>
      </w:ins>
    </w:p>
    <w:p w14:paraId="765D7778" w14:textId="2D6D1477" w:rsidR="00AE0850" w:rsidRPr="004042EF" w:rsidRDefault="009217ED" w:rsidP="00AE0850">
      <w:pPr>
        <w:rPr>
          <w:rFonts w:ascii="Times New Roman" w:hAnsi="Times New Roman" w:cs="Times New Roman"/>
        </w:rPr>
      </w:pPr>
      <w:ins w:id="70" w:author="Scott" w:date="2017-09-17T09:34:00Z">
        <w:r w:rsidRPr="006940B8">
          <w:rPr>
            <w:rFonts w:ascii="Times New Roman" w:hAnsi="Times New Roman" w:cs="Times New Roman"/>
            <w:i/>
          </w:rPr>
          <w:t>f)</w:t>
        </w:r>
        <w:r w:rsidRPr="006940B8">
          <w:rPr>
            <w:rFonts w:ascii="Times New Roman" w:hAnsi="Times New Roman" w:cs="Times New Roman"/>
            <w:i/>
          </w:rPr>
          <w:tab/>
        </w:r>
        <w:r w:rsidRPr="006940B8">
          <w:rPr>
            <w:rFonts w:ascii="Times New Roman" w:hAnsi="Times New Roman" w:cs="Times New Roman"/>
          </w:rPr>
          <w:t>that Nos.</w:t>
        </w:r>
        <w:r w:rsidRPr="00E453F8">
          <w:rPr>
            <w:rFonts w:ascii="Times New Roman" w:hAnsi="Times New Roman" w:cs="Times New Roman"/>
            <w:b/>
          </w:rPr>
          <w:t xml:space="preserve"> 5.447F</w:t>
        </w:r>
        <w:r w:rsidRPr="006940B8">
          <w:rPr>
            <w:rFonts w:ascii="Times New Roman" w:hAnsi="Times New Roman" w:cs="Times New Roman"/>
          </w:rPr>
          <w:t xml:space="preserve"> and </w:t>
        </w:r>
        <w:r w:rsidRPr="00E453F8">
          <w:rPr>
            <w:rFonts w:ascii="Times New Roman" w:hAnsi="Times New Roman" w:cs="Times New Roman"/>
            <w:b/>
          </w:rPr>
          <w:t>5.450A</w:t>
        </w:r>
        <w:r w:rsidRPr="006940B8">
          <w:rPr>
            <w:rFonts w:ascii="Times New Roman" w:hAnsi="Times New Roman" w:cs="Times New Roman"/>
          </w:rPr>
          <w:t xml:space="preserve">, as revised by WRC-19, also state with respect to Recommendation ITU-R M.1638-1 that Resolution </w:t>
        </w:r>
        <w:r w:rsidRPr="00E453F8">
          <w:rPr>
            <w:rFonts w:ascii="Times New Roman" w:hAnsi="Times New Roman" w:cs="Times New Roman"/>
            <w:b/>
          </w:rPr>
          <w:t>764 (Rev.WRC-19)</w:t>
        </w:r>
      </w:ins>
      <w:ins w:id="71" w:author="Scott" w:date="2017-09-19T14:47:00Z">
        <w:r w:rsidR="0034159C">
          <w:rPr>
            <w:rFonts w:ascii="Times New Roman" w:hAnsi="Times New Roman" w:cs="Times New Roman"/>
            <w:b/>
          </w:rPr>
          <w:t xml:space="preserve"> </w:t>
        </w:r>
        <w:r w:rsidR="0034159C" w:rsidRPr="0034159C">
          <w:rPr>
            <w:rFonts w:ascii="Times New Roman" w:hAnsi="Times New Roman" w:cs="Times New Roman"/>
          </w:rPr>
          <w:t>applies</w:t>
        </w:r>
      </w:ins>
      <w:r w:rsidR="009D67C5" w:rsidRPr="006940B8">
        <w:rPr>
          <w:rFonts w:ascii="Times New Roman" w:hAnsi="Times New Roman" w:cs="Times New Roman"/>
        </w:rPr>
        <w:t>,</w:t>
      </w:r>
      <w:r w:rsidR="0052291E">
        <w:rPr>
          <w:rFonts w:ascii="Times New Roman" w:hAnsi="Times New Roman" w:cs="Times New Roman"/>
        </w:rPr>
        <w:t xml:space="preserve"> </w:t>
      </w:r>
    </w:p>
    <w:p w14:paraId="7ABD26C2" w14:textId="77777777" w:rsidR="00AE0850" w:rsidRPr="006940B8" w:rsidRDefault="00AE0850" w:rsidP="00AE0850">
      <w:pPr>
        <w:pStyle w:val="Call"/>
      </w:pPr>
      <w:r w:rsidRPr="006940B8">
        <w:t>noting</w:t>
      </w:r>
    </w:p>
    <w:p w14:paraId="4584DD88" w14:textId="77777777" w:rsidR="00AE0850" w:rsidRPr="006940B8" w:rsidRDefault="00AE0850" w:rsidP="00AE0850">
      <w:pPr>
        <w:rPr>
          <w:rFonts w:ascii="Times New Roman" w:hAnsi="Times New Roman" w:cs="Times New Roman"/>
        </w:rPr>
      </w:pPr>
      <w:r w:rsidRPr="006940B8">
        <w:rPr>
          <w:rFonts w:ascii="Times New Roman" w:hAnsi="Times New Roman" w:cs="Times New Roman"/>
          <w:i/>
          <w:iCs/>
        </w:rPr>
        <w:t>a)</w:t>
      </w:r>
      <w:r w:rsidRPr="006940B8">
        <w:rPr>
          <w:rFonts w:ascii="Times New Roman" w:hAnsi="Times New Roman" w:cs="Times New Roman"/>
        </w:rPr>
        <w:tab/>
        <w:t>that Recommendation ITU</w:t>
      </w:r>
      <w:r w:rsidRPr="006940B8">
        <w:rPr>
          <w:rFonts w:ascii="Times New Roman" w:hAnsi="Times New Roman" w:cs="Times New Roman"/>
        </w:rPr>
        <w:noBreakHyphen/>
        <w:t>R M.1638</w:t>
      </w:r>
      <w:r w:rsidRPr="006940B8">
        <w:rPr>
          <w:rFonts w:ascii="Times New Roman" w:hAnsi="Times New Roman" w:cs="Times New Roman"/>
        </w:rPr>
        <w:noBreakHyphen/>
      </w:r>
      <w:r w:rsidRPr="009217ED">
        <w:rPr>
          <w:rFonts w:ascii="Times New Roman" w:hAnsi="Times New Roman" w:cs="Times New Roman"/>
        </w:rPr>
        <w:t>0 identifies the characteristics of, and protection criteria for sharing studies for, radiolocation, aeronautical radionavigation and meteorological radars operating in the frequency range 5 250-5 850 MHz;</w:t>
      </w:r>
    </w:p>
    <w:p w14:paraId="15338A64" w14:textId="189F6DFA" w:rsidR="00AE0850" w:rsidRPr="006940B8" w:rsidRDefault="00AE0850" w:rsidP="008E1B67">
      <w:pPr>
        <w:rPr>
          <w:ins w:id="72" w:author="Author"/>
          <w:rFonts w:ascii="Times New Roman" w:hAnsi="Times New Roman" w:cs="Times New Roman"/>
          <w:bCs/>
          <w:iCs/>
        </w:rPr>
      </w:pPr>
      <w:r w:rsidRPr="006940B8">
        <w:rPr>
          <w:rFonts w:ascii="Times New Roman" w:hAnsi="Times New Roman" w:cs="Times New Roman"/>
          <w:i/>
        </w:rPr>
        <w:t>b)</w:t>
      </w:r>
      <w:r w:rsidRPr="006940B8">
        <w:rPr>
          <w:rFonts w:ascii="Times New Roman" w:hAnsi="Times New Roman" w:cs="Times New Roman"/>
          <w:i/>
        </w:rPr>
        <w:tab/>
      </w:r>
      <w:r w:rsidRPr="006940B8">
        <w:rPr>
          <w:rFonts w:ascii="Times New Roman" w:hAnsi="Times New Roman" w:cs="Times New Roman"/>
        </w:rPr>
        <w:t>that Recommendation ITU</w:t>
      </w:r>
      <w:r w:rsidRPr="006940B8">
        <w:rPr>
          <w:rFonts w:ascii="Times New Roman" w:hAnsi="Times New Roman" w:cs="Times New Roman"/>
        </w:rPr>
        <w:noBreakHyphen/>
        <w:t>R M.1638</w:t>
      </w:r>
      <w:r w:rsidRPr="006940B8">
        <w:rPr>
          <w:rFonts w:ascii="Times New Roman" w:hAnsi="Times New Roman" w:cs="Times New Roman"/>
        </w:rPr>
        <w:noBreakHyphen/>
        <w:t xml:space="preserve">1 identifies the </w:t>
      </w:r>
      <w:r w:rsidRPr="006940B8">
        <w:rPr>
          <w:rFonts w:ascii="Times New Roman" w:hAnsi="Times New Roman" w:cs="Times New Roman"/>
          <w:bCs/>
          <w:iCs/>
        </w:rPr>
        <w:t>characteristics of, and protection criteria for sharing studies for, radiolocation (except ground-based meteorological radars) and aeronautical radionavigation radars operating in the frequency bands between 5 250 and 5 850 MHz</w:t>
      </w:r>
      <w:del w:id="73" w:author="Scott" w:date="2017-09-17T09:57:00Z">
        <w:r w:rsidR="00EA1AFA" w:rsidDel="00EA1AFA">
          <w:rPr>
            <w:rFonts w:ascii="Times New Roman" w:hAnsi="Times New Roman" w:cs="Times New Roman"/>
            <w:bCs/>
            <w:iCs/>
          </w:rPr>
          <w:delText xml:space="preserve"> a</w:delText>
        </w:r>
        <w:r w:rsidR="00EA1AFA" w:rsidRPr="00EA1AFA" w:rsidDel="00EA1AFA">
          <w:rPr>
            <w:rFonts w:ascii="Times New Roman" w:hAnsi="Times New Roman" w:cs="Times New Roman"/>
            <w:bCs/>
            <w:iCs/>
          </w:rPr>
          <w:delText xml:space="preserve">nd that Recommendation ITU-R M.1849-1 </w:delText>
        </w:r>
      </w:del>
      <w:del w:id="74" w:author="Scott" w:date="2017-09-17T10:30:00Z">
        <w:r w:rsidR="00EA1AFA" w:rsidRPr="00EA1AFA" w:rsidDel="00E41353">
          <w:rPr>
            <w:rFonts w:ascii="Times New Roman" w:hAnsi="Times New Roman" w:cs="Times New Roman"/>
            <w:bCs/>
            <w:iCs/>
          </w:rPr>
          <w:delText>identifies the technical and operational aspects of</w:delText>
        </w:r>
        <w:r w:rsidR="00E41353" w:rsidDel="00E41353">
          <w:rPr>
            <w:rFonts w:ascii="Times New Roman" w:hAnsi="Times New Roman" w:cs="Times New Roman"/>
            <w:bCs/>
            <w:iCs/>
          </w:rPr>
          <w:delText xml:space="preserve"> ground based </w:delText>
        </w:r>
        <w:r w:rsidR="00EA1AFA" w:rsidRPr="00EA1AFA" w:rsidDel="00E41353">
          <w:rPr>
            <w:rFonts w:ascii="Times New Roman" w:hAnsi="Times New Roman" w:cs="Times New Roman"/>
            <w:bCs/>
            <w:iCs/>
          </w:rPr>
          <w:delText>meteorological radars</w:delText>
        </w:r>
      </w:del>
      <w:r w:rsidR="00EA1AFA">
        <w:rPr>
          <w:rFonts w:ascii="Times New Roman" w:hAnsi="Times New Roman" w:cs="Times New Roman"/>
          <w:bCs/>
          <w:iCs/>
        </w:rPr>
        <w:t>;</w:t>
      </w:r>
    </w:p>
    <w:p w14:paraId="07D8122A" w14:textId="64B2954F" w:rsidR="008E1B67" w:rsidRDefault="00AE0850" w:rsidP="008E1B67">
      <w:pPr>
        <w:rPr>
          <w:ins w:id="75" w:author="Scott" w:date="2017-09-17T10:02:00Z"/>
          <w:rFonts w:ascii="Times New Roman" w:hAnsi="Times New Roman" w:cs="Times New Roman"/>
        </w:rPr>
      </w:pPr>
      <w:r w:rsidRPr="006940B8">
        <w:rPr>
          <w:rFonts w:ascii="Times New Roman" w:hAnsi="Times New Roman" w:cs="Times New Roman"/>
          <w:i/>
        </w:rPr>
        <w:t>c)</w:t>
      </w:r>
      <w:r w:rsidRPr="006940B8">
        <w:rPr>
          <w:rFonts w:ascii="Times New Roman" w:hAnsi="Times New Roman" w:cs="Times New Roman"/>
        </w:rPr>
        <w:tab/>
      </w:r>
      <w:r w:rsidR="008E1B67" w:rsidRPr="008E1B67">
        <w:rPr>
          <w:rFonts w:ascii="Times New Roman" w:hAnsi="Times New Roman" w:cs="Times New Roman"/>
        </w:rPr>
        <w:t xml:space="preserve">that Recommendation ITU-R M.1638-1 </w:t>
      </w:r>
      <w:del w:id="76" w:author="Scott" w:date="2017-09-17T09:59:00Z">
        <w:r w:rsidR="008E1B67" w:rsidRPr="008E1B67" w:rsidDel="008E1B67">
          <w:rPr>
            <w:rFonts w:ascii="Times New Roman" w:hAnsi="Times New Roman" w:cs="Times New Roman"/>
          </w:rPr>
          <w:delText xml:space="preserve">includes additional new radar </w:delText>
        </w:r>
      </w:del>
      <w:ins w:id="77" w:author="Scott" w:date="2017-09-17T09:59:00Z">
        <w:r w:rsidR="008E1B67">
          <w:rPr>
            <w:rFonts w:ascii="Times New Roman" w:hAnsi="Times New Roman" w:cs="Times New Roman"/>
          </w:rPr>
          <w:t xml:space="preserve">contains </w:t>
        </w:r>
      </w:ins>
      <w:r w:rsidR="008E1B67" w:rsidRPr="008E1B67">
        <w:rPr>
          <w:rFonts w:ascii="Times New Roman" w:hAnsi="Times New Roman" w:cs="Times New Roman"/>
        </w:rPr>
        <w:t xml:space="preserve">characteristics </w:t>
      </w:r>
      <w:del w:id="78" w:author="Scott" w:date="2017-09-17T09:59:00Z">
        <w:r w:rsidR="008E1B67" w:rsidRPr="008E1B67" w:rsidDel="008E1B67">
          <w:rPr>
            <w:rFonts w:ascii="Times New Roman" w:hAnsi="Times New Roman" w:cs="Times New Roman"/>
          </w:rPr>
          <w:delText>not</w:delText>
        </w:r>
        <w:r w:rsidR="008E1B67" w:rsidDel="008E1B67">
          <w:rPr>
            <w:rFonts w:ascii="Times New Roman" w:hAnsi="Times New Roman" w:cs="Times New Roman"/>
          </w:rPr>
          <w:delText xml:space="preserve"> </w:delText>
        </w:r>
      </w:del>
      <w:ins w:id="79" w:author="Scott" w:date="2017-09-17T10:00:00Z">
        <w:r w:rsidR="008E1B67" w:rsidRPr="006940B8">
          <w:rPr>
            <w:rFonts w:ascii="Times New Roman" w:eastAsia="Times New Roman" w:hAnsi="Times New Roman" w:cs="Times New Roman"/>
          </w:rPr>
          <w:t xml:space="preserve">for radar systems that were contained in Recommendation </w:t>
        </w:r>
        <w:r w:rsidR="008E1B67" w:rsidRPr="006940B8">
          <w:rPr>
            <w:rFonts w:ascii="Times New Roman" w:hAnsi="Times New Roman" w:cs="Times New Roman"/>
          </w:rPr>
          <w:t>ITU</w:t>
        </w:r>
        <w:r w:rsidR="008E1B67" w:rsidRPr="006940B8">
          <w:rPr>
            <w:rFonts w:ascii="Times New Roman" w:hAnsi="Times New Roman" w:cs="Times New Roman"/>
          </w:rPr>
          <w:noBreakHyphen/>
          <w:t>R M.16</w:t>
        </w:r>
        <w:r w:rsidR="008E1B67" w:rsidRPr="006940B8">
          <w:rPr>
            <w:rFonts w:ascii="Times New Roman" w:hAnsi="Times New Roman" w:cs="Times New Roman"/>
            <w:lang w:eastAsia="ja-JP"/>
          </w:rPr>
          <w:t>38</w:t>
        </w:r>
        <w:r w:rsidR="008E1B67" w:rsidRPr="006940B8">
          <w:rPr>
            <w:rFonts w:ascii="Times New Roman" w:hAnsi="Times New Roman" w:cs="Times New Roman"/>
          </w:rPr>
          <w:noBreakHyphen/>
        </w:r>
        <w:r w:rsidR="008E1B67" w:rsidRPr="006940B8">
          <w:rPr>
            <w:rFonts w:ascii="Times New Roman" w:hAnsi="Times New Roman" w:cs="Times New Roman"/>
            <w:lang w:eastAsia="ja-JP"/>
          </w:rPr>
          <w:t>0 as well as characteristics for radar systems that were not contained</w:t>
        </w:r>
      </w:ins>
      <w:del w:id="80" w:author="Scott" w:date="2017-09-17T10:00:00Z">
        <w:r w:rsidR="008E1B67" w:rsidRPr="008E1B67" w:rsidDel="008E1B67">
          <w:rPr>
            <w:rFonts w:ascii="Times New Roman" w:hAnsi="Times New Roman" w:cs="Times New Roman"/>
          </w:rPr>
          <w:delText>included</w:delText>
        </w:r>
      </w:del>
      <w:r w:rsidR="008E1B67" w:rsidRPr="008E1B67">
        <w:rPr>
          <w:rFonts w:ascii="Times New Roman" w:hAnsi="Times New Roman" w:cs="Times New Roman"/>
        </w:rPr>
        <w:t xml:space="preserve"> in Recommendation ITU-R M.1638-0</w:t>
      </w:r>
      <w:ins w:id="81" w:author="Scott" w:date="2017-09-17T10:01:00Z">
        <w:r w:rsidR="008E1B67">
          <w:rPr>
            <w:rFonts w:ascii="Times New Roman" w:hAnsi="Times New Roman" w:cs="Times New Roman"/>
          </w:rPr>
          <w:t>;</w:t>
        </w:r>
      </w:ins>
    </w:p>
    <w:p w14:paraId="544AD6C5" w14:textId="54AADCA3" w:rsidR="008E1B67" w:rsidRDefault="008E1B67" w:rsidP="008E1B67">
      <w:pPr>
        <w:rPr>
          <w:rFonts w:ascii="Times New Roman" w:hAnsi="Times New Roman" w:cs="Times New Roman"/>
        </w:rPr>
      </w:pPr>
      <w:ins w:id="82" w:author="Scott" w:date="2017-09-17T10:02:00Z">
        <w:r w:rsidRPr="006940B8">
          <w:rPr>
            <w:rFonts w:ascii="Times New Roman" w:hAnsi="Times New Roman" w:cs="Times New Roman"/>
            <w:i/>
          </w:rPr>
          <w:t>d)</w:t>
        </w:r>
        <w:r w:rsidRPr="006940B8">
          <w:rPr>
            <w:rFonts w:ascii="Times New Roman" w:hAnsi="Times New Roman" w:cs="Times New Roman"/>
            <w:i/>
          </w:rPr>
          <w:tab/>
        </w:r>
        <w:r w:rsidRPr="006940B8">
          <w:rPr>
            <w:rFonts w:ascii="Times New Roman" w:hAnsi="Times New Roman" w:cs="Times New Roman"/>
          </w:rPr>
          <w:t>that Annex 1 of Recommendation ITU</w:t>
        </w:r>
        <w:r w:rsidRPr="006940B8">
          <w:rPr>
            <w:rFonts w:ascii="Times New Roman" w:hAnsi="Times New Roman" w:cs="Times New Roman"/>
          </w:rPr>
          <w:noBreakHyphen/>
          <w:t>R M.1652</w:t>
        </w:r>
        <w:r w:rsidRPr="006940B8">
          <w:rPr>
            <w:rFonts w:ascii="Times New Roman" w:hAnsi="Times New Roman" w:cs="Times New Roman"/>
          </w:rPr>
          <w:noBreakHyphen/>
          <w:t>1 provides mitigation measures that must be used by systems in the mobile service for the implementation</w:t>
        </w:r>
        <w:r w:rsidRPr="004042EF">
          <w:rPr>
            <w:rFonts w:ascii="Times New Roman" w:hAnsi="Times New Roman" w:cs="Times New Roman"/>
          </w:rPr>
          <w:t xml:space="preserve"> of wireless access systems (WAS) including radio local area networks (RLANs) to ensure compatible operation with radiodetermination systems in the 5250-5350 MHz and 5470-5725 MHz band, including radars having characteristics </w:t>
        </w:r>
      </w:ins>
      <w:ins w:id="83" w:author="Scott" w:date="2017-09-17T10:35:00Z">
        <w:r w:rsidR="00E41353">
          <w:rPr>
            <w:rFonts w:ascii="Times New Roman" w:hAnsi="Times New Roman" w:cs="Times New Roman"/>
          </w:rPr>
          <w:t>contained</w:t>
        </w:r>
      </w:ins>
      <w:ins w:id="84" w:author="Scott" w:date="2017-09-17T10:02:00Z">
        <w:r w:rsidRPr="004042EF">
          <w:rPr>
            <w:rFonts w:ascii="Times New Roman" w:hAnsi="Times New Roman" w:cs="Times New Roman"/>
          </w:rPr>
          <w:t xml:space="preserve"> in Recommendation ITU</w:t>
        </w:r>
        <w:r w:rsidRPr="004042EF">
          <w:rPr>
            <w:rFonts w:ascii="Times New Roman" w:hAnsi="Times New Roman" w:cs="Times New Roman"/>
          </w:rPr>
          <w:noBreakHyphen/>
          <w:t>R M.1638</w:t>
        </w:r>
        <w:r w:rsidRPr="004042EF">
          <w:rPr>
            <w:rFonts w:ascii="Times New Roman" w:hAnsi="Times New Roman" w:cs="Times New Roman"/>
          </w:rPr>
          <w:noBreakHyphen/>
          <w:t>0</w:t>
        </w:r>
      </w:ins>
      <w:r>
        <w:rPr>
          <w:rFonts w:ascii="Times New Roman" w:hAnsi="Times New Roman" w:cs="Times New Roman"/>
        </w:rPr>
        <w:t>,</w:t>
      </w:r>
    </w:p>
    <w:p w14:paraId="54057F8D" w14:textId="70D4F0D5" w:rsidR="00AE0850" w:rsidRPr="004042EF" w:rsidRDefault="00AE0850" w:rsidP="00AE0850">
      <w:pPr>
        <w:pStyle w:val="Call"/>
      </w:pPr>
      <w:r w:rsidRPr="004042EF">
        <w:t>further noting</w:t>
      </w:r>
    </w:p>
    <w:p w14:paraId="036F4406" w14:textId="67897B94" w:rsidR="00D73F8D" w:rsidRDefault="00D73F8D" w:rsidP="00AE0850">
      <w:pPr>
        <w:rPr>
          <w:ins w:id="85" w:author="Scott" w:date="2017-09-20T08:00:00Z"/>
          <w:rFonts w:ascii="Times New Roman" w:hAnsi="Times New Roman" w:cs="Times New Roman"/>
        </w:rPr>
      </w:pPr>
      <w:ins w:id="86" w:author="Scott" w:date="2017-09-20T08:03:00Z">
        <w:r w:rsidRPr="00D73F8D">
          <w:rPr>
            <w:rFonts w:ascii="Times New Roman" w:hAnsi="Times New Roman" w:cs="Times New Roman"/>
            <w:i/>
          </w:rPr>
          <w:t>a)</w:t>
        </w:r>
      </w:ins>
      <w:ins w:id="87" w:author="Scott" w:date="2017-09-20T08:00:00Z">
        <w:r w:rsidRPr="00D73F8D">
          <w:rPr>
            <w:rFonts w:ascii="Times New Roman" w:hAnsi="Times New Roman" w:cs="Times New Roman"/>
          </w:rPr>
          <w:tab/>
          <w:t xml:space="preserve">that the references to Resolution </w:t>
        </w:r>
        <w:r w:rsidRPr="00D73F8D">
          <w:rPr>
            <w:rFonts w:ascii="Times New Roman" w:hAnsi="Times New Roman" w:cs="Times New Roman"/>
            <w:b/>
          </w:rPr>
          <w:t>764 (Rev.WRC-19)</w:t>
        </w:r>
        <w:r w:rsidRPr="00D73F8D">
          <w:rPr>
            <w:rFonts w:ascii="Times New Roman" w:hAnsi="Times New Roman" w:cs="Times New Roman"/>
          </w:rPr>
          <w:t xml:space="preserve"> and Recommendation ITU</w:t>
        </w:r>
      </w:ins>
      <w:ins w:id="88" w:author="Scott" w:date="2017-09-20T08:06:00Z">
        <w:r w:rsidR="00D95D3C">
          <w:rPr>
            <w:rFonts w:ascii="Times New Roman" w:hAnsi="Times New Roman" w:cs="Times New Roman"/>
          </w:rPr>
          <w:noBreakHyphen/>
        </w:r>
      </w:ins>
      <w:ins w:id="89" w:author="Scott" w:date="2017-09-20T08:00:00Z">
        <w:r w:rsidRPr="00D73F8D">
          <w:rPr>
            <w:rFonts w:ascii="Times New Roman" w:hAnsi="Times New Roman" w:cs="Times New Roman"/>
          </w:rPr>
          <w:t xml:space="preserve">R M.1638-1 in Nos. </w:t>
        </w:r>
        <w:r w:rsidRPr="00D73F8D">
          <w:rPr>
            <w:rFonts w:ascii="Times New Roman" w:hAnsi="Times New Roman" w:cs="Times New Roman"/>
            <w:b/>
          </w:rPr>
          <w:t>5.447F</w:t>
        </w:r>
        <w:r w:rsidRPr="00D73F8D">
          <w:rPr>
            <w:rFonts w:ascii="Times New Roman" w:hAnsi="Times New Roman" w:cs="Times New Roman"/>
          </w:rPr>
          <w:t xml:space="preserve"> and </w:t>
        </w:r>
        <w:r w:rsidRPr="00D73F8D">
          <w:rPr>
            <w:rFonts w:ascii="Times New Roman" w:hAnsi="Times New Roman" w:cs="Times New Roman"/>
            <w:b/>
          </w:rPr>
          <w:t>5.450A</w:t>
        </w:r>
        <w:r w:rsidRPr="00D73F8D">
          <w:rPr>
            <w:rFonts w:ascii="Times New Roman" w:hAnsi="Times New Roman" w:cs="Times New Roman"/>
          </w:rPr>
          <w:t xml:space="preserve"> of the Radio Regulations are not made using mandatory language;</w:t>
        </w:r>
      </w:ins>
    </w:p>
    <w:p w14:paraId="71FB1644" w14:textId="03EC4F15" w:rsidR="00AE0850" w:rsidRPr="004042EF" w:rsidRDefault="00D73F8D" w:rsidP="00AE0850">
      <w:pPr>
        <w:rPr>
          <w:rFonts w:ascii="Times New Roman" w:hAnsi="Times New Roman" w:cs="Times New Roman"/>
        </w:rPr>
      </w:pPr>
      <w:ins w:id="90" w:author="Scott" w:date="2017-09-20T08:03:00Z">
        <w:r>
          <w:rPr>
            <w:rFonts w:ascii="Times New Roman" w:hAnsi="Times New Roman" w:cs="Times New Roman"/>
            <w:i/>
          </w:rPr>
          <w:t>b</w:t>
        </w:r>
        <w:r w:rsidRPr="00D73F8D">
          <w:rPr>
            <w:rFonts w:ascii="Times New Roman" w:hAnsi="Times New Roman" w:cs="Times New Roman"/>
            <w:i/>
          </w:rPr>
          <w:t>)</w:t>
        </w:r>
        <w:r w:rsidRPr="00D73F8D">
          <w:rPr>
            <w:rFonts w:ascii="Times New Roman" w:hAnsi="Times New Roman" w:cs="Times New Roman"/>
          </w:rPr>
          <w:tab/>
        </w:r>
      </w:ins>
      <w:r w:rsidR="00AE0850" w:rsidRPr="004042EF">
        <w:rPr>
          <w:rFonts w:ascii="Times New Roman" w:hAnsi="Times New Roman" w:cs="Times New Roman"/>
        </w:rPr>
        <w:t xml:space="preserve">that, according to </w:t>
      </w:r>
      <w:ins w:id="91" w:author="Scott" w:date="2017-09-20T08:04:00Z">
        <w:r w:rsidRPr="00D73F8D">
          <w:rPr>
            <w:rFonts w:ascii="Times New Roman" w:hAnsi="Times New Roman" w:cs="Times New Roman"/>
            <w:i/>
          </w:rPr>
          <w:t>Principle 4</w:t>
        </w:r>
        <w:r w:rsidRPr="00D73F8D">
          <w:rPr>
            <w:rFonts w:ascii="Times New Roman" w:hAnsi="Times New Roman" w:cs="Times New Roman"/>
          </w:rPr>
          <w:t xml:space="preserve"> of </w:t>
        </w:r>
      </w:ins>
      <w:r w:rsidR="00AE0850" w:rsidRPr="004042EF">
        <w:rPr>
          <w:rFonts w:ascii="Times New Roman" w:hAnsi="Times New Roman" w:cs="Times New Roman"/>
        </w:rPr>
        <w:t>Annex 1 to Resolution </w:t>
      </w:r>
      <w:r w:rsidR="00AE0850" w:rsidRPr="004042EF">
        <w:rPr>
          <w:rFonts w:ascii="Times New Roman" w:hAnsi="Times New Roman" w:cs="Times New Roman"/>
          <w:b/>
        </w:rPr>
        <w:t>27</w:t>
      </w:r>
      <w:r w:rsidR="00AE0850" w:rsidRPr="004042EF">
        <w:rPr>
          <w:rFonts w:ascii="Times New Roman" w:hAnsi="Times New Roman" w:cs="Times New Roman"/>
        </w:rPr>
        <w:t xml:space="preserve"> </w:t>
      </w:r>
      <w:r w:rsidR="00AE0850" w:rsidRPr="004042EF">
        <w:rPr>
          <w:rFonts w:ascii="Times New Roman" w:hAnsi="Times New Roman" w:cs="Times New Roman"/>
          <w:b/>
        </w:rPr>
        <w:t>(Rev.</w:t>
      </w:r>
      <w:r w:rsidR="00AE0850" w:rsidRPr="004042EF">
        <w:rPr>
          <w:rFonts w:ascii="Times New Roman" w:hAnsi="Times New Roman" w:cs="Times New Roman"/>
          <w:b/>
          <w:bCs/>
          <w:lang w:eastAsia="ja-JP"/>
        </w:rPr>
        <w:t>WRC</w:t>
      </w:r>
      <w:r w:rsidR="00AE0850" w:rsidRPr="004042EF">
        <w:rPr>
          <w:rFonts w:ascii="Times New Roman" w:hAnsi="Times New Roman" w:cs="Times New Roman"/>
          <w:b/>
          <w:bCs/>
          <w:lang w:eastAsia="ja-JP"/>
        </w:rPr>
        <w:noBreakHyphen/>
        <w:t>12</w:t>
      </w:r>
      <w:r w:rsidR="00AE0850" w:rsidRPr="004042EF">
        <w:rPr>
          <w:rFonts w:ascii="Times New Roman" w:hAnsi="Times New Roman" w:cs="Times New Roman"/>
          <w:b/>
        </w:rPr>
        <w:t>)</w:t>
      </w:r>
      <w:r w:rsidR="00AE0850" w:rsidRPr="004042EF">
        <w:rPr>
          <w:rFonts w:ascii="Times New Roman" w:hAnsi="Times New Roman" w:cs="Times New Roman"/>
        </w:rPr>
        <w:t xml:space="preserve">, </w:t>
      </w:r>
      <w:ins w:id="92" w:author="Scott" w:date="2017-09-20T08:05:00Z">
        <w:r w:rsidRPr="00D73F8D">
          <w:rPr>
            <w:rFonts w:ascii="Times New Roman" w:hAnsi="Times New Roman" w:cs="Times New Roman"/>
          </w:rPr>
          <w:t>texts which are of a non-mandatory nature shall not be considered for incorporation by reference</w:t>
        </w:r>
      </w:ins>
      <w:del w:id="93" w:author="Scott" w:date="2017-09-20T08:06:00Z">
        <w:r w:rsidR="00AE0850" w:rsidRPr="004042EF" w:rsidDel="00D73F8D">
          <w:rPr>
            <w:rFonts w:ascii="Times New Roman" w:hAnsi="Times New Roman" w:cs="Times New Roman"/>
          </w:rPr>
          <w:delText>the reference of material which is incorporated by reference on a mandatory basis must be explicit, specifying the specific part of the text</w:delText>
        </w:r>
        <w:r w:rsidR="00AE0850" w:rsidRPr="004042EF" w:rsidDel="00D73F8D">
          <w:rPr>
            <w:rFonts w:ascii="Times New Roman" w:hAnsi="Times New Roman" w:cs="Times New Roman"/>
            <w:lang w:eastAsia="ja-JP"/>
          </w:rPr>
          <w:delText xml:space="preserve">, </w:delText>
        </w:r>
        <w:r w:rsidR="00AE0850" w:rsidRPr="004042EF" w:rsidDel="00D73F8D">
          <w:rPr>
            <w:rFonts w:ascii="Times New Roman" w:hAnsi="Times New Roman" w:cs="Times New Roman"/>
          </w:rPr>
          <w:delText>if appropriate</w:delText>
        </w:r>
      </w:del>
      <w:r w:rsidR="00AE0850" w:rsidRPr="004042EF">
        <w:rPr>
          <w:rFonts w:ascii="Times New Roman" w:hAnsi="Times New Roman" w:cs="Times New Roman"/>
        </w:rPr>
        <w:t>,</w:t>
      </w:r>
    </w:p>
    <w:p w14:paraId="48922AEF" w14:textId="77777777" w:rsidR="00AE0850" w:rsidRPr="004042EF" w:rsidRDefault="00AE0850" w:rsidP="00AE0850">
      <w:pPr>
        <w:pStyle w:val="Call"/>
        <w:rPr>
          <w:ins w:id="94" w:author="Author"/>
        </w:rPr>
      </w:pPr>
      <w:ins w:id="95" w:author="Author">
        <w:r w:rsidRPr="004042EF">
          <w:t>recognizing</w:t>
        </w:r>
      </w:ins>
    </w:p>
    <w:p w14:paraId="6FC67C90" w14:textId="4D996E89" w:rsidR="00AE0850" w:rsidRPr="004042EF" w:rsidRDefault="00AE0850" w:rsidP="00AE0850">
      <w:pPr>
        <w:rPr>
          <w:ins w:id="96" w:author="Author"/>
          <w:rFonts w:ascii="Times New Roman" w:hAnsi="Times New Roman" w:cs="Times New Roman"/>
          <w:lang w:eastAsia="ja-JP"/>
        </w:rPr>
      </w:pPr>
      <w:ins w:id="97" w:author="Author">
        <w:r w:rsidRPr="004042EF">
          <w:rPr>
            <w:rFonts w:ascii="Times New Roman" w:hAnsi="Times New Roman" w:cs="Times New Roman"/>
            <w:i/>
            <w:lang w:eastAsia="ja-JP"/>
          </w:rPr>
          <w:t>a)</w:t>
        </w:r>
        <w:r w:rsidRPr="004042EF">
          <w:rPr>
            <w:rFonts w:ascii="Times New Roman" w:hAnsi="Times New Roman" w:cs="Times New Roman"/>
            <w:lang w:eastAsia="ja-JP"/>
          </w:rPr>
          <w:tab/>
          <w:t>that</w:t>
        </w:r>
      </w:ins>
      <w:ins w:id="98" w:author="Scott" w:date="2017-09-17T10:47:00Z">
        <w:r w:rsidR="00FD4CA0">
          <w:rPr>
            <w:rFonts w:ascii="Times New Roman" w:hAnsi="Times New Roman" w:cs="Times New Roman"/>
            <w:lang w:eastAsia="ja-JP"/>
          </w:rPr>
          <w:t xml:space="preserve"> </w:t>
        </w:r>
      </w:ins>
      <w:ins w:id="99" w:author="Author">
        <w:r w:rsidRPr="004042EF">
          <w:rPr>
            <w:rFonts w:ascii="Times New Roman" w:hAnsi="Times New Roman" w:cs="Times New Roman"/>
            <w:lang w:eastAsia="ja-JP"/>
          </w:rPr>
          <w:t xml:space="preserve">the mitigation measures provided in Annex 1 of Recommendation ITU-R M.1652-1 will assure protection of only some of the radars </w:t>
        </w:r>
        <w:r w:rsidR="00933434" w:rsidRPr="004042EF">
          <w:rPr>
            <w:rFonts w:ascii="Times New Roman" w:hAnsi="Times New Roman" w:cs="Times New Roman"/>
            <w:lang w:eastAsia="ja-JP"/>
          </w:rPr>
          <w:t xml:space="preserve">having characteristics </w:t>
        </w:r>
        <w:r w:rsidRPr="004042EF">
          <w:rPr>
            <w:rFonts w:ascii="Times New Roman" w:hAnsi="Times New Roman" w:cs="Times New Roman"/>
            <w:lang w:eastAsia="ja-JP"/>
          </w:rPr>
          <w:t>in Recommendation ITU-R M.1638-1</w:t>
        </w:r>
      </w:ins>
      <w:ins w:id="100" w:author="Scott" w:date="2017-09-17T10:58:00Z">
        <w:r w:rsidR="007907FA">
          <w:rPr>
            <w:rFonts w:ascii="Times New Roman" w:hAnsi="Times New Roman" w:cs="Times New Roman"/>
            <w:lang w:eastAsia="ja-JP"/>
          </w:rPr>
          <w:t xml:space="preserve"> that are not contained in Recommendation </w:t>
        </w:r>
      </w:ins>
      <w:ins w:id="101" w:author="Scott" w:date="2017-09-17T10:59:00Z">
        <w:r w:rsidR="007907FA">
          <w:rPr>
            <w:rFonts w:ascii="Times New Roman" w:hAnsi="Times New Roman" w:cs="Times New Roman"/>
            <w:lang w:eastAsia="ja-JP"/>
          </w:rPr>
          <w:t xml:space="preserve">ITU-R </w:t>
        </w:r>
      </w:ins>
      <w:ins w:id="102" w:author="Scott" w:date="2017-09-17T10:58:00Z">
        <w:r w:rsidR="007907FA">
          <w:rPr>
            <w:rFonts w:ascii="Times New Roman" w:hAnsi="Times New Roman" w:cs="Times New Roman"/>
            <w:lang w:eastAsia="ja-JP"/>
          </w:rPr>
          <w:t>M.1638-0</w:t>
        </w:r>
      </w:ins>
      <w:ins w:id="103" w:author="Author">
        <w:r w:rsidRPr="004042EF">
          <w:rPr>
            <w:rFonts w:ascii="Times New Roman" w:hAnsi="Times New Roman" w:cs="Times New Roman"/>
            <w:lang w:eastAsia="ja-JP"/>
          </w:rPr>
          <w:t xml:space="preserve">; </w:t>
        </w:r>
      </w:ins>
    </w:p>
    <w:p w14:paraId="0019F6A3" w14:textId="30735D87" w:rsidR="00AE0850" w:rsidRPr="004042EF" w:rsidRDefault="00AE0850" w:rsidP="00AE0850">
      <w:pPr>
        <w:pStyle w:val="Call"/>
        <w:tabs>
          <w:tab w:val="left" w:pos="720"/>
        </w:tabs>
        <w:ind w:left="0"/>
        <w:rPr>
          <w:i w:val="0"/>
          <w:lang w:eastAsia="ja-JP"/>
        </w:rPr>
      </w:pPr>
      <w:ins w:id="104" w:author="Author">
        <w:r w:rsidRPr="004042EF">
          <w:rPr>
            <w:lang w:eastAsia="ja-JP"/>
          </w:rPr>
          <w:t xml:space="preserve">b) </w:t>
        </w:r>
        <w:r w:rsidRPr="004042EF">
          <w:rPr>
            <w:lang w:eastAsia="ja-JP"/>
          </w:rPr>
          <w:tab/>
        </w:r>
        <w:r w:rsidRPr="004042EF">
          <w:rPr>
            <w:i w:val="0"/>
            <w:lang w:eastAsia="ja-JP"/>
          </w:rPr>
          <w:t>that other mitigation measures have yet to be developed to protect bi</w:t>
        </w:r>
      </w:ins>
      <w:ins w:id="105" w:author="Scott" w:date="2017-09-11T09:58:00Z">
        <w:r w:rsidR="00BF36A4">
          <w:rPr>
            <w:i w:val="0"/>
            <w:lang w:eastAsia="ja-JP"/>
          </w:rPr>
          <w:t>-</w:t>
        </w:r>
      </w:ins>
      <w:ins w:id="106" w:author="Author">
        <w:r w:rsidRPr="004042EF">
          <w:rPr>
            <w:i w:val="0"/>
            <w:lang w:eastAsia="ja-JP"/>
          </w:rPr>
          <w:t xml:space="preserve">static and fast frequency hopping radars </w:t>
        </w:r>
        <w:r w:rsidR="00933434" w:rsidRPr="004042EF">
          <w:rPr>
            <w:i w:val="0"/>
            <w:lang w:eastAsia="ja-JP"/>
          </w:rPr>
          <w:t xml:space="preserve">having characteristics </w:t>
        </w:r>
        <w:r w:rsidRPr="004042EF">
          <w:rPr>
            <w:i w:val="0"/>
            <w:lang w:eastAsia="ja-JP"/>
          </w:rPr>
          <w:t>included in Recommendation ITU-R M.1638-1</w:t>
        </w:r>
        <w:r w:rsidR="005E5B5B">
          <w:rPr>
            <w:i w:val="0"/>
            <w:lang w:eastAsia="ja-JP"/>
          </w:rPr>
          <w:t xml:space="preserve"> </w:t>
        </w:r>
        <w:r w:rsidRPr="004042EF">
          <w:rPr>
            <w:i w:val="0"/>
            <w:lang w:eastAsia="ja-JP"/>
          </w:rPr>
          <w:t>from RLAN interference in the 5 250-5 350 MHz and 5 470-5 725 MHz bands,</w:t>
        </w:r>
      </w:ins>
    </w:p>
    <w:p w14:paraId="5E9DDD6B" w14:textId="77777777" w:rsidR="00172B49" w:rsidRDefault="00172B49" w:rsidP="00172B49">
      <w:pPr>
        <w:pStyle w:val="Call"/>
        <w:ind w:left="0"/>
      </w:pPr>
      <w:ins w:id="107" w:author="Author">
        <w:r w:rsidRPr="004042EF">
          <w:rPr>
            <w:lang w:eastAsia="ja-JP"/>
          </w:rPr>
          <w:tab/>
        </w:r>
        <w:r w:rsidRPr="00E97AEB">
          <w:t>resolves</w:t>
        </w:r>
      </w:ins>
    </w:p>
    <w:p w14:paraId="0B671C01" w14:textId="7BDA7D89" w:rsidR="000D5004" w:rsidRDefault="00951991" w:rsidP="00E41353">
      <w:pPr>
        <w:rPr>
          <w:ins w:id="108" w:author="Scott" w:date="2017-09-19T14:53:00Z"/>
          <w:rFonts w:ascii="Times New Roman" w:hAnsi="Times New Roman" w:cs="Times New Roman"/>
        </w:rPr>
      </w:pPr>
      <w:ins w:id="109" w:author="Scott" w:date="2017-09-19T07:54:00Z">
        <w:r w:rsidRPr="00951991">
          <w:rPr>
            <w:rFonts w:ascii="Times New Roman" w:hAnsi="Times New Roman" w:cs="Times New Roman"/>
          </w:rPr>
          <w:t>that radiolocation radars in the 5 250-5 350 MHz band and radiodetermination radars in the 5 470-5 725 MHz band with system characteristics and interference criteria included in Recommendation ITU-R M.1638-1, but not in Recommendation ITU-R M.1638-0, shall not claim more interference protection from systems in the mobile service than what is provided by the application of the mitigation measures in Annex 1 of Recommendation ITU-R M.1652-1</w:t>
        </w:r>
      </w:ins>
      <w:ins w:id="110" w:author="Scott" w:date="2017-09-19T14:53:00Z">
        <w:r w:rsidR="002D1618">
          <w:rPr>
            <w:rFonts w:ascii="Times New Roman" w:hAnsi="Times New Roman" w:cs="Times New Roman"/>
          </w:rPr>
          <w:t>;</w:t>
        </w:r>
      </w:ins>
    </w:p>
    <w:p w14:paraId="3B7739D1" w14:textId="294EE0C5" w:rsidR="002D1618" w:rsidDel="00277C94" w:rsidRDefault="002D1618" w:rsidP="00E41353">
      <w:pPr>
        <w:rPr>
          <w:del w:id="111" w:author="Scott" w:date="2017-09-19T15:13:00Z"/>
          <w:rFonts w:ascii="Times New Roman" w:hAnsi="Times New Roman" w:cs="Times New Roman"/>
        </w:rPr>
      </w:pPr>
    </w:p>
    <w:p w14:paraId="7947A006" w14:textId="4AE37263" w:rsidR="00172B49" w:rsidRPr="004042EF" w:rsidRDefault="00172B49" w:rsidP="00172B49">
      <w:pPr>
        <w:rPr>
          <w:ins w:id="112" w:author="Author"/>
          <w:rFonts w:ascii="Times New Roman" w:hAnsi="Times New Roman" w:cs="Times New Roman"/>
        </w:rPr>
      </w:pPr>
    </w:p>
    <w:p w14:paraId="6688393B" w14:textId="789903F8" w:rsidR="00E0622A" w:rsidRPr="004042EF" w:rsidRDefault="003F27D6" w:rsidP="00E0622A">
      <w:pPr>
        <w:pStyle w:val="Call"/>
        <w:ind w:left="0"/>
      </w:pPr>
      <w:r w:rsidRPr="004042EF">
        <w:tab/>
      </w:r>
      <w:r w:rsidR="00E0622A" w:rsidRPr="004042EF">
        <w:t>resolves to invite the ITU Radiocommunication Sector</w:t>
      </w:r>
    </w:p>
    <w:p w14:paraId="5E4A94BC" w14:textId="3FAABA0A" w:rsidR="000D4C42" w:rsidRPr="004042EF" w:rsidDel="000D4C42" w:rsidRDefault="000D4C42" w:rsidP="000D4C42">
      <w:pPr>
        <w:rPr>
          <w:del w:id="113" w:author="Author"/>
          <w:rFonts w:ascii="Times New Roman" w:hAnsi="Times New Roman" w:cs="Times New Roman"/>
        </w:rPr>
      </w:pPr>
      <w:del w:id="114" w:author="Author">
        <w:r w:rsidRPr="004042EF" w:rsidDel="000D4C42">
          <w:rPr>
            <w:rFonts w:ascii="Times New Roman" w:hAnsi="Times New Roman" w:cs="Times New Roman"/>
          </w:rPr>
          <w:delText>1</w:delText>
        </w:r>
        <w:r w:rsidRPr="004042EF" w:rsidDel="000D4C42">
          <w:rPr>
            <w:rFonts w:ascii="Times New Roman" w:hAnsi="Times New Roman" w:cs="Times New Roman"/>
          </w:rPr>
          <w:tab/>
          <w:delText xml:space="preserve">to investigate the technical and regulatory impacts on </w:delText>
        </w:r>
        <w:r w:rsidRPr="004042EF" w:rsidDel="000D4C42">
          <w:rPr>
            <w:rFonts w:ascii="Times New Roman" w:hAnsi="Times New Roman" w:cs="Times New Roman"/>
            <w:lang w:eastAsia="ja-JP"/>
          </w:rPr>
          <w:delText xml:space="preserve">the services referred to in </w:delText>
        </w:r>
        <w:r w:rsidRPr="004042EF" w:rsidDel="000D4C42">
          <w:rPr>
            <w:rFonts w:ascii="Times New Roman" w:hAnsi="Times New Roman" w:cs="Times New Roman"/>
          </w:rPr>
          <w:delText>No</w:delText>
        </w:r>
        <w:r w:rsidRPr="004042EF" w:rsidDel="000D4C42">
          <w:rPr>
            <w:rFonts w:ascii="Times New Roman" w:hAnsi="Times New Roman" w:cs="Times New Roman"/>
            <w:lang w:eastAsia="ja-JP"/>
          </w:rPr>
          <w:delText>s.</w:delText>
        </w:r>
        <w:r w:rsidRPr="004042EF" w:rsidDel="000D4C42">
          <w:rPr>
            <w:rFonts w:ascii="Times New Roman" w:hAnsi="Times New Roman" w:cs="Times New Roman"/>
          </w:rPr>
          <w:delText> </w:delText>
        </w:r>
        <w:r w:rsidRPr="004042EF" w:rsidDel="000D4C42">
          <w:rPr>
            <w:rFonts w:ascii="Times New Roman" w:hAnsi="Times New Roman" w:cs="Times New Roman"/>
            <w:b/>
          </w:rPr>
          <w:delText>5.447F</w:delText>
        </w:r>
        <w:r w:rsidRPr="004042EF" w:rsidDel="000D4C42">
          <w:rPr>
            <w:rFonts w:ascii="Times New Roman" w:hAnsi="Times New Roman" w:cs="Times New Roman"/>
          </w:rPr>
          <w:delText xml:space="preserve"> and </w:delText>
        </w:r>
        <w:r w:rsidRPr="004042EF" w:rsidDel="000D4C42">
          <w:rPr>
            <w:rFonts w:ascii="Times New Roman" w:hAnsi="Times New Roman" w:cs="Times New Roman"/>
            <w:b/>
          </w:rPr>
          <w:delText>5.450A</w:delText>
        </w:r>
        <w:r w:rsidRPr="004042EF" w:rsidDel="000D4C42">
          <w:rPr>
            <w:rFonts w:ascii="Times New Roman" w:hAnsi="Times New Roman" w:cs="Times New Roman"/>
          </w:rPr>
          <w:delText xml:space="preserve"> </w:delText>
        </w:r>
        <w:r w:rsidRPr="004042EF" w:rsidDel="000D4C42">
          <w:rPr>
            <w:rFonts w:ascii="Times New Roman" w:hAnsi="Times New Roman" w:cs="Times New Roman"/>
            <w:lang w:eastAsia="ja-JP"/>
          </w:rPr>
          <w:delText xml:space="preserve">that would result from </w:delText>
        </w:r>
        <w:r w:rsidRPr="004042EF" w:rsidDel="000D4C42">
          <w:rPr>
            <w:rFonts w:ascii="Times New Roman" w:hAnsi="Times New Roman" w:cs="Times New Roman"/>
          </w:rPr>
          <w:delText>referencing Recommendation ITU</w:delText>
        </w:r>
        <w:r w:rsidRPr="004042EF" w:rsidDel="000D4C42">
          <w:rPr>
            <w:rFonts w:ascii="Times New Roman" w:hAnsi="Times New Roman" w:cs="Times New Roman"/>
          </w:rPr>
          <w:noBreakHyphen/>
          <w:delText>R M.1638</w:delText>
        </w:r>
        <w:r w:rsidRPr="004042EF" w:rsidDel="000D4C42">
          <w:rPr>
            <w:rFonts w:ascii="Times New Roman" w:hAnsi="Times New Roman" w:cs="Times New Roman"/>
          </w:rPr>
          <w:noBreakHyphen/>
          <w:delText>1 in place of Recommendation ITU</w:delText>
        </w:r>
        <w:r w:rsidRPr="004042EF" w:rsidDel="000D4C42">
          <w:rPr>
            <w:rFonts w:ascii="Times New Roman" w:hAnsi="Times New Roman" w:cs="Times New Roman"/>
          </w:rPr>
          <w:noBreakHyphen/>
          <w:delText>R M.1638</w:delText>
        </w:r>
        <w:r w:rsidRPr="004042EF" w:rsidDel="000D4C42">
          <w:rPr>
            <w:rFonts w:ascii="Times New Roman" w:hAnsi="Times New Roman" w:cs="Times New Roman"/>
          </w:rPr>
          <w:noBreakHyphen/>
          <w:delText>0 in</w:delText>
        </w:r>
        <w:r w:rsidRPr="004042EF" w:rsidDel="000D4C42">
          <w:rPr>
            <w:rFonts w:ascii="Times New Roman" w:hAnsi="Times New Roman" w:cs="Times New Roman"/>
            <w:lang w:eastAsia="ja-JP"/>
          </w:rPr>
          <w:delText xml:space="preserve"> those footnotes, </w:delText>
        </w:r>
        <w:r w:rsidRPr="004042EF" w:rsidDel="000D4C42">
          <w:rPr>
            <w:rFonts w:ascii="Times New Roman" w:hAnsi="Times New Roman" w:cs="Times New Roman"/>
            <w:bCs/>
          </w:rPr>
          <w:delText>while ensuring that no undue constraints are imposed on the services referenced in these footnotes</w:delText>
        </w:r>
        <w:r w:rsidRPr="004042EF" w:rsidDel="000D4C42">
          <w:rPr>
            <w:rFonts w:ascii="Times New Roman" w:hAnsi="Times New Roman" w:cs="Times New Roman"/>
          </w:rPr>
          <w:delText>;</w:delText>
        </w:r>
      </w:del>
    </w:p>
    <w:p w14:paraId="6E38CB42" w14:textId="0786DF5F" w:rsidR="000D4C42" w:rsidRPr="00E97AEB" w:rsidDel="000D4C42" w:rsidRDefault="000D4C42" w:rsidP="000D4C42">
      <w:pPr>
        <w:rPr>
          <w:del w:id="115" w:author="Author"/>
          <w:rFonts w:ascii="Times New Roman" w:hAnsi="Times New Roman" w:cs="Times New Roman"/>
          <w:lang w:eastAsia="ja-JP"/>
        </w:rPr>
      </w:pPr>
      <w:del w:id="116" w:author="Author">
        <w:r w:rsidRPr="004042EF" w:rsidDel="000D4C42">
          <w:rPr>
            <w:rFonts w:ascii="Times New Roman" w:hAnsi="Times New Roman" w:cs="Times New Roman"/>
          </w:rPr>
          <w:delText>2</w:delText>
        </w:r>
        <w:r w:rsidRPr="004042EF" w:rsidDel="000D4C42">
          <w:rPr>
            <w:rFonts w:ascii="Times New Roman" w:hAnsi="Times New Roman" w:cs="Times New Roman"/>
          </w:rPr>
          <w:tab/>
          <w:delText xml:space="preserve">to investigate the technical and regulatory impacts on </w:delText>
        </w:r>
        <w:r w:rsidRPr="004042EF" w:rsidDel="000D4C42">
          <w:rPr>
            <w:rFonts w:ascii="Times New Roman" w:hAnsi="Times New Roman" w:cs="Times New Roman"/>
            <w:lang w:eastAsia="ja-JP"/>
          </w:rPr>
          <w:delText xml:space="preserve">the services referred to in </w:delText>
        </w:r>
        <w:r w:rsidRPr="004042EF" w:rsidDel="000D4C42">
          <w:rPr>
            <w:rFonts w:ascii="Times New Roman" w:hAnsi="Times New Roman" w:cs="Times New Roman"/>
          </w:rPr>
          <w:delText>No</w:delText>
        </w:r>
        <w:r w:rsidRPr="004042EF" w:rsidDel="000D4C42">
          <w:rPr>
            <w:rFonts w:ascii="Times New Roman" w:hAnsi="Times New Roman" w:cs="Times New Roman"/>
            <w:lang w:eastAsia="ja-JP"/>
          </w:rPr>
          <w:delText>s</w:delText>
        </w:r>
        <w:r w:rsidRPr="004042EF" w:rsidDel="000D4C42">
          <w:rPr>
            <w:rFonts w:ascii="Times New Roman" w:hAnsi="Times New Roman" w:cs="Times New Roman"/>
          </w:rPr>
          <w:delText> </w:delText>
        </w:r>
        <w:r w:rsidRPr="004042EF" w:rsidDel="000D4C42">
          <w:rPr>
            <w:rFonts w:ascii="Times New Roman" w:hAnsi="Times New Roman" w:cs="Times New Roman"/>
            <w:b/>
          </w:rPr>
          <w:delText>5.447F</w:delText>
        </w:r>
        <w:r w:rsidRPr="004042EF" w:rsidDel="000D4C42">
          <w:rPr>
            <w:rFonts w:ascii="Times New Roman" w:hAnsi="Times New Roman" w:cs="Times New Roman"/>
          </w:rPr>
          <w:delText xml:space="preserve"> and </w:delText>
        </w:r>
        <w:r w:rsidRPr="004042EF" w:rsidDel="000D4C42">
          <w:rPr>
            <w:rFonts w:ascii="Times New Roman" w:hAnsi="Times New Roman" w:cs="Times New Roman"/>
            <w:b/>
          </w:rPr>
          <w:delText>5.450A</w:delText>
        </w:r>
        <w:r w:rsidRPr="004042EF" w:rsidDel="000D4C42">
          <w:rPr>
            <w:rFonts w:ascii="Times New Roman" w:hAnsi="Times New Roman" w:cs="Times New Roman"/>
          </w:rPr>
          <w:delText xml:space="preserve"> </w:delText>
        </w:r>
        <w:r w:rsidRPr="004042EF" w:rsidDel="000D4C42">
          <w:rPr>
            <w:rFonts w:ascii="Times New Roman" w:hAnsi="Times New Roman" w:cs="Times New Roman"/>
            <w:lang w:eastAsia="ja-JP"/>
          </w:rPr>
          <w:delText xml:space="preserve">that would result from </w:delText>
        </w:r>
        <w:r w:rsidRPr="004042EF" w:rsidDel="000D4C42">
          <w:rPr>
            <w:rFonts w:ascii="Times New Roman" w:hAnsi="Times New Roman" w:cs="Times New Roman"/>
          </w:rPr>
          <w:delText xml:space="preserve">adding a new </w:delText>
        </w:r>
        <w:r w:rsidRPr="004042EF" w:rsidDel="000D4C42">
          <w:rPr>
            <w:rFonts w:ascii="Times New Roman" w:hAnsi="Times New Roman" w:cs="Times New Roman"/>
            <w:lang w:eastAsia="ja-JP"/>
          </w:rPr>
          <w:delText>reference to</w:delText>
        </w:r>
        <w:r w:rsidRPr="004042EF" w:rsidDel="000D4C42">
          <w:rPr>
            <w:rFonts w:ascii="Times New Roman" w:hAnsi="Times New Roman" w:cs="Times New Roman"/>
          </w:rPr>
          <w:delText xml:space="preserve"> </w:delText>
        </w:r>
        <w:r w:rsidRPr="00E97AEB" w:rsidDel="000D4C42">
          <w:rPr>
            <w:rFonts w:ascii="Times New Roman" w:hAnsi="Times New Roman" w:cs="Times New Roman"/>
          </w:rPr>
          <w:delText>Recommendation ITU</w:delText>
        </w:r>
        <w:r w:rsidRPr="00E97AEB" w:rsidDel="000D4C42">
          <w:rPr>
            <w:rFonts w:ascii="Times New Roman" w:hAnsi="Times New Roman" w:cs="Times New Roman"/>
          </w:rPr>
          <w:noBreakHyphen/>
          <w:delText>R M.1849</w:delText>
        </w:r>
        <w:r w:rsidRPr="00E97AEB" w:rsidDel="000D4C42">
          <w:rPr>
            <w:rFonts w:ascii="Times New Roman" w:hAnsi="Times New Roman" w:cs="Times New Roman"/>
          </w:rPr>
          <w:noBreakHyphen/>
          <w:delText xml:space="preserve">1 </w:delText>
        </w:r>
        <w:r w:rsidRPr="00E97AEB" w:rsidDel="000D4C42">
          <w:rPr>
            <w:rFonts w:ascii="Times New Roman" w:hAnsi="Times New Roman" w:cs="Times New Roman"/>
            <w:lang w:eastAsia="ja-JP"/>
          </w:rPr>
          <w:delText>to these footnotes</w:delText>
        </w:r>
        <w:r w:rsidRPr="00E97AEB" w:rsidDel="000D4C42">
          <w:rPr>
            <w:rFonts w:ascii="Times New Roman" w:hAnsi="Times New Roman" w:cs="Times New Roman"/>
            <w:b/>
          </w:rPr>
          <w:delText>,</w:delText>
        </w:r>
        <w:r w:rsidRPr="00E97AEB" w:rsidDel="000D4C42">
          <w:rPr>
            <w:rFonts w:ascii="Times New Roman" w:hAnsi="Times New Roman" w:cs="Times New Roman"/>
            <w:bCs/>
          </w:rPr>
          <w:delText xml:space="preserve"> while ensuring that no undue constraints are imposed on the services referenced in these footnotes,</w:delText>
        </w:r>
      </w:del>
    </w:p>
    <w:p w14:paraId="2F0141EB" w14:textId="1B1FD896" w:rsidR="000D4C42" w:rsidRPr="00E97AEB" w:rsidRDefault="003F1B62" w:rsidP="00AE0850">
      <w:pPr>
        <w:rPr>
          <w:rFonts w:ascii="Times New Roman" w:hAnsi="Times New Roman" w:cs="Times New Roman"/>
        </w:rPr>
      </w:pPr>
      <w:ins w:id="117" w:author="Scott" w:date="2017-08-24T09:15:00Z">
        <w:r w:rsidRPr="00E97AEB">
          <w:rPr>
            <w:rFonts w:ascii="Times New Roman" w:hAnsi="Times New Roman" w:cs="Times New Roman"/>
          </w:rPr>
          <w:t>to continue efforts to develop a new or revised recommendation containing mitigation measures that</w:t>
        </w:r>
      </w:ins>
      <w:ins w:id="118" w:author="Scott" w:date="2017-08-24T09:19:00Z">
        <w:r w:rsidR="00C34209" w:rsidRPr="00E97AEB">
          <w:rPr>
            <w:rFonts w:ascii="Times New Roman" w:hAnsi="Times New Roman" w:cs="Times New Roman"/>
          </w:rPr>
          <w:t>,</w:t>
        </w:r>
      </w:ins>
      <w:ins w:id="119" w:author="Scott" w:date="2017-08-24T09:15:00Z">
        <w:r w:rsidRPr="00E97AEB">
          <w:rPr>
            <w:rFonts w:ascii="Times New Roman" w:hAnsi="Times New Roman" w:cs="Times New Roman"/>
          </w:rPr>
          <w:t xml:space="preserve"> if implemented by systems in the mobile service</w:t>
        </w:r>
      </w:ins>
      <w:ins w:id="120" w:author="Scott" w:date="2017-08-24T09:19:00Z">
        <w:r w:rsidR="00C34209" w:rsidRPr="00E97AEB">
          <w:rPr>
            <w:rFonts w:ascii="Times New Roman" w:hAnsi="Times New Roman" w:cs="Times New Roman"/>
          </w:rPr>
          <w:t>,</w:t>
        </w:r>
      </w:ins>
      <w:ins w:id="121" w:author="Scott" w:date="2017-08-24T09:15:00Z">
        <w:r w:rsidRPr="00E97AEB">
          <w:rPr>
            <w:rFonts w:ascii="Times New Roman" w:hAnsi="Times New Roman" w:cs="Times New Roman"/>
          </w:rPr>
          <w:t xml:space="preserve"> would provide the protection of all other radiolocation systems in the 5 250 -5 350 MHz band and radiodetermination systems in the 5 470-5 725 MHz band referred to in </w:t>
        </w:r>
        <w:r w:rsidRPr="00E97AEB">
          <w:rPr>
            <w:rFonts w:ascii="Times New Roman" w:hAnsi="Times New Roman" w:cs="Times New Roman"/>
            <w:i/>
          </w:rPr>
          <w:t>recognizing</w:t>
        </w:r>
        <w:r w:rsidRPr="00E97AEB">
          <w:rPr>
            <w:rFonts w:ascii="Times New Roman" w:hAnsi="Times New Roman" w:cs="Times New Roman"/>
          </w:rPr>
          <w:t xml:space="preserve"> b) and would not impose undue constraints on either the mobile service or the radiodetermination services</w:t>
        </w:r>
      </w:ins>
      <w:ins w:id="122" w:author="Scott" w:date="2017-08-24T10:07:00Z">
        <w:r w:rsidR="00B07E1C">
          <w:rPr>
            <w:rFonts w:ascii="Times New Roman" w:hAnsi="Times New Roman" w:cs="Times New Roman"/>
          </w:rPr>
          <w:t>.</w:t>
        </w:r>
      </w:ins>
    </w:p>
    <w:p w14:paraId="0E5605E5" w14:textId="08A04EBA" w:rsidR="00AE0850" w:rsidRPr="00E97AEB" w:rsidDel="00B16E49" w:rsidRDefault="00AE0850" w:rsidP="00AE0850">
      <w:pPr>
        <w:pStyle w:val="Call"/>
        <w:rPr>
          <w:del w:id="123" w:author="Scott" w:date="2017-08-24T09:16:00Z"/>
        </w:rPr>
      </w:pPr>
      <w:del w:id="124" w:author="Scott" w:date="2017-08-24T09:16:00Z">
        <w:r w:rsidRPr="00E97AEB" w:rsidDel="00B16E49">
          <w:delText>instructs the Director of the Radiocommunication Bureau</w:delText>
        </w:r>
      </w:del>
    </w:p>
    <w:p w14:paraId="152CEA93" w14:textId="487756F5" w:rsidR="00AE0850" w:rsidRPr="00E97AEB" w:rsidDel="00B16E49" w:rsidRDefault="00AE0850" w:rsidP="00AE0850">
      <w:pPr>
        <w:rPr>
          <w:del w:id="125" w:author="Scott" w:date="2017-08-24T09:16:00Z"/>
          <w:rFonts w:ascii="Times New Roman" w:hAnsi="Times New Roman" w:cs="Times New Roman"/>
        </w:rPr>
      </w:pPr>
      <w:del w:id="126" w:author="Scott" w:date="2017-08-24T09:16:00Z">
        <w:r w:rsidRPr="00E97AEB" w:rsidDel="00B16E49">
          <w:rPr>
            <w:rFonts w:ascii="Times New Roman" w:eastAsiaTheme="minorHAnsi" w:hAnsi="Times New Roman" w:cs="Times New Roman"/>
          </w:rPr>
          <w:delText>to</w:delText>
        </w:r>
        <w:r w:rsidRPr="00E97AEB" w:rsidDel="00B16E49">
          <w:rPr>
            <w:rFonts w:ascii="Times New Roman" w:hAnsi="Times New Roman" w:cs="Times New Roman"/>
          </w:rPr>
          <w:delText xml:space="preserve"> include the results of these studies in </w:delText>
        </w:r>
        <w:r w:rsidRPr="00E97AEB" w:rsidDel="00B16E49">
          <w:rPr>
            <w:rFonts w:ascii="Times New Roman" w:hAnsi="Times New Roman" w:cs="Times New Roman"/>
            <w:lang w:eastAsia="ja-JP"/>
          </w:rPr>
          <w:delText xml:space="preserve">the Director’s </w:delText>
        </w:r>
        <w:r w:rsidRPr="00E97AEB" w:rsidDel="00B16E49">
          <w:rPr>
            <w:rFonts w:ascii="Times New Roman" w:hAnsi="Times New Roman" w:cs="Times New Roman"/>
          </w:rPr>
          <w:delText>Report to WRC</w:delText>
        </w:r>
        <w:r w:rsidRPr="00E97AEB" w:rsidDel="00B16E49">
          <w:rPr>
            <w:rFonts w:ascii="Times New Roman" w:hAnsi="Times New Roman" w:cs="Times New Roman"/>
          </w:rPr>
          <w:noBreakHyphen/>
          <w:delText>1</w:delText>
        </w:r>
        <w:r w:rsidRPr="00E97AEB" w:rsidDel="00B16E49">
          <w:rPr>
            <w:rFonts w:ascii="Times New Roman" w:hAnsi="Times New Roman" w:cs="Times New Roman"/>
            <w:lang w:eastAsia="ja-JP"/>
          </w:rPr>
          <w:delText>9</w:delText>
        </w:r>
        <w:r w:rsidRPr="00E97AEB" w:rsidDel="00B16E49">
          <w:rPr>
            <w:rFonts w:ascii="Times New Roman" w:hAnsi="Times New Roman" w:cs="Times New Roman"/>
          </w:rPr>
          <w:delText xml:space="preserve"> for consider</w:delText>
        </w:r>
        <w:r w:rsidRPr="00E97AEB" w:rsidDel="00B16E49">
          <w:rPr>
            <w:rFonts w:ascii="Times New Roman" w:hAnsi="Times New Roman" w:cs="Times New Roman"/>
            <w:lang w:eastAsia="ja-JP"/>
          </w:rPr>
          <w:delText xml:space="preserve">ation of </w:delText>
        </w:r>
        <w:r w:rsidRPr="00E97AEB" w:rsidDel="00B16E49">
          <w:rPr>
            <w:rFonts w:ascii="Times New Roman" w:hAnsi="Times New Roman" w:cs="Times New Roman"/>
          </w:rPr>
          <w:delText xml:space="preserve">any regulatory action in response to </w:delText>
        </w:r>
        <w:r w:rsidRPr="00E97AEB" w:rsidDel="00B16E49">
          <w:rPr>
            <w:rFonts w:ascii="Times New Roman" w:hAnsi="Times New Roman" w:cs="Times New Roman"/>
            <w:i/>
            <w:iCs/>
          </w:rPr>
          <w:delText xml:space="preserve">resolves to invite the ITU Radiocommunication Sector </w:delText>
        </w:r>
        <w:r w:rsidRPr="00E97AEB" w:rsidDel="00B16E49">
          <w:rPr>
            <w:rFonts w:ascii="Times New Roman" w:hAnsi="Times New Roman" w:cs="Times New Roman"/>
          </w:rPr>
          <w:delText>above.</w:delText>
        </w:r>
      </w:del>
    </w:p>
    <w:p w14:paraId="772FCEB5" w14:textId="77777777" w:rsidR="00AE0850" w:rsidRPr="00E97AEB" w:rsidRDefault="00AE0850" w:rsidP="00AE0850"/>
    <w:p w14:paraId="5BBF76E5" w14:textId="77777777" w:rsidR="00301864" w:rsidRPr="00E97AEB" w:rsidRDefault="00301864" w:rsidP="00301864">
      <w:pPr>
        <w:spacing w:line="246" w:lineRule="auto"/>
        <w:ind w:right="60"/>
        <w:rPr>
          <w:rFonts w:ascii="Times New Roman" w:eastAsia="Times New Roman" w:hAnsi="Times New Roman" w:cs="Times New Roman"/>
        </w:rPr>
      </w:pPr>
    </w:p>
    <w:p w14:paraId="5B411F5C" w14:textId="0C4CA08E" w:rsidR="00BF6EBC" w:rsidRDefault="00301864" w:rsidP="00301864">
      <w:pPr>
        <w:spacing w:line="246" w:lineRule="auto"/>
        <w:ind w:right="60"/>
        <w:rPr>
          <w:rFonts w:ascii="Times New Roman" w:hAnsi="Times New Roman" w:cs="Times New Roman"/>
          <w:lang w:val="en-GB"/>
        </w:rPr>
      </w:pPr>
      <w:r w:rsidRPr="00E97AEB">
        <w:rPr>
          <w:rFonts w:ascii="Times New Roman" w:hAnsi="Times New Roman" w:cs="Times New Roman"/>
          <w:b/>
          <w:lang w:val="en-GB"/>
        </w:rPr>
        <w:t>Reason</w:t>
      </w:r>
      <w:r w:rsidRPr="00E97AEB">
        <w:rPr>
          <w:rFonts w:ascii="Times New Roman" w:hAnsi="Times New Roman" w:cs="Times New Roman"/>
          <w:lang w:val="en-GB"/>
        </w:rPr>
        <w:t xml:space="preserve">: </w:t>
      </w:r>
      <w:r w:rsidR="001634E5" w:rsidRPr="00E97AEB">
        <w:rPr>
          <w:rFonts w:ascii="Times New Roman" w:hAnsi="Times New Roman" w:cs="Times New Roman"/>
          <w:lang w:val="en-GB"/>
        </w:rPr>
        <w:t xml:space="preserve"> </w:t>
      </w:r>
      <w:r w:rsidRPr="00E97AEB">
        <w:rPr>
          <w:rFonts w:ascii="Times New Roman" w:hAnsi="Times New Roman" w:cs="Times New Roman"/>
          <w:lang w:val="en-GB"/>
        </w:rPr>
        <w:t>Addresses the need to develop mitigation technique</w:t>
      </w:r>
      <w:r w:rsidR="007B5841" w:rsidRPr="00E97AEB">
        <w:rPr>
          <w:rFonts w:ascii="Times New Roman" w:hAnsi="Times New Roman" w:cs="Times New Roman"/>
          <w:lang w:val="en-GB"/>
        </w:rPr>
        <w:t>s</w:t>
      </w:r>
      <w:r w:rsidRPr="00E97AEB">
        <w:rPr>
          <w:rFonts w:ascii="Times New Roman" w:hAnsi="Times New Roman" w:cs="Times New Roman"/>
          <w:lang w:val="en-GB"/>
        </w:rPr>
        <w:t xml:space="preserve"> to protect newer Radars that are </w:t>
      </w:r>
      <w:r w:rsidR="00981063" w:rsidRPr="00E97AEB">
        <w:rPr>
          <w:rFonts w:ascii="Times New Roman" w:hAnsi="Times New Roman" w:cs="Times New Roman"/>
          <w:lang w:val="en-GB"/>
        </w:rPr>
        <w:t>not adequately protected by the mitigation measures in Annex 1 of Recommendation ITU-R M.1652-1</w:t>
      </w:r>
      <w:r w:rsidR="00270A47" w:rsidRPr="00E97AEB">
        <w:rPr>
          <w:rFonts w:ascii="Times New Roman" w:hAnsi="Times New Roman" w:cs="Times New Roman"/>
          <w:lang w:val="en-GB"/>
        </w:rPr>
        <w:t xml:space="preserve">, while assuring </w:t>
      </w:r>
      <w:r w:rsidR="00023CD8">
        <w:rPr>
          <w:rFonts w:ascii="Times New Roman" w:hAnsi="Times New Roman" w:cs="Times New Roman"/>
          <w:lang w:val="en-GB"/>
        </w:rPr>
        <w:t>no undue constraints on</w:t>
      </w:r>
      <w:r w:rsidR="00270A47" w:rsidRPr="00E97AEB">
        <w:rPr>
          <w:rFonts w:ascii="Times New Roman" w:hAnsi="Times New Roman" w:cs="Times New Roman"/>
          <w:lang w:val="en-GB"/>
        </w:rPr>
        <w:t xml:space="preserve"> </w:t>
      </w:r>
      <w:r w:rsidR="00270A47" w:rsidRPr="00E97AEB">
        <w:rPr>
          <w:rFonts w:ascii="Times New Roman" w:hAnsi="Times New Roman" w:cs="Times New Roman"/>
        </w:rPr>
        <w:t>systems in the mobile service for the implementation of wireless access systems (WAS) including radio local area networks (RLANs)</w:t>
      </w:r>
      <w:r w:rsidRPr="00E97AEB">
        <w:rPr>
          <w:rFonts w:ascii="Times New Roman" w:hAnsi="Times New Roman" w:cs="Times New Roman"/>
          <w:lang w:val="en-GB"/>
        </w:rPr>
        <w:t>.</w:t>
      </w:r>
    </w:p>
    <w:p w14:paraId="6C5CE309" w14:textId="77777777" w:rsidR="00AE458F" w:rsidRPr="003F30F1" w:rsidRDefault="00AE458F" w:rsidP="00AE458F">
      <w:pPr>
        <w:ind w:left="360"/>
      </w:pPr>
    </w:p>
    <w:p w14:paraId="427ECF93" w14:textId="77777777" w:rsidR="00AE458F" w:rsidRPr="008C5655" w:rsidRDefault="00AE458F" w:rsidP="00AE458F">
      <w:pPr>
        <w:ind w:left="360"/>
        <w:jc w:val="center"/>
        <w:rPr>
          <w:rFonts w:ascii="Times New Roman" w:eastAsia="Times New Roman" w:hAnsi="Times New Roman" w:cs="Times New Roman"/>
        </w:rPr>
      </w:pPr>
      <w:r w:rsidRPr="003F30F1">
        <w:t>__________________________</w:t>
      </w:r>
    </w:p>
    <w:sectPr w:rsidR="00AE458F" w:rsidRPr="008C5655" w:rsidSect="00FC34A9">
      <w:headerReference w:type="default" r:id="rId8"/>
      <w:footerReference w:type="default" r:id="rId9"/>
      <w:pgSz w:w="12240" w:h="15840"/>
      <w:pgMar w:top="562" w:right="1440" w:bottom="1008" w:left="2160" w:header="0"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534BDB" w14:textId="77777777" w:rsidR="00953E0E" w:rsidRDefault="00953E0E">
      <w:r>
        <w:separator/>
      </w:r>
    </w:p>
  </w:endnote>
  <w:endnote w:type="continuationSeparator" w:id="0">
    <w:p w14:paraId="1F9D93EF" w14:textId="77777777" w:rsidR="00953E0E" w:rsidRDefault="00953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auto"/>
    <w:pitch w:val="variable"/>
    <w:sig w:usb0="00000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 w:name="Times">
    <w:panose1 w:val="0202060305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8385040"/>
      <w:docPartObj>
        <w:docPartGallery w:val="Page Numbers (Bottom of Page)"/>
        <w:docPartUnique/>
      </w:docPartObj>
    </w:sdtPr>
    <w:sdtEndPr>
      <w:rPr>
        <w:noProof/>
      </w:rPr>
    </w:sdtEndPr>
    <w:sdtContent>
      <w:p w14:paraId="5E79B941" w14:textId="77777777" w:rsidR="006F7A67" w:rsidRDefault="006F7A67">
        <w:pPr>
          <w:pStyle w:val="Footer"/>
          <w:jc w:val="center"/>
        </w:pPr>
        <w:r>
          <w:fldChar w:fldCharType="begin"/>
        </w:r>
        <w:r>
          <w:instrText xml:space="preserve"> PAGE   \* MERGEFORMAT </w:instrText>
        </w:r>
        <w:r>
          <w:fldChar w:fldCharType="separate"/>
        </w:r>
        <w:r w:rsidR="00953E0E">
          <w:rPr>
            <w:noProof/>
          </w:rPr>
          <w:t>1</w:t>
        </w:r>
        <w:r>
          <w:rPr>
            <w:noProof/>
          </w:rPr>
          <w:fldChar w:fldCharType="end"/>
        </w:r>
      </w:p>
    </w:sdtContent>
  </w:sdt>
  <w:p w14:paraId="7EC4D477" w14:textId="77777777" w:rsidR="006F7A67" w:rsidRDefault="006F7A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037CD9" w14:textId="77777777" w:rsidR="00953E0E" w:rsidRDefault="00953E0E">
      <w:r>
        <w:separator/>
      </w:r>
    </w:p>
  </w:footnote>
  <w:footnote w:type="continuationSeparator" w:id="0">
    <w:p w14:paraId="7876734C" w14:textId="77777777" w:rsidR="00953E0E" w:rsidRDefault="00953E0E">
      <w:r>
        <w:continuationSeparator/>
      </w:r>
    </w:p>
  </w:footnote>
  <w:footnote w:id="1">
    <w:p w14:paraId="32878856" w14:textId="77777777" w:rsidR="005E7E3E" w:rsidRPr="00DD4683" w:rsidRDefault="005E7E3E" w:rsidP="005E7E3E">
      <w:pPr>
        <w:spacing w:line="244" w:lineRule="auto"/>
        <w:ind w:right="40"/>
        <w:rPr>
          <w:rFonts w:ascii="Trebuchet MS" w:eastAsia="Times New Roman" w:hAnsi="Trebuchet MS" w:cs="Times New Roman"/>
          <w:sz w:val="17"/>
          <w:szCs w:val="17"/>
        </w:rPr>
      </w:pPr>
      <w:r>
        <w:rPr>
          <w:rStyle w:val="FootnoteReference"/>
        </w:rPr>
        <w:footnoteRef/>
      </w:r>
      <w:r>
        <w:t xml:space="preserve"> </w:t>
      </w:r>
      <w:r w:rsidRPr="00DD4683">
        <w:rPr>
          <w:rFonts w:ascii="Trebuchet MS" w:eastAsia="Times New Roman" w:hAnsi="Trebuchet MS" w:cs="Times New Roman"/>
          <w:sz w:val="17"/>
          <w:szCs w:val="17"/>
        </w:rPr>
        <w:t xml:space="preserve">Consistent with the provisions of Resolution </w:t>
      </w:r>
      <w:r w:rsidRPr="00DD4683">
        <w:rPr>
          <w:rFonts w:ascii="Trebuchet MS" w:eastAsia="Times New Roman" w:hAnsi="Trebuchet MS" w:cs="Times New Roman"/>
          <w:b/>
          <w:sz w:val="17"/>
          <w:szCs w:val="17"/>
        </w:rPr>
        <w:t>27 (WRC-07)</w:t>
      </w:r>
      <w:r w:rsidRPr="00DD4683">
        <w:rPr>
          <w:rFonts w:ascii="Trebuchet MS" w:eastAsia="Times New Roman" w:hAnsi="Trebuchet MS" w:cs="Times New Roman"/>
          <w:sz w:val="17"/>
          <w:szCs w:val="17"/>
        </w:rPr>
        <w:t xml:space="preserve">, the reference in the Radio Regulations shall continue to apply to the earlier version incorporated by reference until such time as a competent WRC agrees to incorporate the new version. </w:t>
      </w:r>
    </w:p>
    <w:p w14:paraId="14860E75" w14:textId="77777777" w:rsidR="005E7E3E" w:rsidRDefault="005E7E3E" w:rsidP="005E7E3E">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41F5B7" w14:textId="77777777" w:rsidR="006F7A67" w:rsidRDefault="006F7A67" w:rsidP="00671B03">
    <w:pPr>
      <w:tabs>
        <w:tab w:val="right" w:pos="9360"/>
      </w:tabs>
      <w:spacing w:before="720"/>
      <w:rPr>
        <w:rFonts w:ascii="Times New Roman" w:eastAsia="Times New Roman" w:hAnsi="Times New Roman" w:cs="Times New Roman"/>
      </w:rPr>
    </w:pPr>
  </w:p>
  <w:p w14:paraId="0D7C44B3" w14:textId="2F3A61B3" w:rsidR="006F7A67" w:rsidRDefault="006F7A67" w:rsidP="00AE458F">
    <w:pPr>
      <w:tabs>
        <w:tab w:val="center" w:pos="4680"/>
        <w:tab w:val="right" w:pos="9360"/>
      </w:tabs>
      <w:jc w:val="right"/>
    </w:pPr>
    <w:r>
      <w:t>IWG-2/</w:t>
    </w:r>
    <w:r w:rsidR="00D35C0A">
      <w:t xml:space="preserve">40R5 </w:t>
    </w:r>
    <w:r>
      <w:t>(</w:t>
    </w:r>
    <w:r w:rsidR="00D35C0A">
      <w:t>0</w:t>
    </w:r>
    <w:ins w:id="127" w:author="Rev1" w:date="2017-10-04T03:53:00Z">
      <w:r w:rsidR="00590E7F">
        <w:t>4</w:t>
      </w:r>
    </w:ins>
    <w:del w:id="128" w:author="Rev1" w:date="2017-10-04T03:53:00Z">
      <w:r w:rsidR="00D35C0A" w:rsidDel="00590E7F">
        <w:delText>3</w:delText>
      </w:r>
    </w:del>
    <w:r>
      <w:t>.</w:t>
    </w:r>
    <w:r w:rsidR="00D35C0A">
      <w:t>10</w:t>
    </w:r>
    <w:r>
      <w:t>.17)</w:t>
    </w:r>
  </w:p>
  <w:p w14:paraId="73644AFC" w14:textId="77777777" w:rsidR="006F7A67" w:rsidRDefault="006F7A67">
    <w:pPr>
      <w:tabs>
        <w:tab w:val="center" w:pos="4680"/>
        <w:tab w:val="right" w:pos="936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54D1F"/>
    <w:multiLevelType w:val="hybridMultilevel"/>
    <w:tmpl w:val="ADD443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961DE9"/>
    <w:multiLevelType w:val="hybridMultilevel"/>
    <w:tmpl w:val="AB68419E"/>
    <w:lvl w:ilvl="0" w:tplc="5A7CBDFA">
      <w:start w:val="5"/>
      <w:numFmt w:val="bullet"/>
      <w:lvlText w:val=""/>
      <w:lvlJc w:val="left"/>
      <w:pPr>
        <w:ind w:left="720" w:hanging="360"/>
      </w:pPr>
      <w:rPr>
        <w:rFonts w:ascii="Wingdings" w:eastAsia="Calibri" w:hAnsi="Wingdings"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ED52282"/>
    <w:multiLevelType w:val="hybridMultilevel"/>
    <w:tmpl w:val="FA72A04C"/>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num w:numId="1">
    <w:abstractNumId w:val="0"/>
  </w:num>
  <w:num w:numId="2">
    <w:abstractNumId w:val="2"/>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uthor">
    <w15:presenceInfo w15:providerId="None" w15:userId="Author"/>
  </w15:person>
  <w15:person w15:author="Scott">
    <w15:presenceInfo w15:providerId="None" w15:userId="Scott"/>
  </w15:person>
  <w15:person w15:author="Rev1">
    <w15:presenceInfo w15:providerId="None" w15:userId="Rev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displayBackgroundShape/>
  <w:trackRevisions/>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951"/>
    <w:rsid w:val="00003267"/>
    <w:rsid w:val="00004B56"/>
    <w:rsid w:val="00011360"/>
    <w:rsid w:val="00023CD8"/>
    <w:rsid w:val="00025B25"/>
    <w:rsid w:val="000344EF"/>
    <w:rsid w:val="00044CCE"/>
    <w:rsid w:val="00051DDE"/>
    <w:rsid w:val="00057EE5"/>
    <w:rsid w:val="00066FC8"/>
    <w:rsid w:val="0007721C"/>
    <w:rsid w:val="00080176"/>
    <w:rsid w:val="00082E95"/>
    <w:rsid w:val="00094801"/>
    <w:rsid w:val="000A4AEB"/>
    <w:rsid w:val="000A6378"/>
    <w:rsid w:val="000C5B2D"/>
    <w:rsid w:val="000D24F9"/>
    <w:rsid w:val="000D4C42"/>
    <w:rsid w:val="000D5004"/>
    <w:rsid w:val="000D5B3B"/>
    <w:rsid w:val="000E1FDF"/>
    <w:rsid w:val="000E4CE4"/>
    <w:rsid w:val="000E6324"/>
    <w:rsid w:val="000F7966"/>
    <w:rsid w:val="00116BE3"/>
    <w:rsid w:val="001175B0"/>
    <w:rsid w:val="00123278"/>
    <w:rsid w:val="00123CB0"/>
    <w:rsid w:val="001249DF"/>
    <w:rsid w:val="00130875"/>
    <w:rsid w:val="001347CC"/>
    <w:rsid w:val="00134D16"/>
    <w:rsid w:val="00157B2C"/>
    <w:rsid w:val="001634E5"/>
    <w:rsid w:val="00172B49"/>
    <w:rsid w:val="00187D91"/>
    <w:rsid w:val="001A0720"/>
    <w:rsid w:val="001A0F77"/>
    <w:rsid w:val="001A7147"/>
    <w:rsid w:val="001B3F78"/>
    <w:rsid w:val="001B7730"/>
    <w:rsid w:val="001C0E81"/>
    <w:rsid w:val="001C21F5"/>
    <w:rsid w:val="001C240A"/>
    <w:rsid w:val="001C688E"/>
    <w:rsid w:val="001D146A"/>
    <w:rsid w:val="001D286F"/>
    <w:rsid w:val="001E7937"/>
    <w:rsid w:val="001F4DA5"/>
    <w:rsid w:val="002015A3"/>
    <w:rsid w:val="00202F93"/>
    <w:rsid w:val="00210B99"/>
    <w:rsid w:val="00223055"/>
    <w:rsid w:val="002263D8"/>
    <w:rsid w:val="00226D01"/>
    <w:rsid w:val="00230513"/>
    <w:rsid w:val="002316FF"/>
    <w:rsid w:val="00231C75"/>
    <w:rsid w:val="00235F43"/>
    <w:rsid w:val="00257287"/>
    <w:rsid w:val="00265797"/>
    <w:rsid w:val="00267DB7"/>
    <w:rsid w:val="00267DBD"/>
    <w:rsid w:val="00270A47"/>
    <w:rsid w:val="00270DDA"/>
    <w:rsid w:val="002721F1"/>
    <w:rsid w:val="00277C94"/>
    <w:rsid w:val="00290318"/>
    <w:rsid w:val="00292853"/>
    <w:rsid w:val="0029287D"/>
    <w:rsid w:val="00292D4D"/>
    <w:rsid w:val="00293EB0"/>
    <w:rsid w:val="00295627"/>
    <w:rsid w:val="002A6639"/>
    <w:rsid w:val="002B4E22"/>
    <w:rsid w:val="002C15E4"/>
    <w:rsid w:val="002C506B"/>
    <w:rsid w:val="002C519C"/>
    <w:rsid w:val="002D1618"/>
    <w:rsid w:val="002D240D"/>
    <w:rsid w:val="002E573B"/>
    <w:rsid w:val="002E5B24"/>
    <w:rsid w:val="003010DE"/>
    <w:rsid w:val="00301864"/>
    <w:rsid w:val="00303C54"/>
    <w:rsid w:val="0031759D"/>
    <w:rsid w:val="00320A89"/>
    <w:rsid w:val="00325152"/>
    <w:rsid w:val="0032567E"/>
    <w:rsid w:val="00334F8C"/>
    <w:rsid w:val="00337E55"/>
    <w:rsid w:val="0034159C"/>
    <w:rsid w:val="00343D27"/>
    <w:rsid w:val="003529D2"/>
    <w:rsid w:val="0035744D"/>
    <w:rsid w:val="0035782C"/>
    <w:rsid w:val="00363874"/>
    <w:rsid w:val="00370657"/>
    <w:rsid w:val="00377B2B"/>
    <w:rsid w:val="00384B01"/>
    <w:rsid w:val="003976EF"/>
    <w:rsid w:val="003A37E4"/>
    <w:rsid w:val="003A3B17"/>
    <w:rsid w:val="003A44F6"/>
    <w:rsid w:val="003C20B5"/>
    <w:rsid w:val="003C32AD"/>
    <w:rsid w:val="003C4B39"/>
    <w:rsid w:val="003C5F1C"/>
    <w:rsid w:val="003C70D8"/>
    <w:rsid w:val="003D37ED"/>
    <w:rsid w:val="003E0588"/>
    <w:rsid w:val="003E0B2F"/>
    <w:rsid w:val="003F1B62"/>
    <w:rsid w:val="003F27D6"/>
    <w:rsid w:val="003F2A12"/>
    <w:rsid w:val="003F75F2"/>
    <w:rsid w:val="003F7764"/>
    <w:rsid w:val="004042EF"/>
    <w:rsid w:val="004315D3"/>
    <w:rsid w:val="00437F17"/>
    <w:rsid w:val="00447FA2"/>
    <w:rsid w:val="00451629"/>
    <w:rsid w:val="00456023"/>
    <w:rsid w:val="00461DC9"/>
    <w:rsid w:val="004655F9"/>
    <w:rsid w:val="004664C7"/>
    <w:rsid w:val="004719BD"/>
    <w:rsid w:val="00472690"/>
    <w:rsid w:val="00474D87"/>
    <w:rsid w:val="00475DF5"/>
    <w:rsid w:val="00477119"/>
    <w:rsid w:val="00477A26"/>
    <w:rsid w:val="004934AE"/>
    <w:rsid w:val="004A0FE6"/>
    <w:rsid w:val="004B4688"/>
    <w:rsid w:val="004D2564"/>
    <w:rsid w:val="004D70D4"/>
    <w:rsid w:val="004E7E7C"/>
    <w:rsid w:val="004F539F"/>
    <w:rsid w:val="005142F5"/>
    <w:rsid w:val="0052291E"/>
    <w:rsid w:val="0053789C"/>
    <w:rsid w:val="00545025"/>
    <w:rsid w:val="00562192"/>
    <w:rsid w:val="00567570"/>
    <w:rsid w:val="005746C1"/>
    <w:rsid w:val="0057472C"/>
    <w:rsid w:val="00574F78"/>
    <w:rsid w:val="00590E7F"/>
    <w:rsid w:val="005A7928"/>
    <w:rsid w:val="005B10D0"/>
    <w:rsid w:val="005C26C9"/>
    <w:rsid w:val="005C41B5"/>
    <w:rsid w:val="005C6698"/>
    <w:rsid w:val="005D41CA"/>
    <w:rsid w:val="005E5B5B"/>
    <w:rsid w:val="005E7E3E"/>
    <w:rsid w:val="005F02B1"/>
    <w:rsid w:val="00601E5E"/>
    <w:rsid w:val="00604D65"/>
    <w:rsid w:val="006059F0"/>
    <w:rsid w:val="00612CC8"/>
    <w:rsid w:val="006158E2"/>
    <w:rsid w:val="00615AA3"/>
    <w:rsid w:val="0062228E"/>
    <w:rsid w:val="00627596"/>
    <w:rsid w:val="00635592"/>
    <w:rsid w:val="0064081D"/>
    <w:rsid w:val="00643683"/>
    <w:rsid w:val="006502E9"/>
    <w:rsid w:val="0065354F"/>
    <w:rsid w:val="006600A7"/>
    <w:rsid w:val="006615CF"/>
    <w:rsid w:val="00671B03"/>
    <w:rsid w:val="00672664"/>
    <w:rsid w:val="00675B19"/>
    <w:rsid w:val="00677F13"/>
    <w:rsid w:val="006807A8"/>
    <w:rsid w:val="006858B5"/>
    <w:rsid w:val="00686AB5"/>
    <w:rsid w:val="00687A93"/>
    <w:rsid w:val="006940B8"/>
    <w:rsid w:val="00695127"/>
    <w:rsid w:val="006A3778"/>
    <w:rsid w:val="006A4A37"/>
    <w:rsid w:val="006B6A5A"/>
    <w:rsid w:val="006C0FEA"/>
    <w:rsid w:val="006C1BBE"/>
    <w:rsid w:val="006C7ACA"/>
    <w:rsid w:val="006F0442"/>
    <w:rsid w:val="006F40AB"/>
    <w:rsid w:val="006F7144"/>
    <w:rsid w:val="006F7A67"/>
    <w:rsid w:val="00700187"/>
    <w:rsid w:val="00700FBF"/>
    <w:rsid w:val="00704C14"/>
    <w:rsid w:val="00706B39"/>
    <w:rsid w:val="00721FFE"/>
    <w:rsid w:val="007235EA"/>
    <w:rsid w:val="0075586A"/>
    <w:rsid w:val="00757556"/>
    <w:rsid w:val="00786217"/>
    <w:rsid w:val="007907FA"/>
    <w:rsid w:val="00794DB9"/>
    <w:rsid w:val="007A0117"/>
    <w:rsid w:val="007B3EF1"/>
    <w:rsid w:val="007B5841"/>
    <w:rsid w:val="007E2824"/>
    <w:rsid w:val="00813A7D"/>
    <w:rsid w:val="00825A6E"/>
    <w:rsid w:val="0083217E"/>
    <w:rsid w:val="00851308"/>
    <w:rsid w:val="0085270D"/>
    <w:rsid w:val="00854F89"/>
    <w:rsid w:val="00857555"/>
    <w:rsid w:val="0086441A"/>
    <w:rsid w:val="0087701C"/>
    <w:rsid w:val="00882DC7"/>
    <w:rsid w:val="00894671"/>
    <w:rsid w:val="008A6EE7"/>
    <w:rsid w:val="008A7CE8"/>
    <w:rsid w:val="008B14D4"/>
    <w:rsid w:val="008C4EF1"/>
    <w:rsid w:val="008C5655"/>
    <w:rsid w:val="008C7951"/>
    <w:rsid w:val="008D349F"/>
    <w:rsid w:val="008E1B67"/>
    <w:rsid w:val="008F6C06"/>
    <w:rsid w:val="0090530B"/>
    <w:rsid w:val="0091065D"/>
    <w:rsid w:val="00921208"/>
    <w:rsid w:val="009217ED"/>
    <w:rsid w:val="00926A4F"/>
    <w:rsid w:val="009274E9"/>
    <w:rsid w:val="00931868"/>
    <w:rsid w:val="00933434"/>
    <w:rsid w:val="00936F08"/>
    <w:rsid w:val="00951991"/>
    <w:rsid w:val="0095207B"/>
    <w:rsid w:val="00953E0E"/>
    <w:rsid w:val="009775C3"/>
    <w:rsid w:val="009777AA"/>
    <w:rsid w:val="00981063"/>
    <w:rsid w:val="00983764"/>
    <w:rsid w:val="00983FA1"/>
    <w:rsid w:val="00985021"/>
    <w:rsid w:val="00987D2E"/>
    <w:rsid w:val="00993978"/>
    <w:rsid w:val="00994D30"/>
    <w:rsid w:val="0099703B"/>
    <w:rsid w:val="00997C92"/>
    <w:rsid w:val="009A3DEA"/>
    <w:rsid w:val="009A4BC6"/>
    <w:rsid w:val="009C5A76"/>
    <w:rsid w:val="009C64AF"/>
    <w:rsid w:val="009D2914"/>
    <w:rsid w:val="009D5A88"/>
    <w:rsid w:val="009D67C5"/>
    <w:rsid w:val="009D6CDB"/>
    <w:rsid w:val="009E2DCF"/>
    <w:rsid w:val="009E415A"/>
    <w:rsid w:val="009E566A"/>
    <w:rsid w:val="00A06596"/>
    <w:rsid w:val="00A153DD"/>
    <w:rsid w:val="00A304D8"/>
    <w:rsid w:val="00A41108"/>
    <w:rsid w:val="00A455BF"/>
    <w:rsid w:val="00A50664"/>
    <w:rsid w:val="00A53D77"/>
    <w:rsid w:val="00A53E98"/>
    <w:rsid w:val="00A56527"/>
    <w:rsid w:val="00A567D1"/>
    <w:rsid w:val="00A817FB"/>
    <w:rsid w:val="00A85C9A"/>
    <w:rsid w:val="00A90054"/>
    <w:rsid w:val="00A91C47"/>
    <w:rsid w:val="00A94E0F"/>
    <w:rsid w:val="00A97326"/>
    <w:rsid w:val="00AA5D8B"/>
    <w:rsid w:val="00AD6D7F"/>
    <w:rsid w:val="00AD71A3"/>
    <w:rsid w:val="00AD7650"/>
    <w:rsid w:val="00AE0850"/>
    <w:rsid w:val="00AE22AD"/>
    <w:rsid w:val="00AE458F"/>
    <w:rsid w:val="00AE5C3B"/>
    <w:rsid w:val="00B04AE1"/>
    <w:rsid w:val="00B07E1C"/>
    <w:rsid w:val="00B119E4"/>
    <w:rsid w:val="00B140FB"/>
    <w:rsid w:val="00B16E49"/>
    <w:rsid w:val="00B25F87"/>
    <w:rsid w:val="00B34270"/>
    <w:rsid w:val="00B41DAC"/>
    <w:rsid w:val="00B51083"/>
    <w:rsid w:val="00B73196"/>
    <w:rsid w:val="00B85677"/>
    <w:rsid w:val="00B8728A"/>
    <w:rsid w:val="00B92C1F"/>
    <w:rsid w:val="00B9478B"/>
    <w:rsid w:val="00B94A36"/>
    <w:rsid w:val="00BA562A"/>
    <w:rsid w:val="00BB10C1"/>
    <w:rsid w:val="00BB411C"/>
    <w:rsid w:val="00BB6538"/>
    <w:rsid w:val="00BB7178"/>
    <w:rsid w:val="00BC293C"/>
    <w:rsid w:val="00BD169E"/>
    <w:rsid w:val="00BE5052"/>
    <w:rsid w:val="00BF36A4"/>
    <w:rsid w:val="00BF6EBC"/>
    <w:rsid w:val="00C06BCF"/>
    <w:rsid w:val="00C140C2"/>
    <w:rsid w:val="00C34209"/>
    <w:rsid w:val="00C35353"/>
    <w:rsid w:val="00C41665"/>
    <w:rsid w:val="00C4650C"/>
    <w:rsid w:val="00C55018"/>
    <w:rsid w:val="00C6568A"/>
    <w:rsid w:val="00C661CF"/>
    <w:rsid w:val="00C74504"/>
    <w:rsid w:val="00C858B7"/>
    <w:rsid w:val="00C967F8"/>
    <w:rsid w:val="00CA445B"/>
    <w:rsid w:val="00CA5B5D"/>
    <w:rsid w:val="00CB7668"/>
    <w:rsid w:val="00CC216C"/>
    <w:rsid w:val="00CC572E"/>
    <w:rsid w:val="00CC5D67"/>
    <w:rsid w:val="00CC7ECF"/>
    <w:rsid w:val="00CD1B63"/>
    <w:rsid w:val="00CD62D0"/>
    <w:rsid w:val="00CD65E6"/>
    <w:rsid w:val="00CD76CD"/>
    <w:rsid w:val="00CF7EB5"/>
    <w:rsid w:val="00D031DE"/>
    <w:rsid w:val="00D04EC2"/>
    <w:rsid w:val="00D07E90"/>
    <w:rsid w:val="00D135EE"/>
    <w:rsid w:val="00D1763B"/>
    <w:rsid w:val="00D177C6"/>
    <w:rsid w:val="00D21617"/>
    <w:rsid w:val="00D27911"/>
    <w:rsid w:val="00D356F1"/>
    <w:rsid w:val="00D35C0A"/>
    <w:rsid w:val="00D47BF6"/>
    <w:rsid w:val="00D61BE3"/>
    <w:rsid w:val="00D61C09"/>
    <w:rsid w:val="00D65EBD"/>
    <w:rsid w:val="00D71D29"/>
    <w:rsid w:val="00D73F8D"/>
    <w:rsid w:val="00D76ABD"/>
    <w:rsid w:val="00D820FB"/>
    <w:rsid w:val="00D85606"/>
    <w:rsid w:val="00D878BC"/>
    <w:rsid w:val="00D95D3C"/>
    <w:rsid w:val="00D9783C"/>
    <w:rsid w:val="00DB0D3D"/>
    <w:rsid w:val="00DB18D4"/>
    <w:rsid w:val="00DC2792"/>
    <w:rsid w:val="00DC622C"/>
    <w:rsid w:val="00DD381D"/>
    <w:rsid w:val="00DD4683"/>
    <w:rsid w:val="00DF7022"/>
    <w:rsid w:val="00DF735A"/>
    <w:rsid w:val="00E00843"/>
    <w:rsid w:val="00E03E46"/>
    <w:rsid w:val="00E0622A"/>
    <w:rsid w:val="00E17B39"/>
    <w:rsid w:val="00E214B9"/>
    <w:rsid w:val="00E25140"/>
    <w:rsid w:val="00E331F5"/>
    <w:rsid w:val="00E35C76"/>
    <w:rsid w:val="00E41353"/>
    <w:rsid w:val="00E4329C"/>
    <w:rsid w:val="00E4466C"/>
    <w:rsid w:val="00E453F8"/>
    <w:rsid w:val="00E632D7"/>
    <w:rsid w:val="00E8116A"/>
    <w:rsid w:val="00E9058B"/>
    <w:rsid w:val="00E92853"/>
    <w:rsid w:val="00E95EF3"/>
    <w:rsid w:val="00E97AEB"/>
    <w:rsid w:val="00EA084F"/>
    <w:rsid w:val="00EA1AFA"/>
    <w:rsid w:val="00EA2A65"/>
    <w:rsid w:val="00EA4FC8"/>
    <w:rsid w:val="00EB7763"/>
    <w:rsid w:val="00EC3384"/>
    <w:rsid w:val="00ED2218"/>
    <w:rsid w:val="00EE42DF"/>
    <w:rsid w:val="00EF0576"/>
    <w:rsid w:val="00EF0E63"/>
    <w:rsid w:val="00EF2568"/>
    <w:rsid w:val="00F053EF"/>
    <w:rsid w:val="00F12FEA"/>
    <w:rsid w:val="00F14DF9"/>
    <w:rsid w:val="00F204EF"/>
    <w:rsid w:val="00F65F7B"/>
    <w:rsid w:val="00F84150"/>
    <w:rsid w:val="00F8457C"/>
    <w:rsid w:val="00F851E3"/>
    <w:rsid w:val="00F962BA"/>
    <w:rsid w:val="00FB010B"/>
    <w:rsid w:val="00FB7421"/>
    <w:rsid w:val="00FB7924"/>
    <w:rsid w:val="00FC34A9"/>
    <w:rsid w:val="00FC741B"/>
    <w:rsid w:val="00FD24F3"/>
    <w:rsid w:val="00FD4CA0"/>
    <w:rsid w:val="00FE59A0"/>
    <w:rsid w:val="00FF62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E90E5C4"/>
  <w15:docId w15:val="{CD88544C-8E08-453D-9F48-9941C67C3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4"/>
        <w:szCs w:val="24"/>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Header">
    <w:name w:val="header"/>
    <w:basedOn w:val="Normal"/>
    <w:link w:val="HeaderChar"/>
    <w:unhideWhenUsed/>
    <w:rsid w:val="005F02B1"/>
    <w:pPr>
      <w:tabs>
        <w:tab w:val="center" w:pos="4680"/>
        <w:tab w:val="right" w:pos="9360"/>
      </w:tabs>
    </w:pPr>
  </w:style>
  <w:style w:type="character" w:customStyle="1" w:styleId="HeaderChar">
    <w:name w:val="Header Char"/>
    <w:basedOn w:val="DefaultParagraphFont"/>
    <w:link w:val="Header"/>
    <w:rsid w:val="005F02B1"/>
  </w:style>
  <w:style w:type="paragraph" w:styleId="Footer">
    <w:name w:val="footer"/>
    <w:basedOn w:val="Normal"/>
    <w:link w:val="FooterChar"/>
    <w:uiPriority w:val="99"/>
    <w:unhideWhenUsed/>
    <w:rsid w:val="005F02B1"/>
    <w:pPr>
      <w:tabs>
        <w:tab w:val="center" w:pos="4680"/>
        <w:tab w:val="right" w:pos="9360"/>
      </w:tabs>
    </w:pPr>
  </w:style>
  <w:style w:type="character" w:customStyle="1" w:styleId="FooterChar">
    <w:name w:val="Footer Char"/>
    <w:basedOn w:val="DefaultParagraphFont"/>
    <w:link w:val="Footer"/>
    <w:uiPriority w:val="99"/>
    <w:rsid w:val="005F02B1"/>
  </w:style>
  <w:style w:type="paragraph" w:styleId="ListParagraph">
    <w:name w:val="List Paragraph"/>
    <w:basedOn w:val="Normal"/>
    <w:uiPriority w:val="34"/>
    <w:qFormat/>
    <w:rsid w:val="005F02B1"/>
    <w:pPr>
      <w:ind w:left="720"/>
      <w:contextualSpacing/>
    </w:pPr>
  </w:style>
  <w:style w:type="character" w:styleId="Hyperlink">
    <w:name w:val="Hyperlink"/>
    <w:rsid w:val="005F02B1"/>
    <w:rPr>
      <w:color w:val="0000FF"/>
      <w:u w:val="single"/>
    </w:rPr>
  </w:style>
  <w:style w:type="character" w:customStyle="1" w:styleId="ECCParagraph">
    <w:name w:val="ECC Paragraph"/>
    <w:basedOn w:val="DefaultParagraphFont"/>
    <w:uiPriority w:val="1"/>
    <w:qFormat/>
    <w:rsid w:val="00223055"/>
    <w:rPr>
      <w:rFonts w:ascii="Arial" w:hAnsi="Arial"/>
      <w:noProof w:val="0"/>
      <w:sz w:val="20"/>
      <w:bdr w:val="none" w:sz="0" w:space="0" w:color="auto"/>
      <w:lang w:val="en-GB"/>
    </w:rPr>
  </w:style>
  <w:style w:type="character" w:customStyle="1" w:styleId="Artdef">
    <w:name w:val="Art_def"/>
    <w:basedOn w:val="DefaultParagraphFont"/>
    <w:qFormat/>
    <w:rsid w:val="00EE42DF"/>
    <w:rPr>
      <w:rFonts w:ascii="Times New Roman" w:hAnsi="Times New Roman"/>
      <w:b/>
    </w:rPr>
  </w:style>
  <w:style w:type="paragraph" w:customStyle="1" w:styleId="Note">
    <w:name w:val="Note"/>
    <w:basedOn w:val="Normal"/>
    <w:next w:val="Normal"/>
    <w:link w:val="NoteChar"/>
    <w:qFormat/>
    <w:rsid w:val="00EE42DF"/>
    <w:pPr>
      <w:widowControl/>
      <w:tabs>
        <w:tab w:val="left" w:pos="284"/>
        <w:tab w:val="left" w:pos="1134"/>
        <w:tab w:val="left" w:pos="1871"/>
        <w:tab w:val="left" w:pos="2268"/>
      </w:tabs>
      <w:overflowPunct w:val="0"/>
      <w:autoSpaceDE w:val="0"/>
      <w:autoSpaceDN w:val="0"/>
      <w:adjustRightInd w:val="0"/>
      <w:spacing w:before="80"/>
      <w:jc w:val="both"/>
      <w:textAlignment w:val="baseline"/>
    </w:pPr>
    <w:rPr>
      <w:rFonts w:ascii="Times New Roman" w:eastAsia="Times New Roman" w:hAnsi="Times New Roman" w:cs="Times New Roman"/>
      <w:color w:val="auto"/>
      <w:sz w:val="20"/>
      <w:szCs w:val="20"/>
      <w:lang w:val="en-GB"/>
    </w:rPr>
  </w:style>
  <w:style w:type="character" w:customStyle="1" w:styleId="NoteChar">
    <w:name w:val="Note Char"/>
    <w:basedOn w:val="DefaultParagraphFont"/>
    <w:link w:val="Note"/>
    <w:qFormat/>
    <w:locked/>
    <w:rsid w:val="00EE42DF"/>
    <w:rPr>
      <w:rFonts w:ascii="Times New Roman" w:eastAsia="Times New Roman" w:hAnsi="Times New Roman" w:cs="Times New Roman"/>
      <w:color w:val="auto"/>
      <w:sz w:val="20"/>
      <w:szCs w:val="20"/>
      <w:lang w:val="en-GB"/>
    </w:rPr>
  </w:style>
  <w:style w:type="paragraph" w:styleId="NormalWeb">
    <w:name w:val="Normal (Web)"/>
    <w:basedOn w:val="Normal"/>
    <w:uiPriority w:val="99"/>
    <w:semiHidden/>
    <w:unhideWhenUsed/>
    <w:rsid w:val="00C74504"/>
    <w:pPr>
      <w:widowControl/>
      <w:spacing w:before="100" w:beforeAutospacing="1" w:after="100" w:afterAutospacing="1"/>
    </w:pPr>
    <w:rPr>
      <w:rFonts w:ascii="Times New Roman" w:eastAsia="Times New Roman" w:hAnsi="Times New Roman" w:cs="Times New Roman"/>
      <w:color w:val="auto"/>
    </w:rPr>
  </w:style>
  <w:style w:type="paragraph" w:styleId="FootnoteText">
    <w:name w:val="footnote text"/>
    <w:basedOn w:val="Normal"/>
    <w:link w:val="FootnoteTextChar"/>
    <w:uiPriority w:val="99"/>
    <w:semiHidden/>
    <w:unhideWhenUsed/>
    <w:rsid w:val="00545025"/>
    <w:rPr>
      <w:sz w:val="20"/>
      <w:szCs w:val="20"/>
    </w:rPr>
  </w:style>
  <w:style w:type="character" w:customStyle="1" w:styleId="FootnoteTextChar">
    <w:name w:val="Footnote Text Char"/>
    <w:basedOn w:val="DefaultParagraphFont"/>
    <w:link w:val="FootnoteText"/>
    <w:uiPriority w:val="99"/>
    <w:semiHidden/>
    <w:rsid w:val="00545025"/>
    <w:rPr>
      <w:sz w:val="20"/>
      <w:szCs w:val="20"/>
    </w:rPr>
  </w:style>
  <w:style w:type="character" w:styleId="FootnoteReference">
    <w:name w:val="footnote reference"/>
    <w:basedOn w:val="DefaultParagraphFont"/>
    <w:uiPriority w:val="99"/>
    <w:semiHidden/>
    <w:unhideWhenUsed/>
    <w:rsid w:val="00545025"/>
    <w:rPr>
      <w:vertAlign w:val="superscript"/>
    </w:rPr>
  </w:style>
  <w:style w:type="paragraph" w:customStyle="1" w:styleId="ArtNo">
    <w:name w:val="Art_No"/>
    <w:basedOn w:val="Normal"/>
    <w:next w:val="Normal"/>
    <w:rsid w:val="001C240A"/>
    <w:pPr>
      <w:keepNext/>
      <w:keepLines/>
      <w:widowControl/>
      <w:tabs>
        <w:tab w:val="left" w:pos="1134"/>
        <w:tab w:val="left" w:pos="1871"/>
        <w:tab w:val="left" w:pos="2268"/>
      </w:tabs>
      <w:overflowPunct w:val="0"/>
      <w:autoSpaceDE w:val="0"/>
      <w:autoSpaceDN w:val="0"/>
      <w:adjustRightInd w:val="0"/>
      <w:spacing w:before="480"/>
      <w:jc w:val="center"/>
      <w:textAlignment w:val="baseline"/>
    </w:pPr>
    <w:rPr>
      <w:rFonts w:ascii="Times New Roman" w:eastAsia="Times New Roman" w:hAnsi="Times New Roman" w:cs="Times New Roman"/>
      <w:caps/>
      <w:color w:val="auto"/>
      <w:sz w:val="28"/>
      <w:szCs w:val="20"/>
      <w:lang w:val="en-GB"/>
    </w:rPr>
  </w:style>
  <w:style w:type="paragraph" w:customStyle="1" w:styleId="Arttitle">
    <w:name w:val="Art_title"/>
    <w:basedOn w:val="Normal"/>
    <w:next w:val="Normal"/>
    <w:link w:val="ArttitleCar"/>
    <w:rsid w:val="001C240A"/>
    <w:pPr>
      <w:keepNext/>
      <w:keepLines/>
      <w:widowControl/>
      <w:tabs>
        <w:tab w:val="left" w:pos="1134"/>
        <w:tab w:val="left" w:pos="1871"/>
        <w:tab w:val="left" w:pos="2268"/>
      </w:tabs>
      <w:overflowPunct w:val="0"/>
      <w:autoSpaceDE w:val="0"/>
      <w:autoSpaceDN w:val="0"/>
      <w:adjustRightInd w:val="0"/>
      <w:spacing w:before="240"/>
      <w:jc w:val="center"/>
      <w:textAlignment w:val="baseline"/>
    </w:pPr>
    <w:rPr>
      <w:rFonts w:ascii="Times New Roman" w:eastAsia="Times New Roman" w:hAnsi="Times New Roman" w:cs="Times New Roman"/>
      <w:b/>
      <w:color w:val="auto"/>
      <w:sz w:val="28"/>
      <w:szCs w:val="20"/>
      <w:lang w:val="en-GB"/>
    </w:rPr>
  </w:style>
  <w:style w:type="character" w:customStyle="1" w:styleId="ArttitleCar">
    <w:name w:val="Art_title Car"/>
    <w:basedOn w:val="DefaultParagraphFont"/>
    <w:link w:val="Arttitle"/>
    <w:rsid w:val="001C240A"/>
    <w:rPr>
      <w:rFonts w:ascii="Times New Roman" w:eastAsia="Times New Roman" w:hAnsi="Times New Roman" w:cs="Times New Roman"/>
      <w:b/>
      <w:color w:val="auto"/>
      <w:sz w:val="28"/>
      <w:szCs w:val="20"/>
      <w:lang w:val="en-GB"/>
    </w:rPr>
  </w:style>
  <w:style w:type="character" w:customStyle="1" w:styleId="href">
    <w:name w:val="href"/>
    <w:basedOn w:val="DefaultParagraphFont"/>
    <w:rsid w:val="001C240A"/>
  </w:style>
  <w:style w:type="character" w:customStyle="1" w:styleId="ECCHLbold">
    <w:name w:val="ECC HL bold"/>
    <w:basedOn w:val="DefaultParagraphFont"/>
    <w:uiPriority w:val="1"/>
    <w:qFormat/>
    <w:rsid w:val="001C240A"/>
    <w:rPr>
      <w:b/>
      <w:bCs/>
    </w:rPr>
  </w:style>
  <w:style w:type="paragraph" w:customStyle="1" w:styleId="ECCTabletext">
    <w:name w:val="ECC Table text"/>
    <w:basedOn w:val="Normal"/>
    <w:qFormat/>
    <w:rsid w:val="001C240A"/>
    <w:pPr>
      <w:widowControl/>
      <w:spacing w:after="60"/>
      <w:jc w:val="both"/>
    </w:pPr>
    <w:rPr>
      <w:rFonts w:ascii="Arial" w:hAnsi="Arial" w:cs="Times New Roman"/>
      <w:color w:val="auto"/>
      <w:sz w:val="20"/>
      <w:szCs w:val="22"/>
      <w:lang w:val="en-GB"/>
    </w:rPr>
  </w:style>
  <w:style w:type="character" w:styleId="CommentReference">
    <w:name w:val="annotation reference"/>
    <w:basedOn w:val="DefaultParagraphFont"/>
    <w:uiPriority w:val="99"/>
    <w:semiHidden/>
    <w:unhideWhenUsed/>
    <w:rsid w:val="00B04AE1"/>
    <w:rPr>
      <w:sz w:val="16"/>
      <w:szCs w:val="16"/>
    </w:rPr>
  </w:style>
  <w:style w:type="paragraph" w:styleId="CommentText">
    <w:name w:val="annotation text"/>
    <w:basedOn w:val="Normal"/>
    <w:link w:val="CommentTextChar"/>
    <w:uiPriority w:val="99"/>
    <w:semiHidden/>
    <w:unhideWhenUsed/>
    <w:rsid w:val="00B04AE1"/>
    <w:rPr>
      <w:sz w:val="20"/>
      <w:szCs w:val="20"/>
    </w:rPr>
  </w:style>
  <w:style w:type="character" w:customStyle="1" w:styleId="CommentTextChar">
    <w:name w:val="Comment Text Char"/>
    <w:basedOn w:val="DefaultParagraphFont"/>
    <w:link w:val="CommentText"/>
    <w:uiPriority w:val="99"/>
    <w:semiHidden/>
    <w:rsid w:val="00B04AE1"/>
    <w:rPr>
      <w:sz w:val="20"/>
      <w:szCs w:val="20"/>
    </w:rPr>
  </w:style>
  <w:style w:type="paragraph" w:styleId="CommentSubject">
    <w:name w:val="annotation subject"/>
    <w:basedOn w:val="CommentText"/>
    <w:next w:val="CommentText"/>
    <w:link w:val="CommentSubjectChar"/>
    <w:uiPriority w:val="99"/>
    <w:semiHidden/>
    <w:unhideWhenUsed/>
    <w:rsid w:val="00B04AE1"/>
    <w:rPr>
      <w:b/>
      <w:bCs/>
    </w:rPr>
  </w:style>
  <w:style w:type="character" w:customStyle="1" w:styleId="CommentSubjectChar">
    <w:name w:val="Comment Subject Char"/>
    <w:basedOn w:val="CommentTextChar"/>
    <w:link w:val="CommentSubject"/>
    <w:uiPriority w:val="99"/>
    <w:semiHidden/>
    <w:rsid w:val="00B04AE1"/>
    <w:rPr>
      <w:b/>
      <w:bCs/>
      <w:sz w:val="20"/>
      <w:szCs w:val="20"/>
    </w:rPr>
  </w:style>
  <w:style w:type="paragraph" w:styleId="BalloonText">
    <w:name w:val="Balloon Text"/>
    <w:basedOn w:val="Normal"/>
    <w:link w:val="BalloonTextChar"/>
    <w:uiPriority w:val="99"/>
    <w:semiHidden/>
    <w:unhideWhenUsed/>
    <w:rsid w:val="00B04AE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4AE1"/>
    <w:rPr>
      <w:rFonts w:ascii="Segoe UI" w:hAnsi="Segoe UI" w:cs="Segoe UI"/>
      <w:sz w:val="18"/>
      <w:szCs w:val="18"/>
    </w:rPr>
  </w:style>
  <w:style w:type="paragraph" w:customStyle="1" w:styleId="Call">
    <w:name w:val="Call"/>
    <w:basedOn w:val="Normal"/>
    <w:next w:val="Normal"/>
    <w:rsid w:val="00301864"/>
    <w:pPr>
      <w:keepNext/>
      <w:keepLines/>
      <w:widowControl/>
      <w:tabs>
        <w:tab w:val="left" w:pos="1134"/>
        <w:tab w:val="left" w:pos="1871"/>
        <w:tab w:val="left" w:pos="2268"/>
      </w:tabs>
      <w:overflowPunct w:val="0"/>
      <w:autoSpaceDE w:val="0"/>
      <w:autoSpaceDN w:val="0"/>
      <w:adjustRightInd w:val="0"/>
      <w:spacing w:before="160"/>
      <w:ind w:left="1134"/>
      <w:jc w:val="both"/>
      <w:textAlignment w:val="baseline"/>
    </w:pPr>
    <w:rPr>
      <w:rFonts w:ascii="Times New Roman" w:eastAsia="Times New Roman" w:hAnsi="Times New Roman" w:cs="Times New Roman"/>
      <w:i/>
      <w:color w:val="auto"/>
      <w:szCs w:val="20"/>
      <w:lang w:val="en-GB"/>
    </w:rPr>
  </w:style>
  <w:style w:type="paragraph" w:customStyle="1" w:styleId="Normalaftertitle">
    <w:name w:val="Normal after title"/>
    <w:basedOn w:val="Normal"/>
    <w:next w:val="Normal"/>
    <w:link w:val="NormalaftertitleChar"/>
    <w:rsid w:val="00301864"/>
    <w:pPr>
      <w:widowControl/>
      <w:tabs>
        <w:tab w:val="left" w:pos="1134"/>
        <w:tab w:val="left" w:pos="1871"/>
        <w:tab w:val="left" w:pos="2268"/>
      </w:tabs>
      <w:overflowPunct w:val="0"/>
      <w:autoSpaceDE w:val="0"/>
      <w:autoSpaceDN w:val="0"/>
      <w:adjustRightInd w:val="0"/>
      <w:spacing w:before="280"/>
      <w:jc w:val="both"/>
      <w:textAlignment w:val="baseline"/>
    </w:pPr>
    <w:rPr>
      <w:rFonts w:ascii="Times New Roman" w:eastAsia="Times New Roman" w:hAnsi="Times New Roman" w:cs="Times New Roman"/>
      <w:color w:val="auto"/>
      <w:szCs w:val="20"/>
      <w:lang w:val="en-GB"/>
    </w:rPr>
  </w:style>
  <w:style w:type="character" w:customStyle="1" w:styleId="NormalaftertitleChar">
    <w:name w:val="Normal after title Char"/>
    <w:basedOn w:val="DefaultParagraphFont"/>
    <w:link w:val="Normalaftertitle"/>
    <w:rsid w:val="00301864"/>
    <w:rPr>
      <w:rFonts w:ascii="Times New Roman" w:eastAsia="Times New Roman" w:hAnsi="Times New Roman" w:cs="Times New Roman"/>
      <w:color w:val="auto"/>
      <w:szCs w:val="20"/>
      <w:lang w:val="en-GB"/>
    </w:rPr>
  </w:style>
  <w:style w:type="paragraph" w:customStyle="1" w:styleId="ResNo">
    <w:name w:val="Res_No"/>
    <w:basedOn w:val="Normal"/>
    <w:next w:val="Normal"/>
    <w:rsid w:val="00301864"/>
    <w:pPr>
      <w:keepNext/>
      <w:keepLines/>
      <w:widowControl/>
      <w:tabs>
        <w:tab w:val="left" w:pos="1134"/>
        <w:tab w:val="left" w:pos="1871"/>
        <w:tab w:val="left" w:pos="2268"/>
      </w:tabs>
      <w:overflowPunct w:val="0"/>
      <w:autoSpaceDE w:val="0"/>
      <w:autoSpaceDN w:val="0"/>
      <w:adjustRightInd w:val="0"/>
      <w:jc w:val="center"/>
      <w:textAlignment w:val="baseline"/>
    </w:pPr>
    <w:rPr>
      <w:rFonts w:ascii="Times New Roman" w:eastAsia="Times New Roman" w:hAnsi="Times New Roman" w:cs="Times New Roman"/>
      <w:caps/>
      <w:color w:val="auto"/>
      <w:sz w:val="28"/>
      <w:szCs w:val="20"/>
      <w:lang w:val="en-GB"/>
    </w:rPr>
  </w:style>
  <w:style w:type="paragraph" w:customStyle="1" w:styleId="Restitle">
    <w:name w:val="Res_title"/>
    <w:basedOn w:val="Normal"/>
    <w:next w:val="Normal"/>
    <w:rsid w:val="00301864"/>
    <w:pPr>
      <w:keepNext/>
      <w:keepLines/>
      <w:widowControl/>
      <w:tabs>
        <w:tab w:val="left" w:pos="1134"/>
        <w:tab w:val="left" w:pos="1871"/>
        <w:tab w:val="left" w:pos="2268"/>
      </w:tabs>
      <w:overflowPunct w:val="0"/>
      <w:autoSpaceDE w:val="0"/>
      <w:autoSpaceDN w:val="0"/>
      <w:adjustRightInd w:val="0"/>
      <w:spacing w:before="240"/>
      <w:jc w:val="center"/>
      <w:textAlignment w:val="baseline"/>
    </w:pPr>
    <w:rPr>
      <w:rFonts w:ascii="Times New Roman Bold" w:eastAsia="Times New Roman" w:hAnsi="Times New Roman Bold" w:cs="Times New Roman"/>
      <w:b/>
      <w:color w:val="auto"/>
      <w:sz w:val="28"/>
      <w:szCs w:val="20"/>
      <w:lang w:val="en-GB"/>
    </w:rPr>
  </w:style>
  <w:style w:type="character" w:styleId="FollowedHyperlink">
    <w:name w:val="FollowedHyperlink"/>
    <w:basedOn w:val="DefaultParagraphFont"/>
    <w:uiPriority w:val="99"/>
    <w:semiHidden/>
    <w:unhideWhenUsed/>
    <w:rsid w:val="00B8728A"/>
    <w:rPr>
      <w:color w:val="954F72" w:themeColor="followedHyperlink"/>
      <w:u w:val="single"/>
    </w:rPr>
  </w:style>
  <w:style w:type="character" w:customStyle="1" w:styleId="Artref">
    <w:name w:val="Art_ref"/>
    <w:basedOn w:val="DefaultParagraphFont"/>
    <w:rsid w:val="00E4329C"/>
  </w:style>
  <w:style w:type="character" w:customStyle="1" w:styleId="Tablefreq">
    <w:name w:val="Table_freq"/>
    <w:basedOn w:val="DefaultParagraphFont"/>
    <w:rsid w:val="00E4329C"/>
    <w:rPr>
      <w:b/>
      <w:color w:val="auto"/>
      <w:sz w:val="20"/>
    </w:rPr>
  </w:style>
  <w:style w:type="paragraph" w:customStyle="1" w:styleId="Tablehead">
    <w:name w:val="Table_head"/>
    <w:basedOn w:val="Normal"/>
    <w:link w:val="TableheadChar"/>
    <w:rsid w:val="00E4329C"/>
    <w:pPr>
      <w:keepNext/>
      <w:widowControl/>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color w:val="auto"/>
      <w:sz w:val="20"/>
      <w:szCs w:val="20"/>
      <w:lang w:val="en-GB"/>
    </w:rPr>
  </w:style>
  <w:style w:type="character" w:customStyle="1" w:styleId="TableheadChar">
    <w:name w:val="Table_head Char"/>
    <w:basedOn w:val="DefaultParagraphFont"/>
    <w:link w:val="Tablehead"/>
    <w:locked/>
    <w:rsid w:val="00E4329C"/>
    <w:rPr>
      <w:rFonts w:ascii="Times New Roman Bold" w:eastAsia="Times New Roman" w:hAnsi="Times New Roman Bold" w:cs="Times New Roman Bold"/>
      <w:b/>
      <w:color w:val="auto"/>
      <w:sz w:val="20"/>
      <w:szCs w:val="20"/>
      <w:lang w:val="en-GB"/>
    </w:rPr>
  </w:style>
  <w:style w:type="paragraph" w:customStyle="1" w:styleId="TableTextS5">
    <w:name w:val="Table_TextS5"/>
    <w:basedOn w:val="Normal"/>
    <w:rsid w:val="00E4329C"/>
    <w:pPr>
      <w:widowControl/>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rFonts w:ascii="Times New Roman" w:eastAsia="Times New Roman" w:hAnsi="Times New Roman" w:cs="Times New Roman"/>
      <w:color w:val="auto"/>
      <w:sz w:val="20"/>
      <w:szCs w:val="20"/>
      <w:lang w:val="en-GB"/>
    </w:rPr>
  </w:style>
  <w:style w:type="paragraph" w:customStyle="1" w:styleId="Tabletitle">
    <w:name w:val="Table_title"/>
    <w:basedOn w:val="Normal"/>
    <w:next w:val="Normal"/>
    <w:link w:val="TabletitleChar"/>
    <w:rsid w:val="00E4329C"/>
    <w:pPr>
      <w:keepNext/>
      <w:keepLines/>
      <w:widowControl/>
      <w:tabs>
        <w:tab w:val="left" w:pos="1134"/>
        <w:tab w:val="left" w:pos="1871"/>
        <w:tab w:val="left" w:pos="2268"/>
      </w:tabs>
      <w:overflowPunct w:val="0"/>
      <w:autoSpaceDE w:val="0"/>
      <w:autoSpaceDN w:val="0"/>
      <w:adjustRightInd w:val="0"/>
      <w:spacing w:after="120"/>
      <w:jc w:val="center"/>
      <w:textAlignment w:val="baseline"/>
    </w:pPr>
    <w:rPr>
      <w:rFonts w:ascii="Times New Roman Bold" w:eastAsia="Times New Roman" w:hAnsi="Times New Roman Bold" w:cs="Times New Roman"/>
      <w:b/>
      <w:color w:val="auto"/>
      <w:sz w:val="20"/>
      <w:szCs w:val="20"/>
      <w:lang w:val="en-GB"/>
    </w:rPr>
  </w:style>
  <w:style w:type="character" w:customStyle="1" w:styleId="TabletitleChar">
    <w:name w:val="Table_title Char"/>
    <w:basedOn w:val="DefaultParagraphFont"/>
    <w:link w:val="Tabletitle"/>
    <w:locked/>
    <w:rsid w:val="00E4329C"/>
    <w:rPr>
      <w:rFonts w:ascii="Times New Roman Bold" w:eastAsia="Times New Roman" w:hAnsi="Times New Roman Bold" w:cs="Times New Roman"/>
      <w:b/>
      <w:color w:val="auto"/>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6713915">
      <w:bodyDiv w:val="1"/>
      <w:marLeft w:val="0"/>
      <w:marRight w:val="0"/>
      <w:marTop w:val="0"/>
      <w:marBottom w:val="0"/>
      <w:divBdr>
        <w:top w:val="none" w:sz="0" w:space="0" w:color="auto"/>
        <w:left w:val="none" w:sz="0" w:space="0" w:color="auto"/>
        <w:bottom w:val="none" w:sz="0" w:space="0" w:color="auto"/>
        <w:right w:val="none" w:sz="0" w:space="0" w:color="auto"/>
      </w:divBdr>
    </w:div>
    <w:div w:id="15119926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15E758-6863-42CB-ABCF-C24E148C9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2795</Words>
  <Characters>15936</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Scott</dc:creator>
  <cp:keywords/>
  <cp:lastModifiedBy>Rev2</cp:lastModifiedBy>
  <cp:revision>5</cp:revision>
  <dcterms:created xsi:type="dcterms:W3CDTF">2017-09-27T18:29:00Z</dcterms:created>
  <dcterms:modified xsi:type="dcterms:W3CDTF">2017-10-04T10:58:00Z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M SIP Document Sensitivity">
    <vt:lpwstr/>
  </property>
  <property fmtid="{D5CDD505-2E9C-101B-9397-08002B2CF9AE}" pid="3" name="Document Author">
    <vt:lpwstr>ACCT04\e301300</vt:lpwstr>
  </property>
  <property fmtid="{D5CDD505-2E9C-101B-9397-08002B2CF9AE}" pid="4" name="Document Sensitivity">
    <vt:lpwstr>1</vt:lpwstr>
  </property>
  <property fmtid="{D5CDD505-2E9C-101B-9397-08002B2CF9AE}" pid="5" name="ThirdParty">
    <vt:lpwstr/>
  </property>
  <property fmtid="{D5CDD505-2E9C-101B-9397-08002B2CF9AE}" pid="6" name="OCI Restriction">
    <vt:bool>false</vt:bool>
  </property>
  <property fmtid="{D5CDD505-2E9C-101B-9397-08002B2CF9AE}" pid="7" name="OCI Additional Info">
    <vt:lpwstr/>
  </property>
  <property fmtid="{D5CDD505-2E9C-101B-9397-08002B2CF9AE}" pid="8" name="Allow Header Overwrite">
    <vt:bool>true</vt:bool>
  </property>
  <property fmtid="{D5CDD505-2E9C-101B-9397-08002B2CF9AE}" pid="9" name="Allow Footer Overwrite">
    <vt:bool>true</vt:bool>
  </property>
  <property fmtid="{D5CDD505-2E9C-101B-9397-08002B2CF9AE}" pid="10" name="Multiple Selected">
    <vt:lpwstr>-1</vt:lpwstr>
  </property>
  <property fmtid="{D5CDD505-2E9C-101B-9397-08002B2CF9AE}" pid="11" name="SIPLongWording">
    <vt:lpwstr/>
  </property>
  <property fmtid="{D5CDD505-2E9C-101B-9397-08002B2CF9AE}" pid="12" name="checkedProgramsCount">
    <vt:i4>0</vt:i4>
  </property>
  <property fmtid="{D5CDD505-2E9C-101B-9397-08002B2CF9AE}" pid="13" name="ExpCountry">
    <vt:lpwstr/>
  </property>
</Properties>
</file>