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D536BD" w14:textId="3D081B3F" w:rsidR="00920120" w:rsidRDefault="00920120" w:rsidP="00920120">
      <w:pPr>
        <w:widowControl w:val="0"/>
        <w:overflowPunct w:val="0"/>
        <w:autoSpaceDE w:val="0"/>
        <w:autoSpaceDN w:val="0"/>
        <w:adjustRightInd w:val="0"/>
        <w:jc w:val="right"/>
        <w:rPr>
          <w:rFonts w:ascii="Times New Roman" w:hAnsi="Times New Roman"/>
        </w:rPr>
      </w:pPr>
      <w:r>
        <w:rPr>
          <w:rFonts w:ascii="Times New Roman" w:hAnsi="Times New Roman"/>
        </w:rPr>
        <w:t>IWG-2/04r</w:t>
      </w:r>
      <w:ins w:id="0" w:author="Rev2" w:date="2017-10-04T03:57:00Z">
        <w:r w:rsidR="00E61B12">
          <w:rPr>
            <w:rFonts w:ascii="Times New Roman" w:hAnsi="Times New Roman"/>
          </w:rPr>
          <w:t>2</w:t>
        </w:r>
      </w:ins>
      <w:del w:id="1" w:author="Rev2" w:date="2017-10-04T03:57:00Z">
        <w:r w:rsidDel="00E61B12">
          <w:rPr>
            <w:rFonts w:ascii="Times New Roman" w:hAnsi="Times New Roman"/>
          </w:rPr>
          <w:delText>1(28</w:delText>
        </w:r>
      </w:del>
      <w:ins w:id="2" w:author="Rev2" w:date="2017-10-04T03:57:00Z">
        <w:r w:rsidR="00E61B12">
          <w:rPr>
            <w:rFonts w:ascii="Times New Roman" w:hAnsi="Times New Roman"/>
          </w:rPr>
          <w:t>04</w:t>
        </w:r>
      </w:ins>
      <w:r>
        <w:rPr>
          <w:rFonts w:ascii="Times New Roman" w:hAnsi="Times New Roman"/>
        </w:rPr>
        <w:t>.</w:t>
      </w:r>
      <w:ins w:id="3" w:author="Rev2" w:date="2017-10-04T03:57:00Z">
        <w:r w:rsidR="00E61B12">
          <w:rPr>
            <w:rFonts w:ascii="Times New Roman" w:hAnsi="Times New Roman"/>
          </w:rPr>
          <w:t>10</w:t>
        </w:r>
      </w:ins>
      <w:bookmarkStart w:id="4" w:name="_GoBack"/>
      <w:bookmarkEnd w:id="4"/>
      <w:del w:id="5" w:author="Rev2" w:date="2017-10-04T03:57:00Z">
        <w:r w:rsidDel="00E61B12">
          <w:rPr>
            <w:rFonts w:ascii="Times New Roman" w:hAnsi="Times New Roman"/>
          </w:rPr>
          <w:delText>08</w:delText>
        </w:r>
      </w:del>
      <w:r>
        <w:rPr>
          <w:rFonts w:ascii="Times New Roman" w:hAnsi="Times New Roman"/>
        </w:rPr>
        <w:t>.17)</w:t>
      </w:r>
    </w:p>
    <w:p w14:paraId="66A1AFBF" w14:textId="77777777" w:rsidR="00920120" w:rsidRDefault="00920120" w:rsidP="00920120">
      <w:pPr>
        <w:widowControl w:val="0"/>
        <w:overflowPunct w:val="0"/>
        <w:autoSpaceDE w:val="0"/>
        <w:autoSpaceDN w:val="0"/>
        <w:adjustRightInd w:val="0"/>
        <w:jc w:val="right"/>
        <w:rPr>
          <w:rFonts w:ascii="Times New Roman" w:hAnsi="Times New Roman"/>
        </w:rPr>
      </w:pPr>
      <w:r>
        <w:rPr>
          <w:rFonts w:ascii="Times New Roman" w:hAnsi="Times New Roman"/>
        </w:rPr>
        <w:t>Brennan Price- Echostar</w:t>
      </w:r>
    </w:p>
    <w:p w14:paraId="63E03057" w14:textId="77777777" w:rsidR="00920120" w:rsidRDefault="00920120" w:rsidP="00920120">
      <w:pPr>
        <w:widowControl w:val="0"/>
        <w:autoSpaceDE w:val="0"/>
        <w:autoSpaceDN w:val="0"/>
        <w:adjustRightInd w:val="0"/>
        <w:spacing w:line="200" w:lineRule="exact"/>
        <w:rPr>
          <w:rFonts w:ascii="Times New Roman" w:hAnsi="Times New Roman"/>
        </w:rPr>
      </w:pPr>
    </w:p>
    <w:p w14:paraId="2AAB6069" w14:textId="77777777" w:rsidR="00920120" w:rsidRDefault="00920120" w:rsidP="00920120">
      <w:pPr>
        <w:widowControl w:val="0"/>
        <w:autoSpaceDE w:val="0"/>
        <w:autoSpaceDN w:val="0"/>
        <w:adjustRightInd w:val="0"/>
        <w:spacing w:line="200" w:lineRule="exact"/>
        <w:rPr>
          <w:rFonts w:ascii="Times New Roman" w:hAnsi="Times New Roman"/>
        </w:rPr>
      </w:pPr>
    </w:p>
    <w:p w14:paraId="0B9E57B7" w14:textId="77777777" w:rsidR="00920120" w:rsidRDefault="00920120" w:rsidP="00920120">
      <w:pPr>
        <w:widowControl w:val="0"/>
        <w:autoSpaceDE w:val="0"/>
        <w:autoSpaceDN w:val="0"/>
        <w:adjustRightInd w:val="0"/>
        <w:spacing w:line="200" w:lineRule="exact"/>
        <w:rPr>
          <w:rFonts w:ascii="Times New Roman" w:hAnsi="Times New Roman"/>
        </w:rPr>
      </w:pPr>
    </w:p>
    <w:p w14:paraId="5497CA77" w14:textId="77777777" w:rsidR="00920120" w:rsidRDefault="00920120" w:rsidP="00920120">
      <w:pPr>
        <w:widowControl w:val="0"/>
        <w:autoSpaceDE w:val="0"/>
        <w:autoSpaceDN w:val="0"/>
        <w:adjustRightInd w:val="0"/>
        <w:spacing w:line="260" w:lineRule="exact"/>
        <w:rPr>
          <w:rFonts w:ascii="Times New Roman" w:hAnsi="Times New Roman"/>
        </w:rPr>
      </w:pPr>
    </w:p>
    <w:p w14:paraId="5E3F1FE7" w14:textId="77777777" w:rsidR="00920120" w:rsidRDefault="00920120" w:rsidP="00920120">
      <w:pPr>
        <w:widowControl w:val="0"/>
        <w:autoSpaceDE w:val="0"/>
        <w:autoSpaceDN w:val="0"/>
        <w:adjustRightInd w:val="0"/>
        <w:ind w:left="2560"/>
        <w:rPr>
          <w:rFonts w:ascii="Times New Roman" w:hAnsi="Times New Roman"/>
        </w:rPr>
      </w:pPr>
      <w:r>
        <w:rPr>
          <w:rFonts w:ascii="Times New Roman" w:hAnsi="Times New Roman"/>
          <w:b/>
          <w:bCs/>
        </w:rPr>
        <w:t>UNITED STATES OF AMERICA</w:t>
      </w:r>
    </w:p>
    <w:p w14:paraId="36B7D79B" w14:textId="77777777" w:rsidR="00920120" w:rsidRDefault="00920120" w:rsidP="00920120">
      <w:pPr>
        <w:widowControl w:val="0"/>
        <w:autoSpaceDE w:val="0"/>
        <w:autoSpaceDN w:val="0"/>
        <w:adjustRightInd w:val="0"/>
        <w:spacing w:line="120" w:lineRule="exact"/>
        <w:rPr>
          <w:rFonts w:ascii="Times New Roman" w:hAnsi="Times New Roman"/>
        </w:rPr>
      </w:pPr>
    </w:p>
    <w:p w14:paraId="45D7245C" w14:textId="77777777" w:rsidR="00920120" w:rsidRDefault="00920120" w:rsidP="00920120">
      <w:pPr>
        <w:widowControl w:val="0"/>
        <w:autoSpaceDE w:val="0"/>
        <w:autoSpaceDN w:val="0"/>
        <w:adjustRightInd w:val="0"/>
        <w:ind w:left="1800"/>
        <w:rPr>
          <w:rFonts w:ascii="Times New Roman" w:hAnsi="Times New Roman"/>
        </w:rPr>
      </w:pPr>
      <w:r>
        <w:rPr>
          <w:rFonts w:ascii="Times New Roman" w:hAnsi="Times New Roman"/>
          <w:b/>
          <w:bCs/>
        </w:rPr>
        <w:t>DRAFT PRELIMINARY VIEWS FOR WRC-19</w:t>
      </w:r>
    </w:p>
    <w:p w14:paraId="699AA919" w14:textId="77777777" w:rsidR="00920120" w:rsidRDefault="00920120" w:rsidP="00920120">
      <w:pPr>
        <w:widowControl w:val="0"/>
        <w:autoSpaceDE w:val="0"/>
        <w:autoSpaceDN w:val="0"/>
        <w:adjustRightInd w:val="0"/>
        <w:spacing w:line="200" w:lineRule="exact"/>
        <w:rPr>
          <w:rFonts w:ascii="Times New Roman" w:hAnsi="Times New Roman"/>
        </w:rPr>
      </w:pPr>
    </w:p>
    <w:p w14:paraId="6D560F74" w14:textId="77777777" w:rsidR="00920120" w:rsidRDefault="00920120" w:rsidP="00920120">
      <w:pPr>
        <w:widowControl w:val="0"/>
        <w:autoSpaceDE w:val="0"/>
        <w:autoSpaceDN w:val="0"/>
        <w:adjustRightInd w:val="0"/>
        <w:spacing w:line="314" w:lineRule="exact"/>
        <w:rPr>
          <w:rFonts w:ascii="Times New Roman" w:hAnsi="Times New Roman"/>
        </w:rPr>
      </w:pPr>
    </w:p>
    <w:p w14:paraId="199BBA26" w14:textId="77777777" w:rsidR="00920120" w:rsidRDefault="00920120" w:rsidP="00920120">
      <w:pPr>
        <w:widowControl w:val="0"/>
        <w:overflowPunct w:val="0"/>
        <w:autoSpaceDE w:val="0"/>
        <w:autoSpaceDN w:val="0"/>
        <w:adjustRightInd w:val="0"/>
        <w:spacing w:line="276" w:lineRule="auto"/>
        <w:ind w:right="440"/>
        <w:rPr>
          <w:rFonts w:ascii="Times New Roman" w:hAnsi="Times New Roman"/>
        </w:rPr>
      </w:pPr>
      <w:r>
        <w:rPr>
          <w:rFonts w:ascii="Times New Roman" w:hAnsi="Times New Roman"/>
          <w:b/>
          <w:bCs/>
        </w:rPr>
        <w:t>Agenda Item 9.1/Issue 9.1.1</w:t>
      </w:r>
      <w:r>
        <w:rPr>
          <w:rFonts w:ascii="Times New Roman" w:hAnsi="Times New Roman"/>
        </w:rPr>
        <w:t xml:space="preserve">: </w:t>
      </w:r>
      <w:r w:rsidRPr="00E61B12">
        <w:rPr>
          <w:rFonts w:ascii="Times New Roman" w:hAnsi="Times New Roman"/>
          <w:i/>
        </w:rPr>
        <w:t>to study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2 170-2 200 MHz where those frequency bands are shared by mobile service and the mobile-satellite service in different countries, in particular for the deployment of independent satellite and terrestrial components of IMT and to facilitate development of both the satellite and terrestrial components of IMT</w:t>
      </w:r>
    </w:p>
    <w:p w14:paraId="0640F197" w14:textId="77777777" w:rsidR="00920120" w:rsidRDefault="00920120" w:rsidP="00920120">
      <w:pPr>
        <w:widowControl w:val="0"/>
        <w:autoSpaceDE w:val="0"/>
        <w:autoSpaceDN w:val="0"/>
        <w:adjustRightInd w:val="0"/>
        <w:spacing w:line="233" w:lineRule="exact"/>
        <w:rPr>
          <w:rFonts w:ascii="Times New Roman" w:hAnsi="Times New Roman"/>
        </w:rPr>
      </w:pPr>
    </w:p>
    <w:p w14:paraId="0480E0A9" w14:textId="77777777" w:rsidR="00920120" w:rsidRDefault="00920120" w:rsidP="00920120">
      <w:pPr>
        <w:widowControl w:val="0"/>
        <w:autoSpaceDE w:val="0"/>
        <w:autoSpaceDN w:val="0"/>
        <w:adjustRightInd w:val="0"/>
        <w:spacing w:line="200" w:lineRule="exact"/>
        <w:rPr>
          <w:rFonts w:ascii="Times New Roman" w:hAnsi="Times New Roman"/>
        </w:rPr>
      </w:pPr>
    </w:p>
    <w:p w14:paraId="5F376CB7" w14:textId="77777777" w:rsidR="00920120" w:rsidRDefault="00920120" w:rsidP="00920120">
      <w:pPr>
        <w:widowControl w:val="0"/>
        <w:overflowPunct w:val="0"/>
        <w:autoSpaceDE w:val="0"/>
        <w:autoSpaceDN w:val="0"/>
        <w:adjustRightInd w:val="0"/>
        <w:spacing w:line="245" w:lineRule="auto"/>
        <w:ind w:right="43"/>
        <w:rPr>
          <w:rFonts w:ascii="Times New Roman" w:hAnsi="Times New Roman"/>
        </w:rPr>
      </w:pPr>
      <w:r>
        <w:rPr>
          <w:rFonts w:ascii="Times New Roman" w:hAnsi="Times New Roman"/>
          <w:b/>
          <w:bCs/>
        </w:rPr>
        <w:t>BACKGROUND</w:t>
      </w:r>
      <w:r>
        <w:rPr>
          <w:rFonts w:ascii="Times New Roman" w:hAnsi="Times New Roman"/>
        </w:rPr>
        <w:t xml:space="preserve">: The frequency </w:t>
      </w:r>
      <w:ins w:id="6" w:author="Rev2" w:date="2017-09-29T05:59:00Z">
        <w:r w:rsidR="00A60A06">
          <w:rPr>
            <w:rFonts w:ascii="Times New Roman" w:hAnsi="Times New Roman"/>
          </w:rPr>
          <w:t>ranges</w:t>
        </w:r>
      </w:ins>
      <w:del w:id="7" w:author="Rev2" w:date="2017-09-29T05:59:00Z">
        <w:r w:rsidDel="00A60A06">
          <w:rPr>
            <w:rFonts w:ascii="Times New Roman" w:hAnsi="Times New Roman"/>
          </w:rPr>
          <w:delText>bands</w:delText>
        </w:r>
      </w:del>
      <w:r>
        <w:rPr>
          <w:rFonts w:ascii="Times New Roman" w:hAnsi="Times New Roman"/>
        </w:rPr>
        <w:t xml:space="preserve"> 1 885-2 025 and 2 110-2 200 MHz have been </w:t>
      </w:r>
      <w:ins w:id="8" w:author="Rev2" w:date="2017-09-29T05:54:00Z">
        <w:r w:rsidR="00A60A06">
          <w:rPr>
            <w:rFonts w:ascii="Times New Roman" w:hAnsi="Times New Roman"/>
          </w:rPr>
          <w:t>identified</w:t>
        </w:r>
      </w:ins>
      <w:del w:id="9" w:author="Rev2" w:date="2017-09-29T05:54:00Z">
        <w:r w:rsidDel="00A60A06">
          <w:rPr>
            <w:rFonts w:ascii="Times New Roman" w:hAnsi="Times New Roman"/>
          </w:rPr>
          <w:delText>used</w:delText>
        </w:r>
      </w:del>
      <w:r>
        <w:rPr>
          <w:rFonts w:ascii="Times New Roman" w:hAnsi="Times New Roman"/>
        </w:rPr>
        <w:t xml:space="preserve"> for International Mobile Telecommunications (IMT)</w:t>
      </w:r>
      <w:ins w:id="10" w:author="Rev2" w:date="2017-09-29T05:54:00Z">
        <w:r w:rsidR="00A60A06">
          <w:rPr>
            <w:rFonts w:ascii="Times New Roman" w:hAnsi="Times New Roman"/>
          </w:rPr>
          <w:t xml:space="preserve"> via No. </w:t>
        </w:r>
        <w:r w:rsidR="00A60A06" w:rsidRPr="00A60A06">
          <w:rPr>
            <w:rFonts w:ascii="Times New Roman" w:hAnsi="Times New Roman"/>
            <w:b/>
          </w:rPr>
          <w:t>5388</w:t>
        </w:r>
      </w:ins>
      <w:r>
        <w:rPr>
          <w:rFonts w:ascii="Times New Roman" w:hAnsi="Times New Roman"/>
        </w:rPr>
        <w:t xml:space="preserve">.  Within these broader frequency </w:t>
      </w:r>
      <w:ins w:id="11" w:author="Rev2" w:date="2017-09-29T05:59:00Z">
        <w:r w:rsidR="00A60A06">
          <w:rPr>
            <w:rFonts w:ascii="Times New Roman" w:hAnsi="Times New Roman"/>
          </w:rPr>
          <w:t>ranges</w:t>
        </w:r>
      </w:ins>
      <w:del w:id="12" w:author="Rev2" w:date="2017-09-29T05:59:00Z">
        <w:r w:rsidDel="00A60A06">
          <w:rPr>
            <w:rFonts w:ascii="Times New Roman" w:hAnsi="Times New Roman"/>
          </w:rPr>
          <w:delText>bands</w:delText>
        </w:r>
      </w:del>
      <w:r>
        <w:rPr>
          <w:rFonts w:ascii="Times New Roman" w:hAnsi="Times New Roman"/>
        </w:rPr>
        <w:t xml:space="preserve">, the frequency bands 1 980-2 010 MHz and 2 170-2 200 MHz are allocated to the fixed, mobile, and mobile-satellite services on a co-primary basis.  Both the satellite and terrestrial components of IMT have </w:t>
      </w:r>
      <w:ins w:id="13" w:author="Rev2" w:date="2017-09-29T06:00:00Z">
        <w:r w:rsidR="00A60A06">
          <w:rPr>
            <w:rFonts w:ascii="Times New Roman" w:hAnsi="Times New Roman"/>
          </w:rPr>
          <w:t xml:space="preserve">already </w:t>
        </w:r>
      </w:ins>
      <w:r>
        <w:rPr>
          <w:rFonts w:ascii="Times New Roman" w:hAnsi="Times New Roman"/>
        </w:rPr>
        <w:t>been deployed or are being considered for further deployment within the 1 980-2 010 MHz and 2 170-2 200 MHz frequency bands</w:t>
      </w:r>
      <w:ins w:id="14" w:author="Rev2" w:date="2017-09-29T06:03:00Z">
        <w:r w:rsidR="00A60A06">
          <w:rPr>
            <w:rFonts w:ascii="Times New Roman" w:hAnsi="Times New Roman"/>
          </w:rPr>
          <w:t xml:space="preserve"> as noted in Resolution 212 (WRC-15)</w:t>
        </w:r>
      </w:ins>
      <w:ins w:id="15" w:author="Rev2" w:date="2017-09-29T06:01:00Z">
        <w:r w:rsidR="00A60A06">
          <w:rPr>
            <w:rFonts w:ascii="Times New Roman" w:hAnsi="Times New Roman"/>
          </w:rPr>
          <w:t>.</w:t>
        </w:r>
      </w:ins>
      <w:del w:id="16" w:author="Rev2" w:date="2017-09-29T06:01:00Z">
        <w:r w:rsidDel="00A60A06">
          <w:rPr>
            <w:rFonts w:ascii="Times New Roman" w:hAnsi="Times New Roman"/>
          </w:rPr>
          <w:delText>, as illustrated in the ITU-R Recommendation M.1036-5 (last revised 2015).</w:delText>
        </w:r>
      </w:del>
      <w:r>
        <w:rPr>
          <w:rFonts w:ascii="Times New Roman" w:hAnsi="Times New Roman"/>
        </w:rPr>
        <w:t xml:space="preserve"> </w:t>
      </w:r>
    </w:p>
    <w:p w14:paraId="6C528098" w14:textId="77777777" w:rsidR="00920120" w:rsidRDefault="00920120" w:rsidP="00920120">
      <w:pPr>
        <w:widowControl w:val="0"/>
        <w:overflowPunct w:val="0"/>
        <w:autoSpaceDE w:val="0"/>
        <w:autoSpaceDN w:val="0"/>
        <w:adjustRightInd w:val="0"/>
        <w:spacing w:line="244" w:lineRule="auto"/>
        <w:ind w:right="40"/>
        <w:rPr>
          <w:rFonts w:ascii="Times New Roman" w:hAnsi="Times New Roman"/>
        </w:rPr>
      </w:pPr>
    </w:p>
    <w:p w14:paraId="341C3870" w14:textId="38271983" w:rsidR="00920120" w:rsidRDefault="00920120" w:rsidP="00920120">
      <w:pPr>
        <w:widowControl w:val="0"/>
        <w:overflowPunct w:val="0"/>
        <w:autoSpaceDE w:val="0"/>
        <w:autoSpaceDN w:val="0"/>
        <w:adjustRightInd w:val="0"/>
        <w:spacing w:line="244" w:lineRule="auto"/>
        <w:ind w:right="40"/>
        <w:rPr>
          <w:rFonts w:ascii="Times New Roman" w:hAnsi="Times New Roman"/>
        </w:rPr>
      </w:pPr>
      <w:r>
        <w:rPr>
          <w:rFonts w:ascii="Times New Roman" w:hAnsi="Times New Roman"/>
        </w:rPr>
        <w:t xml:space="preserve">Prior </w:t>
      </w:r>
      <w:ins w:id="17" w:author="Rev2" w:date="2017-09-29T06:13:00Z">
        <w:r w:rsidR="00A60A06">
          <w:rPr>
            <w:rFonts w:ascii="Times New Roman" w:hAnsi="Times New Roman"/>
          </w:rPr>
          <w:t xml:space="preserve">ITU-R </w:t>
        </w:r>
      </w:ins>
      <w:r>
        <w:rPr>
          <w:rFonts w:ascii="Times New Roman" w:hAnsi="Times New Roman"/>
        </w:rPr>
        <w:t xml:space="preserve">studies have focused on co-existence and compatibility of terrestrial and satellite components of IMT within the same geographic area.  </w:t>
      </w:r>
      <w:ins w:id="18" w:author="Rev2" w:date="2017-09-29T06:04:00Z">
        <w:r w:rsidR="00A60A06">
          <w:rPr>
            <w:rFonts w:ascii="Times New Roman" w:hAnsi="Times New Roman"/>
          </w:rPr>
          <w:t>Issue 9.1.1</w:t>
        </w:r>
      </w:ins>
      <w:del w:id="19" w:author="Rev2" w:date="2017-09-29T06:04:00Z">
        <w:r w:rsidDel="00A60A06">
          <w:rPr>
            <w:rFonts w:ascii="Times New Roman" w:hAnsi="Times New Roman"/>
          </w:rPr>
          <w:delText xml:space="preserve">This agenda item </w:delText>
        </w:r>
      </w:del>
      <w:r>
        <w:rPr>
          <w:rFonts w:ascii="Times New Roman" w:hAnsi="Times New Roman"/>
        </w:rPr>
        <w:t xml:space="preserve">is focused on studying the co-existence and compatibility when the two are deploying in adjacent countries.  </w:t>
      </w:r>
    </w:p>
    <w:p w14:paraId="39ADE5D9" w14:textId="77777777" w:rsidR="00920120" w:rsidRDefault="00920120" w:rsidP="00920120">
      <w:pPr>
        <w:widowControl w:val="0"/>
        <w:autoSpaceDE w:val="0"/>
        <w:autoSpaceDN w:val="0"/>
        <w:adjustRightInd w:val="0"/>
        <w:spacing w:line="200" w:lineRule="exact"/>
        <w:rPr>
          <w:ins w:id="20" w:author="Rev2" w:date="2017-09-29T05:54:00Z"/>
          <w:rFonts w:ascii="Times New Roman" w:hAnsi="Times New Roman"/>
        </w:rPr>
      </w:pPr>
    </w:p>
    <w:p w14:paraId="5F578268" w14:textId="77777777" w:rsidR="00A60A06" w:rsidRDefault="00A60A06" w:rsidP="00920120">
      <w:pPr>
        <w:widowControl w:val="0"/>
        <w:autoSpaceDE w:val="0"/>
        <w:autoSpaceDN w:val="0"/>
        <w:adjustRightInd w:val="0"/>
        <w:spacing w:line="200" w:lineRule="exact"/>
        <w:rPr>
          <w:rFonts w:ascii="Times New Roman" w:hAnsi="Times New Roman"/>
        </w:rPr>
      </w:pPr>
    </w:p>
    <w:p w14:paraId="3B32C20C" w14:textId="77777777" w:rsidR="00A60A06" w:rsidRDefault="00920120" w:rsidP="00A60A06">
      <w:pPr>
        <w:widowControl w:val="0"/>
        <w:overflowPunct w:val="0"/>
        <w:autoSpaceDE w:val="0"/>
        <w:autoSpaceDN w:val="0"/>
        <w:adjustRightInd w:val="0"/>
        <w:spacing w:line="246" w:lineRule="auto"/>
        <w:ind w:right="60"/>
        <w:rPr>
          <w:rFonts w:ascii="Times New Roman" w:hAnsi="Times New Roman"/>
        </w:rPr>
      </w:pPr>
      <w:r>
        <w:rPr>
          <w:rFonts w:ascii="Times New Roman" w:hAnsi="Times New Roman"/>
          <w:b/>
          <w:bCs/>
        </w:rPr>
        <w:t>U.S. VIEW</w:t>
      </w:r>
      <w:r>
        <w:rPr>
          <w:rFonts w:ascii="Times New Roman" w:hAnsi="Times New Roman"/>
        </w:rPr>
        <w:t xml:space="preserve">: </w:t>
      </w:r>
      <w:r w:rsidR="00A60A06" w:rsidRPr="00FC1F5E">
        <w:rPr>
          <w:rFonts w:ascii="Times New Roman" w:hAnsi="Times New Roman"/>
        </w:rPr>
        <w:t xml:space="preserve">Support studies under agenda item 9.1/issue 9.1.1 </w:t>
      </w:r>
      <w:del w:id="21" w:author="Rev2" w:date="2017-09-29T06:18:00Z">
        <w:r w:rsidR="00A60A06" w:rsidRPr="00FC1F5E" w:rsidDel="00A60A06">
          <w:rPr>
            <w:rFonts w:ascii="Times New Roman" w:hAnsi="Times New Roman"/>
          </w:rPr>
          <w:delText xml:space="preserve">as called for by </w:delText>
        </w:r>
      </w:del>
      <w:ins w:id="22" w:author="Rev2" w:date="2017-09-29T06:18:00Z">
        <w:r w:rsidR="00A60A06">
          <w:rPr>
            <w:rFonts w:ascii="Times New Roman" w:hAnsi="Times New Roman"/>
          </w:rPr>
          <w:t xml:space="preserve">in accordance with </w:t>
        </w:r>
      </w:ins>
      <w:r w:rsidR="00A60A06" w:rsidRPr="00FC1F5E">
        <w:rPr>
          <w:rFonts w:ascii="Times New Roman" w:hAnsi="Times New Roman"/>
        </w:rPr>
        <w:t>Resolution 212</w:t>
      </w:r>
      <w:r w:rsidR="00A60A06">
        <w:rPr>
          <w:rFonts w:ascii="Times New Roman" w:hAnsi="Times New Roman"/>
        </w:rPr>
        <w:t xml:space="preserve"> </w:t>
      </w:r>
      <w:ins w:id="23" w:author="Author" w:date="2017-09-29T06:09:00Z">
        <w:r w:rsidR="00A60A06">
          <w:rPr>
            <w:rFonts w:ascii="Times New Roman" w:hAnsi="Times New Roman"/>
          </w:rPr>
          <w:t>(Rev. WRC-15)</w:t>
        </w:r>
        <w:r w:rsidR="00A60A06" w:rsidRPr="00FC1F5E">
          <w:rPr>
            <w:rFonts w:ascii="Times New Roman" w:hAnsi="Times New Roman"/>
          </w:rPr>
          <w:t xml:space="preserve">, </w:t>
        </w:r>
      </w:ins>
      <w:r w:rsidR="00A60A06" w:rsidRPr="00FC1F5E">
        <w:rPr>
          <w:rFonts w:ascii="Times New Roman" w:hAnsi="Times New Roman"/>
        </w:rPr>
        <w:t xml:space="preserve">with the objective of ensuring </w:t>
      </w:r>
      <w:ins w:id="24" w:author="Author" w:date="2017-09-29T06:09:00Z">
        <w:r w:rsidR="00A60A06">
          <w:rPr>
            <w:rFonts w:ascii="Times New Roman" w:hAnsi="Times New Roman"/>
          </w:rPr>
          <w:t>compatible</w:t>
        </w:r>
        <w:r w:rsidR="00A60A06" w:rsidRPr="00FC1F5E">
          <w:rPr>
            <w:rFonts w:ascii="Times New Roman" w:hAnsi="Times New Roman"/>
          </w:rPr>
          <w:t xml:space="preserve"> </w:t>
        </w:r>
      </w:ins>
      <w:del w:id="25" w:author="Author" w:date="2017-09-29T06:09:00Z">
        <w:r w:rsidR="00A60A06" w:rsidDel="00A60A06">
          <w:rPr>
            <w:rFonts w:ascii="Times New Roman" w:hAnsi="Times New Roman"/>
          </w:rPr>
          <w:delText xml:space="preserve">that </w:delText>
        </w:r>
      </w:del>
      <w:r w:rsidR="00A60A06" w:rsidRPr="00FC1F5E">
        <w:rPr>
          <w:rFonts w:ascii="Times New Roman" w:hAnsi="Times New Roman"/>
        </w:rPr>
        <w:t xml:space="preserve">operations </w:t>
      </w:r>
      <w:ins w:id="26" w:author="Rev2" w:date="2017-09-29T06:17:00Z">
        <w:r w:rsidR="00A60A06">
          <w:rPr>
            <w:rFonts w:ascii="Times New Roman" w:hAnsi="Times New Roman"/>
          </w:rPr>
          <w:t>in the frequency bands 1 980-2 010 and 2 170-2 200 MHz where those frequency bands are shared by</w:t>
        </w:r>
      </w:ins>
      <w:del w:id="27" w:author="Rev2" w:date="2017-09-29T06:17:00Z">
        <w:r w:rsidR="00A60A06" w:rsidRPr="00FC1F5E" w:rsidDel="00A60A06">
          <w:rPr>
            <w:rFonts w:ascii="Times New Roman" w:hAnsi="Times New Roman"/>
          </w:rPr>
          <w:delText>of</w:delText>
        </w:r>
      </w:del>
      <w:r w:rsidR="00A60A06" w:rsidRPr="00FC1F5E">
        <w:rPr>
          <w:rFonts w:ascii="Times New Roman" w:hAnsi="Times New Roman"/>
        </w:rPr>
        <w:t xml:space="preserve"> both the mobile service and the mobile-satellite service in neighboring countries</w:t>
      </w:r>
      <w:ins w:id="28" w:author="Author" w:date="2017-09-29T06:10:00Z">
        <w:r w:rsidR="00A60A06" w:rsidRPr="00A60A06">
          <w:rPr>
            <w:rFonts w:ascii="Times New Roman" w:hAnsi="Times New Roman"/>
          </w:rPr>
          <w:t xml:space="preserve"> </w:t>
        </w:r>
        <w:r w:rsidR="00A60A06">
          <w:rPr>
            <w:rFonts w:ascii="Times New Roman" w:hAnsi="Times New Roman"/>
          </w:rPr>
          <w:t>independently, without undue constraints on either service</w:t>
        </w:r>
      </w:ins>
      <w:r w:rsidR="00A60A06">
        <w:rPr>
          <w:rFonts w:ascii="Times New Roman" w:hAnsi="Times New Roman"/>
        </w:rPr>
        <w:t>.</w:t>
      </w:r>
      <w:r w:rsidR="00A60A06" w:rsidRPr="00A60A06">
        <w:rPr>
          <w:rFonts w:ascii="Times New Roman" w:hAnsi="Times New Roman"/>
        </w:rPr>
        <w:t xml:space="preserve"> </w:t>
      </w:r>
      <w:del w:id="29" w:author="Author" w:date="2017-09-29T06:11:00Z">
        <w:r w:rsidR="00A60A06" w:rsidRPr="00FC1F5E" w:rsidDel="00A60A06">
          <w:rPr>
            <w:rFonts w:ascii="Times New Roman" w:hAnsi="Times New Roman"/>
          </w:rPr>
          <w:delText>deployed per the domestic law of the country in which they are deployed, can co-exist and are able to operate independently, without constraints.</w:delText>
        </w:r>
      </w:del>
    </w:p>
    <w:p w14:paraId="254B2046" w14:textId="77777777" w:rsidR="00A60A06" w:rsidRDefault="00A60A06" w:rsidP="00A60A06"/>
    <w:p w14:paraId="4E21F612" w14:textId="77777777" w:rsidR="00A60A06" w:rsidRDefault="00A60A06" w:rsidP="00A60A06">
      <w:pPr>
        <w:rPr>
          <w:rFonts w:ascii="Times New Roman" w:hAnsi="Times New Roman"/>
        </w:rPr>
      </w:pPr>
    </w:p>
    <w:sectPr w:rsidR="00A60A06">
      <w:pgSz w:w="12240" w:h="15840"/>
      <w:pgMar w:top="556" w:right="1440" w:bottom="1440" w:left="2160" w:header="720" w:footer="720" w:gutter="0"/>
      <w:cols w:space="720" w:equalWidth="0">
        <w:col w:w="864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v2">
    <w15:presenceInfo w15:providerId="None" w15:userId="Rev2"/>
  </w15:person>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trackRevision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120"/>
    <w:rsid w:val="0049127D"/>
    <w:rsid w:val="00920120"/>
    <w:rsid w:val="00A60A06"/>
    <w:rsid w:val="00DA2F93"/>
    <w:rsid w:val="00E61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C72A1"/>
  <w15:chartTrackingRefBased/>
  <w15:docId w15:val="{F2711661-6194-4333-A08A-FCA406DD8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0120"/>
    <w:pPr>
      <w:spacing w:after="0" w:line="240" w:lineRule="auto"/>
    </w:pPr>
    <w:rPr>
      <w:rFonts w:eastAsiaTheme="minorEastAs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01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0120"/>
    <w:rPr>
      <w:rFonts w:ascii="Segoe UI" w:eastAsiaTheme="minorEastAsia" w:hAnsi="Segoe UI" w:cs="Segoe UI"/>
      <w:sz w:val="18"/>
      <w:szCs w:val="18"/>
    </w:rPr>
  </w:style>
  <w:style w:type="character" w:customStyle="1" w:styleId="Artdef">
    <w:name w:val="Art_def"/>
    <w:basedOn w:val="DefaultParagraphFont"/>
    <w:rsid w:val="00A60A06"/>
    <w:rPr>
      <w:rFonts w:ascii="Times New Roman" w:hAnsi="Times New Roman"/>
      <w:b/>
    </w:rPr>
  </w:style>
  <w:style w:type="paragraph" w:customStyle="1" w:styleId="Note">
    <w:name w:val="Note"/>
    <w:basedOn w:val="Normal"/>
    <w:next w:val="Normal"/>
    <w:link w:val="NoteChar"/>
    <w:rsid w:val="00A60A06"/>
    <w:pPr>
      <w:tabs>
        <w:tab w:val="left" w:pos="284"/>
        <w:tab w:val="left" w:pos="1134"/>
        <w:tab w:val="left" w:pos="1871"/>
        <w:tab w:val="left" w:pos="2268"/>
      </w:tabs>
      <w:overflowPunct w:val="0"/>
      <w:autoSpaceDE w:val="0"/>
      <w:autoSpaceDN w:val="0"/>
      <w:adjustRightInd w:val="0"/>
      <w:spacing w:before="80"/>
      <w:jc w:val="both"/>
      <w:textAlignment w:val="baseline"/>
    </w:pPr>
    <w:rPr>
      <w:rFonts w:ascii="Times New Roman" w:eastAsia="Times New Roman" w:hAnsi="Times New Roman"/>
      <w:sz w:val="20"/>
      <w:szCs w:val="20"/>
      <w:lang w:val="en-GB"/>
    </w:rPr>
  </w:style>
  <w:style w:type="character" w:customStyle="1" w:styleId="NoteChar">
    <w:name w:val="Note Char"/>
    <w:basedOn w:val="DefaultParagraphFont"/>
    <w:link w:val="Note"/>
    <w:locked/>
    <w:rsid w:val="00A60A06"/>
    <w:rPr>
      <w:rFonts w:ascii="Times New Roman" w:eastAsia="Times New Roman" w:hAnsi="Times New Roman" w:cs="Times New Roman"/>
      <w:sz w:val="20"/>
      <w:szCs w:val="20"/>
      <w:lang w:val="en-GB"/>
    </w:rPr>
  </w:style>
  <w:style w:type="character" w:styleId="CommentReference">
    <w:name w:val="annotation reference"/>
    <w:basedOn w:val="DefaultParagraphFont"/>
    <w:uiPriority w:val="99"/>
    <w:semiHidden/>
    <w:unhideWhenUsed/>
    <w:rsid w:val="00A60A06"/>
    <w:rPr>
      <w:sz w:val="16"/>
      <w:szCs w:val="16"/>
    </w:rPr>
  </w:style>
  <w:style w:type="paragraph" w:styleId="CommentText">
    <w:name w:val="annotation text"/>
    <w:basedOn w:val="Normal"/>
    <w:link w:val="CommentTextChar"/>
    <w:uiPriority w:val="99"/>
    <w:semiHidden/>
    <w:unhideWhenUsed/>
    <w:rsid w:val="00A60A06"/>
    <w:rPr>
      <w:sz w:val="20"/>
      <w:szCs w:val="20"/>
    </w:rPr>
  </w:style>
  <w:style w:type="character" w:customStyle="1" w:styleId="CommentTextChar">
    <w:name w:val="Comment Text Char"/>
    <w:basedOn w:val="DefaultParagraphFont"/>
    <w:link w:val="CommentText"/>
    <w:uiPriority w:val="99"/>
    <w:semiHidden/>
    <w:rsid w:val="00A60A06"/>
    <w:rPr>
      <w:rFonts w:eastAsiaTheme="minorEastAsia" w:cs="Times New Roman"/>
      <w:sz w:val="20"/>
      <w:szCs w:val="20"/>
    </w:rPr>
  </w:style>
  <w:style w:type="paragraph" w:styleId="CommentSubject">
    <w:name w:val="annotation subject"/>
    <w:basedOn w:val="CommentText"/>
    <w:next w:val="CommentText"/>
    <w:link w:val="CommentSubjectChar"/>
    <w:uiPriority w:val="99"/>
    <w:semiHidden/>
    <w:unhideWhenUsed/>
    <w:rsid w:val="00A60A06"/>
    <w:rPr>
      <w:b/>
      <w:bCs/>
    </w:rPr>
  </w:style>
  <w:style w:type="character" w:customStyle="1" w:styleId="CommentSubjectChar">
    <w:name w:val="Comment Subject Char"/>
    <w:basedOn w:val="CommentTextChar"/>
    <w:link w:val="CommentSubject"/>
    <w:uiPriority w:val="99"/>
    <w:semiHidden/>
    <w:rsid w:val="00A60A06"/>
    <w:rPr>
      <w:rFonts w:eastAsiaTheme="minorEastAsi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2260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Rev2</dc:creator>
  <cp:keywords/>
  <dc:description/>
  <cp:lastModifiedBy>Rev2</cp:lastModifiedBy>
  <cp:revision>2</cp:revision>
  <dcterms:created xsi:type="dcterms:W3CDTF">2017-10-04T10:57:00Z</dcterms:created>
  <dcterms:modified xsi:type="dcterms:W3CDTF">2017-10-04T10:57:00Z</dcterms:modified>
</cp:coreProperties>
</file>