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1F7584" w14:textId="77777777" w:rsidR="006B30A4" w:rsidRDefault="006B30A4" w:rsidP="006B30A4">
      <w:pPr>
        <w:widowControl w:val="0"/>
        <w:autoSpaceDE w:val="0"/>
        <w:autoSpaceDN w:val="0"/>
        <w:adjustRightInd w:val="0"/>
        <w:spacing w:line="200" w:lineRule="exact"/>
        <w:rPr>
          <w:rFonts w:ascii="Times New Roman" w:eastAsia="Times New Roman" w:hAnsi="Times New Roman" w:cs="Times New Roman"/>
        </w:rPr>
      </w:pPr>
    </w:p>
    <w:p w14:paraId="53EC2B1C" w14:textId="77777777" w:rsidR="006B30A4" w:rsidRDefault="006B30A4" w:rsidP="006B30A4">
      <w:pPr>
        <w:widowControl w:val="0"/>
        <w:autoSpaceDE w:val="0"/>
        <w:autoSpaceDN w:val="0"/>
        <w:adjustRightInd w:val="0"/>
        <w:spacing w:line="384" w:lineRule="exact"/>
        <w:rPr>
          <w:rFonts w:ascii="Times New Roman" w:eastAsia="Times New Roman" w:hAnsi="Times New Roman" w:cs="Times New Roman"/>
        </w:rPr>
      </w:pPr>
    </w:p>
    <w:p w14:paraId="263EA911" w14:textId="77777777" w:rsidR="006B30A4" w:rsidRDefault="006B30A4" w:rsidP="006B30A4">
      <w:pPr>
        <w:widowControl w:val="0"/>
        <w:autoSpaceDE w:val="0"/>
        <w:autoSpaceDN w:val="0"/>
        <w:adjustRightInd w:val="0"/>
        <w:ind w:left="2920"/>
        <w:rPr>
          <w:rFonts w:ascii="Times New Roman" w:eastAsia="Times New Roman" w:hAnsi="Times New Roman" w:cs="Times New Roman"/>
        </w:rPr>
      </w:pPr>
      <w:r>
        <w:rPr>
          <w:rFonts w:ascii="Times New Roman" w:eastAsia="Times New Roman" w:hAnsi="Times New Roman" w:cs="Times New Roman"/>
          <w:b/>
          <w:bCs/>
        </w:rPr>
        <w:t>UNITED STATES OF AMERICA</w:t>
      </w:r>
    </w:p>
    <w:p w14:paraId="4CE8A720" w14:textId="77777777" w:rsidR="006B30A4" w:rsidRDefault="006B30A4" w:rsidP="006B30A4">
      <w:pPr>
        <w:widowControl w:val="0"/>
        <w:autoSpaceDE w:val="0"/>
        <w:autoSpaceDN w:val="0"/>
        <w:adjustRightInd w:val="0"/>
        <w:spacing w:line="120" w:lineRule="exact"/>
        <w:rPr>
          <w:rFonts w:ascii="Times New Roman" w:eastAsia="Times New Roman" w:hAnsi="Times New Roman" w:cs="Times New Roman"/>
        </w:rPr>
      </w:pPr>
    </w:p>
    <w:p w14:paraId="14604813" w14:textId="77777777" w:rsidR="006B30A4" w:rsidRDefault="006B30A4" w:rsidP="006B30A4">
      <w:pPr>
        <w:widowControl w:val="0"/>
        <w:autoSpaceDE w:val="0"/>
        <w:autoSpaceDN w:val="0"/>
        <w:adjustRightInd w:val="0"/>
        <w:ind w:left="1000"/>
        <w:rPr>
          <w:rFonts w:ascii="Times New Roman" w:eastAsia="Times New Roman" w:hAnsi="Times New Roman" w:cs="Times New Roman"/>
        </w:rPr>
      </w:pPr>
      <w:r>
        <w:rPr>
          <w:rFonts w:ascii="Times New Roman" w:eastAsia="Times New Roman" w:hAnsi="Times New Roman" w:cs="Times New Roman"/>
          <w:b/>
          <w:bCs/>
        </w:rPr>
        <w:t>DRAFT PROPOSALS FOR THE WORK OF THE CONFERENCE</w:t>
      </w:r>
    </w:p>
    <w:p w14:paraId="4CB9C563" w14:textId="77777777" w:rsidR="006B30A4" w:rsidRDefault="006B30A4" w:rsidP="006B30A4">
      <w:pPr>
        <w:widowControl w:val="0"/>
        <w:autoSpaceDE w:val="0"/>
        <w:autoSpaceDN w:val="0"/>
        <w:adjustRightInd w:val="0"/>
        <w:spacing w:line="200" w:lineRule="exact"/>
        <w:rPr>
          <w:rFonts w:ascii="Times New Roman" w:eastAsia="Times New Roman" w:hAnsi="Times New Roman" w:cs="Times New Roman"/>
        </w:rPr>
      </w:pPr>
    </w:p>
    <w:p w14:paraId="0DD6418E" w14:textId="77777777" w:rsidR="006B30A4" w:rsidRDefault="006B30A4" w:rsidP="006B30A4">
      <w:pPr>
        <w:widowControl w:val="0"/>
        <w:autoSpaceDE w:val="0"/>
        <w:autoSpaceDN w:val="0"/>
        <w:adjustRightInd w:val="0"/>
        <w:spacing w:line="314" w:lineRule="exact"/>
        <w:rPr>
          <w:rFonts w:ascii="Times New Roman" w:eastAsia="Times New Roman" w:hAnsi="Times New Roman" w:cs="Times New Roman"/>
        </w:rPr>
      </w:pPr>
    </w:p>
    <w:p w14:paraId="6F9DAF36" w14:textId="77777777" w:rsidR="006B30A4" w:rsidRPr="006B30A4" w:rsidRDefault="006B30A4" w:rsidP="006B30A4">
      <w:pPr>
        <w:widowControl w:val="0"/>
        <w:autoSpaceDE w:val="0"/>
        <w:autoSpaceDN w:val="0"/>
        <w:adjustRightInd w:val="0"/>
        <w:spacing w:line="316" w:lineRule="exact"/>
        <w:rPr>
          <w:ins w:id="0" w:author="Rev1" w:date="2017-09-29T04:35:00Z"/>
          <w:rFonts w:ascii="Times New Roman" w:hAnsi="Times New Roman" w:cs="Times New Roman"/>
          <w:i/>
          <w:lang w:val="en-GB"/>
        </w:rPr>
      </w:pPr>
      <w:del w:id="1" w:author="Rev1" w:date="2017-09-29T05:28:00Z">
        <w:r w:rsidRPr="008758E3" w:rsidDel="008758E3">
          <w:rPr>
            <w:rFonts w:ascii="Times New Roman" w:eastAsia="Times New Roman" w:hAnsi="Times New Roman" w:cs="Times New Roman"/>
            <w:b/>
            <w:bCs/>
          </w:rPr>
          <w:delText>Agenda Item 9.1/</w:delText>
        </w:r>
        <w:r w:rsidDel="008758E3">
          <w:rPr>
            <w:rFonts w:ascii="Times New Roman" w:eastAsia="Times New Roman" w:hAnsi="Times New Roman" w:cs="Times New Roman"/>
            <w:b/>
            <w:bCs/>
          </w:rPr>
          <w:delText xml:space="preserve"> </w:delText>
        </w:r>
      </w:del>
      <w:r>
        <w:rPr>
          <w:rFonts w:ascii="Times New Roman" w:eastAsia="Times New Roman" w:hAnsi="Times New Roman" w:cs="Times New Roman"/>
          <w:b/>
          <w:bCs/>
        </w:rPr>
        <w:t>Issue 9.1.2</w:t>
      </w:r>
      <w:del w:id="2" w:author="Rev1" w:date="2017-09-29T04:37:00Z">
        <w:r w:rsidDel="006B30A4">
          <w:rPr>
            <w:rFonts w:ascii="Times New Roman" w:eastAsia="Times New Roman" w:hAnsi="Times New Roman" w:cs="Times New Roman"/>
            <w:b/>
          </w:rPr>
          <w:delText>Resolution 761 (WRC-15)</w:delText>
        </w:r>
        <w:r w:rsidDel="006B30A4">
          <w:rPr>
            <w:rFonts w:ascii="Times New Roman" w:eastAsia="Times New Roman" w:hAnsi="Times New Roman" w:cs="Times New Roman"/>
          </w:rPr>
          <w:delText>:</w:delText>
        </w:r>
        <w:r w:rsidDel="006B30A4">
          <w:rPr>
            <w:rFonts w:ascii="Times New Roman" w:eastAsia="Times New Roman" w:hAnsi="Times New Roman" w:cs="Times New Roman"/>
            <w:b/>
            <w:bCs/>
          </w:rPr>
          <w:delText xml:space="preserve"> </w:delText>
        </w:r>
      </w:del>
      <w:del w:id="3" w:author="Rev1" w:date="2017-09-29T04:35:00Z">
        <w:r w:rsidRPr="006B30A4" w:rsidDel="006B30A4">
          <w:rPr>
            <w:rFonts w:ascii="Times New Roman" w:eastAsia="Times New Roman" w:hAnsi="Times New Roman" w:cs="Times New Roman"/>
            <w:b/>
            <w:bCs/>
          </w:rPr>
          <w:delText>Compatibility of International Mobile Telecommunications and broadcasting-satellite service (sound) in the frequency band 1 452-1 492 MHz in Regions 1 and 3</w:delText>
        </w:r>
      </w:del>
      <w:ins w:id="4" w:author="Rev1" w:date="2017-09-29T04:35:00Z">
        <w:r>
          <w:rPr>
            <w:rFonts w:ascii="Times New Roman" w:eastAsia="Times New Roman" w:hAnsi="Times New Roman" w:cs="Times New Roman"/>
            <w:b/>
            <w:bCs/>
          </w:rPr>
          <w:t xml:space="preserve"> </w:t>
        </w:r>
        <w:r w:rsidRPr="006B30A4">
          <w:rPr>
            <w:rFonts w:ascii="Times New Roman" w:hAnsi="Times New Roman" w:cs="Times New Roman"/>
            <w:i/>
            <w:lang w:val="en-GB"/>
          </w:rPr>
          <w:t>to conduct, in time for WRC-19, the appropriate regulatory and technical studies, with a view to ensuring the compatibility of IMT and BSS (sound) in the frequency band 1 452-1 492 MHz in Regions 1 and 3, taking into account IMT and BSS (sound) operational requirements</w:t>
        </w:r>
      </w:ins>
    </w:p>
    <w:p w14:paraId="0F57A787" w14:textId="77777777" w:rsidR="006B30A4" w:rsidRPr="006B30A4" w:rsidRDefault="006B30A4" w:rsidP="006B30A4">
      <w:pPr>
        <w:widowControl w:val="0"/>
        <w:autoSpaceDE w:val="0"/>
        <w:autoSpaceDN w:val="0"/>
        <w:adjustRightInd w:val="0"/>
        <w:rPr>
          <w:rFonts w:ascii="Times New Roman" w:eastAsia="Times New Roman" w:hAnsi="Times New Roman" w:cs="Times New Roman"/>
          <w:b/>
        </w:rPr>
      </w:pPr>
    </w:p>
    <w:p w14:paraId="30C291BA" w14:textId="77777777" w:rsidR="006B30A4" w:rsidRDefault="006B30A4" w:rsidP="006B30A4">
      <w:pPr>
        <w:widowControl w:val="0"/>
        <w:autoSpaceDE w:val="0"/>
        <w:autoSpaceDN w:val="0"/>
        <w:adjustRightInd w:val="0"/>
        <w:spacing w:line="200" w:lineRule="exact"/>
        <w:rPr>
          <w:ins w:id="5" w:author="Rev1" w:date="2017-09-29T04:38:00Z"/>
          <w:rFonts w:ascii="Times New Roman" w:eastAsia="Times New Roman" w:hAnsi="Times New Roman" w:cs="Times New Roman"/>
        </w:rPr>
      </w:pPr>
    </w:p>
    <w:p w14:paraId="335D6270" w14:textId="77777777" w:rsidR="006B30A4" w:rsidRDefault="006B30A4" w:rsidP="006B30A4">
      <w:pPr>
        <w:rPr>
          <w:rFonts w:ascii="Times New Roman" w:hAnsi="Times New Roman" w:cs="Times New Roman"/>
        </w:rPr>
      </w:pPr>
      <w:r>
        <w:rPr>
          <w:rFonts w:ascii="Times New Roman" w:eastAsia="Times New Roman" w:hAnsi="Times New Roman" w:cs="Times New Roman"/>
          <w:b/>
        </w:rPr>
        <w:t>Background Information</w:t>
      </w:r>
      <w:r w:rsidRPr="00377B2B">
        <w:rPr>
          <w:rFonts w:ascii="Times New Roman" w:eastAsia="Times New Roman" w:hAnsi="Times New Roman" w:cs="Times New Roman"/>
        </w:rPr>
        <w:t>:</w:t>
      </w:r>
      <w:r>
        <w:rPr>
          <w:rFonts w:ascii="Times New Roman" w:eastAsia="Times New Roman" w:hAnsi="Times New Roman" w:cs="Times New Roman"/>
        </w:rPr>
        <w:t xml:space="preserve">  </w:t>
      </w:r>
      <w:r w:rsidRPr="003F0A69">
        <w:rPr>
          <w:rFonts w:ascii="Times New Roman" w:hAnsi="Times New Roman" w:cs="Times New Roman"/>
          <w:bCs/>
        </w:rPr>
        <w:t>At WRC-</w:t>
      </w:r>
      <w:r>
        <w:rPr>
          <w:rFonts w:ascii="Times New Roman" w:hAnsi="Times New Roman" w:cs="Times New Roman"/>
          <w:bCs/>
        </w:rPr>
        <w:t>15</w:t>
      </w:r>
      <w:r w:rsidRPr="003F0A69">
        <w:rPr>
          <w:rFonts w:ascii="Times New Roman" w:hAnsi="Times New Roman" w:cs="Times New Roman"/>
          <w:bCs/>
        </w:rPr>
        <w:t xml:space="preserve">, </w:t>
      </w:r>
      <w:r>
        <w:rPr>
          <w:rFonts w:ascii="Times New Roman" w:hAnsi="Times New Roman" w:cs="Times New Roman"/>
          <w:bCs/>
        </w:rPr>
        <w:t xml:space="preserve">it was decided to identify the </w:t>
      </w:r>
      <w:ins w:id="6" w:author="Rev1" w:date="2017-09-29T05:29:00Z">
        <w:r w:rsidR="008758E3">
          <w:rPr>
            <w:rFonts w:ascii="Times New Roman" w:hAnsi="Times New Roman" w:cs="Times New Roman"/>
            <w:bCs/>
          </w:rPr>
          <w:t xml:space="preserve">frequency </w:t>
        </w:r>
      </w:ins>
      <w:r>
        <w:rPr>
          <w:rFonts w:ascii="Times New Roman" w:hAnsi="Times New Roman" w:cs="Times New Roman"/>
          <w:bCs/>
        </w:rPr>
        <w:t>band 1452-1492 MHz</w:t>
      </w:r>
      <w:ins w:id="7" w:author="Rev1" w:date="2017-09-29T04:40:00Z">
        <w:r>
          <w:rPr>
            <w:rFonts w:ascii="Times New Roman" w:hAnsi="Times New Roman" w:cs="Times New Roman"/>
            <w:bCs/>
          </w:rPr>
          <w:t xml:space="preserve"> </w:t>
        </w:r>
      </w:ins>
      <w:r>
        <w:rPr>
          <w:rFonts w:ascii="Times New Roman" w:hAnsi="Times New Roman" w:cs="Times New Roman"/>
          <w:bCs/>
        </w:rPr>
        <w:t xml:space="preserve">for </w:t>
      </w:r>
      <w:r w:rsidRPr="00DB0E61">
        <w:rPr>
          <w:rFonts w:ascii="Times New Roman" w:hAnsi="Times New Roman" w:cs="Times New Roman"/>
          <w:bCs/>
        </w:rPr>
        <w:t>International Mobile Telecommunications (IMT)</w:t>
      </w:r>
      <w:r>
        <w:rPr>
          <w:rFonts w:ascii="Times New Roman" w:hAnsi="Times New Roman" w:cs="Times New Roman"/>
          <w:bCs/>
        </w:rPr>
        <w:t xml:space="preserve"> in more than 50 countries in </w:t>
      </w:r>
      <w:r w:rsidRPr="003F0A69">
        <w:rPr>
          <w:rFonts w:ascii="Times New Roman" w:hAnsi="Times New Roman" w:cs="Times New Roman"/>
          <w:bCs/>
        </w:rPr>
        <w:t>Region 1</w:t>
      </w:r>
      <w:r>
        <w:rPr>
          <w:rFonts w:ascii="Times New Roman" w:hAnsi="Times New Roman" w:cs="Times New Roman"/>
          <w:bCs/>
        </w:rPr>
        <w:t xml:space="preserve"> via No. </w:t>
      </w:r>
      <w:r w:rsidRPr="00F903B6">
        <w:rPr>
          <w:rFonts w:ascii="Times New Roman" w:hAnsi="Times New Roman" w:cs="Times New Roman"/>
          <w:b/>
          <w:bCs/>
        </w:rPr>
        <w:t>5.346</w:t>
      </w:r>
      <w:r>
        <w:rPr>
          <w:rFonts w:ascii="Times New Roman" w:hAnsi="Times New Roman" w:cs="Times New Roman"/>
          <w:bCs/>
        </w:rPr>
        <w:t xml:space="preserve"> and in Region 3 via No. </w:t>
      </w:r>
      <w:r w:rsidRPr="00AC4324">
        <w:rPr>
          <w:rFonts w:ascii="Times New Roman" w:hAnsi="Times New Roman" w:cs="Times New Roman"/>
          <w:b/>
          <w:bCs/>
        </w:rPr>
        <w:t>5.</w:t>
      </w:r>
      <w:r w:rsidRPr="00F903B6">
        <w:rPr>
          <w:rFonts w:ascii="Times New Roman" w:hAnsi="Times New Roman" w:cs="Times New Roman"/>
          <w:b/>
          <w:bCs/>
        </w:rPr>
        <w:t>346A</w:t>
      </w:r>
      <w:r>
        <w:rPr>
          <w:rFonts w:ascii="Times New Roman" w:hAnsi="Times New Roman" w:cs="Times New Roman"/>
          <w:bCs/>
        </w:rPr>
        <w:t>. In Region 2</w:t>
      </w:r>
      <w:ins w:id="8" w:author="Rev1" w:date="2017-09-29T04:51:00Z">
        <w:r>
          <w:rPr>
            <w:rFonts w:ascii="Times New Roman" w:hAnsi="Times New Roman" w:cs="Times New Roman"/>
            <w:bCs/>
          </w:rPr>
          <w:t>,</w:t>
        </w:r>
      </w:ins>
      <w:r>
        <w:rPr>
          <w:rFonts w:ascii="Times New Roman" w:hAnsi="Times New Roman" w:cs="Times New Roman"/>
          <w:bCs/>
        </w:rPr>
        <w:t xml:space="preserve"> the </w:t>
      </w:r>
      <w:del w:id="9" w:author="Rev1" w:date="2017-09-29T04:51:00Z">
        <w:r w:rsidDel="006B30A4">
          <w:rPr>
            <w:rFonts w:ascii="Times New Roman" w:hAnsi="Times New Roman" w:cs="Times New Roman"/>
            <w:bCs/>
          </w:rPr>
          <w:delText>IMT</w:delText>
        </w:r>
      </w:del>
      <w:r>
        <w:rPr>
          <w:rFonts w:ascii="Times New Roman" w:hAnsi="Times New Roman" w:cs="Times New Roman"/>
          <w:bCs/>
        </w:rPr>
        <w:t xml:space="preserve"> identification </w:t>
      </w:r>
      <w:ins w:id="10" w:author="Rev1" w:date="2017-09-29T05:29:00Z">
        <w:r w:rsidR="008758E3">
          <w:rPr>
            <w:rFonts w:ascii="Times New Roman" w:hAnsi="Times New Roman" w:cs="Times New Roman"/>
            <w:bCs/>
          </w:rPr>
          <w:t>f</w:t>
        </w:r>
      </w:ins>
      <w:ins w:id="11" w:author="Rev1" w:date="2017-09-29T04:51:00Z">
        <w:r>
          <w:rPr>
            <w:rFonts w:ascii="Times New Roman" w:hAnsi="Times New Roman" w:cs="Times New Roman"/>
            <w:bCs/>
          </w:rPr>
          <w:t>o</w:t>
        </w:r>
      </w:ins>
      <w:ins w:id="12" w:author="Rev1" w:date="2017-09-29T05:29:00Z">
        <w:r w:rsidR="008758E3">
          <w:rPr>
            <w:rFonts w:ascii="Times New Roman" w:hAnsi="Times New Roman" w:cs="Times New Roman"/>
            <w:bCs/>
          </w:rPr>
          <w:t>r</w:t>
        </w:r>
      </w:ins>
      <w:ins w:id="13" w:author="Rev1" w:date="2017-09-29T04:51:00Z">
        <w:r>
          <w:rPr>
            <w:rFonts w:ascii="Times New Roman" w:hAnsi="Times New Roman" w:cs="Times New Roman"/>
            <w:bCs/>
          </w:rPr>
          <w:t xml:space="preserve"> IMT </w:t>
        </w:r>
      </w:ins>
      <w:r>
        <w:rPr>
          <w:rFonts w:ascii="Times New Roman" w:hAnsi="Times New Roman" w:cs="Times New Roman"/>
          <w:bCs/>
        </w:rPr>
        <w:t xml:space="preserve">for the 1452-1492 MHz </w:t>
      </w:r>
      <w:ins w:id="14" w:author="Rev1" w:date="2017-09-29T04:51:00Z">
        <w:r>
          <w:rPr>
            <w:rFonts w:ascii="Times New Roman" w:hAnsi="Times New Roman" w:cs="Times New Roman"/>
            <w:bCs/>
          </w:rPr>
          <w:t xml:space="preserve">frequency </w:t>
        </w:r>
      </w:ins>
      <w:r>
        <w:rPr>
          <w:rFonts w:ascii="Times New Roman" w:hAnsi="Times New Roman" w:cs="Times New Roman"/>
          <w:bCs/>
        </w:rPr>
        <w:t xml:space="preserve">band is provided via No. </w:t>
      </w:r>
      <w:r w:rsidRPr="00AC4324">
        <w:rPr>
          <w:rFonts w:ascii="Times New Roman" w:hAnsi="Times New Roman" w:cs="Times New Roman"/>
          <w:b/>
          <w:bCs/>
        </w:rPr>
        <w:t>5.</w:t>
      </w:r>
      <w:r w:rsidRPr="00F903B6">
        <w:rPr>
          <w:rFonts w:ascii="Times New Roman" w:hAnsi="Times New Roman" w:cs="Times New Roman"/>
          <w:b/>
          <w:bCs/>
        </w:rPr>
        <w:t>34</w:t>
      </w:r>
      <w:ins w:id="15" w:author="Rev1" w:date="2017-09-29T04:50:00Z">
        <w:r>
          <w:rPr>
            <w:rFonts w:ascii="Times New Roman" w:hAnsi="Times New Roman" w:cs="Times New Roman"/>
            <w:b/>
            <w:bCs/>
          </w:rPr>
          <w:t>1</w:t>
        </w:r>
      </w:ins>
      <w:del w:id="16" w:author="Rev1" w:date="2017-09-29T04:50:00Z">
        <w:r w:rsidRPr="00F903B6" w:rsidDel="006B30A4">
          <w:rPr>
            <w:rFonts w:ascii="Times New Roman" w:hAnsi="Times New Roman" w:cs="Times New Roman"/>
            <w:b/>
            <w:bCs/>
          </w:rPr>
          <w:delText>6</w:delText>
        </w:r>
      </w:del>
      <w:r>
        <w:rPr>
          <w:rFonts w:ascii="Times New Roman" w:hAnsi="Times New Roman" w:cs="Times New Roman"/>
          <w:b/>
          <w:bCs/>
        </w:rPr>
        <w:t>B.</w:t>
      </w:r>
      <w:r>
        <w:rPr>
          <w:rFonts w:ascii="Times New Roman" w:hAnsi="Times New Roman" w:cs="Times New Roman"/>
          <w:bCs/>
        </w:rPr>
        <w:t xml:space="preserve"> </w:t>
      </w:r>
      <w:del w:id="17" w:author="Rev1" w:date="2017-09-29T04:54:00Z">
        <w:r w:rsidDel="006B30A4">
          <w:rPr>
            <w:rFonts w:ascii="Times New Roman" w:hAnsi="Times New Roman" w:cs="Times New Roman"/>
            <w:bCs/>
          </w:rPr>
          <w:delText xml:space="preserve">The Region 1, Region 2 and Region 3 use of the 1452-1492 MHz band for IMT must be </w:delText>
        </w:r>
        <w:r w:rsidRPr="00EB48C9" w:rsidDel="006B30A4">
          <w:rPr>
            <w:rFonts w:ascii="Times New Roman" w:hAnsi="Times New Roman" w:cs="Times New Roman"/>
          </w:rPr>
          <w:delText xml:space="preserve">in accordance with Resolution </w:delText>
        </w:r>
        <w:r w:rsidRPr="00EB48C9" w:rsidDel="006B30A4">
          <w:rPr>
            <w:rFonts w:ascii="Times New Roman" w:hAnsi="Times New Roman" w:cs="Times New Roman"/>
            <w:b/>
            <w:bCs/>
          </w:rPr>
          <w:delText>223 (Rev.WRC-15)</w:delText>
        </w:r>
        <w:r w:rsidRPr="00EB48C9" w:rsidDel="006B30A4">
          <w:rPr>
            <w:rFonts w:ascii="Times New Roman" w:hAnsi="Times New Roman" w:cs="Times New Roman"/>
          </w:rPr>
          <w:delText>.</w:delText>
        </w:r>
        <w:r w:rsidDel="006B30A4">
          <w:rPr>
            <w:rFonts w:ascii="Times New Roman" w:hAnsi="Times New Roman" w:cs="Times New Roman"/>
          </w:rPr>
          <w:delText xml:space="preserve"> </w:delText>
        </w:r>
      </w:del>
    </w:p>
    <w:p w14:paraId="209642AC" w14:textId="77777777" w:rsidR="006B30A4" w:rsidRDefault="006B30A4" w:rsidP="006B30A4">
      <w:pPr>
        <w:rPr>
          <w:rFonts w:ascii="Times New Roman" w:hAnsi="Times New Roman" w:cs="Times New Roman"/>
        </w:rPr>
      </w:pPr>
    </w:p>
    <w:p w14:paraId="3F888E1C" w14:textId="77777777" w:rsidR="006B30A4" w:rsidRPr="001859C9" w:rsidRDefault="006B30A4" w:rsidP="006B30A4">
      <w:pPr>
        <w:autoSpaceDE w:val="0"/>
        <w:autoSpaceDN w:val="0"/>
        <w:adjustRightInd w:val="0"/>
        <w:rPr>
          <w:rFonts w:ascii="Times New Roman" w:hAnsi="Times New Roman" w:cs="Times New Roman"/>
        </w:rPr>
      </w:pPr>
      <w:r w:rsidRPr="006B30A4">
        <w:rPr>
          <w:rStyle w:val="Artdef"/>
          <w:rFonts w:cs="Times New Roman"/>
          <w:b w:val="0"/>
        </w:rPr>
        <w:t>In addition to the primary mobile service allocation in the</w:t>
      </w:r>
      <w:ins w:id="18" w:author="Rev1" w:date="2017-09-29T04:56:00Z">
        <w:r>
          <w:rPr>
            <w:rStyle w:val="Artdef"/>
            <w:rFonts w:cs="Times New Roman"/>
            <w:b w:val="0"/>
          </w:rPr>
          <w:t xml:space="preserve"> </w:t>
        </w:r>
      </w:ins>
      <w:r w:rsidRPr="006B30A4">
        <w:rPr>
          <w:rStyle w:val="Artdef"/>
          <w:rFonts w:cs="Times New Roman"/>
          <w:b w:val="0"/>
        </w:rPr>
        <w:t xml:space="preserve">1452-1492 MHz </w:t>
      </w:r>
      <w:ins w:id="19" w:author="Rev1" w:date="2017-09-29T04:56:00Z">
        <w:r>
          <w:rPr>
            <w:rStyle w:val="Artdef"/>
            <w:rFonts w:cs="Times New Roman"/>
            <w:b w:val="0"/>
          </w:rPr>
          <w:t xml:space="preserve">frequency </w:t>
        </w:r>
      </w:ins>
      <w:r w:rsidRPr="006B30A4">
        <w:rPr>
          <w:rStyle w:val="Artdef"/>
          <w:rFonts w:cs="Times New Roman"/>
          <w:b w:val="0"/>
        </w:rPr>
        <w:t>band, the band is allocated to the fixed, broadcasting, and broadcasting-satellite services (BSS) in all three Regions on a primary basis. In accordance with</w:t>
      </w:r>
      <w:r>
        <w:rPr>
          <w:rStyle w:val="Artdef"/>
          <w:rFonts w:cs="Times New Roman"/>
        </w:rPr>
        <w:t xml:space="preserve"> </w:t>
      </w:r>
      <w:r>
        <w:rPr>
          <w:rFonts w:ascii="Times New Roman" w:hAnsi="Times New Roman" w:cs="Times New Roman"/>
          <w:bCs/>
        </w:rPr>
        <w:t xml:space="preserve">No. </w:t>
      </w:r>
      <w:r w:rsidRPr="00F903B6">
        <w:rPr>
          <w:rFonts w:ascii="Times New Roman" w:hAnsi="Times New Roman" w:cs="Times New Roman"/>
          <w:b/>
          <w:bCs/>
        </w:rPr>
        <w:t>5.34</w:t>
      </w:r>
      <w:r>
        <w:rPr>
          <w:rFonts w:ascii="Times New Roman" w:hAnsi="Times New Roman" w:cs="Times New Roman"/>
          <w:b/>
          <w:bCs/>
        </w:rPr>
        <w:t xml:space="preserve">5 </w:t>
      </w:r>
      <w:r w:rsidRPr="00BC0136">
        <w:rPr>
          <w:rFonts w:ascii="Times New Roman" w:hAnsi="Times New Roman" w:cs="Times New Roman"/>
          <w:bCs/>
        </w:rPr>
        <w:t>u</w:t>
      </w:r>
      <w:r w:rsidRPr="00BC0136">
        <w:rPr>
          <w:rFonts w:ascii="Times New Roman" w:hAnsi="Times New Roman" w:cs="Times New Roman"/>
        </w:rPr>
        <w:t xml:space="preserve">se of the </w:t>
      </w:r>
      <w:ins w:id="20" w:author="Rev1" w:date="2017-09-29T05:30:00Z">
        <w:r w:rsidR="008758E3">
          <w:rPr>
            <w:rFonts w:ascii="Times New Roman" w:hAnsi="Times New Roman" w:cs="Times New Roman"/>
          </w:rPr>
          <w:t xml:space="preserve">frequency </w:t>
        </w:r>
      </w:ins>
      <w:r w:rsidRPr="00BC0136">
        <w:rPr>
          <w:rFonts w:ascii="Times New Roman" w:hAnsi="Times New Roman" w:cs="Times New Roman"/>
        </w:rPr>
        <w:t xml:space="preserve">band 1 452-1 492 MHz by the broadcasting-satellite service, and by the broadcasting service, is limited to digital audio broadcasting and is subject to the provisions of Resolution </w:t>
      </w:r>
      <w:r w:rsidRPr="00BC0136">
        <w:rPr>
          <w:rFonts w:ascii="Times New Roman" w:hAnsi="Times New Roman" w:cs="Times New Roman"/>
          <w:b/>
          <w:bCs/>
        </w:rPr>
        <w:t>528 (WARC-92</w:t>
      </w:r>
      <w:r>
        <w:rPr>
          <w:rFonts w:ascii="Times New Roman" w:hAnsi="Times New Roman" w:cs="Times New Roman"/>
          <w:b/>
          <w:bCs/>
        </w:rPr>
        <w:t>)</w:t>
      </w:r>
      <w:r w:rsidRPr="001426BD">
        <w:rPr>
          <w:rFonts w:ascii="Times New Roman" w:hAnsi="Times New Roman" w:cs="Times New Roman"/>
          <w:bCs/>
        </w:rPr>
        <w:t xml:space="preserve">, </w:t>
      </w:r>
      <w:r w:rsidRPr="00BC0136">
        <w:rPr>
          <w:rFonts w:ascii="Times New Roman" w:hAnsi="Times New Roman" w:cs="Times New Roman"/>
          <w:bCs/>
        </w:rPr>
        <w:t>subsequently revised by</w:t>
      </w:r>
      <w:r>
        <w:rPr>
          <w:rFonts w:ascii="Times New Roman" w:hAnsi="Times New Roman" w:cs="Times New Roman"/>
          <w:b/>
          <w:bCs/>
        </w:rPr>
        <w:t xml:space="preserve"> WRC-03 </w:t>
      </w:r>
      <w:r w:rsidRPr="006B30A4">
        <w:rPr>
          <w:rFonts w:ascii="Times New Roman" w:hAnsi="Times New Roman" w:cs="Times New Roman"/>
          <w:bCs/>
          <w:rPrChange w:id="21" w:author="Rev1" w:date="2017-09-29T04:57:00Z">
            <w:rPr>
              <w:rFonts w:ascii="Times New Roman" w:hAnsi="Times New Roman" w:cs="Times New Roman"/>
              <w:b/>
              <w:bCs/>
            </w:rPr>
          </w:rPrChange>
        </w:rPr>
        <w:t>and</w:t>
      </w:r>
      <w:r>
        <w:rPr>
          <w:rFonts w:ascii="Times New Roman" w:hAnsi="Times New Roman" w:cs="Times New Roman"/>
          <w:b/>
          <w:bCs/>
        </w:rPr>
        <w:t xml:space="preserve"> WRC-15</w:t>
      </w:r>
      <w:r w:rsidRPr="00BC0136">
        <w:rPr>
          <w:rFonts w:ascii="Times New Roman" w:hAnsi="Times New Roman" w:cs="Times New Roman"/>
        </w:rPr>
        <w:t>.</w:t>
      </w:r>
      <w:r>
        <w:rPr>
          <w:rFonts w:ascii="Times New Roman" w:hAnsi="Times New Roman" w:cs="Times New Roman"/>
        </w:rPr>
        <w:t xml:space="preserve"> T</w:t>
      </w:r>
      <w:r w:rsidRPr="001859C9">
        <w:rPr>
          <w:rFonts w:ascii="Times New Roman" w:hAnsi="Times New Roman" w:cs="Times New Roman"/>
        </w:rPr>
        <w:t xml:space="preserve">he sharing conditions between BSS (sound) and </w:t>
      </w:r>
      <w:r>
        <w:rPr>
          <w:rFonts w:ascii="Times New Roman" w:hAnsi="Times New Roman" w:cs="Times New Roman"/>
        </w:rPr>
        <w:t xml:space="preserve">the mobile service </w:t>
      </w:r>
      <w:r w:rsidRPr="001859C9">
        <w:rPr>
          <w:rFonts w:ascii="Times New Roman" w:hAnsi="Times New Roman" w:cs="Times New Roman"/>
        </w:rPr>
        <w:t>are currently governed by</w:t>
      </w:r>
      <w:r>
        <w:rPr>
          <w:rFonts w:ascii="Times New Roman" w:hAnsi="Times New Roman" w:cs="Times New Roman"/>
        </w:rPr>
        <w:t xml:space="preserve"> </w:t>
      </w:r>
      <w:r w:rsidRPr="001859C9">
        <w:rPr>
          <w:rFonts w:ascii="Times New Roman" w:hAnsi="Times New Roman" w:cs="Times New Roman"/>
        </w:rPr>
        <w:t xml:space="preserve">No. </w:t>
      </w:r>
      <w:r w:rsidRPr="001859C9">
        <w:rPr>
          <w:rFonts w:ascii="Times New Roman" w:hAnsi="Times New Roman" w:cs="Times New Roman"/>
          <w:b/>
          <w:bCs/>
        </w:rPr>
        <w:t>9.11</w:t>
      </w:r>
      <w:r>
        <w:rPr>
          <w:rFonts w:ascii="Times New Roman" w:hAnsi="Times New Roman" w:cs="Times New Roman"/>
          <w:b/>
          <w:bCs/>
        </w:rPr>
        <w:t xml:space="preserve">. </w:t>
      </w:r>
      <w:r w:rsidRPr="001859C9">
        <w:rPr>
          <w:rFonts w:ascii="Times New Roman" w:hAnsi="Times New Roman" w:cs="Times New Roman"/>
          <w:bCs/>
        </w:rPr>
        <w:t>However,</w:t>
      </w:r>
      <w:r>
        <w:rPr>
          <w:rFonts w:ascii="Times New Roman" w:hAnsi="Times New Roman" w:cs="Times New Roman"/>
          <w:b/>
          <w:bCs/>
        </w:rPr>
        <w:t xml:space="preserve"> </w:t>
      </w:r>
      <w:r w:rsidRPr="001859C9">
        <w:rPr>
          <w:rFonts w:ascii="Times New Roman" w:hAnsi="Times New Roman" w:cs="Times New Roman"/>
        </w:rPr>
        <w:t>currently there is no power flux-density (</w:t>
      </w:r>
      <w:proofErr w:type="spellStart"/>
      <w:r w:rsidRPr="001859C9">
        <w:rPr>
          <w:rFonts w:ascii="Times New Roman" w:hAnsi="Times New Roman" w:cs="Times New Roman"/>
        </w:rPr>
        <w:t>pfd</w:t>
      </w:r>
      <w:proofErr w:type="spellEnd"/>
      <w:r w:rsidRPr="001859C9">
        <w:rPr>
          <w:rFonts w:ascii="Times New Roman" w:hAnsi="Times New Roman" w:cs="Times New Roman"/>
        </w:rPr>
        <w:t>) limit for the frequency band</w:t>
      </w:r>
      <w:r>
        <w:rPr>
          <w:rFonts w:ascii="Times New Roman" w:hAnsi="Times New Roman" w:cs="Times New Roman"/>
        </w:rPr>
        <w:t xml:space="preserve"> </w:t>
      </w:r>
      <w:r w:rsidRPr="001859C9">
        <w:rPr>
          <w:rFonts w:ascii="Times New Roman" w:hAnsi="Times New Roman" w:cs="Times New Roman"/>
        </w:rPr>
        <w:t xml:space="preserve">1 452-1 492 MHz in Article </w:t>
      </w:r>
      <w:r w:rsidRPr="001859C9">
        <w:rPr>
          <w:rFonts w:ascii="Times New Roman" w:hAnsi="Times New Roman" w:cs="Times New Roman"/>
          <w:b/>
          <w:bCs/>
        </w:rPr>
        <w:t xml:space="preserve">21 </w:t>
      </w:r>
      <w:r w:rsidRPr="001859C9">
        <w:rPr>
          <w:rFonts w:ascii="Times New Roman" w:hAnsi="Times New Roman" w:cs="Times New Roman"/>
        </w:rPr>
        <w:t xml:space="preserve">to protect </w:t>
      </w:r>
      <w:r>
        <w:rPr>
          <w:rFonts w:ascii="Times New Roman" w:hAnsi="Times New Roman" w:cs="Times New Roman"/>
        </w:rPr>
        <w:t>the mobile service</w:t>
      </w:r>
      <w:r w:rsidRPr="001859C9">
        <w:rPr>
          <w:rFonts w:ascii="Times New Roman" w:hAnsi="Times New Roman" w:cs="Times New Roman"/>
        </w:rPr>
        <w:t xml:space="preserve"> (service area protection</w:t>
      </w:r>
      <w:r>
        <w:rPr>
          <w:rFonts w:ascii="Times New Roman" w:hAnsi="Times New Roman" w:cs="Times New Roman"/>
        </w:rPr>
        <w:t xml:space="preserve">). </w:t>
      </w:r>
    </w:p>
    <w:p w14:paraId="74C0A8E7" w14:textId="77777777" w:rsidR="006B30A4" w:rsidRDefault="006B30A4" w:rsidP="006B30A4">
      <w:pPr>
        <w:spacing w:line="244" w:lineRule="auto"/>
        <w:ind w:right="40"/>
        <w:rPr>
          <w:rFonts w:ascii="Times New Roman" w:hAnsi="Times New Roman" w:cs="Times New Roman"/>
        </w:rPr>
      </w:pPr>
    </w:p>
    <w:p w14:paraId="5437251C" w14:textId="77777777" w:rsidR="00A77205" w:rsidRDefault="006B30A4" w:rsidP="006B30A4">
      <w:pPr>
        <w:autoSpaceDE w:val="0"/>
        <w:autoSpaceDN w:val="0"/>
        <w:adjustRightInd w:val="0"/>
        <w:rPr>
          <w:ins w:id="22" w:author="Rev1" w:date="2017-10-04T03:42:00Z"/>
          <w:rFonts w:ascii="Times New Roman" w:hAnsi="Times New Roman" w:cs="Times New Roman"/>
        </w:rPr>
      </w:pPr>
      <w:r w:rsidRPr="00654036">
        <w:rPr>
          <w:rFonts w:ascii="Times New Roman" w:hAnsi="Times New Roman" w:cs="Times New Roman"/>
          <w:b/>
        </w:rPr>
        <w:t>WRC-15</w:t>
      </w:r>
      <w:r w:rsidRPr="00654036">
        <w:rPr>
          <w:rFonts w:ascii="Times New Roman" w:hAnsi="Times New Roman" w:cs="Times New Roman"/>
        </w:rPr>
        <w:t xml:space="preserve"> </w:t>
      </w:r>
      <w:r>
        <w:rPr>
          <w:rFonts w:ascii="Times New Roman" w:hAnsi="Times New Roman" w:cs="Times New Roman"/>
        </w:rPr>
        <w:t xml:space="preserve">could not come to </w:t>
      </w:r>
      <w:r w:rsidRPr="00654036">
        <w:rPr>
          <w:rFonts w:ascii="Times New Roman" w:hAnsi="Times New Roman" w:cs="Times New Roman"/>
        </w:rPr>
        <w:t>agreement on the results of technical and</w:t>
      </w:r>
      <w:r>
        <w:rPr>
          <w:rFonts w:ascii="Times New Roman" w:hAnsi="Times New Roman" w:cs="Times New Roman"/>
        </w:rPr>
        <w:t xml:space="preserve"> r</w:t>
      </w:r>
      <w:r w:rsidRPr="00654036">
        <w:rPr>
          <w:rFonts w:ascii="Times New Roman" w:hAnsi="Times New Roman" w:cs="Times New Roman"/>
        </w:rPr>
        <w:t>egulatory studies carried out on sharing of the frequency band 1 452-1 492 MHz</w:t>
      </w:r>
      <w:r w:rsidR="008758E3">
        <w:rPr>
          <w:rFonts w:ascii="Times New Roman" w:hAnsi="Times New Roman" w:cs="Times New Roman"/>
        </w:rPr>
        <w:t xml:space="preserve"> </w:t>
      </w:r>
      <w:r w:rsidRPr="00654036">
        <w:rPr>
          <w:rFonts w:ascii="Times New Roman" w:hAnsi="Times New Roman" w:cs="Times New Roman"/>
        </w:rPr>
        <w:t>by IMT and</w:t>
      </w:r>
      <w:r>
        <w:rPr>
          <w:rFonts w:ascii="Times New Roman" w:hAnsi="Times New Roman" w:cs="Times New Roman"/>
        </w:rPr>
        <w:t xml:space="preserve"> </w:t>
      </w:r>
      <w:r w:rsidRPr="00654036">
        <w:rPr>
          <w:rFonts w:ascii="Times New Roman" w:hAnsi="Times New Roman" w:cs="Times New Roman"/>
        </w:rPr>
        <w:t>BSS</w:t>
      </w:r>
      <w:r>
        <w:rPr>
          <w:rFonts w:ascii="Times New Roman" w:hAnsi="Times New Roman" w:cs="Times New Roman"/>
        </w:rPr>
        <w:t xml:space="preserve"> </w:t>
      </w:r>
      <w:ins w:id="23" w:author="Rev1" w:date="2017-09-29T05:06:00Z">
        <w:r>
          <w:rPr>
            <w:rFonts w:ascii="Times New Roman" w:hAnsi="Times New Roman" w:cs="Times New Roman"/>
          </w:rPr>
          <w:t xml:space="preserve">for Regions 1 and 3 </w:t>
        </w:r>
      </w:ins>
      <w:del w:id="24" w:author="Rev1" w:date="2017-09-29T05:06:00Z">
        <w:r w:rsidDel="006B30A4">
          <w:rPr>
            <w:rFonts w:ascii="Times New Roman" w:hAnsi="Times New Roman" w:cs="Times New Roman"/>
          </w:rPr>
          <w:delText xml:space="preserve">prior to </w:delText>
        </w:r>
        <w:r w:rsidRPr="00654036" w:rsidDel="006B30A4">
          <w:rPr>
            <w:rFonts w:ascii="Times New Roman" w:hAnsi="Times New Roman" w:cs="Times New Roman"/>
            <w:b/>
          </w:rPr>
          <w:delText>WRC-15</w:delText>
        </w:r>
        <w:r w:rsidDel="006B30A4">
          <w:rPr>
            <w:rFonts w:ascii="Times New Roman" w:hAnsi="Times New Roman" w:cs="Times New Roman"/>
          </w:rPr>
          <w:delText xml:space="preserve"> </w:delText>
        </w:r>
      </w:del>
      <w:r>
        <w:rPr>
          <w:rFonts w:ascii="Times New Roman" w:hAnsi="Times New Roman" w:cs="Times New Roman"/>
        </w:rPr>
        <w:t xml:space="preserve">and </w:t>
      </w:r>
      <w:r w:rsidRPr="00654036">
        <w:rPr>
          <w:rFonts w:ascii="Times New Roman" w:hAnsi="Times New Roman" w:cs="Times New Roman"/>
        </w:rPr>
        <w:t>for this reason</w:t>
      </w:r>
      <w:ins w:id="25" w:author="Rev1" w:date="2017-09-29T05:08:00Z">
        <w:r>
          <w:rPr>
            <w:rFonts w:ascii="Times New Roman" w:hAnsi="Times New Roman" w:cs="Times New Roman"/>
          </w:rPr>
          <w:t xml:space="preserve"> WRC-19</w:t>
        </w:r>
      </w:ins>
      <w:r w:rsidRPr="00654036">
        <w:rPr>
          <w:rFonts w:ascii="Times New Roman" w:hAnsi="Times New Roman" w:cs="Times New Roman"/>
        </w:rPr>
        <w:t xml:space="preserve"> </w:t>
      </w:r>
      <w:del w:id="26" w:author="Rev1" w:date="2017-09-29T05:06:00Z">
        <w:r w:rsidRPr="00654036" w:rsidDel="006B30A4">
          <w:rPr>
            <w:rFonts w:ascii="Times New Roman" w:hAnsi="Times New Roman" w:cs="Times New Roman"/>
          </w:rPr>
          <w:delText>Agenda Item 9.1</w:delText>
        </w:r>
        <w:r w:rsidDel="006B30A4">
          <w:rPr>
            <w:rFonts w:ascii="Times New Roman" w:hAnsi="Times New Roman" w:cs="Times New Roman"/>
          </w:rPr>
          <w:delText xml:space="preserve"> </w:delText>
        </w:r>
        <w:r w:rsidRPr="00654036" w:rsidDel="006B30A4">
          <w:rPr>
            <w:rFonts w:ascii="Times New Roman" w:hAnsi="Times New Roman" w:cs="Times New Roman"/>
          </w:rPr>
          <w:delText>(</w:delText>
        </w:r>
      </w:del>
      <w:r w:rsidRPr="00654036">
        <w:rPr>
          <w:rFonts w:ascii="Times New Roman" w:hAnsi="Times New Roman" w:cs="Times New Roman"/>
        </w:rPr>
        <w:t>Issue 9.1.2</w:t>
      </w:r>
      <w:del w:id="27" w:author="Rev1" w:date="2017-09-29T05:06:00Z">
        <w:r w:rsidRPr="00654036" w:rsidDel="006B30A4">
          <w:rPr>
            <w:rFonts w:ascii="Times New Roman" w:hAnsi="Times New Roman" w:cs="Times New Roman"/>
          </w:rPr>
          <w:delText>)</w:delText>
        </w:r>
        <w:r w:rsidDel="006B30A4">
          <w:rPr>
            <w:rFonts w:ascii="Times New Roman" w:hAnsi="Times New Roman" w:cs="Times New Roman"/>
          </w:rPr>
          <w:delText>,</w:delText>
        </w:r>
      </w:del>
      <w:r>
        <w:rPr>
          <w:rFonts w:ascii="Times New Roman" w:hAnsi="Times New Roman" w:cs="Times New Roman"/>
        </w:rPr>
        <w:t xml:space="preserve"> </w:t>
      </w:r>
      <w:del w:id="28" w:author="Rev1" w:date="2017-09-29T05:08:00Z">
        <w:r w:rsidDel="006B30A4">
          <w:rPr>
            <w:rFonts w:ascii="Times New Roman" w:hAnsi="Times New Roman" w:cs="Times New Roman"/>
          </w:rPr>
          <w:delText>for WRC-19</w:delText>
        </w:r>
      </w:del>
      <w:r>
        <w:rPr>
          <w:rFonts w:ascii="Times New Roman" w:hAnsi="Times New Roman" w:cs="Times New Roman"/>
        </w:rPr>
        <w:t xml:space="preserve">, pursuant to </w:t>
      </w:r>
      <w:r w:rsidRPr="00654036">
        <w:rPr>
          <w:rFonts w:ascii="Times New Roman" w:eastAsia="Times New Roman" w:hAnsi="Times New Roman" w:cs="Times New Roman"/>
        </w:rPr>
        <w:t>Resolution</w:t>
      </w:r>
      <w:r>
        <w:rPr>
          <w:rFonts w:ascii="Times New Roman" w:eastAsia="Times New Roman" w:hAnsi="Times New Roman" w:cs="Times New Roman"/>
          <w:b/>
        </w:rPr>
        <w:t xml:space="preserve"> 761 (WRC-15), </w:t>
      </w:r>
      <w:r w:rsidRPr="00AC4324">
        <w:rPr>
          <w:rFonts w:ascii="Times New Roman" w:eastAsia="Times New Roman" w:hAnsi="Times New Roman" w:cs="Times New Roman"/>
        </w:rPr>
        <w:t>was agreed.</w:t>
      </w:r>
      <w:r>
        <w:rPr>
          <w:rFonts w:ascii="Times New Roman" w:eastAsia="Times New Roman" w:hAnsi="Times New Roman" w:cs="Times New Roman"/>
          <w:b/>
        </w:rPr>
        <w:t xml:space="preserve"> </w:t>
      </w:r>
      <w:r w:rsidRPr="00853B4D">
        <w:rPr>
          <w:rFonts w:ascii="Times New Roman" w:eastAsia="Times New Roman" w:hAnsi="Times New Roman" w:cs="Times New Roman"/>
        </w:rPr>
        <w:t xml:space="preserve">This </w:t>
      </w:r>
      <w:r>
        <w:rPr>
          <w:rFonts w:ascii="Times New Roman" w:eastAsia="Times New Roman" w:hAnsi="Times New Roman" w:cs="Times New Roman"/>
        </w:rPr>
        <w:t xml:space="preserve">resolution </w:t>
      </w:r>
      <w:r>
        <w:rPr>
          <w:rFonts w:ascii="Times New Roman" w:hAnsi="Times New Roman" w:cs="Times New Roman"/>
        </w:rPr>
        <w:t>specifically calls for</w:t>
      </w:r>
      <w:r w:rsidRPr="00A40967">
        <w:rPr>
          <w:rFonts w:ascii="Times New Roman" w:hAnsi="Times New Roman" w:cs="Times New Roman"/>
        </w:rPr>
        <w:t xml:space="preserve"> </w:t>
      </w:r>
      <w:r>
        <w:rPr>
          <w:rFonts w:ascii="Times New Roman" w:hAnsi="Times New Roman" w:cs="Times New Roman"/>
        </w:rPr>
        <w:t>regulatory and technical studies</w:t>
      </w:r>
      <w:r w:rsidRPr="00A40967">
        <w:rPr>
          <w:rFonts w:ascii="Times New Roman" w:hAnsi="Times New Roman" w:cs="Times New Roman"/>
        </w:rPr>
        <w:t xml:space="preserve"> with a</w:t>
      </w:r>
      <w:r>
        <w:rPr>
          <w:rFonts w:ascii="Times New Roman" w:hAnsi="Times New Roman" w:cs="Times New Roman"/>
        </w:rPr>
        <w:t xml:space="preserve"> </w:t>
      </w:r>
      <w:r w:rsidRPr="00A40967">
        <w:rPr>
          <w:rFonts w:ascii="Times New Roman" w:hAnsi="Times New Roman" w:cs="Times New Roman"/>
        </w:rPr>
        <w:t>view to ensuring the compatibility of IMT and BSS (sound) in the frequency band 1 452-1 492 MHz</w:t>
      </w:r>
      <w:r>
        <w:rPr>
          <w:rFonts w:ascii="Times New Roman" w:hAnsi="Times New Roman" w:cs="Times New Roman"/>
        </w:rPr>
        <w:t xml:space="preserve"> </w:t>
      </w:r>
      <w:r w:rsidRPr="00A40967">
        <w:rPr>
          <w:rFonts w:ascii="Times New Roman" w:hAnsi="Times New Roman" w:cs="Times New Roman"/>
        </w:rPr>
        <w:t>in Regions 1 and 3</w:t>
      </w:r>
      <w:r>
        <w:rPr>
          <w:rFonts w:ascii="Times New Roman" w:hAnsi="Times New Roman" w:cs="Times New Roman"/>
        </w:rPr>
        <w:t xml:space="preserve"> t</w:t>
      </w:r>
      <w:r w:rsidRPr="00A40967">
        <w:rPr>
          <w:rFonts w:ascii="Times New Roman" w:hAnsi="Times New Roman" w:cs="Times New Roman"/>
        </w:rPr>
        <w:t xml:space="preserve">aking into account </w:t>
      </w:r>
      <w:r>
        <w:rPr>
          <w:rFonts w:ascii="Times New Roman" w:hAnsi="Times New Roman" w:cs="Times New Roman"/>
        </w:rPr>
        <w:t xml:space="preserve">only </w:t>
      </w:r>
      <w:r w:rsidRPr="00A40967">
        <w:rPr>
          <w:rFonts w:ascii="Times New Roman" w:hAnsi="Times New Roman" w:cs="Times New Roman"/>
        </w:rPr>
        <w:t>IMT and BSS (sound) operational requirements</w:t>
      </w:r>
      <w:r>
        <w:rPr>
          <w:rFonts w:ascii="Times New Roman" w:hAnsi="Times New Roman" w:cs="Times New Roman"/>
        </w:rPr>
        <w:t xml:space="preserve">. </w:t>
      </w:r>
    </w:p>
    <w:p w14:paraId="7AF34720" w14:textId="77777777" w:rsidR="00A77205" w:rsidDel="00A77205" w:rsidRDefault="006B30A4" w:rsidP="006B30A4">
      <w:pPr>
        <w:autoSpaceDE w:val="0"/>
        <w:autoSpaceDN w:val="0"/>
        <w:adjustRightInd w:val="0"/>
        <w:rPr>
          <w:del w:id="29" w:author="Rev1" w:date="2017-10-04T03:43:00Z"/>
          <w:rFonts w:ascii="Times New Roman" w:hAnsi="Times New Roman" w:cs="Times New Roman"/>
        </w:rPr>
      </w:pPr>
      <w:r>
        <w:rPr>
          <w:rFonts w:ascii="Times New Roman" w:hAnsi="Times New Roman" w:cs="Times New Roman"/>
        </w:rPr>
        <w:t xml:space="preserve">Further, </w:t>
      </w:r>
      <w:r w:rsidRPr="00654036">
        <w:rPr>
          <w:rFonts w:ascii="Times New Roman" w:eastAsia="Times New Roman" w:hAnsi="Times New Roman" w:cs="Times New Roman"/>
        </w:rPr>
        <w:t>Resolution</w:t>
      </w:r>
      <w:r>
        <w:rPr>
          <w:rFonts w:ascii="Times New Roman" w:eastAsia="Times New Roman" w:hAnsi="Times New Roman" w:cs="Times New Roman"/>
          <w:b/>
        </w:rPr>
        <w:t xml:space="preserve"> 761 (WRC-15)</w:t>
      </w:r>
      <w:r>
        <w:rPr>
          <w:rFonts w:ascii="Times New Roman" w:hAnsi="Times New Roman" w:cs="Times New Roman"/>
        </w:rPr>
        <w:t xml:space="preserve">  </w:t>
      </w:r>
      <w:r w:rsidRPr="00730DA8">
        <w:rPr>
          <w:rFonts w:ascii="Times New Roman" w:hAnsi="Times New Roman" w:cs="Times New Roman"/>
        </w:rPr>
        <w:t>invites ITU Member States in Region 1, to use guidance from the ITU</w:t>
      </w:r>
      <w:r w:rsidRPr="00730DA8">
        <w:rPr>
          <w:rFonts w:ascii="Times New Roman" w:hAnsi="Times New Roman" w:cs="Times New Roman"/>
        </w:rPr>
        <w:noBreakHyphen/>
        <w:t>R studies to determine the need for bilateral coordination between IMT systems and BSS earth stations</w:t>
      </w:r>
      <w:r>
        <w:rPr>
          <w:rFonts w:ascii="Times New Roman" w:hAnsi="Times New Roman" w:cs="Times New Roman"/>
        </w:rPr>
        <w:t xml:space="preserve"> </w:t>
      </w:r>
      <w:r w:rsidRPr="00730DA8">
        <w:rPr>
          <w:rFonts w:ascii="Times New Roman" w:hAnsi="Times New Roman" w:cs="Times New Roman"/>
        </w:rPr>
        <w:t>until WRC</w:t>
      </w:r>
      <w:r w:rsidRPr="00730DA8">
        <w:rPr>
          <w:rFonts w:ascii="Times New Roman" w:hAnsi="Times New Roman" w:cs="Times New Roman"/>
        </w:rPr>
        <w:noBreakHyphen/>
        <w:t>19 defines regulatory and technical conditions for this bilateral coordination and Member States in Region 3, to use guidance from ITU</w:t>
      </w:r>
      <w:r w:rsidRPr="00730DA8">
        <w:rPr>
          <w:rFonts w:ascii="Times New Roman" w:hAnsi="Times New Roman" w:cs="Times New Roman"/>
        </w:rPr>
        <w:noBreakHyphen/>
        <w:t>R studies to determine the need for bilateral coordination</w:t>
      </w:r>
      <w:r>
        <w:rPr>
          <w:rFonts w:ascii="Times New Roman" w:hAnsi="Times New Roman" w:cs="Times New Roman"/>
        </w:rPr>
        <w:t xml:space="preserve"> to protect BSS earth stations </w:t>
      </w:r>
      <w:r w:rsidRPr="00730DA8">
        <w:rPr>
          <w:rFonts w:ascii="Times New Roman" w:hAnsi="Times New Roman" w:cs="Times New Roman"/>
        </w:rPr>
        <w:t>until WRC</w:t>
      </w:r>
      <w:r w:rsidRPr="00730DA8">
        <w:rPr>
          <w:rFonts w:ascii="Times New Roman" w:hAnsi="Times New Roman" w:cs="Times New Roman"/>
        </w:rPr>
        <w:noBreakHyphen/>
        <w:t>19 defines regulatory and technical conditions for this bilateral coordination</w:t>
      </w:r>
      <w:r>
        <w:rPr>
          <w:rFonts w:ascii="Times New Roman" w:hAnsi="Times New Roman" w:cs="Times New Roman"/>
        </w:rPr>
        <w:t>.</w:t>
      </w:r>
      <w:r w:rsidR="00CF1DC4">
        <w:rPr>
          <w:rFonts w:ascii="Times New Roman" w:hAnsi="Times New Roman" w:cs="Times New Roman"/>
        </w:rPr>
        <w:t xml:space="preserve"> </w:t>
      </w:r>
      <w:bookmarkStart w:id="30" w:name="_GoBack"/>
      <w:bookmarkEnd w:id="30"/>
    </w:p>
    <w:p w14:paraId="786E500D" w14:textId="61FC97E0" w:rsidR="006B30A4" w:rsidDel="00A62260" w:rsidRDefault="006B30A4" w:rsidP="006B30A4">
      <w:pPr>
        <w:autoSpaceDE w:val="0"/>
        <w:autoSpaceDN w:val="0"/>
        <w:adjustRightInd w:val="0"/>
        <w:rPr>
          <w:del w:id="31" w:author="Rev1" w:date="2017-09-29T05:12:00Z"/>
          <w:rFonts w:ascii="Times New Roman" w:eastAsia="Times New Roman" w:hAnsi="Times New Roman" w:cs="Times New Roman"/>
        </w:rPr>
      </w:pPr>
      <w:r w:rsidRPr="001B1754">
        <w:rPr>
          <w:rFonts w:ascii="Times New Roman" w:hAnsi="Times New Roman" w:cs="Times New Roman"/>
        </w:rPr>
        <w:t>With regard to Region 2,</w:t>
      </w:r>
      <w:r>
        <w:rPr>
          <w:rFonts w:ascii="Times New Roman" w:hAnsi="Times New Roman" w:cs="Times New Roman"/>
        </w:rPr>
        <w:t xml:space="preserve"> t</w:t>
      </w:r>
      <w:r>
        <w:rPr>
          <w:rFonts w:ascii="Times New Roman" w:eastAsia="Times New Roman" w:hAnsi="Times New Roman" w:cs="Times New Roman"/>
        </w:rPr>
        <w:t xml:space="preserve">he interests of countries in the Region in the band 1452-1492 </w:t>
      </w:r>
    </w:p>
    <w:p w14:paraId="3B0201E0" w14:textId="77777777" w:rsidR="006B30A4" w:rsidRDefault="006B30A4" w:rsidP="006B30A4">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MHz by the mobile service extend beyond IMT applications</w:t>
      </w:r>
      <w:ins w:id="32" w:author="Rev1" w:date="2017-09-29T05:12:00Z">
        <w:r w:rsidR="00A62260">
          <w:rPr>
            <w:rFonts w:ascii="Times New Roman" w:eastAsia="Times New Roman" w:hAnsi="Times New Roman" w:cs="Times New Roman"/>
          </w:rPr>
          <w:t xml:space="preserve"> (e.g. see No.</w:t>
        </w:r>
        <w:r w:rsidR="00A62260" w:rsidRPr="00CF1DC4">
          <w:rPr>
            <w:rFonts w:ascii="Times New Roman" w:eastAsia="Times New Roman" w:hAnsi="Times New Roman" w:cs="Times New Roman"/>
            <w:b/>
          </w:rPr>
          <w:t xml:space="preserve"> 5.343</w:t>
        </w:r>
        <w:r w:rsidR="00A62260">
          <w:rPr>
            <w:rFonts w:ascii="Times New Roman" w:eastAsia="Times New Roman" w:hAnsi="Times New Roman" w:cs="Times New Roman"/>
          </w:rPr>
          <w:t>)</w:t>
        </w:r>
      </w:ins>
      <w:r>
        <w:rPr>
          <w:rFonts w:ascii="Times New Roman" w:eastAsia="Times New Roman" w:hAnsi="Times New Roman" w:cs="Times New Roman"/>
        </w:rPr>
        <w:t>. Also, most of the countries in the Region enjoy long and successful multilateral and bilateral frequency coordination arrangements with their neighbors without the need for specific guidance from the ITU on the conduct of such arrangements.</w:t>
      </w:r>
    </w:p>
    <w:p w14:paraId="570ED1A7" w14:textId="77777777" w:rsidR="006B30A4" w:rsidRDefault="006B30A4" w:rsidP="006B30A4">
      <w:pPr>
        <w:widowControl w:val="0"/>
        <w:autoSpaceDE w:val="0"/>
        <w:autoSpaceDN w:val="0"/>
        <w:adjustRightInd w:val="0"/>
        <w:spacing w:line="200" w:lineRule="exact"/>
        <w:rPr>
          <w:rFonts w:ascii="Times New Roman" w:eastAsia="Times New Roman" w:hAnsi="Times New Roman" w:cs="Times New Roman"/>
        </w:rPr>
      </w:pPr>
    </w:p>
    <w:p w14:paraId="6E8DE75B" w14:textId="77777777" w:rsidR="006B30A4" w:rsidRDefault="006B30A4" w:rsidP="006B30A4">
      <w:pPr>
        <w:widowControl w:val="0"/>
        <w:autoSpaceDE w:val="0"/>
        <w:autoSpaceDN w:val="0"/>
        <w:adjustRightInd w:val="0"/>
        <w:spacing w:line="264" w:lineRule="exact"/>
        <w:rPr>
          <w:rFonts w:ascii="Times New Roman" w:eastAsia="Times New Roman" w:hAnsi="Times New Roman" w:cs="Times New Roman"/>
        </w:rPr>
      </w:pPr>
    </w:p>
    <w:p w14:paraId="54F17948" w14:textId="77777777" w:rsidR="006B30A4" w:rsidRDefault="006B30A4" w:rsidP="006B30A4">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b/>
          <w:bCs/>
        </w:rPr>
        <w:t>Proposal</w:t>
      </w:r>
      <w:r>
        <w:rPr>
          <w:rFonts w:ascii="Times New Roman" w:eastAsia="Times New Roman" w:hAnsi="Times New Roman" w:cs="Times New Roman"/>
        </w:rPr>
        <w:t>:</w:t>
      </w:r>
    </w:p>
    <w:p w14:paraId="4EC6964C" w14:textId="77777777" w:rsidR="006B30A4" w:rsidRDefault="006B30A4" w:rsidP="006B30A4">
      <w:pPr>
        <w:widowControl w:val="0"/>
        <w:autoSpaceDE w:val="0"/>
        <w:autoSpaceDN w:val="0"/>
        <w:adjustRightInd w:val="0"/>
        <w:spacing w:line="200" w:lineRule="exact"/>
        <w:rPr>
          <w:rFonts w:ascii="Times New Roman" w:eastAsia="Times New Roman" w:hAnsi="Times New Roman" w:cs="Times New Roman"/>
        </w:rPr>
      </w:pPr>
    </w:p>
    <w:p w14:paraId="3380C4F7" w14:textId="77777777" w:rsidR="006B30A4" w:rsidRDefault="006B30A4" w:rsidP="006B30A4">
      <w:pPr>
        <w:widowControl w:val="0"/>
        <w:autoSpaceDE w:val="0"/>
        <w:autoSpaceDN w:val="0"/>
        <w:adjustRightInd w:val="0"/>
        <w:spacing w:line="255" w:lineRule="exact"/>
        <w:rPr>
          <w:rFonts w:ascii="Times New Roman" w:eastAsia="Times New Roman" w:hAnsi="Times New Roman" w:cs="Times New Roman"/>
        </w:rPr>
      </w:pPr>
    </w:p>
    <w:p w14:paraId="6E110C06" w14:textId="77777777" w:rsidR="006B30A4" w:rsidRDefault="006B30A4" w:rsidP="006B30A4">
      <w:pPr>
        <w:widowControl w:val="0"/>
        <w:tabs>
          <w:tab w:val="num" w:pos="2600"/>
        </w:tabs>
        <w:autoSpaceDE w:val="0"/>
        <w:autoSpaceDN w:val="0"/>
        <w:adjustRightInd w:val="0"/>
        <w:rPr>
          <w:rFonts w:ascii="Times New Roman" w:eastAsia="Times New Roman" w:hAnsi="Times New Roman" w:cs="Times New Roman"/>
        </w:rPr>
      </w:pPr>
      <w:r>
        <w:rPr>
          <w:rFonts w:ascii="Times New Roman" w:eastAsia="Times New Roman" w:hAnsi="Times New Roman" w:cs="Times New Roman"/>
          <w:b/>
          <w:bCs/>
          <w:u w:val="single"/>
        </w:rPr>
        <w:t>NOC</w:t>
      </w:r>
      <w:r>
        <w:rPr>
          <w:rFonts w:ascii="Times New Roman" w:eastAsia="Times New Roman" w:hAnsi="Times New Roman" w:cs="Times New Roman"/>
        </w:rPr>
        <w:tab/>
      </w:r>
      <w:r>
        <w:rPr>
          <w:rFonts w:ascii="Times New Roman" w:eastAsia="Times New Roman" w:hAnsi="Times New Roman" w:cs="Times New Roman"/>
          <w:b/>
          <w:bCs/>
        </w:rPr>
        <w:t>USA/</w:t>
      </w:r>
      <w:r w:rsidR="00A62260">
        <w:rPr>
          <w:rFonts w:ascii="Times New Roman" w:eastAsia="Times New Roman" w:hAnsi="Times New Roman" w:cs="Times New Roman"/>
          <w:b/>
          <w:bCs/>
        </w:rPr>
        <w:t>9.</w:t>
      </w:r>
      <w:r>
        <w:rPr>
          <w:rFonts w:ascii="Times New Roman" w:eastAsia="Times New Roman" w:hAnsi="Times New Roman" w:cs="Times New Roman"/>
          <w:b/>
          <w:bCs/>
        </w:rPr>
        <w:t>1</w:t>
      </w:r>
      <w:r w:rsidR="00A62260">
        <w:rPr>
          <w:rFonts w:ascii="Times New Roman" w:eastAsia="Times New Roman" w:hAnsi="Times New Roman" w:cs="Times New Roman"/>
          <w:b/>
          <w:bCs/>
        </w:rPr>
        <w:t>.2</w:t>
      </w:r>
      <w:r>
        <w:rPr>
          <w:rFonts w:ascii="Times New Roman" w:eastAsia="Times New Roman" w:hAnsi="Times New Roman" w:cs="Times New Roman"/>
          <w:b/>
          <w:bCs/>
        </w:rPr>
        <w:t>/1</w:t>
      </w:r>
    </w:p>
    <w:p w14:paraId="1F072949" w14:textId="77777777" w:rsidR="006B30A4" w:rsidRDefault="006B30A4" w:rsidP="006B30A4">
      <w:pPr>
        <w:widowControl w:val="0"/>
        <w:autoSpaceDE w:val="0"/>
        <w:autoSpaceDN w:val="0"/>
        <w:adjustRightInd w:val="0"/>
        <w:spacing w:line="120" w:lineRule="exact"/>
        <w:rPr>
          <w:rFonts w:ascii="Times New Roman" w:eastAsia="Times New Roman" w:hAnsi="Times New Roman" w:cs="Times New Roman"/>
        </w:rPr>
      </w:pPr>
    </w:p>
    <w:p w14:paraId="70C78698" w14:textId="77777777" w:rsidR="00A62260" w:rsidRDefault="00A62260" w:rsidP="00A62260">
      <w:pPr>
        <w:pStyle w:val="ArtNo"/>
        <w:spacing w:before="0"/>
        <w:rPr>
          <w:color w:val="000000"/>
          <w:lang w:val="en-AU"/>
        </w:rPr>
      </w:pPr>
      <w:r>
        <w:rPr>
          <w:color w:val="000000"/>
          <w:lang w:val="en-AU"/>
        </w:rPr>
        <w:t xml:space="preserve">ARTICLE </w:t>
      </w:r>
      <w:r>
        <w:rPr>
          <w:rStyle w:val="href"/>
          <w:color w:val="000000"/>
          <w:lang w:val="en-AU"/>
        </w:rPr>
        <w:t>5</w:t>
      </w:r>
    </w:p>
    <w:p w14:paraId="31837473" w14:textId="77777777" w:rsidR="00A62260" w:rsidRDefault="00A62260" w:rsidP="00A62260">
      <w:pPr>
        <w:pStyle w:val="Arttitle"/>
        <w:rPr>
          <w:color w:val="000000"/>
        </w:rPr>
      </w:pPr>
      <w:r>
        <w:rPr>
          <w:color w:val="000000"/>
        </w:rPr>
        <w:t>Frequency allocations</w:t>
      </w:r>
    </w:p>
    <w:p w14:paraId="1B1723BD" w14:textId="77777777" w:rsidR="00A62260" w:rsidRPr="001E5233" w:rsidRDefault="00A62260" w:rsidP="00A62260">
      <w:pPr>
        <w:rPr>
          <w:lang w:val="en-GB"/>
        </w:rPr>
      </w:pPr>
    </w:p>
    <w:p w14:paraId="61C2D9D5" w14:textId="77777777" w:rsidR="00A62260" w:rsidRPr="00A62260" w:rsidRDefault="00A62260" w:rsidP="00A62260">
      <w:pPr>
        <w:jc w:val="center"/>
        <w:rPr>
          <w:rFonts w:ascii="Times New Roman" w:hAnsi="Times New Roman" w:cs="Times New Roman"/>
          <w:b/>
          <w:lang w:val="en-AU"/>
        </w:rPr>
      </w:pPr>
      <w:r w:rsidRPr="009D33C8">
        <w:rPr>
          <w:rFonts w:ascii="Times New Roman" w:hAnsi="Times New Roman" w:cs="Times New Roman"/>
          <w:b/>
          <w:lang w:val="en-AU"/>
        </w:rPr>
        <w:t xml:space="preserve">Section IV </w:t>
      </w:r>
      <w:proofErr w:type="gramStart"/>
      <w:r w:rsidRPr="009D33C8">
        <w:rPr>
          <w:rFonts w:ascii="Times New Roman" w:hAnsi="Times New Roman" w:cs="Times New Roman"/>
          <w:b/>
          <w:lang w:val="en-AU"/>
        </w:rPr>
        <w:t>–  Table</w:t>
      </w:r>
      <w:proofErr w:type="gramEnd"/>
      <w:r w:rsidRPr="009D33C8">
        <w:rPr>
          <w:rFonts w:ascii="Times New Roman" w:hAnsi="Times New Roman" w:cs="Times New Roman"/>
          <w:b/>
          <w:lang w:val="en-AU"/>
        </w:rPr>
        <w:t xml:space="preserve"> of Frequency Allocations</w:t>
      </w:r>
      <w:r w:rsidRPr="009D33C8">
        <w:rPr>
          <w:rFonts w:ascii="Times New Roman" w:hAnsi="Times New Roman" w:cs="Times New Roman"/>
          <w:b/>
          <w:lang w:val="en-AU"/>
        </w:rPr>
        <w:br/>
      </w:r>
      <w:r w:rsidRPr="009D33C8">
        <w:rPr>
          <w:rFonts w:ascii="Times New Roman" w:hAnsi="Times New Roman" w:cs="Times New Roman"/>
          <w:b/>
        </w:rPr>
        <w:tab/>
      </w:r>
    </w:p>
    <w:tbl>
      <w:tblPr>
        <w:tblW w:w="9303" w:type="dxa"/>
        <w:tblBorders>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520"/>
        <w:gridCol w:w="4140"/>
        <w:gridCol w:w="2643"/>
      </w:tblGrid>
      <w:tr w:rsidR="00A62260" w:rsidRPr="004867BF" w14:paraId="32EC0399" w14:textId="77777777" w:rsidTr="00F056E3">
        <w:trPr>
          <w:cantSplit/>
          <w:trHeight w:val="20"/>
        </w:trPr>
        <w:tc>
          <w:tcPr>
            <w:tcW w:w="2520" w:type="dxa"/>
            <w:tcBorders>
              <w:top w:val="nil"/>
              <w:left w:val="nil"/>
              <w:bottom w:val="single" w:sz="4" w:space="0" w:color="auto"/>
              <w:right w:val="nil"/>
            </w:tcBorders>
          </w:tcPr>
          <w:p w14:paraId="0B2BA7DC" w14:textId="77777777" w:rsidR="00A62260" w:rsidRPr="00F01382" w:rsidRDefault="00A62260" w:rsidP="00F056E3">
            <w:pPr>
              <w:pStyle w:val="Tablehead"/>
              <w:spacing w:after="160"/>
            </w:pPr>
          </w:p>
        </w:tc>
        <w:tc>
          <w:tcPr>
            <w:tcW w:w="4140" w:type="dxa"/>
            <w:tcBorders>
              <w:top w:val="nil"/>
              <w:left w:val="nil"/>
              <w:bottom w:val="single" w:sz="4" w:space="0" w:color="auto"/>
              <w:right w:val="nil"/>
            </w:tcBorders>
          </w:tcPr>
          <w:p w14:paraId="24D3507B" w14:textId="77777777" w:rsidR="00A62260" w:rsidRPr="009D33C8" w:rsidRDefault="00A62260" w:rsidP="00F056E3">
            <w:pPr>
              <w:pStyle w:val="Tablehead"/>
              <w:spacing w:after="160"/>
              <w:rPr>
                <w:rFonts w:ascii="Times New Roman" w:hAnsi="Times New Roman" w:cs="Times New Roman"/>
                <w:color w:val="000000"/>
              </w:rPr>
            </w:pPr>
            <w:r>
              <w:rPr>
                <w:rFonts w:ascii="Times New Roman" w:hAnsi="Times New Roman" w:cs="Times New Roman"/>
              </w:rPr>
              <w:t>1452-1492 MHz</w:t>
            </w:r>
          </w:p>
        </w:tc>
        <w:tc>
          <w:tcPr>
            <w:tcW w:w="2643" w:type="dxa"/>
            <w:tcBorders>
              <w:top w:val="nil"/>
              <w:left w:val="nil"/>
              <w:bottom w:val="single" w:sz="4" w:space="0" w:color="auto"/>
              <w:right w:val="nil"/>
            </w:tcBorders>
          </w:tcPr>
          <w:p w14:paraId="59C342F1" w14:textId="77777777" w:rsidR="00A62260" w:rsidRPr="00F01382" w:rsidRDefault="00A62260" w:rsidP="00F056E3">
            <w:pPr>
              <w:pStyle w:val="Tablehead"/>
              <w:spacing w:after="160"/>
            </w:pPr>
          </w:p>
        </w:tc>
      </w:tr>
      <w:tr w:rsidR="00A62260" w:rsidRPr="004867BF" w14:paraId="3CBE6BD2" w14:textId="77777777" w:rsidTr="00F056E3">
        <w:trPr>
          <w:cantSplit/>
          <w:trHeight w:val="20"/>
        </w:trPr>
        <w:tc>
          <w:tcPr>
            <w:tcW w:w="9303" w:type="dxa"/>
            <w:gridSpan w:val="3"/>
            <w:tcBorders>
              <w:top w:val="single" w:sz="4" w:space="0" w:color="auto"/>
              <w:left w:val="single" w:sz="6" w:space="0" w:color="auto"/>
              <w:bottom w:val="nil"/>
            </w:tcBorders>
          </w:tcPr>
          <w:p w14:paraId="2352DB93" w14:textId="77777777" w:rsidR="00A62260" w:rsidRPr="004867BF" w:rsidRDefault="00A62260" w:rsidP="00F056E3">
            <w:pPr>
              <w:pStyle w:val="Tablehead"/>
              <w:rPr>
                <w:color w:val="000000"/>
              </w:rPr>
            </w:pPr>
            <w:r w:rsidRPr="004867BF">
              <w:rPr>
                <w:color w:val="000000"/>
              </w:rPr>
              <w:t>Allocation to services</w:t>
            </w:r>
          </w:p>
        </w:tc>
      </w:tr>
      <w:tr w:rsidR="00A62260" w:rsidRPr="004867BF" w14:paraId="46AB0049" w14:textId="77777777" w:rsidTr="00F056E3">
        <w:trPr>
          <w:cantSplit/>
          <w:trHeight w:val="20"/>
        </w:trPr>
        <w:tc>
          <w:tcPr>
            <w:tcW w:w="2520" w:type="dxa"/>
            <w:tcBorders>
              <w:top w:val="single" w:sz="4" w:space="0" w:color="auto"/>
              <w:left w:val="single" w:sz="6" w:space="0" w:color="auto"/>
              <w:bottom w:val="nil"/>
            </w:tcBorders>
          </w:tcPr>
          <w:p w14:paraId="703B33D3" w14:textId="77777777" w:rsidR="00A62260" w:rsidRPr="004867BF" w:rsidRDefault="00A62260" w:rsidP="00F056E3">
            <w:pPr>
              <w:pStyle w:val="Tablehead"/>
              <w:tabs>
                <w:tab w:val="left" w:pos="1080"/>
                <w:tab w:val="center" w:pos="1543"/>
              </w:tabs>
              <w:rPr>
                <w:color w:val="000000"/>
              </w:rPr>
            </w:pPr>
          </w:p>
        </w:tc>
        <w:tc>
          <w:tcPr>
            <w:tcW w:w="4140" w:type="dxa"/>
            <w:tcBorders>
              <w:top w:val="single" w:sz="4" w:space="0" w:color="auto"/>
              <w:left w:val="single" w:sz="6" w:space="0" w:color="auto"/>
              <w:bottom w:val="nil"/>
            </w:tcBorders>
          </w:tcPr>
          <w:p w14:paraId="2A400C02" w14:textId="77777777" w:rsidR="00A62260" w:rsidRPr="004867BF" w:rsidRDefault="00A62260" w:rsidP="00F056E3">
            <w:pPr>
              <w:pStyle w:val="Tablehead"/>
              <w:tabs>
                <w:tab w:val="left" w:pos="1080"/>
                <w:tab w:val="center" w:pos="1543"/>
              </w:tabs>
              <w:rPr>
                <w:color w:val="000000"/>
              </w:rPr>
            </w:pPr>
            <w:r w:rsidRPr="004867BF">
              <w:rPr>
                <w:color w:val="000000"/>
              </w:rPr>
              <w:t>Region 2</w:t>
            </w:r>
          </w:p>
        </w:tc>
        <w:tc>
          <w:tcPr>
            <w:tcW w:w="2643" w:type="dxa"/>
            <w:tcBorders>
              <w:top w:val="single" w:sz="4" w:space="0" w:color="auto"/>
              <w:left w:val="single" w:sz="6" w:space="0" w:color="auto"/>
              <w:bottom w:val="nil"/>
            </w:tcBorders>
          </w:tcPr>
          <w:p w14:paraId="761960FF" w14:textId="77777777" w:rsidR="00A62260" w:rsidRPr="004867BF" w:rsidRDefault="00A62260" w:rsidP="00F056E3">
            <w:pPr>
              <w:pStyle w:val="Tablehead"/>
              <w:tabs>
                <w:tab w:val="left" w:pos="1080"/>
                <w:tab w:val="center" w:pos="1543"/>
              </w:tabs>
              <w:rPr>
                <w:color w:val="000000"/>
              </w:rPr>
            </w:pPr>
          </w:p>
        </w:tc>
      </w:tr>
      <w:tr w:rsidR="00A62260" w:rsidRPr="00FF4D56" w14:paraId="37165C08" w14:textId="77777777" w:rsidTr="00F056E3">
        <w:trPr>
          <w:cantSplit/>
          <w:trHeight w:val="1765"/>
        </w:trPr>
        <w:tc>
          <w:tcPr>
            <w:tcW w:w="2520" w:type="dxa"/>
            <w:tcBorders>
              <w:top w:val="single" w:sz="4" w:space="0" w:color="auto"/>
              <w:left w:val="single" w:sz="6" w:space="0" w:color="auto"/>
            </w:tcBorders>
          </w:tcPr>
          <w:p w14:paraId="2936CEDB" w14:textId="77777777" w:rsidR="00A62260" w:rsidRPr="00FF4D56" w:rsidRDefault="00A62260" w:rsidP="00F056E3">
            <w:pPr>
              <w:pStyle w:val="TableTextS5"/>
              <w:spacing w:before="20" w:after="20"/>
              <w:ind w:left="130" w:right="130"/>
              <w:jc w:val="center"/>
              <w:rPr>
                <w:rStyle w:val="Tablefreq"/>
                <w:rFonts w:eastAsia="Arial Unicode MS"/>
                <w:color w:val="000000"/>
              </w:rPr>
            </w:pPr>
          </w:p>
        </w:tc>
        <w:tc>
          <w:tcPr>
            <w:tcW w:w="4140" w:type="dxa"/>
            <w:tcBorders>
              <w:top w:val="single" w:sz="4" w:space="0" w:color="auto"/>
              <w:left w:val="single" w:sz="6" w:space="0" w:color="auto"/>
              <w:bottom w:val="single" w:sz="6" w:space="0" w:color="auto"/>
            </w:tcBorders>
          </w:tcPr>
          <w:p w14:paraId="36AA7556" w14:textId="77777777" w:rsidR="00A62260" w:rsidRPr="009D33C8" w:rsidRDefault="008758E3" w:rsidP="00F056E3">
            <w:pPr>
              <w:pStyle w:val="TableTextS5"/>
              <w:spacing w:before="20" w:after="20"/>
              <w:ind w:left="130" w:right="130"/>
            </w:pPr>
            <w:ins w:id="33" w:author="Rev1" w:date="2017-09-29T05:32:00Z">
              <w:r>
                <w:t xml:space="preserve"> </w:t>
              </w:r>
            </w:ins>
            <w:r w:rsidR="00A62260" w:rsidRPr="009D33C8">
              <w:t>FIXED</w:t>
            </w:r>
          </w:p>
          <w:p w14:paraId="44642C8C" w14:textId="77777777" w:rsidR="00A62260" w:rsidRPr="009D33C8" w:rsidRDefault="008758E3" w:rsidP="00F056E3">
            <w:pPr>
              <w:pStyle w:val="TableTextS5"/>
              <w:spacing w:before="20" w:after="20"/>
              <w:ind w:left="130" w:right="130"/>
            </w:pPr>
            <w:ins w:id="34" w:author="Rev1" w:date="2017-09-29T05:32:00Z">
              <w:r>
                <w:t xml:space="preserve"> </w:t>
              </w:r>
            </w:ins>
            <w:r w:rsidR="00A62260" w:rsidRPr="009D33C8">
              <w:t>MOBILE 5.341B 5.343 5.346A</w:t>
            </w:r>
          </w:p>
          <w:p w14:paraId="520DDB90" w14:textId="77777777" w:rsidR="00A62260" w:rsidRPr="009D33C8" w:rsidRDefault="008758E3" w:rsidP="00F056E3">
            <w:pPr>
              <w:pStyle w:val="TableTextS5"/>
              <w:spacing w:before="20" w:after="20"/>
              <w:ind w:left="130" w:right="130"/>
            </w:pPr>
            <w:ins w:id="35" w:author="Rev1" w:date="2017-09-29T05:32:00Z">
              <w:r>
                <w:t xml:space="preserve"> </w:t>
              </w:r>
            </w:ins>
            <w:r w:rsidR="00A62260" w:rsidRPr="009D33C8">
              <w:t>BROADCASTING</w:t>
            </w:r>
          </w:p>
          <w:p w14:paraId="78AD01F2" w14:textId="77777777" w:rsidR="00A62260" w:rsidRDefault="008758E3" w:rsidP="00F056E3">
            <w:pPr>
              <w:pStyle w:val="TableTextS5"/>
              <w:spacing w:before="20" w:after="20"/>
              <w:ind w:left="130" w:right="130"/>
            </w:pPr>
            <w:ins w:id="36" w:author="Rev1" w:date="2017-09-29T05:32:00Z">
              <w:r>
                <w:t xml:space="preserve"> </w:t>
              </w:r>
            </w:ins>
            <w:r w:rsidR="00A62260" w:rsidRPr="009D33C8">
              <w:t>BROADCASTING-SATELLITE 5.208B</w:t>
            </w:r>
          </w:p>
          <w:p w14:paraId="20308A91" w14:textId="77777777" w:rsidR="00A62260" w:rsidRDefault="00A62260" w:rsidP="00F056E3">
            <w:pPr>
              <w:pStyle w:val="TableTextS5"/>
              <w:spacing w:before="20" w:after="20"/>
              <w:ind w:left="130" w:right="130"/>
            </w:pPr>
          </w:p>
          <w:p w14:paraId="014094A7" w14:textId="77777777" w:rsidR="00A62260" w:rsidRPr="009D33C8" w:rsidRDefault="00A62260" w:rsidP="00F056E3">
            <w:pPr>
              <w:pStyle w:val="TableTextS5"/>
              <w:spacing w:before="20" w:after="20"/>
              <w:ind w:left="130" w:right="130"/>
            </w:pPr>
          </w:p>
          <w:p w14:paraId="25937215" w14:textId="77777777" w:rsidR="00A62260" w:rsidRPr="00FF4D56" w:rsidRDefault="008758E3" w:rsidP="00F056E3">
            <w:pPr>
              <w:pStyle w:val="TableTextS5"/>
              <w:spacing w:before="20" w:after="20"/>
              <w:ind w:left="130" w:right="130"/>
              <w:rPr>
                <w:rStyle w:val="Tablefreq"/>
                <w:color w:val="000000"/>
                <w:lang w:val="en-US"/>
              </w:rPr>
            </w:pPr>
            <w:ins w:id="37" w:author="Rev1" w:date="2017-09-29T05:32:00Z">
              <w:r>
                <w:rPr>
                  <w:color w:val="000000"/>
                  <w:lang w:val="en-US"/>
                </w:rPr>
                <w:t xml:space="preserve"> </w:t>
              </w:r>
            </w:ins>
            <w:r w:rsidR="00A62260" w:rsidRPr="009D33C8">
              <w:rPr>
                <w:color w:val="000000"/>
                <w:lang w:val="en-US"/>
              </w:rPr>
              <w:t>5.341 5.344 5.345</w:t>
            </w:r>
          </w:p>
        </w:tc>
        <w:tc>
          <w:tcPr>
            <w:tcW w:w="2643" w:type="dxa"/>
            <w:tcBorders>
              <w:top w:val="single" w:sz="4" w:space="0" w:color="auto"/>
              <w:left w:val="single" w:sz="6" w:space="0" w:color="auto"/>
            </w:tcBorders>
          </w:tcPr>
          <w:p w14:paraId="248C57F0" w14:textId="77777777" w:rsidR="00A62260" w:rsidRPr="00FF4D56" w:rsidRDefault="00A62260" w:rsidP="00F056E3">
            <w:pPr>
              <w:pStyle w:val="TableTextS5"/>
              <w:spacing w:before="20" w:after="20"/>
              <w:ind w:left="130" w:right="130"/>
              <w:rPr>
                <w:rStyle w:val="Tablefreq"/>
                <w:rFonts w:eastAsia="Arial Unicode MS"/>
                <w:color w:val="000000"/>
              </w:rPr>
            </w:pPr>
          </w:p>
        </w:tc>
      </w:tr>
    </w:tbl>
    <w:p w14:paraId="6FD565D3" w14:textId="77777777" w:rsidR="00A62260" w:rsidRDefault="00A62260" w:rsidP="00A62260">
      <w:pPr>
        <w:rPr>
          <w:rFonts w:eastAsia="SimSun"/>
          <w:b/>
          <w:bCs/>
          <w:lang w:eastAsia="zh-CN"/>
        </w:rPr>
      </w:pPr>
    </w:p>
    <w:p w14:paraId="68B039C0" w14:textId="77777777" w:rsidR="00A62260" w:rsidRDefault="00A62260" w:rsidP="00A62260">
      <w:pPr>
        <w:autoSpaceDE w:val="0"/>
        <w:autoSpaceDN w:val="0"/>
        <w:adjustRightInd w:val="0"/>
        <w:rPr>
          <w:rFonts w:ascii="Times New Roman" w:eastAsia="SimSun" w:hAnsi="Times New Roman" w:cs="Times New Roman"/>
          <w:lang w:eastAsia="zh-CN"/>
        </w:rPr>
      </w:pPr>
      <w:r w:rsidRPr="009D33C8">
        <w:rPr>
          <w:rFonts w:ascii="Times New Roman" w:eastAsia="SimSun" w:hAnsi="Times New Roman" w:cs="Times New Roman"/>
          <w:b/>
          <w:bCs/>
          <w:lang w:eastAsia="zh-CN"/>
        </w:rPr>
        <w:t>Reasons</w:t>
      </w:r>
      <w:r w:rsidRPr="009D33C8">
        <w:rPr>
          <w:rFonts w:ascii="Times New Roman" w:eastAsia="SimSun" w:hAnsi="Times New Roman" w:cs="Times New Roman"/>
          <w:bCs/>
          <w:lang w:eastAsia="zh-CN"/>
        </w:rPr>
        <w:t xml:space="preserve">: </w:t>
      </w:r>
      <w:r w:rsidRPr="009D33C8">
        <w:rPr>
          <w:rFonts w:ascii="Times New Roman" w:eastAsia="SimSun" w:hAnsi="Times New Roman" w:cs="Times New Roman"/>
          <w:b/>
          <w:bCs/>
          <w:lang w:eastAsia="zh-CN"/>
        </w:rPr>
        <w:t xml:space="preserve"> </w:t>
      </w:r>
      <w:r w:rsidRPr="00F106AE">
        <w:rPr>
          <w:rFonts w:ascii="Times New Roman" w:eastAsia="SimSun" w:hAnsi="Times New Roman" w:cs="Times New Roman"/>
          <w:b/>
          <w:lang w:eastAsia="zh-CN"/>
        </w:rPr>
        <w:t xml:space="preserve">WRC-19 </w:t>
      </w:r>
      <w:ins w:id="38" w:author="Rev1" w:date="2017-09-29T05:32:00Z">
        <w:r w:rsidR="008758E3">
          <w:rPr>
            <w:rFonts w:ascii="Times New Roman" w:eastAsia="SimSun" w:hAnsi="Times New Roman" w:cs="Times New Roman"/>
            <w:b/>
            <w:lang w:eastAsia="zh-CN"/>
          </w:rPr>
          <w:t>i</w:t>
        </w:r>
      </w:ins>
      <w:ins w:id="39" w:author="Rev1" w:date="2017-09-29T05:20:00Z">
        <w:r>
          <w:rPr>
            <w:rFonts w:ascii="Times New Roman" w:eastAsia="SimSun" w:hAnsi="Times New Roman" w:cs="Times New Roman"/>
            <w:b/>
            <w:lang w:eastAsia="zh-CN"/>
          </w:rPr>
          <w:t xml:space="preserve">ssue </w:t>
        </w:r>
      </w:ins>
      <w:del w:id="40" w:author="Rev1" w:date="2017-09-29T05:20:00Z">
        <w:r w:rsidRPr="00F106AE" w:rsidDel="00A62260">
          <w:rPr>
            <w:rFonts w:ascii="Times New Roman" w:eastAsia="SimSun" w:hAnsi="Times New Roman" w:cs="Times New Roman"/>
            <w:b/>
            <w:lang w:eastAsia="zh-CN"/>
          </w:rPr>
          <w:delText xml:space="preserve">Agenda Item </w:delText>
        </w:r>
      </w:del>
      <w:r w:rsidRPr="00F106AE">
        <w:rPr>
          <w:rFonts w:ascii="Times New Roman" w:eastAsia="SimSun" w:hAnsi="Times New Roman" w:cs="Times New Roman"/>
          <w:b/>
          <w:lang w:eastAsia="zh-CN"/>
        </w:rPr>
        <w:t>9.1.2</w:t>
      </w:r>
      <w:r w:rsidRPr="009D33C8">
        <w:rPr>
          <w:rFonts w:ascii="Times New Roman" w:eastAsia="SimSun" w:hAnsi="Times New Roman" w:cs="Times New Roman"/>
          <w:lang w:eastAsia="zh-CN"/>
        </w:rPr>
        <w:t xml:space="preserve"> is limited to </w:t>
      </w:r>
      <w:r w:rsidRPr="00654036">
        <w:rPr>
          <w:rFonts w:ascii="Times New Roman" w:hAnsi="Times New Roman" w:cs="Times New Roman"/>
        </w:rPr>
        <w:t>technical and</w:t>
      </w:r>
      <w:r>
        <w:rPr>
          <w:rFonts w:ascii="Times New Roman" w:hAnsi="Times New Roman" w:cs="Times New Roman"/>
        </w:rPr>
        <w:t xml:space="preserve"> r</w:t>
      </w:r>
      <w:r w:rsidRPr="00654036">
        <w:rPr>
          <w:rFonts w:ascii="Times New Roman" w:hAnsi="Times New Roman" w:cs="Times New Roman"/>
        </w:rPr>
        <w:t xml:space="preserve">egulatory studies </w:t>
      </w:r>
      <w:r>
        <w:rPr>
          <w:rFonts w:ascii="Times New Roman" w:hAnsi="Times New Roman" w:cs="Times New Roman"/>
        </w:rPr>
        <w:t xml:space="preserve">of the </w:t>
      </w:r>
      <w:r>
        <w:rPr>
          <w:rFonts w:ascii="Times New Roman" w:eastAsia="SimSun" w:hAnsi="Times New Roman" w:cs="Times New Roman"/>
          <w:lang w:eastAsia="zh-CN"/>
        </w:rPr>
        <w:t xml:space="preserve">mobile (IMT) and broadcasting satellite (sound) </w:t>
      </w:r>
      <w:r w:rsidRPr="009D33C8">
        <w:rPr>
          <w:rFonts w:ascii="Times New Roman" w:eastAsia="SimSun" w:hAnsi="Times New Roman" w:cs="Times New Roman"/>
          <w:lang w:eastAsia="zh-CN"/>
        </w:rPr>
        <w:t xml:space="preserve">services </w:t>
      </w:r>
      <w:del w:id="41" w:author="Rev1" w:date="2017-09-29T05:21:00Z">
        <w:r w:rsidRPr="009D33C8" w:rsidDel="00A62260">
          <w:rPr>
            <w:rFonts w:ascii="Times New Roman" w:eastAsia="SimSun" w:hAnsi="Times New Roman" w:cs="Times New Roman"/>
            <w:lang w:eastAsia="zh-CN"/>
          </w:rPr>
          <w:delText xml:space="preserve">only in Regions 1 and 3 and only </w:delText>
        </w:r>
      </w:del>
      <w:r w:rsidRPr="009D33C8">
        <w:rPr>
          <w:rFonts w:ascii="Times New Roman" w:eastAsia="SimSun" w:hAnsi="Times New Roman" w:cs="Times New Roman"/>
          <w:lang w:eastAsia="zh-CN"/>
        </w:rPr>
        <w:t>in the band 1452-1492 MHz</w:t>
      </w:r>
      <w:ins w:id="42" w:author="Rev1" w:date="2017-09-29T05:21:00Z">
        <w:r>
          <w:rPr>
            <w:rFonts w:ascii="Times New Roman" w:eastAsia="SimSun" w:hAnsi="Times New Roman" w:cs="Times New Roman"/>
            <w:lang w:eastAsia="zh-CN"/>
          </w:rPr>
          <w:t xml:space="preserve"> </w:t>
        </w:r>
        <w:r w:rsidRPr="009D33C8">
          <w:rPr>
            <w:rFonts w:ascii="Times New Roman" w:eastAsia="SimSun" w:hAnsi="Times New Roman" w:cs="Times New Roman"/>
            <w:lang w:eastAsia="zh-CN"/>
          </w:rPr>
          <w:t>in Regions 1 and 3</w:t>
        </w:r>
      </w:ins>
      <w:ins w:id="43" w:author="Rev1" w:date="2017-09-29T05:22:00Z">
        <w:r>
          <w:rPr>
            <w:rFonts w:ascii="Times New Roman" w:eastAsia="SimSun" w:hAnsi="Times New Roman" w:cs="Times New Roman"/>
            <w:lang w:eastAsia="zh-CN"/>
          </w:rPr>
          <w:t xml:space="preserve"> only</w:t>
        </w:r>
      </w:ins>
      <w:r w:rsidRPr="009D33C8">
        <w:rPr>
          <w:rFonts w:ascii="Times New Roman" w:eastAsia="SimSun" w:hAnsi="Times New Roman" w:cs="Times New Roman"/>
          <w:lang w:eastAsia="zh-CN"/>
        </w:rPr>
        <w:t>.  There</w:t>
      </w:r>
      <w:ins w:id="44" w:author="Rev1" w:date="2017-09-29T05:26:00Z">
        <w:r w:rsidR="008758E3">
          <w:rPr>
            <w:rFonts w:ascii="Times New Roman" w:eastAsia="SimSun" w:hAnsi="Times New Roman" w:cs="Times New Roman"/>
            <w:lang w:eastAsia="zh-CN"/>
          </w:rPr>
          <w:t>fore, there</w:t>
        </w:r>
      </w:ins>
      <w:r w:rsidRPr="009D33C8">
        <w:rPr>
          <w:rFonts w:ascii="Times New Roman" w:eastAsia="SimSun" w:hAnsi="Times New Roman" w:cs="Times New Roman"/>
          <w:lang w:eastAsia="zh-CN"/>
        </w:rPr>
        <w:t xml:space="preserve"> </w:t>
      </w:r>
      <w:r>
        <w:rPr>
          <w:rFonts w:ascii="Times New Roman" w:eastAsia="SimSun" w:hAnsi="Times New Roman" w:cs="Times New Roman"/>
          <w:lang w:eastAsia="zh-CN"/>
        </w:rPr>
        <w:t xml:space="preserve">is </w:t>
      </w:r>
      <w:r w:rsidRPr="009D33C8">
        <w:rPr>
          <w:rFonts w:ascii="Times New Roman" w:eastAsia="SimSun" w:hAnsi="Times New Roman" w:cs="Times New Roman"/>
          <w:lang w:eastAsia="zh-CN"/>
        </w:rPr>
        <w:t>no bas</w:t>
      </w:r>
      <w:r>
        <w:rPr>
          <w:rFonts w:ascii="Times New Roman" w:eastAsia="SimSun" w:hAnsi="Times New Roman" w:cs="Times New Roman"/>
          <w:lang w:eastAsia="zh-CN"/>
        </w:rPr>
        <w:t>i</w:t>
      </w:r>
      <w:r w:rsidRPr="009D33C8">
        <w:rPr>
          <w:rFonts w:ascii="Times New Roman" w:eastAsia="SimSun" w:hAnsi="Times New Roman" w:cs="Times New Roman"/>
          <w:lang w:eastAsia="zh-CN"/>
        </w:rPr>
        <w:t xml:space="preserve">s for any changes </w:t>
      </w:r>
      <w:ins w:id="45" w:author="Rev1" w:date="2017-09-29T05:22:00Z">
        <w:r>
          <w:rPr>
            <w:rFonts w:ascii="Times New Roman" w:eastAsia="SimSun" w:hAnsi="Times New Roman" w:cs="Times New Roman"/>
            <w:lang w:eastAsia="zh-CN"/>
          </w:rPr>
          <w:t>to</w:t>
        </w:r>
      </w:ins>
      <w:del w:id="46" w:author="Rev1" w:date="2017-09-29T05:22:00Z">
        <w:r w:rsidRPr="009D33C8" w:rsidDel="00A62260">
          <w:rPr>
            <w:rFonts w:ascii="Times New Roman" w:eastAsia="SimSun" w:hAnsi="Times New Roman" w:cs="Times New Roman"/>
            <w:lang w:eastAsia="zh-CN"/>
          </w:rPr>
          <w:delText>in</w:delText>
        </w:r>
      </w:del>
      <w:r w:rsidRPr="009D33C8">
        <w:rPr>
          <w:rFonts w:ascii="Times New Roman" w:eastAsia="SimSun" w:hAnsi="Times New Roman" w:cs="Times New Roman"/>
          <w:lang w:eastAsia="zh-CN"/>
        </w:rPr>
        <w:t xml:space="preserve"> the Radio Regulations that would impact the services in the </w:t>
      </w:r>
      <w:ins w:id="47" w:author="Rev1" w:date="2017-09-29T05:33:00Z">
        <w:r w:rsidR="008758E3">
          <w:rPr>
            <w:rFonts w:ascii="Times New Roman" w:eastAsia="SimSun" w:hAnsi="Times New Roman" w:cs="Times New Roman"/>
            <w:lang w:eastAsia="zh-CN"/>
          </w:rPr>
          <w:t xml:space="preserve">frequency </w:t>
        </w:r>
      </w:ins>
      <w:r w:rsidRPr="009D33C8">
        <w:rPr>
          <w:rFonts w:ascii="Times New Roman" w:eastAsia="SimSun" w:hAnsi="Times New Roman" w:cs="Times New Roman"/>
          <w:lang w:eastAsia="zh-CN"/>
        </w:rPr>
        <w:t>band</w:t>
      </w:r>
      <w:del w:id="48" w:author="Rev1" w:date="2017-09-29T05:27:00Z">
        <w:r w:rsidRPr="009D33C8" w:rsidDel="008758E3">
          <w:rPr>
            <w:rFonts w:ascii="Times New Roman" w:eastAsia="SimSun" w:hAnsi="Times New Roman" w:cs="Times New Roman"/>
            <w:lang w:eastAsia="zh-CN"/>
          </w:rPr>
          <w:delText xml:space="preserve"> </w:delText>
        </w:r>
      </w:del>
      <w:r w:rsidRPr="009D33C8">
        <w:rPr>
          <w:rFonts w:ascii="Times New Roman" w:eastAsia="SimSun" w:hAnsi="Times New Roman" w:cs="Times New Roman"/>
          <w:lang w:eastAsia="zh-CN"/>
        </w:rPr>
        <w:t>1452-1492 MHz in Region 2</w:t>
      </w:r>
      <w:r>
        <w:rPr>
          <w:rFonts w:ascii="Times New Roman" w:eastAsia="SimSun" w:hAnsi="Times New Roman" w:cs="Times New Roman"/>
          <w:lang w:eastAsia="zh-CN"/>
        </w:rPr>
        <w:t xml:space="preserve"> under this </w:t>
      </w:r>
      <w:ins w:id="49" w:author="Rev1" w:date="2017-09-29T05:20:00Z">
        <w:r>
          <w:rPr>
            <w:rFonts w:ascii="Times New Roman" w:eastAsia="SimSun" w:hAnsi="Times New Roman" w:cs="Times New Roman"/>
            <w:lang w:eastAsia="zh-CN"/>
          </w:rPr>
          <w:t>issue</w:t>
        </w:r>
      </w:ins>
      <w:del w:id="50" w:author="Rev1" w:date="2017-09-29T05:20:00Z">
        <w:r w:rsidDel="00A62260">
          <w:rPr>
            <w:rFonts w:ascii="Times New Roman" w:eastAsia="SimSun" w:hAnsi="Times New Roman" w:cs="Times New Roman"/>
            <w:lang w:eastAsia="zh-CN"/>
          </w:rPr>
          <w:delText>agenda item</w:delText>
        </w:r>
      </w:del>
      <w:r w:rsidRPr="009D33C8">
        <w:rPr>
          <w:rFonts w:ascii="Times New Roman" w:eastAsia="SimSun" w:hAnsi="Times New Roman" w:cs="Times New Roman"/>
          <w:lang w:eastAsia="zh-CN"/>
        </w:rPr>
        <w:t xml:space="preserve">.  Therefore, </w:t>
      </w:r>
      <w:del w:id="51" w:author="Rev1" w:date="2017-09-29T05:23:00Z">
        <w:r w:rsidRPr="009D33C8" w:rsidDel="00A62260">
          <w:rPr>
            <w:rFonts w:ascii="Times New Roman" w:eastAsia="SimSun" w:hAnsi="Times New Roman" w:cs="Times New Roman"/>
            <w:lang w:eastAsia="zh-CN"/>
          </w:rPr>
          <w:delText xml:space="preserve">the United States proposes </w:delText>
        </w:r>
      </w:del>
      <w:r w:rsidRPr="009D33C8">
        <w:rPr>
          <w:rFonts w:ascii="Times New Roman" w:eastAsia="SimSun" w:hAnsi="Times New Roman" w:cs="Times New Roman"/>
          <w:lang w:eastAsia="zh-CN"/>
        </w:rPr>
        <w:t xml:space="preserve">NOC </w:t>
      </w:r>
      <w:ins w:id="52" w:author="Rev1" w:date="2017-09-29T05:33:00Z">
        <w:r w:rsidR="008758E3">
          <w:rPr>
            <w:rFonts w:ascii="Times New Roman" w:eastAsia="SimSun" w:hAnsi="Times New Roman" w:cs="Times New Roman"/>
            <w:lang w:eastAsia="zh-CN"/>
          </w:rPr>
          <w:t xml:space="preserve">is proposed </w:t>
        </w:r>
      </w:ins>
      <w:r w:rsidRPr="009D33C8">
        <w:rPr>
          <w:rFonts w:ascii="Times New Roman" w:eastAsia="SimSun" w:hAnsi="Times New Roman" w:cs="Times New Roman"/>
          <w:lang w:eastAsia="zh-CN"/>
        </w:rPr>
        <w:t xml:space="preserve">with respect to any change to Article 5 that could impact Region 2 services in the </w:t>
      </w:r>
      <w:ins w:id="53" w:author="Rev1" w:date="2017-09-29T05:34:00Z">
        <w:r w:rsidR="008758E3">
          <w:rPr>
            <w:rFonts w:ascii="Times New Roman" w:eastAsia="SimSun" w:hAnsi="Times New Roman" w:cs="Times New Roman"/>
            <w:lang w:eastAsia="zh-CN"/>
          </w:rPr>
          <w:t xml:space="preserve">frequency </w:t>
        </w:r>
      </w:ins>
      <w:r w:rsidRPr="009D33C8">
        <w:rPr>
          <w:rFonts w:ascii="Times New Roman" w:eastAsia="SimSun" w:hAnsi="Times New Roman" w:cs="Times New Roman"/>
          <w:lang w:eastAsia="zh-CN"/>
        </w:rPr>
        <w:t xml:space="preserve">band 1452-1492 MHz.  This proposal does not </w:t>
      </w:r>
      <w:ins w:id="54" w:author="Rev1" w:date="2017-09-29T05:24:00Z">
        <w:r>
          <w:rPr>
            <w:rFonts w:ascii="Times New Roman" w:eastAsia="SimSun" w:hAnsi="Times New Roman" w:cs="Times New Roman"/>
            <w:lang w:eastAsia="zh-CN"/>
          </w:rPr>
          <w:t>address</w:t>
        </w:r>
      </w:ins>
      <w:del w:id="55" w:author="Rev1" w:date="2017-09-29T05:24:00Z">
        <w:r w:rsidRPr="009D33C8" w:rsidDel="00A62260">
          <w:rPr>
            <w:rFonts w:ascii="Times New Roman" w:eastAsia="SimSun" w:hAnsi="Times New Roman" w:cs="Times New Roman"/>
            <w:lang w:eastAsia="zh-CN"/>
          </w:rPr>
          <w:delText>concern</w:delText>
        </w:r>
      </w:del>
      <w:r w:rsidRPr="009D33C8">
        <w:rPr>
          <w:rFonts w:ascii="Times New Roman" w:eastAsia="SimSun" w:hAnsi="Times New Roman" w:cs="Times New Roman"/>
          <w:lang w:eastAsia="zh-CN"/>
        </w:rPr>
        <w:t xml:space="preserve"> </w:t>
      </w:r>
      <w:del w:id="56" w:author="Rev1" w:date="2017-09-29T05:34:00Z">
        <w:r w:rsidRPr="009D33C8" w:rsidDel="008758E3">
          <w:rPr>
            <w:rFonts w:ascii="Times New Roman" w:eastAsia="SimSun" w:hAnsi="Times New Roman" w:cs="Times New Roman"/>
            <w:lang w:eastAsia="zh-CN"/>
          </w:rPr>
          <w:delText>the</w:delText>
        </w:r>
      </w:del>
      <w:r w:rsidRPr="009D33C8">
        <w:rPr>
          <w:rFonts w:ascii="Times New Roman" w:eastAsia="SimSun" w:hAnsi="Times New Roman" w:cs="Times New Roman"/>
          <w:lang w:eastAsia="zh-CN"/>
        </w:rPr>
        <w:t xml:space="preserve"> Regions 1 and 3</w:t>
      </w:r>
      <w:ins w:id="57" w:author="Rev1" w:date="2017-09-29T05:34:00Z">
        <w:r w:rsidR="008758E3">
          <w:rPr>
            <w:rFonts w:ascii="Times New Roman" w:eastAsia="SimSun" w:hAnsi="Times New Roman" w:cs="Times New Roman"/>
            <w:lang w:eastAsia="zh-CN"/>
          </w:rPr>
          <w:t xml:space="preserve">, </w:t>
        </w:r>
      </w:ins>
      <w:ins w:id="58" w:author="Rev1" w:date="2017-09-29T05:35:00Z">
        <w:r w:rsidR="008758E3">
          <w:rPr>
            <w:rFonts w:ascii="Times New Roman" w:eastAsia="SimSun" w:hAnsi="Times New Roman" w:cs="Times New Roman"/>
            <w:lang w:eastAsia="zh-CN"/>
          </w:rPr>
          <w:t>so those</w:t>
        </w:r>
      </w:ins>
      <w:r w:rsidRPr="009D33C8">
        <w:rPr>
          <w:rFonts w:ascii="Times New Roman" w:eastAsia="SimSun" w:hAnsi="Times New Roman" w:cs="Times New Roman"/>
          <w:lang w:eastAsia="zh-CN"/>
        </w:rPr>
        <w:t xml:space="preserve"> columns of the Table of Frequency Allocations in Article </w:t>
      </w:r>
      <w:r w:rsidRPr="009D33C8">
        <w:rPr>
          <w:rFonts w:ascii="Times New Roman" w:eastAsia="SimSun" w:hAnsi="Times New Roman" w:cs="Times New Roman"/>
          <w:b/>
          <w:lang w:eastAsia="zh-CN"/>
        </w:rPr>
        <w:t>5</w:t>
      </w:r>
      <w:r w:rsidRPr="009D33C8">
        <w:rPr>
          <w:rFonts w:ascii="Times New Roman" w:eastAsia="SimSun" w:hAnsi="Times New Roman" w:cs="Times New Roman"/>
          <w:lang w:eastAsia="zh-CN"/>
        </w:rPr>
        <w:t xml:space="preserve">, </w:t>
      </w:r>
      <w:del w:id="59" w:author="Rev1" w:date="2017-09-29T05:35:00Z">
        <w:r w:rsidRPr="009D33C8" w:rsidDel="008758E3">
          <w:rPr>
            <w:rFonts w:ascii="Times New Roman" w:eastAsia="SimSun" w:hAnsi="Times New Roman" w:cs="Times New Roman"/>
            <w:lang w:eastAsia="zh-CN"/>
          </w:rPr>
          <w:delText>which</w:delText>
        </w:r>
      </w:del>
      <w:r w:rsidRPr="009D33C8">
        <w:rPr>
          <w:rFonts w:ascii="Times New Roman" w:eastAsia="SimSun" w:hAnsi="Times New Roman" w:cs="Times New Roman"/>
          <w:lang w:eastAsia="zh-CN"/>
        </w:rPr>
        <w:t xml:space="preserve"> are thus not reproduced above.  </w:t>
      </w:r>
    </w:p>
    <w:p w14:paraId="4BA45C62" w14:textId="77777777" w:rsidR="00A62260" w:rsidRPr="009D33C8" w:rsidRDefault="00A62260" w:rsidP="00A62260">
      <w:pPr>
        <w:autoSpaceDE w:val="0"/>
        <w:autoSpaceDN w:val="0"/>
        <w:adjustRightInd w:val="0"/>
        <w:rPr>
          <w:rFonts w:ascii="Times New Roman" w:hAnsi="Times New Roman" w:cs="Times New Roman"/>
        </w:rPr>
      </w:pPr>
    </w:p>
    <w:p w14:paraId="7B78E913" w14:textId="77777777" w:rsidR="006B30A4" w:rsidRDefault="006B30A4" w:rsidP="00A62260">
      <w:pPr>
        <w:widowControl w:val="0"/>
        <w:overflowPunct w:val="0"/>
        <w:autoSpaceDE w:val="0"/>
        <w:autoSpaceDN w:val="0"/>
        <w:adjustRightInd w:val="0"/>
        <w:spacing w:line="246" w:lineRule="auto"/>
        <w:ind w:right="40" w:firstLine="60"/>
        <w:rPr>
          <w:rFonts w:ascii="Times New Roman" w:eastAsia="Times New Roman" w:hAnsi="Times New Roman" w:cs="Times New Roman"/>
        </w:rPr>
      </w:pPr>
    </w:p>
    <w:p w14:paraId="6892770F" w14:textId="77777777" w:rsidR="006B30A4" w:rsidRDefault="006B30A4" w:rsidP="006B30A4">
      <w:pPr>
        <w:widowControl w:val="0"/>
        <w:autoSpaceDE w:val="0"/>
        <w:autoSpaceDN w:val="0"/>
        <w:adjustRightInd w:val="0"/>
        <w:rPr>
          <w:rFonts w:ascii="Times New Roman" w:eastAsia="Times New Roman" w:hAnsi="Times New Roman" w:cs="Times New Roman"/>
        </w:rPr>
        <w:sectPr w:rsidR="006B30A4">
          <w:headerReference w:type="default" r:id="rId6"/>
          <w:pgSz w:w="12240" w:h="15840"/>
          <w:pgMar w:top="556" w:right="1440" w:bottom="1440" w:left="1800" w:header="720" w:footer="720" w:gutter="0"/>
          <w:cols w:space="720" w:equalWidth="0">
            <w:col w:w="9000"/>
          </w:cols>
          <w:noEndnote/>
        </w:sectPr>
      </w:pPr>
    </w:p>
    <w:p w14:paraId="55EE6FB6" w14:textId="77777777" w:rsidR="00DF1F62" w:rsidRDefault="004935FF"/>
    <w:sectPr w:rsidR="00DF1F6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A1B462" w14:textId="77777777" w:rsidR="004935FF" w:rsidRDefault="004935FF" w:rsidP="006B30A4">
      <w:r>
        <w:separator/>
      </w:r>
    </w:p>
  </w:endnote>
  <w:endnote w:type="continuationSeparator" w:id="0">
    <w:p w14:paraId="2D228B2B" w14:textId="77777777" w:rsidR="004935FF" w:rsidRDefault="004935FF" w:rsidP="006B3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B6E7F8" w14:textId="77777777" w:rsidR="004935FF" w:rsidRDefault="004935FF" w:rsidP="006B30A4">
      <w:r>
        <w:separator/>
      </w:r>
    </w:p>
  </w:footnote>
  <w:footnote w:type="continuationSeparator" w:id="0">
    <w:p w14:paraId="2B8708EC" w14:textId="77777777" w:rsidR="004935FF" w:rsidRDefault="004935FF" w:rsidP="006B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84D9E" w14:textId="0AC4C130" w:rsidR="006B30A4" w:rsidRDefault="006B30A4" w:rsidP="006B30A4">
    <w:pPr>
      <w:tabs>
        <w:tab w:val="center" w:pos="4680"/>
        <w:tab w:val="right" w:pos="9360"/>
      </w:tabs>
    </w:pPr>
    <w:r>
      <w:rPr>
        <w:rFonts w:ascii="Times New Roman" w:eastAsia="Times New Roman" w:hAnsi="Times New Roman" w:cs="Times New Roman"/>
      </w:rPr>
      <w:tab/>
    </w:r>
    <w:r>
      <w:rPr>
        <w:rFonts w:ascii="Times New Roman" w:eastAsia="Times New Roman" w:hAnsi="Times New Roman" w:cs="Times New Roman"/>
      </w:rPr>
      <w:tab/>
    </w:r>
    <w:r>
      <w:t>IWG-2/051</w:t>
    </w:r>
    <w:ins w:id="60" w:author="Rev1" w:date="2017-09-29T05:35:00Z">
      <w:r w:rsidR="00CB59E0">
        <w:t>r1</w:t>
      </w:r>
    </w:ins>
    <w:r>
      <w:t xml:space="preserve"> (</w:t>
    </w:r>
    <w:ins w:id="61" w:author="Rev1" w:date="2017-09-29T05:35:00Z">
      <w:r w:rsidR="00CB59E0">
        <w:t>04</w:t>
      </w:r>
    </w:ins>
    <w:del w:id="62" w:author="Rev1" w:date="2017-09-29T05:35:00Z">
      <w:r w:rsidDel="00CB59E0">
        <w:delText>13</w:delText>
      </w:r>
    </w:del>
    <w:r>
      <w:t>.</w:t>
    </w:r>
    <w:ins w:id="63" w:author="Rev1" w:date="2017-09-29T05:36:00Z">
      <w:r w:rsidR="00CB59E0">
        <w:t>10</w:t>
      </w:r>
    </w:ins>
    <w:del w:id="64" w:author="Rev1" w:date="2017-09-29T05:36:00Z">
      <w:r w:rsidDel="00CB59E0">
        <w:delText>09</w:delText>
      </w:r>
    </w:del>
    <w:r>
      <w:t>.17)</w:t>
    </w:r>
  </w:p>
  <w:p w14:paraId="0796596E" w14:textId="77777777" w:rsidR="006B30A4" w:rsidRDefault="006B30A4" w:rsidP="006B30A4">
    <w:pPr>
      <w:tabs>
        <w:tab w:val="center" w:pos="4680"/>
        <w:tab w:val="right" w:pos="9360"/>
      </w:tabs>
      <w:jc w:val="right"/>
    </w:pPr>
    <w:r>
      <w:t>Charlie Rush- SGE</w:t>
    </w:r>
  </w:p>
  <w:p w14:paraId="2DF178D3" w14:textId="77777777" w:rsidR="006B30A4" w:rsidRDefault="006B30A4">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ev1">
    <w15:presenceInfo w15:providerId="None" w15:userId="Rev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0A4"/>
    <w:rsid w:val="0049127D"/>
    <w:rsid w:val="004935FF"/>
    <w:rsid w:val="006B30A4"/>
    <w:rsid w:val="008758E3"/>
    <w:rsid w:val="00A62260"/>
    <w:rsid w:val="00A77205"/>
    <w:rsid w:val="00AE7A22"/>
    <w:rsid w:val="00CB59E0"/>
    <w:rsid w:val="00CF1DC4"/>
    <w:rsid w:val="00DA2F93"/>
    <w:rsid w:val="00E52C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E2E10"/>
  <w15:chartTrackingRefBased/>
  <w15:docId w15:val="{1A599DB4-78BF-48AF-AFD8-D43F5DB09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30A4"/>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0A4"/>
    <w:pPr>
      <w:tabs>
        <w:tab w:val="center" w:pos="4680"/>
        <w:tab w:val="right" w:pos="9360"/>
      </w:tabs>
    </w:pPr>
  </w:style>
  <w:style w:type="character" w:customStyle="1" w:styleId="HeaderChar">
    <w:name w:val="Header Char"/>
    <w:basedOn w:val="DefaultParagraphFont"/>
    <w:link w:val="Header"/>
    <w:uiPriority w:val="99"/>
    <w:rsid w:val="006B30A4"/>
    <w:rPr>
      <w:rFonts w:eastAsiaTheme="minorEastAsia"/>
      <w:sz w:val="24"/>
      <w:szCs w:val="24"/>
    </w:rPr>
  </w:style>
  <w:style w:type="paragraph" w:styleId="Footer">
    <w:name w:val="footer"/>
    <w:basedOn w:val="Normal"/>
    <w:link w:val="FooterChar"/>
    <w:uiPriority w:val="99"/>
    <w:unhideWhenUsed/>
    <w:rsid w:val="006B30A4"/>
    <w:pPr>
      <w:tabs>
        <w:tab w:val="center" w:pos="4680"/>
        <w:tab w:val="right" w:pos="9360"/>
      </w:tabs>
    </w:pPr>
  </w:style>
  <w:style w:type="character" w:customStyle="1" w:styleId="FooterChar">
    <w:name w:val="Footer Char"/>
    <w:basedOn w:val="DefaultParagraphFont"/>
    <w:link w:val="Footer"/>
    <w:uiPriority w:val="99"/>
    <w:rsid w:val="006B30A4"/>
    <w:rPr>
      <w:rFonts w:eastAsiaTheme="minorEastAsia"/>
      <w:sz w:val="24"/>
      <w:szCs w:val="24"/>
    </w:rPr>
  </w:style>
  <w:style w:type="paragraph" w:styleId="BalloonText">
    <w:name w:val="Balloon Text"/>
    <w:basedOn w:val="Normal"/>
    <w:link w:val="BalloonTextChar"/>
    <w:uiPriority w:val="99"/>
    <w:semiHidden/>
    <w:unhideWhenUsed/>
    <w:rsid w:val="006B30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30A4"/>
    <w:rPr>
      <w:rFonts w:ascii="Segoe UI" w:eastAsiaTheme="minorEastAsia" w:hAnsi="Segoe UI" w:cs="Segoe UI"/>
      <w:sz w:val="18"/>
      <w:szCs w:val="18"/>
    </w:rPr>
  </w:style>
  <w:style w:type="character" w:customStyle="1" w:styleId="Artdef">
    <w:name w:val="Art_def"/>
    <w:basedOn w:val="DefaultParagraphFont"/>
    <w:qFormat/>
    <w:rsid w:val="006B30A4"/>
    <w:rPr>
      <w:rFonts w:ascii="Times New Roman" w:hAnsi="Times New Roman"/>
      <w:b/>
    </w:rPr>
  </w:style>
  <w:style w:type="character" w:styleId="CommentReference">
    <w:name w:val="annotation reference"/>
    <w:basedOn w:val="DefaultParagraphFont"/>
    <w:uiPriority w:val="99"/>
    <w:semiHidden/>
    <w:unhideWhenUsed/>
    <w:rsid w:val="00A62260"/>
    <w:rPr>
      <w:sz w:val="16"/>
      <w:szCs w:val="16"/>
    </w:rPr>
  </w:style>
  <w:style w:type="paragraph" w:styleId="CommentText">
    <w:name w:val="annotation text"/>
    <w:basedOn w:val="Normal"/>
    <w:link w:val="CommentTextChar"/>
    <w:uiPriority w:val="99"/>
    <w:semiHidden/>
    <w:unhideWhenUsed/>
    <w:rsid w:val="00A62260"/>
    <w:rPr>
      <w:sz w:val="20"/>
      <w:szCs w:val="20"/>
    </w:rPr>
  </w:style>
  <w:style w:type="character" w:customStyle="1" w:styleId="CommentTextChar">
    <w:name w:val="Comment Text Char"/>
    <w:basedOn w:val="DefaultParagraphFont"/>
    <w:link w:val="CommentText"/>
    <w:uiPriority w:val="99"/>
    <w:semiHidden/>
    <w:rsid w:val="00A62260"/>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62260"/>
    <w:rPr>
      <w:b/>
      <w:bCs/>
    </w:rPr>
  </w:style>
  <w:style w:type="character" w:customStyle="1" w:styleId="CommentSubjectChar">
    <w:name w:val="Comment Subject Char"/>
    <w:basedOn w:val="CommentTextChar"/>
    <w:link w:val="CommentSubject"/>
    <w:uiPriority w:val="99"/>
    <w:semiHidden/>
    <w:rsid w:val="00A62260"/>
    <w:rPr>
      <w:rFonts w:eastAsiaTheme="minorEastAsia"/>
      <w:b/>
      <w:bCs/>
      <w:sz w:val="20"/>
      <w:szCs w:val="20"/>
    </w:rPr>
  </w:style>
  <w:style w:type="paragraph" w:customStyle="1" w:styleId="ArtNo">
    <w:name w:val="Art_No"/>
    <w:basedOn w:val="Normal"/>
    <w:next w:val="Normal"/>
    <w:link w:val="ArtNoChar"/>
    <w:rsid w:val="00A62260"/>
    <w:pPr>
      <w:keepNext/>
      <w:keepLines/>
      <w:tabs>
        <w:tab w:val="left" w:pos="1134"/>
        <w:tab w:val="left" w:pos="1871"/>
        <w:tab w:val="left" w:pos="2268"/>
      </w:tabs>
      <w:overflowPunct w:val="0"/>
      <w:autoSpaceDE w:val="0"/>
      <w:autoSpaceDN w:val="0"/>
      <w:adjustRightInd w:val="0"/>
      <w:spacing w:before="480"/>
      <w:jc w:val="center"/>
      <w:textAlignment w:val="baseline"/>
    </w:pPr>
    <w:rPr>
      <w:rFonts w:ascii="Times New Roman" w:eastAsia="Times New Roman" w:hAnsi="Times New Roman" w:cs="Times New Roman"/>
      <w:caps/>
      <w:sz w:val="28"/>
      <w:szCs w:val="20"/>
      <w:lang w:val="en-GB"/>
    </w:rPr>
  </w:style>
  <w:style w:type="paragraph" w:customStyle="1" w:styleId="Arttitle">
    <w:name w:val="Art_title"/>
    <w:basedOn w:val="Normal"/>
    <w:next w:val="Normal"/>
    <w:link w:val="ArttitleCar"/>
    <w:rsid w:val="00A62260"/>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w:eastAsia="Times New Roman" w:hAnsi="Times New Roman" w:cs="Times New Roman"/>
      <w:b/>
      <w:sz w:val="28"/>
      <w:szCs w:val="20"/>
      <w:lang w:val="en-GB"/>
    </w:rPr>
  </w:style>
  <w:style w:type="character" w:customStyle="1" w:styleId="ArttitleCar">
    <w:name w:val="Art_title Car"/>
    <w:basedOn w:val="DefaultParagraphFont"/>
    <w:link w:val="Arttitle"/>
    <w:rsid w:val="00A62260"/>
    <w:rPr>
      <w:rFonts w:ascii="Times New Roman" w:eastAsia="Times New Roman" w:hAnsi="Times New Roman" w:cs="Times New Roman"/>
      <w:b/>
      <w:sz w:val="28"/>
      <w:szCs w:val="20"/>
      <w:lang w:val="en-GB"/>
    </w:rPr>
  </w:style>
  <w:style w:type="character" w:customStyle="1" w:styleId="href">
    <w:name w:val="href"/>
    <w:basedOn w:val="DefaultParagraphFont"/>
    <w:rsid w:val="00A62260"/>
  </w:style>
  <w:style w:type="character" w:customStyle="1" w:styleId="Tablefreq">
    <w:name w:val="Table_freq"/>
    <w:basedOn w:val="DefaultParagraphFont"/>
    <w:rsid w:val="00A62260"/>
    <w:rPr>
      <w:b/>
      <w:color w:val="auto"/>
      <w:sz w:val="20"/>
    </w:rPr>
  </w:style>
  <w:style w:type="paragraph" w:customStyle="1" w:styleId="Tablehead">
    <w:name w:val="Table_head"/>
    <w:basedOn w:val="Normal"/>
    <w:link w:val="TableheadChar"/>
    <w:rsid w:val="00A62260"/>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A62260"/>
    <w:rPr>
      <w:rFonts w:ascii="Times New Roman Bold" w:eastAsia="Times New Roman" w:hAnsi="Times New Roman Bold" w:cs="Times New Roman Bold"/>
      <w:b/>
      <w:sz w:val="20"/>
      <w:szCs w:val="20"/>
      <w:lang w:val="en-GB"/>
    </w:rPr>
  </w:style>
  <w:style w:type="paragraph" w:customStyle="1" w:styleId="TableTextS5">
    <w:name w:val="Table_TextS5"/>
    <w:basedOn w:val="Normal"/>
    <w:rsid w:val="00A62260"/>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ascii="Times New Roman" w:eastAsia="Times New Roman" w:hAnsi="Times New Roman" w:cs="Times New Roman"/>
      <w:sz w:val="20"/>
      <w:szCs w:val="20"/>
      <w:lang w:val="en-GB"/>
    </w:rPr>
  </w:style>
  <w:style w:type="character" w:customStyle="1" w:styleId="ArtNoChar">
    <w:name w:val="Art_No Char"/>
    <w:link w:val="ArtNo"/>
    <w:rsid w:val="00A62260"/>
    <w:rPr>
      <w:rFonts w:ascii="Times New Roman" w:eastAsia="Times New Roman" w:hAnsi="Times New Roman" w:cs="Times New Roman"/>
      <w:caps/>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651</Words>
  <Characters>3715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4358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dc:creator>
  <cp:keywords/>
  <dc:description/>
  <cp:lastModifiedBy>Rev1</cp:lastModifiedBy>
  <cp:revision>3</cp:revision>
  <dcterms:created xsi:type="dcterms:W3CDTF">2017-10-03T07:55:00Z</dcterms:created>
  <dcterms:modified xsi:type="dcterms:W3CDTF">2017-10-04T10:44:00Z</dcterms:modified>
</cp:coreProperties>
</file>