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46970" w14:textId="77777777" w:rsidR="00DD1294" w:rsidRPr="00A03341" w:rsidRDefault="00DD1294">
      <w:pPr>
        <w:widowControl w:val="0"/>
        <w:autoSpaceDE w:val="0"/>
        <w:autoSpaceDN w:val="0"/>
        <w:adjustRightInd w:val="0"/>
        <w:spacing w:line="200" w:lineRule="exact"/>
        <w:rPr>
          <w:rFonts w:ascii="Times New Roman" w:hAnsi="Times New Roman"/>
        </w:rPr>
      </w:pPr>
    </w:p>
    <w:p w14:paraId="307DE400" w14:textId="77777777" w:rsidR="00DD1294" w:rsidRPr="00A03341" w:rsidRDefault="00DD1294">
      <w:pPr>
        <w:widowControl w:val="0"/>
        <w:autoSpaceDE w:val="0"/>
        <w:autoSpaceDN w:val="0"/>
        <w:adjustRightInd w:val="0"/>
        <w:spacing w:line="260" w:lineRule="exact"/>
        <w:rPr>
          <w:rFonts w:ascii="Times New Roman" w:hAnsi="Times New Roman"/>
        </w:rPr>
      </w:pPr>
    </w:p>
    <w:p w14:paraId="68A0A6A5" w14:textId="77777777" w:rsidR="00DD1294" w:rsidRPr="003F5D1C" w:rsidRDefault="00DD1294">
      <w:pPr>
        <w:widowControl w:val="0"/>
        <w:autoSpaceDE w:val="0"/>
        <w:autoSpaceDN w:val="0"/>
        <w:adjustRightInd w:val="0"/>
        <w:ind w:left="2560"/>
        <w:rPr>
          <w:rFonts w:ascii="Times New Roman" w:hAnsi="Times New Roman"/>
        </w:rPr>
      </w:pPr>
      <w:r w:rsidRPr="003F5D1C">
        <w:rPr>
          <w:rFonts w:ascii="Times New Roman" w:hAnsi="Times New Roman"/>
          <w:b/>
          <w:bCs/>
        </w:rPr>
        <w:t>UNITED STATES OF AMERICA</w:t>
      </w:r>
    </w:p>
    <w:p w14:paraId="7625EF31" w14:textId="77777777" w:rsidR="00DD1294" w:rsidRPr="003F5D1C" w:rsidRDefault="00DD1294">
      <w:pPr>
        <w:widowControl w:val="0"/>
        <w:autoSpaceDE w:val="0"/>
        <w:autoSpaceDN w:val="0"/>
        <w:adjustRightInd w:val="0"/>
        <w:spacing w:line="120" w:lineRule="exact"/>
        <w:rPr>
          <w:rFonts w:ascii="Times New Roman" w:hAnsi="Times New Roman"/>
        </w:rPr>
      </w:pPr>
    </w:p>
    <w:p w14:paraId="2856102E" w14:textId="77777777" w:rsidR="002C3968" w:rsidRPr="003F5D1C" w:rsidRDefault="002C3968" w:rsidP="002C3968">
      <w:pPr>
        <w:tabs>
          <w:tab w:val="left" w:pos="2268"/>
          <w:tab w:val="left" w:pos="5103"/>
          <w:tab w:val="left" w:pos="5954"/>
          <w:tab w:val="left" w:pos="8789"/>
        </w:tabs>
        <w:spacing w:before="120"/>
        <w:jc w:val="center"/>
        <w:rPr>
          <w:rFonts w:ascii="Times New Roman" w:hAnsi="Times New Roman"/>
          <w:b/>
        </w:rPr>
      </w:pPr>
      <w:r w:rsidRPr="003F5D1C">
        <w:rPr>
          <w:rFonts w:ascii="Times New Roman" w:hAnsi="Times New Roman"/>
          <w:b/>
        </w:rPr>
        <w:t>DRAFT PROPOSALS FOR THE WORK OF THE CONFERENCE</w:t>
      </w:r>
    </w:p>
    <w:p w14:paraId="08B7856A" w14:textId="77777777" w:rsidR="00DD1294" w:rsidRPr="003F5D1C" w:rsidRDefault="00DD1294">
      <w:pPr>
        <w:widowControl w:val="0"/>
        <w:autoSpaceDE w:val="0"/>
        <w:autoSpaceDN w:val="0"/>
        <w:adjustRightInd w:val="0"/>
        <w:spacing w:line="200" w:lineRule="exact"/>
        <w:rPr>
          <w:rFonts w:ascii="Times New Roman" w:hAnsi="Times New Roman"/>
        </w:rPr>
      </w:pPr>
    </w:p>
    <w:p w14:paraId="0385D8AD" w14:textId="77777777" w:rsidR="00DD1294" w:rsidRPr="003F5D1C" w:rsidRDefault="00DD1294">
      <w:pPr>
        <w:widowControl w:val="0"/>
        <w:autoSpaceDE w:val="0"/>
        <w:autoSpaceDN w:val="0"/>
        <w:adjustRightInd w:val="0"/>
        <w:spacing w:line="314" w:lineRule="exact"/>
        <w:rPr>
          <w:rFonts w:ascii="Times New Roman" w:hAnsi="Times New Roman"/>
        </w:rPr>
      </w:pPr>
    </w:p>
    <w:p w14:paraId="40D61BEC" w14:textId="77777777" w:rsidR="00835937" w:rsidRPr="003F5D1C" w:rsidRDefault="00C43932" w:rsidP="00835937">
      <w:pPr>
        <w:widowControl w:val="0"/>
        <w:overflowPunct w:val="0"/>
        <w:autoSpaceDE w:val="0"/>
        <w:autoSpaceDN w:val="0"/>
        <w:adjustRightInd w:val="0"/>
        <w:jc w:val="center"/>
        <w:rPr>
          <w:rFonts w:ascii="Times New Roman" w:hAnsi="Times New Roman"/>
        </w:rPr>
      </w:pPr>
      <w:r w:rsidRPr="003F5D1C">
        <w:rPr>
          <w:rFonts w:ascii="Times New Roman" w:hAnsi="Times New Roman"/>
          <w:b/>
          <w:bCs/>
        </w:rPr>
        <w:t>Agenda Item 1.8</w:t>
      </w:r>
    </w:p>
    <w:p w14:paraId="70F9F39D" w14:textId="77777777" w:rsidR="00835937" w:rsidRPr="003F5D1C" w:rsidRDefault="00835937" w:rsidP="005C3508">
      <w:pPr>
        <w:widowControl w:val="0"/>
        <w:overflowPunct w:val="0"/>
        <w:autoSpaceDE w:val="0"/>
        <w:autoSpaceDN w:val="0"/>
        <w:adjustRightInd w:val="0"/>
        <w:rPr>
          <w:rFonts w:ascii="Times New Roman" w:hAnsi="Times New Roman"/>
        </w:rPr>
      </w:pPr>
    </w:p>
    <w:p w14:paraId="4003C7CB" w14:textId="188ACE45" w:rsidR="00DD1294" w:rsidRPr="003F5D1C" w:rsidRDefault="00C43932" w:rsidP="005C3508">
      <w:pPr>
        <w:widowControl w:val="0"/>
        <w:overflowPunct w:val="0"/>
        <w:autoSpaceDE w:val="0"/>
        <w:autoSpaceDN w:val="0"/>
        <w:adjustRightInd w:val="0"/>
        <w:rPr>
          <w:rFonts w:ascii="Times New Roman" w:hAnsi="Times New Roman"/>
          <w:i/>
        </w:rPr>
      </w:pPr>
      <w:proofErr w:type="gramStart"/>
      <w:r w:rsidRPr="003F5D1C">
        <w:rPr>
          <w:rFonts w:ascii="Times New Roman" w:hAnsi="Times New Roman"/>
        </w:rPr>
        <w:t>1.8</w:t>
      </w:r>
      <w:r w:rsidR="00835937" w:rsidRPr="003F5D1C">
        <w:rPr>
          <w:rFonts w:ascii="Times New Roman" w:hAnsi="Times New Roman"/>
        </w:rPr>
        <w:t xml:space="preserve">  </w:t>
      </w:r>
      <w:r w:rsidR="008F0C78" w:rsidRPr="003F5D1C">
        <w:rPr>
          <w:rFonts w:ascii="Times New Roman" w:hAnsi="Times New Roman"/>
          <w:shd w:val="clear" w:color="auto" w:fill="FFFFFF"/>
        </w:rPr>
        <w:t>​</w:t>
      </w:r>
      <w:proofErr w:type="gramEnd"/>
      <w:r w:rsidR="008F0C78" w:rsidRPr="003F5D1C">
        <w:rPr>
          <w:rFonts w:ascii="Times New Roman" w:hAnsi="Times New Roman"/>
          <w:i/>
          <w:shd w:val="clear" w:color="auto" w:fill="FFFFFF"/>
        </w:rPr>
        <w:t xml:space="preserve">to consider possible regulatory actions to support Global Maritime Distress </w:t>
      </w:r>
      <w:r w:rsidR="00570B88" w:rsidRPr="003F5D1C">
        <w:rPr>
          <w:rFonts w:ascii="Times New Roman" w:hAnsi="Times New Roman"/>
          <w:i/>
          <w:shd w:val="clear" w:color="auto" w:fill="FFFFFF"/>
        </w:rPr>
        <w:t xml:space="preserve">and </w:t>
      </w:r>
      <w:r w:rsidR="008F0C78" w:rsidRPr="003F5D1C">
        <w:rPr>
          <w:rFonts w:ascii="Times New Roman" w:hAnsi="Times New Roman"/>
          <w:i/>
          <w:shd w:val="clear" w:color="auto" w:fill="FFFFFF"/>
        </w:rPr>
        <w:t>Safety Systems (GMDSS) modernization and to support the introduction of additional satellite systems into the GMDSS, in accordance with Resolution </w:t>
      </w:r>
      <w:r w:rsidR="008F0C78" w:rsidRPr="003F5D1C">
        <w:rPr>
          <w:rStyle w:val="Strong"/>
          <w:rFonts w:ascii="Times New Roman" w:hAnsi="Times New Roman"/>
          <w:i/>
          <w:bdr w:val="none" w:sz="0" w:space="0" w:color="auto" w:frame="1"/>
          <w:shd w:val="clear" w:color="auto" w:fill="FFFFFF"/>
        </w:rPr>
        <w:t>359</w:t>
      </w:r>
      <w:r w:rsidR="008F0C78" w:rsidRPr="003F5D1C">
        <w:rPr>
          <w:rFonts w:ascii="Times New Roman" w:hAnsi="Times New Roman"/>
          <w:i/>
          <w:shd w:val="clear" w:color="auto" w:fill="FFFFFF"/>
        </w:rPr>
        <w:t> (</w:t>
      </w:r>
      <w:r w:rsidR="008F0C78" w:rsidRPr="003F5D1C">
        <w:rPr>
          <w:rStyle w:val="Strong"/>
          <w:rFonts w:ascii="Times New Roman" w:hAnsi="Times New Roman"/>
          <w:i/>
          <w:bdr w:val="none" w:sz="0" w:space="0" w:color="auto" w:frame="1"/>
          <w:shd w:val="clear" w:color="auto" w:fill="FFFFFF"/>
        </w:rPr>
        <w:t>Rev.WRC</w:t>
      </w:r>
      <w:r w:rsidR="008F0C78" w:rsidRPr="003F5D1C">
        <w:rPr>
          <w:rStyle w:val="Strong"/>
          <w:rFonts w:ascii="Times New Roman" w:hAnsi="Times New Roman"/>
          <w:i/>
          <w:bdr w:val="none" w:sz="0" w:space="0" w:color="auto" w:frame="1"/>
          <w:shd w:val="clear" w:color="auto" w:fill="FFFFFF"/>
        </w:rPr>
        <w:noBreakHyphen/>
        <w:t>15</w:t>
      </w:r>
      <w:r w:rsidR="008F0C78" w:rsidRPr="003F5D1C">
        <w:rPr>
          <w:rFonts w:ascii="Times New Roman" w:hAnsi="Times New Roman"/>
          <w:i/>
          <w:shd w:val="clear" w:color="auto" w:fill="FFFFFF"/>
        </w:rPr>
        <w:t>)</w:t>
      </w:r>
    </w:p>
    <w:p w14:paraId="6C149707" w14:textId="77777777" w:rsidR="00DD1294" w:rsidRPr="003F5D1C" w:rsidRDefault="00DD1294">
      <w:pPr>
        <w:widowControl w:val="0"/>
        <w:autoSpaceDE w:val="0"/>
        <w:autoSpaceDN w:val="0"/>
        <w:adjustRightInd w:val="0"/>
        <w:spacing w:line="233" w:lineRule="exact"/>
        <w:rPr>
          <w:rFonts w:ascii="Times New Roman" w:hAnsi="Times New Roman"/>
        </w:rPr>
      </w:pPr>
    </w:p>
    <w:p w14:paraId="3A4A633F" w14:textId="7DCE8031" w:rsidR="00C57ECE" w:rsidRPr="003F5D1C" w:rsidRDefault="00835937" w:rsidP="00936144">
      <w:pPr>
        <w:rPr>
          <w:rFonts w:ascii="Times New Roman" w:hAnsi="Times New Roman"/>
        </w:rPr>
      </w:pPr>
      <w:r w:rsidRPr="003F5D1C">
        <w:rPr>
          <w:rFonts w:ascii="Times New Roman" w:hAnsi="Times New Roman"/>
          <w:b/>
          <w:bCs/>
        </w:rPr>
        <w:t>INTRODUCTION</w:t>
      </w:r>
      <w:r w:rsidR="00CD34BC" w:rsidRPr="003F5D1C">
        <w:rPr>
          <w:rFonts w:ascii="Times New Roman" w:hAnsi="Times New Roman"/>
        </w:rPr>
        <w:t xml:space="preserve">:  </w:t>
      </w:r>
      <w:r w:rsidR="00936144" w:rsidRPr="003F5D1C">
        <w:rPr>
          <w:rFonts w:ascii="Times New Roman" w:hAnsi="Times New Roman"/>
        </w:rPr>
        <w:t xml:space="preserve">WRC-15 adopted agenda item 1.8 for WRC-19, which considers possible regulatory actions to support Global Maritime Distress </w:t>
      </w:r>
      <w:r w:rsidR="00570B88" w:rsidRPr="003F5D1C">
        <w:rPr>
          <w:rFonts w:ascii="Times New Roman" w:hAnsi="Times New Roman"/>
        </w:rPr>
        <w:t xml:space="preserve">and </w:t>
      </w:r>
      <w:r w:rsidR="00936144" w:rsidRPr="003F5D1C">
        <w:rPr>
          <w:rFonts w:ascii="Times New Roman" w:hAnsi="Times New Roman"/>
        </w:rPr>
        <w:t xml:space="preserve">Safety Systems (GMDSS) modernization and to support the introduction of additional satellite systems into the GMDSS in accordance with Resolution </w:t>
      </w:r>
      <w:r w:rsidR="00936144" w:rsidRPr="003F5D1C">
        <w:rPr>
          <w:rFonts w:ascii="Times New Roman" w:hAnsi="Times New Roman"/>
          <w:b/>
          <w:bCs/>
        </w:rPr>
        <w:t>359 (Rev.WRC-15)</w:t>
      </w:r>
      <w:r w:rsidR="0048568C" w:rsidRPr="003F5D1C">
        <w:rPr>
          <w:rFonts w:ascii="Times New Roman" w:hAnsi="Times New Roman"/>
        </w:rPr>
        <w:t xml:space="preserve">. </w:t>
      </w:r>
      <w:r w:rsidR="00131B3F" w:rsidRPr="003F5D1C">
        <w:rPr>
          <w:rFonts w:ascii="Times New Roman" w:hAnsi="Times New Roman"/>
        </w:rPr>
        <w:t xml:space="preserve"> </w:t>
      </w:r>
      <w:r w:rsidR="0048568C" w:rsidRPr="003F5D1C">
        <w:rPr>
          <w:rFonts w:ascii="Times New Roman" w:hAnsi="Times New Roman"/>
        </w:rPr>
        <w:t xml:space="preserve">This document proposes changes to the Radio Regulations to </w:t>
      </w:r>
      <w:r w:rsidR="00131B3F" w:rsidRPr="003F5D1C">
        <w:rPr>
          <w:rFonts w:ascii="Times New Roman" w:hAnsi="Times New Roman"/>
        </w:rPr>
        <w:t xml:space="preserve">support the introduction of additional satellite systems into the GMDSS. </w:t>
      </w:r>
    </w:p>
    <w:p w14:paraId="6DA65FA6" w14:textId="77777777" w:rsidR="00434EC9" w:rsidRPr="003F5D1C" w:rsidRDefault="00434EC9" w:rsidP="00C57ECE">
      <w:pPr>
        <w:rPr>
          <w:rFonts w:ascii="Times New Roman" w:hAnsi="Times New Roman"/>
          <w:b/>
        </w:rPr>
      </w:pPr>
    </w:p>
    <w:p w14:paraId="52CE300B" w14:textId="4ED98F48" w:rsidR="00116924" w:rsidRPr="003F5D1C" w:rsidRDefault="00B44182" w:rsidP="00C57ECE">
      <w:pPr>
        <w:rPr>
          <w:rFonts w:ascii="Times New Roman" w:hAnsi="Times New Roman"/>
          <w:bCs/>
        </w:rPr>
      </w:pPr>
      <w:r w:rsidRPr="003F5D1C">
        <w:rPr>
          <w:rFonts w:ascii="Times New Roman" w:hAnsi="Times New Roman"/>
          <w:b/>
        </w:rPr>
        <w:t>BACKGROUND:</w:t>
      </w:r>
      <w:r w:rsidRPr="003F5D1C">
        <w:rPr>
          <w:rFonts w:ascii="Times New Roman" w:hAnsi="Times New Roman"/>
        </w:rPr>
        <w:t xml:space="preserve">  </w:t>
      </w:r>
      <w:r w:rsidR="00CD07BF" w:rsidRPr="003F5D1C">
        <w:rPr>
          <w:rFonts w:ascii="Times New Roman" w:hAnsi="Times New Roman"/>
        </w:rPr>
        <w:t xml:space="preserve">To date, only one mobile satellite system has been recognized by </w:t>
      </w:r>
      <w:r w:rsidR="00ED69D5" w:rsidRPr="003F5D1C">
        <w:rPr>
          <w:rFonts w:ascii="Times New Roman" w:hAnsi="Times New Roman"/>
        </w:rPr>
        <w:t xml:space="preserve">the </w:t>
      </w:r>
      <w:r w:rsidR="00CD07BF" w:rsidRPr="003F5D1C">
        <w:rPr>
          <w:rFonts w:ascii="Times New Roman" w:hAnsi="Times New Roman"/>
        </w:rPr>
        <w:t>I</w:t>
      </w:r>
      <w:r w:rsidR="00ED69D5" w:rsidRPr="003F5D1C">
        <w:rPr>
          <w:rFonts w:ascii="Times New Roman" w:hAnsi="Times New Roman"/>
        </w:rPr>
        <w:t xml:space="preserve">nternational </w:t>
      </w:r>
      <w:r w:rsidR="00CD07BF" w:rsidRPr="003F5D1C">
        <w:rPr>
          <w:rFonts w:ascii="Times New Roman" w:hAnsi="Times New Roman"/>
        </w:rPr>
        <w:t>M</w:t>
      </w:r>
      <w:r w:rsidR="00ED69D5" w:rsidRPr="003F5D1C">
        <w:rPr>
          <w:rFonts w:ascii="Times New Roman" w:hAnsi="Times New Roman"/>
        </w:rPr>
        <w:t xml:space="preserve">aritime </w:t>
      </w:r>
      <w:r w:rsidR="00CD07BF" w:rsidRPr="003F5D1C">
        <w:rPr>
          <w:rFonts w:ascii="Times New Roman" w:hAnsi="Times New Roman"/>
        </w:rPr>
        <w:t>O</w:t>
      </w:r>
      <w:r w:rsidR="00ED69D5" w:rsidRPr="003F5D1C">
        <w:rPr>
          <w:rFonts w:ascii="Times New Roman" w:hAnsi="Times New Roman"/>
        </w:rPr>
        <w:t>rganization (IMO)</w:t>
      </w:r>
      <w:r w:rsidR="00CD07BF" w:rsidRPr="003F5D1C">
        <w:rPr>
          <w:rFonts w:ascii="Times New Roman" w:hAnsi="Times New Roman"/>
        </w:rPr>
        <w:t xml:space="preserve"> for use in the GMDSS “system of systems”.  Advances in communications technology, the maturity of commercial satellite operations</w:t>
      </w:r>
      <w:r w:rsidR="00696344" w:rsidRPr="003F5D1C">
        <w:rPr>
          <w:rFonts w:ascii="Times New Roman" w:hAnsi="Times New Roman"/>
        </w:rPr>
        <w:t xml:space="preserve"> have </w:t>
      </w:r>
      <w:r w:rsidR="00CD07BF" w:rsidRPr="003F5D1C">
        <w:rPr>
          <w:rFonts w:ascii="Times New Roman" w:hAnsi="Times New Roman"/>
        </w:rPr>
        <w:t>introduc</w:t>
      </w:r>
      <w:r w:rsidR="00696344" w:rsidRPr="003F5D1C">
        <w:rPr>
          <w:rFonts w:ascii="Times New Roman" w:hAnsi="Times New Roman"/>
        </w:rPr>
        <w:t>ed</w:t>
      </w:r>
      <w:r w:rsidR="00CD07BF" w:rsidRPr="003F5D1C">
        <w:rPr>
          <w:rFonts w:ascii="Times New Roman" w:hAnsi="Times New Roman"/>
        </w:rPr>
        <w:t xml:space="preserve"> competition into the satellite sector, and the deployment of non-geostationary satellite constellations have led the IMO to</w:t>
      </w:r>
      <w:r w:rsidR="00434EC9" w:rsidRPr="003F5D1C">
        <w:rPr>
          <w:rFonts w:ascii="Times New Roman" w:hAnsi="Times New Roman"/>
        </w:rPr>
        <w:t xml:space="preserve"> </w:t>
      </w:r>
      <w:r w:rsidR="00CD07BF" w:rsidRPr="003F5D1C">
        <w:rPr>
          <w:rFonts w:ascii="Times New Roman" w:hAnsi="Times New Roman"/>
        </w:rPr>
        <w:t xml:space="preserve">identify recognition of additional satellite systems to the GMDSS as an urgent work item.  Consequently, </w:t>
      </w:r>
      <w:r w:rsidR="00ED69D5" w:rsidRPr="003F5D1C">
        <w:rPr>
          <w:rFonts w:ascii="Times New Roman" w:hAnsi="Times New Roman"/>
        </w:rPr>
        <w:t xml:space="preserve">the </w:t>
      </w:r>
      <w:r w:rsidR="00C57ECE" w:rsidRPr="003F5D1C">
        <w:rPr>
          <w:rFonts w:ascii="Times New Roman" w:hAnsi="Times New Roman"/>
          <w:iCs/>
        </w:rPr>
        <w:t>IMO</w:t>
      </w:r>
      <w:r w:rsidR="00434EC9" w:rsidRPr="003F5D1C">
        <w:rPr>
          <w:rFonts w:ascii="Times New Roman" w:hAnsi="Times New Roman"/>
          <w:iCs/>
        </w:rPr>
        <w:t xml:space="preserve"> </w:t>
      </w:r>
      <w:r w:rsidR="00C57ECE" w:rsidRPr="003F5D1C">
        <w:rPr>
          <w:rFonts w:ascii="Times New Roman" w:hAnsi="Times New Roman"/>
          <w:iCs/>
        </w:rPr>
        <w:t>is considering incorporation of additional satellite systems into the GMDSS</w:t>
      </w:r>
      <w:r w:rsidR="00116924" w:rsidRPr="003F5D1C">
        <w:rPr>
          <w:rFonts w:ascii="Times New Roman" w:hAnsi="Times New Roman"/>
          <w:b/>
          <w:bCs/>
        </w:rPr>
        <w:t>.</w:t>
      </w:r>
      <w:r w:rsidR="006B4EFF" w:rsidRPr="003F5D1C">
        <w:rPr>
          <w:rFonts w:ascii="Times New Roman" w:hAnsi="Times New Roman"/>
          <w:b/>
          <w:bCs/>
        </w:rPr>
        <w:t xml:space="preserve"> </w:t>
      </w:r>
      <w:r w:rsidR="000E40D5" w:rsidRPr="003F5D1C">
        <w:rPr>
          <w:rFonts w:ascii="Times New Roman" w:hAnsi="Times New Roman"/>
          <w:bCs/>
        </w:rPr>
        <w:t xml:space="preserve">Recognizing the need </w:t>
      </w:r>
      <w:r w:rsidR="00161B76" w:rsidRPr="003F5D1C">
        <w:rPr>
          <w:rFonts w:ascii="Times New Roman" w:hAnsi="Times New Roman"/>
          <w:bCs/>
        </w:rPr>
        <w:t>for additional</w:t>
      </w:r>
      <w:r w:rsidR="000E40D5" w:rsidRPr="003F5D1C">
        <w:rPr>
          <w:rFonts w:ascii="Times New Roman" w:hAnsi="Times New Roman"/>
          <w:bCs/>
        </w:rPr>
        <w:t xml:space="preserve"> </w:t>
      </w:r>
      <w:r w:rsidR="005A2CFA" w:rsidRPr="003F5D1C">
        <w:rPr>
          <w:rFonts w:ascii="Times New Roman" w:hAnsi="Times New Roman"/>
          <w:bCs/>
        </w:rPr>
        <w:t xml:space="preserve">satellite resources </w:t>
      </w:r>
      <w:r w:rsidR="002F0D92" w:rsidRPr="003F5D1C">
        <w:rPr>
          <w:rFonts w:ascii="Times New Roman" w:hAnsi="Times New Roman"/>
          <w:bCs/>
        </w:rPr>
        <w:t xml:space="preserve">capable of </w:t>
      </w:r>
      <w:r w:rsidR="002C6F0B" w:rsidRPr="003F5D1C">
        <w:rPr>
          <w:rFonts w:ascii="Times New Roman" w:hAnsi="Times New Roman"/>
          <w:bCs/>
        </w:rPr>
        <w:t xml:space="preserve">providing increased coverage and competition for provision </w:t>
      </w:r>
      <w:r w:rsidR="001711EE" w:rsidRPr="003F5D1C">
        <w:rPr>
          <w:rFonts w:ascii="Times New Roman" w:hAnsi="Times New Roman"/>
          <w:bCs/>
        </w:rPr>
        <w:t xml:space="preserve">of maritime services, </w:t>
      </w:r>
      <w:r w:rsidR="00DA4458" w:rsidRPr="003F5D1C">
        <w:rPr>
          <w:rFonts w:ascii="Times New Roman" w:hAnsi="Times New Roman"/>
          <w:bCs/>
        </w:rPr>
        <w:t>the IMO has</w:t>
      </w:r>
      <w:r w:rsidR="00DD227E" w:rsidRPr="003F5D1C">
        <w:rPr>
          <w:rFonts w:ascii="Times New Roman" w:hAnsi="Times New Roman"/>
          <w:bCs/>
        </w:rPr>
        <w:t xml:space="preserve"> taken action to </w:t>
      </w:r>
      <w:r w:rsidR="000E40D5" w:rsidRPr="003F5D1C">
        <w:rPr>
          <w:rFonts w:ascii="Times New Roman" w:hAnsi="Times New Roman"/>
          <w:bCs/>
        </w:rPr>
        <w:t>fa</w:t>
      </w:r>
      <w:r w:rsidR="00805A4D" w:rsidRPr="003F5D1C">
        <w:rPr>
          <w:rFonts w:ascii="Times New Roman" w:hAnsi="Times New Roman"/>
          <w:bCs/>
        </w:rPr>
        <w:t xml:space="preserve">cilitate </w:t>
      </w:r>
      <w:r w:rsidR="00DA4458" w:rsidRPr="003F5D1C">
        <w:rPr>
          <w:rFonts w:ascii="Times New Roman" w:hAnsi="Times New Roman"/>
          <w:bCs/>
        </w:rPr>
        <w:t>the introduction of an additional satellite system into the GMDSS.</w:t>
      </w:r>
    </w:p>
    <w:p w14:paraId="4B15ECC3" w14:textId="77777777" w:rsidR="00116924" w:rsidRPr="003F5D1C" w:rsidRDefault="00116924" w:rsidP="00C57ECE">
      <w:pPr>
        <w:rPr>
          <w:rFonts w:ascii="Times New Roman" w:hAnsi="Times New Roman"/>
          <w:bCs/>
        </w:rPr>
      </w:pPr>
    </w:p>
    <w:p w14:paraId="2328DBB8" w14:textId="0B5A9055" w:rsidR="00AB22F1" w:rsidRPr="003F5D1C" w:rsidRDefault="00116924" w:rsidP="00116924">
      <w:pPr>
        <w:rPr>
          <w:rFonts w:ascii="Times New Roman" w:hAnsi="Times New Roman"/>
          <w:bCs/>
        </w:rPr>
      </w:pPr>
      <w:r w:rsidRPr="003F5D1C">
        <w:rPr>
          <w:rFonts w:ascii="Times New Roman" w:hAnsi="Times New Roman"/>
          <w:bCs/>
        </w:rPr>
        <w:t xml:space="preserve">IMO’s Maritime Safety Committee (MSC) has considered the notification by the United States of America </w:t>
      </w:r>
      <w:r w:rsidR="009905D8" w:rsidRPr="003F5D1C">
        <w:rPr>
          <w:rFonts w:ascii="Times New Roman" w:hAnsi="Times New Roman"/>
          <w:bCs/>
        </w:rPr>
        <w:t xml:space="preserve">of </w:t>
      </w:r>
      <w:r w:rsidRPr="003F5D1C">
        <w:rPr>
          <w:rFonts w:ascii="Times New Roman" w:hAnsi="Times New Roman"/>
          <w:bCs/>
        </w:rPr>
        <w:t>the application of the Hibleo-2 mobile-satellite system for recognition and use in the GMDSS. Noting no objections in principle, the MSC referred the matter to IMO’s Sub-Committee on Navigation, Communications and Search and Rescue (NCSR) for evaluation.</w:t>
      </w:r>
      <w:r w:rsidR="00C31EF6" w:rsidRPr="003F5D1C">
        <w:rPr>
          <w:rStyle w:val="FootnoteReference"/>
          <w:rFonts w:ascii="Times New Roman" w:hAnsi="Times New Roman"/>
          <w:bCs/>
        </w:rPr>
        <w:footnoteReference w:id="1"/>
      </w:r>
      <w:r w:rsidRPr="003F5D1C">
        <w:rPr>
          <w:rFonts w:ascii="Times New Roman" w:hAnsi="Times New Roman"/>
          <w:bCs/>
        </w:rPr>
        <w:t xml:space="preserve">  </w:t>
      </w:r>
      <w:r w:rsidR="00501DF5" w:rsidRPr="00B37F2B">
        <w:rPr>
          <w:rFonts w:ascii="Times New Roman" w:hAnsi="Times New Roman"/>
          <w:bCs/>
        </w:rPr>
        <w:t>R</w:t>
      </w:r>
      <w:r w:rsidR="00404327" w:rsidRPr="00B37F2B">
        <w:rPr>
          <w:rFonts w:ascii="Times New Roman" w:hAnsi="Times New Roman"/>
          <w:bCs/>
        </w:rPr>
        <w:t>ecogniz</w:t>
      </w:r>
      <w:r w:rsidR="00501DF5" w:rsidRPr="00C37C6C">
        <w:rPr>
          <w:rFonts w:ascii="Times New Roman" w:hAnsi="Times New Roman"/>
          <w:bCs/>
        </w:rPr>
        <w:t xml:space="preserve">ing </w:t>
      </w:r>
      <w:r w:rsidR="00404327" w:rsidRPr="003F5D1C">
        <w:rPr>
          <w:rFonts w:ascii="Times New Roman" w:hAnsi="Times New Roman"/>
          <w:bCs/>
        </w:rPr>
        <w:t>general support of the application among administrations</w:t>
      </w:r>
      <w:r w:rsidR="00501DF5" w:rsidRPr="003F5D1C">
        <w:rPr>
          <w:rFonts w:ascii="Times New Roman" w:hAnsi="Times New Roman"/>
          <w:bCs/>
        </w:rPr>
        <w:t>, the NCSR</w:t>
      </w:r>
      <w:r w:rsidR="00404327" w:rsidRPr="003F5D1C">
        <w:rPr>
          <w:rFonts w:ascii="Times New Roman" w:hAnsi="Times New Roman"/>
          <w:bCs/>
        </w:rPr>
        <w:t xml:space="preserve"> suggested to MSC options for undertak</w:t>
      </w:r>
      <w:r w:rsidR="00350299" w:rsidRPr="003F5D1C">
        <w:rPr>
          <w:rFonts w:ascii="Times New Roman" w:hAnsi="Times New Roman"/>
          <w:bCs/>
        </w:rPr>
        <w:t>ing</w:t>
      </w:r>
      <w:r w:rsidR="00AB480B" w:rsidRPr="003F5D1C">
        <w:rPr>
          <w:rFonts w:ascii="Times New Roman" w:hAnsi="Times New Roman"/>
          <w:bCs/>
        </w:rPr>
        <w:t xml:space="preserve"> </w:t>
      </w:r>
      <w:r w:rsidR="00350299" w:rsidRPr="003F5D1C">
        <w:rPr>
          <w:rFonts w:ascii="Times New Roman" w:hAnsi="Times New Roman"/>
          <w:bCs/>
        </w:rPr>
        <w:t>a</w:t>
      </w:r>
      <w:r w:rsidR="00404327" w:rsidRPr="003F5D1C">
        <w:rPr>
          <w:rFonts w:ascii="Times New Roman" w:hAnsi="Times New Roman"/>
          <w:bCs/>
        </w:rPr>
        <w:t xml:space="preserve"> detailed technical and operational assessment of the Hibleo-2 application</w:t>
      </w:r>
      <w:r w:rsidR="00404327" w:rsidRPr="003F5D1C">
        <w:rPr>
          <w:rStyle w:val="FootnoteReference"/>
          <w:rFonts w:ascii="Times New Roman" w:hAnsi="Times New Roman"/>
          <w:bCs/>
        </w:rPr>
        <w:footnoteReference w:id="2"/>
      </w:r>
      <w:r w:rsidR="00404327" w:rsidRPr="003F5D1C">
        <w:rPr>
          <w:rFonts w:ascii="Times New Roman" w:hAnsi="Times New Roman"/>
          <w:bCs/>
        </w:rPr>
        <w:t xml:space="preserve">.  MSC subsequently directed that the </w:t>
      </w:r>
      <w:r w:rsidRPr="003F5D1C">
        <w:rPr>
          <w:rFonts w:ascii="Times New Roman" w:hAnsi="Times New Roman"/>
          <w:bCs/>
        </w:rPr>
        <w:t>International Mobile Satellite Organization (IMSO)</w:t>
      </w:r>
      <w:r w:rsidR="00404327" w:rsidRPr="003F5D1C">
        <w:rPr>
          <w:rFonts w:ascii="Times New Roman" w:hAnsi="Times New Roman"/>
          <w:bCs/>
        </w:rPr>
        <w:t xml:space="preserve"> </w:t>
      </w:r>
      <w:r w:rsidRPr="003F5D1C">
        <w:rPr>
          <w:rFonts w:ascii="Times New Roman" w:hAnsi="Times New Roman"/>
          <w:bCs/>
        </w:rPr>
        <w:t xml:space="preserve">should undertake the assessment of the </w:t>
      </w:r>
      <w:r w:rsidR="00434EC9" w:rsidRPr="003F5D1C">
        <w:rPr>
          <w:rFonts w:ascii="Times New Roman" w:hAnsi="Times New Roman"/>
          <w:bCs/>
        </w:rPr>
        <w:t>Hibleo-2</w:t>
      </w:r>
      <w:r w:rsidRPr="003F5D1C">
        <w:rPr>
          <w:rFonts w:ascii="Times New Roman" w:hAnsi="Times New Roman"/>
          <w:bCs/>
        </w:rPr>
        <w:t xml:space="preserve"> mobile satellite system and provide a report for consideration by the NCSR Sub Committee.</w:t>
      </w:r>
      <w:r w:rsidR="00C31EF6" w:rsidRPr="003F5D1C">
        <w:rPr>
          <w:rStyle w:val="FootnoteReference"/>
          <w:rFonts w:ascii="Times New Roman" w:hAnsi="Times New Roman"/>
          <w:bCs/>
        </w:rPr>
        <w:footnoteReference w:id="3"/>
      </w:r>
    </w:p>
    <w:p w14:paraId="7181E461" w14:textId="77777777" w:rsidR="00AB22F1" w:rsidRPr="003F5D1C" w:rsidRDefault="00AB22F1" w:rsidP="00116924">
      <w:pPr>
        <w:rPr>
          <w:rFonts w:ascii="Times New Roman" w:hAnsi="Times New Roman"/>
          <w:bCs/>
        </w:rPr>
      </w:pPr>
    </w:p>
    <w:p w14:paraId="1F234278" w14:textId="7969642E" w:rsidR="00116924" w:rsidRPr="003F5D1C" w:rsidRDefault="00116924" w:rsidP="00C57ECE">
      <w:pPr>
        <w:rPr>
          <w:rFonts w:ascii="Times New Roman" w:hAnsi="Times New Roman"/>
          <w:bCs/>
        </w:rPr>
      </w:pPr>
      <w:r w:rsidRPr="003F5D1C">
        <w:rPr>
          <w:rFonts w:ascii="Times New Roman" w:hAnsi="Times New Roman"/>
          <w:bCs/>
        </w:rPr>
        <w:t>IMSO has complete</w:t>
      </w:r>
      <w:r w:rsidR="00355CB7" w:rsidRPr="003F5D1C">
        <w:rPr>
          <w:rFonts w:ascii="Times New Roman" w:hAnsi="Times New Roman"/>
          <w:bCs/>
        </w:rPr>
        <w:t xml:space="preserve">d its report to the NCSR which, </w:t>
      </w:r>
      <w:r w:rsidRPr="003F5D1C">
        <w:rPr>
          <w:rFonts w:ascii="Times New Roman" w:hAnsi="Times New Roman"/>
          <w:bCs/>
        </w:rPr>
        <w:t xml:space="preserve">in turn, determined that </w:t>
      </w:r>
      <w:r w:rsidR="00434EC9" w:rsidRPr="003F5D1C">
        <w:rPr>
          <w:rFonts w:ascii="Times New Roman" w:hAnsi="Times New Roman"/>
          <w:bCs/>
        </w:rPr>
        <w:t>the Hibleo-2</w:t>
      </w:r>
      <w:r w:rsidRPr="003F5D1C">
        <w:rPr>
          <w:rFonts w:ascii="Times New Roman" w:hAnsi="Times New Roman"/>
          <w:bCs/>
        </w:rPr>
        <w:t xml:space="preserve"> </w:t>
      </w:r>
      <w:r w:rsidR="00700799" w:rsidRPr="003F5D1C">
        <w:rPr>
          <w:rFonts w:ascii="Times New Roman" w:hAnsi="Times New Roman"/>
          <w:bCs/>
        </w:rPr>
        <w:t xml:space="preserve">mobile satellite system </w:t>
      </w:r>
      <w:r w:rsidRPr="003F5D1C">
        <w:rPr>
          <w:rFonts w:ascii="Times New Roman" w:hAnsi="Times New Roman"/>
          <w:bCs/>
        </w:rPr>
        <w:t>could be incorporated into the GMDSS subject to compliance with a list of conditions</w:t>
      </w:r>
      <w:r w:rsidR="00AA25EE" w:rsidRPr="003F5D1C">
        <w:rPr>
          <w:rFonts w:ascii="Times New Roman" w:hAnsi="Times New Roman"/>
          <w:bCs/>
        </w:rPr>
        <w:t xml:space="preserve">.  </w:t>
      </w:r>
      <w:r w:rsidR="00355CB7" w:rsidRPr="003F5D1C">
        <w:rPr>
          <w:rFonts w:ascii="Times New Roman" w:hAnsi="Times New Roman"/>
          <w:bCs/>
        </w:rPr>
        <w:t xml:space="preserve">The NCSR </w:t>
      </w:r>
      <w:r w:rsidRPr="003F5D1C">
        <w:rPr>
          <w:rFonts w:ascii="Times New Roman" w:hAnsi="Times New Roman"/>
          <w:bCs/>
        </w:rPr>
        <w:t>invited the MSC to endorse this view, with the unde</w:t>
      </w:r>
      <w:r w:rsidR="00355CB7" w:rsidRPr="003F5D1C">
        <w:rPr>
          <w:rFonts w:ascii="Times New Roman" w:hAnsi="Times New Roman"/>
          <w:bCs/>
        </w:rPr>
        <w:t xml:space="preserve">rstanding that it, based on </w:t>
      </w:r>
      <w:r w:rsidRPr="003F5D1C">
        <w:rPr>
          <w:rFonts w:ascii="Times New Roman" w:hAnsi="Times New Roman"/>
          <w:bCs/>
        </w:rPr>
        <w:t xml:space="preserve">evaluation reports from IMSO, would advise the </w:t>
      </w:r>
      <w:r w:rsidR="00700799" w:rsidRPr="003F5D1C">
        <w:rPr>
          <w:rFonts w:ascii="Times New Roman" w:hAnsi="Times New Roman"/>
          <w:bCs/>
        </w:rPr>
        <w:t>Committee on final recognition</w:t>
      </w:r>
      <w:r w:rsidR="00AA25EE" w:rsidRPr="003F5D1C">
        <w:rPr>
          <w:rFonts w:ascii="Times New Roman" w:hAnsi="Times New Roman"/>
          <w:bCs/>
        </w:rPr>
        <w:t>.</w:t>
      </w:r>
      <w:r w:rsidR="000A6359" w:rsidRPr="003F5D1C">
        <w:rPr>
          <w:rStyle w:val="FootnoteReference"/>
          <w:rFonts w:ascii="Times New Roman" w:hAnsi="Times New Roman"/>
          <w:bCs/>
        </w:rPr>
        <w:footnoteReference w:id="4"/>
      </w:r>
      <w:r w:rsidR="00AA25EE" w:rsidRPr="003F5D1C">
        <w:rPr>
          <w:rFonts w:ascii="Times New Roman" w:hAnsi="Times New Roman"/>
          <w:bCs/>
        </w:rPr>
        <w:t xml:space="preserve">  </w:t>
      </w:r>
      <w:r w:rsidR="00700799" w:rsidRPr="00B37F2B">
        <w:rPr>
          <w:rFonts w:ascii="Times New Roman" w:hAnsi="Times New Roman"/>
          <w:bCs/>
        </w:rPr>
        <w:t xml:space="preserve">The </w:t>
      </w:r>
      <w:r w:rsidRPr="00B37F2B">
        <w:rPr>
          <w:rFonts w:ascii="Times New Roman" w:hAnsi="Times New Roman"/>
          <w:bCs/>
        </w:rPr>
        <w:t xml:space="preserve">MSC </w:t>
      </w:r>
      <w:r w:rsidR="00700799" w:rsidRPr="003F5D1C">
        <w:rPr>
          <w:rFonts w:ascii="Times New Roman" w:hAnsi="Times New Roman"/>
          <w:bCs/>
        </w:rPr>
        <w:t xml:space="preserve">subsequently </w:t>
      </w:r>
      <w:r w:rsidRPr="003F5D1C">
        <w:rPr>
          <w:rFonts w:ascii="Times New Roman" w:hAnsi="Times New Roman"/>
          <w:bCs/>
        </w:rPr>
        <w:t xml:space="preserve">endorsed the list of conditions to be complied with by </w:t>
      </w:r>
      <w:r w:rsidR="00700799" w:rsidRPr="003F5D1C">
        <w:rPr>
          <w:rFonts w:ascii="Times New Roman" w:hAnsi="Times New Roman"/>
          <w:bCs/>
        </w:rPr>
        <w:t xml:space="preserve">the Hibleo-2 mobile satellite </w:t>
      </w:r>
      <w:r w:rsidR="00700799" w:rsidRPr="003F5D1C">
        <w:rPr>
          <w:rFonts w:ascii="Times New Roman" w:hAnsi="Times New Roman"/>
          <w:bCs/>
        </w:rPr>
        <w:lastRenderedPageBreak/>
        <w:t>system.</w:t>
      </w:r>
      <w:r w:rsidR="0043480A" w:rsidRPr="003F5D1C">
        <w:rPr>
          <w:rStyle w:val="FootnoteReference"/>
          <w:rFonts w:ascii="Times New Roman" w:hAnsi="Times New Roman"/>
          <w:bCs/>
        </w:rPr>
        <w:footnoteReference w:id="5"/>
      </w:r>
      <w:r w:rsidR="00700799" w:rsidRPr="003F5D1C">
        <w:rPr>
          <w:rFonts w:ascii="Times New Roman" w:hAnsi="Times New Roman"/>
          <w:bCs/>
        </w:rPr>
        <w:t xml:space="preserve">  That action </w:t>
      </w:r>
      <w:r w:rsidRPr="00B37F2B">
        <w:rPr>
          <w:rFonts w:ascii="Times New Roman" w:hAnsi="Times New Roman"/>
          <w:bCs/>
        </w:rPr>
        <w:t xml:space="preserve">concluded a first stage review of </w:t>
      </w:r>
      <w:r w:rsidR="00D60B05" w:rsidRPr="00B37F2B">
        <w:rPr>
          <w:rFonts w:ascii="Times New Roman" w:hAnsi="Times New Roman"/>
          <w:bCs/>
        </w:rPr>
        <w:t>the United State</w:t>
      </w:r>
      <w:r w:rsidR="00F86012" w:rsidRPr="00C37C6C">
        <w:rPr>
          <w:rFonts w:ascii="Times New Roman" w:hAnsi="Times New Roman"/>
          <w:bCs/>
        </w:rPr>
        <w:t>s’</w:t>
      </w:r>
      <w:r w:rsidR="00D60B05" w:rsidRPr="003F5D1C">
        <w:rPr>
          <w:rFonts w:ascii="Times New Roman" w:hAnsi="Times New Roman"/>
          <w:bCs/>
        </w:rPr>
        <w:t xml:space="preserve"> </w:t>
      </w:r>
      <w:r w:rsidRPr="003F5D1C">
        <w:rPr>
          <w:rFonts w:ascii="Times New Roman" w:hAnsi="Times New Roman"/>
          <w:bCs/>
        </w:rPr>
        <w:t>GMDSS application</w:t>
      </w:r>
      <w:r w:rsidR="009905D8" w:rsidRPr="003F5D1C">
        <w:rPr>
          <w:rFonts w:ascii="Times New Roman" w:hAnsi="Times New Roman"/>
          <w:bCs/>
        </w:rPr>
        <w:t>, with a statement</w:t>
      </w:r>
      <w:r w:rsidR="00AB480B" w:rsidRPr="003F5D1C">
        <w:rPr>
          <w:rFonts w:ascii="Times New Roman" w:hAnsi="Times New Roman"/>
          <w:bCs/>
        </w:rPr>
        <w:t xml:space="preserve"> t</w:t>
      </w:r>
      <w:r w:rsidRPr="003F5D1C">
        <w:rPr>
          <w:rFonts w:ascii="Times New Roman" w:hAnsi="Times New Roman"/>
          <w:bCs/>
        </w:rPr>
        <w:t>hat</w:t>
      </w:r>
      <w:r w:rsidR="00D60B05" w:rsidRPr="003F5D1C">
        <w:rPr>
          <w:rFonts w:ascii="Times New Roman" w:hAnsi="Times New Roman"/>
          <w:bCs/>
        </w:rPr>
        <w:t xml:space="preserve"> approval ("recognition") of the introduction of the Hibleo-2 mobile satellite system</w:t>
      </w:r>
      <w:r w:rsidR="00F5440E" w:rsidRPr="003F5D1C">
        <w:rPr>
          <w:rFonts w:ascii="Times New Roman" w:hAnsi="Times New Roman"/>
          <w:bCs/>
        </w:rPr>
        <w:t xml:space="preserve"> into the GMDSS can be made when the MSC-endorsed list of conditions are satisfied.</w:t>
      </w:r>
    </w:p>
    <w:p w14:paraId="03A2FC8D" w14:textId="77777777" w:rsidR="009905D8" w:rsidRPr="003F5D1C" w:rsidRDefault="009905D8" w:rsidP="00C57ECE">
      <w:pPr>
        <w:rPr>
          <w:rFonts w:ascii="Times New Roman" w:hAnsi="Times New Roman"/>
          <w:bCs/>
        </w:rPr>
      </w:pPr>
    </w:p>
    <w:p w14:paraId="1EBF7216" w14:textId="31A135E3" w:rsidR="009905D8" w:rsidRPr="003F5D1C" w:rsidRDefault="009905D8" w:rsidP="00C57ECE">
      <w:pPr>
        <w:rPr>
          <w:rFonts w:ascii="Times New Roman" w:hAnsi="Times New Roman"/>
          <w:bCs/>
        </w:rPr>
      </w:pPr>
      <w:r w:rsidRPr="003F5D1C">
        <w:rPr>
          <w:rFonts w:ascii="Times New Roman" w:hAnsi="Times New Roman"/>
          <w:bCs/>
        </w:rPr>
        <w:t>The IMO has also concluded an equipment performance standard applicable to new mobile satellite GMDSS services</w:t>
      </w:r>
      <w:r w:rsidR="0047646F" w:rsidRPr="003F5D1C">
        <w:rPr>
          <w:rFonts w:ascii="Times New Roman" w:hAnsi="Times New Roman"/>
          <w:bCs/>
        </w:rPr>
        <w:t xml:space="preserve"> (</w:t>
      </w:r>
      <w:r w:rsidR="0047646F" w:rsidRPr="006B08B8">
        <w:rPr>
          <w:rFonts w:ascii="Times New Roman" w:hAnsi="Times New Roman"/>
        </w:rPr>
        <w:t xml:space="preserve">resolution MSC 434(98) on </w:t>
      </w:r>
      <w:r w:rsidR="0047646F" w:rsidRPr="006B08B8">
        <w:rPr>
          <w:rFonts w:ascii="Times New Roman" w:hAnsi="Times New Roman"/>
          <w:i/>
          <w:iCs/>
        </w:rPr>
        <w:t>Performance standards for a ship earth station for use in the GMDSS</w:t>
      </w:r>
      <w:r w:rsidR="0047646F" w:rsidRPr="006B08B8">
        <w:rPr>
          <w:rFonts w:ascii="Times New Roman" w:hAnsi="Times New Roman"/>
        </w:rPr>
        <w:t xml:space="preserve">) and has </w:t>
      </w:r>
      <w:r w:rsidRPr="003F5D1C">
        <w:rPr>
          <w:rFonts w:ascii="Times New Roman" w:hAnsi="Times New Roman"/>
          <w:bCs/>
        </w:rPr>
        <w:t>ag</w:t>
      </w:r>
      <w:r w:rsidRPr="00B37F2B">
        <w:rPr>
          <w:rFonts w:ascii="Times New Roman" w:hAnsi="Times New Roman"/>
          <w:bCs/>
        </w:rPr>
        <w:t>reed an amendment to its Safety of Life at Sea (SOLAS) Convention enabling new providers of mobile satellite GMDSS services</w:t>
      </w:r>
      <w:r w:rsidR="00FF3D00" w:rsidRPr="003F5D1C">
        <w:rPr>
          <w:rFonts w:ascii="Times New Roman" w:hAnsi="Times New Roman"/>
          <w:bCs/>
        </w:rPr>
        <w:t>.</w:t>
      </w:r>
      <w:r w:rsidRPr="003F5D1C">
        <w:rPr>
          <w:rStyle w:val="FootnoteReference"/>
          <w:rFonts w:ascii="Times New Roman" w:hAnsi="Times New Roman"/>
          <w:bCs/>
        </w:rPr>
        <w:footnoteReference w:id="6"/>
      </w:r>
      <w:r w:rsidR="00350299" w:rsidRPr="003F5D1C">
        <w:rPr>
          <w:rFonts w:ascii="Times New Roman" w:hAnsi="Times New Roman"/>
          <w:bCs/>
        </w:rPr>
        <w:t xml:space="preserve">  A final stage of evaluation is planned and IMSO’s findings will be reported to NCSR accordingly.  It is expected that NCSR will recommend approval (re</w:t>
      </w:r>
      <w:r w:rsidR="00E227D9" w:rsidRPr="003F5D1C">
        <w:rPr>
          <w:rFonts w:ascii="Times New Roman" w:hAnsi="Times New Roman"/>
          <w:bCs/>
        </w:rPr>
        <w:t xml:space="preserve">cognition) of the system </w:t>
      </w:r>
      <w:r w:rsidR="00350299" w:rsidRPr="003F5D1C">
        <w:rPr>
          <w:rFonts w:ascii="Times New Roman" w:hAnsi="Times New Roman"/>
          <w:bCs/>
        </w:rPr>
        <w:t>in 2018.</w:t>
      </w:r>
      <w:ins w:id="1" w:author="Editor" w:date="2017-08-31T17:50:00Z">
        <w:r w:rsidR="00302766">
          <w:rPr>
            <w:rStyle w:val="FootnoteReference"/>
            <w:rFonts w:ascii="Times New Roman" w:hAnsi="Times New Roman"/>
            <w:bCs/>
          </w:rPr>
          <w:footnoteReference w:id="7"/>
        </w:r>
      </w:ins>
    </w:p>
    <w:p w14:paraId="26B9B85B" w14:textId="77777777" w:rsidR="00116924" w:rsidRPr="003F5D1C" w:rsidRDefault="00116924" w:rsidP="00C57ECE">
      <w:pPr>
        <w:rPr>
          <w:rFonts w:ascii="Times New Roman" w:hAnsi="Times New Roman"/>
          <w:bCs/>
        </w:rPr>
      </w:pPr>
    </w:p>
    <w:p w14:paraId="3DE24ED4" w14:textId="28297E85" w:rsidR="006B4EFF" w:rsidRPr="003F5D1C" w:rsidRDefault="00D60B05" w:rsidP="00C57ECE">
      <w:pPr>
        <w:rPr>
          <w:rFonts w:ascii="Times New Roman" w:hAnsi="Times New Roman"/>
          <w:bCs/>
        </w:rPr>
      </w:pPr>
      <w:r w:rsidRPr="003F5D1C">
        <w:rPr>
          <w:rFonts w:ascii="Times New Roman" w:hAnsi="Times New Roman"/>
          <w:bCs/>
        </w:rPr>
        <w:t xml:space="preserve">The </w:t>
      </w:r>
      <w:r w:rsidR="00313AEC" w:rsidRPr="003F5D1C">
        <w:rPr>
          <w:rFonts w:ascii="Times New Roman" w:hAnsi="Times New Roman"/>
          <w:bCs/>
        </w:rPr>
        <w:t xml:space="preserve">IMO actions </w:t>
      </w:r>
      <w:r w:rsidRPr="003F5D1C">
        <w:rPr>
          <w:rFonts w:ascii="Times New Roman" w:hAnsi="Times New Roman"/>
          <w:bCs/>
        </w:rPr>
        <w:t xml:space="preserve">described above </w:t>
      </w:r>
      <w:r w:rsidR="00313AEC" w:rsidRPr="003F5D1C">
        <w:rPr>
          <w:rFonts w:ascii="Times New Roman" w:hAnsi="Times New Roman"/>
          <w:bCs/>
        </w:rPr>
        <w:t xml:space="preserve">are </w:t>
      </w:r>
      <w:r w:rsidR="00905254" w:rsidRPr="003F5D1C">
        <w:rPr>
          <w:rFonts w:ascii="Times New Roman" w:hAnsi="Times New Roman"/>
          <w:bCs/>
        </w:rPr>
        <w:t xml:space="preserve">intended to facilitate the timely </w:t>
      </w:r>
      <w:r w:rsidRPr="003F5D1C">
        <w:rPr>
          <w:rFonts w:ascii="Times New Roman" w:hAnsi="Times New Roman"/>
          <w:bCs/>
        </w:rPr>
        <w:t xml:space="preserve">introduction </w:t>
      </w:r>
      <w:r w:rsidR="00905254" w:rsidRPr="003F5D1C">
        <w:rPr>
          <w:rFonts w:ascii="Times New Roman" w:hAnsi="Times New Roman"/>
          <w:bCs/>
        </w:rPr>
        <w:t>of an additional MSS system into the GMDSS.</w:t>
      </w:r>
      <w:r w:rsidR="00D52115" w:rsidRPr="003F5D1C">
        <w:rPr>
          <w:rFonts w:ascii="Times New Roman" w:hAnsi="Times New Roman"/>
          <w:bCs/>
        </w:rPr>
        <w:t xml:space="preserve">  This proposal will </w:t>
      </w:r>
      <w:r w:rsidRPr="003F5D1C">
        <w:rPr>
          <w:rFonts w:ascii="Times New Roman" w:hAnsi="Times New Roman"/>
          <w:bCs/>
        </w:rPr>
        <w:t xml:space="preserve">modify </w:t>
      </w:r>
      <w:r w:rsidR="00D52115" w:rsidRPr="003F5D1C">
        <w:rPr>
          <w:rFonts w:ascii="Times New Roman" w:hAnsi="Times New Roman"/>
          <w:bCs/>
        </w:rPr>
        <w:t>the Radio Regulations</w:t>
      </w:r>
      <w:r w:rsidR="00BB7214" w:rsidRPr="003F5D1C">
        <w:rPr>
          <w:rFonts w:ascii="Times New Roman" w:hAnsi="Times New Roman"/>
          <w:bCs/>
        </w:rPr>
        <w:t xml:space="preserve"> to recognize the availability of the band 1</w:t>
      </w:r>
      <w:ins w:id="54" w:author="Editor" w:date="2017-08-24T15:43:00Z">
        <w:r w:rsidR="00F649DE" w:rsidRPr="003F5D1C">
          <w:rPr>
            <w:rFonts w:ascii="Times New Roman" w:hAnsi="Times New Roman"/>
            <w:bCs/>
          </w:rPr>
          <w:t xml:space="preserve"> </w:t>
        </w:r>
      </w:ins>
      <w:r w:rsidR="00BB7214" w:rsidRPr="003F5D1C">
        <w:rPr>
          <w:rFonts w:ascii="Times New Roman" w:hAnsi="Times New Roman"/>
          <w:bCs/>
        </w:rPr>
        <w:t>61</w:t>
      </w:r>
      <w:ins w:id="55" w:author="Editor" w:date="2017-08-31T17:43:00Z">
        <w:r w:rsidR="00484617">
          <w:rPr>
            <w:rFonts w:ascii="Times New Roman" w:hAnsi="Times New Roman"/>
            <w:bCs/>
          </w:rPr>
          <w:t>6</w:t>
        </w:r>
      </w:ins>
      <w:del w:id="56" w:author="Editor" w:date="2017-08-31T17:43:00Z">
        <w:r w:rsidR="00BB7214" w:rsidRPr="003F5D1C" w:rsidDel="00484617">
          <w:rPr>
            <w:rFonts w:ascii="Times New Roman" w:hAnsi="Times New Roman"/>
            <w:bCs/>
          </w:rPr>
          <w:delText>0</w:delText>
        </w:r>
      </w:del>
      <w:r w:rsidR="00BB7214" w:rsidRPr="003F5D1C">
        <w:rPr>
          <w:rFonts w:ascii="Times New Roman" w:hAnsi="Times New Roman"/>
          <w:bCs/>
        </w:rPr>
        <w:t>-1</w:t>
      </w:r>
      <w:ins w:id="57" w:author="Editor" w:date="2017-08-24T15:43:00Z">
        <w:r w:rsidR="00F649DE" w:rsidRPr="003F5D1C">
          <w:rPr>
            <w:rFonts w:ascii="Times New Roman" w:hAnsi="Times New Roman"/>
            <w:bCs/>
          </w:rPr>
          <w:t xml:space="preserve"> </w:t>
        </w:r>
      </w:ins>
      <w:r w:rsidR="00BB7214" w:rsidRPr="003F5D1C">
        <w:rPr>
          <w:rFonts w:ascii="Times New Roman" w:hAnsi="Times New Roman"/>
          <w:bCs/>
        </w:rPr>
        <w:t>626.5 MHz for providing GMDSS by mobile satellite systems</w:t>
      </w:r>
      <w:r w:rsidR="00434EC9" w:rsidRPr="003F5D1C">
        <w:rPr>
          <w:rFonts w:ascii="Times New Roman" w:hAnsi="Times New Roman"/>
          <w:bCs/>
        </w:rPr>
        <w:t>.</w:t>
      </w:r>
    </w:p>
    <w:p w14:paraId="450C1743" w14:textId="77777777" w:rsidR="0047646F" w:rsidRPr="003F5D1C" w:rsidRDefault="0047646F" w:rsidP="00C57ECE">
      <w:pPr>
        <w:rPr>
          <w:rFonts w:ascii="Times New Roman" w:hAnsi="Times New Roman"/>
          <w:bCs/>
        </w:rPr>
      </w:pPr>
    </w:p>
    <w:p w14:paraId="7BE543AC" w14:textId="77777777" w:rsidR="0047646F" w:rsidRPr="003F5D1C" w:rsidRDefault="0047646F" w:rsidP="00C57ECE">
      <w:pPr>
        <w:rPr>
          <w:rFonts w:ascii="Times New Roman" w:hAnsi="Times New Roman"/>
          <w:bCs/>
        </w:rPr>
      </w:pPr>
    </w:p>
    <w:p w14:paraId="2DF6F7B4" w14:textId="77777777" w:rsidR="00D52115" w:rsidRPr="003F5D1C" w:rsidRDefault="00D52115" w:rsidP="00C57ECE">
      <w:pPr>
        <w:rPr>
          <w:rFonts w:ascii="Times New Roman" w:hAnsi="Times New Roman"/>
          <w:bCs/>
        </w:rPr>
      </w:pPr>
    </w:p>
    <w:p w14:paraId="76898250" w14:textId="77777777" w:rsidR="00116924" w:rsidRPr="003F5D1C" w:rsidRDefault="00116924" w:rsidP="00116924">
      <w:pPr>
        <w:pStyle w:val="BodyText"/>
        <w:jc w:val="both"/>
        <w:rPr>
          <w:rFonts w:cs="Times New Roman"/>
          <w:b w:val="0"/>
        </w:rPr>
      </w:pPr>
    </w:p>
    <w:p w14:paraId="00365AD2" w14:textId="15539BB4" w:rsidR="00116924" w:rsidRPr="003F5D1C" w:rsidRDefault="00810798">
      <w:pPr>
        <w:rPr>
          <w:rFonts w:ascii="Times New Roman" w:hAnsi="Times New Roman"/>
          <w:b/>
          <w:bCs/>
        </w:rPr>
      </w:pPr>
      <w:r w:rsidRPr="003F5D1C">
        <w:rPr>
          <w:rFonts w:ascii="Times New Roman" w:hAnsi="Times New Roman"/>
          <w:b/>
          <w:bCs/>
        </w:rPr>
        <w:br w:type="page"/>
      </w:r>
    </w:p>
    <w:p w14:paraId="7B7405D4" w14:textId="77777777" w:rsidR="00835937" w:rsidRPr="003F5D1C" w:rsidRDefault="005F6367" w:rsidP="00835937">
      <w:pPr>
        <w:rPr>
          <w:rFonts w:ascii="Times New Roman" w:hAnsi="Times New Roman"/>
        </w:rPr>
      </w:pPr>
      <w:r w:rsidRPr="003F5D1C">
        <w:rPr>
          <w:rFonts w:ascii="Times New Roman" w:hAnsi="Times New Roman"/>
          <w:b/>
          <w:bCs/>
        </w:rPr>
        <w:lastRenderedPageBreak/>
        <w:t>Proposal</w:t>
      </w:r>
      <w:r w:rsidRPr="003F5D1C">
        <w:rPr>
          <w:rFonts w:ascii="Times New Roman" w:hAnsi="Times New Roman"/>
        </w:rPr>
        <w:t xml:space="preserve">: </w:t>
      </w:r>
      <w:r w:rsidR="00835937" w:rsidRPr="003F5D1C">
        <w:rPr>
          <w:rFonts w:ascii="Times New Roman" w:hAnsi="Times New Roman"/>
        </w:rPr>
        <w:t xml:space="preserve"> </w:t>
      </w:r>
    </w:p>
    <w:p w14:paraId="6EB92706" w14:textId="77777777" w:rsidR="00604130" w:rsidRPr="003F5D1C" w:rsidRDefault="00604130" w:rsidP="00835937">
      <w:pPr>
        <w:rPr>
          <w:rFonts w:ascii="Times New Roman" w:hAnsi="Times New Roman"/>
        </w:rPr>
      </w:pPr>
    </w:p>
    <w:p w14:paraId="501B08EA" w14:textId="0111E95C" w:rsidR="00835937" w:rsidRPr="003F5D1C" w:rsidRDefault="00F54F9D" w:rsidP="00434EC9">
      <w:pPr>
        <w:rPr>
          <w:rFonts w:ascii="Times New Roman" w:hAnsi="Times New Roman"/>
        </w:rPr>
      </w:pPr>
      <w:proofErr w:type="gramStart"/>
      <w:r w:rsidRPr="003F5D1C">
        <w:rPr>
          <w:rFonts w:ascii="Times New Roman" w:hAnsi="Times New Roman"/>
          <w:b/>
        </w:rPr>
        <w:t>MOD</w:t>
      </w:r>
      <w:r w:rsidR="00835937" w:rsidRPr="003F5D1C">
        <w:rPr>
          <w:rFonts w:ascii="Times New Roman" w:hAnsi="Times New Roman"/>
        </w:rPr>
        <w:t xml:space="preserve">  USA</w:t>
      </w:r>
      <w:proofErr w:type="gramEnd"/>
      <w:r w:rsidR="00835937" w:rsidRPr="003F5D1C">
        <w:rPr>
          <w:rFonts w:ascii="Times New Roman" w:hAnsi="Times New Roman"/>
        </w:rPr>
        <w:t>/1</w:t>
      </w:r>
      <w:r w:rsidR="00604130" w:rsidRPr="003F5D1C">
        <w:rPr>
          <w:rFonts w:ascii="Times New Roman" w:hAnsi="Times New Roman"/>
        </w:rPr>
        <w:t>.8</w:t>
      </w:r>
      <w:r w:rsidR="00835937" w:rsidRPr="003F5D1C">
        <w:rPr>
          <w:rFonts w:ascii="Times New Roman" w:hAnsi="Times New Roman"/>
        </w:rPr>
        <w:t>/1</w:t>
      </w:r>
    </w:p>
    <w:p w14:paraId="3831DD0A" w14:textId="797B4B60" w:rsidR="00835937" w:rsidRPr="003F5D1C" w:rsidRDefault="00F74CF9" w:rsidP="00434EC9">
      <w:pPr>
        <w:ind w:firstLine="720"/>
        <w:jc w:val="center"/>
        <w:rPr>
          <w:rFonts w:ascii="Times New Roman" w:hAnsi="Times New Roman"/>
        </w:rPr>
      </w:pPr>
      <w:r w:rsidRPr="003F5D1C">
        <w:rPr>
          <w:rFonts w:ascii="Times New Roman" w:hAnsi="Times New Roman"/>
        </w:rPr>
        <w:t xml:space="preserve">Radio Regulations </w:t>
      </w:r>
      <w:r w:rsidR="00434EC9" w:rsidRPr="003F5D1C">
        <w:rPr>
          <w:rFonts w:ascii="Times New Roman" w:hAnsi="Times New Roman"/>
        </w:rPr>
        <w:t>Volume 1</w:t>
      </w:r>
    </w:p>
    <w:p w14:paraId="4D9BACAA" w14:textId="77777777" w:rsidR="00161B76" w:rsidRPr="003F5D1C" w:rsidRDefault="00161B76" w:rsidP="00161B76">
      <w:pPr>
        <w:widowControl w:val="0"/>
        <w:autoSpaceDE w:val="0"/>
        <w:autoSpaceDN w:val="0"/>
        <w:adjustRightInd w:val="0"/>
        <w:spacing w:after="240" w:line="320" w:lineRule="atLeast"/>
        <w:jc w:val="center"/>
        <w:rPr>
          <w:rFonts w:ascii="Times New Roman" w:eastAsia="Times New Roman" w:hAnsi="Times New Roman"/>
          <w:color w:val="000000"/>
          <w:sz w:val="26"/>
          <w:szCs w:val="26"/>
        </w:rPr>
      </w:pPr>
    </w:p>
    <w:p w14:paraId="6BF98EEA" w14:textId="77777777" w:rsidR="00635C60" w:rsidRPr="003F5D1C" w:rsidRDefault="00635C60" w:rsidP="001B0800">
      <w:pPr>
        <w:widowControl w:val="0"/>
        <w:autoSpaceDE w:val="0"/>
        <w:autoSpaceDN w:val="0"/>
        <w:adjustRightInd w:val="0"/>
        <w:spacing w:after="240" w:line="320" w:lineRule="atLeast"/>
        <w:jc w:val="center"/>
        <w:rPr>
          <w:rFonts w:ascii="Times" w:eastAsia="Times New Roman" w:hAnsi="Times" w:cs="Times"/>
          <w:color w:val="000000"/>
        </w:rPr>
      </w:pPr>
      <w:r w:rsidRPr="003F5D1C">
        <w:rPr>
          <w:rFonts w:ascii="Times New Roman" w:eastAsia="Times New Roman" w:hAnsi="Times New Roman"/>
          <w:color w:val="000000"/>
          <w:sz w:val="26"/>
          <w:szCs w:val="26"/>
        </w:rPr>
        <w:t>ARTICLE 5</w:t>
      </w:r>
    </w:p>
    <w:p w14:paraId="5FEC8F62" w14:textId="77777777" w:rsidR="00635C60" w:rsidRPr="003F5D1C" w:rsidRDefault="00635C60" w:rsidP="001B0800">
      <w:pPr>
        <w:widowControl w:val="0"/>
        <w:autoSpaceDE w:val="0"/>
        <w:autoSpaceDN w:val="0"/>
        <w:adjustRightInd w:val="0"/>
        <w:spacing w:after="240" w:line="300" w:lineRule="atLeast"/>
        <w:ind w:left="2880" w:firstLine="720"/>
        <w:rPr>
          <w:rFonts w:ascii="Times" w:eastAsia="Times New Roman" w:hAnsi="Times" w:cs="Times"/>
          <w:color w:val="000000"/>
        </w:rPr>
      </w:pPr>
      <w:r w:rsidRPr="003F5D1C">
        <w:rPr>
          <w:rFonts w:ascii="Times" w:eastAsia="Times New Roman" w:hAnsi="Times" w:cs="Times"/>
          <w:b/>
          <w:bCs/>
          <w:color w:val="000000"/>
          <w:sz w:val="26"/>
          <w:szCs w:val="26"/>
        </w:rPr>
        <w:t>Frequency allocations</w:t>
      </w:r>
    </w:p>
    <w:p w14:paraId="31EC0AEA" w14:textId="2732251F" w:rsidR="00635C60" w:rsidRPr="003F5D1C" w:rsidRDefault="00635C60" w:rsidP="001B0800">
      <w:pPr>
        <w:widowControl w:val="0"/>
        <w:autoSpaceDE w:val="0"/>
        <w:autoSpaceDN w:val="0"/>
        <w:adjustRightInd w:val="0"/>
        <w:spacing w:after="240" w:line="280" w:lineRule="atLeast"/>
        <w:ind w:left="1440" w:firstLine="720"/>
        <w:rPr>
          <w:rFonts w:ascii="Times" w:eastAsia="Times New Roman" w:hAnsi="Times" w:cs="Times"/>
          <w:color w:val="000000"/>
        </w:rPr>
      </w:pPr>
      <w:r w:rsidRPr="003F5D1C">
        <w:rPr>
          <w:rFonts w:ascii="Times" w:eastAsia="Times New Roman" w:hAnsi="Times" w:cs="Times"/>
          <w:b/>
          <w:bCs/>
          <w:color w:val="000000"/>
        </w:rPr>
        <w:t>Section IV – Table of Frequency Allocations</w:t>
      </w:r>
    </w:p>
    <w:p w14:paraId="476B7911" w14:textId="77777777" w:rsidR="00635C60" w:rsidRPr="003F5D1C" w:rsidRDefault="00635C60" w:rsidP="00835937">
      <w:pPr>
        <w:ind w:left="2160" w:firstLine="720"/>
        <w:rPr>
          <w:rFonts w:ascii="Times New Roman" w:hAnsi="Times New Roman"/>
        </w:rPr>
      </w:pPr>
    </w:p>
    <w:p w14:paraId="1D78CE50" w14:textId="77777777" w:rsidR="00416C22" w:rsidRPr="003F5D1C" w:rsidRDefault="00416C22" w:rsidP="00416C22">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1 610-1 660 MHz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3860AD" w:rsidRPr="003F5D1C" w14:paraId="241D82D0" w14:textId="77777777" w:rsidTr="00917319">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14:paraId="3E8F8CE8" w14:textId="77777777" w:rsidR="00416C22" w:rsidRPr="003F5D1C" w:rsidRDefault="00416C22" w:rsidP="00416C22">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Allocation to services</w:t>
            </w:r>
          </w:p>
        </w:tc>
      </w:tr>
      <w:tr w:rsidR="003860AD" w:rsidRPr="003F5D1C" w14:paraId="34C911D0" w14:textId="77777777" w:rsidTr="00917319">
        <w:trPr>
          <w:cantSplit/>
          <w:jc w:val="center"/>
        </w:trPr>
        <w:tc>
          <w:tcPr>
            <w:tcW w:w="3099" w:type="dxa"/>
            <w:tcBorders>
              <w:top w:val="single" w:sz="4" w:space="0" w:color="auto"/>
              <w:left w:val="single" w:sz="6" w:space="0" w:color="auto"/>
              <w:bottom w:val="single" w:sz="4" w:space="0" w:color="auto"/>
              <w:right w:val="single" w:sz="6" w:space="0" w:color="auto"/>
            </w:tcBorders>
            <w:hideMark/>
          </w:tcPr>
          <w:p w14:paraId="1B3039EF" w14:textId="77777777" w:rsidR="00416C22" w:rsidRPr="003F5D1C" w:rsidRDefault="00416C22" w:rsidP="00416C22">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Region 1</w:t>
            </w:r>
          </w:p>
        </w:tc>
        <w:tc>
          <w:tcPr>
            <w:tcW w:w="3100" w:type="dxa"/>
            <w:tcBorders>
              <w:top w:val="single" w:sz="4" w:space="0" w:color="auto"/>
              <w:left w:val="single" w:sz="6" w:space="0" w:color="auto"/>
              <w:bottom w:val="single" w:sz="4" w:space="0" w:color="auto"/>
              <w:right w:val="single" w:sz="6" w:space="0" w:color="auto"/>
            </w:tcBorders>
            <w:hideMark/>
          </w:tcPr>
          <w:p w14:paraId="242B4D88" w14:textId="77777777" w:rsidR="00416C22" w:rsidRPr="003F5D1C" w:rsidRDefault="00416C22" w:rsidP="00416C22">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Region 2</w:t>
            </w:r>
          </w:p>
        </w:tc>
        <w:tc>
          <w:tcPr>
            <w:tcW w:w="3100" w:type="dxa"/>
            <w:tcBorders>
              <w:top w:val="single" w:sz="4" w:space="0" w:color="auto"/>
              <w:left w:val="single" w:sz="6" w:space="0" w:color="auto"/>
              <w:bottom w:val="single" w:sz="4" w:space="0" w:color="auto"/>
              <w:right w:val="single" w:sz="6" w:space="0" w:color="auto"/>
            </w:tcBorders>
            <w:hideMark/>
          </w:tcPr>
          <w:p w14:paraId="2C4A2DBA" w14:textId="77777777" w:rsidR="00416C22" w:rsidRPr="003F5D1C" w:rsidRDefault="00416C22" w:rsidP="00416C22">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Region 3</w:t>
            </w:r>
          </w:p>
        </w:tc>
      </w:tr>
      <w:tr w:rsidR="003860AD" w:rsidRPr="003F5D1C" w14:paraId="25653F93" w14:textId="77777777" w:rsidTr="00917319">
        <w:trPr>
          <w:cantSplit/>
          <w:jc w:val="center"/>
        </w:trPr>
        <w:tc>
          <w:tcPr>
            <w:tcW w:w="3099" w:type="dxa"/>
            <w:tcBorders>
              <w:top w:val="single" w:sz="4" w:space="0" w:color="auto"/>
              <w:left w:val="single" w:sz="6" w:space="0" w:color="auto"/>
              <w:bottom w:val="nil"/>
              <w:right w:val="single" w:sz="6" w:space="0" w:color="auto"/>
            </w:tcBorders>
          </w:tcPr>
          <w:p w14:paraId="20BD18D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1 610-1 610.6</w:t>
            </w:r>
          </w:p>
          <w:p w14:paraId="116F3731"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72A51E07"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437DDA78"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p>
        </w:tc>
        <w:tc>
          <w:tcPr>
            <w:tcW w:w="3100" w:type="dxa"/>
            <w:tcBorders>
              <w:top w:val="single" w:sz="4" w:space="0" w:color="auto"/>
              <w:left w:val="single" w:sz="6" w:space="0" w:color="auto"/>
              <w:bottom w:val="nil"/>
              <w:right w:val="single" w:sz="6" w:space="0" w:color="auto"/>
            </w:tcBorders>
            <w:hideMark/>
          </w:tcPr>
          <w:p w14:paraId="4E330509"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1 610-1 610.6</w:t>
            </w:r>
          </w:p>
          <w:p w14:paraId="16550323"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56661986"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25EE1248"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w:t>
            </w:r>
            <w:r w:rsidRPr="003F5D1C">
              <w:rPr>
                <w:rFonts w:ascii="Times New Roman" w:eastAsia="Times New Roman" w:hAnsi="Times New Roman"/>
                <w:lang w:val="en-GB"/>
              </w:rPr>
              <w:br/>
              <w:t>SATELLITE</w:t>
            </w:r>
            <w:r w:rsidRPr="003F5D1C">
              <w:rPr>
                <w:rFonts w:ascii="Times New Roman" w:eastAsia="Times New Roman" w:hAnsi="Times New Roman"/>
                <w:lang w:val="en-GB"/>
              </w:rPr>
              <w:br/>
              <w:t>(Earth-to-space)</w:t>
            </w:r>
          </w:p>
        </w:tc>
        <w:tc>
          <w:tcPr>
            <w:tcW w:w="3100" w:type="dxa"/>
            <w:tcBorders>
              <w:top w:val="single" w:sz="4" w:space="0" w:color="auto"/>
              <w:left w:val="single" w:sz="6" w:space="0" w:color="auto"/>
              <w:bottom w:val="nil"/>
              <w:right w:val="single" w:sz="6" w:space="0" w:color="auto"/>
            </w:tcBorders>
            <w:hideMark/>
          </w:tcPr>
          <w:p w14:paraId="39401D83"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1 610-1 610.6</w:t>
            </w:r>
          </w:p>
          <w:p w14:paraId="6BB8FDC2"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32EBED25"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1FF56D0D"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Radiodetermination-satellite</w:t>
            </w:r>
            <w:r w:rsidRPr="003F5D1C">
              <w:rPr>
                <w:rFonts w:ascii="Times New Roman" w:eastAsia="Times New Roman" w:hAnsi="Times New Roman"/>
                <w:lang w:val="en-GB"/>
              </w:rPr>
              <w:br/>
              <w:t>(Earth-to-space)</w:t>
            </w:r>
          </w:p>
        </w:tc>
      </w:tr>
      <w:tr w:rsidR="003860AD" w:rsidRPr="003F5D1C" w14:paraId="4D6EA12E" w14:textId="77777777" w:rsidTr="00917319">
        <w:trPr>
          <w:cantSplit/>
          <w:jc w:val="center"/>
        </w:trPr>
        <w:tc>
          <w:tcPr>
            <w:tcW w:w="3099" w:type="dxa"/>
            <w:tcBorders>
              <w:top w:val="nil"/>
              <w:left w:val="single" w:sz="6" w:space="0" w:color="auto"/>
              <w:bottom w:val="single" w:sz="4" w:space="0" w:color="auto"/>
              <w:right w:val="single" w:sz="6" w:space="0" w:color="auto"/>
            </w:tcBorders>
            <w:hideMark/>
          </w:tcPr>
          <w:p w14:paraId="57D59ECD" w14:textId="7F1ECE62"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58" w:author="Ed" w:date="2017-08-24T10:56:00Z"/>
                <w:rFonts w:ascii="Times New Roman" w:eastAsia="Times New Roman" w:hAnsi="Times New Roman"/>
                <w:lang w:val="en-GB"/>
              </w:rPr>
            </w:pPr>
            <w:proofErr w:type="gramStart"/>
            <w:r w:rsidRPr="003F5D1C">
              <w:rPr>
                <w:rFonts w:ascii="Times New Roman" w:eastAsia="Times New Roman" w:hAnsi="Times New Roman"/>
                <w:lang w:val="en-GB"/>
              </w:rPr>
              <w:t>5.341  5.355</w:t>
            </w:r>
            <w:proofErr w:type="gramEnd"/>
            <w:r w:rsidRPr="003F5D1C">
              <w:rPr>
                <w:rFonts w:ascii="Times New Roman" w:eastAsia="Times New Roman" w:hAnsi="Times New Roman"/>
                <w:lang w:val="en-GB"/>
              </w:rPr>
              <w:t xml:space="preserve">  5.359  5.364  </w:t>
            </w:r>
            <w:r w:rsidRPr="003F5D1C">
              <w:rPr>
                <w:rFonts w:ascii="Times New Roman" w:eastAsia="Times New Roman" w:hAnsi="Times New Roman"/>
                <w:lang w:val="en-GB"/>
              </w:rPr>
              <w:br/>
              <w:t xml:space="preserve">5.366  5.367  </w:t>
            </w:r>
            <w:ins w:id="59" w:author="EDITOR" w:date="2017-09-23T11:54:00Z">
              <w:r w:rsidR="002E4DC3">
                <w:rPr>
                  <w:rFonts w:ascii="Times New Roman" w:eastAsia="Times New Roman" w:hAnsi="Times New Roman"/>
                  <w:lang w:val="en-GB"/>
                </w:rPr>
                <w:t xml:space="preserve">MOD </w:t>
              </w:r>
            </w:ins>
            <w:r w:rsidRPr="003F5D1C">
              <w:rPr>
                <w:rFonts w:ascii="Times New Roman" w:eastAsia="Times New Roman" w:hAnsi="Times New Roman"/>
                <w:lang w:val="en-GB"/>
              </w:rPr>
              <w:t xml:space="preserve">5.368  5.369  </w:t>
            </w:r>
            <w:r w:rsidRPr="003F5D1C">
              <w:rPr>
                <w:rFonts w:ascii="Times New Roman" w:eastAsia="Times New Roman" w:hAnsi="Times New Roman"/>
                <w:lang w:val="en-GB"/>
              </w:rPr>
              <w:br/>
              <w:t>5.371  5.372</w:t>
            </w:r>
          </w:p>
          <w:p w14:paraId="3844B88E" w14:textId="5AE78816" w:rsidR="00350299" w:rsidRPr="003F5D1C" w:rsidRDefault="00350299"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60" w:author="Ed" w:date="2017-08-24T10:56:00Z">
              <w:del w:id="61" w:author="Editor" w:date="2017-08-31T17:43:00Z">
                <w:r w:rsidRPr="003F5D1C" w:rsidDel="00484617">
                  <w:rPr>
                    <w:rFonts w:ascii="Times New Roman" w:eastAsia="Times New Roman" w:hAnsi="Times New Roman"/>
                    <w:lang w:val="en-GB"/>
                  </w:rPr>
                  <w:delText>ADD 5.GMDSS</w:delText>
                </w:r>
              </w:del>
            </w:ins>
          </w:p>
        </w:tc>
        <w:tc>
          <w:tcPr>
            <w:tcW w:w="3100" w:type="dxa"/>
            <w:tcBorders>
              <w:top w:val="nil"/>
              <w:left w:val="single" w:sz="6" w:space="0" w:color="auto"/>
              <w:bottom w:val="single" w:sz="4" w:space="0" w:color="auto"/>
              <w:right w:val="single" w:sz="6" w:space="0" w:color="auto"/>
            </w:tcBorders>
            <w:hideMark/>
          </w:tcPr>
          <w:p w14:paraId="2F6D3907" w14:textId="5BE07FA9"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62" w:author="Ed" w:date="2017-08-24T10:56:00Z"/>
                <w:rFonts w:ascii="Times New Roman" w:eastAsia="Times New Roman" w:hAnsi="Times New Roman"/>
                <w:lang w:val="en-GB"/>
              </w:rPr>
            </w:pPr>
            <w:r w:rsidRPr="003F5D1C">
              <w:rPr>
                <w:rFonts w:ascii="Times New Roman" w:eastAsia="Times New Roman" w:hAnsi="Times New Roman"/>
                <w:lang w:val="en-GB"/>
              </w:rPr>
              <w:br/>
            </w:r>
            <w:proofErr w:type="gramStart"/>
            <w:r w:rsidRPr="003F5D1C">
              <w:rPr>
                <w:rFonts w:ascii="Times New Roman" w:eastAsia="Times New Roman" w:hAnsi="Times New Roman"/>
                <w:lang w:val="en-GB"/>
              </w:rPr>
              <w:t>5.341  5.364</w:t>
            </w:r>
            <w:proofErr w:type="gramEnd"/>
            <w:r w:rsidRPr="003F5D1C">
              <w:rPr>
                <w:rFonts w:ascii="Times New Roman" w:eastAsia="Times New Roman" w:hAnsi="Times New Roman"/>
                <w:lang w:val="en-GB"/>
              </w:rPr>
              <w:t xml:space="preserve">  5.366  5.367  </w:t>
            </w:r>
            <w:r w:rsidRPr="003F5D1C">
              <w:rPr>
                <w:rFonts w:ascii="Times New Roman" w:eastAsia="Times New Roman" w:hAnsi="Times New Roman"/>
                <w:lang w:val="en-GB"/>
              </w:rPr>
              <w:br/>
            </w:r>
            <w:ins w:id="63" w:author="EDITOR" w:date="2017-09-23T11:54:00Z">
              <w:r w:rsidR="002E4DC3">
                <w:rPr>
                  <w:rFonts w:ascii="Times New Roman" w:eastAsia="Times New Roman" w:hAnsi="Times New Roman"/>
                  <w:lang w:val="en-GB"/>
                </w:rPr>
                <w:t xml:space="preserve">MOD </w:t>
              </w:r>
            </w:ins>
            <w:r w:rsidRPr="003F5D1C">
              <w:rPr>
                <w:rFonts w:ascii="Times New Roman" w:eastAsia="Times New Roman" w:hAnsi="Times New Roman"/>
                <w:lang w:val="en-GB"/>
              </w:rPr>
              <w:t>5.368  5.370  5.372</w:t>
            </w:r>
          </w:p>
          <w:p w14:paraId="3F68E45F" w14:textId="7F5C90AD" w:rsidR="00350299" w:rsidRPr="003F5D1C" w:rsidRDefault="00350299"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64" w:author="Ed" w:date="2017-08-24T10:56:00Z">
              <w:del w:id="65" w:author="Editor" w:date="2017-08-31T17:43:00Z">
                <w:r w:rsidRPr="003F5D1C" w:rsidDel="00484617">
                  <w:rPr>
                    <w:rFonts w:ascii="Times New Roman" w:eastAsia="Times New Roman" w:hAnsi="Times New Roman"/>
                    <w:lang w:val="en-GB"/>
                  </w:rPr>
                  <w:delText>ADD 5.GMDSS</w:delText>
                </w:r>
              </w:del>
            </w:ins>
          </w:p>
        </w:tc>
        <w:tc>
          <w:tcPr>
            <w:tcW w:w="3100" w:type="dxa"/>
            <w:tcBorders>
              <w:top w:val="nil"/>
              <w:left w:val="single" w:sz="6" w:space="0" w:color="auto"/>
              <w:bottom w:val="single" w:sz="4" w:space="0" w:color="auto"/>
              <w:right w:val="single" w:sz="6" w:space="0" w:color="auto"/>
            </w:tcBorders>
            <w:hideMark/>
          </w:tcPr>
          <w:p w14:paraId="61C53CF8" w14:textId="4E8E4C30"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66" w:author="Ed" w:date="2017-08-24T10:56:00Z"/>
                <w:rFonts w:ascii="Times New Roman" w:eastAsia="Times New Roman" w:hAnsi="Times New Roman"/>
                <w:lang w:val="en-GB"/>
              </w:rPr>
            </w:pPr>
            <w:r w:rsidRPr="003F5D1C">
              <w:rPr>
                <w:rFonts w:ascii="Times New Roman" w:eastAsia="Times New Roman" w:hAnsi="Times New Roman"/>
                <w:lang w:val="en-GB"/>
              </w:rPr>
              <w:br/>
            </w:r>
            <w:proofErr w:type="gramStart"/>
            <w:r w:rsidRPr="003F5D1C">
              <w:rPr>
                <w:rFonts w:ascii="Times New Roman" w:eastAsia="Times New Roman" w:hAnsi="Times New Roman"/>
                <w:lang w:val="en-GB"/>
              </w:rPr>
              <w:t>5.341  5.355</w:t>
            </w:r>
            <w:proofErr w:type="gramEnd"/>
            <w:r w:rsidRPr="003F5D1C">
              <w:rPr>
                <w:rFonts w:ascii="Times New Roman" w:eastAsia="Times New Roman" w:hAnsi="Times New Roman"/>
                <w:lang w:val="en-GB"/>
              </w:rPr>
              <w:t xml:space="preserve">  5.359  5.364  5.366  5.367  </w:t>
            </w:r>
            <w:ins w:id="67" w:author="EDITOR" w:date="2017-09-23T11:55:00Z">
              <w:r w:rsidR="002E4DC3">
                <w:rPr>
                  <w:rFonts w:ascii="Times New Roman" w:eastAsia="Times New Roman" w:hAnsi="Times New Roman"/>
                  <w:lang w:val="en-GB"/>
                </w:rPr>
                <w:t xml:space="preserve">MOD </w:t>
              </w:r>
            </w:ins>
            <w:r w:rsidRPr="003F5D1C">
              <w:rPr>
                <w:rFonts w:ascii="Times New Roman" w:eastAsia="Times New Roman" w:hAnsi="Times New Roman"/>
                <w:lang w:val="en-GB"/>
              </w:rPr>
              <w:t>5.368  5.369  5.372</w:t>
            </w:r>
          </w:p>
          <w:p w14:paraId="360DE09C" w14:textId="1D273124" w:rsidR="00350299" w:rsidRPr="003F5D1C" w:rsidRDefault="00350299">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68" w:author="Ed" w:date="2017-08-24T10:56:00Z">
              <w:r w:rsidRPr="003F5D1C">
                <w:rPr>
                  <w:rFonts w:ascii="Times New Roman" w:eastAsia="Times New Roman" w:hAnsi="Times New Roman"/>
                  <w:lang w:val="en-GB"/>
                </w:rPr>
                <w:t>A</w:t>
              </w:r>
              <w:del w:id="69" w:author="Editor" w:date="2017-08-31T17:43:00Z">
                <w:r w:rsidRPr="003F5D1C" w:rsidDel="00484617">
                  <w:rPr>
                    <w:rFonts w:ascii="Times New Roman" w:eastAsia="Times New Roman" w:hAnsi="Times New Roman"/>
                    <w:lang w:val="en-GB"/>
                  </w:rPr>
                  <w:delText>DD 5.GMDSS</w:delText>
                </w:r>
              </w:del>
            </w:ins>
          </w:p>
        </w:tc>
      </w:tr>
      <w:tr w:rsidR="003860AD" w:rsidRPr="003F5D1C" w14:paraId="2E2E20BC" w14:textId="77777777" w:rsidTr="00917319">
        <w:trPr>
          <w:cantSplit/>
          <w:jc w:val="center"/>
        </w:trPr>
        <w:tc>
          <w:tcPr>
            <w:tcW w:w="3099" w:type="dxa"/>
            <w:tcBorders>
              <w:top w:val="single" w:sz="4" w:space="0" w:color="auto"/>
              <w:left w:val="single" w:sz="6" w:space="0" w:color="auto"/>
              <w:bottom w:val="nil"/>
              <w:right w:val="single" w:sz="6" w:space="0" w:color="auto"/>
            </w:tcBorders>
            <w:hideMark/>
          </w:tcPr>
          <w:p w14:paraId="282A39C1"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1 610.6-1 613.8</w:t>
            </w:r>
          </w:p>
          <w:p w14:paraId="76F664FF"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658D7A34"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 ASTRONOMY</w:t>
            </w:r>
          </w:p>
          <w:p w14:paraId="7F96088F"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tc>
        <w:tc>
          <w:tcPr>
            <w:tcW w:w="3100" w:type="dxa"/>
            <w:tcBorders>
              <w:top w:val="single" w:sz="4" w:space="0" w:color="auto"/>
              <w:left w:val="single" w:sz="6" w:space="0" w:color="auto"/>
              <w:bottom w:val="nil"/>
              <w:right w:val="single" w:sz="6" w:space="0" w:color="auto"/>
            </w:tcBorders>
            <w:hideMark/>
          </w:tcPr>
          <w:p w14:paraId="39D356D4"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1 610.6-1 613.8</w:t>
            </w:r>
          </w:p>
          <w:p w14:paraId="7BB6C6AC"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2DF0B583"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 ASTRONOMY</w:t>
            </w:r>
          </w:p>
          <w:p w14:paraId="06703457"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1994A79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RADIODETERMINATION-SATELLITE (Earth-to-space)</w:t>
            </w:r>
          </w:p>
        </w:tc>
        <w:tc>
          <w:tcPr>
            <w:tcW w:w="3100" w:type="dxa"/>
            <w:tcBorders>
              <w:top w:val="single" w:sz="4" w:space="0" w:color="auto"/>
              <w:left w:val="single" w:sz="6" w:space="0" w:color="auto"/>
              <w:bottom w:val="nil"/>
              <w:right w:val="single" w:sz="6" w:space="0" w:color="auto"/>
            </w:tcBorders>
            <w:hideMark/>
          </w:tcPr>
          <w:p w14:paraId="76EE890C"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1 610.6-1 613.8</w:t>
            </w:r>
          </w:p>
          <w:p w14:paraId="380C83D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532B0AA6"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 ASTRONOMY</w:t>
            </w:r>
          </w:p>
          <w:p w14:paraId="354474F2"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1E473E4F"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Radiodetermination-satellite</w:t>
            </w:r>
            <w:r w:rsidRPr="003F5D1C">
              <w:rPr>
                <w:rFonts w:ascii="Times New Roman" w:eastAsia="Times New Roman" w:hAnsi="Times New Roman"/>
                <w:lang w:val="en-GB"/>
              </w:rPr>
              <w:br/>
              <w:t xml:space="preserve">(Earth-to-space) </w:t>
            </w:r>
          </w:p>
        </w:tc>
      </w:tr>
      <w:tr w:rsidR="003860AD" w:rsidRPr="003F5D1C" w14:paraId="696B8AFB" w14:textId="77777777" w:rsidTr="00917319">
        <w:trPr>
          <w:cantSplit/>
          <w:jc w:val="center"/>
        </w:trPr>
        <w:tc>
          <w:tcPr>
            <w:tcW w:w="3099" w:type="dxa"/>
            <w:tcBorders>
              <w:top w:val="nil"/>
              <w:left w:val="single" w:sz="6" w:space="0" w:color="auto"/>
              <w:bottom w:val="single" w:sz="4" w:space="0" w:color="auto"/>
              <w:right w:val="single" w:sz="6" w:space="0" w:color="auto"/>
            </w:tcBorders>
            <w:hideMark/>
          </w:tcPr>
          <w:p w14:paraId="79422EE4" w14:textId="77777777" w:rsidR="00BA669F"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70" w:author="EDITOR" w:date="2017-09-23T11:56:00Z"/>
                <w:rFonts w:ascii="Times New Roman" w:eastAsia="Times New Roman" w:hAnsi="Times New Roman"/>
                <w:lang w:val="en-GB"/>
              </w:rPr>
            </w:pPr>
            <w:proofErr w:type="gramStart"/>
            <w:r w:rsidRPr="003F5D1C">
              <w:rPr>
                <w:rFonts w:ascii="Times New Roman" w:eastAsia="Times New Roman" w:hAnsi="Times New Roman"/>
                <w:lang w:val="en-GB"/>
              </w:rPr>
              <w:t>5.149  5.341</w:t>
            </w:r>
            <w:proofErr w:type="gramEnd"/>
            <w:r w:rsidRPr="003F5D1C">
              <w:rPr>
                <w:rFonts w:ascii="Times New Roman" w:eastAsia="Times New Roman" w:hAnsi="Times New Roman"/>
                <w:lang w:val="en-GB"/>
              </w:rPr>
              <w:t xml:space="preserve">  5.355  5.359  5.364  5.366  5.367  </w:t>
            </w:r>
          </w:p>
          <w:p w14:paraId="22742A02" w14:textId="7B0DD50A" w:rsidR="00416C22" w:rsidRPr="003F5D1C" w:rsidRDefault="002E4DC3"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71" w:author="EDITOR" w:date="2017-09-23T11:55:00Z">
              <w:r>
                <w:rPr>
                  <w:rFonts w:ascii="Times New Roman" w:eastAsia="Times New Roman" w:hAnsi="Times New Roman"/>
                  <w:lang w:val="en-GB"/>
                </w:rPr>
                <w:t xml:space="preserve">MOD </w:t>
              </w:r>
            </w:ins>
            <w:proofErr w:type="gramStart"/>
            <w:r w:rsidR="00416C22" w:rsidRPr="003F5D1C">
              <w:rPr>
                <w:rFonts w:ascii="Times New Roman" w:eastAsia="Times New Roman" w:hAnsi="Times New Roman"/>
                <w:lang w:val="en-GB"/>
              </w:rPr>
              <w:t>5.368  5.369</w:t>
            </w:r>
            <w:proofErr w:type="gramEnd"/>
            <w:r w:rsidR="00416C22" w:rsidRPr="003F5D1C">
              <w:rPr>
                <w:rFonts w:ascii="Times New Roman" w:eastAsia="Times New Roman" w:hAnsi="Times New Roman"/>
                <w:lang w:val="en-GB"/>
              </w:rPr>
              <w:t xml:space="preserve">  </w:t>
            </w:r>
            <w:r w:rsidR="00416C22" w:rsidRPr="003F5D1C">
              <w:rPr>
                <w:rFonts w:ascii="Times New Roman" w:eastAsia="Times New Roman" w:hAnsi="Times New Roman"/>
                <w:lang w:val="en-GB"/>
              </w:rPr>
              <w:br/>
              <w:t>5.371  5.372</w:t>
            </w:r>
          </w:p>
          <w:p w14:paraId="3AAAA370" w14:textId="0394E1F6" w:rsidR="009573CB"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72" w:author="Ed" w:date="2017-08-24T12:14:00Z">
              <w:del w:id="73" w:author="Editor" w:date="2017-08-31T17:43:00Z">
                <w:r w:rsidRPr="003F5D1C" w:rsidDel="00484617">
                  <w:rPr>
                    <w:rFonts w:ascii="Times New Roman" w:eastAsia="Times New Roman" w:hAnsi="Times New Roman"/>
                    <w:lang w:val="en-GB"/>
                  </w:rPr>
                  <w:delText>ADD 5.GMDSS</w:delText>
                </w:r>
              </w:del>
            </w:ins>
          </w:p>
        </w:tc>
        <w:tc>
          <w:tcPr>
            <w:tcW w:w="3100" w:type="dxa"/>
            <w:tcBorders>
              <w:top w:val="nil"/>
              <w:left w:val="single" w:sz="6" w:space="0" w:color="auto"/>
              <w:bottom w:val="single" w:sz="4" w:space="0" w:color="auto"/>
              <w:right w:val="single" w:sz="6" w:space="0" w:color="auto"/>
            </w:tcBorders>
            <w:hideMark/>
          </w:tcPr>
          <w:p w14:paraId="173675CB" w14:textId="5AB781E3"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br/>
            </w:r>
            <w:proofErr w:type="gramStart"/>
            <w:r w:rsidRPr="003F5D1C">
              <w:rPr>
                <w:rFonts w:ascii="Times New Roman" w:eastAsia="Times New Roman" w:hAnsi="Times New Roman"/>
                <w:lang w:val="en-GB"/>
              </w:rPr>
              <w:t>5.149  5.341</w:t>
            </w:r>
            <w:proofErr w:type="gramEnd"/>
            <w:r w:rsidRPr="003F5D1C">
              <w:rPr>
                <w:rFonts w:ascii="Times New Roman" w:eastAsia="Times New Roman" w:hAnsi="Times New Roman"/>
                <w:lang w:val="en-GB"/>
              </w:rPr>
              <w:t xml:space="preserve">  5.364  5.366  </w:t>
            </w:r>
            <w:r w:rsidRPr="003F5D1C">
              <w:rPr>
                <w:rFonts w:ascii="Times New Roman" w:eastAsia="Times New Roman" w:hAnsi="Times New Roman"/>
                <w:lang w:val="en-GB"/>
              </w:rPr>
              <w:br/>
              <w:t xml:space="preserve">5.367  </w:t>
            </w:r>
            <w:ins w:id="74" w:author="EDITOR" w:date="2017-09-23T11:55:00Z">
              <w:r w:rsidR="002E4DC3">
                <w:rPr>
                  <w:rFonts w:ascii="Times New Roman" w:eastAsia="Times New Roman" w:hAnsi="Times New Roman"/>
                  <w:lang w:val="en-GB"/>
                </w:rPr>
                <w:t xml:space="preserve">MOD </w:t>
              </w:r>
            </w:ins>
            <w:r w:rsidRPr="003F5D1C">
              <w:rPr>
                <w:rFonts w:ascii="Times New Roman" w:eastAsia="Times New Roman" w:hAnsi="Times New Roman"/>
                <w:lang w:val="en-GB"/>
              </w:rPr>
              <w:t>5.368  5.370  5.372</w:t>
            </w:r>
          </w:p>
          <w:p w14:paraId="3F4CE30B" w14:textId="01AD5078" w:rsidR="009573CB"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75" w:author="Ed" w:date="2017-08-24T12:14:00Z">
              <w:del w:id="76" w:author="Editor" w:date="2017-08-31T17:43:00Z">
                <w:r w:rsidRPr="003F5D1C" w:rsidDel="00484617">
                  <w:rPr>
                    <w:rFonts w:ascii="Times New Roman" w:eastAsia="Times New Roman" w:hAnsi="Times New Roman"/>
                    <w:lang w:val="en-GB"/>
                  </w:rPr>
                  <w:delText>ADD 5.GMDSS</w:delText>
                </w:r>
              </w:del>
            </w:ins>
          </w:p>
        </w:tc>
        <w:tc>
          <w:tcPr>
            <w:tcW w:w="3100" w:type="dxa"/>
            <w:tcBorders>
              <w:top w:val="nil"/>
              <w:left w:val="single" w:sz="6" w:space="0" w:color="auto"/>
              <w:bottom w:val="single" w:sz="4" w:space="0" w:color="auto"/>
              <w:right w:val="single" w:sz="6" w:space="0" w:color="auto"/>
            </w:tcBorders>
            <w:hideMark/>
          </w:tcPr>
          <w:p w14:paraId="5CB2D658" w14:textId="77777777" w:rsidR="00BA669F"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77" w:author="EDITOR" w:date="2017-09-23T11:56:00Z"/>
                <w:rFonts w:ascii="Times New Roman" w:eastAsia="Times New Roman" w:hAnsi="Times New Roman"/>
                <w:lang w:val="en-GB"/>
              </w:rPr>
            </w:pPr>
            <w:proofErr w:type="gramStart"/>
            <w:r w:rsidRPr="003F5D1C">
              <w:rPr>
                <w:rFonts w:ascii="Times New Roman" w:eastAsia="Times New Roman" w:hAnsi="Times New Roman"/>
                <w:lang w:val="en-GB"/>
              </w:rPr>
              <w:t>5.149  5.341</w:t>
            </w:r>
            <w:proofErr w:type="gramEnd"/>
            <w:r w:rsidRPr="003F5D1C">
              <w:rPr>
                <w:rFonts w:ascii="Times New Roman" w:eastAsia="Times New Roman" w:hAnsi="Times New Roman"/>
                <w:lang w:val="en-GB"/>
              </w:rPr>
              <w:t xml:space="preserve">  5.355  5.359  5.364  5.366  5.367  </w:t>
            </w:r>
          </w:p>
          <w:p w14:paraId="5DC713FB" w14:textId="53D5D598" w:rsidR="00416C22" w:rsidRPr="003F5D1C" w:rsidRDefault="002E4DC3"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78" w:author="EDITOR" w:date="2017-09-23T11:55:00Z">
              <w:r>
                <w:rPr>
                  <w:rFonts w:ascii="Times New Roman" w:eastAsia="Times New Roman" w:hAnsi="Times New Roman"/>
                  <w:lang w:val="en-GB"/>
                </w:rPr>
                <w:t xml:space="preserve">MOD </w:t>
              </w:r>
            </w:ins>
            <w:proofErr w:type="gramStart"/>
            <w:r w:rsidR="00416C22" w:rsidRPr="003F5D1C">
              <w:rPr>
                <w:rFonts w:ascii="Times New Roman" w:eastAsia="Times New Roman" w:hAnsi="Times New Roman"/>
                <w:lang w:val="en-GB"/>
              </w:rPr>
              <w:t>5.368  5.369</w:t>
            </w:r>
            <w:proofErr w:type="gramEnd"/>
            <w:r w:rsidR="00416C22" w:rsidRPr="003F5D1C">
              <w:rPr>
                <w:rFonts w:ascii="Times New Roman" w:eastAsia="Times New Roman" w:hAnsi="Times New Roman"/>
                <w:lang w:val="en-GB"/>
              </w:rPr>
              <w:t xml:space="preserve">  </w:t>
            </w:r>
            <w:r w:rsidR="00416C22" w:rsidRPr="003F5D1C">
              <w:rPr>
                <w:rFonts w:ascii="Times New Roman" w:eastAsia="Times New Roman" w:hAnsi="Times New Roman"/>
                <w:lang w:val="en-GB"/>
              </w:rPr>
              <w:br/>
              <w:t>5.372</w:t>
            </w:r>
          </w:p>
          <w:p w14:paraId="03AEF14B" w14:textId="5545466C" w:rsidR="009573CB"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79" w:author="Ed" w:date="2017-08-24T12:14:00Z">
              <w:del w:id="80" w:author="Editor" w:date="2017-08-31T17:43:00Z">
                <w:r w:rsidRPr="003F5D1C" w:rsidDel="00484617">
                  <w:rPr>
                    <w:rFonts w:ascii="Times New Roman" w:eastAsia="Times New Roman" w:hAnsi="Times New Roman"/>
                    <w:lang w:val="en-GB"/>
                  </w:rPr>
                  <w:delText>ADD 5.GMDSS</w:delText>
                </w:r>
              </w:del>
            </w:ins>
          </w:p>
        </w:tc>
      </w:tr>
      <w:tr w:rsidR="003860AD" w:rsidRPr="003F5D1C" w14:paraId="50D3DFE1" w14:textId="77777777" w:rsidTr="00917319">
        <w:trPr>
          <w:cantSplit/>
          <w:jc w:val="center"/>
        </w:trPr>
        <w:tc>
          <w:tcPr>
            <w:tcW w:w="3099" w:type="dxa"/>
            <w:tcBorders>
              <w:top w:val="single" w:sz="4" w:space="0" w:color="auto"/>
              <w:left w:val="single" w:sz="6" w:space="0" w:color="auto"/>
              <w:right w:val="single" w:sz="6" w:space="0" w:color="auto"/>
            </w:tcBorders>
            <w:hideMark/>
          </w:tcPr>
          <w:p w14:paraId="5DBFBCFD"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lastRenderedPageBreak/>
              <w:t>1 613.8-1 626.5</w:t>
            </w:r>
          </w:p>
          <w:p w14:paraId="1FC20EC7" w14:textId="2A6BDB7B"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w:t>
            </w:r>
            <w:proofErr w:type="gramStart"/>
            <w:r w:rsidRPr="003F5D1C">
              <w:rPr>
                <w:rFonts w:ascii="Times New Roman" w:eastAsia="Times New Roman" w:hAnsi="Times New Roman"/>
                <w:lang w:val="en-GB"/>
              </w:rPr>
              <w:t>space)  5</w:t>
            </w:r>
            <w:proofErr w:type="gramEnd"/>
            <w:r w:rsidRPr="003F5D1C">
              <w:rPr>
                <w:rFonts w:ascii="Times New Roman" w:eastAsia="Times New Roman" w:hAnsi="Times New Roman"/>
                <w:lang w:val="en-GB"/>
              </w:rPr>
              <w:t>.351A</w:t>
            </w:r>
            <w:ins w:id="81" w:author="Editor" w:date="2017-09-08T04:16:00Z">
              <w:r w:rsidR="00823D72">
                <w:rPr>
                  <w:rFonts w:ascii="Times New Roman" w:eastAsia="Times New Roman" w:hAnsi="Times New Roman"/>
                  <w:lang w:val="en-GB"/>
                </w:rPr>
                <w:t xml:space="preserve">  </w:t>
              </w:r>
              <w:r w:rsidR="00823D72" w:rsidRPr="003F5D1C">
                <w:rPr>
                  <w:rFonts w:ascii="Times New Roman" w:eastAsia="Times New Roman" w:hAnsi="Times New Roman"/>
                  <w:lang w:val="en-GB"/>
                </w:rPr>
                <w:t>ADD 5.GMDSS</w:t>
              </w:r>
            </w:ins>
          </w:p>
          <w:p w14:paraId="72BDAC1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71804A0B" w14:textId="5E9F9222"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 (space-to-</w:t>
            </w:r>
            <w:proofErr w:type="gramStart"/>
            <w:r w:rsidRPr="003F5D1C">
              <w:rPr>
                <w:rFonts w:ascii="Times New Roman" w:eastAsia="Times New Roman" w:hAnsi="Times New Roman"/>
                <w:lang w:val="en-GB"/>
              </w:rPr>
              <w:t>Earth)</w:t>
            </w:r>
            <w:ins w:id="82" w:author="Editor" w:date="2017-09-08T04:17:00Z">
              <w:r w:rsidR="0062687A">
                <w:rPr>
                  <w:rFonts w:ascii="Times New Roman" w:eastAsia="Times New Roman" w:hAnsi="Times New Roman"/>
                  <w:lang w:val="en-GB"/>
                </w:rPr>
                <w:t xml:space="preserve">  </w:t>
              </w:r>
              <w:r w:rsidR="0062687A" w:rsidRPr="003F5D1C">
                <w:rPr>
                  <w:rFonts w:ascii="Times New Roman" w:eastAsia="Times New Roman" w:hAnsi="Times New Roman"/>
                  <w:lang w:val="en-GB"/>
                </w:rPr>
                <w:t>ADD</w:t>
              </w:r>
              <w:proofErr w:type="gramEnd"/>
              <w:r w:rsidR="0062687A" w:rsidRPr="003F5D1C">
                <w:rPr>
                  <w:rFonts w:ascii="Times New Roman" w:eastAsia="Times New Roman" w:hAnsi="Times New Roman"/>
                  <w:lang w:val="en-GB"/>
                </w:rPr>
                <w:t xml:space="preserve"> 5.GMDSS</w:t>
              </w:r>
            </w:ins>
            <w:r w:rsidRPr="003F5D1C">
              <w:rPr>
                <w:rFonts w:ascii="Times New Roman" w:eastAsia="Times New Roman" w:hAnsi="Times New Roman"/>
                <w:lang w:val="en-GB"/>
              </w:rPr>
              <w:br/>
              <w:t>5.208B</w:t>
            </w:r>
          </w:p>
        </w:tc>
        <w:tc>
          <w:tcPr>
            <w:tcW w:w="3100" w:type="dxa"/>
            <w:tcBorders>
              <w:top w:val="single" w:sz="4" w:space="0" w:color="auto"/>
              <w:left w:val="single" w:sz="6" w:space="0" w:color="auto"/>
              <w:right w:val="single" w:sz="6" w:space="0" w:color="auto"/>
            </w:tcBorders>
            <w:hideMark/>
          </w:tcPr>
          <w:p w14:paraId="61A577B6"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1 613.8-1 626.5</w:t>
            </w:r>
          </w:p>
          <w:p w14:paraId="23EE7ABA" w14:textId="113CF8BA"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w:t>
            </w:r>
            <w:proofErr w:type="gramStart"/>
            <w:r w:rsidRPr="003F5D1C">
              <w:rPr>
                <w:rFonts w:ascii="Times New Roman" w:eastAsia="Times New Roman" w:hAnsi="Times New Roman"/>
                <w:lang w:val="en-GB"/>
              </w:rPr>
              <w:t>space)  5</w:t>
            </w:r>
            <w:proofErr w:type="gramEnd"/>
            <w:r w:rsidRPr="003F5D1C">
              <w:rPr>
                <w:rFonts w:ascii="Times New Roman" w:eastAsia="Times New Roman" w:hAnsi="Times New Roman"/>
                <w:lang w:val="en-GB"/>
              </w:rPr>
              <w:t>.351A</w:t>
            </w:r>
            <w:ins w:id="83" w:author="Editor" w:date="2017-09-08T04:16:00Z">
              <w:r w:rsidR="0062687A">
                <w:rPr>
                  <w:rFonts w:ascii="Times New Roman" w:eastAsia="Times New Roman" w:hAnsi="Times New Roman"/>
                  <w:lang w:val="en-GB"/>
                </w:rPr>
                <w:t xml:space="preserve">  </w:t>
              </w:r>
              <w:r w:rsidR="0062687A" w:rsidRPr="003F5D1C">
                <w:rPr>
                  <w:rFonts w:ascii="Times New Roman" w:eastAsia="Times New Roman" w:hAnsi="Times New Roman"/>
                  <w:lang w:val="en-GB"/>
                </w:rPr>
                <w:t>ADD 5.GMDSS</w:t>
              </w:r>
            </w:ins>
          </w:p>
          <w:p w14:paraId="0EE703D8"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4F8B39E1" w14:textId="2AB6003E"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w:t>
            </w:r>
            <w:r w:rsidRPr="003F5D1C">
              <w:rPr>
                <w:rFonts w:ascii="Times New Roman" w:eastAsia="Times New Roman" w:hAnsi="Times New Roman"/>
                <w:lang w:val="en-GB"/>
              </w:rPr>
              <w:br/>
              <w:t>SATELLITE</w:t>
            </w:r>
            <w:r w:rsidRPr="003F5D1C">
              <w:rPr>
                <w:rFonts w:ascii="Times New Roman" w:eastAsia="Times New Roman" w:hAnsi="Times New Roman"/>
                <w:lang w:val="en-GB"/>
              </w:rPr>
              <w:br/>
              <w:t>(Earth-to-space)</w:t>
            </w:r>
            <w:ins w:id="84" w:author="Editor" w:date="2017-09-08T04:17:00Z">
              <w:r w:rsidR="0062687A">
                <w:rPr>
                  <w:rFonts w:ascii="Times New Roman" w:eastAsia="Times New Roman" w:hAnsi="Times New Roman"/>
                  <w:lang w:val="en-GB"/>
                </w:rPr>
                <w:t xml:space="preserve">  </w:t>
              </w:r>
            </w:ins>
          </w:p>
          <w:p w14:paraId="2B38405C" w14:textId="6461E5B0"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 (space-to-</w:t>
            </w:r>
            <w:proofErr w:type="gramStart"/>
            <w:r w:rsidRPr="003F5D1C">
              <w:rPr>
                <w:rFonts w:ascii="Times New Roman" w:eastAsia="Times New Roman" w:hAnsi="Times New Roman"/>
                <w:lang w:val="en-GB"/>
              </w:rPr>
              <w:t>Earth)</w:t>
            </w:r>
            <w:ins w:id="85" w:author="Editor" w:date="2017-09-08T04:17:00Z">
              <w:r w:rsidR="0062687A">
                <w:rPr>
                  <w:rFonts w:ascii="Times New Roman" w:eastAsia="Times New Roman" w:hAnsi="Times New Roman"/>
                  <w:lang w:val="en-GB"/>
                </w:rPr>
                <w:t xml:space="preserve">  </w:t>
              </w:r>
              <w:r w:rsidR="0062687A" w:rsidRPr="003F5D1C">
                <w:rPr>
                  <w:rFonts w:ascii="Times New Roman" w:eastAsia="Times New Roman" w:hAnsi="Times New Roman"/>
                  <w:lang w:val="en-GB"/>
                </w:rPr>
                <w:t>ADD</w:t>
              </w:r>
              <w:proofErr w:type="gramEnd"/>
              <w:r w:rsidR="0062687A" w:rsidRPr="003F5D1C">
                <w:rPr>
                  <w:rFonts w:ascii="Times New Roman" w:eastAsia="Times New Roman" w:hAnsi="Times New Roman"/>
                  <w:lang w:val="en-GB"/>
                </w:rPr>
                <w:t xml:space="preserve"> 5.GMDSS</w:t>
              </w:r>
            </w:ins>
            <w:r w:rsidRPr="003F5D1C">
              <w:rPr>
                <w:rFonts w:ascii="Times New Roman" w:eastAsia="Times New Roman" w:hAnsi="Times New Roman"/>
                <w:lang w:val="en-GB"/>
              </w:rPr>
              <w:br/>
              <w:t>5.208B</w:t>
            </w:r>
          </w:p>
        </w:tc>
        <w:tc>
          <w:tcPr>
            <w:tcW w:w="3100" w:type="dxa"/>
            <w:tcBorders>
              <w:top w:val="single" w:sz="4" w:space="0" w:color="auto"/>
              <w:left w:val="single" w:sz="6" w:space="0" w:color="auto"/>
              <w:right w:val="single" w:sz="6" w:space="0" w:color="auto"/>
            </w:tcBorders>
            <w:hideMark/>
          </w:tcPr>
          <w:p w14:paraId="2809D82C"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1 613.8-1 626.5</w:t>
            </w:r>
          </w:p>
          <w:p w14:paraId="1CB6E628" w14:textId="10C8D1BA"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w:t>
            </w:r>
            <w:proofErr w:type="gramStart"/>
            <w:r w:rsidRPr="003F5D1C">
              <w:rPr>
                <w:rFonts w:ascii="Times New Roman" w:eastAsia="Times New Roman" w:hAnsi="Times New Roman"/>
                <w:lang w:val="en-GB"/>
              </w:rPr>
              <w:t>space)  5</w:t>
            </w:r>
            <w:proofErr w:type="gramEnd"/>
            <w:r w:rsidRPr="003F5D1C">
              <w:rPr>
                <w:rFonts w:ascii="Times New Roman" w:eastAsia="Times New Roman" w:hAnsi="Times New Roman"/>
                <w:lang w:val="en-GB"/>
              </w:rPr>
              <w:t>.351A</w:t>
            </w:r>
            <w:ins w:id="86" w:author="Editor" w:date="2017-09-08T04:17:00Z">
              <w:r w:rsidR="0062687A">
                <w:rPr>
                  <w:rFonts w:ascii="Times New Roman" w:eastAsia="Times New Roman" w:hAnsi="Times New Roman"/>
                  <w:lang w:val="en-GB"/>
                </w:rPr>
                <w:t xml:space="preserve">  </w:t>
              </w:r>
              <w:r w:rsidR="0062687A" w:rsidRPr="003F5D1C">
                <w:rPr>
                  <w:rFonts w:ascii="Times New Roman" w:eastAsia="Times New Roman" w:hAnsi="Times New Roman"/>
                  <w:lang w:val="en-GB"/>
                </w:rPr>
                <w:t>ADD 5.GMDSS</w:t>
              </w:r>
            </w:ins>
          </w:p>
          <w:p w14:paraId="2FA83BA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 RADIONAVIGATION</w:t>
            </w:r>
          </w:p>
          <w:p w14:paraId="6405A5E6" w14:textId="63B9BEA0"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 (space-to-</w:t>
            </w:r>
            <w:proofErr w:type="gramStart"/>
            <w:r w:rsidRPr="003F5D1C">
              <w:rPr>
                <w:rFonts w:ascii="Times New Roman" w:eastAsia="Times New Roman" w:hAnsi="Times New Roman"/>
                <w:lang w:val="en-GB"/>
              </w:rPr>
              <w:t>Earth)</w:t>
            </w:r>
            <w:ins w:id="87" w:author="Editor" w:date="2017-09-08T04:18:00Z">
              <w:r w:rsidR="002C5668">
                <w:rPr>
                  <w:rFonts w:ascii="Times New Roman" w:eastAsia="Times New Roman" w:hAnsi="Times New Roman"/>
                  <w:lang w:val="en-GB"/>
                </w:rPr>
                <w:t xml:space="preserve">  </w:t>
              </w:r>
              <w:r w:rsidR="002C5668" w:rsidRPr="003F5D1C">
                <w:rPr>
                  <w:rFonts w:ascii="Times New Roman" w:eastAsia="Times New Roman" w:hAnsi="Times New Roman"/>
                  <w:lang w:val="en-GB"/>
                </w:rPr>
                <w:t>ADD</w:t>
              </w:r>
              <w:proofErr w:type="gramEnd"/>
              <w:r w:rsidR="002C5668" w:rsidRPr="003F5D1C">
                <w:rPr>
                  <w:rFonts w:ascii="Times New Roman" w:eastAsia="Times New Roman" w:hAnsi="Times New Roman"/>
                  <w:lang w:val="en-GB"/>
                </w:rPr>
                <w:t xml:space="preserve"> 5.GMDSS</w:t>
              </w:r>
            </w:ins>
            <w:r w:rsidRPr="003F5D1C">
              <w:rPr>
                <w:rFonts w:ascii="Times New Roman" w:eastAsia="Times New Roman" w:hAnsi="Times New Roman"/>
                <w:lang w:val="en-GB"/>
              </w:rPr>
              <w:br/>
              <w:t>5.208B</w:t>
            </w:r>
          </w:p>
          <w:p w14:paraId="47BA4AC9"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Radiodetermination-satellite</w:t>
            </w:r>
            <w:r w:rsidRPr="003F5D1C">
              <w:rPr>
                <w:rFonts w:ascii="Times New Roman" w:eastAsia="Times New Roman" w:hAnsi="Times New Roman"/>
                <w:lang w:val="en-GB"/>
              </w:rPr>
              <w:br/>
              <w:t>(Earth-to-space)</w:t>
            </w:r>
          </w:p>
        </w:tc>
      </w:tr>
      <w:tr w:rsidR="003860AD" w:rsidRPr="003F5D1C" w14:paraId="0784FAF5" w14:textId="77777777" w:rsidTr="00917319">
        <w:trPr>
          <w:cantSplit/>
          <w:jc w:val="center"/>
        </w:trPr>
        <w:tc>
          <w:tcPr>
            <w:tcW w:w="3099" w:type="dxa"/>
            <w:tcBorders>
              <w:left w:val="single" w:sz="6" w:space="0" w:color="auto"/>
              <w:bottom w:val="single" w:sz="6" w:space="0" w:color="auto"/>
              <w:right w:val="single" w:sz="6" w:space="0" w:color="auto"/>
            </w:tcBorders>
            <w:hideMark/>
          </w:tcPr>
          <w:p w14:paraId="770DC0DA" w14:textId="77777777" w:rsidR="00BA669F"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88" w:author="EDITOR" w:date="2017-09-23T11:55:00Z"/>
                <w:rFonts w:ascii="Times New Roman" w:eastAsia="Times New Roman" w:hAnsi="Times New Roman"/>
                <w:lang w:val="en-GB"/>
              </w:rPr>
            </w:pPr>
            <w:proofErr w:type="gramStart"/>
            <w:r w:rsidRPr="003F5D1C">
              <w:rPr>
                <w:rFonts w:ascii="Times New Roman" w:eastAsia="Times New Roman" w:hAnsi="Times New Roman"/>
                <w:lang w:val="en-GB"/>
              </w:rPr>
              <w:t>5.341  5.355</w:t>
            </w:r>
            <w:proofErr w:type="gramEnd"/>
            <w:r w:rsidRPr="003F5D1C">
              <w:rPr>
                <w:rFonts w:ascii="Times New Roman" w:eastAsia="Times New Roman" w:hAnsi="Times New Roman"/>
                <w:lang w:val="en-GB"/>
              </w:rPr>
              <w:t xml:space="preserve">  5.359  5.364  5.365  5.366  5.367  </w:t>
            </w:r>
            <w:ins w:id="89" w:author="EDITOR" w:date="2017-09-23T11:55:00Z">
              <w:r w:rsidR="00BA669F">
                <w:rPr>
                  <w:rFonts w:ascii="Times New Roman" w:eastAsia="Times New Roman" w:hAnsi="Times New Roman"/>
                  <w:lang w:val="en-GB"/>
                </w:rPr>
                <w:t xml:space="preserve"> </w:t>
              </w:r>
            </w:ins>
          </w:p>
          <w:p w14:paraId="6B4092ED" w14:textId="65AC7210" w:rsidR="00416C22" w:rsidRPr="003F5D1C" w:rsidRDefault="00BA669F"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90" w:author="EDITOR" w:date="2017-09-23T11:55:00Z">
              <w:r>
                <w:rPr>
                  <w:rFonts w:ascii="Times New Roman" w:eastAsia="Times New Roman" w:hAnsi="Times New Roman"/>
                  <w:lang w:val="en-GB"/>
                </w:rPr>
                <w:t xml:space="preserve">MOD </w:t>
              </w:r>
            </w:ins>
            <w:proofErr w:type="gramStart"/>
            <w:r w:rsidR="00416C22" w:rsidRPr="003F5D1C">
              <w:rPr>
                <w:rFonts w:ascii="Times New Roman" w:eastAsia="Times New Roman" w:hAnsi="Times New Roman"/>
                <w:lang w:val="en-GB"/>
              </w:rPr>
              <w:t>5.368  5.369</w:t>
            </w:r>
            <w:proofErr w:type="gramEnd"/>
            <w:r w:rsidR="00416C22" w:rsidRPr="003F5D1C">
              <w:rPr>
                <w:rFonts w:ascii="Times New Roman" w:eastAsia="Times New Roman" w:hAnsi="Times New Roman"/>
                <w:lang w:val="en-GB"/>
              </w:rPr>
              <w:t xml:space="preserve">  </w:t>
            </w:r>
            <w:r w:rsidR="00416C22" w:rsidRPr="003F5D1C">
              <w:rPr>
                <w:rFonts w:ascii="Times New Roman" w:eastAsia="Times New Roman" w:hAnsi="Times New Roman"/>
                <w:lang w:val="en-GB"/>
              </w:rPr>
              <w:br/>
              <w:t>5.371  5.372</w:t>
            </w:r>
          </w:p>
          <w:p w14:paraId="27518649" w14:textId="634AD7BF" w:rsidR="00B70864"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91" w:author="Ed" w:date="2017-08-24T12:15:00Z">
              <w:del w:id="92" w:author="Editor" w:date="2017-09-08T04:15:00Z">
                <w:r w:rsidRPr="003F5D1C" w:rsidDel="00FB3FB3">
                  <w:rPr>
                    <w:rFonts w:ascii="Times New Roman" w:eastAsia="Times New Roman" w:hAnsi="Times New Roman"/>
                    <w:lang w:val="en-GB"/>
                  </w:rPr>
                  <w:delText>ADD 5.GMDSS</w:delText>
                </w:r>
              </w:del>
            </w:ins>
          </w:p>
        </w:tc>
        <w:tc>
          <w:tcPr>
            <w:tcW w:w="3100" w:type="dxa"/>
            <w:tcBorders>
              <w:left w:val="single" w:sz="6" w:space="0" w:color="auto"/>
              <w:bottom w:val="single" w:sz="6" w:space="0" w:color="auto"/>
              <w:right w:val="single" w:sz="6" w:space="0" w:color="auto"/>
            </w:tcBorders>
            <w:hideMark/>
          </w:tcPr>
          <w:p w14:paraId="23A0CE38" w14:textId="77777777" w:rsidR="00BA669F"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93" w:author="EDITOR" w:date="2017-09-23T11:56:00Z"/>
                <w:rFonts w:ascii="Times New Roman" w:eastAsia="Times New Roman" w:hAnsi="Times New Roman"/>
                <w:lang w:val="en-GB"/>
              </w:rPr>
            </w:pPr>
            <w:r w:rsidRPr="003F5D1C">
              <w:rPr>
                <w:rFonts w:ascii="Times New Roman" w:eastAsia="Times New Roman" w:hAnsi="Times New Roman"/>
                <w:lang w:val="en-GB"/>
              </w:rPr>
              <w:br/>
            </w:r>
            <w:proofErr w:type="gramStart"/>
            <w:r w:rsidRPr="003F5D1C">
              <w:rPr>
                <w:rFonts w:ascii="Times New Roman" w:eastAsia="Times New Roman" w:hAnsi="Times New Roman"/>
                <w:lang w:val="en-GB"/>
              </w:rPr>
              <w:t>5.341  5.364</w:t>
            </w:r>
            <w:proofErr w:type="gramEnd"/>
            <w:r w:rsidRPr="003F5D1C">
              <w:rPr>
                <w:rFonts w:ascii="Times New Roman" w:eastAsia="Times New Roman" w:hAnsi="Times New Roman"/>
                <w:lang w:val="en-GB"/>
              </w:rPr>
              <w:t xml:space="preserve">  5.365  5.366  </w:t>
            </w:r>
            <w:r w:rsidRPr="003F5D1C">
              <w:rPr>
                <w:rFonts w:ascii="Times New Roman" w:eastAsia="Times New Roman" w:hAnsi="Times New Roman"/>
                <w:lang w:val="en-GB"/>
              </w:rPr>
              <w:br/>
              <w:t xml:space="preserve">5.367  </w:t>
            </w:r>
          </w:p>
          <w:p w14:paraId="7D995F7B" w14:textId="790CE6A3" w:rsidR="00416C22" w:rsidRPr="003F5D1C" w:rsidRDefault="00BA669F"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94" w:author="Damon Ladson" w:date="2017-08-17T10:56:00Z"/>
                <w:rFonts w:ascii="Times New Roman" w:eastAsia="Times New Roman" w:hAnsi="Times New Roman"/>
                <w:lang w:val="en-GB"/>
              </w:rPr>
            </w:pPr>
            <w:ins w:id="95" w:author="EDITOR" w:date="2017-09-23T11:56:00Z">
              <w:r>
                <w:rPr>
                  <w:rFonts w:ascii="Times New Roman" w:eastAsia="Times New Roman" w:hAnsi="Times New Roman"/>
                  <w:lang w:val="en-GB"/>
                </w:rPr>
                <w:t xml:space="preserve">MOD </w:t>
              </w:r>
            </w:ins>
            <w:proofErr w:type="gramStart"/>
            <w:r w:rsidR="00416C22" w:rsidRPr="003F5D1C">
              <w:rPr>
                <w:rFonts w:ascii="Times New Roman" w:eastAsia="Times New Roman" w:hAnsi="Times New Roman"/>
                <w:lang w:val="en-GB"/>
              </w:rPr>
              <w:t>5.368  5.370</w:t>
            </w:r>
            <w:proofErr w:type="gramEnd"/>
            <w:r w:rsidR="00416C22" w:rsidRPr="003F5D1C">
              <w:rPr>
                <w:rFonts w:ascii="Times New Roman" w:eastAsia="Times New Roman" w:hAnsi="Times New Roman"/>
                <w:lang w:val="en-GB"/>
              </w:rPr>
              <w:t xml:space="preserve">  5.372</w:t>
            </w:r>
          </w:p>
          <w:p w14:paraId="7FF0DE07" w14:textId="67D2EB32" w:rsidR="00B70864"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96" w:author="Ed" w:date="2017-08-24T12:15:00Z">
              <w:del w:id="97" w:author="Editor" w:date="2017-09-08T04:18:00Z">
                <w:r w:rsidRPr="003F5D1C" w:rsidDel="002C5668">
                  <w:rPr>
                    <w:rFonts w:ascii="Times New Roman" w:eastAsia="Times New Roman" w:hAnsi="Times New Roman"/>
                    <w:lang w:val="en-GB"/>
                  </w:rPr>
                  <w:delText>ADD 5.GMDSS</w:delText>
                </w:r>
              </w:del>
            </w:ins>
          </w:p>
        </w:tc>
        <w:tc>
          <w:tcPr>
            <w:tcW w:w="3100" w:type="dxa"/>
            <w:tcBorders>
              <w:left w:val="single" w:sz="6" w:space="0" w:color="auto"/>
              <w:bottom w:val="single" w:sz="6" w:space="0" w:color="auto"/>
              <w:right w:val="single" w:sz="6" w:space="0" w:color="auto"/>
            </w:tcBorders>
            <w:hideMark/>
          </w:tcPr>
          <w:p w14:paraId="7EF8E6E2" w14:textId="77777777" w:rsidR="00BA669F"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98" w:author="EDITOR" w:date="2017-09-23T11:56:00Z"/>
                <w:rFonts w:ascii="Times New Roman" w:eastAsia="Times New Roman" w:hAnsi="Times New Roman"/>
                <w:lang w:val="en-GB"/>
              </w:rPr>
            </w:pPr>
            <w:proofErr w:type="gramStart"/>
            <w:r w:rsidRPr="003F5D1C">
              <w:rPr>
                <w:rFonts w:ascii="Times New Roman" w:eastAsia="Times New Roman" w:hAnsi="Times New Roman"/>
                <w:lang w:val="en-GB"/>
              </w:rPr>
              <w:t>5.341  5.355</w:t>
            </w:r>
            <w:proofErr w:type="gramEnd"/>
            <w:r w:rsidRPr="003F5D1C">
              <w:rPr>
                <w:rFonts w:ascii="Times New Roman" w:eastAsia="Times New Roman" w:hAnsi="Times New Roman"/>
                <w:lang w:val="en-GB"/>
              </w:rPr>
              <w:t xml:space="preserve">  5.359  5.364  5.365  5.366  5.367  </w:t>
            </w:r>
          </w:p>
          <w:p w14:paraId="5682A58F" w14:textId="7D6A7CC9" w:rsidR="00416C22" w:rsidRPr="003F5D1C" w:rsidRDefault="00BA669F"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99" w:author="Damon Ladson" w:date="2017-08-17T10:57:00Z"/>
                <w:rFonts w:ascii="Times New Roman" w:eastAsia="Times New Roman" w:hAnsi="Times New Roman"/>
                <w:lang w:val="en-GB"/>
              </w:rPr>
            </w:pPr>
            <w:ins w:id="100" w:author="EDITOR" w:date="2017-09-23T11:56:00Z">
              <w:r>
                <w:rPr>
                  <w:rFonts w:ascii="Times New Roman" w:eastAsia="Times New Roman" w:hAnsi="Times New Roman"/>
                  <w:lang w:val="en-GB"/>
                </w:rPr>
                <w:t xml:space="preserve">MOD </w:t>
              </w:r>
            </w:ins>
            <w:proofErr w:type="gramStart"/>
            <w:r w:rsidR="00416C22" w:rsidRPr="003F5D1C">
              <w:rPr>
                <w:rFonts w:ascii="Times New Roman" w:eastAsia="Times New Roman" w:hAnsi="Times New Roman"/>
                <w:lang w:val="en-GB"/>
              </w:rPr>
              <w:t>5.368  5.369</w:t>
            </w:r>
            <w:proofErr w:type="gramEnd"/>
            <w:r w:rsidR="00416C22" w:rsidRPr="003F5D1C">
              <w:rPr>
                <w:rFonts w:ascii="Times New Roman" w:eastAsia="Times New Roman" w:hAnsi="Times New Roman"/>
                <w:lang w:val="en-GB"/>
              </w:rPr>
              <w:t xml:space="preserve">  </w:t>
            </w:r>
            <w:r w:rsidR="00416C22" w:rsidRPr="003F5D1C">
              <w:rPr>
                <w:rFonts w:ascii="Times New Roman" w:eastAsia="Times New Roman" w:hAnsi="Times New Roman"/>
                <w:lang w:val="en-GB"/>
              </w:rPr>
              <w:br/>
              <w:t>5.372</w:t>
            </w:r>
          </w:p>
          <w:p w14:paraId="6D1631E4" w14:textId="0AD92DAA" w:rsidR="00B70864"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101" w:author="Ed" w:date="2017-08-24T12:15:00Z">
              <w:del w:id="102" w:author="Editor" w:date="2017-09-08T04:18:00Z">
                <w:r w:rsidRPr="003F5D1C" w:rsidDel="002C5668">
                  <w:rPr>
                    <w:rFonts w:ascii="Times New Roman" w:eastAsia="Times New Roman" w:hAnsi="Times New Roman"/>
                    <w:lang w:val="en-GB"/>
                  </w:rPr>
                  <w:delText>ADD 5.GMDSS</w:delText>
                </w:r>
              </w:del>
            </w:ins>
          </w:p>
        </w:tc>
      </w:tr>
      <w:tr w:rsidR="003860AD" w:rsidRPr="003F5D1C" w14:paraId="09515F73" w14:textId="77777777" w:rsidTr="00917319">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14:paraId="139C37B0"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b/>
                <w:lang w:val="en-GB"/>
              </w:rPr>
              <w:t>1 626.5-1 660</w:t>
            </w:r>
            <w:r w:rsidRPr="003F5D1C">
              <w:rPr>
                <w:rFonts w:ascii="Times New Roman" w:eastAsia="Times New Roman" w:hAnsi="Times New Roman"/>
                <w:lang w:val="en-GB"/>
              </w:rPr>
              <w:tab/>
              <w:t>MOBILE-SATELLITE (Earth-to-</w:t>
            </w:r>
            <w:proofErr w:type="gramStart"/>
            <w:r w:rsidRPr="003F5D1C">
              <w:rPr>
                <w:rFonts w:ascii="Times New Roman" w:eastAsia="Times New Roman" w:hAnsi="Times New Roman"/>
                <w:lang w:val="en-GB"/>
              </w:rPr>
              <w:t>space)  5</w:t>
            </w:r>
            <w:proofErr w:type="gramEnd"/>
            <w:r w:rsidRPr="003F5D1C">
              <w:rPr>
                <w:rFonts w:ascii="Times New Roman" w:eastAsia="Times New Roman" w:hAnsi="Times New Roman"/>
                <w:lang w:val="en-GB"/>
              </w:rPr>
              <w:t>.351A</w:t>
            </w:r>
          </w:p>
          <w:p w14:paraId="6B1114A1"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ind w:left="2977" w:hanging="2977"/>
              <w:textAlignment w:val="baseline"/>
              <w:rPr>
                <w:rFonts w:ascii="Times New Roman" w:eastAsia="Times New Roman" w:hAnsi="Times New Roman"/>
                <w:lang w:val="en-GB"/>
              </w:rPr>
            </w:pPr>
            <w:r w:rsidRPr="003F5D1C">
              <w:rPr>
                <w:rFonts w:ascii="Times New Roman" w:eastAsia="Times New Roman" w:hAnsi="Times New Roman"/>
                <w:lang w:val="en-GB"/>
              </w:rPr>
              <w:tab/>
            </w:r>
            <w:r w:rsidRPr="003F5D1C">
              <w:rPr>
                <w:rFonts w:ascii="Times New Roman" w:eastAsia="Times New Roman" w:hAnsi="Times New Roman"/>
                <w:lang w:val="en-GB"/>
              </w:rPr>
              <w:tab/>
            </w:r>
            <w:r w:rsidRPr="003F5D1C">
              <w:rPr>
                <w:rFonts w:ascii="Times New Roman" w:eastAsia="Times New Roman" w:hAnsi="Times New Roman"/>
                <w:lang w:val="en-GB"/>
              </w:rPr>
              <w:tab/>
            </w:r>
            <w:r w:rsidRPr="003F5D1C">
              <w:rPr>
                <w:rFonts w:ascii="Times New Roman" w:eastAsia="Times New Roman" w:hAnsi="Times New Roman"/>
                <w:lang w:val="en-GB"/>
              </w:rPr>
              <w:tab/>
              <w:t xml:space="preserve">5.341  5.351  5.353A  5.354  5.355  5.357A  5.359  5.362A  5.374  </w:t>
            </w:r>
            <w:r w:rsidRPr="003F5D1C">
              <w:rPr>
                <w:rFonts w:ascii="Times New Roman" w:eastAsia="Times New Roman" w:hAnsi="Times New Roman"/>
                <w:lang w:val="en-GB"/>
              </w:rPr>
              <w:br/>
              <w:t>5.375  5.376</w:t>
            </w:r>
          </w:p>
        </w:tc>
      </w:tr>
    </w:tbl>
    <w:p w14:paraId="11C7751A" w14:textId="77777777" w:rsidR="00416C22" w:rsidRPr="003F5D1C" w:rsidRDefault="00416C22" w:rsidP="00416C22">
      <w:pPr>
        <w:tabs>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p>
    <w:p w14:paraId="2BE4345F" w14:textId="100C2139" w:rsidR="003B25C1" w:rsidRPr="003F5D1C" w:rsidRDefault="003B25C1" w:rsidP="003B25C1">
      <w:pPr>
        <w:rPr>
          <w:rFonts w:ascii="Times New Roman" w:hAnsi="Times New Roman"/>
        </w:rPr>
      </w:pPr>
      <w:r w:rsidRPr="003F5D1C">
        <w:rPr>
          <w:rFonts w:ascii="Times New Roman" w:hAnsi="Times New Roman"/>
          <w:b/>
        </w:rPr>
        <w:t>Reason:</w:t>
      </w:r>
      <w:r w:rsidR="009573CB" w:rsidRPr="003F5D1C">
        <w:rPr>
          <w:rFonts w:ascii="Times New Roman" w:hAnsi="Times New Roman"/>
        </w:rPr>
        <w:t xml:space="preserve"> To reference new No. 5.GMDSS identifying the 1 61</w:t>
      </w:r>
      <w:ins w:id="103" w:author="Editor" w:date="2017-09-08T04:18:00Z">
        <w:r w:rsidR="002C5668">
          <w:rPr>
            <w:rFonts w:ascii="Times New Roman" w:hAnsi="Times New Roman"/>
          </w:rPr>
          <w:t>6</w:t>
        </w:r>
      </w:ins>
      <w:del w:id="104" w:author="Editor" w:date="2017-09-08T04:18:00Z">
        <w:r w:rsidR="009573CB" w:rsidRPr="003F5D1C" w:rsidDel="002C5668">
          <w:rPr>
            <w:rFonts w:ascii="Times New Roman" w:hAnsi="Times New Roman"/>
          </w:rPr>
          <w:delText>0</w:delText>
        </w:r>
      </w:del>
      <w:r w:rsidR="009573CB" w:rsidRPr="003F5D1C">
        <w:rPr>
          <w:rFonts w:ascii="Times New Roman" w:hAnsi="Times New Roman"/>
        </w:rPr>
        <w:t>-1 26.5 MHz to</w:t>
      </w:r>
      <w:r w:rsidR="00A83BDA" w:rsidRPr="003F5D1C">
        <w:rPr>
          <w:rFonts w:ascii="Times New Roman" w:hAnsi="Times New Roman"/>
        </w:rPr>
        <w:t xml:space="preserve"> </w:t>
      </w:r>
      <w:r w:rsidRPr="003F5D1C">
        <w:rPr>
          <w:rFonts w:ascii="Times New Roman" w:hAnsi="Times New Roman"/>
        </w:rPr>
        <w:t xml:space="preserve">support the introduction of an additional satellite system into the GMDSS in accordance with Resolution </w:t>
      </w:r>
      <w:r w:rsidRPr="003F5D1C">
        <w:rPr>
          <w:rFonts w:ascii="Times New Roman" w:hAnsi="Times New Roman"/>
          <w:b/>
          <w:bCs/>
        </w:rPr>
        <w:t>359 (Rev.WRC-15)</w:t>
      </w:r>
      <w:r w:rsidRPr="003F5D1C">
        <w:rPr>
          <w:rFonts w:ascii="Times New Roman" w:hAnsi="Times New Roman"/>
        </w:rPr>
        <w:t>.</w:t>
      </w:r>
    </w:p>
    <w:p w14:paraId="6CB9F6C0" w14:textId="77777777" w:rsidR="003B25C1" w:rsidRPr="003F5D1C" w:rsidRDefault="003B25C1" w:rsidP="005F6367">
      <w:pPr>
        <w:rPr>
          <w:rFonts w:ascii="Times New Roman" w:hAnsi="Times New Roman"/>
        </w:rPr>
      </w:pPr>
    </w:p>
    <w:p w14:paraId="353C2693" w14:textId="77777777" w:rsidR="003B25C1" w:rsidRPr="003F5D1C" w:rsidRDefault="003B25C1" w:rsidP="005F6367">
      <w:pPr>
        <w:rPr>
          <w:rFonts w:ascii="Times New Roman" w:hAnsi="Times New Roman"/>
        </w:rPr>
      </w:pPr>
    </w:p>
    <w:p w14:paraId="5FA0B4EF" w14:textId="77777777" w:rsidR="00F54F9D" w:rsidRPr="003F5D1C" w:rsidRDefault="00F54F9D" w:rsidP="005F6367">
      <w:pPr>
        <w:rPr>
          <w:rFonts w:ascii="Times New Roman" w:hAnsi="Times New Roman"/>
        </w:rPr>
      </w:pPr>
      <w:r w:rsidRPr="003F5D1C">
        <w:rPr>
          <w:rFonts w:ascii="Times New Roman" w:hAnsi="Times New Roman"/>
          <w:b/>
        </w:rPr>
        <w:t>ADD</w:t>
      </w:r>
      <w:r w:rsidR="00825E6D" w:rsidRPr="003F5D1C">
        <w:rPr>
          <w:rFonts w:ascii="Times New Roman" w:hAnsi="Times New Roman"/>
        </w:rPr>
        <w:t xml:space="preserve"> USA/1.8/2</w:t>
      </w:r>
    </w:p>
    <w:p w14:paraId="334A255E" w14:textId="77777777" w:rsidR="00B70864" w:rsidRPr="003F5D1C" w:rsidRDefault="00B70864" w:rsidP="005F6367">
      <w:pPr>
        <w:rPr>
          <w:rFonts w:ascii="Times New Roman" w:hAnsi="Times New Roman"/>
        </w:rPr>
      </w:pPr>
    </w:p>
    <w:p w14:paraId="423BD6C8" w14:textId="668398AD" w:rsidR="00AA25EE" w:rsidRPr="003F5D1C" w:rsidRDefault="00AA25EE" w:rsidP="00AA25EE">
      <w:pPr>
        <w:rPr>
          <w:ins w:id="105" w:author="Ed" w:date="2017-08-24T12:16:00Z"/>
          <w:rFonts w:ascii="Times New Roman" w:hAnsi="Times New Roman"/>
          <w:b/>
        </w:rPr>
      </w:pPr>
      <w:ins w:id="106" w:author="Ed" w:date="2017-08-24T12:16:00Z">
        <w:r w:rsidRPr="003F5D1C">
          <w:rPr>
            <w:rFonts w:ascii="Times New Roman" w:hAnsi="Times New Roman"/>
            <w:b/>
          </w:rPr>
          <w:t>5.GMDSS</w:t>
        </w:r>
        <w:r w:rsidRPr="003F5D1C">
          <w:rPr>
            <w:rFonts w:ascii="Times New Roman" w:hAnsi="Times New Roman"/>
            <w:b/>
          </w:rPr>
          <w:tab/>
        </w:r>
        <w:proofErr w:type="gramStart"/>
        <w:r w:rsidRPr="003F5D1C">
          <w:rPr>
            <w:rFonts w:ascii="Times New Roman" w:hAnsi="Times New Roman"/>
          </w:rPr>
          <w:t>The</w:t>
        </w:r>
        <w:proofErr w:type="gramEnd"/>
        <w:r w:rsidRPr="003F5D1C">
          <w:rPr>
            <w:rFonts w:ascii="Times New Roman" w:hAnsi="Times New Roman"/>
          </w:rPr>
          <w:t xml:space="preserve"> band 161</w:t>
        </w:r>
      </w:ins>
      <w:ins w:id="107" w:author="Editor" w:date="2017-08-31T17:46:00Z">
        <w:r w:rsidR="00EC38D4">
          <w:rPr>
            <w:rFonts w:ascii="Times New Roman" w:hAnsi="Times New Roman"/>
          </w:rPr>
          <w:t>6</w:t>
        </w:r>
      </w:ins>
      <w:ins w:id="108" w:author="Ed" w:date="2017-08-24T12:16:00Z">
        <w:del w:id="109" w:author="Editor" w:date="2017-08-31T17:45:00Z">
          <w:r w:rsidRPr="003F5D1C" w:rsidDel="00EC38D4">
            <w:rPr>
              <w:rFonts w:ascii="Times New Roman" w:hAnsi="Times New Roman"/>
            </w:rPr>
            <w:delText>0</w:delText>
          </w:r>
        </w:del>
        <w:r w:rsidRPr="003F5D1C">
          <w:rPr>
            <w:rFonts w:ascii="Times New Roman" w:hAnsi="Times New Roman"/>
          </w:rPr>
          <w:t xml:space="preserve">-1626.5 MHz may also be used </w:t>
        </w:r>
        <w:del w:id="110" w:author="Editor" w:date="2017-09-19T16:14:00Z">
          <w:r w:rsidRPr="003F5D1C" w:rsidDel="004241DC">
            <w:rPr>
              <w:rFonts w:ascii="Times New Roman" w:hAnsi="Times New Roman"/>
            </w:rPr>
            <w:delText xml:space="preserve">in the Earth-to-space and space-to-Earth directions </w:delText>
          </w:r>
        </w:del>
        <w:r w:rsidRPr="003F5D1C">
          <w:rPr>
            <w:rFonts w:ascii="Times New Roman" w:hAnsi="Times New Roman"/>
          </w:rPr>
          <w:t xml:space="preserve">for the provision of distress, urgency, and safety communications of the Global Maritime Distress and Safety System (GMDSS).  </w:t>
        </w:r>
      </w:ins>
      <w:ins w:id="111" w:author="Editor" w:date="2017-08-24T15:19:00Z">
        <w:r w:rsidR="00CF2166" w:rsidRPr="003F5D1C">
          <w:rPr>
            <w:rFonts w:ascii="Times New Roman" w:hAnsi="Times New Roman"/>
          </w:rPr>
          <w:t>(</w:t>
        </w:r>
      </w:ins>
      <w:ins w:id="112" w:author="Ed" w:date="2017-08-24T12:16:00Z">
        <w:r w:rsidRPr="003F5D1C">
          <w:rPr>
            <w:rFonts w:ascii="Times New Roman" w:hAnsi="Times New Roman"/>
          </w:rPr>
          <w:t>See</w:t>
        </w:r>
        <w:del w:id="113" w:author="Editor" w:date="2017-08-24T15:19:00Z">
          <w:r w:rsidRPr="003F5D1C" w:rsidDel="00CF2166">
            <w:rPr>
              <w:rFonts w:ascii="Times New Roman" w:hAnsi="Times New Roman"/>
            </w:rPr>
            <w:delText>,</w:delText>
          </w:r>
        </w:del>
        <w:r w:rsidRPr="003F5D1C">
          <w:rPr>
            <w:rFonts w:ascii="Times New Roman" w:hAnsi="Times New Roman"/>
          </w:rPr>
          <w:t xml:space="preserve"> Table </w:t>
        </w:r>
        <w:r w:rsidRPr="006B08B8">
          <w:rPr>
            <w:rFonts w:ascii="Times New Roman" w:hAnsi="Times New Roman"/>
            <w:b/>
          </w:rPr>
          <w:t>15-2</w:t>
        </w:r>
      </w:ins>
      <w:ins w:id="114" w:author="Editor" w:date="2017-08-24T15:19:00Z">
        <w:r w:rsidR="00CF2166" w:rsidRPr="003F5D1C">
          <w:rPr>
            <w:rFonts w:ascii="Times New Roman" w:hAnsi="Times New Roman"/>
            <w:b/>
          </w:rPr>
          <w:t xml:space="preserve"> </w:t>
        </w:r>
        <w:r w:rsidR="00CF2166" w:rsidRPr="006B08B8">
          <w:rPr>
            <w:rFonts w:ascii="Times New Roman" w:hAnsi="Times New Roman"/>
          </w:rPr>
          <w:t xml:space="preserve">of </w:t>
        </w:r>
        <w:r w:rsidR="00CF2166" w:rsidRPr="003F5D1C">
          <w:rPr>
            <w:rFonts w:ascii="Times New Roman" w:hAnsi="Times New Roman"/>
          </w:rPr>
          <w:t xml:space="preserve">Appendix </w:t>
        </w:r>
        <w:r w:rsidR="00CF2166" w:rsidRPr="003F5D1C">
          <w:rPr>
            <w:rFonts w:ascii="Times New Roman" w:hAnsi="Times New Roman"/>
            <w:b/>
          </w:rPr>
          <w:t>15</w:t>
        </w:r>
      </w:ins>
      <w:ins w:id="115" w:author="Ed" w:date="2017-08-24T12:16:00Z">
        <w:r w:rsidRPr="00C37C6C">
          <w:rPr>
            <w:rFonts w:ascii="Times New Roman" w:hAnsi="Times New Roman"/>
          </w:rPr>
          <w:t xml:space="preserve">, </w:t>
        </w:r>
      </w:ins>
      <w:ins w:id="116" w:author="Editor" w:date="2017-08-24T15:16:00Z">
        <w:r w:rsidR="00CF2166" w:rsidRPr="003F5D1C">
          <w:rPr>
            <w:rFonts w:ascii="Times New Roman" w:hAnsi="Times New Roman"/>
          </w:rPr>
          <w:t>No.</w:t>
        </w:r>
      </w:ins>
      <w:ins w:id="117" w:author="Ed" w:date="2017-08-24T12:16:00Z">
        <w:r w:rsidRPr="003F5D1C">
          <w:rPr>
            <w:rFonts w:ascii="Times New Roman" w:hAnsi="Times New Roman"/>
          </w:rPr>
          <w:t xml:space="preserve"> </w:t>
        </w:r>
        <w:r w:rsidRPr="006B08B8">
          <w:rPr>
            <w:rFonts w:ascii="Times New Roman" w:hAnsi="Times New Roman"/>
            <w:b/>
          </w:rPr>
          <w:t>33.50</w:t>
        </w:r>
        <w:r w:rsidRPr="003F5D1C">
          <w:rPr>
            <w:rFonts w:ascii="Times New Roman" w:hAnsi="Times New Roman"/>
          </w:rPr>
          <w:t xml:space="preserve"> and </w:t>
        </w:r>
      </w:ins>
      <w:ins w:id="118" w:author="Editor" w:date="2017-08-24T15:19:00Z">
        <w:r w:rsidR="00CF2166" w:rsidRPr="00C37C6C">
          <w:rPr>
            <w:rFonts w:ascii="Times New Roman" w:hAnsi="Times New Roman"/>
          </w:rPr>
          <w:t xml:space="preserve">No. </w:t>
        </w:r>
      </w:ins>
      <w:ins w:id="119" w:author="Ed" w:date="2017-08-24T12:16:00Z">
        <w:r w:rsidRPr="006B08B8">
          <w:rPr>
            <w:rFonts w:ascii="Times New Roman" w:hAnsi="Times New Roman"/>
            <w:b/>
          </w:rPr>
          <w:t>33.53</w:t>
        </w:r>
      </w:ins>
      <w:ins w:id="120" w:author="Editor" w:date="2017-08-24T15:17:00Z">
        <w:r w:rsidR="00CF2166" w:rsidRPr="003F5D1C">
          <w:rPr>
            <w:rFonts w:ascii="Times New Roman" w:hAnsi="Times New Roman"/>
          </w:rPr>
          <w:t xml:space="preserve"> of Article </w:t>
        </w:r>
        <w:r w:rsidR="00CF2166" w:rsidRPr="006B08B8">
          <w:rPr>
            <w:rFonts w:ascii="Times New Roman" w:hAnsi="Times New Roman"/>
            <w:b/>
          </w:rPr>
          <w:t>33</w:t>
        </w:r>
      </w:ins>
      <w:ins w:id="121" w:author="Editor" w:date="2017-08-24T15:19:00Z">
        <w:r w:rsidR="00CF2166" w:rsidRPr="006B08B8">
          <w:rPr>
            <w:rFonts w:ascii="Times New Roman" w:hAnsi="Times New Roman"/>
          </w:rPr>
          <w:t>)</w:t>
        </w:r>
      </w:ins>
      <w:ins w:id="122" w:author="Ed" w:date="2017-08-24T12:16:00Z">
        <w:r w:rsidRPr="003F5D1C">
          <w:rPr>
            <w:rFonts w:ascii="Times New Roman" w:hAnsi="Times New Roman"/>
          </w:rPr>
          <w:t>.</w:t>
        </w:r>
      </w:ins>
    </w:p>
    <w:p w14:paraId="20376B04" w14:textId="77777777" w:rsidR="00AA25EE" w:rsidRPr="003F5D1C" w:rsidRDefault="00AA25EE" w:rsidP="005F6367">
      <w:pPr>
        <w:rPr>
          <w:rFonts w:ascii="Times New Roman" w:hAnsi="Times New Roman"/>
          <w:b/>
        </w:rPr>
      </w:pPr>
    </w:p>
    <w:p w14:paraId="1DDA05A6" w14:textId="22066CFC" w:rsidR="0024189D" w:rsidRPr="003F5D1C" w:rsidRDefault="0024189D" w:rsidP="005F6367">
      <w:pPr>
        <w:rPr>
          <w:rFonts w:ascii="Times New Roman" w:hAnsi="Times New Roman"/>
        </w:rPr>
      </w:pPr>
      <w:r w:rsidRPr="003F5D1C">
        <w:rPr>
          <w:rFonts w:ascii="Times New Roman" w:hAnsi="Times New Roman"/>
          <w:b/>
        </w:rPr>
        <w:t>Reason:</w:t>
      </w:r>
      <w:r w:rsidR="003F059B" w:rsidRPr="003F5D1C">
        <w:rPr>
          <w:rFonts w:ascii="Times New Roman" w:hAnsi="Times New Roman"/>
          <w:b/>
        </w:rPr>
        <w:t xml:space="preserve"> </w:t>
      </w:r>
      <w:r w:rsidR="00F57EB3" w:rsidRPr="003F5D1C">
        <w:rPr>
          <w:rFonts w:ascii="Times New Roman" w:hAnsi="Times New Roman"/>
        </w:rPr>
        <w:t>To identify the band 161</w:t>
      </w:r>
      <w:ins w:id="123" w:author="Editor" w:date="2017-08-31T17:46:00Z">
        <w:r w:rsidR="00EC38D4">
          <w:rPr>
            <w:rFonts w:ascii="Times New Roman" w:hAnsi="Times New Roman"/>
          </w:rPr>
          <w:t>6</w:t>
        </w:r>
      </w:ins>
      <w:del w:id="124" w:author="Editor" w:date="2017-08-31T17:46:00Z">
        <w:r w:rsidR="00F57EB3" w:rsidRPr="003F5D1C" w:rsidDel="00EC38D4">
          <w:rPr>
            <w:rFonts w:ascii="Times New Roman" w:hAnsi="Times New Roman"/>
          </w:rPr>
          <w:delText>0</w:delText>
        </w:r>
      </w:del>
      <w:r w:rsidR="00F57EB3" w:rsidRPr="003F5D1C">
        <w:rPr>
          <w:rFonts w:ascii="Times New Roman" w:hAnsi="Times New Roman"/>
        </w:rPr>
        <w:t>-1626.5 MHz as being available for the provision of GMDSS by mobile-satellite service systems.</w:t>
      </w:r>
    </w:p>
    <w:p w14:paraId="5017830D" w14:textId="77777777" w:rsidR="00F54F9D" w:rsidRPr="003F5D1C" w:rsidRDefault="00F54F9D" w:rsidP="005F6367">
      <w:pPr>
        <w:rPr>
          <w:rFonts w:ascii="Times New Roman" w:hAnsi="Times New Roman"/>
        </w:rPr>
      </w:pPr>
    </w:p>
    <w:p w14:paraId="597ED628" w14:textId="77777777" w:rsidR="00434EC9" w:rsidRPr="003F5D1C" w:rsidRDefault="00434EC9" w:rsidP="005F6367">
      <w:pPr>
        <w:rPr>
          <w:rFonts w:ascii="Times New Roman" w:hAnsi="Times New Roman"/>
        </w:rPr>
      </w:pPr>
    </w:p>
    <w:p w14:paraId="310B6A15" w14:textId="77777777" w:rsidR="00F54F9D" w:rsidRPr="003F5D1C" w:rsidRDefault="00F54F9D" w:rsidP="005F6367">
      <w:pPr>
        <w:rPr>
          <w:rFonts w:ascii="Times New Roman" w:hAnsi="Times New Roman"/>
        </w:rPr>
      </w:pPr>
      <w:r w:rsidRPr="003F5D1C">
        <w:rPr>
          <w:rFonts w:ascii="Times New Roman" w:hAnsi="Times New Roman"/>
          <w:b/>
        </w:rPr>
        <w:t>MOD</w:t>
      </w:r>
      <w:r w:rsidR="00825E6D" w:rsidRPr="003F5D1C">
        <w:rPr>
          <w:rFonts w:ascii="Times New Roman" w:hAnsi="Times New Roman"/>
        </w:rPr>
        <w:t xml:space="preserve"> USA/1.8/3</w:t>
      </w:r>
    </w:p>
    <w:p w14:paraId="1DF171BC" w14:textId="77777777" w:rsidR="00825E6D" w:rsidRPr="003F5D1C" w:rsidRDefault="00825E6D" w:rsidP="005F6367">
      <w:pPr>
        <w:rPr>
          <w:rFonts w:ascii="Times New Roman" w:hAnsi="Times New Roman"/>
        </w:rPr>
      </w:pPr>
    </w:p>
    <w:p w14:paraId="52A5056C" w14:textId="6C80FDA2" w:rsidR="002A70C2" w:rsidRPr="003F5D1C" w:rsidRDefault="002A70C2" w:rsidP="002A70C2">
      <w:pPr>
        <w:pStyle w:val="Note"/>
        <w:rPr>
          <w:szCs w:val="24"/>
          <w:lang w:val="en-AU"/>
        </w:rPr>
      </w:pPr>
      <w:r w:rsidRPr="003F5D1C">
        <w:rPr>
          <w:rStyle w:val="Artdef"/>
          <w:szCs w:val="24"/>
        </w:rPr>
        <w:t>5.368</w:t>
      </w:r>
      <w:r w:rsidRPr="003F5D1C">
        <w:rPr>
          <w:rStyle w:val="Artdef"/>
          <w:szCs w:val="24"/>
        </w:rPr>
        <w:tab/>
      </w:r>
      <w:r w:rsidRPr="003F5D1C">
        <w:rPr>
          <w:szCs w:val="24"/>
          <w:lang w:val="en-AU"/>
        </w:rPr>
        <w:t xml:space="preserve">With respect to the </w:t>
      </w:r>
      <w:proofErr w:type="spellStart"/>
      <w:r w:rsidRPr="003F5D1C">
        <w:rPr>
          <w:szCs w:val="24"/>
          <w:lang w:val="en-AU"/>
        </w:rPr>
        <w:t>radiodetermination</w:t>
      </w:r>
      <w:proofErr w:type="spellEnd"/>
      <w:r w:rsidRPr="003F5D1C">
        <w:rPr>
          <w:szCs w:val="24"/>
          <w:lang w:val="en-AU"/>
        </w:rPr>
        <w:t>-satellite service</w:t>
      </w:r>
      <w:r w:rsidR="005F361F" w:rsidRPr="003F5D1C">
        <w:rPr>
          <w:szCs w:val="24"/>
          <w:lang w:val="en-AU"/>
        </w:rPr>
        <w:t xml:space="preserve"> and the</w:t>
      </w:r>
      <w:ins w:id="125" w:author="Damon Ladson" w:date="2017-08-21T12:47:00Z">
        <w:r w:rsidR="00272ABC" w:rsidRPr="003F5D1C">
          <w:rPr>
            <w:szCs w:val="24"/>
            <w:lang w:val="en-AU"/>
          </w:rPr>
          <w:t xml:space="preserve"> </w:t>
        </w:r>
      </w:ins>
      <w:r w:rsidR="005F361F" w:rsidRPr="003F5D1C">
        <w:rPr>
          <w:szCs w:val="24"/>
          <w:lang w:val="en-AU"/>
        </w:rPr>
        <w:t>mobile-satellite services</w:t>
      </w:r>
      <w:r w:rsidR="002B2BD4" w:rsidRPr="003F5D1C">
        <w:rPr>
          <w:szCs w:val="24"/>
          <w:lang w:val="en-AU"/>
        </w:rPr>
        <w:t xml:space="preserve"> the </w:t>
      </w:r>
      <w:r w:rsidR="002B2BD4" w:rsidRPr="003F5D1C">
        <w:rPr>
          <w:szCs w:val="24"/>
        </w:rPr>
        <w:t>provisions</w:t>
      </w:r>
      <w:r w:rsidR="002B2BD4" w:rsidRPr="003F5D1C">
        <w:rPr>
          <w:szCs w:val="24"/>
          <w:lang w:val="en-AU"/>
        </w:rPr>
        <w:t xml:space="preserve"> of No. </w:t>
      </w:r>
      <w:r w:rsidR="002B2BD4" w:rsidRPr="003F5D1C">
        <w:rPr>
          <w:rStyle w:val="Artref"/>
          <w:b/>
          <w:bCs/>
          <w:szCs w:val="24"/>
        </w:rPr>
        <w:t>4.10</w:t>
      </w:r>
      <w:r w:rsidR="002B2BD4" w:rsidRPr="003F5D1C">
        <w:rPr>
          <w:szCs w:val="24"/>
          <w:lang w:val="en-AU"/>
        </w:rPr>
        <w:t xml:space="preserve"> do not apply</w:t>
      </w:r>
      <w:r w:rsidRPr="003F5D1C">
        <w:rPr>
          <w:szCs w:val="24"/>
          <w:lang w:val="en-AU"/>
        </w:rPr>
        <w:t xml:space="preserve"> in the band 1</w:t>
      </w:r>
      <w:r w:rsidR="002B2BD4" w:rsidRPr="003F5D1C">
        <w:rPr>
          <w:szCs w:val="24"/>
        </w:rPr>
        <w:t> </w:t>
      </w:r>
      <w:r w:rsidR="002B2BD4" w:rsidRPr="003F5D1C">
        <w:rPr>
          <w:szCs w:val="24"/>
          <w:lang w:val="en-AU"/>
        </w:rPr>
        <w:t>610-</w:t>
      </w:r>
      <w:ins w:id="126" w:author="Editor" w:date="2017-09-19T16:17:00Z">
        <w:r w:rsidR="00FB41DF" w:rsidRPr="0095247C">
          <w:rPr>
            <w:szCs w:val="24"/>
            <w:lang w:val="en-AU"/>
            <w:rPrChange w:id="127" w:author="EDITOR" w:date="2017-09-29T15:55:00Z">
              <w:rPr>
                <w:szCs w:val="24"/>
                <w:lang w:val="en-AU"/>
              </w:rPr>
            </w:rPrChange>
          </w:rPr>
          <w:t>1626.5 MHz</w:t>
        </w:r>
      </w:ins>
      <w:del w:id="128" w:author="Editor" w:date="2017-09-19T16:17:00Z">
        <w:r w:rsidR="002B2BD4" w:rsidRPr="0095247C" w:rsidDel="00FB41DF">
          <w:rPr>
            <w:szCs w:val="24"/>
            <w:lang w:val="en-AU"/>
            <w:rPrChange w:id="129" w:author="EDITOR" w:date="2017-09-29T15:55:00Z">
              <w:rPr>
                <w:szCs w:val="24"/>
                <w:lang w:val="en-AU"/>
              </w:rPr>
            </w:rPrChange>
          </w:rPr>
          <w:delText>1</w:delText>
        </w:r>
        <w:r w:rsidR="002B2BD4" w:rsidRPr="0095247C" w:rsidDel="00FB41DF">
          <w:rPr>
            <w:szCs w:val="24"/>
            <w:rPrChange w:id="130" w:author="EDITOR" w:date="2017-09-29T15:55:00Z">
              <w:rPr>
                <w:szCs w:val="24"/>
              </w:rPr>
            </w:rPrChange>
          </w:rPr>
          <w:delText> </w:delText>
        </w:r>
        <w:r w:rsidR="002B2BD4" w:rsidRPr="0095247C" w:rsidDel="00FB41DF">
          <w:rPr>
            <w:szCs w:val="24"/>
            <w:lang w:val="en-AU"/>
            <w:rPrChange w:id="131" w:author="EDITOR" w:date="2017-09-29T15:55:00Z">
              <w:rPr>
                <w:szCs w:val="24"/>
                <w:lang w:val="en-AU"/>
              </w:rPr>
            </w:rPrChange>
          </w:rPr>
          <w:delText>62</w:delText>
        </w:r>
      </w:del>
      <w:ins w:id="132" w:author="Editor" w:date="2017-08-31T17:47:00Z">
        <w:del w:id="133" w:author="Editor" w:date="2017-09-19T16:17:00Z">
          <w:r w:rsidR="00203237" w:rsidRPr="0095247C" w:rsidDel="00FB41DF">
            <w:rPr>
              <w:szCs w:val="24"/>
              <w:lang w:val="en-AU"/>
              <w:rPrChange w:id="134" w:author="EDITOR" w:date="2017-09-29T15:55:00Z">
                <w:rPr>
                  <w:szCs w:val="24"/>
                  <w:lang w:val="en-AU"/>
                </w:rPr>
              </w:rPrChange>
            </w:rPr>
            <w:delText>1</w:delText>
          </w:r>
        </w:del>
      </w:ins>
      <w:del w:id="135" w:author="Editor" w:date="2017-09-19T16:17:00Z">
        <w:r w:rsidR="002B2BD4" w:rsidRPr="0095247C" w:rsidDel="00FB41DF">
          <w:rPr>
            <w:szCs w:val="24"/>
            <w:lang w:val="en-AU"/>
            <w:rPrChange w:id="136" w:author="EDITOR" w:date="2017-09-29T15:55:00Z">
              <w:rPr>
                <w:szCs w:val="24"/>
                <w:lang w:val="en-AU"/>
              </w:rPr>
            </w:rPrChange>
          </w:rPr>
          <w:delText>6</w:delText>
        </w:r>
      </w:del>
      <w:del w:id="137" w:author="Editor" w:date="2017-08-31T17:47:00Z">
        <w:r w:rsidR="002B2BD4" w:rsidRPr="0095247C" w:rsidDel="00203237">
          <w:rPr>
            <w:szCs w:val="24"/>
            <w:lang w:val="en-AU"/>
            <w:rPrChange w:id="138" w:author="EDITOR" w:date="2017-09-29T15:55:00Z">
              <w:rPr>
                <w:szCs w:val="24"/>
                <w:lang w:val="en-AU"/>
              </w:rPr>
            </w:rPrChange>
          </w:rPr>
          <w:delText>.5</w:delText>
        </w:r>
      </w:del>
      <w:r w:rsidR="002B2BD4" w:rsidRPr="0095247C">
        <w:rPr>
          <w:szCs w:val="24"/>
          <w:lang w:val="en-AU"/>
          <w:rPrChange w:id="139" w:author="EDITOR" w:date="2017-09-29T15:55:00Z">
            <w:rPr>
              <w:szCs w:val="24"/>
              <w:lang w:val="en-AU"/>
            </w:rPr>
          </w:rPrChange>
        </w:rPr>
        <w:t xml:space="preserve"> </w:t>
      </w:r>
      <w:proofErr w:type="spellStart"/>
      <w:r w:rsidR="002B2BD4" w:rsidRPr="0095247C">
        <w:rPr>
          <w:szCs w:val="24"/>
          <w:lang w:val="en-AU"/>
          <w:rPrChange w:id="140" w:author="EDITOR" w:date="2017-09-29T15:55:00Z">
            <w:rPr>
              <w:szCs w:val="24"/>
              <w:lang w:val="en-AU"/>
            </w:rPr>
          </w:rPrChange>
        </w:rPr>
        <w:t>MHz</w:t>
      </w:r>
      <w:proofErr w:type="spellEnd"/>
      <w:r w:rsidR="002B2BD4" w:rsidRPr="0095247C">
        <w:rPr>
          <w:szCs w:val="24"/>
          <w:lang w:val="en-AU"/>
          <w:rPrChange w:id="141" w:author="EDITOR" w:date="2017-09-29T15:55:00Z">
            <w:rPr>
              <w:szCs w:val="24"/>
              <w:lang w:val="en-AU"/>
            </w:rPr>
          </w:rPrChange>
        </w:rPr>
        <w:t>, with the exception of the aeronautical radionavigation-satellite</w:t>
      </w:r>
      <w:r w:rsidR="005F361F" w:rsidRPr="0095247C">
        <w:rPr>
          <w:szCs w:val="24"/>
          <w:lang w:val="en-AU"/>
          <w:rPrChange w:id="142" w:author="EDITOR" w:date="2017-09-29T15:55:00Z">
            <w:rPr>
              <w:szCs w:val="24"/>
              <w:lang w:val="en-AU"/>
            </w:rPr>
          </w:rPrChange>
        </w:rPr>
        <w:t xml:space="preserve"> service</w:t>
      </w:r>
      <w:ins w:id="143" w:author="Editor" w:date="2017-09-19T16:19:00Z">
        <w:r w:rsidR="00A26834" w:rsidRPr="0095247C">
          <w:rPr>
            <w:szCs w:val="24"/>
            <w:lang w:val="en-AU"/>
            <w:rPrChange w:id="144" w:author="EDITOR" w:date="2017-09-29T15:55:00Z">
              <w:rPr>
                <w:szCs w:val="24"/>
                <w:lang w:val="en-AU"/>
              </w:rPr>
            </w:rPrChange>
          </w:rPr>
          <w:t xml:space="preserve"> </w:t>
        </w:r>
      </w:ins>
      <w:ins w:id="145" w:author="Editor" w:date="2017-09-19T16:17:00Z">
        <w:r w:rsidR="00FB41DF" w:rsidRPr="0095247C">
          <w:rPr>
            <w:szCs w:val="24"/>
            <w:lang w:val="en-AU"/>
            <w:rPrChange w:id="146" w:author="EDITOR" w:date="2017-09-29T15:55:00Z">
              <w:rPr>
                <w:szCs w:val="24"/>
                <w:lang w:val="en-AU"/>
              </w:rPr>
            </w:rPrChange>
          </w:rPr>
          <w:t>and aeronautical mobile-</w:t>
        </w:r>
        <w:proofErr w:type="spellStart"/>
        <w:r w:rsidR="00FB41DF" w:rsidRPr="0095247C">
          <w:rPr>
            <w:szCs w:val="24"/>
            <w:lang w:val="en-AU"/>
            <w:rPrChange w:id="147" w:author="EDITOR" w:date="2017-09-29T15:55:00Z">
              <w:rPr>
                <w:szCs w:val="24"/>
                <w:lang w:val="en-AU"/>
              </w:rPr>
            </w:rPrChange>
          </w:rPr>
          <w:t>satelite</w:t>
        </w:r>
        <w:proofErr w:type="spellEnd"/>
        <w:r w:rsidR="00FB41DF" w:rsidRPr="0095247C">
          <w:rPr>
            <w:szCs w:val="24"/>
            <w:lang w:val="en-AU"/>
            <w:rPrChange w:id="148" w:author="EDITOR" w:date="2017-09-29T15:55:00Z">
              <w:rPr>
                <w:szCs w:val="24"/>
                <w:lang w:val="en-AU"/>
              </w:rPr>
            </w:rPrChange>
          </w:rPr>
          <w:t xml:space="preserve"> (route) service in the </w:t>
        </w:r>
      </w:ins>
      <w:ins w:id="149" w:author="Editor" w:date="2017-09-19T16:18:00Z">
        <w:r w:rsidR="00F24938" w:rsidRPr="0095247C">
          <w:rPr>
            <w:szCs w:val="24"/>
            <w:lang w:val="en-AU"/>
            <w:rPrChange w:id="150" w:author="EDITOR" w:date="2017-09-29T15:55:00Z">
              <w:rPr>
                <w:szCs w:val="24"/>
                <w:lang w:val="en-AU"/>
              </w:rPr>
            </w:rPrChange>
          </w:rPr>
          <w:t xml:space="preserve">band 1610-1626.5 MHz, and the </w:t>
        </w:r>
      </w:ins>
      <w:ins w:id="151" w:author="Editor" w:date="2017-09-19T16:19:00Z">
        <w:r w:rsidR="00F24938" w:rsidRPr="0095247C">
          <w:rPr>
            <w:rPrChange w:id="152" w:author="EDITOR" w:date="2017-09-29T15:55:00Z">
              <w:rPr/>
            </w:rPrChange>
          </w:rPr>
          <w:t>Global Maritime Distress and Safety System in the band 16</w:t>
        </w:r>
        <w:r w:rsidR="00A26834" w:rsidRPr="0095247C">
          <w:rPr>
            <w:rPrChange w:id="153" w:author="EDITOR" w:date="2017-09-29T15:55:00Z">
              <w:rPr/>
            </w:rPrChange>
          </w:rPr>
          <w:t xml:space="preserve">16-1626.5 </w:t>
        </w:r>
        <w:proofErr w:type="spellStart"/>
        <w:r w:rsidR="00A26834" w:rsidRPr="0095247C">
          <w:rPr>
            <w:rPrChange w:id="154" w:author="EDITOR" w:date="2017-09-29T15:55:00Z">
              <w:rPr/>
            </w:rPrChange>
          </w:rPr>
          <w:t>MHz.</w:t>
        </w:r>
      </w:ins>
      <w:proofErr w:type="spellEnd"/>
      <w:ins w:id="155" w:author="Editor" w:date="2017-08-31T17:48:00Z">
        <w:del w:id="156" w:author="Editor" w:date="2017-09-19T16:17:00Z">
          <w:r w:rsidR="00203237" w:rsidRPr="0095247C" w:rsidDel="00FB41DF">
            <w:rPr>
              <w:szCs w:val="24"/>
              <w:lang w:val="en-AU"/>
              <w:rPrChange w:id="157" w:author="EDITOR" w:date="2017-09-29T15:55:00Z">
                <w:rPr>
                  <w:szCs w:val="24"/>
                  <w:lang w:val="en-AU"/>
                </w:rPr>
              </w:rPrChange>
            </w:rPr>
            <w:delText>.</w:delText>
          </w:r>
        </w:del>
      </w:ins>
      <w:ins w:id="158" w:author="Ed" w:date="2017-08-24T12:17:00Z">
        <w:del w:id="159" w:author="Editor" w:date="2017-08-31T17:47:00Z">
          <w:r w:rsidR="00AA25EE" w:rsidRPr="0095247C" w:rsidDel="00886152">
            <w:rPr>
              <w:szCs w:val="24"/>
              <w:lang w:val="en-AU"/>
              <w:rPrChange w:id="160" w:author="EDITOR" w:date="2017-09-29T15:55:00Z">
                <w:rPr>
                  <w:szCs w:val="24"/>
                  <w:lang w:val="en-AU"/>
                </w:rPr>
              </w:rPrChange>
            </w:rPr>
            <w:delText>,</w:delText>
          </w:r>
        </w:del>
      </w:ins>
      <w:ins w:id="161" w:author="Editor" w:date="2017-08-24T15:24:00Z">
        <w:del w:id="162" w:author="Editor" w:date="2017-08-31T17:47:00Z">
          <w:r w:rsidR="00570B88" w:rsidRPr="0095247C" w:rsidDel="00886152">
            <w:rPr>
              <w:szCs w:val="24"/>
              <w:lang w:val="en-AU"/>
              <w:rPrChange w:id="163" w:author="EDITOR" w:date="2017-09-29T15:55:00Z">
                <w:rPr>
                  <w:szCs w:val="24"/>
                  <w:lang w:val="en-AU"/>
                </w:rPr>
              </w:rPrChange>
            </w:rPr>
            <w:delText xml:space="preserve"> </w:delText>
          </w:r>
        </w:del>
      </w:ins>
      <w:ins w:id="164" w:author="Ed" w:date="2017-08-24T12:17:00Z">
        <w:del w:id="165" w:author="Editor" w:date="2017-08-31T17:47:00Z">
          <w:r w:rsidR="00AA25EE" w:rsidRPr="0095247C" w:rsidDel="00886152">
            <w:rPr>
              <w:szCs w:val="24"/>
              <w:lang w:val="en-AU"/>
              <w:rPrChange w:id="166" w:author="EDITOR" w:date="2017-09-29T15:55:00Z">
                <w:rPr>
                  <w:szCs w:val="24"/>
                  <w:lang w:val="en-AU"/>
                </w:rPr>
              </w:rPrChange>
            </w:rPr>
            <w:delText xml:space="preserve">the </w:delText>
          </w:r>
        </w:del>
      </w:ins>
      <w:ins w:id="167" w:author="Editor" w:date="2017-08-24T15:33:00Z">
        <w:del w:id="168" w:author="Editor" w:date="2017-08-31T17:47:00Z">
          <w:r w:rsidR="000B2FAC" w:rsidRPr="0095247C" w:rsidDel="00886152">
            <w:rPr>
              <w:szCs w:val="24"/>
              <w:lang w:val="en-AU"/>
              <w:rPrChange w:id="169" w:author="EDITOR" w:date="2017-09-29T15:55:00Z">
                <w:rPr>
                  <w:szCs w:val="24"/>
                  <w:lang w:val="en-AU"/>
                </w:rPr>
              </w:rPrChange>
            </w:rPr>
            <w:delText>aeronautical</w:delText>
          </w:r>
        </w:del>
      </w:ins>
      <w:ins w:id="170" w:author="Editor" w:date="2017-08-24T15:26:00Z">
        <w:del w:id="171" w:author="Editor" w:date="2017-08-31T17:47:00Z">
          <w:r w:rsidR="000B2FAC" w:rsidRPr="0095247C" w:rsidDel="00886152">
            <w:rPr>
              <w:szCs w:val="24"/>
              <w:lang w:val="en-AU"/>
              <w:rPrChange w:id="172" w:author="EDITOR" w:date="2017-09-29T15:55:00Z">
                <w:rPr>
                  <w:szCs w:val="24"/>
                  <w:lang w:val="en-AU"/>
                </w:rPr>
              </w:rPrChange>
            </w:rPr>
            <w:delText xml:space="preserve"> mobile-</w:delText>
          </w:r>
          <w:r w:rsidR="00570B88" w:rsidRPr="0095247C" w:rsidDel="00886152">
            <w:rPr>
              <w:szCs w:val="24"/>
              <w:lang w:val="en-AU"/>
              <w:rPrChange w:id="173" w:author="EDITOR" w:date="2017-09-29T15:55:00Z">
                <w:rPr>
                  <w:szCs w:val="24"/>
                  <w:lang w:val="en-AU"/>
                </w:rPr>
              </w:rPrChange>
            </w:rPr>
            <w:delText>satellite (</w:delText>
          </w:r>
        </w:del>
      </w:ins>
      <w:ins w:id="174" w:author="Editor" w:date="2017-08-24T15:34:00Z">
        <w:del w:id="175" w:author="Editor" w:date="2017-08-31T17:47:00Z">
          <w:r w:rsidR="000B2FAC" w:rsidRPr="0095247C" w:rsidDel="00886152">
            <w:rPr>
              <w:szCs w:val="24"/>
              <w:lang w:val="en-AU"/>
              <w:rPrChange w:id="176" w:author="EDITOR" w:date="2017-09-29T15:55:00Z">
                <w:rPr>
                  <w:szCs w:val="24"/>
                  <w:lang w:val="en-AU"/>
                </w:rPr>
              </w:rPrChange>
            </w:rPr>
            <w:delText>R</w:delText>
          </w:r>
        </w:del>
      </w:ins>
      <w:ins w:id="177" w:author="Editor" w:date="2017-08-24T15:26:00Z">
        <w:del w:id="178" w:author="Editor" w:date="2017-08-31T17:47:00Z">
          <w:r w:rsidR="00570B88" w:rsidRPr="0095247C" w:rsidDel="00886152">
            <w:rPr>
              <w:szCs w:val="24"/>
              <w:lang w:val="en-AU"/>
              <w:rPrChange w:id="179" w:author="EDITOR" w:date="2017-09-29T15:55:00Z">
                <w:rPr>
                  <w:szCs w:val="24"/>
                  <w:lang w:val="en-AU"/>
                </w:rPr>
              </w:rPrChange>
            </w:rPr>
            <w:delText>) service</w:delText>
          </w:r>
        </w:del>
      </w:ins>
      <w:ins w:id="180" w:author="Ed" w:date="2017-08-24T12:17:00Z">
        <w:del w:id="181" w:author="Editor" w:date="2017-08-31T17:47:00Z">
          <w:r w:rsidR="00AA25EE" w:rsidRPr="0095247C" w:rsidDel="00886152">
            <w:rPr>
              <w:szCs w:val="24"/>
              <w:lang w:val="en-AU"/>
              <w:rPrChange w:id="182" w:author="EDITOR" w:date="2017-09-29T15:55:00Z">
                <w:rPr>
                  <w:szCs w:val="24"/>
                  <w:lang w:val="en-AU"/>
                </w:rPr>
              </w:rPrChange>
            </w:rPr>
            <w:delText xml:space="preserve">, and the </w:delText>
          </w:r>
        </w:del>
      </w:ins>
      <w:ins w:id="183" w:author="Editor" w:date="2017-08-24T15:34:00Z">
        <w:del w:id="184" w:author="Editor" w:date="2017-08-31T17:47:00Z">
          <w:r w:rsidR="000B2FAC" w:rsidRPr="0095247C" w:rsidDel="00886152">
            <w:rPr>
              <w:rPrChange w:id="185" w:author="EDITOR" w:date="2017-09-29T15:55:00Z">
                <w:rPr/>
              </w:rPrChange>
            </w:rPr>
            <w:delText>G</w:delText>
          </w:r>
        </w:del>
      </w:ins>
      <w:ins w:id="186" w:author="Editor" w:date="2017-08-24T15:26:00Z">
        <w:del w:id="187" w:author="Editor" w:date="2017-08-31T17:47:00Z">
          <w:r w:rsidR="00570B88" w:rsidRPr="0095247C" w:rsidDel="00886152">
            <w:rPr>
              <w:rPrChange w:id="188" w:author="EDITOR" w:date="2017-09-29T15:55:00Z">
                <w:rPr/>
              </w:rPrChange>
            </w:rPr>
            <w:delText xml:space="preserve">lobal </w:delText>
          </w:r>
        </w:del>
      </w:ins>
      <w:ins w:id="189" w:author="Editor" w:date="2017-08-24T15:34:00Z">
        <w:del w:id="190" w:author="Editor" w:date="2017-08-31T17:47:00Z">
          <w:r w:rsidR="000B2FAC" w:rsidRPr="0095247C" w:rsidDel="00886152">
            <w:rPr>
              <w:rPrChange w:id="191" w:author="EDITOR" w:date="2017-09-29T15:55:00Z">
                <w:rPr/>
              </w:rPrChange>
            </w:rPr>
            <w:delText>M</w:delText>
          </w:r>
        </w:del>
      </w:ins>
      <w:ins w:id="192" w:author="Editor" w:date="2017-08-24T15:26:00Z">
        <w:del w:id="193" w:author="Editor" w:date="2017-08-31T17:47:00Z">
          <w:r w:rsidR="00570B88" w:rsidRPr="0095247C" w:rsidDel="00886152">
            <w:rPr>
              <w:rPrChange w:id="194" w:author="EDITOR" w:date="2017-09-29T15:55:00Z">
                <w:rPr/>
              </w:rPrChange>
            </w:rPr>
            <w:delText xml:space="preserve">aritime </w:delText>
          </w:r>
        </w:del>
      </w:ins>
      <w:ins w:id="195" w:author="Editor" w:date="2017-08-24T15:34:00Z">
        <w:del w:id="196" w:author="Editor" w:date="2017-08-31T17:47:00Z">
          <w:r w:rsidR="000B2FAC" w:rsidRPr="0095247C" w:rsidDel="00886152">
            <w:rPr>
              <w:rPrChange w:id="197" w:author="EDITOR" w:date="2017-09-29T15:55:00Z">
                <w:rPr/>
              </w:rPrChange>
            </w:rPr>
            <w:delText>D</w:delText>
          </w:r>
        </w:del>
      </w:ins>
      <w:ins w:id="198" w:author="Editor" w:date="2017-08-24T15:27:00Z">
        <w:del w:id="199" w:author="Editor" w:date="2017-08-31T17:47:00Z">
          <w:r w:rsidR="00570B88" w:rsidRPr="0095247C" w:rsidDel="00886152">
            <w:rPr>
              <w:rPrChange w:id="200" w:author="EDITOR" w:date="2017-09-29T15:55:00Z">
                <w:rPr/>
              </w:rPrChange>
            </w:rPr>
            <w:delText xml:space="preserve">istress and </w:delText>
          </w:r>
        </w:del>
      </w:ins>
      <w:ins w:id="201" w:author="Editor" w:date="2017-08-24T15:34:00Z">
        <w:del w:id="202" w:author="Editor" w:date="2017-08-31T17:47:00Z">
          <w:r w:rsidR="000B2FAC" w:rsidRPr="0095247C" w:rsidDel="00886152">
            <w:rPr>
              <w:rPrChange w:id="203" w:author="EDITOR" w:date="2017-09-29T15:55:00Z">
                <w:rPr/>
              </w:rPrChange>
            </w:rPr>
            <w:delText>S</w:delText>
          </w:r>
        </w:del>
      </w:ins>
      <w:ins w:id="204" w:author="Editor" w:date="2017-08-24T15:27:00Z">
        <w:del w:id="205" w:author="Editor" w:date="2017-08-31T17:47:00Z">
          <w:r w:rsidR="00570B88" w:rsidRPr="0095247C" w:rsidDel="00886152">
            <w:rPr>
              <w:rPrChange w:id="206" w:author="EDITOR" w:date="2017-09-29T15:55:00Z">
                <w:rPr/>
              </w:rPrChange>
            </w:rPr>
            <w:delText xml:space="preserve">afety </w:delText>
          </w:r>
        </w:del>
      </w:ins>
      <w:ins w:id="207" w:author="Editor" w:date="2017-08-24T15:34:00Z">
        <w:del w:id="208" w:author="Editor" w:date="2017-08-31T17:47:00Z">
          <w:r w:rsidR="000B2FAC" w:rsidRPr="0095247C" w:rsidDel="00886152">
            <w:rPr>
              <w:rPrChange w:id="209" w:author="EDITOR" w:date="2017-09-29T15:55:00Z">
                <w:rPr/>
              </w:rPrChange>
            </w:rPr>
            <w:delText>S</w:delText>
          </w:r>
        </w:del>
      </w:ins>
      <w:ins w:id="210" w:author="Editor" w:date="2017-08-24T15:26:00Z">
        <w:del w:id="211" w:author="Editor" w:date="2017-08-31T17:47:00Z">
          <w:r w:rsidR="00570B88" w:rsidRPr="0095247C" w:rsidDel="00886152">
            <w:rPr>
              <w:rPrChange w:id="212" w:author="EDITOR" w:date="2017-09-29T15:55:00Z">
                <w:rPr/>
              </w:rPrChange>
            </w:rPr>
            <w:delText>ystem</w:delText>
          </w:r>
        </w:del>
      </w:ins>
      <w:ins w:id="213" w:author="Ed" w:date="2017-08-24T12:17:00Z">
        <w:del w:id="214" w:author="Editor" w:date="2017-08-31T17:47:00Z">
          <w:r w:rsidR="00AA25EE" w:rsidRPr="0095247C" w:rsidDel="00886152">
            <w:rPr>
              <w:szCs w:val="24"/>
              <w:lang w:val="en-AU"/>
              <w:rPrChange w:id="215" w:author="EDITOR" w:date="2017-09-29T15:55:00Z">
                <w:rPr>
                  <w:szCs w:val="24"/>
                  <w:lang w:val="en-AU"/>
                </w:rPr>
              </w:rPrChange>
            </w:rPr>
            <w:delText>. (WRC-19)</w:delText>
          </w:r>
        </w:del>
      </w:ins>
    </w:p>
    <w:p w14:paraId="1FCDEF0E" w14:textId="778B9F81" w:rsidR="002A70C2" w:rsidRPr="003F5D1C" w:rsidRDefault="002B2BD4" w:rsidP="002A70C2">
      <w:pPr>
        <w:pStyle w:val="Reasons"/>
        <w:rPr>
          <w:szCs w:val="24"/>
        </w:rPr>
      </w:pPr>
      <w:r w:rsidRPr="003F5D1C">
        <w:rPr>
          <w:b/>
          <w:szCs w:val="24"/>
        </w:rPr>
        <w:lastRenderedPageBreak/>
        <w:t>Reason:</w:t>
      </w:r>
      <w:r w:rsidRPr="003F5D1C">
        <w:rPr>
          <w:szCs w:val="24"/>
        </w:rPr>
        <w:tab/>
      </w:r>
      <w:r w:rsidR="00810798" w:rsidRPr="003F5D1C">
        <w:rPr>
          <w:szCs w:val="24"/>
        </w:rPr>
        <w:t>T</w:t>
      </w:r>
      <w:r w:rsidRPr="003F5D1C">
        <w:rPr>
          <w:szCs w:val="24"/>
        </w:rPr>
        <w:t xml:space="preserve">o </w:t>
      </w:r>
      <w:r w:rsidR="00810798" w:rsidRPr="003F5D1C">
        <w:rPr>
          <w:szCs w:val="24"/>
        </w:rPr>
        <w:t xml:space="preserve">recognize that </w:t>
      </w:r>
      <w:r w:rsidR="005D2024" w:rsidRPr="003F5D1C">
        <w:rPr>
          <w:szCs w:val="24"/>
        </w:rPr>
        <w:t>in the band 161</w:t>
      </w:r>
      <w:ins w:id="216" w:author="Editor" w:date="2017-08-31T17:48:00Z">
        <w:r w:rsidR="00203237">
          <w:rPr>
            <w:szCs w:val="24"/>
          </w:rPr>
          <w:t>6</w:t>
        </w:r>
      </w:ins>
      <w:del w:id="217" w:author="Editor" w:date="2017-08-31T17:48:00Z">
        <w:r w:rsidR="005D2024" w:rsidRPr="003F5D1C" w:rsidDel="00203237">
          <w:rPr>
            <w:szCs w:val="24"/>
          </w:rPr>
          <w:delText>0</w:delText>
        </w:r>
      </w:del>
      <w:r w:rsidR="005D2024" w:rsidRPr="003F5D1C">
        <w:rPr>
          <w:szCs w:val="24"/>
        </w:rPr>
        <w:t xml:space="preserve">-1626.5 MHz the mobile-satellite service is used for the provision of aeronautical and maritime safety services.  Consequently, No. 4.10 </w:t>
      </w:r>
      <w:del w:id="218" w:author="Editor" w:date="2017-08-31T17:48:00Z">
        <w:r w:rsidR="005D2024" w:rsidRPr="003F5D1C" w:rsidDel="00203237">
          <w:rPr>
            <w:szCs w:val="24"/>
          </w:rPr>
          <w:delText xml:space="preserve">should </w:delText>
        </w:r>
      </w:del>
      <w:r w:rsidR="005D2024" w:rsidRPr="003F5D1C">
        <w:rPr>
          <w:szCs w:val="24"/>
        </w:rPr>
        <w:t>appl</w:t>
      </w:r>
      <w:ins w:id="219" w:author="Editor" w:date="2017-08-31T17:48:00Z">
        <w:r w:rsidR="00203237">
          <w:rPr>
            <w:szCs w:val="24"/>
          </w:rPr>
          <w:t>ies</w:t>
        </w:r>
      </w:ins>
      <w:del w:id="220" w:author="Editor" w:date="2017-08-31T17:48:00Z">
        <w:r w:rsidR="005D2024" w:rsidRPr="003F5D1C" w:rsidDel="00203237">
          <w:rPr>
            <w:szCs w:val="24"/>
          </w:rPr>
          <w:delText>y</w:delText>
        </w:r>
      </w:del>
      <w:r w:rsidR="005D2024" w:rsidRPr="003F5D1C">
        <w:rPr>
          <w:szCs w:val="24"/>
        </w:rPr>
        <w:t>.</w:t>
      </w:r>
    </w:p>
    <w:p w14:paraId="3A58B85D" w14:textId="641D7D80" w:rsidR="00434EC9" w:rsidRPr="003F5D1C" w:rsidRDefault="00434EC9">
      <w:pPr>
        <w:rPr>
          <w:rFonts w:ascii="Times New Roman" w:hAnsi="Times New Roman"/>
        </w:rPr>
      </w:pPr>
      <w:r w:rsidRPr="003F5D1C">
        <w:rPr>
          <w:rFonts w:ascii="Times New Roman" w:hAnsi="Times New Roman"/>
        </w:rPr>
        <w:br w:type="page"/>
      </w:r>
    </w:p>
    <w:p w14:paraId="04B20EC0" w14:textId="77777777" w:rsidR="00825E6D" w:rsidRPr="003F5D1C" w:rsidRDefault="00825E6D" w:rsidP="00825E6D">
      <w:pPr>
        <w:rPr>
          <w:rFonts w:ascii="Times New Roman" w:hAnsi="Times New Roman"/>
        </w:rPr>
      </w:pPr>
      <w:r w:rsidRPr="003F5D1C">
        <w:rPr>
          <w:rFonts w:ascii="Times New Roman" w:hAnsi="Times New Roman"/>
          <w:b/>
        </w:rPr>
        <w:lastRenderedPageBreak/>
        <w:t>MOD</w:t>
      </w:r>
      <w:r w:rsidRPr="003F5D1C">
        <w:rPr>
          <w:rFonts w:ascii="Times New Roman" w:hAnsi="Times New Roman"/>
        </w:rPr>
        <w:t xml:space="preserve"> USA/1.8/4</w:t>
      </w:r>
    </w:p>
    <w:p w14:paraId="3DEC8C87" w14:textId="77777777" w:rsidR="00FD41BD" w:rsidRPr="003F5D1C" w:rsidRDefault="00FD41BD" w:rsidP="00825E6D">
      <w:pPr>
        <w:rPr>
          <w:rFonts w:ascii="Times New Roman" w:hAnsi="Times New Roman"/>
        </w:rPr>
      </w:pPr>
    </w:p>
    <w:p w14:paraId="36D7FA66" w14:textId="77777777" w:rsidR="00D12594" w:rsidRPr="003F5D1C" w:rsidRDefault="002B2BD4" w:rsidP="00D12594">
      <w:pPr>
        <w:keepNext/>
        <w:keepLines/>
        <w:tabs>
          <w:tab w:val="left" w:pos="1134"/>
          <w:tab w:val="left" w:pos="1871"/>
          <w:tab w:val="left" w:pos="2268"/>
        </w:tabs>
        <w:overflowPunct w:val="0"/>
        <w:autoSpaceDE w:val="0"/>
        <w:autoSpaceDN w:val="0"/>
        <w:adjustRightInd w:val="0"/>
        <w:spacing w:after="80"/>
        <w:jc w:val="center"/>
        <w:textAlignment w:val="baseline"/>
        <w:rPr>
          <w:rFonts w:ascii="Times New Roman" w:eastAsia="Times New Roman" w:hAnsi="Times New Roman"/>
          <w:caps/>
          <w:lang w:val="en-GB"/>
        </w:rPr>
      </w:pPr>
      <w:r w:rsidRPr="003F5D1C">
        <w:rPr>
          <w:rFonts w:ascii="Times New Roman" w:eastAsia="Times New Roman" w:hAnsi="Times New Roman"/>
          <w:caps/>
          <w:lang w:val="en-GB"/>
        </w:rPr>
        <w:t>APPENDIX 15 (REV.WRC</w:t>
      </w:r>
      <w:r w:rsidRPr="003F5D1C">
        <w:rPr>
          <w:rFonts w:ascii="Times New Roman" w:eastAsia="Times New Roman" w:hAnsi="Times New Roman"/>
          <w:caps/>
          <w:lang w:val="en-GB"/>
        </w:rPr>
        <w:noBreakHyphen/>
        <w:t>19)</w:t>
      </w:r>
    </w:p>
    <w:p w14:paraId="29C4106F" w14:textId="1D8F4654" w:rsidR="00D12594" w:rsidRPr="003F5D1C" w:rsidRDefault="002B2BD4" w:rsidP="00434EC9">
      <w:pPr>
        <w:keepNext/>
        <w:keepLines/>
        <w:tabs>
          <w:tab w:val="left" w:pos="1134"/>
          <w:tab w:val="left" w:pos="1871"/>
          <w:tab w:val="left" w:pos="2268"/>
        </w:tabs>
        <w:overflowPunct w:val="0"/>
        <w:autoSpaceDE w:val="0"/>
        <w:autoSpaceDN w:val="0"/>
        <w:adjustRightInd w:val="0"/>
        <w:spacing w:before="240" w:after="28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Frequencies for distress and safety communications for the Global</w:t>
      </w:r>
      <w:r w:rsidRPr="003F5D1C">
        <w:rPr>
          <w:rFonts w:ascii="Times New Roman" w:eastAsia="Times New Roman" w:hAnsi="Times New Roman"/>
          <w:b/>
          <w:lang w:val="en-GB"/>
        </w:rPr>
        <w:br/>
        <w:t xml:space="preserve">Maritime Distress and Safety System (GMDSS) </w:t>
      </w:r>
    </w:p>
    <w:p w14:paraId="61B749C4"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560" w:after="120"/>
        <w:jc w:val="center"/>
        <w:textAlignment w:val="baseline"/>
        <w:rPr>
          <w:rFonts w:ascii="Times New Roman" w:eastAsia="Times New Roman" w:hAnsi="Times New Roman"/>
          <w:caps/>
          <w:lang w:val="en-GB"/>
        </w:rPr>
      </w:pPr>
      <w:r w:rsidRPr="003F5D1C">
        <w:rPr>
          <w:rFonts w:ascii="Times New Roman" w:eastAsia="Times New Roman" w:hAnsi="Times New Roman"/>
          <w:caps/>
          <w:lang w:val="en-GB"/>
        </w:rPr>
        <w:t>TABLE  15-2  </w:t>
      </w:r>
      <w:proofErr w:type="gramStart"/>
      <w:r w:rsidRPr="003F5D1C">
        <w:rPr>
          <w:rFonts w:ascii="Times New Roman" w:eastAsia="Times New Roman" w:hAnsi="Times New Roman"/>
          <w:caps/>
          <w:lang w:val="en-GB"/>
        </w:rPr>
        <w:t>   (</w:t>
      </w:r>
      <w:proofErr w:type="gramEnd"/>
      <w:r w:rsidRPr="003F5D1C">
        <w:rPr>
          <w:rFonts w:ascii="Times New Roman" w:eastAsia="Times New Roman" w:hAnsi="Times New Roman"/>
          <w:caps/>
          <w:lang w:val="en-GB"/>
        </w:rPr>
        <w:t>WRC</w:t>
      </w:r>
      <w:r w:rsidRPr="003F5D1C">
        <w:rPr>
          <w:rFonts w:ascii="Times New Roman" w:eastAsia="Times New Roman" w:hAnsi="Times New Roman"/>
          <w:caps/>
          <w:lang w:val="en-GB"/>
        </w:rPr>
        <w:noBreakHyphen/>
        <w:t>15)</w:t>
      </w:r>
    </w:p>
    <w:p w14:paraId="4F95BD11" w14:textId="77777777" w:rsidR="00D12594" w:rsidRPr="003F5D1C" w:rsidRDefault="002B2BD4" w:rsidP="00D12594">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Frequencies above 30 MHz (VHF/UHF)</w:t>
      </w:r>
    </w:p>
    <w:tbl>
      <w:tblPr>
        <w:tblpPr w:leftFromText="180" w:rightFromText="180" w:vertAnchor="text" w:tblpXSpec="center" w:tblpY="1"/>
        <w:tblOverlap w:val="neve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1381"/>
        <w:gridCol w:w="1381"/>
        <w:gridCol w:w="6598"/>
      </w:tblGrid>
      <w:tr w:rsidR="00D12594" w:rsidRPr="003F5D1C" w14:paraId="51BFF2E1" w14:textId="77777777" w:rsidTr="0081762B">
        <w:tc>
          <w:tcPr>
            <w:tcW w:w="1381" w:type="dxa"/>
            <w:tcBorders>
              <w:top w:val="single" w:sz="4" w:space="0" w:color="auto"/>
              <w:left w:val="single" w:sz="4" w:space="0" w:color="auto"/>
              <w:bottom w:val="single" w:sz="4" w:space="0" w:color="auto"/>
              <w:right w:val="single" w:sz="4" w:space="0" w:color="auto"/>
            </w:tcBorders>
            <w:vAlign w:val="center"/>
            <w:hideMark/>
          </w:tcPr>
          <w:p w14:paraId="3E831F59"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Frequency</w:t>
            </w:r>
            <w:r w:rsidRPr="003F5D1C">
              <w:rPr>
                <w:rFonts w:ascii="Times New Roman" w:eastAsia="Times New Roman" w:hAnsi="Times New Roman"/>
                <w:b/>
                <w:lang w:val="en-GB" w:eastAsia="zh-CN"/>
              </w:rPr>
              <w:br/>
              <w:t>(MHz)</w:t>
            </w:r>
          </w:p>
        </w:tc>
        <w:tc>
          <w:tcPr>
            <w:tcW w:w="1380" w:type="dxa"/>
            <w:tcBorders>
              <w:top w:val="single" w:sz="4" w:space="0" w:color="auto"/>
              <w:left w:val="single" w:sz="4" w:space="0" w:color="auto"/>
              <w:bottom w:val="single" w:sz="4" w:space="0" w:color="auto"/>
              <w:right w:val="single" w:sz="4" w:space="0" w:color="auto"/>
            </w:tcBorders>
            <w:vAlign w:val="center"/>
            <w:hideMark/>
          </w:tcPr>
          <w:p w14:paraId="475681EF"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Description</w:t>
            </w:r>
            <w:r w:rsidRPr="003F5D1C">
              <w:rPr>
                <w:rFonts w:ascii="Times New Roman" w:eastAsia="Times New Roman" w:hAnsi="Times New Roman"/>
                <w:b/>
                <w:lang w:val="en-GB" w:eastAsia="zh-CN"/>
              </w:rPr>
              <w:br/>
              <w:t>of usage</w:t>
            </w:r>
          </w:p>
        </w:tc>
        <w:tc>
          <w:tcPr>
            <w:tcW w:w="6595" w:type="dxa"/>
            <w:tcBorders>
              <w:top w:val="single" w:sz="4" w:space="0" w:color="auto"/>
              <w:left w:val="single" w:sz="4" w:space="0" w:color="auto"/>
              <w:bottom w:val="single" w:sz="4" w:space="0" w:color="auto"/>
              <w:right w:val="single" w:sz="4" w:space="0" w:color="auto"/>
            </w:tcBorders>
            <w:vAlign w:val="center"/>
            <w:hideMark/>
          </w:tcPr>
          <w:p w14:paraId="5CC3772D"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Notes</w:t>
            </w:r>
          </w:p>
        </w:tc>
      </w:tr>
      <w:tr w:rsidR="00D12594" w:rsidRPr="003F5D1C" w14:paraId="46A245DE"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4BD59367"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*121.5</w:t>
            </w:r>
          </w:p>
        </w:tc>
        <w:tc>
          <w:tcPr>
            <w:tcW w:w="1380" w:type="dxa"/>
            <w:tcBorders>
              <w:top w:val="single" w:sz="4" w:space="0" w:color="auto"/>
              <w:left w:val="single" w:sz="4" w:space="0" w:color="auto"/>
              <w:bottom w:val="single" w:sz="4" w:space="0" w:color="auto"/>
              <w:right w:val="single" w:sz="4" w:space="0" w:color="auto"/>
            </w:tcBorders>
            <w:hideMark/>
          </w:tcPr>
          <w:p w14:paraId="5B84C54F"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AERO-SAR</w:t>
            </w:r>
          </w:p>
        </w:tc>
        <w:tc>
          <w:tcPr>
            <w:tcW w:w="6595" w:type="dxa"/>
            <w:tcBorders>
              <w:top w:val="single" w:sz="4" w:space="0" w:color="auto"/>
              <w:left w:val="single" w:sz="4" w:space="0" w:color="auto"/>
              <w:bottom w:val="single" w:sz="4" w:space="0" w:color="auto"/>
              <w:right w:val="single" w:sz="4" w:space="0" w:color="auto"/>
            </w:tcBorders>
            <w:hideMark/>
          </w:tcPr>
          <w:p w14:paraId="0F926150" w14:textId="77777777" w:rsidR="00D12594" w:rsidRPr="003F5D1C" w:rsidRDefault="002B2BD4" w:rsidP="00D12594">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The aeronautical emergency frequency 121.5 MHz is used for the purposes of distress and urgency for radiotelephony by stations of the aeronautical mobile service using frequencies in the frequency band between 117.975 MHz and 137 </w:t>
            </w:r>
            <w:proofErr w:type="spellStart"/>
            <w:r w:rsidRPr="003F5D1C">
              <w:rPr>
                <w:rFonts w:ascii="Times New Roman" w:eastAsia="Times New Roman" w:hAnsi="Times New Roman"/>
                <w:lang w:val="en-GB" w:eastAsia="zh-CN"/>
              </w:rPr>
              <w:t>MHz.</w:t>
            </w:r>
            <w:proofErr w:type="spellEnd"/>
            <w:r w:rsidRPr="003F5D1C">
              <w:rPr>
                <w:rFonts w:ascii="Times New Roman" w:eastAsia="Times New Roman" w:hAnsi="Times New Roman"/>
                <w:lang w:val="en-GB" w:eastAsia="zh-CN"/>
              </w:rPr>
              <w:t xml:space="preserve"> This frequency may also be used for these purposes by survival craft stations. Use of the frequency 121.5 MHz by emergency position-indicating radio beacons shall be in accordance with Recommendation ITU</w:t>
            </w:r>
            <w:r w:rsidRPr="003F5D1C">
              <w:rPr>
                <w:rFonts w:ascii="Times New Roman" w:eastAsia="Times New Roman" w:hAnsi="Times New Roman"/>
                <w:lang w:val="en-GB" w:eastAsia="zh-CN"/>
              </w:rPr>
              <w:noBreakHyphen/>
              <w:t>R M.690</w:t>
            </w:r>
            <w:r w:rsidRPr="003F5D1C">
              <w:rPr>
                <w:rFonts w:ascii="Times New Roman" w:eastAsia="Times New Roman" w:hAnsi="Times New Roman"/>
                <w:lang w:val="en-GB" w:eastAsia="zh-CN"/>
              </w:rPr>
              <w:noBreakHyphen/>
              <w:t>3.</w:t>
            </w:r>
          </w:p>
          <w:p w14:paraId="7DABE5F8"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Mobile stations of the maritime mobile service may communicate with stations of the aeronautical mobile service on the aeronautical emergency frequency 121.5 MHz for the purposes of distress and urgency only, and on the aeronautical auxiliary frequency 123.1 MHz for coordinated search and rescue operations, using class A3E emissions for both frequencies (see also Nos. </w:t>
            </w:r>
            <w:r w:rsidRPr="003F5D1C">
              <w:rPr>
                <w:rFonts w:ascii="Times New Roman" w:eastAsia="Times New Roman" w:hAnsi="Times New Roman"/>
                <w:b/>
                <w:bCs/>
                <w:lang w:val="en-GB" w:eastAsia="zh-CN"/>
              </w:rPr>
              <w:t>5.111</w:t>
            </w:r>
            <w:r w:rsidRPr="003F5D1C">
              <w:rPr>
                <w:rFonts w:ascii="Times New Roman" w:eastAsia="Times New Roman" w:hAnsi="Times New Roman"/>
                <w:lang w:val="en-GB" w:eastAsia="zh-CN"/>
              </w:rPr>
              <w:t xml:space="preserve"> and </w:t>
            </w:r>
            <w:r w:rsidRPr="003F5D1C">
              <w:rPr>
                <w:rFonts w:ascii="Times New Roman" w:eastAsia="Times New Roman" w:hAnsi="Times New Roman"/>
                <w:b/>
                <w:bCs/>
                <w:lang w:val="en-GB" w:eastAsia="zh-CN"/>
              </w:rPr>
              <w:t>5.200</w:t>
            </w:r>
            <w:r w:rsidRPr="003F5D1C">
              <w:rPr>
                <w:rFonts w:ascii="Times New Roman" w:eastAsia="Times New Roman" w:hAnsi="Times New Roman"/>
                <w:lang w:val="en-GB" w:eastAsia="zh-CN"/>
              </w:rPr>
              <w:t>). They shall then comply with any special arrangement between governments concerned by which the aeronautical mobile service is regulated.</w:t>
            </w:r>
          </w:p>
        </w:tc>
      </w:tr>
      <w:tr w:rsidR="00D12594" w:rsidRPr="003F5D1C" w14:paraId="7AC0627D"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5A5F2958"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123.1</w:t>
            </w:r>
          </w:p>
        </w:tc>
        <w:tc>
          <w:tcPr>
            <w:tcW w:w="1380" w:type="dxa"/>
            <w:tcBorders>
              <w:top w:val="single" w:sz="4" w:space="0" w:color="auto"/>
              <w:left w:val="single" w:sz="4" w:space="0" w:color="auto"/>
              <w:bottom w:val="single" w:sz="4" w:space="0" w:color="auto"/>
              <w:right w:val="single" w:sz="4" w:space="0" w:color="auto"/>
            </w:tcBorders>
            <w:hideMark/>
          </w:tcPr>
          <w:p w14:paraId="0FC1EAB1"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AERO-SAR</w:t>
            </w:r>
          </w:p>
        </w:tc>
        <w:tc>
          <w:tcPr>
            <w:tcW w:w="6595" w:type="dxa"/>
            <w:tcBorders>
              <w:top w:val="single" w:sz="4" w:space="0" w:color="auto"/>
              <w:left w:val="single" w:sz="4" w:space="0" w:color="auto"/>
              <w:bottom w:val="single" w:sz="4" w:space="0" w:color="auto"/>
              <w:right w:val="single" w:sz="4" w:space="0" w:color="auto"/>
            </w:tcBorders>
            <w:hideMark/>
          </w:tcPr>
          <w:p w14:paraId="1D5533FD"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The aeronautical auxiliary frequency 123.1 MHz, which is auxiliary to the aeronautical emergency frequency 121.5 MHz, is for use by stations of the aeronautical mobile service and by other mobile and land stations engaged in coordinated search and rescue operations (see also No. </w:t>
            </w:r>
            <w:r w:rsidRPr="003F5D1C">
              <w:rPr>
                <w:rFonts w:ascii="Times New Roman" w:eastAsia="Times New Roman" w:hAnsi="Times New Roman"/>
                <w:b/>
                <w:bCs/>
                <w:lang w:eastAsia="zh-CN"/>
              </w:rPr>
              <w:t>5.200</w:t>
            </w:r>
            <w:r w:rsidRPr="003F5D1C">
              <w:rPr>
                <w:rFonts w:ascii="Times New Roman" w:eastAsia="Times New Roman" w:hAnsi="Times New Roman"/>
                <w:lang w:eastAsia="zh-CN"/>
              </w:rPr>
              <w:t>).</w:t>
            </w:r>
          </w:p>
          <w:p w14:paraId="68B8206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eastAsia="zh-CN"/>
              </w:rPr>
              <w:t>Mobile stations of the maritime mobile service may communicate with stations of the aeronautical mobile service on the aeronautical emergency frequency 121.5 MHz for the purposes of distress and urgency only, and on the aeronautical auxiliary frequency 123.1 MHz for coordinated search and rescue operations, using class A3E emissions for both frequencies (see also Nos. </w:t>
            </w:r>
            <w:r w:rsidRPr="003F5D1C">
              <w:rPr>
                <w:rFonts w:ascii="Times New Roman" w:eastAsia="Times New Roman" w:hAnsi="Times New Roman"/>
                <w:b/>
                <w:bCs/>
                <w:lang w:eastAsia="zh-CN"/>
              </w:rPr>
              <w:t>5.111</w:t>
            </w:r>
            <w:r w:rsidRPr="003F5D1C">
              <w:rPr>
                <w:rFonts w:ascii="Times New Roman" w:eastAsia="Times New Roman" w:hAnsi="Times New Roman"/>
                <w:lang w:eastAsia="zh-CN"/>
              </w:rPr>
              <w:t xml:space="preserve"> and </w:t>
            </w:r>
            <w:r w:rsidRPr="003F5D1C">
              <w:rPr>
                <w:rFonts w:ascii="Times New Roman" w:eastAsia="Times New Roman" w:hAnsi="Times New Roman"/>
                <w:b/>
                <w:bCs/>
                <w:lang w:eastAsia="zh-CN"/>
              </w:rPr>
              <w:t>5.200</w:t>
            </w:r>
            <w:r w:rsidRPr="003F5D1C">
              <w:rPr>
                <w:rFonts w:ascii="Times New Roman" w:eastAsia="Times New Roman" w:hAnsi="Times New Roman"/>
                <w:lang w:eastAsia="zh-CN"/>
              </w:rPr>
              <w:t xml:space="preserve">). </w:t>
            </w:r>
            <w:r w:rsidRPr="003F5D1C">
              <w:rPr>
                <w:rFonts w:ascii="Times New Roman" w:eastAsia="Times New Roman" w:hAnsi="Times New Roman"/>
                <w:lang w:val="en-GB" w:eastAsia="zh-CN"/>
              </w:rPr>
              <w:t>They shall then comply with any special arrangement between governments concerned by which the aeronautical mobile service is regulated.</w:t>
            </w:r>
          </w:p>
        </w:tc>
      </w:tr>
      <w:tr w:rsidR="00D12594" w:rsidRPr="003F5D1C" w14:paraId="6BAC7E9D"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418F4966"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156.3</w:t>
            </w:r>
          </w:p>
        </w:tc>
        <w:tc>
          <w:tcPr>
            <w:tcW w:w="1380" w:type="dxa"/>
            <w:tcBorders>
              <w:top w:val="single" w:sz="4" w:space="0" w:color="auto"/>
              <w:left w:val="single" w:sz="4" w:space="0" w:color="auto"/>
              <w:bottom w:val="single" w:sz="4" w:space="0" w:color="auto"/>
              <w:right w:val="single" w:sz="4" w:space="0" w:color="auto"/>
            </w:tcBorders>
            <w:hideMark/>
          </w:tcPr>
          <w:p w14:paraId="30FFAEC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VHF-CH06</w:t>
            </w:r>
          </w:p>
        </w:tc>
        <w:tc>
          <w:tcPr>
            <w:tcW w:w="6595" w:type="dxa"/>
            <w:tcBorders>
              <w:top w:val="single" w:sz="4" w:space="0" w:color="auto"/>
              <w:left w:val="single" w:sz="4" w:space="0" w:color="auto"/>
              <w:bottom w:val="single" w:sz="4" w:space="0" w:color="auto"/>
              <w:right w:val="single" w:sz="4" w:space="0" w:color="auto"/>
            </w:tcBorders>
            <w:hideMark/>
          </w:tcPr>
          <w:p w14:paraId="5BE141F7"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eastAsia="zh-CN"/>
              </w:rPr>
              <w:t xml:space="preserve">The frequency 156.3 MHz may be used for communication between ship stations and aircraft stations engaged in coordinated search and rescue operations. </w:t>
            </w:r>
            <w:r w:rsidRPr="003F5D1C">
              <w:rPr>
                <w:rFonts w:ascii="Times New Roman" w:eastAsia="Times New Roman" w:hAnsi="Times New Roman"/>
                <w:lang w:val="en-GB" w:eastAsia="zh-CN"/>
              </w:rPr>
              <w:t>It may also be used by aircraft stations to communicate with ship stations for other safety purposes (see also Note </w:t>
            </w:r>
            <w:r w:rsidRPr="003F5D1C">
              <w:rPr>
                <w:rFonts w:ascii="Times New Roman" w:eastAsia="Times New Roman" w:hAnsi="Times New Roman"/>
                <w:i/>
                <w:iCs/>
                <w:lang w:val="en-GB" w:eastAsia="zh-CN"/>
              </w:rPr>
              <w:t xml:space="preserve">f </w:t>
            </w:r>
            <w:r w:rsidRPr="003F5D1C">
              <w:rPr>
                <w:rFonts w:ascii="Times New Roman" w:eastAsia="Times New Roman" w:hAnsi="Times New Roman"/>
                <w:lang w:val="en-GB" w:eastAsia="zh-CN"/>
              </w:rPr>
              <w:t>) in Appendix </w:t>
            </w:r>
            <w:r w:rsidRPr="003F5D1C">
              <w:rPr>
                <w:rFonts w:ascii="Times New Roman" w:eastAsia="Times New Roman" w:hAnsi="Times New Roman"/>
                <w:b/>
                <w:bCs/>
                <w:lang w:val="en-GB" w:eastAsia="zh-CN"/>
              </w:rPr>
              <w:t>18</w:t>
            </w:r>
            <w:r w:rsidRPr="003F5D1C">
              <w:rPr>
                <w:rFonts w:ascii="Times New Roman" w:eastAsia="Times New Roman" w:hAnsi="Times New Roman"/>
                <w:lang w:val="en-GB" w:eastAsia="zh-CN"/>
              </w:rPr>
              <w:t>).</w:t>
            </w:r>
          </w:p>
        </w:tc>
      </w:tr>
      <w:tr w:rsidR="00D12594" w:rsidRPr="003F5D1C" w14:paraId="1EA28BD2"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53823DB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lastRenderedPageBreak/>
              <w:t>*156.525</w:t>
            </w:r>
          </w:p>
        </w:tc>
        <w:tc>
          <w:tcPr>
            <w:tcW w:w="1380" w:type="dxa"/>
            <w:tcBorders>
              <w:top w:val="single" w:sz="4" w:space="0" w:color="auto"/>
              <w:left w:val="single" w:sz="4" w:space="0" w:color="auto"/>
              <w:bottom w:val="single" w:sz="4" w:space="0" w:color="auto"/>
              <w:right w:val="single" w:sz="4" w:space="0" w:color="auto"/>
            </w:tcBorders>
            <w:hideMark/>
          </w:tcPr>
          <w:p w14:paraId="4686E99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VHF-CH70</w:t>
            </w:r>
          </w:p>
        </w:tc>
        <w:tc>
          <w:tcPr>
            <w:tcW w:w="6595" w:type="dxa"/>
            <w:tcBorders>
              <w:top w:val="single" w:sz="4" w:space="0" w:color="auto"/>
              <w:left w:val="single" w:sz="4" w:space="0" w:color="auto"/>
              <w:bottom w:val="single" w:sz="4" w:space="0" w:color="auto"/>
              <w:right w:val="single" w:sz="4" w:space="0" w:color="auto"/>
            </w:tcBorders>
            <w:hideMark/>
          </w:tcPr>
          <w:p w14:paraId="40BC9B67"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The frequency 156.525 MHz is used in the maritime mobile service for distress and safety calls using digital selective calling (see also Nos. </w:t>
            </w:r>
            <w:r w:rsidRPr="003F5D1C">
              <w:rPr>
                <w:rFonts w:ascii="Times New Roman" w:eastAsia="Times New Roman" w:hAnsi="Times New Roman"/>
                <w:b/>
                <w:bCs/>
                <w:lang w:eastAsia="zh-CN"/>
              </w:rPr>
              <w:t>4.9</w:t>
            </w:r>
            <w:r w:rsidRPr="003F5D1C">
              <w:rPr>
                <w:rFonts w:ascii="Times New Roman" w:eastAsia="Times New Roman" w:hAnsi="Times New Roman"/>
                <w:lang w:eastAsia="zh-CN"/>
              </w:rPr>
              <w:t xml:space="preserve">, </w:t>
            </w:r>
            <w:r w:rsidRPr="003F5D1C">
              <w:rPr>
                <w:rFonts w:ascii="Times New Roman" w:eastAsia="Times New Roman" w:hAnsi="Times New Roman"/>
                <w:b/>
                <w:bCs/>
                <w:lang w:eastAsia="zh-CN"/>
              </w:rPr>
              <w:t>5.227</w:t>
            </w:r>
            <w:r w:rsidRPr="003F5D1C">
              <w:rPr>
                <w:rFonts w:ascii="Times New Roman" w:eastAsia="Times New Roman" w:hAnsi="Times New Roman"/>
                <w:lang w:eastAsia="zh-CN"/>
              </w:rPr>
              <w:t xml:space="preserve">, </w:t>
            </w:r>
            <w:r w:rsidRPr="003F5D1C">
              <w:rPr>
                <w:rFonts w:ascii="Times New Roman" w:eastAsia="Times New Roman" w:hAnsi="Times New Roman"/>
                <w:b/>
                <w:bCs/>
                <w:lang w:eastAsia="zh-CN"/>
              </w:rPr>
              <w:t>30.2</w:t>
            </w:r>
            <w:r w:rsidRPr="003F5D1C">
              <w:rPr>
                <w:rFonts w:ascii="Times New Roman" w:eastAsia="Times New Roman" w:hAnsi="Times New Roman"/>
                <w:lang w:eastAsia="zh-CN"/>
              </w:rPr>
              <w:t xml:space="preserve"> and </w:t>
            </w:r>
            <w:r w:rsidRPr="003F5D1C">
              <w:rPr>
                <w:rFonts w:ascii="Times New Roman" w:eastAsia="Times New Roman" w:hAnsi="Times New Roman"/>
                <w:b/>
                <w:bCs/>
                <w:lang w:eastAsia="zh-CN"/>
              </w:rPr>
              <w:t>30.3</w:t>
            </w:r>
            <w:r w:rsidRPr="003F5D1C">
              <w:rPr>
                <w:rFonts w:ascii="Times New Roman" w:eastAsia="Times New Roman" w:hAnsi="Times New Roman"/>
                <w:lang w:eastAsia="zh-CN"/>
              </w:rPr>
              <w:t>).</w:t>
            </w:r>
          </w:p>
        </w:tc>
      </w:tr>
      <w:tr w:rsidR="00D12594" w:rsidRPr="003F5D1C" w14:paraId="1B498354"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5CDAC31D"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156.650</w:t>
            </w:r>
          </w:p>
        </w:tc>
        <w:tc>
          <w:tcPr>
            <w:tcW w:w="1380" w:type="dxa"/>
            <w:tcBorders>
              <w:top w:val="single" w:sz="4" w:space="0" w:color="auto"/>
              <w:left w:val="single" w:sz="4" w:space="0" w:color="auto"/>
              <w:bottom w:val="single" w:sz="4" w:space="0" w:color="auto"/>
              <w:right w:val="single" w:sz="4" w:space="0" w:color="auto"/>
            </w:tcBorders>
            <w:hideMark/>
          </w:tcPr>
          <w:p w14:paraId="4F7C28D8"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VHF-CH13</w:t>
            </w:r>
          </w:p>
        </w:tc>
        <w:tc>
          <w:tcPr>
            <w:tcW w:w="6595" w:type="dxa"/>
            <w:tcBorders>
              <w:top w:val="single" w:sz="4" w:space="0" w:color="auto"/>
              <w:left w:val="single" w:sz="4" w:space="0" w:color="auto"/>
              <w:bottom w:val="single" w:sz="4" w:space="0" w:color="auto"/>
              <w:right w:val="single" w:sz="4" w:space="0" w:color="auto"/>
            </w:tcBorders>
            <w:hideMark/>
          </w:tcPr>
          <w:p w14:paraId="6937C33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The frequency 156.650 MHz is used for ship-to-ship communications relating to the safety of navigation in accordance with Note</w:t>
            </w:r>
            <w:r w:rsidRPr="003F5D1C">
              <w:rPr>
                <w:rFonts w:ascii="Times New Roman" w:eastAsia="Times New Roman" w:hAnsi="Times New Roman"/>
                <w:i/>
                <w:iCs/>
                <w:lang w:eastAsia="zh-CN"/>
              </w:rPr>
              <w:t> k</w:t>
            </w:r>
            <w:r w:rsidRPr="003F5D1C">
              <w:rPr>
                <w:rFonts w:ascii="Times New Roman" w:eastAsia="Times New Roman" w:hAnsi="Times New Roman"/>
                <w:lang w:eastAsia="zh-CN"/>
              </w:rPr>
              <w:t>) in Appendix </w:t>
            </w:r>
            <w:r w:rsidRPr="003F5D1C">
              <w:rPr>
                <w:rFonts w:ascii="Times New Roman" w:eastAsia="Times New Roman" w:hAnsi="Times New Roman"/>
                <w:b/>
                <w:bCs/>
                <w:lang w:eastAsia="zh-CN"/>
              </w:rPr>
              <w:t>18</w:t>
            </w:r>
            <w:r w:rsidRPr="003F5D1C">
              <w:rPr>
                <w:rFonts w:ascii="Times New Roman" w:eastAsia="Times New Roman" w:hAnsi="Times New Roman"/>
                <w:lang w:eastAsia="zh-CN"/>
              </w:rPr>
              <w:t>.</w:t>
            </w:r>
          </w:p>
        </w:tc>
      </w:tr>
      <w:tr w:rsidR="00D12594" w:rsidRPr="003F5D1C" w14:paraId="037C135E"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6E3FFFA2"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*156.8</w:t>
            </w:r>
          </w:p>
        </w:tc>
        <w:tc>
          <w:tcPr>
            <w:tcW w:w="1380" w:type="dxa"/>
            <w:tcBorders>
              <w:top w:val="single" w:sz="4" w:space="0" w:color="auto"/>
              <w:left w:val="single" w:sz="4" w:space="0" w:color="auto"/>
              <w:bottom w:val="single" w:sz="4" w:space="0" w:color="auto"/>
              <w:right w:val="single" w:sz="4" w:space="0" w:color="auto"/>
            </w:tcBorders>
            <w:hideMark/>
          </w:tcPr>
          <w:p w14:paraId="283EED0E"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VHF-CH16</w:t>
            </w:r>
          </w:p>
        </w:tc>
        <w:tc>
          <w:tcPr>
            <w:tcW w:w="6595" w:type="dxa"/>
            <w:tcBorders>
              <w:top w:val="single" w:sz="4" w:space="0" w:color="auto"/>
              <w:left w:val="single" w:sz="4" w:space="0" w:color="auto"/>
              <w:bottom w:val="single" w:sz="4" w:space="0" w:color="auto"/>
              <w:right w:val="single" w:sz="4" w:space="0" w:color="auto"/>
            </w:tcBorders>
            <w:hideMark/>
          </w:tcPr>
          <w:p w14:paraId="1118E7A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The frequency 156.8 MHz is used for distress and safety communications by radiotelephony. Additionally, the frequency 156.8 MHz may be used by aircraft stations for safety purposes only.</w:t>
            </w:r>
          </w:p>
        </w:tc>
      </w:tr>
      <w:tr w:rsidR="00D12594" w:rsidRPr="003F5D1C" w14:paraId="7D0D8CC5"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49FFAFE0"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*161.975</w:t>
            </w:r>
          </w:p>
        </w:tc>
        <w:tc>
          <w:tcPr>
            <w:tcW w:w="138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710AFD16"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fr-CH" w:eastAsia="zh-CN"/>
              </w:rPr>
            </w:pPr>
            <w:r w:rsidRPr="003F5D1C">
              <w:rPr>
                <w:rFonts w:ascii="Times New Roman" w:eastAsia="Times New Roman" w:hAnsi="Times New Roman"/>
                <w:lang w:val="fr-CH" w:eastAsia="zh-CN"/>
              </w:rPr>
              <w:t>AIS-SART</w:t>
            </w:r>
            <w:r w:rsidRPr="003F5D1C">
              <w:rPr>
                <w:rFonts w:ascii="Times New Roman" w:eastAsia="Times New Roman" w:hAnsi="Times New Roman"/>
                <w:lang w:val="fr-CH" w:eastAsia="zh-CN"/>
              </w:rPr>
              <w:br/>
              <w:t>VHF CH AIS 1</w:t>
            </w:r>
          </w:p>
        </w:tc>
        <w:tc>
          <w:tcPr>
            <w:tcW w:w="6595" w:type="dxa"/>
            <w:tcBorders>
              <w:top w:val="single" w:sz="4" w:space="0" w:color="auto"/>
              <w:left w:val="single" w:sz="4" w:space="0" w:color="auto"/>
              <w:bottom w:val="single" w:sz="4" w:space="0" w:color="auto"/>
              <w:right w:val="single" w:sz="4" w:space="0" w:color="auto"/>
            </w:tcBorders>
            <w:hideMark/>
          </w:tcPr>
          <w:p w14:paraId="4D9C3797"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AIS 1 is used for AIS search and rescue transmitters (AIS-SART) for use in search and rescue operations.</w:t>
            </w:r>
          </w:p>
        </w:tc>
      </w:tr>
      <w:tr w:rsidR="00D12594" w:rsidRPr="003F5D1C" w14:paraId="37FBF49A"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0BDE5782"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*162.025</w:t>
            </w:r>
          </w:p>
        </w:tc>
        <w:tc>
          <w:tcPr>
            <w:tcW w:w="138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6BCFC61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fr-CH" w:eastAsia="zh-CN"/>
              </w:rPr>
            </w:pPr>
            <w:r w:rsidRPr="003F5D1C">
              <w:rPr>
                <w:rFonts w:ascii="Times New Roman" w:eastAsia="Times New Roman" w:hAnsi="Times New Roman"/>
                <w:lang w:val="fr-CH" w:eastAsia="zh-CN"/>
              </w:rPr>
              <w:t>AIS-SART</w:t>
            </w:r>
            <w:r w:rsidRPr="003F5D1C">
              <w:rPr>
                <w:rFonts w:ascii="Times New Roman" w:eastAsia="Times New Roman" w:hAnsi="Times New Roman"/>
                <w:lang w:val="fr-CH" w:eastAsia="zh-CN"/>
              </w:rPr>
              <w:br/>
              <w:t>VHF CH AIS 2</w:t>
            </w:r>
          </w:p>
        </w:tc>
        <w:tc>
          <w:tcPr>
            <w:tcW w:w="6595" w:type="dxa"/>
            <w:tcBorders>
              <w:top w:val="single" w:sz="4" w:space="0" w:color="auto"/>
              <w:left w:val="single" w:sz="4" w:space="0" w:color="auto"/>
              <w:bottom w:val="single" w:sz="4" w:space="0" w:color="auto"/>
              <w:right w:val="single" w:sz="4" w:space="0" w:color="auto"/>
            </w:tcBorders>
            <w:hideMark/>
          </w:tcPr>
          <w:p w14:paraId="1CEFD646"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AIS 2 is used for AIS search and rescue transmitters (AIS-SART) for use in search and rescue operations.</w:t>
            </w:r>
          </w:p>
        </w:tc>
      </w:tr>
    </w:tbl>
    <w:p w14:paraId="57E38220" w14:textId="77777777" w:rsidR="00D12594" w:rsidRPr="003F5D1C" w:rsidRDefault="00D12594" w:rsidP="00D12594">
      <w:pPr>
        <w:tabs>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p>
    <w:p w14:paraId="4E03D8B8"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560" w:after="120"/>
        <w:jc w:val="center"/>
        <w:textAlignment w:val="baseline"/>
        <w:rPr>
          <w:rFonts w:ascii="Times New Roman" w:eastAsia="Times New Roman" w:hAnsi="Times New Roman"/>
          <w:caps/>
          <w:lang w:val="en-GB"/>
        </w:rPr>
      </w:pPr>
      <w:r w:rsidRPr="003F5D1C">
        <w:rPr>
          <w:rFonts w:ascii="Times New Roman" w:eastAsia="Times New Roman" w:hAnsi="Times New Roman"/>
          <w:caps/>
          <w:lang w:val="en-GB"/>
        </w:rPr>
        <w:t>TABLE  15-</w:t>
      </w:r>
      <w:proofErr w:type="gramStart"/>
      <w:r w:rsidRPr="003F5D1C">
        <w:rPr>
          <w:rFonts w:ascii="Times New Roman" w:eastAsia="Times New Roman" w:hAnsi="Times New Roman"/>
          <w:caps/>
          <w:lang w:val="en-GB"/>
        </w:rPr>
        <w:t>2  (</w:t>
      </w:r>
      <w:proofErr w:type="gramEnd"/>
      <w:r w:rsidRPr="003F5D1C">
        <w:rPr>
          <w:rFonts w:ascii="Times New Roman" w:eastAsia="Times New Roman" w:hAnsi="Times New Roman"/>
          <w:i/>
          <w:iCs/>
          <w:lang w:val="en-GB"/>
        </w:rPr>
        <w:t>end</w:t>
      </w:r>
      <w:r w:rsidRPr="003F5D1C">
        <w:rPr>
          <w:rFonts w:ascii="Times New Roman" w:eastAsia="Times New Roman" w:hAnsi="Times New Roman"/>
          <w:caps/>
          <w:lang w:val="en-GB"/>
        </w:rPr>
        <w:t>)     (WRC</w:t>
      </w:r>
      <w:r w:rsidRPr="003F5D1C">
        <w:rPr>
          <w:rFonts w:ascii="Times New Roman" w:eastAsia="Times New Roman" w:hAnsi="Times New Roman"/>
          <w:caps/>
          <w:lang w:val="en-GB"/>
        </w:rPr>
        <w:noBreakHyphen/>
        <w:t>15)</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1423"/>
        <w:gridCol w:w="1423"/>
        <w:gridCol w:w="6799"/>
      </w:tblGrid>
      <w:tr w:rsidR="00D12594" w:rsidRPr="003F5D1C" w14:paraId="5E3AE8A4"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vAlign w:val="center"/>
            <w:hideMark/>
          </w:tcPr>
          <w:p w14:paraId="049DF58C"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Frequency</w:t>
            </w:r>
            <w:r w:rsidRPr="003F5D1C">
              <w:rPr>
                <w:rFonts w:ascii="Times New Roman" w:eastAsia="Times New Roman" w:hAnsi="Times New Roman"/>
                <w:b/>
                <w:lang w:val="en-GB" w:eastAsia="zh-CN"/>
              </w:rPr>
              <w:br/>
              <w:t>(MHz)</w:t>
            </w:r>
          </w:p>
        </w:tc>
        <w:tc>
          <w:tcPr>
            <w:tcW w:w="1423" w:type="dxa"/>
            <w:tcBorders>
              <w:top w:val="single" w:sz="4" w:space="0" w:color="auto"/>
              <w:left w:val="single" w:sz="4" w:space="0" w:color="auto"/>
              <w:bottom w:val="single" w:sz="4" w:space="0" w:color="auto"/>
              <w:right w:val="single" w:sz="4" w:space="0" w:color="auto"/>
            </w:tcBorders>
            <w:vAlign w:val="center"/>
            <w:hideMark/>
          </w:tcPr>
          <w:p w14:paraId="3AE1A226"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Description</w:t>
            </w:r>
            <w:r w:rsidRPr="003F5D1C">
              <w:rPr>
                <w:rFonts w:ascii="Times New Roman" w:eastAsia="Times New Roman" w:hAnsi="Times New Roman"/>
                <w:b/>
                <w:lang w:val="en-GB" w:eastAsia="zh-CN"/>
              </w:rPr>
              <w:br/>
              <w:t>of usage</w:t>
            </w:r>
          </w:p>
        </w:tc>
        <w:tc>
          <w:tcPr>
            <w:tcW w:w="6799" w:type="dxa"/>
            <w:tcBorders>
              <w:top w:val="single" w:sz="4" w:space="0" w:color="auto"/>
              <w:left w:val="single" w:sz="4" w:space="0" w:color="auto"/>
              <w:bottom w:val="single" w:sz="4" w:space="0" w:color="auto"/>
              <w:right w:val="single" w:sz="4" w:space="0" w:color="auto"/>
            </w:tcBorders>
            <w:vAlign w:val="center"/>
            <w:hideMark/>
          </w:tcPr>
          <w:p w14:paraId="7D165EAC"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Notes</w:t>
            </w:r>
          </w:p>
        </w:tc>
      </w:tr>
      <w:tr w:rsidR="00D12594" w:rsidRPr="003F5D1C" w14:paraId="4F093CA9"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hideMark/>
          </w:tcPr>
          <w:p w14:paraId="14FBB4AC"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*406-406.1</w:t>
            </w:r>
          </w:p>
        </w:tc>
        <w:tc>
          <w:tcPr>
            <w:tcW w:w="1423" w:type="dxa"/>
            <w:tcBorders>
              <w:top w:val="single" w:sz="4" w:space="0" w:color="auto"/>
              <w:left w:val="single" w:sz="4" w:space="0" w:color="auto"/>
              <w:bottom w:val="single" w:sz="4" w:space="0" w:color="auto"/>
              <w:right w:val="single" w:sz="4" w:space="0" w:color="auto"/>
            </w:tcBorders>
            <w:hideMark/>
          </w:tcPr>
          <w:p w14:paraId="174EDCD7"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406-EPIRB</w:t>
            </w:r>
          </w:p>
        </w:tc>
        <w:tc>
          <w:tcPr>
            <w:tcW w:w="6799" w:type="dxa"/>
            <w:tcBorders>
              <w:top w:val="single" w:sz="4" w:space="0" w:color="auto"/>
              <w:left w:val="single" w:sz="4" w:space="0" w:color="auto"/>
              <w:bottom w:val="single" w:sz="4" w:space="0" w:color="auto"/>
              <w:right w:val="single" w:sz="4" w:space="0" w:color="auto"/>
            </w:tcBorders>
            <w:hideMark/>
          </w:tcPr>
          <w:p w14:paraId="477AD9FB"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This frequency band is used exclusively by satellite emergency position-indicating radio beacons in the Earth-to-space direction (see No. </w:t>
            </w:r>
            <w:r w:rsidRPr="003F5D1C">
              <w:rPr>
                <w:rFonts w:ascii="Times New Roman" w:eastAsia="Times New Roman" w:hAnsi="Times New Roman"/>
                <w:b/>
                <w:bCs/>
                <w:lang w:eastAsia="zh-CN"/>
              </w:rPr>
              <w:t>5.266</w:t>
            </w:r>
            <w:r w:rsidRPr="003F5D1C">
              <w:rPr>
                <w:rFonts w:ascii="Times New Roman" w:eastAsia="Times New Roman" w:hAnsi="Times New Roman"/>
                <w:lang w:eastAsia="zh-CN"/>
              </w:rPr>
              <w:t>).</w:t>
            </w:r>
          </w:p>
        </w:tc>
      </w:tr>
      <w:tr w:rsidR="00D12594" w:rsidRPr="003F5D1C" w14:paraId="297552F4"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hideMark/>
          </w:tcPr>
          <w:p w14:paraId="30690E5D"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1 530-1 544</w:t>
            </w:r>
          </w:p>
        </w:tc>
        <w:tc>
          <w:tcPr>
            <w:tcW w:w="1423" w:type="dxa"/>
            <w:tcBorders>
              <w:top w:val="single" w:sz="4" w:space="0" w:color="auto"/>
              <w:left w:val="single" w:sz="4" w:space="0" w:color="auto"/>
              <w:bottom w:val="single" w:sz="4" w:space="0" w:color="auto"/>
              <w:right w:val="single" w:sz="4" w:space="0" w:color="auto"/>
            </w:tcBorders>
            <w:hideMark/>
          </w:tcPr>
          <w:p w14:paraId="4958E000"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SAT-COM</w:t>
            </w:r>
          </w:p>
        </w:tc>
        <w:tc>
          <w:tcPr>
            <w:tcW w:w="6799" w:type="dxa"/>
            <w:tcBorders>
              <w:top w:val="single" w:sz="4" w:space="0" w:color="auto"/>
              <w:left w:val="single" w:sz="4" w:space="0" w:color="auto"/>
              <w:bottom w:val="single" w:sz="4" w:space="0" w:color="auto"/>
              <w:right w:val="single" w:sz="4" w:space="0" w:color="auto"/>
            </w:tcBorders>
            <w:hideMark/>
          </w:tcPr>
          <w:p w14:paraId="71962E26"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In addition to its availability for routine non-safety purposes, the band 1 530</w:t>
            </w:r>
            <w:r w:rsidRPr="003F5D1C">
              <w:rPr>
                <w:rFonts w:ascii="Times New Roman" w:eastAsia="Times New Roman" w:hAnsi="Times New Roman"/>
                <w:lang w:eastAsia="zh-CN"/>
              </w:rPr>
              <w:noBreakHyphen/>
              <w:t>1 544 MHz is used for distress and safety purposes in the space-to-Earth direction in the maritime mobile-satellite service. GMDSS distress, urgency and safety communications have priority in this band (see No. </w:t>
            </w:r>
            <w:r w:rsidRPr="003F5D1C">
              <w:rPr>
                <w:rFonts w:ascii="Times New Roman" w:eastAsia="Times New Roman" w:hAnsi="Times New Roman"/>
                <w:b/>
                <w:bCs/>
                <w:lang w:eastAsia="zh-CN"/>
              </w:rPr>
              <w:t>5.353A</w:t>
            </w:r>
            <w:r w:rsidRPr="003F5D1C">
              <w:rPr>
                <w:rFonts w:ascii="Times New Roman" w:eastAsia="Times New Roman" w:hAnsi="Times New Roman"/>
                <w:lang w:eastAsia="zh-CN"/>
              </w:rPr>
              <w:t>).</w:t>
            </w:r>
          </w:p>
        </w:tc>
      </w:tr>
      <w:tr w:rsidR="00D12594" w:rsidRPr="003F5D1C" w14:paraId="2753400D"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hideMark/>
          </w:tcPr>
          <w:p w14:paraId="14FC2AE4"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*1 544-1 545</w:t>
            </w:r>
          </w:p>
        </w:tc>
        <w:tc>
          <w:tcPr>
            <w:tcW w:w="1423" w:type="dxa"/>
            <w:tcBorders>
              <w:top w:val="single" w:sz="4" w:space="0" w:color="auto"/>
              <w:left w:val="single" w:sz="4" w:space="0" w:color="auto"/>
              <w:bottom w:val="single" w:sz="4" w:space="0" w:color="auto"/>
              <w:right w:val="single" w:sz="4" w:space="0" w:color="auto"/>
            </w:tcBorders>
            <w:hideMark/>
          </w:tcPr>
          <w:p w14:paraId="290634E9"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D&amp;S-OPS</w:t>
            </w:r>
          </w:p>
        </w:tc>
        <w:tc>
          <w:tcPr>
            <w:tcW w:w="6799" w:type="dxa"/>
            <w:tcBorders>
              <w:top w:val="single" w:sz="4" w:space="0" w:color="auto"/>
              <w:left w:val="single" w:sz="4" w:space="0" w:color="auto"/>
              <w:bottom w:val="single" w:sz="4" w:space="0" w:color="auto"/>
              <w:right w:val="single" w:sz="4" w:space="0" w:color="auto"/>
            </w:tcBorders>
            <w:hideMark/>
          </w:tcPr>
          <w:p w14:paraId="6E289E71"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Use of the band 1 544-1 545 MHz (space-to-Earth) is limited to distress and safety operations (see No. </w:t>
            </w:r>
            <w:r w:rsidRPr="003F5D1C">
              <w:rPr>
                <w:rFonts w:ascii="Times New Roman" w:eastAsia="Times New Roman" w:hAnsi="Times New Roman"/>
                <w:b/>
                <w:bCs/>
                <w:lang w:eastAsia="zh-CN"/>
              </w:rPr>
              <w:t>5.356</w:t>
            </w:r>
            <w:r w:rsidRPr="003F5D1C">
              <w:rPr>
                <w:rFonts w:ascii="Times New Roman" w:eastAsia="Times New Roman" w:hAnsi="Times New Roman"/>
                <w:lang w:eastAsia="zh-CN"/>
              </w:rPr>
              <w:t>), including feeder links of satellites needed to relay the emissions of satellite emergency position-indicating radio beacons to earth stations and narrow-band (space-to-Earth) links from space stations to mobile stations.</w:t>
            </w:r>
          </w:p>
        </w:tc>
      </w:tr>
      <w:tr w:rsidR="00AA25EE" w:rsidRPr="003F5D1C" w14:paraId="0D493185" w14:textId="77777777" w:rsidTr="00AA25EE">
        <w:trPr>
          <w:jc w:val="center"/>
        </w:trPr>
        <w:tc>
          <w:tcPr>
            <w:tcW w:w="142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23FA7A8" w14:textId="2A95D2F1"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ins w:id="221" w:author="Ed" w:date="2017-08-24T12:18:00Z">
              <w:r w:rsidRPr="003F5D1C">
                <w:rPr>
                  <w:rFonts w:ascii="Times New Roman" w:eastAsia="Times New Roman" w:hAnsi="Times New Roman"/>
                  <w:lang w:val="en-GB" w:eastAsia="zh-CN"/>
                </w:rPr>
                <w:t>161</w:t>
              </w:r>
            </w:ins>
            <w:ins w:id="222" w:author="Editor" w:date="2017-08-31T17:48:00Z">
              <w:r w:rsidR="00FF4405">
                <w:rPr>
                  <w:rFonts w:ascii="Times New Roman" w:eastAsia="Times New Roman" w:hAnsi="Times New Roman"/>
                  <w:lang w:val="en-GB" w:eastAsia="zh-CN"/>
                </w:rPr>
                <w:t>6</w:t>
              </w:r>
            </w:ins>
            <w:ins w:id="223" w:author="Ed" w:date="2017-08-24T12:18:00Z">
              <w:del w:id="224" w:author="Editor" w:date="2017-08-31T17:48:00Z">
                <w:r w:rsidRPr="003F5D1C" w:rsidDel="00FF4405">
                  <w:rPr>
                    <w:rFonts w:ascii="Times New Roman" w:eastAsia="Times New Roman" w:hAnsi="Times New Roman"/>
                    <w:lang w:val="en-GB" w:eastAsia="zh-CN"/>
                  </w:rPr>
                  <w:delText>0</w:delText>
                </w:r>
              </w:del>
              <w:r w:rsidRPr="003F5D1C">
                <w:rPr>
                  <w:rFonts w:ascii="Times New Roman" w:eastAsia="Times New Roman" w:hAnsi="Times New Roman"/>
                  <w:lang w:val="en-GB" w:eastAsia="zh-CN"/>
                </w:rPr>
                <w:t>-1626.5</w:t>
              </w:r>
            </w:ins>
          </w:p>
        </w:tc>
        <w:tc>
          <w:tcPr>
            <w:tcW w:w="14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0FBFE2" w14:textId="3AAAC5B0"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ins w:id="225" w:author="Ed" w:date="2017-08-24T12:18:00Z">
              <w:r w:rsidRPr="003F5D1C">
                <w:rPr>
                  <w:rFonts w:ascii="Times New Roman" w:eastAsia="Times New Roman" w:hAnsi="Times New Roman"/>
                  <w:lang w:val="en-GB" w:eastAsia="zh-CN"/>
                </w:rPr>
                <w:t>SAT-COM</w:t>
              </w:r>
            </w:ins>
          </w:p>
        </w:tc>
        <w:tc>
          <w:tcPr>
            <w:tcW w:w="67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411180" w14:textId="53616929" w:rsidR="00AA25EE" w:rsidRPr="003F5D1C" w:rsidRDefault="00AA25EE" w:rsidP="002C6DF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ins w:id="226" w:author="Ed" w:date="2017-08-24T12:18:00Z">
              <w:r w:rsidRPr="003F5D1C">
                <w:rPr>
                  <w:rFonts w:ascii="Times New Roman" w:eastAsia="Times New Roman" w:hAnsi="Times New Roman"/>
                  <w:lang w:eastAsia="zh-CN"/>
                </w:rPr>
                <w:t>In addition to its availability for routine non-safety purposes, the band 1 61</w:t>
              </w:r>
            </w:ins>
            <w:ins w:id="227" w:author="Editor" w:date="2017-08-31T17:49:00Z">
              <w:r w:rsidR="00FF4405">
                <w:rPr>
                  <w:rFonts w:ascii="Times New Roman" w:eastAsia="Times New Roman" w:hAnsi="Times New Roman"/>
                  <w:lang w:eastAsia="zh-CN"/>
                </w:rPr>
                <w:t>6</w:t>
              </w:r>
            </w:ins>
            <w:ins w:id="228" w:author="Ed" w:date="2017-08-24T12:18:00Z">
              <w:del w:id="229" w:author="Editor" w:date="2017-08-31T17:49:00Z">
                <w:r w:rsidRPr="003F5D1C" w:rsidDel="00FF4405">
                  <w:rPr>
                    <w:rFonts w:ascii="Times New Roman" w:eastAsia="Times New Roman" w:hAnsi="Times New Roman"/>
                    <w:lang w:eastAsia="zh-CN"/>
                  </w:rPr>
                  <w:delText>0</w:delText>
                </w:r>
              </w:del>
              <w:r w:rsidRPr="003F5D1C">
                <w:rPr>
                  <w:rFonts w:ascii="Times New Roman" w:eastAsia="Times New Roman" w:hAnsi="Times New Roman"/>
                  <w:lang w:eastAsia="zh-CN"/>
                </w:rPr>
                <w:noBreakHyphen/>
                <w:t>1 626.5 MHz is used for distress and safety purposes in the Earth-to-space and space-to-Earth directions in the maritime mobile-satellite service</w:t>
              </w:r>
              <w:r w:rsidRPr="002C6DFD">
                <w:rPr>
                  <w:rFonts w:ascii="Times New Roman" w:eastAsia="Times New Roman" w:hAnsi="Times New Roman"/>
                  <w:lang w:eastAsia="zh-CN"/>
                  <w:rPrChange w:id="230" w:author="EDITOR" w:date="2017-09-29T15:56:00Z">
                    <w:rPr>
                      <w:rFonts w:ascii="Times New Roman" w:eastAsia="Times New Roman" w:hAnsi="Times New Roman"/>
                      <w:lang w:eastAsia="zh-CN"/>
                    </w:rPr>
                  </w:rPrChange>
                </w:rPr>
                <w:t xml:space="preserve">. GMDSS distress, urgency and safety communications have priority over non-safety communications </w:t>
              </w:r>
            </w:ins>
            <w:ins w:id="231" w:author="Editor" w:date="2017-09-19T16:12:00Z">
              <w:r w:rsidR="00A035BC" w:rsidRPr="002C6DFD">
                <w:rPr>
                  <w:rFonts w:ascii="Times New Roman" w:eastAsia="Times New Roman" w:hAnsi="Times New Roman"/>
                  <w:lang w:eastAsia="zh-CN"/>
                  <w:rPrChange w:id="232" w:author="EDITOR" w:date="2017-09-29T15:56:00Z">
                    <w:rPr>
                      <w:rFonts w:ascii="Times New Roman" w:eastAsia="Times New Roman" w:hAnsi="Times New Roman"/>
                      <w:highlight w:val="yellow"/>
                      <w:lang w:eastAsia="zh-CN"/>
                    </w:rPr>
                  </w:rPrChange>
                </w:rPr>
                <w:t>within a satellite system</w:t>
              </w:r>
            </w:ins>
            <w:ins w:id="233" w:author="Ed" w:date="2017-08-24T12:18:00Z">
              <w:del w:id="234" w:author="Editor" w:date="2017-09-19T16:11:00Z">
                <w:r w:rsidRPr="002C6DFD" w:rsidDel="00A035BC">
                  <w:rPr>
                    <w:rFonts w:ascii="Times New Roman" w:eastAsia="Times New Roman" w:hAnsi="Times New Roman"/>
                    <w:lang w:eastAsia="zh-CN"/>
                    <w:rPrChange w:id="235" w:author="EDITOR" w:date="2017-09-29T15:56:00Z">
                      <w:rPr>
                        <w:rFonts w:ascii="Times New Roman" w:eastAsia="Times New Roman" w:hAnsi="Times New Roman"/>
                        <w:lang w:eastAsia="zh-CN"/>
                      </w:rPr>
                    </w:rPrChange>
                  </w:rPr>
                  <w:delText xml:space="preserve">in </w:delText>
                </w:r>
              </w:del>
              <w:del w:id="236" w:author="Editor" w:date="2017-09-19T16:12:00Z">
                <w:r w:rsidRPr="002C6DFD" w:rsidDel="00A035BC">
                  <w:rPr>
                    <w:rFonts w:ascii="Times New Roman" w:eastAsia="Times New Roman" w:hAnsi="Times New Roman"/>
                    <w:lang w:eastAsia="zh-CN"/>
                    <w:rPrChange w:id="237" w:author="EDITOR" w:date="2017-09-29T15:56:00Z">
                      <w:rPr>
                        <w:rFonts w:ascii="Times New Roman" w:eastAsia="Times New Roman" w:hAnsi="Times New Roman"/>
                        <w:lang w:eastAsia="zh-CN"/>
                      </w:rPr>
                    </w:rPrChange>
                  </w:rPr>
                  <w:delText xml:space="preserve">this band </w:delText>
                </w:r>
              </w:del>
            </w:ins>
            <w:ins w:id="238" w:author="Editor" w:date="2017-09-19T16:12:00Z">
              <w:r w:rsidR="00A035BC" w:rsidRPr="002C6DFD">
                <w:rPr>
                  <w:rFonts w:ascii="Times New Roman" w:eastAsia="Times New Roman" w:hAnsi="Times New Roman"/>
                  <w:lang w:eastAsia="zh-CN"/>
                  <w:rPrChange w:id="239" w:author="EDITOR" w:date="2017-09-29T15:56:00Z">
                    <w:rPr>
                      <w:rFonts w:ascii="Times New Roman" w:eastAsia="Times New Roman" w:hAnsi="Times New Roman"/>
                      <w:highlight w:val="yellow"/>
                      <w:lang w:eastAsia="zh-CN"/>
                    </w:rPr>
                  </w:rPrChange>
                </w:rPr>
                <w:t xml:space="preserve"> </w:t>
              </w:r>
            </w:ins>
            <w:ins w:id="240" w:author="Ed" w:date="2017-08-24T12:18:00Z">
              <w:r w:rsidRPr="002C6DFD">
                <w:rPr>
                  <w:rFonts w:ascii="Times New Roman" w:eastAsia="Times New Roman" w:hAnsi="Times New Roman"/>
                  <w:lang w:eastAsia="zh-CN"/>
                  <w:rPrChange w:id="241" w:author="EDITOR" w:date="2017-09-29T15:56:00Z">
                    <w:rPr>
                      <w:rFonts w:ascii="Times New Roman" w:eastAsia="Times New Roman" w:hAnsi="Times New Roman"/>
                      <w:lang w:eastAsia="zh-CN"/>
                    </w:rPr>
                  </w:rPrChange>
                </w:rPr>
                <w:t>(see No. </w:t>
              </w:r>
              <w:r w:rsidRPr="002C6DFD">
                <w:rPr>
                  <w:rFonts w:ascii="Times New Roman" w:eastAsia="Times New Roman" w:hAnsi="Times New Roman"/>
                  <w:b/>
                  <w:bCs/>
                  <w:lang w:eastAsia="zh-CN"/>
                  <w:rPrChange w:id="242" w:author="EDITOR" w:date="2017-09-29T15:56:00Z">
                    <w:rPr>
                      <w:rFonts w:ascii="Times New Roman" w:eastAsia="Times New Roman" w:hAnsi="Times New Roman"/>
                      <w:b/>
                      <w:bCs/>
                      <w:lang w:eastAsia="zh-CN"/>
                    </w:rPr>
                  </w:rPrChange>
                </w:rPr>
                <w:t>5.</w:t>
              </w:r>
              <w:commentRangeStart w:id="243"/>
              <w:r w:rsidRPr="002C6DFD">
                <w:rPr>
                  <w:rFonts w:ascii="Times New Roman" w:eastAsia="Times New Roman" w:hAnsi="Times New Roman"/>
                  <w:b/>
                  <w:bCs/>
                  <w:lang w:eastAsia="zh-CN"/>
                  <w:rPrChange w:id="244" w:author="EDITOR" w:date="2017-09-29T15:56:00Z">
                    <w:rPr>
                      <w:rFonts w:ascii="Times New Roman" w:eastAsia="Times New Roman" w:hAnsi="Times New Roman"/>
                      <w:b/>
                      <w:bCs/>
                      <w:lang w:eastAsia="zh-CN"/>
                    </w:rPr>
                  </w:rPrChange>
                </w:rPr>
                <w:t>GMDSS</w:t>
              </w:r>
            </w:ins>
            <w:commentRangeEnd w:id="243"/>
            <w:ins w:id="245" w:author="EDITOR" w:date="2017-09-29T15:56:00Z">
              <w:r w:rsidR="002C6DFD">
                <w:rPr>
                  <w:rFonts w:ascii="Times New Roman" w:eastAsia="Times New Roman" w:hAnsi="Times New Roman"/>
                  <w:b/>
                  <w:bCs/>
                  <w:lang w:eastAsia="zh-CN"/>
                </w:rPr>
                <w:t>)</w:t>
              </w:r>
            </w:ins>
            <w:ins w:id="246" w:author="Ed" w:date="2017-08-24T12:18:00Z">
              <w:r w:rsidRPr="002C6DFD">
                <w:rPr>
                  <w:rFonts w:ascii="Times New Roman" w:eastAsia="Times New Roman" w:hAnsi="Times New Roman"/>
                  <w:lang w:eastAsia="zh-CN"/>
                  <w:rPrChange w:id="247" w:author="EDITOR" w:date="2017-09-29T15:56:00Z">
                    <w:rPr>
                      <w:rFonts w:ascii="Times New Roman" w:eastAsia="Times New Roman" w:hAnsi="Times New Roman"/>
                      <w:lang w:eastAsia="zh-CN"/>
                    </w:rPr>
                  </w:rPrChange>
                </w:rPr>
                <w:t>.</w:t>
              </w:r>
            </w:ins>
            <w:bookmarkStart w:id="248" w:name="_GoBack"/>
            <w:bookmarkEnd w:id="248"/>
          </w:p>
        </w:tc>
      </w:tr>
      <w:tr w:rsidR="00AA25EE" w:rsidRPr="003F5D1C" w14:paraId="19E3F3E9"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4BFD82DF"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*1 645.5-1 646.5</w:t>
            </w:r>
          </w:p>
        </w:tc>
        <w:tc>
          <w:tcPr>
            <w:tcW w:w="14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9290C2"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D&amp;S-OPS</w:t>
            </w:r>
          </w:p>
        </w:tc>
        <w:tc>
          <w:tcPr>
            <w:tcW w:w="67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C843F6"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Use of the band 1 645.5-1 646.5 MHz (Earth-to-space) is limited to distress and safety operations (see No. </w:t>
            </w:r>
            <w:r w:rsidRPr="003F5D1C">
              <w:rPr>
                <w:rFonts w:ascii="Times New Roman" w:eastAsia="Times New Roman" w:hAnsi="Times New Roman"/>
                <w:b/>
                <w:bCs/>
                <w:lang w:eastAsia="zh-CN"/>
              </w:rPr>
              <w:t>5.375</w:t>
            </w:r>
            <w:r w:rsidRPr="003F5D1C">
              <w:rPr>
                <w:rFonts w:ascii="Times New Roman" w:eastAsia="Times New Roman" w:hAnsi="Times New Roman"/>
                <w:lang w:eastAsia="zh-CN"/>
              </w:rPr>
              <w:t>).</w:t>
            </w:r>
          </w:p>
        </w:tc>
      </w:tr>
      <w:tr w:rsidR="00AA25EE" w:rsidRPr="003F5D1C" w14:paraId="47D3F086"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hideMark/>
          </w:tcPr>
          <w:p w14:paraId="5910E651"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9 200-9 500</w:t>
            </w:r>
          </w:p>
        </w:tc>
        <w:tc>
          <w:tcPr>
            <w:tcW w:w="1423" w:type="dxa"/>
            <w:tcBorders>
              <w:top w:val="single" w:sz="4" w:space="0" w:color="auto"/>
              <w:left w:val="single" w:sz="4" w:space="0" w:color="auto"/>
              <w:bottom w:val="single" w:sz="4" w:space="0" w:color="auto"/>
              <w:right w:val="single" w:sz="4" w:space="0" w:color="auto"/>
            </w:tcBorders>
            <w:hideMark/>
          </w:tcPr>
          <w:p w14:paraId="7860A5DC"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SARTS</w:t>
            </w:r>
          </w:p>
        </w:tc>
        <w:tc>
          <w:tcPr>
            <w:tcW w:w="6799" w:type="dxa"/>
            <w:tcBorders>
              <w:top w:val="single" w:sz="4" w:space="0" w:color="auto"/>
              <w:left w:val="single" w:sz="4" w:space="0" w:color="auto"/>
              <w:bottom w:val="single" w:sz="4" w:space="0" w:color="auto"/>
              <w:right w:val="single" w:sz="4" w:space="0" w:color="auto"/>
            </w:tcBorders>
            <w:hideMark/>
          </w:tcPr>
          <w:p w14:paraId="2EC7F377"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This frequency band is used by radar transponders to facilitate search and rescue.</w:t>
            </w:r>
          </w:p>
        </w:tc>
      </w:tr>
    </w:tbl>
    <w:p w14:paraId="28BF2BC8" w14:textId="77777777" w:rsidR="00FD41BD" w:rsidRPr="003F5D1C" w:rsidRDefault="00FD41BD" w:rsidP="00825E6D">
      <w:pPr>
        <w:rPr>
          <w:rFonts w:ascii="Times New Roman" w:hAnsi="Times New Roman"/>
        </w:rPr>
      </w:pPr>
    </w:p>
    <w:p w14:paraId="1D233017" w14:textId="77777777" w:rsidR="00FD41BD" w:rsidRPr="003F5D1C" w:rsidRDefault="00FD41BD" w:rsidP="005F6367">
      <w:pPr>
        <w:rPr>
          <w:rFonts w:ascii="Times New Roman" w:hAnsi="Times New Roman"/>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9639"/>
      </w:tblGrid>
      <w:tr w:rsidR="003860AD" w:rsidRPr="003F5D1C" w14:paraId="2D238B9E" w14:textId="77777777" w:rsidTr="00917319">
        <w:trPr>
          <w:jc w:val="center"/>
        </w:trPr>
        <w:tc>
          <w:tcPr>
            <w:tcW w:w="9356" w:type="dxa"/>
            <w:tcBorders>
              <w:top w:val="single" w:sz="4" w:space="0" w:color="auto"/>
              <w:left w:val="nil"/>
              <w:bottom w:val="nil"/>
              <w:right w:val="nil"/>
            </w:tcBorders>
          </w:tcPr>
          <w:p w14:paraId="69F8A497"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b/>
                <w:bCs/>
                <w:lang w:val="en-GB"/>
              </w:rPr>
            </w:pPr>
            <w:r w:rsidRPr="003F5D1C">
              <w:rPr>
                <w:rFonts w:ascii="Times New Roman" w:eastAsia="Times New Roman" w:hAnsi="Times New Roman"/>
                <w:b/>
                <w:bCs/>
                <w:lang w:val="en-GB"/>
              </w:rPr>
              <w:t>Legend</w:t>
            </w:r>
            <w:r w:rsidRPr="003F5D1C">
              <w:rPr>
                <w:rFonts w:ascii="Times New Roman" w:eastAsia="Times New Roman" w:hAnsi="Times New Roman"/>
                <w:lang w:val="en-GB"/>
              </w:rPr>
              <w:t>:</w:t>
            </w:r>
          </w:p>
          <w:p w14:paraId="02CF2494"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bCs/>
                <w:lang w:val="en-GB"/>
              </w:rPr>
              <w:t>AERO-SAR</w:t>
            </w:r>
            <w:r w:rsidRPr="003F5D1C">
              <w:rPr>
                <w:rFonts w:ascii="Times New Roman" w:eastAsia="Times New Roman" w:hAnsi="Times New Roman"/>
                <w:lang w:val="en-GB"/>
              </w:rPr>
              <w:t>     These aeronautical carrier (reference) frequencies may be used for distress and safety purposes by mobile stations engaged in coordinated search and rescue operations.</w:t>
            </w:r>
          </w:p>
          <w:p w14:paraId="5FBAEE92"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bCs/>
                <w:lang w:val="en-GB"/>
              </w:rPr>
              <w:t>D&amp;S-OPS</w:t>
            </w:r>
            <w:r w:rsidRPr="003F5D1C">
              <w:rPr>
                <w:rFonts w:ascii="Times New Roman" w:eastAsia="Times New Roman" w:hAnsi="Times New Roman"/>
                <w:lang w:val="en-GB"/>
              </w:rPr>
              <w:t>     The use of these bands is limited to distress and safety operations of satellite emergency position-indicating radio beacons (EPIRBs).</w:t>
            </w:r>
          </w:p>
          <w:p w14:paraId="215F48B6"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bCs/>
                <w:lang w:val="en-GB"/>
              </w:rPr>
              <w:t>SAT-COM</w:t>
            </w:r>
            <w:r w:rsidRPr="003F5D1C">
              <w:rPr>
                <w:rFonts w:ascii="Times New Roman" w:eastAsia="Times New Roman" w:hAnsi="Times New Roman"/>
                <w:lang w:val="en-GB"/>
              </w:rPr>
              <w:t>     These frequency bands are available for distress and safety purposes in the maritime mobile-satellite service (see Notes).</w:t>
            </w:r>
          </w:p>
          <w:p w14:paraId="5F752749"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bCs/>
                <w:lang w:val="en-GB"/>
              </w:rPr>
              <w:t>VHF-CH#</w:t>
            </w:r>
            <w:r w:rsidRPr="003F5D1C">
              <w:rPr>
                <w:rFonts w:ascii="Times New Roman" w:eastAsia="Times New Roman" w:hAnsi="Times New Roman"/>
                <w:lang w:val="en-GB"/>
              </w:rPr>
              <w:t>     These VHF frequencies are used for distress and safety purposes. The channel number (CH#) refers to the VHF channel as listed in Appendix </w:t>
            </w:r>
            <w:r w:rsidRPr="003F5D1C">
              <w:rPr>
                <w:rFonts w:ascii="Times New Roman" w:eastAsia="Times New Roman" w:hAnsi="Times New Roman"/>
                <w:b/>
                <w:bCs/>
                <w:lang w:val="en-GB"/>
              </w:rPr>
              <w:t>18</w:t>
            </w:r>
            <w:r w:rsidRPr="003F5D1C">
              <w:rPr>
                <w:rFonts w:ascii="Times New Roman" w:eastAsia="Times New Roman" w:hAnsi="Times New Roman"/>
                <w:lang w:val="en-GB"/>
              </w:rPr>
              <w:t>, which should also be consulted.</w:t>
            </w:r>
          </w:p>
          <w:p w14:paraId="2C710C10"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bCs/>
              </w:rPr>
              <w:t>AIS </w:t>
            </w:r>
            <w:r w:rsidRPr="003F5D1C">
              <w:rPr>
                <w:rFonts w:ascii="Times New Roman" w:eastAsia="Times New Roman" w:hAnsi="Times New Roman"/>
              </w:rPr>
              <w:t>    These frequencies are used by automatic identification systems (AIS), which should operate in accordance with the most recent version of Recommendation ITU</w:t>
            </w:r>
            <w:r w:rsidRPr="003F5D1C">
              <w:rPr>
                <w:rFonts w:ascii="Times New Roman" w:eastAsia="Times New Roman" w:hAnsi="Times New Roman"/>
              </w:rPr>
              <w:noBreakHyphen/>
              <w:t>R M.1371.     (</w:t>
            </w:r>
            <w:r w:rsidRPr="003F5D1C">
              <w:rPr>
                <w:rFonts w:ascii="Times New Roman" w:eastAsia="Times New Roman" w:hAnsi="Times New Roman"/>
                <w:lang w:val="en-GB"/>
              </w:rPr>
              <w:t>WRC</w:t>
            </w:r>
            <w:r w:rsidRPr="003F5D1C">
              <w:rPr>
                <w:rFonts w:ascii="Times New Roman" w:eastAsia="Times New Roman" w:hAnsi="Times New Roman"/>
                <w:lang w:val="en-GB"/>
              </w:rPr>
              <w:noBreakHyphen/>
              <w:t>07)</w:t>
            </w:r>
          </w:p>
          <w:p w14:paraId="07E894E9"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lang w:val="en-GB"/>
              </w:rPr>
              <w:t>*</w:t>
            </w:r>
            <w:r w:rsidRPr="003F5D1C">
              <w:rPr>
                <w:rFonts w:ascii="Times New Roman" w:eastAsia="Times New Roman" w:hAnsi="Times New Roman"/>
                <w:lang w:val="en-GB"/>
              </w:rPr>
              <w:tab/>
              <w:t>Except as provided in these Regulations, any emission capable of causing harmful interference to distress, alarm, urgency or safety communications on the frequencies denoted by an asterisk (*) is prohibited. Any emission causing harmful interference to distress and safety communications on any of the discrete frequencies identified in this Appendix is prohibited.     (WRC</w:t>
            </w:r>
            <w:r w:rsidRPr="003F5D1C">
              <w:rPr>
                <w:rFonts w:ascii="Times New Roman" w:eastAsia="Times New Roman" w:hAnsi="Times New Roman"/>
                <w:lang w:val="en-GB"/>
              </w:rPr>
              <w:noBreakHyphen/>
              <w:t>07)</w:t>
            </w:r>
          </w:p>
          <w:p w14:paraId="00A572FC" w14:textId="77777777" w:rsidR="00A03341" w:rsidRPr="003F5D1C" w:rsidRDefault="00A03341"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p>
          <w:p w14:paraId="6638D3D5" w14:textId="77777777" w:rsidR="00A03341" w:rsidRPr="003F5D1C" w:rsidRDefault="00A03341">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lang w:val="en-GB"/>
              </w:rPr>
              <w:t>Reason:</w:t>
            </w:r>
            <w:r w:rsidRPr="003F5D1C">
              <w:rPr>
                <w:rFonts w:ascii="Times New Roman" w:eastAsia="Times New Roman" w:hAnsi="Times New Roman"/>
                <w:lang w:val="en-GB"/>
              </w:rPr>
              <w:t xml:space="preserve">  To add the band 1610-1626.5 MHz as being available </w:t>
            </w:r>
            <w:r w:rsidR="002B2BD4" w:rsidRPr="003F5D1C">
              <w:rPr>
                <w:rFonts w:ascii="Times New Roman" w:eastAsia="Times New Roman" w:hAnsi="Times New Roman"/>
                <w:lang w:val="en-GB"/>
              </w:rPr>
              <w:t>for distress and safety communications for the Global Maritime Distress and Safety System (GMDSS).</w:t>
            </w:r>
          </w:p>
        </w:tc>
      </w:tr>
    </w:tbl>
    <w:p w14:paraId="47AFE74B" w14:textId="77777777" w:rsidR="00A63BAF" w:rsidRPr="003F5D1C" w:rsidRDefault="00A63BAF" w:rsidP="00A63BAF">
      <w:pPr>
        <w:tabs>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sectPr w:rsidR="00A63BAF" w:rsidRPr="003F5D1C" w:rsidSect="00A63BAF">
          <w:headerReference w:type="default" r:id="rId8"/>
          <w:pgSz w:w="11907" w:h="16840" w:code="9"/>
          <w:pgMar w:top="1418" w:right="1134" w:bottom="1134" w:left="1134" w:header="567" w:footer="567" w:gutter="0"/>
          <w:cols w:space="720"/>
          <w:docGrid w:linePitch="326"/>
        </w:sectPr>
      </w:pPr>
    </w:p>
    <w:p w14:paraId="6D629744" w14:textId="77777777" w:rsidR="007E2542" w:rsidRPr="003F5D1C" w:rsidRDefault="007E2542" w:rsidP="00434EC9">
      <w:pPr>
        <w:rPr>
          <w:rFonts w:ascii="Times New Roman" w:hAnsi="Times New Roman"/>
        </w:rPr>
      </w:pPr>
      <w:r w:rsidRPr="003F5D1C">
        <w:rPr>
          <w:rFonts w:ascii="Times New Roman" w:hAnsi="Times New Roman"/>
          <w:b/>
        </w:rPr>
        <w:lastRenderedPageBreak/>
        <w:t>MOD</w:t>
      </w:r>
      <w:r w:rsidR="00825E6D" w:rsidRPr="003F5D1C">
        <w:rPr>
          <w:rFonts w:ascii="Times New Roman" w:hAnsi="Times New Roman"/>
        </w:rPr>
        <w:t xml:space="preserve"> USA/1.8/5</w:t>
      </w:r>
    </w:p>
    <w:p w14:paraId="7A51F426" w14:textId="77777777" w:rsidR="002F2157" w:rsidRPr="003F5D1C" w:rsidRDefault="002F2157" w:rsidP="00434EC9">
      <w:pPr>
        <w:rPr>
          <w:rFonts w:ascii="Times New Roman" w:hAnsi="Times New Roman"/>
        </w:rPr>
      </w:pPr>
    </w:p>
    <w:p w14:paraId="35105E1A" w14:textId="7A2D0BA5" w:rsidR="002F2157" w:rsidRPr="003F5D1C" w:rsidRDefault="002F2157" w:rsidP="00434EC9">
      <w:pPr>
        <w:tabs>
          <w:tab w:val="left" w:pos="1134"/>
          <w:tab w:val="left" w:pos="1871"/>
          <w:tab w:val="left" w:pos="2268"/>
        </w:tabs>
        <w:overflowPunct w:val="0"/>
        <w:autoSpaceDE w:val="0"/>
        <w:autoSpaceDN w:val="0"/>
        <w:adjustRightInd w:val="0"/>
        <w:spacing w:before="280"/>
        <w:textAlignment w:val="baseline"/>
        <w:rPr>
          <w:rFonts w:ascii="Times New Roman" w:eastAsia="Times New Roman" w:hAnsi="Times New Roman"/>
          <w:lang w:val="en-GB"/>
        </w:rPr>
      </w:pPr>
      <w:r w:rsidRPr="003F5D1C">
        <w:rPr>
          <w:rFonts w:ascii="Times New Roman" w:eastAsia="Times New Roman" w:hAnsi="Times New Roman"/>
          <w:b/>
          <w:lang w:val="en-GB"/>
        </w:rPr>
        <w:t>33.50</w:t>
      </w:r>
      <w:r w:rsidRPr="003F5D1C">
        <w:rPr>
          <w:rFonts w:ascii="Times New Roman" w:eastAsia="Times New Roman" w:hAnsi="Times New Roman"/>
          <w:lang w:val="en-GB"/>
        </w:rPr>
        <w:tab/>
        <w:t>§ 26</w:t>
      </w:r>
      <w:r w:rsidRPr="003F5D1C">
        <w:rPr>
          <w:rFonts w:ascii="Times New Roman" w:eastAsia="Times New Roman" w:hAnsi="Times New Roman"/>
          <w:lang w:val="en-GB"/>
        </w:rPr>
        <w:tab/>
        <w:t>Maritime safety information may be transmitted via satellite in the maritime mobile-satellite service using the band</w:t>
      </w:r>
      <w:ins w:id="253" w:author="Damon Ladson" w:date="2017-08-17T13:40:00Z">
        <w:r w:rsidR="00386769" w:rsidRPr="003F5D1C">
          <w:rPr>
            <w:rFonts w:ascii="Times New Roman" w:eastAsia="Times New Roman" w:hAnsi="Times New Roman"/>
            <w:lang w:val="en-GB"/>
          </w:rPr>
          <w:t>s</w:t>
        </w:r>
      </w:ins>
      <w:r w:rsidRPr="003F5D1C">
        <w:rPr>
          <w:rFonts w:ascii="Times New Roman" w:eastAsia="Times New Roman" w:hAnsi="Times New Roman"/>
          <w:lang w:val="en-GB"/>
        </w:rPr>
        <w:t xml:space="preserve"> 1 530-1 545 </w:t>
      </w:r>
      <w:r w:rsidR="00884574" w:rsidRPr="003F5D1C">
        <w:rPr>
          <w:rFonts w:ascii="Times New Roman" w:eastAsia="Times New Roman" w:hAnsi="Times New Roman"/>
          <w:lang w:val="en-GB"/>
        </w:rPr>
        <w:t xml:space="preserve">MHz </w:t>
      </w:r>
      <w:ins w:id="254" w:author="Ed" w:date="2017-08-24T12:21:00Z">
        <w:r w:rsidR="00884574" w:rsidRPr="003F5D1C">
          <w:rPr>
            <w:rFonts w:ascii="Times New Roman" w:eastAsia="Times New Roman" w:hAnsi="Times New Roman"/>
            <w:lang w:val="en-GB"/>
          </w:rPr>
          <w:t>and 1 61</w:t>
        </w:r>
      </w:ins>
      <w:ins w:id="255" w:author="Editor" w:date="2017-08-31T17:49:00Z">
        <w:r w:rsidR="00FF4405">
          <w:rPr>
            <w:rFonts w:ascii="Times New Roman" w:eastAsia="Times New Roman" w:hAnsi="Times New Roman"/>
            <w:lang w:val="en-GB"/>
          </w:rPr>
          <w:t>6</w:t>
        </w:r>
      </w:ins>
      <w:ins w:id="256" w:author="Editor" w:date="2017-08-24T15:23:00Z">
        <w:del w:id="257" w:author="Editor" w:date="2017-08-31T17:49:00Z">
          <w:r w:rsidR="00570B88" w:rsidRPr="003F5D1C" w:rsidDel="00FF4405">
            <w:rPr>
              <w:rFonts w:ascii="Times New Roman" w:eastAsia="Times New Roman" w:hAnsi="Times New Roman"/>
              <w:lang w:val="en-GB"/>
            </w:rPr>
            <w:delText>3.8</w:delText>
          </w:r>
        </w:del>
      </w:ins>
      <w:ins w:id="258" w:author="Ed" w:date="2017-08-24T12:21:00Z">
        <w:r w:rsidR="00884574" w:rsidRPr="003F5D1C">
          <w:rPr>
            <w:rFonts w:ascii="Times New Roman" w:eastAsia="Times New Roman" w:hAnsi="Times New Roman"/>
            <w:lang w:val="en-GB"/>
          </w:rPr>
          <w:t xml:space="preserve">-1 626.5 </w:t>
        </w:r>
        <w:proofErr w:type="spellStart"/>
        <w:r w:rsidR="00884574" w:rsidRPr="003F5D1C">
          <w:rPr>
            <w:rFonts w:ascii="Times New Roman" w:eastAsia="Times New Roman" w:hAnsi="Times New Roman"/>
            <w:lang w:val="en-GB"/>
          </w:rPr>
          <w:t>MHz</w:t>
        </w:r>
      </w:ins>
      <w:del w:id="259" w:author="Editor" w:date="2017-08-31T17:49:00Z">
        <w:r w:rsidR="00884574" w:rsidRPr="003F5D1C" w:rsidDel="00FF4405">
          <w:rPr>
            <w:rFonts w:ascii="Times New Roman" w:eastAsia="Times New Roman" w:hAnsi="Times New Roman"/>
            <w:lang w:val="en-GB"/>
          </w:rPr>
          <w:delText xml:space="preserve"> </w:delText>
        </w:r>
      </w:del>
      <w:r w:rsidR="00386769" w:rsidRPr="003F5D1C">
        <w:rPr>
          <w:rFonts w:ascii="Times New Roman" w:eastAsia="Times New Roman" w:hAnsi="Times New Roman"/>
          <w:lang w:val="en-GB"/>
        </w:rPr>
        <w:t>.</w:t>
      </w:r>
      <w:proofErr w:type="spellEnd"/>
      <w:r w:rsidR="00386769" w:rsidRPr="003F5D1C">
        <w:rPr>
          <w:rFonts w:ascii="Times New Roman" w:eastAsia="Times New Roman" w:hAnsi="Times New Roman"/>
          <w:lang w:val="en-GB"/>
        </w:rPr>
        <w:t xml:space="preserve"> </w:t>
      </w:r>
      <w:r w:rsidRPr="003F5D1C">
        <w:rPr>
          <w:rFonts w:ascii="Times New Roman" w:eastAsia="Times New Roman" w:hAnsi="Times New Roman"/>
          <w:lang w:val="en-GB"/>
        </w:rPr>
        <w:t xml:space="preserve"> (see Appendix </w:t>
      </w:r>
      <w:r w:rsidRPr="003F5D1C">
        <w:rPr>
          <w:rFonts w:ascii="Times New Roman" w:eastAsia="Times New Roman" w:hAnsi="Times New Roman"/>
          <w:b/>
          <w:bCs/>
          <w:color w:val="000000"/>
          <w:lang w:val="en-GB"/>
        </w:rPr>
        <w:t>15</w:t>
      </w:r>
      <w:r w:rsidRPr="003F5D1C">
        <w:rPr>
          <w:rFonts w:ascii="Times New Roman" w:eastAsia="Times New Roman" w:hAnsi="Times New Roman"/>
          <w:lang w:val="en-GB"/>
        </w:rPr>
        <w:t>).</w:t>
      </w:r>
    </w:p>
    <w:p w14:paraId="4FF6CE81" w14:textId="77777777" w:rsidR="002F2157" w:rsidRPr="003F5D1C" w:rsidRDefault="002F2157" w:rsidP="00434EC9">
      <w:pPr>
        <w:rPr>
          <w:rFonts w:ascii="Times New Roman" w:hAnsi="Times New Roman"/>
        </w:rPr>
      </w:pPr>
    </w:p>
    <w:p w14:paraId="4A5D1A82" w14:textId="2D24A6F0" w:rsidR="002F2157" w:rsidRPr="003F5D1C" w:rsidRDefault="002F2157" w:rsidP="00434EC9">
      <w:pPr>
        <w:rPr>
          <w:rFonts w:ascii="Times New Roman" w:hAnsi="Times New Roman"/>
        </w:rPr>
      </w:pPr>
      <w:r w:rsidRPr="003F5D1C">
        <w:rPr>
          <w:rFonts w:ascii="Times New Roman" w:hAnsi="Times New Roman"/>
          <w:b/>
        </w:rPr>
        <w:t>Reason:</w:t>
      </w:r>
      <w:r w:rsidR="00386769" w:rsidRPr="003F5D1C">
        <w:rPr>
          <w:rFonts w:ascii="Times New Roman" w:hAnsi="Times New Roman"/>
        </w:rPr>
        <w:t xml:space="preserve">  </w:t>
      </w:r>
      <w:r w:rsidR="00E83423" w:rsidRPr="003F5D1C">
        <w:rPr>
          <w:rFonts w:ascii="Times New Roman" w:hAnsi="Times New Roman"/>
        </w:rPr>
        <w:t xml:space="preserve">To include the </w:t>
      </w:r>
      <w:ins w:id="260" w:author="Editor" w:date="2017-08-24T15:23:00Z">
        <w:r w:rsidR="00570B88" w:rsidRPr="003F5D1C">
          <w:rPr>
            <w:rFonts w:ascii="Times New Roman" w:hAnsi="Times New Roman"/>
          </w:rPr>
          <w:t>161</w:t>
        </w:r>
      </w:ins>
      <w:ins w:id="261" w:author="Editor" w:date="2017-08-31T17:49:00Z">
        <w:r w:rsidR="00FF4405">
          <w:rPr>
            <w:rFonts w:ascii="Times New Roman" w:hAnsi="Times New Roman"/>
          </w:rPr>
          <w:t>6</w:t>
        </w:r>
      </w:ins>
      <w:ins w:id="262" w:author="Editor" w:date="2017-08-24T15:23:00Z">
        <w:del w:id="263" w:author="Editor" w:date="2017-08-31T17:49:00Z">
          <w:r w:rsidR="00570B88" w:rsidRPr="003F5D1C" w:rsidDel="00FF4405">
            <w:rPr>
              <w:rFonts w:ascii="Times New Roman" w:hAnsi="Times New Roman"/>
            </w:rPr>
            <w:delText>3.8</w:delText>
          </w:r>
        </w:del>
      </w:ins>
      <w:r w:rsidR="00E83423" w:rsidRPr="003F5D1C">
        <w:rPr>
          <w:rFonts w:ascii="Times New Roman" w:hAnsi="Times New Roman"/>
        </w:rPr>
        <w:t>-1626.5 MHz band as being available for transmitting maritime safety information via satellite.</w:t>
      </w:r>
    </w:p>
    <w:p w14:paraId="70CEB96D" w14:textId="77777777" w:rsidR="00386769" w:rsidRPr="003F5D1C" w:rsidRDefault="00386769" w:rsidP="00434EC9">
      <w:pPr>
        <w:rPr>
          <w:rFonts w:ascii="Times New Roman" w:hAnsi="Times New Roman"/>
        </w:rPr>
      </w:pPr>
    </w:p>
    <w:p w14:paraId="45AC8063" w14:textId="77777777" w:rsidR="002F2157" w:rsidRPr="003F5D1C" w:rsidRDefault="002F2157" w:rsidP="00434EC9">
      <w:pPr>
        <w:rPr>
          <w:rFonts w:ascii="Times New Roman" w:hAnsi="Times New Roman"/>
          <w:b/>
        </w:rPr>
      </w:pPr>
      <w:r w:rsidRPr="003F5D1C">
        <w:rPr>
          <w:rFonts w:ascii="Times New Roman" w:hAnsi="Times New Roman"/>
          <w:b/>
        </w:rPr>
        <w:t xml:space="preserve">MOD </w:t>
      </w:r>
      <w:r w:rsidRPr="003F5D1C">
        <w:rPr>
          <w:rFonts w:ascii="Times New Roman" w:hAnsi="Times New Roman"/>
        </w:rPr>
        <w:t>USA/1.8/6</w:t>
      </w:r>
    </w:p>
    <w:p w14:paraId="05C61E20" w14:textId="72251189" w:rsidR="005F386D" w:rsidRPr="003F5D1C" w:rsidRDefault="00825E6D" w:rsidP="00434EC9">
      <w:pPr>
        <w:tabs>
          <w:tab w:val="left" w:pos="1134"/>
          <w:tab w:val="left" w:pos="1871"/>
          <w:tab w:val="left" w:pos="2268"/>
        </w:tabs>
        <w:overflowPunct w:val="0"/>
        <w:autoSpaceDE w:val="0"/>
        <w:autoSpaceDN w:val="0"/>
        <w:adjustRightInd w:val="0"/>
        <w:spacing w:before="280"/>
        <w:textAlignment w:val="baseline"/>
        <w:rPr>
          <w:rFonts w:ascii="Times New Roman" w:eastAsia="Times New Roman" w:hAnsi="Times New Roman"/>
          <w:lang w:val="en-GB"/>
        </w:rPr>
      </w:pPr>
      <w:r w:rsidRPr="003F5D1C">
        <w:rPr>
          <w:rFonts w:ascii="Times New Roman" w:eastAsia="Times New Roman" w:hAnsi="Times New Roman"/>
          <w:b/>
          <w:lang w:val="en-GB"/>
        </w:rPr>
        <w:t>33.53</w:t>
      </w:r>
      <w:r w:rsidRPr="003F5D1C">
        <w:rPr>
          <w:rFonts w:ascii="Times New Roman" w:eastAsia="Times New Roman" w:hAnsi="Times New Roman"/>
          <w:lang w:val="en-GB"/>
        </w:rPr>
        <w:tab/>
        <w:t>§ 28</w:t>
      </w:r>
      <w:r w:rsidRPr="003F5D1C">
        <w:rPr>
          <w:rFonts w:ascii="Times New Roman" w:eastAsia="Times New Roman" w:hAnsi="Times New Roman"/>
          <w:lang w:val="en-GB"/>
        </w:rPr>
        <w:tab/>
        <w:t>Radiocommunications for safety purposes concerning ship reporting communications, communications relating to the navigation, movements and needs of ships and weather observation messages may be conducted on any appropriate communications frequency, including those used for public correspondence. In terrestrial systems, the bands 415-535 kHz (see Article </w:t>
      </w:r>
      <w:r w:rsidRPr="003F5D1C">
        <w:rPr>
          <w:rFonts w:ascii="Times New Roman" w:eastAsia="Times New Roman" w:hAnsi="Times New Roman"/>
          <w:b/>
          <w:bCs/>
          <w:lang w:val="en-GB"/>
        </w:rPr>
        <w:t>52</w:t>
      </w:r>
      <w:r w:rsidRPr="003F5D1C">
        <w:rPr>
          <w:rFonts w:ascii="Times New Roman" w:eastAsia="Times New Roman" w:hAnsi="Times New Roman"/>
          <w:lang w:val="en-GB"/>
        </w:rPr>
        <w:t>), 1</w:t>
      </w:r>
      <w:r w:rsidRPr="003F5D1C">
        <w:rPr>
          <w:rFonts w:ascii="Times New Roman" w:eastAsia="Times New Roman" w:hAnsi="Times New Roman"/>
        </w:rPr>
        <w:t> </w:t>
      </w:r>
      <w:r w:rsidRPr="003F5D1C">
        <w:rPr>
          <w:rFonts w:ascii="Times New Roman" w:eastAsia="Times New Roman" w:hAnsi="Times New Roman"/>
          <w:lang w:val="en-GB"/>
        </w:rPr>
        <w:t>606.5-4 000 kHz (see Article </w:t>
      </w:r>
      <w:r w:rsidRPr="003F5D1C">
        <w:rPr>
          <w:rFonts w:ascii="Times New Roman" w:eastAsia="Times New Roman" w:hAnsi="Times New Roman"/>
          <w:b/>
          <w:bCs/>
          <w:lang w:val="en-GB"/>
        </w:rPr>
        <w:t>52</w:t>
      </w:r>
      <w:r w:rsidRPr="003F5D1C">
        <w:rPr>
          <w:rFonts w:ascii="Times New Roman" w:eastAsia="Times New Roman" w:hAnsi="Times New Roman"/>
          <w:lang w:val="en-GB"/>
        </w:rPr>
        <w:t>), 4 000-27 500 kHz (see Appendix </w:t>
      </w:r>
      <w:r w:rsidRPr="003F5D1C">
        <w:rPr>
          <w:rFonts w:ascii="Times New Roman" w:eastAsia="Times New Roman" w:hAnsi="Times New Roman"/>
          <w:b/>
          <w:bCs/>
          <w:lang w:val="en-GB"/>
        </w:rPr>
        <w:t>17</w:t>
      </w:r>
      <w:r w:rsidRPr="003F5D1C">
        <w:rPr>
          <w:rFonts w:ascii="Times New Roman" w:eastAsia="Times New Roman" w:hAnsi="Times New Roman"/>
          <w:lang w:val="en-GB"/>
        </w:rPr>
        <w:t>), and 156</w:t>
      </w:r>
      <w:r w:rsidRPr="003F5D1C">
        <w:rPr>
          <w:rFonts w:ascii="Times New Roman" w:eastAsia="Times New Roman" w:hAnsi="Times New Roman"/>
          <w:lang w:val="en-GB"/>
        </w:rPr>
        <w:noBreakHyphen/>
        <w:t>174 MHz (see Appendix </w:t>
      </w:r>
      <w:r w:rsidRPr="003F5D1C">
        <w:rPr>
          <w:rFonts w:ascii="Times New Roman" w:eastAsia="Times New Roman" w:hAnsi="Times New Roman"/>
          <w:b/>
          <w:bCs/>
          <w:lang w:val="en-GB"/>
        </w:rPr>
        <w:t>18</w:t>
      </w:r>
      <w:r w:rsidRPr="003F5D1C">
        <w:rPr>
          <w:rFonts w:ascii="Times New Roman" w:eastAsia="Times New Roman" w:hAnsi="Times New Roman"/>
          <w:lang w:val="en-GB"/>
        </w:rPr>
        <w:t>) are used for this function. In the maritime mobile-satellite service, frequencies in the bands 1 530-1 544 MHz</w:t>
      </w:r>
      <w:ins w:id="264" w:author="Damon Ladson" w:date="2017-08-17T13:45:00Z">
        <w:r w:rsidR="004978E9" w:rsidRPr="003F5D1C">
          <w:rPr>
            <w:rFonts w:ascii="Times New Roman" w:eastAsia="Times New Roman" w:hAnsi="Times New Roman"/>
            <w:lang w:val="en-GB"/>
          </w:rPr>
          <w:t>, 161</w:t>
        </w:r>
      </w:ins>
      <w:ins w:id="265" w:author="Editor" w:date="2017-08-31T17:49:00Z">
        <w:r w:rsidR="00FF4405">
          <w:rPr>
            <w:rFonts w:ascii="Times New Roman" w:eastAsia="Times New Roman" w:hAnsi="Times New Roman"/>
            <w:lang w:val="en-GB"/>
          </w:rPr>
          <w:t>6</w:t>
        </w:r>
      </w:ins>
      <w:ins w:id="266" w:author="Damon Ladson" w:date="2017-08-17T13:45:00Z">
        <w:del w:id="267" w:author="Editor" w:date="2017-08-31T17:49:00Z">
          <w:r w:rsidR="004978E9" w:rsidRPr="003F5D1C" w:rsidDel="00FF4405">
            <w:rPr>
              <w:rFonts w:ascii="Times New Roman" w:eastAsia="Times New Roman" w:hAnsi="Times New Roman"/>
              <w:lang w:val="en-GB"/>
            </w:rPr>
            <w:delText>0</w:delText>
          </w:r>
        </w:del>
        <w:r w:rsidR="004978E9" w:rsidRPr="003F5D1C">
          <w:rPr>
            <w:rFonts w:ascii="Times New Roman" w:eastAsia="Times New Roman" w:hAnsi="Times New Roman"/>
            <w:lang w:val="en-GB"/>
          </w:rPr>
          <w:t>-1626.5 MHz,</w:t>
        </w:r>
      </w:ins>
      <w:r w:rsidRPr="003F5D1C">
        <w:rPr>
          <w:rFonts w:ascii="Times New Roman" w:eastAsia="Times New Roman" w:hAnsi="Times New Roman"/>
          <w:lang w:val="en-GB"/>
        </w:rPr>
        <w:t xml:space="preserve"> and 1 626.5-1 645.5 MHz are used for this function as well as for distress alerting purposes (see No. </w:t>
      </w:r>
      <w:r w:rsidRPr="003F5D1C">
        <w:rPr>
          <w:rFonts w:ascii="Times New Roman" w:eastAsia="Times New Roman" w:hAnsi="Times New Roman"/>
          <w:b/>
          <w:bCs/>
          <w:lang w:val="en-GB"/>
        </w:rPr>
        <w:t>32.2</w:t>
      </w:r>
      <w:r w:rsidRPr="003F5D1C">
        <w:rPr>
          <w:rFonts w:ascii="Times New Roman" w:eastAsia="Times New Roman" w:hAnsi="Times New Roman"/>
          <w:lang w:val="en-GB"/>
        </w:rPr>
        <w:t>).     (WRC</w:t>
      </w:r>
      <w:r w:rsidRPr="003F5D1C">
        <w:rPr>
          <w:rFonts w:ascii="Times New Roman" w:eastAsia="Times New Roman" w:hAnsi="Times New Roman"/>
          <w:lang w:val="en-GB"/>
        </w:rPr>
        <w:noBreakHyphen/>
        <w:t>07)</w:t>
      </w:r>
    </w:p>
    <w:p w14:paraId="1C7E6208" w14:textId="2E0FDD15" w:rsidR="002F2157" w:rsidRPr="00A03341" w:rsidRDefault="002F2157" w:rsidP="00434EC9">
      <w:pPr>
        <w:tabs>
          <w:tab w:val="left" w:pos="1134"/>
          <w:tab w:val="left" w:pos="1871"/>
          <w:tab w:val="left" w:pos="2268"/>
        </w:tabs>
        <w:overflowPunct w:val="0"/>
        <w:autoSpaceDE w:val="0"/>
        <w:autoSpaceDN w:val="0"/>
        <w:adjustRightInd w:val="0"/>
        <w:spacing w:before="280"/>
        <w:textAlignment w:val="baseline"/>
        <w:rPr>
          <w:rFonts w:ascii="Times New Roman" w:hAnsi="Times New Roman"/>
        </w:rPr>
      </w:pPr>
      <w:r w:rsidRPr="003F5D1C">
        <w:rPr>
          <w:rFonts w:ascii="Times New Roman" w:eastAsia="Times New Roman" w:hAnsi="Times New Roman"/>
          <w:b/>
          <w:lang w:val="en-GB"/>
        </w:rPr>
        <w:t>Reason:</w:t>
      </w:r>
      <w:r w:rsidR="00003570" w:rsidRPr="003F5D1C">
        <w:rPr>
          <w:rFonts w:ascii="Times New Roman" w:eastAsia="Times New Roman" w:hAnsi="Times New Roman"/>
          <w:b/>
          <w:lang w:val="en-GB"/>
        </w:rPr>
        <w:t xml:space="preserve"> </w:t>
      </w:r>
      <w:r w:rsidR="00003570" w:rsidRPr="003F5D1C">
        <w:rPr>
          <w:rFonts w:ascii="Times New Roman" w:eastAsia="Times New Roman" w:hAnsi="Times New Roman"/>
          <w:lang w:val="en-GB"/>
        </w:rPr>
        <w:t xml:space="preserve">To </w:t>
      </w:r>
      <w:r w:rsidR="000B66E4" w:rsidRPr="003F5D1C">
        <w:rPr>
          <w:rFonts w:ascii="Times New Roman" w:eastAsia="Times New Roman" w:hAnsi="Times New Roman"/>
          <w:lang w:val="en-GB"/>
        </w:rPr>
        <w:t>apply No. 33.53 to the 1</w:t>
      </w:r>
      <w:r w:rsidR="00003570" w:rsidRPr="003F5D1C">
        <w:rPr>
          <w:rFonts w:ascii="Times New Roman" w:eastAsia="Times New Roman" w:hAnsi="Times New Roman"/>
          <w:lang w:val="en-GB"/>
        </w:rPr>
        <w:t>61</w:t>
      </w:r>
      <w:ins w:id="268" w:author="Editor" w:date="2017-08-31T17:49:00Z">
        <w:r w:rsidR="00302766">
          <w:rPr>
            <w:rFonts w:ascii="Times New Roman" w:eastAsia="Times New Roman" w:hAnsi="Times New Roman"/>
            <w:lang w:val="en-GB"/>
          </w:rPr>
          <w:t>6</w:t>
        </w:r>
      </w:ins>
      <w:del w:id="269" w:author="Editor" w:date="2017-08-31T17:49:00Z">
        <w:r w:rsidR="00003570" w:rsidRPr="003F5D1C" w:rsidDel="00302766">
          <w:rPr>
            <w:rFonts w:ascii="Times New Roman" w:eastAsia="Times New Roman" w:hAnsi="Times New Roman"/>
            <w:lang w:val="en-GB"/>
          </w:rPr>
          <w:delText>0</w:delText>
        </w:r>
      </w:del>
      <w:r w:rsidR="00003570" w:rsidRPr="003F5D1C">
        <w:rPr>
          <w:rFonts w:ascii="Times New Roman" w:eastAsia="Times New Roman" w:hAnsi="Times New Roman"/>
          <w:lang w:val="en-GB"/>
        </w:rPr>
        <w:t>-1626.5 M</w:t>
      </w:r>
      <w:r w:rsidR="000B66E4" w:rsidRPr="003F5D1C">
        <w:rPr>
          <w:rFonts w:ascii="Times New Roman" w:eastAsia="Times New Roman" w:hAnsi="Times New Roman"/>
          <w:lang w:val="en-GB"/>
        </w:rPr>
        <w:t xml:space="preserve">Hz band for use by mobile-satellite </w:t>
      </w:r>
      <w:r w:rsidR="008D04FD" w:rsidRPr="003F5D1C">
        <w:rPr>
          <w:rFonts w:ascii="Times New Roman" w:eastAsia="Times New Roman" w:hAnsi="Times New Roman"/>
          <w:lang w:val="en-GB"/>
        </w:rPr>
        <w:t xml:space="preserve">service </w:t>
      </w:r>
      <w:r w:rsidR="000B66E4" w:rsidRPr="003F5D1C">
        <w:rPr>
          <w:rFonts w:ascii="Times New Roman" w:eastAsia="Times New Roman" w:hAnsi="Times New Roman"/>
          <w:lang w:val="en-GB"/>
        </w:rPr>
        <w:t>systems approved by the International Maritime Organization to pa</w:t>
      </w:r>
      <w:r w:rsidR="00B37316" w:rsidRPr="003F5D1C">
        <w:rPr>
          <w:rFonts w:ascii="Times New Roman" w:eastAsia="Times New Roman" w:hAnsi="Times New Roman"/>
          <w:lang w:val="en-GB"/>
        </w:rPr>
        <w:t xml:space="preserve">rticipate in the Global Maritime </w:t>
      </w:r>
      <w:del w:id="270" w:author="Editor" w:date="2017-08-24T15:28:00Z">
        <w:r w:rsidR="00B37316" w:rsidRPr="003F5D1C" w:rsidDel="00570B88">
          <w:rPr>
            <w:rFonts w:ascii="Times New Roman" w:eastAsia="Times New Roman" w:hAnsi="Times New Roman"/>
            <w:lang w:val="en-GB"/>
          </w:rPr>
          <w:delText xml:space="preserve">Safety and </w:delText>
        </w:r>
      </w:del>
      <w:r w:rsidR="00B37316" w:rsidRPr="003F5D1C">
        <w:rPr>
          <w:rFonts w:ascii="Times New Roman" w:eastAsia="Times New Roman" w:hAnsi="Times New Roman"/>
          <w:lang w:val="en-GB"/>
        </w:rPr>
        <w:t xml:space="preserve">Distress </w:t>
      </w:r>
      <w:ins w:id="271" w:author="Editor" w:date="2017-08-24T15:28:00Z">
        <w:r w:rsidR="00570B88" w:rsidRPr="003F5D1C">
          <w:rPr>
            <w:rFonts w:ascii="Times New Roman" w:eastAsia="Times New Roman" w:hAnsi="Times New Roman"/>
            <w:lang w:val="en-GB"/>
          </w:rPr>
          <w:t xml:space="preserve">and Safety </w:t>
        </w:r>
      </w:ins>
      <w:r w:rsidR="00B37316" w:rsidRPr="003F5D1C">
        <w:rPr>
          <w:rFonts w:ascii="Times New Roman" w:eastAsia="Times New Roman" w:hAnsi="Times New Roman"/>
          <w:lang w:val="en-GB"/>
        </w:rPr>
        <w:t>System</w:t>
      </w:r>
      <w:r w:rsidR="008D04FD" w:rsidRPr="003F5D1C">
        <w:rPr>
          <w:rFonts w:ascii="Times New Roman" w:eastAsia="Times New Roman" w:hAnsi="Times New Roman"/>
          <w:lang w:val="en-GB"/>
        </w:rPr>
        <w:t>.</w:t>
      </w:r>
    </w:p>
    <w:p w14:paraId="37838D6C" w14:textId="77777777" w:rsidR="00C1584A" w:rsidRPr="00A03341" w:rsidRDefault="00C1584A">
      <w:pPr>
        <w:widowControl w:val="0"/>
        <w:overflowPunct w:val="0"/>
        <w:autoSpaceDE w:val="0"/>
        <w:autoSpaceDN w:val="0"/>
        <w:adjustRightInd w:val="0"/>
        <w:spacing w:line="246" w:lineRule="auto"/>
        <w:ind w:right="60"/>
        <w:rPr>
          <w:rFonts w:ascii="Times New Roman" w:hAnsi="Times New Roman"/>
        </w:rPr>
      </w:pPr>
    </w:p>
    <w:p w14:paraId="4CD52AC5" w14:textId="77777777" w:rsidR="00C1584A" w:rsidRPr="00A03341" w:rsidRDefault="00C1584A" w:rsidP="00C1584A">
      <w:pPr>
        <w:rPr>
          <w:rFonts w:ascii="Times New Roman" w:hAnsi="Times New Roman"/>
        </w:rPr>
      </w:pPr>
    </w:p>
    <w:sectPr w:rsidR="00C1584A" w:rsidRPr="00A03341" w:rsidSect="002B2BD4">
      <w:headerReference w:type="default" r:id="rId9"/>
      <w:pgSz w:w="12240" w:h="15840"/>
      <w:pgMar w:top="556" w:right="1440" w:bottom="1440" w:left="2160" w:header="720" w:footer="720" w:gutter="0"/>
      <w:cols w:space="720" w:equalWidth="0">
        <w:col w:w="8640"/>
      </w:cols>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B9C179" w14:textId="77777777" w:rsidR="006A4F94" w:rsidRDefault="006A4F94" w:rsidP="008244E2">
      <w:r>
        <w:separator/>
      </w:r>
    </w:p>
  </w:endnote>
  <w:endnote w:type="continuationSeparator" w:id="0">
    <w:p w14:paraId="7F6AE928" w14:textId="77777777" w:rsidR="006A4F94" w:rsidRDefault="006A4F94" w:rsidP="00824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Consolas">
    <w:panose1 w:val="020B0609020204030204"/>
    <w:charset w:val="00"/>
    <w:family w:val="swiss"/>
    <w:pitch w:val="fixed"/>
    <w:sig w:usb0="E10002FF" w:usb1="4000FCFF" w:usb2="00000009" w:usb3="00000000" w:csb0="0000019F" w:csb1="00000000"/>
  </w:font>
  <w:font w:name="Times New Roman Bold">
    <w:charset w:val="00"/>
    <w:family w:val="roman"/>
    <w:pitch w:val="variable"/>
    <w:sig w:usb0="E0002AE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imes">
    <w:panose1 w:val="020005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B1DAE6" w14:textId="77777777" w:rsidR="006A4F94" w:rsidRDefault="006A4F94" w:rsidP="008244E2">
      <w:r>
        <w:separator/>
      </w:r>
    </w:p>
  </w:footnote>
  <w:footnote w:type="continuationSeparator" w:id="0">
    <w:p w14:paraId="2E142BF4" w14:textId="77777777" w:rsidR="006A4F94" w:rsidRDefault="006A4F94" w:rsidP="008244E2">
      <w:r>
        <w:continuationSeparator/>
      </w:r>
    </w:p>
  </w:footnote>
  <w:footnote w:id="1">
    <w:p w14:paraId="3C41DBBE" w14:textId="6DE34993" w:rsidR="00C31EF6" w:rsidRPr="006B08B8" w:rsidRDefault="00C31EF6">
      <w:pPr>
        <w:pStyle w:val="FootnoteText"/>
        <w:rPr>
          <w:rFonts w:ascii="Times New Roman" w:hAnsi="Times New Roman"/>
          <w:sz w:val="24"/>
          <w:szCs w:val="24"/>
        </w:rPr>
      </w:pPr>
      <w:r w:rsidRPr="006B08B8">
        <w:rPr>
          <w:rStyle w:val="FootnoteReference"/>
          <w:rFonts w:ascii="Times New Roman" w:hAnsi="Times New Roman"/>
          <w:sz w:val="24"/>
          <w:szCs w:val="24"/>
        </w:rPr>
        <w:footnoteRef/>
      </w:r>
      <w:r w:rsidR="00AB480B" w:rsidRPr="006B08B8">
        <w:rPr>
          <w:rFonts w:ascii="Times New Roman" w:hAnsi="Times New Roman"/>
          <w:sz w:val="24"/>
          <w:szCs w:val="24"/>
        </w:rPr>
        <w:t xml:space="preserve">  </w:t>
      </w:r>
      <w:r w:rsidR="000A6359" w:rsidRPr="00C37C6C">
        <w:rPr>
          <w:rFonts w:ascii="Times New Roman" w:hAnsi="Times New Roman"/>
          <w:sz w:val="24"/>
          <w:szCs w:val="24"/>
        </w:rPr>
        <w:t>MSC 92-</w:t>
      </w:r>
      <w:r w:rsidR="000823B1" w:rsidRPr="00C37C6C">
        <w:rPr>
          <w:rFonts w:ascii="Times New Roman" w:hAnsi="Times New Roman"/>
          <w:sz w:val="24"/>
          <w:szCs w:val="24"/>
        </w:rPr>
        <w:t>26, “Report of the Maritime Safety Committee at its Ninet</w:t>
      </w:r>
      <w:r w:rsidR="00AB480B" w:rsidRPr="006B08B8">
        <w:rPr>
          <w:rFonts w:ascii="Times New Roman" w:hAnsi="Times New Roman"/>
          <w:sz w:val="24"/>
          <w:szCs w:val="24"/>
        </w:rPr>
        <w:t>y-second Session”, 30 June 2015</w:t>
      </w:r>
      <w:r w:rsidR="0009480F" w:rsidRPr="00C37C6C">
        <w:rPr>
          <w:rFonts w:ascii="Times New Roman" w:hAnsi="Times New Roman"/>
          <w:sz w:val="24"/>
          <w:szCs w:val="24"/>
        </w:rPr>
        <w:t>, p 41-42</w:t>
      </w:r>
      <w:r w:rsidR="00AB480B" w:rsidRPr="006B08B8">
        <w:rPr>
          <w:rFonts w:ascii="Times New Roman" w:hAnsi="Times New Roman"/>
          <w:sz w:val="24"/>
          <w:szCs w:val="24"/>
        </w:rPr>
        <w:t>.</w:t>
      </w:r>
    </w:p>
  </w:footnote>
  <w:footnote w:id="2">
    <w:p w14:paraId="7642589E" w14:textId="0F043450" w:rsidR="00404327" w:rsidRPr="006B08B8" w:rsidRDefault="00404327">
      <w:pPr>
        <w:pStyle w:val="FootnoteText"/>
        <w:rPr>
          <w:rFonts w:ascii="Times New Roman" w:hAnsi="Times New Roman"/>
          <w:sz w:val="24"/>
          <w:szCs w:val="24"/>
          <w:lang w:val="en-GB"/>
        </w:rPr>
      </w:pPr>
      <w:r w:rsidRPr="006B08B8">
        <w:rPr>
          <w:rStyle w:val="FootnoteReference"/>
          <w:rFonts w:ascii="Times New Roman" w:hAnsi="Times New Roman"/>
          <w:sz w:val="24"/>
          <w:szCs w:val="24"/>
        </w:rPr>
        <w:footnoteRef/>
      </w:r>
      <w:r w:rsidR="00AB480B" w:rsidRPr="006B08B8">
        <w:rPr>
          <w:rFonts w:ascii="Times New Roman" w:hAnsi="Times New Roman"/>
          <w:sz w:val="24"/>
          <w:szCs w:val="24"/>
          <w:lang w:val="en-GB"/>
        </w:rPr>
        <w:t xml:space="preserve">  </w:t>
      </w:r>
      <w:r w:rsidRPr="006B08B8">
        <w:rPr>
          <w:rFonts w:ascii="Times New Roman" w:hAnsi="Times New Roman"/>
          <w:sz w:val="24"/>
          <w:szCs w:val="24"/>
          <w:lang w:val="en-GB"/>
        </w:rPr>
        <w:t xml:space="preserve">MSC </w:t>
      </w:r>
      <w:r w:rsidR="000A6359" w:rsidRPr="006B08B8">
        <w:rPr>
          <w:rFonts w:ascii="Times New Roman" w:hAnsi="Times New Roman"/>
          <w:sz w:val="24"/>
          <w:szCs w:val="24"/>
          <w:lang w:val="en-GB"/>
        </w:rPr>
        <w:t>94-9-</w:t>
      </w:r>
      <w:r w:rsidRPr="006B08B8">
        <w:rPr>
          <w:rFonts w:ascii="Times New Roman" w:hAnsi="Times New Roman"/>
          <w:sz w:val="24"/>
          <w:szCs w:val="24"/>
          <w:lang w:val="en-GB"/>
        </w:rPr>
        <w:t>2, “Note by the Secretariat</w:t>
      </w:r>
      <w:r w:rsidR="0009480F" w:rsidRPr="006B08B8">
        <w:rPr>
          <w:rFonts w:ascii="Times New Roman" w:hAnsi="Times New Roman"/>
          <w:sz w:val="24"/>
          <w:szCs w:val="24"/>
          <w:lang w:val="en-GB"/>
        </w:rPr>
        <w:t>:  Evaluation of the Iridium Mobile Satellite System</w:t>
      </w:r>
      <w:r w:rsidRPr="006B08B8">
        <w:rPr>
          <w:rFonts w:ascii="Times New Roman" w:hAnsi="Times New Roman"/>
          <w:sz w:val="24"/>
          <w:szCs w:val="24"/>
          <w:lang w:val="en-GB"/>
        </w:rPr>
        <w:t>”, 3 September 2014</w:t>
      </w:r>
      <w:r w:rsidR="00AB480B" w:rsidRPr="006B08B8">
        <w:rPr>
          <w:rFonts w:ascii="Times New Roman" w:hAnsi="Times New Roman"/>
          <w:sz w:val="24"/>
          <w:szCs w:val="24"/>
          <w:lang w:val="en-GB"/>
        </w:rPr>
        <w:t>.</w:t>
      </w:r>
    </w:p>
  </w:footnote>
  <w:footnote w:id="3">
    <w:p w14:paraId="4597D74C" w14:textId="2F4BEE5D" w:rsidR="00C31EF6" w:rsidRPr="006B08B8" w:rsidRDefault="00C31EF6">
      <w:pPr>
        <w:pStyle w:val="FootnoteText"/>
        <w:rPr>
          <w:rFonts w:ascii="Times New Roman" w:hAnsi="Times New Roman"/>
          <w:sz w:val="24"/>
          <w:szCs w:val="24"/>
        </w:rPr>
      </w:pPr>
      <w:r w:rsidRPr="006B08B8">
        <w:rPr>
          <w:rStyle w:val="FootnoteReference"/>
          <w:rFonts w:ascii="Times New Roman" w:hAnsi="Times New Roman"/>
          <w:sz w:val="24"/>
          <w:szCs w:val="24"/>
        </w:rPr>
        <w:footnoteRef/>
      </w:r>
      <w:r w:rsidR="00AB480B" w:rsidRPr="006B08B8">
        <w:rPr>
          <w:rFonts w:ascii="Times New Roman" w:hAnsi="Times New Roman"/>
          <w:sz w:val="24"/>
          <w:szCs w:val="24"/>
        </w:rPr>
        <w:t xml:space="preserve">  </w:t>
      </w:r>
      <w:r w:rsidR="000A6359" w:rsidRPr="006B08B8">
        <w:rPr>
          <w:rFonts w:ascii="Times New Roman" w:hAnsi="Times New Roman"/>
          <w:sz w:val="24"/>
          <w:szCs w:val="24"/>
        </w:rPr>
        <w:t>MSC 94-</w:t>
      </w:r>
      <w:r w:rsidR="00AD0697" w:rsidRPr="006B08B8">
        <w:rPr>
          <w:rFonts w:ascii="Times New Roman" w:hAnsi="Times New Roman"/>
          <w:sz w:val="24"/>
          <w:szCs w:val="24"/>
        </w:rPr>
        <w:t>21, “Report of the MSC on its Ninety Fo</w:t>
      </w:r>
      <w:r w:rsidR="00AB480B" w:rsidRPr="006B08B8">
        <w:rPr>
          <w:rFonts w:ascii="Times New Roman" w:hAnsi="Times New Roman"/>
          <w:sz w:val="24"/>
          <w:szCs w:val="24"/>
        </w:rPr>
        <w:t>urth Session”, 26 November 2014</w:t>
      </w:r>
      <w:r w:rsidR="0009480F" w:rsidRPr="006B08B8">
        <w:rPr>
          <w:rFonts w:ascii="Times New Roman" w:hAnsi="Times New Roman"/>
          <w:sz w:val="24"/>
          <w:szCs w:val="24"/>
        </w:rPr>
        <w:t>, p 36-37</w:t>
      </w:r>
      <w:r w:rsidR="00AB480B" w:rsidRPr="006B08B8">
        <w:rPr>
          <w:rFonts w:ascii="Times New Roman" w:hAnsi="Times New Roman"/>
          <w:sz w:val="24"/>
          <w:szCs w:val="24"/>
        </w:rPr>
        <w:t>.</w:t>
      </w:r>
    </w:p>
  </w:footnote>
  <w:footnote w:id="4">
    <w:p w14:paraId="70CADD55" w14:textId="0BFACB0A" w:rsidR="000A6359" w:rsidRPr="006B08B8" w:rsidRDefault="000A6359">
      <w:pPr>
        <w:pStyle w:val="FootnoteText"/>
      </w:pPr>
      <w:r w:rsidRPr="006B08B8">
        <w:rPr>
          <w:rStyle w:val="FootnoteReference"/>
          <w:rFonts w:ascii="Times New Roman" w:hAnsi="Times New Roman"/>
          <w:sz w:val="24"/>
          <w:szCs w:val="24"/>
        </w:rPr>
        <w:footnoteRef/>
      </w:r>
      <w:r w:rsidRPr="006B08B8">
        <w:rPr>
          <w:rFonts w:ascii="Times New Roman" w:hAnsi="Times New Roman"/>
          <w:sz w:val="24"/>
          <w:szCs w:val="24"/>
        </w:rPr>
        <w:t xml:space="preserve"> </w:t>
      </w:r>
      <w:r w:rsidR="00AB480B" w:rsidRPr="006B08B8">
        <w:rPr>
          <w:rFonts w:ascii="Times New Roman" w:hAnsi="Times New Roman"/>
          <w:sz w:val="24"/>
          <w:szCs w:val="24"/>
        </w:rPr>
        <w:t xml:space="preserve"> </w:t>
      </w:r>
      <w:r w:rsidRPr="006B08B8">
        <w:rPr>
          <w:rFonts w:ascii="Times New Roman" w:hAnsi="Times New Roman"/>
          <w:sz w:val="24"/>
          <w:szCs w:val="24"/>
        </w:rPr>
        <w:t>NCSR 3-29, “Report to the Maritime Safety Committee”, 22 March 2016</w:t>
      </w:r>
      <w:r w:rsidR="0009480F" w:rsidRPr="006B08B8">
        <w:rPr>
          <w:rFonts w:ascii="Times New Roman" w:hAnsi="Times New Roman"/>
          <w:sz w:val="24"/>
          <w:szCs w:val="24"/>
        </w:rPr>
        <w:t>, p 19-22</w:t>
      </w:r>
      <w:r w:rsidR="00AB480B" w:rsidRPr="006B08B8">
        <w:rPr>
          <w:rFonts w:ascii="Times New Roman" w:hAnsi="Times New Roman"/>
          <w:sz w:val="24"/>
          <w:szCs w:val="24"/>
        </w:rPr>
        <w:t>.</w:t>
      </w:r>
    </w:p>
  </w:footnote>
  <w:footnote w:id="5">
    <w:p w14:paraId="33EFB9D0" w14:textId="4A8C85EE" w:rsidR="0043480A" w:rsidRPr="006B08B8" w:rsidRDefault="0043480A">
      <w:pPr>
        <w:pStyle w:val="FootnoteText"/>
        <w:rPr>
          <w:sz w:val="24"/>
          <w:szCs w:val="24"/>
        </w:rPr>
      </w:pPr>
      <w:r w:rsidRPr="006B08B8">
        <w:rPr>
          <w:rFonts w:ascii="Times New Roman" w:hAnsi="Times New Roman"/>
          <w:sz w:val="24"/>
          <w:szCs w:val="24"/>
        </w:rPr>
        <w:footnoteRef/>
      </w:r>
      <w:r w:rsidR="00AB480B" w:rsidRPr="006B08B8">
        <w:rPr>
          <w:rFonts w:ascii="Times New Roman" w:hAnsi="Times New Roman"/>
          <w:sz w:val="24"/>
          <w:szCs w:val="24"/>
        </w:rPr>
        <w:t xml:space="preserve"> </w:t>
      </w:r>
      <w:r w:rsidR="000A6359" w:rsidRPr="00C37C6C">
        <w:rPr>
          <w:rFonts w:ascii="Times New Roman" w:hAnsi="Times New Roman"/>
          <w:sz w:val="24"/>
          <w:szCs w:val="24"/>
        </w:rPr>
        <w:t>MSC 96-25, “Report of the Maritime Safety Committee at its 96th Session”, 31 May 2016</w:t>
      </w:r>
      <w:r w:rsidR="00FC104C" w:rsidRPr="00C37C6C">
        <w:rPr>
          <w:rFonts w:ascii="Times New Roman" w:hAnsi="Times New Roman"/>
          <w:sz w:val="24"/>
          <w:szCs w:val="24"/>
        </w:rPr>
        <w:t>, p 61</w:t>
      </w:r>
      <w:r w:rsidR="00AB480B" w:rsidRPr="006B08B8">
        <w:rPr>
          <w:rFonts w:ascii="Times New Roman" w:hAnsi="Times New Roman"/>
          <w:sz w:val="24"/>
          <w:szCs w:val="24"/>
        </w:rPr>
        <w:t>.</w:t>
      </w:r>
    </w:p>
  </w:footnote>
  <w:footnote w:id="6">
    <w:p w14:paraId="27182820" w14:textId="28506E9F" w:rsidR="009905D8" w:rsidRPr="006B08B8" w:rsidRDefault="009905D8">
      <w:pPr>
        <w:pStyle w:val="FootnoteText"/>
        <w:rPr>
          <w:rStyle w:val="FootnoteReference"/>
          <w:rFonts w:ascii="Times New Roman" w:hAnsi="Times New Roman"/>
          <w:sz w:val="24"/>
          <w:szCs w:val="24"/>
        </w:rPr>
      </w:pPr>
      <w:r w:rsidRPr="006B08B8">
        <w:rPr>
          <w:rFonts w:ascii="Times New Roman" w:hAnsi="Times New Roman"/>
          <w:sz w:val="24"/>
          <w:szCs w:val="24"/>
        </w:rPr>
        <w:footnoteRef/>
      </w:r>
      <w:r w:rsidRPr="006B08B8">
        <w:rPr>
          <w:rFonts w:ascii="Times New Roman" w:hAnsi="Times New Roman"/>
          <w:sz w:val="24"/>
          <w:szCs w:val="24"/>
        </w:rPr>
        <w:t xml:space="preserve"> </w:t>
      </w:r>
      <w:r w:rsidR="007320CE" w:rsidRPr="006B08B8">
        <w:rPr>
          <w:rFonts w:ascii="Times New Roman" w:hAnsi="Times New Roman"/>
          <w:sz w:val="24"/>
          <w:szCs w:val="24"/>
        </w:rPr>
        <w:t>MSC 98-23, “Report of the Maritime Safety Committee on its Ninety-Eighth Session”, 28 June 2017</w:t>
      </w:r>
      <w:ins w:id="0" w:author="Editor" w:date="2017-08-31T18:00:00Z">
        <w:r w:rsidR="000058DF">
          <w:rPr>
            <w:rFonts w:ascii="Times New Roman" w:hAnsi="Times New Roman"/>
            <w:sz w:val="24"/>
            <w:szCs w:val="24"/>
          </w:rPr>
          <w:t>.</w:t>
        </w:r>
      </w:ins>
    </w:p>
  </w:footnote>
  <w:footnote w:id="7">
    <w:p w14:paraId="291E8EE0" w14:textId="30B0A074" w:rsidR="00B36F26" w:rsidRPr="008359A3" w:rsidRDefault="00302766" w:rsidP="00B36F26">
      <w:pPr>
        <w:rPr>
          <w:ins w:id="2" w:author="Editor" w:date="2017-08-31T17:53:00Z"/>
          <w:rFonts w:ascii="Times New Roman" w:eastAsia="Times New Roman" w:hAnsi="Times New Roman"/>
        </w:rPr>
      </w:pPr>
      <w:ins w:id="3" w:author="Editor" w:date="2017-08-31T17:50:00Z">
        <w:r w:rsidRPr="008359A3">
          <w:rPr>
            <w:rStyle w:val="FootnoteReference"/>
            <w:rFonts w:ascii="Times New Roman" w:hAnsi="Times New Roman"/>
            <w:rPrChange w:id="4" w:author="Editor" w:date="2017-08-31T18:00:00Z">
              <w:rPr>
                <w:rStyle w:val="FootnoteReference"/>
              </w:rPr>
            </w:rPrChange>
          </w:rPr>
          <w:footnoteRef/>
        </w:r>
        <w:r w:rsidRPr="008359A3">
          <w:rPr>
            <w:rFonts w:ascii="Times New Roman" w:hAnsi="Times New Roman"/>
            <w:rPrChange w:id="5" w:author="Editor" w:date="2017-08-31T18:00:00Z">
              <w:rPr/>
            </w:rPrChange>
          </w:rPr>
          <w:t xml:space="preserve"> </w:t>
        </w:r>
      </w:ins>
      <w:ins w:id="6" w:author="Editor" w:date="2017-08-31T17:53:00Z">
        <w:r w:rsidR="00941F2E" w:rsidRPr="008359A3">
          <w:rPr>
            <w:rFonts w:ascii="Times New Roman" w:hAnsi="Times New Roman"/>
            <w:rPrChange w:id="7" w:author="Editor" w:date="2017-08-31T18:00:00Z">
              <w:rPr/>
            </w:rPrChange>
          </w:rPr>
          <w:t xml:space="preserve">Specifically, </w:t>
        </w:r>
        <w:r w:rsidR="0097707C" w:rsidRPr="008359A3">
          <w:rPr>
            <w:rFonts w:ascii="Times New Roman" w:eastAsia="Times New Roman" w:hAnsi="Times New Roman"/>
            <w:color w:val="212121"/>
            <w:shd w:val="clear" w:color="auto" w:fill="FFFFFF"/>
            <w:rPrChange w:id="8" w:author="Editor" w:date="2017-08-31T18:00:00Z">
              <w:rPr>
                <w:rFonts w:ascii="Segoe UI" w:eastAsia="Times New Roman" w:hAnsi="Segoe UI" w:cs="Segoe UI"/>
                <w:color w:val="212121"/>
                <w:sz w:val="20"/>
                <w:szCs w:val="20"/>
                <w:shd w:val="clear" w:color="auto" w:fill="FFFFFF"/>
              </w:rPr>
            </w:rPrChange>
          </w:rPr>
          <w:t xml:space="preserve">by </w:t>
        </w:r>
        <w:del w:id="9" w:author="EDITOR" w:date="2017-09-23T11:54:00Z">
          <w:r w:rsidR="0097707C" w:rsidRPr="008359A3" w:rsidDel="00D756F8">
            <w:rPr>
              <w:rFonts w:ascii="Times New Roman" w:eastAsia="Times New Roman" w:hAnsi="Times New Roman"/>
              <w:color w:val="212121"/>
              <w:shd w:val="clear" w:color="auto" w:fill="FFFFFF"/>
              <w:rPrChange w:id="10" w:author="Editor" w:date="2017-08-31T18:00:00Z">
                <w:rPr>
                  <w:rFonts w:ascii="Segoe UI" w:eastAsia="Times New Roman" w:hAnsi="Segoe UI" w:cs="Segoe UI"/>
                  <w:color w:val="212121"/>
                  <w:sz w:val="20"/>
                  <w:szCs w:val="20"/>
                  <w:shd w:val="clear" w:color="auto" w:fill="FFFFFF"/>
                </w:rPr>
              </w:rPrChange>
            </w:rPr>
            <w:delText xml:space="preserve"> </w:delText>
          </w:r>
        </w:del>
        <w:r w:rsidR="0097707C" w:rsidRPr="008359A3">
          <w:rPr>
            <w:rFonts w:ascii="Times New Roman" w:eastAsia="Times New Roman" w:hAnsi="Times New Roman"/>
            <w:color w:val="212121"/>
            <w:shd w:val="clear" w:color="auto" w:fill="FFFFFF"/>
            <w:rPrChange w:id="11" w:author="Editor" w:date="2017-08-31T18:00:00Z">
              <w:rPr>
                <w:rFonts w:ascii="Segoe UI" w:eastAsia="Times New Roman" w:hAnsi="Segoe UI" w:cs="Segoe UI"/>
                <w:color w:val="212121"/>
                <w:sz w:val="20"/>
                <w:szCs w:val="20"/>
                <w:shd w:val="clear" w:color="auto" w:fill="FFFFFF"/>
              </w:rPr>
            </w:rPrChange>
          </w:rPr>
          <w:t xml:space="preserve">February 2018 </w:t>
        </w:r>
        <w:r w:rsidR="00B36F26" w:rsidRPr="008359A3">
          <w:rPr>
            <w:rFonts w:ascii="Times New Roman" w:eastAsia="Times New Roman" w:hAnsi="Times New Roman"/>
            <w:color w:val="212121"/>
            <w:shd w:val="clear" w:color="auto" w:fill="FFFFFF"/>
            <w:rPrChange w:id="12" w:author="Editor" w:date="2017-08-31T18:00:00Z">
              <w:rPr>
                <w:rFonts w:ascii="Segoe UI" w:eastAsia="Times New Roman" w:hAnsi="Segoe UI" w:cs="Segoe UI"/>
                <w:color w:val="212121"/>
                <w:sz w:val="20"/>
                <w:szCs w:val="20"/>
                <w:shd w:val="clear" w:color="auto" w:fill="FFFFFF"/>
              </w:rPr>
            </w:rPrChange>
          </w:rPr>
          <w:t xml:space="preserve">we anticipate that </w:t>
        </w:r>
        <w:r w:rsidR="00941F2E" w:rsidRPr="008359A3">
          <w:rPr>
            <w:rFonts w:ascii="Times New Roman" w:eastAsia="Times New Roman" w:hAnsi="Times New Roman"/>
            <w:color w:val="212121"/>
            <w:shd w:val="clear" w:color="auto" w:fill="FFFFFF"/>
            <w:rPrChange w:id="13" w:author="Editor" w:date="2017-08-31T18:00:00Z">
              <w:rPr>
                <w:rFonts w:ascii="Segoe UI" w:eastAsia="Times New Roman" w:hAnsi="Segoe UI" w:cs="Segoe UI"/>
                <w:color w:val="212121"/>
                <w:sz w:val="20"/>
                <w:szCs w:val="20"/>
                <w:shd w:val="clear" w:color="auto" w:fill="FFFFFF"/>
              </w:rPr>
            </w:rPrChange>
          </w:rPr>
          <w:t xml:space="preserve">the </w:t>
        </w:r>
      </w:ins>
      <w:ins w:id="14" w:author="Editor" w:date="2017-08-31T17:54:00Z">
        <w:r w:rsidR="00941F2E" w:rsidRPr="008359A3">
          <w:rPr>
            <w:rFonts w:ascii="Times New Roman" w:eastAsia="Times New Roman" w:hAnsi="Times New Roman"/>
            <w:color w:val="212121"/>
            <w:shd w:val="clear" w:color="auto" w:fill="FFFFFF"/>
            <w:rPrChange w:id="15" w:author="Editor" w:date="2017-08-31T18:00:00Z">
              <w:rPr>
                <w:rFonts w:ascii="Segoe UI" w:eastAsia="Times New Roman" w:hAnsi="Segoe UI" w:cs="Segoe UI"/>
                <w:color w:val="212121"/>
                <w:sz w:val="20"/>
                <w:szCs w:val="20"/>
                <w:shd w:val="clear" w:color="auto" w:fill="FFFFFF"/>
              </w:rPr>
            </w:rPrChange>
          </w:rPr>
          <w:t>Navigation, Communications Search and Rescue (NCSR</w:t>
        </w:r>
        <w:r w:rsidR="00DF3111" w:rsidRPr="008359A3">
          <w:rPr>
            <w:rFonts w:ascii="Times New Roman" w:eastAsia="Times New Roman" w:hAnsi="Times New Roman"/>
            <w:color w:val="212121"/>
            <w:shd w:val="clear" w:color="auto" w:fill="FFFFFF"/>
            <w:rPrChange w:id="16" w:author="Editor" w:date="2017-08-31T18:00:00Z">
              <w:rPr>
                <w:rFonts w:ascii="Segoe UI" w:eastAsia="Times New Roman" w:hAnsi="Segoe UI" w:cs="Segoe UI"/>
                <w:color w:val="212121"/>
                <w:sz w:val="20"/>
                <w:szCs w:val="20"/>
                <w:shd w:val="clear" w:color="auto" w:fill="FFFFFF"/>
              </w:rPr>
            </w:rPrChange>
          </w:rPr>
          <w:t>)</w:t>
        </w:r>
        <w:r w:rsidR="00941F2E" w:rsidRPr="008359A3">
          <w:rPr>
            <w:rFonts w:ascii="Times New Roman" w:eastAsia="Times New Roman" w:hAnsi="Times New Roman"/>
            <w:color w:val="212121"/>
            <w:shd w:val="clear" w:color="auto" w:fill="FFFFFF"/>
            <w:rPrChange w:id="17" w:author="Editor" w:date="2017-08-31T18:00:00Z">
              <w:rPr>
                <w:rFonts w:ascii="Segoe UI" w:eastAsia="Times New Roman" w:hAnsi="Segoe UI" w:cs="Segoe UI"/>
                <w:color w:val="212121"/>
                <w:sz w:val="20"/>
                <w:szCs w:val="20"/>
                <w:shd w:val="clear" w:color="auto" w:fill="FFFFFF"/>
              </w:rPr>
            </w:rPrChange>
          </w:rPr>
          <w:t xml:space="preserve"> </w:t>
        </w:r>
        <w:r w:rsidR="00DF3111" w:rsidRPr="008359A3">
          <w:rPr>
            <w:rFonts w:ascii="Times New Roman" w:eastAsia="Times New Roman" w:hAnsi="Times New Roman"/>
            <w:color w:val="212121"/>
            <w:shd w:val="clear" w:color="auto" w:fill="FFFFFF"/>
            <w:rPrChange w:id="18" w:author="Editor" w:date="2017-08-31T18:00:00Z">
              <w:rPr>
                <w:rFonts w:ascii="Segoe UI" w:eastAsia="Times New Roman" w:hAnsi="Segoe UI" w:cs="Segoe UI"/>
                <w:color w:val="212121"/>
                <w:sz w:val="20"/>
                <w:szCs w:val="20"/>
                <w:shd w:val="clear" w:color="auto" w:fill="FFFFFF"/>
              </w:rPr>
            </w:rPrChange>
          </w:rPr>
          <w:t xml:space="preserve">will conduct </w:t>
        </w:r>
      </w:ins>
      <w:ins w:id="19" w:author="Editor" w:date="2017-08-31T17:53:00Z">
        <w:r w:rsidR="00B36F26" w:rsidRPr="008359A3">
          <w:rPr>
            <w:rFonts w:ascii="Times New Roman" w:eastAsia="Times New Roman" w:hAnsi="Times New Roman"/>
            <w:color w:val="212121"/>
            <w:shd w:val="clear" w:color="auto" w:fill="FFFFFF"/>
            <w:rPrChange w:id="20" w:author="Editor" w:date="2017-08-31T18:00:00Z">
              <w:rPr>
                <w:rFonts w:ascii="Segoe UI" w:eastAsia="Times New Roman" w:hAnsi="Segoe UI" w:cs="Segoe UI"/>
                <w:color w:val="212121"/>
                <w:sz w:val="20"/>
                <w:szCs w:val="20"/>
                <w:shd w:val="clear" w:color="auto" w:fill="FFFFFF"/>
              </w:rPr>
            </w:rPrChange>
          </w:rPr>
          <w:t xml:space="preserve">a second stage evaluation of </w:t>
        </w:r>
      </w:ins>
      <w:ins w:id="21" w:author="Editor" w:date="2017-08-31T17:54:00Z">
        <w:r w:rsidR="00DF3111" w:rsidRPr="008359A3">
          <w:rPr>
            <w:rFonts w:ascii="Times New Roman" w:eastAsia="Times New Roman" w:hAnsi="Times New Roman"/>
            <w:color w:val="212121"/>
            <w:shd w:val="clear" w:color="auto" w:fill="FFFFFF"/>
            <w:rPrChange w:id="22" w:author="Editor" w:date="2017-08-31T18:00:00Z">
              <w:rPr>
                <w:rFonts w:ascii="Segoe UI" w:eastAsia="Times New Roman" w:hAnsi="Segoe UI" w:cs="Segoe UI"/>
                <w:color w:val="212121"/>
                <w:sz w:val="20"/>
                <w:szCs w:val="20"/>
                <w:shd w:val="clear" w:color="auto" w:fill="FFFFFF"/>
              </w:rPr>
            </w:rPrChange>
          </w:rPr>
          <w:t xml:space="preserve">the HIBLEO-2 </w:t>
        </w:r>
      </w:ins>
      <w:ins w:id="23" w:author="Editor" w:date="2017-08-31T17:53:00Z">
        <w:r w:rsidR="00DF3111" w:rsidRPr="008359A3">
          <w:rPr>
            <w:rFonts w:ascii="Times New Roman" w:eastAsia="Times New Roman" w:hAnsi="Times New Roman"/>
            <w:color w:val="212121"/>
            <w:shd w:val="clear" w:color="auto" w:fill="FFFFFF"/>
            <w:rPrChange w:id="24" w:author="Editor" w:date="2017-08-31T18:00:00Z">
              <w:rPr>
                <w:rFonts w:ascii="Segoe UI" w:eastAsia="Times New Roman" w:hAnsi="Segoe UI" w:cs="Segoe UI"/>
                <w:color w:val="212121"/>
                <w:sz w:val="20"/>
                <w:szCs w:val="20"/>
                <w:shd w:val="clear" w:color="auto" w:fill="FFFFFF"/>
              </w:rPr>
            </w:rPrChange>
          </w:rPr>
          <w:t xml:space="preserve">application </w:t>
        </w:r>
        <w:r w:rsidR="00B36F26" w:rsidRPr="008359A3">
          <w:rPr>
            <w:rFonts w:ascii="Times New Roman" w:eastAsia="Times New Roman" w:hAnsi="Times New Roman"/>
            <w:color w:val="212121"/>
            <w:shd w:val="clear" w:color="auto" w:fill="FFFFFF"/>
            <w:rPrChange w:id="25" w:author="Editor" w:date="2017-08-31T18:00:00Z">
              <w:rPr>
                <w:rFonts w:ascii="Segoe UI" w:eastAsia="Times New Roman" w:hAnsi="Segoe UI" w:cs="Segoe UI"/>
                <w:color w:val="212121"/>
                <w:sz w:val="20"/>
                <w:szCs w:val="20"/>
                <w:shd w:val="clear" w:color="auto" w:fill="FFFFFF"/>
              </w:rPr>
            </w:rPrChange>
          </w:rPr>
          <w:t xml:space="preserve">to assess compliance with remaining </w:t>
        </w:r>
      </w:ins>
      <w:ins w:id="26" w:author="Editor" w:date="2017-08-31T17:55:00Z">
        <w:r w:rsidR="00DF3111" w:rsidRPr="008359A3">
          <w:rPr>
            <w:rFonts w:ascii="Times New Roman" w:eastAsia="Times New Roman" w:hAnsi="Times New Roman"/>
            <w:color w:val="212121"/>
            <w:shd w:val="clear" w:color="auto" w:fill="FFFFFF"/>
            <w:rPrChange w:id="27" w:author="Editor" w:date="2017-08-31T18:00:00Z">
              <w:rPr>
                <w:rFonts w:ascii="Segoe UI" w:eastAsia="Times New Roman" w:hAnsi="Segoe UI" w:cs="Segoe UI"/>
                <w:color w:val="212121"/>
                <w:sz w:val="20"/>
                <w:szCs w:val="20"/>
                <w:shd w:val="clear" w:color="auto" w:fill="FFFFFF"/>
              </w:rPr>
            </w:rPrChange>
          </w:rPr>
          <w:t xml:space="preserve">IMO </w:t>
        </w:r>
      </w:ins>
      <w:ins w:id="28" w:author="Editor" w:date="2017-08-31T17:53:00Z">
        <w:r w:rsidR="0097707C" w:rsidRPr="008359A3">
          <w:rPr>
            <w:rFonts w:ascii="Times New Roman" w:eastAsia="Times New Roman" w:hAnsi="Times New Roman"/>
            <w:color w:val="212121"/>
            <w:shd w:val="clear" w:color="auto" w:fill="FFFFFF"/>
            <w:rPrChange w:id="29" w:author="Editor" w:date="2017-08-31T18:00:00Z">
              <w:rPr>
                <w:rFonts w:ascii="Segoe UI" w:eastAsia="Times New Roman" w:hAnsi="Segoe UI" w:cs="Segoe UI"/>
                <w:color w:val="212121"/>
                <w:sz w:val="20"/>
                <w:szCs w:val="20"/>
                <w:shd w:val="clear" w:color="auto" w:fill="FFFFFF"/>
              </w:rPr>
            </w:rPrChange>
          </w:rPr>
          <w:t xml:space="preserve">requirements.  </w:t>
        </w:r>
      </w:ins>
      <w:ins w:id="30" w:author="Editor" w:date="2017-08-31T17:55:00Z">
        <w:r w:rsidR="00113BF1" w:rsidRPr="008359A3">
          <w:rPr>
            <w:rFonts w:ascii="Times New Roman" w:eastAsia="Times New Roman" w:hAnsi="Times New Roman"/>
            <w:color w:val="212121"/>
            <w:shd w:val="clear" w:color="auto" w:fill="FFFFFF"/>
            <w:rPrChange w:id="31" w:author="Editor" w:date="2017-08-31T18:00:00Z">
              <w:rPr>
                <w:rFonts w:ascii="Segoe UI" w:eastAsia="Times New Roman" w:hAnsi="Segoe UI" w:cs="Segoe UI"/>
                <w:color w:val="212121"/>
                <w:sz w:val="20"/>
                <w:szCs w:val="20"/>
                <w:shd w:val="clear" w:color="auto" w:fill="FFFFFF"/>
              </w:rPr>
            </w:rPrChange>
          </w:rPr>
          <w:t xml:space="preserve">If the NCSR </w:t>
        </w:r>
      </w:ins>
      <w:ins w:id="32" w:author="Editor" w:date="2017-08-31T17:56:00Z">
        <w:r w:rsidR="00113BF1" w:rsidRPr="008359A3">
          <w:rPr>
            <w:rFonts w:ascii="Times New Roman" w:eastAsia="Times New Roman" w:hAnsi="Times New Roman"/>
            <w:color w:val="212121"/>
            <w:shd w:val="clear" w:color="auto" w:fill="FFFFFF"/>
            <w:rPrChange w:id="33" w:author="Editor" w:date="2017-08-31T18:00:00Z">
              <w:rPr>
                <w:rFonts w:ascii="Segoe UI" w:eastAsia="Times New Roman" w:hAnsi="Segoe UI" w:cs="Segoe UI"/>
                <w:color w:val="212121"/>
                <w:sz w:val="20"/>
                <w:szCs w:val="20"/>
                <w:shd w:val="clear" w:color="auto" w:fill="FFFFFF"/>
              </w:rPr>
            </w:rPrChange>
          </w:rPr>
          <w:t>determines</w:t>
        </w:r>
      </w:ins>
      <w:ins w:id="34" w:author="Editor" w:date="2017-08-31T17:55:00Z">
        <w:r w:rsidR="00113BF1" w:rsidRPr="008359A3">
          <w:rPr>
            <w:rFonts w:ascii="Times New Roman" w:eastAsia="Times New Roman" w:hAnsi="Times New Roman"/>
            <w:color w:val="212121"/>
            <w:shd w:val="clear" w:color="auto" w:fill="FFFFFF"/>
            <w:rPrChange w:id="35" w:author="Editor" w:date="2017-08-31T18:00:00Z">
              <w:rPr>
                <w:rFonts w:ascii="Segoe UI" w:eastAsia="Times New Roman" w:hAnsi="Segoe UI" w:cs="Segoe UI"/>
                <w:color w:val="212121"/>
                <w:sz w:val="20"/>
                <w:szCs w:val="20"/>
                <w:shd w:val="clear" w:color="auto" w:fill="FFFFFF"/>
              </w:rPr>
            </w:rPrChange>
          </w:rPr>
          <w:t xml:space="preserve"> </w:t>
        </w:r>
      </w:ins>
      <w:ins w:id="36" w:author="Editor" w:date="2017-08-31T17:56:00Z">
        <w:r w:rsidR="00113BF1" w:rsidRPr="008359A3">
          <w:rPr>
            <w:rFonts w:ascii="Times New Roman" w:eastAsia="Times New Roman" w:hAnsi="Times New Roman"/>
            <w:color w:val="212121"/>
            <w:shd w:val="clear" w:color="auto" w:fill="FFFFFF"/>
            <w:rPrChange w:id="37" w:author="Editor" w:date="2017-08-31T18:00:00Z">
              <w:rPr>
                <w:rFonts w:ascii="Segoe UI" w:eastAsia="Times New Roman" w:hAnsi="Segoe UI" w:cs="Segoe UI"/>
                <w:color w:val="212121"/>
                <w:sz w:val="20"/>
                <w:szCs w:val="20"/>
                <w:shd w:val="clear" w:color="auto" w:fill="FFFFFF"/>
              </w:rPr>
            </w:rPrChange>
          </w:rPr>
          <w:t xml:space="preserve">all requirements have been met, we </w:t>
        </w:r>
        <w:r w:rsidR="00843D8D" w:rsidRPr="008359A3">
          <w:rPr>
            <w:rFonts w:ascii="Times New Roman" w:eastAsia="Times New Roman" w:hAnsi="Times New Roman"/>
            <w:color w:val="212121"/>
            <w:shd w:val="clear" w:color="auto" w:fill="FFFFFF"/>
            <w:rPrChange w:id="38" w:author="Editor" w:date="2017-08-31T18:00:00Z">
              <w:rPr>
                <w:rFonts w:ascii="Segoe UI" w:eastAsia="Times New Roman" w:hAnsi="Segoe UI" w:cs="Segoe UI"/>
                <w:color w:val="212121"/>
                <w:sz w:val="20"/>
                <w:szCs w:val="20"/>
                <w:shd w:val="clear" w:color="auto" w:fill="FFFFFF"/>
              </w:rPr>
            </w:rPrChange>
          </w:rPr>
          <w:t xml:space="preserve">anticipate that the NCRS will inform the </w:t>
        </w:r>
      </w:ins>
      <w:ins w:id="39" w:author="Editor" w:date="2017-08-31T17:53:00Z">
        <w:r w:rsidR="00B36F26" w:rsidRPr="008359A3">
          <w:rPr>
            <w:rFonts w:ascii="Times New Roman" w:eastAsia="Times New Roman" w:hAnsi="Times New Roman"/>
            <w:color w:val="212121"/>
            <w:shd w:val="clear" w:color="auto" w:fill="FFFFFF"/>
            <w:rPrChange w:id="40" w:author="Editor" w:date="2017-08-31T18:00:00Z">
              <w:rPr>
                <w:rFonts w:ascii="Segoe UI" w:eastAsia="Times New Roman" w:hAnsi="Segoe UI" w:cs="Segoe UI"/>
                <w:color w:val="212121"/>
                <w:sz w:val="20"/>
                <w:szCs w:val="20"/>
                <w:shd w:val="clear" w:color="auto" w:fill="FFFFFF"/>
              </w:rPr>
            </w:rPrChange>
          </w:rPr>
          <w:t xml:space="preserve">Maritime Safety Committee (MSC) </w:t>
        </w:r>
      </w:ins>
      <w:ins w:id="41" w:author="Editor" w:date="2017-08-31T17:57:00Z">
        <w:r w:rsidR="00843D8D" w:rsidRPr="008359A3">
          <w:rPr>
            <w:rFonts w:ascii="Times New Roman" w:eastAsia="Times New Roman" w:hAnsi="Times New Roman"/>
            <w:color w:val="212121"/>
            <w:shd w:val="clear" w:color="auto" w:fill="FFFFFF"/>
            <w:rPrChange w:id="42" w:author="Editor" w:date="2017-08-31T18:00:00Z">
              <w:rPr>
                <w:rFonts w:ascii="Segoe UI" w:eastAsia="Times New Roman" w:hAnsi="Segoe UI" w:cs="Segoe UI"/>
                <w:color w:val="212121"/>
                <w:sz w:val="20"/>
                <w:szCs w:val="20"/>
                <w:shd w:val="clear" w:color="auto" w:fill="FFFFFF"/>
              </w:rPr>
            </w:rPrChange>
          </w:rPr>
          <w:t xml:space="preserve">of successful completion </w:t>
        </w:r>
        <w:r w:rsidR="00777C9E" w:rsidRPr="008359A3">
          <w:rPr>
            <w:rFonts w:ascii="Times New Roman" w:eastAsia="Times New Roman" w:hAnsi="Times New Roman"/>
            <w:color w:val="212121"/>
            <w:shd w:val="clear" w:color="auto" w:fill="FFFFFF"/>
            <w:rPrChange w:id="43" w:author="Editor" w:date="2017-08-31T18:00:00Z">
              <w:rPr>
                <w:rFonts w:ascii="Segoe UI" w:eastAsia="Times New Roman" w:hAnsi="Segoe UI" w:cs="Segoe UI"/>
                <w:color w:val="212121"/>
                <w:sz w:val="20"/>
                <w:szCs w:val="20"/>
                <w:shd w:val="clear" w:color="auto" w:fill="FFFFFF"/>
              </w:rPr>
            </w:rPrChange>
          </w:rPr>
          <w:t>and</w:t>
        </w:r>
      </w:ins>
      <w:ins w:id="44" w:author="Editor" w:date="2017-08-31T17:59:00Z">
        <w:r w:rsidR="008359A3" w:rsidRPr="008359A3">
          <w:rPr>
            <w:rFonts w:ascii="Times New Roman" w:eastAsia="Times New Roman" w:hAnsi="Times New Roman"/>
            <w:color w:val="212121"/>
            <w:shd w:val="clear" w:color="auto" w:fill="FFFFFF"/>
            <w:rPrChange w:id="45" w:author="Editor" w:date="2017-08-31T18:00:00Z">
              <w:rPr>
                <w:rFonts w:ascii="Segoe UI" w:eastAsia="Times New Roman" w:hAnsi="Segoe UI" w:cs="Segoe UI"/>
                <w:color w:val="212121"/>
                <w:sz w:val="20"/>
                <w:szCs w:val="20"/>
                <w:shd w:val="clear" w:color="auto" w:fill="FFFFFF"/>
              </w:rPr>
            </w:rPrChange>
          </w:rPr>
          <w:t xml:space="preserve">, by May 2018, </w:t>
        </w:r>
      </w:ins>
      <w:ins w:id="46" w:author="Editor" w:date="2017-08-31T17:53:00Z">
        <w:r w:rsidR="008359A3" w:rsidRPr="008359A3">
          <w:rPr>
            <w:rFonts w:ascii="Times New Roman" w:eastAsia="Times New Roman" w:hAnsi="Times New Roman"/>
            <w:color w:val="212121"/>
            <w:shd w:val="clear" w:color="auto" w:fill="FFFFFF"/>
            <w:rPrChange w:id="47" w:author="Editor" w:date="2017-08-31T18:00:00Z">
              <w:rPr>
                <w:rFonts w:ascii="Segoe UI" w:eastAsia="Times New Roman" w:hAnsi="Segoe UI" w:cs="Segoe UI"/>
                <w:color w:val="212121"/>
                <w:sz w:val="20"/>
                <w:szCs w:val="20"/>
                <w:shd w:val="clear" w:color="auto" w:fill="FFFFFF"/>
              </w:rPr>
            </w:rPrChange>
          </w:rPr>
          <w:t xml:space="preserve">we anticipate that MSC will </w:t>
        </w:r>
        <w:r w:rsidR="00B36F26" w:rsidRPr="008359A3">
          <w:rPr>
            <w:rFonts w:ascii="Times New Roman" w:eastAsia="Times New Roman" w:hAnsi="Times New Roman"/>
            <w:color w:val="212121"/>
            <w:shd w:val="clear" w:color="auto" w:fill="FFFFFF"/>
            <w:rPrChange w:id="48" w:author="Editor" w:date="2017-08-31T18:00:00Z">
              <w:rPr>
                <w:rFonts w:ascii="Segoe UI" w:eastAsia="Times New Roman" w:hAnsi="Segoe UI" w:cs="Segoe UI"/>
                <w:color w:val="212121"/>
                <w:sz w:val="20"/>
                <w:szCs w:val="20"/>
                <w:shd w:val="clear" w:color="auto" w:fill="FFFFFF"/>
              </w:rPr>
            </w:rPrChange>
          </w:rPr>
          <w:t>issue a resolution recognizing</w:t>
        </w:r>
      </w:ins>
      <w:ins w:id="49" w:author="Editor" w:date="2017-08-31T17:59:00Z">
        <w:r w:rsidR="008359A3" w:rsidRPr="008359A3">
          <w:rPr>
            <w:rFonts w:ascii="Times New Roman" w:eastAsia="Times New Roman" w:hAnsi="Times New Roman"/>
            <w:color w:val="212121"/>
            <w:shd w:val="clear" w:color="auto" w:fill="FFFFFF"/>
            <w:rPrChange w:id="50" w:author="Editor" w:date="2017-08-31T18:00:00Z">
              <w:rPr>
                <w:rFonts w:ascii="Segoe UI" w:eastAsia="Times New Roman" w:hAnsi="Segoe UI" w:cs="Segoe UI"/>
                <w:color w:val="212121"/>
                <w:sz w:val="20"/>
                <w:szCs w:val="20"/>
                <w:shd w:val="clear" w:color="auto" w:fill="FFFFFF"/>
              </w:rPr>
            </w:rPrChange>
          </w:rPr>
          <w:t xml:space="preserve"> the HIBLEO-2 system </w:t>
        </w:r>
      </w:ins>
      <w:ins w:id="51" w:author="Editor" w:date="2017-08-31T17:53:00Z">
        <w:r w:rsidR="00B36F26" w:rsidRPr="008359A3">
          <w:rPr>
            <w:rFonts w:ascii="Times New Roman" w:eastAsia="Times New Roman" w:hAnsi="Times New Roman"/>
            <w:color w:val="212121"/>
            <w:shd w:val="clear" w:color="auto" w:fill="FFFFFF"/>
            <w:rPrChange w:id="52" w:author="Editor" w:date="2017-08-31T18:00:00Z">
              <w:rPr>
                <w:rFonts w:ascii="Segoe UI" w:eastAsia="Times New Roman" w:hAnsi="Segoe UI" w:cs="Segoe UI"/>
                <w:color w:val="212121"/>
                <w:sz w:val="20"/>
                <w:szCs w:val="20"/>
                <w:shd w:val="clear" w:color="auto" w:fill="FFFFFF"/>
              </w:rPr>
            </w:rPrChange>
          </w:rPr>
          <w:t>a GMDSS service provider.</w:t>
        </w:r>
      </w:ins>
    </w:p>
    <w:p w14:paraId="109D1557" w14:textId="25EF3153" w:rsidR="00302766" w:rsidRPr="00302766" w:rsidRDefault="00302766">
      <w:pPr>
        <w:pStyle w:val="FootnoteText"/>
        <w:rPr>
          <w:rFonts w:ascii="Times New Roman" w:hAnsi="Times New Roman"/>
          <w:sz w:val="24"/>
          <w:szCs w:val="24"/>
          <w:rPrChange w:id="53" w:author="Editor" w:date="2017-08-31T17:50:00Z">
            <w:rPr/>
          </w:rPrChange>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CB1BA" w14:textId="3418B915" w:rsidR="00C171A1" w:rsidRPr="00C171A1" w:rsidRDefault="00C171A1" w:rsidP="00C171A1">
    <w:pPr>
      <w:pStyle w:val="Header"/>
      <w:jc w:val="right"/>
      <w:rPr>
        <w:i/>
        <w:sz w:val="22"/>
        <w:szCs w:val="22"/>
      </w:rPr>
    </w:pPr>
    <w:r w:rsidRPr="00C171A1">
      <w:t>IWG-1/02</w:t>
    </w:r>
    <w:r w:rsidR="00FC238E">
      <w:t>6</w:t>
    </w:r>
    <w:r w:rsidRPr="00C171A1">
      <w:t xml:space="preserve"> (0</w:t>
    </w:r>
    <w:ins w:id="249" w:author="Editor" w:date="2017-09-07T02:58:00Z">
      <w:r w:rsidR="009D3825">
        <w:t>9</w:t>
      </w:r>
    </w:ins>
    <w:del w:id="250" w:author="Editor" w:date="2017-09-07T02:58:00Z">
      <w:r w:rsidR="00FC238E" w:rsidDel="009D3825">
        <w:delText>8</w:delText>
      </w:r>
    </w:del>
    <w:r w:rsidRPr="00C171A1">
      <w:t>.</w:t>
    </w:r>
    <w:ins w:id="251" w:author="Editor" w:date="2017-09-07T02:59:00Z">
      <w:r w:rsidR="005B6764">
        <w:t>19</w:t>
      </w:r>
    </w:ins>
    <w:del w:id="252" w:author="Editor" w:date="2017-09-07T02:59:00Z">
      <w:r w:rsidR="00FC238E" w:rsidDel="005B6764">
        <w:delText>31</w:delText>
      </w:r>
    </w:del>
    <w:r w:rsidRPr="00C171A1">
      <w:t>.17)</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36328" w14:textId="77777777" w:rsidR="008244E2" w:rsidRDefault="002C3968" w:rsidP="00832387">
    <w:pPr>
      <w:pStyle w:val="Header"/>
      <w:jc w:val="right"/>
    </w:pPr>
    <w:r>
      <w:t>IWG-2/</w:t>
    </w:r>
    <w:proofErr w:type="gramStart"/>
    <w:r w:rsidR="00C43932">
      <w:t>AAA</w:t>
    </w:r>
    <w:r w:rsidR="00960AA2">
      <w:t>(</w:t>
    </w:r>
    <w:proofErr w:type="gramEnd"/>
    <w:r>
      <w:t>0</w:t>
    </w:r>
    <w:r w:rsidR="00C43932">
      <w:t>8</w:t>
    </w:r>
    <w:r w:rsidR="00960AA2">
      <w:t>.</w:t>
    </w:r>
    <w:r w:rsidR="00C43932">
      <w:t>14</w:t>
    </w:r>
    <w:r>
      <w:t>.17</w:t>
    </w:r>
    <w:r w:rsidR="008244E2">
      <w:t>)</w:t>
    </w:r>
  </w:p>
  <w:p w14:paraId="5A4FC315" w14:textId="77777777" w:rsidR="00A1467A" w:rsidRDefault="00C43932" w:rsidP="00832387">
    <w:pPr>
      <w:pStyle w:val="Header"/>
      <w:jc w:val="right"/>
    </w:pPr>
    <w:r>
      <w:t>Damon C. Ladson</w:t>
    </w:r>
    <w:r w:rsidR="00A1467A">
      <w:t xml:space="preserve"> (</w:t>
    </w:r>
    <w:r>
      <w:t>Iridium</w:t>
    </w:r>
    <w:r w:rsidR="00A1467A">
      <w:t>)</w:t>
    </w:r>
  </w:p>
  <w:p w14:paraId="40FBD665" w14:textId="77777777" w:rsidR="008244E2" w:rsidRDefault="008244E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9"/>
    <w:multiLevelType w:val="hybridMultilevel"/>
    <w:tmpl w:val="00004823"/>
    <w:lvl w:ilvl="0" w:tplc="000018BE">
      <w:start w:val="1"/>
      <w:numFmt w:val="bullet"/>
      <w:lvlText w:val=" "/>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76265257"/>
    <w:multiLevelType w:val="hybridMultilevel"/>
    <w:tmpl w:val="FC60BCE6"/>
    <w:lvl w:ilvl="0" w:tplc="02FCC0E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itor">
    <w15:presenceInfo w15:providerId="None" w15:userId="Editor"/>
  </w15:person>
  <w15:person w15:author="Ed">
    <w15:presenceInfo w15:providerId="None" w15:userId="Ed"/>
  </w15:person>
  <w15:person w15:author="Damon Ladson">
    <w15:presenceInfo w15:providerId="AD" w15:userId="S-1-5-21-613495460-816198058-314601362-11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763"/>
    <w:rsid w:val="000000BC"/>
    <w:rsid w:val="00003570"/>
    <w:rsid w:val="000058DF"/>
    <w:rsid w:val="00034096"/>
    <w:rsid w:val="00052630"/>
    <w:rsid w:val="0007170A"/>
    <w:rsid w:val="000823B1"/>
    <w:rsid w:val="000853EB"/>
    <w:rsid w:val="00092688"/>
    <w:rsid w:val="0009480F"/>
    <w:rsid w:val="000962F0"/>
    <w:rsid w:val="000A6359"/>
    <w:rsid w:val="000B2FAC"/>
    <w:rsid w:val="000B3A16"/>
    <w:rsid w:val="000B66E4"/>
    <w:rsid w:val="000C0541"/>
    <w:rsid w:val="000C4345"/>
    <w:rsid w:val="000C7DFB"/>
    <w:rsid w:val="000D0127"/>
    <w:rsid w:val="000D5071"/>
    <w:rsid w:val="000E40D5"/>
    <w:rsid w:val="000F6E80"/>
    <w:rsid w:val="00113BF1"/>
    <w:rsid w:val="00116924"/>
    <w:rsid w:val="00131B3F"/>
    <w:rsid w:val="00136B3D"/>
    <w:rsid w:val="0013787C"/>
    <w:rsid w:val="0014017C"/>
    <w:rsid w:val="00144307"/>
    <w:rsid w:val="001456F8"/>
    <w:rsid w:val="0015119E"/>
    <w:rsid w:val="001516FA"/>
    <w:rsid w:val="00161479"/>
    <w:rsid w:val="00161B76"/>
    <w:rsid w:val="0016354B"/>
    <w:rsid w:val="001711EE"/>
    <w:rsid w:val="00174594"/>
    <w:rsid w:val="001B0800"/>
    <w:rsid w:val="00203237"/>
    <w:rsid w:val="002039B0"/>
    <w:rsid w:val="00214307"/>
    <w:rsid w:val="00235F53"/>
    <w:rsid w:val="0024189D"/>
    <w:rsid w:val="00272ABC"/>
    <w:rsid w:val="00277613"/>
    <w:rsid w:val="00283A44"/>
    <w:rsid w:val="00287B4A"/>
    <w:rsid w:val="002A554A"/>
    <w:rsid w:val="002A70C2"/>
    <w:rsid w:val="002B035F"/>
    <w:rsid w:val="002B2BD4"/>
    <w:rsid w:val="002B7227"/>
    <w:rsid w:val="002C3968"/>
    <w:rsid w:val="002C5668"/>
    <w:rsid w:val="002C5B12"/>
    <w:rsid w:val="002C6DFD"/>
    <w:rsid w:val="002C6F0B"/>
    <w:rsid w:val="002E4DC3"/>
    <w:rsid w:val="002F0D92"/>
    <w:rsid w:val="002F2157"/>
    <w:rsid w:val="0030160F"/>
    <w:rsid w:val="00301923"/>
    <w:rsid w:val="00302766"/>
    <w:rsid w:val="00305A7A"/>
    <w:rsid w:val="00310171"/>
    <w:rsid w:val="00310F79"/>
    <w:rsid w:val="00313AEC"/>
    <w:rsid w:val="00315118"/>
    <w:rsid w:val="00341512"/>
    <w:rsid w:val="003428DA"/>
    <w:rsid w:val="00350299"/>
    <w:rsid w:val="00355CB7"/>
    <w:rsid w:val="0036706E"/>
    <w:rsid w:val="003860AD"/>
    <w:rsid w:val="00386769"/>
    <w:rsid w:val="0039047E"/>
    <w:rsid w:val="003A75F4"/>
    <w:rsid w:val="003B25C1"/>
    <w:rsid w:val="003C0661"/>
    <w:rsid w:val="003C1510"/>
    <w:rsid w:val="003C341F"/>
    <w:rsid w:val="003D759E"/>
    <w:rsid w:val="003F059B"/>
    <w:rsid w:val="003F2EA0"/>
    <w:rsid w:val="003F5B11"/>
    <w:rsid w:val="003F5D1C"/>
    <w:rsid w:val="00400FB9"/>
    <w:rsid w:val="0040146A"/>
    <w:rsid w:val="00404327"/>
    <w:rsid w:val="00416C22"/>
    <w:rsid w:val="004241DC"/>
    <w:rsid w:val="00432C11"/>
    <w:rsid w:val="0043480A"/>
    <w:rsid w:val="004349B4"/>
    <w:rsid w:val="00434D2A"/>
    <w:rsid w:val="00434EC9"/>
    <w:rsid w:val="00472CB2"/>
    <w:rsid w:val="0047646F"/>
    <w:rsid w:val="00484617"/>
    <w:rsid w:val="0048568C"/>
    <w:rsid w:val="004978E9"/>
    <w:rsid w:val="004A2F42"/>
    <w:rsid w:val="004C3801"/>
    <w:rsid w:val="004D0F07"/>
    <w:rsid w:val="004F6753"/>
    <w:rsid w:val="00501DF5"/>
    <w:rsid w:val="00523093"/>
    <w:rsid w:val="00551FA4"/>
    <w:rsid w:val="00564877"/>
    <w:rsid w:val="00570B88"/>
    <w:rsid w:val="005776C3"/>
    <w:rsid w:val="005A2CFA"/>
    <w:rsid w:val="005B6764"/>
    <w:rsid w:val="005C3508"/>
    <w:rsid w:val="005D2024"/>
    <w:rsid w:val="005F01F0"/>
    <w:rsid w:val="005F361F"/>
    <w:rsid w:val="005F386D"/>
    <w:rsid w:val="005F6367"/>
    <w:rsid w:val="00604130"/>
    <w:rsid w:val="0062208F"/>
    <w:rsid w:val="0062687A"/>
    <w:rsid w:val="00635C60"/>
    <w:rsid w:val="00682BD2"/>
    <w:rsid w:val="00693E2F"/>
    <w:rsid w:val="00696344"/>
    <w:rsid w:val="006A4F94"/>
    <w:rsid w:val="006B08B8"/>
    <w:rsid w:val="006B2D4A"/>
    <w:rsid w:val="006B4EFF"/>
    <w:rsid w:val="006C1391"/>
    <w:rsid w:val="00700799"/>
    <w:rsid w:val="00700EF2"/>
    <w:rsid w:val="00700F38"/>
    <w:rsid w:val="00717DB4"/>
    <w:rsid w:val="007319C7"/>
    <w:rsid w:val="007320CE"/>
    <w:rsid w:val="007637E4"/>
    <w:rsid w:val="00777C9E"/>
    <w:rsid w:val="007A32A3"/>
    <w:rsid w:val="007B2623"/>
    <w:rsid w:val="007B3394"/>
    <w:rsid w:val="007E0440"/>
    <w:rsid w:val="007E2542"/>
    <w:rsid w:val="00800CF0"/>
    <w:rsid w:val="008047CD"/>
    <w:rsid w:val="00805A4D"/>
    <w:rsid w:val="00807FAC"/>
    <w:rsid w:val="00810798"/>
    <w:rsid w:val="008119BE"/>
    <w:rsid w:val="00813F09"/>
    <w:rsid w:val="00823D72"/>
    <w:rsid w:val="008244E2"/>
    <w:rsid w:val="00824D8C"/>
    <w:rsid w:val="00825E6D"/>
    <w:rsid w:val="00830A44"/>
    <w:rsid w:val="00832387"/>
    <w:rsid w:val="00832E28"/>
    <w:rsid w:val="00834130"/>
    <w:rsid w:val="00835937"/>
    <w:rsid w:val="008359A3"/>
    <w:rsid w:val="00843D8D"/>
    <w:rsid w:val="00861F08"/>
    <w:rsid w:val="00884574"/>
    <w:rsid w:val="00886152"/>
    <w:rsid w:val="00895033"/>
    <w:rsid w:val="008D04FD"/>
    <w:rsid w:val="008E4F25"/>
    <w:rsid w:val="008F0C78"/>
    <w:rsid w:val="008F7B45"/>
    <w:rsid w:val="00905254"/>
    <w:rsid w:val="00905718"/>
    <w:rsid w:val="00936144"/>
    <w:rsid w:val="00941F2E"/>
    <w:rsid w:val="00947083"/>
    <w:rsid w:val="0095247C"/>
    <w:rsid w:val="009573CB"/>
    <w:rsid w:val="00960AA2"/>
    <w:rsid w:val="00975751"/>
    <w:rsid w:val="0097707C"/>
    <w:rsid w:val="009901FD"/>
    <w:rsid w:val="009905D8"/>
    <w:rsid w:val="009A545D"/>
    <w:rsid w:val="009B5EBE"/>
    <w:rsid w:val="009B7ADF"/>
    <w:rsid w:val="009C16E6"/>
    <w:rsid w:val="009C3AAD"/>
    <w:rsid w:val="009D1C39"/>
    <w:rsid w:val="009D2C75"/>
    <w:rsid w:val="009D3825"/>
    <w:rsid w:val="00A03341"/>
    <w:rsid w:val="00A035BC"/>
    <w:rsid w:val="00A1467A"/>
    <w:rsid w:val="00A24FCC"/>
    <w:rsid w:val="00A26834"/>
    <w:rsid w:val="00A344A1"/>
    <w:rsid w:val="00A45ABD"/>
    <w:rsid w:val="00A46840"/>
    <w:rsid w:val="00A63BAF"/>
    <w:rsid w:val="00A676C7"/>
    <w:rsid w:val="00A71F86"/>
    <w:rsid w:val="00A739D4"/>
    <w:rsid w:val="00A83BDA"/>
    <w:rsid w:val="00A93890"/>
    <w:rsid w:val="00AA25EE"/>
    <w:rsid w:val="00AB22F1"/>
    <w:rsid w:val="00AB26CD"/>
    <w:rsid w:val="00AB480B"/>
    <w:rsid w:val="00AD0697"/>
    <w:rsid w:val="00AD0CD9"/>
    <w:rsid w:val="00AD4930"/>
    <w:rsid w:val="00B11955"/>
    <w:rsid w:val="00B121FC"/>
    <w:rsid w:val="00B24551"/>
    <w:rsid w:val="00B34D02"/>
    <w:rsid w:val="00B36611"/>
    <w:rsid w:val="00B36F26"/>
    <w:rsid w:val="00B37316"/>
    <w:rsid w:val="00B37F2B"/>
    <w:rsid w:val="00B40AD2"/>
    <w:rsid w:val="00B44182"/>
    <w:rsid w:val="00B70864"/>
    <w:rsid w:val="00B752F5"/>
    <w:rsid w:val="00BA669F"/>
    <w:rsid w:val="00BB7214"/>
    <w:rsid w:val="00BE76A6"/>
    <w:rsid w:val="00C06602"/>
    <w:rsid w:val="00C1584A"/>
    <w:rsid w:val="00C171A1"/>
    <w:rsid w:val="00C20748"/>
    <w:rsid w:val="00C31EF6"/>
    <w:rsid w:val="00C37C6C"/>
    <w:rsid w:val="00C42B74"/>
    <w:rsid w:val="00C43932"/>
    <w:rsid w:val="00C54F36"/>
    <w:rsid w:val="00C57ECE"/>
    <w:rsid w:val="00C812A7"/>
    <w:rsid w:val="00C81C4B"/>
    <w:rsid w:val="00C90B0A"/>
    <w:rsid w:val="00C91B69"/>
    <w:rsid w:val="00CB0F6D"/>
    <w:rsid w:val="00CD07BF"/>
    <w:rsid w:val="00CD34BC"/>
    <w:rsid w:val="00CD40FC"/>
    <w:rsid w:val="00CD670C"/>
    <w:rsid w:val="00CF2166"/>
    <w:rsid w:val="00D000FF"/>
    <w:rsid w:val="00D12594"/>
    <w:rsid w:val="00D15DC5"/>
    <w:rsid w:val="00D330F3"/>
    <w:rsid w:val="00D52115"/>
    <w:rsid w:val="00D60B05"/>
    <w:rsid w:val="00D756F8"/>
    <w:rsid w:val="00D8768A"/>
    <w:rsid w:val="00DA05B1"/>
    <w:rsid w:val="00DA16BC"/>
    <w:rsid w:val="00DA25B9"/>
    <w:rsid w:val="00DA4458"/>
    <w:rsid w:val="00DB3A04"/>
    <w:rsid w:val="00DC3BBF"/>
    <w:rsid w:val="00DD1294"/>
    <w:rsid w:val="00DD227E"/>
    <w:rsid w:val="00DD55E9"/>
    <w:rsid w:val="00DF3111"/>
    <w:rsid w:val="00E00905"/>
    <w:rsid w:val="00E06A35"/>
    <w:rsid w:val="00E227D9"/>
    <w:rsid w:val="00E45546"/>
    <w:rsid w:val="00E76477"/>
    <w:rsid w:val="00E76877"/>
    <w:rsid w:val="00E83423"/>
    <w:rsid w:val="00E83DF3"/>
    <w:rsid w:val="00E95D37"/>
    <w:rsid w:val="00EB2062"/>
    <w:rsid w:val="00EC3474"/>
    <w:rsid w:val="00EC38D4"/>
    <w:rsid w:val="00EC3D33"/>
    <w:rsid w:val="00ED69D5"/>
    <w:rsid w:val="00F228EC"/>
    <w:rsid w:val="00F23763"/>
    <w:rsid w:val="00F24938"/>
    <w:rsid w:val="00F25DAB"/>
    <w:rsid w:val="00F441C6"/>
    <w:rsid w:val="00F5440E"/>
    <w:rsid w:val="00F54F9D"/>
    <w:rsid w:val="00F57EB3"/>
    <w:rsid w:val="00F649DE"/>
    <w:rsid w:val="00F72848"/>
    <w:rsid w:val="00F74CF9"/>
    <w:rsid w:val="00F84041"/>
    <w:rsid w:val="00F84C0D"/>
    <w:rsid w:val="00F86012"/>
    <w:rsid w:val="00FB3FB3"/>
    <w:rsid w:val="00FB41DF"/>
    <w:rsid w:val="00FC104C"/>
    <w:rsid w:val="00FC238E"/>
    <w:rsid w:val="00FD1B79"/>
    <w:rsid w:val="00FD41BD"/>
    <w:rsid w:val="00FF3A1E"/>
    <w:rsid w:val="00FF3D00"/>
    <w:rsid w:val="00FF4405"/>
    <w:rsid w:val="00FF5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B980CC"/>
  <w15:docId w15:val="{71A02E80-B5F5-495D-98E2-97059786F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B2BD4"/>
    <w:rPr>
      <w:rFonts w:asciiTheme="minorHAnsi" w:eastAsiaTheme="minorEastAsia" w:hAnsi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44E2"/>
    <w:pPr>
      <w:tabs>
        <w:tab w:val="center" w:pos="4680"/>
        <w:tab w:val="right" w:pos="9360"/>
      </w:tabs>
    </w:pPr>
  </w:style>
  <w:style w:type="character" w:customStyle="1" w:styleId="HeaderChar">
    <w:name w:val="Header Char"/>
    <w:basedOn w:val="DefaultParagraphFont"/>
    <w:link w:val="Header"/>
    <w:uiPriority w:val="99"/>
    <w:rsid w:val="008244E2"/>
    <w:rPr>
      <w:rFonts w:asciiTheme="minorHAnsi" w:eastAsiaTheme="minorEastAsia" w:hAnsiTheme="minorHAnsi"/>
      <w:sz w:val="24"/>
      <w:szCs w:val="24"/>
    </w:rPr>
  </w:style>
  <w:style w:type="paragraph" w:styleId="Footer">
    <w:name w:val="footer"/>
    <w:basedOn w:val="Normal"/>
    <w:link w:val="FooterChar"/>
    <w:uiPriority w:val="99"/>
    <w:unhideWhenUsed/>
    <w:rsid w:val="008244E2"/>
    <w:pPr>
      <w:tabs>
        <w:tab w:val="center" w:pos="4680"/>
        <w:tab w:val="right" w:pos="9360"/>
      </w:tabs>
    </w:pPr>
  </w:style>
  <w:style w:type="character" w:customStyle="1" w:styleId="FooterChar">
    <w:name w:val="Footer Char"/>
    <w:basedOn w:val="DefaultParagraphFont"/>
    <w:link w:val="Footer"/>
    <w:uiPriority w:val="99"/>
    <w:rsid w:val="008244E2"/>
    <w:rPr>
      <w:rFonts w:asciiTheme="minorHAnsi" w:eastAsiaTheme="minorEastAsia" w:hAnsiTheme="minorHAnsi"/>
      <w:sz w:val="24"/>
      <w:szCs w:val="24"/>
    </w:rPr>
  </w:style>
  <w:style w:type="paragraph" w:styleId="FootnoteText">
    <w:name w:val="footnote text"/>
    <w:basedOn w:val="Normal"/>
    <w:link w:val="FootnoteTextChar"/>
    <w:uiPriority w:val="99"/>
    <w:unhideWhenUsed/>
    <w:rsid w:val="0040146A"/>
    <w:rPr>
      <w:sz w:val="20"/>
      <w:szCs w:val="20"/>
    </w:rPr>
  </w:style>
  <w:style w:type="character" w:customStyle="1" w:styleId="FootnoteTextChar">
    <w:name w:val="Footnote Text Char"/>
    <w:basedOn w:val="DefaultParagraphFont"/>
    <w:link w:val="FootnoteText"/>
    <w:uiPriority w:val="99"/>
    <w:rsid w:val="0040146A"/>
    <w:rPr>
      <w:rFonts w:asciiTheme="minorHAnsi" w:eastAsiaTheme="minorEastAsia" w:hAnsiTheme="minorHAnsi"/>
    </w:rPr>
  </w:style>
  <w:style w:type="character" w:styleId="FootnoteReference">
    <w:name w:val="footnote reference"/>
    <w:basedOn w:val="DefaultParagraphFont"/>
    <w:uiPriority w:val="99"/>
    <w:unhideWhenUsed/>
    <w:rsid w:val="0040146A"/>
    <w:rPr>
      <w:vertAlign w:val="superscript"/>
    </w:rPr>
  </w:style>
  <w:style w:type="paragraph" w:styleId="NormalWeb">
    <w:name w:val="Normal (Web)"/>
    <w:basedOn w:val="Normal"/>
    <w:uiPriority w:val="99"/>
    <w:unhideWhenUsed/>
    <w:rsid w:val="00C1584A"/>
    <w:rPr>
      <w:rFonts w:ascii="Times New Roman" w:eastAsiaTheme="minorHAnsi" w:hAnsi="Times New Roman"/>
    </w:rPr>
  </w:style>
  <w:style w:type="paragraph" w:styleId="BalloonText">
    <w:name w:val="Balloon Text"/>
    <w:basedOn w:val="Normal"/>
    <w:link w:val="BalloonTextChar"/>
    <w:uiPriority w:val="99"/>
    <w:semiHidden/>
    <w:unhideWhenUsed/>
    <w:rsid w:val="00C158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584A"/>
    <w:rPr>
      <w:rFonts w:ascii="Segoe UI" w:eastAsiaTheme="minorEastAsia" w:hAnsi="Segoe UI" w:cs="Segoe UI"/>
      <w:sz w:val="18"/>
      <w:szCs w:val="18"/>
    </w:rPr>
  </w:style>
  <w:style w:type="character" w:styleId="Strong">
    <w:name w:val="Strong"/>
    <w:basedOn w:val="DefaultParagraphFont"/>
    <w:uiPriority w:val="22"/>
    <w:qFormat/>
    <w:rsid w:val="008F0C78"/>
    <w:rPr>
      <w:b/>
      <w:bCs/>
    </w:rPr>
  </w:style>
  <w:style w:type="paragraph" w:styleId="ListParagraph">
    <w:name w:val="List Paragraph"/>
    <w:basedOn w:val="Normal"/>
    <w:uiPriority w:val="34"/>
    <w:qFormat/>
    <w:rsid w:val="00604130"/>
    <w:pPr>
      <w:tabs>
        <w:tab w:val="left" w:pos="1134"/>
        <w:tab w:val="left" w:pos="1871"/>
        <w:tab w:val="left" w:pos="2268"/>
      </w:tabs>
      <w:overflowPunct w:val="0"/>
      <w:autoSpaceDE w:val="0"/>
      <w:autoSpaceDN w:val="0"/>
      <w:adjustRightInd w:val="0"/>
      <w:spacing w:before="120"/>
      <w:ind w:left="720"/>
      <w:contextualSpacing/>
      <w:textAlignment w:val="baseline"/>
    </w:pPr>
    <w:rPr>
      <w:rFonts w:ascii="Times New Roman" w:eastAsia="Times New Roman" w:hAnsi="Times New Roman"/>
      <w:szCs w:val="20"/>
      <w:lang w:val="en-GB"/>
    </w:rPr>
  </w:style>
  <w:style w:type="character" w:customStyle="1" w:styleId="dpstyleartdef">
    <w:name w:val="dpstyleartdef"/>
    <w:basedOn w:val="DefaultParagraphFont"/>
    <w:rsid w:val="003860AD"/>
  </w:style>
  <w:style w:type="character" w:customStyle="1" w:styleId="dpstyleartref">
    <w:name w:val="dpstyleartref"/>
    <w:basedOn w:val="DefaultParagraphFont"/>
    <w:rsid w:val="003860AD"/>
  </w:style>
  <w:style w:type="character" w:customStyle="1" w:styleId="dpstyleartrefbold">
    <w:name w:val="dpstyleartrefbold"/>
    <w:basedOn w:val="DefaultParagraphFont"/>
    <w:rsid w:val="00B70864"/>
  </w:style>
  <w:style w:type="character" w:customStyle="1" w:styleId="dpstylefootnotereference">
    <w:name w:val="dpstylefootnotereference"/>
    <w:basedOn w:val="DefaultParagraphFont"/>
    <w:rsid w:val="00B70864"/>
  </w:style>
  <w:style w:type="paragraph" w:styleId="PlainText">
    <w:name w:val="Plain Text"/>
    <w:basedOn w:val="Normal"/>
    <w:link w:val="PlainTextChar"/>
    <w:uiPriority w:val="99"/>
    <w:semiHidden/>
    <w:unhideWhenUsed/>
    <w:rsid w:val="002A70C2"/>
    <w:rPr>
      <w:rFonts w:ascii="Consolas" w:hAnsi="Consolas" w:cs="Consolas"/>
      <w:sz w:val="21"/>
      <w:szCs w:val="21"/>
    </w:rPr>
  </w:style>
  <w:style w:type="character" w:customStyle="1" w:styleId="PlainTextChar">
    <w:name w:val="Plain Text Char"/>
    <w:basedOn w:val="DefaultParagraphFont"/>
    <w:link w:val="PlainText"/>
    <w:uiPriority w:val="99"/>
    <w:semiHidden/>
    <w:rsid w:val="002A70C2"/>
    <w:rPr>
      <w:rFonts w:ascii="Consolas" w:eastAsiaTheme="minorEastAsia" w:hAnsi="Consolas" w:cs="Consolas"/>
      <w:sz w:val="21"/>
      <w:szCs w:val="21"/>
    </w:rPr>
  </w:style>
  <w:style w:type="paragraph" w:customStyle="1" w:styleId="Note">
    <w:name w:val="Note"/>
    <w:basedOn w:val="Normal"/>
    <w:next w:val="Normal"/>
    <w:rsid w:val="002A70C2"/>
    <w:pPr>
      <w:tabs>
        <w:tab w:val="left" w:pos="284"/>
        <w:tab w:val="left" w:pos="1134"/>
        <w:tab w:val="left" w:pos="1871"/>
        <w:tab w:val="left" w:pos="2268"/>
      </w:tabs>
      <w:overflowPunct w:val="0"/>
      <w:autoSpaceDE w:val="0"/>
      <w:autoSpaceDN w:val="0"/>
      <w:adjustRightInd w:val="0"/>
      <w:spacing w:before="80"/>
      <w:textAlignment w:val="baseline"/>
    </w:pPr>
    <w:rPr>
      <w:rFonts w:ascii="Times New Roman" w:eastAsia="Times New Roman" w:hAnsi="Times New Roman"/>
      <w:szCs w:val="20"/>
      <w:lang w:val="en-GB"/>
    </w:rPr>
  </w:style>
  <w:style w:type="character" w:customStyle="1" w:styleId="Artdef">
    <w:name w:val="Art_def"/>
    <w:basedOn w:val="DefaultParagraphFont"/>
    <w:rsid w:val="002A70C2"/>
    <w:rPr>
      <w:rFonts w:ascii="Times New Roman" w:hAnsi="Times New Roman"/>
      <w:b/>
    </w:rPr>
  </w:style>
  <w:style w:type="character" w:customStyle="1" w:styleId="Artref">
    <w:name w:val="Art_ref"/>
    <w:basedOn w:val="DefaultParagraphFont"/>
    <w:rsid w:val="002A70C2"/>
  </w:style>
  <w:style w:type="paragraph" w:customStyle="1" w:styleId="Proposal">
    <w:name w:val="Proposal"/>
    <w:basedOn w:val="Normal"/>
    <w:next w:val="Normal"/>
    <w:rsid w:val="002A70C2"/>
    <w:pPr>
      <w:keepNext/>
      <w:tabs>
        <w:tab w:val="left" w:pos="1134"/>
        <w:tab w:val="left" w:pos="1871"/>
        <w:tab w:val="left" w:pos="2268"/>
      </w:tabs>
      <w:overflowPunct w:val="0"/>
      <w:autoSpaceDE w:val="0"/>
      <w:autoSpaceDN w:val="0"/>
      <w:adjustRightInd w:val="0"/>
      <w:spacing w:before="240"/>
      <w:textAlignment w:val="baseline"/>
    </w:pPr>
    <w:rPr>
      <w:rFonts w:ascii="Times New Roman" w:eastAsia="Times New Roman" w:hAnsi="Times New Roman Bold"/>
      <w:b/>
      <w:szCs w:val="20"/>
      <w:lang w:val="en-GB"/>
    </w:rPr>
  </w:style>
  <w:style w:type="paragraph" w:customStyle="1" w:styleId="Reasons">
    <w:name w:val="Reasons"/>
    <w:basedOn w:val="Normal"/>
    <w:qFormat/>
    <w:rsid w:val="002A70C2"/>
    <w:pPr>
      <w:tabs>
        <w:tab w:val="left" w:pos="1134"/>
        <w:tab w:val="left" w:pos="1588"/>
        <w:tab w:val="left" w:pos="1985"/>
      </w:tabs>
      <w:overflowPunct w:val="0"/>
      <w:autoSpaceDE w:val="0"/>
      <w:autoSpaceDN w:val="0"/>
      <w:adjustRightInd w:val="0"/>
      <w:spacing w:before="120"/>
      <w:textAlignment w:val="baseline"/>
    </w:pPr>
    <w:rPr>
      <w:rFonts w:ascii="Times New Roman" w:eastAsia="Times New Roman" w:hAnsi="Times New Roman"/>
      <w:szCs w:val="20"/>
      <w:lang w:val="en-GB"/>
    </w:rPr>
  </w:style>
  <w:style w:type="paragraph" w:customStyle="1" w:styleId="Normalaftertitle">
    <w:name w:val="Normal after title"/>
    <w:basedOn w:val="Normal"/>
    <w:next w:val="Normal"/>
    <w:rsid w:val="00386769"/>
    <w:pPr>
      <w:tabs>
        <w:tab w:val="left" w:pos="1134"/>
        <w:tab w:val="left" w:pos="1871"/>
        <w:tab w:val="left" w:pos="2268"/>
      </w:tabs>
      <w:overflowPunct w:val="0"/>
      <w:autoSpaceDE w:val="0"/>
      <w:autoSpaceDN w:val="0"/>
      <w:adjustRightInd w:val="0"/>
      <w:spacing w:before="280"/>
      <w:textAlignment w:val="baseline"/>
    </w:pPr>
    <w:rPr>
      <w:rFonts w:ascii="Times New Roman" w:eastAsia="Times New Roman" w:hAnsi="Times New Roman"/>
      <w:szCs w:val="20"/>
      <w:lang w:val="en-GB"/>
    </w:rPr>
  </w:style>
  <w:style w:type="character" w:customStyle="1" w:styleId="ApprefBold">
    <w:name w:val="App_ref + Bold"/>
    <w:basedOn w:val="DefaultParagraphFont"/>
    <w:qFormat/>
    <w:rsid w:val="00386769"/>
    <w:rPr>
      <w:b/>
      <w:bCs/>
      <w:color w:val="000000"/>
    </w:rPr>
  </w:style>
  <w:style w:type="paragraph" w:styleId="Revision">
    <w:name w:val="Revision"/>
    <w:hidden/>
    <w:uiPriority w:val="99"/>
    <w:semiHidden/>
    <w:rsid w:val="006B2D4A"/>
    <w:rPr>
      <w:rFonts w:asciiTheme="minorHAnsi" w:eastAsiaTheme="minorEastAsia" w:hAnsiTheme="minorHAnsi"/>
      <w:sz w:val="24"/>
      <w:szCs w:val="24"/>
    </w:rPr>
  </w:style>
  <w:style w:type="paragraph" w:styleId="BodyText">
    <w:name w:val="Body Text"/>
    <w:basedOn w:val="Normal"/>
    <w:link w:val="BodyTextChar"/>
    <w:rsid w:val="00131B3F"/>
    <w:rPr>
      <w:rFonts w:ascii="Times New Roman" w:eastAsia="Times New Roman" w:hAnsi="Times New Roman" w:cs="Angsana New"/>
      <w:b/>
    </w:rPr>
  </w:style>
  <w:style w:type="character" w:customStyle="1" w:styleId="BodyTextChar">
    <w:name w:val="Body Text Char"/>
    <w:basedOn w:val="DefaultParagraphFont"/>
    <w:link w:val="BodyText"/>
    <w:rsid w:val="00131B3F"/>
    <w:rPr>
      <w:rFonts w:cs="Angsana New"/>
      <w:b/>
      <w:sz w:val="24"/>
      <w:szCs w:val="24"/>
    </w:rPr>
  </w:style>
  <w:style w:type="character" w:styleId="CommentReference">
    <w:name w:val="annotation reference"/>
    <w:basedOn w:val="DefaultParagraphFont"/>
    <w:uiPriority w:val="99"/>
    <w:semiHidden/>
    <w:unhideWhenUsed/>
    <w:rsid w:val="003C0661"/>
    <w:rPr>
      <w:sz w:val="18"/>
      <w:szCs w:val="18"/>
    </w:rPr>
  </w:style>
  <w:style w:type="paragraph" w:styleId="CommentText">
    <w:name w:val="annotation text"/>
    <w:basedOn w:val="Normal"/>
    <w:link w:val="CommentTextChar"/>
    <w:uiPriority w:val="99"/>
    <w:semiHidden/>
    <w:unhideWhenUsed/>
    <w:rsid w:val="003C0661"/>
  </w:style>
  <w:style w:type="character" w:customStyle="1" w:styleId="CommentTextChar">
    <w:name w:val="Comment Text Char"/>
    <w:basedOn w:val="DefaultParagraphFont"/>
    <w:link w:val="CommentText"/>
    <w:uiPriority w:val="99"/>
    <w:semiHidden/>
    <w:rsid w:val="003C0661"/>
    <w:rPr>
      <w:rFonts w:asciiTheme="minorHAnsi" w:eastAsiaTheme="minorEastAsia" w:hAnsiTheme="minorHAnsi"/>
      <w:sz w:val="24"/>
      <w:szCs w:val="24"/>
    </w:rPr>
  </w:style>
  <w:style w:type="paragraph" w:styleId="CommentSubject">
    <w:name w:val="annotation subject"/>
    <w:basedOn w:val="CommentText"/>
    <w:next w:val="CommentText"/>
    <w:link w:val="CommentSubjectChar"/>
    <w:uiPriority w:val="99"/>
    <w:semiHidden/>
    <w:unhideWhenUsed/>
    <w:rsid w:val="003C0661"/>
    <w:rPr>
      <w:b/>
      <w:bCs/>
      <w:sz w:val="20"/>
      <w:szCs w:val="20"/>
    </w:rPr>
  </w:style>
  <w:style w:type="character" w:customStyle="1" w:styleId="CommentSubjectChar">
    <w:name w:val="Comment Subject Char"/>
    <w:basedOn w:val="CommentTextChar"/>
    <w:link w:val="CommentSubject"/>
    <w:uiPriority w:val="99"/>
    <w:semiHidden/>
    <w:rsid w:val="003C0661"/>
    <w:rPr>
      <w:rFonts w:asciiTheme="minorHAnsi" w:eastAsiaTheme="minorEastAsia" w:hAnsiTheme="minorHAns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28735">
      <w:bodyDiv w:val="1"/>
      <w:marLeft w:val="0"/>
      <w:marRight w:val="0"/>
      <w:marTop w:val="0"/>
      <w:marBottom w:val="0"/>
      <w:divBdr>
        <w:top w:val="none" w:sz="0" w:space="0" w:color="auto"/>
        <w:left w:val="none" w:sz="0" w:space="0" w:color="auto"/>
        <w:bottom w:val="none" w:sz="0" w:space="0" w:color="auto"/>
        <w:right w:val="none" w:sz="0" w:space="0" w:color="auto"/>
      </w:divBdr>
      <w:divsChild>
        <w:div w:id="2039381031">
          <w:marLeft w:val="0"/>
          <w:marRight w:val="0"/>
          <w:marTop w:val="0"/>
          <w:marBottom w:val="0"/>
          <w:divBdr>
            <w:top w:val="none" w:sz="0" w:space="0" w:color="auto"/>
            <w:left w:val="none" w:sz="0" w:space="0" w:color="auto"/>
            <w:bottom w:val="none" w:sz="0" w:space="0" w:color="auto"/>
            <w:right w:val="none" w:sz="0" w:space="0" w:color="auto"/>
          </w:divBdr>
          <w:divsChild>
            <w:div w:id="563297991">
              <w:marLeft w:val="0"/>
              <w:marRight w:val="0"/>
              <w:marTop w:val="0"/>
              <w:marBottom w:val="0"/>
              <w:divBdr>
                <w:top w:val="none" w:sz="0" w:space="0" w:color="auto"/>
                <w:left w:val="none" w:sz="0" w:space="0" w:color="auto"/>
                <w:bottom w:val="none" w:sz="0" w:space="0" w:color="auto"/>
                <w:right w:val="none" w:sz="0" w:space="0" w:color="auto"/>
              </w:divBdr>
              <w:divsChild>
                <w:div w:id="40746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111199">
      <w:bodyDiv w:val="1"/>
      <w:marLeft w:val="0"/>
      <w:marRight w:val="0"/>
      <w:marTop w:val="0"/>
      <w:marBottom w:val="0"/>
      <w:divBdr>
        <w:top w:val="none" w:sz="0" w:space="0" w:color="auto"/>
        <w:left w:val="none" w:sz="0" w:space="0" w:color="auto"/>
        <w:bottom w:val="none" w:sz="0" w:space="0" w:color="auto"/>
        <w:right w:val="none" w:sz="0" w:space="0" w:color="auto"/>
      </w:divBdr>
    </w:div>
    <w:div w:id="512501822">
      <w:bodyDiv w:val="1"/>
      <w:marLeft w:val="0"/>
      <w:marRight w:val="0"/>
      <w:marTop w:val="0"/>
      <w:marBottom w:val="0"/>
      <w:divBdr>
        <w:top w:val="none" w:sz="0" w:space="0" w:color="auto"/>
        <w:left w:val="none" w:sz="0" w:space="0" w:color="auto"/>
        <w:bottom w:val="none" w:sz="0" w:space="0" w:color="auto"/>
        <w:right w:val="none" w:sz="0" w:space="0" w:color="auto"/>
      </w:divBdr>
      <w:divsChild>
        <w:div w:id="884218612">
          <w:marLeft w:val="0"/>
          <w:marRight w:val="0"/>
          <w:marTop w:val="0"/>
          <w:marBottom w:val="0"/>
          <w:divBdr>
            <w:top w:val="none" w:sz="0" w:space="0" w:color="auto"/>
            <w:left w:val="none" w:sz="0" w:space="0" w:color="auto"/>
            <w:bottom w:val="none" w:sz="0" w:space="0" w:color="auto"/>
            <w:right w:val="none" w:sz="0" w:space="0" w:color="auto"/>
          </w:divBdr>
          <w:divsChild>
            <w:div w:id="373577916">
              <w:marLeft w:val="0"/>
              <w:marRight w:val="0"/>
              <w:marTop w:val="0"/>
              <w:marBottom w:val="0"/>
              <w:divBdr>
                <w:top w:val="none" w:sz="0" w:space="0" w:color="auto"/>
                <w:left w:val="none" w:sz="0" w:space="0" w:color="auto"/>
                <w:bottom w:val="none" w:sz="0" w:space="0" w:color="auto"/>
                <w:right w:val="none" w:sz="0" w:space="0" w:color="auto"/>
              </w:divBdr>
              <w:divsChild>
                <w:div w:id="169885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619703">
      <w:bodyDiv w:val="1"/>
      <w:marLeft w:val="0"/>
      <w:marRight w:val="0"/>
      <w:marTop w:val="0"/>
      <w:marBottom w:val="0"/>
      <w:divBdr>
        <w:top w:val="none" w:sz="0" w:space="0" w:color="auto"/>
        <w:left w:val="none" w:sz="0" w:space="0" w:color="auto"/>
        <w:bottom w:val="none" w:sz="0" w:space="0" w:color="auto"/>
        <w:right w:val="none" w:sz="0" w:space="0" w:color="auto"/>
      </w:divBdr>
    </w:div>
    <w:div w:id="1106460658">
      <w:bodyDiv w:val="1"/>
      <w:marLeft w:val="0"/>
      <w:marRight w:val="0"/>
      <w:marTop w:val="0"/>
      <w:marBottom w:val="0"/>
      <w:divBdr>
        <w:top w:val="none" w:sz="0" w:space="0" w:color="auto"/>
        <w:left w:val="none" w:sz="0" w:space="0" w:color="auto"/>
        <w:bottom w:val="none" w:sz="0" w:space="0" w:color="auto"/>
        <w:right w:val="none" w:sz="0" w:space="0" w:color="auto"/>
      </w:divBdr>
    </w:div>
    <w:div w:id="1540700648">
      <w:bodyDiv w:val="1"/>
      <w:marLeft w:val="0"/>
      <w:marRight w:val="0"/>
      <w:marTop w:val="0"/>
      <w:marBottom w:val="0"/>
      <w:divBdr>
        <w:top w:val="none" w:sz="0" w:space="0" w:color="auto"/>
        <w:left w:val="none" w:sz="0" w:space="0" w:color="auto"/>
        <w:bottom w:val="none" w:sz="0" w:space="0" w:color="auto"/>
        <w:right w:val="none" w:sz="0" w:space="0" w:color="auto"/>
      </w:divBdr>
    </w:div>
    <w:div w:id="1596327687">
      <w:bodyDiv w:val="1"/>
      <w:marLeft w:val="0"/>
      <w:marRight w:val="0"/>
      <w:marTop w:val="0"/>
      <w:marBottom w:val="0"/>
      <w:divBdr>
        <w:top w:val="none" w:sz="0" w:space="0" w:color="auto"/>
        <w:left w:val="none" w:sz="0" w:space="0" w:color="auto"/>
        <w:bottom w:val="none" w:sz="0" w:space="0" w:color="auto"/>
        <w:right w:val="none" w:sz="0" w:space="0" w:color="auto"/>
      </w:divBdr>
    </w:div>
    <w:div w:id="17013900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microsoft.com/office/2011/relationships/people" Target="peop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1E47F3-EAEE-434A-AB11-45B9452E4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2276</Words>
  <Characters>12975</Characters>
  <Application>Microsoft Macintosh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Department of Defense</Company>
  <LinksUpToDate>false</LinksUpToDate>
  <CharactersWithSpaces>15221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JS</dc:creator>
  <cp:lastModifiedBy>EDITOR</cp:lastModifiedBy>
  <cp:revision>2</cp:revision>
  <cp:lastPrinted>2017-08-24T14:16:00Z</cp:lastPrinted>
  <dcterms:created xsi:type="dcterms:W3CDTF">2017-09-29T19:58:00Z</dcterms:created>
  <dcterms:modified xsi:type="dcterms:W3CDTF">2017-09-29T19:58:00Z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-1429287672</vt:i4>
  </property>
  <property fmtid="{D5CDD505-2E9C-101B-9397-08002B2CF9AE}" pid="3" name="_NewReviewCycle">
    <vt:lpwstr/>
  </property>
  <property fmtid="{D5CDD505-2E9C-101B-9397-08002B2CF9AE}" pid="4" name="_EmailSubject">
    <vt:lpwstr>Documents for Thursday's meeting</vt:lpwstr>
  </property>
  <property fmtid="{D5CDD505-2E9C-101B-9397-08002B2CF9AE}" pid="5" name="_AuthorEmail">
    <vt:lpwstr>joseph.cramer@boeing.com</vt:lpwstr>
  </property>
  <property fmtid="{D5CDD505-2E9C-101B-9397-08002B2CF9AE}" pid="6" name="_AuthorEmailDisplayName">
    <vt:lpwstr>Cramer, Joseph</vt:lpwstr>
  </property>
  <property fmtid="{D5CDD505-2E9C-101B-9397-08002B2CF9AE}" pid="7" name="_PreviousAdHocReviewCycleID">
    <vt:i4>-1076742466</vt:i4>
  </property>
</Properties>
</file>