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F7584" w14:textId="77777777" w:rsidR="006B30A4" w:rsidRDefault="006B30A4" w:rsidP="006B30A4">
      <w:pPr>
        <w:widowControl w:val="0"/>
        <w:autoSpaceDE w:val="0"/>
        <w:autoSpaceDN w:val="0"/>
        <w:adjustRightInd w:val="0"/>
        <w:spacing w:line="200" w:lineRule="exact"/>
        <w:rPr>
          <w:rFonts w:ascii="Times New Roman" w:eastAsia="Times New Roman" w:hAnsi="Times New Roman" w:cs="Times New Roman"/>
        </w:rPr>
      </w:pPr>
    </w:p>
    <w:p w14:paraId="53EC2B1C" w14:textId="77777777" w:rsidR="006B30A4" w:rsidRDefault="006B30A4" w:rsidP="006B30A4">
      <w:pPr>
        <w:widowControl w:val="0"/>
        <w:autoSpaceDE w:val="0"/>
        <w:autoSpaceDN w:val="0"/>
        <w:adjustRightInd w:val="0"/>
        <w:spacing w:line="384" w:lineRule="exact"/>
        <w:rPr>
          <w:rFonts w:ascii="Times New Roman" w:eastAsia="Times New Roman" w:hAnsi="Times New Roman" w:cs="Times New Roman"/>
        </w:rPr>
      </w:pPr>
    </w:p>
    <w:p w14:paraId="263EA911" w14:textId="77777777" w:rsidR="006B30A4" w:rsidRDefault="006B30A4" w:rsidP="00F1521D">
      <w:pPr>
        <w:widowControl w:val="0"/>
        <w:autoSpaceDE w:val="0"/>
        <w:autoSpaceDN w:val="0"/>
        <w:adjustRightInd w:val="0"/>
        <w:ind w:left="2920"/>
        <w:outlineLvl w:val="0"/>
        <w:rPr>
          <w:rFonts w:ascii="Times New Roman" w:eastAsia="Times New Roman" w:hAnsi="Times New Roman" w:cs="Times New Roman"/>
        </w:rPr>
      </w:pPr>
      <w:r>
        <w:rPr>
          <w:rFonts w:ascii="Times New Roman" w:eastAsia="Times New Roman" w:hAnsi="Times New Roman" w:cs="Times New Roman"/>
          <w:b/>
          <w:bCs/>
        </w:rPr>
        <w:t>UNITED STATES OF AMERICA</w:t>
      </w:r>
    </w:p>
    <w:p w14:paraId="4CE8A720" w14:textId="77777777" w:rsidR="006B30A4" w:rsidRDefault="006B30A4" w:rsidP="006B30A4">
      <w:pPr>
        <w:widowControl w:val="0"/>
        <w:autoSpaceDE w:val="0"/>
        <w:autoSpaceDN w:val="0"/>
        <w:adjustRightInd w:val="0"/>
        <w:spacing w:line="120" w:lineRule="exact"/>
        <w:rPr>
          <w:rFonts w:ascii="Times New Roman" w:eastAsia="Times New Roman" w:hAnsi="Times New Roman" w:cs="Times New Roman"/>
        </w:rPr>
      </w:pPr>
    </w:p>
    <w:p w14:paraId="14604813" w14:textId="77777777" w:rsidR="006B30A4" w:rsidRDefault="006B30A4" w:rsidP="00F1521D">
      <w:pPr>
        <w:widowControl w:val="0"/>
        <w:autoSpaceDE w:val="0"/>
        <w:autoSpaceDN w:val="0"/>
        <w:adjustRightInd w:val="0"/>
        <w:ind w:left="1000"/>
        <w:outlineLvl w:val="0"/>
        <w:rPr>
          <w:rFonts w:ascii="Times New Roman" w:eastAsia="Times New Roman" w:hAnsi="Times New Roman" w:cs="Times New Roman"/>
        </w:rPr>
      </w:pPr>
      <w:r>
        <w:rPr>
          <w:rFonts w:ascii="Times New Roman" w:eastAsia="Times New Roman" w:hAnsi="Times New Roman" w:cs="Times New Roman"/>
          <w:b/>
          <w:bCs/>
        </w:rPr>
        <w:t>DRAFT PROPOSALS FOR THE WORK OF THE CONFERENCE</w:t>
      </w:r>
    </w:p>
    <w:p w14:paraId="3A7BF647" w14:textId="77777777" w:rsidR="00FB42C4" w:rsidRDefault="00FB42C4" w:rsidP="00FB42C4">
      <w:pPr>
        <w:spacing w:line="314" w:lineRule="auto"/>
        <w:jc w:val="center"/>
        <w:rPr>
          <w:ins w:id="0" w:author="Rev1" w:date="2017-09-29T06:27:00Z"/>
          <w:rFonts w:ascii="Times New Roman" w:eastAsia="Times New Roman" w:hAnsi="Times New Roman" w:cs="Times New Roman"/>
          <w:b/>
        </w:rPr>
      </w:pPr>
    </w:p>
    <w:p w14:paraId="0EC86FF6" w14:textId="6622AA92" w:rsidR="00FB42C4" w:rsidRPr="001F0CF4" w:rsidDel="00FB42C4" w:rsidRDefault="00FB42C4" w:rsidP="00FB42C4">
      <w:pPr>
        <w:spacing w:line="314" w:lineRule="auto"/>
        <w:jc w:val="center"/>
        <w:rPr>
          <w:del w:id="1" w:author="Rev1" w:date="2017-09-29T06:27:00Z"/>
          <w:rFonts w:ascii="Times New Roman" w:eastAsia="Times New Roman" w:hAnsi="Times New Roman" w:cs="Times New Roman"/>
          <w:b/>
        </w:rPr>
      </w:pPr>
      <w:del w:id="2" w:author="Rev1" w:date="2017-09-29T06:27:00Z">
        <w:r w:rsidRPr="001F0CF4" w:rsidDel="00FB42C4">
          <w:rPr>
            <w:rFonts w:ascii="Times New Roman" w:eastAsia="Times New Roman" w:hAnsi="Times New Roman" w:cs="Times New Roman"/>
            <w:b/>
          </w:rPr>
          <w:delText xml:space="preserve">Agenda Item 1.15 </w:delText>
        </w:r>
      </w:del>
    </w:p>
    <w:p w14:paraId="4CB9C563" w14:textId="77777777" w:rsidR="006B30A4" w:rsidRDefault="006B30A4" w:rsidP="006B30A4">
      <w:pPr>
        <w:widowControl w:val="0"/>
        <w:autoSpaceDE w:val="0"/>
        <w:autoSpaceDN w:val="0"/>
        <w:adjustRightInd w:val="0"/>
        <w:spacing w:line="200" w:lineRule="exact"/>
        <w:rPr>
          <w:rFonts w:ascii="Times New Roman" w:eastAsia="Times New Roman" w:hAnsi="Times New Roman" w:cs="Times New Roman"/>
        </w:rPr>
      </w:pPr>
    </w:p>
    <w:p w14:paraId="0DD6418E" w14:textId="77777777" w:rsidR="006B30A4" w:rsidRDefault="006B30A4" w:rsidP="006B30A4">
      <w:pPr>
        <w:widowControl w:val="0"/>
        <w:autoSpaceDE w:val="0"/>
        <w:autoSpaceDN w:val="0"/>
        <w:adjustRightInd w:val="0"/>
        <w:spacing w:line="314" w:lineRule="exact"/>
        <w:rPr>
          <w:rFonts w:ascii="Times New Roman" w:eastAsia="Times New Roman" w:hAnsi="Times New Roman" w:cs="Times New Roman"/>
        </w:rPr>
      </w:pPr>
    </w:p>
    <w:p w14:paraId="6F9DAF36" w14:textId="0C592FE1" w:rsidR="006B30A4" w:rsidRDefault="00FB42C4" w:rsidP="006B30A4">
      <w:pPr>
        <w:widowControl w:val="0"/>
        <w:autoSpaceDE w:val="0"/>
        <w:autoSpaceDN w:val="0"/>
        <w:adjustRightInd w:val="0"/>
        <w:spacing w:line="316" w:lineRule="exact"/>
        <w:rPr>
          <w:rFonts w:ascii="Times New Roman" w:hAnsi="Times New Roman" w:cs="Times New Roman"/>
          <w:i/>
          <w:lang w:val="en-GB"/>
        </w:rPr>
      </w:pPr>
      <w:r>
        <w:rPr>
          <w:rFonts w:ascii="Times New Roman" w:eastAsia="Times New Roman" w:hAnsi="Times New Roman" w:cs="Times New Roman"/>
          <w:b/>
          <w:bCs/>
        </w:rPr>
        <w:t>Agenda item 1.15</w:t>
      </w:r>
      <w:r w:rsidRPr="00FB42C4">
        <w:rPr>
          <w:rFonts w:ascii="Times New Roman" w:eastAsia="Times New Roman" w:hAnsi="Times New Roman" w:cs="Times New Roman"/>
          <w:bCs/>
        </w:rPr>
        <w:t>:</w:t>
      </w:r>
      <w:r w:rsidR="006B30A4">
        <w:rPr>
          <w:rFonts w:ascii="Times New Roman" w:eastAsia="Times New Roman" w:hAnsi="Times New Roman" w:cs="Times New Roman"/>
          <w:b/>
          <w:bCs/>
        </w:rPr>
        <w:t xml:space="preserve"> </w:t>
      </w:r>
      <w:r w:rsidRPr="001F0CF4">
        <w:rPr>
          <w:rFonts w:ascii="Times New Roman" w:hAnsi="Times New Roman" w:cs="Times New Roman"/>
          <w:i/>
          <w:lang w:val="en-GB"/>
        </w:rPr>
        <w:t>to consider identification of frequency bands for use by administrations for the land-mobile and fixed services applications operating in the frequency range 275-450 GHz, in accordance with Resolution 767 (WRC-15)</w:t>
      </w:r>
    </w:p>
    <w:p w14:paraId="0F57A787" w14:textId="77777777" w:rsidR="006B30A4" w:rsidRPr="006B30A4" w:rsidRDefault="006B30A4" w:rsidP="006B30A4">
      <w:pPr>
        <w:widowControl w:val="0"/>
        <w:autoSpaceDE w:val="0"/>
        <w:autoSpaceDN w:val="0"/>
        <w:adjustRightInd w:val="0"/>
        <w:rPr>
          <w:rFonts w:ascii="Times New Roman" w:eastAsia="Times New Roman" w:hAnsi="Times New Roman" w:cs="Times New Roman"/>
          <w:b/>
        </w:rPr>
      </w:pPr>
    </w:p>
    <w:p w14:paraId="30C291BA" w14:textId="77777777" w:rsidR="006B30A4" w:rsidRDefault="006B30A4" w:rsidP="006B30A4">
      <w:pPr>
        <w:widowControl w:val="0"/>
        <w:autoSpaceDE w:val="0"/>
        <w:autoSpaceDN w:val="0"/>
        <w:adjustRightInd w:val="0"/>
        <w:spacing w:line="200" w:lineRule="exact"/>
        <w:rPr>
          <w:ins w:id="3" w:author="Rev1" w:date="2017-09-29T04:38:00Z"/>
          <w:rFonts w:ascii="Times New Roman" w:eastAsia="Times New Roman" w:hAnsi="Times New Roman" w:cs="Times New Roman"/>
        </w:rPr>
      </w:pPr>
    </w:p>
    <w:p w14:paraId="27C2C782" w14:textId="5DA3BD8E" w:rsidR="00DE4DD5" w:rsidRPr="001F0CF4" w:rsidRDefault="006B30A4" w:rsidP="00DE4DD5">
      <w:pPr>
        <w:rPr>
          <w:rFonts w:ascii="Times New Roman" w:hAnsi="Times New Roman" w:cs="Times New Roman"/>
        </w:rPr>
      </w:pPr>
      <w:r>
        <w:rPr>
          <w:rFonts w:ascii="Times New Roman" w:eastAsia="Times New Roman" w:hAnsi="Times New Roman" w:cs="Times New Roman"/>
          <w:b/>
        </w:rPr>
        <w:t>Background Information</w:t>
      </w:r>
      <w:r w:rsidRPr="00377B2B">
        <w:rPr>
          <w:rFonts w:ascii="Times New Roman" w:eastAsia="Times New Roman" w:hAnsi="Times New Roman" w:cs="Times New Roman"/>
        </w:rPr>
        <w:t>:</w:t>
      </w:r>
      <w:r w:rsidR="00FB42C4">
        <w:rPr>
          <w:rFonts w:ascii="Times New Roman" w:eastAsia="Times New Roman" w:hAnsi="Times New Roman" w:cs="Times New Roman"/>
        </w:rPr>
        <w:t xml:space="preserve"> </w:t>
      </w:r>
      <w:del w:id="4" w:author="Rev1" w:date="2017-09-29T06:38:00Z">
        <w:r w:rsidR="00FB42C4" w:rsidRPr="00D24FF9" w:rsidDel="003E4715">
          <w:rPr>
            <w:rFonts w:ascii="Times New Roman" w:eastAsia="Times New Roman" w:hAnsi="Times New Roman" w:cs="Times New Roman"/>
          </w:rPr>
          <w:delText xml:space="preserve">This document provides information related to </w:delText>
        </w:r>
      </w:del>
      <w:r w:rsidR="00FB42C4" w:rsidRPr="00D24FF9">
        <w:rPr>
          <w:rFonts w:ascii="Times New Roman" w:eastAsia="Times New Roman" w:hAnsi="Times New Roman" w:cs="Times New Roman"/>
        </w:rPr>
        <w:t>WRC-19 Agenda Item</w:t>
      </w:r>
      <w:r w:rsidR="00FB42C4" w:rsidRPr="00D24FF9">
        <w:rPr>
          <w:rFonts w:ascii="Times New Roman" w:hAnsi="Times New Roman" w:cs="Times New Roman"/>
          <w:b/>
          <w:bCs/>
          <w:sz w:val="32"/>
          <w:szCs w:val="32"/>
        </w:rPr>
        <w:t xml:space="preserve"> </w:t>
      </w:r>
      <w:r w:rsidR="00FB42C4" w:rsidRPr="00D24FF9">
        <w:rPr>
          <w:rFonts w:ascii="Times New Roman" w:eastAsia="Times New Roman" w:hAnsi="Times New Roman" w:cs="Times New Roman"/>
        </w:rPr>
        <w:t>1.15</w:t>
      </w:r>
      <w:ins w:id="5" w:author="Rev1" w:date="2017-09-29T06:51:00Z">
        <w:r w:rsidR="00D24FF9" w:rsidRPr="00D24FF9">
          <w:rPr>
            <w:rFonts w:ascii="Times New Roman" w:eastAsia="Times New Roman" w:hAnsi="Times New Roman" w:cs="Times New Roman"/>
          </w:rPr>
          <w:t xml:space="preserve"> considers</w:t>
        </w:r>
      </w:ins>
      <w:ins w:id="6" w:author="Rev1" w:date="2017-09-29T06:54:00Z">
        <w:r w:rsidR="00D24FF9" w:rsidRPr="00D24FF9">
          <w:rPr>
            <w:rFonts w:ascii="Times New Roman" w:eastAsia="Times New Roman" w:hAnsi="Times New Roman" w:cs="Times New Roman"/>
          </w:rPr>
          <w:t xml:space="preserve"> land-mobile and fixed service applications operating in the frequency range 275-450 GHz.</w:t>
        </w:r>
      </w:ins>
      <w:ins w:id="7" w:author="Rev1" w:date="2017-09-29T06:55:00Z">
        <w:r w:rsidR="00D24FF9" w:rsidRPr="00D24FF9">
          <w:rPr>
            <w:rFonts w:ascii="Times New Roman" w:hAnsi="Times New Roman" w:cs="Times New Roman"/>
          </w:rPr>
          <w:t xml:space="preserve"> </w:t>
        </w:r>
      </w:ins>
      <w:moveToRangeStart w:id="8" w:author="Rev1" w:date="2017-09-29T06:55:00Z" w:name="move494431452"/>
      <w:moveTo w:id="9" w:author="Rev1" w:date="2017-09-29T06:55:00Z">
        <w:r w:rsidR="00D24FF9" w:rsidRPr="001F0CF4">
          <w:rPr>
            <w:rFonts w:ascii="Times New Roman" w:hAnsi="Times New Roman" w:cs="Times New Roman"/>
          </w:rPr>
          <w:t xml:space="preserve">At present, there are no international allocations for radiocommunications services above 275 GHz in the Radio Regulations (RR’s).  </w:t>
        </w:r>
      </w:moveTo>
      <w:moveToRangeEnd w:id="8"/>
      <w:ins w:id="10" w:author="Rev1" w:date="2017-09-29T06:56:00Z">
        <w:r w:rsidR="00DE4DD5">
          <w:rPr>
            <w:rFonts w:ascii="Times New Roman" w:hAnsi="Times New Roman" w:cs="Times New Roman"/>
          </w:rPr>
          <w:t>However</w:t>
        </w:r>
      </w:ins>
      <w:ins w:id="11" w:author="Rev1" w:date="2017-09-29T07:27:00Z">
        <w:r w:rsidR="00DE4DD5">
          <w:rPr>
            <w:rFonts w:ascii="Times New Roman" w:hAnsi="Times New Roman" w:cs="Times New Roman"/>
          </w:rPr>
          <w:t>,</w:t>
        </w:r>
      </w:ins>
      <w:ins w:id="12" w:author="Rev1" w:date="2017-09-29T06:56:00Z">
        <w:r w:rsidR="00D24FF9">
          <w:rPr>
            <w:rFonts w:ascii="Times New Roman" w:hAnsi="Times New Roman" w:cs="Times New Roman"/>
          </w:rPr>
          <w:t xml:space="preserve"> </w:t>
        </w:r>
      </w:ins>
      <w:ins w:id="13" w:author="Rev1" w:date="2017-09-29T07:29:00Z">
        <w:r w:rsidR="00DE4DD5">
          <w:rPr>
            <w:rFonts w:ascii="Times New Roman" w:hAnsi="Times New Roman" w:cs="Times New Roman"/>
          </w:rPr>
          <w:t>r</w:t>
        </w:r>
      </w:ins>
      <w:moveToRangeStart w:id="14" w:author="Rev1" w:date="2017-09-29T07:29:00Z" w:name="move494433468"/>
      <w:moveTo w:id="15" w:author="Rev1" w:date="2017-09-29T07:29:00Z">
        <w:del w:id="16" w:author="Rev1" w:date="2017-09-29T07:29:00Z">
          <w:r w:rsidR="00DE4DD5" w:rsidRPr="001F0CF4" w:rsidDel="00DE4DD5">
            <w:rPr>
              <w:rFonts w:ascii="Times New Roman" w:hAnsi="Times New Roman" w:cs="Times New Roman"/>
            </w:rPr>
            <w:delText>R</w:delText>
          </w:r>
        </w:del>
        <w:r w:rsidR="00DE4DD5" w:rsidRPr="001F0CF4">
          <w:rPr>
            <w:rFonts w:ascii="Times New Roman" w:hAnsi="Times New Roman" w:cs="Times New Roman"/>
          </w:rPr>
          <w:t xml:space="preserve">ecent advances in microwave technology make possible the use of this spectrum by active services for communications and related uses. </w:t>
        </w:r>
        <w:del w:id="17" w:author="Rev1" w:date="2017-09-29T07:29:00Z">
          <w:r w:rsidR="00DE4DD5" w:rsidRPr="001F0CF4" w:rsidDel="00DE4DD5">
            <w:rPr>
              <w:rFonts w:ascii="Times New Roman" w:hAnsi="Times New Roman" w:cs="Times New Roman"/>
            </w:rPr>
            <w:delText xml:space="preserve"> </w:delText>
          </w:r>
        </w:del>
        <w:moveToRangeStart w:id="18" w:author="Rev1" w:date="2017-09-29T07:29:00Z" w:name="move494433495"/>
        <w:moveToRangeEnd w:id="14"/>
        <w:r w:rsidR="00DE4DD5" w:rsidRPr="001F0CF4">
          <w:rPr>
            <w:rFonts w:ascii="Times New Roman" w:hAnsi="Times New Roman" w:cs="Times New Roman"/>
          </w:rPr>
          <w:t xml:space="preserve">While optical fiber is generally the least expensive terrestrial communications medium in terms of equipment cost per Gb/s-km, there are some applications where fixed radio systems of comparable bandwidth have unique advantages. In some locations, </w:t>
        </w:r>
        <w:r w:rsidR="00DE4DD5" w:rsidRPr="001F0CF4">
          <w:rPr>
            <w:rFonts w:ascii="Times New Roman" w:hAnsi="Times New Roman" w:cs="Times New Roman"/>
            <w:i/>
          </w:rPr>
          <w:t xml:space="preserve">e.g. </w:t>
        </w:r>
        <w:r w:rsidR="00DE4DD5" w:rsidRPr="001F0CF4">
          <w:rPr>
            <w:rFonts w:ascii="Times New Roman" w:hAnsi="Times New Roman" w:cs="Times New Roman"/>
          </w:rPr>
          <w:t xml:space="preserve"> highly urbanized areas, optical fiber has very high installation costs which greatly exceeds component costs.  Optical fiber can</w:t>
        </w:r>
        <w:del w:id="19" w:author="Rev1" w:date="2017-09-29T07:29:00Z">
          <w:r w:rsidR="00DE4DD5" w:rsidRPr="001F0CF4" w:rsidDel="00DE4DD5">
            <w:rPr>
              <w:rFonts w:ascii="Times New Roman" w:hAnsi="Times New Roman" w:cs="Times New Roman"/>
            </w:rPr>
            <w:delText xml:space="preserve"> </w:delText>
          </w:r>
        </w:del>
        <w:r w:rsidR="00DE4DD5" w:rsidRPr="001F0CF4">
          <w:rPr>
            <w:rFonts w:ascii="Times New Roman" w:hAnsi="Times New Roman" w:cs="Times New Roman"/>
          </w:rPr>
          <w:t xml:space="preserve">not be installed quickly in certain place for special events and </w:t>
        </w:r>
        <w:r w:rsidR="00DE4DD5">
          <w:rPr>
            <w:rFonts w:ascii="Times New Roman" w:hAnsi="Times New Roman" w:cs="Times New Roman"/>
          </w:rPr>
          <w:t>may not be economical for short-</w:t>
        </w:r>
        <w:r w:rsidR="00DE4DD5" w:rsidRPr="001F0CF4">
          <w:rPr>
            <w:rFonts w:ascii="Times New Roman" w:hAnsi="Times New Roman" w:cs="Times New Roman"/>
          </w:rPr>
          <w:t>term events at a given location.  Optical fiber has a time latency greater than radio systems due to the index of refraction of the fiber material which results in a group velocity about 25% less than in radio systems. While for many applications this latency is insignificant, for some applications it is an issue. Finally, in case of disaster, especially earthquakes with ground rupture along a fault, fiber optics s</w:t>
        </w:r>
        <w:r w:rsidR="00DE4DD5">
          <w:rPr>
            <w:rFonts w:ascii="Times New Roman" w:hAnsi="Times New Roman" w:cs="Times New Roman"/>
          </w:rPr>
          <w:t>ystems can</w:t>
        </w:r>
        <w:r w:rsidR="00DE4DD5" w:rsidRPr="001F0CF4">
          <w:rPr>
            <w:rFonts w:ascii="Times New Roman" w:hAnsi="Times New Roman" w:cs="Times New Roman"/>
          </w:rPr>
          <w:t>not be restored quickly and temporary radio systems with comparable capacity would be beneficial in restoring communications networks for both land line service and mobile service.</w:t>
        </w:r>
      </w:moveTo>
    </w:p>
    <w:moveToRangeEnd w:id="18"/>
    <w:p w14:paraId="6D2D0DEE" w14:textId="46B134E9" w:rsidR="00FB42C4" w:rsidRPr="00D24FF9" w:rsidDel="00D24FF9" w:rsidRDefault="00FB42C4" w:rsidP="00D24FF9">
      <w:pPr>
        <w:rPr>
          <w:rFonts w:ascii="Times New Roman" w:eastAsia="Times New Roman" w:hAnsi="Times New Roman" w:cs="Times New Roman"/>
          <w:b/>
        </w:rPr>
      </w:pPr>
      <w:del w:id="20" w:author="Rev1" w:date="2017-09-29T06:54:00Z">
        <w:r w:rsidRPr="00D24FF9" w:rsidDel="00D24FF9">
          <w:rPr>
            <w:rFonts w:ascii="Times New Roman" w:eastAsia="Times New Roman" w:hAnsi="Times New Roman" w:cs="Times New Roman"/>
          </w:rPr>
          <w:delText>,</w:delText>
        </w:r>
      </w:del>
      <w:del w:id="21" w:author="Rev1" w:date="2017-09-29T07:29:00Z">
        <w:r w:rsidRPr="00D24FF9" w:rsidDel="00DE4DD5">
          <w:rPr>
            <w:rFonts w:ascii="Times New Roman" w:eastAsia="Times New Roman" w:hAnsi="Times New Roman" w:cs="Times New Roman"/>
          </w:rPr>
          <w:delText xml:space="preserve"> </w:delText>
        </w:r>
      </w:del>
      <w:moveFromRangeStart w:id="22" w:author="Rev1" w:date="2017-09-29T07:12:00Z" w:name="move494432480"/>
      <w:moveFrom w:id="23" w:author="Rev1" w:date="2017-09-29T07:12:00Z">
        <w:r w:rsidRPr="00D24FF9" w:rsidDel="00D24FF9">
          <w:rPr>
            <w:rFonts w:ascii="Times New Roman" w:eastAsia="Times New Roman" w:hAnsi="Times New Roman" w:cs="Times New Roman"/>
          </w:rPr>
          <w:t xml:space="preserve">and a proposal to allow sharing of parts of 275-450 GHz on an interference-free basis between Fixed Service stations and passive uses of this band which are given protection under the terms of No. </w:t>
        </w:r>
        <w:r w:rsidRPr="00D24FF9" w:rsidDel="00D24FF9">
          <w:rPr>
            <w:rFonts w:ascii="Times New Roman" w:eastAsia="Times New Roman" w:hAnsi="Times New Roman" w:cs="Times New Roman"/>
            <w:b/>
          </w:rPr>
          <w:t>5.565.</w:t>
        </w:r>
      </w:moveFrom>
    </w:p>
    <w:p w14:paraId="12DF270C" w14:textId="77777777" w:rsidR="00FB42C4" w:rsidRPr="00D24FF9" w:rsidDel="00FB42C4" w:rsidRDefault="00FB42C4" w:rsidP="00D24FF9">
      <w:pPr>
        <w:rPr>
          <w:rFonts w:ascii="Times New Roman" w:eastAsia="Times New Roman" w:hAnsi="Times New Roman" w:cs="Times New Roman"/>
        </w:rPr>
      </w:pPr>
    </w:p>
    <w:p w14:paraId="747C57E6" w14:textId="4588DB49" w:rsidR="00FB42C4" w:rsidRPr="001F0CF4" w:rsidDel="00DE4DD5" w:rsidRDefault="00FB42C4" w:rsidP="00D24FF9">
      <w:pPr>
        <w:widowControl w:val="0"/>
        <w:autoSpaceDE w:val="0"/>
        <w:autoSpaceDN w:val="0"/>
        <w:adjustRightInd w:val="0"/>
        <w:rPr>
          <w:del w:id="24" w:author="Rev1" w:date="2017-09-29T07:17:00Z"/>
          <w:rFonts w:ascii="Times New Roman" w:hAnsi="Times New Roman" w:cs="Times New Roman"/>
          <w:b/>
          <w:bCs/>
          <w:sz w:val="32"/>
          <w:szCs w:val="32"/>
        </w:rPr>
      </w:pPr>
      <w:moveFrom w:id="25" w:author="Rev1" w:date="2017-09-29T07:12:00Z">
        <w:r w:rsidRPr="00D24FF9" w:rsidDel="00D24FF9">
          <w:rPr>
            <w:rFonts w:ascii="Times New Roman" w:eastAsia="Times New Roman" w:hAnsi="Times New Roman" w:cs="Times New Roman"/>
          </w:rPr>
          <w:t>It is anticipated that the United States of America may submit at a later date additional proposals including proposals for future Conferences. The proposals herein should not considered to be mutually exclusive to other possible proposals for uses of this band that also address the protection of passive services in alternative ways.</w:t>
        </w:r>
      </w:moveFrom>
      <w:moveFromRangeEnd w:id="22"/>
    </w:p>
    <w:p w14:paraId="6144F6E2" w14:textId="5DCDD931" w:rsidR="00FB42C4" w:rsidDel="00DE4DD5" w:rsidRDefault="00FB42C4" w:rsidP="00D24FF9">
      <w:pPr>
        <w:rPr>
          <w:del w:id="26" w:author="Rev1" w:date="2017-09-29T06:42:00Z"/>
          <w:rFonts w:ascii="Times New Roman" w:eastAsia="Times New Roman" w:hAnsi="Times New Roman" w:cs="Times New Roman"/>
        </w:rPr>
      </w:pPr>
      <w:moveFromRangeStart w:id="27" w:author="Rev1" w:date="2017-09-29T06:55:00Z" w:name="move494431452"/>
      <w:moveFrom w:id="28" w:author="Rev1" w:date="2017-09-29T06:55:00Z">
        <w:r w:rsidRPr="001F0CF4" w:rsidDel="00D24FF9">
          <w:rPr>
            <w:rFonts w:ascii="Times New Roman" w:hAnsi="Times New Roman" w:cs="Times New Roman"/>
          </w:rPr>
          <w:t xml:space="preserve">At present, there are no international allocations for radiocommunications services above 275 GHz in the Radio Regulations (RR’s).  </w:t>
        </w:r>
      </w:moveFrom>
      <w:moveFromRangeEnd w:id="27"/>
      <w:del w:id="29" w:author="Rev1" w:date="2017-09-29T06:56:00Z">
        <w:r w:rsidRPr="001F0CF4" w:rsidDel="00D24FF9">
          <w:rPr>
            <w:rFonts w:ascii="Times New Roman" w:hAnsi="Times New Roman" w:cs="Times New Roman"/>
          </w:rPr>
          <w:delText xml:space="preserve">However, </w:delText>
        </w:r>
      </w:del>
      <w:ins w:id="30" w:author="Rev1" w:date="2017-09-29T06:56:00Z">
        <w:r w:rsidR="00D24FF9">
          <w:rPr>
            <w:rFonts w:ascii="Times New Roman" w:hAnsi="Times New Roman" w:cs="Times New Roman"/>
          </w:rPr>
          <w:t>F</w:t>
        </w:r>
      </w:ins>
      <w:del w:id="31" w:author="Rev1" w:date="2017-09-29T06:56:00Z">
        <w:r w:rsidRPr="001F0CF4" w:rsidDel="00D24FF9">
          <w:rPr>
            <w:rFonts w:ascii="Times New Roman" w:hAnsi="Times New Roman" w:cs="Times New Roman"/>
          </w:rPr>
          <w:delText>f</w:delText>
        </w:r>
      </w:del>
      <w:r w:rsidRPr="001F0CF4">
        <w:rPr>
          <w:rFonts w:ascii="Times New Roman" w:hAnsi="Times New Roman" w:cs="Times New Roman"/>
        </w:rPr>
        <w:t xml:space="preserve">ootnote No. </w:t>
      </w:r>
      <w:r w:rsidRPr="001F0CF4">
        <w:rPr>
          <w:rFonts w:ascii="Times New Roman" w:hAnsi="Times New Roman" w:cs="Times New Roman"/>
          <w:b/>
        </w:rPr>
        <w:t>5.565</w:t>
      </w:r>
      <w:r w:rsidRPr="001F0CF4">
        <w:rPr>
          <w:rFonts w:ascii="Times New Roman" w:hAnsi="Times New Roman" w:cs="Times New Roman"/>
        </w:rPr>
        <w:t xml:space="preserve"> does make identifications for radio astronomy, earth exploration-satellite (passive) and space research (passive) services.  </w:t>
      </w:r>
      <w:moveFromRangeStart w:id="32" w:author="Rev1" w:date="2017-09-29T07:29:00Z" w:name="move494433468"/>
      <w:moveFrom w:id="33" w:author="Rev1" w:date="2017-09-29T07:29:00Z">
        <w:r w:rsidR="00DE4DD5" w:rsidRPr="001F0CF4" w:rsidDel="00DE4DD5">
          <w:rPr>
            <w:rFonts w:ascii="Times New Roman" w:hAnsi="Times New Roman" w:cs="Times New Roman"/>
          </w:rPr>
          <w:t xml:space="preserve">Recent advances in microwave technology make possible the use of this spectrum by active services for communications and related uses.  </w:t>
        </w:r>
      </w:moveFrom>
      <w:moveFromRangeEnd w:id="32"/>
      <w:r w:rsidRPr="001F0CF4">
        <w:rPr>
          <w:rFonts w:ascii="Times New Roman" w:hAnsi="Times New Roman" w:cs="Times New Roman"/>
        </w:rPr>
        <w:t xml:space="preserve">Consistent with No. </w:t>
      </w:r>
      <w:r w:rsidRPr="001F0CF4">
        <w:rPr>
          <w:rFonts w:ascii="Times New Roman" w:hAnsi="Times New Roman" w:cs="Times New Roman"/>
          <w:b/>
        </w:rPr>
        <w:t>5.565</w:t>
      </w:r>
      <w:r w:rsidRPr="001F0CF4">
        <w:rPr>
          <w:rFonts w:ascii="Times New Roman" w:hAnsi="Times New Roman" w:cs="Times New Roman"/>
        </w:rPr>
        <w:t>, frequencies for fixed and land mobile use could be utilized above 275 GHz, provided “all practicable steps” are taken to protect passive services.</w:t>
      </w:r>
      <w:ins w:id="34" w:author="Rev1" w:date="2017-09-29T06:56:00Z">
        <w:r w:rsidR="00D24FF9">
          <w:rPr>
            <w:rFonts w:ascii="Times New Roman" w:hAnsi="Times New Roman" w:cs="Times New Roman"/>
          </w:rPr>
          <w:t xml:space="preserve"> </w:t>
        </w:r>
      </w:ins>
      <w:ins w:id="35" w:author="Rev1" w:date="2017-09-29T07:25:00Z">
        <w:r w:rsidR="00DE4DD5" w:rsidRPr="00DE4DD5">
          <w:rPr>
            <w:rFonts w:ascii="Times New Roman" w:eastAsia="Times New Roman" w:hAnsi="Times New Roman" w:cs="Times New Roman"/>
          </w:rPr>
          <w:t xml:space="preserve">While the bands enumerated in No. 5.565 for </w:t>
        </w:r>
      </w:ins>
      <w:r w:rsidR="00EF0C86">
        <w:rPr>
          <w:rFonts w:ascii="Times New Roman" w:eastAsia="Times New Roman" w:hAnsi="Times New Roman" w:cs="Times New Roman"/>
        </w:rPr>
        <w:t xml:space="preserve">various </w:t>
      </w:r>
      <w:ins w:id="36" w:author="Rev1" w:date="2017-09-29T07:25:00Z">
        <w:r w:rsidR="00DE4DD5" w:rsidRPr="00DE4DD5">
          <w:rPr>
            <w:rFonts w:ascii="Times New Roman" w:eastAsia="Times New Roman" w:hAnsi="Times New Roman" w:cs="Times New Roman"/>
          </w:rPr>
          <w:t>passive use</w:t>
        </w:r>
      </w:ins>
      <w:r w:rsidR="00EF0C86">
        <w:rPr>
          <w:rFonts w:ascii="Times New Roman" w:eastAsia="Times New Roman" w:hAnsi="Times New Roman" w:cs="Times New Roman"/>
        </w:rPr>
        <w:t>s</w:t>
      </w:r>
      <w:ins w:id="37" w:author="Rev1" w:date="2017-09-29T07:25:00Z">
        <w:r w:rsidR="00DE4DD5" w:rsidRPr="00DE4DD5">
          <w:rPr>
            <w:rFonts w:ascii="Times New Roman" w:eastAsia="Times New Roman" w:hAnsi="Times New Roman" w:cs="Times New Roman"/>
          </w:rPr>
          <w:t xml:space="preserve"> completely cover the 275-450 GHz under consideration in Agenda Item 1.15, Report ITU-R RA.2189</w:t>
        </w:r>
      </w:ins>
      <w:ins w:id="38" w:author="Rev1" w:date="2017-09-29T07:27:00Z">
        <w:r w:rsidR="00DE4DD5">
          <w:rPr>
            <w:rStyle w:val="FootnoteReference"/>
            <w:rFonts w:ascii="Times New Roman" w:eastAsia="Times New Roman" w:hAnsi="Times New Roman" w:cs="Times New Roman"/>
          </w:rPr>
          <w:footnoteReference w:id="1"/>
        </w:r>
      </w:ins>
      <w:ins w:id="42" w:author="Rev1" w:date="2017-09-29T07:25:00Z">
        <w:r w:rsidR="00DE4DD5" w:rsidRPr="00DE4DD5">
          <w:rPr>
            <w:rFonts w:ascii="Times New Roman" w:eastAsia="Times New Roman" w:hAnsi="Times New Roman" w:cs="Times New Roman"/>
          </w:rPr>
          <w:t xml:space="preserve"> conclude</w:t>
        </w:r>
      </w:ins>
      <w:r w:rsidR="00EF0C86">
        <w:rPr>
          <w:rFonts w:ascii="Times New Roman" w:eastAsia="Times New Roman" w:hAnsi="Times New Roman" w:cs="Times New Roman"/>
        </w:rPr>
        <w:t>d</w:t>
      </w:r>
      <w:ins w:id="43" w:author="Rev1" w:date="2017-09-29T07:25:00Z">
        <w:r w:rsidR="00DE4DD5" w:rsidRPr="00DE4DD5">
          <w:rPr>
            <w:rFonts w:ascii="Times New Roman" w:eastAsia="Times New Roman" w:hAnsi="Times New Roman" w:cs="Times New Roman"/>
          </w:rPr>
          <w:t xml:space="preserve"> that "Sharing between radio astronomy and active services in the range 275-3 000 GHz is not problematic."  Thus, frequencies </w:t>
        </w:r>
        <w:r w:rsidR="00EF0C86" w:rsidRPr="00DE4DD5">
          <w:rPr>
            <w:rFonts w:ascii="Times New Roman" w:eastAsia="Times New Roman" w:hAnsi="Times New Roman" w:cs="Times New Roman"/>
          </w:rPr>
          <w:t>identified for radio astronomy use</w:t>
        </w:r>
      </w:ins>
      <w:r w:rsidR="00EF0C86" w:rsidRPr="00DE4DD5">
        <w:rPr>
          <w:rFonts w:ascii="Times New Roman" w:eastAsia="Times New Roman" w:hAnsi="Times New Roman" w:cs="Times New Roman"/>
        </w:rPr>
        <w:t xml:space="preserve"> </w:t>
      </w:r>
      <w:r w:rsidR="00EF0C86">
        <w:rPr>
          <w:rFonts w:ascii="Times New Roman" w:eastAsia="Times New Roman" w:hAnsi="Times New Roman" w:cs="Times New Roman"/>
        </w:rPr>
        <w:t>but for neither e</w:t>
      </w:r>
      <w:ins w:id="44" w:author="Rev1" w:date="2017-09-29T07:25:00Z">
        <w:r w:rsidR="00DE4DD5" w:rsidRPr="00DE4DD5">
          <w:rPr>
            <w:rFonts w:ascii="Times New Roman" w:eastAsia="Times New Roman" w:hAnsi="Times New Roman" w:cs="Times New Roman"/>
          </w:rPr>
          <w:t xml:space="preserve">arth exploration-satellite service (passive) </w:t>
        </w:r>
      </w:ins>
      <w:r w:rsidR="00EF0C86">
        <w:rPr>
          <w:rFonts w:ascii="Times New Roman" w:eastAsia="Times New Roman" w:hAnsi="Times New Roman" w:cs="Times New Roman"/>
        </w:rPr>
        <w:t>nor</w:t>
      </w:r>
      <w:ins w:id="45" w:author="Rev1" w:date="2017-09-29T07:25:00Z">
        <w:r w:rsidR="00DE4DD5" w:rsidRPr="00DE4DD5">
          <w:rPr>
            <w:rFonts w:ascii="Times New Roman" w:eastAsia="Times New Roman" w:hAnsi="Times New Roman" w:cs="Times New Roman"/>
          </w:rPr>
          <w:t xml:space="preserve"> space research service use can be used for </w:t>
        </w:r>
        <w:r w:rsidR="00DE4DD5" w:rsidRPr="00DE4DD5">
          <w:rPr>
            <w:rFonts w:ascii="Times New Roman" w:eastAsia="Times New Roman" w:hAnsi="Times New Roman" w:cs="Times New Roman"/>
          </w:rPr>
          <w:lastRenderedPageBreak/>
          <w:t xml:space="preserve">terrestrial services </w:t>
        </w:r>
      </w:ins>
      <w:r w:rsidR="00EF0C86">
        <w:rPr>
          <w:rFonts w:ascii="Times New Roman" w:eastAsia="Times New Roman" w:hAnsi="Times New Roman" w:cs="Times New Roman"/>
        </w:rPr>
        <w:t>on an interference-free basis</w:t>
      </w:r>
      <w:ins w:id="46" w:author="Rev1" w:date="2017-09-29T07:25:00Z">
        <w:r w:rsidR="00DE4DD5" w:rsidRPr="00DE4DD5">
          <w:rPr>
            <w:rFonts w:ascii="Times New Roman" w:eastAsia="Times New Roman" w:hAnsi="Times New Roman" w:cs="Times New Roman"/>
          </w:rPr>
          <w:t>, provided that suitable out-of-band emission limits are used and guard bands are adopted to reflect the realistic limitation of passive system to reject adjacent band power.</w:t>
        </w:r>
      </w:ins>
    </w:p>
    <w:p w14:paraId="0DBB5341" w14:textId="77777777" w:rsidR="00DE4DD5" w:rsidRPr="001F0CF4" w:rsidRDefault="00DE4DD5" w:rsidP="00D24FF9">
      <w:pPr>
        <w:rPr>
          <w:ins w:id="47" w:author="Rev1" w:date="2017-09-29T07:46:00Z"/>
          <w:rFonts w:ascii="Times New Roman" w:hAnsi="Times New Roman" w:cs="Times New Roman"/>
        </w:rPr>
      </w:pPr>
    </w:p>
    <w:p w14:paraId="2DC01E56" w14:textId="1C2F6ED1" w:rsidR="00FB42C4" w:rsidRPr="001F0CF4" w:rsidDel="00DE4DD5" w:rsidRDefault="00FB42C4" w:rsidP="00DE4DD5">
      <w:pPr>
        <w:widowControl w:val="0"/>
        <w:autoSpaceDE w:val="0"/>
        <w:autoSpaceDN w:val="0"/>
        <w:adjustRightInd w:val="0"/>
        <w:rPr>
          <w:rFonts w:ascii="Times New Roman" w:hAnsi="Times New Roman" w:cs="Times New Roman"/>
        </w:rPr>
      </w:pPr>
      <w:moveFromRangeStart w:id="48" w:author="Rev1" w:date="2017-09-29T07:27:00Z" w:name="move494433371"/>
      <w:moveFrom w:id="49" w:author="Rev1" w:date="2017-09-29T07:27:00Z">
        <w:r w:rsidRPr="001F0CF4" w:rsidDel="00DE4DD5">
          <w:rPr>
            <w:rFonts w:ascii="Times New Roman" w:hAnsi="Times New Roman" w:cs="Times New Roman"/>
          </w:rPr>
          <w:t>Report ITU-R RA.2189 “Sharing between the radio astronomy service and active services in the frequency range 275-3 000 GHz” indicates that the radio astronomy service can share with terrestrial systems due to propagation conditions and power limitations of current active services technologies.  The space research service (passive) and the Earth exploration-satellite service (passive) may also be able to share frequencies with the active services.</w:t>
        </w:r>
      </w:moveFrom>
    </w:p>
    <w:moveFromRangeEnd w:id="48"/>
    <w:p w14:paraId="3E5881BD" w14:textId="5A2AFA85" w:rsidR="00FB42C4" w:rsidRPr="001F0CF4" w:rsidDel="00D24FF9" w:rsidRDefault="00FB42C4" w:rsidP="00D24FF9">
      <w:pPr>
        <w:rPr>
          <w:del w:id="50" w:author="Rev1" w:date="2017-09-29T07:11:00Z"/>
          <w:rFonts w:ascii="Times New Roman" w:hAnsi="Times New Roman" w:cs="Times New Roman"/>
        </w:rPr>
      </w:pPr>
      <w:del w:id="51" w:author="Rev1" w:date="2017-09-29T07:11:00Z">
        <w:r w:rsidRPr="00D24FF9" w:rsidDel="00D24FF9">
          <w:rPr>
            <w:rFonts w:ascii="Times New Roman" w:hAnsi="Times New Roman" w:cs="Times New Roman"/>
          </w:rPr>
          <w:delText>This document proposes an initial very conservative sharing regime.</w:delText>
        </w:r>
      </w:del>
    </w:p>
    <w:p w14:paraId="647607D9" w14:textId="3D26453D" w:rsidR="00FB42C4" w:rsidRPr="001F0CF4" w:rsidDel="00DE4DD5" w:rsidRDefault="00FB42C4" w:rsidP="00D24FF9">
      <w:pPr>
        <w:rPr>
          <w:rFonts w:ascii="Times New Roman" w:hAnsi="Times New Roman" w:cs="Times New Roman"/>
        </w:rPr>
      </w:pPr>
      <w:moveFromRangeStart w:id="52" w:author="Rev1" w:date="2017-09-29T07:29:00Z" w:name="move494433495"/>
      <w:moveFrom w:id="53" w:author="Rev1" w:date="2017-09-29T07:29:00Z">
        <w:r w:rsidRPr="001F0CF4" w:rsidDel="00DE4DD5">
          <w:rPr>
            <w:rFonts w:ascii="Times New Roman" w:hAnsi="Times New Roman" w:cs="Times New Roman"/>
          </w:rPr>
          <w:t xml:space="preserve">While optical fiber is generally the least expensive terrestrial communications medium in terms of equipment cost per Gb/s-km, there are some applications where fixed radio systems of comparable bandwidth have unique advantages. In some locations, </w:t>
        </w:r>
        <w:r w:rsidRPr="001F0CF4" w:rsidDel="00DE4DD5">
          <w:rPr>
            <w:rFonts w:ascii="Times New Roman" w:hAnsi="Times New Roman" w:cs="Times New Roman"/>
            <w:i/>
          </w:rPr>
          <w:t xml:space="preserve">e.g. </w:t>
        </w:r>
        <w:r w:rsidRPr="001F0CF4" w:rsidDel="00DE4DD5">
          <w:rPr>
            <w:rFonts w:ascii="Times New Roman" w:hAnsi="Times New Roman" w:cs="Times New Roman"/>
          </w:rPr>
          <w:t xml:space="preserve"> highly urbanized areas, optical fiber has very high installation costs which greatly exceeds component costs.  Optical fiber can not be installed quickly in certain place for special events and </w:t>
        </w:r>
        <w:r w:rsidDel="00DE4DD5">
          <w:rPr>
            <w:rFonts w:ascii="Times New Roman" w:hAnsi="Times New Roman" w:cs="Times New Roman"/>
          </w:rPr>
          <w:t>may not be economical for short-</w:t>
        </w:r>
        <w:r w:rsidRPr="001F0CF4" w:rsidDel="00DE4DD5">
          <w:rPr>
            <w:rFonts w:ascii="Times New Roman" w:hAnsi="Times New Roman" w:cs="Times New Roman"/>
          </w:rPr>
          <w:t>term events at a given location.  Optical fiber has a time latency greater than radio systems due to the index of refraction of the fiber material which results in a group velocity about 25% less than in radio systems. While for many applications this latency is insignificant, for some applications it is an issue. Finally, in case of disaster, especially earthquakes with ground rupture along a fault, fiber optics s</w:t>
        </w:r>
        <w:r w:rsidDel="00DE4DD5">
          <w:rPr>
            <w:rFonts w:ascii="Times New Roman" w:hAnsi="Times New Roman" w:cs="Times New Roman"/>
          </w:rPr>
          <w:t>ystems can</w:t>
        </w:r>
        <w:r w:rsidRPr="001F0CF4" w:rsidDel="00DE4DD5">
          <w:rPr>
            <w:rFonts w:ascii="Times New Roman" w:hAnsi="Times New Roman" w:cs="Times New Roman"/>
          </w:rPr>
          <w:t>not be restored quickly and temporary radio systems with comparable capacity would be beneficial in restoring communications networks for both land line service and mobile service.</w:t>
        </w:r>
      </w:moveFrom>
    </w:p>
    <w:moveFromRangeEnd w:id="52"/>
    <w:p w14:paraId="0EDABCBD" w14:textId="0CEDF13E" w:rsidR="00D24FF9" w:rsidRPr="001F0CF4" w:rsidRDefault="00DE4DD5" w:rsidP="00DE4DD5">
      <w:pPr>
        <w:rPr>
          <w:rFonts w:ascii="Times New Roman" w:hAnsi="Times New Roman" w:cs="Times New Roman"/>
          <w:b/>
          <w:bCs/>
          <w:sz w:val="32"/>
          <w:szCs w:val="32"/>
        </w:rPr>
      </w:pPr>
      <w:moveToRangeStart w:id="54" w:author="Rev1" w:date="2017-09-29T07:12:00Z" w:name="move494432480"/>
      <w:ins w:id="55" w:author="Rev1" w:date="2017-09-29T07:15:00Z">
        <w:r w:rsidRPr="00DE4DD5">
          <w:rPr>
            <w:rFonts w:ascii="Times New Roman" w:eastAsia="Times New Roman" w:hAnsi="Times New Roman" w:cs="Times New Roman"/>
          </w:rPr>
          <w:t>Furthermore, t</w:t>
        </w:r>
      </w:ins>
      <w:moveTo w:id="56" w:author="Rev1" w:date="2017-09-29T07:12:00Z">
        <w:del w:id="57" w:author="Rev1" w:date="2017-09-29T07:15:00Z">
          <w:r w:rsidR="00D24FF9" w:rsidRPr="00DE4DD5" w:rsidDel="00DE4DD5">
            <w:rPr>
              <w:rFonts w:ascii="Times New Roman" w:eastAsia="Times New Roman" w:hAnsi="Times New Roman" w:cs="Times New Roman"/>
            </w:rPr>
            <w:delText>T</w:delText>
          </w:r>
        </w:del>
        <w:r w:rsidR="00D24FF9" w:rsidRPr="00DE4DD5">
          <w:rPr>
            <w:rFonts w:ascii="Times New Roman" w:eastAsia="Times New Roman" w:hAnsi="Times New Roman" w:cs="Times New Roman"/>
          </w:rPr>
          <w:t>he proposals herein should not considered to be mutually exclusive to other possible proposals</w:t>
        </w:r>
      </w:moveTo>
      <w:ins w:id="58" w:author="Rev1" w:date="2017-09-29T07:15:00Z">
        <w:r w:rsidRPr="00DE4DD5">
          <w:rPr>
            <w:rFonts w:ascii="Times New Roman" w:eastAsia="Times New Roman" w:hAnsi="Times New Roman" w:cs="Times New Roman"/>
          </w:rPr>
          <w:t xml:space="preserve"> (including those from other countries)</w:t>
        </w:r>
      </w:ins>
      <w:moveTo w:id="59" w:author="Rev1" w:date="2017-09-29T07:12:00Z">
        <w:r w:rsidR="00D24FF9" w:rsidRPr="00DE4DD5">
          <w:rPr>
            <w:rFonts w:ascii="Times New Roman" w:eastAsia="Times New Roman" w:hAnsi="Times New Roman" w:cs="Times New Roman"/>
          </w:rPr>
          <w:t xml:space="preserve"> for uses of this band that address the protection of passive services in alternative ways.</w:t>
        </w:r>
      </w:moveTo>
    </w:p>
    <w:moveToRangeEnd w:id="54"/>
    <w:p w14:paraId="5F056629" w14:textId="77777777" w:rsidR="00FB42C4" w:rsidRDefault="00FB42C4" w:rsidP="00FB42C4">
      <w:pPr>
        <w:rPr>
          <w:rFonts w:ascii="Times New Roman" w:eastAsia="Times New Roman" w:hAnsi="Times New Roman" w:cs="Times New Roman"/>
        </w:rPr>
      </w:pPr>
    </w:p>
    <w:p w14:paraId="6E8DE75B" w14:textId="77777777" w:rsidR="006B30A4" w:rsidRDefault="006B30A4" w:rsidP="006B30A4">
      <w:pPr>
        <w:widowControl w:val="0"/>
        <w:autoSpaceDE w:val="0"/>
        <w:autoSpaceDN w:val="0"/>
        <w:adjustRightInd w:val="0"/>
        <w:spacing w:line="264" w:lineRule="exact"/>
        <w:rPr>
          <w:rFonts w:ascii="Times New Roman" w:eastAsia="Times New Roman" w:hAnsi="Times New Roman" w:cs="Times New Roman"/>
        </w:rPr>
      </w:pPr>
    </w:p>
    <w:p w14:paraId="54F17948" w14:textId="77777777" w:rsidR="006B30A4" w:rsidRDefault="006B30A4" w:rsidP="006B30A4">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b/>
          <w:bCs/>
        </w:rPr>
        <w:t>Proposal</w:t>
      </w:r>
      <w:r>
        <w:rPr>
          <w:rFonts w:ascii="Times New Roman" w:eastAsia="Times New Roman" w:hAnsi="Times New Roman" w:cs="Times New Roman"/>
        </w:rPr>
        <w:t>:</w:t>
      </w:r>
    </w:p>
    <w:p w14:paraId="1475B4F2" w14:textId="77777777" w:rsidR="00DE4DD5" w:rsidRDefault="00DE4DD5" w:rsidP="00DE4DD5">
      <w:pPr>
        <w:widowControl w:val="0"/>
        <w:autoSpaceDE w:val="0"/>
        <w:autoSpaceDN w:val="0"/>
        <w:adjustRightInd w:val="0"/>
        <w:spacing w:line="200" w:lineRule="exact"/>
        <w:rPr>
          <w:ins w:id="60" w:author="Rev1" w:date="2017-09-29T07:36:00Z"/>
          <w:rFonts w:ascii="Times New Roman" w:eastAsia="Times New Roman" w:hAnsi="Times New Roman" w:cs="Times New Roman"/>
        </w:rPr>
      </w:pPr>
    </w:p>
    <w:p w14:paraId="28F91CAF" w14:textId="77777777" w:rsidR="00DE4DD5" w:rsidRDefault="00DE4DD5" w:rsidP="00DE4DD5">
      <w:pPr>
        <w:widowControl w:val="0"/>
        <w:tabs>
          <w:tab w:val="num" w:pos="2600"/>
        </w:tabs>
        <w:autoSpaceDE w:val="0"/>
        <w:autoSpaceDN w:val="0"/>
        <w:adjustRightInd w:val="0"/>
        <w:rPr>
          <w:ins w:id="61" w:author="Rev1" w:date="2017-09-29T07:36:00Z"/>
          <w:rFonts w:ascii="Times New Roman" w:eastAsia="Times New Roman" w:hAnsi="Times New Roman" w:cs="Times New Roman"/>
        </w:rPr>
      </w:pPr>
      <w:ins w:id="62" w:author="Rev1" w:date="2017-09-29T07:36:00Z">
        <w:r>
          <w:rPr>
            <w:rFonts w:ascii="Times New Roman" w:eastAsia="Times New Roman" w:hAnsi="Times New Roman" w:cs="Times New Roman"/>
            <w:b/>
            <w:bCs/>
            <w:u w:val="single"/>
          </w:rPr>
          <w:t>MOD</w:t>
        </w:r>
        <w:r>
          <w:rPr>
            <w:rFonts w:ascii="Times New Roman" w:eastAsia="Times New Roman" w:hAnsi="Times New Roman" w:cs="Times New Roman"/>
          </w:rPr>
          <w:tab/>
        </w:r>
        <w:r>
          <w:rPr>
            <w:rFonts w:ascii="Times New Roman" w:eastAsia="Times New Roman" w:hAnsi="Times New Roman" w:cs="Times New Roman"/>
            <w:b/>
            <w:bCs/>
          </w:rPr>
          <w:t>USA/1.15/1</w:t>
        </w:r>
      </w:ins>
    </w:p>
    <w:p w14:paraId="77CE23B0" w14:textId="77777777" w:rsidR="00DE4DD5" w:rsidRDefault="00DE4DD5" w:rsidP="00DE4DD5">
      <w:pPr>
        <w:widowControl w:val="0"/>
        <w:autoSpaceDE w:val="0"/>
        <w:autoSpaceDN w:val="0"/>
        <w:adjustRightInd w:val="0"/>
        <w:spacing w:line="120" w:lineRule="exact"/>
        <w:rPr>
          <w:ins w:id="63" w:author="Rev1" w:date="2017-09-29T07:36:00Z"/>
          <w:rFonts w:ascii="Times New Roman" w:eastAsia="Times New Roman" w:hAnsi="Times New Roman" w:cs="Times New Roman"/>
        </w:rPr>
      </w:pPr>
    </w:p>
    <w:p w14:paraId="3A3C0708" w14:textId="77777777" w:rsidR="00DE4DD5" w:rsidRDefault="00DE4DD5" w:rsidP="00F1521D">
      <w:pPr>
        <w:pStyle w:val="ArtNo"/>
        <w:spacing w:before="0"/>
        <w:outlineLvl w:val="0"/>
        <w:rPr>
          <w:ins w:id="64" w:author="Rev1" w:date="2017-09-29T07:36:00Z"/>
          <w:color w:val="000000"/>
          <w:lang w:val="en-AU"/>
        </w:rPr>
      </w:pPr>
      <w:ins w:id="65" w:author="Rev1" w:date="2017-09-29T07:36:00Z">
        <w:r>
          <w:rPr>
            <w:color w:val="000000"/>
            <w:lang w:val="en-AU"/>
          </w:rPr>
          <w:t xml:space="preserve">ARTICLE </w:t>
        </w:r>
        <w:r>
          <w:rPr>
            <w:rStyle w:val="href"/>
            <w:color w:val="000000"/>
            <w:lang w:val="en-AU"/>
          </w:rPr>
          <w:t>5</w:t>
        </w:r>
      </w:ins>
    </w:p>
    <w:p w14:paraId="2BE68D8E" w14:textId="77777777" w:rsidR="00DE4DD5" w:rsidRDefault="00DE4DD5" w:rsidP="00DE4DD5">
      <w:pPr>
        <w:pStyle w:val="Arttitle"/>
        <w:rPr>
          <w:ins w:id="66" w:author="Rev1" w:date="2017-09-29T07:36:00Z"/>
          <w:color w:val="000000"/>
        </w:rPr>
      </w:pPr>
      <w:ins w:id="67" w:author="Rev1" w:date="2017-09-29T07:36:00Z">
        <w:r>
          <w:rPr>
            <w:color w:val="000000"/>
          </w:rPr>
          <w:t>Frequency allocations</w:t>
        </w:r>
      </w:ins>
    </w:p>
    <w:p w14:paraId="46D15DA6" w14:textId="77777777" w:rsidR="00DE4DD5" w:rsidRPr="001E5233" w:rsidRDefault="00DE4DD5" w:rsidP="00DE4DD5">
      <w:pPr>
        <w:rPr>
          <w:ins w:id="68" w:author="Rev1" w:date="2017-09-29T07:36:00Z"/>
          <w:lang w:val="en-GB"/>
        </w:rPr>
      </w:pPr>
    </w:p>
    <w:p w14:paraId="690273B5" w14:textId="77777777" w:rsidR="00DE4DD5" w:rsidRPr="00A62260" w:rsidRDefault="00DE4DD5" w:rsidP="00DE4DD5">
      <w:pPr>
        <w:jc w:val="center"/>
        <w:rPr>
          <w:ins w:id="69" w:author="Rev1" w:date="2017-09-29T07:36:00Z"/>
          <w:rFonts w:ascii="Times New Roman" w:hAnsi="Times New Roman" w:cs="Times New Roman"/>
          <w:b/>
          <w:lang w:val="en-AU"/>
        </w:rPr>
      </w:pPr>
      <w:ins w:id="70" w:author="Rev1" w:date="2017-09-29T07:36:00Z">
        <w:r w:rsidRPr="009D33C8">
          <w:rPr>
            <w:rFonts w:ascii="Times New Roman" w:hAnsi="Times New Roman" w:cs="Times New Roman"/>
            <w:b/>
            <w:lang w:val="en-AU"/>
          </w:rPr>
          <w:t>Section IV –  Table of Frequency Allocations</w:t>
        </w:r>
        <w:r w:rsidRPr="009D33C8">
          <w:rPr>
            <w:rFonts w:ascii="Times New Roman" w:hAnsi="Times New Roman" w:cs="Times New Roman"/>
            <w:b/>
            <w:lang w:val="en-AU"/>
          </w:rPr>
          <w:br/>
        </w:r>
        <w:r w:rsidRPr="009D33C8">
          <w:rPr>
            <w:rFonts w:ascii="Times New Roman" w:hAnsi="Times New Roman" w:cs="Times New Roman"/>
            <w:b/>
          </w:rPr>
          <w:tab/>
        </w:r>
      </w:ins>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DE4DD5" w14:paraId="7891A072" w14:textId="77777777" w:rsidTr="00F056E3">
        <w:trPr>
          <w:cantSplit/>
          <w:jc w:val="center"/>
          <w:ins w:id="71" w:author="Rev1" w:date="2017-09-29T07:36:00Z"/>
        </w:trPr>
        <w:tc>
          <w:tcPr>
            <w:tcW w:w="9304" w:type="dxa"/>
            <w:gridSpan w:val="3"/>
            <w:tcBorders>
              <w:top w:val="nil"/>
              <w:left w:val="nil"/>
              <w:bottom w:val="single" w:sz="4" w:space="0" w:color="auto"/>
              <w:right w:val="nil"/>
            </w:tcBorders>
          </w:tcPr>
          <w:p w14:paraId="1E1DCEC2" w14:textId="77777777" w:rsidR="00DE4DD5" w:rsidRPr="002B657C" w:rsidRDefault="00DE4DD5" w:rsidP="00F056E3">
            <w:pPr>
              <w:pStyle w:val="Tabletitle"/>
              <w:rPr>
                <w:ins w:id="72" w:author="Rev1" w:date="2017-09-29T07:36:00Z"/>
              </w:rPr>
            </w:pPr>
            <w:ins w:id="73" w:author="Rev1" w:date="2017-09-29T07:36:00Z">
              <w:r w:rsidRPr="005F233A">
                <w:t>248-3 000 GHz</w:t>
              </w:r>
            </w:ins>
          </w:p>
        </w:tc>
      </w:tr>
      <w:tr w:rsidR="00DE4DD5" w14:paraId="77D7F50A" w14:textId="77777777" w:rsidTr="00F056E3">
        <w:trPr>
          <w:cantSplit/>
          <w:jc w:val="center"/>
          <w:ins w:id="74" w:author="Rev1" w:date="2017-09-29T07:36:00Z"/>
        </w:trPr>
        <w:tc>
          <w:tcPr>
            <w:tcW w:w="9304" w:type="dxa"/>
            <w:gridSpan w:val="3"/>
            <w:tcBorders>
              <w:top w:val="single" w:sz="4" w:space="0" w:color="auto"/>
              <w:left w:val="single" w:sz="4" w:space="0" w:color="auto"/>
              <w:bottom w:val="single" w:sz="4" w:space="0" w:color="auto"/>
              <w:right w:val="single" w:sz="4" w:space="0" w:color="auto"/>
            </w:tcBorders>
            <w:hideMark/>
          </w:tcPr>
          <w:p w14:paraId="05C5298F" w14:textId="77777777" w:rsidR="00DE4DD5" w:rsidRPr="002B657C" w:rsidRDefault="00DE4DD5" w:rsidP="00F056E3">
            <w:pPr>
              <w:pStyle w:val="Tablehead"/>
              <w:rPr>
                <w:ins w:id="75" w:author="Rev1" w:date="2017-09-29T07:36:00Z"/>
              </w:rPr>
            </w:pPr>
            <w:ins w:id="76" w:author="Rev1" w:date="2017-09-29T07:36:00Z">
              <w:r w:rsidRPr="002B657C">
                <w:t>Allocation to services</w:t>
              </w:r>
            </w:ins>
          </w:p>
        </w:tc>
      </w:tr>
      <w:tr w:rsidR="00DE4DD5" w14:paraId="79310EDB" w14:textId="77777777" w:rsidTr="00F056E3">
        <w:trPr>
          <w:cantSplit/>
          <w:jc w:val="center"/>
          <w:ins w:id="77" w:author="Rev1" w:date="2017-09-29T07:36:00Z"/>
        </w:trPr>
        <w:tc>
          <w:tcPr>
            <w:tcW w:w="3099" w:type="dxa"/>
            <w:tcBorders>
              <w:top w:val="single" w:sz="4" w:space="0" w:color="auto"/>
              <w:left w:val="single" w:sz="4" w:space="0" w:color="auto"/>
              <w:bottom w:val="single" w:sz="4" w:space="0" w:color="auto"/>
              <w:right w:val="single" w:sz="4" w:space="0" w:color="auto"/>
            </w:tcBorders>
            <w:hideMark/>
          </w:tcPr>
          <w:p w14:paraId="32E07346" w14:textId="77777777" w:rsidR="00DE4DD5" w:rsidRPr="002B657C" w:rsidRDefault="00DE4DD5" w:rsidP="00F056E3">
            <w:pPr>
              <w:pStyle w:val="Tablehead"/>
              <w:rPr>
                <w:ins w:id="78" w:author="Rev1" w:date="2017-09-29T07:36:00Z"/>
              </w:rPr>
            </w:pPr>
            <w:ins w:id="79" w:author="Rev1" w:date="2017-09-29T07:36:00Z">
              <w:r w:rsidRPr="002B657C">
                <w:t>Region 1</w:t>
              </w:r>
            </w:ins>
          </w:p>
        </w:tc>
        <w:tc>
          <w:tcPr>
            <w:tcW w:w="3100" w:type="dxa"/>
            <w:tcBorders>
              <w:top w:val="single" w:sz="4" w:space="0" w:color="auto"/>
              <w:left w:val="single" w:sz="4" w:space="0" w:color="auto"/>
              <w:bottom w:val="single" w:sz="4" w:space="0" w:color="auto"/>
              <w:right w:val="single" w:sz="4" w:space="0" w:color="auto"/>
            </w:tcBorders>
            <w:hideMark/>
          </w:tcPr>
          <w:p w14:paraId="67B31AF8" w14:textId="77777777" w:rsidR="00DE4DD5" w:rsidRPr="002B657C" w:rsidRDefault="00DE4DD5" w:rsidP="00F056E3">
            <w:pPr>
              <w:pStyle w:val="Tablehead"/>
              <w:rPr>
                <w:ins w:id="80" w:author="Rev1" w:date="2017-09-29T07:36:00Z"/>
              </w:rPr>
            </w:pPr>
            <w:ins w:id="81" w:author="Rev1" w:date="2017-09-29T07:36:00Z">
              <w:r w:rsidRPr="002B657C">
                <w:t>Region 2</w:t>
              </w:r>
            </w:ins>
          </w:p>
        </w:tc>
        <w:tc>
          <w:tcPr>
            <w:tcW w:w="3105" w:type="dxa"/>
            <w:tcBorders>
              <w:top w:val="single" w:sz="4" w:space="0" w:color="auto"/>
              <w:left w:val="single" w:sz="4" w:space="0" w:color="auto"/>
              <w:bottom w:val="single" w:sz="4" w:space="0" w:color="auto"/>
              <w:right w:val="single" w:sz="4" w:space="0" w:color="auto"/>
            </w:tcBorders>
            <w:hideMark/>
          </w:tcPr>
          <w:p w14:paraId="5D1E946D" w14:textId="77777777" w:rsidR="00DE4DD5" w:rsidRPr="002B657C" w:rsidRDefault="00DE4DD5" w:rsidP="00F056E3">
            <w:pPr>
              <w:pStyle w:val="Tablehead"/>
              <w:rPr>
                <w:ins w:id="82" w:author="Rev1" w:date="2017-09-29T07:36:00Z"/>
              </w:rPr>
            </w:pPr>
            <w:ins w:id="83" w:author="Rev1" w:date="2017-09-29T07:36:00Z">
              <w:r w:rsidRPr="002B657C">
                <w:t>Region 3</w:t>
              </w:r>
            </w:ins>
          </w:p>
        </w:tc>
      </w:tr>
      <w:tr w:rsidR="00DE4DD5" w:rsidRPr="00F5119C" w14:paraId="1A38C3CC" w14:textId="77777777" w:rsidTr="00F056E3">
        <w:trPr>
          <w:cantSplit/>
          <w:jc w:val="center"/>
          <w:ins w:id="84" w:author="Rev1" w:date="2017-09-29T07:36:00Z"/>
        </w:trPr>
        <w:tc>
          <w:tcPr>
            <w:tcW w:w="9304" w:type="dxa"/>
            <w:gridSpan w:val="3"/>
            <w:tcBorders>
              <w:top w:val="single" w:sz="4" w:space="0" w:color="auto"/>
              <w:left w:val="single" w:sz="4" w:space="0" w:color="auto"/>
              <w:bottom w:val="single" w:sz="4" w:space="0" w:color="auto"/>
              <w:right w:val="single" w:sz="4" w:space="0" w:color="auto"/>
            </w:tcBorders>
            <w:hideMark/>
          </w:tcPr>
          <w:p w14:paraId="6A13F206" w14:textId="77777777" w:rsidR="00DE4DD5" w:rsidRPr="00F5119C" w:rsidRDefault="00DE4DD5" w:rsidP="00F056E3">
            <w:pPr>
              <w:pStyle w:val="TableTextS5"/>
              <w:rPr>
                <w:ins w:id="85" w:author="Rev1" w:date="2017-09-29T07:36:00Z"/>
                <w:caps/>
                <w:color w:val="000000"/>
              </w:rPr>
            </w:pPr>
            <w:ins w:id="86" w:author="Rev1" w:date="2017-09-29T07:36:00Z">
              <w:r w:rsidRPr="00F5119C">
                <w:rPr>
                  <w:rStyle w:val="Tablefreq"/>
                </w:rPr>
                <w:t>275-3 000</w:t>
              </w:r>
              <w:r w:rsidRPr="00F5119C">
                <w:rPr>
                  <w:color w:val="000000"/>
                </w:rPr>
                <w:tab/>
                <w:t xml:space="preserve">(Not allocated)  </w:t>
              </w:r>
              <w:r w:rsidRPr="00F5119C">
                <w:rPr>
                  <w:rStyle w:val="Artref"/>
                  <w:color w:val="000000"/>
                </w:rPr>
                <w:t>5.565</w:t>
              </w:r>
              <w:r>
                <w:rPr>
                  <w:rStyle w:val="Artref"/>
                  <w:color w:val="000000"/>
                </w:rPr>
                <w:t>, ADD 5.THZ</w:t>
              </w:r>
            </w:ins>
          </w:p>
        </w:tc>
      </w:tr>
    </w:tbl>
    <w:p w14:paraId="0EBC2701" w14:textId="4EC9B821" w:rsidR="00DE4DD5" w:rsidRPr="008161F4" w:rsidRDefault="00DE4DD5" w:rsidP="008161F4">
      <w:pPr>
        <w:pStyle w:val="Note"/>
        <w:jc w:val="left"/>
        <w:rPr>
          <w:ins w:id="87" w:author="Rev1" w:date="2017-09-29T08:04:00Z"/>
          <w:rStyle w:val="Artdef"/>
          <w:rFonts w:eastAsiaTheme="minorEastAsia"/>
          <w:b w:val="0"/>
          <w:sz w:val="24"/>
          <w:szCs w:val="24"/>
        </w:rPr>
      </w:pPr>
      <w:ins w:id="88" w:author="Rev1" w:date="2017-09-29T08:05:00Z">
        <w:r w:rsidRPr="00DE4DD5">
          <w:rPr>
            <w:rFonts w:eastAsia="SimSun"/>
            <w:b/>
            <w:bCs/>
            <w:sz w:val="24"/>
            <w:szCs w:val="24"/>
            <w:lang w:eastAsia="zh-CN"/>
          </w:rPr>
          <w:t>Reasons</w:t>
        </w:r>
        <w:r w:rsidRPr="008161F4">
          <w:rPr>
            <w:rFonts w:eastAsia="SimSun"/>
            <w:bCs/>
            <w:sz w:val="28"/>
            <w:szCs w:val="24"/>
            <w:lang w:eastAsia="zh-CN"/>
          </w:rPr>
          <w:t xml:space="preserve">: </w:t>
        </w:r>
        <w:r w:rsidRPr="008161F4">
          <w:rPr>
            <w:rFonts w:eastAsia="SimSun"/>
            <w:b/>
            <w:bCs/>
            <w:sz w:val="28"/>
            <w:szCs w:val="24"/>
            <w:lang w:eastAsia="zh-CN"/>
          </w:rPr>
          <w:t xml:space="preserve"> </w:t>
        </w:r>
        <w:r w:rsidRPr="008161F4">
          <w:rPr>
            <w:rFonts w:eastAsia="SimSun"/>
            <w:bCs/>
            <w:sz w:val="24"/>
            <w:szCs w:val="24"/>
            <w:lang w:eastAsia="zh-CN"/>
          </w:rPr>
          <w:t xml:space="preserve">Permitting Radiocommunication use within this frequency range </w:t>
        </w:r>
        <w:r w:rsidRPr="00DE4DD5">
          <w:rPr>
            <w:sz w:val="24"/>
            <w:szCs w:val="24"/>
          </w:rPr>
          <w:t xml:space="preserve">will provide spectrum for new high-speed terrestrial radio systems that can be used </w:t>
        </w:r>
      </w:ins>
      <w:r w:rsidR="00E90ECA">
        <w:rPr>
          <w:sz w:val="24"/>
          <w:szCs w:val="24"/>
        </w:rPr>
        <w:t>efficiently</w:t>
      </w:r>
      <w:ins w:id="89" w:author="Rev1" w:date="2017-09-29T08:05:00Z">
        <w:r w:rsidRPr="00DE4DD5">
          <w:rPr>
            <w:sz w:val="24"/>
            <w:szCs w:val="24"/>
          </w:rPr>
          <w:t xml:space="preserve"> in places where </w:t>
        </w:r>
      </w:ins>
      <w:r w:rsidR="00E04272">
        <w:rPr>
          <w:sz w:val="24"/>
          <w:szCs w:val="24"/>
        </w:rPr>
        <w:t xml:space="preserve">nonradio spectrum technology, e.g. </w:t>
      </w:r>
      <w:ins w:id="90" w:author="Rev1" w:date="2017-09-29T08:05:00Z">
        <w:r w:rsidRPr="00DE4DD5">
          <w:rPr>
            <w:sz w:val="24"/>
            <w:szCs w:val="24"/>
          </w:rPr>
          <w:t>optical fiber</w:t>
        </w:r>
      </w:ins>
      <w:r w:rsidR="00E04272">
        <w:rPr>
          <w:sz w:val="24"/>
          <w:szCs w:val="24"/>
        </w:rPr>
        <w:t>,</w:t>
      </w:r>
      <w:ins w:id="91" w:author="Rev1" w:date="2017-09-29T08:05:00Z">
        <w:r w:rsidRPr="00DE4DD5">
          <w:rPr>
            <w:sz w:val="24"/>
            <w:szCs w:val="24"/>
          </w:rPr>
          <w:t xml:space="preserve"> is not economical due to high installation costs and also can be used for rapid restoration of broadband terrestrial networks that have been damaged in a disaster</w:t>
        </w:r>
      </w:ins>
      <w:r w:rsidR="00E04272">
        <w:rPr>
          <w:sz w:val="24"/>
          <w:szCs w:val="24"/>
        </w:rPr>
        <w:t xml:space="preserve"> when rapid installation of replacement nonradio alternatives is not practical</w:t>
      </w:r>
      <w:ins w:id="92" w:author="Rev1" w:date="2017-09-29T08:05:00Z">
        <w:r w:rsidRPr="00DE4DD5">
          <w:rPr>
            <w:sz w:val="24"/>
            <w:szCs w:val="24"/>
          </w:rPr>
          <w:t>.</w:t>
        </w:r>
      </w:ins>
    </w:p>
    <w:p w14:paraId="4486A911" w14:textId="77777777" w:rsidR="00DE4DD5" w:rsidRPr="008161F4" w:rsidRDefault="00DE4DD5" w:rsidP="008161F4">
      <w:pPr>
        <w:rPr>
          <w:ins w:id="93" w:author="Rev1" w:date="2017-09-29T07:36:00Z"/>
          <w:lang w:val="en-GB"/>
        </w:rPr>
      </w:pPr>
    </w:p>
    <w:p w14:paraId="22D2FC10" w14:textId="5AD3235D" w:rsidR="00DE4DD5" w:rsidRPr="00DE4DD5" w:rsidDel="00DE4DD5" w:rsidRDefault="00DE4DD5" w:rsidP="00DE4DD5">
      <w:pPr>
        <w:widowControl w:val="0"/>
        <w:autoSpaceDE w:val="0"/>
        <w:autoSpaceDN w:val="0"/>
        <w:adjustRightInd w:val="0"/>
        <w:rPr>
          <w:del w:id="94" w:author="Rev1" w:date="2017-09-29T07:56:00Z"/>
          <w:rFonts w:ascii="Times New Roman" w:eastAsia="Times New Roman" w:hAnsi="Times New Roman" w:cs="Times New Roman"/>
        </w:rPr>
      </w:pPr>
      <w:del w:id="95" w:author="Rev1" w:date="2017-09-29T07:56:00Z">
        <w:r w:rsidRPr="00DE4DD5" w:rsidDel="00DE4DD5">
          <w:rPr>
            <w:rFonts w:ascii="Times New Roman" w:eastAsia="Times New Roman" w:hAnsi="Times New Roman" w:cs="Times New Roman"/>
          </w:rPr>
          <w:delText>Taking 500 dB path loss from a terrestrial fixed source to an NGSO passive satellite at a height of 817 km as an adequate protection level, the following bands and maximum elevation angles can be used subject to the limitations of No. 5.565:</w:delText>
        </w:r>
      </w:del>
    </w:p>
    <w:p w14:paraId="7E401C40" w14:textId="71008F02" w:rsidR="00DE4DD5" w:rsidRPr="00DE4DD5" w:rsidDel="00DE4DD5" w:rsidRDefault="00DE4DD5" w:rsidP="00DE4DD5">
      <w:pPr>
        <w:widowControl w:val="0"/>
        <w:autoSpaceDE w:val="0"/>
        <w:autoSpaceDN w:val="0"/>
        <w:adjustRightInd w:val="0"/>
        <w:rPr>
          <w:del w:id="96" w:author="Rev1" w:date="2017-09-29T07:56:00Z"/>
          <w:rFonts w:ascii="Times New Roman" w:eastAsia="Times New Roman" w:hAnsi="Times New Roman" w:cs="Times New Roman"/>
        </w:rPr>
      </w:pPr>
    </w:p>
    <w:tbl>
      <w:tblPr>
        <w:tblStyle w:val="TableGrid"/>
        <w:tblW w:w="0" w:type="auto"/>
        <w:tblInd w:w="1839" w:type="dxa"/>
        <w:tblLook w:val="04A0" w:firstRow="1" w:lastRow="0" w:firstColumn="1" w:lastColumn="0" w:noHBand="0" w:noVBand="1"/>
      </w:tblPr>
      <w:tblGrid>
        <w:gridCol w:w="2160"/>
        <w:gridCol w:w="3870"/>
      </w:tblGrid>
      <w:tr w:rsidR="00DE4DD5" w:rsidRPr="00DE4DD5" w:rsidDel="00DE4DD5" w14:paraId="7031E5D9" w14:textId="0180BB79" w:rsidTr="00DE4DD5">
        <w:trPr>
          <w:del w:id="97" w:author="Rev1" w:date="2017-09-29T07:56:00Z"/>
        </w:trPr>
        <w:tc>
          <w:tcPr>
            <w:tcW w:w="2160" w:type="dxa"/>
          </w:tcPr>
          <w:p w14:paraId="1C73C113" w14:textId="3A5F15A8" w:rsidR="00DE4DD5" w:rsidRPr="00DE4DD5" w:rsidDel="00DE4DD5" w:rsidRDefault="00DE4DD5" w:rsidP="00DE4DD5">
            <w:pPr>
              <w:jc w:val="center"/>
              <w:rPr>
                <w:del w:id="98" w:author="Rev1" w:date="2017-09-29T07:56:00Z"/>
                <w:rFonts w:ascii="Times New Roman" w:eastAsia="Times New Roman" w:hAnsi="Times New Roman" w:cs="Times New Roman"/>
                <w:b/>
              </w:rPr>
            </w:pPr>
            <w:del w:id="99" w:author="Rev1" w:date="2017-09-29T07:56:00Z">
              <w:r w:rsidRPr="00DE4DD5" w:rsidDel="00DE4DD5">
                <w:rPr>
                  <w:rFonts w:ascii="Times New Roman" w:eastAsia="Times New Roman" w:hAnsi="Times New Roman" w:cs="Times New Roman"/>
                  <w:b/>
                </w:rPr>
                <w:delText>Band</w:delText>
              </w:r>
            </w:del>
          </w:p>
          <w:p w14:paraId="1FC2AFAD" w14:textId="4EAC0BF3" w:rsidR="00DE4DD5" w:rsidRPr="00DE4DD5" w:rsidDel="00DE4DD5" w:rsidRDefault="00DE4DD5" w:rsidP="00DE4DD5">
            <w:pPr>
              <w:jc w:val="center"/>
              <w:rPr>
                <w:del w:id="100" w:author="Rev1" w:date="2017-09-29T07:56:00Z"/>
                <w:rFonts w:ascii="Times New Roman" w:eastAsia="Times New Roman" w:hAnsi="Times New Roman" w:cs="Times New Roman"/>
                <w:b/>
              </w:rPr>
            </w:pPr>
            <w:del w:id="101" w:author="Rev1" w:date="2017-09-29T07:56:00Z">
              <w:r w:rsidRPr="00DE4DD5" w:rsidDel="00DE4DD5">
                <w:rPr>
                  <w:rFonts w:ascii="Times New Roman" w:eastAsia="Times New Roman" w:hAnsi="Times New Roman" w:cs="Times New Roman"/>
                  <w:b/>
                </w:rPr>
                <w:delText>(GHz)</w:delText>
              </w:r>
            </w:del>
          </w:p>
        </w:tc>
        <w:tc>
          <w:tcPr>
            <w:tcW w:w="3870" w:type="dxa"/>
          </w:tcPr>
          <w:p w14:paraId="0ADA350D" w14:textId="4D564422" w:rsidR="00DE4DD5" w:rsidRPr="00DE4DD5" w:rsidDel="00DE4DD5" w:rsidRDefault="00DE4DD5" w:rsidP="00DE4DD5">
            <w:pPr>
              <w:jc w:val="center"/>
              <w:rPr>
                <w:del w:id="102" w:author="Rev1" w:date="2017-09-29T07:56:00Z"/>
                <w:rFonts w:ascii="Times New Roman" w:eastAsia="Times New Roman" w:hAnsi="Times New Roman" w:cs="Times New Roman"/>
                <w:b/>
              </w:rPr>
            </w:pPr>
            <w:del w:id="103" w:author="Rev1" w:date="2017-09-29T07:56:00Z">
              <w:r w:rsidRPr="00DE4DD5" w:rsidDel="00DE4DD5">
                <w:rPr>
                  <w:rFonts w:ascii="Times New Roman" w:eastAsia="Times New Roman" w:hAnsi="Times New Roman" w:cs="Times New Roman"/>
                  <w:b/>
                </w:rPr>
                <w:delText>Maximum Elevation Angle (Degrees)</w:delText>
              </w:r>
            </w:del>
          </w:p>
        </w:tc>
      </w:tr>
      <w:tr w:rsidR="00DE4DD5" w:rsidRPr="00DE4DD5" w:rsidDel="00DE4DD5" w14:paraId="3B71F3F2" w14:textId="5B574F11" w:rsidTr="00DE4DD5">
        <w:trPr>
          <w:del w:id="104" w:author="Rev1" w:date="2017-09-29T07:56:00Z"/>
        </w:trPr>
        <w:tc>
          <w:tcPr>
            <w:tcW w:w="2160" w:type="dxa"/>
          </w:tcPr>
          <w:p w14:paraId="454BA387" w14:textId="4835AF4C" w:rsidR="00DE4DD5" w:rsidRPr="00DE4DD5" w:rsidDel="00DE4DD5" w:rsidRDefault="00DE4DD5" w:rsidP="00DE4DD5">
            <w:pPr>
              <w:jc w:val="center"/>
              <w:rPr>
                <w:del w:id="105" w:author="Rev1" w:date="2017-09-29T07:56:00Z"/>
                <w:rFonts w:ascii="Times New Roman" w:eastAsia="Times New Roman" w:hAnsi="Times New Roman" w:cs="Times New Roman"/>
              </w:rPr>
            </w:pPr>
            <w:del w:id="106" w:author="Rev1" w:date="2017-09-29T07:56:00Z">
              <w:r w:rsidRPr="00DE4DD5" w:rsidDel="00DE4DD5">
                <w:rPr>
                  <w:rFonts w:ascii="Times New Roman" w:eastAsia="Times New Roman" w:hAnsi="Times New Roman" w:cs="Times New Roman"/>
                </w:rPr>
                <w:delText>315-475</w:delText>
              </w:r>
            </w:del>
          </w:p>
        </w:tc>
        <w:tc>
          <w:tcPr>
            <w:tcW w:w="3870" w:type="dxa"/>
          </w:tcPr>
          <w:p w14:paraId="01CD48E4" w14:textId="70006CB5" w:rsidR="00DE4DD5" w:rsidRPr="00DE4DD5" w:rsidDel="00DE4DD5" w:rsidRDefault="00DE4DD5" w:rsidP="00DE4DD5">
            <w:pPr>
              <w:jc w:val="center"/>
              <w:rPr>
                <w:del w:id="107" w:author="Rev1" w:date="2017-09-29T07:56:00Z"/>
                <w:rFonts w:ascii="Times New Roman" w:eastAsia="Times New Roman" w:hAnsi="Times New Roman" w:cs="Times New Roman"/>
              </w:rPr>
            </w:pPr>
            <w:del w:id="108" w:author="Rev1" w:date="2017-09-29T07:56:00Z">
              <w:r w:rsidRPr="00DE4DD5" w:rsidDel="00DE4DD5">
                <w:rPr>
                  <w:rFonts w:ascii="Times New Roman" w:eastAsia="Times New Roman" w:hAnsi="Times New Roman" w:cs="Times New Roman"/>
                </w:rPr>
                <w:delText>1</w:delText>
              </w:r>
            </w:del>
          </w:p>
        </w:tc>
      </w:tr>
      <w:tr w:rsidR="00DE4DD5" w:rsidRPr="00DE4DD5" w:rsidDel="00DE4DD5" w14:paraId="4A0801BE" w14:textId="2C35E649" w:rsidTr="00DE4DD5">
        <w:trPr>
          <w:del w:id="109" w:author="Rev1" w:date="2017-09-29T07:56:00Z"/>
        </w:trPr>
        <w:tc>
          <w:tcPr>
            <w:tcW w:w="2160" w:type="dxa"/>
          </w:tcPr>
          <w:p w14:paraId="1DA86FB3" w14:textId="59CE5BEA" w:rsidR="00DE4DD5" w:rsidRPr="00DE4DD5" w:rsidDel="00DE4DD5" w:rsidRDefault="00DE4DD5" w:rsidP="00DE4DD5">
            <w:pPr>
              <w:jc w:val="center"/>
              <w:rPr>
                <w:del w:id="110" w:author="Rev1" w:date="2017-09-29T07:56:00Z"/>
                <w:rFonts w:ascii="Times New Roman" w:eastAsia="Times New Roman" w:hAnsi="Times New Roman" w:cs="Times New Roman"/>
              </w:rPr>
            </w:pPr>
            <w:del w:id="111" w:author="Rev1" w:date="2017-09-29T07:56:00Z">
              <w:r w:rsidRPr="00DE4DD5" w:rsidDel="00DE4DD5">
                <w:rPr>
                  <w:rFonts w:ascii="Times New Roman" w:eastAsia="Times New Roman" w:hAnsi="Times New Roman" w:cs="Times New Roman"/>
                </w:rPr>
                <w:delText>365-450</w:delText>
              </w:r>
            </w:del>
          </w:p>
        </w:tc>
        <w:tc>
          <w:tcPr>
            <w:tcW w:w="3870" w:type="dxa"/>
          </w:tcPr>
          <w:p w14:paraId="61D1D5E8" w14:textId="59019174" w:rsidR="00DE4DD5" w:rsidRPr="00DE4DD5" w:rsidDel="00DE4DD5" w:rsidRDefault="00DE4DD5" w:rsidP="00DE4DD5">
            <w:pPr>
              <w:jc w:val="center"/>
              <w:rPr>
                <w:del w:id="112" w:author="Rev1" w:date="2017-09-29T07:56:00Z"/>
                <w:rFonts w:ascii="Times New Roman" w:eastAsia="Times New Roman" w:hAnsi="Times New Roman" w:cs="Times New Roman"/>
              </w:rPr>
            </w:pPr>
            <w:del w:id="113" w:author="Rev1" w:date="2017-09-29T07:56:00Z">
              <w:r w:rsidRPr="00DE4DD5" w:rsidDel="00DE4DD5">
                <w:rPr>
                  <w:rFonts w:ascii="Times New Roman" w:eastAsia="Times New Roman" w:hAnsi="Times New Roman" w:cs="Times New Roman"/>
                </w:rPr>
                <w:delText>5</w:delText>
              </w:r>
            </w:del>
          </w:p>
        </w:tc>
      </w:tr>
      <w:tr w:rsidR="00DE4DD5" w:rsidRPr="00DE4DD5" w:rsidDel="00DE4DD5" w14:paraId="35A1664E" w14:textId="499590BE" w:rsidTr="00DE4DD5">
        <w:trPr>
          <w:del w:id="114" w:author="Rev1" w:date="2017-09-29T07:56:00Z"/>
        </w:trPr>
        <w:tc>
          <w:tcPr>
            <w:tcW w:w="2160" w:type="dxa"/>
          </w:tcPr>
          <w:p w14:paraId="3037B569" w14:textId="1187E4E3" w:rsidR="00DE4DD5" w:rsidRPr="00DE4DD5" w:rsidDel="00DE4DD5" w:rsidRDefault="00DE4DD5" w:rsidP="00DE4DD5">
            <w:pPr>
              <w:jc w:val="center"/>
              <w:rPr>
                <w:del w:id="115" w:author="Rev1" w:date="2017-09-29T07:56:00Z"/>
                <w:rFonts w:ascii="Times New Roman" w:eastAsia="Times New Roman" w:hAnsi="Times New Roman" w:cs="Times New Roman"/>
              </w:rPr>
            </w:pPr>
            <w:del w:id="116" w:author="Rev1" w:date="2017-09-29T07:56:00Z">
              <w:r w:rsidRPr="00DE4DD5" w:rsidDel="00DE4DD5">
                <w:rPr>
                  <w:rFonts w:ascii="Times New Roman" w:eastAsia="Times New Roman" w:hAnsi="Times New Roman" w:cs="Times New Roman"/>
                </w:rPr>
                <w:delText>435-450</w:delText>
              </w:r>
            </w:del>
          </w:p>
        </w:tc>
        <w:tc>
          <w:tcPr>
            <w:tcW w:w="3870" w:type="dxa"/>
          </w:tcPr>
          <w:p w14:paraId="64373963" w14:textId="1F563756" w:rsidR="00DE4DD5" w:rsidRPr="00DE4DD5" w:rsidDel="00DE4DD5" w:rsidRDefault="00DE4DD5" w:rsidP="00DE4DD5">
            <w:pPr>
              <w:jc w:val="center"/>
              <w:rPr>
                <w:del w:id="117" w:author="Rev1" w:date="2017-09-29T07:56:00Z"/>
                <w:rFonts w:ascii="Times New Roman" w:eastAsia="Times New Roman" w:hAnsi="Times New Roman" w:cs="Times New Roman"/>
              </w:rPr>
            </w:pPr>
            <w:del w:id="118" w:author="Rev1" w:date="2017-09-29T07:56:00Z">
              <w:r w:rsidRPr="00DE4DD5" w:rsidDel="00DE4DD5">
                <w:rPr>
                  <w:rFonts w:ascii="Times New Roman" w:eastAsia="Times New Roman" w:hAnsi="Times New Roman" w:cs="Times New Roman"/>
                </w:rPr>
                <w:delText>10</w:delText>
              </w:r>
            </w:del>
          </w:p>
        </w:tc>
      </w:tr>
    </w:tbl>
    <w:p w14:paraId="72A74260" w14:textId="09DEB333" w:rsidR="00DE4DD5" w:rsidRPr="00DE4DD5" w:rsidDel="00DE4DD5" w:rsidRDefault="00DE4DD5" w:rsidP="00DE4DD5">
      <w:pPr>
        <w:widowControl w:val="0"/>
        <w:autoSpaceDE w:val="0"/>
        <w:autoSpaceDN w:val="0"/>
        <w:adjustRightInd w:val="0"/>
        <w:rPr>
          <w:del w:id="119" w:author="Rev1" w:date="2017-09-29T07:56:00Z"/>
          <w:rFonts w:ascii="Times New Roman" w:eastAsia="Times New Roman" w:hAnsi="Times New Roman" w:cs="Times New Roman"/>
        </w:rPr>
      </w:pPr>
    </w:p>
    <w:p w14:paraId="15AA50CB" w14:textId="2FB8C18F" w:rsidR="00DE4DD5" w:rsidRPr="00DE4DD5" w:rsidDel="00DE4DD5" w:rsidRDefault="00DE4DD5" w:rsidP="00DE4DD5">
      <w:pPr>
        <w:widowControl w:val="0"/>
        <w:autoSpaceDE w:val="0"/>
        <w:autoSpaceDN w:val="0"/>
        <w:adjustRightInd w:val="0"/>
        <w:rPr>
          <w:del w:id="120" w:author="Rev1" w:date="2017-09-29T07:44:00Z"/>
          <w:rFonts w:ascii="Times New Roman" w:eastAsia="Times New Roman" w:hAnsi="Times New Roman" w:cs="Times New Roman"/>
        </w:rPr>
      </w:pPr>
      <w:del w:id="121" w:author="Rev1" w:date="2017-09-29T07:56:00Z">
        <w:r w:rsidRPr="00DE4DD5" w:rsidDel="00DE4DD5">
          <w:rPr>
            <w:rFonts w:ascii="Times New Roman" w:eastAsia="Times New Roman" w:hAnsi="Times New Roman" w:cs="Times New Roman"/>
          </w:rPr>
          <w:delText>Because the protection of passive satellites depends critically on the elevation angle of the Fixed service transmitter antenna, administrations must license all use of the bands with antenna elevation angle restrictions and take reasonable steps to verify compliance of users</w:delText>
        </w:r>
      </w:del>
      <w:del w:id="122" w:author="Rev1" w:date="2017-09-29T07:44:00Z">
        <w:r w:rsidRPr="00DE4DD5" w:rsidDel="00DE4DD5">
          <w:rPr>
            <w:rFonts w:ascii="Times New Roman" w:eastAsia="Times New Roman" w:hAnsi="Times New Roman" w:cs="Times New Roman"/>
          </w:rPr>
          <w:delText>.</w:delText>
        </w:r>
      </w:del>
    </w:p>
    <w:p w14:paraId="41EA2F39" w14:textId="77777777" w:rsidR="00DE4DD5" w:rsidRPr="00DE4DD5" w:rsidRDefault="00DE4DD5" w:rsidP="00DE4DD5">
      <w:pPr>
        <w:widowControl w:val="0"/>
        <w:autoSpaceDE w:val="0"/>
        <w:autoSpaceDN w:val="0"/>
        <w:adjustRightInd w:val="0"/>
        <w:spacing w:line="200" w:lineRule="exact"/>
        <w:rPr>
          <w:rFonts w:ascii="Times New Roman" w:eastAsia="Times New Roman" w:hAnsi="Times New Roman" w:cs="Times New Roman"/>
        </w:rPr>
      </w:pPr>
    </w:p>
    <w:p w14:paraId="6198FD4D" w14:textId="0E3F805B" w:rsidR="00DE4DD5" w:rsidRDefault="00DE4DD5" w:rsidP="00DE4DD5">
      <w:pPr>
        <w:widowControl w:val="0"/>
        <w:tabs>
          <w:tab w:val="num" w:pos="2600"/>
        </w:tabs>
        <w:autoSpaceDE w:val="0"/>
        <w:autoSpaceDN w:val="0"/>
        <w:adjustRightInd w:val="0"/>
        <w:rPr>
          <w:ins w:id="123" w:author="Rev1" w:date="2017-09-29T07:37:00Z"/>
          <w:rFonts w:ascii="Times New Roman" w:eastAsia="Times New Roman" w:hAnsi="Times New Roman" w:cs="Times New Roman"/>
        </w:rPr>
      </w:pPr>
      <w:ins w:id="124" w:author="Rev1" w:date="2017-09-29T07:37:00Z">
        <w:r>
          <w:rPr>
            <w:rFonts w:ascii="Times New Roman" w:eastAsia="Times New Roman" w:hAnsi="Times New Roman" w:cs="Times New Roman"/>
            <w:b/>
            <w:bCs/>
            <w:u w:val="single"/>
          </w:rPr>
          <w:t>NOC</w:t>
        </w:r>
        <w:r>
          <w:rPr>
            <w:rFonts w:ascii="Times New Roman" w:eastAsia="Times New Roman" w:hAnsi="Times New Roman" w:cs="Times New Roman"/>
          </w:rPr>
          <w:tab/>
        </w:r>
        <w:r>
          <w:rPr>
            <w:rFonts w:ascii="Times New Roman" w:eastAsia="Times New Roman" w:hAnsi="Times New Roman" w:cs="Times New Roman"/>
            <w:b/>
            <w:bCs/>
          </w:rPr>
          <w:t>USA/1.15/3</w:t>
        </w:r>
      </w:ins>
    </w:p>
    <w:p w14:paraId="37420023" w14:textId="77777777" w:rsidR="00DE4DD5" w:rsidRDefault="00DE4DD5" w:rsidP="00DE4DD5">
      <w:pPr>
        <w:widowControl w:val="0"/>
        <w:autoSpaceDE w:val="0"/>
        <w:autoSpaceDN w:val="0"/>
        <w:adjustRightInd w:val="0"/>
        <w:spacing w:line="200" w:lineRule="exact"/>
        <w:rPr>
          <w:ins w:id="125" w:author="Rev1" w:date="2017-09-29T07:38:00Z"/>
          <w:rFonts w:ascii="Times New Roman" w:eastAsia="Times New Roman" w:hAnsi="Times New Roman" w:cs="Times New Roman"/>
        </w:rPr>
      </w:pPr>
    </w:p>
    <w:p w14:paraId="76AD73F8" w14:textId="77777777" w:rsidR="00DE4DD5" w:rsidRPr="00DE4DD5" w:rsidRDefault="00DE4DD5" w:rsidP="00DE4DD5">
      <w:pPr>
        <w:pStyle w:val="Note"/>
        <w:rPr>
          <w:ins w:id="126" w:author="Rev1" w:date="2017-09-29T07:39:00Z"/>
          <w:sz w:val="24"/>
          <w:szCs w:val="24"/>
        </w:rPr>
      </w:pPr>
      <w:ins w:id="127" w:author="Rev1" w:date="2017-09-29T07:38:00Z">
        <w:r w:rsidRPr="00DE4DD5">
          <w:rPr>
            <w:sz w:val="24"/>
            <w:szCs w:val="24"/>
          </w:rPr>
          <w:t xml:space="preserve">5.565  </w:t>
        </w:r>
      </w:ins>
      <w:ins w:id="128" w:author="Rev1" w:date="2017-09-29T07:39:00Z">
        <w:r w:rsidRPr="00DE4DD5">
          <w:rPr>
            <w:sz w:val="24"/>
            <w:szCs w:val="24"/>
          </w:rPr>
          <w:t>The following frequency bands in the range 275-1 000 GHz are identified for use by administrations for passive service applications:</w:t>
        </w:r>
      </w:ins>
    </w:p>
    <w:p w14:paraId="7746EC46" w14:textId="77777777" w:rsidR="00DE4DD5" w:rsidRPr="00DE4DD5" w:rsidRDefault="00DE4DD5" w:rsidP="00DE4DD5">
      <w:pPr>
        <w:pStyle w:val="Note"/>
        <w:ind w:left="1843" w:hanging="1843"/>
        <w:rPr>
          <w:ins w:id="129" w:author="Rev1" w:date="2017-09-29T07:39:00Z"/>
          <w:sz w:val="24"/>
          <w:szCs w:val="24"/>
        </w:rPr>
      </w:pPr>
      <w:ins w:id="130" w:author="Rev1" w:date="2017-09-29T07:39:00Z">
        <w:r w:rsidRPr="00DE4DD5">
          <w:rPr>
            <w:sz w:val="24"/>
            <w:szCs w:val="24"/>
          </w:rPr>
          <w:tab/>
        </w:r>
        <w:r w:rsidRPr="00DE4DD5">
          <w:rPr>
            <w:sz w:val="24"/>
            <w:szCs w:val="24"/>
          </w:rPr>
          <w:tab/>
          <w:t>–</w:t>
        </w:r>
        <w:r w:rsidRPr="00DE4DD5">
          <w:rPr>
            <w:sz w:val="24"/>
            <w:szCs w:val="24"/>
          </w:rPr>
          <w:tab/>
          <w:t>radio astronomy service: 275-323 GHz, 327-371 GHz, 388-424 GHz, 426</w:t>
        </w:r>
        <w:r w:rsidRPr="00DE4DD5">
          <w:rPr>
            <w:sz w:val="24"/>
            <w:szCs w:val="24"/>
          </w:rPr>
          <w:noBreakHyphen/>
          <w:t>442 GHz, 453</w:t>
        </w:r>
        <w:r w:rsidRPr="00DE4DD5">
          <w:rPr>
            <w:sz w:val="24"/>
            <w:szCs w:val="24"/>
          </w:rPr>
          <w:noBreakHyphen/>
          <w:t>510 GHz, 623-711 GHz, 795-909 GHz and 926-945 GHz;</w:t>
        </w:r>
      </w:ins>
    </w:p>
    <w:p w14:paraId="76E32AF1" w14:textId="77777777" w:rsidR="00DE4DD5" w:rsidRPr="00DE4DD5" w:rsidRDefault="00DE4DD5" w:rsidP="00DE4DD5">
      <w:pPr>
        <w:pStyle w:val="Note"/>
        <w:ind w:left="1843" w:hanging="1843"/>
        <w:rPr>
          <w:ins w:id="131" w:author="Rev1" w:date="2017-09-29T07:39:00Z"/>
          <w:sz w:val="24"/>
          <w:szCs w:val="24"/>
        </w:rPr>
      </w:pPr>
      <w:ins w:id="132" w:author="Rev1" w:date="2017-09-29T07:39:00Z">
        <w:r w:rsidRPr="00DE4DD5">
          <w:rPr>
            <w:sz w:val="24"/>
            <w:szCs w:val="24"/>
          </w:rPr>
          <w:tab/>
        </w:r>
        <w:r w:rsidRPr="00DE4DD5">
          <w:rPr>
            <w:sz w:val="24"/>
            <w:szCs w:val="24"/>
          </w:rPr>
          <w:tab/>
          <w:t>–</w:t>
        </w:r>
        <w:r w:rsidRPr="00DE4DD5">
          <w:rPr>
            <w:sz w:val="24"/>
            <w:szCs w:val="24"/>
          </w:rPr>
          <w:tab/>
          <w:t>Earth exploration-satellite service (passive) and space research service (passive): 275-286 GHz, 296-306 GHz, 313-356 GHz, 361-365 GHz, 369-392 GHz, 397</w:t>
        </w:r>
        <w:r w:rsidRPr="00DE4DD5">
          <w:rPr>
            <w:sz w:val="24"/>
            <w:szCs w:val="24"/>
          </w:rPr>
          <w:noBreakHyphen/>
          <w:t>399 GHz, 409-411 GHz, 416</w:t>
        </w:r>
        <w:r w:rsidRPr="00DE4DD5">
          <w:rPr>
            <w:sz w:val="24"/>
            <w:szCs w:val="24"/>
          </w:rPr>
          <w:noBreakHyphen/>
          <w:t>434 GHz, 439-467 GHz, 477-502 GHz, 523</w:t>
        </w:r>
        <w:r w:rsidRPr="00DE4DD5">
          <w:rPr>
            <w:sz w:val="24"/>
            <w:szCs w:val="24"/>
          </w:rPr>
          <w:noBreakHyphen/>
          <w:t>527 GHz, 538-581 GHz, 611-630 GHz, 634</w:t>
        </w:r>
        <w:r w:rsidRPr="00DE4DD5">
          <w:rPr>
            <w:sz w:val="24"/>
            <w:szCs w:val="24"/>
          </w:rPr>
          <w:noBreakHyphen/>
          <w:t>654 GHz, 657-692 GHz, 713</w:t>
        </w:r>
        <w:r w:rsidRPr="00DE4DD5">
          <w:rPr>
            <w:sz w:val="24"/>
            <w:szCs w:val="24"/>
          </w:rPr>
          <w:noBreakHyphen/>
          <w:t>718 GHz, 729-733 GHz, 750-754 GHz, 771-776 GHz, 823</w:t>
        </w:r>
        <w:r w:rsidRPr="00DE4DD5">
          <w:rPr>
            <w:sz w:val="24"/>
            <w:szCs w:val="24"/>
          </w:rPr>
          <w:noBreakHyphen/>
          <w:t>846 GHz, 850</w:t>
        </w:r>
        <w:r w:rsidRPr="00DE4DD5">
          <w:rPr>
            <w:sz w:val="24"/>
            <w:szCs w:val="24"/>
          </w:rPr>
          <w:noBreakHyphen/>
          <w:t>854 GHz, 857-862 GHz, 866-882 GHz, 905-928 GHz, 951-956 GHz, 968</w:t>
        </w:r>
        <w:r w:rsidRPr="00DE4DD5">
          <w:rPr>
            <w:sz w:val="24"/>
            <w:szCs w:val="24"/>
          </w:rPr>
          <w:noBreakHyphen/>
          <w:t>973 GHz and 985-990 GHz.</w:t>
        </w:r>
      </w:ins>
    </w:p>
    <w:p w14:paraId="28FE4B29" w14:textId="77777777" w:rsidR="00E04272" w:rsidRDefault="00DE4DD5" w:rsidP="00DE4DD5">
      <w:pPr>
        <w:pStyle w:val="Note"/>
        <w:rPr>
          <w:sz w:val="24"/>
          <w:szCs w:val="24"/>
        </w:rPr>
      </w:pPr>
      <w:ins w:id="133" w:author="Rev1" w:date="2017-09-29T07:39:00Z">
        <w:r w:rsidRPr="00DE4DD5">
          <w:rPr>
            <w:sz w:val="24"/>
            <w:szCs w:val="24"/>
          </w:rPr>
          <w:tab/>
        </w:r>
        <w:r w:rsidRPr="00DE4DD5">
          <w:rPr>
            <w:sz w:val="24"/>
            <w:szCs w:val="24"/>
          </w:rPr>
          <w:tab/>
        </w:r>
      </w:ins>
    </w:p>
    <w:p w14:paraId="20CEB4E2" w14:textId="77777777" w:rsidR="00E04272" w:rsidRDefault="00E04272" w:rsidP="00DE4DD5">
      <w:pPr>
        <w:pStyle w:val="Note"/>
        <w:rPr>
          <w:sz w:val="24"/>
          <w:szCs w:val="24"/>
        </w:rPr>
      </w:pPr>
    </w:p>
    <w:p w14:paraId="34FDFA4C" w14:textId="77777777" w:rsidR="00E04272" w:rsidRDefault="00E04272" w:rsidP="00DE4DD5">
      <w:pPr>
        <w:pStyle w:val="Note"/>
        <w:rPr>
          <w:sz w:val="24"/>
          <w:szCs w:val="24"/>
        </w:rPr>
      </w:pPr>
    </w:p>
    <w:p w14:paraId="03F366F3" w14:textId="3E962322" w:rsidR="00DE4DD5" w:rsidRPr="00DE4DD5" w:rsidRDefault="00DE4DD5" w:rsidP="00DE4DD5">
      <w:pPr>
        <w:pStyle w:val="Note"/>
        <w:rPr>
          <w:ins w:id="134" w:author="Rev1" w:date="2017-09-29T07:39:00Z"/>
          <w:sz w:val="24"/>
          <w:szCs w:val="24"/>
        </w:rPr>
      </w:pPr>
      <w:ins w:id="135" w:author="Rev1" w:date="2017-09-29T07:39:00Z">
        <w:r w:rsidRPr="00DE4DD5">
          <w:rPr>
            <w:sz w:val="24"/>
            <w:szCs w:val="24"/>
          </w:rPr>
          <w:t xml:space="preserve">The use of the range 275-1 000 GHz by the passive services does not preclude use of this range by active services. Administrations wishing to make frequencies in the 275-1 000 GHz range available for active service applications are urged to take all practicable steps to protect these passive services from harmful interference until the date when the Table of Frequency Allocations is established in the above-mentioned 275-1 000 GHz frequency range. </w:t>
        </w:r>
      </w:ins>
    </w:p>
    <w:p w14:paraId="2BC13472" w14:textId="77777777" w:rsidR="00DE4DD5" w:rsidRPr="00DE4DD5" w:rsidRDefault="00DE4DD5" w:rsidP="00DE4DD5">
      <w:pPr>
        <w:pStyle w:val="Note"/>
        <w:rPr>
          <w:ins w:id="136" w:author="Rev1" w:date="2017-09-29T07:39:00Z"/>
          <w:sz w:val="24"/>
          <w:szCs w:val="24"/>
        </w:rPr>
      </w:pPr>
      <w:ins w:id="137" w:author="Rev1" w:date="2017-09-29T07:39:00Z">
        <w:r w:rsidRPr="00DE4DD5">
          <w:rPr>
            <w:sz w:val="24"/>
            <w:szCs w:val="24"/>
          </w:rPr>
          <w:tab/>
        </w:r>
        <w:r w:rsidRPr="00DE4DD5">
          <w:rPr>
            <w:sz w:val="24"/>
            <w:szCs w:val="24"/>
          </w:rPr>
          <w:tab/>
          <w:t>All frequencies in the range 1 000-3 000 GHz may be used by both active and passive services.    (WRC</w:t>
        </w:r>
        <w:r w:rsidRPr="00DE4DD5">
          <w:rPr>
            <w:sz w:val="24"/>
            <w:szCs w:val="24"/>
          </w:rPr>
          <w:noBreakHyphen/>
          <w:t>12)</w:t>
        </w:r>
      </w:ins>
    </w:p>
    <w:p w14:paraId="5F5FC585" w14:textId="270CB6D2" w:rsidR="00DE4DD5" w:rsidRPr="00DE4DD5" w:rsidRDefault="00DE4DD5" w:rsidP="00DE4DD5">
      <w:pPr>
        <w:widowControl w:val="0"/>
        <w:autoSpaceDE w:val="0"/>
        <w:autoSpaceDN w:val="0"/>
        <w:adjustRightInd w:val="0"/>
        <w:spacing w:line="200" w:lineRule="exact"/>
        <w:rPr>
          <w:ins w:id="138" w:author="Rev1" w:date="2017-09-29T07:37:00Z"/>
          <w:rFonts w:ascii="Times New Roman" w:eastAsia="Times New Roman" w:hAnsi="Times New Roman" w:cs="Times New Roman"/>
        </w:rPr>
      </w:pPr>
    </w:p>
    <w:p w14:paraId="50226F61" w14:textId="4934B966" w:rsidR="00DE4DD5" w:rsidRPr="00DE4DD5" w:rsidDel="00DE4DD5" w:rsidRDefault="00DE4DD5" w:rsidP="00DE4DD5">
      <w:pPr>
        <w:widowControl w:val="0"/>
        <w:autoSpaceDE w:val="0"/>
        <w:autoSpaceDN w:val="0"/>
        <w:adjustRightInd w:val="0"/>
        <w:spacing w:line="200" w:lineRule="exact"/>
        <w:rPr>
          <w:del w:id="139" w:author="Rev1" w:date="2017-09-29T07:43:00Z"/>
          <w:rFonts w:ascii="Times New Roman" w:eastAsia="Times New Roman" w:hAnsi="Times New Roman" w:cs="Times New Roman"/>
        </w:rPr>
      </w:pPr>
      <w:del w:id="140" w:author="Rev1" w:date="2017-09-29T07:43:00Z">
        <w:r w:rsidRPr="00DE4DD5" w:rsidDel="00DE4DD5">
          <w:rPr>
            <w:rFonts w:ascii="Times New Roman" w:eastAsia="Times New Roman" w:hAnsi="Times New Roman" w:cs="Times New Roman"/>
          </w:rPr>
          <w:delText>Nothing in the Resolution should be interpreted as preventing administrations from authorizing short range non-communications uses of this spectrum such as terahertz spectroscopy on a non-interference basis to the passive uses identified in No. 5.565.</w:delText>
        </w:r>
      </w:del>
    </w:p>
    <w:p w14:paraId="4EC6964C" w14:textId="77777777" w:rsidR="006B30A4" w:rsidRPr="00DE4DD5" w:rsidDel="00DE4DD5" w:rsidRDefault="006B30A4" w:rsidP="006B30A4">
      <w:pPr>
        <w:widowControl w:val="0"/>
        <w:autoSpaceDE w:val="0"/>
        <w:autoSpaceDN w:val="0"/>
        <w:adjustRightInd w:val="0"/>
        <w:spacing w:line="200" w:lineRule="exact"/>
        <w:rPr>
          <w:del w:id="141" w:author="Rev1" w:date="2017-09-29T07:52:00Z"/>
          <w:rFonts w:ascii="Times New Roman" w:eastAsia="Times New Roman" w:hAnsi="Times New Roman" w:cs="Times New Roman"/>
        </w:rPr>
      </w:pPr>
    </w:p>
    <w:p w14:paraId="3380C4F7" w14:textId="77777777" w:rsidR="006B30A4" w:rsidRPr="00DE4DD5" w:rsidDel="00DE4DD5" w:rsidRDefault="006B30A4" w:rsidP="006B30A4">
      <w:pPr>
        <w:widowControl w:val="0"/>
        <w:autoSpaceDE w:val="0"/>
        <w:autoSpaceDN w:val="0"/>
        <w:adjustRightInd w:val="0"/>
        <w:spacing w:line="255" w:lineRule="exact"/>
        <w:rPr>
          <w:del w:id="142" w:author="Rev1" w:date="2017-09-29T07:52:00Z"/>
          <w:rFonts w:ascii="Times New Roman" w:eastAsia="Times New Roman" w:hAnsi="Times New Roman" w:cs="Times New Roman"/>
        </w:rPr>
      </w:pPr>
    </w:p>
    <w:p w14:paraId="4EAD1F19" w14:textId="77777777" w:rsidR="00D24FF9" w:rsidRPr="00DE4DD5" w:rsidDel="00DE4DD5" w:rsidRDefault="00D24FF9" w:rsidP="00D24FF9">
      <w:pPr>
        <w:pStyle w:val="Note"/>
        <w:rPr>
          <w:del w:id="143" w:author="Rev1" w:date="2017-09-29T07:52:00Z"/>
          <w:sz w:val="24"/>
          <w:szCs w:val="24"/>
        </w:rPr>
      </w:pPr>
    </w:p>
    <w:p w14:paraId="6FD565D3" w14:textId="77777777" w:rsidR="00A62260" w:rsidRPr="00DE4DD5" w:rsidRDefault="00A62260" w:rsidP="00A62260">
      <w:pPr>
        <w:rPr>
          <w:rFonts w:ascii="Times New Roman" w:eastAsia="SimSun" w:hAnsi="Times New Roman" w:cs="Times New Roman"/>
          <w:b/>
          <w:bCs/>
          <w:lang w:eastAsia="zh-CN"/>
        </w:rPr>
      </w:pPr>
    </w:p>
    <w:p w14:paraId="75DA8700" w14:textId="731A58F5" w:rsidR="00B3663B" w:rsidRDefault="00A62260" w:rsidP="00640A86">
      <w:pPr>
        <w:rPr>
          <w:ins w:id="144" w:author="Rev1" w:date="2017-09-29T08:11:00Z"/>
          <w:rFonts w:ascii="Times New Roman" w:eastAsia="Times New Roman" w:hAnsi="Times New Roman" w:cs="Times New Roman"/>
        </w:rPr>
      </w:pPr>
      <w:r w:rsidRPr="00DE4DD5">
        <w:rPr>
          <w:rFonts w:ascii="Times New Roman" w:eastAsia="SimSun" w:hAnsi="Times New Roman" w:cs="Times New Roman"/>
          <w:b/>
          <w:bCs/>
          <w:lang w:eastAsia="zh-CN"/>
        </w:rPr>
        <w:t>Reasons</w:t>
      </w:r>
      <w:r w:rsidRPr="00DE4DD5">
        <w:rPr>
          <w:rFonts w:ascii="Times New Roman" w:eastAsia="SimSun" w:hAnsi="Times New Roman" w:cs="Times New Roman"/>
          <w:bCs/>
          <w:lang w:eastAsia="zh-CN"/>
        </w:rPr>
        <w:t xml:space="preserve">: </w:t>
      </w:r>
      <w:r w:rsidRPr="00DE4DD5">
        <w:rPr>
          <w:rFonts w:ascii="Times New Roman" w:eastAsia="SimSun" w:hAnsi="Times New Roman" w:cs="Times New Roman"/>
          <w:b/>
          <w:bCs/>
          <w:lang w:eastAsia="zh-CN"/>
        </w:rPr>
        <w:t xml:space="preserve"> </w:t>
      </w:r>
      <w:del w:id="145" w:author="Rev1" w:date="2017-09-29T08:01:00Z">
        <w:r w:rsidR="00D24FF9" w:rsidRPr="00DE4DD5" w:rsidDel="00DE4DD5">
          <w:rPr>
            <w:rFonts w:ascii="Times New Roman" w:hAnsi="Times New Roman" w:cs="Times New Roman"/>
          </w:rPr>
          <w:delText>T</w:delText>
        </w:r>
      </w:del>
      <w:del w:id="146" w:author="Rev1" w:date="2017-09-29T08:06:00Z">
        <w:r w:rsidR="00D24FF9" w:rsidRPr="00DE4DD5" w:rsidDel="00DE4DD5">
          <w:rPr>
            <w:rFonts w:ascii="Times New Roman" w:hAnsi="Times New Roman" w:cs="Times New Roman"/>
          </w:rPr>
          <w:delText xml:space="preserve">he bands identified above will provide spectrum for new high-speed terrestrial radio systems that can be used for productivity in places where optical fiber is not economical due to high installation costs and also can be used for rapid restoration of broadband terrestrial networks that have been damaged in a disaster. The bands and parameters have been selected to meet the existing passive service protection goals of No. </w:delText>
        </w:r>
        <w:r w:rsidR="00D24FF9" w:rsidRPr="00DE4DD5" w:rsidDel="00DE4DD5">
          <w:rPr>
            <w:rFonts w:ascii="Times New Roman" w:hAnsi="Times New Roman" w:cs="Times New Roman"/>
            <w:b/>
          </w:rPr>
          <w:delText>5.565</w:delText>
        </w:r>
      </w:del>
      <w:ins w:id="147" w:author="Rev1" w:date="2017-09-29T08:01:00Z">
        <w:r w:rsidR="00DE4DD5">
          <w:rPr>
            <w:rFonts w:ascii="Times New Roman" w:eastAsia="Times New Roman" w:hAnsi="Times New Roman" w:cs="Times New Roman"/>
          </w:rPr>
          <w:t>T</w:t>
        </w:r>
      </w:ins>
      <w:ins w:id="148" w:author="Rev1" w:date="2017-09-29T08:07:00Z">
        <w:r w:rsidR="00DE4DD5">
          <w:rPr>
            <w:rFonts w:ascii="Times New Roman" w:eastAsia="Times New Roman" w:hAnsi="Times New Roman" w:cs="Times New Roman"/>
          </w:rPr>
          <w:t>o c</w:t>
        </w:r>
      </w:ins>
      <w:ins w:id="149" w:author="Rev1" w:date="2017-09-29T08:02:00Z">
        <w:r w:rsidR="00DE4DD5">
          <w:rPr>
            <w:rFonts w:ascii="Times New Roman" w:eastAsia="Times New Roman" w:hAnsi="Times New Roman" w:cs="Times New Roman"/>
          </w:rPr>
          <w:t>ontinue to provide protection to passive</w:t>
        </w:r>
      </w:ins>
      <w:ins w:id="150" w:author="Rev1" w:date="2017-09-29T08:03:00Z">
        <w:r w:rsidR="00DE4DD5">
          <w:rPr>
            <w:rFonts w:ascii="Times New Roman" w:eastAsia="Times New Roman" w:hAnsi="Times New Roman" w:cs="Times New Roman"/>
          </w:rPr>
          <w:t xml:space="preserve"> services in 275-450 GHz,</w:t>
        </w:r>
      </w:ins>
      <w:ins w:id="151" w:author="Rev1" w:date="2017-09-29T07:41:00Z">
        <w:r w:rsidR="00DE4DD5" w:rsidRPr="00DE4DD5">
          <w:rPr>
            <w:rFonts w:ascii="Times New Roman" w:eastAsia="Times New Roman" w:hAnsi="Times New Roman" w:cs="Times New Roman"/>
          </w:rPr>
          <w:t xml:space="preserve"> as well as allowing </w:t>
        </w:r>
      </w:ins>
      <w:ins w:id="152" w:author="Rev1" w:date="2017-09-29T07:42:00Z">
        <w:r w:rsidR="00DE4DD5" w:rsidRPr="00DE4DD5">
          <w:rPr>
            <w:rFonts w:ascii="Times New Roman" w:eastAsia="Times New Roman" w:hAnsi="Times New Roman" w:cs="Times New Roman"/>
          </w:rPr>
          <w:t>a</w:t>
        </w:r>
      </w:ins>
      <w:ins w:id="153" w:author="Rev1" w:date="2017-09-29T07:41:00Z">
        <w:r w:rsidR="00DE4DD5" w:rsidRPr="00DE4DD5">
          <w:rPr>
            <w:rFonts w:ascii="Times New Roman" w:eastAsia="Times New Roman" w:hAnsi="Times New Roman" w:cs="Times New Roman"/>
          </w:rPr>
          <w:t>dministrations to continue to authorize</w:t>
        </w:r>
      </w:ins>
      <w:ins w:id="154" w:author="Rev1" w:date="2017-09-29T07:42:00Z">
        <w:r w:rsidR="00DE4DD5" w:rsidRPr="00DE4DD5">
          <w:rPr>
            <w:rFonts w:ascii="Times New Roman" w:eastAsia="Times New Roman" w:hAnsi="Times New Roman" w:cs="Times New Roman"/>
          </w:rPr>
          <w:t xml:space="preserve"> short range non-communications uses of this spectrum such as terahertz spectroscopy on a non-interference basis to the passive uses identified in No. </w:t>
        </w:r>
        <w:r w:rsidR="00DE4DD5" w:rsidRPr="008161F4">
          <w:rPr>
            <w:rFonts w:ascii="Times New Roman" w:eastAsia="Times New Roman" w:hAnsi="Times New Roman" w:cs="Times New Roman"/>
            <w:b/>
          </w:rPr>
          <w:t>5.565</w:t>
        </w:r>
        <w:r w:rsidR="00DE4DD5" w:rsidRPr="00DE4DD5">
          <w:rPr>
            <w:rFonts w:ascii="Times New Roman" w:eastAsia="Times New Roman" w:hAnsi="Times New Roman" w:cs="Times New Roman"/>
          </w:rPr>
          <w:t>.</w:t>
        </w:r>
      </w:ins>
      <w:ins w:id="155" w:author="Rev1" w:date="2017-09-29T08:11:00Z">
        <w:r w:rsidR="00B3663B">
          <w:rPr>
            <w:rFonts w:ascii="Times New Roman" w:eastAsia="Times New Roman" w:hAnsi="Times New Roman" w:cs="Times New Roman"/>
          </w:rPr>
          <w:t xml:space="preserve"> </w:t>
        </w:r>
      </w:ins>
    </w:p>
    <w:p w14:paraId="3BA12511" w14:textId="77777777" w:rsidR="00B3663B" w:rsidRDefault="00B3663B" w:rsidP="00E04272">
      <w:pPr>
        <w:rPr>
          <w:rFonts w:ascii="Times New Roman" w:eastAsia="Times New Roman" w:hAnsi="Times New Roman" w:cs="Times New Roman"/>
        </w:rPr>
      </w:pPr>
    </w:p>
    <w:p w14:paraId="002D4D2D" w14:textId="77777777" w:rsidR="00E04272" w:rsidRDefault="00E04272" w:rsidP="00E04272">
      <w:pPr>
        <w:rPr>
          <w:rFonts w:ascii="Times New Roman" w:eastAsia="Times New Roman" w:hAnsi="Times New Roman" w:cs="Times New Roman"/>
        </w:rPr>
      </w:pPr>
    </w:p>
    <w:p w14:paraId="6077BC0B" w14:textId="77777777" w:rsidR="00E04272" w:rsidRPr="00DE4DD5" w:rsidRDefault="00E04272" w:rsidP="00E04272">
      <w:pPr>
        <w:widowControl w:val="0"/>
        <w:autoSpaceDE w:val="0"/>
        <w:autoSpaceDN w:val="0"/>
        <w:adjustRightInd w:val="0"/>
        <w:spacing w:line="200" w:lineRule="exact"/>
        <w:rPr>
          <w:rFonts w:ascii="Times New Roman" w:eastAsia="Times New Roman" w:hAnsi="Times New Roman" w:cs="Times New Roman"/>
        </w:rPr>
      </w:pPr>
    </w:p>
    <w:p w14:paraId="6C75E442" w14:textId="5F3A7DEB" w:rsidR="00E04272" w:rsidRDefault="00E04272" w:rsidP="00E04272">
      <w:pPr>
        <w:widowControl w:val="0"/>
        <w:tabs>
          <w:tab w:val="num" w:pos="2600"/>
        </w:tabs>
        <w:autoSpaceDE w:val="0"/>
        <w:autoSpaceDN w:val="0"/>
        <w:adjustRightInd w:val="0"/>
        <w:rPr>
          <w:ins w:id="156" w:author="Rev1" w:date="2017-09-29T07:37:00Z"/>
          <w:rFonts w:ascii="Times New Roman" w:eastAsia="Times New Roman" w:hAnsi="Times New Roman" w:cs="Times New Roman"/>
        </w:rPr>
      </w:pPr>
      <w:r>
        <w:rPr>
          <w:rFonts w:ascii="Times New Roman" w:eastAsia="Times New Roman" w:hAnsi="Times New Roman" w:cs="Times New Roman"/>
          <w:b/>
          <w:bCs/>
          <w:u w:val="single"/>
        </w:rPr>
        <w:t>ADD</w:t>
      </w:r>
      <w:ins w:id="157" w:author="Rev1" w:date="2017-09-29T07:37:00Z">
        <w:r>
          <w:rPr>
            <w:rFonts w:ascii="Times New Roman" w:eastAsia="Times New Roman" w:hAnsi="Times New Roman" w:cs="Times New Roman"/>
          </w:rPr>
          <w:tab/>
        </w:r>
        <w:r>
          <w:rPr>
            <w:rFonts w:ascii="Times New Roman" w:eastAsia="Times New Roman" w:hAnsi="Times New Roman" w:cs="Times New Roman"/>
            <w:b/>
            <w:bCs/>
          </w:rPr>
          <w:t>USA/1.15/3</w:t>
        </w:r>
      </w:ins>
    </w:p>
    <w:p w14:paraId="7D5FD4E8" w14:textId="77777777" w:rsidR="00E04272" w:rsidRDefault="00E04272" w:rsidP="00E04272">
      <w:pPr>
        <w:rPr>
          <w:rFonts w:ascii="Times New Roman" w:eastAsia="Times New Roman" w:hAnsi="Times New Roman" w:cs="Times New Roman"/>
        </w:rPr>
      </w:pPr>
    </w:p>
    <w:p w14:paraId="61FD7F01" w14:textId="77777777" w:rsidR="00E04272" w:rsidRDefault="00E04272" w:rsidP="00E04272">
      <w:pPr>
        <w:rPr>
          <w:rFonts w:ascii="Times New Roman" w:eastAsia="Times New Roman" w:hAnsi="Times New Roman" w:cs="Times New Roman"/>
        </w:rPr>
      </w:pPr>
    </w:p>
    <w:p w14:paraId="36F7D847" w14:textId="4178EB7F" w:rsidR="00E04272" w:rsidRDefault="00E04272" w:rsidP="00640A86">
      <w:pPr>
        <w:rPr>
          <w:rFonts w:ascii="Times New Roman" w:eastAsia="Times New Roman" w:hAnsi="Times New Roman" w:cs="Times New Roman"/>
        </w:rPr>
      </w:pPr>
      <w:ins w:id="158" w:author="Rev1" w:date="2017-09-29T07:39:00Z">
        <w:r w:rsidRPr="00E04272">
          <w:rPr>
            <w:rFonts w:ascii="Times New Roman" w:eastAsia="Times New Roman" w:hAnsi="Times New Roman" w:cs="Times New Roman"/>
          </w:rPr>
          <w:t xml:space="preserve">The following frequency bands in the range 275-1 000 GHz are identified for use by administrations for </w:t>
        </w:r>
      </w:ins>
      <w:r>
        <w:rPr>
          <w:rFonts w:ascii="Times New Roman" w:eastAsia="Times New Roman" w:hAnsi="Times New Roman" w:cs="Times New Roman"/>
        </w:rPr>
        <w:t>terrestrial</w:t>
      </w:r>
      <w:ins w:id="159" w:author="Rev1" w:date="2017-09-29T07:39:00Z">
        <w:r w:rsidRPr="00E04272">
          <w:rPr>
            <w:rFonts w:ascii="Times New Roman" w:eastAsia="Times New Roman" w:hAnsi="Times New Roman" w:cs="Times New Roman"/>
          </w:rPr>
          <w:t xml:space="preserve"> </w:t>
        </w:r>
      </w:ins>
      <w:r w:rsidR="009E4738">
        <w:rPr>
          <w:rFonts w:ascii="Times New Roman" w:eastAsia="Times New Roman" w:hAnsi="Times New Roman" w:cs="Times New Roman"/>
        </w:rPr>
        <w:t xml:space="preserve">fixed and </w:t>
      </w:r>
      <w:r w:rsidR="00EF0C86">
        <w:rPr>
          <w:rFonts w:ascii="Times New Roman" w:eastAsia="Times New Roman" w:hAnsi="Times New Roman" w:cs="Times New Roman"/>
        </w:rPr>
        <w:t xml:space="preserve">land </w:t>
      </w:r>
      <w:r w:rsidR="009E4738">
        <w:rPr>
          <w:rFonts w:ascii="Times New Roman" w:eastAsia="Times New Roman" w:hAnsi="Times New Roman" w:cs="Times New Roman"/>
        </w:rPr>
        <w:t xml:space="preserve">mobile </w:t>
      </w:r>
      <w:ins w:id="160" w:author="Rev1" w:date="2017-09-29T07:39:00Z">
        <w:r w:rsidRPr="00E04272">
          <w:rPr>
            <w:rFonts w:ascii="Times New Roman" w:eastAsia="Times New Roman" w:hAnsi="Times New Roman" w:cs="Times New Roman"/>
          </w:rPr>
          <w:t>service applications:</w:t>
        </w:r>
      </w:ins>
      <w:r>
        <w:rPr>
          <w:rFonts w:ascii="Times New Roman" w:eastAsia="Times New Roman" w:hAnsi="Times New Roman" w:cs="Times New Roman"/>
        </w:rPr>
        <w:t xml:space="preserve">  </w:t>
      </w:r>
      <w:r w:rsidR="002E71C6">
        <w:rPr>
          <w:rFonts w:ascii="Times New Roman" w:eastAsia="Times New Roman" w:hAnsi="Times New Roman" w:cs="Times New Roman"/>
        </w:rPr>
        <w:t xml:space="preserve">286-296 GHz, 306-313 GHz, </w:t>
      </w:r>
      <w:r>
        <w:rPr>
          <w:rFonts w:ascii="Times New Roman" w:eastAsia="Times New Roman" w:hAnsi="Times New Roman" w:cs="Times New Roman"/>
        </w:rPr>
        <w:t>356-361 GHz, 365-369 GHz,</w:t>
      </w:r>
      <w:r w:rsidR="002E71C6">
        <w:rPr>
          <w:rFonts w:ascii="Times New Roman" w:eastAsia="Times New Roman" w:hAnsi="Times New Roman" w:cs="Times New Roman"/>
        </w:rPr>
        <w:t xml:space="preserve"> 392-397 GHz, 399-409 GHz, 411-416 GHz, and 434-450 GHz.</w:t>
      </w:r>
      <w:r w:rsidR="00282DA3">
        <w:rPr>
          <w:rFonts w:ascii="Times New Roman" w:eastAsia="Times New Roman" w:hAnsi="Times New Roman" w:cs="Times New Roman"/>
        </w:rPr>
        <w:t xml:space="preserve"> </w:t>
      </w:r>
      <w:r w:rsidR="00282DA3" w:rsidRPr="00282DA3">
        <w:rPr>
          <w:rFonts w:ascii="Times New Roman" w:eastAsia="Times New Roman" w:hAnsi="Times New Roman" w:cs="Times New Roman"/>
        </w:rPr>
        <w:t xml:space="preserve">In the frequency bands </w:t>
      </w:r>
      <w:r w:rsidR="006C7701">
        <w:rPr>
          <w:rFonts w:ascii="Times New Roman" w:eastAsia="Times New Roman" w:hAnsi="Times New Roman" w:cs="Times New Roman"/>
        </w:rPr>
        <w:t xml:space="preserve">286-296 GHz, 306-313 GHz, 356-361 GHz, 365-369 GHz, , 392-397 GHz, 399-409 GHz, and 411-416 GHz </w:t>
      </w:r>
      <w:r w:rsidR="006C7701" w:rsidRPr="00282DA3">
        <w:rPr>
          <w:rFonts w:ascii="Times New Roman" w:eastAsia="Times New Roman" w:hAnsi="Times New Roman" w:cs="Times New Roman"/>
        </w:rPr>
        <w:t>some specific conditions (e.g. minimum separation distances and/or avoidance angles) may be necessary to ensure protection of radio astronomy sites from land-mobile and/or fixed service applications, on a case by case basis.</w:t>
      </w:r>
    </w:p>
    <w:p w14:paraId="13AC6339" w14:textId="77777777" w:rsidR="002E71C6" w:rsidRDefault="002E71C6" w:rsidP="002E71C6">
      <w:pPr>
        <w:rPr>
          <w:rFonts w:ascii="Times New Roman" w:eastAsia="Times New Roman" w:hAnsi="Times New Roman" w:cs="Times New Roman"/>
        </w:rPr>
      </w:pPr>
    </w:p>
    <w:p w14:paraId="2F4A8197" w14:textId="77777777" w:rsidR="000B2C8C" w:rsidRDefault="000B2C8C" w:rsidP="002E71C6">
      <w:pPr>
        <w:rPr>
          <w:rFonts w:ascii="Times New Roman" w:eastAsia="Times New Roman" w:hAnsi="Times New Roman" w:cs="Times New Roman"/>
        </w:rPr>
      </w:pPr>
    </w:p>
    <w:p w14:paraId="55EE6FB6" w14:textId="280E83DC" w:rsidR="00DF1F62" w:rsidRPr="009E4738" w:rsidRDefault="002E71C6">
      <w:pPr>
        <w:rPr>
          <w:rFonts w:ascii="Times New Roman" w:eastAsia="SimSun" w:hAnsi="Times New Roman" w:cs="Times New Roman"/>
          <w:lang w:eastAsia="zh-CN"/>
        </w:rPr>
      </w:pPr>
      <w:r w:rsidRPr="00DE4DD5">
        <w:rPr>
          <w:rFonts w:ascii="Times New Roman" w:eastAsia="SimSun" w:hAnsi="Times New Roman" w:cs="Times New Roman"/>
          <w:b/>
          <w:bCs/>
          <w:lang w:eastAsia="zh-CN"/>
        </w:rPr>
        <w:t>Reasons</w:t>
      </w:r>
      <w:r w:rsidRPr="00DE4DD5">
        <w:rPr>
          <w:rFonts w:ascii="Times New Roman" w:eastAsia="SimSun" w:hAnsi="Times New Roman" w:cs="Times New Roman"/>
          <w:bCs/>
          <w:lang w:eastAsia="zh-CN"/>
        </w:rPr>
        <w:t xml:space="preserve">: </w:t>
      </w:r>
      <w:r w:rsidRPr="00DE4DD5">
        <w:rPr>
          <w:rFonts w:ascii="Times New Roman" w:eastAsia="SimSun" w:hAnsi="Times New Roman" w:cs="Times New Roman"/>
          <w:b/>
          <w:bCs/>
          <w:lang w:eastAsia="zh-CN"/>
        </w:rPr>
        <w:t xml:space="preserve"> </w:t>
      </w:r>
      <w:r>
        <w:rPr>
          <w:rFonts w:ascii="Times New Roman" w:eastAsia="SimSun" w:hAnsi="Times New Roman" w:cs="Times New Roman"/>
          <w:b/>
          <w:bCs/>
          <w:lang w:eastAsia="zh-CN"/>
        </w:rPr>
        <w:t xml:space="preserve">  </w:t>
      </w:r>
      <w:r w:rsidRPr="002E71C6">
        <w:rPr>
          <w:rFonts w:ascii="Times New Roman" w:eastAsia="SimSun" w:hAnsi="Times New Roman" w:cs="Times New Roman"/>
          <w:bCs/>
          <w:lang w:eastAsia="zh-CN"/>
        </w:rPr>
        <w:t>While much of the spectrum in 275-450 GHz</w:t>
      </w:r>
      <w:r>
        <w:rPr>
          <w:rFonts w:ascii="Times New Roman" w:eastAsia="SimSun" w:hAnsi="Times New Roman" w:cs="Times New Roman"/>
          <w:bCs/>
          <w:lang w:eastAsia="zh-CN"/>
        </w:rPr>
        <w:t xml:space="preserve"> has been previously identified for </w:t>
      </w:r>
      <w:r w:rsidRPr="002E71C6">
        <w:rPr>
          <w:rFonts w:ascii="Times New Roman" w:eastAsia="SimSun" w:hAnsi="Times New Roman" w:cs="Times New Roman"/>
          <w:bCs/>
          <w:lang w:eastAsia="zh-CN"/>
        </w:rPr>
        <w:t>Earth exploration-satellite service (passive) and space research service (passive)</w:t>
      </w:r>
      <w:r>
        <w:rPr>
          <w:rFonts w:ascii="Times New Roman" w:eastAsia="SimSun" w:hAnsi="Times New Roman" w:cs="Times New Roman"/>
          <w:bCs/>
          <w:lang w:eastAsia="zh-CN"/>
        </w:rPr>
        <w:t xml:space="preserve">, these bands have not been.  Although this spectrum has been identified for radio astronomy service, an existing ITU-R </w:t>
      </w:r>
      <w:r w:rsidR="009E4738">
        <w:rPr>
          <w:rFonts w:ascii="Times New Roman" w:eastAsia="SimSun" w:hAnsi="Times New Roman" w:cs="Times New Roman"/>
          <w:bCs/>
          <w:lang w:eastAsia="zh-CN"/>
        </w:rPr>
        <w:t>report shows</w:t>
      </w:r>
      <w:r>
        <w:rPr>
          <w:rFonts w:ascii="Times New Roman" w:eastAsia="SimSun" w:hAnsi="Times New Roman" w:cs="Times New Roman"/>
          <w:bCs/>
          <w:lang w:eastAsia="zh-CN"/>
        </w:rPr>
        <w:t xml:space="preserve"> that terrestrial sharing with this service in this band is </w:t>
      </w:r>
      <w:r w:rsidR="006C7701">
        <w:rPr>
          <w:rFonts w:ascii="Times New Roman" w:eastAsia="SimSun" w:hAnsi="Times New Roman" w:cs="Times New Roman"/>
          <w:bCs/>
          <w:lang w:eastAsia="zh-CN"/>
        </w:rPr>
        <w:t xml:space="preserve">generally </w:t>
      </w:r>
      <w:r>
        <w:rPr>
          <w:rFonts w:ascii="Times New Roman" w:eastAsia="SimSun" w:hAnsi="Times New Roman" w:cs="Times New Roman"/>
          <w:bCs/>
          <w:lang w:eastAsia="zh-CN"/>
        </w:rPr>
        <w:t>possibl</w:t>
      </w:r>
      <w:r w:rsidR="00EF0C86">
        <w:rPr>
          <w:rFonts w:ascii="Times New Roman" w:eastAsia="SimSun" w:hAnsi="Times New Roman" w:cs="Times New Roman"/>
          <w:bCs/>
          <w:lang w:eastAsia="zh-CN"/>
        </w:rPr>
        <w:t>e.</w:t>
      </w:r>
      <w:r w:rsidR="006C7701">
        <w:rPr>
          <w:rFonts w:ascii="Times New Roman" w:eastAsia="SimSun" w:hAnsi="Times New Roman" w:cs="Times New Roman"/>
          <w:bCs/>
          <w:lang w:eastAsia="zh-CN"/>
        </w:rPr>
        <w:t xml:space="preserve">  The additional restrictions in some of the bands to protect radio astronomy sites is based on WP-1A concerns that in a few locations local circumstances may require additional protection.  Since these sites are in remote areas and atmospheric absorption propagation limits interference rage</w:t>
      </w:r>
      <w:r w:rsidR="0097552B">
        <w:rPr>
          <w:rFonts w:ascii="Times New Roman" w:eastAsia="SimSun" w:hAnsi="Times New Roman" w:cs="Times New Roman"/>
          <w:bCs/>
          <w:lang w:eastAsia="zh-CN"/>
        </w:rPr>
        <w:t xml:space="preserve"> thes</w:t>
      </w:r>
      <w:r w:rsidR="006C7701">
        <w:rPr>
          <w:rFonts w:ascii="Times New Roman" w:eastAsia="SimSun" w:hAnsi="Times New Roman" w:cs="Times New Roman"/>
          <w:bCs/>
          <w:lang w:eastAsia="zh-CN"/>
        </w:rPr>
        <w:t xml:space="preserve">e restrictions will have little impact on most </w:t>
      </w:r>
      <w:r w:rsidR="0053741D">
        <w:rPr>
          <w:rFonts w:ascii="Times New Roman" w:eastAsia="SimSun" w:hAnsi="Times New Roman" w:cs="Times New Roman"/>
          <w:bCs/>
          <w:lang w:eastAsia="zh-CN"/>
        </w:rPr>
        <w:t>terrestrial</w:t>
      </w:r>
      <w:r w:rsidR="0097552B">
        <w:rPr>
          <w:rFonts w:ascii="Times New Roman" w:eastAsia="SimSun" w:hAnsi="Times New Roman" w:cs="Times New Roman"/>
          <w:bCs/>
          <w:lang w:eastAsia="zh-CN"/>
        </w:rPr>
        <w:t xml:space="preserve"> </w:t>
      </w:r>
      <w:r w:rsidR="006C7701">
        <w:rPr>
          <w:rFonts w:ascii="Times New Roman" w:eastAsia="SimSun" w:hAnsi="Times New Roman" w:cs="Times New Roman"/>
          <w:bCs/>
          <w:lang w:eastAsia="zh-CN"/>
        </w:rPr>
        <w:t>uses of these bands.</w:t>
      </w:r>
      <w:r w:rsidR="00640A86" w:rsidRPr="009E4738">
        <w:rPr>
          <w:rFonts w:ascii="Times New Roman" w:eastAsia="SimSun" w:hAnsi="Times New Roman" w:cs="Times New Roman"/>
          <w:lang w:eastAsia="zh-CN"/>
        </w:rPr>
        <w:t xml:space="preserve"> </w:t>
      </w:r>
    </w:p>
    <w:sectPr w:rsidR="00DF1F62" w:rsidRPr="009E473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7F65E" w14:textId="77777777" w:rsidR="001F4914" w:rsidRDefault="001F4914" w:rsidP="006B30A4">
      <w:r>
        <w:separator/>
      </w:r>
    </w:p>
  </w:endnote>
  <w:endnote w:type="continuationSeparator" w:id="0">
    <w:p w14:paraId="73008E3E" w14:textId="77777777" w:rsidR="001F4914" w:rsidRDefault="001F4914" w:rsidP="006B3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A1339" w14:textId="77777777" w:rsidR="00640A86" w:rsidRDefault="00640A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0D18A" w14:textId="77777777" w:rsidR="00640A86" w:rsidRDefault="00640A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F3DCE" w14:textId="77777777" w:rsidR="00640A86" w:rsidRDefault="00640A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07B6D6" w14:textId="77777777" w:rsidR="001F4914" w:rsidRDefault="001F4914" w:rsidP="006B30A4">
      <w:r>
        <w:separator/>
      </w:r>
    </w:p>
  </w:footnote>
  <w:footnote w:type="continuationSeparator" w:id="0">
    <w:p w14:paraId="43CDBEC6" w14:textId="77777777" w:rsidR="001F4914" w:rsidRDefault="001F4914" w:rsidP="006B30A4">
      <w:r>
        <w:continuationSeparator/>
      </w:r>
    </w:p>
  </w:footnote>
  <w:footnote w:id="1">
    <w:p w14:paraId="15445E3F" w14:textId="77777777" w:rsidR="00DE4DD5" w:rsidRPr="001F0CF4" w:rsidRDefault="00DE4DD5" w:rsidP="00DE4DD5">
      <w:pPr>
        <w:widowControl w:val="0"/>
        <w:autoSpaceDE w:val="0"/>
        <w:autoSpaceDN w:val="0"/>
        <w:adjustRightInd w:val="0"/>
        <w:rPr>
          <w:rFonts w:ascii="Times New Roman" w:hAnsi="Times New Roman" w:cs="Times New Roman"/>
        </w:rPr>
      </w:pPr>
      <w:ins w:id="39" w:author="Rev1" w:date="2017-09-29T07:27:00Z">
        <w:r>
          <w:rPr>
            <w:rStyle w:val="FootnoteReference"/>
          </w:rPr>
          <w:footnoteRef/>
        </w:r>
        <w:r>
          <w:t xml:space="preserve"> </w:t>
        </w:r>
      </w:ins>
      <w:moveToRangeStart w:id="40" w:author="Rev1" w:date="2017-09-29T07:27:00Z" w:name="move494433371"/>
      <w:moveTo w:id="41" w:author="Rev1" w:date="2017-09-29T07:27:00Z">
        <w:r w:rsidRPr="001F0CF4">
          <w:rPr>
            <w:rFonts w:ascii="Times New Roman" w:hAnsi="Times New Roman" w:cs="Times New Roman"/>
          </w:rPr>
          <w:t>Report ITU-R RA.2189 “Sharing between the radio astronomy service and active services in the frequency range 275-3 000 GHz” indicates that the radio astronomy service can share with terrestrial systems due to propagation conditions and power limitations of current active services technologies.  The space research service (passive) and the Earth exploration-satellite service (passive) may also be able to share frequencies with the active services.</w:t>
        </w:r>
      </w:moveTo>
    </w:p>
    <w:moveToRangeEnd w:id="40"/>
    <w:p w14:paraId="58D05FBD" w14:textId="0BC74BBB" w:rsidR="00DE4DD5" w:rsidRDefault="00DE4DD5">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1447D" w14:textId="77777777" w:rsidR="00640A86" w:rsidRDefault="00640A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00518" w14:textId="59255995" w:rsidR="00FB42C4" w:rsidRDefault="00FB42C4" w:rsidP="00FB42C4">
    <w:pPr>
      <w:pStyle w:val="Header"/>
    </w:pPr>
    <w:bookmarkStart w:id="161" w:name="_GoBack"/>
    <w:r>
      <w:tab/>
    </w:r>
    <w:r>
      <w:tab/>
      <w:t>IWG</w:t>
    </w:r>
    <w:bookmarkEnd w:id="161"/>
    <w:r>
      <w:t>-2/048r1 (04.10.17)</w:t>
    </w:r>
  </w:p>
  <w:p w14:paraId="0796596E" w14:textId="0C6F108E" w:rsidR="006B30A4" w:rsidRDefault="00FB42C4" w:rsidP="006B30A4">
    <w:pPr>
      <w:tabs>
        <w:tab w:val="center" w:pos="4680"/>
        <w:tab w:val="right" w:pos="9360"/>
      </w:tabs>
      <w:jc w:val="right"/>
    </w:pPr>
    <w:r>
      <w:t>Michael Marcus- IEEE SA</w:t>
    </w:r>
  </w:p>
  <w:p w14:paraId="2DF178D3" w14:textId="77777777" w:rsidR="006B30A4" w:rsidRDefault="006B30A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30E18" w14:textId="77777777" w:rsidR="00640A86" w:rsidRDefault="00640A86">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1">
    <w15:presenceInfo w15:providerId="None" w15:userId="Rev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TrackMove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0A4"/>
    <w:rsid w:val="000B2C8C"/>
    <w:rsid w:val="001F4914"/>
    <w:rsid w:val="00282DA3"/>
    <w:rsid w:val="002E71C6"/>
    <w:rsid w:val="003E4715"/>
    <w:rsid w:val="00446A42"/>
    <w:rsid w:val="0049127D"/>
    <w:rsid w:val="004D1990"/>
    <w:rsid w:val="0053741D"/>
    <w:rsid w:val="00573F29"/>
    <w:rsid w:val="005D3C23"/>
    <w:rsid w:val="005D462E"/>
    <w:rsid w:val="00640A86"/>
    <w:rsid w:val="006932AC"/>
    <w:rsid w:val="006B30A4"/>
    <w:rsid w:val="006C7701"/>
    <w:rsid w:val="008161F4"/>
    <w:rsid w:val="008758E3"/>
    <w:rsid w:val="0097552B"/>
    <w:rsid w:val="009E4738"/>
    <w:rsid w:val="00A62260"/>
    <w:rsid w:val="00AE7A22"/>
    <w:rsid w:val="00B3663B"/>
    <w:rsid w:val="00C965FC"/>
    <w:rsid w:val="00CB59E0"/>
    <w:rsid w:val="00D24FF9"/>
    <w:rsid w:val="00DA2F93"/>
    <w:rsid w:val="00DD0B10"/>
    <w:rsid w:val="00DE4DD5"/>
    <w:rsid w:val="00E04272"/>
    <w:rsid w:val="00E30C3E"/>
    <w:rsid w:val="00E6368A"/>
    <w:rsid w:val="00E90ECA"/>
    <w:rsid w:val="00EF0C86"/>
    <w:rsid w:val="00F1521D"/>
    <w:rsid w:val="00F4779A"/>
    <w:rsid w:val="00FB42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E2E10"/>
  <w15:chartTrackingRefBased/>
  <w15:docId w15:val="{1A599DB4-78BF-48AF-AFD8-D43F5DB09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0A4"/>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0A4"/>
    <w:pPr>
      <w:tabs>
        <w:tab w:val="center" w:pos="4680"/>
        <w:tab w:val="right" w:pos="9360"/>
      </w:tabs>
    </w:pPr>
  </w:style>
  <w:style w:type="character" w:customStyle="1" w:styleId="HeaderChar">
    <w:name w:val="Header Char"/>
    <w:basedOn w:val="DefaultParagraphFont"/>
    <w:link w:val="Header"/>
    <w:uiPriority w:val="99"/>
    <w:rsid w:val="006B30A4"/>
    <w:rPr>
      <w:rFonts w:eastAsiaTheme="minorEastAsia"/>
      <w:sz w:val="24"/>
      <w:szCs w:val="24"/>
    </w:rPr>
  </w:style>
  <w:style w:type="paragraph" w:styleId="Footer">
    <w:name w:val="footer"/>
    <w:basedOn w:val="Normal"/>
    <w:link w:val="FooterChar"/>
    <w:uiPriority w:val="99"/>
    <w:unhideWhenUsed/>
    <w:rsid w:val="006B30A4"/>
    <w:pPr>
      <w:tabs>
        <w:tab w:val="center" w:pos="4680"/>
        <w:tab w:val="right" w:pos="9360"/>
      </w:tabs>
    </w:pPr>
  </w:style>
  <w:style w:type="character" w:customStyle="1" w:styleId="FooterChar">
    <w:name w:val="Footer Char"/>
    <w:basedOn w:val="DefaultParagraphFont"/>
    <w:link w:val="Footer"/>
    <w:uiPriority w:val="99"/>
    <w:rsid w:val="006B30A4"/>
    <w:rPr>
      <w:rFonts w:eastAsiaTheme="minorEastAsia"/>
      <w:sz w:val="24"/>
      <w:szCs w:val="24"/>
    </w:rPr>
  </w:style>
  <w:style w:type="paragraph" w:styleId="BalloonText">
    <w:name w:val="Balloon Text"/>
    <w:basedOn w:val="Normal"/>
    <w:link w:val="BalloonTextChar"/>
    <w:uiPriority w:val="99"/>
    <w:semiHidden/>
    <w:unhideWhenUsed/>
    <w:rsid w:val="006B30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30A4"/>
    <w:rPr>
      <w:rFonts w:ascii="Segoe UI" w:eastAsiaTheme="minorEastAsia" w:hAnsi="Segoe UI" w:cs="Segoe UI"/>
      <w:sz w:val="18"/>
      <w:szCs w:val="18"/>
    </w:rPr>
  </w:style>
  <w:style w:type="character" w:customStyle="1" w:styleId="Artdef">
    <w:name w:val="Art_def"/>
    <w:basedOn w:val="DefaultParagraphFont"/>
    <w:qFormat/>
    <w:rsid w:val="006B30A4"/>
    <w:rPr>
      <w:rFonts w:ascii="Times New Roman" w:hAnsi="Times New Roman"/>
      <w:b/>
    </w:rPr>
  </w:style>
  <w:style w:type="character" w:styleId="CommentReference">
    <w:name w:val="annotation reference"/>
    <w:basedOn w:val="DefaultParagraphFont"/>
    <w:uiPriority w:val="99"/>
    <w:semiHidden/>
    <w:unhideWhenUsed/>
    <w:rsid w:val="00A62260"/>
    <w:rPr>
      <w:sz w:val="16"/>
      <w:szCs w:val="16"/>
    </w:rPr>
  </w:style>
  <w:style w:type="paragraph" w:styleId="CommentText">
    <w:name w:val="annotation text"/>
    <w:basedOn w:val="Normal"/>
    <w:link w:val="CommentTextChar"/>
    <w:uiPriority w:val="99"/>
    <w:semiHidden/>
    <w:unhideWhenUsed/>
    <w:rsid w:val="00A62260"/>
    <w:rPr>
      <w:sz w:val="20"/>
      <w:szCs w:val="20"/>
    </w:rPr>
  </w:style>
  <w:style w:type="character" w:customStyle="1" w:styleId="CommentTextChar">
    <w:name w:val="Comment Text Char"/>
    <w:basedOn w:val="DefaultParagraphFont"/>
    <w:link w:val="CommentText"/>
    <w:uiPriority w:val="99"/>
    <w:semiHidden/>
    <w:rsid w:val="00A62260"/>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62260"/>
    <w:rPr>
      <w:b/>
      <w:bCs/>
    </w:rPr>
  </w:style>
  <w:style w:type="character" w:customStyle="1" w:styleId="CommentSubjectChar">
    <w:name w:val="Comment Subject Char"/>
    <w:basedOn w:val="CommentTextChar"/>
    <w:link w:val="CommentSubject"/>
    <w:uiPriority w:val="99"/>
    <w:semiHidden/>
    <w:rsid w:val="00A62260"/>
    <w:rPr>
      <w:rFonts w:eastAsiaTheme="minorEastAsia"/>
      <w:b/>
      <w:bCs/>
      <w:sz w:val="20"/>
      <w:szCs w:val="20"/>
    </w:rPr>
  </w:style>
  <w:style w:type="paragraph" w:customStyle="1" w:styleId="ArtNo">
    <w:name w:val="Art_No"/>
    <w:basedOn w:val="Normal"/>
    <w:next w:val="Normal"/>
    <w:link w:val="ArtNoChar"/>
    <w:rsid w:val="00A62260"/>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rsid w:val="00A62260"/>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w:eastAsia="Times New Roman" w:hAnsi="Times New Roman" w:cs="Times New Roman"/>
      <w:b/>
      <w:sz w:val="28"/>
      <w:szCs w:val="20"/>
      <w:lang w:val="en-GB"/>
    </w:rPr>
  </w:style>
  <w:style w:type="character" w:customStyle="1" w:styleId="ArttitleCar">
    <w:name w:val="Art_title Car"/>
    <w:basedOn w:val="DefaultParagraphFont"/>
    <w:link w:val="Arttitle"/>
    <w:rsid w:val="00A62260"/>
    <w:rPr>
      <w:rFonts w:ascii="Times New Roman" w:eastAsia="Times New Roman" w:hAnsi="Times New Roman" w:cs="Times New Roman"/>
      <w:b/>
      <w:sz w:val="28"/>
      <w:szCs w:val="20"/>
      <w:lang w:val="en-GB"/>
    </w:rPr>
  </w:style>
  <w:style w:type="character" w:customStyle="1" w:styleId="href">
    <w:name w:val="href"/>
    <w:basedOn w:val="DefaultParagraphFont"/>
    <w:rsid w:val="00A62260"/>
  </w:style>
  <w:style w:type="character" w:customStyle="1" w:styleId="Tablefreq">
    <w:name w:val="Table_freq"/>
    <w:basedOn w:val="DefaultParagraphFont"/>
    <w:rsid w:val="00A62260"/>
    <w:rPr>
      <w:b/>
      <w:color w:val="auto"/>
      <w:sz w:val="20"/>
    </w:rPr>
  </w:style>
  <w:style w:type="paragraph" w:customStyle="1" w:styleId="Tablehead">
    <w:name w:val="Table_head"/>
    <w:basedOn w:val="Normal"/>
    <w:link w:val="TableheadChar"/>
    <w:rsid w:val="00A62260"/>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A62260"/>
    <w:rPr>
      <w:rFonts w:ascii="Times New Roman Bold" w:eastAsia="Times New Roman" w:hAnsi="Times New Roman Bold" w:cs="Times New Roman Bold"/>
      <w:b/>
      <w:sz w:val="20"/>
      <w:szCs w:val="20"/>
      <w:lang w:val="en-GB"/>
    </w:rPr>
  </w:style>
  <w:style w:type="paragraph" w:customStyle="1" w:styleId="TableTextS5">
    <w:name w:val="Table_TextS5"/>
    <w:basedOn w:val="Normal"/>
    <w:rsid w:val="00A62260"/>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eastAsia="Times New Roman" w:hAnsi="Times New Roman" w:cs="Times New Roman"/>
      <w:sz w:val="20"/>
      <w:szCs w:val="20"/>
      <w:lang w:val="en-GB"/>
    </w:rPr>
  </w:style>
  <w:style w:type="character" w:customStyle="1" w:styleId="ArtNoChar">
    <w:name w:val="Art_No Char"/>
    <w:link w:val="ArtNo"/>
    <w:rsid w:val="00A62260"/>
    <w:rPr>
      <w:rFonts w:ascii="Times New Roman" w:eastAsia="Times New Roman" w:hAnsi="Times New Roman" w:cs="Times New Roman"/>
      <w:caps/>
      <w:sz w:val="28"/>
      <w:szCs w:val="20"/>
      <w:lang w:val="en-GB"/>
    </w:rPr>
  </w:style>
  <w:style w:type="table" w:styleId="TableGrid">
    <w:name w:val="Table Grid"/>
    <w:basedOn w:val="TableNormal"/>
    <w:uiPriority w:val="39"/>
    <w:rsid w:val="00D24FF9"/>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ref">
    <w:name w:val="Art_ref"/>
    <w:basedOn w:val="DefaultParagraphFont"/>
    <w:rsid w:val="00D24FF9"/>
  </w:style>
  <w:style w:type="paragraph" w:customStyle="1" w:styleId="Tabletitle">
    <w:name w:val="Table_title"/>
    <w:basedOn w:val="Normal"/>
    <w:next w:val="Normal"/>
    <w:link w:val="TabletitleChar"/>
    <w:rsid w:val="00D24FF9"/>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cs="Times New Roman"/>
      <w:b/>
      <w:sz w:val="20"/>
      <w:szCs w:val="20"/>
      <w:lang w:val="en-GB"/>
    </w:rPr>
  </w:style>
  <w:style w:type="character" w:customStyle="1" w:styleId="TabletitleChar">
    <w:name w:val="Table_title Char"/>
    <w:basedOn w:val="DefaultParagraphFont"/>
    <w:link w:val="Tabletitle"/>
    <w:locked/>
    <w:rsid w:val="00D24FF9"/>
    <w:rPr>
      <w:rFonts w:ascii="Times New Roman Bold" w:eastAsia="Times New Roman" w:hAnsi="Times New Roman Bold" w:cs="Times New Roman"/>
      <w:b/>
      <w:sz w:val="20"/>
      <w:szCs w:val="20"/>
      <w:lang w:val="en-GB"/>
    </w:rPr>
  </w:style>
  <w:style w:type="paragraph" w:customStyle="1" w:styleId="Note">
    <w:name w:val="Note"/>
    <w:basedOn w:val="Normal"/>
    <w:next w:val="Normal"/>
    <w:link w:val="NoteChar"/>
    <w:rsid w:val="00D24FF9"/>
    <w:pPr>
      <w:tabs>
        <w:tab w:val="left" w:pos="284"/>
        <w:tab w:val="left" w:pos="1134"/>
        <w:tab w:val="left" w:pos="1871"/>
        <w:tab w:val="left" w:pos="2268"/>
      </w:tabs>
      <w:overflowPunct w:val="0"/>
      <w:autoSpaceDE w:val="0"/>
      <w:autoSpaceDN w:val="0"/>
      <w:adjustRightInd w:val="0"/>
      <w:spacing w:before="80"/>
      <w:jc w:val="both"/>
      <w:textAlignment w:val="baseline"/>
    </w:pPr>
    <w:rPr>
      <w:rFonts w:ascii="Times New Roman" w:eastAsia="Times New Roman" w:hAnsi="Times New Roman" w:cs="Times New Roman"/>
      <w:sz w:val="20"/>
      <w:szCs w:val="20"/>
      <w:lang w:val="en-GB"/>
    </w:rPr>
  </w:style>
  <w:style w:type="character" w:customStyle="1" w:styleId="NoteChar">
    <w:name w:val="Note Char"/>
    <w:basedOn w:val="DefaultParagraphFont"/>
    <w:link w:val="Note"/>
    <w:locked/>
    <w:rsid w:val="00D24FF9"/>
    <w:rPr>
      <w:rFonts w:ascii="Times New Roman" w:eastAsia="Times New Roman" w:hAnsi="Times New Roman" w:cs="Times New Roman"/>
      <w:sz w:val="20"/>
      <w:szCs w:val="20"/>
      <w:lang w:val="en-GB"/>
    </w:rPr>
  </w:style>
  <w:style w:type="paragraph" w:styleId="Revision">
    <w:name w:val="Revision"/>
    <w:hidden/>
    <w:uiPriority w:val="99"/>
    <w:semiHidden/>
    <w:rsid w:val="00D24FF9"/>
    <w:pPr>
      <w:spacing w:after="0" w:line="240" w:lineRule="auto"/>
    </w:pPr>
    <w:rPr>
      <w:rFonts w:eastAsiaTheme="minorEastAsia"/>
      <w:sz w:val="24"/>
      <w:szCs w:val="24"/>
    </w:rPr>
  </w:style>
  <w:style w:type="paragraph" w:styleId="FootnoteText">
    <w:name w:val="footnote text"/>
    <w:basedOn w:val="Normal"/>
    <w:link w:val="FootnoteTextChar"/>
    <w:uiPriority w:val="99"/>
    <w:semiHidden/>
    <w:unhideWhenUsed/>
    <w:rsid w:val="00DE4DD5"/>
    <w:rPr>
      <w:sz w:val="20"/>
      <w:szCs w:val="20"/>
    </w:rPr>
  </w:style>
  <w:style w:type="character" w:customStyle="1" w:styleId="FootnoteTextChar">
    <w:name w:val="Footnote Text Char"/>
    <w:basedOn w:val="DefaultParagraphFont"/>
    <w:link w:val="FootnoteText"/>
    <w:uiPriority w:val="99"/>
    <w:semiHidden/>
    <w:rsid w:val="00DE4DD5"/>
    <w:rPr>
      <w:rFonts w:eastAsiaTheme="minorEastAsia"/>
      <w:sz w:val="20"/>
      <w:szCs w:val="20"/>
    </w:rPr>
  </w:style>
  <w:style w:type="character" w:styleId="FootnoteReference">
    <w:name w:val="footnote reference"/>
    <w:basedOn w:val="DefaultParagraphFont"/>
    <w:uiPriority w:val="99"/>
    <w:semiHidden/>
    <w:unhideWhenUsed/>
    <w:rsid w:val="00DE4D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2859132">
      <w:bodyDiv w:val="1"/>
      <w:marLeft w:val="0"/>
      <w:marRight w:val="0"/>
      <w:marTop w:val="0"/>
      <w:marBottom w:val="0"/>
      <w:divBdr>
        <w:top w:val="none" w:sz="0" w:space="0" w:color="auto"/>
        <w:left w:val="none" w:sz="0" w:space="0" w:color="auto"/>
        <w:bottom w:val="none" w:sz="0" w:space="0" w:color="auto"/>
        <w:right w:val="none" w:sz="0" w:space="0" w:color="auto"/>
      </w:divBdr>
    </w:div>
    <w:div w:id="2015959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F107D-9EE6-4705-B69A-154E8DE24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1568</Words>
  <Characters>8958</Characters>
  <Application>Microsoft Office Word</Application>
  <DocSecurity>0</DocSecurity>
  <Lines>208</Lines>
  <Paragraphs>53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UNITED STATES OF AMERICA</vt:lpstr>
      <vt:lpstr>DRAFT PROPOSALS FOR THE WORK OF THE CONFERENCE</vt:lpstr>
      <vt:lpstr>ARTICLE 5</vt:lpstr>
    </vt:vector>
  </TitlesOfParts>
  <Company>Intel Corporation</Company>
  <LinksUpToDate>false</LinksUpToDate>
  <CharactersWithSpaces>10473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CTPClassification=CTP_NT</cp:keywords>
  <dc:description/>
  <cp:lastModifiedBy>JS</cp:lastModifiedBy>
  <cp:revision>3</cp:revision>
  <dcterms:created xsi:type="dcterms:W3CDTF">2018-01-09T19:55:00Z</dcterms:created>
  <dcterms:modified xsi:type="dcterms:W3CDTF">2018-01-09T20:00:00Z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1b82f7ca-4584-476b-bc6c-7ba4cfcfe12d</vt:lpwstr>
  </property>
  <property fmtid="{D5CDD505-2E9C-101B-9397-08002B2CF9AE}" pid="3" name="CTP_TimeStamp">
    <vt:lpwstr>2018-01-09 20:00:29Z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