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A5F1B" w14:textId="77777777" w:rsidR="000327F1" w:rsidRPr="006A25E5" w:rsidRDefault="000327F1" w:rsidP="000327F1">
      <w:pPr>
        <w:pStyle w:val="NoSpacing"/>
        <w:jc w:val="center"/>
        <w:rPr>
          <w:rFonts w:ascii="Times New Roman" w:hAnsi="Times New Roman" w:cs="Times New Roman"/>
          <w:b/>
          <w:sz w:val="24"/>
          <w:szCs w:val="24"/>
        </w:rPr>
      </w:pPr>
      <w:bookmarkStart w:id="0" w:name="_GoBack"/>
      <w:bookmarkEnd w:id="0"/>
      <w:r w:rsidRPr="006A25E5">
        <w:rPr>
          <w:rFonts w:ascii="Times New Roman" w:hAnsi="Times New Roman" w:cs="Times New Roman"/>
          <w:b/>
          <w:sz w:val="24"/>
          <w:szCs w:val="24"/>
        </w:rPr>
        <w:t>Before the</w:t>
      </w:r>
    </w:p>
    <w:p w14:paraId="299F40CA" w14:textId="77777777" w:rsidR="000327F1" w:rsidRPr="006A25E5" w:rsidRDefault="000327F1" w:rsidP="000327F1">
      <w:pPr>
        <w:pStyle w:val="NoSpacing"/>
        <w:jc w:val="center"/>
        <w:rPr>
          <w:rFonts w:ascii="Times New Roman" w:hAnsi="Times New Roman" w:cs="Times New Roman"/>
          <w:b/>
          <w:sz w:val="24"/>
          <w:szCs w:val="24"/>
        </w:rPr>
      </w:pPr>
      <w:r w:rsidRPr="006A25E5">
        <w:rPr>
          <w:rFonts w:ascii="Times New Roman" w:hAnsi="Times New Roman" w:cs="Times New Roman"/>
          <w:b/>
          <w:sz w:val="24"/>
          <w:szCs w:val="24"/>
        </w:rPr>
        <w:t>FEDERAL COMMUNICATIONS COMMISSION</w:t>
      </w:r>
    </w:p>
    <w:p w14:paraId="5D853EC7" w14:textId="77777777" w:rsidR="000327F1" w:rsidRPr="006A25E5" w:rsidRDefault="000327F1" w:rsidP="000327F1">
      <w:pPr>
        <w:pStyle w:val="NoSpacing"/>
        <w:jc w:val="center"/>
        <w:rPr>
          <w:rFonts w:ascii="Times New Roman" w:hAnsi="Times New Roman" w:cs="Times New Roman"/>
          <w:b/>
          <w:sz w:val="24"/>
          <w:szCs w:val="24"/>
        </w:rPr>
      </w:pPr>
      <w:r w:rsidRPr="006A25E5">
        <w:rPr>
          <w:rFonts w:ascii="Times New Roman" w:hAnsi="Times New Roman" w:cs="Times New Roman"/>
          <w:b/>
          <w:sz w:val="24"/>
          <w:szCs w:val="24"/>
        </w:rPr>
        <w:t>Washington, DC 20554</w:t>
      </w:r>
    </w:p>
    <w:p w14:paraId="5BC63760" w14:textId="77777777" w:rsidR="000327F1" w:rsidRPr="006A25E5" w:rsidRDefault="000327F1" w:rsidP="000327F1">
      <w:pPr>
        <w:pStyle w:val="NoSpacing"/>
        <w:rPr>
          <w:rFonts w:ascii="Times New Roman" w:hAnsi="Times New Roman" w:cs="Times New Roman"/>
          <w:sz w:val="24"/>
          <w:szCs w:val="24"/>
        </w:rPr>
      </w:pPr>
    </w:p>
    <w:p w14:paraId="5E474AF8" w14:textId="77777777" w:rsidR="000327F1" w:rsidRPr="006A25E5" w:rsidRDefault="000327F1" w:rsidP="000327F1">
      <w:pPr>
        <w:pStyle w:val="NoSpacing"/>
        <w:rPr>
          <w:rFonts w:ascii="Times New Roman" w:hAnsi="Times New Roman" w:cs="Times New Roman"/>
          <w:sz w:val="24"/>
          <w:szCs w:val="24"/>
        </w:rPr>
      </w:pPr>
    </w:p>
    <w:tbl>
      <w:tblPr>
        <w:tblStyle w:val="TableGrid"/>
        <w:tblW w:w="8910"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1"/>
        <w:gridCol w:w="4459"/>
      </w:tblGrid>
      <w:tr w:rsidR="000327F1" w:rsidRPr="006A25E5" w14:paraId="2089CE70" w14:textId="77777777" w:rsidTr="00383FC3">
        <w:tc>
          <w:tcPr>
            <w:tcW w:w="4451" w:type="dxa"/>
          </w:tcPr>
          <w:p w14:paraId="7013F7EA" w14:textId="77777777" w:rsidR="000327F1" w:rsidRPr="006A25E5" w:rsidRDefault="000327F1" w:rsidP="00383FC3">
            <w:pPr>
              <w:pStyle w:val="NoSpacing"/>
              <w:ind w:left="-104"/>
              <w:rPr>
                <w:rFonts w:ascii="Times New Roman" w:hAnsi="Times New Roman" w:cs="Times New Roman"/>
                <w:sz w:val="24"/>
                <w:szCs w:val="24"/>
              </w:rPr>
            </w:pPr>
            <w:r w:rsidRPr="006A25E5">
              <w:rPr>
                <w:rFonts w:ascii="Times New Roman" w:hAnsi="Times New Roman" w:cs="Times New Roman"/>
                <w:sz w:val="24"/>
                <w:szCs w:val="24"/>
              </w:rPr>
              <w:t>In the Matter of</w:t>
            </w:r>
          </w:p>
        </w:tc>
        <w:tc>
          <w:tcPr>
            <w:tcW w:w="4459" w:type="dxa"/>
          </w:tcPr>
          <w:p w14:paraId="491AB475" w14:textId="77777777" w:rsidR="000327F1" w:rsidRPr="006A25E5" w:rsidRDefault="000327F1" w:rsidP="00383FC3">
            <w:pPr>
              <w:pStyle w:val="NoSpacing"/>
              <w:rPr>
                <w:rFonts w:ascii="Times New Roman" w:hAnsi="Times New Roman" w:cs="Times New Roman"/>
                <w:sz w:val="24"/>
                <w:szCs w:val="24"/>
              </w:rPr>
            </w:pPr>
            <w:r w:rsidRPr="006A25E5">
              <w:rPr>
                <w:rFonts w:ascii="Times New Roman" w:hAnsi="Times New Roman" w:cs="Times New Roman"/>
                <w:sz w:val="24"/>
                <w:szCs w:val="24"/>
              </w:rPr>
              <w:t>)</w:t>
            </w:r>
          </w:p>
        </w:tc>
      </w:tr>
      <w:tr w:rsidR="000327F1" w:rsidRPr="006A25E5" w14:paraId="1A8CB138" w14:textId="77777777" w:rsidTr="00383FC3">
        <w:tc>
          <w:tcPr>
            <w:tcW w:w="4451" w:type="dxa"/>
          </w:tcPr>
          <w:p w14:paraId="61C161AC" w14:textId="77777777" w:rsidR="000327F1" w:rsidRPr="006A25E5" w:rsidRDefault="000327F1" w:rsidP="00383FC3">
            <w:pPr>
              <w:pStyle w:val="NoSpacing"/>
              <w:rPr>
                <w:rFonts w:ascii="Times New Roman" w:hAnsi="Times New Roman" w:cs="Times New Roman"/>
                <w:sz w:val="24"/>
                <w:szCs w:val="24"/>
              </w:rPr>
            </w:pPr>
          </w:p>
        </w:tc>
        <w:tc>
          <w:tcPr>
            <w:tcW w:w="4459" w:type="dxa"/>
          </w:tcPr>
          <w:p w14:paraId="52CCEC29" w14:textId="77777777" w:rsidR="000327F1" w:rsidRPr="006A25E5" w:rsidRDefault="000327F1" w:rsidP="00383FC3">
            <w:pPr>
              <w:pStyle w:val="NoSpacing"/>
              <w:ind w:hanging="13"/>
              <w:rPr>
                <w:rFonts w:ascii="Times New Roman" w:hAnsi="Times New Roman" w:cs="Times New Roman"/>
                <w:sz w:val="24"/>
                <w:szCs w:val="24"/>
              </w:rPr>
            </w:pPr>
            <w:r w:rsidRPr="006A25E5">
              <w:rPr>
                <w:rFonts w:ascii="Times New Roman" w:hAnsi="Times New Roman" w:cs="Times New Roman"/>
                <w:sz w:val="24"/>
                <w:szCs w:val="24"/>
              </w:rPr>
              <w:t xml:space="preserve">)                    </w:t>
            </w:r>
          </w:p>
        </w:tc>
      </w:tr>
      <w:tr w:rsidR="000327F1" w:rsidRPr="006A25E5" w14:paraId="62E7F785" w14:textId="77777777" w:rsidTr="00383FC3">
        <w:tc>
          <w:tcPr>
            <w:tcW w:w="4451" w:type="dxa"/>
          </w:tcPr>
          <w:p w14:paraId="22778065" w14:textId="45633BF1" w:rsidR="000327F1" w:rsidRPr="006A25E5" w:rsidRDefault="00B7066B" w:rsidP="00383FC3">
            <w:pPr>
              <w:pStyle w:val="NoSpacing"/>
              <w:ind w:left="-104" w:right="-67"/>
              <w:rPr>
                <w:rFonts w:ascii="Times New Roman" w:hAnsi="Times New Roman" w:cs="Times New Roman"/>
                <w:sz w:val="24"/>
                <w:szCs w:val="24"/>
              </w:rPr>
            </w:pPr>
            <w:r w:rsidRPr="006A25E5">
              <w:rPr>
                <w:rFonts w:ascii="Times New Roman" w:hAnsi="Times New Roman" w:cs="Times New Roman"/>
                <w:sz w:val="24"/>
                <w:szCs w:val="24"/>
              </w:rPr>
              <w:t xml:space="preserve">International Bureau Seeks Comment on </w:t>
            </w:r>
          </w:p>
        </w:tc>
        <w:tc>
          <w:tcPr>
            <w:tcW w:w="4459" w:type="dxa"/>
          </w:tcPr>
          <w:p w14:paraId="5D856E5E" w14:textId="43515B7D" w:rsidR="000327F1" w:rsidRPr="006A25E5" w:rsidRDefault="000327F1" w:rsidP="00383FC3">
            <w:pPr>
              <w:pStyle w:val="NoSpacing"/>
              <w:rPr>
                <w:rFonts w:ascii="Times New Roman" w:hAnsi="Times New Roman" w:cs="Times New Roman"/>
                <w:sz w:val="24"/>
                <w:szCs w:val="24"/>
              </w:rPr>
            </w:pPr>
            <w:proofErr w:type="gramStart"/>
            <w:r w:rsidRPr="006A25E5">
              <w:rPr>
                <w:rFonts w:ascii="Times New Roman" w:hAnsi="Times New Roman" w:cs="Times New Roman"/>
                <w:sz w:val="24"/>
                <w:szCs w:val="24"/>
              </w:rPr>
              <w:t xml:space="preserve">)   </w:t>
            </w:r>
            <w:proofErr w:type="gramEnd"/>
            <w:r w:rsidRPr="006A25E5">
              <w:rPr>
                <w:rFonts w:ascii="Times New Roman" w:hAnsi="Times New Roman" w:cs="Times New Roman"/>
                <w:sz w:val="24"/>
                <w:szCs w:val="24"/>
              </w:rPr>
              <w:t xml:space="preserve">           </w:t>
            </w:r>
            <w:r w:rsidR="00E64479" w:rsidRPr="006A25E5">
              <w:rPr>
                <w:rFonts w:ascii="Times New Roman" w:hAnsi="Times New Roman" w:cs="Times New Roman"/>
                <w:sz w:val="24"/>
                <w:szCs w:val="24"/>
              </w:rPr>
              <w:t>IB Docket No. 16-185</w:t>
            </w:r>
          </w:p>
        </w:tc>
      </w:tr>
      <w:tr w:rsidR="000327F1" w:rsidRPr="006A25E5" w14:paraId="5FAAB110" w14:textId="77777777" w:rsidTr="00383FC3">
        <w:tc>
          <w:tcPr>
            <w:tcW w:w="4451" w:type="dxa"/>
          </w:tcPr>
          <w:p w14:paraId="780F8E51" w14:textId="7546D3F4" w:rsidR="000327F1" w:rsidRPr="006A25E5" w:rsidRDefault="00B7066B" w:rsidP="00383FC3">
            <w:pPr>
              <w:pStyle w:val="NoSpacing"/>
              <w:ind w:left="-104"/>
              <w:rPr>
                <w:rFonts w:ascii="Times New Roman" w:hAnsi="Times New Roman" w:cs="Times New Roman"/>
                <w:sz w:val="24"/>
                <w:szCs w:val="24"/>
              </w:rPr>
            </w:pPr>
            <w:r w:rsidRPr="006A25E5">
              <w:rPr>
                <w:rFonts w:ascii="Times New Roman" w:hAnsi="Times New Roman" w:cs="Times New Roman"/>
                <w:sz w:val="24"/>
                <w:szCs w:val="24"/>
              </w:rPr>
              <w:t>Recommendations Approved by World</w:t>
            </w:r>
          </w:p>
        </w:tc>
        <w:tc>
          <w:tcPr>
            <w:tcW w:w="4459" w:type="dxa"/>
          </w:tcPr>
          <w:p w14:paraId="07D3B3F0" w14:textId="77777777" w:rsidR="000327F1" w:rsidRPr="006A25E5" w:rsidRDefault="000327F1" w:rsidP="00383FC3">
            <w:pPr>
              <w:pStyle w:val="NoSpacing"/>
              <w:rPr>
                <w:rFonts w:ascii="Times New Roman" w:hAnsi="Times New Roman" w:cs="Times New Roman"/>
                <w:sz w:val="24"/>
                <w:szCs w:val="24"/>
              </w:rPr>
            </w:pPr>
            <w:r w:rsidRPr="006A25E5">
              <w:rPr>
                <w:rFonts w:ascii="Times New Roman" w:hAnsi="Times New Roman" w:cs="Times New Roman"/>
                <w:sz w:val="24"/>
                <w:szCs w:val="24"/>
              </w:rPr>
              <w:t>)</w:t>
            </w:r>
          </w:p>
        </w:tc>
      </w:tr>
      <w:tr w:rsidR="000327F1" w:rsidRPr="006A25E5" w14:paraId="5C0B024C" w14:textId="77777777" w:rsidTr="00383FC3">
        <w:tc>
          <w:tcPr>
            <w:tcW w:w="4451" w:type="dxa"/>
          </w:tcPr>
          <w:p w14:paraId="32579977" w14:textId="50A8F4D2" w:rsidR="000327F1" w:rsidRPr="006A25E5" w:rsidRDefault="00B7066B" w:rsidP="00383FC3">
            <w:pPr>
              <w:pStyle w:val="NoSpacing"/>
              <w:ind w:left="-104"/>
              <w:rPr>
                <w:rFonts w:ascii="Times New Roman" w:hAnsi="Times New Roman" w:cs="Times New Roman"/>
                <w:sz w:val="24"/>
                <w:szCs w:val="24"/>
              </w:rPr>
            </w:pPr>
            <w:r w:rsidRPr="006A25E5">
              <w:rPr>
                <w:rFonts w:ascii="Times New Roman" w:hAnsi="Times New Roman" w:cs="Times New Roman"/>
                <w:sz w:val="24"/>
                <w:szCs w:val="24"/>
              </w:rPr>
              <w:t>Radiocommunication Conference Advisory</w:t>
            </w:r>
          </w:p>
        </w:tc>
        <w:tc>
          <w:tcPr>
            <w:tcW w:w="4459" w:type="dxa"/>
          </w:tcPr>
          <w:p w14:paraId="65A73E39" w14:textId="77777777" w:rsidR="000327F1" w:rsidRPr="006A25E5" w:rsidRDefault="000327F1" w:rsidP="00383FC3">
            <w:pPr>
              <w:pStyle w:val="NoSpacing"/>
              <w:rPr>
                <w:rFonts w:ascii="Times New Roman" w:hAnsi="Times New Roman" w:cs="Times New Roman"/>
                <w:sz w:val="24"/>
                <w:szCs w:val="24"/>
              </w:rPr>
            </w:pPr>
            <w:r w:rsidRPr="006A25E5">
              <w:rPr>
                <w:rFonts w:ascii="Times New Roman" w:hAnsi="Times New Roman" w:cs="Times New Roman"/>
                <w:sz w:val="24"/>
                <w:szCs w:val="24"/>
              </w:rPr>
              <w:t>)</w:t>
            </w:r>
          </w:p>
        </w:tc>
      </w:tr>
      <w:tr w:rsidR="00B7066B" w:rsidRPr="006A25E5" w14:paraId="73120CE6" w14:textId="77777777" w:rsidTr="00383FC3">
        <w:tc>
          <w:tcPr>
            <w:tcW w:w="4451" w:type="dxa"/>
          </w:tcPr>
          <w:p w14:paraId="07CE12AF" w14:textId="604997F0" w:rsidR="00B7066B" w:rsidRPr="006A25E5" w:rsidRDefault="00B7066B" w:rsidP="00383FC3">
            <w:pPr>
              <w:pStyle w:val="NoSpacing"/>
              <w:ind w:left="-104"/>
              <w:rPr>
                <w:rFonts w:ascii="Times New Roman" w:hAnsi="Times New Roman" w:cs="Times New Roman"/>
                <w:sz w:val="24"/>
                <w:szCs w:val="24"/>
              </w:rPr>
            </w:pPr>
            <w:r w:rsidRPr="006A25E5">
              <w:rPr>
                <w:rFonts w:ascii="Times New Roman" w:hAnsi="Times New Roman" w:cs="Times New Roman"/>
                <w:sz w:val="24"/>
                <w:szCs w:val="24"/>
              </w:rPr>
              <w:t>Committee</w:t>
            </w:r>
          </w:p>
        </w:tc>
        <w:tc>
          <w:tcPr>
            <w:tcW w:w="4459" w:type="dxa"/>
          </w:tcPr>
          <w:p w14:paraId="07AF81C5" w14:textId="0256ABE1" w:rsidR="00B7066B" w:rsidRPr="006A25E5" w:rsidRDefault="00B7066B" w:rsidP="00383FC3">
            <w:pPr>
              <w:pStyle w:val="NoSpacing"/>
              <w:rPr>
                <w:rFonts w:ascii="Times New Roman" w:hAnsi="Times New Roman" w:cs="Times New Roman"/>
                <w:sz w:val="24"/>
                <w:szCs w:val="24"/>
              </w:rPr>
            </w:pPr>
            <w:r w:rsidRPr="006A25E5">
              <w:rPr>
                <w:rFonts w:ascii="Times New Roman" w:hAnsi="Times New Roman" w:cs="Times New Roman"/>
                <w:sz w:val="24"/>
                <w:szCs w:val="24"/>
              </w:rPr>
              <w:t>)</w:t>
            </w:r>
          </w:p>
        </w:tc>
      </w:tr>
      <w:tr w:rsidR="000327F1" w:rsidRPr="006A25E5" w14:paraId="2084809D" w14:textId="77777777" w:rsidTr="00383FC3">
        <w:tc>
          <w:tcPr>
            <w:tcW w:w="4451" w:type="dxa"/>
          </w:tcPr>
          <w:p w14:paraId="2D640589" w14:textId="77777777" w:rsidR="000327F1" w:rsidRPr="006A25E5" w:rsidRDefault="000327F1" w:rsidP="00383FC3">
            <w:pPr>
              <w:pStyle w:val="NoSpacing"/>
              <w:rPr>
                <w:rFonts w:ascii="Times New Roman" w:hAnsi="Times New Roman" w:cs="Times New Roman"/>
                <w:sz w:val="24"/>
                <w:szCs w:val="24"/>
              </w:rPr>
            </w:pPr>
          </w:p>
        </w:tc>
        <w:tc>
          <w:tcPr>
            <w:tcW w:w="4459" w:type="dxa"/>
          </w:tcPr>
          <w:p w14:paraId="71353022" w14:textId="77777777" w:rsidR="000327F1" w:rsidRPr="006A25E5" w:rsidRDefault="000327F1" w:rsidP="00383FC3">
            <w:pPr>
              <w:pStyle w:val="NoSpacing"/>
              <w:rPr>
                <w:rFonts w:ascii="Times New Roman" w:hAnsi="Times New Roman" w:cs="Times New Roman"/>
                <w:sz w:val="24"/>
                <w:szCs w:val="24"/>
              </w:rPr>
            </w:pPr>
          </w:p>
        </w:tc>
      </w:tr>
    </w:tbl>
    <w:p w14:paraId="1646CF0B" w14:textId="77777777" w:rsidR="000327F1" w:rsidRPr="006A25E5" w:rsidRDefault="000327F1" w:rsidP="000327F1">
      <w:pPr>
        <w:pStyle w:val="NoSpacing"/>
        <w:rPr>
          <w:rFonts w:ascii="Times New Roman" w:hAnsi="Times New Roman" w:cs="Times New Roman"/>
          <w:sz w:val="24"/>
          <w:szCs w:val="24"/>
        </w:rPr>
      </w:pPr>
    </w:p>
    <w:p w14:paraId="3581A1D4" w14:textId="77777777" w:rsidR="000327F1" w:rsidRPr="006A25E5" w:rsidRDefault="000327F1" w:rsidP="0080546B">
      <w:pPr>
        <w:pStyle w:val="NoSpacing"/>
        <w:spacing w:line="480" w:lineRule="auto"/>
        <w:jc w:val="center"/>
        <w:rPr>
          <w:rFonts w:ascii="Times New Roman" w:hAnsi="Times New Roman" w:cs="Times New Roman"/>
          <w:b/>
          <w:sz w:val="24"/>
          <w:szCs w:val="24"/>
        </w:rPr>
      </w:pPr>
      <w:r w:rsidRPr="006A25E5">
        <w:rPr>
          <w:rFonts w:ascii="Times New Roman" w:hAnsi="Times New Roman" w:cs="Times New Roman"/>
          <w:b/>
          <w:sz w:val="24"/>
          <w:szCs w:val="24"/>
        </w:rPr>
        <w:t>COMMENTS OF OMNISPACE LLC</w:t>
      </w:r>
    </w:p>
    <w:p w14:paraId="492A0AC5" w14:textId="4089892E" w:rsidR="002C1E81" w:rsidRPr="006A25E5" w:rsidRDefault="002C6692" w:rsidP="0080546B">
      <w:pPr>
        <w:spacing w:line="480" w:lineRule="auto"/>
        <w:ind w:firstLine="720"/>
      </w:pPr>
      <w:r w:rsidRPr="006A25E5">
        <w:t>Omnispace LLC (“Omnispace”) respectfully submits these comments</w:t>
      </w:r>
      <w:r w:rsidR="00700ADE" w:rsidRPr="006A25E5">
        <w:t xml:space="preserve"> </w:t>
      </w:r>
      <w:r w:rsidR="00DF5D9F" w:rsidRPr="006A25E5">
        <w:t>in response to the Public Notice (the “PN”) issued by the International Bureau on October 3, 2018, in the matter of the above proceeding.</w:t>
      </w:r>
      <w:r w:rsidR="00790899" w:rsidRPr="006A25E5">
        <w:rPr>
          <w:rStyle w:val="FootnoteReference"/>
        </w:rPr>
        <w:footnoteReference w:id="1"/>
      </w:r>
      <w:r w:rsidR="00DF5D9F" w:rsidRPr="006A25E5">
        <w:t xml:space="preserve"> </w:t>
      </w:r>
      <w:r w:rsidR="00630DE3" w:rsidRPr="006A25E5">
        <w:t xml:space="preserve"> </w:t>
      </w:r>
      <w:r w:rsidR="00BD7E6B" w:rsidRPr="006A25E5">
        <w:t>The PN seeks comment on the draft recommendations provided by the World Radiocommunication Conference Advisory Committee (“WAC”)</w:t>
      </w:r>
      <w:r w:rsidR="006C50A6" w:rsidRPr="006A25E5">
        <w:t xml:space="preserve">. </w:t>
      </w:r>
      <w:r w:rsidR="00630DE3" w:rsidRPr="006A25E5">
        <w:t xml:space="preserve"> </w:t>
      </w:r>
      <w:r w:rsidR="006C50A6" w:rsidRPr="006A25E5">
        <w:t>These issues will be considered by the International Telecommunication Union’s (“ITU”) 2019 World Radiocommunication Conference (“WRC-19”).</w:t>
      </w:r>
    </w:p>
    <w:p w14:paraId="179B2D27" w14:textId="78D75BC6" w:rsidR="006C50A6" w:rsidRPr="006A25E5" w:rsidRDefault="0080546B" w:rsidP="0080546B">
      <w:pPr>
        <w:spacing w:line="480" w:lineRule="auto"/>
        <w:ind w:firstLine="720"/>
      </w:pPr>
      <w:r w:rsidRPr="006A25E5">
        <w:t xml:space="preserve">Omnispace operates a global satellite system in non-geostationary orbit </w:t>
      </w:r>
      <w:r w:rsidR="00F4284C">
        <w:t xml:space="preserve">(non-GSO) </w:t>
      </w:r>
      <w:r w:rsidR="00BE38BC">
        <w:t xml:space="preserve">that uses the </w:t>
      </w:r>
      <w:r w:rsidR="00AB1EA7">
        <w:t>S-band for user link</w:t>
      </w:r>
      <w:r w:rsidR="0027706E">
        <w:t xml:space="preserve">s and the C-band </w:t>
      </w:r>
      <w:r w:rsidR="00BE38BC">
        <w:t xml:space="preserve">for feeder links and </w:t>
      </w:r>
      <w:r w:rsidR="00FD22BF">
        <w:t xml:space="preserve">telemetry, tracking, and </w:t>
      </w:r>
      <w:r w:rsidR="00BE38BC">
        <w:t>telecommand</w:t>
      </w:r>
      <w:r w:rsidR="00F4284C">
        <w:t xml:space="preserve">.  Omnispace </w:t>
      </w:r>
      <w:r w:rsidR="0027706E">
        <w:t xml:space="preserve">is a member of the </w:t>
      </w:r>
      <w:r w:rsidR="00F57C08">
        <w:t xml:space="preserve">Federal Communication Commission’s </w:t>
      </w:r>
      <w:r w:rsidR="0027706E">
        <w:t>WRC</w:t>
      </w:r>
      <w:r w:rsidR="00F57C08">
        <w:t xml:space="preserve">-19 Advisory Committee.  </w:t>
      </w:r>
    </w:p>
    <w:p w14:paraId="1D3B5165" w14:textId="1458F513" w:rsidR="00D67061" w:rsidRPr="006A25E5" w:rsidRDefault="006C50A6" w:rsidP="00D67061">
      <w:pPr>
        <w:spacing w:line="480" w:lineRule="auto"/>
        <w:ind w:firstLine="720"/>
        <w:rPr>
          <w:color w:val="000000"/>
        </w:rPr>
      </w:pPr>
      <w:r w:rsidRPr="002D7982">
        <w:t xml:space="preserve">Omnispace comments are limited to </w:t>
      </w:r>
      <w:r w:rsidR="007C15F5" w:rsidRPr="002D7982">
        <w:t xml:space="preserve">draft </w:t>
      </w:r>
      <w:r w:rsidRPr="002D7982">
        <w:t xml:space="preserve">proposals </w:t>
      </w:r>
      <w:r w:rsidR="007C15F5" w:rsidRPr="002D7982">
        <w:t xml:space="preserve">that have been provided to the FCC by the National Telecommunications </w:t>
      </w:r>
      <w:r w:rsidR="008A75F5" w:rsidRPr="002D7982">
        <w:t xml:space="preserve">and </w:t>
      </w:r>
      <w:r w:rsidR="00874220">
        <w:t>I</w:t>
      </w:r>
      <w:r w:rsidR="008A75F5" w:rsidRPr="002D7982">
        <w:t xml:space="preserve">nformation Administration (NTIA) </w:t>
      </w:r>
      <w:r w:rsidR="00B53A31">
        <w:t xml:space="preserve">as </w:t>
      </w:r>
      <w:r w:rsidR="007035B1" w:rsidRPr="002D7982">
        <w:t xml:space="preserve">contained in </w:t>
      </w:r>
      <w:r w:rsidR="005B6F0E" w:rsidRPr="002D7982">
        <w:t xml:space="preserve">Attachment B of the </w:t>
      </w:r>
      <w:r w:rsidR="008A75F5" w:rsidRPr="002D7982">
        <w:t>Public Notice</w:t>
      </w:r>
      <w:r w:rsidR="008F227D" w:rsidRPr="002D7982">
        <w:t>, specifically those</w:t>
      </w:r>
      <w:r w:rsidR="00360DAC" w:rsidRPr="002D7982">
        <w:t xml:space="preserve"> </w:t>
      </w:r>
      <w:r w:rsidR="00DC3F49" w:rsidRPr="002D7982">
        <w:t>that address</w:t>
      </w:r>
      <w:r w:rsidR="00360DAC" w:rsidRPr="002D7982">
        <w:t xml:space="preserve"> WRC-19 Agenda Item 7</w:t>
      </w:r>
      <w:r w:rsidR="002D7982">
        <w:rPr>
          <w:color w:val="010101"/>
        </w:rPr>
        <w:t xml:space="preserve"> concerning </w:t>
      </w:r>
      <w:r w:rsidR="00C85713" w:rsidRPr="006A25E5">
        <w:rPr>
          <w:color w:val="000000"/>
        </w:rPr>
        <w:t>possible changes</w:t>
      </w:r>
      <w:r w:rsidR="008F227D">
        <w:rPr>
          <w:color w:val="000000"/>
        </w:rPr>
        <w:t xml:space="preserve"> to the</w:t>
      </w:r>
      <w:r w:rsidR="00C85713" w:rsidRPr="006A25E5">
        <w:rPr>
          <w:color w:val="000000"/>
        </w:rPr>
        <w:t xml:space="preserve"> advance publication, coordination, notification and recording procedures for frequency assignments pertaining to satellite networks</w:t>
      </w:r>
      <w:r w:rsidR="00EB3741">
        <w:rPr>
          <w:color w:val="000000"/>
        </w:rPr>
        <w:t>.</w:t>
      </w:r>
    </w:p>
    <w:p w14:paraId="4213EBD3" w14:textId="77777777" w:rsidR="00D9191B" w:rsidRDefault="00D9191B">
      <w:pPr>
        <w:rPr>
          <w:u w:val="single"/>
        </w:rPr>
      </w:pPr>
      <w:r>
        <w:rPr>
          <w:u w:val="single"/>
        </w:rPr>
        <w:br w:type="page"/>
      </w:r>
    </w:p>
    <w:p w14:paraId="2FF1E8EA" w14:textId="550F2BE6" w:rsidR="00E0057B" w:rsidRDefault="00E0057B" w:rsidP="00E0057B">
      <w:pPr>
        <w:spacing w:line="480" w:lineRule="auto"/>
        <w:rPr>
          <w:u w:val="single"/>
        </w:rPr>
      </w:pPr>
      <w:r>
        <w:rPr>
          <w:u w:val="single"/>
        </w:rPr>
        <w:lastRenderedPageBreak/>
        <w:t>Agenda Item 7 Issue A</w:t>
      </w:r>
    </w:p>
    <w:p w14:paraId="025A9406" w14:textId="33BE8C2E" w:rsidR="00A075DB" w:rsidRDefault="00D67061" w:rsidP="00D67061">
      <w:pPr>
        <w:spacing w:line="480" w:lineRule="auto"/>
        <w:ind w:firstLine="720"/>
        <w:rPr>
          <w:rStyle w:val="ECCParagraph"/>
          <w:rFonts w:ascii="Times New Roman" w:hAnsi="Times New Roman"/>
          <w:sz w:val="24"/>
          <w:lang w:val="en-US"/>
        </w:rPr>
      </w:pPr>
      <w:r w:rsidRPr="006A25E5">
        <w:t xml:space="preserve">With respect to Agenda </w:t>
      </w:r>
      <w:r w:rsidR="00C345AD">
        <w:t>I</w:t>
      </w:r>
      <w:r w:rsidRPr="006A25E5">
        <w:t xml:space="preserve">tem 7 </w:t>
      </w:r>
      <w:r w:rsidR="00C85713" w:rsidRPr="006A25E5">
        <w:t>Issue A</w:t>
      </w:r>
      <w:r w:rsidR="00C85713" w:rsidRPr="006A25E5">
        <w:rPr>
          <w:i/>
        </w:rPr>
        <w:t xml:space="preserve"> </w:t>
      </w:r>
      <w:r w:rsidRPr="006A25E5">
        <w:t xml:space="preserve">concerning the </w:t>
      </w:r>
      <w:r w:rsidR="0075639E">
        <w:t xml:space="preserve">applicability of </w:t>
      </w:r>
      <w:r w:rsidRPr="006A25E5">
        <w:t>b</w:t>
      </w:r>
      <w:r w:rsidR="00C85713" w:rsidRPr="006A25E5">
        <w:t>ringing into use of frequency assignments to all non-GSO satellite systems and consideration of a milestone-based approach for the deployment of non-GSO satellite systems in specific bands and services</w:t>
      </w:r>
      <w:r w:rsidRPr="006A25E5">
        <w:t xml:space="preserve">, </w:t>
      </w:r>
      <w:r w:rsidR="00C85713" w:rsidRPr="006A25E5">
        <w:rPr>
          <w:rStyle w:val="ECCParagraph"/>
          <w:rFonts w:ascii="Times New Roman" w:hAnsi="Times New Roman"/>
          <w:sz w:val="24"/>
          <w:lang w:val="en-US"/>
        </w:rPr>
        <w:t xml:space="preserve">Omnispace supports </w:t>
      </w:r>
      <w:r w:rsidR="0019735A" w:rsidRPr="006A25E5">
        <w:rPr>
          <w:rStyle w:val="ECCParagraph"/>
          <w:rFonts w:ascii="Times New Roman" w:hAnsi="Times New Roman"/>
          <w:sz w:val="24"/>
          <w:lang w:val="en-US"/>
        </w:rPr>
        <w:t>NTIA</w:t>
      </w:r>
      <w:r w:rsidR="009F1D10">
        <w:rPr>
          <w:rStyle w:val="ECCParagraph"/>
          <w:rFonts w:ascii="Times New Roman" w:hAnsi="Times New Roman"/>
          <w:sz w:val="24"/>
          <w:lang w:val="en-US"/>
        </w:rPr>
        <w:t>’s</w:t>
      </w:r>
      <w:r w:rsidR="0019735A" w:rsidRPr="006A25E5">
        <w:rPr>
          <w:rStyle w:val="ECCParagraph"/>
          <w:rFonts w:ascii="Times New Roman" w:hAnsi="Times New Roman"/>
          <w:sz w:val="24"/>
          <w:lang w:val="en-US"/>
        </w:rPr>
        <w:t xml:space="preserve"> proposal </w:t>
      </w:r>
      <w:r w:rsidR="003F55BF" w:rsidRPr="006A25E5">
        <w:rPr>
          <w:rStyle w:val="ECCParagraph"/>
          <w:rFonts w:ascii="Times New Roman" w:hAnsi="Times New Roman"/>
          <w:sz w:val="24"/>
          <w:lang w:val="en-US"/>
        </w:rPr>
        <w:t>that</w:t>
      </w:r>
      <w:r w:rsidR="00C85713" w:rsidRPr="006A25E5">
        <w:rPr>
          <w:rStyle w:val="ECCParagraph"/>
          <w:rFonts w:ascii="Times New Roman" w:hAnsi="Times New Roman"/>
          <w:sz w:val="24"/>
          <w:lang w:val="en-US"/>
        </w:rPr>
        <w:t xml:space="preserve"> bringing into use of frequency assignment</w:t>
      </w:r>
      <w:r w:rsidR="003F55BF" w:rsidRPr="006A25E5">
        <w:rPr>
          <w:rStyle w:val="ECCParagraph"/>
          <w:rFonts w:ascii="Times New Roman" w:hAnsi="Times New Roman"/>
          <w:sz w:val="24"/>
          <w:lang w:val="en-US"/>
        </w:rPr>
        <w:t>s</w:t>
      </w:r>
      <w:r w:rsidR="00C85713" w:rsidRPr="006A25E5">
        <w:rPr>
          <w:rStyle w:val="ECCParagraph"/>
          <w:rFonts w:ascii="Times New Roman" w:hAnsi="Times New Roman"/>
          <w:sz w:val="24"/>
          <w:lang w:val="en-US"/>
        </w:rPr>
        <w:t xml:space="preserve"> </w:t>
      </w:r>
      <w:r w:rsidR="003F55BF" w:rsidRPr="006A25E5">
        <w:rPr>
          <w:rStyle w:val="ECCParagraph"/>
          <w:rFonts w:ascii="Times New Roman" w:hAnsi="Times New Roman"/>
          <w:sz w:val="24"/>
          <w:lang w:val="en-US"/>
        </w:rPr>
        <w:t xml:space="preserve">to </w:t>
      </w:r>
      <w:r w:rsidR="00C85713" w:rsidRPr="006A25E5">
        <w:rPr>
          <w:rStyle w:val="ECCParagraph"/>
          <w:rFonts w:ascii="Times New Roman" w:hAnsi="Times New Roman"/>
          <w:sz w:val="24"/>
          <w:lang w:val="en-US"/>
        </w:rPr>
        <w:t xml:space="preserve">a non-GSO system </w:t>
      </w:r>
      <w:r w:rsidR="00F552CC" w:rsidRPr="006A25E5">
        <w:rPr>
          <w:rStyle w:val="ECCParagraph"/>
          <w:rFonts w:ascii="Times New Roman" w:hAnsi="Times New Roman"/>
          <w:sz w:val="24"/>
          <w:lang w:val="en-US"/>
        </w:rPr>
        <w:t>should continue to be achieved by the deployment of one satellite into</w:t>
      </w:r>
      <w:r w:rsidR="00C85713" w:rsidRPr="006A25E5">
        <w:t xml:space="preserve"> one of the notified orbital planes of the non-GSO system, irrespective of the notified number of orbital planes and satellites per orbital plane in the system, on or prior to the deadline for </w:t>
      </w:r>
      <w:r w:rsidR="00B7589A" w:rsidRPr="006A25E5">
        <w:t>bringing into use</w:t>
      </w:r>
      <w:r w:rsidR="00C85713" w:rsidRPr="006A25E5">
        <w:t xml:space="preserve">.  </w:t>
      </w:r>
      <w:r w:rsidR="00C85713" w:rsidRPr="006A25E5">
        <w:rPr>
          <w:rStyle w:val="ECCParagraph"/>
          <w:rFonts w:ascii="Times New Roman" w:hAnsi="Times New Roman"/>
          <w:sz w:val="24"/>
          <w:lang w:val="en-US"/>
        </w:rPr>
        <w:t xml:space="preserve"> </w:t>
      </w:r>
    </w:p>
    <w:p w14:paraId="60474109" w14:textId="544ECA2A" w:rsidR="00C85713" w:rsidRPr="00FB4F96" w:rsidRDefault="005A5683" w:rsidP="00D67061">
      <w:pPr>
        <w:spacing w:line="480" w:lineRule="auto"/>
        <w:ind w:firstLine="720"/>
        <w:rPr>
          <w:rStyle w:val="ECCParagraph"/>
          <w:rFonts w:ascii="Times New Roman" w:hAnsi="Times New Roman"/>
          <w:sz w:val="24"/>
          <w:lang w:val="en-US"/>
        </w:rPr>
      </w:pPr>
      <w:r>
        <w:rPr>
          <w:rStyle w:val="ECCParagraph"/>
          <w:rFonts w:ascii="Times New Roman" w:hAnsi="Times New Roman"/>
          <w:sz w:val="24"/>
          <w:lang w:val="en-US"/>
        </w:rPr>
        <w:t xml:space="preserve">NTIA proposes that </w:t>
      </w:r>
      <w:r w:rsidR="00F25398">
        <w:rPr>
          <w:rStyle w:val="ECCParagraph"/>
          <w:rFonts w:ascii="Times New Roman" w:hAnsi="Times New Roman"/>
          <w:sz w:val="24"/>
          <w:lang w:val="en-US"/>
        </w:rPr>
        <w:t xml:space="preserve">a fixed period of one day for continuous deployment is long enough for </w:t>
      </w:r>
      <w:r w:rsidR="001D0FFB">
        <w:rPr>
          <w:rStyle w:val="ECCParagraph"/>
          <w:rFonts w:ascii="Times New Roman" w:hAnsi="Times New Roman"/>
          <w:sz w:val="24"/>
          <w:lang w:val="en-US"/>
        </w:rPr>
        <w:t>a</w:t>
      </w:r>
      <w:r w:rsidR="004228E0" w:rsidRPr="006A25E5">
        <w:rPr>
          <w:rStyle w:val="ECCParagraph"/>
          <w:rFonts w:ascii="Times New Roman" w:hAnsi="Times New Roman"/>
          <w:sz w:val="24"/>
          <w:lang w:val="en-US"/>
        </w:rPr>
        <w:t xml:space="preserve"> notifying administration </w:t>
      </w:r>
      <w:r w:rsidR="00796F12" w:rsidRPr="006A25E5">
        <w:rPr>
          <w:rStyle w:val="ECCParagraph"/>
          <w:rFonts w:ascii="Times New Roman" w:hAnsi="Times New Roman"/>
          <w:sz w:val="24"/>
          <w:lang w:val="en-US"/>
        </w:rPr>
        <w:t xml:space="preserve">to determine that a </w:t>
      </w:r>
      <w:r w:rsidR="00F51DE7">
        <w:rPr>
          <w:rStyle w:val="ECCParagraph"/>
          <w:rFonts w:ascii="Times New Roman" w:hAnsi="Times New Roman"/>
          <w:sz w:val="24"/>
          <w:lang w:val="en-US"/>
        </w:rPr>
        <w:t xml:space="preserve">non-GSO </w:t>
      </w:r>
      <w:r w:rsidR="00796F12" w:rsidRPr="006A25E5">
        <w:rPr>
          <w:rStyle w:val="ECCParagraph"/>
          <w:rFonts w:ascii="Times New Roman" w:hAnsi="Times New Roman"/>
          <w:sz w:val="24"/>
          <w:lang w:val="en-US"/>
        </w:rPr>
        <w:t xml:space="preserve">space station with the capability </w:t>
      </w:r>
      <w:r w:rsidR="00E607BA" w:rsidRPr="006A25E5">
        <w:rPr>
          <w:rStyle w:val="ECCParagraph"/>
          <w:rFonts w:ascii="Times New Roman" w:hAnsi="Times New Roman"/>
          <w:sz w:val="24"/>
          <w:lang w:val="en-US"/>
        </w:rPr>
        <w:t xml:space="preserve">of </w:t>
      </w:r>
      <w:r w:rsidR="00A35121" w:rsidRPr="006A25E5">
        <w:rPr>
          <w:rStyle w:val="ECCParagraph"/>
          <w:rFonts w:ascii="Times New Roman" w:hAnsi="Times New Roman"/>
          <w:sz w:val="24"/>
          <w:lang w:val="en-US"/>
        </w:rPr>
        <w:t xml:space="preserve">transmitting or receiving particular frequency assignments </w:t>
      </w:r>
      <w:r w:rsidR="00796F12" w:rsidRPr="006A25E5">
        <w:rPr>
          <w:rStyle w:val="ECCParagraph"/>
          <w:rFonts w:ascii="Times New Roman" w:hAnsi="Times New Roman"/>
          <w:sz w:val="24"/>
          <w:lang w:val="en-US"/>
        </w:rPr>
        <w:t>has been deployed in a notified orbital plane</w:t>
      </w:r>
      <w:r w:rsidR="001D0FFB">
        <w:rPr>
          <w:rStyle w:val="ECCParagraph"/>
          <w:rFonts w:ascii="Times New Roman" w:hAnsi="Times New Roman"/>
          <w:sz w:val="24"/>
          <w:lang w:val="en-US"/>
        </w:rPr>
        <w:t>.  W</w:t>
      </w:r>
      <w:r w:rsidR="00863B6D">
        <w:rPr>
          <w:rStyle w:val="ECCParagraph"/>
          <w:rFonts w:ascii="Times New Roman" w:hAnsi="Times New Roman"/>
          <w:sz w:val="24"/>
          <w:lang w:val="en-US"/>
        </w:rPr>
        <w:t xml:space="preserve">e are concerned that </w:t>
      </w:r>
      <w:r w:rsidR="007A3CF9" w:rsidRPr="006A25E5">
        <w:rPr>
          <w:rStyle w:val="ECCParagraph"/>
          <w:rFonts w:ascii="Times New Roman" w:hAnsi="Times New Roman"/>
          <w:sz w:val="24"/>
          <w:lang w:val="en-US"/>
        </w:rPr>
        <w:t xml:space="preserve">a </w:t>
      </w:r>
      <w:r w:rsidR="000671D8" w:rsidRPr="006A25E5">
        <w:rPr>
          <w:rStyle w:val="ECCParagraph"/>
          <w:rFonts w:ascii="Times New Roman" w:hAnsi="Times New Roman"/>
          <w:sz w:val="24"/>
          <w:lang w:val="en-US"/>
        </w:rPr>
        <w:t>one-day</w:t>
      </w:r>
      <w:r w:rsidR="007A3CF9" w:rsidRPr="006A25E5">
        <w:rPr>
          <w:rStyle w:val="ECCParagraph"/>
          <w:rFonts w:ascii="Times New Roman" w:hAnsi="Times New Roman"/>
          <w:sz w:val="24"/>
          <w:lang w:val="en-US"/>
        </w:rPr>
        <w:t xml:space="preserve"> period </w:t>
      </w:r>
      <w:r w:rsidR="00166C18">
        <w:rPr>
          <w:rStyle w:val="ECCParagraph"/>
          <w:rFonts w:ascii="Times New Roman" w:hAnsi="Times New Roman"/>
          <w:sz w:val="24"/>
          <w:lang w:val="en-US"/>
        </w:rPr>
        <w:t xml:space="preserve">is insufficient to demonstrate bringing into use and </w:t>
      </w:r>
      <w:r w:rsidR="007A3CF9" w:rsidRPr="006A25E5">
        <w:rPr>
          <w:rStyle w:val="ECCParagraph"/>
          <w:rFonts w:ascii="Times New Roman" w:hAnsi="Times New Roman"/>
          <w:sz w:val="24"/>
          <w:lang w:val="en-US"/>
        </w:rPr>
        <w:t xml:space="preserve">would not be a deterrent to </w:t>
      </w:r>
      <w:r w:rsidR="002E18D9" w:rsidRPr="006A25E5">
        <w:rPr>
          <w:rStyle w:val="ECCParagraph"/>
          <w:rFonts w:ascii="Times New Roman" w:hAnsi="Times New Roman"/>
          <w:sz w:val="24"/>
          <w:lang w:val="en-US"/>
        </w:rPr>
        <w:t xml:space="preserve">the resurgence of </w:t>
      </w:r>
      <w:r w:rsidR="00F51DE7">
        <w:rPr>
          <w:rStyle w:val="ECCParagraph"/>
          <w:rFonts w:ascii="Times New Roman" w:hAnsi="Times New Roman"/>
          <w:sz w:val="24"/>
          <w:lang w:val="en-US"/>
        </w:rPr>
        <w:t xml:space="preserve">the </w:t>
      </w:r>
      <w:r w:rsidR="002E18D9" w:rsidRPr="006A25E5">
        <w:rPr>
          <w:rStyle w:val="ECCParagraph"/>
          <w:rFonts w:ascii="Times New Roman" w:hAnsi="Times New Roman"/>
          <w:sz w:val="24"/>
          <w:lang w:val="en-US"/>
        </w:rPr>
        <w:t xml:space="preserve">so-called “paper satellite networks” </w:t>
      </w:r>
      <w:r w:rsidR="004B5F0B" w:rsidRPr="006A25E5">
        <w:rPr>
          <w:rStyle w:val="ECCParagraph"/>
          <w:rFonts w:ascii="Times New Roman" w:hAnsi="Times New Roman"/>
          <w:sz w:val="24"/>
          <w:lang w:val="en-US"/>
        </w:rPr>
        <w:t xml:space="preserve">that </w:t>
      </w:r>
      <w:r w:rsidR="00A35121" w:rsidRPr="006A25E5">
        <w:rPr>
          <w:rStyle w:val="ECCParagraph"/>
          <w:rFonts w:ascii="Times New Roman" w:hAnsi="Times New Roman"/>
          <w:sz w:val="24"/>
          <w:lang w:val="en-US"/>
        </w:rPr>
        <w:t xml:space="preserve">Agenda Item 7 Issue A seeks to address.  </w:t>
      </w:r>
      <w:r w:rsidR="000671D8" w:rsidRPr="006A25E5">
        <w:rPr>
          <w:rStyle w:val="ECCParagraph"/>
          <w:rFonts w:ascii="Times New Roman" w:hAnsi="Times New Roman"/>
          <w:sz w:val="24"/>
          <w:lang w:val="en-US"/>
        </w:rPr>
        <w:t xml:space="preserve">For this reason, we believe the continuous period should be </w:t>
      </w:r>
      <w:r w:rsidR="004B5F0B" w:rsidRPr="006A25E5">
        <w:rPr>
          <w:rStyle w:val="ECCParagraph"/>
          <w:rFonts w:ascii="Times New Roman" w:hAnsi="Times New Roman"/>
          <w:sz w:val="24"/>
          <w:lang w:val="en-US"/>
        </w:rPr>
        <w:t xml:space="preserve">at least </w:t>
      </w:r>
      <w:r w:rsidR="004B5F0B" w:rsidRPr="00FB4F96">
        <w:rPr>
          <w:rStyle w:val="ECCParagraph"/>
          <w:rFonts w:ascii="Times New Roman" w:hAnsi="Times New Roman"/>
          <w:sz w:val="24"/>
          <w:lang w:val="en-US"/>
        </w:rPr>
        <w:t>30 but not more than 90 days</w:t>
      </w:r>
      <w:r w:rsidR="00680CD6" w:rsidRPr="00FB4F96">
        <w:rPr>
          <w:rStyle w:val="ECCParagraph"/>
          <w:rFonts w:ascii="Times New Roman" w:hAnsi="Times New Roman"/>
          <w:sz w:val="24"/>
          <w:lang w:val="en-US"/>
        </w:rPr>
        <w:t xml:space="preserve">, </w:t>
      </w:r>
      <w:r w:rsidR="009D05FC" w:rsidRPr="00FB4F96">
        <w:rPr>
          <w:rStyle w:val="ECCParagraph"/>
          <w:rFonts w:ascii="Times New Roman" w:hAnsi="Times New Roman"/>
          <w:sz w:val="24"/>
          <w:lang w:val="en-US"/>
        </w:rPr>
        <w:t xml:space="preserve">noting </w:t>
      </w:r>
      <w:r w:rsidR="002D14DA" w:rsidRPr="00FB4F96">
        <w:rPr>
          <w:rStyle w:val="ECCParagraph"/>
          <w:rFonts w:ascii="Times New Roman" w:hAnsi="Times New Roman"/>
          <w:sz w:val="24"/>
          <w:lang w:val="en-US"/>
        </w:rPr>
        <w:t>a</w:t>
      </w:r>
      <w:r w:rsidR="00680CD6" w:rsidRPr="00FB4F96">
        <w:rPr>
          <w:rStyle w:val="ECCParagraph"/>
          <w:rFonts w:ascii="Times New Roman" w:hAnsi="Times New Roman"/>
          <w:sz w:val="24"/>
          <w:lang w:val="en-US"/>
        </w:rPr>
        <w:t xml:space="preserve"> </w:t>
      </w:r>
      <w:r w:rsidR="009D05FC" w:rsidRPr="00FB4F96">
        <w:rPr>
          <w:rStyle w:val="ECCParagraph"/>
          <w:rFonts w:ascii="Times New Roman" w:hAnsi="Times New Roman"/>
          <w:sz w:val="24"/>
          <w:lang w:val="en-US"/>
        </w:rPr>
        <w:t xml:space="preserve">90-day </w:t>
      </w:r>
      <w:r w:rsidR="00680CD6" w:rsidRPr="00FB4F96">
        <w:rPr>
          <w:rStyle w:val="ECCParagraph"/>
          <w:rFonts w:ascii="Times New Roman" w:hAnsi="Times New Roman"/>
          <w:sz w:val="24"/>
          <w:lang w:val="en-US"/>
        </w:rPr>
        <w:t xml:space="preserve">period </w:t>
      </w:r>
      <w:r w:rsidR="00901A0B" w:rsidRPr="00FB4F96">
        <w:rPr>
          <w:rStyle w:val="ECCParagraph"/>
          <w:rFonts w:ascii="Times New Roman" w:hAnsi="Times New Roman"/>
          <w:sz w:val="24"/>
          <w:lang w:val="en-US"/>
        </w:rPr>
        <w:t xml:space="preserve">currently </w:t>
      </w:r>
      <w:r w:rsidR="00680CD6" w:rsidRPr="00FB4F96">
        <w:rPr>
          <w:rStyle w:val="ECCParagraph"/>
          <w:rFonts w:ascii="Times New Roman" w:hAnsi="Times New Roman"/>
          <w:sz w:val="24"/>
          <w:lang w:val="en-US"/>
        </w:rPr>
        <w:t xml:space="preserve">applies to </w:t>
      </w:r>
      <w:r w:rsidR="00220499" w:rsidRPr="00FB4F96">
        <w:rPr>
          <w:rStyle w:val="ECCParagraph"/>
          <w:rFonts w:ascii="Times New Roman" w:hAnsi="Times New Roman"/>
          <w:sz w:val="24"/>
          <w:lang w:val="en-US"/>
        </w:rPr>
        <w:t xml:space="preserve">GSO </w:t>
      </w:r>
      <w:r w:rsidR="00242AE6" w:rsidRPr="00FB4F96">
        <w:rPr>
          <w:rStyle w:val="ECCParagraph"/>
          <w:rFonts w:ascii="Times New Roman" w:hAnsi="Times New Roman"/>
          <w:sz w:val="24"/>
          <w:lang w:val="en-US"/>
        </w:rPr>
        <w:t>networks</w:t>
      </w:r>
      <w:r w:rsidR="00220499" w:rsidRPr="00FB4F96">
        <w:rPr>
          <w:rStyle w:val="ECCParagraph"/>
          <w:rFonts w:ascii="Times New Roman" w:hAnsi="Times New Roman"/>
          <w:sz w:val="24"/>
          <w:lang w:val="en-US"/>
        </w:rPr>
        <w:t xml:space="preserve"> </w:t>
      </w:r>
      <w:r w:rsidR="00A951C0" w:rsidRPr="00FB4F96">
        <w:rPr>
          <w:rStyle w:val="ECCParagraph"/>
          <w:rFonts w:ascii="Times New Roman" w:hAnsi="Times New Roman"/>
          <w:sz w:val="24"/>
          <w:lang w:val="en-US"/>
        </w:rPr>
        <w:t xml:space="preserve">based upon the </w:t>
      </w:r>
      <w:r w:rsidR="00D77638">
        <w:rPr>
          <w:rStyle w:val="ECCParagraph"/>
          <w:rFonts w:ascii="Times New Roman" w:hAnsi="Times New Roman"/>
          <w:sz w:val="24"/>
          <w:lang w:val="en-US"/>
        </w:rPr>
        <w:t xml:space="preserve">ITU’s </w:t>
      </w:r>
      <w:r w:rsidR="00A951C0" w:rsidRPr="00FB4F96">
        <w:rPr>
          <w:rStyle w:val="ECCParagraph"/>
          <w:rFonts w:ascii="Times New Roman" w:hAnsi="Times New Roman"/>
          <w:sz w:val="24"/>
          <w:lang w:val="en-US"/>
        </w:rPr>
        <w:t xml:space="preserve">Radio Regulations and to </w:t>
      </w:r>
      <w:r w:rsidR="00680CD6" w:rsidRPr="00FB4F96">
        <w:rPr>
          <w:rStyle w:val="ECCParagraph"/>
          <w:rFonts w:ascii="Times New Roman" w:hAnsi="Times New Roman"/>
          <w:sz w:val="24"/>
          <w:lang w:val="en-US"/>
        </w:rPr>
        <w:t xml:space="preserve">non-GSO systems in the fixed-satellite service and mobile-satellite service </w:t>
      </w:r>
      <w:r w:rsidR="00B232AE" w:rsidRPr="00FB4F96">
        <w:rPr>
          <w:rStyle w:val="ECCParagraph"/>
          <w:rFonts w:ascii="Times New Roman" w:hAnsi="Times New Roman"/>
          <w:sz w:val="24"/>
          <w:lang w:val="en-US"/>
        </w:rPr>
        <w:t>based upon the Rule</w:t>
      </w:r>
      <w:r w:rsidR="00080DB1" w:rsidRPr="00FB4F96">
        <w:rPr>
          <w:rStyle w:val="ECCParagraph"/>
          <w:rFonts w:ascii="Times New Roman" w:hAnsi="Times New Roman"/>
          <w:sz w:val="24"/>
          <w:lang w:val="en-US"/>
        </w:rPr>
        <w:t>s</w:t>
      </w:r>
      <w:r w:rsidR="00B232AE" w:rsidRPr="00FB4F96">
        <w:rPr>
          <w:rStyle w:val="ECCParagraph"/>
          <w:rFonts w:ascii="Times New Roman" w:hAnsi="Times New Roman"/>
          <w:sz w:val="24"/>
          <w:lang w:val="en-US"/>
        </w:rPr>
        <w:t xml:space="preserve"> of Procedure in force</w:t>
      </w:r>
      <w:r w:rsidR="004B5F0B" w:rsidRPr="00FB4F96">
        <w:rPr>
          <w:rStyle w:val="ECCParagraph"/>
          <w:rFonts w:ascii="Times New Roman" w:hAnsi="Times New Roman"/>
          <w:sz w:val="24"/>
          <w:lang w:val="en-US"/>
        </w:rPr>
        <w:t>.</w:t>
      </w:r>
    </w:p>
    <w:p w14:paraId="19BE55BB" w14:textId="10C66CA6" w:rsidR="00A075DB" w:rsidRPr="00FB4F96" w:rsidRDefault="00540325" w:rsidP="00D67061">
      <w:pPr>
        <w:spacing w:line="480" w:lineRule="auto"/>
        <w:ind w:firstLine="720"/>
      </w:pPr>
      <w:r w:rsidRPr="00FB4F96">
        <w:rPr>
          <w:rStyle w:val="ECCParagraph"/>
          <w:rFonts w:ascii="Times New Roman" w:hAnsi="Times New Roman"/>
          <w:sz w:val="24"/>
        </w:rPr>
        <w:t xml:space="preserve">The proper functioning of coordination, notification, and due diligence mechanisms </w:t>
      </w:r>
      <w:r w:rsidR="000F2705" w:rsidRPr="00FB4F96">
        <w:rPr>
          <w:rStyle w:val="ECCParagraph"/>
          <w:rFonts w:ascii="Times New Roman" w:hAnsi="Times New Roman"/>
          <w:sz w:val="24"/>
        </w:rPr>
        <w:t xml:space="preserve">necessitate </w:t>
      </w:r>
      <w:r w:rsidR="00A07C8F" w:rsidRPr="00FB4F96">
        <w:rPr>
          <w:rStyle w:val="ECCParagraph"/>
          <w:rFonts w:ascii="Times New Roman" w:hAnsi="Times New Roman"/>
          <w:sz w:val="24"/>
        </w:rPr>
        <w:t xml:space="preserve">the type of </w:t>
      </w:r>
      <w:r w:rsidR="000F2705" w:rsidRPr="00FB4F96">
        <w:rPr>
          <w:rStyle w:val="ECCParagraph"/>
          <w:rFonts w:ascii="Times New Roman" w:hAnsi="Times New Roman"/>
          <w:sz w:val="24"/>
        </w:rPr>
        <w:t xml:space="preserve">cautious and practical </w:t>
      </w:r>
      <w:r w:rsidR="005A48EC" w:rsidRPr="00FB4F96">
        <w:rPr>
          <w:rStyle w:val="ECCParagraph"/>
          <w:rFonts w:ascii="Times New Roman" w:hAnsi="Times New Roman"/>
          <w:sz w:val="24"/>
        </w:rPr>
        <w:t>milestone</w:t>
      </w:r>
      <w:r w:rsidR="00C95DE5" w:rsidRPr="00FB4F96">
        <w:rPr>
          <w:rStyle w:val="ECCParagraph"/>
          <w:rFonts w:ascii="Times New Roman" w:hAnsi="Times New Roman"/>
          <w:sz w:val="24"/>
        </w:rPr>
        <w:t xml:space="preserve"> approach</w:t>
      </w:r>
      <w:r w:rsidR="00A07C8F" w:rsidRPr="00FB4F96">
        <w:rPr>
          <w:rStyle w:val="ECCParagraph"/>
          <w:rFonts w:ascii="Times New Roman" w:hAnsi="Times New Roman"/>
          <w:sz w:val="24"/>
        </w:rPr>
        <w:t xml:space="preserve"> found in the NTIA proposal.  </w:t>
      </w:r>
      <w:r w:rsidR="002B48C6" w:rsidRPr="00FB4F96">
        <w:t>Omnispace agrees with the NTIA proposal not to specify orbital tolerances for individual parameters and share</w:t>
      </w:r>
      <w:r w:rsidR="008B2801">
        <w:t>s</w:t>
      </w:r>
      <w:r w:rsidR="002B48C6" w:rsidRPr="00FB4F96">
        <w:t xml:space="preserve"> the view that this subject requires further study.  </w:t>
      </w:r>
      <w:r w:rsidR="00213360" w:rsidRPr="00FB4F96">
        <w:t xml:space="preserve">We </w:t>
      </w:r>
      <w:r w:rsidR="00885ABB" w:rsidRPr="00FB4F96">
        <w:t xml:space="preserve">support </w:t>
      </w:r>
      <w:r w:rsidR="00213360" w:rsidRPr="00FB4F96">
        <w:t xml:space="preserve">limiting the application of the milestone approach to the </w:t>
      </w:r>
      <w:r w:rsidR="002D2597">
        <w:t xml:space="preserve">congested </w:t>
      </w:r>
      <w:r w:rsidR="004C56B7" w:rsidRPr="00FB4F96">
        <w:t>f</w:t>
      </w:r>
      <w:r w:rsidR="00FF01D1" w:rsidRPr="00FB4F96">
        <w:t xml:space="preserve">requency bands </w:t>
      </w:r>
      <w:r w:rsidR="004C56B7" w:rsidRPr="00FB4F96">
        <w:t xml:space="preserve">and services </w:t>
      </w:r>
      <w:r w:rsidR="002D2597">
        <w:t>t</w:t>
      </w:r>
      <w:r w:rsidR="00B75032" w:rsidRPr="00FB4F96">
        <w:t xml:space="preserve">hat have been </w:t>
      </w:r>
      <w:r w:rsidR="003B2B44" w:rsidRPr="00FB4F96">
        <w:t>agreed</w:t>
      </w:r>
      <w:r w:rsidR="00FF01D1" w:rsidRPr="00FB4F96">
        <w:t xml:space="preserve"> </w:t>
      </w:r>
      <w:r w:rsidR="00B77625" w:rsidRPr="00FB4F96">
        <w:t xml:space="preserve">during the ITU study process </w:t>
      </w:r>
      <w:r w:rsidR="00213360" w:rsidRPr="00FB4F96">
        <w:t xml:space="preserve">as </w:t>
      </w:r>
      <w:r w:rsidR="00C95DE5" w:rsidRPr="00FB4F96">
        <w:t>proposed by NTIA</w:t>
      </w:r>
      <w:r w:rsidR="002819FB" w:rsidRPr="00FB4F96">
        <w:t xml:space="preserve">.  </w:t>
      </w:r>
    </w:p>
    <w:p w14:paraId="4A91013E" w14:textId="77777777" w:rsidR="002D2597" w:rsidRDefault="002D2597">
      <w:pPr>
        <w:rPr>
          <w:u w:val="single"/>
        </w:rPr>
      </w:pPr>
      <w:r>
        <w:rPr>
          <w:u w:val="single"/>
        </w:rPr>
        <w:br w:type="page"/>
      </w:r>
    </w:p>
    <w:p w14:paraId="74E07522" w14:textId="75A809E8" w:rsidR="002D2597" w:rsidRPr="00A46C41" w:rsidRDefault="002D2597" w:rsidP="002D2597">
      <w:pPr>
        <w:spacing w:line="480" w:lineRule="auto"/>
        <w:rPr>
          <w:u w:val="single"/>
        </w:rPr>
      </w:pPr>
      <w:r w:rsidRPr="00A46C41">
        <w:rPr>
          <w:u w:val="single"/>
        </w:rPr>
        <w:lastRenderedPageBreak/>
        <w:t>Agenda Item 7 Issue I</w:t>
      </w:r>
    </w:p>
    <w:p w14:paraId="133A8A3A" w14:textId="20CA8CC9" w:rsidR="00801127" w:rsidRDefault="00A46C41" w:rsidP="00A748D5">
      <w:pPr>
        <w:spacing w:line="480" w:lineRule="auto"/>
        <w:ind w:firstLine="720"/>
        <w:rPr>
          <w:rFonts w:cstheme="minorHAnsi"/>
        </w:rPr>
      </w:pPr>
      <w:r w:rsidRPr="00A748D5">
        <w:rPr>
          <w:rStyle w:val="ECCParagraph"/>
          <w:rFonts w:ascii="Times New Roman" w:hAnsi="Times New Roman"/>
          <w:sz w:val="24"/>
        </w:rPr>
        <w:t>Agenda</w:t>
      </w:r>
      <w:r>
        <w:rPr>
          <w:rFonts w:cstheme="minorHAnsi"/>
        </w:rPr>
        <w:t xml:space="preserve"> </w:t>
      </w:r>
      <w:r w:rsidR="00E835EE">
        <w:rPr>
          <w:rFonts w:cstheme="minorHAnsi"/>
        </w:rPr>
        <w:t>I</w:t>
      </w:r>
      <w:r>
        <w:rPr>
          <w:rFonts w:cstheme="minorHAnsi"/>
        </w:rPr>
        <w:t xml:space="preserve">tem 7 </w:t>
      </w:r>
      <w:r w:rsidR="00E835EE">
        <w:rPr>
          <w:rFonts w:cstheme="minorHAnsi"/>
        </w:rPr>
        <w:t>I</w:t>
      </w:r>
      <w:r>
        <w:rPr>
          <w:rFonts w:cstheme="minorHAnsi"/>
        </w:rPr>
        <w:t xml:space="preserve">ssue I </w:t>
      </w:r>
      <w:proofErr w:type="gramStart"/>
      <w:r>
        <w:rPr>
          <w:rFonts w:cstheme="minorHAnsi"/>
        </w:rPr>
        <w:t>concerns</w:t>
      </w:r>
      <w:proofErr w:type="gramEnd"/>
      <w:r>
        <w:rPr>
          <w:rFonts w:cstheme="minorHAnsi"/>
        </w:rPr>
        <w:t xml:space="preserve"> </w:t>
      </w:r>
      <w:r w:rsidR="00796C0F">
        <w:rPr>
          <w:rFonts w:cstheme="minorHAnsi"/>
        </w:rPr>
        <w:t xml:space="preserve">adding data elements to Appendix 4 of the Radio Regulations </w:t>
      </w:r>
      <w:r w:rsidR="00FE73EB">
        <w:rPr>
          <w:rFonts w:cstheme="minorHAnsi"/>
        </w:rPr>
        <w:t xml:space="preserve">to clarify whether a non-GSO system </w:t>
      </w:r>
      <w:r w:rsidR="0075047A">
        <w:rPr>
          <w:rFonts w:cstheme="minorHAnsi"/>
        </w:rPr>
        <w:t xml:space="preserve">composed of multiple orbital planes is a single system </w:t>
      </w:r>
      <w:r w:rsidR="00492CC8">
        <w:rPr>
          <w:rFonts w:cstheme="minorHAnsi"/>
        </w:rPr>
        <w:t xml:space="preserve">where all frequency assignments will operate simultaneously or multiple </w:t>
      </w:r>
      <w:r w:rsidR="00EA3E31">
        <w:rPr>
          <w:rFonts w:cstheme="minorHAnsi"/>
        </w:rPr>
        <w:t>configurations</w:t>
      </w:r>
      <w:r w:rsidR="00492CC8">
        <w:rPr>
          <w:rFonts w:cstheme="minorHAnsi"/>
        </w:rPr>
        <w:t xml:space="preserve"> that are mutually exclusive.  </w:t>
      </w:r>
    </w:p>
    <w:p w14:paraId="48C7974C" w14:textId="0EFDB60C" w:rsidR="00A748D5" w:rsidRDefault="00632AD6" w:rsidP="00A748D5">
      <w:pPr>
        <w:spacing w:line="480" w:lineRule="auto"/>
        <w:ind w:firstLine="720"/>
        <w:rPr>
          <w:rFonts w:cstheme="minorHAnsi"/>
        </w:rPr>
      </w:pPr>
      <w:r>
        <w:rPr>
          <w:rStyle w:val="ECCParagraph"/>
          <w:rFonts w:ascii="Times New Roman" w:hAnsi="Times New Roman"/>
          <w:sz w:val="24"/>
        </w:rPr>
        <w:t xml:space="preserve">ITU </w:t>
      </w:r>
      <w:r w:rsidR="00483DA3" w:rsidRPr="00A748D5">
        <w:rPr>
          <w:rStyle w:val="ECCParagraph"/>
          <w:rFonts w:ascii="Times New Roman" w:hAnsi="Times New Roman"/>
          <w:sz w:val="24"/>
        </w:rPr>
        <w:t>Council</w:t>
      </w:r>
      <w:r w:rsidR="00483DA3">
        <w:rPr>
          <w:rFonts w:cstheme="minorHAnsi"/>
        </w:rPr>
        <w:t xml:space="preserve"> 2018 modified Decision 482</w:t>
      </w:r>
      <w:r w:rsidR="004827C0">
        <w:rPr>
          <w:rFonts w:cstheme="minorHAnsi"/>
        </w:rPr>
        <w:t xml:space="preserve">, </w:t>
      </w:r>
      <w:r w:rsidR="009D21E2" w:rsidRPr="004827C0">
        <w:rPr>
          <w:rFonts w:cstheme="minorHAnsi"/>
          <w:i/>
        </w:rPr>
        <w:t xml:space="preserve">Implementation of Cost Recovery for Satellite Network </w:t>
      </w:r>
      <w:r w:rsidR="00AD153E" w:rsidRPr="004827C0">
        <w:rPr>
          <w:rFonts w:cstheme="minorHAnsi"/>
          <w:i/>
        </w:rPr>
        <w:t>Filings</w:t>
      </w:r>
      <w:r w:rsidR="004827C0">
        <w:rPr>
          <w:rFonts w:cstheme="minorHAnsi"/>
        </w:rPr>
        <w:t>,</w:t>
      </w:r>
      <w:r w:rsidR="00AD153E">
        <w:rPr>
          <w:rFonts w:cstheme="minorHAnsi"/>
        </w:rPr>
        <w:t xml:space="preserve"> to charge for each mutually exclusive </w:t>
      </w:r>
      <w:r w:rsidR="00D0156A">
        <w:rPr>
          <w:rFonts w:cstheme="minorHAnsi"/>
        </w:rPr>
        <w:t>configuration</w:t>
      </w:r>
      <w:r w:rsidR="00823343">
        <w:rPr>
          <w:rFonts w:cstheme="minorHAnsi"/>
        </w:rPr>
        <w:t xml:space="preserve"> in a non-GSO filing</w:t>
      </w:r>
      <w:r w:rsidR="00D0156A">
        <w:rPr>
          <w:rFonts w:cstheme="minorHAnsi"/>
        </w:rPr>
        <w:t>.</w:t>
      </w:r>
      <w:r w:rsidR="00CD7DD3">
        <w:rPr>
          <w:rFonts w:cstheme="minorHAnsi"/>
        </w:rPr>
        <w:t xml:space="preserve">  The revisions to Appendix 4 should be aligned with and facilitate the application of Decision 482 (Council 2018)</w:t>
      </w:r>
      <w:r w:rsidR="00A56FC3">
        <w:rPr>
          <w:rFonts w:cstheme="minorHAnsi"/>
        </w:rPr>
        <w:t xml:space="preserve"> by identifying the number of sub-sets of orbital characteristics that are mutually exclusive and their orbital plane identification numbers</w:t>
      </w:r>
      <w:r w:rsidR="00CD7DD3">
        <w:rPr>
          <w:rFonts w:cstheme="minorHAnsi"/>
        </w:rPr>
        <w:t xml:space="preserve">.  </w:t>
      </w:r>
      <w:r w:rsidR="00A84EB0">
        <w:rPr>
          <w:rFonts w:cstheme="minorHAnsi"/>
        </w:rPr>
        <w:t>Working Party 4C pro</w:t>
      </w:r>
      <w:r w:rsidR="00BA6016">
        <w:rPr>
          <w:rFonts w:cstheme="minorHAnsi"/>
        </w:rPr>
        <w:t xml:space="preserve">vided corrections to the text in the Draft Conference Preparatory Meeting Report that should </w:t>
      </w:r>
      <w:r w:rsidR="00105176">
        <w:rPr>
          <w:rFonts w:cstheme="minorHAnsi"/>
        </w:rPr>
        <w:t xml:space="preserve">also </w:t>
      </w:r>
      <w:r w:rsidR="00BA6016">
        <w:rPr>
          <w:rFonts w:cstheme="minorHAnsi"/>
        </w:rPr>
        <w:t xml:space="preserve">be </w:t>
      </w:r>
      <w:r w:rsidR="00BF7FB8">
        <w:rPr>
          <w:rFonts w:cstheme="minorHAnsi"/>
        </w:rPr>
        <w:t>implemented</w:t>
      </w:r>
      <w:r w:rsidR="00006FEE">
        <w:rPr>
          <w:rFonts w:cstheme="minorHAnsi"/>
        </w:rPr>
        <w:t xml:space="preserve"> in the Issue I proposal</w:t>
      </w:r>
      <w:r w:rsidR="00BA6016">
        <w:rPr>
          <w:rFonts w:cstheme="minorHAnsi"/>
        </w:rPr>
        <w:t xml:space="preserve">.  </w:t>
      </w:r>
      <w:r w:rsidR="00105176">
        <w:rPr>
          <w:rFonts w:cstheme="minorHAnsi"/>
        </w:rPr>
        <w:t>Additionally</w:t>
      </w:r>
      <w:r w:rsidR="002A0270">
        <w:rPr>
          <w:rFonts w:cstheme="minorHAnsi"/>
        </w:rPr>
        <w:t xml:space="preserve">, </w:t>
      </w:r>
      <w:r w:rsidR="002E145B">
        <w:rPr>
          <w:rFonts w:cstheme="minorHAnsi"/>
        </w:rPr>
        <w:t xml:space="preserve">the text can be simplified from two to three options because </w:t>
      </w:r>
      <w:r w:rsidR="002A0270">
        <w:rPr>
          <w:rFonts w:cstheme="minorHAnsi"/>
        </w:rPr>
        <w:t>there is no regulatory difference between a “single configuration” and “multiple configurations that will operate simultaneously</w:t>
      </w:r>
      <w:r w:rsidR="002E145B">
        <w:rPr>
          <w:rFonts w:cstheme="minorHAnsi"/>
        </w:rPr>
        <w:t>.</w:t>
      </w:r>
      <w:r w:rsidR="002A0270">
        <w:rPr>
          <w:rFonts w:cstheme="minorHAnsi"/>
        </w:rPr>
        <w:t xml:space="preserve">” </w:t>
      </w:r>
      <w:r w:rsidR="002E145B">
        <w:rPr>
          <w:rFonts w:cstheme="minorHAnsi"/>
        </w:rPr>
        <w:t>I</w:t>
      </w:r>
      <w:r w:rsidR="003572B8">
        <w:rPr>
          <w:rFonts w:cstheme="minorHAnsi"/>
        </w:rPr>
        <w:t xml:space="preserve">n both cases, all the satellites in the filing will be taken together.  </w:t>
      </w:r>
    </w:p>
    <w:p w14:paraId="36159012" w14:textId="77777777" w:rsidR="00B04181" w:rsidRDefault="008F6E74" w:rsidP="00B04181">
      <w:pPr>
        <w:spacing w:line="480" w:lineRule="auto"/>
        <w:ind w:firstLine="720"/>
        <w:rPr>
          <w:color w:val="010101"/>
        </w:rPr>
      </w:pPr>
      <w:r>
        <w:rPr>
          <w:rStyle w:val="ECCParagraph"/>
          <w:rFonts w:ascii="Times New Roman" w:hAnsi="Times New Roman"/>
          <w:sz w:val="24"/>
        </w:rPr>
        <w:t xml:space="preserve">In the attached Annex, </w:t>
      </w:r>
      <w:r w:rsidR="00637952" w:rsidRPr="00A748D5">
        <w:rPr>
          <w:rStyle w:val="ECCParagraph"/>
          <w:rFonts w:ascii="Times New Roman" w:hAnsi="Times New Roman"/>
          <w:sz w:val="24"/>
        </w:rPr>
        <w:t>Omnispace</w:t>
      </w:r>
      <w:r w:rsidR="00637952">
        <w:rPr>
          <w:rFonts w:cstheme="minorHAnsi"/>
        </w:rPr>
        <w:t xml:space="preserve"> </w:t>
      </w:r>
      <w:r w:rsidR="00637952" w:rsidRPr="00A748D5">
        <w:rPr>
          <w:rStyle w:val="ECCParagraph"/>
          <w:rFonts w:ascii="Times New Roman" w:hAnsi="Times New Roman"/>
          <w:sz w:val="24"/>
        </w:rPr>
        <w:t>proposes</w:t>
      </w:r>
      <w:r w:rsidR="00637952">
        <w:rPr>
          <w:rFonts w:cstheme="minorHAnsi"/>
        </w:rPr>
        <w:t xml:space="preserve"> </w:t>
      </w:r>
      <w:r>
        <w:rPr>
          <w:rFonts w:cstheme="minorHAnsi"/>
        </w:rPr>
        <w:t xml:space="preserve">highlighted </w:t>
      </w:r>
      <w:r w:rsidR="00637952">
        <w:rPr>
          <w:rFonts w:cstheme="minorHAnsi"/>
        </w:rPr>
        <w:t xml:space="preserve">modifications to the NTIA proposal </w:t>
      </w:r>
      <w:r w:rsidR="00A748D5">
        <w:rPr>
          <w:rFonts w:cstheme="minorHAnsi"/>
        </w:rPr>
        <w:t xml:space="preserve">for Agenda Item 7 Issue </w:t>
      </w:r>
      <w:r w:rsidR="003572B8">
        <w:rPr>
          <w:rFonts w:cstheme="minorHAnsi"/>
        </w:rPr>
        <w:t xml:space="preserve">I </w:t>
      </w:r>
      <w:r w:rsidR="002E145B">
        <w:rPr>
          <w:rFonts w:cstheme="minorHAnsi"/>
        </w:rPr>
        <w:t xml:space="preserve">to </w:t>
      </w:r>
      <w:r w:rsidR="000B3DFF">
        <w:rPr>
          <w:rFonts w:cstheme="minorHAnsi"/>
        </w:rPr>
        <w:t xml:space="preserve">address the issues identified above.   </w:t>
      </w:r>
    </w:p>
    <w:p w14:paraId="4C8784D2" w14:textId="695EA1DD" w:rsidR="0075063F" w:rsidRPr="00FB4F96" w:rsidRDefault="00B04181" w:rsidP="00B04181">
      <w:pPr>
        <w:spacing w:line="480" w:lineRule="auto"/>
        <w:ind w:firstLine="720"/>
        <w:rPr>
          <w:color w:val="010101"/>
        </w:rPr>
      </w:pPr>
      <w:r>
        <w:rPr>
          <w:color w:val="010101"/>
        </w:rPr>
        <w:t>We a</w:t>
      </w:r>
      <w:r w:rsidR="0075063F" w:rsidRPr="00FB4F96">
        <w:rPr>
          <w:color w:val="010101"/>
        </w:rPr>
        <w:t>ppreciate the opportunity to comment</w:t>
      </w:r>
      <w:r>
        <w:rPr>
          <w:color w:val="010101"/>
        </w:rPr>
        <w:t xml:space="preserve"> on these important proposals</w:t>
      </w:r>
      <w:r w:rsidR="0075063F" w:rsidRPr="00FB4F96">
        <w:rPr>
          <w:color w:val="010101"/>
        </w:rPr>
        <w:t>.</w:t>
      </w:r>
    </w:p>
    <w:p w14:paraId="4CA432C8" w14:textId="2BE650B4" w:rsidR="007C0784" w:rsidRPr="00FB4F96" w:rsidRDefault="007C0784" w:rsidP="007C0784">
      <w:r w:rsidRPr="00FB4F96">
        <w:t>Respectfully submitted,</w:t>
      </w:r>
    </w:p>
    <w:p w14:paraId="0A41D3B5" w14:textId="1A637849" w:rsidR="007C0784" w:rsidRPr="006A25E5" w:rsidRDefault="007C0784" w:rsidP="007C0784"/>
    <w:p w14:paraId="72545DDF" w14:textId="095A9C28" w:rsidR="007C0784" w:rsidRPr="006A25E5" w:rsidRDefault="007C0784" w:rsidP="007C0784">
      <w:pPr>
        <w:pStyle w:val="NoSpacing"/>
        <w:spacing w:line="276" w:lineRule="auto"/>
        <w:rPr>
          <w:rFonts w:ascii="Times New Roman" w:hAnsi="Times New Roman" w:cs="Times New Roman"/>
          <w:i/>
          <w:sz w:val="24"/>
          <w:szCs w:val="24"/>
        </w:rPr>
      </w:pPr>
      <w:r w:rsidRPr="006A25E5">
        <w:rPr>
          <w:rFonts w:ascii="Times New Roman" w:hAnsi="Times New Roman" w:cs="Times New Roman"/>
          <w:i/>
          <w:sz w:val="24"/>
          <w:szCs w:val="24"/>
          <w:u w:val="single"/>
        </w:rPr>
        <w:t xml:space="preserve">/s/ </w:t>
      </w:r>
      <w:r w:rsidRPr="006A25E5">
        <w:rPr>
          <w:rFonts w:ascii="Times New Roman" w:hAnsi="Times New Roman" w:cs="Times New Roman"/>
          <w:sz w:val="24"/>
          <w:szCs w:val="24"/>
          <w:u w:val="single"/>
        </w:rPr>
        <w:t>          </w:t>
      </w:r>
    </w:p>
    <w:p w14:paraId="4DF39CBA" w14:textId="1A66A440" w:rsidR="007C0784" w:rsidRDefault="00EF7D0D" w:rsidP="007C0784">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Julie Zoller</w:t>
      </w:r>
    </w:p>
    <w:p w14:paraId="1B975152" w14:textId="4E6394C4" w:rsidR="00EF7D0D" w:rsidRPr="006A25E5" w:rsidRDefault="00EF7D0D" w:rsidP="007C0784">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Chief Government Affairs Officer</w:t>
      </w:r>
    </w:p>
    <w:p w14:paraId="15D05C59" w14:textId="77777777" w:rsidR="007C0784" w:rsidRPr="006A25E5" w:rsidRDefault="007C0784" w:rsidP="007C0784">
      <w:pPr>
        <w:pStyle w:val="NoSpacing"/>
        <w:spacing w:line="276" w:lineRule="auto"/>
        <w:rPr>
          <w:rFonts w:ascii="Times New Roman" w:hAnsi="Times New Roman" w:cs="Times New Roman"/>
          <w:sz w:val="24"/>
          <w:szCs w:val="24"/>
        </w:rPr>
      </w:pPr>
      <w:r w:rsidRPr="006A25E5">
        <w:rPr>
          <w:rFonts w:ascii="Times New Roman" w:hAnsi="Times New Roman" w:cs="Times New Roman"/>
          <w:sz w:val="24"/>
          <w:szCs w:val="24"/>
        </w:rPr>
        <w:t>Omnispace LLC</w:t>
      </w:r>
    </w:p>
    <w:p w14:paraId="75736E76" w14:textId="301A30B3" w:rsidR="007C0784" w:rsidRPr="006A25E5" w:rsidRDefault="00936EF4" w:rsidP="007C0784">
      <w:pPr>
        <w:pStyle w:val="NoSpacing"/>
        <w:spacing w:line="276" w:lineRule="auto"/>
        <w:rPr>
          <w:rFonts w:ascii="Times New Roman" w:hAnsi="Times New Roman" w:cs="Times New Roman"/>
          <w:sz w:val="24"/>
          <w:szCs w:val="24"/>
        </w:rPr>
      </w:pPr>
      <w:r w:rsidRPr="006A25E5">
        <w:rPr>
          <w:rFonts w:ascii="Times New Roman" w:hAnsi="Times New Roman" w:cs="Times New Roman"/>
          <w:sz w:val="24"/>
          <w:szCs w:val="24"/>
        </w:rPr>
        <w:t>7900 Tysons One Place</w:t>
      </w:r>
      <w:r w:rsidR="007C0784" w:rsidRPr="006A25E5">
        <w:rPr>
          <w:rFonts w:ascii="Times New Roman" w:hAnsi="Times New Roman" w:cs="Times New Roman"/>
          <w:sz w:val="24"/>
          <w:szCs w:val="24"/>
        </w:rPr>
        <w:t xml:space="preserve">, </w:t>
      </w:r>
      <w:r w:rsidRPr="006A25E5">
        <w:rPr>
          <w:rFonts w:ascii="Times New Roman" w:hAnsi="Times New Roman" w:cs="Times New Roman"/>
          <w:sz w:val="24"/>
          <w:szCs w:val="24"/>
        </w:rPr>
        <w:t>Suite 1250</w:t>
      </w:r>
    </w:p>
    <w:p w14:paraId="6861A48B" w14:textId="77777777" w:rsidR="007C0784" w:rsidRPr="006A25E5" w:rsidRDefault="007C0784" w:rsidP="007C0784">
      <w:pPr>
        <w:pStyle w:val="NoSpacing"/>
        <w:spacing w:line="276" w:lineRule="auto"/>
        <w:rPr>
          <w:rFonts w:ascii="Times New Roman" w:hAnsi="Times New Roman" w:cs="Times New Roman"/>
          <w:sz w:val="24"/>
          <w:szCs w:val="24"/>
        </w:rPr>
      </w:pPr>
      <w:r w:rsidRPr="006A25E5">
        <w:rPr>
          <w:rFonts w:ascii="Times New Roman" w:hAnsi="Times New Roman" w:cs="Times New Roman"/>
          <w:sz w:val="24"/>
          <w:szCs w:val="24"/>
        </w:rPr>
        <w:t>Tysons, VA 22102</w:t>
      </w:r>
    </w:p>
    <w:p w14:paraId="04F2561F" w14:textId="0C700AD5" w:rsidR="007C0784" w:rsidRPr="006A25E5" w:rsidRDefault="007C0784" w:rsidP="007C0784">
      <w:pPr>
        <w:pStyle w:val="NoSpacing"/>
        <w:spacing w:line="276" w:lineRule="auto"/>
        <w:rPr>
          <w:rFonts w:ascii="Times New Roman" w:hAnsi="Times New Roman" w:cs="Times New Roman"/>
          <w:sz w:val="24"/>
          <w:szCs w:val="24"/>
        </w:rPr>
      </w:pPr>
      <w:r w:rsidRPr="006A25E5">
        <w:rPr>
          <w:rFonts w:ascii="Times New Roman" w:hAnsi="Times New Roman" w:cs="Times New Roman"/>
          <w:sz w:val="24"/>
          <w:szCs w:val="24"/>
        </w:rPr>
        <w:t>(202) 930-</w:t>
      </w:r>
      <w:r w:rsidR="00B11702" w:rsidRPr="006A25E5">
        <w:rPr>
          <w:rFonts w:ascii="Times New Roman" w:hAnsi="Times New Roman" w:cs="Times New Roman"/>
          <w:sz w:val="24"/>
          <w:szCs w:val="24"/>
        </w:rPr>
        <w:t>59</w:t>
      </w:r>
      <w:r w:rsidR="00A05F4A">
        <w:rPr>
          <w:rFonts w:ascii="Times New Roman" w:hAnsi="Times New Roman" w:cs="Times New Roman"/>
          <w:sz w:val="24"/>
          <w:szCs w:val="24"/>
        </w:rPr>
        <w:t>16</w:t>
      </w:r>
    </w:p>
    <w:p w14:paraId="2E192A4B" w14:textId="77777777" w:rsidR="003A55BC" w:rsidRDefault="003A55BC" w:rsidP="007C0784"/>
    <w:p w14:paraId="750A3E77" w14:textId="249CCAB4" w:rsidR="007C0784" w:rsidRPr="006A25E5" w:rsidRDefault="007C0784" w:rsidP="007C0784">
      <w:r w:rsidRPr="00394995">
        <w:t xml:space="preserve">October </w:t>
      </w:r>
      <w:r w:rsidR="00394995" w:rsidRPr="00394995">
        <w:t>17</w:t>
      </w:r>
      <w:r w:rsidRPr="00394995">
        <w:t>, 2018</w:t>
      </w:r>
    </w:p>
    <w:p w14:paraId="36CF0951" w14:textId="77777777" w:rsidR="004F2D68" w:rsidRDefault="00920B82" w:rsidP="004F2D68">
      <w:pPr>
        <w:pStyle w:val="BodyText"/>
        <w:spacing w:before="1"/>
        <w:jc w:val="center"/>
        <w:rPr>
          <w:b/>
          <w:i w:val="0"/>
          <w:sz w:val="28"/>
          <w:szCs w:val="28"/>
          <w:lang w:val="en-US"/>
        </w:rPr>
      </w:pPr>
      <w:r>
        <w:br w:type="page"/>
      </w:r>
      <w:r w:rsidR="004F2D68" w:rsidRPr="009A4F5E">
        <w:rPr>
          <w:i w:val="0"/>
          <w:noProof/>
          <w:lang w:val="en-US" w:eastAsia="en-US"/>
        </w:rPr>
        <w:lastRenderedPageBreak/>
        <mc:AlternateContent>
          <mc:Choice Requires="wps">
            <w:drawing>
              <wp:anchor distT="0" distB="0" distL="114300" distR="114300" simplePos="0" relativeHeight="251659264" behindDoc="0" locked="0" layoutInCell="1" allowOverlap="1" wp14:anchorId="61478461" wp14:editId="0FAE6ADD">
                <wp:simplePos x="0" y="0"/>
                <wp:positionH relativeFrom="page">
                  <wp:posOffset>3552825</wp:posOffset>
                </wp:positionH>
                <wp:positionV relativeFrom="paragraph">
                  <wp:posOffset>1642745</wp:posOffset>
                </wp:positionV>
                <wp:extent cx="0" cy="0"/>
                <wp:effectExtent l="9525" t="749935" r="9525" b="7454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F2CB6"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29.35pt" to="279.75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" strokeweight=".50919mm">
                <w10:wrap anchorx="page"/>
              </v:line>
            </w:pict>
          </mc:Fallback>
        </mc:AlternateContent>
      </w:r>
      <w:r w:rsidR="004F2D68">
        <w:rPr>
          <w:b/>
          <w:i w:val="0"/>
          <w:sz w:val="28"/>
          <w:szCs w:val="28"/>
          <w:lang w:val="en-US"/>
        </w:rPr>
        <w:t>Annex</w:t>
      </w:r>
    </w:p>
    <w:p w14:paraId="3FA530A8" w14:textId="77777777" w:rsidR="004F2D68" w:rsidRDefault="004F2D68" w:rsidP="004F2D68">
      <w:pPr>
        <w:pStyle w:val="BodyText"/>
        <w:spacing w:before="1"/>
        <w:jc w:val="center"/>
        <w:rPr>
          <w:b/>
          <w:i w:val="0"/>
          <w:sz w:val="28"/>
          <w:szCs w:val="28"/>
        </w:rPr>
      </w:pPr>
    </w:p>
    <w:p w14:paraId="3F487AC4" w14:textId="77777777" w:rsidR="004F2D68" w:rsidRPr="009A4F5E" w:rsidRDefault="004F2D68" w:rsidP="004F2D68">
      <w:pPr>
        <w:pStyle w:val="BodyText"/>
        <w:spacing w:before="1"/>
        <w:jc w:val="center"/>
        <w:rPr>
          <w:b/>
          <w:i w:val="0"/>
          <w:sz w:val="28"/>
          <w:szCs w:val="28"/>
        </w:rPr>
      </w:pPr>
      <w:r w:rsidRPr="009A4F5E">
        <w:rPr>
          <w:b/>
          <w:i w:val="0"/>
          <w:sz w:val="28"/>
          <w:szCs w:val="28"/>
        </w:rPr>
        <w:t>United States</w:t>
      </w:r>
    </w:p>
    <w:p w14:paraId="5A9A93F5" w14:textId="77777777" w:rsidR="004F2D68" w:rsidRPr="00195E00" w:rsidRDefault="004F2D68" w:rsidP="004F2D68">
      <w:pPr>
        <w:jc w:val="center"/>
        <w:rPr>
          <w:b/>
          <w:sz w:val="28"/>
          <w:szCs w:val="28"/>
        </w:rPr>
      </w:pPr>
    </w:p>
    <w:p w14:paraId="772B0746" w14:textId="77777777" w:rsidR="004F2D68" w:rsidRPr="00195E00" w:rsidRDefault="004F2D68" w:rsidP="004F2D68">
      <w:pPr>
        <w:jc w:val="center"/>
        <w:rPr>
          <w:sz w:val="28"/>
          <w:szCs w:val="28"/>
        </w:rPr>
      </w:pPr>
      <w:r w:rsidRPr="00195E00">
        <w:rPr>
          <w:sz w:val="28"/>
          <w:szCs w:val="28"/>
        </w:rPr>
        <w:t>PROPOSALS FOR THE WORK OF THE CONFERENCE</w:t>
      </w:r>
    </w:p>
    <w:p w14:paraId="48C31080" w14:textId="77777777" w:rsidR="004F2D68" w:rsidRDefault="004F2D68" w:rsidP="004F2D68">
      <w:pPr>
        <w:spacing w:before="120"/>
      </w:pPr>
    </w:p>
    <w:p w14:paraId="7E5CD2F1" w14:textId="77777777" w:rsidR="004F2D68" w:rsidRDefault="004F2D68" w:rsidP="004F2D68">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14:paraId="4A155C97" w14:textId="77777777" w:rsidR="004F2D68" w:rsidRPr="00060B90" w:rsidRDefault="004F2D68" w:rsidP="004F2D68">
      <w:pPr>
        <w:jc w:val="center"/>
      </w:pPr>
      <w:r>
        <w:t>Issue I</w:t>
      </w:r>
    </w:p>
    <w:p w14:paraId="308DDC35" w14:textId="77777777" w:rsidR="004F2D68" w:rsidRDefault="004F2D68" w:rsidP="004F2D68">
      <w:pPr>
        <w:rPr>
          <w:b/>
        </w:rPr>
      </w:pPr>
    </w:p>
    <w:p w14:paraId="4D459E71" w14:textId="77777777" w:rsidR="004F2D68" w:rsidRPr="00463D68" w:rsidRDefault="004F2D68" w:rsidP="004F2D68">
      <w:pPr>
        <w:tabs>
          <w:tab w:val="left" w:pos="5103"/>
          <w:tab w:val="left" w:pos="5954"/>
          <w:tab w:val="left" w:pos="8789"/>
        </w:tabs>
        <w:rPr>
          <w:color w:val="000000"/>
        </w:rPr>
      </w:pPr>
      <w:r w:rsidRPr="00463D68">
        <w:rPr>
          <w:b/>
        </w:rPr>
        <w:t xml:space="preserve">Agenda Item </w:t>
      </w:r>
      <w:r w:rsidRPr="00463D68">
        <w:rPr>
          <w:b/>
          <w:bCs/>
          <w:color w:val="000000"/>
        </w:rPr>
        <w:t>7</w:t>
      </w:r>
      <w:r w:rsidRPr="00463D68">
        <w:rPr>
          <w:color w:val="000000"/>
        </w:rPr>
        <w:t>:  to consider possible changes, and other options, in response to Resolution </w:t>
      </w:r>
      <w:r w:rsidRPr="00777C56">
        <w:rPr>
          <w:b/>
          <w:color w:val="000000"/>
        </w:rPr>
        <w:t>86</w:t>
      </w:r>
      <w:r w:rsidRPr="00463D68">
        <w:rPr>
          <w:color w:val="000000"/>
        </w:rPr>
        <w:t xml:space="preserve"> </w:t>
      </w:r>
      <w:r w:rsidRPr="00777C56">
        <w:rPr>
          <w:b/>
          <w:color w:val="000000"/>
        </w:rPr>
        <w:t>(Rev. Marrakesh, 2002)</w:t>
      </w:r>
      <w:r w:rsidRPr="00463D68">
        <w:rPr>
          <w:color w:val="000000"/>
        </w:rPr>
        <w:t xml:space="preserve"> of the Plenipotentiary Conference, an advance publication, coordination, notification and recording procedures for frequency assignments pertaining to satellite networks, in accordance with Resolution </w:t>
      </w:r>
      <w:r w:rsidRPr="00463D68">
        <w:rPr>
          <w:b/>
          <w:bCs/>
          <w:color w:val="000000"/>
        </w:rPr>
        <w:t>86 (Rev.WRC</w:t>
      </w:r>
      <w:r w:rsidRPr="00463D68">
        <w:rPr>
          <w:b/>
          <w:bCs/>
          <w:color w:val="000000"/>
        </w:rPr>
        <w:noBreakHyphen/>
        <w:t>07)</w:t>
      </w:r>
      <w:r w:rsidRPr="00463D68">
        <w:rPr>
          <w:color w:val="000000"/>
        </w:rPr>
        <w:t>, in order to facilitate rational, efficient and economical use of radio frequencies and any associated orbits, including the geostationary</w:t>
      </w:r>
      <w:r w:rsidRPr="00463D68">
        <w:rPr>
          <w:color w:val="000000"/>
        </w:rPr>
        <w:noBreakHyphen/>
        <w:t>satellite orbit;</w:t>
      </w:r>
    </w:p>
    <w:p w14:paraId="02DC2FF1" w14:textId="77777777" w:rsidR="004F2D68" w:rsidRPr="00B34BE4" w:rsidRDefault="004F2D68" w:rsidP="004F2D68">
      <w:r w:rsidRPr="00463D68">
        <w:rPr>
          <w:b/>
        </w:rPr>
        <w:t>Issue I</w:t>
      </w:r>
      <w:r w:rsidRPr="00CE594A">
        <w:t xml:space="preserve"> - </w:t>
      </w:r>
      <w:r w:rsidRPr="004830AD">
        <w:t xml:space="preserve">Additional RR Appendix </w:t>
      </w:r>
      <w:r w:rsidRPr="005F2C09">
        <w:rPr>
          <w:b/>
          <w:bCs/>
        </w:rPr>
        <w:t>4</w:t>
      </w:r>
      <w:r w:rsidRPr="004830AD">
        <w:t xml:space="preserve"> data items to be provided for non-geostationary satellite systems with multiple orbital planes</w:t>
      </w:r>
    </w:p>
    <w:p w14:paraId="5427F0B0" w14:textId="77777777" w:rsidR="004F2D68" w:rsidRDefault="004F2D68" w:rsidP="004F2D68">
      <w:pPr>
        <w:rPr>
          <w:b/>
        </w:rPr>
      </w:pPr>
    </w:p>
    <w:p w14:paraId="1B497C5D" w14:textId="77777777" w:rsidR="004F2D68" w:rsidRDefault="004F2D68" w:rsidP="004F2D68">
      <w:pPr>
        <w:rPr>
          <w:b/>
        </w:rPr>
      </w:pPr>
    </w:p>
    <w:p w14:paraId="6D34BFE4" w14:textId="77777777" w:rsidR="004F2D68" w:rsidRPr="00765C21" w:rsidRDefault="004F2D68" w:rsidP="004F2D68">
      <w:pPr>
        <w:rPr>
          <w:b/>
        </w:rPr>
      </w:pPr>
      <w:r w:rsidRPr="00765C21">
        <w:rPr>
          <w:b/>
        </w:rPr>
        <w:t>BACKGROUND:</w:t>
      </w:r>
    </w:p>
    <w:p w14:paraId="1BB2924E" w14:textId="77777777" w:rsidR="004F2D68" w:rsidRDefault="004F2D68" w:rsidP="004F2D68">
      <w:r w:rsidRPr="00463D68">
        <w:t>In 2015, World Radiocommunication Conference (WRC-15) endorsed the recommendation of the Director of the Radiocommunication Bureau to allow two types of submissions for the Coordination Request (CR/C) for frequency assignments to non-geostationary</w:t>
      </w:r>
      <w:r>
        <w:t xml:space="preserve"> </w:t>
      </w:r>
      <w:r w:rsidRPr="00463D68">
        <w:t>(NGSO) satellite systems:</w:t>
      </w:r>
    </w:p>
    <w:p w14:paraId="2CA37335" w14:textId="77777777" w:rsidR="004F2D68" w:rsidRPr="00463D68" w:rsidRDefault="004F2D68" w:rsidP="004F2D68"/>
    <w:p w14:paraId="15878CED" w14:textId="77777777" w:rsidR="004F2D68" w:rsidRPr="00463D68" w:rsidRDefault="004F2D68" w:rsidP="004F2D68">
      <w:r w:rsidRPr="00463D68">
        <w:t>1</w:t>
      </w:r>
      <w:r w:rsidRPr="00463D68">
        <w:tab/>
        <w:t>CR/C for frequency assignments to a NGSO satellite system with one (or more than one) set(s) of orbital characteristics with an indication that all frequency assignments of the system would be operated simultaneously;</w:t>
      </w:r>
    </w:p>
    <w:p w14:paraId="0C361D51" w14:textId="77777777" w:rsidR="004F2D68" w:rsidRPr="00463D68" w:rsidRDefault="004F2D68" w:rsidP="004F2D68">
      <w:r w:rsidRPr="00463D68">
        <w:t>2</w:t>
      </w:r>
      <w:r w:rsidRPr="00463D68">
        <w:tab/>
        <w:t>CR/C for frequency assignments to a NGSO satellite system with different sets of orbital characteristics with an indication that the different sets of orbital planes would be mutually exclusive, i.e. satellites on these sets of orbits would not be operated simultaneously and only one of these sets of orbital planes would be implemented.</w:t>
      </w:r>
    </w:p>
    <w:p w14:paraId="130F6F44" w14:textId="77777777" w:rsidR="004F2D68" w:rsidRPr="00463D68" w:rsidRDefault="004F2D68" w:rsidP="004F2D68"/>
    <w:p w14:paraId="522C3814" w14:textId="77777777" w:rsidR="004F2D68" w:rsidRPr="00463D68" w:rsidRDefault="004F2D68" w:rsidP="004F2D68">
      <w:r w:rsidRPr="00463D68">
        <w:t xml:space="preserve">However, no modification was made to Appendix </w:t>
      </w:r>
      <w:r w:rsidRPr="00463D68">
        <w:rPr>
          <w:bCs/>
        </w:rPr>
        <w:t>4 of the Radio Regulations</w:t>
      </w:r>
      <w:r w:rsidRPr="00463D68">
        <w:t xml:space="preserve"> to ensure the proper identification of the type of CR/C, leading the Bureau to systematically seek clarification from notifying administrations in case of a submission of a CR/C for frequency assignments to NGSO satellite system composed of multiple orbital planes. Subsequently, the Radio Regulations Board adopted a Rule of Procedures for the </w:t>
      </w:r>
      <w:proofErr w:type="spellStart"/>
      <w:r w:rsidRPr="00463D68">
        <w:t>receivability</w:t>
      </w:r>
      <w:proofErr w:type="spellEnd"/>
      <w:r w:rsidRPr="00463D68">
        <w:t xml:space="preserve"> of NGSO systems which implements the two types of submissions as endorsed by WRC-15.</w:t>
      </w:r>
    </w:p>
    <w:p w14:paraId="05702FD6" w14:textId="77777777" w:rsidR="004F2D68" w:rsidRPr="00463D68" w:rsidRDefault="004F2D68" w:rsidP="004F2D68"/>
    <w:p w14:paraId="3BE7CCAE" w14:textId="77777777" w:rsidR="004F2D68" w:rsidRPr="00463D68" w:rsidRDefault="004F2D68" w:rsidP="004F2D68">
      <w:r w:rsidRPr="00463D68">
        <w:t xml:space="preserve">Although WRC-15 did not specifically address the case of frequency assignments to NGSO satellite systems with multiple planes in bands not subject to coordination under Section II of RR Article </w:t>
      </w:r>
      <w:r w:rsidRPr="00463D68">
        <w:rPr>
          <w:b/>
          <w:bCs/>
        </w:rPr>
        <w:t>9</w:t>
      </w:r>
      <w:r w:rsidRPr="00463D68">
        <w:t>, it appears important to consider the same level of flexibility for submission of Advance Publication Information</w:t>
      </w:r>
      <w:r>
        <w:t xml:space="preserve"> (API)</w:t>
      </w:r>
      <w:r w:rsidRPr="00463D68">
        <w:t>.</w:t>
      </w:r>
    </w:p>
    <w:p w14:paraId="46A401EF" w14:textId="77777777" w:rsidR="004F2D68" w:rsidRPr="00463D68" w:rsidRDefault="004F2D68" w:rsidP="004F2D68"/>
    <w:p w14:paraId="1CEAF5AF" w14:textId="77777777" w:rsidR="004F2D68" w:rsidRPr="00A37B5D" w:rsidRDefault="004F2D68" w:rsidP="004F2D68">
      <w:r w:rsidRPr="00463D68">
        <w:t xml:space="preserve">To remedy the situation and to improve the ability of affected administrations to understand the nature of the NGSO systems under </w:t>
      </w:r>
      <w:r w:rsidRPr="003C58C1">
        <w:rPr>
          <w:rFonts w:asciiTheme="minorHAnsi" w:hAnsiTheme="minorHAnsi" w:cstheme="minorHAnsi"/>
          <w:sz w:val="22"/>
          <w:szCs w:val="22"/>
        </w:rPr>
        <w:t xml:space="preserve">consideration, it is proposed to add two new Appendix 4 data elements to determine the relationship between the various orbital planes listed in the API or CR/C, as appropriate. The attached proposal </w:t>
      </w:r>
      <w:del w:id="1" w:author="Julie Zoller" w:date="2018-10-04T11:40:00Z">
        <w:r w:rsidRPr="003C58C1" w:rsidDel="003C6B19">
          <w:rPr>
            <w:rFonts w:asciiTheme="minorHAnsi" w:hAnsiTheme="minorHAnsi" w:cstheme="minorHAnsi"/>
            <w:sz w:val="22"/>
            <w:szCs w:val="22"/>
            <w:highlight w:val="yellow"/>
            <w:rPrChange w:id="2" w:author="Julie Zoller" w:date="2018-10-04T11:40:00Z">
              <w:rPr/>
            </w:rPrChange>
          </w:rPr>
          <w:delText>is consistent with</w:delText>
        </w:r>
      </w:del>
      <w:ins w:id="3" w:author="Julie Zoller" w:date="2018-10-04T11:40:00Z">
        <w:r w:rsidRPr="003C58C1">
          <w:rPr>
            <w:rFonts w:asciiTheme="minorHAnsi" w:hAnsiTheme="minorHAnsi" w:cstheme="minorHAnsi"/>
            <w:sz w:val="22"/>
            <w:szCs w:val="22"/>
            <w:highlight w:val="yellow"/>
            <w:rPrChange w:id="4" w:author="Julie Zoller" w:date="2018-10-04T11:40:00Z">
              <w:rPr/>
            </w:rPrChange>
          </w:rPr>
          <w:t>draws upon</w:t>
        </w:r>
      </w:ins>
      <w:r w:rsidRPr="003C58C1">
        <w:rPr>
          <w:rFonts w:asciiTheme="minorHAnsi" w:hAnsiTheme="minorHAnsi" w:cstheme="minorHAnsi"/>
          <w:sz w:val="22"/>
          <w:szCs w:val="22"/>
        </w:rPr>
        <w:t xml:space="preserve"> the only method in the draft CPM Report on WRC-19 </w:t>
      </w:r>
      <w:r w:rsidRPr="003C58C1">
        <w:rPr>
          <w:rFonts w:asciiTheme="minorHAnsi" w:hAnsiTheme="minorHAnsi" w:cstheme="minorHAnsi"/>
          <w:sz w:val="22"/>
          <w:szCs w:val="22"/>
        </w:rPr>
        <w:lastRenderedPageBreak/>
        <w:t>agenda item 7, issue I</w:t>
      </w:r>
      <w:ins w:id="5" w:author="Julie Zoller" w:date="2018-10-04T11:13:00Z">
        <w:r w:rsidRPr="003C58C1">
          <w:rPr>
            <w:rFonts w:asciiTheme="minorHAnsi" w:hAnsiTheme="minorHAnsi" w:cstheme="minorHAnsi"/>
            <w:sz w:val="22"/>
            <w:szCs w:val="22"/>
            <w:highlight w:val="yellow"/>
            <w:rPrChange w:id="6" w:author="Julie Zoller" w:date="2018-10-04T11:36:00Z">
              <w:rPr/>
            </w:rPrChange>
          </w:rPr>
          <w:t>, taking into account</w:t>
        </w:r>
      </w:ins>
      <w:ins w:id="7" w:author="Julie Zoller" w:date="2018-10-15T16:39:00Z">
        <w:r w:rsidRPr="003C58C1">
          <w:rPr>
            <w:rFonts w:asciiTheme="minorHAnsi" w:hAnsiTheme="minorHAnsi" w:cstheme="minorHAnsi"/>
            <w:sz w:val="22"/>
            <w:szCs w:val="22"/>
            <w:highlight w:val="yellow"/>
          </w:rPr>
          <w:t xml:space="preserve"> some minor </w:t>
        </w:r>
      </w:ins>
      <w:ins w:id="8" w:author="Julie Zoller" w:date="2018-10-03T11:01:00Z">
        <w:r w:rsidRPr="003C58C1">
          <w:rPr>
            <w:rFonts w:asciiTheme="minorHAnsi" w:hAnsiTheme="minorHAnsi" w:cstheme="minorHAnsi"/>
            <w:sz w:val="22"/>
            <w:szCs w:val="22"/>
            <w:highlight w:val="yellow"/>
            <w:rPrChange w:id="9" w:author="Julie Zoller" w:date="2018-10-04T11:36:00Z">
              <w:rPr/>
            </w:rPrChange>
          </w:rPr>
          <w:t>c</w:t>
        </w:r>
      </w:ins>
      <w:ins w:id="10" w:author="Julie Zoller" w:date="2018-10-03T11:02:00Z">
        <w:r w:rsidRPr="003C58C1">
          <w:rPr>
            <w:rFonts w:asciiTheme="minorHAnsi" w:hAnsiTheme="minorHAnsi" w:cstheme="minorHAnsi"/>
            <w:sz w:val="22"/>
            <w:szCs w:val="22"/>
            <w:highlight w:val="yellow"/>
            <w:rPrChange w:id="11" w:author="Julie Zoller" w:date="2018-10-04T11:36:00Z">
              <w:rPr/>
            </w:rPrChange>
          </w:rPr>
          <w:t xml:space="preserve">orrections </w:t>
        </w:r>
      </w:ins>
      <w:ins w:id="12" w:author="Julie Zoller" w:date="2018-10-04T11:34:00Z">
        <w:r w:rsidRPr="003C58C1">
          <w:rPr>
            <w:rFonts w:asciiTheme="minorHAnsi" w:hAnsiTheme="minorHAnsi" w:cstheme="minorHAnsi"/>
            <w:sz w:val="22"/>
            <w:szCs w:val="22"/>
            <w:highlight w:val="yellow"/>
            <w:rPrChange w:id="13" w:author="Julie Zoller" w:date="2018-10-04T11:36:00Z">
              <w:rPr/>
            </w:rPrChange>
          </w:rPr>
          <w:t xml:space="preserve">and the need to align the </w:t>
        </w:r>
      </w:ins>
      <w:ins w:id="14" w:author="Julie Zoller" w:date="2018-10-04T11:35:00Z">
        <w:r w:rsidRPr="003C58C1">
          <w:rPr>
            <w:rFonts w:asciiTheme="minorHAnsi" w:hAnsiTheme="minorHAnsi" w:cstheme="minorHAnsi"/>
            <w:sz w:val="22"/>
            <w:szCs w:val="22"/>
            <w:highlight w:val="yellow"/>
            <w:rPrChange w:id="15" w:author="Julie Zoller" w:date="2018-10-04T11:36:00Z">
              <w:rPr/>
            </w:rPrChange>
          </w:rPr>
          <w:t xml:space="preserve">text with </w:t>
        </w:r>
      </w:ins>
      <w:ins w:id="16" w:author="Julie Zoller" w:date="2018-10-04T11:36:00Z">
        <w:r w:rsidRPr="003C58C1">
          <w:rPr>
            <w:rFonts w:asciiTheme="minorHAnsi" w:hAnsiTheme="minorHAnsi" w:cstheme="minorHAnsi"/>
            <w:sz w:val="22"/>
            <w:szCs w:val="22"/>
            <w:highlight w:val="yellow"/>
          </w:rPr>
          <w:t xml:space="preserve">elements of </w:t>
        </w:r>
      </w:ins>
      <w:ins w:id="17" w:author="Julie Zoller" w:date="2018-10-04T11:35:00Z">
        <w:r w:rsidRPr="003C58C1">
          <w:rPr>
            <w:rFonts w:asciiTheme="minorHAnsi" w:hAnsiTheme="minorHAnsi" w:cstheme="minorHAnsi"/>
            <w:sz w:val="22"/>
            <w:szCs w:val="22"/>
            <w:highlight w:val="yellow"/>
            <w:rPrChange w:id="18" w:author="Julie Zoller" w:date="2018-10-04T11:36:00Z">
              <w:rPr/>
            </w:rPrChange>
          </w:rPr>
          <w:t xml:space="preserve">Decision 482 (Modified 2018) </w:t>
        </w:r>
      </w:ins>
      <w:ins w:id="19" w:author="Julie Zoller" w:date="2018-10-04T11:36:00Z">
        <w:r w:rsidRPr="003C58C1">
          <w:rPr>
            <w:rFonts w:asciiTheme="minorHAnsi" w:hAnsiTheme="minorHAnsi" w:cstheme="minorHAnsi"/>
            <w:sz w:val="22"/>
            <w:szCs w:val="22"/>
            <w:highlight w:val="yellow"/>
          </w:rPr>
          <w:t>that con</w:t>
        </w:r>
      </w:ins>
      <w:ins w:id="20" w:author="Julie Zoller" w:date="2018-10-04T11:37:00Z">
        <w:r w:rsidRPr="003C58C1">
          <w:rPr>
            <w:rFonts w:asciiTheme="minorHAnsi" w:hAnsiTheme="minorHAnsi" w:cstheme="minorHAnsi"/>
            <w:sz w:val="22"/>
            <w:szCs w:val="22"/>
            <w:highlight w:val="yellow"/>
          </w:rPr>
          <w:t>cern</w:t>
        </w:r>
      </w:ins>
      <w:ins w:id="21" w:author="Julie Zoller" w:date="2018-10-04T11:35:00Z">
        <w:r w:rsidRPr="003C58C1">
          <w:rPr>
            <w:rFonts w:asciiTheme="minorHAnsi" w:hAnsiTheme="minorHAnsi" w:cstheme="minorHAnsi"/>
            <w:sz w:val="22"/>
            <w:szCs w:val="22"/>
            <w:highlight w:val="yellow"/>
            <w:rPrChange w:id="22" w:author="Julie Zoller" w:date="2018-10-04T11:36:00Z">
              <w:rPr/>
            </w:rPrChange>
          </w:rPr>
          <w:t xml:space="preserve"> </w:t>
        </w:r>
        <w:r w:rsidRPr="003C58C1">
          <w:rPr>
            <w:rFonts w:asciiTheme="minorHAnsi" w:eastAsiaTheme="minorEastAsia" w:hAnsiTheme="minorHAnsi" w:cstheme="minorHAnsi"/>
            <w:bCs/>
            <w:sz w:val="22"/>
            <w:szCs w:val="22"/>
            <w:highlight w:val="yellow"/>
            <w:lang w:val="en-GB" w:eastAsia="zh-CN"/>
            <w:rPrChange w:id="23" w:author="Julie Zoller" w:date="2018-10-04T11:36:00Z">
              <w:rPr>
                <w:rFonts w:asciiTheme="minorHAnsi" w:eastAsiaTheme="minorEastAsia" w:hAnsiTheme="minorHAnsi" w:cstheme="minorBidi"/>
                <w:bCs/>
                <w:sz w:val="16"/>
                <w:szCs w:val="22"/>
                <w:lang w:val="en-GB" w:eastAsia="zh-CN"/>
              </w:rPr>
            </w:rPrChange>
          </w:rPr>
          <w:t>coordination requests of a non-geostationary satellite network where the notifying administration has indicated that the different sub-sets of orbital characteristics would be mutually exclusive</w:t>
        </w:r>
      </w:ins>
      <w:r w:rsidRPr="00A37B5D">
        <w:t>.</w:t>
      </w:r>
    </w:p>
    <w:p w14:paraId="7CDFF577" w14:textId="77777777" w:rsidR="004F2D68" w:rsidRPr="00A37B5D" w:rsidRDefault="004F2D68" w:rsidP="004F2D68"/>
    <w:p w14:paraId="36D8CD98" w14:textId="77777777" w:rsidR="004F2D68" w:rsidRDefault="004F2D68" w:rsidP="004F2D68">
      <w:pPr>
        <w:rPr>
          <w:lang w:val="fr-CH"/>
        </w:rPr>
      </w:pPr>
      <w:r>
        <w:rPr>
          <w:lang w:val="fr-CH"/>
        </w:rPr>
        <w:br w:type="page"/>
      </w:r>
    </w:p>
    <w:p w14:paraId="36540155" w14:textId="77777777" w:rsidR="004F2D68" w:rsidRDefault="004F2D68" w:rsidP="004F2D68">
      <w:pPr>
        <w:pStyle w:val="Proposal"/>
      </w:pPr>
      <w:r>
        <w:lastRenderedPageBreak/>
        <w:t>MOD</w:t>
      </w:r>
      <w:r>
        <w:tab/>
        <w:t>USA/7(I)/1</w:t>
      </w:r>
    </w:p>
    <w:p w14:paraId="4FC3EDCC" w14:textId="77777777" w:rsidR="004F2D68" w:rsidRPr="00107360" w:rsidRDefault="004F2D68" w:rsidP="004F2D68">
      <w:pPr>
        <w:pStyle w:val="AppendixNo"/>
        <w:spacing w:before="0"/>
      </w:pPr>
      <w:r w:rsidRPr="00107360">
        <w:t xml:space="preserve">APPENDIX </w:t>
      </w:r>
      <w:r w:rsidRPr="00494285">
        <w:rPr>
          <w:rStyle w:val="href"/>
        </w:rPr>
        <w:t>4</w:t>
      </w:r>
      <w:r w:rsidRPr="00107360">
        <w:t xml:space="preserve"> (</w:t>
      </w:r>
      <w:r w:rsidRPr="003A053B">
        <w:t>REV</w:t>
      </w:r>
      <w:r>
        <w:t>.WRC</w:t>
      </w:r>
      <w:r>
        <w:noBreakHyphen/>
      </w:r>
      <w:ins w:id="24" w:author="Mitchell, Brandon" w:date="2018-08-29T11:17:00Z">
        <w:r>
          <w:t>19</w:t>
        </w:r>
      </w:ins>
      <w:del w:id="25" w:author="Mitchell, Brandon" w:date="2018-08-29T11:17:00Z">
        <w:r w:rsidRPr="00107360" w:rsidDel="00EB7662">
          <w:delText>1</w:delText>
        </w:r>
        <w:r w:rsidDel="00EB7662">
          <w:delText>5</w:delText>
        </w:r>
      </w:del>
      <w:r w:rsidRPr="00107360">
        <w:t>)</w:t>
      </w:r>
    </w:p>
    <w:p w14:paraId="2A8695BC" w14:textId="77777777" w:rsidR="004F2D68" w:rsidRPr="00821BE4" w:rsidRDefault="004F2D68" w:rsidP="004F2D68">
      <w:pPr>
        <w:pStyle w:val="Appendixtitle"/>
        <w:keepNext w:val="0"/>
        <w:keepLines w:val="0"/>
      </w:pPr>
      <w:r w:rsidRPr="00821BE4">
        <w:t>Consolidated list and tables of characteristics for use in the</w:t>
      </w:r>
      <w:r w:rsidRPr="00821BE4">
        <w:br/>
        <w:t>application of the procedures of Chapter III</w:t>
      </w:r>
    </w:p>
    <w:p w14:paraId="082B12FC" w14:textId="77777777" w:rsidR="004F2D68" w:rsidRDefault="004F2D68" w:rsidP="004F2D68">
      <w:pPr>
        <w:pStyle w:val="Reasons"/>
      </w:pPr>
      <w:r>
        <w:rPr>
          <w:b/>
        </w:rPr>
        <w:t>Reasons:</w:t>
      </w:r>
      <w:r>
        <w:tab/>
        <w:t>A</w:t>
      </w:r>
      <w:r w:rsidRPr="00EB7662">
        <w:t>dd two new Appendix 4 data elements to determine the relationship between the various orbital planes listed in the API or CR/C, as appropriate</w:t>
      </w:r>
    </w:p>
    <w:p w14:paraId="7783FE2C" w14:textId="77777777" w:rsidR="004F2D68" w:rsidRDefault="004F2D68" w:rsidP="004F2D68">
      <w:pPr>
        <w:pStyle w:val="Proposal"/>
      </w:pPr>
      <w:r>
        <w:t>MOD</w:t>
      </w:r>
      <w:r>
        <w:tab/>
        <w:t>USA/7(I)/2</w:t>
      </w:r>
    </w:p>
    <w:p w14:paraId="1DBAD9C5" w14:textId="77777777" w:rsidR="004F2D68" w:rsidRPr="00F5119C" w:rsidRDefault="004F2D68" w:rsidP="004F2D68">
      <w:pPr>
        <w:pStyle w:val="AnnexNo"/>
      </w:pPr>
      <w:r w:rsidRPr="00F5119C">
        <w:t>ANNEX 2</w:t>
      </w:r>
    </w:p>
    <w:p w14:paraId="244110BE" w14:textId="77777777" w:rsidR="004F2D68" w:rsidRDefault="004F2D68" w:rsidP="004F2D68">
      <w:pPr>
        <w:pStyle w:val="Annextitle"/>
        <w:rPr>
          <w:rFonts w:ascii="Times New Roman"/>
          <w:b w:val="0"/>
          <w:sz w:val="16"/>
          <w:szCs w:val="16"/>
        </w:rPr>
      </w:pPr>
      <w:r w:rsidRPr="001B7EA4">
        <w:t>Characteristics of satellite networks, earth stations</w:t>
      </w:r>
      <w:r w:rsidRPr="001B7EA4">
        <w:br/>
        <w:t>or radio astronomy stations</w:t>
      </w:r>
      <w:r w:rsidRPr="00384522">
        <w:rPr>
          <w:rFonts w:ascii="Times New Roman" w:hAnsi="Times New Roman"/>
          <w:b w:val="0"/>
          <w:bCs/>
          <w:vertAlign w:val="superscript"/>
        </w:rPr>
        <w:t>2</w:t>
      </w:r>
      <w:r w:rsidRPr="001B7EA4">
        <w:rPr>
          <w:rFonts w:ascii="Times New Roman"/>
          <w:b w:val="0"/>
          <w:sz w:val="16"/>
          <w:szCs w:val="16"/>
        </w:rPr>
        <w:t> </w:t>
      </w:r>
      <w:proofErr w:type="gramStart"/>
      <w:r w:rsidRPr="001B7EA4">
        <w:rPr>
          <w:rFonts w:ascii="Times New Roman"/>
          <w:b w:val="0"/>
          <w:sz w:val="16"/>
          <w:szCs w:val="16"/>
        </w:rPr>
        <w:t>   </w:t>
      </w:r>
      <w:r w:rsidRPr="001B7EA4">
        <w:rPr>
          <w:rFonts w:ascii="Times New Roman"/>
          <w:b w:val="0"/>
          <w:sz w:val="16"/>
          <w:szCs w:val="16"/>
        </w:rPr>
        <w:t>(</w:t>
      </w:r>
      <w:proofErr w:type="gramEnd"/>
      <w:r w:rsidRPr="001B7EA4">
        <w:rPr>
          <w:rFonts w:ascii="Times New Roman"/>
          <w:b w:val="0"/>
          <w:sz w:val="16"/>
          <w:szCs w:val="16"/>
        </w:rPr>
        <w:t>Rev.WRC</w:t>
      </w:r>
      <w:r w:rsidRPr="001B7EA4">
        <w:rPr>
          <w:rFonts w:ascii="Times New Roman"/>
          <w:b w:val="0"/>
          <w:sz w:val="16"/>
          <w:szCs w:val="16"/>
        </w:rPr>
        <w:noBreakHyphen/>
      </w:r>
      <w:ins w:id="26" w:author="Mitchell, Brandon" w:date="2018-08-29T11:21:00Z">
        <w:r>
          <w:rPr>
            <w:rFonts w:ascii="Times New Roman"/>
            <w:b w:val="0"/>
            <w:sz w:val="16"/>
            <w:szCs w:val="16"/>
          </w:rPr>
          <w:t>19</w:t>
        </w:r>
      </w:ins>
      <w:del w:id="27" w:author="Mitchell, Brandon" w:date="2018-08-29T11:21:00Z">
        <w:r w:rsidRPr="001B7EA4" w:rsidDel="00EB7662">
          <w:rPr>
            <w:rFonts w:ascii="Times New Roman"/>
            <w:b w:val="0"/>
            <w:sz w:val="16"/>
            <w:szCs w:val="16"/>
          </w:rPr>
          <w:delText>12</w:delText>
        </w:r>
      </w:del>
      <w:r>
        <w:rPr>
          <w:rFonts w:ascii="Times New Roman"/>
          <w:b w:val="0"/>
          <w:sz w:val="16"/>
          <w:szCs w:val="16"/>
        </w:rPr>
        <w:t>)</w:t>
      </w:r>
    </w:p>
    <w:p w14:paraId="6F2C0902" w14:textId="77777777" w:rsidR="004F2D68" w:rsidRPr="00027762" w:rsidRDefault="004F2D68" w:rsidP="004F2D68">
      <w:pPr>
        <w:spacing w:before="160"/>
        <w:rPr>
          <w:rFonts w:ascii="Times New Roman Bold" w:hAnsi="Times New Roman Bold" w:cs="Times New Roman Bold"/>
          <w:b/>
        </w:rPr>
      </w:pPr>
      <w:r w:rsidRPr="00027762">
        <w:rPr>
          <w:rFonts w:ascii="Times New Roman Bold" w:hAnsi="Times New Roman Bold" w:cs="Times New Roman Bold"/>
          <w:b/>
        </w:rPr>
        <w:t>Footnotes to Tables A, B, C and D</w:t>
      </w:r>
    </w:p>
    <w:p w14:paraId="07629694" w14:textId="77777777" w:rsidR="004F2D68" w:rsidRPr="00A52BCD" w:rsidRDefault="004F2D68" w:rsidP="004F2D68">
      <w:pPr>
        <w:pStyle w:val="Annextitle"/>
        <w:jc w:val="left"/>
        <w:rPr>
          <w:rFonts w:ascii="Times New Roman" w:hAnsi="Times New Roman"/>
          <w:sz w:val="24"/>
          <w:szCs w:val="24"/>
        </w:rPr>
      </w:pPr>
      <w:r w:rsidRPr="00EB7662">
        <w:rPr>
          <w:b w:val="0"/>
          <w:sz w:val="24"/>
          <w:szCs w:val="24"/>
        </w:rPr>
        <w:t>Reasons:</w:t>
      </w:r>
      <w:r w:rsidRPr="00EB7662">
        <w:rPr>
          <w:sz w:val="24"/>
          <w:szCs w:val="24"/>
        </w:rPr>
        <w:tab/>
      </w:r>
      <w:r w:rsidRPr="00A52BCD">
        <w:rPr>
          <w:rFonts w:ascii="Times New Roman" w:hAnsi="Times New Roman"/>
          <w:b w:val="0"/>
          <w:sz w:val="24"/>
          <w:szCs w:val="24"/>
        </w:rPr>
        <w:t>Add two new Appendix 4 data elements to determine the relationship between the various orbital planes listed in the API or CR/C, as appropriate</w:t>
      </w:r>
    </w:p>
    <w:p w14:paraId="6C376130" w14:textId="77777777" w:rsidR="004F2D68" w:rsidRDefault="004F2D68" w:rsidP="004F2D68"/>
    <w:p w14:paraId="23985BD6" w14:textId="77777777" w:rsidR="004F2D68" w:rsidRDefault="004F2D68" w:rsidP="004F2D68">
      <w:pPr>
        <w:pStyle w:val="Proposal"/>
        <w:sectPr w:rsidR="004F2D68" w:rsidSect="00384522">
          <w:headerReference w:type="default" r:id="rId6"/>
          <w:footerReference w:type="even" r:id="rId7"/>
          <w:footerReference w:type="default" r:id="rId8"/>
          <w:headerReference w:type="first" r:id="rId9"/>
          <w:pgSz w:w="12240" w:h="15840" w:code="1"/>
          <w:pgMar w:top="720" w:right="1440" w:bottom="720" w:left="1440" w:header="576" w:footer="576" w:gutter="0"/>
          <w:pgNumType w:start="1"/>
          <w:cols w:space="720"/>
          <w:titlePg/>
          <w:docGrid w:linePitch="360"/>
        </w:sectPr>
      </w:pPr>
    </w:p>
    <w:p w14:paraId="2707DBB6" w14:textId="77777777" w:rsidR="004F2D68" w:rsidRDefault="004F2D68" w:rsidP="004F2D68">
      <w:pPr>
        <w:pStyle w:val="Proposal"/>
      </w:pPr>
      <w:r>
        <w:lastRenderedPageBreak/>
        <w:t>MOD</w:t>
      </w:r>
      <w:r>
        <w:tab/>
        <w:t>USA/7(I)/3</w:t>
      </w:r>
    </w:p>
    <w:p w14:paraId="7384AD15" w14:textId="77777777" w:rsidR="004F2D68" w:rsidRPr="00301CBE" w:rsidRDefault="004F2D68" w:rsidP="004F2D68">
      <w:pPr>
        <w:pStyle w:val="TableNo"/>
        <w:rPr>
          <w:rFonts w:ascii="Times New Roman Bold" w:hAnsi="Times New Roman Bold"/>
          <w:b/>
          <w:caps w:val="0"/>
        </w:rPr>
      </w:pPr>
      <w:r w:rsidRPr="00301CBE">
        <w:rPr>
          <w:rFonts w:ascii="Times New Roman Bold" w:hAnsi="Times New Roman Bold"/>
          <w:b/>
          <w:caps w:val="0"/>
        </w:rPr>
        <w:t>TABLE A</w:t>
      </w:r>
    </w:p>
    <w:p w14:paraId="43F0E1E9" w14:textId="77777777" w:rsidR="004F2D68" w:rsidRDefault="004F2D68" w:rsidP="004F2D68">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proofErr w:type="gramStart"/>
      <w:r w:rsidRPr="003C5FC7">
        <w:rPr>
          <w:color w:val="000000"/>
          <w:sz w:val="16"/>
        </w:rPr>
        <w:t>   </w:t>
      </w:r>
      <w:r w:rsidRPr="0016125A">
        <w:rPr>
          <w:b w:val="0"/>
          <w:bCs/>
          <w:color w:val="000000"/>
          <w:sz w:val="16"/>
        </w:rPr>
        <w:t>(</w:t>
      </w:r>
      <w:proofErr w:type="gramEnd"/>
      <w:r w:rsidRPr="0016125A">
        <w:rPr>
          <w:b w:val="0"/>
          <w:bCs/>
          <w:color w:val="000000"/>
          <w:sz w:val="16"/>
        </w:rPr>
        <w:t>Rev.WRC</w:t>
      </w:r>
      <w:r w:rsidRPr="0016125A">
        <w:rPr>
          <w:b w:val="0"/>
          <w:bCs/>
          <w:color w:val="000000"/>
          <w:sz w:val="16"/>
        </w:rPr>
        <w:noBreakHyphen/>
      </w:r>
      <w:ins w:id="28" w:author="Mitchell, Brandon" w:date="2018-08-29T11:11:00Z">
        <w:r>
          <w:rPr>
            <w:b w:val="0"/>
            <w:bCs/>
            <w:color w:val="000000"/>
            <w:sz w:val="16"/>
          </w:rPr>
          <w:t>19</w:t>
        </w:r>
      </w:ins>
      <w:del w:id="29" w:author="Mitchell, Brandon" w:date="2018-08-29T11:11:00Z">
        <w:r w:rsidRPr="0016125A" w:rsidDel="000357BF">
          <w:rPr>
            <w:b w:val="0"/>
            <w:bCs/>
            <w:color w:val="000000"/>
            <w:sz w:val="16"/>
          </w:rPr>
          <w:delText>15</w:delText>
        </w:r>
      </w:del>
      <w:r w:rsidRPr="0016125A">
        <w:rPr>
          <w:b w:val="0"/>
          <w:bCs/>
          <w:color w:val="000000"/>
          <w:sz w:val="16"/>
        </w:rPr>
        <w:t>)</w:t>
      </w:r>
    </w:p>
    <w:tbl>
      <w:tblPr>
        <w:tblW w:w="14017" w:type="dxa"/>
        <w:tblLayout w:type="fixed"/>
        <w:tblLook w:val="04A0" w:firstRow="1" w:lastRow="0" w:firstColumn="1" w:lastColumn="0" w:noHBand="0" w:noVBand="1"/>
      </w:tblPr>
      <w:tblGrid>
        <w:gridCol w:w="1149"/>
        <w:gridCol w:w="3426"/>
        <w:gridCol w:w="780"/>
        <w:gridCol w:w="885"/>
        <w:gridCol w:w="937"/>
        <w:gridCol w:w="1009"/>
        <w:gridCol w:w="667"/>
        <w:gridCol w:w="802"/>
        <w:gridCol w:w="873"/>
        <w:gridCol w:w="715"/>
        <w:gridCol w:w="855"/>
        <w:gridCol w:w="1324"/>
        <w:gridCol w:w="595"/>
      </w:tblGrid>
      <w:tr w:rsidR="004F2D68" w:rsidRPr="00704FF6" w14:paraId="36C28CCE" w14:textId="77777777" w:rsidTr="00873487">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14:paraId="0B17750D" w14:textId="77777777" w:rsidR="004F2D68" w:rsidRPr="00384522" w:rsidRDefault="004F2D68" w:rsidP="00873487">
            <w:pPr>
              <w:jc w:val="center"/>
              <w:rPr>
                <w:b/>
                <w:bCs/>
                <w:sz w:val="16"/>
                <w:szCs w:val="16"/>
              </w:rPr>
            </w:pPr>
            <w:r w:rsidRPr="00384522">
              <w:rPr>
                <w:b/>
                <w:bCs/>
                <w:sz w:val="16"/>
                <w:szCs w:val="16"/>
              </w:rPr>
              <w:t>Items in Appendix</w:t>
            </w:r>
          </w:p>
        </w:tc>
        <w:tc>
          <w:tcPr>
            <w:tcW w:w="3426" w:type="dxa"/>
            <w:tcBorders>
              <w:top w:val="single" w:sz="12" w:space="0" w:color="auto"/>
              <w:left w:val="double" w:sz="6" w:space="0" w:color="auto"/>
              <w:bottom w:val="single" w:sz="12" w:space="0" w:color="auto"/>
              <w:right w:val="double" w:sz="4" w:space="0" w:color="auto"/>
            </w:tcBorders>
            <w:shd w:val="clear" w:color="auto" w:fill="auto"/>
            <w:vAlign w:val="center"/>
            <w:hideMark/>
          </w:tcPr>
          <w:p w14:paraId="1DF21930" w14:textId="77777777" w:rsidR="004F2D68" w:rsidRPr="00384522" w:rsidRDefault="004F2D68" w:rsidP="00873487">
            <w:pPr>
              <w:jc w:val="center"/>
              <w:rPr>
                <w:b/>
                <w:bCs/>
                <w:i/>
                <w:iCs/>
                <w:sz w:val="16"/>
                <w:szCs w:val="16"/>
              </w:rPr>
            </w:pPr>
            <w:r w:rsidRPr="00384522">
              <w:rPr>
                <w:b/>
                <w:bCs/>
                <w:i/>
                <w:iCs/>
                <w:sz w:val="16"/>
                <w:szCs w:val="16"/>
              </w:rPr>
              <w:t xml:space="preserve">A </w:t>
            </w:r>
            <w:r w:rsidRPr="00384522">
              <w:rPr>
                <w:b/>
                <w:bCs/>
                <w:i/>
                <w:iCs/>
                <w:sz w:val="16"/>
                <w:szCs w:val="16"/>
                <w:vertAlign w:val="superscript"/>
              </w:rPr>
              <w:t>_</w:t>
            </w:r>
            <w:r w:rsidRPr="00384522">
              <w:rPr>
                <w:b/>
                <w:bCs/>
                <w:i/>
                <w:iCs/>
                <w:sz w:val="16"/>
                <w:szCs w:val="16"/>
              </w:rPr>
              <w:t xml:space="preserve"> GENERAL CHARACTERISTICS OF THE SATELLITE NETWORK, </w:t>
            </w:r>
            <w:r w:rsidRPr="00384522">
              <w:rPr>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6BBD1961" w14:textId="77777777" w:rsidR="004F2D68" w:rsidRPr="00384522" w:rsidRDefault="004F2D68" w:rsidP="00873487">
            <w:pPr>
              <w:spacing w:before="40" w:after="40"/>
              <w:jc w:val="center"/>
              <w:rPr>
                <w:b/>
                <w:bCs/>
                <w:sz w:val="16"/>
                <w:szCs w:val="16"/>
              </w:rPr>
            </w:pPr>
            <w:r w:rsidRPr="00384522">
              <w:rPr>
                <w:b/>
                <w:bCs/>
                <w:sz w:val="16"/>
                <w:szCs w:val="16"/>
              </w:rPr>
              <w:t>Advance publication of a geostationary-</w:t>
            </w:r>
            <w:r w:rsidRPr="00384522">
              <w:rPr>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5083A15D" w14:textId="77777777" w:rsidR="004F2D68" w:rsidRPr="00384522" w:rsidRDefault="004F2D68" w:rsidP="00873487">
            <w:pPr>
              <w:spacing w:after="40"/>
              <w:jc w:val="center"/>
              <w:rPr>
                <w:b/>
                <w:bCs/>
                <w:sz w:val="16"/>
                <w:szCs w:val="16"/>
              </w:rPr>
            </w:pPr>
            <w:r w:rsidRPr="00384522">
              <w:rPr>
                <w:b/>
                <w:bCs/>
                <w:sz w:val="16"/>
                <w:szCs w:val="16"/>
              </w:rPr>
              <w:t xml:space="preserve">Advance publication of a non-geostationary-satellite network subject to coordination under Section II </w:t>
            </w:r>
            <w:r w:rsidRPr="00384522">
              <w:rPr>
                <w:b/>
                <w:bCs/>
                <w:sz w:val="16"/>
                <w:szCs w:val="16"/>
              </w:rPr>
              <w:b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64D241D4" w14:textId="77777777" w:rsidR="004F2D68" w:rsidRPr="00384522" w:rsidRDefault="004F2D68" w:rsidP="00873487">
            <w:pPr>
              <w:spacing w:after="40"/>
              <w:jc w:val="center"/>
              <w:rPr>
                <w:b/>
                <w:bCs/>
                <w:sz w:val="16"/>
                <w:szCs w:val="16"/>
              </w:rPr>
            </w:pPr>
            <w:r w:rsidRPr="00384522">
              <w:rPr>
                <w:b/>
                <w:bCs/>
                <w:sz w:val="16"/>
                <w:szCs w:val="16"/>
              </w:rPr>
              <w:t xml:space="preserve">Advance publication of a non-geostationary-satellite network not subject to coordination under Section II </w:t>
            </w:r>
            <w:r w:rsidRPr="00384522">
              <w:rPr>
                <w:b/>
                <w:bCs/>
                <w:sz w:val="16"/>
                <w:szCs w:val="16"/>
              </w:rPr>
              <w:b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1344212" w14:textId="77777777" w:rsidR="004F2D68" w:rsidRPr="00384522" w:rsidRDefault="004F2D68" w:rsidP="00873487">
            <w:pPr>
              <w:spacing w:after="40"/>
              <w:jc w:val="center"/>
              <w:rPr>
                <w:b/>
                <w:bCs/>
                <w:sz w:val="16"/>
                <w:szCs w:val="16"/>
              </w:rPr>
            </w:pPr>
            <w:r w:rsidRPr="00384522">
              <w:rPr>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CD7A77E" w14:textId="77777777" w:rsidR="004F2D68" w:rsidRPr="00384522" w:rsidRDefault="004F2D68" w:rsidP="00873487">
            <w:pPr>
              <w:spacing w:after="40"/>
              <w:jc w:val="center"/>
              <w:rPr>
                <w:b/>
                <w:bCs/>
                <w:sz w:val="16"/>
                <w:szCs w:val="16"/>
              </w:rPr>
            </w:pPr>
            <w:r w:rsidRPr="00384522">
              <w:rPr>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8418FD2" w14:textId="77777777" w:rsidR="004F2D68" w:rsidRPr="00384522" w:rsidRDefault="004F2D68" w:rsidP="00873487">
            <w:pPr>
              <w:spacing w:after="40"/>
              <w:jc w:val="center"/>
              <w:rPr>
                <w:b/>
                <w:bCs/>
                <w:sz w:val="16"/>
                <w:szCs w:val="16"/>
              </w:rPr>
            </w:pPr>
            <w:r w:rsidRPr="00384522">
              <w:rPr>
                <w:b/>
                <w:bCs/>
                <w:sz w:val="16"/>
                <w:szCs w:val="16"/>
              </w:rPr>
              <w:t xml:space="preserve">Notification or coordination of an earth station (including notification under </w:t>
            </w:r>
            <w:r w:rsidRPr="00384522">
              <w:rPr>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6375FA8" w14:textId="77777777" w:rsidR="004F2D68" w:rsidRPr="00384522" w:rsidRDefault="004F2D68" w:rsidP="00873487">
            <w:pPr>
              <w:spacing w:after="40"/>
              <w:jc w:val="center"/>
              <w:rPr>
                <w:b/>
                <w:bCs/>
                <w:sz w:val="16"/>
                <w:szCs w:val="16"/>
              </w:rPr>
            </w:pPr>
            <w:r w:rsidRPr="00384522">
              <w:rPr>
                <w:b/>
                <w:bCs/>
                <w:sz w:val="16"/>
                <w:szCs w:val="16"/>
              </w:rPr>
              <w:t xml:space="preserve">Notice for a satellite network in the broadcasting-satellite service under </w:t>
            </w:r>
            <w:r w:rsidRPr="00384522">
              <w:rPr>
                <w:b/>
                <w:bCs/>
                <w:sz w:val="16"/>
                <w:szCs w:val="16"/>
              </w:rPr>
              <w:b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155D66F5" w14:textId="77777777" w:rsidR="004F2D68" w:rsidRPr="00384522" w:rsidRDefault="004F2D68" w:rsidP="00873487">
            <w:pPr>
              <w:spacing w:after="40"/>
              <w:jc w:val="center"/>
              <w:rPr>
                <w:b/>
                <w:bCs/>
                <w:sz w:val="16"/>
                <w:szCs w:val="16"/>
              </w:rPr>
            </w:pPr>
            <w:r w:rsidRPr="00384522">
              <w:rPr>
                <w:b/>
                <w:bCs/>
                <w:sz w:val="16"/>
                <w:szCs w:val="16"/>
              </w:rPr>
              <w:t xml:space="preserve">Notice for a satellite network </w:t>
            </w:r>
            <w:r w:rsidRPr="00384522">
              <w:rPr>
                <w:b/>
                <w:bCs/>
                <w:sz w:val="16"/>
                <w:szCs w:val="16"/>
              </w:rPr>
              <w:br/>
              <w:t xml:space="preserve">(feeder-link) under Appendix 30A </w:t>
            </w:r>
            <w:r w:rsidRPr="00384522">
              <w:rPr>
                <w:b/>
                <w:bCs/>
                <w:sz w:val="16"/>
                <w:szCs w:val="16"/>
              </w:rPr>
              <w:b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3B437DF3" w14:textId="77777777" w:rsidR="004F2D68" w:rsidRPr="00384522" w:rsidRDefault="004F2D68" w:rsidP="00873487">
            <w:pPr>
              <w:spacing w:after="40"/>
              <w:jc w:val="center"/>
              <w:rPr>
                <w:b/>
                <w:bCs/>
                <w:sz w:val="16"/>
                <w:szCs w:val="16"/>
              </w:rPr>
            </w:pPr>
            <w:r w:rsidRPr="00384522">
              <w:rPr>
                <w:b/>
                <w:bCs/>
                <w:sz w:val="16"/>
                <w:szCs w:val="16"/>
              </w:rPr>
              <w:t>Notice for a satellite network in the fixed-</w:t>
            </w:r>
            <w:r w:rsidRPr="00384522">
              <w:rPr>
                <w:b/>
                <w:bCs/>
                <w:sz w:val="16"/>
                <w:szCs w:val="16"/>
              </w:rPr>
              <w:br/>
              <w:t xml:space="preserve">satellite service under Appendix 30B </w:t>
            </w:r>
            <w:r w:rsidRPr="00384522">
              <w:rPr>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14:paraId="2743AEEB" w14:textId="77777777" w:rsidR="004F2D68" w:rsidRPr="00384522" w:rsidRDefault="004F2D68" w:rsidP="00873487">
            <w:pPr>
              <w:jc w:val="center"/>
              <w:rPr>
                <w:b/>
                <w:bCs/>
                <w:sz w:val="16"/>
                <w:szCs w:val="16"/>
              </w:rPr>
            </w:pPr>
            <w:r w:rsidRPr="00384522">
              <w:rPr>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6A9A2677" w14:textId="77777777" w:rsidR="004F2D68" w:rsidRPr="00384522" w:rsidRDefault="004F2D68" w:rsidP="00873487">
            <w:pPr>
              <w:jc w:val="center"/>
              <w:rPr>
                <w:b/>
                <w:bCs/>
                <w:sz w:val="16"/>
                <w:szCs w:val="16"/>
              </w:rPr>
            </w:pPr>
            <w:r w:rsidRPr="00384522">
              <w:rPr>
                <w:b/>
                <w:bCs/>
                <w:sz w:val="16"/>
                <w:szCs w:val="16"/>
              </w:rPr>
              <w:t>Radio astronomy</w:t>
            </w:r>
          </w:p>
        </w:tc>
      </w:tr>
      <w:tr w:rsidR="004F2D68" w:rsidRPr="00C94A22" w14:paraId="7091E270" w14:textId="77777777" w:rsidTr="00873487">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14:paraId="60A0920D" w14:textId="77777777" w:rsidR="004F2D68" w:rsidRPr="00384522" w:rsidRDefault="004F2D68" w:rsidP="00873487">
            <w:pPr>
              <w:keepNext/>
              <w:spacing w:before="40" w:after="40"/>
              <w:rPr>
                <w:sz w:val="18"/>
                <w:szCs w:val="18"/>
                <w:lang w:eastAsia="zh-CN"/>
              </w:rPr>
            </w:pPr>
            <w:r w:rsidRPr="00384522">
              <w:rPr>
                <w:sz w:val="18"/>
                <w:szCs w:val="18"/>
                <w:lang w:eastAsia="zh-CN"/>
              </w:rPr>
              <w:t>A.4.b</w:t>
            </w:r>
          </w:p>
        </w:tc>
        <w:tc>
          <w:tcPr>
            <w:tcW w:w="3426" w:type="dxa"/>
            <w:tcBorders>
              <w:top w:val="single" w:sz="4" w:space="0" w:color="auto"/>
              <w:left w:val="nil"/>
              <w:bottom w:val="single" w:sz="4" w:space="0" w:color="auto"/>
              <w:right w:val="double" w:sz="4" w:space="0" w:color="auto"/>
            </w:tcBorders>
            <w:shd w:val="clear" w:color="auto" w:fill="auto"/>
            <w:hideMark/>
          </w:tcPr>
          <w:p w14:paraId="0B0FE70D" w14:textId="77777777" w:rsidR="004F2D68" w:rsidRPr="00384522" w:rsidRDefault="004F2D68" w:rsidP="00873487">
            <w:pPr>
              <w:keepNext/>
              <w:spacing w:before="40" w:after="40"/>
              <w:rPr>
                <w:b/>
                <w:bCs/>
                <w:sz w:val="18"/>
                <w:szCs w:val="18"/>
              </w:rPr>
            </w:pPr>
            <w:r w:rsidRPr="00384522">
              <w:rPr>
                <w:b/>
                <w:bCs/>
                <w:sz w:val="18"/>
                <w:szCs w:val="18"/>
              </w:rPr>
              <w:t>For space station(s) onboard non-geostationary satellite(s):</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7C1F8788"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14:paraId="609F53E1"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5B61D918"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14:paraId="53D25F4F"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14:paraId="489F41A0"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0A56E7E"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14:paraId="058CA9AD"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0055F36B"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14:paraId="7C6811BB"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14:paraId="3F7D262D" w14:textId="77777777" w:rsidR="004F2D68" w:rsidRPr="00384522" w:rsidRDefault="004F2D68" w:rsidP="00873487">
            <w:pPr>
              <w:keepNext/>
              <w:spacing w:before="40" w:after="40"/>
              <w:rPr>
                <w:sz w:val="18"/>
                <w:szCs w:val="18"/>
                <w:lang w:eastAsia="zh-CN"/>
              </w:rPr>
            </w:pPr>
            <w:r w:rsidRPr="00384522">
              <w:rPr>
                <w:sz w:val="18"/>
                <w:szCs w:val="18"/>
                <w:lang w:eastAsia="zh-CN"/>
              </w:rPr>
              <w:t>A.4.b</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14:paraId="3F2E5C26" w14:textId="77777777" w:rsidR="004F2D68" w:rsidRPr="00384522" w:rsidRDefault="004F2D68" w:rsidP="00873487">
            <w:pPr>
              <w:keepNext/>
              <w:spacing w:before="40" w:after="40"/>
              <w:jc w:val="center"/>
              <w:rPr>
                <w:b/>
                <w:bCs/>
                <w:sz w:val="18"/>
                <w:szCs w:val="18"/>
              </w:rPr>
            </w:pPr>
            <w:r w:rsidRPr="00384522">
              <w:rPr>
                <w:b/>
                <w:bCs/>
                <w:sz w:val="18"/>
                <w:szCs w:val="18"/>
              </w:rPr>
              <w:t> </w:t>
            </w:r>
          </w:p>
        </w:tc>
      </w:tr>
      <w:tr w:rsidR="004F2D68" w:rsidRPr="00C94A22" w14:paraId="18A83755" w14:textId="77777777" w:rsidTr="00873487">
        <w:trPr>
          <w:cantSplit/>
        </w:trPr>
        <w:tc>
          <w:tcPr>
            <w:tcW w:w="1149" w:type="dxa"/>
            <w:tcBorders>
              <w:top w:val="nil"/>
              <w:left w:val="single" w:sz="12" w:space="0" w:color="auto"/>
              <w:bottom w:val="single" w:sz="4" w:space="0" w:color="auto"/>
              <w:right w:val="double" w:sz="6" w:space="0" w:color="auto"/>
            </w:tcBorders>
            <w:shd w:val="clear" w:color="000000" w:fill="auto"/>
            <w:hideMark/>
          </w:tcPr>
          <w:p w14:paraId="27A8CB37" w14:textId="77777777" w:rsidR="004F2D68" w:rsidRPr="00384522" w:rsidRDefault="004F2D68" w:rsidP="00873487">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1</w:t>
            </w:r>
          </w:p>
        </w:tc>
        <w:tc>
          <w:tcPr>
            <w:tcW w:w="3426" w:type="dxa"/>
            <w:tcBorders>
              <w:top w:val="nil"/>
              <w:left w:val="nil"/>
              <w:bottom w:val="single" w:sz="4" w:space="0" w:color="auto"/>
              <w:right w:val="double" w:sz="4" w:space="0" w:color="auto"/>
            </w:tcBorders>
            <w:shd w:val="clear" w:color="auto" w:fill="auto"/>
            <w:hideMark/>
          </w:tcPr>
          <w:p w14:paraId="1188BF72" w14:textId="77777777" w:rsidR="004F2D68" w:rsidRPr="00F178C8" w:rsidRDefault="004F2D68" w:rsidP="00873487">
            <w:pPr>
              <w:keepNext/>
              <w:spacing w:before="40" w:after="40"/>
              <w:ind w:left="170"/>
              <w:rPr>
                <w:sz w:val="18"/>
                <w:szCs w:val="18"/>
              </w:rPr>
            </w:pPr>
            <w:r w:rsidRPr="00F178C8">
              <w:rPr>
                <w:sz w:val="18"/>
                <w:szCs w:val="18"/>
              </w:rPr>
              <w:t>the number of orbital planes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4625304F"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14:paraId="1BBB33DF"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14:paraId="77C1BE6F" w14:textId="77777777" w:rsidR="004F2D68" w:rsidRPr="00384522" w:rsidRDefault="004F2D68" w:rsidP="00873487">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14:paraId="5EB3B304"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14:paraId="2EE782AF" w14:textId="77777777" w:rsidR="004F2D68" w:rsidRPr="00384522" w:rsidRDefault="004F2D68" w:rsidP="00873487">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14:paraId="028D5270"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14:paraId="02A04485"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14:paraId="59714DC7"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14:paraId="6AC1A340"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14:paraId="21A0D041" w14:textId="77777777" w:rsidR="004F2D68" w:rsidRPr="00384522" w:rsidRDefault="004F2D68" w:rsidP="00873487">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1</w:t>
            </w:r>
          </w:p>
        </w:tc>
        <w:tc>
          <w:tcPr>
            <w:tcW w:w="595" w:type="dxa"/>
            <w:tcBorders>
              <w:top w:val="nil"/>
              <w:left w:val="nil"/>
              <w:bottom w:val="single" w:sz="4" w:space="0" w:color="auto"/>
              <w:right w:val="single" w:sz="12" w:space="0" w:color="auto"/>
            </w:tcBorders>
            <w:shd w:val="clear" w:color="auto" w:fill="auto"/>
            <w:vAlign w:val="center"/>
            <w:hideMark/>
          </w:tcPr>
          <w:p w14:paraId="316206B6" w14:textId="77777777" w:rsidR="004F2D68" w:rsidRPr="00384522" w:rsidRDefault="004F2D68" w:rsidP="00873487">
            <w:pPr>
              <w:keepNext/>
              <w:spacing w:before="40" w:after="40"/>
              <w:jc w:val="center"/>
              <w:rPr>
                <w:b/>
                <w:bCs/>
                <w:sz w:val="18"/>
                <w:szCs w:val="18"/>
              </w:rPr>
            </w:pPr>
            <w:r w:rsidRPr="00384522">
              <w:rPr>
                <w:b/>
                <w:bCs/>
                <w:sz w:val="18"/>
                <w:szCs w:val="18"/>
              </w:rPr>
              <w:t> </w:t>
            </w:r>
          </w:p>
        </w:tc>
      </w:tr>
      <w:tr w:rsidR="004F2D68" w:rsidRPr="00C94A22" w14:paraId="5347CFBE" w14:textId="77777777" w:rsidTr="00873487">
        <w:trPr>
          <w:cantSplit/>
        </w:trPr>
        <w:tc>
          <w:tcPr>
            <w:tcW w:w="1149" w:type="dxa"/>
            <w:tcBorders>
              <w:top w:val="nil"/>
              <w:left w:val="single" w:sz="12" w:space="0" w:color="auto"/>
              <w:bottom w:val="single" w:sz="4" w:space="0" w:color="auto"/>
              <w:right w:val="double" w:sz="6" w:space="0" w:color="auto"/>
            </w:tcBorders>
            <w:shd w:val="clear" w:color="000000" w:fill="auto"/>
          </w:tcPr>
          <w:p w14:paraId="085F68BC" w14:textId="77777777" w:rsidR="004F2D68" w:rsidRPr="00384522" w:rsidRDefault="004F2D68" w:rsidP="00873487">
            <w:pPr>
              <w:keepNext/>
              <w:spacing w:before="40" w:after="40"/>
              <w:jc w:val="both"/>
              <w:rPr>
                <w:sz w:val="18"/>
                <w:szCs w:val="18"/>
                <w:lang w:eastAsia="zh-CN"/>
              </w:rPr>
            </w:pPr>
            <w:ins w:id="30" w:author="Mitchell, Brandon" w:date="2018-08-29T11:05:00Z">
              <w:r w:rsidRPr="00384522">
                <w:rPr>
                  <w:sz w:val="18"/>
                  <w:szCs w:val="18"/>
                  <w:lang w:eastAsia="zh-CN"/>
                </w:rPr>
                <w:t>A.</w:t>
              </w:r>
              <w:proofErr w:type="gramStart"/>
              <w:r w:rsidRPr="00384522">
                <w:rPr>
                  <w:sz w:val="18"/>
                  <w:szCs w:val="18"/>
                  <w:lang w:eastAsia="zh-CN"/>
                </w:rPr>
                <w:t>4.b.1.a</w:t>
              </w:r>
            </w:ins>
            <w:proofErr w:type="gramEnd"/>
          </w:p>
        </w:tc>
        <w:tc>
          <w:tcPr>
            <w:tcW w:w="3426" w:type="dxa"/>
            <w:tcBorders>
              <w:top w:val="nil"/>
              <w:left w:val="nil"/>
              <w:bottom w:val="single" w:sz="4" w:space="0" w:color="auto"/>
              <w:right w:val="double" w:sz="4" w:space="0" w:color="auto"/>
            </w:tcBorders>
            <w:shd w:val="clear" w:color="auto" w:fill="auto"/>
          </w:tcPr>
          <w:p w14:paraId="4F41B842" w14:textId="77777777" w:rsidR="004F2D68" w:rsidRPr="000357BF" w:rsidRDefault="004F2D68" w:rsidP="00873487">
            <w:pPr>
              <w:keepNext/>
              <w:spacing w:before="40" w:after="40"/>
              <w:ind w:left="170"/>
              <w:rPr>
                <w:ins w:id="31" w:author="Soto Romero, Alicia" w:date="2018-07-19T11:13:00Z"/>
                <w:sz w:val="18"/>
                <w:szCs w:val="18"/>
              </w:rPr>
            </w:pPr>
            <w:ins w:id="32" w:author="Soto Romero, Alicia" w:date="2018-07-19T11:13:00Z">
              <w:r w:rsidRPr="000357BF">
                <w:rPr>
                  <w:sz w:val="18"/>
                  <w:szCs w:val="18"/>
                </w:rPr>
                <w:t xml:space="preserve">Indicator of whether all the orbital planes identified under A.4.b.1 describe </w:t>
              </w:r>
            </w:ins>
            <w:ins w:id="33" w:author="Julie Zoller" w:date="2018-10-04T11:09:00Z">
              <w:r w:rsidRPr="00F16815">
                <w:rPr>
                  <w:sz w:val="18"/>
                  <w:szCs w:val="18"/>
                  <w:highlight w:val="yellow"/>
                  <w:rPrChange w:id="34" w:author="Julie Zoller" w:date="2018-10-04T11:09:00Z">
                    <w:rPr>
                      <w:sz w:val="18"/>
                      <w:szCs w:val="18"/>
                    </w:rPr>
                  </w:rPrChange>
                </w:rPr>
                <w:t>a)</w:t>
              </w:r>
              <w:r>
                <w:rPr>
                  <w:sz w:val="18"/>
                  <w:szCs w:val="18"/>
                </w:rPr>
                <w:t xml:space="preserve"> </w:t>
              </w:r>
            </w:ins>
            <w:ins w:id="35" w:author="Soto Romero, Alicia" w:date="2018-07-19T11:13:00Z">
              <w:r w:rsidRPr="000357BF">
                <w:rPr>
                  <w:sz w:val="18"/>
                  <w:szCs w:val="18"/>
                </w:rPr>
                <w:t>a single configuration</w:t>
              </w:r>
            </w:ins>
            <w:ins w:id="36" w:author="Julie Zoller" w:date="2018-10-15T16:48:00Z">
              <w:r>
                <w:rPr>
                  <w:sz w:val="18"/>
                  <w:szCs w:val="18"/>
                </w:rPr>
                <w:t xml:space="preserve"> </w:t>
              </w:r>
              <w:r w:rsidRPr="00C25C04">
                <w:rPr>
                  <w:sz w:val="18"/>
                  <w:szCs w:val="18"/>
                  <w:highlight w:val="yellow"/>
                  <w:rPrChange w:id="37" w:author="Julie Zoller" w:date="2018-10-15T16:49:00Z">
                    <w:rPr>
                      <w:sz w:val="18"/>
                      <w:szCs w:val="18"/>
                    </w:rPr>
                  </w:rPrChange>
                </w:rPr>
                <w:t>where all frequency assignments</w:t>
              </w:r>
            </w:ins>
            <w:ins w:id="38" w:author="Julie Zoller" w:date="2018-10-15T16:49:00Z">
              <w:r w:rsidRPr="00C25C04">
                <w:rPr>
                  <w:sz w:val="18"/>
                  <w:szCs w:val="18"/>
                  <w:highlight w:val="yellow"/>
                  <w:rPrChange w:id="39" w:author="Julie Zoller" w:date="2018-10-15T16:49:00Z">
                    <w:rPr>
                      <w:sz w:val="18"/>
                      <w:szCs w:val="18"/>
                    </w:rPr>
                  </w:rPrChange>
                </w:rPr>
                <w:t xml:space="preserve"> </w:t>
              </w:r>
            </w:ins>
            <w:ins w:id="40" w:author="Soto Romero, Alicia" w:date="2018-07-19T11:13:00Z">
              <w:del w:id="41" w:author="Julie Zoller" w:date="2018-10-04T11:08:00Z">
                <w:r w:rsidRPr="00C25C04" w:rsidDel="00641D3C">
                  <w:rPr>
                    <w:sz w:val="18"/>
                    <w:szCs w:val="18"/>
                    <w:highlight w:val="yellow"/>
                    <w:rPrChange w:id="42" w:author="Julie Zoller" w:date="2018-10-15T16:49:00Z">
                      <w:rPr>
                        <w:sz w:val="18"/>
                        <w:szCs w:val="18"/>
                      </w:rPr>
                    </w:rPrChange>
                  </w:rPr>
                  <w:delText xml:space="preserve">, </w:delText>
                </w:r>
                <w:r w:rsidRPr="00641D3C" w:rsidDel="00641D3C">
                  <w:rPr>
                    <w:sz w:val="18"/>
                    <w:szCs w:val="18"/>
                    <w:highlight w:val="yellow"/>
                    <w:rPrChange w:id="43" w:author="Julie Zoller" w:date="2018-10-04T11:08:00Z">
                      <w:rPr>
                        <w:sz w:val="18"/>
                        <w:szCs w:val="18"/>
                      </w:rPr>
                    </w:rPrChange>
                  </w:rPr>
                  <w:delText xml:space="preserve">multiple configurations that </w:delText>
                </w:r>
              </w:del>
              <w:r w:rsidRPr="008E01BC">
                <w:rPr>
                  <w:sz w:val="18"/>
                  <w:szCs w:val="18"/>
                </w:rPr>
                <w:t>will operate simultaneously,</w:t>
              </w:r>
              <w:r w:rsidRPr="000357BF">
                <w:rPr>
                  <w:sz w:val="18"/>
                  <w:szCs w:val="18"/>
                </w:rPr>
                <w:t xml:space="preserve"> or </w:t>
              </w:r>
            </w:ins>
            <w:ins w:id="44" w:author="Julie Zoller" w:date="2018-10-04T11:09:00Z">
              <w:r w:rsidRPr="00F16815">
                <w:rPr>
                  <w:sz w:val="18"/>
                  <w:szCs w:val="18"/>
                  <w:highlight w:val="yellow"/>
                  <w:rPrChange w:id="45" w:author="Julie Zoller" w:date="2018-10-04T11:09:00Z">
                    <w:rPr>
                      <w:sz w:val="18"/>
                      <w:szCs w:val="18"/>
                    </w:rPr>
                  </w:rPrChange>
                </w:rPr>
                <w:t>b)</w:t>
              </w:r>
              <w:r>
                <w:rPr>
                  <w:sz w:val="18"/>
                  <w:szCs w:val="18"/>
                </w:rPr>
                <w:t xml:space="preserve"> </w:t>
              </w:r>
            </w:ins>
            <w:ins w:id="46" w:author="Soto Romero, Alicia" w:date="2018-07-19T11:13:00Z">
              <w:r w:rsidRPr="000357BF">
                <w:rPr>
                  <w:sz w:val="18"/>
                  <w:szCs w:val="18"/>
                </w:rPr>
                <w:t>multiple configurations that are mutually exclusive.</w:t>
              </w:r>
            </w:ins>
          </w:p>
          <w:p w14:paraId="27468C27" w14:textId="77777777" w:rsidR="004F2D68" w:rsidRPr="00C94A22" w:rsidRDefault="004F2D68" w:rsidP="00873487">
            <w:pPr>
              <w:keepNext/>
              <w:spacing w:before="40" w:after="40"/>
              <w:ind w:left="170"/>
              <w:rPr>
                <w:sz w:val="18"/>
                <w:szCs w:val="18"/>
                <w:lang w:val="ru-RU"/>
              </w:rPr>
            </w:pPr>
            <w:ins w:id="47" w:author="Soto Romero, Alicia" w:date="2018-07-19T11:13:00Z">
              <w:r w:rsidRPr="000357BF">
                <w:rPr>
                  <w:sz w:val="18"/>
                  <w:szCs w:val="18"/>
                </w:rPr>
                <w:t>Required only for the advance publication information and coordination request of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14:paraId="587B7548" w14:textId="77777777" w:rsidR="004F2D68" w:rsidRPr="00384522" w:rsidRDefault="004F2D68" w:rsidP="00873487">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14:paraId="134F1F14" w14:textId="77777777" w:rsidR="004F2D68" w:rsidRPr="00384522" w:rsidRDefault="004F2D68" w:rsidP="00873487">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14:paraId="5D680686" w14:textId="77777777" w:rsidR="004F2D68" w:rsidRPr="00384522" w:rsidRDefault="004F2D68" w:rsidP="00873487">
            <w:pPr>
              <w:keepNext/>
              <w:spacing w:before="40" w:after="40"/>
              <w:jc w:val="center"/>
              <w:rPr>
                <w:b/>
                <w:bCs/>
                <w:sz w:val="18"/>
                <w:szCs w:val="18"/>
              </w:rPr>
            </w:pPr>
            <w:ins w:id="48" w:author="Mitchell, Brandon" w:date="2018-08-29T11:07: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14:paraId="7ACF2EB9" w14:textId="77777777" w:rsidR="004F2D68" w:rsidRPr="00384522" w:rsidRDefault="004F2D68" w:rsidP="00873487">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14:paraId="79406C8F" w14:textId="77777777" w:rsidR="004F2D68" w:rsidRPr="00384522" w:rsidRDefault="004F2D68" w:rsidP="00873487">
            <w:pPr>
              <w:keepNext/>
              <w:spacing w:before="40" w:after="40"/>
              <w:jc w:val="center"/>
              <w:rPr>
                <w:b/>
                <w:bCs/>
                <w:sz w:val="18"/>
                <w:szCs w:val="18"/>
              </w:rPr>
            </w:pPr>
            <w:ins w:id="49" w:author="Mitchell, Brandon" w:date="2018-08-29T11:07:00Z">
              <w:del w:id="50" w:author="Julie Zoller" w:date="2018-10-03T11:03:00Z">
                <w:r w:rsidRPr="00FF3234" w:rsidDel="00FF3234">
                  <w:rPr>
                    <w:b/>
                    <w:bCs/>
                    <w:sz w:val="18"/>
                    <w:szCs w:val="18"/>
                    <w:highlight w:val="yellow"/>
                    <w:rPrChange w:id="51" w:author="Julie Zoller" w:date="2018-10-03T11:03:00Z">
                      <w:rPr>
                        <w:b/>
                        <w:bCs/>
                        <w:sz w:val="18"/>
                        <w:szCs w:val="18"/>
                      </w:rPr>
                    </w:rPrChange>
                  </w:rPr>
                  <w:delText>+</w:delText>
                </w:r>
              </w:del>
            </w:ins>
            <w:ins w:id="52" w:author="Julie Zoller" w:date="2018-10-03T11:03:00Z">
              <w:r w:rsidRPr="00FF3234">
                <w:rPr>
                  <w:b/>
                  <w:bCs/>
                  <w:sz w:val="18"/>
                  <w:szCs w:val="18"/>
                  <w:highlight w:val="yellow"/>
                  <w:rPrChange w:id="53" w:author="Julie Zoller" w:date="2018-10-03T11:03:00Z">
                    <w:rPr>
                      <w:b/>
                      <w:bCs/>
                      <w:sz w:val="18"/>
                      <w:szCs w:val="18"/>
                    </w:rPr>
                  </w:rPrChange>
                </w:rPr>
                <w:t>X</w:t>
              </w:r>
            </w:ins>
          </w:p>
        </w:tc>
        <w:tc>
          <w:tcPr>
            <w:tcW w:w="802" w:type="dxa"/>
            <w:tcBorders>
              <w:top w:val="nil"/>
              <w:left w:val="nil"/>
              <w:bottom w:val="single" w:sz="4" w:space="0" w:color="auto"/>
              <w:right w:val="single" w:sz="4" w:space="0" w:color="auto"/>
            </w:tcBorders>
            <w:shd w:val="clear" w:color="auto" w:fill="auto"/>
            <w:vAlign w:val="center"/>
          </w:tcPr>
          <w:p w14:paraId="3791A5CE" w14:textId="77777777" w:rsidR="004F2D68" w:rsidRPr="00384522" w:rsidRDefault="004F2D68" w:rsidP="00873487">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14:paraId="6992B36A" w14:textId="77777777" w:rsidR="004F2D68" w:rsidRPr="00384522" w:rsidRDefault="004F2D68" w:rsidP="00873487">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14:paraId="3BF9D2B5" w14:textId="77777777" w:rsidR="004F2D68" w:rsidRPr="00384522" w:rsidRDefault="004F2D68" w:rsidP="00873487">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14:paraId="7A15447D" w14:textId="77777777" w:rsidR="004F2D68" w:rsidRPr="00384522" w:rsidRDefault="004F2D68" w:rsidP="00873487">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14:paraId="1CF16E57" w14:textId="77777777" w:rsidR="004F2D68" w:rsidRPr="00384522" w:rsidRDefault="004F2D68" w:rsidP="00873487">
            <w:pPr>
              <w:keepNext/>
              <w:spacing w:before="40" w:after="40"/>
              <w:rPr>
                <w:sz w:val="18"/>
                <w:szCs w:val="18"/>
                <w:lang w:eastAsia="zh-CN"/>
              </w:rPr>
            </w:pPr>
            <w:ins w:id="54" w:author="Mitchell, Brandon" w:date="2018-08-29T11:07:00Z">
              <w:r w:rsidRPr="00384522">
                <w:rPr>
                  <w:sz w:val="18"/>
                  <w:szCs w:val="18"/>
                  <w:lang w:eastAsia="zh-CN"/>
                </w:rPr>
                <w:t>A.</w:t>
              </w:r>
              <w:proofErr w:type="gramStart"/>
              <w:r w:rsidRPr="00384522">
                <w:rPr>
                  <w:sz w:val="18"/>
                  <w:szCs w:val="18"/>
                  <w:lang w:eastAsia="zh-CN"/>
                </w:rPr>
                <w:t>4.b.1.a</w:t>
              </w:r>
            </w:ins>
            <w:proofErr w:type="gramEnd"/>
          </w:p>
        </w:tc>
        <w:tc>
          <w:tcPr>
            <w:tcW w:w="595" w:type="dxa"/>
            <w:tcBorders>
              <w:top w:val="nil"/>
              <w:left w:val="nil"/>
              <w:bottom w:val="single" w:sz="4" w:space="0" w:color="auto"/>
              <w:right w:val="single" w:sz="12" w:space="0" w:color="auto"/>
            </w:tcBorders>
            <w:shd w:val="clear" w:color="auto" w:fill="auto"/>
            <w:vAlign w:val="center"/>
          </w:tcPr>
          <w:p w14:paraId="7522CE0D" w14:textId="77777777" w:rsidR="004F2D68" w:rsidRPr="00384522" w:rsidRDefault="004F2D68" w:rsidP="00873487">
            <w:pPr>
              <w:keepNext/>
              <w:spacing w:before="40" w:after="40"/>
              <w:jc w:val="center"/>
              <w:rPr>
                <w:b/>
                <w:bCs/>
                <w:sz w:val="18"/>
                <w:szCs w:val="18"/>
              </w:rPr>
            </w:pPr>
          </w:p>
        </w:tc>
      </w:tr>
      <w:tr w:rsidR="004F2D68" w:rsidRPr="00C94A22" w14:paraId="61F8655E" w14:textId="77777777" w:rsidTr="00873487">
        <w:trPr>
          <w:cantSplit/>
        </w:trPr>
        <w:tc>
          <w:tcPr>
            <w:tcW w:w="1149" w:type="dxa"/>
            <w:tcBorders>
              <w:top w:val="nil"/>
              <w:left w:val="single" w:sz="12" w:space="0" w:color="auto"/>
              <w:bottom w:val="single" w:sz="4" w:space="0" w:color="auto"/>
              <w:right w:val="double" w:sz="6" w:space="0" w:color="auto"/>
            </w:tcBorders>
            <w:shd w:val="clear" w:color="000000" w:fill="auto"/>
          </w:tcPr>
          <w:p w14:paraId="04F99228" w14:textId="77777777" w:rsidR="004F2D68" w:rsidRPr="00384522" w:rsidRDefault="004F2D68" w:rsidP="00873487">
            <w:pPr>
              <w:keepNext/>
              <w:spacing w:before="40" w:after="40"/>
              <w:rPr>
                <w:sz w:val="18"/>
                <w:szCs w:val="18"/>
                <w:lang w:eastAsia="zh-CN"/>
              </w:rPr>
            </w:pPr>
            <w:ins w:id="55" w:author="Mitchell, Brandon" w:date="2018-08-29T11:06:00Z">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4.a.1</w:t>
              </w:r>
            </w:ins>
          </w:p>
        </w:tc>
        <w:tc>
          <w:tcPr>
            <w:tcW w:w="3426" w:type="dxa"/>
            <w:tcBorders>
              <w:top w:val="nil"/>
              <w:left w:val="nil"/>
              <w:bottom w:val="single" w:sz="4" w:space="0" w:color="auto"/>
              <w:right w:val="double" w:sz="4" w:space="0" w:color="auto"/>
            </w:tcBorders>
            <w:shd w:val="clear" w:color="auto" w:fill="auto"/>
          </w:tcPr>
          <w:p w14:paraId="7568ABBF" w14:textId="77777777" w:rsidR="004F2D68" w:rsidRPr="000357BF" w:rsidRDefault="004F2D68" w:rsidP="00873487">
            <w:pPr>
              <w:keepNext/>
              <w:spacing w:before="40" w:after="40"/>
              <w:ind w:left="170"/>
              <w:rPr>
                <w:ins w:id="56" w:author="Soto Romero, Alicia" w:date="2018-07-19T11:13:00Z"/>
                <w:sz w:val="18"/>
                <w:szCs w:val="18"/>
              </w:rPr>
            </w:pPr>
            <w:ins w:id="57" w:author="Soto Romero, Alicia" w:date="2018-07-19T11:13:00Z">
              <w:r w:rsidRPr="000357BF">
                <w:rPr>
                  <w:sz w:val="18"/>
                  <w:szCs w:val="18"/>
                </w:rPr>
                <w:t xml:space="preserve">In case the orbital planes identified under A.4.b.1 describe multiple mutually exclusive configurations, identification of the </w:t>
              </w:r>
            </w:ins>
            <w:ins w:id="58" w:author="Julie Zoller" w:date="2018-10-04T11:28:00Z">
              <w:r w:rsidRPr="006B3F84">
                <w:rPr>
                  <w:sz w:val="18"/>
                  <w:szCs w:val="18"/>
                  <w:highlight w:val="yellow"/>
                  <w:rPrChange w:id="59" w:author="Julie Zoller" w:date="2018-10-04T11:31:00Z">
                    <w:rPr>
                      <w:sz w:val="18"/>
                      <w:szCs w:val="18"/>
                    </w:rPr>
                  </w:rPrChange>
                </w:rPr>
                <w:t>number of sub</w:t>
              </w:r>
            </w:ins>
            <w:ins w:id="60" w:author="Julie Zoller" w:date="2018-10-04T11:34:00Z">
              <w:r>
                <w:rPr>
                  <w:sz w:val="18"/>
                  <w:szCs w:val="18"/>
                  <w:highlight w:val="yellow"/>
                </w:rPr>
                <w:t>-</w:t>
              </w:r>
            </w:ins>
            <w:ins w:id="61" w:author="Julie Zoller" w:date="2018-10-04T11:28:00Z">
              <w:r w:rsidRPr="006B3F84">
                <w:rPr>
                  <w:sz w:val="18"/>
                  <w:szCs w:val="18"/>
                  <w:highlight w:val="yellow"/>
                  <w:rPrChange w:id="62" w:author="Julie Zoller" w:date="2018-10-04T11:31:00Z">
                    <w:rPr>
                      <w:sz w:val="18"/>
                      <w:szCs w:val="18"/>
                    </w:rPr>
                  </w:rPrChange>
                </w:rPr>
                <w:t xml:space="preserve">sets of </w:t>
              </w:r>
            </w:ins>
            <w:ins w:id="63" w:author="Julie Zoller" w:date="2018-10-04T11:29:00Z">
              <w:r w:rsidRPr="006B3F84">
                <w:rPr>
                  <w:sz w:val="18"/>
                  <w:szCs w:val="18"/>
                  <w:highlight w:val="yellow"/>
                  <w:rPrChange w:id="64" w:author="Julie Zoller" w:date="2018-10-04T11:31:00Z">
                    <w:rPr>
                      <w:sz w:val="18"/>
                      <w:szCs w:val="18"/>
                    </w:rPr>
                  </w:rPrChange>
                </w:rPr>
                <w:t>orbita</w:t>
              </w:r>
            </w:ins>
            <w:ins w:id="65" w:author="Julie Zoller" w:date="2018-10-04T11:28:00Z">
              <w:r w:rsidRPr="006B3F84">
                <w:rPr>
                  <w:sz w:val="18"/>
                  <w:szCs w:val="18"/>
                  <w:highlight w:val="yellow"/>
                  <w:rPrChange w:id="66" w:author="Julie Zoller" w:date="2018-10-04T11:31:00Z">
                    <w:rPr>
                      <w:sz w:val="18"/>
                      <w:szCs w:val="18"/>
                    </w:rPr>
                  </w:rPrChange>
                </w:rPr>
                <w:t xml:space="preserve">l characteristics </w:t>
              </w:r>
            </w:ins>
            <w:ins w:id="67" w:author="Julie Zoller" w:date="2018-10-04T11:29:00Z">
              <w:r w:rsidRPr="006B3F84">
                <w:rPr>
                  <w:sz w:val="18"/>
                  <w:szCs w:val="18"/>
                  <w:highlight w:val="yellow"/>
                  <w:rPrChange w:id="68" w:author="Julie Zoller" w:date="2018-10-04T11:31:00Z">
                    <w:rPr>
                      <w:sz w:val="18"/>
                      <w:szCs w:val="18"/>
                    </w:rPr>
                  </w:rPrChange>
                </w:rPr>
                <w:t>that are mutually exclusive and the</w:t>
              </w:r>
              <w:r>
                <w:rPr>
                  <w:sz w:val="18"/>
                  <w:szCs w:val="18"/>
                </w:rPr>
                <w:t xml:space="preserve"> </w:t>
              </w:r>
            </w:ins>
            <w:ins w:id="69" w:author="Soto Romero, Alicia" w:date="2018-07-19T11:13:00Z">
              <w:r w:rsidRPr="000357BF">
                <w:rPr>
                  <w:sz w:val="18"/>
                  <w:szCs w:val="18"/>
                </w:rPr>
                <w:t>orbital plane</w:t>
              </w:r>
            </w:ins>
            <w:ins w:id="70" w:author="Julie Zoller" w:date="2018-10-04T11:30:00Z">
              <w:r>
                <w:rPr>
                  <w:sz w:val="18"/>
                  <w:szCs w:val="18"/>
                </w:rPr>
                <w:t xml:space="preserve"> </w:t>
              </w:r>
              <w:r w:rsidRPr="006B3F84">
                <w:rPr>
                  <w:sz w:val="18"/>
                  <w:szCs w:val="18"/>
                  <w:highlight w:val="yellow"/>
                  <w:rPrChange w:id="71" w:author="Julie Zoller" w:date="2018-10-04T11:31:00Z">
                    <w:rPr>
                      <w:sz w:val="18"/>
                      <w:szCs w:val="18"/>
                    </w:rPr>
                  </w:rPrChange>
                </w:rPr>
                <w:t>id number</w:t>
              </w:r>
            </w:ins>
            <w:ins w:id="72" w:author="Soto Romero, Alicia" w:date="2018-07-19T11:13:00Z">
              <w:r w:rsidRPr="000357BF">
                <w:rPr>
                  <w:sz w:val="18"/>
                  <w:szCs w:val="18"/>
                </w:rPr>
                <w:t>s that are associated with each of the mutually exclusive configurations.</w:t>
              </w:r>
            </w:ins>
          </w:p>
          <w:p w14:paraId="4B91A676" w14:textId="77777777" w:rsidR="004F2D68" w:rsidRPr="00C94A22" w:rsidRDefault="004F2D68" w:rsidP="00873487">
            <w:pPr>
              <w:keepNext/>
              <w:spacing w:before="40" w:after="40"/>
              <w:ind w:left="170"/>
              <w:rPr>
                <w:sz w:val="18"/>
                <w:szCs w:val="18"/>
                <w:lang w:val="ru-RU"/>
              </w:rPr>
            </w:pPr>
            <w:ins w:id="73" w:author="Soto Romero, Alicia" w:date="2018-07-19T11:13:00Z">
              <w:r w:rsidRPr="000357BF">
                <w:rPr>
                  <w:sz w:val="18"/>
                  <w:szCs w:val="18"/>
                </w:rPr>
                <w:t xml:space="preserve">Required </w:t>
              </w:r>
              <w:del w:id="74" w:author="Julie Zoller" w:date="2018-10-04T11:12:00Z">
                <w:r w:rsidRPr="000960B0" w:rsidDel="000960B0">
                  <w:rPr>
                    <w:sz w:val="18"/>
                    <w:szCs w:val="18"/>
                    <w:highlight w:val="yellow"/>
                    <w:rPrChange w:id="75" w:author="Julie Zoller" w:date="2018-10-04T11:13:00Z">
                      <w:rPr>
                        <w:sz w:val="18"/>
                        <w:szCs w:val="18"/>
                      </w:rPr>
                    </w:rPrChange>
                  </w:rPr>
                  <w:delText>in</w:delText>
                </w:r>
              </w:del>
            </w:ins>
            <w:ins w:id="76" w:author="Julie Zoller" w:date="2018-10-04T11:12:00Z">
              <w:r w:rsidRPr="000960B0">
                <w:rPr>
                  <w:sz w:val="18"/>
                  <w:szCs w:val="18"/>
                  <w:highlight w:val="yellow"/>
                  <w:rPrChange w:id="77" w:author="Julie Zoller" w:date="2018-10-04T11:13:00Z">
                    <w:rPr>
                      <w:sz w:val="18"/>
                      <w:szCs w:val="18"/>
                    </w:rPr>
                  </w:rPrChange>
                </w:rPr>
                <w:t>only f</w:t>
              </w:r>
            </w:ins>
            <w:ins w:id="78" w:author="Julie Zoller" w:date="2018-10-04T11:13:00Z">
              <w:r w:rsidRPr="000960B0">
                <w:rPr>
                  <w:sz w:val="18"/>
                  <w:szCs w:val="18"/>
                  <w:highlight w:val="yellow"/>
                  <w:rPrChange w:id="79" w:author="Julie Zoller" w:date="2018-10-04T11:13:00Z">
                    <w:rPr>
                      <w:sz w:val="18"/>
                      <w:szCs w:val="18"/>
                    </w:rPr>
                  </w:rPrChange>
                </w:rPr>
                <w:t>or</w:t>
              </w:r>
            </w:ins>
            <w:ins w:id="80" w:author="Soto Romero, Alicia" w:date="2018-07-19T11:13:00Z">
              <w:r w:rsidRPr="000357BF">
                <w:rPr>
                  <w:sz w:val="18"/>
                  <w:szCs w:val="18"/>
                </w:rPr>
                <w:t xml:space="preserve"> the advance publication information and coordination request for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14:paraId="2DABE23F" w14:textId="77777777" w:rsidR="004F2D68" w:rsidRPr="00384522" w:rsidRDefault="004F2D68" w:rsidP="00873487">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14:paraId="36135B83" w14:textId="77777777" w:rsidR="004F2D68" w:rsidRPr="00384522" w:rsidRDefault="004F2D68" w:rsidP="00873487">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14:paraId="1FAA7527" w14:textId="77777777" w:rsidR="004F2D68" w:rsidRPr="00384522" w:rsidRDefault="004F2D68" w:rsidP="00873487">
            <w:pPr>
              <w:keepNext/>
              <w:spacing w:before="40" w:after="40"/>
              <w:jc w:val="center"/>
              <w:rPr>
                <w:b/>
                <w:bCs/>
                <w:sz w:val="18"/>
                <w:szCs w:val="18"/>
              </w:rPr>
            </w:pPr>
            <w:ins w:id="81" w:author="Mitchell, Brandon" w:date="2018-08-29T11:07:00Z">
              <w:del w:id="82" w:author="Julie Zoller" w:date="2018-10-03T11:04:00Z">
                <w:r w:rsidRPr="00EF61D6" w:rsidDel="00EF61D6">
                  <w:rPr>
                    <w:b/>
                    <w:bCs/>
                    <w:sz w:val="18"/>
                    <w:szCs w:val="18"/>
                    <w:highlight w:val="yellow"/>
                    <w:rPrChange w:id="83" w:author="Julie Zoller" w:date="2018-10-03T11:04:00Z">
                      <w:rPr>
                        <w:b/>
                        <w:bCs/>
                        <w:sz w:val="18"/>
                        <w:szCs w:val="18"/>
                      </w:rPr>
                    </w:rPrChange>
                  </w:rPr>
                  <w:delText>X</w:delText>
                </w:r>
              </w:del>
            </w:ins>
            <w:ins w:id="84" w:author="Julie Zoller" w:date="2018-10-03T11:04:00Z">
              <w:r w:rsidRPr="00EF61D6">
                <w:rPr>
                  <w:b/>
                  <w:bCs/>
                  <w:sz w:val="18"/>
                  <w:szCs w:val="18"/>
                  <w:highlight w:val="yellow"/>
                  <w:rPrChange w:id="85" w:author="Julie Zoller" w:date="2018-10-03T11:04:00Z">
                    <w:rPr>
                      <w:b/>
                      <w:bCs/>
                      <w:sz w:val="18"/>
                      <w:szCs w:val="18"/>
                    </w:rPr>
                  </w:rPrChange>
                </w:rPr>
                <w:t>+</w:t>
              </w:r>
            </w:ins>
          </w:p>
        </w:tc>
        <w:tc>
          <w:tcPr>
            <w:tcW w:w="1009" w:type="dxa"/>
            <w:tcBorders>
              <w:top w:val="nil"/>
              <w:left w:val="nil"/>
              <w:bottom w:val="single" w:sz="4" w:space="0" w:color="auto"/>
              <w:right w:val="single" w:sz="4" w:space="0" w:color="auto"/>
            </w:tcBorders>
            <w:shd w:val="clear" w:color="auto" w:fill="auto"/>
            <w:vAlign w:val="center"/>
          </w:tcPr>
          <w:p w14:paraId="695D145C" w14:textId="77777777" w:rsidR="004F2D68" w:rsidRPr="00384522" w:rsidRDefault="004F2D68" w:rsidP="00873487">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14:paraId="32E2FA4B" w14:textId="77777777" w:rsidR="004F2D68" w:rsidRPr="00384522" w:rsidRDefault="004F2D68" w:rsidP="00873487">
            <w:pPr>
              <w:keepNext/>
              <w:spacing w:before="40" w:after="40"/>
              <w:jc w:val="center"/>
              <w:rPr>
                <w:b/>
                <w:bCs/>
                <w:sz w:val="18"/>
                <w:szCs w:val="18"/>
              </w:rPr>
            </w:pPr>
            <w:ins w:id="86" w:author="Mitchell, Brandon" w:date="2018-08-29T11:07:00Z">
              <w:r w:rsidRPr="00384522">
                <w:rPr>
                  <w:b/>
                  <w:bCs/>
                  <w:sz w:val="18"/>
                  <w:szCs w:val="18"/>
                </w:rPr>
                <w:t>+</w:t>
              </w:r>
            </w:ins>
          </w:p>
        </w:tc>
        <w:tc>
          <w:tcPr>
            <w:tcW w:w="802" w:type="dxa"/>
            <w:tcBorders>
              <w:top w:val="nil"/>
              <w:left w:val="nil"/>
              <w:bottom w:val="single" w:sz="4" w:space="0" w:color="auto"/>
              <w:right w:val="single" w:sz="4" w:space="0" w:color="auto"/>
            </w:tcBorders>
            <w:shd w:val="clear" w:color="auto" w:fill="auto"/>
            <w:vAlign w:val="center"/>
          </w:tcPr>
          <w:p w14:paraId="48A8E62A" w14:textId="77777777" w:rsidR="004F2D68" w:rsidRPr="00384522" w:rsidRDefault="004F2D68" w:rsidP="00873487">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14:paraId="1292A7B6" w14:textId="77777777" w:rsidR="004F2D68" w:rsidRPr="00384522" w:rsidRDefault="004F2D68" w:rsidP="00873487">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14:paraId="1F38AB6A" w14:textId="77777777" w:rsidR="004F2D68" w:rsidRPr="00384522" w:rsidRDefault="004F2D68" w:rsidP="00873487">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14:paraId="5C14C11F" w14:textId="77777777" w:rsidR="004F2D68" w:rsidRPr="00384522" w:rsidRDefault="004F2D68" w:rsidP="00873487">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14:paraId="2341A445" w14:textId="77777777" w:rsidR="004F2D68" w:rsidRPr="00384522" w:rsidRDefault="004F2D68" w:rsidP="00873487">
            <w:pPr>
              <w:keepNext/>
              <w:spacing w:before="40" w:after="40"/>
              <w:rPr>
                <w:sz w:val="18"/>
                <w:szCs w:val="18"/>
                <w:lang w:eastAsia="zh-CN"/>
              </w:rPr>
            </w:pPr>
            <w:ins w:id="87" w:author="Mitchell, Brandon" w:date="2018-08-29T11:07:00Z">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4.a.1</w:t>
              </w:r>
            </w:ins>
          </w:p>
        </w:tc>
        <w:tc>
          <w:tcPr>
            <w:tcW w:w="595" w:type="dxa"/>
            <w:tcBorders>
              <w:top w:val="nil"/>
              <w:left w:val="nil"/>
              <w:bottom w:val="single" w:sz="4" w:space="0" w:color="auto"/>
              <w:right w:val="single" w:sz="12" w:space="0" w:color="auto"/>
            </w:tcBorders>
            <w:shd w:val="clear" w:color="auto" w:fill="auto"/>
            <w:vAlign w:val="center"/>
          </w:tcPr>
          <w:p w14:paraId="2847B506" w14:textId="77777777" w:rsidR="004F2D68" w:rsidRPr="00384522" w:rsidRDefault="004F2D68" w:rsidP="00873487">
            <w:pPr>
              <w:keepNext/>
              <w:spacing w:before="40" w:after="40"/>
              <w:jc w:val="center"/>
              <w:rPr>
                <w:b/>
                <w:bCs/>
                <w:sz w:val="18"/>
                <w:szCs w:val="18"/>
              </w:rPr>
            </w:pPr>
          </w:p>
        </w:tc>
      </w:tr>
      <w:tr w:rsidR="004F2D68" w:rsidRPr="00C94A22" w14:paraId="095566FD" w14:textId="77777777" w:rsidTr="00873487">
        <w:trPr>
          <w:cantSplit/>
        </w:trPr>
        <w:tc>
          <w:tcPr>
            <w:tcW w:w="1149" w:type="dxa"/>
            <w:tcBorders>
              <w:top w:val="nil"/>
              <w:left w:val="single" w:sz="12" w:space="0" w:color="auto"/>
              <w:bottom w:val="single" w:sz="4" w:space="0" w:color="auto"/>
              <w:right w:val="double" w:sz="6" w:space="0" w:color="auto"/>
            </w:tcBorders>
            <w:shd w:val="clear" w:color="000000" w:fill="auto"/>
            <w:hideMark/>
          </w:tcPr>
          <w:p w14:paraId="1155BE36" w14:textId="77777777" w:rsidR="004F2D68" w:rsidRPr="00384522" w:rsidRDefault="004F2D68" w:rsidP="00873487">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2</w:t>
            </w:r>
          </w:p>
        </w:tc>
        <w:tc>
          <w:tcPr>
            <w:tcW w:w="3426" w:type="dxa"/>
            <w:tcBorders>
              <w:top w:val="nil"/>
              <w:left w:val="nil"/>
              <w:bottom w:val="single" w:sz="4" w:space="0" w:color="auto"/>
              <w:right w:val="double" w:sz="4" w:space="0" w:color="auto"/>
            </w:tcBorders>
            <w:shd w:val="clear" w:color="auto" w:fill="auto"/>
            <w:hideMark/>
          </w:tcPr>
          <w:p w14:paraId="216EE926" w14:textId="77777777" w:rsidR="004F2D68" w:rsidRPr="00C94A22" w:rsidRDefault="004F2D68" w:rsidP="00873487">
            <w:pPr>
              <w:keepNext/>
              <w:spacing w:before="40" w:after="40"/>
              <w:ind w:left="170"/>
              <w:rPr>
                <w:sz w:val="18"/>
                <w:szCs w:val="18"/>
                <w:lang w:val="ru-RU"/>
              </w:rPr>
            </w:pPr>
            <w:r w:rsidRPr="00C94A22">
              <w:rPr>
                <w:sz w:val="18"/>
                <w:szCs w:val="18"/>
                <w:lang w:val="ru-RU"/>
              </w:rPr>
              <w:t>the reference body code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36F30DE1"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14:paraId="2568379F" w14:textId="77777777" w:rsidR="004F2D68" w:rsidRPr="00384522" w:rsidRDefault="004F2D68" w:rsidP="00873487">
            <w:pPr>
              <w:keepNext/>
              <w:spacing w:before="40" w:after="40"/>
              <w:jc w:val="center"/>
              <w:rPr>
                <w:b/>
                <w:bCs/>
                <w:sz w:val="18"/>
                <w:szCs w:val="18"/>
              </w:rPr>
            </w:pPr>
            <w:r w:rsidRPr="00384522">
              <w:rPr>
                <w:b/>
                <w:bCs/>
                <w:sz w:val="18"/>
                <w:szCs w:val="18"/>
              </w:rPr>
              <w:t>X</w:t>
            </w:r>
          </w:p>
        </w:tc>
        <w:tc>
          <w:tcPr>
            <w:tcW w:w="937" w:type="dxa"/>
            <w:tcBorders>
              <w:top w:val="nil"/>
              <w:left w:val="nil"/>
              <w:bottom w:val="single" w:sz="4" w:space="0" w:color="auto"/>
              <w:right w:val="single" w:sz="4" w:space="0" w:color="auto"/>
            </w:tcBorders>
            <w:shd w:val="clear" w:color="auto" w:fill="auto"/>
            <w:vAlign w:val="center"/>
            <w:hideMark/>
          </w:tcPr>
          <w:p w14:paraId="2A2AA229" w14:textId="77777777" w:rsidR="004F2D68" w:rsidRPr="00384522" w:rsidRDefault="004F2D68" w:rsidP="00873487">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14:paraId="409BB8BD"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14:paraId="310B0D31" w14:textId="77777777" w:rsidR="004F2D68" w:rsidRPr="00384522" w:rsidRDefault="004F2D68" w:rsidP="00873487">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14:paraId="1005E52C"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14:paraId="4D3590B1"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14:paraId="1AFCA9A0"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14:paraId="6A041200"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14:paraId="393370A7" w14:textId="77777777" w:rsidR="004F2D68" w:rsidRPr="00384522" w:rsidRDefault="004F2D68" w:rsidP="00873487">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2</w:t>
            </w:r>
          </w:p>
        </w:tc>
        <w:tc>
          <w:tcPr>
            <w:tcW w:w="595" w:type="dxa"/>
            <w:tcBorders>
              <w:top w:val="nil"/>
              <w:left w:val="nil"/>
              <w:bottom w:val="single" w:sz="4" w:space="0" w:color="auto"/>
              <w:right w:val="single" w:sz="12" w:space="0" w:color="auto"/>
            </w:tcBorders>
            <w:shd w:val="clear" w:color="auto" w:fill="auto"/>
            <w:vAlign w:val="center"/>
            <w:hideMark/>
          </w:tcPr>
          <w:p w14:paraId="05758AAB" w14:textId="77777777" w:rsidR="004F2D68" w:rsidRPr="00384522" w:rsidRDefault="004F2D68" w:rsidP="00873487">
            <w:pPr>
              <w:keepNext/>
              <w:spacing w:before="40" w:after="40"/>
              <w:jc w:val="center"/>
              <w:rPr>
                <w:b/>
                <w:bCs/>
                <w:sz w:val="18"/>
                <w:szCs w:val="18"/>
              </w:rPr>
            </w:pPr>
            <w:r w:rsidRPr="00384522">
              <w:rPr>
                <w:b/>
                <w:bCs/>
                <w:sz w:val="18"/>
                <w:szCs w:val="18"/>
              </w:rPr>
              <w:t> </w:t>
            </w:r>
          </w:p>
        </w:tc>
      </w:tr>
      <w:tr w:rsidR="004F2D68" w:rsidRPr="00C94A22" w14:paraId="2B45FA70" w14:textId="77777777" w:rsidTr="00873487">
        <w:trPr>
          <w:cantSplit/>
        </w:trPr>
        <w:tc>
          <w:tcPr>
            <w:tcW w:w="1149" w:type="dxa"/>
            <w:tcBorders>
              <w:top w:val="nil"/>
              <w:left w:val="single" w:sz="12" w:space="0" w:color="auto"/>
              <w:bottom w:val="single" w:sz="4" w:space="0" w:color="auto"/>
              <w:right w:val="double" w:sz="6" w:space="0" w:color="auto"/>
            </w:tcBorders>
            <w:shd w:val="clear" w:color="auto" w:fill="auto"/>
            <w:hideMark/>
          </w:tcPr>
          <w:p w14:paraId="2C5CB979" w14:textId="77777777" w:rsidR="004F2D68" w:rsidRPr="00384522" w:rsidRDefault="004F2D68" w:rsidP="00873487">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3</w:t>
            </w:r>
          </w:p>
        </w:tc>
        <w:tc>
          <w:tcPr>
            <w:tcW w:w="3426" w:type="dxa"/>
            <w:tcBorders>
              <w:top w:val="nil"/>
              <w:left w:val="nil"/>
              <w:bottom w:val="single" w:sz="4" w:space="0" w:color="auto"/>
              <w:right w:val="double" w:sz="4" w:space="0" w:color="auto"/>
            </w:tcBorders>
            <w:shd w:val="clear" w:color="auto" w:fill="auto"/>
            <w:hideMark/>
          </w:tcPr>
          <w:p w14:paraId="7C442E52" w14:textId="77777777" w:rsidR="004F2D68" w:rsidRPr="00322E0B" w:rsidRDefault="004F2D68" w:rsidP="00873487">
            <w:pPr>
              <w:keepNext/>
              <w:spacing w:before="40" w:after="40"/>
              <w:ind w:left="170"/>
              <w:rPr>
                <w:b/>
                <w:bCs/>
                <w:sz w:val="18"/>
                <w:szCs w:val="18"/>
              </w:rPr>
            </w:pPr>
            <w:r w:rsidRPr="00322E0B">
              <w:rPr>
                <w:b/>
                <w:bCs/>
                <w:sz w:val="18"/>
                <w:szCs w:val="18"/>
              </w:rPr>
              <w:t>For space stations of a non-geostationary fixed-satellite service system operating in the band 3 400</w:t>
            </w:r>
            <w:r>
              <w:rPr>
                <w:b/>
                <w:bCs/>
                <w:sz w:val="18"/>
                <w:szCs w:val="18"/>
              </w:rPr>
              <w:noBreakHyphen/>
            </w:r>
            <w:r w:rsidRPr="00322E0B">
              <w:rPr>
                <w:b/>
                <w:bCs/>
                <w:sz w:val="18"/>
                <w:szCs w:val="18"/>
              </w:rPr>
              <w:t>4 200</w:t>
            </w:r>
            <w:r>
              <w:rPr>
                <w:b/>
                <w:bCs/>
                <w:sz w:val="18"/>
                <w:szCs w:val="18"/>
              </w:rPr>
              <w:t> MHz</w:t>
            </w:r>
            <w:r w:rsidRPr="00322E0B">
              <w:rPr>
                <w:b/>
                <w:bCs/>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5EB1F80C"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14:paraId="6C85D2BA"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14:paraId="64F218C3"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14:paraId="36ACDFF6"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14:paraId="2118A228"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14:paraId="49119E70"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14:paraId="43F81A96"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14:paraId="2020B58D"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14:paraId="21E19986" w14:textId="77777777" w:rsidR="004F2D68" w:rsidRPr="00384522" w:rsidRDefault="004F2D68" w:rsidP="00873487">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14:paraId="66CB5F1A" w14:textId="77777777" w:rsidR="004F2D68" w:rsidRPr="00384522" w:rsidRDefault="004F2D68" w:rsidP="00873487">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3</w:t>
            </w:r>
          </w:p>
        </w:tc>
        <w:tc>
          <w:tcPr>
            <w:tcW w:w="595" w:type="dxa"/>
            <w:tcBorders>
              <w:top w:val="nil"/>
              <w:left w:val="nil"/>
              <w:bottom w:val="single" w:sz="4" w:space="0" w:color="auto"/>
              <w:right w:val="single" w:sz="12" w:space="0" w:color="auto"/>
            </w:tcBorders>
            <w:shd w:val="clear" w:color="auto" w:fill="auto"/>
            <w:vAlign w:val="center"/>
            <w:hideMark/>
          </w:tcPr>
          <w:p w14:paraId="230C55D8" w14:textId="77777777" w:rsidR="004F2D68" w:rsidRPr="00384522" w:rsidRDefault="004F2D68" w:rsidP="00873487">
            <w:pPr>
              <w:keepNext/>
              <w:spacing w:before="40" w:after="40"/>
              <w:jc w:val="center"/>
              <w:rPr>
                <w:b/>
                <w:bCs/>
                <w:sz w:val="18"/>
                <w:szCs w:val="18"/>
              </w:rPr>
            </w:pPr>
            <w:r w:rsidRPr="00384522">
              <w:rPr>
                <w:b/>
                <w:bCs/>
                <w:sz w:val="18"/>
                <w:szCs w:val="18"/>
              </w:rPr>
              <w:t> </w:t>
            </w:r>
          </w:p>
        </w:tc>
      </w:tr>
    </w:tbl>
    <w:p w14:paraId="36A572A7" w14:textId="77777777" w:rsidR="004F2D68" w:rsidRPr="00765C21" w:rsidRDefault="004F2D68" w:rsidP="004F2D68">
      <w:pPr>
        <w:pStyle w:val="Reasons"/>
      </w:pPr>
      <w:r>
        <w:rPr>
          <w:b/>
        </w:rPr>
        <w:t>Reasons:</w:t>
      </w:r>
      <w:r>
        <w:tab/>
      </w:r>
      <w:r w:rsidRPr="00765C21">
        <w:t>Additional Appendix 4 data elements required to understand the relationship between the various orbital planes</w:t>
      </w:r>
    </w:p>
    <w:p w14:paraId="042C53F4" w14:textId="77777777" w:rsidR="004F2D68" w:rsidRDefault="004F2D68" w:rsidP="004F2D68">
      <w:pPr>
        <w:rPr>
          <w:b/>
        </w:rPr>
      </w:pPr>
    </w:p>
    <w:p w14:paraId="339D5E9B" w14:textId="77777777" w:rsidR="004F2D68" w:rsidRDefault="004F2D68" w:rsidP="004F2D68">
      <w:pPr>
        <w:rPr>
          <w:b/>
        </w:rPr>
      </w:pPr>
    </w:p>
    <w:p w14:paraId="3743252B" w14:textId="77777777" w:rsidR="004F2D68" w:rsidRDefault="004F2D68" w:rsidP="004F2D68">
      <w:pPr>
        <w:rPr>
          <w:b/>
        </w:rPr>
      </w:pPr>
    </w:p>
    <w:p w14:paraId="6BE91D97" w14:textId="5D4E7373" w:rsidR="00920B82" w:rsidRDefault="00920B82"/>
    <w:sectPr w:rsidR="00920B82" w:rsidSect="00E07605">
      <w:footerReference w:type="default" r:id="rId10"/>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2C0B1" w14:textId="77777777" w:rsidR="00D11C26" w:rsidRDefault="00D11C26" w:rsidP="000327F1">
      <w:r>
        <w:separator/>
      </w:r>
    </w:p>
  </w:endnote>
  <w:endnote w:type="continuationSeparator" w:id="0">
    <w:p w14:paraId="5CDB10A1" w14:textId="77777777" w:rsidR="00D11C26" w:rsidRDefault="00D11C26" w:rsidP="00032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E0003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B4485" w14:textId="77777777" w:rsidR="004F2D68" w:rsidRDefault="004F2D68" w:rsidP="004E66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108B71" w14:textId="77777777" w:rsidR="004F2D68" w:rsidRDefault="004F2D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6D1D8" w14:textId="77777777" w:rsidR="004F2D68" w:rsidRDefault="004F2D68" w:rsidP="004E66AE">
    <w:pPr>
      <w:pStyle w:val="Footer"/>
      <w:ind w:right="360"/>
      <w:jc w:val="right"/>
    </w:pPr>
    <w:r w:rsidRPr="00FF6C10">
      <w:rPr>
        <w:sz w:val="20"/>
        <w:szCs w:val="20"/>
      </w:rPr>
      <w:fldChar w:fldCharType="begin"/>
    </w:r>
    <w:r w:rsidRPr="00FF6C10">
      <w:rPr>
        <w:sz w:val="20"/>
        <w:szCs w:val="20"/>
      </w:rPr>
      <w:instrText xml:space="preserve"> PAGE   \* MERGEFORMAT </w:instrText>
    </w:r>
    <w:r w:rsidRPr="00FF6C10">
      <w:rPr>
        <w:sz w:val="20"/>
        <w:szCs w:val="20"/>
      </w:rPr>
      <w:fldChar w:fldCharType="separate"/>
    </w:r>
    <w:r>
      <w:rPr>
        <w:noProof/>
        <w:sz w:val="20"/>
        <w:szCs w:val="20"/>
      </w:rPr>
      <w:t>10</w:t>
    </w:r>
    <w:r w:rsidRPr="00FF6C10">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68782"/>
      <w:docPartObj>
        <w:docPartGallery w:val="Page Numbers (Bottom of Page)"/>
        <w:docPartUnique/>
      </w:docPartObj>
    </w:sdtPr>
    <w:sdtEndPr>
      <w:rPr>
        <w:noProof/>
      </w:rPr>
    </w:sdtEndPr>
    <w:sdtContent>
      <w:p w14:paraId="290A5EF7" w14:textId="77777777" w:rsidR="000327F1" w:rsidRDefault="000327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EA01ED" w14:textId="77777777" w:rsidR="000327F1" w:rsidRDefault="000327F1">
    <w:pPr>
      <w:pStyle w:val="Footer"/>
    </w:pPr>
  </w:p>
  <w:p w14:paraId="40C44D63" w14:textId="77777777" w:rsidR="00014873" w:rsidRDefault="00014873"/>
  <w:p w14:paraId="6DD9303B" w14:textId="77777777" w:rsidR="00014873" w:rsidRDefault="000148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7E35D" w14:textId="77777777" w:rsidR="00D11C26" w:rsidRDefault="00D11C26" w:rsidP="000327F1">
      <w:r>
        <w:separator/>
      </w:r>
    </w:p>
  </w:footnote>
  <w:footnote w:type="continuationSeparator" w:id="0">
    <w:p w14:paraId="7CCCD371" w14:textId="77777777" w:rsidR="00D11C26" w:rsidRDefault="00D11C26" w:rsidP="000327F1">
      <w:r>
        <w:continuationSeparator/>
      </w:r>
    </w:p>
  </w:footnote>
  <w:footnote w:id="1">
    <w:p w14:paraId="75CEC5FF" w14:textId="1C52A673" w:rsidR="00790899" w:rsidRDefault="00790899" w:rsidP="00790899">
      <w:pPr>
        <w:pStyle w:val="FootnoteText"/>
        <w:spacing w:after="240"/>
      </w:pPr>
      <w:r>
        <w:rPr>
          <w:rStyle w:val="FootnoteReference"/>
        </w:rPr>
        <w:footnoteRef/>
      </w:r>
      <w:r>
        <w:t xml:space="preserve"> </w:t>
      </w:r>
      <w:r w:rsidRPr="006E5ADB">
        <w:rPr>
          <w:i/>
          <w:sz w:val="22"/>
          <w:szCs w:val="22"/>
        </w:rPr>
        <w:t>See International Bureau Seeks Comment on Recommendations Approved by World Radiocommunication Conference Advisory Committee</w:t>
      </w:r>
      <w:r w:rsidRPr="006E5ADB">
        <w:rPr>
          <w:sz w:val="22"/>
          <w:szCs w:val="22"/>
        </w:rPr>
        <w:t>, Public Notice,</w:t>
      </w:r>
      <w:r>
        <w:rPr>
          <w:sz w:val="22"/>
          <w:szCs w:val="22"/>
        </w:rPr>
        <w:t xml:space="preserve"> IB Docket No. 16-185, DA 18-1017</w:t>
      </w:r>
      <w:r w:rsidRPr="006E5ADB">
        <w:rPr>
          <w:sz w:val="22"/>
          <w:szCs w:val="22"/>
        </w:rPr>
        <w:t xml:space="preserve"> (</w:t>
      </w:r>
      <w:r>
        <w:rPr>
          <w:sz w:val="22"/>
          <w:szCs w:val="22"/>
        </w:rPr>
        <w:t>Oct. 3</w:t>
      </w:r>
      <w:r w:rsidRPr="006E5ADB">
        <w:rPr>
          <w:sz w:val="22"/>
          <w:szCs w:val="22"/>
        </w:rPr>
        <w:t>, 2018) (“PN”).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649CC" w14:textId="77777777" w:rsidR="004F2D68" w:rsidRPr="00921197" w:rsidRDefault="004F2D68" w:rsidP="004E66AE">
    <w:pPr>
      <w:pStyle w:val="Header"/>
      <w:tabs>
        <w:tab w:val="right" w:pos="9720"/>
        <w:tab w:val="right" w:pos="1296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5B2E8" w14:textId="77777777" w:rsidR="004F2D68" w:rsidRPr="00921197" w:rsidRDefault="004F2D68" w:rsidP="004E66AE">
    <w:pPr>
      <w:pStyle w:val="Header"/>
      <w:tabs>
        <w:tab w:val="right" w:pos="12960"/>
      </w:tabs>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F1"/>
    <w:rsid w:val="00006FEE"/>
    <w:rsid w:val="000071C6"/>
    <w:rsid w:val="00014873"/>
    <w:rsid w:val="000327F1"/>
    <w:rsid w:val="000465C4"/>
    <w:rsid w:val="00054491"/>
    <w:rsid w:val="000671D8"/>
    <w:rsid w:val="00080DB1"/>
    <w:rsid w:val="00095534"/>
    <w:rsid w:val="000960F9"/>
    <w:rsid w:val="000B3DFF"/>
    <w:rsid w:val="000C3368"/>
    <w:rsid w:val="000F2705"/>
    <w:rsid w:val="001037B3"/>
    <w:rsid w:val="00104F69"/>
    <w:rsid w:val="00105176"/>
    <w:rsid w:val="00166C18"/>
    <w:rsid w:val="00182D95"/>
    <w:rsid w:val="0019735A"/>
    <w:rsid w:val="001A0CA3"/>
    <w:rsid w:val="001D0FFB"/>
    <w:rsid w:val="00213360"/>
    <w:rsid w:val="00220499"/>
    <w:rsid w:val="00242AE6"/>
    <w:rsid w:val="002524B6"/>
    <w:rsid w:val="002659B9"/>
    <w:rsid w:val="0027706E"/>
    <w:rsid w:val="002819FB"/>
    <w:rsid w:val="002A0270"/>
    <w:rsid w:val="002A0AD7"/>
    <w:rsid w:val="002B48C6"/>
    <w:rsid w:val="002C1E81"/>
    <w:rsid w:val="002C6692"/>
    <w:rsid w:val="002D14DA"/>
    <w:rsid w:val="002D2597"/>
    <w:rsid w:val="002D7982"/>
    <w:rsid w:val="002E145B"/>
    <w:rsid w:val="002E18D9"/>
    <w:rsid w:val="003572B8"/>
    <w:rsid w:val="00360DAC"/>
    <w:rsid w:val="00370866"/>
    <w:rsid w:val="00377049"/>
    <w:rsid w:val="00394995"/>
    <w:rsid w:val="003A55BC"/>
    <w:rsid w:val="003B2B44"/>
    <w:rsid w:val="003C58C1"/>
    <w:rsid w:val="003F08D1"/>
    <w:rsid w:val="003F55BF"/>
    <w:rsid w:val="004228E0"/>
    <w:rsid w:val="004827C0"/>
    <w:rsid w:val="00483DA3"/>
    <w:rsid w:val="00492CC8"/>
    <w:rsid w:val="004A481E"/>
    <w:rsid w:val="004B5F0B"/>
    <w:rsid w:val="004C56B7"/>
    <w:rsid w:val="004E3C4D"/>
    <w:rsid w:val="004F2730"/>
    <w:rsid w:val="004F2D68"/>
    <w:rsid w:val="0051009C"/>
    <w:rsid w:val="00530620"/>
    <w:rsid w:val="00540325"/>
    <w:rsid w:val="00543826"/>
    <w:rsid w:val="00547B2D"/>
    <w:rsid w:val="00566DD4"/>
    <w:rsid w:val="00567F32"/>
    <w:rsid w:val="005717CE"/>
    <w:rsid w:val="005A48EC"/>
    <w:rsid w:val="005A5683"/>
    <w:rsid w:val="005B6F0E"/>
    <w:rsid w:val="005C1ABA"/>
    <w:rsid w:val="00630DE3"/>
    <w:rsid w:val="00632AD6"/>
    <w:rsid w:val="00635C09"/>
    <w:rsid w:val="00637952"/>
    <w:rsid w:val="00657944"/>
    <w:rsid w:val="00680CD6"/>
    <w:rsid w:val="006A25E5"/>
    <w:rsid w:val="006C50A6"/>
    <w:rsid w:val="006F1DB9"/>
    <w:rsid w:val="00700ADE"/>
    <w:rsid w:val="007035B1"/>
    <w:rsid w:val="00724750"/>
    <w:rsid w:val="0075047A"/>
    <w:rsid w:val="0075063F"/>
    <w:rsid w:val="0075639E"/>
    <w:rsid w:val="00790899"/>
    <w:rsid w:val="00796C0F"/>
    <w:rsid w:val="00796F12"/>
    <w:rsid w:val="007A3CF9"/>
    <w:rsid w:val="007C0784"/>
    <w:rsid w:val="007C15F5"/>
    <w:rsid w:val="007E318F"/>
    <w:rsid w:val="00801127"/>
    <w:rsid w:val="0080546B"/>
    <w:rsid w:val="00823343"/>
    <w:rsid w:val="00845325"/>
    <w:rsid w:val="00863B6D"/>
    <w:rsid w:val="00874220"/>
    <w:rsid w:val="00875BF6"/>
    <w:rsid w:val="008828C7"/>
    <w:rsid w:val="00885ABB"/>
    <w:rsid w:val="008A75F5"/>
    <w:rsid w:val="008B2801"/>
    <w:rsid w:val="008B3013"/>
    <w:rsid w:val="008E01BC"/>
    <w:rsid w:val="008F227D"/>
    <w:rsid w:val="008F5549"/>
    <w:rsid w:val="008F6E74"/>
    <w:rsid w:val="00901A0B"/>
    <w:rsid w:val="00920B82"/>
    <w:rsid w:val="00936EF4"/>
    <w:rsid w:val="009D05FC"/>
    <w:rsid w:val="009D21E2"/>
    <w:rsid w:val="009F1D10"/>
    <w:rsid w:val="00A05F4A"/>
    <w:rsid w:val="00A075DB"/>
    <w:rsid w:val="00A07C8F"/>
    <w:rsid w:val="00A35121"/>
    <w:rsid w:val="00A3607F"/>
    <w:rsid w:val="00A46C41"/>
    <w:rsid w:val="00A56FC3"/>
    <w:rsid w:val="00A64B75"/>
    <w:rsid w:val="00A748D5"/>
    <w:rsid w:val="00A84EB0"/>
    <w:rsid w:val="00A860C9"/>
    <w:rsid w:val="00A951C0"/>
    <w:rsid w:val="00AB1EA7"/>
    <w:rsid w:val="00AB2CEE"/>
    <w:rsid w:val="00AD153E"/>
    <w:rsid w:val="00B04181"/>
    <w:rsid w:val="00B11702"/>
    <w:rsid w:val="00B232AE"/>
    <w:rsid w:val="00B53A31"/>
    <w:rsid w:val="00B7066B"/>
    <w:rsid w:val="00B75032"/>
    <w:rsid w:val="00B7589A"/>
    <w:rsid w:val="00B77625"/>
    <w:rsid w:val="00BA6016"/>
    <w:rsid w:val="00BD7E6B"/>
    <w:rsid w:val="00BE25BF"/>
    <w:rsid w:val="00BE38BC"/>
    <w:rsid w:val="00BF7FB8"/>
    <w:rsid w:val="00C230E9"/>
    <w:rsid w:val="00C25C04"/>
    <w:rsid w:val="00C32093"/>
    <w:rsid w:val="00C341B6"/>
    <w:rsid w:val="00C345AD"/>
    <w:rsid w:val="00C3483C"/>
    <w:rsid w:val="00C85713"/>
    <w:rsid w:val="00C95DE5"/>
    <w:rsid w:val="00CD7DD3"/>
    <w:rsid w:val="00D0156A"/>
    <w:rsid w:val="00D11C26"/>
    <w:rsid w:val="00D67061"/>
    <w:rsid w:val="00D77638"/>
    <w:rsid w:val="00D9191B"/>
    <w:rsid w:val="00DC3F49"/>
    <w:rsid w:val="00DF5D9F"/>
    <w:rsid w:val="00DF7655"/>
    <w:rsid w:val="00E0057B"/>
    <w:rsid w:val="00E06662"/>
    <w:rsid w:val="00E07605"/>
    <w:rsid w:val="00E607BA"/>
    <w:rsid w:val="00E61C2A"/>
    <w:rsid w:val="00E64479"/>
    <w:rsid w:val="00E80915"/>
    <w:rsid w:val="00E835EE"/>
    <w:rsid w:val="00E94C81"/>
    <w:rsid w:val="00EA3E31"/>
    <w:rsid w:val="00EB3741"/>
    <w:rsid w:val="00ED30A3"/>
    <w:rsid w:val="00ED555E"/>
    <w:rsid w:val="00ED5AC9"/>
    <w:rsid w:val="00EF47C5"/>
    <w:rsid w:val="00EF7D0D"/>
    <w:rsid w:val="00F25398"/>
    <w:rsid w:val="00F41ECB"/>
    <w:rsid w:val="00F4284C"/>
    <w:rsid w:val="00F4505F"/>
    <w:rsid w:val="00F51DE7"/>
    <w:rsid w:val="00F552CC"/>
    <w:rsid w:val="00F57C08"/>
    <w:rsid w:val="00F67954"/>
    <w:rsid w:val="00FB4F96"/>
    <w:rsid w:val="00FB5278"/>
    <w:rsid w:val="00FD22BF"/>
    <w:rsid w:val="00FD5EA6"/>
    <w:rsid w:val="00FE50A8"/>
    <w:rsid w:val="00FE73EB"/>
    <w:rsid w:val="00FF0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3E74C6"/>
  <w15:chartTrackingRefBased/>
  <w15:docId w15:val="{A4C89570-0876-44E9-ADEB-520AAEA2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3DA3"/>
    <w:pPr>
      <w:spacing w:after="0" w:line="240" w:lineRule="auto"/>
    </w:pPr>
    <w:rPr>
      <w:rFonts w:ascii="Times New Roman" w:eastAsia="Times New Roman" w:hAnsi="Times New Roman" w:cs="Times New Roman"/>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5717CE"/>
    <w:pPr>
      <w:keepNext/>
      <w:tabs>
        <w:tab w:val="left" w:pos="360"/>
        <w:tab w:val="left" w:pos="900"/>
      </w:tabs>
      <w:outlineLvl w:val="0"/>
    </w:pPr>
    <w:rPr>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nhideWhenUsed/>
    <w:rsid w:val="000327F1"/>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rsid w:val="000327F1"/>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unhideWhenUsed/>
    <w:rsid w:val="000327F1"/>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0327F1"/>
  </w:style>
  <w:style w:type="paragraph" w:styleId="NoSpacing">
    <w:name w:val="No Spacing"/>
    <w:uiPriority w:val="1"/>
    <w:qFormat/>
    <w:rsid w:val="000327F1"/>
    <w:pPr>
      <w:spacing w:after="0" w:line="240" w:lineRule="auto"/>
    </w:pPr>
  </w:style>
  <w:style w:type="table" w:styleId="TableGrid">
    <w:name w:val="Table Grid"/>
    <w:basedOn w:val="TableNormal"/>
    <w:uiPriority w:val="39"/>
    <w:rsid w:val="00032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0899"/>
    <w:rPr>
      <w:sz w:val="20"/>
      <w:szCs w:val="20"/>
    </w:rPr>
  </w:style>
  <w:style w:type="character" w:customStyle="1" w:styleId="FootnoteTextChar">
    <w:name w:val="Footnote Text Char"/>
    <w:basedOn w:val="DefaultParagraphFont"/>
    <w:link w:val="FootnoteText"/>
    <w:uiPriority w:val="99"/>
    <w:semiHidden/>
    <w:rsid w:val="00790899"/>
    <w:rPr>
      <w:sz w:val="20"/>
      <w:szCs w:val="20"/>
    </w:rPr>
  </w:style>
  <w:style w:type="character" w:styleId="FootnoteReference">
    <w:name w:val="footnote reference"/>
    <w:basedOn w:val="DefaultParagraphFont"/>
    <w:uiPriority w:val="99"/>
    <w:semiHidden/>
    <w:unhideWhenUsed/>
    <w:rsid w:val="00790899"/>
    <w:rPr>
      <w:vertAlign w:val="superscript"/>
    </w:rPr>
  </w:style>
  <w:style w:type="paragraph" w:customStyle="1" w:styleId="Normalaftertitle">
    <w:name w:val="Normal after title"/>
    <w:basedOn w:val="Normal"/>
    <w:next w:val="Normal"/>
    <w:link w:val="NormalaftertitleChar"/>
    <w:uiPriority w:val="99"/>
    <w:rsid w:val="00C85713"/>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C85713"/>
    <w:rPr>
      <w:rFonts w:ascii="Times New Roman" w:eastAsia="Times New Roman" w:hAnsi="Times New Roman" w:cs="Times New Roman"/>
      <w:sz w:val="24"/>
      <w:szCs w:val="20"/>
      <w:lang w:val="fr-FR"/>
    </w:rPr>
  </w:style>
  <w:style w:type="character" w:customStyle="1" w:styleId="ECCParagraph">
    <w:name w:val="ECC Paragraph"/>
    <w:basedOn w:val="DefaultParagraphFont"/>
    <w:uiPriority w:val="1"/>
    <w:qFormat/>
    <w:rsid w:val="00C85713"/>
    <w:rPr>
      <w:rFonts w:ascii="Arial" w:hAnsi="Arial"/>
      <w:noProof w:val="0"/>
      <w:sz w:val="20"/>
      <w:bdr w:val="none" w:sz="0" w:space="0" w:color="auto"/>
      <w:lang w:val="en-GB"/>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5717CE"/>
    <w:rPr>
      <w:rFonts w:ascii="Times New Roman" w:eastAsia="Times New Roman" w:hAnsi="Times New Roman" w:cs="Times New Roman"/>
      <w:b/>
      <w:bCs/>
      <w:sz w:val="24"/>
      <w:szCs w:val="20"/>
      <w:u w:val="single"/>
    </w:rPr>
  </w:style>
  <w:style w:type="paragraph" w:styleId="BodyText">
    <w:name w:val="Body Text"/>
    <w:basedOn w:val="Normal"/>
    <w:link w:val="BodyTextChar"/>
    <w:qFormat/>
    <w:rsid w:val="005717CE"/>
    <w:pPr>
      <w:tabs>
        <w:tab w:val="left" w:pos="360"/>
        <w:tab w:val="left" w:pos="900"/>
      </w:tabs>
    </w:pPr>
    <w:rPr>
      <w:i/>
      <w:iCs/>
      <w:szCs w:val="20"/>
      <w:lang w:val="x-none" w:eastAsia="x-none"/>
    </w:rPr>
  </w:style>
  <w:style w:type="character" w:customStyle="1" w:styleId="BodyTextChar">
    <w:name w:val="Body Text Char"/>
    <w:basedOn w:val="DefaultParagraphFont"/>
    <w:link w:val="BodyText"/>
    <w:rsid w:val="005717CE"/>
    <w:rPr>
      <w:rFonts w:ascii="Times New Roman" w:eastAsia="Times New Roman" w:hAnsi="Times New Roman" w:cs="Times New Roman"/>
      <w:i/>
      <w:iCs/>
      <w:sz w:val="24"/>
      <w:szCs w:val="20"/>
      <w:lang w:val="x-none" w:eastAsia="x-none"/>
    </w:rPr>
  </w:style>
  <w:style w:type="character" w:customStyle="1" w:styleId="href">
    <w:name w:val="href"/>
    <w:rsid w:val="005717CE"/>
  </w:style>
  <w:style w:type="paragraph" w:customStyle="1" w:styleId="Tabletitle">
    <w:name w:val="Table_title"/>
    <w:basedOn w:val="Normal"/>
    <w:next w:val="Normal"/>
    <w:link w:val="TabletitleChar"/>
    <w:rsid w:val="005717CE"/>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5717CE"/>
    <w:rPr>
      <w:rFonts w:ascii="Times New Roman" w:eastAsia="Times New Roman" w:hAnsi="Times New Roman" w:cs="Times New Roman"/>
      <w:b/>
      <w:sz w:val="24"/>
      <w:szCs w:val="24"/>
      <w:lang w:val="fr-FR"/>
    </w:rPr>
  </w:style>
  <w:style w:type="paragraph" w:customStyle="1" w:styleId="Proposal">
    <w:name w:val="Proposal"/>
    <w:basedOn w:val="Normal"/>
    <w:next w:val="Normal"/>
    <w:link w:val="ProposalChar"/>
    <w:rsid w:val="005717CE"/>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5717CE"/>
    <w:rPr>
      <w:rFonts w:ascii="Times New Roman" w:eastAsia="Times New Roman" w:hAnsi="Times New Roman" w:cs="Times New Roman"/>
      <w:sz w:val="24"/>
      <w:szCs w:val="20"/>
      <w:lang w:val="en-GB"/>
    </w:rPr>
  </w:style>
  <w:style w:type="paragraph" w:customStyle="1" w:styleId="TableNo">
    <w:name w:val="Table_No"/>
    <w:basedOn w:val="Normal"/>
    <w:next w:val="Tabletitle"/>
    <w:link w:val="TableNoChar"/>
    <w:rsid w:val="005717CE"/>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5717CE"/>
    <w:rPr>
      <w:rFonts w:ascii="Times New Roman" w:eastAsia="Times New Roman" w:hAnsi="Times New Roman" w:cs="Times New Roman"/>
      <w:caps/>
      <w:sz w:val="20"/>
      <w:szCs w:val="20"/>
      <w:lang w:val="en-GB" w:eastAsia="x-none"/>
    </w:rPr>
  </w:style>
  <w:style w:type="character" w:styleId="PageNumber">
    <w:name w:val="page number"/>
    <w:rsid w:val="005717CE"/>
  </w:style>
  <w:style w:type="paragraph" w:customStyle="1" w:styleId="AppendixNo">
    <w:name w:val="Appendix_No"/>
    <w:basedOn w:val="Normal"/>
    <w:next w:val="Appendixtitle"/>
    <w:link w:val="AppendixNoChar"/>
    <w:rsid w:val="005717CE"/>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5717CE"/>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5717CE"/>
    <w:rPr>
      <w:rFonts w:ascii="Times New Roman" w:eastAsia="Times New Roman" w:hAnsi="Times New Roman" w:cs="Times New Roman"/>
      <w:sz w:val="28"/>
      <w:szCs w:val="20"/>
      <w:lang w:val="fr-FR"/>
    </w:rPr>
  </w:style>
  <w:style w:type="paragraph" w:customStyle="1" w:styleId="AnnexNo">
    <w:name w:val="Annex_No"/>
    <w:basedOn w:val="Normal"/>
    <w:next w:val="Normal"/>
    <w:rsid w:val="005717CE"/>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
    <w:name w:val="Annex_title"/>
    <w:basedOn w:val="Normal"/>
    <w:next w:val="Normal"/>
    <w:rsid w:val="005717CE"/>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Reasons">
    <w:name w:val="Reasons"/>
    <w:basedOn w:val="Normal"/>
    <w:link w:val="ReasonsChar"/>
    <w:qFormat/>
    <w:rsid w:val="005717CE"/>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5717CE"/>
    <w:rPr>
      <w:rFonts w:ascii="Times New Roman" w:eastAsia="Times New Roman" w:hAnsi="Times New Roman" w:cs="Times New Roman"/>
      <w:b/>
      <w:noProof/>
      <w:sz w:val="28"/>
      <w:szCs w:val="20"/>
    </w:rPr>
  </w:style>
  <w:style w:type="character" w:customStyle="1" w:styleId="ReasonsChar">
    <w:name w:val="Reasons Char"/>
    <w:link w:val="Reasons"/>
    <w:locked/>
    <w:rsid w:val="005717CE"/>
    <w:rPr>
      <w:rFonts w:ascii="Times New Roman" w:eastAsia="Times New Roman" w:hAnsi="Times New Roman" w:cs="Times New Roman"/>
      <w:sz w:val="24"/>
      <w:szCs w:val="20"/>
      <w:lang w:val="en-GB"/>
    </w:rPr>
  </w:style>
  <w:style w:type="character" w:customStyle="1" w:styleId="apple-converted-space">
    <w:name w:val="apple-converted-space"/>
    <w:basedOn w:val="DefaultParagraphFont"/>
    <w:rsid w:val="003F08D1"/>
  </w:style>
  <w:style w:type="paragraph" w:styleId="BalloonText">
    <w:name w:val="Balloon Text"/>
    <w:basedOn w:val="Normal"/>
    <w:link w:val="BalloonTextChar"/>
    <w:uiPriority w:val="99"/>
    <w:semiHidden/>
    <w:unhideWhenUsed/>
    <w:rsid w:val="00FD5EA6"/>
    <w:rPr>
      <w:sz w:val="18"/>
      <w:szCs w:val="18"/>
    </w:rPr>
  </w:style>
  <w:style w:type="character" w:customStyle="1" w:styleId="BalloonTextChar">
    <w:name w:val="Balloon Text Char"/>
    <w:basedOn w:val="DefaultParagraphFont"/>
    <w:link w:val="BalloonText"/>
    <w:uiPriority w:val="99"/>
    <w:semiHidden/>
    <w:rsid w:val="00FD5EA6"/>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45047">
      <w:bodyDiv w:val="1"/>
      <w:marLeft w:val="0"/>
      <w:marRight w:val="0"/>
      <w:marTop w:val="0"/>
      <w:marBottom w:val="0"/>
      <w:divBdr>
        <w:top w:val="none" w:sz="0" w:space="0" w:color="auto"/>
        <w:left w:val="none" w:sz="0" w:space="0" w:color="auto"/>
        <w:bottom w:val="none" w:sz="0" w:space="0" w:color="auto"/>
        <w:right w:val="none" w:sz="0" w:space="0" w:color="auto"/>
      </w:divBdr>
    </w:div>
    <w:div w:id="111529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1751</Words>
  <Characters>9719</Characters>
  <Application>Microsoft Office Word</Application>
  <DocSecurity>4</DocSecurity>
  <Lines>183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Hastings</dc:creator>
  <cp:keywords/>
  <dc:description/>
  <cp:lastModifiedBy>Tom Hastings</cp:lastModifiedBy>
  <cp:revision>2</cp:revision>
  <dcterms:created xsi:type="dcterms:W3CDTF">2018-10-17T16:41:00Z</dcterms:created>
  <dcterms:modified xsi:type="dcterms:W3CDTF">2018-10-17T16:41:00Z</dcterms:modified>
</cp:coreProperties>
</file>