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0CD7C" w14:textId="6923A802" w:rsidR="00F10243" w:rsidRPr="00A364F8" w:rsidRDefault="00F10243" w:rsidP="00146CC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  <w:bookmarkStart w:id="0" w:name="_GoBack"/>
      <w:bookmarkEnd w:id="0"/>
    </w:p>
    <w:p w14:paraId="35C7E291" w14:textId="77777777" w:rsidR="00F10243" w:rsidRPr="00A364F8" w:rsidRDefault="009D5777" w:rsidP="00C8024E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504BAA51" w14:textId="77777777" w:rsidR="00F10243" w:rsidRPr="00A364F8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A2CDCA3" w14:textId="7BC9CF64" w:rsidR="00F10243" w:rsidRPr="00A364F8" w:rsidRDefault="009D5777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Meeting</w:t>
      </w:r>
      <w:r w:rsidRPr="00A364F8">
        <w:rPr>
          <w:rFonts w:ascii="Times New Roman" w:eastAsia="Times New Roman" w:hAnsi="Times New Roman" w:cs="Times New Roman"/>
        </w:rPr>
        <w:t>:</w:t>
      </w:r>
      <w:r w:rsidRPr="00A364F8">
        <w:rPr>
          <w:rFonts w:ascii="Times New Roman" w:eastAsia="Times New Roman" w:hAnsi="Times New Roman" w:cs="Times New Roman"/>
        </w:rPr>
        <w:tab/>
      </w:r>
      <w:r w:rsidR="006C1F37" w:rsidRPr="00A364F8">
        <w:rPr>
          <w:rFonts w:ascii="Times New Roman" w:eastAsia="Times New Roman" w:hAnsi="Times New Roman" w:cs="Times New Roman"/>
        </w:rPr>
        <w:t xml:space="preserve">IWG-2 </w:t>
      </w:r>
      <w:r w:rsidR="00861AAA" w:rsidRPr="00A364F8">
        <w:rPr>
          <w:rFonts w:ascii="Times New Roman" w:eastAsia="Times New Roman" w:hAnsi="Times New Roman" w:cs="Times New Roman"/>
        </w:rPr>
        <w:t>(Meeting 1</w:t>
      </w:r>
      <w:r w:rsidR="00DC50C4" w:rsidRPr="00A364F8">
        <w:rPr>
          <w:rFonts w:ascii="Times New Roman" w:eastAsia="Times New Roman" w:hAnsi="Times New Roman" w:cs="Times New Roman"/>
        </w:rPr>
        <w:t>5</w:t>
      </w:r>
      <w:r w:rsidR="00EE7331" w:rsidRPr="00A364F8">
        <w:rPr>
          <w:rFonts w:ascii="Times New Roman" w:eastAsia="Times New Roman" w:hAnsi="Times New Roman" w:cs="Times New Roman"/>
        </w:rPr>
        <w:t>)</w:t>
      </w:r>
    </w:p>
    <w:p w14:paraId="7BC02EFD" w14:textId="77777777" w:rsidR="00EE7331" w:rsidRPr="00A364F8" w:rsidRDefault="00EE7331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45C9308" w14:textId="06AA2849" w:rsidR="00F40991" w:rsidRPr="00A364F8" w:rsidRDefault="009D5777" w:rsidP="00F4099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Date/Time</w:t>
      </w:r>
      <w:r w:rsidRPr="00A364F8">
        <w:rPr>
          <w:rFonts w:ascii="Times New Roman" w:eastAsia="Times New Roman" w:hAnsi="Times New Roman" w:cs="Times New Roman"/>
        </w:rPr>
        <w:t>:</w:t>
      </w:r>
      <w:r w:rsidR="006837BD" w:rsidRPr="00A364F8">
        <w:rPr>
          <w:rFonts w:ascii="Times New Roman" w:eastAsia="Times New Roman" w:hAnsi="Times New Roman" w:cs="Times New Roman"/>
        </w:rPr>
        <w:tab/>
      </w:r>
      <w:r w:rsidR="00070B29" w:rsidRPr="00A364F8">
        <w:rPr>
          <w:rFonts w:ascii="Times New Roman" w:eastAsia="Times New Roman" w:hAnsi="Times New Roman" w:cs="Times New Roman"/>
        </w:rPr>
        <w:t>Wednesday</w:t>
      </w:r>
      <w:r w:rsidR="00861AAA" w:rsidRPr="00A364F8">
        <w:rPr>
          <w:rFonts w:ascii="Times New Roman" w:eastAsia="Times New Roman" w:hAnsi="Times New Roman" w:cs="Times New Roman"/>
        </w:rPr>
        <w:t xml:space="preserve">, </w:t>
      </w:r>
      <w:r w:rsidR="008A0BB7" w:rsidRPr="00A364F8">
        <w:rPr>
          <w:rFonts w:ascii="Times New Roman" w:eastAsia="Times New Roman" w:hAnsi="Times New Roman" w:cs="Times New Roman"/>
        </w:rPr>
        <w:t xml:space="preserve">October </w:t>
      </w:r>
      <w:ins w:id="1" w:author="Rev1" w:date="2017-10-13T12:32:00Z">
        <w:r w:rsidR="00F36C2F">
          <w:rPr>
            <w:rFonts w:ascii="Times New Roman" w:eastAsia="Times New Roman" w:hAnsi="Times New Roman" w:cs="Times New Roman"/>
          </w:rPr>
          <w:t>4</w:t>
        </w:r>
      </w:ins>
      <w:del w:id="2" w:author="Rev1" w:date="2017-10-13T12:32:00Z">
        <w:r w:rsidR="00F40991" w:rsidRPr="00A364F8" w:rsidDel="00F36C2F">
          <w:rPr>
            <w:rFonts w:ascii="Times New Roman" w:eastAsia="Times New Roman" w:hAnsi="Times New Roman" w:cs="Times New Roman"/>
          </w:rPr>
          <w:delText>3</w:delText>
        </w:r>
      </w:del>
      <w:r w:rsidR="00861AAA" w:rsidRPr="00A364F8">
        <w:rPr>
          <w:rFonts w:ascii="Times New Roman" w:eastAsia="Times New Roman" w:hAnsi="Times New Roman" w:cs="Times New Roman"/>
        </w:rPr>
        <w:t xml:space="preserve">, 2017    </w:t>
      </w:r>
      <w:r w:rsidR="008A0BB7" w:rsidRPr="00A364F8">
        <w:rPr>
          <w:rFonts w:ascii="Times New Roman" w:eastAsia="Times New Roman" w:hAnsi="Times New Roman" w:cs="Times New Roman"/>
        </w:rPr>
        <w:t>1:00 –2:29</w:t>
      </w:r>
      <w:r w:rsidR="00187AD5" w:rsidRPr="00A364F8">
        <w:rPr>
          <w:rFonts w:ascii="Times New Roman" w:eastAsia="Times New Roman" w:hAnsi="Times New Roman" w:cs="Times New Roman"/>
        </w:rPr>
        <w:t xml:space="preserve"> p.m. EDT</w:t>
      </w:r>
    </w:p>
    <w:p w14:paraId="01EA8FEB" w14:textId="77777777" w:rsidR="00F40991" w:rsidRPr="00A364F8" w:rsidRDefault="00F40991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6614ABF" w14:textId="77777777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Location</w:t>
      </w:r>
      <w:r w:rsidRPr="00A364F8">
        <w:rPr>
          <w:rFonts w:ascii="Times New Roman" w:eastAsia="Times New Roman" w:hAnsi="Times New Roman" w:cs="Times New Roman"/>
        </w:rPr>
        <w:t>:</w:t>
      </w:r>
      <w:r w:rsidR="004155C9" w:rsidRPr="00A364F8">
        <w:rPr>
          <w:rFonts w:ascii="Times New Roman" w:eastAsia="Times New Roman" w:hAnsi="Times New Roman" w:cs="Times New Roman"/>
        </w:rPr>
        <w:tab/>
        <w:t>Conference call</w:t>
      </w:r>
    </w:p>
    <w:p w14:paraId="2D7D46EC" w14:textId="77777777" w:rsidR="00F10243" w:rsidRPr="00A364F8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A1694CA" w14:textId="77777777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A364F8">
        <w:rPr>
          <w:rFonts w:ascii="Times New Roman" w:eastAsia="Times New Roman" w:hAnsi="Times New Roman" w:cs="Times New Roman"/>
        </w:rPr>
        <w:t>:</w:t>
      </w:r>
    </w:p>
    <w:p w14:paraId="0F56E70C" w14:textId="77777777" w:rsidR="00FA59F2" w:rsidRPr="00A364F8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3EA6CC9" w14:textId="77777777" w:rsidR="008F4D48" w:rsidRPr="00A364F8" w:rsidRDefault="00B42E8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 xml:space="preserve">Chair: </w:t>
      </w:r>
      <w:r w:rsidR="008F4D48" w:rsidRPr="00A364F8">
        <w:rPr>
          <w:rFonts w:ascii="Times New Roman" w:eastAsia="Times New Roman" w:hAnsi="Times New Roman" w:cs="Times New Roman"/>
        </w:rPr>
        <w:t>Jayne Stancavage (Intel</w:t>
      </w:r>
      <w:r w:rsidR="00E1682F" w:rsidRPr="00A364F8">
        <w:rPr>
          <w:rFonts w:ascii="Times New Roman" w:eastAsia="Times New Roman" w:hAnsi="Times New Roman" w:cs="Times New Roman"/>
        </w:rPr>
        <w:t xml:space="preserve"> Corporation</w:t>
      </w:r>
      <w:r w:rsidR="008F4D48" w:rsidRPr="00A364F8">
        <w:rPr>
          <w:rFonts w:ascii="Times New Roman" w:eastAsia="Times New Roman" w:hAnsi="Times New Roman" w:cs="Times New Roman"/>
        </w:rPr>
        <w:t>)</w:t>
      </w:r>
    </w:p>
    <w:p w14:paraId="495AA70D" w14:textId="10763CD9" w:rsidR="00FA59F2" w:rsidRPr="00A364F8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14:paraId="23BA8AF7" w14:textId="06F18135" w:rsidR="00A70877" w:rsidRPr="00A364F8" w:rsidRDefault="00A708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2E799F07" w14:textId="77777777" w:rsidR="00EF570F" w:rsidRPr="00A364F8" w:rsidRDefault="00EF570F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FCC Employees Present</w:t>
      </w:r>
      <w:r w:rsidRPr="00A364F8">
        <w:rPr>
          <w:rFonts w:ascii="Times New Roman" w:eastAsia="Times New Roman" w:hAnsi="Times New Roman" w:cs="Times New Roman"/>
        </w:rPr>
        <w:t>:</w:t>
      </w:r>
    </w:p>
    <w:p w14:paraId="0AD68A37" w14:textId="77777777" w:rsidR="00EF570F" w:rsidRPr="00A364F8" w:rsidRDefault="00EF570F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7F6C5571" w14:textId="6A7EE782" w:rsidR="000B3BF6" w:rsidRPr="00A364F8" w:rsidRDefault="00EF570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>Michael Mullinix, Designated Federal Official (DFO) for WAC-19</w:t>
      </w:r>
    </w:p>
    <w:p w14:paraId="60CDAF7C" w14:textId="4DD9A395" w:rsidR="008A0BB7" w:rsidRPr="00A364F8" w:rsidRDefault="008A0BB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 xml:space="preserve">Dante Ibarra, </w:t>
      </w:r>
      <w:r w:rsidRPr="00A364F8">
        <w:rPr>
          <w:rFonts w:ascii="Times New Roman" w:hAnsi="Times New Roman" w:cs="Times New Roman"/>
        </w:rPr>
        <w:t>Chief, International Radiocommunication Branch, International Bureau</w:t>
      </w:r>
    </w:p>
    <w:p w14:paraId="0C2790AB" w14:textId="77777777" w:rsidR="00FA59F2" w:rsidRPr="00A364F8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4E599A1" w14:textId="77777777" w:rsidR="008F4D48" w:rsidRPr="00A364F8" w:rsidRDefault="009D5777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Meeting Summary</w:t>
      </w:r>
      <w:r w:rsidRPr="00A364F8">
        <w:rPr>
          <w:rFonts w:ascii="Times New Roman" w:eastAsia="Times New Roman" w:hAnsi="Times New Roman" w:cs="Times New Roman"/>
        </w:rPr>
        <w:t xml:space="preserve">: </w:t>
      </w:r>
    </w:p>
    <w:p w14:paraId="5743A774" w14:textId="77777777" w:rsidR="008F4D48" w:rsidRPr="00A364F8" w:rsidRDefault="008F4D48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597BF18B" w14:textId="77777777" w:rsidR="008B7B3D" w:rsidRPr="00A364F8" w:rsidRDefault="00F65DB5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14:paraId="02EE4AA0" w14:textId="77777777" w:rsidR="008B7B3D" w:rsidRPr="00A364F8" w:rsidRDefault="008B7B3D" w:rsidP="000A1BD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2BF4C5A" w14:textId="7D8E0BEF" w:rsidR="008A0BB7" w:rsidRPr="00A364F8" w:rsidRDefault="005B17E6" w:rsidP="008A0BB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IWG-2 Chair </w:t>
      </w:r>
      <w:r w:rsidR="009E4F46" w:rsidRPr="00A364F8">
        <w:rPr>
          <w:rFonts w:ascii="Times New Roman" w:eastAsia="Times New Roman" w:hAnsi="Times New Roman" w:cs="Times New Roman"/>
          <w:sz w:val="24"/>
          <w:szCs w:val="24"/>
        </w:rPr>
        <w:t>Jayne</w:t>
      </w:r>
      <w:r w:rsidR="00EC4490" w:rsidRPr="00A364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4F46" w:rsidRPr="00A364F8">
        <w:rPr>
          <w:rFonts w:ascii="Times New Roman" w:eastAsia="Times New Roman" w:hAnsi="Times New Roman" w:cs="Times New Roman"/>
          <w:sz w:val="24"/>
          <w:szCs w:val="24"/>
        </w:rPr>
        <w:t>Stancavage</w:t>
      </w:r>
      <w:r w:rsidRPr="00A364F8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Pr="00A364F8">
        <w:rPr>
          <w:rFonts w:ascii="Times New Roman" w:hAnsi="Times New Roman" w:cs="Times New Roman"/>
          <w:sz w:val="24"/>
          <w:szCs w:val="24"/>
        </w:rPr>
        <w:t xml:space="preserve"> Document</w:t>
      </w:r>
      <w:r w:rsidR="00F40991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>IWG-2/053 (04.10.17)</w:t>
      </w:r>
      <w:r w:rsidR="00EC4490" w:rsidRPr="00A364F8">
        <w:rPr>
          <w:rFonts w:ascii="Times New Roman" w:hAnsi="Times New Roman" w:cs="Times New Roman"/>
          <w:sz w:val="24"/>
          <w:szCs w:val="24"/>
        </w:rPr>
        <w:t>.</w:t>
      </w:r>
      <w:r w:rsidR="00EC4490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490" w:rsidRPr="00A364F8">
        <w:rPr>
          <w:rFonts w:ascii="Times New Roman" w:hAnsi="Times New Roman" w:cs="Times New Roman"/>
          <w:sz w:val="24"/>
          <w:szCs w:val="24"/>
        </w:rPr>
        <w:t>The agenda was approved.</w:t>
      </w:r>
      <w:r w:rsidR="00264190" w:rsidRPr="00A36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194A4" w14:textId="77777777" w:rsidR="009E459C" w:rsidRPr="00A364F8" w:rsidRDefault="009E459C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50101578" w14:textId="77777777" w:rsidR="008B7B3D" w:rsidRPr="00A364F8" w:rsidRDefault="005B17E6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14:paraId="141477C9" w14:textId="77777777" w:rsidR="008B7B3D" w:rsidRPr="00A364F8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70440FAA" w14:textId="77777777" w:rsidR="008B7B3D" w:rsidRPr="00A364F8" w:rsidRDefault="00B9477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eastAsia="Times New Roman" w:hAnsi="Times New Roman" w:cs="Times New Roman"/>
          <w:sz w:val="24"/>
          <w:szCs w:val="24"/>
        </w:rPr>
        <w:t>Michael Mullinix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>DFO for WAC</w:t>
      </w:r>
      <w:r w:rsidR="005A334E" w:rsidRPr="00A364F8">
        <w:rPr>
          <w:rFonts w:ascii="Times New Roman" w:eastAsia="Times New Roman" w:hAnsi="Times New Roman" w:cs="Times New Roman"/>
          <w:sz w:val="24"/>
          <w:szCs w:val="24"/>
        </w:rPr>
        <w:t>-19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>confirmed his presence on the call.</w:t>
      </w:r>
    </w:p>
    <w:p w14:paraId="7E19EF0E" w14:textId="77777777" w:rsidR="008B7B3D" w:rsidRPr="00A364F8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561ACE9" w14:textId="0E3159B7" w:rsidR="008B7B3D" w:rsidRPr="00A364F8" w:rsidRDefault="00FA59F2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eastAsia="Times New Roman" w:hAnsi="Times New Roman" w:cs="Times New Roman"/>
          <w:sz w:val="24"/>
          <w:szCs w:val="24"/>
        </w:rPr>
        <w:t xml:space="preserve">The Chair </w:t>
      </w:r>
      <w:r w:rsidR="00EF111F" w:rsidRPr="00A364F8">
        <w:rPr>
          <w:rFonts w:ascii="Times New Roman" w:eastAsia="Times New Roman" w:hAnsi="Times New Roman" w:cs="Times New Roman"/>
          <w:sz w:val="24"/>
          <w:szCs w:val="24"/>
        </w:rPr>
        <w:t xml:space="preserve">requested that </w:t>
      </w:r>
      <w:r w:rsidR="00412A50" w:rsidRPr="00A364F8">
        <w:rPr>
          <w:rFonts w:ascii="Times New Roman" w:eastAsia="Times New Roman" w:hAnsi="Times New Roman" w:cs="Times New Roman"/>
          <w:sz w:val="24"/>
          <w:szCs w:val="24"/>
        </w:rPr>
        <w:t xml:space="preserve">members and 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>observers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 participating in the call 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>send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 her and Vice-chair Tricia Paoletta a</w:t>
      </w:r>
      <w:r w:rsidR="00412A50" w:rsidRPr="00A364F8">
        <w:rPr>
          <w:rFonts w:ascii="Times New Roman" w:eastAsia="Times New Roman" w:hAnsi="Times New Roman" w:cs="Times New Roman"/>
          <w:sz w:val="24"/>
          <w:szCs w:val="24"/>
        </w:rPr>
        <w:t>n email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 message</w:t>
      </w:r>
      <w:r w:rsidR="009F082B" w:rsidRPr="00A364F8">
        <w:rPr>
          <w:rFonts w:ascii="Times New Roman" w:eastAsia="Times New Roman" w:hAnsi="Times New Roman" w:cs="Times New Roman"/>
          <w:sz w:val="24"/>
          <w:szCs w:val="24"/>
        </w:rPr>
        <w:t xml:space="preserve"> indicating their presence on the call</w:t>
      </w:r>
      <w:r w:rsidR="00857DB4" w:rsidRPr="00A364F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E2432A" w14:textId="77777777" w:rsidR="00861AAA" w:rsidRPr="00A364F8" w:rsidRDefault="00861AAA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F331BD8" w14:textId="77777777" w:rsidR="00B42E8F" w:rsidRPr="00A364F8" w:rsidRDefault="00B42E8F" w:rsidP="00B42E8F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eastAsia="Times New Roman" w:hAnsi="Times New Roman" w:cs="Times New Roman"/>
          <w:sz w:val="24"/>
          <w:szCs w:val="24"/>
        </w:rPr>
      </w:pPr>
    </w:p>
    <w:p w14:paraId="56C005F5" w14:textId="77777777" w:rsidR="008B7B3D" w:rsidRPr="00A364F8" w:rsidRDefault="00FD154E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Approval of minutes from previous IWG-2 meeting:</w:t>
      </w:r>
      <w:r w:rsidR="00264190" w:rsidRPr="00A36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175B4" w14:textId="77777777" w:rsidR="008B7B3D" w:rsidRPr="00A364F8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</w:p>
    <w:p w14:paraId="3FCD4403" w14:textId="401B51E1" w:rsidR="005E3A72" w:rsidRPr="00A364F8" w:rsidRDefault="008A0BB7" w:rsidP="005E3A7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eastAsia="Times New Roman" w:hAnsi="Times New Roman" w:cs="Times New Roman"/>
          <w:sz w:val="24"/>
          <w:szCs w:val="24"/>
        </w:rPr>
        <w:t>The minutes of the fourteenth</w:t>
      </w:r>
      <w:r w:rsidR="00FD35CF" w:rsidRPr="00A364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0D18" w:rsidRPr="00A364F8">
        <w:rPr>
          <w:rFonts w:ascii="Times New Roman" w:eastAsia="Times New Roman" w:hAnsi="Times New Roman" w:cs="Times New Roman"/>
          <w:sz w:val="24"/>
          <w:szCs w:val="24"/>
        </w:rPr>
        <w:t xml:space="preserve">meeting as contained in </w:t>
      </w:r>
      <w:r w:rsidR="00F40991" w:rsidRPr="00A364F8">
        <w:rPr>
          <w:rFonts w:ascii="Times New Roman" w:hAnsi="Times New Roman" w:cs="Times New Roman"/>
          <w:b/>
          <w:sz w:val="24"/>
          <w:szCs w:val="24"/>
        </w:rPr>
        <w:t>Document</w:t>
      </w:r>
      <w:r w:rsidRPr="00A364F8">
        <w:rPr>
          <w:rFonts w:ascii="Times New Roman" w:hAnsi="Times New Roman" w:cs="Times New Roman"/>
          <w:b/>
          <w:sz w:val="24"/>
          <w:szCs w:val="24"/>
        </w:rPr>
        <w:t xml:space="preserve"> IWG-2/052 (29.09.17 </w:t>
      </w:r>
      <w:r w:rsidR="00C90D18" w:rsidRPr="00A364F8">
        <w:rPr>
          <w:rFonts w:ascii="Times New Roman" w:eastAsia="Times New Roman" w:hAnsi="Times New Roman" w:cs="Times New Roman"/>
          <w:sz w:val="24"/>
          <w:szCs w:val="24"/>
        </w:rPr>
        <w:t>were</w:t>
      </w:r>
      <w:r w:rsidR="00187AD5" w:rsidRPr="00A364F8">
        <w:rPr>
          <w:rFonts w:ascii="Times New Roman" w:eastAsia="Times New Roman" w:hAnsi="Times New Roman" w:cs="Times New Roman"/>
          <w:sz w:val="24"/>
          <w:szCs w:val="24"/>
        </w:rPr>
        <w:t xml:space="preserve"> approved by unanimous consent</w:t>
      </w:r>
      <w:r w:rsidR="00F40991" w:rsidRPr="00A364F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07C892" w14:textId="3879110D" w:rsidR="00E13DB5" w:rsidRPr="00A364F8" w:rsidRDefault="00E13DB5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0E1E77E1" w14:textId="77777777" w:rsidR="00F000A7" w:rsidRPr="00A364F8" w:rsidRDefault="00F07C51" w:rsidP="00F000A7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Discussion of Draft IWG-2 Preliminary Views and Proposals</w:t>
      </w:r>
      <w:r w:rsidR="00B42E8F" w:rsidRPr="00A364F8">
        <w:rPr>
          <w:rFonts w:ascii="Times New Roman" w:hAnsi="Times New Roman" w:cs="Times New Roman"/>
          <w:sz w:val="24"/>
          <w:szCs w:val="24"/>
        </w:rPr>
        <w:t>:</w:t>
      </w:r>
    </w:p>
    <w:p w14:paraId="59541EA9" w14:textId="77777777" w:rsidR="00EA098B" w:rsidRPr="00A364F8" w:rsidRDefault="00EA098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03A7D672" w14:textId="2D5523A7" w:rsidR="00E465F0" w:rsidRPr="00A364F8" w:rsidRDefault="00A727CF" w:rsidP="00950F59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Agenda Item 1.15</w:t>
      </w:r>
      <w:r w:rsidRPr="00A364F8">
        <w:rPr>
          <w:rFonts w:ascii="Times New Roman" w:hAnsi="Times New Roman" w:cs="Times New Roman"/>
          <w:sz w:val="24"/>
          <w:szCs w:val="24"/>
        </w:rPr>
        <w:tab/>
        <w:t xml:space="preserve">275-450 GHz </w:t>
      </w:r>
      <w:r w:rsidR="003E5158" w:rsidRPr="00A364F8">
        <w:rPr>
          <w:rFonts w:ascii="Times New Roman" w:hAnsi="Times New Roman" w:cs="Times New Roman"/>
          <w:sz w:val="24"/>
          <w:szCs w:val="24"/>
        </w:rPr>
        <w:t>–</w:t>
      </w:r>
      <w:r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="006A653C" w:rsidRPr="00A364F8">
        <w:rPr>
          <w:rFonts w:ascii="Times New Roman" w:hAnsi="Times New Roman" w:cs="Times New Roman"/>
          <w:sz w:val="24"/>
          <w:szCs w:val="24"/>
        </w:rPr>
        <w:t>Document</w:t>
      </w:r>
      <w:r w:rsidR="003E5158" w:rsidRPr="00A364F8">
        <w:rPr>
          <w:rFonts w:ascii="Times New Roman" w:hAnsi="Times New Roman" w:cs="Times New Roman"/>
          <w:b/>
          <w:sz w:val="24"/>
          <w:szCs w:val="24"/>
        </w:rPr>
        <w:t xml:space="preserve"> IWG-2/048 (24.08.17) </w:t>
      </w:r>
      <w:r w:rsidR="009336D7" w:rsidRPr="00A364F8">
        <w:rPr>
          <w:rFonts w:ascii="Times New Roman" w:hAnsi="Times New Roman" w:cs="Times New Roman"/>
          <w:sz w:val="24"/>
          <w:szCs w:val="24"/>
        </w:rPr>
        <w:t xml:space="preserve">– </w:t>
      </w:r>
      <w:r w:rsidR="008A0BB7" w:rsidRPr="00A364F8">
        <w:rPr>
          <w:rFonts w:ascii="Times New Roman" w:hAnsi="Times New Roman" w:cs="Times New Roman"/>
          <w:sz w:val="24"/>
          <w:szCs w:val="24"/>
        </w:rPr>
        <w:t xml:space="preserve">Mike Marcus (IEEE-SA) noted that he is still awaiting information needed for the proposal. There was a brief discussion on when the author is intended to provide a </w:t>
      </w:r>
      <w:r w:rsidR="008A0BB7" w:rsidRPr="00A364F8">
        <w:rPr>
          <w:rFonts w:ascii="Times New Roman" w:hAnsi="Times New Roman" w:cs="Times New Roman"/>
          <w:sz w:val="24"/>
          <w:szCs w:val="24"/>
        </w:rPr>
        <w:lastRenderedPageBreak/>
        <w:t xml:space="preserve">revision. 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The document was tabled and the topic will be addressed at the next IWG-2 meeting. </w:t>
      </w:r>
    </w:p>
    <w:p w14:paraId="58DA81CB" w14:textId="3C9F8A23" w:rsidR="00E465F0" w:rsidRPr="00A364F8" w:rsidRDefault="00257C70" w:rsidP="00F40991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Issue 9.1.1- IMT ~ 2 GHz -</w:t>
      </w:r>
      <w:r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64F8">
        <w:rPr>
          <w:rFonts w:ascii="Times New Roman" w:hAnsi="Times New Roman" w:cs="Times New Roman"/>
          <w:sz w:val="24"/>
          <w:szCs w:val="24"/>
        </w:rPr>
        <w:t xml:space="preserve">Document 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>IWG-2/041r2 (04.10</w:t>
      </w:r>
      <w:r w:rsidRPr="00A364F8">
        <w:rPr>
          <w:rFonts w:ascii="Times New Roman" w:hAnsi="Times New Roman" w:cs="Times New Roman"/>
          <w:b/>
          <w:sz w:val="24"/>
          <w:szCs w:val="24"/>
        </w:rPr>
        <w:t>.17)</w:t>
      </w:r>
      <w:r w:rsidR="0004305C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05C" w:rsidRPr="00A364F8">
        <w:rPr>
          <w:rFonts w:ascii="Times New Roman" w:hAnsi="Times New Roman" w:cs="Times New Roman"/>
          <w:sz w:val="24"/>
          <w:szCs w:val="24"/>
        </w:rPr>
        <w:t>– Per Brennan Price’s (</w:t>
      </w:r>
      <w:proofErr w:type="spellStart"/>
      <w:r w:rsidR="0004305C" w:rsidRPr="00A364F8">
        <w:rPr>
          <w:rFonts w:ascii="Times New Roman" w:hAnsi="Times New Roman" w:cs="Times New Roman"/>
          <w:sz w:val="24"/>
          <w:szCs w:val="24"/>
        </w:rPr>
        <w:t>Echostar</w:t>
      </w:r>
      <w:proofErr w:type="spellEnd"/>
      <w:r w:rsidR="0004305C" w:rsidRPr="00A364F8">
        <w:rPr>
          <w:rFonts w:ascii="Times New Roman" w:hAnsi="Times New Roman" w:cs="Times New Roman"/>
          <w:sz w:val="24"/>
          <w:szCs w:val="24"/>
        </w:rPr>
        <w:t>)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="0004305C" w:rsidRPr="00A364F8">
        <w:rPr>
          <w:rFonts w:ascii="Times New Roman" w:hAnsi="Times New Roman" w:cs="Times New Roman"/>
          <w:sz w:val="24"/>
          <w:szCs w:val="24"/>
        </w:rPr>
        <w:t>request,</w:t>
      </w:r>
      <w:r w:rsidR="008A0BB7" w:rsidRPr="00A364F8">
        <w:rPr>
          <w:rFonts w:ascii="Times New Roman" w:hAnsi="Times New Roman" w:cs="Times New Roman"/>
          <w:sz w:val="24"/>
          <w:szCs w:val="24"/>
        </w:rPr>
        <w:t xml:space="preserve"> revision 2 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instead of revision 1 was </w:t>
      </w:r>
      <w:r w:rsidR="008A0BB7" w:rsidRPr="00A364F8">
        <w:rPr>
          <w:rFonts w:ascii="Times New Roman" w:hAnsi="Times New Roman" w:cs="Times New Roman"/>
          <w:sz w:val="24"/>
          <w:szCs w:val="24"/>
        </w:rPr>
        <w:t>considered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 at this meeting</w:t>
      </w:r>
      <w:r w:rsidR="008A0BB7" w:rsidRPr="00A364F8">
        <w:rPr>
          <w:rFonts w:ascii="Times New Roman" w:hAnsi="Times New Roman" w:cs="Times New Roman"/>
          <w:sz w:val="24"/>
          <w:szCs w:val="24"/>
        </w:rPr>
        <w:t>.  There was a discussion around “satellite component” and the sco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pe of the Resolution, which led to </w:t>
      </w:r>
      <w:r w:rsidR="008A0BB7" w:rsidRPr="00A364F8">
        <w:rPr>
          <w:rFonts w:ascii="Times New Roman" w:hAnsi="Times New Roman" w:cs="Times New Roman"/>
          <w:sz w:val="24"/>
          <w:szCs w:val="24"/>
        </w:rPr>
        <w:t xml:space="preserve">suggestions to more closely track the Resolution and clarify that this is meant to address technical issues. 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The </w:t>
      </w:r>
      <w:r w:rsidR="0070446D" w:rsidRPr="00A364F8">
        <w:rPr>
          <w:rFonts w:ascii="Times New Roman" w:hAnsi="Times New Roman" w:cs="Times New Roman"/>
          <w:sz w:val="24"/>
          <w:szCs w:val="24"/>
        </w:rPr>
        <w:t>document wa</w:t>
      </w:r>
      <w:r w:rsidR="00F40991" w:rsidRPr="00A364F8">
        <w:rPr>
          <w:rFonts w:ascii="Times New Roman" w:hAnsi="Times New Roman" w:cs="Times New Roman"/>
          <w:sz w:val="24"/>
          <w:szCs w:val="24"/>
        </w:rPr>
        <w:t>s tabled and the topic will be address</w:t>
      </w:r>
      <w:r w:rsidR="0070446D" w:rsidRPr="00A364F8">
        <w:rPr>
          <w:rFonts w:ascii="Times New Roman" w:hAnsi="Times New Roman" w:cs="Times New Roman"/>
          <w:sz w:val="24"/>
          <w:szCs w:val="24"/>
        </w:rPr>
        <w:t>ed at the next meeting.</w:t>
      </w:r>
    </w:p>
    <w:p w14:paraId="7C597875" w14:textId="76AD3BBA" w:rsidR="00F40991" w:rsidRPr="00A364F8" w:rsidRDefault="00F40991" w:rsidP="00F40991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Issue 9.1.2 - 1 452-1 492 MHz, R1 and R3- Document </w:t>
      </w:r>
      <w:r w:rsidRPr="00A364F8">
        <w:rPr>
          <w:rFonts w:ascii="Times New Roman" w:hAnsi="Times New Roman" w:cs="Times New Roman"/>
          <w:b/>
          <w:sz w:val="24"/>
          <w:szCs w:val="24"/>
        </w:rPr>
        <w:t>IWG-2/051(13.09.17)</w:t>
      </w:r>
      <w:r w:rsidR="0004305C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64F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4305C" w:rsidRPr="00A364F8">
        <w:rPr>
          <w:rFonts w:ascii="Times New Roman" w:hAnsi="Times New Roman" w:cs="Times New Roman"/>
          <w:sz w:val="24"/>
          <w:szCs w:val="24"/>
        </w:rPr>
        <w:t>Dr. Charles Rush (SGE)</w:t>
      </w:r>
      <w:r w:rsidRPr="00A364F8">
        <w:rPr>
          <w:rFonts w:ascii="Times New Roman" w:hAnsi="Times New Roman" w:cs="Times New Roman"/>
          <w:sz w:val="24"/>
          <w:szCs w:val="24"/>
        </w:rPr>
        <w:t xml:space="preserve"> introduced the </w:t>
      </w:r>
      <w:r w:rsidR="0004305C" w:rsidRPr="00A364F8">
        <w:rPr>
          <w:rFonts w:ascii="Times New Roman" w:hAnsi="Times New Roman" w:cs="Times New Roman"/>
          <w:sz w:val="24"/>
          <w:szCs w:val="24"/>
        </w:rPr>
        <w:t>document, which has</w:t>
      </w:r>
      <w:r w:rsidR="008A0BB7" w:rsidRPr="00A364F8">
        <w:rPr>
          <w:rFonts w:ascii="Times New Roman" w:hAnsi="Times New Roman" w:cs="Times New Roman"/>
          <w:sz w:val="24"/>
          <w:szCs w:val="24"/>
        </w:rPr>
        <w:t xml:space="preserve"> the suggestion from the previous meeting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 as well as editorial modifications </w:t>
      </w:r>
      <w:r w:rsidR="008A0BB7" w:rsidRPr="00A364F8">
        <w:rPr>
          <w:rFonts w:ascii="Times New Roman" w:hAnsi="Times New Roman" w:cs="Times New Roman"/>
          <w:sz w:val="24"/>
          <w:szCs w:val="24"/>
        </w:rPr>
        <w:t>incorporated. The document was approved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 to forward to the WAC meeting for consideration</w:t>
      </w:r>
      <w:r w:rsidR="008A0BB7" w:rsidRPr="00A364F8">
        <w:rPr>
          <w:rFonts w:ascii="Times New Roman" w:hAnsi="Times New Roman" w:cs="Times New Roman"/>
          <w:sz w:val="24"/>
          <w:szCs w:val="24"/>
        </w:rPr>
        <w:t>.</w:t>
      </w:r>
    </w:p>
    <w:p w14:paraId="51B2334B" w14:textId="725E9892" w:rsidR="00E465F0" w:rsidRPr="00A364F8" w:rsidRDefault="0004305C" w:rsidP="00F40991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Issue 9.1.5 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RLAN in 5 GHz- Document </w:t>
      </w:r>
      <w:r w:rsidRPr="00A364F8">
        <w:rPr>
          <w:rFonts w:ascii="Times New Roman" w:hAnsi="Times New Roman" w:cs="Times New Roman"/>
          <w:b/>
          <w:sz w:val="24"/>
          <w:szCs w:val="24"/>
        </w:rPr>
        <w:t>IWG-2/033r2 (04.10</w:t>
      </w:r>
      <w:r w:rsidR="00F40991" w:rsidRPr="00A364F8">
        <w:rPr>
          <w:rFonts w:ascii="Times New Roman" w:hAnsi="Times New Roman" w:cs="Times New Roman"/>
          <w:b/>
          <w:sz w:val="24"/>
          <w:szCs w:val="24"/>
        </w:rPr>
        <w:t>.17)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. </w:t>
      </w:r>
      <w:r w:rsidRPr="00A364F8">
        <w:rPr>
          <w:rFonts w:ascii="Times New Roman" w:hAnsi="Times New Roman" w:cs="Times New Roman"/>
          <w:sz w:val="24"/>
          <w:szCs w:val="24"/>
        </w:rPr>
        <w:t xml:space="preserve">Alex Roytblat (Wi-Fi Alliance) introduced the revisions. </w:t>
      </w:r>
    </w:p>
    <w:p w14:paraId="56C00A8D" w14:textId="77777777" w:rsidR="0004305C" w:rsidRPr="00A364F8" w:rsidRDefault="0070446D" w:rsidP="00D17E7F">
      <w:pPr>
        <w:pStyle w:val="ListParagraph"/>
        <w:widowControl w:val="0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680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Issue 9.1.5 RLANs in 5 GHz- Document</w:t>
      </w:r>
      <w:r w:rsidR="00187AD5"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="00187AD5" w:rsidRPr="00A364F8">
        <w:rPr>
          <w:rFonts w:ascii="Times New Roman" w:hAnsi="Times New Roman" w:cs="Times New Roman"/>
          <w:b/>
          <w:sz w:val="24"/>
          <w:szCs w:val="24"/>
        </w:rPr>
        <w:t>IWG-2/040</w:t>
      </w:r>
      <w:r w:rsidR="003158D7" w:rsidRPr="00A364F8">
        <w:rPr>
          <w:rFonts w:ascii="Times New Roman" w:hAnsi="Times New Roman" w:cs="Times New Roman"/>
          <w:b/>
          <w:sz w:val="24"/>
          <w:szCs w:val="24"/>
        </w:rPr>
        <w:t>r</w:t>
      </w:r>
      <w:r w:rsidR="0004305C" w:rsidRPr="00A364F8">
        <w:rPr>
          <w:rFonts w:ascii="Times New Roman" w:hAnsi="Times New Roman" w:cs="Times New Roman"/>
          <w:b/>
          <w:sz w:val="24"/>
          <w:szCs w:val="24"/>
        </w:rPr>
        <w:t>5</w:t>
      </w:r>
      <w:r w:rsidR="00187AD5" w:rsidRPr="00A364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4305C" w:rsidRPr="00A364F8">
        <w:rPr>
          <w:rFonts w:ascii="Times New Roman" w:hAnsi="Times New Roman" w:cs="Times New Roman"/>
          <w:b/>
          <w:sz w:val="24"/>
          <w:szCs w:val="24"/>
        </w:rPr>
        <w:t>04.10</w:t>
      </w:r>
      <w:r w:rsidR="00187AD5" w:rsidRPr="00A364F8">
        <w:rPr>
          <w:rFonts w:ascii="Times New Roman" w:hAnsi="Times New Roman" w:cs="Times New Roman"/>
          <w:b/>
          <w:sz w:val="24"/>
          <w:szCs w:val="24"/>
        </w:rPr>
        <w:t>.17)</w:t>
      </w:r>
      <w:r w:rsidR="005E3A72" w:rsidRPr="00A364F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629F0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AD6" w:rsidRPr="00A364F8">
        <w:rPr>
          <w:rFonts w:ascii="Times New Roman" w:hAnsi="Times New Roman" w:cs="Times New Roman"/>
          <w:sz w:val="24"/>
          <w:szCs w:val="24"/>
        </w:rPr>
        <w:t>Scott Ko</w:t>
      </w:r>
      <w:r w:rsidR="00D61EA2" w:rsidRPr="00A364F8">
        <w:rPr>
          <w:rFonts w:ascii="Times New Roman" w:hAnsi="Times New Roman" w:cs="Times New Roman"/>
          <w:sz w:val="24"/>
          <w:szCs w:val="24"/>
        </w:rPr>
        <w:t>tler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 (</w:t>
      </w:r>
      <w:r w:rsidR="00F40991" w:rsidRPr="00A364F8">
        <w:rPr>
          <w:rFonts w:ascii="Times New Roman" w:hAnsi="Times New Roman" w:cs="Times New Roman"/>
          <w:sz w:val="24"/>
          <w:szCs w:val="24"/>
        </w:rPr>
        <w:t>Lockheed Martin</w:t>
      </w:r>
      <w:r w:rsidR="0004305C" w:rsidRPr="00A364F8">
        <w:rPr>
          <w:rFonts w:ascii="Times New Roman" w:hAnsi="Times New Roman" w:cs="Times New Roman"/>
          <w:sz w:val="24"/>
          <w:szCs w:val="24"/>
        </w:rPr>
        <w:t>)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="0004305C" w:rsidRPr="00A364F8">
        <w:rPr>
          <w:rFonts w:ascii="Times New Roman" w:hAnsi="Times New Roman" w:cs="Times New Roman"/>
          <w:sz w:val="24"/>
          <w:szCs w:val="24"/>
        </w:rPr>
        <w:t>introduced the revisions, noting that revision 5 r</w:t>
      </w:r>
      <w:r w:rsidR="00F40991" w:rsidRPr="00A364F8">
        <w:rPr>
          <w:rFonts w:ascii="Times New Roman" w:hAnsi="Times New Roman" w:cs="Times New Roman"/>
          <w:sz w:val="24"/>
          <w:szCs w:val="24"/>
        </w:rPr>
        <w:t>etain</w:t>
      </w:r>
      <w:r w:rsidR="0004305C" w:rsidRPr="00A364F8">
        <w:rPr>
          <w:rFonts w:ascii="Times New Roman" w:hAnsi="Times New Roman" w:cs="Times New Roman"/>
          <w:sz w:val="24"/>
          <w:szCs w:val="24"/>
        </w:rPr>
        <w:t>s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the incorporation by reference to Rec. ITU-R M.1638-0, incorporate</w:t>
      </w:r>
      <w:r w:rsidR="0004305C" w:rsidRPr="00A364F8">
        <w:rPr>
          <w:rFonts w:ascii="Times New Roman" w:hAnsi="Times New Roman" w:cs="Times New Roman"/>
          <w:sz w:val="24"/>
          <w:szCs w:val="24"/>
        </w:rPr>
        <w:t>s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Rec. ITU-R M.1849-1, and address</w:t>
      </w:r>
      <w:r w:rsidR="0004305C" w:rsidRPr="00A364F8">
        <w:rPr>
          <w:rFonts w:ascii="Times New Roman" w:hAnsi="Times New Roman" w:cs="Times New Roman"/>
          <w:sz w:val="24"/>
          <w:szCs w:val="24"/>
        </w:rPr>
        <w:t>es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Rec. ITU-R M.1638-1 through a revision of the Resolution. </w:t>
      </w:r>
    </w:p>
    <w:p w14:paraId="528CBD95" w14:textId="3F9B8EC9" w:rsidR="00F000A7" w:rsidRPr="00A364F8" w:rsidRDefault="0004305C" w:rsidP="0004305C">
      <w:pPr>
        <w:pStyle w:val="ListParagraph"/>
        <w:widowControl w:val="0"/>
        <w:tabs>
          <w:tab w:val="left" w:pos="-1440"/>
          <w:tab w:val="left" w:pos="-720"/>
          <w:tab w:val="left" w:pos="-360"/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680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The chair then opened the floor for discussion of issue 9.1.5 overall (i.e. including both draft proposals put forward).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There was a discussion on </w:t>
      </w:r>
      <w:r w:rsidRPr="00A364F8">
        <w:rPr>
          <w:rFonts w:ascii="Times New Roman" w:hAnsi="Times New Roman" w:cs="Times New Roman"/>
          <w:sz w:val="24"/>
          <w:szCs w:val="24"/>
        </w:rPr>
        <w:t>WRC activities under agenda item 2 and agenda item 4 related to the mechanisms for future updates. Greg Baker (ASRI) noted his support for the treatment of meteorological radars in IWG-2/040r5 while Andy Scott (NCTA) noted his support for IWG-2/033r2. The i</w:t>
      </w:r>
      <w:r w:rsidR="00F21DF8" w:rsidRPr="00A364F8">
        <w:rPr>
          <w:rFonts w:ascii="Times New Roman" w:hAnsi="Times New Roman" w:cs="Times New Roman"/>
          <w:sz w:val="24"/>
          <w:szCs w:val="24"/>
        </w:rPr>
        <w:t>ssue 9.1.5</w:t>
      </w:r>
      <w:r w:rsidR="00007CCE" w:rsidRPr="00A364F8">
        <w:rPr>
          <w:rFonts w:ascii="Times New Roman" w:hAnsi="Times New Roman" w:cs="Times New Roman"/>
          <w:sz w:val="24"/>
          <w:szCs w:val="24"/>
        </w:rPr>
        <w:t xml:space="preserve"> documents will be merged into a non-c</w:t>
      </w:r>
      <w:r w:rsidRPr="00A364F8">
        <w:rPr>
          <w:rFonts w:ascii="Times New Roman" w:hAnsi="Times New Roman" w:cs="Times New Roman"/>
          <w:sz w:val="24"/>
          <w:szCs w:val="24"/>
        </w:rPr>
        <w:t>onsensus document in a View A/</w:t>
      </w:r>
      <w:r w:rsidR="00F21DF8" w:rsidRPr="00A364F8">
        <w:rPr>
          <w:rFonts w:ascii="Times New Roman" w:hAnsi="Times New Roman" w:cs="Times New Roman"/>
          <w:sz w:val="24"/>
          <w:szCs w:val="24"/>
        </w:rPr>
        <w:t>View B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Pr="00A364F8">
        <w:rPr>
          <w:rFonts w:ascii="Times New Roman" w:hAnsi="Times New Roman" w:cs="Times New Roman"/>
          <w:sz w:val="24"/>
          <w:szCs w:val="24"/>
        </w:rPr>
        <w:t xml:space="preserve">format </w:t>
      </w:r>
      <w:r w:rsidR="00F40991" w:rsidRPr="00A364F8">
        <w:rPr>
          <w:rFonts w:ascii="Times New Roman" w:hAnsi="Times New Roman" w:cs="Times New Roman"/>
          <w:sz w:val="24"/>
          <w:szCs w:val="24"/>
        </w:rPr>
        <w:t>to the upcoming WAC meeting in October</w:t>
      </w:r>
      <w:r w:rsidR="00007CCE" w:rsidRPr="00A364F8">
        <w:rPr>
          <w:rFonts w:ascii="Times New Roman" w:hAnsi="Times New Roman" w:cs="Times New Roman"/>
          <w:sz w:val="24"/>
          <w:szCs w:val="24"/>
        </w:rPr>
        <w:t>.</w:t>
      </w:r>
    </w:p>
    <w:p w14:paraId="056E2536" w14:textId="77777777" w:rsidR="00F40991" w:rsidRPr="00A364F8" w:rsidRDefault="00F40991" w:rsidP="00F40991">
      <w:pPr>
        <w:pStyle w:val="ListParagraph"/>
        <w:widowControl w:val="0"/>
        <w:tabs>
          <w:tab w:val="left" w:pos="-1440"/>
          <w:tab w:val="left" w:pos="-720"/>
          <w:tab w:val="left" w:pos="-360"/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68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EDBB362" w14:textId="77777777" w:rsidR="009E451B" w:rsidRPr="00A364F8" w:rsidRDefault="009E451B" w:rsidP="009E451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Update on Current Status: </w:t>
      </w:r>
    </w:p>
    <w:p w14:paraId="6790948C" w14:textId="77777777" w:rsidR="009E451B" w:rsidRPr="00A364F8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118ACD6A" w14:textId="35C8152D" w:rsidR="00DC67A2" w:rsidRPr="00A364F8" w:rsidRDefault="009E451B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The Chair noted that a table providing an overview of the current status of IWG-2 work is available in the agenda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. 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There were no updates from the FCC.  Brian Patten (NTIA) noted that the RCS is doing some work, including a proposal addressing parts of AI 1.16 but that it would not be available prior to the upcoming WAC meeting. Scott Kotler (LMCO) noted that the last IWG-2 meeting before the WAC is on October 16th so timely distribution of new proposals would be important. </w:t>
      </w:r>
    </w:p>
    <w:p w14:paraId="3A9AF290" w14:textId="77777777" w:rsidR="00EF570F" w:rsidRPr="00A364F8" w:rsidRDefault="00EF570F" w:rsidP="00FD35CF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</w:p>
    <w:p w14:paraId="3E22805C" w14:textId="77777777" w:rsidR="009E451B" w:rsidRPr="00A364F8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4CA3317F" w14:textId="77777777" w:rsidR="009E451B" w:rsidRPr="00A364F8" w:rsidRDefault="009E451B" w:rsidP="009E451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Next meetings:  </w:t>
      </w:r>
    </w:p>
    <w:p w14:paraId="309FB865" w14:textId="77777777" w:rsidR="009E451B" w:rsidRPr="00A364F8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</w:p>
    <w:p w14:paraId="2BAEBA71" w14:textId="6DAC5C62" w:rsidR="009E451B" w:rsidRPr="00A364F8" w:rsidRDefault="009E451B" w:rsidP="00F40991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The next IWG-2 </w:t>
      </w:r>
      <w:r w:rsidR="00D61EA2" w:rsidRPr="00A364F8">
        <w:rPr>
          <w:rFonts w:ascii="Times New Roman" w:hAnsi="Times New Roman" w:cs="Times New Roman"/>
          <w:sz w:val="24"/>
          <w:szCs w:val="24"/>
        </w:rPr>
        <w:t xml:space="preserve">meeting </w:t>
      </w:r>
      <w:r w:rsidR="008A0BB7" w:rsidRPr="00A364F8">
        <w:rPr>
          <w:rFonts w:ascii="Times New Roman" w:hAnsi="Times New Roman" w:cs="Times New Roman"/>
          <w:sz w:val="24"/>
          <w:szCs w:val="24"/>
        </w:rPr>
        <w:t>will be held on October 16, 2017, 1-3 pm EDT.</w:t>
      </w:r>
    </w:p>
    <w:p w14:paraId="7EC39274" w14:textId="544355D0" w:rsidR="000318A6" w:rsidRPr="00A364F8" w:rsidRDefault="000318A6" w:rsidP="000318A6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The next WAC meeting will be held on October 30, 2017</w:t>
      </w:r>
      <w:r w:rsidR="0004305C" w:rsidRPr="00A364F8">
        <w:rPr>
          <w:rFonts w:ascii="Times New Roman" w:hAnsi="Times New Roman" w:cs="Times New Roman"/>
          <w:sz w:val="24"/>
          <w:szCs w:val="24"/>
        </w:rPr>
        <w:t xml:space="preserve"> at 11 am EDT at the FCC</w:t>
      </w:r>
      <w:r w:rsidRPr="00A364F8">
        <w:rPr>
          <w:rFonts w:ascii="Times New Roman" w:hAnsi="Times New Roman" w:cs="Times New Roman"/>
          <w:sz w:val="24"/>
          <w:szCs w:val="24"/>
        </w:rPr>
        <w:t>.</w:t>
      </w:r>
    </w:p>
    <w:p w14:paraId="68CB221F" w14:textId="77777777" w:rsidR="00D61EA2" w:rsidRPr="00A364F8" w:rsidRDefault="00D61EA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77430D2B" w14:textId="77777777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Documents Distributed</w:t>
      </w:r>
      <w:r w:rsidRPr="00A364F8">
        <w:rPr>
          <w:rFonts w:ascii="Times New Roman" w:eastAsia="Times New Roman" w:hAnsi="Times New Roman" w:cs="Times New Roman"/>
        </w:rPr>
        <w:t xml:space="preserve">: </w:t>
      </w:r>
    </w:p>
    <w:p w14:paraId="47A5E766" w14:textId="415B69B3" w:rsidR="00934275" w:rsidRPr="00A364F8" w:rsidRDefault="00934275" w:rsidP="0093427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76A8D8DA" w14:textId="5339380D" w:rsidR="00D61EA2" w:rsidRPr="00A364F8" w:rsidRDefault="008A0BB7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IWG-2/033r2</w:t>
      </w:r>
      <w:r w:rsidR="00D61EA2" w:rsidRPr="00A364F8">
        <w:rPr>
          <w:rFonts w:ascii="Times New Roman" w:hAnsi="Times New Roman" w:cs="Times New Roman"/>
        </w:rPr>
        <w:t xml:space="preserve">   AI 9.1/Issue 9.1.5 draft proposal</w:t>
      </w:r>
    </w:p>
    <w:p w14:paraId="167D42CC" w14:textId="000C9A1E" w:rsidR="00F000A7" w:rsidRPr="00A364F8" w:rsidRDefault="00D61EA2" w:rsidP="00934275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IWG-2/04</w:t>
      </w:r>
      <w:r w:rsidR="00DC67A2" w:rsidRPr="00A364F8">
        <w:rPr>
          <w:rFonts w:ascii="Times New Roman" w:hAnsi="Times New Roman" w:cs="Times New Roman"/>
        </w:rPr>
        <w:t>0</w:t>
      </w:r>
      <w:r w:rsidR="00EC4490" w:rsidRPr="00A364F8">
        <w:rPr>
          <w:rFonts w:ascii="Times New Roman" w:hAnsi="Times New Roman" w:cs="Times New Roman"/>
        </w:rPr>
        <w:t>r</w:t>
      </w:r>
      <w:r w:rsidR="008A0BB7" w:rsidRPr="00A364F8">
        <w:rPr>
          <w:rFonts w:ascii="Times New Roman" w:hAnsi="Times New Roman" w:cs="Times New Roman"/>
        </w:rPr>
        <w:t>5</w:t>
      </w:r>
      <w:r w:rsidRPr="00A364F8">
        <w:rPr>
          <w:rFonts w:ascii="Times New Roman" w:hAnsi="Times New Roman" w:cs="Times New Roman"/>
        </w:rPr>
        <w:tab/>
        <w:t>AI 9.1/Issue 9.1.</w:t>
      </w:r>
      <w:r w:rsidR="00DC67A2" w:rsidRPr="00A364F8">
        <w:rPr>
          <w:rFonts w:ascii="Times New Roman" w:hAnsi="Times New Roman" w:cs="Times New Roman"/>
        </w:rPr>
        <w:t>5</w:t>
      </w:r>
      <w:r w:rsidRPr="00A364F8">
        <w:rPr>
          <w:rFonts w:ascii="Times New Roman" w:hAnsi="Times New Roman" w:cs="Times New Roman"/>
        </w:rPr>
        <w:t xml:space="preserve"> draft proposal (#2)</w:t>
      </w:r>
      <w:r w:rsidR="00F000A7" w:rsidRPr="00A364F8">
        <w:rPr>
          <w:rFonts w:ascii="Times New Roman" w:hAnsi="Times New Roman" w:cs="Times New Roman"/>
        </w:rPr>
        <w:t xml:space="preserve"> </w:t>
      </w:r>
      <w:r w:rsidR="003158D7" w:rsidRPr="00A364F8">
        <w:rPr>
          <w:rFonts w:ascii="Times New Roman" w:hAnsi="Times New Roman" w:cs="Times New Roman"/>
        </w:rPr>
        <w:t xml:space="preserve"> </w:t>
      </w:r>
    </w:p>
    <w:p w14:paraId="3A9F0E08" w14:textId="32848C25" w:rsidR="00DC67A2" w:rsidRPr="00A364F8" w:rsidRDefault="008A0BB7" w:rsidP="00934275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IWG-2/041r2</w:t>
      </w:r>
      <w:r w:rsidR="00DC67A2" w:rsidRPr="00A364F8">
        <w:rPr>
          <w:rFonts w:ascii="Times New Roman" w:hAnsi="Times New Roman" w:cs="Times New Roman"/>
        </w:rPr>
        <w:t xml:space="preserve"> </w:t>
      </w:r>
      <w:r w:rsidR="00DC67A2" w:rsidRPr="00A364F8">
        <w:rPr>
          <w:rFonts w:ascii="Times New Roman" w:hAnsi="Times New Roman" w:cs="Times New Roman"/>
        </w:rPr>
        <w:tab/>
        <w:t>AI 9.1/Issue 9.1.1 draft preliminary view</w:t>
      </w:r>
    </w:p>
    <w:p w14:paraId="096ECDC0" w14:textId="7969933F" w:rsidR="00FD35CF" w:rsidRPr="00A364F8" w:rsidRDefault="00DC67A2" w:rsidP="00934275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IWG-2/048</w:t>
      </w:r>
      <w:r w:rsidR="00FD35CF" w:rsidRPr="00A364F8">
        <w:rPr>
          <w:rFonts w:ascii="Times New Roman" w:hAnsi="Times New Roman" w:cs="Times New Roman"/>
        </w:rPr>
        <w:tab/>
        <w:t xml:space="preserve">AI </w:t>
      </w:r>
      <w:r w:rsidRPr="00A364F8">
        <w:rPr>
          <w:rFonts w:ascii="Times New Roman" w:hAnsi="Times New Roman" w:cs="Times New Roman"/>
        </w:rPr>
        <w:t>1.15 draft proposal</w:t>
      </w:r>
    </w:p>
    <w:p w14:paraId="26E688B5" w14:textId="1ADFEEB9" w:rsidR="008A0BB7" w:rsidRPr="00A364F8" w:rsidRDefault="008A0BB7" w:rsidP="00934275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IWG-2/051</w:t>
      </w:r>
      <w:r w:rsidRPr="00A364F8">
        <w:rPr>
          <w:rFonts w:ascii="Times New Roman" w:hAnsi="Times New Roman" w:cs="Times New Roman"/>
        </w:rPr>
        <w:tab/>
        <w:t>AI 9.1.1/Issue 9.1.2 draft proposal</w:t>
      </w:r>
    </w:p>
    <w:p w14:paraId="4E2D0006" w14:textId="795EA483" w:rsidR="003158D7" w:rsidRPr="00A364F8" w:rsidRDefault="008A0BB7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IWG-2/052</w:t>
      </w:r>
      <w:r w:rsidR="003158D7" w:rsidRPr="00A364F8">
        <w:rPr>
          <w:rFonts w:ascii="Times New Roman" w:hAnsi="Times New Roman" w:cs="Times New Roman"/>
        </w:rPr>
        <w:tab/>
        <w:t>Meeting 1</w:t>
      </w:r>
      <w:r w:rsidRPr="00A364F8">
        <w:rPr>
          <w:rFonts w:ascii="Times New Roman" w:hAnsi="Times New Roman" w:cs="Times New Roman"/>
        </w:rPr>
        <w:t>4</w:t>
      </w:r>
      <w:r w:rsidR="00B41411" w:rsidRPr="00A364F8">
        <w:rPr>
          <w:rFonts w:ascii="Times New Roman" w:hAnsi="Times New Roman" w:cs="Times New Roman"/>
        </w:rPr>
        <w:t xml:space="preserve"> minutes </w:t>
      </w:r>
    </w:p>
    <w:p w14:paraId="2C1F7735" w14:textId="538DE715" w:rsidR="003158D7" w:rsidRPr="00A364F8" w:rsidRDefault="008A0BB7" w:rsidP="003158D7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IWG-2/053</w:t>
      </w:r>
      <w:r w:rsidR="003158D7" w:rsidRPr="00A364F8">
        <w:rPr>
          <w:rFonts w:ascii="Times New Roman" w:hAnsi="Times New Roman" w:cs="Times New Roman"/>
        </w:rPr>
        <w:tab/>
        <w:t>Meeting 1</w:t>
      </w:r>
      <w:r w:rsidR="00F40991" w:rsidRPr="00A364F8">
        <w:rPr>
          <w:rFonts w:ascii="Times New Roman" w:hAnsi="Times New Roman" w:cs="Times New Roman"/>
        </w:rPr>
        <w:t>4</w:t>
      </w:r>
      <w:r w:rsidR="003158D7" w:rsidRPr="00A364F8">
        <w:rPr>
          <w:rFonts w:ascii="Times New Roman" w:hAnsi="Times New Roman" w:cs="Times New Roman"/>
        </w:rPr>
        <w:t xml:space="preserve"> agenda</w:t>
      </w:r>
    </w:p>
    <w:p w14:paraId="4E0EC55B" w14:textId="77777777" w:rsidR="00D61EA2" w:rsidRPr="00A364F8" w:rsidRDefault="00D61EA2" w:rsidP="00C8024E">
      <w:pPr>
        <w:rPr>
          <w:rFonts w:ascii="Times New Roman" w:hAnsi="Times New Roman" w:cs="Times New Roman"/>
        </w:rPr>
      </w:pPr>
    </w:p>
    <w:p w14:paraId="6929674E" w14:textId="77777777" w:rsidR="004155C9" w:rsidRPr="00A364F8" w:rsidRDefault="009D5777" w:rsidP="00C8024E">
      <w:pPr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A364F8">
        <w:rPr>
          <w:rFonts w:ascii="Times New Roman" w:eastAsia="Times New Roman" w:hAnsi="Times New Roman" w:cs="Times New Roman"/>
        </w:rPr>
        <w:t>:</w:t>
      </w:r>
    </w:p>
    <w:p w14:paraId="746D1DB5" w14:textId="77777777" w:rsidR="004155C9" w:rsidRPr="00A364F8" w:rsidRDefault="004155C9" w:rsidP="00C8024E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14:paraId="1919AB0F" w14:textId="5F1F194A" w:rsidR="00F10243" w:rsidRPr="00A364F8" w:rsidRDefault="004155C9" w:rsidP="00EF111F">
      <w:pPr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>M</w:t>
      </w:r>
      <w:r w:rsidR="009D5777" w:rsidRPr="00A364F8">
        <w:rPr>
          <w:rFonts w:ascii="Times New Roman" w:eastAsia="Times New Roman" w:hAnsi="Times New Roman" w:cs="Times New Roman"/>
        </w:rPr>
        <w:t xml:space="preserve">eeting </w:t>
      </w:r>
      <w:r w:rsidRPr="00A364F8">
        <w:rPr>
          <w:rFonts w:ascii="Times New Roman" w:eastAsia="Times New Roman" w:hAnsi="Times New Roman" w:cs="Times New Roman"/>
        </w:rPr>
        <w:t>IWG-2</w:t>
      </w:r>
      <w:r w:rsidR="009D5777" w:rsidRPr="00A364F8">
        <w:rPr>
          <w:rFonts w:ascii="Times New Roman" w:eastAsia="Times New Roman" w:hAnsi="Times New Roman" w:cs="Times New Roman"/>
        </w:rPr>
        <w:t>/</w:t>
      </w:r>
      <w:r w:rsidR="00E853DC" w:rsidRPr="00A364F8">
        <w:rPr>
          <w:rFonts w:ascii="Times New Roman" w:eastAsia="Times New Roman" w:hAnsi="Times New Roman" w:cs="Times New Roman"/>
        </w:rPr>
        <w:t>1</w:t>
      </w:r>
      <w:r w:rsidR="00F40991" w:rsidRPr="00A364F8">
        <w:rPr>
          <w:rFonts w:ascii="Times New Roman" w:eastAsia="Times New Roman" w:hAnsi="Times New Roman" w:cs="Times New Roman"/>
        </w:rPr>
        <w:t>4</w:t>
      </w:r>
      <w:r w:rsidR="00D00080" w:rsidRPr="00A364F8">
        <w:rPr>
          <w:rFonts w:ascii="Times New Roman" w:eastAsia="Times New Roman" w:hAnsi="Times New Roman" w:cs="Times New Roman"/>
        </w:rPr>
        <w:t xml:space="preserve"> (</w:t>
      </w:r>
      <w:r w:rsidR="00F40991" w:rsidRPr="00A364F8">
        <w:rPr>
          <w:rFonts w:ascii="Times New Roman" w:eastAsia="Times New Roman" w:hAnsi="Times New Roman" w:cs="Times New Roman"/>
        </w:rPr>
        <w:t>13</w:t>
      </w:r>
      <w:r w:rsidR="003158D7" w:rsidRPr="00A364F8">
        <w:rPr>
          <w:rFonts w:ascii="Times New Roman" w:eastAsia="Times New Roman" w:hAnsi="Times New Roman" w:cs="Times New Roman"/>
        </w:rPr>
        <w:t>.0</w:t>
      </w:r>
      <w:r w:rsidR="00F40991" w:rsidRPr="00A364F8">
        <w:rPr>
          <w:rFonts w:ascii="Times New Roman" w:eastAsia="Times New Roman" w:hAnsi="Times New Roman" w:cs="Times New Roman"/>
        </w:rPr>
        <w:t>9</w:t>
      </w:r>
      <w:r w:rsidR="00CF07B2" w:rsidRPr="00A364F8">
        <w:rPr>
          <w:rFonts w:ascii="Times New Roman" w:eastAsia="Times New Roman" w:hAnsi="Times New Roman" w:cs="Times New Roman"/>
        </w:rPr>
        <w:t>.2017</w:t>
      </w:r>
      <w:r w:rsidR="00D00080" w:rsidRPr="00A364F8">
        <w:rPr>
          <w:rFonts w:ascii="Times New Roman" w:eastAsia="Times New Roman" w:hAnsi="Times New Roman" w:cs="Times New Roman"/>
        </w:rPr>
        <w:t>)</w:t>
      </w:r>
      <w:r w:rsidR="009D5777" w:rsidRPr="00A364F8">
        <w:rPr>
          <w:rFonts w:ascii="Times New Roman" w:eastAsia="Times New Roman" w:hAnsi="Times New Roman" w:cs="Times New Roman"/>
        </w:rPr>
        <w:t xml:space="preserve"> was open to the public</w:t>
      </w:r>
      <w:r w:rsidR="00D00080" w:rsidRPr="00A364F8">
        <w:rPr>
          <w:rFonts w:ascii="Times New Roman" w:eastAsia="Times New Roman" w:hAnsi="Times New Roman" w:cs="Times New Roman"/>
        </w:rPr>
        <w:t xml:space="preserve"> </w:t>
      </w:r>
      <w:hyperlink r:id="rId8" w:history="1">
        <w:r w:rsidR="00D00080" w:rsidRPr="00A364F8">
          <w:rPr>
            <w:rStyle w:val="Hyperlink"/>
            <w:rFonts w:ascii="Times New Roman" w:eastAsia="Times New Roman" w:hAnsi="Times New Roman" w:cs="Times New Roman"/>
          </w:rPr>
          <w:t>(</w:t>
        </w:r>
        <w:r w:rsidR="00B41411" w:rsidRPr="00A364F8">
          <w:rPr>
            <w:rStyle w:val="Hyperlink"/>
            <w:rFonts w:ascii="Times New Roman" w:hAnsi="Times New Roman" w:cs="Times New Roman"/>
          </w:rPr>
          <w:t xml:space="preserve">DA </w:t>
        </w:r>
        <w:r w:rsidR="004032A8" w:rsidRPr="00A364F8">
          <w:rPr>
            <w:rStyle w:val="Hyperlink"/>
            <w:rFonts w:ascii="Times New Roman" w:hAnsi="Times New Roman" w:cs="Times New Roman"/>
          </w:rPr>
          <w:t>17-923</w:t>
        </w:r>
      </w:hyperlink>
      <w:r w:rsidR="00D00080" w:rsidRPr="00A364F8">
        <w:rPr>
          <w:rFonts w:ascii="Times New Roman" w:eastAsia="Times New Roman" w:hAnsi="Times New Roman" w:cs="Times New Roman"/>
        </w:rPr>
        <w:t xml:space="preserve">) </w:t>
      </w:r>
      <w:r w:rsidR="009D5777" w:rsidRPr="00A364F8">
        <w:rPr>
          <w:rFonts w:ascii="Times New Roman" w:eastAsia="Times New Roman" w:hAnsi="Times New Roman" w:cs="Times New Roman"/>
        </w:rPr>
        <w:t>and</w:t>
      </w:r>
      <w:r w:rsidRPr="00A364F8">
        <w:rPr>
          <w:rFonts w:ascii="Times New Roman" w:eastAsia="Times New Roman" w:hAnsi="Times New Roman" w:cs="Times New Roman"/>
        </w:rPr>
        <w:t xml:space="preserve"> had </w:t>
      </w:r>
      <w:r w:rsidR="00A364F8">
        <w:rPr>
          <w:rFonts w:ascii="Times New Roman" w:eastAsia="Times New Roman" w:hAnsi="Times New Roman" w:cs="Times New Roman"/>
        </w:rPr>
        <w:t>16</w:t>
      </w:r>
      <w:r w:rsidR="0097760F" w:rsidRPr="00A364F8">
        <w:rPr>
          <w:rFonts w:ascii="Times New Roman" w:eastAsia="Times New Roman" w:hAnsi="Times New Roman" w:cs="Times New Roman"/>
        </w:rPr>
        <w:t xml:space="preserve"> </w:t>
      </w:r>
      <w:r w:rsidR="00D00080" w:rsidRPr="00A364F8">
        <w:rPr>
          <w:rFonts w:ascii="Times New Roman" w:eastAsia="Times New Roman" w:hAnsi="Times New Roman" w:cs="Times New Roman"/>
        </w:rPr>
        <w:t xml:space="preserve">members, </w:t>
      </w:r>
      <w:r w:rsidR="00A364F8">
        <w:rPr>
          <w:rFonts w:ascii="Times New Roman" w:eastAsia="Times New Roman" w:hAnsi="Times New Roman" w:cs="Times New Roman"/>
        </w:rPr>
        <w:t>10</w:t>
      </w:r>
      <w:r w:rsidR="00B41411" w:rsidRPr="00A364F8">
        <w:rPr>
          <w:rFonts w:ascii="Times New Roman" w:eastAsia="Times New Roman" w:hAnsi="Times New Roman" w:cs="Times New Roman"/>
        </w:rPr>
        <w:t xml:space="preserve"> </w:t>
      </w:r>
      <w:r w:rsidR="00312254" w:rsidRPr="00A364F8">
        <w:rPr>
          <w:rFonts w:ascii="Times New Roman" w:eastAsia="Times New Roman" w:hAnsi="Times New Roman" w:cs="Times New Roman"/>
        </w:rPr>
        <w:t>observers</w:t>
      </w:r>
      <w:r w:rsidR="00857DB4" w:rsidRPr="00A364F8">
        <w:rPr>
          <w:rFonts w:ascii="Times New Roman" w:eastAsia="Times New Roman" w:hAnsi="Times New Roman" w:cs="Times New Roman"/>
        </w:rPr>
        <w:t>,</w:t>
      </w:r>
      <w:r w:rsidR="000168A8" w:rsidRPr="00A364F8">
        <w:rPr>
          <w:rFonts w:ascii="Times New Roman" w:eastAsia="Times New Roman" w:hAnsi="Times New Roman" w:cs="Times New Roman"/>
        </w:rPr>
        <w:t xml:space="preserve"> </w:t>
      </w:r>
      <w:r w:rsidR="00A364F8">
        <w:rPr>
          <w:rFonts w:ascii="Times New Roman" w:eastAsia="Times New Roman" w:hAnsi="Times New Roman" w:cs="Times New Roman"/>
        </w:rPr>
        <w:t xml:space="preserve">1 </w:t>
      </w:r>
      <w:r w:rsidR="004032A8" w:rsidRPr="00A364F8">
        <w:rPr>
          <w:rFonts w:ascii="Times New Roman" w:eastAsia="Times New Roman" w:hAnsi="Times New Roman" w:cs="Times New Roman"/>
        </w:rPr>
        <w:t>IWG-2 official</w:t>
      </w:r>
      <w:r w:rsidR="00FA59F2" w:rsidRPr="00A364F8">
        <w:rPr>
          <w:rFonts w:ascii="Times New Roman" w:eastAsia="Times New Roman" w:hAnsi="Times New Roman" w:cs="Times New Roman"/>
        </w:rPr>
        <w:t xml:space="preserve"> and </w:t>
      </w:r>
      <w:r w:rsidR="004032A8" w:rsidRPr="00A364F8">
        <w:rPr>
          <w:rFonts w:ascii="Times New Roman" w:eastAsia="Times New Roman" w:hAnsi="Times New Roman" w:cs="Times New Roman"/>
        </w:rPr>
        <w:t>2</w:t>
      </w:r>
      <w:r w:rsidR="00B41411" w:rsidRPr="00A364F8">
        <w:rPr>
          <w:rFonts w:ascii="Times New Roman" w:eastAsia="Times New Roman" w:hAnsi="Times New Roman" w:cs="Times New Roman"/>
        </w:rPr>
        <w:t xml:space="preserve"> </w:t>
      </w:r>
      <w:r w:rsidR="00D61EA2" w:rsidRPr="00A364F8">
        <w:rPr>
          <w:rFonts w:ascii="Times New Roman" w:eastAsia="Times New Roman" w:hAnsi="Times New Roman" w:cs="Times New Roman"/>
        </w:rPr>
        <w:t>FCC e</w:t>
      </w:r>
      <w:r w:rsidR="00FA59F2" w:rsidRPr="00A364F8">
        <w:rPr>
          <w:rFonts w:ascii="Times New Roman" w:eastAsia="Times New Roman" w:hAnsi="Times New Roman" w:cs="Times New Roman"/>
        </w:rPr>
        <w:t xml:space="preserve">mployee </w:t>
      </w:r>
      <w:r w:rsidR="00F000A7" w:rsidRPr="00A364F8">
        <w:rPr>
          <w:rFonts w:ascii="Times New Roman" w:eastAsia="Times New Roman" w:hAnsi="Times New Roman" w:cs="Times New Roman"/>
        </w:rPr>
        <w:t>in attendance.</w:t>
      </w:r>
    </w:p>
    <w:p w14:paraId="463D48F5" w14:textId="77777777" w:rsidR="007B4C0D" w:rsidRPr="00A364F8" w:rsidRDefault="007B4C0D" w:rsidP="00EF111F">
      <w:pPr>
        <w:rPr>
          <w:rFonts w:ascii="Times New Roman" w:hAnsi="Times New Roman" w:cs="Times New Roman"/>
        </w:rPr>
      </w:pPr>
    </w:p>
    <w:p w14:paraId="08C40D22" w14:textId="7771C4CE" w:rsidR="00F10243" w:rsidRPr="00A364F8" w:rsidRDefault="00F000A7" w:rsidP="00F000A7">
      <w:pPr>
        <w:widowControl w:val="0"/>
        <w:tabs>
          <w:tab w:val="left" w:pos="62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ab/>
      </w:r>
    </w:p>
    <w:p w14:paraId="683B1FF4" w14:textId="519C05F6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Author</w:t>
      </w:r>
      <w:r w:rsidRPr="00A364F8">
        <w:rPr>
          <w:rFonts w:ascii="Times New Roman" w:eastAsia="Times New Roman" w:hAnsi="Times New Roman" w:cs="Times New Roman"/>
        </w:rPr>
        <w:t>:</w:t>
      </w:r>
    </w:p>
    <w:p w14:paraId="052D7B62" w14:textId="2A300A41" w:rsidR="00663490" w:rsidRPr="00A364F8" w:rsidRDefault="00F40991" w:rsidP="000A1B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64F8">
        <w:rPr>
          <w:rFonts w:ascii="Times New Roman" w:eastAsia="Times New Roman" w:hAnsi="Times New Roman" w:cs="Times New Roman"/>
        </w:rPr>
        <w:t>Jayne Stancavage, IWG-2 chair,</w:t>
      </w:r>
      <w:r w:rsidR="00E40497" w:rsidRPr="00A364F8">
        <w:rPr>
          <w:rFonts w:ascii="Times New Roman" w:eastAsia="Times New Roman" w:hAnsi="Times New Roman" w:cs="Times New Roman"/>
        </w:rPr>
        <w:t xml:space="preserve"> </w:t>
      </w:r>
      <w:r w:rsidR="004155C9" w:rsidRPr="00A364F8">
        <w:rPr>
          <w:rFonts w:ascii="Times New Roman" w:eastAsia="Times New Roman" w:hAnsi="Times New Roman" w:cs="Times New Roman"/>
        </w:rPr>
        <w:t>prepared these minutes.</w:t>
      </w:r>
      <w:r w:rsidR="000A1BD9" w:rsidRPr="00A364F8">
        <w:rPr>
          <w:rFonts w:ascii="Times New Roman" w:eastAsia="Times New Roman" w:hAnsi="Times New Roman" w:cs="Times New Roman"/>
        </w:rPr>
        <w:t xml:space="preserve"> </w:t>
      </w:r>
    </w:p>
    <w:p w14:paraId="2551B0B0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49F41133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3344B363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6DA298FB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11D3C1FC" w14:textId="100637CF" w:rsidR="00F40991" w:rsidRPr="00A364F8" w:rsidRDefault="00F40991">
      <w:pPr>
        <w:rPr>
          <w:rFonts w:ascii="Times New Roman" w:hAnsi="Times New Roman" w:cs="Times New Roman"/>
          <w:b/>
        </w:rPr>
      </w:pPr>
      <w:r w:rsidRPr="00A364F8">
        <w:rPr>
          <w:rFonts w:ascii="Times New Roman" w:hAnsi="Times New Roman" w:cs="Times New Roman"/>
          <w:b/>
        </w:rPr>
        <w:br w:type="page"/>
      </w:r>
    </w:p>
    <w:p w14:paraId="5997ABA8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03C58A23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3A8FDF67" w14:textId="48D81FDB" w:rsidR="00D00080" w:rsidRPr="00A364F8" w:rsidRDefault="00A36466" w:rsidP="00C8024E">
      <w:pPr>
        <w:rPr>
          <w:rFonts w:ascii="Times New Roman" w:hAnsi="Times New Roman" w:cs="Times New Roman"/>
          <w:b/>
        </w:rPr>
      </w:pPr>
      <w:r w:rsidRPr="00A364F8">
        <w:rPr>
          <w:rFonts w:ascii="Times New Roman" w:hAnsi="Times New Roman" w:cs="Times New Roman"/>
          <w:b/>
        </w:rPr>
        <w:t xml:space="preserve">Appendix A:  </w:t>
      </w:r>
      <w:r w:rsidR="00AE00EE" w:rsidRPr="00A364F8">
        <w:rPr>
          <w:rFonts w:ascii="Times New Roman" w:hAnsi="Times New Roman" w:cs="Times New Roman"/>
          <w:b/>
        </w:rPr>
        <w:t xml:space="preserve">Additional </w:t>
      </w:r>
      <w:r w:rsidR="00D00080" w:rsidRPr="00A364F8">
        <w:rPr>
          <w:rFonts w:ascii="Times New Roman" w:hAnsi="Times New Roman" w:cs="Times New Roman"/>
          <w:b/>
        </w:rPr>
        <w:t>Attendees at</w:t>
      </w:r>
      <w:r w:rsidR="0004305C" w:rsidRPr="00A364F8">
        <w:rPr>
          <w:rFonts w:ascii="Times New Roman" w:eastAsia="Times New Roman" w:hAnsi="Times New Roman" w:cs="Times New Roman"/>
          <w:b/>
        </w:rPr>
        <w:t xml:space="preserve"> October </w:t>
      </w:r>
      <w:ins w:id="3" w:author="Rev1" w:date="2017-10-13T12:32:00Z">
        <w:r w:rsidR="00F36C2F">
          <w:rPr>
            <w:rFonts w:ascii="Times New Roman" w:eastAsia="Times New Roman" w:hAnsi="Times New Roman" w:cs="Times New Roman"/>
            <w:b/>
          </w:rPr>
          <w:t>4</w:t>
        </w:r>
      </w:ins>
      <w:del w:id="4" w:author="Rev1" w:date="2017-10-13T12:32:00Z">
        <w:r w:rsidR="00F40991" w:rsidRPr="00A364F8" w:rsidDel="00F36C2F">
          <w:rPr>
            <w:rFonts w:ascii="Times New Roman" w:eastAsia="Times New Roman" w:hAnsi="Times New Roman" w:cs="Times New Roman"/>
            <w:b/>
          </w:rPr>
          <w:delText>3</w:delText>
        </w:r>
      </w:del>
      <w:r w:rsidR="00CF07B2" w:rsidRPr="00A364F8">
        <w:rPr>
          <w:rFonts w:ascii="Times New Roman" w:eastAsia="Times New Roman" w:hAnsi="Times New Roman" w:cs="Times New Roman"/>
          <w:b/>
        </w:rPr>
        <w:t>, 2017</w:t>
      </w:r>
      <w:r w:rsidR="00CC6162" w:rsidRPr="00A364F8">
        <w:rPr>
          <w:rFonts w:ascii="Times New Roman" w:eastAsia="Times New Roman" w:hAnsi="Times New Roman" w:cs="Times New Roman"/>
        </w:rPr>
        <w:t xml:space="preserve"> </w:t>
      </w:r>
      <w:r w:rsidR="00D00080" w:rsidRPr="00A364F8">
        <w:rPr>
          <w:rFonts w:ascii="Times New Roman" w:hAnsi="Times New Roman" w:cs="Times New Roman"/>
          <w:b/>
        </w:rPr>
        <w:t>meeting of IWG-2</w:t>
      </w:r>
    </w:p>
    <w:p w14:paraId="3C7A4EA8" w14:textId="77777777" w:rsidR="00F314B0" w:rsidRPr="00A364F8" w:rsidRDefault="00F314B0" w:rsidP="00C8024E">
      <w:pPr>
        <w:rPr>
          <w:rFonts w:ascii="Times New Roman" w:hAnsi="Times New Roman" w:cs="Times New Roman"/>
        </w:rPr>
      </w:pPr>
    </w:p>
    <w:p w14:paraId="3B284D83" w14:textId="77777777" w:rsidR="00AB2DC9" w:rsidRPr="00A364F8" w:rsidRDefault="00AB2DC9" w:rsidP="00C8024E">
      <w:pPr>
        <w:rPr>
          <w:rFonts w:ascii="Times New Roman" w:hAnsi="Times New Roman" w:cs="Times New Roman"/>
          <w:b/>
          <w:u w:val="single"/>
        </w:rPr>
      </w:pPr>
      <w:r w:rsidRPr="00A364F8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04305C" w:rsidRPr="00A364F8" w14:paraId="0C003F56" w14:textId="77777777" w:rsidTr="001519C5">
        <w:trPr>
          <w:tblHeader/>
        </w:trPr>
        <w:tc>
          <w:tcPr>
            <w:tcW w:w="5688" w:type="dxa"/>
          </w:tcPr>
          <w:p w14:paraId="7EC65D7D" w14:textId="77777777" w:rsidR="0004305C" w:rsidRPr="00A364F8" w:rsidRDefault="0004305C" w:rsidP="0015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4F8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14:paraId="1AFD8C68" w14:textId="77777777" w:rsidR="0004305C" w:rsidRPr="00A364F8" w:rsidRDefault="0004305C" w:rsidP="001519C5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A364F8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04305C" w:rsidRPr="00A364F8" w14:paraId="64D9F83B" w14:textId="77777777" w:rsidTr="001519C5">
        <w:tc>
          <w:tcPr>
            <w:tcW w:w="5688" w:type="dxa"/>
          </w:tcPr>
          <w:p w14:paraId="166079F5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Aerospace and Flight Test Radio Coordinating Council</w:t>
            </w:r>
          </w:p>
        </w:tc>
        <w:tc>
          <w:tcPr>
            <w:tcW w:w="4230" w:type="dxa"/>
            <w:shd w:val="clear" w:color="auto" w:fill="auto"/>
          </w:tcPr>
          <w:p w14:paraId="0E3365ED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William K. Keane</w:t>
            </w:r>
          </w:p>
        </w:tc>
      </w:tr>
      <w:tr w:rsidR="0004305C" w:rsidRPr="00A364F8" w14:paraId="00DDB64E" w14:textId="77777777" w:rsidTr="001519C5">
        <w:tc>
          <w:tcPr>
            <w:tcW w:w="5688" w:type="dxa"/>
          </w:tcPr>
          <w:p w14:paraId="3EFAE26A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Aviation Spectrum Resources, Inc.</w:t>
            </w:r>
          </w:p>
        </w:tc>
        <w:tc>
          <w:tcPr>
            <w:tcW w:w="4230" w:type="dxa"/>
            <w:shd w:val="clear" w:color="auto" w:fill="auto"/>
          </w:tcPr>
          <w:p w14:paraId="39CCCCE8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Gregory Baker</w:t>
            </w:r>
          </w:p>
        </w:tc>
      </w:tr>
      <w:tr w:rsidR="0004305C" w:rsidRPr="00A364F8" w14:paraId="4FCDFFA3" w14:textId="77777777" w:rsidTr="001519C5">
        <w:tc>
          <w:tcPr>
            <w:tcW w:w="5688" w:type="dxa"/>
          </w:tcPr>
          <w:p w14:paraId="105659C9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EchoStar Corporation</w:t>
            </w:r>
          </w:p>
        </w:tc>
        <w:tc>
          <w:tcPr>
            <w:tcW w:w="4230" w:type="dxa"/>
            <w:shd w:val="clear" w:color="auto" w:fill="auto"/>
          </w:tcPr>
          <w:p w14:paraId="5BBF2A7E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04305C" w:rsidRPr="00A364F8" w14:paraId="7A597C96" w14:textId="77777777" w:rsidTr="001519C5">
        <w:tc>
          <w:tcPr>
            <w:tcW w:w="5688" w:type="dxa"/>
          </w:tcPr>
          <w:p w14:paraId="56131087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Harris, Wiltshire and Grannis LLP</w:t>
            </w:r>
          </w:p>
        </w:tc>
        <w:tc>
          <w:tcPr>
            <w:tcW w:w="4230" w:type="dxa"/>
            <w:shd w:val="clear" w:color="auto" w:fill="auto"/>
          </w:tcPr>
          <w:p w14:paraId="346DFB96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Damon Ladson</w:t>
            </w:r>
          </w:p>
        </w:tc>
      </w:tr>
      <w:tr w:rsidR="0004305C" w:rsidRPr="00A364F8" w14:paraId="0B235DA6" w14:textId="77777777" w:rsidTr="001519C5">
        <w:tc>
          <w:tcPr>
            <w:tcW w:w="5688" w:type="dxa"/>
          </w:tcPr>
          <w:p w14:paraId="3FD402E2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IEEE-USA</w:t>
            </w:r>
          </w:p>
        </w:tc>
        <w:tc>
          <w:tcPr>
            <w:tcW w:w="4230" w:type="dxa"/>
            <w:shd w:val="clear" w:color="auto" w:fill="auto"/>
          </w:tcPr>
          <w:p w14:paraId="437F711E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Michael J. Marcus</w:t>
            </w:r>
          </w:p>
        </w:tc>
      </w:tr>
      <w:tr w:rsidR="0004305C" w:rsidRPr="00A364F8" w14:paraId="4A8C9706" w14:textId="77777777" w:rsidTr="001519C5">
        <w:tc>
          <w:tcPr>
            <w:tcW w:w="5688" w:type="dxa"/>
          </w:tcPr>
          <w:p w14:paraId="2925A4F5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Intelsat Corporation</w:t>
            </w:r>
          </w:p>
        </w:tc>
        <w:tc>
          <w:tcPr>
            <w:tcW w:w="4230" w:type="dxa"/>
            <w:shd w:val="clear" w:color="auto" w:fill="auto"/>
          </w:tcPr>
          <w:p w14:paraId="243619E8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Alexander Gerdenitsch</w:t>
            </w:r>
          </w:p>
        </w:tc>
      </w:tr>
      <w:tr w:rsidR="0004305C" w:rsidRPr="00A364F8" w14:paraId="57CFC6CF" w14:textId="77777777" w:rsidTr="001519C5">
        <w:tc>
          <w:tcPr>
            <w:tcW w:w="5688" w:type="dxa"/>
          </w:tcPr>
          <w:p w14:paraId="66DDDBE0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Jansky-Barmat Telecommunications Inc.</w:t>
            </w:r>
          </w:p>
        </w:tc>
        <w:tc>
          <w:tcPr>
            <w:tcW w:w="4230" w:type="dxa"/>
            <w:shd w:val="clear" w:color="auto" w:fill="auto"/>
          </w:tcPr>
          <w:p w14:paraId="68491C4E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Donald M. Jansky</w:t>
            </w:r>
          </w:p>
        </w:tc>
      </w:tr>
      <w:tr w:rsidR="0004305C" w:rsidRPr="00A364F8" w14:paraId="4082E4CD" w14:textId="77777777" w:rsidTr="001519C5">
        <w:tc>
          <w:tcPr>
            <w:tcW w:w="5688" w:type="dxa"/>
          </w:tcPr>
          <w:p w14:paraId="36CEE85B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14:paraId="3AB4ADF8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04305C" w:rsidRPr="00A364F8" w14:paraId="7CA029B4" w14:textId="77777777" w:rsidTr="001519C5">
        <w:tc>
          <w:tcPr>
            <w:tcW w:w="5688" w:type="dxa"/>
          </w:tcPr>
          <w:p w14:paraId="789060EA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Microsoft Corporation</w:t>
            </w:r>
          </w:p>
        </w:tc>
        <w:tc>
          <w:tcPr>
            <w:tcW w:w="4230" w:type="dxa"/>
            <w:shd w:val="clear" w:color="auto" w:fill="auto"/>
          </w:tcPr>
          <w:p w14:paraId="55E2E60B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Michael Daum</w:t>
            </w:r>
          </w:p>
        </w:tc>
      </w:tr>
      <w:tr w:rsidR="0004305C" w:rsidRPr="00A364F8" w14:paraId="02492A58" w14:textId="77777777" w:rsidTr="001519C5">
        <w:tc>
          <w:tcPr>
            <w:tcW w:w="5688" w:type="dxa"/>
          </w:tcPr>
          <w:p w14:paraId="78967D74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National Cable &amp; Telecommunications Association</w:t>
            </w:r>
          </w:p>
        </w:tc>
        <w:tc>
          <w:tcPr>
            <w:tcW w:w="4230" w:type="dxa"/>
            <w:shd w:val="clear" w:color="auto" w:fill="auto"/>
          </w:tcPr>
          <w:p w14:paraId="4057C5B9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04305C" w:rsidRPr="00A364F8" w14:paraId="60B2B7DE" w14:textId="77777777" w:rsidTr="001519C5">
        <w:tc>
          <w:tcPr>
            <w:tcW w:w="5688" w:type="dxa"/>
          </w:tcPr>
          <w:p w14:paraId="4BEA272B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New Wave Spectrum Partners LLC</w:t>
            </w:r>
          </w:p>
        </w:tc>
        <w:tc>
          <w:tcPr>
            <w:tcW w:w="4230" w:type="dxa"/>
            <w:shd w:val="clear" w:color="auto" w:fill="auto"/>
          </w:tcPr>
          <w:p w14:paraId="70ED751C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04305C" w:rsidRPr="00A364F8" w14:paraId="4135C165" w14:textId="77777777" w:rsidTr="001519C5">
        <w:tc>
          <w:tcPr>
            <w:tcW w:w="5688" w:type="dxa"/>
          </w:tcPr>
          <w:p w14:paraId="1B17A60F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Radio Technical Commission for Maritime Services</w:t>
            </w:r>
          </w:p>
        </w:tc>
        <w:tc>
          <w:tcPr>
            <w:tcW w:w="4230" w:type="dxa"/>
            <w:shd w:val="clear" w:color="auto" w:fill="auto"/>
          </w:tcPr>
          <w:p w14:paraId="754A5F45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Ross Norsworthy</w:t>
            </w:r>
          </w:p>
        </w:tc>
      </w:tr>
      <w:tr w:rsidR="0004305C" w:rsidRPr="00A364F8" w14:paraId="450CC25F" w14:textId="77777777" w:rsidTr="001519C5">
        <w:tc>
          <w:tcPr>
            <w:tcW w:w="5688" w:type="dxa"/>
          </w:tcPr>
          <w:p w14:paraId="55F245CD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SES Americom, Inc.</w:t>
            </w:r>
          </w:p>
        </w:tc>
        <w:tc>
          <w:tcPr>
            <w:tcW w:w="4230" w:type="dxa"/>
            <w:shd w:val="clear" w:color="auto" w:fill="auto"/>
          </w:tcPr>
          <w:p w14:paraId="4A6CA542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Giadira Leon</w:t>
            </w:r>
          </w:p>
        </w:tc>
      </w:tr>
      <w:tr w:rsidR="0004305C" w:rsidRPr="00A364F8" w14:paraId="5710B29A" w14:textId="77777777" w:rsidTr="001519C5">
        <w:tc>
          <w:tcPr>
            <w:tcW w:w="5688" w:type="dxa"/>
          </w:tcPr>
          <w:p w14:paraId="158997D9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Sprint Corporation</w:t>
            </w:r>
          </w:p>
        </w:tc>
        <w:tc>
          <w:tcPr>
            <w:tcW w:w="4230" w:type="dxa"/>
            <w:shd w:val="clear" w:color="auto" w:fill="auto"/>
          </w:tcPr>
          <w:p w14:paraId="5A93116F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Kyle Entz</w:t>
            </w:r>
          </w:p>
        </w:tc>
      </w:tr>
      <w:tr w:rsidR="0004305C" w:rsidRPr="00A364F8" w14:paraId="4F2CECC3" w14:textId="77777777" w:rsidTr="001519C5">
        <w:tc>
          <w:tcPr>
            <w:tcW w:w="5688" w:type="dxa"/>
          </w:tcPr>
          <w:p w14:paraId="201B343E" w14:textId="77777777" w:rsidR="0004305C" w:rsidRPr="00A364F8" w:rsidRDefault="0004305C" w:rsidP="001519C5">
            <w:pPr>
              <w:rPr>
                <w:rFonts w:ascii="Times New Roman" w:hAnsi="Times New Roman" w:cs="Times New Roman"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Wi-Fi Alliance Assoc.</w:t>
            </w:r>
          </w:p>
        </w:tc>
        <w:tc>
          <w:tcPr>
            <w:tcW w:w="4230" w:type="dxa"/>
            <w:shd w:val="clear" w:color="auto" w:fill="auto"/>
          </w:tcPr>
          <w:p w14:paraId="4EAFF3E8" w14:textId="77777777" w:rsidR="0004305C" w:rsidRPr="00A364F8" w:rsidRDefault="0004305C" w:rsidP="001519C5">
            <w:pPr>
              <w:rPr>
                <w:rFonts w:ascii="Times New Roman" w:hAnsi="Times New Roman" w:cs="Times New Roman"/>
              </w:rPr>
            </w:pPr>
            <w:r w:rsidRPr="00A364F8">
              <w:rPr>
                <w:rFonts w:ascii="Times New Roman" w:hAnsi="Times New Roman" w:cs="Times New Roman"/>
              </w:rPr>
              <w:t>Alexander Roytblat</w:t>
            </w:r>
          </w:p>
        </w:tc>
      </w:tr>
      <w:tr w:rsidR="0004305C" w:rsidRPr="00A364F8" w14:paraId="28BE2807" w14:textId="77777777" w:rsidTr="001519C5">
        <w:trPr>
          <w:trHeight w:val="277"/>
        </w:trPr>
        <w:tc>
          <w:tcPr>
            <w:tcW w:w="5688" w:type="dxa"/>
          </w:tcPr>
          <w:p w14:paraId="13A0A5A6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Special Government Employee</w:t>
            </w:r>
          </w:p>
        </w:tc>
        <w:tc>
          <w:tcPr>
            <w:tcW w:w="4230" w:type="dxa"/>
          </w:tcPr>
          <w:p w14:paraId="14FF7F2A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</w:rPr>
              <w:t>Dr. Charles Rush</w:t>
            </w:r>
          </w:p>
        </w:tc>
      </w:tr>
    </w:tbl>
    <w:p w14:paraId="4ECB6C98" w14:textId="77777777" w:rsidR="00F21DF8" w:rsidRPr="00A364F8" w:rsidRDefault="00F21DF8" w:rsidP="009E451B">
      <w:pPr>
        <w:rPr>
          <w:rFonts w:ascii="Times New Roman" w:hAnsi="Times New Roman" w:cs="Times New Roman"/>
          <w:b/>
          <w:u w:val="single"/>
        </w:rPr>
      </w:pPr>
    </w:p>
    <w:p w14:paraId="66BE020C" w14:textId="781CB1E1" w:rsidR="00F21DF8" w:rsidRPr="00A364F8" w:rsidRDefault="009E451B" w:rsidP="00F21DF8">
      <w:pPr>
        <w:rPr>
          <w:rFonts w:ascii="Times New Roman" w:hAnsi="Times New Roman" w:cs="Times New Roman"/>
          <w:b/>
          <w:u w:val="single"/>
        </w:rPr>
      </w:pPr>
      <w:r w:rsidRPr="00A364F8">
        <w:rPr>
          <w:rFonts w:ascii="Times New Roman" w:hAnsi="Times New Roman" w:cs="Times New Roman"/>
          <w:b/>
          <w:u w:val="single"/>
        </w:rPr>
        <w:t>Observers</w:t>
      </w:r>
    </w:p>
    <w:p w14:paraId="0EC22689" w14:textId="24A22DE2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Mike Biggs, FAA</w:t>
      </w:r>
    </w:p>
    <w:p w14:paraId="2DF59BAF" w14:textId="21E1A9CF" w:rsidR="009C33CC" w:rsidRPr="00A364F8" w:rsidRDefault="009C33C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Bob Denny, NTIA</w:t>
      </w:r>
    </w:p>
    <w:p w14:paraId="1E97DBE4" w14:textId="3EDA3E28" w:rsidR="00EC4490" w:rsidRPr="00A364F8" w:rsidRDefault="009E451B" w:rsidP="009C33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Ed Ehrlich, Interdigital</w:t>
      </w:r>
    </w:p>
    <w:p w14:paraId="7CC6EEFF" w14:textId="1EB80B47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James Higgins, ASRC Federal Technical Services for NASA</w:t>
      </w:r>
    </w:p>
    <w:p w14:paraId="00285006" w14:textId="760148A4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Timothy Jeffries, Huawei</w:t>
      </w:r>
    </w:p>
    <w:p w14:paraId="15955C7E" w14:textId="191CC3F2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Rob Kubik, Samsung</w:t>
      </w:r>
    </w:p>
    <w:p w14:paraId="213FA190" w14:textId="2125C2FE" w:rsidR="00E853DC" w:rsidRPr="00A364F8" w:rsidRDefault="00E853D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Bruce Lamb, NTIA</w:t>
      </w:r>
    </w:p>
    <w:p w14:paraId="7F95D4FB" w14:textId="1202E6BF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Brian Patten, NTIA</w:t>
      </w:r>
    </w:p>
    <w:p w14:paraId="5C693443" w14:textId="2176B548" w:rsidR="009C33CC" w:rsidRPr="00A364F8" w:rsidRDefault="0004305C" w:rsidP="00A364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Tom Schaffnit, DoT</w:t>
      </w:r>
    </w:p>
    <w:p w14:paraId="4DC179A7" w14:textId="6AF2D027" w:rsidR="0004305C" w:rsidRPr="00A364F8" w:rsidRDefault="0004305C" w:rsidP="00E853D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Brandy Jo Sykes, Apple</w:t>
      </w:r>
    </w:p>
    <w:p w14:paraId="061D6B83" w14:textId="13889512" w:rsidR="00B9477B" w:rsidRPr="00A364F8" w:rsidRDefault="00B9477B" w:rsidP="009E451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477B" w:rsidRPr="00A364F8" w:rsidSect="002D39FF">
      <w:head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36AA1" w14:textId="77777777" w:rsidR="00D65CA9" w:rsidRDefault="00D65CA9" w:rsidP="00CC22D8">
      <w:r>
        <w:separator/>
      </w:r>
    </w:p>
  </w:endnote>
  <w:endnote w:type="continuationSeparator" w:id="0">
    <w:p w14:paraId="1BC9626F" w14:textId="77777777" w:rsidR="00D65CA9" w:rsidRDefault="00D65CA9" w:rsidP="00CC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FEDF5" w14:textId="77777777" w:rsidR="00D65CA9" w:rsidRDefault="00D65CA9" w:rsidP="00CC22D8">
      <w:r>
        <w:separator/>
      </w:r>
    </w:p>
  </w:footnote>
  <w:footnote w:type="continuationSeparator" w:id="0">
    <w:p w14:paraId="62301262" w14:textId="77777777" w:rsidR="00D65CA9" w:rsidRDefault="00D65CA9" w:rsidP="00CC2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BBC1C" w14:textId="59F1DFA5" w:rsidR="00146CC0" w:rsidRDefault="00146CC0" w:rsidP="00146CC0">
    <w:pPr>
      <w:pStyle w:val="Header"/>
    </w:pPr>
    <w:r>
      <w:tab/>
    </w:r>
    <w:r>
      <w:tab/>
      <w:t>IWG-2/</w:t>
    </w:r>
    <w:r w:rsidR="009336D7">
      <w:t>0</w:t>
    </w:r>
    <w:r w:rsidR="00DC50C4">
      <w:t>54</w:t>
    </w:r>
    <w:ins w:id="5" w:author="Rev1" w:date="2017-10-13T12:32:00Z">
      <w:r w:rsidR="00F36C2F">
        <w:t>r1</w:t>
      </w:r>
    </w:ins>
    <w:r w:rsidR="009336D7">
      <w:t xml:space="preserve"> </w:t>
    </w:r>
    <w:r w:rsidR="00861AAA">
      <w:t>(</w:t>
    </w:r>
    <w:r w:rsidR="00DC50C4">
      <w:t>1</w:t>
    </w:r>
    <w:ins w:id="6" w:author="Rev1" w:date="2017-10-13T12:33:00Z">
      <w:r w:rsidR="00030B15">
        <w:t>3</w:t>
      </w:r>
    </w:ins>
    <w:del w:id="7" w:author="Rev1" w:date="2017-10-13T12:33:00Z">
      <w:r w:rsidR="00DC50C4" w:rsidDel="00030B15">
        <w:delText>2</w:delText>
      </w:r>
    </w:del>
    <w:r w:rsidR="00DC50C4">
      <w:t>.10</w:t>
    </w:r>
    <w:r w:rsidR="006837BD">
      <w:t>.17</w:t>
    </w:r>
    <w:r>
      <w:t>)</w:t>
    </w:r>
  </w:p>
  <w:p w14:paraId="42B230A6" w14:textId="77777777" w:rsidR="00DF02ED" w:rsidRDefault="00DF02ED">
    <w:pPr>
      <w:pStyle w:val="Header"/>
    </w:pPr>
  </w:p>
  <w:p w14:paraId="4901190F" w14:textId="77777777" w:rsidR="00DF02ED" w:rsidRDefault="00DF02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058"/>
    <w:multiLevelType w:val="hybridMultilevel"/>
    <w:tmpl w:val="D214FA6C"/>
    <w:lvl w:ilvl="0" w:tplc="5888E98A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8355C"/>
    <w:multiLevelType w:val="hybridMultilevel"/>
    <w:tmpl w:val="8698E056"/>
    <w:lvl w:ilvl="0" w:tplc="A1A244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AD62CF"/>
    <w:multiLevelType w:val="hybridMultilevel"/>
    <w:tmpl w:val="EA58F9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7C37"/>
    <w:multiLevelType w:val="hybridMultilevel"/>
    <w:tmpl w:val="24A07934"/>
    <w:lvl w:ilvl="0" w:tplc="DA2665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467B2908"/>
    <w:multiLevelType w:val="hybridMultilevel"/>
    <w:tmpl w:val="1A04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0335EB"/>
    <w:multiLevelType w:val="hybridMultilevel"/>
    <w:tmpl w:val="75CA4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9367D"/>
    <w:multiLevelType w:val="hybridMultilevel"/>
    <w:tmpl w:val="9D8C880C"/>
    <w:lvl w:ilvl="0" w:tplc="BDB43B9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A02C96"/>
    <w:multiLevelType w:val="hybridMultilevel"/>
    <w:tmpl w:val="68167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C34BA"/>
    <w:multiLevelType w:val="hybridMultilevel"/>
    <w:tmpl w:val="BA54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D19C8"/>
    <w:multiLevelType w:val="hybridMultilevel"/>
    <w:tmpl w:val="F7064D0C"/>
    <w:lvl w:ilvl="0" w:tplc="E806C4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12"/>
  </w:num>
  <w:num w:numId="11">
    <w:abstractNumId w:val="8"/>
  </w:num>
  <w:num w:numId="12">
    <w:abstractNumId w:val="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1">
    <w15:presenceInfo w15:providerId="None" w15:userId="Rev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EA5"/>
    <w:rsid w:val="00007CCE"/>
    <w:rsid w:val="000168A8"/>
    <w:rsid w:val="000261EF"/>
    <w:rsid w:val="00030B15"/>
    <w:rsid w:val="000318A6"/>
    <w:rsid w:val="0004305C"/>
    <w:rsid w:val="000451A9"/>
    <w:rsid w:val="00056A3C"/>
    <w:rsid w:val="0006093A"/>
    <w:rsid w:val="00070B29"/>
    <w:rsid w:val="00083A58"/>
    <w:rsid w:val="00087977"/>
    <w:rsid w:val="00095F7D"/>
    <w:rsid w:val="000A12F2"/>
    <w:rsid w:val="000A170B"/>
    <w:rsid w:val="000A1BD9"/>
    <w:rsid w:val="000A320A"/>
    <w:rsid w:val="000A5AD1"/>
    <w:rsid w:val="000A68C2"/>
    <w:rsid w:val="000B3BF6"/>
    <w:rsid w:val="000B6259"/>
    <w:rsid w:val="000B7AE5"/>
    <w:rsid w:val="000C0CF7"/>
    <w:rsid w:val="000D2E15"/>
    <w:rsid w:val="000F1AAF"/>
    <w:rsid w:val="000F7A17"/>
    <w:rsid w:val="001079C2"/>
    <w:rsid w:val="00107FCF"/>
    <w:rsid w:val="00113156"/>
    <w:rsid w:val="00115E50"/>
    <w:rsid w:val="00126C5E"/>
    <w:rsid w:val="00146B9B"/>
    <w:rsid w:val="00146CC0"/>
    <w:rsid w:val="0015171F"/>
    <w:rsid w:val="001734ED"/>
    <w:rsid w:val="00176A21"/>
    <w:rsid w:val="00187AD5"/>
    <w:rsid w:val="001936FA"/>
    <w:rsid w:val="001A2278"/>
    <w:rsid w:val="001B4583"/>
    <w:rsid w:val="001C161C"/>
    <w:rsid w:val="001C5897"/>
    <w:rsid w:val="001D3993"/>
    <w:rsid w:val="001E0519"/>
    <w:rsid w:val="001E0B5D"/>
    <w:rsid w:val="00200AAA"/>
    <w:rsid w:val="002236B8"/>
    <w:rsid w:val="002264AB"/>
    <w:rsid w:val="002278C6"/>
    <w:rsid w:val="00241583"/>
    <w:rsid w:val="00254093"/>
    <w:rsid w:val="002566AA"/>
    <w:rsid w:val="00257C70"/>
    <w:rsid w:val="002629F0"/>
    <w:rsid w:val="00264190"/>
    <w:rsid w:val="00265FA2"/>
    <w:rsid w:val="002662F6"/>
    <w:rsid w:val="0027153A"/>
    <w:rsid w:val="002A6742"/>
    <w:rsid w:val="002A6F07"/>
    <w:rsid w:val="002C6B79"/>
    <w:rsid w:val="002D1FFD"/>
    <w:rsid w:val="002D39FF"/>
    <w:rsid w:val="003068A7"/>
    <w:rsid w:val="00312254"/>
    <w:rsid w:val="003158D7"/>
    <w:rsid w:val="0032085A"/>
    <w:rsid w:val="0032385E"/>
    <w:rsid w:val="003431E7"/>
    <w:rsid w:val="00345AD6"/>
    <w:rsid w:val="00353EE2"/>
    <w:rsid w:val="003574DA"/>
    <w:rsid w:val="00357DA0"/>
    <w:rsid w:val="0036574D"/>
    <w:rsid w:val="00372A38"/>
    <w:rsid w:val="00381FBD"/>
    <w:rsid w:val="003A2BE3"/>
    <w:rsid w:val="003A5DBC"/>
    <w:rsid w:val="003A6134"/>
    <w:rsid w:val="003D11D1"/>
    <w:rsid w:val="003D3646"/>
    <w:rsid w:val="003D5BCE"/>
    <w:rsid w:val="003E39AF"/>
    <w:rsid w:val="003E5158"/>
    <w:rsid w:val="003E784A"/>
    <w:rsid w:val="004032A8"/>
    <w:rsid w:val="004038CE"/>
    <w:rsid w:val="00412A50"/>
    <w:rsid w:val="00413854"/>
    <w:rsid w:val="004155C9"/>
    <w:rsid w:val="00422B9B"/>
    <w:rsid w:val="00445EAE"/>
    <w:rsid w:val="00456A98"/>
    <w:rsid w:val="0046151C"/>
    <w:rsid w:val="0046317C"/>
    <w:rsid w:val="00465E05"/>
    <w:rsid w:val="004701C4"/>
    <w:rsid w:val="004A1ED0"/>
    <w:rsid w:val="004A46F4"/>
    <w:rsid w:val="004D0B9A"/>
    <w:rsid w:val="004D2337"/>
    <w:rsid w:val="004F5754"/>
    <w:rsid w:val="00511EFF"/>
    <w:rsid w:val="005243C6"/>
    <w:rsid w:val="005460D3"/>
    <w:rsid w:val="00554FD3"/>
    <w:rsid w:val="00567AEB"/>
    <w:rsid w:val="00576521"/>
    <w:rsid w:val="0058735B"/>
    <w:rsid w:val="00594CB9"/>
    <w:rsid w:val="005A334E"/>
    <w:rsid w:val="005A416B"/>
    <w:rsid w:val="005B17E6"/>
    <w:rsid w:val="005E36D1"/>
    <w:rsid w:val="005E3A72"/>
    <w:rsid w:val="00611EF8"/>
    <w:rsid w:val="006240E1"/>
    <w:rsid w:val="00635A21"/>
    <w:rsid w:val="0063679E"/>
    <w:rsid w:val="00663490"/>
    <w:rsid w:val="006837BD"/>
    <w:rsid w:val="006A653C"/>
    <w:rsid w:val="006C1F37"/>
    <w:rsid w:val="006C3BEF"/>
    <w:rsid w:val="006D6284"/>
    <w:rsid w:val="006E21E3"/>
    <w:rsid w:val="0070446D"/>
    <w:rsid w:val="0070761D"/>
    <w:rsid w:val="00707DA6"/>
    <w:rsid w:val="00730B73"/>
    <w:rsid w:val="00733A8E"/>
    <w:rsid w:val="00737BC2"/>
    <w:rsid w:val="0075009A"/>
    <w:rsid w:val="0075636F"/>
    <w:rsid w:val="0076459D"/>
    <w:rsid w:val="007A616B"/>
    <w:rsid w:val="007B496E"/>
    <w:rsid w:val="007B4C0D"/>
    <w:rsid w:val="007C2492"/>
    <w:rsid w:val="007C409A"/>
    <w:rsid w:val="007C48FE"/>
    <w:rsid w:val="007E3084"/>
    <w:rsid w:val="0080042E"/>
    <w:rsid w:val="008234F4"/>
    <w:rsid w:val="008306D0"/>
    <w:rsid w:val="00857DB4"/>
    <w:rsid w:val="008609B3"/>
    <w:rsid w:val="00861AAA"/>
    <w:rsid w:val="00870601"/>
    <w:rsid w:val="008736C6"/>
    <w:rsid w:val="00875910"/>
    <w:rsid w:val="008818F8"/>
    <w:rsid w:val="00895851"/>
    <w:rsid w:val="008A0BB7"/>
    <w:rsid w:val="008B2110"/>
    <w:rsid w:val="008B7B3D"/>
    <w:rsid w:val="008C0176"/>
    <w:rsid w:val="008D7DFC"/>
    <w:rsid w:val="008E2159"/>
    <w:rsid w:val="008E4F43"/>
    <w:rsid w:val="008F4D48"/>
    <w:rsid w:val="00906DA7"/>
    <w:rsid w:val="00906DDB"/>
    <w:rsid w:val="00912F44"/>
    <w:rsid w:val="00917734"/>
    <w:rsid w:val="00931429"/>
    <w:rsid w:val="009336D7"/>
    <w:rsid w:val="00934275"/>
    <w:rsid w:val="0094458D"/>
    <w:rsid w:val="0097760F"/>
    <w:rsid w:val="009B41A9"/>
    <w:rsid w:val="009B5317"/>
    <w:rsid w:val="009C33CC"/>
    <w:rsid w:val="009C7F7B"/>
    <w:rsid w:val="009D3C4A"/>
    <w:rsid w:val="009D5777"/>
    <w:rsid w:val="009E451B"/>
    <w:rsid w:val="009E459C"/>
    <w:rsid w:val="009E4F46"/>
    <w:rsid w:val="009F082B"/>
    <w:rsid w:val="009F475F"/>
    <w:rsid w:val="00A134D3"/>
    <w:rsid w:val="00A16E91"/>
    <w:rsid w:val="00A17FC3"/>
    <w:rsid w:val="00A26EDC"/>
    <w:rsid w:val="00A30755"/>
    <w:rsid w:val="00A36466"/>
    <w:rsid w:val="00A364F8"/>
    <w:rsid w:val="00A45FDC"/>
    <w:rsid w:val="00A70877"/>
    <w:rsid w:val="00A727CF"/>
    <w:rsid w:val="00A75482"/>
    <w:rsid w:val="00A84565"/>
    <w:rsid w:val="00AA5C6D"/>
    <w:rsid w:val="00AB1D58"/>
    <w:rsid w:val="00AB2DC9"/>
    <w:rsid w:val="00AB547C"/>
    <w:rsid w:val="00AB562E"/>
    <w:rsid w:val="00AB7832"/>
    <w:rsid w:val="00AE00EE"/>
    <w:rsid w:val="00AE51AD"/>
    <w:rsid w:val="00AE53A9"/>
    <w:rsid w:val="00AF7AC6"/>
    <w:rsid w:val="00B0521D"/>
    <w:rsid w:val="00B26DDE"/>
    <w:rsid w:val="00B41411"/>
    <w:rsid w:val="00B41D00"/>
    <w:rsid w:val="00B42A87"/>
    <w:rsid w:val="00B42E8F"/>
    <w:rsid w:val="00B46ECC"/>
    <w:rsid w:val="00B525B9"/>
    <w:rsid w:val="00B545DB"/>
    <w:rsid w:val="00B70754"/>
    <w:rsid w:val="00B727D6"/>
    <w:rsid w:val="00B7312E"/>
    <w:rsid w:val="00B91DC7"/>
    <w:rsid w:val="00B946DC"/>
    <w:rsid w:val="00B9477B"/>
    <w:rsid w:val="00BA08DD"/>
    <w:rsid w:val="00BA40C4"/>
    <w:rsid w:val="00BA6EB5"/>
    <w:rsid w:val="00C002D5"/>
    <w:rsid w:val="00C015E5"/>
    <w:rsid w:val="00C05752"/>
    <w:rsid w:val="00C160E0"/>
    <w:rsid w:val="00C23E59"/>
    <w:rsid w:val="00C551DC"/>
    <w:rsid w:val="00C8024E"/>
    <w:rsid w:val="00C90D18"/>
    <w:rsid w:val="00C9677D"/>
    <w:rsid w:val="00CA6CF7"/>
    <w:rsid w:val="00CA7F0B"/>
    <w:rsid w:val="00CC1D8E"/>
    <w:rsid w:val="00CC22D8"/>
    <w:rsid w:val="00CC6162"/>
    <w:rsid w:val="00CE65EE"/>
    <w:rsid w:val="00CE7D89"/>
    <w:rsid w:val="00CF07B2"/>
    <w:rsid w:val="00CF0EF0"/>
    <w:rsid w:val="00D00080"/>
    <w:rsid w:val="00D01AE4"/>
    <w:rsid w:val="00D114F1"/>
    <w:rsid w:val="00D11AF1"/>
    <w:rsid w:val="00D11C69"/>
    <w:rsid w:val="00D11F7B"/>
    <w:rsid w:val="00D21C1B"/>
    <w:rsid w:val="00D22BD8"/>
    <w:rsid w:val="00D278E2"/>
    <w:rsid w:val="00D41D9B"/>
    <w:rsid w:val="00D61EA2"/>
    <w:rsid w:val="00D62FE9"/>
    <w:rsid w:val="00D65CA9"/>
    <w:rsid w:val="00D7597D"/>
    <w:rsid w:val="00D75CB5"/>
    <w:rsid w:val="00D75FC3"/>
    <w:rsid w:val="00D940E4"/>
    <w:rsid w:val="00DA05BC"/>
    <w:rsid w:val="00DC2BFC"/>
    <w:rsid w:val="00DC50C4"/>
    <w:rsid w:val="00DC67A2"/>
    <w:rsid w:val="00DF02ED"/>
    <w:rsid w:val="00DF1316"/>
    <w:rsid w:val="00E01E5A"/>
    <w:rsid w:val="00E13DB5"/>
    <w:rsid w:val="00E14F5F"/>
    <w:rsid w:val="00E1682F"/>
    <w:rsid w:val="00E40497"/>
    <w:rsid w:val="00E412D0"/>
    <w:rsid w:val="00E42C40"/>
    <w:rsid w:val="00E431E9"/>
    <w:rsid w:val="00E455F0"/>
    <w:rsid w:val="00E465F0"/>
    <w:rsid w:val="00E5137D"/>
    <w:rsid w:val="00E56FAF"/>
    <w:rsid w:val="00E72074"/>
    <w:rsid w:val="00E819ED"/>
    <w:rsid w:val="00E853DC"/>
    <w:rsid w:val="00EA098B"/>
    <w:rsid w:val="00EA5D68"/>
    <w:rsid w:val="00EB19A1"/>
    <w:rsid w:val="00EC4490"/>
    <w:rsid w:val="00ED22A2"/>
    <w:rsid w:val="00EE1230"/>
    <w:rsid w:val="00EE62E5"/>
    <w:rsid w:val="00EE7331"/>
    <w:rsid w:val="00EF111F"/>
    <w:rsid w:val="00EF1F44"/>
    <w:rsid w:val="00EF570F"/>
    <w:rsid w:val="00F000A7"/>
    <w:rsid w:val="00F04301"/>
    <w:rsid w:val="00F07C51"/>
    <w:rsid w:val="00F10243"/>
    <w:rsid w:val="00F21DF8"/>
    <w:rsid w:val="00F301D1"/>
    <w:rsid w:val="00F314B0"/>
    <w:rsid w:val="00F36AC0"/>
    <w:rsid w:val="00F36C2F"/>
    <w:rsid w:val="00F40035"/>
    <w:rsid w:val="00F40991"/>
    <w:rsid w:val="00F424FB"/>
    <w:rsid w:val="00F46C28"/>
    <w:rsid w:val="00F51175"/>
    <w:rsid w:val="00F51562"/>
    <w:rsid w:val="00F51C69"/>
    <w:rsid w:val="00F57522"/>
    <w:rsid w:val="00F65DB5"/>
    <w:rsid w:val="00F86E34"/>
    <w:rsid w:val="00F9712B"/>
    <w:rsid w:val="00FA22AC"/>
    <w:rsid w:val="00FA59F2"/>
    <w:rsid w:val="00FA6287"/>
    <w:rsid w:val="00FB0923"/>
    <w:rsid w:val="00FB0F21"/>
    <w:rsid w:val="00FB1D00"/>
    <w:rsid w:val="00FB758A"/>
    <w:rsid w:val="00FD0FBA"/>
    <w:rsid w:val="00FD154E"/>
    <w:rsid w:val="00FD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1CC9C7"/>
  <w15:docId w15:val="{37F837FD-2348-45F7-B64A-10828749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9FF"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4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0080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0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80"/>
    <w:rPr>
      <w:rFonts w:ascii="Segoe UI" w:eastAsiaTheme="minorEastAsia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94CB9"/>
    <w:rPr>
      <w:color w:val="954F72" w:themeColor="followedHyperlink"/>
      <w:u w:val="single"/>
    </w:rPr>
  </w:style>
  <w:style w:type="paragraph" w:styleId="Subtitle">
    <w:name w:val="Subtitle"/>
    <w:basedOn w:val="Normal"/>
    <w:link w:val="SubtitleChar"/>
    <w:qFormat/>
    <w:rsid w:val="00D22BD8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rsid w:val="00D22BD8"/>
    <w:rPr>
      <w:rFonts w:ascii="Arial" w:hAnsi="Arial"/>
      <w:sz w:val="24"/>
      <w:u w:val="single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0A1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2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2F2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2F2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c.gov/document/wrc-19-advisory-committee-meetings-informal-working-groups-1-and-2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29E1A-9AF0-4EF3-8656-A6F5A801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keywords/>
  <cp:lastModifiedBy>Rev1</cp:lastModifiedBy>
  <cp:revision>3</cp:revision>
  <cp:lastPrinted>2017-03-17T07:13:00Z</cp:lastPrinted>
  <dcterms:created xsi:type="dcterms:W3CDTF">2017-10-13T19:32:00Z</dcterms:created>
  <dcterms:modified xsi:type="dcterms:W3CDTF">2017-10-13T19:33:00Z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checkedProgramsCount">
    <vt:i4>0</vt:i4>
  </property>
  <property fmtid="{D5CDD505-2E9C-101B-9397-08002B2CF9AE}" pid="13" name="ExpCountry">
    <vt:lpwstr/>
  </property>
</Properties>
</file>