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16A" w:rsidRDefault="00946DB4" w:rsidP="00E3416A">
      <w:pPr>
        <w:widowControl w:val="0"/>
        <w:overflowPunct w:val="0"/>
        <w:autoSpaceDE w:val="0"/>
        <w:autoSpaceDN w:val="0"/>
        <w:adjustRightInd w:val="0"/>
        <w:jc w:val="right"/>
        <w:rPr>
          <w:rFonts w:ascii="Times New Roman" w:eastAsia="Times New Roman" w:hAnsi="Times New Roman" w:cs="Times New Roman"/>
        </w:rPr>
      </w:pPr>
      <w:r>
        <w:rPr>
          <w:rFonts w:ascii="Times New Roman" w:eastAsia="Times New Roman" w:hAnsi="Times New Roman" w:cs="Times New Roman"/>
        </w:rPr>
        <w:t>IWG-2/098</w:t>
      </w:r>
      <w:r w:rsidR="00E3416A">
        <w:rPr>
          <w:rFonts w:ascii="Times New Roman" w:eastAsia="Times New Roman" w:hAnsi="Times New Roman" w:cs="Times New Roman"/>
        </w:rPr>
        <w:t xml:space="preserve"> (12.02.19)</w:t>
      </w:r>
    </w:p>
    <w:p w:rsidR="0088214B" w:rsidRDefault="0088214B" w:rsidP="00E3416A">
      <w:pPr>
        <w:widowControl w:val="0"/>
        <w:overflowPunct w:val="0"/>
        <w:autoSpaceDE w:val="0"/>
        <w:autoSpaceDN w:val="0"/>
        <w:adjustRightInd w:val="0"/>
        <w:jc w:val="right"/>
        <w:rPr>
          <w:rFonts w:ascii="Times New Roman" w:eastAsia="Times New Roman" w:hAnsi="Times New Roman" w:cs="Times New Roman"/>
        </w:rPr>
      </w:pPr>
      <w:r>
        <w:rPr>
          <w:rFonts w:ascii="Times New Roman" w:eastAsia="Times New Roman" w:hAnsi="Times New Roman" w:cs="Times New Roman"/>
        </w:rPr>
        <w:t>Redline vs. NTIA (IWG-2/094)</w:t>
      </w:r>
    </w:p>
    <w:p w:rsidR="00E3416A" w:rsidRDefault="00E3416A" w:rsidP="00E3416A">
      <w:pPr>
        <w:widowControl w:val="0"/>
        <w:autoSpaceDE w:val="0"/>
        <w:autoSpaceDN w:val="0"/>
        <w:adjustRightInd w:val="0"/>
        <w:spacing w:line="200" w:lineRule="exact"/>
        <w:rPr>
          <w:rFonts w:ascii="Times New Roman" w:eastAsia="Times New Roman" w:hAnsi="Times New Roman" w:cs="Times New Roman"/>
        </w:rPr>
      </w:pPr>
    </w:p>
    <w:p w:rsidR="00E3416A" w:rsidRDefault="00E3416A" w:rsidP="00E3416A">
      <w:pPr>
        <w:widowControl w:val="0"/>
        <w:autoSpaceDE w:val="0"/>
        <w:autoSpaceDN w:val="0"/>
        <w:adjustRightInd w:val="0"/>
        <w:spacing w:line="384" w:lineRule="exact"/>
        <w:rPr>
          <w:rFonts w:ascii="Times New Roman" w:eastAsia="Times New Roman" w:hAnsi="Times New Roman" w:cs="Times New Roman"/>
        </w:rPr>
      </w:pPr>
    </w:p>
    <w:p w:rsidR="00E3416A" w:rsidRDefault="00E3416A" w:rsidP="00E3416A">
      <w:pPr>
        <w:widowControl w:val="0"/>
        <w:autoSpaceDE w:val="0"/>
        <w:autoSpaceDN w:val="0"/>
        <w:adjustRightInd w:val="0"/>
        <w:ind w:left="2920"/>
        <w:rPr>
          <w:rFonts w:ascii="Times New Roman" w:eastAsia="Times New Roman" w:hAnsi="Times New Roman" w:cs="Times New Roman"/>
          <w:b/>
          <w:bCs/>
        </w:rPr>
      </w:pPr>
      <w:r>
        <w:rPr>
          <w:rFonts w:ascii="Times New Roman" w:eastAsia="Times New Roman" w:hAnsi="Times New Roman" w:cs="Times New Roman"/>
          <w:b/>
          <w:bCs/>
        </w:rPr>
        <w:t>UNITED STATES OF AMERICA</w:t>
      </w:r>
    </w:p>
    <w:p w:rsidR="003F4062" w:rsidRDefault="003F4062" w:rsidP="00E3416A">
      <w:pPr>
        <w:widowControl w:val="0"/>
        <w:autoSpaceDE w:val="0"/>
        <w:autoSpaceDN w:val="0"/>
        <w:adjustRightInd w:val="0"/>
        <w:ind w:left="2920"/>
        <w:rPr>
          <w:rFonts w:ascii="Times New Roman" w:eastAsia="Times New Roman" w:hAnsi="Times New Roman" w:cs="Times New Roman"/>
        </w:rPr>
      </w:pPr>
    </w:p>
    <w:p w:rsidR="00E3416A" w:rsidRDefault="00E3416A" w:rsidP="00E3416A">
      <w:pPr>
        <w:widowControl w:val="0"/>
        <w:autoSpaceDE w:val="0"/>
        <w:autoSpaceDN w:val="0"/>
        <w:adjustRightInd w:val="0"/>
        <w:spacing w:line="120" w:lineRule="exact"/>
        <w:rPr>
          <w:rFonts w:ascii="Times New Roman" w:eastAsia="Times New Roman" w:hAnsi="Times New Roman" w:cs="Times New Roman"/>
        </w:rPr>
      </w:pPr>
    </w:p>
    <w:p w:rsidR="00E3416A" w:rsidRDefault="00E3416A" w:rsidP="00E3416A">
      <w:pPr>
        <w:widowControl w:val="0"/>
        <w:autoSpaceDE w:val="0"/>
        <w:autoSpaceDN w:val="0"/>
        <w:adjustRightInd w:val="0"/>
        <w:ind w:left="1000"/>
        <w:rPr>
          <w:rFonts w:ascii="Times New Roman" w:eastAsia="Times New Roman" w:hAnsi="Times New Roman" w:cs="Times New Roman"/>
        </w:rPr>
      </w:pPr>
      <w:r>
        <w:rPr>
          <w:rFonts w:ascii="Times New Roman" w:eastAsia="Times New Roman" w:hAnsi="Times New Roman" w:cs="Times New Roman"/>
          <w:b/>
          <w:bCs/>
        </w:rPr>
        <w:t>DRAFT PROPOSALS FOR THE WORK OF THE CONFERENCE</w:t>
      </w:r>
    </w:p>
    <w:p w:rsidR="00E3416A" w:rsidRDefault="00E3416A" w:rsidP="00E3416A">
      <w:pPr>
        <w:widowControl w:val="0"/>
        <w:autoSpaceDE w:val="0"/>
        <w:autoSpaceDN w:val="0"/>
        <w:adjustRightInd w:val="0"/>
        <w:spacing w:line="200" w:lineRule="exact"/>
        <w:rPr>
          <w:rFonts w:ascii="Times New Roman" w:eastAsia="Times New Roman" w:hAnsi="Times New Roman" w:cs="Times New Roman"/>
        </w:rPr>
      </w:pPr>
    </w:p>
    <w:p w:rsidR="00E3416A" w:rsidRDefault="00E3416A" w:rsidP="00E3416A">
      <w:pPr>
        <w:widowControl w:val="0"/>
        <w:autoSpaceDE w:val="0"/>
        <w:autoSpaceDN w:val="0"/>
        <w:adjustRightInd w:val="0"/>
        <w:spacing w:line="314" w:lineRule="exact"/>
        <w:rPr>
          <w:rFonts w:ascii="Times New Roman" w:eastAsia="Times New Roman" w:hAnsi="Times New Roman" w:cs="Times New Roman"/>
        </w:rPr>
      </w:pPr>
    </w:p>
    <w:p w:rsidR="00E3416A" w:rsidRDefault="00E3416A" w:rsidP="00E3416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t>Agenda Item 1.13</w:t>
      </w:r>
      <w:r>
        <w:rPr>
          <w:rFonts w:ascii="Times New Roman" w:eastAsia="Times New Roman" w:hAnsi="Times New Roman" w:cs="Times New Roman"/>
        </w:rPr>
        <w:t>:</w:t>
      </w:r>
      <w:r>
        <w:rPr>
          <w:rFonts w:ascii="Times New Roman" w:eastAsia="Times New Roman" w:hAnsi="Times New Roman" w:cs="Times New Roman"/>
          <w:b/>
          <w:bCs/>
        </w:rPr>
        <w:t xml:space="preserve"> </w:t>
      </w:r>
      <w:r w:rsidRPr="00FD589C">
        <w:rPr>
          <w:rFonts w:ascii="Times New Roman" w:hAnsi="Times New Roman" w:cs="Times New Roman"/>
          <w:i/>
        </w:rPr>
        <w:t xml:space="preserve">to consider identification of frequency bands for the future development of International Mobile Telecommunications (IMT), including possible additional allocations to the mobile service on a primary basis, in accordance </w:t>
      </w:r>
      <w:r w:rsidRPr="00FD589C">
        <w:rPr>
          <w:rFonts w:ascii="Times New Roman" w:hAnsi="Times New Roman" w:cs="Times New Roman"/>
          <w:i/>
          <w:iCs/>
        </w:rPr>
        <w:t>with Resolution </w:t>
      </w:r>
      <w:r w:rsidRPr="00FD589C">
        <w:rPr>
          <w:rFonts w:ascii="Times New Roman" w:hAnsi="Times New Roman" w:cs="Times New Roman"/>
          <w:b/>
          <w:bCs/>
          <w:iCs/>
        </w:rPr>
        <w:t>238 (WRC-15)</w:t>
      </w:r>
    </w:p>
    <w:p w:rsidR="00E3416A" w:rsidRDefault="00E3416A" w:rsidP="00E3416A">
      <w:pPr>
        <w:widowControl w:val="0"/>
        <w:autoSpaceDE w:val="0"/>
        <w:autoSpaceDN w:val="0"/>
        <w:adjustRightInd w:val="0"/>
        <w:spacing w:line="316" w:lineRule="exact"/>
        <w:rPr>
          <w:rFonts w:ascii="Times New Roman" w:eastAsia="Times New Roman" w:hAnsi="Times New Roman" w:cs="Times New Roman"/>
        </w:rPr>
      </w:pPr>
    </w:p>
    <w:p w:rsidR="00A53487" w:rsidRPr="00A53487" w:rsidDel="00D1127B" w:rsidRDefault="00E3416A" w:rsidP="00D1127B">
      <w:pPr>
        <w:rPr>
          <w:del w:id="0" w:author="Rev" w:date="2019-02-11T19:21:00Z"/>
          <w:rFonts w:ascii="Times New Roman" w:hAnsi="Times New Roman" w:cs="Times New Roman"/>
          <w:iCs/>
        </w:rPr>
      </w:pPr>
      <w:r>
        <w:rPr>
          <w:rFonts w:ascii="Times New Roman" w:eastAsia="Times New Roman" w:hAnsi="Times New Roman" w:cs="Times New Roman"/>
          <w:b/>
          <w:bCs/>
        </w:rPr>
        <w:t>Background Information</w:t>
      </w:r>
      <w:r>
        <w:rPr>
          <w:rFonts w:ascii="Times New Roman" w:eastAsia="Times New Roman" w:hAnsi="Times New Roman" w:cs="Times New Roman"/>
        </w:rPr>
        <w:t xml:space="preserve">: </w:t>
      </w:r>
      <w:r w:rsidR="00A53487">
        <w:rPr>
          <w:rFonts w:ascii="Times New Roman" w:eastAsia="Times New Roman" w:hAnsi="Times New Roman" w:cs="Times New Roman"/>
        </w:rPr>
        <w:t xml:space="preserve"> </w:t>
      </w:r>
      <w:del w:id="1" w:author="Rev" w:date="2019-02-11T19:21:00Z">
        <w:r w:rsidR="00A53487" w:rsidRPr="00A53487" w:rsidDel="00D1127B">
          <w:rPr>
            <w:rFonts w:ascii="Times New Roman" w:hAnsi="Times New Roman" w:cs="Times New Roman"/>
            <w:iCs/>
          </w:rPr>
          <w:delText xml:space="preserve">Resolution </w:delText>
        </w:r>
        <w:r w:rsidR="00A53487" w:rsidRPr="00A53487" w:rsidDel="00D1127B">
          <w:rPr>
            <w:rFonts w:ascii="Times New Roman" w:hAnsi="Times New Roman" w:cs="Times New Roman"/>
            <w:b/>
            <w:bCs/>
            <w:iCs/>
          </w:rPr>
          <w:delText xml:space="preserve">238 (WRC-15) </w:delText>
        </w:r>
        <w:r w:rsidR="00A53487" w:rsidRPr="00A53487" w:rsidDel="00D1127B">
          <w:rPr>
            <w:rFonts w:ascii="Times New Roman" w:hAnsi="Times New Roman" w:cs="Times New Roman"/>
            <w:iCs/>
          </w:rPr>
          <w:delText xml:space="preserve">calls for studies to determine the spectrum needs for the terrestrial component of IMT in the frequency range between 24.25 GHz and 86 GHz, as well as sharing and compatibility studies, taking into account the protection of services to which the </w:delText>
        </w:r>
        <w:r w:rsidR="00A53487" w:rsidRPr="00A53487" w:rsidDel="00D1127B">
          <w:rPr>
            <w:rFonts w:ascii="Times New Roman" w:hAnsi="Times New Roman" w:cs="Times New Roman"/>
            <w:szCs w:val="22"/>
          </w:rPr>
          <w:delText xml:space="preserve">frequency </w:delText>
        </w:r>
        <w:r w:rsidR="00A53487" w:rsidRPr="00A53487" w:rsidDel="00D1127B">
          <w:rPr>
            <w:rFonts w:ascii="Times New Roman" w:hAnsi="Times New Roman" w:cs="Times New Roman"/>
            <w:iCs/>
          </w:rPr>
          <w:delText>band is allocated on a primary basis, for the frequency bands:</w:delText>
        </w:r>
      </w:del>
    </w:p>
    <w:p w:rsidR="00A53487" w:rsidRPr="00A53487" w:rsidDel="00D1127B" w:rsidRDefault="00A53487" w:rsidP="00D1127B">
      <w:pPr>
        <w:rPr>
          <w:del w:id="2" w:author="Rev" w:date="2019-02-11T19:21:00Z"/>
        </w:rPr>
      </w:pPr>
      <w:del w:id="3" w:author="Rev" w:date="2019-02-11T19:21:00Z">
        <w:r w:rsidRPr="00A53487" w:rsidDel="00D1127B">
          <w:delText>–</w:delText>
        </w:r>
        <w:r w:rsidRPr="00A53487" w:rsidDel="00D1127B">
          <w:tab/>
          <w:delText>24.25-27.5 GHz, 37-40.5 GHz, 42.5-43.5 GHz, 45.5-47 GHz, 47.2-50.2 GHz, 50.4</w:delText>
        </w:r>
        <w:r w:rsidRPr="00A53487" w:rsidDel="00D1127B">
          <w:noBreakHyphen/>
          <w:delText>52.6 GHz, 66-76 GHz and 81-86 GHz, which have allocations to the mobile service on a primary basis; and</w:delText>
        </w:r>
      </w:del>
    </w:p>
    <w:p w:rsidR="00A53487" w:rsidRPr="00A53487" w:rsidDel="00D1127B" w:rsidRDefault="00A53487" w:rsidP="00D1127B">
      <w:pPr>
        <w:rPr>
          <w:del w:id="4" w:author="Rev" w:date="2019-02-11T19:21:00Z"/>
        </w:rPr>
      </w:pPr>
      <w:del w:id="5" w:author="Rev" w:date="2019-02-11T19:21:00Z">
        <w:r w:rsidRPr="00A53487" w:rsidDel="00D1127B">
          <w:delText>–</w:delText>
        </w:r>
        <w:r w:rsidRPr="00A53487" w:rsidDel="00D1127B">
          <w:tab/>
          <w:delText>31.8-33.4 GHz, 40.5-42.5 GHz and 47-47.2 GHz, which may require additional allocations to the mobile service on a primary basis.</w:delText>
        </w:r>
      </w:del>
    </w:p>
    <w:p w:rsidR="00A53487" w:rsidDel="00D1127B" w:rsidRDefault="00A53487" w:rsidP="00D1127B">
      <w:pPr>
        <w:rPr>
          <w:del w:id="6" w:author="Rev" w:date="2019-02-11T19:21:00Z"/>
          <w:rFonts w:ascii="Times New Roman" w:eastAsia="Times New Roman" w:hAnsi="Times New Roman" w:cs="Times New Roman"/>
        </w:rPr>
      </w:pPr>
      <w:bookmarkStart w:id="7" w:name="_GoBack"/>
      <w:bookmarkEnd w:id="7"/>
    </w:p>
    <w:p w:rsidR="00A53487" w:rsidRPr="00A53487" w:rsidRDefault="00A53487" w:rsidP="00A53487">
      <w:pPr>
        <w:widowControl w:val="0"/>
        <w:ind w:right="120"/>
        <w:rPr>
          <w:rFonts w:ascii="Times New Roman" w:hAnsi="Times New Roman" w:cs="Times New Roman"/>
        </w:rPr>
      </w:pPr>
      <w:ins w:id="8" w:author="Rev" w:date="2019-02-11T05:42:00Z">
        <w:r w:rsidRPr="00E3416A">
          <w:rPr>
            <w:rFonts w:ascii="Times New Roman" w:hAnsi="Times New Roman" w:cs="Times New Roman"/>
          </w:rPr>
          <w:t>Mobile broadband plays an increasingly crucial role in providing access to businesses and consumers worldwide.  According to International Telecommunications Union (ITU) statistics, “Mobile-broadband subscriptions have grown more than 20% annually in the last five years and are expected to reach 4.3 billion globally by end 2017</w:t>
        </w:r>
      </w:ins>
      <w:ins w:id="9" w:author="Rev" w:date="2019-02-11T16:02:00Z">
        <w:r w:rsidR="00BB12B4">
          <w:rPr>
            <w:rFonts w:ascii="Times New Roman" w:hAnsi="Times New Roman" w:cs="Times New Roman"/>
          </w:rPr>
          <w:t>,</w:t>
        </w:r>
      </w:ins>
      <w:ins w:id="10" w:author="Rev" w:date="2019-02-11T05:42:00Z">
        <w:r w:rsidRPr="00E3416A">
          <w:rPr>
            <w:rFonts w:ascii="Times New Roman" w:hAnsi="Times New Roman" w:cs="Times New Roman"/>
          </w:rPr>
          <w:t>” while “Mobile-broadband prices as a percentage of GNI per capita halved between 2013 and 2016 worldwide.</w:t>
        </w:r>
        <w:r w:rsidRPr="00E3416A">
          <w:rPr>
            <w:rStyle w:val="FootnoteReference"/>
            <w:rFonts w:ascii="Times New Roman" w:hAnsi="Times New Roman" w:cs="Times New Roman"/>
          </w:rPr>
          <w:footnoteReference w:id="1"/>
        </w:r>
        <w:r w:rsidRPr="00E3416A">
          <w:rPr>
            <w:rFonts w:ascii="Times New Roman" w:hAnsi="Times New Roman" w:cs="Times New Roman"/>
          </w:rPr>
          <w:t xml:space="preserve">  Incredible technological innovation has enabled the use of higher frequency bands (e.g.</w:t>
        </w:r>
      </w:ins>
      <w:ins w:id="13" w:author="Rev" w:date="2019-02-11T16:02:00Z">
        <w:r w:rsidR="00BB12B4">
          <w:rPr>
            <w:rFonts w:ascii="Times New Roman" w:hAnsi="Times New Roman" w:cs="Times New Roman"/>
          </w:rPr>
          <w:t>,</w:t>
        </w:r>
      </w:ins>
      <w:ins w:id="14" w:author="Rev" w:date="2019-02-11T05:42:00Z">
        <w:r w:rsidRPr="00E3416A">
          <w:rPr>
            <w:rFonts w:ascii="Times New Roman" w:hAnsi="Times New Roman" w:cs="Times New Roman"/>
          </w:rPr>
          <w:t xml:space="preserve"> </w:t>
        </w:r>
        <w:proofErr w:type="spellStart"/>
        <w:r w:rsidRPr="00E3416A">
          <w:rPr>
            <w:rFonts w:ascii="Times New Roman" w:hAnsi="Times New Roman" w:cs="Times New Roman"/>
          </w:rPr>
          <w:t>m</w:t>
        </w:r>
      </w:ins>
      <w:ins w:id="15" w:author="Rev" w:date="2019-02-11T16:07:00Z">
        <w:r w:rsidR="00BB12B4">
          <w:rPr>
            <w:rFonts w:ascii="Times New Roman" w:hAnsi="Times New Roman" w:cs="Times New Roman"/>
          </w:rPr>
          <w:t>illimeter</w:t>
        </w:r>
      </w:ins>
      <w:ins w:id="16" w:author="Rev" w:date="2019-02-11T05:42:00Z">
        <w:del w:id="17" w:author="Rev" w:date="2019-02-11T16:07:00Z">
          <w:r w:rsidRPr="00E3416A" w:rsidDel="00BB12B4">
            <w:rPr>
              <w:rFonts w:ascii="Times New Roman" w:hAnsi="Times New Roman" w:cs="Times New Roman"/>
            </w:rPr>
            <w:delText>m</w:delText>
          </w:r>
        </w:del>
        <w:r w:rsidRPr="00E3416A">
          <w:rPr>
            <w:rFonts w:ascii="Times New Roman" w:hAnsi="Times New Roman" w:cs="Times New Roman"/>
          </w:rPr>
          <w:t>Wave</w:t>
        </w:r>
        <w:proofErr w:type="spellEnd"/>
        <w:r w:rsidRPr="00E3416A">
          <w:rPr>
            <w:rFonts w:ascii="Times New Roman" w:hAnsi="Times New Roman" w:cs="Times New Roman"/>
          </w:rPr>
          <w:t>) to help meet the ever-increasing demand for mobile broadband. </w:t>
        </w:r>
      </w:ins>
      <w:r>
        <w:rPr>
          <w:rFonts w:ascii="Times New Roman" w:hAnsi="Times New Roman" w:cs="Times New Roman"/>
        </w:rPr>
        <w:t xml:space="preserve"> </w:t>
      </w:r>
      <w:r w:rsidRPr="00A53487">
        <w:rPr>
          <w:rFonts w:ascii="Times New Roman" w:hAnsi="Times New Roman" w:cs="Times New Roman"/>
          <w:iCs/>
        </w:rPr>
        <w:t>It is important to note that the properties of higher frequency bands, such as shorter wavelength, would better enable the use of advanced antenna systems, including multiple-input and multiple-output (MIMO) and beam-forming techniques in supporting enhanced mobile broadband.</w:t>
      </w:r>
    </w:p>
    <w:p w:rsidR="00A53487" w:rsidRPr="00A53487" w:rsidRDefault="00A53487" w:rsidP="00A53487">
      <w:pPr>
        <w:spacing w:before="120"/>
        <w:rPr>
          <w:rFonts w:ascii="Times New Roman" w:hAnsi="Times New Roman" w:cs="Times New Roman"/>
          <w:lang w:eastAsia="ja-JP"/>
        </w:rPr>
      </w:pPr>
      <w:r w:rsidRPr="00A53487">
        <w:rPr>
          <w:rFonts w:ascii="Times New Roman" w:hAnsi="Times New Roman" w:cs="Times New Roman"/>
          <w:lang w:eastAsia="ja-JP"/>
        </w:rPr>
        <w:t xml:space="preserve">The frequency range 24.25-27.5 GHz, or parts thereof, is allocated to the </w:t>
      </w:r>
      <w:ins w:id="18" w:author="Rev" w:date="2019-02-11T05:42:00Z">
        <w:r w:rsidRPr="003A232D">
          <w:rPr>
            <w:rFonts w:ascii="Times New Roman" w:eastAsia="Times New Roman" w:hAnsi="Times New Roman" w:cs="Times New Roman"/>
          </w:rPr>
          <w:t>E</w:t>
        </w:r>
        <w:r>
          <w:rPr>
            <w:rFonts w:ascii="Times New Roman" w:eastAsia="Times New Roman" w:hAnsi="Times New Roman" w:cs="Times New Roman"/>
          </w:rPr>
          <w:t>arth Exploration Satellite Service</w:t>
        </w:r>
        <w:r w:rsidRPr="00A53487">
          <w:rPr>
            <w:rFonts w:ascii="Times New Roman" w:hAnsi="Times New Roman" w:cs="Times New Roman"/>
            <w:lang w:eastAsia="ja-JP"/>
          </w:rPr>
          <w:t xml:space="preserve"> </w:t>
        </w:r>
      </w:ins>
      <w:ins w:id="19" w:author="Rev" w:date="2019-02-11T05:43:00Z">
        <w:r>
          <w:rPr>
            <w:rFonts w:ascii="Times New Roman" w:hAnsi="Times New Roman" w:cs="Times New Roman"/>
            <w:lang w:eastAsia="ja-JP"/>
          </w:rPr>
          <w:t>(</w:t>
        </w:r>
      </w:ins>
      <w:r w:rsidRPr="00A53487">
        <w:rPr>
          <w:rFonts w:ascii="Times New Roman" w:hAnsi="Times New Roman" w:cs="Times New Roman"/>
          <w:lang w:eastAsia="ja-JP"/>
        </w:rPr>
        <w:t>EESS</w:t>
      </w:r>
      <w:ins w:id="20" w:author="Rev" w:date="2019-02-11T05:43:00Z">
        <w:r>
          <w:rPr>
            <w:rFonts w:ascii="Times New Roman" w:hAnsi="Times New Roman" w:cs="Times New Roman"/>
            <w:lang w:eastAsia="ja-JP"/>
          </w:rPr>
          <w:t>)</w:t>
        </w:r>
      </w:ins>
      <w:r w:rsidRPr="00A53487">
        <w:rPr>
          <w:rFonts w:ascii="Times New Roman" w:hAnsi="Times New Roman" w:cs="Times New Roman"/>
          <w:lang w:eastAsia="ja-JP"/>
        </w:rPr>
        <w:t xml:space="preserve">, </w:t>
      </w:r>
      <w:ins w:id="21" w:author="Rev" w:date="2019-02-11T05:43:00Z">
        <w:r>
          <w:rPr>
            <w:rFonts w:ascii="Times New Roman" w:hAnsi="Times New Roman" w:cs="Times New Roman"/>
            <w:lang w:eastAsia="ja-JP"/>
          </w:rPr>
          <w:t>Fixed Service (</w:t>
        </w:r>
      </w:ins>
      <w:r w:rsidRPr="00A53487">
        <w:rPr>
          <w:rFonts w:ascii="Times New Roman" w:hAnsi="Times New Roman" w:cs="Times New Roman"/>
          <w:lang w:eastAsia="ja-JP"/>
        </w:rPr>
        <w:t>FS</w:t>
      </w:r>
      <w:ins w:id="22" w:author="Rev" w:date="2019-02-11T05:43:00Z">
        <w:r>
          <w:rPr>
            <w:rFonts w:ascii="Times New Roman" w:hAnsi="Times New Roman" w:cs="Times New Roman"/>
            <w:lang w:eastAsia="ja-JP"/>
          </w:rPr>
          <w:t>)</w:t>
        </w:r>
      </w:ins>
      <w:r w:rsidRPr="00A53487">
        <w:rPr>
          <w:rFonts w:ascii="Times New Roman" w:hAnsi="Times New Roman" w:cs="Times New Roman"/>
          <w:lang w:eastAsia="ja-JP"/>
        </w:rPr>
        <w:t xml:space="preserve">, </w:t>
      </w:r>
      <w:ins w:id="23" w:author="Rev" w:date="2019-02-11T05:43:00Z">
        <w:r>
          <w:rPr>
            <w:rFonts w:ascii="Times New Roman" w:hAnsi="Times New Roman" w:cs="Times New Roman"/>
            <w:lang w:eastAsia="ja-JP"/>
          </w:rPr>
          <w:t>Fixed Satellite Service (</w:t>
        </w:r>
      </w:ins>
      <w:r w:rsidRPr="00A53487">
        <w:rPr>
          <w:rFonts w:ascii="Times New Roman" w:hAnsi="Times New Roman" w:cs="Times New Roman"/>
          <w:lang w:eastAsia="ja-JP"/>
        </w:rPr>
        <w:t>FSS</w:t>
      </w:r>
      <w:ins w:id="24" w:author="Rev" w:date="2019-02-11T05:43:00Z">
        <w:r>
          <w:rPr>
            <w:rFonts w:ascii="Times New Roman" w:hAnsi="Times New Roman" w:cs="Times New Roman"/>
            <w:lang w:eastAsia="ja-JP"/>
          </w:rPr>
          <w:t>)</w:t>
        </w:r>
      </w:ins>
      <w:r w:rsidRPr="00A53487">
        <w:rPr>
          <w:rFonts w:ascii="Times New Roman" w:hAnsi="Times New Roman" w:cs="Times New Roman"/>
          <w:lang w:eastAsia="ja-JP"/>
        </w:rPr>
        <w:t xml:space="preserve">, </w:t>
      </w:r>
      <w:ins w:id="25" w:author="Rev" w:date="2019-02-11T05:43:00Z">
        <w:r>
          <w:rPr>
            <w:rFonts w:ascii="Times New Roman" w:hAnsi="Times New Roman" w:cs="Times New Roman"/>
            <w:lang w:eastAsia="ja-JP"/>
          </w:rPr>
          <w:t>Inter-Satellite Service (</w:t>
        </w:r>
      </w:ins>
      <w:r w:rsidRPr="00A53487">
        <w:rPr>
          <w:rFonts w:ascii="Times New Roman" w:hAnsi="Times New Roman" w:cs="Times New Roman"/>
          <w:lang w:eastAsia="ja-JP"/>
        </w:rPr>
        <w:t>ISS</w:t>
      </w:r>
      <w:ins w:id="26" w:author="Rev" w:date="2019-02-11T05:43:00Z">
        <w:r>
          <w:rPr>
            <w:rFonts w:ascii="Times New Roman" w:hAnsi="Times New Roman" w:cs="Times New Roman"/>
            <w:lang w:eastAsia="ja-JP"/>
          </w:rPr>
          <w:t>)</w:t>
        </w:r>
      </w:ins>
      <w:r w:rsidRPr="00A53487">
        <w:rPr>
          <w:rFonts w:ascii="Times New Roman" w:hAnsi="Times New Roman" w:cs="Times New Roman"/>
          <w:lang w:eastAsia="ja-JP"/>
        </w:rPr>
        <w:t xml:space="preserve">, </w:t>
      </w:r>
      <w:ins w:id="27" w:author="Rev" w:date="2019-02-11T05:43:00Z">
        <w:r>
          <w:rPr>
            <w:rFonts w:ascii="Times New Roman" w:hAnsi="Times New Roman" w:cs="Times New Roman"/>
            <w:lang w:eastAsia="ja-JP"/>
          </w:rPr>
          <w:t>Mobile Service (</w:t>
        </w:r>
      </w:ins>
      <w:r w:rsidRPr="00A53487">
        <w:rPr>
          <w:rFonts w:ascii="Times New Roman" w:hAnsi="Times New Roman" w:cs="Times New Roman"/>
          <w:lang w:eastAsia="ja-JP"/>
        </w:rPr>
        <w:t>MS</w:t>
      </w:r>
      <w:ins w:id="28" w:author="Rev" w:date="2019-02-11T05:43:00Z">
        <w:r>
          <w:rPr>
            <w:rFonts w:ascii="Times New Roman" w:hAnsi="Times New Roman" w:cs="Times New Roman"/>
            <w:lang w:eastAsia="ja-JP"/>
          </w:rPr>
          <w:t>)</w:t>
        </w:r>
      </w:ins>
      <w:r w:rsidRPr="00A53487">
        <w:rPr>
          <w:rFonts w:ascii="Times New Roman" w:hAnsi="Times New Roman" w:cs="Times New Roman"/>
          <w:lang w:eastAsia="ja-JP"/>
        </w:rPr>
        <w:t xml:space="preserve">, </w:t>
      </w:r>
      <w:ins w:id="29" w:author="Rev" w:date="2019-02-11T05:43:00Z">
        <w:r>
          <w:rPr>
            <w:rFonts w:ascii="Times New Roman" w:hAnsi="Times New Roman" w:cs="Times New Roman"/>
            <w:lang w:eastAsia="ja-JP"/>
          </w:rPr>
          <w:t>Radiolocation Satellite Service (</w:t>
        </w:r>
      </w:ins>
      <w:r w:rsidRPr="00A53487">
        <w:rPr>
          <w:rFonts w:ascii="Times New Roman" w:hAnsi="Times New Roman" w:cs="Times New Roman"/>
          <w:lang w:eastAsia="ja-JP"/>
        </w:rPr>
        <w:t>RLSS</w:t>
      </w:r>
      <w:ins w:id="30" w:author="Rev" w:date="2019-02-11T05:43:00Z">
        <w:r>
          <w:rPr>
            <w:rFonts w:ascii="Times New Roman" w:hAnsi="Times New Roman" w:cs="Times New Roman"/>
            <w:lang w:eastAsia="ja-JP"/>
          </w:rPr>
          <w:t>)</w:t>
        </w:r>
      </w:ins>
      <w:r w:rsidRPr="00A53487">
        <w:rPr>
          <w:rFonts w:ascii="Times New Roman" w:hAnsi="Times New Roman" w:cs="Times New Roman"/>
          <w:lang w:eastAsia="ja-JP"/>
        </w:rPr>
        <w:t xml:space="preserve">, </w:t>
      </w:r>
      <w:proofErr w:type="spellStart"/>
      <w:ins w:id="31" w:author="Rev" w:date="2019-02-11T05:43:00Z">
        <w:r>
          <w:rPr>
            <w:rFonts w:ascii="Times New Roman" w:hAnsi="Times New Roman" w:cs="Times New Roman"/>
            <w:lang w:eastAsia="ja-JP"/>
          </w:rPr>
          <w:t>Radionavigation</w:t>
        </w:r>
        <w:proofErr w:type="spellEnd"/>
        <w:r>
          <w:rPr>
            <w:rFonts w:ascii="Times New Roman" w:hAnsi="Times New Roman" w:cs="Times New Roman"/>
            <w:lang w:eastAsia="ja-JP"/>
          </w:rPr>
          <w:t xml:space="preserve"> Service (</w:t>
        </w:r>
      </w:ins>
      <w:r w:rsidRPr="00A53487">
        <w:rPr>
          <w:rFonts w:ascii="Times New Roman" w:hAnsi="Times New Roman" w:cs="Times New Roman"/>
          <w:lang w:eastAsia="ja-JP"/>
        </w:rPr>
        <w:t>RNS</w:t>
      </w:r>
      <w:ins w:id="32" w:author="Rev" w:date="2019-02-11T05:44:00Z">
        <w:r>
          <w:rPr>
            <w:rFonts w:ascii="Times New Roman" w:hAnsi="Times New Roman" w:cs="Times New Roman"/>
            <w:lang w:eastAsia="ja-JP"/>
          </w:rPr>
          <w:t>)</w:t>
        </w:r>
      </w:ins>
      <w:r w:rsidRPr="00A53487">
        <w:rPr>
          <w:rFonts w:ascii="Times New Roman" w:hAnsi="Times New Roman" w:cs="Times New Roman"/>
          <w:lang w:eastAsia="ja-JP"/>
        </w:rPr>
        <w:t xml:space="preserve"> and </w:t>
      </w:r>
      <w:ins w:id="33" w:author="Rev" w:date="2019-02-11T05:44:00Z">
        <w:r>
          <w:rPr>
            <w:rFonts w:ascii="Times New Roman" w:hAnsi="Times New Roman" w:cs="Times New Roman"/>
            <w:lang w:eastAsia="ja-JP"/>
          </w:rPr>
          <w:t>Space Research Service (</w:t>
        </w:r>
      </w:ins>
      <w:r w:rsidRPr="00A53487">
        <w:rPr>
          <w:rFonts w:ascii="Times New Roman" w:hAnsi="Times New Roman" w:cs="Times New Roman"/>
          <w:lang w:eastAsia="ja-JP"/>
        </w:rPr>
        <w:t>SRS</w:t>
      </w:r>
      <w:ins w:id="34" w:author="Rev" w:date="2019-02-11T05:44:00Z">
        <w:r>
          <w:rPr>
            <w:rFonts w:ascii="Times New Roman" w:hAnsi="Times New Roman" w:cs="Times New Roman"/>
            <w:lang w:eastAsia="ja-JP"/>
          </w:rPr>
          <w:t>)</w:t>
        </w:r>
      </w:ins>
      <w:r w:rsidRPr="00A53487">
        <w:rPr>
          <w:rFonts w:ascii="Times New Roman" w:hAnsi="Times New Roman" w:cs="Times New Roman"/>
          <w:lang w:eastAsia="ja-JP"/>
        </w:rPr>
        <w:t xml:space="preserve">. The frequency bands adjacent to this frequency range are allocated to the EESS (passive), </w:t>
      </w:r>
      <w:ins w:id="35" w:author="Rev" w:date="2019-02-11T05:44:00Z">
        <w:r>
          <w:rPr>
            <w:rFonts w:ascii="Times New Roman" w:hAnsi="Times New Roman" w:cs="Times New Roman"/>
            <w:lang w:eastAsia="ja-JP"/>
          </w:rPr>
          <w:t>Radio Astronomy Service (</w:t>
        </w:r>
      </w:ins>
      <w:r w:rsidRPr="00A53487">
        <w:rPr>
          <w:rFonts w:ascii="Times New Roman" w:hAnsi="Times New Roman" w:cs="Times New Roman"/>
          <w:lang w:eastAsia="ja-JP"/>
        </w:rPr>
        <w:t>RAS</w:t>
      </w:r>
      <w:ins w:id="36" w:author="Rev" w:date="2019-02-11T05:44:00Z">
        <w:r>
          <w:rPr>
            <w:rFonts w:ascii="Times New Roman" w:hAnsi="Times New Roman" w:cs="Times New Roman"/>
            <w:lang w:eastAsia="ja-JP"/>
          </w:rPr>
          <w:t>)</w:t>
        </w:r>
      </w:ins>
      <w:r w:rsidRPr="00A53487">
        <w:rPr>
          <w:rFonts w:ascii="Times New Roman" w:hAnsi="Times New Roman" w:cs="Times New Roman"/>
          <w:lang w:eastAsia="ja-JP"/>
        </w:rPr>
        <w:t xml:space="preserve">, </w:t>
      </w:r>
      <w:ins w:id="37" w:author="Rev" w:date="2019-02-11T05:44:00Z">
        <w:r>
          <w:rPr>
            <w:rFonts w:ascii="Times New Roman" w:hAnsi="Times New Roman" w:cs="Times New Roman"/>
            <w:lang w:eastAsia="ja-JP"/>
          </w:rPr>
          <w:t>Radiolocation Service (</w:t>
        </w:r>
      </w:ins>
      <w:r w:rsidRPr="00A53487">
        <w:rPr>
          <w:rFonts w:ascii="Times New Roman" w:hAnsi="Times New Roman" w:cs="Times New Roman"/>
          <w:lang w:eastAsia="ja-JP"/>
        </w:rPr>
        <w:t>RLS</w:t>
      </w:r>
      <w:ins w:id="38" w:author="Rev" w:date="2019-02-11T05:44:00Z">
        <w:r>
          <w:rPr>
            <w:rFonts w:ascii="Times New Roman" w:hAnsi="Times New Roman" w:cs="Times New Roman"/>
            <w:lang w:eastAsia="ja-JP"/>
          </w:rPr>
          <w:t>)</w:t>
        </w:r>
      </w:ins>
      <w:r w:rsidRPr="00A53487">
        <w:rPr>
          <w:rFonts w:ascii="Times New Roman" w:hAnsi="Times New Roman" w:cs="Times New Roman"/>
          <w:lang w:eastAsia="ja-JP"/>
        </w:rPr>
        <w:t xml:space="preserve"> and SRS (passive). </w:t>
      </w:r>
      <w:r>
        <w:rPr>
          <w:rFonts w:ascii="Times New Roman" w:hAnsi="Times New Roman" w:cs="Times New Roman"/>
          <w:lang w:eastAsia="ja-JP"/>
        </w:rPr>
        <w:t xml:space="preserve"> </w:t>
      </w:r>
      <w:del w:id="39" w:author="Rev" w:date="2019-02-11T05:44:00Z">
        <w:r w:rsidRPr="00A53487" w:rsidDel="00A53487">
          <w:rPr>
            <w:rFonts w:ascii="Times New Roman" w:hAnsi="Times New Roman" w:cs="Times New Roman"/>
            <w:lang w:eastAsia="ja-JP"/>
          </w:rPr>
          <w:delText xml:space="preserve">The details of these allocations and those of the adjacent frequency bands can be found in RR Article </w:delText>
        </w:r>
        <w:r w:rsidRPr="00A53487" w:rsidDel="00A53487">
          <w:rPr>
            <w:rFonts w:ascii="Times New Roman" w:hAnsi="Times New Roman" w:cs="Times New Roman"/>
            <w:b/>
            <w:bCs/>
            <w:lang w:eastAsia="ja-JP"/>
          </w:rPr>
          <w:delText>5</w:delText>
        </w:r>
        <w:r w:rsidRPr="00A53487" w:rsidDel="00A53487">
          <w:rPr>
            <w:rFonts w:ascii="Times New Roman" w:hAnsi="Times New Roman" w:cs="Times New Roman"/>
            <w:lang w:eastAsia="ja-JP"/>
          </w:rPr>
          <w:delText>.</w:delText>
        </w:r>
      </w:del>
    </w:p>
    <w:p w:rsidR="00A53487" w:rsidDel="001D0900" w:rsidRDefault="00A53487" w:rsidP="00331F6C">
      <w:pPr>
        <w:suppressAutoHyphens/>
        <w:spacing w:after="120"/>
        <w:rPr>
          <w:del w:id="40" w:author="Rev" w:date="2019-02-11T08:45:00Z"/>
          <w:lang w:eastAsia="ja-JP"/>
        </w:rPr>
      </w:pPr>
    </w:p>
    <w:p w:rsidR="001D0900" w:rsidRPr="00A53487" w:rsidRDefault="001D0900" w:rsidP="00A53487">
      <w:pPr>
        <w:spacing w:before="120"/>
        <w:rPr>
          <w:ins w:id="41" w:author="Rev" w:date="2019-02-11T08:45:00Z"/>
          <w:lang w:eastAsia="ja-JP"/>
        </w:rPr>
      </w:pPr>
    </w:p>
    <w:p w:rsidR="00A53487" w:rsidDel="001D0900" w:rsidRDefault="00A53487" w:rsidP="00E3416A">
      <w:pPr>
        <w:widowControl w:val="0"/>
        <w:overflowPunct w:val="0"/>
        <w:autoSpaceDE w:val="0"/>
        <w:autoSpaceDN w:val="0"/>
        <w:adjustRightInd w:val="0"/>
        <w:spacing w:line="247" w:lineRule="auto"/>
        <w:ind w:right="120"/>
        <w:rPr>
          <w:del w:id="42" w:author="Rev" w:date="2019-02-11T08:45:00Z"/>
          <w:rFonts w:ascii="Times New Roman" w:eastAsia="Times New Roman" w:hAnsi="Times New Roman" w:cs="Times New Roman"/>
        </w:rPr>
      </w:pPr>
    </w:p>
    <w:p w:rsidR="00E3416A" w:rsidDel="001D0900" w:rsidRDefault="00E3416A" w:rsidP="00E3416A">
      <w:pPr>
        <w:widowControl w:val="0"/>
        <w:autoSpaceDE w:val="0"/>
        <w:autoSpaceDN w:val="0"/>
        <w:adjustRightInd w:val="0"/>
        <w:spacing w:line="78" w:lineRule="exact"/>
        <w:rPr>
          <w:del w:id="43" w:author="Rev" w:date="2019-02-11T08:45:00Z"/>
          <w:rFonts w:ascii="Times New Roman" w:eastAsia="Times New Roman" w:hAnsi="Times New Roman" w:cs="Times New Roman"/>
        </w:rPr>
      </w:pPr>
    </w:p>
    <w:p w:rsidR="00331F6C" w:rsidRDefault="00331F6C" w:rsidP="00331F6C">
      <w:pPr>
        <w:suppressAutoHyphens/>
        <w:spacing w:after="120"/>
        <w:rPr>
          <w:ins w:id="44" w:author="Rev" w:date="2019-02-11T08:01:00Z"/>
          <w:rFonts w:ascii="Times New Roman" w:eastAsia="Times New Roman" w:hAnsi="Times New Roman" w:cs="Times New Roman"/>
        </w:rPr>
      </w:pPr>
      <w:ins w:id="45" w:author="Rev" w:date="2019-02-11T08:01:00Z">
        <w:r w:rsidRPr="00ED0B11">
          <w:rPr>
            <w:rFonts w:ascii="Times New Roman" w:eastAsia="Times New Roman" w:hAnsi="Times New Roman" w:cs="Times New Roman"/>
          </w:rPr>
          <w:t>As part of the preparations for WRC-19 agenda item 1.13, ITU-R carried out extensive sharing and compatibility studies</w:t>
        </w:r>
        <w:r>
          <w:rPr>
            <w:rFonts w:ascii="Times New Roman" w:eastAsia="Times New Roman" w:hAnsi="Times New Roman" w:cs="Times New Roman"/>
          </w:rPr>
          <w:t xml:space="preserve"> for this frequency range</w:t>
        </w:r>
        <w:r w:rsidRPr="00ED0B11">
          <w:rPr>
            <w:rFonts w:ascii="Times New Roman" w:eastAsia="Times New Roman" w:hAnsi="Times New Roman" w:cs="Times New Roman"/>
          </w:rPr>
          <w:t xml:space="preserve">: these studies show that sharing </w:t>
        </w:r>
        <w:r>
          <w:rPr>
            <w:rFonts w:ascii="Times New Roman" w:eastAsia="Times New Roman" w:hAnsi="Times New Roman" w:cs="Times New Roman"/>
          </w:rPr>
          <w:t xml:space="preserve">is feasible </w:t>
        </w:r>
        <w:r w:rsidRPr="00ED0B11">
          <w:rPr>
            <w:rFonts w:ascii="Times New Roman" w:eastAsia="Times New Roman" w:hAnsi="Times New Roman" w:cs="Times New Roman"/>
          </w:rPr>
          <w:t xml:space="preserve">between the terrestrial component of IMT and </w:t>
        </w:r>
        <w:r>
          <w:rPr>
            <w:rFonts w:ascii="Times New Roman" w:eastAsia="Times New Roman" w:hAnsi="Times New Roman" w:cs="Times New Roman"/>
          </w:rPr>
          <w:t>EESS, RAS (adjacent band), SRS, and FS due to small separation distances, while sharing with the FSS and ISS</w:t>
        </w:r>
        <w:r w:rsidRPr="00ED0B11">
          <w:rPr>
            <w:rFonts w:ascii="Times New Roman" w:eastAsia="Times New Roman" w:hAnsi="Times New Roman" w:cs="Times New Roman"/>
          </w:rPr>
          <w:t xml:space="preserve"> is feasible wit</w:t>
        </w:r>
        <w:r>
          <w:rPr>
            <w:rFonts w:ascii="Times New Roman" w:eastAsia="Times New Roman" w:hAnsi="Times New Roman" w:cs="Times New Roman"/>
          </w:rPr>
          <w:t xml:space="preserve">h large interference margins.  </w:t>
        </w:r>
        <w:r w:rsidRPr="00A53487">
          <w:rPr>
            <w:rFonts w:ascii="Times New Roman" w:eastAsia="Times New Roman" w:hAnsi="Times New Roman" w:cs="Times New Roman"/>
          </w:rPr>
          <w:t xml:space="preserve">Studies which considered sharing with passive services in the adjacent band </w:t>
        </w:r>
        <w:r>
          <w:rPr>
            <w:rFonts w:ascii="Times New Roman" w:eastAsia="Times New Roman" w:hAnsi="Times New Roman" w:cs="Times New Roman"/>
          </w:rPr>
          <w:t>showed a wide range of results due to various different assumptions</w:t>
        </w:r>
      </w:ins>
      <w:ins w:id="46" w:author="Rev" w:date="2019-02-11T08:56:00Z">
        <w:r w:rsidR="001D0900">
          <w:rPr>
            <w:rFonts w:ascii="Times New Roman" w:eastAsia="Times New Roman" w:hAnsi="Times New Roman" w:cs="Times New Roman"/>
          </w:rPr>
          <w:t>.</w:t>
        </w:r>
      </w:ins>
      <w:ins w:id="47" w:author="Rev" w:date="2019-02-11T08:01:00Z">
        <w:r w:rsidRPr="00A53487">
          <w:rPr>
            <w:rFonts w:ascii="Times New Roman" w:eastAsia="Times New Roman" w:hAnsi="Times New Roman" w:cs="Times New Roman"/>
          </w:rPr>
          <w:t xml:space="preserve">  </w:t>
        </w:r>
        <w:r w:rsidRPr="00A53487">
          <w:rPr>
            <w:rFonts w:ascii="Times New Roman" w:hAnsi="Times New Roman" w:cs="Times New Roman"/>
            <w:lang w:eastAsia="ja-JP"/>
          </w:rPr>
          <w:t>Characteristics were not received for the RLS, RLSS and RNS and therefore, studies were not carried out for these services.</w:t>
        </w:r>
      </w:ins>
      <w:ins w:id="48" w:author="Rev" w:date="2019-02-11T16:02:00Z">
        <w:r w:rsidR="00BB12B4">
          <w:rPr>
            <w:rFonts w:ascii="Times New Roman" w:hAnsi="Times New Roman" w:cs="Times New Roman"/>
            <w:lang w:eastAsia="ja-JP"/>
          </w:rPr>
          <w:t xml:space="preserve"> </w:t>
        </w:r>
      </w:ins>
      <w:ins w:id="49" w:author="Rev" w:date="2019-02-11T08:01:00Z">
        <w:r w:rsidRPr="00A53487">
          <w:rPr>
            <w:rFonts w:ascii="Times New Roman" w:hAnsi="Times New Roman" w:cs="Times New Roman"/>
            <w:lang w:eastAsia="ja-JP"/>
          </w:rPr>
          <w:t xml:space="preserve"> Studies are not needed for the SRS (passive), as this service is dealing with sensors around other planets and no interference issue is expected.</w:t>
        </w:r>
      </w:ins>
    </w:p>
    <w:p w:rsidR="001D0900" w:rsidRPr="00A53487" w:rsidDel="00BB6FD0" w:rsidRDefault="00082B77" w:rsidP="003C5107">
      <w:pPr>
        <w:rPr>
          <w:del w:id="50" w:author="Rev " w:date="2019-02-11T16:30:00Z"/>
          <w:moveTo w:id="51" w:author="Rev" w:date="2019-02-11T06:27:00Z"/>
          <w:rFonts w:ascii="Times New Roman" w:hAnsi="Times New Roman" w:cs="Times New Roman"/>
          <w:lang w:val="fr-CH"/>
        </w:rPr>
      </w:pPr>
      <w:r>
        <w:rPr>
          <w:rFonts w:ascii="Times New Roman" w:hAnsi="Times New Roman" w:cs="Times New Roman"/>
        </w:rPr>
        <w:t>This proposal p</w:t>
      </w:r>
      <w:moveToRangeStart w:id="52" w:author="Rev" w:date="2019-02-11T06:27:00Z" w:name="move758850"/>
      <w:moveTo w:id="53" w:author="Rev" w:date="2019-02-11T06:27:00Z">
        <w:r w:rsidR="003C5107" w:rsidRPr="00A53487">
          <w:rPr>
            <w:rFonts w:ascii="Times New Roman" w:hAnsi="Times New Roman" w:cs="Times New Roman"/>
          </w:rPr>
          <w:t>rovide</w:t>
        </w:r>
      </w:moveTo>
      <w:r>
        <w:rPr>
          <w:rFonts w:ascii="Times New Roman" w:hAnsi="Times New Roman" w:cs="Times New Roman"/>
        </w:rPr>
        <w:t>s</w:t>
      </w:r>
      <w:moveTo w:id="54" w:author="Rev" w:date="2019-02-11T06:27:00Z">
        <w:r w:rsidR="003C5107" w:rsidRPr="00A53487">
          <w:rPr>
            <w:rFonts w:ascii="Times New Roman" w:hAnsi="Times New Roman" w:cs="Times New Roman"/>
          </w:rPr>
          <w:t xml:space="preserve"> a mobile allocation in the 24.25-2</w:t>
        </w:r>
      </w:moveTo>
      <w:r>
        <w:rPr>
          <w:rFonts w:ascii="Times New Roman" w:hAnsi="Times New Roman" w:cs="Times New Roman"/>
        </w:rPr>
        <w:t>7</w:t>
      </w:r>
      <w:moveTo w:id="55" w:author="Rev" w:date="2019-02-11T06:27:00Z">
        <w:r w:rsidR="003C5107" w:rsidRPr="00A53487">
          <w:rPr>
            <w:rFonts w:ascii="Times New Roman" w:hAnsi="Times New Roman" w:cs="Times New Roman"/>
          </w:rPr>
          <w:t>.5 GHz frequency range</w:t>
        </w:r>
      </w:moveTo>
      <w:r>
        <w:rPr>
          <w:rFonts w:ascii="Times New Roman" w:hAnsi="Times New Roman" w:cs="Times New Roman"/>
        </w:rPr>
        <w:t xml:space="preserve"> as needed</w:t>
      </w:r>
      <w:moveTo w:id="56" w:author="Rev" w:date="2019-02-11T06:27:00Z">
        <w:r w:rsidR="003C5107" w:rsidRPr="00A53487">
          <w:rPr>
            <w:rFonts w:ascii="Times New Roman" w:hAnsi="Times New Roman" w:cs="Times New Roman"/>
          </w:rPr>
          <w:t xml:space="preserve"> and also identif</w:t>
        </w:r>
      </w:moveTo>
      <w:r w:rsidR="00331F6C">
        <w:rPr>
          <w:rFonts w:ascii="Times New Roman" w:hAnsi="Times New Roman" w:cs="Times New Roman"/>
        </w:rPr>
        <w:t>ies</w:t>
      </w:r>
      <w:moveTo w:id="57" w:author="Rev" w:date="2019-02-11T06:27:00Z">
        <w:r w:rsidR="003C5107" w:rsidRPr="00A53487">
          <w:rPr>
            <w:rFonts w:ascii="Times New Roman" w:hAnsi="Times New Roman" w:cs="Times New Roman"/>
          </w:rPr>
          <w:t xml:space="preserve"> the bands for IMT.</w:t>
        </w:r>
      </w:moveTo>
      <w:r w:rsidR="00331F6C">
        <w:rPr>
          <w:rFonts w:ascii="Times New Roman" w:hAnsi="Times New Roman" w:cs="Times New Roman"/>
        </w:rPr>
        <w:t xml:space="preserve">  </w:t>
      </w:r>
      <w:ins w:id="58" w:author="Rev" w:date="2019-02-11T16:33:00Z">
        <w:r w:rsidR="00FD4E2D" w:rsidRPr="00FD4E2D">
          <w:rPr>
            <w:rFonts w:ascii="Times New Roman" w:hAnsi="Times New Roman" w:cs="Times New Roman"/>
          </w:rPr>
          <w:t xml:space="preserve">Many countries and regions around the world are planning or have made plans to utilize spectrum within the 24.25-27.5 GHz frequency range for IMT.  The United States technical rules for the 24.25-24.45 GHz and 24.75-25.25 GHz frequency bands include unwanted emission limits of -20 </w:t>
        </w:r>
        <w:proofErr w:type="spellStart"/>
        <w:r w:rsidR="00FD4E2D" w:rsidRPr="00FD4E2D">
          <w:rPr>
            <w:rFonts w:ascii="Times New Roman" w:hAnsi="Times New Roman" w:cs="Times New Roman"/>
          </w:rPr>
          <w:t>dBW</w:t>
        </w:r>
        <w:proofErr w:type="spellEnd"/>
        <w:r w:rsidR="00FD4E2D" w:rsidRPr="00FD4E2D">
          <w:rPr>
            <w:rFonts w:ascii="Times New Roman" w:hAnsi="Times New Roman" w:cs="Times New Roman"/>
          </w:rPr>
          <w:t>/200 MHZ.</w:t>
        </w:r>
        <w:r w:rsidR="00FD4E2D" w:rsidRPr="00FD4E2D">
          <w:rPr>
            <w:rStyle w:val="FootnoteReference"/>
            <w:rFonts w:ascii="Times New Roman" w:hAnsi="Times New Roman" w:cs="Times New Roman"/>
            <w:sz w:val="24"/>
          </w:rPr>
          <w:footnoteReference w:id="2"/>
        </w:r>
        <w:r w:rsidR="00FD4E2D" w:rsidRPr="00FD4E2D">
          <w:rPr>
            <w:rFonts w:ascii="Times New Roman" w:hAnsi="Times New Roman" w:cs="Times New Roman"/>
          </w:rPr>
          <w:t xml:space="preserve">  Protection of incumbent services is important.  However, it is also important to not adopt overly restrictive measures which would prevent the use of spectrum in an efficient manner: 3GPP stated that an unwanted emission level of -37 </w:t>
        </w:r>
        <w:proofErr w:type="spellStart"/>
        <w:r w:rsidR="00FD4E2D" w:rsidRPr="00FD4E2D">
          <w:rPr>
            <w:rFonts w:ascii="Times New Roman" w:hAnsi="Times New Roman" w:cs="Times New Roman"/>
          </w:rPr>
          <w:t>dBW</w:t>
        </w:r>
        <w:proofErr w:type="spellEnd"/>
        <w:r w:rsidR="00FD4E2D" w:rsidRPr="00FD4E2D">
          <w:rPr>
            <w:rFonts w:ascii="Times New Roman" w:hAnsi="Times New Roman" w:cs="Times New Roman"/>
          </w:rPr>
          <w:t>/200 MHz for IMT base stations in this band would result in a “guard band” of 1 to 1.5 GHz  a cell edge user DL throughput loss of up to 80% would be expected, while this unwanted emission level for user equipment would result up to 20% median throughput degradation  and 50% cell edge throughput degradation).</w:t>
        </w:r>
        <w:r w:rsidR="00FD4E2D" w:rsidRPr="00FD4E2D">
          <w:rPr>
            <w:rStyle w:val="FootnoteReference"/>
            <w:rFonts w:ascii="Times New Roman" w:hAnsi="Times New Roman" w:cs="Times New Roman"/>
            <w:sz w:val="24"/>
          </w:rPr>
          <w:footnoteReference w:id="3"/>
        </w:r>
      </w:ins>
    </w:p>
    <w:moveToRangeEnd w:id="52"/>
    <w:p w:rsidR="00E3416A" w:rsidDel="003C5107" w:rsidRDefault="00E3416A" w:rsidP="00E3416A">
      <w:pPr>
        <w:widowControl w:val="0"/>
        <w:autoSpaceDE w:val="0"/>
        <w:autoSpaceDN w:val="0"/>
        <w:adjustRightInd w:val="0"/>
        <w:spacing w:line="264" w:lineRule="exact"/>
        <w:rPr>
          <w:del w:id="63" w:author="Rev" w:date="2019-02-11T06:27:00Z"/>
          <w:rFonts w:ascii="Times New Roman" w:eastAsia="Times New Roman" w:hAnsi="Times New Roman" w:cs="Times New Roman"/>
        </w:rPr>
      </w:pPr>
    </w:p>
    <w:p w:rsidR="00E3416A" w:rsidRDefault="00E3416A" w:rsidP="00E3416A">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t>Proposal</w:t>
      </w:r>
      <w:r>
        <w:rPr>
          <w:rFonts w:ascii="Times New Roman" w:eastAsia="Times New Roman" w:hAnsi="Times New Roman" w:cs="Times New Roman"/>
        </w:rPr>
        <w:t>:</w:t>
      </w:r>
    </w:p>
    <w:p w:rsidR="003C5107" w:rsidRPr="00A53487" w:rsidDel="003C5107" w:rsidRDefault="003C5107" w:rsidP="003C5107">
      <w:pPr>
        <w:rPr>
          <w:moveFrom w:id="64" w:author="Rev" w:date="2019-02-11T06:27:00Z"/>
          <w:rFonts w:ascii="Times New Roman" w:hAnsi="Times New Roman" w:cs="Times New Roman"/>
          <w:lang w:val="fr-CH"/>
        </w:rPr>
      </w:pPr>
      <w:moveFromRangeStart w:id="65" w:author="Rev" w:date="2019-02-11T06:27:00Z" w:name="move758850"/>
      <w:moveFrom w:id="66" w:author="Rev" w:date="2019-02-11T06:27:00Z">
        <w:r w:rsidRPr="00A53487" w:rsidDel="003C5107">
          <w:rPr>
            <w:rFonts w:ascii="Times New Roman" w:hAnsi="Times New Roman" w:cs="Times New Roman"/>
          </w:rPr>
          <w:t>Provide a mobile allocation in the 24.25-25.5 GHz frequency range and also provide associated footnotes to the mobile service in order to identify the bands for IMT.</w:t>
        </w:r>
      </w:moveFrom>
    </w:p>
    <w:moveFromRangeEnd w:id="65"/>
    <w:p w:rsidR="003C5107" w:rsidRDefault="003C5107" w:rsidP="00E3416A">
      <w:pPr>
        <w:widowControl w:val="0"/>
        <w:autoSpaceDE w:val="0"/>
        <w:autoSpaceDN w:val="0"/>
        <w:adjustRightInd w:val="0"/>
        <w:rPr>
          <w:rFonts w:ascii="Times New Roman" w:eastAsia="Times New Roman" w:hAnsi="Times New Roman" w:cs="Times New Roman"/>
        </w:rPr>
      </w:pPr>
    </w:p>
    <w:p w:rsidR="00A53487" w:rsidRDefault="00A53487" w:rsidP="00A53487">
      <w:pPr>
        <w:pStyle w:val="ArtNo"/>
        <w:spacing w:before="0"/>
        <w:rPr>
          <w:lang w:val="en-AU"/>
        </w:rPr>
      </w:pPr>
      <w:r w:rsidRPr="006D07BF">
        <w:t>ARTICLE</w:t>
      </w:r>
      <w:r>
        <w:rPr>
          <w:lang w:val="en-AU"/>
        </w:rPr>
        <w:t xml:space="preserve"> </w:t>
      </w:r>
      <w:r w:rsidRPr="00754094">
        <w:rPr>
          <w:rStyle w:val="href"/>
          <w:color w:val="000000"/>
          <w:lang w:val="en-AU"/>
        </w:rPr>
        <w:t>5</w:t>
      </w:r>
    </w:p>
    <w:p w:rsidR="00A53487" w:rsidRDefault="00A53487" w:rsidP="00A53487">
      <w:pPr>
        <w:pStyle w:val="Arttitle"/>
        <w:rPr>
          <w:lang w:val="en-US"/>
        </w:rPr>
      </w:pPr>
      <w:r w:rsidRPr="006D07BF">
        <w:t>Frequency</w:t>
      </w:r>
      <w:r>
        <w:t xml:space="preserve"> allocations</w:t>
      </w:r>
    </w:p>
    <w:p w:rsidR="00A53487" w:rsidRPr="00B25B23" w:rsidRDefault="00A53487" w:rsidP="00A53487">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lastRenderedPageBreak/>
        <w:br/>
      </w:r>
    </w:p>
    <w:p w:rsidR="00A53487" w:rsidRPr="00A53487" w:rsidRDefault="00A53487" w:rsidP="00A53487">
      <w:pPr>
        <w:pStyle w:val="Proposal"/>
        <w:rPr>
          <w:b/>
        </w:rPr>
      </w:pPr>
      <w:r>
        <w:rPr>
          <w:b/>
        </w:rPr>
        <w:t>MOD</w:t>
      </w:r>
      <w:r>
        <w:rPr>
          <w:b/>
        </w:rPr>
        <w:tab/>
      </w:r>
      <w:r w:rsidR="00C55EFA" w:rsidRPr="00C55EFA">
        <w:rPr>
          <w:b/>
        </w:rPr>
        <w:t>USA/</w:t>
      </w:r>
      <w:ins w:id="67" w:author="Rev" w:date="2019-02-11T06:01:00Z">
        <w:r w:rsidR="00C55EFA" w:rsidRPr="00C55EFA">
          <w:rPr>
            <w:b/>
          </w:rPr>
          <w:t>1.</w:t>
        </w:r>
      </w:ins>
      <w:del w:id="68" w:author="Rev" w:date="2019-02-11T06:01:00Z">
        <w:r w:rsidR="00C55EFA" w:rsidRPr="00C55EFA" w:rsidDel="00C55EFA">
          <w:rPr>
            <w:b/>
          </w:rPr>
          <w:delText>4821A</w:delText>
        </w:r>
      </w:del>
      <w:r w:rsidR="00C55EFA" w:rsidRPr="00C55EFA">
        <w:rPr>
          <w:b/>
        </w:rPr>
        <w:t>13/1</w:t>
      </w:r>
    </w:p>
    <w:p w:rsidR="00A53487" w:rsidRDefault="00A53487" w:rsidP="00A53487">
      <w:pPr>
        <w:pStyle w:val="Tabletitle"/>
      </w:pPr>
      <w:r w:rsidRPr="00A45B2F">
        <w:t>22-24.75 GHz</w:t>
      </w:r>
    </w:p>
    <w:tbl>
      <w:tblPr>
        <w:tblW w:w="9304" w:type="dxa"/>
        <w:jc w:val="center"/>
        <w:tblBorders>
          <w:top w:val="single" w:sz="6" w:space="0" w:color="auto"/>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A53487" w:rsidTr="00011BA2">
        <w:trPr>
          <w:cantSplit/>
          <w:jc w:val="center"/>
        </w:trPr>
        <w:tc>
          <w:tcPr>
            <w:tcW w:w="3099" w:type="dxa"/>
            <w:tcBorders>
              <w:top w:val="single" w:sz="4" w:space="0" w:color="auto"/>
              <w:left w:val="single" w:sz="4" w:space="0" w:color="auto"/>
              <w:bottom w:val="single" w:sz="4" w:space="0" w:color="auto"/>
              <w:right w:val="single" w:sz="6" w:space="0" w:color="auto"/>
            </w:tcBorders>
            <w:hideMark/>
          </w:tcPr>
          <w:p w:rsidR="00A53487" w:rsidRPr="00D518E2" w:rsidRDefault="00A53487" w:rsidP="00011BA2">
            <w:pPr>
              <w:pStyle w:val="TableTextS5"/>
              <w:spacing w:before="20" w:after="0"/>
              <w:rPr>
                <w:rStyle w:val="Tablefreq"/>
              </w:rPr>
            </w:pPr>
            <w:r w:rsidRPr="00D518E2">
              <w:rPr>
                <w:rStyle w:val="Tablefreq"/>
              </w:rPr>
              <w:t>24.25-24.45</w:t>
            </w:r>
          </w:p>
          <w:p w:rsidR="00A53487" w:rsidRDefault="00A53487" w:rsidP="00011BA2">
            <w:pPr>
              <w:pStyle w:val="TableTextS5"/>
              <w:spacing w:before="20" w:after="0"/>
              <w:rPr>
                <w:ins w:id="69" w:author="NTIA" w:date="2019-02-11T05:52:00Z"/>
                <w:color w:val="000000"/>
              </w:rPr>
            </w:pPr>
            <w:r>
              <w:rPr>
                <w:color w:val="000000"/>
              </w:rPr>
              <w:t>FIXED</w:t>
            </w:r>
          </w:p>
          <w:p w:rsidR="00C55EFA" w:rsidRDefault="00C55EFA" w:rsidP="00011BA2">
            <w:pPr>
              <w:pStyle w:val="TableTextS5"/>
              <w:spacing w:before="20" w:after="0"/>
              <w:rPr>
                <w:ins w:id="70" w:author="NTIA" w:date="2019-02-11T05:53:00Z"/>
                <w:color w:val="000000"/>
              </w:rPr>
            </w:pPr>
            <w:ins w:id="71" w:author="NTIA" w:date="2019-02-11T05:52:00Z">
              <w:r>
                <w:rPr>
                  <w:color w:val="000000"/>
                </w:rPr>
                <w:t>MOBILE except aeronautical</w:t>
              </w:r>
            </w:ins>
            <w:ins w:id="72" w:author="NTIA" w:date="2019-02-11T05:53:00Z">
              <w:r>
                <w:rPr>
                  <w:color w:val="000000"/>
                </w:rPr>
                <w:t xml:space="preserve"> mobile  ADD 5.A113 </w:t>
              </w:r>
            </w:ins>
          </w:p>
          <w:p w:rsidR="00C55EFA" w:rsidRDefault="003C5107" w:rsidP="00011BA2">
            <w:pPr>
              <w:pStyle w:val="TableTextS5"/>
              <w:spacing w:before="20" w:after="0"/>
              <w:rPr>
                <w:color w:val="000000"/>
                <w:u w:val="double"/>
                <w:lang w:val="fr-FR"/>
              </w:rPr>
            </w:pPr>
            <w:ins w:id="73" w:author="Rev" w:date="2019-02-11T06:27:00Z">
              <w:r>
                <w:rPr>
                  <w:color w:val="000000"/>
                </w:rPr>
                <w:t xml:space="preserve">ADD </w:t>
              </w:r>
            </w:ins>
            <w:ins w:id="74" w:author="NTIA" w:date="2019-02-11T05:53:00Z">
              <w:del w:id="75" w:author="Rev" w:date="2019-02-11T06:27:00Z">
                <w:r w:rsidR="00C55EFA" w:rsidDel="003C5107">
                  <w:rPr>
                    <w:color w:val="000000"/>
                  </w:rPr>
                  <w:delText xml:space="preserve">MOD </w:delText>
                </w:r>
              </w:del>
              <w:r w:rsidR="00C55EFA">
                <w:rPr>
                  <w:color w:val="000000"/>
                </w:rPr>
                <w:t>5.338A</w:t>
              </w:r>
            </w:ins>
          </w:p>
        </w:tc>
        <w:tc>
          <w:tcPr>
            <w:tcW w:w="3100" w:type="dxa"/>
            <w:tcBorders>
              <w:top w:val="single" w:sz="4" w:space="0" w:color="auto"/>
              <w:left w:val="single" w:sz="6" w:space="0" w:color="auto"/>
              <w:bottom w:val="single" w:sz="4" w:space="0" w:color="auto"/>
              <w:right w:val="single" w:sz="6" w:space="0" w:color="auto"/>
            </w:tcBorders>
            <w:hideMark/>
          </w:tcPr>
          <w:p w:rsidR="00A53487" w:rsidRPr="00D518E2" w:rsidRDefault="00A53487" w:rsidP="00011BA2">
            <w:pPr>
              <w:pStyle w:val="TableTextS5"/>
              <w:spacing w:before="20" w:after="0"/>
              <w:rPr>
                <w:rStyle w:val="Tablefreq"/>
              </w:rPr>
            </w:pPr>
            <w:r w:rsidRPr="00D518E2">
              <w:rPr>
                <w:rStyle w:val="Tablefreq"/>
              </w:rPr>
              <w:t>24.25-24.45</w:t>
            </w:r>
          </w:p>
          <w:p w:rsidR="00C55EFA" w:rsidRDefault="00C55EFA" w:rsidP="00C55EFA">
            <w:pPr>
              <w:pStyle w:val="TableTextS5"/>
              <w:spacing w:before="20" w:after="0"/>
              <w:rPr>
                <w:ins w:id="76" w:author="NTIA" w:date="2019-02-11T05:54:00Z"/>
                <w:color w:val="000000"/>
              </w:rPr>
            </w:pPr>
            <w:ins w:id="77" w:author="NTIA" w:date="2019-02-11T05:54:00Z">
              <w:r>
                <w:rPr>
                  <w:color w:val="000000"/>
                </w:rPr>
                <w:t xml:space="preserve">MOBILE except aeronautical mobile  ADD 5.A113 </w:t>
              </w:r>
            </w:ins>
          </w:p>
          <w:p w:rsidR="00C55EFA" w:rsidDel="003C5107" w:rsidRDefault="00C55EFA" w:rsidP="00C55EFA">
            <w:pPr>
              <w:pStyle w:val="TableTextS5"/>
              <w:spacing w:before="20" w:after="0"/>
              <w:rPr>
                <w:ins w:id="78" w:author="NTIA" w:date="2019-02-11T05:54:00Z"/>
                <w:del w:id="79" w:author="Rev" w:date="2019-02-11T06:27:00Z"/>
                <w:color w:val="000000"/>
              </w:rPr>
            </w:pPr>
            <w:ins w:id="80" w:author="NTIA" w:date="2019-02-11T05:54:00Z">
              <w:del w:id="81" w:author="Rev" w:date="2019-02-11T06:27:00Z">
                <w:r w:rsidDel="003C5107">
                  <w:rPr>
                    <w:color w:val="000000"/>
                  </w:rPr>
                  <w:delText>MOD 5.338A</w:delText>
                </w:r>
              </w:del>
            </w:ins>
          </w:p>
          <w:p w:rsidR="00A53487" w:rsidRDefault="00A53487" w:rsidP="00011BA2">
            <w:pPr>
              <w:pStyle w:val="TableTextS5"/>
              <w:spacing w:before="20" w:after="0"/>
              <w:rPr>
                <w:ins w:id="82" w:author="Rev" w:date="2019-02-11T06:28:00Z"/>
                <w:color w:val="000000"/>
              </w:rPr>
            </w:pPr>
            <w:r>
              <w:rPr>
                <w:color w:val="000000"/>
              </w:rPr>
              <w:t>RADIONAVIGATION</w:t>
            </w:r>
          </w:p>
          <w:p w:rsidR="003C5107" w:rsidRDefault="003C5107" w:rsidP="00011BA2">
            <w:pPr>
              <w:pStyle w:val="TableTextS5"/>
              <w:spacing w:before="20" w:after="0"/>
              <w:rPr>
                <w:color w:val="000000"/>
                <w:u w:val="double"/>
                <w:lang w:val="fr-FR"/>
              </w:rPr>
            </w:pPr>
            <w:ins w:id="83" w:author="Rev" w:date="2019-02-11T06:28:00Z">
              <w:r>
                <w:rPr>
                  <w:color w:val="000000"/>
                </w:rPr>
                <w:t>ADD 5.338A</w:t>
              </w:r>
            </w:ins>
          </w:p>
        </w:tc>
        <w:tc>
          <w:tcPr>
            <w:tcW w:w="3105" w:type="dxa"/>
            <w:tcBorders>
              <w:top w:val="single" w:sz="4" w:space="0" w:color="auto"/>
              <w:left w:val="single" w:sz="6" w:space="0" w:color="auto"/>
              <w:bottom w:val="single" w:sz="4" w:space="0" w:color="auto"/>
              <w:right w:val="single" w:sz="4" w:space="0" w:color="auto"/>
            </w:tcBorders>
            <w:hideMark/>
          </w:tcPr>
          <w:p w:rsidR="00A53487" w:rsidRPr="00D518E2" w:rsidRDefault="00A53487" w:rsidP="00011BA2">
            <w:pPr>
              <w:pStyle w:val="TableTextS5"/>
              <w:spacing w:before="20" w:after="0"/>
              <w:rPr>
                <w:rStyle w:val="Tablefreq"/>
              </w:rPr>
            </w:pPr>
            <w:r w:rsidRPr="00D518E2">
              <w:rPr>
                <w:rStyle w:val="Tablefreq"/>
              </w:rPr>
              <w:t>24.25-24.45</w:t>
            </w:r>
          </w:p>
          <w:p w:rsidR="00A53487" w:rsidRDefault="00A53487" w:rsidP="00011BA2">
            <w:pPr>
              <w:pStyle w:val="TableTextS5"/>
              <w:spacing w:before="20" w:after="0"/>
              <w:rPr>
                <w:color w:val="000000"/>
              </w:rPr>
            </w:pPr>
            <w:r>
              <w:rPr>
                <w:color w:val="000000"/>
              </w:rPr>
              <w:t>RADIONAVIGATION</w:t>
            </w:r>
          </w:p>
          <w:p w:rsidR="00A53487" w:rsidRDefault="00A53487" w:rsidP="00011BA2">
            <w:pPr>
              <w:pStyle w:val="TableTextS5"/>
              <w:spacing w:before="20" w:after="0"/>
              <w:rPr>
                <w:color w:val="000000"/>
              </w:rPr>
            </w:pPr>
            <w:r>
              <w:rPr>
                <w:color w:val="000000"/>
              </w:rPr>
              <w:t>FIXED</w:t>
            </w:r>
          </w:p>
          <w:p w:rsidR="00A53487" w:rsidRDefault="00A53487" w:rsidP="00011BA2">
            <w:pPr>
              <w:pStyle w:val="TableTextS5"/>
              <w:spacing w:before="20" w:after="0"/>
              <w:rPr>
                <w:ins w:id="84" w:author="Rev" w:date="2019-02-11T05:56:00Z"/>
                <w:color w:val="000000"/>
              </w:rPr>
            </w:pPr>
            <w:r>
              <w:rPr>
                <w:color w:val="000000"/>
              </w:rPr>
              <w:t>MOBILE</w:t>
            </w:r>
            <w:ins w:id="85" w:author="Rev" w:date="2019-02-11T05:56:00Z">
              <w:r w:rsidR="00C55EFA">
                <w:rPr>
                  <w:color w:val="000000"/>
                </w:rPr>
                <w:t xml:space="preserve"> ADD 5.A113</w:t>
              </w:r>
            </w:ins>
          </w:p>
          <w:p w:rsidR="00C55EFA" w:rsidRDefault="003C5107" w:rsidP="00011BA2">
            <w:pPr>
              <w:pStyle w:val="TableTextS5"/>
              <w:spacing w:before="20" w:after="0"/>
              <w:rPr>
                <w:color w:val="000000"/>
                <w:lang w:val="fr-FR"/>
              </w:rPr>
            </w:pPr>
            <w:ins w:id="86" w:author="Rev" w:date="2019-02-11T06:27:00Z">
              <w:r>
                <w:rPr>
                  <w:color w:val="000000"/>
                </w:rPr>
                <w:t>ADD</w:t>
              </w:r>
            </w:ins>
            <w:ins w:id="87" w:author="Rev" w:date="2019-02-11T05:56:00Z">
              <w:r w:rsidR="00C55EFA">
                <w:rPr>
                  <w:color w:val="000000"/>
                </w:rPr>
                <w:t xml:space="preserve"> 5.338A</w:t>
              </w:r>
            </w:ins>
          </w:p>
        </w:tc>
      </w:tr>
      <w:tr w:rsidR="00A53487" w:rsidRPr="008A2589" w:rsidTr="00011BA2">
        <w:trPr>
          <w:cantSplit/>
          <w:jc w:val="center"/>
        </w:trPr>
        <w:tc>
          <w:tcPr>
            <w:tcW w:w="3099" w:type="dxa"/>
            <w:tcBorders>
              <w:top w:val="single" w:sz="4" w:space="0" w:color="auto"/>
              <w:left w:val="single" w:sz="4" w:space="0" w:color="auto"/>
              <w:bottom w:val="nil"/>
              <w:right w:val="single" w:sz="6" w:space="0" w:color="auto"/>
            </w:tcBorders>
            <w:hideMark/>
          </w:tcPr>
          <w:p w:rsidR="00A53487" w:rsidRPr="00D518E2" w:rsidRDefault="00A53487" w:rsidP="00011BA2">
            <w:pPr>
              <w:pStyle w:val="TableTextS5"/>
              <w:spacing w:before="20" w:after="0"/>
              <w:rPr>
                <w:rStyle w:val="Tablefreq"/>
              </w:rPr>
            </w:pPr>
            <w:r w:rsidRPr="00D518E2">
              <w:rPr>
                <w:rStyle w:val="Tablefreq"/>
              </w:rPr>
              <w:t>24.45-24.65</w:t>
            </w:r>
          </w:p>
          <w:p w:rsidR="00A53487" w:rsidRDefault="00A53487" w:rsidP="00011BA2">
            <w:pPr>
              <w:pStyle w:val="TableTextS5"/>
              <w:spacing w:before="20" w:after="0"/>
              <w:rPr>
                <w:color w:val="000000"/>
              </w:rPr>
            </w:pPr>
            <w:r>
              <w:rPr>
                <w:color w:val="000000"/>
              </w:rPr>
              <w:t>FIXED</w:t>
            </w:r>
          </w:p>
          <w:p w:rsidR="00A53487" w:rsidRDefault="00A53487" w:rsidP="00011BA2">
            <w:pPr>
              <w:pStyle w:val="TableTextS5"/>
              <w:spacing w:before="20" w:after="0"/>
              <w:rPr>
                <w:ins w:id="88" w:author="NTIA" w:date="2019-02-11T05:53:00Z"/>
                <w:color w:val="000000"/>
              </w:rPr>
            </w:pPr>
            <w:r>
              <w:rPr>
                <w:color w:val="000000"/>
              </w:rPr>
              <w:t>INTER-SATELLITE</w:t>
            </w:r>
          </w:p>
          <w:p w:rsidR="00C55EFA" w:rsidDel="00BB12B4" w:rsidRDefault="00C55EFA" w:rsidP="00BB12B4">
            <w:pPr>
              <w:pStyle w:val="TableTextS5"/>
              <w:spacing w:before="20" w:after="0"/>
              <w:rPr>
                <w:ins w:id="89" w:author="NTIA" w:date="2019-02-11T05:53:00Z"/>
                <w:del w:id="90" w:author="Rev" w:date="2019-02-11T16:03:00Z"/>
                <w:color w:val="000000"/>
              </w:rPr>
            </w:pPr>
            <w:ins w:id="91" w:author="NTIA" w:date="2019-02-11T05:53:00Z">
              <w:r>
                <w:rPr>
                  <w:color w:val="000000"/>
                </w:rPr>
                <w:t>MO</w:t>
              </w:r>
            </w:ins>
            <w:ins w:id="92" w:author="NTIA" w:date="2019-02-11T06:31:00Z">
              <w:r w:rsidR="003C5107">
                <w:rPr>
                  <w:color w:val="000000"/>
                </w:rPr>
                <w:t>B</w:t>
              </w:r>
            </w:ins>
            <w:ins w:id="93" w:author="NTIA" w:date="2019-02-11T05:53:00Z">
              <w:r>
                <w:rPr>
                  <w:color w:val="000000"/>
                </w:rPr>
                <w:t>ILE except aeronautical mobile ADD 5.A113</w:t>
              </w:r>
            </w:ins>
          </w:p>
          <w:p w:rsidR="00C55EFA" w:rsidRDefault="00C55EFA" w:rsidP="00BB12B4">
            <w:pPr>
              <w:pStyle w:val="TableTextS5"/>
              <w:spacing w:before="20" w:after="0"/>
              <w:rPr>
                <w:color w:val="000000"/>
                <w:lang w:val="fr-FR"/>
              </w:rPr>
            </w:pPr>
            <w:ins w:id="94" w:author="NTIA" w:date="2019-02-11T05:53:00Z">
              <w:del w:id="95" w:author="Rev" w:date="2019-02-11T16:03:00Z">
                <w:r w:rsidDel="00BB12B4">
                  <w:rPr>
                    <w:color w:val="000000"/>
                  </w:rPr>
                  <w:delText>MOD 5.338A</w:delText>
                </w:r>
              </w:del>
            </w:ins>
          </w:p>
        </w:tc>
        <w:tc>
          <w:tcPr>
            <w:tcW w:w="3100" w:type="dxa"/>
            <w:tcBorders>
              <w:top w:val="single" w:sz="4" w:space="0" w:color="auto"/>
              <w:left w:val="single" w:sz="6" w:space="0" w:color="auto"/>
              <w:bottom w:val="nil"/>
              <w:right w:val="single" w:sz="6" w:space="0" w:color="auto"/>
            </w:tcBorders>
            <w:hideMark/>
          </w:tcPr>
          <w:p w:rsidR="00A53487" w:rsidRPr="00D518E2" w:rsidRDefault="00A53487" w:rsidP="00011BA2">
            <w:pPr>
              <w:pStyle w:val="TableTextS5"/>
              <w:spacing w:before="20" w:after="0"/>
              <w:rPr>
                <w:rStyle w:val="Tablefreq"/>
              </w:rPr>
            </w:pPr>
            <w:r w:rsidRPr="00D518E2">
              <w:rPr>
                <w:rStyle w:val="Tablefreq"/>
              </w:rPr>
              <w:t>24.45-24.65</w:t>
            </w:r>
          </w:p>
          <w:p w:rsidR="00A53487" w:rsidRDefault="00A53487" w:rsidP="00011BA2">
            <w:pPr>
              <w:pStyle w:val="TableTextS5"/>
              <w:spacing w:before="20" w:after="0"/>
              <w:rPr>
                <w:ins w:id="96" w:author="NTIA" w:date="2019-02-11T05:54:00Z"/>
                <w:color w:val="000000"/>
              </w:rPr>
            </w:pPr>
            <w:r>
              <w:rPr>
                <w:color w:val="000000"/>
              </w:rPr>
              <w:t>INTER-SATELLITE</w:t>
            </w:r>
          </w:p>
          <w:p w:rsidR="00C55EFA" w:rsidRDefault="00C55EFA" w:rsidP="00C55EFA">
            <w:pPr>
              <w:pStyle w:val="TableTextS5"/>
              <w:spacing w:before="20" w:after="0"/>
              <w:rPr>
                <w:ins w:id="97" w:author="NTIA" w:date="2019-02-11T05:54:00Z"/>
                <w:color w:val="000000"/>
              </w:rPr>
            </w:pPr>
            <w:ins w:id="98" w:author="NTIA" w:date="2019-02-11T05:54:00Z">
              <w:r>
                <w:rPr>
                  <w:color w:val="000000"/>
                </w:rPr>
                <w:t xml:space="preserve">MOBILE except aeronautical mobile  ADD 5.A113 </w:t>
              </w:r>
            </w:ins>
          </w:p>
          <w:p w:rsidR="00C55EFA" w:rsidDel="003C5107" w:rsidRDefault="00C55EFA" w:rsidP="00C55EFA">
            <w:pPr>
              <w:pStyle w:val="TableTextS5"/>
              <w:spacing w:before="20" w:after="0"/>
              <w:rPr>
                <w:del w:id="99" w:author="Rev" w:date="2019-02-11T06:28:00Z"/>
                <w:color w:val="000000"/>
              </w:rPr>
            </w:pPr>
            <w:ins w:id="100" w:author="NTIA" w:date="2019-02-11T05:54:00Z">
              <w:del w:id="101" w:author="Rev" w:date="2019-02-11T06:27:00Z">
                <w:r w:rsidDel="003C5107">
                  <w:rPr>
                    <w:color w:val="000000"/>
                  </w:rPr>
                  <w:delText>MOD</w:delText>
                </w:r>
              </w:del>
              <w:del w:id="102" w:author="Rev" w:date="2019-02-11T06:28:00Z">
                <w:r w:rsidDel="003C5107">
                  <w:rPr>
                    <w:color w:val="000000"/>
                  </w:rPr>
                  <w:delText xml:space="preserve"> 5.338A</w:delText>
                </w:r>
              </w:del>
            </w:ins>
          </w:p>
          <w:p w:rsidR="00A53487" w:rsidRDefault="00A53487" w:rsidP="00011BA2">
            <w:pPr>
              <w:pStyle w:val="TableTextS5"/>
              <w:spacing w:before="20" w:after="0"/>
              <w:rPr>
                <w:color w:val="000000"/>
                <w:u w:val="double"/>
                <w:lang w:val="fr-FR"/>
              </w:rPr>
            </w:pPr>
            <w:r>
              <w:rPr>
                <w:color w:val="000000"/>
              </w:rPr>
              <w:t>RADIONAVIGATION</w:t>
            </w:r>
          </w:p>
        </w:tc>
        <w:tc>
          <w:tcPr>
            <w:tcW w:w="3105" w:type="dxa"/>
            <w:tcBorders>
              <w:top w:val="single" w:sz="4" w:space="0" w:color="auto"/>
              <w:left w:val="single" w:sz="6" w:space="0" w:color="auto"/>
              <w:bottom w:val="nil"/>
              <w:right w:val="single" w:sz="4" w:space="0" w:color="auto"/>
            </w:tcBorders>
            <w:hideMark/>
          </w:tcPr>
          <w:p w:rsidR="00A53487" w:rsidRPr="00563628" w:rsidRDefault="00A53487" w:rsidP="00011BA2">
            <w:pPr>
              <w:pStyle w:val="TableTextS5"/>
              <w:spacing w:before="20" w:after="0"/>
              <w:rPr>
                <w:rStyle w:val="Tablefreq"/>
                <w:lang w:val="fr-CH"/>
              </w:rPr>
            </w:pPr>
            <w:r w:rsidRPr="00563628">
              <w:rPr>
                <w:rStyle w:val="Tablefreq"/>
                <w:lang w:val="fr-CH"/>
              </w:rPr>
              <w:t>24.45-24.65</w:t>
            </w:r>
          </w:p>
          <w:p w:rsidR="00A53487" w:rsidRPr="008A2589" w:rsidRDefault="00A53487" w:rsidP="00011BA2">
            <w:pPr>
              <w:pStyle w:val="TableTextS5"/>
              <w:spacing w:before="20" w:after="0"/>
              <w:rPr>
                <w:color w:val="000000"/>
                <w:lang w:val="fr-CH"/>
              </w:rPr>
            </w:pPr>
            <w:r w:rsidRPr="008A2589">
              <w:rPr>
                <w:color w:val="000000"/>
                <w:lang w:val="fr-CH"/>
              </w:rPr>
              <w:t>FIXED</w:t>
            </w:r>
          </w:p>
          <w:p w:rsidR="00A53487" w:rsidRPr="008A2589" w:rsidRDefault="00A53487" w:rsidP="00011BA2">
            <w:pPr>
              <w:pStyle w:val="TableTextS5"/>
              <w:spacing w:before="20" w:after="0"/>
              <w:rPr>
                <w:color w:val="000000"/>
                <w:lang w:val="fr-CH"/>
              </w:rPr>
            </w:pPr>
            <w:r w:rsidRPr="008A2589">
              <w:rPr>
                <w:color w:val="000000"/>
                <w:lang w:val="fr-CH"/>
              </w:rPr>
              <w:t>INTER-SATELLITE</w:t>
            </w:r>
          </w:p>
          <w:p w:rsidR="00A53487" w:rsidRDefault="00A53487" w:rsidP="00011BA2">
            <w:pPr>
              <w:pStyle w:val="TableTextS5"/>
              <w:spacing w:before="20" w:after="0"/>
              <w:rPr>
                <w:ins w:id="103" w:author="NTIA" w:date="2019-02-11T05:54:00Z"/>
                <w:color w:val="000000"/>
                <w:lang w:val="fr-CH"/>
              </w:rPr>
            </w:pPr>
            <w:r w:rsidRPr="008A2589">
              <w:rPr>
                <w:color w:val="000000"/>
                <w:lang w:val="fr-CH"/>
              </w:rPr>
              <w:t>MOBILE</w:t>
            </w:r>
            <w:ins w:id="104" w:author="NTIA" w:date="2019-02-11T05:54:00Z">
              <w:r w:rsidR="00C55EFA">
                <w:rPr>
                  <w:color w:val="000000"/>
                  <w:lang w:val="fr-CH"/>
                </w:rPr>
                <w:t xml:space="preserve"> ADD 5.A113 </w:t>
              </w:r>
            </w:ins>
          </w:p>
          <w:p w:rsidR="00C55EFA" w:rsidRPr="008A2589" w:rsidRDefault="00C55EFA" w:rsidP="00011BA2">
            <w:pPr>
              <w:pStyle w:val="TableTextS5"/>
              <w:spacing w:before="20" w:after="0"/>
              <w:rPr>
                <w:color w:val="000000"/>
                <w:lang w:val="fr-CH"/>
              </w:rPr>
            </w:pPr>
            <w:ins w:id="105" w:author="NTIA" w:date="2019-02-11T05:54:00Z">
              <w:del w:id="106" w:author="Rev" w:date="2019-02-11T06:27:00Z">
                <w:r w:rsidDel="003C5107">
                  <w:rPr>
                    <w:color w:val="000000"/>
                    <w:lang w:val="fr-CH"/>
                  </w:rPr>
                  <w:delText>MOD</w:delText>
                </w:r>
              </w:del>
              <w:del w:id="107" w:author="Rev" w:date="2019-02-11T06:28:00Z">
                <w:r w:rsidDel="003C5107">
                  <w:rPr>
                    <w:color w:val="000000"/>
                    <w:lang w:val="fr-CH"/>
                  </w:rPr>
                  <w:delText xml:space="preserve"> 5.338A</w:delText>
                </w:r>
              </w:del>
            </w:ins>
          </w:p>
          <w:p w:rsidR="00A53487" w:rsidRPr="008A2589" w:rsidRDefault="00A53487" w:rsidP="00011BA2">
            <w:pPr>
              <w:pStyle w:val="TableTextS5"/>
              <w:spacing w:before="20" w:after="0"/>
              <w:rPr>
                <w:color w:val="000000"/>
                <w:u w:val="double"/>
                <w:lang w:val="fr-CH"/>
              </w:rPr>
            </w:pPr>
            <w:r w:rsidRPr="008A2589">
              <w:rPr>
                <w:color w:val="000000"/>
                <w:lang w:val="fr-CH"/>
              </w:rPr>
              <w:t>RADIONAVIGATION</w:t>
            </w:r>
          </w:p>
        </w:tc>
      </w:tr>
      <w:tr w:rsidR="00A53487" w:rsidTr="00011BA2">
        <w:trPr>
          <w:cantSplit/>
          <w:jc w:val="center"/>
        </w:trPr>
        <w:tc>
          <w:tcPr>
            <w:tcW w:w="3099" w:type="dxa"/>
            <w:tcBorders>
              <w:top w:val="nil"/>
              <w:left w:val="single" w:sz="4" w:space="0" w:color="auto"/>
              <w:bottom w:val="single" w:sz="4" w:space="0" w:color="auto"/>
              <w:right w:val="single" w:sz="6" w:space="0" w:color="auto"/>
            </w:tcBorders>
          </w:tcPr>
          <w:p w:rsidR="00A53487" w:rsidRPr="008A2589" w:rsidRDefault="00A53487" w:rsidP="00011BA2">
            <w:pPr>
              <w:pStyle w:val="TableTextS5"/>
              <w:spacing w:before="20" w:after="0"/>
              <w:rPr>
                <w:color w:val="000000"/>
                <w:lang w:val="fr-CH"/>
              </w:rPr>
            </w:pPr>
          </w:p>
        </w:tc>
        <w:tc>
          <w:tcPr>
            <w:tcW w:w="3100" w:type="dxa"/>
            <w:tcBorders>
              <w:top w:val="nil"/>
              <w:left w:val="single" w:sz="6" w:space="0" w:color="auto"/>
              <w:bottom w:val="single" w:sz="4" w:space="0" w:color="auto"/>
              <w:right w:val="single" w:sz="6" w:space="0" w:color="auto"/>
            </w:tcBorders>
            <w:hideMark/>
          </w:tcPr>
          <w:p w:rsidR="00A53487" w:rsidRDefault="00A53487" w:rsidP="00011BA2">
            <w:pPr>
              <w:pStyle w:val="TableTextS5"/>
              <w:spacing w:before="20" w:after="0"/>
              <w:rPr>
                <w:ins w:id="108" w:author="Rev" w:date="2019-02-11T06:28:00Z"/>
                <w:rStyle w:val="Artref"/>
                <w:color w:val="000000"/>
                <w:lang w:val="en-AU"/>
              </w:rPr>
            </w:pPr>
            <w:r>
              <w:rPr>
                <w:rStyle w:val="Artref"/>
                <w:color w:val="000000"/>
                <w:lang w:val="en-AU"/>
              </w:rPr>
              <w:t>5.533</w:t>
            </w:r>
          </w:p>
          <w:p w:rsidR="003C5107" w:rsidRDefault="003C5107" w:rsidP="00011BA2">
            <w:pPr>
              <w:pStyle w:val="TableTextS5"/>
              <w:spacing w:before="20" w:after="0"/>
              <w:rPr>
                <w:color w:val="000000"/>
                <w:lang w:val="en-AU"/>
              </w:rPr>
            </w:pPr>
          </w:p>
        </w:tc>
        <w:tc>
          <w:tcPr>
            <w:tcW w:w="3105" w:type="dxa"/>
            <w:tcBorders>
              <w:top w:val="nil"/>
              <w:left w:val="single" w:sz="6" w:space="0" w:color="auto"/>
              <w:bottom w:val="single" w:sz="4" w:space="0" w:color="auto"/>
              <w:right w:val="single" w:sz="4" w:space="0" w:color="auto"/>
            </w:tcBorders>
            <w:hideMark/>
          </w:tcPr>
          <w:p w:rsidR="003C5107" w:rsidRDefault="00A53487" w:rsidP="00FC3678">
            <w:pPr>
              <w:pStyle w:val="TableTextS5"/>
              <w:spacing w:before="20" w:after="0"/>
              <w:rPr>
                <w:color w:val="000000"/>
                <w:lang w:val="en-AU"/>
              </w:rPr>
            </w:pPr>
            <w:r>
              <w:rPr>
                <w:rStyle w:val="Artref"/>
                <w:color w:val="000000"/>
                <w:lang w:val="en-AU"/>
              </w:rPr>
              <w:t>5.533</w:t>
            </w:r>
          </w:p>
        </w:tc>
      </w:tr>
      <w:tr w:rsidR="00A53487" w:rsidRPr="00F33901" w:rsidTr="00011BA2">
        <w:trPr>
          <w:cantSplit/>
          <w:jc w:val="center"/>
        </w:trPr>
        <w:tc>
          <w:tcPr>
            <w:tcW w:w="3099" w:type="dxa"/>
            <w:tcBorders>
              <w:top w:val="single" w:sz="4" w:space="0" w:color="auto"/>
              <w:left w:val="single" w:sz="4" w:space="0" w:color="auto"/>
              <w:bottom w:val="nil"/>
              <w:right w:val="single" w:sz="6" w:space="0" w:color="auto"/>
            </w:tcBorders>
            <w:hideMark/>
          </w:tcPr>
          <w:p w:rsidR="00A53487" w:rsidRPr="00F33901" w:rsidRDefault="00A53487" w:rsidP="00011BA2">
            <w:pPr>
              <w:pStyle w:val="TableTextS5"/>
              <w:keepNext/>
              <w:spacing w:before="20" w:after="0"/>
              <w:rPr>
                <w:rStyle w:val="Tablefreq"/>
              </w:rPr>
            </w:pPr>
            <w:r w:rsidRPr="00F33901">
              <w:rPr>
                <w:rStyle w:val="Tablefreq"/>
              </w:rPr>
              <w:t>24.65-24.75</w:t>
            </w:r>
          </w:p>
          <w:p w:rsidR="00A53487" w:rsidRPr="00F33901" w:rsidRDefault="00A53487" w:rsidP="00011BA2">
            <w:pPr>
              <w:pStyle w:val="TableTextS5"/>
              <w:keepNext/>
              <w:spacing w:before="20" w:after="0"/>
              <w:rPr>
                <w:color w:val="000000"/>
              </w:rPr>
            </w:pPr>
            <w:r w:rsidRPr="00F33901">
              <w:rPr>
                <w:color w:val="000000"/>
              </w:rPr>
              <w:t>FIXED</w:t>
            </w:r>
          </w:p>
          <w:p w:rsidR="00A53487" w:rsidRPr="00F33901" w:rsidRDefault="00A53487" w:rsidP="00011BA2">
            <w:pPr>
              <w:pStyle w:val="TableTextS5"/>
              <w:keepNext/>
              <w:spacing w:before="20" w:after="0"/>
              <w:rPr>
                <w:color w:val="000000"/>
              </w:rPr>
            </w:pPr>
            <w:r w:rsidRPr="00F33901">
              <w:rPr>
                <w:color w:val="000000"/>
              </w:rPr>
              <w:t>FIXED-SATELLITE</w:t>
            </w:r>
            <w:r w:rsidRPr="00F33901">
              <w:rPr>
                <w:color w:val="000000"/>
              </w:rPr>
              <w:br/>
              <w:t xml:space="preserve">(Earth-to-space)  </w:t>
            </w:r>
            <w:r w:rsidRPr="00971C68">
              <w:rPr>
                <w:rStyle w:val="Artref"/>
                <w:lang w:val="en-AU"/>
              </w:rPr>
              <w:t>5.532B</w:t>
            </w:r>
          </w:p>
          <w:p w:rsidR="00A53487" w:rsidRDefault="00A53487" w:rsidP="00011BA2">
            <w:pPr>
              <w:pStyle w:val="TableTextS5"/>
              <w:keepNext/>
              <w:spacing w:before="20" w:after="0"/>
              <w:rPr>
                <w:ins w:id="109" w:author="NTIA" w:date="2019-02-11T05:55:00Z"/>
                <w:color w:val="000000"/>
              </w:rPr>
            </w:pPr>
            <w:r w:rsidRPr="00F33901">
              <w:rPr>
                <w:color w:val="000000"/>
              </w:rPr>
              <w:t>INTER-SATELLITE</w:t>
            </w:r>
          </w:p>
          <w:p w:rsidR="00C55EFA" w:rsidRDefault="00C55EFA" w:rsidP="00C55EFA">
            <w:pPr>
              <w:pStyle w:val="TableTextS5"/>
              <w:spacing w:before="20" w:after="0"/>
              <w:rPr>
                <w:ins w:id="110" w:author="NTIA" w:date="2019-02-11T05:55:00Z"/>
                <w:color w:val="000000"/>
              </w:rPr>
            </w:pPr>
            <w:ins w:id="111" w:author="NTIA" w:date="2019-02-11T05:55:00Z">
              <w:r>
                <w:rPr>
                  <w:color w:val="000000"/>
                </w:rPr>
                <w:t xml:space="preserve">MOBILE except aeronautical mobile  ADD 5.A113 </w:t>
              </w:r>
            </w:ins>
          </w:p>
          <w:p w:rsidR="00C55EFA" w:rsidRPr="00F33901" w:rsidRDefault="00C55EFA" w:rsidP="00C55EFA">
            <w:pPr>
              <w:pStyle w:val="TableTextS5"/>
              <w:keepNext/>
              <w:spacing w:before="20" w:after="0"/>
              <w:rPr>
                <w:color w:val="000000"/>
              </w:rPr>
            </w:pPr>
            <w:ins w:id="112" w:author="NTIA" w:date="2019-02-11T05:55:00Z">
              <w:del w:id="113" w:author="Rev" w:date="2019-02-11T16:04:00Z">
                <w:r w:rsidDel="00BB12B4">
                  <w:rPr>
                    <w:color w:val="000000"/>
                  </w:rPr>
                  <w:delText>MOD 5.338A</w:delText>
                </w:r>
              </w:del>
            </w:ins>
          </w:p>
        </w:tc>
        <w:tc>
          <w:tcPr>
            <w:tcW w:w="3100" w:type="dxa"/>
            <w:tcBorders>
              <w:top w:val="single" w:sz="4" w:space="0" w:color="auto"/>
              <w:left w:val="single" w:sz="6" w:space="0" w:color="auto"/>
              <w:bottom w:val="nil"/>
              <w:right w:val="single" w:sz="6" w:space="0" w:color="auto"/>
            </w:tcBorders>
            <w:hideMark/>
          </w:tcPr>
          <w:p w:rsidR="00A53487" w:rsidRPr="00F33901" w:rsidRDefault="00A53487" w:rsidP="00011BA2">
            <w:pPr>
              <w:pStyle w:val="TableTextS5"/>
              <w:keepNext/>
              <w:spacing w:before="20" w:after="0"/>
              <w:rPr>
                <w:rStyle w:val="Tablefreq"/>
              </w:rPr>
            </w:pPr>
            <w:r w:rsidRPr="00F33901">
              <w:rPr>
                <w:rStyle w:val="Tablefreq"/>
              </w:rPr>
              <w:t>24.65-24.75</w:t>
            </w:r>
          </w:p>
          <w:p w:rsidR="00A53487" w:rsidRDefault="00A53487" w:rsidP="00011BA2">
            <w:pPr>
              <w:pStyle w:val="TableTextS5"/>
              <w:keepNext/>
              <w:spacing w:before="20" w:after="0"/>
              <w:rPr>
                <w:ins w:id="114" w:author="NTIA" w:date="2019-02-11T05:55:00Z"/>
                <w:color w:val="000000"/>
              </w:rPr>
            </w:pPr>
            <w:r w:rsidRPr="00F33901">
              <w:rPr>
                <w:color w:val="000000"/>
              </w:rPr>
              <w:t>INTER-SATELLITE</w:t>
            </w:r>
          </w:p>
          <w:p w:rsidR="00C55EFA" w:rsidRDefault="00C55EFA" w:rsidP="00C55EFA">
            <w:pPr>
              <w:pStyle w:val="TableTextS5"/>
              <w:spacing w:before="20" w:after="0"/>
              <w:rPr>
                <w:ins w:id="115" w:author="NTIA" w:date="2019-02-11T05:55:00Z"/>
                <w:color w:val="000000"/>
              </w:rPr>
            </w:pPr>
            <w:ins w:id="116" w:author="NTIA" w:date="2019-02-11T05:55:00Z">
              <w:r>
                <w:rPr>
                  <w:color w:val="000000"/>
                </w:rPr>
                <w:t xml:space="preserve">MOBILE except aeronautical mobile  ADD 5.A113 </w:t>
              </w:r>
            </w:ins>
          </w:p>
          <w:p w:rsidR="00C55EFA" w:rsidRPr="00F33901" w:rsidDel="003C5107" w:rsidRDefault="00C55EFA" w:rsidP="00C55EFA">
            <w:pPr>
              <w:pStyle w:val="TableTextS5"/>
              <w:keepNext/>
              <w:spacing w:before="20" w:after="0"/>
              <w:rPr>
                <w:del w:id="117" w:author="Rev" w:date="2019-02-11T06:28:00Z"/>
                <w:color w:val="000000"/>
              </w:rPr>
            </w:pPr>
            <w:ins w:id="118" w:author="NTIA" w:date="2019-02-11T05:55:00Z">
              <w:del w:id="119" w:author="Rev" w:date="2019-02-11T06:28:00Z">
                <w:r w:rsidDel="003C5107">
                  <w:rPr>
                    <w:color w:val="000000"/>
                  </w:rPr>
                  <w:delText>MOD 5.338A</w:delText>
                </w:r>
              </w:del>
            </w:ins>
          </w:p>
          <w:p w:rsidR="003C5107" w:rsidRPr="00F33901" w:rsidRDefault="00A53487" w:rsidP="00BB6156">
            <w:pPr>
              <w:pStyle w:val="TableTextS5"/>
              <w:keepNext/>
              <w:spacing w:before="20" w:after="0"/>
              <w:rPr>
                <w:color w:val="000000"/>
              </w:rPr>
            </w:pPr>
            <w:r w:rsidRPr="00F33901">
              <w:rPr>
                <w:color w:val="000000"/>
              </w:rPr>
              <w:t>RADIOLOCATION-</w:t>
            </w:r>
            <w:r w:rsidRPr="00F33901">
              <w:rPr>
                <w:color w:val="000000"/>
              </w:rPr>
              <w:br/>
              <w:t>SATELLITE (Earth-to-space)</w:t>
            </w:r>
          </w:p>
        </w:tc>
        <w:tc>
          <w:tcPr>
            <w:tcW w:w="3105" w:type="dxa"/>
            <w:tcBorders>
              <w:top w:val="single" w:sz="4" w:space="0" w:color="auto"/>
              <w:left w:val="single" w:sz="6" w:space="0" w:color="auto"/>
              <w:bottom w:val="nil"/>
              <w:right w:val="single" w:sz="4" w:space="0" w:color="auto"/>
            </w:tcBorders>
            <w:hideMark/>
          </w:tcPr>
          <w:p w:rsidR="00A53487" w:rsidRPr="00F33901" w:rsidRDefault="00A53487" w:rsidP="00011BA2">
            <w:pPr>
              <w:pStyle w:val="TableTextS5"/>
              <w:keepNext/>
              <w:spacing w:before="20" w:after="0"/>
              <w:rPr>
                <w:rStyle w:val="Tablefreq"/>
              </w:rPr>
            </w:pPr>
            <w:r w:rsidRPr="00F33901">
              <w:rPr>
                <w:rStyle w:val="Tablefreq"/>
              </w:rPr>
              <w:t>24.65-24.75</w:t>
            </w:r>
          </w:p>
          <w:p w:rsidR="00A53487" w:rsidRPr="00F33901" w:rsidRDefault="00A53487" w:rsidP="00011BA2">
            <w:pPr>
              <w:pStyle w:val="TableTextS5"/>
              <w:keepNext/>
              <w:spacing w:before="20" w:after="0"/>
              <w:rPr>
                <w:color w:val="000000"/>
              </w:rPr>
            </w:pPr>
            <w:r w:rsidRPr="00F33901">
              <w:rPr>
                <w:color w:val="000000"/>
              </w:rPr>
              <w:t>FIXED</w:t>
            </w:r>
          </w:p>
          <w:p w:rsidR="00A53487" w:rsidRPr="00F33901" w:rsidRDefault="00A53487" w:rsidP="00011BA2">
            <w:pPr>
              <w:pStyle w:val="TableTextS5"/>
              <w:keepNext/>
              <w:spacing w:before="20" w:after="0"/>
              <w:rPr>
                <w:color w:val="000000"/>
              </w:rPr>
            </w:pPr>
            <w:r w:rsidRPr="00F33901">
              <w:rPr>
                <w:color w:val="000000"/>
              </w:rPr>
              <w:t>FIXED-SATELLITE</w:t>
            </w:r>
            <w:r w:rsidRPr="00F33901">
              <w:rPr>
                <w:color w:val="000000"/>
              </w:rPr>
              <w:br/>
              <w:t xml:space="preserve">(Earth-to-space)  </w:t>
            </w:r>
            <w:r w:rsidRPr="00971C68">
              <w:rPr>
                <w:rStyle w:val="Artref"/>
                <w:lang w:val="en-AU"/>
              </w:rPr>
              <w:t>5.532B</w:t>
            </w:r>
          </w:p>
          <w:p w:rsidR="00A53487" w:rsidRPr="00F33901" w:rsidRDefault="00A53487" w:rsidP="00011BA2">
            <w:pPr>
              <w:pStyle w:val="TableTextS5"/>
              <w:keepNext/>
              <w:spacing w:before="20" w:after="0"/>
              <w:rPr>
                <w:color w:val="000000"/>
              </w:rPr>
            </w:pPr>
            <w:r w:rsidRPr="00F33901">
              <w:rPr>
                <w:color w:val="000000"/>
              </w:rPr>
              <w:t>INTER-SATELLITE</w:t>
            </w:r>
          </w:p>
          <w:p w:rsidR="00A53487" w:rsidRDefault="00A53487" w:rsidP="00BB6156">
            <w:pPr>
              <w:pStyle w:val="TableTextS5"/>
              <w:keepNext/>
              <w:spacing w:before="20" w:after="0"/>
              <w:rPr>
                <w:ins w:id="120" w:author="NTIA" w:date="2019-02-11T05:54:00Z"/>
                <w:color w:val="000000"/>
              </w:rPr>
            </w:pPr>
            <w:r w:rsidRPr="00F33901">
              <w:rPr>
                <w:color w:val="000000"/>
              </w:rPr>
              <w:t>MOBILE</w:t>
            </w:r>
            <w:ins w:id="121" w:author="NTIA" w:date="2019-02-11T05:54:00Z">
              <w:r w:rsidR="00C55EFA">
                <w:rPr>
                  <w:color w:val="000000"/>
                </w:rPr>
                <w:t xml:space="preserve"> ADD 5.A113</w:t>
              </w:r>
            </w:ins>
          </w:p>
          <w:p w:rsidR="00C55EFA" w:rsidRPr="00F33901" w:rsidRDefault="00C55EFA" w:rsidP="00011BA2">
            <w:pPr>
              <w:pStyle w:val="TableTextS5"/>
              <w:keepNext/>
              <w:spacing w:before="20" w:after="0"/>
              <w:rPr>
                <w:color w:val="000000"/>
              </w:rPr>
            </w:pPr>
            <w:ins w:id="122" w:author="NTIA" w:date="2019-02-11T05:54:00Z">
              <w:del w:id="123" w:author="Rev" w:date="2019-02-11T16:04:00Z">
                <w:r w:rsidDel="00BB12B4">
                  <w:rPr>
                    <w:color w:val="000000"/>
                  </w:rPr>
                  <w:delText>MOD 5.338A</w:delText>
                </w:r>
              </w:del>
            </w:ins>
          </w:p>
        </w:tc>
      </w:tr>
      <w:tr w:rsidR="00A53487" w:rsidTr="00011BA2">
        <w:trPr>
          <w:cantSplit/>
          <w:jc w:val="center"/>
        </w:trPr>
        <w:tc>
          <w:tcPr>
            <w:tcW w:w="3099" w:type="dxa"/>
            <w:tcBorders>
              <w:top w:val="nil"/>
              <w:left w:val="single" w:sz="4" w:space="0" w:color="auto"/>
              <w:bottom w:val="single" w:sz="4" w:space="0" w:color="auto"/>
              <w:right w:val="single" w:sz="6" w:space="0" w:color="auto"/>
            </w:tcBorders>
          </w:tcPr>
          <w:p w:rsidR="00A53487" w:rsidRDefault="00A53487" w:rsidP="00011BA2">
            <w:pPr>
              <w:pStyle w:val="TableTextS5"/>
              <w:spacing w:before="20" w:after="0"/>
              <w:rPr>
                <w:color w:val="000000"/>
                <w:lang w:val="en-AU"/>
              </w:rPr>
            </w:pPr>
          </w:p>
        </w:tc>
        <w:tc>
          <w:tcPr>
            <w:tcW w:w="3100" w:type="dxa"/>
            <w:tcBorders>
              <w:top w:val="nil"/>
              <w:left w:val="single" w:sz="6" w:space="0" w:color="auto"/>
              <w:bottom w:val="single" w:sz="4" w:space="0" w:color="auto"/>
              <w:right w:val="single" w:sz="6" w:space="0" w:color="auto"/>
            </w:tcBorders>
          </w:tcPr>
          <w:p w:rsidR="00A53487" w:rsidRDefault="00A53487" w:rsidP="00011BA2">
            <w:pPr>
              <w:pStyle w:val="TableTextS5"/>
              <w:spacing w:before="20" w:after="0"/>
              <w:rPr>
                <w:color w:val="000000"/>
                <w:lang w:val="en-AU"/>
              </w:rPr>
            </w:pPr>
          </w:p>
        </w:tc>
        <w:tc>
          <w:tcPr>
            <w:tcW w:w="3105" w:type="dxa"/>
            <w:tcBorders>
              <w:top w:val="nil"/>
              <w:left w:val="single" w:sz="6" w:space="0" w:color="auto"/>
              <w:bottom w:val="single" w:sz="4" w:space="0" w:color="auto"/>
              <w:right w:val="single" w:sz="4" w:space="0" w:color="auto"/>
            </w:tcBorders>
            <w:hideMark/>
          </w:tcPr>
          <w:p w:rsidR="00A53487" w:rsidRDefault="00A53487" w:rsidP="00011BA2">
            <w:pPr>
              <w:pStyle w:val="TableTextS5"/>
              <w:spacing w:before="20" w:after="0"/>
              <w:rPr>
                <w:color w:val="000000"/>
                <w:lang w:val="en-AU"/>
              </w:rPr>
            </w:pPr>
            <w:r>
              <w:rPr>
                <w:rStyle w:val="Artref"/>
                <w:color w:val="000000"/>
                <w:lang w:val="en-AU"/>
              </w:rPr>
              <w:t>5.533</w:t>
            </w:r>
          </w:p>
        </w:tc>
      </w:tr>
    </w:tbl>
    <w:p w:rsidR="00A53487" w:rsidRDefault="00A53487" w:rsidP="00E3416A">
      <w:pPr>
        <w:widowControl w:val="0"/>
        <w:autoSpaceDE w:val="0"/>
        <w:autoSpaceDN w:val="0"/>
        <w:adjustRightInd w:val="0"/>
        <w:rPr>
          <w:rFonts w:ascii="Times New Roman" w:eastAsia="Times New Roman" w:hAnsi="Times New Roman" w:cs="Times New Roman"/>
        </w:rPr>
      </w:pPr>
    </w:p>
    <w:p w:rsidR="003C5107" w:rsidDel="003C5107" w:rsidRDefault="00A53487" w:rsidP="00A53487">
      <w:pPr>
        <w:pStyle w:val="Reasons"/>
        <w:rPr>
          <w:del w:id="124" w:author="Rev" w:date="2019-02-11T06:34:00Z"/>
        </w:rPr>
      </w:pPr>
      <w:r>
        <w:rPr>
          <w:b/>
        </w:rPr>
        <w:t>Reasons:</w:t>
      </w:r>
      <w:r>
        <w:tab/>
        <w:t>T</w:t>
      </w:r>
      <w:ins w:id="125" w:author="Rev" w:date="2019-02-11T06:31:00Z">
        <w:r w:rsidR="00C756F4">
          <w:t>h</w:t>
        </w:r>
      </w:ins>
      <w:ins w:id="126" w:author="Rev" w:date="2019-02-11T07:40:00Z">
        <w:r w:rsidR="00C756F4">
          <w:t>e</w:t>
        </w:r>
      </w:ins>
      <w:ins w:id="127" w:author="Rev" w:date="2019-02-11T06:31:00Z">
        <w:r w:rsidR="003C5107">
          <w:t>s</w:t>
        </w:r>
      </w:ins>
      <w:ins w:id="128" w:author="Rev" w:date="2019-02-11T07:40:00Z">
        <w:r w:rsidR="00C756F4">
          <w:t>e</w:t>
        </w:r>
      </w:ins>
      <w:ins w:id="129" w:author="Rev" w:date="2019-02-11T06:31:00Z">
        <w:r w:rsidR="003C5107">
          <w:t xml:space="preserve"> modifications</w:t>
        </w:r>
      </w:ins>
      <w:del w:id="130" w:author="Rev" w:date="2019-02-11T06:31:00Z">
        <w:r w:rsidDel="003C5107">
          <w:delText>o</w:delText>
        </w:r>
      </w:del>
      <w:r>
        <w:t xml:space="preserve"> provide </w:t>
      </w:r>
      <w:del w:id="131" w:author="Rev" w:date="2019-02-11T06:31:00Z">
        <w:r w:rsidDel="003C5107">
          <w:delText>the</w:delText>
        </w:r>
      </w:del>
      <w:r>
        <w:t xml:space="preserve"> allocation</w:t>
      </w:r>
      <w:ins w:id="132" w:author="Rev" w:date="2019-02-11T07:43:00Z">
        <w:r w:rsidR="00C756F4">
          <w:t>s</w:t>
        </w:r>
      </w:ins>
      <w:ins w:id="133" w:author="Rev" w:date="2019-02-11T06:32:00Z">
        <w:r w:rsidR="003C5107">
          <w:t xml:space="preserve"> on a primary basis to the Mobile Service</w:t>
        </w:r>
      </w:ins>
      <w:del w:id="134" w:author="Rev" w:date="2019-02-11T06:32:00Z">
        <w:r w:rsidDel="003C5107">
          <w:delText>s</w:delText>
        </w:r>
      </w:del>
      <w:r>
        <w:t xml:space="preserve"> and </w:t>
      </w:r>
      <w:ins w:id="135" w:author="Rev" w:date="2019-02-11T06:32:00Z">
        <w:r w:rsidR="003C5107">
          <w:t>identification to</w:t>
        </w:r>
      </w:ins>
      <w:del w:id="136" w:author="Rev" w:date="2019-02-11T06:32:00Z">
        <w:r w:rsidDel="003C5107">
          <w:delText xml:space="preserve">associated footnotes to the mobile service </w:delText>
        </w:r>
      </w:del>
      <w:del w:id="137" w:author="Rev" w:date="2019-02-11T06:33:00Z">
        <w:r w:rsidDel="003C5107">
          <w:delText xml:space="preserve">in order to identify the bands for </w:delText>
        </w:r>
      </w:del>
      <w:ins w:id="138" w:author="Rev" w:date="2019-02-11T07:44:00Z">
        <w:r w:rsidR="00C756F4">
          <w:t xml:space="preserve"> </w:t>
        </w:r>
        <w:proofErr w:type="spellStart"/>
        <w:r w:rsidR="00C756F4">
          <w:t>to</w:t>
        </w:r>
        <w:proofErr w:type="spellEnd"/>
        <w:r w:rsidR="00C756F4">
          <w:t xml:space="preserve"> </w:t>
        </w:r>
      </w:ins>
      <w:r>
        <w:t>IMT.</w:t>
      </w:r>
      <w:ins w:id="139" w:author="Rev" w:date="2019-02-11T06:33:00Z">
        <w:r w:rsidR="003C5107">
          <w:t xml:space="preserve">  This facilitates harmonized worldwide bands for IMT, which are highly desirable in order to achieve global roaming and the benef</w:t>
        </w:r>
      </w:ins>
      <w:ins w:id="140" w:author="Rev" w:date="2019-02-11T06:34:00Z">
        <w:r w:rsidR="003C5107">
          <w:t>its of economies of scale.</w:t>
        </w:r>
      </w:ins>
    </w:p>
    <w:p w:rsidR="00C55EFA" w:rsidRDefault="00C55EFA" w:rsidP="00A53487">
      <w:pPr>
        <w:pStyle w:val="Reasons"/>
      </w:pPr>
    </w:p>
    <w:p w:rsidR="00C55EFA" w:rsidRPr="00C55EFA" w:rsidRDefault="00C55EFA" w:rsidP="00A53487">
      <w:pPr>
        <w:pStyle w:val="Reasons"/>
        <w:rPr>
          <w:b/>
        </w:rPr>
      </w:pPr>
      <w:r w:rsidRPr="00C55EFA">
        <w:rPr>
          <w:b/>
        </w:rPr>
        <w:t>MOD</w:t>
      </w:r>
      <w:r w:rsidRPr="00C55EFA">
        <w:rPr>
          <w:b/>
        </w:rPr>
        <w:tab/>
        <w:t>USA/</w:t>
      </w:r>
      <w:del w:id="141" w:author="Rev" w:date="2019-02-11T06:03:00Z">
        <w:r w:rsidRPr="00C55EFA" w:rsidDel="00C55EFA">
          <w:rPr>
            <w:b/>
          </w:rPr>
          <w:delText>482</w:delText>
        </w:r>
      </w:del>
      <w:r w:rsidRPr="00C55EFA">
        <w:rPr>
          <w:b/>
        </w:rPr>
        <w:t>1</w:t>
      </w:r>
      <w:ins w:id="142" w:author="Rev" w:date="2019-02-11T06:03:00Z">
        <w:r w:rsidRPr="00C55EFA">
          <w:rPr>
            <w:b/>
          </w:rPr>
          <w:t>.</w:t>
        </w:r>
      </w:ins>
      <w:del w:id="143" w:author="Rev" w:date="2019-02-11T06:03:00Z">
        <w:r w:rsidRPr="00C55EFA" w:rsidDel="00C55EFA">
          <w:rPr>
            <w:b/>
          </w:rPr>
          <w:delText>A</w:delText>
        </w:r>
      </w:del>
      <w:r w:rsidRPr="00C55EFA">
        <w:rPr>
          <w:b/>
        </w:rPr>
        <w:t>13/2</w:t>
      </w:r>
    </w:p>
    <w:p w:rsidR="00A53487" w:rsidRDefault="00A53487" w:rsidP="00E3416A">
      <w:pPr>
        <w:widowControl w:val="0"/>
        <w:autoSpaceDE w:val="0"/>
        <w:autoSpaceDN w:val="0"/>
        <w:adjustRightInd w:val="0"/>
        <w:rPr>
          <w:ins w:id="144" w:author="NTIA" w:date="2019-02-11T05:56:00Z"/>
          <w:rFonts w:ascii="Times New Roman" w:eastAsia="Times New Roman" w:hAnsi="Times New Roman" w:cs="Times New Roman"/>
        </w:rPr>
      </w:pPr>
    </w:p>
    <w:tbl>
      <w:tblPr>
        <w:tblW w:w="9304" w:type="dxa"/>
        <w:jc w:val="center"/>
        <w:tblLayout w:type="fixed"/>
        <w:tblCellMar>
          <w:left w:w="107" w:type="dxa"/>
          <w:right w:w="107" w:type="dxa"/>
        </w:tblCellMar>
        <w:tblLook w:val="04A0" w:firstRow="1" w:lastRow="0" w:firstColumn="1" w:lastColumn="0" w:noHBand="0" w:noVBand="1"/>
      </w:tblPr>
      <w:tblGrid>
        <w:gridCol w:w="3084"/>
        <w:gridCol w:w="3084"/>
        <w:gridCol w:w="3136"/>
      </w:tblGrid>
      <w:tr w:rsidR="00C55EFA" w:rsidRPr="00F5119C" w:rsidTr="00011BA2">
        <w:trPr>
          <w:cantSplit/>
          <w:jc w:val="center"/>
        </w:trPr>
        <w:tc>
          <w:tcPr>
            <w:tcW w:w="9304" w:type="dxa"/>
            <w:gridSpan w:val="3"/>
            <w:tcBorders>
              <w:bottom w:val="single" w:sz="4" w:space="0" w:color="auto"/>
            </w:tcBorders>
          </w:tcPr>
          <w:p w:rsidR="00C55EFA" w:rsidRPr="00F5119C" w:rsidRDefault="00C55EFA" w:rsidP="00011BA2">
            <w:pPr>
              <w:pStyle w:val="Tabletitle"/>
            </w:pPr>
            <w:r w:rsidRPr="00A45B2F">
              <w:t>24.75-29.9 GHz</w:t>
            </w:r>
          </w:p>
        </w:tc>
      </w:tr>
      <w:tr w:rsidR="00C55EFA" w:rsidRPr="00F33901" w:rsidTr="00011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C55EFA" w:rsidRPr="00F33901" w:rsidRDefault="00C55EFA" w:rsidP="00011BA2">
            <w:pPr>
              <w:pStyle w:val="Tablehead"/>
            </w:pPr>
            <w:r w:rsidRPr="00F33901">
              <w:t>Allocation to services</w:t>
            </w:r>
          </w:p>
        </w:tc>
      </w:tr>
      <w:tr w:rsidR="00C55EFA" w:rsidRPr="00F33901" w:rsidTr="00011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C55EFA" w:rsidRPr="00F33901" w:rsidRDefault="00C55EFA" w:rsidP="00011BA2">
            <w:pPr>
              <w:pStyle w:val="Tablehead"/>
            </w:pPr>
            <w:r w:rsidRPr="00F33901">
              <w:t>Region 1</w:t>
            </w:r>
          </w:p>
        </w:tc>
        <w:tc>
          <w:tcPr>
            <w:tcW w:w="3084" w:type="dxa"/>
            <w:tcBorders>
              <w:top w:val="single" w:sz="4" w:space="0" w:color="auto"/>
              <w:left w:val="single" w:sz="4" w:space="0" w:color="auto"/>
              <w:bottom w:val="single" w:sz="4" w:space="0" w:color="auto"/>
              <w:right w:val="single" w:sz="4" w:space="0" w:color="auto"/>
            </w:tcBorders>
            <w:hideMark/>
          </w:tcPr>
          <w:p w:rsidR="00C55EFA" w:rsidRPr="00F33901" w:rsidRDefault="00C55EFA" w:rsidP="00011BA2">
            <w:pPr>
              <w:pStyle w:val="Tablehead"/>
            </w:pPr>
            <w:r w:rsidRPr="00F33901">
              <w:t>Region 2</w:t>
            </w:r>
          </w:p>
        </w:tc>
        <w:tc>
          <w:tcPr>
            <w:tcW w:w="3136" w:type="dxa"/>
            <w:tcBorders>
              <w:top w:val="single" w:sz="4" w:space="0" w:color="auto"/>
              <w:left w:val="single" w:sz="4" w:space="0" w:color="auto"/>
              <w:bottom w:val="single" w:sz="4" w:space="0" w:color="auto"/>
              <w:right w:val="single" w:sz="4" w:space="0" w:color="auto"/>
            </w:tcBorders>
            <w:hideMark/>
          </w:tcPr>
          <w:p w:rsidR="00C55EFA" w:rsidRPr="00F33901" w:rsidRDefault="00C55EFA" w:rsidP="00011BA2">
            <w:pPr>
              <w:pStyle w:val="Tablehead"/>
            </w:pPr>
            <w:r w:rsidRPr="00F33901">
              <w:t>Region 3</w:t>
            </w:r>
          </w:p>
        </w:tc>
      </w:tr>
      <w:tr w:rsidR="00C55EFA" w:rsidRPr="00F33901" w:rsidTr="00011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C55EFA" w:rsidRPr="00F33901" w:rsidRDefault="00C55EFA" w:rsidP="00011BA2">
            <w:pPr>
              <w:pStyle w:val="TableTextS5"/>
              <w:rPr>
                <w:rStyle w:val="Tablefreq"/>
              </w:rPr>
            </w:pPr>
            <w:r w:rsidRPr="00F33901">
              <w:rPr>
                <w:rStyle w:val="Tablefreq"/>
              </w:rPr>
              <w:t>24.75-25.25</w:t>
            </w:r>
          </w:p>
          <w:p w:rsidR="00C55EFA" w:rsidRPr="00F33901" w:rsidRDefault="00C55EFA" w:rsidP="00011BA2">
            <w:pPr>
              <w:pStyle w:val="TableTextS5"/>
              <w:rPr>
                <w:color w:val="000000"/>
              </w:rPr>
            </w:pPr>
            <w:r w:rsidRPr="00F33901">
              <w:rPr>
                <w:color w:val="000000"/>
              </w:rPr>
              <w:t>FIXED</w:t>
            </w:r>
          </w:p>
          <w:p w:rsidR="00C55EFA" w:rsidRDefault="00C55EFA" w:rsidP="00011BA2">
            <w:pPr>
              <w:pStyle w:val="TableTextS5"/>
              <w:rPr>
                <w:ins w:id="145" w:author="NTIA" w:date="2019-02-11T06:05:00Z"/>
                <w:rStyle w:val="Artref"/>
              </w:rPr>
            </w:pPr>
            <w:r w:rsidRPr="00F33901">
              <w:rPr>
                <w:color w:val="000000"/>
              </w:rPr>
              <w:t>FIXED-SATELLITE</w:t>
            </w:r>
            <w:r w:rsidRPr="00F33901">
              <w:rPr>
                <w:color w:val="000000"/>
              </w:rPr>
              <w:br/>
              <w:t xml:space="preserve">(Earth-to-space)  </w:t>
            </w:r>
            <w:r w:rsidRPr="003F0AF8">
              <w:rPr>
                <w:rStyle w:val="Artref"/>
              </w:rPr>
              <w:t>5.532B</w:t>
            </w:r>
          </w:p>
          <w:p w:rsidR="00304BCD" w:rsidRDefault="00304BCD" w:rsidP="00011BA2">
            <w:pPr>
              <w:pStyle w:val="TableTextS5"/>
              <w:rPr>
                <w:ins w:id="146" w:author="NTIA" w:date="2019-02-11T06:05:00Z"/>
                <w:color w:val="000000"/>
              </w:rPr>
            </w:pPr>
            <w:ins w:id="147" w:author="NTIA" w:date="2019-02-11T06:05:00Z">
              <w:r>
                <w:rPr>
                  <w:color w:val="000000"/>
                </w:rPr>
                <w:t>MOBILE except aeronautical mobile ADD 5.A113</w:t>
              </w:r>
            </w:ins>
          </w:p>
          <w:p w:rsidR="00304BCD" w:rsidRPr="00F33901" w:rsidRDefault="00304BCD" w:rsidP="00011BA2">
            <w:pPr>
              <w:pStyle w:val="TableTextS5"/>
              <w:rPr>
                <w:color w:val="000000"/>
              </w:rPr>
            </w:pPr>
            <w:ins w:id="148" w:author="NTIA" w:date="2019-02-11T06:05:00Z">
              <w:del w:id="149" w:author="Rev" w:date="2019-02-11T16:05:00Z">
                <w:r w:rsidDel="00BB12B4">
                  <w:rPr>
                    <w:color w:val="000000"/>
                  </w:rPr>
                  <w:delText>MOD 5.338A</w:delText>
                </w:r>
              </w:del>
            </w:ins>
          </w:p>
        </w:tc>
        <w:tc>
          <w:tcPr>
            <w:tcW w:w="3084" w:type="dxa"/>
            <w:tcBorders>
              <w:top w:val="single" w:sz="4" w:space="0" w:color="auto"/>
              <w:left w:val="single" w:sz="4" w:space="0" w:color="auto"/>
              <w:bottom w:val="single" w:sz="4" w:space="0" w:color="auto"/>
              <w:right w:val="single" w:sz="4" w:space="0" w:color="auto"/>
            </w:tcBorders>
            <w:hideMark/>
          </w:tcPr>
          <w:p w:rsidR="00C55EFA" w:rsidRPr="00F33901" w:rsidRDefault="00C55EFA" w:rsidP="00011BA2">
            <w:pPr>
              <w:pStyle w:val="TableTextS5"/>
              <w:rPr>
                <w:rStyle w:val="Tablefreq"/>
              </w:rPr>
            </w:pPr>
            <w:r w:rsidRPr="00F33901">
              <w:rPr>
                <w:rStyle w:val="Tablefreq"/>
              </w:rPr>
              <w:t>24.75-25.25</w:t>
            </w:r>
          </w:p>
          <w:p w:rsidR="00C55EFA" w:rsidRDefault="00C55EFA" w:rsidP="00011BA2">
            <w:pPr>
              <w:pStyle w:val="TableTextS5"/>
              <w:rPr>
                <w:ins w:id="150" w:author="NTIA" w:date="2019-02-11T06:05:00Z"/>
                <w:rStyle w:val="Artref"/>
                <w:color w:val="000000"/>
              </w:rPr>
            </w:pPr>
            <w:r w:rsidRPr="00F33901">
              <w:rPr>
                <w:color w:val="000000"/>
              </w:rPr>
              <w:t>FIXED-SATELLITE</w:t>
            </w:r>
            <w:r w:rsidRPr="00F33901">
              <w:rPr>
                <w:color w:val="000000"/>
              </w:rPr>
              <w:br/>
              <w:t xml:space="preserve">(Earth-to-space)  </w:t>
            </w:r>
            <w:r w:rsidRPr="00F33901">
              <w:rPr>
                <w:rStyle w:val="Artref"/>
                <w:color w:val="000000"/>
              </w:rPr>
              <w:t>5.535</w:t>
            </w:r>
          </w:p>
          <w:p w:rsidR="00304BCD" w:rsidRDefault="00304BCD" w:rsidP="00304BCD">
            <w:pPr>
              <w:pStyle w:val="TableTextS5"/>
              <w:rPr>
                <w:ins w:id="151" w:author="NTIA" w:date="2019-02-11T06:05:00Z"/>
                <w:color w:val="000000"/>
              </w:rPr>
            </w:pPr>
            <w:ins w:id="152" w:author="NTIA" w:date="2019-02-11T06:05:00Z">
              <w:r>
                <w:rPr>
                  <w:color w:val="000000"/>
                </w:rPr>
                <w:t>MOBILE except aeronautical mobile ADD 5.A113</w:t>
              </w:r>
            </w:ins>
          </w:p>
          <w:p w:rsidR="00304BCD" w:rsidRPr="00F33901" w:rsidRDefault="00304BCD" w:rsidP="00304BCD">
            <w:pPr>
              <w:pStyle w:val="TableTextS5"/>
              <w:rPr>
                <w:color w:val="000000"/>
              </w:rPr>
            </w:pPr>
            <w:ins w:id="153" w:author="NTIA" w:date="2019-02-11T06:05:00Z">
              <w:del w:id="154" w:author="Rev" w:date="2019-02-11T16:05:00Z">
                <w:r w:rsidDel="00BB12B4">
                  <w:rPr>
                    <w:color w:val="000000"/>
                  </w:rPr>
                  <w:delText>MOD 5.338A</w:delText>
                </w:r>
              </w:del>
            </w:ins>
          </w:p>
        </w:tc>
        <w:tc>
          <w:tcPr>
            <w:tcW w:w="3136" w:type="dxa"/>
            <w:tcBorders>
              <w:top w:val="single" w:sz="4" w:space="0" w:color="auto"/>
              <w:left w:val="single" w:sz="4" w:space="0" w:color="auto"/>
              <w:bottom w:val="single" w:sz="4" w:space="0" w:color="auto"/>
              <w:right w:val="single" w:sz="4" w:space="0" w:color="auto"/>
            </w:tcBorders>
            <w:hideMark/>
          </w:tcPr>
          <w:p w:rsidR="00C55EFA" w:rsidRPr="00F33901" w:rsidRDefault="00C55EFA" w:rsidP="00011BA2">
            <w:pPr>
              <w:pStyle w:val="TableTextS5"/>
              <w:rPr>
                <w:rStyle w:val="Tablefreq"/>
              </w:rPr>
            </w:pPr>
            <w:r w:rsidRPr="00F33901">
              <w:rPr>
                <w:rStyle w:val="Tablefreq"/>
              </w:rPr>
              <w:t>24.75-25.25</w:t>
            </w:r>
          </w:p>
          <w:p w:rsidR="00C55EFA" w:rsidRPr="00F33901" w:rsidRDefault="00C55EFA" w:rsidP="00011BA2">
            <w:pPr>
              <w:pStyle w:val="TableTextS5"/>
              <w:rPr>
                <w:color w:val="000000"/>
              </w:rPr>
            </w:pPr>
            <w:r w:rsidRPr="00F33901">
              <w:rPr>
                <w:color w:val="000000"/>
              </w:rPr>
              <w:t>FIXED</w:t>
            </w:r>
          </w:p>
          <w:p w:rsidR="00C55EFA" w:rsidRPr="00F33901" w:rsidRDefault="00C55EFA" w:rsidP="00011BA2">
            <w:pPr>
              <w:pStyle w:val="TableTextS5"/>
              <w:spacing w:before="0"/>
              <w:rPr>
                <w:color w:val="000000"/>
              </w:rPr>
            </w:pPr>
            <w:r w:rsidRPr="00F33901">
              <w:rPr>
                <w:color w:val="000000"/>
              </w:rPr>
              <w:t>FIXED-SATELLITE</w:t>
            </w:r>
            <w:r w:rsidRPr="00F33901">
              <w:rPr>
                <w:color w:val="000000"/>
              </w:rPr>
              <w:br/>
              <w:t xml:space="preserve">(Earth-to-space)  </w:t>
            </w:r>
            <w:r w:rsidRPr="00F33901">
              <w:rPr>
                <w:rStyle w:val="Artref"/>
                <w:color w:val="000000"/>
              </w:rPr>
              <w:t>5.535</w:t>
            </w:r>
          </w:p>
          <w:p w:rsidR="00C55EFA" w:rsidRDefault="00C55EFA" w:rsidP="00011BA2">
            <w:pPr>
              <w:pStyle w:val="TableTextS5"/>
              <w:spacing w:before="0"/>
              <w:rPr>
                <w:ins w:id="155" w:author="NTIA" w:date="2019-02-11T06:06:00Z"/>
                <w:color w:val="000000"/>
              </w:rPr>
            </w:pPr>
            <w:r w:rsidRPr="00F33901">
              <w:rPr>
                <w:color w:val="000000"/>
              </w:rPr>
              <w:t>MOBILE</w:t>
            </w:r>
            <w:ins w:id="156" w:author="NTIA" w:date="2019-02-11T06:05:00Z">
              <w:r w:rsidR="00304BCD">
                <w:rPr>
                  <w:color w:val="000000"/>
                </w:rPr>
                <w:t xml:space="preserve"> ADD </w:t>
              </w:r>
            </w:ins>
            <w:ins w:id="157" w:author="NTIA" w:date="2019-02-11T06:06:00Z">
              <w:r w:rsidR="00304BCD">
                <w:rPr>
                  <w:color w:val="000000"/>
                </w:rPr>
                <w:t xml:space="preserve">5.A113 </w:t>
              </w:r>
            </w:ins>
          </w:p>
          <w:p w:rsidR="00304BCD" w:rsidRPr="00F33901" w:rsidRDefault="00304BCD" w:rsidP="00011BA2">
            <w:pPr>
              <w:pStyle w:val="TableTextS5"/>
              <w:spacing w:before="0"/>
              <w:rPr>
                <w:color w:val="000000"/>
              </w:rPr>
            </w:pPr>
            <w:ins w:id="158" w:author="NTIA" w:date="2019-02-11T06:06:00Z">
              <w:del w:id="159" w:author="Rev" w:date="2019-02-11T16:05:00Z">
                <w:r w:rsidDel="00BB12B4">
                  <w:rPr>
                    <w:color w:val="000000"/>
                  </w:rPr>
                  <w:delText>MOD 5.338A</w:delText>
                </w:r>
              </w:del>
            </w:ins>
          </w:p>
        </w:tc>
      </w:tr>
      <w:tr w:rsidR="00C55EFA" w:rsidTr="00011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C55EFA" w:rsidRPr="008A2589" w:rsidRDefault="00C55EFA" w:rsidP="00011BA2">
            <w:pPr>
              <w:pStyle w:val="TableTextS5"/>
              <w:rPr>
                <w:color w:val="000000"/>
                <w:lang w:val="en-US"/>
              </w:rPr>
            </w:pPr>
            <w:r w:rsidRPr="00D518E2">
              <w:rPr>
                <w:rStyle w:val="Tablefreq"/>
              </w:rPr>
              <w:lastRenderedPageBreak/>
              <w:t>25.25-25.5</w:t>
            </w:r>
            <w:r>
              <w:rPr>
                <w:color w:val="000000"/>
              </w:rPr>
              <w:tab/>
              <w:t>FIXED</w:t>
            </w:r>
          </w:p>
          <w:p w:rsidR="00C55EFA" w:rsidRDefault="00C55EFA" w:rsidP="00011BA2">
            <w:pPr>
              <w:pStyle w:val="TableTextS5"/>
              <w:spacing w:before="0"/>
              <w:rPr>
                <w:color w:val="000000"/>
              </w:rPr>
            </w:pPr>
            <w:r>
              <w:rPr>
                <w:color w:val="000000"/>
              </w:rPr>
              <w:tab/>
            </w:r>
            <w:r>
              <w:rPr>
                <w:color w:val="000000"/>
              </w:rPr>
              <w:tab/>
            </w:r>
            <w:r>
              <w:rPr>
                <w:color w:val="000000"/>
              </w:rPr>
              <w:tab/>
            </w:r>
            <w:r>
              <w:rPr>
                <w:color w:val="000000"/>
              </w:rPr>
              <w:tab/>
              <w:t xml:space="preserve">INTER-SATELLITE  </w:t>
            </w:r>
            <w:r>
              <w:rPr>
                <w:rStyle w:val="Artref"/>
                <w:color w:val="000000"/>
              </w:rPr>
              <w:t>5.536</w:t>
            </w:r>
          </w:p>
          <w:p w:rsidR="00C55EFA" w:rsidRDefault="00C55EFA" w:rsidP="00011BA2">
            <w:pPr>
              <w:pStyle w:val="TableTextS5"/>
              <w:spacing w:before="0"/>
              <w:rPr>
                <w:color w:val="000000"/>
              </w:rPr>
            </w:pPr>
            <w:r>
              <w:rPr>
                <w:color w:val="000000"/>
              </w:rPr>
              <w:tab/>
            </w:r>
            <w:r>
              <w:rPr>
                <w:color w:val="000000"/>
              </w:rPr>
              <w:tab/>
            </w:r>
            <w:r>
              <w:rPr>
                <w:color w:val="000000"/>
              </w:rPr>
              <w:tab/>
            </w:r>
            <w:r>
              <w:rPr>
                <w:color w:val="000000"/>
              </w:rPr>
              <w:tab/>
              <w:t>MOBILE</w:t>
            </w:r>
            <w:ins w:id="160" w:author="NTIA" w:date="2019-02-11T06:06:00Z">
              <w:r w:rsidR="00304BCD">
                <w:rPr>
                  <w:color w:val="000000"/>
                </w:rPr>
                <w:t xml:space="preserve"> ADD 5.A113  </w:t>
              </w:r>
            </w:ins>
            <w:ins w:id="161" w:author="NTIA" w:date="2019-02-11T06:08:00Z">
              <w:r w:rsidR="00304BCD">
                <w:rPr>
                  <w:color w:val="000000"/>
                </w:rPr>
                <w:t xml:space="preserve"> </w:t>
              </w:r>
              <w:del w:id="162" w:author="Rev" w:date="2019-02-11T06:29:00Z">
                <w:r w:rsidR="00304BCD" w:rsidDel="003C5107">
                  <w:rPr>
                    <w:color w:val="000000"/>
                  </w:rPr>
                  <w:delText>MOD 5.338A</w:delText>
                </w:r>
              </w:del>
            </w:ins>
          </w:p>
          <w:p w:rsidR="00C55EFA" w:rsidRDefault="00C55EFA" w:rsidP="00011BA2">
            <w:pPr>
              <w:pStyle w:val="TableTextS5"/>
              <w:spacing w:before="0"/>
              <w:rPr>
                <w:ins w:id="163" w:author="Rev" w:date="2019-02-11T06:29:00Z"/>
                <w:color w:val="000000"/>
                <w:lang w:val="en-AU"/>
              </w:rPr>
            </w:pPr>
            <w:r>
              <w:rPr>
                <w:color w:val="000000"/>
              </w:rPr>
              <w:tab/>
            </w:r>
            <w:r>
              <w:rPr>
                <w:color w:val="000000"/>
              </w:rPr>
              <w:tab/>
            </w:r>
            <w:r>
              <w:rPr>
                <w:color w:val="000000"/>
              </w:rPr>
              <w:tab/>
            </w:r>
            <w:r>
              <w:rPr>
                <w:color w:val="000000"/>
              </w:rPr>
              <w:tab/>
            </w:r>
            <w:r>
              <w:rPr>
                <w:color w:val="000000"/>
                <w:lang w:val="en-AU"/>
              </w:rPr>
              <w:t>Standard frequency and time signal-satellite (Earth-to-space)</w:t>
            </w:r>
          </w:p>
          <w:p w:rsidR="003C5107" w:rsidRDefault="003C5107" w:rsidP="00296D7E">
            <w:pPr>
              <w:pStyle w:val="TableTextS5"/>
              <w:spacing w:before="0"/>
              <w:rPr>
                <w:color w:val="000000"/>
                <w:lang w:val="en-AU"/>
              </w:rPr>
            </w:pPr>
            <w:ins w:id="164" w:author="Rev" w:date="2019-02-11T06:29:00Z">
              <w:r>
                <w:rPr>
                  <w:color w:val="000000"/>
                  <w:lang w:val="en-AU"/>
                </w:rPr>
                <w:t xml:space="preserve">                                                            </w:t>
              </w:r>
            </w:ins>
          </w:p>
        </w:tc>
      </w:tr>
      <w:tr w:rsidR="00C55EFA" w:rsidTr="00011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C55EFA" w:rsidRPr="008A2589" w:rsidRDefault="00C55EFA" w:rsidP="00011BA2">
            <w:pPr>
              <w:pStyle w:val="TableTextS5"/>
              <w:tabs>
                <w:tab w:val="clear" w:pos="170"/>
                <w:tab w:val="clear" w:pos="567"/>
                <w:tab w:val="clear" w:pos="737"/>
              </w:tabs>
              <w:ind w:left="3062" w:hanging="3062"/>
              <w:rPr>
                <w:color w:val="000000"/>
                <w:lang w:val="en-US"/>
              </w:rPr>
            </w:pPr>
            <w:r w:rsidRPr="00D518E2">
              <w:rPr>
                <w:rStyle w:val="Tablefreq"/>
              </w:rPr>
              <w:t>25.5-27</w:t>
            </w:r>
            <w:r w:rsidRPr="00DB6575">
              <w:rPr>
                <w:b/>
                <w:color w:val="000000"/>
              </w:rPr>
              <w:tab/>
            </w:r>
            <w:r>
              <w:rPr>
                <w:color w:val="000000"/>
              </w:rPr>
              <w:t xml:space="preserve">EARTH EXPLORATION-SATELLITE (space-to Earth)  </w:t>
            </w:r>
            <w:r>
              <w:rPr>
                <w:rStyle w:val="Artref"/>
                <w:color w:val="000000"/>
              </w:rPr>
              <w:t>5.536B</w:t>
            </w:r>
          </w:p>
          <w:p w:rsidR="00C55EFA" w:rsidRDefault="00C55EFA" w:rsidP="00011BA2">
            <w:pPr>
              <w:pStyle w:val="TableTextS5"/>
              <w:spacing w:before="0"/>
              <w:rPr>
                <w:color w:val="000000"/>
              </w:rPr>
            </w:pPr>
            <w:r>
              <w:rPr>
                <w:color w:val="000000"/>
              </w:rPr>
              <w:tab/>
            </w:r>
            <w:r>
              <w:rPr>
                <w:color w:val="000000"/>
              </w:rPr>
              <w:tab/>
            </w:r>
            <w:r>
              <w:rPr>
                <w:color w:val="000000"/>
              </w:rPr>
              <w:tab/>
            </w:r>
            <w:r>
              <w:rPr>
                <w:color w:val="000000"/>
              </w:rPr>
              <w:tab/>
              <w:t>FIXED</w:t>
            </w:r>
          </w:p>
          <w:p w:rsidR="00C55EFA" w:rsidRDefault="00C55EFA" w:rsidP="00011BA2">
            <w:pPr>
              <w:pStyle w:val="TableTextS5"/>
              <w:spacing w:before="0"/>
              <w:rPr>
                <w:color w:val="000000"/>
              </w:rPr>
            </w:pPr>
            <w:r>
              <w:rPr>
                <w:color w:val="000000"/>
              </w:rPr>
              <w:tab/>
            </w:r>
            <w:r>
              <w:rPr>
                <w:color w:val="000000"/>
              </w:rPr>
              <w:tab/>
            </w:r>
            <w:r>
              <w:rPr>
                <w:color w:val="000000"/>
              </w:rPr>
              <w:tab/>
            </w:r>
            <w:r>
              <w:rPr>
                <w:color w:val="000000"/>
              </w:rPr>
              <w:tab/>
              <w:t xml:space="preserve">INTER-SATELLITE  </w:t>
            </w:r>
            <w:r>
              <w:rPr>
                <w:rStyle w:val="Artref"/>
                <w:color w:val="000000"/>
              </w:rPr>
              <w:t>5.536</w:t>
            </w:r>
          </w:p>
          <w:p w:rsidR="00C55EFA" w:rsidRDefault="00C55EFA" w:rsidP="00011BA2">
            <w:pPr>
              <w:pStyle w:val="TableTextS5"/>
              <w:spacing w:before="0"/>
              <w:rPr>
                <w:color w:val="000000"/>
              </w:rPr>
            </w:pPr>
            <w:r>
              <w:rPr>
                <w:color w:val="000000"/>
              </w:rPr>
              <w:tab/>
            </w:r>
            <w:r>
              <w:rPr>
                <w:color w:val="000000"/>
              </w:rPr>
              <w:tab/>
            </w:r>
            <w:r>
              <w:rPr>
                <w:color w:val="000000"/>
              </w:rPr>
              <w:tab/>
            </w:r>
            <w:r>
              <w:rPr>
                <w:color w:val="000000"/>
              </w:rPr>
              <w:tab/>
              <w:t>MOBILE</w:t>
            </w:r>
            <w:ins w:id="165" w:author="NTIA" w:date="2019-02-11T06:08:00Z">
              <w:r w:rsidR="00304BCD">
                <w:rPr>
                  <w:color w:val="000000"/>
                </w:rPr>
                <w:t xml:space="preserve"> ADD 5.A113 </w:t>
              </w:r>
              <w:del w:id="166" w:author="Rev" w:date="2019-02-11T06:29:00Z">
                <w:r w:rsidR="00304BCD" w:rsidDel="003C5107">
                  <w:rPr>
                    <w:color w:val="000000"/>
                  </w:rPr>
                  <w:delText>MOD 5.338A</w:delText>
                </w:r>
              </w:del>
            </w:ins>
          </w:p>
          <w:p w:rsidR="00C55EFA" w:rsidRDefault="00C55EFA" w:rsidP="00011BA2">
            <w:pPr>
              <w:pStyle w:val="TableTextS5"/>
              <w:spacing w:before="0"/>
              <w:rPr>
                <w:color w:val="000000"/>
              </w:rPr>
            </w:pPr>
            <w:r>
              <w:rPr>
                <w:color w:val="000000"/>
              </w:rPr>
              <w:tab/>
            </w:r>
            <w:r>
              <w:rPr>
                <w:color w:val="000000"/>
              </w:rPr>
              <w:tab/>
            </w:r>
            <w:r>
              <w:rPr>
                <w:color w:val="000000"/>
              </w:rPr>
              <w:tab/>
            </w:r>
            <w:r>
              <w:rPr>
                <w:color w:val="000000"/>
              </w:rPr>
              <w:tab/>
              <w:t xml:space="preserve">SPACE  RESEARCH (space-to-Earth)  </w:t>
            </w:r>
            <w:r>
              <w:rPr>
                <w:rStyle w:val="Artref"/>
                <w:color w:val="000000"/>
              </w:rPr>
              <w:t>5.536C</w:t>
            </w:r>
          </w:p>
          <w:p w:rsidR="00C55EFA" w:rsidRDefault="00C55EFA" w:rsidP="00011BA2">
            <w:pPr>
              <w:pStyle w:val="TableTextS5"/>
              <w:spacing w:before="0"/>
              <w:rPr>
                <w:color w:val="000000"/>
              </w:rPr>
            </w:pPr>
            <w:r>
              <w:rPr>
                <w:color w:val="000000"/>
              </w:rPr>
              <w:tab/>
            </w:r>
            <w:r>
              <w:rPr>
                <w:color w:val="000000"/>
              </w:rPr>
              <w:tab/>
            </w:r>
            <w:r>
              <w:rPr>
                <w:color w:val="000000"/>
              </w:rPr>
              <w:tab/>
            </w:r>
            <w:r>
              <w:rPr>
                <w:color w:val="000000"/>
              </w:rPr>
              <w:tab/>
              <w:t>Standard frequency and time signal-satellite (Earth-to-space)</w:t>
            </w:r>
          </w:p>
          <w:p w:rsidR="00C55EFA" w:rsidRDefault="00C55EFA" w:rsidP="00296D7E">
            <w:pPr>
              <w:pStyle w:val="TableTextS5"/>
              <w:spacing w:before="0"/>
              <w:rPr>
                <w:color w:val="000000"/>
                <w:lang w:val="fr-FR"/>
              </w:rPr>
            </w:pPr>
            <w:r>
              <w:rPr>
                <w:color w:val="000000"/>
              </w:rPr>
              <w:tab/>
            </w:r>
            <w:r>
              <w:rPr>
                <w:color w:val="000000"/>
              </w:rPr>
              <w:tab/>
            </w:r>
            <w:r>
              <w:rPr>
                <w:color w:val="000000"/>
              </w:rPr>
              <w:tab/>
            </w:r>
            <w:r>
              <w:rPr>
                <w:color w:val="000000"/>
              </w:rPr>
              <w:tab/>
            </w:r>
            <w:r>
              <w:rPr>
                <w:rStyle w:val="Artref"/>
                <w:color w:val="000000"/>
              </w:rPr>
              <w:t>5.536A</w:t>
            </w:r>
            <w:ins w:id="167" w:author="Rev" w:date="2019-02-11T06:29:00Z">
              <w:r w:rsidR="003C5107">
                <w:rPr>
                  <w:rStyle w:val="Artref"/>
                  <w:color w:val="000000"/>
                </w:rPr>
                <w:t xml:space="preserve"> </w:t>
              </w:r>
            </w:ins>
          </w:p>
        </w:tc>
      </w:tr>
      <w:tr w:rsidR="00C55EFA" w:rsidTr="00011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3084" w:type="dxa"/>
            <w:tcBorders>
              <w:top w:val="single" w:sz="4" w:space="0" w:color="auto"/>
              <w:left w:val="single" w:sz="4" w:space="0" w:color="auto"/>
              <w:bottom w:val="single" w:sz="4" w:space="0" w:color="auto"/>
              <w:right w:val="single" w:sz="4" w:space="0" w:color="auto"/>
            </w:tcBorders>
            <w:hideMark/>
          </w:tcPr>
          <w:p w:rsidR="00C55EFA" w:rsidRPr="00D518E2" w:rsidRDefault="00C55EFA" w:rsidP="00011BA2">
            <w:pPr>
              <w:pStyle w:val="TableTextS5"/>
              <w:rPr>
                <w:rStyle w:val="Tablefreq"/>
              </w:rPr>
            </w:pPr>
            <w:r w:rsidRPr="00D518E2">
              <w:rPr>
                <w:rStyle w:val="Tablefreq"/>
              </w:rPr>
              <w:t>27-27.5</w:t>
            </w:r>
          </w:p>
          <w:p w:rsidR="00C55EFA" w:rsidRDefault="00C55EFA" w:rsidP="00011BA2">
            <w:pPr>
              <w:pStyle w:val="TableTextS5"/>
              <w:rPr>
                <w:color w:val="000000"/>
                <w:lang w:val="en-AU"/>
              </w:rPr>
            </w:pPr>
            <w:r>
              <w:rPr>
                <w:color w:val="000000"/>
                <w:lang w:val="en-AU"/>
              </w:rPr>
              <w:t>FIXED</w:t>
            </w:r>
          </w:p>
          <w:p w:rsidR="00C55EFA" w:rsidRDefault="00C55EFA" w:rsidP="00011BA2">
            <w:pPr>
              <w:pStyle w:val="TableTextS5"/>
              <w:spacing w:before="0"/>
              <w:rPr>
                <w:color w:val="000000"/>
                <w:lang w:val="en-AU"/>
              </w:rPr>
            </w:pPr>
            <w:r>
              <w:rPr>
                <w:color w:val="000000"/>
                <w:lang w:val="en-AU"/>
              </w:rPr>
              <w:t xml:space="preserve">INTER-SATELLITE  </w:t>
            </w:r>
            <w:r>
              <w:rPr>
                <w:rStyle w:val="Artref"/>
                <w:color w:val="000000"/>
                <w:lang w:val="en-AU"/>
              </w:rPr>
              <w:t>5.536</w:t>
            </w:r>
          </w:p>
          <w:p w:rsidR="00C55EFA" w:rsidRDefault="00C55EFA" w:rsidP="00011BA2">
            <w:pPr>
              <w:pStyle w:val="TableTextS5"/>
              <w:spacing w:before="0"/>
              <w:rPr>
                <w:ins w:id="168" w:author="NTIA" w:date="2019-02-11T06:08:00Z"/>
                <w:color w:val="000000"/>
                <w:lang w:val="en-AU"/>
              </w:rPr>
            </w:pPr>
            <w:r>
              <w:rPr>
                <w:color w:val="000000"/>
                <w:lang w:val="en-AU"/>
              </w:rPr>
              <w:t>MOBILE</w:t>
            </w:r>
            <w:ins w:id="169" w:author="NTIA" w:date="2019-02-11T06:08:00Z">
              <w:r w:rsidR="00304BCD">
                <w:rPr>
                  <w:color w:val="000000"/>
                  <w:lang w:val="en-AU"/>
                </w:rPr>
                <w:t xml:space="preserve"> ADD 5.A113 </w:t>
              </w:r>
            </w:ins>
          </w:p>
          <w:p w:rsidR="00304BCD" w:rsidRDefault="00304BCD" w:rsidP="00011BA2">
            <w:pPr>
              <w:pStyle w:val="TableTextS5"/>
              <w:spacing w:before="0"/>
              <w:rPr>
                <w:color w:val="000000"/>
                <w:lang w:val="en-AU"/>
              </w:rPr>
            </w:pPr>
            <w:ins w:id="170" w:author="NTIA" w:date="2019-02-11T06:08:00Z">
              <w:del w:id="171" w:author="Rev" w:date="2019-02-11T16:05:00Z">
                <w:r w:rsidDel="00BB12B4">
                  <w:rPr>
                    <w:color w:val="000000"/>
                    <w:lang w:val="en-AU"/>
                  </w:rPr>
                  <w:delText>MOD 5.338A</w:delText>
                </w:r>
              </w:del>
            </w:ins>
          </w:p>
        </w:tc>
        <w:tc>
          <w:tcPr>
            <w:tcW w:w="6220" w:type="dxa"/>
            <w:gridSpan w:val="2"/>
            <w:tcBorders>
              <w:top w:val="single" w:sz="4" w:space="0" w:color="auto"/>
              <w:left w:val="single" w:sz="4" w:space="0" w:color="auto"/>
              <w:bottom w:val="single" w:sz="4" w:space="0" w:color="auto"/>
              <w:right w:val="single" w:sz="4" w:space="0" w:color="auto"/>
            </w:tcBorders>
            <w:hideMark/>
          </w:tcPr>
          <w:p w:rsidR="00C55EFA" w:rsidRPr="00D518E2" w:rsidRDefault="00C55EFA" w:rsidP="00011BA2">
            <w:pPr>
              <w:pStyle w:val="TableTextS5"/>
              <w:rPr>
                <w:rStyle w:val="Tablefreq"/>
              </w:rPr>
            </w:pPr>
            <w:r w:rsidRPr="00D518E2">
              <w:rPr>
                <w:rStyle w:val="Tablefreq"/>
              </w:rPr>
              <w:t>27-27.5</w:t>
            </w:r>
          </w:p>
          <w:p w:rsidR="00C55EFA" w:rsidRDefault="00C55EFA" w:rsidP="00011BA2">
            <w:pPr>
              <w:pStyle w:val="TableTextS5"/>
              <w:tabs>
                <w:tab w:val="clear" w:pos="170"/>
              </w:tabs>
              <w:rPr>
                <w:color w:val="000000"/>
                <w:lang w:val="en-AU"/>
              </w:rPr>
            </w:pPr>
            <w:r>
              <w:rPr>
                <w:color w:val="000000"/>
                <w:lang w:val="en-AU"/>
              </w:rPr>
              <w:tab/>
            </w:r>
            <w:r>
              <w:rPr>
                <w:color w:val="000000"/>
                <w:lang w:val="en-AU"/>
              </w:rPr>
              <w:tab/>
              <w:t>FIXED</w:t>
            </w:r>
          </w:p>
          <w:p w:rsidR="00C55EFA" w:rsidRDefault="00C55EFA" w:rsidP="00011BA2">
            <w:pPr>
              <w:pStyle w:val="TableTextS5"/>
              <w:tabs>
                <w:tab w:val="clear" w:pos="170"/>
              </w:tabs>
              <w:spacing w:before="0"/>
              <w:rPr>
                <w:color w:val="000000"/>
                <w:lang w:val="en-AU"/>
              </w:rPr>
            </w:pPr>
            <w:r>
              <w:rPr>
                <w:color w:val="000000"/>
                <w:lang w:val="en-AU"/>
              </w:rPr>
              <w:tab/>
            </w:r>
            <w:r>
              <w:rPr>
                <w:color w:val="000000"/>
                <w:lang w:val="en-AU"/>
              </w:rPr>
              <w:tab/>
              <w:t>FIXED-SATELLITE (Earth-to-space)</w:t>
            </w:r>
          </w:p>
          <w:p w:rsidR="00C55EFA" w:rsidRDefault="00C55EFA" w:rsidP="00011BA2">
            <w:pPr>
              <w:pStyle w:val="TableTextS5"/>
              <w:tabs>
                <w:tab w:val="clear" w:pos="170"/>
              </w:tabs>
              <w:spacing w:before="0"/>
              <w:rPr>
                <w:color w:val="000000"/>
                <w:lang w:val="fr-FR"/>
              </w:rPr>
            </w:pPr>
            <w:r>
              <w:rPr>
                <w:color w:val="000000"/>
              </w:rPr>
              <w:tab/>
            </w:r>
            <w:r>
              <w:rPr>
                <w:color w:val="000000"/>
              </w:rPr>
              <w:tab/>
              <w:t xml:space="preserve">INTER-SATELLITE  </w:t>
            </w:r>
            <w:r>
              <w:rPr>
                <w:rStyle w:val="Artref"/>
                <w:color w:val="000000"/>
              </w:rPr>
              <w:t>5.536</w:t>
            </w:r>
            <w:r>
              <w:rPr>
                <w:color w:val="000000"/>
              </w:rPr>
              <w:t xml:space="preserve">  </w:t>
            </w:r>
            <w:r>
              <w:rPr>
                <w:rStyle w:val="Artref"/>
                <w:color w:val="000000"/>
              </w:rPr>
              <w:t>5.537</w:t>
            </w:r>
          </w:p>
          <w:p w:rsidR="00C55EFA" w:rsidRDefault="00C55EFA" w:rsidP="00FC3678">
            <w:pPr>
              <w:pStyle w:val="TableTextS5"/>
              <w:tabs>
                <w:tab w:val="clear" w:pos="170"/>
              </w:tabs>
              <w:spacing w:before="0"/>
              <w:rPr>
                <w:ins w:id="172" w:author="NTIA" w:date="2019-02-11T06:08:00Z"/>
                <w:color w:val="000000"/>
              </w:rPr>
            </w:pPr>
            <w:r>
              <w:rPr>
                <w:color w:val="000000"/>
              </w:rPr>
              <w:tab/>
            </w:r>
            <w:r>
              <w:rPr>
                <w:color w:val="000000"/>
              </w:rPr>
              <w:tab/>
              <w:t>MOBILE</w:t>
            </w:r>
            <w:ins w:id="173" w:author="NTIA" w:date="2019-02-11T06:08:00Z">
              <w:r w:rsidR="00304BCD">
                <w:rPr>
                  <w:color w:val="000000"/>
                </w:rPr>
                <w:t xml:space="preserve"> ADD 5.A113</w:t>
              </w:r>
            </w:ins>
          </w:p>
          <w:p w:rsidR="00304BCD" w:rsidRDefault="00304BCD" w:rsidP="00BB12B4">
            <w:pPr>
              <w:pStyle w:val="TableTextS5"/>
              <w:tabs>
                <w:tab w:val="clear" w:pos="170"/>
              </w:tabs>
              <w:spacing w:before="0"/>
              <w:rPr>
                <w:color w:val="000000"/>
                <w:lang w:val="fr-FR"/>
              </w:rPr>
            </w:pPr>
            <w:ins w:id="174" w:author="NTIA" w:date="2019-02-11T06:08:00Z">
              <w:r>
                <w:rPr>
                  <w:color w:val="000000"/>
                  <w:lang w:val="fr-FR"/>
                </w:rPr>
                <w:t xml:space="preserve">            </w:t>
              </w:r>
              <w:del w:id="175" w:author="Rev" w:date="2019-02-11T16:04:00Z">
                <w:r w:rsidDel="00BB12B4">
                  <w:rPr>
                    <w:color w:val="000000"/>
                    <w:lang w:val="fr-FR"/>
                  </w:rPr>
                  <w:delText>MOD 5.338A</w:delText>
                </w:r>
              </w:del>
            </w:ins>
          </w:p>
        </w:tc>
      </w:tr>
    </w:tbl>
    <w:p w:rsidR="00C55EFA" w:rsidRDefault="00C55EFA" w:rsidP="00E3416A">
      <w:pPr>
        <w:widowControl w:val="0"/>
        <w:autoSpaceDE w:val="0"/>
        <w:autoSpaceDN w:val="0"/>
        <w:adjustRightInd w:val="0"/>
        <w:rPr>
          <w:rFonts w:ascii="Times New Roman" w:eastAsia="Times New Roman" w:hAnsi="Times New Roman" w:cs="Times New Roman"/>
        </w:rPr>
      </w:pPr>
    </w:p>
    <w:p w:rsidR="003C5107" w:rsidRPr="00C756F4" w:rsidRDefault="00304BCD" w:rsidP="003C5107">
      <w:pPr>
        <w:widowControl w:val="0"/>
        <w:rPr>
          <w:ins w:id="176" w:author="Rev" w:date="2019-02-11T06:30:00Z"/>
          <w:rFonts w:ascii="Times New Roman" w:hAnsi="Times New Roman" w:cs="Times New Roman"/>
        </w:rPr>
      </w:pPr>
      <w:r w:rsidRPr="00C756F4">
        <w:rPr>
          <w:rFonts w:ascii="Times New Roman" w:hAnsi="Times New Roman" w:cs="Times New Roman"/>
          <w:b/>
        </w:rPr>
        <w:t>Reasons:</w:t>
      </w:r>
      <w:r w:rsidRPr="00C756F4">
        <w:rPr>
          <w:rFonts w:ascii="Times New Roman" w:hAnsi="Times New Roman" w:cs="Times New Roman"/>
        </w:rPr>
        <w:tab/>
      </w:r>
      <w:del w:id="177" w:author="Rev" w:date="2019-02-11T07:41:00Z">
        <w:r w:rsidRPr="00C756F4" w:rsidDel="00C756F4">
          <w:rPr>
            <w:rFonts w:ascii="Times New Roman" w:hAnsi="Times New Roman" w:cs="Times New Roman"/>
          </w:rPr>
          <w:delText>To</w:delText>
        </w:r>
      </w:del>
      <w:ins w:id="178" w:author="Rev" w:date="2019-02-11T07:41:00Z">
        <w:r w:rsidR="00C756F4" w:rsidRPr="00C756F4">
          <w:rPr>
            <w:rFonts w:ascii="Times New Roman" w:hAnsi="Times New Roman" w:cs="Times New Roman"/>
          </w:rPr>
          <w:t>These modifications</w:t>
        </w:r>
      </w:ins>
      <w:r w:rsidRPr="00C756F4">
        <w:rPr>
          <w:rFonts w:ascii="Times New Roman" w:hAnsi="Times New Roman" w:cs="Times New Roman"/>
        </w:rPr>
        <w:t xml:space="preserve"> provide</w:t>
      </w:r>
      <w:del w:id="179" w:author="Rev" w:date="2019-02-11T07:42:00Z">
        <w:r w:rsidRPr="00C756F4" w:rsidDel="00C756F4">
          <w:rPr>
            <w:rFonts w:ascii="Times New Roman" w:hAnsi="Times New Roman" w:cs="Times New Roman"/>
          </w:rPr>
          <w:delText xml:space="preserve"> the</w:delText>
        </w:r>
      </w:del>
      <w:r w:rsidRPr="00C756F4">
        <w:rPr>
          <w:rFonts w:ascii="Times New Roman" w:hAnsi="Times New Roman" w:cs="Times New Roman"/>
        </w:rPr>
        <w:t xml:space="preserve"> allocations</w:t>
      </w:r>
      <w:ins w:id="180" w:author="Rev" w:date="2019-02-11T07:42:00Z">
        <w:r w:rsidR="00C756F4" w:rsidRPr="00C756F4">
          <w:rPr>
            <w:rFonts w:ascii="Times New Roman" w:hAnsi="Times New Roman" w:cs="Times New Roman"/>
          </w:rPr>
          <w:t xml:space="preserve"> on a primary basis </w:t>
        </w:r>
      </w:ins>
      <w:del w:id="181" w:author="Rev" w:date="2019-02-11T07:42:00Z">
        <w:r w:rsidRPr="00C756F4" w:rsidDel="00C756F4">
          <w:rPr>
            <w:rFonts w:ascii="Times New Roman" w:hAnsi="Times New Roman" w:cs="Times New Roman"/>
          </w:rPr>
          <w:delText xml:space="preserve"> and associated footnotes </w:delText>
        </w:r>
      </w:del>
      <w:r w:rsidRPr="00C756F4">
        <w:rPr>
          <w:rFonts w:ascii="Times New Roman" w:hAnsi="Times New Roman" w:cs="Times New Roman"/>
        </w:rPr>
        <w:t xml:space="preserve">to the </w:t>
      </w:r>
      <w:ins w:id="182" w:author="Rev" w:date="2019-02-11T07:42:00Z">
        <w:r w:rsidR="00C756F4" w:rsidRPr="00C756F4">
          <w:rPr>
            <w:rFonts w:ascii="Times New Roman" w:hAnsi="Times New Roman" w:cs="Times New Roman"/>
          </w:rPr>
          <w:t>M</w:t>
        </w:r>
      </w:ins>
      <w:del w:id="183" w:author="Rev" w:date="2019-02-11T07:42:00Z">
        <w:r w:rsidRPr="00C756F4" w:rsidDel="00C756F4">
          <w:rPr>
            <w:rFonts w:ascii="Times New Roman" w:hAnsi="Times New Roman" w:cs="Times New Roman"/>
          </w:rPr>
          <w:delText>m</w:delText>
        </w:r>
      </w:del>
      <w:r w:rsidRPr="00C756F4">
        <w:rPr>
          <w:rFonts w:ascii="Times New Roman" w:hAnsi="Times New Roman" w:cs="Times New Roman"/>
        </w:rPr>
        <w:t xml:space="preserve">obile </w:t>
      </w:r>
      <w:ins w:id="184" w:author="Rev" w:date="2019-02-11T07:42:00Z">
        <w:r w:rsidR="00C756F4" w:rsidRPr="00C756F4">
          <w:rPr>
            <w:rFonts w:ascii="Times New Roman" w:hAnsi="Times New Roman" w:cs="Times New Roman"/>
          </w:rPr>
          <w:t>S</w:t>
        </w:r>
      </w:ins>
      <w:del w:id="185" w:author="Rev" w:date="2019-02-11T07:42:00Z">
        <w:r w:rsidRPr="00C756F4" w:rsidDel="00C756F4">
          <w:rPr>
            <w:rFonts w:ascii="Times New Roman" w:hAnsi="Times New Roman" w:cs="Times New Roman"/>
          </w:rPr>
          <w:delText>s</w:delText>
        </w:r>
      </w:del>
      <w:r w:rsidRPr="00C756F4">
        <w:rPr>
          <w:rFonts w:ascii="Times New Roman" w:hAnsi="Times New Roman" w:cs="Times New Roman"/>
        </w:rPr>
        <w:t>ervice</w:t>
      </w:r>
      <w:ins w:id="186" w:author="Rev" w:date="2019-02-11T07:42:00Z">
        <w:r w:rsidR="00C756F4" w:rsidRPr="00C756F4">
          <w:rPr>
            <w:rFonts w:ascii="Times New Roman" w:hAnsi="Times New Roman" w:cs="Times New Roman"/>
          </w:rPr>
          <w:t xml:space="preserve"> as needed </w:t>
        </w:r>
      </w:ins>
      <w:ins w:id="187" w:author="Rev" w:date="2019-02-11T07:43:00Z">
        <w:r w:rsidR="00C756F4" w:rsidRPr="00C756F4">
          <w:rPr>
            <w:rFonts w:ascii="Times New Roman" w:hAnsi="Times New Roman" w:cs="Times New Roman"/>
          </w:rPr>
          <w:t xml:space="preserve">and </w:t>
        </w:r>
      </w:ins>
      <w:del w:id="188" w:author="Rev" w:date="2019-02-11T07:43:00Z">
        <w:r w:rsidRPr="00C756F4" w:rsidDel="00C756F4">
          <w:rPr>
            <w:rFonts w:ascii="Times New Roman" w:hAnsi="Times New Roman" w:cs="Times New Roman"/>
          </w:rPr>
          <w:delText xml:space="preserve"> in order to </w:delText>
        </w:r>
      </w:del>
      <w:r w:rsidRPr="00C756F4">
        <w:rPr>
          <w:rFonts w:ascii="Times New Roman" w:hAnsi="Times New Roman" w:cs="Times New Roman"/>
        </w:rPr>
        <w:t>identif</w:t>
      </w:r>
      <w:ins w:id="189" w:author="Rev" w:date="2019-02-11T07:43:00Z">
        <w:r w:rsidR="00C756F4" w:rsidRPr="00C756F4">
          <w:rPr>
            <w:rFonts w:ascii="Times New Roman" w:hAnsi="Times New Roman" w:cs="Times New Roman"/>
          </w:rPr>
          <w:t>ications</w:t>
        </w:r>
      </w:ins>
      <w:del w:id="190" w:author="Rev" w:date="2019-02-11T07:43:00Z">
        <w:r w:rsidRPr="00C756F4" w:rsidDel="00C756F4">
          <w:rPr>
            <w:rFonts w:ascii="Times New Roman" w:hAnsi="Times New Roman" w:cs="Times New Roman"/>
          </w:rPr>
          <w:delText>y</w:delText>
        </w:r>
      </w:del>
      <w:r w:rsidRPr="00C756F4">
        <w:rPr>
          <w:rFonts w:ascii="Times New Roman" w:hAnsi="Times New Roman" w:cs="Times New Roman"/>
        </w:rPr>
        <w:t xml:space="preserve"> </w:t>
      </w:r>
      <w:ins w:id="191" w:author="Rev" w:date="2019-02-11T07:43:00Z">
        <w:r w:rsidR="00C756F4" w:rsidRPr="00C756F4">
          <w:rPr>
            <w:rFonts w:ascii="Times New Roman" w:hAnsi="Times New Roman" w:cs="Times New Roman"/>
          </w:rPr>
          <w:t xml:space="preserve">to </w:t>
        </w:r>
      </w:ins>
      <w:del w:id="192" w:author="Rev" w:date="2019-02-11T07:43:00Z">
        <w:r w:rsidRPr="00C756F4" w:rsidDel="00C756F4">
          <w:rPr>
            <w:rFonts w:ascii="Times New Roman" w:hAnsi="Times New Roman" w:cs="Times New Roman"/>
          </w:rPr>
          <w:delText xml:space="preserve">the bands for </w:delText>
        </w:r>
      </w:del>
      <w:r w:rsidRPr="00C756F4">
        <w:rPr>
          <w:rFonts w:ascii="Times New Roman" w:hAnsi="Times New Roman" w:cs="Times New Roman"/>
        </w:rPr>
        <w:t>IMT.</w:t>
      </w:r>
      <w:ins w:id="193" w:author="Rev" w:date="2019-02-11T06:30:00Z">
        <w:r w:rsidR="003C5107" w:rsidRPr="00C756F4">
          <w:rPr>
            <w:rFonts w:ascii="Times New Roman" w:hAnsi="Times New Roman" w:cs="Times New Roman"/>
            <w:color w:val="000000"/>
          </w:rPr>
          <w:t xml:space="preserve"> </w:t>
        </w:r>
        <w:r w:rsidR="003C5107" w:rsidRPr="00C756F4">
          <w:rPr>
            <w:rStyle w:val="Artdef"/>
            <w:rFonts w:cs="Times New Roman"/>
            <w:b w:val="0"/>
            <w:color w:val="000000"/>
          </w:rPr>
          <w:t>This facilitates harmonized worldwide bands for IMT, which are highly desirable in order to achieve global roaming and the benefits of economies of scale.</w:t>
        </w:r>
        <w:r w:rsidR="003C5107" w:rsidRPr="00C756F4">
          <w:rPr>
            <w:rStyle w:val="Artdef"/>
            <w:rFonts w:cs="Times New Roman"/>
            <w:color w:val="000000"/>
          </w:rPr>
          <w:t xml:space="preserve">  </w:t>
        </w:r>
      </w:ins>
    </w:p>
    <w:p w:rsidR="00304BCD" w:rsidDel="00C756F4" w:rsidRDefault="00304BCD" w:rsidP="00304BCD">
      <w:pPr>
        <w:pStyle w:val="Reasons"/>
        <w:rPr>
          <w:del w:id="194" w:author="Rev" w:date="2019-02-11T07:43:00Z"/>
        </w:rPr>
      </w:pPr>
    </w:p>
    <w:p w:rsidR="00304BCD" w:rsidRPr="00304BCD" w:rsidRDefault="00304BCD" w:rsidP="00304BCD">
      <w:pPr>
        <w:pStyle w:val="Proposal"/>
        <w:rPr>
          <w:b/>
        </w:rPr>
      </w:pPr>
      <w:r w:rsidRPr="00304BCD">
        <w:rPr>
          <w:b/>
        </w:rPr>
        <w:t>ADD</w:t>
      </w:r>
      <w:r w:rsidRPr="00304BCD">
        <w:rPr>
          <w:b/>
        </w:rPr>
        <w:tab/>
        <w:t>USA/</w:t>
      </w:r>
      <w:ins w:id="195" w:author="Rev" w:date="2019-02-11T07:46:00Z">
        <w:r w:rsidR="00C756F4">
          <w:rPr>
            <w:b/>
          </w:rPr>
          <w:t>1.</w:t>
        </w:r>
      </w:ins>
      <w:del w:id="196" w:author="Rev" w:date="2019-02-11T07:46:00Z">
        <w:r w:rsidRPr="00304BCD" w:rsidDel="00C756F4">
          <w:rPr>
            <w:b/>
          </w:rPr>
          <w:delText>4821A</w:delText>
        </w:r>
      </w:del>
      <w:r w:rsidRPr="00304BCD">
        <w:rPr>
          <w:b/>
        </w:rPr>
        <w:t>13/3</w:t>
      </w:r>
    </w:p>
    <w:p w:rsidR="00304BCD" w:rsidRPr="00304BCD" w:rsidRDefault="00304BCD" w:rsidP="00304BCD">
      <w:pPr>
        <w:rPr>
          <w:rFonts w:ascii="Times New Roman" w:hAnsi="Times New Roman" w:cs="Times New Roman"/>
        </w:rPr>
      </w:pPr>
      <w:proofErr w:type="gramStart"/>
      <w:r w:rsidRPr="00304BCD">
        <w:rPr>
          <w:rStyle w:val="Artdef"/>
          <w:rFonts w:cs="Times New Roman"/>
        </w:rPr>
        <w:t>5.A113</w:t>
      </w:r>
      <w:proofErr w:type="gramEnd"/>
      <w:r w:rsidR="00BB12B4">
        <w:rPr>
          <w:rStyle w:val="Artdef"/>
          <w:rFonts w:cs="Times New Roman"/>
        </w:rPr>
        <w:tab/>
      </w:r>
      <w:r w:rsidRPr="00304BCD">
        <w:rPr>
          <w:rFonts w:ascii="Times New Roman" w:hAnsi="Times New Roman" w:cs="Times New Roman"/>
        </w:rPr>
        <w:tab/>
        <w:t xml:space="preserve">The frequency band 24.25-27.5 GHz is identified for use by administrations wishing to implement the terrestrial component of International Mobile Telecommunications (IMT).  This identification does not preclude the use of this frequency band by any application of the services to which they are allocated and does not establish priority in the Radio Regulations.  </w:t>
      </w:r>
      <w:del w:id="197" w:author="Rev" w:date="2019-02-11T07:45:00Z">
        <w:r w:rsidRPr="00304BCD" w:rsidDel="00C756F4">
          <w:rPr>
            <w:rFonts w:ascii="Times New Roman" w:hAnsi="Times New Roman" w:cs="Times New Roman"/>
          </w:rPr>
          <w:delText xml:space="preserve">The use of this frequency band by the mobile service for IMT is limited to the land mobile service.  Resolutions </w:delText>
        </w:r>
        <w:r w:rsidRPr="00304BCD" w:rsidDel="00C756F4">
          <w:rPr>
            <w:rFonts w:ascii="Times New Roman" w:hAnsi="Times New Roman" w:cs="Times New Roman"/>
            <w:b/>
          </w:rPr>
          <w:delText>[A113-IMT ABOVE 24 GHZ] (WRC-19)</w:delText>
        </w:r>
        <w:r w:rsidRPr="00304BCD" w:rsidDel="00C756F4">
          <w:rPr>
            <w:rFonts w:ascii="Times New Roman" w:hAnsi="Times New Roman" w:cs="Times New Roman"/>
          </w:rPr>
          <w:delText xml:space="preserve"> and </w:delText>
        </w:r>
        <w:r w:rsidRPr="00304BCD" w:rsidDel="00C756F4">
          <w:rPr>
            <w:rFonts w:ascii="Times New Roman" w:hAnsi="Times New Roman" w:cs="Times New Roman"/>
            <w:b/>
          </w:rPr>
          <w:delText>750 (Rev. WRC-19)</w:delText>
        </w:r>
        <w:r w:rsidRPr="00304BCD" w:rsidDel="00C756F4">
          <w:rPr>
            <w:rFonts w:ascii="Times New Roman" w:hAnsi="Times New Roman" w:cs="Times New Roman"/>
          </w:rPr>
          <w:delText xml:space="preserve"> apply.</w:delText>
        </w:r>
      </w:del>
    </w:p>
    <w:p w:rsidR="00304BCD" w:rsidRDefault="00304BCD" w:rsidP="00304BCD">
      <w:pPr>
        <w:pStyle w:val="Reasons"/>
      </w:pPr>
      <w:r>
        <w:rPr>
          <w:b/>
        </w:rPr>
        <w:t>Reasons:</w:t>
      </w:r>
      <w:r>
        <w:tab/>
        <w:t xml:space="preserve">To identify </w:t>
      </w:r>
      <w:ins w:id="198" w:author="Rev" w:date="2019-02-11T07:46:00Z">
        <w:r w:rsidR="00C756F4">
          <w:t xml:space="preserve">harmonized </w:t>
        </w:r>
        <w:proofErr w:type="spellStart"/>
        <w:r w:rsidR="00C756F4">
          <w:t>worldwide</w:t>
        </w:r>
      </w:ins>
      <w:del w:id="199" w:author="Rev" w:date="2019-02-11T07:46:00Z">
        <w:r w:rsidDel="00C756F4">
          <w:delText xml:space="preserve">the </w:delText>
        </w:r>
      </w:del>
      <w:r>
        <w:t>bands</w:t>
      </w:r>
      <w:proofErr w:type="spellEnd"/>
      <w:r>
        <w:t xml:space="preserve"> for IMT</w:t>
      </w:r>
      <w:ins w:id="200" w:author="Rev" w:date="2019-02-11T07:46:00Z">
        <w:r w:rsidR="00C756F4" w:rsidRPr="00C756F4">
          <w:rPr>
            <w:rStyle w:val="Artdef"/>
            <w:b w:val="0"/>
            <w:color w:val="000000"/>
          </w:rPr>
          <w:t>, which are highly desirable in order to achieve global roaming and the benefits of economies of scale</w:t>
        </w:r>
      </w:ins>
      <w:r>
        <w:t xml:space="preserve"> </w:t>
      </w:r>
      <w:del w:id="201" w:author="Rev" w:date="2019-02-11T07:45:00Z">
        <w:r w:rsidDel="00C756F4">
          <w:delText>and to identify the Resolutions which define the operational constraints required to ensure compatibility.</w:delText>
        </w:r>
      </w:del>
    </w:p>
    <w:p w:rsidR="00304BCD" w:rsidRPr="00B25B23" w:rsidRDefault="00304BCD" w:rsidP="00304BCD">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lastRenderedPageBreak/>
        <w:br/>
      </w:r>
    </w:p>
    <w:p w:rsidR="00304BCD" w:rsidRPr="00C756F4" w:rsidRDefault="00304BCD" w:rsidP="00304BCD">
      <w:pPr>
        <w:pStyle w:val="Proposal"/>
        <w:rPr>
          <w:b/>
        </w:rPr>
      </w:pPr>
      <w:r w:rsidRPr="00C756F4">
        <w:rPr>
          <w:b/>
        </w:rPr>
        <w:t>MOD</w:t>
      </w:r>
      <w:r w:rsidRPr="00C756F4">
        <w:rPr>
          <w:b/>
        </w:rPr>
        <w:tab/>
        <w:t>USA/</w:t>
      </w:r>
      <w:ins w:id="202" w:author="Rev" w:date="2019-02-11T07:47:00Z">
        <w:r w:rsidR="00C756F4" w:rsidRPr="00C756F4">
          <w:rPr>
            <w:b/>
          </w:rPr>
          <w:t>1.</w:t>
        </w:r>
      </w:ins>
      <w:del w:id="203" w:author="Rev" w:date="2019-02-11T07:47:00Z">
        <w:r w:rsidRPr="00C756F4" w:rsidDel="00C756F4">
          <w:rPr>
            <w:b/>
          </w:rPr>
          <w:delText>4821A</w:delText>
        </w:r>
      </w:del>
      <w:r w:rsidRPr="00C756F4">
        <w:rPr>
          <w:b/>
        </w:rPr>
        <w:t>13/4</w:t>
      </w:r>
    </w:p>
    <w:p w:rsidR="00304BCD" w:rsidRPr="00755316" w:rsidRDefault="00304BCD" w:rsidP="00304BCD">
      <w:pPr>
        <w:pStyle w:val="Note"/>
        <w:rPr>
          <w:sz w:val="16"/>
        </w:rPr>
      </w:pPr>
      <w:r w:rsidRPr="00755316">
        <w:rPr>
          <w:rStyle w:val="Artdef"/>
        </w:rPr>
        <w:t>5.338A</w:t>
      </w:r>
      <w:r w:rsidRPr="00755316">
        <w:rPr>
          <w:rStyle w:val="Artdef"/>
        </w:rPr>
        <w:tab/>
      </w:r>
      <w:r w:rsidRPr="00755316">
        <w:t xml:space="preserve">In the </w:t>
      </w:r>
      <w:proofErr w:type="spellStart"/>
      <w:r w:rsidRPr="00755316">
        <w:t>frequency</w:t>
      </w:r>
      <w:proofErr w:type="spellEnd"/>
      <w:r w:rsidRPr="00755316">
        <w:t xml:space="preserve"> bands 1 350-1 400 MHz, 1 427-1 452 MHz, 22.55-23.55 GHz, </w:t>
      </w:r>
      <w:ins w:id="204" w:author="NTIA" w:date="2019-02-11T06:12:00Z">
        <w:r>
          <w:t>24.25-2</w:t>
        </w:r>
      </w:ins>
      <w:ins w:id="205" w:author="Rev" w:date="2019-02-11T13:13:00Z">
        <w:r w:rsidR="006B06B0">
          <w:t>4.4</w:t>
        </w:r>
      </w:ins>
      <w:ins w:id="206" w:author="NTIA" w:date="2019-02-11T06:12:00Z">
        <w:del w:id="207" w:author="Rev" w:date="2019-02-11T13:13:00Z">
          <w:r w:rsidDel="006B06B0">
            <w:delText>7</w:delText>
          </w:r>
        </w:del>
        <w:r>
          <w:t xml:space="preserve">.5 GHz, </w:t>
        </w:r>
      </w:ins>
      <w:r w:rsidRPr="00755316">
        <w:t>30-31.3 GHz, 49.7</w:t>
      </w:r>
      <w:r>
        <w:noBreakHyphen/>
      </w:r>
      <w:r w:rsidRPr="00755316">
        <w:t xml:space="preserve">50.2 GHz, 50.4-50.9 GHz, 51.4-52.6 GHz, 81-86 GHz and 92-94 GHz, </w:t>
      </w:r>
      <w:proofErr w:type="spellStart"/>
      <w:r w:rsidRPr="00755316">
        <w:t>Resolution</w:t>
      </w:r>
      <w:proofErr w:type="spellEnd"/>
      <w:r w:rsidRPr="00755316">
        <w:t> </w:t>
      </w:r>
      <w:r w:rsidRPr="00755316">
        <w:rPr>
          <w:b/>
          <w:bCs/>
        </w:rPr>
        <w:t>750 (Rev.WRC</w:t>
      </w:r>
      <w:r w:rsidRPr="00755316">
        <w:rPr>
          <w:b/>
          <w:bCs/>
        </w:rPr>
        <w:noBreakHyphen/>
      </w:r>
      <w:del w:id="208" w:author="NTIA" w:date="2019-02-11T06:12:00Z">
        <w:r w:rsidRPr="00755316" w:rsidDel="00304BCD">
          <w:rPr>
            <w:b/>
            <w:bCs/>
          </w:rPr>
          <w:delText>15</w:delText>
        </w:r>
      </w:del>
      <w:ins w:id="209" w:author="NTIA" w:date="2019-02-11T06:12:00Z">
        <w:r>
          <w:rPr>
            <w:b/>
            <w:bCs/>
          </w:rPr>
          <w:t>19</w:t>
        </w:r>
      </w:ins>
      <w:r w:rsidRPr="00755316">
        <w:rPr>
          <w:b/>
          <w:bCs/>
        </w:rPr>
        <w:t>)</w:t>
      </w:r>
      <w:r w:rsidRPr="00755316">
        <w:t xml:space="preserve"> </w:t>
      </w:r>
      <w:proofErr w:type="spellStart"/>
      <w:r w:rsidRPr="00755316">
        <w:t>applies</w:t>
      </w:r>
      <w:proofErr w:type="spellEnd"/>
      <w:r w:rsidRPr="00755316">
        <w:t>.</w:t>
      </w:r>
      <w:r w:rsidRPr="00755316">
        <w:rPr>
          <w:sz w:val="16"/>
        </w:rPr>
        <w:t>     (WRC</w:t>
      </w:r>
      <w:r w:rsidRPr="00755316">
        <w:rPr>
          <w:sz w:val="16"/>
        </w:rPr>
        <w:noBreakHyphen/>
      </w:r>
      <w:ins w:id="210" w:author="NTIA" w:date="2019-02-11T06:12:00Z">
        <w:r>
          <w:rPr>
            <w:sz w:val="16"/>
          </w:rPr>
          <w:t>19</w:t>
        </w:r>
      </w:ins>
      <w:del w:id="211" w:author="NTIA" w:date="2019-02-11T06:12:00Z">
        <w:r w:rsidRPr="00755316" w:rsidDel="00304BCD">
          <w:rPr>
            <w:sz w:val="16"/>
          </w:rPr>
          <w:delText>15</w:delText>
        </w:r>
      </w:del>
      <w:r w:rsidRPr="00755316">
        <w:rPr>
          <w:sz w:val="16"/>
        </w:rPr>
        <w:t>)</w:t>
      </w:r>
    </w:p>
    <w:p w:rsidR="00304BCD" w:rsidRDefault="00304BCD" w:rsidP="00304BCD">
      <w:pPr>
        <w:pStyle w:val="Reasons"/>
      </w:pPr>
      <w:r>
        <w:rPr>
          <w:b/>
        </w:rPr>
        <w:t>Reasons:</w:t>
      </w:r>
      <w:r>
        <w:tab/>
        <w:t>Consequential.</w:t>
      </w:r>
    </w:p>
    <w:p w:rsidR="00304BCD" w:rsidRDefault="00304BCD" w:rsidP="00E3416A">
      <w:pPr>
        <w:widowControl w:val="0"/>
        <w:autoSpaceDE w:val="0"/>
        <w:autoSpaceDN w:val="0"/>
        <w:adjustRightInd w:val="0"/>
        <w:rPr>
          <w:rFonts w:ascii="Times New Roman" w:eastAsia="Times New Roman" w:hAnsi="Times New Roman" w:cs="Times New Roman"/>
        </w:rPr>
      </w:pPr>
    </w:p>
    <w:p w:rsidR="00304BCD" w:rsidDel="00C756F4" w:rsidRDefault="00304BCD" w:rsidP="00304BCD">
      <w:pPr>
        <w:pStyle w:val="Note"/>
        <w:rPr>
          <w:del w:id="212" w:author="Rev" w:date="2019-02-11T07:48:00Z"/>
          <w:rStyle w:val="Artdef"/>
        </w:rPr>
      </w:pPr>
      <w:del w:id="213" w:author="Rev" w:date="2019-02-11T07:48:00Z">
        <w:r w:rsidRPr="00E13033" w:rsidDel="00C756F4">
          <w:delText>MOD</w:delText>
        </w:r>
      </w:del>
    </w:p>
    <w:p w:rsidR="00304BCD" w:rsidDel="00C756F4" w:rsidRDefault="00304BCD" w:rsidP="00304BCD">
      <w:pPr>
        <w:pStyle w:val="Note"/>
        <w:rPr>
          <w:del w:id="214" w:author="Rev" w:date="2019-02-11T07:48:00Z"/>
          <w:sz w:val="16"/>
        </w:rPr>
      </w:pPr>
      <w:del w:id="215" w:author="Rev" w:date="2019-02-11T07:48:00Z">
        <w:r w:rsidRPr="004F3650" w:rsidDel="00C756F4">
          <w:rPr>
            <w:rStyle w:val="Artdef"/>
          </w:rPr>
          <w:delText>5.536A</w:delText>
        </w:r>
        <w:r w:rsidRPr="004F3650" w:rsidDel="00C756F4">
          <w:tab/>
          <w:delText xml:space="preserve">Administrations operating earth stations in the Earth exploration-satellite service or the space research service shall not claim protection from stations </w:delText>
        </w:r>
      </w:del>
      <w:ins w:id="216" w:author="NTIA" w:date="2019-02-11T06:14:00Z">
        <w:del w:id="217" w:author="Rev" w:date="2019-02-11T07:48:00Z">
          <w:r w:rsidDel="00C756F4">
            <w:delText xml:space="preserve">(except IMT base stations and user terminals) </w:delText>
          </w:r>
        </w:del>
      </w:ins>
      <w:del w:id="218" w:author="Rev" w:date="2019-02-11T07:48:00Z">
        <w:r w:rsidRPr="004F3650" w:rsidDel="00C756F4">
          <w:delText>in the fixed and mobile services operated by other administrations. In addition, earth stations in the Earth exploration-satellite service or in the space research service should be operated taking into account the most recent version of Recommendation ITU</w:delText>
        </w:r>
        <w:r w:rsidRPr="004F3650" w:rsidDel="00C756F4">
          <w:noBreakHyphen/>
          <w:delText>R SA.1862.</w:delText>
        </w:r>
        <w:r w:rsidDel="00C756F4">
          <w:rPr>
            <w:sz w:val="16"/>
          </w:rPr>
          <w:delText>  </w:delText>
        </w:r>
        <w:r w:rsidRPr="004F3650" w:rsidDel="00C756F4">
          <w:rPr>
            <w:sz w:val="16"/>
          </w:rPr>
          <w:delText>  (</w:delText>
        </w:r>
        <w:r w:rsidDel="00C756F4">
          <w:rPr>
            <w:sz w:val="16"/>
          </w:rPr>
          <w:delText>WRC</w:delText>
        </w:r>
        <w:r w:rsidDel="00C756F4">
          <w:rPr>
            <w:sz w:val="16"/>
          </w:rPr>
          <w:noBreakHyphen/>
        </w:r>
        <w:r w:rsidRPr="004F3650" w:rsidDel="00C756F4">
          <w:rPr>
            <w:sz w:val="16"/>
          </w:rPr>
          <w:delText>12)</w:delText>
        </w:r>
      </w:del>
    </w:p>
    <w:p w:rsidR="00304BCD" w:rsidRDefault="00304BCD" w:rsidP="00304BCD">
      <w:pPr>
        <w:pStyle w:val="Note"/>
        <w:rPr>
          <w:ins w:id="219" w:author="NTIA" w:date="2019-02-11T06:15:00Z"/>
        </w:rPr>
      </w:pPr>
    </w:p>
    <w:p w:rsidR="00304BCD" w:rsidRPr="00304BCD" w:rsidDel="00C756F4" w:rsidRDefault="00304BCD" w:rsidP="00304BCD">
      <w:pPr>
        <w:pStyle w:val="Proposal"/>
        <w:rPr>
          <w:del w:id="220" w:author="Rev" w:date="2019-02-11T07:48:00Z"/>
          <w:szCs w:val="24"/>
        </w:rPr>
      </w:pPr>
      <w:del w:id="221" w:author="Rev" w:date="2019-02-11T07:48:00Z">
        <w:r w:rsidRPr="00304BCD" w:rsidDel="00C756F4">
          <w:rPr>
            <w:szCs w:val="24"/>
          </w:rPr>
          <w:delText>ADD</w:delText>
        </w:r>
        <w:r w:rsidRPr="00304BCD" w:rsidDel="00C756F4">
          <w:rPr>
            <w:szCs w:val="24"/>
          </w:rPr>
          <w:tab/>
          <w:delText>USA/4821A13/5</w:delText>
        </w:r>
      </w:del>
    </w:p>
    <w:p w:rsidR="00304BCD" w:rsidRPr="00304BCD" w:rsidDel="00C756F4" w:rsidRDefault="00304BCD" w:rsidP="00304BCD">
      <w:pPr>
        <w:pStyle w:val="ResNo"/>
        <w:rPr>
          <w:del w:id="222" w:author="Rev" w:date="2019-02-11T07:48:00Z"/>
          <w:sz w:val="24"/>
          <w:szCs w:val="24"/>
        </w:rPr>
      </w:pPr>
      <w:del w:id="223" w:author="Rev" w:date="2019-02-11T07:48:00Z">
        <w:r w:rsidRPr="00304BCD" w:rsidDel="00C756F4">
          <w:rPr>
            <w:sz w:val="24"/>
            <w:szCs w:val="24"/>
          </w:rPr>
          <w:delText>Draft New Resolution [USA-A113-IMT ABOVE 24 GHZ]</w:delText>
        </w:r>
      </w:del>
    </w:p>
    <w:p w:rsidR="00304BCD" w:rsidRPr="00304BCD" w:rsidDel="00C756F4" w:rsidRDefault="00304BCD" w:rsidP="00304BCD">
      <w:pPr>
        <w:pStyle w:val="Restitle"/>
        <w:rPr>
          <w:del w:id="224" w:author="Rev" w:date="2019-02-11T07:48:00Z"/>
          <w:rFonts w:ascii="Times New Roman" w:hAnsi="Times New Roman"/>
          <w:sz w:val="24"/>
          <w:szCs w:val="24"/>
          <w:lang w:eastAsia="ja-JP"/>
        </w:rPr>
      </w:pPr>
      <w:bookmarkStart w:id="225" w:name="_Toc450048693"/>
      <w:del w:id="226" w:author="Rev" w:date="2019-02-11T07:48:00Z">
        <w:r w:rsidRPr="00304BCD" w:rsidDel="00C756F4">
          <w:rPr>
            <w:rFonts w:ascii="Times New Roman" w:hAnsi="Times New Roman"/>
            <w:sz w:val="24"/>
            <w:szCs w:val="24"/>
            <w:lang w:eastAsia="ja-JP"/>
          </w:rPr>
          <w:delText xml:space="preserve">International Mobile Telecommunications </w:delText>
        </w:r>
        <w:r w:rsidRPr="00304BCD" w:rsidDel="00C756F4">
          <w:rPr>
            <w:rFonts w:ascii="Times New Roman" w:hAnsi="Times New Roman"/>
            <w:sz w:val="24"/>
            <w:szCs w:val="24"/>
            <w:lang w:eastAsia="ja-JP"/>
          </w:rPr>
          <w:br/>
          <w:delText xml:space="preserve">in frequency bands above 24 GHz </w:delText>
        </w:r>
        <w:bookmarkEnd w:id="225"/>
      </w:del>
    </w:p>
    <w:p w:rsidR="00304BCD" w:rsidRPr="00304BCD" w:rsidDel="00C756F4" w:rsidRDefault="00304BCD" w:rsidP="00304BCD">
      <w:pPr>
        <w:pStyle w:val="Normalaftertitle"/>
        <w:rPr>
          <w:del w:id="227" w:author="Rev" w:date="2019-02-11T07:48:00Z"/>
          <w:szCs w:val="24"/>
          <w:lang w:eastAsia="nl-NL"/>
        </w:rPr>
      </w:pPr>
      <w:del w:id="228" w:author="Rev" w:date="2019-02-11T07:48:00Z">
        <w:r w:rsidRPr="00304BCD" w:rsidDel="00C756F4">
          <w:rPr>
            <w:szCs w:val="24"/>
            <w:lang w:eastAsia="nl-NL"/>
          </w:rPr>
          <w:delText xml:space="preserve">The World </w:delText>
        </w:r>
        <w:r w:rsidRPr="00304BCD" w:rsidDel="00C756F4">
          <w:rPr>
            <w:szCs w:val="24"/>
          </w:rPr>
          <w:delText>Radiocommunication</w:delText>
        </w:r>
        <w:r w:rsidRPr="00304BCD" w:rsidDel="00C756F4">
          <w:rPr>
            <w:szCs w:val="24"/>
            <w:lang w:eastAsia="nl-NL"/>
          </w:rPr>
          <w:delText xml:space="preserve"> Conference (Sharm-El-Sheikh, 201</w:delText>
        </w:r>
        <w:r w:rsidRPr="00304BCD" w:rsidDel="00C756F4">
          <w:rPr>
            <w:szCs w:val="24"/>
            <w:lang w:eastAsia="ja-JP"/>
          </w:rPr>
          <w:delText>9</w:delText>
        </w:r>
        <w:r w:rsidRPr="00304BCD" w:rsidDel="00C756F4">
          <w:rPr>
            <w:szCs w:val="24"/>
            <w:lang w:eastAsia="nl-NL"/>
          </w:rPr>
          <w:delText>),</w:delText>
        </w:r>
      </w:del>
    </w:p>
    <w:p w:rsidR="00304BCD" w:rsidRPr="00304BCD" w:rsidDel="00C756F4" w:rsidRDefault="00304BCD" w:rsidP="00304BCD">
      <w:pPr>
        <w:pStyle w:val="Call"/>
        <w:rPr>
          <w:del w:id="229" w:author="Rev" w:date="2019-02-11T07:48:00Z"/>
          <w:szCs w:val="24"/>
        </w:rPr>
      </w:pPr>
      <w:del w:id="230" w:author="Rev" w:date="2019-02-11T07:48:00Z">
        <w:r w:rsidRPr="00304BCD" w:rsidDel="00C756F4">
          <w:rPr>
            <w:szCs w:val="24"/>
          </w:rPr>
          <w:delText>considering</w:delText>
        </w:r>
      </w:del>
    </w:p>
    <w:p w:rsidR="00304BCD" w:rsidRPr="00304BCD" w:rsidDel="00C756F4" w:rsidRDefault="00304BCD" w:rsidP="00304BCD">
      <w:pPr>
        <w:rPr>
          <w:del w:id="231" w:author="Rev" w:date="2019-02-11T07:48:00Z"/>
          <w:rFonts w:ascii="Times New Roman" w:hAnsi="Times New Roman" w:cs="Times New Roman"/>
          <w:lang w:eastAsia="nl-NL"/>
        </w:rPr>
      </w:pPr>
      <w:del w:id="232" w:author="Rev" w:date="2019-02-11T07:48:00Z">
        <w:r w:rsidRPr="00304BCD" w:rsidDel="00C756F4">
          <w:rPr>
            <w:rFonts w:ascii="Times New Roman" w:hAnsi="Times New Roman" w:cs="Times New Roman"/>
            <w:i/>
          </w:rPr>
          <w:delText>a)</w:delText>
        </w:r>
        <w:r w:rsidRPr="00304BCD" w:rsidDel="00C756F4">
          <w:rPr>
            <w:rFonts w:ascii="Times New Roman" w:hAnsi="Times New Roman" w:cs="Times New Roman"/>
          </w:rPr>
          <w:tab/>
        </w:r>
        <w:r w:rsidRPr="00304BCD" w:rsidDel="00C756F4">
          <w:rPr>
            <w:rFonts w:ascii="Times New Roman" w:hAnsi="Times New Roman" w:cs="Times New Roman"/>
            <w:lang w:eastAsia="nl-NL"/>
          </w:rPr>
          <w:delText>that IMT encompasses IMT-2000, IMT-Advanced, and IMT-2020 collectively, as described in Resolution ITU-R 56;</w:delText>
        </w:r>
      </w:del>
    </w:p>
    <w:p w:rsidR="00304BCD" w:rsidRPr="00304BCD" w:rsidDel="00C756F4" w:rsidRDefault="00304BCD" w:rsidP="00304BCD">
      <w:pPr>
        <w:rPr>
          <w:del w:id="233" w:author="Rev" w:date="2019-02-11T07:48:00Z"/>
          <w:rFonts w:ascii="Times New Roman" w:hAnsi="Times New Roman" w:cs="Times New Roman"/>
          <w:i/>
        </w:rPr>
      </w:pPr>
      <w:del w:id="234" w:author="Rev" w:date="2019-02-11T07:48:00Z">
        <w:r w:rsidRPr="00304BCD" w:rsidDel="00C756F4">
          <w:rPr>
            <w:rFonts w:ascii="Times New Roman" w:hAnsi="Times New Roman" w:cs="Times New Roman"/>
            <w:i/>
          </w:rPr>
          <w:delText>b</w:delText>
        </w:r>
        <w:r w:rsidRPr="00304BCD" w:rsidDel="00C756F4">
          <w:rPr>
            <w:rFonts w:ascii="Times New Roman" w:hAnsi="Times New Roman" w:cs="Times New Roman"/>
            <w:i/>
            <w:iCs/>
          </w:rPr>
          <w:delText>)</w:delText>
        </w:r>
        <w:r w:rsidRPr="00304BCD" w:rsidDel="00C756F4">
          <w:rPr>
            <w:rFonts w:ascii="Times New Roman" w:hAnsi="Times New Roman" w:cs="Times New Roman"/>
          </w:rPr>
          <w:tab/>
          <w:delText>that harmonized worldwide bands for IMT are desirable in order to achieve global roaming and the benefits of economies of scale;</w:delText>
        </w:r>
        <w:r w:rsidRPr="00304BCD" w:rsidDel="00C756F4">
          <w:rPr>
            <w:rFonts w:ascii="Times New Roman" w:hAnsi="Times New Roman" w:cs="Times New Roman"/>
            <w:i/>
          </w:rPr>
          <w:delText xml:space="preserve"> </w:delText>
        </w:r>
      </w:del>
    </w:p>
    <w:p w:rsidR="00304BCD" w:rsidRPr="00304BCD" w:rsidDel="00C756F4" w:rsidRDefault="00304BCD" w:rsidP="00304BCD">
      <w:pPr>
        <w:rPr>
          <w:del w:id="235" w:author="Rev" w:date="2019-02-11T07:48:00Z"/>
          <w:rFonts w:ascii="Times New Roman" w:hAnsi="Times New Roman" w:cs="Times New Roman"/>
          <w:i/>
        </w:rPr>
      </w:pPr>
      <w:del w:id="236" w:author="Rev" w:date="2019-02-11T07:48:00Z">
        <w:r w:rsidRPr="00304BCD" w:rsidDel="00C756F4">
          <w:rPr>
            <w:rFonts w:ascii="Times New Roman" w:hAnsi="Times New Roman" w:cs="Times New Roman"/>
            <w:i/>
          </w:rPr>
          <w:delText>c)</w:delText>
        </w:r>
        <w:r w:rsidRPr="00304BCD" w:rsidDel="00C756F4">
          <w:rPr>
            <w:rFonts w:ascii="Times New Roman" w:hAnsi="Times New Roman" w:cs="Times New Roman"/>
          </w:rPr>
          <w:tab/>
          <w:delText>that ultra-low latency and very high bit rate applications of IMT will require larger contiguous blocks of spectrum than those available in frequency bands that are currently identified for use by administrations wishing to implement IMT;</w:delText>
        </w:r>
        <w:r w:rsidRPr="00304BCD" w:rsidDel="00C756F4">
          <w:rPr>
            <w:rFonts w:ascii="Times New Roman" w:hAnsi="Times New Roman" w:cs="Times New Roman"/>
            <w:i/>
          </w:rPr>
          <w:delText xml:space="preserve"> </w:delText>
        </w:r>
      </w:del>
    </w:p>
    <w:p w:rsidR="00304BCD" w:rsidRPr="00304BCD" w:rsidDel="00C756F4" w:rsidRDefault="00304BCD" w:rsidP="00304BCD">
      <w:pPr>
        <w:rPr>
          <w:del w:id="237" w:author="Rev" w:date="2019-02-11T07:48:00Z"/>
          <w:rFonts w:ascii="Times New Roman" w:hAnsi="Times New Roman" w:cs="Times New Roman"/>
        </w:rPr>
      </w:pPr>
      <w:del w:id="238" w:author="Rev" w:date="2019-02-11T07:48:00Z">
        <w:r w:rsidRPr="00304BCD" w:rsidDel="00C756F4">
          <w:rPr>
            <w:rFonts w:ascii="Times New Roman" w:hAnsi="Times New Roman" w:cs="Times New Roman"/>
            <w:i/>
          </w:rPr>
          <w:delText>d)</w:delText>
        </w:r>
        <w:r w:rsidRPr="00304BCD" w:rsidDel="00C756F4">
          <w:rPr>
            <w:rFonts w:ascii="Times New Roman" w:hAnsi="Times New Roman" w:cs="Times New Roman"/>
            <w:i/>
          </w:rPr>
          <w:tab/>
        </w:r>
        <w:r w:rsidRPr="00304BCD" w:rsidDel="00C756F4">
          <w:rPr>
            <w:rFonts w:ascii="Times New Roman" w:hAnsi="Times New Roman" w:cs="Times New Roman"/>
          </w:rPr>
          <w:delText>that all or portions of the bands identified for IMT are already allocated to the fixed, mobile, space research, inter-satellite, fixed-satellite, mobile-satellite and Earth exploration-satellite services on a co-primary basis and are already in use by incumbent services,</w:delText>
        </w:r>
      </w:del>
    </w:p>
    <w:p w:rsidR="00304BCD" w:rsidRPr="00304BCD" w:rsidDel="00C756F4" w:rsidRDefault="00304BCD" w:rsidP="00304BCD">
      <w:pPr>
        <w:rPr>
          <w:del w:id="239" w:author="Rev" w:date="2019-02-11T07:48:00Z"/>
          <w:rFonts w:ascii="Times New Roman" w:hAnsi="Times New Roman" w:cs="Times New Roman"/>
          <w:i/>
        </w:rPr>
      </w:pPr>
      <w:del w:id="240" w:author="Rev" w:date="2019-02-11T07:48:00Z">
        <w:r w:rsidRPr="00304BCD" w:rsidDel="00C756F4">
          <w:rPr>
            <w:rFonts w:ascii="Times New Roman" w:eastAsia="MS Mincho" w:hAnsi="Times New Roman" w:cs="Times New Roman"/>
            <w:i/>
            <w:iCs/>
          </w:rPr>
          <w:delText>e)</w:delText>
        </w:r>
        <w:r w:rsidRPr="00304BCD" w:rsidDel="00C756F4">
          <w:rPr>
            <w:rFonts w:ascii="Times New Roman" w:eastAsia="MS Mincho" w:hAnsi="Times New Roman" w:cs="Times New Roman"/>
          </w:rPr>
          <w:delText xml:space="preserve"> </w:delText>
        </w:r>
        <w:r w:rsidRPr="00304BCD" w:rsidDel="00C756F4">
          <w:rPr>
            <w:rFonts w:ascii="Times New Roman" w:eastAsia="MS Mincho" w:hAnsi="Times New Roman" w:cs="Times New Roman"/>
          </w:rPr>
          <w:tab/>
          <w:delText>that ITU-R has studied, in preparation of WRC-19, sharing and compatibility with services allocated in bands identified for IMT above 24 GHz and in adjacent bands, based on assumed characteristics Recommendation ITU-R M.2101;</w:delText>
        </w:r>
        <w:r w:rsidRPr="00304BCD" w:rsidDel="00C756F4">
          <w:rPr>
            <w:rFonts w:ascii="Times New Roman" w:hAnsi="Times New Roman" w:cs="Times New Roman"/>
            <w:i/>
          </w:rPr>
          <w:delText xml:space="preserve"> </w:delText>
        </w:r>
      </w:del>
    </w:p>
    <w:p w:rsidR="00304BCD" w:rsidRPr="00304BCD" w:rsidDel="00C756F4" w:rsidRDefault="00304BCD" w:rsidP="00304BCD">
      <w:pPr>
        <w:rPr>
          <w:del w:id="241" w:author="Rev" w:date="2019-02-11T07:48:00Z"/>
          <w:rFonts w:ascii="Times New Roman" w:hAnsi="Times New Roman" w:cs="Times New Roman"/>
          <w:i/>
        </w:rPr>
      </w:pPr>
      <w:del w:id="242" w:author="Rev" w:date="2019-02-11T07:48:00Z">
        <w:r w:rsidRPr="00304BCD" w:rsidDel="00C756F4">
          <w:rPr>
            <w:rFonts w:ascii="Times New Roman" w:hAnsi="Times New Roman" w:cs="Times New Roman"/>
            <w:i/>
          </w:rPr>
          <w:delText>f)</w:delText>
        </w:r>
        <w:r w:rsidRPr="00304BCD" w:rsidDel="00C756F4">
          <w:rPr>
            <w:rFonts w:ascii="Times New Roman" w:hAnsi="Times New Roman" w:cs="Times New Roman"/>
          </w:rPr>
          <w:tab/>
          <w:delText>that any identification of frequency bands for IMT should take into account the use of the bands by other services and the evolving needs of these services,</w:delText>
        </w:r>
        <w:r w:rsidRPr="00304BCD" w:rsidDel="00C756F4">
          <w:rPr>
            <w:rFonts w:ascii="Times New Roman" w:hAnsi="Times New Roman" w:cs="Times New Roman"/>
            <w:i/>
          </w:rPr>
          <w:delText xml:space="preserve"> </w:delText>
        </w:r>
      </w:del>
    </w:p>
    <w:p w:rsidR="00304BCD" w:rsidRPr="00304BCD" w:rsidDel="00C756F4" w:rsidRDefault="00304BCD" w:rsidP="00304BCD">
      <w:pPr>
        <w:rPr>
          <w:del w:id="243" w:author="Rev" w:date="2019-02-11T07:48:00Z"/>
          <w:rFonts w:ascii="Times New Roman" w:hAnsi="Times New Roman" w:cs="Times New Roman"/>
        </w:rPr>
      </w:pPr>
      <w:del w:id="244" w:author="Rev" w:date="2019-02-11T07:48:00Z">
        <w:r w:rsidRPr="00304BCD" w:rsidDel="00C756F4">
          <w:rPr>
            <w:rFonts w:ascii="Times New Roman" w:hAnsi="Times New Roman" w:cs="Times New Roman"/>
            <w:i/>
            <w:iCs/>
            <w:lang w:eastAsia="nl-NL"/>
          </w:rPr>
          <w:lastRenderedPageBreak/>
          <w:delText>g)</w:delText>
        </w:r>
        <w:r w:rsidRPr="00304BCD" w:rsidDel="00C756F4">
          <w:rPr>
            <w:rFonts w:ascii="Times New Roman" w:hAnsi="Times New Roman" w:cs="Times New Roman"/>
            <w:lang w:eastAsia="nl-NL"/>
          </w:rPr>
          <w:tab/>
          <w:delText>that the identification of frequency bands for IMT-2020 requires technical and regulatory measures to ensure compatibility with and future development of incumbent services and applications operating in the identified and adjacent frequency bands,</w:delText>
        </w:r>
      </w:del>
    </w:p>
    <w:p w:rsidR="00304BCD" w:rsidRPr="00304BCD" w:rsidDel="00C756F4" w:rsidRDefault="00304BCD" w:rsidP="00304BCD">
      <w:pPr>
        <w:pStyle w:val="Call"/>
        <w:rPr>
          <w:del w:id="245" w:author="Rev" w:date="2019-02-11T07:48:00Z"/>
          <w:szCs w:val="24"/>
        </w:rPr>
      </w:pPr>
      <w:del w:id="246" w:author="Rev" w:date="2019-02-11T07:48:00Z">
        <w:r w:rsidRPr="00304BCD" w:rsidDel="00C756F4">
          <w:rPr>
            <w:szCs w:val="24"/>
          </w:rPr>
          <w:delText>noting</w:delText>
        </w:r>
      </w:del>
    </w:p>
    <w:p w:rsidR="00304BCD" w:rsidRPr="00304BCD" w:rsidDel="00C756F4" w:rsidRDefault="00304BCD" w:rsidP="00304BCD">
      <w:pPr>
        <w:rPr>
          <w:del w:id="247" w:author="Rev" w:date="2019-02-11T07:48:00Z"/>
          <w:rFonts w:ascii="Times New Roman" w:eastAsia="???" w:hAnsi="Times New Roman" w:cs="Times New Roman"/>
        </w:rPr>
      </w:pPr>
      <w:del w:id="248" w:author="Rev" w:date="2019-02-11T07:48:00Z">
        <w:r w:rsidRPr="00304BCD" w:rsidDel="00C756F4">
          <w:rPr>
            <w:rFonts w:ascii="Times New Roman" w:eastAsia="???" w:hAnsi="Times New Roman" w:cs="Times New Roman"/>
            <w:i/>
            <w:iCs/>
          </w:rPr>
          <w:delText>a)</w:delText>
        </w:r>
        <w:r w:rsidRPr="00304BCD" w:rsidDel="00C756F4">
          <w:rPr>
            <w:rFonts w:ascii="Times New Roman" w:eastAsia="???" w:hAnsi="Times New Roman" w:cs="Times New Roman"/>
          </w:rPr>
          <w:tab/>
          <w:delText>Resolutions </w:delText>
        </w:r>
        <w:r w:rsidRPr="00304BCD" w:rsidDel="00C756F4">
          <w:rPr>
            <w:rFonts w:ascii="Times New Roman" w:eastAsia="???" w:hAnsi="Times New Roman" w:cs="Times New Roman"/>
            <w:b/>
            <w:bCs/>
          </w:rPr>
          <w:delText>223 (Rev.WRC-15)</w:delText>
        </w:r>
        <w:r w:rsidRPr="00304BCD" w:rsidDel="00C756F4">
          <w:rPr>
            <w:rFonts w:ascii="Times New Roman" w:eastAsia="???" w:hAnsi="Times New Roman" w:cs="Times New Roman"/>
          </w:rPr>
          <w:delText xml:space="preserve">, </w:delText>
        </w:r>
        <w:r w:rsidRPr="00304BCD" w:rsidDel="00C756F4">
          <w:rPr>
            <w:rFonts w:ascii="Times New Roman" w:hAnsi="Times New Roman" w:cs="Times New Roman"/>
            <w:b/>
          </w:rPr>
          <w:delText>224 (Rev.WRC</w:delText>
        </w:r>
        <w:r w:rsidRPr="00304BCD" w:rsidDel="00C756F4">
          <w:rPr>
            <w:rFonts w:ascii="Times New Roman" w:hAnsi="Times New Roman" w:cs="Times New Roman"/>
            <w:b/>
          </w:rPr>
          <w:noBreakHyphen/>
          <w:delText>15)</w:delText>
        </w:r>
        <w:r w:rsidRPr="00304BCD" w:rsidDel="00C756F4">
          <w:rPr>
            <w:rFonts w:ascii="Times New Roman" w:eastAsia="???" w:hAnsi="Times New Roman" w:cs="Times New Roman"/>
          </w:rPr>
          <w:delText xml:space="preserve"> and </w:delText>
        </w:r>
        <w:r w:rsidRPr="00304BCD" w:rsidDel="00C756F4">
          <w:rPr>
            <w:rFonts w:ascii="Times New Roman" w:hAnsi="Times New Roman" w:cs="Times New Roman"/>
            <w:b/>
          </w:rPr>
          <w:delText>225 (Rev.WRC</w:delText>
        </w:r>
        <w:r w:rsidRPr="00304BCD" w:rsidDel="00C756F4">
          <w:rPr>
            <w:rFonts w:ascii="Times New Roman" w:hAnsi="Times New Roman" w:cs="Times New Roman"/>
            <w:b/>
          </w:rPr>
          <w:noBreakHyphen/>
          <w:delText>12)</w:delText>
        </w:r>
        <w:r w:rsidRPr="00304BCD" w:rsidDel="00C756F4">
          <w:rPr>
            <w:rFonts w:ascii="Times New Roman" w:eastAsia="???" w:hAnsi="Times New Roman" w:cs="Times New Roman"/>
          </w:rPr>
          <w:delText>, which also relate to IMT;</w:delText>
        </w:r>
      </w:del>
    </w:p>
    <w:p w:rsidR="00304BCD" w:rsidRPr="00304BCD" w:rsidDel="00C756F4" w:rsidRDefault="00304BCD" w:rsidP="00304BCD">
      <w:pPr>
        <w:rPr>
          <w:del w:id="249" w:author="Rev" w:date="2019-02-11T07:48:00Z"/>
          <w:rFonts w:ascii="Times New Roman" w:hAnsi="Times New Roman" w:cs="Times New Roman"/>
        </w:rPr>
      </w:pPr>
      <w:del w:id="250" w:author="Rev" w:date="2019-02-11T07:48:00Z">
        <w:r w:rsidRPr="00304BCD" w:rsidDel="00C756F4">
          <w:rPr>
            <w:rFonts w:ascii="Times New Roman" w:hAnsi="Times New Roman" w:cs="Times New Roman"/>
            <w:i/>
          </w:rPr>
          <w:delText>b</w:delText>
        </w:r>
        <w:r w:rsidRPr="00304BCD" w:rsidDel="00C756F4">
          <w:rPr>
            <w:rFonts w:ascii="Times New Roman" w:eastAsia="???" w:hAnsi="Times New Roman" w:cs="Times New Roman"/>
            <w:i/>
            <w:iCs/>
          </w:rPr>
          <w:delText>)</w:delText>
        </w:r>
        <w:r w:rsidRPr="00304BCD" w:rsidDel="00C756F4">
          <w:rPr>
            <w:rFonts w:ascii="Times New Roman" w:eastAsia="???" w:hAnsi="Times New Roman" w:cs="Times New Roman"/>
          </w:rPr>
          <w:tab/>
          <w:delText xml:space="preserve">that the identification of a </w:delText>
        </w:r>
        <w:r w:rsidRPr="00304BCD" w:rsidDel="00C756F4">
          <w:rPr>
            <w:rFonts w:ascii="Times New Roman" w:hAnsi="Times New Roman" w:cs="Times New Roman"/>
          </w:rPr>
          <w:delText>frequency</w:delText>
        </w:r>
        <w:r w:rsidRPr="00304BCD" w:rsidDel="00C756F4">
          <w:rPr>
            <w:rFonts w:ascii="Times New Roman" w:eastAsia="???" w:hAnsi="Times New Roman" w:cs="Times New Roman"/>
          </w:rPr>
          <w:delText xml:space="preserve"> band for IMT does not establish priority in the Radio Regulations and does not preclude the use of the</w:delText>
        </w:r>
        <w:r w:rsidRPr="00304BCD" w:rsidDel="00C756F4">
          <w:rPr>
            <w:rFonts w:ascii="Times New Roman" w:hAnsi="Times New Roman" w:cs="Times New Roman"/>
          </w:rPr>
          <w:delText xml:space="preserve"> frequency</w:delText>
        </w:r>
        <w:r w:rsidRPr="00304BCD" w:rsidDel="00C756F4">
          <w:rPr>
            <w:rFonts w:ascii="Times New Roman" w:eastAsia="???" w:hAnsi="Times New Roman" w:cs="Times New Roman"/>
          </w:rPr>
          <w:delText xml:space="preserve"> band by any application of the services to which it is allocated,</w:delText>
        </w:r>
      </w:del>
    </w:p>
    <w:p w:rsidR="00304BCD" w:rsidRPr="00304BCD" w:rsidDel="00C756F4" w:rsidRDefault="00304BCD" w:rsidP="00304BCD">
      <w:pPr>
        <w:pStyle w:val="Call"/>
        <w:rPr>
          <w:del w:id="251" w:author="Rev" w:date="2019-02-11T07:48:00Z"/>
          <w:szCs w:val="24"/>
        </w:rPr>
      </w:pPr>
      <w:del w:id="252" w:author="Rev" w:date="2019-02-11T07:48:00Z">
        <w:r w:rsidRPr="00304BCD" w:rsidDel="00C756F4">
          <w:rPr>
            <w:szCs w:val="24"/>
          </w:rPr>
          <w:delText>recognizing</w:delText>
        </w:r>
      </w:del>
    </w:p>
    <w:p w:rsidR="00304BCD" w:rsidRPr="00304BCD" w:rsidDel="00C756F4" w:rsidRDefault="00304BCD" w:rsidP="00304BCD">
      <w:pPr>
        <w:rPr>
          <w:del w:id="253" w:author="Rev" w:date="2019-02-11T07:48:00Z"/>
          <w:rFonts w:ascii="Times New Roman" w:hAnsi="Times New Roman" w:cs="Times New Roman"/>
          <w:i/>
        </w:rPr>
      </w:pPr>
      <w:del w:id="254" w:author="Rev" w:date="2019-02-11T07:48:00Z">
        <w:r w:rsidRPr="00304BCD" w:rsidDel="00C756F4">
          <w:rPr>
            <w:rFonts w:ascii="Times New Roman" w:hAnsi="Times New Roman" w:cs="Times New Roman"/>
            <w:i/>
          </w:rPr>
          <w:delText>a)</w:delText>
        </w:r>
        <w:r w:rsidRPr="00304BCD" w:rsidDel="00C756F4">
          <w:rPr>
            <w:rFonts w:ascii="Times New Roman" w:hAnsi="Times New Roman" w:cs="Times New Roman"/>
          </w:rPr>
          <w:tab/>
          <w:delText xml:space="preserve">that Resolution </w:delText>
        </w:r>
        <w:r w:rsidRPr="00304BCD" w:rsidDel="00C756F4">
          <w:rPr>
            <w:rFonts w:ascii="Times New Roman" w:hAnsi="Times New Roman" w:cs="Times New Roman"/>
            <w:b/>
          </w:rPr>
          <w:delText xml:space="preserve">750 (Rev.WRC-19) </w:delText>
        </w:r>
        <w:r w:rsidRPr="00304BCD" w:rsidDel="00C756F4">
          <w:rPr>
            <w:rFonts w:ascii="Times New Roman" w:hAnsi="Times New Roman" w:cs="Times New Roman"/>
          </w:rPr>
          <w:delText>establishes limits on unwanted emissions in the frequency band 23.6-24 GHz from IMT base stations and IMT mobile stations within the [24.25-27.5 GHz] frequency band;</w:delText>
        </w:r>
        <w:r w:rsidRPr="00304BCD" w:rsidDel="00C756F4">
          <w:rPr>
            <w:rFonts w:ascii="Times New Roman" w:hAnsi="Times New Roman" w:cs="Times New Roman"/>
            <w:i/>
          </w:rPr>
          <w:delText xml:space="preserve"> </w:delText>
        </w:r>
      </w:del>
    </w:p>
    <w:p w:rsidR="00304BCD" w:rsidRPr="00304BCD" w:rsidDel="00C756F4" w:rsidRDefault="00304BCD" w:rsidP="00304BCD">
      <w:pPr>
        <w:pStyle w:val="Call"/>
        <w:rPr>
          <w:del w:id="255" w:author="Rev" w:date="2019-02-11T07:48:00Z"/>
          <w:szCs w:val="24"/>
        </w:rPr>
      </w:pPr>
      <w:del w:id="256" w:author="Rev" w:date="2019-02-11T07:48:00Z">
        <w:r w:rsidRPr="00304BCD" w:rsidDel="00C756F4">
          <w:rPr>
            <w:szCs w:val="24"/>
          </w:rPr>
          <w:delText xml:space="preserve">resolves </w:delText>
        </w:r>
      </w:del>
    </w:p>
    <w:p w:rsidR="00304BCD" w:rsidRPr="00304BCD" w:rsidDel="00C756F4" w:rsidRDefault="00304BCD" w:rsidP="00304BCD">
      <w:pPr>
        <w:rPr>
          <w:del w:id="257" w:author="Rev" w:date="2019-02-11T07:48:00Z"/>
          <w:rFonts w:ascii="Times New Roman" w:hAnsi="Times New Roman" w:cs="Times New Roman"/>
          <w:lang w:eastAsia="ja-JP"/>
        </w:rPr>
      </w:pPr>
      <w:del w:id="258" w:author="Rev" w:date="2019-02-11T07:48:00Z">
        <w:r w:rsidRPr="00304BCD" w:rsidDel="00C756F4">
          <w:rPr>
            <w:rFonts w:ascii="Times New Roman" w:hAnsi="Times New Roman" w:cs="Times New Roman"/>
          </w:rPr>
          <w:delText>1</w:delText>
        </w:r>
        <w:r w:rsidRPr="00304BCD" w:rsidDel="00C756F4">
          <w:rPr>
            <w:rFonts w:ascii="Times New Roman" w:hAnsi="Times New Roman" w:cs="Times New Roman"/>
          </w:rPr>
          <w:tab/>
          <w:delText xml:space="preserve">in order to ensure the coexistence </w:delText>
        </w:r>
        <w:r w:rsidRPr="00304BCD" w:rsidDel="00C756F4">
          <w:rPr>
            <w:rFonts w:ascii="Times New Roman" w:hAnsi="Times New Roman" w:cs="Times New Roman"/>
            <w:lang w:eastAsia="ja-JP"/>
          </w:rPr>
          <w:delText>between</w:delText>
        </w:r>
        <w:r w:rsidRPr="00304BCD" w:rsidDel="00C756F4">
          <w:rPr>
            <w:rFonts w:ascii="Times New Roman" w:hAnsi="Times New Roman" w:cs="Times New Roman"/>
          </w:rPr>
          <w:delText xml:space="preserve"> IMT </w:delText>
        </w:r>
        <w:r w:rsidRPr="00304BCD" w:rsidDel="00C756F4">
          <w:rPr>
            <w:rFonts w:ascii="Times New Roman" w:hAnsi="Times New Roman" w:cs="Times New Roman"/>
            <w:lang w:eastAsia="ja-JP"/>
          </w:rPr>
          <w:delText xml:space="preserve">in the frequency band 24.25-27.5 GHz </w:delText>
        </w:r>
        <w:r w:rsidRPr="00304BCD" w:rsidDel="00C756F4">
          <w:rPr>
            <w:rFonts w:ascii="Times New Roman" w:hAnsi="Times New Roman" w:cs="Times New Roman"/>
          </w:rPr>
          <w:delText xml:space="preserve">as identified by WRC-19 in Article </w:delText>
        </w:r>
        <w:r w:rsidRPr="00304BCD" w:rsidDel="00C756F4">
          <w:rPr>
            <w:rFonts w:ascii="Times New Roman" w:hAnsi="Times New Roman" w:cs="Times New Roman"/>
            <w:b/>
            <w:bCs/>
          </w:rPr>
          <w:delText>5</w:delText>
        </w:r>
        <w:r w:rsidRPr="00304BCD" w:rsidDel="00C756F4">
          <w:rPr>
            <w:rFonts w:ascii="Times New Roman" w:hAnsi="Times New Roman" w:cs="Times New Roman"/>
          </w:rPr>
          <w:delText xml:space="preserve"> of the Radio Regulations</w:delText>
        </w:r>
        <w:r w:rsidRPr="00304BCD" w:rsidDel="00C756F4">
          <w:rPr>
            <w:rFonts w:ascii="Times New Roman" w:hAnsi="Times New Roman" w:cs="Times New Roman"/>
            <w:lang w:eastAsia="ja-JP"/>
          </w:rPr>
          <w:delText xml:space="preserve"> </w:delText>
        </w:r>
        <w:r w:rsidRPr="00304BCD" w:rsidDel="00C756F4">
          <w:rPr>
            <w:rFonts w:ascii="Times New Roman" w:hAnsi="Times New Roman" w:cs="Times New Roman"/>
          </w:rPr>
          <w:delText xml:space="preserve">and other services to which the </w:delText>
        </w:r>
        <w:r w:rsidRPr="00304BCD" w:rsidDel="00C756F4">
          <w:rPr>
            <w:rFonts w:ascii="Times New Roman" w:hAnsi="Times New Roman" w:cs="Times New Roman"/>
            <w:lang w:eastAsia="ja-JP"/>
          </w:rPr>
          <w:delText xml:space="preserve">frequency </w:delText>
        </w:r>
        <w:r w:rsidRPr="00304BCD" w:rsidDel="00C756F4">
          <w:rPr>
            <w:rFonts w:ascii="Times New Roman" w:hAnsi="Times New Roman" w:cs="Times New Roman"/>
          </w:rPr>
          <w:delText xml:space="preserve">band </w:delText>
        </w:r>
        <w:r w:rsidRPr="00304BCD" w:rsidDel="00C756F4">
          <w:rPr>
            <w:rFonts w:ascii="Times New Roman" w:hAnsi="Times New Roman" w:cs="Times New Roman"/>
            <w:lang w:eastAsia="ja-JP"/>
          </w:rPr>
          <w:delText xml:space="preserve">is </w:delText>
        </w:r>
        <w:r w:rsidRPr="00304BCD" w:rsidDel="00C756F4">
          <w:rPr>
            <w:rFonts w:ascii="Times New Roman" w:hAnsi="Times New Roman" w:cs="Times New Roman"/>
          </w:rPr>
          <w:delText>allocated</w:delText>
        </w:r>
        <w:r w:rsidRPr="00304BCD" w:rsidDel="00C756F4">
          <w:rPr>
            <w:rFonts w:ascii="Times New Roman" w:hAnsi="Times New Roman" w:cs="Times New Roman"/>
            <w:lang w:eastAsia="ja-JP"/>
          </w:rPr>
          <w:delText xml:space="preserve"> </w:delText>
        </w:r>
        <w:r w:rsidRPr="00304BCD" w:rsidDel="00C756F4">
          <w:rPr>
            <w:rFonts w:ascii="Times New Roman" w:hAnsi="Times New Roman" w:cs="Times New Roman"/>
          </w:rPr>
          <w:delText>including the protection of these other services, administrations shall apply the conditions as stated below</w:delText>
        </w:r>
        <w:r w:rsidRPr="00304BCD" w:rsidDel="00C756F4">
          <w:rPr>
            <w:rFonts w:ascii="Times New Roman" w:hAnsi="Times New Roman" w:cs="Times New Roman"/>
            <w:lang w:eastAsia="ja-JP"/>
          </w:rPr>
          <w:delText>;</w:delText>
        </w:r>
      </w:del>
    </w:p>
    <w:p w:rsidR="00304BCD" w:rsidRPr="00304BCD" w:rsidDel="00C756F4" w:rsidRDefault="00304BCD" w:rsidP="00304BCD">
      <w:pPr>
        <w:rPr>
          <w:del w:id="259" w:author="Rev" w:date="2019-02-11T07:48:00Z"/>
          <w:rFonts w:ascii="Times New Roman" w:hAnsi="Times New Roman" w:cs="Times New Roman"/>
        </w:rPr>
      </w:pPr>
      <w:del w:id="260" w:author="Rev" w:date="2019-02-11T07:48:00Z">
        <w:r w:rsidRPr="00304BCD" w:rsidDel="00C756F4">
          <w:rPr>
            <w:rFonts w:ascii="Times New Roman" w:hAnsi="Times New Roman" w:cs="Times New Roman"/>
          </w:rPr>
          <w:tab/>
          <w:delText>1a</w:delText>
        </w:r>
        <w:r w:rsidRPr="00304BCD" w:rsidDel="00C756F4">
          <w:rPr>
            <w:rFonts w:ascii="Times New Roman" w:hAnsi="Times New Roman" w:cs="Times New Roman"/>
          </w:rPr>
          <w:tab/>
          <w:delText>that the electrical tilt of IMT base station beams shall not be higher than 0 degrees relative to the horizontal and the mechanical tilt of IMT base stations be below the horizon. In addition, IMT base stations shall comply with the TRP limits given in Table 1:</w:delText>
        </w:r>
      </w:del>
    </w:p>
    <w:p w:rsidR="00304BCD" w:rsidRPr="00304BCD" w:rsidDel="00C756F4" w:rsidRDefault="00304BCD" w:rsidP="00304BCD">
      <w:pPr>
        <w:keepNext/>
        <w:spacing w:before="560" w:after="120"/>
        <w:jc w:val="center"/>
        <w:rPr>
          <w:del w:id="261" w:author="Rev" w:date="2019-02-11T07:48:00Z"/>
          <w:rFonts w:ascii="Times New Roman" w:hAnsi="Times New Roman" w:cs="Times New Roman"/>
          <w:caps/>
        </w:rPr>
      </w:pPr>
      <w:del w:id="262" w:author="Rev" w:date="2019-02-11T07:48:00Z">
        <w:r w:rsidRPr="00304BCD" w:rsidDel="00C756F4">
          <w:rPr>
            <w:rFonts w:ascii="Times New Roman" w:hAnsi="Times New Roman" w:cs="Times New Roman"/>
            <w:caps/>
          </w:rPr>
          <w:delText>Table 1</w:delText>
        </w:r>
      </w:del>
    </w:p>
    <w:p w:rsidR="00304BCD" w:rsidRPr="00304BCD" w:rsidDel="00C756F4" w:rsidRDefault="00304BCD" w:rsidP="00304BCD">
      <w:pPr>
        <w:keepNext/>
        <w:keepLines/>
        <w:spacing w:after="120"/>
        <w:jc w:val="center"/>
        <w:rPr>
          <w:del w:id="263" w:author="Rev" w:date="2019-02-11T07:48:00Z"/>
          <w:rFonts w:ascii="Times New Roman" w:hAnsi="Times New Roman" w:cs="Times New Roman"/>
          <w:b/>
        </w:rPr>
      </w:pPr>
      <w:del w:id="264" w:author="Rev" w:date="2019-02-11T07:48:00Z">
        <w:r w:rsidRPr="00304BCD" w:rsidDel="00C756F4">
          <w:rPr>
            <w:rFonts w:ascii="Times New Roman" w:hAnsi="Times New Roman" w:cs="Times New Roman"/>
            <w:b/>
          </w:rPr>
          <w:delText>TRP* limits for IMT base stations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tblGrid>
      <w:tr w:rsidR="00304BCD" w:rsidRPr="00304BCD" w:rsidDel="00C756F4" w:rsidTr="00011BA2">
        <w:trPr>
          <w:jc w:val="center"/>
          <w:del w:id="265" w:author="Rev" w:date="2019-02-11T07:48:00Z"/>
        </w:trPr>
        <w:tc>
          <w:tcPr>
            <w:tcW w:w="3118" w:type="dxa"/>
          </w:tcPr>
          <w:p w:rsidR="00304BCD" w:rsidRPr="00304BCD" w:rsidDel="00C756F4" w:rsidRDefault="00304BCD" w:rsidP="00011BA2">
            <w:pPr>
              <w:keepNext/>
              <w:spacing w:before="80" w:after="80"/>
              <w:jc w:val="center"/>
              <w:rPr>
                <w:del w:id="266" w:author="Rev" w:date="2019-02-11T07:48:00Z"/>
                <w:rFonts w:ascii="Times New Roman" w:hAnsi="Times New Roman" w:cs="Times New Roman"/>
                <w:b/>
              </w:rPr>
            </w:pPr>
            <w:del w:id="267" w:author="Rev" w:date="2019-02-11T07:48:00Z">
              <w:r w:rsidRPr="00304BCD" w:rsidDel="00C756F4">
                <w:rPr>
                  <w:rFonts w:ascii="Times New Roman" w:hAnsi="Times New Roman" w:cs="Times New Roman"/>
                  <w:b/>
                </w:rPr>
                <w:delText>Frequency bands</w:delText>
              </w:r>
            </w:del>
          </w:p>
        </w:tc>
        <w:tc>
          <w:tcPr>
            <w:tcW w:w="2977" w:type="dxa"/>
          </w:tcPr>
          <w:p w:rsidR="00304BCD" w:rsidRPr="00304BCD" w:rsidDel="00C756F4" w:rsidRDefault="00304BCD" w:rsidP="00011BA2">
            <w:pPr>
              <w:keepNext/>
              <w:spacing w:before="80" w:after="80"/>
              <w:jc w:val="center"/>
              <w:rPr>
                <w:del w:id="268" w:author="Rev" w:date="2019-02-11T07:48:00Z"/>
                <w:rFonts w:ascii="Times New Roman" w:hAnsi="Times New Roman" w:cs="Times New Roman"/>
                <w:b/>
              </w:rPr>
            </w:pPr>
            <w:del w:id="269" w:author="Rev" w:date="2019-02-11T07:48:00Z">
              <w:r w:rsidRPr="00304BCD" w:rsidDel="00C756F4">
                <w:rPr>
                  <w:rFonts w:ascii="Times New Roman" w:hAnsi="Times New Roman" w:cs="Times New Roman"/>
                  <w:b/>
                </w:rPr>
                <w:delText>dB(W/200 MHz)</w:delText>
              </w:r>
            </w:del>
          </w:p>
        </w:tc>
      </w:tr>
      <w:tr w:rsidR="00304BCD" w:rsidRPr="00304BCD" w:rsidDel="00C756F4" w:rsidTr="00011BA2">
        <w:trPr>
          <w:jc w:val="center"/>
          <w:del w:id="270" w:author="Rev" w:date="2019-02-11T07:48:00Z"/>
        </w:trPr>
        <w:tc>
          <w:tcPr>
            <w:tcW w:w="3118" w:type="dxa"/>
          </w:tcPr>
          <w:p w:rsidR="00304BCD" w:rsidRPr="00304BCD" w:rsidDel="00C756F4" w:rsidRDefault="00304BCD" w:rsidP="00011BA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71" w:author="Rev" w:date="2019-02-11T07:48:00Z"/>
                <w:rFonts w:ascii="Times New Roman" w:hAnsi="Times New Roman" w:cs="Times New Roman"/>
              </w:rPr>
            </w:pPr>
            <w:del w:id="272" w:author="Rev" w:date="2019-02-11T07:48:00Z">
              <w:r w:rsidRPr="00304BCD" w:rsidDel="00C756F4">
                <w:rPr>
                  <w:rFonts w:ascii="Times New Roman" w:hAnsi="Times New Roman" w:cs="Times New Roman"/>
                </w:rPr>
                <w:delText>24.25-27.5 GHz</w:delText>
              </w:r>
            </w:del>
          </w:p>
        </w:tc>
        <w:tc>
          <w:tcPr>
            <w:tcW w:w="2977" w:type="dxa"/>
          </w:tcPr>
          <w:p w:rsidR="00304BCD" w:rsidRPr="00304BCD" w:rsidDel="00C756F4" w:rsidRDefault="00304BCD" w:rsidP="00011BA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73" w:author="Rev" w:date="2019-02-11T07:48:00Z"/>
                <w:rFonts w:ascii="Times New Roman" w:hAnsi="Times New Roman" w:cs="Times New Roman"/>
              </w:rPr>
            </w:pPr>
            <w:del w:id="274" w:author="Rev" w:date="2019-02-11T07:48:00Z">
              <w:r w:rsidRPr="00304BCD" w:rsidDel="00C756F4">
                <w:rPr>
                  <w:rFonts w:ascii="Times New Roman" w:hAnsi="Times New Roman" w:cs="Times New Roman"/>
                </w:rPr>
                <w:delText>5/7</w:delText>
              </w:r>
            </w:del>
          </w:p>
        </w:tc>
      </w:tr>
    </w:tbl>
    <w:p w:rsidR="00304BCD" w:rsidRPr="00304BCD" w:rsidDel="00C756F4" w:rsidRDefault="00304BCD" w:rsidP="00304BCD">
      <w:pPr>
        <w:ind w:left="284"/>
        <w:rPr>
          <w:del w:id="275" w:author="Rev" w:date="2019-02-11T07:48:00Z"/>
          <w:rFonts w:ascii="Times New Roman" w:hAnsi="Times New Roman" w:cs="Times New Roman"/>
        </w:rPr>
      </w:pPr>
      <w:del w:id="276" w:author="Rev" w:date="2019-02-11T07:48:00Z">
        <w:r w:rsidRPr="00304BCD" w:rsidDel="00C756F4">
          <w:rPr>
            <w:rFonts w:ascii="Times New Roman" w:hAnsi="Times New Roman" w:cs="Times New Roman"/>
          </w:rPr>
          <w:delText xml:space="preserve">* Total radiated power (TRP) is the sum of all power radiated by an antenna connected to a transmitter. This level applies for all foreseen modes of operation (i.e. maximum in-band power, electrical pointing, carrier configurations). </w:delText>
        </w:r>
      </w:del>
    </w:p>
    <w:p w:rsidR="00304BCD" w:rsidRPr="00304BCD" w:rsidDel="00C756F4" w:rsidRDefault="00304BCD" w:rsidP="00304BCD">
      <w:pPr>
        <w:rPr>
          <w:del w:id="277" w:author="Rev" w:date="2019-02-11T07:48:00Z"/>
          <w:rFonts w:ascii="Times New Roman" w:hAnsi="Times New Roman" w:cs="Times New Roman"/>
          <w:lang w:eastAsia="ja-JP"/>
        </w:rPr>
      </w:pPr>
      <w:del w:id="278" w:author="Rev" w:date="2019-02-11T07:48:00Z">
        <w:r w:rsidRPr="00304BCD" w:rsidDel="00C756F4">
          <w:rPr>
            <w:rFonts w:ascii="Times New Roman" w:hAnsi="Times New Roman" w:cs="Times New Roman"/>
            <w:lang w:eastAsia="ja-JP"/>
          </w:rPr>
          <w:delText>2</w:delText>
        </w:r>
        <w:r w:rsidRPr="00304BCD" w:rsidDel="00C756F4">
          <w:rPr>
            <w:rFonts w:ascii="Times New Roman" w:hAnsi="Times New Roman" w:cs="Times New Roman"/>
            <w:lang w:eastAsia="ja-JP"/>
          </w:rPr>
          <w:tab/>
        </w:r>
        <w:r w:rsidRPr="00304BCD" w:rsidDel="00C756F4">
          <w:rPr>
            <w:rFonts w:ascii="Times New Roman" w:hAnsi="Times New Roman" w:cs="Times New Roman"/>
          </w:rPr>
          <w:delText xml:space="preserve">that administrations wishing to implement IMT consider the use of frequency band 24.25-27.5 GHz identified for IMT in </w:delText>
        </w:r>
        <w:r w:rsidRPr="00304BCD" w:rsidDel="00C756F4">
          <w:rPr>
            <w:rFonts w:ascii="Times New Roman" w:hAnsi="Times New Roman" w:cs="Times New Roman"/>
            <w:b/>
          </w:rPr>
          <w:delText>No. 5.A113</w:delText>
        </w:r>
        <w:r w:rsidRPr="00304BCD" w:rsidDel="00C756F4">
          <w:rPr>
            <w:rFonts w:ascii="Times New Roman" w:hAnsi="Times New Roman" w:cs="Times New Roman"/>
          </w:rPr>
          <w:delText>, and the benefits of harmonized utilization of the spectrum for the terrestrial component of IMT</w:delText>
        </w:r>
        <w:r w:rsidRPr="00304BCD" w:rsidDel="00C756F4">
          <w:rPr>
            <w:rFonts w:ascii="Times New Roman" w:hAnsi="Times New Roman" w:cs="Times New Roman"/>
            <w:lang w:eastAsia="ja-JP"/>
          </w:rPr>
          <w:delText xml:space="preserve"> taking into account the l</w:delText>
        </w:r>
        <w:r w:rsidRPr="00304BCD" w:rsidDel="00C756F4">
          <w:rPr>
            <w:rFonts w:ascii="Times New Roman" w:hAnsi="Times New Roman" w:cs="Times New Roman"/>
          </w:rPr>
          <w:delText>atest relevant ITU-R Recommendations,</w:delText>
        </w:r>
      </w:del>
    </w:p>
    <w:p w:rsidR="00304BCD" w:rsidRPr="00304BCD" w:rsidDel="00C756F4" w:rsidRDefault="00304BCD" w:rsidP="00304BCD">
      <w:pPr>
        <w:pStyle w:val="Call"/>
        <w:rPr>
          <w:del w:id="279" w:author="Rev" w:date="2019-02-11T07:48:00Z"/>
          <w:szCs w:val="24"/>
          <w:lang w:eastAsia="nl-NL"/>
        </w:rPr>
      </w:pPr>
      <w:del w:id="280" w:author="Rev" w:date="2019-02-11T07:48:00Z">
        <w:r w:rsidRPr="00304BCD" w:rsidDel="00C756F4">
          <w:rPr>
            <w:szCs w:val="24"/>
            <w:lang w:eastAsia="nl-NL"/>
          </w:rPr>
          <w:delText>invites administrations</w:delText>
        </w:r>
      </w:del>
    </w:p>
    <w:p w:rsidR="00304BCD" w:rsidRPr="00304BCD" w:rsidDel="00C756F4" w:rsidRDefault="00304BCD" w:rsidP="00304BCD">
      <w:pPr>
        <w:rPr>
          <w:del w:id="281" w:author="Rev" w:date="2019-02-11T07:48:00Z"/>
          <w:rFonts w:ascii="Times New Roman" w:hAnsi="Times New Roman" w:cs="Times New Roman"/>
        </w:rPr>
      </w:pPr>
      <w:del w:id="282" w:author="Rev" w:date="2019-02-11T07:48:00Z">
        <w:r w:rsidRPr="00304BCD" w:rsidDel="00C756F4">
          <w:rPr>
            <w:rFonts w:ascii="Times New Roman" w:hAnsi="Times New Roman" w:cs="Times New Roman"/>
            <w:iCs/>
          </w:rPr>
          <w:delText>1</w:delText>
        </w:r>
        <w:r w:rsidRPr="00304BCD" w:rsidDel="00C756F4">
          <w:rPr>
            <w:rFonts w:ascii="Times New Roman" w:hAnsi="Times New Roman" w:cs="Times New Roman"/>
            <w:i/>
            <w:iCs/>
          </w:rPr>
          <w:tab/>
        </w:r>
        <w:r w:rsidRPr="00304BCD" w:rsidDel="00C756F4">
          <w:rPr>
            <w:rFonts w:ascii="Times New Roman" w:hAnsi="Times New Roman" w:cs="Times New Roman"/>
          </w:rPr>
          <w:delText xml:space="preserve">to adopt provisions to protect other services from IMT networks and to ensure the possibility of deploying future SRS/EESS earth stations; </w:delText>
        </w:r>
      </w:del>
    </w:p>
    <w:p w:rsidR="00304BCD" w:rsidRPr="00304BCD" w:rsidDel="00C756F4" w:rsidRDefault="00304BCD" w:rsidP="00304BCD">
      <w:pPr>
        <w:rPr>
          <w:del w:id="283" w:author="Rev" w:date="2019-02-11T07:48:00Z"/>
          <w:rFonts w:ascii="Times New Roman" w:hAnsi="Times New Roman" w:cs="Times New Roman"/>
        </w:rPr>
      </w:pPr>
      <w:del w:id="284" w:author="Rev" w:date="2019-02-11T07:48:00Z">
        <w:r w:rsidRPr="00304BCD" w:rsidDel="00C756F4">
          <w:rPr>
            <w:rFonts w:ascii="Times New Roman" w:hAnsi="Times New Roman" w:cs="Times New Roman"/>
            <w:iCs/>
          </w:rPr>
          <w:delText>2</w:delText>
        </w:r>
        <w:r w:rsidRPr="00304BCD" w:rsidDel="00C756F4">
          <w:rPr>
            <w:rFonts w:ascii="Times New Roman" w:hAnsi="Times New Roman" w:cs="Times New Roman"/>
            <w:i/>
            <w:iCs/>
          </w:rPr>
          <w:tab/>
        </w:r>
        <w:r w:rsidRPr="00304BCD" w:rsidDel="00C756F4">
          <w:rPr>
            <w:rFonts w:ascii="Times New Roman" w:hAnsi="Times New Roman" w:cs="Times New Roman"/>
          </w:rPr>
          <w:delText xml:space="preserve">to adopt provisions to ensure the possibility of deploying future FSS earth stations, </w:delText>
        </w:r>
      </w:del>
    </w:p>
    <w:p w:rsidR="00304BCD" w:rsidRPr="00304BCD" w:rsidDel="00C756F4" w:rsidRDefault="00304BCD" w:rsidP="00304BCD">
      <w:pPr>
        <w:pStyle w:val="Call"/>
        <w:rPr>
          <w:del w:id="285" w:author="Rev" w:date="2019-02-11T07:48:00Z"/>
          <w:szCs w:val="24"/>
        </w:rPr>
      </w:pPr>
      <w:del w:id="286" w:author="Rev" w:date="2019-02-11T07:48:00Z">
        <w:r w:rsidRPr="00304BCD" w:rsidDel="00C756F4">
          <w:rPr>
            <w:szCs w:val="24"/>
          </w:rPr>
          <w:delText>invites ITU</w:delText>
        </w:r>
        <w:r w:rsidRPr="00304BCD" w:rsidDel="00C756F4">
          <w:rPr>
            <w:szCs w:val="24"/>
          </w:rPr>
          <w:noBreakHyphen/>
          <w:delText>R</w:delText>
        </w:r>
      </w:del>
    </w:p>
    <w:p w:rsidR="00304BCD" w:rsidRPr="00304BCD" w:rsidDel="00C756F4" w:rsidRDefault="00304BCD" w:rsidP="00304BCD">
      <w:pPr>
        <w:rPr>
          <w:del w:id="287" w:author="Rev" w:date="2019-02-11T07:48:00Z"/>
          <w:rFonts w:ascii="Times New Roman" w:hAnsi="Times New Roman" w:cs="Times New Roman"/>
          <w:lang w:eastAsia="ja-JP"/>
        </w:rPr>
      </w:pPr>
      <w:del w:id="288" w:author="Rev" w:date="2019-02-11T07:48:00Z">
        <w:r w:rsidRPr="00304BCD" w:rsidDel="00C756F4">
          <w:rPr>
            <w:rFonts w:ascii="Times New Roman" w:hAnsi="Times New Roman" w:cs="Times New Roman"/>
            <w:lang w:eastAsia="ja-JP"/>
          </w:rPr>
          <w:delText>1</w:delText>
        </w:r>
        <w:r w:rsidRPr="00304BCD" w:rsidDel="00C756F4">
          <w:rPr>
            <w:rFonts w:ascii="Times New Roman" w:hAnsi="Times New Roman" w:cs="Times New Roman"/>
            <w:lang w:eastAsia="ja-JP"/>
          </w:rPr>
          <w:tab/>
          <w:delText>to develop harmonized frequency arrangements to facilitate IMT deployment in the frequency band 24.25-27.5 GHz, taking into account the results of sharing and compatibility studies;</w:delText>
        </w:r>
      </w:del>
    </w:p>
    <w:p w:rsidR="00304BCD" w:rsidRPr="00304BCD" w:rsidDel="00C756F4" w:rsidRDefault="00304BCD" w:rsidP="00304BCD">
      <w:pPr>
        <w:rPr>
          <w:del w:id="289" w:author="Rev" w:date="2019-02-11T07:48:00Z"/>
          <w:rFonts w:ascii="Times New Roman" w:hAnsi="Times New Roman" w:cs="Times New Roman"/>
        </w:rPr>
      </w:pPr>
      <w:del w:id="290" w:author="Rev" w:date="2019-02-11T07:48:00Z">
        <w:r w:rsidRPr="00304BCD" w:rsidDel="00C756F4">
          <w:rPr>
            <w:rFonts w:ascii="Times New Roman" w:hAnsi="Times New Roman" w:cs="Times New Roman"/>
            <w:iCs/>
          </w:rPr>
          <w:lastRenderedPageBreak/>
          <w:delText>2</w:delText>
        </w:r>
        <w:r w:rsidRPr="00304BCD" w:rsidDel="00C756F4">
          <w:rPr>
            <w:rFonts w:ascii="Times New Roman" w:hAnsi="Times New Roman" w:cs="Times New Roman"/>
            <w:i/>
            <w:iCs/>
          </w:rPr>
          <w:tab/>
        </w:r>
        <w:r w:rsidRPr="00304BCD" w:rsidDel="00C756F4">
          <w:rPr>
            <w:rFonts w:ascii="Times New Roman" w:hAnsi="Times New Roman" w:cs="Times New Roman"/>
          </w:rPr>
          <w:delText>to develop an ITU-R Recommendation to assist administrations in protecting of existing and future SRS/EESS earth stations operating in the frequency band 25.5</w:delText>
        </w:r>
        <w:r w:rsidRPr="00304BCD" w:rsidDel="00C756F4">
          <w:rPr>
            <w:rFonts w:ascii="Times New Roman" w:hAnsi="Times New Roman" w:cs="Times New Roman"/>
          </w:rPr>
          <w:noBreakHyphen/>
          <w:delText xml:space="preserve">27 GHz; </w:delText>
        </w:r>
      </w:del>
    </w:p>
    <w:p w:rsidR="00304BCD" w:rsidRPr="00304BCD" w:rsidDel="00C756F4" w:rsidRDefault="00304BCD" w:rsidP="00304BCD">
      <w:pPr>
        <w:rPr>
          <w:del w:id="291" w:author="Rev" w:date="2019-02-11T07:48:00Z"/>
          <w:rFonts w:ascii="Times New Roman" w:hAnsi="Times New Roman" w:cs="Times New Roman"/>
        </w:rPr>
      </w:pPr>
      <w:del w:id="292" w:author="Rev" w:date="2019-02-11T07:48:00Z">
        <w:r w:rsidRPr="00304BCD" w:rsidDel="00C756F4">
          <w:rPr>
            <w:rFonts w:ascii="Times New Roman" w:hAnsi="Times New Roman" w:cs="Times New Roman"/>
            <w:iCs/>
          </w:rPr>
          <w:delText>3</w:delText>
        </w:r>
        <w:r w:rsidRPr="00304BCD" w:rsidDel="00C756F4">
          <w:rPr>
            <w:rFonts w:ascii="Times New Roman" w:hAnsi="Times New Roman" w:cs="Times New Roman"/>
            <w:i/>
            <w:iCs/>
          </w:rPr>
          <w:tab/>
        </w:r>
        <w:r w:rsidRPr="00304BCD" w:rsidDel="00C756F4">
          <w:rPr>
            <w:rFonts w:ascii="Times New Roman" w:hAnsi="Times New Roman" w:cs="Times New Roman"/>
          </w:rPr>
          <w:delText>to develop an ITU-R Recommendation to assist administrations in ensuring the coexistence between existing and future FSS earth stations and IMT operating within the frequency band 24.25</w:delText>
        </w:r>
        <w:r w:rsidRPr="00304BCD" w:rsidDel="00C756F4">
          <w:rPr>
            <w:rFonts w:ascii="Times New Roman" w:hAnsi="Times New Roman" w:cs="Times New Roman"/>
          </w:rPr>
          <w:noBreakHyphen/>
          <w:delText>27.5 GHz;</w:delText>
        </w:r>
      </w:del>
    </w:p>
    <w:p w:rsidR="00304BCD" w:rsidRPr="00304BCD" w:rsidDel="00C756F4" w:rsidRDefault="00304BCD" w:rsidP="00304BCD">
      <w:pPr>
        <w:rPr>
          <w:del w:id="293" w:author="Rev" w:date="2019-02-11T07:48:00Z"/>
          <w:rFonts w:ascii="Times New Roman" w:hAnsi="Times New Roman" w:cs="Times New Roman"/>
        </w:rPr>
      </w:pPr>
      <w:del w:id="294" w:author="Rev" w:date="2019-02-11T07:48:00Z">
        <w:r w:rsidRPr="00304BCD" w:rsidDel="00C756F4">
          <w:rPr>
            <w:rFonts w:ascii="Times New Roman" w:hAnsi="Times New Roman" w:cs="Times New Roman"/>
          </w:rPr>
          <w:delText>4</w:delText>
        </w:r>
        <w:r w:rsidRPr="00304BCD" w:rsidDel="00C756F4">
          <w:rPr>
            <w:rFonts w:ascii="Times New Roman" w:hAnsi="Times New Roman" w:cs="Times New Roman"/>
          </w:rPr>
          <w:tab/>
        </w:r>
        <w:r w:rsidRPr="00304BCD" w:rsidDel="00C756F4">
          <w:rPr>
            <w:rFonts w:ascii="Times New Roman" w:hAnsi="Times New Roman" w:cs="Times New Roman"/>
            <w:lang w:eastAsia="fr-FR"/>
          </w:rPr>
          <w:delText>to update existing ITU-R Recommendations or develop a new ITU-R Recommendation, as appropriate, to provide information and assistance to the administrations on possible coordination and protection measures for the radio astronomy service in the frequency band 23.6-24 GHz from the IMT deployment;</w:delText>
        </w:r>
      </w:del>
    </w:p>
    <w:p w:rsidR="00304BCD" w:rsidRPr="00304BCD" w:rsidDel="00C756F4" w:rsidRDefault="00304BCD" w:rsidP="00304BCD">
      <w:pPr>
        <w:pStyle w:val="Reasons"/>
        <w:rPr>
          <w:del w:id="295" w:author="Rev" w:date="2019-02-11T07:48:00Z"/>
          <w:szCs w:val="24"/>
        </w:rPr>
      </w:pPr>
      <w:del w:id="296" w:author="Rev" w:date="2019-02-11T07:48:00Z">
        <w:r w:rsidRPr="00304BCD" w:rsidDel="00C756F4">
          <w:rPr>
            <w:b/>
            <w:szCs w:val="24"/>
          </w:rPr>
          <w:delText>Reasons:</w:delText>
        </w:r>
        <w:r w:rsidRPr="00304BCD" w:rsidDel="00C756F4">
          <w:rPr>
            <w:szCs w:val="24"/>
          </w:rPr>
          <w:tab/>
          <w:delText>Resolution [A113-IMT ABOVE 24 GHZ] defines the appropriate operations of IMT in the band 25.25-27.5 GHz band.</w:delText>
        </w:r>
      </w:del>
    </w:p>
    <w:p w:rsidR="00304BCD" w:rsidRPr="00304BCD" w:rsidDel="00C756F4" w:rsidRDefault="00304BCD" w:rsidP="00304BCD">
      <w:pPr>
        <w:pStyle w:val="Note"/>
        <w:rPr>
          <w:del w:id="297" w:author="Rev" w:date="2019-02-11T07:48:00Z"/>
          <w:sz w:val="24"/>
          <w:szCs w:val="24"/>
        </w:rPr>
      </w:pPr>
    </w:p>
    <w:p w:rsidR="00304BCD" w:rsidRPr="00082B77" w:rsidRDefault="00304BCD" w:rsidP="00304BCD">
      <w:pPr>
        <w:pStyle w:val="Proposal"/>
        <w:rPr>
          <w:b/>
        </w:rPr>
      </w:pPr>
      <w:r w:rsidRPr="00082B77">
        <w:rPr>
          <w:b/>
        </w:rPr>
        <w:t>MOD</w:t>
      </w:r>
      <w:r w:rsidRPr="00082B77">
        <w:rPr>
          <w:b/>
        </w:rPr>
        <w:tab/>
        <w:t>USA/</w:t>
      </w:r>
      <w:ins w:id="298" w:author="Rev" w:date="2019-02-11T07:49:00Z">
        <w:r w:rsidR="00082B77" w:rsidRPr="00082B77">
          <w:rPr>
            <w:b/>
          </w:rPr>
          <w:t>1.</w:t>
        </w:r>
      </w:ins>
      <w:del w:id="299" w:author="Rev" w:date="2019-02-11T07:49:00Z">
        <w:r w:rsidRPr="00082B77" w:rsidDel="00082B77">
          <w:rPr>
            <w:b/>
          </w:rPr>
          <w:delText>4821A</w:delText>
        </w:r>
      </w:del>
      <w:r w:rsidRPr="00082B77">
        <w:rPr>
          <w:b/>
        </w:rPr>
        <w:t>13/</w:t>
      </w:r>
      <w:ins w:id="300" w:author="Rev" w:date="2019-02-11T07:49:00Z">
        <w:r w:rsidR="00082B77" w:rsidRPr="00082B77">
          <w:rPr>
            <w:b/>
          </w:rPr>
          <w:t>4</w:t>
        </w:r>
      </w:ins>
      <w:del w:id="301" w:author="Rev" w:date="2019-02-11T07:49:00Z">
        <w:r w:rsidRPr="00082B77" w:rsidDel="00082B77">
          <w:rPr>
            <w:b/>
          </w:rPr>
          <w:delText>6</w:delText>
        </w:r>
      </w:del>
    </w:p>
    <w:p w:rsidR="00D17E6E" w:rsidRPr="00755316" w:rsidRDefault="00D17E6E" w:rsidP="00D17E6E">
      <w:pPr>
        <w:pStyle w:val="ResNo"/>
      </w:pPr>
      <w:bookmarkStart w:id="302" w:name="_Toc450048826"/>
      <w:r w:rsidRPr="00755316">
        <w:t xml:space="preserve">RESOLUTION </w:t>
      </w:r>
      <w:r w:rsidRPr="00755316">
        <w:rPr>
          <w:rStyle w:val="href"/>
        </w:rPr>
        <w:t>750</w:t>
      </w:r>
      <w:r w:rsidRPr="00755316">
        <w:t xml:space="preserve"> (Rev.WRC</w:t>
      </w:r>
      <w:r w:rsidRPr="00755316">
        <w:noBreakHyphen/>
        <w:t>1</w:t>
      </w:r>
      <w:ins w:id="303" w:author="NTIA" w:date="2019-02-11T06:20:00Z">
        <w:r>
          <w:t>9</w:t>
        </w:r>
      </w:ins>
      <w:del w:id="304" w:author="NTIA" w:date="2019-02-11T06:20:00Z">
        <w:r w:rsidRPr="00755316" w:rsidDel="00D17E6E">
          <w:delText>5</w:delText>
        </w:r>
      </w:del>
      <w:r w:rsidRPr="00755316">
        <w:t>)</w:t>
      </w:r>
      <w:bookmarkEnd w:id="302"/>
    </w:p>
    <w:p w:rsidR="00D17E6E" w:rsidRPr="00D17E6E" w:rsidRDefault="00D17E6E" w:rsidP="00D17E6E">
      <w:pPr>
        <w:pStyle w:val="Restitle"/>
        <w:rPr>
          <w:rFonts w:ascii="Times New Roman" w:hAnsi="Times New Roman"/>
        </w:rPr>
      </w:pPr>
      <w:bookmarkStart w:id="305" w:name="_Toc319401906"/>
      <w:bookmarkStart w:id="306" w:name="_Toc327364569"/>
      <w:bookmarkStart w:id="307" w:name="_Toc450048827"/>
      <w:r w:rsidRPr="00D17E6E">
        <w:rPr>
          <w:rFonts w:ascii="Times New Roman" w:hAnsi="Times New Roman"/>
        </w:rPr>
        <w:t>Compatibility between the Earth exploration-satellite service (passive) and relevant active services</w:t>
      </w:r>
      <w:bookmarkEnd w:id="305"/>
      <w:bookmarkEnd w:id="306"/>
      <w:bookmarkEnd w:id="307"/>
      <w:r w:rsidRPr="00D17E6E">
        <w:rPr>
          <w:rFonts w:ascii="Times New Roman" w:hAnsi="Times New Roman"/>
        </w:rPr>
        <w:t xml:space="preserve"> </w:t>
      </w:r>
    </w:p>
    <w:p w:rsidR="00D17E6E" w:rsidRPr="00D17E6E" w:rsidRDefault="00D17E6E" w:rsidP="00D17E6E">
      <w:pPr>
        <w:pStyle w:val="Normalaftertitle"/>
      </w:pPr>
      <w:r w:rsidRPr="00D17E6E">
        <w:t xml:space="preserve">The World Radiocommunication </w:t>
      </w:r>
      <w:proofErr w:type="spellStart"/>
      <w:r w:rsidRPr="00D17E6E">
        <w:t>Conference</w:t>
      </w:r>
      <w:proofErr w:type="spellEnd"/>
      <w:r w:rsidRPr="00D17E6E">
        <w:t xml:space="preserve"> (</w:t>
      </w:r>
      <w:proofErr w:type="spellStart"/>
      <w:del w:id="308" w:author="NTIA" w:date="2019-02-11T06:20:00Z">
        <w:r w:rsidRPr="00D17E6E" w:rsidDel="00D17E6E">
          <w:delText>Geneva, 2015</w:delText>
        </w:r>
      </w:del>
      <w:ins w:id="309" w:author="NTIA" w:date="2019-02-11T06:20:00Z">
        <w:r>
          <w:t>Sharm</w:t>
        </w:r>
        <w:proofErr w:type="spellEnd"/>
        <w:r>
          <w:t xml:space="preserve"> El-Sheikh, 2019</w:t>
        </w:r>
      </w:ins>
      <w:r w:rsidRPr="00D17E6E">
        <w:t>),</w:t>
      </w:r>
    </w:p>
    <w:p w:rsidR="00D17E6E" w:rsidRPr="00D17E6E" w:rsidRDefault="00D17E6E" w:rsidP="00D17E6E">
      <w:pPr>
        <w:pStyle w:val="Call"/>
      </w:pPr>
      <w:proofErr w:type="gramStart"/>
      <w:r w:rsidRPr="00D17E6E">
        <w:t>considering</w:t>
      </w:r>
      <w:proofErr w:type="gramEnd"/>
    </w:p>
    <w:p w:rsidR="00D17E6E" w:rsidRPr="00D17E6E" w:rsidRDefault="00D17E6E" w:rsidP="00D17E6E">
      <w:pPr>
        <w:rPr>
          <w:rFonts w:ascii="Times New Roman" w:hAnsi="Times New Roman" w:cs="Times New Roman"/>
        </w:rPr>
      </w:pPr>
      <w:r w:rsidRPr="00D17E6E">
        <w:rPr>
          <w:rFonts w:ascii="Times New Roman" w:hAnsi="Times New Roman" w:cs="Times New Roman"/>
          <w:i/>
          <w:iCs/>
        </w:rPr>
        <w:t>a)</w:t>
      </w:r>
      <w:r w:rsidRPr="00D17E6E">
        <w:rPr>
          <w:rFonts w:ascii="Times New Roman" w:hAnsi="Times New Roman" w:cs="Times New Roman"/>
        </w:rPr>
        <w:tab/>
        <w:t>that primary allocations have been made to various space services such as the fixed-satellite service (Earth-to-space), the space operation service (Earth-to-space) and the inter</w:t>
      </w:r>
      <w:r w:rsidRPr="00D17E6E">
        <w:rPr>
          <w:rFonts w:ascii="Times New Roman" w:hAnsi="Times New Roman" w:cs="Times New Roman"/>
        </w:rPr>
        <w:noBreakHyphen/>
        <w:t>satellite service and/or to terrestrial services such as the fixed service, the mobile service and the radiolocation service, hereinafter referred to as “active services”, in frequency bands adjacent or nearby to frequency bands allocated to the Earth exploration-satellite service (EESS) (passive) subject to No. </w:t>
      </w:r>
      <w:r w:rsidRPr="00D17E6E">
        <w:rPr>
          <w:rFonts w:ascii="Times New Roman" w:hAnsi="Times New Roman" w:cs="Times New Roman"/>
          <w:b/>
        </w:rPr>
        <w:t>5.340</w:t>
      </w:r>
      <w:r w:rsidRPr="00D17E6E">
        <w:rPr>
          <w:rFonts w:ascii="Times New Roman" w:hAnsi="Times New Roman" w:cs="Times New Roman"/>
        </w:rPr>
        <w:t>;</w:t>
      </w:r>
    </w:p>
    <w:p w:rsidR="00D17E6E" w:rsidRPr="00D17E6E" w:rsidRDefault="00D17E6E" w:rsidP="00D17E6E">
      <w:pPr>
        <w:rPr>
          <w:rFonts w:ascii="Times New Roman" w:hAnsi="Times New Roman" w:cs="Times New Roman"/>
        </w:rPr>
      </w:pPr>
      <w:r w:rsidRPr="00D17E6E">
        <w:rPr>
          <w:rFonts w:ascii="Times New Roman" w:hAnsi="Times New Roman" w:cs="Times New Roman"/>
          <w:i/>
          <w:iCs/>
        </w:rPr>
        <w:t>b)</w:t>
      </w:r>
      <w:r w:rsidRPr="00D17E6E">
        <w:rPr>
          <w:rFonts w:ascii="Times New Roman" w:hAnsi="Times New Roman" w:cs="Times New Roman"/>
        </w:rPr>
        <w:tab/>
      </w:r>
      <w:proofErr w:type="gramStart"/>
      <w:r w:rsidRPr="00D17E6E">
        <w:rPr>
          <w:rFonts w:ascii="Times New Roman" w:hAnsi="Times New Roman" w:cs="Times New Roman"/>
        </w:rPr>
        <w:t>that</w:t>
      </w:r>
      <w:proofErr w:type="gramEnd"/>
      <w:r w:rsidRPr="00D17E6E">
        <w:rPr>
          <w:rFonts w:ascii="Times New Roman" w:hAnsi="Times New Roman" w:cs="Times New Roman"/>
        </w:rPr>
        <w:t xml:space="preserve"> unwanted emissions from active services have the potential to cause unacceptable interference to EESS (passive) sensors; </w:t>
      </w:r>
    </w:p>
    <w:p w:rsidR="00D17E6E" w:rsidRPr="00D17E6E" w:rsidRDefault="00D17E6E" w:rsidP="00D17E6E">
      <w:pPr>
        <w:rPr>
          <w:rFonts w:ascii="Times New Roman" w:hAnsi="Times New Roman" w:cs="Times New Roman"/>
        </w:rPr>
      </w:pPr>
      <w:r w:rsidRPr="00D17E6E">
        <w:rPr>
          <w:rFonts w:ascii="Times New Roman" w:hAnsi="Times New Roman" w:cs="Times New Roman"/>
          <w:i/>
          <w:iCs/>
        </w:rPr>
        <w:t>c)</w:t>
      </w:r>
      <w:r w:rsidRPr="00D17E6E">
        <w:rPr>
          <w:rFonts w:ascii="Times New Roman" w:hAnsi="Times New Roman" w:cs="Times New Roman"/>
        </w:rPr>
        <w:tab/>
      </w:r>
      <w:proofErr w:type="gramStart"/>
      <w:r w:rsidRPr="00D17E6E">
        <w:rPr>
          <w:rFonts w:ascii="Times New Roman" w:hAnsi="Times New Roman" w:cs="Times New Roman"/>
        </w:rPr>
        <w:t>that</w:t>
      </w:r>
      <w:proofErr w:type="gramEnd"/>
      <w:r w:rsidRPr="00D17E6E">
        <w:rPr>
          <w:rFonts w:ascii="Times New Roman" w:hAnsi="Times New Roman" w:cs="Times New Roman"/>
        </w:rPr>
        <w:t>, for technical or operational reasons, the general limits in Appendix </w:t>
      </w:r>
      <w:r w:rsidRPr="00D17E6E">
        <w:rPr>
          <w:rStyle w:val="Appref"/>
          <w:rFonts w:ascii="Times New Roman" w:hAnsi="Times New Roman" w:cs="Times New Roman"/>
          <w:b/>
          <w:color w:val="000000"/>
        </w:rPr>
        <w:t>3</w:t>
      </w:r>
      <w:r w:rsidRPr="00D17E6E">
        <w:rPr>
          <w:rFonts w:ascii="Times New Roman" w:hAnsi="Times New Roman" w:cs="Times New Roman"/>
          <w:b/>
          <w:bCs/>
        </w:rPr>
        <w:t xml:space="preserve"> </w:t>
      </w:r>
      <w:r w:rsidRPr="00D17E6E">
        <w:rPr>
          <w:rFonts w:ascii="Times New Roman" w:hAnsi="Times New Roman" w:cs="Times New Roman"/>
        </w:rPr>
        <w:t>may be insufficient in protecting the EESS (passive) in specific frequency bands;</w:t>
      </w:r>
    </w:p>
    <w:p w:rsidR="00D17E6E" w:rsidRPr="00D17E6E" w:rsidRDefault="00D17E6E" w:rsidP="00D17E6E">
      <w:pPr>
        <w:rPr>
          <w:rFonts w:ascii="Times New Roman" w:hAnsi="Times New Roman" w:cs="Times New Roman"/>
        </w:rPr>
      </w:pPr>
      <w:r w:rsidRPr="00D17E6E">
        <w:rPr>
          <w:rFonts w:ascii="Times New Roman" w:hAnsi="Times New Roman" w:cs="Times New Roman"/>
          <w:i/>
          <w:iCs/>
        </w:rPr>
        <w:t>d)</w:t>
      </w:r>
      <w:r w:rsidRPr="00D17E6E">
        <w:rPr>
          <w:rFonts w:ascii="Times New Roman" w:hAnsi="Times New Roman" w:cs="Times New Roman"/>
          <w:i/>
          <w:iCs/>
        </w:rPr>
        <w:tab/>
      </w:r>
      <w:r w:rsidRPr="00D17E6E">
        <w:rPr>
          <w:rFonts w:ascii="Times New Roman" w:hAnsi="Times New Roman" w:cs="Times New Roman"/>
        </w:rPr>
        <w:t>that, in many cases, the frequencies used by EESS (passive) sensors are chosen to study natural phenomena producing radio emissions at frequencies fixed by the laws of nature, and therefore shifting frequency to avoid or mitigate interference problems is not possible;</w:t>
      </w:r>
    </w:p>
    <w:p w:rsidR="00D17E6E" w:rsidRPr="00D17E6E" w:rsidRDefault="00D17E6E" w:rsidP="00D17E6E">
      <w:pPr>
        <w:rPr>
          <w:rFonts w:ascii="Times New Roman" w:hAnsi="Times New Roman" w:cs="Times New Roman"/>
        </w:rPr>
      </w:pPr>
      <w:r w:rsidRPr="00D17E6E">
        <w:rPr>
          <w:rFonts w:ascii="Times New Roman" w:hAnsi="Times New Roman" w:cs="Times New Roman"/>
          <w:i/>
          <w:iCs/>
        </w:rPr>
        <w:t>e)</w:t>
      </w:r>
      <w:r w:rsidRPr="00D17E6E">
        <w:rPr>
          <w:rFonts w:ascii="Times New Roman" w:hAnsi="Times New Roman" w:cs="Times New Roman"/>
        </w:rPr>
        <w:tab/>
      </w:r>
      <w:proofErr w:type="gramStart"/>
      <w:r w:rsidRPr="00D17E6E">
        <w:rPr>
          <w:rFonts w:ascii="Times New Roman" w:hAnsi="Times New Roman" w:cs="Times New Roman"/>
        </w:rPr>
        <w:t>that</w:t>
      </w:r>
      <w:proofErr w:type="gramEnd"/>
      <w:r w:rsidRPr="00D17E6E">
        <w:rPr>
          <w:rFonts w:ascii="Times New Roman" w:hAnsi="Times New Roman" w:cs="Times New Roman"/>
        </w:rPr>
        <w:t xml:space="preserve"> the frequency band 1 400-1 427 MHz is used for measuring soil moisture, and also for measuring sea-surface salinity and vegetation biomass;</w:t>
      </w:r>
    </w:p>
    <w:p w:rsidR="00D17E6E" w:rsidRPr="00D17E6E" w:rsidRDefault="00D17E6E" w:rsidP="00D17E6E">
      <w:pPr>
        <w:rPr>
          <w:rFonts w:ascii="Times New Roman" w:hAnsi="Times New Roman" w:cs="Times New Roman"/>
        </w:rPr>
      </w:pPr>
      <w:r w:rsidRPr="00D17E6E">
        <w:rPr>
          <w:rFonts w:ascii="Times New Roman" w:hAnsi="Times New Roman" w:cs="Times New Roman"/>
          <w:i/>
          <w:iCs/>
        </w:rPr>
        <w:t>f)</w:t>
      </w:r>
      <w:r w:rsidRPr="00D17E6E">
        <w:rPr>
          <w:rFonts w:ascii="Times New Roman" w:hAnsi="Times New Roman" w:cs="Times New Roman"/>
        </w:rPr>
        <w:tab/>
        <w:t>that long-term protection of the EESS in the frequency bands 23.6-24 GHz, 31.3</w:t>
      </w:r>
      <w:r w:rsidRPr="00D17E6E">
        <w:rPr>
          <w:rFonts w:ascii="Times New Roman" w:hAnsi="Times New Roman" w:cs="Times New Roman"/>
        </w:rPr>
        <w:noBreakHyphen/>
        <w:t>31.5 GHz, 50.2-50.4 GHz, 52.6-54.25 GHz and 86-92 GHz is vital to weather prediction and disaster management, and measurements at several frequencies must be made simultaneously in order to isolate and retrieve each individual contribution;</w:t>
      </w:r>
    </w:p>
    <w:p w:rsidR="00D17E6E" w:rsidRPr="00D17E6E" w:rsidRDefault="00D17E6E" w:rsidP="00D17E6E">
      <w:pPr>
        <w:rPr>
          <w:rFonts w:ascii="Times New Roman" w:hAnsi="Times New Roman" w:cs="Times New Roman"/>
          <w:sz w:val="28"/>
          <w:szCs w:val="22"/>
        </w:rPr>
      </w:pPr>
      <w:r w:rsidRPr="00D17E6E">
        <w:rPr>
          <w:rFonts w:ascii="Times New Roman" w:hAnsi="Times New Roman" w:cs="Times New Roman"/>
          <w:i/>
          <w:iCs/>
        </w:rPr>
        <w:t>g)</w:t>
      </w:r>
      <w:r w:rsidRPr="00D17E6E">
        <w:rPr>
          <w:rFonts w:ascii="Times New Roman" w:hAnsi="Times New Roman" w:cs="Times New Roman"/>
        </w:rPr>
        <w:tab/>
      </w:r>
      <w:proofErr w:type="gramStart"/>
      <w:r w:rsidRPr="00D17E6E">
        <w:rPr>
          <w:rFonts w:ascii="Times New Roman" w:hAnsi="Times New Roman" w:cs="Times New Roman"/>
        </w:rPr>
        <w:t>that</w:t>
      </w:r>
      <w:proofErr w:type="gramEnd"/>
      <w:r w:rsidRPr="00D17E6E">
        <w:rPr>
          <w:rFonts w:ascii="Times New Roman" w:hAnsi="Times New Roman" w:cs="Times New Roman"/>
        </w:rPr>
        <w:t>, in many cases, the frequency bands adjacent or nearby to passive service frequency bands are used and will continue to be used for various active service applications;</w:t>
      </w:r>
    </w:p>
    <w:p w:rsidR="00D17E6E" w:rsidRPr="00D17E6E" w:rsidRDefault="00D17E6E" w:rsidP="00D17E6E">
      <w:pPr>
        <w:rPr>
          <w:rFonts w:ascii="Times New Roman" w:hAnsi="Times New Roman" w:cs="Times New Roman"/>
        </w:rPr>
      </w:pPr>
      <w:r w:rsidRPr="00D17E6E">
        <w:rPr>
          <w:rFonts w:ascii="Times New Roman" w:hAnsi="Times New Roman" w:cs="Times New Roman"/>
          <w:i/>
          <w:iCs/>
        </w:rPr>
        <w:lastRenderedPageBreak/>
        <w:t>h)</w:t>
      </w:r>
      <w:r w:rsidRPr="00D17E6E">
        <w:rPr>
          <w:rFonts w:ascii="Times New Roman" w:hAnsi="Times New Roman" w:cs="Times New Roman"/>
          <w:i/>
          <w:iCs/>
        </w:rPr>
        <w:tab/>
      </w:r>
      <w:r w:rsidRPr="00D17E6E">
        <w:rPr>
          <w:rFonts w:ascii="Times New Roman" w:hAnsi="Times New Roman" w:cs="Times New Roman"/>
        </w:rPr>
        <w:t>that it is necessary to ensure equitable burden sharing for achieving compatibility between active and passive services operating in adjacent or nearby frequency bands,</w:t>
      </w:r>
    </w:p>
    <w:p w:rsidR="00D17E6E" w:rsidRPr="00D17E6E" w:rsidRDefault="00D17E6E" w:rsidP="00D17E6E">
      <w:pPr>
        <w:pStyle w:val="Call"/>
      </w:pPr>
      <w:proofErr w:type="gramStart"/>
      <w:r w:rsidRPr="00D17E6E">
        <w:t>noting</w:t>
      </w:r>
      <w:proofErr w:type="gramEnd"/>
    </w:p>
    <w:p w:rsidR="00D17E6E" w:rsidRPr="00D17E6E" w:rsidRDefault="00D17E6E" w:rsidP="00D17E6E">
      <w:pPr>
        <w:rPr>
          <w:rFonts w:ascii="Times New Roman" w:hAnsi="Times New Roman" w:cs="Times New Roman"/>
        </w:rPr>
      </w:pPr>
      <w:r w:rsidRPr="00D17E6E">
        <w:rPr>
          <w:rFonts w:ascii="Times New Roman" w:hAnsi="Times New Roman" w:cs="Times New Roman"/>
          <w:i/>
          <w:iCs/>
        </w:rPr>
        <w:t>a)</w:t>
      </w:r>
      <w:r w:rsidRPr="00D17E6E">
        <w:rPr>
          <w:rFonts w:ascii="Times New Roman" w:hAnsi="Times New Roman" w:cs="Times New Roman"/>
          <w:i/>
          <w:iCs/>
        </w:rPr>
        <w:tab/>
      </w:r>
      <w:proofErr w:type="gramStart"/>
      <w:r w:rsidRPr="00D17E6E">
        <w:rPr>
          <w:rFonts w:ascii="Times New Roman" w:hAnsi="Times New Roman" w:cs="Times New Roman"/>
        </w:rPr>
        <w:t>that</w:t>
      </w:r>
      <w:proofErr w:type="gramEnd"/>
      <w:r w:rsidRPr="00D17E6E">
        <w:rPr>
          <w:rFonts w:ascii="Times New Roman" w:hAnsi="Times New Roman" w:cs="Times New Roman"/>
        </w:rPr>
        <w:t xml:space="preserve"> the compatibility studies between relevant</w:t>
      </w:r>
      <w:r w:rsidRPr="00D17E6E">
        <w:rPr>
          <w:rFonts w:ascii="Times New Roman" w:hAnsi="Times New Roman" w:cs="Times New Roman"/>
          <w:color w:val="000000"/>
        </w:rPr>
        <w:t xml:space="preserve"> </w:t>
      </w:r>
      <w:r w:rsidRPr="00D17E6E">
        <w:rPr>
          <w:rFonts w:ascii="Times New Roman" w:hAnsi="Times New Roman" w:cs="Times New Roman"/>
        </w:rPr>
        <w:t>active and passive services operating in adjacent and nearby frequency bands are documented in Report ITU</w:t>
      </w:r>
      <w:r w:rsidRPr="00D17E6E">
        <w:rPr>
          <w:rFonts w:ascii="Times New Roman" w:hAnsi="Times New Roman" w:cs="Times New Roman"/>
        </w:rPr>
        <w:noBreakHyphen/>
        <w:t>R SM.2092;</w:t>
      </w:r>
    </w:p>
    <w:p w:rsidR="00D17E6E" w:rsidRPr="00D17E6E" w:rsidRDefault="00D17E6E" w:rsidP="00D17E6E">
      <w:pPr>
        <w:rPr>
          <w:rFonts w:ascii="Times New Roman" w:hAnsi="Times New Roman" w:cs="Times New Roman"/>
          <w:i/>
          <w:iCs/>
          <w:lang w:eastAsia="ja-JP"/>
        </w:rPr>
      </w:pPr>
      <w:r w:rsidRPr="00D17E6E">
        <w:rPr>
          <w:rFonts w:ascii="Times New Roman" w:hAnsi="Times New Roman" w:cs="Times New Roman"/>
          <w:i/>
          <w:iCs/>
          <w:lang w:eastAsia="ja-JP"/>
        </w:rPr>
        <w:br w:type="page"/>
      </w:r>
    </w:p>
    <w:p w:rsidR="00D17E6E" w:rsidRPr="00D17E6E" w:rsidRDefault="00D17E6E" w:rsidP="00D17E6E">
      <w:pPr>
        <w:rPr>
          <w:rFonts w:ascii="Times New Roman" w:hAnsi="Times New Roman" w:cs="Times New Roman"/>
          <w:lang w:eastAsia="ja-JP"/>
        </w:rPr>
      </w:pPr>
      <w:r w:rsidRPr="00D17E6E">
        <w:rPr>
          <w:rFonts w:ascii="Times New Roman" w:hAnsi="Times New Roman" w:cs="Times New Roman"/>
          <w:i/>
          <w:iCs/>
          <w:lang w:eastAsia="ja-JP"/>
        </w:rPr>
        <w:lastRenderedPageBreak/>
        <w:t>b</w:t>
      </w:r>
      <w:r w:rsidRPr="00D17E6E">
        <w:rPr>
          <w:rFonts w:ascii="Times New Roman" w:hAnsi="Times New Roman" w:cs="Times New Roman"/>
          <w:i/>
          <w:iCs/>
        </w:rPr>
        <w:t>)</w:t>
      </w:r>
      <w:r w:rsidRPr="00D17E6E">
        <w:rPr>
          <w:rFonts w:ascii="Times New Roman" w:hAnsi="Times New Roman" w:cs="Times New Roman"/>
          <w:i/>
          <w:iCs/>
        </w:rPr>
        <w:tab/>
      </w:r>
      <w:r w:rsidRPr="00D17E6E">
        <w:rPr>
          <w:rFonts w:ascii="Times New Roman" w:hAnsi="Times New Roman" w:cs="Times New Roman"/>
          <w:lang w:eastAsia="ja-JP"/>
        </w:rPr>
        <w:t>that the compatibility studies between IMT systems in the frequency bands 1 375</w:t>
      </w:r>
      <w:r w:rsidRPr="00D17E6E">
        <w:rPr>
          <w:rFonts w:ascii="Times New Roman" w:hAnsi="Times New Roman" w:cs="Times New Roman"/>
          <w:lang w:eastAsia="ja-JP"/>
        </w:rPr>
        <w:noBreakHyphen/>
        <w:t>1 400 MHz and 1 427-1 452 MHz and EESS (passive) systems in the frequency band 1 400</w:t>
      </w:r>
      <w:r w:rsidRPr="00D17E6E">
        <w:rPr>
          <w:rFonts w:ascii="Times New Roman" w:hAnsi="Times New Roman" w:cs="Times New Roman"/>
          <w:lang w:eastAsia="ja-JP"/>
        </w:rPr>
        <w:noBreakHyphen/>
        <w:t>1 427 MHz are documented in Report ITU</w:t>
      </w:r>
      <w:r w:rsidRPr="00D17E6E">
        <w:rPr>
          <w:rFonts w:ascii="Times New Roman" w:hAnsi="Times New Roman" w:cs="Times New Roman"/>
          <w:lang w:eastAsia="ja-JP"/>
        </w:rPr>
        <w:noBreakHyphen/>
        <w:t>R RS.2336;</w:t>
      </w:r>
    </w:p>
    <w:p w:rsidR="00D17E6E" w:rsidRPr="00D17E6E" w:rsidRDefault="00D17E6E" w:rsidP="00D17E6E">
      <w:pPr>
        <w:rPr>
          <w:rFonts w:ascii="Times New Roman" w:hAnsi="Times New Roman" w:cs="Times New Roman"/>
        </w:rPr>
      </w:pPr>
      <w:r w:rsidRPr="00D17E6E">
        <w:rPr>
          <w:rFonts w:ascii="Times New Roman" w:hAnsi="Times New Roman" w:cs="Times New Roman"/>
          <w:i/>
        </w:rPr>
        <w:t>c)</w:t>
      </w:r>
      <w:r w:rsidRPr="00D17E6E">
        <w:rPr>
          <w:rFonts w:ascii="Times New Roman" w:hAnsi="Times New Roman" w:cs="Times New Roman"/>
        </w:rPr>
        <w:tab/>
        <w:t>that Report ITU</w:t>
      </w:r>
      <w:r w:rsidRPr="00D17E6E">
        <w:rPr>
          <w:rFonts w:ascii="Times New Roman" w:hAnsi="Times New Roman" w:cs="Times New Roman"/>
        </w:rPr>
        <w:noBreakHyphen/>
        <w:t>R F.2239 provides the results of studies covering various scenarios between the fixed service, operating in the frequency band 81-86 GHz and/or 92-94 GHz, and the Earth exploration-satellite service (passive), operating in the frequency band 86-92 GHz;</w:t>
      </w:r>
    </w:p>
    <w:p w:rsidR="00D17E6E" w:rsidRPr="00D17E6E" w:rsidRDefault="00D17E6E" w:rsidP="00D17E6E">
      <w:pPr>
        <w:rPr>
          <w:rFonts w:ascii="Times New Roman" w:hAnsi="Times New Roman" w:cs="Times New Roman"/>
        </w:rPr>
      </w:pPr>
      <w:r w:rsidRPr="00D17E6E">
        <w:rPr>
          <w:rFonts w:ascii="Times New Roman" w:hAnsi="Times New Roman" w:cs="Times New Roman"/>
          <w:i/>
          <w:iCs/>
        </w:rPr>
        <w:t>d)</w:t>
      </w:r>
      <w:r w:rsidRPr="00D17E6E">
        <w:rPr>
          <w:rFonts w:ascii="Times New Roman" w:hAnsi="Times New Roman" w:cs="Times New Roman"/>
        </w:rPr>
        <w:tab/>
      </w:r>
      <w:proofErr w:type="gramStart"/>
      <w:r w:rsidRPr="00D17E6E">
        <w:rPr>
          <w:rFonts w:ascii="Times New Roman" w:hAnsi="Times New Roman" w:cs="Times New Roman"/>
        </w:rPr>
        <w:t>that</w:t>
      </w:r>
      <w:proofErr w:type="gramEnd"/>
      <w:r w:rsidRPr="00D17E6E">
        <w:rPr>
          <w:rFonts w:ascii="Times New Roman" w:hAnsi="Times New Roman" w:cs="Times New Roman"/>
        </w:rPr>
        <w:t xml:space="preserve"> Recommendation ITU</w:t>
      </w:r>
      <w:r w:rsidRPr="00D17E6E">
        <w:rPr>
          <w:rFonts w:ascii="Times New Roman" w:hAnsi="Times New Roman" w:cs="Times New Roman"/>
        </w:rPr>
        <w:noBreakHyphen/>
        <w:t>R RS.1029 provides the interference criteria for satellite passive remote sensing,</w:t>
      </w:r>
    </w:p>
    <w:p w:rsidR="00D17E6E" w:rsidRPr="00D17E6E" w:rsidRDefault="00D17E6E" w:rsidP="00D17E6E">
      <w:pPr>
        <w:pStyle w:val="Call"/>
      </w:pPr>
      <w:proofErr w:type="gramStart"/>
      <w:r w:rsidRPr="00D17E6E">
        <w:t>noting</w:t>
      </w:r>
      <w:proofErr w:type="gramEnd"/>
      <w:r w:rsidRPr="00D17E6E">
        <w:t xml:space="preserve"> further</w:t>
      </w:r>
    </w:p>
    <w:p w:rsidR="00D17E6E" w:rsidRPr="00D17E6E" w:rsidRDefault="00D17E6E" w:rsidP="00D17E6E">
      <w:pPr>
        <w:keepNext/>
        <w:rPr>
          <w:rFonts w:ascii="Times New Roman" w:hAnsi="Times New Roman" w:cs="Times New Roman"/>
        </w:rPr>
      </w:pPr>
      <w:proofErr w:type="gramStart"/>
      <w:r w:rsidRPr="00D17E6E">
        <w:rPr>
          <w:rFonts w:ascii="Times New Roman" w:hAnsi="Times New Roman" w:cs="Times New Roman"/>
        </w:rPr>
        <w:t>that</w:t>
      </w:r>
      <w:proofErr w:type="gramEnd"/>
      <w:r w:rsidRPr="00D17E6E">
        <w:rPr>
          <w:rFonts w:ascii="Times New Roman" w:hAnsi="Times New Roman" w:cs="Times New Roman"/>
        </w:rPr>
        <w:t>, for the purpose of this Resolution:</w:t>
      </w:r>
    </w:p>
    <w:p w:rsidR="00D17E6E" w:rsidRPr="00D17E6E" w:rsidRDefault="00D17E6E" w:rsidP="00D17E6E">
      <w:pPr>
        <w:pStyle w:val="enumlev1"/>
      </w:pPr>
      <w:r w:rsidRPr="00D17E6E">
        <w:sym w:font="Symbol" w:char="F02D"/>
      </w:r>
      <w:r w:rsidRPr="00D17E6E">
        <w:tab/>
      </w:r>
      <w:proofErr w:type="gramStart"/>
      <w:r w:rsidRPr="00D17E6E">
        <w:t>point-to-point</w:t>
      </w:r>
      <w:proofErr w:type="gramEnd"/>
      <w:r w:rsidRPr="00D17E6E">
        <w:t xml:space="preserve"> communication is defined as </w:t>
      </w:r>
      <w:proofErr w:type="spellStart"/>
      <w:r w:rsidRPr="00D17E6E">
        <w:t>radiocommunication</w:t>
      </w:r>
      <w:proofErr w:type="spellEnd"/>
      <w:r w:rsidRPr="00D17E6E">
        <w:t xml:space="preserve"> provided by a link, for example a radio-relay link, between two stations located at specified fixed points;</w:t>
      </w:r>
    </w:p>
    <w:p w:rsidR="00D17E6E" w:rsidRPr="00D17E6E" w:rsidRDefault="00D17E6E" w:rsidP="00D17E6E">
      <w:pPr>
        <w:pStyle w:val="enumlev1"/>
      </w:pPr>
      <w:r w:rsidRPr="00D17E6E">
        <w:sym w:font="Symbol" w:char="F02D"/>
      </w:r>
      <w:r w:rsidRPr="00D17E6E">
        <w:tab/>
        <w:t xml:space="preserve">point-to-multipoint communication is defined as </w:t>
      </w:r>
      <w:proofErr w:type="spellStart"/>
      <w:r w:rsidRPr="00D17E6E">
        <w:t>radiocommunication</w:t>
      </w:r>
      <w:proofErr w:type="spellEnd"/>
      <w:r w:rsidRPr="00D17E6E">
        <w:t xml:space="preserve"> provided by links between a single station located at a specified fixed point (also called “hub station”) and a number of stations located at specified fixed points (also called “customer stations”),</w:t>
      </w:r>
    </w:p>
    <w:p w:rsidR="00D17E6E" w:rsidRPr="00D17E6E" w:rsidRDefault="00D17E6E" w:rsidP="00D17E6E">
      <w:pPr>
        <w:pStyle w:val="Call"/>
      </w:pPr>
      <w:proofErr w:type="gramStart"/>
      <w:r w:rsidRPr="00D17E6E">
        <w:t>recognizing</w:t>
      </w:r>
      <w:proofErr w:type="gramEnd"/>
    </w:p>
    <w:p w:rsidR="00D17E6E" w:rsidRPr="00D17E6E" w:rsidRDefault="00D17E6E" w:rsidP="00D17E6E">
      <w:pPr>
        <w:rPr>
          <w:rFonts w:ascii="Times New Roman" w:hAnsi="Times New Roman" w:cs="Times New Roman"/>
        </w:rPr>
      </w:pPr>
      <w:r w:rsidRPr="00D17E6E">
        <w:rPr>
          <w:rFonts w:ascii="Times New Roman" w:hAnsi="Times New Roman" w:cs="Times New Roman"/>
          <w:i/>
          <w:iCs/>
        </w:rPr>
        <w:t>a)</w:t>
      </w:r>
      <w:r w:rsidRPr="00D17E6E">
        <w:rPr>
          <w:rFonts w:ascii="Times New Roman" w:hAnsi="Times New Roman" w:cs="Times New Roman"/>
        </w:rPr>
        <w:tab/>
        <w:t>that studies documented in Report ITU</w:t>
      </w:r>
      <w:r w:rsidRPr="00D17E6E">
        <w:rPr>
          <w:rFonts w:ascii="Times New Roman" w:hAnsi="Times New Roman" w:cs="Times New Roman"/>
        </w:rPr>
        <w:noBreakHyphen/>
        <w:t>R SM.2092 do not consider point-to-multipoint communication links in the fixed service in the frequency bands 1 350-1 400 MHz and 1 427</w:t>
      </w:r>
      <w:r w:rsidRPr="00D17E6E">
        <w:rPr>
          <w:rFonts w:ascii="Times New Roman" w:hAnsi="Times New Roman" w:cs="Times New Roman"/>
        </w:rPr>
        <w:noBreakHyphen/>
        <w:t>1 452 MHz;</w:t>
      </w:r>
    </w:p>
    <w:p w:rsidR="00D17E6E" w:rsidRPr="00D17E6E" w:rsidRDefault="00D17E6E" w:rsidP="00D17E6E">
      <w:pPr>
        <w:rPr>
          <w:rFonts w:ascii="Times New Roman" w:hAnsi="Times New Roman" w:cs="Times New Roman"/>
          <w:lang w:eastAsia="ja-JP"/>
        </w:rPr>
      </w:pPr>
      <w:r w:rsidRPr="00D17E6E">
        <w:rPr>
          <w:rFonts w:ascii="Times New Roman" w:hAnsi="Times New Roman" w:cs="Times New Roman"/>
          <w:i/>
          <w:iCs/>
          <w:lang w:eastAsia="ja-JP"/>
        </w:rPr>
        <w:t>b)</w:t>
      </w:r>
      <w:r w:rsidRPr="00D17E6E">
        <w:rPr>
          <w:rFonts w:ascii="Times New Roman" w:hAnsi="Times New Roman" w:cs="Times New Roman"/>
          <w:lang w:eastAsia="ja-JP"/>
        </w:rPr>
        <w:tab/>
        <w:t>that, in the frequency band 1 427-1 452 MHz</w:t>
      </w:r>
      <w:ins w:id="310" w:author="Rev" w:date="2019-02-11T16:34:00Z">
        <w:r w:rsidR="00FD4E2D" w:rsidRPr="00FD4E2D">
          <w:rPr>
            <w:rFonts w:ascii="Times New Roman" w:hAnsi="Times New Roman" w:cs="Times New Roman"/>
            <w:lang w:eastAsia="ja-JP"/>
          </w:rPr>
          <w:t xml:space="preserve"> </w:t>
        </w:r>
        <w:r w:rsidR="00FD4E2D">
          <w:rPr>
            <w:rFonts w:ascii="Times New Roman" w:hAnsi="Times New Roman" w:cs="Times New Roman"/>
            <w:lang w:eastAsia="ja-JP"/>
          </w:rPr>
          <w:t>and 24.25-24.45 GHz</w:t>
        </w:r>
      </w:ins>
      <w:r w:rsidRPr="00D17E6E">
        <w:rPr>
          <w:rFonts w:ascii="Times New Roman" w:hAnsi="Times New Roman" w:cs="Times New Roman"/>
          <w:lang w:eastAsia="ja-JP"/>
        </w:rPr>
        <w:t xml:space="preserve">, mitigation measures, such as channel arrangements, improved filters and/or </w:t>
      </w:r>
      <w:proofErr w:type="spellStart"/>
      <w:r w:rsidRPr="00D17E6E">
        <w:rPr>
          <w:rFonts w:ascii="Times New Roman" w:hAnsi="Times New Roman" w:cs="Times New Roman"/>
          <w:lang w:eastAsia="ja-JP"/>
        </w:rPr>
        <w:t>guardbands</w:t>
      </w:r>
      <w:proofErr w:type="spellEnd"/>
      <w:r w:rsidRPr="00D17E6E">
        <w:rPr>
          <w:rFonts w:ascii="Times New Roman" w:hAnsi="Times New Roman" w:cs="Times New Roman"/>
          <w:lang w:eastAsia="ja-JP"/>
        </w:rPr>
        <w:t>, may be necessary in order to meet the limits of unwanted emission for IMT stations in the mobile service specified in Table 1</w:t>
      </w:r>
      <w:r w:rsidRPr="00D17E6E">
        <w:rPr>
          <w:rFonts w:ascii="Times New Roman" w:hAnsi="Times New Roman" w:cs="Times New Roman"/>
          <w:lang w:eastAsia="ja-JP"/>
        </w:rPr>
        <w:noBreakHyphen/>
        <w:t>1 of this Resolution;</w:t>
      </w:r>
    </w:p>
    <w:p w:rsidR="00D17E6E" w:rsidRPr="00D17E6E" w:rsidRDefault="00D17E6E" w:rsidP="00D17E6E">
      <w:pPr>
        <w:rPr>
          <w:rFonts w:ascii="Times New Roman" w:hAnsi="Times New Roman" w:cs="Times New Roman"/>
          <w:lang w:eastAsia="ja-JP"/>
        </w:rPr>
      </w:pPr>
      <w:r w:rsidRPr="00D17E6E">
        <w:rPr>
          <w:rFonts w:ascii="Times New Roman" w:hAnsi="Times New Roman" w:cs="Times New Roman"/>
          <w:i/>
          <w:iCs/>
          <w:lang w:eastAsia="ja-JP"/>
        </w:rPr>
        <w:t>c)</w:t>
      </w:r>
      <w:r w:rsidRPr="00D17E6E">
        <w:rPr>
          <w:rFonts w:ascii="Times New Roman" w:hAnsi="Times New Roman" w:cs="Times New Roman"/>
          <w:lang w:eastAsia="ja-JP"/>
        </w:rPr>
        <w:tab/>
        <w:t>that, in the frequency band 1 427-1 452 MHz</w:t>
      </w:r>
      <w:ins w:id="311" w:author="Rev" w:date="2019-02-11T16:34:00Z">
        <w:r w:rsidR="00FD4E2D" w:rsidRPr="00FD4E2D">
          <w:rPr>
            <w:rFonts w:ascii="Times New Roman" w:hAnsi="Times New Roman" w:cs="Times New Roman"/>
            <w:lang w:eastAsia="ja-JP"/>
          </w:rPr>
          <w:t xml:space="preserve"> </w:t>
        </w:r>
        <w:r w:rsidR="00FD4E2D">
          <w:rPr>
            <w:rFonts w:ascii="Times New Roman" w:hAnsi="Times New Roman" w:cs="Times New Roman"/>
            <w:lang w:eastAsia="ja-JP"/>
          </w:rPr>
          <w:t>and 24.25-24.45GHz</w:t>
        </w:r>
      </w:ins>
      <w:r w:rsidRPr="00D17E6E">
        <w:rPr>
          <w:rFonts w:ascii="Times New Roman" w:hAnsi="Times New Roman" w:cs="Times New Roman"/>
          <w:lang w:eastAsia="ja-JP"/>
        </w:rPr>
        <w:t>, IMT mobile stations typically perform better than the equipment specifications as stated by relevant standards organizations, which may be taken into account in meeting the limits specified in Table 1</w:t>
      </w:r>
      <w:r w:rsidRPr="00D17E6E">
        <w:rPr>
          <w:rFonts w:ascii="Times New Roman" w:hAnsi="Times New Roman" w:cs="Times New Roman"/>
          <w:lang w:eastAsia="ja-JP"/>
        </w:rPr>
        <w:noBreakHyphen/>
        <w:t>1 (see also sections 4 and 5 of Report ITU</w:t>
      </w:r>
      <w:r w:rsidRPr="00D17E6E">
        <w:rPr>
          <w:rFonts w:ascii="Times New Roman" w:hAnsi="Times New Roman" w:cs="Times New Roman"/>
          <w:lang w:eastAsia="ja-JP"/>
        </w:rPr>
        <w:noBreakHyphen/>
        <w:t>R RS.2336),</w:t>
      </w:r>
    </w:p>
    <w:p w:rsidR="00D17E6E" w:rsidRPr="00D17E6E" w:rsidRDefault="00D17E6E" w:rsidP="00D17E6E">
      <w:pPr>
        <w:pStyle w:val="Call"/>
      </w:pPr>
      <w:proofErr w:type="gramStart"/>
      <w:r w:rsidRPr="00D17E6E">
        <w:t>resolves</w:t>
      </w:r>
      <w:proofErr w:type="gramEnd"/>
    </w:p>
    <w:p w:rsidR="00D17E6E" w:rsidRPr="00D17E6E" w:rsidRDefault="00D17E6E" w:rsidP="00D17E6E">
      <w:pPr>
        <w:rPr>
          <w:rFonts w:ascii="Times New Roman" w:hAnsi="Times New Roman" w:cs="Times New Roman"/>
        </w:rPr>
      </w:pPr>
      <w:r w:rsidRPr="00D17E6E">
        <w:rPr>
          <w:rFonts w:ascii="Times New Roman" w:hAnsi="Times New Roman" w:cs="Times New Roman"/>
        </w:rPr>
        <w:t>1</w:t>
      </w:r>
      <w:r w:rsidRPr="00D17E6E">
        <w:rPr>
          <w:rFonts w:ascii="Times New Roman" w:hAnsi="Times New Roman" w:cs="Times New Roman"/>
        </w:rPr>
        <w:tab/>
        <w:t>that unwanted emissions of stations brought into use in the frequency bands and services listed in Table 1</w:t>
      </w:r>
      <w:r w:rsidRPr="00D17E6E">
        <w:rPr>
          <w:rFonts w:ascii="Times New Roman" w:hAnsi="Times New Roman" w:cs="Times New Roman"/>
        </w:rPr>
        <w:noBreakHyphen/>
        <w:t>1 below shall not exceed the corresponding limits in that table, subject to the specified conditions;</w:t>
      </w:r>
    </w:p>
    <w:p w:rsidR="00D17E6E" w:rsidRPr="00D17E6E" w:rsidRDefault="00D17E6E" w:rsidP="00D17E6E">
      <w:pPr>
        <w:rPr>
          <w:rFonts w:ascii="Times New Roman" w:hAnsi="Times New Roman" w:cs="Times New Roman"/>
          <w:lang w:eastAsia="fr-FR"/>
        </w:rPr>
      </w:pPr>
      <w:r w:rsidRPr="00D17E6E">
        <w:rPr>
          <w:rFonts w:ascii="Times New Roman" w:hAnsi="Times New Roman" w:cs="Times New Roman"/>
        </w:rPr>
        <w:t>2</w:t>
      </w:r>
      <w:r w:rsidRPr="00D17E6E">
        <w:rPr>
          <w:rFonts w:ascii="Times New Roman" w:hAnsi="Times New Roman" w:cs="Times New Roman"/>
        </w:rPr>
        <w:tab/>
        <w:t>to urge administrations to take all reasonable steps to ensure that unwanted emissions of active service stations in the frequency bands and services listed in Table 1</w:t>
      </w:r>
      <w:r w:rsidRPr="00D17E6E">
        <w:rPr>
          <w:rFonts w:ascii="Times New Roman" w:hAnsi="Times New Roman" w:cs="Times New Roman"/>
        </w:rPr>
        <w:noBreakHyphen/>
        <w:t xml:space="preserve">2 below do not exceed the recommended maximum levels contained in that table, noting </w:t>
      </w:r>
      <w:r w:rsidRPr="00D17E6E">
        <w:rPr>
          <w:rFonts w:ascii="Times New Roman" w:hAnsi="Times New Roman" w:cs="Times New Roman"/>
          <w:lang w:eastAsia="fr-FR"/>
        </w:rPr>
        <w:t>that EESS (passive) sensors provide worldwide measurements that benefit all countries, even if these sensors are not operated by their country</w:t>
      </w:r>
      <w:r w:rsidRPr="00D17E6E">
        <w:rPr>
          <w:rFonts w:ascii="Times New Roman" w:hAnsi="Times New Roman" w:cs="Times New Roman"/>
        </w:rPr>
        <w:t>;</w:t>
      </w:r>
    </w:p>
    <w:p w:rsidR="00D17E6E" w:rsidRPr="00D17E6E" w:rsidRDefault="00D17E6E" w:rsidP="00D17E6E">
      <w:pPr>
        <w:rPr>
          <w:rFonts w:ascii="Times New Roman" w:hAnsi="Times New Roman" w:cs="Times New Roman"/>
        </w:rPr>
      </w:pPr>
      <w:r w:rsidRPr="00D17E6E">
        <w:rPr>
          <w:rFonts w:ascii="Times New Roman" w:hAnsi="Times New Roman" w:cs="Times New Roman"/>
        </w:rPr>
        <w:t>3</w:t>
      </w:r>
      <w:r w:rsidRPr="00D17E6E">
        <w:rPr>
          <w:rFonts w:ascii="Times New Roman" w:hAnsi="Times New Roman" w:cs="Times New Roman"/>
        </w:rPr>
        <w:tab/>
        <w:t>that the Radiocommunication Bureau shall not make any examination or finding with respect to compliance with this Resolution under either Article </w:t>
      </w:r>
      <w:r w:rsidRPr="00D17E6E">
        <w:rPr>
          <w:rFonts w:ascii="Times New Roman" w:hAnsi="Times New Roman" w:cs="Times New Roman"/>
          <w:b/>
          <w:bCs/>
        </w:rPr>
        <w:t xml:space="preserve">9 </w:t>
      </w:r>
      <w:r w:rsidRPr="00D17E6E">
        <w:rPr>
          <w:rFonts w:ascii="Times New Roman" w:hAnsi="Times New Roman" w:cs="Times New Roman"/>
        </w:rPr>
        <w:t>or </w:t>
      </w:r>
      <w:r w:rsidRPr="00D17E6E">
        <w:rPr>
          <w:rFonts w:ascii="Times New Roman" w:hAnsi="Times New Roman" w:cs="Times New Roman"/>
          <w:b/>
          <w:bCs/>
        </w:rPr>
        <w:t>11</w:t>
      </w:r>
      <w:r w:rsidRPr="00D17E6E">
        <w:rPr>
          <w:rFonts w:ascii="Times New Roman" w:hAnsi="Times New Roman" w:cs="Times New Roman"/>
        </w:rPr>
        <w:t>.</w:t>
      </w:r>
    </w:p>
    <w:p w:rsidR="00D17E6E" w:rsidRPr="00D17E6E" w:rsidRDefault="00D17E6E" w:rsidP="00D17E6E">
      <w:pPr>
        <w:rPr>
          <w:rFonts w:ascii="Times New Roman" w:hAnsi="Times New Roman" w:cs="Times New Roman"/>
          <w:caps/>
          <w:sz w:val="20"/>
        </w:rPr>
      </w:pPr>
      <w:r w:rsidRPr="00D17E6E">
        <w:rPr>
          <w:rFonts w:ascii="Times New Roman" w:hAnsi="Times New Roman" w:cs="Times New Roman"/>
        </w:rPr>
        <w:br w:type="page"/>
      </w:r>
    </w:p>
    <w:p w:rsidR="00D17E6E" w:rsidRPr="00D17E6E" w:rsidRDefault="00D17E6E" w:rsidP="00D17E6E">
      <w:pPr>
        <w:pStyle w:val="TableNo"/>
      </w:pPr>
      <w:r w:rsidRPr="00D17E6E">
        <w:lastRenderedPageBreak/>
        <w:t>TABLE 1-1</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1701"/>
        <w:gridCol w:w="1418"/>
        <w:gridCol w:w="4881"/>
      </w:tblGrid>
      <w:tr w:rsidR="00D17E6E" w:rsidRPr="00D17E6E" w:rsidTr="00011BA2">
        <w:trPr>
          <w:cantSplit/>
          <w:jc w:val="center"/>
        </w:trPr>
        <w:tc>
          <w:tcPr>
            <w:tcW w:w="1696" w:type="dxa"/>
            <w:vAlign w:val="center"/>
          </w:tcPr>
          <w:p w:rsidR="00D17E6E" w:rsidRPr="00D17E6E" w:rsidRDefault="00D17E6E" w:rsidP="00011BA2">
            <w:pPr>
              <w:pStyle w:val="Tablehead"/>
              <w:keepNext w:val="0"/>
              <w:spacing w:before="160" w:after="160"/>
              <w:ind w:left="-57" w:right="-57"/>
              <w:rPr>
                <w:rFonts w:ascii="Times New Roman" w:hAnsi="Times New Roman" w:cs="Times New Roman"/>
              </w:rPr>
            </w:pPr>
            <w:r w:rsidRPr="00D17E6E">
              <w:rPr>
                <w:rFonts w:ascii="Times New Roman" w:hAnsi="Times New Roman" w:cs="Times New Roman"/>
              </w:rPr>
              <w:t>EESS (passive) band</w:t>
            </w:r>
          </w:p>
        </w:tc>
        <w:tc>
          <w:tcPr>
            <w:tcW w:w="1701" w:type="dxa"/>
            <w:vAlign w:val="center"/>
          </w:tcPr>
          <w:p w:rsidR="00D17E6E" w:rsidRPr="00D17E6E" w:rsidRDefault="00D17E6E" w:rsidP="00011BA2">
            <w:pPr>
              <w:pStyle w:val="Tablehead"/>
              <w:keepNext w:val="0"/>
              <w:spacing w:before="160" w:after="160"/>
              <w:rPr>
                <w:rFonts w:ascii="Times New Roman" w:hAnsi="Times New Roman" w:cs="Times New Roman"/>
              </w:rPr>
            </w:pPr>
            <w:r w:rsidRPr="00D17E6E">
              <w:rPr>
                <w:rFonts w:ascii="Times New Roman" w:hAnsi="Times New Roman" w:cs="Times New Roman"/>
              </w:rPr>
              <w:t>Active</w:t>
            </w:r>
            <w:r w:rsidRPr="00D17E6E">
              <w:rPr>
                <w:rFonts w:ascii="Times New Roman" w:hAnsi="Times New Roman" w:cs="Times New Roman"/>
              </w:rPr>
              <w:br/>
              <w:t>service band</w:t>
            </w:r>
          </w:p>
        </w:tc>
        <w:tc>
          <w:tcPr>
            <w:tcW w:w="1418" w:type="dxa"/>
            <w:vAlign w:val="center"/>
          </w:tcPr>
          <w:p w:rsidR="00D17E6E" w:rsidRPr="00D17E6E" w:rsidRDefault="00D17E6E" w:rsidP="00011BA2">
            <w:pPr>
              <w:pStyle w:val="Tablehead"/>
              <w:keepNext w:val="0"/>
              <w:spacing w:before="160" w:after="160"/>
              <w:rPr>
                <w:rFonts w:ascii="Times New Roman" w:hAnsi="Times New Roman" w:cs="Times New Roman"/>
              </w:rPr>
            </w:pPr>
            <w:r w:rsidRPr="00D17E6E">
              <w:rPr>
                <w:rFonts w:ascii="Times New Roman" w:hAnsi="Times New Roman" w:cs="Times New Roman"/>
              </w:rPr>
              <w:t>Active service</w:t>
            </w:r>
          </w:p>
        </w:tc>
        <w:tc>
          <w:tcPr>
            <w:tcW w:w="4881" w:type="dxa"/>
            <w:vAlign w:val="center"/>
          </w:tcPr>
          <w:p w:rsidR="00D17E6E" w:rsidRPr="00D17E6E" w:rsidRDefault="00D17E6E" w:rsidP="00011BA2">
            <w:pPr>
              <w:pStyle w:val="Tablehead"/>
              <w:keepNext w:val="0"/>
              <w:spacing w:before="160" w:after="160"/>
              <w:rPr>
                <w:rFonts w:ascii="Times New Roman" w:hAnsi="Times New Roman" w:cs="Times New Roman"/>
              </w:rPr>
            </w:pPr>
            <w:r w:rsidRPr="00D17E6E">
              <w:rPr>
                <w:rFonts w:ascii="Times New Roman" w:hAnsi="Times New Roman" w:cs="Times New Roman"/>
              </w:rPr>
              <w:t>Limits of unwanted emission power from</w:t>
            </w:r>
            <w:r w:rsidRPr="00D17E6E">
              <w:rPr>
                <w:rFonts w:ascii="Times New Roman" w:hAnsi="Times New Roman" w:cs="Times New Roman"/>
              </w:rPr>
              <w:br/>
              <w:t>active service stations in a specified bandwidth</w:t>
            </w:r>
            <w:r w:rsidRPr="00D17E6E">
              <w:rPr>
                <w:rFonts w:ascii="Times New Roman" w:hAnsi="Times New Roman" w:cs="Times New Roman"/>
              </w:rPr>
              <w:br/>
              <w:t>within the EESS (passive) band</w:t>
            </w:r>
            <w:r w:rsidRPr="00D17E6E">
              <w:rPr>
                <w:rFonts w:ascii="Times New Roman" w:hAnsi="Times New Roman" w:cs="Times New Roman"/>
                <w:b w:val="0"/>
                <w:bCs/>
                <w:vertAlign w:val="superscript"/>
              </w:rPr>
              <w:t>1</w:t>
            </w:r>
          </w:p>
        </w:tc>
      </w:tr>
      <w:tr w:rsidR="00D17E6E" w:rsidRPr="00D17E6E" w:rsidTr="00011BA2">
        <w:trPr>
          <w:cantSplit/>
          <w:jc w:val="center"/>
        </w:trPr>
        <w:tc>
          <w:tcPr>
            <w:tcW w:w="1696" w:type="dxa"/>
            <w:vAlign w:val="center"/>
          </w:tcPr>
          <w:p w:rsidR="00D17E6E" w:rsidRPr="00D17E6E" w:rsidRDefault="00D17E6E" w:rsidP="00011BA2">
            <w:pPr>
              <w:pStyle w:val="Tabletext"/>
              <w:jc w:val="center"/>
            </w:pPr>
            <w:r w:rsidRPr="00D17E6E">
              <w:rPr>
                <w:color w:val="000000"/>
              </w:rPr>
              <w:t>1 400-</w:t>
            </w:r>
            <w:r w:rsidRPr="00D17E6E">
              <w:rPr>
                <w:color w:val="000000"/>
              </w:rPr>
              <w:br/>
              <w:t>1 427 MHz</w:t>
            </w:r>
          </w:p>
        </w:tc>
        <w:tc>
          <w:tcPr>
            <w:tcW w:w="1701" w:type="dxa"/>
            <w:vAlign w:val="center"/>
          </w:tcPr>
          <w:p w:rsidR="00D17E6E" w:rsidRPr="00D17E6E" w:rsidRDefault="00D17E6E" w:rsidP="00011BA2">
            <w:pPr>
              <w:pStyle w:val="Tabletext"/>
              <w:jc w:val="center"/>
            </w:pPr>
            <w:r w:rsidRPr="00D17E6E">
              <w:rPr>
                <w:color w:val="000000"/>
              </w:rPr>
              <w:t>1 427-</w:t>
            </w:r>
            <w:r w:rsidRPr="00D17E6E">
              <w:rPr>
                <w:color w:val="000000"/>
              </w:rPr>
              <w:br/>
              <w:t>1 452 MHz</w:t>
            </w:r>
          </w:p>
        </w:tc>
        <w:tc>
          <w:tcPr>
            <w:tcW w:w="1418" w:type="dxa"/>
            <w:vAlign w:val="center"/>
          </w:tcPr>
          <w:p w:rsidR="00D17E6E" w:rsidRPr="00D17E6E" w:rsidRDefault="00D17E6E" w:rsidP="00011BA2">
            <w:pPr>
              <w:pStyle w:val="Tabletext"/>
              <w:jc w:val="center"/>
            </w:pPr>
            <w:r w:rsidRPr="00D17E6E">
              <w:rPr>
                <w:color w:val="000000"/>
              </w:rPr>
              <w:t>Mobile</w:t>
            </w:r>
          </w:p>
        </w:tc>
        <w:tc>
          <w:tcPr>
            <w:tcW w:w="4881" w:type="dxa"/>
          </w:tcPr>
          <w:p w:rsidR="00D17E6E" w:rsidRPr="00D17E6E" w:rsidRDefault="00D17E6E" w:rsidP="00011BA2">
            <w:pPr>
              <w:pStyle w:val="Tabletext"/>
              <w:tabs>
                <w:tab w:val="left" w:pos="59"/>
              </w:tabs>
              <w:rPr>
                <w:color w:val="000000"/>
              </w:rPr>
            </w:pPr>
            <w:r w:rsidRPr="00D17E6E">
              <w:rPr>
                <w:color w:val="000000"/>
              </w:rPr>
              <w:t>−72 </w:t>
            </w:r>
            <w:proofErr w:type="spellStart"/>
            <w:r w:rsidRPr="00D17E6E">
              <w:rPr>
                <w:color w:val="000000"/>
              </w:rPr>
              <w:t>dBW</w:t>
            </w:r>
            <w:proofErr w:type="spellEnd"/>
            <w:r w:rsidRPr="00D17E6E">
              <w:rPr>
                <w:color w:val="000000"/>
              </w:rPr>
              <w:t xml:space="preserve"> in the 27 MHz of the EESS (passive) band for IMT base stations</w:t>
            </w:r>
          </w:p>
          <w:p w:rsidR="00D17E6E" w:rsidRPr="00D17E6E" w:rsidRDefault="00D17E6E" w:rsidP="00011BA2">
            <w:pPr>
              <w:pStyle w:val="Tabletext"/>
              <w:rPr>
                <w:color w:val="000000"/>
                <w:lang w:eastAsia="ja-JP"/>
              </w:rPr>
            </w:pPr>
            <w:r w:rsidRPr="00D17E6E">
              <w:rPr>
                <w:color w:val="000000"/>
              </w:rPr>
              <w:t>−62 </w:t>
            </w:r>
            <w:proofErr w:type="spellStart"/>
            <w:r w:rsidRPr="00D17E6E">
              <w:rPr>
                <w:color w:val="000000"/>
              </w:rPr>
              <w:t>dBW</w:t>
            </w:r>
            <w:proofErr w:type="spellEnd"/>
            <w:r w:rsidRPr="00D17E6E">
              <w:rPr>
                <w:color w:val="000000"/>
              </w:rPr>
              <w:t xml:space="preserve"> in the 27 MHz of the EESS (passive) band for IMT mobile stations</w:t>
            </w:r>
            <w:r w:rsidRPr="00D17E6E">
              <w:rPr>
                <w:color w:val="000000"/>
                <w:vertAlign w:val="superscript"/>
              </w:rPr>
              <w:t>2,</w:t>
            </w:r>
            <w:r w:rsidRPr="00D17E6E">
              <w:rPr>
                <w:color w:val="000000"/>
                <w:vertAlign w:val="superscript"/>
                <w:lang w:eastAsia="ja-JP"/>
              </w:rPr>
              <w:t xml:space="preserve"> </w:t>
            </w:r>
            <w:r w:rsidRPr="00D17E6E">
              <w:rPr>
                <w:color w:val="000000"/>
                <w:vertAlign w:val="superscript"/>
              </w:rPr>
              <w:t>3</w:t>
            </w:r>
          </w:p>
        </w:tc>
      </w:tr>
      <w:tr w:rsidR="00082B77" w:rsidRPr="00D17E6E" w:rsidTr="00011BA2">
        <w:trPr>
          <w:cantSplit/>
          <w:jc w:val="center"/>
        </w:trPr>
        <w:tc>
          <w:tcPr>
            <w:tcW w:w="1696" w:type="dxa"/>
            <w:vMerge w:val="restart"/>
            <w:vAlign w:val="center"/>
          </w:tcPr>
          <w:p w:rsidR="00082B77" w:rsidRPr="00D17E6E" w:rsidRDefault="00082B77" w:rsidP="00011BA2">
            <w:pPr>
              <w:pStyle w:val="Tabletext"/>
              <w:jc w:val="center"/>
            </w:pPr>
            <w:r w:rsidRPr="00D17E6E">
              <w:t>23.6-24.0 GHz</w:t>
            </w:r>
          </w:p>
        </w:tc>
        <w:tc>
          <w:tcPr>
            <w:tcW w:w="1701" w:type="dxa"/>
            <w:vAlign w:val="center"/>
          </w:tcPr>
          <w:p w:rsidR="00082B77" w:rsidRPr="00D17E6E" w:rsidRDefault="00082B77" w:rsidP="00011BA2">
            <w:pPr>
              <w:pStyle w:val="Tabletext"/>
              <w:jc w:val="center"/>
            </w:pPr>
            <w:r w:rsidRPr="00D17E6E">
              <w:t>22.55-23.55 GHz</w:t>
            </w:r>
          </w:p>
        </w:tc>
        <w:tc>
          <w:tcPr>
            <w:tcW w:w="1418" w:type="dxa"/>
            <w:vAlign w:val="center"/>
          </w:tcPr>
          <w:p w:rsidR="00082B77" w:rsidRPr="00D17E6E" w:rsidRDefault="00082B77" w:rsidP="00011BA2">
            <w:pPr>
              <w:pStyle w:val="Tabletext"/>
              <w:jc w:val="center"/>
            </w:pPr>
            <w:r w:rsidRPr="00D17E6E">
              <w:t>Inter-satellite</w:t>
            </w:r>
          </w:p>
        </w:tc>
        <w:tc>
          <w:tcPr>
            <w:tcW w:w="4881" w:type="dxa"/>
          </w:tcPr>
          <w:p w:rsidR="00082B77" w:rsidRPr="00D17E6E" w:rsidRDefault="00082B77" w:rsidP="00011BA2">
            <w:pPr>
              <w:pStyle w:val="Tabletext"/>
            </w:pPr>
            <w:r w:rsidRPr="00D17E6E">
              <w:t>−36 </w:t>
            </w:r>
            <w:proofErr w:type="spellStart"/>
            <w:r w:rsidRPr="00D17E6E">
              <w:t>dBW</w:t>
            </w:r>
            <w:proofErr w:type="spellEnd"/>
            <w:r w:rsidRPr="00D17E6E">
              <w:t xml:space="preserve"> in any 200 MHz of the EESS (passive) band for non-geostationary (non-GSO) inter-satellite service (ISS) systems for which complete advance publication information is received by the Bureau before 1 January 2020, and −46 </w:t>
            </w:r>
            <w:proofErr w:type="spellStart"/>
            <w:r w:rsidRPr="00D17E6E">
              <w:t>dBW</w:t>
            </w:r>
            <w:proofErr w:type="spellEnd"/>
            <w:r w:rsidRPr="00D17E6E">
              <w:t xml:space="preserve"> in any 200 MHz of the EESS (passive) band for non-GSO ISS systems for which complete advance publication information is received by the Bureau on or after 1 January 2020</w:t>
            </w:r>
          </w:p>
        </w:tc>
      </w:tr>
      <w:tr w:rsidR="00082B77" w:rsidRPr="00D17E6E" w:rsidTr="00011BA2">
        <w:trPr>
          <w:cantSplit/>
          <w:jc w:val="center"/>
          <w:ins w:id="312" w:author="NTIA" w:date="2019-02-11T06:21:00Z"/>
        </w:trPr>
        <w:tc>
          <w:tcPr>
            <w:tcW w:w="1696" w:type="dxa"/>
            <w:vMerge/>
            <w:vAlign w:val="center"/>
          </w:tcPr>
          <w:p w:rsidR="00082B77" w:rsidRPr="00D17E6E" w:rsidRDefault="00082B77" w:rsidP="00011BA2">
            <w:pPr>
              <w:pStyle w:val="Tabletext"/>
              <w:jc w:val="center"/>
              <w:rPr>
                <w:ins w:id="313" w:author="NTIA" w:date="2019-02-11T06:21:00Z"/>
              </w:rPr>
            </w:pPr>
          </w:p>
        </w:tc>
        <w:tc>
          <w:tcPr>
            <w:tcW w:w="1701" w:type="dxa"/>
            <w:vAlign w:val="center"/>
          </w:tcPr>
          <w:p w:rsidR="00082B77" w:rsidRPr="00D17E6E" w:rsidRDefault="00082B77" w:rsidP="00011BA2">
            <w:pPr>
              <w:pStyle w:val="Tabletext"/>
              <w:jc w:val="center"/>
              <w:rPr>
                <w:ins w:id="314" w:author="NTIA" w:date="2019-02-11T06:21:00Z"/>
              </w:rPr>
            </w:pPr>
            <w:ins w:id="315" w:author="NTIA" w:date="2019-02-11T06:21:00Z">
              <w:r>
                <w:t>24.25-2</w:t>
              </w:r>
            </w:ins>
            <w:ins w:id="316" w:author="Rev" w:date="2019-02-11T07:55:00Z">
              <w:r>
                <w:t>4</w:t>
              </w:r>
            </w:ins>
            <w:ins w:id="317" w:author="NTIA" w:date="2019-02-11T06:21:00Z">
              <w:del w:id="318" w:author="Rev" w:date="2019-02-11T07:55:00Z">
                <w:r w:rsidDel="00082B77">
                  <w:delText>7</w:delText>
                </w:r>
              </w:del>
              <w:r>
                <w:t>.</w:t>
              </w:r>
            </w:ins>
            <w:ins w:id="319" w:author="Rev" w:date="2019-02-11T07:55:00Z">
              <w:r>
                <w:t>4</w:t>
              </w:r>
            </w:ins>
            <w:ins w:id="320" w:author="NTIA" w:date="2019-02-11T06:21:00Z">
              <w:r>
                <w:t>5</w:t>
              </w:r>
            </w:ins>
          </w:p>
        </w:tc>
        <w:tc>
          <w:tcPr>
            <w:tcW w:w="1418" w:type="dxa"/>
            <w:vAlign w:val="center"/>
          </w:tcPr>
          <w:p w:rsidR="00082B77" w:rsidRPr="00D17E6E" w:rsidRDefault="00082B77" w:rsidP="00011BA2">
            <w:pPr>
              <w:pStyle w:val="Tabletext"/>
              <w:jc w:val="center"/>
              <w:rPr>
                <w:ins w:id="321" w:author="NTIA" w:date="2019-02-11T06:21:00Z"/>
              </w:rPr>
            </w:pPr>
            <w:ins w:id="322" w:author="NTIA" w:date="2019-02-11T06:21:00Z">
              <w:r>
                <w:t>Mobile (see Note 1)</w:t>
              </w:r>
            </w:ins>
          </w:p>
        </w:tc>
        <w:tc>
          <w:tcPr>
            <w:tcW w:w="4881" w:type="dxa"/>
          </w:tcPr>
          <w:p w:rsidR="00082B77" w:rsidRPr="00D17E6E" w:rsidRDefault="00082B77" w:rsidP="00011BA2">
            <w:pPr>
              <w:pStyle w:val="Tabletext"/>
              <w:rPr>
                <w:ins w:id="323" w:author="NTIA" w:date="2019-02-11T06:21:00Z"/>
              </w:rPr>
            </w:pPr>
            <w:ins w:id="324" w:author="NTIA" w:date="2019-02-11T06:21:00Z">
              <w:r>
                <w:t>-</w:t>
              </w:r>
            </w:ins>
            <w:ins w:id="325" w:author="Rev" w:date="2019-02-11T07:51:00Z">
              <w:r>
                <w:t>20</w:t>
              </w:r>
            </w:ins>
            <w:ins w:id="326" w:author="NTIA" w:date="2019-02-11T06:21:00Z">
              <w:del w:id="327" w:author="Rev" w:date="2019-02-11T07:51:00Z">
                <w:r w:rsidDel="00082B77">
                  <w:delText>44.7</w:delText>
                </w:r>
              </w:del>
              <w:r>
                <w:t xml:space="preserve"> </w:t>
              </w:r>
              <w:proofErr w:type="spellStart"/>
              <w:r>
                <w:t>dBW</w:t>
              </w:r>
              <w:proofErr w:type="spellEnd"/>
              <w:r>
                <w:t>/200 MHz for IMT</w:t>
              </w:r>
            </w:ins>
            <w:ins w:id="328" w:author="Rev" w:date="2019-02-11T07:51:00Z">
              <w:r>
                <w:t xml:space="preserve"> base s</w:t>
              </w:r>
            </w:ins>
            <w:ins w:id="329" w:author="Rev" w:date="2019-02-11T07:52:00Z">
              <w:r>
                <w:t>tations and mobile stations</w:t>
              </w:r>
            </w:ins>
          </w:p>
        </w:tc>
      </w:tr>
      <w:tr w:rsidR="00D17E6E" w:rsidRPr="00D17E6E" w:rsidTr="00011BA2">
        <w:trPr>
          <w:cantSplit/>
          <w:jc w:val="center"/>
        </w:trPr>
        <w:tc>
          <w:tcPr>
            <w:tcW w:w="1696" w:type="dxa"/>
            <w:vAlign w:val="center"/>
          </w:tcPr>
          <w:p w:rsidR="00D17E6E" w:rsidRPr="00D17E6E" w:rsidRDefault="00D17E6E" w:rsidP="00011BA2">
            <w:pPr>
              <w:pStyle w:val="Tabletext"/>
              <w:jc w:val="center"/>
            </w:pPr>
            <w:r w:rsidRPr="00D17E6E">
              <w:t>31.3-31.5 GHz</w:t>
            </w:r>
          </w:p>
        </w:tc>
        <w:tc>
          <w:tcPr>
            <w:tcW w:w="1701" w:type="dxa"/>
            <w:vAlign w:val="center"/>
          </w:tcPr>
          <w:p w:rsidR="00D17E6E" w:rsidRPr="00D17E6E" w:rsidRDefault="00D17E6E" w:rsidP="00011BA2">
            <w:pPr>
              <w:pStyle w:val="Tabletext"/>
              <w:jc w:val="center"/>
            </w:pPr>
            <w:r w:rsidRPr="00D17E6E">
              <w:t>31-31.3 GHz</w:t>
            </w:r>
          </w:p>
        </w:tc>
        <w:tc>
          <w:tcPr>
            <w:tcW w:w="1418" w:type="dxa"/>
            <w:vAlign w:val="center"/>
          </w:tcPr>
          <w:p w:rsidR="00D17E6E" w:rsidRPr="00D17E6E" w:rsidRDefault="00D17E6E" w:rsidP="00011BA2">
            <w:pPr>
              <w:pStyle w:val="Tabletext"/>
              <w:jc w:val="center"/>
            </w:pPr>
            <w:r w:rsidRPr="00D17E6E">
              <w:t>Fixed</w:t>
            </w:r>
            <w:r w:rsidRPr="00D17E6E">
              <w:br/>
              <w:t>(excluding HAPS)</w:t>
            </w:r>
          </w:p>
        </w:tc>
        <w:tc>
          <w:tcPr>
            <w:tcW w:w="4881" w:type="dxa"/>
          </w:tcPr>
          <w:p w:rsidR="00D17E6E" w:rsidRPr="00D17E6E" w:rsidRDefault="00D17E6E" w:rsidP="00011BA2">
            <w:pPr>
              <w:pStyle w:val="Tabletext"/>
            </w:pPr>
            <w:r w:rsidRPr="00D17E6E">
              <w:t>For stations brought into use after 1 January 2012: −38 </w:t>
            </w:r>
            <w:proofErr w:type="spellStart"/>
            <w:r w:rsidRPr="00D17E6E">
              <w:t>dBW</w:t>
            </w:r>
            <w:proofErr w:type="spellEnd"/>
            <w:r w:rsidRPr="00D17E6E">
              <w:t xml:space="preserve"> in any 100 MHz of the EESS (passive) band. This limit does not apply to stations that have been authorized prior to 1 January 2012</w:t>
            </w:r>
          </w:p>
        </w:tc>
      </w:tr>
      <w:tr w:rsidR="00D17E6E" w:rsidRPr="00D17E6E" w:rsidTr="00011BA2">
        <w:trPr>
          <w:cantSplit/>
          <w:jc w:val="center"/>
        </w:trPr>
        <w:tc>
          <w:tcPr>
            <w:tcW w:w="1696" w:type="dxa"/>
            <w:vAlign w:val="center"/>
          </w:tcPr>
          <w:p w:rsidR="00D17E6E" w:rsidRPr="00D17E6E" w:rsidRDefault="00D17E6E" w:rsidP="00011BA2">
            <w:pPr>
              <w:pStyle w:val="Tabletext"/>
              <w:jc w:val="center"/>
            </w:pPr>
            <w:r w:rsidRPr="00D17E6E">
              <w:t>50.2-50.4 GHz</w:t>
            </w:r>
          </w:p>
        </w:tc>
        <w:tc>
          <w:tcPr>
            <w:tcW w:w="1701" w:type="dxa"/>
            <w:vAlign w:val="center"/>
          </w:tcPr>
          <w:p w:rsidR="00D17E6E" w:rsidRPr="00D17E6E" w:rsidRDefault="00D17E6E" w:rsidP="00011BA2">
            <w:pPr>
              <w:pStyle w:val="Tabletext"/>
              <w:jc w:val="center"/>
            </w:pPr>
            <w:r w:rsidRPr="00D17E6E">
              <w:t>49.7-50.2 GHz</w:t>
            </w:r>
          </w:p>
        </w:tc>
        <w:tc>
          <w:tcPr>
            <w:tcW w:w="1418" w:type="dxa"/>
            <w:vAlign w:val="center"/>
          </w:tcPr>
          <w:p w:rsidR="00D17E6E" w:rsidRPr="00D17E6E" w:rsidRDefault="00D17E6E" w:rsidP="00011BA2">
            <w:pPr>
              <w:pStyle w:val="Tabletext"/>
              <w:jc w:val="center"/>
            </w:pPr>
            <w:r w:rsidRPr="00D17E6E">
              <w:t>Fixed-satellite (E</w:t>
            </w:r>
            <w:r w:rsidRPr="00D17E6E">
              <w:noBreakHyphen/>
              <w:t>to</w:t>
            </w:r>
            <w:r w:rsidRPr="00D17E6E">
              <w:noBreakHyphen/>
              <w:t>s)</w:t>
            </w:r>
            <w:r w:rsidRPr="00D17E6E">
              <w:rPr>
                <w:vertAlign w:val="superscript"/>
              </w:rPr>
              <w:t>4</w:t>
            </w:r>
          </w:p>
        </w:tc>
        <w:tc>
          <w:tcPr>
            <w:tcW w:w="4881" w:type="dxa"/>
          </w:tcPr>
          <w:p w:rsidR="00D17E6E" w:rsidRPr="00D17E6E" w:rsidRDefault="00D17E6E" w:rsidP="00011BA2">
            <w:pPr>
              <w:pStyle w:val="Tabletext"/>
            </w:pPr>
            <w:r w:rsidRPr="00D17E6E">
              <w:t>For stations brought into use after the date of entry into force of the Final Acts of WRC</w:t>
            </w:r>
            <w:r w:rsidRPr="00D17E6E">
              <w:noBreakHyphen/>
              <w:t>07:</w:t>
            </w:r>
          </w:p>
          <w:p w:rsidR="00D17E6E" w:rsidRPr="00D17E6E" w:rsidRDefault="00D17E6E" w:rsidP="00011BA2">
            <w:pPr>
              <w:pStyle w:val="Tabletext"/>
            </w:pPr>
            <w:r w:rsidRPr="00D17E6E">
              <w:t>−10 </w:t>
            </w:r>
            <w:proofErr w:type="spellStart"/>
            <w:r w:rsidRPr="00D17E6E">
              <w:t>dBW</w:t>
            </w:r>
            <w:proofErr w:type="spellEnd"/>
            <w:r w:rsidRPr="00D17E6E" w:rsidDel="008F017D">
              <w:t xml:space="preserve"> </w:t>
            </w:r>
            <w:r w:rsidRPr="00D17E6E">
              <w:t>into the 200 MHz of the EESS (passive) band for earth stations having an antenna gain greater than or equal to 57 </w:t>
            </w:r>
            <w:proofErr w:type="spellStart"/>
            <w:r w:rsidRPr="00D17E6E">
              <w:t>dBi</w:t>
            </w:r>
            <w:proofErr w:type="spellEnd"/>
          </w:p>
          <w:p w:rsidR="00D17E6E" w:rsidRPr="00D17E6E" w:rsidRDefault="00D17E6E" w:rsidP="00011BA2">
            <w:pPr>
              <w:pStyle w:val="Tabletext"/>
            </w:pPr>
            <w:r w:rsidRPr="00D17E6E">
              <w:t>−20 </w:t>
            </w:r>
            <w:proofErr w:type="spellStart"/>
            <w:r w:rsidRPr="00D17E6E">
              <w:t>dBW</w:t>
            </w:r>
            <w:proofErr w:type="spellEnd"/>
            <w:r w:rsidRPr="00D17E6E" w:rsidDel="008F017D">
              <w:t xml:space="preserve"> </w:t>
            </w:r>
            <w:r w:rsidRPr="00D17E6E">
              <w:t>into the 200 MHz of the EESS (passive) band for earth stations having an antenna gain less than 57 </w:t>
            </w:r>
            <w:proofErr w:type="spellStart"/>
            <w:r w:rsidRPr="00D17E6E">
              <w:t>dBi</w:t>
            </w:r>
            <w:proofErr w:type="spellEnd"/>
          </w:p>
        </w:tc>
      </w:tr>
      <w:tr w:rsidR="00D17E6E" w:rsidRPr="00D17E6E" w:rsidTr="00011BA2">
        <w:trPr>
          <w:cantSplit/>
          <w:jc w:val="center"/>
        </w:trPr>
        <w:tc>
          <w:tcPr>
            <w:tcW w:w="1696" w:type="dxa"/>
            <w:vAlign w:val="center"/>
          </w:tcPr>
          <w:p w:rsidR="00D17E6E" w:rsidRPr="00D17E6E" w:rsidRDefault="00D17E6E" w:rsidP="00011BA2">
            <w:pPr>
              <w:pStyle w:val="Tabletext"/>
              <w:jc w:val="center"/>
            </w:pPr>
            <w:r w:rsidRPr="00D17E6E">
              <w:t>50.2-50.4 GHz</w:t>
            </w:r>
          </w:p>
        </w:tc>
        <w:tc>
          <w:tcPr>
            <w:tcW w:w="1701" w:type="dxa"/>
            <w:vAlign w:val="center"/>
          </w:tcPr>
          <w:p w:rsidR="00D17E6E" w:rsidRPr="00D17E6E" w:rsidRDefault="00D17E6E" w:rsidP="00011BA2">
            <w:pPr>
              <w:pStyle w:val="Tabletext"/>
              <w:jc w:val="center"/>
            </w:pPr>
            <w:r w:rsidRPr="00D17E6E">
              <w:t>50.4-50.9 GHz</w:t>
            </w:r>
          </w:p>
        </w:tc>
        <w:tc>
          <w:tcPr>
            <w:tcW w:w="1418" w:type="dxa"/>
            <w:vAlign w:val="center"/>
          </w:tcPr>
          <w:p w:rsidR="00D17E6E" w:rsidRPr="00D17E6E" w:rsidRDefault="00D17E6E" w:rsidP="00011BA2">
            <w:pPr>
              <w:pStyle w:val="Tabletext"/>
              <w:jc w:val="center"/>
            </w:pPr>
            <w:r w:rsidRPr="00D17E6E">
              <w:t>Fixed-satellite (E</w:t>
            </w:r>
            <w:r w:rsidRPr="00D17E6E">
              <w:noBreakHyphen/>
              <w:t>to</w:t>
            </w:r>
            <w:r w:rsidRPr="00D17E6E">
              <w:noBreakHyphen/>
              <w:t>s)</w:t>
            </w:r>
            <w:r w:rsidRPr="00D17E6E">
              <w:rPr>
                <w:vertAlign w:val="superscript"/>
              </w:rPr>
              <w:t>4</w:t>
            </w:r>
          </w:p>
        </w:tc>
        <w:tc>
          <w:tcPr>
            <w:tcW w:w="4881" w:type="dxa"/>
          </w:tcPr>
          <w:p w:rsidR="00D17E6E" w:rsidRPr="00D17E6E" w:rsidRDefault="00D17E6E" w:rsidP="00011BA2">
            <w:pPr>
              <w:pStyle w:val="Tabletext"/>
            </w:pPr>
            <w:r w:rsidRPr="00D17E6E">
              <w:t>For stations brought into use after the date of entry into force of the Final Acts of WRC</w:t>
            </w:r>
            <w:r w:rsidRPr="00D17E6E">
              <w:noBreakHyphen/>
              <w:t>07:</w:t>
            </w:r>
          </w:p>
          <w:p w:rsidR="00D17E6E" w:rsidRPr="00D17E6E" w:rsidRDefault="00D17E6E" w:rsidP="00011BA2">
            <w:pPr>
              <w:pStyle w:val="Tabletext"/>
            </w:pPr>
            <w:r w:rsidRPr="00D17E6E">
              <w:t>−10 </w:t>
            </w:r>
            <w:proofErr w:type="spellStart"/>
            <w:r w:rsidRPr="00D17E6E">
              <w:t>dBW</w:t>
            </w:r>
            <w:proofErr w:type="spellEnd"/>
            <w:r w:rsidRPr="00D17E6E" w:rsidDel="008F017D">
              <w:t xml:space="preserve"> </w:t>
            </w:r>
            <w:r w:rsidRPr="00D17E6E">
              <w:t>into the 200 MHz of the EESS (passive) band for earth stations having an antenna gain greater than or equal to 57 </w:t>
            </w:r>
            <w:proofErr w:type="spellStart"/>
            <w:r w:rsidRPr="00D17E6E">
              <w:t>dBi</w:t>
            </w:r>
            <w:proofErr w:type="spellEnd"/>
          </w:p>
          <w:p w:rsidR="00D17E6E" w:rsidRPr="00D17E6E" w:rsidRDefault="00D17E6E" w:rsidP="00011BA2">
            <w:pPr>
              <w:pStyle w:val="Tabletext"/>
            </w:pPr>
            <w:r w:rsidRPr="00D17E6E">
              <w:t>−20 </w:t>
            </w:r>
            <w:proofErr w:type="spellStart"/>
            <w:r w:rsidRPr="00D17E6E">
              <w:t>dBW</w:t>
            </w:r>
            <w:proofErr w:type="spellEnd"/>
            <w:r w:rsidRPr="00D17E6E" w:rsidDel="008F017D">
              <w:t xml:space="preserve"> </w:t>
            </w:r>
            <w:r w:rsidRPr="00D17E6E">
              <w:t>into the 200 MHz of the EESS (passive) band for earth stations having an antenna gain less than 57 </w:t>
            </w:r>
            <w:proofErr w:type="spellStart"/>
            <w:r w:rsidRPr="00D17E6E">
              <w:t>dBi</w:t>
            </w:r>
            <w:proofErr w:type="spellEnd"/>
          </w:p>
        </w:tc>
      </w:tr>
      <w:tr w:rsidR="00D17E6E" w:rsidRPr="00D17E6E" w:rsidTr="00011BA2">
        <w:trPr>
          <w:cantSplit/>
          <w:jc w:val="center"/>
        </w:trPr>
        <w:tc>
          <w:tcPr>
            <w:tcW w:w="1696" w:type="dxa"/>
            <w:tcBorders>
              <w:bottom w:val="single" w:sz="4" w:space="0" w:color="auto"/>
            </w:tcBorders>
            <w:vAlign w:val="center"/>
          </w:tcPr>
          <w:p w:rsidR="00D17E6E" w:rsidRPr="00D17E6E" w:rsidRDefault="00D17E6E" w:rsidP="00011BA2">
            <w:pPr>
              <w:pStyle w:val="Tabletext"/>
              <w:jc w:val="center"/>
            </w:pPr>
            <w:r w:rsidRPr="00D17E6E">
              <w:t>52.6-54.25 GHz</w:t>
            </w:r>
          </w:p>
        </w:tc>
        <w:tc>
          <w:tcPr>
            <w:tcW w:w="1701" w:type="dxa"/>
            <w:tcBorders>
              <w:bottom w:val="single" w:sz="4" w:space="0" w:color="auto"/>
            </w:tcBorders>
            <w:vAlign w:val="center"/>
          </w:tcPr>
          <w:p w:rsidR="00D17E6E" w:rsidRPr="00D17E6E" w:rsidRDefault="00D17E6E" w:rsidP="00011BA2">
            <w:pPr>
              <w:pStyle w:val="Tabletext"/>
              <w:jc w:val="center"/>
            </w:pPr>
            <w:r w:rsidRPr="00D17E6E">
              <w:t>51.4-52.6 GHz</w:t>
            </w:r>
          </w:p>
        </w:tc>
        <w:tc>
          <w:tcPr>
            <w:tcW w:w="1418" w:type="dxa"/>
            <w:tcBorders>
              <w:bottom w:val="single" w:sz="4" w:space="0" w:color="auto"/>
            </w:tcBorders>
            <w:vAlign w:val="center"/>
          </w:tcPr>
          <w:p w:rsidR="00D17E6E" w:rsidRPr="00D17E6E" w:rsidRDefault="00D17E6E" w:rsidP="00011BA2">
            <w:pPr>
              <w:pStyle w:val="Tabletext"/>
              <w:jc w:val="center"/>
            </w:pPr>
            <w:r w:rsidRPr="00D17E6E">
              <w:t>Fixed</w:t>
            </w:r>
          </w:p>
        </w:tc>
        <w:tc>
          <w:tcPr>
            <w:tcW w:w="4881" w:type="dxa"/>
            <w:tcBorders>
              <w:bottom w:val="single" w:sz="4" w:space="0" w:color="auto"/>
            </w:tcBorders>
          </w:tcPr>
          <w:p w:rsidR="00D17E6E" w:rsidRPr="00D17E6E" w:rsidRDefault="00D17E6E" w:rsidP="00011BA2">
            <w:pPr>
              <w:pStyle w:val="Tabletext"/>
            </w:pPr>
            <w:r w:rsidRPr="00D17E6E">
              <w:t>For stations brought into use after the date of entry into force of the Final Acts of WRC</w:t>
            </w:r>
            <w:r w:rsidRPr="00D17E6E">
              <w:noBreakHyphen/>
              <w:t>07:</w:t>
            </w:r>
          </w:p>
          <w:p w:rsidR="00D17E6E" w:rsidRPr="00D17E6E" w:rsidRDefault="00D17E6E" w:rsidP="00011BA2">
            <w:pPr>
              <w:pStyle w:val="Tabletext"/>
            </w:pPr>
            <w:r w:rsidRPr="00D17E6E">
              <w:t>−33 </w:t>
            </w:r>
            <w:proofErr w:type="spellStart"/>
            <w:r w:rsidRPr="00D17E6E">
              <w:t>dBW</w:t>
            </w:r>
            <w:proofErr w:type="spellEnd"/>
            <w:r w:rsidRPr="00D17E6E">
              <w:t xml:space="preserve"> in any 100 MHz of the EESS (passive) band</w:t>
            </w:r>
          </w:p>
        </w:tc>
      </w:tr>
      <w:tr w:rsidR="00D17E6E" w:rsidRPr="00D17E6E" w:rsidTr="00011BA2">
        <w:trPr>
          <w:cantSplit/>
          <w:jc w:val="center"/>
        </w:trPr>
        <w:tc>
          <w:tcPr>
            <w:tcW w:w="9696" w:type="dxa"/>
            <w:gridSpan w:val="4"/>
            <w:tcBorders>
              <w:top w:val="single" w:sz="4" w:space="0" w:color="auto"/>
              <w:left w:val="nil"/>
              <w:bottom w:val="nil"/>
              <w:right w:val="nil"/>
            </w:tcBorders>
          </w:tcPr>
          <w:p w:rsidR="00D17E6E" w:rsidDel="00082B77" w:rsidRDefault="00D17E6E" w:rsidP="00011BA2">
            <w:pPr>
              <w:pStyle w:val="Tablelegend"/>
              <w:tabs>
                <w:tab w:val="left" w:pos="566"/>
              </w:tabs>
              <w:rPr>
                <w:ins w:id="330" w:author="NTIA" w:date="2019-02-11T06:22:00Z"/>
                <w:del w:id="331" w:author="Rev" w:date="2019-02-11T07:54:00Z"/>
                <w:vertAlign w:val="superscript"/>
              </w:rPr>
            </w:pPr>
            <w:ins w:id="332" w:author="NTIA" w:date="2019-02-11T06:22:00Z">
              <w:del w:id="333" w:author="Rev" w:date="2019-02-11T07:54:00Z">
                <w:r w:rsidDel="00082B77">
                  <w:lastRenderedPageBreak/>
                  <w:delText xml:space="preserve">Note 1: The unwanted emission power level is measured using Total Radiated Power (TRP) methodology. TRP is the aggregate of the radiated power from each antenna element. </w:delText>
                </w:r>
              </w:del>
            </w:ins>
          </w:p>
          <w:p w:rsidR="00D17E6E" w:rsidRPr="00D17E6E" w:rsidRDefault="00D17E6E" w:rsidP="00011BA2">
            <w:pPr>
              <w:pStyle w:val="Tablelegend"/>
              <w:tabs>
                <w:tab w:val="left" w:pos="566"/>
              </w:tabs>
            </w:pPr>
            <w:r w:rsidRPr="00D17E6E">
              <w:rPr>
                <w:vertAlign w:val="superscript"/>
              </w:rPr>
              <w:t>1</w:t>
            </w:r>
            <w:r w:rsidRPr="00D17E6E">
              <w:tab/>
              <w:t xml:space="preserve">The unwanted emission power level is to be understood </w:t>
            </w:r>
            <w:ins w:id="334" w:author="Rev" w:date="2019-02-11T07:54:00Z">
              <w:r w:rsidR="00082B77">
                <w:t xml:space="preserve">to be </w:t>
              </w:r>
            </w:ins>
            <w:del w:id="335" w:author="Rev" w:date="2019-02-11T07:54:00Z">
              <w:r w:rsidRPr="00D17E6E" w:rsidDel="00082B77">
                <w:delText xml:space="preserve">here as the level </w:delText>
              </w:r>
            </w:del>
            <w:r w:rsidRPr="00D17E6E">
              <w:t>measured at the antenna port</w:t>
            </w:r>
            <w:ins w:id="336" w:author="Rev" w:date="2019-02-11T07:54:00Z">
              <w:r w:rsidR="00082B77">
                <w:t>,</w:t>
              </w:r>
            </w:ins>
            <w:del w:id="337" w:author="Rev" w:date="2019-02-11T07:54:00Z">
              <w:r w:rsidRPr="00D17E6E" w:rsidDel="00082B77">
                <w:delText>.</w:delText>
              </w:r>
            </w:del>
            <w:ins w:id="338" w:author="Rev" w:date="2019-02-11T07:54:00Z">
              <w:r w:rsidR="00082B77">
                <w:rPr>
                  <w:color w:val="1F4E79"/>
                </w:rPr>
                <w:t xml:space="preserve"> unless it is specified in terms of total radiated power (TRP) in the unwanted domain. </w:t>
              </w:r>
              <w:r w:rsidR="00082B77">
                <w:rPr>
                  <w:color w:val="1F4E79"/>
                  <w:u w:val="single"/>
                </w:rPr>
                <w:t>TRP is the aggregate of the radiated power from all antenna elements</w:t>
              </w:r>
              <w:r w:rsidR="00082B77">
                <w:rPr>
                  <w:color w:val="1F4E79"/>
                </w:rPr>
                <w:t>.</w:t>
              </w:r>
            </w:ins>
          </w:p>
          <w:p w:rsidR="00D17E6E" w:rsidRPr="00D17E6E" w:rsidRDefault="00D17E6E" w:rsidP="00011BA2">
            <w:pPr>
              <w:pStyle w:val="Tablelegend"/>
              <w:tabs>
                <w:tab w:val="left" w:pos="566"/>
              </w:tabs>
            </w:pPr>
            <w:r w:rsidRPr="00D17E6E">
              <w:rPr>
                <w:vertAlign w:val="superscript"/>
              </w:rPr>
              <w:t>2</w:t>
            </w:r>
            <w:r w:rsidRPr="00D17E6E">
              <w:rPr>
                <w:vertAlign w:val="superscript"/>
              </w:rPr>
              <w:tab/>
            </w:r>
            <w:r w:rsidRPr="00D17E6E">
              <w:t>This limit does not apply to mobile stations in the IMT systems for which the notification information has been received by the Radiocommunication Bureau by 28</w:t>
            </w:r>
            <w:r w:rsidRPr="00D17E6E">
              <w:rPr>
                <w:lang w:eastAsia="ja-JP"/>
              </w:rPr>
              <w:t> </w:t>
            </w:r>
            <w:r w:rsidRPr="00D17E6E">
              <w:t>November</w:t>
            </w:r>
            <w:r w:rsidRPr="00D17E6E">
              <w:rPr>
                <w:lang w:eastAsia="ja-JP"/>
              </w:rPr>
              <w:t> </w:t>
            </w:r>
            <w:r w:rsidRPr="00D17E6E">
              <w:t>2015. For those systems, −60</w:t>
            </w:r>
            <w:r w:rsidRPr="00D17E6E">
              <w:rPr>
                <w:lang w:eastAsia="ja-JP"/>
              </w:rPr>
              <w:t> </w:t>
            </w:r>
            <w:proofErr w:type="spellStart"/>
            <w:r w:rsidRPr="00D17E6E">
              <w:t>dBW</w:t>
            </w:r>
            <w:proofErr w:type="spellEnd"/>
            <w:r w:rsidRPr="00D17E6E">
              <w:t>/27</w:t>
            </w:r>
            <w:r w:rsidRPr="00D17E6E">
              <w:rPr>
                <w:lang w:eastAsia="ja-JP"/>
              </w:rPr>
              <w:t> </w:t>
            </w:r>
            <w:r w:rsidRPr="00D17E6E">
              <w:t>MHz applies as the recommended value</w:t>
            </w:r>
            <w:r w:rsidRPr="00D17E6E">
              <w:rPr>
                <w:lang w:eastAsia="ja-JP"/>
              </w:rPr>
              <w:t>.</w:t>
            </w:r>
          </w:p>
          <w:p w:rsidR="00D17E6E" w:rsidRPr="00D17E6E" w:rsidRDefault="00D17E6E" w:rsidP="00011BA2">
            <w:pPr>
              <w:pStyle w:val="Tablelegend"/>
              <w:tabs>
                <w:tab w:val="left" w:pos="566"/>
              </w:tabs>
              <w:rPr>
                <w:lang w:eastAsia="ja-JP"/>
              </w:rPr>
            </w:pPr>
            <w:r w:rsidRPr="00D17E6E">
              <w:rPr>
                <w:vertAlign w:val="superscript"/>
              </w:rPr>
              <w:t>3</w:t>
            </w:r>
            <w:r w:rsidRPr="00D17E6E">
              <w:rPr>
                <w:vertAlign w:val="superscript"/>
              </w:rPr>
              <w:tab/>
            </w:r>
            <w:r w:rsidRPr="00D17E6E">
              <w:t>The unwanted emission power level is to be understood here as the level measured with the mobile station transmitting at an average output power of 15 </w:t>
            </w:r>
            <w:proofErr w:type="spellStart"/>
            <w:r w:rsidRPr="00D17E6E">
              <w:t>dBm</w:t>
            </w:r>
            <w:proofErr w:type="spellEnd"/>
            <w:r w:rsidRPr="00D17E6E">
              <w:rPr>
                <w:lang w:eastAsia="ja-JP"/>
              </w:rPr>
              <w:t>.</w:t>
            </w:r>
          </w:p>
          <w:p w:rsidR="00D17E6E" w:rsidRPr="00D17E6E" w:rsidRDefault="00D17E6E" w:rsidP="00011BA2">
            <w:pPr>
              <w:pStyle w:val="Tablelegend"/>
              <w:tabs>
                <w:tab w:val="left" w:pos="566"/>
              </w:tabs>
            </w:pPr>
            <w:r w:rsidRPr="00D17E6E">
              <w:rPr>
                <w:vertAlign w:val="superscript"/>
              </w:rPr>
              <w:t>4</w:t>
            </w:r>
            <w:r w:rsidRPr="00D17E6E">
              <w:tab/>
              <w:t>The limits apply under clear-sky conditions. During fading conditions, the limits may be exceeded by earth stations when using uplink power control.</w:t>
            </w:r>
          </w:p>
        </w:tc>
      </w:tr>
    </w:tbl>
    <w:p w:rsidR="00304BCD" w:rsidRDefault="00304BCD" w:rsidP="00E3416A">
      <w:pPr>
        <w:widowControl w:val="0"/>
        <w:autoSpaceDE w:val="0"/>
        <w:autoSpaceDN w:val="0"/>
        <w:adjustRightInd w:val="0"/>
        <w:rPr>
          <w:rFonts w:ascii="Times New Roman" w:eastAsia="Times New Roman" w:hAnsi="Times New Roman" w:cs="Times New Roman"/>
        </w:rPr>
      </w:pPr>
    </w:p>
    <w:p w:rsidR="00D17E6E" w:rsidRDefault="00D17E6E" w:rsidP="00D17E6E">
      <w:pPr>
        <w:pStyle w:val="Reasons"/>
      </w:pPr>
      <w:r>
        <w:rPr>
          <w:b/>
        </w:rPr>
        <w:t>Reasons:</w:t>
      </w:r>
      <w:r>
        <w:tab/>
        <w:t xml:space="preserve">To identify the limits of unwanted emissions from IMT into the 23.6-24 GHz </w:t>
      </w:r>
      <w:ins w:id="339" w:author="Rev" w:date="2019-02-11T07:55:00Z">
        <w:r w:rsidR="00082B77">
          <w:t xml:space="preserve">frequency </w:t>
        </w:r>
      </w:ins>
      <w:del w:id="340" w:author="Rev" w:date="2019-02-11T07:55:00Z">
        <w:r w:rsidDel="00082B77">
          <w:delText>passive</w:delText>
        </w:r>
      </w:del>
      <w:r>
        <w:t xml:space="preserve"> band</w:t>
      </w:r>
      <w:ins w:id="341" w:author="Rev" w:date="2019-02-11T07:55:00Z">
        <w:r w:rsidR="00082B77">
          <w:t xml:space="preserve"> to protect the passive service</w:t>
        </w:r>
      </w:ins>
      <w:r>
        <w:t>.</w:t>
      </w:r>
    </w:p>
    <w:p w:rsidR="00D17E6E" w:rsidRPr="00D17E6E" w:rsidRDefault="00D17E6E" w:rsidP="00E3416A">
      <w:pPr>
        <w:widowControl w:val="0"/>
        <w:autoSpaceDE w:val="0"/>
        <w:autoSpaceDN w:val="0"/>
        <w:adjustRightInd w:val="0"/>
        <w:rPr>
          <w:rFonts w:ascii="Times New Roman" w:eastAsia="Times New Roman" w:hAnsi="Times New Roman" w:cs="Times New Roman"/>
        </w:rPr>
      </w:pPr>
    </w:p>
    <w:sectPr w:rsidR="00D17E6E" w:rsidRPr="00D17E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EDE" w:rsidRDefault="000A5EDE" w:rsidP="00E3416A">
      <w:r>
        <w:separator/>
      </w:r>
    </w:p>
  </w:endnote>
  <w:endnote w:type="continuationSeparator" w:id="0">
    <w:p w:rsidR="000A5EDE" w:rsidRDefault="000A5EDE" w:rsidP="00E34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Source Sans Pro">
    <w:altName w:val="Times New 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EDE" w:rsidRDefault="000A5EDE" w:rsidP="00E3416A">
      <w:r>
        <w:separator/>
      </w:r>
    </w:p>
  </w:footnote>
  <w:footnote w:type="continuationSeparator" w:id="0">
    <w:p w:rsidR="000A5EDE" w:rsidRDefault="000A5EDE" w:rsidP="00E3416A">
      <w:r>
        <w:continuationSeparator/>
      </w:r>
    </w:p>
  </w:footnote>
  <w:footnote w:id="1">
    <w:p w:rsidR="00011BA2" w:rsidRPr="00DE57FD" w:rsidRDefault="00011BA2" w:rsidP="00A53487">
      <w:pPr>
        <w:pStyle w:val="FootnoteText"/>
        <w:rPr>
          <w:ins w:id="11" w:author="Rev" w:date="2019-02-11T05:42:00Z"/>
          <w:szCs w:val="24"/>
        </w:rPr>
      </w:pPr>
      <w:ins w:id="12" w:author="Rev" w:date="2019-02-11T05:42:00Z">
        <w:r w:rsidRPr="00DE57FD">
          <w:rPr>
            <w:rStyle w:val="FootnoteReference"/>
            <w:szCs w:val="24"/>
          </w:rPr>
          <w:footnoteRef/>
        </w:r>
        <w:r w:rsidRPr="00DE57FD">
          <w:rPr>
            <w:szCs w:val="24"/>
          </w:rPr>
          <w:t xml:space="preserve"> ICT Facts and Figures 2017, p 4 and 5. See: https://www.itu.int/en/ITU-D/Statistics/Documents/facts/ICTFactsFigures2017.pdf</w:t>
        </w:r>
      </w:ins>
    </w:p>
  </w:footnote>
  <w:footnote w:id="2">
    <w:p w:rsidR="00FD4E2D" w:rsidRPr="001D0900" w:rsidRDefault="00FD4E2D" w:rsidP="00FD4E2D">
      <w:pPr>
        <w:rPr>
          <w:ins w:id="59" w:author="Rev" w:date="2019-02-11T16:33:00Z"/>
          <w:rFonts w:eastAsiaTheme="minorHAnsi"/>
          <w:sz w:val="22"/>
          <w:szCs w:val="22"/>
        </w:rPr>
      </w:pPr>
      <w:ins w:id="60" w:author="Rev" w:date="2019-02-11T16:33:00Z">
        <w:r>
          <w:rPr>
            <w:rStyle w:val="FootnoteReference"/>
          </w:rPr>
          <w:footnoteRef/>
        </w:r>
        <w:r>
          <w:t xml:space="preserve"> </w:t>
        </w:r>
        <w:r w:rsidRPr="001D0900">
          <w:rPr>
            <w:rFonts w:ascii="Times New Roman" w:hAnsi="Times New Roman" w:cs="Times New Roman"/>
            <w:color w:val="000000" w:themeColor="text1"/>
          </w:rPr>
          <w:t>47 CFR § 30.203</w:t>
        </w:r>
        <w:r w:rsidRPr="001D0900">
          <w:rPr>
            <w:rFonts w:ascii="Source Sans Pro" w:hAnsi="Source Sans Pro"/>
            <w:color w:val="000000" w:themeColor="text1"/>
          </w:rPr>
          <w:t xml:space="preserve"> </w:t>
        </w:r>
        <w:r>
          <w:rPr>
            <w:rFonts w:ascii="Times New Roman" w:hAnsi="Times New Roman" w:cs="Times New Roman"/>
          </w:rPr>
          <w:fldChar w:fldCharType="begin"/>
        </w:r>
        <w:r>
          <w:rPr>
            <w:rFonts w:ascii="Times New Roman" w:hAnsi="Times New Roman" w:cs="Times New Roman"/>
          </w:rPr>
          <w:instrText xml:space="preserve"> HYPERLINK "https://www.ecfr.gov/cgi-bin/text-idx?SID=ef79569d056288847f95a6a82a6fbb71&amp;mc=true&amp;node=se47.2.30_1203&amp;rgn=div8" </w:instrText>
        </w:r>
        <w:r>
          <w:rPr>
            <w:rFonts w:ascii="Times New Roman" w:hAnsi="Times New Roman" w:cs="Times New Roman"/>
          </w:rPr>
          <w:fldChar w:fldCharType="separate"/>
        </w:r>
        <w:r w:rsidRPr="001D0900">
          <w:rPr>
            <w:rStyle w:val="Hyperlink"/>
            <w:rFonts w:ascii="Times New Roman" w:hAnsi="Times New Roman" w:cs="Times New Roman"/>
          </w:rPr>
          <w:t>https://www.ecfr.gov/cgi-bin/text-idx?SID=ef79569d056288847f95a6a82a6fbb71&amp;mc=true&amp;node=se47.2.30_1203&amp;rgn=div8</w:t>
        </w:r>
        <w:r>
          <w:rPr>
            <w:rFonts w:ascii="Times New Roman" w:hAnsi="Times New Roman" w:cs="Times New Roman"/>
          </w:rPr>
          <w:fldChar w:fldCharType="end"/>
        </w:r>
        <w:r>
          <w:rPr>
            <w:rFonts w:ascii="Times New Roman" w:hAnsi="Times New Roman" w:cs="Times New Roman"/>
          </w:rPr>
          <w:t>.</w:t>
        </w:r>
      </w:ins>
    </w:p>
  </w:footnote>
  <w:footnote w:id="3">
    <w:p w:rsidR="00FD4E2D" w:rsidRPr="004A2263" w:rsidRDefault="00FD4E2D" w:rsidP="00FD4E2D">
      <w:pPr>
        <w:pStyle w:val="FootnoteText"/>
        <w:rPr>
          <w:ins w:id="61" w:author="Rev" w:date="2019-02-11T16:33:00Z"/>
          <w:lang w:val="en-US"/>
        </w:rPr>
      </w:pPr>
      <w:ins w:id="62" w:author="Rev" w:date="2019-02-11T16:33:00Z">
        <w:r w:rsidRPr="004A2263">
          <w:rPr>
            <w:rStyle w:val="FootnoteReference"/>
            <w:sz w:val="24"/>
            <w:szCs w:val="24"/>
          </w:rPr>
          <w:footnoteRef/>
        </w:r>
        <w:r w:rsidRPr="004A2263">
          <w:rPr>
            <w:szCs w:val="24"/>
          </w:rPr>
          <w:t xml:space="preserve"> </w:t>
        </w:r>
        <w:r w:rsidRPr="001D0900">
          <w:rPr>
            <w:szCs w:val="24"/>
          </w:rPr>
          <w:t>Liaison statement from 3GPP RAN4 on IMT-2020 unwanted emissions</w:t>
        </w:r>
        <w:r>
          <w:rPr>
            <w:szCs w:val="24"/>
          </w:rPr>
          <w:t xml:space="preserve"> (</w:t>
        </w:r>
        <w:r>
          <w:rPr>
            <w:szCs w:val="24"/>
            <w:lang w:val="en-US"/>
          </w:rPr>
          <w:fldChar w:fldCharType="begin"/>
        </w:r>
        <w:r>
          <w:rPr>
            <w:szCs w:val="24"/>
            <w:lang w:val="en-US"/>
          </w:rPr>
          <w:instrText xml:space="preserve"> HYPERLINK "https://www.itu.int/md/R15-TG5.1-C-0212/en" </w:instrText>
        </w:r>
        <w:r>
          <w:rPr>
            <w:szCs w:val="24"/>
            <w:lang w:val="en-US"/>
          </w:rPr>
          <w:fldChar w:fldCharType="separate"/>
        </w:r>
        <w:r w:rsidRPr="001D0900">
          <w:rPr>
            <w:rStyle w:val="Hyperlink"/>
            <w:szCs w:val="24"/>
            <w:lang w:val="en-US"/>
          </w:rPr>
          <w:t>document TG5.1/212</w:t>
        </w:r>
        <w:r>
          <w:rPr>
            <w:szCs w:val="24"/>
            <w:lang w:val="en-US"/>
          </w:rPr>
          <w:fldChar w:fldCharType="end"/>
        </w:r>
        <w:r>
          <w:rPr>
            <w:szCs w:val="24"/>
            <w:lang w:val="en-US"/>
          </w:rPr>
          <w:t>)</w:t>
        </w:r>
        <w:r w:rsidRPr="004A2263">
          <w:rPr>
            <w:szCs w:val="24"/>
            <w:lang w:val="en-US"/>
          </w:rPr>
          <w:t>.</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561B0F"/>
    <w:multiLevelType w:val="hybridMultilevel"/>
    <w:tmpl w:val="9A263842"/>
    <w:lvl w:ilvl="0" w:tplc="0840D40E">
      <w:start w:val="8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
    <w15:presenceInfo w15:providerId="None" w15:userId="R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6A"/>
    <w:rsid w:val="00011BA2"/>
    <w:rsid w:val="00082B77"/>
    <w:rsid w:val="000A5EDE"/>
    <w:rsid w:val="000C47DC"/>
    <w:rsid w:val="00124977"/>
    <w:rsid w:val="00193DEA"/>
    <w:rsid w:val="001D0900"/>
    <w:rsid w:val="00237FEB"/>
    <w:rsid w:val="00276A14"/>
    <w:rsid w:val="00296D7E"/>
    <w:rsid w:val="002B56BB"/>
    <w:rsid w:val="002C5A06"/>
    <w:rsid w:val="00304BCD"/>
    <w:rsid w:val="00331F6C"/>
    <w:rsid w:val="003839C2"/>
    <w:rsid w:val="003A232D"/>
    <w:rsid w:val="003C5107"/>
    <w:rsid w:val="003F4062"/>
    <w:rsid w:val="004A2263"/>
    <w:rsid w:val="004E351C"/>
    <w:rsid w:val="00610755"/>
    <w:rsid w:val="00692D75"/>
    <w:rsid w:val="006B06B0"/>
    <w:rsid w:val="006B4ADE"/>
    <w:rsid w:val="006C7EA3"/>
    <w:rsid w:val="00706C77"/>
    <w:rsid w:val="007B289C"/>
    <w:rsid w:val="0088214B"/>
    <w:rsid w:val="00946DB4"/>
    <w:rsid w:val="00A53487"/>
    <w:rsid w:val="00BB12B4"/>
    <w:rsid w:val="00BB6156"/>
    <w:rsid w:val="00BB6FD0"/>
    <w:rsid w:val="00C55EFA"/>
    <w:rsid w:val="00C738C4"/>
    <w:rsid w:val="00C756F4"/>
    <w:rsid w:val="00C87493"/>
    <w:rsid w:val="00C929EE"/>
    <w:rsid w:val="00D1127B"/>
    <w:rsid w:val="00D17E6E"/>
    <w:rsid w:val="00D61C7F"/>
    <w:rsid w:val="00E016FF"/>
    <w:rsid w:val="00E3416A"/>
    <w:rsid w:val="00ED0B11"/>
    <w:rsid w:val="00FC3678"/>
    <w:rsid w:val="00FD4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96195A-D8BE-45F0-98A5-387D797B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16A"/>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Reference/,Appel note de bas de p,Style 12,(NECG) Footnote Reference,Style 124,Style 13,fr,o,Style 3,FR,Style 17,Style 6,Style 4,Style 7,Footnote Reference1,Style 34,Style 9,Style 20,callout,-E Funotenzeichen"/>
    <w:basedOn w:val="DefaultParagraphFont"/>
    <w:uiPriority w:val="99"/>
    <w:rsid w:val="00E3416A"/>
    <w:rPr>
      <w:position w:val="6"/>
      <w:sz w:val="18"/>
    </w:rPr>
  </w:style>
  <w:style w:type="paragraph" w:styleId="FootnoteText">
    <w:name w:val="footnote text"/>
    <w:aliases w:val="DNV-FT,ALTS FOOTNOTE,Footnote Text Char Char1,Footnote Text Char4 Char Char,Footnote Text Char1 Char1 Char1 Char,Footnote Text Char Char1 Char1 Char Char,Footnote Text Char1 Char1 Char1 Char Char Char1,DNV- Char Char,fn,Footnote Text Char1"/>
    <w:basedOn w:val="Normal"/>
    <w:link w:val="FootnoteTextChar"/>
    <w:uiPriority w:val="99"/>
    <w:rsid w:val="00E3416A"/>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eastAsia="Times New Roman" w:hAnsi="Times New Roman" w:cs="Times New Roman"/>
      <w:szCs w:val="20"/>
      <w:lang w:val="en-GB"/>
    </w:rPr>
  </w:style>
  <w:style w:type="character" w:customStyle="1" w:styleId="FootnoteTextChar">
    <w:name w:val="Footnote Text Char"/>
    <w:aliases w:val="DNV-FT Char,ALTS FOOTNOTE Char,Footnote Text Char Char1 Char,Footnote Text Char4 Char Char Char,Footnote Text Char1 Char1 Char1 Char Char,Footnote Text Char Char1 Char1 Char Char Char,DNV- Char Char Char,fn Char"/>
    <w:basedOn w:val="DefaultParagraphFont"/>
    <w:link w:val="FootnoteText"/>
    <w:uiPriority w:val="99"/>
    <w:rsid w:val="00E3416A"/>
    <w:rPr>
      <w:rFonts w:ascii="Times New Roman" w:eastAsia="Times New Roman" w:hAnsi="Times New Roman" w:cs="Times New Roman"/>
      <w:sz w:val="24"/>
      <w:szCs w:val="20"/>
      <w:lang w:val="en-GB"/>
    </w:rPr>
  </w:style>
  <w:style w:type="character" w:customStyle="1" w:styleId="Artref">
    <w:name w:val="Art_ref"/>
    <w:basedOn w:val="DefaultParagraphFont"/>
    <w:rsid w:val="00124977"/>
  </w:style>
  <w:style w:type="character" w:customStyle="1" w:styleId="Tablefreq">
    <w:name w:val="Table_freq"/>
    <w:basedOn w:val="DefaultParagraphFont"/>
    <w:rsid w:val="00124977"/>
    <w:rPr>
      <w:b/>
      <w:color w:val="auto"/>
      <w:sz w:val="20"/>
    </w:rPr>
  </w:style>
  <w:style w:type="paragraph" w:customStyle="1" w:styleId="TableTextS5">
    <w:name w:val="Table_TextS5"/>
    <w:basedOn w:val="Normal"/>
    <w:rsid w:val="00124977"/>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qFormat/>
    <w:rsid w:val="00A5348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qFormat/>
    <w:rsid w:val="00A53487"/>
    <w:rPr>
      <w:rFonts w:ascii="Times New Roman" w:eastAsia="Times New Roman" w:hAnsi="Times New Roman" w:cs="Times New Roman"/>
      <w:sz w:val="20"/>
      <w:szCs w:val="20"/>
      <w:lang w:val="en-GB"/>
    </w:rPr>
  </w:style>
  <w:style w:type="paragraph" w:customStyle="1" w:styleId="enumlev1">
    <w:name w:val="enumlev1"/>
    <w:basedOn w:val="Normal"/>
    <w:link w:val="enumlev1Char"/>
    <w:qFormat/>
    <w:rsid w:val="00A53487"/>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eastAsia="Times New Roman" w:hAnsi="Times New Roman" w:cs="Times New Roman"/>
      <w:szCs w:val="20"/>
      <w:lang w:val="en-GB" w:eastAsia="x-none"/>
    </w:rPr>
  </w:style>
  <w:style w:type="character" w:customStyle="1" w:styleId="enumlev1Char">
    <w:name w:val="enumlev1 Char"/>
    <w:link w:val="enumlev1"/>
    <w:rsid w:val="00A53487"/>
    <w:rPr>
      <w:rFonts w:ascii="Times New Roman" w:eastAsia="Times New Roman" w:hAnsi="Times New Roman" w:cs="Times New Roman"/>
      <w:sz w:val="24"/>
      <w:szCs w:val="20"/>
      <w:lang w:val="en-GB" w:eastAsia="x-none"/>
    </w:rPr>
  </w:style>
  <w:style w:type="paragraph" w:customStyle="1" w:styleId="ArtNo">
    <w:name w:val="Art_No"/>
    <w:basedOn w:val="Normal"/>
    <w:next w:val="Normal"/>
    <w:link w:val="ArtNoChar"/>
    <w:rsid w:val="00A53487"/>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sz w:val="28"/>
      <w:szCs w:val="20"/>
      <w:lang w:val="en-GB" w:eastAsia="x-none"/>
    </w:rPr>
  </w:style>
  <w:style w:type="character" w:customStyle="1" w:styleId="ArtNoChar">
    <w:name w:val="Art_No Char"/>
    <w:link w:val="ArtNo"/>
    <w:locked/>
    <w:rsid w:val="00A53487"/>
    <w:rPr>
      <w:rFonts w:ascii="Times New Roman" w:eastAsia="Times New Roman" w:hAnsi="Times New Roman" w:cs="Times New Roman"/>
      <w:caps/>
      <w:sz w:val="28"/>
      <w:szCs w:val="20"/>
      <w:lang w:val="en-GB" w:eastAsia="x-none"/>
    </w:rPr>
  </w:style>
  <w:style w:type="paragraph" w:customStyle="1" w:styleId="Arttitle">
    <w:name w:val="Art_title"/>
    <w:basedOn w:val="Normal"/>
    <w:next w:val="Normal"/>
    <w:link w:val="ArttitleCar"/>
    <w:rsid w:val="00A53487"/>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sz w:val="28"/>
      <w:szCs w:val="20"/>
      <w:lang w:val="en-GB" w:eastAsia="x-none"/>
    </w:rPr>
  </w:style>
  <w:style w:type="character" w:customStyle="1" w:styleId="ArttitleCar">
    <w:name w:val="Art_title Car"/>
    <w:link w:val="Arttitle"/>
    <w:rsid w:val="00A53487"/>
    <w:rPr>
      <w:rFonts w:ascii="Times New Roman" w:eastAsia="Times New Roman" w:hAnsi="Times New Roman" w:cs="Times New Roman"/>
      <w:b/>
      <w:sz w:val="28"/>
      <w:szCs w:val="20"/>
      <w:lang w:val="en-GB" w:eastAsia="x-none"/>
    </w:rPr>
  </w:style>
  <w:style w:type="character" w:customStyle="1" w:styleId="href">
    <w:name w:val="href"/>
    <w:rsid w:val="00A53487"/>
  </w:style>
  <w:style w:type="paragraph" w:customStyle="1" w:styleId="Section1">
    <w:name w:val="Section_1"/>
    <w:basedOn w:val="Normal"/>
    <w:link w:val="Section1Char"/>
    <w:rsid w:val="00A53487"/>
    <w:pPr>
      <w:tabs>
        <w:tab w:val="center" w:pos="4820"/>
      </w:tabs>
      <w:overflowPunct w:val="0"/>
      <w:autoSpaceDE w:val="0"/>
      <w:autoSpaceDN w:val="0"/>
      <w:adjustRightInd w:val="0"/>
      <w:spacing w:before="360"/>
      <w:jc w:val="center"/>
      <w:textAlignment w:val="baseline"/>
    </w:pPr>
    <w:rPr>
      <w:rFonts w:ascii="Times New Roman" w:eastAsia="Times New Roman" w:hAnsi="Times New Roman" w:cs="Times New Roman"/>
      <w:b/>
      <w:szCs w:val="20"/>
      <w:lang w:val="en-GB"/>
    </w:rPr>
  </w:style>
  <w:style w:type="paragraph" w:customStyle="1" w:styleId="Tabletitle">
    <w:name w:val="Table_title"/>
    <w:basedOn w:val="Normal"/>
    <w:next w:val="Normal"/>
    <w:link w:val="TabletitleChar"/>
    <w:rsid w:val="00A53487"/>
    <w:pPr>
      <w:keepNext/>
      <w:overflowPunct w:val="0"/>
      <w:autoSpaceDE w:val="0"/>
      <w:autoSpaceDN w:val="0"/>
      <w:adjustRightInd w:val="0"/>
      <w:spacing w:after="120"/>
      <w:jc w:val="center"/>
      <w:textAlignment w:val="baseline"/>
    </w:pPr>
    <w:rPr>
      <w:rFonts w:ascii="Times New Roman" w:eastAsia="Times New Roman" w:hAnsi="Times New Roman" w:cs="Times New Roman"/>
      <w:b/>
      <w:lang w:val="fr-FR"/>
    </w:rPr>
  </w:style>
  <w:style w:type="character" w:customStyle="1" w:styleId="TabletitleChar">
    <w:name w:val="Table_title Char"/>
    <w:link w:val="Tabletitle"/>
    <w:rsid w:val="00A53487"/>
    <w:rPr>
      <w:rFonts w:ascii="Times New Roman" w:eastAsia="Times New Roman" w:hAnsi="Times New Roman" w:cs="Times New Roman"/>
      <w:b/>
      <w:sz w:val="24"/>
      <w:szCs w:val="24"/>
      <w:lang w:val="fr-FR"/>
    </w:rPr>
  </w:style>
  <w:style w:type="paragraph" w:customStyle="1" w:styleId="Proposal">
    <w:name w:val="Proposal"/>
    <w:basedOn w:val="Normal"/>
    <w:next w:val="Normal"/>
    <w:link w:val="ProposalChar"/>
    <w:rsid w:val="00A53487"/>
    <w:pPr>
      <w:keepNext/>
      <w:tabs>
        <w:tab w:val="left" w:pos="1134"/>
        <w:tab w:val="left" w:pos="1871"/>
        <w:tab w:val="left" w:pos="2268"/>
      </w:tabs>
      <w:overflowPunct w:val="0"/>
      <w:autoSpaceDE w:val="0"/>
      <w:autoSpaceDN w:val="0"/>
      <w:adjustRightInd w:val="0"/>
      <w:spacing w:before="240"/>
      <w:textAlignment w:val="baseline"/>
    </w:pPr>
    <w:rPr>
      <w:rFonts w:ascii="Times New Roman" w:eastAsia="Times New Roman" w:hAnsi="Times New Roman" w:cs="Times New Roman"/>
      <w:szCs w:val="20"/>
      <w:lang w:val="en-GB"/>
    </w:rPr>
  </w:style>
  <w:style w:type="character" w:customStyle="1" w:styleId="ProposalChar">
    <w:name w:val="Proposal Char"/>
    <w:link w:val="Proposal"/>
    <w:uiPriority w:val="99"/>
    <w:rsid w:val="00A53487"/>
    <w:rPr>
      <w:rFonts w:ascii="Times New Roman" w:eastAsia="Times New Roman" w:hAnsi="Times New Roman" w:cs="Times New Roman"/>
      <w:sz w:val="24"/>
      <w:szCs w:val="20"/>
      <w:lang w:val="en-GB"/>
    </w:rPr>
  </w:style>
  <w:style w:type="character" w:customStyle="1" w:styleId="Section1Char">
    <w:name w:val="Section_1 Char"/>
    <w:link w:val="Section1"/>
    <w:uiPriority w:val="99"/>
    <w:locked/>
    <w:rsid w:val="00A53487"/>
    <w:rPr>
      <w:rFonts w:ascii="Times New Roman" w:eastAsia="Times New Roman" w:hAnsi="Times New Roman" w:cs="Times New Roman"/>
      <w:b/>
      <w:sz w:val="24"/>
      <w:szCs w:val="20"/>
      <w:lang w:val="en-GB"/>
    </w:rPr>
  </w:style>
  <w:style w:type="paragraph" w:customStyle="1" w:styleId="Reasons">
    <w:name w:val="Reasons"/>
    <w:basedOn w:val="Normal"/>
    <w:link w:val="ReasonsChar"/>
    <w:qFormat/>
    <w:rsid w:val="00A53487"/>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cs="Times New Roman"/>
      <w:szCs w:val="20"/>
      <w:lang w:val="en-GB"/>
    </w:rPr>
  </w:style>
  <w:style w:type="character" w:customStyle="1" w:styleId="ReasonsChar">
    <w:name w:val="Reasons Char"/>
    <w:link w:val="Reasons"/>
    <w:locked/>
    <w:rsid w:val="00A53487"/>
    <w:rPr>
      <w:rFonts w:ascii="Times New Roman" w:eastAsia="Times New Roman" w:hAnsi="Times New Roman" w:cs="Times New Roman"/>
      <w:sz w:val="24"/>
      <w:szCs w:val="20"/>
      <w:lang w:val="en-GB"/>
    </w:rPr>
  </w:style>
  <w:style w:type="paragraph" w:styleId="Revision">
    <w:name w:val="Revision"/>
    <w:hidden/>
    <w:uiPriority w:val="99"/>
    <w:semiHidden/>
    <w:rsid w:val="00C55EFA"/>
    <w:pPr>
      <w:spacing w:after="0" w:line="240" w:lineRule="auto"/>
    </w:pPr>
    <w:rPr>
      <w:rFonts w:eastAsiaTheme="minorEastAsia"/>
      <w:sz w:val="24"/>
      <w:szCs w:val="24"/>
    </w:rPr>
  </w:style>
  <w:style w:type="paragraph" w:styleId="BalloonText">
    <w:name w:val="Balloon Text"/>
    <w:basedOn w:val="Normal"/>
    <w:link w:val="BalloonTextChar"/>
    <w:uiPriority w:val="99"/>
    <w:semiHidden/>
    <w:unhideWhenUsed/>
    <w:rsid w:val="00C55E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5EFA"/>
    <w:rPr>
      <w:rFonts w:ascii="Segoe UI" w:eastAsiaTheme="minorEastAsia" w:hAnsi="Segoe UI" w:cs="Segoe UI"/>
      <w:sz w:val="18"/>
      <w:szCs w:val="18"/>
    </w:rPr>
  </w:style>
  <w:style w:type="paragraph" w:customStyle="1" w:styleId="Tablehead">
    <w:name w:val="Table_head"/>
    <w:basedOn w:val="Normal"/>
    <w:link w:val="TableheadChar"/>
    <w:rsid w:val="00C55EF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C55EFA"/>
    <w:rPr>
      <w:rFonts w:ascii="Times New Roman Bold" w:eastAsia="Times New Roman" w:hAnsi="Times New Roman Bold" w:cs="Times New Roman Bold"/>
      <w:b/>
      <w:sz w:val="20"/>
      <w:szCs w:val="20"/>
      <w:lang w:val="en-GB"/>
    </w:rPr>
  </w:style>
  <w:style w:type="character" w:customStyle="1" w:styleId="Artdef">
    <w:name w:val="Art_def"/>
    <w:rsid w:val="00304BCD"/>
    <w:rPr>
      <w:rFonts w:ascii="Times New Roman" w:hAnsi="Times New Roman"/>
      <w:b/>
    </w:rPr>
  </w:style>
  <w:style w:type="paragraph" w:customStyle="1" w:styleId="Note">
    <w:name w:val="Note"/>
    <w:basedOn w:val="Normal"/>
    <w:link w:val="NoteChar"/>
    <w:rsid w:val="00304BCD"/>
    <w:pPr>
      <w:tabs>
        <w:tab w:val="left" w:pos="284"/>
        <w:tab w:val="left" w:pos="1134"/>
        <w:tab w:val="left" w:pos="1871"/>
        <w:tab w:val="left" w:pos="2268"/>
      </w:tabs>
      <w:overflowPunct w:val="0"/>
      <w:autoSpaceDE w:val="0"/>
      <w:autoSpaceDN w:val="0"/>
      <w:adjustRightInd w:val="0"/>
      <w:spacing w:before="160"/>
      <w:jc w:val="both"/>
      <w:textAlignment w:val="baseline"/>
    </w:pPr>
    <w:rPr>
      <w:rFonts w:ascii="Times New Roman" w:eastAsia="Times New Roman" w:hAnsi="Times New Roman" w:cs="Times New Roman"/>
      <w:sz w:val="20"/>
      <w:szCs w:val="20"/>
      <w:lang w:val="fr-FR"/>
    </w:rPr>
  </w:style>
  <w:style w:type="character" w:customStyle="1" w:styleId="NoteChar">
    <w:name w:val="Note Char"/>
    <w:link w:val="Note"/>
    <w:rsid w:val="00304BCD"/>
    <w:rPr>
      <w:rFonts w:ascii="Times New Roman" w:eastAsia="Times New Roman" w:hAnsi="Times New Roman" w:cs="Times New Roman"/>
      <w:sz w:val="20"/>
      <w:szCs w:val="20"/>
      <w:lang w:val="fr-FR"/>
    </w:rPr>
  </w:style>
  <w:style w:type="paragraph" w:customStyle="1" w:styleId="Restitle">
    <w:name w:val="Res_title"/>
    <w:basedOn w:val="Normal"/>
    <w:next w:val="Normal"/>
    <w:link w:val="RestitleChar"/>
    <w:qFormat/>
    <w:rsid w:val="00304BCD"/>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cs="Times New Roman"/>
      <w:b/>
      <w:sz w:val="28"/>
      <w:szCs w:val="20"/>
      <w:lang w:val="en-GB"/>
    </w:rPr>
  </w:style>
  <w:style w:type="character" w:customStyle="1" w:styleId="RestitleChar">
    <w:name w:val="Res_title Char"/>
    <w:link w:val="Restitle"/>
    <w:locked/>
    <w:rsid w:val="00304BCD"/>
    <w:rPr>
      <w:rFonts w:ascii="Times New Roman Bold" w:eastAsia="Times New Roman" w:hAnsi="Times New Roman Bold" w:cs="Times New Roman"/>
      <w:b/>
      <w:sz w:val="28"/>
      <w:szCs w:val="20"/>
      <w:lang w:val="en-GB"/>
    </w:rPr>
  </w:style>
  <w:style w:type="paragraph" w:customStyle="1" w:styleId="Normalaftertitle">
    <w:name w:val="Normal after title"/>
    <w:basedOn w:val="Normal"/>
    <w:next w:val="Normal"/>
    <w:link w:val="NormalaftertitleChar"/>
    <w:rsid w:val="00304BCD"/>
    <w:pPr>
      <w:tabs>
        <w:tab w:val="left" w:pos="1134"/>
        <w:tab w:val="left" w:pos="1871"/>
        <w:tab w:val="left" w:pos="2268"/>
      </w:tabs>
      <w:overflowPunct w:val="0"/>
      <w:autoSpaceDE w:val="0"/>
      <w:autoSpaceDN w:val="0"/>
      <w:adjustRightInd w:val="0"/>
      <w:spacing w:before="360"/>
      <w:jc w:val="both"/>
      <w:textAlignment w:val="baseline"/>
    </w:pPr>
    <w:rPr>
      <w:rFonts w:ascii="Times New Roman" w:eastAsia="Times New Roman" w:hAnsi="Times New Roman" w:cs="Times New Roman"/>
      <w:szCs w:val="20"/>
      <w:lang w:val="fr-FR"/>
    </w:rPr>
  </w:style>
  <w:style w:type="character" w:customStyle="1" w:styleId="NormalaftertitleChar">
    <w:name w:val="Normal after title Char"/>
    <w:link w:val="Normalaftertitle"/>
    <w:locked/>
    <w:rsid w:val="00304BCD"/>
    <w:rPr>
      <w:rFonts w:ascii="Times New Roman" w:eastAsia="Times New Roman" w:hAnsi="Times New Roman" w:cs="Times New Roman"/>
      <w:sz w:val="24"/>
      <w:szCs w:val="20"/>
      <w:lang w:val="fr-FR"/>
    </w:rPr>
  </w:style>
  <w:style w:type="paragraph" w:customStyle="1" w:styleId="ResNo">
    <w:name w:val="Res_No"/>
    <w:basedOn w:val="Normal"/>
    <w:next w:val="Normal"/>
    <w:link w:val="ResNoChar"/>
    <w:rsid w:val="00304BCD"/>
    <w:pPr>
      <w:keepNext/>
      <w:keepLines/>
      <w:tabs>
        <w:tab w:val="left" w:pos="1134"/>
        <w:tab w:val="left" w:pos="1871"/>
        <w:tab w:val="left" w:pos="2268"/>
      </w:tabs>
      <w:overflowPunct w:val="0"/>
      <w:autoSpaceDE w:val="0"/>
      <w:autoSpaceDN w:val="0"/>
      <w:adjustRightInd w:val="0"/>
      <w:spacing w:before="720"/>
      <w:jc w:val="center"/>
      <w:textAlignment w:val="baseline"/>
    </w:pPr>
    <w:rPr>
      <w:rFonts w:ascii="Times New Roman" w:eastAsia="Times New Roman" w:hAnsi="Times New Roman" w:cs="Times New Roman"/>
      <w:caps/>
      <w:sz w:val="28"/>
      <w:szCs w:val="20"/>
      <w:lang w:val="fr-FR"/>
    </w:rPr>
  </w:style>
  <w:style w:type="paragraph" w:customStyle="1" w:styleId="Call">
    <w:name w:val="Call"/>
    <w:basedOn w:val="Normal"/>
    <w:next w:val="Normal"/>
    <w:link w:val="CallChar"/>
    <w:rsid w:val="00304BCD"/>
    <w:pPr>
      <w:keepNext/>
      <w:keepLines/>
      <w:tabs>
        <w:tab w:val="left" w:pos="1134"/>
        <w:tab w:val="left" w:pos="1871"/>
        <w:tab w:val="left" w:pos="2268"/>
      </w:tabs>
      <w:overflowPunct w:val="0"/>
      <w:autoSpaceDE w:val="0"/>
      <w:autoSpaceDN w:val="0"/>
      <w:adjustRightInd w:val="0"/>
      <w:spacing w:before="160"/>
      <w:ind w:left="1134"/>
      <w:textAlignment w:val="baseline"/>
    </w:pPr>
    <w:rPr>
      <w:rFonts w:ascii="Times New Roman" w:eastAsia="Times New Roman" w:hAnsi="Times New Roman" w:cs="Times New Roman"/>
      <w:i/>
      <w:szCs w:val="20"/>
      <w:lang w:val="en-GB"/>
    </w:rPr>
  </w:style>
  <w:style w:type="character" w:customStyle="1" w:styleId="ResNoChar">
    <w:name w:val="Res_No Char"/>
    <w:link w:val="ResNo"/>
    <w:rsid w:val="00304BCD"/>
    <w:rPr>
      <w:rFonts w:ascii="Times New Roman" w:eastAsia="Times New Roman" w:hAnsi="Times New Roman" w:cs="Times New Roman"/>
      <w:caps/>
      <w:sz w:val="28"/>
      <w:szCs w:val="20"/>
      <w:lang w:val="fr-FR"/>
    </w:rPr>
  </w:style>
  <w:style w:type="character" w:customStyle="1" w:styleId="CallChar">
    <w:name w:val="Call Char"/>
    <w:link w:val="Call"/>
    <w:locked/>
    <w:rsid w:val="00304BCD"/>
    <w:rPr>
      <w:rFonts w:ascii="Times New Roman" w:eastAsia="Times New Roman" w:hAnsi="Times New Roman" w:cs="Times New Roman"/>
      <w:i/>
      <w:sz w:val="24"/>
      <w:szCs w:val="20"/>
      <w:lang w:val="en-GB"/>
    </w:rPr>
  </w:style>
  <w:style w:type="character" w:customStyle="1" w:styleId="Appref">
    <w:name w:val="App_ref"/>
    <w:basedOn w:val="DefaultParagraphFont"/>
    <w:rsid w:val="00D17E6E"/>
  </w:style>
  <w:style w:type="paragraph" w:customStyle="1" w:styleId="Tablelegend">
    <w:name w:val="Table_legend"/>
    <w:basedOn w:val="Normal"/>
    <w:link w:val="TablelegendChar"/>
    <w:rsid w:val="00D17E6E"/>
    <w:pPr>
      <w:tabs>
        <w:tab w:val="left" w:pos="1134"/>
        <w:tab w:val="left" w:pos="1871"/>
        <w:tab w:val="left" w:pos="2268"/>
      </w:tabs>
      <w:overflowPunct w:val="0"/>
      <w:autoSpaceDE w:val="0"/>
      <w:autoSpaceDN w:val="0"/>
      <w:adjustRightInd w:val="0"/>
      <w:spacing w:before="120"/>
      <w:jc w:val="both"/>
      <w:textAlignment w:val="baseline"/>
    </w:pPr>
    <w:rPr>
      <w:rFonts w:ascii="Times New Roman" w:eastAsia="Times New Roman" w:hAnsi="Times New Roman" w:cs="Times New Roman"/>
      <w:sz w:val="20"/>
      <w:szCs w:val="20"/>
      <w:lang w:val="en-GB"/>
    </w:rPr>
  </w:style>
  <w:style w:type="paragraph" w:customStyle="1" w:styleId="TableNo">
    <w:name w:val="Table_No"/>
    <w:basedOn w:val="Normal"/>
    <w:next w:val="Normal"/>
    <w:rsid w:val="00D17E6E"/>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Times New Roman" w:hAnsi="Times New Roman" w:cs="Times New Roman"/>
      <w:caps/>
      <w:sz w:val="20"/>
      <w:szCs w:val="20"/>
      <w:lang w:val="en-GB"/>
    </w:rPr>
  </w:style>
  <w:style w:type="character" w:customStyle="1" w:styleId="TablelegendChar">
    <w:name w:val="Table_legend Char"/>
    <w:link w:val="Tablelegend"/>
    <w:rsid w:val="00D17E6E"/>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1D0900"/>
    <w:rPr>
      <w:color w:val="0563C1" w:themeColor="hyperlink"/>
      <w:u w:val="single"/>
    </w:rPr>
  </w:style>
  <w:style w:type="paragraph" w:styleId="ListParagraph">
    <w:name w:val="List Paragraph"/>
    <w:basedOn w:val="Normal"/>
    <w:uiPriority w:val="34"/>
    <w:qFormat/>
    <w:rsid w:val="00BB6FD0"/>
    <w:pPr>
      <w:spacing w:after="160" w:line="252" w:lineRule="auto"/>
      <w:ind w:left="720"/>
      <w:contextualSpacing/>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284566">
      <w:bodyDiv w:val="1"/>
      <w:marLeft w:val="0"/>
      <w:marRight w:val="0"/>
      <w:marTop w:val="0"/>
      <w:marBottom w:val="0"/>
      <w:divBdr>
        <w:top w:val="none" w:sz="0" w:space="0" w:color="auto"/>
        <w:left w:val="none" w:sz="0" w:space="0" w:color="auto"/>
        <w:bottom w:val="none" w:sz="0" w:space="0" w:color="auto"/>
        <w:right w:val="none" w:sz="0" w:space="0" w:color="auto"/>
      </w:divBdr>
    </w:div>
    <w:div w:id="891037490">
      <w:bodyDiv w:val="1"/>
      <w:marLeft w:val="0"/>
      <w:marRight w:val="0"/>
      <w:marTop w:val="0"/>
      <w:marBottom w:val="0"/>
      <w:divBdr>
        <w:top w:val="none" w:sz="0" w:space="0" w:color="auto"/>
        <w:left w:val="none" w:sz="0" w:space="0" w:color="auto"/>
        <w:bottom w:val="none" w:sz="0" w:space="0" w:color="auto"/>
        <w:right w:val="none" w:sz="0" w:space="0" w:color="auto"/>
      </w:divBdr>
    </w:div>
    <w:div w:id="1841045470">
      <w:bodyDiv w:val="1"/>
      <w:marLeft w:val="0"/>
      <w:marRight w:val="0"/>
      <w:marTop w:val="0"/>
      <w:marBottom w:val="0"/>
      <w:divBdr>
        <w:top w:val="none" w:sz="0" w:space="0" w:color="auto"/>
        <w:left w:val="none" w:sz="0" w:space="0" w:color="auto"/>
        <w:bottom w:val="none" w:sz="0" w:space="0" w:color="auto"/>
        <w:right w:val="none" w:sz="0" w:space="0" w:color="auto"/>
      </w:divBdr>
    </w:div>
    <w:div w:id="2130585335">
      <w:bodyDiv w:val="1"/>
      <w:marLeft w:val="0"/>
      <w:marRight w:val="0"/>
      <w:marTop w:val="0"/>
      <w:marBottom w:val="0"/>
      <w:divBdr>
        <w:top w:val="none" w:sz="0" w:space="0" w:color="auto"/>
        <w:left w:val="none" w:sz="0" w:space="0" w:color="auto"/>
        <w:bottom w:val="none" w:sz="0" w:space="0" w:color="auto"/>
        <w:right w:val="none" w:sz="0" w:space="0" w:color="auto"/>
      </w:divBdr>
      <w:divsChild>
        <w:div w:id="1819952009">
          <w:marLeft w:val="1613"/>
          <w:marRight w:val="0"/>
          <w:marTop w:val="86"/>
          <w:marBottom w:val="0"/>
          <w:divBdr>
            <w:top w:val="none" w:sz="0" w:space="0" w:color="auto"/>
            <w:left w:val="none" w:sz="0" w:space="0" w:color="auto"/>
            <w:bottom w:val="none" w:sz="0" w:space="0" w:color="auto"/>
            <w:right w:val="none" w:sz="0" w:space="0" w:color="auto"/>
          </w:divBdr>
        </w:div>
        <w:div w:id="882325027">
          <w:marLeft w:val="1613"/>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15A0D-CAE7-43E5-8D4E-83B1EFE24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3264</Words>
  <Characters>18606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dc:description/>
  <cp:lastModifiedBy>Rev</cp:lastModifiedBy>
  <cp:revision>4</cp:revision>
  <dcterms:created xsi:type="dcterms:W3CDTF">2019-02-12T01:25:00Z</dcterms:created>
  <dcterms:modified xsi:type="dcterms:W3CDTF">2019-02-12T03:22:00Z</dcterms:modified>
</cp:coreProperties>
</file>