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EBEEBB" w14:textId="77777777" w:rsidR="001F61BC" w:rsidRPr="001F61BC" w:rsidRDefault="001F61BC" w:rsidP="001F61BC">
      <w:pPr>
        <w:widowControl w:val="0"/>
        <w:autoSpaceDE w:val="0"/>
        <w:autoSpaceDN w:val="0"/>
        <w:adjustRightInd w:val="0"/>
        <w:spacing w:line="384" w:lineRule="exact"/>
        <w:rPr>
          <w:rFonts w:ascii="Times New Roman" w:eastAsia="Times New Roman" w:hAnsi="Times New Roman" w:cs="Times New Roman"/>
        </w:rPr>
      </w:pPr>
    </w:p>
    <w:p w14:paraId="05326C7B" w14:textId="77777777" w:rsidR="001F61BC" w:rsidRPr="001D64E0" w:rsidRDefault="001F61BC" w:rsidP="001F61BC">
      <w:pPr>
        <w:widowControl w:val="0"/>
        <w:autoSpaceDE w:val="0"/>
        <w:autoSpaceDN w:val="0"/>
        <w:adjustRightInd w:val="0"/>
        <w:ind w:left="2920"/>
        <w:rPr>
          <w:rFonts w:ascii="Times New Roman" w:eastAsia="Times New Roman" w:hAnsi="Times New Roman" w:cs="Times New Roman"/>
        </w:rPr>
      </w:pPr>
      <w:r w:rsidRPr="001D64E0">
        <w:rPr>
          <w:rFonts w:ascii="Times New Roman" w:eastAsia="Times New Roman" w:hAnsi="Times New Roman" w:cs="Times New Roman"/>
          <w:b/>
          <w:bCs/>
        </w:rPr>
        <w:t>UNITED STATES OF AMERICA</w:t>
      </w:r>
    </w:p>
    <w:p w14:paraId="7A78576A" w14:textId="77777777" w:rsidR="001F61BC" w:rsidRPr="001D64E0" w:rsidRDefault="001F61BC" w:rsidP="001F61BC">
      <w:pPr>
        <w:widowControl w:val="0"/>
        <w:autoSpaceDE w:val="0"/>
        <w:autoSpaceDN w:val="0"/>
        <w:adjustRightInd w:val="0"/>
        <w:spacing w:line="120" w:lineRule="exact"/>
        <w:rPr>
          <w:rFonts w:ascii="Times New Roman" w:eastAsia="Times New Roman" w:hAnsi="Times New Roman" w:cs="Times New Roman"/>
        </w:rPr>
      </w:pPr>
    </w:p>
    <w:p w14:paraId="24B085E8" w14:textId="415918B4" w:rsidR="001F61BC" w:rsidRPr="001F61BC" w:rsidRDefault="001F61BC" w:rsidP="00D55969">
      <w:pPr>
        <w:widowControl w:val="0"/>
        <w:autoSpaceDE w:val="0"/>
        <w:autoSpaceDN w:val="0"/>
        <w:adjustRightInd w:val="0"/>
        <w:ind w:left="1000"/>
        <w:rPr>
          <w:rFonts w:ascii="Times New Roman" w:eastAsia="Times New Roman" w:hAnsi="Times New Roman" w:cs="Times New Roman"/>
        </w:rPr>
      </w:pPr>
      <w:r w:rsidRPr="001D64E0">
        <w:rPr>
          <w:rFonts w:ascii="Times New Roman" w:eastAsia="Times New Roman" w:hAnsi="Times New Roman" w:cs="Times New Roman"/>
          <w:b/>
          <w:bCs/>
        </w:rPr>
        <w:t>DRAFT PROPOSALS FOR THE WORK OF THE CONFERENCE</w:t>
      </w:r>
      <w:r>
        <w:rPr>
          <w:rFonts w:ascii="Times New Roman" w:eastAsia="Times New Roman" w:hAnsi="Times New Roman" w:cs="Times New Roman"/>
        </w:rPr>
        <w:tab/>
      </w:r>
    </w:p>
    <w:p w14:paraId="230DE83B" w14:textId="77777777" w:rsidR="001F61BC" w:rsidRPr="001D64E0" w:rsidRDefault="001F61BC" w:rsidP="001F61BC">
      <w:pPr>
        <w:widowControl w:val="0"/>
        <w:autoSpaceDE w:val="0"/>
        <w:autoSpaceDN w:val="0"/>
        <w:adjustRightInd w:val="0"/>
        <w:spacing w:line="314" w:lineRule="exact"/>
        <w:rPr>
          <w:rFonts w:ascii="Times New Roman" w:eastAsia="Times New Roman" w:hAnsi="Times New Roman" w:cs="Times New Roman"/>
        </w:rPr>
      </w:pPr>
    </w:p>
    <w:p w14:paraId="1A191DCC" w14:textId="77777777" w:rsidR="001D64E0" w:rsidRDefault="001F61BC" w:rsidP="00CF5FBE">
      <w:pPr>
        <w:rPr>
          <w:rFonts w:ascii="Times New Roman" w:hAnsi="Times New Roman" w:cs="Times New Roman"/>
          <w:b/>
          <w:bCs/>
          <w:iCs/>
        </w:rPr>
      </w:pPr>
      <w:r w:rsidRPr="001D64E0">
        <w:rPr>
          <w:rFonts w:ascii="Times New Roman" w:eastAsia="Times New Roman" w:hAnsi="Times New Roman" w:cs="Times New Roman"/>
          <w:b/>
          <w:bCs/>
        </w:rPr>
        <w:t>Agenda Item 1.13</w:t>
      </w:r>
      <w:r w:rsidRPr="001D64E0">
        <w:rPr>
          <w:rFonts w:ascii="Times New Roman" w:eastAsia="Times New Roman" w:hAnsi="Times New Roman" w:cs="Times New Roman"/>
        </w:rPr>
        <w:t>:</w:t>
      </w:r>
      <w:r w:rsidRPr="001D64E0">
        <w:rPr>
          <w:rFonts w:ascii="Times New Roman" w:eastAsia="Times New Roman" w:hAnsi="Times New Roman" w:cs="Times New Roman"/>
          <w:b/>
          <w:bCs/>
        </w:rPr>
        <w:t xml:space="preserve"> </w:t>
      </w:r>
      <w:r w:rsidRPr="001D64E0">
        <w:rPr>
          <w:rFonts w:ascii="Times New Roman" w:hAnsi="Times New Roman" w:cs="Times New Roman"/>
          <w:i/>
        </w:rPr>
        <w:t xml:space="preserve">to consider identification of frequency bands for the future development of International Mobile Telecommunications (IMT), including possible additional allocations to the mobile service on a primary basis, in accordance </w:t>
      </w:r>
      <w:r w:rsidRPr="001D64E0">
        <w:rPr>
          <w:rFonts w:ascii="Times New Roman" w:hAnsi="Times New Roman" w:cs="Times New Roman"/>
          <w:i/>
          <w:iCs/>
        </w:rPr>
        <w:t>with Resolution </w:t>
      </w:r>
      <w:r w:rsidRPr="001D64E0">
        <w:rPr>
          <w:rFonts w:ascii="Times New Roman" w:hAnsi="Times New Roman" w:cs="Times New Roman"/>
          <w:b/>
          <w:bCs/>
          <w:iCs/>
        </w:rPr>
        <w:t>238 (WRC-15)</w:t>
      </w:r>
    </w:p>
    <w:p w14:paraId="3C967546" w14:textId="5B3F176C" w:rsidR="001F61BC" w:rsidRPr="001D64E0" w:rsidRDefault="001F61BC" w:rsidP="00CF5FBE">
      <w:pPr>
        <w:rPr>
          <w:rFonts w:ascii="Times New Roman" w:hAnsi="Times New Roman" w:cs="Times New Roman"/>
          <w:sz w:val="24"/>
          <w:szCs w:val="24"/>
        </w:rPr>
      </w:pPr>
      <w:r w:rsidRPr="001D64E0">
        <w:rPr>
          <w:rFonts w:ascii="Times New Roman" w:hAnsi="Times New Roman" w:cs="Times New Roman"/>
          <w:b/>
          <w:sz w:val="24"/>
          <w:szCs w:val="24"/>
        </w:rPr>
        <w:t>Background information:</w:t>
      </w:r>
      <w:r w:rsidR="000759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D64E0">
        <w:rPr>
          <w:rFonts w:ascii="Times New Roman" w:hAnsi="Times New Roman" w:cs="Times New Roman"/>
          <w:sz w:val="24"/>
          <w:szCs w:val="24"/>
        </w:rPr>
        <w:t xml:space="preserve"> </w:t>
      </w:r>
      <w:r w:rsidR="007B3B86" w:rsidRPr="001D64E0">
        <w:rPr>
          <w:rFonts w:ascii="Times New Roman" w:hAnsi="Times New Roman" w:cs="Times New Roman"/>
          <w:sz w:val="24"/>
          <w:szCs w:val="24"/>
        </w:rPr>
        <w:t xml:space="preserve">Large amounts of spectrum will be needed for </w:t>
      </w:r>
      <w:r w:rsidRPr="001D64E0">
        <w:rPr>
          <w:rFonts w:ascii="Times New Roman" w:hAnsi="Times New Roman" w:cs="Times New Roman"/>
          <w:sz w:val="24"/>
          <w:szCs w:val="24"/>
        </w:rPr>
        <w:t>IMT</w:t>
      </w:r>
      <w:r w:rsidR="007B3B86" w:rsidRPr="001D64E0">
        <w:rPr>
          <w:rFonts w:ascii="Times New Roman" w:hAnsi="Times New Roman" w:cs="Times New Roman"/>
          <w:sz w:val="24"/>
          <w:szCs w:val="24"/>
        </w:rPr>
        <w:t xml:space="preserve"> services to support the growth in </w:t>
      </w:r>
      <w:r w:rsidRPr="001D64E0">
        <w:rPr>
          <w:rFonts w:ascii="Times New Roman" w:hAnsi="Times New Roman" w:cs="Times New Roman"/>
          <w:sz w:val="24"/>
          <w:szCs w:val="24"/>
        </w:rPr>
        <w:t>IMT-2020</w:t>
      </w:r>
      <w:r w:rsidR="000759BB">
        <w:rPr>
          <w:rFonts w:ascii="Times New Roman" w:hAnsi="Times New Roman" w:cs="Times New Roman"/>
          <w:sz w:val="24"/>
          <w:szCs w:val="24"/>
        </w:rPr>
        <w:t xml:space="preserve"> </w:t>
      </w:r>
      <w:r w:rsidR="007B3B86" w:rsidRPr="001D64E0">
        <w:rPr>
          <w:rFonts w:ascii="Times New Roman" w:hAnsi="Times New Roman" w:cs="Times New Roman"/>
          <w:sz w:val="24"/>
          <w:szCs w:val="24"/>
        </w:rPr>
        <w:t>services in futu</w:t>
      </w:r>
      <w:r w:rsidR="00BF5BBE" w:rsidRPr="001D64E0">
        <w:rPr>
          <w:rFonts w:ascii="Times New Roman" w:hAnsi="Times New Roman" w:cs="Times New Roman"/>
          <w:sz w:val="24"/>
          <w:szCs w:val="24"/>
        </w:rPr>
        <w:t>re.  Therefore</w:t>
      </w:r>
      <w:r w:rsidR="00ED0373" w:rsidRPr="001D64E0">
        <w:rPr>
          <w:rFonts w:ascii="Times New Roman" w:hAnsi="Times New Roman" w:cs="Times New Roman"/>
          <w:sz w:val="24"/>
          <w:szCs w:val="24"/>
        </w:rPr>
        <w:t>,</w:t>
      </w:r>
      <w:r w:rsidR="00BF5BBE" w:rsidRPr="001D64E0">
        <w:rPr>
          <w:rFonts w:ascii="Times New Roman" w:hAnsi="Times New Roman" w:cs="Times New Roman"/>
          <w:sz w:val="24"/>
          <w:szCs w:val="24"/>
        </w:rPr>
        <w:t xml:space="preserve"> serious consideration </w:t>
      </w:r>
      <w:r w:rsidR="00390449" w:rsidRPr="001D64E0">
        <w:rPr>
          <w:rFonts w:ascii="Times New Roman" w:hAnsi="Times New Roman" w:cs="Times New Roman"/>
          <w:sz w:val="24"/>
          <w:szCs w:val="24"/>
        </w:rPr>
        <w:t>should</w:t>
      </w:r>
      <w:r w:rsidR="00BF5BBE" w:rsidRPr="001D64E0">
        <w:rPr>
          <w:rFonts w:ascii="Times New Roman" w:hAnsi="Times New Roman" w:cs="Times New Roman"/>
          <w:sz w:val="24"/>
          <w:szCs w:val="24"/>
        </w:rPr>
        <w:t xml:space="preserve"> be given to all bands under </w:t>
      </w:r>
      <w:r w:rsidRPr="001D64E0">
        <w:rPr>
          <w:rFonts w:ascii="Times New Roman" w:hAnsi="Times New Roman" w:cs="Times New Roman"/>
          <w:sz w:val="24"/>
          <w:szCs w:val="24"/>
        </w:rPr>
        <w:t xml:space="preserve">study for </w:t>
      </w:r>
      <w:r w:rsidR="00BF5BBE" w:rsidRPr="001D64E0">
        <w:rPr>
          <w:rFonts w:ascii="Times New Roman" w:hAnsi="Times New Roman" w:cs="Times New Roman"/>
          <w:sz w:val="24"/>
          <w:szCs w:val="24"/>
        </w:rPr>
        <w:t>Agenda item 1.13</w:t>
      </w:r>
      <w:r w:rsidR="005719D0" w:rsidRPr="001D64E0">
        <w:rPr>
          <w:rFonts w:ascii="Times New Roman" w:hAnsi="Times New Roman" w:cs="Times New Roman"/>
          <w:sz w:val="24"/>
          <w:szCs w:val="24"/>
        </w:rPr>
        <w:t xml:space="preserve"> </w:t>
      </w:r>
      <w:r w:rsidR="00BF5BBE" w:rsidRPr="001D64E0">
        <w:rPr>
          <w:rFonts w:ascii="Times New Roman" w:hAnsi="Times New Roman" w:cs="Times New Roman"/>
          <w:sz w:val="24"/>
          <w:szCs w:val="24"/>
        </w:rPr>
        <w:t>to accommodate such growth</w:t>
      </w:r>
      <w:r w:rsidR="005719D0" w:rsidRPr="001D64E0">
        <w:rPr>
          <w:rFonts w:ascii="Times New Roman" w:hAnsi="Times New Roman" w:cs="Times New Roman"/>
          <w:sz w:val="24"/>
          <w:szCs w:val="24"/>
        </w:rPr>
        <w:t>.</w:t>
      </w:r>
      <w:r w:rsidR="00CF5FBE" w:rsidRPr="001D64E0">
        <w:rPr>
          <w:rFonts w:ascii="Times New Roman" w:hAnsi="Times New Roman" w:cs="Times New Roman"/>
          <w:sz w:val="24"/>
          <w:szCs w:val="24"/>
        </w:rPr>
        <w:t xml:space="preserve"> </w:t>
      </w:r>
      <w:r w:rsidR="000759BB">
        <w:rPr>
          <w:rFonts w:ascii="Times New Roman" w:hAnsi="Times New Roman" w:cs="Times New Roman"/>
          <w:sz w:val="24"/>
          <w:szCs w:val="24"/>
        </w:rPr>
        <w:t xml:space="preserve"> </w:t>
      </w:r>
      <w:r w:rsidRPr="001D64E0">
        <w:rPr>
          <w:rFonts w:ascii="Times New Roman" w:hAnsi="Times New Roman" w:cs="Times New Roman"/>
          <w:sz w:val="24"/>
          <w:szCs w:val="24"/>
        </w:rPr>
        <w:t>A</w:t>
      </w:r>
      <w:r w:rsidR="00CF5FBE" w:rsidRPr="001D64E0">
        <w:rPr>
          <w:rFonts w:ascii="Times New Roman" w:hAnsi="Times New Roman" w:cs="Times New Roman"/>
          <w:sz w:val="24"/>
          <w:szCs w:val="24"/>
        </w:rPr>
        <w:t xml:space="preserve">ny IMT identification in a given </w:t>
      </w:r>
      <w:r w:rsidR="005719D0" w:rsidRPr="001D64E0">
        <w:rPr>
          <w:rFonts w:ascii="Times New Roman" w:hAnsi="Times New Roman" w:cs="Times New Roman"/>
          <w:sz w:val="24"/>
          <w:szCs w:val="24"/>
        </w:rPr>
        <w:t>band does</w:t>
      </w:r>
      <w:r w:rsidR="00CF5FBE" w:rsidRPr="001D64E0">
        <w:rPr>
          <w:rFonts w:ascii="Times New Roman" w:hAnsi="Times New Roman" w:cs="Times New Roman"/>
          <w:sz w:val="24"/>
          <w:szCs w:val="24"/>
        </w:rPr>
        <w:t xml:space="preserve"> not preclude the use of th</w:t>
      </w:r>
      <w:r w:rsidRPr="001D64E0">
        <w:rPr>
          <w:rFonts w:ascii="Times New Roman" w:hAnsi="Times New Roman" w:cs="Times New Roman"/>
          <w:sz w:val="24"/>
          <w:szCs w:val="24"/>
        </w:rPr>
        <w:t>at</w:t>
      </w:r>
      <w:r w:rsidR="00CF5FBE" w:rsidRPr="001D64E0">
        <w:rPr>
          <w:rFonts w:ascii="Times New Roman" w:hAnsi="Times New Roman" w:cs="Times New Roman"/>
          <w:sz w:val="24"/>
          <w:szCs w:val="24"/>
        </w:rPr>
        <w:t xml:space="preserve"> frequency band by other services to which they are allocated</w:t>
      </w:r>
      <w:r w:rsidRPr="001D64E0">
        <w:rPr>
          <w:rFonts w:ascii="Times New Roman" w:hAnsi="Times New Roman" w:cs="Times New Roman"/>
          <w:sz w:val="24"/>
          <w:szCs w:val="24"/>
        </w:rPr>
        <w:t>, while</w:t>
      </w:r>
      <w:r w:rsidR="00CF5FBE" w:rsidRPr="001D64E0">
        <w:rPr>
          <w:rFonts w:ascii="Times New Roman" w:hAnsi="Times New Roman" w:cs="Times New Roman"/>
          <w:sz w:val="24"/>
          <w:szCs w:val="24"/>
        </w:rPr>
        <w:t xml:space="preserve"> at the same time provid</w:t>
      </w:r>
      <w:r w:rsidRPr="001D64E0">
        <w:rPr>
          <w:rFonts w:ascii="Times New Roman" w:hAnsi="Times New Roman" w:cs="Times New Roman"/>
          <w:sz w:val="24"/>
          <w:szCs w:val="24"/>
        </w:rPr>
        <w:t>ing</w:t>
      </w:r>
      <w:r w:rsidR="00CF5FBE" w:rsidRPr="001D64E0">
        <w:rPr>
          <w:rFonts w:ascii="Times New Roman" w:hAnsi="Times New Roman" w:cs="Times New Roman"/>
          <w:sz w:val="24"/>
          <w:szCs w:val="24"/>
        </w:rPr>
        <w:t xml:space="preserve"> </w:t>
      </w:r>
      <w:r w:rsidR="00290E7A" w:rsidRPr="001D64E0">
        <w:rPr>
          <w:rFonts w:ascii="Times New Roman" w:hAnsi="Times New Roman" w:cs="Times New Roman"/>
          <w:sz w:val="24"/>
          <w:szCs w:val="24"/>
        </w:rPr>
        <w:t>flexibility to</w:t>
      </w:r>
      <w:r w:rsidR="00CF5FBE" w:rsidRPr="001D64E0">
        <w:rPr>
          <w:rFonts w:ascii="Times New Roman" w:hAnsi="Times New Roman" w:cs="Times New Roman"/>
          <w:sz w:val="24"/>
          <w:szCs w:val="24"/>
        </w:rPr>
        <w:t xml:space="preserve"> the national regulators to select parts of a given band for IMT use</w:t>
      </w:r>
      <w:r w:rsidRPr="001D64E0">
        <w:rPr>
          <w:rFonts w:ascii="Times New Roman" w:hAnsi="Times New Roman" w:cs="Times New Roman"/>
          <w:sz w:val="24"/>
          <w:szCs w:val="24"/>
        </w:rPr>
        <w:t>,</w:t>
      </w:r>
      <w:r w:rsidR="00CF5FBE" w:rsidRPr="001D64E0">
        <w:rPr>
          <w:rFonts w:ascii="Times New Roman" w:hAnsi="Times New Roman" w:cs="Times New Roman"/>
          <w:sz w:val="24"/>
          <w:szCs w:val="24"/>
        </w:rPr>
        <w:t xml:space="preserve"> taking into account their needs for new services as well those of the incumbents. </w:t>
      </w:r>
    </w:p>
    <w:p w14:paraId="6AF74C52" w14:textId="7F76B212" w:rsidR="00425EA7" w:rsidRPr="001D64E0" w:rsidRDefault="001F61BC" w:rsidP="00CF5FBE">
      <w:pPr>
        <w:rPr>
          <w:rFonts w:ascii="Times New Roman" w:hAnsi="Times New Roman" w:cs="Times New Roman"/>
          <w:sz w:val="24"/>
          <w:szCs w:val="24"/>
        </w:rPr>
      </w:pPr>
      <w:r w:rsidRPr="001D64E0">
        <w:rPr>
          <w:rFonts w:ascii="Times New Roman" w:hAnsi="Times New Roman" w:cs="Times New Roman"/>
          <w:sz w:val="24"/>
          <w:szCs w:val="24"/>
          <w:lang w:val="en-US" w:eastAsia="ja-JP"/>
        </w:rPr>
        <w:t xml:space="preserve">The frequency range 45.5-47 GHz, or parts thereof, is allocated to the Mobile Service (MS), Mobile Satellite Service (MSS), </w:t>
      </w:r>
      <w:proofErr w:type="spellStart"/>
      <w:r w:rsidRPr="001D64E0">
        <w:rPr>
          <w:rFonts w:ascii="Times New Roman" w:hAnsi="Times New Roman" w:cs="Times New Roman"/>
          <w:sz w:val="24"/>
          <w:szCs w:val="24"/>
          <w:lang w:val="en-US" w:eastAsia="ja-JP"/>
        </w:rPr>
        <w:t>Radionavigation</w:t>
      </w:r>
      <w:proofErr w:type="spellEnd"/>
      <w:r w:rsidRPr="001D64E0">
        <w:rPr>
          <w:rFonts w:ascii="Times New Roman" w:hAnsi="Times New Roman" w:cs="Times New Roman"/>
          <w:sz w:val="24"/>
          <w:szCs w:val="24"/>
          <w:lang w:val="en-US" w:eastAsia="ja-JP"/>
        </w:rPr>
        <w:t xml:space="preserve"> Service (RNS), and </w:t>
      </w:r>
      <w:proofErr w:type="spellStart"/>
      <w:r w:rsidRPr="001D64E0">
        <w:rPr>
          <w:rFonts w:ascii="Times New Roman" w:hAnsi="Times New Roman" w:cs="Times New Roman"/>
          <w:sz w:val="24"/>
          <w:szCs w:val="24"/>
          <w:lang w:val="en-US" w:eastAsia="ja-JP"/>
        </w:rPr>
        <w:t>Radionavigation</w:t>
      </w:r>
      <w:proofErr w:type="spellEnd"/>
      <w:r w:rsidRPr="001D64E0">
        <w:rPr>
          <w:rFonts w:ascii="Times New Roman" w:hAnsi="Times New Roman" w:cs="Times New Roman"/>
          <w:sz w:val="24"/>
          <w:szCs w:val="24"/>
          <w:lang w:val="en-US" w:eastAsia="ja-JP"/>
        </w:rPr>
        <w:t xml:space="preserve"> Satellite Service (RNSS). </w:t>
      </w:r>
      <w:r w:rsidR="000759BB">
        <w:rPr>
          <w:rFonts w:ascii="Times New Roman" w:hAnsi="Times New Roman" w:cs="Times New Roman"/>
          <w:sz w:val="24"/>
          <w:szCs w:val="24"/>
          <w:lang w:val="en-US" w:eastAsia="ja-JP"/>
        </w:rPr>
        <w:t xml:space="preserve"> </w:t>
      </w:r>
      <w:r w:rsidRPr="001D64E0">
        <w:rPr>
          <w:rFonts w:ascii="Times New Roman" w:hAnsi="Times New Roman" w:cs="Times New Roman"/>
          <w:sz w:val="24"/>
          <w:szCs w:val="24"/>
        </w:rPr>
        <w:t xml:space="preserve">The </w:t>
      </w:r>
      <w:r w:rsidR="005719D0" w:rsidRPr="001D64E0">
        <w:rPr>
          <w:rFonts w:ascii="Times New Roman" w:hAnsi="Times New Roman" w:cs="Times New Roman"/>
          <w:sz w:val="24"/>
          <w:szCs w:val="24"/>
        </w:rPr>
        <w:t xml:space="preserve">47-47.2 GHz </w:t>
      </w:r>
      <w:r w:rsidRPr="001D64E0">
        <w:rPr>
          <w:rFonts w:ascii="Times New Roman" w:hAnsi="Times New Roman" w:cs="Times New Roman"/>
          <w:sz w:val="24"/>
          <w:szCs w:val="24"/>
        </w:rPr>
        <w:t xml:space="preserve">frequency band is </w:t>
      </w:r>
      <w:r w:rsidR="005719D0" w:rsidRPr="001D64E0">
        <w:rPr>
          <w:rFonts w:ascii="Times New Roman" w:hAnsi="Times New Roman" w:cs="Times New Roman"/>
          <w:sz w:val="24"/>
          <w:szCs w:val="24"/>
        </w:rPr>
        <w:t xml:space="preserve">allocated to </w:t>
      </w:r>
      <w:r w:rsidR="001D64E0">
        <w:rPr>
          <w:rFonts w:ascii="Times New Roman" w:hAnsi="Times New Roman" w:cs="Times New Roman"/>
          <w:sz w:val="24"/>
          <w:szCs w:val="24"/>
        </w:rPr>
        <w:t xml:space="preserve">the </w:t>
      </w:r>
      <w:r w:rsidR="005719D0" w:rsidRPr="001D64E0">
        <w:rPr>
          <w:rFonts w:ascii="Times New Roman" w:hAnsi="Times New Roman" w:cs="Times New Roman"/>
          <w:sz w:val="24"/>
          <w:szCs w:val="24"/>
        </w:rPr>
        <w:t>Amateur and Amateur Satellite Services.</w:t>
      </w:r>
      <w:r w:rsidR="000759BB">
        <w:rPr>
          <w:rFonts w:ascii="Times New Roman" w:hAnsi="Times New Roman" w:cs="Times New Roman"/>
          <w:sz w:val="24"/>
          <w:szCs w:val="24"/>
        </w:rPr>
        <w:t xml:space="preserve">  </w:t>
      </w:r>
      <w:r w:rsidR="00BF5BBE" w:rsidRPr="001D64E0">
        <w:rPr>
          <w:rFonts w:ascii="Times New Roman" w:hAnsi="Times New Roman" w:cs="Times New Roman"/>
          <w:sz w:val="24"/>
          <w:szCs w:val="24"/>
        </w:rPr>
        <w:t>The focus of th</w:t>
      </w:r>
      <w:r w:rsidR="000759BB">
        <w:rPr>
          <w:rFonts w:ascii="Times New Roman" w:hAnsi="Times New Roman" w:cs="Times New Roman"/>
          <w:sz w:val="24"/>
          <w:szCs w:val="24"/>
        </w:rPr>
        <w:t xml:space="preserve">e studies within ITU-R for </w:t>
      </w:r>
      <w:r w:rsidR="00BF5BBE" w:rsidRPr="001D64E0">
        <w:rPr>
          <w:rFonts w:ascii="Times New Roman" w:hAnsi="Times New Roman" w:cs="Times New Roman"/>
          <w:sz w:val="24"/>
          <w:szCs w:val="24"/>
        </w:rPr>
        <w:t>A</w:t>
      </w:r>
      <w:r w:rsidR="000759BB">
        <w:rPr>
          <w:rFonts w:ascii="Times New Roman" w:hAnsi="Times New Roman" w:cs="Times New Roman"/>
          <w:sz w:val="24"/>
          <w:szCs w:val="24"/>
        </w:rPr>
        <w:t xml:space="preserve">genda </w:t>
      </w:r>
      <w:r w:rsidR="00BF5BBE" w:rsidRPr="001D64E0">
        <w:rPr>
          <w:rFonts w:ascii="Times New Roman" w:hAnsi="Times New Roman" w:cs="Times New Roman"/>
          <w:sz w:val="24"/>
          <w:szCs w:val="24"/>
        </w:rPr>
        <w:t>I</w:t>
      </w:r>
      <w:r w:rsidR="000759BB">
        <w:rPr>
          <w:rFonts w:ascii="Times New Roman" w:hAnsi="Times New Roman" w:cs="Times New Roman"/>
          <w:sz w:val="24"/>
          <w:szCs w:val="24"/>
        </w:rPr>
        <w:t>tem 1.13</w:t>
      </w:r>
      <w:r w:rsidR="00BF5BBE" w:rsidRPr="001D64E0">
        <w:rPr>
          <w:rFonts w:ascii="Times New Roman" w:hAnsi="Times New Roman" w:cs="Times New Roman"/>
          <w:sz w:val="24"/>
          <w:szCs w:val="24"/>
        </w:rPr>
        <w:t xml:space="preserve"> were on bands below 45 GHz due to significant interest </w:t>
      </w:r>
      <w:r w:rsidR="00086348" w:rsidRPr="001D64E0">
        <w:rPr>
          <w:rFonts w:ascii="Times New Roman" w:hAnsi="Times New Roman" w:cs="Times New Roman"/>
          <w:sz w:val="24"/>
          <w:szCs w:val="24"/>
        </w:rPr>
        <w:t>in th</w:t>
      </w:r>
      <w:r w:rsidR="00C67E58" w:rsidRPr="001D64E0">
        <w:rPr>
          <w:rFonts w:ascii="Times New Roman" w:hAnsi="Times New Roman" w:cs="Times New Roman"/>
          <w:sz w:val="24"/>
          <w:szCs w:val="24"/>
        </w:rPr>
        <w:t xml:space="preserve">e 26 GHz and 40 </w:t>
      </w:r>
      <w:r w:rsidR="005719D0" w:rsidRPr="001D64E0">
        <w:rPr>
          <w:rFonts w:ascii="Times New Roman" w:hAnsi="Times New Roman" w:cs="Times New Roman"/>
          <w:sz w:val="24"/>
          <w:szCs w:val="24"/>
        </w:rPr>
        <w:t>GHz bands</w:t>
      </w:r>
      <w:r w:rsidR="00C67E58" w:rsidRPr="001D64E0">
        <w:rPr>
          <w:rFonts w:ascii="Times New Roman" w:hAnsi="Times New Roman" w:cs="Times New Roman"/>
          <w:sz w:val="24"/>
          <w:szCs w:val="24"/>
        </w:rPr>
        <w:t>.</w:t>
      </w:r>
      <w:r w:rsidR="000759BB">
        <w:rPr>
          <w:rFonts w:ascii="Times New Roman" w:hAnsi="Times New Roman" w:cs="Times New Roman"/>
          <w:sz w:val="24"/>
          <w:szCs w:val="24"/>
        </w:rPr>
        <w:t xml:space="preserve"> </w:t>
      </w:r>
      <w:r w:rsidR="00086348" w:rsidRPr="001D64E0">
        <w:rPr>
          <w:rFonts w:ascii="Times New Roman" w:hAnsi="Times New Roman" w:cs="Times New Roman"/>
          <w:sz w:val="24"/>
          <w:szCs w:val="24"/>
        </w:rPr>
        <w:t xml:space="preserve"> </w:t>
      </w:r>
      <w:r w:rsidR="00C67E58" w:rsidRPr="001D64E0">
        <w:rPr>
          <w:rFonts w:ascii="Times New Roman" w:hAnsi="Times New Roman" w:cs="Times New Roman"/>
          <w:sz w:val="24"/>
          <w:szCs w:val="24"/>
        </w:rPr>
        <w:t xml:space="preserve">With regards to sharing with MSS in both uplink and downlink </w:t>
      </w:r>
      <w:r w:rsidR="005719D0" w:rsidRPr="001D64E0">
        <w:rPr>
          <w:rFonts w:ascii="Times New Roman" w:hAnsi="Times New Roman" w:cs="Times New Roman"/>
          <w:sz w:val="24"/>
          <w:szCs w:val="24"/>
        </w:rPr>
        <w:t>directions</w:t>
      </w:r>
      <w:r w:rsidR="000759BB">
        <w:rPr>
          <w:rFonts w:ascii="Times New Roman" w:hAnsi="Times New Roman" w:cs="Times New Roman"/>
          <w:sz w:val="24"/>
          <w:szCs w:val="24"/>
        </w:rPr>
        <w:t xml:space="preserve"> in the 45.5-47 GHz frequency range</w:t>
      </w:r>
      <w:r w:rsidR="005719D0" w:rsidRPr="001D64E0">
        <w:rPr>
          <w:rFonts w:ascii="Times New Roman" w:hAnsi="Times New Roman" w:cs="Times New Roman"/>
          <w:sz w:val="24"/>
          <w:szCs w:val="24"/>
        </w:rPr>
        <w:t>, studies</w:t>
      </w:r>
      <w:r w:rsidR="00C67E58" w:rsidRPr="001D64E0">
        <w:rPr>
          <w:rFonts w:ascii="Times New Roman" w:hAnsi="Times New Roman" w:cs="Times New Roman"/>
          <w:sz w:val="24"/>
          <w:szCs w:val="24"/>
        </w:rPr>
        <w:t xml:space="preserve"> </w:t>
      </w:r>
      <w:r w:rsidR="008A4F16" w:rsidRPr="001D64E0">
        <w:rPr>
          <w:rFonts w:ascii="Times New Roman" w:hAnsi="Times New Roman" w:cs="Times New Roman"/>
          <w:sz w:val="24"/>
          <w:szCs w:val="24"/>
        </w:rPr>
        <w:t xml:space="preserve">submitted to the CPM-19-2 </w:t>
      </w:r>
      <w:r w:rsidR="00C67E58" w:rsidRPr="001D64E0">
        <w:rPr>
          <w:rFonts w:ascii="Times New Roman" w:hAnsi="Times New Roman" w:cs="Times New Roman"/>
          <w:sz w:val="24"/>
          <w:szCs w:val="24"/>
        </w:rPr>
        <w:t xml:space="preserve">show that large margins exist for the protection of MSS. </w:t>
      </w:r>
      <w:r w:rsidR="005719D0" w:rsidRPr="001D64E0">
        <w:rPr>
          <w:rFonts w:ascii="Times New Roman" w:hAnsi="Times New Roman" w:cs="Times New Roman"/>
          <w:sz w:val="24"/>
          <w:szCs w:val="24"/>
        </w:rPr>
        <w:t>Specifically, the</w:t>
      </w:r>
      <w:r w:rsidR="00425EA7" w:rsidRPr="001D64E0">
        <w:rPr>
          <w:rFonts w:ascii="Times New Roman" w:hAnsi="Times New Roman" w:cs="Times New Roman"/>
          <w:sz w:val="24"/>
          <w:szCs w:val="24"/>
        </w:rPr>
        <w:t xml:space="preserve"> sharing </w:t>
      </w:r>
      <w:r w:rsidR="00390449" w:rsidRPr="001D64E0">
        <w:rPr>
          <w:rFonts w:ascii="Times New Roman" w:hAnsi="Times New Roman" w:cs="Times New Roman"/>
          <w:sz w:val="24"/>
          <w:szCs w:val="24"/>
        </w:rPr>
        <w:t>studies indicate</w:t>
      </w:r>
      <w:r w:rsidR="00425EA7" w:rsidRPr="001D64E0">
        <w:rPr>
          <w:rFonts w:ascii="Times New Roman" w:hAnsi="Times New Roman" w:cs="Times New Roman"/>
          <w:sz w:val="24"/>
          <w:szCs w:val="24"/>
        </w:rPr>
        <w:t xml:space="preserve"> that for MSS uplink, there is a large positive margin between aggregate interference from IMT and any MSS protection criteria. </w:t>
      </w:r>
      <w:r w:rsidR="000759BB">
        <w:rPr>
          <w:rFonts w:ascii="Times New Roman" w:hAnsi="Times New Roman" w:cs="Times New Roman"/>
          <w:sz w:val="24"/>
          <w:szCs w:val="24"/>
        </w:rPr>
        <w:t xml:space="preserve"> </w:t>
      </w:r>
      <w:r w:rsidR="00425EA7" w:rsidRPr="001D64E0">
        <w:rPr>
          <w:rFonts w:ascii="Times New Roman" w:hAnsi="Times New Roman" w:cs="Times New Roman"/>
          <w:sz w:val="24"/>
          <w:szCs w:val="24"/>
        </w:rPr>
        <w:t>For MSS downlink, separation distances are small</w:t>
      </w:r>
      <w:r w:rsidR="005719D0" w:rsidRPr="001D64E0">
        <w:rPr>
          <w:rFonts w:ascii="Times New Roman" w:hAnsi="Times New Roman" w:cs="Times New Roman"/>
          <w:sz w:val="24"/>
          <w:szCs w:val="24"/>
        </w:rPr>
        <w:t>,</w:t>
      </w:r>
      <w:r w:rsidR="00425EA7" w:rsidRPr="001D64E0">
        <w:rPr>
          <w:rFonts w:ascii="Times New Roman" w:hAnsi="Times New Roman" w:cs="Times New Roman"/>
          <w:sz w:val="24"/>
          <w:szCs w:val="24"/>
        </w:rPr>
        <w:t xml:space="preserve"> and protection of MSS earth stations can be addressed on a national / case-by-case basis.</w:t>
      </w:r>
      <w:r w:rsidRPr="001D64E0">
        <w:rPr>
          <w:rFonts w:ascii="Times New Roman" w:hAnsi="Times New Roman" w:cs="Times New Roman"/>
          <w:sz w:val="24"/>
          <w:szCs w:val="24"/>
        </w:rPr>
        <w:t xml:space="preserve">  Characteristics were not provided to TG 5/1 for RNS and RNSS in this band so no studies were performed.  </w:t>
      </w:r>
    </w:p>
    <w:p w14:paraId="2C37CA6B" w14:textId="079A5600" w:rsidR="00425EA7" w:rsidRPr="001D64E0" w:rsidRDefault="00CF5FBE" w:rsidP="007B3B86">
      <w:pPr>
        <w:rPr>
          <w:rFonts w:ascii="Times New Roman" w:hAnsi="Times New Roman" w:cs="Times New Roman"/>
          <w:sz w:val="24"/>
          <w:szCs w:val="24"/>
        </w:rPr>
      </w:pPr>
      <w:r w:rsidRPr="001D64E0">
        <w:rPr>
          <w:rFonts w:ascii="Times New Roman" w:hAnsi="Times New Roman" w:cs="Times New Roman"/>
          <w:sz w:val="24"/>
          <w:szCs w:val="24"/>
        </w:rPr>
        <w:t xml:space="preserve">With regards to the band 47-47.2 GHz, </w:t>
      </w:r>
      <w:r w:rsidR="001F61BC" w:rsidRPr="001D64E0">
        <w:rPr>
          <w:rFonts w:ascii="Times New Roman" w:hAnsi="Times New Roman" w:cs="Times New Roman"/>
          <w:sz w:val="24"/>
          <w:szCs w:val="24"/>
        </w:rPr>
        <w:t>a</w:t>
      </w:r>
      <w:r w:rsidRPr="001D64E0">
        <w:rPr>
          <w:rFonts w:ascii="Times New Roman" w:hAnsi="Times New Roman" w:cs="Times New Roman"/>
          <w:sz w:val="24"/>
          <w:szCs w:val="24"/>
        </w:rPr>
        <w:t xml:space="preserve">ny use by IMT would take into account </w:t>
      </w:r>
      <w:r w:rsidR="00390449" w:rsidRPr="001D64E0">
        <w:rPr>
          <w:rFonts w:ascii="Times New Roman" w:hAnsi="Times New Roman" w:cs="Times New Roman"/>
          <w:sz w:val="24"/>
          <w:szCs w:val="24"/>
        </w:rPr>
        <w:t xml:space="preserve">the </w:t>
      </w:r>
      <w:r w:rsidRPr="001D64E0">
        <w:rPr>
          <w:rFonts w:ascii="Times New Roman" w:hAnsi="Times New Roman" w:cs="Times New Roman"/>
          <w:sz w:val="24"/>
          <w:szCs w:val="24"/>
        </w:rPr>
        <w:t xml:space="preserve">use </w:t>
      </w:r>
      <w:r w:rsidR="00390449" w:rsidRPr="001D64E0">
        <w:rPr>
          <w:rFonts w:ascii="Times New Roman" w:hAnsi="Times New Roman" w:cs="Times New Roman"/>
          <w:sz w:val="24"/>
          <w:szCs w:val="24"/>
        </w:rPr>
        <w:t xml:space="preserve">under these existing allocations </w:t>
      </w:r>
      <w:r w:rsidRPr="001D64E0">
        <w:rPr>
          <w:rFonts w:ascii="Times New Roman" w:hAnsi="Times New Roman" w:cs="Times New Roman"/>
          <w:sz w:val="24"/>
          <w:szCs w:val="24"/>
        </w:rPr>
        <w:t>noting that very short propagations distance</w:t>
      </w:r>
      <w:r w:rsidR="00390449" w:rsidRPr="001D64E0">
        <w:rPr>
          <w:rFonts w:ascii="Times New Roman" w:hAnsi="Times New Roman" w:cs="Times New Roman"/>
          <w:sz w:val="24"/>
          <w:szCs w:val="24"/>
        </w:rPr>
        <w:t xml:space="preserve"> are</w:t>
      </w:r>
      <w:r w:rsidRPr="001D64E0">
        <w:rPr>
          <w:rFonts w:ascii="Times New Roman" w:hAnsi="Times New Roman" w:cs="Times New Roman"/>
          <w:sz w:val="24"/>
          <w:szCs w:val="24"/>
        </w:rPr>
        <w:t xml:space="preserve"> involved at these frequencies.</w:t>
      </w:r>
      <w:r w:rsidR="00EE010B" w:rsidRPr="001D64E0">
        <w:rPr>
          <w:rFonts w:ascii="Times New Roman" w:hAnsi="Times New Roman" w:cs="Times New Roman"/>
          <w:sz w:val="24"/>
          <w:szCs w:val="24"/>
        </w:rPr>
        <w:t xml:space="preserve"> </w:t>
      </w:r>
      <w:r w:rsidR="000759BB">
        <w:rPr>
          <w:rFonts w:ascii="Times New Roman" w:hAnsi="Times New Roman" w:cs="Times New Roman"/>
          <w:sz w:val="24"/>
          <w:szCs w:val="24"/>
        </w:rPr>
        <w:t xml:space="preserve"> </w:t>
      </w:r>
      <w:r w:rsidR="00EE010B" w:rsidRPr="001D64E0">
        <w:rPr>
          <w:rFonts w:ascii="Times New Roman" w:hAnsi="Times New Roman" w:cs="Times New Roman"/>
          <w:sz w:val="24"/>
          <w:szCs w:val="24"/>
        </w:rPr>
        <w:t>Further, ARS and ARRS services are able to coexist in other m</w:t>
      </w:r>
      <w:r w:rsidR="001F61BC" w:rsidRPr="001D64E0">
        <w:rPr>
          <w:rFonts w:ascii="Times New Roman" w:hAnsi="Times New Roman" w:cs="Times New Roman"/>
          <w:sz w:val="24"/>
          <w:szCs w:val="24"/>
        </w:rPr>
        <w:t>illi</w:t>
      </w:r>
      <w:r w:rsidR="00EE010B" w:rsidRPr="001D64E0">
        <w:rPr>
          <w:rFonts w:ascii="Times New Roman" w:hAnsi="Times New Roman" w:cs="Times New Roman"/>
          <w:sz w:val="24"/>
          <w:szCs w:val="24"/>
        </w:rPr>
        <w:t>m</w:t>
      </w:r>
      <w:r w:rsidR="001F61BC" w:rsidRPr="001D64E0">
        <w:rPr>
          <w:rFonts w:ascii="Times New Roman" w:hAnsi="Times New Roman" w:cs="Times New Roman"/>
          <w:sz w:val="24"/>
          <w:szCs w:val="24"/>
        </w:rPr>
        <w:t xml:space="preserve">eter </w:t>
      </w:r>
      <w:r w:rsidR="00EE010B" w:rsidRPr="001D64E0">
        <w:rPr>
          <w:rFonts w:ascii="Times New Roman" w:hAnsi="Times New Roman" w:cs="Times New Roman"/>
          <w:sz w:val="24"/>
          <w:szCs w:val="24"/>
        </w:rPr>
        <w:t>Wave bands with much higher power use</w:t>
      </w:r>
      <w:r w:rsidR="001F61BC" w:rsidRPr="001D64E0">
        <w:rPr>
          <w:rFonts w:ascii="Times New Roman" w:hAnsi="Times New Roman" w:cs="Times New Roman"/>
          <w:sz w:val="24"/>
          <w:szCs w:val="24"/>
        </w:rPr>
        <w:t xml:space="preserve"> than that by IMT systems such as</w:t>
      </w:r>
      <w:r w:rsidR="00EE010B" w:rsidRPr="001D64E0">
        <w:rPr>
          <w:rFonts w:ascii="Times New Roman" w:hAnsi="Times New Roman" w:cs="Times New Roman"/>
          <w:sz w:val="24"/>
          <w:szCs w:val="24"/>
        </w:rPr>
        <w:t xml:space="preserve"> by I</w:t>
      </w:r>
      <w:r w:rsidR="001F61BC" w:rsidRPr="001D64E0">
        <w:rPr>
          <w:rFonts w:ascii="Times New Roman" w:hAnsi="Times New Roman" w:cs="Times New Roman"/>
          <w:sz w:val="24"/>
          <w:szCs w:val="24"/>
        </w:rPr>
        <w:t xml:space="preserve">ndustrial </w:t>
      </w:r>
      <w:r w:rsidR="00EE010B" w:rsidRPr="001D64E0">
        <w:rPr>
          <w:rFonts w:ascii="Times New Roman" w:hAnsi="Times New Roman" w:cs="Times New Roman"/>
          <w:sz w:val="24"/>
          <w:szCs w:val="24"/>
        </w:rPr>
        <w:t>S</w:t>
      </w:r>
      <w:r w:rsidR="001F61BC" w:rsidRPr="001D64E0">
        <w:rPr>
          <w:rFonts w:ascii="Times New Roman" w:hAnsi="Times New Roman" w:cs="Times New Roman"/>
          <w:sz w:val="24"/>
          <w:szCs w:val="24"/>
        </w:rPr>
        <w:t xml:space="preserve">cientific and </w:t>
      </w:r>
      <w:r w:rsidR="00EE010B" w:rsidRPr="001D64E0">
        <w:rPr>
          <w:rFonts w:ascii="Times New Roman" w:hAnsi="Times New Roman" w:cs="Times New Roman"/>
          <w:sz w:val="24"/>
          <w:szCs w:val="24"/>
        </w:rPr>
        <w:t>M</w:t>
      </w:r>
      <w:r w:rsidR="001F61BC" w:rsidRPr="001D64E0">
        <w:rPr>
          <w:rFonts w:ascii="Times New Roman" w:hAnsi="Times New Roman" w:cs="Times New Roman"/>
          <w:sz w:val="24"/>
          <w:szCs w:val="24"/>
        </w:rPr>
        <w:t>edical (ISM)</w:t>
      </w:r>
      <w:r w:rsidR="00EE010B" w:rsidRPr="001D64E0">
        <w:rPr>
          <w:rFonts w:ascii="Times New Roman" w:hAnsi="Times New Roman" w:cs="Times New Roman"/>
          <w:sz w:val="24"/>
          <w:szCs w:val="24"/>
        </w:rPr>
        <w:t xml:space="preserve"> applications in the 24</w:t>
      </w:r>
      <w:r w:rsidR="001F61BC" w:rsidRPr="001D64E0">
        <w:rPr>
          <w:rFonts w:ascii="Times New Roman" w:hAnsi="Times New Roman" w:cs="Times New Roman"/>
          <w:sz w:val="24"/>
          <w:szCs w:val="24"/>
        </w:rPr>
        <w:t>-24.05</w:t>
      </w:r>
      <w:r w:rsidR="00EE010B" w:rsidRPr="001D64E0">
        <w:rPr>
          <w:rFonts w:ascii="Times New Roman" w:hAnsi="Times New Roman" w:cs="Times New Roman"/>
          <w:sz w:val="24"/>
          <w:szCs w:val="24"/>
        </w:rPr>
        <w:t xml:space="preserve"> GHz and Radiolocation</w:t>
      </w:r>
      <w:r w:rsidR="001F61BC" w:rsidRPr="001D64E0">
        <w:rPr>
          <w:rFonts w:ascii="Times New Roman" w:hAnsi="Times New Roman" w:cs="Times New Roman"/>
          <w:sz w:val="24"/>
          <w:szCs w:val="24"/>
        </w:rPr>
        <w:t xml:space="preserve"> Services</w:t>
      </w:r>
      <w:r w:rsidR="00EE010B" w:rsidRPr="001D64E0">
        <w:rPr>
          <w:rFonts w:ascii="Times New Roman" w:hAnsi="Times New Roman" w:cs="Times New Roman"/>
          <w:sz w:val="24"/>
          <w:szCs w:val="24"/>
        </w:rPr>
        <w:t xml:space="preserve"> in the 77</w:t>
      </w:r>
      <w:r w:rsidR="001F61BC" w:rsidRPr="001D64E0">
        <w:rPr>
          <w:rFonts w:ascii="Times New Roman" w:hAnsi="Times New Roman" w:cs="Times New Roman"/>
          <w:sz w:val="24"/>
          <w:szCs w:val="24"/>
        </w:rPr>
        <w:t>.5-78</w:t>
      </w:r>
      <w:r w:rsidR="00EE010B" w:rsidRPr="001D64E0">
        <w:rPr>
          <w:rFonts w:ascii="Times New Roman" w:hAnsi="Times New Roman" w:cs="Times New Roman"/>
          <w:sz w:val="24"/>
          <w:szCs w:val="24"/>
        </w:rPr>
        <w:t xml:space="preserve"> GHz band</w:t>
      </w:r>
      <w:r w:rsidR="00390449" w:rsidRPr="001D64E0">
        <w:rPr>
          <w:rFonts w:ascii="Times New Roman" w:hAnsi="Times New Roman" w:cs="Times New Roman"/>
          <w:sz w:val="24"/>
          <w:szCs w:val="24"/>
        </w:rPr>
        <w:t xml:space="preserve"> than that by the IMT systems</w:t>
      </w:r>
      <w:r w:rsidR="001F61BC" w:rsidRPr="001D64E0">
        <w:rPr>
          <w:rFonts w:ascii="Times New Roman" w:hAnsi="Times New Roman" w:cs="Times New Roman"/>
          <w:sz w:val="24"/>
          <w:szCs w:val="24"/>
        </w:rPr>
        <w:t>.</w:t>
      </w:r>
    </w:p>
    <w:p w14:paraId="034C2AC9" w14:textId="77777777" w:rsidR="00290E7A" w:rsidRPr="001D64E0" w:rsidRDefault="00290E7A" w:rsidP="00836304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692FDFCD" w14:textId="77777777" w:rsidR="005C3CDF" w:rsidRPr="001F61BC" w:rsidRDefault="005C3CDF" w:rsidP="005C3CD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1F61BC">
        <w:rPr>
          <w:rFonts w:ascii="Times New Roman" w:eastAsia="Times New Roman" w:hAnsi="Times New Roman" w:cs="Times New Roman"/>
          <w:b/>
          <w:bCs/>
          <w:sz w:val="24"/>
          <w:szCs w:val="24"/>
        </w:rPr>
        <w:t>Proposal</w:t>
      </w:r>
      <w:r w:rsidRPr="001F61BC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945740C" w14:textId="77777777" w:rsidR="005C3CDF" w:rsidRPr="001F61BC" w:rsidRDefault="005C3CDF" w:rsidP="001F61BC">
      <w:pPr>
        <w:pStyle w:val="ArtNo"/>
        <w:spacing w:before="0"/>
        <w:rPr>
          <w:lang w:val="en-AU"/>
        </w:rPr>
      </w:pPr>
      <w:r w:rsidRPr="001F61BC">
        <w:lastRenderedPageBreak/>
        <w:t>ARTICLE</w:t>
      </w:r>
      <w:r w:rsidRPr="001F61BC">
        <w:rPr>
          <w:lang w:val="en-AU"/>
        </w:rPr>
        <w:t xml:space="preserve"> </w:t>
      </w:r>
      <w:r w:rsidRPr="001F61BC">
        <w:rPr>
          <w:rStyle w:val="href"/>
          <w:color w:val="000000"/>
          <w:lang w:val="en-AU"/>
        </w:rPr>
        <w:t>5</w:t>
      </w:r>
    </w:p>
    <w:p w14:paraId="6881BEF5" w14:textId="77777777" w:rsidR="005C3CDF" w:rsidRPr="001D64E0" w:rsidRDefault="005C3CDF" w:rsidP="001F61BC">
      <w:pPr>
        <w:pStyle w:val="Arttitle"/>
        <w:rPr>
          <w:lang w:val="en-US"/>
        </w:rPr>
      </w:pPr>
      <w:r w:rsidRPr="001D64E0">
        <w:t>Frequency allocations</w:t>
      </w:r>
    </w:p>
    <w:p w14:paraId="73CEEA51" w14:textId="77777777" w:rsidR="005C3CDF" w:rsidRPr="001D64E0" w:rsidRDefault="005C3CDF" w:rsidP="001F61B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14:paraId="414AAA4E" w14:textId="5487AB99" w:rsidR="005C3CDF" w:rsidRPr="001F61BC" w:rsidRDefault="005C3CDF" w:rsidP="001F61BC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  <w:r w:rsidRPr="001D64E0">
        <w:rPr>
          <w:rFonts w:ascii="Times New Roman" w:hAnsi="Times New Roman" w:cs="Times New Roman"/>
        </w:rPr>
        <w:t>Section</w:t>
      </w:r>
      <w:r w:rsidRPr="001D64E0">
        <w:rPr>
          <w:rFonts w:ascii="Times New Roman" w:hAnsi="Times New Roman" w:cs="Times New Roman"/>
          <w:lang w:val="en-AU"/>
        </w:rPr>
        <w:t xml:space="preserve"> IV – Table of Frequency </w:t>
      </w:r>
      <w:proofErr w:type="gramStart"/>
      <w:r w:rsidRPr="001D64E0">
        <w:rPr>
          <w:rFonts w:ascii="Times New Roman" w:hAnsi="Times New Roman" w:cs="Times New Roman"/>
          <w:lang w:val="en-AU"/>
        </w:rPr>
        <w:t>Allocations</w:t>
      </w:r>
      <w:proofErr w:type="gramEnd"/>
      <w:r w:rsidRPr="001D64E0">
        <w:rPr>
          <w:rFonts w:ascii="Times New Roman" w:hAnsi="Times New Roman" w:cs="Times New Roman"/>
          <w:lang w:val="en-AU"/>
        </w:rPr>
        <w:br/>
      </w:r>
      <w:r w:rsidRPr="001D64E0">
        <w:rPr>
          <w:rFonts w:ascii="Times New Roman" w:hAnsi="Times New Roman" w:cs="Times New Roman"/>
          <w:bCs/>
        </w:rPr>
        <w:t xml:space="preserve">(See No. </w:t>
      </w:r>
      <w:r w:rsidRPr="001D64E0">
        <w:rPr>
          <w:rFonts w:ascii="Times New Roman" w:hAnsi="Times New Roman" w:cs="Times New Roman"/>
        </w:rPr>
        <w:t>2.1</w:t>
      </w:r>
      <w:r w:rsidRPr="001D64E0">
        <w:rPr>
          <w:rFonts w:ascii="Times New Roman" w:hAnsi="Times New Roman" w:cs="Times New Roman"/>
          <w:bCs/>
        </w:rPr>
        <w:t>)</w:t>
      </w:r>
    </w:p>
    <w:p w14:paraId="4C63A593" w14:textId="683796F0" w:rsidR="00D56474" w:rsidRPr="001D64E0" w:rsidRDefault="00D56474" w:rsidP="00D56474">
      <w:pPr>
        <w:pStyle w:val="ListParagraph"/>
        <w:ind w:left="405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14:paraId="490ECB03" w14:textId="77777777" w:rsidR="00C12A0B" w:rsidRPr="001D64E0" w:rsidRDefault="00290E7A" w:rsidP="00C12A0B">
      <w:pPr>
        <w:pStyle w:val="Proposal"/>
        <w:rPr>
          <w:rFonts w:hAnsi="Times New Roman"/>
        </w:rPr>
      </w:pPr>
      <w:bookmarkStart w:id="0" w:name="_Hlk711080"/>
      <w:r w:rsidRPr="001D64E0">
        <w:rPr>
          <w:rFonts w:hAnsi="Times New Roman"/>
          <w:lang w:val="en-US"/>
        </w:rPr>
        <w:t>MOD</w:t>
      </w:r>
      <w:bookmarkEnd w:id="0"/>
      <w:r w:rsidR="00C12A0B" w:rsidRPr="001D64E0">
        <w:rPr>
          <w:rFonts w:hAnsi="Times New Roman"/>
          <w:lang w:val="en-US"/>
        </w:rPr>
        <w:t xml:space="preserve"> </w:t>
      </w:r>
      <w:r w:rsidR="00C12A0B" w:rsidRPr="001D64E0">
        <w:rPr>
          <w:rFonts w:hAnsi="Times New Roman"/>
        </w:rPr>
        <w:t>USA/1.13/1</w:t>
      </w:r>
    </w:p>
    <w:p w14:paraId="79D4BE66" w14:textId="37A6592E" w:rsidR="00290E7A" w:rsidRPr="001D64E0" w:rsidRDefault="00290E7A" w:rsidP="00290E7A">
      <w:pPr>
        <w:pStyle w:val="Proposal"/>
        <w:rPr>
          <w:rFonts w:hAnsi="Times New Roman"/>
          <w:lang w:val="en-US"/>
        </w:rPr>
      </w:pPr>
    </w:p>
    <w:p w14:paraId="71994224" w14:textId="77777777" w:rsidR="00290E7A" w:rsidRPr="001D64E0" w:rsidRDefault="00290E7A" w:rsidP="00290E7A">
      <w:pPr>
        <w:pStyle w:val="Tabletitle"/>
        <w:rPr>
          <w:rFonts w:ascii="Times New Roman" w:hAnsi="Times New Roman" w:cs="Times New Roman"/>
          <w:lang w:val="en-US"/>
        </w:rPr>
      </w:pPr>
      <w:r w:rsidRPr="001D64E0">
        <w:rPr>
          <w:rFonts w:ascii="Times New Roman" w:hAnsi="Times New Roman" w:cs="Times New Roman"/>
          <w:lang w:val="en-US"/>
        </w:rPr>
        <w:t>40-47.5 GHz</w:t>
      </w:r>
    </w:p>
    <w:tbl>
      <w:tblPr>
        <w:tblW w:w="9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100"/>
        <w:gridCol w:w="3099"/>
        <w:gridCol w:w="3100"/>
        <w:gridCol w:w="6"/>
      </w:tblGrid>
      <w:tr w:rsidR="00290E7A" w:rsidRPr="001D64E0" w14:paraId="40D31EE7" w14:textId="77777777" w:rsidTr="003D1B65">
        <w:trPr>
          <w:cantSplit/>
          <w:jc w:val="center"/>
        </w:trPr>
        <w:tc>
          <w:tcPr>
            <w:tcW w:w="93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B5F48" w14:textId="77777777" w:rsidR="00290E7A" w:rsidRPr="001D64E0" w:rsidRDefault="00290E7A" w:rsidP="00127E55">
            <w:pPr>
              <w:pStyle w:val="Tablehead"/>
              <w:rPr>
                <w:rFonts w:ascii="Times New Roman" w:hAnsi="Times New Roman" w:cs="Times New Roman"/>
                <w:lang w:val="en-US"/>
              </w:rPr>
            </w:pPr>
            <w:r w:rsidRPr="001D64E0">
              <w:rPr>
                <w:rFonts w:ascii="Times New Roman" w:hAnsi="Times New Roman" w:cs="Times New Roman"/>
                <w:lang w:val="en-US"/>
              </w:rPr>
              <w:t>Allocation to services</w:t>
            </w:r>
          </w:p>
        </w:tc>
      </w:tr>
      <w:tr w:rsidR="00290E7A" w:rsidRPr="001D64E0" w14:paraId="7CEFC1E6" w14:textId="77777777" w:rsidTr="003D1B65">
        <w:trPr>
          <w:cantSplit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56446" w14:textId="77777777" w:rsidR="00290E7A" w:rsidRPr="001D64E0" w:rsidRDefault="00290E7A" w:rsidP="00127E55">
            <w:pPr>
              <w:pStyle w:val="Tablehead"/>
              <w:rPr>
                <w:rFonts w:ascii="Times New Roman" w:hAnsi="Times New Roman" w:cs="Times New Roman"/>
                <w:lang w:val="en-US"/>
              </w:rPr>
            </w:pPr>
            <w:r w:rsidRPr="001D64E0">
              <w:rPr>
                <w:rFonts w:ascii="Times New Roman" w:hAnsi="Times New Roman" w:cs="Times New Roman"/>
                <w:lang w:val="en-US"/>
              </w:rPr>
              <w:t>Region 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4C1E6" w14:textId="77777777" w:rsidR="00290E7A" w:rsidRPr="001D64E0" w:rsidRDefault="00290E7A" w:rsidP="00127E55">
            <w:pPr>
              <w:pStyle w:val="Tablehead"/>
              <w:rPr>
                <w:rFonts w:ascii="Times New Roman" w:hAnsi="Times New Roman" w:cs="Times New Roman"/>
                <w:lang w:val="en-US"/>
              </w:rPr>
            </w:pPr>
            <w:r w:rsidRPr="001D64E0">
              <w:rPr>
                <w:rFonts w:ascii="Times New Roman" w:hAnsi="Times New Roman" w:cs="Times New Roman"/>
                <w:lang w:val="en-US"/>
              </w:rPr>
              <w:t>Region 2</w:t>
            </w:r>
          </w:p>
        </w:tc>
        <w:tc>
          <w:tcPr>
            <w:tcW w:w="3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F60C2" w14:textId="77777777" w:rsidR="00290E7A" w:rsidRPr="001D64E0" w:rsidRDefault="00290E7A" w:rsidP="00127E55">
            <w:pPr>
              <w:pStyle w:val="Tablehead"/>
              <w:rPr>
                <w:rFonts w:ascii="Times New Roman" w:hAnsi="Times New Roman" w:cs="Times New Roman"/>
                <w:lang w:val="en-US"/>
              </w:rPr>
            </w:pPr>
            <w:r w:rsidRPr="001D64E0">
              <w:rPr>
                <w:rFonts w:ascii="Times New Roman" w:hAnsi="Times New Roman" w:cs="Times New Roman"/>
                <w:lang w:val="en-US"/>
              </w:rPr>
              <w:t>Region 3</w:t>
            </w:r>
          </w:p>
        </w:tc>
      </w:tr>
      <w:tr w:rsidR="003D1B65" w:rsidRPr="001F61BC" w14:paraId="1EAD9025" w14:textId="77777777" w:rsidTr="003D1B65">
        <w:trPr>
          <w:gridAfter w:val="1"/>
          <w:wAfter w:w="6" w:type="dxa"/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A9C49" w14:textId="1447A479" w:rsidR="003D1B65" w:rsidRPr="001F61BC" w:rsidRDefault="003D1B65" w:rsidP="00D81F45">
            <w:pPr>
              <w:pStyle w:val="TableTextS5"/>
              <w:rPr>
                <w:color w:val="000000"/>
                <w:lang w:val="fr-CH"/>
              </w:rPr>
            </w:pPr>
            <w:r w:rsidRPr="001F61BC">
              <w:rPr>
                <w:rStyle w:val="Tablefreq"/>
                <w:lang w:val="fr-CH"/>
              </w:rPr>
              <w:t>43.5-47</w:t>
            </w:r>
            <w:r w:rsidRPr="001F61BC">
              <w:rPr>
                <w:color w:val="000000"/>
                <w:lang w:val="fr-CH"/>
              </w:rPr>
              <w:tab/>
            </w:r>
            <w:r w:rsidRPr="001F61BC">
              <w:rPr>
                <w:color w:val="000000"/>
                <w:lang w:val="fr-CH"/>
              </w:rPr>
              <w:tab/>
              <w:t xml:space="preserve">MOBILE  </w:t>
            </w:r>
            <w:r w:rsidRPr="001F61BC">
              <w:rPr>
                <w:rStyle w:val="Artref"/>
                <w:color w:val="000000"/>
                <w:lang w:val="fr-CH"/>
              </w:rPr>
              <w:t xml:space="preserve">5.553 </w:t>
            </w:r>
            <w:ins w:id="1" w:author="Rev" w:date="2019-02-11T14:27:00Z">
              <w:r w:rsidRPr="001F61BC">
                <w:rPr>
                  <w:rStyle w:val="Artref"/>
                  <w:color w:val="000000"/>
                  <w:lang w:val="fr-CH"/>
                </w:rPr>
                <w:t>ADD 5.113</w:t>
              </w:r>
            </w:ins>
          </w:p>
          <w:p w14:paraId="291A8C9D" w14:textId="77777777" w:rsidR="003D1B65" w:rsidRPr="001F61BC" w:rsidRDefault="003D1B65" w:rsidP="00D81F45">
            <w:pPr>
              <w:pStyle w:val="TableTextS5"/>
              <w:rPr>
                <w:color w:val="000000"/>
                <w:lang w:val="fr-FR"/>
              </w:rPr>
            </w:pPr>
            <w:r w:rsidRPr="001F61BC">
              <w:rPr>
                <w:color w:val="000000"/>
                <w:lang w:val="fr-CH"/>
              </w:rPr>
              <w:tab/>
            </w:r>
            <w:r w:rsidRPr="001F61BC">
              <w:rPr>
                <w:color w:val="000000"/>
                <w:lang w:val="fr-CH"/>
              </w:rPr>
              <w:tab/>
            </w:r>
            <w:r w:rsidRPr="001F61BC">
              <w:rPr>
                <w:color w:val="000000"/>
                <w:lang w:val="fr-CH"/>
              </w:rPr>
              <w:tab/>
            </w:r>
            <w:r w:rsidRPr="001F61BC">
              <w:rPr>
                <w:color w:val="000000"/>
                <w:lang w:val="fr-CH"/>
              </w:rPr>
              <w:tab/>
              <w:t>MOBILE-SATELLITE</w:t>
            </w:r>
          </w:p>
          <w:p w14:paraId="7A9132AE" w14:textId="77777777" w:rsidR="003D1B65" w:rsidRPr="001F61BC" w:rsidRDefault="003D1B65" w:rsidP="00D81F45">
            <w:pPr>
              <w:pStyle w:val="TableTextS5"/>
              <w:rPr>
                <w:color w:val="000000"/>
                <w:lang w:val="fr-CH"/>
              </w:rPr>
            </w:pPr>
            <w:r w:rsidRPr="001F61BC">
              <w:rPr>
                <w:color w:val="000000"/>
                <w:lang w:val="fr-CH"/>
              </w:rPr>
              <w:tab/>
            </w:r>
            <w:r w:rsidRPr="001F61BC">
              <w:rPr>
                <w:color w:val="000000"/>
                <w:lang w:val="fr-CH"/>
              </w:rPr>
              <w:tab/>
            </w:r>
            <w:r w:rsidRPr="001F61BC">
              <w:rPr>
                <w:color w:val="000000"/>
                <w:lang w:val="fr-CH"/>
              </w:rPr>
              <w:tab/>
            </w:r>
            <w:r w:rsidRPr="001F61BC">
              <w:rPr>
                <w:color w:val="000000"/>
                <w:lang w:val="fr-CH"/>
              </w:rPr>
              <w:tab/>
              <w:t>RADIONAVIGATION</w:t>
            </w:r>
          </w:p>
          <w:p w14:paraId="2F5240A3" w14:textId="77777777" w:rsidR="003D1B65" w:rsidRPr="001F61BC" w:rsidRDefault="003D1B65" w:rsidP="00D81F45">
            <w:pPr>
              <w:pStyle w:val="TableTextS5"/>
              <w:rPr>
                <w:color w:val="000000"/>
                <w:lang w:val="fr-CH"/>
              </w:rPr>
            </w:pPr>
            <w:r w:rsidRPr="001F61BC">
              <w:rPr>
                <w:color w:val="000000"/>
                <w:lang w:val="fr-CH"/>
              </w:rPr>
              <w:tab/>
            </w:r>
            <w:r w:rsidRPr="001F61BC">
              <w:rPr>
                <w:color w:val="000000"/>
                <w:lang w:val="fr-CH"/>
              </w:rPr>
              <w:tab/>
            </w:r>
            <w:r w:rsidRPr="001F61BC">
              <w:rPr>
                <w:color w:val="000000"/>
                <w:lang w:val="fr-CH"/>
              </w:rPr>
              <w:tab/>
            </w:r>
            <w:r w:rsidRPr="001F61BC">
              <w:rPr>
                <w:color w:val="000000"/>
                <w:lang w:val="fr-CH"/>
              </w:rPr>
              <w:tab/>
              <w:t>RADIONAVIGATION-SATELLITE</w:t>
            </w:r>
          </w:p>
          <w:p w14:paraId="018677C6" w14:textId="77777777" w:rsidR="003D1B65" w:rsidRPr="001F61BC" w:rsidRDefault="003D1B65" w:rsidP="00D81F45">
            <w:pPr>
              <w:pStyle w:val="TableTextS5"/>
              <w:rPr>
                <w:color w:val="000000"/>
                <w:lang w:val="fr-FR"/>
              </w:rPr>
            </w:pPr>
            <w:r w:rsidRPr="001F61BC">
              <w:rPr>
                <w:color w:val="000000"/>
                <w:lang w:val="fr-CH"/>
              </w:rPr>
              <w:tab/>
            </w:r>
            <w:r w:rsidRPr="001F61BC">
              <w:rPr>
                <w:color w:val="000000"/>
                <w:lang w:val="fr-CH"/>
              </w:rPr>
              <w:tab/>
            </w:r>
            <w:r w:rsidRPr="001F61BC">
              <w:rPr>
                <w:color w:val="000000"/>
                <w:lang w:val="fr-CH"/>
              </w:rPr>
              <w:tab/>
            </w:r>
            <w:r w:rsidRPr="001F61BC">
              <w:rPr>
                <w:color w:val="000000"/>
                <w:lang w:val="fr-CH"/>
              </w:rPr>
              <w:tab/>
            </w:r>
            <w:r w:rsidRPr="001F61BC">
              <w:rPr>
                <w:rStyle w:val="Artref"/>
                <w:color w:val="000000"/>
              </w:rPr>
              <w:t>5.554</w:t>
            </w:r>
          </w:p>
        </w:tc>
      </w:tr>
      <w:tr w:rsidR="003D1B65" w:rsidRPr="001F61BC" w14:paraId="71CCD000" w14:textId="77777777" w:rsidTr="003D1B65">
        <w:trPr>
          <w:gridAfter w:val="1"/>
          <w:wAfter w:w="6" w:type="dxa"/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F8B2D" w14:textId="77777777" w:rsidR="003D1B65" w:rsidRPr="001F61BC" w:rsidRDefault="003D1B65" w:rsidP="00D81F45">
            <w:pPr>
              <w:pStyle w:val="TableTextS5"/>
              <w:rPr>
                <w:color w:val="000000"/>
                <w:lang w:val="fr-FR"/>
              </w:rPr>
            </w:pPr>
            <w:r w:rsidRPr="001F61BC">
              <w:rPr>
                <w:rStyle w:val="Tablefreq"/>
              </w:rPr>
              <w:t>47-47.2</w:t>
            </w:r>
            <w:r w:rsidRPr="001F61BC">
              <w:rPr>
                <w:color w:val="000000"/>
              </w:rPr>
              <w:tab/>
            </w:r>
            <w:r w:rsidRPr="001F61BC">
              <w:rPr>
                <w:color w:val="000000"/>
              </w:rPr>
              <w:tab/>
              <w:t>AMATEUR</w:t>
            </w:r>
          </w:p>
          <w:p w14:paraId="630F6665" w14:textId="60D8279A" w:rsidR="005C3CDF" w:rsidRPr="001F61BC" w:rsidRDefault="003D1B65" w:rsidP="005C3CDF">
            <w:pPr>
              <w:pStyle w:val="TableTextS5"/>
              <w:rPr>
                <w:ins w:id="2" w:author="Rev" w:date="2019-02-11T14:28:00Z"/>
                <w:color w:val="000000"/>
              </w:rPr>
            </w:pPr>
            <w:r w:rsidRPr="001F61BC">
              <w:rPr>
                <w:color w:val="000000"/>
              </w:rPr>
              <w:tab/>
            </w:r>
            <w:r w:rsidRPr="001F61BC">
              <w:rPr>
                <w:color w:val="000000"/>
              </w:rPr>
              <w:tab/>
            </w:r>
            <w:r w:rsidRPr="001F61BC">
              <w:rPr>
                <w:color w:val="000000"/>
              </w:rPr>
              <w:tab/>
            </w:r>
            <w:r w:rsidRPr="001F61BC">
              <w:rPr>
                <w:color w:val="000000"/>
              </w:rPr>
              <w:tab/>
              <w:t>AMATEUR-SATELLITE</w:t>
            </w:r>
          </w:p>
          <w:p w14:paraId="4F0AF103" w14:textId="52ADCE86" w:rsidR="005C3CDF" w:rsidRPr="001F61BC" w:rsidRDefault="005C3CDF" w:rsidP="00D81F45">
            <w:pPr>
              <w:pStyle w:val="TableTextS5"/>
              <w:rPr>
                <w:color w:val="000000"/>
                <w:lang w:val="fr-FR"/>
              </w:rPr>
            </w:pPr>
            <w:ins w:id="3" w:author="Rev" w:date="2019-02-11T14:29:00Z">
              <w:r w:rsidRPr="001F61BC">
                <w:rPr>
                  <w:color w:val="000000"/>
                  <w:lang w:val="fr-FR"/>
                </w:rPr>
                <w:t xml:space="preserve">                                                      MOBILE </w:t>
              </w:r>
            </w:ins>
            <w:proofErr w:type="spellStart"/>
            <w:ins w:id="4" w:author="Rev" w:date="2019-02-11T15:18:00Z">
              <w:r w:rsidR="001F61BC" w:rsidRPr="001F61BC">
                <w:rPr>
                  <w:color w:val="000000"/>
                  <w:lang w:val="fr-FR"/>
                </w:rPr>
                <w:t>except</w:t>
              </w:r>
              <w:proofErr w:type="spellEnd"/>
              <w:r w:rsidR="001F61BC" w:rsidRPr="001F61BC">
                <w:rPr>
                  <w:color w:val="000000"/>
                  <w:lang w:val="fr-FR"/>
                </w:rPr>
                <w:t xml:space="preserve"> </w:t>
              </w:r>
              <w:proofErr w:type="spellStart"/>
              <w:r w:rsidR="001F61BC" w:rsidRPr="001F61BC">
                <w:rPr>
                  <w:color w:val="000000"/>
                  <w:lang w:val="fr-FR"/>
                </w:rPr>
                <w:t>aeronautical</w:t>
              </w:r>
              <w:proofErr w:type="spellEnd"/>
              <w:r w:rsidR="001F61BC" w:rsidRPr="001F61BC">
                <w:rPr>
                  <w:color w:val="000000"/>
                  <w:lang w:val="fr-FR"/>
                </w:rPr>
                <w:t xml:space="preserve"> mobile </w:t>
              </w:r>
            </w:ins>
            <w:ins w:id="5" w:author="Rev" w:date="2019-02-11T14:29:00Z">
              <w:r w:rsidRPr="001F61BC">
                <w:rPr>
                  <w:color w:val="000000"/>
                  <w:lang w:val="fr-FR"/>
                </w:rPr>
                <w:t>ADD 5.113</w:t>
              </w:r>
            </w:ins>
          </w:p>
        </w:tc>
      </w:tr>
    </w:tbl>
    <w:p w14:paraId="420C4DA5" w14:textId="77777777" w:rsidR="00290E7A" w:rsidRPr="001F61BC" w:rsidRDefault="00290E7A" w:rsidP="00290E7A">
      <w:pPr>
        <w:pStyle w:val="Reasons"/>
        <w:rPr>
          <w:szCs w:val="20"/>
          <w:lang w:val="en-US"/>
        </w:rPr>
      </w:pPr>
    </w:p>
    <w:p w14:paraId="6D0B959F" w14:textId="56EC8CC3" w:rsidR="00290E7A" w:rsidRPr="001D64E0" w:rsidRDefault="00290E7A" w:rsidP="00290E7A">
      <w:pPr>
        <w:pStyle w:val="Proposal"/>
        <w:rPr>
          <w:rFonts w:hAnsi="Times New Roman"/>
          <w:lang w:val="en-US"/>
        </w:rPr>
      </w:pPr>
      <w:r w:rsidRPr="001D64E0">
        <w:rPr>
          <w:rFonts w:hAnsi="Times New Roman"/>
          <w:lang w:val="en-US"/>
        </w:rPr>
        <w:t>ADD</w:t>
      </w:r>
      <w:r w:rsidR="003D1B65" w:rsidRPr="001D64E0">
        <w:rPr>
          <w:rFonts w:hAnsi="Times New Roman"/>
          <w:lang w:val="en-US"/>
        </w:rPr>
        <w:tab/>
        <w:t>USA/1.13/2</w:t>
      </w:r>
    </w:p>
    <w:p w14:paraId="7077D711" w14:textId="46E20269" w:rsidR="00290E7A" w:rsidRPr="001D64E0" w:rsidRDefault="00290E7A" w:rsidP="00290E7A">
      <w:pPr>
        <w:pStyle w:val="Note"/>
        <w:rPr>
          <w:sz w:val="16"/>
          <w:lang w:val="en-US"/>
        </w:rPr>
      </w:pPr>
      <w:r w:rsidRPr="001F61BC">
        <w:rPr>
          <w:rStyle w:val="Artdef"/>
          <w:lang w:val="en-US"/>
        </w:rPr>
        <w:t>5.113</w:t>
      </w:r>
      <w:r w:rsidRPr="001F61BC">
        <w:rPr>
          <w:b/>
          <w:lang w:val="en-US"/>
        </w:rPr>
        <w:tab/>
      </w:r>
      <w:r w:rsidRPr="001F61BC">
        <w:rPr>
          <w:lang w:val="en-US"/>
        </w:rPr>
        <w:t xml:space="preserve">The frequency </w:t>
      </w:r>
      <w:r w:rsidR="005C3CDF" w:rsidRPr="001F61BC">
        <w:rPr>
          <w:lang w:val="en-US"/>
        </w:rPr>
        <w:t>range</w:t>
      </w:r>
      <w:r w:rsidRPr="001F61BC">
        <w:rPr>
          <w:lang w:val="en-US"/>
        </w:rPr>
        <w:t xml:space="preserve"> 45.5-47</w:t>
      </w:r>
      <w:r w:rsidR="005C3CDF" w:rsidRPr="001F61BC">
        <w:rPr>
          <w:lang w:val="en-US"/>
        </w:rPr>
        <w:t xml:space="preserve">.2 </w:t>
      </w:r>
      <w:r w:rsidRPr="001F61BC">
        <w:rPr>
          <w:lang w:val="en-US"/>
        </w:rPr>
        <w:t xml:space="preserve">GHz is identified for use by administrations wishing to implement the terrestrial component of International Mobile Telecommunications (IMT). </w:t>
      </w:r>
      <w:r w:rsidR="000759BB">
        <w:rPr>
          <w:lang w:val="en-US"/>
        </w:rPr>
        <w:t xml:space="preserve"> </w:t>
      </w:r>
      <w:r w:rsidRPr="001F61BC">
        <w:rPr>
          <w:lang w:val="en-US"/>
        </w:rPr>
        <w:t>This identification does not preclude the use of this frequency band by any application of</w:t>
      </w:r>
      <w:r w:rsidRPr="001D64E0">
        <w:rPr>
          <w:lang w:val="en-US"/>
        </w:rPr>
        <w:t xml:space="preserve"> the services to which they are allocated and does not establish priority in the Radio Regulations.</w:t>
      </w:r>
      <w:r w:rsidRPr="001D64E0">
        <w:rPr>
          <w:sz w:val="16"/>
          <w:lang w:val="en-US"/>
        </w:rPr>
        <w:t>     (WRC</w:t>
      </w:r>
      <w:r w:rsidRPr="001D64E0">
        <w:rPr>
          <w:sz w:val="16"/>
          <w:lang w:val="en-US"/>
        </w:rPr>
        <w:noBreakHyphen/>
        <w:t>19)</w:t>
      </w:r>
    </w:p>
    <w:p w14:paraId="7BB85AAF" w14:textId="77777777" w:rsidR="00290E7A" w:rsidRPr="001D64E0" w:rsidRDefault="00290E7A" w:rsidP="00836304">
      <w:pPr>
        <w:rPr>
          <w:rFonts w:ascii="Times New Roman" w:hAnsi="Times New Roman" w:cs="Times New Roman"/>
          <w:bCs/>
          <w:lang w:val="en-US"/>
        </w:rPr>
      </w:pPr>
    </w:p>
    <w:p w14:paraId="6A7BF07F" w14:textId="77777777" w:rsidR="007B3B86" w:rsidRPr="001D64E0" w:rsidRDefault="007B3B86" w:rsidP="007B3B86">
      <w:pPr>
        <w:rPr>
          <w:rFonts w:ascii="Times New Roman" w:hAnsi="Times New Roman" w:cs="Times New Roman"/>
          <w:b/>
          <w:bCs/>
          <w:lang w:val="en-US"/>
        </w:rPr>
      </w:pPr>
    </w:p>
    <w:p w14:paraId="2FC61AF8" w14:textId="77777777" w:rsidR="007B3B86" w:rsidRPr="001D64E0" w:rsidRDefault="007B3B86" w:rsidP="007B3B86">
      <w:pPr>
        <w:rPr>
          <w:rFonts w:ascii="Times New Roman" w:hAnsi="Times New Roman" w:cs="Times New Roman"/>
          <w:b/>
          <w:bCs/>
          <w:lang w:val="en-US"/>
        </w:rPr>
      </w:pPr>
    </w:p>
    <w:p w14:paraId="5E0565F9" w14:textId="77777777" w:rsidR="007B3B86" w:rsidRPr="001D64E0" w:rsidRDefault="007B3B86" w:rsidP="007B3B86">
      <w:pPr>
        <w:rPr>
          <w:rFonts w:ascii="Times New Roman" w:hAnsi="Times New Roman" w:cs="Times New Roman"/>
          <w:b/>
          <w:bCs/>
          <w:lang w:val="en-US"/>
        </w:rPr>
      </w:pPr>
    </w:p>
    <w:sectPr w:rsidR="007B3B86" w:rsidRPr="001D64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D40371" w14:textId="77777777" w:rsidR="009B2EF0" w:rsidRDefault="009B2EF0" w:rsidP="005C3CDF">
      <w:pPr>
        <w:spacing w:after="0" w:line="240" w:lineRule="auto"/>
      </w:pPr>
      <w:r>
        <w:separator/>
      </w:r>
    </w:p>
  </w:endnote>
  <w:endnote w:type="continuationSeparator" w:id="0">
    <w:p w14:paraId="191EEDDC" w14:textId="77777777" w:rsidR="009B2EF0" w:rsidRDefault="009B2EF0" w:rsidP="005C3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25504E" w14:textId="77777777" w:rsidR="006510CA" w:rsidRDefault="006510C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625BAF" w14:textId="77777777" w:rsidR="006510CA" w:rsidRDefault="006510C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5A8B14" w14:textId="77777777" w:rsidR="006510CA" w:rsidRDefault="006510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013119" w14:textId="77777777" w:rsidR="009B2EF0" w:rsidRDefault="009B2EF0" w:rsidP="005C3CDF">
      <w:pPr>
        <w:spacing w:after="0" w:line="240" w:lineRule="auto"/>
      </w:pPr>
      <w:r>
        <w:separator/>
      </w:r>
    </w:p>
  </w:footnote>
  <w:footnote w:type="continuationSeparator" w:id="0">
    <w:p w14:paraId="16E306DC" w14:textId="77777777" w:rsidR="009B2EF0" w:rsidRDefault="009B2EF0" w:rsidP="005C3C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D68137" w14:textId="77777777" w:rsidR="006510CA" w:rsidRDefault="006510C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1A623" w14:textId="10F96E87" w:rsidR="005C3CDF" w:rsidRPr="006510CA" w:rsidRDefault="006510CA" w:rsidP="005C3CDF">
    <w:pPr>
      <w:pStyle w:val="Header"/>
      <w:jc w:val="right"/>
      <w:rPr>
        <w:rFonts w:ascii="Times New Roman" w:hAnsi="Times New Roman" w:cs="Times New Roman"/>
        <w:sz w:val="24"/>
        <w:szCs w:val="24"/>
      </w:rPr>
    </w:pPr>
    <w:bookmarkStart w:id="6" w:name="_GoBack"/>
    <w:r w:rsidRPr="006510CA">
      <w:rPr>
        <w:rFonts w:ascii="Times New Roman" w:hAnsi="Times New Roman" w:cs="Times New Roman"/>
        <w:sz w:val="24"/>
        <w:szCs w:val="24"/>
      </w:rPr>
      <w:t>IWG-2/099</w:t>
    </w:r>
    <w:r w:rsidR="005C3CDF" w:rsidRPr="006510CA">
      <w:rPr>
        <w:rFonts w:ascii="Times New Roman" w:hAnsi="Times New Roman" w:cs="Times New Roman"/>
        <w:sz w:val="24"/>
        <w:szCs w:val="24"/>
      </w:rPr>
      <w:t xml:space="preserve"> (12.02/19)</w:t>
    </w:r>
  </w:p>
  <w:p w14:paraId="44735C87" w14:textId="51DFD9CA" w:rsidR="001F61BC" w:rsidRPr="006510CA" w:rsidRDefault="001F61BC" w:rsidP="005C3CDF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6510CA">
      <w:rPr>
        <w:rFonts w:ascii="Times New Roman" w:hAnsi="Times New Roman" w:cs="Times New Roman"/>
        <w:sz w:val="24"/>
        <w:szCs w:val="24"/>
      </w:rPr>
      <w:t>Veena Rawat (GSMA)</w:t>
    </w:r>
    <w:bookmarkEnd w:id="6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F3C069" w14:textId="77777777" w:rsidR="006510CA" w:rsidRDefault="006510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A0AC7"/>
    <w:multiLevelType w:val="hybridMultilevel"/>
    <w:tmpl w:val="B0AC2434"/>
    <w:lvl w:ilvl="0" w:tplc="46406FF0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  <w:sz w:val="22"/>
      </w:rPr>
    </w:lvl>
    <w:lvl w:ilvl="1" w:tplc="10090019" w:tentative="1">
      <w:start w:val="1"/>
      <w:numFmt w:val="lowerLetter"/>
      <w:lvlText w:val="%2."/>
      <w:lvlJc w:val="left"/>
      <w:pPr>
        <w:ind w:left="1125" w:hanging="360"/>
      </w:pPr>
    </w:lvl>
    <w:lvl w:ilvl="2" w:tplc="1009001B" w:tentative="1">
      <w:start w:val="1"/>
      <w:numFmt w:val="lowerRoman"/>
      <w:lvlText w:val="%3."/>
      <w:lvlJc w:val="right"/>
      <w:pPr>
        <w:ind w:left="1845" w:hanging="180"/>
      </w:pPr>
    </w:lvl>
    <w:lvl w:ilvl="3" w:tplc="1009000F" w:tentative="1">
      <w:start w:val="1"/>
      <w:numFmt w:val="decimal"/>
      <w:lvlText w:val="%4."/>
      <w:lvlJc w:val="left"/>
      <w:pPr>
        <w:ind w:left="2565" w:hanging="360"/>
      </w:pPr>
    </w:lvl>
    <w:lvl w:ilvl="4" w:tplc="10090019" w:tentative="1">
      <w:start w:val="1"/>
      <w:numFmt w:val="lowerLetter"/>
      <w:lvlText w:val="%5."/>
      <w:lvlJc w:val="left"/>
      <w:pPr>
        <w:ind w:left="3285" w:hanging="360"/>
      </w:pPr>
    </w:lvl>
    <w:lvl w:ilvl="5" w:tplc="1009001B" w:tentative="1">
      <w:start w:val="1"/>
      <w:numFmt w:val="lowerRoman"/>
      <w:lvlText w:val="%6."/>
      <w:lvlJc w:val="right"/>
      <w:pPr>
        <w:ind w:left="4005" w:hanging="180"/>
      </w:pPr>
    </w:lvl>
    <w:lvl w:ilvl="6" w:tplc="1009000F" w:tentative="1">
      <w:start w:val="1"/>
      <w:numFmt w:val="decimal"/>
      <w:lvlText w:val="%7."/>
      <w:lvlJc w:val="left"/>
      <w:pPr>
        <w:ind w:left="4725" w:hanging="360"/>
      </w:pPr>
    </w:lvl>
    <w:lvl w:ilvl="7" w:tplc="10090019" w:tentative="1">
      <w:start w:val="1"/>
      <w:numFmt w:val="lowerLetter"/>
      <w:lvlText w:val="%8."/>
      <w:lvlJc w:val="left"/>
      <w:pPr>
        <w:ind w:left="5445" w:hanging="360"/>
      </w:pPr>
    </w:lvl>
    <w:lvl w:ilvl="8" w:tplc="10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36FD5754"/>
    <w:multiLevelType w:val="hybridMultilevel"/>
    <w:tmpl w:val="DB3E90B0"/>
    <w:lvl w:ilvl="0" w:tplc="16669A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643C59"/>
    <w:multiLevelType w:val="hybridMultilevel"/>
    <w:tmpl w:val="3AF07FDA"/>
    <w:lvl w:ilvl="0" w:tplc="16669A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6D7947"/>
    <w:multiLevelType w:val="hybridMultilevel"/>
    <w:tmpl w:val="B448DC8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B86"/>
    <w:rsid w:val="00052437"/>
    <w:rsid w:val="000759BB"/>
    <w:rsid w:val="00086348"/>
    <w:rsid w:val="001000CA"/>
    <w:rsid w:val="001B4BBE"/>
    <w:rsid w:val="001D64E0"/>
    <w:rsid w:val="001F61BC"/>
    <w:rsid w:val="00290E7A"/>
    <w:rsid w:val="0034100D"/>
    <w:rsid w:val="00390449"/>
    <w:rsid w:val="003D1B65"/>
    <w:rsid w:val="00425EA7"/>
    <w:rsid w:val="0053465C"/>
    <w:rsid w:val="005719D0"/>
    <w:rsid w:val="005C3CDF"/>
    <w:rsid w:val="006510CA"/>
    <w:rsid w:val="006F236C"/>
    <w:rsid w:val="007B32EF"/>
    <w:rsid w:val="007B3B86"/>
    <w:rsid w:val="00836304"/>
    <w:rsid w:val="00865A8D"/>
    <w:rsid w:val="00895E0A"/>
    <w:rsid w:val="008A4F16"/>
    <w:rsid w:val="009B2EF0"/>
    <w:rsid w:val="00AC1E76"/>
    <w:rsid w:val="00B66F87"/>
    <w:rsid w:val="00BF0979"/>
    <w:rsid w:val="00BF5BBE"/>
    <w:rsid w:val="00C12A0B"/>
    <w:rsid w:val="00C67E58"/>
    <w:rsid w:val="00CF5FBE"/>
    <w:rsid w:val="00D23495"/>
    <w:rsid w:val="00D55969"/>
    <w:rsid w:val="00D56474"/>
    <w:rsid w:val="00ED0373"/>
    <w:rsid w:val="00EE010B"/>
    <w:rsid w:val="00F3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56ADA"/>
  <w15:docId w15:val="{F6829332-1B7D-48E0-BF77-4580CE72F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B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aliases w:val="UNDERRUBRIK 1-2,h2,Head 2,l2,List level 2,Sub-Heading,A,1st level heading,level 2 no toc,2nd level,Titre2,h:2,h:2app,H2,2,level 2,Head2A,PA Major Section,Major Section,Head2,Header 2,Level 2 Head,Heading 2 Hidden,Titre3,Prophead 2,Header2,C2"/>
    <w:basedOn w:val="Heading1"/>
    <w:next w:val="Normal"/>
    <w:link w:val="Heading2Char"/>
    <w:semiHidden/>
    <w:unhideWhenUsed/>
    <w:qFormat/>
    <w:rsid w:val="001B4BB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outlineLvl w:val="1"/>
    </w:pPr>
    <w:rPr>
      <w:rFonts w:ascii="Times New Roman" w:eastAsia="Times New Roman" w:hAnsi="Times New Roman" w:cs="Times New Roman"/>
      <w:b w:val="0"/>
      <w:bCs w:val="0"/>
      <w:color w:val="auto"/>
      <w:sz w:val="24"/>
      <w:szCs w:val="20"/>
      <w:lang w:val="en-GB"/>
    </w:rPr>
  </w:style>
  <w:style w:type="paragraph" w:styleId="Heading3">
    <w:name w:val="heading 3"/>
    <w:aliases w:val="Memo Heading 3,H3,h3,h31,3,h 3,3rd level,subsect,0H,l3,list 3,Head 3,h32,h33,h34,h35,h36,h37,h38,h311,h321,h331,h341,h351,h361,h371,h39,h312,h322,h332,h342,h352,h362,h372,h310,h313,h323,h333,h343,h353,h363,h373,h314,h324,h334,título"/>
    <w:basedOn w:val="Heading1"/>
    <w:next w:val="Normal"/>
    <w:link w:val="Heading3Char"/>
    <w:semiHidden/>
    <w:unhideWhenUsed/>
    <w:qFormat/>
    <w:rsid w:val="001B4BBE"/>
    <w:pPr>
      <w:tabs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outlineLvl w:val="2"/>
    </w:pPr>
    <w:rPr>
      <w:rFonts w:ascii="Times New Roman" w:eastAsia="Times New Roman" w:hAnsi="Times New Roman" w:cs="Times New Roman"/>
      <w:b w:val="0"/>
      <w:bCs w:val="0"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UNDERRUBRIK 1-2 Char,h2 Char,Head 2 Char,l2 Char,List level 2 Char,Sub-Heading Char,A Char,1st level heading Char,level 2 no toc Char,2nd level Char,Titre2 Char,h:2 Char,h:2app Char,H2 Char,2 Char,level 2 Char,Head2A Char,Head2 Char"/>
    <w:basedOn w:val="DefaultParagraphFont"/>
    <w:link w:val="Heading2"/>
    <w:semiHidden/>
    <w:qFormat/>
    <w:rsid w:val="001B4BB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Heading3Char">
    <w:name w:val="Heading 3 Char"/>
    <w:aliases w:val="Memo Heading 3 Char,H3 Char,h3 Char,h31 Char,3 Char,h 3 Char,3rd level Char,subsect Char,0H Char,l3 Char,list 3 Char,Head 3 Char,h32 Char,h33 Char,h34 Char,h35 Char,h36 Char,h37 Char,h38 Char,h311 Char,h321 Char,h331 Char,h341 Char"/>
    <w:basedOn w:val="DefaultParagraphFont"/>
    <w:link w:val="Heading3"/>
    <w:semiHidden/>
    <w:rsid w:val="001B4BB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rtNoChar">
    <w:name w:val="Art_No Char"/>
    <w:link w:val="ArtNo"/>
    <w:locked/>
    <w:rsid w:val="001B4BBE"/>
    <w:rPr>
      <w:rFonts w:ascii="Times New Roman" w:hAnsi="Times New Roman" w:cs="Times New Roman"/>
      <w:caps/>
      <w:sz w:val="28"/>
      <w:lang w:val="en-GB"/>
    </w:rPr>
  </w:style>
  <w:style w:type="paragraph" w:customStyle="1" w:styleId="ArtNo">
    <w:name w:val="Art_No"/>
    <w:basedOn w:val="Normal"/>
    <w:next w:val="Normal"/>
    <w:link w:val="ArtNoChar"/>
    <w:rsid w:val="001B4BB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0" w:line="240" w:lineRule="auto"/>
      <w:jc w:val="center"/>
    </w:pPr>
    <w:rPr>
      <w:rFonts w:ascii="Times New Roman" w:hAnsi="Times New Roman" w:cs="Times New Roman"/>
      <w:caps/>
      <w:sz w:val="28"/>
      <w:lang w:val="en-GB"/>
    </w:rPr>
  </w:style>
  <w:style w:type="character" w:customStyle="1" w:styleId="ArttitleCar">
    <w:name w:val="Art_title Car"/>
    <w:link w:val="Arttitle"/>
    <w:locked/>
    <w:rsid w:val="001B4BBE"/>
    <w:rPr>
      <w:rFonts w:ascii="Times New Roman" w:hAnsi="Times New Roman" w:cs="Times New Roman"/>
      <w:b/>
      <w:sz w:val="28"/>
      <w:lang w:val="en-GB"/>
    </w:rPr>
  </w:style>
  <w:style w:type="paragraph" w:customStyle="1" w:styleId="Arttitle">
    <w:name w:val="Art_title"/>
    <w:basedOn w:val="Normal"/>
    <w:next w:val="Normal"/>
    <w:link w:val="ArttitleCar"/>
    <w:rsid w:val="001B4BB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hAnsi="Times New Roman" w:cs="Times New Roman"/>
      <w:b/>
      <w:sz w:val="28"/>
      <w:lang w:val="en-GB"/>
    </w:rPr>
  </w:style>
  <w:style w:type="character" w:customStyle="1" w:styleId="NoteChar">
    <w:name w:val="Note Char"/>
    <w:basedOn w:val="DefaultParagraphFont"/>
    <w:link w:val="Note"/>
    <w:locked/>
    <w:rsid w:val="001B4BBE"/>
    <w:rPr>
      <w:rFonts w:ascii="Times New Roman" w:hAnsi="Times New Roman" w:cs="Times New Roman"/>
      <w:sz w:val="24"/>
      <w:lang w:val="en-GB"/>
    </w:rPr>
  </w:style>
  <w:style w:type="paragraph" w:customStyle="1" w:styleId="Note">
    <w:name w:val="Note"/>
    <w:basedOn w:val="Normal"/>
    <w:next w:val="Normal"/>
    <w:link w:val="NoteChar"/>
    <w:rsid w:val="001B4BBE"/>
    <w:pPr>
      <w:tabs>
        <w:tab w:val="left" w:pos="284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after="0" w:line="240" w:lineRule="auto"/>
    </w:pPr>
    <w:rPr>
      <w:rFonts w:ascii="Times New Roman" w:hAnsi="Times New Roman" w:cs="Times New Roman"/>
      <w:sz w:val="24"/>
      <w:lang w:val="en-GB"/>
    </w:rPr>
  </w:style>
  <w:style w:type="character" w:customStyle="1" w:styleId="TableheadChar">
    <w:name w:val="Table_head Char"/>
    <w:basedOn w:val="DefaultParagraphFont"/>
    <w:link w:val="Tablehead"/>
    <w:locked/>
    <w:rsid w:val="001B4BBE"/>
    <w:rPr>
      <w:rFonts w:ascii="Times New Roman Bold" w:hAnsi="Times New Roman Bold" w:cs="Times New Roman Bold"/>
      <w:b/>
      <w:lang w:val="en-GB"/>
    </w:rPr>
  </w:style>
  <w:style w:type="paragraph" w:customStyle="1" w:styleId="Tablehead">
    <w:name w:val="Table_head"/>
    <w:basedOn w:val="Normal"/>
    <w:link w:val="TableheadChar"/>
    <w:rsid w:val="001B4BBE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after="80" w:line="240" w:lineRule="auto"/>
      <w:jc w:val="center"/>
    </w:pPr>
    <w:rPr>
      <w:rFonts w:ascii="Times New Roman Bold" w:hAnsi="Times New Roman Bold" w:cs="Times New Roman Bold"/>
      <w:b/>
      <w:lang w:val="en-GB"/>
    </w:rPr>
  </w:style>
  <w:style w:type="character" w:customStyle="1" w:styleId="TabletitleChar">
    <w:name w:val="Table_title Char"/>
    <w:basedOn w:val="DefaultParagraphFont"/>
    <w:link w:val="Tabletitle"/>
    <w:locked/>
    <w:rsid w:val="001B4BBE"/>
    <w:rPr>
      <w:rFonts w:ascii="Times New Roman Bold" w:hAnsi="Times New Roman Bold" w:cs="Times New Roman Bold"/>
      <w:b/>
      <w:lang w:val="en-GB"/>
    </w:rPr>
  </w:style>
  <w:style w:type="paragraph" w:customStyle="1" w:styleId="Tabletitle">
    <w:name w:val="Table_title"/>
    <w:basedOn w:val="Normal"/>
    <w:next w:val="Normal"/>
    <w:link w:val="TabletitleChar"/>
    <w:qFormat/>
    <w:rsid w:val="001B4BB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120" w:line="240" w:lineRule="auto"/>
      <w:jc w:val="center"/>
    </w:pPr>
    <w:rPr>
      <w:rFonts w:ascii="Times New Roman Bold" w:hAnsi="Times New Roman Bold" w:cs="Times New Roman Bold"/>
      <w:b/>
      <w:lang w:val="en-GB"/>
    </w:rPr>
  </w:style>
  <w:style w:type="character" w:customStyle="1" w:styleId="Section1Char">
    <w:name w:val="Section_1 Char"/>
    <w:link w:val="Section1"/>
    <w:locked/>
    <w:rsid w:val="001B4BBE"/>
    <w:rPr>
      <w:rFonts w:ascii="Times New Roman" w:hAnsi="Times New Roman" w:cs="Times New Roman"/>
      <w:b/>
      <w:sz w:val="24"/>
      <w:lang w:val="en-GB"/>
    </w:rPr>
  </w:style>
  <w:style w:type="paragraph" w:customStyle="1" w:styleId="Section1">
    <w:name w:val="Section_1"/>
    <w:basedOn w:val="Normal"/>
    <w:link w:val="Section1Char"/>
    <w:rsid w:val="001B4BBE"/>
    <w:pPr>
      <w:tabs>
        <w:tab w:val="center" w:pos="4820"/>
      </w:tabs>
      <w:overflowPunct w:val="0"/>
      <w:autoSpaceDE w:val="0"/>
      <w:autoSpaceDN w:val="0"/>
      <w:adjustRightInd w:val="0"/>
      <w:spacing w:before="360" w:after="0" w:line="240" w:lineRule="auto"/>
      <w:jc w:val="center"/>
    </w:pPr>
    <w:rPr>
      <w:rFonts w:ascii="Times New Roman" w:hAnsi="Times New Roman" w:cs="Times New Roman"/>
      <w:b/>
      <w:sz w:val="24"/>
      <w:lang w:val="en-GB"/>
    </w:rPr>
  </w:style>
  <w:style w:type="character" w:customStyle="1" w:styleId="ProposalChar">
    <w:name w:val="Proposal Char"/>
    <w:basedOn w:val="DefaultParagraphFont"/>
    <w:link w:val="Proposal"/>
    <w:locked/>
    <w:rsid w:val="001B4BBE"/>
    <w:rPr>
      <w:rFonts w:ascii="Times New Roman" w:hAnsi="Times New Roman Bold" w:cs="Times New Roman"/>
      <w:b/>
      <w:sz w:val="24"/>
      <w:lang w:val="en-GB"/>
    </w:rPr>
  </w:style>
  <w:style w:type="paragraph" w:customStyle="1" w:styleId="Proposal">
    <w:name w:val="Proposal"/>
    <w:basedOn w:val="Normal"/>
    <w:next w:val="Normal"/>
    <w:link w:val="ProposalChar"/>
    <w:rsid w:val="001B4BBE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 Bold" w:cs="Times New Roman"/>
      <w:b/>
      <w:sz w:val="24"/>
      <w:lang w:val="en-GB"/>
    </w:rPr>
  </w:style>
  <w:style w:type="character" w:customStyle="1" w:styleId="ReasonsChar">
    <w:name w:val="Reasons Char"/>
    <w:basedOn w:val="DefaultParagraphFont"/>
    <w:link w:val="Reasons"/>
    <w:locked/>
    <w:rsid w:val="001B4BBE"/>
    <w:rPr>
      <w:rFonts w:ascii="Times New Roman" w:hAnsi="Times New Roman" w:cs="Times New Roman"/>
      <w:sz w:val="24"/>
      <w:lang w:val="en-GB"/>
    </w:rPr>
  </w:style>
  <w:style w:type="paragraph" w:customStyle="1" w:styleId="Reasons">
    <w:name w:val="Reasons"/>
    <w:basedOn w:val="Normal"/>
    <w:link w:val="ReasonsChar"/>
    <w:qFormat/>
    <w:rsid w:val="001B4BBE"/>
    <w:pPr>
      <w:tabs>
        <w:tab w:val="left" w:pos="1134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0" w:line="240" w:lineRule="auto"/>
    </w:pPr>
    <w:rPr>
      <w:rFonts w:ascii="Times New Roman" w:hAnsi="Times New Roman" w:cs="Times New Roman"/>
      <w:sz w:val="24"/>
      <w:lang w:val="en-GB"/>
    </w:rPr>
  </w:style>
  <w:style w:type="character" w:customStyle="1" w:styleId="TableTextS5Char">
    <w:name w:val="Table_TextS5 Char"/>
    <w:link w:val="TableTextS5"/>
    <w:locked/>
    <w:rsid w:val="001B4BBE"/>
    <w:rPr>
      <w:rFonts w:ascii="Times New Roman" w:hAnsi="Times New Roman" w:cs="Times New Roman"/>
      <w:lang w:val="en-GB"/>
    </w:rPr>
  </w:style>
  <w:style w:type="paragraph" w:customStyle="1" w:styleId="TableTextS5">
    <w:name w:val="Table_TextS5"/>
    <w:basedOn w:val="Normal"/>
    <w:link w:val="TableTextS5Char"/>
    <w:rsid w:val="001B4BBE"/>
    <w:pPr>
      <w:tabs>
        <w:tab w:val="left" w:pos="170"/>
        <w:tab w:val="left" w:pos="567"/>
        <w:tab w:val="left" w:pos="737"/>
        <w:tab w:val="left" w:pos="2977"/>
        <w:tab w:val="left" w:pos="3266"/>
      </w:tabs>
      <w:overflowPunct w:val="0"/>
      <w:autoSpaceDE w:val="0"/>
      <w:autoSpaceDN w:val="0"/>
      <w:adjustRightInd w:val="0"/>
      <w:spacing w:before="40" w:after="40" w:line="240" w:lineRule="auto"/>
      <w:ind w:left="170" w:hanging="170"/>
    </w:pPr>
    <w:rPr>
      <w:rFonts w:ascii="Times New Roman" w:hAnsi="Times New Roman" w:cs="Times New Roman"/>
      <w:lang w:val="en-GB"/>
    </w:rPr>
  </w:style>
  <w:style w:type="paragraph" w:customStyle="1" w:styleId="Methodheading3">
    <w:name w:val="Method_heading3"/>
    <w:basedOn w:val="Heading3"/>
    <w:next w:val="Normal"/>
    <w:qFormat/>
    <w:rsid w:val="001B4BBE"/>
    <w:rPr>
      <w:b/>
    </w:rPr>
  </w:style>
  <w:style w:type="paragraph" w:customStyle="1" w:styleId="MethodHeadingb">
    <w:name w:val="Method_Headingb"/>
    <w:basedOn w:val="Normal"/>
    <w:qFormat/>
    <w:rsid w:val="001B4BBE"/>
    <w:pPr>
      <w:keepNext/>
      <w:keepLines/>
      <w:spacing w:before="160" w:after="0" w:line="240" w:lineRule="auto"/>
    </w:pPr>
    <w:rPr>
      <w:rFonts w:ascii="Times New Roman Bold" w:eastAsia="Times New Roman" w:hAnsi="Times New Roman Bold" w:cs="Times New Roman Bold"/>
      <w:b/>
      <w:sz w:val="24"/>
      <w:szCs w:val="20"/>
      <w:lang w:val="fr-CH"/>
    </w:rPr>
  </w:style>
  <w:style w:type="character" w:customStyle="1" w:styleId="Artdef">
    <w:name w:val="Art_def"/>
    <w:basedOn w:val="DefaultParagraphFont"/>
    <w:rsid w:val="001B4BBE"/>
    <w:rPr>
      <w:rFonts w:ascii="Times New Roman" w:hAnsi="Times New Roman" w:cs="Times New Roman" w:hint="default"/>
      <w:b/>
      <w:bCs w:val="0"/>
    </w:rPr>
  </w:style>
  <w:style w:type="character" w:customStyle="1" w:styleId="Artref">
    <w:name w:val="Art_ref"/>
    <w:basedOn w:val="DefaultParagraphFont"/>
    <w:qFormat/>
    <w:rsid w:val="001B4BBE"/>
  </w:style>
  <w:style w:type="character" w:customStyle="1" w:styleId="Tablefreq">
    <w:name w:val="Table_freq"/>
    <w:basedOn w:val="DefaultParagraphFont"/>
    <w:rsid w:val="001B4BBE"/>
    <w:rPr>
      <w:b/>
      <w:bCs w:val="0"/>
      <w:color w:val="auto"/>
      <w:sz w:val="20"/>
    </w:rPr>
  </w:style>
  <w:style w:type="character" w:customStyle="1" w:styleId="href">
    <w:name w:val="href"/>
    <w:basedOn w:val="DefaultParagraphFont"/>
    <w:qFormat/>
    <w:rsid w:val="001B4BBE"/>
  </w:style>
  <w:style w:type="character" w:customStyle="1" w:styleId="Heading1Char">
    <w:name w:val="Heading 1 Char"/>
    <w:basedOn w:val="DefaultParagraphFont"/>
    <w:link w:val="Heading1"/>
    <w:uiPriority w:val="9"/>
    <w:rsid w:val="001B4B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4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BB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342D4"/>
    <w:pPr>
      <w:ind w:left="720"/>
      <w:contextualSpacing/>
    </w:pPr>
  </w:style>
  <w:style w:type="paragraph" w:customStyle="1" w:styleId="Tabletext">
    <w:name w:val="Table_text"/>
    <w:basedOn w:val="Normal"/>
    <w:link w:val="TabletextChar"/>
    <w:rsid w:val="003D1B65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87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abletextChar">
    <w:name w:val="Table_text Char"/>
    <w:basedOn w:val="DefaultParagraphFont"/>
    <w:link w:val="Tabletext"/>
    <w:rsid w:val="003D1B65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C3C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3CDF"/>
  </w:style>
  <w:style w:type="paragraph" w:styleId="Footer">
    <w:name w:val="footer"/>
    <w:basedOn w:val="Normal"/>
    <w:link w:val="FooterChar"/>
    <w:uiPriority w:val="99"/>
    <w:unhideWhenUsed/>
    <w:rsid w:val="005C3C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3C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5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VRawat</dc:creator>
  <cp:lastModifiedBy>Rev</cp:lastModifiedBy>
  <cp:revision>2</cp:revision>
  <dcterms:created xsi:type="dcterms:W3CDTF">2019-02-12T01:25:00Z</dcterms:created>
  <dcterms:modified xsi:type="dcterms:W3CDTF">2019-02-12T01:25:00Z</dcterms:modified>
</cp:coreProperties>
</file>