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CE1D9" w14:textId="77777777" w:rsidR="00273CCF" w:rsidRPr="008052CB" w:rsidRDefault="00273CCF" w:rsidP="00273CCF">
      <w:pPr>
        <w:pStyle w:val="Heading1"/>
        <w:jc w:val="center"/>
        <w:rPr>
          <w:szCs w:val="24"/>
          <w:u w:val="none"/>
        </w:rPr>
      </w:pPr>
      <w:r w:rsidRPr="008052CB">
        <w:rPr>
          <w:szCs w:val="24"/>
          <w:u w:val="none"/>
        </w:rPr>
        <w:t>UNITED STATES OF AMERICA</w:t>
      </w:r>
    </w:p>
    <w:p w14:paraId="14D13380" w14:textId="77777777" w:rsidR="00273CCF" w:rsidRPr="008052CB" w:rsidRDefault="00273CCF" w:rsidP="00273CCF">
      <w:pPr>
        <w:jc w:val="center"/>
      </w:pPr>
    </w:p>
    <w:p w14:paraId="38B17E08" w14:textId="77777777"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14:paraId="0C3CCC28" w14:textId="77777777" w:rsidR="00273CCF" w:rsidRPr="00241F98" w:rsidRDefault="00273CCF" w:rsidP="00273CCF"/>
    <w:p w14:paraId="1370C671" w14:textId="77777777" w:rsidR="00273CCF" w:rsidRDefault="00273CCF" w:rsidP="00273CCF">
      <w:pPr>
        <w:rPr>
          <w:bCs/>
        </w:rPr>
      </w:pPr>
      <w:r>
        <w:rPr>
          <w:b/>
          <w:bCs/>
        </w:rPr>
        <w:t>AGENDA ITEM</w:t>
      </w:r>
      <w:r w:rsidRPr="00241F98">
        <w:rPr>
          <w:b/>
          <w:bCs/>
        </w:rPr>
        <w:t xml:space="preserve"> </w:t>
      </w:r>
      <w:r w:rsidR="00657A01">
        <w:rPr>
          <w:b/>
          <w:bCs/>
        </w:rPr>
        <w:t>10</w:t>
      </w:r>
      <w:r w:rsidRPr="00241F98">
        <w:rPr>
          <w:bCs/>
        </w:rPr>
        <w:t>:</w:t>
      </w:r>
      <w:r w:rsidRPr="000B186B">
        <w:rPr>
          <w:bCs/>
        </w:rPr>
        <w:t xml:space="preserve"> </w:t>
      </w:r>
      <w:r w:rsidR="00657A01" w:rsidRPr="003265E7">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6879A175" w14:textId="77777777" w:rsidR="00657A01" w:rsidRPr="00B40899" w:rsidRDefault="00657A01" w:rsidP="00273CCF">
      <w:pPr>
        <w:rPr>
          <w:bCs/>
        </w:rPr>
      </w:pPr>
    </w:p>
    <w:p w14:paraId="1D33FF7D" w14:textId="77777777" w:rsidR="00E11F4B" w:rsidRDefault="00273CCF" w:rsidP="00273CCF">
      <w:r w:rsidRPr="00241F98">
        <w:rPr>
          <w:b/>
          <w:bCs/>
        </w:rPr>
        <w:t>BACKGROUND</w:t>
      </w:r>
      <w:r w:rsidR="00E11F4B">
        <w:rPr>
          <w:b/>
          <w:bCs/>
        </w:rPr>
        <w:t xml:space="preserve"> INFORMATION</w:t>
      </w:r>
      <w:r w:rsidRPr="00241F98">
        <w:t xml:space="preserve">: </w:t>
      </w:r>
    </w:p>
    <w:p w14:paraId="6EDD2D28" w14:textId="77777777" w:rsidR="00E11F4B" w:rsidRDefault="00E11F4B" w:rsidP="00273CCF"/>
    <w:p w14:paraId="361A5410" w14:textId="77777777" w:rsidR="00657A01"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r w:rsidRPr="00344EE5">
        <w:rPr>
          <w:szCs w:val="24"/>
        </w:rPr>
        <w:t>Article</w:t>
      </w:r>
      <w:r w:rsidRPr="00344EE5">
        <w:rPr>
          <w:szCs w:val="24"/>
          <w:lang w:eastAsia="zh-CN"/>
        </w:rPr>
        <w:t xml:space="preserve"> </w:t>
      </w:r>
      <w:r w:rsidR="00657A01">
        <w:rPr>
          <w:b/>
          <w:szCs w:val="24"/>
          <w:lang w:eastAsia="zh-CN"/>
        </w:rPr>
        <w:t>1.22</w:t>
      </w:r>
      <w:r w:rsidR="00657A01" w:rsidRPr="00344EE5">
        <w:rPr>
          <w:szCs w:val="24"/>
          <w:lang w:eastAsia="zh-CN"/>
        </w:rPr>
        <w:t xml:space="preserve"> </w:t>
      </w:r>
      <w:r w:rsidRPr="00344EE5">
        <w:rPr>
          <w:szCs w:val="24"/>
          <w:lang w:eastAsia="zh-CN"/>
        </w:rPr>
        <w:t xml:space="preserve">of the Radio Regulations </w:t>
      </w:r>
      <w:r w:rsidR="00657A01">
        <w:rPr>
          <w:szCs w:val="24"/>
          <w:lang w:eastAsia="zh-CN"/>
        </w:rPr>
        <w:t xml:space="preserve">defines </w:t>
      </w:r>
      <w:r w:rsidR="00657A01">
        <w:rPr>
          <w:i/>
          <w:szCs w:val="24"/>
          <w:lang w:eastAsia="zh-CN"/>
        </w:rPr>
        <w:t>fixed-satellite service</w:t>
      </w:r>
      <w:r w:rsidR="00657A01">
        <w:rPr>
          <w:szCs w:val="24"/>
          <w:lang w:eastAsia="zh-CN"/>
        </w:rPr>
        <w:t xml:space="preserve"> </w:t>
      </w:r>
      <w:r w:rsidR="000B2C92">
        <w:rPr>
          <w:szCs w:val="24"/>
          <w:lang w:eastAsia="zh-CN"/>
        </w:rPr>
        <w:t xml:space="preserve">(FSS) </w:t>
      </w:r>
      <w:r w:rsidR="00657A01">
        <w:rPr>
          <w:szCs w:val="24"/>
          <w:lang w:eastAsia="zh-CN"/>
        </w:rPr>
        <w:t>as follows:</w:t>
      </w:r>
    </w:p>
    <w:p w14:paraId="2B17BF75" w14:textId="77777777" w:rsidR="00657A01" w:rsidRDefault="00657A01" w:rsidP="00344EE5">
      <w:pPr>
        <w:tabs>
          <w:tab w:val="left" w:pos="1134"/>
          <w:tab w:val="left" w:pos="1871"/>
          <w:tab w:val="left" w:pos="2268"/>
        </w:tabs>
        <w:overflowPunct w:val="0"/>
        <w:autoSpaceDE w:val="0"/>
        <w:autoSpaceDN w:val="0"/>
        <w:adjustRightInd w:val="0"/>
        <w:spacing w:before="120"/>
        <w:jc w:val="both"/>
        <w:textAlignment w:val="baseline"/>
        <w:rPr>
          <w:szCs w:val="24"/>
          <w:lang w:eastAsia="zh-CN"/>
        </w:rPr>
      </w:pPr>
    </w:p>
    <w:p w14:paraId="4918B695" w14:textId="77777777" w:rsidR="00344EE5" w:rsidRPr="00344EE5" w:rsidRDefault="00830969" w:rsidP="007E349D">
      <w:pPr>
        <w:tabs>
          <w:tab w:val="left" w:pos="1134"/>
          <w:tab w:val="left" w:pos="1871"/>
          <w:tab w:val="left" w:pos="2268"/>
        </w:tabs>
        <w:overflowPunct w:val="0"/>
        <w:autoSpaceDE w:val="0"/>
        <w:autoSpaceDN w:val="0"/>
        <w:adjustRightInd w:val="0"/>
        <w:spacing w:before="120"/>
        <w:ind w:left="720" w:right="720"/>
        <w:jc w:val="both"/>
        <w:textAlignment w:val="baseline"/>
        <w:rPr>
          <w:szCs w:val="24"/>
          <w:lang w:val="en-GB"/>
        </w:rPr>
      </w:pPr>
      <w:r>
        <w:rPr>
          <w:szCs w:val="24"/>
          <w:lang w:eastAsia="zh-CN"/>
        </w:rPr>
        <w:t xml:space="preserve">A </w:t>
      </w:r>
      <w:r>
        <w:rPr>
          <w:i/>
          <w:szCs w:val="24"/>
          <w:lang w:eastAsia="zh-CN"/>
        </w:rPr>
        <w:t>radiocommunication service</w:t>
      </w:r>
      <w:r>
        <w:rPr>
          <w:szCs w:val="24"/>
          <w:lang w:eastAsia="zh-CN"/>
        </w:rPr>
        <w:t xml:space="preserve"> between </w:t>
      </w:r>
      <w:r>
        <w:rPr>
          <w:i/>
          <w:szCs w:val="24"/>
          <w:lang w:eastAsia="zh-CN"/>
        </w:rPr>
        <w:t>earth stations</w:t>
      </w:r>
      <w:r>
        <w:rPr>
          <w:szCs w:val="24"/>
          <w:lang w:eastAsia="zh-CN"/>
        </w:rPr>
        <w:t xml:space="preserve"> at given positions, when one or more </w:t>
      </w:r>
      <w:r>
        <w:rPr>
          <w:i/>
          <w:szCs w:val="24"/>
          <w:lang w:eastAsia="zh-CN"/>
        </w:rPr>
        <w:t>satellites</w:t>
      </w:r>
      <w:r>
        <w:rPr>
          <w:szCs w:val="24"/>
          <w:lang w:eastAsia="zh-CN"/>
        </w:rPr>
        <w:t xml:space="preserve"> are used; the given position may be a specified fixed point or any fixed point within specified areas; in some cases this service includes satellite-to-satellite links, which may also be operated in the </w:t>
      </w:r>
      <w:r>
        <w:rPr>
          <w:i/>
          <w:szCs w:val="24"/>
          <w:lang w:eastAsia="zh-CN"/>
        </w:rPr>
        <w:t>inter-satellite service</w:t>
      </w:r>
      <w:r>
        <w:rPr>
          <w:szCs w:val="24"/>
          <w:lang w:eastAsia="zh-CN"/>
        </w:rPr>
        <w:t xml:space="preserve">; the fixed-satellite service may also include </w:t>
      </w:r>
      <w:r>
        <w:rPr>
          <w:i/>
          <w:szCs w:val="24"/>
          <w:lang w:eastAsia="zh-CN"/>
        </w:rPr>
        <w:t>feeder links</w:t>
      </w:r>
      <w:r>
        <w:rPr>
          <w:szCs w:val="24"/>
          <w:lang w:eastAsia="zh-CN"/>
        </w:rPr>
        <w:t xml:space="preserve"> for other </w:t>
      </w:r>
      <w:r>
        <w:rPr>
          <w:i/>
          <w:szCs w:val="24"/>
          <w:lang w:eastAsia="zh-CN"/>
        </w:rPr>
        <w:t>space radiocommunication services</w:t>
      </w:r>
      <w:r w:rsidR="00344EE5" w:rsidRPr="00344EE5">
        <w:rPr>
          <w:szCs w:val="24"/>
          <w:lang w:val="en-GB"/>
        </w:rPr>
        <w:t xml:space="preserve">. </w:t>
      </w:r>
    </w:p>
    <w:p w14:paraId="54214C1E" w14:textId="77777777"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14:paraId="1C71FA82" w14:textId="77777777" w:rsidR="000B2C92" w:rsidRDefault="00830969" w:rsidP="00344EE5">
      <w:pPr>
        <w:jc w:val="both"/>
        <w:rPr>
          <w:bCs/>
          <w:szCs w:val="24"/>
        </w:rPr>
      </w:pPr>
      <w:r>
        <w:rPr>
          <w:szCs w:val="24"/>
          <w:lang w:val="en-GB"/>
        </w:rPr>
        <w:t xml:space="preserve">The “some cases” in which satellite-to-satellite links are included in the </w:t>
      </w:r>
      <w:r w:rsidR="000B2C92">
        <w:rPr>
          <w:szCs w:val="24"/>
          <w:lang w:val="en-GB"/>
        </w:rPr>
        <w:t xml:space="preserve">FSS </w:t>
      </w:r>
      <w:r>
        <w:rPr>
          <w:szCs w:val="24"/>
          <w:lang w:val="en-GB"/>
        </w:rPr>
        <w:t>are not defined</w:t>
      </w:r>
      <w:r w:rsidR="00F66D32">
        <w:rPr>
          <w:bCs/>
          <w:szCs w:val="24"/>
        </w:rPr>
        <w:t>.</w:t>
      </w:r>
      <w:r w:rsidR="00344EE5" w:rsidRPr="00344EE5">
        <w:rPr>
          <w:bCs/>
          <w:szCs w:val="24"/>
        </w:rPr>
        <w:t xml:space="preserve"> </w:t>
      </w:r>
      <w:r w:rsidR="000B2C92">
        <w:rPr>
          <w:bCs/>
          <w:szCs w:val="24"/>
        </w:rPr>
        <w:t xml:space="preserve">Further, while several allocations to the FSS are designated in the Table of Allocations for “space-to-Earth” or “Earth-to-space” transmissions, none are designated for “space-to-space” transmissions. </w:t>
      </w:r>
    </w:p>
    <w:p w14:paraId="5BA41E5F" w14:textId="77777777" w:rsidR="000B2C92" w:rsidRDefault="000B2C92" w:rsidP="00344EE5">
      <w:pPr>
        <w:jc w:val="both"/>
        <w:rPr>
          <w:bCs/>
          <w:szCs w:val="24"/>
        </w:rPr>
      </w:pPr>
    </w:p>
    <w:p w14:paraId="422E17DA" w14:textId="77777777" w:rsidR="00C2762B" w:rsidRDefault="00690A88" w:rsidP="00344EE5">
      <w:pPr>
        <w:jc w:val="both"/>
        <w:rPr>
          <w:bCs/>
          <w:szCs w:val="24"/>
        </w:rPr>
      </w:pPr>
      <w:r>
        <w:rPr>
          <w:bCs/>
          <w:szCs w:val="24"/>
        </w:rPr>
        <w:t xml:space="preserve">Because frequency bands allocated to the fixed-satellite service are </w:t>
      </w:r>
      <w:r w:rsidR="000B03A9">
        <w:rPr>
          <w:bCs/>
          <w:szCs w:val="24"/>
        </w:rPr>
        <w:t xml:space="preserve">used for links between space stations and earth stations, it is necessary to analyze the use of the same bands for satellite-to-satellite links to ensure compatibility and avoid harmful interference. The sharing scenario is likely to differ as the orbital characteristics of the </w:t>
      </w:r>
      <w:r w:rsidR="001C4C79">
        <w:rPr>
          <w:bCs/>
          <w:szCs w:val="24"/>
        </w:rPr>
        <w:t xml:space="preserve">linked </w:t>
      </w:r>
      <w:r w:rsidR="000B03A9">
        <w:rPr>
          <w:bCs/>
          <w:szCs w:val="24"/>
        </w:rPr>
        <w:t>satellite</w:t>
      </w:r>
      <w:r w:rsidR="001C4C79">
        <w:rPr>
          <w:bCs/>
          <w:szCs w:val="24"/>
        </w:rPr>
        <w:t>s</w:t>
      </w:r>
      <w:r w:rsidR="000B03A9">
        <w:rPr>
          <w:bCs/>
          <w:szCs w:val="24"/>
        </w:rPr>
        <w:t xml:space="preserve"> vary; links between satellites in geostationary orbit (GSO) will differ in geometry and impact when compared to links between links between satellites in non-geostationary orbit (NGSO), or links between a satellite in </w:t>
      </w:r>
      <w:r w:rsidR="00711531">
        <w:rPr>
          <w:bCs/>
          <w:szCs w:val="24"/>
        </w:rPr>
        <w:t>N</w:t>
      </w:r>
      <w:r w:rsidR="000B03A9">
        <w:rPr>
          <w:bCs/>
          <w:szCs w:val="24"/>
        </w:rPr>
        <w:t>GSO and a satellite in GSO.</w:t>
      </w:r>
    </w:p>
    <w:p w14:paraId="7D55CAE7" w14:textId="77777777" w:rsidR="000B03A9" w:rsidRDefault="000B03A9" w:rsidP="00344EE5">
      <w:pPr>
        <w:jc w:val="both"/>
        <w:rPr>
          <w:bCs/>
          <w:szCs w:val="24"/>
        </w:rPr>
      </w:pPr>
    </w:p>
    <w:p w14:paraId="5F55EF69" w14:textId="579F8E00" w:rsidR="000B03A9" w:rsidRDefault="000B03A9" w:rsidP="00344EE5">
      <w:pPr>
        <w:jc w:val="both"/>
        <w:rPr>
          <w:szCs w:val="24"/>
        </w:rPr>
      </w:pPr>
      <w:r>
        <w:rPr>
          <w:bCs/>
          <w:szCs w:val="24"/>
        </w:rPr>
        <w:t xml:space="preserve">Preliminary ITU-R studies have identified factors to be considered in assessing the compatibility of </w:t>
      </w:r>
      <w:r w:rsidR="00711531">
        <w:rPr>
          <w:bCs/>
          <w:szCs w:val="24"/>
        </w:rPr>
        <w:t>N</w:t>
      </w:r>
      <w:r w:rsidR="00FD31A2">
        <w:rPr>
          <w:bCs/>
          <w:szCs w:val="24"/>
        </w:rPr>
        <w:t xml:space="preserve">GSO </w:t>
      </w:r>
      <w:r>
        <w:rPr>
          <w:bCs/>
          <w:szCs w:val="24"/>
        </w:rPr>
        <w:t>satellite-to-</w:t>
      </w:r>
      <w:r w:rsidR="00FD31A2">
        <w:rPr>
          <w:bCs/>
          <w:szCs w:val="24"/>
        </w:rPr>
        <w:t xml:space="preserve">GSO </w:t>
      </w:r>
      <w:r>
        <w:rPr>
          <w:bCs/>
          <w:szCs w:val="24"/>
        </w:rPr>
        <w:t xml:space="preserve">satellite links </w:t>
      </w:r>
      <w:r w:rsidR="00FD31A2">
        <w:rPr>
          <w:bCs/>
          <w:szCs w:val="24"/>
        </w:rPr>
        <w:t xml:space="preserve">with </w:t>
      </w:r>
      <w:r w:rsidR="00711531">
        <w:rPr>
          <w:bCs/>
          <w:szCs w:val="24"/>
        </w:rPr>
        <w:t>other operations in the 27.5</w:t>
      </w:r>
      <w:r w:rsidR="00E43370">
        <w:rPr>
          <w:bCs/>
          <w:szCs w:val="24"/>
        </w:rPr>
        <w:t xml:space="preserve"> – </w:t>
      </w:r>
      <w:r w:rsidR="00711531">
        <w:rPr>
          <w:bCs/>
          <w:szCs w:val="24"/>
        </w:rPr>
        <w:t xml:space="preserve">30 GHz </w:t>
      </w:r>
      <w:r w:rsidR="000B2C92">
        <w:rPr>
          <w:bCs/>
          <w:szCs w:val="24"/>
        </w:rPr>
        <w:t xml:space="preserve">FSS </w:t>
      </w:r>
      <w:r w:rsidR="00FD31A2">
        <w:rPr>
          <w:bCs/>
          <w:szCs w:val="24"/>
        </w:rPr>
        <w:t>allocation. These studies should be further developed</w:t>
      </w:r>
      <w:r w:rsidR="00E43370">
        <w:rPr>
          <w:bCs/>
          <w:szCs w:val="24"/>
        </w:rPr>
        <w:t xml:space="preserve"> to include </w:t>
      </w:r>
      <w:ins w:id="0" w:author="Brennan Price" w:date="2019-02-04T10:09:00Z">
        <w:r w:rsidR="00742062">
          <w:rPr>
            <w:bCs/>
            <w:szCs w:val="24"/>
          </w:rPr>
          <w:t xml:space="preserve">further potentially suitable frequency bands and </w:t>
        </w:r>
      </w:ins>
      <w:r w:rsidR="00FD31A2">
        <w:rPr>
          <w:bCs/>
          <w:szCs w:val="24"/>
        </w:rPr>
        <w:t xml:space="preserve">the cases of GSO-to-GSO and NGSO-to-NGSO satellite links. </w:t>
      </w:r>
      <w:r w:rsidR="00CB6EA2">
        <w:rPr>
          <w:bCs/>
          <w:szCs w:val="24"/>
        </w:rPr>
        <w:t>Continued</w:t>
      </w:r>
      <w:r w:rsidR="00E43370">
        <w:rPr>
          <w:bCs/>
          <w:szCs w:val="24"/>
        </w:rPr>
        <w:t xml:space="preserve"> de</w:t>
      </w:r>
      <w:r w:rsidR="00CB6EA2">
        <w:rPr>
          <w:bCs/>
          <w:szCs w:val="24"/>
        </w:rPr>
        <w:t>v</w:t>
      </w:r>
      <w:r w:rsidR="00E43370">
        <w:rPr>
          <w:bCs/>
          <w:szCs w:val="24"/>
        </w:rPr>
        <w:t>elopment and c</w:t>
      </w:r>
      <w:r w:rsidR="00FD31A2">
        <w:rPr>
          <w:bCs/>
          <w:szCs w:val="24"/>
        </w:rPr>
        <w:t>ompletion of these studies will permit the development of appropriate ITU-R regulatory text to define the cases in which satellite-to-satellite links may be included within the fixed-satellite service, as opposed to the inter-satellite service.</w:t>
      </w:r>
    </w:p>
    <w:p w14:paraId="7ECE73C5" w14:textId="77777777" w:rsidR="00214443" w:rsidRDefault="00214443" w:rsidP="00344EE5">
      <w:pPr>
        <w:jc w:val="both"/>
        <w:rPr>
          <w:szCs w:val="24"/>
        </w:rPr>
      </w:pPr>
    </w:p>
    <w:p w14:paraId="513C4A98" w14:textId="77777777" w:rsidR="00344EE5" w:rsidRPr="00344EE5" w:rsidRDefault="00344EE5" w:rsidP="00344EE5">
      <w:pPr>
        <w:jc w:val="both"/>
        <w:rPr>
          <w:szCs w:val="24"/>
        </w:rPr>
      </w:pPr>
      <w:r w:rsidRPr="00344EE5">
        <w:rPr>
          <w:szCs w:val="24"/>
        </w:rPr>
        <w:br w:type="page"/>
      </w:r>
    </w:p>
    <w:p w14:paraId="11069724" w14:textId="77777777" w:rsidR="00344EE5" w:rsidRPr="00344EE5" w:rsidRDefault="00344EE5" w:rsidP="00344EE5">
      <w:pPr>
        <w:jc w:val="both"/>
        <w:rPr>
          <w:szCs w:val="24"/>
        </w:rPr>
      </w:pPr>
    </w:p>
    <w:p w14:paraId="44E10576" w14:textId="77777777" w:rsidR="00344EE5" w:rsidRDefault="00344EE5" w:rsidP="00344EE5">
      <w:pPr>
        <w:autoSpaceDE w:val="0"/>
        <w:autoSpaceDN w:val="0"/>
        <w:adjustRightInd w:val="0"/>
        <w:rPr>
          <w:b/>
          <w:szCs w:val="24"/>
          <w:lang w:eastAsia="x-none"/>
        </w:rPr>
      </w:pPr>
      <w:r w:rsidRPr="00111421">
        <w:rPr>
          <w:b/>
          <w:szCs w:val="24"/>
          <w:lang w:eastAsia="x-none"/>
        </w:rPr>
        <w:t>Proposal</w:t>
      </w:r>
      <w:r w:rsidR="00502C21">
        <w:rPr>
          <w:b/>
          <w:szCs w:val="24"/>
          <w:lang w:eastAsia="x-none"/>
        </w:rPr>
        <w:t>s</w:t>
      </w:r>
      <w:r w:rsidRPr="00111421">
        <w:rPr>
          <w:b/>
          <w:szCs w:val="24"/>
          <w:lang w:eastAsia="x-none"/>
        </w:rPr>
        <w:t>:</w:t>
      </w:r>
    </w:p>
    <w:p w14:paraId="079B615A" w14:textId="77777777" w:rsidR="00D96C0F" w:rsidRDefault="00D96C0F" w:rsidP="00344EE5">
      <w:pPr>
        <w:autoSpaceDE w:val="0"/>
        <w:autoSpaceDN w:val="0"/>
        <w:adjustRightInd w:val="0"/>
        <w:rPr>
          <w:b/>
          <w:szCs w:val="24"/>
          <w:lang w:eastAsia="x-none"/>
        </w:rPr>
      </w:pPr>
    </w:p>
    <w:p w14:paraId="6EF2793B" w14:textId="77777777" w:rsidR="00D96C0F" w:rsidRDefault="00D96C0F" w:rsidP="00344EE5">
      <w:pPr>
        <w:autoSpaceDE w:val="0"/>
        <w:autoSpaceDN w:val="0"/>
        <w:adjustRightInd w:val="0"/>
        <w:rPr>
          <w:b/>
          <w:szCs w:val="24"/>
          <w:lang w:eastAsia="x-none"/>
        </w:rPr>
      </w:pPr>
    </w:p>
    <w:p w14:paraId="6721CDD5" w14:textId="77777777" w:rsidR="002B33E6" w:rsidRPr="00606072" w:rsidRDefault="002B33E6" w:rsidP="003265E7">
      <w:pPr>
        <w:autoSpaceDE w:val="0"/>
        <w:autoSpaceDN w:val="0"/>
        <w:adjustRightInd w:val="0"/>
        <w:jc w:val="center"/>
        <w:rPr>
          <w:b/>
        </w:rPr>
      </w:pPr>
    </w:p>
    <w:p w14:paraId="16E258E5" w14:textId="77777777" w:rsidR="00344EE5" w:rsidRDefault="00606072" w:rsidP="00273CCF">
      <w:pPr>
        <w:rPr>
          <w:b/>
        </w:rPr>
      </w:pPr>
      <w:r w:rsidRPr="003265E7">
        <w:rPr>
          <w:b/>
        </w:rPr>
        <w:t>MOD</w:t>
      </w:r>
      <w:r w:rsidRPr="00606072">
        <w:rPr>
          <w:b/>
        </w:rPr>
        <w:tab/>
      </w:r>
      <w:r w:rsidRPr="00606072">
        <w:rPr>
          <w:b/>
        </w:rPr>
        <w:tab/>
        <w:t>USA/</w:t>
      </w:r>
      <w:r w:rsidR="000F17D8">
        <w:rPr>
          <w:b/>
        </w:rPr>
        <w:t>10</w:t>
      </w:r>
      <w:r w:rsidRPr="00606072">
        <w:rPr>
          <w:b/>
        </w:rPr>
        <w:t>/</w:t>
      </w:r>
      <w:r w:rsidR="000F17D8">
        <w:rPr>
          <w:b/>
        </w:rPr>
        <w:t>[SAT-TO-SAT-</w:t>
      </w:r>
      <w:r w:rsidRPr="00606072">
        <w:rPr>
          <w:b/>
        </w:rPr>
        <w:t>1</w:t>
      </w:r>
      <w:r w:rsidR="000F17D8">
        <w:rPr>
          <w:b/>
        </w:rPr>
        <w:t>]</w:t>
      </w:r>
    </w:p>
    <w:p w14:paraId="04790DFB" w14:textId="77777777" w:rsidR="000F17D8" w:rsidRDefault="000F17D8" w:rsidP="00273CCF">
      <w:pPr>
        <w:rPr>
          <w:b/>
        </w:rPr>
      </w:pPr>
    </w:p>
    <w:p w14:paraId="3319FFEB"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t>RESOLUTION 810  (WRC</w:t>
      </w:r>
      <w:r w:rsidRPr="00FD31A2">
        <w:rPr>
          <w:rFonts w:eastAsia="Times New Roman"/>
          <w:bCs/>
          <w:sz w:val="28"/>
          <w:szCs w:val="28"/>
          <w:lang w:val="en-GB"/>
        </w:rPr>
        <w:noBreakHyphen/>
      </w:r>
      <w:r w:rsidR="006A5F84" w:rsidRPr="00FD31A2">
        <w:rPr>
          <w:rFonts w:eastAsia="Times New Roman"/>
          <w:bCs/>
          <w:sz w:val="28"/>
          <w:szCs w:val="28"/>
          <w:lang w:val="en-GB"/>
        </w:rPr>
        <w:t>1</w:t>
      </w:r>
      <w:r w:rsidR="006A5F84">
        <w:rPr>
          <w:rFonts w:eastAsia="Times New Roman"/>
          <w:bCs/>
          <w:sz w:val="28"/>
          <w:szCs w:val="28"/>
          <w:lang w:val="en-GB"/>
        </w:rPr>
        <w:t>9</w:t>
      </w:r>
      <w:r w:rsidRPr="00FD31A2">
        <w:rPr>
          <w:rFonts w:eastAsia="Times New Roman"/>
          <w:bCs/>
          <w:sz w:val="28"/>
          <w:szCs w:val="28"/>
          <w:lang w:val="en-GB"/>
        </w:rPr>
        <w:t>)</w:t>
      </w:r>
    </w:p>
    <w:p w14:paraId="077BBAE2"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14:paraId="30BD21C8" w14:textId="77777777" w:rsidR="00FD31A2" w:rsidRPr="00FD31A2" w:rsidRDefault="00FD31A2" w:rsidP="00FD31A2">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r>
        <w:rPr>
          <w:rFonts w:ascii="Times New Roman Bold" w:eastAsiaTheme="minorHAnsi" w:hAnsi="Times New Roman Bold" w:cs="Times New Roman Bold"/>
          <w:b/>
          <w:sz w:val="28"/>
          <w:lang w:val="en-GB"/>
        </w:rPr>
        <w:t>A</w:t>
      </w:r>
      <w:r w:rsidRPr="00FD31A2">
        <w:rPr>
          <w:rFonts w:ascii="Times New Roman Bold" w:eastAsiaTheme="minorHAnsi" w:hAnsi="Times New Roman Bold" w:cs="Times New Roman Bold"/>
          <w:b/>
          <w:sz w:val="28"/>
          <w:lang w:val="en-GB"/>
        </w:rPr>
        <w:t>genda for the 2023 World Radiocommunication Conference</w:t>
      </w:r>
    </w:p>
    <w:p w14:paraId="62C5B98A"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14:paraId="566BD2B3" w14:textId="77777777" w:rsid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The World Radiocommunication Conference (</w:t>
      </w:r>
      <w:r>
        <w:rPr>
          <w:rFonts w:eastAsia="Times New Roman"/>
          <w:color w:val="000000"/>
        </w:rPr>
        <w:t>Sharm-el-Sheikh</w:t>
      </w:r>
      <w:r w:rsidRPr="00FD31A2">
        <w:rPr>
          <w:rFonts w:eastAsia="Times New Roman"/>
          <w:color w:val="000000"/>
        </w:rPr>
        <w:t>, 201</w:t>
      </w:r>
      <w:r>
        <w:rPr>
          <w:rFonts w:eastAsia="Times New Roman"/>
          <w:color w:val="000000"/>
        </w:rPr>
        <w:t>9</w:t>
      </w:r>
      <w:r w:rsidRPr="00FD31A2">
        <w:rPr>
          <w:rFonts w:eastAsia="Times New Roman"/>
          <w:color w:val="000000"/>
        </w:rPr>
        <w:t xml:space="preserve">), </w:t>
      </w:r>
    </w:p>
    <w:p w14:paraId="017F08A1" w14:textId="77777777" w:rsidR="00FD31A2" w:rsidRDefault="00FD31A2" w:rsidP="00FD31A2">
      <w:pPr>
        <w:tabs>
          <w:tab w:val="left" w:pos="720"/>
        </w:tabs>
        <w:spacing w:after="147" w:line="247" w:lineRule="auto"/>
        <w:jc w:val="both"/>
        <w:rPr>
          <w:color w:val="000000"/>
        </w:rPr>
      </w:pPr>
      <w:r>
        <w:rPr>
          <w:color w:val="000000"/>
        </w:rPr>
        <w:t>* * *</w:t>
      </w:r>
    </w:p>
    <w:p w14:paraId="017AB5AD" w14:textId="77777777" w:rsidR="00FD31A2" w:rsidRPr="00FD31A2" w:rsidRDefault="00FD31A2" w:rsidP="00FD31A2">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r w:rsidRPr="00FD31A2">
        <w:rPr>
          <w:rFonts w:eastAsia="Times New Roman"/>
          <w:i/>
          <w:color w:val="000000"/>
        </w:rPr>
        <w:t xml:space="preserve">resolves to give the view </w:t>
      </w:r>
    </w:p>
    <w:p w14:paraId="5B984F44"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sidRPr="00FD31A2">
        <w:rPr>
          <w:rFonts w:eastAsia="Times New Roman"/>
          <w:color w:val="000000"/>
        </w:rPr>
        <w:t xml:space="preserve">that the following items should be included in the agenda for WRC-23: </w:t>
      </w:r>
    </w:p>
    <w:p w14:paraId="7D25C97D" w14:textId="77777777" w:rsidR="00FD31A2" w:rsidRPr="00FD31A2" w:rsidRDefault="00FD31A2" w:rsidP="00FD31A2">
      <w:pPr>
        <w:pStyle w:val="ListParagraph"/>
        <w:tabs>
          <w:tab w:val="left" w:pos="720"/>
        </w:tabs>
        <w:spacing w:after="147" w:line="247" w:lineRule="auto"/>
        <w:ind w:left="10"/>
        <w:jc w:val="both"/>
        <w:rPr>
          <w:color w:val="000000"/>
        </w:rPr>
      </w:pPr>
      <w:r w:rsidRPr="00FD31A2">
        <w:rPr>
          <w:color w:val="000000"/>
        </w:rPr>
        <w:t>* * *</w:t>
      </w:r>
    </w:p>
    <w:p w14:paraId="2DAFB394" w14:textId="77777777" w:rsidR="006E5027" w:rsidRPr="00FD31A2" w:rsidRDefault="006E5027" w:rsidP="006E5027">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00FD31A2"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14:paraId="4888EF49" w14:textId="77777777" w:rsidR="00FD31A2"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4850980A" w14:textId="277C5B80" w:rsidR="006E5027" w:rsidRPr="00FD31A2" w:rsidRDefault="006E5027" w:rsidP="006E5027">
      <w:pPr>
        <w:numPr>
          <w:ilvl w:val="1"/>
          <w:numId w:val="7"/>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rsidRPr="00FD31A2">
        <w:rPr>
          <w:rFonts w:eastAsia="Times New Roman"/>
          <w:color w:val="000000"/>
        </w:rPr>
        <w:t xml:space="preserve">to </w:t>
      </w:r>
      <w:r>
        <w:rPr>
          <w:rFonts w:eastAsia="Times New Roman"/>
          <w:color w:val="000000"/>
        </w:rPr>
        <w:t>define the cases and conditions under which satellite-to-satellite links may be accommodated in the fixed-satellite service</w:t>
      </w:r>
      <w:r w:rsidR="00711531">
        <w:rPr>
          <w:rFonts w:eastAsia="Times New Roman"/>
          <w:color w:val="000000"/>
        </w:rPr>
        <w:t xml:space="preserve"> in</w:t>
      </w:r>
      <w:r w:rsidR="00E43370">
        <w:rPr>
          <w:rFonts w:eastAsia="Times New Roman"/>
          <w:color w:val="000000"/>
        </w:rPr>
        <w:t xml:space="preserve"> the 27.5 – </w:t>
      </w:r>
      <w:r w:rsidR="00711531">
        <w:rPr>
          <w:rFonts w:eastAsia="Times New Roman"/>
          <w:color w:val="000000"/>
        </w:rPr>
        <w:t>30 GHz</w:t>
      </w:r>
      <w:ins w:id="1" w:author="Brennan Price" w:date="2019-02-04T10:07:00Z">
        <w:r w:rsidR="00742062">
          <w:rPr>
            <w:rFonts w:eastAsia="Times New Roman"/>
            <w:color w:val="000000"/>
          </w:rPr>
          <w:t xml:space="preserve">, </w:t>
        </w:r>
        <w:bookmarkStart w:id="2" w:name="_GoBack"/>
        <w:bookmarkEnd w:id="2"/>
        <w:r w:rsidR="00742062">
          <w:rPr>
            <w:rFonts w:eastAsia="Times New Roman"/>
            <w:color w:val="000000"/>
          </w:rPr>
          <w:t>47.2</w:t>
        </w:r>
      </w:ins>
      <w:ins w:id="3" w:author="Brennan Price" w:date="2019-02-04T10:08:00Z">
        <w:r w:rsidR="00742062">
          <w:rPr>
            <w:rFonts w:eastAsia="Times New Roman"/>
            <w:color w:val="000000"/>
          </w:rPr>
          <w:t xml:space="preserve"> – </w:t>
        </w:r>
      </w:ins>
      <w:ins w:id="4" w:author="Brennan Price" w:date="2019-02-04T10:07:00Z">
        <w:r w:rsidR="00742062">
          <w:rPr>
            <w:rFonts w:eastAsia="Times New Roman"/>
            <w:color w:val="000000"/>
          </w:rPr>
          <w:t>50.2 GHz, and 50.4</w:t>
        </w:r>
      </w:ins>
      <w:ins w:id="5" w:author="Brennan Price" w:date="2019-02-04T10:08:00Z">
        <w:r w:rsidR="00742062">
          <w:rPr>
            <w:rFonts w:eastAsia="Times New Roman"/>
            <w:color w:val="000000"/>
          </w:rPr>
          <w:t xml:space="preserve"> – </w:t>
        </w:r>
      </w:ins>
      <w:ins w:id="6" w:author="Brennan Price" w:date="2019-02-04T10:07:00Z">
        <w:r w:rsidR="00742062">
          <w:rPr>
            <w:rFonts w:eastAsia="Times New Roman"/>
            <w:color w:val="000000"/>
          </w:rPr>
          <w:t>51.4 GHz</w:t>
        </w:r>
      </w:ins>
      <w:r w:rsidR="00711531">
        <w:rPr>
          <w:rFonts w:eastAsia="Times New Roman"/>
          <w:color w:val="000000"/>
        </w:rPr>
        <w:t xml:space="preserve"> frequency band</w:t>
      </w:r>
      <w:ins w:id="7" w:author="Brennan Price" w:date="2019-02-04T10:07:00Z">
        <w:r w:rsidR="00742062">
          <w:rPr>
            <w:rFonts w:eastAsia="Times New Roman"/>
            <w:color w:val="000000"/>
          </w:rPr>
          <w:t>s</w:t>
        </w:r>
      </w:ins>
      <w:r>
        <w:rPr>
          <w:rFonts w:eastAsia="Times New Roman"/>
          <w:color w:val="000000"/>
        </w:rPr>
        <w:t>, as opposed to the inter-satellite service</w:t>
      </w:r>
      <w:r w:rsidR="00711531">
        <w:rPr>
          <w:rFonts w:eastAsia="Times New Roman"/>
          <w:color w:val="000000"/>
        </w:rPr>
        <w:t xml:space="preserve"> in other frequency bands</w:t>
      </w:r>
      <w:r>
        <w:rPr>
          <w:rFonts w:eastAsia="Times New Roman"/>
          <w:color w:val="000000"/>
        </w:rPr>
        <w:t xml:space="preserve">, taking into account </w:t>
      </w:r>
      <w:r w:rsidR="0000266F">
        <w:rPr>
          <w:rFonts w:eastAsia="Times New Roman"/>
          <w:color w:val="000000"/>
        </w:rPr>
        <w:t xml:space="preserve">the necessary </w:t>
      </w:r>
      <w:r>
        <w:rPr>
          <w:rFonts w:eastAsia="Times New Roman"/>
          <w:color w:val="000000"/>
        </w:rPr>
        <w:t xml:space="preserve">protection of Earth-to-space and space to-Earth links in the fixed-satellite service, in accordance with Resolution </w:t>
      </w:r>
      <w:r w:rsidRPr="006E5027">
        <w:rPr>
          <w:rFonts w:eastAsia="Times New Roman"/>
          <w:b/>
          <w:color w:val="000000"/>
        </w:rPr>
        <w:t>[A10-SAT-TO-SAT]</w:t>
      </w:r>
      <w:r w:rsidRPr="00FD31A2">
        <w:rPr>
          <w:rFonts w:eastAsia="Times New Roman"/>
          <w:b/>
          <w:color w:val="000000"/>
        </w:rPr>
        <w:t xml:space="preserve"> (WRC-1</w:t>
      </w:r>
      <w:r>
        <w:rPr>
          <w:rFonts w:eastAsia="Times New Roman"/>
          <w:b/>
          <w:color w:val="000000"/>
        </w:rPr>
        <w:t>9</w:t>
      </w:r>
      <w:r w:rsidRPr="00FD31A2">
        <w:rPr>
          <w:rFonts w:eastAsia="Times New Roman"/>
          <w:b/>
          <w:color w:val="000000"/>
        </w:rPr>
        <w:t>)</w:t>
      </w:r>
      <w:r w:rsidRPr="00FD31A2">
        <w:rPr>
          <w:rFonts w:eastAsia="Times New Roman"/>
          <w:color w:val="000000"/>
        </w:rPr>
        <w:t xml:space="preserve">; </w:t>
      </w:r>
    </w:p>
    <w:p w14:paraId="56E58D46" w14:textId="77777777" w:rsidR="006E5027"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3F69A7DF" w14:textId="77777777" w:rsidR="00723713" w:rsidRDefault="00723713" w:rsidP="00273CCF">
      <w:pPr>
        <w:rPr>
          <w:b/>
        </w:rPr>
      </w:pPr>
    </w:p>
    <w:p w14:paraId="5359F000" w14:textId="77777777" w:rsidR="00723713" w:rsidRDefault="00723713" w:rsidP="00273CCF">
      <w:pPr>
        <w:rPr>
          <w:b/>
        </w:rPr>
      </w:pPr>
    </w:p>
    <w:p w14:paraId="3C590F9C" w14:textId="77777777" w:rsidR="003265E7" w:rsidRPr="00344EE5" w:rsidRDefault="003265E7" w:rsidP="003265E7">
      <w:pPr>
        <w:jc w:val="both"/>
        <w:rPr>
          <w:szCs w:val="24"/>
        </w:rPr>
      </w:pPr>
      <w:r w:rsidRPr="00344EE5">
        <w:rPr>
          <w:szCs w:val="24"/>
        </w:rPr>
        <w:br w:type="page"/>
      </w:r>
    </w:p>
    <w:p w14:paraId="3FB8A4D2" w14:textId="77777777" w:rsidR="000F17D8" w:rsidRDefault="000F17D8" w:rsidP="000F17D8">
      <w:pPr>
        <w:rPr>
          <w:b/>
        </w:rPr>
      </w:pPr>
      <w:r>
        <w:rPr>
          <w:b/>
        </w:rPr>
        <w:t>ADD</w:t>
      </w:r>
      <w:r>
        <w:rPr>
          <w:b/>
        </w:rPr>
        <w:tab/>
      </w:r>
      <w:r w:rsidRPr="00606072">
        <w:rPr>
          <w:b/>
        </w:rPr>
        <w:tab/>
      </w:r>
      <w:r w:rsidRPr="00606072">
        <w:rPr>
          <w:b/>
        </w:rPr>
        <w:tab/>
        <w:t>USA/</w:t>
      </w:r>
      <w:r>
        <w:rPr>
          <w:b/>
        </w:rPr>
        <w:t>10</w:t>
      </w:r>
      <w:r w:rsidRPr="00606072">
        <w:rPr>
          <w:b/>
        </w:rPr>
        <w:t>/</w:t>
      </w:r>
      <w:r>
        <w:rPr>
          <w:b/>
        </w:rPr>
        <w:t>[SAT-TO-SAT-2]</w:t>
      </w:r>
    </w:p>
    <w:p w14:paraId="2997DB44" w14:textId="77777777" w:rsidR="000F17D8" w:rsidRDefault="000F17D8" w:rsidP="00273CCF">
      <w:pPr>
        <w:rPr>
          <w:b/>
        </w:rPr>
      </w:pPr>
    </w:p>
    <w:p w14:paraId="41C3846A" w14:textId="77777777" w:rsidR="00C0134E" w:rsidRPr="00B93F6A" w:rsidRDefault="00C0134E" w:rsidP="00C0134E">
      <w:pPr>
        <w:pStyle w:val="ResNo"/>
      </w:pPr>
      <w:bookmarkStart w:id="8" w:name="a"/>
      <w:bookmarkEnd w:id="8"/>
      <w:r w:rsidRPr="00B93F6A">
        <w:t xml:space="preserve">draft new RESOLUTION </w:t>
      </w:r>
      <w:r w:rsidRPr="00B93F6A">
        <w:rPr>
          <w:rStyle w:val="href"/>
        </w:rPr>
        <w:t>[</w:t>
      </w:r>
      <w:r w:rsidR="00723713" w:rsidRPr="00B93F6A">
        <w:rPr>
          <w:rStyle w:val="href"/>
        </w:rPr>
        <w:t>A</w:t>
      </w:r>
      <w:r w:rsidR="00723713">
        <w:rPr>
          <w:rStyle w:val="href"/>
        </w:rPr>
        <w:t>10-SAT-TO-SAT</w:t>
      </w:r>
      <w:r w:rsidRPr="00B93F6A">
        <w:rPr>
          <w:rStyle w:val="href"/>
        </w:rPr>
        <w:t>]</w:t>
      </w:r>
      <w:r w:rsidRPr="00B93F6A">
        <w:t xml:space="preserve"> </w:t>
      </w:r>
      <w:r w:rsidR="003265E7">
        <w:t xml:space="preserve"> </w:t>
      </w:r>
      <w:r w:rsidRPr="00B93F6A">
        <w:t>(WRC</w:t>
      </w:r>
      <w:r w:rsidRPr="00B93F6A">
        <w:noBreakHyphen/>
        <w:t>19)</w:t>
      </w:r>
    </w:p>
    <w:p w14:paraId="04BB9FA4"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14:paraId="2CE814D8" w14:textId="77777777" w:rsidR="008F5441" w:rsidRPr="008F5441" w:rsidRDefault="00723713"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r>
        <w:rPr>
          <w:rFonts w:ascii="Times New Roman Bold" w:eastAsia="Times New Roman" w:hAnsi="Times New Roman Bold"/>
          <w:b/>
          <w:sz w:val="28"/>
          <w:szCs w:val="20"/>
          <w:lang w:val="en-GB"/>
        </w:rPr>
        <w:t>Study of cases in which satellite-to-satellite links may be included in the fixed-satellite service</w:t>
      </w:r>
      <w:r w:rsidR="00711531">
        <w:rPr>
          <w:rFonts w:ascii="Times New Roman Bold" w:eastAsia="Times New Roman" w:hAnsi="Times New Roman Bold"/>
          <w:b/>
          <w:sz w:val="28"/>
          <w:szCs w:val="20"/>
          <w:lang w:val="en-GB"/>
        </w:rPr>
        <w:t xml:space="preserve"> in the 27.5 – 30 </w:t>
      </w:r>
      <w:r w:rsidR="00E43370">
        <w:rPr>
          <w:rFonts w:ascii="Times New Roman Bold" w:eastAsia="Times New Roman" w:hAnsi="Times New Roman Bold"/>
          <w:b/>
          <w:sz w:val="28"/>
          <w:szCs w:val="20"/>
          <w:lang w:val="en-GB"/>
        </w:rPr>
        <w:t xml:space="preserve">GHz </w:t>
      </w:r>
      <w:r w:rsidR="00711531">
        <w:rPr>
          <w:rFonts w:ascii="Times New Roman Bold" w:eastAsia="Times New Roman" w:hAnsi="Times New Roman Bold"/>
          <w:b/>
          <w:sz w:val="28"/>
          <w:szCs w:val="20"/>
          <w:lang w:val="en-GB"/>
        </w:rPr>
        <w:t>frequency band</w:t>
      </w:r>
    </w:p>
    <w:p w14:paraId="5E747A22"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 World Radiocommunication Conference (</w:t>
      </w:r>
      <w:r w:rsidR="00723713">
        <w:rPr>
          <w:rFonts w:eastAsia="Times New Roman"/>
          <w:szCs w:val="20"/>
          <w:lang w:val="en-GB"/>
        </w:rPr>
        <w:t xml:space="preserve">Sharm-el-Sheikh, </w:t>
      </w:r>
      <w:r w:rsidRPr="008F5441">
        <w:rPr>
          <w:rFonts w:eastAsia="Times New Roman"/>
          <w:szCs w:val="20"/>
          <w:lang w:val="en-GB"/>
        </w:rPr>
        <w:t>2019),</w:t>
      </w:r>
    </w:p>
    <w:p w14:paraId="357E581F" w14:textId="77777777"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considering</w:t>
      </w:r>
    </w:p>
    <w:p w14:paraId="4B077B12" w14:textId="77777777" w:rsid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w:t>
      </w:r>
      <w:r w:rsidR="006E5027">
        <w:rPr>
          <w:rFonts w:eastAsia="Times New Roman"/>
          <w:color w:val="000000"/>
          <w:szCs w:val="20"/>
          <w:lang w:val="en-GB"/>
        </w:rPr>
        <w:t>No. 1.22 of the Radio Regulations defines the fixed-satellite service as “</w:t>
      </w:r>
      <w:r w:rsidR="006E5027" w:rsidRPr="006E5027">
        <w:rPr>
          <w:rFonts w:eastAsia="Times New Roman"/>
          <w:color w:val="000000"/>
          <w:szCs w:val="20"/>
          <w:lang w:val="en-GB"/>
        </w:rPr>
        <w:t>A radiocommunication service between earth stations at given positions, when one or more satellites are used; the given position may be a specified fixed point or any fixed point within specified areas; in some cases this service includes satellite-to-satellite links, which may also be operated in the inter-satellite service; the fixed-satellite service may also include feeder links for other space radiocommunication services</w:t>
      </w:r>
      <w:r w:rsidR="006E5027">
        <w:rPr>
          <w:rFonts w:eastAsia="Times New Roman"/>
          <w:color w:val="000000"/>
          <w:szCs w:val="20"/>
          <w:lang w:val="en-GB"/>
        </w:rPr>
        <w:t>”;</w:t>
      </w:r>
    </w:p>
    <w:p w14:paraId="79094B42" w14:textId="77777777" w:rsidR="00200E17" w:rsidRDefault="00200E1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6E5027">
        <w:rPr>
          <w:rFonts w:eastAsia="Times New Roman"/>
          <w:i/>
          <w:color w:val="000000"/>
          <w:szCs w:val="20"/>
          <w:lang w:val="en-GB"/>
        </w:rPr>
        <w:t>b)</w:t>
      </w:r>
      <w:r>
        <w:rPr>
          <w:rFonts w:eastAsia="Times New Roman"/>
          <w:color w:val="000000"/>
          <w:szCs w:val="20"/>
          <w:lang w:val="en-GB"/>
        </w:rPr>
        <w:tab/>
        <w:t xml:space="preserve">that </w:t>
      </w:r>
      <w:r w:rsidR="006E5027">
        <w:rPr>
          <w:rFonts w:eastAsia="Times New Roman"/>
          <w:color w:val="000000"/>
          <w:szCs w:val="20"/>
          <w:lang w:val="en-GB"/>
        </w:rPr>
        <w:t xml:space="preserve">the </w:t>
      </w:r>
      <w:r w:rsidR="006E5027" w:rsidRPr="006E5027">
        <w:rPr>
          <w:rFonts w:eastAsia="Times New Roman"/>
          <w:color w:val="000000"/>
          <w:szCs w:val="20"/>
          <w:lang w:val="en-GB"/>
        </w:rPr>
        <w:t>“some cases” in which satellite-to-satellite links are included in the fixed-satellite service are not defined</w:t>
      </w:r>
      <w:r w:rsidR="006E5027">
        <w:rPr>
          <w:rFonts w:eastAsia="Times New Roman"/>
          <w:color w:val="000000"/>
          <w:szCs w:val="20"/>
          <w:lang w:val="en-GB"/>
        </w:rPr>
        <w:t xml:space="preserve"> in the Radio Regulations or other ITU-R texts</w:t>
      </w:r>
      <w:r w:rsidR="002C055C">
        <w:rPr>
          <w:rFonts w:eastAsia="Times New Roman"/>
          <w:color w:val="000000"/>
          <w:szCs w:val="20"/>
          <w:lang w:val="en-GB"/>
        </w:rPr>
        <w:t>;</w:t>
      </w:r>
    </w:p>
    <w:p w14:paraId="74992E7D" w14:textId="77777777" w:rsidR="002C055C" w:rsidRP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6E5027">
        <w:rPr>
          <w:rFonts w:eastAsia="Times New Roman"/>
          <w:i/>
          <w:color w:val="000000"/>
          <w:szCs w:val="20"/>
          <w:lang w:val="en-GB"/>
        </w:rPr>
        <w:t>c)</w:t>
      </w:r>
      <w:r>
        <w:rPr>
          <w:rFonts w:eastAsia="Times New Roman"/>
          <w:color w:val="000000"/>
          <w:szCs w:val="20"/>
          <w:lang w:val="en-GB"/>
        </w:rPr>
        <w:tab/>
        <w:t xml:space="preserve">that </w:t>
      </w:r>
      <w:r w:rsidR="006E5027" w:rsidRPr="006E5027">
        <w:rPr>
          <w:rFonts w:eastAsia="Times New Roman"/>
          <w:color w:val="000000"/>
          <w:szCs w:val="20"/>
          <w:lang w:val="en-GB"/>
        </w:rPr>
        <w:t>frequency bands allocated to the fixed-satellite service are used for links between space stations and earth stations</w:t>
      </w:r>
      <w:r>
        <w:rPr>
          <w:rFonts w:eastAsia="Times New Roman"/>
          <w:color w:val="000000"/>
          <w:szCs w:val="20"/>
          <w:lang w:val="en-GB"/>
        </w:rPr>
        <w:t>;</w:t>
      </w:r>
    </w:p>
    <w:p w14:paraId="33997A01" w14:textId="77777777" w:rsidR="008F5441" w:rsidRDefault="002C055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iCs/>
          <w:szCs w:val="20"/>
          <w:lang w:val="en-GB"/>
        </w:rPr>
        <w:t>d</w:t>
      </w:r>
      <w:r w:rsidR="008F5441" w:rsidRPr="008F5441">
        <w:rPr>
          <w:rFonts w:eastAsia="Times New Roman"/>
          <w:i/>
          <w:iCs/>
          <w:szCs w:val="20"/>
          <w:lang w:val="en-GB"/>
        </w:rPr>
        <w:t>)</w:t>
      </w:r>
      <w:r w:rsidR="008F5441" w:rsidRPr="008F5441">
        <w:rPr>
          <w:rFonts w:eastAsia="Times New Roman"/>
          <w:szCs w:val="20"/>
          <w:lang w:val="en-GB"/>
        </w:rPr>
        <w:tab/>
        <w:t xml:space="preserve">that </w:t>
      </w:r>
      <w:r w:rsidR="006E5027">
        <w:rPr>
          <w:rFonts w:eastAsia="Times New Roman"/>
          <w:szCs w:val="20"/>
          <w:lang w:val="en-GB"/>
        </w:rPr>
        <w:t>satellite-to-satellite links may be operated in the inter-satellite service</w:t>
      </w:r>
      <w:r w:rsidR="000B2C92">
        <w:rPr>
          <w:rFonts w:eastAsia="Times New Roman"/>
          <w:szCs w:val="20"/>
          <w:lang w:val="en-GB"/>
        </w:rPr>
        <w:t>;</w:t>
      </w:r>
      <w:r w:rsidR="008F5441" w:rsidRPr="008F5441">
        <w:rPr>
          <w:rFonts w:eastAsia="Times New Roman"/>
          <w:szCs w:val="20"/>
          <w:lang w:val="en-GB"/>
        </w:rPr>
        <w:t xml:space="preserve"> </w:t>
      </w:r>
    </w:p>
    <w:p w14:paraId="21EA574D" w14:textId="77777777" w:rsidR="000B2C92" w:rsidRPr="008F5441" w:rsidRDefault="000B2C92"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0B2C92">
        <w:rPr>
          <w:rFonts w:eastAsia="Times New Roman"/>
          <w:i/>
          <w:szCs w:val="20"/>
          <w:lang w:val="en-GB"/>
        </w:rPr>
        <w:t>e)</w:t>
      </w:r>
      <w:r>
        <w:rPr>
          <w:rFonts w:eastAsia="Times New Roman"/>
          <w:szCs w:val="20"/>
          <w:lang w:val="en-GB"/>
        </w:rPr>
        <w:tab/>
        <w:t xml:space="preserve">that </w:t>
      </w:r>
      <w:r>
        <w:rPr>
          <w:bCs/>
          <w:szCs w:val="24"/>
        </w:rPr>
        <w:t>while several allocations to the fixed-satellite service are designated in the Table of Allocations for “space-to-Earth” or “Earth-to-space” transmissions, none are designated for “space-to-space” transmissions,</w:t>
      </w:r>
      <w:r>
        <w:rPr>
          <w:rFonts w:eastAsia="Times New Roman"/>
          <w:szCs w:val="20"/>
          <w:lang w:val="en-GB"/>
        </w:rPr>
        <w:t xml:space="preserve"> </w:t>
      </w:r>
    </w:p>
    <w:p w14:paraId="3623DDC5" w14:textId="77777777"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14:paraId="18FF9C45" w14:textId="77777777"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recognizing</w:t>
      </w:r>
    </w:p>
    <w:p w14:paraId="211AC468"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r>
        <w:rPr>
          <w:rFonts w:eastAsia="Times New Roman"/>
          <w:szCs w:val="20"/>
          <w:lang w:val="en-GB"/>
        </w:rPr>
        <w:t xml:space="preserve">that </w:t>
      </w:r>
      <w:r w:rsidRPr="001C4C79">
        <w:rPr>
          <w:rFonts w:eastAsia="Times New Roman"/>
          <w:szCs w:val="20"/>
          <w:lang w:val="en-GB"/>
        </w:rPr>
        <w:t xml:space="preserve">it is necessary to </w:t>
      </w:r>
      <w:proofErr w:type="spellStart"/>
      <w:r w:rsidRPr="001C4C79">
        <w:rPr>
          <w:rFonts w:eastAsia="Times New Roman"/>
          <w:szCs w:val="20"/>
          <w:lang w:val="en-GB"/>
        </w:rPr>
        <w:t>analyze</w:t>
      </w:r>
      <w:proofErr w:type="spellEnd"/>
      <w:r w:rsidRPr="001C4C79">
        <w:rPr>
          <w:rFonts w:eastAsia="Times New Roman"/>
          <w:szCs w:val="20"/>
          <w:lang w:val="en-GB"/>
        </w:rPr>
        <w:t xml:space="preserve"> the use of the same bands for satellite-to-satellite links to ensure compatibility </w:t>
      </w:r>
      <w:r>
        <w:rPr>
          <w:rFonts w:eastAsia="Times New Roman"/>
          <w:szCs w:val="20"/>
          <w:lang w:val="en-GB"/>
        </w:rPr>
        <w:t xml:space="preserve">with satellite-to-Earth station links </w:t>
      </w:r>
      <w:r w:rsidRPr="001C4C79">
        <w:rPr>
          <w:rFonts w:eastAsia="Times New Roman"/>
          <w:szCs w:val="20"/>
          <w:lang w:val="en-GB"/>
        </w:rPr>
        <w:t>and avoid harmful interference;</w:t>
      </w:r>
    </w:p>
    <w:p w14:paraId="1AED8C3F"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b)</w:t>
      </w:r>
      <w:r w:rsidRPr="001C4C79">
        <w:rPr>
          <w:rFonts w:eastAsia="Times New Roman"/>
          <w:szCs w:val="20"/>
          <w:lang w:val="en-GB"/>
        </w:rPr>
        <w:tab/>
      </w:r>
      <w:r>
        <w:rPr>
          <w:rFonts w:eastAsia="Times New Roman"/>
          <w:szCs w:val="20"/>
          <w:lang w:val="en-GB"/>
        </w:rPr>
        <w:t>that t</w:t>
      </w:r>
      <w:r w:rsidRPr="001C4C79">
        <w:rPr>
          <w:rFonts w:eastAsia="Times New Roman"/>
          <w:szCs w:val="20"/>
          <w:lang w:val="en-GB"/>
        </w:rPr>
        <w:t>he sharing scenario is likely to differ as the orbital characteristics of the satellite</w:t>
      </w:r>
      <w:r>
        <w:rPr>
          <w:rFonts w:eastAsia="Times New Roman"/>
          <w:szCs w:val="20"/>
          <w:lang w:val="en-GB"/>
        </w:rPr>
        <w:t>s</w:t>
      </w:r>
      <w:r w:rsidRPr="001C4C79">
        <w:rPr>
          <w:rFonts w:eastAsia="Times New Roman"/>
          <w:szCs w:val="20"/>
          <w:lang w:val="en-GB"/>
        </w:rPr>
        <w:t xml:space="preserve"> vary;</w:t>
      </w:r>
    </w:p>
    <w:p w14:paraId="262A04C9"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c)</w:t>
      </w:r>
      <w:r w:rsidRPr="001C4C79">
        <w:rPr>
          <w:rFonts w:eastAsia="Times New Roman"/>
          <w:szCs w:val="20"/>
          <w:lang w:val="en-GB"/>
        </w:rPr>
        <w:tab/>
        <w:t>that links between satelli</w:t>
      </w:r>
      <w:r>
        <w:rPr>
          <w:rFonts w:eastAsia="Times New Roman"/>
          <w:szCs w:val="20"/>
          <w:lang w:val="en-GB"/>
        </w:rPr>
        <w:t>tes in geostationary orbit</w:t>
      </w:r>
      <w:r w:rsidRPr="001C4C79">
        <w:rPr>
          <w:rFonts w:eastAsia="Times New Roman"/>
          <w:szCs w:val="20"/>
          <w:lang w:val="en-GB"/>
        </w:rPr>
        <w:t xml:space="preserve"> will differ in geometry and impact when compared to links between links between satellites </w:t>
      </w:r>
      <w:r>
        <w:rPr>
          <w:rFonts w:eastAsia="Times New Roman"/>
          <w:szCs w:val="20"/>
          <w:lang w:val="en-GB"/>
        </w:rPr>
        <w:t>in non-geostationary orbit</w:t>
      </w:r>
      <w:r w:rsidRPr="001C4C79">
        <w:rPr>
          <w:rFonts w:eastAsia="Times New Roman"/>
          <w:szCs w:val="20"/>
          <w:lang w:val="en-GB"/>
        </w:rPr>
        <w:t xml:space="preserve">, or links between a satellite in </w:t>
      </w:r>
      <w:r>
        <w:rPr>
          <w:rFonts w:eastAsia="Times New Roman"/>
          <w:szCs w:val="20"/>
          <w:lang w:val="en-GB"/>
        </w:rPr>
        <w:t>geostationary orbit</w:t>
      </w:r>
      <w:r w:rsidRPr="001C4C79">
        <w:rPr>
          <w:rFonts w:eastAsia="Times New Roman"/>
          <w:szCs w:val="20"/>
          <w:lang w:val="en-GB"/>
        </w:rPr>
        <w:t xml:space="preserve"> and a satellite in </w:t>
      </w:r>
      <w:r>
        <w:rPr>
          <w:rFonts w:eastAsia="Times New Roman"/>
          <w:szCs w:val="20"/>
          <w:lang w:val="en-GB"/>
        </w:rPr>
        <w:t>non-geostationary orbit</w:t>
      </w:r>
      <w:r w:rsidRPr="001C4C79">
        <w:rPr>
          <w:rFonts w:eastAsia="Times New Roman"/>
          <w:szCs w:val="20"/>
          <w:lang w:val="en-GB"/>
        </w:rPr>
        <w:t>;</w:t>
      </w:r>
    </w:p>
    <w:p w14:paraId="350659D4" w14:textId="77777777" w:rsidR="001C4C79" w:rsidRP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iCs/>
          <w:szCs w:val="20"/>
          <w:lang w:val="en-GB"/>
        </w:rPr>
        <w:t>d)</w:t>
      </w:r>
      <w:r w:rsidRPr="001C4C79">
        <w:rPr>
          <w:rFonts w:eastAsia="Times New Roman"/>
          <w:szCs w:val="20"/>
          <w:lang w:val="en-GB"/>
        </w:rPr>
        <w:tab/>
        <w:t xml:space="preserve">that </w:t>
      </w:r>
      <w:r>
        <w:rPr>
          <w:rFonts w:eastAsia="Times New Roman"/>
          <w:szCs w:val="20"/>
          <w:lang w:val="en-GB"/>
        </w:rPr>
        <w:t xml:space="preserve">while </w:t>
      </w:r>
      <w:r w:rsidRPr="001C4C79">
        <w:rPr>
          <w:rFonts w:eastAsia="Times New Roman"/>
          <w:szCs w:val="20"/>
          <w:lang w:val="en-GB"/>
        </w:rPr>
        <w:t>satellite-to-satellite links may be operated in the inter-satellite service</w:t>
      </w:r>
      <w:r>
        <w:rPr>
          <w:rFonts w:eastAsia="Times New Roman"/>
          <w:szCs w:val="20"/>
          <w:lang w:val="en-GB"/>
        </w:rPr>
        <w:t>, satellite-to-Earth station links may not</w:t>
      </w:r>
      <w:r w:rsidRPr="001C4C79">
        <w:rPr>
          <w:rFonts w:eastAsia="Times New Roman"/>
          <w:szCs w:val="20"/>
          <w:lang w:val="en-GB"/>
        </w:rPr>
        <w:t xml:space="preserve">, </w:t>
      </w:r>
    </w:p>
    <w:p w14:paraId="4FB0E671" w14:textId="77777777"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50856161" w14:textId="77777777" w:rsidR="001C4C79" w:rsidRPr="008F5441" w:rsidRDefault="001C4C79" w:rsidP="001C4C7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Pr>
          <w:rFonts w:eastAsia="Times New Roman"/>
          <w:i/>
          <w:szCs w:val="20"/>
          <w:lang w:val="en-GB"/>
        </w:rPr>
        <w:t>noting</w:t>
      </w:r>
    </w:p>
    <w:p w14:paraId="27F5A865" w14:textId="77777777" w:rsidR="001C4C79" w:rsidRDefault="001C4C79" w:rsidP="001C4C79">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1C4C79">
        <w:rPr>
          <w:rFonts w:eastAsia="Times New Roman"/>
          <w:i/>
          <w:szCs w:val="20"/>
          <w:lang w:val="en-GB"/>
        </w:rPr>
        <w:t>a)</w:t>
      </w:r>
      <w:r w:rsidRPr="001C4C79">
        <w:rPr>
          <w:rFonts w:eastAsia="Times New Roman"/>
          <w:szCs w:val="20"/>
          <w:lang w:val="en-GB"/>
        </w:rPr>
        <w:tab/>
      </w:r>
      <w:r>
        <w:rPr>
          <w:rFonts w:eastAsia="Times New Roman"/>
          <w:szCs w:val="20"/>
          <w:lang w:val="en-GB"/>
        </w:rPr>
        <w:t>that p</w:t>
      </w:r>
      <w:r w:rsidRPr="001C4C79">
        <w:rPr>
          <w:rFonts w:eastAsia="Times New Roman"/>
          <w:szCs w:val="20"/>
          <w:lang w:val="en-GB"/>
        </w:rPr>
        <w:t xml:space="preserve">reliminary ITU-R studies have identified factors to be considered in assessing the compatibility of </w:t>
      </w:r>
      <w:r w:rsidR="00711531">
        <w:rPr>
          <w:rFonts w:eastAsia="Times New Roman"/>
          <w:szCs w:val="20"/>
          <w:lang w:val="en-GB"/>
        </w:rPr>
        <w:t>non-</w:t>
      </w:r>
      <w:r>
        <w:rPr>
          <w:rFonts w:eastAsia="Times New Roman"/>
          <w:szCs w:val="20"/>
          <w:lang w:val="en-GB"/>
        </w:rPr>
        <w:t>geostationary</w:t>
      </w:r>
      <w:r w:rsidRPr="001C4C79">
        <w:rPr>
          <w:rFonts w:eastAsia="Times New Roman"/>
          <w:szCs w:val="20"/>
          <w:lang w:val="en-GB"/>
        </w:rPr>
        <w:t xml:space="preserve"> </w:t>
      </w:r>
      <w:r>
        <w:rPr>
          <w:rFonts w:eastAsia="Times New Roman"/>
          <w:szCs w:val="20"/>
          <w:lang w:val="en-GB"/>
        </w:rPr>
        <w:t xml:space="preserve">satellite </w:t>
      </w:r>
      <w:r w:rsidRPr="001C4C79">
        <w:rPr>
          <w:rFonts w:eastAsia="Times New Roman"/>
          <w:szCs w:val="20"/>
          <w:lang w:val="en-GB"/>
        </w:rPr>
        <w:t>to-</w:t>
      </w:r>
      <w:r>
        <w:rPr>
          <w:rFonts w:eastAsia="Times New Roman"/>
          <w:szCs w:val="20"/>
          <w:lang w:val="en-GB"/>
        </w:rPr>
        <w:t xml:space="preserve">geostationary </w:t>
      </w:r>
      <w:r w:rsidRPr="001C4C79">
        <w:rPr>
          <w:rFonts w:eastAsia="Times New Roman"/>
          <w:szCs w:val="20"/>
          <w:lang w:val="en-GB"/>
        </w:rPr>
        <w:t xml:space="preserve">satellite links with Earth-to-space and space-to-Earth links in </w:t>
      </w:r>
      <w:r w:rsidR="00711531">
        <w:rPr>
          <w:rFonts w:eastAsia="Times New Roman"/>
          <w:szCs w:val="20"/>
          <w:lang w:val="en-GB"/>
        </w:rPr>
        <w:t>the 27.5</w:t>
      </w:r>
      <w:r w:rsidR="00E43370">
        <w:rPr>
          <w:rFonts w:eastAsia="Times New Roman"/>
          <w:color w:val="000000"/>
        </w:rPr>
        <w:t xml:space="preserve"> – </w:t>
      </w:r>
      <w:r w:rsidR="00711531">
        <w:rPr>
          <w:rFonts w:eastAsia="Times New Roman"/>
          <w:szCs w:val="20"/>
          <w:lang w:val="en-GB"/>
        </w:rPr>
        <w:t>30 GHz frequency band</w:t>
      </w:r>
      <w:r w:rsidRPr="001C4C79">
        <w:rPr>
          <w:rFonts w:eastAsia="Times New Roman"/>
          <w:szCs w:val="20"/>
          <w:lang w:val="en-GB"/>
        </w:rPr>
        <w:t>;</w:t>
      </w:r>
    </w:p>
    <w:p w14:paraId="164A0296" w14:textId="77777777" w:rsidR="001C4C79" w:rsidRDefault="001C4C79" w:rsidP="000B2C9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i/>
          <w:szCs w:val="20"/>
          <w:lang w:val="en-GB"/>
        </w:rPr>
        <w:t>b)</w:t>
      </w:r>
      <w:r>
        <w:rPr>
          <w:rFonts w:eastAsia="Times New Roman"/>
          <w:szCs w:val="20"/>
          <w:lang w:val="en-GB"/>
        </w:rPr>
        <w:tab/>
        <w:t>that further development of these studies</w:t>
      </w:r>
      <w:r w:rsidR="0000266F">
        <w:rPr>
          <w:rFonts w:eastAsia="Times New Roman"/>
          <w:szCs w:val="20"/>
          <w:lang w:val="en-GB"/>
        </w:rPr>
        <w:t>, including study of links between geostationary satellites and between non-geostationary satellites, may identify and define the cases in which use of fixed-satellite service allocations are suitable for satellite-to-satellite links, as well as identify cases where use of fixed-satellite service allocations would be incompatible with satellite-to-Earth station links,</w:t>
      </w:r>
    </w:p>
    <w:p w14:paraId="3051EA71" w14:textId="77777777" w:rsidR="00E472D7" w:rsidRDefault="00E472D7"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519BC27F" w14:textId="77777777"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r w:rsidR="0000266F">
        <w:rPr>
          <w:rFonts w:eastAsia="Times New Roman"/>
          <w:i/>
          <w:szCs w:val="20"/>
          <w:lang w:val="en-GB"/>
        </w:rPr>
        <w:t xml:space="preserve"> to invite ITU-R</w:t>
      </w:r>
    </w:p>
    <w:p w14:paraId="5F816CFC" w14:textId="77777777" w:rsidR="0000266F" w:rsidRDefault="0000266F"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1</w:t>
      </w:r>
      <w:r>
        <w:rPr>
          <w:rFonts w:eastAsia="Times New Roman"/>
          <w:szCs w:val="20"/>
          <w:lang w:val="en-GB"/>
        </w:rPr>
        <w:tab/>
        <w:t xml:space="preserve">to conduct studies to determine </w:t>
      </w:r>
      <w:r w:rsidRPr="0000266F">
        <w:rPr>
          <w:rFonts w:eastAsia="Times New Roman"/>
          <w:szCs w:val="20"/>
          <w:lang w:val="en-GB"/>
        </w:rPr>
        <w:t>cases and conditions under which satellite-to-satellite links may be accommodated in the fixed-satellite service</w:t>
      </w:r>
      <w:r w:rsidR="00711531">
        <w:rPr>
          <w:rFonts w:eastAsia="Times New Roman"/>
          <w:szCs w:val="20"/>
          <w:lang w:val="en-GB"/>
        </w:rPr>
        <w:t xml:space="preserve"> in the 27.5</w:t>
      </w:r>
      <w:r w:rsidR="00CB6EA2">
        <w:rPr>
          <w:rFonts w:eastAsia="Times New Roman"/>
          <w:szCs w:val="20"/>
          <w:lang w:val="en-GB"/>
        </w:rPr>
        <w:t xml:space="preserve"> – </w:t>
      </w:r>
      <w:r w:rsidR="00711531">
        <w:rPr>
          <w:rFonts w:eastAsia="Times New Roman"/>
          <w:szCs w:val="20"/>
          <w:lang w:val="en-GB"/>
        </w:rPr>
        <w:t>30 GHz frequency band</w:t>
      </w:r>
      <w:r w:rsidRPr="0000266F">
        <w:rPr>
          <w:rFonts w:eastAsia="Times New Roman"/>
          <w:szCs w:val="20"/>
          <w:lang w:val="en-GB"/>
        </w:rPr>
        <w:t>, as opposed to the inter-satellite service</w:t>
      </w:r>
      <w:r w:rsidR="00711531">
        <w:rPr>
          <w:rFonts w:eastAsia="Times New Roman"/>
          <w:szCs w:val="20"/>
          <w:lang w:val="en-GB"/>
        </w:rPr>
        <w:t xml:space="preserve"> in other frequency bands</w:t>
      </w:r>
      <w:r w:rsidRPr="0000266F">
        <w:rPr>
          <w:rFonts w:eastAsia="Times New Roman"/>
          <w:szCs w:val="20"/>
          <w:lang w:val="en-GB"/>
        </w:rPr>
        <w:t xml:space="preserve">, taking into account </w:t>
      </w:r>
      <w:r>
        <w:rPr>
          <w:rFonts w:eastAsia="Times New Roman"/>
          <w:szCs w:val="20"/>
          <w:lang w:val="en-GB"/>
        </w:rPr>
        <w:t>the necessary protection</w:t>
      </w:r>
      <w:r w:rsidRPr="0000266F">
        <w:rPr>
          <w:rFonts w:eastAsia="Times New Roman"/>
          <w:szCs w:val="20"/>
          <w:lang w:val="en-GB"/>
        </w:rPr>
        <w:t xml:space="preserve"> of Earth-to-space and space to-Earth links in the fixed-satellite service</w:t>
      </w:r>
      <w:r>
        <w:rPr>
          <w:rFonts w:eastAsia="Times New Roman"/>
          <w:szCs w:val="20"/>
          <w:lang w:val="en-GB"/>
        </w:rPr>
        <w:t>;</w:t>
      </w:r>
    </w:p>
    <w:p w14:paraId="033EDA24" w14:textId="77777777" w:rsidR="003265E7" w:rsidRDefault="0000266F"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2</w:t>
      </w:r>
      <w:r>
        <w:rPr>
          <w:rFonts w:eastAsia="Times New Roman"/>
          <w:szCs w:val="20"/>
          <w:lang w:val="en-GB"/>
        </w:rPr>
        <w:tab/>
        <w:t xml:space="preserve">to consider, when conducting the studies called for in </w:t>
      </w:r>
      <w:r>
        <w:rPr>
          <w:rFonts w:eastAsia="Times New Roman"/>
          <w:i/>
          <w:szCs w:val="20"/>
          <w:lang w:val="en-GB"/>
        </w:rPr>
        <w:t>resolves to invite ITU-R 1</w:t>
      </w:r>
      <w:r>
        <w:rPr>
          <w:rFonts w:eastAsia="Times New Roman"/>
          <w:szCs w:val="20"/>
          <w:lang w:val="en-GB"/>
        </w:rPr>
        <w:t xml:space="preserve">, cases of satellite-to-satellite links among geostationary satellites, among non-geostationary satellites, and </w:t>
      </w:r>
      <w:r w:rsidR="00711531">
        <w:rPr>
          <w:rFonts w:eastAsia="Times New Roman"/>
          <w:szCs w:val="20"/>
          <w:lang w:val="en-GB"/>
        </w:rPr>
        <w:t>from non-</w:t>
      </w:r>
      <w:r>
        <w:rPr>
          <w:rFonts w:eastAsia="Times New Roman"/>
          <w:szCs w:val="20"/>
          <w:lang w:val="en-GB"/>
        </w:rPr>
        <w:t xml:space="preserve">geostationary </w:t>
      </w:r>
      <w:r w:rsidR="00711531">
        <w:rPr>
          <w:rFonts w:eastAsia="Times New Roman"/>
          <w:szCs w:val="20"/>
          <w:lang w:val="en-GB"/>
        </w:rPr>
        <w:t xml:space="preserve">to </w:t>
      </w:r>
      <w:r>
        <w:rPr>
          <w:rFonts w:eastAsia="Times New Roman"/>
          <w:szCs w:val="20"/>
          <w:lang w:val="en-GB"/>
        </w:rPr>
        <w:t>geostationary satellites</w:t>
      </w:r>
      <w:r w:rsidR="003265E7">
        <w:rPr>
          <w:rFonts w:eastAsia="Times New Roman"/>
          <w:szCs w:val="20"/>
          <w:lang w:val="en-GB"/>
        </w:rPr>
        <w:t>;</w:t>
      </w:r>
    </w:p>
    <w:p w14:paraId="1D433B59" w14:textId="77777777" w:rsidR="0000266F" w:rsidRPr="0000266F" w:rsidRDefault="003265E7"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3</w:t>
      </w:r>
      <w:r>
        <w:rPr>
          <w:rFonts w:eastAsia="Times New Roman"/>
          <w:szCs w:val="20"/>
          <w:lang w:val="en-GB"/>
        </w:rPr>
        <w:tab/>
        <w:t>to complete these studies by the 2023 World Radiocommunication Conference</w:t>
      </w:r>
      <w:r w:rsidR="0000266F">
        <w:rPr>
          <w:rFonts w:eastAsia="Times New Roman"/>
          <w:szCs w:val="20"/>
          <w:lang w:val="en-GB"/>
        </w:rPr>
        <w:t>,</w:t>
      </w:r>
    </w:p>
    <w:p w14:paraId="37487584" w14:textId="77777777" w:rsidR="00E472D7" w:rsidRDefault="00E472D7" w:rsidP="0000266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71D10B90" w14:textId="77777777" w:rsidR="0000266F" w:rsidRPr="008F5441" w:rsidRDefault="0000266F" w:rsidP="0000266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Pr>
          <w:rFonts w:eastAsia="Times New Roman"/>
          <w:i/>
          <w:szCs w:val="20"/>
          <w:lang w:val="en-GB"/>
        </w:rPr>
        <w:t>invites administrations</w:t>
      </w:r>
    </w:p>
    <w:p w14:paraId="7BB57F81" w14:textId="77777777" w:rsidR="0000266F" w:rsidRDefault="0000266F" w:rsidP="0000266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sz w:val="23"/>
          <w:szCs w:val="23"/>
        </w:rPr>
      </w:pPr>
      <w:r>
        <w:rPr>
          <w:sz w:val="23"/>
          <w:szCs w:val="23"/>
        </w:rPr>
        <w:t>to participate in the studies and to provide input contributions,</w:t>
      </w:r>
    </w:p>
    <w:p w14:paraId="7CE98327" w14:textId="77777777" w:rsidR="00E472D7" w:rsidRDefault="00E472D7" w:rsidP="00E472D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
    <w:p w14:paraId="255962C9" w14:textId="77777777" w:rsidR="00E472D7" w:rsidRPr="008F5441" w:rsidRDefault="00E472D7" w:rsidP="00E472D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r>
        <w:rPr>
          <w:rFonts w:eastAsia="Times New Roman"/>
          <w:i/>
          <w:szCs w:val="20"/>
          <w:lang w:val="en-GB"/>
        </w:rPr>
        <w:t xml:space="preserve"> to invite the 2023 World Radiocommunication Conference</w:t>
      </w:r>
    </w:p>
    <w:p w14:paraId="712F76FC" w14:textId="77777777" w:rsidR="00E472D7" w:rsidRDefault="00E472D7" w:rsidP="00E472D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szCs w:val="20"/>
          <w:lang w:val="en-GB"/>
        </w:rPr>
        <w:t>to consider the results of the above studies and take necessary regulatory actions, as appropriate.</w:t>
      </w:r>
    </w:p>
    <w:p w14:paraId="44F483B4" w14:textId="77777777" w:rsidR="00E472D7" w:rsidRDefault="00E472D7" w:rsidP="0000266F">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14:paraId="736D686E" w14:textId="77777777" w:rsidR="00273CCF" w:rsidRPr="00241F98" w:rsidRDefault="00273CCF" w:rsidP="00273CCF">
      <w:pPr>
        <w:jc w:val="center"/>
      </w:pPr>
      <w:r>
        <w:t>_____________</w:t>
      </w:r>
    </w:p>
    <w:p w14:paraId="474C2E36" w14:textId="77777777" w:rsidR="00AF7CAA" w:rsidRDefault="00AF7CAA" w:rsidP="00273CCF"/>
    <w:p w14:paraId="509596F9" w14:textId="77777777" w:rsidR="00184558" w:rsidRDefault="00184558" w:rsidP="00273CCF"/>
    <w:p w14:paraId="15CDA1A1" w14:textId="77777777" w:rsidR="00184558" w:rsidRPr="008052CB" w:rsidRDefault="00184558" w:rsidP="00273CCF"/>
    <w:p w14:paraId="0CBE68CB" w14:textId="77777777" w:rsidR="00BB318C" w:rsidRDefault="00BB318C"/>
    <w:sectPr w:rsidR="00BB318C" w:rsidSect="00D172E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501C4" w14:textId="77777777" w:rsidR="00CD5BA1" w:rsidRDefault="00CD5BA1">
      <w:r>
        <w:separator/>
      </w:r>
    </w:p>
  </w:endnote>
  <w:endnote w:type="continuationSeparator" w:id="0">
    <w:p w14:paraId="3C0433EA" w14:textId="77777777" w:rsidR="00CD5BA1" w:rsidRDefault="00CD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9F34C" w14:textId="77777777"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17680C" w14:textId="77777777" w:rsidR="00BB0662" w:rsidRDefault="00BB0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04DC0" w14:textId="77777777" w:rsidR="00742062" w:rsidRDefault="007420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6CD4B" w14:textId="77777777" w:rsidR="00742062" w:rsidRDefault="007420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BA91C" w14:textId="77777777" w:rsidR="00CD5BA1" w:rsidRDefault="00CD5BA1">
      <w:r>
        <w:separator/>
      </w:r>
    </w:p>
  </w:footnote>
  <w:footnote w:type="continuationSeparator" w:id="0">
    <w:p w14:paraId="2B274FE7" w14:textId="77777777" w:rsidR="00CD5BA1" w:rsidRDefault="00CD5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595CB" w14:textId="77777777" w:rsidR="00742062" w:rsidRDefault="007420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1A886" w14:textId="275E7014" w:rsidR="00BB0662" w:rsidRDefault="00BB0662" w:rsidP="009E06B6">
    <w:pPr>
      <w:pStyle w:val="Header"/>
    </w:pPr>
    <w:r>
      <w:t>IWG-</w:t>
    </w:r>
    <w:r w:rsidR="004D4DBD">
      <w:t>4</w:t>
    </w:r>
    <w:r w:rsidR="00F51EF0">
      <w:t>/062r1</w:t>
    </w:r>
    <w:r>
      <w:t xml:space="preserve"> (</w:t>
    </w:r>
    <w:del w:id="9" w:author="Brennan Price" w:date="2019-02-04T10:10:00Z">
      <w:r w:rsidR="004D4DBD" w:rsidDel="00742062">
        <w:delText>31</w:delText>
      </w:r>
      <w:r w:rsidR="00746EF1" w:rsidDel="00742062">
        <w:delText>.</w:delText>
      </w:r>
      <w:r w:rsidR="004D4DBD" w:rsidDel="00742062">
        <w:delText>10</w:delText>
      </w:r>
      <w:r w:rsidR="00746EF1" w:rsidDel="00742062">
        <w:delText>.</w:delText>
      </w:r>
      <w:r w:rsidDel="00742062">
        <w:delText>2018</w:delText>
      </w:r>
    </w:del>
    <w:ins w:id="10" w:author="Brennan Price" w:date="2019-02-04T10:10:00Z">
      <w:r w:rsidR="00742062">
        <w:t>04.02.2019</w:t>
      </w:r>
    </w:ins>
    <w:r w:rsidRPr="009E06B6">
      <w:t>)</w:t>
    </w:r>
  </w:p>
  <w:p w14:paraId="613AD89F" w14:textId="77777777" w:rsidR="00BB0662" w:rsidRPr="009E06B6" w:rsidRDefault="00BB0662" w:rsidP="009E06B6">
    <w:pPr>
      <w:pStyle w:val="Header"/>
    </w:pPr>
    <w:r>
      <w:t xml:space="preserve">Author: </w:t>
    </w:r>
    <w:r w:rsidR="00657A01">
      <w:t>Brennan Price</w:t>
    </w:r>
  </w:p>
  <w:p w14:paraId="29953197" w14:textId="77777777" w:rsidR="00BB0662" w:rsidRDefault="00BB0662" w:rsidP="009E06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A3FBD" w14:textId="77777777" w:rsidR="00742062" w:rsidRDefault="007420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BD215E"/>
    <w:multiLevelType w:val="multilevel"/>
    <w:tmpl w:val="49DAA5E4"/>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6"/>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6"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ennan Price">
    <w15:presenceInfo w15:providerId="None" w15:userId="Brennan Pr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CCF"/>
    <w:rsid w:val="000018B5"/>
    <w:rsid w:val="0000266F"/>
    <w:rsid w:val="000118CC"/>
    <w:rsid w:val="00057154"/>
    <w:rsid w:val="0006441B"/>
    <w:rsid w:val="000832F5"/>
    <w:rsid w:val="00096DB1"/>
    <w:rsid w:val="000A3071"/>
    <w:rsid w:val="000B03A9"/>
    <w:rsid w:val="000B2C92"/>
    <w:rsid w:val="000E7A2C"/>
    <w:rsid w:val="000F17D8"/>
    <w:rsid w:val="000F3B4B"/>
    <w:rsid w:val="00104813"/>
    <w:rsid w:val="00111A49"/>
    <w:rsid w:val="0011732D"/>
    <w:rsid w:val="0012275A"/>
    <w:rsid w:val="001345B4"/>
    <w:rsid w:val="001428C7"/>
    <w:rsid w:val="00145BDB"/>
    <w:rsid w:val="001571C1"/>
    <w:rsid w:val="00180628"/>
    <w:rsid w:val="00181D11"/>
    <w:rsid w:val="00184558"/>
    <w:rsid w:val="0019752E"/>
    <w:rsid w:val="001C2491"/>
    <w:rsid w:val="001C4C79"/>
    <w:rsid w:val="001D0465"/>
    <w:rsid w:val="001F5540"/>
    <w:rsid w:val="00200E17"/>
    <w:rsid w:val="00203161"/>
    <w:rsid w:val="00214443"/>
    <w:rsid w:val="00214F1E"/>
    <w:rsid w:val="00222918"/>
    <w:rsid w:val="00231BF8"/>
    <w:rsid w:val="00245849"/>
    <w:rsid w:val="00271477"/>
    <w:rsid w:val="00273CCF"/>
    <w:rsid w:val="00293879"/>
    <w:rsid w:val="002A62AA"/>
    <w:rsid w:val="002B33E6"/>
    <w:rsid w:val="002B4426"/>
    <w:rsid w:val="002C055C"/>
    <w:rsid w:val="002C36D7"/>
    <w:rsid w:val="002C3D59"/>
    <w:rsid w:val="0030510A"/>
    <w:rsid w:val="003265E7"/>
    <w:rsid w:val="003301A1"/>
    <w:rsid w:val="00344EE5"/>
    <w:rsid w:val="003463C2"/>
    <w:rsid w:val="0035048C"/>
    <w:rsid w:val="0036555D"/>
    <w:rsid w:val="003848AB"/>
    <w:rsid w:val="00393BE0"/>
    <w:rsid w:val="00394129"/>
    <w:rsid w:val="00397132"/>
    <w:rsid w:val="003D6B4A"/>
    <w:rsid w:val="003E6089"/>
    <w:rsid w:val="003F0C79"/>
    <w:rsid w:val="003F52CC"/>
    <w:rsid w:val="00422589"/>
    <w:rsid w:val="00435789"/>
    <w:rsid w:val="00441FFE"/>
    <w:rsid w:val="00443F19"/>
    <w:rsid w:val="00476D47"/>
    <w:rsid w:val="004A5C93"/>
    <w:rsid w:val="004B7CBF"/>
    <w:rsid w:val="004D0CF4"/>
    <w:rsid w:val="004D4DBD"/>
    <w:rsid w:val="004E7F66"/>
    <w:rsid w:val="004F20BA"/>
    <w:rsid w:val="004F6677"/>
    <w:rsid w:val="00502C21"/>
    <w:rsid w:val="00572109"/>
    <w:rsid w:val="00574E9B"/>
    <w:rsid w:val="005922E4"/>
    <w:rsid w:val="005A644B"/>
    <w:rsid w:val="005D6997"/>
    <w:rsid w:val="005F49EC"/>
    <w:rsid w:val="00606072"/>
    <w:rsid w:val="006179B3"/>
    <w:rsid w:val="0062379E"/>
    <w:rsid w:val="00637651"/>
    <w:rsid w:val="00657A01"/>
    <w:rsid w:val="00670ACF"/>
    <w:rsid w:val="00690A88"/>
    <w:rsid w:val="00690FB5"/>
    <w:rsid w:val="006A5F84"/>
    <w:rsid w:val="006E5027"/>
    <w:rsid w:val="00702B57"/>
    <w:rsid w:val="00711531"/>
    <w:rsid w:val="00722232"/>
    <w:rsid w:val="007227C7"/>
    <w:rsid w:val="007228A2"/>
    <w:rsid w:val="00723713"/>
    <w:rsid w:val="007319DC"/>
    <w:rsid w:val="007323EF"/>
    <w:rsid w:val="0073564E"/>
    <w:rsid w:val="00742062"/>
    <w:rsid w:val="00746EF1"/>
    <w:rsid w:val="007726CB"/>
    <w:rsid w:val="007800AD"/>
    <w:rsid w:val="00795790"/>
    <w:rsid w:val="007A5F77"/>
    <w:rsid w:val="007B3BCB"/>
    <w:rsid w:val="007D3D2B"/>
    <w:rsid w:val="007E349D"/>
    <w:rsid w:val="007F3F33"/>
    <w:rsid w:val="008072C3"/>
    <w:rsid w:val="00830969"/>
    <w:rsid w:val="00835BE9"/>
    <w:rsid w:val="008416E1"/>
    <w:rsid w:val="0084669D"/>
    <w:rsid w:val="008952AB"/>
    <w:rsid w:val="008A23EF"/>
    <w:rsid w:val="008C3EF5"/>
    <w:rsid w:val="008F5441"/>
    <w:rsid w:val="008F6D86"/>
    <w:rsid w:val="009012B5"/>
    <w:rsid w:val="00910C23"/>
    <w:rsid w:val="0093527E"/>
    <w:rsid w:val="00936B27"/>
    <w:rsid w:val="00966A22"/>
    <w:rsid w:val="009E06B6"/>
    <w:rsid w:val="009E33F4"/>
    <w:rsid w:val="009F10B3"/>
    <w:rsid w:val="009F3549"/>
    <w:rsid w:val="009F6963"/>
    <w:rsid w:val="00A047C6"/>
    <w:rsid w:val="00A41752"/>
    <w:rsid w:val="00AA5451"/>
    <w:rsid w:val="00AD1918"/>
    <w:rsid w:val="00AF7CAA"/>
    <w:rsid w:val="00B249FC"/>
    <w:rsid w:val="00B5494E"/>
    <w:rsid w:val="00B6286F"/>
    <w:rsid w:val="00B7591F"/>
    <w:rsid w:val="00B76E5D"/>
    <w:rsid w:val="00B8382F"/>
    <w:rsid w:val="00BB0662"/>
    <w:rsid w:val="00BB318C"/>
    <w:rsid w:val="00BD017C"/>
    <w:rsid w:val="00BE75FD"/>
    <w:rsid w:val="00BE7E61"/>
    <w:rsid w:val="00C0134E"/>
    <w:rsid w:val="00C2762B"/>
    <w:rsid w:val="00C30E21"/>
    <w:rsid w:val="00C46299"/>
    <w:rsid w:val="00C7087E"/>
    <w:rsid w:val="00C920CE"/>
    <w:rsid w:val="00CB6EA2"/>
    <w:rsid w:val="00CD5BA1"/>
    <w:rsid w:val="00D06CF1"/>
    <w:rsid w:val="00D172EC"/>
    <w:rsid w:val="00D374A4"/>
    <w:rsid w:val="00D70172"/>
    <w:rsid w:val="00D96C0F"/>
    <w:rsid w:val="00E11F4B"/>
    <w:rsid w:val="00E207CB"/>
    <w:rsid w:val="00E43370"/>
    <w:rsid w:val="00E472D7"/>
    <w:rsid w:val="00EB1FCA"/>
    <w:rsid w:val="00ED33B9"/>
    <w:rsid w:val="00EF2CED"/>
    <w:rsid w:val="00EF473A"/>
    <w:rsid w:val="00F117EB"/>
    <w:rsid w:val="00F175FA"/>
    <w:rsid w:val="00F41774"/>
    <w:rsid w:val="00F51EF0"/>
    <w:rsid w:val="00F66D32"/>
    <w:rsid w:val="00F81474"/>
    <w:rsid w:val="00F94D58"/>
    <w:rsid w:val="00FA3EB5"/>
    <w:rsid w:val="00FC393B"/>
    <w:rsid w:val="00FD31A2"/>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1E779"/>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2C8A2-00F3-4C26-B68C-D21D2FC1A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Brennan Price</cp:lastModifiedBy>
  <cp:revision>3</cp:revision>
  <cp:lastPrinted>2018-09-19T21:19:00Z</cp:lastPrinted>
  <dcterms:created xsi:type="dcterms:W3CDTF">2019-02-04T15:10:00Z</dcterms:created>
  <dcterms:modified xsi:type="dcterms:W3CDTF">2019-02-04T15:16:00Z</dcterms:modified>
</cp:coreProperties>
</file>