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2A5" w:rsidRPr="00195E00" w:rsidRDefault="001052A5" w:rsidP="008854DA">
      <w:pPr>
        <w:rPr>
          <w:b/>
          <w:sz w:val="28"/>
          <w:szCs w:val="28"/>
        </w:rPr>
      </w:pPr>
    </w:p>
    <w:p w:rsidR="00304045" w:rsidRDefault="00304045" w:rsidP="00304045">
      <w:pPr>
        <w:widowControl w:val="0"/>
        <w:autoSpaceDE w:val="0"/>
        <w:autoSpaceDN w:val="0"/>
        <w:adjustRightInd w:val="0"/>
        <w:ind w:left="2920"/>
        <w:rPr>
          <w:b/>
          <w:bCs/>
        </w:rPr>
      </w:pPr>
      <w:r>
        <w:rPr>
          <w:b/>
          <w:bCs/>
        </w:rPr>
        <w:t>UNITED STATES OF AMERICA</w:t>
      </w:r>
    </w:p>
    <w:p w:rsidR="00304045" w:rsidRDefault="00304045" w:rsidP="00304045">
      <w:pPr>
        <w:widowControl w:val="0"/>
        <w:autoSpaceDE w:val="0"/>
        <w:autoSpaceDN w:val="0"/>
        <w:adjustRightInd w:val="0"/>
        <w:ind w:left="2920"/>
      </w:pPr>
    </w:p>
    <w:p w:rsidR="00304045" w:rsidRDefault="00304045" w:rsidP="00304045">
      <w:pPr>
        <w:widowControl w:val="0"/>
        <w:autoSpaceDE w:val="0"/>
        <w:autoSpaceDN w:val="0"/>
        <w:adjustRightInd w:val="0"/>
        <w:spacing w:line="120" w:lineRule="exact"/>
      </w:pPr>
    </w:p>
    <w:p w:rsidR="00304045" w:rsidRDefault="00304045" w:rsidP="00304045">
      <w:pPr>
        <w:widowControl w:val="0"/>
        <w:autoSpaceDE w:val="0"/>
        <w:autoSpaceDN w:val="0"/>
        <w:adjustRightInd w:val="0"/>
        <w:ind w:left="1000"/>
      </w:pPr>
      <w:r>
        <w:rPr>
          <w:b/>
          <w:bCs/>
        </w:rPr>
        <w:t>DRAFT PROPOSALS FOR THE WORK OF THE CONFERENCE</w:t>
      </w:r>
    </w:p>
    <w:p w:rsidR="001052A5" w:rsidRDefault="001052A5" w:rsidP="00754094">
      <w:pPr>
        <w:pStyle w:val="Reasons"/>
      </w:pPr>
    </w:p>
    <w:p w:rsidR="001052A5" w:rsidRDefault="001052A5" w:rsidP="00754094">
      <w:pPr>
        <w:pStyle w:val="Reasons"/>
      </w:pPr>
    </w:p>
    <w:p w:rsidR="00892CCD" w:rsidRPr="008854DA" w:rsidRDefault="00892CCD" w:rsidP="00892CCD">
      <w:pPr>
        <w:rPr>
          <w:i/>
          <w:lang w:val="fr-CH"/>
        </w:rPr>
      </w:pPr>
      <w:r w:rsidRPr="00656311">
        <w:t>1.13</w:t>
      </w:r>
      <w:r w:rsidRPr="00656311">
        <w:tab/>
      </w:r>
      <w:proofErr w:type="gramStart"/>
      <w:r w:rsidRPr="008854DA">
        <w:rPr>
          <w:i/>
        </w:rPr>
        <w:t>to</w:t>
      </w:r>
      <w:proofErr w:type="gramEnd"/>
      <w:r w:rsidRPr="008854DA">
        <w:rPr>
          <w:i/>
        </w:rPr>
        <w:t xml:space="preserve"> consider identification of frequency bands for the future development of International Mobile Telecommunications (IMT), including possible additional allocations to the mobile service on a primary basis, in accordance with Resolution </w:t>
      </w:r>
      <w:r w:rsidRPr="008854DA">
        <w:rPr>
          <w:b/>
          <w:bCs/>
          <w:i/>
        </w:rPr>
        <w:t>238 (WRC-15)</w:t>
      </w:r>
      <w:r w:rsidRPr="008854DA">
        <w:rPr>
          <w:i/>
        </w:rPr>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6E16EF" w:rsidRPr="00E13033" w:rsidRDefault="006E16EF" w:rsidP="00037062">
      <w:pPr>
        <w:pStyle w:val="enumlev1"/>
        <w:spacing w:before="120"/>
      </w:pPr>
    </w:p>
    <w:p w:rsidR="00892CCD" w:rsidRPr="006E16EF" w:rsidRDefault="006E16EF" w:rsidP="006E16EF">
      <w:pPr>
        <w:rPr>
          <w:rFonts w:eastAsiaTheme="minorHAnsi"/>
        </w:rPr>
      </w:pPr>
      <w:ins w:id="0" w:author="Rev" w:date="2019-02-11T05:42:00Z">
        <w:r>
          <w:t xml:space="preserve">Mobile broadband plays an increasingly crucial role in providing access to businesses and </w:t>
        </w:r>
        <w:proofErr w:type="gramStart"/>
        <w:r>
          <w:t>consumers</w:t>
        </w:r>
        <w:proofErr w:type="gramEnd"/>
        <w:r>
          <w:t xml:space="preserve">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Pr>
            <w:rStyle w:val="FootnoteReference"/>
          </w:rPr>
          <w:footnoteReference w:id="2"/>
        </w:r>
        <w:r>
          <w:t xml:space="preserve">  Incredible technological innovation has enabled the use of higher frequency bands (e.g. </w:t>
        </w:r>
        <w:proofErr w:type="spellStart"/>
        <w:r>
          <w:t>mmWave</w:t>
        </w:r>
        <w:proofErr w:type="spellEnd"/>
        <w:r>
          <w:t xml:space="preserve">) to help meet the ever-increasing demand for mobile broadband.  </w:t>
        </w:r>
      </w:ins>
      <w:r>
        <w:t xml:space="preserve"> </w:t>
      </w:r>
      <w:r w:rsidR="00892CCD"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271E11" w:rsidRDefault="006E16EF" w:rsidP="00037062">
      <w:pPr>
        <w:spacing w:before="120"/>
        <w:rPr>
          <w:ins w:id="3" w:author="Rev" w:date="2019-02-11T14:11:00Z"/>
          <w:lang w:eastAsia="ja-JP"/>
        </w:rPr>
      </w:pPr>
      <w:ins w:id="4" w:author="Rev" w:date="2019-02-11T13:30:00Z">
        <w:r>
          <w:rPr>
            <w:lang w:eastAsia="ja-JP"/>
          </w:rPr>
          <w:t>The frequency range 50.4-52.6 GHz, or parts thereof, is allocated to the F</w:t>
        </w:r>
      </w:ins>
      <w:ins w:id="5" w:author="Rev" w:date="2019-02-11T13:32:00Z">
        <w:r>
          <w:rPr>
            <w:lang w:eastAsia="ja-JP"/>
          </w:rPr>
          <w:t xml:space="preserve">ixed </w:t>
        </w:r>
      </w:ins>
      <w:ins w:id="6" w:author="Rev" w:date="2019-02-11T13:30:00Z">
        <w:r>
          <w:rPr>
            <w:lang w:eastAsia="ja-JP"/>
          </w:rPr>
          <w:t>S</w:t>
        </w:r>
      </w:ins>
      <w:ins w:id="7" w:author="Rev" w:date="2019-02-11T13:32:00Z">
        <w:r>
          <w:rPr>
            <w:lang w:eastAsia="ja-JP"/>
          </w:rPr>
          <w:t>ervice (FS)</w:t>
        </w:r>
      </w:ins>
      <w:ins w:id="8" w:author="Rev" w:date="2019-02-11T13:30:00Z">
        <w:r>
          <w:rPr>
            <w:lang w:eastAsia="ja-JP"/>
          </w:rPr>
          <w:t>, F</w:t>
        </w:r>
      </w:ins>
      <w:ins w:id="9" w:author="Rev" w:date="2019-02-11T13:32:00Z">
        <w:r>
          <w:rPr>
            <w:lang w:eastAsia="ja-JP"/>
          </w:rPr>
          <w:t xml:space="preserve">ixed </w:t>
        </w:r>
      </w:ins>
      <w:ins w:id="10" w:author="Rev" w:date="2019-02-11T13:30:00Z">
        <w:r>
          <w:rPr>
            <w:lang w:eastAsia="ja-JP"/>
          </w:rPr>
          <w:t>S</w:t>
        </w:r>
      </w:ins>
      <w:ins w:id="11" w:author="Rev" w:date="2019-02-11T13:32:00Z">
        <w:r>
          <w:rPr>
            <w:lang w:eastAsia="ja-JP"/>
          </w:rPr>
          <w:t xml:space="preserve">atellite </w:t>
        </w:r>
      </w:ins>
      <w:ins w:id="12" w:author="Rev" w:date="2019-02-11T13:30:00Z">
        <w:r>
          <w:rPr>
            <w:lang w:eastAsia="ja-JP"/>
          </w:rPr>
          <w:t>S</w:t>
        </w:r>
      </w:ins>
      <w:ins w:id="13" w:author="Rev" w:date="2019-02-11T13:32:00Z">
        <w:r>
          <w:rPr>
            <w:lang w:eastAsia="ja-JP"/>
          </w:rPr>
          <w:t>ervice (FSS)</w:t>
        </w:r>
      </w:ins>
      <w:ins w:id="14" w:author="Rev" w:date="2019-02-11T13:30:00Z">
        <w:r>
          <w:rPr>
            <w:lang w:eastAsia="ja-JP"/>
          </w:rPr>
          <w:t xml:space="preserve"> and </w:t>
        </w:r>
      </w:ins>
      <w:ins w:id="15" w:author="Rev" w:date="2019-02-11T13:32:00Z">
        <w:r>
          <w:rPr>
            <w:lang w:eastAsia="ja-JP"/>
          </w:rPr>
          <w:t>Mobile Service (</w:t>
        </w:r>
      </w:ins>
      <w:ins w:id="16" w:author="Rev" w:date="2019-02-11T13:30:00Z">
        <w:r>
          <w:rPr>
            <w:lang w:eastAsia="ja-JP"/>
          </w:rPr>
          <w:t>MS</w:t>
        </w:r>
      </w:ins>
      <w:ins w:id="17" w:author="Rev" w:date="2019-02-11T14:10:00Z">
        <w:r w:rsidR="00271E11">
          <w:rPr>
            <w:lang w:eastAsia="ja-JP"/>
          </w:rPr>
          <w:t>)</w:t>
        </w:r>
      </w:ins>
      <w:ins w:id="18" w:author="Rev" w:date="2019-02-11T13:30:00Z">
        <w:r>
          <w:rPr>
            <w:lang w:eastAsia="ja-JP"/>
          </w:rPr>
          <w:t xml:space="preserve">. </w:t>
        </w:r>
      </w:ins>
      <w:ins w:id="19" w:author="Rev" w:date="2019-02-11T16:44:00Z">
        <w:r w:rsidR="00304045">
          <w:rPr>
            <w:lang w:eastAsia="ja-JP"/>
          </w:rPr>
          <w:t xml:space="preserve"> </w:t>
        </w:r>
      </w:ins>
      <w:ins w:id="20" w:author="Rev" w:date="2019-02-11T13:30:00Z">
        <w:r>
          <w:rPr>
            <w:lang w:eastAsia="ja-JP"/>
          </w:rPr>
          <w:t>The frequency bands adjacent to this frequency range are allocated to the E</w:t>
        </w:r>
      </w:ins>
      <w:ins w:id="21" w:author="Rev" w:date="2019-02-11T13:33:00Z">
        <w:r>
          <w:rPr>
            <w:lang w:eastAsia="ja-JP"/>
          </w:rPr>
          <w:t xml:space="preserve">arth </w:t>
        </w:r>
      </w:ins>
      <w:ins w:id="22" w:author="Rev" w:date="2019-02-11T13:30:00Z">
        <w:r>
          <w:rPr>
            <w:lang w:eastAsia="ja-JP"/>
          </w:rPr>
          <w:t>E</w:t>
        </w:r>
      </w:ins>
      <w:ins w:id="23" w:author="Rev" w:date="2019-02-11T13:33:00Z">
        <w:r>
          <w:rPr>
            <w:lang w:eastAsia="ja-JP"/>
          </w:rPr>
          <w:t xml:space="preserve">xploration </w:t>
        </w:r>
      </w:ins>
      <w:ins w:id="24" w:author="Rev" w:date="2019-02-11T13:30:00Z">
        <w:r>
          <w:rPr>
            <w:lang w:eastAsia="ja-JP"/>
          </w:rPr>
          <w:t>S</w:t>
        </w:r>
      </w:ins>
      <w:ins w:id="25" w:author="Rev" w:date="2019-02-11T13:33:00Z">
        <w:r>
          <w:rPr>
            <w:lang w:eastAsia="ja-JP"/>
          </w:rPr>
          <w:t xml:space="preserve">atellite </w:t>
        </w:r>
      </w:ins>
      <w:ins w:id="26" w:author="Rev" w:date="2019-02-11T13:30:00Z">
        <w:r>
          <w:rPr>
            <w:lang w:eastAsia="ja-JP"/>
          </w:rPr>
          <w:t>S</w:t>
        </w:r>
      </w:ins>
      <w:ins w:id="27" w:author="Rev" w:date="2019-02-11T13:33:00Z">
        <w:r>
          <w:rPr>
            <w:lang w:eastAsia="ja-JP"/>
          </w:rPr>
          <w:t>ervice (EESS)</w:t>
        </w:r>
      </w:ins>
      <w:ins w:id="28" w:author="Rev" w:date="2019-02-11T13:30:00Z">
        <w:r>
          <w:rPr>
            <w:lang w:eastAsia="ja-JP"/>
          </w:rPr>
          <w:t xml:space="preserve"> (passive) and S</w:t>
        </w:r>
      </w:ins>
      <w:ins w:id="29" w:author="Rev" w:date="2019-02-11T13:33:00Z">
        <w:r>
          <w:rPr>
            <w:lang w:eastAsia="ja-JP"/>
          </w:rPr>
          <w:t xml:space="preserve">pace </w:t>
        </w:r>
      </w:ins>
      <w:ins w:id="30" w:author="Rev" w:date="2019-02-11T13:30:00Z">
        <w:r>
          <w:rPr>
            <w:lang w:eastAsia="ja-JP"/>
          </w:rPr>
          <w:t>R</w:t>
        </w:r>
      </w:ins>
      <w:ins w:id="31" w:author="Rev" w:date="2019-02-11T13:33:00Z">
        <w:r>
          <w:rPr>
            <w:lang w:eastAsia="ja-JP"/>
          </w:rPr>
          <w:t xml:space="preserve">esearch </w:t>
        </w:r>
      </w:ins>
      <w:ins w:id="32" w:author="Rev" w:date="2019-02-11T13:30:00Z">
        <w:r>
          <w:rPr>
            <w:lang w:eastAsia="ja-JP"/>
          </w:rPr>
          <w:t>S</w:t>
        </w:r>
      </w:ins>
      <w:ins w:id="33" w:author="Rev" w:date="2019-02-11T13:33:00Z">
        <w:r>
          <w:rPr>
            <w:lang w:eastAsia="ja-JP"/>
          </w:rPr>
          <w:t>ervice (SRS)</w:t>
        </w:r>
      </w:ins>
      <w:ins w:id="34" w:author="Rev" w:date="2019-02-11T13:30:00Z">
        <w:r>
          <w:rPr>
            <w:lang w:eastAsia="ja-JP"/>
          </w:rPr>
          <w:t xml:space="preserve"> (passive).  </w:t>
        </w:r>
      </w:ins>
      <w:ins w:id="35" w:author="Rev" w:date="2019-02-11T13:32:00Z">
        <w:r>
          <w:rPr>
            <w:lang w:eastAsia="ja-JP"/>
          </w:rPr>
          <w:t xml:space="preserve">The results of studies between IMT-2020 and </w:t>
        </w:r>
      </w:ins>
      <w:ins w:id="36" w:author="Rev" w:date="2019-02-11T13:33:00Z">
        <w:r>
          <w:rPr>
            <w:lang w:eastAsia="ja-JP"/>
          </w:rPr>
          <w:t>FSS showed that sharing was feasible with a large marg</w:t>
        </w:r>
      </w:ins>
      <w:ins w:id="37" w:author="Rev" w:date="2019-02-11T13:34:00Z">
        <w:r w:rsidR="00304045">
          <w:rPr>
            <w:lang w:eastAsia="ja-JP"/>
          </w:rPr>
          <w:t>in</w:t>
        </w:r>
        <w:r>
          <w:rPr>
            <w:lang w:eastAsia="ja-JP"/>
          </w:rPr>
          <w:t>.</w:t>
        </w:r>
      </w:ins>
      <w:ins w:id="38" w:author="Rev" w:date="2019-02-11T13:35:00Z">
        <w:r>
          <w:rPr>
            <w:lang w:eastAsia="ja-JP"/>
          </w:rPr>
          <w:t xml:space="preserve">  </w:t>
        </w:r>
      </w:ins>
      <w:ins w:id="39" w:author="Rev" w:date="2019-02-11T14:10:00Z">
        <w:r w:rsidR="00271E11">
          <w:rPr>
            <w:lang w:eastAsia="ja-JP"/>
          </w:rPr>
          <w:t xml:space="preserve">With respect to the EESS (passive), Radio Regulations No. </w:t>
        </w:r>
      </w:ins>
      <w:ins w:id="40" w:author="Rev" w:date="2019-02-11T14:11:00Z">
        <w:r w:rsidR="00271E11">
          <w:rPr>
            <w:lang w:eastAsia="ja-JP"/>
          </w:rPr>
          <w:t xml:space="preserve">5.340.1 applies. </w:t>
        </w:r>
      </w:ins>
    </w:p>
    <w:p w:rsidR="00271E11" w:rsidRDefault="00271E11" w:rsidP="00271E11">
      <w:pPr>
        <w:spacing w:before="120"/>
        <w:ind w:left="720" w:right="720"/>
        <w:rPr>
          <w:lang w:eastAsia="ja-JP"/>
        </w:rPr>
      </w:pPr>
      <w:ins w:id="41" w:author="Rev" w:date="2019-02-11T14:10:00Z">
        <w:r>
          <w:rPr>
            <w:lang w:eastAsia="ja-JP"/>
          </w:rPr>
          <w:t xml:space="preserve"> </w:t>
        </w:r>
        <w:r>
          <w:rPr>
            <w:rStyle w:val="Artdef"/>
          </w:rPr>
          <w:t>5.340.1</w:t>
        </w:r>
        <w:r>
          <w:tab/>
          <w:t>The allocation to the Earth exploration-satellite service (passive) and the space research service (passive) in the band 50.2-50.4 GHz should not impose undue constraints on the use of the adjacent bands by the primary allocated services in those bands.     </w:t>
        </w:r>
      </w:ins>
    </w:p>
    <w:p w:rsidR="00892CCD" w:rsidDel="006E16EF" w:rsidRDefault="00892CCD" w:rsidP="00037062">
      <w:pPr>
        <w:spacing w:before="120"/>
        <w:rPr>
          <w:del w:id="42" w:author="Rev" w:date="2019-02-11T13:39:00Z"/>
        </w:rPr>
      </w:pPr>
      <w:del w:id="43" w:author="Rev" w:date="2019-02-11T13:39:00Z">
        <w:r w:rsidDel="006E16EF">
          <w:delText>Data from EESS (passive) systems in this band plays a major role  in many public safety activities such as:</w:delText>
        </w:r>
      </w:del>
    </w:p>
    <w:p w:rsidR="00892CCD" w:rsidDel="006E16EF" w:rsidRDefault="00892CCD" w:rsidP="00892CCD">
      <w:pPr>
        <w:ind w:left="450"/>
        <w:rPr>
          <w:del w:id="44" w:author="Rev" w:date="2019-02-11T13:39:00Z"/>
        </w:rPr>
      </w:pPr>
      <w:del w:id="45" w:author="Rev" w:date="2019-02-11T13:39:00Z">
        <w:r w:rsidDel="006E16EF">
          <w:lastRenderedPageBreak/>
          <w:delText>– identifying areas at risk for natural disasters;</w:delText>
        </w:r>
      </w:del>
    </w:p>
    <w:p w:rsidR="00892CCD" w:rsidDel="006E16EF" w:rsidRDefault="00892CCD" w:rsidP="00892CCD">
      <w:pPr>
        <w:ind w:left="450"/>
        <w:rPr>
          <w:del w:id="46" w:author="Rev" w:date="2019-02-11T13:39:00Z"/>
        </w:rPr>
      </w:pPr>
      <w:del w:id="47" w:author="Rev" w:date="2019-02-11T13:39:00Z">
        <w:r w:rsidDel="006E16EF">
          <w:delText>– forecasting weather and predicting climate change;</w:delText>
        </w:r>
      </w:del>
    </w:p>
    <w:p w:rsidR="00892CCD" w:rsidDel="006E16EF" w:rsidRDefault="00892CCD" w:rsidP="00892CCD">
      <w:pPr>
        <w:ind w:left="450"/>
        <w:rPr>
          <w:del w:id="48" w:author="Rev" w:date="2019-02-11T13:39:00Z"/>
        </w:rPr>
      </w:pPr>
      <w:del w:id="49" w:author="Rev" w:date="2019-02-11T13:39:00Z">
        <w:r w:rsidDel="006E16EF">
          <w:delText>– detecting and tracking tsunamis, hurricanes, tornadoes, oil leaks, etc.;</w:delText>
        </w:r>
      </w:del>
    </w:p>
    <w:p w:rsidR="00892CCD" w:rsidDel="006E16EF" w:rsidRDefault="00892CCD" w:rsidP="00892CCD">
      <w:pPr>
        <w:ind w:left="450"/>
        <w:rPr>
          <w:del w:id="50" w:author="Rev" w:date="2019-02-11T13:39:00Z"/>
        </w:rPr>
      </w:pPr>
      <w:del w:id="51" w:author="Rev" w:date="2019-02-11T13:39:00Z">
        <w:r w:rsidDel="006E16EF">
          <w:delText>– providing alerting/warning information of such disasters;</w:delText>
        </w:r>
      </w:del>
    </w:p>
    <w:p w:rsidR="00892CCD" w:rsidDel="006E16EF" w:rsidRDefault="00892CCD" w:rsidP="00892CCD">
      <w:pPr>
        <w:ind w:left="450"/>
        <w:rPr>
          <w:del w:id="52" w:author="Rev" w:date="2019-02-11T13:39:00Z"/>
        </w:rPr>
      </w:pPr>
      <w:del w:id="53" w:author="Rev" w:date="2019-02-11T13:39:00Z">
        <w:r w:rsidDel="006E16EF">
          <w:delText>– assessing the damage caused by such disasters;</w:delText>
        </w:r>
      </w:del>
    </w:p>
    <w:p w:rsidR="00892CCD" w:rsidDel="006E16EF" w:rsidRDefault="00892CCD" w:rsidP="00892CCD">
      <w:pPr>
        <w:ind w:left="450"/>
        <w:rPr>
          <w:del w:id="54" w:author="Rev" w:date="2019-02-11T13:39:00Z"/>
        </w:rPr>
      </w:pPr>
      <w:del w:id="55" w:author="Rev" w:date="2019-02-11T13:39:00Z">
        <w:r w:rsidDel="006E16EF">
          <w:delText>– providing information for planning relief operations; and</w:delText>
        </w:r>
      </w:del>
    </w:p>
    <w:p w:rsidR="00892CCD" w:rsidRDefault="00892CCD" w:rsidP="00892CCD">
      <w:pPr>
        <w:ind w:left="450"/>
      </w:pPr>
      <w:del w:id="56" w:author="Rev" w:date="2019-02-11T13:39:00Z">
        <w:r w:rsidDel="006E16EF">
          <w:delText>– monitoring recovery from a disaster</w:delText>
        </w:r>
      </w:del>
      <w:r>
        <w:t>.</w:t>
      </w:r>
    </w:p>
    <w:p w:rsidR="00892CCD" w:rsidDel="006E16EF" w:rsidRDefault="00892CCD" w:rsidP="00037062">
      <w:pPr>
        <w:spacing w:before="120"/>
        <w:rPr>
          <w:del w:id="57" w:author="Rev" w:date="2019-02-11T13:40:00Z"/>
          <w:lang w:eastAsia="ja-JP"/>
        </w:rPr>
      </w:pPr>
      <w:del w:id="58" w:author="Rev" w:date="2019-02-11T13:40:00Z">
        <w:r w:rsidDel="006E16EF">
          <w:rPr>
            <w:lang w:eastAsia="ja-JP"/>
          </w:rPr>
          <w:delText>This band is also being utilized by the Fixed Satellite Service for the deployment of both gateways and user terminals with potentially high density applications further increasing the interference potential to the EESS (passive). Additionally, studies have shown the sharing is not feasible between FSS user terminals with undetermined locations and ubiquitous IMT.</w:delText>
        </w:r>
      </w:del>
    </w:p>
    <w:p w:rsidR="00892CCD" w:rsidDel="006E16EF" w:rsidRDefault="00892CCD" w:rsidP="00892CCD">
      <w:pPr>
        <w:rPr>
          <w:del w:id="59" w:author="Rev" w:date="2019-02-11T13:40:00Z"/>
          <w:b/>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Del="009925DF" w:rsidRDefault="00892CCD" w:rsidP="00892CCD">
      <w:pPr>
        <w:rPr>
          <w:del w:id="60" w:author="Rev" w:date="2019-02-11T13:51:00Z"/>
        </w:rPr>
      </w:pPr>
      <w:del w:id="61" w:author="Rev" w:date="2019-02-11T13:51:00Z">
        <w:r w:rsidDel="009925DF">
          <w:delText xml:space="preserve">Considering the potential impacts to EESS (passive) and the infeasibility of sharing between FSS user terminals and IMT, </w:delText>
        </w:r>
        <w:r w:rsidRPr="002E7FEA" w:rsidDel="009925DF">
          <w:rPr>
            <w:u w:val="single"/>
          </w:rPr>
          <w:delText>NOC</w:delText>
        </w:r>
        <w:r w:rsidDel="009925DF">
          <w:delText xml:space="preserve"> is proposed for the 50.4-52.6 GHz frequency band.</w:delText>
        </w:r>
      </w:del>
    </w:p>
    <w:p w:rsidR="00892CCD" w:rsidDel="00271E11" w:rsidRDefault="00892CCD" w:rsidP="00892CCD">
      <w:pPr>
        <w:rPr>
          <w:del w:id="62" w:author="Rev" w:date="2019-02-11T14:11:00Z"/>
        </w:rPr>
      </w:pP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Del="009925DF" w:rsidRDefault="00892CCD" w:rsidP="00892CCD">
      <w:pPr>
        <w:pStyle w:val="Proposal"/>
        <w:rPr>
          <w:del w:id="63" w:author="Rev" w:date="2019-02-11T13:59:00Z"/>
        </w:rPr>
      </w:pPr>
      <w:del w:id="64" w:author="Rev" w:date="2019-02-11T13:59:00Z">
        <w:r w:rsidRPr="005F19ED" w:rsidDel="009925DF">
          <w:rPr>
            <w:u w:val="single"/>
          </w:rPr>
          <w:delText>NOC</w:delText>
        </w:r>
        <w:r w:rsidDel="009925DF">
          <w:tab/>
          <w:delText>USA/4827A13/1</w:delText>
        </w:r>
      </w:del>
    </w:p>
    <w:p w:rsidR="009925DF" w:rsidRPr="00F15C76" w:rsidRDefault="009925DF" w:rsidP="009925DF">
      <w:pPr>
        <w:rPr>
          <w:ins w:id="65" w:author="Rev" w:date="2019-02-11T13:59:00Z"/>
          <w:b/>
          <w:lang w:val="en-GB"/>
        </w:rPr>
      </w:pPr>
      <w:ins w:id="66" w:author="Rev" w:date="2019-02-11T13:59:00Z">
        <w:r w:rsidRPr="00F15C76">
          <w:rPr>
            <w:b/>
            <w:lang w:val="en-GB"/>
          </w:rPr>
          <w:t>MOD</w:t>
        </w:r>
        <w:r w:rsidRPr="00F15C76">
          <w:rPr>
            <w:b/>
            <w:lang w:val="en-GB"/>
          </w:rPr>
          <w:tab/>
        </w:r>
        <w:r w:rsidRPr="00F15C76">
          <w:rPr>
            <w:b/>
            <w:lang w:val="en-GB"/>
          </w:rPr>
          <w:tab/>
          <w:t>USA/1.13/1</w:t>
        </w:r>
      </w:ins>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Default="00892CCD" w:rsidP="00060B90">
            <w:pPr>
              <w:pStyle w:val="TableTextS5"/>
              <w:pBdr>
                <w:right w:val="single" w:sz="6" w:space="4" w:color="auto"/>
              </w:pBdr>
              <w:tabs>
                <w:tab w:val="clear" w:pos="170"/>
                <w:tab w:val="clear" w:pos="567"/>
                <w:tab w:val="clear" w:pos="737"/>
              </w:tabs>
              <w:spacing w:before="30" w:after="30"/>
              <w:rPr>
                <w:ins w:id="67" w:author="Rev" w:date="2019-02-11T14:01:00Z"/>
              </w:rPr>
            </w:pPr>
            <w:r w:rsidRPr="00892CCD">
              <w:rPr>
                <w:rStyle w:val="Tablefreq"/>
                <w:color w:val="auto"/>
              </w:rPr>
              <w:t>50.2-50.4</w:t>
            </w:r>
            <w:r w:rsidRPr="00892CCD">
              <w:tab/>
              <w:t>EARTH EXPLORATION-SATELLITE (passive)</w:t>
            </w:r>
          </w:p>
          <w:p w:rsidR="009925DF" w:rsidRPr="00892CCD" w:rsidRDefault="009925DF" w:rsidP="00060B90">
            <w:pPr>
              <w:pStyle w:val="TableTextS5"/>
              <w:pBdr>
                <w:right w:val="single" w:sz="6" w:space="4" w:color="auto"/>
              </w:pBdr>
              <w:tabs>
                <w:tab w:val="clear" w:pos="170"/>
                <w:tab w:val="clear" w:pos="567"/>
                <w:tab w:val="clear" w:pos="737"/>
              </w:tabs>
              <w:spacing w:before="30" w:after="30"/>
              <w:rPr>
                <w:lang w:val="en-US"/>
              </w:rPr>
            </w:pPr>
            <w:ins w:id="68" w:author="Rev" w:date="2019-02-11T14:01:00Z">
              <w:r>
                <w:rPr>
                  <w:lang w:val="en-US"/>
                </w:rPr>
                <w:t xml:space="preserve">                                                            MOBILE ADD 5.A</w:t>
              </w:r>
            </w:ins>
            <w:ins w:id="69" w:author="Rev" w:date="2019-02-11T14:19:00Z">
              <w:r w:rsidR="00F15C76">
                <w:rPr>
                  <w:lang w:val="en-US"/>
                </w:rPr>
                <w:t>I</w:t>
              </w:r>
            </w:ins>
            <w:ins w:id="70" w:author="Rev" w:date="2019-02-11T14:01:00Z">
              <w:r>
                <w:rPr>
                  <w:lang w:val="en-US"/>
                </w:rPr>
                <w:t>113</w:t>
              </w:r>
            </w:ins>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FIXED-SATELLITE (</w:t>
            </w:r>
            <w:proofErr w:type="spellStart"/>
            <w:r w:rsidRPr="00892CCD">
              <w:t>Earth</w:t>
            </w:r>
            <w:proofErr w:type="spellEnd"/>
            <w:r w:rsidRPr="00892CCD">
              <w:t>-to-</w:t>
            </w:r>
            <w:proofErr w:type="spellStart"/>
            <w:r w:rsidRPr="00892CCD">
              <w:t>space</w:t>
            </w:r>
            <w:proofErr w:type="spellEnd"/>
            <w:r w:rsidRPr="00892CCD">
              <w:t xml:space="preserv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ins w:id="71" w:author="Rev" w:date="2019-02-11T14:01:00Z">
              <w:r w:rsidR="009925DF">
                <w:t xml:space="preserve"> ADD 5.A</w:t>
              </w:r>
            </w:ins>
            <w:ins w:id="72" w:author="Rev" w:date="2019-02-11T14:19:00Z">
              <w:r w:rsidR="00F15C76">
                <w:t>I</w:t>
              </w:r>
            </w:ins>
            <w:ins w:id="73" w:author="Rev" w:date="2019-02-11T14:01:00Z">
              <w:r w:rsidR="009925DF">
                <w:t>113</w:t>
              </w:r>
            </w:ins>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w:t>
            </w:r>
            <w:proofErr w:type="spellStart"/>
            <w:r w:rsidRPr="00892CCD">
              <w:t>Earth</w:t>
            </w:r>
            <w:proofErr w:type="spellEnd"/>
            <w:r w:rsidRPr="00892CCD">
              <w:t>-to-</w:t>
            </w:r>
            <w:proofErr w:type="spellStart"/>
            <w:r w:rsidRPr="00892CCD">
              <w:t>space</w:t>
            </w:r>
            <w:proofErr w:type="spellEnd"/>
            <w:r w:rsidRPr="00892CCD">
              <w:t>)</w:t>
            </w:r>
          </w:p>
        </w:tc>
      </w:tr>
    </w:tbl>
    <w:p w:rsidR="00892CCD" w:rsidRDefault="00892CCD" w:rsidP="00892CCD">
      <w:r>
        <w:rPr>
          <w:b/>
        </w:rPr>
        <w:t>Reasons:</w:t>
      </w:r>
      <w:r>
        <w:tab/>
      </w:r>
      <w:ins w:id="74" w:author="Rev" w:date="2019-02-11T16:48:00Z">
        <w:r w:rsidR="00D825AC">
          <w:t xml:space="preserve">Taking into account No. 5.340.1, sharing is feasible between IMT-2020 and other services in 50.2-51.4 GHz.  </w:t>
        </w:r>
      </w:ins>
      <w:ins w:id="75" w:author="Rev" w:date="2019-02-11T16:45:00Z">
        <w:r w:rsidR="00304045">
          <w:t>This facilitates harmonized worldwide bands for IMT, which are highly desirable in order to achieve global roaming and the benefits of economies of scale.</w:t>
        </w:r>
      </w:ins>
    </w:p>
    <w:p w:rsidR="00892CCD" w:rsidDel="00271E11" w:rsidRDefault="00892CCD" w:rsidP="00892CCD">
      <w:pPr>
        <w:pStyle w:val="Proposal"/>
        <w:rPr>
          <w:del w:id="76" w:author="Rev" w:date="2019-02-11T14:02:00Z"/>
        </w:rPr>
      </w:pPr>
      <w:del w:id="77" w:author="Rev" w:date="2019-02-11T14:02:00Z">
        <w:r w:rsidRPr="005F19ED" w:rsidDel="00271E11">
          <w:rPr>
            <w:u w:val="single"/>
          </w:rPr>
          <w:delText>NOC</w:delText>
        </w:r>
        <w:r w:rsidDel="00271E11">
          <w:tab/>
          <w:delText>USA/4827A13/2</w:delText>
        </w:r>
      </w:del>
    </w:p>
    <w:p w:rsidR="00271E11" w:rsidRPr="00271E11" w:rsidRDefault="00271E11" w:rsidP="00271E11">
      <w:pPr>
        <w:rPr>
          <w:ins w:id="78" w:author="Rev" w:date="2019-02-11T14:02:00Z"/>
          <w:b/>
          <w:lang w:val="en-GB"/>
        </w:rPr>
      </w:pPr>
      <w:ins w:id="79" w:author="Rev" w:date="2019-02-11T14:02:00Z">
        <w:r w:rsidRPr="00271E11">
          <w:rPr>
            <w:b/>
            <w:lang w:val="en-GB"/>
          </w:rPr>
          <w:t xml:space="preserve">MOD </w:t>
        </w:r>
        <w:r w:rsidRPr="00271E11">
          <w:rPr>
            <w:b/>
            <w:lang w:val="en-GB"/>
          </w:rPr>
          <w:tab/>
        </w:r>
        <w:r w:rsidRPr="00271E11">
          <w:rPr>
            <w:b/>
            <w:lang w:val="en-GB"/>
          </w:rPr>
          <w:tab/>
          <w:t>USA/1.13/2</w:t>
        </w:r>
      </w:ins>
    </w:p>
    <w:p w:rsidR="00892CCD" w:rsidRPr="002B657C" w:rsidRDefault="00892CCD" w:rsidP="00892CCD">
      <w:pPr>
        <w:pStyle w:val="Tabletitle"/>
      </w:pPr>
      <w:r w:rsidRPr="00766CBC">
        <w:lastRenderedPageBreak/>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ins w:id="80" w:author="Rev" w:date="2019-02-11T14:03:00Z">
              <w:r w:rsidR="00271E11">
                <w:t>ADD 5.A</w:t>
              </w:r>
            </w:ins>
            <w:ins w:id="81" w:author="Rev" w:date="2019-02-11T14:19:00Z">
              <w:r w:rsidR="00F15C76">
                <w:t>I</w:t>
              </w:r>
            </w:ins>
            <w:ins w:id="82" w:author="Rev" w:date="2019-02-11T14:03:00Z">
              <w:r w:rsidR="00271E11">
                <w:t>113</w:t>
              </w:r>
            </w:ins>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bl>
    <w:p w:rsidR="001052A5" w:rsidRDefault="00892CCD" w:rsidP="00754094">
      <w:pPr>
        <w:pStyle w:val="Reasons"/>
        <w:rPr>
          <w:ins w:id="83" w:author="Rev" w:date="2019-02-11T14:20:00Z"/>
        </w:rPr>
      </w:pPr>
      <w:r>
        <w:rPr>
          <w:b/>
        </w:rPr>
        <w:t>Reasons:</w:t>
      </w:r>
      <w:r>
        <w:tab/>
      </w:r>
      <w:ins w:id="84" w:author="Rev" w:date="2019-02-11T14:12:00Z">
        <w:r w:rsidR="00271E11">
          <w:t xml:space="preserve">Taking into account No. 5.340.1, sharing is feasible between IMT-2020 and other services in </w:t>
        </w:r>
        <w:del w:id="85" w:author="Rev" w:date="2019-02-11T14:21:00Z">
          <w:r w:rsidR="00271E11" w:rsidDel="00F15C76">
            <w:delText>50.2-</w:delText>
          </w:r>
        </w:del>
        <w:r w:rsidR="00271E11">
          <w:t>51.4</w:t>
        </w:r>
      </w:ins>
      <w:ins w:id="86" w:author="Rev" w:date="2019-02-11T14:21:00Z">
        <w:r w:rsidR="00F15C76">
          <w:t>-52.6</w:t>
        </w:r>
      </w:ins>
      <w:ins w:id="87" w:author="Rev" w:date="2019-02-11T14:12:00Z">
        <w:r w:rsidR="00271E11">
          <w:t xml:space="preserve"> GHz.  </w:t>
        </w:r>
      </w:ins>
      <w:del w:id="88" w:author="Rev" w:date="2019-02-11T14:12:00Z">
        <w:r w:rsidDel="00271E11">
          <w:delText xml:space="preserve">To protect </w:delText>
        </w:r>
        <w:r w:rsidRPr="0059229F" w:rsidDel="00271E11">
          <w:delText xml:space="preserve">EESS (passive) in the </w:delText>
        </w:r>
        <w:r w:rsidDel="00271E11">
          <w:delText xml:space="preserve">50.2-50.4 GHz band and due to infeasibility of sharing between FSS user terminals and IMT, </w:delText>
        </w:r>
        <w:r w:rsidRPr="002E7FEA" w:rsidDel="00271E11">
          <w:rPr>
            <w:u w:val="single"/>
          </w:rPr>
          <w:delText>NOC</w:delText>
        </w:r>
        <w:r w:rsidDel="00271E11">
          <w:delText xml:space="preserve"> is proposed for the 50.4-52.6 GHz frequency band.</w:delText>
        </w:r>
      </w:del>
      <w:ins w:id="89" w:author="Rev" w:date="2019-02-11T14:20:00Z">
        <w:r w:rsidR="00F15C76">
          <w:t xml:space="preserve"> </w:t>
        </w:r>
      </w:ins>
      <w:ins w:id="90" w:author="Rev" w:date="2019-02-11T16:45:00Z">
        <w:r w:rsidR="00304045">
          <w:t xml:space="preserve"> </w:t>
        </w:r>
      </w:ins>
      <w:ins w:id="91" w:author="Rev" w:date="2019-02-11T14:20:00Z">
        <w:r w:rsidR="00F15C76">
          <w:t>This facilitates harmonized worldwide bands for IMT, which are highly desirable in order to achieve global roaming and the benefits of economies of scale.</w:t>
        </w:r>
      </w:ins>
    </w:p>
    <w:p w:rsidR="00F15C76" w:rsidRPr="00304BCD" w:rsidRDefault="00F15C76" w:rsidP="00F15C76">
      <w:pPr>
        <w:pStyle w:val="Proposal"/>
        <w:rPr>
          <w:ins w:id="92" w:author="Rev" w:date="2019-02-11T14:21:00Z"/>
          <w:b/>
        </w:rPr>
      </w:pPr>
      <w:ins w:id="93" w:author="Rev" w:date="2019-02-11T14:21:00Z">
        <w:r w:rsidRPr="00304BCD">
          <w:rPr>
            <w:b/>
          </w:rPr>
          <w:t>ADD</w:t>
        </w:r>
        <w:r w:rsidRPr="00304BCD">
          <w:rPr>
            <w:b/>
          </w:rPr>
          <w:tab/>
          <w:t>USA/</w:t>
        </w:r>
        <w:r>
          <w:rPr>
            <w:b/>
          </w:rPr>
          <w:t>1.</w:t>
        </w:r>
        <w:r w:rsidRPr="00304BCD">
          <w:rPr>
            <w:b/>
          </w:rPr>
          <w:t>13/3</w:t>
        </w:r>
      </w:ins>
    </w:p>
    <w:p w:rsidR="00F15C76" w:rsidRDefault="00F15C76" w:rsidP="00F15C76">
      <w:pPr>
        <w:pStyle w:val="Reasons"/>
        <w:rPr>
          <w:ins w:id="94" w:author="Rev" w:date="2019-02-11T14:22:00Z"/>
        </w:rPr>
      </w:pPr>
      <w:proofErr w:type="gramStart"/>
      <w:ins w:id="95" w:author="Rev" w:date="2019-02-11T14:21:00Z">
        <w:r w:rsidRPr="00304BCD">
          <w:rPr>
            <w:rStyle w:val="Artdef"/>
          </w:rPr>
          <w:t>5.A113</w:t>
        </w:r>
        <w:proofErr w:type="gramEnd"/>
        <w:r w:rsidRPr="00304BCD">
          <w:tab/>
        </w:r>
        <w:r>
          <w:t>The frequency band 50.4</w:t>
        </w:r>
        <w:r w:rsidRPr="00304BCD">
          <w:t>-</w:t>
        </w:r>
        <w:r>
          <w:t>52.6</w:t>
        </w:r>
        <w:r w:rsidRPr="00304BCD">
          <w:t xml:space="preserve">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w:t>
        </w:r>
      </w:ins>
    </w:p>
    <w:p w:rsidR="00F15C76" w:rsidRDefault="00F15C76" w:rsidP="00F15C76">
      <w:pPr>
        <w:pStyle w:val="Reasons"/>
        <w:rPr>
          <w:ins w:id="96" w:author="Rev" w:date="2019-02-11T14:22:00Z"/>
        </w:rPr>
      </w:pPr>
      <w:ins w:id="97" w:author="Rev" w:date="2019-02-11T14:22:00Z">
        <w:r w:rsidRPr="00F15C76">
          <w:rPr>
            <w:b/>
          </w:rPr>
          <w:t>Reasons:</w:t>
        </w:r>
        <w:r>
          <w:t xml:space="preserve">  This facilitates harmonized worldwide bands for IMT, which are highly desirable in order to achieve global roaming and the benefits of economies of scale.</w:t>
        </w:r>
      </w:ins>
    </w:p>
    <w:p w:rsidR="00F15C76" w:rsidRDefault="00F15C76" w:rsidP="00F15C76">
      <w:pPr>
        <w:pStyle w:val="Reasons"/>
      </w:pPr>
    </w:p>
    <w:sectPr w:rsidR="00F15C76" w:rsidSect="00384522">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62" w:rsidRDefault="006C5F62">
      <w:r>
        <w:separator/>
      </w:r>
    </w:p>
  </w:endnote>
  <w:endnote w:type="continuationSeparator" w:id="0">
    <w:p w:rsidR="006C5F62" w:rsidRDefault="006C5F62">
      <w:r>
        <w:continuationSeparator/>
      </w:r>
    </w:p>
  </w:endnote>
  <w:endnote w:type="continuationNotice" w:id="1">
    <w:p w:rsidR="006C5F62" w:rsidRDefault="006C5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46D" w:rsidRDefault="007274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pPr>
      <w:pStyle w:val="Footer"/>
      <w:jc w:val="center"/>
    </w:pPr>
    <w:r>
      <w:fldChar w:fldCharType="begin"/>
    </w:r>
    <w:r>
      <w:instrText xml:space="preserve"> PAGE   \* MERGEFORMAT </w:instrText>
    </w:r>
    <w:r>
      <w:fldChar w:fldCharType="separate"/>
    </w:r>
    <w:r w:rsidR="0072746D">
      <w:rPr>
        <w:noProof/>
      </w:rPr>
      <w:t>3</w:t>
    </w:r>
    <w:r>
      <w:rPr>
        <w:noProof/>
      </w:rPr>
      <w:fldChar w:fldCharType="end"/>
    </w:r>
  </w:p>
  <w:p w:rsidR="00EC6477" w:rsidRDefault="00EC64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46D" w:rsidRDefault="00727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62" w:rsidRDefault="006C5F62">
      <w:r>
        <w:separator/>
      </w:r>
    </w:p>
  </w:footnote>
  <w:footnote w:type="continuationSeparator" w:id="0">
    <w:p w:rsidR="006C5F62" w:rsidRDefault="006C5F62">
      <w:r>
        <w:continuationSeparator/>
      </w:r>
    </w:p>
  </w:footnote>
  <w:footnote w:type="continuationNotice" w:id="1">
    <w:p w:rsidR="006C5F62" w:rsidRDefault="006C5F62"/>
  </w:footnote>
  <w:footnote w:id="2">
    <w:p w:rsidR="006E16EF" w:rsidRDefault="006E16EF" w:rsidP="006E16EF">
      <w:pPr>
        <w:pStyle w:val="FootnoteText"/>
        <w:rPr>
          <w:ins w:id="1" w:author="Rev" w:date="2019-02-11T05:42:00Z"/>
          <w:szCs w:val="24"/>
        </w:rPr>
      </w:pPr>
      <w:ins w:id="2" w:author="Rev" w:date="2019-02-11T05:42:00Z">
        <w:r>
          <w:rPr>
            <w:rStyle w:val="FootnoteReference"/>
            <w:szCs w:val="24"/>
          </w:rPr>
          <w:footnoteRef/>
        </w:r>
        <w:r>
          <w:rPr>
            <w:szCs w:val="24"/>
          </w:rPr>
          <w:t xml:space="preserve"> ICT Facts and Figures 2017, p 4 and 5. See: https://www.itu.int/en/ITU-D/Statistics/Documents/facts/ICTFactsFigures2017.pdf</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46D" w:rsidRDefault="007274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46D" w:rsidRDefault="007274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6EF" w:rsidRDefault="006E16EF" w:rsidP="006E16EF">
    <w:pPr>
      <w:pStyle w:val="Header"/>
      <w:ind w:left="1440"/>
      <w:jc w:val="right"/>
      <w:rPr>
        <w:ins w:id="98" w:author="Rev" w:date="2019-02-11T17:33:00Z"/>
      </w:rPr>
    </w:pPr>
    <w:r>
      <w:t>IWG-2/</w:t>
    </w:r>
    <w:r w:rsidR="00143884">
      <w:t>100 (12.02.19)</w:t>
    </w:r>
  </w:p>
  <w:p w:rsidR="0072746D" w:rsidRDefault="0072746D" w:rsidP="006E16EF">
    <w:pPr>
      <w:pStyle w:val="Header"/>
      <w:ind w:left="1440"/>
      <w:jc w:val="right"/>
    </w:pPr>
    <w:bookmarkStart w:id="99" w:name="_GoBack"/>
    <w:r>
      <w:t>Redline vs. NTIA (IWG-2/094)</w:t>
    </w:r>
    <w:bookmarkEnd w:id="9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1F00"/>
    <w:rsid w:val="000F335C"/>
    <w:rsid w:val="0010189D"/>
    <w:rsid w:val="0010269A"/>
    <w:rsid w:val="001052A5"/>
    <w:rsid w:val="00107FF1"/>
    <w:rsid w:val="0011265D"/>
    <w:rsid w:val="00115BEB"/>
    <w:rsid w:val="0011603F"/>
    <w:rsid w:val="00121A9E"/>
    <w:rsid w:val="00123D24"/>
    <w:rsid w:val="00125442"/>
    <w:rsid w:val="00141AA3"/>
    <w:rsid w:val="00143884"/>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1E11"/>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04045"/>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04D2"/>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5F62"/>
    <w:rsid w:val="006C7CB2"/>
    <w:rsid w:val="006D4135"/>
    <w:rsid w:val="006D5107"/>
    <w:rsid w:val="006D5E36"/>
    <w:rsid w:val="006D5FC2"/>
    <w:rsid w:val="006E16EF"/>
    <w:rsid w:val="006E20FF"/>
    <w:rsid w:val="006E2E95"/>
    <w:rsid w:val="006E3AAE"/>
    <w:rsid w:val="006F3D38"/>
    <w:rsid w:val="007123EC"/>
    <w:rsid w:val="0071557C"/>
    <w:rsid w:val="00716DB1"/>
    <w:rsid w:val="007229B6"/>
    <w:rsid w:val="00725789"/>
    <w:rsid w:val="0072746D"/>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0672"/>
    <w:rsid w:val="00877C4A"/>
    <w:rsid w:val="0088408F"/>
    <w:rsid w:val="008854DA"/>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925DF"/>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31E0"/>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5AC"/>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E324B"/>
    <w:rsid w:val="00EE563E"/>
    <w:rsid w:val="00EE76D1"/>
    <w:rsid w:val="00EF5B7C"/>
    <w:rsid w:val="00EF625F"/>
    <w:rsid w:val="00F071DD"/>
    <w:rsid w:val="00F158D2"/>
    <w:rsid w:val="00F15C76"/>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A4EC2C0-F586-4B81-802B-F2D2F767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n"/>
    <w:basedOn w:val="Normal"/>
    <w:link w:val="FootnoteTextChar"/>
    <w:uiPriority w:val="99"/>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557863805">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191D1-3BE2-420F-BCB8-C368210F9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5617</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arichardson</dc:creator>
  <cp:keywords/>
  <dc:description/>
  <cp:lastModifiedBy>Rev</cp:lastModifiedBy>
  <cp:revision>3</cp:revision>
  <cp:lastPrinted>2018-09-20T14:58:00Z</cp:lastPrinted>
  <dcterms:created xsi:type="dcterms:W3CDTF">2019-02-12T01:27:00Z</dcterms:created>
  <dcterms:modified xsi:type="dcterms:W3CDTF">2019-02-12T01:34:00Z</dcterms:modified>
</cp:coreProperties>
</file>