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2A5" w:rsidRPr="00195E00" w:rsidRDefault="001052A5" w:rsidP="001052A5">
      <w:pPr>
        <w:jc w:val="center"/>
        <w:rPr>
          <w:b/>
          <w:sz w:val="28"/>
          <w:szCs w:val="28"/>
        </w:rPr>
      </w:pPr>
    </w:p>
    <w:p w:rsidR="001052A5" w:rsidRPr="00195E00" w:rsidRDefault="001052A5" w:rsidP="001052A5">
      <w:pPr>
        <w:jc w:val="center"/>
        <w:rPr>
          <w:sz w:val="28"/>
          <w:szCs w:val="28"/>
        </w:rPr>
      </w:pPr>
      <w:r w:rsidRPr="00195E00">
        <w:rPr>
          <w:sz w:val="28"/>
          <w:szCs w:val="28"/>
        </w:rPr>
        <w:t>PROPOSALS FOR THE WORK OF THE CONFERENCE</w:t>
      </w:r>
    </w:p>
    <w:p w:rsidR="001052A5" w:rsidRDefault="001052A5" w:rsidP="001052A5">
      <w:pPr>
        <w:spacing w:before="120"/>
      </w:pPr>
    </w:p>
    <w:p w:rsidR="001052A5" w:rsidRPr="00896507" w:rsidRDefault="001052A5" w:rsidP="001052A5">
      <w:pPr>
        <w:pStyle w:val="Heading1"/>
        <w:spacing w:after="120"/>
        <w:jc w:val="center"/>
        <w:rPr>
          <w:b w:val="0"/>
          <w:sz w:val="28"/>
          <w:szCs w:val="28"/>
          <w:u w:val="none"/>
        </w:rPr>
      </w:pPr>
      <w:r w:rsidRPr="00896507">
        <w:rPr>
          <w:b w:val="0"/>
          <w:sz w:val="28"/>
          <w:szCs w:val="28"/>
          <w:u w:val="none"/>
        </w:rPr>
        <w:t>Agenda item 1.</w:t>
      </w:r>
      <w:r>
        <w:rPr>
          <w:b w:val="0"/>
          <w:sz w:val="28"/>
          <w:szCs w:val="28"/>
          <w:u w:val="none"/>
        </w:rPr>
        <w:t>13</w:t>
      </w:r>
    </w:p>
    <w:p w:rsidR="001052A5" w:rsidRDefault="001052A5" w:rsidP="00754094">
      <w:pPr>
        <w:pStyle w:val="Reasons"/>
      </w:pPr>
    </w:p>
    <w:p w:rsidR="00892CCD" w:rsidRPr="00EC5386" w:rsidRDefault="00892CCD" w:rsidP="00892CCD">
      <w:r w:rsidRPr="00656311">
        <w:t>1.13</w:t>
      </w:r>
      <w:r w:rsidRPr="00656311">
        <w:tab/>
      </w:r>
      <w:proofErr w:type="gramStart"/>
      <w:r w:rsidRPr="008A6B00">
        <w:rPr>
          <w:i/>
        </w:rPr>
        <w:t>to</w:t>
      </w:r>
      <w:proofErr w:type="gramEnd"/>
      <w:r w:rsidRPr="008A6B00">
        <w:rPr>
          <w:i/>
        </w:rPr>
        <w:t xml:space="preserve"> consider identification of frequency bands for the future development of International Mobile Telecommunications (IMT), including possible additional allocations to the mobile service on a primary basis, in accordance with Resolution </w:t>
      </w:r>
      <w:r w:rsidRPr="008A6B00">
        <w:rPr>
          <w:b/>
          <w:bCs/>
          <w:i/>
        </w:rPr>
        <w:t>238 (WRC-15)</w:t>
      </w:r>
      <w:r w:rsidRPr="008A6B00">
        <w:rPr>
          <w:i/>
        </w:rPr>
        <w:t>;</w:t>
      </w:r>
    </w:p>
    <w:p w:rsidR="00892CCD" w:rsidRDefault="00892CCD" w:rsidP="00892CCD">
      <w:pPr>
        <w:widowControl w:val="0"/>
        <w:rPr>
          <w:b/>
          <w:bCs/>
        </w:rPr>
      </w:pPr>
    </w:p>
    <w:p w:rsidR="00892CCD" w:rsidRDefault="00892CCD" w:rsidP="00892CCD">
      <w:pPr>
        <w:widowControl w:val="0"/>
      </w:pPr>
      <w:r w:rsidRPr="00A56F97">
        <w:rPr>
          <w:b/>
          <w:bCs/>
        </w:rPr>
        <w:t>Background</w:t>
      </w:r>
      <w:r w:rsidRPr="00A56F97">
        <w:t xml:space="preserve">: </w:t>
      </w:r>
    </w:p>
    <w:p w:rsidR="00892CCD" w:rsidRPr="00E13033" w:rsidRDefault="00892CCD" w:rsidP="00037062">
      <w:pPr>
        <w:spacing w:before="120"/>
        <w:rPr>
          <w:iCs/>
        </w:rPr>
      </w:pPr>
      <w:r w:rsidRPr="00E13033">
        <w:rPr>
          <w:iCs/>
        </w:rPr>
        <w:t xml:space="preserve">Resolution </w:t>
      </w:r>
      <w:r w:rsidRPr="00E13033">
        <w:rPr>
          <w:b/>
          <w:bCs/>
          <w:iCs/>
        </w:rPr>
        <w:t xml:space="preserve">238 (WRC-15) </w:t>
      </w:r>
      <w:r w:rsidRPr="00E13033">
        <w:rPr>
          <w:iCs/>
        </w:rPr>
        <w:t xml:space="preserve">calls for studies to determine the spectrum needs for the terrestrial component of IMT in the frequency range between 24.25 GHz and 86 GHz, as well as sharing and compatibility studies, taking into account the protection of services to which the </w:t>
      </w:r>
      <w:r w:rsidRPr="00892CCD">
        <w:rPr>
          <w:szCs w:val="22"/>
        </w:rPr>
        <w:t xml:space="preserve">frequency </w:t>
      </w:r>
      <w:r w:rsidRPr="00E13033">
        <w:rPr>
          <w:iCs/>
        </w:rPr>
        <w:t>band is allocated on a primary basis, for the frequency bands:</w:t>
      </w:r>
    </w:p>
    <w:p w:rsidR="00892CCD" w:rsidRPr="00E13033" w:rsidRDefault="00892CCD" w:rsidP="00037062">
      <w:pPr>
        <w:pStyle w:val="enumlev1"/>
        <w:spacing w:before="120"/>
      </w:pPr>
      <w:r w:rsidRPr="00E13033">
        <w:t>–</w:t>
      </w:r>
      <w:r w:rsidRPr="00E13033">
        <w:tab/>
        <w:t>24.25-27.5 GHz, 37-40.5 GHz, 42.5-43.5 GHz, 45.5-47 GHz, 47.2-50.2 GHz, 50.4</w:t>
      </w:r>
      <w:r w:rsidRPr="00E13033">
        <w:noBreakHyphen/>
        <w:t>52.6 GHz, 66-76 GHz and 81-86 GHz, which have allocations to the mobile service on a primary basis; and</w:t>
      </w:r>
    </w:p>
    <w:p w:rsidR="00892CCD" w:rsidRPr="00E13033" w:rsidRDefault="00892CCD" w:rsidP="00037062">
      <w:pPr>
        <w:pStyle w:val="enumlev1"/>
        <w:spacing w:before="120"/>
      </w:pPr>
      <w:r w:rsidRPr="00E13033">
        <w:t>–</w:t>
      </w:r>
      <w:r w:rsidRPr="00E13033">
        <w:tab/>
        <w:t>31.8-33.4 GHz, 40.5-42.5 GHz and 47-47.2 GHz, which may require additional allocations to the mobile service on a primary basis.</w:t>
      </w:r>
    </w:p>
    <w:p w:rsidR="00892CCD" w:rsidRPr="00F418BF" w:rsidDel="00D9260B" w:rsidRDefault="00D9260B" w:rsidP="00037062">
      <w:pPr>
        <w:spacing w:before="120"/>
        <w:rPr>
          <w:del w:id="0" w:author="Rev" w:date="2019-02-11T10:31:00Z"/>
          <w:iCs/>
        </w:rPr>
      </w:pPr>
      <w:ins w:id="1" w:author="Rev" w:date="2019-02-11T05:42:00Z">
        <w:r w:rsidRPr="00E3416A">
          <w:t xml:space="preserve">Mobile broadband plays an increasingly crucial role in providing access to businesses and </w:t>
        </w:r>
        <w:proofErr w:type="gramStart"/>
        <w:r w:rsidRPr="00E3416A">
          <w:t>consumers</w:t>
        </w:r>
        <w:proofErr w:type="gramEnd"/>
        <w:r w:rsidRPr="00E3416A">
          <w:t xml:space="preserve"> worldwide.  According to International Telecommunications Union (ITU) statistics, “Mobile-broadband subscriptions have grown more than 20% annually in the last five years and are expected to reach 4.3 billion globally by end 2017.” while “Mobile-broadband prices as a percentage of GNI per capita halved between 2013 and 2016 worldwide.</w:t>
        </w:r>
        <w:r w:rsidRPr="00E3416A">
          <w:rPr>
            <w:rStyle w:val="FootnoteReference"/>
          </w:rPr>
          <w:footnoteReference w:id="2"/>
        </w:r>
        <w:r w:rsidRPr="00E3416A">
          <w:t xml:space="preserve">  </w:t>
        </w:r>
      </w:ins>
      <w:del w:id="4" w:author="Rev" w:date="2019-02-11T09:40:00Z">
        <w:r w:rsidDel="008F5163">
          <w:delText xml:space="preserve"> </w:delText>
        </w:r>
      </w:del>
      <w:del w:id="5" w:author="Rev" w:date="2019-02-11T10:31:00Z">
        <w:r w:rsidR="00892CCD" w:rsidRPr="00E13033" w:rsidDel="00D9260B">
          <w:rPr>
            <w:iCs/>
          </w:rPr>
          <w:delText>It is important to note that the properties of higher frequency bands, such as shorter wavelength, would better enable the use of advanced antenna systems, including multiple-input and multiple-output (MIMO) and beam-forming techniques in supporting enhanced mobile broadband.</w:delText>
        </w:r>
      </w:del>
    </w:p>
    <w:p w:rsidR="00D9260B" w:rsidRPr="002C1EB9" w:rsidDel="00ED7B84" w:rsidRDefault="00D9260B" w:rsidP="00D9260B">
      <w:pPr>
        <w:widowControl w:val="0"/>
        <w:ind w:right="120"/>
        <w:rPr>
          <w:ins w:id="6" w:author="Rev" w:date="2019-02-11T10:31:00Z"/>
          <w:del w:id="7" w:author="Rev" w:date="2019-02-11T08:45:00Z"/>
          <w:iCs/>
        </w:rPr>
      </w:pPr>
      <w:ins w:id="8" w:author="Rev" w:date="2019-02-11T10:31:00Z">
        <w:r w:rsidRPr="008F5163">
          <w:rPr>
            <w:iCs/>
          </w:rPr>
          <w:t>The rising demand for mobile broadband has created increased capacity requirements in the backhaul or transport network.  The 71–76 G</w:t>
        </w:r>
        <w:r>
          <w:rPr>
            <w:iCs/>
          </w:rPr>
          <w:t xml:space="preserve">Hz and 81–86 GHz frequency ranges are important </w:t>
        </w:r>
        <w:r w:rsidRPr="008F5163">
          <w:rPr>
            <w:iCs/>
          </w:rPr>
          <w:t>for</w:t>
        </w:r>
        <w:r>
          <w:rPr>
            <w:iCs/>
          </w:rPr>
          <w:t xml:space="preserve"> the provision of Fixed Service (FS)</w:t>
        </w:r>
        <w:r w:rsidRPr="008F5163">
          <w:rPr>
            <w:iCs/>
          </w:rPr>
          <w:t xml:space="preserve"> backhaul</w:t>
        </w:r>
        <w:r>
          <w:rPr>
            <w:iCs/>
          </w:rPr>
          <w:t xml:space="preserve"> for mobile broadband services.  These frequency ranges offer</w:t>
        </w:r>
        <w:r w:rsidRPr="008F5163">
          <w:rPr>
            <w:iCs/>
          </w:rPr>
          <w:t xml:space="preserve"> very wide bandwidth, enabling capacities on the order of 10 G</w:t>
        </w:r>
        <w:r>
          <w:rPr>
            <w:iCs/>
          </w:rPr>
          <w:t>iga</w:t>
        </w:r>
        <w:r w:rsidRPr="008F5163">
          <w:rPr>
            <w:iCs/>
          </w:rPr>
          <w:t>b</w:t>
        </w:r>
        <w:r>
          <w:rPr>
            <w:iCs/>
          </w:rPr>
          <w:t xml:space="preserve">it </w:t>
        </w:r>
        <w:r w:rsidRPr="008F5163">
          <w:rPr>
            <w:iCs/>
          </w:rPr>
          <w:t>p</w:t>
        </w:r>
        <w:r>
          <w:rPr>
            <w:iCs/>
          </w:rPr>
          <w:t xml:space="preserve">er </w:t>
        </w:r>
        <w:r w:rsidRPr="008F5163">
          <w:rPr>
            <w:iCs/>
          </w:rPr>
          <w:t>s</w:t>
        </w:r>
        <w:r>
          <w:rPr>
            <w:iCs/>
          </w:rPr>
          <w:t>econd</w:t>
        </w:r>
        <w:r w:rsidRPr="008F5163">
          <w:rPr>
            <w:iCs/>
          </w:rPr>
          <w:t xml:space="preserve"> or more over distances of</w:t>
        </w:r>
        <w:r>
          <w:rPr>
            <w:iCs/>
          </w:rPr>
          <w:t xml:space="preserve"> a few kilometers and represent</w:t>
        </w:r>
        <w:r w:rsidRPr="008F5163">
          <w:rPr>
            <w:iCs/>
          </w:rPr>
          <w:t xml:space="preserve"> an al</w:t>
        </w:r>
        <w:r>
          <w:rPr>
            <w:iCs/>
          </w:rPr>
          <w:t>ternative to fiber deployment: t</w:t>
        </w:r>
        <w:r w:rsidRPr="008F5163">
          <w:rPr>
            <w:iCs/>
          </w:rPr>
          <w:t>his data rate cannot be achieved in other frequency bands that are bandwidth-limited.  It is expected that the demand for high-capacity backhaul will create momentum for the trans</w:t>
        </w:r>
        <w:r>
          <w:rPr>
            <w:iCs/>
          </w:rPr>
          <w:t>ition from lower bands to these frequency ranges</w:t>
        </w:r>
        <w:r w:rsidRPr="008F5163">
          <w:rPr>
            <w:iCs/>
          </w:rPr>
          <w:t>.</w:t>
        </w:r>
        <w:r>
          <w:rPr>
            <w:iCs/>
          </w:rPr>
          <w:t xml:space="preserve">  </w:t>
        </w:r>
        <w:r w:rsidRPr="008F5163">
          <w:rPr>
            <w:iCs/>
          </w:rPr>
          <w:t>Point-to-point microwave radios used by FS are a key co</w:t>
        </w:r>
        <w:r>
          <w:rPr>
            <w:iCs/>
          </w:rPr>
          <w:t>mponent in many mobile networks</w:t>
        </w:r>
        <w:r w:rsidRPr="008F5163">
          <w:rPr>
            <w:iCs/>
          </w:rPr>
          <w:t>, as well as</w:t>
        </w:r>
        <w:r>
          <w:rPr>
            <w:iCs/>
          </w:rPr>
          <w:t xml:space="preserve"> Fixed Service</w:t>
        </w:r>
        <w:r w:rsidRPr="008F5163">
          <w:rPr>
            <w:iCs/>
          </w:rPr>
          <w:t xml:space="preserve"> microwave links for </w:t>
        </w:r>
        <w:r>
          <w:rPr>
            <w:iCs/>
          </w:rPr>
          <w:t>various uses including broadcast</w:t>
        </w:r>
        <w:r w:rsidRPr="008F5163">
          <w:rPr>
            <w:iCs/>
          </w:rPr>
          <w:t xml:space="preserve">, utilities and public safety. </w:t>
        </w:r>
      </w:ins>
      <w:ins w:id="9" w:author="Rev" w:date="2019-02-11T16:58:00Z">
        <w:r w:rsidR="00FB4ADA">
          <w:rPr>
            <w:iCs/>
          </w:rPr>
          <w:t xml:space="preserve"> </w:t>
        </w:r>
      </w:ins>
      <w:ins w:id="10" w:author="Rev" w:date="2019-02-11T10:31:00Z">
        <w:r>
          <w:rPr>
            <w:iCs/>
          </w:rPr>
          <w:t>T</w:t>
        </w:r>
        <w:r w:rsidRPr="008F5163">
          <w:rPr>
            <w:iCs/>
          </w:rPr>
          <w:t>he</w:t>
        </w:r>
        <w:r>
          <w:rPr>
            <w:iCs/>
          </w:rPr>
          <w:t xml:space="preserve"> 71-76 GHz and 81-86 GHz frequency ranges are </w:t>
        </w:r>
        <w:r w:rsidRPr="008F5163">
          <w:rPr>
            <w:iCs/>
          </w:rPr>
          <w:t xml:space="preserve">expected to experience major growth </w:t>
        </w:r>
        <w:r>
          <w:rPr>
            <w:iCs/>
          </w:rPr>
          <w:t>in Fixed Service use and represent up to 20 percent</w:t>
        </w:r>
        <w:r w:rsidRPr="008F5163">
          <w:rPr>
            <w:iCs/>
          </w:rPr>
          <w:t xml:space="preserve"> of new backhaul deployments annually </w:t>
        </w:r>
        <w:r>
          <w:rPr>
            <w:iCs/>
          </w:rPr>
          <w:t>by</w:t>
        </w:r>
        <w:r w:rsidRPr="008F5163">
          <w:rPr>
            <w:iCs/>
          </w:rPr>
          <w:t xml:space="preserve"> 2020.</w:t>
        </w:r>
        <w:r>
          <w:rPr>
            <w:iCs/>
          </w:rPr>
          <w:t xml:space="preserve">  </w:t>
        </w:r>
      </w:ins>
    </w:p>
    <w:p w:rsidR="00892CCD" w:rsidRDefault="00892CCD" w:rsidP="00037062">
      <w:pPr>
        <w:spacing w:before="120"/>
        <w:rPr>
          <w:ins w:id="11" w:author="Rev" w:date="2019-02-11T10:32:00Z"/>
          <w:lang w:eastAsia="ja-JP"/>
        </w:rPr>
      </w:pPr>
      <w:del w:id="12" w:author="Rev" w:date="2019-02-11T10:31:00Z">
        <w:r w:rsidRPr="00E13033" w:rsidDel="00D9260B">
          <w:rPr>
            <w:lang w:eastAsia="ja-JP"/>
          </w:rPr>
          <w:delText xml:space="preserve">Several compatibility </w:delText>
        </w:r>
        <w:r w:rsidRPr="00E13033" w:rsidDel="00D9260B">
          <w:delText xml:space="preserve">studies between the EESS/SRS (passive) in the </w:delText>
        </w:r>
        <w:r w:rsidRPr="00E13033" w:rsidDel="00D9260B">
          <w:rPr>
            <w:lang w:eastAsia="ja-JP"/>
          </w:rPr>
          <w:delText xml:space="preserve">frequency </w:delText>
        </w:r>
        <w:r w:rsidRPr="00E13033" w:rsidDel="00D9260B">
          <w:delText xml:space="preserve">band </w:delText>
        </w:r>
        <w:r w:rsidDel="00D9260B">
          <w:delText xml:space="preserve">86-92 </w:delText>
        </w:r>
        <w:r w:rsidRPr="00E13033" w:rsidDel="00D9260B">
          <w:delText xml:space="preserve">GHz </w:delText>
        </w:r>
        <w:r w:rsidRPr="00E13033" w:rsidDel="00D9260B">
          <w:rPr>
            <w:lang w:eastAsia="ja-JP"/>
          </w:rPr>
          <w:delText xml:space="preserve">and </w:delText>
        </w:r>
        <w:r w:rsidDel="00D9260B">
          <w:delText>IMT in the frequency band 81-86</w:delText>
        </w:r>
        <w:r w:rsidRPr="00E13033" w:rsidDel="00D9260B">
          <w:delText xml:space="preserve"> GHz</w:delText>
        </w:r>
        <w:r w:rsidRPr="00E13033" w:rsidDel="00D9260B">
          <w:rPr>
            <w:lang w:eastAsia="ja-JP"/>
          </w:rPr>
          <w:delText xml:space="preserve"> have been </w:delText>
        </w:r>
        <w:r w:rsidDel="00D9260B">
          <w:rPr>
            <w:lang w:eastAsia="ja-JP"/>
          </w:rPr>
          <w:delText>conducted</w:delText>
        </w:r>
        <w:r w:rsidRPr="00E13033" w:rsidDel="00D9260B">
          <w:delText>.</w:delText>
        </w:r>
        <w:r w:rsidRPr="00E13033" w:rsidDel="00D9260B">
          <w:rPr>
            <w:lang w:eastAsia="ja-JP"/>
          </w:rPr>
          <w:delText xml:space="preserve"> </w:delText>
        </w:r>
        <w:r w:rsidDel="00D9260B">
          <w:rPr>
            <w:lang w:eastAsia="ja-JP"/>
          </w:rPr>
          <w:delText xml:space="preserve">All of these studies showed that IMT systems will cause exceedance of the EESS (passive) protection criteria, based on the </w:delText>
        </w:r>
        <w:r w:rsidDel="00D9260B">
          <w:rPr>
            <w:lang w:eastAsia="ja-JP"/>
          </w:rPr>
          <w:lastRenderedPageBreak/>
          <w:delText>parameters given. However, compatibility may be possible if appropriate limits for this band are placed in Resolution 750</w:delText>
        </w:r>
      </w:del>
      <w:r>
        <w:rPr>
          <w:lang w:eastAsia="ja-JP"/>
        </w:rPr>
        <w:t>.</w:t>
      </w:r>
    </w:p>
    <w:p w:rsidR="00D9260B" w:rsidRDefault="00D9260B" w:rsidP="00037062">
      <w:pPr>
        <w:spacing w:before="120"/>
        <w:rPr>
          <w:lang w:eastAsia="ja-JP"/>
        </w:rPr>
      </w:pPr>
      <w:ins w:id="13" w:author="Rev" w:date="2019-02-11T10:32:00Z">
        <w:r>
          <w:rPr>
            <w:lang w:eastAsia="ja-JP"/>
          </w:rPr>
          <w:t xml:space="preserve">In order to provide important </w:t>
        </w:r>
        <w:r w:rsidR="00A51EC1">
          <w:rPr>
            <w:lang w:eastAsia="ja-JP"/>
          </w:rPr>
          <w:t xml:space="preserve">backhaul services </w:t>
        </w:r>
      </w:ins>
      <w:ins w:id="14" w:author="Rev" w:date="2019-02-11T12:51:00Z">
        <w:r w:rsidR="00A51EC1">
          <w:rPr>
            <w:lang w:eastAsia="ja-JP"/>
          </w:rPr>
          <w:t>including those which</w:t>
        </w:r>
      </w:ins>
      <w:ins w:id="15" w:author="Rev" w:date="2019-02-11T10:32:00Z">
        <w:r w:rsidR="00A51EC1">
          <w:rPr>
            <w:lang w:eastAsia="ja-JP"/>
          </w:rPr>
          <w:t xml:space="preserve"> support</w:t>
        </w:r>
        <w:r>
          <w:rPr>
            <w:lang w:eastAsia="ja-JP"/>
          </w:rPr>
          <w:t xml:space="preserve"> IMT-2020</w:t>
        </w:r>
      </w:ins>
      <w:ins w:id="16" w:author="Rev" w:date="2019-02-11T12:51:00Z">
        <w:r w:rsidR="00A51EC1">
          <w:rPr>
            <w:lang w:eastAsia="ja-JP"/>
          </w:rPr>
          <w:t xml:space="preserve"> deployments</w:t>
        </w:r>
      </w:ins>
      <w:ins w:id="17" w:author="Rev" w:date="2019-02-11T10:32:00Z">
        <w:r>
          <w:rPr>
            <w:lang w:eastAsia="ja-JP"/>
          </w:rPr>
          <w:t>, no changes are proposed for the 71-76 GHz and 81-86 GHz frequency ranges.</w:t>
        </w:r>
      </w:ins>
    </w:p>
    <w:p w:rsidR="00892CCD" w:rsidRDefault="00892CCD" w:rsidP="00037062">
      <w:pPr>
        <w:spacing w:before="120"/>
        <w:rPr>
          <w:b/>
          <w:lang w:eastAsia="ja-JP"/>
        </w:rPr>
      </w:pPr>
    </w:p>
    <w:p w:rsidR="00892CCD" w:rsidRPr="00011B5A" w:rsidRDefault="00892CCD" w:rsidP="00037062">
      <w:pPr>
        <w:spacing w:before="120"/>
        <w:rPr>
          <w:b/>
          <w:lang w:eastAsia="ja-JP"/>
        </w:rPr>
      </w:pPr>
      <w:r w:rsidRPr="00011B5A">
        <w:rPr>
          <w:b/>
          <w:lang w:eastAsia="ja-JP"/>
        </w:rPr>
        <w:t>Proposals</w:t>
      </w:r>
      <w:r>
        <w:rPr>
          <w:b/>
          <w:lang w:eastAsia="ja-JP"/>
        </w:rPr>
        <w:t>:</w:t>
      </w:r>
    </w:p>
    <w:p w:rsidR="00892CCD" w:rsidRDefault="00892CCD" w:rsidP="00892CCD">
      <w:pPr>
        <w:pStyle w:val="ArtNo"/>
        <w:spacing w:before="0"/>
        <w:rPr>
          <w:lang w:val="en-AU"/>
        </w:rPr>
      </w:pPr>
      <w:r w:rsidRPr="006D07BF">
        <w:t>ARTICLE</w:t>
      </w:r>
      <w:r>
        <w:rPr>
          <w:lang w:val="en-AU"/>
        </w:rPr>
        <w:t xml:space="preserve"> </w:t>
      </w:r>
      <w:r w:rsidRPr="00892CCD">
        <w:rPr>
          <w:rStyle w:val="href"/>
          <w:color w:val="000000"/>
          <w:lang w:val="en-AU"/>
        </w:rPr>
        <w:t>5</w:t>
      </w:r>
    </w:p>
    <w:p w:rsidR="00892CCD" w:rsidRDefault="00892CCD" w:rsidP="00892CCD">
      <w:pPr>
        <w:pStyle w:val="Arttitle"/>
        <w:rPr>
          <w:lang w:val="en-US"/>
        </w:rPr>
      </w:pPr>
      <w:r w:rsidRPr="006D07BF">
        <w:t>Frequency</w:t>
      </w:r>
      <w:r>
        <w:t xml:space="preserve"> allocations</w:t>
      </w:r>
    </w:p>
    <w:p w:rsidR="00892CCD" w:rsidRPr="00B25B23" w:rsidDel="00D9260B" w:rsidRDefault="00892CCD" w:rsidP="00892CCD">
      <w:pPr>
        <w:pStyle w:val="Section1"/>
        <w:keepNext/>
        <w:rPr>
          <w:del w:id="18" w:author="Rev" w:date="2019-02-11T10:32:00Z"/>
        </w:rPr>
      </w:pPr>
      <w:r w:rsidRPr="002618F4">
        <w:t>Section</w:t>
      </w:r>
      <w:r>
        <w:rPr>
          <w:lang w:val="en-AU"/>
        </w:rPr>
        <w:t xml:space="preserve"> IV – Table of Frequency </w:t>
      </w:r>
      <w:proofErr w:type="gramStart"/>
      <w:r>
        <w:rPr>
          <w:lang w:val="en-AU"/>
        </w:rPr>
        <w:t>Allocations</w:t>
      </w:r>
      <w:proofErr w:type="gramEnd"/>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D9260B" w:rsidRPr="00D9260B" w:rsidRDefault="00D9260B" w:rsidP="00892CCD">
      <w:pPr>
        <w:pStyle w:val="Proposal"/>
        <w:rPr>
          <w:ins w:id="19" w:author="Rev" w:date="2019-02-11T10:34:00Z"/>
          <w:b/>
        </w:rPr>
      </w:pPr>
      <w:ins w:id="20" w:author="Rev" w:date="2019-02-11T10:34:00Z">
        <w:r w:rsidRPr="00D9260B">
          <w:rPr>
            <w:b/>
            <w:u w:val="single"/>
          </w:rPr>
          <w:t>NOC</w:t>
        </w:r>
        <w:r w:rsidRPr="00D9260B">
          <w:rPr>
            <w:b/>
          </w:rPr>
          <w:tab/>
          <w:t>USA/1.13/1</w:t>
        </w:r>
      </w:ins>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102"/>
        <w:gridCol w:w="3102"/>
      </w:tblGrid>
      <w:tr w:rsidR="00D9260B" w:rsidRPr="002B657C" w:rsidTr="001E2694">
        <w:trPr>
          <w:cantSplit/>
          <w:jc w:val="center"/>
        </w:trPr>
        <w:tc>
          <w:tcPr>
            <w:tcW w:w="9304" w:type="dxa"/>
            <w:gridSpan w:val="3"/>
            <w:tcBorders>
              <w:top w:val="nil"/>
              <w:left w:val="nil"/>
              <w:bottom w:val="single" w:sz="4" w:space="0" w:color="auto"/>
              <w:right w:val="nil"/>
            </w:tcBorders>
          </w:tcPr>
          <w:p w:rsidR="00D9260B" w:rsidRPr="002B657C" w:rsidRDefault="00D9260B" w:rsidP="001E2694">
            <w:pPr>
              <w:pStyle w:val="Tabletitle"/>
            </w:pPr>
            <w:r w:rsidRPr="00766CBC">
              <w:t>66-81 GHz</w:t>
            </w:r>
          </w:p>
        </w:tc>
      </w:tr>
      <w:tr w:rsidR="00D9260B" w:rsidRPr="002B657C" w:rsidTr="001E2694">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D9260B" w:rsidRPr="002B657C" w:rsidRDefault="00D9260B" w:rsidP="001E2694">
            <w:pPr>
              <w:pStyle w:val="Tablehead"/>
            </w:pPr>
            <w:r w:rsidRPr="002B657C">
              <w:t>Allocation to services</w:t>
            </w:r>
          </w:p>
        </w:tc>
      </w:tr>
      <w:tr w:rsidR="00D9260B" w:rsidRPr="002B657C" w:rsidTr="001E2694">
        <w:trPr>
          <w:cantSplit/>
          <w:jc w:val="center"/>
        </w:trPr>
        <w:tc>
          <w:tcPr>
            <w:tcW w:w="3100" w:type="dxa"/>
            <w:tcBorders>
              <w:top w:val="single" w:sz="4" w:space="0" w:color="auto"/>
              <w:left w:val="single" w:sz="4" w:space="0" w:color="auto"/>
              <w:bottom w:val="single" w:sz="4" w:space="0" w:color="auto"/>
              <w:right w:val="single" w:sz="4" w:space="0" w:color="auto"/>
            </w:tcBorders>
            <w:hideMark/>
          </w:tcPr>
          <w:p w:rsidR="00D9260B" w:rsidRPr="002B657C" w:rsidRDefault="00D9260B" w:rsidP="001E2694">
            <w:pPr>
              <w:pStyle w:val="Tablehead"/>
            </w:pPr>
            <w:proofErr w:type="spellStart"/>
            <w:r w:rsidRPr="002B657C">
              <w:t>Region</w:t>
            </w:r>
            <w:proofErr w:type="spellEnd"/>
            <w:r w:rsidRPr="002B657C">
              <w:t xml:space="preserve"> 1</w:t>
            </w:r>
          </w:p>
        </w:tc>
        <w:tc>
          <w:tcPr>
            <w:tcW w:w="3102" w:type="dxa"/>
            <w:tcBorders>
              <w:top w:val="single" w:sz="4" w:space="0" w:color="auto"/>
              <w:left w:val="single" w:sz="4" w:space="0" w:color="auto"/>
              <w:bottom w:val="single" w:sz="4" w:space="0" w:color="auto"/>
              <w:right w:val="single" w:sz="4" w:space="0" w:color="auto"/>
            </w:tcBorders>
            <w:hideMark/>
          </w:tcPr>
          <w:p w:rsidR="00D9260B" w:rsidRPr="002B657C" w:rsidRDefault="00D9260B" w:rsidP="001E2694">
            <w:pPr>
              <w:pStyle w:val="Tablehead"/>
            </w:pPr>
            <w:proofErr w:type="spellStart"/>
            <w:r w:rsidRPr="002B657C">
              <w:t>Region</w:t>
            </w:r>
            <w:proofErr w:type="spellEnd"/>
            <w:r w:rsidRPr="002B657C">
              <w:t xml:space="preserve"> 2</w:t>
            </w:r>
          </w:p>
        </w:tc>
        <w:tc>
          <w:tcPr>
            <w:tcW w:w="3102" w:type="dxa"/>
            <w:tcBorders>
              <w:top w:val="single" w:sz="4" w:space="0" w:color="auto"/>
              <w:left w:val="single" w:sz="4" w:space="0" w:color="auto"/>
              <w:bottom w:val="single" w:sz="4" w:space="0" w:color="auto"/>
              <w:right w:val="single" w:sz="4" w:space="0" w:color="auto"/>
            </w:tcBorders>
            <w:hideMark/>
          </w:tcPr>
          <w:p w:rsidR="00D9260B" w:rsidRPr="002B657C" w:rsidRDefault="00D9260B" w:rsidP="001E2694">
            <w:pPr>
              <w:pStyle w:val="Tablehead"/>
            </w:pPr>
            <w:proofErr w:type="spellStart"/>
            <w:r w:rsidRPr="002B657C">
              <w:t>Region</w:t>
            </w:r>
            <w:proofErr w:type="spellEnd"/>
            <w:r w:rsidRPr="002B657C">
              <w:t xml:space="preserve"> 3</w:t>
            </w:r>
          </w:p>
        </w:tc>
      </w:tr>
      <w:tr w:rsidR="00D9260B" w:rsidRPr="008A2589" w:rsidTr="001E2694">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D9260B" w:rsidRPr="00D9260B" w:rsidRDefault="00D9260B" w:rsidP="001E2694">
            <w:pPr>
              <w:pStyle w:val="TableTextS5"/>
              <w:spacing w:before="30" w:after="30"/>
              <w:rPr>
                <w:color w:val="000000" w:themeColor="text1"/>
                <w:lang w:val="en-US"/>
              </w:rPr>
            </w:pPr>
            <w:r w:rsidRPr="00D9260B">
              <w:rPr>
                <w:rStyle w:val="Tablefreq"/>
                <w:color w:val="000000" w:themeColor="text1"/>
              </w:rPr>
              <w:t>71-74</w:t>
            </w:r>
            <w:r w:rsidRPr="00D9260B">
              <w:rPr>
                <w:color w:val="000000" w:themeColor="text1"/>
                <w:lang w:val="en-US"/>
              </w:rPr>
              <w:tab/>
            </w:r>
            <w:r w:rsidRPr="00D9260B">
              <w:rPr>
                <w:color w:val="000000" w:themeColor="text1"/>
                <w:lang w:val="en-US"/>
              </w:rPr>
              <w:tab/>
            </w:r>
            <w:r w:rsidRPr="00D9260B">
              <w:rPr>
                <w:color w:val="000000" w:themeColor="text1"/>
                <w:lang w:val="en-US"/>
              </w:rPr>
              <w:tab/>
            </w:r>
            <w:r w:rsidRPr="00D9260B">
              <w:rPr>
                <w:color w:val="000000" w:themeColor="text1"/>
              </w:rPr>
              <w:t>FIXED</w:t>
            </w:r>
          </w:p>
          <w:p w:rsidR="00D9260B" w:rsidRPr="00D9260B" w:rsidRDefault="00D9260B" w:rsidP="001E2694">
            <w:pPr>
              <w:pStyle w:val="TableTextS5"/>
              <w:spacing w:before="30" w:after="30"/>
              <w:rPr>
                <w:color w:val="000000" w:themeColor="text1"/>
                <w:lang w:val="en-US"/>
              </w:rPr>
            </w:pPr>
            <w:r w:rsidRPr="00D9260B">
              <w:rPr>
                <w:color w:val="000000" w:themeColor="text1"/>
                <w:lang w:val="en-US"/>
              </w:rPr>
              <w:tab/>
            </w:r>
            <w:r w:rsidRPr="00D9260B">
              <w:rPr>
                <w:color w:val="000000" w:themeColor="text1"/>
                <w:lang w:val="en-US"/>
              </w:rPr>
              <w:tab/>
            </w:r>
            <w:r w:rsidRPr="00D9260B">
              <w:rPr>
                <w:color w:val="000000" w:themeColor="text1"/>
                <w:lang w:val="en-US"/>
              </w:rPr>
              <w:tab/>
            </w:r>
            <w:r w:rsidRPr="00D9260B">
              <w:rPr>
                <w:color w:val="000000" w:themeColor="text1"/>
                <w:lang w:val="en-US"/>
              </w:rPr>
              <w:tab/>
            </w:r>
            <w:r w:rsidRPr="00D9260B">
              <w:rPr>
                <w:color w:val="000000" w:themeColor="text1"/>
              </w:rPr>
              <w:t>FIXED-SATELLITE (</w:t>
            </w:r>
            <w:proofErr w:type="spellStart"/>
            <w:r w:rsidRPr="00D9260B">
              <w:rPr>
                <w:color w:val="000000" w:themeColor="text1"/>
              </w:rPr>
              <w:t>space</w:t>
            </w:r>
            <w:proofErr w:type="spellEnd"/>
            <w:r w:rsidRPr="00D9260B">
              <w:rPr>
                <w:color w:val="000000" w:themeColor="text1"/>
              </w:rPr>
              <w:t>-to-</w:t>
            </w:r>
            <w:proofErr w:type="spellStart"/>
            <w:r w:rsidRPr="00D9260B">
              <w:rPr>
                <w:color w:val="000000" w:themeColor="text1"/>
              </w:rPr>
              <w:t>Earth</w:t>
            </w:r>
            <w:proofErr w:type="spellEnd"/>
            <w:r w:rsidRPr="00D9260B">
              <w:rPr>
                <w:color w:val="000000" w:themeColor="text1"/>
              </w:rPr>
              <w:t>)</w:t>
            </w:r>
          </w:p>
          <w:p w:rsidR="00D9260B" w:rsidRPr="00D9260B" w:rsidRDefault="00D9260B" w:rsidP="001E2694">
            <w:pPr>
              <w:pStyle w:val="TableTextS5"/>
              <w:spacing w:before="30" w:after="30"/>
              <w:rPr>
                <w:color w:val="000000" w:themeColor="text1"/>
                <w:lang w:val="en-US"/>
              </w:rPr>
            </w:pPr>
            <w:r w:rsidRPr="00D9260B">
              <w:rPr>
                <w:color w:val="000000" w:themeColor="text1"/>
                <w:lang w:val="en-US"/>
              </w:rPr>
              <w:tab/>
            </w:r>
            <w:r w:rsidRPr="00D9260B">
              <w:rPr>
                <w:color w:val="000000" w:themeColor="text1"/>
                <w:lang w:val="en-US"/>
              </w:rPr>
              <w:tab/>
            </w:r>
            <w:r w:rsidRPr="00D9260B">
              <w:rPr>
                <w:color w:val="000000" w:themeColor="text1"/>
                <w:lang w:val="en-US"/>
              </w:rPr>
              <w:tab/>
            </w:r>
            <w:r w:rsidRPr="00D9260B">
              <w:rPr>
                <w:color w:val="000000" w:themeColor="text1"/>
                <w:lang w:val="en-US"/>
              </w:rPr>
              <w:tab/>
            </w:r>
            <w:r w:rsidRPr="00D9260B">
              <w:rPr>
                <w:color w:val="000000" w:themeColor="text1"/>
              </w:rPr>
              <w:t>MOBILE</w:t>
            </w:r>
          </w:p>
          <w:p w:rsidR="00D9260B" w:rsidRPr="00D9260B" w:rsidRDefault="00D9260B" w:rsidP="001E2694">
            <w:pPr>
              <w:pStyle w:val="TableTextS5"/>
              <w:spacing w:before="30" w:after="30"/>
              <w:rPr>
                <w:color w:val="000000" w:themeColor="text1"/>
                <w:lang w:val="en-US"/>
              </w:rPr>
            </w:pPr>
            <w:r w:rsidRPr="00D9260B">
              <w:rPr>
                <w:color w:val="000000" w:themeColor="text1"/>
                <w:lang w:val="en-US"/>
              </w:rPr>
              <w:tab/>
            </w:r>
            <w:r w:rsidRPr="00D9260B">
              <w:rPr>
                <w:color w:val="000000" w:themeColor="text1"/>
                <w:lang w:val="en-US"/>
              </w:rPr>
              <w:tab/>
            </w:r>
            <w:r w:rsidRPr="00D9260B">
              <w:rPr>
                <w:color w:val="000000" w:themeColor="text1"/>
                <w:lang w:val="en-US"/>
              </w:rPr>
              <w:tab/>
            </w:r>
            <w:r w:rsidRPr="00D9260B">
              <w:rPr>
                <w:color w:val="000000" w:themeColor="text1"/>
                <w:lang w:val="en-US"/>
              </w:rPr>
              <w:tab/>
            </w:r>
            <w:r w:rsidRPr="00D9260B">
              <w:rPr>
                <w:color w:val="000000" w:themeColor="text1"/>
              </w:rPr>
              <w:t>MOBILE-SATELLITE (</w:t>
            </w:r>
            <w:proofErr w:type="spellStart"/>
            <w:r w:rsidRPr="00D9260B">
              <w:rPr>
                <w:color w:val="000000" w:themeColor="text1"/>
              </w:rPr>
              <w:t>space</w:t>
            </w:r>
            <w:proofErr w:type="spellEnd"/>
            <w:r w:rsidRPr="00D9260B">
              <w:rPr>
                <w:color w:val="000000" w:themeColor="text1"/>
              </w:rPr>
              <w:t>-to-</w:t>
            </w:r>
            <w:proofErr w:type="spellStart"/>
            <w:r w:rsidRPr="00D9260B">
              <w:rPr>
                <w:color w:val="000000" w:themeColor="text1"/>
              </w:rPr>
              <w:t>Earth</w:t>
            </w:r>
            <w:proofErr w:type="spellEnd"/>
            <w:r w:rsidRPr="00D9260B">
              <w:rPr>
                <w:color w:val="000000" w:themeColor="text1"/>
              </w:rPr>
              <w:t>)</w:t>
            </w:r>
          </w:p>
        </w:tc>
      </w:tr>
      <w:tr w:rsidR="00D9260B" w:rsidTr="001E2694">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D9260B" w:rsidRPr="00D9260B" w:rsidRDefault="00D9260B" w:rsidP="001E2694">
            <w:pPr>
              <w:pStyle w:val="TableTextS5"/>
              <w:tabs>
                <w:tab w:val="clear" w:pos="170"/>
                <w:tab w:val="clear" w:pos="567"/>
                <w:tab w:val="clear" w:pos="737"/>
              </w:tabs>
              <w:spacing w:before="30" w:after="30"/>
              <w:rPr>
                <w:color w:val="000000" w:themeColor="text1"/>
                <w:lang w:val="en-US"/>
              </w:rPr>
            </w:pPr>
            <w:r w:rsidRPr="00D9260B">
              <w:rPr>
                <w:rStyle w:val="Tablefreq"/>
                <w:color w:val="000000" w:themeColor="text1"/>
              </w:rPr>
              <w:t>74-76</w:t>
            </w:r>
            <w:r w:rsidRPr="00D9260B">
              <w:rPr>
                <w:color w:val="000000" w:themeColor="text1"/>
              </w:rPr>
              <w:tab/>
              <w:t>FIXED</w:t>
            </w:r>
          </w:p>
          <w:p w:rsidR="00D9260B" w:rsidRPr="00D9260B" w:rsidRDefault="00D9260B" w:rsidP="001E2694">
            <w:pPr>
              <w:pStyle w:val="TableTextS5"/>
              <w:spacing w:before="30" w:after="30"/>
              <w:rPr>
                <w:color w:val="000000" w:themeColor="text1"/>
                <w:lang w:val="en-US"/>
              </w:rPr>
            </w:pPr>
            <w:r w:rsidRPr="00D9260B">
              <w:rPr>
                <w:color w:val="000000" w:themeColor="text1"/>
              </w:rPr>
              <w:tab/>
            </w:r>
            <w:r w:rsidRPr="00D9260B">
              <w:rPr>
                <w:color w:val="000000" w:themeColor="text1"/>
              </w:rPr>
              <w:tab/>
            </w:r>
            <w:r w:rsidRPr="00D9260B">
              <w:rPr>
                <w:color w:val="000000" w:themeColor="text1"/>
              </w:rPr>
              <w:tab/>
            </w:r>
            <w:r w:rsidRPr="00D9260B">
              <w:rPr>
                <w:color w:val="000000" w:themeColor="text1"/>
              </w:rPr>
              <w:tab/>
            </w:r>
            <w:r w:rsidRPr="00D9260B">
              <w:rPr>
                <w:color w:val="000000" w:themeColor="text1"/>
                <w:lang w:val="en-US"/>
              </w:rPr>
              <w:t>FIXED-SATELLITE (space-to-Earth)</w:t>
            </w:r>
          </w:p>
          <w:p w:rsidR="00D9260B" w:rsidRPr="00D9260B" w:rsidRDefault="00D9260B" w:rsidP="001E2694">
            <w:pPr>
              <w:pStyle w:val="TableTextS5"/>
              <w:spacing w:before="30" w:after="30"/>
              <w:rPr>
                <w:color w:val="000000" w:themeColor="text1"/>
                <w:lang w:val="en-US"/>
              </w:rPr>
            </w:pPr>
            <w:r w:rsidRPr="00D9260B">
              <w:rPr>
                <w:color w:val="000000" w:themeColor="text1"/>
                <w:lang w:val="en-US"/>
              </w:rPr>
              <w:tab/>
            </w:r>
            <w:r w:rsidRPr="00D9260B">
              <w:rPr>
                <w:color w:val="000000" w:themeColor="text1"/>
                <w:lang w:val="en-US"/>
              </w:rPr>
              <w:tab/>
            </w:r>
            <w:r w:rsidRPr="00D9260B">
              <w:rPr>
                <w:color w:val="000000" w:themeColor="text1"/>
                <w:lang w:val="en-US"/>
              </w:rPr>
              <w:tab/>
            </w:r>
            <w:r w:rsidRPr="00D9260B">
              <w:rPr>
                <w:color w:val="000000" w:themeColor="text1"/>
                <w:lang w:val="en-US"/>
              </w:rPr>
              <w:tab/>
              <w:t>MOBILE</w:t>
            </w:r>
          </w:p>
          <w:p w:rsidR="00D9260B" w:rsidRPr="00D9260B" w:rsidRDefault="00D9260B" w:rsidP="001E2694">
            <w:pPr>
              <w:pStyle w:val="TableTextS5"/>
              <w:spacing w:before="30" w:after="30"/>
              <w:rPr>
                <w:color w:val="000000" w:themeColor="text1"/>
                <w:lang w:val="en-US"/>
              </w:rPr>
            </w:pPr>
            <w:r w:rsidRPr="00D9260B">
              <w:rPr>
                <w:color w:val="000000" w:themeColor="text1"/>
                <w:lang w:val="en-US"/>
              </w:rPr>
              <w:tab/>
            </w:r>
            <w:r w:rsidRPr="00D9260B">
              <w:rPr>
                <w:color w:val="000000" w:themeColor="text1"/>
                <w:lang w:val="en-US"/>
              </w:rPr>
              <w:tab/>
            </w:r>
            <w:r w:rsidRPr="00D9260B">
              <w:rPr>
                <w:color w:val="000000" w:themeColor="text1"/>
                <w:lang w:val="en-US"/>
              </w:rPr>
              <w:tab/>
            </w:r>
            <w:r w:rsidRPr="00D9260B">
              <w:rPr>
                <w:color w:val="000000" w:themeColor="text1"/>
                <w:lang w:val="en-US"/>
              </w:rPr>
              <w:tab/>
              <w:t>BROADCASTING</w:t>
            </w:r>
          </w:p>
          <w:p w:rsidR="00D9260B" w:rsidRPr="00D9260B" w:rsidRDefault="00D9260B" w:rsidP="001E2694">
            <w:pPr>
              <w:pStyle w:val="TableTextS5"/>
              <w:spacing w:before="30" w:after="30"/>
              <w:rPr>
                <w:color w:val="000000" w:themeColor="text1"/>
                <w:lang w:val="en-US"/>
              </w:rPr>
            </w:pPr>
            <w:r w:rsidRPr="00D9260B">
              <w:rPr>
                <w:color w:val="000000" w:themeColor="text1"/>
                <w:lang w:val="en-US"/>
              </w:rPr>
              <w:tab/>
            </w:r>
            <w:r w:rsidRPr="00D9260B">
              <w:rPr>
                <w:color w:val="000000" w:themeColor="text1"/>
                <w:lang w:val="en-US"/>
              </w:rPr>
              <w:tab/>
            </w:r>
            <w:r w:rsidRPr="00D9260B">
              <w:rPr>
                <w:color w:val="000000" w:themeColor="text1"/>
                <w:lang w:val="en-US"/>
              </w:rPr>
              <w:tab/>
            </w:r>
            <w:r w:rsidRPr="00D9260B">
              <w:rPr>
                <w:color w:val="000000" w:themeColor="text1"/>
                <w:lang w:val="en-US"/>
              </w:rPr>
              <w:tab/>
              <w:t>BROADCASTING-SATELLITE</w:t>
            </w:r>
          </w:p>
          <w:p w:rsidR="00D9260B" w:rsidRPr="00D9260B" w:rsidRDefault="00D9260B" w:rsidP="001E2694">
            <w:pPr>
              <w:pStyle w:val="TableTextS5"/>
              <w:spacing w:before="30" w:after="30"/>
              <w:rPr>
                <w:color w:val="000000" w:themeColor="text1"/>
                <w:lang w:val="en-US"/>
              </w:rPr>
            </w:pPr>
            <w:r w:rsidRPr="00D9260B">
              <w:rPr>
                <w:color w:val="000000" w:themeColor="text1"/>
                <w:lang w:val="en-US"/>
              </w:rPr>
              <w:tab/>
            </w:r>
            <w:r w:rsidRPr="00D9260B">
              <w:rPr>
                <w:color w:val="000000" w:themeColor="text1"/>
                <w:lang w:val="en-US"/>
              </w:rPr>
              <w:tab/>
            </w:r>
            <w:r w:rsidRPr="00D9260B">
              <w:rPr>
                <w:color w:val="000000" w:themeColor="text1"/>
                <w:lang w:val="en-US"/>
              </w:rPr>
              <w:tab/>
            </w:r>
            <w:r w:rsidRPr="00D9260B">
              <w:rPr>
                <w:color w:val="000000" w:themeColor="text1"/>
                <w:lang w:val="en-US"/>
              </w:rPr>
              <w:tab/>
              <w:t>Space research (space-to-Earth)</w:t>
            </w:r>
          </w:p>
          <w:p w:rsidR="00D9260B" w:rsidRPr="00D9260B" w:rsidRDefault="00D9260B" w:rsidP="001E2694">
            <w:pPr>
              <w:pStyle w:val="TableTextS5"/>
              <w:spacing w:before="30" w:after="30"/>
              <w:rPr>
                <w:rStyle w:val="Artref"/>
                <w:color w:val="000000" w:themeColor="text1"/>
              </w:rPr>
            </w:pPr>
            <w:r w:rsidRPr="00D9260B">
              <w:rPr>
                <w:color w:val="000000" w:themeColor="text1"/>
                <w:lang w:val="en-US"/>
              </w:rPr>
              <w:tab/>
            </w:r>
            <w:r w:rsidRPr="00D9260B">
              <w:rPr>
                <w:color w:val="000000" w:themeColor="text1"/>
                <w:lang w:val="en-US"/>
              </w:rPr>
              <w:tab/>
            </w:r>
            <w:r w:rsidRPr="00D9260B">
              <w:rPr>
                <w:color w:val="000000" w:themeColor="text1"/>
                <w:lang w:val="en-US"/>
              </w:rPr>
              <w:tab/>
            </w:r>
            <w:r w:rsidRPr="00D9260B">
              <w:rPr>
                <w:color w:val="000000" w:themeColor="text1"/>
                <w:lang w:val="en-US"/>
              </w:rPr>
              <w:tab/>
            </w:r>
            <w:r w:rsidRPr="00D9260B">
              <w:rPr>
                <w:rStyle w:val="Artref"/>
                <w:color w:val="000000" w:themeColor="text1"/>
                <w:lang w:val="en-AU"/>
              </w:rPr>
              <w:t xml:space="preserve">5.561           </w:t>
            </w:r>
          </w:p>
        </w:tc>
      </w:tr>
    </w:tbl>
    <w:p w:rsidR="00D9260B" w:rsidRDefault="00D9260B" w:rsidP="00D9260B">
      <w:pPr>
        <w:rPr>
          <w:lang w:val="en-GB"/>
        </w:rPr>
      </w:pPr>
    </w:p>
    <w:p w:rsidR="00D9260B" w:rsidRDefault="00D9260B" w:rsidP="00D9260B">
      <w:pPr>
        <w:rPr>
          <w:ins w:id="21" w:author="Rev" w:date="2019-02-11T10:37:00Z"/>
          <w:lang w:val="en-GB"/>
        </w:rPr>
      </w:pPr>
      <w:ins w:id="22" w:author="Rev" w:date="2019-02-11T10:37:00Z">
        <w:r w:rsidRPr="00D9260B">
          <w:rPr>
            <w:b/>
            <w:lang w:val="en-GB"/>
          </w:rPr>
          <w:t>Reasons:</w:t>
        </w:r>
      </w:ins>
      <w:ins w:id="23" w:author="Rev" w:date="2019-02-11T10:39:00Z">
        <w:r>
          <w:rPr>
            <w:b/>
            <w:lang w:val="en-GB"/>
          </w:rPr>
          <w:t xml:space="preserve"> </w:t>
        </w:r>
      </w:ins>
      <w:ins w:id="24" w:author="Rev" w:date="2019-02-11T10:38:00Z">
        <w:r>
          <w:rPr>
            <w:lang w:val="en-GB"/>
          </w:rPr>
          <w:t xml:space="preserve"> </w:t>
        </w:r>
        <w:r>
          <w:rPr>
            <w:lang w:eastAsia="ja-JP"/>
          </w:rPr>
          <w:t>In order to utilize these frequency bands to provide important backhaul services for IMT-2020, no changes are proposed.</w:t>
        </w:r>
      </w:ins>
    </w:p>
    <w:p w:rsidR="00D9260B" w:rsidRPr="00D9260B" w:rsidRDefault="00D9260B" w:rsidP="00D9260B">
      <w:pPr>
        <w:rPr>
          <w:ins w:id="25" w:author="Rev" w:date="2019-02-11T10:34:00Z"/>
          <w:lang w:val="en-GB"/>
        </w:rPr>
      </w:pPr>
    </w:p>
    <w:p w:rsidR="00D9260B" w:rsidRDefault="00D9260B" w:rsidP="00D9260B">
      <w:pPr>
        <w:pStyle w:val="Proposal"/>
        <w:rPr>
          <w:ins w:id="26" w:author="Rev" w:date="2019-02-11T10:38:00Z"/>
          <w:b/>
        </w:rPr>
      </w:pPr>
      <w:ins w:id="27" w:author="Rev" w:date="2019-02-11T10:38:00Z">
        <w:r w:rsidRPr="00D9260B">
          <w:rPr>
            <w:b/>
            <w:u w:val="single"/>
          </w:rPr>
          <w:t>NOC</w:t>
        </w:r>
        <w:r w:rsidRPr="00D9260B">
          <w:rPr>
            <w:b/>
          </w:rPr>
          <w:tab/>
          <w:t>USA/1</w:t>
        </w:r>
        <w:r>
          <w:rPr>
            <w:b/>
          </w:rPr>
          <w:t>.13/2</w:t>
        </w:r>
      </w:ins>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D9260B" w:rsidRPr="002B657C" w:rsidTr="001E2694">
        <w:trPr>
          <w:cantSplit/>
          <w:jc w:val="center"/>
        </w:trPr>
        <w:tc>
          <w:tcPr>
            <w:tcW w:w="9304" w:type="dxa"/>
            <w:gridSpan w:val="3"/>
            <w:tcBorders>
              <w:top w:val="nil"/>
              <w:left w:val="nil"/>
              <w:bottom w:val="single" w:sz="4" w:space="0" w:color="auto"/>
              <w:right w:val="nil"/>
            </w:tcBorders>
          </w:tcPr>
          <w:p w:rsidR="00D9260B" w:rsidRPr="002B657C" w:rsidRDefault="00D9260B" w:rsidP="001E2694">
            <w:pPr>
              <w:pStyle w:val="Tabletitle"/>
            </w:pPr>
            <w:r w:rsidRPr="007F2288">
              <w:t>81-86 GHz</w:t>
            </w:r>
          </w:p>
        </w:tc>
      </w:tr>
      <w:tr w:rsidR="00D9260B" w:rsidRPr="00D41CE2" w:rsidTr="001E2694">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D9260B" w:rsidRPr="00D41CE2" w:rsidRDefault="00D9260B" w:rsidP="001E2694">
            <w:pPr>
              <w:pStyle w:val="Tablehead"/>
            </w:pPr>
            <w:r w:rsidRPr="00D41CE2">
              <w:t>Allocation to services</w:t>
            </w:r>
          </w:p>
        </w:tc>
      </w:tr>
      <w:tr w:rsidR="00D9260B" w:rsidRPr="00D41CE2" w:rsidTr="001E2694">
        <w:trPr>
          <w:cantSplit/>
          <w:jc w:val="center"/>
        </w:trPr>
        <w:tc>
          <w:tcPr>
            <w:tcW w:w="3099" w:type="dxa"/>
            <w:tcBorders>
              <w:top w:val="single" w:sz="4" w:space="0" w:color="auto"/>
              <w:left w:val="single" w:sz="4" w:space="0" w:color="auto"/>
              <w:bottom w:val="single" w:sz="4" w:space="0" w:color="auto"/>
              <w:right w:val="single" w:sz="4" w:space="0" w:color="auto"/>
            </w:tcBorders>
            <w:hideMark/>
          </w:tcPr>
          <w:p w:rsidR="00D9260B" w:rsidRPr="00D41CE2" w:rsidRDefault="00D9260B" w:rsidP="001E2694">
            <w:pPr>
              <w:pStyle w:val="Tablehead"/>
            </w:pPr>
            <w:proofErr w:type="spellStart"/>
            <w:r w:rsidRPr="00D41CE2">
              <w:t>Region</w:t>
            </w:r>
            <w:proofErr w:type="spellEnd"/>
            <w:r w:rsidRPr="00D41CE2">
              <w:t xml:space="preserve"> 1</w:t>
            </w:r>
          </w:p>
        </w:tc>
        <w:tc>
          <w:tcPr>
            <w:tcW w:w="3100" w:type="dxa"/>
            <w:tcBorders>
              <w:top w:val="single" w:sz="4" w:space="0" w:color="auto"/>
              <w:left w:val="single" w:sz="4" w:space="0" w:color="auto"/>
              <w:bottom w:val="single" w:sz="4" w:space="0" w:color="auto"/>
              <w:right w:val="single" w:sz="4" w:space="0" w:color="auto"/>
            </w:tcBorders>
            <w:hideMark/>
          </w:tcPr>
          <w:p w:rsidR="00D9260B" w:rsidRPr="00D41CE2" w:rsidRDefault="00D9260B" w:rsidP="001E2694">
            <w:pPr>
              <w:pStyle w:val="Tablehead"/>
            </w:pPr>
            <w:proofErr w:type="spellStart"/>
            <w:r w:rsidRPr="00D41CE2">
              <w:t>Region</w:t>
            </w:r>
            <w:proofErr w:type="spellEnd"/>
            <w:r w:rsidRPr="00D41CE2">
              <w:t xml:space="preserve"> 2</w:t>
            </w:r>
          </w:p>
        </w:tc>
        <w:tc>
          <w:tcPr>
            <w:tcW w:w="3105" w:type="dxa"/>
            <w:tcBorders>
              <w:top w:val="single" w:sz="4" w:space="0" w:color="auto"/>
              <w:left w:val="single" w:sz="4" w:space="0" w:color="auto"/>
              <w:bottom w:val="single" w:sz="4" w:space="0" w:color="auto"/>
              <w:right w:val="single" w:sz="4" w:space="0" w:color="auto"/>
            </w:tcBorders>
            <w:hideMark/>
          </w:tcPr>
          <w:p w:rsidR="00D9260B" w:rsidRPr="00D41CE2" w:rsidRDefault="00D9260B" w:rsidP="001E2694">
            <w:pPr>
              <w:pStyle w:val="Tablehead"/>
            </w:pPr>
            <w:proofErr w:type="spellStart"/>
            <w:r w:rsidRPr="00D41CE2">
              <w:t>Region</w:t>
            </w:r>
            <w:proofErr w:type="spellEnd"/>
            <w:r w:rsidRPr="00D41CE2">
              <w:t xml:space="preserve"> 3</w:t>
            </w:r>
          </w:p>
        </w:tc>
      </w:tr>
      <w:tr w:rsidR="00D9260B" w:rsidRPr="00D41CE2" w:rsidTr="001E2694">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D9260B" w:rsidRPr="00D9260B" w:rsidRDefault="00D9260B" w:rsidP="001E2694">
            <w:pPr>
              <w:pStyle w:val="TableTextS5"/>
              <w:keepNext/>
              <w:rPr>
                <w:color w:val="000000" w:themeColor="text1"/>
              </w:rPr>
            </w:pPr>
            <w:r w:rsidRPr="00D9260B">
              <w:rPr>
                <w:rStyle w:val="Tablefreq"/>
                <w:color w:val="000000" w:themeColor="text1"/>
              </w:rPr>
              <w:lastRenderedPageBreak/>
              <w:t>81-84</w:t>
            </w:r>
            <w:r w:rsidRPr="00D9260B">
              <w:rPr>
                <w:color w:val="000000" w:themeColor="text1"/>
              </w:rPr>
              <w:tab/>
            </w:r>
            <w:r w:rsidRPr="00D9260B">
              <w:rPr>
                <w:color w:val="000000" w:themeColor="text1"/>
              </w:rPr>
              <w:tab/>
            </w:r>
            <w:r w:rsidRPr="00D9260B">
              <w:rPr>
                <w:color w:val="000000" w:themeColor="text1"/>
              </w:rPr>
              <w:tab/>
              <w:t xml:space="preserve">FIXED  </w:t>
            </w:r>
            <w:r w:rsidRPr="00D9260B">
              <w:rPr>
                <w:rStyle w:val="Artref"/>
                <w:color w:val="000000" w:themeColor="text1"/>
              </w:rPr>
              <w:t>5.338A</w:t>
            </w:r>
          </w:p>
          <w:p w:rsidR="00D9260B" w:rsidRPr="00D9260B" w:rsidRDefault="00D9260B" w:rsidP="001E2694">
            <w:pPr>
              <w:pStyle w:val="TableTextS5"/>
              <w:keepNext/>
              <w:rPr>
                <w:color w:val="000000" w:themeColor="text1"/>
              </w:rPr>
            </w:pPr>
            <w:r w:rsidRPr="00D9260B">
              <w:rPr>
                <w:color w:val="000000" w:themeColor="text1"/>
              </w:rPr>
              <w:tab/>
            </w:r>
            <w:r w:rsidRPr="00D9260B">
              <w:rPr>
                <w:color w:val="000000" w:themeColor="text1"/>
              </w:rPr>
              <w:tab/>
            </w:r>
            <w:r w:rsidRPr="00D9260B">
              <w:rPr>
                <w:color w:val="000000" w:themeColor="text1"/>
              </w:rPr>
              <w:tab/>
            </w:r>
            <w:r w:rsidRPr="00D9260B">
              <w:rPr>
                <w:color w:val="000000" w:themeColor="text1"/>
              </w:rPr>
              <w:tab/>
              <w:t>FIXED-SATELLITE (</w:t>
            </w:r>
            <w:proofErr w:type="spellStart"/>
            <w:r w:rsidRPr="00D9260B">
              <w:rPr>
                <w:color w:val="000000" w:themeColor="text1"/>
              </w:rPr>
              <w:t>Earth</w:t>
            </w:r>
            <w:proofErr w:type="spellEnd"/>
            <w:r w:rsidRPr="00D9260B">
              <w:rPr>
                <w:color w:val="000000" w:themeColor="text1"/>
              </w:rPr>
              <w:t>-to-</w:t>
            </w:r>
            <w:proofErr w:type="spellStart"/>
            <w:r w:rsidRPr="00D9260B">
              <w:rPr>
                <w:color w:val="000000" w:themeColor="text1"/>
              </w:rPr>
              <w:t>space</w:t>
            </w:r>
            <w:proofErr w:type="spellEnd"/>
            <w:r w:rsidRPr="00D9260B">
              <w:rPr>
                <w:color w:val="000000" w:themeColor="text1"/>
              </w:rPr>
              <w:t>)</w:t>
            </w:r>
          </w:p>
          <w:p w:rsidR="00D9260B" w:rsidRPr="00D9260B" w:rsidRDefault="00D9260B" w:rsidP="001E2694">
            <w:pPr>
              <w:pStyle w:val="TableTextS5"/>
              <w:keepNext/>
              <w:rPr>
                <w:color w:val="000000" w:themeColor="text1"/>
              </w:rPr>
            </w:pPr>
            <w:r w:rsidRPr="00D9260B">
              <w:rPr>
                <w:color w:val="000000" w:themeColor="text1"/>
              </w:rPr>
              <w:tab/>
            </w:r>
            <w:r w:rsidRPr="00D9260B">
              <w:rPr>
                <w:color w:val="000000" w:themeColor="text1"/>
              </w:rPr>
              <w:tab/>
            </w:r>
            <w:r w:rsidRPr="00D9260B">
              <w:rPr>
                <w:color w:val="000000" w:themeColor="text1"/>
              </w:rPr>
              <w:tab/>
            </w:r>
            <w:r w:rsidRPr="00D9260B">
              <w:rPr>
                <w:color w:val="000000" w:themeColor="text1"/>
              </w:rPr>
              <w:tab/>
              <w:t>MOBILE</w:t>
            </w:r>
          </w:p>
          <w:p w:rsidR="00D9260B" w:rsidRPr="00D9260B" w:rsidRDefault="00D9260B" w:rsidP="001E2694">
            <w:pPr>
              <w:pStyle w:val="TableTextS5"/>
              <w:keepNext/>
              <w:rPr>
                <w:color w:val="000000" w:themeColor="text1"/>
              </w:rPr>
            </w:pPr>
            <w:r w:rsidRPr="00D9260B">
              <w:rPr>
                <w:color w:val="000000" w:themeColor="text1"/>
              </w:rPr>
              <w:tab/>
            </w:r>
            <w:r w:rsidRPr="00D9260B">
              <w:rPr>
                <w:color w:val="000000" w:themeColor="text1"/>
              </w:rPr>
              <w:tab/>
            </w:r>
            <w:r w:rsidRPr="00D9260B">
              <w:rPr>
                <w:color w:val="000000" w:themeColor="text1"/>
              </w:rPr>
              <w:tab/>
            </w:r>
            <w:r w:rsidRPr="00D9260B">
              <w:rPr>
                <w:color w:val="000000" w:themeColor="text1"/>
              </w:rPr>
              <w:tab/>
              <w:t>MOBILE-SATELLITE (</w:t>
            </w:r>
            <w:proofErr w:type="spellStart"/>
            <w:r w:rsidRPr="00D9260B">
              <w:rPr>
                <w:color w:val="000000" w:themeColor="text1"/>
              </w:rPr>
              <w:t>Earth</w:t>
            </w:r>
            <w:proofErr w:type="spellEnd"/>
            <w:r w:rsidRPr="00D9260B">
              <w:rPr>
                <w:color w:val="000000" w:themeColor="text1"/>
              </w:rPr>
              <w:t>-to-</w:t>
            </w:r>
            <w:proofErr w:type="spellStart"/>
            <w:r w:rsidRPr="00D9260B">
              <w:rPr>
                <w:color w:val="000000" w:themeColor="text1"/>
              </w:rPr>
              <w:t>space</w:t>
            </w:r>
            <w:proofErr w:type="spellEnd"/>
            <w:r w:rsidRPr="00D9260B">
              <w:rPr>
                <w:color w:val="000000" w:themeColor="text1"/>
              </w:rPr>
              <w:t>)</w:t>
            </w:r>
          </w:p>
          <w:p w:rsidR="00D9260B" w:rsidRPr="00D9260B" w:rsidRDefault="00D9260B" w:rsidP="001E2694">
            <w:pPr>
              <w:pStyle w:val="TableTextS5"/>
              <w:keepNext/>
              <w:rPr>
                <w:color w:val="000000" w:themeColor="text1"/>
              </w:rPr>
            </w:pPr>
            <w:r w:rsidRPr="00D9260B">
              <w:rPr>
                <w:color w:val="000000" w:themeColor="text1"/>
              </w:rPr>
              <w:tab/>
            </w:r>
            <w:r w:rsidRPr="00D9260B">
              <w:rPr>
                <w:color w:val="000000" w:themeColor="text1"/>
              </w:rPr>
              <w:tab/>
            </w:r>
            <w:r w:rsidRPr="00D9260B">
              <w:rPr>
                <w:color w:val="000000" w:themeColor="text1"/>
              </w:rPr>
              <w:tab/>
            </w:r>
            <w:r w:rsidRPr="00D9260B">
              <w:rPr>
                <w:color w:val="000000" w:themeColor="text1"/>
              </w:rPr>
              <w:tab/>
              <w:t>RADIO ASTRONOMY</w:t>
            </w:r>
          </w:p>
          <w:p w:rsidR="00D9260B" w:rsidRPr="00D9260B" w:rsidRDefault="00D9260B" w:rsidP="001E2694">
            <w:pPr>
              <w:pStyle w:val="TableTextS5"/>
              <w:keepNext/>
              <w:rPr>
                <w:color w:val="000000" w:themeColor="text1"/>
              </w:rPr>
            </w:pPr>
            <w:r w:rsidRPr="00D9260B">
              <w:rPr>
                <w:color w:val="000000" w:themeColor="text1"/>
              </w:rPr>
              <w:tab/>
            </w:r>
            <w:r w:rsidRPr="00D9260B">
              <w:rPr>
                <w:color w:val="000000" w:themeColor="text1"/>
              </w:rPr>
              <w:tab/>
            </w:r>
            <w:r w:rsidRPr="00D9260B">
              <w:rPr>
                <w:color w:val="000000" w:themeColor="text1"/>
              </w:rPr>
              <w:tab/>
            </w:r>
            <w:r w:rsidRPr="00D9260B">
              <w:rPr>
                <w:color w:val="000000" w:themeColor="text1"/>
              </w:rPr>
              <w:tab/>
              <w:t xml:space="preserve">Space </w:t>
            </w:r>
            <w:proofErr w:type="spellStart"/>
            <w:r w:rsidRPr="00D9260B">
              <w:rPr>
                <w:color w:val="000000" w:themeColor="text1"/>
              </w:rPr>
              <w:t>research</w:t>
            </w:r>
            <w:proofErr w:type="spellEnd"/>
            <w:r w:rsidRPr="00D9260B">
              <w:rPr>
                <w:color w:val="000000" w:themeColor="text1"/>
              </w:rPr>
              <w:t xml:space="preserve"> (</w:t>
            </w:r>
            <w:proofErr w:type="spellStart"/>
            <w:r w:rsidRPr="00D9260B">
              <w:rPr>
                <w:color w:val="000000" w:themeColor="text1"/>
              </w:rPr>
              <w:t>space</w:t>
            </w:r>
            <w:proofErr w:type="spellEnd"/>
            <w:r w:rsidRPr="00D9260B">
              <w:rPr>
                <w:color w:val="000000" w:themeColor="text1"/>
              </w:rPr>
              <w:t>-to-</w:t>
            </w:r>
            <w:proofErr w:type="spellStart"/>
            <w:r w:rsidRPr="00D9260B">
              <w:rPr>
                <w:color w:val="000000" w:themeColor="text1"/>
              </w:rPr>
              <w:t>Earth</w:t>
            </w:r>
            <w:proofErr w:type="spellEnd"/>
            <w:r w:rsidRPr="00D9260B">
              <w:rPr>
                <w:color w:val="000000" w:themeColor="text1"/>
              </w:rPr>
              <w:t xml:space="preserve">) </w:t>
            </w:r>
          </w:p>
          <w:p w:rsidR="00D9260B" w:rsidRPr="00D9260B" w:rsidRDefault="00D9260B" w:rsidP="001E2694">
            <w:pPr>
              <w:pStyle w:val="TableTextS5"/>
              <w:keepNext/>
              <w:rPr>
                <w:rStyle w:val="Artref"/>
                <w:color w:val="000000" w:themeColor="text1"/>
              </w:rPr>
            </w:pPr>
            <w:r w:rsidRPr="00D9260B">
              <w:rPr>
                <w:color w:val="000000" w:themeColor="text1"/>
              </w:rPr>
              <w:tab/>
            </w:r>
            <w:r w:rsidRPr="00D9260B">
              <w:rPr>
                <w:color w:val="000000" w:themeColor="text1"/>
              </w:rPr>
              <w:tab/>
            </w:r>
            <w:r w:rsidRPr="00D9260B">
              <w:rPr>
                <w:color w:val="000000" w:themeColor="text1"/>
              </w:rPr>
              <w:tab/>
            </w:r>
            <w:r w:rsidRPr="00D9260B">
              <w:rPr>
                <w:color w:val="000000" w:themeColor="text1"/>
              </w:rPr>
              <w:tab/>
            </w:r>
            <w:r w:rsidRPr="00D9260B">
              <w:rPr>
                <w:rStyle w:val="Artref"/>
                <w:color w:val="000000" w:themeColor="text1"/>
              </w:rPr>
              <w:t>5.149</w:t>
            </w:r>
            <w:r w:rsidRPr="00D9260B">
              <w:rPr>
                <w:color w:val="000000" w:themeColor="text1"/>
              </w:rPr>
              <w:t xml:space="preserve">  </w:t>
            </w:r>
            <w:r w:rsidRPr="00D9260B">
              <w:rPr>
                <w:rStyle w:val="Artref"/>
                <w:color w:val="000000" w:themeColor="text1"/>
              </w:rPr>
              <w:t>5.561A</w:t>
            </w:r>
          </w:p>
        </w:tc>
      </w:tr>
      <w:tr w:rsidR="00D9260B" w:rsidRPr="00D41CE2" w:rsidTr="001E2694">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D9260B" w:rsidRPr="00D9260B" w:rsidRDefault="00D9260B" w:rsidP="001E2694">
            <w:pPr>
              <w:pStyle w:val="TableTextS5"/>
              <w:rPr>
                <w:color w:val="000000" w:themeColor="text1"/>
              </w:rPr>
            </w:pPr>
            <w:r w:rsidRPr="00D9260B">
              <w:rPr>
                <w:rStyle w:val="Tablefreq"/>
                <w:color w:val="000000" w:themeColor="text1"/>
              </w:rPr>
              <w:t>84-86</w:t>
            </w:r>
            <w:r w:rsidRPr="00D9260B">
              <w:rPr>
                <w:color w:val="000000" w:themeColor="text1"/>
              </w:rPr>
              <w:tab/>
            </w:r>
            <w:r w:rsidRPr="00D9260B">
              <w:rPr>
                <w:color w:val="000000" w:themeColor="text1"/>
              </w:rPr>
              <w:tab/>
            </w:r>
            <w:r w:rsidRPr="00D9260B">
              <w:rPr>
                <w:color w:val="000000" w:themeColor="text1"/>
              </w:rPr>
              <w:tab/>
              <w:t xml:space="preserve">FIXED  </w:t>
            </w:r>
            <w:r w:rsidRPr="00D9260B">
              <w:rPr>
                <w:rStyle w:val="Artref"/>
                <w:color w:val="000000" w:themeColor="text1"/>
              </w:rPr>
              <w:t>5.338A</w:t>
            </w:r>
          </w:p>
          <w:p w:rsidR="00D9260B" w:rsidRPr="00D9260B" w:rsidRDefault="00D9260B" w:rsidP="001E2694">
            <w:pPr>
              <w:pStyle w:val="TableTextS5"/>
              <w:rPr>
                <w:color w:val="000000" w:themeColor="text1"/>
              </w:rPr>
            </w:pPr>
            <w:r w:rsidRPr="00D9260B">
              <w:rPr>
                <w:color w:val="000000" w:themeColor="text1"/>
              </w:rPr>
              <w:tab/>
            </w:r>
            <w:r w:rsidRPr="00D9260B">
              <w:rPr>
                <w:color w:val="000000" w:themeColor="text1"/>
              </w:rPr>
              <w:tab/>
            </w:r>
            <w:r w:rsidRPr="00D9260B">
              <w:rPr>
                <w:color w:val="000000" w:themeColor="text1"/>
              </w:rPr>
              <w:tab/>
            </w:r>
            <w:r w:rsidRPr="00D9260B">
              <w:rPr>
                <w:color w:val="000000" w:themeColor="text1"/>
              </w:rPr>
              <w:tab/>
              <w:t>FIXED-SATELLITE (</w:t>
            </w:r>
            <w:proofErr w:type="spellStart"/>
            <w:r w:rsidRPr="00D9260B">
              <w:rPr>
                <w:color w:val="000000" w:themeColor="text1"/>
              </w:rPr>
              <w:t>Earth</w:t>
            </w:r>
            <w:proofErr w:type="spellEnd"/>
            <w:r w:rsidRPr="00D9260B">
              <w:rPr>
                <w:color w:val="000000" w:themeColor="text1"/>
              </w:rPr>
              <w:t>-to-</w:t>
            </w:r>
            <w:proofErr w:type="spellStart"/>
            <w:r w:rsidRPr="00D9260B">
              <w:rPr>
                <w:color w:val="000000" w:themeColor="text1"/>
              </w:rPr>
              <w:t>space</w:t>
            </w:r>
            <w:proofErr w:type="spellEnd"/>
            <w:r w:rsidRPr="00D9260B">
              <w:rPr>
                <w:color w:val="000000" w:themeColor="text1"/>
              </w:rPr>
              <w:t xml:space="preserve">)  </w:t>
            </w:r>
            <w:r w:rsidRPr="00D9260B">
              <w:rPr>
                <w:rStyle w:val="Artref"/>
                <w:color w:val="000000" w:themeColor="text1"/>
              </w:rPr>
              <w:t>5.561B</w:t>
            </w:r>
          </w:p>
          <w:p w:rsidR="00D9260B" w:rsidRPr="00D9260B" w:rsidRDefault="00D9260B" w:rsidP="001E2694">
            <w:pPr>
              <w:pStyle w:val="TableTextS5"/>
              <w:rPr>
                <w:color w:val="000000" w:themeColor="text1"/>
              </w:rPr>
            </w:pPr>
            <w:r w:rsidRPr="00D9260B">
              <w:rPr>
                <w:color w:val="000000" w:themeColor="text1"/>
              </w:rPr>
              <w:tab/>
            </w:r>
            <w:r w:rsidRPr="00D9260B">
              <w:rPr>
                <w:color w:val="000000" w:themeColor="text1"/>
              </w:rPr>
              <w:tab/>
            </w:r>
            <w:r w:rsidRPr="00D9260B">
              <w:rPr>
                <w:color w:val="000000" w:themeColor="text1"/>
              </w:rPr>
              <w:tab/>
            </w:r>
            <w:r w:rsidRPr="00D9260B">
              <w:rPr>
                <w:color w:val="000000" w:themeColor="text1"/>
              </w:rPr>
              <w:tab/>
              <w:t>MOBILE</w:t>
            </w:r>
          </w:p>
          <w:p w:rsidR="00D9260B" w:rsidRPr="00D9260B" w:rsidRDefault="00D9260B" w:rsidP="001E2694">
            <w:pPr>
              <w:pStyle w:val="TableTextS5"/>
              <w:rPr>
                <w:color w:val="000000" w:themeColor="text1"/>
              </w:rPr>
            </w:pPr>
            <w:r w:rsidRPr="00D9260B">
              <w:rPr>
                <w:color w:val="000000" w:themeColor="text1"/>
              </w:rPr>
              <w:tab/>
            </w:r>
            <w:r w:rsidRPr="00D9260B">
              <w:rPr>
                <w:color w:val="000000" w:themeColor="text1"/>
              </w:rPr>
              <w:tab/>
            </w:r>
            <w:r w:rsidRPr="00D9260B">
              <w:rPr>
                <w:color w:val="000000" w:themeColor="text1"/>
              </w:rPr>
              <w:tab/>
            </w:r>
            <w:r w:rsidRPr="00D9260B">
              <w:rPr>
                <w:color w:val="000000" w:themeColor="text1"/>
              </w:rPr>
              <w:tab/>
              <w:t>RADIO ASTRONOMY</w:t>
            </w:r>
          </w:p>
          <w:p w:rsidR="00D9260B" w:rsidRPr="00D9260B" w:rsidRDefault="00D9260B" w:rsidP="001E2694">
            <w:pPr>
              <w:pStyle w:val="TableTextS5"/>
              <w:rPr>
                <w:rStyle w:val="Artref"/>
                <w:color w:val="000000" w:themeColor="text1"/>
              </w:rPr>
            </w:pPr>
            <w:r w:rsidRPr="00D9260B">
              <w:rPr>
                <w:color w:val="000000" w:themeColor="text1"/>
              </w:rPr>
              <w:tab/>
            </w:r>
            <w:r w:rsidRPr="00D9260B">
              <w:rPr>
                <w:color w:val="000000" w:themeColor="text1"/>
              </w:rPr>
              <w:tab/>
            </w:r>
            <w:r w:rsidRPr="00D9260B">
              <w:rPr>
                <w:color w:val="000000" w:themeColor="text1"/>
              </w:rPr>
              <w:tab/>
            </w:r>
            <w:r w:rsidRPr="00D9260B">
              <w:rPr>
                <w:color w:val="000000" w:themeColor="text1"/>
              </w:rPr>
              <w:tab/>
            </w:r>
            <w:r w:rsidRPr="00D9260B">
              <w:rPr>
                <w:rStyle w:val="Artref"/>
                <w:color w:val="000000" w:themeColor="text1"/>
              </w:rPr>
              <w:t>5.149</w:t>
            </w:r>
          </w:p>
        </w:tc>
      </w:tr>
    </w:tbl>
    <w:p w:rsidR="00D9260B" w:rsidRDefault="00D9260B" w:rsidP="00D9260B">
      <w:pPr>
        <w:rPr>
          <w:ins w:id="28" w:author="Rev" w:date="2019-02-11T10:39:00Z"/>
          <w:lang w:val="en-GB"/>
        </w:rPr>
      </w:pPr>
      <w:ins w:id="29" w:author="Rev" w:date="2019-02-11T10:39:00Z">
        <w:r w:rsidRPr="00D9260B">
          <w:rPr>
            <w:b/>
            <w:lang w:val="en-GB"/>
          </w:rPr>
          <w:t>Reasons:</w:t>
        </w:r>
        <w:r>
          <w:rPr>
            <w:b/>
            <w:lang w:val="en-GB"/>
          </w:rPr>
          <w:t xml:space="preserve"> </w:t>
        </w:r>
        <w:r>
          <w:rPr>
            <w:lang w:val="en-GB"/>
          </w:rPr>
          <w:t xml:space="preserve"> </w:t>
        </w:r>
        <w:r>
          <w:rPr>
            <w:lang w:eastAsia="ja-JP"/>
          </w:rPr>
          <w:t>In order to utilize these frequency bands to provide important backhaul services for IMT-2020, no changes are proposed.</w:t>
        </w:r>
      </w:ins>
    </w:p>
    <w:p w:rsidR="00892CCD" w:rsidDel="00D9260B" w:rsidRDefault="00892CCD" w:rsidP="00892CCD">
      <w:pPr>
        <w:pStyle w:val="Proposal"/>
        <w:rPr>
          <w:del w:id="30" w:author="Rev" w:date="2019-02-11T10:32:00Z"/>
        </w:rPr>
      </w:pPr>
      <w:del w:id="31" w:author="Rev" w:date="2019-02-11T10:32:00Z">
        <w:r w:rsidDel="00D9260B">
          <w:delText>MOD</w:delText>
        </w:r>
        <w:r w:rsidDel="00D9260B">
          <w:tab/>
          <w:delText>USA/4828A13/1</w:delText>
        </w:r>
      </w:del>
    </w:p>
    <w:p w:rsidR="00892CCD" w:rsidRPr="002B657C" w:rsidDel="00D9260B" w:rsidRDefault="00892CCD" w:rsidP="00892CCD">
      <w:pPr>
        <w:pStyle w:val="Tabletitle"/>
        <w:rPr>
          <w:del w:id="32" w:author="Rev" w:date="2019-02-11T10:32:00Z"/>
        </w:rPr>
      </w:pPr>
      <w:del w:id="33" w:author="Rev" w:date="2019-02-11T10:32:00Z">
        <w:r w:rsidRPr="007F2288" w:rsidDel="00D9260B">
          <w:delText>81-86 GHz</w:delText>
        </w:r>
      </w:del>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892CCD" w:rsidRPr="00892CCD" w:rsidDel="00D9260B" w:rsidTr="00060B90">
        <w:trPr>
          <w:cantSplit/>
          <w:jc w:val="center"/>
          <w:del w:id="34" w:author="Rev" w:date="2019-02-11T10:32:00Z"/>
        </w:trPr>
        <w:tc>
          <w:tcPr>
            <w:tcW w:w="9304" w:type="dxa"/>
            <w:gridSpan w:val="3"/>
            <w:tcBorders>
              <w:top w:val="single" w:sz="4" w:space="0" w:color="auto"/>
              <w:left w:val="single" w:sz="4" w:space="0" w:color="auto"/>
              <w:bottom w:val="single" w:sz="4" w:space="0" w:color="auto"/>
              <w:right w:val="single" w:sz="4" w:space="0" w:color="auto"/>
            </w:tcBorders>
            <w:hideMark/>
          </w:tcPr>
          <w:p w:rsidR="00892CCD" w:rsidRPr="00892CCD" w:rsidDel="00D9260B" w:rsidRDefault="00892CCD" w:rsidP="00060B90">
            <w:pPr>
              <w:pStyle w:val="Tablehead"/>
              <w:rPr>
                <w:del w:id="35" w:author="Rev" w:date="2019-02-11T10:32:00Z"/>
              </w:rPr>
            </w:pPr>
            <w:del w:id="36" w:author="Rev" w:date="2019-02-11T10:32:00Z">
              <w:r w:rsidRPr="00892CCD" w:rsidDel="00D9260B">
                <w:delText>Allocation to services</w:delText>
              </w:r>
            </w:del>
          </w:p>
        </w:tc>
      </w:tr>
      <w:tr w:rsidR="00892CCD" w:rsidRPr="00892CCD" w:rsidDel="00D9260B" w:rsidTr="00060B90">
        <w:trPr>
          <w:cantSplit/>
          <w:jc w:val="center"/>
          <w:del w:id="37" w:author="Rev" w:date="2019-02-11T10:32:00Z"/>
        </w:trPr>
        <w:tc>
          <w:tcPr>
            <w:tcW w:w="3099" w:type="dxa"/>
            <w:tcBorders>
              <w:top w:val="single" w:sz="4" w:space="0" w:color="auto"/>
              <w:left w:val="single" w:sz="4" w:space="0" w:color="auto"/>
              <w:bottom w:val="single" w:sz="4" w:space="0" w:color="auto"/>
              <w:right w:val="single" w:sz="4" w:space="0" w:color="auto"/>
            </w:tcBorders>
            <w:hideMark/>
          </w:tcPr>
          <w:p w:rsidR="00892CCD" w:rsidRPr="00892CCD" w:rsidDel="00D9260B" w:rsidRDefault="00892CCD" w:rsidP="00060B90">
            <w:pPr>
              <w:pStyle w:val="Tablehead"/>
              <w:rPr>
                <w:del w:id="38" w:author="Rev" w:date="2019-02-11T10:32:00Z"/>
              </w:rPr>
            </w:pPr>
            <w:del w:id="39" w:author="Rev" w:date="2019-02-11T10:32:00Z">
              <w:r w:rsidRPr="00892CCD" w:rsidDel="00D9260B">
                <w:delText>Region 1</w:delText>
              </w:r>
            </w:del>
          </w:p>
        </w:tc>
        <w:tc>
          <w:tcPr>
            <w:tcW w:w="3100" w:type="dxa"/>
            <w:tcBorders>
              <w:top w:val="single" w:sz="4" w:space="0" w:color="auto"/>
              <w:left w:val="single" w:sz="4" w:space="0" w:color="auto"/>
              <w:bottom w:val="single" w:sz="4" w:space="0" w:color="auto"/>
              <w:right w:val="single" w:sz="4" w:space="0" w:color="auto"/>
            </w:tcBorders>
            <w:hideMark/>
          </w:tcPr>
          <w:p w:rsidR="00892CCD" w:rsidRPr="00892CCD" w:rsidDel="00D9260B" w:rsidRDefault="00892CCD" w:rsidP="00060B90">
            <w:pPr>
              <w:pStyle w:val="Tablehead"/>
              <w:rPr>
                <w:del w:id="40" w:author="Rev" w:date="2019-02-11T10:32:00Z"/>
              </w:rPr>
            </w:pPr>
            <w:del w:id="41" w:author="Rev" w:date="2019-02-11T10:32:00Z">
              <w:r w:rsidRPr="00892CCD" w:rsidDel="00D9260B">
                <w:delText>Region 2</w:delText>
              </w:r>
            </w:del>
          </w:p>
        </w:tc>
        <w:tc>
          <w:tcPr>
            <w:tcW w:w="3105" w:type="dxa"/>
            <w:tcBorders>
              <w:top w:val="single" w:sz="4" w:space="0" w:color="auto"/>
              <w:left w:val="single" w:sz="4" w:space="0" w:color="auto"/>
              <w:bottom w:val="single" w:sz="4" w:space="0" w:color="auto"/>
              <w:right w:val="single" w:sz="4" w:space="0" w:color="auto"/>
            </w:tcBorders>
            <w:hideMark/>
          </w:tcPr>
          <w:p w:rsidR="00892CCD" w:rsidRPr="00892CCD" w:rsidDel="00D9260B" w:rsidRDefault="00892CCD" w:rsidP="00060B90">
            <w:pPr>
              <w:pStyle w:val="Tablehead"/>
              <w:rPr>
                <w:del w:id="42" w:author="Rev" w:date="2019-02-11T10:32:00Z"/>
              </w:rPr>
            </w:pPr>
            <w:del w:id="43" w:author="Rev" w:date="2019-02-11T10:32:00Z">
              <w:r w:rsidRPr="00892CCD" w:rsidDel="00D9260B">
                <w:delText>Region 3</w:delText>
              </w:r>
            </w:del>
          </w:p>
        </w:tc>
      </w:tr>
      <w:tr w:rsidR="00892CCD" w:rsidRPr="00892CCD" w:rsidDel="00D9260B" w:rsidTr="00060B90">
        <w:trPr>
          <w:cantSplit/>
          <w:jc w:val="center"/>
          <w:del w:id="44" w:author="Rev" w:date="2019-02-11T10:32:00Z"/>
        </w:trPr>
        <w:tc>
          <w:tcPr>
            <w:tcW w:w="9304" w:type="dxa"/>
            <w:gridSpan w:val="3"/>
            <w:tcBorders>
              <w:top w:val="single" w:sz="4" w:space="0" w:color="auto"/>
              <w:left w:val="single" w:sz="4" w:space="0" w:color="auto"/>
              <w:bottom w:val="single" w:sz="4" w:space="0" w:color="auto"/>
              <w:right w:val="single" w:sz="4" w:space="0" w:color="auto"/>
            </w:tcBorders>
            <w:hideMark/>
          </w:tcPr>
          <w:p w:rsidR="00892CCD" w:rsidRPr="00892CCD" w:rsidDel="00D9260B" w:rsidRDefault="00892CCD" w:rsidP="00060B90">
            <w:pPr>
              <w:pStyle w:val="TableTextS5"/>
              <w:keepNext/>
              <w:rPr>
                <w:del w:id="45" w:author="Rev" w:date="2019-02-11T10:32:00Z"/>
              </w:rPr>
            </w:pPr>
            <w:del w:id="46" w:author="Rev" w:date="2019-02-11T10:32:00Z">
              <w:r w:rsidRPr="00892CCD" w:rsidDel="00D9260B">
                <w:rPr>
                  <w:rStyle w:val="Tablefreq"/>
                  <w:color w:val="auto"/>
                </w:rPr>
                <w:delText>81-84</w:delText>
              </w:r>
              <w:r w:rsidRPr="00892CCD" w:rsidDel="00D9260B">
                <w:tab/>
              </w:r>
              <w:r w:rsidRPr="00892CCD" w:rsidDel="00D9260B">
                <w:tab/>
              </w:r>
              <w:r w:rsidRPr="00892CCD" w:rsidDel="00D9260B">
                <w:tab/>
                <w:delText xml:space="preserve">FIXED  </w:delText>
              </w:r>
              <w:r w:rsidRPr="00892CCD" w:rsidDel="00D9260B">
                <w:rPr>
                  <w:rStyle w:val="Artref"/>
                </w:rPr>
                <w:delText>5.338A</w:delText>
              </w:r>
            </w:del>
          </w:p>
          <w:p w:rsidR="00892CCD" w:rsidRPr="00892CCD" w:rsidDel="00D9260B" w:rsidRDefault="00892CCD" w:rsidP="00060B90">
            <w:pPr>
              <w:pStyle w:val="TableTextS5"/>
              <w:keepNext/>
              <w:rPr>
                <w:del w:id="47" w:author="Rev" w:date="2019-02-11T10:32:00Z"/>
              </w:rPr>
            </w:pPr>
            <w:del w:id="48" w:author="Rev" w:date="2019-02-11T10:32:00Z">
              <w:r w:rsidRPr="00892CCD" w:rsidDel="00D9260B">
                <w:tab/>
              </w:r>
              <w:r w:rsidRPr="00892CCD" w:rsidDel="00D9260B">
                <w:tab/>
              </w:r>
              <w:r w:rsidRPr="00892CCD" w:rsidDel="00D9260B">
                <w:tab/>
              </w:r>
              <w:r w:rsidRPr="00892CCD" w:rsidDel="00D9260B">
                <w:tab/>
                <w:delText>FIXED-SATELLITE (Earth-to-space)</w:delText>
              </w:r>
            </w:del>
          </w:p>
          <w:p w:rsidR="00892CCD" w:rsidRPr="00892CCD" w:rsidDel="00D9260B" w:rsidRDefault="00892CCD" w:rsidP="00060B90">
            <w:pPr>
              <w:pStyle w:val="TableTextS5"/>
              <w:keepNext/>
              <w:rPr>
                <w:del w:id="49" w:author="Rev" w:date="2019-02-11T10:32:00Z"/>
              </w:rPr>
            </w:pPr>
            <w:del w:id="50" w:author="Rev" w:date="2019-02-11T10:32:00Z">
              <w:r w:rsidRPr="00892CCD" w:rsidDel="00D9260B">
                <w:tab/>
              </w:r>
              <w:r w:rsidRPr="00892CCD" w:rsidDel="00D9260B">
                <w:tab/>
              </w:r>
              <w:r w:rsidRPr="00892CCD" w:rsidDel="00D9260B">
                <w:tab/>
              </w:r>
              <w:r w:rsidRPr="00892CCD" w:rsidDel="00D9260B">
                <w:tab/>
                <w:delText xml:space="preserve">MOBILE </w:delText>
              </w:r>
            </w:del>
            <w:ins w:id="51" w:author="Houts, Jacquelynne (GRC-MSC0)" w:date="2018-09-14T08:46:00Z">
              <w:del w:id="52" w:author="Rev" w:date="2019-02-11T10:32:00Z">
                <w:r w:rsidRPr="00892CCD" w:rsidDel="00D9260B">
                  <w:delText>ADD 5.A113  MOD 5.338A</w:delText>
                </w:r>
              </w:del>
            </w:ins>
          </w:p>
          <w:p w:rsidR="00892CCD" w:rsidRPr="00892CCD" w:rsidDel="00D9260B" w:rsidRDefault="00892CCD" w:rsidP="00060B90">
            <w:pPr>
              <w:pStyle w:val="TableTextS5"/>
              <w:keepNext/>
              <w:rPr>
                <w:del w:id="53" w:author="Rev" w:date="2019-02-11T10:32:00Z"/>
              </w:rPr>
            </w:pPr>
            <w:del w:id="54" w:author="Rev" w:date="2019-02-11T10:32:00Z">
              <w:r w:rsidRPr="00892CCD" w:rsidDel="00D9260B">
                <w:tab/>
              </w:r>
              <w:r w:rsidRPr="00892CCD" w:rsidDel="00D9260B">
                <w:tab/>
              </w:r>
              <w:r w:rsidRPr="00892CCD" w:rsidDel="00D9260B">
                <w:tab/>
              </w:r>
              <w:r w:rsidRPr="00892CCD" w:rsidDel="00D9260B">
                <w:tab/>
                <w:delText>MOBILE-SATELLITE (Earth-to-space)</w:delText>
              </w:r>
            </w:del>
          </w:p>
          <w:p w:rsidR="00892CCD" w:rsidRPr="00892CCD" w:rsidDel="00D9260B" w:rsidRDefault="00892CCD" w:rsidP="00060B90">
            <w:pPr>
              <w:pStyle w:val="TableTextS5"/>
              <w:keepNext/>
              <w:rPr>
                <w:del w:id="55" w:author="Rev" w:date="2019-02-11T10:32:00Z"/>
              </w:rPr>
            </w:pPr>
            <w:del w:id="56" w:author="Rev" w:date="2019-02-11T10:32:00Z">
              <w:r w:rsidRPr="00892CCD" w:rsidDel="00D9260B">
                <w:tab/>
              </w:r>
              <w:r w:rsidRPr="00892CCD" w:rsidDel="00D9260B">
                <w:tab/>
              </w:r>
              <w:r w:rsidRPr="00892CCD" w:rsidDel="00D9260B">
                <w:tab/>
              </w:r>
              <w:r w:rsidRPr="00892CCD" w:rsidDel="00D9260B">
                <w:tab/>
                <w:delText>RADIO ASTRONOMY</w:delText>
              </w:r>
            </w:del>
          </w:p>
          <w:p w:rsidR="00892CCD" w:rsidRPr="00892CCD" w:rsidDel="00D9260B" w:rsidRDefault="00892CCD" w:rsidP="00060B90">
            <w:pPr>
              <w:pStyle w:val="TableTextS5"/>
              <w:keepNext/>
              <w:rPr>
                <w:del w:id="57" w:author="Rev" w:date="2019-02-11T10:32:00Z"/>
              </w:rPr>
            </w:pPr>
            <w:del w:id="58" w:author="Rev" w:date="2019-02-11T10:32:00Z">
              <w:r w:rsidRPr="00892CCD" w:rsidDel="00D9260B">
                <w:tab/>
              </w:r>
              <w:r w:rsidRPr="00892CCD" w:rsidDel="00D9260B">
                <w:tab/>
              </w:r>
              <w:r w:rsidRPr="00892CCD" w:rsidDel="00D9260B">
                <w:tab/>
              </w:r>
              <w:r w:rsidRPr="00892CCD" w:rsidDel="00D9260B">
                <w:tab/>
                <w:delText xml:space="preserve">Space research (space-to-Earth) </w:delText>
              </w:r>
            </w:del>
          </w:p>
          <w:p w:rsidR="00892CCD" w:rsidRPr="00892CCD" w:rsidDel="00D9260B" w:rsidRDefault="00892CCD" w:rsidP="00060B90">
            <w:pPr>
              <w:pStyle w:val="TableTextS5"/>
              <w:keepNext/>
              <w:rPr>
                <w:del w:id="59" w:author="Rev" w:date="2019-02-11T10:32:00Z"/>
                <w:rStyle w:val="Artref"/>
              </w:rPr>
            </w:pPr>
            <w:del w:id="60" w:author="Rev" w:date="2019-02-11T10:32:00Z">
              <w:r w:rsidRPr="00892CCD" w:rsidDel="00D9260B">
                <w:tab/>
              </w:r>
              <w:r w:rsidRPr="00892CCD" w:rsidDel="00D9260B">
                <w:tab/>
              </w:r>
              <w:r w:rsidRPr="00892CCD" w:rsidDel="00D9260B">
                <w:tab/>
              </w:r>
              <w:r w:rsidRPr="00892CCD" w:rsidDel="00D9260B">
                <w:tab/>
              </w:r>
              <w:r w:rsidRPr="00892CCD" w:rsidDel="00D9260B">
                <w:rPr>
                  <w:rStyle w:val="Artref"/>
                </w:rPr>
                <w:delText>5.149</w:delText>
              </w:r>
              <w:r w:rsidRPr="00892CCD" w:rsidDel="00D9260B">
                <w:delText xml:space="preserve">  </w:delText>
              </w:r>
              <w:r w:rsidRPr="00892CCD" w:rsidDel="00D9260B">
                <w:rPr>
                  <w:rStyle w:val="Artref"/>
                </w:rPr>
                <w:delText>5.561A</w:delText>
              </w:r>
            </w:del>
          </w:p>
        </w:tc>
      </w:tr>
      <w:tr w:rsidR="00892CCD" w:rsidRPr="00892CCD" w:rsidDel="00D9260B" w:rsidTr="00060B90">
        <w:trPr>
          <w:cantSplit/>
          <w:jc w:val="center"/>
          <w:del w:id="61" w:author="Rev" w:date="2019-02-11T10:32:00Z"/>
        </w:trPr>
        <w:tc>
          <w:tcPr>
            <w:tcW w:w="9304" w:type="dxa"/>
            <w:gridSpan w:val="3"/>
            <w:tcBorders>
              <w:top w:val="single" w:sz="4" w:space="0" w:color="auto"/>
              <w:left w:val="single" w:sz="4" w:space="0" w:color="auto"/>
              <w:bottom w:val="single" w:sz="4" w:space="0" w:color="auto"/>
              <w:right w:val="single" w:sz="4" w:space="0" w:color="auto"/>
            </w:tcBorders>
            <w:hideMark/>
          </w:tcPr>
          <w:p w:rsidR="00892CCD" w:rsidRPr="00892CCD" w:rsidDel="00D9260B" w:rsidRDefault="00892CCD" w:rsidP="00060B90">
            <w:pPr>
              <w:pStyle w:val="TableTextS5"/>
              <w:rPr>
                <w:del w:id="62" w:author="Rev" w:date="2019-02-11T10:32:00Z"/>
              </w:rPr>
            </w:pPr>
            <w:del w:id="63" w:author="Rev" w:date="2019-02-11T10:32:00Z">
              <w:r w:rsidRPr="00892CCD" w:rsidDel="00D9260B">
                <w:rPr>
                  <w:rStyle w:val="Tablefreq"/>
                  <w:color w:val="auto"/>
                </w:rPr>
                <w:delText>84-86</w:delText>
              </w:r>
              <w:r w:rsidRPr="00892CCD" w:rsidDel="00D9260B">
                <w:tab/>
              </w:r>
              <w:r w:rsidRPr="00892CCD" w:rsidDel="00D9260B">
                <w:tab/>
              </w:r>
              <w:r w:rsidRPr="00892CCD" w:rsidDel="00D9260B">
                <w:tab/>
                <w:delText xml:space="preserve">FIXED  </w:delText>
              </w:r>
              <w:r w:rsidRPr="00892CCD" w:rsidDel="00D9260B">
                <w:rPr>
                  <w:rStyle w:val="Artref"/>
                </w:rPr>
                <w:delText>5.338A</w:delText>
              </w:r>
            </w:del>
          </w:p>
          <w:p w:rsidR="00892CCD" w:rsidRPr="00892CCD" w:rsidDel="00D9260B" w:rsidRDefault="00892CCD" w:rsidP="00060B90">
            <w:pPr>
              <w:pStyle w:val="TableTextS5"/>
              <w:rPr>
                <w:del w:id="64" w:author="Rev" w:date="2019-02-11T10:32:00Z"/>
              </w:rPr>
            </w:pPr>
            <w:del w:id="65" w:author="Rev" w:date="2019-02-11T10:32:00Z">
              <w:r w:rsidRPr="00892CCD" w:rsidDel="00D9260B">
                <w:tab/>
              </w:r>
              <w:r w:rsidRPr="00892CCD" w:rsidDel="00D9260B">
                <w:tab/>
              </w:r>
              <w:r w:rsidRPr="00892CCD" w:rsidDel="00D9260B">
                <w:tab/>
              </w:r>
              <w:r w:rsidRPr="00892CCD" w:rsidDel="00D9260B">
                <w:tab/>
                <w:delText xml:space="preserve">FIXED-SATELLITE (Earth-to-space)  </w:delText>
              </w:r>
              <w:r w:rsidRPr="00892CCD" w:rsidDel="00D9260B">
                <w:rPr>
                  <w:rStyle w:val="Artref"/>
                </w:rPr>
                <w:delText>5.561B</w:delText>
              </w:r>
            </w:del>
          </w:p>
          <w:p w:rsidR="00892CCD" w:rsidRPr="00892CCD" w:rsidDel="00D9260B" w:rsidRDefault="00892CCD" w:rsidP="00060B90">
            <w:pPr>
              <w:pStyle w:val="TableTextS5"/>
              <w:rPr>
                <w:del w:id="66" w:author="Rev" w:date="2019-02-11T10:32:00Z"/>
              </w:rPr>
            </w:pPr>
            <w:del w:id="67" w:author="Rev" w:date="2019-02-11T10:32:00Z">
              <w:r w:rsidRPr="00892CCD" w:rsidDel="00D9260B">
                <w:tab/>
              </w:r>
              <w:r w:rsidRPr="00892CCD" w:rsidDel="00D9260B">
                <w:tab/>
              </w:r>
              <w:r w:rsidRPr="00892CCD" w:rsidDel="00D9260B">
                <w:tab/>
              </w:r>
              <w:r w:rsidRPr="00892CCD" w:rsidDel="00D9260B">
                <w:tab/>
                <w:delText xml:space="preserve">MOBILE </w:delText>
              </w:r>
            </w:del>
            <w:ins w:id="68" w:author="Houts, Jacquelynne (GRC-MSC0)" w:date="2018-09-14T08:46:00Z">
              <w:del w:id="69" w:author="Rev" w:date="2019-02-11T10:32:00Z">
                <w:r w:rsidRPr="00892CCD" w:rsidDel="00D9260B">
                  <w:delText>ADD 5.A113  MOD 5.338A</w:delText>
                </w:r>
              </w:del>
            </w:ins>
          </w:p>
          <w:p w:rsidR="00892CCD" w:rsidRPr="00892CCD" w:rsidDel="00D9260B" w:rsidRDefault="00892CCD" w:rsidP="00060B90">
            <w:pPr>
              <w:pStyle w:val="TableTextS5"/>
              <w:rPr>
                <w:del w:id="70" w:author="Rev" w:date="2019-02-11T10:32:00Z"/>
              </w:rPr>
            </w:pPr>
            <w:del w:id="71" w:author="Rev" w:date="2019-02-11T10:32:00Z">
              <w:r w:rsidRPr="00892CCD" w:rsidDel="00D9260B">
                <w:tab/>
              </w:r>
              <w:r w:rsidRPr="00892CCD" w:rsidDel="00D9260B">
                <w:tab/>
              </w:r>
              <w:r w:rsidRPr="00892CCD" w:rsidDel="00D9260B">
                <w:tab/>
              </w:r>
              <w:r w:rsidRPr="00892CCD" w:rsidDel="00D9260B">
                <w:tab/>
                <w:delText>RADIO ASTRONOMY</w:delText>
              </w:r>
            </w:del>
          </w:p>
          <w:p w:rsidR="00892CCD" w:rsidRPr="00892CCD" w:rsidDel="00D9260B" w:rsidRDefault="00892CCD" w:rsidP="00060B90">
            <w:pPr>
              <w:pStyle w:val="TableTextS5"/>
              <w:rPr>
                <w:del w:id="72" w:author="Rev" w:date="2019-02-11T10:32:00Z"/>
                <w:rStyle w:val="Artref"/>
              </w:rPr>
            </w:pPr>
            <w:del w:id="73" w:author="Rev" w:date="2019-02-11T10:32:00Z">
              <w:r w:rsidRPr="00892CCD" w:rsidDel="00D9260B">
                <w:tab/>
              </w:r>
              <w:r w:rsidRPr="00892CCD" w:rsidDel="00D9260B">
                <w:tab/>
              </w:r>
              <w:r w:rsidRPr="00892CCD" w:rsidDel="00D9260B">
                <w:tab/>
              </w:r>
              <w:r w:rsidRPr="00892CCD" w:rsidDel="00D9260B">
                <w:tab/>
              </w:r>
              <w:r w:rsidRPr="00892CCD" w:rsidDel="00D9260B">
                <w:rPr>
                  <w:rStyle w:val="Artref"/>
                </w:rPr>
                <w:delText>5.149</w:delText>
              </w:r>
            </w:del>
          </w:p>
        </w:tc>
      </w:tr>
    </w:tbl>
    <w:p w:rsidR="00892CCD" w:rsidDel="00D9260B" w:rsidRDefault="00892CCD" w:rsidP="00892CCD">
      <w:pPr>
        <w:pStyle w:val="Reasons"/>
        <w:rPr>
          <w:del w:id="74" w:author="Rev" w:date="2019-02-11T10:32:00Z"/>
        </w:rPr>
      </w:pPr>
      <w:del w:id="75" w:author="Rev" w:date="2019-02-11T10:32:00Z">
        <w:r w:rsidDel="00D9260B">
          <w:rPr>
            <w:b/>
          </w:rPr>
          <w:delText>Reasons:</w:delText>
        </w:r>
        <w:r w:rsidDel="00D9260B">
          <w:tab/>
        </w:r>
        <w:r w:rsidRPr="007336F9" w:rsidDel="00D9260B">
          <w:delText xml:space="preserve">To identify the existing mobile allocation </w:delText>
        </w:r>
        <w:r w:rsidDel="00D9260B">
          <w:delText xml:space="preserve">in the 81-86 GHz frequency band for </w:delText>
        </w:r>
        <w:r w:rsidRPr="007336F9" w:rsidDel="00D9260B">
          <w:delText>use by IMT</w:delText>
        </w:r>
        <w:r w:rsidDel="00D9260B">
          <w:delText>.</w:delText>
        </w:r>
      </w:del>
    </w:p>
    <w:p w:rsidR="00892CCD" w:rsidDel="00D9260B" w:rsidRDefault="00892CCD" w:rsidP="00892CCD">
      <w:pPr>
        <w:pStyle w:val="Proposal"/>
        <w:rPr>
          <w:del w:id="76" w:author="Rev" w:date="2019-02-11T10:32:00Z"/>
        </w:rPr>
      </w:pPr>
      <w:del w:id="77" w:author="Rev" w:date="2019-02-11T10:32:00Z">
        <w:r w:rsidDel="00D9260B">
          <w:delText>ADD</w:delText>
        </w:r>
        <w:r w:rsidDel="00D9260B">
          <w:tab/>
          <w:delText>USA/4821A13/2</w:delText>
        </w:r>
      </w:del>
    </w:p>
    <w:p w:rsidR="00892CCD" w:rsidDel="00D9260B" w:rsidRDefault="00892CCD" w:rsidP="00892CCD">
      <w:pPr>
        <w:rPr>
          <w:del w:id="78" w:author="Rev" w:date="2019-02-11T10:32:00Z"/>
        </w:rPr>
      </w:pPr>
      <w:del w:id="79" w:author="Rev" w:date="2019-02-11T10:32:00Z">
        <w:r w:rsidDel="00D9260B">
          <w:rPr>
            <w:rStyle w:val="Artdef"/>
          </w:rPr>
          <w:delText>5.A113</w:delText>
        </w:r>
      </w:del>
      <w:ins w:id="80" w:author="Houts, Jacquelynne (GRC-MSC0)" w:date="2018-09-14T08:46:00Z">
        <w:del w:id="81" w:author="Rev" w:date="2019-02-11T10:32:00Z">
          <w:r w:rsidR="009A1CFD" w:rsidDel="00D9260B">
            <w:rPr>
              <w:rStyle w:val="Artdef"/>
            </w:rPr>
            <w:tab/>
          </w:r>
        </w:del>
      </w:ins>
      <w:del w:id="82" w:author="Rev" w:date="2019-02-11T10:32:00Z">
        <w:r w:rsidDel="00D9260B">
          <w:tab/>
          <w:delText xml:space="preserve">The frequency band 81-86 GHz is identified for use by administrations wishing to implement International Mobile Telecommunications (IMT).  This identification does not preclude the use of this frequency band by any application of the services to which they are allocated and does not establish priority in the Radio Regulations.  Resolutions </w:delText>
        </w:r>
        <w:r w:rsidRPr="00C10AD9" w:rsidDel="00D9260B">
          <w:rPr>
            <w:b/>
          </w:rPr>
          <w:delText>[A113-IMT ABOVE 24 GHZ] (WRC-19)</w:delText>
        </w:r>
        <w:r w:rsidDel="00D9260B">
          <w:delText xml:space="preserve"> and </w:delText>
        </w:r>
        <w:r w:rsidRPr="002A1516" w:rsidDel="00D9260B">
          <w:rPr>
            <w:b/>
          </w:rPr>
          <w:delText>750 (Rev. WRC-19)</w:delText>
        </w:r>
        <w:r w:rsidDel="00D9260B">
          <w:delText xml:space="preserve"> apply.</w:delText>
        </w:r>
      </w:del>
    </w:p>
    <w:p w:rsidR="00892CCD" w:rsidDel="00D9260B" w:rsidRDefault="00892CCD" w:rsidP="00892CCD">
      <w:pPr>
        <w:pStyle w:val="Reasons"/>
        <w:rPr>
          <w:del w:id="83" w:author="Rev" w:date="2019-02-11T10:32:00Z"/>
        </w:rPr>
      </w:pPr>
      <w:del w:id="84" w:author="Rev" w:date="2019-02-11T10:32:00Z">
        <w:r w:rsidDel="00D9260B">
          <w:rPr>
            <w:b/>
          </w:rPr>
          <w:delText>Reasons:</w:delText>
        </w:r>
        <w:r w:rsidDel="00D9260B">
          <w:tab/>
          <w:delText>To identify the bands for IMT and to identify the Resolutions which define the operational constraints required to ensure compatibility.</w:delText>
        </w:r>
      </w:del>
    </w:p>
    <w:p w:rsidR="00892CCD" w:rsidRPr="00B25B23" w:rsidDel="00D9260B" w:rsidRDefault="00892CCD" w:rsidP="00892CCD">
      <w:pPr>
        <w:pStyle w:val="Section1"/>
        <w:keepNext/>
        <w:rPr>
          <w:del w:id="85" w:author="Rev" w:date="2019-02-11T10:32:00Z"/>
        </w:rPr>
      </w:pPr>
      <w:del w:id="86" w:author="Rev" w:date="2019-02-11T10:32:00Z">
        <w:r w:rsidRPr="002618F4" w:rsidDel="00D9260B">
          <w:delText>Section</w:delText>
        </w:r>
        <w:r w:rsidDel="00D9260B">
          <w:rPr>
            <w:lang w:val="en-AU"/>
          </w:rPr>
          <w:delText xml:space="preserve"> IV – Table of Frequency Allocations</w:delText>
        </w:r>
        <w:r w:rsidDel="00D9260B">
          <w:rPr>
            <w:lang w:val="en-AU"/>
          </w:rPr>
          <w:br/>
        </w:r>
        <w:r w:rsidRPr="003C6FED" w:rsidDel="00D9260B">
          <w:rPr>
            <w:b w:val="0"/>
            <w:bCs/>
          </w:rPr>
          <w:delText xml:space="preserve">(See No. </w:delText>
        </w:r>
        <w:r w:rsidRPr="003C6FED" w:rsidDel="00D9260B">
          <w:delText>2.1</w:delText>
        </w:r>
        <w:r w:rsidRPr="003C6FED" w:rsidDel="00D9260B">
          <w:rPr>
            <w:b w:val="0"/>
            <w:bCs/>
          </w:rPr>
          <w:delText>)</w:delText>
        </w:r>
        <w:r w:rsidRPr="003C6FED" w:rsidDel="00D9260B">
          <w:rPr>
            <w:b w:val="0"/>
            <w:bCs/>
          </w:rPr>
          <w:br/>
        </w:r>
        <w:r w:rsidRPr="00DE1868" w:rsidDel="00D9260B">
          <w:lastRenderedPageBreak/>
          <w:br/>
        </w:r>
      </w:del>
    </w:p>
    <w:p w:rsidR="00892CCD" w:rsidDel="00D9260B" w:rsidRDefault="00892CCD" w:rsidP="00892CCD">
      <w:pPr>
        <w:pStyle w:val="Proposal"/>
        <w:rPr>
          <w:del w:id="87" w:author="Rev" w:date="2019-02-11T10:32:00Z"/>
        </w:rPr>
      </w:pPr>
      <w:del w:id="88" w:author="Rev" w:date="2019-02-11T10:32:00Z">
        <w:r w:rsidDel="00D9260B">
          <w:delText>MOD</w:delText>
        </w:r>
        <w:r w:rsidDel="00D9260B">
          <w:tab/>
          <w:delText>USA/4821A13/3</w:delText>
        </w:r>
      </w:del>
    </w:p>
    <w:p w:rsidR="00892CCD" w:rsidRPr="00037062" w:rsidDel="00D9260B" w:rsidRDefault="00892CCD" w:rsidP="00892CCD">
      <w:pPr>
        <w:pStyle w:val="Note"/>
        <w:rPr>
          <w:del w:id="89" w:author="Rev" w:date="2019-02-11T10:32:00Z"/>
          <w:sz w:val="24"/>
          <w:szCs w:val="24"/>
        </w:rPr>
      </w:pPr>
      <w:del w:id="90" w:author="Rev" w:date="2019-02-11T10:32:00Z">
        <w:r w:rsidRPr="00655CC2" w:rsidDel="00D9260B">
          <w:rPr>
            <w:rStyle w:val="Artdef"/>
            <w:sz w:val="24"/>
            <w:szCs w:val="24"/>
          </w:rPr>
          <w:delText>5.338A</w:delText>
        </w:r>
        <w:r w:rsidRPr="00655CC2" w:rsidDel="00D9260B">
          <w:rPr>
            <w:rStyle w:val="Artdef"/>
            <w:sz w:val="24"/>
            <w:szCs w:val="24"/>
          </w:rPr>
          <w:tab/>
        </w:r>
        <w:r w:rsidRPr="008A6B00" w:rsidDel="00D9260B">
          <w:rPr>
            <w:sz w:val="24"/>
            <w:szCs w:val="24"/>
          </w:rPr>
          <w:delText>In the frequency bands 1 350-1 400 MHz, 1 427-1 452 MHz, 22.55-23.55 GHz, 30-31.3 GHz, 49.7</w:delText>
        </w:r>
        <w:r w:rsidRPr="00D9260B" w:rsidDel="00D9260B">
          <w:rPr>
            <w:sz w:val="24"/>
            <w:szCs w:val="24"/>
          </w:rPr>
          <w:noBreakHyphen/>
        </w:r>
        <w:r w:rsidRPr="00655CC2" w:rsidDel="00D9260B">
          <w:rPr>
            <w:sz w:val="24"/>
            <w:szCs w:val="24"/>
          </w:rPr>
          <w:delText xml:space="preserve">50.2 GHz, 50.4-50.9 GHz, 51.4-52.6 GHz, </w:delText>
        </w:r>
        <w:r w:rsidRPr="008A6B00" w:rsidDel="00D9260B">
          <w:rPr>
            <w:sz w:val="24"/>
            <w:szCs w:val="24"/>
          </w:rPr>
          <w:delText>81-86 GHz and 92-94 GHz, Resolution </w:delText>
        </w:r>
        <w:r w:rsidRPr="008A6B00" w:rsidDel="00D9260B">
          <w:rPr>
            <w:b/>
            <w:sz w:val="24"/>
            <w:szCs w:val="24"/>
          </w:rPr>
          <w:delText>750 (Rev.WRC</w:delText>
        </w:r>
        <w:r w:rsidRPr="008A6B00" w:rsidDel="00D9260B">
          <w:rPr>
            <w:b/>
            <w:sz w:val="24"/>
            <w:szCs w:val="24"/>
          </w:rPr>
          <w:noBreakHyphen/>
        </w:r>
      </w:del>
      <w:ins w:id="91" w:author="Houts, Jacquelynne (GRC-MSC0)" w:date="2018-09-14T16:04:00Z">
        <w:del w:id="92" w:author="Rev" w:date="2019-02-11T10:32:00Z">
          <w:r w:rsidRPr="00D9260B" w:rsidDel="00D9260B">
            <w:rPr>
              <w:b/>
              <w:bCs/>
              <w:sz w:val="24"/>
              <w:szCs w:val="24"/>
            </w:rPr>
            <w:delText>1</w:delText>
          </w:r>
        </w:del>
      </w:ins>
      <w:ins w:id="93" w:author="Houts, Jacquelynne (GRC-MSC0)" w:date="2018-09-14T08:47:00Z">
        <w:del w:id="94" w:author="Rev" w:date="2019-02-11T10:32:00Z">
          <w:r w:rsidR="009A1CFD" w:rsidRPr="00037062" w:rsidDel="00D9260B">
            <w:rPr>
              <w:b/>
              <w:bCs/>
              <w:sz w:val="24"/>
              <w:szCs w:val="24"/>
            </w:rPr>
            <w:delText>9</w:delText>
          </w:r>
        </w:del>
      </w:ins>
      <w:del w:id="95" w:author="Rev" w:date="2019-02-11T10:32:00Z">
        <w:r w:rsidR="009A1CFD" w:rsidRPr="00037062" w:rsidDel="00D9260B">
          <w:rPr>
            <w:b/>
            <w:bCs/>
            <w:sz w:val="24"/>
            <w:szCs w:val="24"/>
          </w:rPr>
          <w:delText>5</w:delText>
        </w:r>
        <w:r w:rsidRPr="00037062" w:rsidDel="00D9260B">
          <w:rPr>
            <w:b/>
            <w:bCs/>
            <w:sz w:val="24"/>
            <w:szCs w:val="24"/>
          </w:rPr>
          <w:delText>19</w:delText>
        </w:r>
        <w:r w:rsidRPr="00655CC2" w:rsidDel="00D9260B">
          <w:rPr>
            <w:b/>
            <w:sz w:val="24"/>
            <w:szCs w:val="24"/>
          </w:rPr>
          <w:delText>)</w:delText>
        </w:r>
        <w:r w:rsidRPr="008A6B00" w:rsidDel="00D9260B">
          <w:rPr>
            <w:sz w:val="24"/>
            <w:szCs w:val="24"/>
          </w:rPr>
          <w:delText xml:space="preserve"> applies.</w:delText>
        </w:r>
        <w:r w:rsidRPr="00037062" w:rsidDel="00D9260B">
          <w:rPr>
            <w:sz w:val="24"/>
            <w:szCs w:val="24"/>
          </w:rPr>
          <w:delText>     (WRC</w:delText>
        </w:r>
        <w:r w:rsidRPr="00037062" w:rsidDel="00D9260B">
          <w:rPr>
            <w:sz w:val="24"/>
            <w:szCs w:val="24"/>
          </w:rPr>
          <w:noBreakHyphen/>
          <w:delText>15</w:delText>
        </w:r>
      </w:del>
      <w:ins w:id="96" w:author="Houts, Jacquelynne (GRC-MSC0)" w:date="2018-09-14T08:47:00Z">
        <w:del w:id="97" w:author="Rev" w:date="2019-02-11T10:32:00Z">
          <w:r w:rsidR="009A1CFD" w:rsidRPr="00037062" w:rsidDel="00D9260B">
            <w:rPr>
              <w:sz w:val="24"/>
              <w:szCs w:val="24"/>
            </w:rPr>
            <w:delText>9</w:delText>
          </w:r>
        </w:del>
      </w:ins>
      <w:del w:id="98" w:author="Rev" w:date="2019-02-11T10:32:00Z">
        <w:r w:rsidRPr="00037062" w:rsidDel="00D9260B">
          <w:rPr>
            <w:sz w:val="24"/>
            <w:szCs w:val="24"/>
          </w:rPr>
          <w:delText>)</w:delText>
        </w:r>
      </w:del>
    </w:p>
    <w:p w:rsidR="00892CCD" w:rsidRPr="00037062" w:rsidDel="00D9260B" w:rsidRDefault="00892CCD" w:rsidP="00892CCD">
      <w:pPr>
        <w:pStyle w:val="Reasons"/>
        <w:rPr>
          <w:del w:id="99" w:author="Rev" w:date="2019-02-11T10:32:00Z"/>
          <w:szCs w:val="24"/>
        </w:rPr>
      </w:pPr>
      <w:del w:id="100" w:author="Rev" w:date="2019-02-11T10:32:00Z">
        <w:r w:rsidRPr="00037062" w:rsidDel="00D9260B">
          <w:rPr>
            <w:b/>
            <w:szCs w:val="24"/>
          </w:rPr>
          <w:delText>Reasons:</w:delText>
        </w:r>
        <w:r w:rsidRPr="00037062" w:rsidDel="00D9260B">
          <w:rPr>
            <w:szCs w:val="24"/>
          </w:rPr>
          <w:tab/>
          <w:delText>Consequential.</w:delText>
        </w:r>
      </w:del>
    </w:p>
    <w:p w:rsidR="00892CCD" w:rsidDel="00D9260B" w:rsidRDefault="00892CCD" w:rsidP="00892CCD">
      <w:pPr>
        <w:pStyle w:val="Reasons"/>
        <w:rPr>
          <w:del w:id="101" w:author="Rev" w:date="2019-02-11T10:32:00Z"/>
        </w:rPr>
      </w:pPr>
    </w:p>
    <w:p w:rsidR="00892CCD" w:rsidDel="00D9260B" w:rsidRDefault="00892CCD" w:rsidP="00892CCD">
      <w:pPr>
        <w:pStyle w:val="Proposal"/>
        <w:rPr>
          <w:del w:id="102" w:author="Rev" w:date="2019-02-11T10:32:00Z"/>
        </w:rPr>
      </w:pPr>
      <w:del w:id="103" w:author="Rev" w:date="2019-02-11T10:32:00Z">
        <w:r w:rsidDel="00D9260B">
          <w:delText>MOD</w:delText>
        </w:r>
        <w:r w:rsidDel="00D9260B">
          <w:tab/>
          <w:delText>USA/4828A13/4</w:delText>
        </w:r>
      </w:del>
    </w:p>
    <w:p w:rsidR="00892CCD" w:rsidRPr="00755316" w:rsidDel="00D9260B" w:rsidRDefault="00892CCD" w:rsidP="00892CCD">
      <w:pPr>
        <w:pStyle w:val="ResNo"/>
        <w:rPr>
          <w:del w:id="104" w:author="Rev" w:date="2019-02-11T10:32:00Z"/>
        </w:rPr>
      </w:pPr>
      <w:del w:id="105" w:author="Rev" w:date="2019-02-11T10:32:00Z">
        <w:r w:rsidRPr="00755316" w:rsidDel="00D9260B">
          <w:delText xml:space="preserve">RESOLUTION </w:delText>
        </w:r>
        <w:r w:rsidRPr="00755316" w:rsidDel="00D9260B">
          <w:rPr>
            <w:rStyle w:val="href"/>
          </w:rPr>
          <w:delText>750</w:delText>
        </w:r>
        <w:r w:rsidRPr="00755316" w:rsidDel="00D9260B">
          <w:delText xml:space="preserve"> (Rev.WRC</w:delText>
        </w:r>
        <w:r w:rsidRPr="00755316" w:rsidDel="00D9260B">
          <w:noBreakHyphen/>
          <w:delText>15)</w:delText>
        </w:r>
      </w:del>
    </w:p>
    <w:p w:rsidR="00892CCD" w:rsidRPr="00755316" w:rsidDel="00D9260B" w:rsidRDefault="00892CCD" w:rsidP="00892CCD">
      <w:pPr>
        <w:pStyle w:val="Restitle"/>
        <w:rPr>
          <w:del w:id="106" w:author="Rev" w:date="2019-02-11T10:32:00Z"/>
        </w:rPr>
      </w:pPr>
      <w:del w:id="107" w:author="Rev" w:date="2019-02-11T10:32:00Z">
        <w:r w:rsidRPr="00755316" w:rsidDel="00D9260B">
          <w:delText xml:space="preserve">Compatibility between the Earth exploration-satellite service (passive) and relevant active services </w:delText>
        </w:r>
      </w:del>
    </w:p>
    <w:p w:rsidR="00892CCD" w:rsidRPr="00755316" w:rsidDel="00D9260B" w:rsidRDefault="00892CCD" w:rsidP="00892CCD">
      <w:pPr>
        <w:pStyle w:val="Normalaftertitle"/>
        <w:rPr>
          <w:del w:id="108" w:author="Rev" w:date="2019-02-11T10:32:00Z"/>
        </w:rPr>
      </w:pPr>
      <w:del w:id="109" w:author="Rev" w:date="2019-02-11T10:32:00Z">
        <w:r w:rsidRPr="00755316" w:rsidDel="00D9260B">
          <w:delText>The World Radiocommunication Conference (Geneva, 2015),</w:delText>
        </w:r>
      </w:del>
    </w:p>
    <w:p w:rsidR="00892CCD" w:rsidRPr="00755316" w:rsidDel="00D9260B" w:rsidRDefault="00892CCD" w:rsidP="00892CCD">
      <w:pPr>
        <w:pStyle w:val="Call"/>
        <w:rPr>
          <w:del w:id="110" w:author="Rev" w:date="2019-02-11T10:32:00Z"/>
        </w:rPr>
      </w:pPr>
      <w:del w:id="111" w:author="Rev" w:date="2019-02-11T10:32:00Z">
        <w:r w:rsidRPr="00755316" w:rsidDel="00D9260B">
          <w:delText>considering</w:delText>
        </w:r>
      </w:del>
    </w:p>
    <w:p w:rsidR="00892CCD" w:rsidRPr="00755316" w:rsidDel="00D9260B" w:rsidRDefault="00892CCD" w:rsidP="00892CCD">
      <w:pPr>
        <w:rPr>
          <w:del w:id="112" w:author="Rev" w:date="2019-02-11T10:32:00Z"/>
        </w:rPr>
      </w:pPr>
      <w:del w:id="113" w:author="Rev" w:date="2019-02-11T10:32:00Z">
        <w:r w:rsidRPr="00755316" w:rsidDel="00D9260B">
          <w:rPr>
            <w:i/>
            <w:iCs/>
          </w:rPr>
          <w:delText>a)</w:delText>
        </w:r>
        <w:r w:rsidRPr="00755316" w:rsidDel="00D9260B">
          <w:tab/>
          <w:delText>that primary allocations have been made to various space services such as the fixed-satellite service (Earth-to-space), the space operation service (Earth-to-space) and the inter</w:delText>
        </w:r>
        <w:r w:rsidRPr="00755316" w:rsidDel="00D9260B">
          <w:noBreakHyphen/>
          <w:delText>satellite service and/or to terrestrial services such as the fixed service, the mobile service and the radiolocation service, hereinafter referred to as “active services”, in frequency bands adjacent or nearby to frequency bands allocated to the Earth exploration-satellite service (EESS) (passive) subject to No. </w:delText>
        </w:r>
        <w:r w:rsidRPr="00755316" w:rsidDel="00D9260B">
          <w:rPr>
            <w:b/>
          </w:rPr>
          <w:delText>5.340</w:delText>
        </w:r>
        <w:r w:rsidRPr="00755316" w:rsidDel="00D9260B">
          <w:delText>;</w:delText>
        </w:r>
      </w:del>
    </w:p>
    <w:p w:rsidR="00892CCD" w:rsidRPr="00755316" w:rsidDel="00D9260B" w:rsidRDefault="00892CCD" w:rsidP="00892CCD">
      <w:pPr>
        <w:rPr>
          <w:del w:id="114" w:author="Rev" w:date="2019-02-11T10:32:00Z"/>
        </w:rPr>
      </w:pPr>
      <w:del w:id="115" w:author="Rev" w:date="2019-02-11T10:32:00Z">
        <w:r w:rsidRPr="00755316" w:rsidDel="00D9260B">
          <w:rPr>
            <w:i/>
            <w:iCs/>
          </w:rPr>
          <w:delText>b)</w:delText>
        </w:r>
        <w:r w:rsidRPr="00755316" w:rsidDel="00D9260B">
          <w:tab/>
          <w:delText xml:space="preserve">that unwanted emissions from active services have the potential to cause unacceptable interference to EESS (passive) sensors; </w:delText>
        </w:r>
      </w:del>
    </w:p>
    <w:p w:rsidR="00892CCD" w:rsidRPr="00755316" w:rsidDel="00D9260B" w:rsidRDefault="00892CCD" w:rsidP="00892CCD">
      <w:pPr>
        <w:rPr>
          <w:del w:id="116" w:author="Rev" w:date="2019-02-11T10:32:00Z"/>
        </w:rPr>
      </w:pPr>
      <w:del w:id="117" w:author="Rev" w:date="2019-02-11T10:32:00Z">
        <w:r w:rsidRPr="00755316" w:rsidDel="00D9260B">
          <w:rPr>
            <w:i/>
            <w:iCs/>
          </w:rPr>
          <w:delText>c)</w:delText>
        </w:r>
        <w:r w:rsidRPr="00755316" w:rsidDel="00D9260B">
          <w:tab/>
          <w:delText>that, for technical or operational reasons, the general limits in Appendix </w:delText>
        </w:r>
        <w:r w:rsidRPr="00755316" w:rsidDel="00D9260B">
          <w:rPr>
            <w:rStyle w:val="Appref"/>
            <w:b/>
            <w:color w:val="000000"/>
          </w:rPr>
          <w:delText>3</w:delText>
        </w:r>
        <w:r w:rsidRPr="00755316" w:rsidDel="00D9260B">
          <w:rPr>
            <w:b/>
            <w:bCs/>
          </w:rPr>
          <w:delText xml:space="preserve"> </w:delText>
        </w:r>
        <w:r w:rsidRPr="00755316" w:rsidDel="00D9260B">
          <w:delText>may be insufficient in protecting the EESS (passive) in specific frequency bands;</w:delText>
        </w:r>
      </w:del>
    </w:p>
    <w:p w:rsidR="00892CCD" w:rsidRPr="00755316" w:rsidDel="00D9260B" w:rsidRDefault="00892CCD" w:rsidP="00892CCD">
      <w:pPr>
        <w:rPr>
          <w:del w:id="118" w:author="Rev" w:date="2019-02-11T10:32:00Z"/>
        </w:rPr>
      </w:pPr>
      <w:del w:id="119" w:author="Rev" w:date="2019-02-11T10:32:00Z">
        <w:r w:rsidRPr="00755316" w:rsidDel="00D9260B">
          <w:rPr>
            <w:i/>
            <w:iCs/>
          </w:rPr>
          <w:delText>d)</w:delText>
        </w:r>
        <w:r w:rsidRPr="00755316" w:rsidDel="00D9260B">
          <w:rPr>
            <w:i/>
            <w:iCs/>
          </w:rPr>
          <w:tab/>
        </w:r>
        <w:r w:rsidRPr="00755316" w:rsidDel="00D9260B">
          <w:delText>that, in many cases, the frequencies used by EESS (passive) sensors are chosen to study natural phenomena producing radio emissions at frequencies fixed by the laws of nature, and therefore shifting frequency to avoid or mitigate interference problems is not possible;</w:delText>
        </w:r>
      </w:del>
    </w:p>
    <w:p w:rsidR="00892CCD" w:rsidRPr="00755316" w:rsidDel="00D9260B" w:rsidRDefault="00892CCD" w:rsidP="00892CCD">
      <w:pPr>
        <w:rPr>
          <w:del w:id="120" w:author="Rev" w:date="2019-02-11T10:32:00Z"/>
        </w:rPr>
      </w:pPr>
      <w:del w:id="121" w:author="Rev" w:date="2019-02-11T10:32:00Z">
        <w:r w:rsidRPr="00755316" w:rsidDel="00D9260B">
          <w:rPr>
            <w:i/>
            <w:iCs/>
          </w:rPr>
          <w:delText>e)</w:delText>
        </w:r>
        <w:r w:rsidRPr="00755316" w:rsidDel="00D9260B">
          <w:tab/>
          <w:delText>that the frequency band 1 400-1 427 MHz is used for measuring soil moisture, and also for measuring sea-surface salinity and vegetation biomass;</w:delText>
        </w:r>
      </w:del>
    </w:p>
    <w:p w:rsidR="00892CCD" w:rsidRPr="00755316" w:rsidDel="00D9260B" w:rsidRDefault="00892CCD" w:rsidP="00892CCD">
      <w:pPr>
        <w:rPr>
          <w:del w:id="122" w:author="Rev" w:date="2019-02-11T10:32:00Z"/>
        </w:rPr>
      </w:pPr>
      <w:del w:id="123" w:author="Rev" w:date="2019-02-11T10:32:00Z">
        <w:r w:rsidRPr="00755316" w:rsidDel="00D9260B">
          <w:rPr>
            <w:i/>
            <w:iCs/>
          </w:rPr>
          <w:delText>f)</w:delText>
        </w:r>
        <w:r w:rsidRPr="00755316" w:rsidDel="00D9260B">
          <w:tab/>
          <w:delText>that long-term protection of the EESS in the frequency bands 23.6-24 GHz, 31.3</w:delText>
        </w:r>
        <w:r w:rsidDel="00D9260B">
          <w:noBreakHyphen/>
        </w:r>
        <w:r w:rsidRPr="00755316" w:rsidDel="00D9260B">
          <w:delText>31.5 GHz, 50.2-50.4 GHz, 52.6-54.25 GHz and 86-92 GHz is vital to weather prediction and disaster management, and measurements at several frequencies must be made simultaneously in order to isolate and retrieve each individual contribution;</w:delText>
        </w:r>
      </w:del>
    </w:p>
    <w:p w:rsidR="00892CCD" w:rsidRPr="00755316" w:rsidDel="00D9260B" w:rsidRDefault="00892CCD" w:rsidP="00892CCD">
      <w:pPr>
        <w:rPr>
          <w:del w:id="124" w:author="Rev" w:date="2019-02-11T10:32:00Z"/>
          <w:sz w:val="28"/>
          <w:szCs w:val="22"/>
        </w:rPr>
      </w:pPr>
      <w:del w:id="125" w:author="Rev" w:date="2019-02-11T10:32:00Z">
        <w:r w:rsidRPr="00755316" w:rsidDel="00D9260B">
          <w:rPr>
            <w:i/>
            <w:iCs/>
          </w:rPr>
          <w:delText>g)</w:delText>
        </w:r>
        <w:r w:rsidRPr="00755316" w:rsidDel="00D9260B">
          <w:tab/>
          <w:delText>that, in many cases, the frequency bands adjacent or nearby to passive service frequency bands are used and will continue to be used for various active service applications;</w:delText>
        </w:r>
      </w:del>
    </w:p>
    <w:p w:rsidR="00892CCD" w:rsidRPr="00755316" w:rsidDel="00D9260B" w:rsidRDefault="00892CCD" w:rsidP="00892CCD">
      <w:pPr>
        <w:rPr>
          <w:del w:id="126" w:author="Rev" w:date="2019-02-11T10:32:00Z"/>
        </w:rPr>
      </w:pPr>
      <w:del w:id="127" w:author="Rev" w:date="2019-02-11T10:32:00Z">
        <w:r w:rsidRPr="00755316" w:rsidDel="00D9260B">
          <w:rPr>
            <w:i/>
            <w:iCs/>
          </w:rPr>
          <w:delText>h)</w:delText>
        </w:r>
        <w:r w:rsidRPr="00755316" w:rsidDel="00D9260B">
          <w:rPr>
            <w:i/>
            <w:iCs/>
          </w:rPr>
          <w:tab/>
        </w:r>
        <w:r w:rsidRPr="00755316" w:rsidDel="00D9260B">
          <w:delText>that it is necessary to ensure equitable burden sharing for achieving compatibility between active and passive services operating in adjacent or nearby frequency bands,</w:delText>
        </w:r>
      </w:del>
    </w:p>
    <w:p w:rsidR="00892CCD" w:rsidRPr="00755316" w:rsidDel="00D9260B" w:rsidRDefault="00892CCD" w:rsidP="00892CCD">
      <w:pPr>
        <w:pStyle w:val="Call"/>
        <w:rPr>
          <w:del w:id="128" w:author="Rev" w:date="2019-02-11T10:32:00Z"/>
        </w:rPr>
      </w:pPr>
      <w:del w:id="129" w:author="Rev" w:date="2019-02-11T10:32:00Z">
        <w:r w:rsidRPr="00755316" w:rsidDel="00D9260B">
          <w:delText>noting</w:delText>
        </w:r>
      </w:del>
    </w:p>
    <w:p w:rsidR="00892CCD" w:rsidRPr="00755316" w:rsidDel="00D9260B" w:rsidRDefault="00892CCD" w:rsidP="00892CCD">
      <w:pPr>
        <w:rPr>
          <w:del w:id="130" w:author="Rev" w:date="2019-02-11T10:32:00Z"/>
        </w:rPr>
      </w:pPr>
      <w:del w:id="131" w:author="Rev" w:date="2019-02-11T10:32:00Z">
        <w:r w:rsidRPr="00755316" w:rsidDel="00D9260B">
          <w:rPr>
            <w:i/>
            <w:iCs/>
          </w:rPr>
          <w:delText>a)</w:delText>
        </w:r>
        <w:r w:rsidRPr="00755316" w:rsidDel="00D9260B">
          <w:rPr>
            <w:i/>
            <w:iCs/>
          </w:rPr>
          <w:tab/>
        </w:r>
        <w:r w:rsidRPr="00755316" w:rsidDel="00D9260B">
          <w:delText>that the compatibility studies between relevant</w:delText>
        </w:r>
        <w:r w:rsidRPr="00755316" w:rsidDel="00D9260B">
          <w:rPr>
            <w:color w:val="000000"/>
          </w:rPr>
          <w:delText xml:space="preserve"> </w:delText>
        </w:r>
        <w:r w:rsidRPr="00755316" w:rsidDel="00D9260B">
          <w:delText>active and passive services operating in adjacent and nearby frequency bands are documented in Report ITU</w:delText>
        </w:r>
        <w:r w:rsidRPr="00755316" w:rsidDel="00D9260B">
          <w:noBreakHyphen/>
          <w:delText>R SM.2092;</w:delText>
        </w:r>
      </w:del>
    </w:p>
    <w:p w:rsidR="00892CCD" w:rsidRPr="00755316" w:rsidDel="00D9260B" w:rsidRDefault="00892CCD" w:rsidP="00892CCD">
      <w:pPr>
        <w:rPr>
          <w:del w:id="132" w:author="Rev" w:date="2019-02-11T10:32:00Z"/>
          <w:lang w:eastAsia="ja-JP"/>
        </w:rPr>
      </w:pPr>
      <w:del w:id="133" w:author="Rev" w:date="2019-02-11T10:32:00Z">
        <w:r w:rsidRPr="00755316" w:rsidDel="00D9260B">
          <w:rPr>
            <w:i/>
            <w:iCs/>
            <w:lang w:eastAsia="ja-JP"/>
          </w:rPr>
          <w:lastRenderedPageBreak/>
          <w:delText>b</w:delText>
        </w:r>
        <w:r w:rsidRPr="00755316" w:rsidDel="00D9260B">
          <w:rPr>
            <w:i/>
            <w:iCs/>
          </w:rPr>
          <w:delText>)</w:delText>
        </w:r>
        <w:r w:rsidRPr="00755316" w:rsidDel="00D9260B">
          <w:rPr>
            <w:i/>
            <w:iCs/>
          </w:rPr>
          <w:tab/>
        </w:r>
        <w:r w:rsidRPr="00755316" w:rsidDel="00D9260B">
          <w:rPr>
            <w:lang w:eastAsia="ja-JP"/>
          </w:rPr>
          <w:delText>that the compatibility studies between IMT systems in the frequency bands 1 375</w:delText>
        </w:r>
        <w:r w:rsidDel="00D9260B">
          <w:rPr>
            <w:lang w:eastAsia="ja-JP"/>
          </w:rPr>
          <w:noBreakHyphen/>
        </w:r>
        <w:r w:rsidRPr="00755316" w:rsidDel="00D9260B">
          <w:rPr>
            <w:lang w:eastAsia="ja-JP"/>
          </w:rPr>
          <w:delText>1 400 MHz and 1 427-1 452 MHz and EESS (passive) systems in the frequency band 1 400</w:delText>
        </w:r>
        <w:r w:rsidDel="00D9260B">
          <w:rPr>
            <w:lang w:eastAsia="ja-JP"/>
          </w:rPr>
          <w:noBreakHyphen/>
        </w:r>
        <w:r w:rsidRPr="00755316" w:rsidDel="00D9260B">
          <w:rPr>
            <w:lang w:eastAsia="ja-JP"/>
          </w:rPr>
          <w:delText>1 427 MHz are documented in Report ITU</w:delText>
        </w:r>
        <w:r w:rsidRPr="00755316" w:rsidDel="00D9260B">
          <w:rPr>
            <w:lang w:eastAsia="ja-JP"/>
          </w:rPr>
          <w:noBreakHyphen/>
          <w:delText>R RS.2336;</w:delText>
        </w:r>
      </w:del>
    </w:p>
    <w:p w:rsidR="00892CCD" w:rsidRPr="00755316" w:rsidDel="00D9260B" w:rsidRDefault="00892CCD" w:rsidP="00892CCD">
      <w:pPr>
        <w:rPr>
          <w:del w:id="134" w:author="Rev" w:date="2019-02-11T10:32:00Z"/>
        </w:rPr>
      </w:pPr>
      <w:del w:id="135" w:author="Rev" w:date="2019-02-11T10:32:00Z">
        <w:r w:rsidRPr="00755316" w:rsidDel="00D9260B">
          <w:rPr>
            <w:i/>
          </w:rPr>
          <w:delText>c)</w:delText>
        </w:r>
        <w:r w:rsidRPr="00755316" w:rsidDel="00D9260B">
          <w:tab/>
          <w:delText>that Report ITU</w:delText>
        </w:r>
        <w:r w:rsidRPr="00755316" w:rsidDel="00D9260B">
          <w:noBreakHyphen/>
          <w:delText>R F.2239 provides the results of studies covering various scenarios between the fixed service, operating in the frequency band 81-86 GHz and/or 92-94 GHz, and the Earth exploration-satellite service (passive), operating in the frequency band 86-92 GHz;</w:delText>
        </w:r>
      </w:del>
    </w:p>
    <w:p w:rsidR="00892CCD" w:rsidRPr="00755316" w:rsidDel="00D9260B" w:rsidRDefault="00892CCD" w:rsidP="00892CCD">
      <w:pPr>
        <w:rPr>
          <w:del w:id="136" w:author="Rev" w:date="2019-02-11T10:32:00Z"/>
        </w:rPr>
      </w:pPr>
      <w:del w:id="137" w:author="Rev" w:date="2019-02-11T10:32:00Z">
        <w:r w:rsidRPr="00755316" w:rsidDel="00D9260B">
          <w:rPr>
            <w:i/>
            <w:iCs/>
          </w:rPr>
          <w:delText>d)</w:delText>
        </w:r>
        <w:r w:rsidRPr="00755316" w:rsidDel="00D9260B">
          <w:tab/>
          <w:delText>that Recommendation ITU</w:delText>
        </w:r>
        <w:r w:rsidRPr="00755316" w:rsidDel="00D9260B">
          <w:noBreakHyphen/>
          <w:delText>R RS.1029 provides the interference criteria for satellite passive remote sensing,</w:delText>
        </w:r>
      </w:del>
    </w:p>
    <w:p w:rsidR="00892CCD" w:rsidRPr="00755316" w:rsidDel="00D9260B" w:rsidRDefault="00892CCD" w:rsidP="00892CCD">
      <w:pPr>
        <w:pStyle w:val="Call"/>
        <w:rPr>
          <w:del w:id="138" w:author="Rev" w:date="2019-02-11T10:32:00Z"/>
        </w:rPr>
      </w:pPr>
      <w:del w:id="139" w:author="Rev" w:date="2019-02-11T10:32:00Z">
        <w:r w:rsidRPr="00755316" w:rsidDel="00D9260B">
          <w:delText>noting further</w:delText>
        </w:r>
      </w:del>
    </w:p>
    <w:p w:rsidR="00892CCD" w:rsidRPr="00755316" w:rsidDel="00D9260B" w:rsidRDefault="00892CCD" w:rsidP="00892CCD">
      <w:pPr>
        <w:keepNext/>
        <w:rPr>
          <w:del w:id="140" w:author="Rev" w:date="2019-02-11T10:32:00Z"/>
        </w:rPr>
      </w:pPr>
      <w:del w:id="141" w:author="Rev" w:date="2019-02-11T10:32:00Z">
        <w:r w:rsidRPr="00755316" w:rsidDel="00D9260B">
          <w:delText>that, for the purpose of this Resolution:</w:delText>
        </w:r>
      </w:del>
    </w:p>
    <w:p w:rsidR="00892CCD" w:rsidRPr="00755316" w:rsidDel="00D9260B" w:rsidRDefault="00892CCD" w:rsidP="00892CCD">
      <w:pPr>
        <w:pStyle w:val="enumlev1"/>
        <w:rPr>
          <w:del w:id="142" w:author="Rev" w:date="2019-02-11T10:32:00Z"/>
        </w:rPr>
      </w:pPr>
      <w:del w:id="143" w:author="Rev" w:date="2019-02-11T10:32:00Z">
        <w:r w:rsidRPr="00755316" w:rsidDel="00D9260B">
          <w:sym w:font="Symbol" w:char="F02D"/>
        </w:r>
        <w:r w:rsidRPr="00755316" w:rsidDel="00D9260B">
          <w:tab/>
          <w:delText>point-to-point communication is defined as radiocommunication provided by a link, for example a radio-relay link, between two stations located at specified fixed points;</w:delText>
        </w:r>
      </w:del>
    </w:p>
    <w:p w:rsidR="00892CCD" w:rsidRPr="00755316" w:rsidDel="00D9260B" w:rsidRDefault="00892CCD" w:rsidP="00892CCD">
      <w:pPr>
        <w:pStyle w:val="enumlev1"/>
        <w:rPr>
          <w:del w:id="144" w:author="Rev" w:date="2019-02-11T10:32:00Z"/>
        </w:rPr>
      </w:pPr>
      <w:del w:id="145" w:author="Rev" w:date="2019-02-11T10:32:00Z">
        <w:r w:rsidRPr="00755316" w:rsidDel="00D9260B">
          <w:sym w:font="Symbol" w:char="F02D"/>
        </w:r>
        <w:r w:rsidRPr="00755316" w:rsidDel="00D9260B">
          <w:tab/>
          <w:delText>point-to-multipoint communication is defined as radiocommunication provided by links between a single station located at a specified fixed point (also called “hub station”) and a number of stations located at specified fixed points (also called “customer stations”),</w:delText>
        </w:r>
      </w:del>
    </w:p>
    <w:p w:rsidR="00892CCD" w:rsidRPr="00755316" w:rsidDel="00D9260B" w:rsidRDefault="00892CCD" w:rsidP="00892CCD">
      <w:pPr>
        <w:pStyle w:val="Call"/>
        <w:rPr>
          <w:del w:id="146" w:author="Rev" w:date="2019-02-11T10:32:00Z"/>
        </w:rPr>
      </w:pPr>
      <w:del w:id="147" w:author="Rev" w:date="2019-02-11T10:32:00Z">
        <w:r w:rsidRPr="00755316" w:rsidDel="00D9260B">
          <w:delText>recognizing</w:delText>
        </w:r>
      </w:del>
    </w:p>
    <w:p w:rsidR="00892CCD" w:rsidRPr="00755316" w:rsidDel="00D9260B" w:rsidRDefault="00892CCD" w:rsidP="00892CCD">
      <w:pPr>
        <w:rPr>
          <w:del w:id="148" w:author="Rev" w:date="2019-02-11T10:32:00Z"/>
        </w:rPr>
      </w:pPr>
      <w:del w:id="149" w:author="Rev" w:date="2019-02-11T10:32:00Z">
        <w:r w:rsidRPr="00162AC3" w:rsidDel="00D9260B">
          <w:rPr>
            <w:i/>
            <w:iCs/>
          </w:rPr>
          <w:delText>a)</w:delText>
        </w:r>
        <w:r w:rsidRPr="00755316" w:rsidDel="00D9260B">
          <w:tab/>
          <w:delText>that studies documented in Report ITU</w:delText>
        </w:r>
        <w:r w:rsidRPr="00755316" w:rsidDel="00D9260B">
          <w:noBreakHyphen/>
          <w:delText>R SM.2092 do not consider point-to-multipoint communication links in the fixed service in the frequency bands 1 350-1 400 MHz and 1 427</w:delText>
        </w:r>
        <w:r w:rsidDel="00D9260B">
          <w:noBreakHyphen/>
        </w:r>
        <w:r w:rsidRPr="00755316" w:rsidDel="00D9260B">
          <w:delText>1 452 MHz;</w:delText>
        </w:r>
      </w:del>
    </w:p>
    <w:p w:rsidR="00892CCD" w:rsidRPr="00755316" w:rsidDel="00D9260B" w:rsidRDefault="00892CCD" w:rsidP="00892CCD">
      <w:pPr>
        <w:rPr>
          <w:del w:id="150" w:author="Rev" w:date="2019-02-11T10:32:00Z"/>
          <w:lang w:eastAsia="ja-JP"/>
        </w:rPr>
      </w:pPr>
      <w:del w:id="151" w:author="Rev" w:date="2019-02-11T10:32:00Z">
        <w:r w:rsidRPr="00162AC3" w:rsidDel="00D9260B">
          <w:rPr>
            <w:i/>
            <w:iCs/>
            <w:lang w:eastAsia="ja-JP"/>
          </w:rPr>
          <w:delText>b)</w:delText>
        </w:r>
        <w:r w:rsidRPr="00755316" w:rsidDel="00D9260B">
          <w:rPr>
            <w:lang w:eastAsia="ja-JP"/>
          </w:rPr>
          <w:tab/>
          <w:delText>that, in the frequency band 1 427-1 452 MHz, mitigation measures, such as channel arrangements, improved filters and/or guardbands, may be necessary in order to meet the limits of unwanted emission for IMT stations in the mobile service specified in Table 1</w:delText>
        </w:r>
        <w:r w:rsidRPr="00755316" w:rsidDel="00D9260B">
          <w:rPr>
            <w:lang w:eastAsia="ja-JP"/>
          </w:rPr>
          <w:noBreakHyphen/>
          <w:delText>1 of this Resolution;</w:delText>
        </w:r>
      </w:del>
    </w:p>
    <w:p w:rsidR="00892CCD" w:rsidRPr="00755316" w:rsidDel="00D9260B" w:rsidRDefault="00892CCD" w:rsidP="00892CCD">
      <w:pPr>
        <w:rPr>
          <w:del w:id="152" w:author="Rev" w:date="2019-02-11T10:32:00Z"/>
          <w:lang w:eastAsia="ja-JP"/>
        </w:rPr>
      </w:pPr>
      <w:del w:id="153" w:author="Rev" w:date="2019-02-11T10:32:00Z">
        <w:r w:rsidRPr="00162AC3" w:rsidDel="00D9260B">
          <w:rPr>
            <w:i/>
            <w:iCs/>
            <w:lang w:eastAsia="ja-JP"/>
          </w:rPr>
          <w:delText>c)</w:delText>
        </w:r>
        <w:r w:rsidRPr="00755316" w:rsidDel="00D9260B">
          <w:rPr>
            <w:lang w:eastAsia="ja-JP"/>
          </w:rPr>
          <w:tab/>
          <w:delText>that, in the frequency band 1 427-1 452 MHz, IMT mobile stations typically perform better than the equipment specifications as stated by relevant standards organizations, which may be taken into account in meeting the limits specified in Table 1</w:delText>
        </w:r>
        <w:r w:rsidRPr="00755316" w:rsidDel="00D9260B">
          <w:rPr>
            <w:lang w:eastAsia="ja-JP"/>
          </w:rPr>
          <w:noBreakHyphen/>
          <w:delText>1 (see also sections 4 and 5 of Report ITU</w:delText>
        </w:r>
        <w:r w:rsidRPr="00755316" w:rsidDel="00D9260B">
          <w:rPr>
            <w:lang w:eastAsia="ja-JP"/>
          </w:rPr>
          <w:noBreakHyphen/>
          <w:delText>R RS.2336),</w:delText>
        </w:r>
      </w:del>
    </w:p>
    <w:p w:rsidR="00892CCD" w:rsidRPr="00755316" w:rsidDel="00D9260B" w:rsidRDefault="00892CCD" w:rsidP="00892CCD">
      <w:pPr>
        <w:pStyle w:val="Call"/>
        <w:rPr>
          <w:del w:id="154" w:author="Rev" w:date="2019-02-11T10:32:00Z"/>
        </w:rPr>
      </w:pPr>
      <w:del w:id="155" w:author="Rev" w:date="2019-02-11T10:32:00Z">
        <w:r w:rsidRPr="00755316" w:rsidDel="00D9260B">
          <w:delText>resolves</w:delText>
        </w:r>
      </w:del>
    </w:p>
    <w:p w:rsidR="00892CCD" w:rsidRPr="00755316" w:rsidDel="00D9260B" w:rsidRDefault="00892CCD" w:rsidP="00892CCD">
      <w:pPr>
        <w:rPr>
          <w:del w:id="156" w:author="Rev" w:date="2019-02-11T10:32:00Z"/>
        </w:rPr>
      </w:pPr>
      <w:del w:id="157" w:author="Rev" w:date="2019-02-11T10:32:00Z">
        <w:r w:rsidRPr="00755316" w:rsidDel="00D9260B">
          <w:delText>1</w:delText>
        </w:r>
        <w:r w:rsidRPr="00755316" w:rsidDel="00D9260B">
          <w:tab/>
          <w:delText>that unwanted emissions of stations brought into use in the frequency bands and services listed in Table 1</w:delText>
        </w:r>
        <w:r w:rsidRPr="00755316" w:rsidDel="00D9260B">
          <w:noBreakHyphen/>
          <w:delText>1 below shall not exceed the corresponding limits in that table, subject to the specified conditions;</w:delText>
        </w:r>
      </w:del>
    </w:p>
    <w:p w:rsidR="00892CCD" w:rsidRPr="00755316" w:rsidDel="00D9260B" w:rsidRDefault="00892CCD" w:rsidP="00892CCD">
      <w:pPr>
        <w:rPr>
          <w:del w:id="158" w:author="Rev" w:date="2019-02-11T10:32:00Z"/>
          <w:lang w:eastAsia="fr-FR"/>
        </w:rPr>
      </w:pPr>
      <w:del w:id="159" w:author="Rev" w:date="2019-02-11T10:32:00Z">
        <w:r w:rsidRPr="00755316" w:rsidDel="00D9260B">
          <w:delText>2</w:delText>
        </w:r>
        <w:r w:rsidRPr="00755316" w:rsidDel="00D9260B">
          <w:tab/>
          <w:delText>to urge administrations to take all reasonable steps to ensure that unwanted emissions of active service stations in the frequency bands and services listed in Table 1</w:delText>
        </w:r>
        <w:r w:rsidRPr="00755316" w:rsidDel="00D9260B">
          <w:noBreakHyphen/>
          <w:delText xml:space="preserve">2 below do not exceed the recommended maximum levels contained in that table, noting </w:delText>
        </w:r>
        <w:r w:rsidRPr="00755316" w:rsidDel="00D9260B">
          <w:rPr>
            <w:lang w:eastAsia="fr-FR"/>
          </w:rPr>
          <w:delText>that EESS (passive) sensors provide worldwide measurements that benefit all countries, even if these sensors are not operated by their country</w:delText>
        </w:r>
        <w:r w:rsidRPr="00755316" w:rsidDel="00D9260B">
          <w:delText>;</w:delText>
        </w:r>
      </w:del>
    </w:p>
    <w:p w:rsidR="00892CCD" w:rsidRPr="00755316" w:rsidDel="00D9260B" w:rsidRDefault="00892CCD" w:rsidP="00892CCD">
      <w:pPr>
        <w:rPr>
          <w:del w:id="160" w:author="Rev" w:date="2019-02-11T10:32:00Z"/>
        </w:rPr>
      </w:pPr>
      <w:del w:id="161" w:author="Rev" w:date="2019-02-11T10:32:00Z">
        <w:r w:rsidRPr="00755316" w:rsidDel="00D9260B">
          <w:delText>3</w:delText>
        </w:r>
        <w:r w:rsidRPr="00755316" w:rsidDel="00D9260B">
          <w:tab/>
          <w:delText>that the Radiocommunication Bureau shall not make any examination or finding with respect to compliance with this Resolution under either Article </w:delText>
        </w:r>
        <w:r w:rsidRPr="00755316" w:rsidDel="00D9260B">
          <w:rPr>
            <w:b/>
            <w:bCs/>
          </w:rPr>
          <w:delText xml:space="preserve">9 </w:delText>
        </w:r>
        <w:r w:rsidRPr="00755316" w:rsidDel="00D9260B">
          <w:delText>or </w:delText>
        </w:r>
        <w:r w:rsidRPr="00755316" w:rsidDel="00D9260B">
          <w:rPr>
            <w:b/>
            <w:bCs/>
          </w:rPr>
          <w:delText>11</w:delText>
        </w:r>
        <w:r w:rsidRPr="00755316" w:rsidDel="00D9260B">
          <w:delText>.</w:delText>
        </w:r>
      </w:del>
    </w:p>
    <w:p w:rsidR="00892CCD" w:rsidRPr="00755316" w:rsidDel="00D9260B" w:rsidRDefault="00892CCD" w:rsidP="00892CCD">
      <w:pPr>
        <w:pStyle w:val="TableNo"/>
        <w:rPr>
          <w:del w:id="162" w:author="Rev" w:date="2019-02-11T10:32:00Z"/>
        </w:rPr>
      </w:pPr>
      <w:del w:id="163" w:author="Rev" w:date="2019-02-11T10:32:00Z">
        <w:r w:rsidRPr="00755316" w:rsidDel="00D9260B">
          <w:delText>TABLE 1-1</w:delText>
        </w:r>
      </w:del>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701"/>
        <w:gridCol w:w="1418"/>
        <w:gridCol w:w="4881"/>
      </w:tblGrid>
      <w:tr w:rsidR="00892CCD" w:rsidRPr="00755316" w:rsidDel="00D9260B" w:rsidTr="00060B90">
        <w:trPr>
          <w:cantSplit/>
          <w:jc w:val="center"/>
          <w:del w:id="164" w:author="Rev" w:date="2019-02-11T10:32:00Z"/>
        </w:trPr>
        <w:tc>
          <w:tcPr>
            <w:tcW w:w="1696" w:type="dxa"/>
            <w:vAlign w:val="center"/>
          </w:tcPr>
          <w:p w:rsidR="00892CCD" w:rsidRPr="00755316" w:rsidDel="00D9260B" w:rsidRDefault="00892CCD" w:rsidP="00060B90">
            <w:pPr>
              <w:pStyle w:val="Tablehead"/>
              <w:spacing w:before="160" w:after="160"/>
              <w:ind w:left="-57" w:right="-57"/>
              <w:rPr>
                <w:del w:id="165" w:author="Rev" w:date="2019-02-11T10:32:00Z"/>
              </w:rPr>
            </w:pPr>
            <w:del w:id="166" w:author="Rev" w:date="2019-02-11T10:32:00Z">
              <w:r w:rsidRPr="00755316" w:rsidDel="00D9260B">
                <w:delText>EESS</w:delText>
              </w:r>
              <w:r w:rsidDel="00D9260B">
                <w:delText xml:space="preserve"> </w:delText>
              </w:r>
              <w:r w:rsidRPr="00755316" w:rsidDel="00D9260B">
                <w:delText>(passive) band</w:delText>
              </w:r>
            </w:del>
          </w:p>
        </w:tc>
        <w:tc>
          <w:tcPr>
            <w:tcW w:w="1701" w:type="dxa"/>
            <w:vAlign w:val="center"/>
          </w:tcPr>
          <w:p w:rsidR="00892CCD" w:rsidRPr="00755316" w:rsidDel="00D9260B" w:rsidRDefault="00892CCD" w:rsidP="00060B90">
            <w:pPr>
              <w:pStyle w:val="Tablehead"/>
              <w:spacing w:before="160" w:after="160"/>
              <w:rPr>
                <w:del w:id="167" w:author="Rev" w:date="2019-02-11T10:32:00Z"/>
              </w:rPr>
            </w:pPr>
            <w:del w:id="168" w:author="Rev" w:date="2019-02-11T10:32:00Z">
              <w:r w:rsidRPr="00755316" w:rsidDel="00D9260B">
                <w:delText>Active</w:delText>
              </w:r>
              <w:r w:rsidRPr="00755316" w:rsidDel="00D9260B">
                <w:br/>
                <w:delText>service band</w:delText>
              </w:r>
            </w:del>
          </w:p>
        </w:tc>
        <w:tc>
          <w:tcPr>
            <w:tcW w:w="1418" w:type="dxa"/>
            <w:vAlign w:val="center"/>
          </w:tcPr>
          <w:p w:rsidR="00892CCD" w:rsidRPr="00755316" w:rsidDel="00D9260B" w:rsidRDefault="00892CCD" w:rsidP="00060B90">
            <w:pPr>
              <w:pStyle w:val="Tablehead"/>
              <w:spacing w:before="160" w:after="160"/>
              <w:rPr>
                <w:del w:id="169" w:author="Rev" w:date="2019-02-11T10:32:00Z"/>
              </w:rPr>
            </w:pPr>
            <w:del w:id="170" w:author="Rev" w:date="2019-02-11T10:32:00Z">
              <w:r w:rsidRPr="00755316" w:rsidDel="00D9260B">
                <w:delText>Active service</w:delText>
              </w:r>
            </w:del>
          </w:p>
        </w:tc>
        <w:tc>
          <w:tcPr>
            <w:tcW w:w="4881" w:type="dxa"/>
            <w:vAlign w:val="center"/>
          </w:tcPr>
          <w:p w:rsidR="00892CCD" w:rsidRPr="00755316" w:rsidDel="00D9260B" w:rsidRDefault="00892CCD" w:rsidP="00060B90">
            <w:pPr>
              <w:pStyle w:val="Tablehead"/>
              <w:spacing w:before="160" w:after="160"/>
              <w:rPr>
                <w:del w:id="171" w:author="Rev" w:date="2019-02-11T10:32:00Z"/>
              </w:rPr>
            </w:pPr>
            <w:del w:id="172" w:author="Rev" w:date="2019-02-11T10:32:00Z">
              <w:r w:rsidRPr="00755316" w:rsidDel="00D9260B">
                <w:delText>Limits of unwanted emission power from</w:delText>
              </w:r>
              <w:r w:rsidRPr="00755316" w:rsidDel="00D9260B">
                <w:br/>
                <w:delText>active service stations in a specified bandwidth</w:delText>
              </w:r>
              <w:r w:rsidRPr="00755316" w:rsidDel="00D9260B">
                <w:br/>
                <w:delText>within the EESS (passive) band</w:delText>
              </w:r>
              <w:r w:rsidRPr="00755316" w:rsidDel="00D9260B">
                <w:rPr>
                  <w:b w:val="0"/>
                  <w:bCs/>
                  <w:vertAlign w:val="superscript"/>
                </w:rPr>
                <w:delText>1</w:delText>
              </w:r>
            </w:del>
          </w:p>
        </w:tc>
      </w:tr>
      <w:tr w:rsidR="00892CCD" w:rsidRPr="00755316" w:rsidDel="00D9260B" w:rsidTr="00060B90">
        <w:trPr>
          <w:cantSplit/>
          <w:jc w:val="center"/>
          <w:del w:id="173" w:author="Rev" w:date="2019-02-11T10:32:00Z"/>
        </w:trPr>
        <w:tc>
          <w:tcPr>
            <w:tcW w:w="1696" w:type="dxa"/>
            <w:vAlign w:val="center"/>
          </w:tcPr>
          <w:p w:rsidR="00892CCD" w:rsidRPr="00755316" w:rsidDel="00D9260B" w:rsidRDefault="00892CCD" w:rsidP="00060B90">
            <w:pPr>
              <w:pStyle w:val="Tabletext0"/>
              <w:jc w:val="center"/>
              <w:rPr>
                <w:del w:id="174" w:author="Rev" w:date="2019-02-11T10:32:00Z"/>
              </w:rPr>
            </w:pPr>
            <w:del w:id="175" w:author="Rev" w:date="2019-02-11T10:32:00Z">
              <w:r w:rsidRPr="00755316" w:rsidDel="00D9260B">
                <w:rPr>
                  <w:color w:val="000000"/>
                </w:rPr>
                <w:lastRenderedPageBreak/>
                <w:delText>1 400-</w:delText>
              </w:r>
              <w:r w:rsidDel="00D9260B">
                <w:rPr>
                  <w:color w:val="000000"/>
                </w:rPr>
                <w:br/>
              </w:r>
              <w:r w:rsidRPr="00755316" w:rsidDel="00D9260B">
                <w:rPr>
                  <w:color w:val="000000"/>
                </w:rPr>
                <w:delText>1 427 MHz</w:delText>
              </w:r>
            </w:del>
          </w:p>
        </w:tc>
        <w:tc>
          <w:tcPr>
            <w:tcW w:w="1701" w:type="dxa"/>
            <w:vAlign w:val="center"/>
          </w:tcPr>
          <w:p w:rsidR="00892CCD" w:rsidRPr="00755316" w:rsidDel="00D9260B" w:rsidRDefault="00892CCD" w:rsidP="00060B90">
            <w:pPr>
              <w:pStyle w:val="Tabletext0"/>
              <w:jc w:val="center"/>
              <w:rPr>
                <w:del w:id="176" w:author="Rev" w:date="2019-02-11T10:32:00Z"/>
              </w:rPr>
            </w:pPr>
            <w:del w:id="177" w:author="Rev" w:date="2019-02-11T10:32:00Z">
              <w:r w:rsidRPr="00755316" w:rsidDel="00D9260B">
                <w:rPr>
                  <w:color w:val="000000"/>
                </w:rPr>
                <w:delText>1 427-</w:delText>
              </w:r>
              <w:r w:rsidDel="00D9260B">
                <w:rPr>
                  <w:color w:val="000000"/>
                </w:rPr>
                <w:br/>
              </w:r>
              <w:r w:rsidRPr="00755316" w:rsidDel="00D9260B">
                <w:rPr>
                  <w:color w:val="000000"/>
                </w:rPr>
                <w:delText>1 452 MHz</w:delText>
              </w:r>
            </w:del>
          </w:p>
        </w:tc>
        <w:tc>
          <w:tcPr>
            <w:tcW w:w="1418" w:type="dxa"/>
            <w:vAlign w:val="center"/>
          </w:tcPr>
          <w:p w:rsidR="00892CCD" w:rsidRPr="00755316" w:rsidDel="00D9260B" w:rsidRDefault="00892CCD" w:rsidP="00060B90">
            <w:pPr>
              <w:pStyle w:val="Tabletext0"/>
              <w:jc w:val="center"/>
              <w:rPr>
                <w:del w:id="178" w:author="Rev" w:date="2019-02-11T10:32:00Z"/>
              </w:rPr>
            </w:pPr>
            <w:del w:id="179" w:author="Rev" w:date="2019-02-11T10:32:00Z">
              <w:r w:rsidRPr="00755316" w:rsidDel="00D9260B">
                <w:rPr>
                  <w:color w:val="000000"/>
                </w:rPr>
                <w:delText>Mobile</w:delText>
              </w:r>
            </w:del>
          </w:p>
        </w:tc>
        <w:tc>
          <w:tcPr>
            <w:tcW w:w="4881" w:type="dxa"/>
          </w:tcPr>
          <w:p w:rsidR="00892CCD" w:rsidRPr="00755316" w:rsidDel="00D9260B" w:rsidRDefault="00892CCD" w:rsidP="00060B90">
            <w:pPr>
              <w:pStyle w:val="Tabletext0"/>
              <w:tabs>
                <w:tab w:val="left" w:pos="59"/>
              </w:tabs>
              <w:rPr>
                <w:del w:id="180" w:author="Rev" w:date="2019-02-11T10:32:00Z"/>
                <w:color w:val="000000"/>
              </w:rPr>
            </w:pPr>
            <w:del w:id="181" w:author="Rev" w:date="2019-02-11T10:32:00Z">
              <w:r w:rsidRPr="00755316" w:rsidDel="00D9260B">
                <w:rPr>
                  <w:color w:val="000000"/>
                </w:rPr>
                <w:delText>−72 dBW in the 27 MHz of the EESS (passive) band for IMT base stations</w:delText>
              </w:r>
            </w:del>
          </w:p>
          <w:p w:rsidR="00892CCD" w:rsidRPr="00755316" w:rsidDel="00D9260B" w:rsidRDefault="00892CCD" w:rsidP="00060B90">
            <w:pPr>
              <w:pStyle w:val="Tabletext0"/>
              <w:rPr>
                <w:del w:id="182" w:author="Rev" w:date="2019-02-11T10:32:00Z"/>
                <w:color w:val="000000"/>
                <w:lang w:eastAsia="ja-JP"/>
              </w:rPr>
            </w:pPr>
            <w:del w:id="183" w:author="Rev" w:date="2019-02-11T10:32:00Z">
              <w:r w:rsidRPr="00755316" w:rsidDel="00D9260B">
                <w:rPr>
                  <w:color w:val="000000"/>
                </w:rPr>
                <w:delText>−62 dBW in the 27 MHz of the EESS (passive) band for IMT mobile stations</w:delText>
              </w:r>
              <w:r w:rsidRPr="00755316" w:rsidDel="00D9260B">
                <w:rPr>
                  <w:color w:val="000000"/>
                  <w:vertAlign w:val="superscript"/>
                </w:rPr>
                <w:delText>2,</w:delText>
              </w:r>
              <w:r w:rsidRPr="00755316" w:rsidDel="00D9260B">
                <w:rPr>
                  <w:color w:val="000000"/>
                  <w:vertAlign w:val="superscript"/>
                  <w:lang w:eastAsia="ja-JP"/>
                </w:rPr>
                <w:delText xml:space="preserve"> </w:delText>
              </w:r>
              <w:r w:rsidRPr="00755316" w:rsidDel="00D9260B">
                <w:rPr>
                  <w:color w:val="000000"/>
                  <w:vertAlign w:val="superscript"/>
                </w:rPr>
                <w:delText>3</w:delText>
              </w:r>
            </w:del>
          </w:p>
        </w:tc>
      </w:tr>
      <w:tr w:rsidR="00892CCD" w:rsidRPr="00755316" w:rsidDel="00D9260B" w:rsidTr="00060B90">
        <w:trPr>
          <w:cantSplit/>
          <w:jc w:val="center"/>
          <w:del w:id="184" w:author="Rev" w:date="2019-02-11T10:32:00Z"/>
        </w:trPr>
        <w:tc>
          <w:tcPr>
            <w:tcW w:w="1696" w:type="dxa"/>
            <w:vAlign w:val="center"/>
          </w:tcPr>
          <w:p w:rsidR="00892CCD" w:rsidRPr="00755316" w:rsidDel="00D9260B" w:rsidRDefault="00892CCD" w:rsidP="00060B90">
            <w:pPr>
              <w:pStyle w:val="Tabletext0"/>
              <w:jc w:val="center"/>
              <w:rPr>
                <w:del w:id="185" w:author="Rev" w:date="2019-02-11T10:32:00Z"/>
              </w:rPr>
            </w:pPr>
            <w:del w:id="186" w:author="Rev" w:date="2019-02-11T10:32:00Z">
              <w:r w:rsidRPr="00755316" w:rsidDel="00D9260B">
                <w:delText>23.6-24.0 GHz</w:delText>
              </w:r>
            </w:del>
          </w:p>
        </w:tc>
        <w:tc>
          <w:tcPr>
            <w:tcW w:w="1701" w:type="dxa"/>
            <w:vAlign w:val="center"/>
          </w:tcPr>
          <w:p w:rsidR="00892CCD" w:rsidRPr="00755316" w:rsidDel="00D9260B" w:rsidRDefault="00892CCD" w:rsidP="00060B90">
            <w:pPr>
              <w:pStyle w:val="Tabletext0"/>
              <w:jc w:val="center"/>
              <w:rPr>
                <w:del w:id="187" w:author="Rev" w:date="2019-02-11T10:32:00Z"/>
              </w:rPr>
            </w:pPr>
            <w:del w:id="188" w:author="Rev" w:date="2019-02-11T10:32:00Z">
              <w:r w:rsidRPr="00755316" w:rsidDel="00D9260B">
                <w:delText>22.55-23.55 GHz</w:delText>
              </w:r>
            </w:del>
          </w:p>
        </w:tc>
        <w:tc>
          <w:tcPr>
            <w:tcW w:w="1418" w:type="dxa"/>
            <w:vAlign w:val="center"/>
          </w:tcPr>
          <w:p w:rsidR="00892CCD" w:rsidRPr="00755316" w:rsidDel="00D9260B" w:rsidRDefault="00892CCD" w:rsidP="00060B90">
            <w:pPr>
              <w:pStyle w:val="Tabletext0"/>
              <w:jc w:val="center"/>
              <w:rPr>
                <w:del w:id="189" w:author="Rev" w:date="2019-02-11T10:32:00Z"/>
              </w:rPr>
            </w:pPr>
            <w:del w:id="190" w:author="Rev" w:date="2019-02-11T10:32:00Z">
              <w:r w:rsidRPr="00755316" w:rsidDel="00D9260B">
                <w:delText>Inter-satellite</w:delText>
              </w:r>
            </w:del>
          </w:p>
        </w:tc>
        <w:tc>
          <w:tcPr>
            <w:tcW w:w="4881" w:type="dxa"/>
          </w:tcPr>
          <w:p w:rsidR="00892CCD" w:rsidRPr="00755316" w:rsidDel="00D9260B" w:rsidRDefault="00892CCD" w:rsidP="00060B90">
            <w:pPr>
              <w:pStyle w:val="Tabletext0"/>
              <w:rPr>
                <w:del w:id="191" w:author="Rev" w:date="2019-02-11T10:32:00Z"/>
              </w:rPr>
            </w:pPr>
            <w:del w:id="192" w:author="Rev" w:date="2019-02-11T10:32:00Z">
              <w:r w:rsidRPr="00755316" w:rsidDel="00D9260B">
                <w:delText>−36 dBW in any 200 MHz of the EESS (passive) band for non-geostationary (non-GSO) inter-satellite service (ISS) systems for which complete advance publication information is received by the Bureau before 1 January 2020, and −46 dBW in any 200 MHz of the EESS (passive) band for non-GSO ISS systems for which complete advance publication information is received by the Bureau on or after 1 January 2020</w:delText>
              </w:r>
            </w:del>
          </w:p>
        </w:tc>
      </w:tr>
      <w:tr w:rsidR="00892CCD" w:rsidRPr="00755316" w:rsidDel="00D9260B" w:rsidTr="00060B90">
        <w:trPr>
          <w:cantSplit/>
          <w:jc w:val="center"/>
          <w:del w:id="193" w:author="Rev" w:date="2019-02-11T10:32:00Z"/>
        </w:trPr>
        <w:tc>
          <w:tcPr>
            <w:tcW w:w="1696" w:type="dxa"/>
            <w:vAlign w:val="center"/>
          </w:tcPr>
          <w:p w:rsidR="00892CCD" w:rsidRPr="00755316" w:rsidDel="00D9260B" w:rsidRDefault="00892CCD" w:rsidP="00060B90">
            <w:pPr>
              <w:pStyle w:val="Tabletext0"/>
              <w:jc w:val="center"/>
              <w:rPr>
                <w:del w:id="194" w:author="Rev" w:date="2019-02-11T10:32:00Z"/>
              </w:rPr>
            </w:pPr>
            <w:del w:id="195" w:author="Rev" w:date="2019-02-11T10:32:00Z">
              <w:r w:rsidRPr="00755316" w:rsidDel="00D9260B">
                <w:delText>31.3-31.5 GHz</w:delText>
              </w:r>
            </w:del>
          </w:p>
        </w:tc>
        <w:tc>
          <w:tcPr>
            <w:tcW w:w="1701" w:type="dxa"/>
            <w:vAlign w:val="center"/>
          </w:tcPr>
          <w:p w:rsidR="00892CCD" w:rsidRPr="00755316" w:rsidDel="00D9260B" w:rsidRDefault="00892CCD" w:rsidP="00060B90">
            <w:pPr>
              <w:pStyle w:val="Tabletext0"/>
              <w:jc w:val="center"/>
              <w:rPr>
                <w:del w:id="196" w:author="Rev" w:date="2019-02-11T10:32:00Z"/>
              </w:rPr>
            </w:pPr>
            <w:del w:id="197" w:author="Rev" w:date="2019-02-11T10:32:00Z">
              <w:r w:rsidRPr="00755316" w:rsidDel="00D9260B">
                <w:delText>31-31.3 GHz</w:delText>
              </w:r>
            </w:del>
          </w:p>
        </w:tc>
        <w:tc>
          <w:tcPr>
            <w:tcW w:w="1418" w:type="dxa"/>
            <w:vAlign w:val="center"/>
          </w:tcPr>
          <w:p w:rsidR="00892CCD" w:rsidRPr="00755316" w:rsidDel="00D9260B" w:rsidRDefault="00892CCD" w:rsidP="00060B90">
            <w:pPr>
              <w:pStyle w:val="Tabletext0"/>
              <w:jc w:val="center"/>
              <w:rPr>
                <w:del w:id="198" w:author="Rev" w:date="2019-02-11T10:32:00Z"/>
              </w:rPr>
            </w:pPr>
            <w:del w:id="199" w:author="Rev" w:date="2019-02-11T10:32:00Z">
              <w:r w:rsidRPr="00755316" w:rsidDel="00D9260B">
                <w:delText>Fixed</w:delText>
              </w:r>
              <w:r w:rsidRPr="00755316" w:rsidDel="00D9260B">
                <w:br/>
                <w:delText>(excluding HAPS)</w:delText>
              </w:r>
            </w:del>
          </w:p>
        </w:tc>
        <w:tc>
          <w:tcPr>
            <w:tcW w:w="4881" w:type="dxa"/>
          </w:tcPr>
          <w:p w:rsidR="00892CCD" w:rsidRPr="00755316" w:rsidDel="00D9260B" w:rsidRDefault="00892CCD" w:rsidP="00060B90">
            <w:pPr>
              <w:pStyle w:val="Tabletext0"/>
              <w:rPr>
                <w:del w:id="200" w:author="Rev" w:date="2019-02-11T10:32:00Z"/>
              </w:rPr>
            </w:pPr>
            <w:del w:id="201" w:author="Rev" w:date="2019-02-11T10:32:00Z">
              <w:r w:rsidRPr="00755316" w:rsidDel="00D9260B">
                <w:delText>For stations brought into use after 1 January 2012: −38 dBW in any 100 MHz of the EESS (passive) band. This limit does not apply to stations that have been authorized prior to 1 January 2012</w:delText>
              </w:r>
            </w:del>
          </w:p>
        </w:tc>
      </w:tr>
      <w:tr w:rsidR="00892CCD" w:rsidRPr="00755316" w:rsidDel="00D9260B" w:rsidTr="00060B90">
        <w:trPr>
          <w:cantSplit/>
          <w:jc w:val="center"/>
          <w:del w:id="202" w:author="Rev" w:date="2019-02-11T10:32:00Z"/>
        </w:trPr>
        <w:tc>
          <w:tcPr>
            <w:tcW w:w="1696" w:type="dxa"/>
            <w:vAlign w:val="center"/>
          </w:tcPr>
          <w:p w:rsidR="00892CCD" w:rsidRPr="00755316" w:rsidDel="00D9260B" w:rsidRDefault="00892CCD" w:rsidP="00060B90">
            <w:pPr>
              <w:pStyle w:val="Tabletext0"/>
              <w:jc w:val="center"/>
              <w:rPr>
                <w:del w:id="203" w:author="Rev" w:date="2019-02-11T10:32:00Z"/>
              </w:rPr>
            </w:pPr>
            <w:del w:id="204" w:author="Rev" w:date="2019-02-11T10:32:00Z">
              <w:r w:rsidRPr="00755316" w:rsidDel="00D9260B">
                <w:delText>50.2-50.4 GHz</w:delText>
              </w:r>
            </w:del>
          </w:p>
        </w:tc>
        <w:tc>
          <w:tcPr>
            <w:tcW w:w="1701" w:type="dxa"/>
            <w:vAlign w:val="center"/>
          </w:tcPr>
          <w:p w:rsidR="00892CCD" w:rsidRPr="00755316" w:rsidDel="00D9260B" w:rsidRDefault="00892CCD" w:rsidP="00060B90">
            <w:pPr>
              <w:pStyle w:val="Tabletext0"/>
              <w:jc w:val="center"/>
              <w:rPr>
                <w:del w:id="205" w:author="Rev" w:date="2019-02-11T10:32:00Z"/>
              </w:rPr>
            </w:pPr>
            <w:del w:id="206" w:author="Rev" w:date="2019-02-11T10:32:00Z">
              <w:r w:rsidRPr="00755316" w:rsidDel="00D9260B">
                <w:delText>49.7-50.2 GHz</w:delText>
              </w:r>
            </w:del>
          </w:p>
        </w:tc>
        <w:tc>
          <w:tcPr>
            <w:tcW w:w="1418" w:type="dxa"/>
            <w:vAlign w:val="center"/>
          </w:tcPr>
          <w:p w:rsidR="00892CCD" w:rsidRPr="00755316" w:rsidDel="00D9260B" w:rsidRDefault="00892CCD" w:rsidP="00060B90">
            <w:pPr>
              <w:pStyle w:val="Tabletext0"/>
              <w:jc w:val="center"/>
              <w:rPr>
                <w:del w:id="207" w:author="Rev" w:date="2019-02-11T10:32:00Z"/>
              </w:rPr>
            </w:pPr>
            <w:del w:id="208" w:author="Rev" w:date="2019-02-11T10:32:00Z">
              <w:r w:rsidRPr="00755316" w:rsidDel="00D9260B">
                <w:delText>Fixed-satellite (E</w:delText>
              </w:r>
              <w:r w:rsidRPr="00755316" w:rsidDel="00D9260B">
                <w:noBreakHyphen/>
                <w:delText>to</w:delText>
              </w:r>
              <w:r w:rsidRPr="00755316" w:rsidDel="00D9260B">
                <w:noBreakHyphen/>
                <w:delText>s)</w:delText>
              </w:r>
              <w:r w:rsidRPr="00755316" w:rsidDel="00D9260B">
                <w:rPr>
                  <w:vertAlign w:val="superscript"/>
                </w:rPr>
                <w:delText>4</w:delText>
              </w:r>
            </w:del>
          </w:p>
        </w:tc>
        <w:tc>
          <w:tcPr>
            <w:tcW w:w="4881" w:type="dxa"/>
          </w:tcPr>
          <w:p w:rsidR="00892CCD" w:rsidRPr="00755316" w:rsidDel="00D9260B" w:rsidRDefault="00892CCD" w:rsidP="00060B90">
            <w:pPr>
              <w:pStyle w:val="Tabletext0"/>
              <w:rPr>
                <w:del w:id="209" w:author="Rev" w:date="2019-02-11T10:32:00Z"/>
              </w:rPr>
            </w:pPr>
            <w:del w:id="210" w:author="Rev" w:date="2019-02-11T10:32:00Z">
              <w:r w:rsidRPr="00755316" w:rsidDel="00D9260B">
                <w:delText>For stations brought into use after the date of entry into force of the Final Acts of WRC</w:delText>
              </w:r>
              <w:r w:rsidRPr="00755316" w:rsidDel="00D9260B">
                <w:noBreakHyphen/>
                <w:delText>07:</w:delText>
              </w:r>
            </w:del>
          </w:p>
          <w:p w:rsidR="00892CCD" w:rsidRPr="00755316" w:rsidDel="00D9260B" w:rsidRDefault="00892CCD" w:rsidP="00060B90">
            <w:pPr>
              <w:pStyle w:val="Tabletext0"/>
              <w:rPr>
                <w:del w:id="211" w:author="Rev" w:date="2019-02-11T10:32:00Z"/>
              </w:rPr>
            </w:pPr>
            <w:del w:id="212" w:author="Rev" w:date="2019-02-11T10:32:00Z">
              <w:r w:rsidRPr="00755316" w:rsidDel="00D9260B">
                <w:delText>−10 dBW into the 200 MHz of the EESS (passive) band for earth stations having an antenna gain greater than or equal to 57 dBi</w:delText>
              </w:r>
            </w:del>
          </w:p>
          <w:p w:rsidR="00892CCD" w:rsidRPr="00755316" w:rsidDel="00D9260B" w:rsidRDefault="00892CCD" w:rsidP="00060B90">
            <w:pPr>
              <w:pStyle w:val="Tabletext0"/>
              <w:rPr>
                <w:del w:id="213" w:author="Rev" w:date="2019-02-11T10:32:00Z"/>
              </w:rPr>
            </w:pPr>
            <w:del w:id="214" w:author="Rev" w:date="2019-02-11T10:32:00Z">
              <w:r w:rsidRPr="00755316" w:rsidDel="00D9260B">
                <w:delText>−20 dBW into the 200 MHz of the EESS (passive) band for earth stations having an antenna gain less than 57 dBi</w:delText>
              </w:r>
            </w:del>
          </w:p>
        </w:tc>
      </w:tr>
      <w:tr w:rsidR="00892CCD" w:rsidRPr="00755316" w:rsidDel="00D9260B" w:rsidTr="00060B90">
        <w:trPr>
          <w:cantSplit/>
          <w:jc w:val="center"/>
          <w:del w:id="215" w:author="Rev" w:date="2019-02-11T10:32:00Z"/>
        </w:trPr>
        <w:tc>
          <w:tcPr>
            <w:tcW w:w="1696" w:type="dxa"/>
            <w:vAlign w:val="center"/>
          </w:tcPr>
          <w:p w:rsidR="00892CCD" w:rsidRPr="00755316" w:rsidDel="00D9260B" w:rsidRDefault="00892CCD" w:rsidP="00060B90">
            <w:pPr>
              <w:pStyle w:val="Tabletext0"/>
              <w:jc w:val="center"/>
              <w:rPr>
                <w:del w:id="216" w:author="Rev" w:date="2019-02-11T10:32:00Z"/>
              </w:rPr>
            </w:pPr>
            <w:del w:id="217" w:author="Rev" w:date="2019-02-11T10:32:00Z">
              <w:r w:rsidRPr="00755316" w:rsidDel="00D9260B">
                <w:delText>50.2-50.4 GHz</w:delText>
              </w:r>
            </w:del>
          </w:p>
        </w:tc>
        <w:tc>
          <w:tcPr>
            <w:tcW w:w="1701" w:type="dxa"/>
            <w:vAlign w:val="center"/>
          </w:tcPr>
          <w:p w:rsidR="00892CCD" w:rsidRPr="00755316" w:rsidDel="00D9260B" w:rsidRDefault="00892CCD" w:rsidP="00060B90">
            <w:pPr>
              <w:pStyle w:val="Tabletext0"/>
              <w:jc w:val="center"/>
              <w:rPr>
                <w:del w:id="218" w:author="Rev" w:date="2019-02-11T10:32:00Z"/>
              </w:rPr>
            </w:pPr>
            <w:del w:id="219" w:author="Rev" w:date="2019-02-11T10:32:00Z">
              <w:r w:rsidRPr="00755316" w:rsidDel="00D9260B">
                <w:delText>50.4-50.9 GHz</w:delText>
              </w:r>
            </w:del>
          </w:p>
        </w:tc>
        <w:tc>
          <w:tcPr>
            <w:tcW w:w="1418" w:type="dxa"/>
            <w:vAlign w:val="center"/>
          </w:tcPr>
          <w:p w:rsidR="00892CCD" w:rsidRPr="00755316" w:rsidDel="00D9260B" w:rsidRDefault="00892CCD" w:rsidP="00060B90">
            <w:pPr>
              <w:pStyle w:val="Tabletext0"/>
              <w:jc w:val="center"/>
              <w:rPr>
                <w:del w:id="220" w:author="Rev" w:date="2019-02-11T10:32:00Z"/>
              </w:rPr>
            </w:pPr>
            <w:del w:id="221" w:author="Rev" w:date="2019-02-11T10:32:00Z">
              <w:r w:rsidRPr="00755316" w:rsidDel="00D9260B">
                <w:delText>Fixed-satellite (E</w:delText>
              </w:r>
              <w:r w:rsidRPr="00755316" w:rsidDel="00D9260B">
                <w:noBreakHyphen/>
                <w:delText>to</w:delText>
              </w:r>
              <w:r w:rsidRPr="00755316" w:rsidDel="00D9260B">
                <w:noBreakHyphen/>
                <w:delText>s)</w:delText>
              </w:r>
              <w:r w:rsidRPr="00755316" w:rsidDel="00D9260B">
                <w:rPr>
                  <w:vertAlign w:val="superscript"/>
                </w:rPr>
                <w:delText>4</w:delText>
              </w:r>
            </w:del>
          </w:p>
        </w:tc>
        <w:tc>
          <w:tcPr>
            <w:tcW w:w="4881" w:type="dxa"/>
          </w:tcPr>
          <w:p w:rsidR="00892CCD" w:rsidRPr="00755316" w:rsidDel="00D9260B" w:rsidRDefault="00892CCD" w:rsidP="00060B90">
            <w:pPr>
              <w:pStyle w:val="Tabletext0"/>
              <w:rPr>
                <w:del w:id="222" w:author="Rev" w:date="2019-02-11T10:32:00Z"/>
              </w:rPr>
            </w:pPr>
            <w:del w:id="223" w:author="Rev" w:date="2019-02-11T10:32:00Z">
              <w:r w:rsidRPr="00755316" w:rsidDel="00D9260B">
                <w:delText>For stations brought into use after the date of entry into force of the Final Acts of WRC</w:delText>
              </w:r>
              <w:r w:rsidRPr="00755316" w:rsidDel="00D9260B">
                <w:noBreakHyphen/>
                <w:delText>07:</w:delText>
              </w:r>
            </w:del>
          </w:p>
          <w:p w:rsidR="00892CCD" w:rsidRPr="00755316" w:rsidDel="00D9260B" w:rsidRDefault="00892CCD" w:rsidP="00060B90">
            <w:pPr>
              <w:pStyle w:val="Tabletext0"/>
              <w:rPr>
                <w:del w:id="224" w:author="Rev" w:date="2019-02-11T10:32:00Z"/>
              </w:rPr>
            </w:pPr>
            <w:del w:id="225" w:author="Rev" w:date="2019-02-11T10:32:00Z">
              <w:r w:rsidRPr="00755316" w:rsidDel="00D9260B">
                <w:delText>−10 dBW into the 200 MHz of the EESS (passive) band for earth stations having an antenna gain greater than or equal to 57 dBi</w:delText>
              </w:r>
            </w:del>
          </w:p>
          <w:p w:rsidR="00892CCD" w:rsidRPr="00755316" w:rsidDel="00D9260B" w:rsidRDefault="00892CCD" w:rsidP="00060B90">
            <w:pPr>
              <w:pStyle w:val="Tabletext0"/>
              <w:rPr>
                <w:del w:id="226" w:author="Rev" w:date="2019-02-11T10:32:00Z"/>
              </w:rPr>
            </w:pPr>
            <w:del w:id="227" w:author="Rev" w:date="2019-02-11T10:32:00Z">
              <w:r w:rsidRPr="00755316" w:rsidDel="00D9260B">
                <w:delText>−20 dBW into the 200 MHz of the EESS (passive) band for earth stations having an antenna gain less than 57 dBi</w:delText>
              </w:r>
            </w:del>
          </w:p>
        </w:tc>
      </w:tr>
      <w:tr w:rsidR="00892CCD" w:rsidRPr="00755316" w:rsidDel="00D9260B" w:rsidTr="00060B90">
        <w:trPr>
          <w:cantSplit/>
          <w:jc w:val="center"/>
          <w:del w:id="228" w:author="Rev" w:date="2019-02-11T10:32:00Z"/>
        </w:trPr>
        <w:tc>
          <w:tcPr>
            <w:tcW w:w="1696" w:type="dxa"/>
            <w:tcBorders>
              <w:bottom w:val="single" w:sz="4" w:space="0" w:color="auto"/>
            </w:tcBorders>
            <w:vAlign w:val="center"/>
          </w:tcPr>
          <w:p w:rsidR="00892CCD" w:rsidRPr="00755316" w:rsidDel="00D9260B" w:rsidRDefault="00892CCD" w:rsidP="00060B90">
            <w:pPr>
              <w:pStyle w:val="Tabletext0"/>
              <w:jc w:val="center"/>
              <w:rPr>
                <w:del w:id="229" w:author="Rev" w:date="2019-02-11T10:32:00Z"/>
              </w:rPr>
            </w:pPr>
            <w:del w:id="230" w:author="Rev" w:date="2019-02-11T10:32:00Z">
              <w:r w:rsidRPr="00755316" w:rsidDel="00D9260B">
                <w:delText>52.6-54.25 GHz</w:delText>
              </w:r>
            </w:del>
          </w:p>
        </w:tc>
        <w:tc>
          <w:tcPr>
            <w:tcW w:w="1701" w:type="dxa"/>
            <w:tcBorders>
              <w:bottom w:val="single" w:sz="4" w:space="0" w:color="auto"/>
            </w:tcBorders>
            <w:vAlign w:val="center"/>
          </w:tcPr>
          <w:p w:rsidR="00892CCD" w:rsidRPr="00755316" w:rsidDel="00D9260B" w:rsidRDefault="00892CCD" w:rsidP="00060B90">
            <w:pPr>
              <w:pStyle w:val="Tabletext0"/>
              <w:jc w:val="center"/>
              <w:rPr>
                <w:del w:id="231" w:author="Rev" w:date="2019-02-11T10:32:00Z"/>
              </w:rPr>
            </w:pPr>
            <w:del w:id="232" w:author="Rev" w:date="2019-02-11T10:32:00Z">
              <w:r w:rsidRPr="00755316" w:rsidDel="00D9260B">
                <w:delText>51.4-52.6 GHz</w:delText>
              </w:r>
            </w:del>
          </w:p>
        </w:tc>
        <w:tc>
          <w:tcPr>
            <w:tcW w:w="1418" w:type="dxa"/>
            <w:tcBorders>
              <w:bottom w:val="single" w:sz="4" w:space="0" w:color="auto"/>
            </w:tcBorders>
            <w:vAlign w:val="center"/>
          </w:tcPr>
          <w:p w:rsidR="00892CCD" w:rsidRPr="00755316" w:rsidDel="00D9260B" w:rsidRDefault="00892CCD" w:rsidP="00060B90">
            <w:pPr>
              <w:pStyle w:val="Tabletext0"/>
              <w:jc w:val="center"/>
              <w:rPr>
                <w:del w:id="233" w:author="Rev" w:date="2019-02-11T10:32:00Z"/>
              </w:rPr>
            </w:pPr>
            <w:del w:id="234" w:author="Rev" w:date="2019-02-11T10:32:00Z">
              <w:r w:rsidRPr="00755316" w:rsidDel="00D9260B">
                <w:delText>Fixed</w:delText>
              </w:r>
            </w:del>
          </w:p>
        </w:tc>
        <w:tc>
          <w:tcPr>
            <w:tcW w:w="4881" w:type="dxa"/>
            <w:tcBorders>
              <w:bottom w:val="single" w:sz="4" w:space="0" w:color="auto"/>
            </w:tcBorders>
          </w:tcPr>
          <w:p w:rsidR="00892CCD" w:rsidRPr="00755316" w:rsidDel="00D9260B" w:rsidRDefault="00892CCD" w:rsidP="00060B90">
            <w:pPr>
              <w:pStyle w:val="Tabletext0"/>
              <w:rPr>
                <w:del w:id="235" w:author="Rev" w:date="2019-02-11T10:32:00Z"/>
              </w:rPr>
            </w:pPr>
            <w:del w:id="236" w:author="Rev" w:date="2019-02-11T10:32:00Z">
              <w:r w:rsidRPr="00755316" w:rsidDel="00D9260B">
                <w:delText>For stations brought into use after the date of entry into force of the Final Acts of WRC</w:delText>
              </w:r>
              <w:r w:rsidRPr="00755316" w:rsidDel="00D9260B">
                <w:noBreakHyphen/>
                <w:delText>07:</w:delText>
              </w:r>
            </w:del>
          </w:p>
          <w:p w:rsidR="00892CCD" w:rsidRPr="00755316" w:rsidDel="00D9260B" w:rsidRDefault="00892CCD" w:rsidP="00060B90">
            <w:pPr>
              <w:pStyle w:val="Tabletext0"/>
              <w:rPr>
                <w:del w:id="237" w:author="Rev" w:date="2019-02-11T10:32:00Z"/>
              </w:rPr>
            </w:pPr>
            <w:del w:id="238" w:author="Rev" w:date="2019-02-11T10:32:00Z">
              <w:r w:rsidRPr="00755316" w:rsidDel="00D9260B">
                <w:delText>−33 dBW in any 100 MHz of the EESS (passive) band</w:delText>
              </w:r>
            </w:del>
          </w:p>
        </w:tc>
      </w:tr>
      <w:tr w:rsidR="00892CCD" w:rsidRPr="00755316" w:rsidDel="00D9260B" w:rsidTr="00060B90">
        <w:trPr>
          <w:cantSplit/>
          <w:jc w:val="center"/>
          <w:del w:id="239" w:author="Rev" w:date="2019-02-11T10:32:00Z"/>
        </w:trPr>
        <w:tc>
          <w:tcPr>
            <w:tcW w:w="1696" w:type="dxa"/>
            <w:tcBorders>
              <w:bottom w:val="single" w:sz="4" w:space="0" w:color="auto"/>
            </w:tcBorders>
            <w:vAlign w:val="center"/>
          </w:tcPr>
          <w:p w:rsidR="00892CCD" w:rsidRPr="00755316" w:rsidDel="00D9260B" w:rsidRDefault="00892CCD" w:rsidP="00060B90">
            <w:pPr>
              <w:pStyle w:val="Tabletext0"/>
              <w:jc w:val="center"/>
              <w:rPr>
                <w:del w:id="240" w:author="Rev" w:date="2019-02-11T10:32:00Z"/>
              </w:rPr>
            </w:pPr>
            <w:ins w:id="241" w:author="Houts, Jacquelynne (GRC-MSC0)" w:date="2018-09-14T08:47:00Z">
              <w:del w:id="242" w:author="Rev" w:date="2019-02-11T10:32:00Z">
                <w:r w:rsidDel="00D9260B">
                  <w:delText>86 – 92 GHz</w:delText>
                </w:r>
              </w:del>
            </w:ins>
          </w:p>
        </w:tc>
        <w:tc>
          <w:tcPr>
            <w:tcW w:w="1701" w:type="dxa"/>
            <w:tcBorders>
              <w:bottom w:val="single" w:sz="4" w:space="0" w:color="auto"/>
            </w:tcBorders>
            <w:vAlign w:val="center"/>
          </w:tcPr>
          <w:p w:rsidR="00892CCD" w:rsidRPr="00755316" w:rsidDel="00D9260B" w:rsidRDefault="00892CCD" w:rsidP="00060B90">
            <w:pPr>
              <w:pStyle w:val="Tabletext0"/>
              <w:jc w:val="center"/>
              <w:rPr>
                <w:del w:id="243" w:author="Rev" w:date="2019-02-11T10:32:00Z"/>
              </w:rPr>
            </w:pPr>
            <w:ins w:id="244" w:author="Houts, Jacquelynne (GRC-MSC0)" w:date="2018-09-14T08:47:00Z">
              <w:del w:id="245" w:author="Rev" w:date="2019-02-11T10:32:00Z">
                <w:r w:rsidDel="00D9260B">
                  <w:delText>81 – 86 GHz</w:delText>
                </w:r>
              </w:del>
            </w:ins>
          </w:p>
        </w:tc>
        <w:tc>
          <w:tcPr>
            <w:tcW w:w="1418" w:type="dxa"/>
            <w:tcBorders>
              <w:bottom w:val="single" w:sz="4" w:space="0" w:color="auto"/>
            </w:tcBorders>
            <w:vAlign w:val="center"/>
          </w:tcPr>
          <w:p w:rsidR="00892CCD" w:rsidRPr="00755316" w:rsidDel="00D9260B" w:rsidRDefault="00892CCD" w:rsidP="00060B90">
            <w:pPr>
              <w:pStyle w:val="Tabletext0"/>
              <w:jc w:val="center"/>
              <w:rPr>
                <w:del w:id="246" w:author="Rev" w:date="2019-02-11T10:32:00Z"/>
              </w:rPr>
            </w:pPr>
            <w:ins w:id="247" w:author="Houts, Jacquelynne (GRC-MSC0)" w:date="2018-09-14T08:47:00Z">
              <w:del w:id="248" w:author="Rev" w:date="2019-02-11T10:32:00Z">
                <w:r w:rsidDel="00D9260B">
                  <w:delText>Mobile (see Note 1)</w:delText>
                </w:r>
              </w:del>
            </w:ins>
          </w:p>
        </w:tc>
        <w:tc>
          <w:tcPr>
            <w:tcW w:w="4881" w:type="dxa"/>
            <w:tcBorders>
              <w:bottom w:val="single" w:sz="4" w:space="0" w:color="auto"/>
            </w:tcBorders>
          </w:tcPr>
          <w:p w:rsidR="00892CCD" w:rsidRPr="00D90CA1" w:rsidDel="00D9260B" w:rsidRDefault="00892CCD" w:rsidP="00060B90">
            <w:pPr>
              <w:pStyle w:val="gmail-tabletext"/>
              <w:spacing w:before="40" w:after="40"/>
              <w:rPr>
                <w:del w:id="249" w:author="Rev" w:date="2019-02-11T10:32:00Z"/>
              </w:rPr>
            </w:pPr>
            <w:ins w:id="250" w:author="Houts, Jacquelynne (GRC-MSC0)" w:date="2018-09-14T08:47:00Z">
              <w:del w:id="251" w:author="Rev" w:date="2019-02-11T10:32:00Z">
                <w:r w:rsidDel="00D9260B">
                  <w:rPr>
                    <w:sz w:val="20"/>
                    <w:szCs w:val="20"/>
                    <w:lang w:val="en-GB"/>
                  </w:rPr>
                  <w:delText>-</w:delText>
                </w:r>
                <w:r w:rsidRPr="006324D6" w:rsidDel="00D9260B">
                  <w:rPr>
                    <w:sz w:val="20"/>
                    <w:szCs w:val="20"/>
                    <w:lang w:val="en-GB"/>
                  </w:rPr>
                  <w:delText>42.6 dBW/200 MHz for IMT-2020</w:delText>
                </w:r>
              </w:del>
            </w:ins>
          </w:p>
        </w:tc>
      </w:tr>
      <w:tr w:rsidR="00892CCD" w:rsidRPr="00755316" w:rsidDel="00D9260B" w:rsidTr="00060B90">
        <w:trPr>
          <w:cantSplit/>
          <w:jc w:val="center"/>
          <w:del w:id="252" w:author="Rev" w:date="2019-02-11T10:32:00Z"/>
        </w:trPr>
        <w:tc>
          <w:tcPr>
            <w:tcW w:w="9696" w:type="dxa"/>
            <w:gridSpan w:val="4"/>
            <w:tcBorders>
              <w:top w:val="single" w:sz="4" w:space="0" w:color="auto"/>
              <w:left w:val="nil"/>
              <w:bottom w:val="nil"/>
              <w:right w:val="nil"/>
            </w:tcBorders>
          </w:tcPr>
          <w:p w:rsidR="00892CCD" w:rsidDel="00D9260B" w:rsidRDefault="00892CCD" w:rsidP="00060B90">
            <w:pPr>
              <w:pStyle w:val="Tablelegend"/>
              <w:tabs>
                <w:tab w:val="clear" w:pos="567"/>
                <w:tab w:val="left" w:pos="566"/>
              </w:tabs>
              <w:rPr>
                <w:del w:id="253" w:author="Rev" w:date="2019-02-11T10:32:00Z"/>
                <w:vertAlign w:val="superscript"/>
              </w:rPr>
            </w:pPr>
            <w:del w:id="254" w:author="Rev" w:date="2019-02-11T10:32:00Z">
              <w:r w:rsidDel="00D9260B">
                <w:delText>Note 1: The unwanted emission power level is measured using Total Radiated Power (TRP) methodology. TRP is the aggregate of the radiated power from each antenna element. TRP is used as a metric for unwanted emissions for IMT-2020 systems.</w:delText>
              </w:r>
            </w:del>
          </w:p>
          <w:p w:rsidR="00892CCD" w:rsidRPr="006324D6" w:rsidDel="00D9260B" w:rsidRDefault="00892CCD" w:rsidP="00060B90">
            <w:pPr>
              <w:pStyle w:val="Tablelegend"/>
              <w:tabs>
                <w:tab w:val="clear" w:pos="567"/>
                <w:tab w:val="left" w:pos="566"/>
              </w:tabs>
              <w:rPr>
                <w:del w:id="255" w:author="Rev" w:date="2019-02-11T10:32:00Z"/>
                <w:vertAlign w:val="superscript"/>
              </w:rPr>
            </w:pPr>
            <w:del w:id="256" w:author="Rev" w:date="2019-02-11T10:32:00Z">
              <w:r w:rsidDel="00D9260B">
                <w:rPr>
                  <w:vertAlign w:val="superscript"/>
                </w:rPr>
                <w:delText xml:space="preserve">1               </w:delText>
              </w:r>
              <w:r w:rsidRPr="00755316" w:rsidDel="00D9260B">
                <w:delText>The unwanted emission power level is to be understood here as the level measured at the antenna port.</w:delText>
              </w:r>
            </w:del>
          </w:p>
          <w:p w:rsidR="00892CCD" w:rsidRPr="00755316" w:rsidDel="00D9260B" w:rsidRDefault="00892CCD" w:rsidP="00060B90">
            <w:pPr>
              <w:pStyle w:val="Tablelegend"/>
              <w:tabs>
                <w:tab w:val="clear" w:pos="567"/>
                <w:tab w:val="left" w:pos="566"/>
              </w:tabs>
              <w:rPr>
                <w:del w:id="257" w:author="Rev" w:date="2019-02-11T10:32:00Z"/>
              </w:rPr>
            </w:pPr>
            <w:del w:id="258" w:author="Rev" w:date="2019-02-11T10:32:00Z">
              <w:r w:rsidRPr="00755316" w:rsidDel="00D9260B">
                <w:rPr>
                  <w:vertAlign w:val="superscript"/>
                </w:rPr>
                <w:delText>2</w:delText>
              </w:r>
              <w:r w:rsidRPr="00755316" w:rsidDel="00D9260B">
                <w:rPr>
                  <w:vertAlign w:val="superscript"/>
                </w:rPr>
                <w:tab/>
              </w:r>
              <w:r w:rsidRPr="00755316" w:rsidDel="00D9260B">
                <w:delText>This limit does not apply to mobile stations in the IMT systems for which the notification information has been received by the Radiocommunication Bureau by 28</w:delText>
              </w:r>
              <w:r w:rsidRPr="00755316" w:rsidDel="00D9260B">
                <w:rPr>
                  <w:lang w:eastAsia="ja-JP"/>
                </w:rPr>
                <w:delText> </w:delText>
              </w:r>
              <w:r w:rsidRPr="00755316" w:rsidDel="00D9260B">
                <w:delText>November</w:delText>
              </w:r>
              <w:r w:rsidRPr="00755316" w:rsidDel="00D9260B">
                <w:rPr>
                  <w:lang w:eastAsia="ja-JP"/>
                </w:rPr>
                <w:delText> </w:delText>
              </w:r>
              <w:r w:rsidRPr="00755316" w:rsidDel="00D9260B">
                <w:delText>2015. For those systems, −60</w:delText>
              </w:r>
              <w:r w:rsidRPr="00755316" w:rsidDel="00D9260B">
                <w:rPr>
                  <w:lang w:eastAsia="ja-JP"/>
                </w:rPr>
                <w:delText> </w:delText>
              </w:r>
              <w:r w:rsidRPr="00755316" w:rsidDel="00D9260B">
                <w:delText>dBW/27</w:delText>
              </w:r>
              <w:r w:rsidRPr="00755316" w:rsidDel="00D9260B">
                <w:rPr>
                  <w:lang w:eastAsia="ja-JP"/>
                </w:rPr>
                <w:delText> </w:delText>
              </w:r>
              <w:r w:rsidRPr="00755316" w:rsidDel="00D9260B">
                <w:delText>MHz applies as the recommended value</w:delText>
              </w:r>
              <w:r w:rsidRPr="00755316" w:rsidDel="00D9260B">
                <w:rPr>
                  <w:lang w:eastAsia="ja-JP"/>
                </w:rPr>
                <w:delText>.</w:delText>
              </w:r>
            </w:del>
          </w:p>
          <w:p w:rsidR="00892CCD" w:rsidRPr="00755316" w:rsidDel="00D9260B" w:rsidRDefault="00892CCD" w:rsidP="00060B90">
            <w:pPr>
              <w:pStyle w:val="Tablelegend"/>
              <w:tabs>
                <w:tab w:val="clear" w:pos="567"/>
                <w:tab w:val="left" w:pos="566"/>
              </w:tabs>
              <w:rPr>
                <w:del w:id="259" w:author="Rev" w:date="2019-02-11T10:32:00Z"/>
                <w:lang w:eastAsia="ja-JP"/>
              </w:rPr>
            </w:pPr>
            <w:del w:id="260" w:author="Rev" w:date="2019-02-11T10:32:00Z">
              <w:r w:rsidRPr="00755316" w:rsidDel="00D9260B">
                <w:rPr>
                  <w:vertAlign w:val="superscript"/>
                </w:rPr>
                <w:delText>3</w:delText>
              </w:r>
              <w:r w:rsidRPr="00755316" w:rsidDel="00D9260B">
                <w:rPr>
                  <w:vertAlign w:val="superscript"/>
                </w:rPr>
                <w:tab/>
              </w:r>
              <w:r w:rsidRPr="00755316" w:rsidDel="00D9260B">
                <w:delText>The unwanted emission power level is to be understood here as the level measured with the mobile station transmitting at an average output power of 15 dBm</w:delText>
              </w:r>
              <w:r w:rsidRPr="00755316" w:rsidDel="00D9260B">
                <w:rPr>
                  <w:lang w:eastAsia="ja-JP"/>
                </w:rPr>
                <w:delText>.</w:delText>
              </w:r>
            </w:del>
          </w:p>
          <w:p w:rsidR="00892CCD" w:rsidRPr="00755316" w:rsidDel="00D9260B" w:rsidRDefault="00892CCD" w:rsidP="00060B90">
            <w:pPr>
              <w:pStyle w:val="Tablelegend"/>
              <w:tabs>
                <w:tab w:val="clear" w:pos="567"/>
                <w:tab w:val="left" w:pos="566"/>
              </w:tabs>
              <w:rPr>
                <w:del w:id="261" w:author="Rev" w:date="2019-02-11T10:32:00Z"/>
              </w:rPr>
            </w:pPr>
            <w:del w:id="262" w:author="Rev" w:date="2019-02-11T10:32:00Z">
              <w:r w:rsidRPr="00755316" w:rsidDel="00D9260B">
                <w:rPr>
                  <w:vertAlign w:val="superscript"/>
                </w:rPr>
                <w:delText>4</w:delText>
              </w:r>
              <w:r w:rsidRPr="00755316" w:rsidDel="00D9260B">
                <w:tab/>
                <w:delText>The limits apply under clear-sky conditions. During fading conditions, the limits may be exceeded by earth stations when using uplink power control.</w:delText>
              </w:r>
            </w:del>
          </w:p>
        </w:tc>
      </w:tr>
    </w:tbl>
    <w:p w:rsidR="00754094" w:rsidDel="00D9260B" w:rsidRDefault="00892CCD" w:rsidP="00754094">
      <w:pPr>
        <w:pStyle w:val="Reasons"/>
        <w:rPr>
          <w:del w:id="263" w:author="Rev" w:date="2019-02-11T10:32:00Z"/>
        </w:rPr>
      </w:pPr>
      <w:del w:id="264" w:author="Rev" w:date="2019-02-11T10:32:00Z">
        <w:r w:rsidDel="00D9260B">
          <w:rPr>
            <w:b/>
          </w:rPr>
          <w:delText>Reasons:</w:delText>
        </w:r>
        <w:r w:rsidDel="00D9260B">
          <w:tab/>
          <w:delText>To protect the incumbent primary allocated EESS (passive) in the adjacent band. IMT and the incumbent EESS (passive) are not compatible without this modification.</w:delText>
        </w:r>
      </w:del>
    </w:p>
    <w:p w:rsidR="00060B90" w:rsidDel="00D9260B" w:rsidRDefault="00060B90" w:rsidP="00754094">
      <w:pPr>
        <w:pStyle w:val="Reasons"/>
        <w:rPr>
          <w:del w:id="265" w:author="Rev" w:date="2019-02-11T10:32:00Z"/>
        </w:rPr>
      </w:pPr>
    </w:p>
    <w:p w:rsidR="00754094" w:rsidRDefault="00754094" w:rsidP="00D9260B">
      <w:pPr>
        <w:pStyle w:val="Reasons"/>
        <w:rPr>
          <w:b/>
        </w:rPr>
      </w:pPr>
    </w:p>
    <w:sectPr w:rsidR="00754094" w:rsidSect="00384522">
      <w:headerReference w:type="even" r:id="rId8"/>
      <w:headerReference w:type="default" r:id="rId9"/>
      <w:footerReference w:type="even" r:id="rId10"/>
      <w:footerReference w:type="default" r:id="rId11"/>
      <w:headerReference w:type="first" r:id="rId12"/>
      <w:footerReference w:type="first" r:id="rId13"/>
      <w:pgSz w:w="12240" w:h="15840" w:code="1"/>
      <w:pgMar w:top="720" w:right="1440" w:bottom="720" w:left="1440" w:header="576" w:footer="576"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006" w:rsidRDefault="00616006">
      <w:r>
        <w:separator/>
      </w:r>
    </w:p>
  </w:endnote>
  <w:endnote w:type="continuationSeparator" w:id="0">
    <w:p w:rsidR="00616006" w:rsidRDefault="00616006">
      <w:r>
        <w:continuationSeparator/>
      </w:r>
    </w:p>
  </w:endnote>
  <w:endnote w:type="continuationNotice" w:id="1">
    <w:p w:rsidR="00616006" w:rsidRDefault="006160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10006FF" w:usb1="4000205B" w:usb2="00000010" w:usb3="00000000" w:csb0="0000019F" w:csb1="00000000"/>
  </w:font>
  <w:font w:name="CG Times">
    <w:altName w:val="Times New Roman"/>
    <w:charset w:val="00"/>
    <w:family w:val="roman"/>
    <w:pitch w:val="variable"/>
    <w:sig w:usb0="00000007" w:usb1="00000000" w:usb2="00000000" w:usb3="00000000" w:csb0="00000093"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D14" w:rsidRDefault="00FF4D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477" w:rsidRDefault="00EC6477">
    <w:pPr>
      <w:pStyle w:val="Footer"/>
      <w:jc w:val="center"/>
    </w:pPr>
    <w:r>
      <w:fldChar w:fldCharType="begin"/>
    </w:r>
    <w:r>
      <w:instrText xml:space="preserve"> PAGE   \* MERGEFORMAT </w:instrText>
    </w:r>
    <w:r>
      <w:fldChar w:fldCharType="separate"/>
    </w:r>
    <w:r w:rsidR="00FF4D14">
      <w:rPr>
        <w:noProof/>
      </w:rPr>
      <w:t>6</w:t>
    </w:r>
    <w:r>
      <w:rPr>
        <w:noProof/>
      </w:rPr>
      <w:fldChar w:fldCharType="end"/>
    </w:r>
  </w:p>
  <w:p w:rsidR="00EC6477" w:rsidRDefault="00EC647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D14" w:rsidRDefault="00FF4D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006" w:rsidRDefault="00616006">
      <w:r>
        <w:separator/>
      </w:r>
    </w:p>
  </w:footnote>
  <w:footnote w:type="continuationSeparator" w:id="0">
    <w:p w:rsidR="00616006" w:rsidRDefault="00616006">
      <w:r>
        <w:continuationSeparator/>
      </w:r>
    </w:p>
  </w:footnote>
  <w:footnote w:type="continuationNotice" w:id="1">
    <w:p w:rsidR="00616006" w:rsidRDefault="00616006"/>
  </w:footnote>
  <w:footnote w:id="2">
    <w:p w:rsidR="00D9260B" w:rsidRPr="00DE57FD" w:rsidRDefault="00D9260B" w:rsidP="00D9260B">
      <w:pPr>
        <w:pStyle w:val="FootnoteText"/>
        <w:rPr>
          <w:ins w:id="2" w:author="Rev" w:date="2019-02-11T05:42:00Z"/>
          <w:szCs w:val="24"/>
        </w:rPr>
      </w:pPr>
      <w:ins w:id="3" w:author="Rev" w:date="2019-02-11T05:42:00Z">
        <w:r w:rsidRPr="00DE57FD">
          <w:rPr>
            <w:rStyle w:val="FootnoteReference"/>
            <w:szCs w:val="24"/>
          </w:rPr>
          <w:footnoteRef/>
        </w:r>
        <w:r w:rsidRPr="00DE57FD">
          <w:rPr>
            <w:szCs w:val="24"/>
          </w:rPr>
          <w:t xml:space="preserve"> ICT Facts and Figures 2017, p 4 and 5. See: https://www.itu.int/en/ITU-D/Statistics/Documents/facts/ICTFactsFigures2017.pdf</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D14" w:rsidRDefault="00FF4D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D14" w:rsidRDefault="00FF4D1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6B00" w:rsidRDefault="008A6B00" w:rsidP="008A6B00">
    <w:pPr>
      <w:pStyle w:val="Header"/>
      <w:ind w:left="4680"/>
      <w:jc w:val="right"/>
      <w:rPr>
        <w:ins w:id="266" w:author="Rev" w:date="2019-02-11T17:34:00Z"/>
      </w:rPr>
    </w:pPr>
    <w:r>
      <w:t>IWG-2/</w:t>
    </w:r>
    <w:r w:rsidR="0068005D">
      <w:t>101</w:t>
    </w:r>
    <w:r w:rsidR="00FB4ADA">
      <w:t>(12.02.19)</w:t>
    </w:r>
  </w:p>
  <w:p w:rsidR="00FF4D14" w:rsidRDefault="00FF4D14" w:rsidP="008A6B00">
    <w:pPr>
      <w:pStyle w:val="Header"/>
      <w:ind w:left="4680"/>
      <w:jc w:val="right"/>
    </w:pPr>
    <w:bookmarkStart w:id="267" w:name="_GoBack"/>
    <w:r>
      <w:t>Redline vs. NTIA (IWG-2/094)</w:t>
    </w:r>
  </w:p>
  <w:bookmarkEnd w:id="267"/>
  <w:p w:rsidR="008A6B00" w:rsidRDefault="008A6B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7CAF67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5B728F"/>
    <w:multiLevelType w:val="hybridMultilevel"/>
    <w:tmpl w:val="410235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D14B79"/>
    <w:multiLevelType w:val="hybridMultilevel"/>
    <w:tmpl w:val="C1708ADA"/>
    <w:lvl w:ilvl="0" w:tplc="3116AA3E">
      <w:start w:val="1"/>
      <w:numFmt w:val="lowerLetter"/>
      <w:lvlText w:val="%1)"/>
      <w:lvlJc w:val="left"/>
      <w:pPr>
        <w:ind w:left="1140" w:hanging="114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FEA0675"/>
    <w:multiLevelType w:val="hybridMultilevel"/>
    <w:tmpl w:val="3BDA736E"/>
    <w:lvl w:ilvl="0" w:tplc="BF801294">
      <w:start w:val="1"/>
      <w:numFmt w:val="low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6373D"/>
    <w:multiLevelType w:val="hybridMultilevel"/>
    <w:tmpl w:val="337C7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7" w15:restartNumberingAfterBreak="0">
    <w:nsid w:val="3D407573"/>
    <w:multiLevelType w:val="hybridMultilevel"/>
    <w:tmpl w:val="126E8A16"/>
    <w:lvl w:ilvl="0" w:tplc="F688831A">
      <w:start w:val="1"/>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8" w15:restartNumberingAfterBreak="0">
    <w:nsid w:val="414B198A"/>
    <w:multiLevelType w:val="hybridMultilevel"/>
    <w:tmpl w:val="47B6A436"/>
    <w:lvl w:ilvl="0" w:tplc="7B2A6C4E">
      <w:start w:val="2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D7716BB"/>
    <w:multiLevelType w:val="hybridMultilevel"/>
    <w:tmpl w:val="4E7C5F8C"/>
    <w:lvl w:ilvl="0" w:tplc="AF8C36F2">
      <w:start w:val="1"/>
      <w:numFmt w:val="lowerLetter"/>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EE5829"/>
    <w:multiLevelType w:val="hybridMultilevel"/>
    <w:tmpl w:val="C17079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013DA2"/>
    <w:multiLevelType w:val="hybridMultilevel"/>
    <w:tmpl w:val="4C84E5B6"/>
    <w:lvl w:ilvl="0" w:tplc="B3A2EE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376208"/>
    <w:multiLevelType w:val="hybridMultilevel"/>
    <w:tmpl w:val="25C2117C"/>
    <w:lvl w:ilvl="0" w:tplc="4D647F6E">
      <w:start w:val="1"/>
      <w:numFmt w:val="decimal"/>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4B6A65"/>
    <w:multiLevelType w:val="hybridMultilevel"/>
    <w:tmpl w:val="9DD437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8D0E3D"/>
    <w:multiLevelType w:val="hybridMultilevel"/>
    <w:tmpl w:val="15EC8184"/>
    <w:lvl w:ilvl="0" w:tplc="AE208072">
      <w:start w:val="2"/>
      <w:numFmt w:val="bullet"/>
      <w:lvlText w:val="-"/>
      <w:lvlJc w:val="left"/>
      <w:pPr>
        <w:ind w:left="1040" w:hanging="360"/>
      </w:pPr>
      <w:rPr>
        <w:rFonts w:ascii="Arial" w:eastAsia="Calibri" w:hAnsi="Arial" w:cs="Arial"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15" w15:restartNumberingAfterBreak="0">
    <w:nsid w:val="7939649C"/>
    <w:multiLevelType w:val="hybridMultilevel"/>
    <w:tmpl w:val="1264C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D74A04"/>
    <w:multiLevelType w:val="hybridMultilevel"/>
    <w:tmpl w:val="486A7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1"/>
  </w:num>
  <w:num w:numId="4">
    <w:abstractNumId w:val="2"/>
  </w:num>
  <w:num w:numId="5">
    <w:abstractNumId w:val="6"/>
  </w:num>
  <w:num w:numId="6">
    <w:abstractNumId w:val="7"/>
  </w:num>
  <w:num w:numId="7">
    <w:abstractNumId w:val="14"/>
  </w:num>
  <w:num w:numId="8">
    <w:abstractNumId w:val="0"/>
  </w:num>
  <w:num w:numId="9">
    <w:abstractNumId w:val="3"/>
  </w:num>
  <w:num w:numId="10">
    <w:abstractNumId w:val="8"/>
  </w:num>
  <w:num w:numId="11">
    <w:abstractNumId w:val="16"/>
  </w:num>
  <w:num w:numId="12">
    <w:abstractNumId w:val="5"/>
  </w:num>
  <w:num w:numId="13">
    <w:abstractNumId w:val="9"/>
  </w:num>
  <w:num w:numId="14">
    <w:abstractNumId w:val="4"/>
  </w:num>
  <w:num w:numId="15">
    <w:abstractNumId w:val="1"/>
  </w:num>
  <w:num w:numId="16">
    <w:abstractNumId w:val="10"/>
  </w:num>
  <w:num w:numId="17">
    <w:abstractNumId w:val="15"/>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ev">
    <w15:presenceInfo w15:providerId="None" w15:userId="Re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activeWritingStyle w:appName="MSWord" w:lang="en-US" w:vendorID="64" w:dllVersion="6" w:nlCheck="1" w:checkStyle="0"/>
  <w:activeWritingStyle w:appName="MSWord" w:lang="en-GB" w:vendorID="64" w:dllVersion="6" w:nlCheck="1" w:checkStyle="1"/>
  <w:activeWritingStyle w:appName="MSWord" w:lang="en-AU" w:vendorID="64" w:dllVersion="6" w:nlCheck="1" w:checkStyle="1"/>
  <w:activeWritingStyle w:appName="MSWord" w:lang="fr-FR" w:vendorID="64" w:dllVersion="6" w:nlCheck="1" w:checkStyle="0"/>
  <w:activeWritingStyle w:appName="MSWord" w:lang="fr-CH" w:vendorID="64" w:dllVersion="6" w:nlCheck="1" w:checkStyle="0"/>
  <w:activeWritingStyle w:appName="MSWord" w:lang="en-CA" w:vendorID="64" w:dllVersion="6" w:nlCheck="1" w:checkStyle="1"/>
  <w:activeWritingStyle w:appName="MSWord" w:lang="en-IN" w:vendorID="64" w:dllVersion="6" w:nlCheck="1" w:checkStyle="1"/>
  <w:activeWritingStyle w:appName="MSWord" w:lang="fr-BE" w:vendorID="64" w:dllVersion="6" w:nlCheck="1" w:checkStyle="0"/>
  <w:activeWritingStyle w:appName="MSWord" w:lang="es-ES_tradnl" w:vendorID="64" w:dllVersion="6" w:nlCheck="1" w:checkStyle="0"/>
  <w:activeWritingStyle w:appName="MSWord" w:lang="en-US" w:vendorID="64" w:dllVersion="0" w:nlCheck="1" w:checkStyle="0"/>
  <w:activeWritingStyle w:appName="MSWord" w:lang="en-GB" w:vendorID="64" w:dllVersion="0" w:nlCheck="1" w:checkStyle="0"/>
  <w:activeWritingStyle w:appName="MSWord" w:lang="en-AU" w:vendorID="64" w:dllVersion="0" w:nlCheck="1" w:checkStyle="0"/>
  <w:activeWritingStyle w:appName="MSWord" w:lang="fr-FR" w:vendorID="64" w:dllVersion="0" w:nlCheck="1" w:checkStyle="0"/>
  <w:activeWritingStyle w:appName="MSWord" w:lang="fr-CH" w:vendorID="64" w:dllVersion="0" w:nlCheck="1" w:checkStyle="0"/>
  <w:activeWritingStyle w:appName="MSWord" w:lang="en-CA" w:vendorID="64" w:dllVersion="0" w:nlCheck="1" w:checkStyle="0"/>
  <w:activeWritingStyle w:appName="MSWord" w:lang="es-ES_tradnl"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en-AU"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n-CA" w:vendorID="64" w:dllVersion="131078" w:nlCheck="1" w:checkStyle="1"/>
  <w:activeWritingStyle w:appName="MSWord" w:lang="es-ES_tradnl"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D1"/>
    <w:rsid w:val="00004291"/>
    <w:rsid w:val="00007C04"/>
    <w:rsid w:val="00013E9A"/>
    <w:rsid w:val="00014D8B"/>
    <w:rsid w:val="00015F42"/>
    <w:rsid w:val="00037062"/>
    <w:rsid w:val="00042E0C"/>
    <w:rsid w:val="000433E8"/>
    <w:rsid w:val="00057E9C"/>
    <w:rsid w:val="00060B90"/>
    <w:rsid w:val="00062F39"/>
    <w:rsid w:val="00067002"/>
    <w:rsid w:val="0007273A"/>
    <w:rsid w:val="00074086"/>
    <w:rsid w:val="0008117F"/>
    <w:rsid w:val="000830AC"/>
    <w:rsid w:val="00083C52"/>
    <w:rsid w:val="00095B12"/>
    <w:rsid w:val="000A653C"/>
    <w:rsid w:val="000A7623"/>
    <w:rsid w:val="000A7CF7"/>
    <w:rsid w:val="000B79A3"/>
    <w:rsid w:val="000B7D70"/>
    <w:rsid w:val="000C0FA3"/>
    <w:rsid w:val="000C2F4E"/>
    <w:rsid w:val="000C3933"/>
    <w:rsid w:val="000C3A2D"/>
    <w:rsid w:val="000C7E54"/>
    <w:rsid w:val="000D092C"/>
    <w:rsid w:val="000D1214"/>
    <w:rsid w:val="000D5480"/>
    <w:rsid w:val="000D663E"/>
    <w:rsid w:val="000E2E95"/>
    <w:rsid w:val="000E3812"/>
    <w:rsid w:val="000E5460"/>
    <w:rsid w:val="000F1F00"/>
    <w:rsid w:val="000F335C"/>
    <w:rsid w:val="0010189D"/>
    <w:rsid w:val="0010269A"/>
    <w:rsid w:val="001052A5"/>
    <w:rsid w:val="00107FF1"/>
    <w:rsid w:val="0011265D"/>
    <w:rsid w:val="00115BEB"/>
    <w:rsid w:val="0011603F"/>
    <w:rsid w:val="00121A9E"/>
    <w:rsid w:val="00123D24"/>
    <w:rsid w:val="00125442"/>
    <w:rsid w:val="00141AA3"/>
    <w:rsid w:val="00156402"/>
    <w:rsid w:val="001671F2"/>
    <w:rsid w:val="00171D54"/>
    <w:rsid w:val="00185B23"/>
    <w:rsid w:val="001A308B"/>
    <w:rsid w:val="001B450B"/>
    <w:rsid w:val="001B5C7A"/>
    <w:rsid w:val="001C40CA"/>
    <w:rsid w:val="001C6554"/>
    <w:rsid w:val="001E2F1A"/>
    <w:rsid w:val="001E7E81"/>
    <w:rsid w:val="001F1269"/>
    <w:rsid w:val="001F7DAB"/>
    <w:rsid w:val="002027FE"/>
    <w:rsid w:val="00205DB2"/>
    <w:rsid w:val="00211281"/>
    <w:rsid w:val="00211E8C"/>
    <w:rsid w:val="00220863"/>
    <w:rsid w:val="00221616"/>
    <w:rsid w:val="00227ED0"/>
    <w:rsid w:val="002330AE"/>
    <w:rsid w:val="0025112E"/>
    <w:rsid w:val="002567BA"/>
    <w:rsid w:val="002600C0"/>
    <w:rsid w:val="002643EB"/>
    <w:rsid w:val="00272BB5"/>
    <w:rsid w:val="00293846"/>
    <w:rsid w:val="00296CF6"/>
    <w:rsid w:val="00296FB1"/>
    <w:rsid w:val="0029702A"/>
    <w:rsid w:val="002A325D"/>
    <w:rsid w:val="002A5FCC"/>
    <w:rsid w:val="002B42C4"/>
    <w:rsid w:val="002B60BF"/>
    <w:rsid w:val="002D2E95"/>
    <w:rsid w:val="002D34B0"/>
    <w:rsid w:val="002E123C"/>
    <w:rsid w:val="002E2271"/>
    <w:rsid w:val="002F2760"/>
    <w:rsid w:val="002F52CE"/>
    <w:rsid w:val="002F5469"/>
    <w:rsid w:val="00303CFD"/>
    <w:rsid w:val="00314766"/>
    <w:rsid w:val="0031797C"/>
    <w:rsid w:val="00320AFE"/>
    <w:rsid w:val="0032666A"/>
    <w:rsid w:val="00331C70"/>
    <w:rsid w:val="003422B3"/>
    <w:rsid w:val="00343848"/>
    <w:rsid w:val="003514E9"/>
    <w:rsid w:val="00363277"/>
    <w:rsid w:val="00365AE1"/>
    <w:rsid w:val="00366148"/>
    <w:rsid w:val="00375C5D"/>
    <w:rsid w:val="00384522"/>
    <w:rsid w:val="003866FE"/>
    <w:rsid w:val="0038742E"/>
    <w:rsid w:val="00392871"/>
    <w:rsid w:val="003A3941"/>
    <w:rsid w:val="003A5584"/>
    <w:rsid w:val="003B0DA7"/>
    <w:rsid w:val="003C3E60"/>
    <w:rsid w:val="003D0C28"/>
    <w:rsid w:val="003D5D89"/>
    <w:rsid w:val="003E40C6"/>
    <w:rsid w:val="003E5802"/>
    <w:rsid w:val="003F4E20"/>
    <w:rsid w:val="004028D4"/>
    <w:rsid w:val="004029B9"/>
    <w:rsid w:val="00402FD5"/>
    <w:rsid w:val="00404E31"/>
    <w:rsid w:val="00410483"/>
    <w:rsid w:val="0041594E"/>
    <w:rsid w:val="00417CAC"/>
    <w:rsid w:val="00421FC9"/>
    <w:rsid w:val="00423D49"/>
    <w:rsid w:val="004319AD"/>
    <w:rsid w:val="004337C4"/>
    <w:rsid w:val="00436AE7"/>
    <w:rsid w:val="004719D7"/>
    <w:rsid w:val="00471C3A"/>
    <w:rsid w:val="00482DB7"/>
    <w:rsid w:val="00494878"/>
    <w:rsid w:val="004953EB"/>
    <w:rsid w:val="004966F1"/>
    <w:rsid w:val="004A1B32"/>
    <w:rsid w:val="004A3E95"/>
    <w:rsid w:val="004A7B42"/>
    <w:rsid w:val="004B1813"/>
    <w:rsid w:val="004B21B9"/>
    <w:rsid w:val="004B4EF7"/>
    <w:rsid w:val="004C28CC"/>
    <w:rsid w:val="004D2B9D"/>
    <w:rsid w:val="004D4D2B"/>
    <w:rsid w:val="004E2F6B"/>
    <w:rsid w:val="004E66AE"/>
    <w:rsid w:val="004F0223"/>
    <w:rsid w:val="004F3D6F"/>
    <w:rsid w:val="005100DE"/>
    <w:rsid w:val="005102CA"/>
    <w:rsid w:val="0051431B"/>
    <w:rsid w:val="00515EB5"/>
    <w:rsid w:val="00517155"/>
    <w:rsid w:val="0051759A"/>
    <w:rsid w:val="00520FBC"/>
    <w:rsid w:val="00521001"/>
    <w:rsid w:val="0052214C"/>
    <w:rsid w:val="005241DD"/>
    <w:rsid w:val="0053207C"/>
    <w:rsid w:val="00536388"/>
    <w:rsid w:val="00537CB9"/>
    <w:rsid w:val="005479FF"/>
    <w:rsid w:val="0056083E"/>
    <w:rsid w:val="00575BAD"/>
    <w:rsid w:val="00581179"/>
    <w:rsid w:val="00586EFA"/>
    <w:rsid w:val="005945AD"/>
    <w:rsid w:val="005A2F89"/>
    <w:rsid w:val="005A3F10"/>
    <w:rsid w:val="005A5E7C"/>
    <w:rsid w:val="005A7FC7"/>
    <w:rsid w:val="005B2815"/>
    <w:rsid w:val="005C3D11"/>
    <w:rsid w:val="005C54A3"/>
    <w:rsid w:val="005D681B"/>
    <w:rsid w:val="005D74C1"/>
    <w:rsid w:val="005E1D10"/>
    <w:rsid w:val="005E310F"/>
    <w:rsid w:val="005E3BC1"/>
    <w:rsid w:val="005E56DC"/>
    <w:rsid w:val="00600A17"/>
    <w:rsid w:val="00604D35"/>
    <w:rsid w:val="00604D62"/>
    <w:rsid w:val="00610EDE"/>
    <w:rsid w:val="00611229"/>
    <w:rsid w:val="00616006"/>
    <w:rsid w:val="0061608C"/>
    <w:rsid w:val="00622EB7"/>
    <w:rsid w:val="00625A42"/>
    <w:rsid w:val="00626BB1"/>
    <w:rsid w:val="006319D6"/>
    <w:rsid w:val="00632BAC"/>
    <w:rsid w:val="006366F1"/>
    <w:rsid w:val="0063696E"/>
    <w:rsid w:val="00641310"/>
    <w:rsid w:val="006528D5"/>
    <w:rsid w:val="00655CC2"/>
    <w:rsid w:val="00660AB7"/>
    <w:rsid w:val="00661BE8"/>
    <w:rsid w:val="00667702"/>
    <w:rsid w:val="006711C3"/>
    <w:rsid w:val="00673FFC"/>
    <w:rsid w:val="0068005D"/>
    <w:rsid w:val="0068008F"/>
    <w:rsid w:val="006860D5"/>
    <w:rsid w:val="00686850"/>
    <w:rsid w:val="006935DC"/>
    <w:rsid w:val="006A2B01"/>
    <w:rsid w:val="006B7DD7"/>
    <w:rsid w:val="006C2724"/>
    <w:rsid w:val="006C4FE8"/>
    <w:rsid w:val="006C7CB2"/>
    <w:rsid w:val="006D4135"/>
    <w:rsid w:val="006D5107"/>
    <w:rsid w:val="006D5E36"/>
    <w:rsid w:val="006D5FC2"/>
    <w:rsid w:val="006E20FF"/>
    <w:rsid w:val="006E2E95"/>
    <w:rsid w:val="006E3AAE"/>
    <w:rsid w:val="006F3D38"/>
    <w:rsid w:val="007123EC"/>
    <w:rsid w:val="0071557C"/>
    <w:rsid w:val="00716DB1"/>
    <w:rsid w:val="007229B6"/>
    <w:rsid w:val="00725789"/>
    <w:rsid w:val="00727A39"/>
    <w:rsid w:val="00727E88"/>
    <w:rsid w:val="00730809"/>
    <w:rsid w:val="00734E00"/>
    <w:rsid w:val="00737549"/>
    <w:rsid w:val="0074180C"/>
    <w:rsid w:val="0074323A"/>
    <w:rsid w:val="00745E0C"/>
    <w:rsid w:val="00746FE9"/>
    <w:rsid w:val="007508CB"/>
    <w:rsid w:val="00754094"/>
    <w:rsid w:val="0076302B"/>
    <w:rsid w:val="0076440C"/>
    <w:rsid w:val="00767A72"/>
    <w:rsid w:val="00772603"/>
    <w:rsid w:val="007728E9"/>
    <w:rsid w:val="007824CD"/>
    <w:rsid w:val="00784C78"/>
    <w:rsid w:val="00785802"/>
    <w:rsid w:val="007A2204"/>
    <w:rsid w:val="007A656B"/>
    <w:rsid w:val="007B5435"/>
    <w:rsid w:val="007C3131"/>
    <w:rsid w:val="007C40C4"/>
    <w:rsid w:val="007D6A77"/>
    <w:rsid w:val="007E143B"/>
    <w:rsid w:val="007E3EF4"/>
    <w:rsid w:val="007E4109"/>
    <w:rsid w:val="007F4886"/>
    <w:rsid w:val="007F5D47"/>
    <w:rsid w:val="007F60B2"/>
    <w:rsid w:val="008101E9"/>
    <w:rsid w:val="0081230A"/>
    <w:rsid w:val="00814E61"/>
    <w:rsid w:val="00817742"/>
    <w:rsid w:val="0082379B"/>
    <w:rsid w:val="00826FCD"/>
    <w:rsid w:val="00830621"/>
    <w:rsid w:val="00836F82"/>
    <w:rsid w:val="0083758A"/>
    <w:rsid w:val="00845332"/>
    <w:rsid w:val="00845548"/>
    <w:rsid w:val="00864974"/>
    <w:rsid w:val="00877C4A"/>
    <w:rsid w:val="0088408F"/>
    <w:rsid w:val="00892CCD"/>
    <w:rsid w:val="00896507"/>
    <w:rsid w:val="008A0DBF"/>
    <w:rsid w:val="008A6B00"/>
    <w:rsid w:val="008B1F16"/>
    <w:rsid w:val="008B414A"/>
    <w:rsid w:val="008B6835"/>
    <w:rsid w:val="008B7FEC"/>
    <w:rsid w:val="008C48D6"/>
    <w:rsid w:val="008D3816"/>
    <w:rsid w:val="008D668C"/>
    <w:rsid w:val="008D7DF9"/>
    <w:rsid w:val="008E4BEB"/>
    <w:rsid w:val="008F348C"/>
    <w:rsid w:val="008F36B4"/>
    <w:rsid w:val="008F57B1"/>
    <w:rsid w:val="008F6A48"/>
    <w:rsid w:val="008F6A59"/>
    <w:rsid w:val="00901CAA"/>
    <w:rsid w:val="009050B4"/>
    <w:rsid w:val="00905624"/>
    <w:rsid w:val="00917DD5"/>
    <w:rsid w:val="00927661"/>
    <w:rsid w:val="00930360"/>
    <w:rsid w:val="00931AC7"/>
    <w:rsid w:val="009370F8"/>
    <w:rsid w:val="0093730F"/>
    <w:rsid w:val="00941B1A"/>
    <w:rsid w:val="00943A61"/>
    <w:rsid w:val="00944A57"/>
    <w:rsid w:val="009566B3"/>
    <w:rsid w:val="00960927"/>
    <w:rsid w:val="00963038"/>
    <w:rsid w:val="00964D68"/>
    <w:rsid w:val="00967D91"/>
    <w:rsid w:val="00970B89"/>
    <w:rsid w:val="00976365"/>
    <w:rsid w:val="009921B9"/>
    <w:rsid w:val="009A1CFD"/>
    <w:rsid w:val="009A2FE2"/>
    <w:rsid w:val="009A5B49"/>
    <w:rsid w:val="009A5E5D"/>
    <w:rsid w:val="009A7DAD"/>
    <w:rsid w:val="009B3E79"/>
    <w:rsid w:val="009B472F"/>
    <w:rsid w:val="009B4C89"/>
    <w:rsid w:val="009B6D1C"/>
    <w:rsid w:val="009B7247"/>
    <w:rsid w:val="009C404E"/>
    <w:rsid w:val="009C738D"/>
    <w:rsid w:val="009D05E0"/>
    <w:rsid w:val="009D1B6C"/>
    <w:rsid w:val="009D44F5"/>
    <w:rsid w:val="009D724E"/>
    <w:rsid w:val="009E7AE3"/>
    <w:rsid w:val="009E7F44"/>
    <w:rsid w:val="009F218F"/>
    <w:rsid w:val="009F3818"/>
    <w:rsid w:val="00A06C9F"/>
    <w:rsid w:val="00A15DB0"/>
    <w:rsid w:val="00A20099"/>
    <w:rsid w:val="00A20842"/>
    <w:rsid w:val="00A21750"/>
    <w:rsid w:val="00A31713"/>
    <w:rsid w:val="00A336DB"/>
    <w:rsid w:val="00A35491"/>
    <w:rsid w:val="00A370F8"/>
    <w:rsid w:val="00A51EC1"/>
    <w:rsid w:val="00A53566"/>
    <w:rsid w:val="00A65FE6"/>
    <w:rsid w:val="00A76B14"/>
    <w:rsid w:val="00AA1A18"/>
    <w:rsid w:val="00AA22E5"/>
    <w:rsid w:val="00AA4124"/>
    <w:rsid w:val="00AA5A30"/>
    <w:rsid w:val="00AA60F2"/>
    <w:rsid w:val="00AA7CD4"/>
    <w:rsid w:val="00AB04B4"/>
    <w:rsid w:val="00AB163F"/>
    <w:rsid w:val="00AB2470"/>
    <w:rsid w:val="00AB53B2"/>
    <w:rsid w:val="00AC12AC"/>
    <w:rsid w:val="00AC63ED"/>
    <w:rsid w:val="00AC705C"/>
    <w:rsid w:val="00AE19A0"/>
    <w:rsid w:val="00AE4D35"/>
    <w:rsid w:val="00B0033B"/>
    <w:rsid w:val="00B02D3D"/>
    <w:rsid w:val="00B11CCD"/>
    <w:rsid w:val="00B14640"/>
    <w:rsid w:val="00B27061"/>
    <w:rsid w:val="00B4164C"/>
    <w:rsid w:val="00B47F5F"/>
    <w:rsid w:val="00B53C79"/>
    <w:rsid w:val="00B55B9D"/>
    <w:rsid w:val="00B72340"/>
    <w:rsid w:val="00B76636"/>
    <w:rsid w:val="00B8141B"/>
    <w:rsid w:val="00B85946"/>
    <w:rsid w:val="00B97ABA"/>
    <w:rsid w:val="00BA4A02"/>
    <w:rsid w:val="00BA5EA5"/>
    <w:rsid w:val="00BD0CBD"/>
    <w:rsid w:val="00BE0A59"/>
    <w:rsid w:val="00C01A42"/>
    <w:rsid w:val="00C072AF"/>
    <w:rsid w:val="00C07CA0"/>
    <w:rsid w:val="00C143AB"/>
    <w:rsid w:val="00C15F12"/>
    <w:rsid w:val="00C17466"/>
    <w:rsid w:val="00C2071F"/>
    <w:rsid w:val="00C21408"/>
    <w:rsid w:val="00C21873"/>
    <w:rsid w:val="00C375AB"/>
    <w:rsid w:val="00C421E1"/>
    <w:rsid w:val="00C42279"/>
    <w:rsid w:val="00C45E20"/>
    <w:rsid w:val="00C542CF"/>
    <w:rsid w:val="00C570C3"/>
    <w:rsid w:val="00C62974"/>
    <w:rsid w:val="00C66E03"/>
    <w:rsid w:val="00C8086A"/>
    <w:rsid w:val="00C82E71"/>
    <w:rsid w:val="00C833A5"/>
    <w:rsid w:val="00C85870"/>
    <w:rsid w:val="00C8689E"/>
    <w:rsid w:val="00C9324C"/>
    <w:rsid w:val="00C94F53"/>
    <w:rsid w:val="00CA0652"/>
    <w:rsid w:val="00CA3B30"/>
    <w:rsid w:val="00CA3B9E"/>
    <w:rsid w:val="00CA40A7"/>
    <w:rsid w:val="00CA4F79"/>
    <w:rsid w:val="00CB163C"/>
    <w:rsid w:val="00CB7307"/>
    <w:rsid w:val="00CC1AF3"/>
    <w:rsid w:val="00CC522E"/>
    <w:rsid w:val="00CC56C4"/>
    <w:rsid w:val="00CE0730"/>
    <w:rsid w:val="00CE3A5A"/>
    <w:rsid w:val="00CE42E4"/>
    <w:rsid w:val="00CF761D"/>
    <w:rsid w:val="00D04C90"/>
    <w:rsid w:val="00D06769"/>
    <w:rsid w:val="00D15D79"/>
    <w:rsid w:val="00D47AF1"/>
    <w:rsid w:val="00D52153"/>
    <w:rsid w:val="00D561AC"/>
    <w:rsid w:val="00D5676F"/>
    <w:rsid w:val="00D602D8"/>
    <w:rsid w:val="00D62E6D"/>
    <w:rsid w:val="00D63098"/>
    <w:rsid w:val="00D63696"/>
    <w:rsid w:val="00D7332E"/>
    <w:rsid w:val="00D757B2"/>
    <w:rsid w:val="00D82E88"/>
    <w:rsid w:val="00D84C4A"/>
    <w:rsid w:val="00D9260B"/>
    <w:rsid w:val="00D9467B"/>
    <w:rsid w:val="00D96F12"/>
    <w:rsid w:val="00DA268D"/>
    <w:rsid w:val="00DA6565"/>
    <w:rsid w:val="00DA7206"/>
    <w:rsid w:val="00DB0663"/>
    <w:rsid w:val="00DB2EC3"/>
    <w:rsid w:val="00DB3117"/>
    <w:rsid w:val="00DB6DAE"/>
    <w:rsid w:val="00DC6DEC"/>
    <w:rsid w:val="00DE1BC2"/>
    <w:rsid w:val="00DE2A1B"/>
    <w:rsid w:val="00DF0A80"/>
    <w:rsid w:val="00DF0BBF"/>
    <w:rsid w:val="00DF63C2"/>
    <w:rsid w:val="00E00F1A"/>
    <w:rsid w:val="00E03630"/>
    <w:rsid w:val="00E03955"/>
    <w:rsid w:val="00E07061"/>
    <w:rsid w:val="00E1256C"/>
    <w:rsid w:val="00E14D7A"/>
    <w:rsid w:val="00E25E20"/>
    <w:rsid w:val="00E30FFC"/>
    <w:rsid w:val="00E35700"/>
    <w:rsid w:val="00E4353A"/>
    <w:rsid w:val="00E71017"/>
    <w:rsid w:val="00E73699"/>
    <w:rsid w:val="00E77168"/>
    <w:rsid w:val="00E8306E"/>
    <w:rsid w:val="00E8418C"/>
    <w:rsid w:val="00E85409"/>
    <w:rsid w:val="00E86B67"/>
    <w:rsid w:val="00EA248E"/>
    <w:rsid w:val="00EA5213"/>
    <w:rsid w:val="00EA6488"/>
    <w:rsid w:val="00EB2273"/>
    <w:rsid w:val="00EB47AD"/>
    <w:rsid w:val="00EB4A7F"/>
    <w:rsid w:val="00EB6555"/>
    <w:rsid w:val="00EC2C85"/>
    <w:rsid w:val="00EC3645"/>
    <w:rsid w:val="00EC5764"/>
    <w:rsid w:val="00EC6477"/>
    <w:rsid w:val="00ED4A9A"/>
    <w:rsid w:val="00ED6B0E"/>
    <w:rsid w:val="00EE324B"/>
    <w:rsid w:val="00EE563E"/>
    <w:rsid w:val="00EE76D1"/>
    <w:rsid w:val="00EF5B7C"/>
    <w:rsid w:val="00F071DD"/>
    <w:rsid w:val="00F158D2"/>
    <w:rsid w:val="00F17A30"/>
    <w:rsid w:val="00F2009D"/>
    <w:rsid w:val="00F268CE"/>
    <w:rsid w:val="00F34CC3"/>
    <w:rsid w:val="00F47B81"/>
    <w:rsid w:val="00F52765"/>
    <w:rsid w:val="00F71341"/>
    <w:rsid w:val="00F71C64"/>
    <w:rsid w:val="00F72F92"/>
    <w:rsid w:val="00F742B2"/>
    <w:rsid w:val="00F95A0D"/>
    <w:rsid w:val="00F969F5"/>
    <w:rsid w:val="00FA1F68"/>
    <w:rsid w:val="00FA755D"/>
    <w:rsid w:val="00FB4ADA"/>
    <w:rsid w:val="00FC1CD1"/>
    <w:rsid w:val="00FE1054"/>
    <w:rsid w:val="00FE3218"/>
    <w:rsid w:val="00FE7CBC"/>
    <w:rsid w:val="00FF3D79"/>
    <w:rsid w:val="00FF4D14"/>
    <w:rsid w:val="00FF79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6590E61-9846-4B3E-8A02-A872BC377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6DB1"/>
    <w:rPr>
      <w:sz w:val="24"/>
      <w:szCs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826FCD"/>
    <w:pPr>
      <w:keepNext/>
      <w:tabs>
        <w:tab w:val="left" w:pos="360"/>
        <w:tab w:val="left" w:pos="900"/>
      </w:tabs>
      <w:outlineLvl w:val="0"/>
    </w:pPr>
    <w:rPr>
      <w:b/>
      <w:bCs/>
      <w:szCs w:val="20"/>
      <w:u w:val="single"/>
    </w:rPr>
  </w:style>
  <w:style w:type="paragraph" w:styleId="Heading2">
    <w:name w:val="heading 2"/>
    <w:aliases w:val="h2,UNDERRUBRIK 1-2,h22,UNDERRUBRIK 1-21"/>
    <w:basedOn w:val="Normal"/>
    <w:next w:val="Normal"/>
    <w:link w:val="Heading2Char"/>
    <w:autoRedefine/>
    <w:qFormat/>
    <w:rsid w:val="006F3D38"/>
    <w:pPr>
      <w:keepNext/>
      <w:tabs>
        <w:tab w:val="num" w:pos="0"/>
      </w:tabs>
      <w:spacing w:before="240" w:after="60"/>
      <w:outlineLvl w:val="1"/>
    </w:pPr>
    <w:rPr>
      <w:rFonts w:cs="Arial"/>
      <w:b/>
      <w:bCs/>
      <w:iCs/>
      <w:szCs w:val="28"/>
    </w:rPr>
  </w:style>
  <w:style w:type="paragraph" w:styleId="Heading3">
    <w:name w:val="heading 3"/>
    <w:aliases w:val="3,Titre 3,31,Titre 31,?? 3"/>
    <w:basedOn w:val="Heading2"/>
    <w:next w:val="Normal"/>
    <w:link w:val="Heading3Char"/>
    <w:autoRedefine/>
    <w:qFormat/>
    <w:rsid w:val="00581179"/>
    <w:pPr>
      <w:outlineLvl w:val="2"/>
    </w:pPr>
    <w:rPr>
      <w:bCs w:val="0"/>
      <w:szCs w:val="26"/>
    </w:rPr>
  </w:style>
  <w:style w:type="paragraph" w:styleId="Heading4">
    <w:name w:val="heading 4"/>
    <w:basedOn w:val="Normal"/>
    <w:next w:val="Normal"/>
    <w:link w:val="Heading4Char"/>
    <w:qFormat/>
    <w:rsid w:val="00826FCD"/>
    <w:pPr>
      <w:keepNext/>
      <w:tabs>
        <w:tab w:val="left" w:pos="360"/>
        <w:tab w:val="left" w:pos="900"/>
      </w:tabs>
      <w:outlineLvl w:val="3"/>
    </w:pPr>
    <w:rPr>
      <w:i/>
      <w:iCs/>
      <w:szCs w:val="20"/>
    </w:rPr>
  </w:style>
  <w:style w:type="paragraph" w:styleId="Heading5">
    <w:name w:val="heading 5"/>
    <w:basedOn w:val="Heading4"/>
    <w:next w:val="Normal"/>
    <w:link w:val="Heading5Char"/>
    <w:autoRedefine/>
    <w:qFormat/>
    <w:rsid w:val="00D757B2"/>
    <w:pPr>
      <w:keepLines/>
      <w:tabs>
        <w:tab w:val="clear" w:pos="360"/>
        <w:tab w:val="clear" w:pos="900"/>
        <w:tab w:val="num" w:pos="0"/>
        <w:tab w:val="left" w:pos="792"/>
        <w:tab w:val="left" w:pos="1008"/>
        <w:tab w:val="left" w:pos="1224"/>
        <w:tab w:val="left" w:pos="1440"/>
      </w:tabs>
      <w:overflowPunct w:val="0"/>
      <w:spacing w:before="240" w:after="240"/>
      <w:textAlignment w:val="baseline"/>
      <w:outlineLvl w:val="4"/>
    </w:pPr>
    <w:rPr>
      <w:rFonts w:cs="Arial"/>
      <w:b/>
      <w:i w:val="0"/>
      <w:szCs w:val="24"/>
      <w:lang w:val="en-CA"/>
    </w:rPr>
  </w:style>
  <w:style w:type="paragraph" w:styleId="Heading6">
    <w:name w:val="heading 6"/>
    <w:basedOn w:val="Normal"/>
    <w:next w:val="Normal"/>
    <w:link w:val="Heading6Char"/>
    <w:qFormat/>
    <w:rsid w:val="00D757B2"/>
    <w:pPr>
      <w:spacing w:before="240" w:after="60"/>
      <w:outlineLvl w:val="5"/>
    </w:pPr>
    <w:rPr>
      <w:b/>
      <w:bCs/>
      <w:sz w:val="22"/>
      <w:szCs w:val="22"/>
    </w:rPr>
  </w:style>
  <w:style w:type="paragraph" w:styleId="Heading7">
    <w:name w:val="heading 7"/>
    <w:basedOn w:val="Normal"/>
    <w:next w:val="Normal"/>
    <w:link w:val="Heading7Char"/>
    <w:qFormat/>
    <w:rsid w:val="00D757B2"/>
    <w:pPr>
      <w:tabs>
        <w:tab w:val="left" w:pos="576"/>
        <w:tab w:val="left" w:pos="792"/>
        <w:tab w:val="left" w:pos="1008"/>
        <w:tab w:val="left" w:pos="1224"/>
        <w:tab w:val="left" w:pos="1440"/>
      </w:tabs>
      <w:spacing w:before="240" w:after="240"/>
      <w:jc w:val="both"/>
      <w:outlineLvl w:val="6"/>
    </w:pPr>
    <w:rPr>
      <w:rFonts w:cs="Courier New"/>
      <w:b/>
      <w:sz w:val="22"/>
      <w:szCs w:val="20"/>
    </w:rPr>
  </w:style>
  <w:style w:type="paragraph" w:styleId="Heading8">
    <w:name w:val="heading 8"/>
    <w:basedOn w:val="Heading6"/>
    <w:next w:val="Normal"/>
    <w:link w:val="Heading8Char"/>
    <w:qFormat/>
    <w:rsid w:val="00E73699"/>
    <w:pPr>
      <w:keepNext/>
      <w:keepLines/>
      <w:tabs>
        <w:tab w:val="left" w:pos="1871"/>
        <w:tab w:val="left" w:pos="2268"/>
      </w:tabs>
      <w:overflowPunct w:val="0"/>
      <w:autoSpaceDE w:val="0"/>
      <w:autoSpaceDN w:val="0"/>
      <w:adjustRightInd w:val="0"/>
      <w:spacing w:before="200" w:after="0"/>
      <w:ind w:left="1134" w:hanging="1134"/>
      <w:textAlignment w:val="baseline"/>
      <w:outlineLvl w:val="7"/>
    </w:pPr>
    <w:rPr>
      <w:bCs w:val="0"/>
      <w:sz w:val="24"/>
      <w:szCs w:val="20"/>
      <w:lang w:val="en-GB"/>
    </w:rPr>
  </w:style>
  <w:style w:type="paragraph" w:styleId="Heading9">
    <w:name w:val="heading 9"/>
    <w:basedOn w:val="Heading6"/>
    <w:next w:val="Normal"/>
    <w:link w:val="Heading9Char"/>
    <w:qFormat/>
    <w:rsid w:val="00E73699"/>
    <w:pPr>
      <w:keepNext/>
      <w:keepLines/>
      <w:tabs>
        <w:tab w:val="left" w:pos="1871"/>
        <w:tab w:val="left" w:pos="2268"/>
      </w:tabs>
      <w:overflowPunct w:val="0"/>
      <w:autoSpaceDE w:val="0"/>
      <w:autoSpaceDN w:val="0"/>
      <w:adjustRightInd w:val="0"/>
      <w:spacing w:before="200" w:after="0"/>
      <w:ind w:left="1134" w:hanging="1134"/>
      <w:textAlignment w:val="baseline"/>
      <w:outlineLvl w:val="8"/>
    </w:pPr>
    <w:rPr>
      <w:bCs w:val="0"/>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4353A"/>
    <w:pPr>
      <w:widowControl w:val="0"/>
      <w:tabs>
        <w:tab w:val="left" w:pos="1440"/>
      </w:tabs>
      <w:spacing w:after="220"/>
      <w:ind w:firstLine="720"/>
      <w:jc w:val="both"/>
    </w:pPr>
    <w:rPr>
      <w:sz w:val="22"/>
      <w:szCs w:val="20"/>
    </w:rPr>
  </w:style>
  <w:style w:type="paragraph" w:styleId="BodyText">
    <w:name w:val="Body Text"/>
    <w:basedOn w:val="Normal"/>
    <w:link w:val="BodyTextChar"/>
    <w:qFormat/>
    <w:rsid w:val="00826FCD"/>
    <w:pPr>
      <w:tabs>
        <w:tab w:val="left" w:pos="360"/>
        <w:tab w:val="left" w:pos="900"/>
      </w:tabs>
    </w:pPr>
    <w:rPr>
      <w:i/>
      <w:iCs/>
      <w:szCs w:val="20"/>
      <w:lang w:val="x-none" w:eastAsia="x-none"/>
    </w:rPr>
  </w:style>
  <w:style w:type="paragraph" w:styleId="PlainText">
    <w:name w:val="Plain Text"/>
    <w:basedOn w:val="Normal"/>
    <w:link w:val="PlainTextChar"/>
    <w:uiPriority w:val="99"/>
    <w:rsid w:val="00826FCD"/>
    <w:rPr>
      <w:rFonts w:ascii="Courier New" w:hAnsi="Courier New" w:cs="Courier New"/>
      <w:sz w:val="20"/>
      <w:szCs w:val="20"/>
    </w:rPr>
  </w:style>
  <w:style w:type="character" w:styleId="Hyperlink">
    <w:name w:val="Hyperlink"/>
    <w:rsid w:val="00826FCD"/>
    <w:rPr>
      <w:color w:val="0000FF"/>
      <w:u w:val="single"/>
    </w:rPr>
  </w:style>
  <w:style w:type="paragraph" w:customStyle="1" w:styleId="Default">
    <w:name w:val="Default"/>
    <w:rsid w:val="00F52765"/>
    <w:pPr>
      <w:autoSpaceDE w:val="0"/>
      <w:autoSpaceDN w:val="0"/>
      <w:adjustRightInd w:val="0"/>
    </w:pPr>
    <w:rPr>
      <w:color w:val="000000"/>
      <w:sz w:val="24"/>
      <w:szCs w:val="24"/>
    </w:rPr>
  </w:style>
  <w:style w:type="table" w:styleId="TableGrid">
    <w:name w:val="Table Grid"/>
    <w:basedOn w:val="TableNormal"/>
    <w:uiPriority w:val="59"/>
    <w:rsid w:val="00F52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Indent">
    <w:name w:val="Normal Indent"/>
    <w:basedOn w:val="Normal"/>
    <w:rsid w:val="00716DB1"/>
    <w:pPr>
      <w:ind w:left="720"/>
    </w:pPr>
  </w:style>
  <w:style w:type="character" w:customStyle="1" w:styleId="PlainTextChar">
    <w:name w:val="Plain Text Char"/>
    <w:link w:val="PlainText"/>
    <w:uiPriority w:val="99"/>
    <w:rsid w:val="009A5E5D"/>
    <w:rPr>
      <w:rFonts w:ascii="Courier New" w:hAnsi="Courier New" w:cs="Courier New"/>
    </w:rPr>
  </w:style>
  <w:style w:type="paragraph" w:customStyle="1" w:styleId="enumlev1">
    <w:name w:val="enumlev1"/>
    <w:basedOn w:val="Normal"/>
    <w:link w:val="enumlev1Char"/>
    <w:qFormat/>
    <w:rsid w:val="009A5E5D"/>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eastAsia="x-none"/>
    </w:rPr>
  </w:style>
  <w:style w:type="character" w:customStyle="1" w:styleId="enumlev1Char">
    <w:name w:val="enumlev1 Char"/>
    <w:link w:val="enumlev1"/>
    <w:rsid w:val="009A5E5D"/>
    <w:rPr>
      <w:sz w:val="24"/>
      <w:lang w:val="en-GB" w:eastAsia="x-none"/>
    </w:rPr>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link w:val="Heading1"/>
    <w:rsid w:val="009A5E5D"/>
    <w:rPr>
      <w:b/>
      <w:bCs/>
      <w:sz w:val="24"/>
      <w:u w:val="single"/>
    </w:rPr>
  </w:style>
  <w:style w:type="character" w:customStyle="1" w:styleId="BodyTextChar">
    <w:name w:val="Body Text Char"/>
    <w:link w:val="BodyText"/>
    <w:rsid w:val="00581179"/>
    <w:rPr>
      <w:i/>
      <w:iCs/>
      <w:sz w:val="24"/>
    </w:rPr>
  </w:style>
  <w:style w:type="paragraph" w:customStyle="1" w:styleId="Head">
    <w:name w:val="Head"/>
    <w:basedOn w:val="Normal"/>
    <w:rsid w:val="00581179"/>
    <w:pPr>
      <w:tabs>
        <w:tab w:val="left" w:pos="993"/>
        <w:tab w:val="center" w:pos="9072"/>
      </w:tabs>
    </w:pPr>
    <w:rPr>
      <w:szCs w:val="20"/>
      <w:lang w:val="en-GB"/>
    </w:rPr>
  </w:style>
  <w:style w:type="paragraph" w:styleId="ListParagraph">
    <w:name w:val="List Paragraph"/>
    <w:basedOn w:val="Normal"/>
    <w:link w:val="ListParagraphChar"/>
    <w:uiPriority w:val="34"/>
    <w:qFormat/>
    <w:rsid w:val="00581179"/>
    <w:pPr>
      <w:ind w:left="720"/>
      <w:contextualSpacing/>
    </w:pPr>
  </w:style>
  <w:style w:type="character" w:customStyle="1" w:styleId="Heading2Char">
    <w:name w:val="Heading 2 Char"/>
    <w:aliases w:val="h2 Char,UNDERRUBRIK 1-2 Char,h22 Char,UNDERRUBRIK 1-21 Char"/>
    <w:link w:val="Heading2"/>
    <w:rsid w:val="006F3D38"/>
    <w:rPr>
      <w:rFonts w:cs="Arial"/>
      <w:b/>
      <w:bCs/>
      <w:iCs/>
      <w:sz w:val="24"/>
      <w:szCs w:val="28"/>
    </w:rPr>
  </w:style>
  <w:style w:type="character" w:customStyle="1" w:styleId="Heading3Char">
    <w:name w:val="Heading 3 Char"/>
    <w:aliases w:val="3 Char,Titre 3 Char,31 Char,Titre 31 Char,?? 3 Char"/>
    <w:link w:val="Heading3"/>
    <w:rsid w:val="00581179"/>
    <w:rPr>
      <w:rFonts w:cs="Arial"/>
      <w:b/>
      <w:iCs/>
      <w:sz w:val="24"/>
      <w:szCs w:val="26"/>
    </w:rPr>
  </w:style>
  <w:style w:type="paragraph" w:styleId="Header">
    <w:name w:val="header"/>
    <w:aliases w:val="encabezado,he,header odd,header odd1,header odd2,h,Header/Footer,Page No,header odd3,header odd4,header odd5,header odd6,header1,header2,header3,header odd11,header odd21,header odd7,header4,header odd8,header odd9,header5,header odd12,ho"/>
    <w:basedOn w:val="Normal"/>
    <w:link w:val="HeaderChar"/>
    <w:rsid w:val="00141AA3"/>
    <w:pPr>
      <w:tabs>
        <w:tab w:val="center" w:pos="4680"/>
        <w:tab w:val="right" w:pos="9360"/>
      </w:tabs>
    </w:pPr>
  </w:style>
  <w:style w:type="character" w:customStyle="1" w:styleId="HeaderChar">
    <w:name w:val="Header Char"/>
    <w:aliases w:val="encabezado Char,he Char,header odd Char,header odd1 Char,header odd2 Char,h Char,Header/Footer Char,Page No Char,header odd3 Char,header odd4 Char,header odd5 Char,header odd6 Char,header1 Char,header2 Char,header3 Char,header odd11 Char"/>
    <w:link w:val="Header"/>
    <w:rsid w:val="00141AA3"/>
    <w:rPr>
      <w:sz w:val="24"/>
      <w:szCs w:val="24"/>
    </w:r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uiPriority w:val="99"/>
    <w:rsid w:val="00141AA3"/>
    <w:pPr>
      <w:tabs>
        <w:tab w:val="center" w:pos="4680"/>
        <w:tab w:val="right" w:pos="9360"/>
      </w:tabs>
    </w:p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link w:val="Footer"/>
    <w:uiPriority w:val="99"/>
    <w:rsid w:val="00141AA3"/>
    <w:rPr>
      <w:sz w:val="24"/>
      <w:szCs w:val="24"/>
    </w:rPr>
  </w:style>
  <w:style w:type="paragraph" w:customStyle="1" w:styleId="ArtNo">
    <w:name w:val="Art_No"/>
    <w:basedOn w:val="Normal"/>
    <w:next w:val="Normal"/>
    <w:link w:val="ArtNoChar"/>
    <w:rsid w:val="00C66E03"/>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eastAsia="x-none"/>
    </w:rPr>
  </w:style>
  <w:style w:type="character" w:customStyle="1" w:styleId="ArtNoChar">
    <w:name w:val="Art_No Char"/>
    <w:link w:val="ArtNo"/>
    <w:locked/>
    <w:rsid w:val="00C66E03"/>
    <w:rPr>
      <w:caps/>
      <w:sz w:val="28"/>
      <w:lang w:val="en-GB" w:eastAsia="x-none"/>
    </w:rPr>
  </w:style>
  <w:style w:type="paragraph" w:customStyle="1" w:styleId="Arttitle">
    <w:name w:val="Art_title"/>
    <w:basedOn w:val="Normal"/>
    <w:next w:val="Normal"/>
    <w:link w:val="ArttitleCar"/>
    <w:rsid w:val="00C66E03"/>
    <w:pPr>
      <w:keepNext/>
      <w:keepLines/>
      <w:tabs>
        <w:tab w:val="left" w:pos="1134"/>
        <w:tab w:val="left" w:pos="1871"/>
        <w:tab w:val="left" w:pos="2268"/>
      </w:tabs>
      <w:overflowPunct w:val="0"/>
      <w:autoSpaceDE w:val="0"/>
      <w:autoSpaceDN w:val="0"/>
      <w:adjustRightInd w:val="0"/>
      <w:spacing w:before="240"/>
      <w:jc w:val="center"/>
      <w:textAlignment w:val="baseline"/>
    </w:pPr>
    <w:rPr>
      <w:b/>
      <w:sz w:val="28"/>
      <w:szCs w:val="20"/>
      <w:lang w:val="en-GB" w:eastAsia="x-none"/>
    </w:rPr>
  </w:style>
  <w:style w:type="character" w:customStyle="1" w:styleId="ArttitleCar">
    <w:name w:val="Art_title Car"/>
    <w:link w:val="Arttitle"/>
    <w:rsid w:val="00C66E03"/>
    <w:rPr>
      <w:b/>
      <w:sz w:val="28"/>
      <w:lang w:val="en-GB" w:eastAsia="x-none"/>
    </w:rPr>
  </w:style>
  <w:style w:type="character" w:customStyle="1" w:styleId="href">
    <w:name w:val="href"/>
    <w:rsid w:val="00C66E03"/>
  </w:style>
  <w:style w:type="paragraph" w:customStyle="1" w:styleId="Section1">
    <w:name w:val="Section_1"/>
    <w:basedOn w:val="Normal"/>
    <w:link w:val="Section1Char"/>
    <w:rsid w:val="00C66E03"/>
    <w:pPr>
      <w:tabs>
        <w:tab w:val="center" w:pos="4820"/>
      </w:tabs>
      <w:overflowPunct w:val="0"/>
      <w:autoSpaceDE w:val="0"/>
      <w:autoSpaceDN w:val="0"/>
      <w:adjustRightInd w:val="0"/>
      <w:spacing w:before="360"/>
      <w:jc w:val="center"/>
      <w:textAlignment w:val="baseline"/>
    </w:pPr>
    <w:rPr>
      <w:b/>
      <w:szCs w:val="20"/>
      <w:lang w:val="en-GB"/>
    </w:rPr>
  </w:style>
  <w:style w:type="character" w:customStyle="1" w:styleId="Artdef">
    <w:name w:val="Art_def"/>
    <w:rsid w:val="00C66E03"/>
    <w:rPr>
      <w:rFonts w:ascii="Times New Roman" w:hAnsi="Times New Roman"/>
      <w:b/>
    </w:rPr>
  </w:style>
  <w:style w:type="character" w:customStyle="1" w:styleId="Artref">
    <w:name w:val="Art_ref"/>
    <w:rsid w:val="00C66E03"/>
  </w:style>
  <w:style w:type="paragraph" w:styleId="Subtitle">
    <w:name w:val="Subtitle"/>
    <w:basedOn w:val="Normal"/>
    <w:link w:val="SubtitleChar"/>
    <w:qFormat/>
    <w:rsid w:val="00C66E03"/>
    <w:pPr>
      <w:jc w:val="center"/>
    </w:pPr>
    <w:rPr>
      <w:b/>
      <w:bCs/>
      <w:lang w:val="x-none" w:eastAsia="x-none"/>
    </w:rPr>
  </w:style>
  <w:style w:type="character" w:customStyle="1" w:styleId="SubtitleChar">
    <w:name w:val="Subtitle Char"/>
    <w:link w:val="Subtitle"/>
    <w:rsid w:val="00C66E03"/>
    <w:rPr>
      <w:b/>
      <w:bCs/>
      <w:sz w:val="24"/>
      <w:szCs w:val="24"/>
      <w:lang w:val="x-none" w:eastAsia="x-none"/>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fn"/>
    <w:basedOn w:val="Normal"/>
    <w:link w:val="FootnoteTextChar"/>
    <w:uiPriority w:val="99"/>
    <w:unhideWhenUsed/>
    <w:rsid w:val="00C66E03"/>
    <w:rPr>
      <w:sz w:val="20"/>
      <w:szCs w:val="20"/>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uiPriority w:val="99"/>
    <w:rsid w:val="00C66E03"/>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Style 3,R"/>
    <w:uiPriority w:val="99"/>
    <w:unhideWhenUsed/>
    <w:qFormat/>
    <w:rsid w:val="00C66E03"/>
    <w:rPr>
      <w:vertAlign w:val="superscript"/>
    </w:rPr>
  </w:style>
  <w:style w:type="paragraph" w:styleId="BalloonText">
    <w:name w:val="Balloon Text"/>
    <w:basedOn w:val="Normal"/>
    <w:link w:val="BalloonTextChar"/>
    <w:uiPriority w:val="99"/>
    <w:rsid w:val="00DB3117"/>
    <w:rPr>
      <w:rFonts w:ascii="Tahoma" w:hAnsi="Tahoma" w:cs="Tahoma"/>
      <w:sz w:val="16"/>
      <w:szCs w:val="16"/>
    </w:rPr>
  </w:style>
  <w:style w:type="character" w:customStyle="1" w:styleId="BalloonTextChar">
    <w:name w:val="Balloon Text Char"/>
    <w:link w:val="BalloonText"/>
    <w:uiPriority w:val="99"/>
    <w:rsid w:val="00DB3117"/>
    <w:rPr>
      <w:rFonts w:ascii="Tahoma" w:hAnsi="Tahoma" w:cs="Tahoma"/>
      <w:sz w:val="16"/>
      <w:szCs w:val="16"/>
    </w:rPr>
  </w:style>
  <w:style w:type="paragraph" w:customStyle="1" w:styleId="Tabletitle">
    <w:name w:val="Table_title"/>
    <w:basedOn w:val="Normal"/>
    <w:next w:val="Normal"/>
    <w:link w:val="TabletitleChar"/>
    <w:rsid w:val="003D0C28"/>
    <w:pPr>
      <w:keepNext/>
      <w:overflowPunct w:val="0"/>
      <w:autoSpaceDE w:val="0"/>
      <w:autoSpaceDN w:val="0"/>
      <w:adjustRightInd w:val="0"/>
      <w:spacing w:after="120"/>
      <w:jc w:val="center"/>
      <w:textAlignment w:val="baseline"/>
    </w:pPr>
    <w:rPr>
      <w:b/>
      <w:lang w:val="fr-FR"/>
    </w:rPr>
  </w:style>
  <w:style w:type="character" w:customStyle="1" w:styleId="TabletitleChar">
    <w:name w:val="Table_title Char"/>
    <w:link w:val="Tabletitle"/>
    <w:rsid w:val="003D0C28"/>
    <w:rPr>
      <w:b/>
      <w:sz w:val="24"/>
      <w:szCs w:val="24"/>
      <w:lang w:val="fr-FR"/>
    </w:rPr>
  </w:style>
  <w:style w:type="character" w:customStyle="1" w:styleId="Tablefreq">
    <w:name w:val="Table_freq"/>
    <w:rsid w:val="003D0C28"/>
    <w:rPr>
      <w:b/>
      <w:color w:val="FFCC00"/>
    </w:rPr>
  </w:style>
  <w:style w:type="paragraph" w:customStyle="1" w:styleId="TableTextS5">
    <w:name w:val="Table_TextS5"/>
    <w:basedOn w:val="Normal"/>
    <w:link w:val="TableTextS5Char"/>
    <w:rsid w:val="003D0C28"/>
    <w:pPr>
      <w:tabs>
        <w:tab w:val="left" w:pos="170"/>
        <w:tab w:val="left" w:pos="567"/>
        <w:tab w:val="left" w:pos="737"/>
        <w:tab w:val="left" w:pos="2977"/>
        <w:tab w:val="left" w:pos="3266"/>
      </w:tabs>
      <w:overflowPunct w:val="0"/>
      <w:autoSpaceDE w:val="0"/>
      <w:autoSpaceDN w:val="0"/>
      <w:adjustRightInd w:val="0"/>
      <w:spacing w:before="40" w:after="40"/>
      <w:textAlignment w:val="baseline"/>
    </w:pPr>
    <w:rPr>
      <w:sz w:val="20"/>
      <w:szCs w:val="20"/>
      <w:lang w:val="fr-FR"/>
    </w:rPr>
  </w:style>
  <w:style w:type="paragraph" w:customStyle="1" w:styleId="Tablehead">
    <w:name w:val="Table_head"/>
    <w:basedOn w:val="Normal"/>
    <w:next w:val="Normal"/>
    <w:link w:val="TableheadChar"/>
    <w:rsid w:val="003D0C28"/>
    <w:pPr>
      <w:overflowPunct w:val="0"/>
      <w:autoSpaceDE w:val="0"/>
      <w:autoSpaceDN w:val="0"/>
      <w:adjustRightInd w:val="0"/>
      <w:spacing w:before="80" w:after="80"/>
      <w:jc w:val="center"/>
      <w:textAlignment w:val="baseline"/>
    </w:pPr>
    <w:rPr>
      <w:b/>
      <w:sz w:val="20"/>
      <w:szCs w:val="20"/>
      <w:lang w:val="fr-FR"/>
    </w:rPr>
  </w:style>
  <w:style w:type="paragraph" w:styleId="Title">
    <w:name w:val="Title"/>
    <w:basedOn w:val="Normal"/>
    <w:link w:val="TitleChar"/>
    <w:qFormat/>
    <w:rsid w:val="003D0C28"/>
    <w:pPr>
      <w:jc w:val="center"/>
    </w:pPr>
    <w:rPr>
      <w:b/>
      <w:bCs/>
    </w:rPr>
  </w:style>
  <w:style w:type="character" w:customStyle="1" w:styleId="TitleChar">
    <w:name w:val="Title Char"/>
    <w:link w:val="Title"/>
    <w:rsid w:val="003D0C28"/>
    <w:rPr>
      <w:b/>
      <w:bCs/>
      <w:sz w:val="24"/>
      <w:szCs w:val="24"/>
    </w:rPr>
  </w:style>
  <w:style w:type="paragraph" w:customStyle="1" w:styleId="Note">
    <w:name w:val="Note"/>
    <w:basedOn w:val="Normal"/>
    <w:link w:val="NoteChar"/>
    <w:rsid w:val="002F52CE"/>
    <w:pPr>
      <w:tabs>
        <w:tab w:val="left" w:pos="284"/>
        <w:tab w:val="left" w:pos="1134"/>
        <w:tab w:val="left" w:pos="1871"/>
        <w:tab w:val="left" w:pos="2268"/>
      </w:tabs>
      <w:overflowPunct w:val="0"/>
      <w:autoSpaceDE w:val="0"/>
      <w:autoSpaceDN w:val="0"/>
      <w:adjustRightInd w:val="0"/>
      <w:spacing w:before="160"/>
      <w:jc w:val="both"/>
      <w:textAlignment w:val="baseline"/>
    </w:pPr>
    <w:rPr>
      <w:sz w:val="20"/>
      <w:szCs w:val="20"/>
      <w:lang w:val="fr-FR"/>
    </w:rPr>
  </w:style>
  <w:style w:type="character" w:customStyle="1" w:styleId="NoteChar">
    <w:name w:val="Note Char"/>
    <w:link w:val="Note"/>
    <w:rsid w:val="003D0C28"/>
    <w:rPr>
      <w:lang w:val="fr-FR"/>
    </w:rPr>
  </w:style>
  <w:style w:type="paragraph" w:customStyle="1" w:styleId="Proposal">
    <w:name w:val="Proposal"/>
    <w:basedOn w:val="Normal"/>
    <w:next w:val="Normal"/>
    <w:link w:val="ProposalChar"/>
    <w:rsid w:val="003D0C28"/>
    <w:pPr>
      <w:keepNext/>
      <w:tabs>
        <w:tab w:val="left" w:pos="1134"/>
        <w:tab w:val="left" w:pos="1871"/>
        <w:tab w:val="left" w:pos="2268"/>
      </w:tabs>
      <w:overflowPunct w:val="0"/>
      <w:autoSpaceDE w:val="0"/>
      <w:autoSpaceDN w:val="0"/>
      <w:adjustRightInd w:val="0"/>
      <w:spacing w:before="240"/>
      <w:textAlignment w:val="baseline"/>
    </w:pPr>
    <w:rPr>
      <w:szCs w:val="20"/>
      <w:lang w:val="en-GB"/>
    </w:rPr>
  </w:style>
  <w:style w:type="character" w:customStyle="1" w:styleId="ProposalChar">
    <w:name w:val="Proposal Char"/>
    <w:link w:val="Proposal"/>
    <w:uiPriority w:val="99"/>
    <w:rsid w:val="003D0C28"/>
    <w:rPr>
      <w:sz w:val="24"/>
      <w:lang w:val="en-GB"/>
    </w:rPr>
  </w:style>
  <w:style w:type="character" w:customStyle="1" w:styleId="Section1Char">
    <w:name w:val="Section_1 Char"/>
    <w:link w:val="Section1"/>
    <w:uiPriority w:val="99"/>
    <w:locked/>
    <w:rsid w:val="003D0C28"/>
    <w:rPr>
      <w:b/>
      <w:sz w:val="24"/>
      <w:lang w:val="en-GB"/>
    </w:rPr>
  </w:style>
  <w:style w:type="paragraph" w:customStyle="1" w:styleId="Note2">
    <w:name w:val="Note2"/>
    <w:basedOn w:val="Normal"/>
    <w:link w:val="Note2Char"/>
    <w:qFormat/>
    <w:rsid w:val="003D0C28"/>
    <w:pPr>
      <w:tabs>
        <w:tab w:val="left" w:pos="284"/>
        <w:tab w:val="left" w:pos="1134"/>
        <w:tab w:val="left" w:pos="1871"/>
        <w:tab w:val="left" w:pos="2268"/>
      </w:tabs>
      <w:overflowPunct w:val="0"/>
      <w:autoSpaceDE w:val="0"/>
      <w:autoSpaceDN w:val="0"/>
      <w:adjustRightInd w:val="0"/>
      <w:spacing w:before="80"/>
      <w:jc w:val="both"/>
      <w:textAlignment w:val="baseline"/>
    </w:pPr>
    <w:rPr>
      <w:sz w:val="20"/>
      <w:szCs w:val="16"/>
      <w:lang w:val="en-GB" w:eastAsia="x-none"/>
    </w:rPr>
  </w:style>
  <w:style w:type="character" w:customStyle="1" w:styleId="Note2Char">
    <w:name w:val="Note2 Char"/>
    <w:link w:val="Note2"/>
    <w:rsid w:val="003D0C28"/>
    <w:rPr>
      <w:szCs w:val="16"/>
      <w:lang w:val="en-GB" w:eastAsia="x-none"/>
    </w:rPr>
  </w:style>
  <w:style w:type="character" w:customStyle="1" w:styleId="TableheadChar">
    <w:name w:val="Table_head Char"/>
    <w:link w:val="Tablehead"/>
    <w:locked/>
    <w:rsid w:val="003D0C28"/>
    <w:rPr>
      <w:b/>
      <w:lang w:val="fr-FR"/>
    </w:rPr>
  </w:style>
  <w:style w:type="character" w:customStyle="1" w:styleId="TableTextS5Char">
    <w:name w:val="Table_TextS5 Char"/>
    <w:link w:val="TableTextS5"/>
    <w:uiPriority w:val="99"/>
    <w:rsid w:val="006935DC"/>
    <w:rPr>
      <w:lang w:val="fr-FR"/>
    </w:rPr>
  </w:style>
  <w:style w:type="paragraph" w:customStyle="1" w:styleId="RepNo">
    <w:name w:val="Rep_No"/>
    <w:basedOn w:val="Normal"/>
    <w:next w:val="Normal"/>
    <w:rsid w:val="006935DC"/>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Restitle">
    <w:name w:val="Res_title"/>
    <w:basedOn w:val="Normal"/>
    <w:next w:val="Normal"/>
    <w:link w:val="RestitleChar"/>
    <w:qFormat/>
    <w:rsid w:val="006935DC"/>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customStyle="1" w:styleId="Tablelegend">
    <w:name w:val="Table_legend"/>
    <w:basedOn w:val="TableText"/>
    <w:link w:val="TablelegendChar"/>
    <w:rsid w:val="006935DC"/>
    <w:pPr>
      <w:keepNext w:val="0"/>
      <w:tabs>
        <w:tab w:val="left" w:pos="567"/>
        <w:tab w:val="left" w:pos="851"/>
        <w:tab w:val="left" w:pos="1418"/>
        <w:tab w:val="left" w:pos="1701"/>
        <w:tab w:val="left" w:pos="1985"/>
        <w:tab w:val="left" w:pos="2552"/>
        <w:tab w:val="left" w:pos="2835"/>
        <w:tab w:val="left" w:pos="3119"/>
        <w:tab w:val="left" w:pos="3402"/>
        <w:tab w:val="left" w:pos="3686"/>
        <w:tab w:val="left" w:pos="3969"/>
      </w:tabs>
      <w:suppressAutoHyphens w:val="0"/>
      <w:autoSpaceDN w:val="0"/>
      <w:adjustRightInd w:val="0"/>
      <w:spacing w:before="120" w:after="40" w:line="240" w:lineRule="auto"/>
      <w:jc w:val="left"/>
      <w:textAlignment w:val="baseline"/>
    </w:pPr>
    <w:rPr>
      <w:sz w:val="20"/>
      <w:lang w:eastAsia="x-none"/>
    </w:rPr>
  </w:style>
  <w:style w:type="paragraph" w:customStyle="1" w:styleId="TableNo">
    <w:name w:val="Table_No"/>
    <w:basedOn w:val="Normal"/>
    <w:next w:val="Tabletitle"/>
    <w:link w:val="TableNoChar"/>
    <w:rsid w:val="006935DC"/>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eastAsia="x-none"/>
    </w:rPr>
  </w:style>
  <w:style w:type="character" w:customStyle="1" w:styleId="TableNoChar">
    <w:name w:val="Table_No Char"/>
    <w:link w:val="TableNo"/>
    <w:locked/>
    <w:rsid w:val="006935DC"/>
    <w:rPr>
      <w:caps/>
      <w:lang w:val="en-GB" w:eastAsia="x-none"/>
    </w:rPr>
  </w:style>
  <w:style w:type="paragraph" w:customStyle="1" w:styleId="TableText">
    <w:name w:val="Table_Text"/>
    <w:basedOn w:val="Normal"/>
    <w:rsid w:val="006935DC"/>
    <w:pPr>
      <w:keepNext/>
      <w:tabs>
        <w:tab w:val="left" w:pos="1134"/>
        <w:tab w:val="left" w:pos="1871"/>
        <w:tab w:val="left" w:pos="2268"/>
      </w:tabs>
      <w:suppressAutoHyphens/>
      <w:overflowPunct w:val="0"/>
      <w:autoSpaceDE w:val="0"/>
      <w:spacing w:before="100" w:after="100" w:line="190" w:lineRule="exact"/>
      <w:jc w:val="both"/>
    </w:pPr>
    <w:rPr>
      <w:sz w:val="18"/>
      <w:szCs w:val="20"/>
      <w:lang w:val="en-GB" w:eastAsia="zh-CN"/>
    </w:rPr>
  </w:style>
  <w:style w:type="character" w:customStyle="1" w:styleId="TablelegendChar">
    <w:name w:val="Table_legend Char"/>
    <w:link w:val="Tablelegend"/>
    <w:rsid w:val="006935DC"/>
    <w:rPr>
      <w:lang w:val="en-GB" w:eastAsia="x-none"/>
    </w:rPr>
  </w:style>
  <w:style w:type="character" w:customStyle="1" w:styleId="ArtrefBold">
    <w:name w:val="Art_ref + Bold"/>
    <w:rsid w:val="006935DC"/>
    <w:rPr>
      <w:b/>
      <w:bCs/>
      <w:color w:val="auto"/>
    </w:rPr>
  </w:style>
  <w:style w:type="paragraph" w:customStyle="1" w:styleId="Tabletext0">
    <w:name w:val="Table_text"/>
    <w:basedOn w:val="Normal"/>
    <w:link w:val="TabletextChar"/>
    <w:qFormat/>
    <w:rsid w:val="006935D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sz w:val="20"/>
      <w:szCs w:val="20"/>
      <w:lang w:val="en-GB" w:eastAsia="x-none"/>
    </w:rPr>
  </w:style>
  <w:style w:type="character" w:customStyle="1" w:styleId="TabletextChar">
    <w:name w:val="Table_text Char"/>
    <w:link w:val="Tabletext0"/>
    <w:locked/>
    <w:rsid w:val="006935DC"/>
    <w:rPr>
      <w:lang w:val="en-GB" w:eastAsia="x-none"/>
    </w:rPr>
  </w:style>
  <w:style w:type="character" w:customStyle="1" w:styleId="ArtrefBold0">
    <w:name w:val="Art_ref +  Bold"/>
    <w:rsid w:val="006935DC"/>
    <w:rPr>
      <w:b/>
      <w:color w:val="auto"/>
    </w:rPr>
  </w:style>
  <w:style w:type="paragraph" w:styleId="EndnoteText">
    <w:name w:val="endnote text"/>
    <w:basedOn w:val="Normal"/>
    <w:link w:val="EndnoteTextChar"/>
    <w:rsid w:val="006935DC"/>
    <w:rPr>
      <w:sz w:val="20"/>
      <w:szCs w:val="20"/>
    </w:rPr>
  </w:style>
  <w:style w:type="character" w:customStyle="1" w:styleId="EndnoteTextChar">
    <w:name w:val="Endnote Text Char"/>
    <w:basedOn w:val="DefaultParagraphFont"/>
    <w:link w:val="EndnoteText"/>
    <w:rsid w:val="006935DC"/>
  </w:style>
  <w:style w:type="character" w:styleId="EndnoteReference">
    <w:name w:val="endnote reference"/>
    <w:rsid w:val="006935DC"/>
    <w:rPr>
      <w:vertAlign w:val="superscript"/>
    </w:rPr>
  </w:style>
  <w:style w:type="character" w:customStyle="1" w:styleId="HeaderChar2">
    <w:name w:val="Header Char2"/>
    <w:aliases w:val="encabezado Char2,he Char2,header odd Char2,header odd1 Char2,header odd2 Char2,h Char2,Header/Footer Char1,Page No Char1,header odd3 Char2,header odd4 Char2,header odd5 Char2,header odd6 Char2,header1 Char2,header2 Char2,header3 Char2"/>
    <w:uiPriority w:val="99"/>
    <w:locked/>
    <w:rsid w:val="003E5802"/>
    <w:rPr>
      <w:rFonts w:eastAsia="Times New Roman" w:cs="Times New Roman"/>
    </w:rPr>
  </w:style>
  <w:style w:type="character" w:customStyle="1" w:styleId="RestitleChar">
    <w:name w:val="Res_title Char"/>
    <w:link w:val="Restitle"/>
    <w:locked/>
    <w:rsid w:val="003E5802"/>
    <w:rPr>
      <w:rFonts w:ascii="Times New Roman Bold" w:hAnsi="Times New Roman Bold"/>
      <w:b/>
      <w:sz w:val="28"/>
      <w:lang w:val="en-GB"/>
    </w:rPr>
  </w:style>
  <w:style w:type="character" w:customStyle="1" w:styleId="FootnoteTextChar3">
    <w:name w:val="Footnote Text Char3"/>
    <w:aliases w:val="ALTS FOOTNOTE Char1,Footnote Text Char1 Char1,Footnote Text Char Char1 Char1,Footnote Text Char4 Char Char Char1,Footnote Text Char1 Char1 Char1 Char Char1,Footnote Text Char Char1 Char1 Char Char Char1,DNV-FT Char1"/>
    <w:locked/>
    <w:rsid w:val="003E5802"/>
    <w:rPr>
      <w:rFonts w:eastAsia="Times New Roman" w:cs="Times New Roman"/>
    </w:rPr>
  </w:style>
  <w:style w:type="paragraph" w:customStyle="1" w:styleId="Normalaftertitle">
    <w:name w:val="Normal after title"/>
    <w:basedOn w:val="Normal"/>
    <w:next w:val="Normal"/>
    <w:link w:val="NormalaftertitleChar"/>
    <w:uiPriority w:val="99"/>
    <w:rsid w:val="002F52CE"/>
    <w:pPr>
      <w:tabs>
        <w:tab w:val="left" w:pos="1134"/>
        <w:tab w:val="left" w:pos="1871"/>
        <w:tab w:val="left" w:pos="2268"/>
      </w:tabs>
      <w:overflowPunct w:val="0"/>
      <w:autoSpaceDE w:val="0"/>
      <w:autoSpaceDN w:val="0"/>
      <w:adjustRightInd w:val="0"/>
      <w:spacing w:before="360"/>
      <w:jc w:val="both"/>
      <w:textAlignment w:val="baseline"/>
    </w:pPr>
    <w:rPr>
      <w:szCs w:val="20"/>
      <w:lang w:val="fr-FR"/>
    </w:rPr>
  </w:style>
  <w:style w:type="character" w:customStyle="1" w:styleId="NormalaftertitleChar">
    <w:name w:val="Normal after title Char"/>
    <w:link w:val="Normalaftertitle"/>
    <w:uiPriority w:val="99"/>
    <w:locked/>
    <w:rsid w:val="000E3812"/>
    <w:rPr>
      <w:sz w:val="24"/>
      <w:lang w:val="fr-FR"/>
    </w:rPr>
  </w:style>
  <w:style w:type="character" w:customStyle="1" w:styleId="Appref">
    <w:name w:val="App_ref"/>
    <w:rsid w:val="000E3812"/>
  </w:style>
  <w:style w:type="character" w:styleId="PageNumber">
    <w:name w:val="page number"/>
    <w:rsid w:val="00D602D8"/>
  </w:style>
  <w:style w:type="paragraph" w:customStyle="1" w:styleId="Annex">
    <w:name w:val="Annex_#"/>
    <w:basedOn w:val="Normal"/>
    <w:next w:val="AnnexTitle"/>
    <w:rsid w:val="00D602D8"/>
    <w:pPr>
      <w:tabs>
        <w:tab w:val="left" w:pos="794"/>
        <w:tab w:val="left" w:pos="1191"/>
        <w:tab w:val="left" w:pos="1588"/>
        <w:tab w:val="left" w:pos="1985"/>
      </w:tabs>
      <w:spacing w:before="720"/>
      <w:jc w:val="center"/>
    </w:pPr>
    <w:rPr>
      <w:caps/>
      <w:sz w:val="22"/>
      <w:szCs w:val="20"/>
      <w:lang w:val="en-GB"/>
    </w:rPr>
  </w:style>
  <w:style w:type="paragraph" w:customStyle="1" w:styleId="AnnexTitle">
    <w:name w:val="Annex_Title"/>
    <w:basedOn w:val="Normal"/>
    <w:next w:val="Normal"/>
    <w:rsid w:val="00D602D8"/>
    <w:pPr>
      <w:tabs>
        <w:tab w:val="left" w:pos="794"/>
        <w:tab w:val="left" w:pos="1191"/>
        <w:tab w:val="left" w:pos="1588"/>
        <w:tab w:val="left" w:pos="1985"/>
      </w:tabs>
      <w:spacing w:before="240" w:after="284"/>
      <w:jc w:val="center"/>
    </w:pPr>
    <w:rPr>
      <w:b/>
      <w:sz w:val="22"/>
      <w:szCs w:val="20"/>
      <w:lang w:val="en-GB"/>
    </w:rPr>
  </w:style>
  <w:style w:type="paragraph" w:customStyle="1" w:styleId="Title1">
    <w:name w:val="Title 1"/>
    <w:basedOn w:val="Normal"/>
    <w:next w:val="Normal"/>
    <w:rsid w:val="00D602D8"/>
    <w:pPr>
      <w:spacing w:before="720"/>
      <w:jc w:val="center"/>
    </w:pPr>
    <w:rPr>
      <w:b/>
      <w:sz w:val="22"/>
      <w:szCs w:val="20"/>
      <w:lang w:val="en-GB"/>
    </w:rPr>
  </w:style>
  <w:style w:type="paragraph" w:customStyle="1" w:styleId="ResNo">
    <w:name w:val="Res_No"/>
    <w:basedOn w:val="Normal"/>
    <w:next w:val="Normal"/>
    <w:link w:val="ResNoChar"/>
    <w:rsid w:val="00D602D8"/>
    <w:pPr>
      <w:keepNext/>
      <w:keepLines/>
      <w:tabs>
        <w:tab w:val="left" w:pos="1134"/>
        <w:tab w:val="left" w:pos="1871"/>
        <w:tab w:val="left" w:pos="2268"/>
      </w:tabs>
      <w:overflowPunct w:val="0"/>
      <w:autoSpaceDE w:val="0"/>
      <w:autoSpaceDN w:val="0"/>
      <w:adjustRightInd w:val="0"/>
      <w:spacing w:before="720"/>
      <w:jc w:val="center"/>
      <w:textAlignment w:val="baseline"/>
    </w:pPr>
    <w:rPr>
      <w:caps/>
      <w:sz w:val="28"/>
      <w:szCs w:val="20"/>
      <w:lang w:val="fr-FR"/>
    </w:rPr>
  </w:style>
  <w:style w:type="paragraph" w:customStyle="1" w:styleId="Call">
    <w:name w:val="Call"/>
    <w:basedOn w:val="Normal"/>
    <w:next w:val="Normal"/>
    <w:link w:val="CallChar"/>
    <w:rsid w:val="00D602D8"/>
    <w:pPr>
      <w:keepNext/>
      <w:keepLines/>
      <w:tabs>
        <w:tab w:val="left" w:pos="1134"/>
        <w:tab w:val="left" w:pos="1871"/>
        <w:tab w:val="left" w:pos="2268"/>
      </w:tabs>
      <w:overflowPunct w:val="0"/>
      <w:autoSpaceDE w:val="0"/>
      <w:autoSpaceDN w:val="0"/>
      <w:adjustRightInd w:val="0"/>
      <w:spacing w:before="160"/>
      <w:ind w:left="1134"/>
      <w:textAlignment w:val="baseline"/>
    </w:pPr>
    <w:rPr>
      <w:i/>
      <w:szCs w:val="20"/>
      <w:lang w:val="en-GB"/>
    </w:rPr>
  </w:style>
  <w:style w:type="paragraph" w:customStyle="1" w:styleId="CarCar1">
    <w:name w:val="Car Car1"/>
    <w:basedOn w:val="Normal"/>
    <w:rsid w:val="00D602D8"/>
    <w:pPr>
      <w:tabs>
        <w:tab w:val="left" w:pos="540"/>
        <w:tab w:val="left" w:pos="1260"/>
        <w:tab w:val="left" w:pos="1800"/>
      </w:tabs>
      <w:spacing w:before="240" w:after="160" w:line="240" w:lineRule="exact"/>
    </w:pPr>
    <w:rPr>
      <w:rFonts w:ascii="Verdana" w:hAnsi="Verdana"/>
      <w:szCs w:val="20"/>
    </w:rPr>
  </w:style>
  <w:style w:type="paragraph" w:customStyle="1" w:styleId="Indented">
    <w:name w:val="Indented"/>
    <w:autoRedefine/>
    <w:rsid w:val="00D602D8"/>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spacing w:before="120"/>
      <w:ind w:left="1008"/>
      <w:jc w:val="both"/>
    </w:pPr>
    <w:rPr>
      <w:rFonts w:ascii="CG Times" w:hAnsi="CG Times" w:cs="CG Times"/>
      <w:noProof/>
      <w:color w:val="000000"/>
      <w:sz w:val="24"/>
      <w:szCs w:val="24"/>
    </w:rPr>
  </w:style>
  <w:style w:type="character" w:customStyle="1" w:styleId="Heading4Char">
    <w:name w:val="Heading 4 Char"/>
    <w:link w:val="Heading4"/>
    <w:rsid w:val="00D602D8"/>
    <w:rPr>
      <w:i/>
      <w:iCs/>
      <w:sz w:val="24"/>
    </w:rPr>
  </w:style>
  <w:style w:type="character" w:styleId="CommentReference">
    <w:name w:val="annotation reference"/>
    <w:rsid w:val="00D602D8"/>
    <w:rPr>
      <w:sz w:val="16"/>
      <w:szCs w:val="16"/>
    </w:rPr>
  </w:style>
  <w:style w:type="paragraph" w:customStyle="1" w:styleId="Line">
    <w:name w:val="Line"/>
    <w:basedOn w:val="Normal"/>
    <w:next w:val="Normal"/>
    <w:rsid w:val="00D602D8"/>
    <w:pPr>
      <w:pBdr>
        <w:top w:val="single" w:sz="6" w:space="1" w:color="auto"/>
      </w:pBdr>
      <w:overflowPunct w:val="0"/>
      <w:autoSpaceDE w:val="0"/>
      <w:autoSpaceDN w:val="0"/>
      <w:adjustRightInd w:val="0"/>
      <w:spacing w:before="240"/>
      <w:ind w:left="3997" w:right="3997"/>
      <w:jc w:val="center"/>
      <w:textAlignment w:val="baseline"/>
    </w:pPr>
    <w:rPr>
      <w:sz w:val="20"/>
      <w:szCs w:val="20"/>
      <w:lang w:val="en-GB"/>
    </w:rPr>
  </w:style>
  <w:style w:type="paragraph" w:customStyle="1" w:styleId="Tablefin">
    <w:name w:val="Table_fin"/>
    <w:basedOn w:val="Normal"/>
    <w:rsid w:val="00D602D8"/>
    <w:pPr>
      <w:tabs>
        <w:tab w:val="left" w:pos="1871"/>
        <w:tab w:val="left" w:pos="2268"/>
      </w:tabs>
      <w:overflowPunct w:val="0"/>
      <w:autoSpaceDE w:val="0"/>
      <w:autoSpaceDN w:val="0"/>
      <w:adjustRightInd w:val="0"/>
      <w:jc w:val="both"/>
      <w:textAlignment w:val="baseline"/>
    </w:pPr>
    <w:rPr>
      <w:sz w:val="12"/>
      <w:szCs w:val="20"/>
      <w:lang w:val="fr-FR"/>
    </w:rPr>
  </w:style>
  <w:style w:type="character" w:customStyle="1" w:styleId="Tableref">
    <w:name w:val="Table_ref"/>
    <w:rsid w:val="00D602D8"/>
    <w:rPr>
      <w:color w:val="3366FF"/>
    </w:rPr>
  </w:style>
  <w:style w:type="paragraph" w:customStyle="1" w:styleId="1Para">
    <w:name w:val="1Para"/>
    <w:basedOn w:val="Normal"/>
    <w:rsid w:val="00D602D8"/>
    <w:pPr>
      <w:tabs>
        <w:tab w:val="left" w:pos="1440"/>
      </w:tabs>
      <w:spacing w:before="260" w:after="260"/>
      <w:jc w:val="both"/>
    </w:pPr>
    <w:rPr>
      <w:sz w:val="22"/>
      <w:szCs w:val="22"/>
      <w:lang w:val="en-GB"/>
    </w:rPr>
  </w:style>
  <w:style w:type="character" w:customStyle="1" w:styleId="ResNoChar">
    <w:name w:val="Res_No Char"/>
    <w:link w:val="ResNo"/>
    <w:rsid w:val="00D602D8"/>
    <w:rPr>
      <w:caps/>
      <w:sz w:val="28"/>
      <w:lang w:val="fr-FR"/>
    </w:rPr>
  </w:style>
  <w:style w:type="paragraph" w:customStyle="1" w:styleId="AppendixNo">
    <w:name w:val="Appendix_No"/>
    <w:basedOn w:val="Normal"/>
    <w:next w:val="Appendixtitle"/>
    <w:link w:val="AppendixNoChar"/>
    <w:rsid w:val="00D602D8"/>
    <w:pPr>
      <w:keepNext/>
      <w:keepLines/>
      <w:tabs>
        <w:tab w:val="left" w:pos="1134"/>
        <w:tab w:val="left" w:pos="1871"/>
        <w:tab w:val="left" w:pos="2268"/>
      </w:tabs>
      <w:overflowPunct w:val="0"/>
      <w:autoSpaceDE w:val="0"/>
      <w:autoSpaceDN w:val="0"/>
      <w:adjustRightInd w:val="0"/>
      <w:spacing w:before="720"/>
      <w:jc w:val="center"/>
      <w:textAlignment w:val="baseline"/>
    </w:pPr>
    <w:rPr>
      <w:sz w:val="28"/>
      <w:szCs w:val="20"/>
      <w:lang w:val="fr-FR"/>
    </w:rPr>
  </w:style>
  <w:style w:type="paragraph" w:customStyle="1" w:styleId="Appendixtitle">
    <w:name w:val="Appendix_title"/>
    <w:basedOn w:val="Normal"/>
    <w:next w:val="Normal"/>
    <w:link w:val="AppendixtitleChar"/>
    <w:rsid w:val="00D602D8"/>
    <w:pPr>
      <w:keepNext/>
      <w:keepLines/>
      <w:overflowPunct w:val="0"/>
      <w:autoSpaceDE w:val="0"/>
      <w:autoSpaceDN w:val="0"/>
      <w:adjustRightInd w:val="0"/>
      <w:spacing w:before="160" w:after="80"/>
      <w:jc w:val="center"/>
      <w:textAlignment w:val="baseline"/>
    </w:pPr>
    <w:rPr>
      <w:b/>
      <w:noProof/>
      <w:sz w:val="28"/>
      <w:szCs w:val="20"/>
    </w:rPr>
  </w:style>
  <w:style w:type="character" w:customStyle="1" w:styleId="AppendixNoChar">
    <w:name w:val="Appendix_No Char"/>
    <w:link w:val="AppendixNo"/>
    <w:rsid w:val="00D602D8"/>
    <w:rPr>
      <w:sz w:val="28"/>
      <w:lang w:val="fr-FR"/>
    </w:rPr>
  </w:style>
  <w:style w:type="paragraph" w:customStyle="1" w:styleId="Appendixref">
    <w:name w:val="Appendix_ref"/>
    <w:basedOn w:val="Normal"/>
    <w:next w:val="Appendixtitle"/>
    <w:rsid w:val="00D602D8"/>
    <w:pPr>
      <w:tabs>
        <w:tab w:val="left" w:pos="1134"/>
        <w:tab w:val="left" w:pos="1871"/>
        <w:tab w:val="left" w:pos="2268"/>
      </w:tabs>
      <w:overflowPunct w:val="0"/>
      <w:autoSpaceDE w:val="0"/>
      <w:autoSpaceDN w:val="0"/>
      <w:adjustRightInd w:val="0"/>
      <w:spacing w:before="240"/>
      <w:jc w:val="center"/>
      <w:textAlignment w:val="baseline"/>
    </w:pPr>
    <w:rPr>
      <w:szCs w:val="20"/>
      <w:lang w:val="fr-FR"/>
    </w:rPr>
  </w:style>
  <w:style w:type="paragraph" w:customStyle="1" w:styleId="Source">
    <w:name w:val="Source"/>
    <w:basedOn w:val="Normal"/>
    <w:next w:val="Normal"/>
    <w:rsid w:val="00D602D8"/>
    <w:pPr>
      <w:tabs>
        <w:tab w:val="left" w:pos="794"/>
        <w:tab w:val="left" w:pos="1191"/>
        <w:tab w:val="left" w:pos="1588"/>
        <w:tab w:val="left" w:pos="1985"/>
      </w:tabs>
      <w:overflowPunct w:val="0"/>
      <w:autoSpaceDE w:val="0"/>
      <w:autoSpaceDN w:val="0"/>
      <w:adjustRightInd w:val="0"/>
      <w:spacing w:before="840" w:after="200"/>
      <w:jc w:val="center"/>
      <w:textAlignment w:val="baseline"/>
    </w:pPr>
    <w:rPr>
      <w:b/>
      <w:sz w:val="28"/>
      <w:szCs w:val="20"/>
      <w:lang w:val="en-GB"/>
    </w:rPr>
  </w:style>
  <w:style w:type="paragraph" w:customStyle="1" w:styleId="headingb">
    <w:name w:val="heading_b"/>
    <w:basedOn w:val="Heading3"/>
    <w:next w:val="Normal"/>
    <w:rsid w:val="00D602D8"/>
    <w:pPr>
      <w:keepLines/>
      <w:tabs>
        <w:tab w:val="clear" w:pos="0"/>
        <w:tab w:val="left" w:pos="794"/>
        <w:tab w:val="left" w:pos="2127"/>
        <w:tab w:val="left" w:pos="2410"/>
        <w:tab w:val="left" w:pos="2921"/>
        <w:tab w:val="left" w:pos="3261"/>
      </w:tabs>
      <w:spacing w:before="160" w:after="0"/>
      <w:outlineLvl w:val="9"/>
    </w:pPr>
    <w:rPr>
      <w:rFonts w:cs="Times New Roman"/>
      <w:iCs w:val="0"/>
      <w:szCs w:val="20"/>
      <w:lang w:val="en-GB" w:eastAsia="fr-FR"/>
    </w:rPr>
  </w:style>
  <w:style w:type="paragraph" w:customStyle="1" w:styleId="enumlev2">
    <w:name w:val="enumlev2"/>
    <w:basedOn w:val="Normal"/>
    <w:rsid w:val="00D602D8"/>
    <w:pPr>
      <w:tabs>
        <w:tab w:val="left" w:pos="794"/>
        <w:tab w:val="left" w:pos="1191"/>
        <w:tab w:val="left" w:pos="1588"/>
        <w:tab w:val="left" w:pos="1985"/>
      </w:tabs>
      <w:overflowPunct w:val="0"/>
      <w:autoSpaceDE w:val="0"/>
      <w:autoSpaceDN w:val="0"/>
      <w:adjustRightInd w:val="0"/>
      <w:spacing w:before="80"/>
      <w:ind w:left="1191" w:hanging="397"/>
      <w:textAlignment w:val="baseline"/>
    </w:pPr>
    <w:rPr>
      <w:szCs w:val="20"/>
      <w:lang w:val="en-GB"/>
    </w:rPr>
  </w:style>
  <w:style w:type="paragraph" w:styleId="Quote">
    <w:name w:val="Quote"/>
    <w:basedOn w:val="Normal"/>
    <w:next w:val="Normal"/>
    <w:link w:val="QuoteChar"/>
    <w:uiPriority w:val="29"/>
    <w:qFormat/>
    <w:rsid w:val="00D602D8"/>
    <w:pPr>
      <w:widowControl w:val="0"/>
      <w:ind w:left="440" w:right="45"/>
    </w:pPr>
    <w:rPr>
      <w:i/>
      <w:iCs/>
      <w:color w:val="000000"/>
    </w:rPr>
  </w:style>
  <w:style w:type="character" w:customStyle="1" w:styleId="QuoteChar">
    <w:name w:val="Quote Char"/>
    <w:link w:val="Quote"/>
    <w:uiPriority w:val="29"/>
    <w:rsid w:val="00D602D8"/>
    <w:rPr>
      <w:i/>
      <w:iCs/>
      <w:color w:val="000000"/>
      <w:sz w:val="24"/>
      <w:szCs w:val="24"/>
    </w:rPr>
  </w:style>
  <w:style w:type="paragraph" w:customStyle="1" w:styleId="Normalaftertitle0">
    <w:name w:val="Normal_after_title"/>
    <w:basedOn w:val="Normal"/>
    <w:next w:val="Normal"/>
    <w:link w:val="NormalaftertitleChar0"/>
    <w:uiPriority w:val="99"/>
    <w:rsid w:val="00D602D8"/>
    <w:pPr>
      <w:tabs>
        <w:tab w:val="left" w:pos="1134"/>
        <w:tab w:val="left" w:pos="1871"/>
        <w:tab w:val="left" w:pos="2268"/>
      </w:tabs>
      <w:overflowPunct w:val="0"/>
      <w:autoSpaceDE w:val="0"/>
      <w:autoSpaceDN w:val="0"/>
      <w:adjustRightInd w:val="0"/>
      <w:spacing w:before="360"/>
      <w:textAlignment w:val="baseline"/>
    </w:pPr>
    <w:rPr>
      <w:szCs w:val="20"/>
      <w:lang w:val="en-GB"/>
    </w:rPr>
  </w:style>
  <w:style w:type="character" w:customStyle="1" w:styleId="NormalaftertitleChar0">
    <w:name w:val="Normal_after_title Char"/>
    <w:link w:val="Normalaftertitle0"/>
    <w:uiPriority w:val="99"/>
    <w:locked/>
    <w:rsid w:val="00D602D8"/>
    <w:rPr>
      <w:sz w:val="24"/>
      <w:lang w:val="en-GB"/>
    </w:rPr>
  </w:style>
  <w:style w:type="paragraph" w:customStyle="1" w:styleId="AnnexNo">
    <w:name w:val="Annex_No"/>
    <w:basedOn w:val="Normal"/>
    <w:next w:val="Normal"/>
    <w:rsid w:val="00D602D8"/>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eastAsia="Calibri"/>
      <w:caps/>
      <w:sz w:val="28"/>
      <w:szCs w:val="20"/>
      <w:lang w:val="en-GB" w:eastAsia="ko-KR"/>
    </w:rPr>
  </w:style>
  <w:style w:type="paragraph" w:customStyle="1" w:styleId="Annextitle0">
    <w:name w:val="Annex_title"/>
    <w:basedOn w:val="Normal"/>
    <w:next w:val="Normal"/>
    <w:rsid w:val="00D602D8"/>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Calibri" w:hAnsi="Times New Roman Bold"/>
      <w:b/>
      <w:sz w:val="28"/>
      <w:szCs w:val="20"/>
      <w:lang w:val="en-GB"/>
    </w:rPr>
  </w:style>
  <w:style w:type="paragraph" w:customStyle="1" w:styleId="FigureNo">
    <w:name w:val="Figure_No"/>
    <w:basedOn w:val="Normal"/>
    <w:next w:val="Normal"/>
    <w:rsid w:val="00D602D8"/>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eastAsia="Calibri"/>
      <w:caps/>
      <w:sz w:val="20"/>
      <w:szCs w:val="20"/>
      <w:lang w:val="en-GB"/>
    </w:rPr>
  </w:style>
  <w:style w:type="paragraph" w:customStyle="1" w:styleId="Figuretitle">
    <w:name w:val="Figure_title"/>
    <w:basedOn w:val="Normal"/>
    <w:next w:val="Normal"/>
    <w:rsid w:val="00D602D8"/>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Calibri" w:hAnsi="Times New Roman Bold" w:cs="Times New Roman Bold"/>
      <w:b/>
      <w:bCs/>
      <w:sz w:val="20"/>
      <w:szCs w:val="20"/>
      <w:lang w:val="en-GB"/>
    </w:rPr>
  </w:style>
  <w:style w:type="paragraph" w:customStyle="1" w:styleId="Figure">
    <w:name w:val="Figure"/>
    <w:basedOn w:val="Normal"/>
    <w:next w:val="Figuretitle"/>
    <w:rsid w:val="00D602D8"/>
    <w:pPr>
      <w:keepNext/>
      <w:keepLines/>
      <w:tabs>
        <w:tab w:val="left" w:pos="1134"/>
        <w:tab w:val="left" w:pos="1871"/>
        <w:tab w:val="left" w:pos="2268"/>
      </w:tabs>
      <w:overflowPunct w:val="0"/>
      <w:autoSpaceDE w:val="0"/>
      <w:autoSpaceDN w:val="0"/>
      <w:adjustRightInd w:val="0"/>
      <w:spacing w:before="120"/>
      <w:jc w:val="center"/>
      <w:textAlignment w:val="baseline"/>
    </w:pPr>
    <w:rPr>
      <w:rFonts w:eastAsia="Calibri"/>
      <w:lang w:val="en-GB"/>
    </w:rPr>
  </w:style>
  <w:style w:type="character" w:customStyle="1" w:styleId="CallChar">
    <w:name w:val="Call Char"/>
    <w:link w:val="Call"/>
    <w:locked/>
    <w:rsid w:val="00D602D8"/>
    <w:rPr>
      <w:i/>
      <w:sz w:val="24"/>
      <w:lang w:val="en-GB"/>
    </w:rPr>
  </w:style>
  <w:style w:type="paragraph" w:customStyle="1" w:styleId="Rectitle">
    <w:name w:val="Rec_title"/>
    <w:basedOn w:val="Normal"/>
    <w:next w:val="Normal"/>
    <w:rsid w:val="00D602D8"/>
    <w:pPr>
      <w:keepNext/>
      <w:keepLines/>
      <w:tabs>
        <w:tab w:val="left" w:pos="1134"/>
        <w:tab w:val="left" w:pos="1871"/>
        <w:tab w:val="left" w:pos="2268"/>
      </w:tabs>
      <w:overflowPunct w:val="0"/>
      <w:autoSpaceDE w:val="0"/>
      <w:autoSpaceDN w:val="0"/>
      <w:adjustRightInd w:val="0"/>
      <w:spacing w:before="240"/>
      <w:jc w:val="center"/>
    </w:pPr>
    <w:rPr>
      <w:rFonts w:ascii="Times New Roman Bold" w:hAnsi="Times New Roman Bold"/>
      <w:b/>
      <w:sz w:val="28"/>
      <w:szCs w:val="20"/>
    </w:rPr>
  </w:style>
  <w:style w:type="paragraph" w:customStyle="1" w:styleId="ECCParagraph">
    <w:name w:val="ECC Paragraph"/>
    <w:basedOn w:val="Normal"/>
    <w:rsid w:val="00D602D8"/>
    <w:pPr>
      <w:spacing w:after="240"/>
      <w:jc w:val="both"/>
    </w:pPr>
    <w:rPr>
      <w:rFonts w:ascii="Arial" w:hAnsi="Arial"/>
      <w:sz w:val="20"/>
    </w:rPr>
  </w:style>
  <w:style w:type="paragraph" w:customStyle="1" w:styleId="Equation">
    <w:name w:val="Equation"/>
    <w:basedOn w:val="Normal"/>
    <w:rsid w:val="00D602D8"/>
    <w:pPr>
      <w:tabs>
        <w:tab w:val="left" w:pos="1134"/>
        <w:tab w:val="center" w:pos="4820"/>
        <w:tab w:val="right" w:pos="9639"/>
      </w:tabs>
      <w:overflowPunct w:val="0"/>
      <w:autoSpaceDE w:val="0"/>
      <w:autoSpaceDN w:val="0"/>
      <w:adjustRightInd w:val="0"/>
      <w:spacing w:before="120"/>
      <w:textAlignment w:val="baseline"/>
    </w:pPr>
    <w:rPr>
      <w:szCs w:val="20"/>
    </w:rPr>
  </w:style>
  <w:style w:type="paragraph" w:customStyle="1" w:styleId="Equationlegend">
    <w:name w:val="Equation_legend"/>
    <w:basedOn w:val="NormalIndent"/>
    <w:rsid w:val="00D602D8"/>
    <w:pPr>
      <w:tabs>
        <w:tab w:val="right" w:pos="1871"/>
        <w:tab w:val="left" w:pos="2041"/>
      </w:tabs>
      <w:overflowPunct w:val="0"/>
      <w:autoSpaceDE w:val="0"/>
      <w:autoSpaceDN w:val="0"/>
      <w:adjustRightInd w:val="0"/>
      <w:spacing w:before="80"/>
      <w:ind w:left="2041" w:hanging="2041"/>
      <w:textAlignment w:val="baseline"/>
    </w:pPr>
    <w:rPr>
      <w:szCs w:val="20"/>
    </w:rPr>
  </w:style>
  <w:style w:type="paragraph" w:styleId="NormalWeb">
    <w:name w:val="Normal (Web)"/>
    <w:basedOn w:val="Normal"/>
    <w:uiPriority w:val="99"/>
    <w:unhideWhenUsed/>
    <w:rsid w:val="001B5C7A"/>
    <w:pPr>
      <w:spacing w:before="100" w:beforeAutospacing="1" w:after="100" w:afterAutospacing="1"/>
    </w:pPr>
    <w:rPr>
      <w:rFonts w:eastAsia="Calibri"/>
    </w:rPr>
  </w:style>
  <w:style w:type="character" w:customStyle="1" w:styleId="msoins0">
    <w:name w:val="msoins"/>
    <w:rsid w:val="00AB2470"/>
  </w:style>
  <w:style w:type="character" w:customStyle="1" w:styleId="grame">
    <w:name w:val="grame"/>
    <w:rsid w:val="00AB2470"/>
  </w:style>
  <w:style w:type="character" w:customStyle="1" w:styleId="TableNo0">
    <w:name w:val="Table_No Знак"/>
    <w:locked/>
    <w:rsid w:val="008B1F16"/>
    <w:rPr>
      <w:rFonts w:ascii="Times New Roman" w:eastAsia="Times New Roman" w:hAnsi="Times New Roman" w:cs="Times New Roman"/>
      <w:caps/>
      <w:sz w:val="20"/>
      <w:szCs w:val="20"/>
      <w:lang w:val="en-GB"/>
    </w:rPr>
  </w:style>
  <w:style w:type="character" w:customStyle="1" w:styleId="Tabletitle0">
    <w:name w:val="Table_title Знак"/>
    <w:locked/>
    <w:rsid w:val="008B1F16"/>
    <w:rPr>
      <w:rFonts w:ascii="Times New Roman Bold" w:eastAsia="Times New Roman" w:hAnsi="Times New Roman Bold" w:cs="Times New Roman"/>
      <w:b/>
      <w:sz w:val="20"/>
      <w:szCs w:val="20"/>
      <w:lang w:val="en-GB"/>
    </w:rPr>
  </w:style>
  <w:style w:type="paragraph" w:customStyle="1" w:styleId="Reasons">
    <w:name w:val="Reasons"/>
    <w:basedOn w:val="Normal"/>
    <w:link w:val="ReasonsChar"/>
    <w:qFormat/>
    <w:rsid w:val="008B1F16"/>
    <w:pPr>
      <w:tabs>
        <w:tab w:val="left" w:pos="1134"/>
        <w:tab w:val="left" w:pos="1588"/>
        <w:tab w:val="left" w:pos="1985"/>
      </w:tabs>
      <w:overflowPunct w:val="0"/>
      <w:autoSpaceDE w:val="0"/>
      <w:autoSpaceDN w:val="0"/>
      <w:adjustRightInd w:val="0"/>
      <w:spacing w:before="120"/>
      <w:textAlignment w:val="baseline"/>
    </w:pPr>
    <w:rPr>
      <w:szCs w:val="20"/>
      <w:lang w:val="en-GB"/>
    </w:rPr>
  </w:style>
  <w:style w:type="character" w:customStyle="1" w:styleId="AppendixtitleChar">
    <w:name w:val="Appendix_title Char"/>
    <w:link w:val="Appendixtitle"/>
    <w:rsid w:val="008B1F16"/>
    <w:rPr>
      <w:b/>
      <w:noProof/>
      <w:sz w:val="28"/>
    </w:rPr>
  </w:style>
  <w:style w:type="paragraph" w:customStyle="1" w:styleId="TabletextHanging0">
    <w:name w:val="Table_text + Hanging:  0"/>
    <w:aliases w:val="5 cm"/>
    <w:basedOn w:val="Tabletext0"/>
    <w:rsid w:val="008B1F16"/>
    <w:pPr>
      <w:ind w:left="284" w:hanging="284"/>
      <w:jc w:val="left"/>
      <w:textAlignment w:val="auto"/>
    </w:pPr>
    <w:rPr>
      <w:lang w:val="en-US" w:eastAsia="en-US"/>
    </w:rPr>
  </w:style>
  <w:style w:type="character" w:customStyle="1" w:styleId="ReasonsChar">
    <w:name w:val="Reasons Char"/>
    <w:link w:val="Reasons"/>
    <w:locked/>
    <w:rsid w:val="00366148"/>
    <w:rPr>
      <w:sz w:val="24"/>
      <w:lang w:val="en-GB"/>
    </w:rPr>
  </w:style>
  <w:style w:type="paragraph" w:styleId="Index1">
    <w:name w:val="index 1"/>
    <w:basedOn w:val="Normal"/>
    <w:next w:val="Normal"/>
    <w:rsid w:val="00366148"/>
    <w:pPr>
      <w:tabs>
        <w:tab w:val="left" w:pos="794"/>
        <w:tab w:val="left" w:pos="1191"/>
        <w:tab w:val="left" w:pos="1588"/>
        <w:tab w:val="left" w:pos="1985"/>
      </w:tabs>
      <w:spacing w:before="120"/>
    </w:pPr>
    <w:rPr>
      <w:szCs w:val="20"/>
      <w:lang w:val="en-GB"/>
    </w:rPr>
  </w:style>
  <w:style w:type="paragraph" w:customStyle="1" w:styleId="ResTitle0">
    <w:name w:val="Res_Title"/>
    <w:basedOn w:val="Normal"/>
    <w:next w:val="Normal"/>
    <w:rsid w:val="00366148"/>
    <w:pPr>
      <w:keepNext/>
      <w:keepLines/>
      <w:tabs>
        <w:tab w:val="left" w:pos="794"/>
        <w:tab w:val="left" w:pos="1191"/>
        <w:tab w:val="left" w:pos="1588"/>
        <w:tab w:val="left" w:pos="1985"/>
      </w:tabs>
      <w:spacing w:before="240"/>
      <w:jc w:val="center"/>
    </w:pPr>
    <w:rPr>
      <w:b/>
      <w:sz w:val="28"/>
      <w:szCs w:val="20"/>
      <w:lang w:val="en-GB"/>
    </w:rPr>
  </w:style>
  <w:style w:type="paragraph" w:customStyle="1" w:styleId="Headingb0">
    <w:name w:val="Heading_b"/>
    <w:basedOn w:val="Normal"/>
    <w:next w:val="Normal"/>
    <w:link w:val="HeadingbChar"/>
    <w:qFormat/>
    <w:rsid w:val="00366148"/>
    <w:pPr>
      <w:keepNext/>
      <w:tabs>
        <w:tab w:val="left" w:pos="1134"/>
        <w:tab w:val="left" w:pos="1871"/>
        <w:tab w:val="left" w:pos="2268"/>
      </w:tabs>
      <w:overflowPunct w:val="0"/>
      <w:autoSpaceDE w:val="0"/>
      <w:autoSpaceDN w:val="0"/>
      <w:adjustRightInd w:val="0"/>
      <w:spacing w:before="160"/>
      <w:textAlignment w:val="baseline"/>
    </w:pPr>
    <w:rPr>
      <w:rFonts w:ascii="Times" w:hAnsi="Times"/>
      <w:b/>
      <w:szCs w:val="20"/>
      <w:lang w:val="en-GB"/>
    </w:rPr>
  </w:style>
  <w:style w:type="character" w:customStyle="1" w:styleId="HeadingbChar">
    <w:name w:val="Heading_b Char"/>
    <w:link w:val="Headingb0"/>
    <w:locked/>
    <w:rsid w:val="00366148"/>
    <w:rPr>
      <w:rFonts w:ascii="Times" w:hAnsi="Times"/>
      <w:b/>
      <w:sz w:val="24"/>
      <w:lang w:val="en-GB"/>
    </w:rPr>
  </w:style>
  <w:style w:type="paragraph" w:customStyle="1" w:styleId="call0">
    <w:name w:val="call"/>
    <w:basedOn w:val="Normal"/>
    <w:next w:val="Normal"/>
    <w:rsid w:val="00F71C64"/>
    <w:pPr>
      <w:keepNext/>
      <w:keepLines/>
      <w:tabs>
        <w:tab w:val="left" w:pos="794"/>
        <w:tab w:val="left" w:pos="1191"/>
        <w:tab w:val="left" w:pos="1588"/>
        <w:tab w:val="left" w:pos="1985"/>
      </w:tabs>
      <w:spacing w:before="160"/>
      <w:ind w:left="794"/>
    </w:pPr>
    <w:rPr>
      <w:i/>
      <w:szCs w:val="20"/>
      <w:lang w:val="en-GB"/>
    </w:rPr>
  </w:style>
  <w:style w:type="paragraph" w:customStyle="1" w:styleId="PargrafodaLista1">
    <w:name w:val="Parágrafo da Lista1"/>
    <w:basedOn w:val="Normal"/>
    <w:rsid w:val="0088408F"/>
    <w:pPr>
      <w:spacing w:after="200" w:line="276" w:lineRule="auto"/>
      <w:ind w:left="720"/>
    </w:pPr>
    <w:rPr>
      <w:rFonts w:ascii="Calibri" w:hAnsi="Calibri" w:cs="Calibri"/>
      <w:sz w:val="22"/>
      <w:szCs w:val="22"/>
      <w:lang w:val="pt-BR" w:eastAsia="pt-BR"/>
    </w:rPr>
  </w:style>
  <w:style w:type="character" w:styleId="Strong">
    <w:name w:val="Strong"/>
    <w:qFormat/>
    <w:rsid w:val="0088408F"/>
    <w:rPr>
      <w:rFonts w:cs="Times New Roman"/>
      <w:b/>
    </w:rPr>
  </w:style>
  <w:style w:type="paragraph" w:styleId="CommentText">
    <w:name w:val="annotation text"/>
    <w:basedOn w:val="Normal"/>
    <w:link w:val="CommentTextChar"/>
    <w:rsid w:val="0056083E"/>
    <w:rPr>
      <w:sz w:val="20"/>
      <w:szCs w:val="20"/>
    </w:rPr>
  </w:style>
  <w:style w:type="character" w:customStyle="1" w:styleId="CommentTextChar">
    <w:name w:val="Comment Text Char"/>
    <w:basedOn w:val="DefaultParagraphFont"/>
    <w:link w:val="CommentText"/>
    <w:rsid w:val="0056083E"/>
  </w:style>
  <w:style w:type="paragraph" w:styleId="CommentSubject">
    <w:name w:val="annotation subject"/>
    <w:basedOn w:val="CommentText"/>
    <w:next w:val="CommentText"/>
    <w:link w:val="CommentSubjectChar"/>
    <w:rsid w:val="0056083E"/>
    <w:rPr>
      <w:b/>
      <w:bCs/>
    </w:rPr>
  </w:style>
  <w:style w:type="character" w:customStyle="1" w:styleId="CommentSubjectChar">
    <w:name w:val="Comment Subject Char"/>
    <w:link w:val="CommentSubject"/>
    <w:rsid w:val="0056083E"/>
    <w:rPr>
      <w:b/>
      <w:bCs/>
    </w:rPr>
  </w:style>
  <w:style w:type="paragraph" w:styleId="Revision">
    <w:name w:val="Revision"/>
    <w:hidden/>
    <w:uiPriority w:val="99"/>
    <w:semiHidden/>
    <w:rsid w:val="0056083E"/>
    <w:rPr>
      <w:sz w:val="24"/>
      <w:szCs w:val="24"/>
    </w:rPr>
  </w:style>
  <w:style w:type="character" w:customStyle="1" w:styleId="apple-converted-space">
    <w:name w:val="apple-converted-space"/>
    <w:rsid w:val="004A1B32"/>
  </w:style>
  <w:style w:type="character" w:customStyle="1" w:styleId="Heading5Char">
    <w:name w:val="Heading 5 Char"/>
    <w:link w:val="Heading5"/>
    <w:rsid w:val="00D757B2"/>
    <w:rPr>
      <w:rFonts w:cs="Arial"/>
      <w:b/>
      <w:iCs/>
      <w:sz w:val="24"/>
      <w:szCs w:val="24"/>
      <w:lang w:val="en-CA"/>
    </w:rPr>
  </w:style>
  <w:style w:type="character" w:customStyle="1" w:styleId="Heading6Char">
    <w:name w:val="Heading 6 Char"/>
    <w:link w:val="Heading6"/>
    <w:rsid w:val="00D757B2"/>
    <w:rPr>
      <w:b/>
      <w:bCs/>
      <w:sz w:val="22"/>
      <w:szCs w:val="22"/>
    </w:rPr>
  </w:style>
  <w:style w:type="character" w:customStyle="1" w:styleId="Heading7Char">
    <w:name w:val="Heading 7 Char"/>
    <w:link w:val="Heading7"/>
    <w:rsid w:val="00D757B2"/>
    <w:rPr>
      <w:rFonts w:cs="Courier New"/>
      <w:b/>
      <w:sz w:val="22"/>
    </w:rPr>
  </w:style>
  <w:style w:type="paragraph" w:customStyle="1" w:styleId="H4">
    <w:name w:val="H4"/>
    <w:rsid w:val="00D757B2"/>
    <w:pPr>
      <w:keepNext/>
      <w:widowControl w:val="0"/>
      <w:autoSpaceDE w:val="0"/>
      <w:autoSpaceDN w:val="0"/>
      <w:spacing w:before="100" w:after="100"/>
    </w:pPr>
    <w:rPr>
      <w:rFonts w:ascii="Courier" w:hAnsi="Courier"/>
      <w:b/>
      <w:bCs/>
      <w:sz w:val="24"/>
      <w:szCs w:val="24"/>
      <w:lang w:val="fr-FR" w:eastAsia="fr-FR"/>
    </w:rPr>
  </w:style>
  <w:style w:type="paragraph" w:styleId="BodyTextIndent">
    <w:name w:val="Body Text Indent"/>
    <w:basedOn w:val="Normal"/>
    <w:link w:val="BodyTextIndentChar"/>
    <w:rsid w:val="00D757B2"/>
    <w:pPr>
      <w:jc w:val="both"/>
    </w:pPr>
    <w:rPr>
      <w:rFonts w:ascii="Arial" w:hAnsi="Arial" w:cs="Arial"/>
      <w:sz w:val="22"/>
      <w:szCs w:val="22"/>
      <w:lang w:val="en-GB" w:eastAsia="fr-FR"/>
    </w:rPr>
  </w:style>
  <w:style w:type="character" w:customStyle="1" w:styleId="BodyTextIndentChar">
    <w:name w:val="Body Text Indent Char"/>
    <w:link w:val="BodyTextIndent"/>
    <w:rsid w:val="00D757B2"/>
    <w:rPr>
      <w:rFonts w:ascii="Arial" w:hAnsi="Arial" w:cs="Arial"/>
      <w:sz w:val="22"/>
      <w:szCs w:val="22"/>
      <w:lang w:val="en-GB" w:eastAsia="fr-FR"/>
    </w:rPr>
  </w:style>
  <w:style w:type="character" w:customStyle="1" w:styleId="Resref">
    <w:name w:val="Res_ref"/>
    <w:rsid w:val="00D757B2"/>
    <w:rPr>
      <w:color w:val="3366FF"/>
    </w:rPr>
  </w:style>
  <w:style w:type="paragraph" w:customStyle="1" w:styleId="CharCharCharCharCharChar">
    <w:name w:val="Char Char Char Char Char Char"/>
    <w:basedOn w:val="Normal"/>
    <w:rsid w:val="00D757B2"/>
    <w:pPr>
      <w:tabs>
        <w:tab w:val="left" w:pos="540"/>
        <w:tab w:val="left" w:pos="1260"/>
        <w:tab w:val="left" w:pos="1800"/>
      </w:tabs>
      <w:spacing w:before="240" w:after="160" w:line="240" w:lineRule="exact"/>
    </w:pPr>
    <w:rPr>
      <w:rFonts w:ascii="Verdana" w:hAnsi="Verdana"/>
      <w:szCs w:val="20"/>
    </w:rPr>
  </w:style>
  <w:style w:type="paragraph" w:customStyle="1" w:styleId="RecNo">
    <w:name w:val="Rec_No"/>
    <w:basedOn w:val="Normal"/>
    <w:next w:val="Rectitle"/>
    <w:link w:val="RecNoChar"/>
    <w:rsid w:val="00D757B2"/>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character" w:customStyle="1" w:styleId="RecNoChar">
    <w:name w:val="Rec_No Char"/>
    <w:link w:val="RecNo"/>
    <w:rsid w:val="00D757B2"/>
    <w:rPr>
      <w:caps/>
      <w:sz w:val="28"/>
      <w:lang w:val="en-GB"/>
    </w:rPr>
  </w:style>
  <w:style w:type="numbering" w:customStyle="1" w:styleId="NoList1">
    <w:name w:val="No List1"/>
    <w:next w:val="NoList"/>
    <w:uiPriority w:val="99"/>
    <w:semiHidden/>
    <w:unhideWhenUsed/>
    <w:rsid w:val="00D757B2"/>
  </w:style>
  <w:style w:type="character" w:customStyle="1" w:styleId="Hyperlink1">
    <w:name w:val="Hyperlink1"/>
    <w:rsid w:val="00D757B2"/>
    <w:rPr>
      <w:color w:val="0000FF"/>
      <w:u w:val="single"/>
    </w:rPr>
  </w:style>
  <w:style w:type="paragraph" w:customStyle="1" w:styleId="Body">
    <w:name w:val="Body"/>
    <w:link w:val="BodyChar"/>
    <w:qFormat/>
    <w:rsid w:val="00D757B2"/>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ind w:firstLine="360"/>
      <w:jc w:val="both"/>
    </w:pPr>
    <w:rPr>
      <w:noProof/>
      <w:sz w:val="22"/>
      <w:szCs w:val="24"/>
    </w:rPr>
  </w:style>
  <w:style w:type="character" w:customStyle="1" w:styleId="BodyChar">
    <w:name w:val="Body Char"/>
    <w:link w:val="Body"/>
    <w:rsid w:val="00D757B2"/>
    <w:rPr>
      <w:noProof/>
      <w:sz w:val="22"/>
      <w:szCs w:val="24"/>
    </w:rPr>
  </w:style>
  <w:style w:type="paragraph" w:customStyle="1" w:styleId="Cellbody">
    <w:name w:val="Cellbody"/>
    <w:basedOn w:val="Normal"/>
    <w:rsid w:val="00D757B2"/>
    <w:pPr>
      <w:widowControl w:val="0"/>
      <w:tabs>
        <w:tab w:val="left" w:pos="-420"/>
        <w:tab w:val="left" w:pos="0"/>
        <w:tab w:val="left" w:pos="720"/>
        <w:tab w:val="left" w:pos="1440"/>
        <w:tab w:val="left" w:pos="18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0980"/>
        <w:tab w:val="left" w:pos="11520"/>
        <w:tab w:val="left" w:pos="12240"/>
        <w:tab w:val="left" w:pos="12960"/>
      </w:tabs>
      <w:ind w:left="-64"/>
      <w:jc w:val="both"/>
    </w:pPr>
    <w:rPr>
      <w:rFonts w:cs="Courier New"/>
      <w:noProof/>
      <w:snapToGrid w:val="0"/>
      <w:kern w:val="28"/>
      <w:sz w:val="20"/>
      <w:szCs w:val="17"/>
    </w:rPr>
  </w:style>
  <w:style w:type="paragraph" w:customStyle="1" w:styleId="CellBody6">
    <w:name w:val="CellBody6"/>
    <w:rsid w:val="00D757B2"/>
    <w:pPr>
      <w:widowControl w:val="0"/>
      <w:autoSpaceDE w:val="0"/>
      <w:autoSpaceDN w:val="0"/>
      <w:adjustRightInd w:val="0"/>
    </w:pPr>
    <w:rPr>
      <w:rFonts w:cs="CG Times"/>
      <w:noProof/>
      <w:color w:val="000000"/>
    </w:rPr>
  </w:style>
  <w:style w:type="character" w:customStyle="1" w:styleId="Heading8Char">
    <w:name w:val="Heading 8 Char"/>
    <w:link w:val="Heading8"/>
    <w:rsid w:val="00E73699"/>
    <w:rPr>
      <w:b/>
      <w:sz w:val="24"/>
      <w:lang w:val="en-GB"/>
    </w:rPr>
  </w:style>
  <w:style w:type="character" w:customStyle="1" w:styleId="Heading9Char">
    <w:name w:val="Heading 9 Char"/>
    <w:link w:val="Heading9"/>
    <w:rsid w:val="00E73699"/>
    <w:rPr>
      <w:b/>
      <w:sz w:val="24"/>
      <w:lang w:val="en-GB"/>
    </w:rPr>
  </w:style>
  <w:style w:type="paragraph" w:customStyle="1" w:styleId="Agendaitem">
    <w:name w:val="Agenda_item"/>
    <w:basedOn w:val="Normal"/>
    <w:next w:val="Normal"/>
    <w:qFormat/>
    <w:rsid w:val="00E73699"/>
    <w:pPr>
      <w:tabs>
        <w:tab w:val="left" w:pos="1134"/>
        <w:tab w:val="left" w:pos="1871"/>
        <w:tab w:val="left" w:pos="2268"/>
      </w:tabs>
      <w:spacing w:before="240"/>
      <w:jc w:val="center"/>
    </w:pPr>
    <w:rPr>
      <w:sz w:val="28"/>
      <w:szCs w:val="20"/>
      <w:lang w:val="es-ES_tradnl"/>
    </w:rPr>
  </w:style>
  <w:style w:type="paragraph" w:customStyle="1" w:styleId="Annexref">
    <w:name w:val="Annex_ref"/>
    <w:basedOn w:val="Normal"/>
    <w:next w:val="Normal"/>
    <w:rsid w:val="00E73699"/>
    <w:pPr>
      <w:keepNext/>
      <w:keepLines/>
      <w:tabs>
        <w:tab w:val="left" w:pos="1134"/>
        <w:tab w:val="left" w:pos="1871"/>
        <w:tab w:val="left" w:pos="2268"/>
      </w:tabs>
      <w:overflowPunct w:val="0"/>
      <w:autoSpaceDE w:val="0"/>
      <w:autoSpaceDN w:val="0"/>
      <w:adjustRightInd w:val="0"/>
      <w:spacing w:before="120" w:after="280"/>
      <w:jc w:val="center"/>
      <w:textAlignment w:val="baseline"/>
    </w:pPr>
    <w:rPr>
      <w:szCs w:val="20"/>
      <w:lang w:val="en-GB"/>
    </w:rPr>
  </w:style>
  <w:style w:type="character" w:customStyle="1" w:styleId="Appdef">
    <w:name w:val="App_def"/>
    <w:rsid w:val="00E73699"/>
    <w:rPr>
      <w:rFonts w:ascii="Times New Roman" w:hAnsi="Times New Roman"/>
      <w:b/>
    </w:rPr>
  </w:style>
  <w:style w:type="paragraph" w:customStyle="1" w:styleId="ApptoAnnex">
    <w:name w:val="App_to_Annex"/>
    <w:basedOn w:val="AppendixNo"/>
    <w:next w:val="Normal"/>
    <w:qFormat/>
    <w:rsid w:val="00E73699"/>
    <w:pPr>
      <w:spacing w:before="480" w:after="80"/>
    </w:pPr>
    <w:rPr>
      <w:caps/>
      <w:lang w:val="en-GB"/>
    </w:rPr>
  </w:style>
  <w:style w:type="paragraph" w:customStyle="1" w:styleId="Artheading">
    <w:name w:val="Art_heading"/>
    <w:basedOn w:val="Normal"/>
    <w:next w:val="Normal"/>
    <w:rsid w:val="00E73699"/>
    <w:pPr>
      <w:tabs>
        <w:tab w:val="left" w:pos="1134"/>
        <w:tab w:val="left" w:pos="1871"/>
        <w:tab w:val="left" w:pos="2268"/>
      </w:tabs>
      <w:overflowPunct w:val="0"/>
      <w:autoSpaceDE w:val="0"/>
      <w:autoSpaceDN w:val="0"/>
      <w:adjustRightInd w:val="0"/>
      <w:spacing w:before="480"/>
      <w:jc w:val="center"/>
      <w:textAlignment w:val="baseline"/>
    </w:pPr>
    <w:rPr>
      <w:rFonts w:ascii="Times New Roman Bold" w:hAnsi="Times New Roman Bold"/>
      <w:b/>
      <w:sz w:val="28"/>
      <w:szCs w:val="20"/>
      <w:lang w:val="en-GB"/>
    </w:rPr>
  </w:style>
  <w:style w:type="paragraph" w:customStyle="1" w:styleId="Border">
    <w:name w:val="Border"/>
    <w:basedOn w:val="Normal"/>
    <w:rsid w:val="00E73699"/>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jc w:val="center"/>
      <w:textAlignment w:val="baseline"/>
    </w:pPr>
    <w:rPr>
      <w:b/>
      <w:noProof/>
      <w:sz w:val="20"/>
      <w:szCs w:val="20"/>
      <w:lang w:val="en-GB"/>
    </w:rPr>
  </w:style>
  <w:style w:type="paragraph" w:customStyle="1" w:styleId="ChapNo">
    <w:name w:val="Chap_No"/>
    <w:basedOn w:val="ArtNo"/>
    <w:next w:val="Normal"/>
    <w:rsid w:val="00E73699"/>
    <w:rPr>
      <w:rFonts w:ascii="Times New Roman Bold" w:hAnsi="Times New Roman Bold"/>
      <w:b/>
      <w:lang w:eastAsia="en-US"/>
    </w:rPr>
  </w:style>
  <w:style w:type="paragraph" w:customStyle="1" w:styleId="Chaptitle">
    <w:name w:val="Chap_title"/>
    <w:basedOn w:val="Arttitle"/>
    <w:next w:val="Normal"/>
    <w:rsid w:val="00E73699"/>
    <w:rPr>
      <w:lang w:eastAsia="en-US"/>
    </w:rPr>
  </w:style>
  <w:style w:type="paragraph" w:customStyle="1" w:styleId="enumlev3">
    <w:name w:val="enumlev3"/>
    <w:basedOn w:val="enumlev2"/>
    <w:rsid w:val="00E73699"/>
    <w:pPr>
      <w:tabs>
        <w:tab w:val="clear" w:pos="794"/>
        <w:tab w:val="clear" w:pos="1191"/>
        <w:tab w:val="clear" w:pos="1588"/>
        <w:tab w:val="clear" w:pos="1985"/>
        <w:tab w:val="left" w:pos="1134"/>
        <w:tab w:val="left" w:pos="1871"/>
        <w:tab w:val="left" w:pos="2608"/>
        <w:tab w:val="left" w:pos="3345"/>
      </w:tabs>
      <w:ind w:left="2268"/>
    </w:pPr>
  </w:style>
  <w:style w:type="paragraph" w:customStyle="1" w:styleId="Figurelegend">
    <w:name w:val="Figure_legend"/>
    <w:basedOn w:val="Normal"/>
    <w:rsid w:val="00E73699"/>
    <w:pPr>
      <w:keepNext/>
      <w:keepLines/>
      <w:tabs>
        <w:tab w:val="left" w:pos="1134"/>
        <w:tab w:val="left" w:pos="1871"/>
        <w:tab w:val="left" w:pos="2268"/>
      </w:tabs>
      <w:overflowPunct w:val="0"/>
      <w:autoSpaceDE w:val="0"/>
      <w:autoSpaceDN w:val="0"/>
      <w:adjustRightInd w:val="0"/>
      <w:spacing w:before="20" w:after="20"/>
      <w:textAlignment w:val="baseline"/>
    </w:pPr>
    <w:rPr>
      <w:sz w:val="18"/>
      <w:szCs w:val="20"/>
      <w:lang w:val="en-GB"/>
    </w:rPr>
  </w:style>
  <w:style w:type="paragraph" w:customStyle="1" w:styleId="Figurewithouttitle">
    <w:name w:val="Figure_without_title"/>
    <w:basedOn w:val="FigureNo"/>
    <w:next w:val="Normal"/>
    <w:rsid w:val="00E73699"/>
    <w:pPr>
      <w:keepNext w:val="0"/>
    </w:pPr>
    <w:rPr>
      <w:rFonts w:eastAsia="Times New Roman"/>
    </w:rPr>
  </w:style>
  <w:style w:type="paragraph" w:customStyle="1" w:styleId="FirstFooter">
    <w:name w:val="FirstFooter"/>
    <w:basedOn w:val="Footer"/>
    <w:rsid w:val="00E73699"/>
    <w:pPr>
      <w:tabs>
        <w:tab w:val="clear" w:pos="4680"/>
        <w:tab w:val="clear" w:pos="9360"/>
      </w:tabs>
      <w:spacing w:before="40"/>
    </w:pPr>
    <w:rPr>
      <w:sz w:val="16"/>
      <w:szCs w:val="20"/>
      <w:lang w:val="en-GB"/>
    </w:rPr>
  </w:style>
  <w:style w:type="paragraph" w:customStyle="1" w:styleId="Section2">
    <w:name w:val="Section_2"/>
    <w:basedOn w:val="Section1"/>
    <w:rsid w:val="00E73699"/>
    <w:rPr>
      <w:b w:val="0"/>
      <w:i/>
    </w:rPr>
  </w:style>
  <w:style w:type="paragraph" w:customStyle="1" w:styleId="Section3">
    <w:name w:val="Section_3"/>
    <w:basedOn w:val="Section1"/>
    <w:rsid w:val="00E73699"/>
    <w:rPr>
      <w:b w:val="0"/>
    </w:rPr>
  </w:style>
  <w:style w:type="paragraph" w:customStyle="1" w:styleId="SectionNo">
    <w:name w:val="Section_No"/>
    <w:basedOn w:val="AnnexNo"/>
    <w:next w:val="Normal"/>
    <w:rsid w:val="00E73699"/>
    <w:rPr>
      <w:rFonts w:eastAsia="Times New Roman"/>
      <w:lang w:eastAsia="en-US"/>
    </w:rPr>
  </w:style>
  <w:style w:type="paragraph" w:customStyle="1" w:styleId="Sectiontitle">
    <w:name w:val="Section_title"/>
    <w:basedOn w:val="Annextitle0"/>
    <w:next w:val="Normalaftertitle"/>
    <w:rsid w:val="00E73699"/>
    <w:rPr>
      <w:rFonts w:eastAsia="Times New Roman"/>
    </w:rPr>
  </w:style>
  <w:style w:type="paragraph" w:customStyle="1" w:styleId="SpecialFooter">
    <w:name w:val="Special Footer"/>
    <w:basedOn w:val="Footer"/>
    <w:rsid w:val="00E73699"/>
    <w:pPr>
      <w:tabs>
        <w:tab w:val="clear" w:pos="4680"/>
        <w:tab w:val="clear" w:pos="936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sz w:val="16"/>
      <w:szCs w:val="20"/>
      <w:lang w:val="en-GB"/>
    </w:rPr>
  </w:style>
  <w:style w:type="paragraph" w:customStyle="1" w:styleId="Subsection1">
    <w:name w:val="Subsection_1"/>
    <w:basedOn w:val="Section1"/>
    <w:next w:val="Normalaftertitle"/>
    <w:qFormat/>
    <w:rsid w:val="00E73699"/>
  </w:style>
  <w:style w:type="paragraph" w:customStyle="1" w:styleId="Normalend">
    <w:name w:val="Normal_end"/>
    <w:basedOn w:val="Normal"/>
    <w:next w:val="Normal"/>
    <w:qFormat/>
    <w:rsid w:val="00E73699"/>
    <w:pPr>
      <w:tabs>
        <w:tab w:val="left" w:pos="1134"/>
        <w:tab w:val="left" w:pos="1871"/>
        <w:tab w:val="left" w:pos="2268"/>
      </w:tabs>
      <w:overflowPunct w:val="0"/>
      <w:autoSpaceDE w:val="0"/>
      <w:autoSpaceDN w:val="0"/>
      <w:adjustRightInd w:val="0"/>
      <w:spacing w:before="120"/>
      <w:textAlignment w:val="baseline"/>
    </w:pPr>
    <w:rPr>
      <w:szCs w:val="20"/>
    </w:rPr>
  </w:style>
  <w:style w:type="paragraph" w:customStyle="1" w:styleId="Questiondate">
    <w:name w:val="Question_date"/>
    <w:basedOn w:val="Normal"/>
    <w:next w:val="Normalaftertitle"/>
    <w:rsid w:val="00E73699"/>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QuestionNo">
    <w:name w:val="Question_No"/>
    <w:basedOn w:val="Normal"/>
    <w:next w:val="Normal"/>
    <w:rsid w:val="00E73699"/>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Questiontitle">
    <w:name w:val="Question_title"/>
    <w:basedOn w:val="Normal"/>
    <w:next w:val="Normal"/>
    <w:rsid w:val="00E73699"/>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styleId="TOC1">
    <w:name w:val="toc 1"/>
    <w:basedOn w:val="Normal"/>
    <w:rsid w:val="00E73699"/>
    <w:pPr>
      <w:keepLines/>
      <w:tabs>
        <w:tab w:val="left" w:pos="567"/>
        <w:tab w:val="left" w:leader="dot" w:pos="7938"/>
        <w:tab w:val="center" w:pos="9526"/>
      </w:tabs>
      <w:overflowPunct w:val="0"/>
      <w:autoSpaceDE w:val="0"/>
      <w:autoSpaceDN w:val="0"/>
      <w:adjustRightInd w:val="0"/>
      <w:spacing w:before="240"/>
      <w:ind w:left="567" w:hanging="567"/>
      <w:textAlignment w:val="baseline"/>
    </w:pPr>
    <w:rPr>
      <w:szCs w:val="20"/>
      <w:lang w:val="en-GB"/>
    </w:rPr>
  </w:style>
  <w:style w:type="paragraph" w:styleId="TOC2">
    <w:name w:val="toc 2"/>
    <w:basedOn w:val="TOC1"/>
    <w:rsid w:val="00E73699"/>
    <w:pPr>
      <w:spacing w:before="120"/>
    </w:pPr>
  </w:style>
  <w:style w:type="paragraph" w:styleId="TOC3">
    <w:name w:val="toc 3"/>
    <w:basedOn w:val="TOC2"/>
    <w:rsid w:val="00E73699"/>
  </w:style>
  <w:style w:type="paragraph" w:styleId="TOC4">
    <w:name w:val="toc 4"/>
    <w:basedOn w:val="TOC3"/>
    <w:rsid w:val="00E73699"/>
  </w:style>
  <w:style w:type="paragraph" w:styleId="TOC5">
    <w:name w:val="toc 5"/>
    <w:basedOn w:val="TOC4"/>
    <w:rsid w:val="00E73699"/>
  </w:style>
  <w:style w:type="paragraph" w:styleId="TOC6">
    <w:name w:val="toc 6"/>
    <w:basedOn w:val="TOC4"/>
    <w:rsid w:val="00E73699"/>
  </w:style>
  <w:style w:type="paragraph" w:styleId="TOC7">
    <w:name w:val="toc 7"/>
    <w:basedOn w:val="TOC4"/>
    <w:rsid w:val="00E73699"/>
  </w:style>
  <w:style w:type="paragraph" w:styleId="TOC8">
    <w:name w:val="toc 8"/>
    <w:basedOn w:val="TOC4"/>
    <w:rsid w:val="00E73699"/>
  </w:style>
  <w:style w:type="paragraph" w:customStyle="1" w:styleId="Title2">
    <w:name w:val="Title 2"/>
    <w:basedOn w:val="Source"/>
    <w:next w:val="Normal"/>
    <w:rsid w:val="00E73699"/>
    <w:pPr>
      <w:tabs>
        <w:tab w:val="clear" w:pos="794"/>
        <w:tab w:val="clear" w:pos="1191"/>
        <w:tab w:val="clear" w:pos="1588"/>
        <w:tab w:val="clear" w:pos="1985"/>
        <w:tab w:val="left" w:pos="1134"/>
        <w:tab w:val="left" w:pos="1871"/>
        <w:tab w:val="left" w:pos="2268"/>
      </w:tabs>
      <w:overflowPunct/>
      <w:autoSpaceDE/>
      <w:autoSpaceDN/>
      <w:adjustRightInd/>
      <w:spacing w:before="480" w:after="0"/>
      <w:textAlignment w:val="auto"/>
    </w:pPr>
    <w:rPr>
      <w:b w:val="0"/>
      <w:caps/>
    </w:rPr>
  </w:style>
  <w:style w:type="paragraph" w:customStyle="1" w:styleId="Title3">
    <w:name w:val="Title 3"/>
    <w:basedOn w:val="Title2"/>
    <w:next w:val="Normal"/>
    <w:rsid w:val="00E73699"/>
    <w:pPr>
      <w:spacing w:before="240"/>
    </w:pPr>
    <w:rPr>
      <w:caps w:val="0"/>
    </w:rPr>
  </w:style>
  <w:style w:type="paragraph" w:customStyle="1" w:styleId="Title4">
    <w:name w:val="Title 4"/>
    <w:basedOn w:val="Title3"/>
    <w:next w:val="Heading1"/>
    <w:rsid w:val="00E73699"/>
    <w:rPr>
      <w:b/>
    </w:rPr>
  </w:style>
  <w:style w:type="paragraph" w:customStyle="1" w:styleId="Headingi">
    <w:name w:val="Heading_i"/>
    <w:basedOn w:val="Normal"/>
    <w:next w:val="Normal"/>
    <w:qFormat/>
    <w:rsid w:val="00E73699"/>
    <w:pPr>
      <w:tabs>
        <w:tab w:val="left" w:pos="1134"/>
        <w:tab w:val="left" w:pos="1871"/>
        <w:tab w:val="left" w:pos="2268"/>
      </w:tabs>
      <w:overflowPunct w:val="0"/>
      <w:autoSpaceDE w:val="0"/>
      <w:autoSpaceDN w:val="0"/>
      <w:adjustRightInd w:val="0"/>
      <w:spacing w:before="160"/>
      <w:textAlignment w:val="baseline"/>
    </w:pPr>
    <w:rPr>
      <w:i/>
      <w:szCs w:val="20"/>
      <w:lang w:val="en-GB"/>
    </w:rPr>
  </w:style>
  <w:style w:type="paragraph" w:customStyle="1" w:styleId="Part1">
    <w:name w:val="Part_1"/>
    <w:basedOn w:val="Section1"/>
    <w:next w:val="Section1"/>
    <w:qFormat/>
    <w:rsid w:val="00E73699"/>
  </w:style>
  <w:style w:type="paragraph" w:customStyle="1" w:styleId="PartNo">
    <w:name w:val="Part_No"/>
    <w:basedOn w:val="AnnexNo"/>
    <w:next w:val="Normal"/>
    <w:rsid w:val="00E73699"/>
    <w:rPr>
      <w:rFonts w:eastAsia="Times New Roman"/>
      <w:lang w:eastAsia="en-US"/>
    </w:rPr>
  </w:style>
  <w:style w:type="paragraph" w:customStyle="1" w:styleId="Partref">
    <w:name w:val="Part_ref"/>
    <w:basedOn w:val="Annexref"/>
    <w:next w:val="Normal"/>
    <w:rsid w:val="00E73699"/>
  </w:style>
  <w:style w:type="paragraph" w:customStyle="1" w:styleId="Parttitle">
    <w:name w:val="Part_title"/>
    <w:basedOn w:val="Annextitle0"/>
    <w:next w:val="Normalaftertitle"/>
    <w:rsid w:val="00E73699"/>
    <w:rPr>
      <w:rFonts w:eastAsia="Times New Roman"/>
    </w:rPr>
  </w:style>
  <w:style w:type="paragraph" w:customStyle="1" w:styleId="Recdate">
    <w:name w:val="Rec_date"/>
    <w:basedOn w:val="Normal"/>
    <w:next w:val="Normalaftertitle"/>
    <w:rsid w:val="00E73699"/>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AppArtNo">
    <w:name w:val="App_Art_No"/>
    <w:basedOn w:val="ArtNo"/>
    <w:qFormat/>
    <w:rsid w:val="00E73699"/>
    <w:rPr>
      <w:lang w:eastAsia="en-US"/>
    </w:rPr>
  </w:style>
  <w:style w:type="paragraph" w:customStyle="1" w:styleId="AppArttitle">
    <w:name w:val="App_Art_title"/>
    <w:basedOn w:val="Arttitle"/>
    <w:qFormat/>
    <w:rsid w:val="00E73699"/>
    <w:rPr>
      <w:lang w:eastAsia="en-US"/>
    </w:rPr>
  </w:style>
  <w:style w:type="paragraph" w:customStyle="1" w:styleId="Committee">
    <w:name w:val="Committee"/>
    <w:basedOn w:val="Normal"/>
    <w:qFormat/>
    <w:rsid w:val="00E73699"/>
    <w:pPr>
      <w:framePr w:hSpace="180" w:wrap="around" w:hAnchor="margin" w:y="-675"/>
      <w:tabs>
        <w:tab w:val="left" w:pos="851"/>
        <w:tab w:val="left" w:pos="1134"/>
        <w:tab w:val="left" w:pos="1871"/>
        <w:tab w:val="left" w:pos="2268"/>
      </w:tabs>
      <w:overflowPunct w:val="0"/>
      <w:autoSpaceDE w:val="0"/>
      <w:autoSpaceDN w:val="0"/>
      <w:adjustRightInd w:val="0"/>
      <w:spacing w:line="240" w:lineRule="atLeast"/>
      <w:textAlignment w:val="baseline"/>
    </w:pPr>
    <w:rPr>
      <w:rFonts w:cs="Calibri"/>
      <w:b/>
      <w:lang w:val="en-GB"/>
    </w:rPr>
  </w:style>
  <w:style w:type="paragraph" w:customStyle="1" w:styleId="Volumetitle">
    <w:name w:val="Volume_title"/>
    <w:basedOn w:val="Normal"/>
    <w:qFormat/>
    <w:rsid w:val="00E73699"/>
    <w:pPr>
      <w:tabs>
        <w:tab w:val="left" w:pos="1134"/>
        <w:tab w:val="left" w:pos="1871"/>
        <w:tab w:val="left" w:pos="2268"/>
      </w:tabs>
      <w:overflowPunct w:val="0"/>
      <w:autoSpaceDE w:val="0"/>
      <w:autoSpaceDN w:val="0"/>
      <w:adjustRightInd w:val="0"/>
      <w:spacing w:before="120"/>
      <w:jc w:val="center"/>
      <w:textAlignment w:val="baseline"/>
    </w:pPr>
    <w:rPr>
      <w:b/>
      <w:bCs/>
      <w:sz w:val="28"/>
      <w:szCs w:val="28"/>
      <w:lang w:val="en-GB"/>
    </w:rPr>
  </w:style>
  <w:style w:type="paragraph" w:customStyle="1" w:styleId="Tablesplit">
    <w:name w:val="Table_split"/>
    <w:basedOn w:val="Tabletext0"/>
    <w:qFormat/>
    <w:rsid w:val="00E73699"/>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jc w:val="left"/>
    </w:pPr>
    <w:rPr>
      <w:b/>
      <w:lang w:eastAsia="en-US"/>
    </w:rPr>
  </w:style>
  <w:style w:type="character" w:customStyle="1" w:styleId="Provsplit">
    <w:name w:val="Prov_split"/>
    <w:qFormat/>
    <w:rsid w:val="00E73699"/>
    <w:rPr>
      <w:rFonts w:ascii="Times New Roman" w:hAnsi="Times New Roman"/>
      <w:b w:val="0"/>
    </w:rPr>
  </w:style>
  <w:style w:type="paragraph" w:customStyle="1" w:styleId="Normalsplit">
    <w:name w:val="Normal_split"/>
    <w:basedOn w:val="Normal"/>
    <w:qFormat/>
    <w:rsid w:val="00E73699"/>
    <w:pPr>
      <w:tabs>
        <w:tab w:val="left" w:pos="1134"/>
        <w:tab w:val="left" w:pos="1871"/>
        <w:tab w:val="left" w:pos="2268"/>
      </w:tabs>
      <w:overflowPunct w:val="0"/>
      <w:autoSpaceDE w:val="0"/>
      <w:autoSpaceDN w:val="0"/>
      <w:adjustRightInd w:val="0"/>
      <w:spacing w:before="120"/>
      <w:textAlignment w:val="baseline"/>
    </w:pPr>
    <w:rPr>
      <w:szCs w:val="20"/>
      <w:lang w:val="en-GB"/>
    </w:rPr>
  </w:style>
  <w:style w:type="paragraph" w:customStyle="1" w:styleId="Headingsplit">
    <w:name w:val="Heading_split"/>
    <w:basedOn w:val="Headingi"/>
    <w:qFormat/>
    <w:rsid w:val="00E73699"/>
    <w:rPr>
      <w:lang w:val="en-US"/>
    </w:rPr>
  </w:style>
  <w:style w:type="paragraph" w:customStyle="1" w:styleId="MethodHeadingb">
    <w:name w:val="Method_Headingb"/>
    <w:basedOn w:val="Headingb0"/>
    <w:qFormat/>
    <w:rsid w:val="00E73699"/>
    <w:pPr>
      <w:keepNext w:val="0"/>
      <w:tabs>
        <w:tab w:val="clear" w:pos="1134"/>
        <w:tab w:val="clear" w:pos="1871"/>
        <w:tab w:val="clear" w:pos="2268"/>
      </w:tabs>
      <w:overflowPunct/>
      <w:autoSpaceDE/>
      <w:autoSpaceDN/>
      <w:adjustRightInd/>
      <w:spacing w:before="0"/>
      <w:textAlignment w:val="auto"/>
    </w:pPr>
    <w:rPr>
      <w:rFonts w:ascii="Times New Roman Bold" w:hAnsi="Times New Roman Bold" w:cs="Times New Roman Bold"/>
      <w:lang w:val="fr-CH"/>
    </w:rPr>
  </w:style>
  <w:style w:type="paragraph" w:customStyle="1" w:styleId="Methodheading1">
    <w:name w:val="Method_heading1"/>
    <w:basedOn w:val="Heading1"/>
    <w:next w:val="Normal"/>
    <w:qFormat/>
    <w:rsid w:val="00E73699"/>
    <w:pPr>
      <w:keepLines/>
      <w:tabs>
        <w:tab w:val="clear" w:pos="360"/>
        <w:tab w:val="clear" w:pos="900"/>
        <w:tab w:val="left" w:pos="1134"/>
        <w:tab w:val="left" w:pos="1871"/>
        <w:tab w:val="left" w:pos="2268"/>
      </w:tabs>
      <w:overflowPunct w:val="0"/>
      <w:autoSpaceDE w:val="0"/>
      <w:autoSpaceDN w:val="0"/>
      <w:adjustRightInd w:val="0"/>
      <w:spacing w:before="280"/>
      <w:ind w:left="1134" w:hanging="1134"/>
      <w:textAlignment w:val="baseline"/>
    </w:pPr>
    <w:rPr>
      <w:bCs w:val="0"/>
      <w:sz w:val="28"/>
      <w:u w:val="none"/>
      <w:lang w:val="en-GB"/>
    </w:rPr>
  </w:style>
  <w:style w:type="paragraph" w:customStyle="1" w:styleId="Methodheading2">
    <w:name w:val="Method_heading2"/>
    <w:basedOn w:val="Heading2"/>
    <w:next w:val="Normal"/>
    <w:qFormat/>
    <w:rsid w:val="00E73699"/>
    <w:pPr>
      <w:keepLines/>
      <w:tabs>
        <w:tab w:val="clear" w:pos="0"/>
        <w:tab w:val="left" w:pos="1134"/>
        <w:tab w:val="left" w:pos="1871"/>
        <w:tab w:val="left" w:pos="2268"/>
      </w:tabs>
      <w:overflowPunct w:val="0"/>
      <w:autoSpaceDE w:val="0"/>
      <w:autoSpaceDN w:val="0"/>
      <w:adjustRightInd w:val="0"/>
      <w:spacing w:before="200" w:after="0"/>
      <w:ind w:left="1134" w:hanging="1134"/>
      <w:textAlignment w:val="baseline"/>
    </w:pPr>
    <w:rPr>
      <w:rFonts w:cs="Times New Roman"/>
      <w:bCs w:val="0"/>
      <w:iCs w:val="0"/>
      <w:szCs w:val="20"/>
      <w:lang w:val="en-GB"/>
    </w:rPr>
  </w:style>
  <w:style w:type="paragraph" w:customStyle="1" w:styleId="Methodheading3">
    <w:name w:val="Method_heading3"/>
    <w:basedOn w:val="Heading3"/>
    <w:next w:val="Normal"/>
    <w:qFormat/>
    <w:rsid w:val="00E73699"/>
    <w:pPr>
      <w:keepLines/>
      <w:tabs>
        <w:tab w:val="clear" w:pos="0"/>
        <w:tab w:val="left" w:pos="1871"/>
        <w:tab w:val="left" w:pos="2268"/>
      </w:tabs>
      <w:overflowPunct w:val="0"/>
      <w:autoSpaceDE w:val="0"/>
      <w:autoSpaceDN w:val="0"/>
      <w:adjustRightInd w:val="0"/>
      <w:spacing w:before="200" w:after="0"/>
      <w:ind w:left="1134" w:hanging="1134"/>
      <w:textAlignment w:val="baseline"/>
    </w:pPr>
    <w:rPr>
      <w:rFonts w:cs="Times New Roman"/>
      <w:iCs w:val="0"/>
      <w:szCs w:val="20"/>
      <w:lang w:val="en-GB"/>
    </w:rPr>
  </w:style>
  <w:style w:type="paragraph" w:customStyle="1" w:styleId="Methodheading4">
    <w:name w:val="Method_heading4"/>
    <w:basedOn w:val="Heading4"/>
    <w:next w:val="Normal"/>
    <w:qFormat/>
    <w:rsid w:val="00E73699"/>
    <w:pPr>
      <w:keepLines/>
      <w:tabs>
        <w:tab w:val="clear" w:pos="360"/>
        <w:tab w:val="clear" w:pos="900"/>
        <w:tab w:val="left" w:pos="1871"/>
        <w:tab w:val="left" w:pos="2268"/>
      </w:tabs>
      <w:overflowPunct w:val="0"/>
      <w:autoSpaceDE w:val="0"/>
      <w:autoSpaceDN w:val="0"/>
      <w:adjustRightInd w:val="0"/>
      <w:spacing w:before="200"/>
      <w:ind w:left="1134" w:hanging="1134"/>
      <w:textAlignment w:val="baseline"/>
    </w:pPr>
    <w:rPr>
      <w:b/>
      <w:i w:val="0"/>
      <w:iCs w:val="0"/>
      <w:lang w:val="en-GB"/>
    </w:rPr>
  </w:style>
  <w:style w:type="character" w:customStyle="1" w:styleId="enumlev10">
    <w:name w:val="enumlev1 Знак"/>
    <w:locked/>
    <w:rsid w:val="00E73699"/>
    <w:rPr>
      <w:rFonts w:ascii="Times New Roman" w:hAnsi="Times New Roman"/>
      <w:sz w:val="24"/>
      <w:lang w:val="en-GB" w:eastAsia="en-US"/>
    </w:rPr>
  </w:style>
  <w:style w:type="character" w:customStyle="1" w:styleId="ListParagraphChar">
    <w:name w:val="List Paragraph Char"/>
    <w:link w:val="ListParagraph"/>
    <w:locked/>
    <w:rsid w:val="00E73699"/>
    <w:rPr>
      <w:sz w:val="24"/>
      <w:szCs w:val="24"/>
    </w:rPr>
  </w:style>
  <w:style w:type="paragraph" w:customStyle="1" w:styleId="gmail-tabletext">
    <w:name w:val="gmail-tabletext"/>
    <w:basedOn w:val="Normal"/>
    <w:rsid w:val="00754094"/>
    <w:pPr>
      <w:spacing w:before="100" w:beforeAutospacing="1" w:after="100" w:afterAutospacing="1"/>
    </w:pPr>
    <w:rPr>
      <w:rFonts w:eastAsia="Calibri"/>
    </w:rPr>
  </w:style>
  <w:style w:type="paragraph" w:customStyle="1" w:styleId="ECCBulletsLv1">
    <w:name w:val="ECC Bullets Lv1"/>
    <w:basedOn w:val="Normal"/>
    <w:qFormat/>
    <w:rsid w:val="002F52CE"/>
    <w:pPr>
      <w:numPr>
        <w:numId w:val="4"/>
      </w:numPr>
      <w:tabs>
        <w:tab w:val="left" w:pos="340"/>
      </w:tabs>
      <w:spacing w:before="60"/>
      <w:jc w:val="both"/>
    </w:pPr>
    <w:rPr>
      <w:rFonts w:ascii="Arial" w:eastAsia="Calibri" w:hAnsi="Arial"/>
      <w:sz w:val="20"/>
      <w:szCs w:val="22"/>
      <w:lang w:val="en-GB"/>
    </w:rPr>
  </w:style>
  <w:style w:type="paragraph" w:customStyle="1" w:styleId="ECCBulletsLv2">
    <w:name w:val="ECC Bullets Lv2"/>
    <w:basedOn w:val="ECCBulletsLv1"/>
    <w:uiPriority w:val="99"/>
    <w:rsid w:val="005A7FC7"/>
    <w:pPr>
      <w:ind w:left="680" w:hanging="340"/>
    </w:pPr>
  </w:style>
  <w:style w:type="paragraph" w:customStyle="1" w:styleId="ECCNumberedList">
    <w:name w:val="ECC Numbered List"/>
    <w:basedOn w:val="Normal"/>
    <w:uiPriority w:val="99"/>
    <w:rsid w:val="002F52CE"/>
    <w:pPr>
      <w:numPr>
        <w:numId w:val="5"/>
      </w:numPr>
      <w:spacing w:before="240"/>
      <w:jc w:val="both"/>
    </w:pPr>
    <w:rPr>
      <w:rFonts w:ascii="Arial" w:eastAsia="Calibri" w:hAnsi="Arial"/>
      <w:sz w:val="20"/>
      <w:szCs w:val="20"/>
      <w:lang w:val="en-GB"/>
    </w:rPr>
  </w:style>
  <w:style w:type="character" w:customStyle="1" w:styleId="ECCHLbold">
    <w:name w:val="ECC HL bold"/>
    <w:uiPriority w:val="99"/>
    <w:qFormat/>
    <w:rsid w:val="005A7FC7"/>
    <w:rPr>
      <w:b/>
      <w:bCs/>
    </w:rPr>
  </w:style>
  <w:style w:type="paragraph" w:customStyle="1" w:styleId="EditorsNote">
    <w:name w:val="EditorsNote"/>
    <w:basedOn w:val="Normal"/>
    <w:rsid w:val="005A7FC7"/>
    <w:pPr>
      <w:tabs>
        <w:tab w:val="left" w:pos="1134"/>
        <w:tab w:val="left" w:pos="1871"/>
        <w:tab w:val="left" w:pos="2268"/>
      </w:tabs>
      <w:overflowPunct w:val="0"/>
      <w:autoSpaceDE w:val="0"/>
      <w:autoSpaceDN w:val="0"/>
      <w:adjustRightInd w:val="0"/>
      <w:spacing w:before="240" w:after="240"/>
      <w:textAlignment w:val="baseline"/>
    </w:pPr>
    <w:rPr>
      <w:i/>
      <w:szCs w:val="20"/>
      <w:lang w:val="en-GB" w:eastAsia="en-GB"/>
    </w:rPr>
  </w:style>
  <w:style w:type="paragraph" w:customStyle="1" w:styleId="ASN1">
    <w:name w:val="ASN.1"/>
    <w:basedOn w:val="Normal"/>
    <w:rsid w:val="005A7FC7"/>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Times New Roman Bold" w:hAnsi="Times New Roman Bold"/>
      <w:b/>
      <w:noProof/>
      <w:sz w:val="20"/>
      <w:szCs w:val="20"/>
      <w:lang w:val="en-GB"/>
    </w:rPr>
  </w:style>
  <w:style w:type="paragraph" w:customStyle="1" w:styleId="Recref">
    <w:name w:val="Rec_ref"/>
    <w:basedOn w:val="Rectitle"/>
    <w:next w:val="Recdate"/>
    <w:rsid w:val="005A7FC7"/>
    <w:pPr>
      <w:spacing w:before="120"/>
      <w:textAlignment w:val="baseline"/>
    </w:pPr>
    <w:rPr>
      <w:rFonts w:ascii="Times New Roman" w:hAnsi="Times New Roman"/>
      <w:b w:val="0"/>
      <w:sz w:val="24"/>
      <w:lang w:val="en-GB"/>
    </w:rPr>
  </w:style>
  <w:style w:type="paragraph" w:customStyle="1" w:styleId="Questionref">
    <w:name w:val="Question_ref"/>
    <w:basedOn w:val="Recref"/>
    <w:next w:val="Questiondate"/>
    <w:rsid w:val="005A7FC7"/>
  </w:style>
  <w:style w:type="paragraph" w:customStyle="1" w:styleId="Reftext">
    <w:name w:val="Ref_text"/>
    <w:basedOn w:val="Normal"/>
    <w:rsid w:val="005A7FC7"/>
    <w:pPr>
      <w:tabs>
        <w:tab w:val="left" w:pos="1134"/>
        <w:tab w:val="left" w:pos="1871"/>
        <w:tab w:val="left" w:pos="2268"/>
      </w:tabs>
      <w:overflowPunct w:val="0"/>
      <w:autoSpaceDE w:val="0"/>
      <w:autoSpaceDN w:val="0"/>
      <w:adjustRightInd w:val="0"/>
      <w:spacing w:before="120"/>
      <w:ind w:left="1134" w:hanging="1134"/>
      <w:textAlignment w:val="baseline"/>
    </w:pPr>
    <w:rPr>
      <w:szCs w:val="20"/>
      <w:lang w:val="en-GB"/>
    </w:rPr>
  </w:style>
  <w:style w:type="paragraph" w:customStyle="1" w:styleId="Reftitle">
    <w:name w:val="Ref_title"/>
    <w:basedOn w:val="Normal"/>
    <w:next w:val="Reftext"/>
    <w:rsid w:val="005A7FC7"/>
    <w:pPr>
      <w:tabs>
        <w:tab w:val="left" w:pos="1134"/>
        <w:tab w:val="left" w:pos="1871"/>
        <w:tab w:val="left" w:pos="2268"/>
      </w:tabs>
      <w:overflowPunct w:val="0"/>
      <w:autoSpaceDE w:val="0"/>
      <w:autoSpaceDN w:val="0"/>
      <w:adjustRightInd w:val="0"/>
      <w:spacing w:before="480"/>
      <w:jc w:val="center"/>
      <w:textAlignment w:val="baseline"/>
    </w:pPr>
    <w:rPr>
      <w:caps/>
      <w:szCs w:val="20"/>
      <w:lang w:val="en-GB"/>
    </w:rPr>
  </w:style>
  <w:style w:type="paragraph" w:customStyle="1" w:styleId="Repdate">
    <w:name w:val="Rep_date"/>
    <w:basedOn w:val="Recdate"/>
    <w:next w:val="Normalaftertitle"/>
    <w:rsid w:val="005A7FC7"/>
  </w:style>
  <w:style w:type="paragraph" w:customStyle="1" w:styleId="Reptitle">
    <w:name w:val="Rep_title"/>
    <w:basedOn w:val="Rectitle"/>
    <w:next w:val="Repref"/>
    <w:rsid w:val="005A7FC7"/>
    <w:pPr>
      <w:textAlignment w:val="baseline"/>
    </w:pPr>
    <w:rPr>
      <w:lang w:val="en-GB"/>
    </w:rPr>
  </w:style>
  <w:style w:type="paragraph" w:customStyle="1" w:styleId="Repref">
    <w:name w:val="Rep_ref"/>
    <w:basedOn w:val="Recref"/>
    <w:next w:val="Repdate"/>
    <w:rsid w:val="005A7FC7"/>
  </w:style>
  <w:style w:type="paragraph" w:customStyle="1" w:styleId="Resdate">
    <w:name w:val="Res_date"/>
    <w:basedOn w:val="Recdate"/>
    <w:next w:val="Normalaftertitle"/>
    <w:rsid w:val="005A7FC7"/>
  </w:style>
  <w:style w:type="paragraph" w:customStyle="1" w:styleId="toc0">
    <w:name w:val="toc 0"/>
    <w:basedOn w:val="Normal"/>
    <w:next w:val="TOC1"/>
    <w:rsid w:val="005A7FC7"/>
    <w:pPr>
      <w:tabs>
        <w:tab w:val="right" w:pos="9781"/>
      </w:tabs>
      <w:overflowPunct w:val="0"/>
      <w:autoSpaceDE w:val="0"/>
      <w:autoSpaceDN w:val="0"/>
      <w:adjustRightInd w:val="0"/>
      <w:spacing w:before="120"/>
      <w:textAlignment w:val="baseline"/>
    </w:pPr>
    <w:rPr>
      <w:b/>
      <w:szCs w:val="20"/>
      <w:lang w:val="en-GB"/>
    </w:rPr>
  </w:style>
  <w:style w:type="character" w:customStyle="1" w:styleId="Recdef">
    <w:name w:val="Rec_def"/>
    <w:rsid w:val="005A7FC7"/>
    <w:rPr>
      <w:b/>
    </w:rPr>
  </w:style>
  <w:style w:type="character" w:customStyle="1" w:styleId="Resdef">
    <w:name w:val="Res_def"/>
    <w:rsid w:val="005A7FC7"/>
    <w:rPr>
      <w:rFonts w:ascii="Times New Roman" w:hAnsi="Times New Roman"/>
      <w:b/>
    </w:rPr>
  </w:style>
  <w:style w:type="paragraph" w:customStyle="1" w:styleId="Formal">
    <w:name w:val="Formal"/>
    <w:basedOn w:val="ASN1"/>
    <w:rsid w:val="005A7FC7"/>
    <w:rPr>
      <w:b w:val="0"/>
    </w:rPr>
  </w:style>
  <w:style w:type="paragraph" w:styleId="Index4">
    <w:name w:val="index 4"/>
    <w:basedOn w:val="Normal"/>
    <w:next w:val="Normal"/>
    <w:rsid w:val="005A7FC7"/>
    <w:pPr>
      <w:tabs>
        <w:tab w:val="left" w:pos="1134"/>
        <w:tab w:val="left" w:pos="1871"/>
        <w:tab w:val="left" w:pos="2268"/>
      </w:tabs>
      <w:overflowPunct w:val="0"/>
      <w:autoSpaceDE w:val="0"/>
      <w:autoSpaceDN w:val="0"/>
      <w:adjustRightInd w:val="0"/>
      <w:spacing w:before="120"/>
      <w:ind w:left="849"/>
      <w:textAlignment w:val="baseline"/>
    </w:pPr>
    <w:rPr>
      <w:szCs w:val="20"/>
      <w:lang w:val="en-GB"/>
    </w:rPr>
  </w:style>
  <w:style w:type="paragraph" w:styleId="Index5">
    <w:name w:val="index 5"/>
    <w:basedOn w:val="Normal"/>
    <w:next w:val="Normal"/>
    <w:rsid w:val="005A7FC7"/>
    <w:pPr>
      <w:tabs>
        <w:tab w:val="left" w:pos="1134"/>
        <w:tab w:val="left" w:pos="1871"/>
        <w:tab w:val="left" w:pos="2268"/>
      </w:tabs>
      <w:overflowPunct w:val="0"/>
      <w:autoSpaceDE w:val="0"/>
      <w:autoSpaceDN w:val="0"/>
      <w:adjustRightInd w:val="0"/>
      <w:spacing w:before="120"/>
      <w:ind w:left="1132"/>
      <w:textAlignment w:val="baseline"/>
    </w:pPr>
    <w:rPr>
      <w:szCs w:val="20"/>
      <w:lang w:val="en-GB"/>
    </w:rPr>
  </w:style>
  <w:style w:type="paragraph" w:styleId="Index6">
    <w:name w:val="index 6"/>
    <w:basedOn w:val="Normal"/>
    <w:next w:val="Normal"/>
    <w:rsid w:val="005A7FC7"/>
    <w:pPr>
      <w:tabs>
        <w:tab w:val="left" w:pos="1134"/>
        <w:tab w:val="left" w:pos="1871"/>
        <w:tab w:val="left" w:pos="2268"/>
      </w:tabs>
      <w:overflowPunct w:val="0"/>
      <w:autoSpaceDE w:val="0"/>
      <w:autoSpaceDN w:val="0"/>
      <w:adjustRightInd w:val="0"/>
      <w:spacing w:before="120"/>
      <w:ind w:left="1415"/>
      <w:textAlignment w:val="baseline"/>
    </w:pPr>
    <w:rPr>
      <w:szCs w:val="20"/>
      <w:lang w:val="en-GB"/>
    </w:rPr>
  </w:style>
  <w:style w:type="paragraph" w:styleId="Index7">
    <w:name w:val="index 7"/>
    <w:basedOn w:val="Normal"/>
    <w:next w:val="Normal"/>
    <w:rsid w:val="005A7FC7"/>
    <w:pPr>
      <w:tabs>
        <w:tab w:val="left" w:pos="1134"/>
        <w:tab w:val="left" w:pos="1871"/>
        <w:tab w:val="left" w:pos="2268"/>
      </w:tabs>
      <w:overflowPunct w:val="0"/>
      <w:autoSpaceDE w:val="0"/>
      <w:autoSpaceDN w:val="0"/>
      <w:adjustRightInd w:val="0"/>
      <w:spacing w:before="120"/>
      <w:ind w:left="1698"/>
      <w:textAlignment w:val="baseline"/>
    </w:pPr>
    <w:rPr>
      <w:szCs w:val="20"/>
      <w:lang w:val="en-GB"/>
    </w:rPr>
  </w:style>
  <w:style w:type="paragraph" w:styleId="IndexHeading">
    <w:name w:val="index heading"/>
    <w:basedOn w:val="Normal"/>
    <w:next w:val="Index1"/>
    <w:rsid w:val="005A7FC7"/>
    <w:pPr>
      <w:tabs>
        <w:tab w:val="left" w:pos="1134"/>
        <w:tab w:val="left" w:pos="1871"/>
        <w:tab w:val="left" w:pos="2268"/>
      </w:tabs>
      <w:overflowPunct w:val="0"/>
      <w:autoSpaceDE w:val="0"/>
      <w:autoSpaceDN w:val="0"/>
      <w:adjustRightInd w:val="0"/>
      <w:spacing w:before="120"/>
      <w:textAlignment w:val="baseline"/>
    </w:pPr>
    <w:rPr>
      <w:szCs w:val="20"/>
      <w:lang w:val="en-GB"/>
    </w:rPr>
  </w:style>
  <w:style w:type="character" w:styleId="LineNumber">
    <w:name w:val="line number"/>
    <w:rsid w:val="005A7FC7"/>
  </w:style>
  <w:style w:type="paragraph" w:styleId="ListBullet">
    <w:name w:val="List Bullet"/>
    <w:basedOn w:val="Normal"/>
    <w:unhideWhenUsed/>
    <w:rsid w:val="002F52CE"/>
    <w:pPr>
      <w:numPr>
        <w:numId w:val="8"/>
      </w:numPr>
      <w:tabs>
        <w:tab w:val="left" w:pos="1134"/>
        <w:tab w:val="left" w:pos="1871"/>
        <w:tab w:val="left" w:pos="2268"/>
      </w:tabs>
      <w:overflowPunct w:val="0"/>
      <w:autoSpaceDE w:val="0"/>
      <w:autoSpaceDN w:val="0"/>
      <w:adjustRightInd w:val="0"/>
      <w:spacing w:before="120"/>
      <w:contextualSpacing/>
      <w:textAlignment w:val="baseline"/>
    </w:pPr>
    <w:rPr>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12918">
      <w:bodyDiv w:val="1"/>
      <w:marLeft w:val="0"/>
      <w:marRight w:val="0"/>
      <w:marTop w:val="0"/>
      <w:marBottom w:val="0"/>
      <w:divBdr>
        <w:top w:val="none" w:sz="0" w:space="0" w:color="auto"/>
        <w:left w:val="none" w:sz="0" w:space="0" w:color="auto"/>
        <w:bottom w:val="none" w:sz="0" w:space="0" w:color="auto"/>
        <w:right w:val="none" w:sz="0" w:space="0" w:color="auto"/>
      </w:divBdr>
    </w:div>
    <w:div w:id="59602978">
      <w:bodyDiv w:val="1"/>
      <w:marLeft w:val="0"/>
      <w:marRight w:val="0"/>
      <w:marTop w:val="0"/>
      <w:marBottom w:val="0"/>
      <w:divBdr>
        <w:top w:val="none" w:sz="0" w:space="0" w:color="auto"/>
        <w:left w:val="none" w:sz="0" w:space="0" w:color="auto"/>
        <w:bottom w:val="none" w:sz="0" w:space="0" w:color="auto"/>
        <w:right w:val="none" w:sz="0" w:space="0" w:color="auto"/>
      </w:divBdr>
    </w:div>
    <w:div w:id="377097778">
      <w:bodyDiv w:val="1"/>
      <w:marLeft w:val="0"/>
      <w:marRight w:val="0"/>
      <w:marTop w:val="0"/>
      <w:marBottom w:val="0"/>
      <w:divBdr>
        <w:top w:val="none" w:sz="0" w:space="0" w:color="auto"/>
        <w:left w:val="none" w:sz="0" w:space="0" w:color="auto"/>
        <w:bottom w:val="none" w:sz="0" w:space="0" w:color="auto"/>
        <w:right w:val="none" w:sz="0" w:space="0" w:color="auto"/>
      </w:divBdr>
    </w:div>
    <w:div w:id="882063424">
      <w:bodyDiv w:val="1"/>
      <w:marLeft w:val="0"/>
      <w:marRight w:val="0"/>
      <w:marTop w:val="0"/>
      <w:marBottom w:val="0"/>
      <w:divBdr>
        <w:top w:val="none" w:sz="0" w:space="0" w:color="auto"/>
        <w:left w:val="none" w:sz="0" w:space="0" w:color="auto"/>
        <w:bottom w:val="none" w:sz="0" w:space="0" w:color="auto"/>
        <w:right w:val="none" w:sz="0" w:space="0" w:color="auto"/>
      </w:divBdr>
    </w:div>
    <w:div w:id="1141460532">
      <w:bodyDiv w:val="1"/>
      <w:marLeft w:val="0"/>
      <w:marRight w:val="0"/>
      <w:marTop w:val="0"/>
      <w:marBottom w:val="0"/>
      <w:divBdr>
        <w:top w:val="none" w:sz="0" w:space="0" w:color="auto"/>
        <w:left w:val="none" w:sz="0" w:space="0" w:color="auto"/>
        <w:bottom w:val="none" w:sz="0" w:space="0" w:color="auto"/>
        <w:right w:val="none" w:sz="0" w:space="0" w:color="auto"/>
      </w:divBdr>
    </w:div>
    <w:div w:id="148192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6670FA-BC55-41B1-9B55-38D3DC7C7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2084</Words>
  <Characters>11884</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NTIA</Company>
  <LinksUpToDate>false</LinksUpToDate>
  <CharactersWithSpaces>13941</CharactersWithSpaces>
  <SharedDoc>false</SharedDoc>
  <HLinks>
    <vt:vector size="12" baseType="variant">
      <vt:variant>
        <vt:i4>393220</vt:i4>
      </vt:variant>
      <vt:variant>
        <vt:i4>9</vt:i4>
      </vt:variant>
      <vt:variant>
        <vt:i4>0</vt:i4>
      </vt:variant>
      <vt:variant>
        <vt:i4>5</vt:i4>
      </vt:variant>
      <vt:variant>
        <vt:lpwstr>http://www.itu.int/pub/R-QUE-SG05.259</vt:lpwstr>
      </vt:variant>
      <vt:variant>
        <vt:lpwstr/>
      </vt:variant>
      <vt:variant>
        <vt:i4>4718670</vt:i4>
      </vt:variant>
      <vt:variant>
        <vt:i4>3</vt:i4>
      </vt:variant>
      <vt:variant>
        <vt:i4>0</vt:i4>
      </vt:variant>
      <vt:variant>
        <vt:i4>5</vt:i4>
      </vt:variant>
      <vt:variant>
        <vt:lpwstr>https://www.sfcgonline.org/Recommendations/REC SFCG 14-2R5 (Use of 37-38 GHz).pdf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arichardson</dc:creator>
  <cp:lastModifiedBy>Rev</cp:lastModifiedBy>
  <cp:revision>3</cp:revision>
  <cp:lastPrinted>2018-09-20T14:58:00Z</cp:lastPrinted>
  <dcterms:created xsi:type="dcterms:W3CDTF">2019-02-12T01:29:00Z</dcterms:created>
  <dcterms:modified xsi:type="dcterms:W3CDTF">2019-02-12T01:34:00Z</dcterms:modified>
</cp:coreProperties>
</file>