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75154" w14:textId="77777777" w:rsidR="00A56D4D" w:rsidRPr="00DA1928" w:rsidRDefault="00A56D4D" w:rsidP="00A56D4D">
      <w:pPr>
        <w:widowControl w:val="0"/>
        <w:autoSpaceDE w:val="0"/>
        <w:autoSpaceDN w:val="0"/>
        <w:adjustRightInd w:val="0"/>
        <w:ind w:left="3380"/>
        <w:rPr>
          <w:rFonts w:ascii="Times New Roman" w:eastAsia="Times New Roman" w:hAnsi="Times New Roman" w:cs="Times New Roman"/>
        </w:rPr>
      </w:pPr>
      <w:r w:rsidRPr="00DA1928">
        <w:rPr>
          <w:rFonts w:ascii="Times New Roman" w:eastAsia="Times New Roman" w:hAnsi="Times New Roman" w:cs="Times New Roman"/>
          <w:b/>
          <w:bCs/>
          <w:u w:val="single"/>
        </w:rPr>
        <w:t>Meeting Minutes</w:t>
      </w:r>
    </w:p>
    <w:p w14:paraId="03E7ECB8"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73710337" w14:textId="538BBFB3" w:rsidR="00A56D4D" w:rsidRPr="00DA1928" w:rsidRDefault="00A56D4D" w:rsidP="00A56D4D">
      <w:pPr>
        <w:widowControl w:val="0"/>
        <w:tabs>
          <w:tab w:val="left" w:pos="1420"/>
        </w:tabs>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Meeting</w:t>
      </w:r>
      <w:r w:rsidR="0082002F" w:rsidRPr="00DA1928">
        <w:rPr>
          <w:rFonts w:ascii="Times New Roman" w:eastAsia="Times New Roman" w:hAnsi="Times New Roman" w:cs="Times New Roman"/>
        </w:rPr>
        <w:t>:</w:t>
      </w:r>
      <w:r w:rsidR="0082002F" w:rsidRPr="00DA1928">
        <w:rPr>
          <w:rFonts w:ascii="Times New Roman" w:eastAsia="Times New Roman" w:hAnsi="Times New Roman" w:cs="Times New Roman"/>
        </w:rPr>
        <w:tab/>
        <w:t>IWG-3</w:t>
      </w:r>
      <w:r w:rsidRPr="00DA1928">
        <w:rPr>
          <w:rFonts w:ascii="Times New Roman" w:eastAsia="Times New Roman" w:hAnsi="Times New Roman" w:cs="Times New Roman"/>
        </w:rPr>
        <w:t xml:space="preserve"> (</w:t>
      </w:r>
      <w:r w:rsidRPr="00FF303D">
        <w:rPr>
          <w:rFonts w:ascii="Times New Roman" w:eastAsia="Times New Roman" w:hAnsi="Times New Roman" w:cs="Times New Roman"/>
        </w:rPr>
        <w:t xml:space="preserve">Meeting </w:t>
      </w:r>
      <w:r w:rsidR="00DD2D94" w:rsidRPr="00FF303D">
        <w:rPr>
          <w:rFonts w:ascii="Times New Roman" w:eastAsia="Times New Roman" w:hAnsi="Times New Roman" w:cs="Times New Roman"/>
        </w:rPr>
        <w:t>1</w:t>
      </w:r>
      <w:r w:rsidR="00B94F58">
        <w:rPr>
          <w:rFonts w:ascii="Times New Roman" w:eastAsia="Times New Roman" w:hAnsi="Times New Roman" w:cs="Times New Roman"/>
        </w:rPr>
        <w:t>9</w:t>
      </w:r>
      <w:r w:rsidRPr="00FF303D">
        <w:rPr>
          <w:rFonts w:ascii="Times New Roman" w:eastAsia="Times New Roman" w:hAnsi="Times New Roman" w:cs="Times New Roman"/>
        </w:rPr>
        <w:t>)</w:t>
      </w:r>
    </w:p>
    <w:p w14:paraId="519553E9" w14:textId="77777777" w:rsidR="00A56D4D" w:rsidRPr="00DA1928" w:rsidRDefault="00A56D4D" w:rsidP="00A56D4D">
      <w:pPr>
        <w:widowControl w:val="0"/>
        <w:tabs>
          <w:tab w:val="left" w:pos="1420"/>
        </w:tabs>
        <w:autoSpaceDE w:val="0"/>
        <w:autoSpaceDN w:val="0"/>
        <w:adjustRightInd w:val="0"/>
        <w:rPr>
          <w:rFonts w:ascii="Times New Roman" w:eastAsia="Times New Roman" w:hAnsi="Times New Roman" w:cs="Times New Roman"/>
        </w:rPr>
      </w:pPr>
    </w:p>
    <w:p w14:paraId="68C0E018" w14:textId="2FB13F32"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Date/Time</w:t>
      </w:r>
      <w:r w:rsidR="00701FA2">
        <w:rPr>
          <w:rFonts w:ascii="Times New Roman" w:eastAsia="Times New Roman" w:hAnsi="Times New Roman" w:cs="Times New Roman"/>
        </w:rPr>
        <w:t>:</w:t>
      </w:r>
      <w:r w:rsidR="00701FA2">
        <w:rPr>
          <w:rFonts w:ascii="Times New Roman" w:eastAsia="Times New Roman" w:hAnsi="Times New Roman" w:cs="Times New Roman"/>
        </w:rPr>
        <w:tab/>
      </w:r>
      <w:r w:rsidR="00BD4DC9">
        <w:rPr>
          <w:rFonts w:ascii="Times New Roman" w:eastAsia="Times New Roman" w:hAnsi="Times New Roman" w:cs="Times New Roman"/>
        </w:rPr>
        <w:t>Thursday</w:t>
      </w:r>
      <w:r w:rsidRPr="00DA1928">
        <w:rPr>
          <w:rFonts w:ascii="Times New Roman" w:eastAsia="Times New Roman" w:hAnsi="Times New Roman" w:cs="Times New Roman"/>
        </w:rPr>
        <w:t xml:space="preserve">, </w:t>
      </w:r>
      <w:r w:rsidR="00B94F58">
        <w:rPr>
          <w:rFonts w:ascii="Times New Roman" w:eastAsia="Times New Roman" w:hAnsi="Times New Roman" w:cs="Times New Roman"/>
        </w:rPr>
        <w:t>Dec</w:t>
      </w:r>
      <w:r w:rsidR="00BD4DC9">
        <w:rPr>
          <w:rFonts w:ascii="Times New Roman" w:eastAsia="Times New Roman" w:hAnsi="Times New Roman" w:cs="Times New Roman"/>
        </w:rPr>
        <w:t>ember 1</w:t>
      </w:r>
      <w:r w:rsidR="00B94F58">
        <w:rPr>
          <w:rFonts w:ascii="Times New Roman" w:eastAsia="Times New Roman" w:hAnsi="Times New Roman" w:cs="Times New Roman"/>
        </w:rPr>
        <w:t>3</w:t>
      </w:r>
      <w:r w:rsidR="00DD2D94" w:rsidRPr="00DA1928">
        <w:rPr>
          <w:rFonts w:ascii="Times New Roman" w:eastAsia="Times New Roman" w:hAnsi="Times New Roman" w:cs="Times New Roman"/>
        </w:rPr>
        <w:t>, 2018</w:t>
      </w:r>
      <w:r w:rsidRPr="00DA1928">
        <w:rPr>
          <w:rFonts w:ascii="Times New Roman" w:eastAsia="Times New Roman" w:hAnsi="Times New Roman" w:cs="Times New Roman"/>
        </w:rPr>
        <w:t xml:space="preserve">    </w:t>
      </w:r>
      <w:r w:rsidR="00BD4DC9">
        <w:rPr>
          <w:rFonts w:ascii="Times New Roman" w:eastAsia="Times New Roman" w:hAnsi="Times New Roman" w:cs="Times New Roman"/>
        </w:rPr>
        <w:t>13:00</w:t>
      </w:r>
      <w:r w:rsidRPr="00DA1928">
        <w:rPr>
          <w:rFonts w:ascii="Times New Roman" w:eastAsia="Times New Roman" w:hAnsi="Times New Roman" w:cs="Times New Roman"/>
        </w:rPr>
        <w:t>-</w:t>
      </w:r>
      <w:r w:rsidR="00701FA2">
        <w:rPr>
          <w:rFonts w:ascii="Times New Roman" w:eastAsia="Times New Roman" w:hAnsi="Times New Roman" w:cs="Times New Roman"/>
        </w:rPr>
        <w:t>1</w:t>
      </w:r>
      <w:r w:rsidR="00B94F58">
        <w:rPr>
          <w:rFonts w:ascii="Times New Roman" w:eastAsia="Times New Roman" w:hAnsi="Times New Roman" w:cs="Times New Roman"/>
        </w:rPr>
        <w:t>4</w:t>
      </w:r>
      <w:r w:rsidR="007E4ACC">
        <w:rPr>
          <w:rFonts w:ascii="Times New Roman" w:eastAsia="Times New Roman" w:hAnsi="Times New Roman" w:cs="Times New Roman"/>
        </w:rPr>
        <w:t xml:space="preserve">:00 </w:t>
      </w:r>
      <w:r w:rsidR="00C97F53">
        <w:rPr>
          <w:rFonts w:ascii="Times New Roman" w:eastAsia="Times New Roman" w:hAnsi="Times New Roman" w:cs="Times New Roman"/>
        </w:rPr>
        <w:t xml:space="preserve">PM </w:t>
      </w:r>
      <w:r w:rsidR="00701FA2">
        <w:rPr>
          <w:rFonts w:ascii="Times New Roman" w:eastAsia="Times New Roman" w:hAnsi="Times New Roman" w:cs="Times New Roman"/>
        </w:rPr>
        <w:t>ED</w:t>
      </w:r>
      <w:r w:rsidR="00C97F53" w:rsidRPr="00DA1928">
        <w:rPr>
          <w:rFonts w:ascii="Times New Roman" w:eastAsia="Times New Roman" w:hAnsi="Times New Roman" w:cs="Times New Roman"/>
        </w:rPr>
        <w:t>T</w:t>
      </w:r>
    </w:p>
    <w:p w14:paraId="4A61D960"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26DD1DDB"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Location</w:t>
      </w:r>
      <w:r w:rsidRPr="00DA1928">
        <w:rPr>
          <w:rFonts w:ascii="Times New Roman" w:eastAsia="Times New Roman" w:hAnsi="Times New Roman" w:cs="Times New Roman"/>
        </w:rPr>
        <w:t>:</w:t>
      </w:r>
      <w:r w:rsidRPr="00DA1928">
        <w:rPr>
          <w:rFonts w:ascii="Times New Roman" w:eastAsia="Times New Roman" w:hAnsi="Times New Roman" w:cs="Times New Roman"/>
        </w:rPr>
        <w:tab/>
        <w:t>Conference call</w:t>
      </w:r>
    </w:p>
    <w:p w14:paraId="0BCF1634"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03201645" w14:textId="2E49A14D"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Committee Members &amp; Observers Present</w:t>
      </w:r>
      <w:r w:rsidRPr="00DA1928">
        <w:rPr>
          <w:rFonts w:ascii="Times New Roman" w:eastAsia="Times New Roman" w:hAnsi="Times New Roman" w:cs="Times New Roman"/>
        </w:rPr>
        <w:t>:</w:t>
      </w:r>
      <w:r w:rsidR="00701FA2">
        <w:rPr>
          <w:rFonts w:ascii="Times New Roman" w:eastAsia="Times New Roman" w:hAnsi="Times New Roman" w:cs="Times New Roman"/>
        </w:rPr>
        <w:t xml:space="preserve"> S</w:t>
      </w:r>
      <w:r w:rsidRPr="00DA1928">
        <w:rPr>
          <w:rFonts w:ascii="Times New Roman" w:eastAsia="Times New Roman" w:hAnsi="Times New Roman" w:cs="Times New Roman"/>
        </w:rPr>
        <w:t xml:space="preserve">ee attached Appendix A. </w:t>
      </w:r>
    </w:p>
    <w:p w14:paraId="01030C25" w14:textId="77777777" w:rsidR="00A56D4D" w:rsidRPr="00DA1928" w:rsidRDefault="00A56D4D" w:rsidP="00A56D4D">
      <w:pPr>
        <w:widowControl w:val="0"/>
        <w:autoSpaceDE w:val="0"/>
        <w:autoSpaceDN w:val="0"/>
        <w:adjustRightInd w:val="0"/>
        <w:rPr>
          <w:rFonts w:ascii="Times New Roman" w:eastAsia="Times New Roman" w:hAnsi="Times New Roman" w:cs="Times New Roman"/>
          <w:b/>
          <w:color w:val="FF0000"/>
        </w:rPr>
      </w:pPr>
    </w:p>
    <w:p w14:paraId="6CF587F6"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FCC Employees Present</w:t>
      </w:r>
      <w:r w:rsidRPr="00DA1928">
        <w:rPr>
          <w:rFonts w:ascii="Times New Roman" w:eastAsia="Times New Roman" w:hAnsi="Times New Roman" w:cs="Times New Roman"/>
        </w:rPr>
        <w:t>:</w:t>
      </w:r>
    </w:p>
    <w:p w14:paraId="226DD2C3" w14:textId="77777777" w:rsidR="00A56D4D" w:rsidRPr="00DA1928" w:rsidRDefault="00A56D4D" w:rsidP="00A56D4D">
      <w:pPr>
        <w:widowControl w:val="0"/>
        <w:autoSpaceDE w:val="0"/>
        <w:autoSpaceDN w:val="0"/>
        <w:adjustRightInd w:val="0"/>
        <w:rPr>
          <w:rFonts w:ascii="Times New Roman" w:eastAsia="Times New Roman" w:hAnsi="Times New Roman" w:cs="Times New Roman"/>
          <w:b/>
          <w:color w:val="FF0000"/>
        </w:rPr>
      </w:pPr>
    </w:p>
    <w:p w14:paraId="6A3B46F3" w14:textId="3DD23C5A" w:rsidR="00A55B73" w:rsidRDefault="00A56D4D" w:rsidP="00A55B73">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Michael Mullinix, Designated Federal Official (DFO) for WAC-19</w:t>
      </w:r>
      <w:r w:rsidR="00B94F58">
        <w:rPr>
          <w:rFonts w:ascii="Times New Roman" w:eastAsia="Times New Roman" w:hAnsi="Times New Roman" w:cs="Times New Roman"/>
        </w:rPr>
        <w:t xml:space="preserve"> (see also Appendix A)</w:t>
      </w:r>
    </w:p>
    <w:p w14:paraId="7F1DB662"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31EAD333" w14:textId="77777777" w:rsidR="00A56D4D" w:rsidRPr="00DA1928" w:rsidRDefault="00A56D4D" w:rsidP="00A56D4D">
      <w:pPr>
        <w:widowControl w:val="0"/>
        <w:overflowPunct w:val="0"/>
        <w:autoSpaceDE w:val="0"/>
        <w:autoSpaceDN w:val="0"/>
        <w:adjustRightInd w:val="0"/>
        <w:ind w:right="680"/>
        <w:rPr>
          <w:rFonts w:ascii="Times New Roman" w:eastAsia="Times New Roman" w:hAnsi="Times New Roman" w:cs="Times New Roman"/>
        </w:rPr>
      </w:pPr>
      <w:r w:rsidRPr="00DA1928">
        <w:rPr>
          <w:rFonts w:ascii="Times New Roman" w:eastAsia="Times New Roman" w:hAnsi="Times New Roman" w:cs="Times New Roman"/>
          <w:u w:val="single"/>
        </w:rPr>
        <w:t>Meeting Summary</w:t>
      </w:r>
      <w:r w:rsidRPr="00DA1928">
        <w:rPr>
          <w:rFonts w:ascii="Times New Roman" w:eastAsia="Times New Roman" w:hAnsi="Times New Roman" w:cs="Times New Roman"/>
        </w:rPr>
        <w:t xml:space="preserve">: </w:t>
      </w:r>
    </w:p>
    <w:p w14:paraId="18B52046" w14:textId="77777777" w:rsidR="00A56D4D" w:rsidRPr="00DA1928" w:rsidRDefault="00A56D4D" w:rsidP="00A56D4D">
      <w:pPr>
        <w:widowControl w:val="0"/>
        <w:overflowPunct w:val="0"/>
        <w:autoSpaceDE w:val="0"/>
        <w:autoSpaceDN w:val="0"/>
        <w:adjustRightInd w:val="0"/>
        <w:ind w:right="680"/>
        <w:rPr>
          <w:rFonts w:ascii="Times New Roman" w:eastAsia="Times New Roman" w:hAnsi="Times New Roman" w:cs="Times New Roman"/>
        </w:rPr>
      </w:pPr>
    </w:p>
    <w:p w14:paraId="77A3E19D" w14:textId="77777777" w:rsidR="00A56D4D" w:rsidRPr="00DA1928" w:rsidRDefault="0087230C" w:rsidP="0087230C">
      <w:pPr>
        <w:pStyle w:val="ListParagraph"/>
        <w:numPr>
          <w:ilvl w:val="0"/>
          <w:numId w:val="1"/>
        </w:numPr>
        <w:rPr>
          <w:rFonts w:ascii="Times New Roman" w:hAnsi="Times New Roman" w:cs="Times New Roman"/>
          <w:sz w:val="24"/>
          <w:szCs w:val="24"/>
        </w:rPr>
      </w:pPr>
      <w:r w:rsidRPr="00DA1928">
        <w:rPr>
          <w:rFonts w:ascii="Times New Roman" w:hAnsi="Times New Roman" w:cs="Times New Roman"/>
          <w:sz w:val="24"/>
          <w:szCs w:val="24"/>
        </w:rPr>
        <w:t>Opening Remarks, Introductions, Identification of D</w:t>
      </w:r>
      <w:r w:rsidR="00DD2D94" w:rsidRPr="00DA1928">
        <w:rPr>
          <w:rFonts w:ascii="Times New Roman" w:hAnsi="Times New Roman" w:cs="Times New Roman"/>
          <w:sz w:val="24"/>
          <w:szCs w:val="24"/>
        </w:rPr>
        <w:t xml:space="preserve">FO, volunteer to take minutes </w:t>
      </w:r>
    </w:p>
    <w:p w14:paraId="6513291D" w14:textId="77777777" w:rsidR="00A56D4D" w:rsidRPr="00DA1928" w:rsidRDefault="00A56D4D" w:rsidP="00A56D4D">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2B1D18B9" w14:textId="0B7DE08B" w:rsidR="0087230C" w:rsidRPr="00DA1928" w:rsidRDefault="00B94F58" w:rsidP="00B94F58">
      <w:pPr>
        <w:widowControl w:val="0"/>
        <w:overflowPunct w:val="0"/>
        <w:autoSpaceDE w:val="0"/>
        <w:autoSpaceDN w:val="0"/>
        <w:adjustRightInd w:val="0"/>
        <w:ind w:left="677" w:right="677"/>
        <w:rPr>
          <w:rFonts w:ascii="Times New Roman" w:eastAsia="Times New Roman" w:hAnsi="Times New Roman" w:cs="Times New Roman"/>
        </w:rPr>
      </w:pPr>
      <w:r>
        <w:rPr>
          <w:rFonts w:ascii="Times New Roman" w:eastAsia="Times New Roman" w:hAnsi="Times New Roman" w:cs="Times New Roman"/>
        </w:rPr>
        <w:t>Jack Wengryniuk</w:t>
      </w:r>
      <w:r w:rsidR="00BD4DC9">
        <w:rPr>
          <w:rFonts w:ascii="Times New Roman" w:eastAsia="Times New Roman" w:hAnsi="Times New Roman" w:cs="Times New Roman"/>
        </w:rPr>
        <w:t xml:space="preserve">, </w:t>
      </w:r>
      <w:r w:rsidR="00E5474C">
        <w:rPr>
          <w:rFonts w:ascii="Times New Roman" w:eastAsia="Times New Roman" w:hAnsi="Times New Roman" w:cs="Times New Roman"/>
        </w:rPr>
        <w:t>Chair of IWG-3</w:t>
      </w:r>
      <w:r w:rsidR="007E4ACC">
        <w:rPr>
          <w:rFonts w:ascii="Times New Roman" w:eastAsia="Times New Roman" w:hAnsi="Times New Roman" w:cs="Times New Roman"/>
        </w:rPr>
        <w:t xml:space="preserve">, </w:t>
      </w:r>
      <w:r w:rsidR="0087230C" w:rsidRPr="00DA1928">
        <w:rPr>
          <w:rFonts w:ascii="Times New Roman" w:eastAsia="Times New Roman" w:hAnsi="Times New Roman" w:cs="Times New Roman"/>
        </w:rPr>
        <w:t xml:space="preserve">opened the </w:t>
      </w:r>
      <w:r w:rsidR="001C65E9" w:rsidRPr="00DA1928">
        <w:rPr>
          <w:rFonts w:ascii="Times New Roman" w:eastAsia="Times New Roman" w:hAnsi="Times New Roman" w:cs="Times New Roman"/>
        </w:rPr>
        <w:t xml:space="preserve">meeting </w:t>
      </w:r>
      <w:r>
        <w:rPr>
          <w:rFonts w:ascii="Times New Roman" w:eastAsia="Times New Roman" w:hAnsi="Times New Roman" w:cs="Times New Roman"/>
        </w:rPr>
        <w:t>by welcoming all to the 19</w:t>
      </w:r>
      <w:r w:rsidRPr="00B94F58">
        <w:rPr>
          <w:rFonts w:ascii="Times New Roman" w:eastAsia="Times New Roman" w:hAnsi="Times New Roman" w:cs="Times New Roman"/>
          <w:vertAlign w:val="superscript"/>
        </w:rPr>
        <w:t>th</w:t>
      </w:r>
      <w:r>
        <w:rPr>
          <w:rFonts w:ascii="Times New Roman" w:eastAsia="Times New Roman" w:hAnsi="Times New Roman" w:cs="Times New Roman"/>
        </w:rPr>
        <w:t xml:space="preserve"> meeting of the group and stating the </w:t>
      </w:r>
      <w:r w:rsidR="00E5474C">
        <w:rPr>
          <w:rFonts w:ascii="Times New Roman" w:eastAsia="Times New Roman" w:hAnsi="Times New Roman" w:cs="Times New Roman"/>
        </w:rPr>
        <w:t>objectives for the meeting</w:t>
      </w:r>
      <w:r>
        <w:rPr>
          <w:rFonts w:ascii="Times New Roman" w:eastAsia="Times New Roman" w:hAnsi="Times New Roman" w:cs="Times New Roman"/>
        </w:rPr>
        <w:t>.  All participants</w:t>
      </w:r>
      <w:r w:rsidR="00E5474C">
        <w:rPr>
          <w:rFonts w:ascii="Times New Roman" w:eastAsia="Times New Roman" w:hAnsi="Times New Roman" w:cs="Times New Roman"/>
        </w:rPr>
        <w:t xml:space="preserve"> introduce</w:t>
      </w:r>
      <w:r>
        <w:rPr>
          <w:rFonts w:ascii="Times New Roman" w:eastAsia="Times New Roman" w:hAnsi="Times New Roman" w:cs="Times New Roman"/>
        </w:rPr>
        <w:t>d</w:t>
      </w:r>
      <w:r w:rsidR="00E5474C">
        <w:rPr>
          <w:rFonts w:ascii="Times New Roman" w:eastAsia="Times New Roman" w:hAnsi="Times New Roman" w:cs="Times New Roman"/>
        </w:rPr>
        <w:t xml:space="preserve"> themselves</w:t>
      </w:r>
      <w:r>
        <w:rPr>
          <w:rFonts w:ascii="Times New Roman" w:eastAsia="Times New Roman" w:hAnsi="Times New Roman" w:cs="Times New Roman"/>
        </w:rPr>
        <w:t xml:space="preserve"> and attendance of</w:t>
      </w:r>
      <w:r w:rsidR="00F55915">
        <w:rPr>
          <w:rFonts w:ascii="Times New Roman" w:eastAsia="Times New Roman" w:hAnsi="Times New Roman" w:cs="Times New Roman"/>
        </w:rPr>
        <w:t xml:space="preserve"> a DFO was confirmed. As no</w:t>
      </w:r>
      <w:r>
        <w:rPr>
          <w:rFonts w:ascii="Times New Roman" w:eastAsia="Times New Roman" w:hAnsi="Times New Roman" w:cs="Times New Roman"/>
        </w:rPr>
        <w:t>ne of the many participants were</w:t>
      </w:r>
      <w:r w:rsidR="00F55915">
        <w:rPr>
          <w:rFonts w:ascii="Times New Roman" w:eastAsia="Times New Roman" w:hAnsi="Times New Roman" w:cs="Times New Roman"/>
        </w:rPr>
        <w:t xml:space="preserve"> willing to volunteer to take minutes, the Chairman </w:t>
      </w:r>
      <w:r>
        <w:rPr>
          <w:rFonts w:ascii="Times New Roman" w:eastAsia="Times New Roman" w:hAnsi="Times New Roman" w:cs="Times New Roman"/>
        </w:rPr>
        <w:t xml:space="preserve">again </w:t>
      </w:r>
      <w:r w:rsidR="002D2EDD">
        <w:rPr>
          <w:rFonts w:ascii="Times New Roman" w:eastAsia="Times New Roman" w:hAnsi="Times New Roman" w:cs="Times New Roman"/>
        </w:rPr>
        <w:t xml:space="preserve">reluctantly </w:t>
      </w:r>
      <w:r w:rsidR="00F55915">
        <w:rPr>
          <w:rFonts w:ascii="Times New Roman" w:eastAsia="Times New Roman" w:hAnsi="Times New Roman" w:cs="Times New Roman"/>
        </w:rPr>
        <w:t>resigned himself to this task</w:t>
      </w:r>
      <w:r w:rsidR="0087230C" w:rsidRPr="00DA1928">
        <w:rPr>
          <w:rFonts w:ascii="Times New Roman" w:eastAsia="Times New Roman" w:hAnsi="Times New Roman" w:cs="Times New Roman"/>
        </w:rPr>
        <w:t>.</w:t>
      </w:r>
    </w:p>
    <w:p w14:paraId="164A4D39" w14:textId="77777777" w:rsidR="00A56D4D" w:rsidRPr="00DA1928" w:rsidRDefault="00A56D4D" w:rsidP="00A56D4D">
      <w:pPr>
        <w:widowControl w:val="0"/>
        <w:overflowPunct w:val="0"/>
        <w:autoSpaceDE w:val="0"/>
        <w:autoSpaceDN w:val="0"/>
        <w:adjustRightInd w:val="0"/>
        <w:ind w:right="677"/>
        <w:rPr>
          <w:rFonts w:ascii="Times New Roman" w:hAnsi="Times New Roman" w:cs="Times New Roman"/>
        </w:rPr>
      </w:pPr>
    </w:p>
    <w:p w14:paraId="3B813948" w14:textId="77777777" w:rsidR="00A56D4D" w:rsidRPr="00DA1928" w:rsidRDefault="00DD2D94" w:rsidP="00DD2D94">
      <w:pPr>
        <w:pStyle w:val="ListParagraph"/>
        <w:numPr>
          <w:ilvl w:val="0"/>
          <w:numId w:val="1"/>
        </w:numPr>
        <w:rPr>
          <w:rFonts w:ascii="Times New Roman" w:eastAsia="Times New Roman" w:hAnsi="Times New Roman" w:cs="Times New Roman"/>
          <w:sz w:val="24"/>
          <w:szCs w:val="24"/>
        </w:rPr>
      </w:pPr>
      <w:r w:rsidRPr="00DA1928">
        <w:rPr>
          <w:rFonts w:ascii="Times New Roman" w:eastAsia="Times New Roman" w:hAnsi="Times New Roman" w:cs="Times New Roman"/>
          <w:sz w:val="24"/>
          <w:szCs w:val="24"/>
        </w:rPr>
        <w:t xml:space="preserve">Approval of Agenda </w:t>
      </w:r>
    </w:p>
    <w:p w14:paraId="677F541F" w14:textId="77777777" w:rsidR="00A56D4D" w:rsidRPr="00DA1928" w:rsidRDefault="00A56D4D" w:rsidP="00A56D4D">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1ACB28B8" w14:textId="0BB13E18" w:rsidR="00DD2D94" w:rsidRPr="00DA1928" w:rsidRDefault="00DD2D94" w:rsidP="00DD2D94">
      <w:pPr>
        <w:pStyle w:val="ListParagraph"/>
        <w:widowControl w:val="0"/>
        <w:overflowPunct w:val="0"/>
        <w:autoSpaceDE w:val="0"/>
        <w:autoSpaceDN w:val="0"/>
        <w:adjustRightInd w:val="0"/>
        <w:spacing w:after="0" w:line="240" w:lineRule="auto"/>
        <w:ind w:right="677"/>
        <w:contextualSpacing w:val="0"/>
        <w:jc w:val="both"/>
        <w:rPr>
          <w:rFonts w:ascii="Times New Roman" w:hAnsi="Times New Roman" w:cs="Times New Roman"/>
          <w:sz w:val="24"/>
          <w:szCs w:val="24"/>
        </w:rPr>
      </w:pPr>
      <w:r w:rsidRPr="00DA1928">
        <w:rPr>
          <w:rFonts w:ascii="Times New Roman" w:eastAsia="Times New Roman" w:hAnsi="Times New Roman" w:cs="Times New Roman"/>
          <w:sz w:val="24"/>
          <w:szCs w:val="24"/>
        </w:rPr>
        <w:t>The agenda in</w:t>
      </w:r>
      <w:r w:rsidRPr="00DA1928">
        <w:rPr>
          <w:rFonts w:ascii="Times New Roman" w:hAnsi="Times New Roman" w:cs="Times New Roman"/>
          <w:sz w:val="24"/>
          <w:szCs w:val="24"/>
        </w:rPr>
        <w:t xml:space="preserve"> Document</w:t>
      </w:r>
      <w:r w:rsidRPr="00DA1928">
        <w:rPr>
          <w:rFonts w:ascii="Times New Roman" w:hAnsi="Times New Roman" w:cs="Times New Roman"/>
          <w:b/>
          <w:sz w:val="24"/>
          <w:szCs w:val="24"/>
        </w:rPr>
        <w:t xml:space="preserve"> </w:t>
      </w:r>
      <w:r w:rsidRPr="00FF303D">
        <w:rPr>
          <w:rFonts w:ascii="Times New Roman" w:hAnsi="Times New Roman" w:cs="Times New Roman"/>
          <w:sz w:val="24"/>
          <w:szCs w:val="24"/>
        </w:rPr>
        <w:t>IWG-3/0</w:t>
      </w:r>
      <w:r w:rsidR="00B94F58">
        <w:rPr>
          <w:rFonts w:ascii="Times New Roman" w:hAnsi="Times New Roman" w:cs="Times New Roman"/>
          <w:sz w:val="24"/>
          <w:szCs w:val="24"/>
        </w:rPr>
        <w:t>65</w:t>
      </w:r>
      <w:r w:rsidR="00501251">
        <w:rPr>
          <w:rFonts w:ascii="Times New Roman" w:hAnsi="Times New Roman" w:cs="Times New Roman"/>
          <w:sz w:val="24"/>
          <w:szCs w:val="24"/>
        </w:rPr>
        <w:t>r1</w:t>
      </w:r>
      <w:r w:rsidR="00DA1928" w:rsidRPr="00FF303D">
        <w:rPr>
          <w:rFonts w:ascii="Times New Roman" w:hAnsi="Times New Roman" w:cs="Times New Roman"/>
          <w:sz w:val="24"/>
          <w:szCs w:val="24"/>
        </w:rPr>
        <w:t xml:space="preserve"> </w:t>
      </w:r>
      <w:r w:rsidRPr="00DA1928">
        <w:rPr>
          <w:rFonts w:ascii="Times New Roman" w:hAnsi="Times New Roman" w:cs="Times New Roman"/>
          <w:sz w:val="24"/>
          <w:szCs w:val="24"/>
        </w:rPr>
        <w:t>was approved</w:t>
      </w:r>
      <w:r w:rsidR="00B94F58">
        <w:rPr>
          <w:rFonts w:ascii="Times New Roman" w:hAnsi="Times New Roman" w:cs="Times New Roman"/>
          <w:sz w:val="24"/>
          <w:szCs w:val="24"/>
        </w:rPr>
        <w:t xml:space="preserve"> as presented</w:t>
      </w:r>
      <w:r w:rsidR="00BD4DC9">
        <w:rPr>
          <w:rFonts w:ascii="Times New Roman" w:hAnsi="Times New Roman" w:cs="Times New Roman"/>
          <w:sz w:val="24"/>
          <w:szCs w:val="24"/>
        </w:rPr>
        <w:t xml:space="preserve"> </w:t>
      </w:r>
    </w:p>
    <w:p w14:paraId="7EE5CD31" w14:textId="77777777" w:rsidR="00E7233D" w:rsidRPr="00DA1928" w:rsidRDefault="00E7233D" w:rsidP="00A56D4D">
      <w:pPr>
        <w:widowControl w:val="0"/>
        <w:overflowPunct w:val="0"/>
        <w:autoSpaceDE w:val="0"/>
        <w:autoSpaceDN w:val="0"/>
        <w:adjustRightInd w:val="0"/>
        <w:ind w:right="680"/>
        <w:rPr>
          <w:rFonts w:ascii="Times New Roman" w:eastAsia="Times New Roman" w:hAnsi="Times New Roman" w:cs="Times New Roman"/>
        </w:rPr>
      </w:pPr>
    </w:p>
    <w:p w14:paraId="50FDD366" w14:textId="2811E480" w:rsidR="00A56D4D" w:rsidRPr="00DA1928" w:rsidRDefault="00DD2D94" w:rsidP="00DD2D94">
      <w:pPr>
        <w:pStyle w:val="ListParagraph"/>
        <w:widowControl w:val="0"/>
        <w:numPr>
          <w:ilvl w:val="0"/>
          <w:numId w:val="1"/>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DA1928">
        <w:rPr>
          <w:rFonts w:ascii="Times New Roman" w:hAnsi="Times New Roman" w:cs="Times New Roman"/>
          <w:sz w:val="24"/>
          <w:szCs w:val="24"/>
        </w:rPr>
        <w:t xml:space="preserve">Approval of minutes from </w:t>
      </w:r>
      <w:r w:rsidR="00B94F58">
        <w:rPr>
          <w:rFonts w:ascii="Times New Roman" w:hAnsi="Times New Roman" w:cs="Times New Roman"/>
          <w:sz w:val="24"/>
          <w:szCs w:val="24"/>
        </w:rPr>
        <w:t>eigh</w:t>
      </w:r>
      <w:r w:rsidR="00BD4DC9">
        <w:rPr>
          <w:rFonts w:ascii="Times New Roman" w:hAnsi="Times New Roman" w:cs="Times New Roman"/>
          <w:sz w:val="24"/>
          <w:szCs w:val="24"/>
        </w:rPr>
        <w:t>teenth</w:t>
      </w:r>
      <w:r w:rsidRPr="00DA1928">
        <w:rPr>
          <w:rFonts w:ascii="Times New Roman" w:hAnsi="Times New Roman" w:cs="Times New Roman"/>
          <w:sz w:val="24"/>
          <w:szCs w:val="24"/>
        </w:rPr>
        <w:t xml:space="preserve"> IWG-3 meeting</w:t>
      </w:r>
      <w:r w:rsidR="00A56D4D" w:rsidRPr="00DA1928">
        <w:rPr>
          <w:rFonts w:ascii="Times New Roman" w:hAnsi="Times New Roman" w:cs="Times New Roman"/>
          <w:sz w:val="24"/>
          <w:szCs w:val="24"/>
        </w:rPr>
        <w:t xml:space="preserve">: </w:t>
      </w:r>
    </w:p>
    <w:p w14:paraId="34A3E0F9" w14:textId="77777777" w:rsidR="00A56D4D" w:rsidRPr="00DA1928" w:rsidRDefault="00E7233D" w:rsidP="00E7233D">
      <w:pPr>
        <w:pStyle w:val="ListParagraph"/>
        <w:widowControl w:val="0"/>
        <w:tabs>
          <w:tab w:val="left" w:pos="7380"/>
        </w:tabs>
        <w:overflowPunct w:val="0"/>
        <w:autoSpaceDE w:val="0"/>
        <w:autoSpaceDN w:val="0"/>
        <w:adjustRightInd w:val="0"/>
        <w:spacing w:after="0" w:line="240" w:lineRule="auto"/>
        <w:ind w:right="677"/>
        <w:jc w:val="both"/>
        <w:rPr>
          <w:rFonts w:ascii="Times New Roman" w:hAnsi="Times New Roman" w:cs="Times New Roman"/>
          <w:sz w:val="24"/>
          <w:szCs w:val="24"/>
        </w:rPr>
      </w:pPr>
      <w:r w:rsidRPr="00DA1928">
        <w:rPr>
          <w:rFonts w:ascii="Times New Roman" w:hAnsi="Times New Roman" w:cs="Times New Roman"/>
          <w:sz w:val="24"/>
          <w:szCs w:val="24"/>
        </w:rPr>
        <w:tab/>
      </w:r>
    </w:p>
    <w:p w14:paraId="0DFA8009" w14:textId="7CD3D766" w:rsidR="00E7233D" w:rsidRPr="0072703D" w:rsidRDefault="00A56D4D" w:rsidP="00FF303D">
      <w:pPr>
        <w:ind w:left="709"/>
        <w:jc w:val="both"/>
        <w:rPr>
          <w:rFonts w:ascii="Times New Roman" w:hAnsi="Times New Roman" w:cs="Times New Roman"/>
          <w:b/>
        </w:rPr>
      </w:pPr>
      <w:r w:rsidRPr="00DA1928">
        <w:rPr>
          <w:rFonts w:ascii="Times New Roman" w:eastAsia="Times New Roman" w:hAnsi="Times New Roman" w:cs="Times New Roman"/>
        </w:rPr>
        <w:t xml:space="preserve">The minutes of the </w:t>
      </w:r>
      <w:r w:rsidR="00E7233D" w:rsidRPr="00DA1928">
        <w:rPr>
          <w:rFonts w:ascii="Times New Roman" w:eastAsia="Times New Roman" w:hAnsi="Times New Roman" w:cs="Times New Roman"/>
        </w:rPr>
        <w:t>previous</w:t>
      </w:r>
      <w:r w:rsidRPr="00DA1928">
        <w:rPr>
          <w:rFonts w:ascii="Times New Roman" w:eastAsia="Times New Roman" w:hAnsi="Times New Roman" w:cs="Times New Roman"/>
        </w:rPr>
        <w:t xml:space="preserve"> meeting as contained in </w:t>
      </w:r>
      <w:r w:rsidR="00DD2D94" w:rsidRPr="00FF303D">
        <w:rPr>
          <w:rFonts w:ascii="Times New Roman" w:hAnsi="Times New Roman" w:cs="Times New Roman"/>
        </w:rPr>
        <w:t>IWG-3/0</w:t>
      </w:r>
      <w:r w:rsidR="00B94F58">
        <w:rPr>
          <w:rFonts w:ascii="Times New Roman" w:hAnsi="Times New Roman" w:cs="Times New Roman"/>
        </w:rPr>
        <w:t>64</w:t>
      </w:r>
      <w:r w:rsidR="00501251">
        <w:rPr>
          <w:rFonts w:ascii="Times New Roman" w:hAnsi="Times New Roman" w:cs="Times New Roman"/>
        </w:rPr>
        <w:t>r1</w:t>
      </w:r>
      <w:r w:rsidR="007E4ACC">
        <w:rPr>
          <w:rFonts w:ascii="Times New Roman" w:hAnsi="Times New Roman" w:cs="Times New Roman"/>
        </w:rPr>
        <w:t xml:space="preserve"> </w:t>
      </w:r>
      <w:r w:rsidRPr="0072703D">
        <w:rPr>
          <w:rFonts w:ascii="Times New Roman" w:eastAsia="Times New Roman" w:hAnsi="Times New Roman" w:cs="Times New Roman"/>
        </w:rPr>
        <w:t xml:space="preserve">were </w:t>
      </w:r>
      <w:r w:rsidR="0087230C" w:rsidRPr="0072703D">
        <w:rPr>
          <w:rFonts w:ascii="Times New Roman" w:eastAsia="Times New Roman" w:hAnsi="Times New Roman" w:cs="Times New Roman"/>
        </w:rPr>
        <w:t>approved</w:t>
      </w:r>
      <w:r w:rsidR="00FF303D">
        <w:rPr>
          <w:rFonts w:ascii="Times New Roman" w:eastAsia="Times New Roman" w:hAnsi="Times New Roman" w:cs="Times New Roman"/>
        </w:rPr>
        <w:t xml:space="preserve"> without comment</w:t>
      </w:r>
      <w:r w:rsidR="0087230C" w:rsidRPr="0072703D">
        <w:rPr>
          <w:rFonts w:ascii="Times New Roman" w:eastAsia="Times New Roman" w:hAnsi="Times New Roman" w:cs="Times New Roman"/>
        </w:rPr>
        <w:t>.</w:t>
      </w:r>
      <w:r w:rsidR="00DD2D94" w:rsidRPr="0072703D">
        <w:rPr>
          <w:rFonts w:ascii="Times New Roman" w:hAnsi="Times New Roman" w:cs="Times New Roman"/>
        </w:rPr>
        <w:t xml:space="preserve"> </w:t>
      </w:r>
    </w:p>
    <w:p w14:paraId="5E0E88FF" w14:textId="77777777" w:rsidR="00A56D4D" w:rsidRPr="00DA1928" w:rsidRDefault="00A56D4D" w:rsidP="00A56D4D">
      <w:pPr>
        <w:widowControl w:val="0"/>
        <w:overflowPunct w:val="0"/>
        <w:autoSpaceDE w:val="0"/>
        <w:autoSpaceDN w:val="0"/>
        <w:adjustRightInd w:val="0"/>
        <w:ind w:right="677"/>
        <w:rPr>
          <w:rFonts w:ascii="Times New Roman" w:hAnsi="Times New Roman" w:cs="Times New Roman"/>
        </w:rPr>
      </w:pPr>
    </w:p>
    <w:p w14:paraId="6EAA9386" w14:textId="77777777" w:rsidR="00DD2D94" w:rsidRPr="00DA1928" w:rsidRDefault="00DD2D94" w:rsidP="00DD2D94">
      <w:pPr>
        <w:pStyle w:val="ListParagraph"/>
        <w:widowControl w:val="0"/>
        <w:numPr>
          <w:ilvl w:val="0"/>
          <w:numId w:val="1"/>
        </w:numPr>
        <w:overflowPunct w:val="0"/>
        <w:autoSpaceDE w:val="0"/>
        <w:autoSpaceDN w:val="0"/>
        <w:adjustRightInd w:val="0"/>
        <w:spacing w:line="240" w:lineRule="auto"/>
        <w:ind w:right="680"/>
        <w:rPr>
          <w:rFonts w:ascii="Times New Roman" w:hAnsi="Times New Roman" w:cs="Times New Roman"/>
          <w:sz w:val="24"/>
          <w:szCs w:val="24"/>
        </w:rPr>
      </w:pPr>
      <w:r w:rsidRPr="00DA1928">
        <w:rPr>
          <w:rFonts w:ascii="Times New Roman" w:hAnsi="Times New Roman" w:cs="Times New Roman"/>
          <w:sz w:val="24"/>
          <w:szCs w:val="24"/>
        </w:rPr>
        <w:t>Other meetings of interest since last meeting of IWG-3</w:t>
      </w:r>
    </w:p>
    <w:p w14:paraId="20EA634F" w14:textId="77777777" w:rsidR="001C65E9" w:rsidRPr="00DA1928" w:rsidRDefault="001C65E9" w:rsidP="001C65E9">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0FBEB3AF" w14:textId="77777777" w:rsidR="00B94F58" w:rsidRDefault="00B94F58" w:rsidP="00DD2D94">
      <w:pPr>
        <w:pStyle w:val="ListParagraph"/>
        <w:widowControl w:val="0"/>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It was noted by the Chair that a recent meeting of CITEL PCC II had just concluded and a summary of the results of that meeting was provided by Michael Mullinix of the FCC as follows:</w:t>
      </w:r>
    </w:p>
    <w:p w14:paraId="5AF08944" w14:textId="7D846F46" w:rsidR="007A5E3A" w:rsidRDefault="00B94F58" w:rsidP="00B94F58">
      <w:pPr>
        <w:pStyle w:val="ListParagraph"/>
        <w:widowControl w:val="0"/>
        <w:numPr>
          <w:ilvl w:val="0"/>
          <w:numId w:val="14"/>
        </w:numPr>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AI 1.2 saw </w:t>
      </w:r>
      <w:ins w:id="0" w:author="John Wengryniuk" w:date="2019-02-01T06:11:00Z">
        <w:r w:rsidR="00D7672B">
          <w:rPr>
            <w:rFonts w:ascii="Times New Roman" w:eastAsia="Times New Roman" w:hAnsi="Times New Roman" w:cs="Times New Roman"/>
            <w:sz w:val="24"/>
            <w:szCs w:val="24"/>
          </w:rPr>
          <w:t xml:space="preserve">a </w:t>
        </w:r>
      </w:ins>
      <w:r>
        <w:rPr>
          <w:rFonts w:ascii="Times New Roman" w:eastAsia="Times New Roman" w:hAnsi="Times New Roman" w:cs="Times New Roman"/>
          <w:sz w:val="24"/>
          <w:szCs w:val="24"/>
        </w:rPr>
        <w:t>preliminary proposal</w:t>
      </w:r>
      <w:del w:id="1" w:author="John Wengryniuk" w:date="2019-02-01T06:11:00Z">
        <w:r w:rsidDel="00D7672B">
          <w:rPr>
            <w:rFonts w:ascii="Times New Roman" w:eastAsia="Times New Roman" w:hAnsi="Times New Roman" w:cs="Times New Roman"/>
            <w:sz w:val="24"/>
            <w:szCs w:val="24"/>
          </w:rPr>
          <w:delText>s</w:delText>
        </w:r>
      </w:del>
      <w:r>
        <w:rPr>
          <w:rFonts w:ascii="Times New Roman" w:eastAsia="Times New Roman" w:hAnsi="Times New Roman" w:cs="Times New Roman"/>
          <w:sz w:val="24"/>
          <w:szCs w:val="24"/>
        </w:rPr>
        <w:t xml:space="preserve"> submitted by </w:t>
      </w:r>
      <w:del w:id="2" w:author="John Wengryniuk" w:date="2019-02-01T06:11:00Z">
        <w:r w:rsidDel="00D7672B">
          <w:rPr>
            <w:rFonts w:ascii="Times New Roman" w:eastAsia="Times New Roman" w:hAnsi="Times New Roman" w:cs="Times New Roman"/>
            <w:sz w:val="24"/>
            <w:szCs w:val="24"/>
          </w:rPr>
          <w:delText>(</w:delText>
        </w:r>
      </w:del>
      <w:ins w:id="3" w:author="John Wengryniuk" w:date="2019-02-01T06:11:00Z">
        <w:r w:rsidR="00D7672B">
          <w:rPr>
            <w:rFonts w:ascii="Times New Roman" w:eastAsia="Times New Roman" w:hAnsi="Times New Roman" w:cs="Times New Roman"/>
            <w:color w:val="FF0000"/>
            <w:sz w:val="24"/>
            <w:szCs w:val="24"/>
          </w:rPr>
          <w:t>MEX</w:t>
        </w:r>
      </w:ins>
      <w:del w:id="4" w:author="John Wengryniuk" w:date="2019-02-01T06:11:00Z">
        <w:r w:rsidRPr="00B94F58" w:rsidDel="00D7672B">
          <w:rPr>
            <w:rFonts w:ascii="Times New Roman" w:eastAsia="Times New Roman" w:hAnsi="Times New Roman" w:cs="Times New Roman"/>
            <w:color w:val="FF0000"/>
            <w:sz w:val="24"/>
            <w:szCs w:val="24"/>
          </w:rPr>
          <w:delText>Mike can you remind who submitted these?</w:delText>
        </w:r>
        <w:r w:rsidDel="00D7672B">
          <w:rPr>
            <w:rFonts w:ascii="Times New Roman" w:eastAsia="Times New Roman" w:hAnsi="Times New Roman" w:cs="Times New Roman"/>
            <w:sz w:val="24"/>
            <w:szCs w:val="24"/>
          </w:rPr>
          <w:delText>)</w:delText>
        </w:r>
      </w:del>
    </w:p>
    <w:p w14:paraId="27EA4E91" w14:textId="5CADD341" w:rsidR="00B94F58" w:rsidRDefault="00B94F58" w:rsidP="00B94F58">
      <w:pPr>
        <w:pStyle w:val="ListParagraph"/>
        <w:widowControl w:val="0"/>
        <w:numPr>
          <w:ilvl w:val="0"/>
          <w:numId w:val="14"/>
        </w:numPr>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AI 1.3 saw preliminary proposals submitted by </w:t>
      </w:r>
      <w:ins w:id="5" w:author="John Wengryniuk" w:date="2019-02-01T06:12:00Z">
        <w:r w:rsidR="00D7672B">
          <w:rPr>
            <w:rFonts w:ascii="Times New Roman" w:eastAsia="Times New Roman" w:hAnsi="Times New Roman" w:cs="Times New Roman"/>
            <w:sz w:val="24"/>
            <w:szCs w:val="24"/>
          </w:rPr>
          <w:t>MEX and B</w:t>
        </w:r>
      </w:ins>
      <w:del w:id="6" w:author="John Wengryniuk" w:date="2019-02-01T06:12:00Z">
        <w:r w:rsidDel="00D7672B">
          <w:rPr>
            <w:rFonts w:ascii="Times New Roman" w:eastAsia="Times New Roman" w:hAnsi="Times New Roman" w:cs="Times New Roman"/>
            <w:sz w:val="24"/>
            <w:szCs w:val="24"/>
          </w:rPr>
          <w:delText>(</w:delText>
        </w:r>
      </w:del>
      <w:del w:id="7" w:author="John Wengryniuk" w:date="2019-02-01T06:11:00Z">
        <w:r w:rsidRPr="00B94F58" w:rsidDel="00D7672B">
          <w:rPr>
            <w:rFonts w:ascii="Times New Roman" w:eastAsia="Times New Roman" w:hAnsi="Times New Roman" w:cs="Times New Roman"/>
            <w:color w:val="FF0000"/>
            <w:sz w:val="24"/>
            <w:szCs w:val="24"/>
          </w:rPr>
          <w:delText>Mike can you remind who submitted these?</w:delText>
        </w:r>
        <w:r w:rsidDel="00D7672B">
          <w:rPr>
            <w:rFonts w:ascii="Times New Roman" w:eastAsia="Times New Roman" w:hAnsi="Times New Roman" w:cs="Times New Roman"/>
            <w:sz w:val="24"/>
            <w:szCs w:val="24"/>
          </w:rPr>
          <w:delText>)</w:delText>
        </w:r>
      </w:del>
    </w:p>
    <w:p w14:paraId="6B1C3F49" w14:textId="6E85A58C" w:rsidR="007552F2" w:rsidRDefault="007552F2" w:rsidP="00B94F58">
      <w:pPr>
        <w:pStyle w:val="ListParagraph"/>
        <w:widowControl w:val="0"/>
        <w:numPr>
          <w:ilvl w:val="0"/>
          <w:numId w:val="14"/>
        </w:numPr>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AI 1.5 saw a preliminary proposal submitted by MEX</w:t>
      </w:r>
    </w:p>
    <w:p w14:paraId="6C7F9193" w14:textId="77777777" w:rsidR="007552F2" w:rsidRDefault="00B94F58" w:rsidP="00B94F58">
      <w:pPr>
        <w:pStyle w:val="ListParagraph"/>
        <w:widowControl w:val="0"/>
        <w:numPr>
          <w:ilvl w:val="0"/>
          <w:numId w:val="14"/>
        </w:numPr>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AI 1.6 saw preliminary proposals submitted by USA and MEX. The USA proposal contained a TBD placeholder for defining updated OOBE limits for GSO in Resolution 750, whereas the MEX proposal included </w:t>
      </w:r>
      <w:r>
        <w:rPr>
          <w:rFonts w:ascii="Times New Roman" w:eastAsia="Times New Roman" w:hAnsi="Times New Roman" w:cs="Times New Roman"/>
          <w:sz w:val="24"/>
          <w:szCs w:val="24"/>
        </w:rPr>
        <w:lastRenderedPageBreak/>
        <w:t>NOC for these limits.</w:t>
      </w:r>
    </w:p>
    <w:p w14:paraId="0920758E" w14:textId="182CD2D0" w:rsidR="007552F2" w:rsidRDefault="007552F2" w:rsidP="00B94F58">
      <w:pPr>
        <w:pStyle w:val="ListParagraph"/>
        <w:widowControl w:val="0"/>
        <w:numPr>
          <w:ilvl w:val="0"/>
          <w:numId w:val="14"/>
        </w:numPr>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AI 1.7 saw differing preliminary proposals submitted by USA and MEX.</w:t>
      </w:r>
    </w:p>
    <w:p w14:paraId="0AA03F38" w14:textId="77777777" w:rsidR="007552F2" w:rsidRDefault="007552F2" w:rsidP="00B94F58">
      <w:pPr>
        <w:pStyle w:val="ListParagraph"/>
        <w:widowControl w:val="0"/>
        <w:numPr>
          <w:ilvl w:val="0"/>
          <w:numId w:val="14"/>
        </w:numPr>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AI 9.1, Issue 9.1.3 became an IAP with seven countries signing on.</w:t>
      </w:r>
    </w:p>
    <w:p w14:paraId="3DC1975D" w14:textId="523B02B9" w:rsidR="007552F2" w:rsidRDefault="007552F2" w:rsidP="00B94F58">
      <w:pPr>
        <w:pStyle w:val="ListParagraph"/>
        <w:widowControl w:val="0"/>
        <w:numPr>
          <w:ilvl w:val="0"/>
          <w:numId w:val="14"/>
        </w:numPr>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AI 9.1, Issue</w:t>
      </w:r>
      <w:r w:rsidR="00D174EE">
        <w:rPr>
          <w:rFonts w:ascii="Times New Roman" w:eastAsia="Times New Roman" w:hAnsi="Times New Roman" w:cs="Times New Roman"/>
          <w:sz w:val="24"/>
          <w:szCs w:val="24"/>
        </w:rPr>
        <w:t xml:space="preserve"> 9.1.7 is now a DIAP supported by USA, CAN and B</w:t>
      </w:r>
      <w:r>
        <w:rPr>
          <w:rFonts w:ascii="Times New Roman" w:eastAsia="Times New Roman" w:hAnsi="Times New Roman" w:cs="Times New Roman"/>
          <w:sz w:val="24"/>
          <w:szCs w:val="24"/>
        </w:rPr>
        <w:t>.</w:t>
      </w:r>
    </w:p>
    <w:p w14:paraId="284229AC" w14:textId="7CD19CDE" w:rsidR="00B94F58" w:rsidRDefault="007552F2" w:rsidP="00B94F58">
      <w:pPr>
        <w:pStyle w:val="ListParagraph"/>
        <w:widowControl w:val="0"/>
        <w:numPr>
          <w:ilvl w:val="0"/>
          <w:numId w:val="14"/>
        </w:numPr>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AI 9.1, Issue </w:t>
      </w:r>
      <w:r w:rsidR="00D174EE">
        <w:rPr>
          <w:rFonts w:ascii="Times New Roman" w:eastAsia="Times New Roman" w:hAnsi="Times New Roman" w:cs="Times New Roman"/>
          <w:sz w:val="24"/>
          <w:szCs w:val="24"/>
        </w:rPr>
        <w:t>9.1.9 is now a DIAP supported by B, CAN and MEX.</w:t>
      </w:r>
      <w:r w:rsidR="00B94F58">
        <w:rPr>
          <w:rFonts w:ascii="Times New Roman" w:eastAsia="Times New Roman" w:hAnsi="Times New Roman" w:cs="Times New Roman"/>
          <w:sz w:val="24"/>
          <w:szCs w:val="24"/>
        </w:rPr>
        <w:t xml:space="preserve"> </w:t>
      </w:r>
    </w:p>
    <w:p w14:paraId="58CEDF0D" w14:textId="77777777" w:rsidR="004E39E2" w:rsidRPr="00DA1928" w:rsidRDefault="004E39E2" w:rsidP="00DD2D94">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5B692631" w14:textId="4738C5FC" w:rsidR="00686FCC" w:rsidRDefault="00DD2D94" w:rsidP="00501251">
      <w:pPr>
        <w:pStyle w:val="ListParagraph"/>
        <w:numPr>
          <w:ilvl w:val="0"/>
          <w:numId w:val="1"/>
        </w:numPr>
        <w:rPr>
          <w:rFonts w:ascii="Times New Roman" w:hAnsi="Times New Roman" w:cs="Times New Roman"/>
          <w:sz w:val="24"/>
          <w:szCs w:val="24"/>
        </w:rPr>
      </w:pPr>
      <w:r w:rsidRPr="00DA1928">
        <w:rPr>
          <w:rFonts w:ascii="Times New Roman" w:hAnsi="Times New Roman" w:cs="Times New Roman"/>
          <w:sz w:val="24"/>
          <w:szCs w:val="24"/>
        </w:rPr>
        <w:t>Current status of WRC-19 AIs under IWG-3 and discussion of draft proposals</w:t>
      </w:r>
    </w:p>
    <w:p w14:paraId="68103CC5" w14:textId="77777777" w:rsidR="00501251" w:rsidRPr="00501251" w:rsidRDefault="00501251" w:rsidP="00501251">
      <w:pPr>
        <w:pStyle w:val="ListParagraph"/>
        <w:rPr>
          <w:rFonts w:ascii="Times New Roman" w:hAnsi="Times New Roman" w:cs="Times New Roman"/>
          <w:sz w:val="24"/>
          <w:szCs w:val="24"/>
        </w:rPr>
      </w:pPr>
    </w:p>
    <w:p w14:paraId="1D27BC21" w14:textId="21A9ED3B" w:rsidR="00744213" w:rsidRPr="00501251" w:rsidRDefault="00F71BD9" w:rsidP="00D174E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Agenda Item 1.2</w:t>
      </w:r>
      <w:r w:rsidR="00501251" w:rsidRPr="00DA1928">
        <w:rPr>
          <w:rFonts w:ascii="Times New Roman" w:hAnsi="Times New Roman" w:cs="Times New Roman"/>
          <w:sz w:val="24"/>
          <w:szCs w:val="24"/>
        </w:rPr>
        <w:t xml:space="preserve">: </w:t>
      </w:r>
      <w:r>
        <w:rPr>
          <w:rFonts w:ascii="Times New Roman" w:hAnsi="Times New Roman" w:cs="Times New Roman"/>
          <w:sz w:val="24"/>
          <w:szCs w:val="24"/>
        </w:rPr>
        <w:t xml:space="preserve">George John, </w:t>
      </w:r>
      <w:r w:rsidR="00431EB5">
        <w:rPr>
          <w:rFonts w:ascii="Times New Roman" w:hAnsi="Times New Roman" w:cs="Times New Roman"/>
          <w:sz w:val="24"/>
          <w:szCs w:val="24"/>
        </w:rPr>
        <w:t xml:space="preserve">Spire, </w:t>
      </w:r>
      <w:r w:rsidR="00D174EE">
        <w:rPr>
          <w:rFonts w:ascii="Times New Roman" w:hAnsi="Times New Roman" w:cs="Times New Roman"/>
          <w:sz w:val="24"/>
          <w:szCs w:val="24"/>
        </w:rPr>
        <w:t xml:space="preserve">briefly reintroduced </w:t>
      </w:r>
      <w:r>
        <w:rPr>
          <w:rFonts w:ascii="Times New Roman" w:hAnsi="Times New Roman" w:cs="Times New Roman"/>
          <w:sz w:val="24"/>
          <w:szCs w:val="24"/>
        </w:rPr>
        <w:t xml:space="preserve">document </w:t>
      </w:r>
      <w:r w:rsidR="00B055CE">
        <w:rPr>
          <w:rFonts w:ascii="Times New Roman" w:hAnsi="Times New Roman" w:cs="Times New Roman"/>
          <w:sz w:val="24"/>
          <w:szCs w:val="24"/>
        </w:rPr>
        <w:t>IWG-3/</w:t>
      </w:r>
      <w:r w:rsidR="00D174EE">
        <w:rPr>
          <w:rFonts w:ascii="Times New Roman" w:hAnsi="Times New Roman" w:cs="Times New Roman"/>
          <w:sz w:val="24"/>
          <w:szCs w:val="24"/>
        </w:rPr>
        <w:t>061 that proposes</w:t>
      </w:r>
      <w:r>
        <w:rPr>
          <w:rFonts w:ascii="Times New Roman" w:hAnsi="Times New Roman" w:cs="Times New Roman"/>
          <w:sz w:val="24"/>
          <w:szCs w:val="24"/>
        </w:rPr>
        <w:t xml:space="preserve"> edits to the NTIA draft </w:t>
      </w:r>
      <w:ins w:id="8" w:author="John Wengryniuk" w:date="2019-02-01T06:12:00Z">
        <w:r w:rsidR="00D030E3">
          <w:rPr>
            <w:rFonts w:ascii="Times New Roman" w:hAnsi="Times New Roman" w:cs="Times New Roman"/>
            <w:sz w:val="24"/>
            <w:szCs w:val="24"/>
          </w:rPr>
          <w:t xml:space="preserve">proposal </w:t>
        </w:r>
      </w:ins>
      <w:bookmarkStart w:id="9" w:name="_GoBack"/>
      <w:bookmarkEnd w:id="9"/>
      <w:r>
        <w:rPr>
          <w:rFonts w:ascii="Times New Roman" w:hAnsi="Times New Roman" w:cs="Times New Roman"/>
          <w:sz w:val="24"/>
          <w:szCs w:val="24"/>
        </w:rPr>
        <w:t xml:space="preserve">to primarily </w:t>
      </w:r>
      <w:ins w:id="10" w:author="John Wengryniuk" w:date="2018-12-17T06:10:00Z">
        <w:r w:rsidR="00E55B9E">
          <w:rPr>
            <w:rFonts w:ascii="Times New Roman" w:hAnsi="Times New Roman" w:cs="Times New Roman"/>
            <w:sz w:val="24"/>
            <w:szCs w:val="24"/>
          </w:rPr>
          <w:t xml:space="preserve">postpone </w:t>
        </w:r>
      </w:ins>
      <w:del w:id="11" w:author="John Wengryniuk" w:date="2018-12-17T06:10:00Z">
        <w:r w:rsidDel="00E55B9E">
          <w:rPr>
            <w:rFonts w:ascii="Times New Roman" w:hAnsi="Times New Roman" w:cs="Times New Roman"/>
            <w:sz w:val="24"/>
            <w:szCs w:val="24"/>
          </w:rPr>
          <w:delText>increase</w:delText>
        </w:r>
      </w:del>
      <w:r>
        <w:rPr>
          <w:rFonts w:ascii="Times New Roman" w:hAnsi="Times New Roman" w:cs="Times New Roman"/>
          <w:sz w:val="24"/>
          <w:szCs w:val="24"/>
        </w:rPr>
        <w:t xml:space="preserve"> the </w:t>
      </w:r>
      <w:ins w:id="12" w:author="John Wengryniuk" w:date="2018-12-17T06:10:00Z">
        <w:r w:rsidR="00E55B9E">
          <w:rPr>
            <w:rFonts w:ascii="Times New Roman" w:hAnsi="Times New Roman" w:cs="Times New Roman"/>
            <w:sz w:val="24"/>
            <w:szCs w:val="24"/>
          </w:rPr>
          <w:t xml:space="preserve">in force </w:t>
        </w:r>
      </w:ins>
      <w:del w:id="13" w:author="John Wengryniuk" w:date="2018-12-17T06:10:00Z">
        <w:r w:rsidDel="00E55B9E">
          <w:rPr>
            <w:rFonts w:ascii="Times New Roman" w:hAnsi="Times New Roman" w:cs="Times New Roman"/>
            <w:sz w:val="24"/>
            <w:szCs w:val="24"/>
          </w:rPr>
          <w:delText>enforcement</w:delText>
        </w:r>
      </w:del>
      <w:r>
        <w:rPr>
          <w:rFonts w:ascii="Times New Roman" w:hAnsi="Times New Roman" w:cs="Times New Roman"/>
          <w:sz w:val="24"/>
          <w:szCs w:val="24"/>
        </w:rPr>
        <w:t xml:space="preserve"> date of the maximum </w:t>
      </w:r>
      <w:proofErr w:type="spellStart"/>
      <w:r>
        <w:rPr>
          <w:rFonts w:ascii="Times New Roman" w:hAnsi="Times New Roman" w:cs="Times New Roman"/>
          <w:sz w:val="24"/>
          <w:szCs w:val="24"/>
        </w:rPr>
        <w:t>e.i.r.p</w:t>
      </w:r>
      <w:proofErr w:type="spellEnd"/>
      <w:r>
        <w:rPr>
          <w:rFonts w:ascii="Times New Roman" w:hAnsi="Times New Roman" w:cs="Times New Roman"/>
          <w:sz w:val="24"/>
          <w:szCs w:val="24"/>
        </w:rPr>
        <w:t xml:space="preserve">. transmission from earth stations in the MSS. </w:t>
      </w:r>
      <w:r w:rsidR="003D3E4F">
        <w:rPr>
          <w:rFonts w:ascii="Times New Roman" w:hAnsi="Times New Roman" w:cs="Times New Roman"/>
          <w:sz w:val="24"/>
          <w:szCs w:val="24"/>
        </w:rPr>
        <w:t>Mr. John indicated the</w:t>
      </w:r>
      <w:r>
        <w:rPr>
          <w:rFonts w:ascii="Times New Roman" w:hAnsi="Times New Roman" w:cs="Times New Roman"/>
          <w:sz w:val="24"/>
          <w:szCs w:val="24"/>
        </w:rPr>
        <w:t xml:space="preserve"> edits also amended the frequency range to allow for 30 kHz of spectrum for </w:t>
      </w:r>
      <w:proofErr w:type="spellStart"/>
      <w:r>
        <w:rPr>
          <w:rFonts w:ascii="Times New Roman" w:hAnsi="Times New Roman" w:cs="Times New Roman"/>
          <w:sz w:val="24"/>
          <w:szCs w:val="24"/>
        </w:rPr>
        <w:t>telecommand</w:t>
      </w:r>
      <w:proofErr w:type="spellEnd"/>
      <w:r>
        <w:rPr>
          <w:rFonts w:ascii="Times New Roman" w:hAnsi="Times New Roman" w:cs="Times New Roman"/>
          <w:sz w:val="24"/>
          <w:szCs w:val="24"/>
        </w:rPr>
        <w:t xml:space="preserve"> operations without the proposed </w:t>
      </w:r>
      <w:proofErr w:type="spellStart"/>
      <w:r>
        <w:rPr>
          <w:rFonts w:ascii="Times New Roman" w:hAnsi="Times New Roman" w:cs="Times New Roman"/>
          <w:sz w:val="24"/>
          <w:szCs w:val="24"/>
        </w:rPr>
        <w:t>e.i.r.p</w:t>
      </w:r>
      <w:proofErr w:type="spellEnd"/>
      <w:r>
        <w:rPr>
          <w:rFonts w:ascii="Times New Roman" w:hAnsi="Times New Roman" w:cs="Times New Roman"/>
          <w:sz w:val="24"/>
          <w:szCs w:val="24"/>
        </w:rPr>
        <w:t xml:space="preserve">. limits. </w:t>
      </w:r>
      <w:r w:rsidR="00D174EE">
        <w:rPr>
          <w:rFonts w:ascii="Times New Roman" w:hAnsi="Times New Roman" w:cs="Times New Roman"/>
          <w:sz w:val="24"/>
          <w:szCs w:val="24"/>
        </w:rPr>
        <w:t>Although there were no comments on this document it was noted that there could be some changes neede</w:t>
      </w:r>
      <w:ins w:id="14" w:author="John Wengryniuk" w:date="2019-01-17T07:37:00Z">
        <w:r w:rsidR="00D86EBC">
          <w:rPr>
            <w:rFonts w:ascii="Times New Roman" w:hAnsi="Times New Roman" w:cs="Times New Roman"/>
            <w:sz w:val="24"/>
            <w:szCs w:val="24"/>
          </w:rPr>
          <w:t>d</w:t>
        </w:r>
      </w:ins>
      <w:r w:rsidR="00D174EE">
        <w:rPr>
          <w:rFonts w:ascii="Times New Roman" w:hAnsi="Times New Roman" w:cs="Times New Roman"/>
          <w:sz w:val="24"/>
          <w:szCs w:val="24"/>
        </w:rPr>
        <w:t xml:space="preserve"> as a result of CPM preparations, and so it was requested and agreed to hold this document in abeyance until our next meeting.</w:t>
      </w:r>
      <w:r w:rsidR="003D3E4F">
        <w:rPr>
          <w:rFonts w:ascii="Times New Roman" w:hAnsi="Times New Roman" w:cs="Times New Roman"/>
          <w:sz w:val="24"/>
          <w:szCs w:val="24"/>
        </w:rPr>
        <w:t xml:space="preserve"> </w:t>
      </w:r>
    </w:p>
    <w:p w14:paraId="2A4C2D03" w14:textId="77777777" w:rsidR="001B1FD9" w:rsidRPr="00DA1928" w:rsidRDefault="001B1FD9" w:rsidP="00D174EE"/>
    <w:p w14:paraId="1BE18246" w14:textId="1BEE3249" w:rsidR="00D71EE1" w:rsidRPr="00266E41" w:rsidRDefault="001C65E9" w:rsidP="00266E41">
      <w:pPr>
        <w:pStyle w:val="ListParagraph"/>
        <w:numPr>
          <w:ilvl w:val="0"/>
          <w:numId w:val="3"/>
        </w:numPr>
        <w:rPr>
          <w:rFonts w:ascii="Times New Roman" w:hAnsi="Times New Roman" w:cs="Times New Roman"/>
          <w:sz w:val="24"/>
          <w:szCs w:val="24"/>
        </w:rPr>
      </w:pPr>
      <w:r w:rsidRPr="00D174EE">
        <w:rPr>
          <w:rFonts w:ascii="Times New Roman" w:hAnsi="Times New Roman" w:cs="Times New Roman"/>
          <w:sz w:val="24"/>
          <w:szCs w:val="24"/>
        </w:rPr>
        <w:t>Agenda Item 1.</w:t>
      </w:r>
      <w:r w:rsidR="00F71BD9" w:rsidRPr="00D174EE">
        <w:rPr>
          <w:rFonts w:ascii="Times New Roman" w:hAnsi="Times New Roman" w:cs="Times New Roman"/>
          <w:sz w:val="24"/>
          <w:szCs w:val="24"/>
        </w:rPr>
        <w:t>3</w:t>
      </w:r>
      <w:r w:rsidR="0001182D" w:rsidRPr="00D174EE">
        <w:rPr>
          <w:rFonts w:ascii="Times New Roman" w:hAnsi="Times New Roman" w:cs="Times New Roman"/>
          <w:sz w:val="24"/>
          <w:szCs w:val="24"/>
        </w:rPr>
        <w:t>:</w:t>
      </w:r>
      <w:r w:rsidR="00DA1928" w:rsidRPr="00D174EE">
        <w:rPr>
          <w:rFonts w:ascii="Times New Roman" w:hAnsi="Times New Roman" w:cs="Times New Roman"/>
          <w:sz w:val="24"/>
          <w:szCs w:val="24"/>
        </w:rPr>
        <w:t xml:space="preserve"> </w:t>
      </w:r>
      <w:r w:rsidR="00EE42AF" w:rsidRPr="00D174EE">
        <w:rPr>
          <w:rFonts w:ascii="Times New Roman" w:hAnsi="Times New Roman" w:cs="Times New Roman"/>
          <w:sz w:val="24"/>
          <w:szCs w:val="24"/>
        </w:rPr>
        <w:t>Mr. Charles Rush</w:t>
      </w:r>
      <w:r w:rsidR="00713852" w:rsidRPr="00D174EE">
        <w:rPr>
          <w:rFonts w:ascii="Times New Roman" w:hAnsi="Times New Roman" w:cs="Times New Roman"/>
          <w:sz w:val="24"/>
          <w:szCs w:val="24"/>
        </w:rPr>
        <w:t xml:space="preserve">, GSA, </w:t>
      </w:r>
      <w:r w:rsidR="00D174EE" w:rsidRPr="00D174EE">
        <w:rPr>
          <w:rFonts w:ascii="Times New Roman" w:hAnsi="Times New Roman" w:cs="Times New Roman"/>
          <w:sz w:val="24"/>
          <w:szCs w:val="24"/>
        </w:rPr>
        <w:t xml:space="preserve">provided a detailed introduction of document IWG-3/066 that included proposed changes to the NTIA proposal on this issue to address a number of </w:t>
      </w:r>
      <w:r w:rsidR="00713852" w:rsidRPr="00D174EE">
        <w:rPr>
          <w:rFonts w:ascii="Times New Roman" w:hAnsi="Times New Roman" w:cs="Times New Roman"/>
          <w:sz w:val="24"/>
          <w:szCs w:val="24"/>
        </w:rPr>
        <w:t>concerns with the proposal</w:t>
      </w:r>
      <w:r w:rsidR="00D174EE" w:rsidRPr="00D174EE">
        <w:rPr>
          <w:rFonts w:ascii="Times New Roman" w:hAnsi="Times New Roman" w:cs="Times New Roman"/>
          <w:sz w:val="24"/>
          <w:szCs w:val="24"/>
        </w:rPr>
        <w:t xml:space="preserve"> that were identified at the last meeting</w:t>
      </w:r>
      <w:r w:rsidR="00713852" w:rsidRPr="00D174EE">
        <w:rPr>
          <w:rFonts w:ascii="Times New Roman" w:hAnsi="Times New Roman" w:cs="Times New Roman"/>
          <w:sz w:val="24"/>
          <w:szCs w:val="24"/>
        </w:rPr>
        <w:t xml:space="preserve">. The primary concern was that the studies </w:t>
      </w:r>
      <w:r w:rsidR="001378AB" w:rsidRPr="00D174EE">
        <w:rPr>
          <w:rFonts w:ascii="Times New Roman" w:hAnsi="Times New Roman" w:cs="Times New Roman"/>
          <w:sz w:val="24"/>
          <w:szCs w:val="24"/>
        </w:rPr>
        <w:t>to upgrade the meteorological</w:t>
      </w:r>
      <w:r w:rsidR="004D7B50" w:rsidRPr="00D174EE">
        <w:rPr>
          <w:rFonts w:ascii="Times New Roman" w:hAnsi="Times New Roman" w:cs="Times New Roman"/>
          <w:sz w:val="24"/>
          <w:szCs w:val="24"/>
        </w:rPr>
        <w:t>-satellite and earth exploration-</w:t>
      </w:r>
      <w:r w:rsidR="001378AB" w:rsidRPr="00D174EE">
        <w:rPr>
          <w:rFonts w:ascii="Times New Roman" w:hAnsi="Times New Roman" w:cs="Times New Roman"/>
          <w:sz w:val="24"/>
          <w:szCs w:val="24"/>
        </w:rPr>
        <w:t xml:space="preserve">satellite services </w:t>
      </w:r>
      <w:r w:rsidR="00713852" w:rsidRPr="00D174EE">
        <w:rPr>
          <w:rFonts w:ascii="Times New Roman" w:hAnsi="Times New Roman" w:cs="Times New Roman"/>
          <w:sz w:val="24"/>
          <w:szCs w:val="24"/>
        </w:rPr>
        <w:t>do not appear to have considered the impact on the current and future use and development of the fixed and mobile allocations in co-frequency and adjacent frequency bands. Mr. Rush indicated this wa</w:t>
      </w:r>
      <w:r w:rsidR="00D174EE" w:rsidRPr="00D174EE">
        <w:rPr>
          <w:rFonts w:ascii="Times New Roman" w:hAnsi="Times New Roman" w:cs="Times New Roman"/>
          <w:sz w:val="24"/>
          <w:szCs w:val="24"/>
        </w:rPr>
        <w:t>s a fundamental component of</w:t>
      </w:r>
      <w:r w:rsidR="00713852" w:rsidRPr="00D174EE">
        <w:rPr>
          <w:rFonts w:ascii="Times New Roman" w:hAnsi="Times New Roman" w:cs="Times New Roman"/>
          <w:sz w:val="24"/>
          <w:szCs w:val="24"/>
        </w:rPr>
        <w:t xml:space="preserve"> Resolution</w:t>
      </w:r>
      <w:r w:rsidR="001378AB" w:rsidRPr="00D174EE">
        <w:rPr>
          <w:rFonts w:ascii="Times New Roman" w:hAnsi="Times New Roman" w:cs="Times New Roman"/>
          <w:sz w:val="24"/>
          <w:szCs w:val="24"/>
        </w:rPr>
        <w:t xml:space="preserve"> </w:t>
      </w:r>
      <w:r w:rsidR="001378AB" w:rsidRPr="00365D78">
        <w:rPr>
          <w:rFonts w:ascii="Times New Roman" w:hAnsi="Times New Roman" w:cs="Times New Roman"/>
          <w:b/>
          <w:sz w:val="24"/>
          <w:szCs w:val="24"/>
        </w:rPr>
        <w:t>766 (WRC-15)</w:t>
      </w:r>
      <w:r w:rsidR="001378AB" w:rsidRPr="00D174EE">
        <w:rPr>
          <w:rFonts w:ascii="Times New Roman" w:hAnsi="Times New Roman" w:cs="Times New Roman"/>
          <w:sz w:val="24"/>
          <w:szCs w:val="24"/>
        </w:rPr>
        <w:t>.</w:t>
      </w:r>
      <w:r w:rsidR="00266E41">
        <w:rPr>
          <w:rFonts w:ascii="Times New Roman" w:hAnsi="Times New Roman" w:cs="Times New Roman"/>
          <w:sz w:val="24"/>
          <w:szCs w:val="24"/>
        </w:rPr>
        <w:t xml:space="preserve"> There were other points raised as well to explain the rationale for other proposed changes. Given that the document was only made available a day earlier, it was agreed to table the document for now to allow time for participants to properly consider it. </w:t>
      </w:r>
    </w:p>
    <w:p w14:paraId="08647725" w14:textId="77777777" w:rsidR="007768BF" w:rsidRPr="00266E41" w:rsidRDefault="007768BF" w:rsidP="00365D78">
      <w:pPr>
        <w:jc w:val="both"/>
        <w:rPr>
          <w:rFonts w:ascii="Times New Roman" w:hAnsi="Times New Roman" w:cs="Times New Roman"/>
        </w:rPr>
      </w:pPr>
    </w:p>
    <w:p w14:paraId="289625D3" w14:textId="263A36F8" w:rsidR="00D24406" w:rsidRPr="00266E41" w:rsidRDefault="00D24406" w:rsidP="00266E4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Agenda item 9.1 (Issue 9.1.9): The</w:t>
      </w:r>
      <w:r w:rsidR="00DC776B">
        <w:rPr>
          <w:rFonts w:ascii="Times New Roman" w:hAnsi="Times New Roman" w:cs="Times New Roman"/>
          <w:sz w:val="24"/>
          <w:szCs w:val="24"/>
        </w:rPr>
        <w:t xml:space="preserve"> </w:t>
      </w:r>
      <w:r w:rsidR="00266E41">
        <w:rPr>
          <w:rFonts w:ascii="Times New Roman" w:hAnsi="Times New Roman" w:cs="Times New Roman"/>
          <w:sz w:val="24"/>
          <w:szCs w:val="24"/>
        </w:rPr>
        <w:t xml:space="preserve">meeting was reminded of the </w:t>
      </w:r>
      <w:r w:rsidR="00DC776B">
        <w:rPr>
          <w:rFonts w:ascii="Times New Roman" w:hAnsi="Times New Roman" w:cs="Times New Roman"/>
          <w:sz w:val="24"/>
          <w:szCs w:val="24"/>
        </w:rPr>
        <w:t>NTIA proposal in document</w:t>
      </w:r>
      <w:r>
        <w:rPr>
          <w:rFonts w:ascii="Times New Roman" w:hAnsi="Times New Roman" w:cs="Times New Roman"/>
          <w:sz w:val="24"/>
          <w:szCs w:val="24"/>
        </w:rPr>
        <w:t xml:space="preserve"> </w:t>
      </w:r>
      <w:r w:rsidR="00B055CE">
        <w:rPr>
          <w:rFonts w:ascii="Times New Roman" w:hAnsi="Times New Roman" w:cs="Times New Roman"/>
          <w:sz w:val="24"/>
          <w:szCs w:val="24"/>
        </w:rPr>
        <w:t>IWG-3/</w:t>
      </w:r>
      <w:r>
        <w:rPr>
          <w:rFonts w:ascii="Times New Roman" w:hAnsi="Times New Roman" w:cs="Times New Roman"/>
          <w:sz w:val="24"/>
          <w:szCs w:val="24"/>
        </w:rPr>
        <w:t xml:space="preserve">059. </w:t>
      </w:r>
      <w:r w:rsidR="00266E41">
        <w:rPr>
          <w:rFonts w:ascii="Times New Roman" w:hAnsi="Times New Roman" w:cs="Times New Roman"/>
          <w:sz w:val="24"/>
          <w:szCs w:val="24"/>
        </w:rPr>
        <w:t xml:space="preserve">Comments were made on this proposal at the last meeting but no document was submitted to this meeting.  Both Boeing and </w:t>
      </w:r>
      <w:proofErr w:type="spellStart"/>
      <w:r w:rsidR="00266E41">
        <w:rPr>
          <w:rFonts w:ascii="Times New Roman" w:hAnsi="Times New Roman" w:cs="Times New Roman"/>
          <w:sz w:val="24"/>
          <w:szCs w:val="24"/>
        </w:rPr>
        <w:t>Echostar</w:t>
      </w:r>
      <w:proofErr w:type="spellEnd"/>
      <w:r w:rsidR="00266E41">
        <w:rPr>
          <w:rFonts w:ascii="Times New Roman" w:hAnsi="Times New Roman" w:cs="Times New Roman"/>
          <w:sz w:val="24"/>
          <w:szCs w:val="24"/>
        </w:rPr>
        <w:t xml:space="preserve"> indicated that we could expect to see something on this proposal at the next meeting if IWG-3.</w:t>
      </w:r>
    </w:p>
    <w:p w14:paraId="5049B7A5" w14:textId="77777777" w:rsidR="00D24406" w:rsidRDefault="00D24406" w:rsidP="00266E41"/>
    <w:p w14:paraId="71AB7EC3" w14:textId="4152D1B2" w:rsidR="00DA7599" w:rsidRDefault="00D24406" w:rsidP="00266E4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Agenda item 10: </w:t>
      </w:r>
      <w:r w:rsidR="002B3A91">
        <w:rPr>
          <w:rFonts w:ascii="Times New Roman" w:hAnsi="Times New Roman" w:cs="Times New Roman"/>
          <w:sz w:val="24"/>
          <w:szCs w:val="24"/>
        </w:rPr>
        <w:t>Three AI 10 proposals were considered by the meeting (documents IWG-3/062, 063 and 067)</w:t>
      </w:r>
      <w:r w:rsidR="00660FB9">
        <w:rPr>
          <w:rFonts w:ascii="Times New Roman" w:hAnsi="Times New Roman" w:cs="Times New Roman"/>
          <w:sz w:val="24"/>
          <w:szCs w:val="24"/>
        </w:rPr>
        <w:t>.</w:t>
      </w:r>
      <w:r w:rsidR="002B3A91">
        <w:rPr>
          <w:rFonts w:ascii="Times New Roman" w:hAnsi="Times New Roman" w:cs="Times New Roman"/>
          <w:sz w:val="24"/>
          <w:szCs w:val="24"/>
        </w:rPr>
        <w:t xml:space="preserve"> The first two of these were presented </w:t>
      </w:r>
      <w:r w:rsidR="00416EE3">
        <w:rPr>
          <w:rFonts w:ascii="Times New Roman" w:hAnsi="Times New Roman" w:cs="Times New Roman"/>
          <w:sz w:val="24"/>
          <w:szCs w:val="24"/>
        </w:rPr>
        <w:t xml:space="preserve">by </w:t>
      </w:r>
      <w:proofErr w:type="spellStart"/>
      <w:r w:rsidR="00416EE3">
        <w:rPr>
          <w:rFonts w:ascii="Times New Roman" w:hAnsi="Times New Roman" w:cs="Times New Roman"/>
          <w:sz w:val="24"/>
          <w:szCs w:val="24"/>
        </w:rPr>
        <w:t>Echostar</w:t>
      </w:r>
      <w:proofErr w:type="spellEnd"/>
      <w:r w:rsidR="00416EE3">
        <w:rPr>
          <w:rFonts w:ascii="Times New Roman" w:hAnsi="Times New Roman" w:cs="Times New Roman"/>
          <w:sz w:val="24"/>
          <w:szCs w:val="24"/>
        </w:rPr>
        <w:t xml:space="preserve"> </w:t>
      </w:r>
      <w:r w:rsidR="002B3A91">
        <w:rPr>
          <w:rFonts w:ascii="Times New Roman" w:hAnsi="Times New Roman" w:cs="Times New Roman"/>
          <w:sz w:val="24"/>
          <w:szCs w:val="24"/>
        </w:rPr>
        <w:t xml:space="preserve">at the last meeting.  Document IWG-3/062 addressed using </w:t>
      </w:r>
      <w:proofErr w:type="spellStart"/>
      <w:r w:rsidR="002B3A91">
        <w:rPr>
          <w:rFonts w:ascii="Times New Roman" w:hAnsi="Times New Roman" w:cs="Times New Roman"/>
          <w:sz w:val="24"/>
          <w:szCs w:val="24"/>
        </w:rPr>
        <w:t>Ka</w:t>
      </w:r>
      <w:proofErr w:type="spellEnd"/>
      <w:r w:rsidR="002B3A91">
        <w:rPr>
          <w:rFonts w:ascii="Times New Roman" w:hAnsi="Times New Roman" w:cs="Times New Roman"/>
          <w:sz w:val="24"/>
          <w:szCs w:val="24"/>
        </w:rPr>
        <w:t xml:space="preserve">-band FSS allocations for links between NGSO to GSO satellites. It was reported that some offline discussions had taken place on this issue and that we can expect to see a revised document at the next meeting of IWG-3. Document IWG-3/063 addressed </w:t>
      </w:r>
      <w:r w:rsidR="00416EE3">
        <w:rPr>
          <w:rFonts w:ascii="Times New Roman" w:hAnsi="Times New Roman" w:cs="Times New Roman"/>
          <w:sz w:val="24"/>
          <w:szCs w:val="24"/>
        </w:rPr>
        <w:t xml:space="preserve">reverse band operation in the 37.5-39.5 GHz FSS allocation. Again it was reported that some offline discussions had taken place on this issue and it was hoped that a revised document could be ready for the next meeting </w:t>
      </w:r>
      <w:r w:rsidR="00416EE3">
        <w:rPr>
          <w:rFonts w:ascii="Times New Roman" w:hAnsi="Times New Roman" w:cs="Times New Roman"/>
          <w:sz w:val="24"/>
          <w:szCs w:val="24"/>
        </w:rPr>
        <w:lastRenderedPageBreak/>
        <w:t xml:space="preserve">of IWG-3 </w:t>
      </w:r>
      <w:proofErr w:type="gramStart"/>
      <w:r w:rsidR="00416EE3">
        <w:rPr>
          <w:rFonts w:ascii="Times New Roman" w:hAnsi="Times New Roman" w:cs="Times New Roman"/>
          <w:sz w:val="24"/>
          <w:szCs w:val="24"/>
        </w:rPr>
        <w:t>The</w:t>
      </w:r>
      <w:proofErr w:type="gramEnd"/>
      <w:r w:rsidR="00416EE3">
        <w:rPr>
          <w:rFonts w:ascii="Times New Roman" w:hAnsi="Times New Roman" w:cs="Times New Roman"/>
          <w:sz w:val="24"/>
          <w:szCs w:val="24"/>
        </w:rPr>
        <w:t xml:space="preserve"> meeting was also reminded that this issue is already on the preliminary agenda for WRC-23.  Document IWG-3/067 was a new future agenda item from Intelsat addressing possible</w:t>
      </w:r>
      <w:r w:rsidR="00416EE3" w:rsidRPr="00416EE3">
        <w:rPr>
          <w:rFonts w:ascii="Times New Roman" w:hAnsi="Times New Roman" w:cs="Times New Roman"/>
          <w:sz w:val="24"/>
          <w:szCs w:val="24"/>
        </w:rPr>
        <w:t xml:space="preserve"> develop</w:t>
      </w:r>
      <w:r w:rsidR="00416EE3">
        <w:rPr>
          <w:rFonts w:ascii="Times New Roman" w:hAnsi="Times New Roman" w:cs="Times New Roman"/>
          <w:sz w:val="24"/>
          <w:szCs w:val="24"/>
        </w:rPr>
        <w:t>ment of</w:t>
      </w:r>
      <w:r w:rsidR="00416EE3" w:rsidRPr="00416EE3">
        <w:rPr>
          <w:rFonts w:ascii="Times New Roman" w:hAnsi="Times New Roman" w:cs="Times New Roman"/>
          <w:sz w:val="24"/>
          <w:szCs w:val="24"/>
        </w:rPr>
        <w:t xml:space="preserve"> regulatory means and associated conditions to allow the harmonized use and operation of aircraft earth stations in the FSS in the frequency band</w:t>
      </w:r>
      <w:r w:rsidR="00416EE3" w:rsidRPr="00416EE3">
        <w:rPr>
          <w:rFonts w:ascii="Times New Roman" w:hAnsi="Times New Roman" w:cs="Times New Roman"/>
          <w:bCs/>
          <w:sz w:val="24"/>
          <w:szCs w:val="24"/>
        </w:rPr>
        <w:t xml:space="preserve"> </w:t>
      </w:r>
      <w:r w:rsidR="00416EE3" w:rsidRPr="00416EE3">
        <w:rPr>
          <w:rFonts w:ascii="Times New Roman" w:hAnsi="Times New Roman" w:cs="Times New Roman"/>
          <w:sz w:val="24"/>
          <w:szCs w:val="24"/>
        </w:rPr>
        <w:t>12.75-13.25 GHz (Earth-to-space)</w:t>
      </w:r>
      <w:r w:rsidR="00416EE3">
        <w:rPr>
          <w:rFonts w:ascii="Times New Roman" w:hAnsi="Times New Roman" w:cs="Times New Roman"/>
          <w:sz w:val="24"/>
          <w:szCs w:val="24"/>
        </w:rPr>
        <w:t xml:space="preserve">.  It was noted that some work had been done within CEPT on this issue and some interest was expressed by the membership to work with Intelsat to further develop this issue.  As this was the first time that people were seeing this topic it was agreed to table the document until the next meeting.    </w:t>
      </w:r>
      <w:r w:rsidR="002B3A91">
        <w:rPr>
          <w:rFonts w:ascii="Times New Roman" w:hAnsi="Times New Roman" w:cs="Times New Roman"/>
          <w:sz w:val="24"/>
          <w:szCs w:val="24"/>
        </w:rPr>
        <w:t xml:space="preserve">   </w:t>
      </w:r>
    </w:p>
    <w:p w14:paraId="5B2AEE1B" w14:textId="77777777" w:rsidR="00DA7599" w:rsidRPr="00DA7599" w:rsidRDefault="00DA7599" w:rsidP="00DA7599">
      <w:pPr>
        <w:pStyle w:val="ListParagraph"/>
        <w:rPr>
          <w:rFonts w:ascii="Times New Roman" w:hAnsi="Times New Roman" w:cs="Times New Roman"/>
          <w:sz w:val="24"/>
          <w:szCs w:val="24"/>
        </w:rPr>
      </w:pPr>
    </w:p>
    <w:p w14:paraId="6C10C741" w14:textId="77777777" w:rsidR="001C65E9" w:rsidRPr="00DA1928" w:rsidRDefault="001C65E9" w:rsidP="00DA1928">
      <w:pPr>
        <w:spacing w:line="360" w:lineRule="auto"/>
        <w:rPr>
          <w:rFonts w:ascii="Times New Roman" w:hAnsi="Times New Roman" w:cs="Times New Roman"/>
        </w:rPr>
      </w:pPr>
      <w:r w:rsidRPr="00DA1928">
        <w:rPr>
          <w:rFonts w:ascii="Times New Roman" w:hAnsi="Times New Roman" w:cs="Times New Roman"/>
        </w:rPr>
        <w:t xml:space="preserve">6.  Future Meetings </w:t>
      </w:r>
    </w:p>
    <w:p w14:paraId="05C8205E" w14:textId="566F2C3D" w:rsidR="001C65E9" w:rsidRDefault="004112E6" w:rsidP="00416EE3">
      <w:pPr>
        <w:ind w:left="720"/>
        <w:rPr>
          <w:rFonts w:ascii="Times New Roman" w:hAnsi="Times New Roman" w:cs="Times New Roman"/>
        </w:rPr>
      </w:pPr>
      <w:r>
        <w:rPr>
          <w:rFonts w:ascii="Times New Roman" w:hAnsi="Times New Roman" w:cs="Times New Roman"/>
        </w:rPr>
        <w:t xml:space="preserve">The Chair suggested that the next meeting be held </w:t>
      </w:r>
      <w:r w:rsidR="00416EE3">
        <w:rPr>
          <w:rFonts w:ascii="Times New Roman" w:hAnsi="Times New Roman" w:cs="Times New Roman"/>
        </w:rPr>
        <w:t>before CPM, in mid-January or early February.  The Chair noted that he would</w:t>
      </w:r>
      <w:r>
        <w:rPr>
          <w:rFonts w:ascii="Times New Roman" w:hAnsi="Times New Roman" w:cs="Times New Roman"/>
        </w:rPr>
        <w:t xml:space="preserve"> work offline with the FCC and Chair of IWG-4 to schedule an appropriate date and time for the next IWG-3 meeting.</w:t>
      </w:r>
    </w:p>
    <w:p w14:paraId="1D564D7E" w14:textId="5F5581FF" w:rsidR="00FC38B6" w:rsidRPr="00DA1928" w:rsidRDefault="00FC38B6" w:rsidP="00FC38B6">
      <w:pPr>
        <w:widowControl w:val="0"/>
        <w:autoSpaceDE w:val="0"/>
        <w:autoSpaceDN w:val="0"/>
        <w:adjustRightInd w:val="0"/>
        <w:rPr>
          <w:rFonts w:ascii="Times New Roman" w:eastAsia="Times New Roman" w:hAnsi="Times New Roman" w:cs="Times New Roman"/>
          <w:u w:val="single"/>
        </w:rPr>
      </w:pPr>
    </w:p>
    <w:p w14:paraId="12E7A0D6" w14:textId="77777777" w:rsidR="00FC38B6" w:rsidRPr="00246245" w:rsidRDefault="00FC38B6" w:rsidP="00FC38B6">
      <w:pPr>
        <w:widowControl w:val="0"/>
        <w:autoSpaceDE w:val="0"/>
        <w:autoSpaceDN w:val="0"/>
        <w:adjustRightInd w:val="0"/>
        <w:rPr>
          <w:rFonts w:ascii="Times New Roman" w:eastAsia="Times New Roman" w:hAnsi="Times New Roman" w:cs="Times New Roman"/>
        </w:rPr>
      </w:pPr>
      <w:r w:rsidRPr="00246245">
        <w:rPr>
          <w:rFonts w:ascii="Times New Roman" w:eastAsia="Times New Roman" w:hAnsi="Times New Roman" w:cs="Times New Roman"/>
          <w:u w:val="single"/>
        </w:rPr>
        <w:t>Documents Distributed</w:t>
      </w:r>
      <w:r w:rsidRPr="00246245">
        <w:rPr>
          <w:rFonts w:ascii="Times New Roman" w:eastAsia="Times New Roman" w:hAnsi="Times New Roman" w:cs="Times New Roman"/>
        </w:rPr>
        <w:t xml:space="preserve">: </w:t>
      </w:r>
    </w:p>
    <w:p w14:paraId="5B11DED9" w14:textId="77777777" w:rsidR="00DA1928" w:rsidRPr="00246245" w:rsidRDefault="00DA1928" w:rsidP="0024274C">
      <w:pPr>
        <w:rPr>
          <w:rFonts w:ascii="Times New Roman" w:hAnsi="Times New Roman" w:cs="Times New Roman"/>
        </w:rPr>
      </w:pPr>
    </w:p>
    <w:p w14:paraId="579F1202" w14:textId="2F90018D" w:rsidR="00DA1928" w:rsidRDefault="00416EE3" w:rsidP="0024274C">
      <w:pPr>
        <w:rPr>
          <w:rFonts w:ascii="Times New Roman" w:hAnsi="Times New Roman" w:cs="Times New Roman"/>
        </w:rPr>
      </w:pPr>
      <w:r>
        <w:rPr>
          <w:rFonts w:ascii="Times New Roman" w:hAnsi="Times New Roman" w:cs="Times New Roman"/>
        </w:rPr>
        <w:t>IWG-3/064r1</w:t>
      </w:r>
      <w:r>
        <w:rPr>
          <w:rFonts w:ascii="Times New Roman" w:hAnsi="Times New Roman" w:cs="Times New Roman"/>
        </w:rPr>
        <w:tab/>
      </w:r>
      <w:r>
        <w:rPr>
          <w:rFonts w:ascii="Times New Roman" w:hAnsi="Times New Roman" w:cs="Times New Roman"/>
        </w:rPr>
        <w:tab/>
        <w:t>Minutes of the 18</w:t>
      </w:r>
      <w:r w:rsidR="00B055CE" w:rsidRPr="00B055CE">
        <w:rPr>
          <w:rFonts w:ascii="Times New Roman" w:hAnsi="Times New Roman" w:cs="Times New Roman"/>
          <w:vertAlign w:val="superscript"/>
        </w:rPr>
        <w:t>th</w:t>
      </w:r>
      <w:r w:rsidR="00B055CE">
        <w:rPr>
          <w:rFonts w:ascii="Times New Roman" w:hAnsi="Times New Roman" w:cs="Times New Roman"/>
        </w:rPr>
        <w:t xml:space="preserve"> meeting of IWG-3</w:t>
      </w:r>
    </w:p>
    <w:p w14:paraId="6ABFF33E" w14:textId="67608789" w:rsidR="00CE179C" w:rsidRDefault="00CE179C" w:rsidP="0024274C">
      <w:pPr>
        <w:rPr>
          <w:rFonts w:ascii="Times New Roman" w:hAnsi="Times New Roman" w:cs="Times New Roman"/>
        </w:rPr>
      </w:pPr>
      <w:r w:rsidRPr="00C97F53">
        <w:rPr>
          <w:rFonts w:ascii="Times New Roman" w:hAnsi="Times New Roman" w:cs="Times New Roman"/>
        </w:rPr>
        <w:t>IWG-3/0</w:t>
      </w:r>
      <w:r w:rsidR="00416EE3">
        <w:rPr>
          <w:rFonts w:ascii="Times New Roman" w:hAnsi="Times New Roman" w:cs="Times New Roman"/>
        </w:rPr>
        <w:t>65</w:t>
      </w:r>
      <w:r w:rsidR="00B055CE">
        <w:rPr>
          <w:rFonts w:ascii="Times New Roman" w:hAnsi="Times New Roman" w:cs="Times New Roman"/>
        </w:rPr>
        <w:t>r1</w:t>
      </w:r>
      <w:r w:rsidRPr="00C97F53">
        <w:rPr>
          <w:rFonts w:ascii="Times New Roman" w:hAnsi="Times New Roman" w:cs="Times New Roman"/>
        </w:rPr>
        <w:tab/>
      </w:r>
      <w:r>
        <w:rPr>
          <w:rFonts w:ascii="Times New Roman" w:hAnsi="Times New Roman" w:cs="Times New Roman"/>
        </w:rPr>
        <w:tab/>
      </w:r>
      <w:r w:rsidR="00416EE3">
        <w:rPr>
          <w:rFonts w:ascii="Times New Roman" w:hAnsi="Times New Roman" w:cs="Times New Roman"/>
        </w:rPr>
        <w:t>Proposed meeting 19</w:t>
      </w:r>
      <w:r w:rsidR="00B055CE">
        <w:rPr>
          <w:rFonts w:ascii="Times New Roman" w:hAnsi="Times New Roman" w:cs="Times New Roman"/>
        </w:rPr>
        <w:t xml:space="preserve"> Agenda</w:t>
      </w:r>
    </w:p>
    <w:p w14:paraId="03462948" w14:textId="6409D8DC" w:rsidR="00416EE3" w:rsidRDefault="00416EE3" w:rsidP="0024274C">
      <w:pPr>
        <w:rPr>
          <w:rFonts w:ascii="Times New Roman" w:hAnsi="Times New Roman" w:cs="Times New Roman"/>
        </w:rPr>
      </w:pPr>
      <w:r>
        <w:rPr>
          <w:rFonts w:ascii="Times New Roman" w:hAnsi="Times New Roman" w:cs="Times New Roman"/>
        </w:rPr>
        <w:t>IWG-3/061</w:t>
      </w:r>
      <w:r>
        <w:rPr>
          <w:rFonts w:ascii="Times New Roman" w:hAnsi="Times New Roman" w:cs="Times New Roman"/>
        </w:rPr>
        <w:tab/>
      </w:r>
      <w:r>
        <w:rPr>
          <w:rFonts w:ascii="Times New Roman" w:hAnsi="Times New Roman" w:cs="Times New Roman"/>
        </w:rPr>
        <w:tab/>
        <w:t>AI 1.2 draft proposal from Spire</w:t>
      </w:r>
    </w:p>
    <w:p w14:paraId="19AD8074" w14:textId="3025A74D" w:rsidR="00416EE3" w:rsidRDefault="00416EE3" w:rsidP="0024274C">
      <w:pPr>
        <w:rPr>
          <w:rFonts w:ascii="Times New Roman" w:hAnsi="Times New Roman" w:cs="Times New Roman"/>
        </w:rPr>
      </w:pPr>
      <w:r w:rsidRPr="00246245">
        <w:rPr>
          <w:rFonts w:ascii="Times New Roman" w:hAnsi="Times New Roman" w:cs="Times New Roman"/>
        </w:rPr>
        <w:t>IWG-3/0</w:t>
      </w:r>
      <w:r>
        <w:rPr>
          <w:rFonts w:ascii="Times New Roman" w:hAnsi="Times New Roman" w:cs="Times New Roman"/>
        </w:rPr>
        <w:t>66</w:t>
      </w:r>
      <w:r w:rsidRPr="00C97F53">
        <w:rPr>
          <w:rFonts w:ascii="Times New Roman" w:hAnsi="Times New Roman" w:cs="Times New Roman"/>
        </w:rPr>
        <w:tab/>
      </w:r>
      <w:r>
        <w:rPr>
          <w:rFonts w:ascii="Times New Roman" w:hAnsi="Times New Roman" w:cs="Times New Roman"/>
        </w:rPr>
        <w:tab/>
        <w:t>Proposed revisions to NTIA proposal on AI 1.3</w:t>
      </w:r>
    </w:p>
    <w:p w14:paraId="0C82B524" w14:textId="18C5F5FE" w:rsidR="00C97F53" w:rsidRDefault="00CE179C"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w:t>
      </w:r>
      <w:r w:rsidR="00B055CE">
        <w:rPr>
          <w:rFonts w:ascii="Times New Roman" w:hAnsi="Times New Roman" w:cs="Times New Roman"/>
        </w:rPr>
        <w:t>062</w:t>
      </w:r>
      <w:r w:rsidR="00B055CE">
        <w:rPr>
          <w:rFonts w:ascii="Times New Roman" w:hAnsi="Times New Roman" w:cs="Times New Roman"/>
        </w:rPr>
        <w:tab/>
      </w:r>
      <w:r w:rsidR="00B055CE">
        <w:rPr>
          <w:rFonts w:ascii="Times New Roman" w:hAnsi="Times New Roman" w:cs="Times New Roman"/>
        </w:rPr>
        <w:tab/>
        <w:t xml:space="preserve">AI 10 draft proposal from EchoStar/HNS: </w:t>
      </w:r>
      <w:proofErr w:type="spellStart"/>
      <w:r w:rsidR="00B055CE">
        <w:rPr>
          <w:rFonts w:ascii="Times New Roman" w:hAnsi="Times New Roman" w:cs="Times New Roman"/>
        </w:rPr>
        <w:t>Ka</w:t>
      </w:r>
      <w:proofErr w:type="spellEnd"/>
      <w:r w:rsidR="00B055CE">
        <w:rPr>
          <w:rFonts w:ascii="Times New Roman" w:hAnsi="Times New Roman" w:cs="Times New Roman"/>
        </w:rPr>
        <w:t xml:space="preserve"> satellite-to-satellite links</w:t>
      </w:r>
    </w:p>
    <w:p w14:paraId="0D6BD476" w14:textId="7CECA692" w:rsidR="0024274C" w:rsidRDefault="00B055CE"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IWG-3/063</w:t>
      </w:r>
      <w:r>
        <w:rPr>
          <w:rFonts w:ascii="Times New Roman" w:hAnsi="Times New Roman" w:cs="Times New Roman"/>
        </w:rPr>
        <w:tab/>
      </w:r>
      <w:r>
        <w:rPr>
          <w:rFonts w:ascii="Times New Roman" w:hAnsi="Times New Roman" w:cs="Times New Roman"/>
        </w:rPr>
        <w:tab/>
        <w:t>AI 10 draft proposal from EchoStar/HNS: 38 GHz FSS Earth-to-space</w:t>
      </w:r>
    </w:p>
    <w:p w14:paraId="1987001B" w14:textId="54B79650" w:rsidR="002D2EDD" w:rsidRPr="00C97F53" w:rsidRDefault="002D2EDD"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IWG-3/063</w:t>
      </w:r>
      <w:r>
        <w:rPr>
          <w:rFonts w:ascii="Times New Roman" w:hAnsi="Times New Roman" w:cs="Times New Roman"/>
        </w:rPr>
        <w:tab/>
      </w:r>
      <w:r>
        <w:rPr>
          <w:rFonts w:ascii="Times New Roman" w:hAnsi="Times New Roman" w:cs="Times New Roman"/>
        </w:rPr>
        <w:tab/>
        <w:t>AI 10 draft proposal from Intelsat on FSS AES in 12.75-13.25 GHz</w:t>
      </w:r>
      <w:r>
        <w:rPr>
          <w:rFonts w:ascii="Times New Roman" w:hAnsi="Times New Roman" w:cs="Times New Roman"/>
        </w:rPr>
        <w:tab/>
      </w:r>
    </w:p>
    <w:p w14:paraId="73041DA8" w14:textId="36AF6388" w:rsidR="0024274C" w:rsidRPr="00C97F53" w:rsidRDefault="0024274C" w:rsidP="00B055CE">
      <w:pPr>
        <w:tabs>
          <w:tab w:val="left" w:pos="-1440"/>
          <w:tab w:val="left" w:pos="-720"/>
          <w:tab w:val="left" w:pos="-360"/>
          <w:tab w:val="left" w:pos="0"/>
        </w:tabs>
        <w:suppressAutoHyphens/>
        <w:rPr>
          <w:rFonts w:ascii="Times New Roman" w:hAnsi="Times New Roman" w:cs="Times New Roman"/>
        </w:rPr>
      </w:pPr>
    </w:p>
    <w:p w14:paraId="1D9949B8" w14:textId="77777777" w:rsidR="00FC38B6" w:rsidRPr="00DA1928" w:rsidRDefault="00FC38B6" w:rsidP="00FC38B6">
      <w:pPr>
        <w:rPr>
          <w:rFonts w:ascii="Times New Roman" w:hAnsi="Times New Roman" w:cs="Times New Roman"/>
        </w:rPr>
      </w:pPr>
    </w:p>
    <w:p w14:paraId="1CADECE4" w14:textId="77777777" w:rsidR="00FC38B6" w:rsidRPr="00DA1928" w:rsidRDefault="00FC38B6" w:rsidP="00FC38B6">
      <w:pPr>
        <w:rPr>
          <w:rFonts w:ascii="Times New Roman" w:eastAsia="Times New Roman" w:hAnsi="Times New Roman" w:cs="Times New Roman"/>
        </w:rPr>
      </w:pPr>
      <w:r w:rsidRPr="00DA1928">
        <w:rPr>
          <w:rFonts w:ascii="Times New Roman" w:eastAsia="Times New Roman" w:hAnsi="Times New Roman" w:cs="Times New Roman"/>
          <w:u w:val="single"/>
        </w:rPr>
        <w:t>Public Participation Statement</w:t>
      </w:r>
      <w:r w:rsidRPr="00DA1928">
        <w:rPr>
          <w:rFonts w:ascii="Times New Roman" w:eastAsia="Times New Roman" w:hAnsi="Times New Roman" w:cs="Times New Roman"/>
        </w:rPr>
        <w:t>:</w:t>
      </w:r>
    </w:p>
    <w:p w14:paraId="5765A086" w14:textId="77777777" w:rsidR="00FC38B6" w:rsidRPr="00DA1928" w:rsidRDefault="00FC38B6" w:rsidP="00FC38B6">
      <w:pPr>
        <w:widowControl w:val="0"/>
        <w:overflowPunct w:val="0"/>
        <w:autoSpaceDE w:val="0"/>
        <w:autoSpaceDN w:val="0"/>
        <w:adjustRightInd w:val="0"/>
        <w:ind w:firstLine="1408"/>
        <w:rPr>
          <w:rFonts w:ascii="Times New Roman" w:eastAsia="Times New Roman" w:hAnsi="Times New Roman" w:cs="Times New Roman"/>
        </w:rPr>
      </w:pPr>
    </w:p>
    <w:p w14:paraId="70CC0945" w14:textId="0C22C233" w:rsidR="0024274C" w:rsidRPr="00DA1928" w:rsidRDefault="00DA1928" w:rsidP="0024274C">
      <w:pPr>
        <w:rPr>
          <w:rFonts w:ascii="Times New Roman" w:eastAsia="Times New Roman" w:hAnsi="Times New Roman" w:cs="Times New Roman"/>
        </w:rPr>
      </w:pPr>
      <w:r w:rsidRPr="00FF303D">
        <w:rPr>
          <w:rFonts w:ascii="Times New Roman" w:eastAsia="Times New Roman" w:hAnsi="Times New Roman" w:cs="Times New Roman"/>
        </w:rPr>
        <w:t>Meeting IWG-3</w:t>
      </w:r>
      <w:r w:rsidR="0024274C" w:rsidRPr="00FF303D">
        <w:rPr>
          <w:rFonts w:ascii="Times New Roman" w:eastAsia="Times New Roman" w:hAnsi="Times New Roman" w:cs="Times New Roman"/>
        </w:rPr>
        <w:t>/</w:t>
      </w:r>
      <w:r w:rsidR="00CE179C">
        <w:rPr>
          <w:rFonts w:ascii="Times New Roman" w:eastAsia="Times New Roman" w:hAnsi="Times New Roman" w:cs="Times New Roman"/>
        </w:rPr>
        <w:t>1</w:t>
      </w:r>
      <w:r w:rsidR="002D2EDD">
        <w:rPr>
          <w:rFonts w:ascii="Times New Roman" w:eastAsia="Times New Roman" w:hAnsi="Times New Roman" w:cs="Times New Roman"/>
        </w:rPr>
        <w:t>9</w:t>
      </w:r>
      <w:r w:rsidR="0024274C" w:rsidRPr="00FF303D">
        <w:rPr>
          <w:rFonts w:ascii="Times New Roman" w:eastAsia="Times New Roman" w:hAnsi="Times New Roman" w:cs="Times New Roman"/>
        </w:rPr>
        <w:t xml:space="preserve"> (</w:t>
      </w:r>
      <w:r w:rsidR="00B055CE">
        <w:rPr>
          <w:rFonts w:ascii="Times New Roman" w:eastAsia="Times New Roman" w:hAnsi="Times New Roman" w:cs="Times New Roman"/>
        </w:rPr>
        <w:t>1</w:t>
      </w:r>
      <w:r w:rsidR="002D2EDD">
        <w:rPr>
          <w:rFonts w:ascii="Times New Roman" w:eastAsia="Times New Roman" w:hAnsi="Times New Roman" w:cs="Times New Roman"/>
        </w:rPr>
        <w:t>3</w:t>
      </w:r>
      <w:r w:rsidR="00B055CE">
        <w:rPr>
          <w:rFonts w:ascii="Times New Roman" w:eastAsia="Times New Roman" w:hAnsi="Times New Roman" w:cs="Times New Roman"/>
        </w:rPr>
        <w:t xml:space="preserve"> </w:t>
      </w:r>
      <w:r w:rsidR="002D2EDD">
        <w:rPr>
          <w:rFonts w:ascii="Times New Roman" w:eastAsia="Times New Roman" w:hAnsi="Times New Roman" w:cs="Times New Roman"/>
        </w:rPr>
        <w:t>Dec</w:t>
      </w:r>
      <w:r w:rsidR="00B055CE">
        <w:rPr>
          <w:rFonts w:ascii="Times New Roman" w:eastAsia="Times New Roman" w:hAnsi="Times New Roman" w:cs="Times New Roman"/>
        </w:rPr>
        <w:t>ember</w:t>
      </w:r>
      <w:r w:rsidR="00CE179C">
        <w:rPr>
          <w:rFonts w:ascii="Times New Roman" w:eastAsia="Times New Roman" w:hAnsi="Times New Roman" w:cs="Times New Roman"/>
        </w:rPr>
        <w:t xml:space="preserve"> </w:t>
      </w:r>
      <w:r w:rsidR="0024274C" w:rsidRPr="00FF303D">
        <w:rPr>
          <w:rFonts w:ascii="Times New Roman" w:eastAsia="Times New Roman" w:hAnsi="Times New Roman" w:cs="Times New Roman"/>
        </w:rPr>
        <w:t xml:space="preserve">2018) </w:t>
      </w:r>
      <w:r w:rsidR="001135B0">
        <w:rPr>
          <w:rFonts w:ascii="Times New Roman" w:eastAsia="Times New Roman" w:hAnsi="Times New Roman" w:cs="Times New Roman"/>
        </w:rPr>
        <w:t>was open to the public (</w:t>
      </w:r>
      <w:hyperlink r:id="rId8" w:history="1">
        <w:r w:rsidR="001135B0" w:rsidRPr="001135B0">
          <w:rPr>
            <w:rStyle w:val="Hyperlink"/>
            <w:rFonts w:ascii="Times New Roman" w:eastAsia="Times New Roman" w:hAnsi="Times New Roman" w:cs="Times New Roman"/>
          </w:rPr>
          <w:t>DA 18-979</w:t>
        </w:r>
      </w:hyperlink>
      <w:r w:rsidR="001135B0">
        <w:rPr>
          <w:rFonts w:ascii="Times New Roman" w:eastAsia="Times New Roman" w:hAnsi="Times New Roman" w:cs="Times New Roman"/>
        </w:rPr>
        <w:t xml:space="preserve">) </w:t>
      </w:r>
      <w:r w:rsidR="0024274C" w:rsidRPr="00FF303D">
        <w:rPr>
          <w:rFonts w:ascii="Times New Roman" w:eastAsia="Times New Roman" w:hAnsi="Times New Roman" w:cs="Times New Roman"/>
        </w:rPr>
        <w:t xml:space="preserve">and had </w:t>
      </w:r>
      <w:r w:rsidR="002D2EDD">
        <w:rPr>
          <w:rFonts w:ascii="Times New Roman" w:eastAsia="Times New Roman" w:hAnsi="Times New Roman" w:cs="Times New Roman"/>
        </w:rPr>
        <w:t>18</w:t>
      </w:r>
      <w:r w:rsidR="00D95B3E">
        <w:rPr>
          <w:rFonts w:ascii="Times New Roman" w:eastAsia="Times New Roman" w:hAnsi="Times New Roman" w:cs="Times New Roman"/>
        </w:rPr>
        <w:t xml:space="preserve"> members, </w:t>
      </w:r>
      <w:r w:rsidR="00CE179C">
        <w:rPr>
          <w:rFonts w:ascii="Times New Roman" w:eastAsia="Times New Roman" w:hAnsi="Times New Roman" w:cs="Times New Roman"/>
        </w:rPr>
        <w:t>1</w:t>
      </w:r>
      <w:r w:rsidR="002D2EDD">
        <w:rPr>
          <w:rFonts w:ascii="Times New Roman" w:eastAsia="Times New Roman" w:hAnsi="Times New Roman" w:cs="Times New Roman"/>
        </w:rPr>
        <w:t>2</w:t>
      </w:r>
      <w:r w:rsidR="00304D6E">
        <w:rPr>
          <w:rFonts w:ascii="Times New Roman" w:eastAsia="Times New Roman" w:hAnsi="Times New Roman" w:cs="Times New Roman"/>
        </w:rPr>
        <w:t xml:space="preserve"> </w:t>
      </w:r>
      <w:r w:rsidR="0024274C" w:rsidRPr="00FF303D">
        <w:rPr>
          <w:rFonts w:ascii="Times New Roman" w:eastAsia="Times New Roman" w:hAnsi="Times New Roman" w:cs="Times New Roman"/>
        </w:rPr>
        <w:t xml:space="preserve">observers, and </w:t>
      </w:r>
      <w:r w:rsidR="002D2EDD">
        <w:rPr>
          <w:rFonts w:ascii="Times New Roman" w:eastAsia="Times New Roman" w:hAnsi="Times New Roman" w:cs="Times New Roman"/>
        </w:rPr>
        <w:t>3</w:t>
      </w:r>
      <w:r w:rsidR="0024274C" w:rsidRPr="00FF303D">
        <w:rPr>
          <w:rFonts w:ascii="Times New Roman" w:eastAsia="Times New Roman" w:hAnsi="Times New Roman" w:cs="Times New Roman"/>
        </w:rPr>
        <w:t xml:space="preserve"> FCC </w:t>
      </w:r>
      <w:r w:rsidR="001135B0">
        <w:rPr>
          <w:rFonts w:ascii="Times New Roman" w:eastAsia="Times New Roman" w:hAnsi="Times New Roman" w:cs="Times New Roman"/>
        </w:rPr>
        <w:t>representative</w:t>
      </w:r>
      <w:r w:rsidR="00304D6E">
        <w:rPr>
          <w:rFonts w:ascii="Times New Roman" w:eastAsia="Times New Roman" w:hAnsi="Times New Roman" w:cs="Times New Roman"/>
        </w:rPr>
        <w:t>s</w:t>
      </w:r>
      <w:r w:rsidR="00FF303D">
        <w:rPr>
          <w:rFonts w:ascii="Times New Roman" w:eastAsia="Times New Roman" w:hAnsi="Times New Roman" w:cs="Times New Roman"/>
        </w:rPr>
        <w:t xml:space="preserve"> participating</w:t>
      </w:r>
      <w:r w:rsidR="0024274C" w:rsidRPr="00FF303D">
        <w:rPr>
          <w:rFonts w:ascii="Times New Roman" w:eastAsia="Times New Roman" w:hAnsi="Times New Roman" w:cs="Times New Roman"/>
        </w:rPr>
        <w:t>.</w:t>
      </w:r>
    </w:p>
    <w:p w14:paraId="53BE2FF4" w14:textId="77777777" w:rsidR="00FC38B6" w:rsidRPr="00DA1928" w:rsidRDefault="00FC38B6" w:rsidP="00FC38B6">
      <w:pPr>
        <w:widowControl w:val="0"/>
        <w:tabs>
          <w:tab w:val="left" w:pos="6263"/>
        </w:tabs>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ab/>
      </w:r>
    </w:p>
    <w:p w14:paraId="42427E01" w14:textId="77777777" w:rsidR="00FC38B6" w:rsidRPr="00DA1928" w:rsidRDefault="00FC38B6" w:rsidP="00FC38B6">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Author</w:t>
      </w:r>
      <w:r w:rsidRPr="00DA1928">
        <w:rPr>
          <w:rFonts w:ascii="Times New Roman" w:eastAsia="Times New Roman" w:hAnsi="Times New Roman" w:cs="Times New Roman"/>
        </w:rPr>
        <w:t>:</w:t>
      </w:r>
    </w:p>
    <w:p w14:paraId="0BE8C874" w14:textId="0545C5A2" w:rsidR="00FC38B6" w:rsidRPr="00DA1928" w:rsidRDefault="002D2EDD" w:rsidP="00FC38B6">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Jack Wengryniuk</w:t>
      </w:r>
      <w:r w:rsidR="00CE179C">
        <w:rPr>
          <w:rFonts w:ascii="Times New Roman" w:eastAsia="Times New Roman" w:hAnsi="Times New Roman" w:cs="Times New Roman"/>
        </w:rPr>
        <w:t>, Chair IWG-3</w:t>
      </w:r>
      <w:r w:rsidR="001C65E9" w:rsidRPr="00DA1928">
        <w:rPr>
          <w:rFonts w:ascii="Times New Roman" w:eastAsia="Times New Roman" w:hAnsi="Times New Roman" w:cs="Times New Roman"/>
        </w:rPr>
        <w:t xml:space="preserve">, </w:t>
      </w:r>
      <w:r>
        <w:rPr>
          <w:rFonts w:ascii="Times New Roman" w:eastAsia="Times New Roman" w:hAnsi="Times New Roman" w:cs="Times New Roman"/>
        </w:rPr>
        <w:t xml:space="preserve">reluctantly </w:t>
      </w:r>
      <w:r w:rsidR="00FC38B6" w:rsidRPr="00DA1928">
        <w:rPr>
          <w:rFonts w:ascii="Times New Roman" w:eastAsia="Times New Roman" w:hAnsi="Times New Roman" w:cs="Times New Roman"/>
        </w:rPr>
        <w:t xml:space="preserve">prepared these minutes. </w:t>
      </w:r>
    </w:p>
    <w:p w14:paraId="7C5EC6AE" w14:textId="77777777" w:rsidR="0024274C" w:rsidRPr="00DA1928" w:rsidRDefault="0024274C">
      <w:pPr>
        <w:spacing w:after="160" w:line="259" w:lineRule="auto"/>
        <w:rPr>
          <w:rFonts w:ascii="Times New Roman" w:eastAsia="Times New Roman" w:hAnsi="Times New Roman" w:cs="Times New Roman"/>
        </w:rPr>
      </w:pPr>
      <w:r w:rsidRPr="00DA1928">
        <w:rPr>
          <w:rFonts w:ascii="Times New Roman" w:eastAsia="Times New Roman" w:hAnsi="Times New Roman" w:cs="Times New Roman"/>
        </w:rPr>
        <w:br w:type="page"/>
      </w:r>
    </w:p>
    <w:p w14:paraId="5AF8F86C" w14:textId="77777777" w:rsidR="0024274C" w:rsidRPr="00DA1928" w:rsidRDefault="0024274C" w:rsidP="00FC38B6">
      <w:pPr>
        <w:widowControl w:val="0"/>
        <w:autoSpaceDE w:val="0"/>
        <w:autoSpaceDN w:val="0"/>
        <w:adjustRightInd w:val="0"/>
        <w:rPr>
          <w:rFonts w:ascii="Times New Roman" w:hAnsi="Times New Roman" w:cs="Times New Roman"/>
          <w:b/>
        </w:rPr>
      </w:pPr>
    </w:p>
    <w:p w14:paraId="1C5F20C7" w14:textId="07427013" w:rsidR="00FD0273" w:rsidRPr="00DA1928" w:rsidRDefault="00FD0273" w:rsidP="00FF303D">
      <w:pPr>
        <w:jc w:val="center"/>
        <w:rPr>
          <w:rFonts w:ascii="Times New Roman" w:hAnsi="Times New Roman" w:cs="Times New Roman"/>
          <w:b/>
        </w:rPr>
      </w:pPr>
      <w:r w:rsidRPr="00DA1928">
        <w:rPr>
          <w:rFonts w:ascii="Times New Roman" w:hAnsi="Times New Roman" w:cs="Times New Roman"/>
          <w:b/>
        </w:rPr>
        <w:t>Appendix A:  Attendees at</w:t>
      </w:r>
      <w:r w:rsidRPr="00DA1928">
        <w:rPr>
          <w:rFonts w:ascii="Times New Roman" w:eastAsia="Times New Roman" w:hAnsi="Times New Roman" w:cs="Times New Roman"/>
          <w:b/>
        </w:rPr>
        <w:t xml:space="preserve"> </w:t>
      </w:r>
      <w:r w:rsidR="00A952F5">
        <w:rPr>
          <w:rFonts w:ascii="Times New Roman" w:eastAsia="Times New Roman" w:hAnsi="Times New Roman" w:cs="Times New Roman"/>
          <w:b/>
        </w:rPr>
        <w:t>December 13</w:t>
      </w:r>
      <w:r w:rsidRPr="00DA1928">
        <w:rPr>
          <w:rFonts w:ascii="Times New Roman" w:eastAsia="Times New Roman" w:hAnsi="Times New Roman" w:cs="Times New Roman"/>
          <w:b/>
        </w:rPr>
        <w:t>, 2018</w:t>
      </w:r>
      <w:r w:rsidRPr="00DA1928">
        <w:rPr>
          <w:rFonts w:ascii="Times New Roman" w:eastAsia="Times New Roman" w:hAnsi="Times New Roman" w:cs="Times New Roman"/>
        </w:rPr>
        <w:t xml:space="preserve"> </w:t>
      </w:r>
      <w:r w:rsidR="001C65E9" w:rsidRPr="00DA1928">
        <w:rPr>
          <w:rFonts w:ascii="Times New Roman" w:hAnsi="Times New Roman" w:cs="Times New Roman"/>
          <w:b/>
        </w:rPr>
        <w:t>meeting of IWG-3</w:t>
      </w:r>
    </w:p>
    <w:tbl>
      <w:tblPr>
        <w:tblStyle w:val="TableGrid"/>
        <w:tblW w:w="0" w:type="auto"/>
        <w:tblLook w:val="04A0" w:firstRow="1" w:lastRow="0" w:firstColumn="1" w:lastColumn="0" w:noHBand="0" w:noVBand="1"/>
      </w:tblPr>
      <w:tblGrid>
        <w:gridCol w:w="4297"/>
        <w:gridCol w:w="4333"/>
      </w:tblGrid>
      <w:tr w:rsidR="00FF303D" w:rsidRPr="00CC3C77" w14:paraId="2B03E43B" w14:textId="77777777" w:rsidTr="002D31DD">
        <w:tc>
          <w:tcPr>
            <w:tcW w:w="8630" w:type="dxa"/>
            <w:gridSpan w:val="2"/>
          </w:tcPr>
          <w:p w14:paraId="08792818" w14:textId="77777777" w:rsidR="00FF303D" w:rsidRPr="00CC3C77" w:rsidRDefault="00FF303D" w:rsidP="002D31DD">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Members</w:t>
            </w:r>
          </w:p>
        </w:tc>
      </w:tr>
      <w:tr w:rsidR="00FF303D" w:rsidRPr="00CC3C77" w14:paraId="2A087BF8" w14:textId="77777777" w:rsidTr="002D31DD">
        <w:tc>
          <w:tcPr>
            <w:tcW w:w="4297" w:type="dxa"/>
          </w:tcPr>
          <w:p w14:paraId="4F577829" w14:textId="77777777" w:rsidR="00FF303D" w:rsidRPr="00CC3C77" w:rsidRDefault="00FF303D" w:rsidP="002D31DD">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69A996BB" w14:textId="77777777" w:rsidR="00FF303D" w:rsidRPr="00CC3C77" w:rsidRDefault="00FF303D" w:rsidP="002D31DD">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FF303D" w:rsidRPr="00CC3C77" w14:paraId="74EE022E" w14:textId="77777777" w:rsidTr="002D31DD">
        <w:tc>
          <w:tcPr>
            <w:tcW w:w="4297" w:type="dxa"/>
            <w:vAlign w:val="bottom"/>
          </w:tcPr>
          <w:p w14:paraId="2288B27C" w14:textId="451E6EAC" w:rsidR="00FF303D" w:rsidRPr="00B609FF" w:rsidRDefault="006538BE" w:rsidP="002D31DD">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Don Jansky</w:t>
            </w:r>
          </w:p>
        </w:tc>
        <w:tc>
          <w:tcPr>
            <w:tcW w:w="4333" w:type="dxa"/>
            <w:vAlign w:val="bottom"/>
          </w:tcPr>
          <w:p w14:paraId="71340D45" w14:textId="17A105C2" w:rsidR="00FF303D" w:rsidRPr="00382F6F" w:rsidRDefault="007C6B1E" w:rsidP="007C6B1E">
            <w:pPr>
              <w:widowControl w:val="0"/>
              <w:autoSpaceDE w:val="0"/>
              <w:autoSpaceDN w:val="0"/>
              <w:adjustRightInd w:val="0"/>
              <w:rPr>
                <w:rFonts w:ascii="Arial" w:eastAsia="Times New Roman" w:hAnsi="Arial" w:cs="Arial"/>
                <w:sz w:val="22"/>
                <w:szCs w:val="22"/>
              </w:rPr>
            </w:pPr>
            <w:proofErr w:type="spellStart"/>
            <w:ins w:id="15" w:author="John Wengryniuk" w:date="2018-12-14T08:12:00Z">
              <w:r>
                <w:rPr>
                  <w:rFonts w:ascii="Arial" w:eastAsia="Times New Roman" w:hAnsi="Arial" w:cs="Arial"/>
                  <w:sz w:val="22"/>
                  <w:szCs w:val="22"/>
                </w:rPr>
                <w:t>SpaceBelt</w:t>
              </w:r>
            </w:ins>
            <w:proofErr w:type="spellEnd"/>
            <w:del w:id="16" w:author="John Wengryniuk" w:date="2018-12-14T08:12:00Z">
              <w:r w:rsidR="00304D6E" w:rsidDel="007C6B1E">
                <w:rPr>
                  <w:rFonts w:ascii="Arial" w:eastAsia="Times New Roman" w:hAnsi="Arial" w:cs="Arial"/>
                  <w:sz w:val="22"/>
                  <w:szCs w:val="22"/>
                </w:rPr>
                <w:delText>Jansky-Barmat</w:delText>
              </w:r>
            </w:del>
            <w:r w:rsidR="002112C3">
              <w:rPr>
                <w:rFonts w:ascii="Arial" w:eastAsia="Times New Roman" w:hAnsi="Arial" w:cs="Arial"/>
                <w:sz w:val="22"/>
                <w:szCs w:val="22"/>
              </w:rPr>
              <w:t xml:space="preserve"> </w:t>
            </w:r>
          </w:p>
        </w:tc>
      </w:tr>
      <w:tr w:rsidR="00FF303D" w:rsidRPr="00CC3C77" w14:paraId="5FEDAC38" w14:textId="77777777" w:rsidTr="002D31DD">
        <w:tc>
          <w:tcPr>
            <w:tcW w:w="4297" w:type="dxa"/>
            <w:vAlign w:val="bottom"/>
          </w:tcPr>
          <w:p w14:paraId="15CFEAC1" w14:textId="77777777" w:rsidR="00FF303D" w:rsidRPr="00B609FF" w:rsidRDefault="00FF303D" w:rsidP="002D31DD">
            <w:pPr>
              <w:widowControl w:val="0"/>
              <w:autoSpaceDE w:val="0"/>
              <w:autoSpaceDN w:val="0"/>
              <w:adjustRightInd w:val="0"/>
              <w:rPr>
                <w:rFonts w:ascii="Arial" w:eastAsia="Times New Roman" w:hAnsi="Arial" w:cs="Arial"/>
                <w:sz w:val="22"/>
                <w:szCs w:val="22"/>
              </w:rPr>
            </w:pPr>
            <w:r w:rsidRPr="00B609FF">
              <w:rPr>
                <w:rFonts w:ascii="Arial" w:eastAsia="Times New Roman" w:hAnsi="Arial" w:cs="Arial"/>
                <w:sz w:val="22"/>
                <w:szCs w:val="22"/>
              </w:rPr>
              <w:t>Stephen Baruch</w:t>
            </w:r>
          </w:p>
        </w:tc>
        <w:tc>
          <w:tcPr>
            <w:tcW w:w="4333" w:type="dxa"/>
            <w:vAlign w:val="bottom"/>
          </w:tcPr>
          <w:p w14:paraId="646DB60B" w14:textId="716578E7" w:rsidR="00FF303D" w:rsidRPr="00CC3C77" w:rsidRDefault="007C6B1E">
            <w:pPr>
              <w:widowControl w:val="0"/>
              <w:autoSpaceDE w:val="0"/>
              <w:autoSpaceDN w:val="0"/>
              <w:adjustRightInd w:val="0"/>
              <w:rPr>
                <w:rFonts w:ascii="Arial" w:eastAsia="Times New Roman" w:hAnsi="Arial" w:cs="Arial"/>
                <w:sz w:val="22"/>
                <w:szCs w:val="22"/>
              </w:rPr>
            </w:pPr>
            <w:ins w:id="17" w:author="John Wengryniuk" w:date="2018-12-14T08:12:00Z">
              <w:r>
                <w:rPr>
                  <w:rFonts w:ascii="Arial" w:eastAsia="Times New Roman" w:hAnsi="Arial" w:cs="Arial"/>
                  <w:sz w:val="22"/>
                  <w:szCs w:val="22"/>
                </w:rPr>
                <w:t>GPS Innovation Alliance</w:t>
              </w:r>
            </w:ins>
            <w:del w:id="18" w:author="John Wengryniuk" w:date="2018-12-14T08:12:00Z">
              <w:r w:rsidR="00FF303D" w:rsidDel="007C6B1E">
                <w:rPr>
                  <w:rFonts w:ascii="Arial" w:eastAsia="Times New Roman" w:hAnsi="Arial" w:cs="Arial"/>
                  <w:sz w:val="22"/>
                  <w:szCs w:val="22"/>
                </w:rPr>
                <w:delText>New Wave Spectrum Partners</w:delText>
              </w:r>
            </w:del>
            <w:r w:rsidR="002112C3">
              <w:rPr>
                <w:rFonts w:ascii="Arial" w:eastAsia="Times New Roman" w:hAnsi="Arial" w:cs="Arial"/>
                <w:sz w:val="22"/>
                <w:szCs w:val="22"/>
              </w:rPr>
              <w:t xml:space="preserve"> </w:t>
            </w:r>
          </w:p>
        </w:tc>
      </w:tr>
      <w:tr w:rsidR="00FF303D" w:rsidRPr="00CC3C77" w14:paraId="71BEA7B5" w14:textId="77777777" w:rsidTr="002D31DD">
        <w:tc>
          <w:tcPr>
            <w:tcW w:w="4297" w:type="dxa"/>
            <w:vAlign w:val="bottom"/>
          </w:tcPr>
          <w:p w14:paraId="3BF4D396" w14:textId="427DFE7C" w:rsidR="00FF303D" w:rsidRPr="004C3FC6" w:rsidRDefault="006538BE" w:rsidP="002D31DD">
            <w:pPr>
              <w:rPr>
                <w:rFonts w:ascii="Arial" w:eastAsia="Times New Roman" w:hAnsi="Arial" w:cs="Arial"/>
                <w:sz w:val="22"/>
                <w:szCs w:val="22"/>
              </w:rPr>
            </w:pPr>
            <w:r>
              <w:rPr>
                <w:rFonts w:ascii="Arial" w:eastAsia="Times New Roman" w:hAnsi="Arial" w:cs="Arial"/>
                <w:sz w:val="22"/>
                <w:szCs w:val="22"/>
              </w:rPr>
              <w:t>Fernando Carrillo</w:t>
            </w:r>
          </w:p>
        </w:tc>
        <w:tc>
          <w:tcPr>
            <w:tcW w:w="4333" w:type="dxa"/>
            <w:vAlign w:val="bottom"/>
          </w:tcPr>
          <w:p w14:paraId="3A65E2E8" w14:textId="105CF7B8" w:rsidR="00FF303D" w:rsidRPr="00CC3C77" w:rsidRDefault="006538BE" w:rsidP="002D31DD">
            <w:pPr>
              <w:rPr>
                <w:rFonts w:ascii="Arial" w:eastAsia="Times New Roman" w:hAnsi="Arial" w:cs="Arial"/>
                <w:sz w:val="22"/>
                <w:szCs w:val="22"/>
              </w:rPr>
            </w:pPr>
            <w:r>
              <w:rPr>
                <w:rFonts w:ascii="Arial" w:eastAsia="Times New Roman" w:hAnsi="Arial" w:cs="Arial"/>
                <w:sz w:val="22"/>
                <w:szCs w:val="22"/>
              </w:rPr>
              <w:t>EchoStar</w:t>
            </w:r>
          </w:p>
        </w:tc>
      </w:tr>
      <w:tr w:rsidR="00FF303D" w:rsidRPr="00CC3C77" w14:paraId="72064FAB" w14:textId="77777777" w:rsidTr="002D31DD">
        <w:tc>
          <w:tcPr>
            <w:tcW w:w="4297" w:type="dxa"/>
            <w:vAlign w:val="bottom"/>
          </w:tcPr>
          <w:p w14:paraId="3A34CB42" w14:textId="77777777" w:rsidR="00FF303D" w:rsidRPr="00B609FF" w:rsidRDefault="00FF303D" w:rsidP="002D31DD">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Lou Fiore</w:t>
            </w:r>
          </w:p>
        </w:tc>
        <w:tc>
          <w:tcPr>
            <w:tcW w:w="4333" w:type="dxa"/>
            <w:vAlign w:val="bottom"/>
          </w:tcPr>
          <w:p w14:paraId="16666A3C" w14:textId="77777777" w:rsidR="00FF303D" w:rsidRDefault="00FF303D" w:rsidP="002D31DD">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AICC</w:t>
            </w:r>
          </w:p>
        </w:tc>
      </w:tr>
      <w:tr w:rsidR="00FF303D" w:rsidRPr="00CC3C77" w14:paraId="550A88C3" w14:textId="77777777" w:rsidTr="002D31DD">
        <w:tc>
          <w:tcPr>
            <w:tcW w:w="4297" w:type="dxa"/>
            <w:vAlign w:val="bottom"/>
          </w:tcPr>
          <w:p w14:paraId="772B4516" w14:textId="77777777" w:rsidR="00FF303D" w:rsidRPr="00F625DE" w:rsidRDefault="00FF303D" w:rsidP="002D31DD">
            <w:pPr>
              <w:widowControl w:val="0"/>
              <w:autoSpaceDE w:val="0"/>
              <w:autoSpaceDN w:val="0"/>
              <w:adjustRightInd w:val="0"/>
              <w:rPr>
                <w:rFonts w:ascii="Arial" w:eastAsia="Times New Roman" w:hAnsi="Arial" w:cs="Arial"/>
                <w:sz w:val="22"/>
                <w:szCs w:val="22"/>
              </w:rPr>
            </w:pPr>
            <w:r w:rsidRPr="00F625DE">
              <w:rPr>
                <w:rFonts w:ascii="Arial" w:hAnsi="Arial" w:cs="Arial"/>
                <w:sz w:val="22"/>
                <w:szCs w:val="22"/>
              </w:rPr>
              <w:t>Alex Epshteyn</w:t>
            </w:r>
          </w:p>
        </w:tc>
        <w:tc>
          <w:tcPr>
            <w:tcW w:w="4333" w:type="dxa"/>
            <w:vAlign w:val="bottom"/>
          </w:tcPr>
          <w:p w14:paraId="52064178" w14:textId="77777777" w:rsidR="00FF303D" w:rsidRDefault="00FF303D" w:rsidP="002D31DD">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Boeing</w:t>
            </w:r>
          </w:p>
        </w:tc>
      </w:tr>
      <w:tr w:rsidR="00FF303D" w:rsidRPr="00CC3C77" w14:paraId="051A8C32" w14:textId="77777777" w:rsidTr="002D31DD">
        <w:tc>
          <w:tcPr>
            <w:tcW w:w="4297" w:type="dxa"/>
            <w:vAlign w:val="bottom"/>
          </w:tcPr>
          <w:p w14:paraId="102D7776" w14:textId="77777777" w:rsidR="00FF303D" w:rsidRPr="00F625DE" w:rsidRDefault="00FF303D" w:rsidP="002D31DD">
            <w:pPr>
              <w:widowControl w:val="0"/>
              <w:autoSpaceDE w:val="0"/>
              <w:autoSpaceDN w:val="0"/>
              <w:adjustRightInd w:val="0"/>
              <w:rPr>
                <w:rFonts w:ascii="Arial" w:hAnsi="Arial" w:cs="Arial"/>
                <w:sz w:val="22"/>
                <w:szCs w:val="22"/>
              </w:rPr>
            </w:pPr>
            <w:proofErr w:type="spellStart"/>
            <w:r>
              <w:rPr>
                <w:rFonts w:ascii="Arial" w:hAnsi="Arial" w:cs="Arial"/>
                <w:sz w:val="22"/>
                <w:szCs w:val="22"/>
              </w:rPr>
              <w:t>Veena</w:t>
            </w:r>
            <w:proofErr w:type="spellEnd"/>
            <w:r>
              <w:rPr>
                <w:rFonts w:ascii="Arial" w:hAnsi="Arial" w:cs="Arial"/>
                <w:sz w:val="22"/>
                <w:szCs w:val="22"/>
              </w:rPr>
              <w:t xml:space="preserve"> </w:t>
            </w:r>
            <w:proofErr w:type="spellStart"/>
            <w:r>
              <w:rPr>
                <w:rFonts w:ascii="Arial" w:hAnsi="Arial" w:cs="Arial"/>
                <w:sz w:val="22"/>
                <w:szCs w:val="22"/>
              </w:rPr>
              <w:t>Rawat</w:t>
            </w:r>
            <w:proofErr w:type="spellEnd"/>
          </w:p>
        </w:tc>
        <w:tc>
          <w:tcPr>
            <w:tcW w:w="4333" w:type="dxa"/>
            <w:vAlign w:val="bottom"/>
          </w:tcPr>
          <w:p w14:paraId="3B4C9C72" w14:textId="77777777" w:rsidR="00FF303D" w:rsidRDefault="00FF303D" w:rsidP="002D31DD">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GSMA</w:t>
            </w:r>
          </w:p>
        </w:tc>
      </w:tr>
      <w:tr w:rsidR="00FF303D" w:rsidRPr="00CC3C77" w14:paraId="24A5131E" w14:textId="77777777" w:rsidTr="002D31DD">
        <w:tc>
          <w:tcPr>
            <w:tcW w:w="4297" w:type="dxa"/>
            <w:vAlign w:val="bottom"/>
          </w:tcPr>
          <w:p w14:paraId="66811847" w14:textId="77777777" w:rsidR="00FF303D" w:rsidRPr="004C3FC6" w:rsidRDefault="00FF303D" w:rsidP="002D31DD">
            <w:pPr>
              <w:rPr>
                <w:rFonts w:ascii="Arial" w:eastAsia="Times New Roman" w:hAnsi="Arial" w:cs="Arial"/>
                <w:sz w:val="22"/>
                <w:szCs w:val="22"/>
              </w:rPr>
            </w:pPr>
            <w:r>
              <w:rPr>
                <w:rFonts w:ascii="Arial" w:eastAsia="Times New Roman" w:hAnsi="Arial" w:cs="Arial"/>
                <w:sz w:val="22"/>
                <w:szCs w:val="22"/>
              </w:rPr>
              <w:t>Damon Ladson</w:t>
            </w:r>
          </w:p>
        </w:tc>
        <w:tc>
          <w:tcPr>
            <w:tcW w:w="4333" w:type="dxa"/>
            <w:vAlign w:val="bottom"/>
          </w:tcPr>
          <w:p w14:paraId="018D4BE4" w14:textId="77777777" w:rsidR="00FF303D" w:rsidRDefault="00FF303D" w:rsidP="002D31DD">
            <w:pPr>
              <w:rPr>
                <w:rFonts w:ascii="Arial" w:eastAsia="Times New Roman" w:hAnsi="Arial" w:cs="Arial"/>
                <w:sz w:val="22"/>
                <w:szCs w:val="22"/>
              </w:rPr>
            </w:pPr>
            <w:r>
              <w:rPr>
                <w:rFonts w:ascii="Arial" w:eastAsia="Times New Roman" w:hAnsi="Arial" w:cs="Arial"/>
                <w:sz w:val="22"/>
                <w:szCs w:val="22"/>
              </w:rPr>
              <w:t>Iridium</w:t>
            </w:r>
          </w:p>
        </w:tc>
      </w:tr>
      <w:tr w:rsidR="00FF303D" w:rsidRPr="00CC3C77" w14:paraId="24A5CB4E" w14:textId="77777777" w:rsidTr="002D31DD">
        <w:tc>
          <w:tcPr>
            <w:tcW w:w="4297" w:type="dxa"/>
            <w:vAlign w:val="bottom"/>
          </w:tcPr>
          <w:p w14:paraId="34760138" w14:textId="5C07750B" w:rsidR="00FF303D" w:rsidRDefault="001135B0" w:rsidP="002D31DD">
            <w:pPr>
              <w:rPr>
                <w:rFonts w:ascii="Arial" w:hAnsi="Arial" w:cs="Arial"/>
                <w:sz w:val="22"/>
                <w:szCs w:val="22"/>
              </w:rPr>
            </w:pPr>
            <w:r>
              <w:rPr>
                <w:rFonts w:ascii="Arial" w:hAnsi="Arial" w:cs="Arial"/>
                <w:sz w:val="22"/>
                <w:szCs w:val="22"/>
              </w:rPr>
              <w:t>George John</w:t>
            </w:r>
          </w:p>
        </w:tc>
        <w:tc>
          <w:tcPr>
            <w:tcW w:w="4333" w:type="dxa"/>
            <w:vAlign w:val="bottom"/>
          </w:tcPr>
          <w:p w14:paraId="2E1988E7" w14:textId="75796899" w:rsidR="00FF303D" w:rsidRDefault="001135B0" w:rsidP="002D31DD">
            <w:pPr>
              <w:rPr>
                <w:rFonts w:ascii="Arial" w:eastAsia="Times New Roman" w:hAnsi="Arial" w:cs="Arial"/>
                <w:sz w:val="22"/>
                <w:szCs w:val="22"/>
              </w:rPr>
            </w:pPr>
            <w:r>
              <w:rPr>
                <w:rFonts w:ascii="Arial" w:eastAsia="Times New Roman" w:hAnsi="Arial" w:cs="Arial"/>
                <w:sz w:val="22"/>
                <w:szCs w:val="22"/>
              </w:rPr>
              <w:t>Spire</w:t>
            </w:r>
          </w:p>
        </w:tc>
      </w:tr>
      <w:tr w:rsidR="00235244" w:rsidRPr="00CC3C77" w14:paraId="24BEA309" w14:textId="77777777" w:rsidTr="002D31DD">
        <w:tc>
          <w:tcPr>
            <w:tcW w:w="4297" w:type="dxa"/>
            <w:vAlign w:val="bottom"/>
          </w:tcPr>
          <w:p w14:paraId="07752A75" w14:textId="14F28797" w:rsidR="00235244" w:rsidRDefault="005942AC" w:rsidP="002D31DD">
            <w:pPr>
              <w:rPr>
                <w:rFonts w:ascii="Arial" w:hAnsi="Arial" w:cs="Arial"/>
                <w:sz w:val="22"/>
                <w:szCs w:val="22"/>
              </w:rPr>
            </w:pPr>
            <w:r>
              <w:rPr>
                <w:rFonts w:ascii="Arial" w:hAnsi="Arial" w:cs="Arial"/>
                <w:sz w:val="22"/>
                <w:szCs w:val="22"/>
              </w:rPr>
              <w:t>Kris Hutchinson</w:t>
            </w:r>
          </w:p>
        </w:tc>
        <w:tc>
          <w:tcPr>
            <w:tcW w:w="4333" w:type="dxa"/>
            <w:vAlign w:val="bottom"/>
          </w:tcPr>
          <w:p w14:paraId="34EA8A0B" w14:textId="37485B96" w:rsidR="00235244" w:rsidRDefault="005942AC" w:rsidP="002D31DD">
            <w:pPr>
              <w:rPr>
                <w:rFonts w:ascii="Arial" w:eastAsia="Times New Roman" w:hAnsi="Arial" w:cs="Arial"/>
                <w:sz w:val="22"/>
                <w:szCs w:val="22"/>
              </w:rPr>
            </w:pPr>
            <w:r>
              <w:rPr>
                <w:rFonts w:ascii="Arial" w:eastAsia="Times New Roman" w:hAnsi="Arial" w:cs="Arial"/>
                <w:sz w:val="22"/>
                <w:szCs w:val="22"/>
              </w:rPr>
              <w:t>ASR</w:t>
            </w:r>
          </w:p>
        </w:tc>
      </w:tr>
      <w:tr w:rsidR="00BF5564" w:rsidRPr="00CC3C77" w14:paraId="293443FE" w14:textId="77777777" w:rsidTr="002D31DD">
        <w:tc>
          <w:tcPr>
            <w:tcW w:w="4297" w:type="dxa"/>
            <w:vAlign w:val="bottom"/>
          </w:tcPr>
          <w:p w14:paraId="0D9A24B2" w14:textId="6DEE5804" w:rsidR="00BF5564" w:rsidRDefault="005942AC" w:rsidP="002D31DD">
            <w:pPr>
              <w:rPr>
                <w:rFonts w:ascii="Arial" w:eastAsia="Times New Roman" w:hAnsi="Arial" w:cs="Arial"/>
                <w:sz w:val="22"/>
                <w:szCs w:val="22"/>
              </w:rPr>
            </w:pPr>
            <w:r>
              <w:rPr>
                <w:rFonts w:ascii="Arial" w:eastAsia="Times New Roman" w:hAnsi="Arial" w:cs="Arial"/>
                <w:sz w:val="22"/>
                <w:szCs w:val="22"/>
              </w:rPr>
              <w:t>Scott Kotler</w:t>
            </w:r>
          </w:p>
        </w:tc>
        <w:tc>
          <w:tcPr>
            <w:tcW w:w="4333" w:type="dxa"/>
            <w:vAlign w:val="bottom"/>
          </w:tcPr>
          <w:p w14:paraId="6D7E8153" w14:textId="5F38D632" w:rsidR="00BF5564" w:rsidRDefault="005942AC" w:rsidP="002D31DD">
            <w:pPr>
              <w:rPr>
                <w:rFonts w:ascii="Arial" w:eastAsia="Times New Roman" w:hAnsi="Arial" w:cs="Arial"/>
                <w:sz w:val="22"/>
                <w:szCs w:val="22"/>
              </w:rPr>
            </w:pPr>
            <w:r>
              <w:rPr>
                <w:rFonts w:ascii="Arial" w:eastAsia="Times New Roman" w:hAnsi="Arial" w:cs="Arial"/>
                <w:sz w:val="22"/>
                <w:szCs w:val="22"/>
              </w:rPr>
              <w:t>Lockheed Martin</w:t>
            </w:r>
          </w:p>
        </w:tc>
      </w:tr>
      <w:tr w:rsidR="00F160BB" w:rsidRPr="00CC3C77" w14:paraId="01EA46AD" w14:textId="77777777" w:rsidTr="002D31DD">
        <w:tc>
          <w:tcPr>
            <w:tcW w:w="4297" w:type="dxa"/>
            <w:vAlign w:val="bottom"/>
          </w:tcPr>
          <w:p w14:paraId="4B60DFA0" w14:textId="13A60E1A" w:rsidR="00F160BB" w:rsidRDefault="00F160BB" w:rsidP="002D31DD">
            <w:pPr>
              <w:rPr>
                <w:rFonts w:ascii="Arial" w:eastAsia="Times New Roman" w:hAnsi="Arial" w:cs="Arial"/>
                <w:sz w:val="22"/>
                <w:szCs w:val="22"/>
              </w:rPr>
            </w:pPr>
            <w:r>
              <w:rPr>
                <w:rFonts w:ascii="Arial" w:eastAsia="Times New Roman" w:hAnsi="Arial" w:cs="Arial"/>
                <w:sz w:val="22"/>
                <w:szCs w:val="22"/>
              </w:rPr>
              <w:t>Charles Rush</w:t>
            </w:r>
          </w:p>
        </w:tc>
        <w:tc>
          <w:tcPr>
            <w:tcW w:w="4333" w:type="dxa"/>
            <w:vAlign w:val="bottom"/>
          </w:tcPr>
          <w:p w14:paraId="5E6FCBCC" w14:textId="6477B836" w:rsidR="00F160BB" w:rsidRDefault="00F160BB" w:rsidP="002D31DD">
            <w:pPr>
              <w:rPr>
                <w:rFonts w:ascii="Arial" w:eastAsia="Times New Roman" w:hAnsi="Arial" w:cs="Arial"/>
                <w:sz w:val="22"/>
                <w:szCs w:val="22"/>
              </w:rPr>
            </w:pPr>
            <w:r>
              <w:rPr>
                <w:rFonts w:ascii="Arial" w:eastAsia="Times New Roman" w:hAnsi="Arial" w:cs="Arial"/>
                <w:sz w:val="22"/>
                <w:szCs w:val="22"/>
              </w:rPr>
              <w:t>GSA</w:t>
            </w:r>
          </w:p>
        </w:tc>
      </w:tr>
      <w:tr w:rsidR="006538BE" w:rsidRPr="00CC3C77" w14:paraId="0737682D" w14:textId="77777777" w:rsidTr="002D31DD">
        <w:tc>
          <w:tcPr>
            <w:tcW w:w="4297" w:type="dxa"/>
            <w:vAlign w:val="bottom"/>
          </w:tcPr>
          <w:p w14:paraId="411BCB73" w14:textId="227E2597" w:rsidR="006538BE" w:rsidRDefault="005942AC" w:rsidP="002D31DD">
            <w:pPr>
              <w:rPr>
                <w:rFonts w:ascii="Arial" w:eastAsia="Times New Roman" w:hAnsi="Arial" w:cs="Arial"/>
                <w:sz w:val="22"/>
                <w:szCs w:val="22"/>
              </w:rPr>
            </w:pPr>
            <w:r>
              <w:rPr>
                <w:rFonts w:ascii="Arial" w:eastAsia="Times New Roman" w:hAnsi="Arial" w:cs="Arial"/>
                <w:sz w:val="22"/>
                <w:szCs w:val="22"/>
              </w:rPr>
              <w:t xml:space="preserve">Stephen </w:t>
            </w:r>
            <w:proofErr w:type="spellStart"/>
            <w:r>
              <w:rPr>
                <w:rFonts w:ascii="Arial" w:eastAsia="Times New Roman" w:hAnsi="Arial" w:cs="Arial"/>
                <w:sz w:val="22"/>
                <w:szCs w:val="22"/>
              </w:rPr>
              <w:t>Blust</w:t>
            </w:r>
            <w:proofErr w:type="spellEnd"/>
          </w:p>
        </w:tc>
        <w:tc>
          <w:tcPr>
            <w:tcW w:w="4333" w:type="dxa"/>
            <w:vAlign w:val="bottom"/>
          </w:tcPr>
          <w:p w14:paraId="6258E433" w14:textId="5C74DB22" w:rsidR="006538BE" w:rsidRDefault="005942AC" w:rsidP="002D31DD">
            <w:pPr>
              <w:rPr>
                <w:rFonts w:ascii="Arial" w:eastAsia="Times New Roman" w:hAnsi="Arial" w:cs="Arial"/>
                <w:sz w:val="22"/>
                <w:szCs w:val="22"/>
              </w:rPr>
            </w:pPr>
            <w:r>
              <w:rPr>
                <w:rFonts w:ascii="Arial" w:eastAsia="Times New Roman" w:hAnsi="Arial" w:cs="Arial"/>
                <w:sz w:val="22"/>
                <w:szCs w:val="22"/>
              </w:rPr>
              <w:t>AT&amp;T</w:t>
            </w:r>
          </w:p>
        </w:tc>
      </w:tr>
      <w:tr w:rsidR="001135B0" w:rsidRPr="00CC3C77" w14:paraId="6EAA4C73" w14:textId="77777777" w:rsidTr="002D31DD">
        <w:tc>
          <w:tcPr>
            <w:tcW w:w="4297" w:type="dxa"/>
            <w:vAlign w:val="bottom"/>
          </w:tcPr>
          <w:p w14:paraId="38D67C47" w14:textId="0A0799EC" w:rsidR="001135B0" w:rsidRDefault="005942AC" w:rsidP="002D31DD">
            <w:pPr>
              <w:rPr>
                <w:rFonts w:ascii="Arial" w:eastAsia="Times New Roman" w:hAnsi="Arial" w:cs="Arial"/>
                <w:sz w:val="22"/>
                <w:szCs w:val="22"/>
              </w:rPr>
            </w:pPr>
            <w:r>
              <w:rPr>
                <w:rFonts w:ascii="Arial" w:eastAsia="Times New Roman" w:hAnsi="Arial" w:cs="Arial"/>
                <w:sz w:val="22"/>
                <w:szCs w:val="22"/>
              </w:rPr>
              <w:t>Chris Hofer</w:t>
            </w:r>
          </w:p>
        </w:tc>
        <w:tc>
          <w:tcPr>
            <w:tcW w:w="4333" w:type="dxa"/>
            <w:vAlign w:val="bottom"/>
          </w:tcPr>
          <w:p w14:paraId="176A9386" w14:textId="60A89BCB" w:rsidR="001135B0" w:rsidRDefault="005942AC" w:rsidP="002D31DD">
            <w:pPr>
              <w:rPr>
                <w:rFonts w:ascii="Arial" w:eastAsia="Times New Roman" w:hAnsi="Arial" w:cs="Arial"/>
                <w:sz w:val="22"/>
                <w:szCs w:val="22"/>
              </w:rPr>
            </w:pPr>
            <w:r>
              <w:rPr>
                <w:rFonts w:ascii="Arial" w:eastAsia="Times New Roman" w:hAnsi="Arial" w:cs="Arial"/>
                <w:sz w:val="22"/>
                <w:szCs w:val="22"/>
              </w:rPr>
              <w:t>Viasat</w:t>
            </w:r>
          </w:p>
        </w:tc>
      </w:tr>
      <w:tr w:rsidR="00E5474C" w:rsidRPr="00CC3C77" w14:paraId="4B023B58" w14:textId="77777777" w:rsidTr="002D31DD">
        <w:tc>
          <w:tcPr>
            <w:tcW w:w="4297" w:type="dxa"/>
            <w:vAlign w:val="bottom"/>
          </w:tcPr>
          <w:p w14:paraId="19014460" w14:textId="2FAB76B6" w:rsidR="00E5474C" w:rsidRDefault="00E5474C" w:rsidP="002D31DD">
            <w:pPr>
              <w:rPr>
                <w:rFonts w:ascii="Arial" w:eastAsia="Times New Roman" w:hAnsi="Arial" w:cs="Arial"/>
                <w:sz w:val="22"/>
                <w:szCs w:val="22"/>
              </w:rPr>
            </w:pPr>
            <w:r>
              <w:rPr>
                <w:rFonts w:ascii="Arial" w:eastAsia="Times New Roman" w:hAnsi="Arial" w:cs="Arial"/>
                <w:sz w:val="22"/>
                <w:szCs w:val="22"/>
              </w:rPr>
              <w:t xml:space="preserve">Rob </w:t>
            </w:r>
            <w:proofErr w:type="spellStart"/>
            <w:r>
              <w:rPr>
                <w:rFonts w:ascii="Arial" w:eastAsia="Times New Roman" w:hAnsi="Arial" w:cs="Arial"/>
                <w:sz w:val="22"/>
                <w:szCs w:val="22"/>
              </w:rPr>
              <w:t>Briskman</w:t>
            </w:r>
            <w:proofErr w:type="spellEnd"/>
          </w:p>
        </w:tc>
        <w:tc>
          <w:tcPr>
            <w:tcW w:w="4333" w:type="dxa"/>
            <w:vAlign w:val="bottom"/>
          </w:tcPr>
          <w:p w14:paraId="60A8E912" w14:textId="5FF5F27E" w:rsidR="00E5474C" w:rsidRDefault="00E5474C" w:rsidP="002D31DD">
            <w:pPr>
              <w:rPr>
                <w:rFonts w:ascii="Arial" w:eastAsia="Times New Roman" w:hAnsi="Arial" w:cs="Arial"/>
                <w:sz w:val="22"/>
                <w:szCs w:val="22"/>
              </w:rPr>
            </w:pPr>
            <w:r>
              <w:rPr>
                <w:rFonts w:ascii="Arial" w:eastAsia="Times New Roman" w:hAnsi="Arial" w:cs="Arial"/>
                <w:sz w:val="22"/>
                <w:szCs w:val="22"/>
              </w:rPr>
              <w:t>Sirius XM</w:t>
            </w:r>
          </w:p>
        </w:tc>
      </w:tr>
      <w:tr w:rsidR="00584A0F" w:rsidRPr="00CC3C77" w14:paraId="6911576B" w14:textId="77777777" w:rsidTr="001135B0">
        <w:tc>
          <w:tcPr>
            <w:tcW w:w="4297" w:type="dxa"/>
          </w:tcPr>
          <w:p w14:paraId="7CBC2DCD" w14:textId="3F6DA944" w:rsidR="00584A0F" w:rsidRDefault="005942AC" w:rsidP="00584A0F">
            <w:pPr>
              <w:rPr>
                <w:rFonts w:ascii="Arial" w:eastAsia="Times New Roman" w:hAnsi="Arial" w:cs="Arial"/>
                <w:sz w:val="22"/>
                <w:szCs w:val="22"/>
              </w:rPr>
            </w:pPr>
            <w:r>
              <w:rPr>
                <w:rFonts w:ascii="Arial" w:eastAsia="Times New Roman" w:hAnsi="Arial" w:cs="Arial"/>
                <w:sz w:val="22"/>
                <w:szCs w:val="22"/>
              </w:rPr>
              <w:t>Zach Rosenbaum</w:t>
            </w:r>
          </w:p>
        </w:tc>
        <w:tc>
          <w:tcPr>
            <w:tcW w:w="4333" w:type="dxa"/>
          </w:tcPr>
          <w:p w14:paraId="5A361D5D" w14:textId="6D036C78" w:rsidR="00584A0F" w:rsidRDefault="005942AC" w:rsidP="00584A0F">
            <w:pPr>
              <w:rPr>
                <w:rFonts w:ascii="Arial" w:eastAsia="Times New Roman" w:hAnsi="Arial" w:cs="Arial"/>
                <w:sz w:val="22"/>
                <w:szCs w:val="22"/>
              </w:rPr>
            </w:pPr>
            <w:r>
              <w:rPr>
                <w:rFonts w:ascii="Arial" w:eastAsia="Times New Roman" w:hAnsi="Arial" w:cs="Arial"/>
                <w:sz w:val="22"/>
                <w:szCs w:val="22"/>
              </w:rPr>
              <w:t>SES</w:t>
            </w:r>
          </w:p>
        </w:tc>
      </w:tr>
      <w:tr w:rsidR="002112C3" w:rsidRPr="00CC3C77" w14:paraId="0BD53C4A" w14:textId="77777777" w:rsidTr="001135B0">
        <w:tc>
          <w:tcPr>
            <w:tcW w:w="4297" w:type="dxa"/>
          </w:tcPr>
          <w:p w14:paraId="45D4965A" w14:textId="3CA63EF9" w:rsidR="002112C3" w:rsidRDefault="00A67CBD" w:rsidP="002112C3">
            <w:pPr>
              <w:rPr>
                <w:rFonts w:ascii="Arial" w:eastAsia="Times New Roman" w:hAnsi="Arial" w:cs="Arial"/>
                <w:sz w:val="22"/>
                <w:szCs w:val="22"/>
              </w:rPr>
            </w:pPr>
            <w:r>
              <w:rPr>
                <w:rFonts w:ascii="Arial" w:eastAsia="Times New Roman" w:hAnsi="Arial" w:cs="Arial"/>
                <w:sz w:val="22"/>
                <w:szCs w:val="22"/>
              </w:rPr>
              <w:t>Mariah Shuman</w:t>
            </w:r>
          </w:p>
        </w:tc>
        <w:tc>
          <w:tcPr>
            <w:tcW w:w="4333" w:type="dxa"/>
          </w:tcPr>
          <w:p w14:paraId="0798CBF5" w14:textId="50CAA2F6" w:rsidR="002112C3" w:rsidRDefault="00A67CBD" w:rsidP="002112C3">
            <w:pPr>
              <w:rPr>
                <w:rFonts w:ascii="Arial" w:eastAsia="Times New Roman" w:hAnsi="Arial" w:cs="Arial"/>
                <w:sz w:val="22"/>
                <w:szCs w:val="22"/>
              </w:rPr>
            </w:pPr>
            <w:proofErr w:type="spellStart"/>
            <w:r>
              <w:rPr>
                <w:rFonts w:ascii="Arial" w:eastAsia="Times New Roman" w:hAnsi="Arial" w:cs="Arial"/>
                <w:sz w:val="22"/>
                <w:szCs w:val="22"/>
              </w:rPr>
              <w:t>OneWeb</w:t>
            </w:r>
            <w:proofErr w:type="spellEnd"/>
          </w:p>
        </w:tc>
      </w:tr>
      <w:tr w:rsidR="002112C3" w:rsidRPr="00CC3C77" w14:paraId="5F89AA93" w14:textId="77777777" w:rsidTr="001135B0">
        <w:tc>
          <w:tcPr>
            <w:tcW w:w="4297" w:type="dxa"/>
          </w:tcPr>
          <w:p w14:paraId="1B61EEA4" w14:textId="7583F6E6" w:rsidR="002112C3" w:rsidRDefault="002112C3" w:rsidP="002112C3">
            <w:pPr>
              <w:rPr>
                <w:rFonts w:ascii="Arial" w:eastAsia="Times New Roman" w:hAnsi="Arial" w:cs="Arial"/>
                <w:sz w:val="22"/>
                <w:szCs w:val="22"/>
              </w:rPr>
            </w:pPr>
            <w:r>
              <w:rPr>
                <w:rFonts w:ascii="Arial" w:eastAsia="Times New Roman" w:hAnsi="Arial" w:cs="Arial"/>
                <w:sz w:val="22"/>
                <w:szCs w:val="22"/>
              </w:rPr>
              <w:t>Jayne Stancavage</w:t>
            </w:r>
          </w:p>
        </w:tc>
        <w:tc>
          <w:tcPr>
            <w:tcW w:w="4333" w:type="dxa"/>
          </w:tcPr>
          <w:p w14:paraId="170CC260" w14:textId="14FE968A" w:rsidR="002112C3" w:rsidRDefault="002112C3" w:rsidP="002112C3">
            <w:pPr>
              <w:rPr>
                <w:rFonts w:ascii="Arial" w:eastAsia="Times New Roman" w:hAnsi="Arial" w:cs="Arial"/>
                <w:sz w:val="22"/>
                <w:szCs w:val="22"/>
              </w:rPr>
            </w:pPr>
            <w:r>
              <w:rPr>
                <w:rFonts w:ascii="Arial" w:eastAsia="Times New Roman" w:hAnsi="Arial" w:cs="Arial"/>
                <w:sz w:val="22"/>
                <w:szCs w:val="22"/>
              </w:rPr>
              <w:t>INTEL</w:t>
            </w:r>
          </w:p>
        </w:tc>
      </w:tr>
      <w:tr w:rsidR="005900FE" w:rsidRPr="00CC3C77" w14:paraId="7DE02926" w14:textId="77777777" w:rsidTr="00C403C9">
        <w:tc>
          <w:tcPr>
            <w:tcW w:w="4297" w:type="dxa"/>
            <w:vAlign w:val="bottom"/>
          </w:tcPr>
          <w:p w14:paraId="7F1A960D" w14:textId="70BB4464" w:rsidR="005900FE" w:rsidRDefault="0067253E" w:rsidP="005900FE">
            <w:pPr>
              <w:rPr>
                <w:rFonts w:ascii="Arial" w:eastAsia="Times New Roman" w:hAnsi="Arial" w:cs="Arial"/>
                <w:sz w:val="22"/>
                <w:szCs w:val="22"/>
              </w:rPr>
            </w:pPr>
            <w:r>
              <w:rPr>
                <w:rFonts w:ascii="Arial" w:eastAsia="Times New Roman" w:hAnsi="Arial" w:cs="Arial"/>
                <w:sz w:val="22"/>
                <w:szCs w:val="22"/>
              </w:rPr>
              <w:t xml:space="preserve">Humberto </w:t>
            </w:r>
            <w:proofErr w:type="spellStart"/>
            <w:r>
              <w:rPr>
                <w:rFonts w:ascii="Arial" w:eastAsia="Times New Roman" w:hAnsi="Arial" w:cs="Arial"/>
                <w:sz w:val="22"/>
                <w:szCs w:val="22"/>
              </w:rPr>
              <w:t>Henriques</w:t>
            </w:r>
            <w:proofErr w:type="spellEnd"/>
          </w:p>
        </w:tc>
        <w:tc>
          <w:tcPr>
            <w:tcW w:w="4333" w:type="dxa"/>
            <w:vAlign w:val="bottom"/>
          </w:tcPr>
          <w:p w14:paraId="39FB6F0D" w14:textId="6AFEB463" w:rsidR="005900FE" w:rsidRDefault="00ED28E1" w:rsidP="005900FE">
            <w:pPr>
              <w:rPr>
                <w:rFonts w:ascii="Arial" w:eastAsia="Times New Roman" w:hAnsi="Arial" w:cs="Arial"/>
                <w:sz w:val="22"/>
                <w:szCs w:val="22"/>
              </w:rPr>
            </w:pPr>
            <w:r>
              <w:rPr>
                <w:rFonts w:ascii="Arial" w:eastAsia="Times New Roman" w:hAnsi="Arial" w:cs="Arial"/>
                <w:sz w:val="22"/>
                <w:szCs w:val="22"/>
              </w:rPr>
              <w:t>Telecomm Strategies</w:t>
            </w:r>
          </w:p>
        </w:tc>
      </w:tr>
      <w:tr w:rsidR="005900FE" w:rsidRPr="00CC3C77" w14:paraId="097A529A" w14:textId="77777777" w:rsidTr="00540CD9">
        <w:tc>
          <w:tcPr>
            <w:tcW w:w="4297" w:type="dxa"/>
          </w:tcPr>
          <w:p w14:paraId="002430CC" w14:textId="77777777" w:rsidR="005900FE" w:rsidRDefault="005900FE" w:rsidP="005900FE">
            <w:pPr>
              <w:rPr>
                <w:rFonts w:ascii="Arial" w:eastAsia="Times New Roman" w:hAnsi="Arial" w:cs="Arial"/>
                <w:sz w:val="22"/>
                <w:szCs w:val="22"/>
              </w:rPr>
            </w:pPr>
          </w:p>
        </w:tc>
        <w:tc>
          <w:tcPr>
            <w:tcW w:w="4333" w:type="dxa"/>
          </w:tcPr>
          <w:p w14:paraId="0770B271" w14:textId="77777777" w:rsidR="005900FE" w:rsidRDefault="005900FE" w:rsidP="005900FE">
            <w:pPr>
              <w:rPr>
                <w:rFonts w:ascii="Arial" w:eastAsia="Times New Roman" w:hAnsi="Arial" w:cs="Arial"/>
                <w:sz w:val="22"/>
                <w:szCs w:val="22"/>
              </w:rPr>
            </w:pPr>
          </w:p>
        </w:tc>
      </w:tr>
      <w:tr w:rsidR="005900FE" w:rsidRPr="00CC3C77" w14:paraId="3E0D3A26" w14:textId="77777777" w:rsidTr="002D31DD">
        <w:tc>
          <w:tcPr>
            <w:tcW w:w="8630" w:type="dxa"/>
            <w:gridSpan w:val="2"/>
          </w:tcPr>
          <w:p w14:paraId="40815E58" w14:textId="77777777" w:rsidR="005900FE" w:rsidRPr="00CC3C77" w:rsidRDefault="005900FE" w:rsidP="005900FE">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Observers</w:t>
            </w:r>
          </w:p>
        </w:tc>
      </w:tr>
      <w:tr w:rsidR="005900FE" w:rsidRPr="00CC3C77" w14:paraId="3C891EA0" w14:textId="77777777" w:rsidTr="002D31DD">
        <w:tc>
          <w:tcPr>
            <w:tcW w:w="4297" w:type="dxa"/>
          </w:tcPr>
          <w:p w14:paraId="1C7C9807" w14:textId="77777777" w:rsidR="005900FE" w:rsidRPr="00CC3C77" w:rsidRDefault="005900FE" w:rsidP="005900FE">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72E0FE4F" w14:textId="77777777" w:rsidR="005900FE" w:rsidRPr="00CC3C77" w:rsidRDefault="005900FE" w:rsidP="005900FE">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5900FE" w:rsidRPr="00CC3C77" w14:paraId="0A1887AD" w14:textId="77777777" w:rsidTr="002D31DD">
        <w:tc>
          <w:tcPr>
            <w:tcW w:w="4297" w:type="dxa"/>
            <w:vAlign w:val="bottom"/>
          </w:tcPr>
          <w:p w14:paraId="6D0D3A9D" w14:textId="4679687A" w:rsidR="005900FE" w:rsidRDefault="005900FE" w:rsidP="005900FE">
            <w:pPr>
              <w:rPr>
                <w:rFonts w:ascii="Arial" w:eastAsia="Times New Roman" w:hAnsi="Arial" w:cs="Arial"/>
                <w:sz w:val="22"/>
                <w:szCs w:val="22"/>
              </w:rPr>
            </w:pPr>
            <w:r>
              <w:rPr>
                <w:rFonts w:ascii="Arial" w:eastAsia="Times New Roman" w:hAnsi="Arial" w:cs="Arial"/>
                <w:sz w:val="22"/>
                <w:szCs w:val="22"/>
              </w:rPr>
              <w:t xml:space="preserve">Lauren </w:t>
            </w:r>
            <w:proofErr w:type="spellStart"/>
            <w:r>
              <w:rPr>
                <w:rFonts w:ascii="Arial" w:eastAsia="Times New Roman" w:hAnsi="Arial" w:cs="Arial"/>
                <w:sz w:val="22"/>
                <w:szCs w:val="22"/>
              </w:rPr>
              <w:t>Crean</w:t>
            </w:r>
            <w:proofErr w:type="spellEnd"/>
          </w:p>
        </w:tc>
        <w:tc>
          <w:tcPr>
            <w:tcW w:w="4333" w:type="dxa"/>
            <w:vAlign w:val="bottom"/>
          </w:tcPr>
          <w:p w14:paraId="2F8E8888" w14:textId="2C7DBF4E" w:rsidR="005900FE" w:rsidRDefault="005900FE" w:rsidP="005900FE">
            <w:pPr>
              <w:rPr>
                <w:rFonts w:ascii="Arial" w:eastAsia="Times New Roman" w:hAnsi="Arial" w:cs="Arial"/>
                <w:sz w:val="22"/>
                <w:szCs w:val="22"/>
              </w:rPr>
            </w:pPr>
            <w:r>
              <w:rPr>
                <w:rFonts w:ascii="Arial" w:eastAsia="Times New Roman" w:hAnsi="Arial" w:cs="Arial"/>
                <w:sz w:val="22"/>
                <w:szCs w:val="22"/>
              </w:rPr>
              <w:t>TMG</w:t>
            </w:r>
          </w:p>
        </w:tc>
      </w:tr>
      <w:tr w:rsidR="005900FE" w:rsidRPr="00CC3C77" w14:paraId="723C4CB4" w14:textId="77777777" w:rsidTr="002D31DD">
        <w:tc>
          <w:tcPr>
            <w:tcW w:w="4297" w:type="dxa"/>
            <w:vAlign w:val="bottom"/>
          </w:tcPr>
          <w:p w14:paraId="7368B8C3" w14:textId="6D968996" w:rsidR="005900FE" w:rsidRPr="004C3FC6" w:rsidRDefault="005900FE" w:rsidP="005900FE">
            <w:pPr>
              <w:rPr>
                <w:rFonts w:ascii="Arial" w:eastAsia="Times New Roman" w:hAnsi="Arial" w:cs="Arial"/>
                <w:sz w:val="22"/>
                <w:szCs w:val="22"/>
              </w:rPr>
            </w:pPr>
            <w:r>
              <w:rPr>
                <w:rFonts w:ascii="Arial" w:eastAsia="Times New Roman" w:hAnsi="Arial" w:cs="Arial"/>
                <w:sz w:val="22"/>
                <w:szCs w:val="22"/>
              </w:rPr>
              <w:t>Larry Reed</w:t>
            </w:r>
          </w:p>
        </w:tc>
        <w:tc>
          <w:tcPr>
            <w:tcW w:w="4333" w:type="dxa"/>
            <w:vAlign w:val="bottom"/>
          </w:tcPr>
          <w:p w14:paraId="13850C79" w14:textId="43292253" w:rsidR="005900FE" w:rsidRPr="00CC3C77" w:rsidRDefault="005900FE" w:rsidP="005900FE">
            <w:pPr>
              <w:rPr>
                <w:rFonts w:ascii="Arial" w:eastAsia="Times New Roman" w:hAnsi="Arial" w:cs="Arial"/>
                <w:sz w:val="22"/>
                <w:szCs w:val="22"/>
              </w:rPr>
            </w:pPr>
            <w:r>
              <w:rPr>
                <w:rFonts w:ascii="Arial" w:eastAsia="Times New Roman" w:hAnsi="Arial" w:cs="Arial"/>
                <w:sz w:val="22"/>
                <w:szCs w:val="22"/>
              </w:rPr>
              <w:t>ARTS for NASA</w:t>
            </w:r>
          </w:p>
        </w:tc>
      </w:tr>
      <w:tr w:rsidR="005900FE" w:rsidRPr="00CC3C77" w14:paraId="3AFDB451" w14:textId="77777777" w:rsidTr="002D31DD">
        <w:tc>
          <w:tcPr>
            <w:tcW w:w="4297" w:type="dxa"/>
            <w:vAlign w:val="bottom"/>
          </w:tcPr>
          <w:p w14:paraId="0E5791ED" w14:textId="1B2EA4CE" w:rsidR="005900FE" w:rsidRPr="00B609FF" w:rsidRDefault="005900FE"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Scott Billquist</w:t>
            </w:r>
          </w:p>
        </w:tc>
        <w:tc>
          <w:tcPr>
            <w:tcW w:w="4333" w:type="dxa"/>
            <w:vAlign w:val="bottom"/>
          </w:tcPr>
          <w:p w14:paraId="5085E060" w14:textId="0881D338" w:rsidR="005900FE" w:rsidRPr="00CC3C77" w:rsidRDefault="005900FE"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World </w:t>
            </w:r>
            <w:proofErr w:type="spellStart"/>
            <w:r>
              <w:rPr>
                <w:rFonts w:ascii="Arial" w:eastAsia="Times New Roman" w:hAnsi="Arial" w:cs="Arial"/>
                <w:sz w:val="22"/>
                <w:szCs w:val="22"/>
              </w:rPr>
              <w:t>Radiocommunication</w:t>
            </w:r>
            <w:proofErr w:type="spellEnd"/>
            <w:r>
              <w:rPr>
                <w:rFonts w:ascii="Arial" w:eastAsia="Times New Roman" w:hAnsi="Arial" w:cs="Arial"/>
                <w:sz w:val="22"/>
                <w:szCs w:val="22"/>
              </w:rPr>
              <w:t xml:space="preserve"> Week</w:t>
            </w:r>
          </w:p>
        </w:tc>
      </w:tr>
      <w:tr w:rsidR="005900FE" w:rsidRPr="00CC3C77" w14:paraId="20003505" w14:textId="77777777" w:rsidTr="002D31DD">
        <w:tc>
          <w:tcPr>
            <w:tcW w:w="4297" w:type="dxa"/>
            <w:vAlign w:val="bottom"/>
          </w:tcPr>
          <w:p w14:paraId="42832A3E" w14:textId="63889FDD" w:rsidR="005900FE" w:rsidRDefault="005900FE"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Alex Guerin</w:t>
            </w:r>
          </w:p>
        </w:tc>
        <w:tc>
          <w:tcPr>
            <w:tcW w:w="4333" w:type="dxa"/>
            <w:vAlign w:val="bottom"/>
          </w:tcPr>
          <w:p w14:paraId="3CF86324" w14:textId="7720F203" w:rsidR="005900FE" w:rsidRDefault="005900FE"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Thales</w:t>
            </w:r>
          </w:p>
        </w:tc>
      </w:tr>
      <w:tr w:rsidR="005900FE" w:rsidRPr="00CC3C77" w14:paraId="336B27A2" w14:textId="77777777" w:rsidTr="002D31DD">
        <w:tc>
          <w:tcPr>
            <w:tcW w:w="4297" w:type="dxa"/>
            <w:vAlign w:val="bottom"/>
          </w:tcPr>
          <w:p w14:paraId="110050B7" w14:textId="1F10EEA5" w:rsidR="005900FE" w:rsidRDefault="005942AC"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Chuck </w:t>
            </w:r>
            <w:proofErr w:type="spellStart"/>
            <w:r>
              <w:rPr>
                <w:rFonts w:ascii="Arial" w:eastAsia="Times New Roman" w:hAnsi="Arial" w:cs="Arial"/>
                <w:sz w:val="22"/>
                <w:szCs w:val="22"/>
              </w:rPr>
              <w:t>Wende</w:t>
            </w:r>
            <w:proofErr w:type="spellEnd"/>
          </w:p>
        </w:tc>
        <w:tc>
          <w:tcPr>
            <w:tcW w:w="4333" w:type="dxa"/>
            <w:vAlign w:val="bottom"/>
          </w:tcPr>
          <w:p w14:paraId="54253B92" w14:textId="679FFC97" w:rsidR="005900FE" w:rsidRDefault="005942AC"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ASRC for NASA</w:t>
            </w:r>
          </w:p>
        </w:tc>
      </w:tr>
      <w:tr w:rsidR="005900FE" w:rsidRPr="00CC3C77" w14:paraId="32A84FB2" w14:textId="77777777" w:rsidTr="002D31DD">
        <w:tc>
          <w:tcPr>
            <w:tcW w:w="4297" w:type="dxa"/>
            <w:vAlign w:val="bottom"/>
          </w:tcPr>
          <w:p w14:paraId="02A29F05" w14:textId="0F5288E6" w:rsidR="005900FE" w:rsidRDefault="005942AC"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Cathy Sham</w:t>
            </w:r>
          </w:p>
        </w:tc>
        <w:tc>
          <w:tcPr>
            <w:tcW w:w="4333" w:type="dxa"/>
            <w:vAlign w:val="bottom"/>
          </w:tcPr>
          <w:p w14:paraId="33BB473A" w14:textId="6C5A91E7" w:rsidR="005900FE" w:rsidRDefault="005942AC" w:rsidP="005900FE">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NASA</w:t>
            </w:r>
          </w:p>
        </w:tc>
      </w:tr>
      <w:tr w:rsidR="005900FE" w:rsidRPr="00CC3C77" w14:paraId="6D4BF30B" w14:textId="77777777" w:rsidTr="002D31DD">
        <w:tc>
          <w:tcPr>
            <w:tcW w:w="4297" w:type="dxa"/>
            <w:vAlign w:val="bottom"/>
          </w:tcPr>
          <w:p w14:paraId="31FB616A" w14:textId="699C4D84" w:rsidR="005900FE" w:rsidRDefault="005942AC" w:rsidP="005900FE">
            <w:pPr>
              <w:rPr>
                <w:rFonts w:ascii="Arial" w:eastAsia="Times New Roman" w:hAnsi="Arial" w:cs="Arial"/>
                <w:sz w:val="22"/>
                <w:szCs w:val="22"/>
              </w:rPr>
            </w:pPr>
            <w:r>
              <w:rPr>
                <w:rFonts w:ascii="Arial" w:eastAsia="Times New Roman" w:hAnsi="Arial" w:cs="Arial"/>
                <w:sz w:val="22"/>
                <w:szCs w:val="22"/>
              </w:rPr>
              <w:t>Mike Biggs</w:t>
            </w:r>
          </w:p>
        </w:tc>
        <w:tc>
          <w:tcPr>
            <w:tcW w:w="4333" w:type="dxa"/>
            <w:vAlign w:val="bottom"/>
          </w:tcPr>
          <w:p w14:paraId="13D4FF1F" w14:textId="2C56B1DF" w:rsidR="005900FE" w:rsidRDefault="005942AC" w:rsidP="005900FE">
            <w:pPr>
              <w:rPr>
                <w:rFonts w:ascii="Arial" w:eastAsia="Times New Roman" w:hAnsi="Arial" w:cs="Arial"/>
                <w:sz w:val="22"/>
                <w:szCs w:val="22"/>
              </w:rPr>
            </w:pPr>
            <w:r>
              <w:rPr>
                <w:rFonts w:ascii="Arial" w:eastAsia="Times New Roman" w:hAnsi="Arial" w:cs="Arial"/>
                <w:sz w:val="22"/>
                <w:szCs w:val="22"/>
              </w:rPr>
              <w:t>FAA</w:t>
            </w:r>
          </w:p>
        </w:tc>
      </w:tr>
      <w:tr w:rsidR="005900FE" w:rsidRPr="00CC3C77" w14:paraId="7C89DA16" w14:textId="77777777" w:rsidTr="002D31DD">
        <w:tc>
          <w:tcPr>
            <w:tcW w:w="4297" w:type="dxa"/>
            <w:vAlign w:val="bottom"/>
          </w:tcPr>
          <w:p w14:paraId="492A88D7" w14:textId="3DE48431" w:rsidR="005900FE" w:rsidRDefault="00A67CBD" w:rsidP="005900FE">
            <w:pPr>
              <w:rPr>
                <w:rFonts w:ascii="Arial" w:eastAsia="Times New Roman" w:hAnsi="Arial" w:cs="Arial"/>
                <w:sz w:val="22"/>
                <w:szCs w:val="22"/>
              </w:rPr>
            </w:pPr>
            <w:r>
              <w:rPr>
                <w:rFonts w:ascii="Arial" w:eastAsia="Times New Roman" w:hAnsi="Arial" w:cs="Arial"/>
                <w:sz w:val="22"/>
                <w:szCs w:val="22"/>
              </w:rPr>
              <w:t xml:space="preserve">Dave </w:t>
            </w:r>
            <w:proofErr w:type="spellStart"/>
            <w:r>
              <w:rPr>
                <w:rFonts w:ascii="Arial" w:eastAsia="Times New Roman" w:hAnsi="Arial" w:cs="Arial"/>
                <w:sz w:val="22"/>
                <w:szCs w:val="22"/>
              </w:rPr>
              <w:t>Pattillo</w:t>
            </w:r>
            <w:proofErr w:type="spellEnd"/>
          </w:p>
        </w:tc>
        <w:tc>
          <w:tcPr>
            <w:tcW w:w="4333" w:type="dxa"/>
            <w:vAlign w:val="bottom"/>
          </w:tcPr>
          <w:p w14:paraId="7FD07E4A" w14:textId="02B03322" w:rsidR="005900FE" w:rsidRDefault="00A67CBD" w:rsidP="005900FE">
            <w:pPr>
              <w:rPr>
                <w:rFonts w:ascii="Arial" w:eastAsia="Times New Roman" w:hAnsi="Arial" w:cs="Arial"/>
                <w:sz w:val="22"/>
                <w:szCs w:val="22"/>
              </w:rPr>
            </w:pPr>
            <w:r>
              <w:rPr>
                <w:rFonts w:ascii="Arial" w:eastAsia="Times New Roman" w:hAnsi="Arial" w:cs="Arial"/>
                <w:sz w:val="22"/>
                <w:szCs w:val="22"/>
              </w:rPr>
              <w:t>SpaceX</w:t>
            </w:r>
          </w:p>
        </w:tc>
      </w:tr>
      <w:tr w:rsidR="005900FE" w:rsidRPr="00CC3C77" w14:paraId="41D3CA86" w14:textId="77777777" w:rsidTr="002D31DD">
        <w:tc>
          <w:tcPr>
            <w:tcW w:w="4297" w:type="dxa"/>
            <w:vAlign w:val="bottom"/>
          </w:tcPr>
          <w:p w14:paraId="57711BFA" w14:textId="1E377754" w:rsidR="005900FE" w:rsidRPr="00B609FF" w:rsidRDefault="005900FE" w:rsidP="005900FE">
            <w:pPr>
              <w:rPr>
                <w:rFonts w:ascii="Arial" w:eastAsia="Times New Roman" w:hAnsi="Arial" w:cs="Arial"/>
                <w:sz w:val="22"/>
                <w:szCs w:val="22"/>
              </w:rPr>
            </w:pPr>
            <w:r>
              <w:rPr>
                <w:rFonts w:ascii="Arial" w:eastAsia="Times New Roman" w:hAnsi="Arial" w:cs="Arial"/>
                <w:sz w:val="22"/>
                <w:szCs w:val="22"/>
              </w:rPr>
              <w:t>Kellen Gibson</w:t>
            </w:r>
          </w:p>
        </w:tc>
        <w:tc>
          <w:tcPr>
            <w:tcW w:w="4333" w:type="dxa"/>
            <w:vAlign w:val="bottom"/>
          </w:tcPr>
          <w:p w14:paraId="294B1E3D" w14:textId="50E99327" w:rsidR="005900FE" w:rsidRDefault="005900FE" w:rsidP="005900FE">
            <w:pPr>
              <w:rPr>
                <w:rFonts w:ascii="Arial" w:eastAsia="Times New Roman" w:hAnsi="Arial" w:cs="Arial"/>
                <w:sz w:val="22"/>
                <w:szCs w:val="22"/>
              </w:rPr>
            </w:pPr>
            <w:r>
              <w:rPr>
                <w:rFonts w:ascii="Arial" w:eastAsia="Times New Roman" w:hAnsi="Arial" w:cs="Arial"/>
                <w:sz w:val="22"/>
                <w:szCs w:val="22"/>
              </w:rPr>
              <w:t>NTIA</w:t>
            </w:r>
          </w:p>
        </w:tc>
      </w:tr>
      <w:tr w:rsidR="005900FE" w:rsidRPr="00CC3C77" w14:paraId="34162ABC" w14:textId="77777777" w:rsidTr="002D31DD">
        <w:tc>
          <w:tcPr>
            <w:tcW w:w="4297" w:type="dxa"/>
          </w:tcPr>
          <w:p w14:paraId="750D51A4" w14:textId="59A5CA79" w:rsidR="005900FE" w:rsidRDefault="005900FE" w:rsidP="005900FE">
            <w:pPr>
              <w:rPr>
                <w:rFonts w:ascii="Arial" w:eastAsia="Times New Roman" w:hAnsi="Arial" w:cs="Arial"/>
                <w:sz w:val="22"/>
                <w:szCs w:val="22"/>
              </w:rPr>
            </w:pPr>
            <w:r>
              <w:rPr>
                <w:rFonts w:ascii="Arial" w:eastAsia="Times New Roman" w:hAnsi="Arial" w:cs="Arial"/>
                <w:sz w:val="22"/>
                <w:szCs w:val="22"/>
              </w:rPr>
              <w:t xml:space="preserve">William </w:t>
            </w:r>
            <w:proofErr w:type="spellStart"/>
            <w:r>
              <w:rPr>
                <w:rFonts w:ascii="Arial" w:eastAsia="Times New Roman" w:hAnsi="Arial" w:cs="Arial"/>
                <w:sz w:val="22"/>
                <w:szCs w:val="22"/>
              </w:rPr>
              <w:t>Tranavitch</w:t>
            </w:r>
            <w:proofErr w:type="spellEnd"/>
          </w:p>
        </w:tc>
        <w:tc>
          <w:tcPr>
            <w:tcW w:w="4333" w:type="dxa"/>
          </w:tcPr>
          <w:p w14:paraId="1B01EE0D" w14:textId="368126DF" w:rsidR="005900FE" w:rsidRDefault="005900FE" w:rsidP="005900FE">
            <w:pPr>
              <w:rPr>
                <w:rFonts w:ascii="Arial" w:eastAsia="Times New Roman" w:hAnsi="Arial" w:cs="Arial"/>
                <w:sz w:val="22"/>
                <w:szCs w:val="22"/>
              </w:rPr>
            </w:pPr>
            <w:r>
              <w:rPr>
                <w:rFonts w:ascii="Arial" w:eastAsia="Times New Roman" w:hAnsi="Arial" w:cs="Arial"/>
                <w:sz w:val="22"/>
                <w:szCs w:val="22"/>
              </w:rPr>
              <w:t>DOD</w:t>
            </w:r>
          </w:p>
        </w:tc>
      </w:tr>
      <w:tr w:rsidR="005900FE" w:rsidRPr="00CC3C77" w14:paraId="491DD731" w14:textId="77777777" w:rsidTr="002D31DD">
        <w:tc>
          <w:tcPr>
            <w:tcW w:w="4297" w:type="dxa"/>
          </w:tcPr>
          <w:p w14:paraId="797D0EEB" w14:textId="08DA934F" w:rsidR="005900FE" w:rsidRDefault="00A67CBD" w:rsidP="005900FE">
            <w:pPr>
              <w:rPr>
                <w:rFonts w:ascii="Arial" w:eastAsia="Times New Roman" w:hAnsi="Arial" w:cs="Arial"/>
                <w:sz w:val="22"/>
                <w:szCs w:val="22"/>
              </w:rPr>
            </w:pPr>
            <w:proofErr w:type="spellStart"/>
            <w:r>
              <w:rPr>
                <w:rFonts w:ascii="Arial" w:eastAsia="Times New Roman" w:hAnsi="Arial" w:cs="Arial"/>
                <w:sz w:val="22"/>
                <w:szCs w:val="22"/>
              </w:rPr>
              <w:t>Giadira</w:t>
            </w:r>
            <w:proofErr w:type="spellEnd"/>
            <w:r>
              <w:rPr>
                <w:rFonts w:ascii="Arial" w:eastAsia="Times New Roman" w:hAnsi="Arial" w:cs="Arial"/>
                <w:sz w:val="22"/>
                <w:szCs w:val="22"/>
              </w:rPr>
              <w:t xml:space="preserve"> Leon</w:t>
            </w:r>
          </w:p>
        </w:tc>
        <w:tc>
          <w:tcPr>
            <w:tcW w:w="4333" w:type="dxa"/>
          </w:tcPr>
          <w:p w14:paraId="4DB23812" w14:textId="4451EC4E" w:rsidR="005900FE" w:rsidRDefault="00A67CBD" w:rsidP="005900FE">
            <w:pPr>
              <w:rPr>
                <w:rFonts w:ascii="Arial" w:eastAsia="Times New Roman" w:hAnsi="Arial" w:cs="Arial"/>
                <w:sz w:val="22"/>
                <w:szCs w:val="22"/>
              </w:rPr>
            </w:pPr>
            <w:r>
              <w:rPr>
                <w:rFonts w:ascii="Arial" w:eastAsia="Times New Roman" w:hAnsi="Arial" w:cs="Arial"/>
                <w:sz w:val="22"/>
                <w:szCs w:val="22"/>
              </w:rPr>
              <w:t>S3</w:t>
            </w:r>
          </w:p>
        </w:tc>
      </w:tr>
      <w:tr w:rsidR="005900FE" w:rsidRPr="00CC3C77" w14:paraId="21AA55CF" w14:textId="77777777" w:rsidTr="002D31DD">
        <w:tc>
          <w:tcPr>
            <w:tcW w:w="4297" w:type="dxa"/>
            <w:vAlign w:val="bottom"/>
          </w:tcPr>
          <w:p w14:paraId="18D545AD" w14:textId="3E51F151" w:rsidR="005900FE" w:rsidRDefault="005900FE" w:rsidP="005900FE">
            <w:pPr>
              <w:rPr>
                <w:rFonts w:ascii="Arial" w:eastAsia="Times New Roman" w:hAnsi="Arial" w:cs="Arial"/>
                <w:sz w:val="22"/>
                <w:szCs w:val="22"/>
              </w:rPr>
            </w:pPr>
            <w:r>
              <w:rPr>
                <w:rFonts w:ascii="Arial" w:eastAsia="Times New Roman" w:hAnsi="Arial" w:cs="Arial"/>
                <w:sz w:val="22"/>
                <w:szCs w:val="22"/>
              </w:rPr>
              <w:t>Shelli Rose Haskins</w:t>
            </w:r>
          </w:p>
        </w:tc>
        <w:tc>
          <w:tcPr>
            <w:tcW w:w="4333" w:type="dxa"/>
            <w:vAlign w:val="bottom"/>
          </w:tcPr>
          <w:p w14:paraId="48DEAD47" w14:textId="4433C402" w:rsidR="005900FE" w:rsidRDefault="005900FE" w:rsidP="005900FE">
            <w:pPr>
              <w:rPr>
                <w:rFonts w:ascii="Arial" w:eastAsia="Times New Roman" w:hAnsi="Arial" w:cs="Arial"/>
                <w:sz w:val="22"/>
                <w:szCs w:val="22"/>
              </w:rPr>
            </w:pPr>
            <w:r>
              <w:rPr>
                <w:rFonts w:ascii="Arial" w:eastAsia="Times New Roman" w:hAnsi="Arial" w:cs="Arial"/>
                <w:sz w:val="22"/>
                <w:szCs w:val="22"/>
              </w:rPr>
              <w:t>USCG</w:t>
            </w:r>
          </w:p>
        </w:tc>
      </w:tr>
      <w:tr w:rsidR="005900FE" w:rsidRPr="009717D9" w14:paraId="43E92446" w14:textId="77777777" w:rsidTr="009717D9">
        <w:tc>
          <w:tcPr>
            <w:tcW w:w="4297" w:type="dxa"/>
          </w:tcPr>
          <w:p w14:paraId="6AB7C636" w14:textId="0C3DBFE6" w:rsidR="005900FE" w:rsidRDefault="005900FE" w:rsidP="005900FE">
            <w:pPr>
              <w:rPr>
                <w:rFonts w:ascii="Arial" w:eastAsia="Times New Roman" w:hAnsi="Arial" w:cs="Arial"/>
                <w:sz w:val="22"/>
                <w:szCs w:val="22"/>
              </w:rPr>
            </w:pPr>
          </w:p>
        </w:tc>
        <w:tc>
          <w:tcPr>
            <w:tcW w:w="4333" w:type="dxa"/>
          </w:tcPr>
          <w:p w14:paraId="273C006D" w14:textId="4C203FD6" w:rsidR="005900FE" w:rsidRDefault="005900FE" w:rsidP="005900FE">
            <w:pPr>
              <w:rPr>
                <w:rFonts w:ascii="Arial" w:eastAsia="Times New Roman" w:hAnsi="Arial" w:cs="Arial"/>
                <w:sz w:val="22"/>
                <w:szCs w:val="22"/>
              </w:rPr>
            </w:pPr>
          </w:p>
        </w:tc>
      </w:tr>
      <w:tr w:rsidR="005900FE" w:rsidRPr="009717D9" w14:paraId="44AFFA93" w14:textId="77777777" w:rsidTr="002D31DD">
        <w:tc>
          <w:tcPr>
            <w:tcW w:w="8630" w:type="dxa"/>
            <w:gridSpan w:val="2"/>
          </w:tcPr>
          <w:p w14:paraId="3584DA1A" w14:textId="039A376C" w:rsidR="005900FE" w:rsidRPr="009717D9" w:rsidRDefault="005900FE" w:rsidP="005900FE">
            <w:pPr>
              <w:jc w:val="center"/>
              <w:rPr>
                <w:rFonts w:ascii="Arial" w:eastAsia="Times New Roman" w:hAnsi="Arial" w:cs="Arial"/>
                <w:sz w:val="22"/>
                <w:szCs w:val="22"/>
              </w:rPr>
            </w:pPr>
            <w:r w:rsidRPr="00B609FF">
              <w:rPr>
                <w:rFonts w:ascii="Arial" w:eastAsia="Times New Roman" w:hAnsi="Arial" w:cs="Arial"/>
                <w:sz w:val="22"/>
                <w:szCs w:val="22"/>
              </w:rPr>
              <w:t>FCC Representatives</w:t>
            </w:r>
          </w:p>
        </w:tc>
      </w:tr>
      <w:tr w:rsidR="005900FE" w:rsidRPr="009717D9" w14:paraId="063FD32C" w14:textId="77777777" w:rsidTr="002D31DD">
        <w:tc>
          <w:tcPr>
            <w:tcW w:w="8630" w:type="dxa"/>
            <w:gridSpan w:val="2"/>
            <w:vAlign w:val="bottom"/>
          </w:tcPr>
          <w:p w14:paraId="05AE2EA3" w14:textId="1984CC41" w:rsidR="005900FE" w:rsidRDefault="005900FE" w:rsidP="005900FE">
            <w:pPr>
              <w:rPr>
                <w:rFonts w:ascii="Arial" w:eastAsia="Times New Roman" w:hAnsi="Arial" w:cs="Arial"/>
                <w:sz w:val="22"/>
                <w:szCs w:val="22"/>
              </w:rPr>
            </w:pPr>
            <w:r w:rsidRPr="00B609FF">
              <w:rPr>
                <w:rFonts w:ascii="Arial" w:eastAsia="Times New Roman" w:hAnsi="Arial" w:cs="Arial"/>
                <w:sz w:val="22"/>
                <w:szCs w:val="22"/>
              </w:rPr>
              <w:t xml:space="preserve">Michael Mullinix </w:t>
            </w:r>
          </w:p>
        </w:tc>
      </w:tr>
      <w:tr w:rsidR="005900FE" w:rsidRPr="009717D9" w14:paraId="5454E9BC" w14:textId="77777777" w:rsidTr="002D31DD">
        <w:tc>
          <w:tcPr>
            <w:tcW w:w="8630" w:type="dxa"/>
            <w:gridSpan w:val="2"/>
            <w:vAlign w:val="bottom"/>
          </w:tcPr>
          <w:p w14:paraId="45D34041" w14:textId="4DC3DCB9" w:rsidR="005900FE" w:rsidRPr="00B609FF" w:rsidRDefault="005900FE" w:rsidP="005900FE">
            <w:pPr>
              <w:rPr>
                <w:rFonts w:ascii="Arial" w:eastAsia="Times New Roman" w:hAnsi="Arial" w:cs="Arial"/>
                <w:sz w:val="22"/>
                <w:szCs w:val="22"/>
              </w:rPr>
            </w:pPr>
            <w:r>
              <w:rPr>
                <w:rFonts w:ascii="Arial" w:eastAsia="Times New Roman" w:hAnsi="Arial" w:cs="Arial"/>
                <w:sz w:val="22"/>
                <w:szCs w:val="22"/>
              </w:rPr>
              <w:t>Larry Olson</w:t>
            </w:r>
          </w:p>
        </w:tc>
      </w:tr>
      <w:tr w:rsidR="005942AC" w:rsidRPr="009717D9" w14:paraId="5883376A" w14:textId="77777777" w:rsidTr="002D31DD">
        <w:tc>
          <w:tcPr>
            <w:tcW w:w="8630" w:type="dxa"/>
            <w:gridSpan w:val="2"/>
            <w:vAlign w:val="bottom"/>
          </w:tcPr>
          <w:p w14:paraId="045F566D" w14:textId="3CF1B09B" w:rsidR="005942AC" w:rsidRDefault="005942AC" w:rsidP="005900FE">
            <w:pPr>
              <w:rPr>
                <w:rFonts w:ascii="Arial" w:eastAsia="Times New Roman" w:hAnsi="Arial" w:cs="Arial"/>
                <w:sz w:val="22"/>
                <w:szCs w:val="22"/>
              </w:rPr>
            </w:pPr>
            <w:r>
              <w:rPr>
                <w:rFonts w:ascii="Arial" w:eastAsia="Times New Roman" w:hAnsi="Arial" w:cs="Arial"/>
                <w:sz w:val="22"/>
                <w:szCs w:val="22"/>
              </w:rPr>
              <w:t>Dante Ibarra</w:t>
            </w:r>
          </w:p>
        </w:tc>
      </w:tr>
    </w:tbl>
    <w:p w14:paraId="2423CE08" w14:textId="77777777" w:rsidR="00FD0273" w:rsidRPr="00DA1928" w:rsidRDefault="00FD0273" w:rsidP="00FD0273">
      <w:pPr>
        <w:rPr>
          <w:rFonts w:ascii="Times New Roman" w:hAnsi="Times New Roman" w:cs="Times New Roman"/>
        </w:rPr>
      </w:pPr>
    </w:p>
    <w:sectPr w:rsidR="00FD0273" w:rsidRPr="00DA192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5DA7E" w14:textId="77777777" w:rsidR="002D0BE2" w:rsidRDefault="002D0BE2" w:rsidP="00A55B73">
      <w:r>
        <w:separator/>
      </w:r>
    </w:p>
  </w:endnote>
  <w:endnote w:type="continuationSeparator" w:id="0">
    <w:p w14:paraId="3938C296" w14:textId="77777777" w:rsidR="002D0BE2" w:rsidRDefault="002D0BE2" w:rsidP="00A5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B95F6D" w14:textId="77777777" w:rsidR="002D0BE2" w:rsidRDefault="002D0BE2" w:rsidP="00A55B73">
      <w:r>
        <w:separator/>
      </w:r>
    </w:p>
  </w:footnote>
  <w:footnote w:type="continuationSeparator" w:id="0">
    <w:p w14:paraId="414B4BCA" w14:textId="77777777" w:rsidR="002D0BE2" w:rsidRDefault="002D0BE2" w:rsidP="00A55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68380" w14:textId="15700C5E" w:rsidR="002D31DD" w:rsidRPr="00DD3AE0" w:rsidRDefault="002D31DD" w:rsidP="00A55B73">
    <w:pPr>
      <w:pStyle w:val="Header"/>
      <w:jc w:val="right"/>
    </w:pPr>
    <w:r>
      <w:t>IWG-</w:t>
    </w:r>
    <w:r w:rsidRPr="00FF303D">
      <w:t>3/0</w:t>
    </w:r>
    <w:r w:rsidR="00A952F5">
      <w:t>68</w:t>
    </w:r>
    <w:r w:rsidRPr="00FF303D">
      <w:t xml:space="preserve"> (</w:t>
    </w:r>
    <w:r w:rsidR="00A952F5">
      <w:t>13.12</w:t>
    </w:r>
    <w:r w:rsidRPr="00DD3AE0">
      <w:t>.2018)</w:t>
    </w:r>
  </w:p>
  <w:p w14:paraId="68BF9047" w14:textId="77777777" w:rsidR="002D31DD" w:rsidRDefault="002D3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221B12"/>
    <w:multiLevelType w:val="hybridMultilevel"/>
    <w:tmpl w:val="2FE83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FB57F8"/>
    <w:multiLevelType w:val="hybridMultilevel"/>
    <w:tmpl w:val="F8D82B32"/>
    <w:lvl w:ilvl="0" w:tplc="5DE6D2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9665DD"/>
    <w:multiLevelType w:val="hybridMultilevel"/>
    <w:tmpl w:val="47061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B6847AA"/>
    <w:multiLevelType w:val="singleLevel"/>
    <w:tmpl w:val="1890B354"/>
    <w:lvl w:ilvl="0">
      <w:start w:val="1"/>
      <w:numFmt w:val="decimal"/>
      <w:lvlText w:val="%1."/>
      <w:lvlJc w:val="left"/>
      <w:pPr>
        <w:tabs>
          <w:tab w:val="num" w:pos="720"/>
        </w:tabs>
        <w:ind w:left="720" w:hanging="720"/>
      </w:pPr>
      <w:rPr>
        <w:rFonts w:hint="default"/>
      </w:rPr>
    </w:lvl>
  </w:abstractNum>
  <w:abstractNum w:abstractNumId="5" w15:restartNumberingAfterBreak="0">
    <w:nsid w:val="467B2908"/>
    <w:multiLevelType w:val="hybridMultilevel"/>
    <w:tmpl w:val="62F004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7123486"/>
    <w:multiLevelType w:val="hybridMultilevel"/>
    <w:tmpl w:val="C8EE09DC"/>
    <w:lvl w:ilvl="0" w:tplc="2EF00CD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742C36"/>
    <w:multiLevelType w:val="hybridMultilevel"/>
    <w:tmpl w:val="89D4FB3C"/>
    <w:lvl w:ilvl="0" w:tplc="E83CCD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5A02C96"/>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695B8D"/>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08382B"/>
    <w:multiLevelType w:val="hybridMultilevel"/>
    <w:tmpl w:val="EF2C321A"/>
    <w:lvl w:ilvl="0" w:tplc="10090001">
      <w:start w:val="1"/>
      <w:numFmt w:val="bullet"/>
      <w:lvlText w:val=""/>
      <w:lvlJc w:val="left"/>
      <w:pPr>
        <w:ind w:left="1622" w:hanging="360"/>
      </w:pPr>
      <w:rPr>
        <w:rFonts w:ascii="Symbol" w:hAnsi="Symbol" w:hint="default"/>
      </w:rPr>
    </w:lvl>
    <w:lvl w:ilvl="1" w:tplc="10090003" w:tentative="1">
      <w:start w:val="1"/>
      <w:numFmt w:val="bullet"/>
      <w:lvlText w:val="o"/>
      <w:lvlJc w:val="left"/>
      <w:pPr>
        <w:ind w:left="2342" w:hanging="360"/>
      </w:pPr>
      <w:rPr>
        <w:rFonts w:ascii="Courier New" w:hAnsi="Courier New" w:cs="Courier New" w:hint="default"/>
      </w:rPr>
    </w:lvl>
    <w:lvl w:ilvl="2" w:tplc="10090005" w:tentative="1">
      <w:start w:val="1"/>
      <w:numFmt w:val="bullet"/>
      <w:lvlText w:val=""/>
      <w:lvlJc w:val="left"/>
      <w:pPr>
        <w:ind w:left="3062" w:hanging="360"/>
      </w:pPr>
      <w:rPr>
        <w:rFonts w:ascii="Wingdings" w:hAnsi="Wingdings" w:hint="default"/>
      </w:rPr>
    </w:lvl>
    <w:lvl w:ilvl="3" w:tplc="10090001" w:tentative="1">
      <w:start w:val="1"/>
      <w:numFmt w:val="bullet"/>
      <w:lvlText w:val=""/>
      <w:lvlJc w:val="left"/>
      <w:pPr>
        <w:ind w:left="3782" w:hanging="360"/>
      </w:pPr>
      <w:rPr>
        <w:rFonts w:ascii="Symbol" w:hAnsi="Symbol" w:hint="default"/>
      </w:rPr>
    </w:lvl>
    <w:lvl w:ilvl="4" w:tplc="10090003" w:tentative="1">
      <w:start w:val="1"/>
      <w:numFmt w:val="bullet"/>
      <w:lvlText w:val="o"/>
      <w:lvlJc w:val="left"/>
      <w:pPr>
        <w:ind w:left="4502" w:hanging="360"/>
      </w:pPr>
      <w:rPr>
        <w:rFonts w:ascii="Courier New" w:hAnsi="Courier New" w:cs="Courier New" w:hint="default"/>
      </w:rPr>
    </w:lvl>
    <w:lvl w:ilvl="5" w:tplc="10090005" w:tentative="1">
      <w:start w:val="1"/>
      <w:numFmt w:val="bullet"/>
      <w:lvlText w:val=""/>
      <w:lvlJc w:val="left"/>
      <w:pPr>
        <w:ind w:left="5222" w:hanging="360"/>
      </w:pPr>
      <w:rPr>
        <w:rFonts w:ascii="Wingdings" w:hAnsi="Wingdings" w:hint="default"/>
      </w:rPr>
    </w:lvl>
    <w:lvl w:ilvl="6" w:tplc="10090001" w:tentative="1">
      <w:start w:val="1"/>
      <w:numFmt w:val="bullet"/>
      <w:lvlText w:val=""/>
      <w:lvlJc w:val="left"/>
      <w:pPr>
        <w:ind w:left="5942" w:hanging="360"/>
      </w:pPr>
      <w:rPr>
        <w:rFonts w:ascii="Symbol" w:hAnsi="Symbol" w:hint="default"/>
      </w:rPr>
    </w:lvl>
    <w:lvl w:ilvl="7" w:tplc="10090003" w:tentative="1">
      <w:start w:val="1"/>
      <w:numFmt w:val="bullet"/>
      <w:lvlText w:val="o"/>
      <w:lvlJc w:val="left"/>
      <w:pPr>
        <w:ind w:left="6662" w:hanging="360"/>
      </w:pPr>
      <w:rPr>
        <w:rFonts w:ascii="Courier New" w:hAnsi="Courier New" w:cs="Courier New" w:hint="default"/>
      </w:rPr>
    </w:lvl>
    <w:lvl w:ilvl="8" w:tplc="10090005" w:tentative="1">
      <w:start w:val="1"/>
      <w:numFmt w:val="bullet"/>
      <w:lvlText w:val=""/>
      <w:lvlJc w:val="left"/>
      <w:pPr>
        <w:ind w:left="7382" w:hanging="360"/>
      </w:pPr>
      <w:rPr>
        <w:rFonts w:ascii="Wingdings" w:hAnsi="Wingdings" w:hint="default"/>
      </w:rPr>
    </w:lvl>
  </w:abstractNum>
  <w:abstractNum w:abstractNumId="11" w15:restartNumberingAfterBreak="0">
    <w:nsid w:val="738038A5"/>
    <w:multiLevelType w:val="hybridMultilevel"/>
    <w:tmpl w:val="A8E84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235E16"/>
    <w:multiLevelType w:val="hybridMultilevel"/>
    <w:tmpl w:val="B068F960"/>
    <w:lvl w:ilvl="0" w:tplc="4D0890E2">
      <w:start w:val="88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EA13406"/>
    <w:multiLevelType w:val="hybridMultilevel"/>
    <w:tmpl w:val="FD3A5A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3"/>
  </w:num>
  <w:num w:numId="3">
    <w:abstractNumId w:val="1"/>
  </w:num>
  <w:num w:numId="4">
    <w:abstractNumId w:val="3"/>
  </w:num>
  <w:num w:numId="5">
    <w:abstractNumId w:val="0"/>
  </w:num>
  <w:num w:numId="6">
    <w:abstractNumId w:val="11"/>
  </w:num>
  <w:num w:numId="7">
    <w:abstractNumId w:val="6"/>
  </w:num>
  <w:num w:numId="8">
    <w:abstractNumId w:val="9"/>
  </w:num>
  <w:num w:numId="9">
    <w:abstractNumId w:val="5"/>
  </w:num>
  <w:num w:numId="10">
    <w:abstractNumId w:val="8"/>
  </w:num>
  <w:num w:numId="11">
    <w:abstractNumId w:val="4"/>
  </w:num>
  <w:num w:numId="12">
    <w:abstractNumId w:val="12"/>
  </w:num>
  <w:num w:numId="13">
    <w:abstractNumId w:val="7"/>
  </w:num>
  <w:num w:numId="14">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n Wengryniuk">
    <w15:presenceInfo w15:providerId="AD" w15:userId="S-1-5-21-1774803870-1740728921-617630493-506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7F"/>
    <w:rsid w:val="000114BC"/>
    <w:rsid w:val="0001182D"/>
    <w:rsid w:val="00025C41"/>
    <w:rsid w:val="00052EDA"/>
    <w:rsid w:val="00071611"/>
    <w:rsid w:val="00080A07"/>
    <w:rsid w:val="00083E88"/>
    <w:rsid w:val="00084875"/>
    <w:rsid w:val="000B2626"/>
    <w:rsid w:val="000C2458"/>
    <w:rsid w:val="000C5C54"/>
    <w:rsid w:val="000C72D3"/>
    <w:rsid w:val="000E6819"/>
    <w:rsid w:val="000F02BD"/>
    <w:rsid w:val="001135B0"/>
    <w:rsid w:val="00116DAB"/>
    <w:rsid w:val="00136C6C"/>
    <w:rsid w:val="001378AB"/>
    <w:rsid w:val="00166E0C"/>
    <w:rsid w:val="001734B6"/>
    <w:rsid w:val="0017362F"/>
    <w:rsid w:val="001909B9"/>
    <w:rsid w:val="001914BF"/>
    <w:rsid w:val="001926CA"/>
    <w:rsid w:val="001B1893"/>
    <w:rsid w:val="001B1FD9"/>
    <w:rsid w:val="001B68A1"/>
    <w:rsid w:val="001B7B36"/>
    <w:rsid w:val="001C65E9"/>
    <w:rsid w:val="001D3E85"/>
    <w:rsid w:val="001E3C3A"/>
    <w:rsid w:val="002026A3"/>
    <w:rsid w:val="002112C3"/>
    <w:rsid w:val="002155F4"/>
    <w:rsid w:val="00220AEF"/>
    <w:rsid w:val="00235244"/>
    <w:rsid w:val="0024274C"/>
    <w:rsid w:val="00246245"/>
    <w:rsid w:val="002561AF"/>
    <w:rsid w:val="00263749"/>
    <w:rsid w:val="00266E41"/>
    <w:rsid w:val="0028578D"/>
    <w:rsid w:val="002B17A5"/>
    <w:rsid w:val="002B3A91"/>
    <w:rsid w:val="002C50B6"/>
    <w:rsid w:val="002D0BE2"/>
    <w:rsid w:val="002D2EDD"/>
    <w:rsid w:val="002D31DD"/>
    <w:rsid w:val="002E1DF1"/>
    <w:rsid w:val="002E3D07"/>
    <w:rsid w:val="00304D6E"/>
    <w:rsid w:val="00326320"/>
    <w:rsid w:val="00334A77"/>
    <w:rsid w:val="00347133"/>
    <w:rsid w:val="00363150"/>
    <w:rsid w:val="00365D78"/>
    <w:rsid w:val="0039362C"/>
    <w:rsid w:val="003B21A5"/>
    <w:rsid w:val="003C3356"/>
    <w:rsid w:val="003D3E4F"/>
    <w:rsid w:val="0040189C"/>
    <w:rsid w:val="004112E6"/>
    <w:rsid w:val="00414431"/>
    <w:rsid w:val="00416EE3"/>
    <w:rsid w:val="00420C93"/>
    <w:rsid w:val="00426DAA"/>
    <w:rsid w:val="00430A3C"/>
    <w:rsid w:val="00431EB5"/>
    <w:rsid w:val="004418FA"/>
    <w:rsid w:val="00450EE7"/>
    <w:rsid w:val="004550E5"/>
    <w:rsid w:val="0045795B"/>
    <w:rsid w:val="00463420"/>
    <w:rsid w:val="0047266E"/>
    <w:rsid w:val="004825E1"/>
    <w:rsid w:val="00486A36"/>
    <w:rsid w:val="00491CA2"/>
    <w:rsid w:val="004945A4"/>
    <w:rsid w:val="004A32AC"/>
    <w:rsid w:val="004B62A0"/>
    <w:rsid w:val="004D7B50"/>
    <w:rsid w:val="004E39E2"/>
    <w:rsid w:val="004F1A2F"/>
    <w:rsid w:val="004F40CF"/>
    <w:rsid w:val="004F59CA"/>
    <w:rsid w:val="004F7721"/>
    <w:rsid w:val="004F7ECF"/>
    <w:rsid w:val="005005FE"/>
    <w:rsid w:val="00501251"/>
    <w:rsid w:val="00501A42"/>
    <w:rsid w:val="00504200"/>
    <w:rsid w:val="00516268"/>
    <w:rsid w:val="005221B4"/>
    <w:rsid w:val="00535E3C"/>
    <w:rsid w:val="00544F4C"/>
    <w:rsid w:val="00545B6E"/>
    <w:rsid w:val="005578AB"/>
    <w:rsid w:val="00584A0F"/>
    <w:rsid w:val="005900FE"/>
    <w:rsid w:val="0059037F"/>
    <w:rsid w:val="00590FE9"/>
    <w:rsid w:val="0059250A"/>
    <w:rsid w:val="005942AC"/>
    <w:rsid w:val="005A1D89"/>
    <w:rsid w:val="005D0477"/>
    <w:rsid w:val="005D7B40"/>
    <w:rsid w:val="005E53A3"/>
    <w:rsid w:val="005F263D"/>
    <w:rsid w:val="005F53FF"/>
    <w:rsid w:val="005F6649"/>
    <w:rsid w:val="006017F8"/>
    <w:rsid w:val="00601CFA"/>
    <w:rsid w:val="0061162E"/>
    <w:rsid w:val="006178F0"/>
    <w:rsid w:val="00622A62"/>
    <w:rsid w:val="00623FD7"/>
    <w:rsid w:val="0063678B"/>
    <w:rsid w:val="00652D64"/>
    <w:rsid w:val="006538BE"/>
    <w:rsid w:val="00660FB9"/>
    <w:rsid w:val="0066112E"/>
    <w:rsid w:val="0067253E"/>
    <w:rsid w:val="00673877"/>
    <w:rsid w:val="00682BE0"/>
    <w:rsid w:val="00683C2B"/>
    <w:rsid w:val="00683C78"/>
    <w:rsid w:val="0068438D"/>
    <w:rsid w:val="00686FCC"/>
    <w:rsid w:val="00694731"/>
    <w:rsid w:val="006A3332"/>
    <w:rsid w:val="006B3195"/>
    <w:rsid w:val="006B7145"/>
    <w:rsid w:val="006D05C9"/>
    <w:rsid w:val="006F53FA"/>
    <w:rsid w:val="006F604B"/>
    <w:rsid w:val="00701AED"/>
    <w:rsid w:val="00701FA2"/>
    <w:rsid w:val="00713852"/>
    <w:rsid w:val="0071513C"/>
    <w:rsid w:val="007227D2"/>
    <w:rsid w:val="0072703D"/>
    <w:rsid w:val="00730E7E"/>
    <w:rsid w:val="007360A7"/>
    <w:rsid w:val="007364BE"/>
    <w:rsid w:val="00743B8D"/>
    <w:rsid w:val="00744213"/>
    <w:rsid w:val="007552F2"/>
    <w:rsid w:val="00757A00"/>
    <w:rsid w:val="00774B31"/>
    <w:rsid w:val="007768BF"/>
    <w:rsid w:val="007957C0"/>
    <w:rsid w:val="007A5E3A"/>
    <w:rsid w:val="007A69A7"/>
    <w:rsid w:val="007C087B"/>
    <w:rsid w:val="007C5027"/>
    <w:rsid w:val="007C6549"/>
    <w:rsid w:val="007C6B1E"/>
    <w:rsid w:val="007D3B4E"/>
    <w:rsid w:val="007E0652"/>
    <w:rsid w:val="007E4ACC"/>
    <w:rsid w:val="007F100C"/>
    <w:rsid w:val="007F15C0"/>
    <w:rsid w:val="00803E85"/>
    <w:rsid w:val="00806948"/>
    <w:rsid w:val="0082002F"/>
    <w:rsid w:val="008207E0"/>
    <w:rsid w:val="0082515A"/>
    <w:rsid w:val="00826094"/>
    <w:rsid w:val="00845926"/>
    <w:rsid w:val="00861417"/>
    <w:rsid w:val="00863A8B"/>
    <w:rsid w:val="0087230C"/>
    <w:rsid w:val="00886CC2"/>
    <w:rsid w:val="00887122"/>
    <w:rsid w:val="008A72C0"/>
    <w:rsid w:val="008B1C90"/>
    <w:rsid w:val="008C7A9C"/>
    <w:rsid w:val="008F103C"/>
    <w:rsid w:val="00904F10"/>
    <w:rsid w:val="0090785E"/>
    <w:rsid w:val="00911BC2"/>
    <w:rsid w:val="00931913"/>
    <w:rsid w:val="009356CC"/>
    <w:rsid w:val="00940B6D"/>
    <w:rsid w:val="009717D9"/>
    <w:rsid w:val="00975699"/>
    <w:rsid w:val="00993677"/>
    <w:rsid w:val="009957D0"/>
    <w:rsid w:val="00996944"/>
    <w:rsid w:val="009E1767"/>
    <w:rsid w:val="009E1B62"/>
    <w:rsid w:val="009E2A39"/>
    <w:rsid w:val="009E5492"/>
    <w:rsid w:val="00A36CFC"/>
    <w:rsid w:val="00A41F27"/>
    <w:rsid w:val="00A55B73"/>
    <w:rsid w:val="00A56D4D"/>
    <w:rsid w:val="00A57C48"/>
    <w:rsid w:val="00A67CBD"/>
    <w:rsid w:val="00A72071"/>
    <w:rsid w:val="00A73A3C"/>
    <w:rsid w:val="00A81D9F"/>
    <w:rsid w:val="00A87AE2"/>
    <w:rsid w:val="00A90DDE"/>
    <w:rsid w:val="00A952F5"/>
    <w:rsid w:val="00AA2CE4"/>
    <w:rsid w:val="00AB0B39"/>
    <w:rsid w:val="00AB5317"/>
    <w:rsid w:val="00AC0AD9"/>
    <w:rsid w:val="00AC7455"/>
    <w:rsid w:val="00AE10FE"/>
    <w:rsid w:val="00AE16E5"/>
    <w:rsid w:val="00AE54FF"/>
    <w:rsid w:val="00AF468A"/>
    <w:rsid w:val="00B04263"/>
    <w:rsid w:val="00B055CE"/>
    <w:rsid w:val="00B06D17"/>
    <w:rsid w:val="00B10C33"/>
    <w:rsid w:val="00B23A9F"/>
    <w:rsid w:val="00B23C92"/>
    <w:rsid w:val="00B25A08"/>
    <w:rsid w:val="00B31544"/>
    <w:rsid w:val="00B40F9C"/>
    <w:rsid w:val="00B56FCA"/>
    <w:rsid w:val="00B6697C"/>
    <w:rsid w:val="00B74C5A"/>
    <w:rsid w:val="00B94F58"/>
    <w:rsid w:val="00BA2EE3"/>
    <w:rsid w:val="00BA3EA0"/>
    <w:rsid w:val="00BB2D11"/>
    <w:rsid w:val="00BC6BD9"/>
    <w:rsid w:val="00BD4DC9"/>
    <w:rsid w:val="00BE4A25"/>
    <w:rsid w:val="00BE7916"/>
    <w:rsid w:val="00BF163C"/>
    <w:rsid w:val="00BF1E86"/>
    <w:rsid w:val="00BF5564"/>
    <w:rsid w:val="00BF64B6"/>
    <w:rsid w:val="00C0400B"/>
    <w:rsid w:val="00C073B4"/>
    <w:rsid w:val="00C50C9A"/>
    <w:rsid w:val="00C54B00"/>
    <w:rsid w:val="00C566E4"/>
    <w:rsid w:val="00C66FFE"/>
    <w:rsid w:val="00C67D0E"/>
    <w:rsid w:val="00C72734"/>
    <w:rsid w:val="00C97F53"/>
    <w:rsid w:val="00CD118C"/>
    <w:rsid w:val="00CD6BAB"/>
    <w:rsid w:val="00CE179C"/>
    <w:rsid w:val="00CE27DF"/>
    <w:rsid w:val="00CE5AA8"/>
    <w:rsid w:val="00CF0A65"/>
    <w:rsid w:val="00D030E3"/>
    <w:rsid w:val="00D174EE"/>
    <w:rsid w:val="00D23781"/>
    <w:rsid w:val="00D24406"/>
    <w:rsid w:val="00D3492D"/>
    <w:rsid w:val="00D36C8D"/>
    <w:rsid w:val="00D4115D"/>
    <w:rsid w:val="00D54973"/>
    <w:rsid w:val="00D57EDF"/>
    <w:rsid w:val="00D71EE1"/>
    <w:rsid w:val="00D72285"/>
    <w:rsid w:val="00D7672B"/>
    <w:rsid w:val="00D85345"/>
    <w:rsid w:val="00D86EBC"/>
    <w:rsid w:val="00D95B3E"/>
    <w:rsid w:val="00DA1879"/>
    <w:rsid w:val="00DA1928"/>
    <w:rsid w:val="00DA6C7F"/>
    <w:rsid w:val="00DA7599"/>
    <w:rsid w:val="00DB176C"/>
    <w:rsid w:val="00DB6521"/>
    <w:rsid w:val="00DB7384"/>
    <w:rsid w:val="00DC5C70"/>
    <w:rsid w:val="00DC776B"/>
    <w:rsid w:val="00DD2D94"/>
    <w:rsid w:val="00DD63C3"/>
    <w:rsid w:val="00E01120"/>
    <w:rsid w:val="00E032F3"/>
    <w:rsid w:val="00E1164C"/>
    <w:rsid w:val="00E23D09"/>
    <w:rsid w:val="00E24491"/>
    <w:rsid w:val="00E27857"/>
    <w:rsid w:val="00E5474C"/>
    <w:rsid w:val="00E55B9E"/>
    <w:rsid w:val="00E574E3"/>
    <w:rsid w:val="00E63C47"/>
    <w:rsid w:val="00E7233D"/>
    <w:rsid w:val="00E74683"/>
    <w:rsid w:val="00E846D3"/>
    <w:rsid w:val="00E851BC"/>
    <w:rsid w:val="00EA5C1A"/>
    <w:rsid w:val="00EA61E8"/>
    <w:rsid w:val="00EB29AF"/>
    <w:rsid w:val="00EB4C71"/>
    <w:rsid w:val="00ED1800"/>
    <w:rsid w:val="00ED28E1"/>
    <w:rsid w:val="00EE42AF"/>
    <w:rsid w:val="00EF30E9"/>
    <w:rsid w:val="00EF3606"/>
    <w:rsid w:val="00EF3C2D"/>
    <w:rsid w:val="00EF4691"/>
    <w:rsid w:val="00EF5B82"/>
    <w:rsid w:val="00F12C7B"/>
    <w:rsid w:val="00F160BB"/>
    <w:rsid w:val="00F32BBD"/>
    <w:rsid w:val="00F467BF"/>
    <w:rsid w:val="00F500B0"/>
    <w:rsid w:val="00F5100F"/>
    <w:rsid w:val="00F55709"/>
    <w:rsid w:val="00F55915"/>
    <w:rsid w:val="00F63851"/>
    <w:rsid w:val="00F65C5F"/>
    <w:rsid w:val="00F71BD9"/>
    <w:rsid w:val="00F83BBE"/>
    <w:rsid w:val="00F97561"/>
    <w:rsid w:val="00FA1F47"/>
    <w:rsid w:val="00FA22D7"/>
    <w:rsid w:val="00FB5359"/>
    <w:rsid w:val="00FC38B6"/>
    <w:rsid w:val="00FD0273"/>
    <w:rsid w:val="00FE6F66"/>
    <w:rsid w:val="00FF3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84C8F"/>
  <w15:chartTrackingRefBased/>
  <w15:docId w15:val="{03DE5DC2-F4C7-46CA-8A85-EFDE1C91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D4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D4D"/>
    <w:pPr>
      <w:spacing w:after="160" w:line="259" w:lineRule="auto"/>
      <w:ind w:left="720"/>
      <w:contextualSpacing/>
    </w:pPr>
    <w:rPr>
      <w:rFonts w:eastAsiaTheme="minorHAnsi"/>
      <w:sz w:val="22"/>
      <w:szCs w:val="22"/>
    </w:rPr>
  </w:style>
  <w:style w:type="character" w:styleId="Hyperlink">
    <w:name w:val="Hyperlink"/>
    <w:basedOn w:val="DefaultParagraphFont"/>
    <w:uiPriority w:val="99"/>
    <w:unhideWhenUsed/>
    <w:rsid w:val="00FC38B6"/>
    <w:rPr>
      <w:color w:val="0563C1" w:themeColor="hyperlink"/>
      <w:u w:val="single"/>
    </w:rPr>
  </w:style>
  <w:style w:type="paragraph" w:styleId="Subtitle">
    <w:name w:val="Subtitle"/>
    <w:basedOn w:val="Normal"/>
    <w:link w:val="SubtitleChar"/>
    <w:uiPriority w:val="11"/>
    <w:qFormat/>
    <w:rsid w:val="00FC38B6"/>
    <w:rPr>
      <w:rFonts w:ascii="Arial" w:eastAsia="Times New Roman" w:hAnsi="Arial" w:cs="Times New Roman"/>
      <w:szCs w:val="20"/>
      <w:u w:val="single"/>
      <w:lang w:eastAsia="ko-KR"/>
    </w:rPr>
  </w:style>
  <w:style w:type="character" w:customStyle="1" w:styleId="SubtitleChar">
    <w:name w:val="Subtitle Char"/>
    <w:basedOn w:val="DefaultParagraphFont"/>
    <w:link w:val="Subtitle"/>
    <w:uiPriority w:val="11"/>
    <w:rsid w:val="00FC38B6"/>
    <w:rPr>
      <w:rFonts w:ascii="Arial" w:eastAsia="Times New Roman" w:hAnsi="Arial" w:cs="Times New Roman"/>
      <w:sz w:val="24"/>
      <w:szCs w:val="20"/>
      <w:u w:val="single"/>
      <w:lang w:eastAsia="ko-KR"/>
    </w:rPr>
  </w:style>
  <w:style w:type="table" w:styleId="TableGrid">
    <w:name w:val="Table Grid"/>
    <w:basedOn w:val="TableNormal"/>
    <w:uiPriority w:val="39"/>
    <w:rsid w:val="00F32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5B73"/>
    <w:pPr>
      <w:tabs>
        <w:tab w:val="center" w:pos="4680"/>
        <w:tab w:val="right" w:pos="9360"/>
      </w:tabs>
    </w:pPr>
  </w:style>
  <w:style w:type="character" w:customStyle="1" w:styleId="HeaderChar">
    <w:name w:val="Header Char"/>
    <w:basedOn w:val="DefaultParagraphFont"/>
    <w:link w:val="Header"/>
    <w:uiPriority w:val="99"/>
    <w:rsid w:val="00A55B73"/>
    <w:rPr>
      <w:rFonts w:eastAsiaTheme="minorEastAsia"/>
      <w:sz w:val="24"/>
      <w:szCs w:val="24"/>
    </w:rPr>
  </w:style>
  <w:style w:type="paragraph" w:styleId="Footer">
    <w:name w:val="footer"/>
    <w:basedOn w:val="Normal"/>
    <w:link w:val="FooterChar"/>
    <w:uiPriority w:val="99"/>
    <w:unhideWhenUsed/>
    <w:rsid w:val="00A55B73"/>
    <w:pPr>
      <w:tabs>
        <w:tab w:val="center" w:pos="4680"/>
        <w:tab w:val="right" w:pos="9360"/>
      </w:tabs>
    </w:pPr>
  </w:style>
  <w:style w:type="character" w:customStyle="1" w:styleId="FooterChar">
    <w:name w:val="Footer Char"/>
    <w:basedOn w:val="DefaultParagraphFont"/>
    <w:link w:val="Footer"/>
    <w:uiPriority w:val="99"/>
    <w:rsid w:val="00A55B73"/>
    <w:rPr>
      <w:rFonts w:eastAsiaTheme="minorEastAsia"/>
      <w:sz w:val="24"/>
      <w:szCs w:val="24"/>
    </w:rPr>
  </w:style>
  <w:style w:type="paragraph" w:styleId="NoSpacing">
    <w:name w:val="No Spacing"/>
    <w:uiPriority w:val="1"/>
    <w:qFormat/>
    <w:rsid w:val="00A55B73"/>
    <w:pPr>
      <w:spacing w:after="0" w:line="240" w:lineRule="auto"/>
    </w:pPr>
    <w:rPr>
      <w:rFonts w:ascii="Times New Roman" w:eastAsia="Calibri" w:hAnsi="Times New Roman" w:cs="Times New Roman"/>
      <w:sz w:val="20"/>
      <w:szCs w:val="20"/>
    </w:rPr>
  </w:style>
  <w:style w:type="character" w:styleId="FollowedHyperlink">
    <w:name w:val="FollowedHyperlink"/>
    <w:basedOn w:val="DefaultParagraphFont"/>
    <w:uiPriority w:val="99"/>
    <w:semiHidden/>
    <w:unhideWhenUsed/>
    <w:rsid w:val="0024274C"/>
    <w:rPr>
      <w:color w:val="954F72" w:themeColor="followedHyperlink"/>
      <w:u w:val="single"/>
    </w:rPr>
  </w:style>
  <w:style w:type="paragraph" w:styleId="BalloonText">
    <w:name w:val="Balloon Text"/>
    <w:basedOn w:val="Normal"/>
    <w:link w:val="BalloonTextChar"/>
    <w:uiPriority w:val="99"/>
    <w:semiHidden/>
    <w:unhideWhenUsed/>
    <w:rsid w:val="007E4A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ACC"/>
    <w:rPr>
      <w:rFonts w:ascii="Segoe UI" w:eastAsiaTheme="minorEastAsia" w:hAnsi="Segoe UI" w:cs="Segoe UI"/>
      <w:sz w:val="18"/>
      <w:szCs w:val="18"/>
    </w:rPr>
  </w:style>
  <w:style w:type="character" w:customStyle="1" w:styleId="UnresolvedMention">
    <w:name w:val="Unresolved Mention"/>
    <w:basedOn w:val="DefaultParagraphFont"/>
    <w:uiPriority w:val="99"/>
    <w:semiHidden/>
    <w:unhideWhenUsed/>
    <w:rsid w:val="001135B0"/>
    <w:rPr>
      <w:color w:val="808080"/>
      <w:shd w:val="clear" w:color="auto" w:fill="E6E6E6"/>
    </w:rPr>
  </w:style>
  <w:style w:type="paragraph" w:styleId="FootnoteText">
    <w:name w:val="footnote text"/>
    <w:basedOn w:val="Normal"/>
    <w:link w:val="FootnoteTextChar"/>
    <w:uiPriority w:val="99"/>
    <w:semiHidden/>
    <w:unhideWhenUsed/>
    <w:rsid w:val="007768BF"/>
    <w:rPr>
      <w:sz w:val="20"/>
      <w:szCs w:val="20"/>
    </w:rPr>
  </w:style>
  <w:style w:type="character" w:customStyle="1" w:styleId="FootnoteTextChar">
    <w:name w:val="Footnote Text Char"/>
    <w:basedOn w:val="DefaultParagraphFont"/>
    <w:link w:val="FootnoteText"/>
    <w:uiPriority w:val="99"/>
    <w:semiHidden/>
    <w:rsid w:val="007768BF"/>
    <w:rPr>
      <w:rFonts w:eastAsiaTheme="minorEastAsia"/>
      <w:sz w:val="20"/>
      <w:szCs w:val="20"/>
    </w:rPr>
  </w:style>
  <w:style w:type="character" w:styleId="FootnoteReference">
    <w:name w:val="footnote reference"/>
    <w:basedOn w:val="DefaultParagraphFont"/>
    <w:uiPriority w:val="99"/>
    <w:semiHidden/>
    <w:unhideWhenUsed/>
    <w:rsid w:val="007768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04667">
      <w:bodyDiv w:val="1"/>
      <w:marLeft w:val="0"/>
      <w:marRight w:val="0"/>
      <w:marTop w:val="0"/>
      <w:marBottom w:val="0"/>
      <w:divBdr>
        <w:top w:val="none" w:sz="0" w:space="0" w:color="auto"/>
        <w:left w:val="none" w:sz="0" w:space="0" w:color="auto"/>
        <w:bottom w:val="none" w:sz="0" w:space="0" w:color="auto"/>
        <w:right w:val="none" w:sz="0" w:space="0" w:color="auto"/>
      </w:divBdr>
    </w:div>
    <w:div w:id="1330327404">
      <w:bodyDiv w:val="1"/>
      <w:marLeft w:val="0"/>
      <w:marRight w:val="0"/>
      <w:marTop w:val="0"/>
      <w:marBottom w:val="0"/>
      <w:divBdr>
        <w:top w:val="none" w:sz="0" w:space="0" w:color="auto"/>
        <w:left w:val="none" w:sz="0" w:space="0" w:color="auto"/>
        <w:bottom w:val="none" w:sz="0" w:space="0" w:color="auto"/>
        <w:right w:val="none" w:sz="0" w:space="0" w:color="auto"/>
      </w:divBdr>
    </w:div>
    <w:div w:id="155812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fcc.gov/public/attachments/DA-18-979A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F8F50-F5C2-44B3-8B3B-330EEBBA6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Pages>
  <Words>1082</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 2</dc:creator>
  <cp:keywords>CTPClassification=CTP_NT</cp:keywords>
  <dc:description/>
  <cp:lastModifiedBy>John Wengryniuk</cp:lastModifiedBy>
  <cp:revision>8</cp:revision>
  <cp:lastPrinted>2018-12-13T19:07:00Z</cp:lastPrinted>
  <dcterms:created xsi:type="dcterms:W3CDTF">2018-12-14T13:11:00Z</dcterms:created>
  <dcterms:modified xsi:type="dcterms:W3CDTF">2019-02-01T11:36:00Z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0b9cefde-a8d0-4c51-a5e2-4420787b510f</vt:lpwstr>
  </property>
  <property fmtid="{D5CDD505-2E9C-101B-9397-08002B2CF9AE}" pid="3" name="CTP_TimeStamp">
    <vt:lpwstr>2018-08-08 01:15:03Z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