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people.xml" ContentType="application/vnd.openxmlformats-officedocument.wordprocessingml.people+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5650D0" w14:textId="77777777" w:rsidR="00F54C36" w:rsidRDefault="00F54C36"/>
    <w:tbl>
      <w:tblPr>
        <w:tblpPr w:leftFromText="180" w:rightFromText="180" w:horzAnchor="margin" w:tblpY="-675"/>
        <w:tblW w:w="10031" w:type="dxa"/>
        <w:tblLayout w:type="fixed"/>
        <w:tblLook w:val="0000" w:firstRow="0" w:lastRow="0" w:firstColumn="0" w:lastColumn="0" w:noHBand="0" w:noVBand="0"/>
      </w:tblPr>
      <w:tblGrid>
        <w:gridCol w:w="10031"/>
      </w:tblGrid>
      <w:tr w:rsidR="00F54C36" w:rsidRPr="00C324A8" w14:paraId="47060B9A" w14:textId="77777777" w:rsidTr="004541B2">
        <w:trPr>
          <w:cantSplit/>
          <w:trHeight w:val="23"/>
        </w:trPr>
        <w:tc>
          <w:tcPr>
            <w:tcW w:w="10031" w:type="dxa"/>
            <w:shd w:val="clear" w:color="auto" w:fill="auto"/>
          </w:tcPr>
          <w:p w14:paraId="388EFAFF" w14:textId="77777777" w:rsidR="00F54C36" w:rsidRPr="00A56F97" w:rsidRDefault="00F54C36" w:rsidP="00F54C36">
            <w:pPr>
              <w:widowControl w:val="0"/>
              <w:jc w:val="center"/>
              <w:rPr>
                <w:szCs w:val="24"/>
              </w:rPr>
            </w:pPr>
            <w:r w:rsidRPr="00A56F97">
              <w:rPr>
                <w:b/>
                <w:bCs/>
                <w:szCs w:val="24"/>
              </w:rPr>
              <w:t>UNITED STATES OF AMERICA</w:t>
            </w:r>
          </w:p>
          <w:p w14:paraId="7B487C50" w14:textId="459765E8" w:rsidR="00F54C36" w:rsidRPr="00F54C36" w:rsidRDefault="00F54C36" w:rsidP="00F54C36">
            <w:pPr>
              <w:jc w:val="center"/>
              <w:rPr>
                <w:lang w:val="es-ES_tradnl"/>
              </w:rPr>
            </w:pPr>
            <w:r w:rsidRPr="00A56F97">
              <w:rPr>
                <w:b/>
                <w:bCs/>
                <w:szCs w:val="24"/>
              </w:rPr>
              <w:t>DRAFT PROPOSALS FOR THE WORK OF THE CONFERENCE</w:t>
            </w:r>
          </w:p>
          <w:p w14:paraId="34980509" w14:textId="5C2D412F" w:rsidR="00F54C36" w:rsidRDefault="00F54C36" w:rsidP="00F54C36">
            <w:pPr>
              <w:pStyle w:val="Agendaitem"/>
              <w:jc w:val="left"/>
            </w:pPr>
          </w:p>
        </w:tc>
      </w:tr>
    </w:tbl>
    <w:p w14:paraId="3AFBCFED" w14:textId="7968D6DD" w:rsidR="00F54C36" w:rsidRDefault="00F54C36" w:rsidP="00F54C36">
      <w:pPr>
        <w:pStyle w:val="Normalaftertitle0"/>
        <w:spacing w:before="240"/>
        <w:rPr>
          <w:iCs/>
        </w:rPr>
      </w:pPr>
      <w:r w:rsidRPr="00F54C36">
        <w:rPr>
          <w:b/>
          <w:iCs/>
        </w:rPr>
        <w:t>Agenda Item 1.9.1</w:t>
      </w:r>
      <w:r w:rsidRPr="00F54C36">
        <w:rPr>
          <w:b/>
          <w:iCs/>
        </w:rPr>
        <w:tab/>
      </w:r>
      <w:r>
        <w:rPr>
          <w:b/>
          <w:iCs/>
        </w:rPr>
        <w:t xml:space="preserve">:   </w:t>
      </w:r>
      <w:r w:rsidRPr="00F54C36">
        <w:rPr>
          <w:i/>
          <w:iCs/>
        </w:rPr>
        <w:t>regulatory actions within the frequency band 156-162.05 MHz for autonomous maritime radio devices to protect the GMDSS and automatic identifications system (AIS),</w:t>
      </w:r>
      <w:r>
        <w:rPr>
          <w:i/>
          <w:iCs/>
        </w:rPr>
        <w:t xml:space="preserve"> </w:t>
      </w:r>
      <w:r w:rsidRPr="00F54C36">
        <w:rPr>
          <w:i/>
          <w:iCs/>
        </w:rPr>
        <w:t xml:space="preserve">in accordance with Resolution </w:t>
      </w:r>
      <w:r w:rsidRPr="00F54C36">
        <w:rPr>
          <w:b/>
          <w:bCs/>
          <w:i/>
          <w:iCs/>
        </w:rPr>
        <w:t>362 (WRC-15)</w:t>
      </w:r>
      <w:r w:rsidRPr="001772DB">
        <w:rPr>
          <w:iCs/>
        </w:rPr>
        <w:t>;</w:t>
      </w:r>
    </w:p>
    <w:p w14:paraId="4607CDA7" w14:textId="346952C4" w:rsidR="00F54C36" w:rsidRDefault="00F54C36" w:rsidP="00F54C36"/>
    <w:p w14:paraId="4798ED8A" w14:textId="77777777" w:rsidR="00F54C36" w:rsidRPr="00F54C36" w:rsidRDefault="00F54C36" w:rsidP="00F54C36"/>
    <w:p w14:paraId="6964846C" w14:textId="3C515A2C" w:rsidR="00F54C36" w:rsidRPr="00E02FB1" w:rsidRDefault="00F54C36" w:rsidP="00F54C36">
      <w:pPr>
        <w:pStyle w:val="Headingb"/>
        <w:rPr>
          <w:lang w:val="en-US"/>
        </w:rPr>
      </w:pPr>
      <w:r>
        <w:rPr>
          <w:lang w:val="en-US"/>
        </w:rPr>
        <w:t>Background</w:t>
      </w:r>
    </w:p>
    <w:p w14:paraId="5E73A092" w14:textId="22A771A9" w:rsidR="00F54C36" w:rsidRDefault="00F54C36" w:rsidP="00F54C36">
      <w:r w:rsidRPr="00D24BBE">
        <w:t xml:space="preserve">The </w:t>
      </w:r>
      <w:r>
        <w:t>purpose</w:t>
      </w:r>
      <w:r w:rsidRPr="00D24BBE">
        <w:t xml:space="preserve"> of this agenda item is to </w:t>
      </w:r>
      <w:r>
        <w:t>consider recognition of autonomous maritime radio devices (AMRD)</w:t>
      </w:r>
      <w:r w:rsidRPr="00D24BBE">
        <w:t xml:space="preserve"> </w:t>
      </w:r>
      <w:r>
        <w:t>that can</w:t>
      </w:r>
      <w:r w:rsidRPr="00D24BBE">
        <w:t xml:space="preserve"> enhance safety of navigation </w:t>
      </w:r>
      <w:r>
        <w:t>while ensuring</w:t>
      </w:r>
      <w:r w:rsidRPr="00D24BBE">
        <w:t xml:space="preserve"> </w:t>
      </w:r>
      <w:r>
        <w:t xml:space="preserve">that these AMRDs do not harm </w:t>
      </w:r>
      <w:r w:rsidRPr="00D24BBE">
        <w:t xml:space="preserve">the integrity of the </w:t>
      </w:r>
      <w:r>
        <w:t>global maritime distress and safety system (</w:t>
      </w:r>
      <w:r w:rsidRPr="00D24BBE">
        <w:t>GMDSS</w:t>
      </w:r>
      <w:r>
        <w:t>) and the automatic identification system (AIS)</w:t>
      </w:r>
      <w:r w:rsidRPr="00D24BBE">
        <w:t>.</w:t>
      </w:r>
    </w:p>
    <w:p w14:paraId="4F847E9B" w14:textId="77777777" w:rsidR="00F54C36" w:rsidRDefault="00F54C36" w:rsidP="00F54C36">
      <w:r>
        <w:t>Studies on this WRC-19 agenda item are based on the following definition of AMRD:</w:t>
      </w:r>
    </w:p>
    <w:p w14:paraId="28F9E35E" w14:textId="77777777" w:rsidR="00F54C36" w:rsidRDefault="00F54C36" w:rsidP="00F54C36">
      <w:r>
        <w:t>An AMRD is a mobile station; operating at sea and transmitting independently of a ship station or a coast station. Two groups of AMRD are identified:</w:t>
      </w:r>
    </w:p>
    <w:p w14:paraId="15944593" w14:textId="77777777" w:rsidR="00F54C36" w:rsidRDefault="00F54C36" w:rsidP="00F54C36">
      <w:r>
        <w:t>–</w:t>
      </w:r>
      <w:r>
        <w:tab/>
        <w:t>Group A: AMRD that enhance the safety of navigation;</w:t>
      </w:r>
    </w:p>
    <w:p w14:paraId="743DC342" w14:textId="77777777" w:rsidR="00F54C36" w:rsidRDefault="00F54C36" w:rsidP="00F54C36">
      <w:r>
        <w:t>–</w:t>
      </w:r>
      <w:r>
        <w:tab/>
        <w:t>Group B: AMRD that do not enhance the safety of navigation (AMRD which deliver signals or information which do not concern the vessel can distract or mislead the navigator and degrade the safety of navigation).</w:t>
      </w:r>
    </w:p>
    <w:p w14:paraId="50390E75" w14:textId="6933F1D3" w:rsidR="00F54C36" w:rsidRPr="00FF4D5C" w:rsidRDefault="00F54C36" w:rsidP="00F54C36">
      <w:r>
        <w:t xml:space="preserve">AMRD Group A are devices that enhance the safety of navigation may be subject to IMO SOLAS regulations for the presentation of information to the navigators on board vessels. Other AMRD may be considered as Group B AMRD depending on certain characteristics and parameters. </w:t>
      </w:r>
    </w:p>
    <w:p w14:paraId="05673E6E" w14:textId="77777777" w:rsidR="00F54C36" w:rsidRDefault="00F54C36" w:rsidP="00F54C36">
      <w:pPr>
        <w:rPr>
          <w:iCs/>
        </w:rPr>
      </w:pPr>
      <w:r>
        <w:rPr>
          <w:iCs/>
        </w:rPr>
        <w:t xml:space="preserve">The </w:t>
      </w:r>
      <w:r w:rsidRPr="00AC3EEC">
        <w:rPr>
          <w:iCs/>
        </w:rPr>
        <w:t>technical characteristics of</w:t>
      </w:r>
      <w:r>
        <w:rPr>
          <w:iCs/>
        </w:rPr>
        <w:t xml:space="preserve"> AMRD are provided in Recommendation ITU-R M.[AMRD] “[</w:t>
      </w:r>
      <w:r w:rsidRPr="00D322E5">
        <w:rPr>
          <w:iCs/>
        </w:rPr>
        <w:t>Technical characteristics</w:t>
      </w:r>
      <w:r>
        <w:rPr>
          <w:iCs/>
        </w:rPr>
        <w:t xml:space="preserve"> of Autonomous Maritime Radio D</w:t>
      </w:r>
      <w:r w:rsidRPr="00D322E5">
        <w:rPr>
          <w:iCs/>
        </w:rPr>
        <w:t>evices</w:t>
      </w:r>
      <w:r>
        <w:rPr>
          <w:iCs/>
        </w:rPr>
        <w:t xml:space="preserve"> in the frequency bands </w:t>
      </w:r>
      <w:r w:rsidRPr="003D0A95">
        <w:rPr>
          <w:iCs/>
        </w:rPr>
        <w:t xml:space="preserve">156-162.05 </w:t>
      </w:r>
      <w:r w:rsidRPr="009472AA">
        <w:rPr>
          <w:iCs/>
        </w:rPr>
        <w:t>MHz</w:t>
      </w:r>
      <w:r>
        <w:rPr>
          <w:iCs/>
        </w:rPr>
        <w:t>]”. This Recommendation describes AMRD as follows:</w:t>
      </w:r>
    </w:p>
    <w:p w14:paraId="64D2B403" w14:textId="77777777" w:rsidR="00F54C36" w:rsidRPr="00DD2AC5" w:rsidRDefault="00F54C36" w:rsidP="00F54C36">
      <w:pPr>
        <w:rPr>
          <w:iCs/>
        </w:rPr>
      </w:pPr>
      <w:r w:rsidRPr="00DD2AC5">
        <w:rPr>
          <w:iCs/>
        </w:rPr>
        <w:t xml:space="preserve">An AMRD is a </w:t>
      </w:r>
      <w:r w:rsidRPr="001A3948">
        <w:rPr>
          <w:i/>
          <w:iCs/>
        </w:rPr>
        <w:t>mobile station</w:t>
      </w:r>
      <w:r w:rsidRPr="00DD2AC5">
        <w:rPr>
          <w:iCs/>
        </w:rPr>
        <w:t xml:space="preserve">; operating at sea and transmitting independently of a ship station or a </w:t>
      </w:r>
      <w:r w:rsidRPr="001A3948">
        <w:rPr>
          <w:i/>
          <w:iCs/>
        </w:rPr>
        <w:t>coast station</w:t>
      </w:r>
      <w:r w:rsidRPr="00DD2AC5">
        <w:rPr>
          <w:iCs/>
        </w:rPr>
        <w:t xml:space="preserve">. </w:t>
      </w:r>
      <w:r>
        <w:rPr>
          <w:iCs/>
        </w:rPr>
        <w:t>Two groups of AMRD</w:t>
      </w:r>
      <w:r w:rsidRPr="00DD2AC5">
        <w:rPr>
          <w:iCs/>
        </w:rPr>
        <w:t xml:space="preserve"> are identified:</w:t>
      </w:r>
    </w:p>
    <w:p w14:paraId="0250BDD2" w14:textId="77777777" w:rsidR="00F54C36" w:rsidRPr="00DD2AC5" w:rsidRDefault="00F54C36" w:rsidP="00F54C36">
      <w:pPr>
        <w:tabs>
          <w:tab w:val="clear" w:pos="1134"/>
          <w:tab w:val="left" w:pos="1276"/>
        </w:tabs>
        <w:ind w:left="1276" w:hanging="992"/>
        <w:rPr>
          <w:iCs/>
        </w:rPr>
      </w:pPr>
      <w:r>
        <w:rPr>
          <w:iCs/>
        </w:rPr>
        <w:t>Group A:</w:t>
      </w:r>
      <w:r>
        <w:rPr>
          <w:iCs/>
        </w:rPr>
        <w:tab/>
        <w:t>AMRD</w:t>
      </w:r>
      <w:r w:rsidRPr="00DD2AC5">
        <w:rPr>
          <w:iCs/>
        </w:rPr>
        <w:t xml:space="preserve"> that enhance the safety of navigation,</w:t>
      </w:r>
    </w:p>
    <w:p w14:paraId="6E8ED5E3" w14:textId="77777777" w:rsidR="00F54C36" w:rsidRDefault="00F54C36" w:rsidP="00F54C36">
      <w:pPr>
        <w:tabs>
          <w:tab w:val="clear" w:pos="1134"/>
          <w:tab w:val="left" w:pos="1276"/>
        </w:tabs>
        <w:ind w:left="1276" w:hanging="992"/>
        <w:rPr>
          <w:iCs/>
        </w:rPr>
      </w:pPr>
      <w:r>
        <w:rPr>
          <w:iCs/>
        </w:rPr>
        <w:t>Group B:</w:t>
      </w:r>
      <w:r>
        <w:rPr>
          <w:iCs/>
        </w:rPr>
        <w:tab/>
        <w:t>AMRD</w:t>
      </w:r>
      <w:r w:rsidRPr="00DD2AC5">
        <w:rPr>
          <w:iCs/>
        </w:rPr>
        <w:t xml:space="preserve"> that do not enhance</w:t>
      </w:r>
      <w:r>
        <w:rPr>
          <w:iCs/>
        </w:rPr>
        <w:t xml:space="preserve"> the safety of navigation (AMRD</w:t>
      </w:r>
      <w:r w:rsidRPr="00DD2AC5">
        <w:rPr>
          <w:iCs/>
        </w:rPr>
        <w:t xml:space="preserve"> which deliver signals or information which do not concern the vessel can distract or mislead the navigator and degrade the safety of navigation).</w:t>
      </w:r>
    </w:p>
    <w:p w14:paraId="78B052EF" w14:textId="64164231" w:rsidR="00F54C36" w:rsidRPr="00DD2AC5" w:rsidRDefault="00F54C36" w:rsidP="00F54C36">
      <w:pPr>
        <w:rPr>
          <w:iCs/>
        </w:rPr>
      </w:pPr>
      <w:r>
        <w:rPr>
          <w:iCs/>
        </w:rPr>
        <w:t>Group A, AMRD</w:t>
      </w:r>
      <w:r w:rsidRPr="00DD2AC5">
        <w:rPr>
          <w:iCs/>
        </w:rPr>
        <w:t xml:space="preserve"> that enhance the safety of navigation, should use the frequencies of the current RR Appendix </w:t>
      </w:r>
      <w:r w:rsidRPr="00DD2AC5">
        <w:rPr>
          <w:b/>
          <w:bCs/>
          <w:iCs/>
        </w:rPr>
        <w:t>18</w:t>
      </w:r>
      <w:r>
        <w:rPr>
          <w:iCs/>
        </w:rPr>
        <w:t xml:space="preserve"> for digital selective calling (channel 70), the channel for distress, safety and calling (</w:t>
      </w:r>
      <w:r w:rsidRPr="00774766">
        <w:rPr>
          <w:iCs/>
        </w:rPr>
        <w:t>channel</w:t>
      </w:r>
      <w:r>
        <w:rPr>
          <w:iCs/>
        </w:rPr>
        <w:t xml:space="preserve"> 16), the AIS channels (</w:t>
      </w:r>
      <w:r w:rsidRPr="00774766">
        <w:rPr>
          <w:iCs/>
        </w:rPr>
        <w:t>channel</w:t>
      </w:r>
      <w:r>
        <w:rPr>
          <w:iCs/>
        </w:rPr>
        <w:t>s</w:t>
      </w:r>
      <w:r w:rsidRPr="00774766">
        <w:rPr>
          <w:iCs/>
        </w:rPr>
        <w:t xml:space="preserve"> </w:t>
      </w:r>
      <w:r>
        <w:rPr>
          <w:iCs/>
        </w:rPr>
        <w:t>AIS 1 and AIS 2).</w:t>
      </w:r>
    </w:p>
    <w:p w14:paraId="047E52FB" w14:textId="6984CEBD" w:rsidR="00F54C36" w:rsidRDefault="00F54C36" w:rsidP="00F54C36">
      <w:pPr>
        <w:rPr>
          <w:iCs/>
          <w:szCs w:val="24"/>
          <w:lang w:eastAsia="zh-CN"/>
        </w:rPr>
      </w:pPr>
      <w:r>
        <w:rPr>
          <w:iCs/>
        </w:rPr>
        <w:t>Group B, AMRD</w:t>
      </w:r>
      <w:r w:rsidRPr="00DD2AC5">
        <w:rPr>
          <w:iCs/>
        </w:rPr>
        <w:t xml:space="preserve"> that do not enhance the safety of navigation, but also operating in the maritime environment should </w:t>
      </w:r>
      <w:r>
        <w:rPr>
          <w:iCs/>
        </w:rPr>
        <w:t xml:space="preserve">only use a channel 2006 of Appendix </w:t>
      </w:r>
      <w:r w:rsidRPr="00F54C36">
        <w:rPr>
          <w:b/>
          <w:iCs/>
        </w:rPr>
        <w:t>18</w:t>
      </w:r>
      <w:r>
        <w:rPr>
          <w:iCs/>
        </w:rPr>
        <w:t>.</w:t>
      </w:r>
    </w:p>
    <w:p w14:paraId="7D421D0E" w14:textId="77777777" w:rsidR="00F54C36" w:rsidRDefault="00F54C36" w:rsidP="00F54C36">
      <w:pPr>
        <w:pStyle w:val="Proposal"/>
      </w:pPr>
      <w:r w:rsidRPr="00BD2F84">
        <w:t>Proposal</w:t>
      </w:r>
      <w:r>
        <w:t>s</w:t>
      </w:r>
      <w:r>
        <w:br w:type="page"/>
      </w:r>
    </w:p>
    <w:p w14:paraId="764E7D37" w14:textId="78BE1565" w:rsidR="00F54C36" w:rsidRDefault="00F54C36" w:rsidP="00F54C36">
      <w:pPr>
        <w:pStyle w:val="Proposal"/>
      </w:pPr>
      <w:r>
        <w:lastRenderedPageBreak/>
        <w:t>MOD</w:t>
      </w:r>
      <w:r>
        <w:tab/>
        <w:t>USA/1.9.1/1</w:t>
      </w:r>
    </w:p>
    <w:p w14:paraId="03F09DEC" w14:textId="61323B64" w:rsidR="00F54C36" w:rsidRPr="002B1839" w:rsidRDefault="00F54C36" w:rsidP="00F54C36">
      <w:pPr>
        <w:pStyle w:val="AppendixNo"/>
      </w:pPr>
      <w:r w:rsidRPr="002B1839">
        <w:t xml:space="preserve">APPENDIX </w:t>
      </w:r>
      <w:r w:rsidRPr="002B1839">
        <w:rPr>
          <w:rStyle w:val="href"/>
        </w:rPr>
        <w:t>18</w:t>
      </w:r>
      <w:r w:rsidRPr="002B1839">
        <w:t xml:space="preserve"> (REV.WRC</w:t>
      </w:r>
      <w:r w:rsidRPr="002B1839">
        <w:noBreakHyphen/>
        <w:t>1</w:t>
      </w:r>
      <w:ins w:id="0" w:author="USA" w:date="2019-02-07T22:31:00Z">
        <w:r>
          <w:t>9</w:t>
        </w:r>
      </w:ins>
      <w:del w:id="1" w:author="USA" w:date="2019-02-07T22:31:00Z">
        <w:r w:rsidDel="00F54C36">
          <w:delText>5</w:delText>
        </w:r>
      </w:del>
      <w:r w:rsidRPr="002B1839">
        <w:t>)</w:t>
      </w:r>
    </w:p>
    <w:p w14:paraId="40E71AF6" w14:textId="77777777" w:rsidR="00F54C36" w:rsidRPr="002B1839" w:rsidRDefault="00F54C36" w:rsidP="00F54C36">
      <w:pPr>
        <w:pStyle w:val="Appendixtitle"/>
      </w:pPr>
      <w:r w:rsidRPr="002B1839">
        <w:t>Table of transmitting frequencies in the</w:t>
      </w:r>
      <w:r w:rsidRPr="002B1839">
        <w:br/>
        <w:t>VHF maritime mobile band</w:t>
      </w:r>
    </w:p>
    <w:p w14:paraId="70EE6062" w14:textId="77777777" w:rsidR="00F54C36" w:rsidRPr="00D46DDC" w:rsidRDefault="00F54C36" w:rsidP="00F54C36">
      <w:pPr>
        <w:tabs>
          <w:tab w:val="left" w:pos="284"/>
        </w:tabs>
        <w:ind w:left="426" w:hanging="426"/>
        <w:jc w:val="both"/>
        <w:rPr>
          <w:i/>
          <w:iCs/>
          <w:sz w:val="20"/>
          <w:lang w:val="en-US"/>
        </w:rPr>
      </w:pPr>
      <w:r w:rsidRPr="00D46DDC">
        <w:rPr>
          <w:i/>
          <w:iCs/>
          <w:sz w:val="20"/>
          <w:lang w:val="en-US"/>
        </w:rPr>
        <w:t>…</w:t>
      </w:r>
    </w:p>
    <w:p w14:paraId="03F47D60" w14:textId="77777777" w:rsidR="00F54C36" w:rsidRPr="001961AB" w:rsidRDefault="00F54C36" w:rsidP="00F54C36">
      <w:pPr>
        <w:tabs>
          <w:tab w:val="left" w:pos="284"/>
        </w:tabs>
        <w:ind w:left="426" w:hanging="426"/>
        <w:jc w:val="both"/>
        <w:rPr>
          <w:i/>
          <w:iCs/>
          <w:sz w:val="20"/>
          <w:lang w:val="en-US"/>
        </w:rPr>
      </w:pPr>
      <w:r w:rsidRPr="001961AB">
        <w:rPr>
          <w:i/>
          <w:iCs/>
          <w:sz w:val="20"/>
          <w:lang w:val="en-US"/>
        </w:rPr>
        <w:t>Specific notes</w:t>
      </w:r>
    </w:p>
    <w:p w14:paraId="3864D53F" w14:textId="06782A70" w:rsidR="00F54C36" w:rsidRPr="00F54C36" w:rsidRDefault="00F54C36" w:rsidP="00F54C36">
      <w:pPr>
        <w:tabs>
          <w:tab w:val="left" w:pos="284"/>
        </w:tabs>
        <w:ind w:left="426" w:hanging="426"/>
        <w:jc w:val="both"/>
        <w:rPr>
          <w:ins w:id="2" w:author="USA" w:date="2019-02-07T22:36:00Z"/>
          <w:i/>
          <w:iCs/>
          <w:sz w:val="20"/>
          <w:lang w:val="en-US"/>
        </w:rPr>
      </w:pPr>
      <w:r w:rsidRPr="00F6113F">
        <w:rPr>
          <w:i/>
          <w:iCs/>
          <w:sz w:val="20"/>
          <w:lang w:val="en-US"/>
        </w:rPr>
        <w:t>…</w:t>
      </w:r>
    </w:p>
    <w:p w14:paraId="65E60204" w14:textId="2FDE83EF" w:rsidR="00F54C36" w:rsidRPr="00BD2839" w:rsidRDefault="00F54C36" w:rsidP="00F54C36">
      <w:pPr>
        <w:ind w:left="426" w:hanging="426"/>
        <w:jc w:val="both"/>
        <w:rPr>
          <w:sz w:val="16"/>
          <w:szCs w:val="16"/>
          <w:lang w:val="en-US"/>
        </w:rPr>
      </w:pPr>
      <w:r w:rsidRPr="00F54C36">
        <w:rPr>
          <w:i/>
          <w:sz w:val="20"/>
          <w:lang w:val="en-US"/>
        </w:rPr>
        <w:t>f)</w:t>
      </w:r>
      <w:r w:rsidRPr="00F54C36">
        <w:rPr>
          <w:sz w:val="20"/>
          <w:lang w:val="en-US"/>
        </w:rPr>
        <w:t xml:space="preserve"> </w:t>
      </w:r>
      <w:r>
        <w:rPr>
          <w:sz w:val="20"/>
          <w:lang w:val="en-US"/>
        </w:rPr>
        <w:tab/>
      </w:r>
      <w:r w:rsidRPr="00F54C36">
        <w:rPr>
          <w:sz w:val="20"/>
          <w:lang w:val="en-US"/>
        </w:rPr>
        <w:t xml:space="preserve">The frequencies 156.300 MHz (channel 06), 156.525 MHz (channel 70), 156.800 MHz (channel 16), 161.975 MHz (AIS 1) and 162.025 MHz (AIS 2) may also be used by aircraft stations for the purpose of search and rescue operations and other safety-related communication. </w:t>
      </w:r>
      <w:ins w:id="3" w:author="USA" w:date="2019-02-07T22:37:00Z">
        <w:r w:rsidRPr="00EF76E9">
          <w:rPr>
            <w:sz w:val="20"/>
            <w:lang w:val="en-US"/>
          </w:rPr>
          <w:t>The frequencies</w:t>
        </w:r>
        <w:r>
          <w:rPr>
            <w:sz w:val="20"/>
            <w:lang w:val="en-US"/>
          </w:rPr>
          <w:t xml:space="preserve"> </w:t>
        </w:r>
        <w:r w:rsidRPr="00EF76E9">
          <w:rPr>
            <w:sz w:val="20"/>
            <w:lang w:val="en-US"/>
          </w:rPr>
          <w:t>156.525 MHz (channel 70),</w:t>
        </w:r>
        <w:r>
          <w:rPr>
            <w:sz w:val="20"/>
            <w:lang w:val="en-US"/>
          </w:rPr>
          <w:t xml:space="preserve"> </w:t>
        </w:r>
        <w:r w:rsidRPr="00EF76E9">
          <w:rPr>
            <w:sz w:val="20"/>
            <w:lang w:val="en-US"/>
          </w:rPr>
          <w:t xml:space="preserve">161.975 MHz (AIS 1) and 162.025 MHz (AIS 2) may also be used </w:t>
        </w:r>
        <w:r w:rsidRPr="006D2846">
          <w:rPr>
            <w:sz w:val="20"/>
            <w:lang w:val="en-US"/>
          </w:rPr>
          <w:t xml:space="preserve">by autonomous maritime radio devices Group A for </w:t>
        </w:r>
        <w:r>
          <w:rPr>
            <w:sz w:val="20"/>
            <w:lang w:val="en-US"/>
          </w:rPr>
          <w:t xml:space="preserve">digital selective calling and/or </w:t>
        </w:r>
        <w:r w:rsidRPr="006D2846">
          <w:rPr>
            <w:sz w:val="20"/>
            <w:lang w:val="en-US"/>
          </w:rPr>
          <w:t>AIS-technology</w:t>
        </w:r>
        <w:r>
          <w:rPr>
            <w:sz w:val="20"/>
            <w:lang w:val="en-US"/>
          </w:rPr>
          <w:t xml:space="preserve"> as described in</w:t>
        </w:r>
        <w:r w:rsidRPr="006D2846">
          <w:rPr>
            <w:sz w:val="20"/>
            <w:lang w:val="en-US"/>
          </w:rPr>
          <w:t xml:space="preserve"> the most recent version of Recommendation ITU R M.[AMRD]</w:t>
        </w:r>
        <w:r>
          <w:rPr>
            <w:sz w:val="20"/>
            <w:lang w:val="en-US"/>
          </w:rPr>
          <w:t>.</w:t>
        </w:r>
        <w:r w:rsidRPr="00EF76E9">
          <w:rPr>
            <w:sz w:val="16"/>
            <w:lang w:val="en-US"/>
          </w:rPr>
          <w:t>  </w:t>
        </w:r>
      </w:ins>
      <w:r w:rsidRPr="00F54C36">
        <w:rPr>
          <w:sz w:val="20"/>
          <w:lang w:val="en-US"/>
        </w:rPr>
        <w:t>(WRC-</w:t>
      </w:r>
      <w:del w:id="4" w:author="USA" w:date="2019-02-07T22:37:00Z">
        <w:r w:rsidRPr="00F54C36" w:rsidDel="00F54C36">
          <w:rPr>
            <w:sz w:val="20"/>
            <w:lang w:val="en-US"/>
          </w:rPr>
          <w:delText>07</w:delText>
        </w:r>
      </w:del>
      <w:ins w:id="5" w:author="USA" w:date="2019-02-07T22:37:00Z">
        <w:r>
          <w:rPr>
            <w:sz w:val="20"/>
            <w:lang w:val="en-US"/>
          </w:rPr>
          <w:t>19</w:t>
        </w:r>
      </w:ins>
      <w:r w:rsidRPr="00F54C36">
        <w:rPr>
          <w:sz w:val="20"/>
          <w:lang w:val="en-US"/>
        </w:rPr>
        <w:t>)</w:t>
      </w:r>
      <w:bookmarkStart w:id="6" w:name="_GoBack"/>
    </w:p>
    <w:bookmarkEnd w:id="6"/>
    <w:p w14:paraId="6C0852A2" w14:textId="77777777" w:rsidR="00F54C36" w:rsidRDefault="00F54C36" w:rsidP="00F54C36">
      <w:pPr>
        <w:tabs>
          <w:tab w:val="left" w:pos="284"/>
        </w:tabs>
        <w:ind w:left="426" w:hanging="426"/>
        <w:jc w:val="both"/>
        <w:rPr>
          <w:i/>
          <w:iCs/>
          <w:sz w:val="20"/>
          <w:lang w:val="en-US"/>
        </w:rPr>
      </w:pPr>
      <w:r>
        <w:rPr>
          <w:i/>
          <w:iCs/>
          <w:sz w:val="20"/>
          <w:lang w:val="en-US"/>
        </w:rPr>
        <w:t>…</w:t>
      </w:r>
    </w:p>
    <w:p w14:paraId="794C633E" w14:textId="2E358F82" w:rsidR="00F54C36" w:rsidRPr="00935CFD" w:rsidRDefault="00F54C36" w:rsidP="00F54C36">
      <w:pPr>
        <w:ind w:left="426" w:hanging="426"/>
        <w:jc w:val="both"/>
        <w:rPr>
          <w:sz w:val="20"/>
          <w:lang w:val="en-US"/>
        </w:rPr>
      </w:pPr>
      <w:r w:rsidRPr="00F54C36">
        <w:rPr>
          <w:i/>
          <w:sz w:val="20"/>
          <w:lang w:val="en-US"/>
        </w:rPr>
        <w:t>r)</w:t>
      </w:r>
      <w:r w:rsidRPr="00F54C36">
        <w:rPr>
          <w:sz w:val="20"/>
          <w:lang w:val="en-US"/>
        </w:rPr>
        <w:t xml:space="preserve"> </w:t>
      </w:r>
      <w:r>
        <w:rPr>
          <w:sz w:val="20"/>
          <w:lang w:val="en-US"/>
        </w:rPr>
        <w:tab/>
      </w:r>
      <w:r w:rsidRPr="00F54C36">
        <w:rPr>
          <w:sz w:val="20"/>
          <w:lang w:val="en-US"/>
        </w:rPr>
        <w:t xml:space="preserve">In the maritime mobile service, this frequency is reserved for </w:t>
      </w:r>
      <w:ins w:id="7" w:author="USA" w:date="2019-02-07T22:41:00Z">
        <w:r>
          <w:rPr>
            <w:sz w:val="20"/>
            <w:lang w:val="en-US"/>
          </w:rPr>
          <w:t xml:space="preserve">usage of </w:t>
        </w:r>
      </w:ins>
      <w:ins w:id="8" w:author="USA" w:date="2019-02-07T22:47:00Z">
        <w:r>
          <w:rPr>
            <w:sz w:val="20"/>
            <w:lang w:val="en-US"/>
          </w:rPr>
          <w:t>a</w:t>
        </w:r>
      </w:ins>
      <w:ins w:id="9" w:author="USA" w:date="2019-02-07T22:41:00Z">
        <w:r>
          <w:rPr>
            <w:sz w:val="20"/>
            <w:lang w:val="en-US"/>
          </w:rPr>
          <w:t xml:space="preserve">utonomous </w:t>
        </w:r>
      </w:ins>
      <w:ins w:id="10" w:author="USA" w:date="2019-02-07T22:47:00Z">
        <w:r>
          <w:rPr>
            <w:sz w:val="20"/>
            <w:lang w:val="en-US"/>
          </w:rPr>
          <w:t>m</w:t>
        </w:r>
      </w:ins>
      <w:ins w:id="11" w:author="USA" w:date="2019-02-07T22:41:00Z">
        <w:r>
          <w:rPr>
            <w:sz w:val="20"/>
            <w:lang w:val="en-US"/>
          </w:rPr>
          <w:t xml:space="preserve">aritime </w:t>
        </w:r>
      </w:ins>
      <w:ins w:id="12" w:author="USA" w:date="2019-02-07T22:47:00Z">
        <w:r>
          <w:rPr>
            <w:sz w:val="20"/>
            <w:lang w:val="en-US"/>
          </w:rPr>
          <w:t>r</w:t>
        </w:r>
      </w:ins>
      <w:ins w:id="13" w:author="USA" w:date="2019-02-07T22:41:00Z">
        <w:r>
          <w:rPr>
            <w:sz w:val="20"/>
            <w:lang w:val="en-US"/>
          </w:rPr>
          <w:t xml:space="preserve">adio </w:t>
        </w:r>
      </w:ins>
      <w:ins w:id="14" w:author="USA" w:date="2019-02-07T22:47:00Z">
        <w:r>
          <w:rPr>
            <w:sz w:val="20"/>
            <w:lang w:val="en-US"/>
          </w:rPr>
          <w:t>r</w:t>
        </w:r>
      </w:ins>
      <w:ins w:id="15" w:author="USA" w:date="2019-02-07T22:41:00Z">
        <w:r>
          <w:rPr>
            <w:sz w:val="20"/>
            <w:lang w:val="en-US"/>
          </w:rPr>
          <w:t>e</w:t>
        </w:r>
      </w:ins>
      <w:ins w:id="16" w:author="USA" w:date="2019-02-07T22:42:00Z">
        <w:r>
          <w:rPr>
            <w:sz w:val="20"/>
            <w:lang w:val="en-US"/>
          </w:rPr>
          <w:t>vices Group B using AIS-technology as de</w:t>
        </w:r>
      </w:ins>
      <w:ins w:id="17" w:author="USA" w:date="2019-02-07T22:43:00Z">
        <w:r>
          <w:rPr>
            <w:sz w:val="20"/>
            <w:lang w:val="en-US"/>
          </w:rPr>
          <w:t>s</w:t>
        </w:r>
      </w:ins>
      <w:ins w:id="18" w:author="USA" w:date="2019-02-07T22:42:00Z">
        <w:r>
          <w:rPr>
            <w:sz w:val="20"/>
            <w:lang w:val="en-US"/>
          </w:rPr>
          <w:t>cribed in the most recent version of</w:t>
        </w:r>
      </w:ins>
      <w:ins w:id="19" w:author="USA" w:date="2019-02-07T22:43:00Z">
        <w:r>
          <w:rPr>
            <w:sz w:val="20"/>
            <w:lang w:val="en-US"/>
          </w:rPr>
          <w:t xml:space="preserve"> </w:t>
        </w:r>
        <w:r w:rsidRPr="00F54C36">
          <w:rPr>
            <w:sz w:val="20"/>
            <w:lang w:val="en-US"/>
          </w:rPr>
          <w:t xml:space="preserve">Recommendation ITU-R M.[AMRD]. </w:t>
        </w:r>
      </w:ins>
      <w:ins w:id="20" w:author="USA" w:date="2019-02-07T22:42:00Z">
        <w:r>
          <w:rPr>
            <w:sz w:val="20"/>
            <w:lang w:val="en-US"/>
          </w:rPr>
          <w:t xml:space="preserve"> </w:t>
        </w:r>
      </w:ins>
      <w:ins w:id="21" w:author="USA" w:date="2019-02-07T22:43:00Z">
        <w:r>
          <w:rPr>
            <w:sz w:val="20"/>
            <w:lang w:val="en-US"/>
          </w:rPr>
          <w:t>This frequency may also be used  for future AIS-technology</w:t>
        </w:r>
      </w:ins>
      <w:ins w:id="22" w:author="USA" w:date="2019-02-07T22:44:00Z">
        <w:r>
          <w:rPr>
            <w:sz w:val="20"/>
            <w:lang w:val="en-US"/>
          </w:rPr>
          <w:t xml:space="preserve"> based</w:t>
        </w:r>
      </w:ins>
      <w:ins w:id="23" w:author="USA" w:date="2019-02-07T22:43:00Z">
        <w:r>
          <w:rPr>
            <w:sz w:val="20"/>
            <w:lang w:val="en-US"/>
          </w:rPr>
          <w:t xml:space="preserve"> applications or systems</w:t>
        </w:r>
      </w:ins>
      <w:ins w:id="24" w:author="USA" w:date="2019-02-07T22:44:00Z">
        <w:r>
          <w:rPr>
            <w:sz w:val="20"/>
            <w:lang w:val="en-US"/>
          </w:rPr>
          <w:t xml:space="preserve"> on an </w:t>
        </w:r>
      </w:ins>
      <w:r w:rsidRPr="00F54C36">
        <w:rPr>
          <w:sz w:val="20"/>
          <w:lang w:val="en-US"/>
        </w:rPr>
        <w:t xml:space="preserve">experimental </w:t>
      </w:r>
      <w:ins w:id="25" w:author="USA" w:date="2019-02-07T22:44:00Z">
        <w:r>
          <w:rPr>
            <w:sz w:val="20"/>
            <w:lang w:val="en-US"/>
          </w:rPr>
          <w:t>basis</w:t>
        </w:r>
      </w:ins>
      <w:del w:id="26" w:author="USA" w:date="2019-02-07T22:44:00Z">
        <w:r w:rsidRPr="00F54C36" w:rsidDel="00F54C36">
          <w:rPr>
            <w:sz w:val="20"/>
            <w:lang w:val="en-US"/>
          </w:rPr>
          <w:delText>use for future applications or systems (e.g. new AIS applications, man over board systems, etc.)</w:delText>
        </w:r>
      </w:del>
      <w:r w:rsidRPr="00F54C36">
        <w:rPr>
          <w:sz w:val="20"/>
          <w:lang w:val="en-US"/>
        </w:rPr>
        <w:t xml:space="preserve">. If authorized by administrations for </w:t>
      </w:r>
      <w:ins w:id="27" w:author="USA" w:date="2019-02-07T22:45:00Z">
        <w:r>
          <w:rPr>
            <w:sz w:val="20"/>
            <w:lang w:val="en-US"/>
          </w:rPr>
          <w:t xml:space="preserve">AIS-technology based autonomous maritime radio devices </w:t>
        </w:r>
      </w:ins>
      <w:ins w:id="28" w:author="USA" w:date="2019-02-07T22:47:00Z">
        <w:r>
          <w:rPr>
            <w:sz w:val="20"/>
            <w:lang w:val="en-US"/>
          </w:rPr>
          <w:t xml:space="preserve">Group B </w:t>
        </w:r>
      </w:ins>
      <w:ins w:id="29" w:author="USA" w:date="2019-02-07T22:45:00Z">
        <w:r>
          <w:rPr>
            <w:sz w:val="20"/>
            <w:lang w:val="en-US"/>
          </w:rPr>
          <w:t xml:space="preserve">or </w:t>
        </w:r>
      </w:ins>
      <w:r w:rsidRPr="00F54C36">
        <w:rPr>
          <w:sz w:val="20"/>
          <w:lang w:val="en-US"/>
        </w:rPr>
        <w:t xml:space="preserve">experimental </w:t>
      </w:r>
      <w:del w:id="30" w:author="USA" w:date="2019-02-07T22:46:00Z">
        <w:r w:rsidRPr="00F54C36" w:rsidDel="00F54C36">
          <w:rPr>
            <w:sz w:val="20"/>
            <w:lang w:val="en-US"/>
          </w:rPr>
          <w:delText>use</w:delText>
        </w:r>
      </w:del>
      <w:ins w:id="31" w:author="USA" w:date="2019-02-07T22:46:00Z">
        <w:r>
          <w:rPr>
            <w:sz w:val="20"/>
            <w:lang w:val="en-US"/>
          </w:rPr>
          <w:t>AIS-technology applications</w:t>
        </w:r>
      </w:ins>
      <w:r w:rsidRPr="00F54C36">
        <w:rPr>
          <w:sz w:val="20"/>
          <w:lang w:val="en-US"/>
        </w:rPr>
        <w:t>, the</w:t>
      </w:r>
      <w:ins w:id="32" w:author="USA" w:date="2019-02-07T22:46:00Z">
        <w:r>
          <w:rPr>
            <w:sz w:val="20"/>
            <w:lang w:val="en-US"/>
          </w:rPr>
          <w:t>ir</w:t>
        </w:r>
      </w:ins>
      <w:r w:rsidRPr="00F54C36">
        <w:rPr>
          <w:sz w:val="20"/>
          <w:lang w:val="en-US"/>
        </w:rPr>
        <w:t xml:space="preserve"> operation shall not cause harmful interference to, or claim protection from, stations operating in the fixed and mobile services. (WRC-</w:t>
      </w:r>
      <w:del w:id="33" w:author="USA" w:date="2019-02-07T22:46:00Z">
        <w:r w:rsidRPr="00F54C36" w:rsidDel="00F54C36">
          <w:rPr>
            <w:sz w:val="20"/>
            <w:lang w:val="en-US"/>
          </w:rPr>
          <w:delText>12</w:delText>
        </w:r>
      </w:del>
      <w:ins w:id="34" w:author="USA" w:date="2019-02-07T22:46:00Z">
        <w:r w:rsidRPr="00F54C36">
          <w:rPr>
            <w:sz w:val="20"/>
            <w:lang w:val="en-US"/>
          </w:rPr>
          <w:t>1</w:t>
        </w:r>
        <w:r>
          <w:rPr>
            <w:sz w:val="20"/>
            <w:lang w:val="en-US"/>
          </w:rPr>
          <w:t>9</w:t>
        </w:r>
      </w:ins>
      <w:r w:rsidRPr="00F54C36">
        <w:rPr>
          <w:sz w:val="20"/>
          <w:lang w:val="en-US"/>
        </w:rPr>
        <w:t>)</w:t>
      </w:r>
    </w:p>
    <w:p w14:paraId="55D85C7B" w14:textId="471763F1" w:rsidR="00F54C36" w:rsidRPr="00F54C36" w:rsidRDefault="00F54C36" w:rsidP="00F54C36">
      <w:pPr>
        <w:pStyle w:val="Reasons"/>
      </w:pPr>
      <w:r>
        <w:rPr>
          <w:b/>
        </w:rPr>
        <w:t xml:space="preserve">Reasons: </w:t>
      </w:r>
      <w:r>
        <w:t xml:space="preserve">These modifications to Appendix 18 allow the operation of </w:t>
      </w:r>
      <w:r w:rsidRPr="00F54C36">
        <w:t xml:space="preserve">AMRD </w:t>
      </w:r>
      <w:r>
        <w:t xml:space="preserve">AIS-technology based </w:t>
      </w:r>
      <w:r w:rsidRPr="00F54C36">
        <w:t>Group A</w:t>
      </w:r>
      <w:r>
        <w:t>, devices</w:t>
      </w:r>
      <w:r w:rsidRPr="00F54C36">
        <w:t xml:space="preserve"> </w:t>
      </w:r>
      <w:r>
        <w:t xml:space="preserve">which have been </w:t>
      </w:r>
      <w:r w:rsidRPr="00F54C36">
        <w:t xml:space="preserve">identified to enhance the </w:t>
      </w:r>
      <w:r>
        <w:t xml:space="preserve">maritime </w:t>
      </w:r>
      <w:r w:rsidRPr="00F54C36">
        <w:t>safety of navigation</w:t>
      </w:r>
      <w:r>
        <w:t xml:space="preserve">; and AMRD Group B device that do not enhance maritime safety of navigation but operate in the maritime environment.  </w:t>
      </w:r>
    </w:p>
    <w:p w14:paraId="1694997A" w14:textId="086905FC" w:rsidR="00F54C36" w:rsidRPr="00F54C36" w:rsidRDefault="00F54C36" w:rsidP="00F54C36">
      <w:pPr>
        <w:pStyle w:val="Reasons"/>
        <w:rPr>
          <w:b/>
        </w:rPr>
      </w:pPr>
    </w:p>
    <w:p w14:paraId="6798A0BC" w14:textId="1BFECD94" w:rsidR="00F54C36" w:rsidRDefault="00F54C36" w:rsidP="00F54C36">
      <w:pPr>
        <w:pStyle w:val="Proposal"/>
      </w:pPr>
      <w:r>
        <w:t>SUP</w:t>
      </w:r>
      <w:r>
        <w:tab/>
        <w:t>USA/1.9.1/2</w:t>
      </w:r>
    </w:p>
    <w:p w14:paraId="655B418F" w14:textId="77777777" w:rsidR="00F54C36" w:rsidRPr="00755316" w:rsidRDefault="00F54C36" w:rsidP="00F54C36">
      <w:pPr>
        <w:pStyle w:val="ResNo"/>
      </w:pPr>
      <w:bookmarkStart w:id="35" w:name="_Toc450048714"/>
      <w:r w:rsidRPr="00755316">
        <w:t xml:space="preserve">RESOLUTION </w:t>
      </w:r>
      <w:r w:rsidRPr="00755316">
        <w:rPr>
          <w:rStyle w:val="href"/>
        </w:rPr>
        <w:t>36</w:t>
      </w:r>
      <w:r>
        <w:rPr>
          <w:rStyle w:val="href"/>
        </w:rPr>
        <w:t>2</w:t>
      </w:r>
      <w:r w:rsidRPr="00755316">
        <w:t xml:space="preserve"> (REV.WRC</w:t>
      </w:r>
      <w:r w:rsidRPr="00755316">
        <w:noBreakHyphen/>
        <w:t>15)</w:t>
      </w:r>
      <w:bookmarkEnd w:id="35"/>
    </w:p>
    <w:p w14:paraId="78EEEF0D" w14:textId="77777777" w:rsidR="00F54C36" w:rsidRDefault="00F54C36" w:rsidP="00F54C36">
      <w:pPr>
        <w:pStyle w:val="Normalaftertitle"/>
        <w:jc w:val="center"/>
        <w:rPr>
          <w:rFonts w:ascii="Times New Roman Bold" w:hAnsi="Times New Roman Bold"/>
          <w:b/>
          <w:sz w:val="28"/>
        </w:rPr>
      </w:pPr>
      <w:r w:rsidRPr="0033542F">
        <w:rPr>
          <w:rFonts w:ascii="Times New Roman Bold" w:hAnsi="Times New Roman Bold"/>
          <w:b/>
          <w:sz w:val="28"/>
        </w:rPr>
        <w:t>Autonomous maritime radio devices operating in</w:t>
      </w:r>
      <w:r>
        <w:rPr>
          <w:rFonts w:ascii="Times New Roman Bold" w:hAnsi="Times New Roman Bold"/>
          <w:b/>
          <w:sz w:val="28"/>
        </w:rPr>
        <w:t xml:space="preserve"> </w:t>
      </w:r>
      <w:r>
        <w:rPr>
          <w:rFonts w:ascii="Times New Roman Bold" w:hAnsi="Times New Roman Bold"/>
          <w:b/>
          <w:sz w:val="28"/>
        </w:rPr>
        <w:br/>
      </w:r>
      <w:r w:rsidRPr="0033542F">
        <w:rPr>
          <w:rFonts w:ascii="Times New Roman Bold" w:hAnsi="Times New Roman Bold"/>
          <w:b/>
          <w:sz w:val="28"/>
        </w:rPr>
        <w:t>the frequency band 156-162.05 MHz</w:t>
      </w:r>
    </w:p>
    <w:p w14:paraId="0155B957" w14:textId="2A0519CB" w:rsidR="00F54C36" w:rsidRDefault="00F54C36" w:rsidP="00F54C36">
      <w:pPr>
        <w:pStyle w:val="Reasons"/>
        <w:rPr>
          <w:lang w:val="en-US"/>
        </w:rPr>
      </w:pPr>
      <w:r>
        <w:rPr>
          <w:b/>
        </w:rPr>
        <w:t>Reasons:</w:t>
      </w:r>
      <w:r>
        <w:tab/>
      </w:r>
      <w:r w:rsidRPr="00E02FB1">
        <w:rPr>
          <w:lang w:val="en-US"/>
        </w:rPr>
        <w:t>It is propose</w:t>
      </w:r>
      <w:r>
        <w:rPr>
          <w:lang w:val="en-US"/>
        </w:rPr>
        <w:t>d</w:t>
      </w:r>
      <w:r w:rsidRPr="00E02FB1">
        <w:rPr>
          <w:lang w:val="en-US"/>
        </w:rPr>
        <w:t xml:space="preserve"> to suppress Resolution </w:t>
      </w:r>
      <w:r>
        <w:rPr>
          <w:b/>
          <w:lang w:val="en-US"/>
        </w:rPr>
        <w:t>362</w:t>
      </w:r>
      <w:r w:rsidRPr="00E02FB1">
        <w:rPr>
          <w:b/>
          <w:lang w:val="en-US"/>
        </w:rPr>
        <w:t xml:space="preserve"> (WRC-15)</w:t>
      </w:r>
      <w:r w:rsidRPr="00E02FB1">
        <w:rPr>
          <w:lang w:val="en-US"/>
        </w:rPr>
        <w:t xml:space="preserve"> </w:t>
      </w:r>
      <w:r>
        <w:rPr>
          <w:lang w:val="en-US"/>
        </w:rPr>
        <w:t>since the studies have been</w:t>
      </w:r>
      <w:r w:rsidRPr="00E02FB1">
        <w:rPr>
          <w:lang w:val="en-US"/>
        </w:rPr>
        <w:t xml:space="preserve"> completed and the identification of frequencies in </w:t>
      </w:r>
      <w:r>
        <w:rPr>
          <w:lang w:val="en-US"/>
        </w:rPr>
        <w:t xml:space="preserve">Appendix 18 for AMRD </w:t>
      </w:r>
      <w:r w:rsidRPr="00E02FB1">
        <w:rPr>
          <w:lang w:val="en-US"/>
        </w:rPr>
        <w:t>has been made by WRC-19.</w:t>
      </w:r>
    </w:p>
    <w:p w14:paraId="50B3FC92" w14:textId="77777777" w:rsidR="00F54C36" w:rsidRDefault="00F54C36" w:rsidP="00F54C36">
      <w:pPr>
        <w:pStyle w:val="AnnexNo"/>
      </w:pPr>
      <w:r>
        <w:rPr>
          <w:lang w:val="en-US"/>
        </w:rPr>
        <w:t>_______________</w:t>
      </w:r>
    </w:p>
    <w:p w14:paraId="731799D5" w14:textId="77777777" w:rsidR="00E54F76" w:rsidRDefault="00E54F76"/>
    <w:sectPr w:rsidR="00E54F76" w:rsidSect="00F54C36">
      <w:footerReference w:type="even" r:id="rId7"/>
      <w:footerReference w:type="first" r:id="rId8"/>
      <w:pgSz w:w="11907" w:h="16834" w:code="9"/>
      <w:pgMar w:top="1418" w:right="1134" w:bottom="1418" w:left="1134"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625AB9" w14:textId="77777777" w:rsidR="00A809F2" w:rsidRDefault="00A809F2">
      <w:pPr>
        <w:spacing w:before="0"/>
      </w:pPr>
      <w:r>
        <w:separator/>
      </w:r>
    </w:p>
  </w:endnote>
  <w:endnote w:type="continuationSeparator" w:id="0">
    <w:p w14:paraId="4FCFC8F4" w14:textId="77777777" w:rsidR="00A809F2" w:rsidRDefault="00A809F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pitch w:val="variable"/>
    <w:sig w:usb0="E0003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D4F33" w14:textId="77777777" w:rsidR="008E0A48" w:rsidRDefault="00F54C36">
    <w:pPr>
      <w:framePr w:wrap="around" w:vAnchor="text" w:hAnchor="margin" w:xAlign="right" w:y="1"/>
    </w:pPr>
    <w:r>
      <w:fldChar w:fldCharType="begin"/>
    </w:r>
    <w:r>
      <w:instrText xml:space="preserve">PAGE  </w:instrText>
    </w:r>
    <w:r>
      <w:fldChar w:fldCharType="separate"/>
    </w:r>
    <w:r>
      <w:rPr>
        <w:noProof/>
      </w:rPr>
      <w:t>1</w:t>
    </w:r>
    <w:r>
      <w:fldChar w:fldCharType="end"/>
    </w:r>
  </w:p>
  <w:p w14:paraId="62041484" w14:textId="77777777" w:rsidR="008E0A48" w:rsidRPr="00445479" w:rsidRDefault="00F54C36">
    <w:pPr>
      <w:ind w:right="360"/>
    </w:pPr>
    <w:r>
      <w:fldChar w:fldCharType="begin"/>
    </w:r>
    <w:r w:rsidRPr="00445479">
      <w:instrText xml:space="preserve"> FILENAME \p  \* MERGEFORMAT </w:instrText>
    </w:r>
    <w:r>
      <w:fldChar w:fldCharType="separate"/>
    </w:r>
    <w:r w:rsidRPr="00445479">
      <w:rPr>
        <w:noProof/>
      </w:rPr>
      <w:t>C:\Users\221-15\AppData\Local\Microsoft\Windows\Temporary Internet Files\Content.Outlook\5JTWAX14\PTC(18)xxx_D  Annex1 AI 1.9.1 Draft ECP-rev1.docx</w:t>
    </w:r>
    <w:r>
      <w:fldChar w:fldCharType="end"/>
    </w:r>
    <w:r w:rsidRPr="00445479">
      <w:tab/>
    </w:r>
    <w:r>
      <w:fldChar w:fldCharType="begin"/>
    </w:r>
    <w:r>
      <w:instrText xml:space="preserve"> SAVEDATE \@ DD.MM.YY </w:instrText>
    </w:r>
    <w:r>
      <w:fldChar w:fldCharType="separate"/>
    </w:r>
    <w:r w:rsidR="00BD2839">
      <w:rPr>
        <w:noProof/>
      </w:rPr>
      <w:t>07.02.19</w:t>
    </w:r>
    <w:r>
      <w:fldChar w:fldCharType="end"/>
    </w:r>
    <w:r w:rsidRPr="00445479">
      <w:tab/>
    </w:r>
    <w:r>
      <w:fldChar w:fldCharType="begin"/>
    </w:r>
    <w:r>
      <w:instrText xml:space="preserve"> PRINTDATE \@ DD.MM.YY </w:instrText>
    </w:r>
    <w:r>
      <w:fldChar w:fldCharType="separate"/>
    </w:r>
    <w:r>
      <w:rPr>
        <w:noProof/>
      </w:rPr>
      <w:t>13.09.18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E75C6" w14:textId="77777777" w:rsidR="008E0A48" w:rsidRPr="00445479" w:rsidRDefault="00F54C36" w:rsidP="00A30305">
    <w:pPr>
      <w:pStyle w:val="Footer"/>
    </w:pPr>
    <w:r>
      <w:fldChar w:fldCharType="begin"/>
    </w:r>
    <w:r w:rsidRPr="00445479">
      <w:instrText xml:space="preserve"> FILENAME \p  \* MERGEFORMAT </w:instrText>
    </w:r>
    <w:r>
      <w:fldChar w:fldCharType="separate"/>
    </w:r>
    <w:r w:rsidRPr="00445479">
      <w:t>C:\Users\221-15\AppData\Local\Microsoft\Windows\Temporary Internet Files\Content.Outlook\5JTWAX14\PTC(18)xxx_D  Annex1 AI 1.9.1 Draft ECP-rev1.docx</w:t>
    </w:r>
    <w:r>
      <w:fldChar w:fldCharType="end"/>
    </w:r>
    <w:r w:rsidRPr="00445479">
      <w:tab/>
    </w:r>
    <w:r>
      <w:fldChar w:fldCharType="begin"/>
    </w:r>
    <w:r>
      <w:instrText xml:space="preserve"> SAVEDATE \@ DD.MM.YY </w:instrText>
    </w:r>
    <w:r>
      <w:fldChar w:fldCharType="separate"/>
    </w:r>
    <w:r w:rsidR="00BD2839">
      <w:t>07.02.19</w:t>
    </w:r>
    <w:r>
      <w:fldChar w:fldCharType="end"/>
    </w:r>
    <w:r w:rsidRPr="00445479">
      <w:tab/>
    </w:r>
    <w:r>
      <w:fldChar w:fldCharType="begin"/>
    </w:r>
    <w:r>
      <w:instrText xml:space="preserve"> PRINTDATE \@ DD.MM.YY </w:instrText>
    </w:r>
    <w:r>
      <w:fldChar w:fldCharType="separate"/>
    </w:r>
    <w:r>
      <w:t>13.09.18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17930E" w14:textId="77777777" w:rsidR="00A809F2" w:rsidRDefault="00A809F2">
      <w:pPr>
        <w:spacing w:before="0"/>
      </w:pPr>
      <w:r>
        <w:separator/>
      </w:r>
    </w:p>
  </w:footnote>
  <w:footnote w:type="continuationSeparator" w:id="0">
    <w:p w14:paraId="7A3805ED" w14:textId="77777777" w:rsidR="00A809F2" w:rsidRDefault="00A809F2">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A61012"/>
    <w:multiLevelType w:val="hybridMultilevel"/>
    <w:tmpl w:val="7FF8D5B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C36"/>
    <w:rsid w:val="00842325"/>
    <w:rsid w:val="00A809F2"/>
    <w:rsid w:val="00BD2839"/>
    <w:rsid w:val="00BE1C35"/>
    <w:rsid w:val="00E54F76"/>
    <w:rsid w:val="00F54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97528"/>
  <w15:chartTrackingRefBased/>
  <w15:docId w15:val="{76B235FC-4C9F-3A43-AB19-394B9AC44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4C36"/>
    <w:pPr>
      <w:tabs>
        <w:tab w:val="left" w:pos="1134"/>
        <w:tab w:val="left" w:pos="1871"/>
        <w:tab w:val="left" w:pos="2268"/>
      </w:tabs>
      <w:overflowPunct w:val="0"/>
      <w:autoSpaceDE w:val="0"/>
      <w:autoSpaceDN w:val="0"/>
      <w:adjustRightInd w:val="0"/>
      <w:spacing w:before="120"/>
      <w:textAlignment w:val="baseline"/>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F54C36"/>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F54C36"/>
    <w:pPr>
      <w:keepNext/>
      <w:keepLines/>
      <w:spacing w:before="480" w:after="80"/>
      <w:jc w:val="center"/>
    </w:pPr>
    <w:rPr>
      <w:caps/>
      <w:sz w:val="28"/>
    </w:rPr>
  </w:style>
  <w:style w:type="paragraph" w:customStyle="1" w:styleId="AppendixNo">
    <w:name w:val="Appendix_No"/>
    <w:basedOn w:val="AnnexNo"/>
    <w:next w:val="Normal"/>
    <w:rsid w:val="00F54C36"/>
  </w:style>
  <w:style w:type="paragraph" w:customStyle="1" w:styleId="Appendixref">
    <w:name w:val="Appendix_ref"/>
    <w:basedOn w:val="Normal"/>
    <w:next w:val="Normal"/>
    <w:rsid w:val="00F54C36"/>
    <w:pPr>
      <w:keepNext/>
      <w:keepLines/>
      <w:spacing w:after="280"/>
      <w:jc w:val="center"/>
    </w:pPr>
  </w:style>
  <w:style w:type="paragraph" w:customStyle="1" w:styleId="Appendixtitle">
    <w:name w:val="Appendix_title"/>
    <w:basedOn w:val="Normal"/>
    <w:next w:val="Normal"/>
    <w:rsid w:val="00F54C36"/>
    <w:pPr>
      <w:keepNext/>
      <w:keepLines/>
      <w:spacing w:before="240" w:after="280"/>
      <w:jc w:val="center"/>
    </w:pPr>
    <w:rPr>
      <w:rFonts w:ascii="Times New Roman Bold" w:hAnsi="Times New Roman Bold"/>
      <w:b/>
      <w:sz w:val="28"/>
    </w:rPr>
  </w:style>
  <w:style w:type="paragraph" w:customStyle="1" w:styleId="enumlev1">
    <w:name w:val="enumlev1"/>
    <w:basedOn w:val="Normal"/>
    <w:rsid w:val="00F54C36"/>
    <w:pPr>
      <w:tabs>
        <w:tab w:val="clear" w:pos="2268"/>
        <w:tab w:val="left" w:pos="2608"/>
        <w:tab w:val="left" w:pos="3345"/>
      </w:tabs>
      <w:spacing w:before="80"/>
      <w:ind w:left="1134" w:hanging="1134"/>
    </w:pPr>
  </w:style>
  <w:style w:type="paragraph" w:styleId="Footer">
    <w:name w:val="footer"/>
    <w:basedOn w:val="Normal"/>
    <w:link w:val="FooterChar"/>
    <w:rsid w:val="00F54C36"/>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F54C36"/>
    <w:rPr>
      <w:rFonts w:ascii="Times New Roman" w:eastAsia="Times New Roman" w:hAnsi="Times New Roman" w:cs="Times New Roman"/>
      <w:caps/>
      <w:noProof/>
      <w:sz w:val="16"/>
      <w:szCs w:val="20"/>
      <w:lang w:val="en-GB"/>
    </w:rPr>
  </w:style>
  <w:style w:type="paragraph" w:customStyle="1" w:styleId="Normalaftertitle">
    <w:name w:val="Normal after title"/>
    <w:basedOn w:val="Normal"/>
    <w:next w:val="Normal"/>
    <w:rsid w:val="00F54C36"/>
    <w:pPr>
      <w:spacing w:before="280"/>
    </w:pPr>
  </w:style>
  <w:style w:type="paragraph" w:customStyle="1" w:styleId="Proposal">
    <w:name w:val="Proposal"/>
    <w:basedOn w:val="Normal"/>
    <w:next w:val="Normal"/>
    <w:rsid w:val="00F54C36"/>
    <w:pPr>
      <w:keepNext/>
      <w:spacing w:before="240"/>
    </w:pPr>
    <w:rPr>
      <w:rFonts w:hAnsi="Times New Roman Bold"/>
      <w:b/>
    </w:rPr>
  </w:style>
  <w:style w:type="paragraph" w:customStyle="1" w:styleId="Reasons">
    <w:name w:val="Reasons"/>
    <w:basedOn w:val="Normal"/>
    <w:rsid w:val="00F54C36"/>
    <w:pPr>
      <w:tabs>
        <w:tab w:val="clear" w:pos="1871"/>
        <w:tab w:val="clear" w:pos="2268"/>
        <w:tab w:val="left" w:pos="1588"/>
        <w:tab w:val="left" w:pos="1985"/>
      </w:tabs>
    </w:pPr>
  </w:style>
  <w:style w:type="paragraph" w:customStyle="1" w:styleId="Tabletext">
    <w:name w:val="Table_text"/>
    <w:basedOn w:val="Normal"/>
    <w:link w:val="TabletextChar"/>
    <w:rsid w:val="00F54C3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Headingb">
    <w:name w:val="Heading_b"/>
    <w:basedOn w:val="Normal"/>
    <w:next w:val="Normal"/>
    <w:qFormat/>
    <w:rsid w:val="00F54C36"/>
    <w:pPr>
      <w:spacing w:before="160"/>
    </w:pPr>
    <w:rPr>
      <w:rFonts w:ascii="Times New Roman Bold" w:hAnsi="Times New Roman Bold" w:cs="Times New Roman Bold"/>
      <w:b/>
      <w:lang w:val="fr-CH"/>
    </w:rPr>
  </w:style>
  <w:style w:type="paragraph" w:customStyle="1" w:styleId="ResNo">
    <w:name w:val="Res_No"/>
    <w:basedOn w:val="Normal"/>
    <w:next w:val="Normal"/>
    <w:rsid w:val="00F54C36"/>
    <w:pPr>
      <w:keepNext/>
      <w:keepLines/>
      <w:spacing w:before="480"/>
      <w:jc w:val="center"/>
    </w:pPr>
    <w:rPr>
      <w:caps/>
      <w:sz w:val="28"/>
    </w:rPr>
  </w:style>
  <w:style w:type="character" w:customStyle="1" w:styleId="Provsplit">
    <w:name w:val="Prov_split"/>
    <w:basedOn w:val="DefaultParagraphFont"/>
    <w:qFormat/>
    <w:rsid w:val="00F54C36"/>
    <w:rPr>
      <w:rFonts w:ascii="Times New Roman" w:hAnsi="Times New Roman"/>
      <w:b w:val="0"/>
    </w:rPr>
  </w:style>
  <w:style w:type="character" w:customStyle="1" w:styleId="href">
    <w:name w:val="href"/>
    <w:basedOn w:val="DefaultParagraphFont"/>
    <w:rsid w:val="00F54C36"/>
  </w:style>
  <w:style w:type="character" w:customStyle="1" w:styleId="TabletextChar">
    <w:name w:val="Table_text Char"/>
    <w:basedOn w:val="DefaultParagraphFont"/>
    <w:link w:val="Tabletext"/>
    <w:rsid w:val="00F54C36"/>
    <w:rPr>
      <w:rFonts w:ascii="Times New Roman" w:eastAsia="Times New Roman" w:hAnsi="Times New Roman" w:cs="Times New Roman"/>
      <w:sz w:val="20"/>
      <w:szCs w:val="20"/>
      <w:lang w:val="en-GB"/>
    </w:rPr>
  </w:style>
  <w:style w:type="paragraph" w:customStyle="1" w:styleId="Normalaftertitle0">
    <w:name w:val="Normal_after_title"/>
    <w:basedOn w:val="Normal"/>
    <w:next w:val="Normal"/>
    <w:link w:val="NormalaftertitleChar"/>
    <w:uiPriority w:val="99"/>
    <w:rsid w:val="00F54C36"/>
    <w:pPr>
      <w:spacing w:before="360"/>
    </w:pPr>
  </w:style>
  <w:style w:type="character" w:customStyle="1" w:styleId="NormalaftertitleChar">
    <w:name w:val="Normal_after_title Char"/>
    <w:basedOn w:val="DefaultParagraphFont"/>
    <w:link w:val="Normalaftertitle0"/>
    <w:uiPriority w:val="99"/>
    <w:locked/>
    <w:rsid w:val="00F54C36"/>
    <w:rPr>
      <w:rFonts w:ascii="Times New Roman" w:eastAsia="Times New Roman" w:hAnsi="Times New Roman" w:cs="Times New Roman"/>
      <w:szCs w:val="20"/>
      <w:lang w:val="en-GB"/>
    </w:rPr>
  </w:style>
  <w:style w:type="paragraph" w:styleId="BalloonText">
    <w:name w:val="Balloon Text"/>
    <w:basedOn w:val="Normal"/>
    <w:link w:val="BalloonTextChar"/>
    <w:uiPriority w:val="99"/>
    <w:semiHidden/>
    <w:unhideWhenUsed/>
    <w:rsid w:val="00F54C36"/>
    <w:pPr>
      <w:spacing w:before="0"/>
    </w:pPr>
    <w:rPr>
      <w:sz w:val="18"/>
      <w:szCs w:val="18"/>
    </w:rPr>
  </w:style>
  <w:style w:type="character" w:customStyle="1" w:styleId="BalloonTextChar">
    <w:name w:val="Balloon Text Char"/>
    <w:basedOn w:val="DefaultParagraphFont"/>
    <w:link w:val="BalloonText"/>
    <w:uiPriority w:val="99"/>
    <w:semiHidden/>
    <w:rsid w:val="00F54C36"/>
    <w:rPr>
      <w:rFonts w:ascii="Times New Roman" w:eastAsia="Times New Roman" w:hAnsi="Times New Roman" w:cs="Times New Roman"/>
      <w:sz w:val="18"/>
      <w:szCs w:val="18"/>
      <w:lang w:val="en-GB"/>
    </w:rPr>
  </w:style>
  <w:style w:type="paragraph" w:customStyle="1" w:styleId="Tablelegend">
    <w:name w:val="Table_legend"/>
    <w:basedOn w:val="Normal"/>
    <w:link w:val="TablelegendChar"/>
    <w:rsid w:val="00F54C36"/>
    <w:rPr>
      <w:sz w:val="20"/>
    </w:rPr>
  </w:style>
  <w:style w:type="character" w:customStyle="1" w:styleId="TablelegendChar">
    <w:name w:val="Table_legend Char"/>
    <w:basedOn w:val="DefaultParagraphFont"/>
    <w:link w:val="Tablelegend"/>
    <w:rsid w:val="00F54C36"/>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390102">
      <w:bodyDiv w:val="1"/>
      <w:marLeft w:val="0"/>
      <w:marRight w:val="0"/>
      <w:marTop w:val="0"/>
      <w:marBottom w:val="0"/>
      <w:divBdr>
        <w:top w:val="none" w:sz="0" w:space="0" w:color="auto"/>
        <w:left w:val="none" w:sz="0" w:space="0" w:color="auto"/>
        <w:bottom w:val="none" w:sz="0" w:space="0" w:color="auto"/>
        <w:right w:val="none" w:sz="0" w:space="0" w:color="auto"/>
      </w:divBdr>
      <w:divsChild>
        <w:div w:id="603421902">
          <w:marLeft w:val="0"/>
          <w:marRight w:val="0"/>
          <w:marTop w:val="0"/>
          <w:marBottom w:val="0"/>
          <w:divBdr>
            <w:top w:val="none" w:sz="0" w:space="0" w:color="auto"/>
            <w:left w:val="none" w:sz="0" w:space="0" w:color="auto"/>
            <w:bottom w:val="none" w:sz="0" w:space="0" w:color="auto"/>
            <w:right w:val="none" w:sz="0" w:space="0" w:color="auto"/>
          </w:divBdr>
          <w:divsChild>
            <w:div w:id="810055853">
              <w:marLeft w:val="0"/>
              <w:marRight w:val="0"/>
              <w:marTop w:val="0"/>
              <w:marBottom w:val="0"/>
              <w:divBdr>
                <w:top w:val="none" w:sz="0" w:space="0" w:color="auto"/>
                <w:left w:val="none" w:sz="0" w:space="0" w:color="auto"/>
                <w:bottom w:val="none" w:sz="0" w:space="0" w:color="auto"/>
                <w:right w:val="none" w:sz="0" w:space="0" w:color="auto"/>
              </w:divBdr>
              <w:divsChild>
                <w:div w:id="112034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190705">
      <w:bodyDiv w:val="1"/>
      <w:marLeft w:val="0"/>
      <w:marRight w:val="0"/>
      <w:marTop w:val="0"/>
      <w:marBottom w:val="0"/>
      <w:divBdr>
        <w:top w:val="none" w:sz="0" w:space="0" w:color="auto"/>
        <w:left w:val="none" w:sz="0" w:space="0" w:color="auto"/>
        <w:bottom w:val="none" w:sz="0" w:space="0" w:color="auto"/>
        <w:right w:val="none" w:sz="0" w:space="0" w:color="auto"/>
      </w:divBdr>
      <w:divsChild>
        <w:div w:id="408312706">
          <w:marLeft w:val="0"/>
          <w:marRight w:val="0"/>
          <w:marTop w:val="0"/>
          <w:marBottom w:val="0"/>
          <w:divBdr>
            <w:top w:val="none" w:sz="0" w:space="0" w:color="auto"/>
            <w:left w:val="none" w:sz="0" w:space="0" w:color="auto"/>
            <w:bottom w:val="none" w:sz="0" w:space="0" w:color="auto"/>
            <w:right w:val="none" w:sz="0" w:space="0" w:color="auto"/>
          </w:divBdr>
          <w:divsChild>
            <w:div w:id="1028264111">
              <w:marLeft w:val="0"/>
              <w:marRight w:val="0"/>
              <w:marTop w:val="0"/>
              <w:marBottom w:val="0"/>
              <w:divBdr>
                <w:top w:val="none" w:sz="0" w:space="0" w:color="auto"/>
                <w:left w:val="none" w:sz="0" w:space="0" w:color="auto"/>
                <w:bottom w:val="none" w:sz="0" w:space="0" w:color="auto"/>
                <w:right w:val="none" w:sz="0" w:space="0" w:color="auto"/>
              </w:divBdr>
              <w:divsChild>
                <w:div w:id="22472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671</Words>
  <Characters>3830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Cramer, Joseph</cp:lastModifiedBy>
  <cp:revision>2</cp:revision>
  <dcterms:created xsi:type="dcterms:W3CDTF">2019-02-09T02:26:00Z</dcterms:created>
  <dcterms:modified xsi:type="dcterms:W3CDTF">2019-02-09T02:26:00Z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-716229232</vt:i4>
  </property>
  <property fmtid="{D5CDD505-2E9C-101B-9397-08002B2CF9AE}" pid="3" name="_NewReviewCycle">
    <vt:lpwstr/>
  </property>
  <property fmtid="{D5CDD505-2E9C-101B-9397-08002B2CF9AE}" pid="4" name="_EmailSubject">
    <vt:lpwstr>Documents for IWG-1 Meeting tomorrow at 10am eastern</vt:lpwstr>
  </property>
  <property fmtid="{D5CDD505-2E9C-101B-9397-08002B2CF9AE}" pid="5" name="_AuthorEmail">
    <vt:lpwstr>joseph.cramer@boeing.com</vt:lpwstr>
  </property>
  <property fmtid="{D5CDD505-2E9C-101B-9397-08002B2CF9AE}" pid="6" name="_AuthorEmailDisplayName">
    <vt:lpwstr>Cramer (US), Joseph</vt:lpwstr>
  </property>
</Properties>
</file>