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E23AE" w14:textId="77777777" w:rsidR="001C0E28" w:rsidRPr="001971E8" w:rsidRDefault="001C0E28" w:rsidP="001C0E28">
      <w:pPr>
        <w:widowControl w:val="0"/>
        <w:autoSpaceDE w:val="0"/>
        <w:autoSpaceDN w:val="0"/>
        <w:adjustRightInd w:val="0"/>
        <w:ind w:left="2920"/>
        <w:rPr>
          <w:rFonts w:ascii="Times New Roman" w:eastAsia="Times New Roman" w:hAnsi="Times New Roman" w:cs="Times New Roman"/>
          <w:sz w:val="24"/>
          <w:szCs w:val="24"/>
        </w:rPr>
      </w:pPr>
      <w:bookmarkStart w:id="0" w:name="_Toc327364389"/>
      <w:bookmarkStart w:id="1" w:name="_Toc450048668"/>
      <w:r w:rsidRPr="001971E8">
        <w:rPr>
          <w:rFonts w:ascii="Times New Roman" w:eastAsia="Times New Roman" w:hAnsi="Times New Roman" w:cs="Times New Roman"/>
          <w:b/>
          <w:bCs/>
          <w:sz w:val="24"/>
          <w:szCs w:val="24"/>
        </w:rPr>
        <w:t>UNITED STATES OF AMERICA</w:t>
      </w:r>
    </w:p>
    <w:p w14:paraId="0C0BA4F4"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35C3D6D8"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24DC5A4A"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348090BD" w14:textId="516FB1D5"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37E86B53"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bookmarkStart w:id="2" w:name="_GoBack"/>
      <w:bookmarkEnd w:id="2"/>
    </w:p>
    <w:p w14:paraId="0EC0C08E" w14:textId="441A0D16"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 xml:space="preserve">mmunications (IMT) application.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MHz.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6A6A2817"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22D1BCBB" w14:textId="4642A01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deploying in adjacent countries.</w:t>
      </w:r>
    </w:p>
    <w:p w14:paraId="0590EB80"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9828009" w14:textId="70184009"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1E76C34C"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4D2EEEFC"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1C93121D"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512AB0D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E45042E" w14:textId="31FA49FC"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47655FB5"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46C042D7" w14:textId="1BC749C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43448649"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8D10E7E" w14:textId="443F163A"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30B0A82A" w14:textId="79293A0B"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04302E3A" w14:textId="1E043F3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5848EFD0"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7C6F4605"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07E46F3B" w14:textId="5A3CDD94"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3" w:author="USA" w:date="2018-02-20T13:00:00Z">
        <w:r w:rsidRPr="00B51435" w:rsidDel="000C5B98">
          <w:rPr>
            <w:rFonts w:ascii="Times New Roman" w:eastAsia="Times New Roman" w:hAnsi="Times New Roman" w:cs="Times New Roman"/>
            <w:caps/>
            <w:sz w:val="28"/>
            <w:szCs w:val="20"/>
            <w:lang w:val="en-GB"/>
          </w:rPr>
          <w:delText>15</w:delText>
        </w:r>
      </w:del>
      <w:ins w:id="4"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618BCE53"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5" w:name="_Toc327364390"/>
      <w:bookmarkStart w:id="6"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5"/>
      <w:bookmarkEnd w:id="6"/>
    </w:p>
    <w:p w14:paraId="4B772037" w14:textId="07D9C20E"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The World Radiocommunication Conference (</w:t>
      </w:r>
      <w:del w:id="7" w:author="USA" w:date="2018-02-20T13:00:00Z">
        <w:r w:rsidRPr="00B51435" w:rsidDel="000C5B98">
          <w:rPr>
            <w:rFonts w:ascii="Times New Roman" w:eastAsia="Times New Roman" w:hAnsi="Times New Roman" w:cs="Times New Roman"/>
            <w:sz w:val="24"/>
            <w:szCs w:val="20"/>
            <w:lang w:val="en-GB"/>
          </w:rPr>
          <w:delText>Geneva, 2015</w:delText>
        </w:r>
      </w:del>
      <w:ins w:id="8" w:author="USA" w:date="2018-02-20T13:00:00Z">
        <w:r w:rsidR="000C5B98" w:rsidRPr="000C5B98">
          <w:rPr>
            <w:rFonts w:ascii="Times New Roman" w:eastAsia="Calibri" w:hAnsi="Times New Roman" w:cs="Times New Roman"/>
            <w:sz w:val="24"/>
            <w:lang w:val="en-GB"/>
          </w:rPr>
          <w:t xml:space="preserve"> </w:t>
        </w:r>
        <w:proofErr w:type="spellStart"/>
        <w:r w:rsidR="000C5B98" w:rsidRPr="00B51435">
          <w:rPr>
            <w:rFonts w:ascii="Times New Roman" w:eastAsia="Calibri" w:hAnsi="Times New Roman" w:cs="Times New Roman"/>
            <w:sz w:val="24"/>
            <w:lang w:val="en-GB"/>
          </w:rPr>
          <w:t>Sharm</w:t>
        </w:r>
        <w:proofErr w:type="spellEnd"/>
        <w:r w:rsidR="000C5B98" w:rsidRPr="00B51435">
          <w:rPr>
            <w:rFonts w:ascii="Times New Roman" w:eastAsia="Calibri" w:hAnsi="Times New Roman" w:cs="Times New Roman"/>
            <w:sz w:val="24"/>
            <w:lang w:val="en-GB"/>
          </w:rPr>
          <w:t xml:space="preserve">-el-Sheikh,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341BC48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considering</w:t>
      </w:r>
      <w:proofErr w:type="gramEnd"/>
    </w:p>
    <w:p w14:paraId="28506EF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30BE3C2C"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the ITU Radiocommunication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0D17252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4BF9E3D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has recognized that space techniques are an integral part of IMT;</w:t>
      </w:r>
    </w:p>
    <w:p w14:paraId="4CA7C88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5BC43602"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noting</w:t>
      </w:r>
      <w:proofErr w:type="gramEnd"/>
    </w:p>
    <w:p w14:paraId="1158E490" w14:textId="5733D0D2"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9" w:author="USA" w:date="2018-02-20T12:59:00Z">
        <w:r w:rsidRPr="00B51435" w:rsidDel="000C5B98">
          <w:rPr>
            <w:rFonts w:ascii="Times New Roman" w:eastAsia="Times New Roman" w:hAnsi="Times New Roman" w:cs="Times New Roman"/>
            <w:sz w:val="24"/>
            <w:szCs w:val="20"/>
            <w:lang w:val="en-GB"/>
          </w:rPr>
          <w:delText>-1 980 MHz, 2 010</w:delText>
        </w:r>
      </w:del>
      <w:del w:id="10"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1" w:author="USA" w:date="2018-02-20T12:59:00Z">
        <w:r w:rsidRPr="00B51435" w:rsidDel="000C5B98">
          <w:rPr>
            <w:rFonts w:ascii="Times New Roman" w:eastAsia="Times New Roman" w:hAnsi="Times New Roman" w:cs="Times New Roman"/>
            <w:sz w:val="24"/>
            <w:szCs w:val="20"/>
            <w:lang w:val="en-GB"/>
          </w:rPr>
          <w:delText>170</w:delText>
        </w:r>
      </w:del>
      <w:ins w:id="12"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1A452921" w14:textId="7E971CAD"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3" w:author="USA" w:date="2018-02-20T12:59:00Z"/>
          <w:rFonts w:ascii="Times New Roman" w:eastAsia="Times New Roman" w:hAnsi="Times New Roman" w:cs="Times New Roman"/>
          <w:sz w:val="24"/>
          <w:szCs w:val="20"/>
          <w:lang w:val="en-GB"/>
        </w:rPr>
      </w:pPr>
      <w:del w:id="14" w:author="USA" w:date="2018-02-20T12:59:00Z">
        <w:r w:rsidRPr="00B51435" w:rsidDel="000C5B98">
          <w:rPr>
            <w:rFonts w:ascii="Times New Roman" w:eastAsia="Times New Roman" w:hAnsi="Times New Roman" w:cs="Times New Roman"/>
            <w:i/>
            <w:iCs/>
            <w:sz w:val="24"/>
            <w:szCs w:val="20"/>
            <w:lang w:val="en-GB"/>
          </w:rPr>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6A478F08" w14:textId="4C4607C5"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5" w:author="USA" w:date="2018-02-20T13:00:00Z">
        <w:r>
          <w:rPr>
            <w:rFonts w:ascii="Times New Roman" w:eastAsia="Times New Roman" w:hAnsi="Times New Roman" w:cs="Times New Roman"/>
            <w:i/>
            <w:sz w:val="24"/>
            <w:szCs w:val="20"/>
            <w:lang w:val="en-GB"/>
          </w:rPr>
          <w:t>b</w:t>
        </w:r>
      </w:ins>
      <w:del w:id="16"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2 010 MHz and 2 170-2 200 MHz simultaneously with the terrestrial component of IMT in 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56472103" w14:textId="15312D64"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17" w:author="USA" w:date="2018-02-20T13:01:00Z"/>
          <w:rFonts w:ascii="Times New Roman" w:eastAsia="Times New Roman" w:hAnsi="Times New Roman" w:cs="Times New Roman"/>
          <w:i/>
          <w:sz w:val="24"/>
          <w:szCs w:val="20"/>
          <w:lang w:val="en-GB"/>
        </w:rPr>
      </w:pPr>
      <w:del w:id="18" w:author="USA" w:date="2018-02-20T13:01:00Z">
        <w:r w:rsidRPr="00B51435" w:rsidDel="000C5B98">
          <w:rPr>
            <w:rFonts w:ascii="Times New Roman" w:eastAsia="Times New Roman" w:hAnsi="Times New Roman" w:cs="Times New Roman"/>
            <w:i/>
            <w:sz w:val="24"/>
            <w:szCs w:val="20"/>
            <w:lang w:val="en-GB"/>
          </w:rPr>
          <w:delText>noting further</w:delText>
        </w:r>
      </w:del>
    </w:p>
    <w:p w14:paraId="01CA5AA4" w14:textId="0233FD90"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19" w:author="USA" w:date="2018-02-20T13:01:00Z"/>
          <w:rFonts w:ascii="Times New Roman" w:eastAsia="Times New Roman" w:hAnsi="Times New Roman" w:cs="Times New Roman"/>
          <w:sz w:val="24"/>
          <w:szCs w:val="20"/>
          <w:lang w:val="en-GB"/>
        </w:rPr>
      </w:pPr>
      <w:del w:id="20"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1"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proofErr w:type="gramStart"/>
        <w:r w:rsidR="000C5B98" w:rsidRPr="00B51435">
          <w:rPr>
            <w:rFonts w:ascii="Times New Roman" w:eastAsia="Times New Roman" w:hAnsi="Times New Roman" w:cs="Times New Roman"/>
            <w:sz w:val="24"/>
            <w:szCs w:val="24"/>
            <w:lang w:val="en-GB"/>
          </w:rPr>
          <w:t>that</w:t>
        </w:r>
        <w:proofErr w:type="gramEnd"/>
        <w:r w:rsidR="000C5B98" w:rsidRPr="00B51435">
          <w:rPr>
            <w:rFonts w:ascii="Times New Roman" w:eastAsia="Times New Roman" w:hAnsi="Times New Roman" w:cs="Times New Roman"/>
            <w:sz w:val="24"/>
            <w:szCs w:val="24"/>
            <w:lang w:val="en-GB"/>
          </w:rPr>
          <w:t xml:space="preserve">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2"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3"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4"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4B04044B" w14:textId="62A9D423"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5" w:author="USA" w:date="2018-02-20T13:10:00Z"/>
          <w:rFonts w:ascii="Times New Roman" w:eastAsia="Times New Roman" w:hAnsi="Times New Roman" w:cs="Times New Roman"/>
          <w:sz w:val="24"/>
          <w:szCs w:val="20"/>
          <w:lang w:val="en-GB"/>
        </w:rPr>
      </w:pPr>
      <w:del w:id="26"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proofErr w:type="gramStart"/>
      <w:ins w:id="27" w:author="USA" w:date="2018-02-20T13:01:00Z">
        <w:r w:rsidR="000C5B98" w:rsidRPr="00B51435">
          <w:rPr>
            <w:rFonts w:ascii="Times New Roman" w:eastAsia="Calibri" w:hAnsi="Times New Roman" w:cs="Times New Roman"/>
            <w:sz w:val="24"/>
            <w:szCs w:val="24"/>
          </w:rPr>
          <w:t>of</w:t>
        </w:r>
        <w:proofErr w:type="gramEnd"/>
        <w:r w:rsidR="000C5B98" w:rsidRPr="00B51435">
          <w:rPr>
            <w:rFonts w:ascii="Times New Roman" w:eastAsia="Calibri" w:hAnsi="Times New Roman" w:cs="Times New Roman"/>
            <w:sz w:val="24"/>
            <w:szCs w:val="24"/>
          </w:rPr>
          <w:t xml:space="preserve"> IMT </w:t>
        </w:r>
      </w:ins>
      <w:r w:rsidRPr="00B51435">
        <w:rPr>
          <w:rFonts w:ascii="Times New Roman" w:eastAsia="Calibri" w:hAnsi="Times New Roman" w:cs="Times New Roman"/>
          <w:sz w:val="24"/>
          <w:szCs w:val="24"/>
        </w:rPr>
        <w:t xml:space="preserve">when </w:t>
      </w:r>
      <w:del w:id="28"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29" w:author="USA" w:date="2018-02-20T13:09:00Z">
        <w:r w:rsidRPr="00B51435" w:rsidDel="008222C8">
          <w:rPr>
            <w:rFonts w:ascii="Times New Roman" w:eastAsia="Times New Roman" w:hAnsi="Times New Roman" w:cs="Times New Roman"/>
            <w:sz w:val="24"/>
            <w:szCs w:val="20"/>
            <w:lang w:val="en-GB" w:eastAsia="zh-CN"/>
          </w:rPr>
          <w:delText>geographical</w:delText>
        </w:r>
      </w:del>
      <w:ins w:id="30"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1"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5F869178" w14:textId="4B1441BA"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2"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48877FBC" w14:textId="49F8E280"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3"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113C32A8"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resolves</w:t>
      </w:r>
      <w:proofErr w:type="gramEnd"/>
    </w:p>
    <w:p w14:paraId="4D7004F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administrations which implement IMT:</w:t>
      </w:r>
    </w:p>
    <w:p w14:paraId="5D7B387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make the necessary frequencies available for system development;</w:t>
      </w:r>
    </w:p>
    <w:p w14:paraId="5B322B09"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those frequencies when IMT is implemented;</w:t>
      </w:r>
    </w:p>
    <w:p w14:paraId="2EA9D12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43C8EF86" w14:textId="2514347C"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invites</w:t>
      </w:r>
      <w:proofErr w:type="gramEnd"/>
      <w:r w:rsidRPr="00B51435">
        <w:rPr>
          <w:rFonts w:ascii="Times New Roman" w:eastAsia="Calibri" w:hAnsi="Times New Roman" w:cs="Times New Roman"/>
          <w:i/>
          <w:sz w:val="24"/>
          <w:lang w:val="en-GB"/>
        </w:rPr>
        <w:t xml:space="preserve"> </w:t>
      </w:r>
      <w:del w:id="34"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5" w:author="USA" w:date="2018-02-20T13:10:00Z">
        <w:r w:rsidR="008222C8" w:rsidRPr="00B51435">
          <w:rPr>
            <w:rFonts w:ascii="Times New Roman" w:eastAsia="Calibri" w:hAnsi="Times New Roman" w:cs="Times New Roman"/>
            <w:i/>
            <w:sz w:val="24"/>
            <w:lang w:val="en-GB"/>
          </w:rPr>
          <w:t>administrations</w:t>
        </w:r>
      </w:ins>
    </w:p>
    <w:p w14:paraId="0E99D048" w14:textId="4AD034B5"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6" w:author="USA" w:date="2018-02-20T13:10:00Z"/>
          <w:rFonts w:ascii="Times New Roman" w:eastAsia="Times New Roman" w:hAnsi="Times New Roman" w:cs="Times New Roman"/>
          <w:sz w:val="24"/>
          <w:szCs w:val="20"/>
          <w:lang w:val="en-GB"/>
        </w:rPr>
      </w:pPr>
      <w:del w:id="37"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3DD82383" w14:textId="29E5E616"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38" w:author="USA" w:date="2018-02-20T13:10:00Z"/>
          <w:rFonts w:ascii="Times New Roman" w:eastAsia="Times New Roman" w:hAnsi="Times New Roman" w:cs="Times New Roman"/>
          <w:i/>
          <w:sz w:val="24"/>
          <w:szCs w:val="20"/>
          <w:lang w:val="en-GB"/>
        </w:rPr>
      </w:pPr>
      <w:del w:id="39" w:author="USA" w:date="2018-02-20T13:10:00Z">
        <w:r w:rsidRPr="00B51435" w:rsidDel="008222C8">
          <w:rPr>
            <w:rFonts w:ascii="Times New Roman" w:eastAsia="Times New Roman" w:hAnsi="Times New Roman" w:cs="Times New Roman"/>
            <w:i/>
            <w:sz w:val="24"/>
            <w:szCs w:val="20"/>
            <w:lang w:val="en-GB"/>
          </w:rPr>
          <w:delText>encourages administrations</w:delText>
        </w:r>
      </w:del>
    </w:p>
    <w:p w14:paraId="27D72BC3" w14:textId="09372F35"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40" w:author="USA" w:date="2018-02-20T13:11:00Z">
        <w:r w:rsidRPr="00B51435" w:rsidDel="008222C8">
          <w:rPr>
            <w:rFonts w:ascii="Times New Roman" w:eastAsia="Times New Roman" w:hAnsi="Times New Roman" w:cs="Times New Roman"/>
            <w:sz w:val="24"/>
            <w:szCs w:val="20"/>
            <w:lang w:val="en-GB"/>
          </w:rPr>
          <w:delText>;</w:delText>
        </w:r>
      </w:del>
      <w:ins w:id="41" w:author="USA" w:date="2018-02-20T13:11:00Z">
        <w:r w:rsidR="008222C8">
          <w:rPr>
            <w:rFonts w:ascii="Times New Roman" w:eastAsia="Times New Roman" w:hAnsi="Times New Roman" w:cs="Times New Roman"/>
            <w:sz w:val="24"/>
            <w:szCs w:val="20"/>
            <w:lang w:val="en-GB"/>
          </w:rPr>
          <w:t>,</w:t>
        </w:r>
      </w:ins>
    </w:p>
    <w:p w14:paraId="04B6A326" w14:textId="5BC85529"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2" w:author="USA" w:date="2018-02-20T13:12:00Z"/>
          <w:rFonts w:ascii="Times New Roman" w:eastAsia="Times New Roman" w:hAnsi="Times New Roman" w:cs="Times New Roman"/>
          <w:sz w:val="24"/>
          <w:szCs w:val="20"/>
          <w:lang w:val="en-GB"/>
        </w:rPr>
      </w:pPr>
      <w:del w:id="43" w:author="USA" w:date="2018-02-20T13:12:00Z">
        <w:r w:rsidRPr="00B51435" w:rsidDel="008222C8">
          <w:rPr>
            <w:rFonts w:ascii="Times New Roman" w:eastAsia="Times New Roman" w:hAnsi="Times New Roman" w:cs="Times New Roman"/>
            <w:sz w:val="24"/>
            <w:szCs w:val="20"/>
            <w:lang w:val="en-GB"/>
          </w:rPr>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6D9D8AF8" w14:textId="25619A60"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4" w:author="USA" w:date="2018-02-20T13:12:00Z"/>
          <w:rFonts w:ascii="Times New Roman" w:eastAsia="Times New Roman" w:hAnsi="Times New Roman" w:cs="Times New Roman"/>
          <w:i/>
          <w:sz w:val="24"/>
          <w:szCs w:val="20"/>
          <w:lang w:val="en-GB"/>
        </w:rPr>
      </w:pPr>
      <w:del w:id="45"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4FE945B4" w14:textId="461EE97B"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6" w:author="USA" w:date="2018-02-20T13:12:00Z"/>
          <w:rFonts w:ascii="Times New Roman" w:eastAsia="Times New Roman" w:hAnsi="Times New Roman" w:cs="Times New Roman"/>
          <w:sz w:val="24"/>
          <w:szCs w:val="20"/>
          <w:lang w:val="en-GB"/>
        </w:rPr>
      </w:pPr>
      <w:del w:id="47"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4323DCB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further</w:t>
      </w:r>
      <w:proofErr w:type="gramEnd"/>
      <w:r w:rsidRPr="00B51435">
        <w:rPr>
          <w:rFonts w:ascii="Times New Roman" w:eastAsia="Calibri" w:hAnsi="Times New Roman" w:cs="Times New Roman"/>
          <w:i/>
          <w:sz w:val="24"/>
          <w:lang w:val="en-GB"/>
        </w:rPr>
        <w:t xml:space="preserve"> invites ITU</w:t>
      </w:r>
      <w:r w:rsidRPr="00B51435">
        <w:rPr>
          <w:rFonts w:ascii="Times New Roman" w:eastAsia="Calibri" w:hAnsi="Times New Roman" w:cs="Times New Roman"/>
          <w:i/>
          <w:sz w:val="24"/>
          <w:lang w:val="en-GB"/>
        </w:rPr>
        <w:noBreakHyphen/>
        <w:t>R</w:t>
      </w:r>
    </w:p>
    <w:p w14:paraId="51D80A0A"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to</w:t>
      </w:r>
      <w:proofErr w:type="gramEnd"/>
      <w:r w:rsidRPr="00B51435">
        <w:rPr>
          <w:rFonts w:ascii="Times New Roman" w:eastAsia="Times New Roman" w:hAnsi="Times New Roman" w:cs="Times New Roman"/>
          <w:sz w:val="24"/>
          <w:szCs w:val="20"/>
          <w:lang w:val="en-GB"/>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609BC750"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29C1FD7E" w14:textId="7658F5B0" w:rsidR="001971E8" w:rsidRDefault="001971E8" w:rsidP="008222C8">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Reasons</w:t>
      </w:r>
      <w:r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5642ECB8" w14:textId="5C71FC4A" w:rsidR="001971E8" w:rsidRPr="001971E8" w:rsidRDefault="001971E8" w:rsidP="001971E8">
      <w:pPr>
        <w:widowControl w:val="0"/>
        <w:overflowPunct w:val="0"/>
        <w:autoSpaceDE w:val="0"/>
        <w:autoSpaceDN w:val="0"/>
        <w:adjustRightInd w:val="0"/>
        <w:spacing w:line="251" w:lineRule="auto"/>
        <w:ind w:right="60"/>
        <w:rPr>
          <w:rFonts w:ascii="Times New Roman" w:eastAsia="Times New Roman" w:hAnsi="Times New Roman" w:cs="Times New Roman"/>
          <w:sz w:val="24"/>
          <w:szCs w:val="24"/>
        </w:rPr>
      </w:pPr>
    </w:p>
    <w:p w14:paraId="1DBAFE7F" w14:textId="77777777" w:rsidR="001971E8" w:rsidRDefault="001971E8"/>
    <w:sectPr w:rsidR="001971E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0FE2C" w14:textId="77777777" w:rsidR="0055144B" w:rsidRDefault="0055144B" w:rsidP="00F23DBD">
      <w:pPr>
        <w:spacing w:after="0" w:line="240" w:lineRule="auto"/>
      </w:pPr>
      <w:r>
        <w:separator/>
      </w:r>
    </w:p>
  </w:endnote>
  <w:endnote w:type="continuationSeparator" w:id="0">
    <w:p w14:paraId="1AA67E78" w14:textId="77777777" w:rsidR="0055144B" w:rsidRDefault="0055144B"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909C87" w14:textId="77777777" w:rsidR="0055144B" w:rsidRDefault="0055144B" w:rsidP="00F23DBD">
      <w:pPr>
        <w:spacing w:after="0" w:line="240" w:lineRule="auto"/>
      </w:pPr>
      <w:r>
        <w:separator/>
      </w:r>
    </w:p>
  </w:footnote>
  <w:footnote w:type="continuationSeparator" w:id="0">
    <w:p w14:paraId="11E47B28" w14:textId="77777777" w:rsidR="0055144B" w:rsidRDefault="0055144B" w:rsidP="00F23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19E0" w14:textId="5E4F5675" w:rsidR="00F23DBD" w:rsidRDefault="00F23DBD" w:rsidP="00F23DBD">
    <w:pPr>
      <w:widowControl w:val="0"/>
      <w:overflowPunct w:val="0"/>
      <w:autoSpaceDE w:val="0"/>
      <w:autoSpaceDN w:val="0"/>
      <w:adjustRightInd w:val="0"/>
      <w:jc w:val="right"/>
      <w:rPr>
        <w:rFonts w:ascii="Times New Roman" w:eastAsia="Times New Roman" w:hAnsi="Times New Roman" w:cs="Times New Roman"/>
        <w:sz w:val="24"/>
      </w:rPr>
    </w:pPr>
    <w:bookmarkStart w:id="48" w:name="page2"/>
    <w:bookmarkEnd w:id="48"/>
    <w:r w:rsidRPr="00F23DBD">
      <w:rPr>
        <w:rFonts w:ascii="Times New Roman" w:eastAsia="Times New Roman" w:hAnsi="Times New Roman" w:cs="Times New Roman"/>
        <w:sz w:val="24"/>
      </w:rPr>
      <w:t>I</w:t>
    </w:r>
    <w:r w:rsidR="002E0AE9">
      <w:rPr>
        <w:rFonts w:ascii="Times New Roman" w:eastAsia="Times New Roman" w:hAnsi="Times New Roman" w:cs="Times New Roman"/>
        <w:sz w:val="24"/>
      </w:rPr>
      <w:t>WG-2/062</w:t>
    </w:r>
    <w:r w:rsidRPr="00F23DBD">
      <w:rPr>
        <w:rFonts w:ascii="Times New Roman" w:eastAsia="Times New Roman" w:hAnsi="Times New Roman" w:cs="Times New Roman"/>
        <w:sz w:val="24"/>
      </w:rPr>
      <w:t xml:space="preserve"> (</w:t>
    </w:r>
    <w:r w:rsidR="002E0AE9">
      <w:rPr>
        <w:rFonts w:ascii="Times New Roman" w:eastAsia="Times New Roman" w:hAnsi="Times New Roman" w:cs="Times New Roman"/>
        <w:sz w:val="24"/>
      </w:rPr>
      <w:t>21</w:t>
    </w:r>
    <w:r w:rsidRPr="00F23DBD">
      <w:rPr>
        <w:rFonts w:ascii="Times New Roman" w:eastAsia="Times New Roman" w:hAnsi="Times New Roman" w:cs="Times New Roman"/>
        <w:sz w:val="24"/>
      </w:rPr>
      <w:t>.0</w:t>
    </w:r>
    <w:r>
      <w:rPr>
        <w:rFonts w:ascii="Times New Roman" w:eastAsia="Times New Roman" w:hAnsi="Times New Roman" w:cs="Times New Roman"/>
        <w:sz w:val="24"/>
      </w:rPr>
      <w:t>2</w:t>
    </w:r>
    <w:r w:rsidRPr="00F23DBD">
      <w:rPr>
        <w:rFonts w:ascii="Times New Roman" w:eastAsia="Times New Roman" w:hAnsi="Times New Roman" w:cs="Times New Roman"/>
        <w:sz w:val="24"/>
      </w:rPr>
      <w:t>.18)</w:t>
    </w:r>
  </w:p>
  <w:p w14:paraId="6894DFD9" w14:textId="59557946" w:rsidR="002E0AE9" w:rsidRPr="00F23DBD" w:rsidRDefault="002E0AE9"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Brennan Price-</w:t>
    </w:r>
    <w:proofErr w:type="spellStart"/>
    <w:r>
      <w:rPr>
        <w:rFonts w:ascii="Times New Roman" w:eastAsia="Times New Roman" w:hAnsi="Times New Roman" w:cs="Times New Roman"/>
        <w:sz w:val="24"/>
      </w:rPr>
      <w:t>Echostar</w:t>
    </w:r>
    <w:proofErr w:type="spellEnd"/>
  </w:p>
  <w:p w14:paraId="3D99C771" w14:textId="77777777" w:rsidR="00F23DBD" w:rsidRDefault="00F23D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A"/>
    <w:rsid w:val="0004786E"/>
    <w:rsid w:val="00087737"/>
    <w:rsid w:val="000C5B98"/>
    <w:rsid w:val="000F76B1"/>
    <w:rsid w:val="00120D34"/>
    <w:rsid w:val="001643D0"/>
    <w:rsid w:val="001971E8"/>
    <w:rsid w:val="001C0E28"/>
    <w:rsid w:val="001D2027"/>
    <w:rsid w:val="00233688"/>
    <w:rsid w:val="002510EE"/>
    <w:rsid w:val="00251586"/>
    <w:rsid w:val="002C1593"/>
    <w:rsid w:val="002E0AE9"/>
    <w:rsid w:val="00333213"/>
    <w:rsid w:val="00345DF7"/>
    <w:rsid w:val="003756D9"/>
    <w:rsid w:val="003F1B68"/>
    <w:rsid w:val="0045465A"/>
    <w:rsid w:val="0055144B"/>
    <w:rsid w:val="00593CB4"/>
    <w:rsid w:val="005A0ABA"/>
    <w:rsid w:val="005B7A84"/>
    <w:rsid w:val="005E1B0D"/>
    <w:rsid w:val="006D28BD"/>
    <w:rsid w:val="006F1790"/>
    <w:rsid w:val="00725EAD"/>
    <w:rsid w:val="007E7014"/>
    <w:rsid w:val="008222C8"/>
    <w:rsid w:val="0086546F"/>
    <w:rsid w:val="009668CD"/>
    <w:rsid w:val="009924B8"/>
    <w:rsid w:val="00A1318E"/>
    <w:rsid w:val="00A376B0"/>
    <w:rsid w:val="00AD61AF"/>
    <w:rsid w:val="00AD6B14"/>
    <w:rsid w:val="00B112E6"/>
    <w:rsid w:val="00B51435"/>
    <w:rsid w:val="00B545F4"/>
    <w:rsid w:val="00BF3AA2"/>
    <w:rsid w:val="00C9192A"/>
    <w:rsid w:val="00DB5C31"/>
    <w:rsid w:val="00EB1DAC"/>
    <w:rsid w:val="00EE5871"/>
    <w:rsid w:val="00F07900"/>
    <w:rsid w:val="00F23DBD"/>
    <w:rsid w:val="00F25796"/>
    <w:rsid w:val="00F377C7"/>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57875"/>
  <w15:chartTrackingRefBased/>
  <w15:docId w15:val="{6DE65360-FA10-4552-A8A6-8F02F89F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basedOn w:val="Normal"/>
    <w:link w:val="HeaderChar"/>
    <w:uiPriority w:val="99"/>
    <w:unhideWhenUsed/>
    <w:rsid w:val="00F2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E7E3D-1E3E-4063-A693-186290D60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777</Words>
  <Characters>4414</Characters>
  <Application>Microsoft Office Word</Application>
  <DocSecurity>0</DocSecurity>
  <Lines>92</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USA</cp:lastModifiedBy>
  <cp:revision>4</cp:revision>
  <dcterms:created xsi:type="dcterms:W3CDTF">2018-02-20T20:57:00Z</dcterms:created>
  <dcterms:modified xsi:type="dcterms:W3CDTF">2018-02-20T21:13:00Z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2018-02-20 21:13:55Z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