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39929" w14:textId="77777777" w:rsidR="0039127E" w:rsidRDefault="0039127E" w:rsidP="002150C6">
      <w:pPr>
        <w:pStyle w:val="Default"/>
        <w:spacing w:after="120"/>
      </w:pPr>
    </w:p>
    <w:p w14:paraId="07579EAD" w14:textId="77777777" w:rsidR="001B10D6" w:rsidRDefault="001B10D6" w:rsidP="001B10D6">
      <w:pPr>
        <w:pStyle w:val="Default"/>
        <w:spacing w:after="120"/>
        <w:jc w:val="center"/>
        <w:rPr>
          <w:b/>
          <w:bCs/>
          <w:sz w:val="48"/>
          <w:szCs w:val="48"/>
        </w:rPr>
      </w:pPr>
    </w:p>
    <w:p w14:paraId="476F1216" w14:textId="77777777" w:rsidR="0039127E" w:rsidRDefault="0039127E" w:rsidP="001B10D6">
      <w:pPr>
        <w:pStyle w:val="Default"/>
        <w:spacing w:after="120"/>
        <w:jc w:val="center"/>
        <w:rPr>
          <w:sz w:val="48"/>
          <w:szCs w:val="48"/>
        </w:rPr>
      </w:pPr>
      <w:r>
        <w:rPr>
          <w:b/>
          <w:bCs/>
          <w:sz w:val="48"/>
          <w:szCs w:val="48"/>
        </w:rPr>
        <w:t>CPNI</w:t>
      </w:r>
    </w:p>
    <w:p w14:paraId="0B15BB86" w14:textId="77777777" w:rsidR="0039127E" w:rsidRDefault="0039127E" w:rsidP="001B10D6">
      <w:pPr>
        <w:pStyle w:val="Default"/>
        <w:spacing w:after="120"/>
        <w:jc w:val="center"/>
        <w:rPr>
          <w:sz w:val="48"/>
          <w:szCs w:val="48"/>
        </w:rPr>
      </w:pPr>
      <w:r>
        <w:rPr>
          <w:b/>
          <w:bCs/>
          <w:sz w:val="48"/>
          <w:szCs w:val="48"/>
        </w:rPr>
        <w:t>Policies &amp; Procedures Manual</w:t>
      </w:r>
    </w:p>
    <w:p w14:paraId="5BC7BBE0" w14:textId="0D08658C" w:rsidR="0039127E" w:rsidRDefault="0035728E" w:rsidP="002150C6">
      <w:pPr>
        <w:pStyle w:val="Default"/>
        <w:pageBreakBefore/>
        <w:spacing w:after="120"/>
        <w:jc w:val="center"/>
        <w:rPr>
          <w:sz w:val="22"/>
          <w:szCs w:val="22"/>
        </w:rPr>
      </w:pPr>
      <w:r>
        <w:rPr>
          <w:sz w:val="22"/>
          <w:szCs w:val="22"/>
        </w:rPr>
        <w:lastRenderedPageBreak/>
        <w:t>January</w:t>
      </w:r>
      <w:r w:rsidR="0039127E">
        <w:rPr>
          <w:sz w:val="22"/>
          <w:szCs w:val="22"/>
        </w:rPr>
        <w:t xml:space="preserve"> </w:t>
      </w:r>
      <w:r>
        <w:rPr>
          <w:sz w:val="22"/>
          <w:szCs w:val="22"/>
        </w:rPr>
        <w:t>1</w:t>
      </w:r>
      <w:bookmarkStart w:id="0" w:name="_GoBack"/>
      <w:bookmarkEnd w:id="0"/>
      <w:r w:rsidR="0039127E">
        <w:rPr>
          <w:sz w:val="22"/>
          <w:szCs w:val="22"/>
        </w:rPr>
        <w:t>, 20</w:t>
      </w:r>
      <w:r w:rsidR="002150C6">
        <w:rPr>
          <w:sz w:val="22"/>
          <w:szCs w:val="22"/>
        </w:rPr>
        <w:t>1</w:t>
      </w:r>
      <w:r w:rsidR="0039127E">
        <w:rPr>
          <w:sz w:val="22"/>
          <w:szCs w:val="22"/>
        </w:rPr>
        <w:t>9</w:t>
      </w:r>
    </w:p>
    <w:p w14:paraId="187F630F" w14:textId="77777777" w:rsidR="0039127E" w:rsidRDefault="0039127E" w:rsidP="002150C6">
      <w:pPr>
        <w:pStyle w:val="Default"/>
        <w:spacing w:after="120"/>
        <w:rPr>
          <w:sz w:val="36"/>
          <w:szCs w:val="36"/>
        </w:rPr>
      </w:pPr>
      <w:r>
        <w:rPr>
          <w:b/>
          <w:bCs/>
          <w:sz w:val="36"/>
          <w:szCs w:val="36"/>
        </w:rPr>
        <w:t xml:space="preserve">Introduction </w:t>
      </w:r>
    </w:p>
    <w:p w14:paraId="6A07F264" w14:textId="42D3AE25" w:rsidR="0039127E" w:rsidRDefault="0039127E" w:rsidP="002150C6">
      <w:pPr>
        <w:pStyle w:val="Default"/>
        <w:spacing w:after="120"/>
        <w:rPr>
          <w:sz w:val="22"/>
          <w:szCs w:val="22"/>
        </w:rPr>
      </w:pPr>
      <w:r>
        <w:rPr>
          <w:sz w:val="22"/>
          <w:szCs w:val="22"/>
        </w:rPr>
        <w:t xml:space="preserve">Under </w:t>
      </w:r>
      <w:r w:rsidR="00D72B0B">
        <w:rPr>
          <w:sz w:val="22"/>
          <w:szCs w:val="22"/>
        </w:rPr>
        <w:t>federal law</w:t>
      </w:r>
      <w:r>
        <w:rPr>
          <w:sz w:val="22"/>
          <w:szCs w:val="22"/>
        </w:rPr>
        <w:t xml:space="preserve">, telecommunications carriers are required to protect the </w:t>
      </w:r>
      <w:r w:rsidR="00D72B0B">
        <w:rPr>
          <w:sz w:val="22"/>
          <w:szCs w:val="22"/>
        </w:rPr>
        <w:t xml:space="preserve">“customer proprietary network information” or “CPNI” of </w:t>
      </w:r>
      <w:r>
        <w:rPr>
          <w:sz w:val="22"/>
          <w:szCs w:val="22"/>
        </w:rPr>
        <w:t>their customers</w:t>
      </w:r>
      <w:r w:rsidR="00AB2120">
        <w:rPr>
          <w:sz w:val="22"/>
          <w:szCs w:val="22"/>
        </w:rPr>
        <w:t xml:space="preserve"> under rules established by the Federal Communications Commission or “FCC</w:t>
      </w:r>
      <w:r>
        <w:rPr>
          <w:sz w:val="22"/>
          <w:szCs w:val="22"/>
        </w:rPr>
        <w:t>.</w:t>
      </w:r>
      <w:r w:rsidR="00AB2120">
        <w:rPr>
          <w:sz w:val="22"/>
          <w:szCs w:val="22"/>
        </w:rPr>
        <w:t>”</w:t>
      </w:r>
      <w:r>
        <w:rPr>
          <w:sz w:val="22"/>
          <w:szCs w:val="22"/>
        </w:rPr>
        <w:t xml:space="preserve"> </w:t>
      </w:r>
      <w:r w:rsidR="006B2302">
        <w:rPr>
          <w:sz w:val="22"/>
          <w:szCs w:val="22"/>
        </w:rPr>
        <w:t xml:space="preserve">This </w:t>
      </w:r>
      <w:r w:rsidR="008745DD">
        <w:rPr>
          <w:sz w:val="22"/>
          <w:szCs w:val="22"/>
        </w:rPr>
        <w:t>M</w:t>
      </w:r>
      <w:r w:rsidR="00AB2120" w:rsidRPr="00AB2120">
        <w:rPr>
          <w:sz w:val="22"/>
          <w:szCs w:val="22"/>
        </w:rPr>
        <w:t>anual</w:t>
      </w:r>
      <w:r>
        <w:rPr>
          <w:sz w:val="22"/>
          <w:szCs w:val="22"/>
        </w:rPr>
        <w:t xml:space="preserve"> </w:t>
      </w:r>
      <w:r w:rsidR="006B2302">
        <w:rPr>
          <w:sz w:val="22"/>
          <w:szCs w:val="22"/>
        </w:rPr>
        <w:t xml:space="preserve">explains </w:t>
      </w:r>
      <w:r w:rsidR="008D49E5">
        <w:rPr>
          <w:sz w:val="22"/>
          <w:szCs w:val="22"/>
        </w:rPr>
        <w:t>i</w:t>
      </w:r>
      <w:r w:rsidR="008745DD">
        <w:rPr>
          <w:sz w:val="22"/>
          <w:szCs w:val="22"/>
        </w:rPr>
        <w:t xml:space="preserve">3 BROADBAND’s policies and procedures to meet its </w:t>
      </w:r>
      <w:r w:rsidR="006B2302">
        <w:rPr>
          <w:sz w:val="22"/>
          <w:szCs w:val="22"/>
        </w:rPr>
        <w:t xml:space="preserve">obligations under </w:t>
      </w:r>
      <w:r>
        <w:rPr>
          <w:sz w:val="22"/>
          <w:szCs w:val="22"/>
        </w:rPr>
        <w:t xml:space="preserve">the FCC </w:t>
      </w:r>
      <w:r w:rsidR="008745DD">
        <w:rPr>
          <w:sz w:val="22"/>
          <w:szCs w:val="22"/>
        </w:rPr>
        <w:t xml:space="preserve">CPNI </w:t>
      </w:r>
      <w:r>
        <w:rPr>
          <w:sz w:val="22"/>
          <w:szCs w:val="22"/>
        </w:rPr>
        <w:t xml:space="preserve">guidelines. A </w:t>
      </w:r>
      <w:r w:rsidR="008745DD">
        <w:rPr>
          <w:sz w:val="22"/>
          <w:szCs w:val="22"/>
        </w:rPr>
        <w:t xml:space="preserve">complete </w:t>
      </w:r>
      <w:r>
        <w:rPr>
          <w:sz w:val="22"/>
          <w:szCs w:val="22"/>
        </w:rPr>
        <w:t xml:space="preserve">copy </w:t>
      </w:r>
      <w:r w:rsidR="008745DD">
        <w:rPr>
          <w:sz w:val="22"/>
          <w:szCs w:val="22"/>
        </w:rPr>
        <w:t xml:space="preserve">of this </w:t>
      </w:r>
      <w:r>
        <w:rPr>
          <w:sz w:val="22"/>
          <w:szCs w:val="22"/>
        </w:rPr>
        <w:t xml:space="preserve">Manual has been electronically issued to every employee and is posted in every department of the </w:t>
      </w:r>
      <w:r w:rsidR="008D49E5">
        <w:rPr>
          <w:sz w:val="22"/>
          <w:szCs w:val="22"/>
        </w:rPr>
        <w:t>i</w:t>
      </w:r>
      <w:r>
        <w:rPr>
          <w:sz w:val="22"/>
          <w:szCs w:val="22"/>
        </w:rPr>
        <w:t>3 BROADBAND office</w:t>
      </w:r>
      <w:r w:rsidR="008D49E5">
        <w:rPr>
          <w:sz w:val="22"/>
          <w:szCs w:val="22"/>
        </w:rPr>
        <w:t xml:space="preserve"> and each of its retail establishments</w:t>
      </w:r>
      <w:r>
        <w:rPr>
          <w:sz w:val="22"/>
          <w:szCs w:val="22"/>
        </w:rPr>
        <w:t xml:space="preserve">. </w:t>
      </w:r>
    </w:p>
    <w:p w14:paraId="4DEACC28" w14:textId="77777777" w:rsidR="0062649C" w:rsidRPr="0062649C" w:rsidRDefault="0062649C" w:rsidP="00942281">
      <w:pPr>
        <w:pStyle w:val="NormalWeb"/>
        <w:spacing w:before="0" w:beforeAutospacing="0" w:after="120" w:afterAutospacing="0"/>
        <w:rPr>
          <w:rFonts w:ascii="Arial" w:hAnsi="Arial"/>
          <w:sz w:val="22"/>
        </w:rPr>
      </w:pPr>
      <w:r w:rsidRPr="0062649C">
        <w:rPr>
          <w:rFonts w:ascii="Arial" w:hAnsi="Arial"/>
          <w:sz w:val="22"/>
          <w:szCs w:val="22"/>
        </w:rPr>
        <w:t>According to the law</w:t>
      </w:r>
      <w:r w:rsidR="00AB027B">
        <w:rPr>
          <w:rFonts w:ascii="Arial" w:hAnsi="Arial"/>
          <w:sz w:val="22"/>
          <w:szCs w:val="22"/>
        </w:rPr>
        <w:t xml:space="preserve">, CPNI </w:t>
      </w:r>
      <w:r w:rsidRPr="0062649C">
        <w:rPr>
          <w:rFonts w:ascii="Arial" w:hAnsi="Arial"/>
          <w:sz w:val="22"/>
        </w:rPr>
        <w:t>means--</w:t>
      </w:r>
    </w:p>
    <w:p w14:paraId="43A6EE9A" w14:textId="77777777" w:rsidR="0062649C" w:rsidRPr="0062649C" w:rsidRDefault="0062649C" w:rsidP="00942281">
      <w:pPr>
        <w:pStyle w:val="NormalWeb"/>
        <w:spacing w:before="0" w:beforeAutospacing="0" w:after="120" w:afterAutospacing="0"/>
        <w:ind w:left="720" w:hanging="360"/>
        <w:jc w:val="both"/>
        <w:rPr>
          <w:rFonts w:ascii="Arial" w:hAnsi="Arial"/>
          <w:sz w:val="22"/>
        </w:rPr>
      </w:pPr>
      <w:r w:rsidRPr="009776CB">
        <w:rPr>
          <w:rStyle w:val="subsectionhovertext"/>
          <w:rFonts w:ascii="Arial" w:hAnsi="Arial"/>
          <w:bCs/>
          <w:sz w:val="22"/>
        </w:rPr>
        <w:t>(A)</w:t>
      </w:r>
      <w:r w:rsidR="009776CB">
        <w:rPr>
          <w:rStyle w:val="subsectionhovertext"/>
          <w:rFonts w:ascii="Arial" w:hAnsi="Arial"/>
          <w:bCs/>
          <w:sz w:val="22"/>
        </w:rPr>
        <w:tab/>
        <w:t>i</w:t>
      </w:r>
      <w:r w:rsidRPr="0062649C">
        <w:rPr>
          <w:rFonts w:ascii="Arial" w:hAnsi="Arial"/>
          <w:sz w:val="22"/>
        </w:rPr>
        <w:t xml:space="preserve">nformation that relates to the quantity, technical configuration, type, destination, location, and amount of use of a telecommunications service subscribed to by any customer of a telecommunications carrier, and that is made available to the carrier by the customer solely by virtue of the carrier-customer </w:t>
      </w:r>
      <w:proofErr w:type="gramStart"/>
      <w:r w:rsidRPr="0062649C">
        <w:rPr>
          <w:rFonts w:ascii="Arial" w:hAnsi="Arial"/>
          <w:sz w:val="22"/>
        </w:rPr>
        <w:t>relationship;  and</w:t>
      </w:r>
      <w:proofErr w:type="gramEnd"/>
    </w:p>
    <w:p w14:paraId="761C5C24" w14:textId="77777777" w:rsidR="0062649C" w:rsidRPr="0062649C" w:rsidRDefault="0062649C" w:rsidP="00942281">
      <w:pPr>
        <w:pStyle w:val="NormalWeb"/>
        <w:spacing w:before="0" w:beforeAutospacing="0" w:after="120" w:afterAutospacing="0"/>
        <w:ind w:left="720" w:hanging="360"/>
        <w:jc w:val="both"/>
        <w:rPr>
          <w:rFonts w:ascii="Arial" w:hAnsi="Arial"/>
          <w:sz w:val="22"/>
        </w:rPr>
      </w:pPr>
      <w:r w:rsidRPr="009776CB">
        <w:rPr>
          <w:rStyle w:val="subsectionhovertext"/>
          <w:rFonts w:ascii="Arial" w:hAnsi="Arial"/>
          <w:bCs/>
          <w:sz w:val="22"/>
        </w:rPr>
        <w:t>(B)</w:t>
      </w:r>
      <w:r w:rsidR="009776CB">
        <w:rPr>
          <w:rStyle w:val="subsectionhovertext"/>
          <w:rFonts w:ascii="Arial" w:hAnsi="Arial"/>
          <w:bCs/>
          <w:sz w:val="22"/>
        </w:rPr>
        <w:tab/>
      </w:r>
      <w:r w:rsidRPr="0062649C">
        <w:rPr>
          <w:rFonts w:ascii="Arial" w:hAnsi="Arial"/>
          <w:sz w:val="22"/>
        </w:rPr>
        <w:t>information contained in the bills pertaining to telephone exchange service or telephone toll service received by a customer of a carrier;</w:t>
      </w:r>
    </w:p>
    <w:p w14:paraId="3907B4E2" w14:textId="77777777" w:rsidR="0062649C" w:rsidRPr="0062649C" w:rsidRDefault="0062649C" w:rsidP="00942281">
      <w:pPr>
        <w:pStyle w:val="NormalWeb"/>
        <w:spacing w:before="0" w:beforeAutospacing="0" w:after="120" w:afterAutospacing="0"/>
        <w:rPr>
          <w:rFonts w:ascii="Arial" w:hAnsi="Arial"/>
          <w:sz w:val="22"/>
        </w:rPr>
      </w:pPr>
      <w:r w:rsidRPr="0062649C">
        <w:rPr>
          <w:rFonts w:ascii="Arial" w:hAnsi="Arial"/>
          <w:sz w:val="22"/>
        </w:rPr>
        <w:t>except that such term does not include subscriber list information.</w:t>
      </w:r>
    </w:p>
    <w:p w14:paraId="77B319D7" w14:textId="77777777" w:rsidR="0097320C" w:rsidRDefault="00210014" w:rsidP="002150C6">
      <w:pPr>
        <w:pStyle w:val="Default"/>
        <w:spacing w:after="120"/>
        <w:rPr>
          <w:sz w:val="22"/>
          <w:szCs w:val="22"/>
        </w:rPr>
      </w:pPr>
      <w:r>
        <w:rPr>
          <w:sz w:val="22"/>
          <w:szCs w:val="22"/>
        </w:rPr>
        <w:t xml:space="preserve">As interpreted by the </w:t>
      </w:r>
      <w:r w:rsidR="0039127E">
        <w:rPr>
          <w:sz w:val="22"/>
          <w:szCs w:val="22"/>
        </w:rPr>
        <w:t>FCC, CPNI encompasses “where, when and to whom” a customer places a call, as well as the types of service offerings to which the customer subscribes and the extent to which the service is used. CPNI also includes information typically contained in Call Detail Records, such as the phone numbers called by a consumer; the frequency, duration, and timing of such calls. It also includes the additional services and features purchased by the consumer, such as call waiting, Caller ID, etc. CPNI, therefore, contains not only private, personal information, but commercially-sensitive information, as well.</w:t>
      </w:r>
      <w:r w:rsidR="00AB5058">
        <w:rPr>
          <w:sz w:val="22"/>
          <w:szCs w:val="22"/>
        </w:rPr>
        <w:t xml:space="preserve">  </w:t>
      </w:r>
    </w:p>
    <w:p w14:paraId="2CF341D8" w14:textId="77777777" w:rsidR="0039127E" w:rsidRDefault="00AB5058" w:rsidP="002150C6">
      <w:pPr>
        <w:pStyle w:val="Default"/>
        <w:spacing w:after="120"/>
        <w:rPr>
          <w:sz w:val="22"/>
          <w:szCs w:val="22"/>
        </w:rPr>
      </w:pPr>
      <w:r>
        <w:rPr>
          <w:sz w:val="22"/>
          <w:szCs w:val="22"/>
        </w:rPr>
        <w:t xml:space="preserve">A “customer” is the person to whom or entity to which i3 Broadband is providing service, presumptively the person or entity whose name is on the bill </w:t>
      </w:r>
      <w:r w:rsidR="0097320C">
        <w:rPr>
          <w:sz w:val="22"/>
          <w:szCs w:val="22"/>
        </w:rPr>
        <w:t>or their legal representative.</w:t>
      </w:r>
    </w:p>
    <w:p w14:paraId="0B31D550" w14:textId="77777777" w:rsidR="0039127E" w:rsidRDefault="0039127E" w:rsidP="002150C6">
      <w:pPr>
        <w:pStyle w:val="Default"/>
        <w:spacing w:after="120"/>
        <w:rPr>
          <w:sz w:val="22"/>
          <w:szCs w:val="22"/>
        </w:rPr>
      </w:pPr>
      <w:r>
        <w:rPr>
          <w:sz w:val="22"/>
          <w:szCs w:val="22"/>
        </w:rPr>
        <w:t>CPNI does not include a customer’s name, phone number and address</w:t>
      </w:r>
      <w:r w:rsidR="00452A42">
        <w:rPr>
          <w:sz w:val="22"/>
          <w:szCs w:val="22"/>
        </w:rPr>
        <w:t xml:space="preserve"> (unless a customer designates them as unlisted). It also does not extend to </w:t>
      </w:r>
      <w:r>
        <w:rPr>
          <w:sz w:val="22"/>
          <w:szCs w:val="22"/>
        </w:rPr>
        <w:t>aggregate</w:t>
      </w:r>
      <w:r w:rsidR="00452A42">
        <w:rPr>
          <w:sz w:val="22"/>
          <w:szCs w:val="22"/>
        </w:rPr>
        <w:t xml:space="preserve">d </w:t>
      </w:r>
      <w:r w:rsidR="008D49E5">
        <w:rPr>
          <w:sz w:val="22"/>
          <w:szCs w:val="22"/>
        </w:rPr>
        <w:t xml:space="preserve">or anonymized </w:t>
      </w:r>
      <w:r w:rsidR="00452A42">
        <w:rPr>
          <w:sz w:val="22"/>
          <w:szCs w:val="22"/>
        </w:rPr>
        <w:t>customer information.</w:t>
      </w:r>
    </w:p>
    <w:p w14:paraId="11D10960" w14:textId="77777777" w:rsidR="00C03315" w:rsidRDefault="00C03315" w:rsidP="002150C6">
      <w:pPr>
        <w:pStyle w:val="Default"/>
        <w:spacing w:after="120"/>
        <w:rPr>
          <w:sz w:val="22"/>
          <w:szCs w:val="22"/>
        </w:rPr>
      </w:pPr>
      <w:r>
        <w:rPr>
          <w:sz w:val="22"/>
          <w:szCs w:val="22"/>
        </w:rPr>
        <w:t xml:space="preserve">These guidelines set policies both for the protection of CPNI from disclosure and for the appropriate sharing of CPNI </w:t>
      </w:r>
      <w:r w:rsidR="00B377E8">
        <w:rPr>
          <w:sz w:val="22"/>
          <w:szCs w:val="22"/>
        </w:rPr>
        <w:t>to provide customer service or in response to a customer inquiry.</w:t>
      </w:r>
    </w:p>
    <w:p w14:paraId="1B615AE7" w14:textId="4DCC9463" w:rsidR="0039127E" w:rsidRDefault="0039127E" w:rsidP="002150C6">
      <w:pPr>
        <w:pStyle w:val="Default"/>
        <w:spacing w:after="120"/>
        <w:rPr>
          <w:sz w:val="22"/>
          <w:szCs w:val="22"/>
        </w:rPr>
      </w:pPr>
      <w:r>
        <w:rPr>
          <w:sz w:val="22"/>
          <w:szCs w:val="22"/>
        </w:rPr>
        <w:t xml:space="preserve">Failure to comply with the guidelines listed in the </w:t>
      </w:r>
      <w:r w:rsidR="008D49E5">
        <w:rPr>
          <w:sz w:val="22"/>
          <w:szCs w:val="22"/>
        </w:rPr>
        <w:t>i</w:t>
      </w:r>
      <w:r>
        <w:rPr>
          <w:sz w:val="22"/>
          <w:szCs w:val="22"/>
        </w:rPr>
        <w:t xml:space="preserve">3 BROADBAND CPNI Policies &amp; Procedures and the CPNI Compliance Manual will result in the following disciplinary actions: </w:t>
      </w:r>
    </w:p>
    <w:p w14:paraId="00E91E26" w14:textId="77777777" w:rsidR="0039127E" w:rsidRDefault="0039127E" w:rsidP="00452A42">
      <w:pPr>
        <w:pStyle w:val="Default"/>
        <w:ind w:left="360"/>
        <w:rPr>
          <w:sz w:val="22"/>
          <w:szCs w:val="22"/>
        </w:rPr>
      </w:pPr>
      <w:r>
        <w:rPr>
          <w:sz w:val="22"/>
          <w:szCs w:val="22"/>
        </w:rPr>
        <w:t>1</w:t>
      </w:r>
      <w:r>
        <w:rPr>
          <w:sz w:val="14"/>
          <w:szCs w:val="14"/>
        </w:rPr>
        <w:t xml:space="preserve">st </w:t>
      </w:r>
      <w:r>
        <w:rPr>
          <w:sz w:val="22"/>
          <w:szCs w:val="22"/>
        </w:rPr>
        <w:t xml:space="preserve">offense – written warning will be issued </w:t>
      </w:r>
    </w:p>
    <w:p w14:paraId="0A363D33" w14:textId="77777777" w:rsidR="0039127E" w:rsidRDefault="0039127E" w:rsidP="00452A42">
      <w:pPr>
        <w:pStyle w:val="Default"/>
        <w:ind w:left="360"/>
        <w:rPr>
          <w:sz w:val="22"/>
          <w:szCs w:val="22"/>
        </w:rPr>
      </w:pPr>
      <w:r>
        <w:rPr>
          <w:sz w:val="22"/>
          <w:szCs w:val="22"/>
        </w:rPr>
        <w:t>2</w:t>
      </w:r>
      <w:r>
        <w:rPr>
          <w:sz w:val="14"/>
          <w:szCs w:val="14"/>
        </w:rPr>
        <w:t xml:space="preserve">nd </w:t>
      </w:r>
      <w:r>
        <w:rPr>
          <w:sz w:val="22"/>
          <w:szCs w:val="22"/>
        </w:rPr>
        <w:t xml:space="preserve">offense – employee termination </w:t>
      </w:r>
    </w:p>
    <w:p w14:paraId="5DD67324" w14:textId="77777777" w:rsidR="0039127E" w:rsidRDefault="0039127E" w:rsidP="002150C6">
      <w:pPr>
        <w:pStyle w:val="Default"/>
        <w:pageBreakBefore/>
        <w:spacing w:after="120"/>
        <w:rPr>
          <w:sz w:val="36"/>
          <w:szCs w:val="36"/>
        </w:rPr>
      </w:pPr>
      <w:r>
        <w:rPr>
          <w:b/>
          <w:bCs/>
          <w:sz w:val="36"/>
          <w:szCs w:val="36"/>
        </w:rPr>
        <w:lastRenderedPageBreak/>
        <w:t xml:space="preserve">Customer Interaction </w:t>
      </w:r>
    </w:p>
    <w:p w14:paraId="070C1877" w14:textId="77777777" w:rsidR="0039127E" w:rsidRDefault="0039127E" w:rsidP="002150C6">
      <w:pPr>
        <w:pStyle w:val="Default"/>
        <w:spacing w:after="120"/>
        <w:rPr>
          <w:sz w:val="28"/>
          <w:szCs w:val="28"/>
        </w:rPr>
      </w:pPr>
      <w:r>
        <w:rPr>
          <w:b/>
          <w:bCs/>
          <w:sz w:val="28"/>
          <w:szCs w:val="28"/>
        </w:rPr>
        <w:t xml:space="preserve">Customer CPNI Protection Methods </w:t>
      </w:r>
    </w:p>
    <w:p w14:paraId="76134A12" w14:textId="77777777" w:rsidR="0039127E" w:rsidRDefault="0039127E" w:rsidP="001E6B92">
      <w:pPr>
        <w:pStyle w:val="Default"/>
        <w:spacing w:after="120"/>
        <w:ind w:left="288" w:hanging="288"/>
        <w:rPr>
          <w:sz w:val="22"/>
          <w:szCs w:val="22"/>
        </w:rPr>
      </w:pPr>
      <w:r>
        <w:rPr>
          <w:sz w:val="22"/>
          <w:szCs w:val="22"/>
        </w:rPr>
        <w:t>1.</w:t>
      </w:r>
      <w:r w:rsidR="001E6B92">
        <w:rPr>
          <w:sz w:val="22"/>
          <w:szCs w:val="22"/>
        </w:rPr>
        <w:tab/>
      </w:r>
      <w:r w:rsidR="00E46E3E">
        <w:rPr>
          <w:sz w:val="22"/>
          <w:szCs w:val="22"/>
        </w:rPr>
        <w:t xml:space="preserve">You may not leave </w:t>
      </w:r>
      <w:r>
        <w:rPr>
          <w:sz w:val="22"/>
          <w:szCs w:val="22"/>
        </w:rPr>
        <w:t xml:space="preserve">CPNI </w:t>
      </w:r>
      <w:r w:rsidR="00E46E3E">
        <w:rPr>
          <w:sz w:val="22"/>
          <w:szCs w:val="22"/>
        </w:rPr>
        <w:t xml:space="preserve">unattended where it may be </w:t>
      </w:r>
      <w:r>
        <w:rPr>
          <w:sz w:val="22"/>
          <w:szCs w:val="22"/>
        </w:rPr>
        <w:t>visible or accessible.</w:t>
      </w:r>
    </w:p>
    <w:p w14:paraId="5D0D8142" w14:textId="77777777" w:rsidR="0039127E" w:rsidRDefault="0039127E" w:rsidP="001E6B92">
      <w:pPr>
        <w:pStyle w:val="Default"/>
        <w:spacing w:after="120"/>
        <w:ind w:left="288" w:hanging="288"/>
        <w:rPr>
          <w:sz w:val="22"/>
          <w:szCs w:val="22"/>
        </w:rPr>
      </w:pPr>
      <w:r>
        <w:rPr>
          <w:sz w:val="22"/>
          <w:szCs w:val="22"/>
        </w:rPr>
        <w:t>2.</w:t>
      </w:r>
      <w:r w:rsidR="001E6B92">
        <w:rPr>
          <w:sz w:val="22"/>
          <w:szCs w:val="22"/>
        </w:rPr>
        <w:tab/>
      </w:r>
      <w:r w:rsidR="00E46E3E">
        <w:rPr>
          <w:sz w:val="22"/>
          <w:szCs w:val="22"/>
        </w:rPr>
        <w:t>Non</w:t>
      </w:r>
      <w:r w:rsidR="00E46E3E">
        <w:rPr>
          <w:sz w:val="22"/>
          <w:szCs w:val="22"/>
        </w:rPr>
        <w:noBreakHyphen/>
        <w:t xml:space="preserve">employees may not </w:t>
      </w:r>
      <w:r>
        <w:rPr>
          <w:sz w:val="22"/>
          <w:szCs w:val="22"/>
        </w:rPr>
        <w:t>be allowed into an office area where CPNI information is visible either on a desktop or on a computer.</w:t>
      </w:r>
    </w:p>
    <w:p w14:paraId="6A24B065" w14:textId="77777777" w:rsidR="0039127E" w:rsidRDefault="0039127E" w:rsidP="001E6B92">
      <w:pPr>
        <w:pStyle w:val="Default"/>
        <w:spacing w:after="120"/>
        <w:ind w:left="288" w:hanging="288"/>
        <w:rPr>
          <w:sz w:val="22"/>
          <w:szCs w:val="22"/>
        </w:rPr>
      </w:pPr>
      <w:r>
        <w:rPr>
          <w:sz w:val="22"/>
          <w:szCs w:val="22"/>
        </w:rPr>
        <w:t>3.</w:t>
      </w:r>
      <w:r w:rsidR="001E6B92">
        <w:rPr>
          <w:sz w:val="22"/>
          <w:szCs w:val="22"/>
        </w:rPr>
        <w:tab/>
      </w:r>
      <w:r>
        <w:rPr>
          <w:sz w:val="22"/>
          <w:szCs w:val="22"/>
        </w:rPr>
        <w:t xml:space="preserve">When service is established, an account password is required to activate a customer account. </w:t>
      </w:r>
    </w:p>
    <w:p w14:paraId="1C8FF05B" w14:textId="77777777" w:rsidR="004F3900" w:rsidRDefault="004F3900" w:rsidP="001E6B92">
      <w:pPr>
        <w:pStyle w:val="Default"/>
        <w:spacing w:after="120"/>
        <w:ind w:left="288" w:hanging="288"/>
        <w:rPr>
          <w:sz w:val="22"/>
          <w:szCs w:val="22"/>
        </w:rPr>
      </w:pPr>
      <w:r>
        <w:rPr>
          <w:sz w:val="22"/>
          <w:szCs w:val="22"/>
        </w:rPr>
        <w:t>4.</w:t>
      </w:r>
      <w:r>
        <w:rPr>
          <w:sz w:val="22"/>
          <w:szCs w:val="22"/>
        </w:rPr>
        <w:tab/>
        <w:t xml:space="preserve">When service is established, the customer must associate </w:t>
      </w:r>
      <w:r w:rsidR="001B05BF">
        <w:rPr>
          <w:sz w:val="22"/>
          <w:szCs w:val="22"/>
        </w:rPr>
        <w:t xml:space="preserve">a postal address and </w:t>
      </w:r>
      <w:r>
        <w:rPr>
          <w:sz w:val="22"/>
          <w:szCs w:val="22"/>
        </w:rPr>
        <w:t>an email address with the account.</w:t>
      </w:r>
      <w:r w:rsidR="001B05BF">
        <w:rPr>
          <w:sz w:val="22"/>
          <w:szCs w:val="22"/>
        </w:rPr>
        <w:t xml:space="preserve"> </w:t>
      </w:r>
    </w:p>
    <w:p w14:paraId="5904887B" w14:textId="77777777" w:rsidR="0039127E" w:rsidRDefault="0039127E" w:rsidP="002150C6">
      <w:pPr>
        <w:pStyle w:val="Default"/>
        <w:spacing w:after="120"/>
        <w:rPr>
          <w:sz w:val="22"/>
          <w:szCs w:val="22"/>
        </w:rPr>
      </w:pPr>
    </w:p>
    <w:p w14:paraId="1DF4C415" w14:textId="77777777" w:rsidR="0039127E" w:rsidRDefault="0039127E" w:rsidP="002150C6">
      <w:pPr>
        <w:pStyle w:val="Default"/>
        <w:spacing w:after="120"/>
        <w:rPr>
          <w:sz w:val="28"/>
          <w:szCs w:val="28"/>
        </w:rPr>
      </w:pPr>
      <w:r>
        <w:rPr>
          <w:b/>
          <w:bCs/>
          <w:sz w:val="28"/>
          <w:szCs w:val="28"/>
        </w:rPr>
        <w:t xml:space="preserve">Customer Authentication Methods </w:t>
      </w:r>
    </w:p>
    <w:p w14:paraId="52131499" w14:textId="77777777" w:rsidR="00A449DE" w:rsidRDefault="00A449DE" w:rsidP="001E6B92">
      <w:pPr>
        <w:pStyle w:val="Default"/>
        <w:spacing w:after="120"/>
        <w:ind w:left="288" w:hanging="288"/>
        <w:rPr>
          <w:sz w:val="22"/>
          <w:szCs w:val="22"/>
        </w:rPr>
      </w:pPr>
      <w:r>
        <w:rPr>
          <w:sz w:val="22"/>
          <w:szCs w:val="22"/>
        </w:rPr>
        <w:t>Customers are entitled to review their own CPNI.</w:t>
      </w:r>
    </w:p>
    <w:p w14:paraId="410A098C" w14:textId="77777777" w:rsidR="0039127E" w:rsidRDefault="0039127E" w:rsidP="001E6B92">
      <w:pPr>
        <w:pStyle w:val="Default"/>
        <w:spacing w:after="120"/>
        <w:ind w:left="288" w:hanging="288"/>
        <w:rPr>
          <w:sz w:val="22"/>
          <w:szCs w:val="22"/>
        </w:rPr>
      </w:pPr>
      <w:r>
        <w:rPr>
          <w:sz w:val="22"/>
          <w:szCs w:val="22"/>
        </w:rPr>
        <w:t>1.</w:t>
      </w:r>
      <w:r w:rsidR="001E6B92">
        <w:rPr>
          <w:sz w:val="22"/>
          <w:szCs w:val="22"/>
        </w:rPr>
        <w:tab/>
      </w:r>
      <w:r>
        <w:rPr>
          <w:sz w:val="22"/>
          <w:szCs w:val="22"/>
        </w:rPr>
        <w:t xml:space="preserve">CPNI cannot be provided via the telephone without </w:t>
      </w:r>
      <w:r w:rsidR="001E6B92">
        <w:rPr>
          <w:sz w:val="22"/>
          <w:szCs w:val="22"/>
        </w:rPr>
        <w:t xml:space="preserve">obtaining </w:t>
      </w:r>
      <w:r>
        <w:rPr>
          <w:sz w:val="22"/>
          <w:szCs w:val="22"/>
        </w:rPr>
        <w:t xml:space="preserve">the customer’s pre-established account password. </w:t>
      </w:r>
    </w:p>
    <w:p w14:paraId="391D2324" w14:textId="77777777" w:rsidR="0039127E" w:rsidRDefault="0039127E" w:rsidP="001E6B92">
      <w:pPr>
        <w:pStyle w:val="Default"/>
        <w:spacing w:after="120"/>
        <w:ind w:left="288" w:hanging="288"/>
        <w:rPr>
          <w:sz w:val="22"/>
          <w:szCs w:val="22"/>
        </w:rPr>
      </w:pPr>
      <w:r>
        <w:rPr>
          <w:sz w:val="22"/>
          <w:szCs w:val="22"/>
        </w:rPr>
        <w:t>2.</w:t>
      </w:r>
      <w:r w:rsidR="001E6B92">
        <w:rPr>
          <w:sz w:val="22"/>
          <w:szCs w:val="22"/>
        </w:rPr>
        <w:tab/>
      </w:r>
      <w:r>
        <w:rPr>
          <w:sz w:val="22"/>
          <w:szCs w:val="22"/>
        </w:rPr>
        <w:t xml:space="preserve">CPNI can be provided by </w:t>
      </w:r>
      <w:r w:rsidR="001B05BF">
        <w:rPr>
          <w:sz w:val="22"/>
          <w:szCs w:val="22"/>
        </w:rPr>
        <w:t xml:space="preserve">postal </w:t>
      </w:r>
      <w:r>
        <w:rPr>
          <w:sz w:val="22"/>
          <w:szCs w:val="22"/>
        </w:rPr>
        <w:t>mail</w:t>
      </w:r>
      <w:r w:rsidR="001B05BF">
        <w:rPr>
          <w:sz w:val="22"/>
          <w:szCs w:val="22"/>
        </w:rPr>
        <w:t xml:space="preserve"> or email</w:t>
      </w:r>
      <w:r>
        <w:rPr>
          <w:sz w:val="22"/>
          <w:szCs w:val="22"/>
        </w:rPr>
        <w:t xml:space="preserve"> to the address of record or to the phone number of </w:t>
      </w:r>
      <w:proofErr w:type="gramStart"/>
      <w:r>
        <w:rPr>
          <w:sz w:val="22"/>
          <w:szCs w:val="22"/>
        </w:rPr>
        <w:t>record</w:t>
      </w:r>
      <w:proofErr w:type="gramEnd"/>
      <w:r>
        <w:rPr>
          <w:sz w:val="22"/>
          <w:szCs w:val="22"/>
        </w:rPr>
        <w:t>.</w:t>
      </w:r>
    </w:p>
    <w:p w14:paraId="2DD9E968" w14:textId="77777777" w:rsidR="0039127E" w:rsidRDefault="0039127E" w:rsidP="001E6B92">
      <w:pPr>
        <w:pStyle w:val="Default"/>
        <w:spacing w:after="120"/>
        <w:ind w:left="288" w:hanging="288"/>
        <w:rPr>
          <w:sz w:val="22"/>
          <w:szCs w:val="22"/>
        </w:rPr>
      </w:pPr>
      <w:r>
        <w:rPr>
          <w:sz w:val="22"/>
          <w:szCs w:val="22"/>
        </w:rPr>
        <w:t>3.</w:t>
      </w:r>
      <w:r w:rsidR="001E6B92">
        <w:rPr>
          <w:sz w:val="22"/>
          <w:szCs w:val="22"/>
        </w:rPr>
        <w:tab/>
      </w:r>
      <w:r>
        <w:rPr>
          <w:sz w:val="22"/>
          <w:szCs w:val="22"/>
        </w:rPr>
        <w:t xml:space="preserve">Access to CPNI can be provided if </w:t>
      </w:r>
      <w:r w:rsidR="00623D32">
        <w:rPr>
          <w:sz w:val="22"/>
          <w:szCs w:val="22"/>
        </w:rPr>
        <w:t xml:space="preserve">the customer or a contact listed in the account presents </w:t>
      </w:r>
      <w:r>
        <w:rPr>
          <w:sz w:val="22"/>
          <w:szCs w:val="22"/>
        </w:rPr>
        <w:t>a valid photo ID.</w:t>
      </w:r>
    </w:p>
    <w:p w14:paraId="1BDBFFA5" w14:textId="77777777" w:rsidR="0039127E" w:rsidRDefault="0039127E" w:rsidP="002150C6">
      <w:pPr>
        <w:pStyle w:val="Default"/>
        <w:spacing w:after="120"/>
        <w:rPr>
          <w:sz w:val="22"/>
          <w:szCs w:val="22"/>
        </w:rPr>
      </w:pPr>
    </w:p>
    <w:p w14:paraId="61EB0DA5" w14:textId="77777777" w:rsidR="0039127E" w:rsidRDefault="0039127E" w:rsidP="002150C6">
      <w:pPr>
        <w:pStyle w:val="Default"/>
        <w:spacing w:after="120"/>
        <w:rPr>
          <w:sz w:val="28"/>
          <w:szCs w:val="28"/>
        </w:rPr>
      </w:pPr>
      <w:r>
        <w:rPr>
          <w:b/>
          <w:bCs/>
          <w:sz w:val="28"/>
          <w:szCs w:val="28"/>
        </w:rPr>
        <w:t xml:space="preserve">Customer Notification of CPNI Changes </w:t>
      </w:r>
    </w:p>
    <w:p w14:paraId="11774F55" w14:textId="77777777" w:rsidR="0039127E" w:rsidRDefault="0039127E" w:rsidP="001E6B92">
      <w:pPr>
        <w:pStyle w:val="Default"/>
        <w:spacing w:after="120"/>
        <w:ind w:left="288" w:hanging="288"/>
        <w:rPr>
          <w:sz w:val="22"/>
          <w:szCs w:val="22"/>
        </w:rPr>
      </w:pPr>
      <w:r>
        <w:rPr>
          <w:sz w:val="22"/>
          <w:szCs w:val="22"/>
        </w:rPr>
        <w:t>1.</w:t>
      </w:r>
      <w:r w:rsidR="001E6B92">
        <w:rPr>
          <w:sz w:val="22"/>
          <w:szCs w:val="22"/>
        </w:rPr>
        <w:tab/>
      </w:r>
      <w:r>
        <w:rPr>
          <w:sz w:val="22"/>
          <w:szCs w:val="22"/>
        </w:rPr>
        <w:t xml:space="preserve">Customers will be automatically emailed a notification when the following items are changed on their account: </w:t>
      </w:r>
    </w:p>
    <w:p w14:paraId="292B21EF" w14:textId="77777777" w:rsidR="0039127E" w:rsidRDefault="0039127E" w:rsidP="001E6B92">
      <w:pPr>
        <w:pStyle w:val="Default"/>
        <w:spacing w:after="120"/>
        <w:ind w:left="576" w:hanging="288"/>
        <w:rPr>
          <w:sz w:val="22"/>
          <w:szCs w:val="22"/>
        </w:rPr>
      </w:pPr>
      <w:r>
        <w:rPr>
          <w:sz w:val="22"/>
          <w:szCs w:val="22"/>
        </w:rPr>
        <w:t>a.</w:t>
      </w:r>
      <w:r w:rsidR="001E6B92">
        <w:rPr>
          <w:sz w:val="22"/>
          <w:szCs w:val="22"/>
        </w:rPr>
        <w:tab/>
      </w:r>
      <w:r w:rsidR="00623D32">
        <w:rPr>
          <w:sz w:val="22"/>
          <w:szCs w:val="22"/>
        </w:rPr>
        <w:t>Password modification.</w:t>
      </w:r>
    </w:p>
    <w:p w14:paraId="76C18E2F" w14:textId="77777777" w:rsidR="0039127E" w:rsidRDefault="0039127E" w:rsidP="001E6B92">
      <w:pPr>
        <w:pStyle w:val="Default"/>
        <w:spacing w:after="120"/>
        <w:ind w:left="576" w:hanging="288"/>
        <w:rPr>
          <w:sz w:val="22"/>
          <w:szCs w:val="22"/>
        </w:rPr>
      </w:pPr>
      <w:r>
        <w:rPr>
          <w:sz w:val="22"/>
          <w:szCs w:val="22"/>
        </w:rPr>
        <w:t>b.</w:t>
      </w:r>
      <w:r w:rsidR="001E6B92">
        <w:rPr>
          <w:sz w:val="22"/>
          <w:szCs w:val="22"/>
        </w:rPr>
        <w:tab/>
      </w:r>
      <w:r>
        <w:rPr>
          <w:sz w:val="22"/>
          <w:szCs w:val="22"/>
        </w:rPr>
        <w:t>Addre</w:t>
      </w:r>
      <w:r w:rsidR="00623D32">
        <w:rPr>
          <w:sz w:val="22"/>
          <w:szCs w:val="22"/>
        </w:rPr>
        <w:t>ss of record change or creation.</w:t>
      </w:r>
    </w:p>
    <w:p w14:paraId="7A78A266" w14:textId="77777777" w:rsidR="0039127E" w:rsidRDefault="0039127E" w:rsidP="001E6B92">
      <w:pPr>
        <w:pStyle w:val="Default"/>
        <w:spacing w:after="120"/>
        <w:ind w:left="576" w:hanging="288"/>
        <w:rPr>
          <w:sz w:val="22"/>
          <w:szCs w:val="22"/>
        </w:rPr>
      </w:pPr>
      <w:r>
        <w:rPr>
          <w:sz w:val="22"/>
          <w:szCs w:val="22"/>
        </w:rPr>
        <w:t>c.</w:t>
      </w:r>
      <w:r w:rsidR="001E6B92">
        <w:rPr>
          <w:sz w:val="22"/>
          <w:szCs w:val="22"/>
        </w:rPr>
        <w:tab/>
      </w:r>
      <w:r>
        <w:rPr>
          <w:sz w:val="22"/>
          <w:szCs w:val="22"/>
        </w:rPr>
        <w:t>Onli</w:t>
      </w:r>
      <w:r w:rsidR="00623D32">
        <w:rPr>
          <w:sz w:val="22"/>
          <w:szCs w:val="22"/>
        </w:rPr>
        <w:t>ne password or auto pay changes.</w:t>
      </w:r>
    </w:p>
    <w:p w14:paraId="00FB10AE" w14:textId="77777777" w:rsidR="0039127E" w:rsidRDefault="0039127E" w:rsidP="001E6B92">
      <w:pPr>
        <w:pStyle w:val="Default"/>
        <w:spacing w:after="120"/>
        <w:ind w:left="576" w:hanging="288"/>
        <w:rPr>
          <w:sz w:val="22"/>
          <w:szCs w:val="22"/>
        </w:rPr>
      </w:pPr>
      <w:r>
        <w:rPr>
          <w:sz w:val="22"/>
          <w:szCs w:val="22"/>
        </w:rPr>
        <w:t>d.</w:t>
      </w:r>
      <w:r w:rsidR="001E6B92">
        <w:rPr>
          <w:sz w:val="22"/>
          <w:szCs w:val="22"/>
        </w:rPr>
        <w:tab/>
      </w:r>
      <w:r>
        <w:rPr>
          <w:sz w:val="22"/>
          <w:szCs w:val="22"/>
        </w:rPr>
        <w:t>On</w:t>
      </w:r>
      <w:r w:rsidR="00623D32">
        <w:rPr>
          <w:sz w:val="22"/>
          <w:szCs w:val="22"/>
        </w:rPr>
        <w:t>line payment is made on account.</w:t>
      </w:r>
    </w:p>
    <w:p w14:paraId="3ABB8CCC" w14:textId="77777777" w:rsidR="0039127E" w:rsidRDefault="0039127E" w:rsidP="001E6B92">
      <w:pPr>
        <w:pStyle w:val="Default"/>
        <w:spacing w:after="120"/>
        <w:ind w:left="576" w:hanging="288"/>
        <w:rPr>
          <w:sz w:val="22"/>
          <w:szCs w:val="22"/>
        </w:rPr>
      </w:pPr>
      <w:r>
        <w:rPr>
          <w:sz w:val="22"/>
          <w:szCs w:val="22"/>
        </w:rPr>
        <w:t>e.</w:t>
      </w:r>
      <w:r w:rsidR="001E6B92">
        <w:rPr>
          <w:sz w:val="22"/>
          <w:szCs w:val="22"/>
        </w:rPr>
        <w:tab/>
      </w:r>
      <w:r>
        <w:rPr>
          <w:sz w:val="22"/>
          <w:szCs w:val="22"/>
        </w:rPr>
        <w:t>Password Retrieval for Customers t</w:t>
      </w:r>
      <w:r w:rsidR="00623D32">
        <w:rPr>
          <w:sz w:val="22"/>
          <w:szCs w:val="22"/>
        </w:rPr>
        <w:t>hrough the I3 BROADBAND website.</w:t>
      </w:r>
    </w:p>
    <w:p w14:paraId="481540AE" w14:textId="77777777" w:rsidR="0039127E" w:rsidRDefault="0039127E" w:rsidP="002150C6">
      <w:pPr>
        <w:pStyle w:val="Default"/>
        <w:spacing w:after="120"/>
        <w:rPr>
          <w:sz w:val="22"/>
          <w:szCs w:val="22"/>
        </w:rPr>
      </w:pPr>
    </w:p>
    <w:p w14:paraId="725F3EF4" w14:textId="77777777" w:rsidR="0039127E" w:rsidRDefault="0039127E" w:rsidP="002150C6">
      <w:pPr>
        <w:pStyle w:val="Default"/>
        <w:pageBreakBefore/>
        <w:spacing w:after="120"/>
        <w:rPr>
          <w:sz w:val="36"/>
          <w:szCs w:val="36"/>
        </w:rPr>
      </w:pPr>
      <w:r>
        <w:rPr>
          <w:b/>
          <w:bCs/>
          <w:sz w:val="36"/>
          <w:szCs w:val="36"/>
        </w:rPr>
        <w:lastRenderedPageBreak/>
        <w:t xml:space="preserve">Sales </w:t>
      </w:r>
    </w:p>
    <w:p w14:paraId="4AFF1E7C" w14:textId="77777777" w:rsidR="0039127E" w:rsidRDefault="0039127E" w:rsidP="002150C6">
      <w:pPr>
        <w:pStyle w:val="Default"/>
        <w:spacing w:after="120"/>
        <w:rPr>
          <w:sz w:val="28"/>
          <w:szCs w:val="28"/>
        </w:rPr>
      </w:pPr>
      <w:r>
        <w:rPr>
          <w:b/>
          <w:bCs/>
          <w:sz w:val="28"/>
          <w:szCs w:val="28"/>
        </w:rPr>
        <w:t xml:space="preserve">Sales and Marketing Campaign Approval </w:t>
      </w:r>
    </w:p>
    <w:p w14:paraId="38416106" w14:textId="54426FFE" w:rsidR="0039127E" w:rsidRDefault="0039127E" w:rsidP="0055370D">
      <w:pPr>
        <w:pStyle w:val="Default"/>
        <w:spacing w:after="120"/>
        <w:ind w:left="288" w:hanging="288"/>
        <w:rPr>
          <w:sz w:val="22"/>
          <w:szCs w:val="22"/>
        </w:rPr>
      </w:pPr>
      <w:r>
        <w:rPr>
          <w:sz w:val="22"/>
          <w:szCs w:val="22"/>
        </w:rPr>
        <w:t xml:space="preserve">1. All sales and marketing campaigns are to be submitted on form S-101(appendix A) to the </w:t>
      </w:r>
      <w:r w:rsidR="008D49E5">
        <w:rPr>
          <w:sz w:val="22"/>
          <w:szCs w:val="22"/>
        </w:rPr>
        <w:t>i</w:t>
      </w:r>
      <w:r>
        <w:rPr>
          <w:sz w:val="22"/>
          <w:szCs w:val="22"/>
        </w:rPr>
        <w:t>3 BROADBAND C</w:t>
      </w:r>
      <w:r w:rsidR="00475767">
        <w:rPr>
          <w:sz w:val="22"/>
          <w:szCs w:val="22"/>
        </w:rPr>
        <w:t>O</w:t>
      </w:r>
      <w:r>
        <w:rPr>
          <w:sz w:val="22"/>
          <w:szCs w:val="22"/>
        </w:rPr>
        <w:t xml:space="preserve">O for approval. If customers’ CPNI information is to be used in the campaign, a completed and signed form O-101 (appendix B), </w:t>
      </w:r>
      <w:r w:rsidR="008D49E5">
        <w:rPr>
          <w:sz w:val="22"/>
          <w:szCs w:val="22"/>
        </w:rPr>
        <w:t xml:space="preserve">for each such </w:t>
      </w:r>
      <w:r>
        <w:rPr>
          <w:sz w:val="22"/>
          <w:szCs w:val="22"/>
        </w:rPr>
        <w:t xml:space="preserve">customer, must accompany the S-101 form upon submission. Sales and marketing campaigns WILL NOT be approved without the appropriate paperwork completed and signed. Electronic and verbal submissions WILL NOT be accepted. </w:t>
      </w:r>
    </w:p>
    <w:p w14:paraId="3F340530" w14:textId="77777777" w:rsidR="0039127E" w:rsidRDefault="0039127E" w:rsidP="0055370D">
      <w:pPr>
        <w:pStyle w:val="Default"/>
        <w:spacing w:after="120"/>
        <w:ind w:left="288" w:hanging="288"/>
        <w:rPr>
          <w:sz w:val="22"/>
          <w:szCs w:val="22"/>
        </w:rPr>
      </w:pPr>
      <w:r>
        <w:rPr>
          <w:sz w:val="22"/>
          <w:szCs w:val="22"/>
        </w:rPr>
        <w:t>2. Forms S-101’s and O-101’s will be submitted to and maintained by the accounting department for no</w:t>
      </w:r>
      <w:r w:rsidR="008D49E5">
        <w:rPr>
          <w:sz w:val="22"/>
          <w:szCs w:val="22"/>
        </w:rPr>
        <w:t>t</w:t>
      </w:r>
      <w:r>
        <w:rPr>
          <w:sz w:val="22"/>
          <w:szCs w:val="22"/>
        </w:rPr>
        <w:t xml:space="preserve"> less than one (1) year. </w:t>
      </w:r>
    </w:p>
    <w:p w14:paraId="49B7CC64" w14:textId="77777777" w:rsidR="0039127E" w:rsidRDefault="0039127E" w:rsidP="002150C6">
      <w:pPr>
        <w:pStyle w:val="Default"/>
        <w:spacing w:after="120"/>
        <w:rPr>
          <w:sz w:val="22"/>
          <w:szCs w:val="22"/>
        </w:rPr>
      </w:pPr>
    </w:p>
    <w:p w14:paraId="2B28FCE2" w14:textId="77777777" w:rsidR="0039127E" w:rsidRDefault="0039127E" w:rsidP="002150C6">
      <w:pPr>
        <w:pStyle w:val="Default"/>
        <w:spacing w:after="120"/>
        <w:rPr>
          <w:sz w:val="28"/>
          <w:szCs w:val="28"/>
        </w:rPr>
      </w:pPr>
      <w:r>
        <w:rPr>
          <w:b/>
          <w:bCs/>
          <w:sz w:val="28"/>
          <w:szCs w:val="28"/>
        </w:rPr>
        <w:t>Permissible Use</w:t>
      </w:r>
      <w:r w:rsidR="00F53D2B">
        <w:rPr>
          <w:b/>
          <w:bCs/>
          <w:sz w:val="28"/>
          <w:szCs w:val="28"/>
        </w:rPr>
        <w:t>s</w:t>
      </w:r>
      <w:r>
        <w:rPr>
          <w:b/>
          <w:bCs/>
          <w:sz w:val="28"/>
          <w:szCs w:val="28"/>
        </w:rPr>
        <w:t xml:space="preserve"> of CPNI in Sales </w:t>
      </w:r>
    </w:p>
    <w:p w14:paraId="5E7A3ACC" w14:textId="7C9EB75D" w:rsidR="0039127E" w:rsidRDefault="0039127E" w:rsidP="0055370D">
      <w:pPr>
        <w:pStyle w:val="Default"/>
        <w:spacing w:after="120"/>
        <w:ind w:left="288" w:hanging="288"/>
        <w:rPr>
          <w:sz w:val="22"/>
          <w:szCs w:val="22"/>
        </w:rPr>
      </w:pPr>
      <w:r>
        <w:rPr>
          <w:sz w:val="22"/>
          <w:szCs w:val="22"/>
        </w:rPr>
        <w:t>1.</w:t>
      </w:r>
      <w:r w:rsidR="0055370D">
        <w:rPr>
          <w:sz w:val="22"/>
          <w:szCs w:val="22"/>
        </w:rPr>
        <w:tab/>
      </w:r>
      <w:r>
        <w:rPr>
          <w:sz w:val="22"/>
          <w:szCs w:val="22"/>
        </w:rPr>
        <w:t xml:space="preserve">Sales staff may use CPNI in order to market services that are within the same category of services to which the customer presently subscribes. For example, sales staff can use CPNI information to sell additional local services to an existing local service subscriber. Sales staff may </w:t>
      </w:r>
      <w:r w:rsidR="00111412">
        <w:rPr>
          <w:sz w:val="22"/>
          <w:szCs w:val="22"/>
        </w:rPr>
        <w:t xml:space="preserve">use </w:t>
      </w:r>
      <w:r>
        <w:rPr>
          <w:sz w:val="22"/>
          <w:szCs w:val="22"/>
        </w:rPr>
        <w:t>CPNI without prior authorization in order to offer additional services associated with subscribed services, such as customer premise equipment, call answering, voice mail or messaging, voice storage and retrieval services, fax store and forward, and protocol conversion. Likewise</w:t>
      </w:r>
      <w:r w:rsidR="00475767">
        <w:rPr>
          <w:sz w:val="22"/>
          <w:szCs w:val="22"/>
        </w:rPr>
        <w:t>,</w:t>
      </w:r>
      <w:r>
        <w:rPr>
          <w:sz w:val="22"/>
          <w:szCs w:val="22"/>
        </w:rPr>
        <w:t xml:space="preserve"> sales staff can use CPNI to market services formerly known as adjunct</w:t>
      </w:r>
      <w:r w:rsidR="00111412">
        <w:rPr>
          <w:sz w:val="22"/>
          <w:szCs w:val="22"/>
        </w:rPr>
        <w:noBreakHyphen/>
      </w:r>
      <w:r>
        <w:rPr>
          <w:sz w:val="22"/>
          <w:szCs w:val="22"/>
        </w:rPr>
        <w:t xml:space="preserve">to-basic services, including, but not limited to, speed-dialing, computer-provided directory assistance, call monitoring, call tracing, call blocking, call return, repeat dialing, call tracking, call waiting, caller ID, call forwarding, and certain Centrex features. Further, if a customer is subscribed to more than one category of service offered by </w:t>
      </w:r>
      <w:r w:rsidR="00475767">
        <w:rPr>
          <w:sz w:val="22"/>
          <w:szCs w:val="22"/>
        </w:rPr>
        <w:t>i</w:t>
      </w:r>
      <w:r w:rsidR="00852F48">
        <w:rPr>
          <w:sz w:val="22"/>
          <w:szCs w:val="22"/>
        </w:rPr>
        <w:t xml:space="preserve">3 Broadband </w:t>
      </w:r>
      <w:r>
        <w:rPr>
          <w:sz w:val="22"/>
          <w:szCs w:val="22"/>
        </w:rPr>
        <w:t xml:space="preserve">(i.e., both local and wireless services), </w:t>
      </w:r>
      <w:r w:rsidR="00852F48">
        <w:rPr>
          <w:sz w:val="22"/>
          <w:szCs w:val="22"/>
        </w:rPr>
        <w:t xml:space="preserve">staff may </w:t>
      </w:r>
      <w:r>
        <w:rPr>
          <w:sz w:val="22"/>
          <w:szCs w:val="22"/>
        </w:rPr>
        <w:t>share CPNI between the different affiliated entities that provide the subscribed services, provided the customer subscribes to each service</w:t>
      </w:r>
      <w:r w:rsidR="0035728E">
        <w:rPr>
          <w:sz w:val="22"/>
          <w:szCs w:val="22"/>
        </w:rPr>
        <w:t>.</w:t>
      </w:r>
    </w:p>
    <w:p w14:paraId="122E9601" w14:textId="77777777" w:rsidR="0039127E" w:rsidRDefault="00D90BC4" w:rsidP="00DA2107">
      <w:pPr>
        <w:pStyle w:val="Default"/>
        <w:spacing w:after="120"/>
        <w:ind w:left="288" w:hanging="288"/>
        <w:rPr>
          <w:sz w:val="22"/>
          <w:szCs w:val="22"/>
        </w:rPr>
      </w:pPr>
      <w:r>
        <w:rPr>
          <w:sz w:val="22"/>
          <w:szCs w:val="22"/>
        </w:rPr>
        <w:t>2.</w:t>
      </w:r>
      <w:r>
        <w:rPr>
          <w:sz w:val="22"/>
          <w:szCs w:val="22"/>
        </w:rPr>
        <w:tab/>
      </w:r>
      <w:r w:rsidR="0039127E">
        <w:rPr>
          <w:sz w:val="22"/>
          <w:szCs w:val="22"/>
        </w:rPr>
        <w:t xml:space="preserve">Please refer to the CPNI compliance Manual’s “Use of CPNI without Customer Approval” page 4 and “Frequently Asked Questions” page 9. </w:t>
      </w:r>
    </w:p>
    <w:p w14:paraId="203D5B70" w14:textId="77777777" w:rsidR="0039127E" w:rsidRDefault="0039127E" w:rsidP="002150C6">
      <w:pPr>
        <w:pStyle w:val="Default"/>
        <w:spacing w:after="120"/>
        <w:rPr>
          <w:sz w:val="22"/>
          <w:szCs w:val="22"/>
        </w:rPr>
      </w:pPr>
    </w:p>
    <w:p w14:paraId="6CE99E91" w14:textId="77777777" w:rsidR="0039127E" w:rsidRDefault="0039127E" w:rsidP="002150C6">
      <w:pPr>
        <w:pStyle w:val="Default"/>
        <w:spacing w:after="120"/>
        <w:rPr>
          <w:sz w:val="28"/>
          <w:szCs w:val="28"/>
        </w:rPr>
      </w:pPr>
      <w:r>
        <w:rPr>
          <w:b/>
          <w:bCs/>
          <w:sz w:val="28"/>
          <w:szCs w:val="28"/>
        </w:rPr>
        <w:t>Non-Permissible Use</w:t>
      </w:r>
      <w:r w:rsidR="00F53D2B">
        <w:rPr>
          <w:b/>
          <w:bCs/>
          <w:sz w:val="28"/>
          <w:szCs w:val="28"/>
        </w:rPr>
        <w:t>s</w:t>
      </w:r>
      <w:r>
        <w:rPr>
          <w:b/>
          <w:bCs/>
          <w:sz w:val="28"/>
          <w:szCs w:val="28"/>
        </w:rPr>
        <w:t xml:space="preserve"> of CPNI in Sales </w:t>
      </w:r>
    </w:p>
    <w:p w14:paraId="59751A6F" w14:textId="77777777" w:rsidR="0039127E" w:rsidRDefault="0039127E" w:rsidP="00DA2107">
      <w:pPr>
        <w:pStyle w:val="Default"/>
        <w:spacing w:after="120"/>
        <w:ind w:left="288" w:hanging="288"/>
        <w:rPr>
          <w:sz w:val="22"/>
          <w:szCs w:val="22"/>
        </w:rPr>
      </w:pPr>
      <w:r>
        <w:rPr>
          <w:sz w:val="22"/>
          <w:szCs w:val="22"/>
        </w:rPr>
        <w:t xml:space="preserve">1. Sales staff are not permitted to disclose CPNI without prior authorization to a service provider to whom a customer is not already subscribed. Sales staff are also prohibited from using CPNI to identify or track customers that call competing service providers. For example, staff may not use CDR records to track all customers that call local service competitors. </w:t>
      </w:r>
    </w:p>
    <w:p w14:paraId="7C83F49B" w14:textId="77777777" w:rsidR="0039127E" w:rsidRDefault="0039127E" w:rsidP="00DA2107">
      <w:pPr>
        <w:pStyle w:val="Default"/>
        <w:spacing w:after="120"/>
        <w:ind w:left="288" w:hanging="288"/>
        <w:rPr>
          <w:sz w:val="22"/>
          <w:szCs w:val="22"/>
        </w:rPr>
      </w:pPr>
      <w:r>
        <w:rPr>
          <w:sz w:val="22"/>
          <w:szCs w:val="22"/>
        </w:rPr>
        <w:t xml:space="preserve">2. Please refer to the CPNI compliance Manual’s “Use of CPNI without Customer Approval” page 4. </w:t>
      </w:r>
    </w:p>
    <w:p w14:paraId="6D4BC7CE" w14:textId="77777777" w:rsidR="0002591C" w:rsidRDefault="0002591C">
      <w:pPr>
        <w:rPr>
          <w:rFonts w:ascii="Arial" w:hAnsi="Arial" w:cs="Arial"/>
          <w:color w:val="000000"/>
          <w:sz w:val="22"/>
        </w:rPr>
      </w:pPr>
      <w:r>
        <w:rPr>
          <w:sz w:val="22"/>
        </w:rPr>
        <w:br w:type="page"/>
      </w:r>
    </w:p>
    <w:p w14:paraId="0F3D2073" w14:textId="10377569" w:rsidR="0039127E" w:rsidRDefault="00475767" w:rsidP="002150C6">
      <w:pPr>
        <w:pStyle w:val="Default"/>
        <w:pageBreakBefore/>
        <w:spacing w:after="120"/>
        <w:rPr>
          <w:sz w:val="36"/>
          <w:szCs w:val="36"/>
        </w:rPr>
      </w:pPr>
      <w:r>
        <w:rPr>
          <w:b/>
          <w:bCs/>
          <w:sz w:val="36"/>
          <w:szCs w:val="36"/>
        </w:rPr>
        <w:lastRenderedPageBreak/>
        <w:t>i</w:t>
      </w:r>
      <w:r w:rsidR="0039127E">
        <w:rPr>
          <w:b/>
          <w:bCs/>
          <w:sz w:val="36"/>
          <w:szCs w:val="36"/>
        </w:rPr>
        <w:t xml:space="preserve">3 BROADBAND Company CPNI Policies </w:t>
      </w:r>
    </w:p>
    <w:p w14:paraId="3712A3EF" w14:textId="77777777" w:rsidR="0039127E" w:rsidRDefault="0039127E" w:rsidP="002150C6">
      <w:pPr>
        <w:pStyle w:val="Default"/>
        <w:spacing w:after="120"/>
        <w:rPr>
          <w:sz w:val="28"/>
          <w:szCs w:val="28"/>
        </w:rPr>
      </w:pPr>
      <w:r>
        <w:rPr>
          <w:b/>
          <w:bCs/>
          <w:sz w:val="28"/>
          <w:szCs w:val="28"/>
        </w:rPr>
        <w:t xml:space="preserve">Opt-in </w:t>
      </w:r>
    </w:p>
    <w:p w14:paraId="6127DE97" w14:textId="2C67CD74" w:rsidR="0039127E" w:rsidRDefault="0039127E" w:rsidP="00F53D2B">
      <w:pPr>
        <w:pStyle w:val="Default"/>
        <w:spacing w:after="120"/>
        <w:ind w:left="288" w:hanging="288"/>
        <w:rPr>
          <w:sz w:val="22"/>
          <w:szCs w:val="22"/>
        </w:rPr>
      </w:pPr>
      <w:r>
        <w:rPr>
          <w:sz w:val="22"/>
          <w:szCs w:val="22"/>
        </w:rPr>
        <w:t>1.</w:t>
      </w:r>
      <w:r w:rsidR="00F53D2B">
        <w:rPr>
          <w:sz w:val="22"/>
          <w:szCs w:val="22"/>
        </w:rPr>
        <w:tab/>
      </w:r>
      <w:r w:rsidR="000A5206">
        <w:rPr>
          <w:sz w:val="22"/>
          <w:szCs w:val="22"/>
        </w:rPr>
        <w:t xml:space="preserve">Staff must obtain an “opt-in” (form O-101) approval from each customer involved </w:t>
      </w:r>
      <w:r w:rsidR="00475767">
        <w:rPr>
          <w:sz w:val="22"/>
          <w:szCs w:val="22"/>
        </w:rPr>
        <w:t>b</w:t>
      </w:r>
      <w:r>
        <w:rPr>
          <w:sz w:val="22"/>
          <w:szCs w:val="22"/>
        </w:rPr>
        <w:t xml:space="preserve">efore </w:t>
      </w:r>
      <w:r w:rsidR="00475767">
        <w:rPr>
          <w:sz w:val="22"/>
          <w:szCs w:val="22"/>
        </w:rPr>
        <w:t>i</w:t>
      </w:r>
      <w:r>
        <w:rPr>
          <w:sz w:val="22"/>
          <w:szCs w:val="22"/>
        </w:rPr>
        <w:t xml:space="preserve">3 BROADBAND will share or disclose CPNI for the purpose of marketing both communications-related and non-communications-related services with joint venture partners, independent contractors, or third parties separate from </w:t>
      </w:r>
      <w:r w:rsidR="00475767">
        <w:rPr>
          <w:sz w:val="22"/>
          <w:szCs w:val="22"/>
        </w:rPr>
        <w:t>i</w:t>
      </w:r>
      <w:r>
        <w:rPr>
          <w:sz w:val="22"/>
          <w:szCs w:val="22"/>
        </w:rPr>
        <w:t xml:space="preserve">3 BROADBAND. This means that before </w:t>
      </w:r>
      <w:r w:rsidR="00475767">
        <w:rPr>
          <w:sz w:val="22"/>
          <w:szCs w:val="22"/>
        </w:rPr>
        <w:t>i</w:t>
      </w:r>
      <w:r>
        <w:rPr>
          <w:sz w:val="22"/>
          <w:szCs w:val="22"/>
        </w:rPr>
        <w:t xml:space="preserve">3 BROADBAND will disclose information to a third party, </w:t>
      </w:r>
      <w:r w:rsidR="00475767">
        <w:rPr>
          <w:sz w:val="22"/>
          <w:szCs w:val="22"/>
        </w:rPr>
        <w:t>i</w:t>
      </w:r>
      <w:r>
        <w:rPr>
          <w:sz w:val="22"/>
          <w:szCs w:val="22"/>
        </w:rPr>
        <w:t xml:space="preserve">3 BROADBAND </w:t>
      </w:r>
      <w:r w:rsidR="00FA5D20">
        <w:rPr>
          <w:sz w:val="22"/>
          <w:szCs w:val="22"/>
        </w:rPr>
        <w:t xml:space="preserve">must obtain </w:t>
      </w:r>
      <w:r>
        <w:rPr>
          <w:sz w:val="22"/>
          <w:szCs w:val="22"/>
        </w:rPr>
        <w:t xml:space="preserve">a formally executed </w:t>
      </w:r>
      <w:r w:rsidR="00FA5D20">
        <w:rPr>
          <w:sz w:val="22"/>
          <w:szCs w:val="22"/>
        </w:rPr>
        <w:t xml:space="preserve">consent from its </w:t>
      </w:r>
      <w:r>
        <w:rPr>
          <w:sz w:val="22"/>
          <w:szCs w:val="22"/>
        </w:rPr>
        <w:t>customer.</w:t>
      </w:r>
    </w:p>
    <w:p w14:paraId="51932DBB" w14:textId="77777777" w:rsidR="0039127E" w:rsidRDefault="0039127E" w:rsidP="00F53D2B">
      <w:pPr>
        <w:pStyle w:val="Default"/>
        <w:spacing w:after="120"/>
        <w:ind w:left="288" w:hanging="288"/>
        <w:rPr>
          <w:sz w:val="22"/>
          <w:szCs w:val="22"/>
        </w:rPr>
      </w:pPr>
      <w:r>
        <w:rPr>
          <w:sz w:val="22"/>
          <w:szCs w:val="22"/>
        </w:rPr>
        <w:t>2.</w:t>
      </w:r>
      <w:r w:rsidR="00F53D2B">
        <w:rPr>
          <w:sz w:val="22"/>
          <w:szCs w:val="22"/>
        </w:rPr>
        <w:tab/>
      </w:r>
      <w:r>
        <w:rPr>
          <w:sz w:val="22"/>
          <w:szCs w:val="22"/>
        </w:rPr>
        <w:t>Completed form O-101’s will be submitted to and maintained by the accounting department for no</w:t>
      </w:r>
      <w:r w:rsidR="00475767">
        <w:rPr>
          <w:sz w:val="22"/>
          <w:szCs w:val="22"/>
        </w:rPr>
        <w:t>t</w:t>
      </w:r>
      <w:r>
        <w:rPr>
          <w:sz w:val="22"/>
          <w:szCs w:val="22"/>
        </w:rPr>
        <w:t xml:space="preserve"> less than one year. </w:t>
      </w:r>
    </w:p>
    <w:p w14:paraId="164E47D6" w14:textId="77777777" w:rsidR="0039127E" w:rsidRDefault="0039127E" w:rsidP="002150C6">
      <w:pPr>
        <w:pStyle w:val="Default"/>
        <w:spacing w:after="120"/>
        <w:rPr>
          <w:sz w:val="22"/>
          <w:szCs w:val="22"/>
        </w:rPr>
      </w:pPr>
    </w:p>
    <w:p w14:paraId="54269B9B" w14:textId="77777777" w:rsidR="0039127E" w:rsidRDefault="0039127E" w:rsidP="002150C6">
      <w:pPr>
        <w:pStyle w:val="Default"/>
        <w:spacing w:after="120"/>
        <w:rPr>
          <w:sz w:val="28"/>
          <w:szCs w:val="28"/>
        </w:rPr>
      </w:pPr>
      <w:r>
        <w:rPr>
          <w:b/>
          <w:bCs/>
          <w:sz w:val="28"/>
          <w:szCs w:val="28"/>
        </w:rPr>
        <w:t xml:space="preserve">Opt-out Mechanism Failure </w:t>
      </w:r>
    </w:p>
    <w:p w14:paraId="682C725B" w14:textId="2541A818" w:rsidR="0039127E" w:rsidRDefault="0039127E" w:rsidP="00DD760E">
      <w:pPr>
        <w:pStyle w:val="Default"/>
        <w:spacing w:after="120"/>
        <w:ind w:left="288" w:hanging="288"/>
        <w:rPr>
          <w:sz w:val="22"/>
          <w:szCs w:val="22"/>
        </w:rPr>
      </w:pPr>
      <w:r>
        <w:rPr>
          <w:sz w:val="22"/>
          <w:szCs w:val="22"/>
        </w:rPr>
        <w:t xml:space="preserve">1. </w:t>
      </w:r>
      <w:r w:rsidR="00475767">
        <w:rPr>
          <w:sz w:val="22"/>
          <w:szCs w:val="22"/>
        </w:rPr>
        <w:t>i</w:t>
      </w:r>
      <w:r>
        <w:rPr>
          <w:sz w:val="22"/>
          <w:szCs w:val="22"/>
        </w:rPr>
        <w:t xml:space="preserve">3 BROADBAND will provide written notice </w:t>
      </w:r>
      <w:r w:rsidR="00DD760E">
        <w:rPr>
          <w:sz w:val="22"/>
          <w:szCs w:val="22"/>
        </w:rPr>
        <w:t xml:space="preserve">to the FCC </w:t>
      </w:r>
      <w:r>
        <w:rPr>
          <w:sz w:val="22"/>
          <w:szCs w:val="22"/>
        </w:rPr>
        <w:t xml:space="preserve">using Form O-103 (Appendix D) within five business days </w:t>
      </w:r>
      <w:r w:rsidR="00DD760E">
        <w:rPr>
          <w:sz w:val="22"/>
          <w:szCs w:val="22"/>
        </w:rPr>
        <w:t xml:space="preserve">in </w:t>
      </w:r>
      <w:r>
        <w:rPr>
          <w:sz w:val="22"/>
          <w:szCs w:val="22"/>
        </w:rPr>
        <w:t xml:space="preserve">any instance where opt-out mechanisms do not work to such a degree that consumers’ inability to opt-out is more than an anomaly. </w:t>
      </w:r>
    </w:p>
    <w:p w14:paraId="0C2C003A" w14:textId="77777777" w:rsidR="0039127E" w:rsidRDefault="0039127E" w:rsidP="002150C6">
      <w:pPr>
        <w:pStyle w:val="Default"/>
        <w:spacing w:after="120"/>
        <w:rPr>
          <w:sz w:val="22"/>
          <w:szCs w:val="22"/>
        </w:rPr>
      </w:pPr>
    </w:p>
    <w:p w14:paraId="0F116B85" w14:textId="77777777" w:rsidR="0039127E" w:rsidRDefault="0039127E" w:rsidP="002150C6">
      <w:pPr>
        <w:pStyle w:val="Default"/>
        <w:spacing w:after="120"/>
        <w:rPr>
          <w:sz w:val="28"/>
          <w:szCs w:val="28"/>
        </w:rPr>
      </w:pPr>
      <w:r>
        <w:rPr>
          <w:b/>
          <w:bCs/>
          <w:sz w:val="28"/>
          <w:szCs w:val="28"/>
        </w:rPr>
        <w:t xml:space="preserve">Unauthorized Access to CPNI </w:t>
      </w:r>
    </w:p>
    <w:p w14:paraId="2A567481" w14:textId="62DA6919" w:rsidR="0039127E" w:rsidRDefault="00DD760E" w:rsidP="00DD760E">
      <w:pPr>
        <w:pStyle w:val="Default"/>
        <w:spacing w:after="120"/>
        <w:ind w:left="288" w:hanging="288"/>
        <w:rPr>
          <w:sz w:val="22"/>
          <w:szCs w:val="22"/>
        </w:rPr>
      </w:pPr>
      <w:r>
        <w:rPr>
          <w:sz w:val="22"/>
          <w:szCs w:val="22"/>
        </w:rPr>
        <w:t>1.</w:t>
      </w:r>
      <w:r w:rsidR="00086813">
        <w:rPr>
          <w:sz w:val="22"/>
          <w:szCs w:val="22"/>
        </w:rPr>
        <w:tab/>
      </w:r>
      <w:r w:rsidR="0039127E">
        <w:rPr>
          <w:sz w:val="22"/>
          <w:szCs w:val="22"/>
        </w:rPr>
        <w:t xml:space="preserve">Should </w:t>
      </w:r>
      <w:r w:rsidR="00475767">
        <w:rPr>
          <w:sz w:val="22"/>
          <w:szCs w:val="22"/>
        </w:rPr>
        <w:t>i</w:t>
      </w:r>
      <w:r w:rsidR="00086813">
        <w:rPr>
          <w:sz w:val="22"/>
          <w:szCs w:val="22"/>
        </w:rPr>
        <w:t xml:space="preserve">3 Broadband discover an </w:t>
      </w:r>
      <w:r w:rsidR="0039127E">
        <w:rPr>
          <w:sz w:val="22"/>
          <w:szCs w:val="22"/>
        </w:rPr>
        <w:t xml:space="preserve">unauthorized access to a customer’s CPNI, </w:t>
      </w:r>
      <w:r w:rsidR="00086813">
        <w:rPr>
          <w:sz w:val="22"/>
          <w:szCs w:val="22"/>
        </w:rPr>
        <w:t xml:space="preserve">it </w:t>
      </w:r>
      <w:r w:rsidR="0039127E">
        <w:rPr>
          <w:sz w:val="22"/>
          <w:szCs w:val="22"/>
        </w:rPr>
        <w:t xml:space="preserve">will send an electronic notification to the United States Secret Service (“USSS”) and the Federal Bureau of Investigations (“FBI”) through the FCC link </w:t>
      </w:r>
      <w:hyperlink r:id="rId5" w:history="1">
        <w:r w:rsidR="001B10D6" w:rsidRPr="004673A5">
          <w:rPr>
            <w:rStyle w:val="Hyperlink"/>
            <w:sz w:val="22"/>
            <w:szCs w:val="22"/>
          </w:rPr>
          <w:t>http://www.fcc.gov/e</w:t>
        </w:r>
        <w:r w:rsidR="001B10D6" w:rsidRPr="004673A5">
          <w:rPr>
            <w:rStyle w:val="Hyperlink"/>
            <w:sz w:val="22"/>
            <w:szCs w:val="22"/>
          </w:rPr>
          <w:t>b</w:t>
        </w:r>
        <w:r w:rsidR="001B10D6" w:rsidRPr="004673A5">
          <w:rPr>
            <w:rStyle w:val="Hyperlink"/>
            <w:sz w:val="22"/>
            <w:szCs w:val="22"/>
          </w:rPr>
          <w:t>/cpni</w:t>
        </w:r>
      </w:hyperlink>
      <w:r w:rsidR="0039127E">
        <w:rPr>
          <w:sz w:val="22"/>
          <w:szCs w:val="22"/>
        </w:rPr>
        <w:t xml:space="preserve">. This notification will be sent within seven business days after reasonable determination that a breach has occurred and will contain the following information: </w:t>
      </w:r>
    </w:p>
    <w:p w14:paraId="51C052A0" w14:textId="77777777" w:rsidR="0039127E" w:rsidRDefault="0039127E" w:rsidP="00DD760E">
      <w:pPr>
        <w:pStyle w:val="Default"/>
        <w:spacing w:after="120"/>
        <w:ind w:left="576" w:hanging="288"/>
        <w:rPr>
          <w:sz w:val="22"/>
          <w:szCs w:val="22"/>
        </w:rPr>
      </w:pPr>
      <w:r>
        <w:rPr>
          <w:sz w:val="22"/>
          <w:szCs w:val="22"/>
        </w:rPr>
        <w:t>a.</w:t>
      </w:r>
      <w:r w:rsidR="00DD760E">
        <w:rPr>
          <w:sz w:val="22"/>
          <w:szCs w:val="22"/>
        </w:rPr>
        <w:tab/>
      </w:r>
      <w:r>
        <w:rPr>
          <w:sz w:val="22"/>
          <w:szCs w:val="22"/>
        </w:rPr>
        <w:t>Date</w:t>
      </w:r>
      <w:r w:rsidR="000938DA">
        <w:rPr>
          <w:sz w:val="22"/>
          <w:szCs w:val="22"/>
        </w:rPr>
        <w:t>s of discovery and notification.</w:t>
      </w:r>
    </w:p>
    <w:p w14:paraId="5A2EB531" w14:textId="77777777" w:rsidR="0039127E" w:rsidRDefault="0039127E" w:rsidP="00DD760E">
      <w:pPr>
        <w:pStyle w:val="Default"/>
        <w:spacing w:after="120"/>
        <w:ind w:left="576" w:hanging="288"/>
        <w:rPr>
          <w:sz w:val="22"/>
          <w:szCs w:val="22"/>
        </w:rPr>
      </w:pPr>
      <w:r>
        <w:rPr>
          <w:sz w:val="22"/>
          <w:szCs w:val="22"/>
        </w:rPr>
        <w:t>b.</w:t>
      </w:r>
      <w:r w:rsidR="00DD760E">
        <w:rPr>
          <w:sz w:val="22"/>
          <w:szCs w:val="22"/>
        </w:rPr>
        <w:tab/>
      </w:r>
      <w:r>
        <w:rPr>
          <w:sz w:val="22"/>
          <w:szCs w:val="22"/>
        </w:rPr>
        <w:t>Detailed description of the CPNI tha</w:t>
      </w:r>
      <w:r w:rsidR="000938DA">
        <w:rPr>
          <w:sz w:val="22"/>
          <w:szCs w:val="22"/>
        </w:rPr>
        <w:t>t was the subject of the breach.</w:t>
      </w:r>
    </w:p>
    <w:p w14:paraId="4CE9F650" w14:textId="77777777" w:rsidR="0039127E" w:rsidRDefault="0039127E" w:rsidP="00DD760E">
      <w:pPr>
        <w:pStyle w:val="Default"/>
        <w:spacing w:after="120"/>
        <w:ind w:left="576" w:hanging="288"/>
        <w:rPr>
          <w:sz w:val="22"/>
          <w:szCs w:val="22"/>
        </w:rPr>
      </w:pPr>
      <w:r>
        <w:rPr>
          <w:sz w:val="22"/>
          <w:szCs w:val="22"/>
        </w:rPr>
        <w:t>c.</w:t>
      </w:r>
      <w:r w:rsidR="00DD760E">
        <w:rPr>
          <w:sz w:val="22"/>
          <w:szCs w:val="22"/>
        </w:rPr>
        <w:tab/>
      </w:r>
      <w:r w:rsidR="000938DA">
        <w:rPr>
          <w:sz w:val="22"/>
          <w:szCs w:val="22"/>
        </w:rPr>
        <w:t>Circumstances of the breach.</w:t>
      </w:r>
    </w:p>
    <w:p w14:paraId="469B28EA" w14:textId="6FFECFC0" w:rsidR="0039127E" w:rsidRDefault="0039127E" w:rsidP="00DD760E">
      <w:pPr>
        <w:pStyle w:val="Default"/>
        <w:spacing w:after="120"/>
        <w:ind w:left="288" w:hanging="288"/>
        <w:rPr>
          <w:sz w:val="22"/>
          <w:szCs w:val="22"/>
        </w:rPr>
      </w:pPr>
      <w:r>
        <w:rPr>
          <w:sz w:val="22"/>
          <w:szCs w:val="22"/>
        </w:rPr>
        <w:t xml:space="preserve">2. </w:t>
      </w:r>
      <w:r w:rsidR="00475767">
        <w:rPr>
          <w:sz w:val="22"/>
          <w:szCs w:val="22"/>
        </w:rPr>
        <w:t>i</w:t>
      </w:r>
      <w:r>
        <w:rPr>
          <w:sz w:val="22"/>
          <w:szCs w:val="22"/>
        </w:rPr>
        <w:t xml:space="preserve">3 BROADBAND will then notify the customer of the unauthorized access. </w:t>
      </w:r>
    </w:p>
    <w:p w14:paraId="497D6848" w14:textId="77777777" w:rsidR="0039127E" w:rsidRDefault="0039127E" w:rsidP="00DD760E">
      <w:pPr>
        <w:pStyle w:val="Default"/>
        <w:spacing w:after="120"/>
        <w:ind w:left="288" w:hanging="288"/>
        <w:rPr>
          <w:sz w:val="22"/>
          <w:szCs w:val="22"/>
        </w:rPr>
      </w:pPr>
      <w:r>
        <w:rPr>
          <w:sz w:val="22"/>
          <w:szCs w:val="22"/>
        </w:rPr>
        <w:t xml:space="preserve">3. A copy of the notification (Appendix C) will be submitted to and maintained by the accounting department for no less than two years. </w:t>
      </w:r>
    </w:p>
    <w:p w14:paraId="6B1672BD" w14:textId="77777777" w:rsidR="0039127E" w:rsidRDefault="0039127E" w:rsidP="002150C6">
      <w:pPr>
        <w:pStyle w:val="Default"/>
        <w:spacing w:after="120"/>
        <w:rPr>
          <w:sz w:val="22"/>
          <w:szCs w:val="22"/>
        </w:rPr>
      </w:pPr>
    </w:p>
    <w:p w14:paraId="573C9BAB" w14:textId="77777777" w:rsidR="0039127E" w:rsidRDefault="0039127E" w:rsidP="002150C6">
      <w:pPr>
        <w:pStyle w:val="Default"/>
        <w:pageBreakBefore/>
        <w:spacing w:after="120"/>
        <w:rPr>
          <w:sz w:val="28"/>
          <w:szCs w:val="28"/>
        </w:rPr>
      </w:pPr>
      <w:r>
        <w:rPr>
          <w:b/>
          <w:bCs/>
          <w:sz w:val="28"/>
          <w:szCs w:val="28"/>
        </w:rPr>
        <w:lastRenderedPageBreak/>
        <w:t xml:space="preserve">Additional Measures to Protect CPNI Information </w:t>
      </w:r>
    </w:p>
    <w:p w14:paraId="4B2CD53F" w14:textId="34FDE178" w:rsidR="0039127E" w:rsidRDefault="0039127E" w:rsidP="000938DA">
      <w:pPr>
        <w:pStyle w:val="Default"/>
        <w:spacing w:after="120"/>
        <w:ind w:left="288" w:hanging="288"/>
        <w:rPr>
          <w:sz w:val="22"/>
          <w:szCs w:val="22"/>
        </w:rPr>
      </w:pPr>
      <w:r>
        <w:rPr>
          <w:sz w:val="22"/>
          <w:szCs w:val="22"/>
        </w:rPr>
        <w:t xml:space="preserve">1. The servers that run </w:t>
      </w:r>
      <w:r w:rsidR="00475767">
        <w:rPr>
          <w:sz w:val="22"/>
          <w:szCs w:val="22"/>
        </w:rPr>
        <w:t>i</w:t>
      </w:r>
      <w:r>
        <w:rPr>
          <w:sz w:val="22"/>
          <w:szCs w:val="22"/>
        </w:rPr>
        <w:t>3 BROADBAND</w:t>
      </w:r>
      <w:r w:rsidR="00475767">
        <w:rPr>
          <w:sz w:val="22"/>
          <w:szCs w:val="22"/>
        </w:rPr>
        <w:t>’s</w:t>
      </w:r>
      <w:r>
        <w:rPr>
          <w:sz w:val="22"/>
          <w:szCs w:val="22"/>
        </w:rPr>
        <w:t xml:space="preserve"> databases are locked down from access outside of the </w:t>
      </w:r>
      <w:r w:rsidR="00475767">
        <w:rPr>
          <w:sz w:val="22"/>
          <w:szCs w:val="22"/>
        </w:rPr>
        <w:t>i</w:t>
      </w:r>
      <w:r>
        <w:rPr>
          <w:sz w:val="22"/>
          <w:szCs w:val="22"/>
        </w:rPr>
        <w:t xml:space="preserve">3 BROADBAND network. This means that unless you are directly connected to the </w:t>
      </w:r>
      <w:r w:rsidR="00475767">
        <w:rPr>
          <w:sz w:val="22"/>
          <w:szCs w:val="22"/>
        </w:rPr>
        <w:t>i</w:t>
      </w:r>
      <w:r>
        <w:rPr>
          <w:sz w:val="22"/>
          <w:szCs w:val="22"/>
        </w:rPr>
        <w:t xml:space="preserve">3 BROADBAND network, you would be unable to gain remote administration to these servers. </w:t>
      </w:r>
    </w:p>
    <w:p w14:paraId="11FDC1D5" w14:textId="3C6576BA" w:rsidR="0039127E" w:rsidRDefault="0039127E" w:rsidP="000938DA">
      <w:pPr>
        <w:pStyle w:val="Default"/>
        <w:spacing w:after="120"/>
        <w:ind w:left="288" w:hanging="288"/>
        <w:rPr>
          <w:sz w:val="22"/>
          <w:szCs w:val="22"/>
        </w:rPr>
      </w:pPr>
      <w:r>
        <w:rPr>
          <w:sz w:val="22"/>
          <w:szCs w:val="22"/>
        </w:rPr>
        <w:t xml:space="preserve">2. </w:t>
      </w:r>
      <w:ins w:id="1" w:author="FamilyVideo" w:date="2019-01-23T13:26:00Z">
        <w:r w:rsidR="001B299C">
          <w:rPr>
            <w:sz w:val="22"/>
            <w:szCs w:val="22"/>
          </w:rPr>
          <w:t xml:space="preserve"> </w:t>
        </w:r>
      </w:ins>
      <w:r w:rsidR="00475767">
        <w:rPr>
          <w:sz w:val="22"/>
          <w:szCs w:val="22"/>
        </w:rPr>
        <w:t>i</w:t>
      </w:r>
      <w:r>
        <w:rPr>
          <w:sz w:val="22"/>
          <w:szCs w:val="22"/>
        </w:rPr>
        <w:t xml:space="preserve">3 BROADBAND utilizes VPN for all devices that require remote administration. A VPN client certificate, that is specific to the VPN firewall on the </w:t>
      </w:r>
      <w:r w:rsidR="00475767">
        <w:rPr>
          <w:sz w:val="22"/>
          <w:szCs w:val="22"/>
        </w:rPr>
        <w:t>i</w:t>
      </w:r>
      <w:r>
        <w:rPr>
          <w:sz w:val="22"/>
          <w:szCs w:val="22"/>
        </w:rPr>
        <w:t xml:space="preserve">3 BROADBAND network, is required for </w:t>
      </w:r>
      <w:r w:rsidR="00475767">
        <w:rPr>
          <w:sz w:val="22"/>
          <w:szCs w:val="22"/>
        </w:rPr>
        <w:t>i</w:t>
      </w:r>
      <w:r>
        <w:rPr>
          <w:sz w:val="22"/>
          <w:szCs w:val="22"/>
        </w:rPr>
        <w:t xml:space="preserve">3 BROADBAND network technicians to gain access to anything on the </w:t>
      </w:r>
      <w:r w:rsidR="00475767">
        <w:rPr>
          <w:sz w:val="22"/>
          <w:szCs w:val="22"/>
        </w:rPr>
        <w:t>i</w:t>
      </w:r>
      <w:r>
        <w:rPr>
          <w:sz w:val="22"/>
          <w:szCs w:val="22"/>
        </w:rPr>
        <w:t xml:space="preserve">3 BROADBAND network through the Internet. Access to the </w:t>
      </w:r>
      <w:r w:rsidR="00475767">
        <w:rPr>
          <w:sz w:val="22"/>
          <w:szCs w:val="22"/>
        </w:rPr>
        <w:t>i</w:t>
      </w:r>
      <w:r>
        <w:rPr>
          <w:sz w:val="22"/>
          <w:szCs w:val="22"/>
        </w:rPr>
        <w:t xml:space="preserve">3 BROADBAND network, without a VPN client certificate, is not a possibility. </w:t>
      </w:r>
    </w:p>
    <w:p w14:paraId="4F01CA17" w14:textId="1B889277" w:rsidR="0039127E" w:rsidRDefault="0039127E" w:rsidP="000938DA">
      <w:pPr>
        <w:pStyle w:val="Default"/>
        <w:spacing w:after="120"/>
        <w:ind w:left="288" w:hanging="288"/>
        <w:rPr>
          <w:sz w:val="22"/>
          <w:szCs w:val="22"/>
        </w:rPr>
      </w:pPr>
      <w:r>
        <w:rPr>
          <w:sz w:val="22"/>
          <w:szCs w:val="22"/>
        </w:rPr>
        <w:t xml:space="preserve">3. </w:t>
      </w:r>
      <w:ins w:id="2" w:author="FamilyVideo" w:date="2019-01-23T13:26:00Z">
        <w:r w:rsidR="001B299C">
          <w:rPr>
            <w:sz w:val="22"/>
            <w:szCs w:val="22"/>
          </w:rPr>
          <w:t xml:space="preserve"> </w:t>
        </w:r>
      </w:ins>
      <w:r w:rsidR="00475767">
        <w:rPr>
          <w:sz w:val="22"/>
          <w:szCs w:val="22"/>
        </w:rPr>
        <w:t>i</w:t>
      </w:r>
      <w:r>
        <w:rPr>
          <w:sz w:val="22"/>
          <w:szCs w:val="22"/>
        </w:rPr>
        <w:t xml:space="preserve">3 BROADBAND has implemented real-time monitoring of our entire network core for intrusion detection and remote attacks. </w:t>
      </w:r>
      <w:r w:rsidR="00475767">
        <w:rPr>
          <w:sz w:val="22"/>
          <w:szCs w:val="22"/>
        </w:rPr>
        <w:t>i</w:t>
      </w:r>
      <w:r>
        <w:rPr>
          <w:sz w:val="22"/>
          <w:szCs w:val="22"/>
        </w:rPr>
        <w:t xml:space="preserve">3 BROADBAND has setup predefined automatic email responses to a vast number of known threats. This allows </w:t>
      </w:r>
      <w:r w:rsidR="00475767">
        <w:rPr>
          <w:sz w:val="22"/>
          <w:szCs w:val="22"/>
        </w:rPr>
        <w:t>i</w:t>
      </w:r>
      <w:r>
        <w:rPr>
          <w:sz w:val="22"/>
          <w:szCs w:val="22"/>
        </w:rPr>
        <w:t xml:space="preserve">3 BROADBAND network technicians to monitor the network 24 hours a day, 7 days a week. Ninety-nine percent of </w:t>
      </w:r>
      <w:r w:rsidR="00475767">
        <w:rPr>
          <w:sz w:val="22"/>
          <w:szCs w:val="22"/>
        </w:rPr>
        <w:t>i</w:t>
      </w:r>
      <w:r>
        <w:rPr>
          <w:sz w:val="22"/>
          <w:szCs w:val="22"/>
        </w:rPr>
        <w:t xml:space="preserve">3 BROADBAND network attacks are stopped by automatic scripted responses. </w:t>
      </w:r>
    </w:p>
    <w:p w14:paraId="12B2B9A9" w14:textId="77777777" w:rsidR="0039127E" w:rsidRDefault="0039127E" w:rsidP="002150C6">
      <w:pPr>
        <w:pStyle w:val="Default"/>
        <w:spacing w:after="120"/>
        <w:rPr>
          <w:sz w:val="22"/>
          <w:szCs w:val="22"/>
        </w:rPr>
      </w:pPr>
    </w:p>
    <w:p w14:paraId="6D89520C" w14:textId="77777777" w:rsidR="0039127E" w:rsidRDefault="0039127E" w:rsidP="002150C6">
      <w:pPr>
        <w:pStyle w:val="Default"/>
        <w:pageBreakBefore/>
        <w:spacing w:after="120"/>
        <w:rPr>
          <w:sz w:val="28"/>
          <w:szCs w:val="28"/>
        </w:rPr>
      </w:pPr>
      <w:r>
        <w:rPr>
          <w:b/>
          <w:bCs/>
          <w:sz w:val="28"/>
          <w:szCs w:val="28"/>
        </w:rPr>
        <w:lastRenderedPageBreak/>
        <w:t xml:space="preserve">-- Appendix A -- </w:t>
      </w:r>
    </w:p>
    <w:p w14:paraId="481D8567" w14:textId="77777777" w:rsidR="00332722" w:rsidRDefault="00332722" w:rsidP="00576844">
      <w:pPr>
        <w:pStyle w:val="Default"/>
        <w:spacing w:after="120"/>
        <w:rPr>
          <w:sz w:val="22"/>
          <w:szCs w:val="22"/>
        </w:rPr>
      </w:pPr>
    </w:p>
    <w:p w14:paraId="2F93A1C0" w14:textId="77777777" w:rsidR="0039127E" w:rsidRDefault="0039127E" w:rsidP="00576844">
      <w:pPr>
        <w:pStyle w:val="Default"/>
        <w:spacing w:after="120"/>
        <w:rPr>
          <w:sz w:val="22"/>
          <w:szCs w:val="22"/>
        </w:rPr>
      </w:pPr>
      <w:r>
        <w:rPr>
          <w:sz w:val="22"/>
          <w:szCs w:val="22"/>
        </w:rPr>
        <w:t xml:space="preserve">Form S-101 </w:t>
      </w:r>
    </w:p>
    <w:p w14:paraId="4DB11AB7" w14:textId="77777777" w:rsidR="0039127E" w:rsidRDefault="0039127E" w:rsidP="00332722">
      <w:pPr>
        <w:pStyle w:val="Default"/>
        <w:spacing w:after="360"/>
        <w:jc w:val="center"/>
        <w:rPr>
          <w:sz w:val="28"/>
          <w:szCs w:val="28"/>
        </w:rPr>
      </w:pPr>
      <w:r>
        <w:rPr>
          <w:b/>
          <w:bCs/>
          <w:sz w:val="28"/>
          <w:szCs w:val="28"/>
        </w:rPr>
        <w:t>Sales and Marketing Campaign Proposal</w:t>
      </w:r>
    </w:p>
    <w:p w14:paraId="1E5AC1C3" w14:textId="77777777" w:rsidR="0039127E" w:rsidRPr="00332722" w:rsidRDefault="0039127E" w:rsidP="00332722">
      <w:pPr>
        <w:pStyle w:val="Default"/>
        <w:spacing w:after="360"/>
        <w:rPr>
          <w:sz w:val="28"/>
          <w:szCs w:val="28"/>
          <w:u w:val="single"/>
        </w:rPr>
      </w:pPr>
      <w:r>
        <w:rPr>
          <w:sz w:val="28"/>
          <w:szCs w:val="28"/>
        </w:rPr>
        <w:t xml:space="preserve">Name of Company Presenting the Campaign: </w:t>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p>
    <w:p w14:paraId="1AC8232B" w14:textId="77777777" w:rsidR="0039127E" w:rsidRPr="00332722" w:rsidRDefault="0039127E" w:rsidP="00332722">
      <w:pPr>
        <w:pStyle w:val="Default"/>
        <w:spacing w:after="360"/>
        <w:rPr>
          <w:sz w:val="28"/>
          <w:szCs w:val="28"/>
          <w:u w:val="single"/>
        </w:rPr>
      </w:pPr>
      <w:r>
        <w:rPr>
          <w:sz w:val="28"/>
          <w:szCs w:val="28"/>
        </w:rPr>
        <w:t xml:space="preserve">Start and End Date: </w:t>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r w:rsidR="00332722">
        <w:rPr>
          <w:sz w:val="28"/>
          <w:szCs w:val="28"/>
          <w:u w:val="single"/>
        </w:rPr>
        <w:tab/>
      </w:r>
    </w:p>
    <w:p w14:paraId="0AF9ED7C" w14:textId="77777777" w:rsidR="0039127E" w:rsidRDefault="0039127E" w:rsidP="00332722">
      <w:pPr>
        <w:pStyle w:val="Default"/>
        <w:spacing w:after="360"/>
        <w:rPr>
          <w:sz w:val="28"/>
          <w:szCs w:val="28"/>
        </w:rPr>
      </w:pPr>
      <w:r>
        <w:rPr>
          <w:sz w:val="28"/>
          <w:szCs w:val="28"/>
        </w:rPr>
        <w:t xml:space="preserve">Will this campaign require the use of CPNI information? </w:t>
      </w:r>
      <w:r w:rsidR="00332722">
        <w:rPr>
          <w:sz w:val="28"/>
          <w:szCs w:val="28"/>
        </w:rPr>
        <w:tab/>
      </w:r>
      <w:r>
        <w:rPr>
          <w:sz w:val="28"/>
          <w:szCs w:val="28"/>
        </w:rPr>
        <w:t xml:space="preserve">Yes </w:t>
      </w:r>
      <w:r w:rsidR="00332722">
        <w:rPr>
          <w:sz w:val="28"/>
          <w:szCs w:val="28"/>
        </w:rPr>
        <w:tab/>
      </w:r>
      <w:r>
        <w:rPr>
          <w:sz w:val="28"/>
          <w:szCs w:val="28"/>
        </w:rPr>
        <w:t xml:space="preserve">No </w:t>
      </w:r>
    </w:p>
    <w:p w14:paraId="31185EC0" w14:textId="77777777" w:rsidR="0039127E" w:rsidRDefault="0039127E" w:rsidP="00332722">
      <w:pPr>
        <w:pStyle w:val="Default"/>
        <w:spacing w:after="360"/>
        <w:jc w:val="center"/>
        <w:rPr>
          <w:sz w:val="20"/>
          <w:szCs w:val="20"/>
        </w:rPr>
      </w:pPr>
      <w:r>
        <w:rPr>
          <w:sz w:val="20"/>
          <w:szCs w:val="20"/>
        </w:rPr>
        <w:t>** Signed Form O-101’s must be attached if CPNI information is to be used **</w:t>
      </w:r>
    </w:p>
    <w:p w14:paraId="0EF7C824" w14:textId="77777777" w:rsidR="0039127E" w:rsidRDefault="0039127E" w:rsidP="002150C6">
      <w:pPr>
        <w:pStyle w:val="Default"/>
        <w:spacing w:after="120"/>
        <w:rPr>
          <w:sz w:val="28"/>
          <w:szCs w:val="28"/>
        </w:rPr>
      </w:pPr>
      <w:r>
        <w:rPr>
          <w:sz w:val="28"/>
          <w:szCs w:val="28"/>
        </w:rPr>
        <w:t xml:space="preserve">If yes, what type of CPNI will be used in the campaign? </w:t>
      </w:r>
    </w:p>
    <w:p w14:paraId="52C5BF21" w14:textId="77777777" w:rsidR="00332722" w:rsidRPr="00332722" w:rsidRDefault="00332722" w:rsidP="00332722">
      <w:pPr>
        <w:pStyle w:val="Default"/>
        <w:spacing w:after="120" w:line="480" w:lineRule="auto"/>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07423BB8" w14:textId="77777777" w:rsidR="0039127E" w:rsidRDefault="0039127E" w:rsidP="002150C6">
      <w:pPr>
        <w:pStyle w:val="Default"/>
        <w:spacing w:after="120"/>
        <w:rPr>
          <w:sz w:val="28"/>
          <w:szCs w:val="28"/>
        </w:rPr>
      </w:pPr>
      <w:r>
        <w:rPr>
          <w:sz w:val="28"/>
          <w:szCs w:val="28"/>
        </w:rPr>
        <w:t xml:space="preserve">What products and services will be offered in this campaign? </w:t>
      </w:r>
    </w:p>
    <w:p w14:paraId="12F9B672" w14:textId="77777777" w:rsidR="008A70F2" w:rsidRPr="004F3464" w:rsidRDefault="008A70F2" w:rsidP="008A70F2">
      <w:pPr>
        <w:pStyle w:val="Default"/>
        <w:spacing w:after="120" w:line="480" w:lineRule="auto"/>
        <w:rPr>
          <w:sz w:val="28"/>
          <w:szCs w:val="28"/>
          <w:u w:val="single"/>
        </w:rPr>
      </w:pP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r w:rsidRPr="004F3464">
        <w:rPr>
          <w:sz w:val="28"/>
          <w:szCs w:val="28"/>
          <w:u w:val="single"/>
        </w:rPr>
        <w:tab/>
      </w:r>
    </w:p>
    <w:p w14:paraId="10D8FA86" w14:textId="77777777" w:rsidR="0039127E" w:rsidRPr="008A70F2" w:rsidRDefault="0039127E" w:rsidP="00347C6C">
      <w:pPr>
        <w:pStyle w:val="Default"/>
        <w:rPr>
          <w:sz w:val="20"/>
          <w:szCs w:val="20"/>
          <w:u w:val="single"/>
        </w:rPr>
      </w:pPr>
      <w:r>
        <w:rPr>
          <w:sz w:val="20"/>
          <w:szCs w:val="20"/>
        </w:rPr>
        <w:t xml:space="preserve">Submitted By: </w:t>
      </w:r>
      <w:r w:rsidR="008A70F2">
        <w:rPr>
          <w:sz w:val="20"/>
          <w:szCs w:val="20"/>
          <w:u w:val="single"/>
        </w:rPr>
        <w:tab/>
      </w:r>
      <w:r w:rsidR="008A70F2">
        <w:rPr>
          <w:sz w:val="20"/>
          <w:szCs w:val="20"/>
          <w:u w:val="single"/>
        </w:rPr>
        <w:tab/>
      </w:r>
      <w:r w:rsidR="008A70F2">
        <w:rPr>
          <w:sz w:val="20"/>
          <w:szCs w:val="20"/>
          <w:u w:val="single"/>
        </w:rPr>
        <w:tab/>
      </w:r>
      <w:r w:rsidR="008A70F2">
        <w:rPr>
          <w:sz w:val="20"/>
          <w:szCs w:val="20"/>
          <w:u w:val="single"/>
        </w:rPr>
        <w:tab/>
      </w:r>
      <w:r w:rsidR="008A70F2">
        <w:rPr>
          <w:sz w:val="20"/>
          <w:szCs w:val="20"/>
          <w:u w:val="single"/>
        </w:rPr>
        <w:tab/>
      </w:r>
      <w:r w:rsidR="008A70F2">
        <w:rPr>
          <w:sz w:val="20"/>
          <w:szCs w:val="20"/>
        </w:rPr>
        <w:tab/>
      </w:r>
      <w:r>
        <w:rPr>
          <w:sz w:val="20"/>
          <w:szCs w:val="20"/>
        </w:rPr>
        <w:t xml:space="preserve">Approved By: </w:t>
      </w:r>
      <w:r w:rsidR="008A70F2">
        <w:rPr>
          <w:sz w:val="20"/>
          <w:szCs w:val="20"/>
          <w:u w:val="single"/>
        </w:rPr>
        <w:tab/>
      </w:r>
      <w:r w:rsidR="008A70F2">
        <w:rPr>
          <w:sz w:val="20"/>
          <w:szCs w:val="20"/>
          <w:u w:val="single"/>
        </w:rPr>
        <w:tab/>
      </w:r>
      <w:r w:rsidR="008A70F2">
        <w:rPr>
          <w:sz w:val="20"/>
          <w:szCs w:val="20"/>
          <w:u w:val="single"/>
        </w:rPr>
        <w:tab/>
      </w:r>
      <w:r w:rsidR="008A70F2">
        <w:rPr>
          <w:sz w:val="20"/>
          <w:szCs w:val="20"/>
          <w:u w:val="single"/>
        </w:rPr>
        <w:tab/>
      </w:r>
      <w:r w:rsidR="008A70F2">
        <w:rPr>
          <w:sz w:val="20"/>
          <w:szCs w:val="20"/>
          <w:u w:val="single"/>
        </w:rPr>
        <w:tab/>
      </w:r>
    </w:p>
    <w:p w14:paraId="6F0FA89D" w14:textId="77777777" w:rsidR="0039127E" w:rsidRPr="008A70F2" w:rsidRDefault="008A70F2" w:rsidP="00347C6C">
      <w:pPr>
        <w:pStyle w:val="Default"/>
        <w:rPr>
          <w:sz w:val="20"/>
          <w:szCs w:val="20"/>
          <w:vertAlign w:val="superscript"/>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39127E" w:rsidRPr="008A70F2">
        <w:rPr>
          <w:sz w:val="20"/>
          <w:szCs w:val="20"/>
          <w:vertAlign w:val="superscript"/>
        </w:rPr>
        <w:t xml:space="preserve">(CEO Signature) </w:t>
      </w:r>
    </w:p>
    <w:p w14:paraId="46C4893E" w14:textId="77777777" w:rsidR="0039127E" w:rsidRPr="00347C6C" w:rsidRDefault="0039127E" w:rsidP="002150C6">
      <w:pPr>
        <w:pStyle w:val="Default"/>
        <w:spacing w:after="120"/>
        <w:rPr>
          <w:sz w:val="20"/>
          <w:szCs w:val="20"/>
          <w:u w:val="single"/>
        </w:rPr>
      </w:pPr>
      <w:r>
        <w:rPr>
          <w:sz w:val="20"/>
          <w:szCs w:val="20"/>
        </w:rPr>
        <w:t xml:space="preserve">Date: </w:t>
      </w:r>
      <w:r w:rsidR="00347C6C">
        <w:rPr>
          <w:sz w:val="20"/>
          <w:szCs w:val="20"/>
          <w:u w:val="single"/>
        </w:rPr>
        <w:tab/>
      </w:r>
      <w:r w:rsidR="00347C6C">
        <w:rPr>
          <w:sz w:val="20"/>
          <w:szCs w:val="20"/>
          <w:u w:val="single"/>
        </w:rPr>
        <w:tab/>
      </w:r>
      <w:r w:rsidR="00347C6C">
        <w:rPr>
          <w:sz w:val="20"/>
          <w:szCs w:val="20"/>
          <w:u w:val="single"/>
        </w:rPr>
        <w:tab/>
      </w:r>
      <w:r w:rsidR="00347C6C">
        <w:rPr>
          <w:sz w:val="20"/>
          <w:szCs w:val="20"/>
          <w:u w:val="single"/>
        </w:rPr>
        <w:tab/>
      </w:r>
      <w:r w:rsidR="00347C6C">
        <w:rPr>
          <w:sz w:val="20"/>
          <w:szCs w:val="20"/>
          <w:u w:val="single"/>
        </w:rPr>
        <w:tab/>
      </w:r>
      <w:r w:rsidR="00347C6C">
        <w:rPr>
          <w:sz w:val="20"/>
          <w:szCs w:val="20"/>
          <w:u w:val="single"/>
        </w:rPr>
        <w:tab/>
      </w:r>
      <w:r w:rsidR="008A70F2">
        <w:rPr>
          <w:sz w:val="20"/>
          <w:szCs w:val="20"/>
        </w:rPr>
        <w:tab/>
      </w:r>
      <w:r>
        <w:rPr>
          <w:sz w:val="20"/>
          <w:szCs w:val="20"/>
        </w:rPr>
        <w:t xml:space="preserve">Date: </w:t>
      </w:r>
      <w:r w:rsidR="00347C6C">
        <w:rPr>
          <w:sz w:val="20"/>
          <w:szCs w:val="20"/>
          <w:u w:val="single"/>
        </w:rPr>
        <w:tab/>
      </w:r>
      <w:r w:rsidR="00347C6C">
        <w:rPr>
          <w:sz w:val="20"/>
          <w:szCs w:val="20"/>
          <w:u w:val="single"/>
        </w:rPr>
        <w:tab/>
      </w:r>
      <w:r w:rsidR="00347C6C">
        <w:rPr>
          <w:sz w:val="20"/>
          <w:szCs w:val="20"/>
          <w:u w:val="single"/>
        </w:rPr>
        <w:tab/>
      </w:r>
      <w:r w:rsidR="00347C6C">
        <w:rPr>
          <w:sz w:val="20"/>
          <w:szCs w:val="20"/>
          <w:u w:val="single"/>
        </w:rPr>
        <w:tab/>
      </w:r>
      <w:r w:rsidR="00347C6C">
        <w:rPr>
          <w:sz w:val="20"/>
          <w:szCs w:val="20"/>
          <w:u w:val="single"/>
        </w:rPr>
        <w:tab/>
      </w:r>
      <w:r w:rsidR="00347C6C">
        <w:rPr>
          <w:sz w:val="20"/>
          <w:szCs w:val="20"/>
          <w:u w:val="single"/>
        </w:rPr>
        <w:tab/>
      </w:r>
    </w:p>
    <w:p w14:paraId="7CD1F340" w14:textId="77777777" w:rsidR="0039127E" w:rsidRDefault="0039127E" w:rsidP="00347C6C">
      <w:pPr>
        <w:pStyle w:val="Default"/>
        <w:pageBreakBefore/>
        <w:spacing w:after="120"/>
        <w:jc w:val="center"/>
        <w:rPr>
          <w:sz w:val="28"/>
          <w:szCs w:val="28"/>
        </w:rPr>
      </w:pPr>
      <w:r>
        <w:rPr>
          <w:b/>
          <w:bCs/>
          <w:sz w:val="28"/>
          <w:szCs w:val="28"/>
        </w:rPr>
        <w:lastRenderedPageBreak/>
        <w:t>-- Appendix B –</w:t>
      </w:r>
    </w:p>
    <w:p w14:paraId="1D6DD563" w14:textId="77777777" w:rsidR="0039127E" w:rsidRDefault="00347C6C" w:rsidP="00347C6C">
      <w:pPr>
        <w:pStyle w:val="Default"/>
        <w:spacing w:after="120"/>
        <w:jc w:val="right"/>
        <w:rPr>
          <w:sz w:val="22"/>
          <w:szCs w:val="22"/>
        </w:rPr>
      </w:pPr>
      <w:r>
        <w:rPr>
          <w:sz w:val="22"/>
          <w:szCs w:val="22"/>
        </w:rPr>
        <w:t>Form O-101</w:t>
      </w:r>
    </w:p>
    <w:p w14:paraId="19A0099D" w14:textId="77777777" w:rsidR="0039127E" w:rsidRDefault="0039127E" w:rsidP="00347C6C">
      <w:pPr>
        <w:pStyle w:val="Default"/>
        <w:spacing w:after="120"/>
        <w:jc w:val="center"/>
        <w:rPr>
          <w:sz w:val="28"/>
          <w:szCs w:val="28"/>
        </w:rPr>
      </w:pPr>
      <w:r>
        <w:rPr>
          <w:b/>
          <w:bCs/>
          <w:sz w:val="28"/>
          <w:szCs w:val="28"/>
        </w:rPr>
        <w:t>Customer Proprietary Network Information</w:t>
      </w:r>
    </w:p>
    <w:p w14:paraId="2B9D8CED" w14:textId="77777777" w:rsidR="0039127E" w:rsidRDefault="0039127E" w:rsidP="002150C6">
      <w:pPr>
        <w:pStyle w:val="Default"/>
        <w:spacing w:after="120"/>
        <w:rPr>
          <w:sz w:val="22"/>
          <w:szCs w:val="22"/>
        </w:rPr>
      </w:pPr>
      <w:r>
        <w:rPr>
          <w:sz w:val="22"/>
          <w:szCs w:val="22"/>
        </w:rPr>
        <w:t xml:space="preserve">Dear Valued Customer, </w:t>
      </w:r>
    </w:p>
    <w:p w14:paraId="56341F1C" w14:textId="1442A0BD" w:rsidR="0039127E" w:rsidRDefault="0039127E" w:rsidP="002150C6">
      <w:pPr>
        <w:pStyle w:val="Default"/>
        <w:spacing w:after="120"/>
        <w:rPr>
          <w:sz w:val="22"/>
          <w:szCs w:val="22"/>
        </w:rPr>
      </w:pPr>
      <w:r>
        <w:rPr>
          <w:sz w:val="22"/>
          <w:szCs w:val="22"/>
        </w:rPr>
        <w:t xml:space="preserve">In order to continue to provide excellent products and services, </w:t>
      </w:r>
      <w:r w:rsidR="00475767">
        <w:rPr>
          <w:sz w:val="22"/>
          <w:szCs w:val="22"/>
        </w:rPr>
        <w:t>i</w:t>
      </w:r>
      <w:r>
        <w:rPr>
          <w:sz w:val="22"/>
          <w:szCs w:val="22"/>
        </w:rPr>
        <w:t xml:space="preserve">3 BROADBAND gathers information about the quality, type, destination, technical configurations, and </w:t>
      </w:r>
      <w:proofErr w:type="gramStart"/>
      <w:r>
        <w:rPr>
          <w:sz w:val="22"/>
          <w:szCs w:val="22"/>
        </w:rPr>
        <w:t>amount</w:t>
      </w:r>
      <w:proofErr w:type="gramEnd"/>
      <w:r>
        <w:rPr>
          <w:sz w:val="22"/>
          <w:szCs w:val="22"/>
        </w:rPr>
        <w:t xml:space="preserve"> of </w:t>
      </w:r>
      <w:r w:rsidR="00475767">
        <w:rPr>
          <w:sz w:val="22"/>
          <w:szCs w:val="22"/>
        </w:rPr>
        <w:t xml:space="preserve">telecommunications </w:t>
      </w:r>
      <w:r>
        <w:rPr>
          <w:sz w:val="22"/>
          <w:szCs w:val="22"/>
        </w:rPr>
        <w:t xml:space="preserve">products and services you use. This information is called Customer Proprietary Network Information (“CPNI”). </w:t>
      </w:r>
    </w:p>
    <w:p w14:paraId="289A6C29" w14:textId="083B9F2B" w:rsidR="0039127E" w:rsidRDefault="0039127E" w:rsidP="002150C6">
      <w:pPr>
        <w:pStyle w:val="Default"/>
        <w:spacing w:after="120"/>
        <w:rPr>
          <w:sz w:val="22"/>
          <w:szCs w:val="22"/>
        </w:rPr>
      </w:pPr>
      <w:r>
        <w:rPr>
          <w:sz w:val="22"/>
          <w:szCs w:val="22"/>
        </w:rPr>
        <w:t xml:space="preserve">Please be advised that under federal regulations, you have a right, and </w:t>
      </w:r>
      <w:r w:rsidR="00475767">
        <w:rPr>
          <w:sz w:val="22"/>
          <w:szCs w:val="22"/>
        </w:rPr>
        <w:t>i</w:t>
      </w:r>
      <w:r>
        <w:rPr>
          <w:sz w:val="22"/>
          <w:szCs w:val="22"/>
        </w:rPr>
        <w:t xml:space="preserve">3 BROADBAND has a duty, to protect the confidentiality of your CPNI. </w:t>
      </w:r>
      <w:r w:rsidR="00475767">
        <w:rPr>
          <w:sz w:val="22"/>
          <w:szCs w:val="22"/>
        </w:rPr>
        <w:t>i</w:t>
      </w:r>
      <w:r>
        <w:rPr>
          <w:sz w:val="22"/>
          <w:szCs w:val="22"/>
        </w:rPr>
        <w:t xml:space="preserve">3 BROADBAND will not disclose or sell your CPNI without receiving prior authorization, or unless required to do so by operation of law. We will also discontinue using your </w:t>
      </w:r>
      <w:r w:rsidR="00410B0C">
        <w:rPr>
          <w:sz w:val="22"/>
          <w:szCs w:val="22"/>
        </w:rPr>
        <w:t xml:space="preserve">CPNI </w:t>
      </w:r>
      <w:r>
        <w:rPr>
          <w:sz w:val="22"/>
          <w:szCs w:val="22"/>
        </w:rPr>
        <w:t xml:space="preserve">upon request. </w:t>
      </w:r>
    </w:p>
    <w:p w14:paraId="47342574" w14:textId="7255DA02" w:rsidR="0039127E" w:rsidRDefault="0039127E" w:rsidP="002150C6">
      <w:pPr>
        <w:pStyle w:val="Default"/>
        <w:spacing w:after="120"/>
        <w:rPr>
          <w:sz w:val="22"/>
          <w:szCs w:val="22"/>
        </w:rPr>
      </w:pPr>
      <w:r>
        <w:rPr>
          <w:sz w:val="22"/>
          <w:szCs w:val="22"/>
        </w:rPr>
        <w:t>To continue to serve you in the most effective and efficient manner, we would like to use your CPNI for purposes of determining the best products and services that will benefit you. By opting</w:t>
      </w:r>
      <w:r w:rsidR="00410B0C">
        <w:rPr>
          <w:sz w:val="22"/>
          <w:szCs w:val="22"/>
        </w:rPr>
        <w:noBreakHyphen/>
      </w:r>
      <w:r>
        <w:rPr>
          <w:sz w:val="22"/>
          <w:szCs w:val="22"/>
        </w:rPr>
        <w:t>in</w:t>
      </w:r>
      <w:r w:rsidR="00475767">
        <w:rPr>
          <w:sz w:val="22"/>
          <w:szCs w:val="22"/>
        </w:rPr>
        <w:t xml:space="preserve"> through your signing of this form</w:t>
      </w:r>
      <w:r>
        <w:rPr>
          <w:sz w:val="22"/>
          <w:szCs w:val="22"/>
        </w:rPr>
        <w:t xml:space="preserve">, </w:t>
      </w:r>
      <w:r w:rsidR="00475767">
        <w:rPr>
          <w:sz w:val="22"/>
          <w:szCs w:val="22"/>
        </w:rPr>
        <w:t>i</w:t>
      </w:r>
      <w:r>
        <w:rPr>
          <w:sz w:val="22"/>
          <w:szCs w:val="22"/>
        </w:rPr>
        <w:t>3 BROADBAND may also disclose, share or permit access to your CPNI on a limited, as</w:t>
      </w:r>
      <w:r w:rsidR="00410B0C">
        <w:rPr>
          <w:sz w:val="22"/>
          <w:szCs w:val="22"/>
        </w:rPr>
        <w:noBreakHyphen/>
      </w:r>
      <w:r>
        <w:rPr>
          <w:sz w:val="22"/>
          <w:szCs w:val="22"/>
        </w:rPr>
        <w:t xml:space="preserve">needed basis with trusted agents and contractors that assist us in providing you with communications-related services. </w:t>
      </w:r>
    </w:p>
    <w:p w14:paraId="368DB4B3" w14:textId="77777777" w:rsidR="0039127E" w:rsidRDefault="0039127E" w:rsidP="002150C6">
      <w:pPr>
        <w:pStyle w:val="Default"/>
        <w:spacing w:after="120"/>
        <w:rPr>
          <w:sz w:val="22"/>
          <w:szCs w:val="22"/>
        </w:rPr>
      </w:pPr>
      <w:r>
        <w:rPr>
          <w:sz w:val="22"/>
          <w:szCs w:val="22"/>
        </w:rPr>
        <w:t xml:space="preserve">Please note that we will continue to rely upon this authorization until you have notified us of any limitations on the use of your CPNI. Also, please be aware that denial of authorization will not affect your current telecommunications service. </w:t>
      </w:r>
    </w:p>
    <w:p w14:paraId="7559FD88" w14:textId="77777777" w:rsidR="0039127E" w:rsidRDefault="0039127E" w:rsidP="002150C6">
      <w:pPr>
        <w:pStyle w:val="Default"/>
        <w:spacing w:after="120"/>
        <w:rPr>
          <w:sz w:val="22"/>
          <w:szCs w:val="22"/>
        </w:rPr>
      </w:pPr>
      <w:proofErr w:type="gramStart"/>
      <w:r>
        <w:rPr>
          <w:sz w:val="22"/>
          <w:szCs w:val="22"/>
        </w:rPr>
        <w:t>In order for</w:t>
      </w:r>
      <w:proofErr w:type="gramEnd"/>
      <w:r>
        <w:rPr>
          <w:sz w:val="22"/>
          <w:szCs w:val="22"/>
        </w:rPr>
        <w:t xml:space="preserve"> us to begin better serving you, please check the appropriate box below and return this form to our mailing address: </w:t>
      </w:r>
    </w:p>
    <w:p w14:paraId="186047B0" w14:textId="62997111" w:rsidR="0039127E" w:rsidRDefault="00475767" w:rsidP="00D02D43">
      <w:pPr>
        <w:pStyle w:val="Default"/>
        <w:ind w:left="2880"/>
        <w:rPr>
          <w:sz w:val="22"/>
          <w:szCs w:val="22"/>
        </w:rPr>
      </w:pPr>
      <w:r>
        <w:rPr>
          <w:sz w:val="22"/>
          <w:szCs w:val="22"/>
        </w:rPr>
        <w:t>i</w:t>
      </w:r>
      <w:r w:rsidR="0039127E">
        <w:rPr>
          <w:sz w:val="22"/>
          <w:szCs w:val="22"/>
        </w:rPr>
        <w:t xml:space="preserve">3 BROADBAND </w:t>
      </w:r>
    </w:p>
    <w:p w14:paraId="40AAF963" w14:textId="33937A36" w:rsidR="0039127E" w:rsidRDefault="0039127E" w:rsidP="00D02D43">
      <w:pPr>
        <w:pStyle w:val="Default"/>
        <w:ind w:left="2880"/>
        <w:rPr>
          <w:sz w:val="22"/>
          <w:szCs w:val="22"/>
        </w:rPr>
      </w:pPr>
      <w:r>
        <w:rPr>
          <w:sz w:val="22"/>
          <w:szCs w:val="22"/>
        </w:rPr>
        <w:t>602 High</w:t>
      </w:r>
      <w:r w:rsidR="00475767">
        <w:rPr>
          <w:sz w:val="22"/>
          <w:szCs w:val="22"/>
        </w:rPr>
        <w:t xml:space="preserve"> P</w:t>
      </w:r>
      <w:r>
        <w:rPr>
          <w:sz w:val="22"/>
          <w:szCs w:val="22"/>
        </w:rPr>
        <w:t xml:space="preserve">oint Lane </w:t>
      </w:r>
    </w:p>
    <w:p w14:paraId="7A2E2B9E" w14:textId="77777777" w:rsidR="0039127E" w:rsidRDefault="0039127E" w:rsidP="00D02D43">
      <w:pPr>
        <w:pStyle w:val="Default"/>
        <w:spacing w:after="120"/>
        <w:ind w:left="2880"/>
        <w:rPr>
          <w:sz w:val="22"/>
          <w:szCs w:val="22"/>
        </w:rPr>
      </w:pPr>
      <w:r>
        <w:rPr>
          <w:sz w:val="22"/>
          <w:szCs w:val="22"/>
        </w:rPr>
        <w:t xml:space="preserve">East Peoria, IL 61611 </w:t>
      </w:r>
    </w:p>
    <w:p w14:paraId="584C58BD" w14:textId="3BC425B6" w:rsidR="0039127E" w:rsidRDefault="00D02D43" w:rsidP="002150C6">
      <w:pPr>
        <w:pStyle w:val="Default"/>
        <w:spacing w:after="120"/>
        <w:rPr>
          <w:sz w:val="22"/>
          <w:szCs w:val="22"/>
        </w:rPr>
      </w:pPr>
      <w:r>
        <w:rPr>
          <w:sz w:val="22"/>
          <w:szCs w:val="22"/>
        </w:rPr>
        <w:tab/>
      </w:r>
      <w:r w:rsidR="0039127E">
        <w:rPr>
          <w:sz w:val="22"/>
          <w:szCs w:val="22"/>
        </w:rPr>
        <w:t xml:space="preserve">I authorize </w:t>
      </w:r>
      <w:r w:rsidR="00475767">
        <w:rPr>
          <w:sz w:val="22"/>
          <w:szCs w:val="22"/>
        </w:rPr>
        <w:t>i</w:t>
      </w:r>
      <w:r w:rsidR="0039127E">
        <w:rPr>
          <w:sz w:val="22"/>
          <w:szCs w:val="22"/>
        </w:rPr>
        <w:t xml:space="preserve">3 BROADBAND to share my CPNI information with trusted agents. </w:t>
      </w:r>
    </w:p>
    <w:p w14:paraId="03F52CBF" w14:textId="6EE78484" w:rsidR="0039127E" w:rsidRDefault="00D02D43" w:rsidP="002150C6">
      <w:pPr>
        <w:pStyle w:val="Default"/>
        <w:spacing w:after="120"/>
        <w:rPr>
          <w:sz w:val="22"/>
          <w:szCs w:val="22"/>
        </w:rPr>
      </w:pPr>
      <w:r>
        <w:rPr>
          <w:sz w:val="22"/>
          <w:szCs w:val="22"/>
        </w:rPr>
        <w:tab/>
      </w:r>
      <w:r w:rsidR="0039127E">
        <w:rPr>
          <w:sz w:val="22"/>
          <w:szCs w:val="22"/>
        </w:rPr>
        <w:t xml:space="preserve">I do not authorize </w:t>
      </w:r>
      <w:r w:rsidR="00475767">
        <w:rPr>
          <w:sz w:val="22"/>
          <w:szCs w:val="22"/>
        </w:rPr>
        <w:t>i</w:t>
      </w:r>
      <w:r w:rsidR="0039127E">
        <w:rPr>
          <w:sz w:val="22"/>
          <w:szCs w:val="22"/>
        </w:rPr>
        <w:t xml:space="preserve">3 BROADBAND to share my CPNI information with trusted agents. </w:t>
      </w:r>
    </w:p>
    <w:p w14:paraId="6FC245F2" w14:textId="77777777" w:rsidR="0039127E" w:rsidRDefault="0039127E" w:rsidP="00D02D43">
      <w:pPr>
        <w:pStyle w:val="Default"/>
        <w:spacing w:after="120"/>
        <w:ind w:left="4320"/>
        <w:rPr>
          <w:sz w:val="22"/>
          <w:szCs w:val="22"/>
        </w:rPr>
      </w:pPr>
      <w:r>
        <w:rPr>
          <w:sz w:val="22"/>
          <w:szCs w:val="22"/>
        </w:rPr>
        <w:t xml:space="preserve">__________________________________ </w:t>
      </w:r>
    </w:p>
    <w:p w14:paraId="0B02355A" w14:textId="77777777" w:rsidR="0039127E" w:rsidRDefault="0039127E" w:rsidP="00D02D43">
      <w:pPr>
        <w:pStyle w:val="Default"/>
        <w:spacing w:after="120"/>
        <w:ind w:left="4320"/>
        <w:rPr>
          <w:sz w:val="22"/>
          <w:szCs w:val="22"/>
        </w:rPr>
      </w:pPr>
      <w:r>
        <w:rPr>
          <w:sz w:val="22"/>
          <w:szCs w:val="22"/>
        </w:rPr>
        <w:t xml:space="preserve">(Signature of Authorized Person) </w:t>
      </w:r>
    </w:p>
    <w:p w14:paraId="6EC5687A" w14:textId="77777777" w:rsidR="0039127E" w:rsidRDefault="0039127E" w:rsidP="00D02D43">
      <w:pPr>
        <w:pStyle w:val="Default"/>
        <w:spacing w:after="120"/>
        <w:ind w:left="4320"/>
        <w:rPr>
          <w:sz w:val="22"/>
          <w:szCs w:val="22"/>
        </w:rPr>
      </w:pPr>
      <w:r>
        <w:rPr>
          <w:sz w:val="22"/>
          <w:szCs w:val="22"/>
        </w:rPr>
        <w:t xml:space="preserve">Date: ______________________________ </w:t>
      </w:r>
    </w:p>
    <w:p w14:paraId="264605A9" w14:textId="77777777" w:rsidR="0039127E" w:rsidRDefault="0039127E" w:rsidP="00D02D43">
      <w:pPr>
        <w:pStyle w:val="Default"/>
        <w:pageBreakBefore/>
        <w:spacing w:after="120"/>
        <w:jc w:val="center"/>
        <w:rPr>
          <w:sz w:val="28"/>
          <w:szCs w:val="28"/>
        </w:rPr>
      </w:pPr>
      <w:r>
        <w:rPr>
          <w:b/>
          <w:bCs/>
          <w:sz w:val="28"/>
          <w:szCs w:val="28"/>
        </w:rPr>
        <w:lastRenderedPageBreak/>
        <w:t>-- Appendix C --</w:t>
      </w:r>
    </w:p>
    <w:p w14:paraId="6753E940" w14:textId="77777777" w:rsidR="0039127E" w:rsidRDefault="0093799A" w:rsidP="00D02D43">
      <w:pPr>
        <w:pStyle w:val="Default"/>
        <w:spacing w:after="120"/>
        <w:jc w:val="right"/>
        <w:rPr>
          <w:sz w:val="22"/>
          <w:szCs w:val="22"/>
        </w:rPr>
      </w:pPr>
      <w:r>
        <w:rPr>
          <w:sz w:val="22"/>
          <w:szCs w:val="22"/>
        </w:rPr>
        <w:t>Form O-102</w:t>
      </w:r>
    </w:p>
    <w:p w14:paraId="192839AF" w14:textId="77777777" w:rsidR="0039127E" w:rsidRDefault="0039127E" w:rsidP="002150C6">
      <w:pPr>
        <w:pStyle w:val="Default"/>
        <w:spacing w:after="120"/>
        <w:rPr>
          <w:sz w:val="28"/>
          <w:szCs w:val="28"/>
        </w:rPr>
      </w:pPr>
      <w:r>
        <w:rPr>
          <w:b/>
          <w:bCs/>
          <w:sz w:val="28"/>
          <w:szCs w:val="28"/>
        </w:rPr>
        <w:t xml:space="preserve">Unauthorized Access Notification </w:t>
      </w:r>
    </w:p>
    <w:p w14:paraId="3739A499" w14:textId="77777777" w:rsidR="0039127E" w:rsidRDefault="0039127E" w:rsidP="00273D8C">
      <w:pPr>
        <w:pStyle w:val="Default"/>
        <w:ind w:left="2880"/>
        <w:rPr>
          <w:sz w:val="28"/>
          <w:szCs w:val="28"/>
        </w:rPr>
      </w:pPr>
      <w:r>
        <w:rPr>
          <w:sz w:val="28"/>
          <w:szCs w:val="28"/>
        </w:rPr>
        <w:t xml:space="preserve">I3 BROADBAND </w:t>
      </w:r>
    </w:p>
    <w:p w14:paraId="396C5A00" w14:textId="77777777" w:rsidR="0039127E" w:rsidRDefault="0039127E" w:rsidP="00273D8C">
      <w:pPr>
        <w:pStyle w:val="Default"/>
        <w:ind w:left="2880"/>
        <w:rPr>
          <w:sz w:val="28"/>
          <w:szCs w:val="28"/>
        </w:rPr>
      </w:pPr>
      <w:r>
        <w:rPr>
          <w:sz w:val="28"/>
          <w:szCs w:val="28"/>
        </w:rPr>
        <w:t xml:space="preserve">602 High Point Lane </w:t>
      </w:r>
    </w:p>
    <w:p w14:paraId="0CC5725E" w14:textId="77777777" w:rsidR="0039127E" w:rsidRDefault="0039127E" w:rsidP="00273D8C">
      <w:pPr>
        <w:pStyle w:val="Default"/>
        <w:spacing w:after="120"/>
        <w:ind w:left="2880"/>
        <w:rPr>
          <w:sz w:val="28"/>
          <w:szCs w:val="28"/>
        </w:rPr>
      </w:pPr>
      <w:r>
        <w:rPr>
          <w:sz w:val="28"/>
          <w:szCs w:val="28"/>
        </w:rPr>
        <w:t xml:space="preserve">East Peoria, IL 61611 </w:t>
      </w:r>
    </w:p>
    <w:p w14:paraId="0DC134C0" w14:textId="77777777" w:rsidR="0039127E" w:rsidRDefault="0039127E" w:rsidP="002150C6">
      <w:pPr>
        <w:pStyle w:val="Default"/>
        <w:spacing w:after="120"/>
        <w:rPr>
          <w:sz w:val="23"/>
          <w:szCs w:val="23"/>
        </w:rPr>
      </w:pPr>
      <w:r>
        <w:rPr>
          <w:sz w:val="23"/>
          <w:szCs w:val="23"/>
        </w:rPr>
        <w:t xml:space="preserve">Date of Access: </w:t>
      </w:r>
      <w:r w:rsidR="00273D8C" w:rsidRPr="00273D8C">
        <w:rPr>
          <w:sz w:val="23"/>
          <w:szCs w:val="23"/>
          <w:u w:val="single"/>
        </w:rPr>
        <w:tab/>
      </w:r>
      <w:r w:rsidR="00273D8C" w:rsidRPr="00273D8C">
        <w:rPr>
          <w:sz w:val="23"/>
          <w:szCs w:val="23"/>
          <w:u w:val="single"/>
        </w:rPr>
        <w:tab/>
      </w:r>
      <w:r w:rsidR="00273D8C" w:rsidRPr="00273D8C">
        <w:rPr>
          <w:sz w:val="23"/>
          <w:szCs w:val="23"/>
          <w:u w:val="single"/>
        </w:rPr>
        <w:tab/>
      </w:r>
      <w:r w:rsidR="00273D8C" w:rsidRPr="00273D8C">
        <w:rPr>
          <w:sz w:val="23"/>
          <w:szCs w:val="23"/>
          <w:u w:val="single"/>
        </w:rPr>
        <w:tab/>
      </w:r>
      <w:r w:rsidR="00273D8C" w:rsidRPr="00273D8C">
        <w:rPr>
          <w:sz w:val="23"/>
          <w:szCs w:val="23"/>
          <w:u w:val="single"/>
        </w:rPr>
        <w:tab/>
      </w:r>
      <w:r w:rsidR="00273D8C" w:rsidRPr="00273D8C">
        <w:rPr>
          <w:sz w:val="23"/>
          <w:szCs w:val="23"/>
          <w:u w:val="single"/>
        </w:rPr>
        <w:tab/>
      </w:r>
      <w:r w:rsidR="00273D8C" w:rsidRPr="00273D8C">
        <w:rPr>
          <w:sz w:val="23"/>
          <w:szCs w:val="23"/>
          <w:u w:val="single"/>
        </w:rPr>
        <w:tab/>
      </w:r>
      <w:r w:rsidR="00273D8C" w:rsidRPr="00273D8C">
        <w:rPr>
          <w:sz w:val="23"/>
          <w:szCs w:val="23"/>
          <w:u w:val="single"/>
        </w:rPr>
        <w:tab/>
      </w:r>
      <w:r w:rsidR="00273D8C" w:rsidRPr="00273D8C">
        <w:rPr>
          <w:sz w:val="23"/>
          <w:szCs w:val="23"/>
          <w:u w:val="single"/>
        </w:rPr>
        <w:tab/>
      </w:r>
      <w:r w:rsidR="00273D8C" w:rsidRPr="00273D8C">
        <w:rPr>
          <w:sz w:val="23"/>
          <w:szCs w:val="23"/>
          <w:u w:val="single"/>
        </w:rPr>
        <w:tab/>
      </w:r>
    </w:p>
    <w:p w14:paraId="481170DB" w14:textId="77777777" w:rsidR="0039127E" w:rsidRPr="00273D8C" w:rsidRDefault="0039127E" w:rsidP="002150C6">
      <w:pPr>
        <w:pStyle w:val="Default"/>
        <w:spacing w:after="120"/>
        <w:rPr>
          <w:sz w:val="23"/>
          <w:szCs w:val="23"/>
          <w:u w:val="single"/>
        </w:rPr>
      </w:pPr>
      <w:r>
        <w:rPr>
          <w:sz w:val="23"/>
          <w:szCs w:val="23"/>
        </w:rPr>
        <w:t xml:space="preserve">Date of Discovery: </w:t>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p>
    <w:p w14:paraId="602369DB" w14:textId="77777777" w:rsidR="0039127E" w:rsidRPr="00273D8C" w:rsidRDefault="0039127E" w:rsidP="002150C6">
      <w:pPr>
        <w:pStyle w:val="Default"/>
        <w:spacing w:after="120"/>
        <w:rPr>
          <w:sz w:val="23"/>
          <w:szCs w:val="23"/>
          <w:u w:val="single"/>
        </w:rPr>
      </w:pPr>
      <w:r>
        <w:rPr>
          <w:sz w:val="23"/>
          <w:szCs w:val="23"/>
        </w:rPr>
        <w:t xml:space="preserve">Date of Law Enforcement Notification: </w:t>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p>
    <w:p w14:paraId="49A0F0C4" w14:textId="77777777" w:rsidR="0039127E" w:rsidRPr="00273D8C" w:rsidRDefault="0039127E" w:rsidP="002150C6">
      <w:pPr>
        <w:pStyle w:val="Default"/>
        <w:spacing w:after="120"/>
        <w:rPr>
          <w:sz w:val="23"/>
          <w:szCs w:val="23"/>
          <w:u w:val="single"/>
        </w:rPr>
      </w:pPr>
      <w:r>
        <w:rPr>
          <w:sz w:val="23"/>
          <w:szCs w:val="23"/>
        </w:rPr>
        <w:t xml:space="preserve">Date of Customer Notification: </w:t>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p>
    <w:p w14:paraId="3E4172DC" w14:textId="77777777" w:rsidR="0039127E" w:rsidRPr="00273D8C" w:rsidRDefault="0039127E" w:rsidP="002150C6">
      <w:pPr>
        <w:pStyle w:val="Default"/>
        <w:spacing w:after="120"/>
        <w:rPr>
          <w:sz w:val="23"/>
          <w:szCs w:val="23"/>
          <w:u w:val="single"/>
        </w:rPr>
      </w:pPr>
      <w:r>
        <w:rPr>
          <w:sz w:val="23"/>
          <w:szCs w:val="23"/>
        </w:rPr>
        <w:t xml:space="preserve">Submitted By: </w:t>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r w:rsidR="00273D8C">
        <w:rPr>
          <w:sz w:val="23"/>
          <w:szCs w:val="23"/>
          <w:u w:val="single"/>
        </w:rPr>
        <w:tab/>
      </w:r>
    </w:p>
    <w:p w14:paraId="6FE02BB9" w14:textId="77777777" w:rsidR="0039127E" w:rsidRDefault="0039127E" w:rsidP="002150C6">
      <w:pPr>
        <w:pStyle w:val="Default"/>
        <w:spacing w:after="120"/>
        <w:rPr>
          <w:sz w:val="23"/>
          <w:szCs w:val="23"/>
        </w:rPr>
      </w:pPr>
      <w:r>
        <w:rPr>
          <w:sz w:val="23"/>
          <w:szCs w:val="23"/>
        </w:rPr>
        <w:t xml:space="preserve">Please give a detailed description of the CPNI that was the subject of the breach: </w:t>
      </w:r>
    </w:p>
    <w:p w14:paraId="05FA5531" w14:textId="77777777" w:rsidR="00273D8C" w:rsidRDefault="00273D8C" w:rsidP="00273D8C">
      <w:pPr>
        <w:pStyle w:val="Default"/>
        <w:spacing w:after="120" w:line="480" w:lineRule="auto"/>
        <w:rPr>
          <w:sz w:val="23"/>
          <w:szCs w:val="23"/>
        </w:rPr>
      </w:pP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p>
    <w:p w14:paraId="6FA2EB60" w14:textId="77777777" w:rsidR="0039127E" w:rsidRDefault="0039127E" w:rsidP="002150C6">
      <w:pPr>
        <w:pStyle w:val="Default"/>
        <w:spacing w:after="120"/>
        <w:rPr>
          <w:sz w:val="23"/>
          <w:szCs w:val="23"/>
        </w:rPr>
      </w:pPr>
      <w:r>
        <w:rPr>
          <w:sz w:val="23"/>
          <w:szCs w:val="23"/>
        </w:rPr>
        <w:t xml:space="preserve">Please describe the circumstances of the breach: </w:t>
      </w:r>
    </w:p>
    <w:p w14:paraId="582CB304" w14:textId="77777777" w:rsidR="00273D8C" w:rsidRPr="00273D8C" w:rsidRDefault="00273D8C" w:rsidP="00273D8C">
      <w:pPr>
        <w:pStyle w:val="Default"/>
        <w:spacing w:after="120" w:line="480" w:lineRule="auto"/>
        <w:rPr>
          <w:sz w:val="23"/>
          <w:szCs w:val="23"/>
          <w:u w:val="single"/>
        </w:rPr>
      </w:pP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r w:rsidRPr="00273D8C">
        <w:rPr>
          <w:sz w:val="23"/>
          <w:szCs w:val="23"/>
          <w:u w:val="single"/>
        </w:rPr>
        <w:tab/>
      </w:r>
    </w:p>
    <w:p w14:paraId="45DC8515" w14:textId="77777777" w:rsidR="0039127E" w:rsidRDefault="0039127E" w:rsidP="00700D79">
      <w:pPr>
        <w:pStyle w:val="Default"/>
        <w:pageBreakBefore/>
        <w:spacing w:after="120"/>
        <w:jc w:val="center"/>
        <w:rPr>
          <w:sz w:val="28"/>
          <w:szCs w:val="28"/>
        </w:rPr>
      </w:pPr>
      <w:r>
        <w:rPr>
          <w:b/>
          <w:bCs/>
          <w:sz w:val="28"/>
          <w:szCs w:val="28"/>
        </w:rPr>
        <w:lastRenderedPageBreak/>
        <w:t>-- Appendix D --</w:t>
      </w:r>
    </w:p>
    <w:p w14:paraId="37EA4E4C" w14:textId="77777777" w:rsidR="0039127E" w:rsidRDefault="00700D79" w:rsidP="00700D79">
      <w:pPr>
        <w:pStyle w:val="Default"/>
        <w:spacing w:after="120"/>
        <w:jc w:val="right"/>
        <w:rPr>
          <w:sz w:val="22"/>
          <w:szCs w:val="22"/>
        </w:rPr>
      </w:pPr>
      <w:r>
        <w:rPr>
          <w:sz w:val="22"/>
          <w:szCs w:val="22"/>
        </w:rPr>
        <w:t>Form O-103</w:t>
      </w:r>
    </w:p>
    <w:p w14:paraId="32CA8104" w14:textId="77777777" w:rsidR="0039127E" w:rsidRDefault="0039127E" w:rsidP="002150C6">
      <w:pPr>
        <w:pStyle w:val="Default"/>
        <w:spacing w:after="120"/>
        <w:rPr>
          <w:sz w:val="28"/>
          <w:szCs w:val="28"/>
        </w:rPr>
      </w:pPr>
      <w:r>
        <w:rPr>
          <w:b/>
          <w:bCs/>
          <w:sz w:val="28"/>
          <w:szCs w:val="28"/>
        </w:rPr>
        <w:t xml:space="preserve">Opt-out Mechanism Failure Notification </w:t>
      </w:r>
    </w:p>
    <w:p w14:paraId="1DC45444" w14:textId="77777777" w:rsidR="0039127E" w:rsidRDefault="0039127E" w:rsidP="00700D79">
      <w:pPr>
        <w:pStyle w:val="Default"/>
        <w:ind w:left="2880"/>
        <w:rPr>
          <w:sz w:val="28"/>
          <w:szCs w:val="28"/>
        </w:rPr>
      </w:pPr>
      <w:r>
        <w:rPr>
          <w:sz w:val="28"/>
          <w:szCs w:val="28"/>
        </w:rPr>
        <w:t xml:space="preserve">I3 BROADBAND </w:t>
      </w:r>
    </w:p>
    <w:p w14:paraId="0FE17811" w14:textId="77777777" w:rsidR="0039127E" w:rsidRDefault="0039127E" w:rsidP="00700D79">
      <w:pPr>
        <w:pStyle w:val="Default"/>
        <w:ind w:left="2880"/>
        <w:rPr>
          <w:sz w:val="28"/>
          <w:szCs w:val="28"/>
        </w:rPr>
      </w:pPr>
      <w:r>
        <w:rPr>
          <w:sz w:val="28"/>
          <w:szCs w:val="28"/>
        </w:rPr>
        <w:t xml:space="preserve">602 High Point Lane </w:t>
      </w:r>
    </w:p>
    <w:p w14:paraId="57C7E2F7" w14:textId="77777777" w:rsidR="0039127E" w:rsidRDefault="0039127E" w:rsidP="00700D79">
      <w:pPr>
        <w:pStyle w:val="Default"/>
        <w:spacing w:after="120"/>
        <w:ind w:left="2880"/>
        <w:rPr>
          <w:sz w:val="28"/>
          <w:szCs w:val="28"/>
        </w:rPr>
      </w:pPr>
      <w:r>
        <w:rPr>
          <w:sz w:val="28"/>
          <w:szCs w:val="28"/>
        </w:rPr>
        <w:t xml:space="preserve">East Peoria, IL 61611 </w:t>
      </w:r>
    </w:p>
    <w:p w14:paraId="2A5AFFD0" w14:textId="77777777" w:rsidR="0039127E" w:rsidRPr="00700D79" w:rsidRDefault="0039127E" w:rsidP="002150C6">
      <w:pPr>
        <w:pStyle w:val="Default"/>
        <w:spacing w:after="120"/>
        <w:rPr>
          <w:sz w:val="23"/>
          <w:szCs w:val="23"/>
          <w:u w:val="single"/>
        </w:rPr>
      </w:pPr>
      <w:r>
        <w:rPr>
          <w:sz w:val="23"/>
          <w:szCs w:val="23"/>
        </w:rPr>
        <w:t xml:space="preserve">Date: </w:t>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p>
    <w:p w14:paraId="00149F7D" w14:textId="77777777" w:rsidR="0039127E" w:rsidRDefault="0039127E" w:rsidP="00700D79">
      <w:pPr>
        <w:pStyle w:val="Default"/>
        <w:spacing w:after="360"/>
        <w:rPr>
          <w:sz w:val="23"/>
          <w:szCs w:val="23"/>
        </w:rPr>
      </w:pPr>
      <w:r>
        <w:rPr>
          <w:sz w:val="23"/>
          <w:szCs w:val="23"/>
        </w:rPr>
        <w:t>Submitted By:</w:t>
      </w:r>
      <w:r w:rsidR="00700D79">
        <w:rPr>
          <w:sz w:val="23"/>
          <w:szCs w:val="23"/>
        </w:rPr>
        <w:t xml:space="preserve"> </w:t>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r w:rsidR="00700D79">
        <w:rPr>
          <w:sz w:val="23"/>
          <w:szCs w:val="23"/>
          <w:u w:val="single"/>
        </w:rPr>
        <w:tab/>
      </w:r>
    </w:p>
    <w:p w14:paraId="3237387B" w14:textId="77777777" w:rsidR="00E16FFC" w:rsidRDefault="0039127E" w:rsidP="002150C6">
      <w:pPr>
        <w:spacing w:after="120"/>
        <w:rPr>
          <w:sz w:val="23"/>
          <w:szCs w:val="23"/>
        </w:rPr>
      </w:pPr>
      <w:r>
        <w:rPr>
          <w:sz w:val="23"/>
          <w:szCs w:val="23"/>
        </w:rPr>
        <w:t>Please give a detailed description of how the Opt-out Mechanism Failed:</w:t>
      </w:r>
    </w:p>
    <w:p w14:paraId="0B7E97C3" w14:textId="77777777" w:rsidR="00700D79" w:rsidRPr="00700D79" w:rsidRDefault="00700D79" w:rsidP="00700D79">
      <w:pPr>
        <w:spacing w:after="120" w:line="480" w:lineRule="auto"/>
        <w:rPr>
          <w:u w:val="single"/>
        </w:rPr>
      </w:pP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sidRPr="00700D79">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r>
        <w:rPr>
          <w:sz w:val="23"/>
          <w:szCs w:val="23"/>
          <w:u w:val="single"/>
        </w:rPr>
        <w:tab/>
      </w:r>
    </w:p>
    <w:sectPr w:rsidR="00700D79" w:rsidRPr="00700D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amilyVideo">
    <w15:presenceInfo w15:providerId="None" w15:userId="FamilyVide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27E"/>
    <w:rsid w:val="0002591C"/>
    <w:rsid w:val="00086813"/>
    <w:rsid w:val="000938DA"/>
    <w:rsid w:val="000A5206"/>
    <w:rsid w:val="00111412"/>
    <w:rsid w:val="001B05BF"/>
    <w:rsid w:val="001B10D6"/>
    <w:rsid w:val="001B299C"/>
    <w:rsid w:val="001E6B92"/>
    <w:rsid w:val="00210014"/>
    <w:rsid w:val="002150C6"/>
    <w:rsid w:val="00273D8C"/>
    <w:rsid w:val="002B2E84"/>
    <w:rsid w:val="00332722"/>
    <w:rsid w:val="00347C6C"/>
    <w:rsid w:val="0035728E"/>
    <w:rsid w:val="0039127E"/>
    <w:rsid w:val="003A63A0"/>
    <w:rsid w:val="00410B0C"/>
    <w:rsid w:val="00452A42"/>
    <w:rsid w:val="00475767"/>
    <w:rsid w:val="004D1313"/>
    <w:rsid w:val="004F3464"/>
    <w:rsid w:val="004F3900"/>
    <w:rsid w:val="0055370D"/>
    <w:rsid w:val="00576844"/>
    <w:rsid w:val="00623D32"/>
    <w:rsid w:val="0062649C"/>
    <w:rsid w:val="006535B2"/>
    <w:rsid w:val="00681C83"/>
    <w:rsid w:val="006B2302"/>
    <w:rsid w:val="00700D79"/>
    <w:rsid w:val="00840539"/>
    <w:rsid w:val="00852F48"/>
    <w:rsid w:val="008745DD"/>
    <w:rsid w:val="008A70F2"/>
    <w:rsid w:val="008D49E5"/>
    <w:rsid w:val="0093799A"/>
    <w:rsid w:val="00942281"/>
    <w:rsid w:val="00966CA6"/>
    <w:rsid w:val="0097320C"/>
    <w:rsid w:val="009776CB"/>
    <w:rsid w:val="00A449DE"/>
    <w:rsid w:val="00AB027B"/>
    <w:rsid w:val="00AB2120"/>
    <w:rsid w:val="00AB5058"/>
    <w:rsid w:val="00B377E8"/>
    <w:rsid w:val="00C03315"/>
    <w:rsid w:val="00D02D43"/>
    <w:rsid w:val="00D45909"/>
    <w:rsid w:val="00D72B0B"/>
    <w:rsid w:val="00D90BC4"/>
    <w:rsid w:val="00DA2107"/>
    <w:rsid w:val="00DD760E"/>
    <w:rsid w:val="00E16FFC"/>
    <w:rsid w:val="00E46E3E"/>
    <w:rsid w:val="00F53D2B"/>
    <w:rsid w:val="00F94121"/>
    <w:rsid w:val="00FA5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4B25B"/>
  <w15:docId w15:val="{3261FECE-C6A4-409F-B266-F74263EA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9127E"/>
    <w:pPr>
      <w:autoSpaceDE w:val="0"/>
      <w:autoSpaceDN w:val="0"/>
      <w:adjustRightInd w:val="0"/>
      <w:spacing w:after="0" w:line="240" w:lineRule="auto"/>
    </w:pPr>
    <w:rPr>
      <w:rFonts w:ascii="Arial" w:hAnsi="Arial" w:cs="Arial"/>
      <w:color w:val="000000"/>
      <w:szCs w:val="24"/>
    </w:rPr>
  </w:style>
  <w:style w:type="paragraph" w:styleId="NormalWeb">
    <w:name w:val="Normal (Web)"/>
    <w:basedOn w:val="Normal"/>
    <w:uiPriority w:val="99"/>
    <w:unhideWhenUsed/>
    <w:rsid w:val="0062649C"/>
    <w:pPr>
      <w:spacing w:before="100" w:beforeAutospacing="1" w:after="100" w:afterAutospacing="1" w:line="240" w:lineRule="auto"/>
    </w:pPr>
    <w:rPr>
      <w:rFonts w:eastAsia="Times New Roman" w:cs="Times New Roman"/>
      <w:szCs w:val="24"/>
    </w:rPr>
  </w:style>
  <w:style w:type="character" w:customStyle="1" w:styleId="wordphrase">
    <w:name w:val="wordphrase"/>
    <w:basedOn w:val="DefaultParagraphFont"/>
    <w:rsid w:val="0062649C"/>
  </w:style>
  <w:style w:type="character" w:customStyle="1" w:styleId="subsectionhovertext">
    <w:name w:val="subsection.hovertext"/>
    <w:basedOn w:val="DefaultParagraphFont"/>
    <w:rsid w:val="0062649C"/>
  </w:style>
  <w:style w:type="character" w:styleId="Hyperlink">
    <w:name w:val="Hyperlink"/>
    <w:basedOn w:val="DefaultParagraphFont"/>
    <w:uiPriority w:val="99"/>
    <w:unhideWhenUsed/>
    <w:rsid w:val="001B10D6"/>
    <w:rPr>
      <w:color w:val="0000FF" w:themeColor="hyperlink"/>
      <w:u w:val="single"/>
    </w:rPr>
  </w:style>
  <w:style w:type="character" w:styleId="CommentReference">
    <w:name w:val="annotation reference"/>
    <w:basedOn w:val="DefaultParagraphFont"/>
    <w:uiPriority w:val="99"/>
    <w:semiHidden/>
    <w:unhideWhenUsed/>
    <w:rsid w:val="008D49E5"/>
    <w:rPr>
      <w:sz w:val="16"/>
      <w:szCs w:val="16"/>
    </w:rPr>
  </w:style>
  <w:style w:type="paragraph" w:styleId="CommentText">
    <w:name w:val="annotation text"/>
    <w:basedOn w:val="Normal"/>
    <w:link w:val="CommentTextChar"/>
    <w:uiPriority w:val="99"/>
    <w:semiHidden/>
    <w:unhideWhenUsed/>
    <w:rsid w:val="008D49E5"/>
    <w:pPr>
      <w:spacing w:line="240" w:lineRule="auto"/>
    </w:pPr>
    <w:rPr>
      <w:sz w:val="20"/>
      <w:szCs w:val="20"/>
    </w:rPr>
  </w:style>
  <w:style w:type="character" w:customStyle="1" w:styleId="CommentTextChar">
    <w:name w:val="Comment Text Char"/>
    <w:basedOn w:val="DefaultParagraphFont"/>
    <w:link w:val="CommentText"/>
    <w:uiPriority w:val="99"/>
    <w:semiHidden/>
    <w:rsid w:val="008D49E5"/>
    <w:rPr>
      <w:sz w:val="20"/>
      <w:szCs w:val="20"/>
    </w:rPr>
  </w:style>
  <w:style w:type="paragraph" w:styleId="CommentSubject">
    <w:name w:val="annotation subject"/>
    <w:basedOn w:val="CommentText"/>
    <w:next w:val="CommentText"/>
    <w:link w:val="CommentSubjectChar"/>
    <w:uiPriority w:val="99"/>
    <w:semiHidden/>
    <w:unhideWhenUsed/>
    <w:rsid w:val="008D49E5"/>
    <w:rPr>
      <w:b/>
      <w:bCs/>
    </w:rPr>
  </w:style>
  <w:style w:type="character" w:customStyle="1" w:styleId="CommentSubjectChar">
    <w:name w:val="Comment Subject Char"/>
    <w:basedOn w:val="CommentTextChar"/>
    <w:link w:val="CommentSubject"/>
    <w:uiPriority w:val="99"/>
    <w:semiHidden/>
    <w:rsid w:val="008D49E5"/>
    <w:rPr>
      <w:b/>
      <w:bCs/>
      <w:sz w:val="20"/>
      <w:szCs w:val="20"/>
    </w:rPr>
  </w:style>
  <w:style w:type="paragraph" w:styleId="BalloonText">
    <w:name w:val="Balloon Text"/>
    <w:basedOn w:val="Normal"/>
    <w:link w:val="BalloonTextChar"/>
    <w:uiPriority w:val="99"/>
    <w:semiHidden/>
    <w:unhideWhenUsed/>
    <w:rsid w:val="008D49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9E5"/>
    <w:rPr>
      <w:rFonts w:ascii="Segoe UI" w:hAnsi="Segoe UI" w:cs="Segoe UI"/>
      <w:sz w:val="18"/>
      <w:szCs w:val="18"/>
    </w:rPr>
  </w:style>
  <w:style w:type="character" w:styleId="FollowedHyperlink">
    <w:name w:val="FollowedHyperlink"/>
    <w:basedOn w:val="DefaultParagraphFont"/>
    <w:uiPriority w:val="99"/>
    <w:semiHidden/>
    <w:unhideWhenUsed/>
    <w:rsid w:val="003572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205078">
      <w:bodyDiv w:val="1"/>
      <w:marLeft w:val="0"/>
      <w:marRight w:val="0"/>
      <w:marTop w:val="0"/>
      <w:marBottom w:val="0"/>
      <w:divBdr>
        <w:top w:val="none" w:sz="0" w:space="0" w:color="auto"/>
        <w:left w:val="none" w:sz="0" w:space="0" w:color="auto"/>
        <w:bottom w:val="none" w:sz="0" w:space="0" w:color="auto"/>
        <w:right w:val="none" w:sz="0" w:space="0" w:color="auto"/>
      </w:divBdr>
      <w:divsChild>
        <w:div w:id="104691833">
          <w:marLeft w:val="0"/>
          <w:marRight w:val="0"/>
          <w:marTop w:val="0"/>
          <w:marBottom w:val="0"/>
          <w:divBdr>
            <w:top w:val="none" w:sz="0" w:space="0" w:color="auto"/>
            <w:left w:val="none" w:sz="0" w:space="0" w:color="auto"/>
            <w:bottom w:val="none" w:sz="0" w:space="0" w:color="auto"/>
            <w:right w:val="none" w:sz="0" w:space="0" w:color="auto"/>
          </w:divBdr>
        </w:div>
        <w:div w:id="1540436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fcc.gov/eb/cpn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99861-53A8-44E1-BA33-123B3C3D2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1918</Words>
  <Characters>10934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D. Murphy</dc:creator>
  <cp:lastModifiedBy>Theresa Bailey</cp:lastModifiedBy>
  <cp:revision>2</cp:revision>
  <dcterms:created xsi:type="dcterms:W3CDTF">2019-02-27T20:10:00Z</dcterms:created>
  <dcterms:modified xsi:type="dcterms:W3CDTF">2019-02-27T20:10:00Z</dcterms:modified>
</cp:coreProperties>
</file>