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45BD1" w:rsidRDefault="00236C48" w:rsidP="00445BD1">
      <w:pPr>
        <w:rPr>
          <w:rFonts w:ascii="Arial" w:hAnsi="Arial"/>
        </w:rPr>
      </w:pPr>
      <w:r>
        <w:rPr>
          <w:rFonts w:ascii="Arial" w:hAnsi="Arial"/>
        </w:rPr>
        <w:t xml:space="preserve">February </w:t>
      </w:r>
      <w:r w:rsidR="00C64ACB">
        <w:rPr>
          <w:rFonts w:ascii="Arial" w:hAnsi="Arial"/>
        </w:rPr>
        <w:t>2</w:t>
      </w:r>
      <w:r w:rsidR="0035586A">
        <w:rPr>
          <w:rFonts w:ascii="Arial" w:hAnsi="Arial"/>
        </w:rPr>
        <w:t>7</w:t>
      </w:r>
      <w:r w:rsidR="00C64ACB">
        <w:rPr>
          <w:rFonts w:ascii="Arial" w:hAnsi="Arial"/>
        </w:rPr>
        <w:t>, 201</w:t>
      </w:r>
      <w:r w:rsidR="0035586A">
        <w:rPr>
          <w:rFonts w:ascii="Arial" w:hAnsi="Arial"/>
        </w:rPr>
        <w:t>8</w:t>
      </w:r>
    </w:p>
    <w:p w:rsidR="00445BD1" w:rsidRDefault="00445BD1" w:rsidP="00445BD1">
      <w:pPr>
        <w:rPr>
          <w:rFonts w:ascii="Arial" w:hAnsi="Arial"/>
        </w:rPr>
      </w:pPr>
    </w:p>
    <w:p w:rsidR="00445BD1" w:rsidRDefault="00445BD1" w:rsidP="00445BD1">
      <w:pPr>
        <w:rPr>
          <w:rFonts w:ascii="Arial" w:hAnsi="Arial"/>
        </w:rPr>
      </w:pPr>
    </w:p>
    <w:p w:rsidR="00445BD1" w:rsidRDefault="00445BD1" w:rsidP="00445BD1">
      <w:pPr>
        <w:rPr>
          <w:rFonts w:ascii="Arial" w:hAnsi="Arial"/>
        </w:rPr>
      </w:pPr>
    </w:p>
    <w:p w:rsidR="00445BD1" w:rsidRDefault="00445BD1" w:rsidP="00445BD1">
      <w:pPr>
        <w:rPr>
          <w:rFonts w:ascii="Arial" w:hAnsi="Arial"/>
        </w:rPr>
      </w:pPr>
    </w:p>
    <w:p w:rsidR="00445BD1" w:rsidRDefault="00BB0E8A" w:rsidP="00445BD1">
      <w:pPr>
        <w:rPr>
          <w:rFonts w:ascii="Arial" w:hAnsi="Arial"/>
        </w:rPr>
      </w:pPr>
      <w:r>
        <w:rPr>
          <w:rFonts w:ascii="Arial" w:hAnsi="Arial"/>
        </w:rPr>
        <w:t xml:space="preserve">P. Michele </w:t>
      </w:r>
      <w:proofErr w:type="spellStart"/>
      <w:r>
        <w:rPr>
          <w:rFonts w:ascii="Arial" w:hAnsi="Arial"/>
        </w:rPr>
        <w:t>Elison</w:t>
      </w:r>
      <w:proofErr w:type="spellEnd"/>
      <w:r>
        <w:rPr>
          <w:rFonts w:ascii="Arial" w:hAnsi="Arial"/>
        </w:rPr>
        <w:t xml:space="preserve">, </w:t>
      </w:r>
      <w:r w:rsidR="00CC4510">
        <w:rPr>
          <w:rFonts w:ascii="Arial" w:hAnsi="Arial"/>
        </w:rPr>
        <w:t>Chief</w:t>
      </w:r>
    </w:p>
    <w:p w:rsidR="00445BD1" w:rsidRDefault="00CC4510" w:rsidP="00445BD1">
      <w:pPr>
        <w:rPr>
          <w:rFonts w:ascii="Arial" w:hAnsi="Arial"/>
        </w:rPr>
      </w:pPr>
      <w:r>
        <w:rPr>
          <w:rFonts w:ascii="Arial" w:hAnsi="Arial"/>
        </w:rPr>
        <w:t>Telecommunications Consumers Division</w:t>
      </w:r>
    </w:p>
    <w:p w:rsidR="00CC4510" w:rsidRDefault="00CC4510" w:rsidP="00445BD1">
      <w:pPr>
        <w:rPr>
          <w:rFonts w:ascii="Arial" w:hAnsi="Arial"/>
        </w:rPr>
      </w:pPr>
      <w:r>
        <w:rPr>
          <w:rFonts w:ascii="Arial" w:hAnsi="Arial"/>
        </w:rPr>
        <w:t>Enforcement Bureau</w:t>
      </w:r>
    </w:p>
    <w:p w:rsidR="00445BD1" w:rsidRDefault="00445BD1" w:rsidP="00445BD1">
      <w:pPr>
        <w:rPr>
          <w:rFonts w:ascii="Arial" w:hAnsi="Arial"/>
        </w:rPr>
      </w:pPr>
      <w:r>
        <w:rPr>
          <w:rFonts w:ascii="Arial" w:hAnsi="Arial"/>
        </w:rPr>
        <w:t>Federal Communications Commission</w:t>
      </w:r>
    </w:p>
    <w:p w:rsidR="00445BD1" w:rsidRDefault="00445BD1" w:rsidP="00445BD1">
      <w:pPr>
        <w:rPr>
          <w:rFonts w:ascii="Arial" w:hAnsi="Arial"/>
        </w:rPr>
      </w:pPr>
      <w:r>
        <w:rPr>
          <w:rFonts w:ascii="Arial" w:hAnsi="Arial"/>
        </w:rPr>
        <w:t>445 12</w:t>
      </w:r>
      <w:r>
        <w:rPr>
          <w:rFonts w:ascii="Arial" w:hAnsi="Arial"/>
          <w:vertAlign w:val="superscript"/>
        </w:rPr>
        <w:t>th</w:t>
      </w:r>
      <w:r>
        <w:rPr>
          <w:rFonts w:ascii="Arial" w:hAnsi="Arial"/>
        </w:rPr>
        <w:t xml:space="preserve"> Street, SW</w:t>
      </w:r>
    </w:p>
    <w:p w:rsidR="00445BD1" w:rsidRDefault="00CC4510" w:rsidP="00445BD1">
      <w:pPr>
        <w:rPr>
          <w:rFonts w:ascii="Arial" w:hAnsi="Arial"/>
        </w:rPr>
      </w:pPr>
      <w:r>
        <w:rPr>
          <w:rFonts w:ascii="Arial" w:hAnsi="Arial"/>
        </w:rPr>
        <w:t>Room 4-C244</w:t>
      </w:r>
    </w:p>
    <w:p w:rsidR="00445BD1" w:rsidRDefault="00445BD1" w:rsidP="00445BD1">
      <w:pPr>
        <w:rPr>
          <w:rFonts w:ascii="Arial" w:hAnsi="Arial"/>
        </w:rPr>
      </w:pPr>
      <w:r>
        <w:rPr>
          <w:rFonts w:ascii="Arial" w:hAnsi="Arial"/>
        </w:rPr>
        <w:t>Washington, D.C. 20554</w:t>
      </w:r>
    </w:p>
    <w:p w:rsidR="00445BD1" w:rsidRDefault="00445BD1" w:rsidP="00445BD1">
      <w:pPr>
        <w:rPr>
          <w:rFonts w:ascii="Arial" w:hAnsi="Arial"/>
        </w:rPr>
      </w:pPr>
    </w:p>
    <w:p w:rsidR="00CC4510" w:rsidRDefault="00445BD1" w:rsidP="00445BD1">
      <w:pPr>
        <w:rPr>
          <w:rFonts w:ascii="Arial" w:hAnsi="Arial"/>
        </w:rPr>
      </w:pPr>
      <w:r>
        <w:rPr>
          <w:rFonts w:ascii="Arial" w:hAnsi="Arial"/>
        </w:rPr>
        <w:t xml:space="preserve">RE:  </w:t>
      </w:r>
      <w:r>
        <w:rPr>
          <w:rFonts w:ascii="Arial" w:hAnsi="Arial"/>
        </w:rPr>
        <w:tab/>
      </w:r>
      <w:r w:rsidR="00CC4510">
        <w:rPr>
          <w:rFonts w:ascii="Arial" w:hAnsi="Arial"/>
        </w:rPr>
        <w:t>File No. EB-08-TC-5526</w:t>
      </w:r>
    </w:p>
    <w:p w:rsidR="00445BD1" w:rsidRDefault="00445BD1" w:rsidP="00CC4510">
      <w:pPr>
        <w:ind w:firstLine="720"/>
        <w:rPr>
          <w:rFonts w:ascii="Arial" w:hAnsi="Arial"/>
        </w:rPr>
      </w:pPr>
      <w:r>
        <w:rPr>
          <w:rFonts w:ascii="Arial" w:hAnsi="Arial"/>
        </w:rPr>
        <w:t>EB Docket No. 06-36</w:t>
      </w:r>
    </w:p>
    <w:p w:rsidR="00445BD1" w:rsidRDefault="00445BD1" w:rsidP="00445BD1">
      <w:pPr>
        <w:rPr>
          <w:rFonts w:ascii="Arial" w:hAnsi="Arial"/>
        </w:rPr>
      </w:pPr>
      <w:r>
        <w:rPr>
          <w:rFonts w:ascii="Arial" w:hAnsi="Arial"/>
        </w:rPr>
        <w:tab/>
        <w:t>Annual CPNI Certification</w:t>
      </w:r>
    </w:p>
    <w:p w:rsidR="00445BD1" w:rsidRDefault="00445BD1" w:rsidP="00445BD1">
      <w:pPr>
        <w:rPr>
          <w:rFonts w:ascii="Arial" w:hAnsi="Arial"/>
        </w:rPr>
      </w:pPr>
    </w:p>
    <w:p w:rsidR="00445BD1" w:rsidRDefault="00445BD1" w:rsidP="00445BD1">
      <w:pPr>
        <w:rPr>
          <w:rFonts w:ascii="Arial" w:hAnsi="Arial"/>
        </w:rPr>
      </w:pPr>
      <w:r>
        <w:rPr>
          <w:rFonts w:ascii="Arial" w:hAnsi="Arial"/>
        </w:rPr>
        <w:t xml:space="preserve">Dear </w:t>
      </w:r>
      <w:r w:rsidR="00CC4510">
        <w:rPr>
          <w:rFonts w:ascii="Arial" w:hAnsi="Arial"/>
        </w:rPr>
        <w:t>Chief</w:t>
      </w:r>
      <w:r>
        <w:rPr>
          <w:rFonts w:ascii="Arial" w:hAnsi="Arial"/>
        </w:rPr>
        <w:t>:</w:t>
      </w:r>
    </w:p>
    <w:p w:rsidR="00445BD1" w:rsidRDefault="00445BD1" w:rsidP="00445BD1">
      <w:pPr>
        <w:rPr>
          <w:rFonts w:ascii="Arial" w:hAnsi="Arial"/>
        </w:rPr>
      </w:pPr>
    </w:p>
    <w:p w:rsidR="00445BD1" w:rsidRDefault="00445BD1" w:rsidP="00445BD1">
      <w:pPr>
        <w:jc w:val="both"/>
        <w:rPr>
          <w:rFonts w:ascii="Arial" w:hAnsi="Arial"/>
        </w:rPr>
      </w:pPr>
      <w:r>
        <w:rPr>
          <w:rFonts w:ascii="Arial" w:hAnsi="Arial"/>
        </w:rPr>
        <w:t xml:space="preserve">In accordance with </w:t>
      </w:r>
      <w:r w:rsidR="00CC4510">
        <w:rPr>
          <w:rFonts w:ascii="Arial" w:hAnsi="Arial"/>
        </w:rPr>
        <w:t xml:space="preserve">Consent Decree adopted August 6, 2009, </w:t>
      </w:r>
      <w:r>
        <w:rPr>
          <w:rFonts w:ascii="Arial" w:hAnsi="Arial"/>
        </w:rPr>
        <w:t>attached is the annual CPNI certification filing covering the year of 20</w:t>
      </w:r>
      <w:r w:rsidR="0052096A">
        <w:rPr>
          <w:rFonts w:ascii="Arial" w:hAnsi="Arial"/>
        </w:rPr>
        <w:t>1</w:t>
      </w:r>
      <w:r w:rsidR="0035586A">
        <w:rPr>
          <w:rFonts w:ascii="Arial" w:hAnsi="Arial"/>
        </w:rPr>
        <w:t>7</w:t>
      </w:r>
      <w:r>
        <w:rPr>
          <w:rFonts w:ascii="Arial" w:hAnsi="Arial"/>
        </w:rPr>
        <w:t>, pursuant to 47 C.F.R § 64.2009(e), for TSC Communications, Inc.</w:t>
      </w:r>
    </w:p>
    <w:p w:rsidR="00445BD1" w:rsidRDefault="00445BD1" w:rsidP="00445BD1">
      <w:pPr>
        <w:rPr>
          <w:rFonts w:ascii="Arial" w:hAnsi="Arial"/>
        </w:rPr>
      </w:pPr>
    </w:p>
    <w:p w:rsidR="00445BD1" w:rsidRDefault="00445BD1" w:rsidP="00445BD1">
      <w:pPr>
        <w:rPr>
          <w:rFonts w:ascii="Arial" w:hAnsi="Arial"/>
        </w:rPr>
      </w:pPr>
      <w:r>
        <w:rPr>
          <w:rFonts w:ascii="Arial" w:hAnsi="Arial"/>
        </w:rPr>
        <w:t>Sincerely,</w:t>
      </w:r>
    </w:p>
    <w:p w:rsidR="00445BD1" w:rsidRDefault="00445BD1" w:rsidP="00445BD1">
      <w:pPr>
        <w:rPr>
          <w:rFonts w:ascii="Arial" w:hAnsi="Arial"/>
        </w:rPr>
      </w:pPr>
    </w:p>
    <w:p w:rsidR="00445BD1" w:rsidRPr="009605E8" w:rsidRDefault="00445BD1" w:rsidP="00445BD1">
      <w:pPr>
        <w:rPr>
          <w:rFonts w:ascii="Vivaldi" w:hAnsi="Vivaldi"/>
          <w:sz w:val="36"/>
          <w:szCs w:val="36"/>
        </w:rPr>
      </w:pPr>
      <w:r w:rsidRPr="009605E8">
        <w:rPr>
          <w:rFonts w:ascii="Vivaldi" w:hAnsi="Vivaldi"/>
          <w:sz w:val="36"/>
          <w:szCs w:val="36"/>
        </w:rPr>
        <w:t>Denise Raney</w:t>
      </w:r>
    </w:p>
    <w:p w:rsidR="00445BD1" w:rsidRDefault="00445BD1" w:rsidP="00445BD1">
      <w:pPr>
        <w:rPr>
          <w:rFonts w:ascii="Arial" w:hAnsi="Arial"/>
        </w:rPr>
      </w:pPr>
    </w:p>
    <w:p w:rsidR="00445BD1" w:rsidRDefault="00445BD1" w:rsidP="00445BD1">
      <w:pPr>
        <w:rPr>
          <w:rFonts w:ascii="Arial" w:hAnsi="Arial"/>
        </w:rPr>
      </w:pPr>
    </w:p>
    <w:p w:rsidR="00445BD1" w:rsidRDefault="00445BD1" w:rsidP="00445BD1">
      <w:pPr>
        <w:rPr>
          <w:rFonts w:ascii="Arial" w:hAnsi="Arial"/>
        </w:rPr>
      </w:pPr>
      <w:r>
        <w:rPr>
          <w:rFonts w:ascii="Arial" w:hAnsi="Arial"/>
        </w:rPr>
        <w:t>Denise Raney</w:t>
      </w:r>
    </w:p>
    <w:p w:rsidR="00445BD1" w:rsidRDefault="00445BD1" w:rsidP="00445BD1">
      <w:pPr>
        <w:rPr>
          <w:rFonts w:ascii="Arial" w:hAnsi="Arial"/>
        </w:rPr>
      </w:pPr>
      <w:r>
        <w:rPr>
          <w:rFonts w:ascii="Arial" w:hAnsi="Arial"/>
        </w:rPr>
        <w:t>TSC</w:t>
      </w:r>
    </w:p>
    <w:p w:rsidR="00445BD1" w:rsidRDefault="00445BD1" w:rsidP="00445BD1">
      <w:pPr>
        <w:rPr>
          <w:rFonts w:ascii="Arial" w:hAnsi="Arial"/>
        </w:rPr>
      </w:pPr>
      <w:r>
        <w:rPr>
          <w:rFonts w:ascii="Arial" w:hAnsi="Arial"/>
        </w:rPr>
        <w:t>HR/Customer Operations Manager</w:t>
      </w:r>
    </w:p>
    <w:p w:rsidR="00445BD1" w:rsidRDefault="00445BD1" w:rsidP="00445BD1">
      <w:pPr>
        <w:rPr>
          <w:rFonts w:ascii="Arial" w:hAnsi="Arial"/>
        </w:rPr>
      </w:pPr>
    </w:p>
    <w:p w:rsidR="00445BD1" w:rsidRDefault="00445BD1" w:rsidP="00445BD1">
      <w:pPr>
        <w:rPr>
          <w:rFonts w:ascii="Arial" w:hAnsi="Arial"/>
        </w:rPr>
      </w:pPr>
      <w:r>
        <w:rPr>
          <w:rFonts w:ascii="Arial" w:hAnsi="Arial"/>
        </w:rPr>
        <w:t>Attachment</w:t>
      </w:r>
    </w:p>
    <w:p w:rsidR="00445BD1" w:rsidRDefault="00445BD1" w:rsidP="00445BD1">
      <w:pPr>
        <w:rPr>
          <w:rFonts w:ascii="Arial" w:hAnsi="Arial"/>
        </w:rPr>
      </w:pPr>
    </w:p>
    <w:p w:rsidR="00445BD1" w:rsidRDefault="00445BD1" w:rsidP="00445BD1">
      <w:pPr>
        <w:rPr>
          <w:rFonts w:ascii="Arial" w:hAnsi="Arial"/>
        </w:rPr>
      </w:pPr>
      <w:r>
        <w:rPr>
          <w:rFonts w:ascii="Arial" w:hAnsi="Arial"/>
        </w:rPr>
        <w:t>cc:</w:t>
      </w:r>
      <w:r>
        <w:rPr>
          <w:rFonts w:ascii="Arial" w:hAnsi="Arial"/>
        </w:rPr>
        <w:tab/>
        <w:t>Best Copy and Printing, Inc.</w:t>
      </w:r>
    </w:p>
    <w:p w:rsidR="00445BD1" w:rsidRDefault="00445BD1" w:rsidP="00445BD1">
      <w:pPr>
        <w:rPr>
          <w:rFonts w:ascii="Arial" w:hAnsi="Arial"/>
        </w:rPr>
      </w:pPr>
      <w:r>
        <w:rPr>
          <w:rFonts w:ascii="Arial" w:hAnsi="Arial"/>
        </w:rPr>
        <w:tab/>
        <w:t>445 12</w:t>
      </w:r>
      <w:r>
        <w:rPr>
          <w:rFonts w:ascii="Arial" w:hAnsi="Arial"/>
          <w:vertAlign w:val="superscript"/>
        </w:rPr>
        <w:t>th</w:t>
      </w:r>
      <w:r>
        <w:rPr>
          <w:rFonts w:ascii="Arial" w:hAnsi="Arial"/>
        </w:rPr>
        <w:t xml:space="preserve"> Street</w:t>
      </w:r>
    </w:p>
    <w:p w:rsidR="00445BD1" w:rsidRDefault="00445BD1" w:rsidP="00445BD1">
      <w:pPr>
        <w:rPr>
          <w:rFonts w:ascii="Arial" w:hAnsi="Arial"/>
        </w:rPr>
      </w:pPr>
      <w:r>
        <w:rPr>
          <w:rFonts w:ascii="Arial" w:hAnsi="Arial"/>
        </w:rPr>
        <w:tab/>
        <w:t>Suite CY-B402</w:t>
      </w:r>
    </w:p>
    <w:p w:rsidR="00445BD1" w:rsidRDefault="00445BD1" w:rsidP="00445BD1">
      <w:pPr>
        <w:rPr>
          <w:rFonts w:ascii="Arial" w:hAnsi="Arial"/>
        </w:rPr>
      </w:pPr>
      <w:r>
        <w:rPr>
          <w:rFonts w:ascii="Arial" w:hAnsi="Arial"/>
        </w:rPr>
        <w:tab/>
        <w:t>Washington, D.C. 20554</w:t>
      </w:r>
    </w:p>
    <w:p w:rsidR="00445BD1" w:rsidRDefault="00445BD1" w:rsidP="00445BD1">
      <w:pPr>
        <w:rPr>
          <w:rFonts w:ascii="Arial" w:hAnsi="Arial"/>
        </w:rPr>
      </w:pPr>
      <w:r>
        <w:rPr>
          <w:rFonts w:ascii="Arial" w:hAnsi="Arial"/>
        </w:rPr>
        <w:tab/>
        <w:t>Email:  FCC2BCPIWEB.COM</w:t>
      </w:r>
    </w:p>
    <w:p w:rsidR="00CC4510" w:rsidRDefault="00CC4510" w:rsidP="00445BD1">
      <w:pPr>
        <w:rPr>
          <w:rFonts w:ascii="Arial" w:hAnsi="Arial"/>
        </w:rPr>
      </w:pPr>
    </w:p>
    <w:p w:rsidR="00CC4510" w:rsidRDefault="00CC4510" w:rsidP="00445BD1">
      <w:pPr>
        <w:rPr>
          <w:rFonts w:ascii="Arial" w:hAnsi="Arial"/>
        </w:rPr>
      </w:pPr>
    </w:p>
    <w:p w:rsidR="00CC4510" w:rsidRDefault="00CC4510" w:rsidP="00445BD1">
      <w:pPr>
        <w:rPr>
          <w:rFonts w:ascii="Arial" w:hAnsi="Arial"/>
        </w:rPr>
      </w:pPr>
    </w:p>
    <w:p w:rsidR="00CC4510" w:rsidRDefault="00CC4510" w:rsidP="00445BD1">
      <w:pPr>
        <w:rPr>
          <w:rFonts w:ascii="Arial" w:hAnsi="Arial"/>
        </w:rPr>
      </w:pPr>
    </w:p>
    <w:p w:rsidR="00CC4510" w:rsidRDefault="00CC4510" w:rsidP="00445BD1">
      <w:pPr>
        <w:rPr>
          <w:rFonts w:ascii="Arial" w:hAnsi="Arial"/>
        </w:rPr>
      </w:pPr>
    </w:p>
    <w:p w:rsidR="00CC4510" w:rsidRDefault="00CC4510" w:rsidP="00445BD1">
      <w:pPr>
        <w:rPr>
          <w:rFonts w:ascii="Arial" w:hAnsi="Arial"/>
        </w:rPr>
      </w:pPr>
    </w:p>
    <w:p w:rsidR="00CC4510" w:rsidRDefault="00CC4510" w:rsidP="00445BD1">
      <w:pPr>
        <w:rPr>
          <w:rFonts w:ascii="Arial" w:hAnsi="Arial"/>
        </w:rPr>
      </w:pPr>
    </w:p>
    <w:p w:rsidR="00CC4510" w:rsidRDefault="00CC4510" w:rsidP="00445BD1">
      <w:pPr>
        <w:rPr>
          <w:rFonts w:ascii="Arial" w:hAnsi="Arial"/>
        </w:rPr>
      </w:pPr>
    </w:p>
    <w:p w:rsidR="00CC4510" w:rsidRDefault="00CC4510" w:rsidP="00445BD1">
      <w:pPr>
        <w:rPr>
          <w:rFonts w:ascii="Arial" w:hAnsi="Arial"/>
        </w:rPr>
      </w:pPr>
    </w:p>
    <w:p w:rsidR="00445BD1" w:rsidRDefault="00445BD1">
      <w:pPr>
        <w:pStyle w:val="THBODY1default"/>
        <w:spacing w:after="0"/>
        <w:jc w:val="center"/>
      </w:pPr>
    </w:p>
    <w:p w:rsidR="00445BD1" w:rsidRDefault="00445BD1">
      <w:pPr>
        <w:pStyle w:val="THBODY1default"/>
        <w:spacing w:after="0"/>
        <w:jc w:val="center"/>
      </w:pPr>
    </w:p>
    <w:p w:rsidR="00445BD1" w:rsidRDefault="00445BD1">
      <w:pPr>
        <w:pStyle w:val="THBODY1default"/>
        <w:spacing w:after="0"/>
        <w:jc w:val="center"/>
      </w:pPr>
    </w:p>
    <w:p w:rsidR="00445BD1" w:rsidRDefault="00445BD1">
      <w:pPr>
        <w:pStyle w:val="THBODY1default"/>
        <w:spacing w:after="0"/>
        <w:jc w:val="center"/>
      </w:pPr>
    </w:p>
    <w:p w:rsidR="00445BD1" w:rsidRDefault="00445BD1">
      <w:pPr>
        <w:pStyle w:val="THBODY1default"/>
        <w:spacing w:after="0"/>
        <w:jc w:val="center"/>
      </w:pPr>
    </w:p>
    <w:p w:rsidR="00CC4510" w:rsidRDefault="00236C48" w:rsidP="00CC4510">
      <w:pPr>
        <w:rPr>
          <w:rFonts w:ascii="Arial" w:hAnsi="Arial"/>
        </w:rPr>
      </w:pPr>
      <w:r>
        <w:rPr>
          <w:rFonts w:ascii="Arial" w:hAnsi="Arial"/>
        </w:rPr>
        <w:t xml:space="preserve">February </w:t>
      </w:r>
      <w:r w:rsidR="00C64ACB">
        <w:rPr>
          <w:rFonts w:ascii="Arial" w:hAnsi="Arial"/>
        </w:rPr>
        <w:t>2</w:t>
      </w:r>
      <w:r w:rsidR="0035586A">
        <w:rPr>
          <w:rFonts w:ascii="Arial" w:hAnsi="Arial"/>
        </w:rPr>
        <w:t>7</w:t>
      </w:r>
      <w:r w:rsidR="00C64ACB">
        <w:rPr>
          <w:rFonts w:ascii="Arial" w:hAnsi="Arial"/>
        </w:rPr>
        <w:t>, 201</w:t>
      </w:r>
      <w:r w:rsidR="0035586A">
        <w:rPr>
          <w:rFonts w:ascii="Arial" w:hAnsi="Arial"/>
        </w:rPr>
        <w:t>8</w:t>
      </w:r>
    </w:p>
    <w:p w:rsidR="00CC4510" w:rsidRDefault="00CC4510" w:rsidP="00CC4510">
      <w:pPr>
        <w:rPr>
          <w:rFonts w:ascii="Arial" w:hAnsi="Arial"/>
        </w:rPr>
      </w:pPr>
    </w:p>
    <w:p w:rsidR="00CC4510" w:rsidRDefault="00CC4510" w:rsidP="00CC4510">
      <w:pPr>
        <w:rPr>
          <w:rFonts w:ascii="Arial" w:hAnsi="Arial"/>
        </w:rPr>
      </w:pPr>
    </w:p>
    <w:p w:rsidR="00CC4510" w:rsidRDefault="00CC4510" w:rsidP="00CC4510">
      <w:pPr>
        <w:rPr>
          <w:rFonts w:ascii="Arial" w:hAnsi="Arial"/>
        </w:rPr>
      </w:pPr>
    </w:p>
    <w:p w:rsidR="00CC4510" w:rsidRDefault="00CC4510" w:rsidP="00CC4510">
      <w:pPr>
        <w:rPr>
          <w:rFonts w:ascii="Arial" w:hAnsi="Arial"/>
        </w:rPr>
      </w:pPr>
    </w:p>
    <w:p w:rsidR="00CC4510" w:rsidRDefault="00CC4510" w:rsidP="00CC4510">
      <w:pPr>
        <w:rPr>
          <w:rFonts w:ascii="Arial" w:hAnsi="Arial"/>
        </w:rPr>
      </w:pPr>
      <w:r>
        <w:rPr>
          <w:rFonts w:ascii="Arial" w:hAnsi="Arial"/>
        </w:rPr>
        <w:t>Marlene H. Dortch, Secretary</w:t>
      </w:r>
    </w:p>
    <w:p w:rsidR="00CC4510" w:rsidRDefault="00CC4510" w:rsidP="00CC4510">
      <w:pPr>
        <w:rPr>
          <w:rFonts w:ascii="Arial" w:hAnsi="Arial"/>
        </w:rPr>
      </w:pPr>
      <w:r>
        <w:rPr>
          <w:rFonts w:ascii="Arial" w:hAnsi="Arial"/>
        </w:rPr>
        <w:t>Office of the Secretary</w:t>
      </w:r>
    </w:p>
    <w:p w:rsidR="00CC4510" w:rsidRDefault="00CC4510" w:rsidP="00CC4510">
      <w:pPr>
        <w:rPr>
          <w:rFonts w:ascii="Arial" w:hAnsi="Arial"/>
        </w:rPr>
      </w:pPr>
      <w:r>
        <w:rPr>
          <w:rFonts w:ascii="Arial" w:hAnsi="Arial"/>
        </w:rPr>
        <w:t>Federal Communications Commission</w:t>
      </w:r>
    </w:p>
    <w:p w:rsidR="00CC4510" w:rsidRDefault="00CC4510" w:rsidP="00CC4510">
      <w:pPr>
        <w:rPr>
          <w:rFonts w:ascii="Arial" w:hAnsi="Arial"/>
        </w:rPr>
      </w:pPr>
      <w:r>
        <w:rPr>
          <w:rFonts w:ascii="Arial" w:hAnsi="Arial"/>
        </w:rPr>
        <w:t>445 12</w:t>
      </w:r>
      <w:r>
        <w:rPr>
          <w:rFonts w:ascii="Arial" w:hAnsi="Arial"/>
          <w:vertAlign w:val="superscript"/>
        </w:rPr>
        <w:t>th</w:t>
      </w:r>
      <w:r>
        <w:rPr>
          <w:rFonts w:ascii="Arial" w:hAnsi="Arial"/>
        </w:rPr>
        <w:t xml:space="preserve"> Street, SW</w:t>
      </w:r>
    </w:p>
    <w:p w:rsidR="00CC4510" w:rsidRDefault="00CC4510" w:rsidP="00CC4510">
      <w:pPr>
        <w:rPr>
          <w:rFonts w:ascii="Arial" w:hAnsi="Arial"/>
        </w:rPr>
      </w:pPr>
      <w:r>
        <w:rPr>
          <w:rFonts w:ascii="Arial" w:hAnsi="Arial"/>
        </w:rPr>
        <w:t>Suite TW-A325</w:t>
      </w:r>
    </w:p>
    <w:p w:rsidR="00CC4510" w:rsidRDefault="00CC4510" w:rsidP="00CC4510">
      <w:pPr>
        <w:rPr>
          <w:rFonts w:ascii="Arial" w:hAnsi="Arial"/>
        </w:rPr>
      </w:pPr>
      <w:r>
        <w:rPr>
          <w:rFonts w:ascii="Arial" w:hAnsi="Arial"/>
        </w:rPr>
        <w:t>Washington, D.C. 20554</w:t>
      </w:r>
    </w:p>
    <w:p w:rsidR="00CC4510" w:rsidRDefault="00CC4510" w:rsidP="00CC4510">
      <w:pPr>
        <w:rPr>
          <w:rFonts w:ascii="Arial" w:hAnsi="Arial"/>
        </w:rPr>
      </w:pPr>
    </w:p>
    <w:p w:rsidR="00CC4510" w:rsidRDefault="00CC4510" w:rsidP="00CC4510">
      <w:pPr>
        <w:rPr>
          <w:rFonts w:ascii="Arial" w:hAnsi="Arial"/>
        </w:rPr>
      </w:pPr>
      <w:r>
        <w:rPr>
          <w:rFonts w:ascii="Arial" w:hAnsi="Arial"/>
        </w:rPr>
        <w:t xml:space="preserve">RE:  </w:t>
      </w:r>
      <w:r>
        <w:rPr>
          <w:rFonts w:ascii="Arial" w:hAnsi="Arial"/>
        </w:rPr>
        <w:tab/>
        <w:t>EB Docket No. 06-36</w:t>
      </w:r>
    </w:p>
    <w:p w:rsidR="00CC4510" w:rsidRDefault="00CC4510" w:rsidP="00CC4510">
      <w:pPr>
        <w:rPr>
          <w:rFonts w:ascii="Arial" w:hAnsi="Arial"/>
        </w:rPr>
      </w:pPr>
      <w:r>
        <w:rPr>
          <w:rFonts w:ascii="Arial" w:hAnsi="Arial"/>
        </w:rPr>
        <w:tab/>
        <w:t>Annual CPNI Certification</w:t>
      </w:r>
    </w:p>
    <w:p w:rsidR="00CC4510" w:rsidRDefault="00CC4510" w:rsidP="00CC4510">
      <w:pPr>
        <w:rPr>
          <w:rFonts w:ascii="Arial" w:hAnsi="Arial"/>
        </w:rPr>
      </w:pPr>
    </w:p>
    <w:p w:rsidR="00CC4510" w:rsidRDefault="00CC4510" w:rsidP="00CC4510">
      <w:pPr>
        <w:rPr>
          <w:rFonts w:ascii="Arial" w:hAnsi="Arial"/>
        </w:rPr>
      </w:pPr>
      <w:r>
        <w:rPr>
          <w:rFonts w:ascii="Arial" w:hAnsi="Arial"/>
        </w:rPr>
        <w:t>Dear Ms. Dortch:</w:t>
      </w:r>
    </w:p>
    <w:p w:rsidR="00CC4510" w:rsidRDefault="00CC4510" w:rsidP="00CC4510">
      <w:pPr>
        <w:rPr>
          <w:rFonts w:ascii="Arial" w:hAnsi="Arial"/>
        </w:rPr>
      </w:pPr>
    </w:p>
    <w:p w:rsidR="00CC4510" w:rsidRDefault="00CC4510" w:rsidP="00CC4510">
      <w:pPr>
        <w:jc w:val="both"/>
        <w:rPr>
          <w:rFonts w:ascii="Arial" w:hAnsi="Arial"/>
        </w:rPr>
      </w:pPr>
      <w:r>
        <w:rPr>
          <w:rFonts w:ascii="Arial" w:hAnsi="Arial"/>
        </w:rPr>
        <w:t>In accordance with FCC Enforcement Advisory DA 10-91, issued on January 15, 2010, attached is the annual CPNI certification filing covering the year of 20</w:t>
      </w:r>
      <w:r w:rsidR="007B1838">
        <w:rPr>
          <w:rFonts w:ascii="Arial" w:hAnsi="Arial"/>
        </w:rPr>
        <w:t>1</w:t>
      </w:r>
      <w:r w:rsidR="0035586A">
        <w:rPr>
          <w:rFonts w:ascii="Arial" w:hAnsi="Arial"/>
        </w:rPr>
        <w:t>7</w:t>
      </w:r>
      <w:r>
        <w:rPr>
          <w:rFonts w:ascii="Arial" w:hAnsi="Arial"/>
        </w:rPr>
        <w:t xml:space="preserve">, pursuant to 47 C.F.R § 64.2009(e), for </w:t>
      </w:r>
      <w:r w:rsidR="00B03EE8">
        <w:rPr>
          <w:rFonts w:ascii="Arial" w:hAnsi="Arial"/>
        </w:rPr>
        <w:t>TSC Communications, Inc</w:t>
      </w:r>
      <w:r>
        <w:rPr>
          <w:rFonts w:ascii="Arial" w:hAnsi="Arial"/>
        </w:rPr>
        <w:t xml:space="preserve">. </w:t>
      </w:r>
    </w:p>
    <w:p w:rsidR="00CC4510" w:rsidRDefault="00CC4510" w:rsidP="00CC4510">
      <w:pPr>
        <w:jc w:val="both"/>
        <w:rPr>
          <w:rFonts w:ascii="Arial" w:hAnsi="Arial"/>
        </w:rPr>
      </w:pPr>
    </w:p>
    <w:p w:rsidR="00CC4510" w:rsidRDefault="00CC4510" w:rsidP="00CC4510">
      <w:pPr>
        <w:rPr>
          <w:rFonts w:ascii="Arial" w:hAnsi="Arial"/>
        </w:rPr>
      </w:pPr>
    </w:p>
    <w:p w:rsidR="00CC4510" w:rsidRDefault="00CC4510" w:rsidP="00CC4510">
      <w:pPr>
        <w:rPr>
          <w:rFonts w:ascii="Arial" w:hAnsi="Arial"/>
        </w:rPr>
      </w:pPr>
      <w:r>
        <w:rPr>
          <w:rFonts w:ascii="Arial" w:hAnsi="Arial"/>
        </w:rPr>
        <w:t>Sincerely,</w:t>
      </w:r>
    </w:p>
    <w:p w:rsidR="00CC4510" w:rsidRDefault="00CC4510" w:rsidP="00CC4510">
      <w:pPr>
        <w:rPr>
          <w:rFonts w:ascii="Arial" w:hAnsi="Arial"/>
        </w:rPr>
      </w:pPr>
    </w:p>
    <w:p w:rsidR="00CC4510" w:rsidRPr="009605E8" w:rsidRDefault="00CC4510" w:rsidP="00CC4510">
      <w:pPr>
        <w:rPr>
          <w:rFonts w:ascii="Vivaldi" w:hAnsi="Vivaldi"/>
          <w:sz w:val="36"/>
          <w:szCs w:val="36"/>
        </w:rPr>
      </w:pPr>
      <w:r w:rsidRPr="009605E8">
        <w:rPr>
          <w:rFonts w:ascii="Vivaldi" w:hAnsi="Vivaldi"/>
          <w:sz w:val="36"/>
          <w:szCs w:val="36"/>
        </w:rPr>
        <w:t>Denise Raney</w:t>
      </w:r>
    </w:p>
    <w:p w:rsidR="00CC4510" w:rsidRDefault="00CC4510" w:rsidP="00CC4510">
      <w:pPr>
        <w:rPr>
          <w:rFonts w:ascii="Arial" w:hAnsi="Arial"/>
        </w:rPr>
      </w:pPr>
    </w:p>
    <w:p w:rsidR="00CC4510" w:rsidRDefault="00CC4510" w:rsidP="00CC4510">
      <w:pPr>
        <w:rPr>
          <w:rFonts w:ascii="Arial" w:hAnsi="Arial"/>
        </w:rPr>
      </w:pPr>
    </w:p>
    <w:p w:rsidR="00CC4510" w:rsidRDefault="00CC4510" w:rsidP="00CC4510">
      <w:pPr>
        <w:rPr>
          <w:rFonts w:ascii="Arial" w:hAnsi="Arial"/>
        </w:rPr>
      </w:pPr>
      <w:r>
        <w:rPr>
          <w:rFonts w:ascii="Arial" w:hAnsi="Arial"/>
        </w:rPr>
        <w:t>Denise Raney</w:t>
      </w:r>
    </w:p>
    <w:p w:rsidR="00CC4510" w:rsidRDefault="00CC4510" w:rsidP="00CC4510">
      <w:pPr>
        <w:rPr>
          <w:rFonts w:ascii="Arial" w:hAnsi="Arial"/>
        </w:rPr>
      </w:pPr>
      <w:r>
        <w:rPr>
          <w:rFonts w:ascii="Arial" w:hAnsi="Arial"/>
        </w:rPr>
        <w:t>TSC</w:t>
      </w:r>
    </w:p>
    <w:p w:rsidR="00CC4510" w:rsidRDefault="00CC4510" w:rsidP="00CC4510">
      <w:pPr>
        <w:rPr>
          <w:rFonts w:ascii="Arial" w:hAnsi="Arial"/>
        </w:rPr>
      </w:pPr>
      <w:r>
        <w:rPr>
          <w:rFonts w:ascii="Arial" w:hAnsi="Arial"/>
        </w:rPr>
        <w:t>HR/Customer Operations Manager</w:t>
      </w:r>
    </w:p>
    <w:p w:rsidR="00CC4510" w:rsidRDefault="00CC4510" w:rsidP="00CC4510">
      <w:pPr>
        <w:rPr>
          <w:rFonts w:ascii="Arial" w:hAnsi="Arial"/>
        </w:rPr>
      </w:pPr>
    </w:p>
    <w:p w:rsidR="00CC4510" w:rsidRDefault="00CC4510" w:rsidP="00CC4510">
      <w:pPr>
        <w:rPr>
          <w:rFonts w:ascii="Arial" w:hAnsi="Arial"/>
        </w:rPr>
      </w:pPr>
      <w:r>
        <w:rPr>
          <w:rFonts w:ascii="Arial" w:hAnsi="Arial"/>
        </w:rPr>
        <w:t>Attachment</w:t>
      </w:r>
    </w:p>
    <w:p w:rsidR="00CC4510" w:rsidRDefault="00CC4510" w:rsidP="00CC4510">
      <w:pPr>
        <w:rPr>
          <w:rFonts w:ascii="Arial" w:hAnsi="Arial"/>
        </w:rPr>
      </w:pPr>
    </w:p>
    <w:p w:rsidR="00CC4510" w:rsidRDefault="00CC4510" w:rsidP="00CC4510">
      <w:pPr>
        <w:rPr>
          <w:rFonts w:ascii="Arial" w:hAnsi="Arial"/>
        </w:rPr>
      </w:pPr>
      <w:r>
        <w:rPr>
          <w:rFonts w:ascii="Arial" w:hAnsi="Arial"/>
        </w:rPr>
        <w:t>cc:</w:t>
      </w:r>
      <w:r>
        <w:rPr>
          <w:rFonts w:ascii="Arial" w:hAnsi="Arial"/>
        </w:rPr>
        <w:tab/>
        <w:t>Best Copy and Printing, Inc.</w:t>
      </w:r>
    </w:p>
    <w:p w:rsidR="00CC4510" w:rsidRDefault="00CC4510" w:rsidP="00CC4510">
      <w:pPr>
        <w:rPr>
          <w:rFonts w:ascii="Arial" w:hAnsi="Arial"/>
        </w:rPr>
      </w:pPr>
      <w:r>
        <w:rPr>
          <w:rFonts w:ascii="Arial" w:hAnsi="Arial"/>
        </w:rPr>
        <w:tab/>
        <w:t>445 12</w:t>
      </w:r>
      <w:r>
        <w:rPr>
          <w:rFonts w:ascii="Arial" w:hAnsi="Arial"/>
          <w:vertAlign w:val="superscript"/>
        </w:rPr>
        <w:t>th</w:t>
      </w:r>
      <w:r>
        <w:rPr>
          <w:rFonts w:ascii="Arial" w:hAnsi="Arial"/>
        </w:rPr>
        <w:t xml:space="preserve"> Street</w:t>
      </w:r>
    </w:p>
    <w:p w:rsidR="00CC4510" w:rsidRDefault="00CC4510" w:rsidP="00CC4510">
      <w:pPr>
        <w:rPr>
          <w:rFonts w:ascii="Arial" w:hAnsi="Arial"/>
        </w:rPr>
      </w:pPr>
      <w:r>
        <w:rPr>
          <w:rFonts w:ascii="Arial" w:hAnsi="Arial"/>
        </w:rPr>
        <w:tab/>
        <w:t>Suite CY-B402</w:t>
      </w:r>
    </w:p>
    <w:p w:rsidR="00CC4510" w:rsidRDefault="00CC4510" w:rsidP="00CC4510">
      <w:pPr>
        <w:rPr>
          <w:rFonts w:ascii="Arial" w:hAnsi="Arial"/>
        </w:rPr>
      </w:pPr>
      <w:r>
        <w:rPr>
          <w:rFonts w:ascii="Arial" w:hAnsi="Arial"/>
        </w:rPr>
        <w:tab/>
        <w:t>Washington, D.C. 20554</w:t>
      </w:r>
    </w:p>
    <w:p w:rsidR="00CC4510" w:rsidRDefault="009B5E09" w:rsidP="00CC4510">
      <w:pPr>
        <w:rPr>
          <w:rFonts w:ascii="Arial" w:hAnsi="Arial"/>
        </w:rPr>
      </w:pPr>
      <w:r>
        <w:rPr>
          <w:rFonts w:ascii="Arial" w:hAnsi="Arial"/>
        </w:rPr>
        <w:tab/>
        <w:t>Email:  FCC@</w:t>
      </w:r>
      <w:r w:rsidR="00CC4510">
        <w:rPr>
          <w:rFonts w:ascii="Arial" w:hAnsi="Arial"/>
        </w:rPr>
        <w:t>BCPIWEB.COM</w:t>
      </w:r>
    </w:p>
    <w:p w:rsidR="00CC4510" w:rsidRDefault="00CC4510" w:rsidP="00CC4510">
      <w:pPr>
        <w:pStyle w:val="THBODY1default"/>
        <w:spacing w:after="0"/>
        <w:jc w:val="center"/>
      </w:pPr>
    </w:p>
    <w:p w:rsidR="00445BD1" w:rsidRDefault="00445BD1">
      <w:pPr>
        <w:pStyle w:val="THBODY1default"/>
        <w:spacing w:after="0"/>
        <w:jc w:val="center"/>
      </w:pPr>
    </w:p>
    <w:p w:rsidR="00C5392A" w:rsidRDefault="00C5392A">
      <w:pPr>
        <w:pStyle w:val="THBODY1default"/>
        <w:spacing w:after="0"/>
        <w:jc w:val="center"/>
      </w:pPr>
      <w:r>
        <w:t>BEFORE</w:t>
      </w:r>
    </w:p>
    <w:p w:rsidR="00C5392A" w:rsidRDefault="00C5392A">
      <w:pPr>
        <w:pStyle w:val="THBODY1default"/>
        <w:spacing w:after="0"/>
        <w:jc w:val="center"/>
      </w:pPr>
      <w:r>
        <w:t>THE FEDERAL COMMUNICATIONS COMMISSION</w:t>
      </w:r>
    </w:p>
    <w:p w:rsidR="00C5392A" w:rsidRDefault="00C5392A">
      <w:pPr>
        <w:pStyle w:val="THBODY1default"/>
        <w:spacing w:after="0"/>
        <w:jc w:val="center"/>
      </w:pPr>
      <w:r>
        <w:t>WASHINGTON, D.C.  20554</w:t>
      </w:r>
    </w:p>
    <w:p w:rsidR="00C5392A" w:rsidRDefault="00C5392A">
      <w:pPr>
        <w:pStyle w:val="THBODY1default"/>
        <w:spacing w:after="0"/>
        <w:jc w:val="center"/>
      </w:pPr>
    </w:p>
    <w:p w:rsidR="00C5392A" w:rsidRDefault="00C5392A">
      <w:pPr>
        <w:pStyle w:val="THBODY1default"/>
        <w:spacing w:after="0"/>
        <w:jc w:val="center"/>
      </w:pPr>
      <w:r>
        <w:t>EB-06-TC-060</w:t>
      </w:r>
    </w:p>
    <w:p w:rsidR="00C5392A" w:rsidRDefault="00C5392A">
      <w:pPr>
        <w:pStyle w:val="THBODY1default"/>
        <w:spacing w:after="0"/>
        <w:jc w:val="center"/>
      </w:pPr>
    </w:p>
    <w:p w:rsidR="00C5392A" w:rsidRDefault="00C5392A">
      <w:pPr>
        <w:pStyle w:val="THBODY1default"/>
        <w:spacing w:after="0"/>
        <w:jc w:val="center"/>
      </w:pPr>
      <w:r>
        <w:t>EB Docket No. 06-36</w:t>
      </w:r>
    </w:p>
    <w:p w:rsidR="00C5392A" w:rsidRDefault="00C5392A">
      <w:pPr>
        <w:pStyle w:val="THBODY1default"/>
        <w:spacing w:after="0"/>
        <w:jc w:val="center"/>
      </w:pPr>
    </w:p>
    <w:p w:rsidR="00C5392A" w:rsidRDefault="00C5392A">
      <w:pPr>
        <w:pStyle w:val="THBODY1default"/>
        <w:spacing w:after="0"/>
        <w:jc w:val="center"/>
      </w:pPr>
    </w:p>
    <w:p w:rsidR="00C5392A" w:rsidRDefault="002E2E38" w:rsidP="002E2E38">
      <w:pPr>
        <w:pStyle w:val="THBODY1default"/>
        <w:autoSpaceDE w:val="0"/>
        <w:jc w:val="center"/>
        <w:rPr>
          <w:b/>
          <w:u w:val="single"/>
        </w:rPr>
      </w:pPr>
      <w:r>
        <w:rPr>
          <w:rFonts w:ascii="ZWAdobeF" w:hAnsi="ZWAdobeF" w:cs="ZWAdobeF"/>
          <w:color w:val="auto"/>
          <w:sz w:val="2"/>
          <w:szCs w:val="2"/>
        </w:rPr>
        <w:t>U</w:t>
      </w:r>
      <w:r w:rsidR="00C5392A">
        <w:rPr>
          <w:b/>
          <w:u w:val="single"/>
        </w:rPr>
        <w:t>ANNUAL 47 C.F.R § 64.2009(e) CPNI CERTIFICATION</w:t>
      </w:r>
    </w:p>
    <w:p w:rsidR="00C5392A" w:rsidRDefault="00C5392A">
      <w:pPr>
        <w:pStyle w:val="THBODY1default"/>
        <w:spacing w:after="0" w:line="480" w:lineRule="auto"/>
      </w:pPr>
      <w:r>
        <w:t>Annual 64.2009(e) CPNI Certification for 20</w:t>
      </w:r>
      <w:r w:rsidR="007B1838">
        <w:t>1</w:t>
      </w:r>
      <w:r w:rsidR="0035586A">
        <w:t>7</w:t>
      </w:r>
    </w:p>
    <w:p w:rsidR="00C5392A" w:rsidRDefault="00C5392A">
      <w:pPr>
        <w:pStyle w:val="THBODY1default"/>
        <w:spacing w:after="0" w:line="480" w:lineRule="auto"/>
      </w:pPr>
      <w:r>
        <w:t xml:space="preserve">Date filed: </w:t>
      </w:r>
      <w:r w:rsidR="00236C48">
        <w:rPr>
          <w:b/>
        </w:rPr>
        <w:t xml:space="preserve">February </w:t>
      </w:r>
      <w:r w:rsidR="00C64ACB">
        <w:rPr>
          <w:b/>
        </w:rPr>
        <w:t>2</w:t>
      </w:r>
      <w:r w:rsidR="0035586A">
        <w:rPr>
          <w:b/>
        </w:rPr>
        <w:t>7</w:t>
      </w:r>
      <w:r w:rsidR="00A11449">
        <w:rPr>
          <w:b/>
        </w:rPr>
        <w:t>, 201</w:t>
      </w:r>
      <w:r w:rsidR="0035586A">
        <w:rPr>
          <w:b/>
        </w:rPr>
        <w:t>8</w:t>
      </w:r>
      <w:bookmarkStart w:id="0" w:name="_GoBack"/>
      <w:bookmarkEnd w:id="0"/>
    </w:p>
    <w:p w:rsidR="00C5392A" w:rsidRDefault="00C5392A">
      <w:pPr>
        <w:pStyle w:val="THBODY1default"/>
        <w:spacing w:after="0" w:line="480" w:lineRule="auto"/>
      </w:pPr>
      <w:r>
        <w:t xml:space="preserve">Name of company covered by this certification: </w:t>
      </w:r>
      <w:r w:rsidR="00A606DB">
        <w:t>TSC Communications</w:t>
      </w:r>
      <w:r w:rsidR="00EA7868">
        <w:t>, Inc.</w:t>
      </w:r>
    </w:p>
    <w:p w:rsidR="00C5392A" w:rsidRDefault="00C5392A">
      <w:pPr>
        <w:pStyle w:val="THBODY1default"/>
        <w:spacing w:after="0" w:line="480" w:lineRule="auto"/>
      </w:pPr>
      <w:r>
        <w:t xml:space="preserve">Form 499 Filer ID: </w:t>
      </w:r>
      <w:r w:rsidR="00A606DB">
        <w:t>811435</w:t>
      </w:r>
    </w:p>
    <w:p w:rsidR="00C5392A" w:rsidRDefault="00C5392A">
      <w:pPr>
        <w:pStyle w:val="THBODY1default"/>
        <w:spacing w:after="0" w:line="480" w:lineRule="auto"/>
      </w:pPr>
      <w:r>
        <w:t xml:space="preserve">Name of signatory: </w:t>
      </w:r>
      <w:r w:rsidR="003E25A8">
        <w:rPr>
          <w:b/>
        </w:rPr>
        <w:t>Mark Hanson</w:t>
      </w:r>
      <w:r>
        <w:t xml:space="preserve"> </w:t>
      </w:r>
    </w:p>
    <w:p w:rsidR="00C5392A" w:rsidRDefault="00C5392A">
      <w:pPr>
        <w:pStyle w:val="THBODY1default"/>
        <w:spacing w:after="0" w:line="480" w:lineRule="auto"/>
      </w:pPr>
      <w:r>
        <w:t xml:space="preserve">Title of signatory: </w:t>
      </w:r>
      <w:r w:rsidR="003E25A8">
        <w:rPr>
          <w:b/>
        </w:rPr>
        <w:t>President/Owner</w:t>
      </w:r>
    </w:p>
    <w:p w:rsidR="00C5392A" w:rsidRDefault="00C5392A">
      <w:pPr>
        <w:pStyle w:val="THBODY1default"/>
        <w:tabs>
          <w:tab w:val="left" w:pos="720"/>
        </w:tabs>
        <w:spacing w:after="0"/>
      </w:pPr>
      <w:r>
        <w:tab/>
        <w:t xml:space="preserve">I, </w:t>
      </w:r>
      <w:r w:rsidR="003E25A8">
        <w:rPr>
          <w:b/>
        </w:rPr>
        <w:t xml:space="preserve">Mark Hanson, </w:t>
      </w:r>
      <w:r>
        <w:t xml:space="preserve">certify that I am an officer of the company named above, and acting as an agent of the company, that I have personal knowledge that the company has established operating procedures that are adequate to ensure compliance with the Commission’s CPNI rules.  </w:t>
      </w:r>
      <w:r>
        <w:rPr>
          <w:i/>
        </w:rPr>
        <w:t>See</w:t>
      </w:r>
      <w:r>
        <w:t xml:space="preserve"> 47 C.F.R. § 64.2001 </w:t>
      </w:r>
      <w:r>
        <w:rPr>
          <w:i/>
        </w:rPr>
        <w:t>et seq</w:t>
      </w:r>
      <w:r>
        <w:t xml:space="preserve">.  </w:t>
      </w:r>
    </w:p>
    <w:p w:rsidR="00C5392A" w:rsidRDefault="00C5392A">
      <w:pPr>
        <w:pStyle w:val="THBODY1default"/>
        <w:tabs>
          <w:tab w:val="left" w:pos="720"/>
        </w:tabs>
        <w:spacing w:after="0"/>
      </w:pPr>
    </w:p>
    <w:p w:rsidR="00C5392A" w:rsidRDefault="00C5392A">
      <w:pPr>
        <w:pStyle w:val="THBODY1default"/>
        <w:tabs>
          <w:tab w:val="left" w:pos="720"/>
        </w:tabs>
        <w:spacing w:after="0"/>
      </w:pPr>
      <w:r>
        <w:tab/>
        <w:t>Attached to this certification is an accompanying statement explaining how the company’s procedures ensure that the company is in compliance with the requirements</w:t>
      </w:r>
      <w:r w:rsidR="00A11449" w:rsidRPr="00E347B9">
        <w:rPr>
          <w:sz w:val="22"/>
          <w:szCs w:val="22"/>
        </w:rPr>
        <w:t>(including those mandating the adoption of CPNI procedures, training</w:t>
      </w:r>
      <w:r w:rsidR="00A11449">
        <w:rPr>
          <w:color w:val="auto"/>
          <w:sz w:val="22"/>
          <w:szCs w:val="22"/>
        </w:rPr>
        <w:t xml:space="preserve">, safeguards, </w:t>
      </w:r>
      <w:r w:rsidR="00A11449" w:rsidRPr="00E347B9">
        <w:rPr>
          <w:sz w:val="22"/>
          <w:szCs w:val="22"/>
        </w:rPr>
        <w:t>recordkeeping, and supervisory review)</w:t>
      </w:r>
      <w:r w:rsidR="00A11449">
        <w:rPr>
          <w:rFonts w:ascii="Arial" w:hAnsi="Arial" w:cs="Arial"/>
          <w:sz w:val="20"/>
        </w:rPr>
        <w:t xml:space="preserve"> </w:t>
      </w:r>
      <w:r>
        <w:t xml:space="preserve"> set forth in section 64.2001 </w:t>
      </w:r>
      <w:r>
        <w:rPr>
          <w:i/>
        </w:rPr>
        <w:t>et seq.</w:t>
      </w:r>
      <w:r>
        <w:t xml:space="preserve"> of the Commission’s rules.</w:t>
      </w:r>
    </w:p>
    <w:p w:rsidR="00C5392A" w:rsidRDefault="00C5392A">
      <w:pPr>
        <w:pStyle w:val="THBODY1default"/>
        <w:tabs>
          <w:tab w:val="left" w:pos="720"/>
        </w:tabs>
        <w:spacing w:after="0"/>
      </w:pPr>
    </w:p>
    <w:p w:rsidR="00C5392A" w:rsidRDefault="00C5392A">
      <w:pPr>
        <w:pStyle w:val="THBODY1default"/>
        <w:tabs>
          <w:tab w:val="left" w:pos="720"/>
        </w:tabs>
        <w:spacing w:after="0"/>
      </w:pPr>
      <w:r>
        <w:tab/>
        <w:t xml:space="preserve">The company </w:t>
      </w:r>
      <w:r>
        <w:rPr>
          <w:b/>
        </w:rPr>
        <w:t>has not</w:t>
      </w:r>
      <w:r w:rsidR="003E25A8">
        <w:rPr>
          <w:b/>
        </w:rPr>
        <w:t xml:space="preserve"> </w:t>
      </w:r>
      <w:r>
        <w:t xml:space="preserve">taken any actions (proceedings instituted or petitions filed by a company at either state commissions, the court system or at the Commission) against data brokers in the past year.  Companies must report on any information that they have with respect to the processes </w:t>
      </w:r>
      <w:proofErr w:type="spellStart"/>
      <w:r>
        <w:t>pretexters</w:t>
      </w:r>
      <w:proofErr w:type="spellEnd"/>
      <w:r>
        <w:t xml:space="preserve"> are using to attempt to access CPNI, and what steps companies are taking to protect CPNI.  </w:t>
      </w:r>
    </w:p>
    <w:p w:rsidR="003E25A8" w:rsidRDefault="003E25A8">
      <w:pPr>
        <w:pStyle w:val="THBODY1default"/>
        <w:tabs>
          <w:tab w:val="left" w:pos="720"/>
        </w:tabs>
        <w:spacing w:after="0"/>
      </w:pPr>
    </w:p>
    <w:p w:rsidR="003E25A8" w:rsidRDefault="00C5392A">
      <w:pPr>
        <w:pStyle w:val="THBODY1default"/>
        <w:tabs>
          <w:tab w:val="left" w:pos="720"/>
        </w:tabs>
        <w:spacing w:after="0"/>
      </w:pPr>
      <w:r>
        <w:tab/>
        <w:t xml:space="preserve">The company </w:t>
      </w:r>
      <w:r>
        <w:rPr>
          <w:b/>
        </w:rPr>
        <w:t>has not</w:t>
      </w:r>
      <w:r>
        <w:t xml:space="preserve"> received any customer complaints in the past year concerning the unauthorized release of CPNI.  </w:t>
      </w:r>
    </w:p>
    <w:p w:rsidR="00C5392A" w:rsidRDefault="00C5392A">
      <w:pPr>
        <w:pStyle w:val="THBODY1default"/>
        <w:tabs>
          <w:tab w:val="left" w:pos="720"/>
        </w:tabs>
        <w:spacing w:after="0"/>
        <w:ind w:left="1440" w:hanging="1440"/>
      </w:pPr>
    </w:p>
    <w:p w:rsidR="00C5392A" w:rsidRDefault="00236C48">
      <w:pPr>
        <w:pStyle w:val="THBODY1default"/>
        <w:tabs>
          <w:tab w:val="left" w:pos="720"/>
        </w:tabs>
        <w:spacing w:after="0"/>
        <w:ind w:left="1440" w:hanging="1440"/>
      </w:pPr>
      <w:r>
        <w:rPr>
          <w:noProof/>
        </w:rPr>
        <w:drawing>
          <wp:anchor distT="0" distB="0" distL="114300" distR="114300" simplePos="0" relativeHeight="251661312" behindDoc="1" locked="0" layoutInCell="1" allowOverlap="1">
            <wp:simplePos x="0" y="0"/>
            <wp:positionH relativeFrom="column">
              <wp:posOffset>733425</wp:posOffset>
            </wp:positionH>
            <wp:positionV relativeFrom="paragraph">
              <wp:posOffset>143510</wp:posOffset>
            </wp:positionV>
            <wp:extent cx="2447925" cy="723900"/>
            <wp:effectExtent l="19050" t="0" r="9525" b="0"/>
            <wp:wrapNone/>
            <wp:docPr id="9" name="Picture 10" descr="Mark H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Mark Hanson"/>
                    <pic:cNvPicPr>
                      <a:picLocks noChangeAspect="1" noChangeArrowheads="1"/>
                    </pic:cNvPicPr>
                  </pic:nvPicPr>
                  <pic:blipFill>
                    <a:blip r:embed="rId6" cstate="print"/>
                    <a:srcRect/>
                    <a:stretch>
                      <a:fillRect/>
                    </a:stretch>
                  </pic:blipFill>
                  <pic:spPr bwMode="auto">
                    <a:xfrm>
                      <a:off x="0" y="0"/>
                      <a:ext cx="2447925" cy="723900"/>
                    </a:xfrm>
                    <a:prstGeom prst="rect">
                      <a:avLst/>
                    </a:prstGeom>
                    <a:noFill/>
                    <a:ln w="9525">
                      <a:noFill/>
                      <a:miter lim="800000"/>
                      <a:headEnd/>
                      <a:tailEnd/>
                    </a:ln>
                  </pic:spPr>
                </pic:pic>
              </a:graphicData>
            </a:graphic>
          </wp:anchor>
        </w:drawing>
      </w:r>
    </w:p>
    <w:p w:rsidR="00C5392A" w:rsidRDefault="00C5392A">
      <w:pPr>
        <w:pStyle w:val="THBODY1default"/>
        <w:tabs>
          <w:tab w:val="left" w:pos="720"/>
        </w:tabs>
        <w:spacing w:after="0"/>
        <w:ind w:left="1440" w:hanging="1440"/>
      </w:pPr>
    </w:p>
    <w:p w:rsidR="00C5392A" w:rsidRDefault="00236C48">
      <w:pPr>
        <w:pStyle w:val="THBODY1default"/>
        <w:tabs>
          <w:tab w:val="left" w:pos="720"/>
        </w:tabs>
        <w:spacing w:after="0"/>
        <w:ind w:left="1440" w:hanging="1440"/>
      </w:pPr>
      <w:r>
        <w:rPr>
          <w:noProof/>
        </w:rPr>
        <w:drawing>
          <wp:anchor distT="0" distB="0" distL="114300" distR="114300" simplePos="0" relativeHeight="251658240" behindDoc="1" locked="0" layoutInCell="1" allowOverlap="1">
            <wp:simplePos x="0" y="0"/>
            <wp:positionH relativeFrom="column">
              <wp:posOffset>4970145</wp:posOffset>
            </wp:positionH>
            <wp:positionV relativeFrom="paragraph">
              <wp:posOffset>3714750</wp:posOffset>
            </wp:positionV>
            <wp:extent cx="2447925" cy="723900"/>
            <wp:effectExtent l="19050" t="0" r="9525" b="0"/>
            <wp:wrapNone/>
            <wp:docPr id="8" name="Picture 7" descr="Mark H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Mark Hanson"/>
                    <pic:cNvPicPr>
                      <a:picLocks noChangeAspect="1" noChangeArrowheads="1"/>
                    </pic:cNvPicPr>
                  </pic:nvPicPr>
                  <pic:blipFill>
                    <a:blip r:embed="rId6" cstate="print"/>
                    <a:srcRect/>
                    <a:stretch>
                      <a:fillRect/>
                    </a:stretch>
                  </pic:blipFill>
                  <pic:spPr bwMode="auto">
                    <a:xfrm>
                      <a:off x="0" y="0"/>
                      <a:ext cx="2447925"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57216" behindDoc="1" locked="0" layoutInCell="1" allowOverlap="1">
            <wp:simplePos x="0" y="0"/>
            <wp:positionH relativeFrom="column">
              <wp:posOffset>788670</wp:posOffset>
            </wp:positionH>
            <wp:positionV relativeFrom="paragraph">
              <wp:posOffset>2990850</wp:posOffset>
            </wp:positionV>
            <wp:extent cx="2447925" cy="723900"/>
            <wp:effectExtent l="19050" t="0" r="9525" b="0"/>
            <wp:wrapNone/>
            <wp:docPr id="7" name="Picture 6" descr="Mark H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rk Hanson"/>
                    <pic:cNvPicPr>
                      <a:picLocks noChangeAspect="1" noChangeArrowheads="1"/>
                    </pic:cNvPicPr>
                  </pic:nvPicPr>
                  <pic:blipFill>
                    <a:blip r:embed="rId6" cstate="print"/>
                    <a:srcRect/>
                    <a:stretch>
                      <a:fillRect/>
                    </a:stretch>
                  </pic:blipFill>
                  <pic:spPr bwMode="auto">
                    <a:xfrm>
                      <a:off x="0" y="0"/>
                      <a:ext cx="2447925"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54144" behindDoc="1" locked="0" layoutInCell="1" allowOverlap="1">
            <wp:simplePos x="0" y="0"/>
            <wp:positionH relativeFrom="column">
              <wp:posOffset>788670</wp:posOffset>
            </wp:positionH>
            <wp:positionV relativeFrom="paragraph">
              <wp:posOffset>2990850</wp:posOffset>
            </wp:positionV>
            <wp:extent cx="2447925" cy="723900"/>
            <wp:effectExtent l="19050" t="0" r="9525" b="0"/>
            <wp:wrapNone/>
            <wp:docPr id="6" name="Picture 3" descr="Mark H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rk Hanson"/>
                    <pic:cNvPicPr>
                      <a:picLocks noChangeAspect="1" noChangeArrowheads="1"/>
                    </pic:cNvPicPr>
                  </pic:nvPicPr>
                  <pic:blipFill>
                    <a:blip r:embed="rId6" cstate="print"/>
                    <a:srcRect/>
                    <a:stretch>
                      <a:fillRect/>
                    </a:stretch>
                  </pic:blipFill>
                  <pic:spPr bwMode="auto">
                    <a:xfrm>
                      <a:off x="0" y="0"/>
                      <a:ext cx="2447925" cy="723900"/>
                    </a:xfrm>
                    <a:prstGeom prst="rect">
                      <a:avLst/>
                    </a:prstGeom>
                    <a:noFill/>
                    <a:ln w="9525">
                      <a:noFill/>
                      <a:miter lim="800000"/>
                      <a:headEnd/>
                      <a:tailEnd/>
                    </a:ln>
                  </pic:spPr>
                </pic:pic>
              </a:graphicData>
            </a:graphic>
          </wp:anchor>
        </w:drawing>
      </w:r>
      <w:r w:rsidR="00C5392A">
        <w:t>Signed</w:t>
      </w:r>
      <w:r w:rsidR="00C5392A">
        <w:tab/>
      </w:r>
      <w:r w:rsidR="00C5392A">
        <w:tab/>
      </w:r>
      <w:r w:rsidR="00086A1A">
        <w:t>_______________________________________</w:t>
      </w:r>
    </w:p>
    <w:p w:rsidR="00C5392A" w:rsidRDefault="00C5392A">
      <w:pPr>
        <w:pStyle w:val="THBODY1default"/>
        <w:spacing w:after="0"/>
        <w:jc w:val="center"/>
        <w:rPr>
          <w:b/>
        </w:rPr>
      </w:pPr>
      <w:r>
        <w:br w:type="page"/>
      </w:r>
      <w:r w:rsidR="003001E3">
        <w:rPr>
          <w:b/>
        </w:rPr>
        <w:lastRenderedPageBreak/>
        <w:t>TSC Communications, Inc (TSCCI)</w:t>
      </w:r>
    </w:p>
    <w:p w:rsidR="00C5392A" w:rsidRDefault="002E2E38" w:rsidP="002E2E38">
      <w:pPr>
        <w:pStyle w:val="THBODY1default"/>
        <w:autoSpaceDE w:val="0"/>
        <w:spacing w:after="0" w:line="480" w:lineRule="auto"/>
        <w:jc w:val="center"/>
        <w:rPr>
          <w:b/>
          <w:u w:val="single"/>
        </w:rPr>
      </w:pPr>
      <w:r>
        <w:rPr>
          <w:rFonts w:ascii="ZWAdobeF" w:hAnsi="ZWAdobeF" w:cs="ZWAdobeF"/>
          <w:color w:val="auto"/>
          <w:sz w:val="2"/>
          <w:szCs w:val="2"/>
        </w:rPr>
        <w:t>U</w:t>
      </w:r>
      <w:r w:rsidR="00C5392A">
        <w:rPr>
          <w:b/>
          <w:u w:val="single"/>
        </w:rPr>
        <w:t>STATEMENT OF CPNI PROCEDURES</w:t>
      </w:r>
    </w:p>
    <w:p w:rsidR="00C5392A" w:rsidRDefault="00C5392A">
      <w:pPr>
        <w:pStyle w:val="THBODY1default"/>
        <w:rPr>
          <w:sz w:val="22"/>
          <w:szCs w:val="22"/>
        </w:rPr>
      </w:pPr>
      <w:r>
        <w:rPr>
          <w:sz w:val="22"/>
          <w:szCs w:val="22"/>
        </w:rPr>
        <w:tab/>
      </w:r>
      <w:r w:rsidR="003001E3">
        <w:rPr>
          <w:sz w:val="22"/>
          <w:szCs w:val="22"/>
        </w:rPr>
        <w:t xml:space="preserve">TSC Communications Inc. </w:t>
      </w:r>
      <w:r>
        <w:rPr>
          <w:sz w:val="22"/>
          <w:szCs w:val="22"/>
        </w:rPr>
        <w:t xml:space="preserve"> </w:t>
      </w:r>
      <w:proofErr w:type="gramStart"/>
      <w:r>
        <w:rPr>
          <w:sz w:val="22"/>
          <w:szCs w:val="22"/>
        </w:rPr>
        <w:t>has</w:t>
      </w:r>
      <w:proofErr w:type="gramEnd"/>
      <w:r>
        <w:rPr>
          <w:sz w:val="22"/>
          <w:szCs w:val="22"/>
        </w:rPr>
        <w:t xml:space="preserve"> created a CPNI Policy Handbook containing the following procedures that it has adopted to ensure the protection of CPNI.  The handbook describes our procedures in greater detail and provides practical guidance on how to protect against unauthorized disclosure or use of CPNI.  The handbook is distributed to our employees during training and serves as an important reference tool for our employees.</w:t>
      </w:r>
    </w:p>
    <w:p w:rsidR="00C5392A" w:rsidRDefault="002E2E38" w:rsidP="002E2E38">
      <w:pPr>
        <w:pStyle w:val="THBODY1default"/>
        <w:autoSpaceDE w:val="0"/>
        <w:rPr>
          <w:b/>
          <w:sz w:val="22"/>
          <w:szCs w:val="22"/>
        </w:rPr>
      </w:pPr>
      <w:proofErr w:type="spellStart"/>
      <w:r>
        <w:rPr>
          <w:rFonts w:ascii="ZWAdobeF" w:hAnsi="ZWAdobeF" w:cs="ZWAdobeF"/>
          <w:color w:val="auto"/>
          <w:sz w:val="2"/>
          <w:szCs w:val="2"/>
        </w:rPr>
        <w:t>U</w:t>
      </w:r>
      <w:r w:rsidR="00C5392A">
        <w:rPr>
          <w:b/>
          <w:sz w:val="22"/>
          <w:szCs w:val="22"/>
          <w:u w:val="single"/>
        </w:rPr>
        <w:t>Duty</w:t>
      </w:r>
      <w:proofErr w:type="spellEnd"/>
      <w:r w:rsidR="00C5392A">
        <w:rPr>
          <w:b/>
          <w:sz w:val="22"/>
          <w:szCs w:val="22"/>
          <w:u w:val="single"/>
        </w:rPr>
        <w:t xml:space="preserve"> to Protect CPNI</w:t>
      </w:r>
    </w:p>
    <w:p w:rsidR="00C5392A" w:rsidRDefault="00C5392A">
      <w:pPr>
        <w:pStyle w:val="THBODY1default"/>
        <w:rPr>
          <w:sz w:val="22"/>
          <w:szCs w:val="22"/>
        </w:rPr>
      </w:pPr>
      <w:r>
        <w:rPr>
          <w:sz w:val="22"/>
          <w:szCs w:val="22"/>
        </w:rPr>
        <w:tab/>
        <w:t>We as a communications company recognize our duty to protect customer CPNI.  We may not disclose CPNI to unauthorized persons, nor may we use CPNI in certain ways without consent from our customers.  Before we can provide customers with their own CPNI, we must authenticate the customer.</w:t>
      </w:r>
    </w:p>
    <w:p w:rsidR="00C5392A" w:rsidRDefault="00C5392A">
      <w:pPr>
        <w:pStyle w:val="THBODY1default"/>
        <w:rPr>
          <w:sz w:val="22"/>
          <w:szCs w:val="22"/>
        </w:rPr>
      </w:pPr>
      <w:r>
        <w:rPr>
          <w:sz w:val="22"/>
          <w:szCs w:val="22"/>
        </w:rPr>
        <w:tab/>
        <w:t>We recognize that there are a few cases in which we can disclose CPNI without first obtaining customer approval:</w:t>
      </w:r>
    </w:p>
    <w:p w:rsidR="00C5392A" w:rsidRDefault="00C5392A" w:rsidP="002E2E38">
      <w:pPr>
        <w:pStyle w:val="THBODY1default"/>
        <w:autoSpaceDE w:val="0"/>
        <w:rPr>
          <w:sz w:val="22"/>
          <w:szCs w:val="22"/>
        </w:rPr>
      </w:pPr>
      <w:r>
        <w:rPr>
          <w:sz w:val="22"/>
          <w:szCs w:val="22"/>
        </w:rPr>
        <w:tab/>
        <w:t>1.</w:t>
      </w:r>
      <w:r>
        <w:rPr>
          <w:sz w:val="22"/>
          <w:szCs w:val="22"/>
        </w:rPr>
        <w:tab/>
      </w:r>
      <w:proofErr w:type="spellStart"/>
      <w:r w:rsidR="002E2E38">
        <w:rPr>
          <w:rFonts w:ascii="ZWAdobeF" w:hAnsi="ZWAdobeF" w:cs="ZWAdobeF"/>
          <w:color w:val="auto"/>
          <w:sz w:val="2"/>
          <w:szCs w:val="2"/>
        </w:rPr>
        <w:t>U</w:t>
      </w:r>
      <w:r>
        <w:rPr>
          <w:sz w:val="22"/>
          <w:szCs w:val="22"/>
          <w:u w:val="single"/>
        </w:rPr>
        <w:t>Administrative</w:t>
      </w:r>
      <w:proofErr w:type="spellEnd"/>
      <w:r>
        <w:rPr>
          <w:sz w:val="22"/>
          <w:szCs w:val="22"/>
          <w:u w:val="single"/>
        </w:rPr>
        <w:t xml:space="preserve"> </w:t>
      </w:r>
      <w:proofErr w:type="spellStart"/>
      <w:r>
        <w:rPr>
          <w:sz w:val="22"/>
          <w:szCs w:val="22"/>
          <w:u w:val="single"/>
        </w:rPr>
        <w:t>use</w:t>
      </w:r>
      <w:r w:rsidR="002E2E38">
        <w:rPr>
          <w:rFonts w:ascii="ZWAdobeF" w:hAnsi="ZWAdobeF" w:cs="ZWAdobeF"/>
          <w:color w:val="auto"/>
          <w:sz w:val="2"/>
          <w:szCs w:val="2"/>
        </w:rPr>
        <w:t>U</w:t>
      </w:r>
      <w:proofErr w:type="spellEnd"/>
      <w:r>
        <w:rPr>
          <w:sz w:val="22"/>
          <w:szCs w:val="22"/>
        </w:rPr>
        <w:t xml:space="preserve">:  We may use CPNI to </w:t>
      </w:r>
      <w:r>
        <w:rPr>
          <w:i/>
          <w:sz w:val="22"/>
          <w:szCs w:val="22"/>
        </w:rPr>
        <w:t xml:space="preserve">initiate, render, bill and collect </w:t>
      </w:r>
      <w:r>
        <w:rPr>
          <w:sz w:val="22"/>
          <w:szCs w:val="22"/>
        </w:rPr>
        <w:t xml:space="preserve">for communications services.  </w:t>
      </w:r>
    </w:p>
    <w:p w:rsidR="00C5392A" w:rsidRDefault="00C5392A" w:rsidP="002E2E38">
      <w:pPr>
        <w:pStyle w:val="THBODY1default"/>
        <w:autoSpaceDE w:val="0"/>
        <w:rPr>
          <w:sz w:val="22"/>
          <w:szCs w:val="22"/>
        </w:rPr>
      </w:pPr>
      <w:r>
        <w:rPr>
          <w:sz w:val="22"/>
          <w:szCs w:val="22"/>
        </w:rPr>
        <w:tab/>
        <w:t>2.</w:t>
      </w:r>
      <w:r>
        <w:rPr>
          <w:sz w:val="22"/>
          <w:szCs w:val="22"/>
        </w:rPr>
        <w:tab/>
      </w:r>
      <w:proofErr w:type="spellStart"/>
      <w:r w:rsidR="002E2E38">
        <w:rPr>
          <w:rFonts w:ascii="ZWAdobeF" w:hAnsi="ZWAdobeF" w:cs="ZWAdobeF"/>
          <w:color w:val="auto"/>
          <w:sz w:val="2"/>
          <w:szCs w:val="2"/>
        </w:rPr>
        <w:t>U</w:t>
      </w:r>
      <w:r>
        <w:rPr>
          <w:sz w:val="22"/>
          <w:szCs w:val="22"/>
          <w:u w:val="single"/>
        </w:rPr>
        <w:t>Protection</w:t>
      </w:r>
      <w:proofErr w:type="spellEnd"/>
      <w:r>
        <w:rPr>
          <w:sz w:val="22"/>
          <w:szCs w:val="22"/>
          <w:u w:val="single"/>
        </w:rPr>
        <w:t xml:space="preserve"> of carrier and third </w:t>
      </w:r>
      <w:proofErr w:type="spellStart"/>
      <w:r>
        <w:rPr>
          <w:sz w:val="22"/>
          <w:szCs w:val="22"/>
          <w:u w:val="single"/>
        </w:rPr>
        <w:t>parties</w:t>
      </w:r>
      <w:r w:rsidR="002E2E38">
        <w:rPr>
          <w:rFonts w:ascii="ZWAdobeF" w:hAnsi="ZWAdobeF" w:cs="ZWAdobeF"/>
          <w:color w:val="auto"/>
          <w:sz w:val="2"/>
          <w:szCs w:val="2"/>
        </w:rPr>
        <w:t>U</w:t>
      </w:r>
      <w:proofErr w:type="spellEnd"/>
      <w:r>
        <w:rPr>
          <w:sz w:val="22"/>
          <w:szCs w:val="22"/>
        </w:rPr>
        <w:t xml:space="preserve">:  We may use CPNI to protect the interests of our company, such as to prevent fraud or illegal use of our systems and network.  Employees are notified of the steps to take, if any, in these sorts of situations.  </w:t>
      </w:r>
    </w:p>
    <w:p w:rsidR="00C5392A" w:rsidRDefault="00C5392A" w:rsidP="002E2E38">
      <w:pPr>
        <w:pStyle w:val="THBODY1default"/>
        <w:autoSpaceDE w:val="0"/>
        <w:rPr>
          <w:sz w:val="22"/>
          <w:szCs w:val="22"/>
        </w:rPr>
      </w:pPr>
      <w:r>
        <w:rPr>
          <w:sz w:val="22"/>
          <w:szCs w:val="22"/>
        </w:rPr>
        <w:tab/>
        <w:t>3.</w:t>
      </w:r>
      <w:r>
        <w:rPr>
          <w:sz w:val="22"/>
          <w:szCs w:val="22"/>
        </w:rPr>
        <w:tab/>
      </w:r>
      <w:r w:rsidR="002E2E38">
        <w:rPr>
          <w:rFonts w:ascii="ZWAdobeF" w:hAnsi="ZWAdobeF" w:cs="ZWAdobeF"/>
          <w:color w:val="auto"/>
          <w:sz w:val="2"/>
          <w:szCs w:val="2"/>
        </w:rPr>
        <w:t>U</w:t>
      </w:r>
      <w:r>
        <w:rPr>
          <w:sz w:val="22"/>
          <w:szCs w:val="22"/>
          <w:u w:val="single"/>
        </w:rPr>
        <w:t xml:space="preserve">As required by </w:t>
      </w:r>
      <w:proofErr w:type="spellStart"/>
      <w:r>
        <w:rPr>
          <w:sz w:val="22"/>
          <w:szCs w:val="22"/>
          <w:u w:val="single"/>
        </w:rPr>
        <w:t>law</w:t>
      </w:r>
      <w:r w:rsidR="002E2E38">
        <w:rPr>
          <w:rFonts w:ascii="ZWAdobeF" w:hAnsi="ZWAdobeF" w:cs="ZWAdobeF"/>
          <w:color w:val="auto"/>
          <w:sz w:val="2"/>
          <w:szCs w:val="2"/>
        </w:rPr>
        <w:t>U</w:t>
      </w:r>
      <w:proofErr w:type="spellEnd"/>
      <w:r>
        <w:rPr>
          <w:sz w:val="22"/>
          <w:szCs w:val="22"/>
        </w:rPr>
        <w:t>:  We may disclose CPNI if we are required to by law, such as through legal process (subpoenas) or in response to requests by law enforcement.  Employees are notified of any steps they must take in these situations.</w:t>
      </w:r>
    </w:p>
    <w:p w:rsidR="00C5392A" w:rsidRDefault="00C5392A">
      <w:pPr>
        <w:pStyle w:val="THBODY1default"/>
        <w:ind w:left="720" w:hanging="720"/>
        <w:rPr>
          <w:b/>
          <w:sz w:val="22"/>
          <w:szCs w:val="22"/>
          <w:u w:val="single"/>
        </w:rPr>
      </w:pPr>
    </w:p>
    <w:p w:rsidR="00C5392A" w:rsidRDefault="002E2E38" w:rsidP="002E2E38">
      <w:pPr>
        <w:pStyle w:val="THBODY1default"/>
        <w:autoSpaceDE w:val="0"/>
        <w:ind w:left="720" w:hanging="720"/>
        <w:rPr>
          <w:b/>
          <w:sz w:val="22"/>
          <w:szCs w:val="22"/>
          <w:u w:val="single"/>
        </w:rPr>
      </w:pPr>
      <w:proofErr w:type="spellStart"/>
      <w:r>
        <w:rPr>
          <w:rFonts w:ascii="ZWAdobeF" w:hAnsi="ZWAdobeF" w:cs="ZWAdobeF"/>
          <w:color w:val="auto"/>
          <w:sz w:val="2"/>
          <w:szCs w:val="2"/>
        </w:rPr>
        <w:t>U</w:t>
      </w:r>
      <w:r w:rsidR="00C5392A">
        <w:rPr>
          <w:b/>
          <w:sz w:val="22"/>
          <w:szCs w:val="22"/>
          <w:u w:val="single"/>
        </w:rPr>
        <w:t>Our</w:t>
      </w:r>
      <w:proofErr w:type="spellEnd"/>
      <w:r w:rsidR="00C5392A">
        <w:rPr>
          <w:b/>
          <w:sz w:val="22"/>
          <w:szCs w:val="22"/>
          <w:u w:val="single"/>
        </w:rPr>
        <w:t xml:space="preserve"> Own Use </w:t>
      </w:r>
      <w:proofErr w:type="gramStart"/>
      <w:r w:rsidR="00C5392A">
        <w:rPr>
          <w:b/>
          <w:sz w:val="22"/>
          <w:szCs w:val="22"/>
          <w:u w:val="single"/>
        </w:rPr>
        <w:t>Of</w:t>
      </w:r>
      <w:proofErr w:type="gramEnd"/>
      <w:r w:rsidR="00C5392A">
        <w:rPr>
          <w:b/>
          <w:sz w:val="22"/>
          <w:szCs w:val="22"/>
          <w:u w:val="single"/>
        </w:rPr>
        <w:t xml:space="preserve"> CPNI</w:t>
      </w:r>
    </w:p>
    <w:p w:rsidR="00C5392A" w:rsidRDefault="00C5392A">
      <w:pPr>
        <w:pStyle w:val="THBODY1default"/>
        <w:rPr>
          <w:sz w:val="22"/>
          <w:szCs w:val="22"/>
        </w:rPr>
      </w:pPr>
      <w:r>
        <w:rPr>
          <w:sz w:val="22"/>
          <w:szCs w:val="22"/>
        </w:rPr>
        <w:tab/>
        <w:t xml:space="preserve">We may use CPNI to provide or market services to our existing customers.  We understand that we are required to obtain customer approval prior to using CPNI in certain ways.  </w:t>
      </w:r>
    </w:p>
    <w:p w:rsidR="00C5392A" w:rsidRDefault="00C5392A" w:rsidP="002E2E38">
      <w:pPr>
        <w:pStyle w:val="THBODY1default"/>
        <w:autoSpaceDE w:val="0"/>
        <w:rPr>
          <w:sz w:val="22"/>
          <w:szCs w:val="22"/>
        </w:rPr>
      </w:pPr>
      <w:r>
        <w:rPr>
          <w:sz w:val="22"/>
          <w:szCs w:val="22"/>
        </w:rPr>
        <w:tab/>
      </w:r>
      <w:proofErr w:type="spellStart"/>
      <w:r w:rsidR="002E2E38">
        <w:rPr>
          <w:rFonts w:ascii="ZWAdobeF" w:hAnsi="ZWAdobeF" w:cs="ZWAdobeF"/>
          <w:color w:val="auto"/>
          <w:sz w:val="2"/>
          <w:szCs w:val="2"/>
        </w:rPr>
        <w:t>U</w:t>
      </w:r>
      <w:r>
        <w:rPr>
          <w:sz w:val="22"/>
          <w:szCs w:val="22"/>
          <w:u w:val="single"/>
        </w:rPr>
        <w:t>Marketing</w:t>
      </w:r>
      <w:r w:rsidR="002E2E38">
        <w:rPr>
          <w:rFonts w:ascii="ZWAdobeF" w:hAnsi="ZWAdobeF" w:cs="ZWAdobeF"/>
          <w:color w:val="auto"/>
          <w:sz w:val="2"/>
          <w:szCs w:val="2"/>
        </w:rPr>
        <w:t>U</w:t>
      </w:r>
      <w:proofErr w:type="spellEnd"/>
      <w:r>
        <w:rPr>
          <w:sz w:val="22"/>
          <w:szCs w:val="22"/>
        </w:rPr>
        <w:t xml:space="preserve"> </w:t>
      </w:r>
    </w:p>
    <w:p w:rsidR="00C5392A" w:rsidRDefault="00C5392A">
      <w:pPr>
        <w:pStyle w:val="THBODY1default"/>
        <w:rPr>
          <w:sz w:val="22"/>
          <w:szCs w:val="22"/>
        </w:rPr>
      </w:pPr>
      <w:r>
        <w:rPr>
          <w:sz w:val="22"/>
          <w:szCs w:val="22"/>
        </w:rPr>
        <w:tab/>
        <w:t xml:space="preserve">We understand that we do not need to obtain customer approval before using CPNI to market services to our existing customers within the categories of service to which the customer already subscribes.  </w:t>
      </w:r>
    </w:p>
    <w:p w:rsidR="00C5392A" w:rsidRDefault="00C5392A" w:rsidP="002E2E38">
      <w:pPr>
        <w:pStyle w:val="THBODY1default"/>
        <w:autoSpaceDE w:val="0"/>
        <w:rPr>
          <w:sz w:val="22"/>
          <w:szCs w:val="22"/>
        </w:rPr>
      </w:pPr>
      <w:r>
        <w:rPr>
          <w:sz w:val="22"/>
          <w:szCs w:val="22"/>
        </w:rPr>
        <w:tab/>
        <w:t xml:space="preserve">We understand that we may not use CPNI to market services that are in a service category to which the customer </w:t>
      </w:r>
      <w:proofErr w:type="spellStart"/>
      <w:r w:rsidR="002E2E38">
        <w:rPr>
          <w:rFonts w:ascii="ZWAdobeF" w:hAnsi="ZWAdobeF" w:cs="ZWAdobeF"/>
          <w:color w:val="auto"/>
          <w:sz w:val="2"/>
          <w:szCs w:val="2"/>
        </w:rPr>
        <w:t>U</w:t>
      </w:r>
      <w:r>
        <w:rPr>
          <w:sz w:val="22"/>
          <w:szCs w:val="22"/>
          <w:u w:val="single"/>
        </w:rPr>
        <w:t>does</w:t>
      </w:r>
      <w:proofErr w:type="spellEnd"/>
      <w:r>
        <w:rPr>
          <w:sz w:val="22"/>
          <w:szCs w:val="22"/>
          <w:u w:val="single"/>
        </w:rPr>
        <w:t xml:space="preserve"> </w:t>
      </w:r>
      <w:proofErr w:type="spellStart"/>
      <w:r>
        <w:rPr>
          <w:sz w:val="22"/>
          <w:szCs w:val="22"/>
          <w:u w:val="single"/>
        </w:rPr>
        <w:t>not</w:t>
      </w:r>
      <w:r w:rsidR="002E2E38">
        <w:rPr>
          <w:rFonts w:ascii="ZWAdobeF" w:hAnsi="ZWAdobeF" w:cs="ZWAdobeF"/>
          <w:color w:val="auto"/>
          <w:sz w:val="2"/>
          <w:szCs w:val="2"/>
        </w:rPr>
        <w:t>U</w:t>
      </w:r>
      <w:proofErr w:type="spellEnd"/>
      <w:r>
        <w:rPr>
          <w:sz w:val="22"/>
          <w:szCs w:val="22"/>
        </w:rPr>
        <w:t xml:space="preserve"> already subscribe </w:t>
      </w:r>
      <w:proofErr w:type="spellStart"/>
      <w:r w:rsidR="002E2E38">
        <w:rPr>
          <w:rFonts w:ascii="ZWAdobeF" w:hAnsi="ZWAdobeF" w:cs="ZWAdobeF"/>
          <w:color w:val="auto"/>
          <w:sz w:val="2"/>
          <w:szCs w:val="2"/>
        </w:rPr>
        <w:t>U</w:t>
      </w:r>
      <w:r>
        <w:rPr>
          <w:sz w:val="22"/>
          <w:szCs w:val="22"/>
          <w:u w:val="single"/>
        </w:rPr>
        <w:t>without</w:t>
      </w:r>
      <w:proofErr w:type="spellEnd"/>
      <w:r>
        <w:rPr>
          <w:sz w:val="22"/>
          <w:szCs w:val="22"/>
          <w:u w:val="single"/>
        </w:rPr>
        <w:t xml:space="preserve"> customer </w:t>
      </w:r>
      <w:proofErr w:type="spellStart"/>
      <w:r>
        <w:rPr>
          <w:sz w:val="22"/>
          <w:szCs w:val="22"/>
          <w:u w:val="single"/>
        </w:rPr>
        <w:t>approval</w:t>
      </w:r>
      <w:r w:rsidR="002E2E38">
        <w:rPr>
          <w:rFonts w:ascii="ZWAdobeF" w:hAnsi="ZWAdobeF" w:cs="ZWAdobeF"/>
          <w:color w:val="auto"/>
          <w:sz w:val="2"/>
          <w:szCs w:val="2"/>
        </w:rPr>
        <w:t>U</w:t>
      </w:r>
      <w:proofErr w:type="spellEnd"/>
      <w:r>
        <w:rPr>
          <w:sz w:val="22"/>
          <w:szCs w:val="22"/>
        </w:rPr>
        <w:t xml:space="preserve">.  </w:t>
      </w:r>
    </w:p>
    <w:p w:rsidR="00C5392A" w:rsidRDefault="00C5392A">
      <w:pPr>
        <w:pStyle w:val="THBODY1default"/>
        <w:rPr>
          <w:sz w:val="22"/>
          <w:szCs w:val="22"/>
        </w:rPr>
      </w:pPr>
      <w:r>
        <w:rPr>
          <w:sz w:val="22"/>
          <w:szCs w:val="22"/>
        </w:rPr>
        <w:tab/>
        <w:t xml:space="preserve">We understand that we cannot use CPNI to solicit a customer to add a new category of service without first obtaining the customer’s approval. </w:t>
      </w:r>
    </w:p>
    <w:p w:rsidR="00C5392A" w:rsidRDefault="00C5392A">
      <w:pPr>
        <w:pStyle w:val="THBODY1default"/>
        <w:rPr>
          <w:sz w:val="22"/>
          <w:szCs w:val="22"/>
        </w:rPr>
      </w:pPr>
      <w:r>
        <w:rPr>
          <w:sz w:val="22"/>
          <w:szCs w:val="22"/>
        </w:rPr>
        <w:tab/>
        <w:t xml:space="preserve">We also understand that we do not need customer consent before using CPNI to market “adjunct-to-basic” services such as speed dialing, computer-provided directory assistance, call monitoring, call </w:t>
      </w:r>
      <w:r>
        <w:rPr>
          <w:sz w:val="22"/>
          <w:szCs w:val="22"/>
        </w:rPr>
        <w:lastRenderedPageBreak/>
        <w:t xml:space="preserve">tracing, call blocking, call return, repeat dialing, call tracking, call waiting, caller ID, call forwarding, and certain </w:t>
      </w:r>
      <w:proofErr w:type="spellStart"/>
      <w:r>
        <w:rPr>
          <w:sz w:val="22"/>
          <w:szCs w:val="22"/>
        </w:rPr>
        <w:t>centrex</w:t>
      </w:r>
      <w:proofErr w:type="spellEnd"/>
      <w:r>
        <w:rPr>
          <w:sz w:val="22"/>
          <w:szCs w:val="22"/>
        </w:rPr>
        <w:t xml:space="preserve"> features.</w:t>
      </w:r>
    </w:p>
    <w:p w:rsidR="00C5392A" w:rsidRDefault="00C5392A">
      <w:pPr>
        <w:pStyle w:val="THBODY1default"/>
        <w:rPr>
          <w:sz w:val="22"/>
          <w:szCs w:val="22"/>
        </w:rPr>
      </w:pPr>
      <w:r>
        <w:rPr>
          <w:sz w:val="22"/>
          <w:szCs w:val="22"/>
        </w:rPr>
        <w:tab/>
        <w:t xml:space="preserve">We understand that we may not use CPNI to identify or track customers that call competing service providers.  </w:t>
      </w:r>
    </w:p>
    <w:p w:rsidR="00C5392A" w:rsidRDefault="00C5392A">
      <w:pPr>
        <w:pStyle w:val="THBODY1default"/>
        <w:rPr>
          <w:sz w:val="22"/>
          <w:szCs w:val="22"/>
        </w:rPr>
      </w:pPr>
      <w:r>
        <w:rPr>
          <w:sz w:val="22"/>
          <w:szCs w:val="22"/>
        </w:rPr>
        <w:tab/>
        <w:t>We regularly review our marketing practices to determine when and how CPNI is used within the company, and whether CPNI is being shared with other entities.  We also review new marketing or sales campaigns to ensure compliance with these CPNI policies and with the FCC’s CPNI regulations.  We do not share CPNI with any affiliates or other third parties.</w:t>
      </w:r>
    </w:p>
    <w:p w:rsidR="00C5392A" w:rsidRDefault="00C5392A" w:rsidP="002E2E38">
      <w:pPr>
        <w:pStyle w:val="THBODY1default"/>
        <w:keepNext/>
        <w:autoSpaceDE w:val="0"/>
        <w:rPr>
          <w:sz w:val="22"/>
          <w:szCs w:val="22"/>
          <w:u w:val="single"/>
        </w:rPr>
      </w:pPr>
      <w:r>
        <w:rPr>
          <w:sz w:val="22"/>
          <w:szCs w:val="22"/>
        </w:rPr>
        <w:tab/>
      </w:r>
      <w:proofErr w:type="spellStart"/>
      <w:r w:rsidR="002E2E38">
        <w:rPr>
          <w:rFonts w:ascii="ZWAdobeF" w:hAnsi="ZWAdobeF" w:cs="ZWAdobeF"/>
          <w:color w:val="auto"/>
          <w:sz w:val="2"/>
          <w:szCs w:val="2"/>
        </w:rPr>
        <w:t>U</w:t>
      </w:r>
      <w:r>
        <w:rPr>
          <w:sz w:val="22"/>
          <w:szCs w:val="22"/>
          <w:u w:val="single"/>
        </w:rPr>
        <w:t>Provision</w:t>
      </w:r>
      <w:proofErr w:type="spellEnd"/>
      <w:r>
        <w:rPr>
          <w:sz w:val="22"/>
          <w:szCs w:val="22"/>
          <w:u w:val="single"/>
        </w:rPr>
        <w:t xml:space="preserve"> of Services</w:t>
      </w:r>
    </w:p>
    <w:p w:rsidR="00C5392A" w:rsidRDefault="00C5392A">
      <w:pPr>
        <w:pStyle w:val="THBODY1default"/>
        <w:rPr>
          <w:sz w:val="22"/>
          <w:szCs w:val="22"/>
        </w:rPr>
      </w:pPr>
      <w:r>
        <w:rPr>
          <w:sz w:val="22"/>
          <w:szCs w:val="22"/>
        </w:rPr>
        <w:tab/>
        <w:t xml:space="preserve">We understand that we do not need customer approval to use CPNI to provide CPE and call answering, voice mail or messaging, voice storage and retrieval services, fax store and forward, and protocol conversion.  </w:t>
      </w:r>
    </w:p>
    <w:p w:rsidR="00C5392A" w:rsidRDefault="00C5392A">
      <w:pPr>
        <w:keepNext/>
        <w:spacing w:after="240"/>
        <w:rPr>
          <w:b/>
          <w:sz w:val="22"/>
          <w:szCs w:val="22"/>
        </w:rPr>
      </w:pPr>
    </w:p>
    <w:p w:rsidR="00C5392A" w:rsidRDefault="002E2E38" w:rsidP="002E2E38">
      <w:pPr>
        <w:keepNext/>
        <w:autoSpaceDE w:val="0"/>
        <w:spacing w:after="240"/>
        <w:rPr>
          <w:b/>
          <w:sz w:val="22"/>
          <w:szCs w:val="22"/>
        </w:rPr>
      </w:pPr>
      <w:proofErr w:type="spellStart"/>
      <w:r>
        <w:rPr>
          <w:rFonts w:ascii="ZWAdobeF" w:hAnsi="ZWAdobeF" w:cs="ZWAdobeF"/>
          <w:sz w:val="2"/>
          <w:szCs w:val="2"/>
        </w:rPr>
        <w:t>U</w:t>
      </w:r>
      <w:r w:rsidR="00C5392A">
        <w:rPr>
          <w:b/>
          <w:sz w:val="22"/>
          <w:szCs w:val="22"/>
          <w:u w:val="single"/>
        </w:rPr>
        <w:t>Authenticating</w:t>
      </w:r>
      <w:proofErr w:type="spellEnd"/>
      <w:r w:rsidR="00C5392A">
        <w:rPr>
          <w:b/>
          <w:sz w:val="22"/>
          <w:szCs w:val="22"/>
          <w:u w:val="single"/>
        </w:rPr>
        <w:t xml:space="preserve"> Customers </w:t>
      </w:r>
      <w:proofErr w:type="gramStart"/>
      <w:r w:rsidR="00C5392A">
        <w:rPr>
          <w:b/>
          <w:sz w:val="22"/>
          <w:szCs w:val="22"/>
          <w:u w:val="single"/>
        </w:rPr>
        <w:t>Before</w:t>
      </w:r>
      <w:proofErr w:type="gramEnd"/>
      <w:r w:rsidR="00C5392A">
        <w:rPr>
          <w:b/>
          <w:sz w:val="22"/>
          <w:szCs w:val="22"/>
          <w:u w:val="single"/>
        </w:rPr>
        <w:t xml:space="preserve"> Disclosing CPNI</w:t>
      </w:r>
    </w:p>
    <w:p w:rsidR="00C5392A" w:rsidRDefault="00C5392A">
      <w:pPr>
        <w:spacing w:after="240"/>
        <w:rPr>
          <w:sz w:val="22"/>
          <w:szCs w:val="22"/>
        </w:rPr>
      </w:pPr>
      <w:r>
        <w:rPr>
          <w:sz w:val="22"/>
          <w:szCs w:val="22"/>
        </w:rPr>
        <w:tab/>
        <w:t>We understand that we are required to objectively determine that our customers are who they say they are before disclosing CPNI to them.</w:t>
      </w:r>
    </w:p>
    <w:p w:rsidR="00C5392A" w:rsidRDefault="00C5392A" w:rsidP="002E2E38">
      <w:pPr>
        <w:autoSpaceDE w:val="0"/>
        <w:spacing w:after="240"/>
        <w:rPr>
          <w:sz w:val="22"/>
          <w:szCs w:val="22"/>
          <w:u w:val="single"/>
        </w:rPr>
      </w:pPr>
      <w:r>
        <w:rPr>
          <w:b/>
          <w:sz w:val="22"/>
          <w:szCs w:val="22"/>
        </w:rPr>
        <w:tab/>
      </w:r>
      <w:proofErr w:type="spellStart"/>
      <w:r w:rsidR="002E2E38">
        <w:rPr>
          <w:rFonts w:ascii="ZWAdobeF" w:hAnsi="ZWAdobeF" w:cs="ZWAdobeF"/>
          <w:sz w:val="2"/>
          <w:szCs w:val="2"/>
        </w:rPr>
        <w:t>U</w:t>
      </w:r>
      <w:r>
        <w:rPr>
          <w:sz w:val="22"/>
          <w:szCs w:val="22"/>
          <w:u w:val="single"/>
        </w:rPr>
        <w:t>Telephone</w:t>
      </w:r>
      <w:proofErr w:type="spellEnd"/>
    </w:p>
    <w:p w:rsidR="00C5392A" w:rsidRDefault="00C5392A">
      <w:pPr>
        <w:spacing w:after="240"/>
        <w:rPr>
          <w:sz w:val="22"/>
          <w:szCs w:val="22"/>
        </w:rPr>
      </w:pPr>
      <w:r>
        <w:rPr>
          <w:sz w:val="22"/>
          <w:szCs w:val="22"/>
        </w:rPr>
        <w:tab/>
        <w:t xml:space="preserve">We do not release </w:t>
      </w:r>
      <w:r>
        <w:rPr>
          <w:i/>
          <w:sz w:val="22"/>
          <w:szCs w:val="22"/>
        </w:rPr>
        <w:t>call detail information</w:t>
      </w:r>
      <w:r>
        <w:rPr>
          <w:sz w:val="22"/>
          <w:szCs w:val="22"/>
        </w:rPr>
        <w:t>, or information relating to the transmission of specific telephone calls over the telephone.  When a customer calls seeking this information, we may offer to send the call detail information to the address of record or provide it to the customer or an authorized individual in person after s/he has produced valid photo identification at our office.</w:t>
      </w:r>
    </w:p>
    <w:p w:rsidR="00C5392A" w:rsidRDefault="00C5392A">
      <w:pPr>
        <w:spacing w:after="240"/>
        <w:rPr>
          <w:sz w:val="22"/>
          <w:szCs w:val="22"/>
        </w:rPr>
      </w:pPr>
      <w:r>
        <w:rPr>
          <w:sz w:val="22"/>
          <w:szCs w:val="22"/>
        </w:rPr>
        <w:tab/>
        <w:t xml:space="preserve">We understand that we may disclose </w:t>
      </w:r>
      <w:r>
        <w:rPr>
          <w:i/>
          <w:sz w:val="22"/>
          <w:szCs w:val="22"/>
        </w:rPr>
        <w:t xml:space="preserve">non-call detail information </w:t>
      </w:r>
      <w:r>
        <w:rPr>
          <w:sz w:val="22"/>
          <w:szCs w:val="22"/>
        </w:rPr>
        <w:t>over the telephone after authenticating the customer by calling back the telephone number of record, checking valid photo identification, or by mailing the information to the account address of record.</w:t>
      </w:r>
    </w:p>
    <w:p w:rsidR="00C5392A" w:rsidRDefault="00C5392A" w:rsidP="002E2E38">
      <w:pPr>
        <w:keepNext/>
        <w:autoSpaceDE w:val="0"/>
        <w:spacing w:after="240"/>
        <w:rPr>
          <w:sz w:val="22"/>
          <w:szCs w:val="22"/>
          <w:u w:val="single"/>
        </w:rPr>
      </w:pPr>
      <w:r>
        <w:rPr>
          <w:b/>
          <w:sz w:val="22"/>
          <w:szCs w:val="22"/>
        </w:rPr>
        <w:tab/>
      </w:r>
      <w:proofErr w:type="spellStart"/>
      <w:r w:rsidR="002E2E38">
        <w:rPr>
          <w:rFonts w:ascii="ZWAdobeF" w:hAnsi="ZWAdobeF" w:cs="ZWAdobeF"/>
          <w:sz w:val="2"/>
          <w:szCs w:val="2"/>
        </w:rPr>
        <w:t>U</w:t>
      </w:r>
      <w:r>
        <w:rPr>
          <w:sz w:val="22"/>
          <w:szCs w:val="22"/>
          <w:u w:val="single"/>
        </w:rPr>
        <w:t>In</w:t>
      </w:r>
      <w:proofErr w:type="spellEnd"/>
      <w:r>
        <w:rPr>
          <w:sz w:val="22"/>
          <w:szCs w:val="22"/>
          <w:u w:val="single"/>
        </w:rPr>
        <w:t>-Person Authentication</w:t>
      </w:r>
    </w:p>
    <w:p w:rsidR="00C5392A" w:rsidRDefault="00C5392A">
      <w:pPr>
        <w:spacing w:after="240"/>
        <w:rPr>
          <w:sz w:val="22"/>
          <w:szCs w:val="22"/>
        </w:rPr>
      </w:pPr>
      <w:r>
        <w:rPr>
          <w:sz w:val="22"/>
          <w:szCs w:val="22"/>
        </w:rPr>
        <w:tab/>
        <w:t xml:space="preserve">We understand that before we can disclose CPNI to customers in person, the customer must present </w:t>
      </w:r>
      <w:r>
        <w:rPr>
          <w:i/>
          <w:sz w:val="22"/>
          <w:szCs w:val="22"/>
        </w:rPr>
        <w:t>valid government-issued photo identification</w:t>
      </w:r>
      <w:r>
        <w:rPr>
          <w:sz w:val="22"/>
          <w:szCs w:val="22"/>
        </w:rPr>
        <w:t>.  The name on the photo identification must match the name on the account.  If the customer cannot present the required identification, we offer to provide the requested CPNI by sending it to the account address of record.</w:t>
      </w:r>
    </w:p>
    <w:p w:rsidR="00C5392A" w:rsidRDefault="00C5392A">
      <w:pPr>
        <w:spacing w:after="240"/>
        <w:rPr>
          <w:sz w:val="22"/>
          <w:szCs w:val="22"/>
        </w:rPr>
      </w:pPr>
      <w:r>
        <w:rPr>
          <w:sz w:val="22"/>
          <w:szCs w:val="22"/>
        </w:rPr>
        <w:tab/>
      </w:r>
      <w:bookmarkStart w:id="1" w:name="_Toc163023576"/>
      <w:r>
        <w:rPr>
          <w:sz w:val="22"/>
          <w:szCs w:val="22"/>
        </w:rPr>
        <w:t>Before providing the CPNI to the customer, we make a copy of the photo identification.  This copy is then placed in the customer’s file, together with a copy of the CPNI provided to the customer.  These records are then kept in the customer file in accordance with our record-keeping policies.</w:t>
      </w:r>
    </w:p>
    <w:p w:rsidR="00C5392A" w:rsidRDefault="00C5392A" w:rsidP="002E2E38">
      <w:pPr>
        <w:keepNext/>
        <w:autoSpaceDE w:val="0"/>
        <w:spacing w:after="240"/>
        <w:rPr>
          <w:iCs/>
          <w:sz w:val="22"/>
          <w:szCs w:val="22"/>
          <w:u w:val="single"/>
        </w:rPr>
      </w:pPr>
      <w:r>
        <w:rPr>
          <w:b/>
          <w:iCs/>
          <w:sz w:val="22"/>
          <w:szCs w:val="22"/>
        </w:rPr>
        <w:tab/>
      </w:r>
      <w:proofErr w:type="spellStart"/>
      <w:r w:rsidR="002E2E38">
        <w:rPr>
          <w:rFonts w:ascii="ZWAdobeF" w:hAnsi="ZWAdobeF" w:cs="ZWAdobeF"/>
          <w:iCs/>
          <w:sz w:val="2"/>
          <w:szCs w:val="2"/>
        </w:rPr>
        <w:t>U</w:t>
      </w:r>
      <w:r>
        <w:rPr>
          <w:iCs/>
          <w:sz w:val="22"/>
          <w:szCs w:val="22"/>
          <w:u w:val="single"/>
        </w:rPr>
        <w:t>Mail</w:t>
      </w:r>
      <w:proofErr w:type="spellEnd"/>
    </w:p>
    <w:p w:rsidR="00C5392A" w:rsidRDefault="00C5392A">
      <w:pPr>
        <w:spacing w:after="240"/>
        <w:rPr>
          <w:iCs/>
          <w:sz w:val="22"/>
          <w:szCs w:val="22"/>
        </w:rPr>
      </w:pPr>
      <w:r>
        <w:rPr>
          <w:iCs/>
          <w:sz w:val="22"/>
          <w:szCs w:val="22"/>
        </w:rPr>
        <w:tab/>
        <w:t>If the customer requests CPNI through regular mail, or if the customer cannot comply with one of the authentication methods above, we send the requested information to the customer’s address of record only.</w:t>
      </w:r>
    </w:p>
    <w:p w:rsidR="00C5392A" w:rsidRDefault="00C5392A" w:rsidP="002E2E38">
      <w:pPr>
        <w:autoSpaceDE w:val="0"/>
        <w:spacing w:after="240"/>
        <w:rPr>
          <w:iCs/>
          <w:sz w:val="22"/>
          <w:szCs w:val="22"/>
          <w:u w:val="single"/>
        </w:rPr>
      </w:pPr>
      <w:bookmarkStart w:id="2" w:name="OLE_LINK1"/>
      <w:bookmarkStart w:id="3" w:name="OLE_LINK2"/>
      <w:r>
        <w:rPr>
          <w:b/>
          <w:iCs/>
          <w:sz w:val="22"/>
          <w:szCs w:val="22"/>
        </w:rPr>
        <w:lastRenderedPageBreak/>
        <w:tab/>
      </w:r>
      <w:proofErr w:type="spellStart"/>
      <w:r w:rsidR="002E2E38">
        <w:rPr>
          <w:rFonts w:ascii="ZWAdobeF" w:hAnsi="ZWAdobeF" w:cs="ZWAdobeF"/>
          <w:iCs/>
          <w:sz w:val="2"/>
          <w:szCs w:val="2"/>
        </w:rPr>
        <w:t>U</w:t>
      </w:r>
      <w:r>
        <w:rPr>
          <w:iCs/>
          <w:sz w:val="22"/>
          <w:szCs w:val="22"/>
          <w:u w:val="single"/>
        </w:rPr>
        <w:t>Online</w:t>
      </w:r>
      <w:proofErr w:type="spellEnd"/>
      <w:r>
        <w:rPr>
          <w:iCs/>
          <w:sz w:val="22"/>
          <w:szCs w:val="22"/>
          <w:u w:val="single"/>
        </w:rPr>
        <w:t xml:space="preserve"> Access</w:t>
      </w:r>
    </w:p>
    <w:bookmarkEnd w:id="1"/>
    <w:bookmarkEnd w:id="2"/>
    <w:bookmarkEnd w:id="3"/>
    <w:p w:rsidR="00C5392A" w:rsidRDefault="00C5392A" w:rsidP="002C25E9">
      <w:pPr>
        <w:spacing w:after="240"/>
        <w:rPr>
          <w:sz w:val="22"/>
          <w:szCs w:val="22"/>
        </w:rPr>
      </w:pPr>
      <w:r>
        <w:rPr>
          <w:sz w:val="22"/>
          <w:szCs w:val="22"/>
        </w:rPr>
        <w:tab/>
        <w:t xml:space="preserve">We password protect online access to CPNI.  All customers are issued randomly-generated passwords at service initiation.  </w:t>
      </w:r>
      <w:bookmarkStart w:id="4" w:name="OLE_LINK14"/>
      <w:bookmarkStart w:id="5" w:name="OLE_LINK13"/>
    </w:p>
    <w:bookmarkEnd w:id="4"/>
    <w:bookmarkEnd w:id="5"/>
    <w:p w:rsidR="00C5392A" w:rsidRDefault="00C5392A">
      <w:pPr>
        <w:pStyle w:val="THBODY1default"/>
        <w:keepNext/>
        <w:rPr>
          <w:sz w:val="22"/>
          <w:szCs w:val="22"/>
        </w:rPr>
      </w:pPr>
      <w:r>
        <w:rPr>
          <w:sz w:val="22"/>
          <w:szCs w:val="22"/>
        </w:rPr>
        <w:tab/>
        <w:t xml:space="preserve">If a customer loses or forgets his/her online account password, </w:t>
      </w:r>
      <w:r w:rsidR="002C25E9">
        <w:rPr>
          <w:sz w:val="22"/>
          <w:szCs w:val="22"/>
        </w:rPr>
        <w:t>t</w:t>
      </w:r>
      <w:r>
        <w:rPr>
          <w:sz w:val="22"/>
          <w:szCs w:val="22"/>
        </w:rPr>
        <w:t>hese customers must contact our office to regain online access.</w:t>
      </w:r>
    </w:p>
    <w:p w:rsidR="00C5392A" w:rsidRDefault="00C5392A">
      <w:pPr>
        <w:pStyle w:val="THBODY1default"/>
        <w:keepNext/>
        <w:rPr>
          <w:sz w:val="22"/>
          <w:szCs w:val="22"/>
        </w:rPr>
      </w:pPr>
    </w:p>
    <w:p w:rsidR="00C5392A" w:rsidRDefault="002E2E38" w:rsidP="002E2E38">
      <w:pPr>
        <w:pStyle w:val="THBODY1default"/>
        <w:keepNext/>
        <w:autoSpaceDE w:val="0"/>
        <w:rPr>
          <w:sz w:val="22"/>
          <w:szCs w:val="22"/>
        </w:rPr>
      </w:pPr>
      <w:proofErr w:type="spellStart"/>
      <w:r>
        <w:rPr>
          <w:rFonts w:ascii="ZWAdobeF" w:hAnsi="ZWAdobeF" w:cs="ZWAdobeF"/>
          <w:color w:val="auto"/>
          <w:sz w:val="2"/>
          <w:szCs w:val="2"/>
        </w:rPr>
        <w:t>U</w:t>
      </w:r>
      <w:r w:rsidR="00C5392A">
        <w:rPr>
          <w:b/>
          <w:sz w:val="22"/>
          <w:szCs w:val="22"/>
          <w:u w:val="single"/>
        </w:rPr>
        <w:t>Customer</w:t>
      </w:r>
      <w:proofErr w:type="spellEnd"/>
      <w:r w:rsidR="00C5392A">
        <w:rPr>
          <w:b/>
          <w:sz w:val="22"/>
          <w:szCs w:val="22"/>
          <w:u w:val="single"/>
        </w:rPr>
        <w:t xml:space="preserve"> Notification of CPNI Rights</w:t>
      </w:r>
    </w:p>
    <w:p w:rsidR="00C5392A" w:rsidRDefault="00C5392A">
      <w:pPr>
        <w:pStyle w:val="THBODY1default"/>
        <w:rPr>
          <w:sz w:val="22"/>
          <w:szCs w:val="22"/>
        </w:rPr>
      </w:pPr>
      <w:r>
        <w:rPr>
          <w:sz w:val="22"/>
          <w:szCs w:val="22"/>
        </w:rPr>
        <w:tab/>
        <w:t xml:space="preserve">We provide a CPNI privacy policy to all customers annually, </w:t>
      </w:r>
      <w:r w:rsidR="003E25A8">
        <w:rPr>
          <w:sz w:val="22"/>
          <w:szCs w:val="22"/>
        </w:rPr>
        <w:t>as a bill message</w:t>
      </w:r>
      <w:r>
        <w:rPr>
          <w:sz w:val="22"/>
          <w:szCs w:val="22"/>
        </w:rPr>
        <w:t xml:space="preserve"> in the </w:t>
      </w:r>
      <w:r w:rsidR="00F60174">
        <w:rPr>
          <w:sz w:val="22"/>
          <w:szCs w:val="22"/>
        </w:rPr>
        <w:t xml:space="preserve">March </w:t>
      </w:r>
      <w:r>
        <w:rPr>
          <w:sz w:val="22"/>
          <w:szCs w:val="22"/>
        </w:rPr>
        <w:t>bill.  This policy provides notification to each customer of his/her right to restrict use of, disclosure of, and access to that customer’s CPNI.  We maintain a list of all customers who receive the privacy policy, the date on which the policy is sent, and a copy of the policy in our records for one (1) year following the mailing of the policy.  We provide additional copies of the CPNI privacy policy to all customers who request it and to all new customers upon activation of service.</w:t>
      </w:r>
    </w:p>
    <w:p w:rsidR="00C5392A" w:rsidRDefault="00C5392A">
      <w:pPr>
        <w:pStyle w:val="THBODY1default"/>
        <w:rPr>
          <w:sz w:val="22"/>
          <w:szCs w:val="22"/>
        </w:rPr>
      </w:pPr>
      <w:r>
        <w:rPr>
          <w:sz w:val="22"/>
          <w:szCs w:val="22"/>
        </w:rPr>
        <w:tab/>
        <w:t>The policy contains an opt-out customer approval notice.  Customers who do not wish to allow us to use their CPNI to market services outside their existing service categories, or who do not wish to allow us to share their CPNI with affiliates, have 30 days to contact us to tell us that they do not approve of this use.  If we do not hear back from the customer within 30 days, we understand that we are free to use their CPNI for these purposes.  We understand that customers can change their option at any time by contacting us, and we notify our customers of this right.</w:t>
      </w:r>
    </w:p>
    <w:p w:rsidR="00C5392A" w:rsidRDefault="00C5392A">
      <w:pPr>
        <w:pStyle w:val="THBODY1default"/>
        <w:rPr>
          <w:sz w:val="22"/>
          <w:szCs w:val="22"/>
        </w:rPr>
      </w:pPr>
      <w:r>
        <w:rPr>
          <w:sz w:val="22"/>
          <w:szCs w:val="22"/>
        </w:rPr>
        <w:tab/>
        <w:t>We maintain records of the customers who received the opt-out approval notice and records of the customers who contacted us to opt out in accordance with our record-keeping policies.</w:t>
      </w:r>
    </w:p>
    <w:p w:rsidR="00C5392A" w:rsidRDefault="00C5392A">
      <w:pPr>
        <w:pStyle w:val="THBODY1default"/>
        <w:rPr>
          <w:sz w:val="22"/>
          <w:szCs w:val="22"/>
        </w:rPr>
      </w:pPr>
      <w:r>
        <w:rPr>
          <w:sz w:val="22"/>
          <w:szCs w:val="22"/>
        </w:rPr>
        <w:tab/>
        <w:t xml:space="preserve">We understand that we must provide written notice to the FCC within five (5) business days if our opt-out mechanisms do not work properly to the degree that our customers’ inability to opt out is more than an anomaly.  </w:t>
      </w:r>
    </w:p>
    <w:p w:rsidR="00C5392A" w:rsidRDefault="00C5392A">
      <w:pPr>
        <w:pStyle w:val="THBODY1default"/>
        <w:rPr>
          <w:sz w:val="22"/>
          <w:szCs w:val="22"/>
        </w:rPr>
      </w:pPr>
    </w:p>
    <w:p w:rsidR="00C5392A" w:rsidRDefault="002E2E38" w:rsidP="002E2E38">
      <w:pPr>
        <w:pStyle w:val="THBODY1default"/>
        <w:keepNext/>
        <w:autoSpaceDE w:val="0"/>
        <w:rPr>
          <w:b/>
          <w:sz w:val="22"/>
          <w:szCs w:val="22"/>
          <w:u w:val="single"/>
        </w:rPr>
      </w:pPr>
      <w:proofErr w:type="spellStart"/>
      <w:r>
        <w:rPr>
          <w:rFonts w:ascii="ZWAdobeF" w:hAnsi="ZWAdobeF" w:cs="ZWAdobeF"/>
          <w:color w:val="auto"/>
          <w:sz w:val="2"/>
          <w:szCs w:val="2"/>
        </w:rPr>
        <w:t>U</w:t>
      </w:r>
      <w:r w:rsidR="00C5392A">
        <w:rPr>
          <w:b/>
          <w:sz w:val="22"/>
          <w:szCs w:val="22"/>
          <w:u w:val="single"/>
        </w:rPr>
        <w:t>Training</w:t>
      </w:r>
      <w:proofErr w:type="spellEnd"/>
      <w:r w:rsidR="00C5392A">
        <w:rPr>
          <w:b/>
          <w:sz w:val="22"/>
          <w:szCs w:val="22"/>
          <w:u w:val="single"/>
        </w:rPr>
        <w:t xml:space="preserve"> </w:t>
      </w:r>
      <w:r w:rsidR="00F60174">
        <w:rPr>
          <w:b/>
          <w:sz w:val="22"/>
          <w:szCs w:val="22"/>
          <w:u w:val="single"/>
        </w:rPr>
        <w:t>and</w:t>
      </w:r>
      <w:r w:rsidR="00C5392A">
        <w:rPr>
          <w:b/>
          <w:sz w:val="22"/>
          <w:szCs w:val="22"/>
          <w:u w:val="single"/>
        </w:rPr>
        <w:t xml:space="preserve"> Discipline</w:t>
      </w:r>
    </w:p>
    <w:p w:rsidR="00C5392A" w:rsidRDefault="00C5392A">
      <w:pPr>
        <w:pStyle w:val="THBODY1default"/>
        <w:spacing w:after="120"/>
        <w:rPr>
          <w:sz w:val="22"/>
          <w:szCs w:val="22"/>
        </w:rPr>
      </w:pPr>
      <w:r>
        <w:rPr>
          <w:sz w:val="22"/>
          <w:szCs w:val="22"/>
        </w:rPr>
        <w:tab/>
        <w:t>Employees are required to attend an annual retraining to ensure that they understand the company’s CPNI policies and any updates to those policies.  New employees who will have access to CPNI are trained when they join the company, and then attend the regularly-scheduled retraining sessions.  At the conclusion of each training session, employees are asked to sign certificates stating that they understand the company’s CPNI policies and that they will comply with those policies.</w:t>
      </w:r>
    </w:p>
    <w:p w:rsidR="00C5392A" w:rsidRDefault="00C5392A">
      <w:pPr>
        <w:pStyle w:val="THBODY1default"/>
        <w:spacing w:after="120"/>
        <w:rPr>
          <w:sz w:val="22"/>
          <w:szCs w:val="22"/>
        </w:rPr>
      </w:pPr>
      <w:r>
        <w:rPr>
          <w:sz w:val="22"/>
          <w:szCs w:val="22"/>
        </w:rPr>
        <w:tab/>
        <w:t xml:space="preserve">We have implemented the following disciplinary guidelines for employees who fail to follow our CPNI policies: </w:t>
      </w:r>
    </w:p>
    <w:p w:rsidR="00C5392A" w:rsidRDefault="00C5392A">
      <w:pPr>
        <w:pStyle w:val="THBODY1default"/>
        <w:spacing w:after="120"/>
        <w:ind w:left="1440" w:right="1440"/>
        <w:rPr>
          <w:sz w:val="22"/>
          <w:szCs w:val="22"/>
        </w:rPr>
      </w:pPr>
      <w:r>
        <w:rPr>
          <w:sz w:val="22"/>
          <w:szCs w:val="22"/>
        </w:rPr>
        <w:t xml:space="preserve">Employees who fail to observe </w:t>
      </w:r>
      <w:r w:rsidR="003001E3">
        <w:rPr>
          <w:sz w:val="22"/>
          <w:szCs w:val="22"/>
        </w:rPr>
        <w:t>TSC Communications, Inc.</w:t>
      </w:r>
      <w:r>
        <w:rPr>
          <w:sz w:val="22"/>
          <w:szCs w:val="22"/>
        </w:rPr>
        <w:t>’s CPNI policies will be subject to the disciplinary policy outlined in our employee handbook</w:t>
      </w:r>
      <w:r w:rsidR="002C25E9">
        <w:rPr>
          <w:sz w:val="22"/>
          <w:szCs w:val="22"/>
        </w:rPr>
        <w:t>.</w:t>
      </w:r>
      <w:r>
        <w:rPr>
          <w:sz w:val="22"/>
          <w:szCs w:val="22"/>
        </w:rPr>
        <w:t xml:space="preserve">  </w:t>
      </w:r>
    </w:p>
    <w:p w:rsidR="00C5392A" w:rsidRDefault="00C5392A">
      <w:pPr>
        <w:pStyle w:val="THBODY1default"/>
        <w:spacing w:after="120"/>
        <w:rPr>
          <w:sz w:val="22"/>
          <w:szCs w:val="22"/>
        </w:rPr>
      </w:pPr>
      <w:r>
        <w:rPr>
          <w:sz w:val="22"/>
          <w:szCs w:val="22"/>
        </w:rPr>
        <w:t>Disciplinary records are maintained in the company files in accordance with our record-keeping policies.</w:t>
      </w:r>
    </w:p>
    <w:p w:rsidR="00C5392A" w:rsidRDefault="00C5392A">
      <w:pPr>
        <w:pStyle w:val="THBODY1default"/>
        <w:spacing w:after="120"/>
        <w:rPr>
          <w:sz w:val="22"/>
          <w:szCs w:val="22"/>
        </w:rPr>
      </w:pPr>
    </w:p>
    <w:p w:rsidR="00C5392A" w:rsidRDefault="002E2E38" w:rsidP="002E2E38">
      <w:pPr>
        <w:pStyle w:val="THBODY1default"/>
        <w:autoSpaceDE w:val="0"/>
        <w:rPr>
          <w:b/>
          <w:sz w:val="22"/>
          <w:szCs w:val="22"/>
        </w:rPr>
      </w:pPr>
      <w:proofErr w:type="spellStart"/>
      <w:r>
        <w:rPr>
          <w:rFonts w:ascii="ZWAdobeF" w:hAnsi="ZWAdobeF" w:cs="ZWAdobeF"/>
          <w:color w:val="auto"/>
          <w:sz w:val="2"/>
          <w:szCs w:val="2"/>
        </w:rPr>
        <w:lastRenderedPageBreak/>
        <w:t>U</w:t>
      </w:r>
      <w:r w:rsidR="00C5392A">
        <w:rPr>
          <w:b/>
          <w:sz w:val="22"/>
          <w:szCs w:val="22"/>
          <w:u w:val="single"/>
        </w:rPr>
        <w:t>Record</w:t>
      </w:r>
      <w:proofErr w:type="spellEnd"/>
      <w:r w:rsidR="00C5392A">
        <w:rPr>
          <w:b/>
          <w:sz w:val="22"/>
          <w:szCs w:val="22"/>
          <w:u w:val="single"/>
        </w:rPr>
        <w:t>-Keeping</w:t>
      </w:r>
    </w:p>
    <w:p w:rsidR="00C5392A" w:rsidRDefault="00C5392A">
      <w:pPr>
        <w:pStyle w:val="THBODY1default"/>
        <w:spacing w:after="120"/>
        <w:ind w:right="720"/>
        <w:rPr>
          <w:sz w:val="22"/>
          <w:szCs w:val="22"/>
        </w:rPr>
      </w:pPr>
      <w:r>
        <w:rPr>
          <w:sz w:val="22"/>
          <w:szCs w:val="22"/>
        </w:rPr>
        <w:tab/>
        <w:t>We maintain the following records in our files for one (1) year:</w:t>
      </w:r>
    </w:p>
    <w:p w:rsidR="00C5392A" w:rsidRDefault="00C5392A">
      <w:pPr>
        <w:pStyle w:val="THBODY1default"/>
        <w:spacing w:after="120"/>
        <w:rPr>
          <w:sz w:val="22"/>
          <w:szCs w:val="22"/>
        </w:rPr>
      </w:pPr>
      <w:r>
        <w:rPr>
          <w:sz w:val="22"/>
          <w:szCs w:val="22"/>
        </w:rPr>
        <w:tab/>
        <w:t>a.</w:t>
      </w:r>
      <w:r>
        <w:rPr>
          <w:sz w:val="22"/>
          <w:szCs w:val="22"/>
        </w:rPr>
        <w:tab/>
        <w:t>Records relating to the annual mailing of the customer CPNI privacy policy;</w:t>
      </w:r>
    </w:p>
    <w:p w:rsidR="00C5392A" w:rsidRDefault="00C5392A">
      <w:pPr>
        <w:pStyle w:val="THBODY1default"/>
        <w:spacing w:after="120"/>
        <w:rPr>
          <w:sz w:val="22"/>
          <w:szCs w:val="22"/>
        </w:rPr>
      </w:pPr>
      <w:r>
        <w:rPr>
          <w:sz w:val="22"/>
          <w:szCs w:val="22"/>
        </w:rPr>
        <w:tab/>
        <w:t>b.</w:t>
      </w:r>
      <w:r>
        <w:rPr>
          <w:sz w:val="22"/>
          <w:szCs w:val="22"/>
        </w:rPr>
        <w:tab/>
        <w:t>Records of customer approval or disapproval of CPNI use, or the limitation or revocation thereof; and</w:t>
      </w:r>
    </w:p>
    <w:p w:rsidR="00C5392A" w:rsidRDefault="00C5392A">
      <w:pPr>
        <w:pStyle w:val="THBODY1default"/>
        <w:spacing w:after="120"/>
        <w:rPr>
          <w:sz w:val="22"/>
          <w:szCs w:val="22"/>
        </w:rPr>
      </w:pPr>
      <w:r>
        <w:rPr>
          <w:sz w:val="22"/>
          <w:szCs w:val="22"/>
        </w:rPr>
        <w:tab/>
        <w:t>c.</w:t>
      </w:r>
      <w:r>
        <w:rPr>
          <w:sz w:val="22"/>
          <w:szCs w:val="22"/>
        </w:rPr>
        <w:tab/>
        <w:t>Employee disciplinary records.</w:t>
      </w:r>
    </w:p>
    <w:p w:rsidR="00C5392A" w:rsidRDefault="00C5392A">
      <w:pPr>
        <w:pStyle w:val="THBODY1default"/>
        <w:spacing w:after="120"/>
        <w:rPr>
          <w:sz w:val="22"/>
          <w:szCs w:val="22"/>
        </w:rPr>
      </w:pPr>
      <w:r>
        <w:rPr>
          <w:sz w:val="22"/>
          <w:szCs w:val="22"/>
        </w:rPr>
        <w:tab/>
        <w:t>We maintain records of discovered CPNI breaches, notifications to law enforcement regarding breaches, and any responses from law enforcement regarding those breaches, in our files for at least two (2) years.</w:t>
      </w:r>
    </w:p>
    <w:p w:rsidR="00C5392A" w:rsidRDefault="00C5392A">
      <w:pPr>
        <w:pStyle w:val="THBODY1default"/>
        <w:spacing w:after="120"/>
        <w:rPr>
          <w:sz w:val="22"/>
          <w:szCs w:val="22"/>
        </w:rPr>
      </w:pPr>
    </w:p>
    <w:p w:rsidR="00C5392A" w:rsidRDefault="002E2E38" w:rsidP="002E2E38">
      <w:pPr>
        <w:autoSpaceDE w:val="0"/>
        <w:spacing w:after="160"/>
        <w:rPr>
          <w:b/>
          <w:sz w:val="22"/>
          <w:szCs w:val="22"/>
        </w:rPr>
      </w:pPr>
      <w:proofErr w:type="spellStart"/>
      <w:r>
        <w:rPr>
          <w:rFonts w:ascii="ZWAdobeF" w:hAnsi="ZWAdobeF" w:cs="ZWAdobeF"/>
          <w:iCs/>
          <w:sz w:val="2"/>
          <w:szCs w:val="2"/>
        </w:rPr>
        <w:t>U</w:t>
      </w:r>
      <w:r w:rsidR="00C5392A">
        <w:rPr>
          <w:b/>
          <w:iCs/>
          <w:sz w:val="22"/>
          <w:szCs w:val="22"/>
          <w:u w:val="single"/>
        </w:rPr>
        <w:t>Notification</w:t>
      </w:r>
      <w:proofErr w:type="spellEnd"/>
      <w:r w:rsidR="00C5392A">
        <w:rPr>
          <w:b/>
          <w:iCs/>
          <w:sz w:val="22"/>
          <w:szCs w:val="22"/>
          <w:u w:val="single"/>
        </w:rPr>
        <w:t xml:space="preserve"> </w:t>
      </w:r>
      <w:proofErr w:type="gramStart"/>
      <w:r w:rsidR="00C5392A">
        <w:rPr>
          <w:b/>
          <w:iCs/>
          <w:sz w:val="22"/>
          <w:szCs w:val="22"/>
          <w:u w:val="single"/>
        </w:rPr>
        <w:t>Of</w:t>
      </w:r>
      <w:proofErr w:type="gramEnd"/>
      <w:r w:rsidR="00C5392A">
        <w:rPr>
          <w:b/>
          <w:iCs/>
          <w:sz w:val="22"/>
          <w:szCs w:val="22"/>
          <w:u w:val="single"/>
        </w:rPr>
        <w:t xml:space="preserve"> Account Changes</w:t>
      </w:r>
    </w:p>
    <w:p w:rsidR="00C5392A" w:rsidRDefault="00C5392A">
      <w:pPr>
        <w:spacing w:after="160"/>
        <w:rPr>
          <w:sz w:val="22"/>
          <w:szCs w:val="22"/>
        </w:rPr>
      </w:pPr>
      <w:r>
        <w:rPr>
          <w:sz w:val="22"/>
          <w:szCs w:val="22"/>
        </w:rPr>
        <w:tab/>
        <w:t>We understand that we are required to notify customers when changes have been made</w:t>
      </w:r>
      <w:bookmarkStart w:id="6" w:name="_Ref152991779"/>
      <w:r>
        <w:rPr>
          <w:sz w:val="22"/>
          <w:szCs w:val="22"/>
        </w:rPr>
        <w:t xml:space="preserve"> to passwords, customer responses to back-up means of authentication, online accounts, or addresses of record by mailing </w:t>
      </w:r>
      <w:bookmarkEnd w:id="6"/>
      <w:r>
        <w:rPr>
          <w:sz w:val="22"/>
          <w:szCs w:val="22"/>
        </w:rPr>
        <w:t>a notification to the account address of record.</w:t>
      </w:r>
    </w:p>
    <w:p w:rsidR="00C5392A" w:rsidRDefault="00C5392A">
      <w:pPr>
        <w:spacing w:after="160"/>
        <w:rPr>
          <w:sz w:val="22"/>
          <w:szCs w:val="22"/>
        </w:rPr>
      </w:pPr>
      <w:r>
        <w:rPr>
          <w:sz w:val="22"/>
          <w:szCs w:val="22"/>
        </w:rPr>
        <w:tab/>
        <w:t>We do not reveal the changed account data in the notification.</w:t>
      </w:r>
    </w:p>
    <w:p w:rsidR="00C5392A" w:rsidRDefault="00C5392A">
      <w:pPr>
        <w:spacing w:after="160"/>
        <w:rPr>
          <w:sz w:val="22"/>
          <w:szCs w:val="22"/>
        </w:rPr>
      </w:pPr>
    </w:p>
    <w:p w:rsidR="00C5392A" w:rsidRDefault="002E2E38" w:rsidP="002E2E38">
      <w:pPr>
        <w:autoSpaceDE w:val="0"/>
        <w:spacing w:after="160"/>
        <w:rPr>
          <w:b/>
          <w:iCs/>
          <w:sz w:val="22"/>
          <w:szCs w:val="22"/>
        </w:rPr>
      </w:pPr>
      <w:proofErr w:type="spellStart"/>
      <w:r>
        <w:rPr>
          <w:rFonts w:ascii="ZWAdobeF" w:hAnsi="ZWAdobeF" w:cs="ZWAdobeF"/>
          <w:sz w:val="2"/>
          <w:szCs w:val="2"/>
        </w:rPr>
        <w:t>U</w:t>
      </w:r>
      <w:r w:rsidR="00C5392A">
        <w:rPr>
          <w:b/>
          <w:sz w:val="22"/>
          <w:szCs w:val="22"/>
          <w:u w:val="single"/>
        </w:rPr>
        <w:t>Unauthorized</w:t>
      </w:r>
      <w:proofErr w:type="spellEnd"/>
      <w:r w:rsidR="00C5392A">
        <w:rPr>
          <w:b/>
          <w:sz w:val="22"/>
          <w:szCs w:val="22"/>
          <w:u w:val="single"/>
        </w:rPr>
        <w:t xml:space="preserve"> Disclosure </w:t>
      </w:r>
      <w:proofErr w:type="gramStart"/>
      <w:r w:rsidR="00C5392A">
        <w:rPr>
          <w:b/>
          <w:sz w:val="22"/>
          <w:szCs w:val="22"/>
          <w:u w:val="single"/>
        </w:rPr>
        <w:t>Of</w:t>
      </w:r>
      <w:proofErr w:type="gramEnd"/>
      <w:r w:rsidR="00C5392A">
        <w:rPr>
          <w:b/>
          <w:sz w:val="22"/>
          <w:szCs w:val="22"/>
          <w:u w:val="single"/>
        </w:rPr>
        <w:t xml:space="preserve"> CPNI</w:t>
      </w:r>
    </w:p>
    <w:p w:rsidR="00C5392A" w:rsidRDefault="00C5392A" w:rsidP="002E2E38">
      <w:pPr>
        <w:pStyle w:val="ParaNumCharChar1"/>
        <w:autoSpaceDE w:val="0"/>
      </w:pPr>
      <w:bookmarkStart w:id="7" w:name="_Ref152989873"/>
      <w:r>
        <w:rPr>
          <w:rFonts w:eastAsia="MS Mincho"/>
          <w:lang w:eastAsia="ja-JP"/>
        </w:rPr>
        <w:t xml:space="preserve">We understand that we must report CPNI breaches to law enforcement no later than seven (7) business days after determining the breach has occurred, </w:t>
      </w:r>
      <w:r>
        <w:t xml:space="preserve">by sending electronic notification through the link at </w:t>
      </w:r>
      <w:r w:rsidR="002E2E38">
        <w:rPr>
          <w:rFonts w:ascii="ZWAdobeF" w:hAnsi="ZWAdobeF" w:cs="ZWAdobeF"/>
          <w:sz w:val="2"/>
          <w:szCs w:val="2"/>
        </w:rPr>
        <w:t>U</w:t>
      </w:r>
      <w:r>
        <w:rPr>
          <w:u w:val="single"/>
        </w:rPr>
        <w:t>http://www.fcc.gov/eb/CPNI/</w:t>
      </w:r>
      <w:r w:rsidR="002E2E38">
        <w:rPr>
          <w:rFonts w:ascii="ZWAdobeF" w:hAnsi="ZWAdobeF" w:cs="ZWAdobeF"/>
          <w:sz w:val="2"/>
          <w:szCs w:val="2"/>
        </w:rPr>
        <w:t>U</w:t>
      </w:r>
      <w:r>
        <w:t xml:space="preserve"> to the central reporting facility, which will then notify the United States Secret Service (USSS) and the Federal Bureau of Investigation (FBI).</w:t>
      </w:r>
    </w:p>
    <w:p w:rsidR="00C5392A" w:rsidRDefault="00C5392A">
      <w:pPr>
        <w:pStyle w:val="ParaNumCharChar1"/>
      </w:pPr>
      <w:r>
        <w:t xml:space="preserve">We understand that we may not notify customers or the public of the breach earlier than seven (7) days after we have notified law enforcement through the central reporting facility.  If we wish to notify customers or the public immediately, where we feel that there is “an extraordinarily urgent need to notify” to avoid “immediate and irreparable harm,” we inform law enforcement of our desire to notify and comply with law enforcement’s directions.  </w:t>
      </w:r>
    </w:p>
    <w:p w:rsidR="00C5392A" w:rsidRDefault="00C5392A">
      <w:pPr>
        <w:pStyle w:val="ParaNumCharChar1"/>
      </w:pPr>
      <w:r>
        <w:t>Records relating to such notifications are kept in accordance with our record-keeping policies.  These records include: (</w:t>
      </w:r>
      <w:proofErr w:type="spellStart"/>
      <w:r>
        <w:t>i</w:t>
      </w:r>
      <w:proofErr w:type="spellEnd"/>
      <w:r>
        <w:t xml:space="preserve">) the date we discovered the breach, (ii) the date we notified law enforcement, (iii) a detailed description of the CPNI breached, and </w:t>
      </w:r>
      <w:proofErr w:type="gramStart"/>
      <w:r>
        <w:t>(iv) the</w:t>
      </w:r>
      <w:proofErr w:type="gramEnd"/>
      <w:r>
        <w:t xml:space="preserve"> circumstances of the breach</w:t>
      </w:r>
      <w:bookmarkEnd w:id="7"/>
      <w:r>
        <w:t>.</w:t>
      </w:r>
    </w:p>
    <w:p w:rsidR="00C5392A" w:rsidRDefault="00C5392A">
      <w:pPr>
        <w:pStyle w:val="ParaNumCharChar1"/>
        <w:numPr>
          <w:ins w:id="8" w:author="Author"/>
        </w:numPr>
      </w:pPr>
      <w:r>
        <w:t xml:space="preserve">During the course of the year, we compile information regarding </w:t>
      </w:r>
      <w:proofErr w:type="spellStart"/>
      <w:r>
        <w:t>pretexter</w:t>
      </w:r>
      <w:proofErr w:type="spellEnd"/>
      <w:r>
        <w:t xml:space="preserve"> attempts to gain improper access to CPNI, including any breaches or attempted breaches.  We include this information in our annual CPNI compliance certification filed with the FCC.</w:t>
      </w:r>
    </w:p>
    <w:p w:rsidR="00C5392A" w:rsidRDefault="00236C48">
      <w:pPr>
        <w:pStyle w:val="THBODY1default"/>
        <w:tabs>
          <w:tab w:val="left" w:pos="720"/>
        </w:tabs>
        <w:spacing w:after="0"/>
        <w:ind w:left="1440" w:hanging="1440"/>
      </w:pPr>
      <w:r>
        <w:rPr>
          <w:noProof/>
        </w:rPr>
        <w:drawing>
          <wp:anchor distT="0" distB="0" distL="114300" distR="114300" simplePos="0" relativeHeight="251660288" behindDoc="1" locked="0" layoutInCell="1" allowOverlap="1">
            <wp:simplePos x="0" y="0"/>
            <wp:positionH relativeFrom="column">
              <wp:posOffset>790575</wp:posOffset>
            </wp:positionH>
            <wp:positionV relativeFrom="paragraph">
              <wp:posOffset>146050</wp:posOffset>
            </wp:positionV>
            <wp:extent cx="2447925" cy="723900"/>
            <wp:effectExtent l="19050" t="0" r="9525" b="0"/>
            <wp:wrapNone/>
            <wp:docPr id="5" name="Picture 9" descr="Mark H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rk Hanson"/>
                    <pic:cNvPicPr>
                      <a:picLocks noChangeAspect="1" noChangeArrowheads="1"/>
                    </pic:cNvPicPr>
                  </pic:nvPicPr>
                  <pic:blipFill>
                    <a:blip r:embed="rId6" cstate="print"/>
                    <a:srcRect/>
                    <a:stretch>
                      <a:fillRect/>
                    </a:stretch>
                  </pic:blipFill>
                  <pic:spPr bwMode="auto">
                    <a:xfrm>
                      <a:off x="0" y="0"/>
                      <a:ext cx="2447925" cy="723900"/>
                    </a:xfrm>
                    <a:prstGeom prst="rect">
                      <a:avLst/>
                    </a:prstGeom>
                    <a:noFill/>
                    <a:ln w="9525">
                      <a:noFill/>
                      <a:miter lim="800000"/>
                      <a:headEnd/>
                      <a:tailEnd/>
                    </a:ln>
                  </pic:spPr>
                </pic:pic>
              </a:graphicData>
            </a:graphic>
          </wp:anchor>
        </w:drawing>
      </w:r>
    </w:p>
    <w:p w:rsidR="00C5392A" w:rsidRDefault="00C5392A">
      <w:pPr>
        <w:pStyle w:val="THBODY1default"/>
        <w:tabs>
          <w:tab w:val="left" w:pos="720"/>
        </w:tabs>
        <w:spacing w:after="0"/>
        <w:ind w:left="1440" w:hanging="1440"/>
      </w:pPr>
    </w:p>
    <w:p w:rsidR="00C5392A" w:rsidRDefault="00236C48">
      <w:pPr>
        <w:pStyle w:val="THBODY1default"/>
        <w:tabs>
          <w:tab w:val="left" w:pos="720"/>
        </w:tabs>
        <w:spacing w:after="0"/>
        <w:ind w:left="1440" w:hanging="1440"/>
      </w:pPr>
      <w:r>
        <w:rPr>
          <w:noProof/>
        </w:rPr>
        <w:drawing>
          <wp:anchor distT="0" distB="0" distL="114300" distR="114300" simplePos="0" relativeHeight="251659264" behindDoc="1" locked="0" layoutInCell="1" allowOverlap="1">
            <wp:simplePos x="0" y="0"/>
            <wp:positionH relativeFrom="column">
              <wp:posOffset>845820</wp:posOffset>
            </wp:positionH>
            <wp:positionV relativeFrom="paragraph">
              <wp:posOffset>3095625</wp:posOffset>
            </wp:positionV>
            <wp:extent cx="2447925" cy="666750"/>
            <wp:effectExtent l="19050" t="0" r="9525" b="0"/>
            <wp:wrapNone/>
            <wp:docPr id="4" name="Picture 8" descr="Mark H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Mark Hanson"/>
                    <pic:cNvPicPr>
                      <a:picLocks noChangeAspect="1" noChangeArrowheads="1"/>
                    </pic:cNvPicPr>
                  </pic:nvPicPr>
                  <pic:blipFill>
                    <a:blip r:embed="rId6" cstate="print"/>
                    <a:srcRect/>
                    <a:stretch>
                      <a:fillRect/>
                    </a:stretch>
                  </pic:blipFill>
                  <pic:spPr bwMode="auto">
                    <a:xfrm>
                      <a:off x="0" y="0"/>
                      <a:ext cx="2447925" cy="666750"/>
                    </a:xfrm>
                    <a:prstGeom prst="rect">
                      <a:avLst/>
                    </a:prstGeom>
                    <a:noFill/>
                    <a:ln w="9525">
                      <a:noFill/>
                      <a:miter lim="800000"/>
                      <a:headEnd/>
                      <a:tailEnd/>
                    </a:ln>
                  </pic:spPr>
                </pic:pic>
              </a:graphicData>
            </a:graphic>
          </wp:anchor>
        </w:drawing>
      </w:r>
      <w:r>
        <w:rPr>
          <w:noProof/>
        </w:rPr>
        <w:drawing>
          <wp:anchor distT="0" distB="0" distL="114300" distR="114300" simplePos="0" relativeHeight="251656192" behindDoc="1" locked="0" layoutInCell="1" allowOverlap="1">
            <wp:simplePos x="0" y="0"/>
            <wp:positionH relativeFrom="column">
              <wp:posOffset>788670</wp:posOffset>
            </wp:positionH>
            <wp:positionV relativeFrom="paragraph">
              <wp:posOffset>2990850</wp:posOffset>
            </wp:positionV>
            <wp:extent cx="2447925" cy="723900"/>
            <wp:effectExtent l="19050" t="0" r="9525" b="0"/>
            <wp:wrapNone/>
            <wp:docPr id="3" name="Picture 5" descr="Mark H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rk Hanson"/>
                    <pic:cNvPicPr>
                      <a:picLocks noChangeAspect="1" noChangeArrowheads="1"/>
                    </pic:cNvPicPr>
                  </pic:nvPicPr>
                  <pic:blipFill>
                    <a:blip r:embed="rId6" cstate="print"/>
                    <a:srcRect/>
                    <a:stretch>
                      <a:fillRect/>
                    </a:stretch>
                  </pic:blipFill>
                  <pic:spPr bwMode="auto">
                    <a:xfrm>
                      <a:off x="0" y="0"/>
                      <a:ext cx="2447925" cy="723900"/>
                    </a:xfrm>
                    <a:prstGeom prst="rect">
                      <a:avLst/>
                    </a:prstGeom>
                    <a:noFill/>
                    <a:ln w="9525">
                      <a:noFill/>
                      <a:miter lim="800000"/>
                      <a:headEnd/>
                      <a:tailEnd/>
                    </a:ln>
                  </pic:spPr>
                </pic:pic>
              </a:graphicData>
            </a:graphic>
          </wp:anchor>
        </w:drawing>
      </w:r>
      <w:r>
        <w:rPr>
          <w:noProof/>
        </w:rPr>
        <w:drawing>
          <wp:anchor distT="0" distB="0" distL="114300" distR="114300" simplePos="0" relativeHeight="251655168" behindDoc="1" locked="0" layoutInCell="1" allowOverlap="1">
            <wp:simplePos x="0" y="0"/>
            <wp:positionH relativeFrom="column">
              <wp:posOffset>788670</wp:posOffset>
            </wp:positionH>
            <wp:positionV relativeFrom="paragraph">
              <wp:posOffset>2990850</wp:posOffset>
            </wp:positionV>
            <wp:extent cx="2447925" cy="723900"/>
            <wp:effectExtent l="19050" t="0" r="9525" b="0"/>
            <wp:wrapNone/>
            <wp:docPr id="2" name="Picture 4" descr="Mark Hans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rk Hanson"/>
                    <pic:cNvPicPr>
                      <a:picLocks noChangeAspect="1" noChangeArrowheads="1"/>
                    </pic:cNvPicPr>
                  </pic:nvPicPr>
                  <pic:blipFill>
                    <a:blip r:embed="rId6" cstate="print"/>
                    <a:srcRect/>
                    <a:stretch>
                      <a:fillRect/>
                    </a:stretch>
                  </pic:blipFill>
                  <pic:spPr bwMode="auto">
                    <a:xfrm>
                      <a:off x="0" y="0"/>
                      <a:ext cx="2447925" cy="723900"/>
                    </a:xfrm>
                    <a:prstGeom prst="rect">
                      <a:avLst/>
                    </a:prstGeom>
                    <a:noFill/>
                    <a:ln w="9525">
                      <a:noFill/>
                      <a:miter lim="800000"/>
                      <a:headEnd/>
                      <a:tailEnd/>
                    </a:ln>
                  </pic:spPr>
                </pic:pic>
              </a:graphicData>
            </a:graphic>
          </wp:anchor>
        </w:drawing>
      </w:r>
      <w:r w:rsidR="00C5392A">
        <w:t>Signed</w:t>
      </w:r>
      <w:r w:rsidR="00C5392A">
        <w:tab/>
      </w:r>
      <w:r w:rsidR="00C5392A">
        <w:tab/>
      </w:r>
      <w:r w:rsidR="00086A1A">
        <w:t>___________________________________</w:t>
      </w:r>
    </w:p>
    <w:p w:rsidR="00C5392A" w:rsidRDefault="00C5392A">
      <w:pPr>
        <w:pStyle w:val="THBODY1default"/>
        <w:spacing w:line="480" w:lineRule="auto"/>
      </w:pPr>
    </w:p>
    <w:sectPr w:rsidR="00C5392A" w:rsidSect="00681901">
      <w:pgSz w:w="12240" w:h="15840" w:code="1"/>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onsolas">
    <w:panose1 w:val="020B0609020204030204"/>
    <w:charset w:val="00"/>
    <w:family w:val="modern"/>
    <w:pitch w:val="fixed"/>
    <w:sig w:usb0="E10002FF" w:usb1="4000FCFF" w:usb2="00000009" w:usb3="00000000" w:csb0="0000019F" w:csb1="00000000"/>
  </w:font>
  <w:font w:name="Arial">
    <w:panose1 w:val="020B0604020202020204"/>
    <w:charset w:val="00"/>
    <w:family w:val="swiss"/>
    <w:pitch w:val="variable"/>
    <w:sig w:usb0="E0002AFF" w:usb1="C0007843" w:usb2="00000009" w:usb3="00000000" w:csb0="000001FF" w:csb1="00000000"/>
  </w:font>
  <w:font w:name="Vivaldi">
    <w:altName w:val="Arabic Typesetting"/>
    <w:panose1 w:val="03020602050506090804"/>
    <w:charset w:val="00"/>
    <w:family w:val="script"/>
    <w:pitch w:val="variable"/>
    <w:sig w:usb0="00000003" w:usb1="00000000" w:usb2="00000000" w:usb3="00000000" w:csb0="00000001" w:csb1="00000000"/>
  </w:font>
  <w:font w:name="ZWAdobeF">
    <w:altName w:val="Times New Roman"/>
    <w:charset w:val="00"/>
    <w:family w:val="auto"/>
    <w:pitch w:val="variable"/>
    <w:sig w:usb0="00000000"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8CA89662"/>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DBD037A4"/>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2E92137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5E429C38"/>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14AEB4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AA208DC"/>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484CFD36"/>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CD844B8"/>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1FA3480"/>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3BEC8C4"/>
    <w:lvl w:ilvl="0">
      <w:start w:val="1"/>
      <w:numFmt w:val="bullet"/>
      <w:pStyle w:val="ListBullet"/>
      <w:lvlText w:val=""/>
      <w:lvlJc w:val="left"/>
      <w:pPr>
        <w:tabs>
          <w:tab w:val="num" w:pos="360"/>
        </w:tabs>
        <w:ind w:left="360" w:hanging="360"/>
      </w:pPr>
      <w:rPr>
        <w:rFonts w:ascii="Symbol" w:hAnsi="Symbol"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en-US"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5A8"/>
    <w:rsid w:val="000421EA"/>
    <w:rsid w:val="00086A1A"/>
    <w:rsid w:val="00236C48"/>
    <w:rsid w:val="0027118E"/>
    <w:rsid w:val="002C25E9"/>
    <w:rsid w:val="002C4D5D"/>
    <w:rsid w:val="002D6AC3"/>
    <w:rsid w:val="002E2E38"/>
    <w:rsid w:val="003001E3"/>
    <w:rsid w:val="0035586A"/>
    <w:rsid w:val="003E25A8"/>
    <w:rsid w:val="00445BD1"/>
    <w:rsid w:val="0052096A"/>
    <w:rsid w:val="005B3967"/>
    <w:rsid w:val="005C07A6"/>
    <w:rsid w:val="00631EE4"/>
    <w:rsid w:val="00681901"/>
    <w:rsid w:val="00707C41"/>
    <w:rsid w:val="007A2B30"/>
    <w:rsid w:val="007B1838"/>
    <w:rsid w:val="007B2C95"/>
    <w:rsid w:val="007E53B1"/>
    <w:rsid w:val="007F668D"/>
    <w:rsid w:val="009B5E09"/>
    <w:rsid w:val="00A11449"/>
    <w:rsid w:val="00A24ADC"/>
    <w:rsid w:val="00A606DB"/>
    <w:rsid w:val="00A84823"/>
    <w:rsid w:val="00B03EE8"/>
    <w:rsid w:val="00BB0E8A"/>
    <w:rsid w:val="00C05311"/>
    <w:rsid w:val="00C5392A"/>
    <w:rsid w:val="00C64ACB"/>
    <w:rsid w:val="00C67A9F"/>
    <w:rsid w:val="00CC4510"/>
    <w:rsid w:val="00CD578E"/>
    <w:rsid w:val="00DE37ED"/>
    <w:rsid w:val="00EA7868"/>
    <w:rsid w:val="00EB3FBD"/>
    <w:rsid w:val="00F359CA"/>
    <w:rsid w:val="00F601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EE720BA2-2690-4F5E-8765-5E6ADAD6B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81901"/>
    <w:rPr>
      <w:sz w:val="24"/>
      <w:szCs w:val="24"/>
    </w:rPr>
  </w:style>
  <w:style w:type="paragraph" w:styleId="Heading1">
    <w:name w:val="heading 1"/>
    <w:basedOn w:val="Normal"/>
    <w:next w:val="Normal"/>
    <w:link w:val="Heading1Char"/>
    <w:qFormat/>
    <w:rsid w:val="002E2E38"/>
    <w:pPr>
      <w:keepNext/>
      <w:keepLines/>
      <w:spacing w:before="480"/>
      <w:outlineLvl w:val="0"/>
    </w:pPr>
    <w:rPr>
      <w:rFonts w:ascii="Cambria" w:hAnsi="Cambria"/>
      <w:b/>
      <w:bCs/>
      <w:color w:val="365F91"/>
      <w:sz w:val="28"/>
      <w:szCs w:val="28"/>
    </w:rPr>
  </w:style>
  <w:style w:type="paragraph" w:styleId="Heading2">
    <w:name w:val="heading 2"/>
    <w:basedOn w:val="Normal"/>
    <w:next w:val="Normal"/>
    <w:link w:val="Heading2Char"/>
    <w:semiHidden/>
    <w:unhideWhenUsed/>
    <w:qFormat/>
    <w:rsid w:val="002E2E3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semiHidden/>
    <w:unhideWhenUsed/>
    <w:qFormat/>
    <w:rsid w:val="002E2E38"/>
    <w:pPr>
      <w:keepNext/>
      <w:keepLines/>
      <w:spacing w:before="200"/>
      <w:outlineLvl w:val="2"/>
    </w:pPr>
    <w:rPr>
      <w:rFonts w:ascii="Cambria" w:hAnsi="Cambria"/>
      <w:b/>
      <w:bCs/>
      <w:color w:val="4F81BD"/>
    </w:rPr>
  </w:style>
  <w:style w:type="paragraph" w:styleId="Heading4">
    <w:name w:val="heading 4"/>
    <w:basedOn w:val="Normal"/>
    <w:next w:val="Normal"/>
    <w:link w:val="Heading4Char"/>
    <w:semiHidden/>
    <w:unhideWhenUsed/>
    <w:qFormat/>
    <w:rsid w:val="002E2E38"/>
    <w:pPr>
      <w:keepNext/>
      <w:keepLines/>
      <w:spacing w:before="200"/>
      <w:outlineLvl w:val="3"/>
    </w:pPr>
    <w:rPr>
      <w:rFonts w:ascii="Cambria" w:hAnsi="Cambria"/>
      <w:b/>
      <w:bCs/>
      <w:i/>
      <w:iCs/>
      <w:color w:val="4F81BD"/>
    </w:rPr>
  </w:style>
  <w:style w:type="paragraph" w:styleId="Heading5">
    <w:name w:val="heading 5"/>
    <w:basedOn w:val="Normal"/>
    <w:next w:val="Normal"/>
    <w:link w:val="Heading5Char"/>
    <w:semiHidden/>
    <w:unhideWhenUsed/>
    <w:qFormat/>
    <w:rsid w:val="002E2E38"/>
    <w:pPr>
      <w:keepNext/>
      <w:keepLines/>
      <w:spacing w:before="200"/>
      <w:outlineLvl w:val="4"/>
    </w:pPr>
    <w:rPr>
      <w:rFonts w:ascii="Cambria" w:hAnsi="Cambria"/>
      <w:color w:val="243F60"/>
    </w:rPr>
  </w:style>
  <w:style w:type="paragraph" w:styleId="Heading6">
    <w:name w:val="heading 6"/>
    <w:basedOn w:val="Normal"/>
    <w:next w:val="Normal"/>
    <w:link w:val="Heading6Char"/>
    <w:semiHidden/>
    <w:unhideWhenUsed/>
    <w:qFormat/>
    <w:rsid w:val="002E2E38"/>
    <w:pPr>
      <w:keepNext/>
      <w:keepLines/>
      <w:spacing w:before="200"/>
      <w:outlineLvl w:val="5"/>
    </w:pPr>
    <w:rPr>
      <w:rFonts w:ascii="Cambria" w:hAnsi="Cambria"/>
      <w:i/>
      <w:iCs/>
      <w:color w:val="243F60"/>
    </w:rPr>
  </w:style>
  <w:style w:type="paragraph" w:styleId="Heading7">
    <w:name w:val="heading 7"/>
    <w:basedOn w:val="Normal"/>
    <w:next w:val="Normal"/>
    <w:link w:val="Heading7Char"/>
    <w:semiHidden/>
    <w:unhideWhenUsed/>
    <w:qFormat/>
    <w:rsid w:val="002E2E38"/>
    <w:pPr>
      <w:keepNext/>
      <w:keepLines/>
      <w:spacing w:before="200"/>
      <w:outlineLvl w:val="6"/>
    </w:pPr>
    <w:rPr>
      <w:rFonts w:ascii="Cambria" w:hAnsi="Cambria"/>
      <w:i/>
      <w:iCs/>
      <w:color w:val="404040"/>
    </w:rPr>
  </w:style>
  <w:style w:type="paragraph" w:styleId="Heading8">
    <w:name w:val="heading 8"/>
    <w:basedOn w:val="Normal"/>
    <w:next w:val="Normal"/>
    <w:link w:val="Heading8Char"/>
    <w:semiHidden/>
    <w:unhideWhenUsed/>
    <w:qFormat/>
    <w:rsid w:val="002E2E38"/>
    <w:pPr>
      <w:keepNext/>
      <w:keepLines/>
      <w:spacing w:before="200"/>
      <w:outlineLvl w:val="7"/>
    </w:pPr>
    <w:rPr>
      <w:rFonts w:ascii="Cambria" w:hAnsi="Cambria"/>
      <w:color w:val="404040"/>
      <w:sz w:val="20"/>
      <w:szCs w:val="20"/>
    </w:rPr>
  </w:style>
  <w:style w:type="paragraph" w:styleId="Heading9">
    <w:name w:val="heading 9"/>
    <w:basedOn w:val="Normal"/>
    <w:next w:val="Normal"/>
    <w:link w:val="Heading9Char"/>
    <w:semiHidden/>
    <w:unhideWhenUsed/>
    <w:qFormat/>
    <w:rsid w:val="002E2E38"/>
    <w:pPr>
      <w:keepNext/>
      <w:keepLines/>
      <w:spacing w:before="20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HBODY1default">
    <w:name w:val="*TH BODY 1 default"/>
    <w:basedOn w:val="Normal"/>
    <w:rsid w:val="00681901"/>
    <w:pPr>
      <w:spacing w:after="240"/>
    </w:pPr>
    <w:rPr>
      <w:color w:val="000000"/>
    </w:rPr>
  </w:style>
  <w:style w:type="paragraph" w:styleId="BalloonText">
    <w:name w:val="Balloon Text"/>
    <w:basedOn w:val="Normal"/>
    <w:semiHidden/>
    <w:rsid w:val="00681901"/>
    <w:rPr>
      <w:rFonts w:ascii="Tahoma" w:hAnsi="Tahoma" w:cs="Tahoma"/>
      <w:sz w:val="16"/>
      <w:szCs w:val="16"/>
    </w:rPr>
  </w:style>
  <w:style w:type="paragraph" w:customStyle="1" w:styleId="ParaNumCharChar1">
    <w:name w:val="ParaNum Char Char1"/>
    <w:basedOn w:val="Normal"/>
    <w:link w:val="ParaNumCharChar1Char1"/>
    <w:autoRedefine/>
    <w:rsid w:val="00681901"/>
    <w:pPr>
      <w:widowControl w:val="0"/>
      <w:spacing w:after="160"/>
      <w:ind w:firstLine="720"/>
    </w:pPr>
    <w:rPr>
      <w:snapToGrid w:val="0"/>
      <w:kern w:val="28"/>
      <w:sz w:val="22"/>
      <w:szCs w:val="22"/>
    </w:rPr>
  </w:style>
  <w:style w:type="character" w:customStyle="1" w:styleId="ParaNumCharChar1Char1">
    <w:name w:val="ParaNum Char Char1 Char1"/>
    <w:basedOn w:val="DefaultParagraphFont"/>
    <w:link w:val="ParaNumCharChar1"/>
    <w:rsid w:val="00681901"/>
    <w:rPr>
      <w:snapToGrid w:val="0"/>
      <w:kern w:val="28"/>
      <w:sz w:val="22"/>
      <w:szCs w:val="22"/>
      <w:lang w:val="en-US" w:eastAsia="en-US" w:bidi="ar-SA"/>
    </w:rPr>
  </w:style>
  <w:style w:type="paragraph" w:customStyle="1" w:styleId="THNORMAL">
    <w:name w:val="*TH NORMAL"/>
    <w:rsid w:val="00681901"/>
    <w:rPr>
      <w:bCs/>
      <w:color w:val="000000"/>
      <w:sz w:val="24"/>
    </w:rPr>
  </w:style>
  <w:style w:type="character" w:styleId="FollowedHyperlink">
    <w:name w:val="FollowedHyperlink"/>
    <w:basedOn w:val="DefaultParagraphFont"/>
    <w:rsid w:val="002E2E38"/>
    <w:rPr>
      <w:color w:val="0000FF"/>
      <w:u w:val="single"/>
    </w:rPr>
  </w:style>
  <w:style w:type="paragraph" w:styleId="Bibliography">
    <w:name w:val="Bibliography"/>
    <w:basedOn w:val="Normal"/>
    <w:next w:val="Normal"/>
    <w:uiPriority w:val="37"/>
    <w:semiHidden/>
    <w:unhideWhenUsed/>
    <w:rsid w:val="002E2E38"/>
  </w:style>
  <w:style w:type="paragraph" w:styleId="BlockText">
    <w:name w:val="Block Text"/>
    <w:basedOn w:val="Normal"/>
    <w:rsid w:val="002E2E38"/>
    <w:pPr>
      <w:pBdr>
        <w:top w:val="single" w:sz="2" w:space="10" w:color="4F81BD" w:shadow="1"/>
        <w:left w:val="single" w:sz="2" w:space="10" w:color="4F81BD" w:shadow="1"/>
        <w:bottom w:val="single" w:sz="2" w:space="10" w:color="4F81BD" w:shadow="1"/>
        <w:right w:val="single" w:sz="2" w:space="10" w:color="4F81BD" w:shadow="1"/>
      </w:pBdr>
      <w:ind w:left="1152" w:right="1152"/>
    </w:pPr>
    <w:rPr>
      <w:rFonts w:ascii="Calibri" w:hAnsi="Calibri"/>
      <w:i/>
      <w:iCs/>
      <w:color w:val="4F81BD"/>
    </w:rPr>
  </w:style>
  <w:style w:type="paragraph" w:styleId="BodyText">
    <w:name w:val="Body Text"/>
    <w:basedOn w:val="Normal"/>
    <w:link w:val="BodyTextChar"/>
    <w:rsid w:val="002E2E38"/>
    <w:pPr>
      <w:spacing w:after="120"/>
    </w:pPr>
  </w:style>
  <w:style w:type="character" w:customStyle="1" w:styleId="BodyTextChar">
    <w:name w:val="Body Text Char"/>
    <w:basedOn w:val="DefaultParagraphFont"/>
    <w:link w:val="BodyText"/>
    <w:rsid w:val="002E2E38"/>
    <w:rPr>
      <w:sz w:val="24"/>
      <w:szCs w:val="24"/>
    </w:rPr>
  </w:style>
  <w:style w:type="paragraph" w:styleId="BodyText2">
    <w:name w:val="Body Text 2"/>
    <w:basedOn w:val="Normal"/>
    <w:link w:val="BodyText2Char"/>
    <w:rsid w:val="002E2E38"/>
    <w:pPr>
      <w:spacing w:after="120" w:line="480" w:lineRule="auto"/>
    </w:pPr>
  </w:style>
  <w:style w:type="character" w:customStyle="1" w:styleId="BodyText2Char">
    <w:name w:val="Body Text 2 Char"/>
    <w:basedOn w:val="DefaultParagraphFont"/>
    <w:link w:val="BodyText2"/>
    <w:rsid w:val="002E2E38"/>
    <w:rPr>
      <w:sz w:val="24"/>
      <w:szCs w:val="24"/>
    </w:rPr>
  </w:style>
  <w:style w:type="paragraph" w:styleId="BodyText3">
    <w:name w:val="Body Text 3"/>
    <w:basedOn w:val="Normal"/>
    <w:link w:val="BodyText3Char"/>
    <w:rsid w:val="002E2E38"/>
    <w:pPr>
      <w:spacing w:after="120"/>
    </w:pPr>
    <w:rPr>
      <w:sz w:val="16"/>
      <w:szCs w:val="16"/>
    </w:rPr>
  </w:style>
  <w:style w:type="character" w:customStyle="1" w:styleId="BodyText3Char">
    <w:name w:val="Body Text 3 Char"/>
    <w:basedOn w:val="DefaultParagraphFont"/>
    <w:link w:val="BodyText3"/>
    <w:rsid w:val="002E2E38"/>
    <w:rPr>
      <w:sz w:val="16"/>
      <w:szCs w:val="16"/>
    </w:rPr>
  </w:style>
  <w:style w:type="paragraph" w:styleId="BodyTextFirstIndent">
    <w:name w:val="Body Text First Indent"/>
    <w:basedOn w:val="BodyText"/>
    <w:link w:val="BodyTextFirstIndentChar"/>
    <w:rsid w:val="002E2E38"/>
    <w:pPr>
      <w:spacing w:after="0"/>
      <w:ind w:firstLine="360"/>
    </w:pPr>
  </w:style>
  <w:style w:type="character" w:customStyle="1" w:styleId="BodyTextFirstIndentChar">
    <w:name w:val="Body Text First Indent Char"/>
    <w:basedOn w:val="BodyTextChar"/>
    <w:link w:val="BodyTextFirstIndent"/>
    <w:rsid w:val="002E2E38"/>
    <w:rPr>
      <w:sz w:val="24"/>
      <w:szCs w:val="24"/>
    </w:rPr>
  </w:style>
  <w:style w:type="paragraph" w:styleId="BodyTextIndent">
    <w:name w:val="Body Text Indent"/>
    <w:basedOn w:val="Normal"/>
    <w:link w:val="BodyTextIndentChar"/>
    <w:rsid w:val="002E2E38"/>
    <w:pPr>
      <w:spacing w:after="120"/>
      <w:ind w:left="360"/>
    </w:pPr>
  </w:style>
  <w:style w:type="character" w:customStyle="1" w:styleId="BodyTextIndentChar">
    <w:name w:val="Body Text Indent Char"/>
    <w:basedOn w:val="DefaultParagraphFont"/>
    <w:link w:val="BodyTextIndent"/>
    <w:rsid w:val="002E2E38"/>
    <w:rPr>
      <w:sz w:val="24"/>
      <w:szCs w:val="24"/>
    </w:rPr>
  </w:style>
  <w:style w:type="paragraph" w:styleId="BodyTextFirstIndent2">
    <w:name w:val="Body Text First Indent 2"/>
    <w:basedOn w:val="BodyTextIndent"/>
    <w:link w:val="BodyTextFirstIndent2Char"/>
    <w:rsid w:val="002E2E38"/>
    <w:pPr>
      <w:spacing w:after="0"/>
      <w:ind w:firstLine="360"/>
    </w:pPr>
  </w:style>
  <w:style w:type="character" w:customStyle="1" w:styleId="BodyTextFirstIndent2Char">
    <w:name w:val="Body Text First Indent 2 Char"/>
    <w:basedOn w:val="BodyTextIndentChar"/>
    <w:link w:val="BodyTextFirstIndent2"/>
    <w:rsid w:val="002E2E38"/>
    <w:rPr>
      <w:sz w:val="24"/>
      <w:szCs w:val="24"/>
    </w:rPr>
  </w:style>
  <w:style w:type="paragraph" w:styleId="BodyTextIndent2">
    <w:name w:val="Body Text Indent 2"/>
    <w:basedOn w:val="Normal"/>
    <w:link w:val="BodyTextIndent2Char"/>
    <w:rsid w:val="002E2E38"/>
    <w:pPr>
      <w:spacing w:after="120" w:line="480" w:lineRule="auto"/>
      <w:ind w:left="360"/>
    </w:pPr>
  </w:style>
  <w:style w:type="character" w:customStyle="1" w:styleId="BodyTextIndent2Char">
    <w:name w:val="Body Text Indent 2 Char"/>
    <w:basedOn w:val="DefaultParagraphFont"/>
    <w:link w:val="BodyTextIndent2"/>
    <w:rsid w:val="002E2E38"/>
    <w:rPr>
      <w:sz w:val="24"/>
      <w:szCs w:val="24"/>
    </w:rPr>
  </w:style>
  <w:style w:type="paragraph" w:styleId="BodyTextIndent3">
    <w:name w:val="Body Text Indent 3"/>
    <w:basedOn w:val="Normal"/>
    <w:link w:val="BodyTextIndent3Char"/>
    <w:rsid w:val="002E2E38"/>
    <w:pPr>
      <w:spacing w:after="120"/>
      <w:ind w:left="360"/>
    </w:pPr>
    <w:rPr>
      <w:sz w:val="16"/>
      <w:szCs w:val="16"/>
    </w:rPr>
  </w:style>
  <w:style w:type="character" w:customStyle="1" w:styleId="BodyTextIndent3Char">
    <w:name w:val="Body Text Indent 3 Char"/>
    <w:basedOn w:val="DefaultParagraphFont"/>
    <w:link w:val="BodyTextIndent3"/>
    <w:rsid w:val="002E2E38"/>
    <w:rPr>
      <w:sz w:val="16"/>
      <w:szCs w:val="16"/>
    </w:rPr>
  </w:style>
  <w:style w:type="paragraph" w:styleId="Caption">
    <w:name w:val="caption"/>
    <w:basedOn w:val="Normal"/>
    <w:next w:val="Normal"/>
    <w:semiHidden/>
    <w:unhideWhenUsed/>
    <w:qFormat/>
    <w:rsid w:val="002E2E38"/>
    <w:pPr>
      <w:spacing w:after="200"/>
    </w:pPr>
    <w:rPr>
      <w:b/>
      <w:bCs/>
      <w:color w:val="4F81BD"/>
      <w:sz w:val="18"/>
      <w:szCs w:val="18"/>
    </w:rPr>
  </w:style>
  <w:style w:type="paragraph" w:styleId="Closing">
    <w:name w:val="Closing"/>
    <w:basedOn w:val="Normal"/>
    <w:link w:val="ClosingChar"/>
    <w:rsid w:val="002E2E38"/>
    <w:pPr>
      <w:ind w:left="4320"/>
    </w:pPr>
  </w:style>
  <w:style w:type="character" w:customStyle="1" w:styleId="ClosingChar">
    <w:name w:val="Closing Char"/>
    <w:basedOn w:val="DefaultParagraphFont"/>
    <w:link w:val="Closing"/>
    <w:rsid w:val="002E2E38"/>
    <w:rPr>
      <w:sz w:val="24"/>
      <w:szCs w:val="24"/>
    </w:rPr>
  </w:style>
  <w:style w:type="paragraph" w:styleId="CommentText">
    <w:name w:val="annotation text"/>
    <w:basedOn w:val="Normal"/>
    <w:link w:val="CommentTextChar"/>
    <w:rsid w:val="002E2E38"/>
    <w:rPr>
      <w:sz w:val="20"/>
      <w:szCs w:val="20"/>
    </w:rPr>
  </w:style>
  <w:style w:type="character" w:customStyle="1" w:styleId="CommentTextChar">
    <w:name w:val="Comment Text Char"/>
    <w:basedOn w:val="DefaultParagraphFont"/>
    <w:link w:val="CommentText"/>
    <w:rsid w:val="002E2E38"/>
  </w:style>
  <w:style w:type="paragraph" w:styleId="CommentSubject">
    <w:name w:val="annotation subject"/>
    <w:basedOn w:val="CommentText"/>
    <w:next w:val="CommentText"/>
    <w:link w:val="CommentSubjectChar"/>
    <w:rsid w:val="002E2E38"/>
    <w:rPr>
      <w:b/>
      <w:bCs/>
    </w:rPr>
  </w:style>
  <w:style w:type="character" w:customStyle="1" w:styleId="CommentSubjectChar">
    <w:name w:val="Comment Subject Char"/>
    <w:basedOn w:val="CommentTextChar"/>
    <w:link w:val="CommentSubject"/>
    <w:rsid w:val="002E2E38"/>
    <w:rPr>
      <w:b/>
      <w:bCs/>
    </w:rPr>
  </w:style>
  <w:style w:type="paragraph" w:styleId="Date">
    <w:name w:val="Date"/>
    <w:basedOn w:val="Normal"/>
    <w:next w:val="Normal"/>
    <w:link w:val="DateChar"/>
    <w:rsid w:val="002E2E38"/>
  </w:style>
  <w:style w:type="character" w:customStyle="1" w:styleId="DateChar">
    <w:name w:val="Date Char"/>
    <w:basedOn w:val="DefaultParagraphFont"/>
    <w:link w:val="Date"/>
    <w:rsid w:val="002E2E38"/>
    <w:rPr>
      <w:sz w:val="24"/>
      <w:szCs w:val="24"/>
    </w:rPr>
  </w:style>
  <w:style w:type="paragraph" w:styleId="DocumentMap">
    <w:name w:val="Document Map"/>
    <w:basedOn w:val="Normal"/>
    <w:link w:val="DocumentMapChar"/>
    <w:rsid w:val="002E2E38"/>
    <w:rPr>
      <w:rFonts w:ascii="Tahoma" w:hAnsi="Tahoma" w:cs="Tahoma"/>
      <w:sz w:val="16"/>
      <w:szCs w:val="16"/>
    </w:rPr>
  </w:style>
  <w:style w:type="character" w:customStyle="1" w:styleId="DocumentMapChar">
    <w:name w:val="Document Map Char"/>
    <w:basedOn w:val="DefaultParagraphFont"/>
    <w:link w:val="DocumentMap"/>
    <w:rsid w:val="002E2E38"/>
    <w:rPr>
      <w:rFonts w:ascii="Tahoma" w:hAnsi="Tahoma" w:cs="Tahoma"/>
      <w:sz w:val="16"/>
      <w:szCs w:val="16"/>
    </w:rPr>
  </w:style>
  <w:style w:type="paragraph" w:styleId="E-mailSignature">
    <w:name w:val="E-mail Signature"/>
    <w:basedOn w:val="Normal"/>
    <w:link w:val="E-mailSignatureChar"/>
    <w:rsid w:val="002E2E38"/>
  </w:style>
  <w:style w:type="character" w:customStyle="1" w:styleId="E-mailSignatureChar">
    <w:name w:val="E-mail Signature Char"/>
    <w:basedOn w:val="DefaultParagraphFont"/>
    <w:link w:val="E-mailSignature"/>
    <w:rsid w:val="002E2E38"/>
    <w:rPr>
      <w:sz w:val="24"/>
      <w:szCs w:val="24"/>
    </w:rPr>
  </w:style>
  <w:style w:type="paragraph" w:styleId="EndnoteText">
    <w:name w:val="endnote text"/>
    <w:basedOn w:val="Normal"/>
    <w:link w:val="EndnoteTextChar"/>
    <w:rsid w:val="002E2E38"/>
    <w:rPr>
      <w:sz w:val="20"/>
      <w:szCs w:val="20"/>
    </w:rPr>
  </w:style>
  <w:style w:type="character" w:customStyle="1" w:styleId="EndnoteTextChar">
    <w:name w:val="Endnote Text Char"/>
    <w:basedOn w:val="DefaultParagraphFont"/>
    <w:link w:val="EndnoteText"/>
    <w:rsid w:val="002E2E38"/>
  </w:style>
  <w:style w:type="paragraph" w:styleId="EnvelopeAddress">
    <w:name w:val="envelope address"/>
    <w:basedOn w:val="Normal"/>
    <w:rsid w:val="002E2E38"/>
    <w:pPr>
      <w:framePr w:w="7920" w:h="1980" w:hRule="exact" w:hSpace="180" w:wrap="auto" w:hAnchor="page" w:xAlign="center" w:yAlign="bottom"/>
      <w:ind w:left="2880"/>
    </w:pPr>
    <w:rPr>
      <w:rFonts w:ascii="Cambria" w:hAnsi="Cambria"/>
    </w:rPr>
  </w:style>
  <w:style w:type="paragraph" w:styleId="EnvelopeReturn">
    <w:name w:val="envelope return"/>
    <w:basedOn w:val="Normal"/>
    <w:rsid w:val="002E2E38"/>
    <w:rPr>
      <w:rFonts w:ascii="Cambria" w:hAnsi="Cambria"/>
      <w:sz w:val="20"/>
      <w:szCs w:val="20"/>
    </w:rPr>
  </w:style>
  <w:style w:type="paragraph" w:styleId="Footer">
    <w:name w:val="footer"/>
    <w:basedOn w:val="Normal"/>
    <w:link w:val="FooterChar"/>
    <w:rsid w:val="002E2E38"/>
    <w:pPr>
      <w:tabs>
        <w:tab w:val="center" w:pos="4680"/>
        <w:tab w:val="right" w:pos="9360"/>
      </w:tabs>
    </w:pPr>
  </w:style>
  <w:style w:type="character" w:customStyle="1" w:styleId="FooterChar">
    <w:name w:val="Footer Char"/>
    <w:basedOn w:val="DefaultParagraphFont"/>
    <w:link w:val="Footer"/>
    <w:rsid w:val="002E2E38"/>
    <w:rPr>
      <w:sz w:val="24"/>
      <w:szCs w:val="24"/>
    </w:rPr>
  </w:style>
  <w:style w:type="paragraph" w:styleId="FootnoteText">
    <w:name w:val="footnote text"/>
    <w:basedOn w:val="Normal"/>
    <w:link w:val="FootnoteTextChar"/>
    <w:rsid w:val="002E2E38"/>
    <w:rPr>
      <w:sz w:val="20"/>
      <w:szCs w:val="20"/>
    </w:rPr>
  </w:style>
  <w:style w:type="character" w:customStyle="1" w:styleId="FootnoteTextChar">
    <w:name w:val="Footnote Text Char"/>
    <w:basedOn w:val="DefaultParagraphFont"/>
    <w:link w:val="FootnoteText"/>
    <w:rsid w:val="002E2E38"/>
  </w:style>
  <w:style w:type="paragraph" w:styleId="Header">
    <w:name w:val="header"/>
    <w:basedOn w:val="Normal"/>
    <w:link w:val="HeaderChar"/>
    <w:rsid w:val="002E2E38"/>
    <w:pPr>
      <w:tabs>
        <w:tab w:val="center" w:pos="4680"/>
        <w:tab w:val="right" w:pos="9360"/>
      </w:tabs>
    </w:pPr>
  </w:style>
  <w:style w:type="character" w:customStyle="1" w:styleId="HeaderChar">
    <w:name w:val="Header Char"/>
    <w:basedOn w:val="DefaultParagraphFont"/>
    <w:link w:val="Header"/>
    <w:rsid w:val="002E2E38"/>
    <w:rPr>
      <w:sz w:val="24"/>
      <w:szCs w:val="24"/>
    </w:rPr>
  </w:style>
  <w:style w:type="character" w:customStyle="1" w:styleId="Heading1Char">
    <w:name w:val="Heading 1 Char"/>
    <w:basedOn w:val="DefaultParagraphFont"/>
    <w:link w:val="Heading1"/>
    <w:rsid w:val="002E2E38"/>
    <w:rPr>
      <w:rFonts w:ascii="Cambria" w:eastAsia="Times New Roman" w:hAnsi="Cambria" w:cs="Times New Roman"/>
      <w:b/>
      <w:bCs/>
      <w:color w:val="365F91"/>
      <w:sz w:val="28"/>
      <w:szCs w:val="28"/>
    </w:rPr>
  </w:style>
  <w:style w:type="character" w:customStyle="1" w:styleId="Heading2Char">
    <w:name w:val="Heading 2 Char"/>
    <w:basedOn w:val="DefaultParagraphFont"/>
    <w:link w:val="Heading2"/>
    <w:semiHidden/>
    <w:rsid w:val="002E2E38"/>
    <w:rPr>
      <w:rFonts w:ascii="Cambria" w:eastAsia="Times New Roman" w:hAnsi="Cambria" w:cs="Times New Roman"/>
      <w:b/>
      <w:bCs/>
      <w:color w:val="4F81BD"/>
      <w:sz w:val="26"/>
      <w:szCs w:val="26"/>
    </w:rPr>
  </w:style>
  <w:style w:type="character" w:customStyle="1" w:styleId="Heading3Char">
    <w:name w:val="Heading 3 Char"/>
    <w:basedOn w:val="DefaultParagraphFont"/>
    <w:link w:val="Heading3"/>
    <w:semiHidden/>
    <w:rsid w:val="002E2E38"/>
    <w:rPr>
      <w:rFonts w:ascii="Cambria" w:eastAsia="Times New Roman" w:hAnsi="Cambria" w:cs="Times New Roman"/>
      <w:b/>
      <w:bCs/>
      <w:color w:val="4F81BD"/>
      <w:sz w:val="24"/>
      <w:szCs w:val="24"/>
    </w:rPr>
  </w:style>
  <w:style w:type="character" w:customStyle="1" w:styleId="Heading4Char">
    <w:name w:val="Heading 4 Char"/>
    <w:basedOn w:val="DefaultParagraphFont"/>
    <w:link w:val="Heading4"/>
    <w:semiHidden/>
    <w:rsid w:val="002E2E38"/>
    <w:rPr>
      <w:rFonts w:ascii="Cambria" w:eastAsia="Times New Roman" w:hAnsi="Cambria" w:cs="Times New Roman"/>
      <w:b/>
      <w:bCs/>
      <w:i/>
      <w:iCs/>
      <w:color w:val="4F81BD"/>
      <w:sz w:val="24"/>
      <w:szCs w:val="24"/>
    </w:rPr>
  </w:style>
  <w:style w:type="character" w:customStyle="1" w:styleId="Heading5Char">
    <w:name w:val="Heading 5 Char"/>
    <w:basedOn w:val="DefaultParagraphFont"/>
    <w:link w:val="Heading5"/>
    <w:semiHidden/>
    <w:rsid w:val="002E2E38"/>
    <w:rPr>
      <w:rFonts w:ascii="Cambria" w:eastAsia="Times New Roman" w:hAnsi="Cambria" w:cs="Times New Roman"/>
      <w:color w:val="243F60"/>
      <w:sz w:val="24"/>
      <w:szCs w:val="24"/>
    </w:rPr>
  </w:style>
  <w:style w:type="character" w:customStyle="1" w:styleId="Heading6Char">
    <w:name w:val="Heading 6 Char"/>
    <w:basedOn w:val="DefaultParagraphFont"/>
    <w:link w:val="Heading6"/>
    <w:semiHidden/>
    <w:rsid w:val="002E2E38"/>
    <w:rPr>
      <w:rFonts w:ascii="Cambria" w:eastAsia="Times New Roman" w:hAnsi="Cambria" w:cs="Times New Roman"/>
      <w:i/>
      <w:iCs/>
      <w:color w:val="243F60"/>
      <w:sz w:val="24"/>
      <w:szCs w:val="24"/>
    </w:rPr>
  </w:style>
  <w:style w:type="character" w:customStyle="1" w:styleId="Heading7Char">
    <w:name w:val="Heading 7 Char"/>
    <w:basedOn w:val="DefaultParagraphFont"/>
    <w:link w:val="Heading7"/>
    <w:semiHidden/>
    <w:rsid w:val="002E2E38"/>
    <w:rPr>
      <w:rFonts w:ascii="Cambria" w:eastAsia="Times New Roman" w:hAnsi="Cambria" w:cs="Times New Roman"/>
      <w:i/>
      <w:iCs/>
      <w:color w:val="404040"/>
      <w:sz w:val="24"/>
      <w:szCs w:val="24"/>
    </w:rPr>
  </w:style>
  <w:style w:type="character" w:customStyle="1" w:styleId="Heading8Char">
    <w:name w:val="Heading 8 Char"/>
    <w:basedOn w:val="DefaultParagraphFont"/>
    <w:link w:val="Heading8"/>
    <w:semiHidden/>
    <w:rsid w:val="002E2E38"/>
    <w:rPr>
      <w:rFonts w:ascii="Cambria" w:eastAsia="Times New Roman" w:hAnsi="Cambria" w:cs="Times New Roman"/>
      <w:color w:val="404040"/>
    </w:rPr>
  </w:style>
  <w:style w:type="character" w:customStyle="1" w:styleId="Heading9Char">
    <w:name w:val="Heading 9 Char"/>
    <w:basedOn w:val="DefaultParagraphFont"/>
    <w:link w:val="Heading9"/>
    <w:semiHidden/>
    <w:rsid w:val="002E2E38"/>
    <w:rPr>
      <w:rFonts w:ascii="Cambria" w:eastAsia="Times New Roman" w:hAnsi="Cambria" w:cs="Times New Roman"/>
      <w:i/>
      <w:iCs/>
      <w:color w:val="404040"/>
    </w:rPr>
  </w:style>
  <w:style w:type="paragraph" w:styleId="HTMLAddress">
    <w:name w:val="HTML Address"/>
    <w:basedOn w:val="Normal"/>
    <w:link w:val="HTMLAddressChar"/>
    <w:rsid w:val="002E2E38"/>
    <w:rPr>
      <w:i/>
      <w:iCs/>
    </w:rPr>
  </w:style>
  <w:style w:type="character" w:customStyle="1" w:styleId="HTMLAddressChar">
    <w:name w:val="HTML Address Char"/>
    <w:basedOn w:val="DefaultParagraphFont"/>
    <w:link w:val="HTMLAddress"/>
    <w:rsid w:val="002E2E38"/>
    <w:rPr>
      <w:i/>
      <w:iCs/>
      <w:sz w:val="24"/>
      <w:szCs w:val="24"/>
    </w:rPr>
  </w:style>
  <w:style w:type="paragraph" w:styleId="HTMLPreformatted">
    <w:name w:val="HTML Preformatted"/>
    <w:basedOn w:val="Normal"/>
    <w:link w:val="HTMLPreformattedChar"/>
    <w:rsid w:val="002E2E38"/>
    <w:rPr>
      <w:rFonts w:ascii="Consolas" w:hAnsi="Consolas"/>
      <w:sz w:val="20"/>
      <w:szCs w:val="20"/>
    </w:rPr>
  </w:style>
  <w:style w:type="character" w:customStyle="1" w:styleId="HTMLPreformattedChar">
    <w:name w:val="HTML Preformatted Char"/>
    <w:basedOn w:val="DefaultParagraphFont"/>
    <w:link w:val="HTMLPreformatted"/>
    <w:rsid w:val="002E2E38"/>
    <w:rPr>
      <w:rFonts w:ascii="Consolas" w:hAnsi="Consolas"/>
    </w:rPr>
  </w:style>
  <w:style w:type="paragraph" w:styleId="Index1">
    <w:name w:val="index 1"/>
    <w:basedOn w:val="Normal"/>
    <w:next w:val="Normal"/>
    <w:autoRedefine/>
    <w:rsid w:val="002E2E38"/>
    <w:pPr>
      <w:ind w:left="240" w:hanging="240"/>
    </w:pPr>
  </w:style>
  <w:style w:type="paragraph" w:styleId="Index2">
    <w:name w:val="index 2"/>
    <w:basedOn w:val="Normal"/>
    <w:next w:val="Normal"/>
    <w:autoRedefine/>
    <w:rsid w:val="002E2E38"/>
    <w:pPr>
      <w:ind w:left="480" w:hanging="240"/>
    </w:pPr>
  </w:style>
  <w:style w:type="paragraph" w:styleId="Index3">
    <w:name w:val="index 3"/>
    <w:basedOn w:val="Normal"/>
    <w:next w:val="Normal"/>
    <w:autoRedefine/>
    <w:rsid w:val="002E2E38"/>
    <w:pPr>
      <w:ind w:left="720" w:hanging="240"/>
    </w:pPr>
  </w:style>
  <w:style w:type="paragraph" w:styleId="Index4">
    <w:name w:val="index 4"/>
    <w:basedOn w:val="Normal"/>
    <w:next w:val="Normal"/>
    <w:autoRedefine/>
    <w:rsid w:val="002E2E38"/>
    <w:pPr>
      <w:ind w:left="960" w:hanging="240"/>
    </w:pPr>
  </w:style>
  <w:style w:type="paragraph" w:styleId="Index5">
    <w:name w:val="index 5"/>
    <w:basedOn w:val="Normal"/>
    <w:next w:val="Normal"/>
    <w:autoRedefine/>
    <w:rsid w:val="002E2E38"/>
    <w:pPr>
      <w:ind w:left="1200" w:hanging="240"/>
    </w:pPr>
  </w:style>
  <w:style w:type="paragraph" w:styleId="Index6">
    <w:name w:val="index 6"/>
    <w:basedOn w:val="Normal"/>
    <w:next w:val="Normal"/>
    <w:autoRedefine/>
    <w:rsid w:val="002E2E38"/>
    <w:pPr>
      <w:ind w:left="1440" w:hanging="240"/>
    </w:pPr>
  </w:style>
  <w:style w:type="paragraph" w:styleId="Index7">
    <w:name w:val="index 7"/>
    <w:basedOn w:val="Normal"/>
    <w:next w:val="Normal"/>
    <w:autoRedefine/>
    <w:rsid w:val="002E2E38"/>
    <w:pPr>
      <w:ind w:left="1680" w:hanging="240"/>
    </w:pPr>
  </w:style>
  <w:style w:type="paragraph" w:styleId="Index8">
    <w:name w:val="index 8"/>
    <w:basedOn w:val="Normal"/>
    <w:next w:val="Normal"/>
    <w:autoRedefine/>
    <w:rsid w:val="002E2E38"/>
    <w:pPr>
      <w:ind w:left="1920" w:hanging="240"/>
    </w:pPr>
  </w:style>
  <w:style w:type="paragraph" w:styleId="Index9">
    <w:name w:val="index 9"/>
    <w:basedOn w:val="Normal"/>
    <w:next w:val="Normal"/>
    <w:autoRedefine/>
    <w:rsid w:val="002E2E38"/>
    <w:pPr>
      <w:ind w:left="2160" w:hanging="240"/>
    </w:pPr>
  </w:style>
  <w:style w:type="paragraph" w:styleId="IndexHeading">
    <w:name w:val="index heading"/>
    <w:basedOn w:val="Normal"/>
    <w:next w:val="Index1"/>
    <w:rsid w:val="002E2E38"/>
    <w:rPr>
      <w:rFonts w:ascii="Cambria" w:hAnsi="Cambria"/>
      <w:b/>
      <w:bCs/>
    </w:rPr>
  </w:style>
  <w:style w:type="paragraph" w:styleId="IntenseQuote">
    <w:name w:val="Intense Quote"/>
    <w:basedOn w:val="Normal"/>
    <w:next w:val="Normal"/>
    <w:link w:val="IntenseQuoteChar"/>
    <w:uiPriority w:val="30"/>
    <w:qFormat/>
    <w:rsid w:val="002E2E38"/>
    <w:pPr>
      <w:pBdr>
        <w:bottom w:val="single" w:sz="4" w:space="4" w:color="4F81BD"/>
      </w:pBdr>
      <w:spacing w:before="200" w:after="280"/>
      <w:ind w:left="936" w:right="936"/>
    </w:pPr>
    <w:rPr>
      <w:b/>
      <w:bCs/>
      <w:i/>
      <w:iCs/>
      <w:color w:val="4F81BD"/>
    </w:rPr>
  </w:style>
  <w:style w:type="character" w:customStyle="1" w:styleId="IntenseQuoteChar">
    <w:name w:val="Intense Quote Char"/>
    <w:basedOn w:val="DefaultParagraphFont"/>
    <w:link w:val="IntenseQuote"/>
    <w:uiPriority w:val="30"/>
    <w:rsid w:val="002E2E38"/>
    <w:rPr>
      <w:b/>
      <w:bCs/>
      <w:i/>
      <w:iCs/>
      <w:color w:val="4F81BD"/>
      <w:sz w:val="24"/>
      <w:szCs w:val="24"/>
    </w:rPr>
  </w:style>
  <w:style w:type="paragraph" w:styleId="List">
    <w:name w:val="List"/>
    <w:basedOn w:val="Normal"/>
    <w:rsid w:val="002E2E38"/>
    <w:pPr>
      <w:ind w:left="360" w:hanging="360"/>
      <w:contextualSpacing/>
    </w:pPr>
  </w:style>
  <w:style w:type="paragraph" w:styleId="List2">
    <w:name w:val="List 2"/>
    <w:basedOn w:val="Normal"/>
    <w:rsid w:val="002E2E38"/>
    <w:pPr>
      <w:ind w:left="720" w:hanging="360"/>
      <w:contextualSpacing/>
    </w:pPr>
  </w:style>
  <w:style w:type="paragraph" w:styleId="List3">
    <w:name w:val="List 3"/>
    <w:basedOn w:val="Normal"/>
    <w:rsid w:val="002E2E38"/>
    <w:pPr>
      <w:ind w:left="1080" w:hanging="360"/>
      <w:contextualSpacing/>
    </w:pPr>
  </w:style>
  <w:style w:type="paragraph" w:styleId="List4">
    <w:name w:val="List 4"/>
    <w:basedOn w:val="Normal"/>
    <w:rsid w:val="002E2E38"/>
    <w:pPr>
      <w:ind w:left="1440" w:hanging="360"/>
      <w:contextualSpacing/>
    </w:pPr>
  </w:style>
  <w:style w:type="paragraph" w:styleId="List5">
    <w:name w:val="List 5"/>
    <w:basedOn w:val="Normal"/>
    <w:rsid w:val="002E2E38"/>
    <w:pPr>
      <w:ind w:left="1800" w:hanging="360"/>
      <w:contextualSpacing/>
    </w:pPr>
  </w:style>
  <w:style w:type="paragraph" w:styleId="ListBullet">
    <w:name w:val="List Bullet"/>
    <w:basedOn w:val="Normal"/>
    <w:rsid w:val="002E2E38"/>
    <w:pPr>
      <w:numPr>
        <w:numId w:val="1"/>
      </w:numPr>
      <w:contextualSpacing/>
    </w:pPr>
  </w:style>
  <w:style w:type="paragraph" w:styleId="ListBullet2">
    <w:name w:val="List Bullet 2"/>
    <w:basedOn w:val="Normal"/>
    <w:rsid w:val="002E2E38"/>
    <w:pPr>
      <w:numPr>
        <w:numId w:val="2"/>
      </w:numPr>
      <w:contextualSpacing/>
    </w:pPr>
  </w:style>
  <w:style w:type="paragraph" w:styleId="ListBullet3">
    <w:name w:val="List Bullet 3"/>
    <w:basedOn w:val="Normal"/>
    <w:rsid w:val="002E2E38"/>
    <w:pPr>
      <w:numPr>
        <w:numId w:val="3"/>
      </w:numPr>
      <w:contextualSpacing/>
    </w:pPr>
  </w:style>
  <w:style w:type="paragraph" w:styleId="ListBullet4">
    <w:name w:val="List Bullet 4"/>
    <w:basedOn w:val="Normal"/>
    <w:rsid w:val="002E2E38"/>
    <w:pPr>
      <w:numPr>
        <w:numId w:val="4"/>
      </w:numPr>
      <w:contextualSpacing/>
    </w:pPr>
  </w:style>
  <w:style w:type="paragraph" w:styleId="ListBullet5">
    <w:name w:val="List Bullet 5"/>
    <w:basedOn w:val="Normal"/>
    <w:rsid w:val="002E2E38"/>
    <w:pPr>
      <w:numPr>
        <w:numId w:val="5"/>
      </w:numPr>
      <w:contextualSpacing/>
    </w:pPr>
  </w:style>
  <w:style w:type="paragraph" w:styleId="ListContinue">
    <w:name w:val="List Continue"/>
    <w:basedOn w:val="Normal"/>
    <w:rsid w:val="002E2E38"/>
    <w:pPr>
      <w:spacing w:after="120"/>
      <w:ind w:left="360"/>
      <w:contextualSpacing/>
    </w:pPr>
  </w:style>
  <w:style w:type="paragraph" w:styleId="ListContinue2">
    <w:name w:val="List Continue 2"/>
    <w:basedOn w:val="Normal"/>
    <w:rsid w:val="002E2E38"/>
    <w:pPr>
      <w:spacing w:after="120"/>
      <w:ind w:left="720"/>
      <w:contextualSpacing/>
    </w:pPr>
  </w:style>
  <w:style w:type="paragraph" w:styleId="ListContinue3">
    <w:name w:val="List Continue 3"/>
    <w:basedOn w:val="Normal"/>
    <w:rsid w:val="002E2E38"/>
    <w:pPr>
      <w:spacing w:after="120"/>
      <w:ind w:left="1080"/>
      <w:contextualSpacing/>
    </w:pPr>
  </w:style>
  <w:style w:type="paragraph" w:styleId="ListContinue4">
    <w:name w:val="List Continue 4"/>
    <w:basedOn w:val="Normal"/>
    <w:rsid w:val="002E2E38"/>
    <w:pPr>
      <w:spacing w:after="120"/>
      <w:ind w:left="1440"/>
      <w:contextualSpacing/>
    </w:pPr>
  </w:style>
  <w:style w:type="paragraph" w:styleId="ListContinue5">
    <w:name w:val="List Continue 5"/>
    <w:basedOn w:val="Normal"/>
    <w:rsid w:val="002E2E38"/>
    <w:pPr>
      <w:spacing w:after="120"/>
      <w:ind w:left="1800"/>
      <w:contextualSpacing/>
    </w:pPr>
  </w:style>
  <w:style w:type="paragraph" w:styleId="ListNumber">
    <w:name w:val="List Number"/>
    <w:basedOn w:val="Normal"/>
    <w:rsid w:val="002E2E38"/>
    <w:pPr>
      <w:numPr>
        <w:numId w:val="6"/>
      </w:numPr>
      <w:contextualSpacing/>
    </w:pPr>
  </w:style>
  <w:style w:type="paragraph" w:styleId="ListNumber2">
    <w:name w:val="List Number 2"/>
    <w:basedOn w:val="Normal"/>
    <w:rsid w:val="002E2E38"/>
    <w:pPr>
      <w:numPr>
        <w:numId w:val="7"/>
      </w:numPr>
      <w:contextualSpacing/>
    </w:pPr>
  </w:style>
  <w:style w:type="paragraph" w:styleId="ListNumber3">
    <w:name w:val="List Number 3"/>
    <w:basedOn w:val="Normal"/>
    <w:rsid w:val="002E2E38"/>
    <w:pPr>
      <w:numPr>
        <w:numId w:val="8"/>
      </w:numPr>
      <w:contextualSpacing/>
    </w:pPr>
  </w:style>
  <w:style w:type="paragraph" w:styleId="ListNumber4">
    <w:name w:val="List Number 4"/>
    <w:basedOn w:val="Normal"/>
    <w:rsid w:val="002E2E38"/>
    <w:pPr>
      <w:numPr>
        <w:numId w:val="9"/>
      </w:numPr>
      <w:contextualSpacing/>
    </w:pPr>
  </w:style>
  <w:style w:type="paragraph" w:styleId="ListNumber5">
    <w:name w:val="List Number 5"/>
    <w:basedOn w:val="Normal"/>
    <w:rsid w:val="002E2E38"/>
    <w:pPr>
      <w:numPr>
        <w:numId w:val="10"/>
      </w:numPr>
      <w:contextualSpacing/>
    </w:pPr>
  </w:style>
  <w:style w:type="paragraph" w:styleId="ListParagraph">
    <w:name w:val="List Paragraph"/>
    <w:basedOn w:val="Normal"/>
    <w:uiPriority w:val="34"/>
    <w:qFormat/>
    <w:rsid w:val="002E2E38"/>
    <w:pPr>
      <w:ind w:left="720"/>
      <w:contextualSpacing/>
    </w:pPr>
  </w:style>
  <w:style w:type="paragraph" w:styleId="MacroText">
    <w:name w:val="macro"/>
    <w:link w:val="MacroTextChar"/>
    <w:rsid w:val="002E2E38"/>
    <w:pPr>
      <w:tabs>
        <w:tab w:val="left" w:pos="480"/>
        <w:tab w:val="left" w:pos="960"/>
        <w:tab w:val="left" w:pos="1440"/>
        <w:tab w:val="left" w:pos="1920"/>
        <w:tab w:val="left" w:pos="2400"/>
        <w:tab w:val="left" w:pos="2880"/>
        <w:tab w:val="left" w:pos="3360"/>
        <w:tab w:val="left" w:pos="3840"/>
        <w:tab w:val="left" w:pos="4320"/>
      </w:tabs>
    </w:pPr>
    <w:rPr>
      <w:rFonts w:ascii="Consolas" w:hAnsi="Consolas"/>
    </w:rPr>
  </w:style>
  <w:style w:type="character" w:customStyle="1" w:styleId="MacroTextChar">
    <w:name w:val="Macro Text Char"/>
    <w:basedOn w:val="DefaultParagraphFont"/>
    <w:link w:val="MacroText"/>
    <w:rsid w:val="002E2E38"/>
    <w:rPr>
      <w:rFonts w:ascii="Consolas" w:hAnsi="Consolas"/>
      <w:lang w:val="en-US" w:eastAsia="en-US" w:bidi="ar-SA"/>
    </w:rPr>
  </w:style>
  <w:style w:type="paragraph" w:styleId="MessageHeader">
    <w:name w:val="Message Header"/>
    <w:basedOn w:val="Normal"/>
    <w:link w:val="MessageHeaderChar"/>
    <w:rsid w:val="002E2E38"/>
    <w:pPr>
      <w:pBdr>
        <w:top w:val="single" w:sz="6" w:space="1" w:color="auto"/>
        <w:left w:val="single" w:sz="6" w:space="1" w:color="auto"/>
        <w:bottom w:val="single" w:sz="6" w:space="1" w:color="auto"/>
        <w:right w:val="single" w:sz="6" w:space="1" w:color="auto"/>
      </w:pBdr>
      <w:shd w:val="pct20" w:color="auto" w:fill="auto"/>
      <w:ind w:left="1080" w:hanging="1080"/>
    </w:pPr>
    <w:rPr>
      <w:rFonts w:ascii="Cambria" w:hAnsi="Cambria"/>
    </w:rPr>
  </w:style>
  <w:style w:type="character" w:customStyle="1" w:styleId="MessageHeaderChar">
    <w:name w:val="Message Header Char"/>
    <w:basedOn w:val="DefaultParagraphFont"/>
    <w:link w:val="MessageHeader"/>
    <w:rsid w:val="002E2E38"/>
    <w:rPr>
      <w:rFonts w:ascii="Cambria" w:eastAsia="Times New Roman" w:hAnsi="Cambria" w:cs="Times New Roman"/>
      <w:sz w:val="24"/>
      <w:szCs w:val="24"/>
      <w:shd w:val="pct20" w:color="auto" w:fill="auto"/>
    </w:rPr>
  </w:style>
  <w:style w:type="paragraph" w:styleId="NoSpacing">
    <w:name w:val="No Spacing"/>
    <w:uiPriority w:val="1"/>
    <w:qFormat/>
    <w:rsid w:val="002E2E38"/>
    <w:rPr>
      <w:sz w:val="24"/>
      <w:szCs w:val="24"/>
    </w:rPr>
  </w:style>
  <w:style w:type="paragraph" w:styleId="NormalWeb">
    <w:name w:val="Normal (Web)"/>
    <w:basedOn w:val="Normal"/>
    <w:rsid w:val="002E2E38"/>
  </w:style>
  <w:style w:type="paragraph" w:styleId="NormalIndent">
    <w:name w:val="Normal Indent"/>
    <w:basedOn w:val="Normal"/>
    <w:rsid w:val="002E2E38"/>
    <w:pPr>
      <w:ind w:left="720"/>
    </w:pPr>
  </w:style>
  <w:style w:type="paragraph" w:styleId="NoteHeading">
    <w:name w:val="Note Heading"/>
    <w:basedOn w:val="Normal"/>
    <w:next w:val="Normal"/>
    <w:link w:val="NoteHeadingChar"/>
    <w:rsid w:val="002E2E38"/>
  </w:style>
  <w:style w:type="character" w:customStyle="1" w:styleId="NoteHeadingChar">
    <w:name w:val="Note Heading Char"/>
    <w:basedOn w:val="DefaultParagraphFont"/>
    <w:link w:val="NoteHeading"/>
    <w:rsid w:val="002E2E38"/>
    <w:rPr>
      <w:sz w:val="24"/>
      <w:szCs w:val="24"/>
    </w:rPr>
  </w:style>
  <w:style w:type="paragraph" w:styleId="PlainText">
    <w:name w:val="Plain Text"/>
    <w:basedOn w:val="Normal"/>
    <w:link w:val="PlainTextChar"/>
    <w:rsid w:val="002E2E38"/>
    <w:rPr>
      <w:rFonts w:ascii="Consolas" w:hAnsi="Consolas"/>
      <w:sz w:val="21"/>
      <w:szCs w:val="21"/>
    </w:rPr>
  </w:style>
  <w:style w:type="character" w:customStyle="1" w:styleId="PlainTextChar">
    <w:name w:val="Plain Text Char"/>
    <w:basedOn w:val="DefaultParagraphFont"/>
    <w:link w:val="PlainText"/>
    <w:rsid w:val="002E2E38"/>
    <w:rPr>
      <w:rFonts w:ascii="Consolas" w:hAnsi="Consolas"/>
      <w:sz w:val="21"/>
      <w:szCs w:val="21"/>
    </w:rPr>
  </w:style>
  <w:style w:type="paragraph" w:styleId="Quote">
    <w:name w:val="Quote"/>
    <w:basedOn w:val="Normal"/>
    <w:next w:val="Normal"/>
    <w:link w:val="QuoteChar"/>
    <w:uiPriority w:val="29"/>
    <w:qFormat/>
    <w:rsid w:val="002E2E38"/>
    <w:rPr>
      <w:i/>
      <w:iCs/>
      <w:color w:val="000000"/>
    </w:rPr>
  </w:style>
  <w:style w:type="character" w:customStyle="1" w:styleId="QuoteChar">
    <w:name w:val="Quote Char"/>
    <w:basedOn w:val="DefaultParagraphFont"/>
    <w:link w:val="Quote"/>
    <w:uiPriority w:val="29"/>
    <w:rsid w:val="002E2E38"/>
    <w:rPr>
      <w:i/>
      <w:iCs/>
      <w:color w:val="000000"/>
      <w:sz w:val="24"/>
      <w:szCs w:val="24"/>
    </w:rPr>
  </w:style>
  <w:style w:type="paragraph" w:styleId="Salutation">
    <w:name w:val="Salutation"/>
    <w:basedOn w:val="Normal"/>
    <w:next w:val="Normal"/>
    <w:link w:val="SalutationChar"/>
    <w:rsid w:val="002E2E38"/>
  </w:style>
  <w:style w:type="character" w:customStyle="1" w:styleId="SalutationChar">
    <w:name w:val="Salutation Char"/>
    <w:basedOn w:val="DefaultParagraphFont"/>
    <w:link w:val="Salutation"/>
    <w:rsid w:val="002E2E38"/>
    <w:rPr>
      <w:sz w:val="24"/>
      <w:szCs w:val="24"/>
    </w:rPr>
  </w:style>
  <w:style w:type="paragraph" w:styleId="Signature">
    <w:name w:val="Signature"/>
    <w:basedOn w:val="Normal"/>
    <w:link w:val="SignatureChar"/>
    <w:rsid w:val="002E2E38"/>
    <w:pPr>
      <w:ind w:left="4320"/>
    </w:pPr>
  </w:style>
  <w:style w:type="character" w:customStyle="1" w:styleId="SignatureChar">
    <w:name w:val="Signature Char"/>
    <w:basedOn w:val="DefaultParagraphFont"/>
    <w:link w:val="Signature"/>
    <w:rsid w:val="002E2E38"/>
    <w:rPr>
      <w:sz w:val="24"/>
      <w:szCs w:val="24"/>
    </w:rPr>
  </w:style>
  <w:style w:type="paragraph" w:styleId="Subtitle">
    <w:name w:val="Subtitle"/>
    <w:basedOn w:val="Normal"/>
    <w:next w:val="Normal"/>
    <w:link w:val="SubtitleChar"/>
    <w:qFormat/>
    <w:rsid w:val="002E2E38"/>
    <w:pPr>
      <w:numPr>
        <w:ilvl w:val="1"/>
      </w:numPr>
    </w:pPr>
    <w:rPr>
      <w:rFonts w:ascii="Cambria" w:hAnsi="Cambria"/>
      <w:i/>
      <w:iCs/>
      <w:color w:val="4F81BD"/>
      <w:spacing w:val="15"/>
    </w:rPr>
  </w:style>
  <w:style w:type="character" w:customStyle="1" w:styleId="SubtitleChar">
    <w:name w:val="Subtitle Char"/>
    <w:basedOn w:val="DefaultParagraphFont"/>
    <w:link w:val="Subtitle"/>
    <w:rsid w:val="002E2E38"/>
    <w:rPr>
      <w:rFonts w:ascii="Cambria" w:eastAsia="Times New Roman" w:hAnsi="Cambria" w:cs="Times New Roman"/>
      <w:i/>
      <w:iCs/>
      <w:color w:val="4F81BD"/>
      <w:spacing w:val="15"/>
      <w:sz w:val="24"/>
      <w:szCs w:val="24"/>
    </w:rPr>
  </w:style>
  <w:style w:type="paragraph" w:styleId="TableofAuthorities">
    <w:name w:val="table of authorities"/>
    <w:basedOn w:val="Normal"/>
    <w:next w:val="Normal"/>
    <w:rsid w:val="002E2E38"/>
    <w:pPr>
      <w:ind w:left="240" w:hanging="240"/>
    </w:pPr>
  </w:style>
  <w:style w:type="paragraph" w:styleId="TableofFigures">
    <w:name w:val="table of figures"/>
    <w:basedOn w:val="Normal"/>
    <w:next w:val="Normal"/>
    <w:rsid w:val="002E2E38"/>
  </w:style>
  <w:style w:type="paragraph" w:styleId="Title">
    <w:name w:val="Title"/>
    <w:basedOn w:val="Normal"/>
    <w:next w:val="Normal"/>
    <w:link w:val="TitleChar"/>
    <w:qFormat/>
    <w:rsid w:val="002E2E38"/>
    <w:pPr>
      <w:pBdr>
        <w:bottom w:val="single" w:sz="8" w:space="4" w:color="4F81BD"/>
      </w:pBdr>
      <w:spacing w:after="300"/>
      <w:contextualSpacing/>
    </w:pPr>
    <w:rPr>
      <w:rFonts w:ascii="Cambria" w:hAnsi="Cambria"/>
      <w:color w:val="17365D"/>
      <w:spacing w:val="5"/>
      <w:kern w:val="28"/>
      <w:sz w:val="52"/>
      <w:szCs w:val="52"/>
    </w:rPr>
  </w:style>
  <w:style w:type="character" w:customStyle="1" w:styleId="TitleChar">
    <w:name w:val="Title Char"/>
    <w:basedOn w:val="DefaultParagraphFont"/>
    <w:link w:val="Title"/>
    <w:rsid w:val="002E2E38"/>
    <w:rPr>
      <w:rFonts w:ascii="Cambria" w:eastAsia="Times New Roman" w:hAnsi="Cambria" w:cs="Times New Roman"/>
      <w:color w:val="17365D"/>
      <w:spacing w:val="5"/>
      <w:kern w:val="28"/>
      <w:sz w:val="52"/>
      <w:szCs w:val="52"/>
    </w:rPr>
  </w:style>
  <w:style w:type="paragraph" w:styleId="TOAHeading">
    <w:name w:val="toa heading"/>
    <w:basedOn w:val="Normal"/>
    <w:next w:val="Normal"/>
    <w:rsid w:val="002E2E38"/>
    <w:pPr>
      <w:spacing w:before="120"/>
    </w:pPr>
    <w:rPr>
      <w:rFonts w:ascii="Cambria" w:hAnsi="Cambria"/>
      <w:b/>
      <w:bCs/>
    </w:rPr>
  </w:style>
  <w:style w:type="paragraph" w:styleId="TOC1">
    <w:name w:val="toc 1"/>
    <w:basedOn w:val="Normal"/>
    <w:next w:val="Normal"/>
    <w:autoRedefine/>
    <w:rsid w:val="002E2E38"/>
    <w:pPr>
      <w:spacing w:after="100"/>
    </w:pPr>
  </w:style>
  <w:style w:type="paragraph" w:styleId="TOC2">
    <w:name w:val="toc 2"/>
    <w:basedOn w:val="Normal"/>
    <w:next w:val="Normal"/>
    <w:autoRedefine/>
    <w:rsid w:val="002E2E38"/>
    <w:pPr>
      <w:spacing w:after="100"/>
      <w:ind w:left="240"/>
    </w:pPr>
  </w:style>
  <w:style w:type="paragraph" w:styleId="TOC3">
    <w:name w:val="toc 3"/>
    <w:basedOn w:val="Normal"/>
    <w:next w:val="Normal"/>
    <w:autoRedefine/>
    <w:rsid w:val="002E2E38"/>
    <w:pPr>
      <w:spacing w:after="100"/>
      <w:ind w:left="480"/>
    </w:pPr>
  </w:style>
  <w:style w:type="paragraph" w:styleId="TOC4">
    <w:name w:val="toc 4"/>
    <w:basedOn w:val="Normal"/>
    <w:next w:val="Normal"/>
    <w:autoRedefine/>
    <w:rsid w:val="002E2E38"/>
    <w:pPr>
      <w:spacing w:after="100"/>
      <w:ind w:left="720"/>
    </w:pPr>
  </w:style>
  <w:style w:type="paragraph" w:styleId="TOC5">
    <w:name w:val="toc 5"/>
    <w:basedOn w:val="Normal"/>
    <w:next w:val="Normal"/>
    <w:autoRedefine/>
    <w:rsid w:val="002E2E38"/>
    <w:pPr>
      <w:spacing w:after="100"/>
      <w:ind w:left="960"/>
    </w:pPr>
  </w:style>
  <w:style w:type="paragraph" w:styleId="TOC6">
    <w:name w:val="toc 6"/>
    <w:basedOn w:val="Normal"/>
    <w:next w:val="Normal"/>
    <w:autoRedefine/>
    <w:rsid w:val="002E2E38"/>
    <w:pPr>
      <w:spacing w:after="100"/>
      <w:ind w:left="1200"/>
    </w:pPr>
  </w:style>
  <w:style w:type="paragraph" w:styleId="TOC7">
    <w:name w:val="toc 7"/>
    <w:basedOn w:val="Normal"/>
    <w:next w:val="Normal"/>
    <w:autoRedefine/>
    <w:rsid w:val="002E2E38"/>
    <w:pPr>
      <w:spacing w:after="100"/>
      <w:ind w:left="1440"/>
    </w:pPr>
  </w:style>
  <w:style w:type="paragraph" w:styleId="TOC8">
    <w:name w:val="toc 8"/>
    <w:basedOn w:val="Normal"/>
    <w:next w:val="Normal"/>
    <w:autoRedefine/>
    <w:rsid w:val="002E2E38"/>
    <w:pPr>
      <w:spacing w:after="100"/>
      <w:ind w:left="1680"/>
    </w:pPr>
  </w:style>
  <w:style w:type="paragraph" w:styleId="TOC9">
    <w:name w:val="toc 9"/>
    <w:basedOn w:val="Normal"/>
    <w:next w:val="Normal"/>
    <w:autoRedefine/>
    <w:rsid w:val="002E2E38"/>
    <w:pPr>
      <w:spacing w:after="100"/>
      <w:ind w:left="1920"/>
    </w:pPr>
  </w:style>
  <w:style w:type="paragraph" w:styleId="TOCHeading">
    <w:name w:val="TOC Heading"/>
    <w:basedOn w:val="Heading1"/>
    <w:next w:val="Normal"/>
    <w:uiPriority w:val="39"/>
    <w:semiHidden/>
    <w:unhideWhenUsed/>
    <w:qFormat/>
    <w:rsid w:val="002E2E38"/>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20141F-90D5-417D-9282-040B63956F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2026</Words>
  <Characters>11104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CERTIFICATION</vt:lpstr>
    </vt:vector>
  </TitlesOfParts>
  <Company>Thompson Hine LLP</Company>
  <LinksUpToDate>false</LinksUpToDate>
  <CharactersWithSpaces>13104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CERTIFICATION</dc:title>
  <dc:subject/>
  <dc:creator>CAMPBEMS</dc:creator>
  <cp:keywords/>
  <dc:description/>
  <cp:lastModifiedBy>Denise Raney</cp:lastModifiedBy>
  <cp:revision>2</cp:revision>
  <cp:lastPrinted>2012-02-29T18:32:00Z</cp:lastPrinted>
  <dcterms:created xsi:type="dcterms:W3CDTF">2018-02-27T20:21:00Z</dcterms:created>
  <dcterms:modified xsi:type="dcterms:W3CDTF">2018-02-27T20:21:00Z</dcterms:modified>
</cp:coreProperties>
</file>