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182C4" w14:textId="77777777" w:rsidR="00DB51F0" w:rsidRDefault="00AD4316">
      <w:pPr>
        <w:spacing w:line="100" w:lineRule="atLeast"/>
        <w:jc w:val="center"/>
        <w:rPr>
          <w:rFonts w:ascii="Times New Roman" w:hAnsi="Times New Roman" w:cs="Times New Roman"/>
          <w:color w:val="231F20"/>
          <w:sz w:val="24"/>
          <w:szCs w:val="24"/>
        </w:rPr>
      </w:pPr>
      <w:r>
        <w:rPr>
          <w:rFonts w:ascii="Times New Roman" w:hAnsi="Times New Roman" w:cs="Times New Roman"/>
          <w:color w:val="231F20"/>
          <w:sz w:val="24"/>
          <w:szCs w:val="24"/>
        </w:rPr>
        <w:t>Comments by AlphaStar</w:t>
      </w:r>
    </w:p>
    <w:p w14:paraId="67826687" w14:textId="77777777" w:rsidR="00DB51F0" w:rsidRDefault="00AD4316">
      <w:pPr>
        <w:spacing w:line="100" w:lineRule="atLeast"/>
        <w:jc w:val="center"/>
        <w:rPr>
          <w:rFonts w:ascii="Times New Roman" w:hAnsi="Times New Roman" w:cs="Times New Roman"/>
          <w:b/>
          <w:bCs/>
          <w:color w:val="231F20"/>
          <w:sz w:val="24"/>
          <w:szCs w:val="24"/>
        </w:rPr>
      </w:pPr>
      <w:r>
        <w:rPr>
          <w:rFonts w:ascii="Times New Roman" w:hAnsi="Times New Roman" w:cs="Times New Roman"/>
          <w:color w:val="231F20"/>
          <w:sz w:val="24"/>
          <w:szCs w:val="24"/>
        </w:rPr>
        <w:t>Before the</w:t>
      </w:r>
    </w:p>
    <w:p w14:paraId="10A43445" w14:textId="77777777" w:rsidR="00DB51F0" w:rsidRDefault="00AD4316">
      <w:pPr>
        <w:spacing w:line="100" w:lineRule="atLeast"/>
        <w:jc w:val="center"/>
        <w:rPr>
          <w:rFonts w:ascii="Times New Roman" w:hAnsi="Times New Roman" w:cs="Times New Roman"/>
          <w:color w:val="231F20"/>
          <w:sz w:val="24"/>
          <w:szCs w:val="24"/>
        </w:rPr>
      </w:pPr>
      <w:r>
        <w:rPr>
          <w:rFonts w:ascii="Times New Roman" w:hAnsi="Times New Roman" w:cs="Times New Roman"/>
          <w:b/>
          <w:bCs/>
          <w:color w:val="231F20"/>
          <w:sz w:val="24"/>
          <w:szCs w:val="24"/>
        </w:rPr>
        <w:t>FEDERAL COMMUNICATIONS COMMISSION</w:t>
      </w:r>
    </w:p>
    <w:p w14:paraId="0675EBC6" w14:textId="77777777" w:rsidR="00DB51F0" w:rsidRDefault="00AD4316">
      <w:pPr>
        <w:spacing w:line="100" w:lineRule="atLeast"/>
        <w:jc w:val="center"/>
        <w:rPr>
          <w:del w:id="0" w:author="Unknown Author" w:date="2017-10-23T01:31:00Z"/>
        </w:rPr>
      </w:pPr>
      <w:r>
        <w:rPr>
          <w:rFonts w:ascii="Times New Roman" w:hAnsi="Times New Roman" w:cs="Times New Roman"/>
          <w:color w:val="231F20"/>
          <w:sz w:val="24"/>
          <w:szCs w:val="24"/>
        </w:rPr>
        <w:t>Washington, DC 20554</w:t>
      </w:r>
    </w:p>
    <w:p w14:paraId="74E2C0F3" w14:textId="77777777" w:rsidR="00DB51F0" w:rsidRDefault="00AD4316">
      <w:pPr>
        <w:spacing w:line="100" w:lineRule="atLeast"/>
        <w:jc w:val="center"/>
      </w:pPr>
      <w:del w:id="1" w:author="Unknown Author" w:date="2017-10-23T01:31:00Z">
        <w:r>
          <w:rPr>
            <w:rFonts w:ascii="-webkit-standard" w:hAnsi="-webkit-standard" w:cs="-webkit-standard"/>
            <w:color w:val="000000"/>
            <w:sz w:val="27"/>
            <w:szCs w:val="27"/>
          </w:rPr>
          <w:delText> </w:delText>
        </w:r>
      </w:del>
    </w:p>
    <w:p w14:paraId="3A11290F" w14:textId="77777777" w:rsidR="00DB51F0" w:rsidRDefault="00AD4316">
      <w:pPr>
        <w:spacing w:before="60" w:after="60" w:line="100" w:lineRule="atLeast"/>
        <w:rPr>
          <w:rFonts w:ascii="Times New Roman" w:hAnsi="Times New Roman" w:cs="Times New Roman"/>
          <w:color w:val="000000"/>
          <w:sz w:val="24"/>
          <w:szCs w:val="24"/>
        </w:rPr>
      </w:pPr>
      <w:del w:id="2" w:author="Unknown Author" w:date="2017-10-23T01:31:00Z">
        <w:r>
          <w:rPr>
            <w:rFonts w:ascii="-webkit-standard" w:hAnsi="-webkit-standard" w:cs="-webkit-standard"/>
            <w:color w:val="000000"/>
            <w:sz w:val="27"/>
            <w:szCs w:val="27"/>
          </w:rPr>
          <w:delText> </w:delText>
        </w:r>
      </w:del>
    </w:p>
    <w:tbl>
      <w:tblPr>
        <w:tblW w:w="0" w:type="auto"/>
        <w:tblLayout w:type="fixed"/>
        <w:tblCellMar>
          <w:top w:w="15" w:type="dxa"/>
          <w:left w:w="15" w:type="dxa"/>
          <w:bottom w:w="15" w:type="dxa"/>
          <w:right w:w="15" w:type="dxa"/>
        </w:tblCellMar>
        <w:tblLook w:val="0000" w:firstRow="0" w:lastRow="0" w:firstColumn="0" w:lastColumn="0" w:noHBand="0" w:noVBand="0"/>
      </w:tblPr>
      <w:tblGrid>
        <w:gridCol w:w="4450"/>
        <w:gridCol w:w="80"/>
        <w:gridCol w:w="1440"/>
      </w:tblGrid>
      <w:tr w:rsidR="00DB51F0" w14:paraId="5F0CE5E3" w14:textId="77777777">
        <w:tc>
          <w:tcPr>
            <w:tcW w:w="4450" w:type="dxa"/>
            <w:shd w:val="clear" w:color="auto" w:fill="FFFFFF"/>
          </w:tcPr>
          <w:p w14:paraId="3F60E4D0" w14:textId="77777777" w:rsidR="00DB51F0" w:rsidRDefault="00AD4316">
            <w:pPr>
              <w:spacing w:line="100" w:lineRule="atLeast"/>
              <w:rPr>
                <w:del w:id="3" w:author="Unknown Author" w:date="2017-10-23T01:31:00Z"/>
              </w:rPr>
            </w:pPr>
            <w:r>
              <w:rPr>
                <w:rFonts w:ascii="Times New Roman" w:hAnsi="Times New Roman" w:cs="Times New Roman"/>
                <w:color w:val="000000"/>
                <w:sz w:val="24"/>
                <w:szCs w:val="24"/>
              </w:rPr>
              <w:t>In the Matter of</w:t>
            </w:r>
          </w:p>
          <w:p w14:paraId="0336DA88" w14:textId="77777777" w:rsidR="00DB51F0" w:rsidRDefault="00AD4316">
            <w:pPr>
              <w:spacing w:line="100" w:lineRule="atLeast"/>
            </w:pPr>
            <w:del w:id="4" w:author="Unknown Author" w:date="2017-10-23T01:31:00Z">
              <w:r>
                <w:rPr>
                  <w:rFonts w:ascii="-webkit-standard" w:hAnsi="-webkit-standard" w:cs="-webkit-standard"/>
                  <w:sz w:val="18"/>
                  <w:szCs w:val="18"/>
                </w:rPr>
                <w:delText> </w:delText>
              </w:r>
            </w:del>
          </w:p>
          <w:p w14:paraId="6A6A3426" w14:textId="77777777" w:rsidR="00DB51F0" w:rsidRDefault="00AD4316">
            <w:pPr>
              <w:spacing w:line="100" w:lineRule="atLeast"/>
              <w:rPr>
                <w:rFonts w:ascii="Times New Roman" w:hAnsi="Times New Roman" w:cs="Times New Roman"/>
                <w:color w:val="000000"/>
                <w:sz w:val="24"/>
                <w:szCs w:val="24"/>
              </w:rPr>
            </w:pPr>
            <w:r>
              <w:rPr>
                <w:rFonts w:ascii="Times New Roman" w:hAnsi="Times New Roman" w:cs="Times New Roman"/>
                <w:color w:val="000000"/>
                <w:sz w:val="24"/>
                <w:szCs w:val="24"/>
              </w:rPr>
              <w:t>Expanding Flexible Use in Mid-Band Spectrum Between 3.7 and 24 GHz</w:t>
            </w:r>
          </w:p>
        </w:tc>
        <w:tc>
          <w:tcPr>
            <w:tcW w:w="80" w:type="dxa"/>
            <w:shd w:val="clear" w:color="auto" w:fill="FFFFFF"/>
          </w:tcPr>
          <w:p w14:paraId="075F7E1C" w14:textId="77777777" w:rsidR="00DB51F0" w:rsidRDefault="00AD4316">
            <w:pPr>
              <w:spacing w:line="100" w:lineRule="atLeast"/>
              <w:rPr>
                <w:rFonts w:ascii="Times New Roman" w:hAnsi="Times New Roman" w:cs="Times New Roman"/>
                <w:color w:val="000000"/>
                <w:sz w:val="24"/>
                <w:szCs w:val="24"/>
              </w:rPr>
            </w:pPr>
            <w:r>
              <w:rPr>
                <w:rFonts w:ascii="Times New Roman" w:hAnsi="Times New Roman" w:cs="Times New Roman"/>
                <w:color w:val="000000"/>
                <w:sz w:val="24"/>
                <w:szCs w:val="24"/>
              </w:rPr>
              <w:t>)</w:t>
            </w:r>
          </w:p>
          <w:p w14:paraId="7575BCA7" w14:textId="77777777" w:rsidR="00DB51F0" w:rsidRDefault="00AD4316">
            <w:pPr>
              <w:spacing w:line="100" w:lineRule="atLeast"/>
              <w:rPr>
                <w:rFonts w:ascii="Times New Roman" w:hAnsi="Times New Roman" w:cs="Times New Roman"/>
                <w:color w:val="000000"/>
                <w:sz w:val="24"/>
                <w:szCs w:val="24"/>
              </w:rPr>
            </w:pPr>
            <w:r>
              <w:rPr>
                <w:rFonts w:ascii="Times New Roman" w:hAnsi="Times New Roman" w:cs="Times New Roman"/>
                <w:color w:val="000000"/>
                <w:sz w:val="24"/>
                <w:szCs w:val="24"/>
              </w:rPr>
              <w:t>)</w:t>
            </w:r>
          </w:p>
          <w:p w14:paraId="40D3539F" w14:textId="77777777" w:rsidR="00DB51F0" w:rsidRDefault="00AD4316">
            <w:pPr>
              <w:spacing w:line="100" w:lineRule="atLeast"/>
              <w:rPr>
                <w:rFonts w:ascii="Times New Roman" w:hAnsi="Times New Roman" w:cs="Times New Roman"/>
                <w:color w:val="000000"/>
                <w:sz w:val="24"/>
                <w:szCs w:val="24"/>
              </w:rPr>
            </w:pPr>
            <w:r>
              <w:rPr>
                <w:rFonts w:ascii="Times New Roman" w:hAnsi="Times New Roman" w:cs="Times New Roman"/>
                <w:color w:val="000000"/>
                <w:sz w:val="24"/>
                <w:szCs w:val="24"/>
              </w:rPr>
              <w:t>)</w:t>
            </w:r>
          </w:p>
          <w:p w14:paraId="063BC578" w14:textId="77777777" w:rsidR="00DB51F0" w:rsidRDefault="00AD4316">
            <w:pPr>
              <w:spacing w:line="100" w:lineRule="atLeast"/>
              <w:rPr>
                <w:del w:id="5" w:author="Unknown Author" w:date="2017-10-23T01:31:00Z"/>
                <w:rFonts w:ascii="-webkit-standard" w:hAnsi="-webkit-standard" w:cs="-webkit-standard" w:hint="eastAsia"/>
                <w:sz w:val="18"/>
                <w:szCs w:val="18"/>
              </w:rPr>
            </w:pPr>
            <w:r>
              <w:rPr>
                <w:rFonts w:ascii="Times New Roman" w:hAnsi="Times New Roman" w:cs="Times New Roman"/>
                <w:color w:val="000000"/>
                <w:sz w:val="24"/>
                <w:szCs w:val="24"/>
              </w:rPr>
              <w:t>)</w:t>
            </w:r>
          </w:p>
        </w:tc>
        <w:tc>
          <w:tcPr>
            <w:tcW w:w="1440" w:type="dxa"/>
            <w:shd w:val="clear" w:color="auto" w:fill="FFFFFF"/>
          </w:tcPr>
          <w:p w14:paraId="3E1343BE" w14:textId="77777777" w:rsidR="00DB51F0" w:rsidRDefault="00AD4316">
            <w:pPr>
              <w:spacing w:line="100" w:lineRule="atLeast"/>
            </w:pPr>
            <w:del w:id="6" w:author="Unknown Author" w:date="2017-10-23T01:31:00Z">
              <w:r>
                <w:rPr>
                  <w:rFonts w:ascii="-webkit-standard" w:hAnsi="-webkit-standard" w:cs="-webkit-standard"/>
                  <w:sz w:val="18"/>
                  <w:szCs w:val="18"/>
                </w:rPr>
                <w:delText> </w:delText>
              </w:r>
            </w:del>
          </w:p>
          <w:p w14:paraId="041A9DE1" w14:textId="77777777" w:rsidR="00DB51F0" w:rsidRDefault="00AD4316">
            <w:pPr>
              <w:spacing w:line="100" w:lineRule="atLeast"/>
            </w:pPr>
            <w:del w:id="7" w:author="Unknown Author" w:date="2017-10-23T01:31:00Z">
              <w:r>
                <w:rPr>
                  <w:rFonts w:ascii="-webkit-standard" w:hAnsi="-webkit-standard" w:cs="-webkit-standard"/>
                  <w:color w:val="000000"/>
                  <w:sz w:val="18"/>
                  <w:szCs w:val="18"/>
                </w:rPr>
                <w:delText> </w:delText>
              </w:r>
            </w:del>
          </w:p>
          <w:p w14:paraId="0C2769A7" w14:textId="77777777" w:rsidR="00DB51F0" w:rsidRDefault="00AD4316">
            <w:pPr>
              <w:spacing w:line="100" w:lineRule="atLeast"/>
            </w:pPr>
            <w:r>
              <w:rPr>
                <w:rFonts w:ascii="Times New Roman" w:hAnsi="Times New Roman" w:cs="Times New Roman"/>
                <w:color w:val="000000"/>
                <w:sz w:val="24"/>
                <w:szCs w:val="24"/>
              </w:rPr>
              <w:t>GN Docket No. 17-183</w:t>
            </w:r>
          </w:p>
        </w:tc>
      </w:tr>
    </w:tbl>
    <w:p w14:paraId="0CDC147A" w14:textId="77777777" w:rsidR="00DB51F0" w:rsidRDefault="00AD4316">
      <w:pPr>
        <w:spacing w:before="60" w:line="100" w:lineRule="atLeast"/>
        <w:rPr>
          <w:del w:id="8" w:author="g g" w:date="2017-10-23T02:52:00Z"/>
        </w:rPr>
      </w:pPr>
      <w:del w:id="9" w:author="Unknown Author" w:date="2017-10-23T01:32:00Z">
        <w:r>
          <w:rPr>
            <w:rFonts w:ascii="-webkit-standard" w:hAnsi="-webkit-standard" w:cs="-webkit-standard"/>
            <w:color w:val="000000"/>
            <w:sz w:val="27"/>
            <w:szCs w:val="27"/>
          </w:rPr>
          <w:delText> </w:delText>
        </w:r>
      </w:del>
    </w:p>
    <w:p w14:paraId="720A4C15" w14:textId="77777777" w:rsidR="00DB51F0" w:rsidRDefault="00AD4316">
      <w:pPr>
        <w:spacing w:before="60" w:after="60" w:line="100" w:lineRule="atLeast"/>
      </w:pPr>
      <w:del w:id="10" w:author="Unknown Author" w:date="2017-10-23T01:31:00Z">
        <w:r>
          <w:rPr>
            <w:rFonts w:ascii="-webkit-standard" w:hAnsi="-webkit-standard" w:cs="-webkit-standard"/>
            <w:color w:val="000000"/>
            <w:sz w:val="27"/>
            <w:szCs w:val="27"/>
          </w:rPr>
          <w:delText> </w:delText>
        </w:r>
      </w:del>
    </w:p>
    <w:p w14:paraId="1015B193" w14:textId="77777777" w:rsidR="00DB51F0" w:rsidRDefault="00AD4316">
      <w:pPr>
        <w:spacing w:before="60" w:line="100" w:lineRule="atLeast"/>
        <w:rPr>
          <w:rFonts w:ascii="Times New Roman" w:hAnsi="Times New Roman" w:cs="Times New Roman"/>
          <w:b/>
          <w:bCs/>
          <w:color w:val="000000"/>
          <w:sz w:val="24"/>
          <w:szCs w:val="24"/>
        </w:rPr>
      </w:pPr>
      <w:r>
        <w:rPr>
          <w:rFonts w:ascii="Times New Roman" w:hAnsi="Times New Roman" w:cs="Times New Roman"/>
          <w:b/>
          <w:bCs/>
          <w:color w:val="000000"/>
          <w:sz w:val="24"/>
          <w:szCs w:val="24"/>
        </w:rPr>
        <w:t>To:</w:t>
      </w:r>
      <w:del w:id="11" w:author="Unknown Author" w:date="2017-10-23T01:32:00Z">
        <w:r>
          <w:rPr>
            <w:rFonts w:ascii="Times New Roman" w:hAnsi="Times New Roman" w:cs="Times New Roman"/>
            <w:b/>
            <w:bCs/>
            <w:color w:val="000000"/>
            <w:sz w:val="15"/>
            <w:szCs w:val="15"/>
          </w:rPr>
          <w:delText> </w:delText>
        </w:r>
      </w:del>
      <w:ins w:id="12" w:author="Unknown Author" w:date="2017-10-23T01:32:00Z">
        <w:r>
          <w:rPr>
            <w:rFonts w:ascii="Times New Roman" w:hAnsi="Times New Roman" w:cs="Times New Roman"/>
            <w:b/>
            <w:bCs/>
            <w:color w:val="000000"/>
            <w:sz w:val="24"/>
            <w:szCs w:val="24"/>
          </w:rPr>
          <w:t xml:space="preserve">  </w:t>
        </w:r>
      </w:ins>
      <w:r>
        <w:rPr>
          <w:rFonts w:ascii="Times New Roman" w:hAnsi="Times New Roman" w:cs="Times New Roman"/>
          <w:color w:val="000000"/>
          <w:sz w:val="24"/>
          <w:szCs w:val="24"/>
        </w:rPr>
        <w:t>The Commission</w:t>
      </w:r>
    </w:p>
    <w:p w14:paraId="2B4A1644" w14:textId="77777777" w:rsidR="00F264CE" w:rsidRDefault="00F264CE">
      <w:pPr>
        <w:pStyle w:val="p1"/>
        <w:divId w:val="1001084442"/>
        <w:rPr>
          <w:ins w:id="13" w:author="M AW" w:date="2017-10-23T03:22:00Z"/>
          <w:b/>
          <w:bCs/>
          <w:sz w:val="24"/>
          <w:szCs w:val="24"/>
        </w:rPr>
      </w:pPr>
    </w:p>
    <w:p w14:paraId="5444FB94" w14:textId="77777777" w:rsidR="00F264CE" w:rsidRDefault="00AD4316">
      <w:pPr>
        <w:pStyle w:val="p1"/>
        <w:divId w:val="1001084442"/>
        <w:rPr>
          <w:ins w:id="14" w:author="M AW" w:date="2017-10-23T03:22:00Z"/>
        </w:rPr>
      </w:pPr>
      <w:del w:id="15" w:author="M AW" w:date="2017-10-23T03:21:00Z">
        <w:r w:rsidDel="00F264CE">
          <w:rPr>
            <w:b/>
            <w:bCs/>
            <w:sz w:val="24"/>
            <w:szCs w:val="24"/>
          </w:rPr>
          <w:delText>Re:</w:delText>
        </w:r>
        <w:r w:rsidDel="00F264CE">
          <w:rPr>
            <w:b/>
            <w:bCs/>
            <w:sz w:val="15"/>
            <w:szCs w:val="15"/>
          </w:rPr>
          <w:delText> </w:delText>
        </w:r>
      </w:del>
      <w:ins w:id="16" w:author="Unknown Author" w:date="2017-10-23T01:32:00Z">
        <w:del w:id="17" w:author="M AW" w:date="2017-10-23T03:21:00Z">
          <w:r w:rsidDel="00F264CE">
            <w:rPr>
              <w:b/>
              <w:bCs/>
              <w:sz w:val="24"/>
              <w:szCs w:val="24"/>
            </w:rPr>
            <w:delText xml:space="preserve">  </w:delText>
          </w:r>
        </w:del>
      </w:ins>
      <w:del w:id="18" w:author="M AW" w:date="2017-10-23T03:21:00Z">
        <w:r w:rsidDel="00F264CE">
          <w:rPr>
            <w:sz w:val="24"/>
            <w:szCs w:val="24"/>
          </w:rPr>
          <w:delText>Protect medium and small size satellite service providers.</w:delText>
        </w:r>
      </w:del>
      <w:ins w:id="19" w:author="M AW" w:date="2017-10-23T03:22:00Z">
        <w:r w:rsidR="00F264CE">
          <w:rPr>
            <w:rStyle w:val="s1"/>
          </w:rPr>
          <w:t xml:space="preserve">Re: </w:t>
        </w:r>
        <w:r w:rsidR="00F264CE">
          <w:rPr>
            <w:rStyle w:val="apple-converted-space"/>
            <w:rFonts w:ascii="TimesNewRomanPS-BoldMT" w:hAnsi="TimesNewRomanPS-BoldMT"/>
            <w:b/>
            <w:bCs/>
            <w:sz w:val="24"/>
            <w:szCs w:val="24"/>
          </w:rPr>
          <w:t xml:space="preserve">  </w:t>
        </w:r>
        <w:r w:rsidR="00F264CE">
          <w:rPr>
            <w:rStyle w:val="s1"/>
          </w:rPr>
          <w:t>Intelsat and Intel proposal will protect medium and small size satellite service providers</w:t>
        </w:r>
      </w:ins>
    </w:p>
    <w:p w14:paraId="7574448A" w14:textId="77777777" w:rsidR="00DB51F0" w:rsidRDefault="00DB51F0">
      <w:pPr>
        <w:spacing w:before="60" w:line="100" w:lineRule="atLeast"/>
        <w:rPr>
          <w:ins w:id="20" w:author="g g" w:date="2017-10-23T02:54:00Z"/>
        </w:rPr>
      </w:pPr>
    </w:p>
    <w:p w14:paraId="087651EE" w14:textId="77777777" w:rsidR="00DB51F0" w:rsidRDefault="00DB51F0">
      <w:pPr>
        <w:spacing w:before="60" w:line="100" w:lineRule="atLeast"/>
        <w:rPr>
          <w:ins w:id="21" w:author="g g" w:date="2017-10-23T02:54:00Z"/>
          <w:rFonts w:ascii="Times New Roman" w:hAnsi="Times New Roman"/>
          <w:sz w:val="24"/>
          <w:szCs w:val="24"/>
        </w:rPr>
      </w:pPr>
    </w:p>
    <w:p w14:paraId="3E31CB3D" w14:textId="77777777" w:rsidR="00DB51F0" w:rsidRDefault="00DB51F0">
      <w:pPr>
        <w:spacing w:before="60" w:line="100" w:lineRule="atLeast"/>
        <w:rPr>
          <w:del w:id="22" w:author="g g" w:date="2017-10-23T02:54:00Z"/>
          <w:rFonts w:ascii="Times New Roman" w:hAnsi="Times New Roman"/>
          <w:sz w:val="24"/>
          <w:szCs w:val="24"/>
        </w:rPr>
      </w:pPr>
    </w:p>
    <w:p w14:paraId="174EAA58" w14:textId="77777777" w:rsidR="00DB51F0" w:rsidRDefault="00AD4316">
      <w:pPr>
        <w:spacing w:before="60" w:line="100" w:lineRule="atLeast"/>
        <w:rPr>
          <w:del w:id="23" w:author="g g" w:date="2017-10-23T02:52:00Z"/>
        </w:rPr>
      </w:pPr>
      <w:del w:id="24" w:author="Unknown Author" w:date="2017-10-23T01:32:00Z">
        <w:r>
          <w:rPr>
            <w:rFonts w:ascii="-webkit-standard" w:hAnsi="-webkit-standard" w:cs="-webkit-standard"/>
            <w:color w:val="000000"/>
            <w:sz w:val="27"/>
            <w:szCs w:val="27"/>
          </w:rPr>
          <w:delText> </w:delText>
        </w:r>
      </w:del>
    </w:p>
    <w:p w14:paraId="3FE9BAE0" w14:textId="77777777" w:rsidR="00DB51F0" w:rsidRDefault="00AD4316">
      <w:pPr>
        <w:spacing w:before="60" w:line="100" w:lineRule="atLeast"/>
        <w:rPr>
          <w:del w:id="25" w:author="g g" w:date="2017-10-23T02:54:00Z"/>
        </w:rPr>
      </w:pPr>
      <w:del w:id="26" w:author="Unknown Author" w:date="2017-10-23T01:32:00Z">
        <w:r>
          <w:rPr>
            <w:rFonts w:ascii="Times New Roman" w:hAnsi="Times New Roman" w:cs="Times New Roman"/>
            <w:color w:val="000000"/>
            <w:sz w:val="15"/>
            <w:szCs w:val="15"/>
          </w:rPr>
          <w:delText> </w:delText>
        </w:r>
      </w:del>
    </w:p>
    <w:p w14:paraId="04B2F31A" w14:textId="77777777" w:rsidR="00DB51F0" w:rsidRDefault="00AD4316">
      <w:pPr>
        <w:spacing w:before="60" w:line="100" w:lineRule="atLeast"/>
        <w:rPr>
          <w:ins w:id="27" w:author="g g" w:date="2017-10-23T02:54:00Z"/>
        </w:rPr>
      </w:pPr>
      <w:ins w:id="28" w:author="M AW" w:date="2017-10-20T22:55:00Z">
        <w:r>
          <w:rPr>
            <w:rFonts w:ascii="Times New Roman" w:hAnsi="Times New Roman" w:cs="Times New Roman"/>
            <w:color w:val="000000"/>
            <w:sz w:val="24"/>
            <w:szCs w:val="24"/>
          </w:rPr>
          <w:t>Alpha</w:t>
        </w:r>
      </w:ins>
      <w:del w:id="29" w:author="Unknown Author" w:date="2017-10-23T01:33:00Z">
        <w:r>
          <w:rPr>
            <w:rFonts w:ascii="Times New Roman" w:hAnsi="Times New Roman" w:cs="Times New Roman"/>
            <w:color w:val="000000"/>
            <w:sz w:val="15"/>
            <w:szCs w:val="15"/>
          </w:rPr>
          <w:delText>s</w:delText>
        </w:r>
      </w:del>
      <w:ins w:id="30" w:author="Unknown Author" w:date="2017-10-23T01:33:00Z">
        <w:r>
          <w:rPr>
            <w:rFonts w:ascii="Times New Roman" w:hAnsi="Times New Roman" w:cs="Times New Roman"/>
            <w:color w:val="000000"/>
            <w:sz w:val="24"/>
            <w:szCs w:val="24"/>
          </w:rPr>
          <w:t>S</w:t>
        </w:r>
      </w:ins>
      <w:ins w:id="31" w:author="M AW" w:date="2017-10-20T22:55:00Z">
        <w:r>
          <w:rPr>
            <w:rFonts w:ascii="Times New Roman" w:hAnsi="Times New Roman" w:cs="Times New Roman"/>
            <w:color w:val="000000"/>
            <w:sz w:val="24"/>
            <w:szCs w:val="24"/>
          </w:rPr>
          <w:t xml:space="preserve">tar and </w:t>
        </w:r>
      </w:ins>
      <w:r>
        <w:rPr>
          <w:rFonts w:ascii="Times New Roman" w:hAnsi="Times New Roman" w:cs="Times New Roman"/>
          <w:color w:val="000000"/>
          <w:sz w:val="24"/>
          <w:szCs w:val="24"/>
        </w:rPr>
        <w:t xml:space="preserve">AlphaStar America LLC (hereinafter referred to as “AlphaStar”), founded in 1994, </w:t>
      </w:r>
      <w:del w:id="32" w:author="Unknown Author" w:date="2017-10-23T01:33:00Z">
        <w:r>
          <w:rPr>
            <w:rFonts w:ascii="Times New Roman" w:hAnsi="Times New Roman" w:cs="Times New Roman"/>
            <w:color w:val="000000"/>
            <w:sz w:val="15"/>
            <w:szCs w:val="15"/>
          </w:rPr>
          <w:delText>is</w:delText>
        </w:r>
      </w:del>
      <w:ins w:id="33" w:author="M AW" w:date="2017-10-23T03:08:00Z">
        <w:r w:rsidR="00382C1C">
          <w:rPr>
            <w:rFonts w:ascii="Times New Roman" w:hAnsi="Times New Roman" w:cs="Times New Roman"/>
            <w:color w:val="000000"/>
            <w:sz w:val="24"/>
            <w:szCs w:val="24"/>
          </w:rPr>
          <w:t xml:space="preserve">is </w:t>
        </w:r>
      </w:ins>
      <w:ins w:id="34" w:author="Unknown Author" w:date="2017-10-23T01:33:00Z">
        <w:del w:id="35" w:author="M AW" w:date="2017-10-23T03:08:00Z">
          <w:r w:rsidDel="00382C1C">
            <w:rPr>
              <w:rFonts w:ascii="Times New Roman" w:hAnsi="Times New Roman" w:cs="Times New Roman"/>
              <w:color w:val="000000"/>
              <w:sz w:val="24"/>
              <w:szCs w:val="24"/>
            </w:rPr>
            <w:delText>are</w:delText>
          </w:r>
        </w:del>
      </w:ins>
      <w:del w:id="36" w:author="M AW" w:date="2017-10-23T03:08:00Z">
        <w:r w:rsidDel="00382C1C">
          <w:rPr>
            <w:rFonts w:ascii="Times New Roman" w:hAnsi="Times New Roman" w:cs="Times New Roman"/>
            <w:color w:val="000000"/>
            <w:sz w:val="24"/>
            <w:szCs w:val="24"/>
          </w:rPr>
          <w:delText xml:space="preserve"> </w:delText>
        </w:r>
      </w:del>
      <w:r>
        <w:rPr>
          <w:rFonts w:ascii="Times New Roman" w:hAnsi="Times New Roman" w:cs="Times New Roman"/>
          <w:color w:val="000000"/>
          <w:sz w:val="24"/>
          <w:szCs w:val="24"/>
        </w:rPr>
        <w:t>one of the original four satellite television broadcast providers. The company is now engaged in both satellite broadcasting and broadband. AlphaStar was one of the early entities to acquire FCC mmWave licenses over time, including C Band, Ku Band, Ka band and Microwave licenses.</w:t>
      </w:r>
    </w:p>
    <w:p w14:paraId="6024EA1C" w14:textId="77777777" w:rsidR="00DB51F0" w:rsidRDefault="00DB51F0">
      <w:pPr>
        <w:spacing w:line="100" w:lineRule="atLeast"/>
        <w:rPr>
          <w:ins w:id="37" w:author="g g" w:date="2017-10-23T02:54:00Z"/>
          <w:rFonts w:ascii="Times New Roman" w:hAnsi="Times New Roman"/>
          <w:sz w:val="24"/>
          <w:szCs w:val="24"/>
        </w:rPr>
      </w:pPr>
    </w:p>
    <w:p w14:paraId="033620D2" w14:textId="77777777" w:rsidR="00DB51F0" w:rsidRDefault="00DB51F0">
      <w:pPr>
        <w:spacing w:line="100" w:lineRule="atLeast"/>
        <w:rPr>
          <w:del w:id="38" w:author="g g" w:date="2017-10-23T02:54:00Z"/>
          <w:rFonts w:ascii="Times New Roman" w:hAnsi="Times New Roman"/>
          <w:sz w:val="24"/>
          <w:szCs w:val="24"/>
        </w:rPr>
      </w:pPr>
    </w:p>
    <w:p w14:paraId="4E95DA4D" w14:textId="77777777" w:rsidR="00DB51F0" w:rsidRDefault="00AD4316">
      <w:pPr>
        <w:spacing w:line="100" w:lineRule="atLeast"/>
        <w:rPr>
          <w:del w:id="39" w:author="Unknown Author" w:date="2017-10-23T02:01:00Z"/>
          <w:rFonts w:ascii="Times New Roman" w:hAnsi="Times New Roman" w:cs="Times New Roman"/>
          <w:color w:val="000000"/>
          <w:sz w:val="15"/>
          <w:szCs w:val="15"/>
        </w:rPr>
      </w:pPr>
      <w:del w:id="40" w:author="Unknown Author" w:date="2017-10-23T02:01:00Z">
        <w:r>
          <w:rPr>
            <w:rFonts w:ascii="Times New Roman" w:hAnsi="Times New Roman" w:cs="Times New Roman"/>
            <w:color w:val="000000"/>
            <w:sz w:val="15"/>
            <w:szCs w:val="15"/>
          </w:rPr>
          <w:delText> </w:delText>
        </w:r>
      </w:del>
    </w:p>
    <w:p w14:paraId="65E496C9" w14:textId="77777777" w:rsidR="00DB51F0" w:rsidRDefault="00AD4316">
      <w:pPr>
        <w:spacing w:line="100" w:lineRule="atLeast"/>
        <w:rPr>
          <w:del w:id="41" w:author="g g" w:date="2017-10-23T02:54:00Z"/>
        </w:rPr>
      </w:pPr>
      <w:del w:id="42" w:author="Unknown Author" w:date="2017-10-23T02:01:00Z">
        <w:r>
          <w:rPr>
            <w:rFonts w:ascii="Times New Roman" w:hAnsi="Times New Roman" w:cs="Times New Roman"/>
            <w:color w:val="000000"/>
            <w:sz w:val="15"/>
            <w:szCs w:val="15"/>
          </w:rPr>
          <w:delText> </w:delText>
        </w:r>
      </w:del>
    </w:p>
    <w:p w14:paraId="0D79938F" w14:textId="77777777" w:rsidR="00DB51F0" w:rsidRDefault="00AD4316">
      <w:pPr>
        <w:spacing w:line="100" w:lineRule="atLeast"/>
        <w:rPr>
          <w:ins w:id="43" w:author="g g" w:date="2017-10-23T02:54:00Z"/>
        </w:rPr>
      </w:pPr>
      <w:r>
        <w:rPr>
          <w:rFonts w:ascii="Times New Roman" w:hAnsi="Times New Roman" w:cs="Times New Roman"/>
          <w:color w:val="000000"/>
          <w:sz w:val="24"/>
          <w:szCs w:val="24"/>
        </w:rPr>
        <w:t xml:space="preserve">AlphaStar has a strong historical and financial interest in the FCC decision regarding the use of the C Band (or </w:t>
      </w:r>
      <w:del w:id="44" w:author="Unknown Author" w:date="2017-10-23T02:01:00Z">
        <w:r>
          <w:rPr>
            <w:rFonts w:ascii="Times New Roman" w:hAnsi="Times New Roman" w:cs="Times New Roman"/>
            <w:color w:val="000000"/>
            <w:sz w:val="15"/>
            <w:szCs w:val="15"/>
          </w:rPr>
          <w:delText> </w:delText>
        </w:r>
      </w:del>
      <w:r>
        <w:rPr>
          <w:rFonts w:ascii="Times New Roman" w:hAnsi="Times New Roman" w:cs="Times New Roman"/>
          <w:color w:val="000000"/>
          <w:sz w:val="24"/>
          <w:szCs w:val="24"/>
        </w:rPr>
        <w:t>Mid-Band) 37.00-42.00 GHz and other mmWave spectrums. The company intends to continue to offer satellite services and would be adversely affected if the use of these licensed spectrums were opened to wireless networks without adequate safeguards. The company seeks protection from wireless providers' interference. AlphaStar urges the FCC to protect satellite service providers, especially medium and small operators.</w:t>
      </w:r>
    </w:p>
    <w:p w14:paraId="0C1E9611" w14:textId="77777777" w:rsidR="00DB51F0" w:rsidRDefault="00DB51F0">
      <w:pPr>
        <w:spacing w:line="100" w:lineRule="atLeast"/>
        <w:rPr>
          <w:del w:id="45" w:author="g g" w:date="2017-10-23T02:54:00Z"/>
          <w:rFonts w:ascii="Times New Roman" w:hAnsi="Times New Roman" w:cs="Times New Roman"/>
          <w:color w:val="000000"/>
          <w:sz w:val="24"/>
          <w:szCs w:val="24"/>
        </w:rPr>
      </w:pPr>
    </w:p>
    <w:p w14:paraId="0C6FB7BC" w14:textId="77777777" w:rsidR="00DB51F0" w:rsidRDefault="00AD4316">
      <w:pPr>
        <w:spacing w:line="324" w:lineRule="atLeast"/>
        <w:rPr>
          <w:del w:id="46" w:author="Unknown Author" w:date="2017-10-23T02:11:00Z"/>
        </w:rPr>
      </w:pPr>
      <w:del w:id="47" w:author="M AW" w:date="2017-10-21T21:18:00Z">
        <w:r>
          <w:rPr>
            <w:rFonts w:ascii="Times New Roman" w:hAnsi="Times New Roman" w:cs="Times New Roman"/>
            <w:color w:val="000000"/>
            <w:sz w:val="15"/>
            <w:szCs w:val="15"/>
          </w:rPr>
          <w:delText xml:space="preserve">AlphaStar recognizes the </w:delText>
        </w:r>
      </w:del>
      <w:del w:id="48" w:author="Unknown Author" w:date="2017-10-23T02:02:00Z">
        <w:r>
          <w:rPr>
            <w:rFonts w:ascii="Times New Roman" w:hAnsi="Times New Roman" w:cs="Times New Roman"/>
            <w:color w:val="000000"/>
            <w:sz w:val="15"/>
            <w:szCs w:val="15"/>
          </w:rPr>
          <w:delText> </w:delText>
        </w:r>
      </w:del>
    </w:p>
    <w:p w14:paraId="34E86B8F" w14:textId="77777777" w:rsidR="00DB51F0" w:rsidRDefault="00DB51F0">
      <w:pPr>
        <w:spacing w:line="324" w:lineRule="atLeast"/>
        <w:rPr>
          <w:del w:id="49" w:author="g g" w:date="2017-10-23T02:51:00Z"/>
          <w:rFonts w:ascii="Times New Roman" w:hAnsi="Times New Roman" w:cs="Times New Roman"/>
          <w:color w:val="000000"/>
          <w:sz w:val="15"/>
          <w:szCs w:val="15"/>
        </w:rPr>
      </w:pPr>
    </w:p>
    <w:p w14:paraId="537312A2" w14:textId="77777777" w:rsidR="00DB51F0" w:rsidRDefault="00DB51F0">
      <w:pPr>
        <w:spacing w:line="324" w:lineRule="atLeast"/>
        <w:rPr>
          <w:rFonts w:ascii="Times New Roman" w:hAnsi="Times New Roman" w:cs="Times New Roman"/>
          <w:color w:val="000000"/>
          <w:sz w:val="15"/>
          <w:szCs w:val="15"/>
        </w:rPr>
      </w:pPr>
    </w:p>
    <w:p w14:paraId="009EA7D9" w14:textId="77777777" w:rsidR="00DB51F0" w:rsidRDefault="00AD4316">
      <w:pPr>
        <w:spacing w:line="100" w:lineRule="atLeast"/>
      </w:pPr>
      <w:del w:id="50" w:author="Unknown Author" w:date="2017-10-23T01:40:00Z">
        <w:r>
          <w:rPr>
            <w:rFonts w:ascii="Times New Roman" w:hAnsi="Times New Roman" w:cs="Times New Roman"/>
            <w:color w:val="000000"/>
            <w:sz w:val="15"/>
            <w:szCs w:val="15"/>
          </w:rPr>
          <w:delText xml:space="preserve">  </w:delText>
        </w:r>
      </w:del>
      <w:ins w:id="51" w:author="M AW" w:date="2017-10-20T23:02:00Z">
        <w:r>
          <w:rPr>
            <w:rFonts w:ascii="Times New Roman" w:hAnsi="Times New Roman" w:cs="Times New Roman"/>
            <w:color w:val="000000"/>
            <w:sz w:val="24"/>
            <w:szCs w:val="24"/>
          </w:rPr>
          <w:t xml:space="preserve">C </w:t>
        </w:r>
      </w:ins>
      <w:del w:id="52" w:author="Unknown Author" w:date="2017-10-23T01:40:00Z">
        <w:r>
          <w:rPr>
            <w:rFonts w:ascii="Times New Roman" w:hAnsi="Times New Roman" w:cs="Times New Roman"/>
            <w:color w:val="000000"/>
            <w:sz w:val="15"/>
            <w:szCs w:val="15"/>
          </w:rPr>
          <w:delText>b</w:delText>
        </w:r>
      </w:del>
      <w:ins w:id="53" w:author="Unknown Author" w:date="2017-10-23T01:40:00Z">
        <w:r>
          <w:rPr>
            <w:rFonts w:ascii="Times New Roman" w:hAnsi="Times New Roman" w:cs="Times New Roman"/>
            <w:color w:val="000000"/>
            <w:sz w:val="24"/>
            <w:szCs w:val="24"/>
          </w:rPr>
          <w:t>B</w:t>
        </w:r>
      </w:ins>
      <w:ins w:id="54" w:author="M AW" w:date="2017-10-20T23:02:00Z">
        <w:r>
          <w:rPr>
            <w:rFonts w:ascii="Times New Roman" w:hAnsi="Times New Roman" w:cs="Times New Roman"/>
            <w:color w:val="000000"/>
            <w:sz w:val="24"/>
            <w:szCs w:val="24"/>
          </w:rPr>
          <w:t xml:space="preserve">and </w:t>
        </w:r>
      </w:ins>
      <w:ins w:id="55" w:author="M AW" w:date="2017-10-21T21:18:00Z">
        <w:r>
          <w:rPr>
            <w:rFonts w:ascii="Times New Roman" w:hAnsi="Times New Roman" w:cs="Times New Roman"/>
            <w:color w:val="000000"/>
            <w:sz w:val="24"/>
            <w:szCs w:val="24"/>
          </w:rPr>
          <w:t xml:space="preserve">spectrum </w:t>
        </w:r>
      </w:ins>
      <w:ins w:id="56" w:author="M AW" w:date="2017-10-20T23:03:00Z">
        <w:r>
          <w:rPr>
            <w:rFonts w:ascii="Times New Roman" w:hAnsi="Times New Roman" w:cs="Times New Roman"/>
            <w:color w:val="000000"/>
            <w:sz w:val="24"/>
            <w:szCs w:val="24"/>
          </w:rPr>
          <w:t>belongs to satellite providers</w:t>
        </w:r>
      </w:ins>
      <w:ins w:id="57" w:author="Unknown Author" w:date="2017-10-23T01:40:00Z">
        <w:r>
          <w:rPr>
            <w:rFonts w:ascii="Times New Roman" w:hAnsi="Times New Roman" w:cs="Times New Roman"/>
            <w:color w:val="000000"/>
            <w:sz w:val="24"/>
            <w:szCs w:val="24"/>
          </w:rPr>
          <w:t xml:space="preserve">, </w:t>
        </w:r>
      </w:ins>
      <w:del w:id="58" w:author="Unknown Author" w:date="2017-10-23T01:40:00Z">
        <w:r>
          <w:rPr>
            <w:rFonts w:ascii="Times New Roman" w:hAnsi="Times New Roman" w:cs="Times New Roman"/>
            <w:color w:val="000000"/>
            <w:sz w:val="15"/>
            <w:szCs w:val="15"/>
          </w:rPr>
          <w:delText xml:space="preserve"> </w:delText>
        </w:r>
      </w:del>
      <w:ins w:id="59" w:author="M AW" w:date="2017-10-20T23:06:00Z">
        <w:r>
          <w:rPr>
            <w:rFonts w:ascii="Times New Roman" w:hAnsi="Times New Roman" w:cs="Times New Roman"/>
            <w:color w:val="000000"/>
            <w:sz w:val="24"/>
            <w:szCs w:val="24"/>
          </w:rPr>
          <w:t xml:space="preserve">and </w:t>
        </w:r>
      </w:ins>
      <w:ins w:id="60" w:author="M AW" w:date="2017-10-20T23:04:00Z">
        <w:r>
          <w:rPr>
            <w:rFonts w:ascii="Times New Roman" w:hAnsi="Times New Roman" w:cs="Times New Roman"/>
            <w:color w:val="000000"/>
            <w:sz w:val="24"/>
            <w:szCs w:val="24"/>
          </w:rPr>
          <w:t xml:space="preserve">it is </w:t>
        </w:r>
      </w:ins>
      <w:del w:id="61" w:author="Unknown Author" w:date="2017-10-23T01:40:00Z">
        <w:r>
          <w:rPr>
            <w:rFonts w:ascii="Times New Roman" w:hAnsi="Times New Roman" w:cs="Times New Roman"/>
            <w:color w:val="000000"/>
            <w:sz w:val="15"/>
            <w:szCs w:val="15"/>
          </w:rPr>
          <w:delText xml:space="preserve">is </w:delText>
        </w:r>
      </w:del>
      <w:ins w:id="62" w:author="M AW" w:date="2017-10-20T23:04:00Z">
        <w:r>
          <w:rPr>
            <w:rFonts w:ascii="Times New Roman" w:hAnsi="Times New Roman" w:cs="Times New Roman"/>
            <w:color w:val="000000"/>
            <w:sz w:val="24"/>
            <w:szCs w:val="24"/>
          </w:rPr>
          <w:t xml:space="preserve">the bread and butter of small and medium size satellite </w:t>
        </w:r>
      </w:ins>
      <w:del w:id="63" w:author="Unknown Author" w:date="2017-10-23T02:08:00Z">
        <w:r>
          <w:rPr>
            <w:rFonts w:ascii="Times New Roman" w:hAnsi="Times New Roman" w:cs="Times New Roman"/>
            <w:color w:val="000000"/>
            <w:sz w:val="15"/>
            <w:szCs w:val="15"/>
          </w:rPr>
          <w:delText>providers</w:delText>
        </w:r>
      </w:del>
      <w:ins w:id="64" w:author="Unknown Author" w:date="2017-10-23T02:08:00Z">
        <w:r>
          <w:rPr>
            <w:rFonts w:ascii="Times New Roman" w:hAnsi="Times New Roman" w:cs="Times New Roman"/>
            <w:color w:val="000000"/>
            <w:sz w:val="24"/>
            <w:szCs w:val="24"/>
          </w:rPr>
          <w:t>operators</w:t>
        </w:r>
      </w:ins>
      <w:ins w:id="65" w:author="Unknown Author" w:date="2017-10-23T01:40:00Z">
        <w:r>
          <w:rPr>
            <w:rFonts w:ascii="Times New Roman" w:hAnsi="Times New Roman" w:cs="Times New Roman"/>
            <w:color w:val="000000"/>
            <w:sz w:val="24"/>
            <w:szCs w:val="24"/>
          </w:rPr>
          <w:t>,</w:t>
        </w:r>
      </w:ins>
      <w:ins w:id="66" w:author="M AW" w:date="2017-10-20T23:05:00Z">
        <w:r>
          <w:rPr>
            <w:rFonts w:ascii="Times New Roman" w:hAnsi="Times New Roman" w:cs="Times New Roman"/>
            <w:color w:val="000000"/>
            <w:sz w:val="24"/>
            <w:szCs w:val="24"/>
          </w:rPr>
          <w:t xml:space="preserve"> especially in rural and remote areas</w:t>
        </w:r>
      </w:ins>
      <w:ins w:id="67" w:author="M AW" w:date="2017-10-20T23:07:00Z">
        <w:r>
          <w:rPr>
            <w:rFonts w:ascii="Times New Roman" w:hAnsi="Times New Roman" w:cs="Times New Roman"/>
            <w:color w:val="000000"/>
            <w:sz w:val="24"/>
            <w:szCs w:val="24"/>
          </w:rPr>
          <w:t>.</w:t>
        </w:r>
      </w:ins>
      <w:ins w:id="68" w:author="Unknown Author" w:date="2017-10-23T01:40:00Z">
        <w:r>
          <w:rPr>
            <w:rFonts w:ascii="Times New Roman" w:hAnsi="Times New Roman" w:cs="Times New Roman"/>
            <w:color w:val="000000"/>
            <w:sz w:val="24"/>
            <w:szCs w:val="24"/>
          </w:rPr>
          <w:t xml:space="preserve"> </w:t>
        </w:r>
      </w:ins>
      <w:ins w:id="69" w:author="M AW" w:date="2017-10-21T21:18:00Z">
        <w:r>
          <w:rPr>
            <w:rFonts w:ascii="Times New Roman" w:hAnsi="Times New Roman" w:cs="Times New Roman"/>
            <w:color w:val="000000"/>
            <w:sz w:val="24"/>
            <w:szCs w:val="24"/>
          </w:rPr>
          <w:t>However,</w:t>
        </w:r>
      </w:ins>
      <w:ins w:id="70" w:author="Unknown Author" w:date="2017-10-23T01:40:00Z">
        <w:r>
          <w:rPr>
            <w:rFonts w:ascii="Times New Roman" w:hAnsi="Times New Roman" w:cs="Times New Roman"/>
            <w:color w:val="000000"/>
            <w:sz w:val="24"/>
            <w:szCs w:val="24"/>
          </w:rPr>
          <w:t xml:space="preserve"> </w:t>
        </w:r>
      </w:ins>
      <w:ins w:id="71" w:author="M AW" w:date="2017-10-21T21:17:00Z">
        <w:r>
          <w:rPr>
            <w:rFonts w:ascii="Times New Roman" w:hAnsi="Times New Roman" w:cs="Times New Roman"/>
            <w:color w:val="000000"/>
            <w:sz w:val="24"/>
            <w:szCs w:val="24"/>
          </w:rPr>
          <w:t xml:space="preserve">AlphaStar recognizes the need </w:t>
        </w:r>
      </w:ins>
      <w:del w:id="72" w:author="Unknown Author" w:date="2017-10-23T01:41:00Z">
        <w:r>
          <w:rPr>
            <w:rFonts w:ascii="Times New Roman" w:hAnsi="Times New Roman" w:cs="Times New Roman"/>
            <w:color w:val="000000"/>
            <w:sz w:val="15"/>
            <w:szCs w:val="15"/>
          </w:rPr>
          <w:delText>o</w:delText>
        </w:r>
      </w:del>
      <w:ins w:id="73" w:author="Unknown Author" w:date="2017-10-23T01:41:00Z">
        <w:r>
          <w:rPr>
            <w:rFonts w:ascii="Times New Roman" w:hAnsi="Times New Roman" w:cs="Times New Roman"/>
            <w:color w:val="000000"/>
            <w:sz w:val="24"/>
            <w:szCs w:val="24"/>
          </w:rPr>
          <w:t>for</w:t>
        </w:r>
      </w:ins>
      <w:del w:id="74" w:author="Unknown Author" w:date="2017-10-23T01:41:00Z">
        <w:r>
          <w:rPr>
            <w:rFonts w:ascii="Times New Roman" w:hAnsi="Times New Roman" w:cs="Times New Roman"/>
            <w:color w:val="000000"/>
            <w:sz w:val="15"/>
            <w:szCs w:val="15"/>
          </w:rPr>
          <w:delText>f</w:delText>
        </w:r>
      </w:del>
      <w:ins w:id="75" w:author="M AW" w:date="2017-10-21T21:17:00Z">
        <w:r>
          <w:rPr>
            <w:rFonts w:ascii="Times New Roman" w:hAnsi="Times New Roman" w:cs="Times New Roman"/>
            <w:color w:val="000000"/>
            <w:sz w:val="24"/>
            <w:szCs w:val="24"/>
          </w:rPr>
          <w:t xml:space="preserve"> additional spectrum to promote 5G wireless applications and recognizes that C Band offers excellent technical specifications for that purpose</w:t>
        </w:r>
      </w:ins>
      <w:ins w:id="76" w:author="M AW" w:date="2017-10-21T21:20:00Z">
        <w:r>
          <w:rPr>
            <w:rFonts w:ascii="Times New Roman" w:hAnsi="Times New Roman" w:cs="Times New Roman"/>
            <w:color w:val="000000"/>
            <w:sz w:val="24"/>
            <w:szCs w:val="24"/>
          </w:rPr>
          <w:t>.</w:t>
        </w:r>
      </w:ins>
    </w:p>
    <w:p w14:paraId="6199DEE3" w14:textId="77777777" w:rsidR="00DB51F0" w:rsidRDefault="00DB51F0">
      <w:pPr>
        <w:spacing w:line="100" w:lineRule="atLeast"/>
        <w:rPr>
          <w:del w:id="77" w:author="g g" w:date="2017-10-23T02:51:00Z"/>
          <w:rFonts w:ascii="Times New Roman" w:hAnsi="Times New Roman" w:cs="Times New Roman"/>
          <w:color w:val="000000"/>
          <w:sz w:val="15"/>
          <w:szCs w:val="15"/>
        </w:rPr>
      </w:pPr>
    </w:p>
    <w:p w14:paraId="67088700" w14:textId="77777777" w:rsidR="00DB51F0" w:rsidRDefault="00DB51F0">
      <w:pPr>
        <w:spacing w:line="100" w:lineRule="atLeast"/>
        <w:rPr>
          <w:rFonts w:ascii="Times New Roman" w:hAnsi="Times New Roman" w:cs="Times New Roman"/>
          <w:color w:val="000000"/>
          <w:sz w:val="24"/>
          <w:szCs w:val="24"/>
        </w:rPr>
      </w:pPr>
    </w:p>
    <w:p w14:paraId="4D2FFCD1" w14:textId="77777777" w:rsidR="00DB51F0" w:rsidRDefault="00AD4316">
      <w:pPr>
        <w:spacing w:line="100" w:lineRule="atLeast"/>
      </w:pPr>
      <w:del w:id="78" w:author="M AW" w:date="2017-10-20T22:59:00Z">
        <w:r>
          <w:rPr>
            <w:rFonts w:ascii="Times New Roman" w:hAnsi="Times New Roman" w:cs="Times New Roman"/>
            <w:color w:val="000000"/>
            <w:sz w:val="15"/>
            <w:szCs w:val="15"/>
          </w:rPr>
          <w:delText xml:space="preserve">unique value and optimal use of the 5G wireless networks. </w:delText>
        </w:r>
      </w:del>
      <w:del w:id="79" w:author="Unknown Author" w:date="2017-10-23T01:41:00Z">
        <w:r>
          <w:rPr>
            <w:rFonts w:ascii="Times New Roman" w:hAnsi="Times New Roman" w:cs="Times New Roman"/>
            <w:color w:val="000000"/>
            <w:sz w:val="15"/>
            <w:szCs w:val="15"/>
          </w:rPr>
          <w:delText xml:space="preserve"> </w:delText>
        </w:r>
      </w:del>
      <w:ins w:id="80" w:author="M AW" w:date="2017-10-21T21:19:00Z">
        <w:r>
          <w:rPr>
            <w:rFonts w:ascii="Times New Roman" w:hAnsi="Times New Roman" w:cs="Times New Roman"/>
            <w:color w:val="000000"/>
            <w:sz w:val="24"/>
            <w:szCs w:val="24"/>
          </w:rPr>
          <w:t xml:space="preserve">If the </w:t>
        </w:r>
      </w:ins>
      <w:del w:id="81" w:author="Unknown Author" w:date="2017-10-23T01:41:00Z">
        <w:r>
          <w:rPr>
            <w:rFonts w:ascii="Times New Roman" w:hAnsi="Times New Roman" w:cs="Times New Roman"/>
            <w:color w:val="000000"/>
            <w:sz w:val="15"/>
            <w:szCs w:val="15"/>
          </w:rPr>
          <w:delText xml:space="preserve"> </w:delText>
        </w:r>
      </w:del>
      <w:del w:id="82" w:author="M AW" w:date="2017-10-21T21:19:00Z">
        <w:r>
          <w:rPr>
            <w:rFonts w:ascii="Times New Roman" w:hAnsi="Times New Roman" w:cs="Times New Roman"/>
            <w:color w:val="000000"/>
            <w:sz w:val="15"/>
            <w:szCs w:val="15"/>
          </w:rPr>
          <w:delText>However, were the</w:delText>
        </w:r>
      </w:del>
      <w:r>
        <w:rPr>
          <w:rFonts w:ascii="Times New Roman" w:hAnsi="Times New Roman" w:cs="Times New Roman"/>
          <w:color w:val="000000"/>
          <w:sz w:val="24"/>
          <w:szCs w:val="24"/>
        </w:rPr>
        <w:t xml:space="preserve">FCC </w:t>
      </w:r>
      <w:del w:id="83" w:author="Unknown Author" w:date="2017-10-23T02:09:00Z">
        <w:r>
          <w:rPr>
            <w:rFonts w:ascii="Times New Roman" w:hAnsi="Times New Roman" w:cs="Times New Roman"/>
            <w:color w:val="000000"/>
            <w:sz w:val="15"/>
            <w:szCs w:val="15"/>
          </w:rPr>
          <w:delText>allowed</w:delText>
        </w:r>
      </w:del>
      <w:del w:id="84" w:author="M AW" w:date="2017-10-21T21:19:00Z">
        <w:r>
          <w:rPr>
            <w:rFonts w:ascii="Times New Roman" w:hAnsi="Times New Roman" w:cs="Times New Roman"/>
            <w:color w:val="000000"/>
            <w:sz w:val="15"/>
            <w:szCs w:val="15"/>
          </w:rPr>
          <w:delText xml:space="preserve">to </w:delText>
        </w:r>
      </w:del>
      <w:ins w:id="85" w:author="Unknown Author" w:date="2017-10-23T02:09:00Z">
        <w:r>
          <w:rPr>
            <w:rFonts w:ascii="Times New Roman" w:hAnsi="Times New Roman" w:cs="Times New Roman"/>
            <w:color w:val="000000"/>
            <w:sz w:val="24"/>
            <w:szCs w:val="24"/>
          </w:rPr>
          <w:t>were to allow</w:t>
        </w:r>
      </w:ins>
      <w:r>
        <w:rPr>
          <w:rFonts w:ascii="Times New Roman" w:hAnsi="Times New Roman" w:cs="Times New Roman"/>
          <w:color w:val="000000"/>
          <w:sz w:val="24"/>
          <w:szCs w:val="24"/>
        </w:rPr>
        <w:t xml:space="preserve"> the use of satellite bands for wireless applications, this could damage the medium and small size satellite operators, if there is no protection. From the comments submitted here, it seems that there are three options to permit the coexistence of both satellite and wireless providers.</w:t>
      </w:r>
      <w:del w:id="86" w:author="Unknown Author" w:date="2017-10-23T02:22:00Z">
        <w:r>
          <w:rPr>
            <w:rFonts w:ascii="Times New Roman" w:hAnsi="Times New Roman" w:cs="Times New Roman"/>
            <w:color w:val="000000"/>
            <w:sz w:val="24"/>
            <w:szCs w:val="24"/>
          </w:rPr>
          <w:delText xml:space="preserve"> </w:delText>
        </w:r>
      </w:del>
    </w:p>
    <w:p w14:paraId="4502B465" w14:textId="77777777" w:rsidR="00DB51F0" w:rsidRDefault="00DB51F0">
      <w:pPr>
        <w:spacing w:line="100" w:lineRule="atLeast"/>
        <w:rPr>
          <w:rFonts w:ascii="Times New Roman" w:hAnsi="Times New Roman" w:cs="Times New Roman"/>
          <w:color w:val="000000"/>
          <w:sz w:val="24"/>
          <w:szCs w:val="24"/>
        </w:rPr>
      </w:pPr>
    </w:p>
    <w:p w14:paraId="13CF51B3" w14:textId="77777777" w:rsidR="00DB51F0" w:rsidRDefault="00AD4316">
      <w:pPr>
        <w:spacing w:line="100" w:lineRule="atLeast"/>
        <w:rPr>
          <w:rFonts w:ascii="Times New Roman" w:hAnsi="Times New Roman" w:cs="Times New Roman"/>
          <w:color w:val="000000"/>
          <w:sz w:val="24"/>
          <w:szCs w:val="24"/>
        </w:rPr>
      </w:pPr>
      <w:r>
        <w:rPr>
          <w:rFonts w:ascii="Times New Roman" w:hAnsi="Times New Roman" w:cs="Times New Roman"/>
          <w:color w:val="000000"/>
          <w:sz w:val="24"/>
          <w:szCs w:val="24"/>
        </w:rPr>
        <w:t>The first option is the sale of the licenses to use mmWave spectrums to wireless providers by satellite operators. The sale option is by definition going out of business for satellite operators, especially medium and small operators, as they need the licenses to operate.</w:t>
      </w:r>
    </w:p>
    <w:p w14:paraId="137DECB0" w14:textId="77777777" w:rsidR="00DB51F0" w:rsidRDefault="00DB51F0">
      <w:pPr>
        <w:spacing w:line="100" w:lineRule="atLeast"/>
        <w:rPr>
          <w:rFonts w:ascii="Times New Roman" w:hAnsi="Times New Roman" w:cs="Times New Roman"/>
          <w:color w:val="000000"/>
          <w:sz w:val="24"/>
          <w:szCs w:val="24"/>
        </w:rPr>
      </w:pPr>
    </w:p>
    <w:p w14:paraId="60EDD94D" w14:textId="77777777" w:rsidR="00DB51F0" w:rsidRDefault="00DB51F0">
      <w:pPr>
        <w:spacing w:line="100" w:lineRule="atLeast"/>
        <w:rPr>
          <w:del w:id="87" w:author="g g" w:date="2017-10-23T02:51:00Z"/>
          <w:rFonts w:ascii="Times New Roman" w:hAnsi="Times New Roman"/>
          <w:sz w:val="24"/>
          <w:szCs w:val="24"/>
        </w:rPr>
      </w:pPr>
    </w:p>
    <w:p w14:paraId="1FB6561C" w14:textId="77777777" w:rsidR="00DB51F0" w:rsidRDefault="00AD4316">
      <w:pPr>
        <w:spacing w:line="100" w:lineRule="atLeast"/>
        <w:rPr>
          <w:ins w:id="88" w:author="M AW" w:date="2017-10-21T21:26:00Z"/>
        </w:rPr>
      </w:pPr>
      <w:r>
        <w:rPr>
          <w:rFonts w:ascii="Times New Roman" w:hAnsi="Times New Roman" w:cs="Times New Roman"/>
          <w:color w:val="000000"/>
          <w:sz w:val="24"/>
          <w:szCs w:val="24"/>
        </w:rPr>
        <w:t>The second option is sharing the spectrum between sat</w:t>
      </w:r>
      <w:r>
        <w:rPr>
          <w:rFonts w:ascii="Times New Roman" w:hAnsi="Times New Roman" w:cs="Times New Roman"/>
          <w:sz w:val="24"/>
          <w:szCs w:val="24"/>
        </w:rPr>
        <w:t>ellite and wireless providers. This option  is akin to sharing between David and Goliath. In real life, the underdog rarely wins.</w:t>
      </w:r>
    </w:p>
    <w:p w14:paraId="311242AB" w14:textId="77777777" w:rsidR="00DB51F0" w:rsidRDefault="00DB51F0">
      <w:pPr>
        <w:spacing w:line="100" w:lineRule="atLeast"/>
        <w:rPr>
          <w:ins w:id="89" w:author="M AW" w:date="2017-10-21T21:26:00Z"/>
          <w:rFonts w:ascii="Times New Roman" w:hAnsi="Times New Roman" w:cs="Times New Roman"/>
          <w:color w:val="000000"/>
          <w:sz w:val="24"/>
          <w:szCs w:val="24"/>
        </w:rPr>
      </w:pPr>
    </w:p>
    <w:p w14:paraId="24947370" w14:textId="77777777" w:rsidR="00DB51F0" w:rsidRDefault="00AD4316">
      <w:pPr>
        <w:spacing w:line="100" w:lineRule="atLeast"/>
        <w:rPr>
          <w:del w:id="90" w:author="g g" w:date="2017-10-23T02:51:00Z"/>
        </w:rPr>
      </w:pPr>
      <w:ins w:id="91" w:author="M AW" w:date="2017-10-21T21:26:00Z">
        <w:r>
          <w:rPr>
            <w:rFonts w:ascii="Times New Roman" w:hAnsi="Times New Roman" w:cs="Times New Roman"/>
            <w:color w:val="000000"/>
            <w:sz w:val="24"/>
            <w:szCs w:val="24"/>
          </w:rPr>
          <w:t>The third option was proposed by Inte</w:t>
        </w:r>
      </w:ins>
      <w:ins w:id="92" w:author="M AW" w:date="2017-10-21T21:34:00Z">
        <w:r>
          <w:rPr>
            <w:rFonts w:ascii="Times New Roman" w:hAnsi="Times New Roman" w:cs="Times New Roman"/>
            <w:color w:val="000000"/>
            <w:sz w:val="24"/>
            <w:szCs w:val="24"/>
          </w:rPr>
          <w:t xml:space="preserve">lsat </w:t>
        </w:r>
      </w:ins>
      <w:ins w:id="93" w:author="M AW" w:date="2017-10-21T21:26:00Z">
        <w:r>
          <w:rPr>
            <w:rFonts w:ascii="Times New Roman" w:hAnsi="Times New Roman" w:cs="Times New Roman"/>
            <w:color w:val="000000"/>
            <w:sz w:val="24"/>
            <w:szCs w:val="24"/>
          </w:rPr>
          <w:t xml:space="preserve">and </w:t>
        </w:r>
      </w:ins>
      <w:ins w:id="94" w:author="M AW" w:date="2017-10-21T21:27:00Z">
        <w:r>
          <w:rPr>
            <w:rFonts w:ascii="Times New Roman" w:hAnsi="Times New Roman" w:cs="Times New Roman"/>
            <w:color w:val="000000"/>
            <w:sz w:val="24"/>
            <w:szCs w:val="24"/>
          </w:rPr>
          <w:t>Inte</w:t>
        </w:r>
      </w:ins>
      <w:ins w:id="95" w:author="M AW" w:date="2017-10-21T21:34:00Z">
        <w:r>
          <w:rPr>
            <w:rFonts w:ascii="Times New Roman" w:hAnsi="Times New Roman" w:cs="Times New Roman"/>
            <w:color w:val="000000"/>
            <w:sz w:val="24"/>
            <w:szCs w:val="24"/>
          </w:rPr>
          <w:t>l.</w:t>
        </w:r>
      </w:ins>
      <w:ins w:id="96" w:author="g g" w:date="2017-10-23T02:51:00Z">
        <w:r>
          <w:rPr>
            <w:rFonts w:ascii="Times New Roman" w:hAnsi="Times New Roman" w:cs="Times New Roman"/>
            <w:color w:val="000000"/>
            <w:sz w:val="24"/>
            <w:szCs w:val="24"/>
          </w:rPr>
          <w:t xml:space="preserve"> </w:t>
        </w:r>
      </w:ins>
    </w:p>
    <w:p w14:paraId="6E1D56F1" w14:textId="77777777" w:rsidR="00DB51F0" w:rsidRDefault="00AD4316">
      <w:pPr>
        <w:spacing w:line="100" w:lineRule="atLeast"/>
        <w:rPr>
          <w:del w:id="97" w:author="Unknown Author" w:date="2017-10-23T01:45:00Z"/>
        </w:rPr>
      </w:pPr>
      <w:del w:id="98" w:author="M AW" w:date="2017-10-21T21:31:00Z">
        <w:r>
          <w:rPr>
            <w:rFonts w:ascii="-webkit-standard" w:hAnsi="-webkit-standard" w:cs="-webkit-standard"/>
            <w:color w:val="000000"/>
            <w:sz w:val="27"/>
            <w:szCs w:val="27"/>
          </w:rPr>
          <w:delText> </w:delText>
        </w:r>
      </w:del>
    </w:p>
    <w:p w14:paraId="769D51C9" w14:textId="77777777" w:rsidR="00DB51F0" w:rsidRDefault="00AD4316">
      <w:pPr>
        <w:spacing w:line="100" w:lineRule="atLeast"/>
        <w:rPr>
          <w:rFonts w:ascii="Times New Roman" w:hAnsi="Times New Roman" w:cs="Times New Roman"/>
          <w:sz w:val="24"/>
          <w:szCs w:val="24"/>
        </w:rPr>
      </w:pPr>
      <w:del w:id="99" w:author="Unknown Author" w:date="2017-10-23T01:45:00Z">
        <w:r>
          <w:rPr>
            <w:rFonts w:ascii="Times New Roman" w:hAnsi="Times New Roman" w:cs="Times New Roman"/>
            <w:color w:val="000000"/>
            <w:sz w:val="15"/>
            <w:szCs w:val="15"/>
          </w:rPr>
          <w:delText>.</w:delText>
        </w:r>
      </w:del>
      <w:ins w:id="100" w:author="Unknown Author" w:date="2017-10-23T01:45:00Z">
        <w:del w:id="101" w:author="g g" w:date="2017-10-23T02:51:00Z">
          <w:r>
            <w:rPr>
              <w:rFonts w:ascii="Times New Roman" w:hAnsi="Times New Roman" w:cs="Times New Roman"/>
              <w:color w:val="000000"/>
              <w:sz w:val="24"/>
              <w:szCs w:val="24"/>
            </w:rPr>
            <w:delText xml:space="preserve"> </w:delText>
          </w:r>
        </w:del>
      </w:ins>
      <w:r>
        <w:rPr>
          <w:rFonts w:ascii="Times New Roman" w:hAnsi="Times New Roman" w:cs="Times New Roman"/>
          <w:sz w:val="24"/>
          <w:szCs w:val="24"/>
        </w:rPr>
        <w:t>AlphaStar believes that the healthy survival of medium and small satellite operators can be made possible by the Intel and Intelsat proposal.</w:t>
      </w:r>
    </w:p>
    <w:p w14:paraId="0C577E24" w14:textId="77777777" w:rsidR="00DB51F0" w:rsidRDefault="00DB51F0">
      <w:pPr>
        <w:spacing w:line="100" w:lineRule="atLeast"/>
        <w:rPr>
          <w:rFonts w:ascii="Times New Roman" w:hAnsi="Times New Roman" w:cs="Times New Roman"/>
          <w:sz w:val="24"/>
          <w:szCs w:val="24"/>
        </w:rPr>
      </w:pPr>
    </w:p>
    <w:p w14:paraId="138ED0C5" w14:textId="77777777" w:rsidR="00DB51F0" w:rsidRDefault="00AD4316">
      <w:pPr>
        <w:spacing w:line="100" w:lineRule="atLeast"/>
      </w:pPr>
      <w:del w:id="102" w:author="Unknown Author" w:date="2017-10-23T02:23:00Z">
        <w:r>
          <w:rPr>
            <w:rFonts w:ascii="Times New Roman" w:hAnsi="Times New Roman" w:cs="Times New Roman"/>
            <w:sz w:val="24"/>
            <w:szCs w:val="24"/>
          </w:rPr>
          <w:delText>A</w:delText>
        </w:r>
      </w:del>
      <w:del w:id="103" w:author="Unknown Author" w:date="2017-10-23T01:45:00Z">
        <w:r>
          <w:rPr>
            <w:rFonts w:ascii="Times New Roman" w:hAnsi="Times New Roman" w:cs="Times New Roman"/>
            <w:sz w:val="15"/>
            <w:szCs w:val="15"/>
          </w:rPr>
          <w:delText> </w:delText>
        </w:r>
      </w:del>
      <w:del w:id="104" w:author="Unknown Author" w:date="2017-10-23T02:23:00Z">
        <w:r>
          <w:rPr>
            <w:rFonts w:ascii="Times New Roman" w:hAnsi="Times New Roman" w:cs="Times New Roman"/>
            <w:sz w:val="24"/>
            <w:szCs w:val="24"/>
          </w:rPr>
          <w:delText xml:space="preserve"> </w:delText>
        </w:r>
      </w:del>
      <w:ins w:id="105" w:author="Unknown Author" w:date="2017-10-23T02:23:00Z">
        <w:r>
          <w:rPr>
            <w:rFonts w:ascii="Times New Roman" w:hAnsi="Times New Roman" w:cs="Times New Roman"/>
            <w:sz w:val="24"/>
            <w:szCs w:val="24"/>
          </w:rPr>
          <w:t>A</w:t>
        </w:r>
      </w:ins>
      <w:r>
        <w:rPr>
          <w:rFonts w:ascii="Times New Roman" w:hAnsi="Times New Roman" w:cs="Times New Roman"/>
          <w:sz w:val="24"/>
          <w:szCs w:val="24"/>
        </w:rPr>
        <w:t xml:space="preserve">lphaStar supports this proposal because it will allow satellite providers to continue with their business as usual, since they will not surrender their licenses, and will also allow the wireless providers to utilize a portion of the spectrum without </w:t>
      </w:r>
      <w:ins w:id="106" w:author="M AW" w:date="2017-10-21T10:35:00Z">
        <w:r>
          <w:rPr>
            <w:rFonts w:ascii="Times New Roman" w:hAnsi="Times New Roman" w:cs="Times New Roman"/>
            <w:color w:val="000000"/>
            <w:sz w:val="24"/>
            <w:szCs w:val="24"/>
          </w:rPr>
          <w:t>interference</w:t>
        </w:r>
      </w:ins>
      <w:ins w:id="107" w:author="M AW" w:date="2017-10-21T21:32:00Z">
        <w:r>
          <w:rPr>
            <w:rFonts w:ascii="Times New Roman" w:hAnsi="Times New Roman" w:cs="Times New Roman"/>
            <w:color w:val="000000"/>
            <w:sz w:val="24"/>
            <w:szCs w:val="24"/>
          </w:rPr>
          <w:t>.</w:t>
        </w:r>
      </w:ins>
      <w:ins w:id="108" w:author="Unknown Author" w:date="2017-10-23T01:46:00Z">
        <w:r>
          <w:rPr>
            <w:rFonts w:ascii="Times New Roman" w:hAnsi="Times New Roman" w:cs="Times New Roman"/>
            <w:color w:val="000000"/>
            <w:sz w:val="24"/>
            <w:szCs w:val="24"/>
          </w:rPr>
          <w:t xml:space="preserve"> </w:t>
        </w:r>
      </w:ins>
      <w:ins w:id="109" w:author="M AW" w:date="2017-10-21T21:32:00Z">
        <w:r>
          <w:rPr>
            <w:rFonts w:ascii="Times New Roman" w:hAnsi="Times New Roman" w:cs="Times New Roman"/>
            <w:color w:val="000000"/>
            <w:sz w:val="24"/>
            <w:szCs w:val="24"/>
          </w:rPr>
          <w:t>In a submission on September</w:t>
        </w:r>
      </w:ins>
      <w:ins w:id="110" w:author="Unknown Author" w:date="2017-10-23T01:46:00Z">
        <w:r>
          <w:rPr>
            <w:rFonts w:ascii="Times New Roman" w:hAnsi="Times New Roman" w:cs="Times New Roman"/>
            <w:color w:val="000000"/>
            <w:sz w:val="24"/>
            <w:szCs w:val="24"/>
          </w:rPr>
          <w:t xml:space="preserve"> </w:t>
        </w:r>
      </w:ins>
      <w:del w:id="111" w:author="Unknown Author" w:date="2017-10-23T01:46:00Z">
        <w:r>
          <w:rPr>
            <w:rFonts w:ascii="Times New Roman" w:hAnsi="Times New Roman" w:cs="Times New Roman"/>
            <w:color w:val="000000"/>
            <w:sz w:val="15"/>
            <w:szCs w:val="15"/>
          </w:rPr>
          <w:delText>,</w:delText>
        </w:r>
      </w:del>
      <w:ins w:id="112" w:author="M AW" w:date="2017-10-21T21:32:00Z">
        <w:r>
          <w:rPr>
            <w:rFonts w:ascii="Times New Roman" w:hAnsi="Times New Roman" w:cs="Times New Roman"/>
            <w:color w:val="000000"/>
            <w:sz w:val="24"/>
            <w:szCs w:val="24"/>
          </w:rPr>
          <w:t>2</w:t>
        </w:r>
      </w:ins>
      <w:ins w:id="113" w:author="Unknown Author" w:date="2017-10-23T01:46:00Z">
        <w:r>
          <w:rPr>
            <w:rFonts w:ascii="Times New Roman" w:hAnsi="Times New Roman" w:cs="Times New Roman"/>
            <w:color w:val="000000"/>
            <w:sz w:val="24"/>
            <w:szCs w:val="24"/>
            <w:vertAlign w:val="superscript"/>
          </w:rPr>
          <w:t>nd</w:t>
        </w:r>
        <w:r>
          <w:rPr>
            <w:rFonts w:ascii="Times New Roman" w:hAnsi="Times New Roman" w:cs="Times New Roman"/>
            <w:color w:val="000000"/>
            <w:sz w:val="24"/>
            <w:szCs w:val="24"/>
          </w:rPr>
          <w:t>,</w:t>
        </w:r>
      </w:ins>
      <w:ins w:id="114" w:author="M AW" w:date="2017-10-21T21:34:00Z">
        <w:r>
          <w:rPr>
            <w:rFonts w:ascii="Times New Roman" w:hAnsi="Times New Roman" w:cs="Times New Roman"/>
            <w:color w:val="000000"/>
            <w:sz w:val="24"/>
            <w:szCs w:val="24"/>
          </w:rPr>
          <w:t xml:space="preserve"> </w:t>
        </w:r>
      </w:ins>
      <w:del w:id="115" w:author="Unknown Author" w:date="2017-10-23T01:46:00Z">
        <w:r>
          <w:rPr>
            <w:rFonts w:ascii="Times New Roman" w:hAnsi="Times New Roman" w:cs="Times New Roman"/>
            <w:color w:val="000000"/>
            <w:sz w:val="15"/>
            <w:szCs w:val="15"/>
          </w:rPr>
          <w:delText xml:space="preserve">wrote “ </w:delText>
        </w:r>
      </w:del>
      <w:ins w:id="116" w:author="M AW" w:date="2017-10-21T21:34:00Z">
        <w:r>
          <w:rPr>
            <w:rFonts w:ascii="Times New Roman" w:hAnsi="Times New Roman" w:cs="Times New Roman"/>
            <w:color w:val="000000"/>
            <w:sz w:val="24"/>
            <w:szCs w:val="24"/>
          </w:rPr>
          <w:t>Inte</w:t>
        </w:r>
      </w:ins>
      <w:ins w:id="117" w:author="M AW" w:date="2017-10-21T21:36:00Z">
        <w:r>
          <w:rPr>
            <w:rFonts w:ascii="Times New Roman" w:hAnsi="Times New Roman" w:cs="Times New Roman"/>
            <w:color w:val="000000"/>
            <w:sz w:val="24"/>
            <w:szCs w:val="24"/>
          </w:rPr>
          <w:t>l and Intelsat wrote</w:t>
        </w:r>
      </w:ins>
      <w:ins w:id="118" w:author="Unknown Author" w:date="2017-10-23T01:46:00Z">
        <w:r>
          <w:rPr>
            <w:rFonts w:ascii="Times New Roman" w:hAnsi="Times New Roman" w:cs="Times New Roman"/>
            <w:color w:val="000000"/>
            <w:sz w:val="24"/>
            <w:szCs w:val="24"/>
          </w:rPr>
          <w:t xml:space="preserve">, </w:t>
        </w:r>
      </w:ins>
      <w:del w:id="119" w:author="Unknown Author" w:date="2017-10-23T01:46:00Z">
        <w:r>
          <w:rPr>
            <w:rFonts w:ascii="Times New Roman" w:hAnsi="Times New Roman" w:cs="Times New Roman"/>
            <w:color w:val="000000"/>
            <w:sz w:val="15"/>
            <w:szCs w:val="15"/>
          </w:rPr>
          <w:delText xml:space="preserve"> </w:delText>
        </w:r>
      </w:del>
      <w:ins w:id="120" w:author="M AW" w:date="2017-10-21T21:36:00Z">
        <w:r>
          <w:rPr>
            <w:rFonts w:ascii="Times New Roman" w:hAnsi="Times New Roman" w:cs="Times New Roman"/>
            <w:color w:val="000000"/>
            <w:sz w:val="24"/>
            <w:szCs w:val="24"/>
          </w:rPr>
          <w:t>“</w:t>
        </w:r>
      </w:ins>
      <w:ins w:id="121" w:author="M AW" w:date="2017-10-21T21:37:00Z">
        <w:r>
          <w:rPr>
            <w:rFonts w:ascii="Times New Roman" w:hAnsi="Times New Roman" w:cs="Times New Roman"/>
            <w:color w:val="000000"/>
            <w:sz w:val="24"/>
            <w:szCs w:val="24"/>
          </w:rPr>
          <w:t>Intelsat and Intel urge</w:t>
        </w:r>
      </w:ins>
      <w:del w:id="122" w:author="Unknown Author" w:date="2017-10-23T01:58:00Z">
        <w:r>
          <w:rPr>
            <w:rFonts w:ascii="Times New Roman" w:hAnsi="Times New Roman" w:cs="Times New Roman"/>
            <w:color w:val="000000"/>
            <w:sz w:val="15"/>
            <w:szCs w:val="15"/>
          </w:rPr>
          <w:delText>s</w:delText>
        </w:r>
      </w:del>
      <w:ins w:id="123" w:author="M AW" w:date="2017-10-21T21:37:00Z">
        <w:r>
          <w:rPr>
            <w:rFonts w:ascii="Times New Roman" w:hAnsi="Times New Roman" w:cs="Times New Roman"/>
            <w:color w:val="000000"/>
            <w:sz w:val="24"/>
            <w:szCs w:val="24"/>
          </w:rPr>
          <w:t xml:space="preserve"> the Commission to allow co-primary</w:t>
        </w:r>
      </w:ins>
      <w:ins w:id="124" w:author="M AW" w:date="2017-10-21T21:39:00Z">
        <w:r>
          <w:rPr>
            <w:rFonts w:ascii="Times New Roman" w:hAnsi="Times New Roman" w:cs="Times New Roman"/>
            <w:color w:val="000000"/>
            <w:sz w:val="24"/>
            <w:szCs w:val="24"/>
          </w:rPr>
          <w:t xml:space="preserve"> terrestrial mobile operations in the 37.00-42.00 MHz </w:t>
        </w:r>
      </w:ins>
      <w:ins w:id="125" w:author="M AW" w:date="2017-10-21T21:41:00Z">
        <w:r>
          <w:rPr>
            <w:rFonts w:ascii="Times New Roman" w:hAnsi="Times New Roman" w:cs="Times New Roman"/>
            <w:color w:val="000000"/>
            <w:sz w:val="24"/>
            <w:szCs w:val="24"/>
          </w:rPr>
          <w:t xml:space="preserve">band through commercial agreements between </w:t>
        </w:r>
      </w:ins>
      <w:ins w:id="126" w:author="M AW" w:date="2017-10-21T21:42:00Z">
        <w:r>
          <w:rPr>
            <w:rFonts w:ascii="Times New Roman" w:hAnsi="Times New Roman" w:cs="Times New Roman"/>
            <w:color w:val="000000"/>
            <w:sz w:val="24"/>
            <w:szCs w:val="24"/>
          </w:rPr>
          <w:t xml:space="preserve">terrestrial mobile interest and </w:t>
        </w:r>
      </w:ins>
      <w:ins w:id="127" w:author="M AW" w:date="2017-10-21T21:44:00Z">
        <w:r>
          <w:rPr>
            <w:rFonts w:ascii="Times New Roman" w:hAnsi="Times New Roman" w:cs="Times New Roman"/>
            <w:color w:val="000000"/>
            <w:sz w:val="24"/>
            <w:szCs w:val="24"/>
          </w:rPr>
          <w:t>primarily affected</w:t>
        </w:r>
      </w:ins>
      <w:ins w:id="128" w:author="M AW" w:date="2017-10-21T21:45:00Z">
        <w:r>
          <w:rPr>
            <w:rFonts w:ascii="Times New Roman" w:hAnsi="Times New Roman" w:cs="Times New Roman"/>
            <w:color w:val="000000"/>
            <w:sz w:val="24"/>
            <w:szCs w:val="24"/>
          </w:rPr>
          <w:t xml:space="preserve"> FSS satellite operators</w:t>
        </w:r>
      </w:ins>
      <w:del w:id="129" w:author="Unknown Author" w:date="2017-10-23T01:46:00Z">
        <w:r>
          <w:rPr>
            <w:rFonts w:ascii="Times New Roman" w:hAnsi="Times New Roman" w:cs="Times New Roman"/>
            <w:color w:val="000000"/>
            <w:sz w:val="15"/>
            <w:szCs w:val="15"/>
          </w:rPr>
          <w:delText>,</w:delText>
        </w:r>
      </w:del>
      <w:ins w:id="130" w:author="Unknown Author" w:date="2017-10-23T01:46:00Z">
        <w:r>
          <w:rPr>
            <w:rFonts w:ascii="Times New Roman" w:hAnsi="Times New Roman" w:cs="Times New Roman"/>
            <w:color w:val="000000"/>
            <w:sz w:val="24"/>
            <w:szCs w:val="24"/>
          </w:rPr>
          <w:t>.</w:t>
        </w:r>
      </w:ins>
      <w:ins w:id="131" w:author="M AW" w:date="2017-10-21T21:45:00Z">
        <w:r>
          <w:rPr>
            <w:rFonts w:ascii="Times New Roman" w:hAnsi="Times New Roman" w:cs="Times New Roman"/>
            <w:color w:val="000000"/>
            <w:sz w:val="24"/>
            <w:szCs w:val="24"/>
          </w:rPr>
          <w:t>”</w:t>
        </w:r>
      </w:ins>
      <w:del w:id="132" w:author="M AW" w:date="2017-10-21T10:35:00Z">
        <w:r>
          <w:rPr>
            <w:rFonts w:ascii="Times New Roman" w:hAnsi="Times New Roman" w:cs="Times New Roman"/>
            <w:color w:val="000000"/>
            <w:sz w:val="18"/>
            <w:szCs w:val="18"/>
          </w:rPr>
          <w:delText>interference.</w:delText>
        </w:r>
      </w:del>
    </w:p>
    <w:p w14:paraId="68EBD70D" w14:textId="77777777" w:rsidR="00DB51F0" w:rsidRDefault="00DB51F0">
      <w:pPr>
        <w:spacing w:line="100" w:lineRule="atLeast"/>
        <w:rPr>
          <w:ins w:id="133" w:author="g g" w:date="2017-10-23T02:51:00Z"/>
          <w:rFonts w:ascii="Times New Roman" w:hAnsi="Times New Roman"/>
          <w:sz w:val="24"/>
          <w:szCs w:val="24"/>
        </w:rPr>
      </w:pPr>
    </w:p>
    <w:p w14:paraId="3AA6047C" w14:textId="77777777" w:rsidR="00DB51F0" w:rsidRDefault="00DB51F0">
      <w:pPr>
        <w:spacing w:line="100" w:lineRule="atLeast"/>
        <w:rPr>
          <w:del w:id="134" w:author="g g" w:date="2017-10-23T02:51:00Z"/>
          <w:rFonts w:ascii="Times New Roman" w:hAnsi="Times New Roman"/>
          <w:sz w:val="24"/>
          <w:szCs w:val="24"/>
        </w:rPr>
      </w:pPr>
    </w:p>
    <w:p w14:paraId="0E06DF11" w14:textId="77777777" w:rsidR="00DB51F0" w:rsidRDefault="00DB51F0">
      <w:pPr>
        <w:spacing w:line="100" w:lineRule="atLeast"/>
        <w:rPr>
          <w:del w:id="135" w:author="g g" w:date="2017-10-23T02:51:00Z"/>
          <w:rFonts w:ascii="Times New Roman" w:hAnsi="Times New Roman" w:cs="Times New Roman"/>
          <w:sz w:val="24"/>
          <w:szCs w:val="24"/>
        </w:rPr>
      </w:pPr>
    </w:p>
    <w:p w14:paraId="38A856BC" w14:textId="77777777" w:rsidR="00DB51F0" w:rsidRDefault="00AD4316">
      <w:pPr>
        <w:spacing w:line="100" w:lineRule="atLeast"/>
        <w:rPr>
          <w:del w:id="136" w:author="Unknown Author" w:date="2017-10-23T01:46:00Z"/>
        </w:rPr>
      </w:pPr>
      <w:del w:id="137" w:author="M AW" w:date="2017-10-21T21:46:00Z">
        <w:r>
          <w:rPr>
            <w:rFonts w:ascii="-webkit-standard" w:hAnsi="-webkit-standard" w:cs="-webkit-standard"/>
            <w:color w:val="000000"/>
            <w:sz w:val="27"/>
            <w:szCs w:val="27"/>
          </w:rPr>
          <w:delText> </w:delText>
        </w:r>
      </w:del>
    </w:p>
    <w:p w14:paraId="2D142FAF" w14:textId="77777777" w:rsidR="00DB51F0" w:rsidRDefault="00DB51F0">
      <w:pPr>
        <w:spacing w:line="100" w:lineRule="atLeast"/>
        <w:rPr>
          <w:del w:id="138" w:author="g g" w:date="2017-10-23T02:51:00Z"/>
          <w:rFonts w:ascii="Times New Roman" w:hAnsi="Times New Roman"/>
          <w:sz w:val="24"/>
          <w:szCs w:val="24"/>
        </w:rPr>
      </w:pPr>
    </w:p>
    <w:p w14:paraId="7A7607B0" w14:textId="77777777" w:rsidR="00DB51F0" w:rsidRDefault="00AD4316">
      <w:pPr>
        <w:spacing w:line="100" w:lineRule="atLeast"/>
        <w:rPr>
          <w:ins w:id="139" w:author="M AW" w:date="2017-10-23T03:08:00Z"/>
          <w:rFonts w:ascii="Times New Roman" w:hAnsi="Times New Roman" w:cs="Times New Roman"/>
          <w:color w:val="000000"/>
          <w:sz w:val="24"/>
          <w:szCs w:val="24"/>
        </w:rPr>
      </w:pPr>
      <w:r>
        <w:rPr>
          <w:rFonts w:ascii="Times New Roman" w:hAnsi="Times New Roman" w:cs="Times New Roman"/>
          <w:color w:val="000000"/>
          <w:sz w:val="24"/>
          <w:szCs w:val="24"/>
        </w:rPr>
        <w:t>Furthermore, this proposal will permit the adoption of 5G wireless</w:t>
      </w:r>
      <w:ins w:id="140" w:author="Unknown Author" w:date="2017-10-23T01:46:00Z">
        <w:r>
          <w:rPr>
            <w:rFonts w:ascii="Times New Roman" w:hAnsi="Times New Roman" w:cs="Times New Roman"/>
            <w:color w:val="000000"/>
            <w:sz w:val="24"/>
            <w:szCs w:val="24"/>
          </w:rPr>
          <w:t xml:space="preserve"> </w:t>
        </w:r>
      </w:ins>
      <w:del w:id="141" w:author="Unknown Author" w:date="2017-10-23T01:46:00Z">
        <w:r>
          <w:rPr>
            <w:rFonts w:ascii="Times New Roman" w:hAnsi="Times New Roman" w:cs="Times New Roman"/>
            <w:color w:val="000000"/>
            <w:sz w:val="15"/>
            <w:szCs w:val="15"/>
          </w:rPr>
          <w:delText> </w:delText>
        </w:r>
      </w:del>
      <w:r>
        <w:rPr>
          <w:rFonts w:ascii="Times New Roman" w:hAnsi="Times New Roman" w:cs="Times New Roman"/>
          <w:color w:val="000000"/>
          <w:sz w:val="24"/>
          <w:szCs w:val="24"/>
        </w:rPr>
        <w:t>applications</w:t>
      </w:r>
      <w:del w:id="142" w:author="Unknown Author" w:date="2017-10-23T01:46:00Z">
        <w:r>
          <w:rPr>
            <w:rFonts w:ascii="Times New Roman" w:hAnsi="Times New Roman" w:cs="Times New Roman"/>
            <w:color w:val="000000"/>
            <w:sz w:val="15"/>
            <w:szCs w:val="15"/>
          </w:rPr>
          <w:delText> </w:delText>
        </w:r>
      </w:del>
      <w:ins w:id="143" w:author="Unknown Author" w:date="2017-10-23T01:46:00Z">
        <w:r>
          <w:rPr>
            <w:rFonts w:ascii="Times New Roman" w:hAnsi="Times New Roman" w:cs="Times New Roman"/>
            <w:color w:val="000000"/>
            <w:sz w:val="24"/>
            <w:szCs w:val="24"/>
          </w:rPr>
          <w:t xml:space="preserve"> </w:t>
        </w:r>
      </w:ins>
      <w:r>
        <w:rPr>
          <w:rFonts w:ascii="Times New Roman" w:hAnsi="Times New Roman" w:cs="Times New Roman"/>
          <w:color w:val="000000"/>
          <w:sz w:val="24"/>
          <w:szCs w:val="24"/>
        </w:rPr>
        <w:t>sooner than would any other alternative. Other options to reallocate spectrum that may infringe on the rights of satellite providers risk a lengthy legal proceeding, which would lead to the delay of the adoption of 5G wireless</w:t>
      </w:r>
      <w:del w:id="144" w:author="Unknown Author" w:date="2017-10-23T02:05:00Z">
        <w:r>
          <w:rPr>
            <w:rFonts w:ascii="Times New Roman" w:hAnsi="Times New Roman" w:cs="Times New Roman"/>
            <w:color w:val="000000"/>
            <w:sz w:val="15"/>
            <w:szCs w:val="15"/>
          </w:rPr>
          <w:delText> </w:delText>
        </w:r>
      </w:del>
      <w:ins w:id="145" w:author="Unknown Author" w:date="2017-10-23T02:05:00Z">
        <w:r>
          <w:rPr>
            <w:rFonts w:ascii="Times New Roman" w:hAnsi="Times New Roman" w:cs="Times New Roman"/>
            <w:color w:val="000000"/>
            <w:sz w:val="24"/>
            <w:szCs w:val="24"/>
          </w:rPr>
          <w:t xml:space="preserve"> </w:t>
        </w:r>
      </w:ins>
      <w:r>
        <w:rPr>
          <w:rFonts w:ascii="Times New Roman" w:hAnsi="Times New Roman" w:cs="Times New Roman"/>
          <w:color w:val="000000"/>
          <w:sz w:val="24"/>
          <w:szCs w:val="24"/>
        </w:rPr>
        <w:t>applications. This would be contrary to the public interest and the announced objective of the FCC.</w:t>
      </w:r>
    </w:p>
    <w:p w14:paraId="1D11F735" w14:textId="6C30D626" w:rsidR="007F1CEE" w:rsidRDefault="007F1CEE">
      <w:pPr>
        <w:spacing w:line="100" w:lineRule="atLeast"/>
        <w:rPr>
          <w:rFonts w:ascii="Times New Roman" w:hAnsi="Times New Roman" w:cs="Times New Roman"/>
          <w:color w:val="000000"/>
          <w:sz w:val="24"/>
          <w:szCs w:val="24"/>
        </w:rPr>
      </w:pPr>
      <w:ins w:id="146" w:author="M AW" w:date="2017-10-23T03:08:00Z">
        <w:r>
          <w:rPr>
            <w:rFonts w:ascii="Times New Roman" w:hAnsi="Times New Roman" w:cs="Times New Roman"/>
            <w:color w:val="000000"/>
            <w:sz w:val="24"/>
            <w:szCs w:val="24"/>
          </w:rPr>
          <w:t>Let us not forget that satellite</w:t>
        </w:r>
      </w:ins>
      <w:ins w:id="147" w:author="M AW" w:date="2017-10-23T03:09:00Z">
        <w:r w:rsidR="008E045C">
          <w:rPr>
            <w:rFonts w:ascii="Times New Roman" w:hAnsi="Times New Roman" w:cs="Times New Roman"/>
            <w:color w:val="000000"/>
            <w:sz w:val="24"/>
            <w:szCs w:val="24"/>
          </w:rPr>
          <w:t xml:space="preserve"> services will contribute immensely and unique</w:t>
        </w:r>
      </w:ins>
      <w:r w:rsidR="00B8330D">
        <w:rPr>
          <w:rFonts w:ascii="Times New Roman" w:hAnsi="Times New Roman" w:cs="Times New Roman"/>
          <w:color w:val="000000"/>
          <w:sz w:val="24"/>
          <w:szCs w:val="24"/>
        </w:rPr>
        <w:t>ly</w:t>
      </w:r>
      <w:bookmarkStart w:id="148" w:name="_GoBack"/>
      <w:bookmarkEnd w:id="148"/>
      <w:ins w:id="149" w:author="M AW" w:date="2017-10-23T03:09:00Z">
        <w:r w:rsidR="008E045C">
          <w:rPr>
            <w:rFonts w:ascii="Times New Roman" w:hAnsi="Times New Roman" w:cs="Times New Roman"/>
            <w:color w:val="000000"/>
            <w:sz w:val="24"/>
            <w:szCs w:val="24"/>
          </w:rPr>
          <w:t xml:space="preserve"> to </w:t>
        </w:r>
      </w:ins>
      <w:ins w:id="150" w:author="M AW" w:date="2017-10-23T03:22:00Z">
        <w:r w:rsidR="00DD5D05">
          <w:rPr>
            <w:rFonts w:ascii="Times New Roman" w:hAnsi="Times New Roman" w:cs="Times New Roman"/>
            <w:color w:val="000000"/>
            <w:sz w:val="24"/>
            <w:szCs w:val="24"/>
          </w:rPr>
          <w:t xml:space="preserve">the advancement of </w:t>
        </w:r>
      </w:ins>
      <w:ins w:id="151" w:author="M AW" w:date="2017-10-23T03:09:00Z">
        <w:r w:rsidR="008E045C">
          <w:rPr>
            <w:rFonts w:ascii="Times New Roman" w:hAnsi="Times New Roman" w:cs="Times New Roman"/>
            <w:color w:val="000000"/>
            <w:sz w:val="24"/>
            <w:szCs w:val="24"/>
          </w:rPr>
          <w:t>some of the</w:t>
        </w:r>
      </w:ins>
      <w:ins w:id="152" w:author="M AW" w:date="2017-10-23T03:22:00Z">
        <w:r w:rsidR="00D36EE4">
          <w:rPr>
            <w:rFonts w:ascii="Times New Roman" w:hAnsi="Times New Roman" w:cs="Times New Roman"/>
            <w:color w:val="000000"/>
            <w:sz w:val="24"/>
            <w:szCs w:val="24"/>
          </w:rPr>
          <w:t xml:space="preserve"> critical</w:t>
        </w:r>
      </w:ins>
      <w:ins w:id="153" w:author="M AW" w:date="2017-10-23T03:09:00Z">
        <w:r w:rsidR="008E045C">
          <w:rPr>
            <w:rFonts w:ascii="Times New Roman" w:hAnsi="Times New Roman" w:cs="Times New Roman"/>
            <w:color w:val="000000"/>
            <w:sz w:val="24"/>
            <w:szCs w:val="24"/>
          </w:rPr>
          <w:t xml:space="preserve"> 5G applications</w:t>
        </w:r>
      </w:ins>
      <w:ins w:id="154" w:author="M AW" w:date="2017-10-23T03:10:00Z">
        <w:r w:rsidR="008E045C">
          <w:rPr>
            <w:rFonts w:ascii="Times New Roman" w:hAnsi="Times New Roman" w:cs="Times New Roman"/>
            <w:color w:val="000000"/>
            <w:sz w:val="24"/>
            <w:szCs w:val="24"/>
          </w:rPr>
          <w:t>.</w:t>
        </w:r>
      </w:ins>
    </w:p>
    <w:p w14:paraId="554560ED" w14:textId="77777777" w:rsidR="00DB51F0" w:rsidRDefault="00DB51F0">
      <w:pPr>
        <w:spacing w:line="100" w:lineRule="atLeast"/>
        <w:rPr>
          <w:ins w:id="155" w:author="M AW" w:date="2017-10-23T03:08:00Z"/>
          <w:rFonts w:ascii="Times New Roman" w:hAnsi="Times New Roman" w:cs="Times New Roman"/>
          <w:color w:val="000000"/>
          <w:sz w:val="24"/>
          <w:szCs w:val="24"/>
        </w:rPr>
      </w:pPr>
    </w:p>
    <w:p w14:paraId="61A45889" w14:textId="77777777" w:rsidR="007F1CEE" w:rsidRDefault="007F1CEE">
      <w:pPr>
        <w:spacing w:line="100" w:lineRule="atLeast"/>
        <w:rPr>
          <w:rFonts w:ascii="Times New Roman" w:hAnsi="Times New Roman" w:cs="Times New Roman"/>
          <w:color w:val="000000"/>
          <w:sz w:val="24"/>
          <w:szCs w:val="24"/>
        </w:rPr>
      </w:pPr>
    </w:p>
    <w:p w14:paraId="78E563F2" w14:textId="77777777" w:rsidR="00DB51F0" w:rsidRDefault="00AD4316">
      <w:pPr>
        <w:spacing w:line="100" w:lineRule="atLeast"/>
      </w:pPr>
      <w:ins w:id="156" w:author="M AW" w:date="2017-10-21T22:29:00Z">
        <w:r>
          <w:rPr>
            <w:rFonts w:ascii="Times New Roman" w:hAnsi="Times New Roman" w:cs="Times New Roman"/>
            <w:color w:val="000000"/>
            <w:sz w:val="24"/>
            <w:szCs w:val="24"/>
          </w:rPr>
          <w:t>Respe</w:t>
        </w:r>
      </w:ins>
      <w:del w:id="157" w:author="Unknown Author" w:date="2017-10-23T01:25:00Z">
        <w:r>
          <w:rPr>
            <w:rFonts w:ascii="-webkit-standard" w:hAnsi="-webkit-standard" w:cs="-webkit-standard"/>
            <w:color w:val="000000"/>
            <w:sz w:val="27"/>
            <w:szCs w:val="27"/>
          </w:rPr>
          <w:delText>cti</w:delText>
        </w:r>
      </w:del>
      <w:ins w:id="158" w:author="Unknown Author" w:date="2017-10-23T01:25:00Z">
        <w:r>
          <w:rPr>
            <w:rFonts w:ascii="Times New Roman" w:hAnsi="Times New Roman" w:cs="Times New Roman"/>
            <w:color w:val="000000"/>
            <w:sz w:val="24"/>
            <w:szCs w:val="24"/>
          </w:rPr>
          <w:t>ctfully</w:t>
        </w:r>
      </w:ins>
      <w:del w:id="159" w:author="Unknown Author" w:date="2017-10-23T01:25:00Z">
        <w:r>
          <w:rPr>
            <w:rFonts w:ascii="-webkit-standard" w:hAnsi="-webkit-standard" w:cs="-webkit-standard"/>
            <w:color w:val="000000"/>
            <w:sz w:val="27"/>
            <w:szCs w:val="27"/>
          </w:rPr>
          <w:delText>vely</w:delText>
        </w:r>
      </w:del>
      <w:ins w:id="160" w:author="M AW" w:date="2017-10-21T22:29:00Z">
        <w:r>
          <w:rPr>
            <w:rFonts w:ascii="Times New Roman" w:hAnsi="Times New Roman" w:cs="Times New Roman"/>
            <w:color w:val="000000"/>
            <w:sz w:val="24"/>
            <w:szCs w:val="24"/>
          </w:rPr>
          <w:t xml:space="preserve"> submitted</w:t>
        </w:r>
      </w:ins>
      <w:del w:id="161" w:author="Unknown Author" w:date="2017-10-23T01:25:00Z">
        <w:r>
          <w:rPr>
            <w:rFonts w:ascii="-webkit-standard" w:hAnsi="-webkit-standard" w:cs="-webkit-standard"/>
            <w:color w:val="000000"/>
            <w:sz w:val="27"/>
            <w:szCs w:val="27"/>
          </w:rPr>
          <w:delText>;</w:delText>
        </w:r>
      </w:del>
      <w:ins w:id="162" w:author="Unknown Author" w:date="2017-10-23T01:25:00Z">
        <w:r>
          <w:rPr>
            <w:rFonts w:ascii="Times New Roman" w:hAnsi="Times New Roman" w:cs="Times New Roman"/>
            <w:color w:val="000000"/>
            <w:sz w:val="24"/>
            <w:szCs w:val="24"/>
          </w:rPr>
          <w:t>,</w:t>
        </w:r>
      </w:ins>
    </w:p>
    <w:p w14:paraId="13383580" w14:textId="77777777" w:rsidR="00DB51F0" w:rsidRDefault="00DB51F0">
      <w:pPr>
        <w:spacing w:line="100" w:lineRule="atLeast"/>
        <w:rPr>
          <w:rFonts w:ascii="Times New Roman" w:hAnsi="Times New Roman" w:cs="Times New Roman"/>
          <w:color w:val="000000"/>
          <w:sz w:val="24"/>
          <w:szCs w:val="24"/>
        </w:rPr>
      </w:pPr>
    </w:p>
    <w:p w14:paraId="6E692944" w14:textId="77777777" w:rsidR="00DB51F0" w:rsidRDefault="00DB51F0">
      <w:pPr>
        <w:spacing w:line="100" w:lineRule="atLeast"/>
        <w:rPr>
          <w:rFonts w:ascii="Times New Roman" w:hAnsi="Times New Roman" w:cs="Times New Roman"/>
          <w:color w:val="000000"/>
          <w:sz w:val="24"/>
          <w:szCs w:val="24"/>
        </w:rPr>
      </w:pPr>
    </w:p>
    <w:p w14:paraId="536117A1" w14:textId="77777777" w:rsidR="00DB51F0" w:rsidRDefault="00DB51F0">
      <w:pPr>
        <w:spacing w:line="100" w:lineRule="atLeast"/>
        <w:rPr>
          <w:rFonts w:ascii="Times New Roman" w:hAnsi="Times New Roman" w:cs="Times New Roman"/>
          <w:color w:val="000000"/>
          <w:sz w:val="24"/>
          <w:szCs w:val="24"/>
        </w:rPr>
      </w:pPr>
    </w:p>
    <w:p w14:paraId="4ED45421" w14:textId="77777777" w:rsidR="00DB51F0" w:rsidRDefault="00DB51F0">
      <w:pPr>
        <w:spacing w:line="100" w:lineRule="atLeast"/>
        <w:rPr>
          <w:del w:id="163" w:author="g g" w:date="2017-10-23T02:51:00Z"/>
          <w:rFonts w:ascii="Times New Roman" w:hAnsi="Times New Roman"/>
          <w:sz w:val="24"/>
          <w:szCs w:val="24"/>
        </w:rPr>
      </w:pPr>
    </w:p>
    <w:p w14:paraId="42AC4B42" w14:textId="77777777" w:rsidR="00DB51F0" w:rsidRDefault="00DB51F0">
      <w:pPr>
        <w:spacing w:line="100" w:lineRule="atLeast"/>
        <w:rPr>
          <w:del w:id="164" w:author="g g" w:date="2017-10-23T02:51:00Z"/>
          <w:rFonts w:ascii="Times New Roman" w:hAnsi="Times New Roman" w:cs="Times New Roman"/>
          <w:color w:val="000000"/>
          <w:sz w:val="15"/>
          <w:szCs w:val="15"/>
        </w:rPr>
      </w:pPr>
    </w:p>
    <w:p w14:paraId="66CFF193" w14:textId="77777777" w:rsidR="00DB51F0" w:rsidRDefault="00DB51F0">
      <w:pPr>
        <w:spacing w:line="100" w:lineRule="atLeast"/>
        <w:rPr>
          <w:del w:id="165" w:author="g g" w:date="2017-10-23T02:51:00Z"/>
          <w:rFonts w:ascii="Times New Roman" w:hAnsi="Times New Roman" w:cs="Times New Roman"/>
          <w:sz w:val="24"/>
          <w:szCs w:val="24"/>
        </w:rPr>
      </w:pPr>
    </w:p>
    <w:p w14:paraId="527382FF" w14:textId="77777777" w:rsidR="00DB51F0" w:rsidRDefault="00AD4316">
      <w:pPr>
        <w:spacing w:line="100" w:lineRule="atLeast"/>
        <w:rPr>
          <w:del w:id="166" w:author="Unknown Author" w:date="2017-10-23T02:03:00Z"/>
        </w:rPr>
      </w:pPr>
      <w:ins w:id="167" w:author="M AW" w:date="2017-10-21T22:29:00Z">
        <w:r>
          <w:rPr>
            <w:rFonts w:ascii="Times New Roman" w:hAnsi="Times New Roman" w:cs="Times New Roman"/>
            <w:color w:val="000000"/>
            <w:sz w:val="24"/>
            <w:szCs w:val="24"/>
          </w:rPr>
          <w:t>Mahmoud Wahb</w:t>
        </w:r>
      </w:ins>
      <w:ins w:id="168" w:author="M AW" w:date="2017-10-21T22:30:00Z">
        <w:r>
          <w:rPr>
            <w:rFonts w:ascii="Times New Roman" w:hAnsi="Times New Roman" w:cs="Times New Roman"/>
            <w:color w:val="000000"/>
            <w:sz w:val="24"/>
            <w:szCs w:val="24"/>
          </w:rPr>
          <w:t>a</w:t>
        </w:r>
      </w:ins>
    </w:p>
    <w:p w14:paraId="34754E5F" w14:textId="77777777" w:rsidR="00DB51F0" w:rsidRDefault="00DB51F0">
      <w:pPr>
        <w:spacing w:line="100" w:lineRule="atLeast"/>
        <w:rPr>
          <w:rFonts w:ascii="Times New Roman" w:hAnsi="Times New Roman"/>
          <w:sz w:val="24"/>
          <w:szCs w:val="24"/>
        </w:rPr>
      </w:pPr>
    </w:p>
    <w:p w14:paraId="134C7545" w14:textId="77777777" w:rsidR="00DB51F0" w:rsidRDefault="00DB51F0">
      <w:pPr>
        <w:spacing w:line="100" w:lineRule="atLeast"/>
        <w:rPr>
          <w:ins w:id="169" w:author="g g" w:date="2017-10-23T02:51:00Z"/>
          <w:rFonts w:ascii="Times New Roman" w:hAnsi="Times New Roman"/>
          <w:sz w:val="24"/>
          <w:szCs w:val="24"/>
        </w:rPr>
      </w:pPr>
    </w:p>
    <w:p w14:paraId="773B9AF9" w14:textId="77777777" w:rsidR="00DB51F0" w:rsidRDefault="00AD4316">
      <w:pPr>
        <w:spacing w:line="100" w:lineRule="atLeast"/>
      </w:pPr>
      <w:r>
        <w:rPr>
          <w:rFonts w:ascii="Times New Roman" w:hAnsi="Times New Roman" w:cs="Times New Roman"/>
          <w:color w:val="000000"/>
          <w:sz w:val="24"/>
          <w:szCs w:val="24"/>
        </w:rPr>
        <w:t>teleport@alphastar.co</w:t>
      </w:r>
      <w:del w:id="170" w:author="Unknown Author" w:date="2017-10-23T01:25:00Z">
        <w:r>
          <w:rPr>
            <w:rFonts w:ascii="-webkit-standard" w:hAnsi="-webkit-standard" w:cs="-webkit-standard"/>
            <w:color w:val="000000"/>
            <w:sz w:val="27"/>
            <w:szCs w:val="27"/>
          </w:rPr>
          <w:delText>m</w:delText>
        </w:r>
      </w:del>
      <w:del w:id="171" w:author="M AW" w:date="2017-10-21T22:30:00Z">
        <w:r>
          <w:rPr>
            <w:rFonts w:ascii="-webkit-standard" w:hAnsi="-webkit-standard" w:cs="-webkit-standard"/>
            <w:color w:val="000000"/>
            <w:sz w:val="27"/>
            <w:szCs w:val="27"/>
          </w:rPr>
          <w:delText>m</w:delText>
        </w:r>
      </w:del>
      <w:ins w:id="172" w:author="Unknown Author" w:date="2017-10-23T01:25:00Z">
        <w:r>
          <w:rPr>
            <w:rFonts w:ascii="Times New Roman" w:hAnsi="Times New Roman" w:cs="Times New Roman"/>
            <w:color w:val="000000"/>
            <w:sz w:val="24"/>
            <w:szCs w:val="24"/>
          </w:rPr>
          <w:t>m</w:t>
        </w:r>
      </w:ins>
    </w:p>
    <w:p w14:paraId="44B54A87" w14:textId="77777777" w:rsidR="00DB51F0" w:rsidRDefault="00DB51F0">
      <w:pPr>
        <w:spacing w:line="100" w:lineRule="atLeast"/>
        <w:rPr>
          <w:del w:id="173" w:author="g g" w:date="2017-10-23T02:52:00Z"/>
          <w:rFonts w:ascii="Times New Roman" w:hAnsi="Times New Roman"/>
          <w:sz w:val="24"/>
          <w:szCs w:val="24"/>
        </w:rPr>
      </w:pPr>
    </w:p>
    <w:p w14:paraId="79F8F17C" w14:textId="77777777" w:rsidR="00DB51F0" w:rsidRDefault="00AD4316">
      <w:pPr>
        <w:spacing w:line="100" w:lineRule="atLeast"/>
      </w:pPr>
      <w:ins w:id="174" w:author="M AW" w:date="2017-10-21T22:29:00Z">
        <w:r>
          <w:rPr>
            <w:rFonts w:ascii="Times New Roman" w:hAnsi="Times New Roman" w:cs="Times New Roman"/>
            <w:color w:val="000000"/>
            <w:sz w:val="24"/>
            <w:szCs w:val="24"/>
          </w:rPr>
          <w:t>203</w:t>
        </w:r>
      </w:ins>
      <w:del w:id="175" w:author="Unknown Author" w:date="2017-10-23T01:25:00Z">
        <w:r>
          <w:rPr>
            <w:rFonts w:ascii="-webkit-standard" w:hAnsi="-webkit-standard" w:cs="-webkit-standard"/>
            <w:color w:val="000000"/>
            <w:sz w:val="27"/>
            <w:szCs w:val="27"/>
          </w:rPr>
          <w:delText xml:space="preserve"> </w:delText>
        </w:r>
      </w:del>
      <w:ins w:id="176" w:author="Unknown Author" w:date="2017-10-23T01:25:00Z">
        <w:r>
          <w:rPr>
            <w:rFonts w:ascii="Times New Roman" w:hAnsi="Times New Roman" w:cs="Times New Roman"/>
            <w:color w:val="000000"/>
            <w:sz w:val="24"/>
            <w:szCs w:val="24"/>
          </w:rPr>
          <w:t>-</w:t>
        </w:r>
      </w:ins>
      <w:ins w:id="177" w:author="M AW" w:date="2017-10-21T22:29:00Z">
        <w:r>
          <w:rPr>
            <w:rFonts w:ascii="Times New Roman" w:hAnsi="Times New Roman" w:cs="Times New Roman"/>
            <w:color w:val="000000"/>
            <w:sz w:val="24"/>
            <w:szCs w:val="24"/>
          </w:rPr>
          <w:t>979</w:t>
        </w:r>
      </w:ins>
      <w:del w:id="178" w:author="Unknown Author" w:date="2017-10-23T01:25:00Z">
        <w:r>
          <w:rPr>
            <w:rFonts w:ascii="-webkit-standard" w:hAnsi="-webkit-standard" w:cs="-webkit-standard"/>
            <w:color w:val="000000"/>
            <w:sz w:val="27"/>
            <w:szCs w:val="27"/>
          </w:rPr>
          <w:delText xml:space="preserve"> </w:delText>
        </w:r>
      </w:del>
      <w:ins w:id="179" w:author="Unknown Author" w:date="2017-10-23T01:25:00Z">
        <w:r>
          <w:rPr>
            <w:rFonts w:ascii="Times New Roman" w:hAnsi="Times New Roman" w:cs="Times New Roman"/>
            <w:color w:val="000000"/>
            <w:sz w:val="24"/>
            <w:szCs w:val="24"/>
          </w:rPr>
          <w:t>-</w:t>
        </w:r>
      </w:ins>
      <w:ins w:id="180" w:author="M AW" w:date="2017-10-21T22:29:00Z">
        <w:r>
          <w:rPr>
            <w:rFonts w:ascii="Times New Roman" w:hAnsi="Times New Roman" w:cs="Times New Roman"/>
            <w:color w:val="000000"/>
            <w:sz w:val="24"/>
            <w:szCs w:val="24"/>
          </w:rPr>
          <w:t>2700</w:t>
        </w:r>
      </w:ins>
    </w:p>
    <w:p w14:paraId="5E551715" w14:textId="77777777" w:rsidR="00DB51F0" w:rsidRDefault="00AD4316">
      <w:pPr>
        <w:spacing w:line="100" w:lineRule="atLeast"/>
      </w:pPr>
      <w:del w:id="181" w:author="Unknown Author" w:date="2017-10-23T02:16:00Z">
        <w:r>
          <w:rPr>
            <w:rFonts w:ascii="Times New Roman" w:hAnsi="Times New Roman" w:cs="Times New Roman"/>
            <w:color w:val="000000"/>
            <w:sz w:val="15"/>
            <w:szCs w:val="15"/>
          </w:rPr>
          <w:delText> </w:delText>
        </w:r>
      </w:del>
    </w:p>
    <w:p w14:paraId="01637658" w14:textId="77777777" w:rsidR="00DB51F0" w:rsidRDefault="00DB51F0">
      <w:pPr>
        <w:spacing w:line="100" w:lineRule="atLeast"/>
        <w:rPr>
          <w:rFonts w:ascii="Times New Roman" w:hAnsi="Times New Roman" w:cs="Times New Roman"/>
          <w:sz w:val="24"/>
          <w:szCs w:val="24"/>
        </w:rPr>
      </w:pPr>
    </w:p>
    <w:p w14:paraId="5FBFCF28" w14:textId="77777777" w:rsidR="00AD4316" w:rsidRDefault="00AD4316">
      <w:pPr>
        <w:spacing w:line="100" w:lineRule="atLeast"/>
        <w:rPr>
          <w:rFonts w:ascii="Times New Roman" w:hAnsi="Times New Roman" w:cs="Times New Roman"/>
          <w:sz w:val="24"/>
          <w:szCs w:val="24"/>
        </w:rPr>
      </w:pPr>
    </w:p>
    <w:sectPr w:rsidR="00AD4316">
      <w:pgSz w:w="12240" w:h="15840"/>
      <w:pgMar w:top="1440" w:right="1440" w:bottom="1440" w:left="1440"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TimesNewRomanPS-BoldMT">
    <w:altName w:val="Arial"/>
    <w:panose1 w:val="020B0604020202020204"/>
    <w:charset w:val="00"/>
    <w:family w:val="roman"/>
    <w:notTrueType/>
    <w:pitch w:val="default"/>
  </w:font>
  <w:font w:name="-webkit-standard">
    <w:altName w:val="Arial"/>
    <w:panose1 w:val="020B0604020202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 AW">
    <w15:presenceInfo w15:providerId="Windows Live" w15:userId="8dd9360b80bc4c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786"/>
    <w:rsid w:val="00324567"/>
    <w:rsid w:val="003515D4"/>
    <w:rsid w:val="00382C1C"/>
    <w:rsid w:val="004B1786"/>
    <w:rsid w:val="006E2C2A"/>
    <w:rsid w:val="007F1CEE"/>
    <w:rsid w:val="008102E3"/>
    <w:rsid w:val="008E045C"/>
    <w:rsid w:val="00A8457D"/>
    <w:rsid w:val="00A923D7"/>
    <w:rsid w:val="00AD4316"/>
    <w:rsid w:val="00B8330D"/>
    <w:rsid w:val="00C325FC"/>
    <w:rsid w:val="00CD0398"/>
    <w:rsid w:val="00CD592C"/>
    <w:rsid w:val="00D36EE4"/>
    <w:rsid w:val="00DA6EF3"/>
    <w:rsid w:val="00DB51F0"/>
    <w:rsid w:val="00DD5D05"/>
    <w:rsid w:val="00E51492"/>
    <w:rsid w:val="00F264CE"/>
    <w:rsid w:val="00F66664"/>
    <w:rsid w:val="00FB0C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779856D5"/>
  <w15:chartTrackingRefBased/>
  <w15:docId w15:val="{E2FE18C6-C505-1E45-831D-87D128711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atentStyles>
  <w:style w:type="paragraph" w:default="1" w:styleId="Normal">
    <w:name w:val="Normal"/>
    <w:qFormat/>
    <w:pPr>
      <w:suppressAutoHyphens/>
    </w:pPr>
    <w:rPr>
      <w:rFonts w:ascii="Calibri" w:eastAsia="SimSun" w:hAnsi="Calibri" w:cs="Tahoma"/>
      <w:kern w:val="1"/>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2">
    <w:name w:val="s2"/>
    <w:basedOn w:val="DefaultParagraphFont"/>
  </w:style>
  <w:style w:type="character" w:customStyle="1" w:styleId="s4">
    <w:name w:val="s4"/>
    <w:basedOn w:val="DefaultParagraphFont"/>
  </w:style>
  <w:style w:type="character" w:customStyle="1" w:styleId="s7">
    <w:name w:val="s7"/>
    <w:basedOn w:val="DefaultParagraphFont"/>
  </w:style>
  <w:style w:type="character" w:customStyle="1" w:styleId="s10">
    <w:name w:val="s10"/>
    <w:basedOn w:val="DefaultParagraphFont"/>
  </w:style>
  <w:style w:type="character" w:customStyle="1" w:styleId="apple-converted-space">
    <w:name w:val="apple-converted-space"/>
    <w:basedOn w:val="DefaultParagraphFont"/>
  </w:style>
  <w:style w:type="character" w:customStyle="1" w:styleId="s11">
    <w:name w:val="s11"/>
    <w:basedOn w:val="DefaultParagraphFont"/>
  </w:style>
  <w:style w:type="character" w:styleId="Hyperlink">
    <w:name w:val="Hyperlink"/>
    <w:basedOn w:val="DefaultParagraphFont"/>
    <w:rPr>
      <w:color w:val="0000FF"/>
      <w:u w:val="single"/>
    </w:rPr>
  </w:style>
  <w:style w:type="character" w:styleId="UnresolvedMention">
    <w:name w:val="Unresolved Mention"/>
    <w:basedOn w:val="DefaultParagraphFont"/>
    <w:rPr>
      <w:color w:val="808080"/>
    </w:rPr>
  </w:style>
  <w:style w:type="character" w:customStyle="1" w:styleId="FootnoteCharacters">
    <w:name w:val="Footnote Characters"/>
  </w:style>
  <w:style w:type="character" w:customStyle="1" w:styleId="EndnoteCharacters">
    <w:name w:val="Endnote Characters"/>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s3">
    <w:name w:val="s3"/>
    <w:basedOn w:val="Normal"/>
    <w:pPr>
      <w:spacing w:before="28" w:after="28"/>
    </w:pPr>
    <w:rPr>
      <w:rFonts w:ascii="Times New Roman" w:hAnsi="Times New Roman" w:cs="Times New Roman"/>
      <w:sz w:val="24"/>
      <w:szCs w:val="24"/>
    </w:rPr>
  </w:style>
  <w:style w:type="paragraph" w:customStyle="1" w:styleId="s5">
    <w:name w:val="s5"/>
    <w:basedOn w:val="Normal"/>
    <w:pPr>
      <w:spacing w:before="28" w:after="28"/>
    </w:pPr>
    <w:rPr>
      <w:rFonts w:ascii="Times New Roman" w:hAnsi="Times New Roman" w:cs="Times New Roman"/>
      <w:sz w:val="24"/>
      <w:szCs w:val="24"/>
    </w:rPr>
  </w:style>
  <w:style w:type="paragraph" w:customStyle="1" w:styleId="s8">
    <w:name w:val="s8"/>
    <w:basedOn w:val="Normal"/>
    <w:pPr>
      <w:spacing w:before="28" w:after="28"/>
    </w:pPr>
    <w:rPr>
      <w:rFonts w:ascii="Times New Roman" w:hAnsi="Times New Roman" w:cs="Times New Roman"/>
      <w:sz w:val="24"/>
      <w:szCs w:val="24"/>
    </w:rPr>
  </w:style>
  <w:style w:type="paragraph" w:customStyle="1" w:styleId="s9">
    <w:name w:val="s9"/>
    <w:basedOn w:val="Normal"/>
    <w:pPr>
      <w:spacing w:before="28" w:after="28"/>
    </w:pPr>
    <w:rPr>
      <w:rFonts w:ascii="Times New Roman" w:hAnsi="Times New Roman" w:cs="Times New Roman"/>
      <w:sz w:val="24"/>
      <w:szCs w:val="24"/>
    </w:rPr>
  </w:style>
  <w:style w:type="paragraph" w:styleId="NormalWeb">
    <w:name w:val="Normal (Web)"/>
    <w:basedOn w:val="Normal"/>
    <w:pPr>
      <w:spacing w:before="28" w:after="28"/>
    </w:pPr>
    <w:rPr>
      <w:rFonts w:ascii="Times New Roman" w:hAnsi="Times New Roman" w:cs="Times New Roman"/>
      <w:sz w:val="24"/>
      <w:szCs w:val="24"/>
    </w:rPr>
  </w:style>
  <w:style w:type="paragraph" w:customStyle="1" w:styleId="TableContents">
    <w:name w:val="Table Contents"/>
    <w:basedOn w:val="Normal"/>
    <w:pPr>
      <w:suppressLineNumbers/>
    </w:pPr>
  </w:style>
  <w:style w:type="paragraph" w:customStyle="1" w:styleId="ListContents">
    <w:name w:val="List Contents"/>
    <w:basedOn w:val="Normal"/>
    <w:pPr>
      <w:ind w:left="567"/>
    </w:pPr>
  </w:style>
  <w:style w:type="paragraph" w:customStyle="1" w:styleId="TableHeading">
    <w:name w:val="Table Heading"/>
    <w:basedOn w:val="TableContents"/>
    <w:pPr>
      <w:jc w:val="center"/>
    </w:pPr>
    <w:rPr>
      <w:b/>
      <w:bCs/>
    </w:rPr>
  </w:style>
  <w:style w:type="paragraph" w:customStyle="1" w:styleId="p1">
    <w:name w:val="p1"/>
    <w:basedOn w:val="Normal"/>
    <w:rsid w:val="00F264CE"/>
    <w:pPr>
      <w:suppressAutoHyphens w:val="0"/>
      <w:spacing w:line="75" w:lineRule="atLeast"/>
    </w:pPr>
    <w:rPr>
      <w:rFonts w:ascii="Times New Roman" w:eastAsiaTheme="minorEastAsia" w:hAnsi="Times New Roman" w:cs="Times New Roman"/>
      <w:color w:val="000000"/>
      <w:kern w:val="0"/>
      <w:sz w:val="18"/>
      <w:szCs w:val="18"/>
      <w:lang w:eastAsia="en-US"/>
    </w:rPr>
  </w:style>
  <w:style w:type="character" w:customStyle="1" w:styleId="s1">
    <w:name w:val="s1"/>
    <w:basedOn w:val="DefaultParagraphFont"/>
    <w:rsid w:val="00F264CE"/>
    <w:rPr>
      <w:rFonts w:ascii="TimesNewRomanPS-BoldMT" w:hAnsi="TimesNewRomanPS-BoldMT" w:hint="default"/>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08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3431</Characters>
  <Application>Microsoft Office Word</Application>
  <DocSecurity>0</DocSecurity>
  <Lines>28</Lines>
  <Paragraphs>8</Paragraphs>
  <ScaleCrop>false</ScaleCrop>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AW</dc:creator>
  <cp:keywords/>
  <cp:lastModifiedBy>M AW</cp:lastModifiedBy>
  <cp:revision>2</cp:revision>
  <cp:lastPrinted>1900-01-01T05:00:00Z</cp:lastPrinted>
  <dcterms:created xsi:type="dcterms:W3CDTF">2017-10-23T13:50:00Z</dcterms:created>
  <dcterms:modified xsi:type="dcterms:W3CDTF">2017-10-23T13:50:00Z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