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00B9F" w14:textId="77777777" w:rsidR="00E46C9D" w:rsidRDefault="00E46C9D" w:rsidP="008B66B2"/>
    <w:p w14:paraId="613A936C" w14:textId="77777777" w:rsidR="00E46C9D" w:rsidRPr="00273C73" w:rsidRDefault="005B63E6" w:rsidP="008B66B2">
      <w:pPr>
        <w:spacing w:before="120"/>
        <w:jc w:val="center"/>
        <w:rPr>
          <w:b/>
        </w:rPr>
      </w:pPr>
      <w:r>
        <w:rPr>
          <w:b/>
        </w:rPr>
        <w:t>U</w:t>
      </w:r>
      <w:r w:rsidR="00E46C9D" w:rsidRPr="00273C73">
        <w:rPr>
          <w:b/>
        </w:rPr>
        <w:t>NITED STATES OF AMERICA</w:t>
      </w:r>
    </w:p>
    <w:p w14:paraId="1F368D13" w14:textId="77777777" w:rsidR="00E46C9D" w:rsidRPr="00EC7E68" w:rsidRDefault="00E46C9D" w:rsidP="008B66B2">
      <w:pPr>
        <w:keepNext/>
        <w:spacing w:before="120"/>
        <w:jc w:val="center"/>
        <w:outlineLvl w:val="0"/>
        <w:rPr>
          <w:b/>
        </w:rPr>
      </w:pPr>
      <w:r w:rsidRPr="00EC7E68">
        <w:rPr>
          <w:b/>
        </w:rPr>
        <w:t>DRAFT PRELIMINARY VIEWS FOR WRC-19</w:t>
      </w:r>
    </w:p>
    <w:p w14:paraId="0ACEC887" w14:textId="77777777" w:rsidR="00E46C9D" w:rsidRPr="00EC7E68" w:rsidRDefault="00E46C9D" w:rsidP="008B66B2">
      <w:pPr>
        <w:tabs>
          <w:tab w:val="left" w:pos="851"/>
          <w:tab w:val="left" w:pos="1134"/>
          <w:tab w:val="left" w:pos="1871"/>
          <w:tab w:val="left" w:pos="2608"/>
          <w:tab w:val="left" w:pos="3345"/>
        </w:tabs>
        <w:overflowPunct w:val="0"/>
        <w:autoSpaceDE w:val="0"/>
        <w:autoSpaceDN w:val="0"/>
        <w:adjustRightInd w:val="0"/>
        <w:spacing w:before="120" w:after="120"/>
        <w:ind w:left="794" w:hanging="794"/>
        <w:jc w:val="both"/>
        <w:rPr>
          <w:lang w:eastAsia="x-none"/>
        </w:rPr>
      </w:pPr>
    </w:p>
    <w:p w14:paraId="39EFA67B" w14:textId="77777777" w:rsidR="00E46C9D" w:rsidRPr="00EC7E68" w:rsidRDefault="00E46C9D" w:rsidP="008B66B2">
      <w:pPr>
        <w:jc w:val="both"/>
      </w:pPr>
      <w:r w:rsidRPr="00EC7E68">
        <w:rPr>
          <w:b/>
          <w:bCs/>
        </w:rPr>
        <w:t>Agenda Item 1.7</w:t>
      </w:r>
      <w:r w:rsidRPr="00EC7E68">
        <w:rPr>
          <w:bCs/>
        </w:rPr>
        <w:t>:</w:t>
      </w:r>
      <w:r w:rsidRPr="00EC7E68">
        <w:rPr>
          <w:b/>
          <w:bCs/>
        </w:rPr>
        <w:t xml:space="preserve">  </w:t>
      </w:r>
      <w:r w:rsidRPr="00EC7E68">
        <w:t xml:space="preserve">to study the spectrum needs for telemetry, tracking and command (TT&amp;C) in the space operation service for non-geostationary (NGSO) satellites with short duration missions, to assess the suitability of existing allocations to the space operation service and, if necessary, to consider new allocations, in accordance with Resolution </w:t>
      </w:r>
      <w:r w:rsidRPr="00EC7E68">
        <w:rPr>
          <w:b/>
        </w:rPr>
        <w:t>659 (WRC-15)</w:t>
      </w:r>
    </w:p>
    <w:p w14:paraId="39D28271" w14:textId="77777777" w:rsidR="00E46C9D" w:rsidRPr="00EC7E68" w:rsidRDefault="00E46C9D" w:rsidP="008B66B2">
      <w:pPr>
        <w:jc w:val="both"/>
        <w:rPr>
          <w:bCs/>
        </w:rPr>
      </w:pPr>
    </w:p>
    <w:p w14:paraId="5BE30702" w14:textId="1B446D57" w:rsidR="00E46C9D" w:rsidRPr="00EC7E68" w:rsidRDefault="00E46C9D" w:rsidP="008B66B2">
      <w:pPr>
        <w:jc w:val="both"/>
      </w:pPr>
      <w:r w:rsidRPr="00EC7E68">
        <w:rPr>
          <w:b/>
          <w:bCs/>
        </w:rPr>
        <w:t>BACKGROUND</w:t>
      </w:r>
      <w:r w:rsidRPr="00EC7E68">
        <w:t>:  The demand for suitable spectrum for NGSO satellites with short duration missions is growing due to the increasing number of thes</w:t>
      </w:r>
      <w:r>
        <w:t xml:space="preserve">e types of satellite missions. </w:t>
      </w:r>
      <w:r w:rsidRPr="00EC7E68">
        <w:t>The mass and dimensions of these satellites contribut</w:t>
      </w:r>
      <w:r>
        <w:t>e</w:t>
      </w:r>
      <w:r w:rsidRPr="00EC7E68">
        <w:t xml:space="preserve"> to their</w:t>
      </w:r>
      <w:r>
        <w:t xml:space="preserve"> success and the</w:t>
      </w:r>
      <w:ins w:id="0" w:author="Wengryniuk, Jack" w:date="2017-10-02T12:32:00Z">
        <w:r w:rsidR="0011356C">
          <w:t>ir</w:t>
        </w:r>
      </w:ins>
      <w:del w:id="1" w:author="Wengryniuk, Jack" w:date="2017-10-02T12:32:00Z">
        <w:r w:rsidDel="0011356C">
          <w:delText>re</w:delText>
        </w:r>
      </w:del>
      <w:r>
        <w:t xml:space="preserve"> use will likely grow. </w:t>
      </w:r>
      <w:r w:rsidRPr="001170CD">
        <w:t xml:space="preserve">These types of missions provide an affordable means for scientific and commercial </w:t>
      </w:r>
      <w:r>
        <w:t xml:space="preserve">space </w:t>
      </w:r>
      <w:r w:rsidRPr="001170CD">
        <w:t>purposes and are increasingly used by new entrants in space.</w:t>
      </w:r>
      <w:r>
        <w:t xml:space="preserve"> </w:t>
      </w:r>
      <w:r w:rsidRPr="00EC7E68">
        <w:t>Nevertheless, it is important to ensure that these missions do not cause harmful interference to existing systems and incumbent services.  WRC-19 Agenda Item 1.7 invites studies to accommodate spectrum requirements for TT&amp;C in the space operation service, below 1 GHz, for NGSO satellites with short duration missions in existing bands or identify new spectrum supported by sharing studies.</w:t>
      </w:r>
    </w:p>
    <w:p w14:paraId="2F90CF63" w14:textId="77777777" w:rsidR="00E46C9D" w:rsidRPr="00EC7E68" w:rsidRDefault="00E46C9D" w:rsidP="008B66B2">
      <w:pPr>
        <w:jc w:val="both"/>
      </w:pPr>
    </w:p>
    <w:p w14:paraId="6170E5E0" w14:textId="77777777" w:rsidR="00E46C9D" w:rsidRPr="00EC7E68" w:rsidRDefault="00E46C9D" w:rsidP="008B66B2">
      <w:pPr>
        <w:jc w:val="both"/>
      </w:pPr>
      <w:r w:rsidRPr="00EC7E68">
        <w:t xml:space="preserve">The term “short duration mission” used in Resolution </w:t>
      </w:r>
      <w:r w:rsidRPr="00EC7E68">
        <w:rPr>
          <w:b/>
        </w:rPr>
        <w:t>659 (WRC-15)</w:t>
      </w:r>
      <w:r w:rsidRPr="00EC7E68">
        <w:t xml:space="preserve"> refers to a mission having a limited period of validity of typically not more than 3 years.</w:t>
      </w:r>
    </w:p>
    <w:p w14:paraId="432FA535" w14:textId="77777777" w:rsidR="00E46C9D" w:rsidRPr="00EC7E68" w:rsidRDefault="00E46C9D" w:rsidP="008B66B2">
      <w:pPr>
        <w:jc w:val="both"/>
      </w:pPr>
    </w:p>
    <w:p w14:paraId="15E1AC23" w14:textId="280B1EC9" w:rsidR="00E46C9D" w:rsidRPr="00881E1E" w:rsidRDefault="00E46C9D" w:rsidP="008B66B2">
      <w:pPr>
        <w:jc w:val="both"/>
      </w:pPr>
      <w:r w:rsidRPr="00EC7E68">
        <w:rPr>
          <w:b/>
        </w:rPr>
        <w:t xml:space="preserve">U.S. VIEW: </w:t>
      </w:r>
      <w:r w:rsidRPr="00EC7E68">
        <w:t>The United States supports completing sharing and compatibility studies between NGSO satellites with short duration missions and the incumbent services with respect to invites ITU-R 1, 2</w:t>
      </w:r>
      <w:r>
        <w:t>,</w:t>
      </w:r>
      <w:r w:rsidRPr="00EC7E68">
        <w:t xml:space="preserve"> and 3 of Resolution </w:t>
      </w:r>
      <w:r w:rsidRPr="00EC7E68">
        <w:rPr>
          <w:b/>
        </w:rPr>
        <w:t>659 (WRC-15</w:t>
      </w:r>
      <w:r w:rsidRPr="00881E1E">
        <w:rPr>
          <w:b/>
        </w:rPr>
        <w:t>)</w:t>
      </w:r>
      <w:r w:rsidRPr="00881E1E">
        <w:t xml:space="preserve">, and supports that frequency bands </w:t>
      </w:r>
      <w:ins w:id="2" w:author="Wengryniuk, Jack" w:date="2017-10-03T13:15:00Z">
        <w:r w:rsidR="00447F51">
          <w:t xml:space="preserve">below 1 GHz </w:t>
        </w:r>
      </w:ins>
      <w:r w:rsidRPr="00881E1E">
        <w:t>should be considered for allocation changes only if agreed ITU-R studies demonstrate sharing feasibility.</w:t>
      </w:r>
    </w:p>
    <w:p w14:paraId="0D9571F1" w14:textId="77777777" w:rsidR="00E46C9D" w:rsidRPr="00EC7E68" w:rsidRDefault="00E46C9D" w:rsidP="008B66B2">
      <w:pPr>
        <w:jc w:val="both"/>
      </w:pPr>
    </w:p>
    <w:p w14:paraId="3940D902" w14:textId="5F15DCF6" w:rsidR="00E46C9D" w:rsidRPr="00EC7E68" w:rsidRDefault="00E46C9D" w:rsidP="008B66B2">
      <w:pPr>
        <w:jc w:val="both"/>
      </w:pPr>
      <w:r w:rsidRPr="00EC7E68">
        <w:t xml:space="preserve">The frequency ranges described for consideration under invites ITU-R 3 overlap with allocations to critical global maritime distress and safety service (GMDSS) frequencies, identified in </w:t>
      </w:r>
      <w:r w:rsidRPr="00EC7E68">
        <w:rPr>
          <w:b/>
        </w:rPr>
        <w:t>RR</w:t>
      </w:r>
      <w:r w:rsidRPr="00EC7E68">
        <w:t xml:space="preserve"> Appendix </w:t>
      </w:r>
      <w:r w:rsidRPr="00EC7E68">
        <w:rPr>
          <w:b/>
        </w:rPr>
        <w:t>15</w:t>
      </w:r>
      <w:r w:rsidRPr="00EC7E68">
        <w:t>, and centered at 156.3 MHz, 156.525 MHz, 156.65 MHz, 156.8 MHz, 161.975 MHz, and 162.025 MHz, as well as frequencies used for the safety of life COSPAS/SARSAT system in the band 406-406.1 MHz. Therefore, the U.S. is of the view that CPM text must exclude the GMDSS frequency bands stated above and the COSPAS-SARSAT frequency range 406-406.1 MHz and the 100 kHz adjacent bands above and below the COSPAS-SARSAT frequency range (Res</w:t>
      </w:r>
      <w:r>
        <w:t>.</w:t>
      </w:r>
      <w:r w:rsidRPr="00EC7E68">
        <w:t xml:space="preserve"> </w:t>
      </w:r>
      <w:r w:rsidRPr="00D21819">
        <w:rPr>
          <w:b/>
        </w:rPr>
        <w:t>205</w:t>
      </w:r>
      <w:r w:rsidR="00D21819">
        <w:rPr>
          <w:b/>
        </w:rPr>
        <w:t xml:space="preserve"> </w:t>
      </w:r>
      <w:r w:rsidR="00D21819" w:rsidRPr="00D21819">
        <w:rPr>
          <w:b/>
        </w:rPr>
        <w:t>(</w:t>
      </w:r>
      <w:r w:rsidRPr="00D21819">
        <w:rPr>
          <w:b/>
        </w:rPr>
        <w:t>WRC-15)</w:t>
      </w:r>
      <w:r w:rsidRPr="00D21819">
        <w:t>)</w:t>
      </w:r>
      <w:r w:rsidRPr="00D21819">
        <w:rPr>
          <w:b/>
        </w:rPr>
        <w:t xml:space="preserve"> </w:t>
      </w:r>
      <w:r w:rsidRPr="00EC7E68">
        <w:t>from consideration for possible new allocations or an upgrade of the existing allocations to the space operation service. Additionally, the frequency ranges for fixed and land mobile (162.0375-173.2 MHz, 173.4-174 MHz, and 406.1-420.0 MHz), meteorological satellite (400.15-403 MHz), earth exploration satellite service (401-403 MHz) and meteorological aids (400.15-4</w:t>
      </w:r>
      <w:bookmarkStart w:id="3" w:name="_GoBack"/>
      <w:bookmarkEnd w:id="3"/>
      <w:r w:rsidRPr="00EC7E68">
        <w:t xml:space="preserve">06 MHz) services are heavily used, and usage of the existing allocations is expected to increase in the future. The </w:t>
      </w:r>
      <w:r w:rsidR="002C566A">
        <w:t>United States</w:t>
      </w:r>
      <w:r w:rsidRPr="00EC7E68">
        <w:t xml:space="preserve"> is of the view these factors must be considered in any sharing and compatibility studies under this agenda item.</w:t>
      </w:r>
    </w:p>
    <w:p w14:paraId="07D1ECE2" w14:textId="77777777" w:rsidR="00E46C9D" w:rsidRPr="00EC7E68" w:rsidRDefault="00E46C9D" w:rsidP="008B66B2">
      <w:pPr>
        <w:jc w:val="both"/>
      </w:pPr>
    </w:p>
    <w:p w14:paraId="1B7954B3" w14:textId="72EAC09B" w:rsidR="00E46C9D" w:rsidRPr="00EC7E68" w:rsidRDefault="00E46C9D" w:rsidP="008B66B2">
      <w:pPr>
        <w:jc w:val="both"/>
      </w:pPr>
      <w:r w:rsidRPr="00EC7E68">
        <w:t xml:space="preserve">The </w:t>
      </w:r>
      <w:r w:rsidR="002C566A">
        <w:t>United States</w:t>
      </w:r>
      <w:r w:rsidRPr="00EC7E68">
        <w:t xml:space="preserve"> is of the view that a single spacecraft with a lifetime of less than three years, where the operator does not launch replenishment or replacement spacecraft is a short duration </w:t>
      </w:r>
      <w:r w:rsidRPr="00EC7E68">
        <w:lastRenderedPageBreak/>
        <w:t xml:space="preserve">mission. The operation of multiple spacecraft simultaneously can qualify as short duration if all spacecraft have lifetimes less than three years and therefore the frequency and orbital characteristics and capabilities exist for less than 3 years – i.e., no replenishment/replacement. The case of a </w:t>
      </w:r>
      <w:ins w:id="4" w:author="Wengryniuk, Jack" w:date="2017-10-02T12:51:00Z">
        <w:r w:rsidR="00DC2EC2">
          <w:t xml:space="preserve">single </w:t>
        </w:r>
      </w:ins>
      <w:r w:rsidRPr="00EC7E68">
        <w:t xml:space="preserve">(or multiple) spacecraft with a lifetime of less than three years, where the operator launches a </w:t>
      </w:r>
      <w:ins w:id="5" w:author="Wengryniuk, Jack" w:date="2017-10-02T12:51:00Z">
        <w:r w:rsidR="00DC2EC2">
          <w:t xml:space="preserve">single </w:t>
        </w:r>
      </w:ins>
      <w:r w:rsidRPr="00EC7E68">
        <w:t xml:space="preserve">(or multiple) replenishment/replacement spacecraft(s) such that the operator has persistent frequency and orbital characteristics and capabilities longer than three years, is not </w:t>
      </w:r>
      <w:r w:rsidR="002C566A">
        <w:t>considered</w:t>
      </w:r>
      <w:r w:rsidRPr="00EC7E68">
        <w:t xml:space="preserve"> a short duration mission.</w:t>
      </w:r>
    </w:p>
    <w:p w14:paraId="18B30C27" w14:textId="77777777" w:rsidR="00E46C9D" w:rsidRPr="00EC7E68" w:rsidRDefault="00E46C9D" w:rsidP="008B66B2">
      <w:pPr>
        <w:ind w:left="720"/>
      </w:pPr>
    </w:p>
    <w:p w14:paraId="27E605B1" w14:textId="77777777" w:rsidR="00E46C9D" w:rsidRPr="00EC7E68" w:rsidRDefault="00E46C9D" w:rsidP="008B66B2">
      <w:pPr>
        <w:ind w:left="720"/>
      </w:pPr>
    </w:p>
    <w:p w14:paraId="3E7522C1" w14:textId="77777777" w:rsidR="00E46C9D" w:rsidRPr="00EC7E68" w:rsidRDefault="00E46C9D" w:rsidP="008B66B2">
      <w:pPr>
        <w:ind w:left="720"/>
        <w:jc w:val="center"/>
      </w:pPr>
      <w:r w:rsidRPr="00EC7E68">
        <w:t>________</w:t>
      </w:r>
    </w:p>
    <w:p w14:paraId="2EC31C95" w14:textId="77777777" w:rsidR="00E46C9D" w:rsidRPr="004D6C1E" w:rsidRDefault="00E46C9D" w:rsidP="008B66B2">
      <w:pPr>
        <w:rPr>
          <w:color w:val="000000"/>
        </w:rPr>
      </w:pPr>
    </w:p>
    <w:p w14:paraId="0E2C4B23" w14:textId="77777777" w:rsidR="00E46C9D" w:rsidRPr="00C228ED" w:rsidRDefault="00E46C9D" w:rsidP="008B66B2">
      <w:pPr>
        <w:jc w:val="center"/>
        <w:rPr>
          <w:rStyle w:val="SubtitleChar"/>
          <w:rFonts w:eastAsia="Calibri"/>
        </w:rPr>
      </w:pPr>
      <w:r w:rsidRPr="00C228ED">
        <w:rPr>
          <w:rStyle w:val="SubtitleChar"/>
          <w:rFonts w:eastAsia="Calibri"/>
        </w:rPr>
        <w:t xml:space="preserve"> </w:t>
      </w:r>
    </w:p>
    <w:p w14:paraId="544B2A5F" w14:textId="77777777" w:rsidR="00E46C9D" w:rsidRPr="003143A1" w:rsidRDefault="00E46C9D" w:rsidP="008B66B2">
      <w:pPr>
        <w:jc w:val="both"/>
        <w:rPr>
          <w:rStyle w:val="SubtitleChar"/>
          <w:rFonts w:eastAsia="Calibri"/>
        </w:rPr>
      </w:pPr>
    </w:p>
    <w:p w14:paraId="62A5623D" w14:textId="77777777" w:rsidR="000B51C1" w:rsidRPr="00957C8D" w:rsidRDefault="000B51C1" w:rsidP="000B51C1"/>
    <w:sectPr w:rsidR="000B51C1" w:rsidRPr="00957C8D" w:rsidSect="007646F5">
      <w:headerReference w:type="default" r:id="rId8"/>
      <w:footerReference w:type="default" r:id="rId9"/>
      <w:pgSz w:w="12240" w:h="15840" w:code="1"/>
      <w:pgMar w:top="1440" w:right="1440" w:bottom="1440" w:left="1440" w:header="576" w:footer="576" w:gutter="0"/>
      <w:pgNumType w:chapStyle="1"/>
      <w:cols w:space="144"/>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0C762" w14:textId="77777777" w:rsidR="004E66C8" w:rsidRDefault="004E66C8" w:rsidP="000B092D">
      <w:r>
        <w:separator/>
      </w:r>
    </w:p>
  </w:endnote>
  <w:endnote w:type="continuationSeparator" w:id="0">
    <w:p w14:paraId="1F28923C" w14:textId="77777777" w:rsidR="004E66C8" w:rsidRDefault="004E66C8"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KCKKM+CGTime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AANFL+CGTime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284876"/>
      <w:docPartObj>
        <w:docPartGallery w:val="Page Numbers (Bottom of Page)"/>
        <w:docPartUnique/>
      </w:docPartObj>
    </w:sdtPr>
    <w:sdtEndPr>
      <w:rPr>
        <w:noProof/>
      </w:rPr>
    </w:sdtEndPr>
    <w:sdtContent>
      <w:p w14:paraId="229942D0" w14:textId="0EE45B3E" w:rsidR="001A0F07" w:rsidRDefault="001A0F07">
        <w:pPr>
          <w:pStyle w:val="Footer"/>
          <w:jc w:val="center"/>
        </w:pPr>
        <w:r>
          <w:fldChar w:fldCharType="begin"/>
        </w:r>
        <w:r>
          <w:instrText xml:space="preserve"> PAGE   \* MERGEFORMAT </w:instrText>
        </w:r>
        <w:r>
          <w:fldChar w:fldCharType="separate"/>
        </w:r>
        <w:r w:rsidR="004E66C8">
          <w:rPr>
            <w:noProof/>
          </w:rPr>
          <w:t>1</w:t>
        </w:r>
        <w:r>
          <w:rPr>
            <w:noProof/>
          </w:rPr>
          <w:fldChar w:fldCharType="end"/>
        </w:r>
      </w:p>
    </w:sdtContent>
  </w:sdt>
  <w:p w14:paraId="00A7FBC3" w14:textId="77777777" w:rsidR="001A0F07" w:rsidRDefault="001A0F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0CF29" w14:textId="77777777" w:rsidR="004E66C8" w:rsidRDefault="004E66C8" w:rsidP="000B092D">
      <w:r>
        <w:separator/>
      </w:r>
    </w:p>
  </w:footnote>
  <w:footnote w:type="continuationSeparator" w:id="0">
    <w:p w14:paraId="09D0402A" w14:textId="77777777" w:rsidR="004E66C8" w:rsidRDefault="004E66C8"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1917A" w14:textId="5BF6CA10" w:rsidR="001A0F07" w:rsidRPr="001A0F07" w:rsidRDefault="001A0F07" w:rsidP="00CC54D9">
    <w:pPr>
      <w:pStyle w:val="Header"/>
      <w:rPr>
        <w:b w:val="0"/>
        <w:sz w:val="24"/>
        <w:szCs w:val="24"/>
      </w:rPr>
    </w:pPr>
    <w:r w:rsidRPr="001A0F07">
      <w:rPr>
        <w:b w:val="0"/>
        <w:sz w:val="24"/>
        <w:szCs w:val="24"/>
      </w:rPr>
      <w:t>WAC/044 (30.10.17)</w:t>
    </w:r>
  </w:p>
  <w:p w14:paraId="02F96237" w14:textId="552924B6" w:rsidR="00CC54D9" w:rsidRPr="001A0F07" w:rsidRDefault="00CC54D9" w:rsidP="00CC54D9">
    <w:pPr>
      <w:pStyle w:val="Header"/>
      <w:rPr>
        <w:b w:val="0"/>
        <w:sz w:val="24"/>
        <w:szCs w:val="24"/>
      </w:rPr>
    </w:pPr>
    <w:r w:rsidRPr="001A0F07">
      <w:rPr>
        <w:b w:val="0"/>
        <w:sz w:val="24"/>
        <w:szCs w:val="24"/>
      </w:rPr>
      <w:t>IWG-3_36 (</w:t>
    </w:r>
    <w:r w:rsidR="001A0F07" w:rsidRPr="001A0F07">
      <w:rPr>
        <w:b w:val="0"/>
        <w:sz w:val="24"/>
        <w:szCs w:val="24"/>
      </w:rPr>
      <w:t>03.10.17)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4CC4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006C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6C7B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A479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28BA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6CF7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742DA8"/>
    <w:lvl w:ilvl="0">
      <w:start w:val="1"/>
      <w:numFmt w:val="bullet"/>
      <w:pStyle w:val="ParaNumChar2"/>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0D87FBC"/>
    <w:lvl w:ilvl="0">
      <w:start w:val="1"/>
      <w:numFmt w:val="bullet"/>
      <w:pStyle w:val="NumberedLis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67611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07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8037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2114F7"/>
    <w:multiLevelType w:val="hybridMultilevel"/>
    <w:tmpl w:val="0E9CE8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E15715D"/>
    <w:multiLevelType w:val="hybridMultilevel"/>
    <w:tmpl w:val="979A9A34"/>
    <w:lvl w:ilvl="0" w:tplc="4BBCCEB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82889"/>
    <w:multiLevelType w:val="multilevel"/>
    <w:tmpl w:val="53D8F2C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14" w15:restartNumberingAfterBreak="0">
    <w:nsid w:val="39BD4DB9"/>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C5D0B4F"/>
    <w:multiLevelType w:val="hybridMultilevel"/>
    <w:tmpl w:val="EA543AD0"/>
    <w:lvl w:ilvl="0" w:tplc="C3F8AA1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7" w15:restartNumberingAfterBreak="0">
    <w:nsid w:val="45DC3A3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B605E12"/>
    <w:multiLevelType w:val="hybridMultilevel"/>
    <w:tmpl w:val="D7C42712"/>
    <w:lvl w:ilvl="0" w:tplc="FFFFFFFF">
      <w:start w:val="48"/>
      <w:numFmt w:val="bullet"/>
      <w:lvlText w:val="–"/>
      <w:lvlJc w:val="left"/>
      <w:pPr>
        <w:tabs>
          <w:tab w:val="num" w:pos="678"/>
        </w:tabs>
        <w:ind w:left="678" w:hanging="375"/>
      </w:pPr>
      <w:rPr>
        <w:rFonts w:ascii="Times New Roman" w:eastAsia="Times New Roman" w:hAnsi="Times New Roman" w:cs="Times New Roman" w:hint="default"/>
      </w:rPr>
    </w:lvl>
    <w:lvl w:ilvl="1" w:tplc="FFFFFFFF">
      <w:start w:val="1"/>
      <w:numFmt w:val="bullet"/>
      <w:lvlText w:val="o"/>
      <w:lvlJc w:val="left"/>
      <w:pPr>
        <w:tabs>
          <w:tab w:val="num" w:pos="1383"/>
        </w:tabs>
        <w:ind w:left="1383" w:hanging="360"/>
      </w:pPr>
      <w:rPr>
        <w:rFonts w:ascii="Courier New" w:hAnsi="Courier New" w:cs="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cs="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cs="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19" w15:restartNumberingAfterBreak="0">
    <w:nsid w:val="4F386F2D"/>
    <w:multiLevelType w:val="multilevel"/>
    <w:tmpl w:val="0D3AA7A2"/>
    <w:lvl w:ilvl="0">
      <w:start w:val="1"/>
      <w:numFmt w:val="decimal"/>
      <w:pStyle w:val="Bullet"/>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pStyle w:val="Heading6"/>
      <w:lvlText w:val=""/>
      <w:lvlJc w:val="left"/>
      <w:pPr>
        <w:tabs>
          <w:tab w:val="num" w:pos="0"/>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0" w15:restartNumberingAfterBreak="0">
    <w:nsid w:val="5341241F"/>
    <w:multiLevelType w:val="singleLevel"/>
    <w:tmpl w:val="4C62BFF4"/>
    <w:lvl w:ilvl="0">
      <w:start w:val="1"/>
      <w:numFmt w:val="decimal"/>
      <w:lvlText w:val="%1."/>
      <w:lvlJc w:val="left"/>
      <w:pPr>
        <w:tabs>
          <w:tab w:val="num" w:pos="1080"/>
        </w:tabs>
        <w:ind w:left="0" w:firstLine="720"/>
      </w:pPr>
      <w:rPr>
        <w:rFonts w:ascii="Times New Roman" w:hAnsi="Times New Roman" w:hint="default"/>
        <w:b w:val="0"/>
        <w:i w:val="0"/>
        <w:sz w:val="22"/>
        <w:u w:val="none"/>
      </w:rPr>
    </w:lvl>
  </w:abstractNum>
  <w:abstractNum w:abstractNumId="21" w15:restartNumberingAfterBreak="0">
    <w:nsid w:val="541F6B38"/>
    <w:multiLevelType w:val="multilevel"/>
    <w:tmpl w:val="D892E404"/>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2" w15:restartNumberingAfterBreak="0">
    <w:nsid w:val="59BA0F8A"/>
    <w:multiLevelType w:val="singleLevel"/>
    <w:tmpl w:val="5E322D42"/>
    <w:lvl w:ilvl="0">
      <w:start w:val="1"/>
      <w:numFmt w:val="bullet"/>
      <w:lvlText w:val=""/>
      <w:lvlJc w:val="left"/>
      <w:pPr>
        <w:tabs>
          <w:tab w:val="num" w:pos="2520"/>
        </w:tabs>
        <w:ind w:left="2520" w:hanging="360"/>
      </w:pPr>
      <w:rPr>
        <w:rFonts w:ascii="Symbol" w:hAnsi="Symbol" w:hint="default"/>
      </w:rPr>
    </w:lvl>
  </w:abstractNum>
  <w:abstractNum w:abstractNumId="23" w15:restartNumberingAfterBreak="0">
    <w:nsid w:val="61182925"/>
    <w:multiLevelType w:val="singleLevel"/>
    <w:tmpl w:val="D180CED0"/>
    <w:lvl w:ilvl="0">
      <w:start w:val="1"/>
      <w:numFmt w:val="decimal"/>
      <w:pStyle w:val="defaulttext12"/>
      <w:lvlText w:val="%1."/>
      <w:lvlJc w:val="left"/>
      <w:pPr>
        <w:tabs>
          <w:tab w:val="num" w:pos="1710"/>
        </w:tabs>
        <w:ind w:left="630" w:firstLine="720"/>
      </w:pPr>
    </w:lvl>
  </w:abstractNum>
  <w:abstractNum w:abstractNumId="24" w15:restartNumberingAfterBreak="0">
    <w:nsid w:val="690B2420"/>
    <w:multiLevelType w:val="multilevel"/>
    <w:tmpl w:val="FE58032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5" w15:restartNumberingAfterBreak="0">
    <w:nsid w:val="702D3BC8"/>
    <w:multiLevelType w:val="multilevel"/>
    <w:tmpl w:val="1D9A10D6"/>
    <w:lvl w:ilvl="0">
      <w:start w:val="4"/>
      <w:numFmt w:val="decimal"/>
      <w:pStyle w:val="Heading1"/>
      <w:lvlText w:val="%1"/>
      <w:lvlJc w:val="center"/>
      <w:pPr>
        <w:tabs>
          <w:tab w:val="num" w:pos="0"/>
        </w:tabs>
        <w:ind w:left="0" w:hanging="144"/>
      </w:pPr>
      <w:rPr>
        <w:rFonts w:hint="default"/>
        <w:color w:val="FFFFFF"/>
      </w:rPr>
    </w:lvl>
    <w:lvl w:ilvl="1">
      <w:start w:val="1"/>
      <w:numFmt w:val="none"/>
      <w:pStyle w:val="Heading2"/>
      <w:lvlText w:val=""/>
      <w:lvlJc w:val="center"/>
      <w:pPr>
        <w:tabs>
          <w:tab w:val="num" w:pos="0"/>
        </w:tabs>
        <w:ind w:left="0" w:firstLine="0"/>
      </w:pPr>
      <w:rPr>
        <w:rFonts w:hint="default"/>
      </w:rPr>
    </w:lvl>
    <w:lvl w:ilvl="2">
      <w:start w:val="1"/>
      <w:numFmt w:val="decimal"/>
      <w:pStyle w:val="Heading3"/>
      <w:lvlText w:val="%1.%3"/>
      <w:lvlJc w:val="left"/>
      <w:pPr>
        <w:tabs>
          <w:tab w:val="num" w:pos="0"/>
        </w:tabs>
        <w:ind w:left="0" w:firstLine="0"/>
      </w:pPr>
      <w:rPr>
        <w:rFonts w:hint="default"/>
      </w:rPr>
    </w:lvl>
    <w:lvl w:ilvl="3">
      <w:start w:val="1"/>
      <w:numFmt w:val="decimal"/>
      <w:pStyle w:val="Heading4"/>
      <w:lvlText w:val="%1.%3.%4"/>
      <w:lvlJc w:val="left"/>
      <w:pPr>
        <w:tabs>
          <w:tab w:val="num" w:pos="0"/>
        </w:tabs>
        <w:ind w:left="0" w:firstLine="0"/>
      </w:pPr>
      <w:rPr>
        <w:rFonts w:hint="default"/>
        <w:b/>
      </w:rPr>
    </w:lvl>
    <w:lvl w:ilvl="4">
      <w:start w:val="1"/>
      <w:numFmt w:val="decimal"/>
      <w:pStyle w:val="Heading5"/>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6" w15:restartNumberingAfterBreak="0">
    <w:nsid w:val="7245151B"/>
    <w:multiLevelType w:val="multilevel"/>
    <w:tmpl w:val="04090023"/>
    <w:styleLink w:val="ArticleSection"/>
    <w:lvl w:ilvl="0">
      <w:start w:val="1"/>
      <w:numFmt w:val="decimal"/>
      <w:lvlText w:val="Article %1."/>
      <w:lvlJc w:val="left"/>
      <w:pPr>
        <w:tabs>
          <w:tab w:val="num" w:pos="216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4"/>
  </w:num>
  <w:num w:numId="2">
    <w:abstractNumId w:val="25"/>
  </w:num>
  <w:num w:numId="3">
    <w:abstractNumId w:val="19"/>
  </w:num>
  <w:num w:numId="4">
    <w:abstractNumId w:val="7"/>
  </w:num>
  <w:num w:numId="5">
    <w:abstractNumId w:val="6"/>
  </w:num>
  <w:num w:numId="6">
    <w:abstractNumId w:val="26"/>
  </w:num>
  <w:num w:numId="7">
    <w:abstractNumId w:val="10"/>
  </w:num>
  <w:num w:numId="8">
    <w:abstractNumId w:val="23"/>
  </w:num>
  <w:num w:numId="9">
    <w:abstractNumId w:val="18"/>
  </w:num>
  <w:num w:numId="10">
    <w:abstractNumId w:val="15"/>
  </w:num>
  <w:num w:numId="11">
    <w:abstractNumId w:val="24"/>
  </w:num>
  <w:num w:numId="12">
    <w:abstractNumId w:val="13"/>
  </w:num>
  <w:num w:numId="13">
    <w:abstractNumId w:val="25"/>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21"/>
  </w:num>
  <w:num w:numId="17">
    <w:abstractNumId w:val="17"/>
  </w:num>
  <w:num w:numId="18">
    <w:abstractNumId w:val="22"/>
  </w:num>
  <w:num w:numId="19">
    <w:abstractNumId w:val="16"/>
  </w:num>
  <w:num w:numId="20">
    <w:abstractNumId w:val="20"/>
  </w:num>
  <w:num w:numId="21">
    <w:abstractNumId w:val="9"/>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9D"/>
    <w:rsid w:val="00007E4D"/>
    <w:rsid w:val="000A2B2C"/>
    <w:rsid w:val="000B092D"/>
    <w:rsid w:val="000B51C1"/>
    <w:rsid w:val="001126E7"/>
    <w:rsid w:val="0011356C"/>
    <w:rsid w:val="00162C8A"/>
    <w:rsid w:val="001A0F07"/>
    <w:rsid w:val="001A4CEA"/>
    <w:rsid w:val="001B779B"/>
    <w:rsid w:val="001F32B3"/>
    <w:rsid w:val="0021690E"/>
    <w:rsid w:val="00237484"/>
    <w:rsid w:val="002548A8"/>
    <w:rsid w:val="002A4162"/>
    <w:rsid w:val="002B11F9"/>
    <w:rsid w:val="002C566A"/>
    <w:rsid w:val="002C6179"/>
    <w:rsid w:val="002D253C"/>
    <w:rsid w:val="00335E0A"/>
    <w:rsid w:val="00366025"/>
    <w:rsid w:val="003D21B5"/>
    <w:rsid w:val="003D6060"/>
    <w:rsid w:val="00413EC0"/>
    <w:rsid w:val="0043474F"/>
    <w:rsid w:val="00447F51"/>
    <w:rsid w:val="00457A9C"/>
    <w:rsid w:val="00482191"/>
    <w:rsid w:val="004D770C"/>
    <w:rsid w:val="004E43C2"/>
    <w:rsid w:val="004E66C8"/>
    <w:rsid w:val="00543AE5"/>
    <w:rsid w:val="00545B9F"/>
    <w:rsid w:val="00573282"/>
    <w:rsid w:val="005926FD"/>
    <w:rsid w:val="005B001F"/>
    <w:rsid w:val="005B44C4"/>
    <w:rsid w:val="005B63E6"/>
    <w:rsid w:val="005C750F"/>
    <w:rsid w:val="00613193"/>
    <w:rsid w:val="00657050"/>
    <w:rsid w:val="006D5563"/>
    <w:rsid w:val="00711A87"/>
    <w:rsid w:val="007378B2"/>
    <w:rsid w:val="007646F5"/>
    <w:rsid w:val="00770A82"/>
    <w:rsid w:val="007B764F"/>
    <w:rsid w:val="00801F90"/>
    <w:rsid w:val="00851B69"/>
    <w:rsid w:val="00862124"/>
    <w:rsid w:val="00896AB3"/>
    <w:rsid w:val="008B66B2"/>
    <w:rsid w:val="008C4935"/>
    <w:rsid w:val="008D06D6"/>
    <w:rsid w:val="008F094A"/>
    <w:rsid w:val="009418A8"/>
    <w:rsid w:val="00967F4D"/>
    <w:rsid w:val="00985AB9"/>
    <w:rsid w:val="009C389E"/>
    <w:rsid w:val="009E3A69"/>
    <w:rsid w:val="009E3F15"/>
    <w:rsid w:val="009F0A3E"/>
    <w:rsid w:val="009F30ED"/>
    <w:rsid w:val="00A21115"/>
    <w:rsid w:val="00A908C8"/>
    <w:rsid w:val="00B01C55"/>
    <w:rsid w:val="00B73977"/>
    <w:rsid w:val="00BA057A"/>
    <w:rsid w:val="00BC1D6D"/>
    <w:rsid w:val="00C24A13"/>
    <w:rsid w:val="00CC54D9"/>
    <w:rsid w:val="00CD55E0"/>
    <w:rsid w:val="00CE1E68"/>
    <w:rsid w:val="00CE5696"/>
    <w:rsid w:val="00D07302"/>
    <w:rsid w:val="00D21819"/>
    <w:rsid w:val="00D25B40"/>
    <w:rsid w:val="00D609CA"/>
    <w:rsid w:val="00D92104"/>
    <w:rsid w:val="00D93707"/>
    <w:rsid w:val="00D939B4"/>
    <w:rsid w:val="00DB63A2"/>
    <w:rsid w:val="00DC2EC2"/>
    <w:rsid w:val="00E02287"/>
    <w:rsid w:val="00E46C9D"/>
    <w:rsid w:val="00EB136F"/>
    <w:rsid w:val="00EC16C5"/>
    <w:rsid w:val="00F07DA1"/>
    <w:rsid w:val="00FC44EE"/>
    <w:rsid w:val="00FF5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B4CAE"/>
  <w15:docId w15:val="{81464DE7-AAAA-40D9-BD11-1DF79CEE5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nhideWhenUsed="1"/>
    <w:lsdException w:name="Table List 1" w:semiHidden="1"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6C5"/>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aliases w:val="H1,Section of paper,título 1,h1,1st level,H1-TS,h11,h12,h13,h14,h15,h16,h17,h111,h121,h131,h141,h151,h161,h18,h112,h122,h132,h142,h152,h162,h19,h113,h123,h133,h143,h153,h163,NMP Heading 1,Chapter Style,level 1,Huvudrubrik"/>
    <w:next w:val="Normal"/>
    <w:link w:val="Heading1Char"/>
    <w:qFormat/>
    <w:rsid w:val="00EC16C5"/>
    <w:pPr>
      <w:keepNext/>
      <w:keepLines/>
      <w:numPr>
        <w:numId w:val="2"/>
      </w:numPr>
      <w:tabs>
        <w:tab w:val="left" w:pos="144"/>
        <w:tab w:val="left" w:pos="1134"/>
        <w:tab w:val="left" w:pos="1871"/>
      </w:tabs>
      <w:overflowPunct w:val="0"/>
      <w:spacing w:before="120" w:after="120"/>
      <w:jc w:val="center"/>
      <w:textAlignment w:val="baseline"/>
      <w:outlineLvl w:val="0"/>
    </w:pPr>
    <w:rPr>
      <w:rFonts w:ascii="Times New Roman" w:eastAsia="Times New Roman" w:hAnsi="Times New Roman"/>
      <w:b/>
      <w:sz w:val="28"/>
      <w:lang w:val="en-GB"/>
    </w:rPr>
  </w:style>
  <w:style w:type="paragraph" w:styleId="Heading2">
    <w:name w:val="heading 2"/>
    <w:aliases w:val="h2,UNDERRUBRIK 1-2,h22,UNDERRUBRIK 1-21"/>
    <w:basedOn w:val="Heading1"/>
    <w:next w:val="Normal"/>
    <w:link w:val="Heading2Char1"/>
    <w:autoRedefine/>
    <w:qFormat/>
    <w:rsid w:val="00EC16C5"/>
    <w:pPr>
      <w:numPr>
        <w:ilvl w:val="1"/>
      </w:numPr>
      <w:outlineLvl w:val="1"/>
    </w:pPr>
    <w:rPr>
      <w:rFonts w:ascii="Arial" w:hAnsi="Arial"/>
    </w:rPr>
  </w:style>
  <w:style w:type="paragraph" w:styleId="Heading3">
    <w:name w:val="heading 3"/>
    <w:aliases w:val="3,Titre 3,1,31,Titre 31,?? 3"/>
    <w:basedOn w:val="Heading2"/>
    <w:next w:val="Normal"/>
    <w:link w:val="Heading3Char"/>
    <w:qFormat/>
    <w:rsid w:val="00EC16C5"/>
    <w:pPr>
      <w:numPr>
        <w:ilvl w:val="2"/>
      </w:numPr>
      <w:tabs>
        <w:tab w:val="clear" w:pos="144"/>
        <w:tab w:val="clear" w:pos="1134"/>
        <w:tab w:val="clear" w:pos="1871"/>
        <w:tab w:val="left" w:pos="792"/>
        <w:tab w:val="left" w:pos="1008"/>
        <w:tab w:val="left" w:pos="1224"/>
        <w:tab w:val="left" w:pos="1440"/>
      </w:tabs>
      <w:spacing w:before="240" w:after="240"/>
      <w:jc w:val="left"/>
      <w:outlineLvl w:val="2"/>
    </w:pPr>
    <w:rPr>
      <w:rFonts w:ascii="Times New Roman" w:hAnsi="Times New Roman" w:cs="Arial"/>
      <w:bCs/>
      <w:sz w:val="24"/>
      <w:szCs w:val="26"/>
      <w:lang w:val="en-CA"/>
    </w:rPr>
  </w:style>
  <w:style w:type="paragraph" w:styleId="Heading4">
    <w:name w:val="heading 4"/>
    <w:basedOn w:val="Heading3"/>
    <w:next w:val="Normal"/>
    <w:link w:val="Heading4Char"/>
    <w:qFormat/>
    <w:rsid w:val="00EC16C5"/>
    <w:pPr>
      <w:numPr>
        <w:ilvl w:val="3"/>
      </w:numPr>
      <w:outlineLvl w:val="3"/>
    </w:pPr>
    <w:rPr>
      <w:szCs w:val="24"/>
    </w:rPr>
  </w:style>
  <w:style w:type="paragraph" w:styleId="Heading5">
    <w:name w:val="heading 5"/>
    <w:basedOn w:val="Heading4"/>
    <w:next w:val="Normal"/>
    <w:link w:val="Heading5Char"/>
    <w:autoRedefine/>
    <w:qFormat/>
    <w:rsid w:val="00EC16C5"/>
    <w:pPr>
      <w:numPr>
        <w:ilvl w:val="4"/>
      </w:numPr>
      <w:outlineLvl w:val="4"/>
    </w:pPr>
    <w:rPr>
      <w:bCs w:val="0"/>
      <w:iCs/>
    </w:rPr>
  </w:style>
  <w:style w:type="paragraph" w:styleId="Heading6">
    <w:name w:val="heading 6"/>
    <w:basedOn w:val="Heading5"/>
    <w:next w:val="Normal"/>
    <w:link w:val="Heading6Char"/>
    <w:qFormat/>
    <w:rsid w:val="00EC16C5"/>
    <w:pPr>
      <w:numPr>
        <w:ilvl w:val="5"/>
        <w:numId w:val="3"/>
      </w:numPr>
      <w:outlineLvl w:val="5"/>
    </w:pPr>
    <w:rPr>
      <w:bCs/>
      <w:szCs w:val="22"/>
    </w:rPr>
  </w:style>
  <w:style w:type="paragraph" w:styleId="Heading7">
    <w:name w:val="heading 7"/>
    <w:basedOn w:val="Normal"/>
    <w:next w:val="Normal"/>
    <w:link w:val="Heading7Char"/>
    <w:qFormat/>
    <w:rsid w:val="00EC16C5"/>
    <w:pPr>
      <w:spacing w:before="240" w:after="240"/>
      <w:jc w:val="both"/>
      <w:outlineLvl w:val="6"/>
    </w:pPr>
    <w:rPr>
      <w:rFonts w:eastAsia="Times New Roman" w:cs="Courier New"/>
      <w:b/>
      <w:sz w:val="22"/>
      <w:szCs w:val="20"/>
    </w:rPr>
  </w:style>
  <w:style w:type="paragraph" w:styleId="Heading8">
    <w:name w:val="heading 8"/>
    <w:basedOn w:val="Normal"/>
    <w:next w:val="Normal"/>
    <w:link w:val="Heading8Char"/>
    <w:qFormat/>
    <w:rsid w:val="00EC16C5"/>
    <w:pPr>
      <w:widowControl w:val="0"/>
      <w:autoSpaceDE w:val="0"/>
      <w:autoSpaceDN w:val="0"/>
      <w:adjustRightInd w:val="0"/>
      <w:spacing w:before="240" w:after="60"/>
      <w:jc w:val="both"/>
      <w:outlineLvl w:val="7"/>
    </w:pPr>
    <w:rPr>
      <w:rFonts w:eastAsia="Times New Roman"/>
      <w:i/>
      <w:iCs/>
      <w:sz w:val="22"/>
      <w:szCs w:val="24"/>
    </w:rPr>
  </w:style>
  <w:style w:type="paragraph" w:styleId="Heading9">
    <w:name w:val="heading 9"/>
    <w:aliases w:val="Topic,table,t,9,Heading 9.table,Titre 9,Topic1,table1,t1,91,Heading 9.table1,Titre 91"/>
    <w:basedOn w:val="Normal"/>
    <w:next w:val="Normal"/>
    <w:link w:val="Heading9Char"/>
    <w:qFormat/>
    <w:rsid w:val="00EC16C5"/>
    <w:pPr>
      <w:widowControl w:val="0"/>
      <w:autoSpaceDE w:val="0"/>
      <w:autoSpaceDN w:val="0"/>
      <w:adjustRightInd w:val="0"/>
      <w:spacing w:before="240" w:after="60"/>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ader odd,header odd1,header odd2,header,he,h,Header/Footer,Page No"/>
    <w:basedOn w:val="Normal"/>
    <w:link w:val="HeaderChar"/>
    <w:autoRedefine/>
    <w:rsid w:val="00CC54D9"/>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aliases w:val="encabezado Char,header odd Char,header odd1 Char,header odd2 Char,header Char,he Char,h Char,Header/Footer Char,Page No Char"/>
    <w:link w:val="Header"/>
    <w:rsid w:val="00CC54D9"/>
    <w:rPr>
      <w:rFonts w:ascii="Times New Roman" w:eastAsia="Times New Roman" w:hAnsi="Times New Roman" w:cs="Courier New"/>
      <w:b/>
      <w:noProof/>
    </w:rPr>
  </w:style>
  <w:style w:type="paragraph" w:styleId="BodyText">
    <w:name w:val="Body Text"/>
    <w:next w:val="Body"/>
    <w:link w:val="BodyTextChar"/>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rsid w:val="000B51C1"/>
    <w:rPr>
      <w:rFonts w:ascii="Times New Roman" w:eastAsia="Times New Roman" w:hAnsi="Times New Roman"/>
      <w:sz w:val="24"/>
      <w:szCs w:val="24"/>
      <w:lang w:val="en-US" w:eastAsia="en-US" w:bidi="ar-SA"/>
    </w:rPr>
  </w:style>
  <w:style w:type="paragraph" w:customStyle="1" w:styleId="Body">
    <w:name w:val="Body"/>
    <w:link w:val="BodyChar"/>
    <w:qFormat/>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aliases w:val="No Spacing Char"/>
    <w:link w:val="Body"/>
    <w:rsid w:val="00EC16C5"/>
    <w:rPr>
      <w:rFonts w:ascii="Times New Roman" w:eastAsia="Times New Roman" w:hAnsi="Times New Roman"/>
      <w:noProof/>
      <w:sz w:val="24"/>
      <w:szCs w:val="24"/>
    </w:rPr>
  </w:style>
  <w:style w:type="paragraph" w:styleId="BalloonText">
    <w:name w:val="Balloon Text"/>
    <w:basedOn w:val="Normal"/>
    <w:link w:val="BalloonTextChar"/>
    <w:unhideWhenUsed/>
    <w:rsid w:val="000B51C1"/>
    <w:rPr>
      <w:rFonts w:ascii="Tahoma" w:hAnsi="Tahoma" w:cs="Tahoma"/>
      <w:sz w:val="16"/>
      <w:szCs w:val="16"/>
    </w:rPr>
  </w:style>
  <w:style w:type="character" w:customStyle="1" w:styleId="BalloonTextChar">
    <w:name w:val="Balloon Text Char"/>
    <w:link w:val="BalloonText"/>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nhideWhenUsed/>
    <w:rsid w:val="00543AE5"/>
    <w:rPr>
      <w:color w:val="800080"/>
      <w:u w:val="single"/>
    </w:rPr>
  </w:style>
  <w:style w:type="character" w:customStyle="1" w:styleId="Heading1Char">
    <w:name w:val="Heading 1 Char"/>
    <w:aliases w:val="H1 Char,Section of paper Char,título 1 Char,h1 Char,1st level Char,H1-TS Char,h11 Char,h12 Char,h13 Char,h14 Char,h15 Char,h16 Char,h17 Char,h111 Char,h121 Char,h131 Char,h141 Char,h151 Char,h161 Char,h18 Char,h112 Char,h122 Char,h19 Char"/>
    <w:link w:val="Heading1"/>
    <w:rsid w:val="00EC16C5"/>
    <w:rPr>
      <w:rFonts w:ascii="Times New Roman" w:eastAsia="Times New Roman" w:hAnsi="Times New Roman"/>
      <w:b/>
      <w:sz w:val="28"/>
      <w:lang w:val="en-GB"/>
    </w:rPr>
  </w:style>
  <w:style w:type="character" w:customStyle="1" w:styleId="Heading2Char">
    <w:name w:val="Heading 2 Char"/>
    <w:uiPriority w:val="9"/>
    <w:semiHidden/>
    <w:rsid w:val="00EC16C5"/>
    <w:rPr>
      <w:rFonts w:ascii="Cambria" w:eastAsia="Times New Roman" w:hAnsi="Cambria" w:cs="Times New Roman"/>
      <w:b/>
      <w:bCs/>
      <w:color w:val="4F81BD"/>
      <w:sz w:val="26"/>
      <w:szCs w:val="26"/>
    </w:rPr>
  </w:style>
  <w:style w:type="character" w:customStyle="1" w:styleId="Heading3Char">
    <w:name w:val="Heading 3 Char"/>
    <w:aliases w:val="3 Char,Titre 3 Char,1 Char,31 Char,Titre 31 Char,?? 3 Char"/>
    <w:link w:val="Heading3"/>
    <w:rsid w:val="00EC16C5"/>
    <w:rPr>
      <w:rFonts w:ascii="Times New Roman" w:eastAsia="Times New Roman" w:hAnsi="Times New Roman" w:cs="Arial"/>
      <w:b/>
      <w:bCs/>
      <w:sz w:val="24"/>
      <w:szCs w:val="26"/>
      <w:lang w:val="en-CA"/>
    </w:rPr>
  </w:style>
  <w:style w:type="character" w:customStyle="1" w:styleId="Heading4Char">
    <w:name w:val="Heading 4 Char"/>
    <w:link w:val="Heading4"/>
    <w:rsid w:val="00EC16C5"/>
    <w:rPr>
      <w:rFonts w:ascii="Times New Roman" w:eastAsia="Times New Roman" w:hAnsi="Times New Roman" w:cs="Arial"/>
      <w:b/>
      <w:bCs/>
      <w:sz w:val="24"/>
      <w:szCs w:val="24"/>
      <w:lang w:val="en-CA"/>
    </w:rPr>
  </w:style>
  <w:style w:type="character" w:customStyle="1" w:styleId="Heading5Char">
    <w:name w:val="Heading 5 Char"/>
    <w:link w:val="Heading5"/>
    <w:rsid w:val="00EC16C5"/>
    <w:rPr>
      <w:rFonts w:ascii="Times New Roman" w:eastAsia="Times New Roman" w:hAnsi="Times New Roman" w:cs="Arial"/>
      <w:b/>
      <w:iCs/>
      <w:sz w:val="24"/>
      <w:szCs w:val="24"/>
      <w:lang w:val="en-CA"/>
    </w:rPr>
  </w:style>
  <w:style w:type="character" w:customStyle="1" w:styleId="Heading6Char">
    <w:name w:val="Heading 6 Char"/>
    <w:link w:val="Heading6"/>
    <w:rsid w:val="00EC16C5"/>
    <w:rPr>
      <w:rFonts w:ascii="Times New Roman" w:eastAsia="Times New Roman" w:hAnsi="Times New Roman" w:cs="Arial"/>
      <w:b/>
      <w:bCs/>
      <w:iCs/>
      <w:sz w:val="24"/>
      <w:szCs w:val="22"/>
      <w:lang w:val="en-CA"/>
    </w:rPr>
  </w:style>
  <w:style w:type="character" w:customStyle="1" w:styleId="Heading7Char">
    <w:name w:val="Heading 7 Char"/>
    <w:link w:val="Heading7"/>
    <w:rsid w:val="00EC16C5"/>
    <w:rPr>
      <w:rFonts w:ascii="Times New Roman" w:eastAsia="Times New Roman" w:hAnsi="Times New Roman" w:cs="Courier New"/>
      <w:b/>
      <w:sz w:val="22"/>
    </w:rPr>
  </w:style>
  <w:style w:type="character" w:customStyle="1" w:styleId="Heading8Char">
    <w:name w:val="Heading 8 Char"/>
    <w:link w:val="Heading8"/>
    <w:rsid w:val="00EC16C5"/>
    <w:rPr>
      <w:rFonts w:ascii="Times New Roman" w:eastAsia="Times New Roman" w:hAnsi="Times New Roman"/>
      <w:i/>
      <w:iCs/>
      <w:sz w:val="22"/>
      <w:szCs w:val="24"/>
    </w:rPr>
  </w:style>
  <w:style w:type="character" w:customStyle="1" w:styleId="Heading9Char">
    <w:name w:val="Heading 9 Char"/>
    <w:aliases w:val="Topic Char,table Char,t Char,9 Char,Heading 9.table Char,Titre 9 Char,Topic1 Char,table1 Char,t1 Char,91 Char,Heading 9.table1 Char,Titre 91 Char"/>
    <w:link w:val="Heading9"/>
    <w:rsid w:val="00EC16C5"/>
    <w:rPr>
      <w:rFonts w:ascii="Arial" w:eastAsia="Times New Roman" w:hAnsi="Arial" w:cs="Arial"/>
      <w:sz w:val="22"/>
      <w:szCs w:val="22"/>
    </w:rPr>
  </w:style>
  <w:style w:type="numbering" w:customStyle="1" w:styleId="NoList1">
    <w:name w:val="No List1"/>
    <w:next w:val="NoList"/>
    <w:uiPriority w:val="99"/>
    <w:semiHidden/>
    <w:unhideWhenUsed/>
    <w:rsid w:val="00EC16C5"/>
  </w:style>
  <w:style w:type="paragraph" w:customStyle="1" w:styleId="Cellbody">
    <w:name w:val="Cellbody"/>
    <w:basedOn w:val="Normal"/>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numbering" w:styleId="111111">
    <w:name w:val="Outline List 2"/>
    <w:basedOn w:val="NoList"/>
    <w:rsid w:val="00EC16C5"/>
    <w:pPr>
      <w:numPr>
        <w:numId w:val="1"/>
      </w:numPr>
    </w:pPr>
  </w:style>
  <w:style w:type="paragraph" w:styleId="NoteHeading">
    <w:name w:val="Note Heading"/>
    <w:basedOn w:val="Normal"/>
    <w:next w:val="Normal"/>
    <w:link w:val="NoteHeadingChar"/>
    <w:rsid w:val="00EC16C5"/>
    <w:pPr>
      <w:widowControl w:val="0"/>
      <w:autoSpaceDE w:val="0"/>
      <w:autoSpaceDN w:val="0"/>
      <w:adjustRightInd w:val="0"/>
    </w:pPr>
    <w:rPr>
      <w:rFonts w:eastAsia="Times New Roman" w:cs="Courier New"/>
      <w:sz w:val="22"/>
      <w:szCs w:val="24"/>
    </w:rPr>
  </w:style>
  <w:style w:type="character" w:customStyle="1" w:styleId="NoteHeadingChar">
    <w:name w:val="Note Heading Char"/>
    <w:link w:val="NoteHeading"/>
    <w:rsid w:val="00EC16C5"/>
    <w:rPr>
      <w:rFonts w:ascii="Times New Roman" w:eastAsia="Times New Roman" w:hAnsi="Times New Roman" w:cs="Courier New"/>
      <w:sz w:val="22"/>
      <w:szCs w:val="24"/>
    </w:rPr>
  </w:style>
  <w:style w:type="character" w:styleId="Emphasis">
    <w:name w:val="Emphasis"/>
    <w:uiPriority w:val="20"/>
    <w:qFormat/>
    <w:rsid w:val="00EC16C5"/>
    <w:rPr>
      <w:rFonts w:ascii="Times New Roman" w:hAnsi="Times New Roman"/>
      <w:i/>
      <w:iCs/>
      <w:sz w:val="24"/>
    </w:rPr>
  </w:style>
  <w:style w:type="paragraph" w:customStyle="1" w:styleId="Indented">
    <w:name w:val="Indented"/>
    <w:basedOn w:val="Normal"/>
    <w:rsid w:val="00EC16C5"/>
    <w:pPr>
      <w:widowControl w:val="0"/>
      <w:tabs>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ind w:left="835"/>
      <w:jc w:val="both"/>
    </w:pPr>
    <w:rPr>
      <w:rFonts w:eastAsia="Times New Roman" w:cs="CG Times"/>
      <w:color w:val="000000"/>
      <w:sz w:val="22"/>
      <w:szCs w:val="24"/>
    </w:rPr>
  </w:style>
  <w:style w:type="paragraph" w:customStyle="1" w:styleId="Rev">
    <w:name w:val="Rev"/>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character" w:customStyle="1" w:styleId="EquationVariables">
    <w:name w:val="EquationVariables"/>
    <w:rsid w:val="00EC16C5"/>
    <w:rPr>
      <w:rFonts w:ascii="CG Times" w:hAnsi="CG Times"/>
      <w:i/>
      <w:iCs/>
      <w:sz w:val="24"/>
    </w:rPr>
  </w:style>
  <w:style w:type="paragraph" w:customStyle="1" w:styleId="BodyBold">
    <w:name w:val="BodyBold"/>
    <w:link w:val="BodyBoldChar"/>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CG Times" w:eastAsia="Times New Roman" w:hAnsi="CG Times" w:cs="CG Times"/>
      <w:b/>
      <w:bCs/>
      <w:noProof/>
      <w:color w:val="000000"/>
      <w:sz w:val="24"/>
      <w:szCs w:val="24"/>
    </w:rPr>
  </w:style>
  <w:style w:type="paragraph" w:customStyle="1" w:styleId="CellBody0">
    <w:name w:val="CellBody"/>
    <w:rsid w:val="00EC16C5"/>
    <w:pPr>
      <w:widowControl w:val="0"/>
      <w:autoSpaceDE w:val="0"/>
      <w:autoSpaceDN w:val="0"/>
      <w:adjustRightInd w:val="0"/>
      <w:jc w:val="both"/>
    </w:pPr>
    <w:rPr>
      <w:rFonts w:ascii="Times New Roman" w:eastAsia="Times New Roman" w:hAnsi="Times New Roman" w:cs="CG Times"/>
      <w:noProof/>
      <w:color w:val="000000"/>
    </w:rPr>
  </w:style>
  <w:style w:type="paragraph" w:customStyle="1" w:styleId="Footnote">
    <w:name w:val="Footnote"/>
    <w:link w:val="FootnoteChar"/>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character" w:customStyle="1" w:styleId="BodyBoldChar">
    <w:name w:val="BodyBold Char"/>
    <w:link w:val="BodyBold"/>
    <w:rsid w:val="00EC16C5"/>
    <w:rPr>
      <w:rFonts w:ascii="CG Times" w:eastAsia="Times New Roman" w:hAnsi="CG Times" w:cs="CG Times"/>
      <w:b/>
      <w:bCs/>
      <w:noProof/>
      <w:color w:val="000000"/>
      <w:sz w:val="24"/>
      <w:szCs w:val="24"/>
    </w:rPr>
  </w:style>
  <w:style w:type="paragraph" w:customStyle="1" w:styleId="StyleBodyBold">
    <w:name w:val="Style Body + Bold"/>
    <w:basedOn w:val="Body"/>
    <w:link w:val="StyleBodyBoldChar"/>
    <w:rsid w:val="00EC16C5"/>
    <w:pPr>
      <w:ind w:firstLine="360"/>
    </w:pPr>
    <w:rPr>
      <w:b/>
      <w:bCs/>
      <w:sz w:val="22"/>
    </w:rPr>
  </w:style>
  <w:style w:type="character" w:customStyle="1" w:styleId="StyleBodyBoldChar">
    <w:name w:val="Style Body + Bold Char"/>
    <w:link w:val="StyleBodyBold"/>
    <w:rsid w:val="00EC16C5"/>
    <w:rPr>
      <w:rFonts w:ascii="Times New Roman" w:eastAsia="Times New Roman" w:hAnsi="Times New Roman"/>
      <w:b/>
      <w:bCs/>
      <w:noProof/>
      <w:sz w:val="22"/>
      <w:szCs w:val="24"/>
    </w:rPr>
  </w:style>
  <w:style w:type="paragraph" w:customStyle="1" w:styleId="Bulleted">
    <w:name w:val="Bullet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CellHeading">
    <w:name w:val="CellHeading"/>
    <w:rsid w:val="00EC16C5"/>
    <w:pPr>
      <w:widowControl w:val="0"/>
      <w:autoSpaceDE w:val="0"/>
      <w:autoSpaceDN w:val="0"/>
      <w:adjustRightInd w:val="0"/>
      <w:jc w:val="center"/>
    </w:pPr>
    <w:rPr>
      <w:rFonts w:ascii="Times New Roman" w:eastAsia="Times New Roman" w:hAnsi="Times New Roman"/>
      <w:noProof/>
      <w:color w:val="000000"/>
      <w:sz w:val="24"/>
      <w:szCs w:val="24"/>
    </w:rPr>
  </w:style>
  <w:style w:type="paragraph" w:customStyle="1" w:styleId="Heading10">
    <w:name w:val="Heading1"/>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0">
    <w:name w:val="Heading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HeadingRunIn">
    <w:name w:val="HeadingRunIn"/>
    <w:basedOn w:val="Normal"/>
    <w:link w:val="HeadingRunInChar"/>
    <w:rsid w:val="00EC16C5"/>
    <w:pPr>
      <w:keepNext/>
      <w:widowControl w:val="0"/>
      <w:autoSpaceDE w:val="0"/>
      <w:autoSpaceDN w:val="0"/>
      <w:adjustRightInd w:val="0"/>
      <w:spacing w:before="120"/>
      <w:jc w:val="both"/>
    </w:pPr>
    <w:rPr>
      <w:rFonts w:eastAsia="Times New Roman" w:cs="Courier New"/>
      <w:b/>
      <w:bCs/>
      <w:color w:val="000000"/>
      <w:sz w:val="22"/>
      <w:szCs w:val="24"/>
    </w:rPr>
  </w:style>
  <w:style w:type="paragraph" w:customStyle="1" w:styleId="Numbered">
    <w:name w:val="Number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styleId="BodyTextIndent">
    <w:name w:val="Body Text Indent"/>
    <w:basedOn w:val="Normal"/>
    <w:link w:val="BodyTextIndentChar"/>
    <w:rsid w:val="00EC16C5"/>
    <w:pPr>
      <w:widowControl w:val="0"/>
      <w:autoSpaceDE w:val="0"/>
      <w:autoSpaceDN w:val="0"/>
      <w:adjustRightInd w:val="0"/>
      <w:spacing w:after="120"/>
      <w:ind w:left="360"/>
      <w:jc w:val="both"/>
    </w:pPr>
    <w:rPr>
      <w:rFonts w:ascii="CG Times" w:eastAsia="Times New Roman" w:hAnsi="CG Times" w:cs="Courier New"/>
      <w:sz w:val="22"/>
      <w:szCs w:val="20"/>
    </w:rPr>
  </w:style>
  <w:style w:type="character" w:customStyle="1" w:styleId="BodyTextIndentChar">
    <w:name w:val="Body Text Indent Char"/>
    <w:link w:val="BodyTextIndent"/>
    <w:rsid w:val="00EC16C5"/>
    <w:rPr>
      <w:rFonts w:ascii="CG Times" w:eastAsia="Times New Roman" w:hAnsi="CG Times" w:cs="Courier New"/>
      <w:sz w:val="22"/>
    </w:rPr>
  </w:style>
  <w:style w:type="paragraph" w:customStyle="1" w:styleId="TableFootnote">
    <w:name w:val="TableFootnote"/>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TableTitle">
    <w:name w:val="TableTitle"/>
    <w:autoRedefine/>
    <w:rsid w:val="00EC16C5"/>
    <w:pPr>
      <w:widowControl w:val="0"/>
      <w:autoSpaceDE w:val="0"/>
      <w:autoSpaceDN w:val="0"/>
      <w:adjustRightInd w:val="0"/>
      <w:jc w:val="center"/>
    </w:pPr>
    <w:rPr>
      <w:rFonts w:ascii="Times New Roman" w:eastAsia="Times New Roman" w:hAnsi="Times New Roman"/>
      <w:b/>
      <w:bCs/>
      <w:noProof/>
      <w:color w:val="000000"/>
      <w:sz w:val="24"/>
      <w:szCs w:val="24"/>
    </w:rPr>
  </w:style>
  <w:style w:type="paragraph" w:styleId="Title">
    <w:name w:val="Title"/>
    <w:basedOn w:val="Normal"/>
    <w:link w:val="TitleChar"/>
    <w:qFormat/>
    <w:rsid w:val="00EC16C5"/>
    <w:pPr>
      <w:keepNext/>
      <w:widowControl w:val="0"/>
      <w:autoSpaceDE w:val="0"/>
      <w:autoSpaceDN w:val="0"/>
      <w:adjustRightInd w:val="0"/>
      <w:spacing w:before="480" w:after="240"/>
      <w:jc w:val="center"/>
    </w:pPr>
    <w:rPr>
      <w:rFonts w:eastAsia="Times New Roman" w:cs="Courier New"/>
      <w:b/>
      <w:bCs/>
      <w:color w:val="000000"/>
      <w:sz w:val="36"/>
      <w:szCs w:val="36"/>
    </w:rPr>
  </w:style>
  <w:style w:type="character" w:customStyle="1" w:styleId="TitleChar">
    <w:name w:val="Title Char"/>
    <w:link w:val="Title"/>
    <w:rsid w:val="00EC16C5"/>
    <w:rPr>
      <w:rFonts w:ascii="Times New Roman" w:eastAsia="Times New Roman" w:hAnsi="Times New Roman" w:cs="Courier New"/>
      <w:b/>
      <w:bCs/>
      <w:color w:val="000000"/>
      <w:sz w:val="36"/>
      <w:szCs w:val="36"/>
    </w:rPr>
  </w:style>
  <w:style w:type="character" w:customStyle="1" w:styleId="Heading2Char1">
    <w:name w:val="Heading 2 Char1"/>
    <w:aliases w:val="h2 Char,UNDERRUBRIK 1-2 Char,h22 Char,UNDERRUBRIK 1-21 Char"/>
    <w:link w:val="Heading2"/>
    <w:rsid w:val="00EC16C5"/>
    <w:rPr>
      <w:rFonts w:ascii="Arial" w:eastAsia="Times New Roman" w:hAnsi="Arial"/>
      <w:b/>
      <w:sz w:val="28"/>
      <w:lang w:val="en-GB"/>
    </w:rPr>
  </w:style>
  <w:style w:type="paragraph" w:styleId="FootnoteText">
    <w:name w:val="footnote text"/>
    <w:aliases w:val="Footnote Text Char1 Char,Footnote Text Char Char Char,Footnote Text Char1 Char Char Char,Footnote Text Char Char Char Char1 Char,Footnote Text Char1 Char Char Char Char Char,Footnote Text Char6,Footnote Text Char Char2,f"/>
    <w:basedOn w:val="Normal"/>
    <w:link w:val="FootnoteTextChar1"/>
    <w:rsid w:val="00EC16C5"/>
    <w:pPr>
      <w:widowControl w:val="0"/>
      <w:autoSpaceDE w:val="0"/>
      <w:autoSpaceDN w:val="0"/>
      <w:adjustRightInd w:val="0"/>
      <w:jc w:val="both"/>
    </w:pPr>
    <w:rPr>
      <w:rFonts w:eastAsia="Times New Roman"/>
      <w:sz w:val="22"/>
      <w:szCs w:val="20"/>
    </w:rPr>
  </w:style>
  <w:style w:type="character" w:customStyle="1" w:styleId="FootnoteTextChar">
    <w:name w:val="Footnote Text Char"/>
    <w:uiPriority w:val="99"/>
    <w:semiHidden/>
    <w:rsid w:val="00EC16C5"/>
    <w:rPr>
      <w:rFonts w:ascii="Times New Roman" w:hAnsi="Times New Roman"/>
    </w:rPr>
  </w:style>
  <w:style w:type="character" w:styleId="FootnoteReference">
    <w:name w:val="footnote reference"/>
    <w:aliases w:val="Appel note de bas de p,Footnote Reference/,Style 12,(NECFootnote Reference,(NECG) Footnote Reference,Style 124,o,fr,Style 3,Appel note de bas de p1,Style 13,FR,Style 17,Style 6,Style 4,Footnote Reference1,Style 7"/>
    <w:rsid w:val="00EC16C5"/>
    <w:rPr>
      <w:rFonts w:ascii="Times New Roman" w:hAnsi="Times New Roman"/>
      <w:sz w:val="20"/>
      <w:vertAlign w:val="superscript"/>
    </w:rPr>
  </w:style>
  <w:style w:type="character" w:customStyle="1" w:styleId="FootnoteChar">
    <w:name w:val="Footnote Char"/>
    <w:link w:val="Footnote"/>
    <w:rsid w:val="00EC16C5"/>
    <w:rPr>
      <w:rFonts w:ascii="Times New Roman" w:eastAsia="Times New Roman" w:hAnsi="Times New Roman" w:cs="CG Times"/>
      <w:noProof/>
      <w:color w:val="000000"/>
    </w:rPr>
  </w:style>
  <w:style w:type="table" w:styleId="TableGrid">
    <w:name w:val="Table Grid"/>
    <w:basedOn w:val="TableNormal"/>
    <w:uiPriority w:val="59"/>
    <w:rsid w:val="00EC16C5"/>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RunInChar">
    <w:name w:val="HeadingRunIn Char"/>
    <w:link w:val="HeadingRunIn"/>
    <w:rsid w:val="00EC16C5"/>
    <w:rPr>
      <w:rFonts w:ascii="Times New Roman" w:eastAsia="Times New Roman" w:hAnsi="Times New Roman" w:cs="Courier New"/>
      <w:b/>
      <w:bCs/>
      <w:color w:val="000000"/>
      <w:sz w:val="22"/>
      <w:szCs w:val="24"/>
    </w:rPr>
  </w:style>
  <w:style w:type="paragraph" w:customStyle="1" w:styleId="StyleCentered">
    <w:name w:val="Style Centered"/>
    <w:basedOn w:val="Normal"/>
    <w:link w:val="StyleCenteredChar"/>
    <w:rsid w:val="00EC16C5"/>
    <w:pPr>
      <w:widowControl w:val="0"/>
      <w:autoSpaceDE w:val="0"/>
      <w:autoSpaceDN w:val="0"/>
      <w:adjustRightInd w:val="0"/>
      <w:jc w:val="center"/>
    </w:pPr>
    <w:rPr>
      <w:rFonts w:eastAsia="Times New Roman"/>
      <w:b/>
      <w:sz w:val="20"/>
      <w:szCs w:val="20"/>
    </w:rPr>
  </w:style>
  <w:style w:type="paragraph" w:customStyle="1" w:styleId="bodybold0">
    <w:name w:val="bodybold"/>
    <w:basedOn w:val="Normal"/>
    <w:link w:val="bodyboldChar0"/>
    <w:rsid w:val="00EC16C5"/>
    <w:pPr>
      <w:ind w:firstLine="360"/>
      <w:jc w:val="both"/>
      <w:textAlignment w:val="baseline"/>
    </w:pPr>
    <w:rPr>
      <w:rFonts w:eastAsia="Times New Roman"/>
      <w:b/>
      <w:bCs/>
      <w:color w:val="000000"/>
      <w:sz w:val="22"/>
      <w:szCs w:val="20"/>
    </w:rPr>
  </w:style>
  <w:style w:type="character" w:styleId="HTMLDefinition">
    <w:name w:val="HTML Definition"/>
    <w:rsid w:val="00EC16C5"/>
    <w:rPr>
      <w:rFonts w:ascii="Times New Roman" w:hAnsi="Times New Roman"/>
      <w:i/>
      <w:iCs/>
    </w:rPr>
  </w:style>
  <w:style w:type="paragraph" w:styleId="BodyTextFirstIndent">
    <w:name w:val="Body Text First Indent"/>
    <w:basedOn w:val="BodyText"/>
    <w:link w:val="BodyTextFirstIndentChar"/>
    <w:rsid w:val="00EC16C5"/>
    <w:pPr>
      <w:tabs>
        <w:tab w:val="left" w:pos="576"/>
        <w:tab w:val="left" w:pos="792"/>
        <w:tab w:val="left" w:pos="1008"/>
        <w:tab w:val="left" w:pos="1224"/>
      </w:tabs>
      <w:ind w:firstLine="210"/>
      <w:jc w:val="left"/>
    </w:pPr>
    <w:rPr>
      <w:rFonts w:ascii="CG Times" w:hAnsi="CG Times"/>
      <w:sz w:val="22"/>
    </w:rPr>
  </w:style>
  <w:style w:type="character" w:customStyle="1" w:styleId="BodyTextFirstIndentChar">
    <w:name w:val="Body Text First Indent Char"/>
    <w:link w:val="BodyTextFirstIndent"/>
    <w:rsid w:val="00EC16C5"/>
    <w:rPr>
      <w:rFonts w:ascii="CG Times" w:eastAsia="Times New Roman" w:hAnsi="CG Times"/>
      <w:sz w:val="22"/>
      <w:szCs w:val="24"/>
      <w:lang w:val="en-US" w:eastAsia="en-US" w:bidi="ar-SA"/>
    </w:rPr>
  </w:style>
  <w:style w:type="character" w:customStyle="1" w:styleId="footnotenumber">
    <w:name w:val="footnotenumber"/>
    <w:basedOn w:val="DefaultParagraphFont"/>
    <w:rsid w:val="00EC16C5"/>
  </w:style>
  <w:style w:type="character" w:customStyle="1" w:styleId="bodyboldChar0">
    <w:name w:val="bodybold Char"/>
    <w:link w:val="bodybold0"/>
    <w:rsid w:val="00EC16C5"/>
    <w:rPr>
      <w:rFonts w:ascii="Times New Roman" w:eastAsia="Times New Roman" w:hAnsi="Times New Roman"/>
      <w:b/>
      <w:bCs/>
      <w:color w:val="000000"/>
      <w:sz w:val="22"/>
    </w:rPr>
  </w:style>
  <w:style w:type="paragraph" w:customStyle="1" w:styleId="CellBodyLarge">
    <w:name w:val="CellBody Large"/>
    <w:basedOn w:val="Normal"/>
    <w:rsid w:val="00EC16C5"/>
    <w:pPr>
      <w:widowControl w:val="0"/>
      <w:autoSpaceDE w:val="0"/>
      <w:autoSpaceDN w:val="0"/>
      <w:adjustRightInd w:val="0"/>
      <w:jc w:val="both"/>
    </w:pPr>
    <w:rPr>
      <w:rFonts w:eastAsia="Times New Roman" w:cs="CG Times"/>
      <w:color w:val="000000"/>
      <w:sz w:val="22"/>
      <w:szCs w:val="20"/>
    </w:rPr>
  </w:style>
  <w:style w:type="character" w:styleId="EndnoteReference">
    <w:name w:val="endnote reference"/>
    <w:rsid w:val="00EC16C5"/>
    <w:rPr>
      <w:rFonts w:ascii="CG Times" w:hAnsi="CG Times"/>
      <w:vertAlign w:val="superscript"/>
    </w:rPr>
  </w:style>
  <w:style w:type="paragraph" w:styleId="TOC1">
    <w:name w:val="toc 1"/>
    <w:basedOn w:val="Normal"/>
    <w:next w:val="Normal"/>
    <w:autoRedefine/>
    <w:rsid w:val="00EC16C5"/>
    <w:pPr>
      <w:jc w:val="both"/>
    </w:pPr>
    <w:rPr>
      <w:rFonts w:eastAsia="Times New Roman"/>
      <w:sz w:val="22"/>
      <w:szCs w:val="24"/>
    </w:rPr>
  </w:style>
  <w:style w:type="paragraph" w:styleId="Index1">
    <w:name w:val="index 1"/>
    <w:basedOn w:val="Normal"/>
    <w:next w:val="Normal"/>
    <w:autoRedefine/>
    <w:semiHidden/>
    <w:rsid w:val="00EC16C5"/>
    <w:pPr>
      <w:widowControl w:val="0"/>
      <w:autoSpaceDE w:val="0"/>
      <w:autoSpaceDN w:val="0"/>
      <w:adjustRightInd w:val="0"/>
      <w:ind w:left="240" w:hanging="240"/>
      <w:jc w:val="both"/>
    </w:pPr>
    <w:rPr>
      <w:rFonts w:eastAsia="Times New Roman" w:cs="Courier New"/>
      <w:sz w:val="22"/>
      <w:szCs w:val="20"/>
    </w:rPr>
  </w:style>
  <w:style w:type="paragraph" w:styleId="IndexHeading">
    <w:name w:val="index heading"/>
    <w:basedOn w:val="Normal"/>
    <w:next w:val="Index1"/>
    <w:semiHidden/>
    <w:rsid w:val="00EC16C5"/>
    <w:pPr>
      <w:widowControl w:val="0"/>
      <w:autoSpaceDE w:val="0"/>
      <w:autoSpaceDN w:val="0"/>
      <w:adjustRightInd w:val="0"/>
      <w:jc w:val="both"/>
    </w:pPr>
    <w:rPr>
      <w:rFonts w:ascii="Arial" w:eastAsia="Times New Roman" w:hAnsi="Arial" w:cs="Arial"/>
      <w:b/>
      <w:bCs/>
      <w:sz w:val="22"/>
      <w:szCs w:val="20"/>
    </w:rPr>
  </w:style>
  <w:style w:type="paragraph" w:styleId="EndnoteText">
    <w:name w:val="endnote text"/>
    <w:basedOn w:val="Normal"/>
    <w:link w:val="EndnoteTextChar"/>
    <w:rsid w:val="00EC16C5"/>
    <w:pPr>
      <w:widowControl w:val="0"/>
      <w:autoSpaceDE w:val="0"/>
      <w:autoSpaceDN w:val="0"/>
      <w:adjustRightInd w:val="0"/>
      <w:jc w:val="both"/>
    </w:pPr>
    <w:rPr>
      <w:rFonts w:eastAsia="Times New Roman" w:cs="Courier New"/>
      <w:bCs/>
      <w:sz w:val="22"/>
      <w:szCs w:val="20"/>
    </w:rPr>
  </w:style>
  <w:style w:type="character" w:customStyle="1" w:styleId="EndnoteTextChar">
    <w:name w:val="Endnote Text Char"/>
    <w:link w:val="EndnoteText"/>
    <w:rsid w:val="00EC16C5"/>
    <w:rPr>
      <w:rFonts w:ascii="Times New Roman" w:eastAsia="Times New Roman" w:hAnsi="Times New Roman" w:cs="Courier New"/>
      <w:bCs/>
      <w:sz w:val="22"/>
    </w:rPr>
  </w:style>
  <w:style w:type="paragraph" w:styleId="z-TopofForm">
    <w:name w:val="HTML Top of Form"/>
    <w:basedOn w:val="Normal"/>
    <w:next w:val="Normal"/>
    <w:link w:val="z-TopofFormChar"/>
    <w:hidden/>
    <w:rsid w:val="00EC16C5"/>
    <w:pPr>
      <w:widowControl w:val="0"/>
      <w:autoSpaceDE w:val="0"/>
      <w:autoSpaceDN w:val="0"/>
      <w:adjustRightInd w:val="0"/>
      <w:jc w:val="both"/>
    </w:pPr>
    <w:rPr>
      <w:rFonts w:ascii="Arial" w:eastAsia="Times New Roman" w:hAnsi="Arial" w:cs="Arial"/>
      <w:bCs/>
      <w:color w:val="000000"/>
      <w:sz w:val="4"/>
      <w:szCs w:val="4"/>
    </w:rPr>
  </w:style>
  <w:style w:type="character" w:customStyle="1" w:styleId="z-TopofFormChar">
    <w:name w:val="z-Top of Form Char"/>
    <w:link w:val="z-TopofForm"/>
    <w:rsid w:val="00EC16C5"/>
    <w:rPr>
      <w:rFonts w:ascii="Arial" w:eastAsia="Times New Roman" w:hAnsi="Arial" w:cs="Arial"/>
      <w:bCs/>
      <w:color w:val="000000"/>
      <w:sz w:val="4"/>
      <w:szCs w:val="4"/>
    </w:rPr>
  </w:style>
  <w:style w:type="table" w:styleId="TableGrid1">
    <w:name w:val="Table Grid 1"/>
    <w:basedOn w:val="TableNormal"/>
    <w:rsid w:val="00EC16C5"/>
    <w:pPr>
      <w:widowControl w:val="0"/>
      <w:autoSpaceDE w:val="0"/>
      <w:autoSpaceDN w:val="0"/>
      <w:adjustRightInd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1">
    <w:name w:val="Table List 1"/>
    <w:basedOn w:val="TableNormal"/>
    <w:rsid w:val="00EC16C5"/>
    <w:pPr>
      <w:widowControl w:val="0"/>
      <w:autoSpaceDE w:val="0"/>
      <w:autoSpaceDN w:val="0"/>
      <w:adjustRightInd w:val="0"/>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EC16C5"/>
    <w:pPr>
      <w:widowControl w:val="0"/>
      <w:autoSpaceDE w:val="0"/>
      <w:autoSpaceDN w:val="0"/>
      <w:adjustRightInd w:val="0"/>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yleHeading6Centered">
    <w:name w:val="Style Heading 6 + Centered"/>
    <w:basedOn w:val="Heading6"/>
    <w:rsid w:val="00EC16C5"/>
    <w:pPr>
      <w:spacing w:before="120" w:after="120"/>
      <w:jc w:val="center"/>
    </w:pPr>
    <w:rPr>
      <w:rFonts w:ascii="CG Times" w:hAnsi="CG Times" w:cs="Times New Roman"/>
      <w:bCs w:val="0"/>
      <w:iCs w:val="0"/>
      <w:szCs w:val="20"/>
      <w:lang w:val="en-US"/>
    </w:rPr>
  </w:style>
  <w:style w:type="paragraph" w:customStyle="1" w:styleId="Default">
    <w:name w:val="Default"/>
    <w:link w:val="DefaultChar"/>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
    <w:name w:val="Default Char"/>
    <w:link w:val="Default"/>
    <w:rsid w:val="00EC16C5"/>
    <w:rPr>
      <w:rFonts w:ascii="GKCKKM+CGTimes" w:eastAsia="Times New Roman" w:hAnsi="GKCKKM+CGTimes" w:cs="GKCKKM+CGTimes"/>
      <w:color w:val="000000"/>
      <w:sz w:val="24"/>
      <w:szCs w:val="24"/>
    </w:rPr>
  </w:style>
  <w:style w:type="paragraph" w:customStyle="1" w:styleId="cellbody1">
    <w:name w:val="cellbody"/>
    <w:basedOn w:val="Normal"/>
    <w:rsid w:val="00EC16C5"/>
    <w:pPr>
      <w:jc w:val="both"/>
      <w:textAlignment w:val="baseline"/>
    </w:pPr>
    <w:rPr>
      <w:rFonts w:eastAsia="Times New Roman"/>
      <w:bCs/>
      <w:color w:val="000000"/>
      <w:sz w:val="22"/>
      <w:szCs w:val="20"/>
    </w:rPr>
  </w:style>
  <w:style w:type="paragraph" w:customStyle="1" w:styleId="cellheading0">
    <w:name w:val="cellheading"/>
    <w:basedOn w:val="Normal"/>
    <w:rsid w:val="00EC16C5"/>
    <w:pPr>
      <w:jc w:val="both"/>
      <w:textAlignment w:val="baseline"/>
    </w:pPr>
    <w:rPr>
      <w:rFonts w:ascii="CG Times" w:eastAsia="Times New Roman" w:hAnsi="CG Times"/>
      <w:bCs/>
      <w:color w:val="000000"/>
      <w:sz w:val="20"/>
      <w:szCs w:val="20"/>
    </w:rPr>
  </w:style>
  <w:style w:type="paragraph" w:customStyle="1" w:styleId="tablefootnote0">
    <w:name w:val="tablefootnote"/>
    <w:basedOn w:val="Normal"/>
    <w:rsid w:val="00EC16C5"/>
    <w:pPr>
      <w:ind w:left="600" w:right="360" w:hanging="240"/>
      <w:jc w:val="both"/>
      <w:textAlignment w:val="baseline"/>
    </w:pPr>
    <w:rPr>
      <w:rFonts w:eastAsia="Times New Roman"/>
      <w:bCs/>
      <w:color w:val="000000"/>
      <w:sz w:val="22"/>
      <w:szCs w:val="20"/>
    </w:rPr>
  </w:style>
  <w:style w:type="paragraph" w:customStyle="1" w:styleId="body0">
    <w:name w:val="body"/>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
    <w:name w:val="Normal1"/>
    <w:basedOn w:val="Normal"/>
    <w:rsid w:val="00EC16C5"/>
    <w:pPr>
      <w:jc w:val="both"/>
      <w:textAlignment w:val="baseline"/>
    </w:pPr>
    <w:rPr>
      <w:rFonts w:eastAsia="Times New Roman"/>
      <w:bCs/>
      <w:color w:val="000000"/>
      <w:sz w:val="22"/>
      <w:szCs w:val="24"/>
    </w:rPr>
  </w:style>
  <w:style w:type="character" w:customStyle="1" w:styleId="StyleCenteredChar">
    <w:name w:val="Style Centered Char"/>
    <w:link w:val="StyleCentered"/>
    <w:rsid w:val="00EC16C5"/>
    <w:rPr>
      <w:rFonts w:ascii="Times New Roman" w:eastAsia="Times New Roman" w:hAnsi="Times New Roman"/>
      <w:b/>
    </w:rPr>
  </w:style>
  <w:style w:type="character" w:customStyle="1" w:styleId="Heading1CharChar">
    <w:name w:val="Heading 1 Char Char"/>
    <w:rsid w:val="00EC16C5"/>
    <w:rPr>
      <w:rFonts w:ascii="CG Times" w:hAnsi="CG Times"/>
      <w:b/>
      <w:sz w:val="28"/>
      <w:lang w:val="en-GB" w:eastAsia="en-US" w:bidi="ar-SA"/>
    </w:rPr>
  </w:style>
  <w:style w:type="character" w:customStyle="1" w:styleId="Heading2CharChar">
    <w:name w:val="Heading 2 Char Char"/>
    <w:rsid w:val="00EC16C5"/>
    <w:rPr>
      <w:rFonts w:ascii="Arial" w:hAnsi="Arial"/>
      <w:b/>
      <w:sz w:val="28"/>
      <w:lang w:val="en-GB" w:eastAsia="en-US" w:bidi="ar-SA"/>
    </w:rPr>
  </w:style>
  <w:style w:type="character" w:customStyle="1" w:styleId="Heading3CharChar">
    <w:name w:val="Heading 3 Char Char"/>
    <w:rsid w:val="00EC16C5"/>
    <w:rPr>
      <w:rFonts w:ascii="CG Times" w:hAnsi="CG Times" w:cs="Arial"/>
      <w:b/>
      <w:bCs/>
      <w:sz w:val="24"/>
      <w:szCs w:val="26"/>
      <w:lang w:val="en-CA" w:eastAsia="en-US" w:bidi="ar-SA"/>
    </w:rPr>
  </w:style>
  <w:style w:type="paragraph" w:customStyle="1" w:styleId="styrsid4084705-footnote">
    <w:name w:val="styrsid4084705-footnote"/>
    <w:basedOn w:val="Normal"/>
    <w:locked/>
    <w:rsid w:val="00EC16C5"/>
    <w:pPr>
      <w:ind w:left="590" w:hanging="590"/>
      <w:jc w:val="both"/>
      <w:textAlignment w:val="baseline"/>
    </w:pPr>
    <w:rPr>
      <w:rFonts w:ascii="CG Times" w:eastAsia="Times New Roman" w:hAnsi="CG Times"/>
      <w:i/>
      <w:iCs/>
      <w:color w:val="000000"/>
      <w:sz w:val="20"/>
      <w:szCs w:val="20"/>
    </w:rPr>
  </w:style>
  <w:style w:type="paragraph" w:styleId="NormalIndent">
    <w:name w:val="Normal Indent"/>
    <w:basedOn w:val="Normal"/>
    <w:rsid w:val="00EC16C5"/>
    <w:pPr>
      <w:widowControl w:val="0"/>
      <w:autoSpaceDE w:val="0"/>
      <w:autoSpaceDN w:val="0"/>
      <w:adjustRightInd w:val="0"/>
      <w:ind w:left="720"/>
      <w:jc w:val="both"/>
    </w:pPr>
    <w:rPr>
      <w:rFonts w:ascii="CG Times" w:eastAsia="Times New Roman" w:hAnsi="CG Times" w:cs="Courier New"/>
      <w:sz w:val="22"/>
      <w:szCs w:val="20"/>
    </w:rPr>
  </w:style>
  <w:style w:type="paragraph" w:styleId="TOAHeading">
    <w:name w:val="toa heading"/>
    <w:basedOn w:val="Normal"/>
    <w:next w:val="Normal"/>
    <w:rsid w:val="00EC16C5"/>
    <w:pPr>
      <w:widowControl w:val="0"/>
      <w:tabs>
        <w:tab w:val="left" w:pos="864"/>
        <w:tab w:val="left" w:pos="1296"/>
        <w:tab w:val="left" w:pos="1728"/>
        <w:tab w:val="left" w:pos="2160"/>
        <w:tab w:val="right" w:pos="9360"/>
      </w:tabs>
      <w:suppressAutoHyphens/>
      <w:jc w:val="both"/>
    </w:pPr>
    <w:rPr>
      <w:rFonts w:ascii="CG Times" w:eastAsia="Times New Roman" w:hAnsi="CG Times"/>
      <w:snapToGrid w:val="0"/>
      <w:kern w:val="28"/>
      <w:sz w:val="22"/>
      <w:szCs w:val="20"/>
    </w:rPr>
  </w:style>
  <w:style w:type="paragraph" w:styleId="TOC3">
    <w:name w:val="toc 3"/>
    <w:basedOn w:val="Normal"/>
    <w:next w:val="Normal"/>
    <w:rsid w:val="00EC16C5"/>
    <w:pPr>
      <w:widowControl w:val="0"/>
      <w:tabs>
        <w:tab w:val="left" w:pos="864"/>
        <w:tab w:val="left" w:pos="1296"/>
        <w:tab w:val="left" w:pos="1728"/>
        <w:tab w:val="left" w:pos="2160"/>
        <w:tab w:val="right" w:leader="dot" w:pos="9360"/>
      </w:tabs>
      <w:suppressAutoHyphens/>
      <w:ind w:left="2160" w:right="720" w:hanging="720"/>
      <w:jc w:val="both"/>
    </w:pPr>
    <w:rPr>
      <w:rFonts w:ascii="CG Times" w:eastAsia="Times New Roman" w:hAnsi="CG Times"/>
      <w:snapToGrid w:val="0"/>
      <w:kern w:val="28"/>
      <w:sz w:val="22"/>
      <w:szCs w:val="20"/>
    </w:rPr>
  </w:style>
  <w:style w:type="paragraph" w:styleId="TOC7">
    <w:name w:val="toc 7"/>
    <w:basedOn w:val="Normal"/>
    <w:next w:val="Normal"/>
    <w:autoRedefine/>
    <w:rsid w:val="00EC16C5"/>
    <w:pPr>
      <w:widowControl w:val="0"/>
      <w:autoSpaceDE w:val="0"/>
      <w:autoSpaceDN w:val="0"/>
      <w:adjustRightInd w:val="0"/>
      <w:ind w:left="1440"/>
      <w:jc w:val="both"/>
    </w:pPr>
    <w:rPr>
      <w:rFonts w:ascii="CG Times" w:eastAsia="Times New Roman" w:hAnsi="CG Times" w:cs="Courier New"/>
      <w:sz w:val="22"/>
      <w:szCs w:val="20"/>
    </w:rPr>
  </w:style>
  <w:style w:type="paragraph" w:styleId="TOC9">
    <w:name w:val="toc 9"/>
    <w:basedOn w:val="Normal"/>
    <w:next w:val="Normal"/>
    <w:autoRedefine/>
    <w:rsid w:val="00EC16C5"/>
    <w:pPr>
      <w:widowControl w:val="0"/>
      <w:autoSpaceDE w:val="0"/>
      <w:autoSpaceDN w:val="0"/>
      <w:adjustRightInd w:val="0"/>
      <w:ind w:left="1920"/>
      <w:jc w:val="both"/>
    </w:pPr>
    <w:rPr>
      <w:rFonts w:ascii="CG Times" w:eastAsia="Times New Roman" w:hAnsi="CG Times" w:cs="Courier New"/>
      <w:sz w:val="22"/>
      <w:szCs w:val="20"/>
    </w:rPr>
  </w:style>
  <w:style w:type="paragraph" w:customStyle="1" w:styleId="StyleBodyTextBold">
    <w:name w:val="Style Body Text + Bold"/>
    <w:basedOn w:val="BodyText"/>
    <w:link w:val="StyleBodyTextBoldChar"/>
    <w:rsid w:val="00EC16C5"/>
    <w:pPr>
      <w:tabs>
        <w:tab w:val="left" w:pos="576"/>
        <w:tab w:val="left" w:pos="936"/>
        <w:tab w:val="left" w:pos="1008"/>
        <w:tab w:val="left" w:pos="1224"/>
        <w:tab w:val="left" w:pos="1440"/>
      </w:tabs>
      <w:ind w:firstLine="0"/>
    </w:pPr>
    <w:rPr>
      <w:b/>
      <w:bCs/>
      <w:sz w:val="22"/>
    </w:rPr>
  </w:style>
  <w:style w:type="paragraph" w:styleId="BlockText">
    <w:name w:val="Block Text"/>
    <w:basedOn w:val="Normal"/>
    <w:rsid w:val="00EC16C5"/>
    <w:pPr>
      <w:widowControl w:val="0"/>
      <w:tabs>
        <w:tab w:val="left" w:pos="864"/>
        <w:tab w:val="left" w:pos="1296"/>
        <w:tab w:val="left" w:pos="1728"/>
        <w:tab w:val="left" w:pos="2160"/>
      </w:tabs>
      <w:spacing w:after="220"/>
      <w:ind w:left="1440" w:right="1440"/>
      <w:jc w:val="both"/>
    </w:pPr>
    <w:rPr>
      <w:rFonts w:ascii="CG Times" w:eastAsia="Times New Roman" w:hAnsi="CG Times"/>
      <w:sz w:val="22"/>
      <w:szCs w:val="20"/>
    </w:rPr>
  </w:style>
  <w:style w:type="paragraph" w:styleId="Date">
    <w:name w:val="Date"/>
    <w:basedOn w:val="Normal"/>
    <w:next w:val="Normal"/>
    <w:link w:val="DateChar"/>
    <w:rsid w:val="00EC16C5"/>
    <w:pPr>
      <w:jc w:val="center"/>
    </w:pPr>
    <w:rPr>
      <w:rFonts w:eastAsia="Times New Roman"/>
      <w:sz w:val="22"/>
      <w:szCs w:val="24"/>
    </w:rPr>
  </w:style>
  <w:style w:type="character" w:customStyle="1" w:styleId="DateChar">
    <w:name w:val="Date Char"/>
    <w:link w:val="Date"/>
    <w:rsid w:val="00EC16C5"/>
    <w:rPr>
      <w:rFonts w:ascii="Times New Roman" w:eastAsia="Times New Roman" w:hAnsi="Times New Roman"/>
      <w:sz w:val="22"/>
      <w:szCs w:val="24"/>
    </w:rPr>
  </w:style>
  <w:style w:type="paragraph" w:styleId="DocumentMap">
    <w:name w:val="Document Map"/>
    <w:basedOn w:val="Normal"/>
    <w:link w:val="DocumentMapChar"/>
    <w:rsid w:val="00EC16C5"/>
    <w:pPr>
      <w:shd w:val="clear" w:color="auto" w:fill="000080"/>
      <w:tabs>
        <w:tab w:val="left" w:pos="864"/>
        <w:tab w:val="left" w:pos="1296"/>
        <w:tab w:val="left" w:pos="1728"/>
        <w:tab w:val="left" w:pos="2160"/>
      </w:tabs>
      <w:jc w:val="both"/>
    </w:pPr>
    <w:rPr>
      <w:rFonts w:ascii="Tahoma" w:eastAsia="Times New Roman" w:hAnsi="Tahoma"/>
      <w:sz w:val="22"/>
      <w:szCs w:val="20"/>
    </w:rPr>
  </w:style>
  <w:style w:type="character" w:customStyle="1" w:styleId="DocumentMapChar">
    <w:name w:val="Document Map Char"/>
    <w:link w:val="DocumentMap"/>
    <w:rsid w:val="00EC16C5"/>
    <w:rPr>
      <w:rFonts w:ascii="Tahoma" w:eastAsia="Times New Roman" w:hAnsi="Tahoma"/>
      <w:sz w:val="22"/>
      <w:shd w:val="clear" w:color="auto" w:fill="000080"/>
    </w:rPr>
  </w:style>
  <w:style w:type="paragraph" w:styleId="Index2">
    <w:name w:val="index 2"/>
    <w:basedOn w:val="Normal"/>
    <w:next w:val="Normal"/>
    <w:autoRedefine/>
    <w:rsid w:val="00EC16C5"/>
    <w:pPr>
      <w:tabs>
        <w:tab w:val="left" w:pos="864"/>
        <w:tab w:val="left" w:pos="1296"/>
        <w:tab w:val="left" w:pos="1728"/>
        <w:tab w:val="left" w:pos="2160"/>
      </w:tabs>
      <w:ind w:left="440" w:hanging="220"/>
      <w:jc w:val="both"/>
    </w:pPr>
    <w:rPr>
      <w:rFonts w:ascii="CG Times" w:eastAsia="Times New Roman" w:hAnsi="CG Times"/>
      <w:sz w:val="22"/>
      <w:szCs w:val="20"/>
    </w:rPr>
  </w:style>
  <w:style w:type="paragraph" w:styleId="Index3">
    <w:name w:val="index 3"/>
    <w:basedOn w:val="Normal"/>
    <w:next w:val="Normal"/>
    <w:autoRedefine/>
    <w:rsid w:val="00EC16C5"/>
    <w:pPr>
      <w:tabs>
        <w:tab w:val="left" w:pos="864"/>
        <w:tab w:val="left" w:pos="1296"/>
        <w:tab w:val="left" w:pos="1728"/>
        <w:tab w:val="left" w:pos="2160"/>
      </w:tabs>
      <w:ind w:left="660" w:hanging="220"/>
      <w:jc w:val="both"/>
    </w:pPr>
    <w:rPr>
      <w:rFonts w:ascii="CG Times" w:eastAsia="Times New Roman" w:hAnsi="CG Times"/>
      <w:sz w:val="18"/>
      <w:szCs w:val="20"/>
    </w:rPr>
  </w:style>
  <w:style w:type="paragraph" w:styleId="Index4">
    <w:name w:val="index 4"/>
    <w:basedOn w:val="Normal"/>
    <w:next w:val="Normal"/>
    <w:autoRedefine/>
    <w:rsid w:val="00EC16C5"/>
    <w:pPr>
      <w:tabs>
        <w:tab w:val="left" w:pos="864"/>
        <w:tab w:val="left" w:pos="1296"/>
        <w:tab w:val="left" w:pos="1728"/>
        <w:tab w:val="left" w:pos="2160"/>
      </w:tabs>
      <w:ind w:left="880" w:hanging="220"/>
      <w:jc w:val="both"/>
    </w:pPr>
    <w:rPr>
      <w:rFonts w:ascii="CG Times" w:eastAsia="Times New Roman" w:hAnsi="CG Times"/>
      <w:sz w:val="18"/>
      <w:szCs w:val="20"/>
    </w:rPr>
  </w:style>
  <w:style w:type="paragraph" w:styleId="Index5">
    <w:name w:val="index 5"/>
    <w:basedOn w:val="Normal"/>
    <w:next w:val="Normal"/>
    <w:autoRedefine/>
    <w:rsid w:val="00EC16C5"/>
    <w:pPr>
      <w:widowControl w:val="0"/>
      <w:autoSpaceDE w:val="0"/>
      <w:autoSpaceDN w:val="0"/>
      <w:adjustRightInd w:val="0"/>
      <w:ind w:left="1200" w:hanging="240"/>
      <w:jc w:val="both"/>
    </w:pPr>
    <w:rPr>
      <w:rFonts w:ascii="CG Times" w:eastAsia="Times New Roman" w:hAnsi="CG Times" w:cs="Courier New"/>
      <w:sz w:val="22"/>
      <w:szCs w:val="20"/>
    </w:rPr>
  </w:style>
  <w:style w:type="paragraph" w:styleId="Index6">
    <w:name w:val="index 6"/>
    <w:basedOn w:val="Normal"/>
    <w:next w:val="Normal"/>
    <w:autoRedefine/>
    <w:rsid w:val="00EC16C5"/>
    <w:pPr>
      <w:widowControl w:val="0"/>
      <w:autoSpaceDE w:val="0"/>
      <w:autoSpaceDN w:val="0"/>
      <w:adjustRightInd w:val="0"/>
      <w:ind w:left="1440" w:hanging="240"/>
      <w:jc w:val="both"/>
    </w:pPr>
    <w:rPr>
      <w:rFonts w:ascii="CG Times" w:eastAsia="Times New Roman" w:hAnsi="CG Times" w:cs="Courier New"/>
      <w:sz w:val="22"/>
      <w:szCs w:val="20"/>
    </w:rPr>
  </w:style>
  <w:style w:type="paragraph" w:styleId="Index7">
    <w:name w:val="index 7"/>
    <w:basedOn w:val="Normal"/>
    <w:next w:val="Normal"/>
    <w:autoRedefine/>
    <w:rsid w:val="00EC16C5"/>
    <w:pPr>
      <w:widowControl w:val="0"/>
      <w:autoSpaceDE w:val="0"/>
      <w:autoSpaceDN w:val="0"/>
      <w:adjustRightInd w:val="0"/>
      <w:ind w:left="1680" w:hanging="240"/>
      <w:jc w:val="both"/>
    </w:pPr>
    <w:rPr>
      <w:rFonts w:ascii="CG Times" w:eastAsia="Times New Roman" w:hAnsi="CG Times" w:cs="Courier New"/>
      <w:sz w:val="22"/>
      <w:szCs w:val="20"/>
    </w:rPr>
  </w:style>
  <w:style w:type="paragraph" w:styleId="Index8">
    <w:name w:val="index 8"/>
    <w:basedOn w:val="Normal"/>
    <w:next w:val="Normal"/>
    <w:autoRedefine/>
    <w:rsid w:val="00EC16C5"/>
    <w:pPr>
      <w:widowControl w:val="0"/>
      <w:autoSpaceDE w:val="0"/>
      <w:autoSpaceDN w:val="0"/>
      <w:adjustRightInd w:val="0"/>
      <w:ind w:left="1920" w:hanging="240"/>
      <w:jc w:val="both"/>
    </w:pPr>
    <w:rPr>
      <w:rFonts w:ascii="CG Times" w:eastAsia="Times New Roman" w:hAnsi="CG Times" w:cs="Courier New"/>
      <w:sz w:val="22"/>
      <w:szCs w:val="20"/>
    </w:rPr>
  </w:style>
  <w:style w:type="paragraph" w:styleId="Index9">
    <w:name w:val="index 9"/>
    <w:basedOn w:val="Normal"/>
    <w:next w:val="Normal"/>
    <w:autoRedefine/>
    <w:rsid w:val="00EC16C5"/>
    <w:pPr>
      <w:widowControl w:val="0"/>
      <w:autoSpaceDE w:val="0"/>
      <w:autoSpaceDN w:val="0"/>
      <w:adjustRightInd w:val="0"/>
      <w:ind w:left="2160" w:hanging="240"/>
      <w:jc w:val="both"/>
    </w:pPr>
    <w:rPr>
      <w:rFonts w:ascii="CG Times" w:eastAsia="Times New Roman" w:hAnsi="CG Times" w:cs="Courier New"/>
      <w:sz w:val="22"/>
      <w:szCs w:val="20"/>
    </w:rPr>
  </w:style>
  <w:style w:type="paragraph" w:styleId="List">
    <w:name w:val="List"/>
    <w:basedOn w:val="Normal"/>
    <w:rsid w:val="00EC16C5"/>
    <w:pPr>
      <w:tabs>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2">
    <w:name w:val="List 2"/>
    <w:basedOn w:val="Normal"/>
    <w:rsid w:val="00EC16C5"/>
    <w:pPr>
      <w:widowControl w:val="0"/>
      <w:autoSpaceDE w:val="0"/>
      <w:autoSpaceDN w:val="0"/>
      <w:adjustRightInd w:val="0"/>
      <w:ind w:left="720" w:hanging="360"/>
      <w:jc w:val="both"/>
    </w:pPr>
    <w:rPr>
      <w:rFonts w:ascii="CG Times" w:eastAsia="Times New Roman" w:hAnsi="CG Times" w:cs="Courier New"/>
      <w:sz w:val="22"/>
      <w:szCs w:val="20"/>
    </w:rPr>
  </w:style>
  <w:style w:type="paragraph" w:styleId="ListBullet">
    <w:name w:val="List Bullet"/>
    <w:basedOn w:val="Normal"/>
    <w:rsid w:val="00EC16C5"/>
    <w:pPr>
      <w:widowControl w:val="0"/>
      <w:tabs>
        <w:tab w:val="num" w:pos="360"/>
      </w:tabs>
      <w:autoSpaceDE w:val="0"/>
      <w:autoSpaceDN w:val="0"/>
      <w:adjustRightInd w:val="0"/>
      <w:ind w:left="360" w:hanging="360"/>
      <w:jc w:val="both"/>
    </w:pPr>
    <w:rPr>
      <w:rFonts w:ascii="CG Times" w:eastAsia="Times New Roman" w:hAnsi="CG Times" w:cs="Courier New"/>
      <w:sz w:val="22"/>
      <w:szCs w:val="20"/>
    </w:rPr>
  </w:style>
  <w:style w:type="paragraph" w:styleId="ListBullet2">
    <w:name w:val="List Bullet 2"/>
    <w:basedOn w:val="Normal"/>
    <w:rsid w:val="00EC16C5"/>
    <w:pPr>
      <w:widowControl w:val="0"/>
      <w:tabs>
        <w:tab w:val="num" w:pos="720"/>
      </w:tabs>
      <w:autoSpaceDE w:val="0"/>
      <w:autoSpaceDN w:val="0"/>
      <w:adjustRightInd w:val="0"/>
      <w:ind w:left="720" w:hanging="360"/>
      <w:jc w:val="both"/>
    </w:pPr>
    <w:rPr>
      <w:rFonts w:ascii="CG Times" w:eastAsia="Times New Roman" w:hAnsi="CG Times" w:cs="Courier New"/>
      <w:sz w:val="22"/>
      <w:szCs w:val="20"/>
    </w:rPr>
  </w:style>
  <w:style w:type="paragraph" w:styleId="ListBullet3">
    <w:name w:val="List Bullet 3"/>
    <w:basedOn w:val="Normal"/>
    <w:rsid w:val="00EC16C5"/>
    <w:pPr>
      <w:widowControl w:val="0"/>
      <w:tabs>
        <w:tab w:val="num" w:pos="1080"/>
      </w:tabs>
      <w:autoSpaceDE w:val="0"/>
      <w:autoSpaceDN w:val="0"/>
      <w:adjustRightInd w:val="0"/>
      <w:ind w:left="1080" w:hanging="360"/>
      <w:jc w:val="both"/>
    </w:pPr>
    <w:rPr>
      <w:rFonts w:ascii="CG Times" w:eastAsia="Times New Roman" w:hAnsi="CG Times" w:cs="Courier New"/>
      <w:sz w:val="22"/>
      <w:szCs w:val="20"/>
    </w:rPr>
  </w:style>
  <w:style w:type="paragraph" w:styleId="ListBullet4">
    <w:name w:val="List Bullet 4"/>
    <w:basedOn w:val="Normal"/>
    <w:rsid w:val="00EC16C5"/>
    <w:pPr>
      <w:widowControl w:val="0"/>
      <w:tabs>
        <w:tab w:val="num" w:pos="1440"/>
      </w:tabs>
      <w:autoSpaceDE w:val="0"/>
      <w:autoSpaceDN w:val="0"/>
      <w:adjustRightInd w:val="0"/>
      <w:ind w:left="1440" w:hanging="360"/>
      <w:jc w:val="both"/>
    </w:pPr>
    <w:rPr>
      <w:rFonts w:ascii="CG Times" w:eastAsia="Times New Roman" w:hAnsi="CG Times" w:cs="Courier New"/>
      <w:sz w:val="22"/>
      <w:szCs w:val="20"/>
    </w:rPr>
  </w:style>
  <w:style w:type="paragraph" w:styleId="ListContinue">
    <w:name w:val="List Continue"/>
    <w:basedOn w:val="Normal"/>
    <w:rsid w:val="00EC16C5"/>
    <w:pPr>
      <w:tabs>
        <w:tab w:val="left" w:pos="864"/>
        <w:tab w:val="left" w:pos="1296"/>
        <w:tab w:val="left" w:pos="1728"/>
        <w:tab w:val="left" w:pos="2160"/>
      </w:tabs>
      <w:spacing w:after="120"/>
      <w:ind w:left="360"/>
      <w:jc w:val="both"/>
    </w:pPr>
    <w:rPr>
      <w:rFonts w:ascii="CG Times" w:eastAsia="Times New Roman" w:hAnsi="CG Times"/>
      <w:sz w:val="22"/>
      <w:szCs w:val="20"/>
    </w:rPr>
  </w:style>
  <w:style w:type="paragraph" w:styleId="ListContinue2">
    <w:name w:val="List Continue 2"/>
    <w:basedOn w:val="Normal"/>
    <w:rsid w:val="00EC16C5"/>
    <w:pPr>
      <w:tabs>
        <w:tab w:val="left" w:pos="864"/>
        <w:tab w:val="left" w:pos="1296"/>
        <w:tab w:val="left" w:pos="1728"/>
        <w:tab w:val="left" w:pos="2160"/>
      </w:tabs>
      <w:spacing w:after="120"/>
      <w:ind w:left="720"/>
      <w:jc w:val="both"/>
    </w:pPr>
    <w:rPr>
      <w:rFonts w:ascii="CG Times" w:eastAsia="Times New Roman" w:hAnsi="CG Times"/>
      <w:sz w:val="22"/>
      <w:szCs w:val="20"/>
    </w:rPr>
  </w:style>
  <w:style w:type="paragraph" w:styleId="ListContinue3">
    <w:name w:val="List Continue 3"/>
    <w:basedOn w:val="Normal"/>
    <w:rsid w:val="00EC16C5"/>
    <w:pPr>
      <w:tabs>
        <w:tab w:val="left" w:pos="864"/>
        <w:tab w:val="left" w:pos="1296"/>
        <w:tab w:val="left" w:pos="1728"/>
        <w:tab w:val="left" w:pos="2160"/>
      </w:tabs>
      <w:spacing w:after="120"/>
      <w:ind w:left="1080"/>
      <w:jc w:val="both"/>
    </w:pPr>
    <w:rPr>
      <w:rFonts w:ascii="CG Times" w:eastAsia="Times New Roman" w:hAnsi="CG Times"/>
      <w:sz w:val="22"/>
      <w:szCs w:val="20"/>
    </w:rPr>
  </w:style>
  <w:style w:type="paragraph" w:styleId="ListContinue4">
    <w:name w:val="List Continue 4"/>
    <w:basedOn w:val="Normal"/>
    <w:rsid w:val="00EC16C5"/>
    <w:pPr>
      <w:tabs>
        <w:tab w:val="left" w:pos="864"/>
        <w:tab w:val="left" w:pos="1296"/>
        <w:tab w:val="left" w:pos="1728"/>
        <w:tab w:val="left" w:pos="2160"/>
      </w:tabs>
      <w:spacing w:after="120"/>
      <w:ind w:left="1440"/>
      <w:jc w:val="both"/>
    </w:pPr>
    <w:rPr>
      <w:rFonts w:ascii="CG Times" w:eastAsia="Times New Roman" w:hAnsi="CG Times"/>
      <w:sz w:val="22"/>
      <w:szCs w:val="20"/>
    </w:rPr>
  </w:style>
  <w:style w:type="paragraph" w:styleId="ListNumber">
    <w:name w:val="List Number"/>
    <w:basedOn w:val="Normal"/>
    <w:rsid w:val="00EC16C5"/>
    <w:pPr>
      <w:tabs>
        <w:tab w:val="num" w:pos="360"/>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Number2">
    <w:name w:val="List Number 2"/>
    <w:basedOn w:val="Normal"/>
    <w:rsid w:val="00EC16C5"/>
    <w:pPr>
      <w:tabs>
        <w:tab w:val="num" w:pos="720"/>
        <w:tab w:val="left" w:pos="864"/>
        <w:tab w:val="left" w:pos="1296"/>
        <w:tab w:val="left" w:pos="1728"/>
        <w:tab w:val="left" w:pos="2160"/>
      </w:tabs>
      <w:ind w:left="720" w:hanging="360"/>
      <w:jc w:val="both"/>
    </w:pPr>
    <w:rPr>
      <w:rFonts w:ascii="CG Times" w:eastAsia="Times New Roman" w:hAnsi="CG Times"/>
      <w:sz w:val="22"/>
      <w:szCs w:val="20"/>
    </w:rPr>
  </w:style>
  <w:style w:type="paragraph" w:styleId="ListNumber3">
    <w:name w:val="List Number 3"/>
    <w:basedOn w:val="Normal"/>
    <w:rsid w:val="00EC16C5"/>
    <w:pPr>
      <w:tabs>
        <w:tab w:val="left" w:pos="864"/>
        <w:tab w:val="num" w:pos="1080"/>
        <w:tab w:val="left" w:pos="1296"/>
        <w:tab w:val="left" w:pos="1728"/>
        <w:tab w:val="left" w:pos="2160"/>
      </w:tabs>
      <w:ind w:left="1080" w:hanging="360"/>
      <w:jc w:val="both"/>
    </w:pPr>
    <w:rPr>
      <w:rFonts w:ascii="CG Times" w:eastAsia="Times New Roman" w:hAnsi="CG Times"/>
      <w:sz w:val="22"/>
      <w:szCs w:val="20"/>
    </w:rPr>
  </w:style>
  <w:style w:type="paragraph" w:styleId="ListNumber4">
    <w:name w:val="List Number 4"/>
    <w:basedOn w:val="Normal"/>
    <w:rsid w:val="00EC16C5"/>
    <w:pPr>
      <w:tabs>
        <w:tab w:val="left" w:pos="864"/>
        <w:tab w:val="left" w:pos="1296"/>
        <w:tab w:val="num" w:pos="1440"/>
        <w:tab w:val="left" w:pos="1728"/>
        <w:tab w:val="left" w:pos="2160"/>
      </w:tabs>
      <w:ind w:left="1440" w:hanging="360"/>
      <w:jc w:val="both"/>
    </w:pPr>
    <w:rPr>
      <w:rFonts w:ascii="CG Times" w:eastAsia="Times New Roman" w:hAnsi="CG Times"/>
      <w:sz w:val="22"/>
      <w:szCs w:val="20"/>
    </w:rPr>
  </w:style>
  <w:style w:type="paragraph" w:styleId="ListNumber5">
    <w:name w:val="List Number 5"/>
    <w:basedOn w:val="Normal"/>
    <w:rsid w:val="00EC16C5"/>
    <w:pPr>
      <w:tabs>
        <w:tab w:val="left" w:pos="864"/>
        <w:tab w:val="left" w:pos="1296"/>
        <w:tab w:val="left" w:pos="1728"/>
        <w:tab w:val="num" w:pos="1800"/>
        <w:tab w:val="left" w:pos="2160"/>
      </w:tabs>
      <w:ind w:left="1800" w:hanging="360"/>
      <w:jc w:val="both"/>
    </w:pPr>
    <w:rPr>
      <w:rFonts w:ascii="CG Times" w:eastAsia="Times New Roman" w:hAnsi="CG Times"/>
      <w:sz w:val="22"/>
      <w:szCs w:val="20"/>
    </w:rPr>
  </w:style>
  <w:style w:type="paragraph" w:styleId="MacroText">
    <w:name w:val="macro"/>
    <w:link w:val="MacroTextChar"/>
    <w:rsid w:val="00EC16C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rPr>
  </w:style>
  <w:style w:type="character" w:customStyle="1" w:styleId="MacroTextChar">
    <w:name w:val="Macro Text Char"/>
    <w:link w:val="MacroText"/>
    <w:rsid w:val="00EC16C5"/>
    <w:rPr>
      <w:rFonts w:ascii="Courier New" w:eastAsia="Times New Roman" w:hAnsi="Courier New"/>
    </w:rPr>
  </w:style>
  <w:style w:type="paragraph" w:styleId="TableofAuthorities">
    <w:name w:val="table of authorities"/>
    <w:basedOn w:val="Normal"/>
    <w:next w:val="Normal"/>
    <w:rsid w:val="00EC16C5"/>
    <w:pPr>
      <w:tabs>
        <w:tab w:val="left" w:pos="864"/>
        <w:tab w:val="left" w:pos="1296"/>
        <w:tab w:val="left" w:pos="1728"/>
        <w:tab w:val="left" w:pos="2160"/>
      </w:tabs>
      <w:ind w:left="220" w:hanging="220"/>
      <w:jc w:val="both"/>
    </w:pPr>
    <w:rPr>
      <w:rFonts w:ascii="CG Times" w:eastAsia="Times New Roman" w:hAnsi="CG Times"/>
      <w:sz w:val="22"/>
      <w:szCs w:val="20"/>
    </w:rPr>
  </w:style>
  <w:style w:type="paragraph" w:styleId="TableofFigures">
    <w:name w:val="table of figures"/>
    <w:basedOn w:val="Normal"/>
    <w:next w:val="Normal"/>
    <w:rsid w:val="00EC16C5"/>
    <w:pPr>
      <w:tabs>
        <w:tab w:val="left" w:pos="864"/>
        <w:tab w:val="left" w:pos="1296"/>
        <w:tab w:val="left" w:pos="1728"/>
        <w:tab w:val="left" w:pos="2160"/>
      </w:tabs>
      <w:ind w:left="440" w:hanging="440"/>
      <w:jc w:val="both"/>
    </w:pPr>
    <w:rPr>
      <w:rFonts w:ascii="CG Times" w:eastAsia="Times New Roman" w:hAnsi="CG Times"/>
      <w:sz w:val="22"/>
      <w:szCs w:val="20"/>
    </w:rPr>
  </w:style>
  <w:style w:type="paragraph" w:styleId="TOC2">
    <w:name w:val="toc 2"/>
    <w:basedOn w:val="Normal"/>
    <w:next w:val="Normal"/>
    <w:autoRedefine/>
    <w:rsid w:val="00EC16C5"/>
    <w:pPr>
      <w:tabs>
        <w:tab w:val="left" w:pos="864"/>
        <w:tab w:val="left" w:pos="1296"/>
        <w:tab w:val="left" w:pos="1728"/>
        <w:tab w:val="left" w:pos="2160"/>
        <w:tab w:val="right" w:leader="dot" w:pos="9350"/>
      </w:tabs>
      <w:ind w:left="220"/>
      <w:jc w:val="both"/>
    </w:pPr>
    <w:rPr>
      <w:rFonts w:ascii="CG Times" w:eastAsia="Times New Roman" w:hAnsi="CG Times"/>
      <w:color w:val="000000"/>
      <w:sz w:val="22"/>
      <w:szCs w:val="20"/>
    </w:rPr>
  </w:style>
  <w:style w:type="paragraph" w:styleId="TOC4">
    <w:name w:val="toc 4"/>
    <w:basedOn w:val="Normal"/>
    <w:next w:val="Normal"/>
    <w:autoRedefine/>
    <w:rsid w:val="00EC16C5"/>
    <w:pPr>
      <w:tabs>
        <w:tab w:val="left" w:pos="864"/>
        <w:tab w:val="left" w:pos="1296"/>
        <w:tab w:val="left" w:pos="1728"/>
        <w:tab w:val="left" w:pos="2160"/>
      </w:tabs>
      <w:ind w:left="660"/>
      <w:jc w:val="both"/>
    </w:pPr>
    <w:rPr>
      <w:rFonts w:ascii="CG Times" w:eastAsia="Times New Roman" w:hAnsi="CG Times"/>
      <w:sz w:val="18"/>
      <w:szCs w:val="20"/>
    </w:rPr>
  </w:style>
  <w:style w:type="paragraph" w:styleId="TOC5">
    <w:name w:val="toc 5"/>
    <w:basedOn w:val="Normal"/>
    <w:next w:val="Normal"/>
    <w:autoRedefine/>
    <w:rsid w:val="00EC16C5"/>
    <w:pPr>
      <w:tabs>
        <w:tab w:val="left" w:pos="864"/>
        <w:tab w:val="left" w:pos="1296"/>
        <w:tab w:val="left" w:pos="1728"/>
        <w:tab w:val="left" w:pos="2160"/>
      </w:tabs>
      <w:ind w:left="880"/>
      <w:jc w:val="both"/>
    </w:pPr>
    <w:rPr>
      <w:rFonts w:ascii="CG Times" w:eastAsia="Times New Roman" w:hAnsi="CG Times"/>
      <w:sz w:val="18"/>
      <w:szCs w:val="20"/>
    </w:rPr>
  </w:style>
  <w:style w:type="paragraph" w:styleId="TOC6">
    <w:name w:val="toc 6"/>
    <w:basedOn w:val="Normal"/>
    <w:next w:val="Normal"/>
    <w:autoRedefine/>
    <w:rsid w:val="00EC16C5"/>
    <w:pPr>
      <w:widowControl w:val="0"/>
      <w:autoSpaceDE w:val="0"/>
      <w:autoSpaceDN w:val="0"/>
      <w:adjustRightInd w:val="0"/>
      <w:ind w:left="1200"/>
      <w:jc w:val="both"/>
    </w:pPr>
    <w:rPr>
      <w:rFonts w:ascii="CG Times" w:eastAsia="Times New Roman" w:hAnsi="CG Times" w:cs="Courier New"/>
      <w:sz w:val="22"/>
      <w:szCs w:val="20"/>
    </w:rPr>
  </w:style>
  <w:style w:type="paragraph" w:styleId="TOC8">
    <w:name w:val="toc 8"/>
    <w:basedOn w:val="Normal"/>
    <w:next w:val="Normal"/>
    <w:autoRedefine/>
    <w:rsid w:val="00EC16C5"/>
    <w:pPr>
      <w:widowControl w:val="0"/>
      <w:autoSpaceDE w:val="0"/>
      <w:autoSpaceDN w:val="0"/>
      <w:adjustRightInd w:val="0"/>
      <w:ind w:left="1680"/>
      <w:jc w:val="both"/>
    </w:pPr>
    <w:rPr>
      <w:rFonts w:ascii="CG Times" w:eastAsia="Times New Roman" w:hAnsi="CG Times" w:cs="Courier New"/>
      <w:sz w:val="22"/>
      <w:szCs w:val="20"/>
    </w:rPr>
  </w:style>
  <w:style w:type="numbering" w:styleId="ArticleSection">
    <w:name w:val="Outline List 3"/>
    <w:basedOn w:val="NoList"/>
    <w:rsid w:val="00EC16C5"/>
    <w:pPr>
      <w:numPr>
        <w:numId w:val="6"/>
      </w:numPr>
    </w:pPr>
  </w:style>
  <w:style w:type="numbering" w:styleId="1ai">
    <w:name w:val="Outline List 1"/>
    <w:basedOn w:val="NoList"/>
    <w:rsid w:val="00EC16C5"/>
    <w:pPr>
      <w:numPr>
        <w:numId w:val="7"/>
      </w:numPr>
    </w:pPr>
  </w:style>
  <w:style w:type="character" w:styleId="CommentReference">
    <w:name w:val="annotation reference"/>
    <w:uiPriority w:val="99"/>
    <w:rsid w:val="00EC16C5"/>
    <w:rPr>
      <w:sz w:val="16"/>
      <w:szCs w:val="16"/>
    </w:rPr>
  </w:style>
  <w:style w:type="paragraph" w:styleId="CommentText">
    <w:name w:val="annotation text"/>
    <w:basedOn w:val="Normal"/>
    <w:link w:val="CommentTextChar"/>
    <w:uiPriority w:val="99"/>
    <w:rsid w:val="00EC16C5"/>
    <w:pPr>
      <w:jc w:val="both"/>
    </w:pPr>
    <w:rPr>
      <w:rFonts w:eastAsia="Times New Roman"/>
      <w:sz w:val="22"/>
      <w:szCs w:val="20"/>
    </w:rPr>
  </w:style>
  <w:style w:type="character" w:customStyle="1" w:styleId="CommentTextChar">
    <w:name w:val="Comment Text Char"/>
    <w:link w:val="CommentText"/>
    <w:uiPriority w:val="99"/>
    <w:rsid w:val="00EC16C5"/>
    <w:rPr>
      <w:rFonts w:ascii="Times New Roman" w:eastAsia="Times New Roman" w:hAnsi="Times New Roman"/>
      <w:sz w:val="22"/>
    </w:rPr>
  </w:style>
  <w:style w:type="character" w:styleId="Strong">
    <w:name w:val="Strong"/>
    <w:qFormat/>
    <w:rsid w:val="00EC16C5"/>
    <w:rPr>
      <w:rFonts w:ascii="Times New Roman" w:hAnsi="Times New Roman"/>
      <w:b/>
      <w:bCs/>
      <w:sz w:val="22"/>
    </w:rPr>
  </w:style>
  <w:style w:type="character" w:customStyle="1" w:styleId="StyleBodyTextBoldChar">
    <w:name w:val="Style Body Text + Bold Char"/>
    <w:link w:val="StyleBodyTextBold"/>
    <w:rsid w:val="00EC16C5"/>
    <w:rPr>
      <w:rFonts w:ascii="Times New Roman" w:eastAsia="Times New Roman" w:hAnsi="Times New Roman"/>
      <w:b/>
      <w:bCs/>
      <w:sz w:val="22"/>
      <w:szCs w:val="24"/>
      <w:lang w:val="en-US" w:eastAsia="en-US" w:bidi="ar-SA"/>
    </w:rPr>
  </w:style>
  <w:style w:type="paragraph" w:styleId="HTMLPreformatted">
    <w:name w:val="HTML Preformatted"/>
    <w:basedOn w:val="Normal"/>
    <w:link w:val="HTMLPreformattedChar"/>
    <w:rsid w:val="00EC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szCs w:val="20"/>
    </w:rPr>
  </w:style>
  <w:style w:type="character" w:customStyle="1" w:styleId="HTMLPreformattedChar">
    <w:name w:val="HTML Preformatted Char"/>
    <w:link w:val="HTMLPreformatted"/>
    <w:rsid w:val="00EC16C5"/>
    <w:rPr>
      <w:rFonts w:ascii="Courier New" w:eastAsia="Times New Roman" w:hAnsi="Courier New" w:cs="Courier New"/>
    </w:rPr>
  </w:style>
  <w:style w:type="paragraph" w:styleId="BodyTextIndent2">
    <w:name w:val="Body Text Indent 2"/>
    <w:basedOn w:val="Normal"/>
    <w:link w:val="BodyTextIndent2Char"/>
    <w:rsid w:val="00EC16C5"/>
    <w:pPr>
      <w:ind w:left="330"/>
      <w:jc w:val="both"/>
    </w:pPr>
    <w:rPr>
      <w:rFonts w:eastAsia="Times New Roman"/>
      <w:sz w:val="20"/>
      <w:szCs w:val="20"/>
    </w:rPr>
  </w:style>
  <w:style w:type="character" w:customStyle="1" w:styleId="BodyTextIndent2Char">
    <w:name w:val="Body Text Indent 2 Char"/>
    <w:link w:val="BodyTextIndent2"/>
    <w:rsid w:val="00EC16C5"/>
    <w:rPr>
      <w:rFonts w:ascii="Times New Roman" w:eastAsia="Times New Roman" w:hAnsi="Times New Roman"/>
    </w:rPr>
  </w:style>
  <w:style w:type="paragraph" w:customStyle="1" w:styleId="Note">
    <w:name w:val="Note"/>
    <w:basedOn w:val="Normal"/>
    <w:link w:val="NoteChar"/>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
    <w:name w:val="Art_def"/>
    <w:rsid w:val="00EC16C5"/>
    <w:rPr>
      <w:b/>
      <w:color w:val="FFCC00"/>
    </w:rPr>
  </w:style>
  <w:style w:type="character" w:customStyle="1" w:styleId="Resref">
    <w:name w:val="Res_ref"/>
    <w:rsid w:val="00EC16C5"/>
    <w:rPr>
      <w:color w:val="3366FF"/>
    </w:rPr>
  </w:style>
  <w:style w:type="character" w:customStyle="1" w:styleId="Artref">
    <w:name w:val="Art_ref"/>
    <w:uiPriority w:val="99"/>
    <w:rsid w:val="00EC16C5"/>
    <w:rPr>
      <w:color w:val="3366FF"/>
    </w:rPr>
  </w:style>
  <w:style w:type="character" w:customStyle="1" w:styleId="Appref">
    <w:name w:val="App_ref"/>
    <w:rsid w:val="00EC16C5"/>
    <w:rPr>
      <w:color w:val="3366FF"/>
    </w:rPr>
  </w:style>
  <w:style w:type="character" w:customStyle="1" w:styleId="Artdef0">
    <w:name w:val="Art#_def"/>
    <w:rsid w:val="00EC16C5"/>
    <w:rPr>
      <w:rFonts w:ascii="Times New Roman" w:hAnsi="Times New Roman"/>
      <w:b/>
    </w:rPr>
  </w:style>
  <w:style w:type="paragraph" w:customStyle="1" w:styleId="ParaNum">
    <w:name w:val="ParaNum"/>
    <w:basedOn w:val="Normal"/>
    <w:link w:val="ParaNumChar1"/>
    <w:rsid w:val="00EC16C5"/>
    <w:pPr>
      <w:widowControl w:val="0"/>
      <w:spacing w:after="220"/>
      <w:ind w:firstLine="720"/>
      <w:jc w:val="both"/>
    </w:pPr>
    <w:rPr>
      <w:rFonts w:eastAsia="Times New Roman"/>
      <w:sz w:val="22"/>
      <w:szCs w:val="20"/>
    </w:rPr>
  </w:style>
  <w:style w:type="character" w:customStyle="1" w:styleId="FootnoteTextChar1">
    <w:name w:val="Footnote Text Char1"/>
    <w:aliases w:val="Footnote Text Char1 Char Char,Footnote Text Char Char Char Char,Footnote Text Char1 Char Char Char Char,Footnote Text Char Char Char Char1 Char Char,Footnote Text Char1 Char Char Char Char Char Char,Footnote Text Char6 Char2,f Char"/>
    <w:link w:val="FootnoteText"/>
    <w:rsid w:val="00EC16C5"/>
    <w:rPr>
      <w:rFonts w:ascii="Times New Roman" w:eastAsia="Times New Roman" w:hAnsi="Times New Roman"/>
      <w:sz w:val="22"/>
    </w:rPr>
  </w:style>
  <w:style w:type="paragraph" w:customStyle="1" w:styleId="Paratitle">
    <w:name w:val="Para title"/>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
    <w:name w:val="ParaNum Char"/>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
    <w:name w:val="ParaNum Char2 Char Char Char"/>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paragraph" w:styleId="PlainText">
    <w:name w:val="Plain Text"/>
    <w:basedOn w:val="Normal"/>
    <w:link w:val="PlainTextChar"/>
    <w:rsid w:val="00EC16C5"/>
    <w:pPr>
      <w:jc w:val="both"/>
    </w:pPr>
    <w:rPr>
      <w:rFonts w:ascii="Courier New" w:eastAsia="Times New Roman" w:hAnsi="Courier New" w:cs="Courier New"/>
      <w:sz w:val="20"/>
      <w:szCs w:val="20"/>
    </w:rPr>
  </w:style>
  <w:style w:type="character" w:customStyle="1" w:styleId="PlainTextChar">
    <w:name w:val="Plain Text Char"/>
    <w:link w:val="PlainText"/>
    <w:rsid w:val="00EC16C5"/>
    <w:rPr>
      <w:rFonts w:ascii="Courier New" w:eastAsia="Times New Roman" w:hAnsi="Courier New" w:cs="Courier New"/>
    </w:rPr>
  </w:style>
  <w:style w:type="paragraph" w:styleId="CommentSubject">
    <w:name w:val="annotation subject"/>
    <w:basedOn w:val="CommentText"/>
    <w:next w:val="CommentText"/>
    <w:link w:val="CommentSubjectChar"/>
    <w:rsid w:val="00EC16C5"/>
    <w:pPr>
      <w:widowControl w:val="0"/>
      <w:tabs>
        <w:tab w:val="clear" w:pos="792"/>
        <w:tab w:val="clear" w:pos="1008"/>
        <w:tab w:val="clear" w:pos="1224"/>
        <w:tab w:val="clear" w:pos="1440"/>
      </w:tabs>
      <w:autoSpaceDE w:val="0"/>
      <w:autoSpaceDN w:val="0"/>
      <w:adjustRightInd w:val="0"/>
    </w:pPr>
    <w:rPr>
      <w:rFonts w:cs="Courier New"/>
      <w:b/>
      <w:bCs/>
      <w:noProof/>
      <w:sz w:val="20"/>
    </w:rPr>
  </w:style>
  <w:style w:type="character" w:customStyle="1" w:styleId="CommentSubjectChar">
    <w:name w:val="Comment Subject Char"/>
    <w:link w:val="CommentSubject"/>
    <w:rsid w:val="00EC16C5"/>
    <w:rPr>
      <w:rFonts w:ascii="Times New Roman" w:eastAsia="Times New Roman" w:hAnsi="Times New Roman" w:cs="Courier New"/>
      <w:b/>
      <w:bCs/>
      <w:noProof/>
      <w:sz w:val="22"/>
    </w:rPr>
  </w:style>
  <w:style w:type="character" w:customStyle="1" w:styleId="NoteChar">
    <w:name w:val="Note Char"/>
    <w:link w:val="Note"/>
    <w:rsid w:val="00EC16C5"/>
    <w:rPr>
      <w:rFonts w:ascii="Times New Roman" w:eastAsia="Times New Roman" w:hAnsi="Times New Roman"/>
      <w:sz w:val="22"/>
      <w:lang w:val="fr-FR"/>
    </w:rPr>
  </w:style>
  <w:style w:type="paragraph" w:customStyle="1" w:styleId="Proposal">
    <w:name w:val="Proposal"/>
    <w:basedOn w:val="Normal"/>
    <w:next w:val="Normal"/>
    <w:link w:val="ProposalChar"/>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
    <w:name w:val="Proposal Char"/>
    <w:link w:val="Proposal"/>
    <w:locked/>
    <w:rsid w:val="00EC16C5"/>
    <w:rPr>
      <w:rFonts w:ascii="Times New Roman" w:eastAsia="Times New Roman" w:hAnsi="Times New Roman Bold"/>
      <w:sz w:val="22"/>
      <w:lang w:val="en-GB"/>
    </w:rPr>
  </w:style>
  <w:style w:type="character" w:customStyle="1" w:styleId="FootnoteTextChar2">
    <w:name w:val="Footnote Text Char2"/>
    <w:aliases w:val="Footnote Text Char Char3,Footnote Text Char1 Char Char1,Footnote Text Char Char Char Char2,Footnote Text Char1 Char Char Char Char1,Footnote Text Char Char Char Char1 Char Char2,Footnote Text Char1 Char Char Char Char Char Char1"/>
    <w:rsid w:val="00EC16C5"/>
    <w:rPr>
      <w:lang w:val="en-US" w:eastAsia="en-US" w:bidi="ar-SA"/>
    </w:rPr>
  </w:style>
  <w:style w:type="paragraph" w:customStyle="1" w:styleId="Bullet">
    <w:name w:val="Bullet"/>
    <w:basedOn w:val="Normal"/>
    <w:rsid w:val="00EC16C5"/>
    <w:pPr>
      <w:widowControl w:val="0"/>
      <w:numPr>
        <w:numId w:val="3"/>
      </w:numPr>
      <w:spacing w:after="220"/>
      <w:ind w:left="2160" w:hanging="720"/>
      <w:jc w:val="both"/>
    </w:pPr>
    <w:rPr>
      <w:rFonts w:eastAsia="Times New Roman"/>
      <w:sz w:val="22"/>
      <w:szCs w:val="20"/>
    </w:rPr>
  </w:style>
  <w:style w:type="paragraph" w:customStyle="1" w:styleId="TableFormat">
    <w:name w:val="Table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
    <w:name w:val="Numbered List"/>
    <w:basedOn w:val="Normal"/>
    <w:rsid w:val="00EC16C5"/>
    <w:pPr>
      <w:numPr>
        <w:numId w:val="4"/>
      </w:numPr>
      <w:spacing w:after="220"/>
      <w:ind w:firstLine="0"/>
      <w:jc w:val="both"/>
    </w:pPr>
    <w:rPr>
      <w:rFonts w:eastAsia="Times New Roman"/>
      <w:sz w:val="22"/>
      <w:szCs w:val="20"/>
    </w:rPr>
  </w:style>
  <w:style w:type="paragraph" w:customStyle="1" w:styleId="Paranum0">
    <w:name w:val="Paranum"/>
    <w:basedOn w:val="Normal"/>
    <w:rsid w:val="00EC16C5"/>
    <w:pPr>
      <w:widowControl w:val="0"/>
      <w:spacing w:after="220"/>
      <w:ind w:firstLine="720"/>
      <w:jc w:val="both"/>
    </w:pPr>
    <w:rPr>
      <w:rFonts w:eastAsia="Times New Roman"/>
      <w:sz w:val="22"/>
      <w:szCs w:val="20"/>
    </w:rPr>
  </w:style>
  <w:style w:type="paragraph" w:customStyle="1" w:styleId="ParanumChar0">
    <w:name w:val="Paranum Char"/>
    <w:basedOn w:val="Normal"/>
    <w:rsid w:val="00EC16C5"/>
    <w:pPr>
      <w:widowControl w:val="0"/>
      <w:spacing w:after="220"/>
      <w:ind w:firstLine="720"/>
      <w:jc w:val="both"/>
    </w:pPr>
    <w:rPr>
      <w:rFonts w:eastAsia="Times New Roman"/>
      <w:sz w:val="22"/>
      <w:szCs w:val="20"/>
    </w:rPr>
  </w:style>
  <w:style w:type="character" w:customStyle="1" w:styleId="ParanumCharChar">
    <w:name w:val="Paranum Char Char"/>
    <w:rsid w:val="00EC16C5"/>
    <w:rPr>
      <w:noProof w:val="0"/>
      <w:sz w:val="22"/>
      <w:lang w:val="en-US" w:eastAsia="en-US" w:bidi="ar-SA"/>
    </w:rPr>
  </w:style>
  <w:style w:type="character" w:customStyle="1" w:styleId="ParanumCharCharChar">
    <w:name w:val="Paranum Char Char Char"/>
    <w:rsid w:val="00EC16C5"/>
    <w:rPr>
      <w:noProof w:val="0"/>
      <w:sz w:val="22"/>
      <w:lang w:val="en-US" w:eastAsia="en-US" w:bidi="ar-SA"/>
    </w:rPr>
  </w:style>
  <w:style w:type="paragraph" w:customStyle="1" w:styleId="TOCTitle">
    <w:name w:val="TOC Title"/>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
    <w:name w:val="Paranum Char Char Char Char Char1 Char"/>
    <w:basedOn w:val="Normal"/>
    <w:rsid w:val="00EC16C5"/>
    <w:pPr>
      <w:widowControl w:val="0"/>
      <w:spacing w:after="220"/>
      <w:ind w:firstLine="720"/>
      <w:jc w:val="both"/>
    </w:pPr>
    <w:rPr>
      <w:rFonts w:eastAsia="Times New Roman"/>
      <w:sz w:val="22"/>
      <w:szCs w:val="20"/>
    </w:rPr>
  </w:style>
  <w:style w:type="character" w:customStyle="1" w:styleId="Artref0">
    <w:name w:val="Art#_ref"/>
    <w:rsid w:val="00EC16C5"/>
    <w:rPr>
      <w:color w:val="auto"/>
    </w:rPr>
  </w:style>
  <w:style w:type="character" w:customStyle="1" w:styleId="Resref0">
    <w:name w:val="Res#_ref"/>
    <w:basedOn w:val="DefaultParagraphFont"/>
    <w:rsid w:val="00EC16C5"/>
  </w:style>
  <w:style w:type="character" w:customStyle="1" w:styleId="FootnoteTextChar6Char">
    <w:name w:val="Footnote Text Char6 Char"/>
    <w:aliases w:val="Footnote Text Char Char2 Char1,Footnote Text Char1 Char2 Char Char1,Footnote Text Char Char2 Char Char Char2,Footnote Text Char1 Char2 Char Char Char Char1,Footnote Text Char Char2 Char Char Char Char Char1"/>
    <w:rsid w:val="00EC16C5"/>
    <w:rPr>
      <w:noProof w:val="0"/>
      <w:lang w:val="en-US" w:eastAsia="en-US" w:bidi="ar-SA"/>
    </w:rPr>
  </w:style>
  <w:style w:type="paragraph" w:customStyle="1" w:styleId="Normalaftertitle">
    <w:name w:val="Normal_after_title"/>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
    <w:name w:val="Art_No"/>
    <w:basedOn w:val="Normal"/>
    <w:next w:val="Normal"/>
    <w:link w:val="ArtNoChar"/>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paragraph" w:styleId="BodyText2">
    <w:name w:val="Body Text 2"/>
    <w:basedOn w:val="Normal"/>
    <w:link w:val="BodyText2Char"/>
    <w:rsid w:val="00EC16C5"/>
    <w:pPr>
      <w:tabs>
        <w:tab w:val="left" w:pos="1170"/>
      </w:tabs>
      <w:suppressAutoHyphens/>
      <w:spacing w:after="220"/>
      <w:jc w:val="both"/>
    </w:pPr>
    <w:rPr>
      <w:rFonts w:eastAsia="Times New Roman"/>
      <w:sz w:val="16"/>
      <w:szCs w:val="20"/>
    </w:rPr>
  </w:style>
  <w:style w:type="character" w:customStyle="1" w:styleId="BodyText2Char">
    <w:name w:val="Body Text 2 Char"/>
    <w:link w:val="BodyText2"/>
    <w:rsid w:val="00EC16C5"/>
    <w:rPr>
      <w:rFonts w:ascii="Times New Roman" w:eastAsia="Times New Roman" w:hAnsi="Times New Roman"/>
      <w:sz w:val="16"/>
    </w:rPr>
  </w:style>
  <w:style w:type="paragraph" w:customStyle="1" w:styleId="Section1">
    <w:name w:val="Section_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0">
    <w:name w:val="ParaNum Char Char"/>
    <w:rsid w:val="00EC16C5"/>
    <w:rPr>
      <w:noProof w:val="0"/>
      <w:sz w:val="22"/>
      <w:lang w:val="en-US" w:eastAsia="en-US" w:bidi="ar-SA"/>
    </w:rPr>
  </w:style>
  <w:style w:type="character" w:customStyle="1" w:styleId="text-blue1">
    <w:name w:val="text-blue1"/>
    <w:rsid w:val="00EC16C5"/>
    <w:rPr>
      <w:rFonts w:ascii="Verdana" w:hAnsi="Verdana" w:hint="default"/>
      <w:color w:val="000099"/>
      <w:sz w:val="15"/>
      <w:szCs w:val="15"/>
    </w:rPr>
  </w:style>
  <w:style w:type="paragraph" w:customStyle="1" w:styleId="defaulttext12">
    <w:name w:val="defaulttext12"/>
    <w:basedOn w:val="Normal"/>
    <w:rsid w:val="00EC16C5"/>
    <w:pPr>
      <w:numPr>
        <w:numId w:val="8"/>
      </w:numPr>
      <w:tabs>
        <w:tab w:val="clear" w:pos="1710"/>
      </w:tabs>
      <w:spacing w:before="100" w:beforeAutospacing="1" w:after="100" w:afterAutospacing="1"/>
      <w:ind w:left="0" w:firstLine="0"/>
      <w:jc w:val="both"/>
    </w:pPr>
    <w:rPr>
      <w:rFonts w:ascii="Verdana" w:eastAsia="Times New Roman" w:hAnsi="Verdana"/>
      <w:color w:val="333333"/>
      <w:sz w:val="15"/>
      <w:szCs w:val="15"/>
    </w:rPr>
  </w:style>
  <w:style w:type="paragraph" w:customStyle="1" w:styleId="ParaNumChar2">
    <w:name w:val="ParaNum Char2"/>
    <w:basedOn w:val="Normal"/>
    <w:rsid w:val="00EC16C5"/>
    <w:pPr>
      <w:widowControl w:val="0"/>
      <w:numPr>
        <w:numId w:val="5"/>
      </w:numPr>
      <w:spacing w:after="220"/>
      <w:jc w:val="both"/>
    </w:pPr>
    <w:rPr>
      <w:rFonts w:eastAsia="Times New Roman"/>
      <w:snapToGrid w:val="0"/>
      <w:kern w:val="28"/>
      <w:sz w:val="22"/>
      <w:szCs w:val="20"/>
    </w:rPr>
  </w:style>
  <w:style w:type="character" w:customStyle="1" w:styleId="ParaNumChar2Char">
    <w:name w:val="ParaNum Char2 Char"/>
    <w:rsid w:val="00EC16C5"/>
    <w:rPr>
      <w:noProof w:val="0"/>
      <w:snapToGrid w:val="0"/>
      <w:kern w:val="28"/>
      <w:sz w:val="22"/>
      <w:lang w:val="en-US" w:eastAsia="en-US" w:bidi="ar-SA"/>
    </w:rPr>
  </w:style>
  <w:style w:type="character" w:customStyle="1" w:styleId="ParanumCharCharCharCharChar1CharChar">
    <w:name w:val="Paranum Char Char Char Char Char1 Char Char"/>
    <w:rsid w:val="00EC16C5"/>
    <w:rPr>
      <w:noProof w:val="0"/>
      <w:sz w:val="22"/>
      <w:lang w:val="en-US" w:eastAsia="en-US" w:bidi="ar-SA"/>
    </w:rPr>
  </w:style>
  <w:style w:type="character" w:customStyle="1" w:styleId="h21">
    <w:name w:val="h21"/>
    <w:rsid w:val="00EC16C5"/>
    <w:rPr>
      <w:rFonts w:ascii="Verdana" w:hAnsi="Verdana" w:hint="default"/>
      <w:b/>
      <w:bCs/>
      <w:color w:val="000099"/>
      <w:sz w:val="23"/>
      <w:szCs w:val="23"/>
    </w:rPr>
  </w:style>
  <w:style w:type="paragraph" w:styleId="BodyText3">
    <w:name w:val="Body Text 3"/>
    <w:basedOn w:val="Normal"/>
    <w:link w:val="BodyText3Char"/>
    <w:rsid w:val="00EC16C5"/>
    <w:pPr>
      <w:tabs>
        <w:tab w:val="left" w:pos="-855"/>
        <w:tab w:val="left" w:pos="-252"/>
        <w:tab w:val="left" w:pos="288"/>
        <w:tab w:val="left" w:pos="1548"/>
        <w:tab w:val="left" w:pos="1908"/>
        <w:tab w:val="left" w:pos="2268"/>
        <w:tab w:val="left" w:pos="3168"/>
        <w:tab w:val="left" w:pos="3888"/>
        <w:tab w:val="left" w:pos="4608"/>
        <w:tab w:val="left" w:pos="5328"/>
        <w:tab w:val="left" w:pos="6048"/>
        <w:tab w:val="left" w:pos="6768"/>
        <w:tab w:val="left" w:pos="7488"/>
        <w:tab w:val="left" w:pos="8208"/>
        <w:tab w:val="left" w:pos="8928"/>
        <w:tab w:val="left" w:pos="9648"/>
        <w:tab w:val="left" w:pos="9918"/>
        <w:tab w:val="left" w:pos="10368"/>
        <w:tab w:val="left" w:pos="11088"/>
        <w:tab w:val="left" w:pos="11808"/>
        <w:tab w:val="left" w:pos="12528"/>
        <w:tab w:val="left" w:pos="13248"/>
      </w:tabs>
      <w:suppressAutoHyphens/>
      <w:jc w:val="both"/>
    </w:pPr>
    <w:rPr>
      <w:rFonts w:ascii="Arial Narrow" w:eastAsia="Times New Roman" w:hAnsi="Arial Narrow"/>
      <w:sz w:val="17"/>
      <w:szCs w:val="20"/>
      <w:lang w:val="fr-FR"/>
    </w:rPr>
  </w:style>
  <w:style w:type="character" w:customStyle="1" w:styleId="BodyText3Char">
    <w:name w:val="Body Text 3 Char"/>
    <w:link w:val="BodyText3"/>
    <w:rsid w:val="00EC16C5"/>
    <w:rPr>
      <w:rFonts w:ascii="Arial Narrow" w:eastAsia="Times New Roman" w:hAnsi="Arial Narrow"/>
      <w:sz w:val="17"/>
      <w:lang w:val="fr-FR"/>
    </w:rPr>
  </w:style>
  <w:style w:type="paragraph" w:customStyle="1" w:styleId="Style1">
    <w:name w:val="Style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
    <w:name w:val="ParaNum Char2 Char Char Char Char"/>
    <w:rsid w:val="00EC16C5"/>
    <w:rPr>
      <w:noProof w:val="0"/>
      <w:snapToGrid w:val="0"/>
      <w:kern w:val="28"/>
      <w:sz w:val="22"/>
      <w:lang w:val="en-US" w:eastAsia="en-US" w:bidi="ar-SA"/>
    </w:rPr>
  </w:style>
  <w:style w:type="paragraph" w:customStyle="1" w:styleId="ParanumCharCharCharCharChar2">
    <w:name w:val="Paranum Char Char Char Char Char2"/>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
    <w:name w:val="Paranum Char Char Char Char Char2 Char"/>
    <w:rsid w:val="00EC16C5"/>
    <w:rPr>
      <w:noProof w:val="0"/>
      <w:snapToGrid w:val="0"/>
      <w:kern w:val="28"/>
      <w:sz w:val="22"/>
      <w:lang w:val="en-US" w:eastAsia="en-US" w:bidi="ar-SA"/>
    </w:rPr>
  </w:style>
  <w:style w:type="character" w:customStyle="1" w:styleId="Appref0">
    <w:name w:val="App#_ref"/>
    <w:basedOn w:val="DefaultParagraphFont"/>
    <w:rsid w:val="00EC16C5"/>
  </w:style>
  <w:style w:type="character" w:customStyle="1" w:styleId="Heading4Char1Char">
    <w:name w:val="Heading 4 Char1 Char"/>
    <w:aliases w:val="Heading 4 Char Char Char,Heading 4 Char1 Char Char,Heading 4 Char Char Char Char"/>
    <w:rsid w:val="00EC16C5"/>
    <w:rPr>
      <w:b/>
      <w:noProof w:val="0"/>
      <w:sz w:val="22"/>
      <w:lang w:val="en-US" w:eastAsia="en-US" w:bidi="ar-SA"/>
    </w:rPr>
  </w:style>
  <w:style w:type="paragraph" w:customStyle="1" w:styleId="enumlev1">
    <w:name w:val="enumlev1"/>
    <w:basedOn w:val="Normal"/>
    <w:link w:val="enumlev1Char"/>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paragraph" w:customStyle="1" w:styleId="Tablefin">
    <w:name w:val="Table_fin"/>
    <w:basedOn w:val="Normal"/>
    <w:rsid w:val="00EC16C5"/>
    <w:pPr>
      <w:tabs>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Recref">
    <w:name w:val="Rec_ref"/>
    <w:basedOn w:val="DefaultParagraphFont"/>
    <w:rsid w:val="00EC16C5"/>
  </w:style>
  <w:style w:type="paragraph" w:customStyle="1" w:styleId="TableTextS5">
    <w:name w:val="Table_TextS5"/>
    <w:basedOn w:val="Normal"/>
    <w:uiPriority w:val="99"/>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0">
    <w:name w:val="Table 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
    <w:name w:val="Rule Num"/>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
    <w:name w:val="Style2"/>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
    <w:name w:val="Paranum Char Char Char Char Char"/>
    <w:rsid w:val="00EC16C5"/>
    <w:rPr>
      <w:noProof w:val="0"/>
      <w:sz w:val="22"/>
      <w:lang w:val="en-US" w:eastAsia="en-US" w:bidi="ar-SA"/>
    </w:rPr>
  </w:style>
  <w:style w:type="character" w:customStyle="1" w:styleId="FootnoteTextCharChar1">
    <w:name w:val="Footnote Text Char Char1"/>
    <w:rsid w:val="00EC16C5"/>
    <w:rPr>
      <w:noProof w:val="0"/>
      <w:lang w:val="en-US" w:eastAsia="en-US" w:bidi="ar-SA"/>
    </w:rPr>
  </w:style>
  <w:style w:type="paragraph" w:customStyle="1" w:styleId="ParanumCharCharCharCharChar1">
    <w:name w:val="Paranum Char Char Char Char Char1"/>
    <w:basedOn w:val="Normal"/>
    <w:rsid w:val="00EC16C5"/>
    <w:pPr>
      <w:widowControl w:val="0"/>
      <w:spacing w:after="220"/>
      <w:ind w:firstLine="720"/>
      <w:jc w:val="both"/>
    </w:pPr>
    <w:rPr>
      <w:rFonts w:eastAsia="Times New Roman"/>
      <w:sz w:val="22"/>
      <w:szCs w:val="20"/>
    </w:rPr>
  </w:style>
  <w:style w:type="character" w:customStyle="1" w:styleId="ParaNumChar1">
    <w:name w:val="ParaNum Char1"/>
    <w:link w:val="ParaNum"/>
    <w:rsid w:val="00EC16C5"/>
    <w:rPr>
      <w:rFonts w:ascii="Times New Roman" w:eastAsia="Times New Roman" w:hAnsi="Times New Roman"/>
      <w:sz w:val="22"/>
    </w:rPr>
  </w:style>
  <w:style w:type="character" w:customStyle="1" w:styleId="enumlev1Char">
    <w:name w:val="enumlev1 Char"/>
    <w:link w:val="enumlev1"/>
    <w:rsid w:val="00EC16C5"/>
    <w:rPr>
      <w:rFonts w:ascii="Times New Roman" w:eastAsia="Times New Roman" w:hAnsi="Times New Roman"/>
      <w:sz w:val="22"/>
      <w:lang w:val="fr-FR"/>
    </w:rPr>
  </w:style>
  <w:style w:type="character" w:customStyle="1" w:styleId="EquationCaption">
    <w:name w:val="_Equation Caption"/>
    <w:rsid w:val="00EC16C5"/>
  </w:style>
  <w:style w:type="paragraph" w:customStyle="1" w:styleId="StyleBoldCentered">
    <w:name w:val="Style Bold Centered"/>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
    <w:name w:val="documentbody1"/>
    <w:rsid w:val="00EC16C5"/>
    <w:rPr>
      <w:rFonts w:ascii="Verdana" w:hAnsi="Verdana" w:hint="default"/>
      <w:sz w:val="19"/>
      <w:szCs w:val="19"/>
    </w:rPr>
  </w:style>
  <w:style w:type="paragraph" w:customStyle="1" w:styleId="Tablelegend">
    <w:name w:val="Table_legend"/>
    <w:basedOn w:val="Normal"/>
    <w:next w:val="Normal"/>
    <w:link w:val="TablelegendChar"/>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
    <w:name w:val="artdef"/>
    <w:basedOn w:val="DefaultParagraphFont"/>
    <w:rsid w:val="00EC16C5"/>
  </w:style>
  <w:style w:type="paragraph" w:customStyle="1" w:styleId="paranum1">
    <w:name w:val="paranum"/>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
    <w:name w:val="searchterm1"/>
    <w:rsid w:val="00EC16C5"/>
    <w:rPr>
      <w:b/>
      <w:bCs/>
      <w:shd w:val="clear" w:color="auto" w:fill="FFFF00"/>
    </w:rPr>
  </w:style>
  <w:style w:type="character" w:customStyle="1" w:styleId="nonproportionaltextfont1">
    <w:name w:val="nonproportionaltextfont1"/>
    <w:rsid w:val="00EC16C5"/>
    <w:rPr>
      <w:rFonts w:ascii="Courier" w:hAnsi="Courier" w:hint="default"/>
    </w:rPr>
  </w:style>
  <w:style w:type="paragraph" w:customStyle="1" w:styleId="tablenote">
    <w:name w:val="table_note"/>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
    <w:name w:val="subchapter"/>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
    <w:name w:val="part"/>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0">
    <w:name w:val="note"/>
    <w:basedOn w:val="Normal"/>
    <w:rsid w:val="00EC16C5"/>
    <w:pPr>
      <w:overflowPunct w:val="0"/>
      <w:autoSpaceDE w:val="0"/>
      <w:autoSpaceDN w:val="0"/>
      <w:spacing w:before="80"/>
    </w:pPr>
    <w:rPr>
      <w:rFonts w:eastAsia="Times New Roman"/>
      <w:sz w:val="22"/>
      <w:szCs w:val="24"/>
    </w:rPr>
  </w:style>
  <w:style w:type="paragraph" w:customStyle="1" w:styleId="CharCharCharCharCharChar">
    <w:name w:val="Char Char Char Char Char Char"/>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0">
    <w:name w:val="note0"/>
    <w:basedOn w:val="Normal"/>
    <w:rsid w:val="00EC16C5"/>
    <w:pPr>
      <w:overflowPunct w:val="0"/>
      <w:autoSpaceDE w:val="0"/>
      <w:autoSpaceDN w:val="0"/>
      <w:spacing w:before="80"/>
    </w:pPr>
    <w:rPr>
      <w:rFonts w:eastAsia="Times New Roman"/>
      <w:sz w:val="22"/>
      <w:szCs w:val="24"/>
    </w:rPr>
  </w:style>
  <w:style w:type="character" w:customStyle="1" w:styleId="artdef00">
    <w:name w:val="artdef0"/>
    <w:rsid w:val="00EC16C5"/>
    <w:rPr>
      <w:rFonts w:ascii="Times New Roman" w:hAnsi="Times New Roman" w:cs="Times New Roman" w:hint="default"/>
      <w:b/>
      <w:bCs/>
    </w:rPr>
  </w:style>
  <w:style w:type="character" w:customStyle="1" w:styleId="artref00">
    <w:name w:val="artref0"/>
    <w:basedOn w:val="DefaultParagraphFont"/>
    <w:rsid w:val="00EC16C5"/>
  </w:style>
  <w:style w:type="character" w:customStyle="1" w:styleId="appref00">
    <w:name w:val="appref0"/>
    <w:basedOn w:val="DefaultParagraphFont"/>
    <w:rsid w:val="00EC16C5"/>
  </w:style>
  <w:style w:type="paragraph" w:customStyle="1" w:styleId="tabletitle0">
    <w:name w:val="table_title"/>
    <w:basedOn w:val="Normal"/>
    <w:rsid w:val="00EC16C5"/>
    <w:pPr>
      <w:spacing w:before="100" w:beforeAutospacing="1" w:after="100" w:afterAutospacing="1"/>
    </w:pPr>
    <w:rPr>
      <w:rFonts w:eastAsia="Times New Roman"/>
      <w:sz w:val="22"/>
      <w:szCs w:val="24"/>
    </w:rPr>
  </w:style>
  <w:style w:type="character" w:customStyle="1" w:styleId="updatebodytest1">
    <w:name w:val="updatebodytest1"/>
    <w:rsid w:val="00EC16C5"/>
    <w:rPr>
      <w:rFonts w:ascii="Arial" w:hAnsi="Arial" w:cs="Arial" w:hint="default"/>
      <w:b w:val="0"/>
      <w:bCs w:val="0"/>
      <w:i w:val="0"/>
      <w:iCs w:val="0"/>
      <w:smallCaps w:val="0"/>
      <w:sz w:val="16"/>
      <w:szCs w:val="16"/>
    </w:rPr>
  </w:style>
  <w:style w:type="paragraph" w:customStyle="1" w:styleId="Tabletitle1">
    <w:name w:val="Table_title"/>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
    <w:name w:val="Table_text"/>
    <w:basedOn w:val="Normal"/>
    <w:link w:val="TabletextChar"/>
    <w:uiPriority w:val="99"/>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
    <w:name w:val="Table_text Char"/>
    <w:link w:val="Tabletext"/>
    <w:uiPriority w:val="99"/>
    <w:rsid w:val="00EC16C5"/>
    <w:rPr>
      <w:rFonts w:ascii="Times New Roman" w:eastAsia="Times New Roman" w:hAnsi="Times New Roman"/>
      <w:lang w:val="fr-FR"/>
    </w:rPr>
  </w:style>
  <w:style w:type="paragraph" w:customStyle="1" w:styleId="Normalaftertitle0">
    <w:name w:val="Normal after title"/>
    <w:basedOn w:val="Normal"/>
    <w:next w:val="Normal"/>
    <w:link w:val="NormalaftertitleChar"/>
    <w:uiPriority w:val="99"/>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
    <w:name w:val="Normal after title Char"/>
    <w:link w:val="Normalaftertitle0"/>
    <w:uiPriority w:val="99"/>
    <w:rsid w:val="00EC16C5"/>
    <w:rPr>
      <w:rFonts w:ascii="Times New Roman" w:eastAsia="Times New Roman" w:hAnsi="Times New Roman"/>
      <w:sz w:val="22"/>
      <w:lang w:val="fr-FR"/>
    </w:rPr>
  </w:style>
  <w:style w:type="paragraph" w:customStyle="1" w:styleId="MEP">
    <w:name w:val="MEP"/>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character" w:customStyle="1" w:styleId="EmailStyle2221">
    <w:name w:val="EmailStyle2221"/>
    <w:semiHidden/>
    <w:rsid w:val="00EC16C5"/>
    <w:rPr>
      <w:rFonts w:ascii="Times New Roman" w:hAnsi="Times New Roman" w:cs="Times New Roman"/>
      <w:b w:val="0"/>
      <w:bCs w:val="0"/>
      <w:i w:val="0"/>
      <w:iCs w:val="0"/>
      <w:strike w:val="0"/>
      <w:color w:val="000000"/>
      <w:sz w:val="22"/>
      <w:szCs w:val="22"/>
      <w:u w:val="none"/>
    </w:rPr>
  </w:style>
  <w:style w:type="paragraph" w:customStyle="1" w:styleId="Figurelegend">
    <w:name w:val="Figure_legend"/>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
    <w:name w:val="MODRef"/>
    <w:rsid w:val="00EC16C5"/>
    <w:rPr>
      <w:b/>
      <w:sz w:val="24"/>
      <w:lang w:val="fr-FR"/>
    </w:rPr>
  </w:style>
  <w:style w:type="character" w:customStyle="1" w:styleId="artref1">
    <w:name w:val="artref"/>
    <w:basedOn w:val="DefaultParagraphFont"/>
    <w:rsid w:val="00EC16C5"/>
  </w:style>
  <w:style w:type="character" w:customStyle="1" w:styleId="appref1">
    <w:name w:val="appref"/>
    <w:basedOn w:val="DefaultParagraphFont"/>
    <w:rsid w:val="00EC16C5"/>
  </w:style>
  <w:style w:type="paragraph" w:customStyle="1" w:styleId="paratitle0">
    <w:name w:val="paratitle"/>
    <w:basedOn w:val="Normal"/>
    <w:rsid w:val="00EC16C5"/>
    <w:pPr>
      <w:snapToGrid w:val="0"/>
      <w:spacing w:after="240"/>
    </w:pPr>
    <w:rPr>
      <w:rFonts w:eastAsia="MS Mincho"/>
      <w:spacing w:val="-2"/>
      <w:sz w:val="22"/>
      <w:lang w:eastAsia="ja-JP"/>
    </w:rPr>
  </w:style>
  <w:style w:type="paragraph" w:styleId="List3">
    <w:name w:val="List 3"/>
    <w:basedOn w:val="Normal"/>
    <w:rsid w:val="00EC16C5"/>
    <w:pPr>
      <w:widowControl w:val="0"/>
      <w:ind w:left="1080" w:hanging="360"/>
    </w:pPr>
    <w:rPr>
      <w:rFonts w:eastAsia="Times New Roman"/>
      <w:snapToGrid w:val="0"/>
      <w:kern w:val="28"/>
      <w:sz w:val="22"/>
      <w:szCs w:val="20"/>
    </w:rPr>
  </w:style>
  <w:style w:type="paragraph" w:styleId="List4">
    <w:name w:val="List 4"/>
    <w:basedOn w:val="Normal"/>
    <w:rsid w:val="00EC16C5"/>
    <w:pPr>
      <w:widowControl w:val="0"/>
      <w:ind w:left="1440" w:hanging="360"/>
    </w:pPr>
    <w:rPr>
      <w:rFonts w:eastAsia="Times New Roman"/>
      <w:snapToGrid w:val="0"/>
      <w:kern w:val="28"/>
      <w:sz w:val="22"/>
      <w:szCs w:val="20"/>
    </w:rPr>
  </w:style>
  <w:style w:type="paragraph" w:styleId="BodyTextFirstIndent2">
    <w:name w:val="Body Text First Indent 2"/>
    <w:basedOn w:val="BodyTextIndent"/>
    <w:link w:val="BodyTextFirstIndent2Char"/>
    <w:rsid w:val="00EC16C5"/>
    <w:pPr>
      <w:autoSpaceDE/>
      <w:autoSpaceDN/>
      <w:adjustRightInd/>
      <w:ind w:firstLine="210"/>
      <w:jc w:val="left"/>
    </w:pPr>
    <w:rPr>
      <w:rFonts w:ascii="Times New Roman" w:hAnsi="Times New Roman" w:cs="Times New Roman"/>
      <w:snapToGrid w:val="0"/>
      <w:kern w:val="28"/>
    </w:rPr>
  </w:style>
  <w:style w:type="character" w:customStyle="1" w:styleId="BodyTextFirstIndent2Char">
    <w:name w:val="Body Text First Indent 2 Char"/>
    <w:link w:val="BodyTextFirstIndent2"/>
    <w:rsid w:val="00EC16C5"/>
    <w:rPr>
      <w:rFonts w:ascii="Times New Roman" w:eastAsia="Times New Roman" w:hAnsi="Times New Roman" w:cs="Courier New"/>
      <w:snapToGrid w:val="0"/>
      <w:kern w:val="28"/>
      <w:sz w:val="22"/>
    </w:rPr>
  </w:style>
  <w:style w:type="character" w:customStyle="1" w:styleId="searchterm3">
    <w:name w:val="searchterm3"/>
    <w:rsid w:val="00EC16C5"/>
    <w:rPr>
      <w:b/>
      <w:bCs/>
      <w:shd w:val="clear" w:color="auto" w:fill="FFFF00"/>
    </w:rPr>
  </w:style>
  <w:style w:type="character" w:customStyle="1" w:styleId="EmailStyle2341">
    <w:name w:val="EmailStyle2341"/>
    <w:semiHidden/>
    <w:rsid w:val="00EC16C5"/>
    <w:rPr>
      <w:rFonts w:ascii="Times New Roman" w:hAnsi="Times New Roman" w:cs="Times New Roman"/>
      <w:b w:val="0"/>
      <w:bCs w:val="0"/>
      <w:i w:val="0"/>
      <w:iCs w:val="0"/>
      <w:strike w:val="0"/>
      <w:color w:val="000000"/>
      <w:sz w:val="22"/>
      <w:szCs w:val="22"/>
      <w:u w:val="none"/>
    </w:rPr>
  </w:style>
  <w:style w:type="paragraph" w:customStyle="1" w:styleId="BodyBold1">
    <w:name w:val="BodyBold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0">
    <w:name w:val="CellBody1"/>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
    <w:name w:val="BodyBold Char1"/>
    <w:rsid w:val="00EC16C5"/>
    <w:rPr>
      <w:rFonts w:cs="CG Times"/>
      <w:b/>
      <w:bCs/>
      <w:noProof/>
      <w:color w:val="000000"/>
      <w:sz w:val="24"/>
      <w:szCs w:val="24"/>
      <w:lang w:val="en-US" w:eastAsia="en-US" w:bidi="ar-SA"/>
    </w:rPr>
  </w:style>
  <w:style w:type="paragraph" w:styleId="List5">
    <w:name w:val="List 5"/>
    <w:basedOn w:val="Normal"/>
    <w:rsid w:val="00EC16C5"/>
    <w:pPr>
      <w:widowControl w:val="0"/>
      <w:autoSpaceDE w:val="0"/>
      <w:autoSpaceDN w:val="0"/>
      <w:adjustRightInd w:val="0"/>
      <w:ind w:left="1800" w:hanging="360"/>
    </w:pPr>
    <w:rPr>
      <w:rFonts w:ascii="CG Times" w:eastAsia="Times New Roman" w:hAnsi="CG Times" w:cs="Courier New"/>
      <w:sz w:val="22"/>
      <w:szCs w:val="20"/>
    </w:rPr>
  </w:style>
  <w:style w:type="paragraph" w:styleId="ListBullet5">
    <w:name w:val="List Bullet 5"/>
    <w:basedOn w:val="Normal"/>
    <w:rsid w:val="00EC16C5"/>
    <w:pPr>
      <w:widowControl w:val="0"/>
      <w:tabs>
        <w:tab w:val="num" w:pos="1800"/>
      </w:tabs>
      <w:autoSpaceDE w:val="0"/>
      <w:autoSpaceDN w:val="0"/>
      <w:adjustRightInd w:val="0"/>
      <w:ind w:left="1800" w:hanging="360"/>
    </w:pPr>
    <w:rPr>
      <w:rFonts w:ascii="CG Times" w:eastAsia="Times New Roman" w:hAnsi="CG Times" w:cs="Courier New"/>
      <w:sz w:val="22"/>
      <w:szCs w:val="20"/>
    </w:rPr>
  </w:style>
  <w:style w:type="paragraph" w:styleId="ListContinue5">
    <w:name w:val="List Continue 5"/>
    <w:basedOn w:val="Normal"/>
    <w:rsid w:val="00EC16C5"/>
    <w:pPr>
      <w:widowControl w:val="0"/>
      <w:tabs>
        <w:tab w:val="left" w:pos="360"/>
      </w:tabs>
      <w:autoSpaceDE w:val="0"/>
      <w:autoSpaceDN w:val="0"/>
      <w:adjustRightInd w:val="0"/>
      <w:spacing w:after="120"/>
      <w:ind w:left="1800"/>
    </w:pPr>
    <w:rPr>
      <w:rFonts w:ascii="Helvetica" w:eastAsia="Times New Roman" w:hAnsi="Helvetica"/>
      <w:sz w:val="22"/>
      <w:szCs w:val="24"/>
    </w:rPr>
  </w:style>
  <w:style w:type="paragraph" w:styleId="MessageHeader">
    <w:name w:val="Message Header"/>
    <w:basedOn w:val="Normal"/>
    <w:link w:val="MessageHeaderChar"/>
    <w:rsid w:val="00EC16C5"/>
    <w:pPr>
      <w:widowControl w:val="0"/>
      <w:pBdr>
        <w:top w:val="single" w:sz="6" w:space="1" w:color="auto"/>
        <w:left w:val="single" w:sz="6" w:space="1" w:color="auto"/>
        <w:bottom w:val="single" w:sz="6" w:space="1" w:color="auto"/>
        <w:right w:val="single" w:sz="6" w:space="1" w:color="auto"/>
      </w:pBdr>
      <w:shd w:val="pct20" w:color="auto" w:fill="auto"/>
      <w:tabs>
        <w:tab w:val="left" w:pos="360"/>
      </w:tabs>
      <w:autoSpaceDE w:val="0"/>
      <w:autoSpaceDN w:val="0"/>
      <w:adjustRightInd w:val="0"/>
      <w:ind w:left="1080" w:hanging="1080"/>
    </w:pPr>
    <w:rPr>
      <w:rFonts w:ascii="Arial" w:eastAsia="Times New Roman" w:hAnsi="Arial"/>
      <w:sz w:val="22"/>
      <w:szCs w:val="24"/>
    </w:rPr>
  </w:style>
  <w:style w:type="character" w:customStyle="1" w:styleId="MessageHeaderChar">
    <w:name w:val="Message Header Char"/>
    <w:link w:val="MessageHeader"/>
    <w:rsid w:val="00EC16C5"/>
    <w:rPr>
      <w:rFonts w:ascii="Arial" w:eastAsia="Times New Roman" w:hAnsi="Arial"/>
      <w:sz w:val="22"/>
      <w:szCs w:val="24"/>
      <w:shd w:val="pct20" w:color="auto" w:fill="auto"/>
    </w:rPr>
  </w:style>
  <w:style w:type="paragraph" w:styleId="Subtitle">
    <w:name w:val="Subtitle"/>
    <w:basedOn w:val="Normal"/>
    <w:link w:val="SubtitleChar"/>
    <w:qFormat/>
    <w:rsid w:val="00EC16C5"/>
    <w:pPr>
      <w:widowControl w:val="0"/>
      <w:tabs>
        <w:tab w:val="left" w:pos="360"/>
      </w:tabs>
      <w:autoSpaceDE w:val="0"/>
      <w:autoSpaceDN w:val="0"/>
      <w:adjustRightInd w:val="0"/>
      <w:spacing w:after="60"/>
      <w:jc w:val="center"/>
    </w:pPr>
    <w:rPr>
      <w:rFonts w:ascii="Arial" w:eastAsia="Times New Roman" w:hAnsi="Arial"/>
      <w:sz w:val="22"/>
      <w:szCs w:val="24"/>
    </w:rPr>
  </w:style>
  <w:style w:type="character" w:customStyle="1" w:styleId="SubtitleChar">
    <w:name w:val="Subtitle Char"/>
    <w:link w:val="Subtitle"/>
    <w:rsid w:val="00EC16C5"/>
    <w:rPr>
      <w:rFonts w:ascii="Arial" w:eastAsia="Times New Roman" w:hAnsi="Arial"/>
      <w:sz w:val="22"/>
      <w:szCs w:val="24"/>
    </w:rPr>
  </w:style>
  <w:style w:type="paragraph" w:styleId="HTMLAddress">
    <w:name w:val="HTML Address"/>
    <w:basedOn w:val="Normal"/>
    <w:link w:val="HTMLAddressChar"/>
    <w:rsid w:val="00EC16C5"/>
    <w:pPr>
      <w:widowControl w:val="0"/>
      <w:tabs>
        <w:tab w:val="left" w:pos="360"/>
      </w:tabs>
      <w:autoSpaceDE w:val="0"/>
      <w:autoSpaceDN w:val="0"/>
      <w:adjustRightInd w:val="0"/>
    </w:pPr>
    <w:rPr>
      <w:rFonts w:ascii="Helvetica" w:eastAsia="Times New Roman" w:hAnsi="Helvetica"/>
      <w:i/>
      <w:iCs/>
      <w:sz w:val="22"/>
      <w:szCs w:val="24"/>
    </w:rPr>
  </w:style>
  <w:style w:type="character" w:customStyle="1" w:styleId="HTMLAddressChar">
    <w:name w:val="HTML Address Char"/>
    <w:link w:val="HTMLAddress"/>
    <w:rsid w:val="00EC16C5"/>
    <w:rPr>
      <w:rFonts w:ascii="Helvetica" w:eastAsia="Times New Roman" w:hAnsi="Helvetica"/>
      <w:i/>
      <w:iCs/>
      <w:sz w:val="22"/>
      <w:szCs w:val="24"/>
    </w:rPr>
  </w:style>
  <w:style w:type="paragraph" w:customStyle="1" w:styleId="StyleCentered1">
    <w:name w:val="Style Centered1"/>
    <w:basedOn w:val="Normal"/>
    <w:rsid w:val="00EC16C5"/>
    <w:pPr>
      <w:widowControl w:val="0"/>
      <w:autoSpaceDE w:val="0"/>
      <w:autoSpaceDN w:val="0"/>
      <w:adjustRightInd w:val="0"/>
      <w:jc w:val="center"/>
    </w:pPr>
    <w:rPr>
      <w:rFonts w:eastAsia="Times New Roman"/>
      <w:b/>
      <w:sz w:val="22"/>
      <w:szCs w:val="20"/>
    </w:rPr>
  </w:style>
  <w:style w:type="paragraph" w:customStyle="1" w:styleId="BodyBold2">
    <w:name w:val="BodyBold2"/>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2">
    <w:name w:val="BodyBold Char2"/>
    <w:rsid w:val="00EC16C5"/>
    <w:rPr>
      <w:rFonts w:cs="CG Times"/>
      <w:b/>
      <w:bCs/>
      <w:noProof/>
      <w:color w:val="000000"/>
      <w:sz w:val="24"/>
      <w:szCs w:val="24"/>
      <w:lang w:val="en-US" w:eastAsia="en-US" w:bidi="ar-SA"/>
    </w:rPr>
  </w:style>
  <w:style w:type="paragraph" w:customStyle="1" w:styleId="StyleCentered2">
    <w:name w:val="Style Centered2"/>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
    <w:name w:val="Style Centered Char1"/>
    <w:rsid w:val="00EC16C5"/>
    <w:rPr>
      <w:b/>
      <w:noProof/>
      <w:sz w:val="24"/>
    </w:rPr>
  </w:style>
  <w:style w:type="character" w:customStyle="1" w:styleId="EquationVariables1">
    <w:name w:val="EquationVariables1"/>
    <w:rsid w:val="00EC16C5"/>
    <w:rPr>
      <w:rFonts w:ascii="Times New Roman" w:hAnsi="Times New Roman"/>
      <w:i/>
      <w:iCs/>
      <w:sz w:val="24"/>
    </w:rPr>
  </w:style>
  <w:style w:type="paragraph" w:customStyle="1" w:styleId="BodyBold3">
    <w:name w:val="BodyBold3"/>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2">
    <w:name w:val="CellBody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3">
    <w:name w:val="BodyBold Char3"/>
    <w:rsid w:val="00EC16C5"/>
    <w:rPr>
      <w:rFonts w:cs="CG Times"/>
      <w:b/>
      <w:bCs/>
      <w:noProof/>
      <w:color w:val="000000"/>
      <w:sz w:val="24"/>
      <w:szCs w:val="24"/>
      <w:lang w:val="en-US" w:eastAsia="en-US" w:bidi="ar-SA"/>
    </w:rPr>
  </w:style>
  <w:style w:type="paragraph" w:customStyle="1" w:styleId="Heading11">
    <w:name w:val="Heading11"/>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
    <w:name w:val="Heading21"/>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3">
    <w:name w:val="Style Centered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2">
    <w:name w:val="Style Centered Char2"/>
    <w:rsid w:val="00EC16C5"/>
    <w:rPr>
      <w:b/>
      <w:noProof/>
      <w:sz w:val="24"/>
      <w:lang w:val="en-US" w:eastAsia="en-US" w:bidi="ar-SA"/>
    </w:rPr>
  </w:style>
  <w:style w:type="character" w:customStyle="1" w:styleId="EmailStyle2751">
    <w:name w:val="EmailStyle27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761">
    <w:name w:val="EmailStyle2761"/>
    <w:semiHidden/>
    <w:rsid w:val="00EC16C5"/>
    <w:rPr>
      <w:rFonts w:ascii="Times New Roman" w:hAnsi="Times New Roman" w:cs="Times New Roman"/>
      <w:b w:val="0"/>
      <w:bCs w:val="0"/>
      <w:i w:val="0"/>
      <w:iCs w:val="0"/>
      <w:strike w:val="0"/>
      <w:color w:val="000000"/>
      <w:sz w:val="22"/>
      <w:szCs w:val="22"/>
      <w:u w:val="none"/>
    </w:rPr>
  </w:style>
  <w:style w:type="character" w:customStyle="1" w:styleId="HeaderChar1">
    <w:name w:val="Header Char1"/>
    <w:uiPriority w:val="99"/>
    <w:rsid w:val="00EC16C5"/>
    <w:rPr>
      <w:sz w:val="22"/>
    </w:rPr>
  </w:style>
  <w:style w:type="paragraph" w:customStyle="1" w:styleId="Rev1">
    <w:name w:val="Rev1"/>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paragraph" w:customStyle="1" w:styleId="CellBody3">
    <w:name w:val="CellBody3"/>
    <w:rsid w:val="00EC16C5"/>
    <w:pPr>
      <w:widowControl w:val="0"/>
      <w:autoSpaceDE w:val="0"/>
      <w:autoSpaceDN w:val="0"/>
      <w:adjustRightInd w:val="0"/>
      <w:jc w:val="both"/>
    </w:pPr>
    <w:rPr>
      <w:rFonts w:ascii="CG Times" w:eastAsia="Times New Roman" w:hAnsi="CG Times" w:cs="CG Times"/>
      <w:noProof/>
      <w:color w:val="000000"/>
    </w:rPr>
  </w:style>
  <w:style w:type="paragraph" w:customStyle="1" w:styleId="Footnote1">
    <w:name w:val="Footnote1"/>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paragraph" w:customStyle="1" w:styleId="Bulleted1">
    <w:name w:val="Bullet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Heading12">
    <w:name w:val="Heading12"/>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2">
    <w:name w:val="Heading2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Numbered1">
    <w:name w:val="Number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TableFootnote1">
    <w:name w:val="TableFootnote1"/>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StyleCentered4">
    <w:name w:val="Style Centered4"/>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1">
    <w:name w:val="Style Heading 6 + Centered1"/>
    <w:basedOn w:val="Heading6"/>
    <w:rsid w:val="00EC16C5"/>
    <w:pPr>
      <w:spacing w:before="120" w:after="120"/>
      <w:jc w:val="center"/>
    </w:pPr>
    <w:rPr>
      <w:rFonts w:ascii="CG Times" w:hAnsi="CG Times" w:cs="Times New Roman"/>
      <w:bCs w:val="0"/>
      <w:iCs w:val="0"/>
      <w:szCs w:val="20"/>
      <w:lang w:val="en-US"/>
    </w:rPr>
  </w:style>
  <w:style w:type="paragraph" w:customStyle="1" w:styleId="Default1">
    <w:name w:val="Default1"/>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1">
    <w:name w:val="Default Char1"/>
    <w:rsid w:val="00EC16C5"/>
    <w:rPr>
      <w:rFonts w:ascii="GKCKKM+CGTimes" w:hAnsi="GKCKKM+CGTimes" w:cs="GKCKKM+CGTimes"/>
      <w:color w:val="000000"/>
      <w:sz w:val="24"/>
      <w:szCs w:val="24"/>
      <w:lang w:val="en-US" w:eastAsia="en-US" w:bidi="ar-SA"/>
    </w:rPr>
  </w:style>
  <w:style w:type="paragraph" w:customStyle="1" w:styleId="cellbody11">
    <w:name w:val="cellbody1"/>
    <w:basedOn w:val="Normal"/>
    <w:rsid w:val="00EC16C5"/>
    <w:pPr>
      <w:jc w:val="both"/>
      <w:textAlignment w:val="baseline"/>
    </w:pPr>
    <w:rPr>
      <w:rFonts w:eastAsia="Times New Roman"/>
      <w:bCs/>
      <w:color w:val="000000"/>
      <w:sz w:val="22"/>
      <w:szCs w:val="20"/>
    </w:rPr>
  </w:style>
  <w:style w:type="paragraph" w:customStyle="1" w:styleId="cellheading1">
    <w:name w:val="cellheading1"/>
    <w:basedOn w:val="Normal"/>
    <w:rsid w:val="00EC16C5"/>
    <w:pPr>
      <w:jc w:val="both"/>
      <w:textAlignment w:val="baseline"/>
    </w:pPr>
    <w:rPr>
      <w:rFonts w:ascii="CG Times" w:eastAsia="Times New Roman" w:hAnsi="CG Times"/>
      <w:bCs/>
      <w:color w:val="000000"/>
      <w:sz w:val="20"/>
      <w:szCs w:val="20"/>
    </w:rPr>
  </w:style>
  <w:style w:type="paragraph" w:customStyle="1" w:styleId="tablefootnote10">
    <w:name w:val="tablefootnote1"/>
    <w:basedOn w:val="Normal"/>
    <w:rsid w:val="00EC16C5"/>
    <w:pPr>
      <w:ind w:left="600" w:right="360" w:hanging="240"/>
      <w:jc w:val="both"/>
      <w:textAlignment w:val="baseline"/>
    </w:pPr>
    <w:rPr>
      <w:rFonts w:eastAsia="Times New Roman"/>
      <w:bCs/>
      <w:color w:val="000000"/>
      <w:sz w:val="22"/>
      <w:szCs w:val="20"/>
    </w:rPr>
  </w:style>
  <w:style w:type="paragraph" w:customStyle="1" w:styleId="body1">
    <w:name w:val="body1"/>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0">
    <w:name w:val="normal1"/>
    <w:basedOn w:val="Normal"/>
    <w:rsid w:val="00EC16C5"/>
    <w:pPr>
      <w:jc w:val="both"/>
      <w:textAlignment w:val="baseline"/>
    </w:pPr>
    <w:rPr>
      <w:rFonts w:eastAsia="Times New Roman"/>
      <w:bCs/>
      <w:color w:val="000000"/>
      <w:sz w:val="22"/>
      <w:szCs w:val="24"/>
    </w:rPr>
  </w:style>
  <w:style w:type="character" w:customStyle="1" w:styleId="StyleCenteredChar3">
    <w:name w:val="Style Centered Char3"/>
    <w:rsid w:val="00EC16C5"/>
    <w:rPr>
      <w:b/>
      <w:noProof/>
      <w:sz w:val="24"/>
      <w:lang w:val="en-US" w:eastAsia="en-US" w:bidi="ar-SA"/>
    </w:rPr>
  </w:style>
  <w:style w:type="paragraph" w:customStyle="1" w:styleId="styrsid4084705-footnote1">
    <w:name w:val="styrsid4084705-footnote1"/>
    <w:basedOn w:val="Normal"/>
    <w:locked/>
    <w:rsid w:val="00EC16C5"/>
    <w:pPr>
      <w:ind w:left="590" w:hanging="590"/>
      <w:jc w:val="both"/>
      <w:textAlignment w:val="baseline"/>
    </w:pPr>
    <w:rPr>
      <w:rFonts w:ascii="CG Times" w:eastAsia="Times New Roman" w:hAnsi="CG Times"/>
      <w:i/>
      <w:iCs/>
      <w:color w:val="000000"/>
      <w:sz w:val="20"/>
      <w:szCs w:val="20"/>
    </w:rPr>
  </w:style>
  <w:style w:type="paragraph" w:customStyle="1" w:styleId="Note1">
    <w:name w:val="Note1"/>
    <w:basedOn w:val="Normal"/>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10">
    <w:name w:val="Art_def1"/>
    <w:rsid w:val="00EC16C5"/>
    <w:rPr>
      <w:rFonts w:ascii="Times New Roman" w:hAnsi="Times New Roman"/>
      <w:b/>
      <w:color w:val="FFCC00"/>
      <w:sz w:val="22"/>
    </w:rPr>
  </w:style>
  <w:style w:type="character" w:customStyle="1" w:styleId="Resref1">
    <w:name w:val="Res_ref1"/>
    <w:rsid w:val="00EC16C5"/>
    <w:rPr>
      <w:color w:val="3366FF"/>
    </w:rPr>
  </w:style>
  <w:style w:type="character" w:customStyle="1" w:styleId="Artref10">
    <w:name w:val="Art_ref1"/>
    <w:rsid w:val="00EC16C5"/>
    <w:rPr>
      <w:color w:val="3366FF"/>
    </w:rPr>
  </w:style>
  <w:style w:type="character" w:customStyle="1" w:styleId="Appref10">
    <w:name w:val="App_ref1"/>
    <w:rsid w:val="00EC16C5"/>
    <w:rPr>
      <w:color w:val="3366FF"/>
    </w:rPr>
  </w:style>
  <w:style w:type="character" w:customStyle="1" w:styleId="Artdef11">
    <w:name w:val="Art#_def1"/>
    <w:rsid w:val="00EC16C5"/>
    <w:rPr>
      <w:rFonts w:ascii="Times New Roman" w:hAnsi="Times New Roman"/>
      <w:b/>
    </w:rPr>
  </w:style>
  <w:style w:type="paragraph" w:customStyle="1" w:styleId="ParaNum10">
    <w:name w:val="ParaNum1"/>
    <w:basedOn w:val="Normal"/>
    <w:rsid w:val="00EC16C5"/>
    <w:pPr>
      <w:widowControl w:val="0"/>
      <w:spacing w:after="220"/>
      <w:ind w:firstLine="720"/>
      <w:jc w:val="both"/>
    </w:pPr>
    <w:rPr>
      <w:rFonts w:eastAsia="Times New Roman"/>
      <w:sz w:val="22"/>
      <w:szCs w:val="20"/>
    </w:rPr>
  </w:style>
  <w:style w:type="character" w:customStyle="1" w:styleId="FootnoteTextChar11">
    <w:name w:val="Footnote Text Char11"/>
    <w:aliases w:val="Footnote Text Char Char4,Footnote Text Char1 Char Char2,Footnote Text Char Char Char Char3,Footnote Text Char1 Char Char Char Char2,Footnote Text Char Char Char Char1 Char Char3,Footnote Text Char1 Char Char Char Char Char Char2"/>
    <w:rsid w:val="00EC16C5"/>
    <w:rPr>
      <w:noProof/>
      <w:sz w:val="24"/>
      <w:lang w:val="en-US" w:eastAsia="en-US" w:bidi="ar-SA"/>
    </w:rPr>
  </w:style>
  <w:style w:type="paragraph" w:customStyle="1" w:styleId="Paratitle1">
    <w:name w:val="Para title1"/>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3">
    <w:name w:val="ParaNum Char3"/>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1">
    <w:name w:val="ParaNum Char2 Char Char Char1"/>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character" w:customStyle="1" w:styleId="NoteChar1">
    <w:name w:val="Note Char1"/>
    <w:rsid w:val="00EC16C5"/>
    <w:rPr>
      <w:sz w:val="24"/>
      <w:lang w:val="fr-FR"/>
    </w:rPr>
  </w:style>
  <w:style w:type="paragraph" w:customStyle="1" w:styleId="Proposal1">
    <w:name w:val="Proposal1"/>
    <w:basedOn w:val="Normal"/>
    <w:next w:val="Normal"/>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1">
    <w:name w:val="Proposal Char1"/>
    <w:locked/>
    <w:rsid w:val="00EC16C5"/>
    <w:rPr>
      <w:rFonts w:hAnsi="Times New Roman Bold"/>
      <w:sz w:val="24"/>
      <w:lang w:val="en-GB"/>
    </w:rPr>
  </w:style>
  <w:style w:type="character" w:customStyle="1" w:styleId="FootnoteTextChar21">
    <w:name w:val="Footnote Text Char21"/>
    <w:aliases w:val="Footnote Text Char Char31,Footnote Text Char1 Char Char11,Footnote Text Char Char Char Char21,Footnote Text Char1 Char Char Char Char11,Footnote Text Char Char Char Char1 Char Char21"/>
    <w:rsid w:val="00EC16C5"/>
    <w:rPr>
      <w:lang w:val="en-US" w:eastAsia="en-US" w:bidi="ar-SA"/>
    </w:rPr>
  </w:style>
  <w:style w:type="paragraph" w:customStyle="1" w:styleId="Bullet1">
    <w:name w:val="Bullet1"/>
    <w:basedOn w:val="Normal"/>
    <w:rsid w:val="00EC16C5"/>
    <w:pPr>
      <w:widowControl w:val="0"/>
      <w:tabs>
        <w:tab w:val="num" w:pos="0"/>
      </w:tabs>
      <w:spacing w:after="220"/>
      <w:ind w:left="2160" w:hanging="720"/>
      <w:jc w:val="both"/>
    </w:pPr>
    <w:rPr>
      <w:rFonts w:eastAsia="Times New Roman"/>
      <w:sz w:val="22"/>
      <w:szCs w:val="20"/>
    </w:rPr>
  </w:style>
  <w:style w:type="paragraph" w:customStyle="1" w:styleId="TableFormat1">
    <w:name w:val="Table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1">
    <w:name w:val="Numbered List1"/>
    <w:basedOn w:val="Normal"/>
    <w:rsid w:val="00EC16C5"/>
    <w:pPr>
      <w:tabs>
        <w:tab w:val="num" w:pos="720"/>
      </w:tabs>
      <w:spacing w:after="220"/>
      <w:ind w:left="720" w:hanging="360"/>
      <w:jc w:val="both"/>
    </w:pPr>
    <w:rPr>
      <w:rFonts w:eastAsia="Times New Roman"/>
      <w:sz w:val="22"/>
      <w:szCs w:val="20"/>
    </w:rPr>
  </w:style>
  <w:style w:type="paragraph" w:customStyle="1" w:styleId="Paranum11">
    <w:name w:val="Paranum1"/>
    <w:basedOn w:val="Normal"/>
    <w:rsid w:val="00EC16C5"/>
    <w:pPr>
      <w:widowControl w:val="0"/>
      <w:spacing w:after="220"/>
      <w:ind w:firstLine="720"/>
      <w:jc w:val="both"/>
    </w:pPr>
    <w:rPr>
      <w:rFonts w:eastAsia="Times New Roman"/>
      <w:sz w:val="22"/>
      <w:szCs w:val="20"/>
    </w:rPr>
  </w:style>
  <w:style w:type="paragraph" w:customStyle="1" w:styleId="ParanumChar10">
    <w:name w:val="Paranum Char1"/>
    <w:basedOn w:val="Normal"/>
    <w:rsid w:val="00EC16C5"/>
    <w:pPr>
      <w:widowControl w:val="0"/>
      <w:spacing w:after="220"/>
      <w:ind w:firstLine="720"/>
      <w:jc w:val="both"/>
    </w:pPr>
    <w:rPr>
      <w:rFonts w:eastAsia="Times New Roman"/>
      <w:sz w:val="22"/>
      <w:szCs w:val="20"/>
    </w:rPr>
  </w:style>
  <w:style w:type="character" w:customStyle="1" w:styleId="ParanumCharChar1">
    <w:name w:val="Paranum Char Char1"/>
    <w:rsid w:val="00EC16C5"/>
    <w:rPr>
      <w:noProof w:val="0"/>
      <w:sz w:val="22"/>
      <w:lang w:val="en-US" w:eastAsia="en-US" w:bidi="ar-SA"/>
    </w:rPr>
  </w:style>
  <w:style w:type="character" w:customStyle="1" w:styleId="ParanumCharCharChar1">
    <w:name w:val="Paranum Char Char Char1"/>
    <w:rsid w:val="00EC16C5"/>
    <w:rPr>
      <w:noProof w:val="0"/>
      <w:sz w:val="22"/>
      <w:lang w:val="en-US" w:eastAsia="en-US" w:bidi="ar-SA"/>
    </w:rPr>
  </w:style>
  <w:style w:type="paragraph" w:customStyle="1" w:styleId="TOCTitle1">
    <w:name w:val="TOC Title1"/>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1">
    <w:name w:val="Paranum Char Char Char Char Char1 Char1"/>
    <w:basedOn w:val="Normal"/>
    <w:rsid w:val="00EC16C5"/>
    <w:pPr>
      <w:widowControl w:val="0"/>
      <w:spacing w:after="220"/>
      <w:ind w:firstLine="720"/>
      <w:jc w:val="both"/>
    </w:pPr>
    <w:rPr>
      <w:rFonts w:eastAsia="Times New Roman"/>
      <w:sz w:val="22"/>
      <w:szCs w:val="20"/>
    </w:rPr>
  </w:style>
  <w:style w:type="character" w:customStyle="1" w:styleId="Artref11">
    <w:name w:val="Art#_ref1"/>
    <w:rsid w:val="00EC16C5"/>
    <w:rPr>
      <w:color w:val="auto"/>
    </w:rPr>
  </w:style>
  <w:style w:type="character" w:customStyle="1" w:styleId="Resref10">
    <w:name w:val="Res#_ref1"/>
    <w:basedOn w:val="DefaultParagraphFont"/>
    <w:rsid w:val="00EC16C5"/>
  </w:style>
  <w:style w:type="character" w:customStyle="1" w:styleId="FootnoteTextChar6Char1">
    <w:name w:val="Footnote Text Char6 Char1"/>
    <w:aliases w:val="Footnote Text Char Char2 Char11,Footnote Text Char1 Char2 Char Char11,Footnote Text Char Char2 Char Char Char21,Footnote Text Char1 Char2 Char Char Char Char11,Footnote Text Char Char2 Char Char Char Char Char11"/>
    <w:rsid w:val="00EC16C5"/>
    <w:rPr>
      <w:noProof w:val="0"/>
      <w:lang w:val="en-US" w:eastAsia="en-US" w:bidi="ar-SA"/>
    </w:rPr>
  </w:style>
  <w:style w:type="paragraph" w:customStyle="1" w:styleId="Normalaftertitle1">
    <w:name w:val="Normal_after_title1"/>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1">
    <w:name w:val="Art_No1"/>
    <w:basedOn w:val="Normal"/>
    <w:next w:val="Normal"/>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BodyText2Char1">
    <w:name w:val="Body Text 2 Char1"/>
    <w:rsid w:val="00EC16C5"/>
    <w:rPr>
      <w:sz w:val="16"/>
    </w:rPr>
  </w:style>
  <w:style w:type="paragraph" w:customStyle="1" w:styleId="Section11">
    <w:name w:val="Section_1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10">
    <w:name w:val="ParaNum Char Char1"/>
    <w:rsid w:val="00EC16C5"/>
    <w:rPr>
      <w:noProof w:val="0"/>
      <w:sz w:val="22"/>
      <w:lang w:val="en-US" w:eastAsia="en-US" w:bidi="ar-SA"/>
    </w:rPr>
  </w:style>
  <w:style w:type="character" w:customStyle="1" w:styleId="text-blue11">
    <w:name w:val="text-blue11"/>
    <w:rsid w:val="00EC16C5"/>
    <w:rPr>
      <w:rFonts w:ascii="Verdana" w:hAnsi="Verdana" w:hint="default"/>
      <w:color w:val="000099"/>
      <w:sz w:val="15"/>
      <w:szCs w:val="15"/>
    </w:rPr>
  </w:style>
  <w:style w:type="paragraph" w:customStyle="1" w:styleId="defaulttext121">
    <w:name w:val="defaulttext121"/>
    <w:basedOn w:val="Normal"/>
    <w:rsid w:val="00EC16C5"/>
    <w:pPr>
      <w:spacing w:before="100" w:beforeAutospacing="1" w:after="100" w:afterAutospacing="1"/>
      <w:jc w:val="both"/>
    </w:pPr>
    <w:rPr>
      <w:rFonts w:ascii="Verdana" w:eastAsia="Times New Roman" w:hAnsi="Verdana"/>
      <w:color w:val="333333"/>
      <w:sz w:val="15"/>
      <w:szCs w:val="15"/>
    </w:rPr>
  </w:style>
  <w:style w:type="paragraph" w:customStyle="1" w:styleId="ParaNumChar21">
    <w:name w:val="ParaNum Char21"/>
    <w:basedOn w:val="Normal"/>
    <w:rsid w:val="00EC16C5"/>
    <w:pPr>
      <w:widowControl w:val="0"/>
      <w:tabs>
        <w:tab w:val="num" w:pos="1080"/>
      </w:tabs>
      <w:spacing w:after="220"/>
      <w:ind w:left="1080" w:hanging="360"/>
      <w:jc w:val="both"/>
    </w:pPr>
    <w:rPr>
      <w:rFonts w:eastAsia="Times New Roman"/>
      <w:snapToGrid w:val="0"/>
      <w:kern w:val="28"/>
      <w:sz w:val="22"/>
      <w:szCs w:val="20"/>
    </w:rPr>
  </w:style>
  <w:style w:type="character" w:customStyle="1" w:styleId="ParaNumChar2Char1">
    <w:name w:val="ParaNum Char2 Char1"/>
    <w:rsid w:val="00EC16C5"/>
    <w:rPr>
      <w:noProof w:val="0"/>
      <w:snapToGrid w:val="0"/>
      <w:kern w:val="28"/>
      <w:sz w:val="22"/>
      <w:lang w:val="en-US" w:eastAsia="en-US" w:bidi="ar-SA"/>
    </w:rPr>
  </w:style>
  <w:style w:type="character" w:customStyle="1" w:styleId="ParanumCharCharCharCharChar1CharChar1">
    <w:name w:val="Paranum Char Char Char Char Char1 Char Char1"/>
    <w:rsid w:val="00EC16C5"/>
    <w:rPr>
      <w:noProof w:val="0"/>
      <w:sz w:val="22"/>
      <w:lang w:val="en-US" w:eastAsia="en-US" w:bidi="ar-SA"/>
    </w:rPr>
  </w:style>
  <w:style w:type="character" w:customStyle="1" w:styleId="h211">
    <w:name w:val="h211"/>
    <w:rsid w:val="00EC16C5"/>
    <w:rPr>
      <w:rFonts w:ascii="Verdana" w:hAnsi="Verdana" w:hint="default"/>
      <w:b/>
      <w:bCs/>
      <w:color w:val="000099"/>
      <w:sz w:val="23"/>
      <w:szCs w:val="23"/>
    </w:rPr>
  </w:style>
  <w:style w:type="character" w:customStyle="1" w:styleId="BodyText3Char1">
    <w:name w:val="Body Text 3 Char1"/>
    <w:rsid w:val="00EC16C5"/>
    <w:rPr>
      <w:rFonts w:ascii="Arial Narrow" w:hAnsi="Arial Narrow"/>
      <w:sz w:val="17"/>
      <w:lang w:val="fr-FR"/>
    </w:rPr>
  </w:style>
  <w:style w:type="paragraph" w:customStyle="1" w:styleId="Style11">
    <w:name w:val="Style1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1">
    <w:name w:val="ParaNum Char2 Char Char Char Char1"/>
    <w:rsid w:val="00EC16C5"/>
    <w:rPr>
      <w:noProof w:val="0"/>
      <w:snapToGrid w:val="0"/>
      <w:kern w:val="28"/>
      <w:sz w:val="22"/>
      <w:lang w:val="en-US" w:eastAsia="en-US" w:bidi="ar-SA"/>
    </w:rPr>
  </w:style>
  <w:style w:type="paragraph" w:customStyle="1" w:styleId="ParanumCharCharCharCharChar21">
    <w:name w:val="Paranum Char Char Char Char Char21"/>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1">
    <w:name w:val="Paranum Char Char Char Char Char2 Char1"/>
    <w:rsid w:val="00EC16C5"/>
    <w:rPr>
      <w:noProof w:val="0"/>
      <w:snapToGrid w:val="0"/>
      <w:kern w:val="28"/>
      <w:sz w:val="22"/>
      <w:lang w:val="en-US" w:eastAsia="en-US" w:bidi="ar-SA"/>
    </w:rPr>
  </w:style>
  <w:style w:type="character" w:customStyle="1" w:styleId="Appref11">
    <w:name w:val="App#_ref1"/>
    <w:basedOn w:val="DefaultParagraphFont"/>
    <w:rsid w:val="00EC16C5"/>
  </w:style>
  <w:style w:type="character" w:customStyle="1" w:styleId="Heading4Char1Char1">
    <w:name w:val="Heading 4 Char1 Char1"/>
    <w:aliases w:val="Heading 4 Char Char Char1,Heading 4 Char1 Char Char1,Heading 4 Char Char Char Char1"/>
    <w:rsid w:val="00EC16C5"/>
    <w:rPr>
      <w:b/>
      <w:noProof w:val="0"/>
      <w:sz w:val="22"/>
      <w:lang w:val="en-US" w:eastAsia="en-US" w:bidi="ar-SA"/>
    </w:rPr>
  </w:style>
  <w:style w:type="paragraph" w:customStyle="1" w:styleId="enumlev11">
    <w:name w:val="enumlev11"/>
    <w:basedOn w:val="Normal"/>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character" w:customStyle="1" w:styleId="Recref1">
    <w:name w:val="Rec_ref1"/>
    <w:basedOn w:val="DefaultParagraphFont"/>
    <w:rsid w:val="00EC16C5"/>
  </w:style>
  <w:style w:type="paragraph" w:customStyle="1" w:styleId="TableTextS51">
    <w:name w:val="Table_TextS51"/>
    <w:basedOn w:val="Normal"/>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10">
    <w:name w:val="Table 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1">
    <w:name w:val="Rule Num1"/>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1">
    <w:name w:val="Style21"/>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3">
    <w:name w:val="Paranum Char Char Char Char Char3"/>
    <w:rsid w:val="00EC16C5"/>
    <w:rPr>
      <w:noProof w:val="0"/>
      <w:sz w:val="22"/>
      <w:lang w:val="en-US" w:eastAsia="en-US" w:bidi="ar-SA"/>
    </w:rPr>
  </w:style>
  <w:style w:type="character" w:customStyle="1" w:styleId="FootnoteTextCharChar11">
    <w:name w:val="Footnote Text Char Char11"/>
    <w:rsid w:val="00EC16C5"/>
    <w:rPr>
      <w:noProof w:val="0"/>
      <w:lang w:val="en-US" w:eastAsia="en-US" w:bidi="ar-SA"/>
    </w:rPr>
  </w:style>
  <w:style w:type="paragraph" w:customStyle="1" w:styleId="ParanumCharCharCharCharChar11">
    <w:name w:val="Paranum Char Char Char Char Char11"/>
    <w:basedOn w:val="Normal"/>
    <w:rsid w:val="00EC16C5"/>
    <w:pPr>
      <w:widowControl w:val="0"/>
      <w:spacing w:after="220"/>
      <w:ind w:firstLine="720"/>
      <w:jc w:val="both"/>
    </w:pPr>
    <w:rPr>
      <w:rFonts w:eastAsia="Times New Roman"/>
      <w:sz w:val="22"/>
      <w:szCs w:val="20"/>
    </w:rPr>
  </w:style>
  <w:style w:type="character" w:customStyle="1" w:styleId="ParaNumChar11">
    <w:name w:val="ParaNum Char11"/>
    <w:rsid w:val="00EC16C5"/>
    <w:rPr>
      <w:sz w:val="22"/>
    </w:rPr>
  </w:style>
  <w:style w:type="character" w:customStyle="1" w:styleId="enumlev1Char1">
    <w:name w:val="enumlev1 Char1"/>
    <w:rsid w:val="00EC16C5"/>
    <w:rPr>
      <w:sz w:val="24"/>
      <w:lang w:val="fr-FR"/>
    </w:rPr>
  </w:style>
  <w:style w:type="character" w:customStyle="1" w:styleId="EquationCaption1">
    <w:name w:val="_Equation Caption1"/>
    <w:rsid w:val="00EC16C5"/>
  </w:style>
  <w:style w:type="paragraph" w:customStyle="1" w:styleId="StyleBoldCentered1">
    <w:name w:val="Style Bold Centered1"/>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1">
    <w:name w:val="documentbody11"/>
    <w:rsid w:val="00EC16C5"/>
    <w:rPr>
      <w:rFonts w:ascii="Verdana" w:hAnsi="Verdana" w:hint="default"/>
      <w:sz w:val="19"/>
      <w:szCs w:val="19"/>
    </w:rPr>
  </w:style>
  <w:style w:type="paragraph" w:customStyle="1" w:styleId="Tablelegend1">
    <w:name w:val="Table_legend1"/>
    <w:basedOn w:val="Normal"/>
    <w:next w:val="Normal"/>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2">
    <w:name w:val="artdef1"/>
    <w:basedOn w:val="DefaultParagraphFont"/>
    <w:rsid w:val="00EC16C5"/>
  </w:style>
  <w:style w:type="paragraph" w:customStyle="1" w:styleId="paranum12">
    <w:name w:val="paranum1"/>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1">
    <w:name w:val="searchterm11"/>
    <w:rsid w:val="00EC16C5"/>
    <w:rPr>
      <w:b/>
      <w:bCs/>
      <w:shd w:val="clear" w:color="auto" w:fill="FFFF00"/>
    </w:rPr>
  </w:style>
  <w:style w:type="character" w:customStyle="1" w:styleId="nonproportionaltextfont11">
    <w:name w:val="nonproportionaltextfont11"/>
    <w:rsid w:val="00EC16C5"/>
    <w:rPr>
      <w:rFonts w:ascii="Courier" w:hAnsi="Courier" w:hint="default"/>
    </w:rPr>
  </w:style>
  <w:style w:type="paragraph" w:customStyle="1" w:styleId="tablenote1">
    <w:name w:val="table_note1"/>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1">
    <w:name w:val="subchapter1"/>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1">
    <w:name w:val="part1"/>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10">
    <w:name w:val="note1"/>
    <w:basedOn w:val="Normal"/>
    <w:rsid w:val="00EC16C5"/>
    <w:pPr>
      <w:overflowPunct w:val="0"/>
      <w:autoSpaceDE w:val="0"/>
      <w:autoSpaceDN w:val="0"/>
      <w:spacing w:before="80"/>
    </w:pPr>
    <w:rPr>
      <w:rFonts w:eastAsia="Times New Roman"/>
      <w:sz w:val="22"/>
      <w:szCs w:val="24"/>
    </w:rPr>
  </w:style>
  <w:style w:type="paragraph" w:customStyle="1" w:styleId="CharCharCharCharCharChar1">
    <w:name w:val="Char Char Char Char Char Char1"/>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1">
    <w:name w:val="note01"/>
    <w:basedOn w:val="Normal"/>
    <w:rsid w:val="00EC16C5"/>
    <w:pPr>
      <w:overflowPunct w:val="0"/>
      <w:autoSpaceDE w:val="0"/>
      <w:autoSpaceDN w:val="0"/>
      <w:spacing w:before="80"/>
    </w:pPr>
    <w:rPr>
      <w:rFonts w:eastAsia="Times New Roman"/>
      <w:sz w:val="22"/>
      <w:szCs w:val="24"/>
    </w:rPr>
  </w:style>
  <w:style w:type="character" w:customStyle="1" w:styleId="artdef01">
    <w:name w:val="artdef01"/>
    <w:rsid w:val="00EC16C5"/>
    <w:rPr>
      <w:rFonts w:ascii="Times New Roman" w:hAnsi="Times New Roman" w:cs="Times New Roman" w:hint="default"/>
      <w:b/>
      <w:bCs/>
    </w:rPr>
  </w:style>
  <w:style w:type="character" w:customStyle="1" w:styleId="artref01">
    <w:name w:val="artref01"/>
    <w:basedOn w:val="DefaultParagraphFont"/>
    <w:rsid w:val="00EC16C5"/>
  </w:style>
  <w:style w:type="character" w:customStyle="1" w:styleId="appref01">
    <w:name w:val="appref01"/>
    <w:basedOn w:val="DefaultParagraphFont"/>
    <w:rsid w:val="00EC16C5"/>
  </w:style>
  <w:style w:type="paragraph" w:customStyle="1" w:styleId="tabletitle10">
    <w:name w:val="table_title1"/>
    <w:basedOn w:val="Normal"/>
    <w:rsid w:val="00EC16C5"/>
    <w:pPr>
      <w:spacing w:before="100" w:beforeAutospacing="1" w:after="100" w:afterAutospacing="1"/>
    </w:pPr>
    <w:rPr>
      <w:rFonts w:eastAsia="Times New Roman"/>
      <w:sz w:val="22"/>
      <w:szCs w:val="24"/>
    </w:rPr>
  </w:style>
  <w:style w:type="character" w:customStyle="1" w:styleId="updatebodytest11">
    <w:name w:val="updatebodytest11"/>
    <w:rsid w:val="00EC16C5"/>
    <w:rPr>
      <w:rFonts w:ascii="Arial" w:hAnsi="Arial" w:cs="Arial" w:hint="default"/>
      <w:b w:val="0"/>
      <w:bCs w:val="0"/>
      <w:i w:val="0"/>
      <w:iCs w:val="0"/>
      <w:smallCaps w:val="0"/>
      <w:sz w:val="16"/>
      <w:szCs w:val="16"/>
    </w:rPr>
  </w:style>
  <w:style w:type="paragraph" w:customStyle="1" w:styleId="Tabletitle11">
    <w:name w:val="Table_title1"/>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1">
    <w:name w:val="Table_text1"/>
    <w:basedOn w:val="Normal"/>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1">
    <w:name w:val="Table_text Char1"/>
    <w:rsid w:val="00EC16C5"/>
    <w:rPr>
      <w:lang w:val="fr-FR"/>
    </w:rPr>
  </w:style>
  <w:style w:type="paragraph" w:customStyle="1" w:styleId="Normalaftertitle10">
    <w:name w:val="Normal after title1"/>
    <w:basedOn w:val="Normal"/>
    <w:next w:val="Normal"/>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1">
    <w:name w:val="Normal after title Char1"/>
    <w:rsid w:val="00EC16C5"/>
    <w:rPr>
      <w:sz w:val="24"/>
      <w:lang w:val="fr-FR"/>
    </w:rPr>
  </w:style>
  <w:style w:type="paragraph" w:customStyle="1" w:styleId="MEP1">
    <w:name w:val="MEP1"/>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paragraph" w:customStyle="1" w:styleId="Figurelegend1">
    <w:name w:val="Figure_legend1"/>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1">
    <w:name w:val="MODRef1"/>
    <w:rsid w:val="00EC16C5"/>
    <w:rPr>
      <w:b/>
      <w:sz w:val="24"/>
      <w:lang w:val="fr-FR"/>
    </w:rPr>
  </w:style>
  <w:style w:type="character" w:customStyle="1" w:styleId="artref12">
    <w:name w:val="artref1"/>
    <w:basedOn w:val="DefaultParagraphFont"/>
    <w:rsid w:val="00EC16C5"/>
  </w:style>
  <w:style w:type="character" w:customStyle="1" w:styleId="appref12">
    <w:name w:val="appref1"/>
    <w:basedOn w:val="DefaultParagraphFont"/>
    <w:rsid w:val="00EC16C5"/>
  </w:style>
  <w:style w:type="paragraph" w:customStyle="1" w:styleId="paratitle10">
    <w:name w:val="paratitle1"/>
    <w:basedOn w:val="Normal"/>
    <w:rsid w:val="00EC16C5"/>
    <w:pPr>
      <w:snapToGrid w:val="0"/>
      <w:spacing w:after="240"/>
    </w:pPr>
    <w:rPr>
      <w:rFonts w:eastAsia="MS Mincho"/>
      <w:spacing w:val="-2"/>
      <w:sz w:val="22"/>
      <w:lang w:eastAsia="ja-JP"/>
    </w:rPr>
  </w:style>
  <w:style w:type="character" w:customStyle="1" w:styleId="BodyTextIndentChar1">
    <w:name w:val="Body Text Indent Char1"/>
    <w:rsid w:val="00EC16C5"/>
    <w:rPr>
      <w:rFonts w:ascii="CG Times" w:hAnsi="CG Times" w:cs="Courier New"/>
      <w:noProof/>
      <w:sz w:val="24"/>
    </w:rPr>
  </w:style>
  <w:style w:type="character" w:customStyle="1" w:styleId="BodyTextFirstIndent2Char1">
    <w:name w:val="Body Text First Indent 2 Char1"/>
    <w:rsid w:val="00EC16C5"/>
    <w:rPr>
      <w:rFonts w:ascii="CG Times" w:eastAsia="Times New Roman" w:hAnsi="CG Times" w:cs="Courier New"/>
      <w:noProof/>
      <w:sz w:val="22"/>
    </w:rPr>
  </w:style>
  <w:style w:type="character" w:customStyle="1" w:styleId="searchterm31">
    <w:name w:val="searchterm31"/>
    <w:rsid w:val="00EC16C5"/>
    <w:rPr>
      <w:b/>
      <w:bCs/>
      <w:shd w:val="clear" w:color="auto" w:fill="FFFF00"/>
    </w:rPr>
  </w:style>
  <w:style w:type="paragraph" w:customStyle="1" w:styleId="Cellbody12">
    <w:name w:val="Cellbody1"/>
    <w:basedOn w:val="Normal"/>
    <w:link w:val="CellbodyChar"/>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paragraph" w:customStyle="1" w:styleId="CellBody4">
    <w:name w:val="CellBody4"/>
    <w:rsid w:val="00EC16C5"/>
    <w:pPr>
      <w:widowControl w:val="0"/>
      <w:autoSpaceDE w:val="0"/>
      <w:autoSpaceDN w:val="0"/>
      <w:adjustRightInd w:val="0"/>
    </w:pPr>
    <w:rPr>
      <w:rFonts w:ascii="CG Times" w:eastAsia="Times New Roman" w:hAnsi="CG Times" w:cs="CG Times"/>
      <w:noProof/>
      <w:color w:val="000000"/>
    </w:rPr>
  </w:style>
  <w:style w:type="paragraph" w:customStyle="1" w:styleId="Heading13">
    <w:name w:val="Heading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3">
    <w:name w:val="Heading2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5">
    <w:name w:val="Style Centered5"/>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2">
    <w:name w:val="Style Heading 6 + Centered2"/>
    <w:basedOn w:val="Heading6"/>
    <w:rsid w:val="00EC16C5"/>
    <w:pPr>
      <w:spacing w:before="120" w:after="120"/>
      <w:jc w:val="center"/>
    </w:pPr>
    <w:rPr>
      <w:rFonts w:ascii="CG Times" w:hAnsi="CG Times" w:cs="Times New Roman"/>
      <w:bCs w:val="0"/>
      <w:iCs w:val="0"/>
      <w:szCs w:val="20"/>
      <w:lang w:val="en-US"/>
    </w:rPr>
  </w:style>
  <w:style w:type="paragraph" w:customStyle="1" w:styleId="Default2">
    <w:name w:val="Default2"/>
    <w:rsid w:val="00EC16C5"/>
    <w:pPr>
      <w:autoSpaceDE w:val="0"/>
      <w:autoSpaceDN w:val="0"/>
      <w:adjustRightInd w:val="0"/>
    </w:pPr>
    <w:rPr>
      <w:rFonts w:ascii="GKCKKM+CGTimes" w:eastAsia="Times New Roman" w:hAnsi="GKCKKM+CGTimes" w:cs="GKCKKM+CGTimes"/>
      <w:color w:val="000000"/>
      <w:sz w:val="24"/>
      <w:szCs w:val="24"/>
    </w:rPr>
  </w:style>
  <w:style w:type="character" w:customStyle="1" w:styleId="DefaultChar2">
    <w:name w:val="Default Char2"/>
    <w:rsid w:val="00EC16C5"/>
    <w:rPr>
      <w:rFonts w:ascii="GKCKKM+CGTimes" w:hAnsi="GKCKKM+CGTimes" w:cs="GKCKKM+CGTimes"/>
      <w:color w:val="000000"/>
      <w:sz w:val="24"/>
      <w:szCs w:val="24"/>
      <w:lang w:val="en-US" w:eastAsia="en-US" w:bidi="ar-SA"/>
    </w:rPr>
  </w:style>
  <w:style w:type="paragraph" w:customStyle="1" w:styleId="cellbody20">
    <w:name w:val="cellbody2"/>
    <w:basedOn w:val="Normal"/>
    <w:rsid w:val="00EC16C5"/>
    <w:pPr>
      <w:textAlignment w:val="baseline"/>
    </w:pPr>
    <w:rPr>
      <w:rFonts w:eastAsia="Times New Roman"/>
      <w:bCs/>
      <w:color w:val="000000"/>
      <w:sz w:val="20"/>
      <w:szCs w:val="20"/>
    </w:rPr>
  </w:style>
  <w:style w:type="paragraph" w:customStyle="1" w:styleId="cellheading2">
    <w:name w:val="cellheading2"/>
    <w:basedOn w:val="Normal"/>
    <w:rsid w:val="00EC16C5"/>
    <w:pPr>
      <w:textAlignment w:val="baseline"/>
    </w:pPr>
    <w:rPr>
      <w:rFonts w:ascii="CG Times" w:eastAsia="Times New Roman" w:hAnsi="CG Times"/>
      <w:bCs/>
      <w:color w:val="000000"/>
      <w:sz w:val="20"/>
      <w:szCs w:val="20"/>
    </w:rPr>
  </w:style>
  <w:style w:type="paragraph" w:customStyle="1" w:styleId="tablefootnote2">
    <w:name w:val="tablefootnote2"/>
    <w:basedOn w:val="Normal"/>
    <w:rsid w:val="00EC16C5"/>
    <w:pPr>
      <w:ind w:left="600" w:right="360" w:hanging="240"/>
      <w:textAlignment w:val="baseline"/>
    </w:pPr>
    <w:rPr>
      <w:rFonts w:eastAsia="Times New Roman"/>
      <w:bCs/>
      <w:color w:val="000000"/>
      <w:sz w:val="22"/>
      <w:szCs w:val="20"/>
    </w:rPr>
  </w:style>
  <w:style w:type="paragraph" w:customStyle="1" w:styleId="body2">
    <w:name w:val="body2"/>
    <w:basedOn w:val="Normal"/>
    <w:autoRedefine/>
    <w:rsid w:val="00EC16C5"/>
    <w:pPr>
      <w:tabs>
        <w:tab w:val="left" w:pos="1656"/>
      </w:tabs>
      <w:ind w:firstLine="360"/>
      <w:textAlignment w:val="baseline"/>
    </w:pPr>
    <w:rPr>
      <w:rFonts w:ascii="CG Times" w:eastAsia="Times New Roman" w:hAnsi="CG Times"/>
      <w:bCs/>
      <w:color w:val="000000"/>
      <w:sz w:val="22"/>
      <w:szCs w:val="24"/>
    </w:rPr>
  </w:style>
  <w:style w:type="paragraph" w:customStyle="1" w:styleId="normal2">
    <w:name w:val="normal2"/>
    <w:basedOn w:val="Normal"/>
    <w:rsid w:val="00EC16C5"/>
    <w:pPr>
      <w:jc w:val="both"/>
      <w:textAlignment w:val="baseline"/>
    </w:pPr>
    <w:rPr>
      <w:rFonts w:eastAsia="Times New Roman"/>
      <w:bCs/>
      <w:color w:val="000000"/>
      <w:sz w:val="22"/>
      <w:szCs w:val="24"/>
    </w:rPr>
  </w:style>
  <w:style w:type="character" w:customStyle="1" w:styleId="StyleCenteredChar4">
    <w:name w:val="Style Centered Char4"/>
    <w:rsid w:val="00EC16C5"/>
    <w:rPr>
      <w:b/>
      <w:noProof/>
      <w:sz w:val="24"/>
      <w:lang w:val="en-US" w:eastAsia="en-US" w:bidi="ar-SA"/>
    </w:rPr>
  </w:style>
  <w:style w:type="paragraph" w:customStyle="1" w:styleId="styrsid4084705-footnote2">
    <w:name w:val="styrsid4084705-footnote2"/>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Heading1CharChar1">
    <w:name w:val="Heading 1 Char Char1"/>
    <w:rsid w:val="00EC16C5"/>
    <w:rPr>
      <w:rFonts w:ascii="CG Times" w:hAnsi="CG Times"/>
      <w:b/>
      <w:sz w:val="28"/>
      <w:lang w:val="en-GB" w:eastAsia="en-US" w:bidi="ar-SA"/>
    </w:rPr>
  </w:style>
  <w:style w:type="character" w:customStyle="1" w:styleId="Heading2CharChar2">
    <w:name w:val="Heading 2 Char Char2"/>
    <w:rsid w:val="00EC16C5"/>
    <w:rPr>
      <w:rFonts w:ascii="Arial" w:hAnsi="Arial"/>
      <w:b/>
      <w:sz w:val="28"/>
      <w:lang w:val="en-GB" w:eastAsia="en-US" w:bidi="ar-SA"/>
    </w:rPr>
  </w:style>
  <w:style w:type="character" w:customStyle="1" w:styleId="Heading3CharChar1">
    <w:name w:val="Heading 3 Char Char1"/>
    <w:rsid w:val="00EC16C5"/>
    <w:rPr>
      <w:rFonts w:ascii="CG Times" w:hAnsi="CG Times" w:cs="Arial"/>
      <w:b/>
      <w:bCs/>
      <w:sz w:val="24"/>
      <w:szCs w:val="26"/>
      <w:lang w:val="en-CA" w:eastAsia="en-US" w:bidi="ar-SA"/>
    </w:rPr>
  </w:style>
  <w:style w:type="character" w:customStyle="1" w:styleId="CharChar3">
    <w:name w:val="Char Char3"/>
    <w:locked/>
    <w:rsid w:val="00EC16C5"/>
    <w:rPr>
      <w:rFonts w:ascii="CG Times" w:hAnsi="CG Times" w:cs="CG Times"/>
      <w:b/>
      <w:bCs/>
      <w:sz w:val="32"/>
      <w:szCs w:val="32"/>
      <w:lang w:val="en-GB" w:eastAsia="en-US"/>
    </w:rPr>
  </w:style>
  <w:style w:type="paragraph" w:customStyle="1" w:styleId="Numbered11">
    <w:name w:val="Numbered11"/>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
    <w:name w:val="Char Char2"/>
    <w:locked/>
    <w:rsid w:val="00EC16C5"/>
    <w:rPr>
      <w:rFonts w:ascii="Arial" w:hAnsi="Arial" w:cs="Arial"/>
      <w:b/>
      <w:bCs/>
      <w:sz w:val="28"/>
      <w:szCs w:val="28"/>
      <w:lang w:val="en-GB" w:eastAsia="en-US"/>
    </w:rPr>
  </w:style>
  <w:style w:type="character" w:customStyle="1" w:styleId="Heading3CharChar2">
    <w:name w:val="Heading 3 Char Char2"/>
    <w:locked/>
    <w:rsid w:val="00EC16C5"/>
    <w:rPr>
      <w:rFonts w:ascii="CG Times" w:hAnsi="CG Times" w:cs="CG Times"/>
      <w:b/>
      <w:bCs/>
      <w:color w:val="000000"/>
      <w:sz w:val="24"/>
      <w:szCs w:val="24"/>
      <w:lang w:val="en-CA" w:eastAsia="en-US"/>
    </w:rPr>
  </w:style>
  <w:style w:type="character" w:customStyle="1" w:styleId="Heading4CharChar">
    <w:name w:val="Heading 4 Char Char"/>
    <w:locked/>
    <w:rsid w:val="00EC16C5"/>
    <w:rPr>
      <w:rFonts w:ascii="Times New Roman Bold" w:hAnsi="Times New Roman Bold" w:cs="Times New Roman Bold"/>
      <w:b/>
      <w:bCs/>
      <w:color w:val="000000"/>
      <w:sz w:val="24"/>
      <w:szCs w:val="24"/>
      <w:lang w:val="en-CA" w:eastAsia="en-US" w:bidi="ar-SA"/>
    </w:rPr>
  </w:style>
  <w:style w:type="paragraph" w:customStyle="1" w:styleId="StyleBodyBold1">
    <w:name w:val="Style Body + Bold1"/>
    <w:basedOn w:val="Body"/>
    <w:rsid w:val="00EC16C5"/>
    <w:pPr>
      <w:widowControl/>
      <w:spacing w:line="280" w:lineRule="atLeast"/>
      <w:ind w:firstLine="360"/>
    </w:pPr>
    <w:rPr>
      <w:rFonts w:ascii="CG Times" w:hAnsi="CG Times" w:cs="CG Times"/>
      <w:b/>
      <w:bCs/>
      <w:sz w:val="22"/>
    </w:rPr>
  </w:style>
  <w:style w:type="character" w:customStyle="1" w:styleId="CharChar1">
    <w:name w:val="Char Char1"/>
    <w:rsid w:val="00EC16C5"/>
    <w:rPr>
      <w:rFonts w:ascii="Arial" w:hAnsi="Arial" w:cs="Arial"/>
      <w:b/>
      <w:bCs/>
      <w:sz w:val="26"/>
      <w:szCs w:val="26"/>
      <w:lang w:val="en-CA" w:eastAsia="en-US"/>
    </w:rPr>
  </w:style>
  <w:style w:type="character" w:customStyle="1" w:styleId="CharChar">
    <w:name w:val="Char Char"/>
    <w:rsid w:val="00EC16C5"/>
    <w:rPr>
      <w:rFonts w:ascii="Times New Roman Bold" w:hAnsi="Times New Roman Bold" w:cs="Times New Roman Bold"/>
      <w:b/>
      <w:bCs/>
      <w:sz w:val="24"/>
      <w:szCs w:val="24"/>
      <w:lang w:val="en-CA" w:eastAsia="en-US"/>
    </w:rPr>
  </w:style>
  <w:style w:type="paragraph" w:customStyle="1" w:styleId="indented0">
    <w:name w:val="indented"/>
    <w:basedOn w:val="Normal"/>
    <w:rsid w:val="00EC16C5"/>
    <w:pPr>
      <w:ind w:left="835" w:hanging="259"/>
      <w:jc w:val="both"/>
      <w:textAlignment w:val="baseline"/>
    </w:pPr>
    <w:rPr>
      <w:rFonts w:ascii="CG Times" w:eastAsia="Times New Roman" w:hAnsi="CG Times" w:cs="CG Times"/>
      <w:i/>
      <w:color w:val="000000"/>
      <w:sz w:val="22"/>
      <w:szCs w:val="24"/>
      <w:lang w:val="en-GB"/>
    </w:rPr>
  </w:style>
  <w:style w:type="paragraph" w:customStyle="1" w:styleId="StyleCellbodyItalic">
    <w:name w:val="Style Cellbody + Italic"/>
    <w:basedOn w:val="Cellbody"/>
    <w:rsid w:val="00EC16C5"/>
    <w:rPr>
      <w:rFonts w:ascii="CG Times" w:hAnsi="CG Times"/>
      <w:i/>
      <w:iCs/>
      <w:szCs w:val="20"/>
    </w:rPr>
  </w:style>
  <w:style w:type="character" w:customStyle="1" w:styleId="CellbodyChar">
    <w:name w:val="Cellbody Char"/>
    <w:link w:val="Cellbody12"/>
    <w:rsid w:val="00EC16C5"/>
    <w:rPr>
      <w:rFonts w:ascii="Times New Roman" w:eastAsia="Times New Roman" w:hAnsi="Times New Roman" w:cs="Courier New"/>
      <w:snapToGrid w:val="0"/>
      <w:kern w:val="28"/>
      <w:szCs w:val="17"/>
    </w:rPr>
  </w:style>
  <w:style w:type="paragraph" w:customStyle="1" w:styleId="Style12">
    <w:name w:val="Style12"/>
    <w:basedOn w:val="BodyText"/>
    <w:rsid w:val="00EC16C5"/>
    <w:pPr>
      <w:tabs>
        <w:tab w:val="left" w:pos="576"/>
      </w:tabs>
      <w:ind w:firstLine="0"/>
    </w:pPr>
    <w:rPr>
      <w:rFonts w:ascii="CG Times" w:hAnsi="CG Times"/>
      <w:sz w:val="22"/>
    </w:rPr>
  </w:style>
  <w:style w:type="paragraph" w:customStyle="1" w:styleId="Invitees1">
    <w:name w:val="Invitees 1"/>
    <w:basedOn w:val="Heading2"/>
    <w:next w:val="Normal"/>
    <w:rsid w:val="00EC16C5"/>
    <w:pPr>
      <w:keepLines w:val="0"/>
      <w:numPr>
        <w:ilvl w:val="0"/>
        <w:numId w:val="0"/>
      </w:numPr>
      <w:tabs>
        <w:tab w:val="clear" w:pos="144"/>
        <w:tab w:val="clear" w:pos="1134"/>
        <w:tab w:val="clear" w:pos="1871"/>
      </w:tabs>
      <w:overflowPunct/>
      <w:spacing w:before="240" w:after="0"/>
      <w:jc w:val="left"/>
      <w:textAlignment w:val="auto"/>
    </w:pPr>
    <w:rPr>
      <w:rFonts w:ascii="Times New Roman" w:hAnsi="Times New Roman" w:cs="Arial"/>
      <w:b w:val="0"/>
      <w:bCs/>
      <w:iCs/>
      <w:sz w:val="24"/>
      <w:szCs w:val="28"/>
      <w:lang w:val="en-US"/>
    </w:rPr>
  </w:style>
  <w:style w:type="paragraph" w:customStyle="1" w:styleId="TypeofMeeting">
    <w:name w:val="Type of Meeting"/>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Time">
    <w:name w:val="Time"/>
    <w:basedOn w:val="Date"/>
    <w:next w:val="Normal"/>
    <w:rsid w:val="00EC16C5"/>
    <w:pPr>
      <w:spacing w:after="480"/>
    </w:pPr>
  </w:style>
  <w:style w:type="paragraph" w:customStyle="1" w:styleId="MeetingFacilitator">
    <w:name w:val="Meeting Facilitator"/>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StyleCellBodyCentered">
    <w:name w:val="Style CellBody + Centered"/>
    <w:basedOn w:val="CellBody0"/>
    <w:rsid w:val="00EC16C5"/>
    <w:pPr>
      <w:jc w:val="center"/>
    </w:pPr>
    <w:rPr>
      <w:rFonts w:cs="Times New Roman"/>
    </w:rPr>
  </w:style>
  <w:style w:type="character" w:customStyle="1" w:styleId="CommentTextChar1">
    <w:name w:val="Comment Text Char1"/>
    <w:uiPriority w:val="99"/>
    <w:rsid w:val="00EC16C5"/>
    <w:rPr>
      <w:sz w:val="24"/>
    </w:rPr>
  </w:style>
  <w:style w:type="character" w:customStyle="1" w:styleId="CommentSubjectChar1">
    <w:name w:val="Comment Subject Char1"/>
    <w:rsid w:val="00EC16C5"/>
    <w:rPr>
      <w:rFonts w:ascii="Times New Roman" w:eastAsia="Times New Roman" w:hAnsi="Times New Roman"/>
      <w:sz w:val="24"/>
    </w:rPr>
  </w:style>
  <w:style w:type="paragraph" w:customStyle="1" w:styleId="Tablehead">
    <w:name w:val="Table_head"/>
    <w:basedOn w:val="Normal"/>
    <w:next w:val="Normal"/>
    <w:link w:val="TableheadChar"/>
    <w:uiPriority w:val="99"/>
    <w:rsid w:val="00EC16C5"/>
    <w:pPr>
      <w:keepNext/>
      <w:tabs>
        <w:tab w:val="clear" w:pos="576"/>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itleBR">
    <w:name w:val="Table_title_BR"/>
    <w:basedOn w:val="Normal"/>
    <w:next w:val="Tablehead"/>
    <w:rsid w:val="00EC16C5"/>
    <w:pPr>
      <w:keepNext/>
      <w:keepLines/>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en-GB"/>
    </w:rPr>
  </w:style>
  <w:style w:type="paragraph" w:customStyle="1" w:styleId="TH">
    <w:name w:val="TH"/>
    <w:basedOn w:val="Normal"/>
    <w:next w:val="Normal"/>
    <w:rsid w:val="00EC16C5"/>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en-GB"/>
    </w:rPr>
  </w:style>
  <w:style w:type="paragraph" w:styleId="ListParagraph">
    <w:name w:val="List Paragraph"/>
    <w:basedOn w:val="Normal"/>
    <w:uiPriority w:val="34"/>
    <w:qFormat/>
    <w:rsid w:val="00EC16C5"/>
    <w:pPr>
      <w:ind w:left="720"/>
    </w:pPr>
    <w:rPr>
      <w:rFonts w:eastAsia="Times New Roman"/>
      <w:sz w:val="22"/>
      <w:szCs w:val="24"/>
    </w:rPr>
  </w:style>
  <w:style w:type="paragraph" w:customStyle="1" w:styleId="level1">
    <w:name w:val="_level1"/>
    <w:basedOn w:val="Normal"/>
    <w:rsid w:val="00EC16C5"/>
    <w:pPr>
      <w:widowControl w:val="0"/>
      <w:autoSpaceDE w:val="0"/>
      <w:autoSpaceDN w:val="0"/>
      <w:adjustRightInd w:val="0"/>
    </w:pPr>
    <w:rPr>
      <w:rFonts w:eastAsia="Times New Roman"/>
      <w:sz w:val="22"/>
      <w:szCs w:val="20"/>
    </w:rPr>
  </w:style>
  <w:style w:type="character" w:customStyle="1" w:styleId="WP9PageNumber">
    <w:name w:val="WP9_Page Number"/>
    <w:basedOn w:val="DefaultParagraphFont"/>
    <w:rsid w:val="00EC16C5"/>
  </w:style>
  <w:style w:type="paragraph" w:customStyle="1" w:styleId="xl32">
    <w:name w:val="xl32"/>
    <w:basedOn w:val="Normal"/>
    <w:rsid w:val="00EC16C5"/>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b/>
      <w:bCs/>
      <w:sz w:val="22"/>
      <w:szCs w:val="24"/>
    </w:rPr>
  </w:style>
  <w:style w:type="character" w:customStyle="1" w:styleId="EquationVariables2">
    <w:name w:val="EquationVariables2"/>
    <w:rsid w:val="00EC16C5"/>
    <w:rPr>
      <w:rFonts w:ascii="Times New Roman" w:hAnsi="Times New Roman"/>
      <w:i/>
      <w:iCs/>
      <w:sz w:val="24"/>
    </w:rPr>
  </w:style>
  <w:style w:type="paragraph" w:customStyle="1" w:styleId="BodyBold4">
    <w:name w:val="BodyBold4"/>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5">
    <w:name w:val="CellBody5"/>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4">
    <w:name w:val="BodyBold Char4"/>
    <w:rsid w:val="00EC16C5"/>
    <w:rPr>
      <w:rFonts w:cs="CG Times"/>
      <w:b/>
      <w:bCs/>
      <w:noProof/>
      <w:color w:val="000000"/>
      <w:sz w:val="24"/>
      <w:szCs w:val="24"/>
      <w:lang w:val="en-US" w:eastAsia="en-US" w:bidi="ar-SA"/>
    </w:rPr>
  </w:style>
  <w:style w:type="paragraph" w:customStyle="1" w:styleId="CellHeading10">
    <w:name w:val="CellHeading1"/>
    <w:rsid w:val="00EC16C5"/>
    <w:pPr>
      <w:widowControl w:val="0"/>
      <w:autoSpaceDE w:val="0"/>
      <w:autoSpaceDN w:val="0"/>
      <w:adjustRightInd w:val="0"/>
      <w:jc w:val="center"/>
    </w:pPr>
    <w:rPr>
      <w:rFonts w:ascii="Times New Roman" w:eastAsia="Times New Roman" w:hAnsi="Times New Roman"/>
      <w:b/>
      <w:noProof/>
      <w:color w:val="000000"/>
      <w:szCs w:val="24"/>
    </w:rPr>
  </w:style>
  <w:style w:type="paragraph" w:customStyle="1" w:styleId="Heading14">
    <w:name w:val="Heading14"/>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4">
    <w:name w:val="Heading24"/>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6">
    <w:name w:val="Style Centered6"/>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3">
    <w:name w:val="Style Heading 6 + Centered3"/>
    <w:basedOn w:val="Heading6"/>
    <w:rsid w:val="00EC16C5"/>
    <w:pPr>
      <w:spacing w:before="120" w:after="120"/>
      <w:jc w:val="center"/>
    </w:pPr>
    <w:rPr>
      <w:rFonts w:ascii="CG Times" w:hAnsi="CG Times" w:cs="Times New Roman"/>
      <w:bCs w:val="0"/>
      <w:iCs w:val="0"/>
      <w:szCs w:val="20"/>
      <w:lang w:val="en-US"/>
    </w:rPr>
  </w:style>
  <w:style w:type="paragraph" w:customStyle="1" w:styleId="Default3">
    <w:name w:val="Default3"/>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3">
    <w:name w:val="Default Char3"/>
    <w:rsid w:val="00EC16C5"/>
    <w:rPr>
      <w:rFonts w:cs="GKCKKM+CGTimes"/>
      <w:noProof/>
      <w:color w:val="000000"/>
      <w:sz w:val="24"/>
      <w:szCs w:val="24"/>
      <w:lang w:val="en-US" w:eastAsia="en-US" w:bidi="ar-SA"/>
    </w:rPr>
  </w:style>
  <w:style w:type="paragraph" w:customStyle="1" w:styleId="cellbody30">
    <w:name w:val="cellbody3"/>
    <w:basedOn w:val="Normal"/>
    <w:rsid w:val="00EC16C5"/>
    <w:pPr>
      <w:textAlignment w:val="baseline"/>
    </w:pPr>
    <w:rPr>
      <w:rFonts w:eastAsia="Times New Roman"/>
      <w:bCs/>
      <w:color w:val="000000"/>
      <w:sz w:val="22"/>
      <w:szCs w:val="20"/>
    </w:rPr>
  </w:style>
  <w:style w:type="paragraph" w:customStyle="1" w:styleId="cellheading3">
    <w:name w:val="cellheading3"/>
    <w:basedOn w:val="Normal"/>
    <w:rsid w:val="00EC16C5"/>
    <w:pPr>
      <w:textAlignment w:val="baseline"/>
    </w:pPr>
    <w:rPr>
      <w:rFonts w:eastAsia="Times New Roman"/>
      <w:bCs/>
      <w:color w:val="000000"/>
      <w:sz w:val="20"/>
      <w:szCs w:val="20"/>
    </w:rPr>
  </w:style>
  <w:style w:type="paragraph" w:customStyle="1" w:styleId="tablefootnote3">
    <w:name w:val="tablefootnote3"/>
    <w:basedOn w:val="Normal"/>
    <w:rsid w:val="00EC16C5"/>
    <w:pPr>
      <w:ind w:left="600" w:right="360" w:hanging="240"/>
      <w:textAlignment w:val="baseline"/>
    </w:pPr>
    <w:rPr>
      <w:rFonts w:eastAsia="Times New Roman"/>
      <w:bCs/>
      <w:color w:val="000000"/>
      <w:sz w:val="22"/>
      <w:szCs w:val="20"/>
    </w:rPr>
  </w:style>
  <w:style w:type="paragraph" w:customStyle="1" w:styleId="body3">
    <w:name w:val="body3"/>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3">
    <w:name w:val="normal3"/>
    <w:basedOn w:val="Normal"/>
    <w:rsid w:val="00EC16C5"/>
    <w:pPr>
      <w:jc w:val="both"/>
      <w:textAlignment w:val="baseline"/>
    </w:pPr>
    <w:rPr>
      <w:rFonts w:eastAsia="Times New Roman"/>
      <w:bCs/>
      <w:color w:val="000000"/>
      <w:sz w:val="22"/>
      <w:szCs w:val="24"/>
    </w:rPr>
  </w:style>
  <w:style w:type="character" w:customStyle="1" w:styleId="StyleCenteredChar5">
    <w:name w:val="Style Centered Char5"/>
    <w:rsid w:val="00EC16C5"/>
    <w:rPr>
      <w:b/>
      <w:noProof/>
      <w:sz w:val="24"/>
      <w:lang w:val="en-US" w:eastAsia="en-US" w:bidi="ar-SA"/>
    </w:rPr>
  </w:style>
  <w:style w:type="paragraph" w:customStyle="1" w:styleId="styrsid4084705-footnote3">
    <w:name w:val="styrsid4084705-footnote3"/>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EquationVariables3">
    <w:name w:val="EquationVariables3"/>
    <w:rsid w:val="00EC16C5"/>
    <w:rPr>
      <w:rFonts w:ascii="Times New Roman" w:hAnsi="Times New Roman"/>
      <w:i/>
      <w:iCs/>
      <w:sz w:val="24"/>
    </w:rPr>
  </w:style>
  <w:style w:type="paragraph" w:customStyle="1" w:styleId="BodyBold5">
    <w:name w:val="BodyBold5"/>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6">
    <w:name w:val="CellBody6"/>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5">
    <w:name w:val="BodyBold Char5"/>
    <w:rsid w:val="00EC16C5"/>
    <w:rPr>
      <w:rFonts w:cs="CG Times"/>
      <w:b/>
      <w:bCs/>
      <w:noProof/>
      <w:color w:val="000000"/>
      <w:sz w:val="24"/>
      <w:szCs w:val="24"/>
      <w:lang w:val="en-US" w:eastAsia="en-US" w:bidi="ar-SA"/>
    </w:rPr>
  </w:style>
  <w:style w:type="paragraph" w:customStyle="1" w:styleId="Bulleted2">
    <w:name w:val="Bulleted2"/>
    <w:link w:val="BulletedChar"/>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Heading15">
    <w:name w:val="Heading15"/>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5">
    <w:name w:val="Heading25"/>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7">
    <w:name w:val="Style Centered7"/>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4">
    <w:name w:val="Style Heading 6 + Centered4"/>
    <w:basedOn w:val="Heading6"/>
    <w:rsid w:val="00EC16C5"/>
    <w:pPr>
      <w:spacing w:before="120" w:after="120"/>
      <w:jc w:val="center"/>
    </w:pPr>
    <w:rPr>
      <w:rFonts w:ascii="CG Times" w:hAnsi="CG Times" w:cs="Times New Roman"/>
      <w:bCs w:val="0"/>
      <w:iCs w:val="0"/>
      <w:szCs w:val="20"/>
      <w:lang w:val="en-US"/>
    </w:rPr>
  </w:style>
  <w:style w:type="paragraph" w:customStyle="1" w:styleId="Default4">
    <w:name w:val="Default4"/>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4">
    <w:name w:val="Default Char4"/>
    <w:rsid w:val="00EC16C5"/>
    <w:rPr>
      <w:rFonts w:cs="GKCKKM+CGTimes"/>
      <w:noProof/>
      <w:color w:val="000000"/>
      <w:sz w:val="24"/>
      <w:szCs w:val="24"/>
      <w:lang w:val="en-US" w:eastAsia="en-US" w:bidi="ar-SA"/>
    </w:rPr>
  </w:style>
  <w:style w:type="paragraph" w:customStyle="1" w:styleId="cellbody40">
    <w:name w:val="cellbody4"/>
    <w:basedOn w:val="Normal"/>
    <w:rsid w:val="00EC16C5"/>
    <w:pPr>
      <w:textAlignment w:val="baseline"/>
    </w:pPr>
    <w:rPr>
      <w:rFonts w:eastAsia="Times New Roman"/>
      <w:bCs/>
      <w:color w:val="000000"/>
      <w:sz w:val="22"/>
      <w:szCs w:val="20"/>
    </w:rPr>
  </w:style>
  <w:style w:type="paragraph" w:customStyle="1" w:styleId="cellheading4">
    <w:name w:val="cellheading4"/>
    <w:basedOn w:val="Normal"/>
    <w:rsid w:val="00EC16C5"/>
    <w:pPr>
      <w:textAlignment w:val="baseline"/>
    </w:pPr>
    <w:rPr>
      <w:rFonts w:eastAsia="Times New Roman"/>
      <w:bCs/>
      <w:color w:val="000000"/>
      <w:sz w:val="20"/>
      <w:szCs w:val="20"/>
    </w:rPr>
  </w:style>
  <w:style w:type="paragraph" w:customStyle="1" w:styleId="tablefootnote4">
    <w:name w:val="tablefootnote4"/>
    <w:basedOn w:val="Normal"/>
    <w:rsid w:val="00EC16C5"/>
    <w:pPr>
      <w:ind w:left="600" w:right="360" w:hanging="240"/>
      <w:textAlignment w:val="baseline"/>
    </w:pPr>
    <w:rPr>
      <w:rFonts w:eastAsia="Times New Roman"/>
      <w:bCs/>
      <w:color w:val="000000"/>
      <w:sz w:val="22"/>
      <w:szCs w:val="20"/>
    </w:rPr>
  </w:style>
  <w:style w:type="paragraph" w:customStyle="1" w:styleId="body4">
    <w:name w:val="body4"/>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4">
    <w:name w:val="normal4"/>
    <w:basedOn w:val="Normal"/>
    <w:rsid w:val="00EC16C5"/>
    <w:pPr>
      <w:jc w:val="both"/>
      <w:textAlignment w:val="baseline"/>
    </w:pPr>
    <w:rPr>
      <w:rFonts w:eastAsia="Times New Roman"/>
      <w:bCs/>
      <w:color w:val="000000"/>
      <w:sz w:val="22"/>
      <w:szCs w:val="24"/>
    </w:rPr>
  </w:style>
  <w:style w:type="character" w:customStyle="1" w:styleId="StyleCenteredChar6">
    <w:name w:val="Style Centered Char6"/>
    <w:rsid w:val="00EC16C5"/>
    <w:rPr>
      <w:b/>
      <w:noProof/>
      <w:sz w:val="24"/>
      <w:lang w:val="en-US" w:eastAsia="en-US" w:bidi="ar-SA"/>
    </w:rPr>
  </w:style>
  <w:style w:type="paragraph" w:customStyle="1" w:styleId="styrsid4084705-footnote4">
    <w:name w:val="styrsid4084705-footnote4"/>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ulletedChar">
    <w:name w:val="Bulleted Char"/>
    <w:link w:val="Bulleted2"/>
    <w:rsid w:val="00EC16C5"/>
    <w:rPr>
      <w:rFonts w:ascii="Times New Roman" w:eastAsia="Times New Roman" w:hAnsi="Times New Roman"/>
      <w:noProof/>
      <w:color w:val="000000"/>
      <w:sz w:val="24"/>
      <w:szCs w:val="24"/>
    </w:rPr>
  </w:style>
  <w:style w:type="character" w:customStyle="1" w:styleId="EquationVariables4">
    <w:name w:val="EquationVariables4"/>
    <w:rsid w:val="00EC16C5"/>
    <w:rPr>
      <w:rFonts w:ascii="Times New Roman" w:hAnsi="Times New Roman"/>
      <w:i/>
      <w:iCs/>
      <w:sz w:val="24"/>
    </w:rPr>
  </w:style>
  <w:style w:type="paragraph" w:customStyle="1" w:styleId="BodyBold6">
    <w:name w:val="BodyBold6"/>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7">
    <w:name w:val="CellBody7"/>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6">
    <w:name w:val="BodyBold Char6"/>
    <w:rsid w:val="00EC16C5"/>
    <w:rPr>
      <w:rFonts w:cs="CG Times"/>
      <w:b/>
      <w:bCs/>
      <w:noProof/>
      <w:color w:val="000000"/>
      <w:sz w:val="24"/>
      <w:szCs w:val="24"/>
      <w:lang w:val="en-US" w:eastAsia="en-US" w:bidi="ar-SA"/>
    </w:rPr>
  </w:style>
  <w:style w:type="paragraph" w:customStyle="1" w:styleId="Heading16">
    <w:name w:val="Heading16"/>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6">
    <w:name w:val="Heading26"/>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8">
    <w:name w:val="Style Centered8"/>
    <w:basedOn w:val="Normal"/>
    <w:rsid w:val="00EC16C5"/>
    <w:pPr>
      <w:widowControl w:val="0"/>
      <w:autoSpaceDE w:val="0"/>
      <w:autoSpaceDN w:val="0"/>
      <w:adjustRightInd w:val="0"/>
      <w:jc w:val="center"/>
    </w:pPr>
    <w:rPr>
      <w:rFonts w:eastAsia="Times New Roman"/>
      <w:b/>
      <w:sz w:val="22"/>
      <w:szCs w:val="20"/>
    </w:rPr>
  </w:style>
  <w:style w:type="paragraph" w:customStyle="1" w:styleId="bodybold10">
    <w:name w:val="bodybold1"/>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5">
    <w:name w:val="Style Heading 6 + Centered5"/>
    <w:basedOn w:val="Heading6"/>
    <w:rsid w:val="00EC16C5"/>
    <w:pPr>
      <w:spacing w:before="120" w:after="120"/>
      <w:jc w:val="center"/>
    </w:pPr>
    <w:rPr>
      <w:rFonts w:ascii="CG Times" w:hAnsi="CG Times" w:cs="Times New Roman"/>
      <w:bCs w:val="0"/>
      <w:iCs w:val="0"/>
      <w:szCs w:val="20"/>
      <w:lang w:val="en-US"/>
    </w:rPr>
  </w:style>
  <w:style w:type="paragraph" w:customStyle="1" w:styleId="Default5">
    <w:name w:val="Default5"/>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5">
    <w:name w:val="Default Char5"/>
    <w:rsid w:val="00EC16C5"/>
    <w:rPr>
      <w:rFonts w:cs="GKCKKM+CGTimes"/>
      <w:noProof/>
      <w:color w:val="000000"/>
      <w:sz w:val="24"/>
      <w:szCs w:val="24"/>
      <w:lang w:val="en-US" w:eastAsia="en-US" w:bidi="ar-SA"/>
    </w:rPr>
  </w:style>
  <w:style w:type="paragraph" w:customStyle="1" w:styleId="cellbody50">
    <w:name w:val="cellbody5"/>
    <w:basedOn w:val="Normal"/>
    <w:rsid w:val="00EC16C5"/>
    <w:pPr>
      <w:textAlignment w:val="baseline"/>
    </w:pPr>
    <w:rPr>
      <w:rFonts w:eastAsia="Times New Roman"/>
      <w:bCs/>
      <w:color w:val="000000"/>
      <w:sz w:val="22"/>
      <w:szCs w:val="20"/>
    </w:rPr>
  </w:style>
  <w:style w:type="paragraph" w:customStyle="1" w:styleId="cellheading5">
    <w:name w:val="cellheading5"/>
    <w:basedOn w:val="Normal"/>
    <w:rsid w:val="00EC16C5"/>
    <w:pPr>
      <w:textAlignment w:val="baseline"/>
    </w:pPr>
    <w:rPr>
      <w:rFonts w:eastAsia="Times New Roman"/>
      <w:bCs/>
      <w:color w:val="000000"/>
      <w:sz w:val="20"/>
      <w:szCs w:val="20"/>
    </w:rPr>
  </w:style>
  <w:style w:type="paragraph" w:customStyle="1" w:styleId="tablefootnote5">
    <w:name w:val="tablefootnote5"/>
    <w:basedOn w:val="Normal"/>
    <w:rsid w:val="00EC16C5"/>
    <w:pPr>
      <w:ind w:left="600" w:right="360" w:hanging="240"/>
      <w:textAlignment w:val="baseline"/>
    </w:pPr>
    <w:rPr>
      <w:rFonts w:eastAsia="Times New Roman"/>
      <w:bCs/>
      <w:color w:val="000000"/>
      <w:sz w:val="22"/>
      <w:szCs w:val="20"/>
    </w:rPr>
  </w:style>
  <w:style w:type="paragraph" w:customStyle="1" w:styleId="styrsid4084705-footnote5">
    <w:name w:val="styrsid4084705-footnote5"/>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C2506">
    <w:name w:val="SC2506"/>
    <w:rsid w:val="00EC16C5"/>
    <w:rPr>
      <w:b/>
      <w:bCs/>
      <w:color w:val="000000"/>
      <w:sz w:val="24"/>
    </w:rPr>
  </w:style>
  <w:style w:type="character" w:customStyle="1" w:styleId="StyleCenteredChar7">
    <w:name w:val="Style Centered Char7"/>
    <w:rsid w:val="00EC16C5"/>
    <w:rPr>
      <w:b/>
      <w:noProof/>
      <w:sz w:val="24"/>
      <w:lang w:val="en-US" w:eastAsia="en-US" w:bidi="ar-SA"/>
    </w:rPr>
  </w:style>
  <w:style w:type="character" w:customStyle="1" w:styleId="Heading3CharChar3">
    <w:name w:val="Heading 3 Char Char3"/>
    <w:rsid w:val="00EC16C5"/>
    <w:rPr>
      <w:rFonts w:cs="Arial"/>
      <w:b/>
      <w:bCs/>
      <w:sz w:val="24"/>
      <w:szCs w:val="26"/>
      <w:lang w:val="en-CA" w:eastAsia="en-US" w:bidi="ar-SA"/>
    </w:rPr>
  </w:style>
  <w:style w:type="character" w:customStyle="1" w:styleId="EquationVariables5">
    <w:name w:val="EquationVariables5"/>
    <w:rsid w:val="00EC16C5"/>
    <w:rPr>
      <w:rFonts w:ascii="Times New Roman" w:hAnsi="Times New Roman"/>
      <w:i/>
      <w:iCs/>
      <w:sz w:val="24"/>
    </w:rPr>
  </w:style>
  <w:style w:type="paragraph" w:customStyle="1" w:styleId="BodyBold7">
    <w:name w:val="BodyBold7"/>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8">
    <w:name w:val="CellBody8"/>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7">
    <w:name w:val="BodyBold Char7"/>
    <w:rsid w:val="00EC16C5"/>
    <w:rPr>
      <w:rFonts w:cs="CG Times"/>
      <w:b/>
      <w:bCs/>
      <w:noProof/>
      <w:color w:val="000000"/>
      <w:sz w:val="24"/>
      <w:szCs w:val="24"/>
      <w:lang w:val="en-US" w:eastAsia="en-US" w:bidi="ar-SA"/>
    </w:rPr>
  </w:style>
  <w:style w:type="paragraph" w:customStyle="1" w:styleId="Heading17">
    <w:name w:val="Heading17"/>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7">
    <w:name w:val="Heading27"/>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9">
    <w:name w:val="Style Centered9"/>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6">
    <w:name w:val="Style Heading 6 + Centered6"/>
    <w:basedOn w:val="Heading6"/>
    <w:rsid w:val="00EC16C5"/>
    <w:pPr>
      <w:tabs>
        <w:tab w:val="left" w:pos="187"/>
      </w:tabs>
      <w:spacing w:before="120" w:after="120"/>
      <w:jc w:val="center"/>
    </w:pPr>
    <w:rPr>
      <w:rFonts w:ascii="CG Times" w:hAnsi="CG Times" w:cs="Times New Roman"/>
      <w:szCs w:val="20"/>
      <w:lang w:val="en-US"/>
    </w:rPr>
  </w:style>
  <w:style w:type="paragraph" w:customStyle="1" w:styleId="Default6">
    <w:name w:val="Default6"/>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6">
    <w:name w:val="Default Char6"/>
    <w:rsid w:val="00EC16C5"/>
    <w:rPr>
      <w:rFonts w:cs="GKCKKM+CGTimes"/>
      <w:noProof/>
      <w:color w:val="000000"/>
      <w:sz w:val="24"/>
      <w:szCs w:val="24"/>
      <w:lang w:val="en-US" w:eastAsia="en-US" w:bidi="ar-SA"/>
    </w:rPr>
  </w:style>
  <w:style w:type="paragraph" w:customStyle="1" w:styleId="cellbody60">
    <w:name w:val="cellbody6"/>
    <w:basedOn w:val="Normal"/>
    <w:rsid w:val="00EC16C5"/>
    <w:pPr>
      <w:textAlignment w:val="baseline"/>
    </w:pPr>
    <w:rPr>
      <w:rFonts w:eastAsia="Times New Roman"/>
      <w:bCs/>
      <w:color w:val="000000"/>
      <w:sz w:val="22"/>
      <w:szCs w:val="20"/>
    </w:rPr>
  </w:style>
  <w:style w:type="paragraph" w:customStyle="1" w:styleId="cellheading6">
    <w:name w:val="cellheading6"/>
    <w:basedOn w:val="Normal"/>
    <w:rsid w:val="00EC16C5"/>
    <w:pPr>
      <w:textAlignment w:val="baseline"/>
    </w:pPr>
    <w:rPr>
      <w:rFonts w:eastAsia="Times New Roman"/>
      <w:bCs/>
      <w:color w:val="000000"/>
      <w:sz w:val="20"/>
      <w:szCs w:val="20"/>
    </w:rPr>
  </w:style>
  <w:style w:type="paragraph" w:customStyle="1" w:styleId="tablefootnote6">
    <w:name w:val="tablefootnote6"/>
    <w:basedOn w:val="Normal"/>
    <w:rsid w:val="00EC16C5"/>
    <w:pPr>
      <w:ind w:left="600" w:right="360" w:hanging="240"/>
      <w:textAlignment w:val="baseline"/>
    </w:pPr>
    <w:rPr>
      <w:rFonts w:eastAsia="Times New Roman"/>
      <w:bCs/>
      <w:color w:val="000000"/>
      <w:sz w:val="22"/>
      <w:szCs w:val="20"/>
    </w:rPr>
  </w:style>
  <w:style w:type="paragraph" w:customStyle="1" w:styleId="body5">
    <w:name w:val="body5"/>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5">
    <w:name w:val="normal5"/>
    <w:basedOn w:val="Normal"/>
    <w:rsid w:val="00EC16C5"/>
    <w:pPr>
      <w:jc w:val="both"/>
      <w:textAlignment w:val="baseline"/>
    </w:pPr>
    <w:rPr>
      <w:rFonts w:eastAsia="Times New Roman"/>
      <w:bCs/>
      <w:color w:val="000000"/>
      <w:sz w:val="22"/>
      <w:szCs w:val="24"/>
    </w:rPr>
  </w:style>
  <w:style w:type="character" w:customStyle="1" w:styleId="StyleCenteredChar8">
    <w:name w:val="Style Centered Char8"/>
    <w:rsid w:val="00EC16C5"/>
    <w:rPr>
      <w:b/>
      <w:noProof/>
      <w:sz w:val="24"/>
      <w:lang w:val="en-US" w:eastAsia="en-US" w:bidi="ar-SA"/>
    </w:rPr>
  </w:style>
  <w:style w:type="paragraph" w:customStyle="1" w:styleId="styrsid4084705-footnote6">
    <w:name w:val="styrsid4084705-footnote6"/>
    <w:basedOn w:val="Normal"/>
    <w:locked/>
    <w:rsid w:val="00EC16C5"/>
    <w:pPr>
      <w:ind w:left="590" w:hanging="590"/>
      <w:textAlignment w:val="baseline"/>
    </w:pPr>
    <w:rPr>
      <w:rFonts w:ascii="CG Times" w:eastAsia="Times New Roman" w:hAnsi="CG Times"/>
      <w:i/>
      <w:iCs/>
      <w:color w:val="000000"/>
      <w:sz w:val="20"/>
      <w:szCs w:val="20"/>
    </w:rPr>
  </w:style>
  <w:style w:type="table" w:styleId="TableWeb1">
    <w:name w:val="Table Web 1"/>
    <w:basedOn w:val="TableNormal"/>
    <w:rsid w:val="00EC16C5"/>
    <w:pPr>
      <w:widowControl w:val="0"/>
      <w:autoSpaceDE w:val="0"/>
      <w:autoSpaceDN w:val="0"/>
      <w:adjustRightInd w:val="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dyCharChar">
    <w:name w:val="Body Char Char"/>
    <w:rsid w:val="00EC16C5"/>
    <w:rPr>
      <w:rFonts w:ascii="CG Times" w:hAnsi="CG Times"/>
      <w:noProof/>
      <w:sz w:val="24"/>
      <w:szCs w:val="24"/>
      <w:lang w:val="en-US" w:eastAsia="en-US" w:bidi="ar-SA"/>
    </w:rPr>
  </w:style>
  <w:style w:type="character" w:customStyle="1" w:styleId="Artdef2">
    <w:name w:val="Art_def2"/>
    <w:rsid w:val="00EC16C5"/>
    <w:rPr>
      <w:b/>
      <w:color w:val="FFCC00"/>
    </w:rPr>
  </w:style>
  <w:style w:type="paragraph" w:customStyle="1" w:styleId="Tabletext2">
    <w:name w:val="Table_text2"/>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color w:val="000000"/>
      <w:sz w:val="20"/>
      <w:szCs w:val="20"/>
      <w:lang w:val="fr-FR"/>
    </w:rPr>
  </w:style>
  <w:style w:type="character" w:customStyle="1" w:styleId="Tableref">
    <w:name w:val="Table_ref"/>
    <w:rsid w:val="00EC16C5"/>
    <w:rPr>
      <w:color w:val="3366FF"/>
    </w:rPr>
  </w:style>
  <w:style w:type="paragraph" w:customStyle="1" w:styleId="TableText0">
    <w:name w:val="Table_Text"/>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sz w:val="20"/>
      <w:szCs w:val="20"/>
    </w:rPr>
  </w:style>
  <w:style w:type="character" w:customStyle="1" w:styleId="EquationVariables6">
    <w:name w:val="EquationVariables6"/>
    <w:rsid w:val="00EC16C5"/>
    <w:rPr>
      <w:rFonts w:ascii="Times New Roman" w:hAnsi="Times New Roman"/>
      <w:i/>
      <w:iCs/>
      <w:sz w:val="24"/>
    </w:rPr>
  </w:style>
  <w:style w:type="paragraph" w:customStyle="1" w:styleId="BodyBold8">
    <w:name w:val="BodyBold8"/>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9">
    <w:name w:val="CellBody9"/>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8">
    <w:name w:val="BodyBold Char8"/>
    <w:rsid w:val="00EC16C5"/>
    <w:rPr>
      <w:rFonts w:cs="CG Times"/>
      <w:b/>
      <w:bCs/>
      <w:noProof/>
      <w:color w:val="000000"/>
      <w:sz w:val="24"/>
      <w:szCs w:val="24"/>
      <w:lang w:val="en-US" w:eastAsia="en-US" w:bidi="ar-SA"/>
    </w:rPr>
  </w:style>
  <w:style w:type="paragraph" w:customStyle="1" w:styleId="Heading18">
    <w:name w:val="Heading18"/>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8">
    <w:name w:val="Heading28"/>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0">
    <w:name w:val="Style Centered10"/>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7">
    <w:name w:val="Style Heading 6 + Centered7"/>
    <w:basedOn w:val="Heading6"/>
    <w:rsid w:val="00EC16C5"/>
    <w:pPr>
      <w:spacing w:before="120" w:after="120"/>
      <w:jc w:val="center"/>
    </w:pPr>
    <w:rPr>
      <w:rFonts w:ascii="CG Times" w:hAnsi="CG Times" w:cs="Times New Roman"/>
      <w:bCs w:val="0"/>
      <w:iCs w:val="0"/>
      <w:szCs w:val="20"/>
      <w:lang w:val="en-US"/>
    </w:rPr>
  </w:style>
  <w:style w:type="paragraph" w:customStyle="1" w:styleId="Default7">
    <w:name w:val="Default7"/>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7">
    <w:name w:val="Default Char7"/>
    <w:rsid w:val="00EC16C5"/>
    <w:rPr>
      <w:rFonts w:cs="GKCKKM+CGTimes"/>
      <w:noProof/>
      <w:color w:val="000000"/>
      <w:sz w:val="24"/>
      <w:szCs w:val="24"/>
      <w:lang w:val="en-US" w:eastAsia="en-US" w:bidi="ar-SA"/>
    </w:rPr>
  </w:style>
  <w:style w:type="paragraph" w:customStyle="1" w:styleId="cellbody70">
    <w:name w:val="cellbody7"/>
    <w:basedOn w:val="Normal"/>
    <w:rsid w:val="00EC16C5"/>
    <w:pPr>
      <w:textAlignment w:val="baseline"/>
    </w:pPr>
    <w:rPr>
      <w:rFonts w:eastAsia="Times New Roman"/>
      <w:bCs/>
      <w:color w:val="000000"/>
      <w:sz w:val="22"/>
      <w:szCs w:val="20"/>
    </w:rPr>
  </w:style>
  <w:style w:type="paragraph" w:customStyle="1" w:styleId="cellheading7">
    <w:name w:val="cellheading7"/>
    <w:basedOn w:val="Normal"/>
    <w:rsid w:val="00EC16C5"/>
    <w:pPr>
      <w:textAlignment w:val="baseline"/>
    </w:pPr>
    <w:rPr>
      <w:rFonts w:eastAsia="Times New Roman"/>
      <w:bCs/>
      <w:color w:val="000000"/>
      <w:sz w:val="20"/>
      <w:szCs w:val="20"/>
    </w:rPr>
  </w:style>
  <w:style w:type="paragraph" w:customStyle="1" w:styleId="tablefootnote7">
    <w:name w:val="tablefootnote7"/>
    <w:basedOn w:val="Normal"/>
    <w:rsid w:val="00EC16C5"/>
    <w:pPr>
      <w:ind w:left="600" w:right="360" w:hanging="240"/>
      <w:textAlignment w:val="baseline"/>
    </w:pPr>
    <w:rPr>
      <w:rFonts w:eastAsia="Times New Roman"/>
      <w:bCs/>
      <w:color w:val="000000"/>
      <w:sz w:val="22"/>
      <w:szCs w:val="20"/>
    </w:rPr>
  </w:style>
  <w:style w:type="paragraph" w:customStyle="1" w:styleId="body6">
    <w:name w:val="body6"/>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styrsid4084705-footnote7">
    <w:name w:val="styrsid4084705-footnote7"/>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tyleCenteredChar9">
    <w:name w:val="Style Centered Char9"/>
    <w:rsid w:val="00EC16C5"/>
    <w:rPr>
      <w:b/>
      <w:noProof/>
      <w:sz w:val="24"/>
      <w:lang w:val="en-US" w:eastAsia="en-US" w:bidi="ar-SA"/>
    </w:rPr>
  </w:style>
  <w:style w:type="paragraph" w:customStyle="1" w:styleId="SP106649">
    <w:name w:val="SP106649"/>
    <w:basedOn w:val="Normal"/>
    <w:next w:val="Normal"/>
    <w:rsid w:val="00EC16C5"/>
    <w:pPr>
      <w:autoSpaceDE w:val="0"/>
      <w:autoSpaceDN w:val="0"/>
      <w:adjustRightInd w:val="0"/>
      <w:spacing w:before="340" w:after="140"/>
    </w:pPr>
    <w:rPr>
      <w:rFonts w:ascii="FAANFL+CGTimes" w:eastAsia="Times New Roman" w:hAnsi="FAANFL+CGTimes"/>
      <w:sz w:val="22"/>
      <w:szCs w:val="24"/>
    </w:rPr>
  </w:style>
  <w:style w:type="paragraph" w:customStyle="1" w:styleId="SP106645">
    <w:name w:val="SP106645"/>
    <w:basedOn w:val="Normal"/>
    <w:next w:val="Normal"/>
    <w:rsid w:val="00EC16C5"/>
    <w:pPr>
      <w:autoSpaceDE w:val="0"/>
      <w:autoSpaceDN w:val="0"/>
      <w:adjustRightInd w:val="0"/>
      <w:spacing w:before="240" w:after="100"/>
    </w:pPr>
    <w:rPr>
      <w:rFonts w:ascii="FAANFL+CGTimes" w:eastAsia="Times New Roman" w:hAnsi="FAANFL+CGTimes"/>
      <w:sz w:val="22"/>
      <w:szCs w:val="24"/>
    </w:rPr>
  </w:style>
  <w:style w:type="paragraph" w:customStyle="1" w:styleId="SP106638">
    <w:name w:val="SP106638"/>
    <w:basedOn w:val="Normal"/>
    <w:next w:val="Normal"/>
    <w:rsid w:val="00EC16C5"/>
    <w:pPr>
      <w:autoSpaceDE w:val="0"/>
      <w:autoSpaceDN w:val="0"/>
      <w:adjustRightInd w:val="0"/>
      <w:spacing w:before="240" w:after="60"/>
    </w:pPr>
    <w:rPr>
      <w:rFonts w:ascii="FAANFL+CGTimes" w:eastAsia="Times New Roman" w:hAnsi="FAANFL+CGTimes"/>
      <w:sz w:val="22"/>
      <w:szCs w:val="24"/>
    </w:rPr>
  </w:style>
  <w:style w:type="character" w:customStyle="1" w:styleId="SC106503">
    <w:name w:val="SC106503"/>
    <w:rsid w:val="00EC16C5"/>
    <w:rPr>
      <w:rFonts w:cs="FAANFL+CGTimes"/>
      <w:i/>
      <w:iCs/>
      <w:color w:val="000000"/>
    </w:rPr>
  </w:style>
  <w:style w:type="paragraph" w:customStyle="1" w:styleId="SP106636">
    <w:name w:val="SP106636"/>
    <w:basedOn w:val="Normal"/>
    <w:next w:val="Normal"/>
    <w:rsid w:val="00EC16C5"/>
    <w:pPr>
      <w:autoSpaceDE w:val="0"/>
      <w:autoSpaceDN w:val="0"/>
      <w:adjustRightInd w:val="0"/>
    </w:pPr>
    <w:rPr>
      <w:rFonts w:ascii="FAANFL+CGTimes" w:eastAsia="Times New Roman" w:hAnsi="FAANFL+CGTimes"/>
      <w:sz w:val="22"/>
      <w:szCs w:val="24"/>
    </w:rPr>
  </w:style>
  <w:style w:type="paragraph" w:customStyle="1" w:styleId="body7">
    <w:name w:val="body7"/>
    <w:basedOn w:val="Normal"/>
    <w:autoRedefine/>
    <w:rsid w:val="00EC16C5"/>
    <w:pPr>
      <w:tabs>
        <w:tab w:val="left" w:pos="1656"/>
      </w:tabs>
      <w:jc w:val="both"/>
      <w:textAlignment w:val="baseline"/>
    </w:pPr>
    <w:rPr>
      <w:rFonts w:eastAsia="Times New Roman"/>
      <w:bCs/>
      <w:color w:val="000000"/>
      <w:sz w:val="22"/>
      <w:szCs w:val="24"/>
    </w:rPr>
  </w:style>
  <w:style w:type="character" w:customStyle="1" w:styleId="Heading6Char1">
    <w:name w:val="Heading 6 Char1"/>
    <w:rsid w:val="00EC16C5"/>
    <w:rPr>
      <w:rFonts w:cs="Arial"/>
      <w:b/>
      <w:bCs/>
      <w:iCs/>
      <w:sz w:val="24"/>
      <w:szCs w:val="22"/>
      <w:lang w:val="en-CA"/>
    </w:rPr>
  </w:style>
  <w:style w:type="paragraph" w:customStyle="1" w:styleId="BodyBold9">
    <w:name w:val="BodyBold9"/>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9">
    <w:name w:val="BodyBold Char9"/>
    <w:rsid w:val="00EC16C5"/>
    <w:rPr>
      <w:rFonts w:cs="CG Times"/>
      <w:b/>
      <w:bCs/>
      <w:noProof/>
      <w:color w:val="000000"/>
      <w:sz w:val="24"/>
      <w:szCs w:val="24"/>
      <w:lang w:val="en-US" w:eastAsia="en-US" w:bidi="ar-SA"/>
    </w:rPr>
  </w:style>
  <w:style w:type="paragraph" w:customStyle="1" w:styleId="StyleCentered11">
    <w:name w:val="Style Centered11"/>
    <w:basedOn w:val="Normal"/>
    <w:rsid w:val="00EC16C5"/>
    <w:pPr>
      <w:widowControl w:val="0"/>
      <w:autoSpaceDE w:val="0"/>
      <w:autoSpaceDN w:val="0"/>
      <w:adjustRightInd w:val="0"/>
      <w:jc w:val="center"/>
    </w:pPr>
    <w:rPr>
      <w:rFonts w:eastAsia="Times New Roman"/>
      <w:b/>
      <w:sz w:val="22"/>
      <w:szCs w:val="20"/>
    </w:rPr>
  </w:style>
  <w:style w:type="paragraph" w:customStyle="1" w:styleId="BodyBold100">
    <w:name w:val="BodyBold10"/>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10">
    <w:name w:val="BodyBold Char10"/>
    <w:rsid w:val="00EC16C5"/>
    <w:rPr>
      <w:rFonts w:cs="CG Times"/>
      <w:b/>
      <w:bCs/>
      <w:noProof/>
      <w:color w:val="000000"/>
      <w:sz w:val="24"/>
      <w:szCs w:val="24"/>
      <w:lang w:val="en-US" w:eastAsia="en-US" w:bidi="ar-SA"/>
    </w:rPr>
  </w:style>
  <w:style w:type="paragraph" w:customStyle="1" w:styleId="StyleCentered12">
    <w:name w:val="Style Centered12"/>
    <w:basedOn w:val="Normal"/>
    <w:rsid w:val="00EC16C5"/>
    <w:pPr>
      <w:widowControl w:val="0"/>
      <w:autoSpaceDE w:val="0"/>
      <w:autoSpaceDN w:val="0"/>
      <w:adjustRightInd w:val="0"/>
      <w:jc w:val="center"/>
    </w:pPr>
    <w:rPr>
      <w:rFonts w:eastAsia="Times New Roman"/>
      <w:b/>
      <w:sz w:val="22"/>
      <w:szCs w:val="20"/>
    </w:rPr>
  </w:style>
  <w:style w:type="paragraph" w:customStyle="1" w:styleId="cellheading8">
    <w:name w:val="cellheading8"/>
    <w:basedOn w:val="Normal"/>
    <w:rsid w:val="00EC16C5"/>
    <w:pPr>
      <w:textAlignment w:val="baseline"/>
    </w:pPr>
    <w:rPr>
      <w:rFonts w:eastAsia="Times New Roman"/>
      <w:bCs/>
      <w:color w:val="000000"/>
      <w:sz w:val="20"/>
      <w:szCs w:val="20"/>
    </w:rPr>
  </w:style>
  <w:style w:type="paragraph" w:customStyle="1" w:styleId="body8">
    <w:name w:val="body8"/>
    <w:basedOn w:val="Normal"/>
    <w:rsid w:val="00EC16C5"/>
    <w:pPr>
      <w:ind w:firstLine="360"/>
      <w:jc w:val="both"/>
      <w:textAlignment w:val="baseline"/>
    </w:pPr>
    <w:rPr>
      <w:rFonts w:eastAsia="Times New Roman" w:cs="CG Times"/>
      <w:i/>
      <w:color w:val="000000"/>
      <w:sz w:val="22"/>
      <w:szCs w:val="24"/>
      <w:lang w:val="en-GB"/>
    </w:rPr>
  </w:style>
  <w:style w:type="character" w:customStyle="1" w:styleId="StyleCenteredChar10">
    <w:name w:val="Style Centered Char10"/>
    <w:rsid w:val="00EC16C5"/>
    <w:rPr>
      <w:b/>
      <w:noProof/>
      <w:sz w:val="24"/>
      <w:lang w:val="en-US" w:eastAsia="en-US" w:bidi="ar-SA"/>
    </w:rPr>
  </w:style>
  <w:style w:type="paragraph" w:customStyle="1" w:styleId="CellBody100">
    <w:name w:val="CellBody10"/>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StyleCentered13">
    <w:name w:val="Style Centered1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1">
    <w:name w:val="Style Centered Char11"/>
    <w:rsid w:val="00EC16C5"/>
    <w:rPr>
      <w:b/>
      <w:noProof/>
      <w:sz w:val="24"/>
      <w:lang w:val="en-US" w:eastAsia="en-US" w:bidi="ar-SA"/>
    </w:rPr>
  </w:style>
  <w:style w:type="paragraph" w:customStyle="1" w:styleId="StyleCentered14">
    <w:name w:val="Style Centered14"/>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2">
    <w:name w:val="Style Centered Char12"/>
    <w:rsid w:val="00EC16C5"/>
    <w:rPr>
      <w:b/>
      <w:noProof/>
      <w:sz w:val="24"/>
      <w:lang w:val="en-US" w:eastAsia="en-US" w:bidi="ar-SA"/>
    </w:rPr>
  </w:style>
  <w:style w:type="paragraph" w:customStyle="1" w:styleId="StyleCentered15">
    <w:name w:val="Style Centered15"/>
    <w:basedOn w:val="Normal"/>
    <w:rsid w:val="00EC16C5"/>
    <w:pPr>
      <w:widowControl w:val="0"/>
      <w:autoSpaceDE w:val="0"/>
      <w:autoSpaceDN w:val="0"/>
      <w:adjustRightInd w:val="0"/>
      <w:jc w:val="center"/>
    </w:pPr>
    <w:rPr>
      <w:rFonts w:eastAsia="Times New Roman"/>
      <w:b/>
      <w:sz w:val="22"/>
      <w:szCs w:val="20"/>
    </w:rPr>
  </w:style>
  <w:style w:type="paragraph" w:customStyle="1" w:styleId="body9">
    <w:name w:val="body9"/>
    <w:basedOn w:val="Normal"/>
    <w:rsid w:val="00EC16C5"/>
    <w:pPr>
      <w:ind w:firstLine="360"/>
      <w:jc w:val="both"/>
      <w:textAlignment w:val="baseline"/>
    </w:pPr>
    <w:rPr>
      <w:rFonts w:eastAsia="Times New Roman"/>
      <w:color w:val="000000"/>
      <w:sz w:val="22"/>
      <w:szCs w:val="24"/>
    </w:rPr>
  </w:style>
  <w:style w:type="character" w:customStyle="1" w:styleId="StyleCenteredChar13">
    <w:name w:val="Style Centered Char13"/>
    <w:rsid w:val="00EC16C5"/>
    <w:rPr>
      <w:b/>
      <w:noProof/>
      <w:sz w:val="24"/>
      <w:lang w:val="en-US" w:eastAsia="en-US" w:bidi="ar-SA"/>
    </w:rPr>
  </w:style>
  <w:style w:type="paragraph" w:customStyle="1" w:styleId="CellBody110">
    <w:name w:val="CellBody11"/>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9">
    <w:name w:val="Heading19"/>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9">
    <w:name w:val="Heading29"/>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6">
    <w:name w:val="Style Centered16"/>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8">
    <w:name w:val="styrsid4084705-footnote8"/>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2">
    <w:name w:val="Numbered12"/>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body10">
    <w:name w:val="body10"/>
    <w:basedOn w:val="Normal"/>
    <w:rsid w:val="00EC16C5"/>
    <w:pPr>
      <w:ind w:firstLine="360"/>
      <w:jc w:val="both"/>
      <w:textAlignment w:val="baseline"/>
    </w:pPr>
    <w:rPr>
      <w:rFonts w:eastAsia="Times New Roman"/>
      <w:color w:val="000000"/>
      <w:sz w:val="22"/>
      <w:szCs w:val="24"/>
    </w:rPr>
  </w:style>
  <w:style w:type="paragraph" w:customStyle="1" w:styleId="bodyboldcenter">
    <w:name w:val="bodyboldcenter"/>
    <w:basedOn w:val="Normal"/>
    <w:rsid w:val="00EC16C5"/>
    <w:pPr>
      <w:jc w:val="center"/>
      <w:textAlignment w:val="baseline"/>
    </w:pPr>
    <w:rPr>
      <w:rFonts w:eastAsia="Times New Roman"/>
      <w:b/>
      <w:bCs/>
      <w:color w:val="000000"/>
      <w:sz w:val="22"/>
      <w:szCs w:val="24"/>
    </w:rPr>
  </w:style>
  <w:style w:type="paragraph" w:customStyle="1" w:styleId="cellbody80">
    <w:name w:val="cellbody8"/>
    <w:basedOn w:val="Normal"/>
    <w:rsid w:val="00EC16C5"/>
    <w:pPr>
      <w:textAlignment w:val="baseline"/>
    </w:pPr>
    <w:rPr>
      <w:rFonts w:eastAsia="Times New Roman"/>
      <w:color w:val="000000"/>
      <w:sz w:val="20"/>
      <w:szCs w:val="20"/>
    </w:rPr>
  </w:style>
  <w:style w:type="paragraph" w:customStyle="1" w:styleId="cellheading9">
    <w:name w:val="cellheading9"/>
    <w:basedOn w:val="Normal"/>
    <w:rsid w:val="00EC16C5"/>
    <w:pPr>
      <w:jc w:val="center"/>
      <w:textAlignment w:val="baseline"/>
    </w:pPr>
    <w:rPr>
      <w:rFonts w:eastAsia="Times New Roman"/>
      <w:color w:val="000000"/>
      <w:sz w:val="20"/>
      <w:szCs w:val="20"/>
    </w:rPr>
  </w:style>
  <w:style w:type="paragraph" w:customStyle="1" w:styleId="footnote0">
    <w:name w:val="footnote"/>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1">
    <w:name w:val="indented1"/>
    <w:basedOn w:val="Normal"/>
    <w:rsid w:val="00EC16C5"/>
    <w:pPr>
      <w:ind w:left="835" w:hanging="259"/>
      <w:jc w:val="both"/>
      <w:textAlignment w:val="baseline"/>
    </w:pPr>
    <w:rPr>
      <w:rFonts w:ascii="CG Times" w:eastAsia="Times New Roman" w:hAnsi="CG Times"/>
      <w:color w:val="000000"/>
      <w:sz w:val="22"/>
      <w:szCs w:val="24"/>
    </w:rPr>
  </w:style>
  <w:style w:type="paragraph" w:customStyle="1" w:styleId="indented-list">
    <w:name w:val="indented-list"/>
    <w:basedOn w:val="Normal"/>
    <w:rsid w:val="00EC16C5"/>
    <w:pPr>
      <w:ind w:left="360" w:hanging="360"/>
      <w:textAlignment w:val="baseline"/>
    </w:pPr>
    <w:rPr>
      <w:rFonts w:ascii="CG Times" w:eastAsia="Times New Roman" w:hAnsi="CG Times"/>
      <w:color w:val="000000"/>
      <w:sz w:val="22"/>
      <w:szCs w:val="24"/>
    </w:rPr>
  </w:style>
  <w:style w:type="paragraph" w:customStyle="1" w:styleId="indented-small">
    <w:name w:val="indented-small"/>
    <w:basedOn w:val="Normal"/>
    <w:rsid w:val="00EC16C5"/>
    <w:pPr>
      <w:ind w:left="288"/>
      <w:textAlignment w:val="baseline"/>
    </w:pPr>
    <w:rPr>
      <w:rFonts w:eastAsia="Times New Roman"/>
      <w:color w:val="000000"/>
      <w:sz w:val="20"/>
      <w:szCs w:val="20"/>
    </w:rPr>
  </w:style>
  <w:style w:type="paragraph" w:customStyle="1" w:styleId="normal6">
    <w:name w:val="normal6"/>
    <w:basedOn w:val="Normal"/>
    <w:rsid w:val="00EC16C5"/>
    <w:pPr>
      <w:jc w:val="both"/>
      <w:textAlignment w:val="baseline"/>
    </w:pPr>
    <w:rPr>
      <w:rFonts w:ascii="CG Times" w:eastAsia="Times New Roman" w:hAnsi="CG Times"/>
      <w:color w:val="000000"/>
      <w:sz w:val="22"/>
      <w:szCs w:val="24"/>
    </w:rPr>
  </w:style>
  <w:style w:type="paragraph" w:customStyle="1" w:styleId="rev0">
    <w:name w:val="rev"/>
    <w:basedOn w:val="Normal"/>
    <w:rsid w:val="00EC16C5"/>
    <w:pPr>
      <w:textAlignment w:val="baseline"/>
    </w:pPr>
    <w:rPr>
      <w:rFonts w:ascii="CG Times" w:eastAsia="Times New Roman" w:hAnsi="CG Times"/>
      <w:i/>
      <w:iCs/>
      <w:color w:val="000000"/>
      <w:sz w:val="22"/>
      <w:szCs w:val="24"/>
    </w:rPr>
  </w:style>
  <w:style w:type="paragraph" w:customStyle="1" w:styleId="tablefootnote8">
    <w:name w:val="tablefootnote8"/>
    <w:basedOn w:val="Normal"/>
    <w:rsid w:val="00EC16C5"/>
    <w:pPr>
      <w:ind w:left="600" w:right="360" w:hanging="240"/>
      <w:textAlignment w:val="baseline"/>
    </w:pPr>
    <w:rPr>
      <w:rFonts w:ascii="CG Times" w:eastAsia="Times New Roman" w:hAnsi="CG Times"/>
      <w:color w:val="000000"/>
      <w:sz w:val="20"/>
      <w:szCs w:val="20"/>
    </w:rPr>
  </w:style>
  <w:style w:type="table" w:styleId="TableGrid2">
    <w:name w:val="Table Grid 2"/>
    <w:basedOn w:val="TableNormal"/>
    <w:rsid w:val="00EC16C5"/>
    <w:pPr>
      <w:widowControl w:val="0"/>
      <w:autoSpaceDE w:val="0"/>
      <w:autoSpaceDN w:val="0"/>
      <w:adjustRightInd w:val="0"/>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Heading5Char1">
    <w:name w:val="Heading 5 Char1"/>
    <w:rsid w:val="00EC16C5"/>
    <w:rPr>
      <w:rFonts w:ascii="Arial" w:eastAsia="Times New Roman" w:hAnsi="Arial" w:cs="Arial"/>
      <w:b/>
      <w:bCs/>
      <w:i/>
      <w:sz w:val="24"/>
      <w:szCs w:val="24"/>
      <w:lang w:val="en-CA" w:eastAsia="en-US" w:bidi="ar-SA"/>
    </w:rPr>
  </w:style>
  <w:style w:type="character" w:customStyle="1" w:styleId="Heading6Char2">
    <w:name w:val="Heading 6 Char2"/>
    <w:rsid w:val="00EC16C5"/>
    <w:rPr>
      <w:rFonts w:ascii="Arial" w:eastAsia="Times New Roman" w:hAnsi="Arial" w:cs="Arial"/>
      <w:b w:val="0"/>
      <w:bCs/>
      <w:iCs w:val="0"/>
      <w:sz w:val="24"/>
      <w:szCs w:val="24"/>
      <w:lang w:val="en-CA" w:eastAsia="en-US" w:bidi="ar-SA"/>
    </w:rPr>
  </w:style>
  <w:style w:type="paragraph" w:customStyle="1" w:styleId="StylecellheadingBold">
    <w:name w:val="Style cellheading + Bold"/>
    <w:basedOn w:val="cellheading0"/>
    <w:rsid w:val="00EC16C5"/>
    <w:pPr>
      <w:jc w:val="center"/>
    </w:pPr>
    <w:rPr>
      <w:rFonts w:ascii="Times New Roman" w:hAnsi="Times New Roman"/>
      <w:b/>
    </w:rPr>
  </w:style>
  <w:style w:type="paragraph" w:customStyle="1" w:styleId="StylecellheadingLeft">
    <w:name w:val="Style cellheading + Left"/>
    <w:basedOn w:val="cellheading0"/>
    <w:rsid w:val="00EC16C5"/>
    <w:pPr>
      <w:jc w:val="left"/>
    </w:pPr>
    <w:rPr>
      <w:rFonts w:ascii="Times New Roman" w:hAnsi="Times New Roman"/>
      <w:bCs w:val="0"/>
    </w:rPr>
  </w:style>
  <w:style w:type="paragraph" w:customStyle="1" w:styleId="StylebodyboldcenterLeft">
    <w:name w:val="Style bodyboldcenter + Left"/>
    <w:basedOn w:val="bodyboldcenter"/>
    <w:rsid w:val="00EC16C5"/>
  </w:style>
  <w:style w:type="character" w:customStyle="1" w:styleId="Heading8Char1">
    <w:name w:val="Heading 8 Char1"/>
    <w:uiPriority w:val="9"/>
    <w:semiHidden/>
    <w:rsid w:val="00EC16C5"/>
    <w:rPr>
      <w:rFonts w:cs="Courier New"/>
      <w:i/>
      <w:iCs/>
      <w:noProof/>
      <w:sz w:val="24"/>
    </w:rPr>
  </w:style>
  <w:style w:type="character" w:customStyle="1" w:styleId="Heading9Char1">
    <w:name w:val="Heading 9 Char1"/>
    <w:uiPriority w:val="9"/>
    <w:semiHidden/>
    <w:rsid w:val="00EC16C5"/>
    <w:rPr>
      <w:rFonts w:ascii="Cambria" w:hAnsi="Cambria" w:cs="Courier New"/>
      <w:noProof/>
      <w:sz w:val="22"/>
      <w:szCs w:val="22"/>
    </w:rPr>
  </w:style>
  <w:style w:type="character" w:customStyle="1" w:styleId="Heading7Char1">
    <w:name w:val="Heading 7 Char1"/>
    <w:rsid w:val="00EC16C5"/>
    <w:rPr>
      <w:rFonts w:cs="Courier New"/>
      <w:b/>
      <w:noProof/>
      <w:sz w:val="24"/>
    </w:rPr>
  </w:style>
  <w:style w:type="character" w:customStyle="1" w:styleId="SubtitleChar1">
    <w:name w:val="Subtitle Char1"/>
    <w:uiPriority w:val="11"/>
    <w:rsid w:val="00EC16C5"/>
    <w:rPr>
      <w:rFonts w:ascii="Cambria" w:hAnsi="Cambria" w:cs="Courier New"/>
      <w:noProof/>
      <w:sz w:val="24"/>
    </w:rPr>
  </w:style>
  <w:style w:type="paragraph" w:styleId="NoSpacing">
    <w:name w:val="No Spacing"/>
    <w:basedOn w:val="Normal"/>
    <w:uiPriority w:val="1"/>
    <w:qFormat/>
    <w:rsid w:val="00EC16C5"/>
    <w:pPr>
      <w:widowControl w:val="0"/>
      <w:autoSpaceDE w:val="0"/>
      <w:autoSpaceDN w:val="0"/>
      <w:adjustRightInd w:val="0"/>
    </w:pPr>
    <w:rPr>
      <w:rFonts w:eastAsia="Times New Roman" w:cs="Courier New"/>
      <w:sz w:val="22"/>
      <w:szCs w:val="32"/>
    </w:rPr>
  </w:style>
  <w:style w:type="paragraph" w:styleId="Quote">
    <w:name w:val="Quote"/>
    <w:basedOn w:val="Normal"/>
    <w:next w:val="Normal"/>
    <w:link w:val="QuoteChar"/>
    <w:uiPriority w:val="29"/>
    <w:qFormat/>
    <w:rsid w:val="00EC16C5"/>
    <w:pPr>
      <w:widowControl w:val="0"/>
      <w:autoSpaceDE w:val="0"/>
      <w:autoSpaceDN w:val="0"/>
      <w:adjustRightInd w:val="0"/>
    </w:pPr>
    <w:rPr>
      <w:rFonts w:eastAsia="Times New Roman" w:cs="Courier New"/>
      <w:i/>
      <w:sz w:val="22"/>
      <w:szCs w:val="20"/>
    </w:rPr>
  </w:style>
  <w:style w:type="character" w:customStyle="1" w:styleId="QuoteChar">
    <w:name w:val="Quote Char"/>
    <w:link w:val="Quote"/>
    <w:uiPriority w:val="29"/>
    <w:rsid w:val="00EC16C5"/>
    <w:rPr>
      <w:rFonts w:ascii="Times New Roman" w:eastAsia="Times New Roman" w:hAnsi="Times New Roman" w:cs="Courier New"/>
      <w:i/>
      <w:sz w:val="22"/>
    </w:rPr>
  </w:style>
  <w:style w:type="character" w:customStyle="1" w:styleId="QuoteChar1">
    <w:name w:val="Quote Char1"/>
    <w:uiPriority w:val="29"/>
    <w:rsid w:val="00EC16C5"/>
    <w:rPr>
      <w:rFonts w:cs="Courier New"/>
      <w:i/>
      <w:noProof/>
      <w:sz w:val="24"/>
    </w:rPr>
  </w:style>
  <w:style w:type="paragraph" w:styleId="IntenseQuote">
    <w:name w:val="Intense Quote"/>
    <w:basedOn w:val="Normal"/>
    <w:next w:val="Normal"/>
    <w:link w:val="IntenseQuoteChar"/>
    <w:uiPriority w:val="30"/>
    <w:qFormat/>
    <w:rsid w:val="00EC16C5"/>
    <w:pPr>
      <w:widowControl w:val="0"/>
      <w:autoSpaceDE w:val="0"/>
      <w:autoSpaceDN w:val="0"/>
      <w:adjustRightInd w:val="0"/>
      <w:ind w:left="720" w:right="720"/>
    </w:pPr>
    <w:rPr>
      <w:rFonts w:eastAsia="Times New Roman" w:cs="Courier New"/>
      <w:b/>
      <w:i/>
      <w:sz w:val="22"/>
    </w:rPr>
  </w:style>
  <w:style w:type="character" w:customStyle="1" w:styleId="IntenseQuoteChar">
    <w:name w:val="Intense Quote Char"/>
    <w:link w:val="IntenseQuote"/>
    <w:uiPriority w:val="30"/>
    <w:rsid w:val="00EC16C5"/>
    <w:rPr>
      <w:rFonts w:ascii="Times New Roman" w:eastAsia="Times New Roman" w:hAnsi="Times New Roman" w:cs="Courier New"/>
      <w:b/>
      <w:i/>
      <w:sz w:val="22"/>
      <w:szCs w:val="22"/>
    </w:rPr>
  </w:style>
  <w:style w:type="character" w:customStyle="1" w:styleId="IntenseQuoteChar1">
    <w:name w:val="Intense Quote Char1"/>
    <w:uiPriority w:val="30"/>
    <w:rsid w:val="00EC16C5"/>
    <w:rPr>
      <w:rFonts w:cs="Courier New"/>
      <w:b/>
      <w:i/>
      <w:noProof/>
      <w:sz w:val="24"/>
      <w:szCs w:val="22"/>
    </w:rPr>
  </w:style>
  <w:style w:type="character" w:styleId="SubtleEmphasis">
    <w:name w:val="Subtle Emphasis"/>
    <w:uiPriority w:val="19"/>
    <w:qFormat/>
    <w:rsid w:val="00EC16C5"/>
    <w:rPr>
      <w:i/>
      <w:color w:val="5A5A5A"/>
    </w:rPr>
  </w:style>
  <w:style w:type="character" w:styleId="IntenseEmphasis">
    <w:name w:val="Intense Emphasis"/>
    <w:uiPriority w:val="21"/>
    <w:qFormat/>
    <w:rsid w:val="00EC16C5"/>
    <w:rPr>
      <w:b/>
      <w:i/>
      <w:sz w:val="24"/>
      <w:szCs w:val="24"/>
      <w:u w:val="single"/>
    </w:rPr>
  </w:style>
  <w:style w:type="character" w:styleId="SubtleReference">
    <w:name w:val="Subtle Reference"/>
    <w:uiPriority w:val="31"/>
    <w:qFormat/>
    <w:rsid w:val="00EC16C5"/>
    <w:rPr>
      <w:sz w:val="24"/>
      <w:szCs w:val="24"/>
      <w:u w:val="single"/>
    </w:rPr>
  </w:style>
  <w:style w:type="character" w:styleId="IntenseReference">
    <w:name w:val="Intense Reference"/>
    <w:uiPriority w:val="32"/>
    <w:qFormat/>
    <w:rsid w:val="00EC16C5"/>
    <w:rPr>
      <w:b/>
      <w:sz w:val="24"/>
      <w:u w:val="single"/>
    </w:rPr>
  </w:style>
  <w:style w:type="character" w:styleId="BookTitle">
    <w:name w:val="Book Title"/>
    <w:uiPriority w:val="33"/>
    <w:qFormat/>
    <w:rsid w:val="00EC16C5"/>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C16C5"/>
    <w:pPr>
      <w:keepLines w:val="0"/>
      <w:widowControl w:val="0"/>
      <w:numPr>
        <w:numId w:val="0"/>
      </w:numPr>
      <w:tabs>
        <w:tab w:val="clear" w:pos="144"/>
        <w:tab w:val="clear" w:pos="1134"/>
        <w:tab w:val="clear" w:pos="1871"/>
      </w:tabs>
      <w:overflowPunct/>
      <w:autoSpaceDE w:val="0"/>
      <w:autoSpaceDN w:val="0"/>
      <w:adjustRightInd w:val="0"/>
      <w:spacing w:before="240" w:after="60"/>
      <w:jc w:val="left"/>
      <w:textAlignment w:val="auto"/>
      <w:outlineLvl w:val="9"/>
    </w:pPr>
    <w:rPr>
      <w:rFonts w:ascii="Cambria" w:hAnsi="Cambria" w:cs="Courier New"/>
      <w:bCs/>
      <w:noProof/>
      <w:kern w:val="32"/>
      <w:sz w:val="32"/>
      <w:szCs w:val="32"/>
      <w:lang w:val="en-US"/>
    </w:rPr>
  </w:style>
  <w:style w:type="character" w:customStyle="1" w:styleId="BodyTextIndentChar2">
    <w:name w:val="Body Text Indent Char2"/>
    <w:rsid w:val="00EC16C5"/>
    <w:rPr>
      <w:rFonts w:ascii="CG Times" w:hAnsi="CG Times" w:cs="Courier New"/>
      <w:noProof/>
      <w:sz w:val="24"/>
    </w:rPr>
  </w:style>
  <w:style w:type="character" w:customStyle="1" w:styleId="BodyTextFirstIndentChar1">
    <w:name w:val="Body Text First Indent Char1"/>
    <w:rsid w:val="00EC16C5"/>
    <w:rPr>
      <w:rFonts w:ascii="Times New Roman" w:eastAsia="Times New Roman" w:hAnsi="Times New Roman"/>
      <w:sz w:val="22"/>
      <w:szCs w:val="24"/>
      <w:lang w:val="en-US" w:eastAsia="en-US" w:bidi="ar-SA"/>
    </w:rPr>
  </w:style>
  <w:style w:type="character" w:customStyle="1" w:styleId="EquationVariables7">
    <w:name w:val="EquationVariables7"/>
    <w:rsid w:val="00EC16C5"/>
    <w:rPr>
      <w:rFonts w:ascii="Times New Roman" w:hAnsi="Times New Roman"/>
      <w:i/>
      <w:iCs/>
      <w:sz w:val="24"/>
    </w:rPr>
  </w:style>
  <w:style w:type="paragraph" w:customStyle="1" w:styleId="BodyBold11">
    <w:name w:val="BodyBold1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20">
    <w:name w:val="CellBody1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1">
    <w:name w:val="BodyBold Char11"/>
    <w:rsid w:val="00EC16C5"/>
    <w:rPr>
      <w:rFonts w:cs="CG Times"/>
      <w:b/>
      <w:bCs/>
      <w:noProof/>
      <w:color w:val="000000"/>
      <w:sz w:val="24"/>
      <w:szCs w:val="24"/>
      <w:lang w:val="en-US" w:eastAsia="en-US" w:bidi="ar-SA"/>
    </w:rPr>
  </w:style>
  <w:style w:type="paragraph" w:customStyle="1" w:styleId="Heading110">
    <w:name w:val="Heading110"/>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0">
    <w:name w:val="Heading210"/>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7">
    <w:name w:val="Style Centered17"/>
    <w:basedOn w:val="Normal"/>
    <w:rsid w:val="00EC16C5"/>
    <w:pPr>
      <w:widowControl w:val="0"/>
      <w:autoSpaceDE w:val="0"/>
      <w:autoSpaceDN w:val="0"/>
      <w:adjustRightInd w:val="0"/>
      <w:jc w:val="center"/>
    </w:pPr>
    <w:rPr>
      <w:rFonts w:eastAsia="Times New Roman"/>
      <w:b/>
      <w:sz w:val="22"/>
      <w:szCs w:val="20"/>
    </w:rPr>
  </w:style>
  <w:style w:type="paragraph" w:customStyle="1" w:styleId="bodybold20">
    <w:name w:val="bodybold2"/>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8">
    <w:name w:val="Style Heading 6 + Centered8"/>
    <w:basedOn w:val="Heading6"/>
    <w:rsid w:val="00EC16C5"/>
    <w:pPr>
      <w:spacing w:before="120" w:after="120"/>
      <w:jc w:val="center"/>
    </w:pPr>
    <w:rPr>
      <w:rFonts w:ascii="CG Times" w:hAnsi="CG Times" w:cs="Times New Roman"/>
      <w:bCs w:val="0"/>
      <w:iCs w:val="0"/>
      <w:szCs w:val="20"/>
      <w:lang w:val="en-US"/>
    </w:rPr>
  </w:style>
  <w:style w:type="paragraph" w:customStyle="1" w:styleId="Default8">
    <w:name w:val="Default8"/>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8">
    <w:name w:val="Default Char8"/>
    <w:rsid w:val="00EC16C5"/>
    <w:rPr>
      <w:rFonts w:cs="GKCKKM+CGTimes"/>
      <w:noProof/>
      <w:color w:val="000000"/>
      <w:sz w:val="24"/>
      <w:szCs w:val="24"/>
      <w:lang w:val="en-US" w:eastAsia="en-US" w:bidi="ar-SA"/>
    </w:rPr>
  </w:style>
  <w:style w:type="paragraph" w:customStyle="1" w:styleId="cellbody90">
    <w:name w:val="cellbody9"/>
    <w:basedOn w:val="Normal"/>
    <w:rsid w:val="00EC16C5"/>
    <w:pPr>
      <w:textAlignment w:val="baseline"/>
    </w:pPr>
    <w:rPr>
      <w:rFonts w:eastAsia="Times New Roman"/>
      <w:bCs/>
      <w:color w:val="000000"/>
      <w:sz w:val="22"/>
      <w:szCs w:val="20"/>
    </w:rPr>
  </w:style>
  <w:style w:type="paragraph" w:customStyle="1" w:styleId="cellheading100">
    <w:name w:val="cellheading10"/>
    <w:basedOn w:val="Normal"/>
    <w:rsid w:val="00EC16C5"/>
    <w:pPr>
      <w:textAlignment w:val="baseline"/>
    </w:pPr>
    <w:rPr>
      <w:rFonts w:eastAsia="Times New Roman"/>
      <w:bCs/>
      <w:color w:val="000000"/>
      <w:sz w:val="20"/>
      <w:szCs w:val="20"/>
    </w:rPr>
  </w:style>
  <w:style w:type="paragraph" w:customStyle="1" w:styleId="tablefootnote9">
    <w:name w:val="tablefootnote9"/>
    <w:basedOn w:val="Normal"/>
    <w:rsid w:val="00EC16C5"/>
    <w:pPr>
      <w:ind w:left="600" w:right="360" w:hanging="240"/>
      <w:textAlignment w:val="baseline"/>
    </w:pPr>
    <w:rPr>
      <w:rFonts w:eastAsia="Times New Roman"/>
      <w:bCs/>
      <w:color w:val="000000"/>
      <w:sz w:val="22"/>
      <w:szCs w:val="20"/>
    </w:rPr>
  </w:style>
  <w:style w:type="paragraph" w:customStyle="1" w:styleId="styrsid4084705-footnote9">
    <w:name w:val="styrsid4084705-footnote9"/>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3">
    <w:name w:val="Numbered13"/>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StyleCenteredChar14">
    <w:name w:val="Style Centered Char14"/>
    <w:rsid w:val="00EC16C5"/>
    <w:rPr>
      <w:b/>
      <w:noProof/>
      <w:sz w:val="24"/>
      <w:lang w:val="en-US" w:eastAsia="en-US" w:bidi="ar-SA"/>
    </w:rPr>
  </w:style>
  <w:style w:type="paragraph" w:customStyle="1" w:styleId="body11">
    <w:name w:val="body11"/>
    <w:basedOn w:val="Normal"/>
    <w:rsid w:val="00EC16C5"/>
    <w:pPr>
      <w:ind w:firstLine="360"/>
      <w:jc w:val="both"/>
      <w:textAlignment w:val="baseline"/>
    </w:pPr>
    <w:rPr>
      <w:rFonts w:eastAsia="Times New Roman"/>
      <w:color w:val="000000"/>
      <w:sz w:val="22"/>
      <w:szCs w:val="24"/>
    </w:rPr>
  </w:style>
  <w:style w:type="paragraph" w:customStyle="1" w:styleId="bodyboldcenter1">
    <w:name w:val="bodyboldcenter1"/>
    <w:basedOn w:val="Normal"/>
    <w:rsid w:val="00EC16C5"/>
    <w:pPr>
      <w:jc w:val="center"/>
      <w:textAlignment w:val="baseline"/>
    </w:pPr>
    <w:rPr>
      <w:rFonts w:ascii="CG Times" w:eastAsia="Times New Roman" w:hAnsi="CG Times"/>
      <w:b/>
      <w:bCs/>
      <w:color w:val="000000"/>
      <w:sz w:val="22"/>
      <w:szCs w:val="24"/>
    </w:rPr>
  </w:style>
  <w:style w:type="paragraph" w:customStyle="1" w:styleId="footnote10">
    <w:name w:val="footnote1"/>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0">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2">
    <w:name w:val="indented2"/>
    <w:basedOn w:val="Normal"/>
    <w:rsid w:val="00EC16C5"/>
    <w:pPr>
      <w:ind w:left="576"/>
      <w:jc w:val="both"/>
      <w:textAlignment w:val="baseline"/>
    </w:pPr>
    <w:rPr>
      <w:rFonts w:eastAsia="Times New Roman"/>
      <w:color w:val="000000"/>
      <w:sz w:val="22"/>
      <w:szCs w:val="24"/>
    </w:rPr>
  </w:style>
  <w:style w:type="paragraph" w:customStyle="1" w:styleId="indented-list1">
    <w:name w:val="indented-list1"/>
    <w:basedOn w:val="Normal"/>
    <w:rsid w:val="00EC16C5"/>
    <w:pPr>
      <w:ind w:left="360" w:hanging="360"/>
      <w:textAlignment w:val="baseline"/>
    </w:pPr>
    <w:rPr>
      <w:rFonts w:ascii="CG Times" w:eastAsia="Times New Roman" w:hAnsi="CG Times"/>
      <w:color w:val="000000"/>
      <w:sz w:val="22"/>
      <w:szCs w:val="24"/>
    </w:rPr>
  </w:style>
  <w:style w:type="paragraph" w:customStyle="1" w:styleId="normal7">
    <w:name w:val="normal7"/>
    <w:basedOn w:val="Normal"/>
    <w:rsid w:val="00EC16C5"/>
    <w:pPr>
      <w:jc w:val="both"/>
      <w:textAlignment w:val="baseline"/>
    </w:pPr>
    <w:rPr>
      <w:rFonts w:ascii="CG Times" w:eastAsia="Times New Roman" w:hAnsi="CG Times"/>
      <w:color w:val="000000"/>
      <w:sz w:val="22"/>
      <w:szCs w:val="24"/>
    </w:rPr>
  </w:style>
  <w:style w:type="paragraph" w:customStyle="1" w:styleId="rev10">
    <w:name w:val="rev1"/>
    <w:basedOn w:val="Normal"/>
    <w:rsid w:val="00EC16C5"/>
    <w:pPr>
      <w:textAlignment w:val="baseline"/>
    </w:pPr>
    <w:rPr>
      <w:rFonts w:ascii="CG Times" w:eastAsia="Times New Roman" w:hAnsi="CG Times"/>
      <w:i/>
      <w:iCs/>
      <w:color w:val="000000"/>
      <w:sz w:val="22"/>
      <w:szCs w:val="24"/>
    </w:rPr>
  </w:style>
  <w:style w:type="table" w:styleId="TableGrid8">
    <w:name w:val="Table Grid 8"/>
    <w:basedOn w:val="TableNormal"/>
    <w:rsid w:val="00EC16C5"/>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yleBold">
    <w:name w:val="Style Bold"/>
    <w:rsid w:val="00EC16C5"/>
    <w:rPr>
      <w:rFonts w:ascii="Times New Roman" w:hAnsi="Times New Roman"/>
      <w:b/>
      <w:bCs/>
      <w:sz w:val="24"/>
    </w:rPr>
  </w:style>
  <w:style w:type="paragraph" w:customStyle="1" w:styleId="StyleCellbody">
    <w:name w:val="Style Cellbody"/>
    <w:basedOn w:val="Cellbody"/>
    <w:rsid w:val="00EC16C5"/>
    <w:pPr>
      <w:widowControl/>
    </w:pPr>
    <w:rPr>
      <w:rFonts w:cs="Times New Roman"/>
      <w:iCs/>
    </w:rPr>
  </w:style>
  <w:style w:type="paragraph" w:customStyle="1" w:styleId="StylecellbodyCentered0">
    <w:name w:val="Style cellbody + Centered"/>
    <w:basedOn w:val="cellbody1"/>
    <w:rsid w:val="00EC16C5"/>
    <w:pPr>
      <w:jc w:val="center"/>
    </w:pPr>
    <w:rPr>
      <w:bCs w:val="0"/>
      <w:sz w:val="20"/>
    </w:rPr>
  </w:style>
  <w:style w:type="paragraph" w:customStyle="1" w:styleId="StylecellheadingBold1">
    <w:name w:val="Style cellheading + Bold1"/>
    <w:basedOn w:val="cellheading0"/>
    <w:rsid w:val="00EC16C5"/>
    <w:pPr>
      <w:jc w:val="center"/>
    </w:pPr>
    <w:rPr>
      <w:rFonts w:ascii="Times New Roman" w:hAnsi="Times New Roman"/>
      <w:b/>
    </w:rPr>
  </w:style>
  <w:style w:type="paragraph" w:customStyle="1" w:styleId="StylecellbodyLeft03">
    <w:name w:val="Style cellbody + Left:  0.3&quot;"/>
    <w:basedOn w:val="cellbody1"/>
    <w:rsid w:val="00EC16C5"/>
    <w:pPr>
      <w:ind w:left="432"/>
      <w:jc w:val="left"/>
    </w:pPr>
    <w:rPr>
      <w:bCs w:val="0"/>
      <w:sz w:val="20"/>
    </w:rPr>
  </w:style>
  <w:style w:type="paragraph" w:customStyle="1" w:styleId="StyleindentedLeft05">
    <w:name w:val="Style indented + Left:  0.5&quot;"/>
    <w:basedOn w:val="indented0"/>
    <w:rsid w:val="00EC16C5"/>
    <w:pPr>
      <w:ind w:left="720" w:firstLine="0"/>
    </w:pPr>
    <w:rPr>
      <w:rFonts w:ascii="Times New Roman" w:hAnsi="Times New Roman" w:cs="Times New Roman"/>
      <w:i w:val="0"/>
      <w:szCs w:val="20"/>
      <w:lang w:val="en-US"/>
    </w:rPr>
  </w:style>
  <w:style w:type="paragraph" w:customStyle="1" w:styleId="StyleheaderItalicCentered">
    <w:name w:val="Style header + Italic Centered"/>
    <w:basedOn w:val="Header1"/>
    <w:rsid w:val="00EC16C5"/>
    <w:pPr>
      <w:jc w:val="center"/>
    </w:pPr>
    <w:rPr>
      <w:rFonts w:ascii="Times New Roman" w:hAnsi="Times New Roman"/>
      <w:i/>
      <w:iCs/>
      <w:szCs w:val="20"/>
    </w:rPr>
  </w:style>
  <w:style w:type="paragraph" w:customStyle="1" w:styleId="StyleCellbodyLatinCGTimes12ptLeft">
    <w:name w:val="Style Cellbody + (Latin) CG Times 12 pt Left"/>
    <w:basedOn w:val="Cellbody"/>
    <w:rsid w:val="00EC16C5"/>
    <w:pPr>
      <w:jc w:val="left"/>
    </w:pPr>
    <w:rPr>
      <w:rFonts w:cs="Times New Roman"/>
      <w:sz w:val="24"/>
      <w:szCs w:val="20"/>
    </w:rPr>
  </w:style>
  <w:style w:type="paragraph" w:customStyle="1" w:styleId="body12">
    <w:name w:val="body12"/>
    <w:basedOn w:val="Normal"/>
    <w:rsid w:val="00EC16C5"/>
    <w:pPr>
      <w:ind w:firstLine="360"/>
      <w:jc w:val="both"/>
      <w:textAlignment w:val="baseline"/>
    </w:pPr>
    <w:rPr>
      <w:rFonts w:eastAsia="Times New Roman"/>
      <w:color w:val="000000"/>
      <w:sz w:val="22"/>
      <w:szCs w:val="24"/>
    </w:rPr>
  </w:style>
  <w:style w:type="paragraph" w:customStyle="1" w:styleId="cellbody101">
    <w:name w:val="cellbody10"/>
    <w:basedOn w:val="Normal"/>
    <w:rsid w:val="00EC16C5"/>
    <w:pPr>
      <w:textAlignment w:val="baseline"/>
    </w:pPr>
    <w:rPr>
      <w:rFonts w:eastAsia="Times New Roman"/>
      <w:color w:val="000000"/>
      <w:sz w:val="20"/>
      <w:szCs w:val="20"/>
    </w:rPr>
  </w:style>
  <w:style w:type="paragraph" w:customStyle="1" w:styleId="cellheading11">
    <w:name w:val="cellheading11"/>
    <w:basedOn w:val="Normal"/>
    <w:rsid w:val="00EC16C5"/>
    <w:pPr>
      <w:jc w:val="center"/>
      <w:textAlignment w:val="baseline"/>
    </w:pPr>
    <w:rPr>
      <w:rFonts w:ascii="CG Times" w:eastAsia="Times New Roman" w:hAnsi="CG Times"/>
      <w:color w:val="000000"/>
      <w:sz w:val="20"/>
      <w:szCs w:val="20"/>
    </w:rPr>
  </w:style>
  <w:style w:type="paragraph" w:customStyle="1" w:styleId="StylecellheadingBold2">
    <w:name w:val="Style cellheading + Bold2"/>
    <w:basedOn w:val="cellheading0"/>
    <w:rsid w:val="00EC16C5"/>
    <w:pPr>
      <w:jc w:val="center"/>
    </w:pPr>
    <w:rPr>
      <w:rFonts w:ascii="Times New Roman" w:hAnsi="Times New Roman"/>
      <w:b/>
    </w:rPr>
  </w:style>
  <w:style w:type="paragraph" w:customStyle="1" w:styleId="CellBody13">
    <w:name w:val="CellBody13"/>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1">
    <w:name w:val="Heading111"/>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1">
    <w:name w:val="Heading211"/>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8">
    <w:name w:val="Style Centered18"/>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0">
    <w:name w:val="styrsid4084705-footnote10"/>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3">
    <w:name w:val="body13"/>
    <w:basedOn w:val="Normal"/>
    <w:rsid w:val="00EC16C5"/>
    <w:pPr>
      <w:ind w:firstLine="360"/>
      <w:jc w:val="both"/>
      <w:textAlignment w:val="baseline"/>
    </w:pPr>
    <w:rPr>
      <w:rFonts w:eastAsia="Times New Roman"/>
      <w:color w:val="000000"/>
      <w:sz w:val="22"/>
      <w:szCs w:val="24"/>
    </w:rPr>
  </w:style>
  <w:style w:type="paragraph" w:customStyle="1" w:styleId="bodyboldcenter2">
    <w:name w:val="bodyboldcenter2"/>
    <w:basedOn w:val="Normal"/>
    <w:rsid w:val="00EC16C5"/>
    <w:pPr>
      <w:jc w:val="center"/>
      <w:textAlignment w:val="baseline"/>
    </w:pPr>
    <w:rPr>
      <w:rFonts w:ascii="CG Times" w:eastAsia="Times New Roman" w:hAnsi="CG Times"/>
      <w:b/>
      <w:bCs/>
      <w:color w:val="000000"/>
      <w:sz w:val="22"/>
      <w:szCs w:val="24"/>
    </w:rPr>
  </w:style>
  <w:style w:type="paragraph" w:customStyle="1" w:styleId="normal8">
    <w:name w:val="normal8"/>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
    <w:name w:val="Style Body Text Indent + Left:  0.25&quot; Hanging:  1&quot; After:  0 pt"/>
    <w:basedOn w:val="BodyTextIndent"/>
    <w:rsid w:val="00EC16C5"/>
    <w:pPr>
      <w:spacing w:after="0"/>
      <w:ind w:left="1800" w:hanging="1440"/>
      <w:jc w:val="left"/>
    </w:pPr>
    <w:rPr>
      <w:rFonts w:ascii="Times New Roman" w:hAnsi="Times New Roman" w:cs="Times New Roman"/>
    </w:rPr>
  </w:style>
  <w:style w:type="paragraph" w:customStyle="1" w:styleId="StylenormalCentered">
    <w:name w:val="Style normal + Centered"/>
    <w:basedOn w:val="Normal1"/>
    <w:rsid w:val="00EC16C5"/>
    <w:pPr>
      <w:jc w:val="center"/>
    </w:pPr>
    <w:rPr>
      <w:bCs w:val="0"/>
      <w:szCs w:val="20"/>
    </w:rPr>
  </w:style>
  <w:style w:type="paragraph" w:customStyle="1" w:styleId="CellBody14">
    <w:name w:val="CellBody14"/>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12">
    <w:name w:val="Heading112"/>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2">
    <w:name w:val="Heading212"/>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9">
    <w:name w:val="Style Centered19"/>
    <w:basedOn w:val="Normal"/>
    <w:rsid w:val="00EC16C5"/>
    <w:pPr>
      <w:widowControl w:val="0"/>
      <w:autoSpaceDE w:val="0"/>
      <w:autoSpaceDN w:val="0"/>
      <w:adjustRightInd w:val="0"/>
      <w:jc w:val="center"/>
    </w:pPr>
    <w:rPr>
      <w:rFonts w:eastAsia="Times New Roman"/>
      <w:b/>
      <w:sz w:val="22"/>
      <w:szCs w:val="20"/>
    </w:rPr>
  </w:style>
  <w:style w:type="paragraph" w:customStyle="1" w:styleId="bodybold30">
    <w:name w:val="bodybold3"/>
    <w:basedOn w:val="Normal"/>
    <w:rsid w:val="00EC16C5"/>
    <w:pPr>
      <w:ind w:firstLine="360"/>
      <w:jc w:val="both"/>
      <w:textAlignment w:val="baseline"/>
    </w:pPr>
    <w:rPr>
      <w:rFonts w:eastAsia="Times New Roman"/>
      <w:b/>
      <w:bCs/>
      <w:color w:val="000000"/>
      <w:sz w:val="22"/>
      <w:szCs w:val="20"/>
    </w:rPr>
  </w:style>
  <w:style w:type="paragraph" w:customStyle="1" w:styleId="styrsid4084705-footnote11">
    <w:name w:val="styrsid4084705-footnote11"/>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odyboldChar12">
    <w:name w:val="bodybold Char1"/>
    <w:rsid w:val="00EC16C5"/>
    <w:rPr>
      <w:b/>
      <w:bCs/>
      <w:noProof/>
      <w:color w:val="000000"/>
      <w:sz w:val="24"/>
      <w:lang w:val="en-US" w:eastAsia="en-US" w:bidi="ar-SA"/>
    </w:rPr>
  </w:style>
  <w:style w:type="character" w:customStyle="1" w:styleId="CharChar31">
    <w:name w:val="Char Char31"/>
    <w:locked/>
    <w:rsid w:val="00EC16C5"/>
    <w:rPr>
      <w:rFonts w:ascii="CG Times" w:hAnsi="CG Times" w:cs="CG Times"/>
      <w:b/>
      <w:bCs/>
      <w:sz w:val="32"/>
      <w:szCs w:val="32"/>
      <w:lang w:val="en-GB" w:eastAsia="en-US"/>
    </w:rPr>
  </w:style>
  <w:style w:type="paragraph" w:customStyle="1" w:styleId="Numbered14">
    <w:name w:val="Numbered14"/>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1">
    <w:name w:val="Char Char21"/>
    <w:locked/>
    <w:rsid w:val="00EC16C5"/>
    <w:rPr>
      <w:rFonts w:ascii="Arial" w:hAnsi="Arial" w:cs="Arial"/>
      <w:b/>
      <w:bCs/>
      <w:sz w:val="28"/>
      <w:szCs w:val="28"/>
      <w:lang w:val="en-GB" w:eastAsia="en-US"/>
    </w:rPr>
  </w:style>
  <w:style w:type="paragraph" w:customStyle="1" w:styleId="StyleBodyBold11">
    <w:name w:val="Style Body + Bold11"/>
    <w:basedOn w:val="Body"/>
    <w:rsid w:val="00EC16C5"/>
    <w:pPr>
      <w:widowControl/>
      <w:ind w:firstLine="360"/>
    </w:pPr>
    <w:rPr>
      <w:rFonts w:ascii="CG Times" w:hAnsi="CG Times" w:cs="CG Times"/>
      <w:b/>
      <w:bCs/>
      <w:sz w:val="22"/>
    </w:rPr>
  </w:style>
  <w:style w:type="character" w:customStyle="1" w:styleId="CharChar11">
    <w:name w:val="Char Char11"/>
    <w:rsid w:val="00EC16C5"/>
    <w:rPr>
      <w:rFonts w:ascii="Arial" w:hAnsi="Arial" w:cs="Arial"/>
      <w:b/>
      <w:bCs/>
      <w:sz w:val="26"/>
      <w:szCs w:val="26"/>
      <w:lang w:val="en-CA" w:eastAsia="en-US"/>
    </w:rPr>
  </w:style>
  <w:style w:type="character" w:customStyle="1" w:styleId="CharChar4">
    <w:name w:val="Char Char4"/>
    <w:rsid w:val="00EC16C5"/>
    <w:rPr>
      <w:rFonts w:ascii="Times New Roman Bold" w:hAnsi="Times New Roman Bold" w:cs="Times New Roman Bold"/>
      <w:b/>
      <w:bCs/>
      <w:sz w:val="24"/>
      <w:szCs w:val="24"/>
      <w:lang w:val="en-CA" w:eastAsia="en-US"/>
    </w:rPr>
  </w:style>
  <w:style w:type="paragraph" w:customStyle="1" w:styleId="body14">
    <w:name w:val="body14"/>
    <w:basedOn w:val="Normal"/>
    <w:rsid w:val="00EC16C5"/>
    <w:pPr>
      <w:ind w:firstLine="360"/>
      <w:jc w:val="both"/>
      <w:textAlignment w:val="baseline"/>
    </w:pPr>
    <w:rPr>
      <w:rFonts w:ascii="CG Times" w:eastAsia="Times New Roman" w:hAnsi="CG Times" w:cs="CG Times"/>
      <w:i/>
      <w:color w:val="000000"/>
      <w:sz w:val="22"/>
      <w:szCs w:val="24"/>
      <w:lang w:val="en-GB"/>
    </w:rPr>
  </w:style>
  <w:style w:type="paragraph" w:customStyle="1" w:styleId="cellbody111">
    <w:name w:val="cellbody11"/>
    <w:basedOn w:val="Normal"/>
    <w:rsid w:val="00EC16C5"/>
    <w:pPr>
      <w:jc w:val="right"/>
      <w:textAlignment w:val="baseline"/>
    </w:pPr>
    <w:rPr>
      <w:rFonts w:eastAsia="Times New Roman" w:cs="CG Times"/>
      <w:i/>
      <w:color w:val="000000"/>
      <w:sz w:val="20"/>
      <w:szCs w:val="20"/>
      <w:lang w:val="en-GB"/>
    </w:rPr>
  </w:style>
  <w:style w:type="paragraph" w:customStyle="1" w:styleId="cellheading12">
    <w:name w:val="cellheading12"/>
    <w:basedOn w:val="Normal"/>
    <w:rsid w:val="00EC16C5"/>
    <w:pPr>
      <w:jc w:val="center"/>
      <w:textAlignment w:val="baseline"/>
    </w:pPr>
    <w:rPr>
      <w:rFonts w:ascii="CG Times" w:eastAsia="Times New Roman" w:hAnsi="CG Times" w:cs="CG Times"/>
      <w:i/>
      <w:color w:val="000000"/>
      <w:sz w:val="20"/>
      <w:szCs w:val="20"/>
      <w:lang w:val="en-GB"/>
    </w:rPr>
  </w:style>
  <w:style w:type="paragraph" w:customStyle="1" w:styleId="indented3">
    <w:name w:val="indented3"/>
    <w:basedOn w:val="Normal"/>
    <w:rsid w:val="00EC16C5"/>
    <w:pPr>
      <w:ind w:left="835" w:hanging="259"/>
      <w:jc w:val="both"/>
      <w:textAlignment w:val="baseline"/>
    </w:pPr>
    <w:rPr>
      <w:rFonts w:eastAsia="Times New Roman" w:cs="CG Times"/>
      <w:i/>
      <w:color w:val="000000"/>
      <w:sz w:val="22"/>
      <w:szCs w:val="24"/>
      <w:lang w:val="en-GB"/>
    </w:rPr>
  </w:style>
  <w:style w:type="paragraph" w:customStyle="1" w:styleId="StyleCellbodyItalic1">
    <w:name w:val="Style Cellbody + Italic1"/>
    <w:basedOn w:val="Cellbody"/>
    <w:rsid w:val="00EC16C5"/>
    <w:rPr>
      <w:rFonts w:ascii="CG Times" w:hAnsi="CG Times"/>
      <w:i/>
      <w:iCs/>
      <w:szCs w:val="20"/>
    </w:rPr>
  </w:style>
  <w:style w:type="paragraph" w:customStyle="1" w:styleId="CellBody15">
    <w:name w:val="CellBody15"/>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3">
    <w:name w:val="Heading1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3">
    <w:name w:val="Heading21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20">
    <w:name w:val="Style Centered20"/>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2">
    <w:name w:val="styrsid4084705-footnote12"/>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5">
    <w:name w:val="body15"/>
    <w:basedOn w:val="Normal"/>
    <w:rsid w:val="00EC16C5"/>
    <w:pPr>
      <w:ind w:firstLine="360"/>
      <w:jc w:val="both"/>
      <w:textAlignment w:val="baseline"/>
    </w:pPr>
    <w:rPr>
      <w:rFonts w:eastAsia="Times New Roman"/>
      <w:color w:val="000000"/>
      <w:sz w:val="22"/>
      <w:szCs w:val="24"/>
    </w:rPr>
  </w:style>
  <w:style w:type="paragraph" w:customStyle="1" w:styleId="bodyboldcenter3">
    <w:name w:val="bodyboldcenter3"/>
    <w:basedOn w:val="Normal"/>
    <w:rsid w:val="00EC16C5"/>
    <w:pPr>
      <w:jc w:val="center"/>
      <w:textAlignment w:val="baseline"/>
    </w:pPr>
    <w:rPr>
      <w:rFonts w:ascii="CG Times" w:eastAsia="Times New Roman" w:hAnsi="CG Times"/>
      <w:b/>
      <w:bCs/>
      <w:color w:val="000000"/>
      <w:sz w:val="22"/>
      <w:szCs w:val="24"/>
    </w:rPr>
  </w:style>
  <w:style w:type="paragraph" w:customStyle="1" w:styleId="normal9">
    <w:name w:val="normal9"/>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1">
    <w:name w:val="Style Body Text Indent + Left:  0.25&quot; Hanging:  1&quot; After:  0 pt1"/>
    <w:basedOn w:val="BodyTextIndent"/>
    <w:rsid w:val="00EC16C5"/>
    <w:pPr>
      <w:spacing w:after="0"/>
      <w:ind w:left="1800" w:hanging="1440"/>
      <w:jc w:val="left"/>
    </w:pPr>
    <w:rPr>
      <w:rFonts w:ascii="Times New Roman" w:hAnsi="Times New Roman" w:cs="Times New Roman"/>
    </w:rPr>
  </w:style>
  <w:style w:type="paragraph" w:customStyle="1" w:styleId="StylenormalCentered1">
    <w:name w:val="Style normal + Centered1"/>
    <w:basedOn w:val="Normal1"/>
    <w:rsid w:val="00EC16C5"/>
    <w:pPr>
      <w:jc w:val="center"/>
    </w:pPr>
    <w:rPr>
      <w:bCs w:val="0"/>
      <w:szCs w:val="20"/>
    </w:rPr>
  </w:style>
  <w:style w:type="character" w:customStyle="1" w:styleId="BodyTextChar1">
    <w:name w:val="Body Text Char1"/>
    <w:rsid w:val="00EC16C5"/>
    <w:rPr>
      <w:sz w:val="24"/>
      <w:szCs w:val="24"/>
      <w:lang w:val="en-US" w:eastAsia="en-US" w:bidi="ar-SA"/>
    </w:rPr>
  </w:style>
  <w:style w:type="paragraph" w:styleId="Caption">
    <w:name w:val="caption"/>
    <w:basedOn w:val="Normal"/>
    <w:next w:val="Normal"/>
    <w:qFormat/>
    <w:rsid w:val="00EC16C5"/>
    <w:pPr>
      <w:widowControl w:val="0"/>
      <w:tabs>
        <w:tab w:val="clear" w:pos="576"/>
        <w:tab w:val="clear" w:pos="792"/>
        <w:tab w:val="clear" w:pos="1008"/>
        <w:tab w:val="clear" w:pos="1224"/>
        <w:tab w:val="clear" w:pos="1440"/>
      </w:tabs>
      <w:autoSpaceDE w:val="0"/>
      <w:autoSpaceDN w:val="0"/>
      <w:adjustRightInd w:val="0"/>
    </w:pPr>
    <w:rPr>
      <w:rFonts w:eastAsia="Times New Roman"/>
      <w:szCs w:val="20"/>
    </w:rPr>
  </w:style>
  <w:style w:type="character" w:customStyle="1" w:styleId="Tablefreq">
    <w:name w:val="Table_freq"/>
    <w:uiPriority w:val="99"/>
    <w:rsid w:val="00EC16C5"/>
    <w:rPr>
      <w:b/>
      <w:bCs/>
      <w:color w:val="FF0000"/>
    </w:rPr>
  </w:style>
  <w:style w:type="character" w:customStyle="1" w:styleId="EmailStyle2801">
    <w:name w:val="EmailStyle280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891">
    <w:name w:val="EmailStyle2891"/>
    <w:semiHidden/>
    <w:rsid w:val="00EC16C5"/>
    <w:rPr>
      <w:rFonts w:ascii="Times New Roman" w:hAnsi="Times New Roman" w:cs="Times New Roman"/>
      <w:b w:val="0"/>
      <w:bCs w:val="0"/>
      <w:i w:val="0"/>
      <w:iCs w:val="0"/>
      <w:strike w:val="0"/>
      <w:color w:val="000000"/>
      <w:sz w:val="22"/>
      <w:szCs w:val="22"/>
      <w:u w:val="none"/>
    </w:rPr>
  </w:style>
  <w:style w:type="paragraph" w:customStyle="1" w:styleId="Tablefin1">
    <w:name w:val="Table_fin1"/>
    <w:basedOn w:val="Normal"/>
    <w:rsid w:val="00EC16C5"/>
    <w:pPr>
      <w:tabs>
        <w:tab w:val="clear" w:pos="576"/>
        <w:tab w:val="clear" w:pos="792"/>
        <w:tab w:val="clear" w:pos="1008"/>
        <w:tab w:val="clear" w:pos="1224"/>
        <w:tab w:val="clear" w:pos="1440"/>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Tablefreq1">
    <w:name w:val="Table_freq1"/>
    <w:rsid w:val="00EC16C5"/>
    <w:rPr>
      <w:b/>
      <w:bCs/>
      <w:color w:val="FF0000"/>
    </w:rPr>
  </w:style>
  <w:style w:type="character" w:customStyle="1" w:styleId="EmailStyle3951">
    <w:name w:val="EmailStyle39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4031">
    <w:name w:val="EmailStyle4031"/>
    <w:semiHidden/>
    <w:rsid w:val="00EC16C5"/>
    <w:rPr>
      <w:rFonts w:ascii="Times New Roman" w:hAnsi="Times New Roman" w:cs="Times New Roman"/>
      <w:b w:val="0"/>
      <w:bCs w:val="0"/>
      <w:i w:val="0"/>
      <w:iCs w:val="0"/>
      <w:strike w:val="0"/>
      <w:color w:val="000000"/>
      <w:sz w:val="22"/>
      <w:szCs w:val="22"/>
      <w:u w:val="none"/>
    </w:rPr>
  </w:style>
  <w:style w:type="paragraph" w:customStyle="1" w:styleId="Note2">
    <w:name w:val="Note2"/>
    <w:basedOn w:val="Note"/>
    <w:link w:val="Note2Char"/>
    <w:uiPriority w:val="99"/>
    <w:qFormat/>
    <w:rsid w:val="00EC16C5"/>
    <w:pPr>
      <w:tabs>
        <w:tab w:val="clear" w:pos="576"/>
        <w:tab w:val="clear" w:pos="792"/>
        <w:tab w:val="clear" w:pos="1008"/>
        <w:tab w:val="clear" w:pos="1224"/>
        <w:tab w:val="clear" w:pos="1440"/>
      </w:tabs>
      <w:spacing w:before="80"/>
    </w:pPr>
    <w:rPr>
      <w:sz w:val="24"/>
      <w:szCs w:val="16"/>
      <w:lang w:val="en-GB"/>
    </w:rPr>
  </w:style>
  <w:style w:type="character" w:customStyle="1" w:styleId="Note2Char">
    <w:name w:val="Note2 Char"/>
    <w:link w:val="Note2"/>
    <w:uiPriority w:val="99"/>
    <w:rsid w:val="00EC16C5"/>
    <w:rPr>
      <w:rFonts w:ascii="Times New Roman" w:eastAsia="Times New Roman" w:hAnsi="Times New Roman"/>
      <w:sz w:val="24"/>
      <w:szCs w:val="16"/>
      <w:lang w:val="en-GB"/>
    </w:rPr>
  </w:style>
  <w:style w:type="character" w:customStyle="1" w:styleId="EmailStyle1321">
    <w:name w:val="EmailStyle132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1471">
    <w:name w:val="EmailStyle1471"/>
    <w:semiHidden/>
    <w:rsid w:val="00EC16C5"/>
    <w:rPr>
      <w:rFonts w:ascii="Times New Roman" w:hAnsi="Times New Roman" w:cs="Times New Roman"/>
      <w:b w:val="0"/>
      <w:bCs w:val="0"/>
      <w:i w:val="0"/>
      <w:iCs w:val="0"/>
      <w:strike w:val="0"/>
      <w:color w:val="000000"/>
      <w:sz w:val="22"/>
      <w:szCs w:val="22"/>
      <w:u w:val="none"/>
    </w:rPr>
  </w:style>
  <w:style w:type="numbering" w:customStyle="1" w:styleId="NoList11">
    <w:name w:val="No List11"/>
    <w:next w:val="NoList"/>
    <w:uiPriority w:val="99"/>
    <w:semiHidden/>
    <w:unhideWhenUsed/>
    <w:rsid w:val="00EC16C5"/>
  </w:style>
  <w:style w:type="character" w:customStyle="1" w:styleId="TablelegendChar">
    <w:name w:val="Table_legend Char"/>
    <w:link w:val="Tablelegend"/>
    <w:rsid w:val="00EC16C5"/>
    <w:rPr>
      <w:rFonts w:ascii="Times New Roman" w:eastAsia="Times New Roman" w:hAnsi="Times New Roman"/>
      <w:snapToGrid w:val="0"/>
      <w:kern w:val="28"/>
      <w:lang w:val="fr-FR"/>
    </w:rPr>
  </w:style>
  <w:style w:type="character" w:customStyle="1" w:styleId="ArtNoChar">
    <w:name w:val="Art_No Char"/>
    <w:link w:val="ArtNo"/>
    <w:rsid w:val="00EC16C5"/>
    <w:rPr>
      <w:rFonts w:ascii="Times New Roman" w:eastAsia="Times New Roman" w:hAnsi="Times New Roman"/>
      <w:caps/>
      <w:sz w:val="28"/>
      <w:lang w:val="en-GB"/>
    </w:rPr>
  </w:style>
  <w:style w:type="character" w:customStyle="1" w:styleId="EmailStyle137">
    <w:name w:val="EmailStyle137"/>
    <w:semiHidden/>
    <w:rsid w:val="00EC16C5"/>
    <w:rPr>
      <w:rFonts w:ascii="Times New Roman" w:hAnsi="Times New Roman" w:cs="Times New Roman"/>
      <w:b w:val="0"/>
      <w:bCs w:val="0"/>
      <w:i w:val="0"/>
      <w:iCs w:val="0"/>
      <w:strike w:val="0"/>
      <w:color w:val="000000"/>
      <w:sz w:val="22"/>
      <w:szCs w:val="22"/>
      <w:u w:val="none"/>
    </w:rPr>
  </w:style>
  <w:style w:type="character" w:customStyle="1" w:styleId="FootnoteCharacters">
    <w:name w:val="Footnote Characters"/>
    <w:rsid w:val="00EC16C5"/>
    <w:rPr>
      <w:vertAlign w:val="superscript"/>
    </w:rPr>
  </w:style>
  <w:style w:type="character" w:customStyle="1" w:styleId="a">
    <w:name w:val="脚注番号"/>
    <w:rsid w:val="00EC16C5"/>
    <w:rPr>
      <w:vertAlign w:val="superscript"/>
    </w:rPr>
  </w:style>
  <w:style w:type="character" w:customStyle="1" w:styleId="EmailStyle159">
    <w:name w:val="EmailStyle159"/>
    <w:semiHidden/>
    <w:rsid w:val="00EC16C5"/>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Section3">
    <w:name w:val="Section_3"/>
    <w:basedOn w:val="Section1"/>
    <w:rsid w:val="00EC16C5"/>
    <w:pPr>
      <w:tabs>
        <w:tab w:val="clear" w:pos="576"/>
        <w:tab w:val="clear" w:pos="792"/>
        <w:tab w:val="clear" w:pos="1008"/>
        <w:tab w:val="clear" w:pos="1224"/>
        <w:tab w:val="clear" w:pos="1440"/>
      </w:tabs>
    </w:pPr>
    <w:rPr>
      <w:b w:val="0"/>
      <w:sz w:val="24"/>
      <w:szCs w:val="22"/>
    </w:rPr>
  </w:style>
  <w:style w:type="paragraph" w:customStyle="1" w:styleId="AnnexNo">
    <w:name w:val="Annex_No"/>
    <w:basedOn w:val="Normal"/>
    <w:next w:val="Normal"/>
    <w:rsid w:val="00EC16C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lang w:val="en-GB"/>
    </w:rPr>
  </w:style>
  <w:style w:type="paragraph" w:customStyle="1" w:styleId="Call">
    <w:name w:val="Call"/>
    <w:basedOn w:val="Normal"/>
    <w:next w:val="Normal"/>
    <w:link w:val="CallChar"/>
    <w:rsid w:val="00EC16C5"/>
    <w:pPr>
      <w:tabs>
        <w:tab w:val="clear" w:pos="576"/>
        <w:tab w:val="clear" w:pos="792"/>
        <w:tab w:val="clear" w:pos="1008"/>
        <w:tab w:val="clear" w:pos="1224"/>
        <w:tab w:val="clear" w:pos="1440"/>
        <w:tab w:val="left" w:pos="1134"/>
      </w:tabs>
      <w:overflowPunct w:val="0"/>
      <w:autoSpaceDE w:val="0"/>
      <w:autoSpaceDN w:val="0"/>
      <w:adjustRightInd w:val="0"/>
      <w:spacing w:before="360"/>
      <w:ind w:left="1134"/>
      <w:jc w:val="both"/>
      <w:textAlignment w:val="baseline"/>
    </w:pPr>
    <w:rPr>
      <w:rFonts w:eastAsia="Times New Roman"/>
      <w:i/>
      <w:lang w:val="fr-FR"/>
    </w:rPr>
  </w:style>
  <w:style w:type="character" w:customStyle="1" w:styleId="CallChar">
    <w:name w:val="Call Char"/>
    <w:link w:val="Call"/>
    <w:locked/>
    <w:rsid w:val="00EC16C5"/>
    <w:rPr>
      <w:rFonts w:ascii="Times New Roman" w:eastAsia="Times New Roman" w:hAnsi="Times New Roman"/>
      <w:i/>
      <w:sz w:val="24"/>
      <w:szCs w:val="22"/>
      <w:lang w:val="fr-FR"/>
    </w:rPr>
  </w:style>
  <w:style w:type="paragraph" w:customStyle="1" w:styleId="Annexref">
    <w:name w:val="Annex_ref"/>
    <w:basedOn w:val="Normal"/>
    <w:rsid w:val="00EC16C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lang w:val="fr-FR"/>
    </w:rPr>
  </w:style>
  <w:style w:type="paragraph" w:customStyle="1" w:styleId="enumlev2">
    <w:name w:val="enumlev2"/>
    <w:basedOn w:val="enumlev1"/>
    <w:rsid w:val="00EC16C5"/>
    <w:pPr>
      <w:tabs>
        <w:tab w:val="clear" w:pos="576"/>
        <w:tab w:val="clear" w:pos="792"/>
        <w:tab w:val="clear" w:pos="1008"/>
        <w:tab w:val="clear" w:pos="1224"/>
        <w:tab w:val="clear" w:pos="1440"/>
        <w:tab w:val="left" w:pos="907"/>
      </w:tabs>
      <w:ind w:left="908"/>
    </w:pPr>
    <w:rPr>
      <w:sz w:val="24"/>
      <w:szCs w:val="22"/>
    </w:rPr>
  </w:style>
  <w:style w:type="character" w:customStyle="1" w:styleId="href">
    <w:name w:val="href"/>
    <w:rsid w:val="00EC16C5"/>
  </w:style>
  <w:style w:type="character" w:customStyle="1" w:styleId="motdnorm1">
    <w:name w:val="motdnorm1"/>
    <w:rsid w:val="00EC16C5"/>
    <w:rPr>
      <w:rFonts w:ascii="Arial" w:hAnsi="Arial" w:cs="Arial" w:hint="default"/>
      <w:b/>
      <w:bCs/>
      <w:color w:val="002266"/>
      <w:sz w:val="20"/>
      <w:szCs w:val="20"/>
    </w:rPr>
  </w:style>
  <w:style w:type="character" w:customStyle="1" w:styleId="FootnoteTextCharChar5">
    <w:name w:val="Footnote Text Char Char5"/>
    <w:aliases w:val="Footnote Text Char1 Char Char3,Footnote Text Char Char Char Char4,Footnote Text Char1 Char Char Char Char3,Footnote Text Char Char Char Char1 Char Char4,Footnote Text Char1 Char Char Char Char Char Char3,f Char Char2"/>
    <w:semiHidden/>
    <w:rsid w:val="00EC16C5"/>
    <w:rPr>
      <w:lang w:val="en-US" w:eastAsia="en-US" w:bidi="ar-SA"/>
    </w:rPr>
  </w:style>
  <w:style w:type="paragraph" w:customStyle="1" w:styleId="gpotblnote">
    <w:name w:val="gpotbl_note"/>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FootnoteTextCharCharCharCharChar">
    <w:name w:val="Footnote Text Char Char Char Char Char"/>
    <w:aliases w:val="Footnote Text Char Char Char Char Char Char Char Char,ALTS FOOTNOTE Char,footnote text Char,DNV-FT Char,Footnote Text Char Char1 Char,Footnote Text Char4 Char Char Char,Footnote Text Char1 Char1 Char1 Char Char"/>
    <w:rsid w:val="00EC16C5"/>
    <w:rPr>
      <w:lang w:val="en-US" w:eastAsia="en-US" w:bidi="ar-SA"/>
    </w:rPr>
  </w:style>
  <w:style w:type="paragraph" w:customStyle="1" w:styleId="Rectitle">
    <w:name w:val="Rec_title"/>
    <w:basedOn w:val="Normal"/>
    <w:next w:val="Normal"/>
    <w:rsid w:val="00EC16C5"/>
    <w:pPr>
      <w:keepNext/>
      <w:keepLines/>
      <w:tabs>
        <w:tab w:val="clear" w:pos="576"/>
        <w:tab w:val="clear" w:pos="792"/>
        <w:tab w:val="clear" w:pos="1008"/>
        <w:tab w:val="clear" w:pos="1224"/>
        <w:tab w:val="clear" w:pos="1440"/>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lang w:val="fr-FR"/>
    </w:rPr>
  </w:style>
  <w:style w:type="character" w:customStyle="1" w:styleId="text-blue-small1">
    <w:name w:val="text-blue-small1"/>
    <w:rsid w:val="00EC16C5"/>
    <w:rPr>
      <w:rFonts w:ascii="Verdana" w:hAnsi="Verdana" w:hint="default"/>
      <w:color w:val="000099"/>
      <w:sz w:val="17"/>
      <w:szCs w:val="17"/>
    </w:rPr>
  </w:style>
  <w:style w:type="paragraph" w:customStyle="1" w:styleId="gpotbltitle">
    <w:name w:val="gpotbl_title"/>
    <w:basedOn w:val="Normal"/>
    <w:rsid w:val="00EC16C5"/>
    <w:pPr>
      <w:tabs>
        <w:tab w:val="clear" w:pos="576"/>
        <w:tab w:val="clear" w:pos="792"/>
        <w:tab w:val="clear" w:pos="1008"/>
        <w:tab w:val="clear" w:pos="1224"/>
        <w:tab w:val="clear" w:pos="1440"/>
      </w:tabs>
      <w:spacing w:before="100" w:beforeAutospacing="1" w:after="100" w:afterAutospacing="1"/>
      <w:jc w:val="center"/>
    </w:pPr>
    <w:rPr>
      <w:rFonts w:eastAsia="Times New Roman"/>
      <w:b/>
      <w:bCs/>
      <w:szCs w:val="24"/>
    </w:rPr>
  </w:style>
  <w:style w:type="paragraph" w:customStyle="1" w:styleId="Reasons">
    <w:name w:val="Reasons"/>
    <w:basedOn w:val="Normal"/>
    <w:rsid w:val="00EC16C5"/>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lang w:val="en-GB"/>
    </w:rPr>
  </w:style>
  <w:style w:type="paragraph" w:customStyle="1" w:styleId="Arttitle">
    <w:name w:val="Art_title"/>
    <w:next w:val="Normal"/>
    <w:link w:val="ArttitleCar"/>
    <w:rsid w:val="00EC16C5"/>
    <w:pPr>
      <w:keepNext/>
      <w:keepLines/>
      <w:overflowPunct w:val="0"/>
      <w:autoSpaceDE w:val="0"/>
      <w:autoSpaceDN w:val="0"/>
      <w:adjustRightInd w:val="0"/>
      <w:spacing w:before="160" w:after="80"/>
      <w:jc w:val="center"/>
      <w:textAlignment w:val="baseline"/>
    </w:pPr>
    <w:rPr>
      <w:rFonts w:ascii="Times New Roman" w:eastAsia="Times New Roman" w:hAnsi="Times New Roman"/>
      <w:b/>
      <w:noProof/>
      <w:sz w:val="28"/>
      <w:szCs w:val="22"/>
    </w:rPr>
  </w:style>
  <w:style w:type="character" w:customStyle="1" w:styleId="ArttitleCar">
    <w:name w:val="Art_title Car"/>
    <w:link w:val="Arttitle"/>
    <w:rsid w:val="00EC16C5"/>
    <w:rPr>
      <w:rFonts w:ascii="Times New Roman" w:eastAsia="Times New Roman" w:hAnsi="Times New Roman"/>
      <w:b/>
      <w:noProof/>
      <w:sz w:val="28"/>
      <w:szCs w:val="22"/>
    </w:rPr>
  </w:style>
  <w:style w:type="character" w:customStyle="1" w:styleId="DeltaViewInsertion">
    <w:name w:val="DeltaView Insertion"/>
    <w:rsid w:val="00EC16C5"/>
    <w:rPr>
      <w:color w:val="0000FF"/>
      <w:spacing w:val="0"/>
      <w:u w:val="double"/>
    </w:rPr>
  </w:style>
  <w:style w:type="paragraph" w:customStyle="1" w:styleId="StyleParaNumBlack">
    <w:name w:val="Style ParaNum + Black"/>
    <w:basedOn w:val="Normal"/>
    <w:link w:val="StyleParaNumBlackChar"/>
    <w:autoRedefine/>
    <w:rsid w:val="00EC16C5"/>
    <w:pPr>
      <w:widowControl w:val="0"/>
      <w:tabs>
        <w:tab w:val="clear" w:pos="576"/>
        <w:tab w:val="clear" w:pos="792"/>
        <w:tab w:val="clear" w:pos="1008"/>
        <w:tab w:val="clear" w:pos="1224"/>
        <w:tab w:val="clear" w:pos="1440"/>
        <w:tab w:val="num" w:pos="1080"/>
        <w:tab w:val="num" w:pos="1260"/>
      </w:tabs>
      <w:spacing w:after="120"/>
      <w:ind w:left="540" w:firstLine="720"/>
    </w:pPr>
    <w:rPr>
      <w:rFonts w:eastAsia="Times New Roman"/>
      <w:color w:val="000000"/>
      <w:kern w:val="28"/>
      <w:sz w:val="22"/>
    </w:rPr>
  </w:style>
  <w:style w:type="character" w:customStyle="1" w:styleId="StyleParaNumBlackChar">
    <w:name w:val="Style ParaNum + Black Char"/>
    <w:link w:val="StyleParaNumBlack"/>
    <w:rsid w:val="00EC16C5"/>
    <w:rPr>
      <w:rFonts w:ascii="Times New Roman" w:eastAsia="Times New Roman" w:hAnsi="Times New Roman"/>
      <w:color w:val="000000"/>
      <w:kern w:val="28"/>
      <w:sz w:val="22"/>
      <w:szCs w:val="22"/>
    </w:rPr>
  </w:style>
  <w:style w:type="paragraph" w:customStyle="1" w:styleId="subpart">
    <w:name w:val="subpart"/>
    <w:basedOn w:val="Normal"/>
    <w:rsid w:val="00EC16C5"/>
    <w:pPr>
      <w:shd w:val="clear" w:color="auto" w:fill="FFFFFF"/>
      <w:tabs>
        <w:tab w:val="clear" w:pos="576"/>
        <w:tab w:val="clear" w:pos="792"/>
        <w:tab w:val="clear" w:pos="1008"/>
        <w:tab w:val="clear" w:pos="1224"/>
        <w:tab w:val="clear" w:pos="1440"/>
      </w:tabs>
      <w:spacing w:before="100" w:beforeAutospacing="1" w:after="100" w:afterAutospacing="1"/>
    </w:pPr>
    <w:rPr>
      <w:rFonts w:eastAsia="Times New Roman"/>
      <w:color w:val="0000FF"/>
      <w:sz w:val="22"/>
    </w:rPr>
  </w:style>
  <w:style w:type="character" w:customStyle="1" w:styleId="ArtrefBold">
    <w:name w:val="Art_ref + Bold"/>
    <w:rsid w:val="00EC16C5"/>
    <w:rPr>
      <w:rFonts w:cs="Times New Roman"/>
      <w:b/>
      <w:bCs/>
      <w:color w:val="auto"/>
    </w:rPr>
  </w:style>
  <w:style w:type="character" w:customStyle="1" w:styleId="apple-converted-space">
    <w:name w:val="apple-converted-space"/>
    <w:rsid w:val="00EC16C5"/>
  </w:style>
  <w:style w:type="character" w:customStyle="1" w:styleId="cosearchterm6">
    <w:name w:val="co_searchterm6"/>
    <w:rsid w:val="00EC16C5"/>
    <w:rPr>
      <w:b/>
      <w:bCs/>
      <w:color w:val="252525"/>
    </w:rPr>
  </w:style>
  <w:style w:type="numbering" w:customStyle="1" w:styleId="NoList111">
    <w:name w:val="No List111"/>
    <w:next w:val="NoList"/>
    <w:uiPriority w:val="99"/>
    <w:semiHidden/>
    <w:unhideWhenUsed/>
    <w:rsid w:val="00EC16C5"/>
  </w:style>
  <w:style w:type="numbering" w:customStyle="1" w:styleId="NoList2">
    <w:name w:val="No List2"/>
    <w:next w:val="NoList"/>
    <w:uiPriority w:val="99"/>
    <w:semiHidden/>
    <w:unhideWhenUsed/>
    <w:rsid w:val="00EC16C5"/>
  </w:style>
  <w:style w:type="table" w:customStyle="1" w:styleId="TableGrid10">
    <w:name w:val="Table Grid1"/>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ParaChar">
    <w:name w:val="2Para Char"/>
    <w:link w:val="2Para"/>
    <w:locked/>
    <w:rsid w:val="00EC16C5"/>
  </w:style>
  <w:style w:type="paragraph" w:customStyle="1" w:styleId="2Para">
    <w:name w:val="2Para"/>
    <w:basedOn w:val="Normal"/>
    <w:link w:val="2ParaChar"/>
    <w:rsid w:val="00EC16C5"/>
    <w:pPr>
      <w:tabs>
        <w:tab w:val="clear" w:pos="576"/>
        <w:tab w:val="clear" w:pos="792"/>
        <w:tab w:val="clear" w:pos="1008"/>
        <w:tab w:val="clear" w:pos="1224"/>
        <w:tab w:val="clear" w:pos="1440"/>
      </w:tabs>
      <w:spacing w:before="260" w:after="260"/>
      <w:jc w:val="both"/>
    </w:pPr>
    <w:rPr>
      <w:rFonts w:ascii="Calibri" w:hAnsi="Calibri"/>
      <w:sz w:val="20"/>
      <w:szCs w:val="20"/>
    </w:rPr>
  </w:style>
  <w:style w:type="table" w:customStyle="1" w:styleId="TableGrid20">
    <w:name w:val="Table Grid2"/>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EC16C5"/>
    <w:rPr>
      <w:rFonts w:ascii="Times New Roman" w:eastAsia="Times New Roman" w:hAnsi="Times New Roman"/>
      <w:b/>
      <w:sz w:val="22"/>
      <w:lang w:val="en-GB"/>
    </w:rPr>
  </w:style>
  <w:style w:type="table" w:customStyle="1" w:styleId="TableGrid80">
    <w:name w:val="Table Grid8"/>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16C5"/>
    <w:rPr>
      <w:rFonts w:ascii="Times New Roman" w:eastAsia="Times New Roman" w:hAnsi="Times New Roman"/>
      <w:snapToGrid w:val="0"/>
      <w:kern w:val="28"/>
      <w:sz w:val="22"/>
      <w:szCs w:val="22"/>
    </w:rPr>
  </w:style>
  <w:style w:type="table" w:customStyle="1" w:styleId="TableGrid9">
    <w:name w:val="Table Grid9"/>
    <w:basedOn w:val="TableNormal"/>
    <w:next w:val="TableGrid"/>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p2b">
    <w:name w:val="sbp2b"/>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styleId="PlaceholderText">
    <w:name w:val="Placeholder Text"/>
    <w:uiPriority w:val="99"/>
    <w:semiHidden/>
    <w:rsid w:val="00EC16C5"/>
    <w:rPr>
      <w:color w:val="808080"/>
    </w:rPr>
  </w:style>
  <w:style w:type="character" w:customStyle="1" w:styleId="ApprefBold">
    <w:name w:val="App_ref +  Bold"/>
    <w:uiPriority w:val="99"/>
    <w:rsid w:val="00EC16C5"/>
    <w:rPr>
      <w:rFonts w:ascii="Times New Roman" w:hAnsi="Times New Roman" w:cs="Times New Roman" w:hint="default"/>
      <w:b/>
      <w:bCs/>
      <w:color w:val="auto"/>
    </w:rPr>
  </w:style>
  <w:style w:type="character" w:customStyle="1" w:styleId="su">
    <w:name w:val="su"/>
    <w:rsid w:val="00EC16C5"/>
  </w:style>
  <w:style w:type="paragraph" w:styleId="Bibliography">
    <w:name w:val="Bibliography"/>
    <w:basedOn w:val="Normal"/>
    <w:next w:val="Normal"/>
    <w:uiPriority w:val="37"/>
    <w:semiHidden/>
    <w:unhideWhenUsed/>
    <w:rsid w:val="00EC16C5"/>
    <w:pPr>
      <w:tabs>
        <w:tab w:val="clear" w:pos="576"/>
        <w:tab w:val="clear" w:pos="792"/>
        <w:tab w:val="clear" w:pos="1008"/>
        <w:tab w:val="clear" w:pos="1224"/>
        <w:tab w:val="clear" w:pos="1440"/>
      </w:tabs>
    </w:pPr>
    <w:rPr>
      <w:rFonts w:eastAsia="Times New Roman"/>
      <w:sz w:val="22"/>
    </w:rPr>
  </w:style>
  <w:style w:type="paragraph" w:styleId="BodyTextIndent3">
    <w:name w:val="Body Text Indent 3"/>
    <w:basedOn w:val="Normal"/>
    <w:link w:val="BodyTextIndent3Char"/>
    <w:unhideWhenUsed/>
    <w:rsid w:val="00EC16C5"/>
    <w:pPr>
      <w:tabs>
        <w:tab w:val="clear" w:pos="576"/>
        <w:tab w:val="clear" w:pos="792"/>
        <w:tab w:val="clear" w:pos="1008"/>
        <w:tab w:val="clear" w:pos="1224"/>
        <w:tab w:val="clear" w:pos="1440"/>
      </w:tabs>
      <w:spacing w:after="120"/>
      <w:ind w:left="360"/>
    </w:pPr>
    <w:rPr>
      <w:rFonts w:eastAsia="Times New Roman"/>
      <w:sz w:val="16"/>
      <w:szCs w:val="16"/>
    </w:rPr>
  </w:style>
  <w:style w:type="character" w:customStyle="1" w:styleId="BodyTextIndent3Char">
    <w:name w:val="Body Text Indent 3 Char"/>
    <w:link w:val="BodyTextIndent3"/>
    <w:rsid w:val="00EC16C5"/>
    <w:rPr>
      <w:rFonts w:ascii="Times New Roman" w:eastAsia="Times New Roman" w:hAnsi="Times New Roman"/>
      <w:sz w:val="16"/>
      <w:szCs w:val="16"/>
    </w:rPr>
  </w:style>
  <w:style w:type="paragraph" w:styleId="Closing">
    <w:name w:val="Closing"/>
    <w:basedOn w:val="Normal"/>
    <w:link w:val="Closing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ClosingChar">
    <w:name w:val="Closing Char"/>
    <w:link w:val="Closing"/>
    <w:rsid w:val="00EC16C5"/>
    <w:rPr>
      <w:rFonts w:ascii="Times New Roman" w:eastAsia="Times New Roman" w:hAnsi="Times New Roman"/>
      <w:sz w:val="22"/>
      <w:szCs w:val="22"/>
    </w:rPr>
  </w:style>
  <w:style w:type="paragraph" w:styleId="E-mailSignature">
    <w:name w:val="E-mail Signature"/>
    <w:basedOn w:val="Normal"/>
    <w:link w:val="E-mailSignatureChar"/>
    <w:unhideWhenUsed/>
    <w:rsid w:val="00EC16C5"/>
    <w:pPr>
      <w:tabs>
        <w:tab w:val="clear" w:pos="576"/>
        <w:tab w:val="clear" w:pos="792"/>
        <w:tab w:val="clear" w:pos="1008"/>
        <w:tab w:val="clear" w:pos="1224"/>
        <w:tab w:val="clear" w:pos="1440"/>
      </w:tabs>
    </w:pPr>
    <w:rPr>
      <w:rFonts w:eastAsia="Times New Roman"/>
      <w:sz w:val="22"/>
    </w:rPr>
  </w:style>
  <w:style w:type="character" w:customStyle="1" w:styleId="E-mailSignatureChar">
    <w:name w:val="E-mail Signature Char"/>
    <w:link w:val="E-mailSignature"/>
    <w:rsid w:val="00EC16C5"/>
    <w:rPr>
      <w:rFonts w:ascii="Times New Roman" w:eastAsia="Times New Roman" w:hAnsi="Times New Roman"/>
      <w:sz w:val="22"/>
      <w:szCs w:val="22"/>
    </w:rPr>
  </w:style>
  <w:style w:type="paragraph" w:customStyle="1" w:styleId="EnvelopeAddress1">
    <w:name w:val="Envelope Address1"/>
    <w:basedOn w:val="Normal"/>
    <w:next w:val="EnvelopeAddress"/>
    <w:unhideWhenUsed/>
    <w:rsid w:val="00EC16C5"/>
    <w:pPr>
      <w:framePr w:w="7920" w:h="1980" w:hRule="exact" w:hSpace="180" w:wrap="auto" w:hAnchor="page" w:xAlign="center" w:yAlign="bottom"/>
      <w:tabs>
        <w:tab w:val="clear" w:pos="576"/>
        <w:tab w:val="clear" w:pos="792"/>
        <w:tab w:val="clear" w:pos="1008"/>
        <w:tab w:val="clear" w:pos="1224"/>
        <w:tab w:val="clear" w:pos="1440"/>
      </w:tabs>
      <w:ind w:left="2880"/>
    </w:pPr>
    <w:rPr>
      <w:rFonts w:ascii="Cambria" w:eastAsia="Times New Roman" w:hAnsi="Cambria"/>
      <w:szCs w:val="24"/>
    </w:rPr>
  </w:style>
  <w:style w:type="paragraph" w:customStyle="1" w:styleId="EnvelopeReturn1">
    <w:name w:val="Envelope Return1"/>
    <w:basedOn w:val="Normal"/>
    <w:next w:val="EnvelopeReturn"/>
    <w:unhideWhenUsed/>
    <w:rsid w:val="00EC16C5"/>
    <w:pPr>
      <w:tabs>
        <w:tab w:val="clear" w:pos="576"/>
        <w:tab w:val="clear" w:pos="792"/>
        <w:tab w:val="clear" w:pos="1008"/>
        <w:tab w:val="clear" w:pos="1224"/>
        <w:tab w:val="clear" w:pos="1440"/>
      </w:tabs>
    </w:pPr>
    <w:rPr>
      <w:rFonts w:ascii="Cambria" w:eastAsia="Times New Roman" w:hAnsi="Cambria"/>
      <w:sz w:val="20"/>
      <w:szCs w:val="20"/>
    </w:rPr>
  </w:style>
  <w:style w:type="paragraph" w:styleId="Salutation">
    <w:name w:val="Salutation"/>
    <w:basedOn w:val="Normal"/>
    <w:next w:val="Normal"/>
    <w:link w:val="SalutationChar"/>
    <w:rsid w:val="00EC16C5"/>
    <w:pPr>
      <w:tabs>
        <w:tab w:val="clear" w:pos="576"/>
        <w:tab w:val="clear" w:pos="792"/>
        <w:tab w:val="clear" w:pos="1008"/>
        <w:tab w:val="clear" w:pos="1224"/>
        <w:tab w:val="clear" w:pos="1440"/>
      </w:tabs>
    </w:pPr>
    <w:rPr>
      <w:rFonts w:eastAsia="Times New Roman"/>
      <w:sz w:val="22"/>
    </w:rPr>
  </w:style>
  <w:style w:type="character" w:customStyle="1" w:styleId="SalutationChar">
    <w:name w:val="Salutation Char"/>
    <w:link w:val="Salutation"/>
    <w:rsid w:val="00EC16C5"/>
    <w:rPr>
      <w:rFonts w:ascii="Times New Roman" w:eastAsia="Times New Roman" w:hAnsi="Times New Roman"/>
      <w:sz w:val="22"/>
      <w:szCs w:val="22"/>
    </w:rPr>
  </w:style>
  <w:style w:type="paragraph" w:styleId="Signature">
    <w:name w:val="Signature"/>
    <w:basedOn w:val="Normal"/>
    <w:link w:val="Signature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SignatureChar">
    <w:name w:val="Signature Char"/>
    <w:link w:val="Signature"/>
    <w:rsid w:val="00EC16C5"/>
    <w:rPr>
      <w:rFonts w:ascii="Times New Roman" w:eastAsia="Times New Roman" w:hAnsi="Times New Roman"/>
      <w:sz w:val="22"/>
      <w:szCs w:val="22"/>
    </w:rPr>
  </w:style>
  <w:style w:type="paragraph" w:styleId="EnvelopeAddress">
    <w:name w:val="envelope address"/>
    <w:basedOn w:val="Normal"/>
    <w:uiPriority w:val="99"/>
    <w:semiHidden/>
    <w:unhideWhenUsed/>
    <w:rsid w:val="00EC16C5"/>
    <w:pPr>
      <w:framePr w:w="7920" w:h="1980" w:hRule="exact" w:hSpace="180" w:wrap="auto" w:hAnchor="page" w:xAlign="center" w:yAlign="bottom"/>
      <w:ind w:left="2880"/>
    </w:pPr>
    <w:rPr>
      <w:rFonts w:ascii="Cambria" w:eastAsia="Times New Roman" w:hAnsi="Cambria"/>
      <w:szCs w:val="24"/>
    </w:rPr>
  </w:style>
  <w:style w:type="paragraph" w:styleId="EnvelopeReturn">
    <w:name w:val="envelope return"/>
    <w:basedOn w:val="Normal"/>
    <w:uiPriority w:val="99"/>
    <w:semiHidden/>
    <w:unhideWhenUsed/>
    <w:rsid w:val="00EC16C5"/>
    <w:rPr>
      <w:rFonts w:ascii="Cambria" w:eastAsia="Times New Roman" w:hAnsi="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tchell\AppData\Roaming\Microsoft\Templates\NTIA%20Authorization%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6F980-3C18-43FA-8113-1B1485BC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NTIA Authorization Memo</Template>
  <TotalTime>19</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NTIA/ITD</Company>
  <LinksUpToDate>false</LinksUpToDate>
  <CharactersWithSpaces>3880</CharactersWithSpaces>
  <SharedDoc>false</SharedDoc>
  <HLinks>
    <vt:vector size="6" baseType="variant">
      <vt:variant>
        <vt:i4>6094904</vt:i4>
      </vt:variant>
      <vt:variant>
        <vt:i4>0</vt:i4>
      </vt:variant>
      <vt:variant>
        <vt:i4>0</vt:i4>
      </vt:variant>
      <vt:variant>
        <vt:i4>5</vt:i4>
      </vt:variant>
      <vt:variant>
        <vt:lpwstr>mailto:cglass@ntia.doc.gov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 Mitchell</dc:creator>
  <cp:lastModifiedBy>Michael Mullinix</cp:lastModifiedBy>
  <cp:revision>6</cp:revision>
  <dcterms:created xsi:type="dcterms:W3CDTF">2017-10-02T16:52:00Z</dcterms:created>
  <dcterms:modified xsi:type="dcterms:W3CDTF">2017-10-17T15:58:00Z</dcterms:modified>
</cp:coreProperties>
</file>