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00018" w14:textId="77777777" w:rsidR="00EC31E1" w:rsidRDefault="00EC31E1" w:rsidP="00D16B11">
      <w:pPr>
        <w:spacing w:before="120"/>
        <w:jc w:val="center"/>
        <w:rPr>
          <w:b/>
        </w:rPr>
      </w:pPr>
    </w:p>
    <w:p w14:paraId="58206153" w14:textId="77777777" w:rsidR="00EC31E1" w:rsidRPr="00EC31E1" w:rsidRDefault="00EC31E1" w:rsidP="00EC31E1">
      <w:pPr>
        <w:spacing w:before="120"/>
        <w:jc w:val="right"/>
      </w:pPr>
      <w:r w:rsidRPr="00EC31E1">
        <w:t xml:space="preserve">Author: Kim Baum (SES </w:t>
      </w:r>
      <w:proofErr w:type="spellStart"/>
      <w:r w:rsidRPr="00EC31E1">
        <w:t>Americom</w:t>
      </w:r>
      <w:proofErr w:type="spellEnd"/>
      <w:r w:rsidRPr="00EC31E1">
        <w:t>, Inc.)</w:t>
      </w:r>
    </w:p>
    <w:p w14:paraId="6D42875D" w14:textId="77777777" w:rsidR="00EC31E1" w:rsidRDefault="00EC31E1" w:rsidP="00D16B11">
      <w:pPr>
        <w:spacing w:before="120"/>
        <w:jc w:val="center"/>
        <w:rPr>
          <w:b/>
        </w:rPr>
      </w:pPr>
    </w:p>
    <w:p w14:paraId="2C4FEF4D" w14:textId="77777777" w:rsidR="00580895" w:rsidRPr="00111421" w:rsidRDefault="00580895" w:rsidP="00D16B11">
      <w:pPr>
        <w:spacing w:before="120"/>
        <w:jc w:val="center"/>
        <w:rPr>
          <w:b/>
        </w:rPr>
      </w:pPr>
      <w:r w:rsidRPr="00111421">
        <w:rPr>
          <w:b/>
        </w:rPr>
        <w:t>UNITED STATES OF AMERICA</w:t>
      </w:r>
    </w:p>
    <w:p w14:paraId="119C21D6" w14:textId="77777777" w:rsidR="00580895" w:rsidRPr="00111421" w:rsidRDefault="00580895" w:rsidP="00D16B11">
      <w:pPr>
        <w:tabs>
          <w:tab w:val="left" w:pos="2268"/>
          <w:tab w:val="left" w:pos="5103"/>
          <w:tab w:val="left" w:pos="5954"/>
          <w:tab w:val="left" w:pos="8789"/>
        </w:tabs>
        <w:spacing w:before="120"/>
        <w:jc w:val="center"/>
        <w:rPr>
          <w:b/>
        </w:rPr>
      </w:pPr>
      <w:r w:rsidRPr="00111421">
        <w:rPr>
          <w:b/>
        </w:rPr>
        <w:t>DRAFT PROPOSALS FOR THE WORK OF THE CONFERENCE</w:t>
      </w:r>
    </w:p>
    <w:p w14:paraId="2DCABF72" w14:textId="77777777" w:rsidR="00580895" w:rsidRPr="00111421" w:rsidRDefault="00580895" w:rsidP="00770657">
      <w:pPr>
        <w:tabs>
          <w:tab w:val="left" w:pos="2268"/>
          <w:tab w:val="left" w:pos="5103"/>
          <w:tab w:val="left" w:pos="5954"/>
          <w:tab w:val="left" w:pos="8789"/>
        </w:tabs>
      </w:pPr>
    </w:p>
    <w:p w14:paraId="561F54CD" w14:textId="77777777" w:rsidR="00580895" w:rsidRPr="009E639A" w:rsidRDefault="00580895" w:rsidP="00770657">
      <w:pPr>
        <w:pStyle w:val="NormalWeb"/>
        <w:spacing w:before="0" w:beforeAutospacing="0" w:after="0" w:afterAutospacing="0"/>
        <w:rPr>
          <w:color w:val="000000"/>
        </w:rPr>
      </w:pPr>
      <w:r w:rsidRPr="00111421">
        <w:rPr>
          <w:b/>
        </w:rPr>
        <w:t xml:space="preserve">Agenda Item </w:t>
      </w:r>
      <w:r w:rsidR="00F310C0">
        <w:rPr>
          <w:b/>
        </w:rPr>
        <w:t>7, Issue F</w:t>
      </w:r>
      <w:r w:rsidR="0025182C" w:rsidRPr="00111421">
        <w:rPr>
          <w:b/>
        </w:rPr>
        <w:t xml:space="preserve"> – </w:t>
      </w:r>
      <w:r w:rsidR="00F310C0" w:rsidRPr="00F310C0">
        <w:rPr>
          <w:iCs/>
        </w:rPr>
        <w:t xml:space="preserve">Measures to facilitate entering new assignments into the RR Appendix </w:t>
      </w:r>
      <w:r w:rsidR="00F310C0" w:rsidRPr="00EC31E1">
        <w:rPr>
          <w:b/>
          <w:iCs/>
        </w:rPr>
        <w:t>30B</w:t>
      </w:r>
      <w:r w:rsidR="00F310C0" w:rsidRPr="00F310C0">
        <w:rPr>
          <w:iCs/>
        </w:rPr>
        <w:t xml:space="preserve"> List</w:t>
      </w:r>
    </w:p>
    <w:p w14:paraId="0B0514E4" w14:textId="77777777" w:rsidR="00770657" w:rsidRPr="00111421" w:rsidRDefault="00770657" w:rsidP="00770657">
      <w:pPr>
        <w:pStyle w:val="NormalWeb"/>
        <w:spacing w:before="0" w:beforeAutospacing="0" w:after="0" w:afterAutospacing="0"/>
        <w:rPr>
          <w:color w:val="000000"/>
        </w:rPr>
      </w:pPr>
    </w:p>
    <w:p w14:paraId="5CFF2F31" w14:textId="77777777" w:rsidR="00C6383A" w:rsidRPr="00111421" w:rsidRDefault="00580895" w:rsidP="00770657">
      <w:pPr>
        <w:rPr>
          <w:b/>
        </w:rPr>
      </w:pPr>
      <w:r w:rsidRPr="00111421">
        <w:rPr>
          <w:b/>
        </w:rPr>
        <w:t>Background Information</w:t>
      </w:r>
      <w:r w:rsidR="00F310C0">
        <w:rPr>
          <w:b/>
        </w:rPr>
        <w:t>:</w:t>
      </w:r>
    </w:p>
    <w:p w14:paraId="44C245C4" w14:textId="77777777" w:rsidR="00770657" w:rsidRPr="00111421" w:rsidRDefault="00770657" w:rsidP="00C6383A">
      <w:pPr>
        <w:rPr>
          <w:b/>
        </w:rPr>
      </w:pPr>
    </w:p>
    <w:p w14:paraId="6BFB374F" w14:textId="77777777" w:rsidR="00F310C0" w:rsidRDefault="00F310C0" w:rsidP="00F310C0">
      <w:pPr>
        <w:autoSpaceDE w:val="0"/>
        <w:autoSpaceDN w:val="0"/>
        <w:adjustRightInd w:val="0"/>
        <w:rPr>
          <w:szCs w:val="24"/>
          <w:lang w:eastAsia="x-none"/>
        </w:rPr>
      </w:pPr>
      <w:r w:rsidRPr="00F310C0">
        <w:rPr>
          <w:szCs w:val="24"/>
          <w:lang w:eastAsia="x-none"/>
        </w:rPr>
        <w:t>An administration wishing to convert its national allotment in RR Appendix 30B to assignments with characteristics beyond those of the initial allotment or wishing to introduce a new network will be faced with several difficulties. Two of these are:</w:t>
      </w:r>
    </w:p>
    <w:p w14:paraId="1F85BA00" w14:textId="77777777" w:rsidR="00EC31E1" w:rsidRPr="00F310C0" w:rsidRDefault="00EC31E1" w:rsidP="00F310C0">
      <w:pPr>
        <w:autoSpaceDE w:val="0"/>
        <w:autoSpaceDN w:val="0"/>
        <w:adjustRightInd w:val="0"/>
        <w:rPr>
          <w:szCs w:val="24"/>
          <w:lang w:eastAsia="x-none"/>
        </w:rPr>
      </w:pPr>
    </w:p>
    <w:p w14:paraId="683D65D8" w14:textId="77777777" w:rsidR="00F310C0" w:rsidRDefault="00F310C0" w:rsidP="00EC31E1">
      <w:pPr>
        <w:pStyle w:val="ListParagraph"/>
        <w:numPr>
          <w:ilvl w:val="0"/>
          <w:numId w:val="11"/>
        </w:numPr>
        <w:autoSpaceDE w:val="0"/>
        <w:autoSpaceDN w:val="0"/>
        <w:adjustRightInd w:val="0"/>
        <w:ind w:left="576" w:hanging="576"/>
        <w:rPr>
          <w:szCs w:val="24"/>
          <w:lang w:eastAsia="x-none"/>
        </w:rPr>
      </w:pPr>
      <w:r w:rsidRPr="00EC31E1">
        <w:rPr>
          <w:szCs w:val="24"/>
          <w:lang w:eastAsia="x-none"/>
        </w:rPr>
        <w:t xml:space="preserve">due to the conservative criteria used in RR Appendix 30B, a large number of coordination requirements </w:t>
      </w:r>
      <w:r w:rsidR="004110A5" w:rsidRPr="00EC31E1">
        <w:rPr>
          <w:szCs w:val="24"/>
          <w:lang w:eastAsia="x-none"/>
        </w:rPr>
        <w:t>are</w:t>
      </w:r>
      <w:r w:rsidRPr="00EC31E1">
        <w:rPr>
          <w:szCs w:val="24"/>
          <w:lang w:eastAsia="x-none"/>
        </w:rPr>
        <w:t xml:space="preserve"> identified;</w:t>
      </w:r>
    </w:p>
    <w:p w14:paraId="1678F320" w14:textId="77777777" w:rsidR="00EC31E1" w:rsidRPr="00EC31E1" w:rsidRDefault="00EC31E1" w:rsidP="00EC31E1">
      <w:pPr>
        <w:pStyle w:val="ListParagraph"/>
        <w:autoSpaceDE w:val="0"/>
        <w:autoSpaceDN w:val="0"/>
        <w:adjustRightInd w:val="0"/>
        <w:ind w:left="576"/>
        <w:rPr>
          <w:szCs w:val="24"/>
          <w:lang w:eastAsia="x-none"/>
        </w:rPr>
      </w:pPr>
    </w:p>
    <w:p w14:paraId="3913DC6E" w14:textId="77777777" w:rsidR="00EC31E1" w:rsidRDefault="00F310C0" w:rsidP="00EC31E1">
      <w:pPr>
        <w:pStyle w:val="ListParagraph"/>
        <w:numPr>
          <w:ilvl w:val="0"/>
          <w:numId w:val="11"/>
        </w:numPr>
        <w:autoSpaceDE w:val="0"/>
        <w:autoSpaceDN w:val="0"/>
        <w:adjustRightInd w:val="0"/>
        <w:ind w:left="576" w:hanging="576"/>
        <w:rPr>
          <w:szCs w:val="24"/>
          <w:lang w:eastAsia="x-none"/>
        </w:rPr>
      </w:pPr>
      <w:r w:rsidRPr="00EC31E1">
        <w:rPr>
          <w:szCs w:val="24"/>
          <w:lang w:eastAsia="x-none"/>
        </w:rPr>
        <w:t>networks can be designed with combinations of characteristics, possibly unrealistic, to obtain a high sensitivity to interference from later submissions.</w:t>
      </w:r>
    </w:p>
    <w:p w14:paraId="49FC3E94" w14:textId="77777777" w:rsidR="00EC31E1" w:rsidRDefault="00EC31E1" w:rsidP="00EC31E1"/>
    <w:p w14:paraId="6CF98CB4" w14:textId="77777777" w:rsidR="00EC31E1" w:rsidRPr="00F310C0" w:rsidRDefault="00EC31E1" w:rsidP="00EC31E1">
      <w:pPr>
        <w:autoSpaceDE w:val="0"/>
        <w:autoSpaceDN w:val="0"/>
        <w:adjustRightInd w:val="0"/>
        <w:rPr>
          <w:szCs w:val="24"/>
          <w:lang w:eastAsia="x-none"/>
        </w:rPr>
      </w:pPr>
      <w:r>
        <w:rPr>
          <w:szCs w:val="24"/>
          <w:lang w:eastAsia="x-none"/>
        </w:rPr>
        <w:t xml:space="preserve">The ITU-R performed extensive studies to determine changes to the coordination triggers in RR Appendix </w:t>
      </w:r>
      <w:r w:rsidRPr="00F310C0">
        <w:rPr>
          <w:b/>
          <w:szCs w:val="24"/>
          <w:lang w:eastAsia="x-none"/>
        </w:rPr>
        <w:t>30B</w:t>
      </w:r>
      <w:r>
        <w:rPr>
          <w:szCs w:val="24"/>
          <w:lang w:eastAsia="x-none"/>
        </w:rPr>
        <w:t xml:space="preserve"> to alleviate the above identified difficulties and minimize the administrative burden of completing </w:t>
      </w:r>
      <w:proofErr w:type="spellStart"/>
      <w:r>
        <w:rPr>
          <w:szCs w:val="24"/>
          <w:lang w:eastAsia="x-none"/>
        </w:rPr>
        <w:t>coordinations</w:t>
      </w:r>
      <w:proofErr w:type="spellEnd"/>
      <w:r>
        <w:rPr>
          <w:szCs w:val="24"/>
          <w:lang w:eastAsia="x-none"/>
        </w:rPr>
        <w:t xml:space="preserve"> that are not necessary in practice</w:t>
      </w:r>
      <w:r w:rsidR="00BE20BA">
        <w:rPr>
          <w:szCs w:val="24"/>
          <w:lang w:eastAsia="x-none"/>
        </w:rPr>
        <w:t xml:space="preserve">, while maintain full protection of RR Appendix </w:t>
      </w:r>
      <w:r w:rsidR="00BE20BA" w:rsidRPr="00BE20BA">
        <w:rPr>
          <w:b/>
          <w:szCs w:val="24"/>
          <w:lang w:eastAsia="x-none"/>
        </w:rPr>
        <w:t>30B</w:t>
      </w:r>
      <w:r w:rsidR="00BE20BA">
        <w:rPr>
          <w:szCs w:val="24"/>
          <w:lang w:eastAsia="x-none"/>
        </w:rPr>
        <w:t xml:space="preserve"> allotments and existing systems</w:t>
      </w:r>
      <w:r>
        <w:rPr>
          <w:szCs w:val="24"/>
          <w:lang w:eastAsia="x-none"/>
        </w:rPr>
        <w:t xml:space="preserve">. The United States supports the changes to RR Appendix </w:t>
      </w:r>
      <w:r w:rsidRPr="00F310C0">
        <w:rPr>
          <w:b/>
          <w:szCs w:val="24"/>
          <w:lang w:eastAsia="x-none"/>
        </w:rPr>
        <w:t>30B</w:t>
      </w:r>
      <w:r>
        <w:rPr>
          <w:szCs w:val="24"/>
          <w:lang w:eastAsia="x-none"/>
        </w:rPr>
        <w:t xml:space="preserve"> espoused in Method F1 of the CPM text to take advantage of the results of these studies.  </w:t>
      </w:r>
      <w:r>
        <w:t xml:space="preserve">This Method </w:t>
      </w:r>
      <w:r w:rsidRPr="00BB797D">
        <w:t>facilitate</w:t>
      </w:r>
      <w:r>
        <w:t>s</w:t>
      </w:r>
      <w:r w:rsidRPr="00BB797D">
        <w:t xml:space="preserve"> coordination of new networks and </w:t>
      </w:r>
      <w:r>
        <w:t xml:space="preserve">hence </w:t>
      </w:r>
      <w:r w:rsidRPr="00BB797D">
        <w:t>ease</w:t>
      </w:r>
      <w:r>
        <w:t>s</w:t>
      </w:r>
      <w:r w:rsidRPr="00BB797D">
        <w:t xml:space="preserve"> access of administrations to the frequency bands of RR Appendix </w:t>
      </w:r>
      <w:r w:rsidRPr="00F310C0">
        <w:rPr>
          <w:rStyle w:val="Appref"/>
          <w:bCs/>
        </w:rPr>
        <w:t>30B</w:t>
      </w:r>
      <w:r w:rsidRPr="00BB797D">
        <w:t xml:space="preserve">, </w:t>
      </w:r>
      <w:r>
        <w:t xml:space="preserve">by updating </w:t>
      </w:r>
      <w:r w:rsidRPr="00BB797D">
        <w:t xml:space="preserve">the coordination triggers </w:t>
      </w:r>
      <w:r>
        <w:t xml:space="preserve">in Appendix 30B </w:t>
      </w:r>
      <w:r w:rsidRPr="00BB797D">
        <w:t xml:space="preserve">to take into account technological advances and avoid some unnecessary coordination while assuring adequate protection of other satellite networks. This </w:t>
      </w:r>
      <w:r>
        <w:t>changes</w:t>
      </w:r>
      <w:r w:rsidRPr="00BB797D">
        <w:t xml:space="preserve"> will b</w:t>
      </w:r>
      <w:r>
        <w:t xml:space="preserve">enefit </w:t>
      </w:r>
      <w:r w:rsidRPr="00BB797D">
        <w:t xml:space="preserve">submissions for new networks, including those of newcomers and those of administrations seeking to convert their national allotments into assignments with changes. </w:t>
      </w:r>
    </w:p>
    <w:p w14:paraId="3C97C688" w14:textId="77777777" w:rsidR="00EC31E1" w:rsidRDefault="00EC31E1" w:rsidP="00EC31E1"/>
    <w:p w14:paraId="25A83409" w14:textId="77777777" w:rsidR="00EC31E1" w:rsidRPr="00BB797D" w:rsidRDefault="00EC31E1" w:rsidP="00EC31E1">
      <w:r>
        <w:t xml:space="preserve">The proposed changes include modifying the RR Appendix </w:t>
      </w:r>
      <w:r w:rsidRPr="004110A5">
        <w:rPr>
          <w:b/>
        </w:rPr>
        <w:t>30B</w:t>
      </w:r>
      <w:r w:rsidRPr="00BB797D">
        <w:t xml:space="preserve"> </w:t>
      </w:r>
      <w:r>
        <w:t xml:space="preserve">coordination triggers to be similar to those adopted in </w:t>
      </w:r>
      <w:r w:rsidRPr="00BB797D">
        <w:t>RR Appendices </w:t>
      </w:r>
      <w:r w:rsidRPr="00F310C0">
        <w:rPr>
          <w:rStyle w:val="Appref"/>
          <w:bCs/>
        </w:rPr>
        <w:t>30</w:t>
      </w:r>
      <w:r w:rsidRPr="00BB797D">
        <w:t xml:space="preserve"> and </w:t>
      </w:r>
      <w:r w:rsidRPr="00F310C0">
        <w:rPr>
          <w:rStyle w:val="Appref"/>
          <w:bCs/>
        </w:rPr>
        <w:t>30A</w:t>
      </w:r>
      <w:r>
        <w:rPr>
          <w:rStyle w:val="Appref"/>
          <w:bCs/>
        </w:rPr>
        <w:t xml:space="preserve"> </w:t>
      </w:r>
      <w:r w:rsidRPr="00F310C0">
        <w:rPr>
          <w:rStyle w:val="Appref"/>
          <w:b w:val="0"/>
          <w:bCs/>
        </w:rPr>
        <w:t>by WRC-2000</w:t>
      </w:r>
      <w:r>
        <w:t>, specifically:</w:t>
      </w:r>
    </w:p>
    <w:p w14:paraId="40E114F0" w14:textId="77777777" w:rsidR="00EC31E1" w:rsidRDefault="00EC31E1" w:rsidP="00EC31E1">
      <w:pPr>
        <w:pStyle w:val="enumlev1"/>
        <w:ind w:left="0" w:firstLine="0"/>
      </w:pPr>
    </w:p>
    <w:p w14:paraId="15ED0299" w14:textId="77777777" w:rsidR="00EC31E1" w:rsidRPr="00EC31E1" w:rsidRDefault="00F310C0" w:rsidP="00EC31E1">
      <w:pPr>
        <w:pStyle w:val="ListParagraph"/>
        <w:numPr>
          <w:ilvl w:val="0"/>
          <w:numId w:val="11"/>
        </w:numPr>
        <w:autoSpaceDE w:val="0"/>
        <w:autoSpaceDN w:val="0"/>
        <w:adjustRightInd w:val="0"/>
        <w:ind w:left="576" w:hanging="576"/>
        <w:rPr>
          <w:szCs w:val="24"/>
          <w:lang w:eastAsia="x-none"/>
        </w:rPr>
      </w:pPr>
      <w:r w:rsidRPr="00BB797D">
        <w:t xml:space="preserve">Bringing the size of the coordination arc in line with that used for the unplanned frequency bands, i.e. 7° for C-band and 6° for Ku-band and consequently align the Annex 3 limits to </w:t>
      </w:r>
      <w:r w:rsidR="00BE20BA">
        <w:t xml:space="preserve">the </w:t>
      </w:r>
      <w:r w:rsidRPr="00BB797D">
        <w:t>newly established coor</w:t>
      </w:r>
      <w:r w:rsidR="00EC31E1">
        <w:t>dination arcs;</w:t>
      </w:r>
    </w:p>
    <w:p w14:paraId="40895F07" w14:textId="77777777" w:rsidR="00EC31E1" w:rsidRDefault="00EC31E1" w:rsidP="00EC31E1">
      <w:pPr>
        <w:pStyle w:val="ListParagraph"/>
      </w:pPr>
    </w:p>
    <w:p w14:paraId="710F7944" w14:textId="77777777" w:rsidR="00F310C0" w:rsidRPr="00EC31E1" w:rsidRDefault="00F310C0" w:rsidP="00EC31E1">
      <w:pPr>
        <w:pStyle w:val="ListParagraph"/>
        <w:numPr>
          <w:ilvl w:val="0"/>
          <w:numId w:val="11"/>
        </w:numPr>
        <w:autoSpaceDE w:val="0"/>
        <w:autoSpaceDN w:val="0"/>
        <w:adjustRightInd w:val="0"/>
        <w:ind w:left="576" w:hanging="576"/>
        <w:rPr>
          <w:szCs w:val="24"/>
          <w:lang w:eastAsia="x-none"/>
        </w:rPr>
      </w:pPr>
      <w:r w:rsidRPr="00BB797D">
        <w:t xml:space="preserve">Introducing </w:t>
      </w:r>
      <w:proofErr w:type="spellStart"/>
      <w:r w:rsidRPr="00BB797D">
        <w:t>pfd</w:t>
      </w:r>
      <w:proofErr w:type="spellEnd"/>
      <w:r w:rsidRPr="00BB797D">
        <w:t xml:space="preserve"> masks and levels like in RR Appendices </w:t>
      </w:r>
      <w:r w:rsidRPr="00EC31E1">
        <w:rPr>
          <w:rStyle w:val="Appref"/>
          <w:bCs/>
        </w:rPr>
        <w:t>30</w:t>
      </w:r>
      <w:r w:rsidRPr="00BB797D">
        <w:t xml:space="preserve"> and </w:t>
      </w:r>
      <w:r w:rsidRPr="00EC31E1">
        <w:rPr>
          <w:rStyle w:val="Appref"/>
          <w:bCs/>
        </w:rPr>
        <w:t>30A</w:t>
      </w:r>
      <w:r w:rsidRPr="00BB797D">
        <w:t xml:space="preserve"> as well as in portions of the unplanned frequency bands to remove unnecessary coordination and prevent combinations of technical parameters leading to unrealistic links from hindering </w:t>
      </w:r>
      <w:r w:rsidR="00BE20BA">
        <w:lastRenderedPageBreak/>
        <w:t>introduction of new networks. The p</w:t>
      </w:r>
      <w:r w:rsidRPr="00BB797D">
        <w:t xml:space="preserve">roposed values for </w:t>
      </w:r>
      <w:r w:rsidR="00BE20BA">
        <w:t xml:space="preserve">the </w:t>
      </w:r>
      <w:proofErr w:type="spellStart"/>
      <w:r w:rsidRPr="00BB797D">
        <w:t>pfd</w:t>
      </w:r>
      <w:proofErr w:type="spellEnd"/>
      <w:r w:rsidRPr="00BB797D">
        <w:t xml:space="preserve"> masks and levels are those developed in preparation for WRC-15, based on a level of protection corresponding to Δ</w:t>
      </w:r>
      <w:r w:rsidRPr="00EC31E1">
        <w:rPr>
          <w:i/>
          <w:iCs/>
        </w:rPr>
        <w:t>T/T</w:t>
      </w:r>
      <w:r w:rsidRPr="00BB797D">
        <w:t xml:space="preserve"> = 6% for C-band antennas with a diameter between 1.2 and 18 m and Ku-band antennas with a diameter between 45 cm and 11 m).</w:t>
      </w:r>
    </w:p>
    <w:p w14:paraId="79AC0ADA" w14:textId="77777777" w:rsidR="00F310C0" w:rsidRDefault="00F310C0" w:rsidP="00F97F59">
      <w:pPr>
        <w:autoSpaceDE w:val="0"/>
        <w:autoSpaceDN w:val="0"/>
        <w:adjustRightInd w:val="0"/>
        <w:rPr>
          <w:szCs w:val="24"/>
          <w:lang w:eastAsia="x-none"/>
        </w:rPr>
      </w:pPr>
    </w:p>
    <w:p w14:paraId="582955CA" w14:textId="77777777" w:rsidR="00EC31E1" w:rsidRDefault="00EC31E1" w:rsidP="00F97F59">
      <w:pPr>
        <w:autoSpaceDE w:val="0"/>
        <w:autoSpaceDN w:val="0"/>
        <w:adjustRightInd w:val="0"/>
        <w:rPr>
          <w:b/>
          <w:szCs w:val="24"/>
          <w:lang w:eastAsia="x-none"/>
        </w:rPr>
      </w:pPr>
    </w:p>
    <w:p w14:paraId="44CD0551" w14:textId="77777777" w:rsidR="00F97F59" w:rsidRPr="00F310C0" w:rsidRDefault="00F97F59" w:rsidP="00F97F59">
      <w:pPr>
        <w:autoSpaceDE w:val="0"/>
        <w:autoSpaceDN w:val="0"/>
        <w:adjustRightInd w:val="0"/>
        <w:rPr>
          <w:szCs w:val="24"/>
          <w:lang w:eastAsia="x-none"/>
        </w:rPr>
      </w:pPr>
      <w:r w:rsidRPr="00F310C0">
        <w:rPr>
          <w:b/>
          <w:szCs w:val="24"/>
          <w:lang w:eastAsia="x-none"/>
        </w:rPr>
        <w:t>Proposal</w:t>
      </w:r>
      <w:r w:rsidRPr="00F310C0">
        <w:rPr>
          <w:szCs w:val="24"/>
          <w:lang w:eastAsia="x-none"/>
        </w:rPr>
        <w:t>:</w:t>
      </w:r>
    </w:p>
    <w:p w14:paraId="0851D397" w14:textId="77777777" w:rsidR="00AE6677" w:rsidRPr="00F310C0" w:rsidRDefault="00AE6677" w:rsidP="00F97F59">
      <w:pPr>
        <w:autoSpaceDE w:val="0"/>
        <w:autoSpaceDN w:val="0"/>
        <w:adjustRightInd w:val="0"/>
        <w:rPr>
          <w:szCs w:val="24"/>
          <w:lang w:eastAsia="x-none"/>
        </w:rPr>
      </w:pPr>
    </w:p>
    <w:p w14:paraId="462EEF31" w14:textId="77777777" w:rsidR="004110A5" w:rsidRPr="009B4ABA" w:rsidRDefault="004110A5" w:rsidP="004110A5">
      <w:pPr>
        <w:pStyle w:val="AppendixNo"/>
        <w:rPr>
          <w:b/>
        </w:rPr>
      </w:pPr>
      <w:bookmarkStart w:id="0" w:name="_Toc330560578"/>
      <w:bookmarkStart w:id="1" w:name="_Toc454787499"/>
      <w:r w:rsidRPr="00BB797D">
        <w:t xml:space="preserve">APPENDIX </w:t>
      </w:r>
      <w:r w:rsidRPr="009B4ABA">
        <w:rPr>
          <w:rStyle w:val="href"/>
          <w:b/>
        </w:rPr>
        <w:t>30B</w:t>
      </w:r>
      <w:r w:rsidRPr="009B4ABA">
        <w:rPr>
          <w:b/>
        </w:rPr>
        <w:t xml:space="preserve"> (REV.WRC</w:t>
      </w:r>
      <w:r w:rsidRPr="009B4ABA">
        <w:rPr>
          <w:b/>
        </w:rPr>
        <w:noBreakHyphen/>
        <w:t>15)</w:t>
      </w:r>
    </w:p>
    <w:p w14:paraId="119B1281" w14:textId="77777777" w:rsidR="004110A5" w:rsidRPr="00BB797D" w:rsidRDefault="004110A5" w:rsidP="004110A5">
      <w:pPr>
        <w:pStyle w:val="Appendixtitle"/>
      </w:pPr>
      <w:r w:rsidRPr="00BB797D">
        <w:t>Provisions and associated Plan for the fixed-satellite service</w:t>
      </w:r>
      <w:r w:rsidRPr="00BB797D">
        <w:br/>
        <w:t>in the frequency bands 4 500-4 800 MHz, 6 725-7 025 MHz,</w:t>
      </w:r>
      <w:r w:rsidRPr="00BB797D">
        <w:br/>
        <w:t>10.70-10.95 GHz, 11.20-11.45 GHz and 12.75-13.25 GHz</w:t>
      </w:r>
    </w:p>
    <w:p w14:paraId="0521A154" w14:textId="77777777" w:rsidR="004110A5" w:rsidRPr="00BB797D" w:rsidRDefault="004110A5" w:rsidP="004110A5">
      <w:pPr>
        <w:pStyle w:val="Proposal"/>
      </w:pPr>
      <w:proofErr w:type="gramStart"/>
      <w:r w:rsidRPr="00BB797D">
        <w:t>MOD</w:t>
      </w:r>
      <w:r>
        <w:t xml:space="preserve">  USA</w:t>
      </w:r>
      <w:proofErr w:type="gramEnd"/>
      <w:r>
        <w:t>/7/F/1</w:t>
      </w:r>
    </w:p>
    <w:p w14:paraId="7636CB69" w14:textId="77777777" w:rsidR="004110A5" w:rsidRPr="00BB797D" w:rsidRDefault="004110A5" w:rsidP="004110A5">
      <w:pPr>
        <w:pStyle w:val="AnnexNo"/>
      </w:pPr>
      <w:bookmarkStart w:id="2" w:name="_Toc330560576"/>
      <w:bookmarkStart w:id="3" w:name="_Toc454787497"/>
      <w:r w:rsidRPr="00BB797D">
        <w:t>ANNEX 3</w:t>
      </w:r>
      <w:r w:rsidRPr="00BB797D">
        <w:rPr>
          <w:sz w:val="16"/>
          <w:szCs w:val="16"/>
        </w:rPr>
        <w:t>     (Rev.WRC</w:t>
      </w:r>
      <w:r w:rsidRPr="00BB797D">
        <w:rPr>
          <w:sz w:val="16"/>
          <w:szCs w:val="16"/>
        </w:rPr>
        <w:noBreakHyphen/>
      </w:r>
      <w:del w:id="4" w:author="NOR" w:date="2018-03-24T11:11:00Z">
        <w:r w:rsidRPr="00BB797D" w:rsidDel="0023507E">
          <w:rPr>
            <w:sz w:val="16"/>
            <w:szCs w:val="16"/>
          </w:rPr>
          <w:delText>07</w:delText>
        </w:r>
      </w:del>
      <w:ins w:id="5" w:author="NOR" w:date="2018-03-24T11:11:00Z">
        <w:r w:rsidRPr="00BB797D">
          <w:rPr>
            <w:sz w:val="16"/>
            <w:szCs w:val="16"/>
          </w:rPr>
          <w:t>19</w:t>
        </w:r>
      </w:ins>
      <w:r w:rsidRPr="00BB797D">
        <w:rPr>
          <w:sz w:val="16"/>
          <w:szCs w:val="16"/>
        </w:rPr>
        <w:t>)</w:t>
      </w:r>
      <w:bookmarkEnd w:id="2"/>
      <w:bookmarkEnd w:id="3"/>
    </w:p>
    <w:p w14:paraId="2F266851" w14:textId="77777777" w:rsidR="004110A5" w:rsidRPr="00BB797D" w:rsidRDefault="004110A5" w:rsidP="004110A5">
      <w:pPr>
        <w:pStyle w:val="Annextitle"/>
      </w:pPr>
      <w:bookmarkStart w:id="6" w:name="_Toc330560577"/>
      <w:bookmarkStart w:id="7" w:name="_Toc454787498"/>
      <w:r w:rsidRPr="00BB797D">
        <w:t>Limits applicable to submissions received under Article 6 or Article 7</w:t>
      </w:r>
      <w:ins w:id="8" w:author="- ITU -" w:date="2018-07-19T11:07:00Z">
        <w:r w:rsidRPr="00BB797D">
          <w:rPr>
            <w:rStyle w:val="FootnoteReference"/>
            <w:rFonts w:ascii="Times New Roman"/>
            <w:b w:val="0"/>
          </w:rPr>
          <w:t>MOD</w:t>
        </w:r>
      </w:ins>
      <w:ins w:id="9" w:author="Varlamov" w:date="2018-09-03T16:47:00Z">
        <w:r w:rsidRPr="00BB797D">
          <w:rPr>
            <w:rStyle w:val="FootnoteReference"/>
            <w:rFonts w:ascii="Times New Roman"/>
            <w:b w:val="0"/>
          </w:rPr>
          <w:t> </w:t>
        </w:r>
      </w:ins>
      <w:r w:rsidRPr="00BB797D">
        <w:rPr>
          <w:rStyle w:val="FootnoteReference"/>
          <w:rFonts w:ascii="Times New Roman"/>
          <w:b w:val="0"/>
        </w:rPr>
        <w:footnoteReference w:customMarkFollows="1" w:id="1"/>
        <w:t>15</w:t>
      </w:r>
      <w:bookmarkEnd w:id="6"/>
      <w:bookmarkEnd w:id="7"/>
    </w:p>
    <w:p w14:paraId="6F7CB7ED" w14:textId="77777777" w:rsidR="004110A5" w:rsidRPr="00BB797D" w:rsidRDefault="004110A5" w:rsidP="004110A5">
      <w:pPr>
        <w:pStyle w:val="Normalaftertitle"/>
        <w:keepNext/>
      </w:pPr>
      <w:r w:rsidRPr="00BB797D">
        <w:t>Under assumed free-space propagation conditions, the power flux-density (space-to-Earth) of a proposed new allotment or assignment produced on any portion of the surface of the Earth shall not exceed:</w:t>
      </w:r>
    </w:p>
    <w:p w14:paraId="1EA8EA66" w14:textId="77777777" w:rsidR="004110A5" w:rsidRPr="00FA5780" w:rsidRDefault="004110A5" w:rsidP="004110A5">
      <w:pPr>
        <w:pStyle w:val="enumlev1"/>
      </w:pPr>
      <w:r w:rsidRPr="00BB797D">
        <w:t>–</w:t>
      </w:r>
      <w:r w:rsidRPr="00BB797D">
        <w:tab/>
      </w:r>
      <w:r w:rsidRPr="00FA5780">
        <w:t>−</w:t>
      </w:r>
      <w:ins w:id="37" w:author="baba" w:date="2018-09-10T14:24:00Z">
        <w:r w:rsidRPr="00BB797D">
          <w:t>1</w:t>
        </w:r>
      </w:ins>
      <w:ins w:id="38" w:author="John Wengryniuk" w:date="2018-07-10T10:34:00Z">
        <w:r w:rsidRPr="00BB797D">
          <w:t>31.4</w:t>
        </w:r>
      </w:ins>
      <w:ins w:id="39" w:author="John Wengryniuk" w:date="2018-07-10T10:35:00Z">
        <w:r w:rsidRPr="00BB797D">
          <w:rPr>
            <w:rStyle w:val="FootnoteReference"/>
          </w:rPr>
          <w:t>*</w:t>
        </w:r>
      </w:ins>
      <w:del w:id="40" w:author="baba" w:date="2018-09-10T14:24:00Z">
        <w:r w:rsidRPr="00FA5780" w:rsidDel="00A32675">
          <w:delText>1</w:delText>
        </w:r>
      </w:del>
      <w:del w:id="41" w:author="John Wengryniuk" w:date="2018-07-10T10:34:00Z">
        <w:r w:rsidRPr="00FA5780" w:rsidDel="00E3615B">
          <w:delText>27.5</w:delText>
        </w:r>
      </w:del>
      <w:r w:rsidRPr="00FA5780">
        <w:t> </w:t>
      </w:r>
      <w:proofErr w:type="gramStart"/>
      <w:r w:rsidRPr="00FA5780">
        <w:t>dB(</w:t>
      </w:r>
      <w:proofErr w:type="gramEnd"/>
      <w:r w:rsidRPr="00FA5780">
        <w:t>W/(m</w:t>
      </w:r>
      <w:r w:rsidRPr="00FA5780">
        <w:rPr>
          <w:vertAlign w:val="superscript"/>
        </w:rPr>
        <w:t>2</w:t>
      </w:r>
      <w:r w:rsidRPr="00FA5780">
        <w:t xml:space="preserve"> · MHz)) in the 4 500-4 800 MHz </w:t>
      </w:r>
      <w:ins w:id="42" w:author="Malaguti, Nelson" w:date="2018-09-05T12:10:00Z">
        <w:r w:rsidRPr="00BB797D">
          <w:t>frequency</w:t>
        </w:r>
      </w:ins>
      <w:ins w:id="43" w:author="Ruepp, Rowena" w:date="2018-09-11T09:45:00Z">
        <w:r w:rsidRPr="00BB797D">
          <w:t xml:space="preserve"> </w:t>
        </w:r>
      </w:ins>
      <w:r w:rsidRPr="00FA5780">
        <w:t>band; and</w:t>
      </w:r>
    </w:p>
    <w:p w14:paraId="513502BA" w14:textId="77777777" w:rsidR="004110A5" w:rsidRPr="00FA5780" w:rsidRDefault="004110A5" w:rsidP="004110A5">
      <w:pPr>
        <w:pStyle w:val="enumlev1"/>
      </w:pPr>
      <w:r w:rsidRPr="00FA5780">
        <w:t>–</w:t>
      </w:r>
      <w:r w:rsidRPr="00FA5780">
        <w:tab/>
        <w:t>−</w:t>
      </w:r>
      <w:ins w:id="44" w:author="baba" w:date="2018-09-10T14:24:00Z">
        <w:r w:rsidRPr="00BB797D">
          <w:t>11</w:t>
        </w:r>
      </w:ins>
      <w:ins w:id="45" w:author="John Wengryniuk" w:date="2018-07-10T10:35:00Z">
        <w:r w:rsidRPr="00BB797D">
          <w:t>8.4</w:t>
        </w:r>
        <w:r w:rsidRPr="00BB797D">
          <w:rPr>
            <w:rStyle w:val="FootnoteReference"/>
          </w:rPr>
          <w:t>*</w:t>
        </w:r>
      </w:ins>
      <w:del w:id="46" w:author="baba" w:date="2018-09-10T14:24:00Z">
        <w:r w:rsidRPr="00FA5780" w:rsidDel="00A32675">
          <w:delText>11</w:delText>
        </w:r>
      </w:del>
      <w:del w:id="47" w:author="John Wengryniuk" w:date="2018-07-10T10:35:00Z">
        <w:r w:rsidRPr="00FA5780" w:rsidDel="00E3615B">
          <w:delText>4.0</w:delText>
        </w:r>
      </w:del>
      <w:r w:rsidRPr="00FA5780">
        <w:t> </w:t>
      </w:r>
      <w:proofErr w:type="gramStart"/>
      <w:r w:rsidRPr="00FA5780">
        <w:t>dB(</w:t>
      </w:r>
      <w:proofErr w:type="gramEnd"/>
      <w:r w:rsidRPr="00FA5780">
        <w:t>W/(m</w:t>
      </w:r>
      <w:r w:rsidRPr="00FA5780">
        <w:rPr>
          <w:vertAlign w:val="superscript"/>
        </w:rPr>
        <w:t>2</w:t>
      </w:r>
      <w:r w:rsidRPr="00FA5780">
        <w:t xml:space="preserve"> · MHz)) in the 10.70-10.95 GHz and 11.20-11.45 GHz </w:t>
      </w:r>
      <w:ins w:id="48" w:author="Malaguti, Nelson" w:date="2018-09-05T12:10:00Z">
        <w:r w:rsidRPr="00BB797D">
          <w:t>frequency</w:t>
        </w:r>
      </w:ins>
      <w:ins w:id="49" w:author="Ruepp, Rowena" w:date="2018-09-11T09:46:00Z">
        <w:r w:rsidRPr="00BB797D">
          <w:t xml:space="preserve"> </w:t>
        </w:r>
      </w:ins>
      <w:r w:rsidRPr="00FA5780">
        <w:t>bands.</w:t>
      </w:r>
    </w:p>
    <w:p w14:paraId="79B671D5" w14:textId="77777777" w:rsidR="004110A5" w:rsidRPr="00FA5780" w:rsidRDefault="004110A5" w:rsidP="004110A5">
      <w:pPr>
        <w:keepNext/>
        <w:rPr>
          <w:lang w:val="en-GB"/>
        </w:rPr>
      </w:pPr>
      <w:r w:rsidRPr="00FA5780">
        <w:rPr>
          <w:lang w:val="en-GB"/>
        </w:rPr>
        <w:t>Under assumed free-space propagation conditions, the power flux-density (Earth-to-space) of a proposed new allotment or assignment shall not exceed:</w:t>
      </w:r>
    </w:p>
    <w:p w14:paraId="6739F788" w14:textId="77777777" w:rsidR="004110A5" w:rsidRPr="00FA5780" w:rsidRDefault="004110A5" w:rsidP="004110A5">
      <w:pPr>
        <w:pStyle w:val="enumlev1"/>
      </w:pPr>
      <w:r w:rsidRPr="00BB797D">
        <w:t>–</w:t>
      </w:r>
      <w:r w:rsidRPr="00FA5780">
        <w:tab/>
        <w:t>−140.0 </w:t>
      </w:r>
      <w:proofErr w:type="gramStart"/>
      <w:r w:rsidRPr="00FA5780">
        <w:t>dB(</w:t>
      </w:r>
      <w:proofErr w:type="gramEnd"/>
      <w:r w:rsidRPr="00FA5780">
        <w:t>W/(m</w:t>
      </w:r>
      <w:r w:rsidRPr="00FA5780">
        <w:rPr>
          <w:vertAlign w:val="superscript"/>
        </w:rPr>
        <w:t>2</w:t>
      </w:r>
      <w:r w:rsidRPr="00FA5780">
        <w:t xml:space="preserve"> · MHz)) towards any location in the geostationary-satellite orbit located more than </w:t>
      </w:r>
      <w:del w:id="50" w:author="NOR" w:date="2018-03-24T11:10:00Z">
        <w:r w:rsidRPr="00FA5780" w:rsidDel="00E564B5">
          <w:delText>10</w:delText>
        </w:r>
      </w:del>
      <w:ins w:id="51" w:author="NOR" w:date="2018-03-24T11:10:00Z">
        <w:r w:rsidRPr="00FA5780">
          <w:t>7</w:t>
        </w:r>
      </w:ins>
      <w:r w:rsidRPr="00FA5780">
        <w:t xml:space="preserve">° from the proposed orbital position in the 6 725-7 025 MHz </w:t>
      </w:r>
      <w:ins w:id="52" w:author="Malaguti, Nelson" w:date="2018-09-05T12:10:00Z">
        <w:r w:rsidRPr="00BB797D">
          <w:t>frequency</w:t>
        </w:r>
      </w:ins>
      <w:r w:rsidRPr="00BB797D">
        <w:t xml:space="preserve"> </w:t>
      </w:r>
      <w:r w:rsidRPr="00FA5780">
        <w:t>band, and</w:t>
      </w:r>
    </w:p>
    <w:p w14:paraId="35D9FFB0" w14:textId="77777777" w:rsidR="004110A5" w:rsidRPr="00BB797D" w:rsidRDefault="004110A5" w:rsidP="004110A5">
      <w:pPr>
        <w:pStyle w:val="enumlev1"/>
      </w:pPr>
      <w:r w:rsidRPr="00FA5780">
        <w:t>–</w:t>
      </w:r>
      <w:r w:rsidRPr="00FA5780">
        <w:tab/>
        <w:t>−133.0 dB(W/(m</w:t>
      </w:r>
      <w:r w:rsidRPr="00FA5780">
        <w:rPr>
          <w:vertAlign w:val="superscript"/>
        </w:rPr>
        <w:t>2</w:t>
      </w:r>
      <w:r w:rsidRPr="00FA5780">
        <w:t xml:space="preserve"> · MHz)) towards any location in the geostationary-satellite orbit located more than </w:t>
      </w:r>
      <w:del w:id="53" w:author="NOR" w:date="2018-03-24T11:10:00Z">
        <w:r w:rsidRPr="00FA5780" w:rsidDel="00E564B5">
          <w:delText>9</w:delText>
        </w:r>
      </w:del>
      <w:ins w:id="54" w:author="NOR" w:date="2018-03-24T11:10:00Z">
        <w:r w:rsidRPr="00FA5780">
          <w:t>6</w:t>
        </w:r>
      </w:ins>
      <w:r w:rsidRPr="00FA5780">
        <w:t xml:space="preserve">° from the proposed orbital position in the 12.75-13.25 GHz </w:t>
      </w:r>
      <w:ins w:id="55" w:author="Malaguti, Nelson" w:date="2018-09-05T12:10:00Z">
        <w:r w:rsidRPr="00BB797D">
          <w:t>frequency</w:t>
        </w:r>
      </w:ins>
      <w:r w:rsidRPr="00BB797D">
        <w:t xml:space="preserve"> </w:t>
      </w:r>
      <w:r w:rsidRPr="00FA5780">
        <w:t>band.</w:t>
      </w:r>
    </w:p>
    <w:p w14:paraId="0732D044" w14:textId="77777777" w:rsidR="004110A5" w:rsidRPr="00BB797D" w:rsidRDefault="004110A5" w:rsidP="004110A5">
      <w:pPr>
        <w:pStyle w:val="Note"/>
      </w:pPr>
      <w:ins w:id="56" w:author="John Wengryniuk" w:date="2018-07-09T11:44:00Z">
        <w:r w:rsidRPr="00BB797D">
          <w:rPr>
            <w:rStyle w:val="FootnoteReference"/>
          </w:rPr>
          <w:lastRenderedPageBreak/>
          <w:t>*</w:t>
        </w:r>
      </w:ins>
      <w:ins w:id="57" w:author="John Wengryniuk" w:date="2018-07-10T10:35:00Z">
        <w:r w:rsidRPr="00BB797D">
          <w:t>NOTE</w:t>
        </w:r>
      </w:ins>
      <w:ins w:id="58" w:author="Varlamov" w:date="2018-09-03T16:47:00Z">
        <w:r w:rsidRPr="00BB797D">
          <w:t> </w:t>
        </w:r>
      </w:ins>
      <w:ins w:id="59" w:author="John Wengryniuk" w:date="2018-07-10T10:35:00Z">
        <w:r w:rsidRPr="00BB797D">
          <w:t>–</w:t>
        </w:r>
      </w:ins>
      <w:ins w:id="60" w:author="Varlamov" w:date="2018-09-03T16:47:00Z">
        <w:r w:rsidRPr="00BB797D">
          <w:t> </w:t>
        </w:r>
      </w:ins>
      <w:ins w:id="61" w:author="John Wengryniuk" w:date="2018-07-10T10:35:00Z">
        <w:r w:rsidRPr="00BB797D">
          <w:t>These are consequential changes to the proposed reduction of the coordination arc from 10</w:t>
        </w:r>
      </w:ins>
      <w:ins w:id="62" w:author="- ITU -" w:date="2018-07-12T09:08:00Z">
        <w:r w:rsidRPr="00BB797D">
          <w:t>°</w:t>
        </w:r>
      </w:ins>
      <w:ins w:id="63" w:author="John Wengryniuk" w:date="2018-07-10T10:35:00Z">
        <w:r w:rsidRPr="00BB797D">
          <w:t xml:space="preserve"> to 7</w:t>
        </w:r>
      </w:ins>
      <w:ins w:id="64" w:author="- ITU -" w:date="2018-07-12T09:08:00Z">
        <w:r w:rsidRPr="00BB797D">
          <w:t>°</w:t>
        </w:r>
      </w:ins>
      <w:ins w:id="65" w:author="John Wengryniuk" w:date="2018-07-10T10:35:00Z">
        <w:r w:rsidRPr="00BB797D">
          <w:t xml:space="preserve"> in the 4</w:t>
        </w:r>
      </w:ins>
      <w:ins w:id="66" w:author="Varlamov" w:date="2018-09-03T16:47:00Z">
        <w:r w:rsidRPr="00BB797D">
          <w:t> </w:t>
        </w:r>
      </w:ins>
      <w:ins w:id="67" w:author="John Wengryniuk" w:date="2018-07-10T10:35:00Z">
        <w:r w:rsidRPr="00BB797D">
          <w:t xml:space="preserve">GHz </w:t>
        </w:r>
      </w:ins>
      <w:ins w:id="68" w:author="Malaguti, Nelson" w:date="2018-09-05T12:10:00Z">
        <w:r w:rsidRPr="00BB797D">
          <w:t>frequency</w:t>
        </w:r>
      </w:ins>
      <w:ins w:id="69" w:author="John Wengryniuk" w:date="2018-07-10T10:35:00Z">
        <w:r w:rsidRPr="00BB797D">
          <w:t xml:space="preserve"> band and from 9</w:t>
        </w:r>
      </w:ins>
      <w:ins w:id="70" w:author="- ITU -" w:date="2018-07-12T09:08:00Z">
        <w:r w:rsidRPr="00BB797D">
          <w:t>°</w:t>
        </w:r>
      </w:ins>
      <w:ins w:id="71" w:author="John Wengryniuk" w:date="2018-07-10T10:35:00Z">
        <w:r w:rsidRPr="00BB797D">
          <w:t xml:space="preserve"> to 6</w:t>
        </w:r>
      </w:ins>
      <w:ins w:id="72" w:author="- ITU -" w:date="2018-07-12T09:08:00Z">
        <w:r w:rsidRPr="00BB797D">
          <w:t>°</w:t>
        </w:r>
      </w:ins>
      <w:ins w:id="73" w:author="John Wengryniuk" w:date="2018-07-10T10:35:00Z">
        <w:r w:rsidRPr="00BB797D">
          <w:t xml:space="preserve"> in the 10/11</w:t>
        </w:r>
      </w:ins>
      <w:ins w:id="74" w:author="Varlamov" w:date="2018-09-03T16:47:00Z">
        <w:r w:rsidRPr="00BB797D">
          <w:t> </w:t>
        </w:r>
      </w:ins>
      <w:ins w:id="75" w:author="John Wengryniuk" w:date="2018-07-10T10:35:00Z">
        <w:r w:rsidRPr="00BB797D">
          <w:t xml:space="preserve">GHz </w:t>
        </w:r>
      </w:ins>
      <w:ins w:id="76" w:author="Malaguti, Nelson" w:date="2018-09-05T12:10:00Z">
        <w:r w:rsidRPr="00BB797D">
          <w:t>frequency</w:t>
        </w:r>
      </w:ins>
      <w:ins w:id="77" w:author="John Wengryniuk" w:date="2018-07-10T10:35:00Z">
        <w:r w:rsidRPr="00BB797D">
          <w:t xml:space="preserve"> band. Should other sizes of the coordination arc be considered by WRC</w:t>
        </w:r>
      </w:ins>
      <w:ins w:id="78" w:author="baba" w:date="2018-09-10T14:25:00Z">
        <w:r w:rsidRPr="00BB797D">
          <w:noBreakHyphen/>
        </w:r>
      </w:ins>
      <w:ins w:id="79" w:author="John Wengryniuk" w:date="2018-07-10T10:35:00Z">
        <w:r w:rsidRPr="00BB797D">
          <w:t>19, the power flux</w:t>
        </w:r>
      </w:ins>
      <w:ins w:id="80" w:author="Malaguti, Nelson" w:date="2018-07-18T18:50:00Z">
        <w:r w:rsidRPr="00BB797D">
          <w:t>-</w:t>
        </w:r>
      </w:ins>
      <w:ins w:id="81" w:author="John Wengryniuk" w:date="2018-07-10T10:35:00Z">
        <w:r w:rsidRPr="00BB797D">
          <w:t xml:space="preserve">densities should be amended according to the equation: </w:t>
        </w:r>
        <w:proofErr w:type="spellStart"/>
        <w:r w:rsidRPr="00BB797D">
          <w:t>pfd</w:t>
        </w:r>
        <w:r w:rsidRPr="00BB797D">
          <w:rPr>
            <w:vertAlign w:val="subscript"/>
          </w:rPr>
          <w:t>new</w:t>
        </w:r>
      </w:ins>
      <w:proofErr w:type="spellEnd"/>
      <w:ins w:id="82" w:author="Varlamov" w:date="2018-09-03T16:47:00Z">
        <w:r w:rsidRPr="00BB797D">
          <w:t> </w:t>
        </w:r>
      </w:ins>
      <w:ins w:id="83" w:author="John Wengryniuk" w:date="2018-07-10T10:35:00Z">
        <w:r w:rsidRPr="00BB797D">
          <w:t>=</w:t>
        </w:r>
      </w:ins>
      <w:ins w:id="84" w:author="Varlamov" w:date="2018-09-03T16:47:00Z">
        <w:r w:rsidRPr="00BB797D">
          <w:t> </w:t>
        </w:r>
      </w:ins>
      <w:proofErr w:type="spellStart"/>
      <w:ins w:id="85" w:author="John Wengryniuk" w:date="2018-07-10T10:35:00Z">
        <w:r w:rsidRPr="00BB797D">
          <w:t>pfd</w:t>
        </w:r>
        <w:r w:rsidRPr="00BB797D">
          <w:rPr>
            <w:vertAlign w:val="subscript"/>
          </w:rPr>
          <w:t>current</w:t>
        </w:r>
      </w:ins>
      <w:proofErr w:type="spellEnd"/>
      <w:ins w:id="86" w:author="Varlamov" w:date="2018-09-03T16:47:00Z">
        <w:r w:rsidRPr="00BB797D">
          <w:t> </w:t>
        </w:r>
      </w:ins>
      <w:ins w:id="87" w:author="John Wengryniuk" w:date="2018-07-10T10:35:00Z">
        <w:r w:rsidRPr="00BB797D">
          <w:t>–</w:t>
        </w:r>
      </w:ins>
      <w:ins w:id="88" w:author="Varlamov" w:date="2018-09-03T16:47:00Z">
        <w:r w:rsidRPr="00BB797D">
          <w:t> </w:t>
        </w:r>
      </w:ins>
      <w:ins w:id="89" w:author="John Wengryniuk" w:date="2018-07-10T10:35:00Z">
        <w:r w:rsidRPr="00BB797D">
          <w:t>25</w:t>
        </w:r>
      </w:ins>
      <w:ins w:id="90" w:author="Ali, Kim" w:date="2018-07-24T12:05:00Z">
        <w:r w:rsidRPr="00BB797D">
          <w:t> </w:t>
        </w:r>
      </w:ins>
      <w:ins w:id="91" w:author="John Wengryniuk" w:date="2018-07-10T10:35:00Z">
        <w:r w:rsidRPr="00BB797D">
          <w:t>∙</w:t>
        </w:r>
      </w:ins>
      <w:ins w:id="92" w:author="Ali, Kim" w:date="2018-07-24T12:05:00Z">
        <w:r w:rsidRPr="00BB797D">
          <w:t> </w:t>
        </w:r>
      </w:ins>
      <w:proofErr w:type="gramStart"/>
      <w:ins w:id="93" w:author="John Wengryniuk" w:date="2018-07-10T10:35:00Z">
        <w:r w:rsidRPr="00BB797D">
          <w:t>log(</w:t>
        </w:r>
        <w:proofErr w:type="gramEnd"/>
        <w:r w:rsidRPr="00BB797D">
          <w:t>current coordination arc / new coordination arc)</w:t>
        </w:r>
      </w:ins>
      <w:ins w:id="94" w:author="John Wengryniuk" w:date="2018-07-09T11:44:00Z">
        <w:r w:rsidRPr="00BB797D">
          <w:t>.</w:t>
        </w:r>
      </w:ins>
    </w:p>
    <w:p w14:paraId="436C8590" w14:textId="77777777" w:rsidR="004110A5" w:rsidRDefault="004110A5" w:rsidP="004110A5">
      <w:pPr>
        <w:pStyle w:val="Reasons"/>
      </w:pPr>
    </w:p>
    <w:p w14:paraId="354CBC61" w14:textId="77777777" w:rsidR="00205D3A" w:rsidRDefault="00205D3A" w:rsidP="00A27627">
      <w:pPr>
        <w:rPr>
          <w:szCs w:val="24"/>
        </w:rPr>
      </w:pPr>
      <w:r>
        <w:rPr>
          <w:b/>
          <w:szCs w:val="24"/>
        </w:rPr>
        <w:t>Reasons</w:t>
      </w:r>
      <w:r w:rsidR="00A27627">
        <w:rPr>
          <w:szCs w:val="24"/>
        </w:rPr>
        <w:t xml:space="preserve">: These changes </w:t>
      </w:r>
      <w:r w:rsidR="009B4ABA">
        <w:rPr>
          <w:szCs w:val="24"/>
        </w:rPr>
        <w:t xml:space="preserve">align the </w:t>
      </w:r>
      <w:proofErr w:type="spellStart"/>
      <w:r w:rsidR="009B4ABA">
        <w:rPr>
          <w:szCs w:val="24"/>
        </w:rPr>
        <w:t>pfd</w:t>
      </w:r>
      <w:proofErr w:type="spellEnd"/>
      <w:r w:rsidR="009B4ABA">
        <w:rPr>
          <w:szCs w:val="24"/>
        </w:rPr>
        <w:t xml:space="preserve"> limits with the </w:t>
      </w:r>
      <w:r w:rsidR="00BE20BA">
        <w:rPr>
          <w:szCs w:val="24"/>
        </w:rPr>
        <w:t xml:space="preserve">proposed </w:t>
      </w:r>
      <w:r w:rsidR="009B4ABA">
        <w:rPr>
          <w:szCs w:val="24"/>
        </w:rPr>
        <w:t>modified coordination arc</w:t>
      </w:r>
      <w:r w:rsidR="00BE20BA">
        <w:rPr>
          <w:szCs w:val="24"/>
        </w:rPr>
        <w:t xml:space="preserve"> in Annex 4 of</w:t>
      </w:r>
      <w:r w:rsidR="009B4ABA">
        <w:rPr>
          <w:szCs w:val="24"/>
        </w:rPr>
        <w:t xml:space="preserve"> RR Appendix </w:t>
      </w:r>
      <w:r w:rsidR="009B4ABA" w:rsidRPr="009B4ABA">
        <w:rPr>
          <w:b/>
          <w:szCs w:val="24"/>
        </w:rPr>
        <w:t>30B</w:t>
      </w:r>
      <w:r w:rsidR="009B4ABA">
        <w:rPr>
          <w:szCs w:val="24"/>
        </w:rPr>
        <w:t xml:space="preserve">, ensuring protection of </w:t>
      </w:r>
      <w:r w:rsidR="00A27627">
        <w:rPr>
          <w:szCs w:val="24"/>
        </w:rPr>
        <w:t xml:space="preserve">existing allotments and systems </w:t>
      </w:r>
      <w:r w:rsidR="009B4ABA">
        <w:rPr>
          <w:szCs w:val="24"/>
        </w:rPr>
        <w:t xml:space="preserve">in the uplink direction </w:t>
      </w:r>
      <w:r w:rsidR="00A27627">
        <w:rPr>
          <w:szCs w:val="24"/>
        </w:rPr>
        <w:t>while facilitating modified allotments and new entries.</w:t>
      </w:r>
    </w:p>
    <w:p w14:paraId="5BE3B1A0" w14:textId="77777777" w:rsidR="00A27627" w:rsidRPr="00A27627" w:rsidRDefault="00A27627" w:rsidP="00A27627">
      <w:pPr>
        <w:rPr>
          <w:szCs w:val="24"/>
        </w:rPr>
      </w:pPr>
    </w:p>
    <w:p w14:paraId="49221F8A" w14:textId="77777777" w:rsidR="00A27627" w:rsidRPr="00A27627" w:rsidRDefault="004110A5" w:rsidP="004110A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80"/>
        <w:textAlignment w:val="baseline"/>
        <w:rPr>
          <w:b/>
          <w:lang w:eastAsia="zh-CN"/>
        </w:rPr>
      </w:pPr>
      <w:r w:rsidRPr="001F4633">
        <w:rPr>
          <w:b/>
          <w:lang w:eastAsia="zh-CN"/>
        </w:rPr>
        <w:t>MOD USA/</w:t>
      </w:r>
      <w:r>
        <w:rPr>
          <w:b/>
          <w:lang w:val="es-MX" w:eastAsia="zh-CN"/>
        </w:rPr>
        <w:t>7/F</w:t>
      </w:r>
      <w:r>
        <w:rPr>
          <w:b/>
          <w:lang w:eastAsia="zh-CN"/>
        </w:rPr>
        <w:t>/2</w:t>
      </w:r>
    </w:p>
    <w:bookmarkEnd w:id="0"/>
    <w:bookmarkEnd w:id="1"/>
    <w:p w14:paraId="3D20D7DC" w14:textId="77777777" w:rsidR="004110A5" w:rsidRPr="00BB797D" w:rsidRDefault="004110A5" w:rsidP="004110A5">
      <w:pPr>
        <w:pStyle w:val="AnnexNo"/>
      </w:pPr>
      <w:r w:rsidRPr="00BB797D">
        <w:t>ANNEX 4</w:t>
      </w:r>
      <w:r w:rsidRPr="00BB797D">
        <w:rPr>
          <w:sz w:val="16"/>
          <w:szCs w:val="16"/>
        </w:rPr>
        <w:t>     (REV.WRC</w:t>
      </w:r>
      <w:r w:rsidRPr="00BB797D">
        <w:rPr>
          <w:sz w:val="16"/>
          <w:szCs w:val="16"/>
        </w:rPr>
        <w:noBreakHyphen/>
      </w:r>
      <w:del w:id="95" w:author="delaRosaT" w:date="2018-03-08T14:46:00Z">
        <w:r w:rsidRPr="00BB797D" w:rsidDel="00F96F7F">
          <w:rPr>
            <w:sz w:val="16"/>
            <w:szCs w:val="16"/>
          </w:rPr>
          <w:delText>07</w:delText>
        </w:r>
      </w:del>
      <w:ins w:id="96" w:author="delaRosaT" w:date="2018-03-08T14:46:00Z">
        <w:r w:rsidRPr="00BB797D">
          <w:rPr>
            <w:sz w:val="16"/>
            <w:szCs w:val="16"/>
          </w:rPr>
          <w:t>19</w:t>
        </w:r>
      </w:ins>
      <w:r w:rsidRPr="00BB797D">
        <w:rPr>
          <w:sz w:val="16"/>
          <w:szCs w:val="16"/>
        </w:rPr>
        <w:t>)</w:t>
      </w:r>
    </w:p>
    <w:p w14:paraId="3005EDE3" w14:textId="77777777" w:rsidR="004110A5" w:rsidRPr="00BB797D" w:rsidRDefault="004110A5" w:rsidP="004110A5">
      <w:pPr>
        <w:pStyle w:val="Annextitle"/>
      </w:pPr>
      <w:bookmarkStart w:id="97" w:name="_Toc330560579"/>
      <w:bookmarkStart w:id="98" w:name="_Toc454787500"/>
      <w:r w:rsidRPr="00BB797D">
        <w:t>Criteria for determining whether an allotment or</w:t>
      </w:r>
      <w:r w:rsidRPr="00BB797D">
        <w:br/>
        <w:t>an assignment is considered to be affected</w:t>
      </w:r>
      <w:bookmarkEnd w:id="97"/>
      <w:bookmarkEnd w:id="98"/>
    </w:p>
    <w:p w14:paraId="6E83E492" w14:textId="77777777" w:rsidR="004110A5" w:rsidRPr="00BB797D" w:rsidRDefault="004110A5" w:rsidP="004110A5">
      <w:pPr>
        <w:pStyle w:val="Normalaftertitle"/>
      </w:pPr>
      <w:r w:rsidRPr="00BB797D">
        <w:t>An allotment or an assignment is considered as being affected by a proposed new allotment or assignment:</w:t>
      </w:r>
    </w:p>
    <w:p w14:paraId="54E49D57" w14:textId="77777777" w:rsidR="004110A5" w:rsidRPr="00BB797D" w:rsidRDefault="004110A5" w:rsidP="004110A5">
      <w:pPr>
        <w:keepNext/>
      </w:pPr>
      <w:r w:rsidRPr="00BB797D">
        <w:t>1</w:t>
      </w:r>
      <w:r w:rsidRPr="00BB797D">
        <w:tab/>
        <w:t>if the orbital spacing between its orbital position and the orbital position of the proposed new allotment or assignment is equal to or less than:</w:t>
      </w:r>
    </w:p>
    <w:p w14:paraId="6174E673" w14:textId="77777777" w:rsidR="004110A5" w:rsidRPr="00BB797D" w:rsidRDefault="004110A5" w:rsidP="004110A5">
      <w:pPr>
        <w:pStyle w:val="enumlev1"/>
      </w:pPr>
      <w:r w:rsidRPr="00BB797D">
        <w:t>1.1</w:t>
      </w:r>
      <w:r w:rsidRPr="00BB797D">
        <w:tab/>
      </w:r>
      <w:del w:id="99" w:author="delaRosaT" w:date="2018-03-08T14:46:00Z">
        <w:r w:rsidRPr="00BB797D" w:rsidDel="00F96F7F">
          <w:delText>10</w:delText>
        </w:r>
      </w:del>
      <w:ins w:id="100" w:author="delaRosaT" w:date="2018-03-08T14:46:00Z">
        <w:r w:rsidRPr="00BB797D">
          <w:t>7</w:t>
        </w:r>
      </w:ins>
      <w:r w:rsidRPr="00BB797D">
        <w:t xml:space="preserve">° in the 4 500-4 800 MHz (space-to-Earth) and 6 725-7 025 MHz (Earth-to-space) </w:t>
      </w:r>
      <w:ins w:id="101" w:author="Malaguti, Nelson" w:date="2018-09-05T12:10:00Z">
        <w:r w:rsidRPr="00BB797D">
          <w:t>frequency</w:t>
        </w:r>
      </w:ins>
      <w:r w:rsidRPr="00BB797D">
        <w:t xml:space="preserve"> bands;</w:t>
      </w:r>
    </w:p>
    <w:p w14:paraId="5CB9AD6E" w14:textId="77777777" w:rsidR="004110A5" w:rsidRPr="00BB797D" w:rsidRDefault="004110A5" w:rsidP="004110A5">
      <w:pPr>
        <w:pStyle w:val="enumlev1"/>
      </w:pPr>
      <w:r w:rsidRPr="00BB797D">
        <w:t>1.2</w:t>
      </w:r>
      <w:r w:rsidRPr="00BB797D">
        <w:tab/>
      </w:r>
      <w:del w:id="102" w:author="delaRosaT" w:date="2018-03-08T14:46:00Z">
        <w:r w:rsidRPr="00BB797D" w:rsidDel="00F96F7F">
          <w:delText>9</w:delText>
        </w:r>
      </w:del>
      <w:ins w:id="103" w:author="delaRosaT" w:date="2018-03-08T14:46:00Z">
        <w:r w:rsidRPr="00BB797D">
          <w:t>6</w:t>
        </w:r>
      </w:ins>
      <w:r w:rsidRPr="00BB797D">
        <w:t xml:space="preserve">° in the 10.70-10.95 GHz (space-to-Earth), 11.20-11.45 GHz (space-to-Earth) and 12.75-13.25 GHz (Earth-to-space) </w:t>
      </w:r>
      <w:ins w:id="104" w:author="Malaguti, Nelson" w:date="2018-09-05T12:10:00Z">
        <w:r w:rsidRPr="00BB797D">
          <w:t>frequency</w:t>
        </w:r>
      </w:ins>
      <w:r w:rsidRPr="00BB797D">
        <w:t xml:space="preserve"> bands</w:t>
      </w:r>
      <w:del w:id="105" w:author="delaRosaT" w:date="2018-03-08T14:46:00Z">
        <w:r w:rsidRPr="00BB797D" w:rsidDel="00F96F7F">
          <w:delText>;</w:delText>
        </w:r>
      </w:del>
      <w:ins w:id="106" w:author="delaRosaT" w:date="2018-03-08T14:46:00Z">
        <w:r w:rsidRPr="00BB797D">
          <w:t>.</w:t>
        </w:r>
      </w:ins>
    </w:p>
    <w:p w14:paraId="5A3F4521" w14:textId="77777777" w:rsidR="004110A5" w:rsidRPr="00BB797D" w:rsidDel="00F96F7F" w:rsidRDefault="004110A5" w:rsidP="004110A5">
      <w:pPr>
        <w:rPr>
          <w:del w:id="107" w:author="delaRosaT" w:date="2018-03-08T14:46:00Z"/>
          <w:i/>
          <w:iCs/>
        </w:rPr>
      </w:pPr>
      <w:del w:id="108" w:author="delaRosaT" w:date="2018-03-08T14:46:00Z">
        <w:r w:rsidRPr="00BB797D" w:rsidDel="00F96F7F">
          <w:rPr>
            <w:i/>
            <w:iCs/>
          </w:rPr>
          <w:delText>and</w:delText>
        </w:r>
      </w:del>
    </w:p>
    <w:p w14:paraId="484BD99B" w14:textId="77777777" w:rsidR="004110A5" w:rsidRPr="00BB797D" w:rsidRDefault="004110A5" w:rsidP="004110A5">
      <w:pPr>
        <w:keepNext/>
      </w:pPr>
      <w:r w:rsidRPr="00BB797D">
        <w:t>2</w:t>
      </w:r>
      <w:r w:rsidRPr="00BB797D">
        <w:tab/>
      </w:r>
      <w:ins w:id="109" w:author="delaRosaT" w:date="2018-03-08T14:46:00Z">
        <w:r w:rsidRPr="00BB797D">
          <w:t xml:space="preserve">However, an administration is considered as not being affected </w:t>
        </w:r>
      </w:ins>
      <w:r w:rsidRPr="00BB797D">
        <w:t xml:space="preserve">if at least one of the following </w:t>
      </w:r>
      <w:del w:id="110" w:author="delaRosaT" w:date="2018-03-08T14:46:00Z">
        <w:r w:rsidRPr="00BB797D" w:rsidDel="00F96F7F">
          <w:delText xml:space="preserve">three </w:delText>
        </w:r>
      </w:del>
      <w:r w:rsidRPr="00BB797D">
        <w:t xml:space="preserve">conditions is </w:t>
      </w:r>
      <w:del w:id="111" w:author="delaRosaT" w:date="2018-03-08T14:46:00Z">
        <w:r w:rsidRPr="00BB797D" w:rsidDel="00F96F7F">
          <w:delText xml:space="preserve">not </w:delText>
        </w:r>
      </w:del>
      <w:r w:rsidRPr="00BB797D">
        <w:t>satisfied:</w:t>
      </w:r>
    </w:p>
    <w:p w14:paraId="20E7E840" w14:textId="795C1F11" w:rsidR="004110A5" w:rsidRPr="00C15E38" w:rsidDel="00280552" w:rsidRDefault="004110A5" w:rsidP="004110A5">
      <w:pPr>
        <w:pStyle w:val="enumlev1"/>
        <w:rPr>
          <w:del w:id="112" w:author="delaRosaT" w:date="2018-03-08T14:50:00Z"/>
        </w:rPr>
      </w:pPr>
      <w:r w:rsidRPr="00BB797D">
        <w:t>2.1</w:t>
      </w:r>
      <w:r w:rsidRPr="00BB797D">
        <w:tab/>
        <w:t>the calculated</w:t>
      </w:r>
      <w:r w:rsidRPr="00BB797D">
        <w:rPr>
          <w:rStyle w:val="FootnoteReference"/>
          <w:szCs w:val="24"/>
        </w:rPr>
        <w:t>16</w:t>
      </w:r>
      <w:r w:rsidRPr="00BB797D">
        <w:t xml:space="preserve"> Earth-to-space single-entry carrier-to-interference (</w:t>
      </w:r>
      <w:r w:rsidRPr="00BB797D">
        <w:rPr>
          <w:i/>
          <w:iCs/>
        </w:rPr>
        <w:t>C</w:t>
      </w:r>
      <w:r w:rsidRPr="00BB797D">
        <w:t>/</w:t>
      </w:r>
      <w:r w:rsidRPr="00BB797D">
        <w:rPr>
          <w:i/>
          <w:iCs/>
        </w:rPr>
        <w:t>I</w:t>
      </w:r>
      <w:r w:rsidRPr="00BB797D">
        <w:t>)</w:t>
      </w:r>
      <w:r w:rsidRPr="00BB797D">
        <w:rPr>
          <w:i/>
          <w:iCs/>
          <w:vertAlign w:val="subscript"/>
        </w:rPr>
        <w:t>u</w:t>
      </w:r>
      <w:r w:rsidRPr="00BB797D">
        <w:t xml:space="preserve"> value at </w:t>
      </w:r>
      <w:r w:rsidRPr="00C15E38">
        <w:t>each test point associated with the allotment or assignment under consideration is greater than or equal to a reference value that is 30 dB, or (</w:t>
      </w:r>
      <w:r w:rsidRPr="00C15E38">
        <w:rPr>
          <w:i/>
          <w:iCs/>
        </w:rPr>
        <w:t>C</w:t>
      </w:r>
      <w:r w:rsidRPr="00C15E38">
        <w:t>/</w:t>
      </w:r>
      <w:r w:rsidRPr="00C15E38">
        <w:rPr>
          <w:i/>
          <w:iCs/>
        </w:rPr>
        <w:t>N</w:t>
      </w:r>
      <w:r w:rsidRPr="00C15E38">
        <w:t>)</w:t>
      </w:r>
      <w:r w:rsidRPr="00C15E38">
        <w:rPr>
          <w:i/>
          <w:iCs/>
          <w:vertAlign w:val="subscript"/>
        </w:rPr>
        <w:t>u</w:t>
      </w:r>
      <w:r w:rsidRPr="00C15E38">
        <w:t> + 9 dB</w:t>
      </w:r>
      <w:r w:rsidRPr="00C15E38">
        <w:rPr>
          <w:rStyle w:val="FootnoteReference"/>
          <w:szCs w:val="24"/>
        </w:rPr>
        <w:t>17</w:t>
      </w:r>
      <w:del w:id="113" w:author="editor" w:date="2019-03-04T13:20:00Z">
        <w:r w:rsidRPr="00C15E38" w:rsidDel="00C15E38">
          <w:delText>, or any already accepted Earth-to-space single-entry (</w:delText>
        </w:r>
        <w:r w:rsidRPr="00C15E38" w:rsidDel="00C15E38">
          <w:rPr>
            <w:i/>
            <w:iCs/>
          </w:rPr>
          <w:delText>C</w:delText>
        </w:r>
        <w:r w:rsidRPr="00C15E38" w:rsidDel="00C15E38">
          <w:delText>/</w:delText>
        </w:r>
        <w:r w:rsidRPr="00C15E38" w:rsidDel="00C15E38">
          <w:rPr>
            <w:i/>
            <w:iCs/>
          </w:rPr>
          <w:delText>I</w:delText>
        </w:r>
        <w:r w:rsidRPr="00C15E38" w:rsidDel="00C15E38">
          <w:delText>)</w:delText>
        </w:r>
        <w:r w:rsidRPr="00C15E38" w:rsidDel="00C15E38">
          <w:rPr>
            <w:i/>
            <w:iCs/>
            <w:vertAlign w:val="subscript"/>
          </w:rPr>
          <w:delText>u</w:delText>
        </w:r>
      </w:del>
      <w:del w:id="114" w:author="CPM Counsellor" w:date="2018-07-11T16:15:00Z">
        <w:r w:rsidRPr="00C15E38">
          <w:rPr>
            <w:position w:val="6"/>
            <w:sz w:val="18"/>
          </w:rPr>
          <w:delText>18</w:delText>
        </w:r>
      </w:del>
      <w:ins w:id="115" w:author="CPM Counsellor" w:date="2018-07-11T16:14:00Z">
        <w:r w:rsidRPr="00C15E38">
          <w:rPr>
            <w:rStyle w:val="FootnoteReference"/>
            <w:sz w:val="10"/>
            <w:szCs w:val="10"/>
          </w:rPr>
          <w:footnoteReference w:customMarkFollows="1" w:id="2"/>
          <w:t> </w:t>
        </w:r>
      </w:ins>
      <w:r w:rsidRPr="00C15E38">
        <w:t>, whichever is the lowest</w:t>
      </w:r>
      <w:del w:id="123" w:author="delaRosaT" w:date="2018-03-08T14:50:00Z">
        <w:r w:rsidRPr="00C15E38" w:rsidDel="00280552">
          <w:delText>;</w:delText>
        </w:r>
      </w:del>
      <w:ins w:id="124" w:author="delaRosaT" w:date="2018-03-08T14:50:00Z">
        <w:r w:rsidRPr="00C15E38">
          <w:t xml:space="preserve"> and</w:t>
        </w:r>
      </w:ins>
      <w:r w:rsidRPr="00C15E38">
        <w:t xml:space="preserve"> </w:t>
      </w:r>
    </w:p>
    <w:p w14:paraId="7BC5AA06" w14:textId="00C5030E" w:rsidR="004110A5" w:rsidRPr="00C15E38" w:rsidDel="00111D9E" w:rsidRDefault="004110A5" w:rsidP="004110A5">
      <w:pPr>
        <w:pStyle w:val="enumlev1"/>
        <w:rPr>
          <w:del w:id="125" w:author="PTB#6" w:date="2018-04-12T14:26:00Z"/>
        </w:rPr>
      </w:pPr>
      <w:del w:id="126" w:author="delaRosaT" w:date="2018-03-08T14:50:00Z">
        <w:r w:rsidRPr="00C15E38" w:rsidDel="00280552">
          <w:delText>2.2</w:delText>
        </w:r>
        <w:r w:rsidRPr="00C15E38" w:rsidDel="00280552">
          <w:tab/>
        </w:r>
      </w:del>
      <w:r w:rsidRPr="00C15E38">
        <w:t>the calculated</w:t>
      </w:r>
      <w:r w:rsidRPr="00C15E38">
        <w:rPr>
          <w:rStyle w:val="FootnoteReference"/>
          <w:szCs w:val="24"/>
        </w:rPr>
        <w:t>16</w:t>
      </w:r>
      <w:r w:rsidRPr="00C15E38">
        <w:t xml:space="preserve"> space-to-Earth single-entry (</w:t>
      </w:r>
      <w:r w:rsidRPr="00C15E38">
        <w:rPr>
          <w:i/>
          <w:iCs/>
        </w:rPr>
        <w:t>C</w:t>
      </w:r>
      <w:r w:rsidRPr="00C15E38">
        <w:t>/</w:t>
      </w:r>
      <w:r w:rsidRPr="00C15E38">
        <w:rPr>
          <w:i/>
          <w:iCs/>
        </w:rPr>
        <w:t>I</w:t>
      </w:r>
      <w:r w:rsidRPr="00C15E38">
        <w:t>)</w:t>
      </w:r>
      <w:r w:rsidRPr="00C15E38">
        <w:rPr>
          <w:i/>
          <w:iCs/>
          <w:vertAlign w:val="subscript"/>
        </w:rPr>
        <w:t>d</w:t>
      </w:r>
      <w:r w:rsidRPr="00C15E38">
        <w:t xml:space="preserve"> value everywhere within the service area of the allotment or assignment under consideration is greater than or equal to a reference value</w:t>
      </w:r>
      <w:r w:rsidRPr="00C15E38">
        <w:rPr>
          <w:rStyle w:val="FootnoteReference"/>
          <w:szCs w:val="24"/>
        </w:rPr>
        <w:t>19</w:t>
      </w:r>
      <w:r w:rsidRPr="00C15E38">
        <w:t xml:space="preserve"> that is 26.65 dB, or (</w:t>
      </w:r>
      <w:r w:rsidRPr="00C15E38">
        <w:rPr>
          <w:i/>
          <w:iCs/>
        </w:rPr>
        <w:t>C</w:t>
      </w:r>
      <w:r w:rsidRPr="00C15E38">
        <w:t>/</w:t>
      </w:r>
      <w:r w:rsidRPr="00C15E38">
        <w:rPr>
          <w:i/>
          <w:iCs/>
        </w:rPr>
        <w:t>N</w:t>
      </w:r>
      <w:r w:rsidRPr="00C15E38">
        <w:t>)</w:t>
      </w:r>
      <w:r w:rsidRPr="00C15E38">
        <w:rPr>
          <w:i/>
          <w:iCs/>
          <w:vertAlign w:val="subscript"/>
        </w:rPr>
        <w:t>d</w:t>
      </w:r>
      <w:r w:rsidRPr="00C15E38">
        <w:t> + 11.65 dB</w:t>
      </w:r>
      <w:r w:rsidRPr="00C15E38">
        <w:rPr>
          <w:rStyle w:val="FootnoteReference"/>
          <w:szCs w:val="24"/>
        </w:rPr>
        <w:t>20</w:t>
      </w:r>
      <w:del w:id="127" w:author="editor" w:date="2019-03-04T13:21:00Z">
        <w:r w:rsidRPr="00C15E38" w:rsidDel="00C15E38">
          <w:delText>, or any already accepted space-to-Earth single-entry (</w:delText>
        </w:r>
        <w:r w:rsidRPr="00C15E38" w:rsidDel="00C15E38">
          <w:rPr>
            <w:i/>
            <w:iCs/>
          </w:rPr>
          <w:delText>C</w:delText>
        </w:r>
        <w:r w:rsidRPr="00C15E38" w:rsidDel="00C15E38">
          <w:delText>/</w:delText>
        </w:r>
        <w:r w:rsidRPr="00C15E38" w:rsidDel="00C15E38">
          <w:rPr>
            <w:i/>
            <w:iCs/>
          </w:rPr>
          <w:delText>I</w:delText>
        </w:r>
        <w:r w:rsidRPr="00C15E38" w:rsidDel="00C15E38">
          <w:delText>)</w:delText>
        </w:r>
        <w:r w:rsidRPr="00C15E38" w:rsidDel="00C15E38">
          <w:rPr>
            <w:i/>
            <w:iCs/>
            <w:vertAlign w:val="subscript"/>
          </w:rPr>
          <w:delText>d</w:delText>
        </w:r>
        <w:r w:rsidRPr="00C15E38" w:rsidDel="00C15E38">
          <w:delText xml:space="preserve"> value</w:delText>
        </w:r>
      </w:del>
      <w:r w:rsidRPr="00C15E38">
        <w:t>, whichever is the lowest</w:t>
      </w:r>
      <w:del w:id="128" w:author="mendas zeljko" w:date="2018-04-08T16:11:00Z">
        <w:r w:rsidRPr="00C15E38" w:rsidDel="00987767">
          <w:delText>;</w:delText>
        </w:r>
      </w:del>
      <w:ins w:id="129" w:author="mendas zeljko" w:date="2018-04-08T16:11:00Z">
        <w:r w:rsidRPr="00C15E38">
          <w:t xml:space="preserve"> and</w:t>
        </w:r>
      </w:ins>
      <w:ins w:id="130" w:author="PTB#6" w:date="2018-04-12T14:26:00Z">
        <w:r w:rsidRPr="00C15E38">
          <w:t xml:space="preserve"> </w:t>
        </w:r>
      </w:ins>
    </w:p>
    <w:p w14:paraId="6918B305" w14:textId="77777777" w:rsidR="004110A5" w:rsidRPr="00BB797D" w:rsidRDefault="004110A5" w:rsidP="004110A5">
      <w:pPr>
        <w:pStyle w:val="enumlev1"/>
      </w:pPr>
      <w:del w:id="131" w:author="mendas zeljko" w:date="2018-04-08T16:11:00Z">
        <w:r w:rsidRPr="00C15E38" w:rsidDel="00987767">
          <w:delText>2.3</w:delText>
        </w:r>
      </w:del>
      <w:del w:id="132" w:author="PTB#6" w:date="2018-04-12T14:26:00Z">
        <w:r w:rsidRPr="00C15E38" w:rsidDel="00111D9E">
          <w:tab/>
        </w:r>
      </w:del>
      <w:r w:rsidRPr="00C15E38">
        <w:t>the calculated</w:t>
      </w:r>
      <w:r w:rsidRPr="00C15E38">
        <w:rPr>
          <w:rStyle w:val="FootnoteReference"/>
          <w:szCs w:val="24"/>
        </w:rPr>
        <w:t>16</w:t>
      </w:r>
      <w:r w:rsidRPr="00C15E38">
        <w:t xml:space="preserve"> overall aggregate (</w:t>
      </w:r>
      <w:r w:rsidRPr="00C15E38">
        <w:rPr>
          <w:i/>
          <w:iCs/>
        </w:rPr>
        <w:t>C</w:t>
      </w:r>
      <w:r w:rsidRPr="00C15E38">
        <w:t>/</w:t>
      </w:r>
      <w:r w:rsidRPr="00C15E38">
        <w:rPr>
          <w:i/>
          <w:iCs/>
        </w:rPr>
        <w:t>I</w:t>
      </w:r>
      <w:r w:rsidRPr="00C15E38">
        <w:t>)</w:t>
      </w:r>
      <w:proofErr w:type="spellStart"/>
      <w:r w:rsidRPr="00C15E38">
        <w:rPr>
          <w:i/>
          <w:iCs/>
          <w:vertAlign w:val="subscript"/>
        </w:rPr>
        <w:t>agg</w:t>
      </w:r>
      <w:proofErr w:type="spellEnd"/>
      <w:r w:rsidRPr="00C15E38">
        <w:t xml:space="preserve"> value at each test point associated with the</w:t>
      </w:r>
      <w:r w:rsidRPr="00BB797D">
        <w:t xml:space="preserve"> allotment or assignment under consideration, is greater tha</w:t>
      </w:r>
      <w:bookmarkStart w:id="133" w:name="_GoBack"/>
      <w:bookmarkEnd w:id="133"/>
      <w:r w:rsidRPr="00BB797D">
        <w:t>n or equal to a reference value that is 21 dB, or (</w:t>
      </w:r>
      <w:r w:rsidRPr="00BB797D">
        <w:rPr>
          <w:i/>
          <w:iCs/>
        </w:rPr>
        <w:t>C/N</w:t>
      </w:r>
      <w:r w:rsidRPr="00BB797D">
        <w:t>)</w:t>
      </w:r>
      <w:r w:rsidRPr="00BB797D">
        <w:rPr>
          <w:i/>
          <w:iCs/>
          <w:vertAlign w:val="subscript"/>
        </w:rPr>
        <w:t>t</w:t>
      </w:r>
      <w:r w:rsidRPr="00BB797D">
        <w:t> + 7 dB</w:t>
      </w:r>
      <w:r w:rsidRPr="00BB797D">
        <w:rPr>
          <w:rStyle w:val="FootnoteReference"/>
          <w:szCs w:val="24"/>
        </w:rPr>
        <w:t>21</w:t>
      </w:r>
      <w:r w:rsidRPr="00BB797D">
        <w:t>, or any already accepted overall aggregate (</w:t>
      </w:r>
      <w:r w:rsidRPr="00BB797D">
        <w:rPr>
          <w:i/>
          <w:iCs/>
        </w:rPr>
        <w:t>C</w:t>
      </w:r>
      <w:r w:rsidRPr="00BB797D">
        <w:t>/</w:t>
      </w:r>
      <w:r w:rsidRPr="00BB797D">
        <w:rPr>
          <w:i/>
          <w:iCs/>
        </w:rPr>
        <w:t>I</w:t>
      </w:r>
      <w:r w:rsidRPr="00BB797D">
        <w:t>)</w:t>
      </w:r>
      <w:proofErr w:type="spellStart"/>
      <w:r w:rsidRPr="00BB797D">
        <w:rPr>
          <w:i/>
          <w:iCs/>
          <w:vertAlign w:val="subscript"/>
        </w:rPr>
        <w:t>agg</w:t>
      </w:r>
      <w:proofErr w:type="spellEnd"/>
      <w:r w:rsidRPr="00BB797D">
        <w:t xml:space="preserve"> value, whichever is the lowest, with a tolerance of 0.25 dB</w:t>
      </w:r>
      <w:r w:rsidRPr="00BB797D">
        <w:rPr>
          <w:rStyle w:val="FootnoteReference"/>
          <w:szCs w:val="24"/>
        </w:rPr>
        <w:t>22</w:t>
      </w:r>
      <w:r w:rsidRPr="00BB797D">
        <w:t xml:space="preserve"> in the case of </w:t>
      </w:r>
      <w:r w:rsidRPr="00BB797D">
        <w:lastRenderedPageBreak/>
        <w:t>assignments not stemming from the conversion of an allotment into an assignment without modification, or when the modification is within the envelope characteristics of the initial allotment.</w:t>
      </w:r>
    </w:p>
    <w:p w14:paraId="7398B6FB" w14:textId="77777777" w:rsidR="004110A5" w:rsidRPr="00BB797D" w:rsidRDefault="004110A5" w:rsidP="004110A5">
      <w:pPr>
        <w:pStyle w:val="enumlev1"/>
      </w:pPr>
      <w:ins w:id="134" w:author="TS" w:date="2017-11-15T09:45:00Z">
        <w:r w:rsidRPr="00BB797D">
          <w:t>2.</w:t>
        </w:r>
      </w:ins>
      <w:ins w:id="135" w:author="mendas zeljko" w:date="2018-04-08T16:11:00Z">
        <w:r w:rsidRPr="00BB797D">
          <w:t>2</w:t>
        </w:r>
      </w:ins>
      <w:ins w:id="136" w:author="TS" w:date="2017-11-15T09:45:00Z">
        <w:r w:rsidRPr="00BB797D">
          <w:tab/>
          <w:t xml:space="preserve">in the 4 500-4 800 MHz (space-to-Earth) </w:t>
        </w:r>
      </w:ins>
      <w:ins w:id="137" w:author="Malaguti, Nelson" w:date="2018-09-05T12:14:00Z">
        <w:r w:rsidRPr="00BB797D">
          <w:t>frequency band,</w:t>
        </w:r>
      </w:ins>
      <w:ins w:id="138" w:author="TS" w:date="2017-11-15T09:45:00Z">
        <w:r w:rsidRPr="00BB797D">
          <w:t xml:space="preserve"> the </w:t>
        </w:r>
        <w:proofErr w:type="spellStart"/>
        <w:r w:rsidRPr="00BB797D">
          <w:t>pfd</w:t>
        </w:r>
        <w:proofErr w:type="spellEnd"/>
        <w:r w:rsidRPr="00BB797D">
          <w:t xml:space="preserve"> produced under assumed free-space propagation conditions does not exceed the threshold values shown below, anywhere within the service area of the </w:t>
        </w:r>
      </w:ins>
      <w:ins w:id="139" w:author="CPG" w:date="2018-06-26T10:40:00Z">
        <w:r w:rsidRPr="00BB797D">
          <w:rPr>
            <w:iCs/>
          </w:rPr>
          <w:t>allotment or assignment under consideration</w:t>
        </w:r>
      </w:ins>
      <w:ins w:id="140" w:author="NOR" w:date="2018-04-25T17:35:00Z">
        <w:r w:rsidRPr="00BB797D">
          <w:t>:</w:t>
        </w:r>
      </w:ins>
    </w:p>
    <w:p w14:paraId="44B0B82A" w14:textId="77777777" w:rsidR="004110A5" w:rsidRPr="00BB797D" w:rsidRDefault="004110A5" w:rsidP="004110A5">
      <w:pPr>
        <w:rPr>
          <w:ins w:id="141" w:author="TS" w:date="2017-11-15T09:45:00Z"/>
        </w:rPr>
      </w:pPr>
    </w:p>
    <w:tbl>
      <w:tblPr>
        <w:tblW w:w="0" w:type="auto"/>
        <w:jc w:val="right"/>
        <w:tblLook w:val="00A0" w:firstRow="1" w:lastRow="0" w:firstColumn="1" w:lastColumn="0" w:noHBand="0" w:noVBand="0"/>
      </w:tblPr>
      <w:tblGrid>
        <w:gridCol w:w="709"/>
        <w:gridCol w:w="425"/>
        <w:gridCol w:w="426"/>
        <w:gridCol w:w="425"/>
        <w:gridCol w:w="850"/>
        <w:gridCol w:w="3939"/>
        <w:gridCol w:w="1731"/>
      </w:tblGrid>
      <w:tr w:rsidR="004110A5" w:rsidRPr="00BB797D" w14:paraId="50BD63E6" w14:textId="77777777" w:rsidTr="000B7E2A">
        <w:trPr>
          <w:trHeight w:val="279"/>
          <w:jc w:val="right"/>
          <w:ins w:id="142" w:author="TS" w:date="2017-11-15T09:45:00Z"/>
        </w:trPr>
        <w:tc>
          <w:tcPr>
            <w:tcW w:w="709" w:type="dxa"/>
          </w:tcPr>
          <w:p w14:paraId="4A95FC33" w14:textId="77777777" w:rsidR="004110A5" w:rsidRPr="00BB797D" w:rsidRDefault="004110A5" w:rsidP="000B7E2A">
            <w:pPr>
              <w:pStyle w:val="Tabletext"/>
              <w:jc w:val="center"/>
              <w:rPr>
                <w:ins w:id="143" w:author="TS" w:date="2017-11-15T09:45:00Z"/>
              </w:rPr>
            </w:pPr>
          </w:p>
        </w:tc>
        <w:tc>
          <w:tcPr>
            <w:tcW w:w="425" w:type="dxa"/>
          </w:tcPr>
          <w:p w14:paraId="76F8FB4E" w14:textId="77777777" w:rsidR="004110A5" w:rsidRPr="00BB797D" w:rsidRDefault="004110A5" w:rsidP="000B7E2A">
            <w:pPr>
              <w:pStyle w:val="Tabletext"/>
              <w:jc w:val="center"/>
              <w:rPr>
                <w:ins w:id="144" w:author="TS" w:date="2017-11-15T09:45:00Z"/>
              </w:rPr>
            </w:pPr>
          </w:p>
        </w:tc>
        <w:tc>
          <w:tcPr>
            <w:tcW w:w="426" w:type="dxa"/>
          </w:tcPr>
          <w:p w14:paraId="48CDC3D1" w14:textId="77777777" w:rsidR="004110A5" w:rsidRPr="00BB797D" w:rsidRDefault="004110A5" w:rsidP="000B7E2A">
            <w:pPr>
              <w:pStyle w:val="Tabletext"/>
              <w:jc w:val="center"/>
              <w:rPr>
                <w:ins w:id="145" w:author="TS" w:date="2017-11-15T09:45:00Z"/>
              </w:rPr>
            </w:pPr>
            <w:ins w:id="146" w:author="TS" w:date="2017-11-15T09:45:00Z">
              <w:r w:rsidRPr="00BB797D">
                <w:t>θ</w:t>
              </w:r>
            </w:ins>
          </w:p>
        </w:tc>
        <w:tc>
          <w:tcPr>
            <w:tcW w:w="425" w:type="dxa"/>
          </w:tcPr>
          <w:p w14:paraId="18DDF2BC" w14:textId="77777777" w:rsidR="004110A5" w:rsidRPr="00BB797D" w:rsidRDefault="004110A5" w:rsidP="000B7E2A">
            <w:pPr>
              <w:pStyle w:val="Tabletext"/>
              <w:jc w:val="center"/>
              <w:rPr>
                <w:ins w:id="147" w:author="TS" w:date="2017-11-15T09:45:00Z"/>
              </w:rPr>
            </w:pPr>
            <w:ins w:id="148" w:author="TS" w:date="2017-11-15T09:45:00Z">
              <w:r w:rsidRPr="00BB797D">
                <w:t>≤</w:t>
              </w:r>
            </w:ins>
          </w:p>
        </w:tc>
        <w:tc>
          <w:tcPr>
            <w:tcW w:w="850" w:type="dxa"/>
          </w:tcPr>
          <w:p w14:paraId="15B5C68E" w14:textId="77777777" w:rsidR="004110A5" w:rsidRPr="00BB797D" w:rsidRDefault="004110A5" w:rsidP="000B7E2A">
            <w:pPr>
              <w:pStyle w:val="Tabletext"/>
              <w:jc w:val="center"/>
              <w:rPr>
                <w:ins w:id="149" w:author="TS" w:date="2017-11-15T09:45:00Z"/>
              </w:rPr>
            </w:pPr>
            <w:ins w:id="150" w:author="TS" w:date="2017-11-15T09:45:00Z">
              <w:r w:rsidRPr="00BB797D">
                <w:t>0.09</w:t>
              </w:r>
            </w:ins>
          </w:p>
        </w:tc>
        <w:tc>
          <w:tcPr>
            <w:tcW w:w="3939" w:type="dxa"/>
          </w:tcPr>
          <w:p w14:paraId="798EE829" w14:textId="77777777" w:rsidR="004110A5" w:rsidRPr="00BB797D" w:rsidRDefault="004110A5" w:rsidP="000B7E2A">
            <w:pPr>
              <w:pStyle w:val="Tabletext"/>
              <w:jc w:val="center"/>
              <w:rPr>
                <w:ins w:id="151" w:author="TS" w:date="2017-11-15T09:45:00Z"/>
              </w:rPr>
            </w:pPr>
            <w:ins w:id="152" w:author="TS" w:date="2017-11-15T09:45:00Z">
              <w:r w:rsidRPr="00BB797D">
                <w:t>−243.5</w:t>
              </w:r>
            </w:ins>
          </w:p>
        </w:tc>
        <w:tc>
          <w:tcPr>
            <w:tcW w:w="1731" w:type="dxa"/>
          </w:tcPr>
          <w:p w14:paraId="7A6D5E08" w14:textId="77777777" w:rsidR="004110A5" w:rsidRPr="00BB797D" w:rsidRDefault="004110A5" w:rsidP="000B7E2A">
            <w:pPr>
              <w:pStyle w:val="Tabletext"/>
              <w:jc w:val="center"/>
              <w:rPr>
                <w:ins w:id="153" w:author="TS" w:date="2017-11-15T09:45:00Z"/>
              </w:rPr>
            </w:pPr>
            <w:ins w:id="154" w:author="- ITU -" w:date="2018-07-12T10:34:00Z">
              <w:r w:rsidRPr="00BB797D">
                <w:t>dB(W/(m</w:t>
              </w:r>
              <w:r w:rsidRPr="00BB797D">
                <w:rPr>
                  <w:vertAlign w:val="superscript"/>
                </w:rPr>
                <w:t>2</w:t>
              </w:r>
            </w:ins>
            <w:ins w:id="155" w:author="Ali, Kim" w:date="2018-07-24T12:06:00Z">
              <w:r w:rsidRPr="00BB797D">
                <w:t> </w:t>
              </w:r>
            </w:ins>
            <w:ins w:id="156" w:author="- ITU -" w:date="2018-07-12T10:34:00Z">
              <w:r w:rsidRPr="00BB797D">
                <w:t>∙</w:t>
              </w:r>
            </w:ins>
            <w:ins w:id="157" w:author="Ali, Kim" w:date="2018-07-24T12:06:00Z">
              <w:r w:rsidRPr="00BB797D">
                <w:t> </w:t>
              </w:r>
            </w:ins>
            <w:ins w:id="158" w:author="- ITU -" w:date="2018-07-12T10:34:00Z">
              <w:r w:rsidRPr="00BB797D">
                <w:t>Hz))</w:t>
              </w:r>
            </w:ins>
          </w:p>
        </w:tc>
      </w:tr>
      <w:tr w:rsidR="004110A5" w:rsidRPr="00BB797D" w14:paraId="565C5ED8" w14:textId="77777777" w:rsidTr="000B7E2A">
        <w:trPr>
          <w:trHeight w:val="314"/>
          <w:jc w:val="right"/>
          <w:ins w:id="159" w:author="TS" w:date="2017-11-15T09:45:00Z"/>
        </w:trPr>
        <w:tc>
          <w:tcPr>
            <w:tcW w:w="709" w:type="dxa"/>
          </w:tcPr>
          <w:p w14:paraId="0CAE464D" w14:textId="77777777" w:rsidR="004110A5" w:rsidRPr="00BB797D" w:rsidRDefault="004110A5" w:rsidP="000B7E2A">
            <w:pPr>
              <w:pStyle w:val="Tabletext"/>
              <w:jc w:val="center"/>
              <w:rPr>
                <w:ins w:id="160" w:author="TS" w:date="2017-11-15T09:45:00Z"/>
              </w:rPr>
            </w:pPr>
            <w:ins w:id="161" w:author="TS" w:date="2017-11-15T09:45:00Z">
              <w:r w:rsidRPr="00BB797D">
                <w:t>0.09</w:t>
              </w:r>
            </w:ins>
          </w:p>
        </w:tc>
        <w:tc>
          <w:tcPr>
            <w:tcW w:w="425" w:type="dxa"/>
          </w:tcPr>
          <w:p w14:paraId="14CB9FFD" w14:textId="77777777" w:rsidR="004110A5" w:rsidRPr="00BB797D" w:rsidRDefault="004110A5" w:rsidP="000B7E2A">
            <w:pPr>
              <w:pStyle w:val="Tabletext"/>
              <w:jc w:val="center"/>
              <w:rPr>
                <w:ins w:id="162" w:author="TS" w:date="2017-11-15T09:45:00Z"/>
              </w:rPr>
            </w:pPr>
            <w:ins w:id="163" w:author="TS" w:date="2017-11-15T09:45:00Z">
              <w:r w:rsidRPr="00BB797D">
                <w:t>&lt;</w:t>
              </w:r>
            </w:ins>
          </w:p>
        </w:tc>
        <w:tc>
          <w:tcPr>
            <w:tcW w:w="426" w:type="dxa"/>
          </w:tcPr>
          <w:p w14:paraId="62C5603C" w14:textId="77777777" w:rsidR="004110A5" w:rsidRPr="00BB797D" w:rsidRDefault="004110A5" w:rsidP="000B7E2A">
            <w:pPr>
              <w:pStyle w:val="Tabletext"/>
              <w:jc w:val="center"/>
              <w:rPr>
                <w:ins w:id="164" w:author="TS" w:date="2017-11-15T09:45:00Z"/>
              </w:rPr>
            </w:pPr>
            <w:ins w:id="165" w:author="TS" w:date="2017-11-15T09:45:00Z">
              <w:r w:rsidRPr="00BB797D">
                <w:t>θ</w:t>
              </w:r>
            </w:ins>
          </w:p>
        </w:tc>
        <w:tc>
          <w:tcPr>
            <w:tcW w:w="425" w:type="dxa"/>
          </w:tcPr>
          <w:p w14:paraId="4909C7E5" w14:textId="77777777" w:rsidR="004110A5" w:rsidRPr="00BB797D" w:rsidRDefault="004110A5" w:rsidP="000B7E2A">
            <w:pPr>
              <w:pStyle w:val="Tabletext"/>
              <w:jc w:val="center"/>
              <w:rPr>
                <w:ins w:id="166" w:author="TS" w:date="2017-11-15T09:45:00Z"/>
              </w:rPr>
            </w:pPr>
            <w:ins w:id="167" w:author="TS" w:date="2017-11-15T09:45:00Z">
              <w:r w:rsidRPr="00BB797D">
                <w:t>≤</w:t>
              </w:r>
            </w:ins>
          </w:p>
        </w:tc>
        <w:tc>
          <w:tcPr>
            <w:tcW w:w="850" w:type="dxa"/>
          </w:tcPr>
          <w:p w14:paraId="17467DD3" w14:textId="77777777" w:rsidR="004110A5" w:rsidRPr="00BB797D" w:rsidRDefault="004110A5" w:rsidP="000B7E2A">
            <w:pPr>
              <w:pStyle w:val="Tabletext"/>
              <w:jc w:val="center"/>
              <w:rPr>
                <w:ins w:id="168" w:author="TS" w:date="2017-11-15T09:45:00Z"/>
              </w:rPr>
            </w:pPr>
            <w:ins w:id="169" w:author="TS" w:date="2017-11-15T09:45:00Z">
              <w:r w:rsidRPr="00BB797D">
                <w:t>3</w:t>
              </w:r>
            </w:ins>
          </w:p>
        </w:tc>
        <w:tc>
          <w:tcPr>
            <w:tcW w:w="3939" w:type="dxa"/>
          </w:tcPr>
          <w:p w14:paraId="0655D522" w14:textId="77777777" w:rsidR="004110A5" w:rsidRPr="00BB797D" w:rsidRDefault="004110A5" w:rsidP="000B7E2A">
            <w:pPr>
              <w:pStyle w:val="Tabletext"/>
              <w:jc w:val="center"/>
              <w:rPr>
                <w:ins w:id="170" w:author="TS" w:date="2017-11-15T09:45:00Z"/>
              </w:rPr>
            </w:pPr>
            <w:ins w:id="171" w:author="TS" w:date="2017-11-15T09:45:00Z">
              <w:r w:rsidRPr="00BB797D">
                <w:t>−243.5 + 20log(θ/0.09)</w:t>
              </w:r>
            </w:ins>
          </w:p>
        </w:tc>
        <w:tc>
          <w:tcPr>
            <w:tcW w:w="1731" w:type="dxa"/>
          </w:tcPr>
          <w:p w14:paraId="25DE25C9" w14:textId="77777777" w:rsidR="004110A5" w:rsidRPr="00BB797D" w:rsidRDefault="004110A5" w:rsidP="000B7E2A">
            <w:pPr>
              <w:pStyle w:val="Tabletext"/>
              <w:jc w:val="center"/>
              <w:rPr>
                <w:ins w:id="172" w:author="TS" w:date="2017-11-15T09:45:00Z"/>
              </w:rPr>
            </w:pPr>
            <w:ins w:id="173" w:author="- ITU -" w:date="2018-07-12T10:35:00Z">
              <w:r w:rsidRPr="00BB797D">
                <w:t>dB(W/(m</w:t>
              </w:r>
              <w:r w:rsidRPr="00BB797D">
                <w:rPr>
                  <w:vertAlign w:val="superscript"/>
                </w:rPr>
                <w:t>2</w:t>
              </w:r>
            </w:ins>
            <w:ins w:id="174" w:author="Ali, Kim" w:date="2018-07-24T12:06:00Z">
              <w:r w:rsidRPr="00BB797D">
                <w:t> </w:t>
              </w:r>
            </w:ins>
            <w:ins w:id="175" w:author="- ITU -" w:date="2018-07-12T10:35:00Z">
              <w:r w:rsidRPr="00BB797D">
                <w:t>∙</w:t>
              </w:r>
            </w:ins>
            <w:ins w:id="176" w:author="Ali, Kim" w:date="2018-07-24T12:06:00Z">
              <w:r w:rsidRPr="00BB797D">
                <w:t> </w:t>
              </w:r>
            </w:ins>
            <w:ins w:id="177" w:author="- ITU -" w:date="2018-07-12T10:35:00Z">
              <w:r w:rsidRPr="00BB797D">
                <w:t>Hz))</w:t>
              </w:r>
            </w:ins>
          </w:p>
        </w:tc>
      </w:tr>
      <w:tr w:rsidR="004110A5" w:rsidRPr="00BB797D" w14:paraId="2BA4C33F" w14:textId="77777777" w:rsidTr="000B7E2A">
        <w:trPr>
          <w:trHeight w:val="205"/>
          <w:jc w:val="right"/>
          <w:ins w:id="178" w:author="TS" w:date="2017-11-15T09:45:00Z"/>
        </w:trPr>
        <w:tc>
          <w:tcPr>
            <w:tcW w:w="709" w:type="dxa"/>
          </w:tcPr>
          <w:p w14:paraId="30AF619B" w14:textId="77777777" w:rsidR="004110A5" w:rsidRPr="00BB797D" w:rsidRDefault="004110A5" w:rsidP="000B7E2A">
            <w:pPr>
              <w:pStyle w:val="Tabletext"/>
              <w:jc w:val="center"/>
              <w:rPr>
                <w:ins w:id="179" w:author="TS" w:date="2017-11-15T09:45:00Z"/>
              </w:rPr>
            </w:pPr>
            <w:ins w:id="180" w:author="TS" w:date="2017-11-15T09:45:00Z">
              <w:r w:rsidRPr="00BB797D">
                <w:t>3</w:t>
              </w:r>
            </w:ins>
          </w:p>
        </w:tc>
        <w:tc>
          <w:tcPr>
            <w:tcW w:w="425" w:type="dxa"/>
          </w:tcPr>
          <w:p w14:paraId="534048AE" w14:textId="77777777" w:rsidR="004110A5" w:rsidRPr="00BB797D" w:rsidRDefault="004110A5" w:rsidP="000B7E2A">
            <w:pPr>
              <w:pStyle w:val="Tabletext"/>
              <w:jc w:val="center"/>
              <w:rPr>
                <w:ins w:id="181" w:author="TS" w:date="2017-11-15T09:45:00Z"/>
              </w:rPr>
            </w:pPr>
            <w:ins w:id="182" w:author="TS" w:date="2017-11-15T09:45:00Z">
              <w:r w:rsidRPr="00BB797D">
                <w:t>&lt;</w:t>
              </w:r>
            </w:ins>
          </w:p>
        </w:tc>
        <w:tc>
          <w:tcPr>
            <w:tcW w:w="426" w:type="dxa"/>
          </w:tcPr>
          <w:p w14:paraId="64311F17" w14:textId="77777777" w:rsidR="004110A5" w:rsidRPr="00BB797D" w:rsidRDefault="004110A5" w:rsidP="000B7E2A">
            <w:pPr>
              <w:pStyle w:val="Tabletext"/>
              <w:jc w:val="center"/>
              <w:rPr>
                <w:ins w:id="183" w:author="TS" w:date="2017-11-15T09:45:00Z"/>
              </w:rPr>
            </w:pPr>
            <w:ins w:id="184" w:author="TS" w:date="2017-11-15T09:45:00Z">
              <w:r w:rsidRPr="00BB797D">
                <w:t>θ</w:t>
              </w:r>
            </w:ins>
          </w:p>
        </w:tc>
        <w:tc>
          <w:tcPr>
            <w:tcW w:w="425" w:type="dxa"/>
          </w:tcPr>
          <w:p w14:paraId="4B829410" w14:textId="77777777" w:rsidR="004110A5" w:rsidRPr="00BB797D" w:rsidRDefault="004110A5" w:rsidP="000B7E2A">
            <w:pPr>
              <w:pStyle w:val="Tabletext"/>
              <w:jc w:val="center"/>
              <w:rPr>
                <w:ins w:id="185" w:author="TS" w:date="2017-11-15T09:45:00Z"/>
              </w:rPr>
            </w:pPr>
            <w:ins w:id="186" w:author="TS" w:date="2017-11-15T09:45:00Z">
              <w:r w:rsidRPr="00BB797D">
                <w:t>≤</w:t>
              </w:r>
            </w:ins>
          </w:p>
        </w:tc>
        <w:tc>
          <w:tcPr>
            <w:tcW w:w="850" w:type="dxa"/>
          </w:tcPr>
          <w:p w14:paraId="6B771A6D" w14:textId="77777777" w:rsidR="004110A5" w:rsidRPr="00BB797D" w:rsidRDefault="004110A5" w:rsidP="000B7E2A">
            <w:pPr>
              <w:pStyle w:val="Tabletext"/>
              <w:jc w:val="center"/>
              <w:rPr>
                <w:ins w:id="187" w:author="TS" w:date="2017-11-15T09:45:00Z"/>
              </w:rPr>
            </w:pPr>
            <w:ins w:id="188" w:author="TS" w:date="2017-11-15T09:45:00Z">
              <w:r w:rsidRPr="00BB797D">
                <w:t>5.5</w:t>
              </w:r>
            </w:ins>
          </w:p>
        </w:tc>
        <w:tc>
          <w:tcPr>
            <w:tcW w:w="3939" w:type="dxa"/>
          </w:tcPr>
          <w:p w14:paraId="533DC806" w14:textId="77777777" w:rsidR="004110A5" w:rsidRPr="00BB797D" w:rsidRDefault="004110A5" w:rsidP="000B7E2A">
            <w:pPr>
              <w:pStyle w:val="Tabletext"/>
              <w:jc w:val="center"/>
              <w:rPr>
                <w:ins w:id="189" w:author="TS" w:date="2017-11-15T09:45:00Z"/>
              </w:rPr>
            </w:pPr>
            <w:ins w:id="190" w:author="TS" w:date="2017-11-15T09:45:00Z">
              <w:r w:rsidRPr="00BB797D">
                <w:t>−219.8 + 0.75 ∙ θ</w:t>
              </w:r>
              <w:r w:rsidRPr="00BB797D">
                <w:rPr>
                  <w:vertAlign w:val="superscript"/>
                </w:rPr>
                <w:t>2</w:t>
              </w:r>
            </w:ins>
          </w:p>
        </w:tc>
        <w:tc>
          <w:tcPr>
            <w:tcW w:w="1731" w:type="dxa"/>
          </w:tcPr>
          <w:p w14:paraId="042F74E9" w14:textId="77777777" w:rsidR="004110A5" w:rsidRPr="00BB797D" w:rsidRDefault="004110A5" w:rsidP="000B7E2A">
            <w:pPr>
              <w:pStyle w:val="Tabletext"/>
              <w:jc w:val="center"/>
              <w:rPr>
                <w:ins w:id="191" w:author="TS" w:date="2017-11-15T09:45:00Z"/>
              </w:rPr>
            </w:pPr>
            <w:ins w:id="192" w:author="- ITU -" w:date="2018-07-12T10:35:00Z">
              <w:r w:rsidRPr="00BB797D">
                <w:t>dB(W/(m</w:t>
              </w:r>
              <w:r w:rsidRPr="00BB797D">
                <w:rPr>
                  <w:vertAlign w:val="superscript"/>
                </w:rPr>
                <w:t>2</w:t>
              </w:r>
            </w:ins>
            <w:ins w:id="193" w:author="Ali, Kim" w:date="2018-07-24T12:06:00Z">
              <w:r w:rsidRPr="00BB797D">
                <w:t> </w:t>
              </w:r>
            </w:ins>
            <w:ins w:id="194" w:author="- ITU -" w:date="2018-07-12T10:35:00Z">
              <w:r w:rsidRPr="00BB797D">
                <w:t>∙</w:t>
              </w:r>
            </w:ins>
            <w:ins w:id="195" w:author="Ali, Kim" w:date="2018-07-24T12:06:00Z">
              <w:r w:rsidRPr="00BB797D">
                <w:t> </w:t>
              </w:r>
            </w:ins>
            <w:ins w:id="196" w:author="- ITU -" w:date="2018-07-12T10:35:00Z">
              <w:r w:rsidRPr="00BB797D">
                <w:t>Hz))</w:t>
              </w:r>
            </w:ins>
          </w:p>
        </w:tc>
      </w:tr>
      <w:tr w:rsidR="004110A5" w:rsidRPr="00BB797D" w14:paraId="0FAB78E4" w14:textId="77777777" w:rsidTr="000B7E2A">
        <w:trPr>
          <w:trHeight w:val="226"/>
          <w:jc w:val="right"/>
          <w:ins w:id="197" w:author="TS" w:date="2017-11-15T09:45:00Z"/>
        </w:trPr>
        <w:tc>
          <w:tcPr>
            <w:tcW w:w="709" w:type="dxa"/>
          </w:tcPr>
          <w:p w14:paraId="6AE30EFE" w14:textId="77777777" w:rsidR="004110A5" w:rsidRPr="00BB797D" w:rsidRDefault="004110A5" w:rsidP="000B7E2A">
            <w:pPr>
              <w:pStyle w:val="Tabletext"/>
              <w:jc w:val="center"/>
              <w:rPr>
                <w:ins w:id="198" w:author="TS" w:date="2017-11-15T09:45:00Z"/>
              </w:rPr>
            </w:pPr>
            <w:ins w:id="199" w:author="TS" w:date="2017-11-15T09:45:00Z">
              <w:r w:rsidRPr="00BB797D">
                <w:t>5.5</w:t>
              </w:r>
            </w:ins>
          </w:p>
        </w:tc>
        <w:tc>
          <w:tcPr>
            <w:tcW w:w="425" w:type="dxa"/>
          </w:tcPr>
          <w:p w14:paraId="23C30E93" w14:textId="77777777" w:rsidR="004110A5" w:rsidRPr="00BB797D" w:rsidRDefault="004110A5" w:rsidP="000B7E2A">
            <w:pPr>
              <w:pStyle w:val="Tabletext"/>
              <w:jc w:val="center"/>
              <w:rPr>
                <w:ins w:id="200" w:author="TS" w:date="2017-11-15T09:45:00Z"/>
              </w:rPr>
            </w:pPr>
            <w:ins w:id="201" w:author="TS" w:date="2017-11-15T09:45:00Z">
              <w:r w:rsidRPr="00BB797D">
                <w:t>&lt;</w:t>
              </w:r>
            </w:ins>
          </w:p>
        </w:tc>
        <w:tc>
          <w:tcPr>
            <w:tcW w:w="426" w:type="dxa"/>
          </w:tcPr>
          <w:p w14:paraId="0D12F140" w14:textId="77777777" w:rsidR="004110A5" w:rsidRPr="00BB797D" w:rsidRDefault="004110A5" w:rsidP="000B7E2A">
            <w:pPr>
              <w:pStyle w:val="Tabletext"/>
              <w:jc w:val="center"/>
              <w:rPr>
                <w:ins w:id="202" w:author="TS" w:date="2017-11-15T09:45:00Z"/>
              </w:rPr>
            </w:pPr>
            <w:ins w:id="203" w:author="TS" w:date="2017-11-15T09:45:00Z">
              <w:r w:rsidRPr="00BB797D">
                <w:t>θ</w:t>
              </w:r>
            </w:ins>
          </w:p>
        </w:tc>
        <w:tc>
          <w:tcPr>
            <w:tcW w:w="425" w:type="dxa"/>
          </w:tcPr>
          <w:p w14:paraId="2ABDE18B" w14:textId="77777777" w:rsidR="004110A5" w:rsidRPr="00BB797D" w:rsidRDefault="004110A5" w:rsidP="000B7E2A">
            <w:pPr>
              <w:pStyle w:val="Tabletext"/>
              <w:jc w:val="center"/>
              <w:rPr>
                <w:ins w:id="204" w:author="TS" w:date="2017-11-15T09:45:00Z"/>
              </w:rPr>
            </w:pPr>
            <w:ins w:id="205" w:author="TS" w:date="2017-11-15T09:45:00Z">
              <w:r w:rsidRPr="00BB797D">
                <w:t>&lt;</w:t>
              </w:r>
            </w:ins>
          </w:p>
        </w:tc>
        <w:tc>
          <w:tcPr>
            <w:tcW w:w="850" w:type="dxa"/>
          </w:tcPr>
          <w:p w14:paraId="51825B4D" w14:textId="77777777" w:rsidR="004110A5" w:rsidRPr="00BB797D" w:rsidRDefault="004110A5" w:rsidP="000B7E2A">
            <w:pPr>
              <w:pStyle w:val="Tabletext"/>
              <w:jc w:val="center"/>
              <w:rPr>
                <w:ins w:id="206" w:author="TS" w:date="2017-11-15T09:45:00Z"/>
              </w:rPr>
            </w:pPr>
            <w:ins w:id="207" w:author="TS" w:date="2017-11-15T09:45:00Z">
              <w:r w:rsidRPr="00BB797D">
                <w:t>7</w:t>
              </w:r>
            </w:ins>
          </w:p>
        </w:tc>
        <w:tc>
          <w:tcPr>
            <w:tcW w:w="3939" w:type="dxa"/>
          </w:tcPr>
          <w:p w14:paraId="10F56F98" w14:textId="77777777" w:rsidR="004110A5" w:rsidRPr="00BB797D" w:rsidRDefault="004110A5" w:rsidP="000B7E2A">
            <w:pPr>
              <w:pStyle w:val="Tabletext"/>
              <w:jc w:val="center"/>
              <w:rPr>
                <w:ins w:id="208" w:author="TS" w:date="2017-11-15T09:45:00Z"/>
              </w:rPr>
            </w:pPr>
            <w:ins w:id="209" w:author="TS" w:date="2017-11-15T09:45:00Z">
              <w:r w:rsidRPr="00BB797D">
                <w:t>−196.8 + 25log(θ/5.6)</w:t>
              </w:r>
            </w:ins>
          </w:p>
        </w:tc>
        <w:tc>
          <w:tcPr>
            <w:tcW w:w="1731" w:type="dxa"/>
          </w:tcPr>
          <w:p w14:paraId="32C6CCCC" w14:textId="77777777" w:rsidR="004110A5" w:rsidRPr="00BB797D" w:rsidRDefault="004110A5" w:rsidP="000B7E2A">
            <w:pPr>
              <w:pStyle w:val="Tabletext"/>
              <w:jc w:val="center"/>
              <w:rPr>
                <w:ins w:id="210" w:author="TS" w:date="2017-11-15T09:45:00Z"/>
              </w:rPr>
            </w:pPr>
            <w:ins w:id="211" w:author="- ITU -" w:date="2018-07-12T10:35:00Z">
              <w:r w:rsidRPr="00BB797D">
                <w:t>dB(W/(m</w:t>
              </w:r>
              <w:r w:rsidRPr="00BB797D">
                <w:rPr>
                  <w:vertAlign w:val="superscript"/>
                </w:rPr>
                <w:t>2</w:t>
              </w:r>
            </w:ins>
            <w:ins w:id="212" w:author="Ali, Kim" w:date="2018-07-24T12:06:00Z">
              <w:r w:rsidRPr="00BB797D">
                <w:t> </w:t>
              </w:r>
            </w:ins>
            <w:ins w:id="213" w:author="- ITU -" w:date="2018-07-12T10:35:00Z">
              <w:r w:rsidRPr="00BB797D">
                <w:t>∙</w:t>
              </w:r>
            </w:ins>
            <w:ins w:id="214" w:author="Ali, Kim" w:date="2018-07-24T12:06:00Z">
              <w:r w:rsidRPr="00BB797D">
                <w:t> </w:t>
              </w:r>
            </w:ins>
            <w:ins w:id="215" w:author="- ITU -" w:date="2018-07-12T10:35:00Z">
              <w:r w:rsidRPr="00BB797D">
                <w:t>Hz))</w:t>
              </w:r>
            </w:ins>
          </w:p>
        </w:tc>
      </w:tr>
    </w:tbl>
    <w:p w14:paraId="404980F2" w14:textId="77777777" w:rsidR="004110A5" w:rsidRPr="00BB797D" w:rsidRDefault="004110A5" w:rsidP="004110A5">
      <w:pPr>
        <w:pStyle w:val="Tablefin"/>
        <w:rPr>
          <w:ins w:id="216" w:author="Soto Romero, Alicia" w:date="2018-06-28T11:45:00Z"/>
        </w:rPr>
      </w:pPr>
    </w:p>
    <w:p w14:paraId="5EE48DA4" w14:textId="77777777" w:rsidR="004110A5" w:rsidRPr="00BB797D" w:rsidRDefault="004110A5" w:rsidP="004110A5">
      <w:pPr>
        <w:pStyle w:val="enumlev1"/>
        <w:rPr>
          <w:ins w:id="217" w:author="TS" w:date="2017-11-15T09:45:00Z"/>
        </w:rPr>
      </w:pPr>
      <w:ins w:id="218" w:author="delaRosaT" w:date="2018-02-13T10:33:00Z">
        <w:r w:rsidRPr="00BB797D">
          <w:tab/>
        </w:r>
      </w:ins>
      <w:ins w:id="219" w:author="TS" w:date="2017-11-15T09:45:00Z">
        <w:r w:rsidRPr="00BB797D">
          <w:t>where θ denotes nominal geocentric separation (degrees) between interfering and interfered</w:t>
        </w:r>
      </w:ins>
      <w:ins w:id="220" w:author="Ali, Kim" w:date="2018-07-31T10:53:00Z">
        <w:r w:rsidRPr="00BB797D">
          <w:t>-</w:t>
        </w:r>
      </w:ins>
      <w:ins w:id="221" w:author="TS" w:date="2017-11-15T09:45:00Z">
        <w:r w:rsidRPr="00BB797D">
          <w:t>with satellite networks</w:t>
        </w:r>
      </w:ins>
      <w:ins w:id="222" w:author="NOR" w:date="2018-04-25T17:35:00Z">
        <w:r w:rsidRPr="00BB797D">
          <w:t>;</w:t>
        </w:r>
      </w:ins>
    </w:p>
    <w:p w14:paraId="011AC298" w14:textId="77777777" w:rsidR="004110A5" w:rsidRPr="00BB797D" w:rsidRDefault="004110A5" w:rsidP="004110A5">
      <w:pPr>
        <w:pStyle w:val="enumlev1"/>
        <w:rPr>
          <w:ins w:id="223" w:author="TS" w:date="2017-11-15T09:45:00Z"/>
          <w:iCs/>
        </w:rPr>
      </w:pPr>
      <w:ins w:id="224" w:author="TS" w:date="2017-11-15T09:45:00Z">
        <w:r w:rsidRPr="00BB797D">
          <w:rPr>
            <w:iCs/>
          </w:rPr>
          <w:tab/>
          <w:t>in the 6 </w:t>
        </w:r>
        <w:r w:rsidRPr="00BB797D">
          <w:t>725</w:t>
        </w:r>
        <w:r w:rsidRPr="00BB797D">
          <w:rPr>
            <w:iCs/>
          </w:rPr>
          <w:t xml:space="preserve">-7 025 MHz (Earth-to-space) </w:t>
        </w:r>
      </w:ins>
      <w:ins w:id="225" w:author="Malaguti, Nelson" w:date="2018-09-05T12:14:00Z">
        <w:r w:rsidRPr="00BB797D">
          <w:t>frequency band</w:t>
        </w:r>
      </w:ins>
      <w:ins w:id="226" w:author="Song, Xiaojing" w:date="2018-09-07T11:14:00Z">
        <w:r w:rsidRPr="00BB797D">
          <w:rPr>
            <w:iCs/>
          </w:rPr>
          <w:t xml:space="preserve">, </w:t>
        </w:r>
      </w:ins>
      <w:ins w:id="227" w:author="TS" w:date="2017-11-15T09:45:00Z">
        <w:r w:rsidRPr="00BB797D">
          <w:rPr>
            <w:iCs/>
          </w:rPr>
          <w:t xml:space="preserve">the </w:t>
        </w:r>
        <w:proofErr w:type="spellStart"/>
        <w:r w:rsidRPr="00BB797D">
          <w:rPr>
            <w:iCs/>
          </w:rPr>
          <w:t>pfd</w:t>
        </w:r>
        <w:proofErr w:type="spellEnd"/>
        <w:r w:rsidRPr="00BB797D">
          <w:rPr>
            <w:iCs/>
          </w:rPr>
          <w:t xml:space="preserve"> produced at the location in the geostationary-satellite orbit of the </w:t>
        </w:r>
      </w:ins>
      <w:ins w:id="228" w:author="CPG" w:date="2018-06-26T10:40:00Z">
        <w:r w:rsidRPr="00BB797D">
          <w:rPr>
            <w:iCs/>
          </w:rPr>
          <w:t xml:space="preserve">allotment or assignment under consideration </w:t>
        </w:r>
      </w:ins>
      <w:ins w:id="229" w:author="TS" w:date="2017-11-15T09:45:00Z">
        <w:r w:rsidRPr="00BB797D">
          <w:rPr>
            <w:iCs/>
          </w:rPr>
          <w:t>under assumed free</w:t>
        </w:r>
      </w:ins>
      <w:ins w:id="230" w:author="Fernandez Jimenez, Virginia" w:date="2018-03-08T12:19:00Z">
        <w:r w:rsidRPr="00BB797D">
          <w:rPr>
            <w:iCs/>
          </w:rPr>
          <w:noBreakHyphen/>
        </w:r>
      </w:ins>
      <w:ins w:id="231" w:author="TS" w:date="2017-11-15T09:45:00Z">
        <w:r w:rsidRPr="00BB797D">
          <w:rPr>
            <w:iCs/>
          </w:rPr>
          <w:t>space propagation conditions does not exceed −204.0 dB(W/(m</w:t>
        </w:r>
        <w:r w:rsidRPr="00BB797D">
          <w:rPr>
            <w:iCs/>
            <w:vertAlign w:val="superscript"/>
          </w:rPr>
          <w:t>2</w:t>
        </w:r>
        <w:r w:rsidRPr="00BB797D">
          <w:rPr>
            <w:iCs/>
          </w:rPr>
          <w:t> ∙ Hz))</w:t>
        </w:r>
      </w:ins>
      <w:ins w:id="232" w:author="NOR" w:date="2018-04-25T17:35:00Z">
        <w:r w:rsidRPr="00BB797D">
          <w:rPr>
            <w:iCs/>
          </w:rPr>
          <w:t>;</w:t>
        </w:r>
      </w:ins>
      <w:ins w:id="233" w:author="mendas zeljko" w:date="2018-04-08T16:12:00Z">
        <w:del w:id="234" w:author="PTB#6" w:date="2018-04-12T14:26:00Z">
          <w:r w:rsidRPr="00BB797D" w:rsidDel="00111D9E">
            <w:rPr>
              <w:iCs/>
            </w:rPr>
            <w:delText xml:space="preserve"> </w:delText>
          </w:r>
        </w:del>
      </w:ins>
    </w:p>
    <w:p w14:paraId="7AA7F7EA" w14:textId="77777777" w:rsidR="004110A5" w:rsidRPr="00BB797D" w:rsidRDefault="004110A5" w:rsidP="004110A5">
      <w:pPr>
        <w:pStyle w:val="enumlev1"/>
        <w:rPr>
          <w:iCs/>
        </w:rPr>
      </w:pPr>
      <w:ins w:id="235" w:author="TS" w:date="2017-11-15T09:45:00Z">
        <w:r w:rsidRPr="00BB797D">
          <w:rPr>
            <w:iCs/>
          </w:rPr>
          <w:tab/>
          <w:t>in the 10.7-</w:t>
        </w:r>
        <w:r w:rsidRPr="00BB797D">
          <w:t>10</w:t>
        </w:r>
        <w:r w:rsidRPr="00BB797D">
          <w:rPr>
            <w:iCs/>
          </w:rPr>
          <w:t>.95 and 11.2-11.45</w:t>
        </w:r>
      </w:ins>
      <w:ins w:id="236" w:author="Varlamov" w:date="2018-09-03T16:47:00Z">
        <w:r w:rsidRPr="00BB797D">
          <w:t> </w:t>
        </w:r>
      </w:ins>
      <w:ins w:id="237" w:author="TS" w:date="2017-11-15T09:45:00Z">
        <w:r w:rsidRPr="00BB797D">
          <w:rPr>
            <w:iCs/>
          </w:rPr>
          <w:t xml:space="preserve">GHz (space-to-Earth) </w:t>
        </w:r>
      </w:ins>
      <w:ins w:id="238" w:author="Malaguti, Nelson" w:date="2018-09-05T12:14:00Z">
        <w:r w:rsidRPr="00BB797D">
          <w:t>frequency</w:t>
        </w:r>
      </w:ins>
      <w:ins w:id="239" w:author="Song, Xiaojing" w:date="2018-09-07T11:15:00Z">
        <w:r w:rsidRPr="00BB797D">
          <w:t xml:space="preserve"> </w:t>
        </w:r>
      </w:ins>
      <w:ins w:id="240" w:author="TS" w:date="2017-11-15T09:45:00Z">
        <w:r w:rsidRPr="00BB797D">
          <w:rPr>
            <w:iCs/>
          </w:rPr>
          <w:t xml:space="preserve">bands, the </w:t>
        </w:r>
        <w:proofErr w:type="spellStart"/>
        <w:r w:rsidRPr="00BB797D">
          <w:rPr>
            <w:iCs/>
          </w:rPr>
          <w:t>pfd</w:t>
        </w:r>
        <w:proofErr w:type="spellEnd"/>
        <w:r w:rsidRPr="00BB797D">
          <w:rPr>
            <w:iCs/>
          </w:rPr>
          <w:t xml:space="preserve"> produced under assumed free-space propagation conditions does not exceed the threshold values shown below, anywhere within the service area of the </w:t>
        </w:r>
      </w:ins>
      <w:ins w:id="241" w:author="CPG" w:date="2018-06-26T10:40:00Z">
        <w:r w:rsidRPr="00BB797D">
          <w:rPr>
            <w:iCs/>
          </w:rPr>
          <w:t>allotment or assignment under consideration</w:t>
        </w:r>
      </w:ins>
      <w:ins w:id="242" w:author="NOR" w:date="2018-04-25T17:35:00Z">
        <w:r w:rsidRPr="00BB797D">
          <w:rPr>
            <w:iCs/>
          </w:rPr>
          <w:t>:</w:t>
        </w:r>
      </w:ins>
    </w:p>
    <w:p w14:paraId="18DEBCC7" w14:textId="77777777" w:rsidR="004110A5" w:rsidRPr="00BB797D" w:rsidRDefault="004110A5" w:rsidP="004110A5">
      <w:pPr>
        <w:rPr>
          <w:ins w:id="243" w:author="TS" w:date="2017-11-15T09:45:00Z"/>
        </w:rPr>
      </w:pPr>
    </w:p>
    <w:tbl>
      <w:tblPr>
        <w:tblW w:w="0" w:type="auto"/>
        <w:tblInd w:w="1242" w:type="dxa"/>
        <w:tblLook w:val="00A0" w:firstRow="1" w:lastRow="0" w:firstColumn="1" w:lastColumn="0" w:noHBand="0" w:noVBand="0"/>
      </w:tblPr>
      <w:tblGrid>
        <w:gridCol w:w="694"/>
        <w:gridCol w:w="414"/>
        <w:gridCol w:w="414"/>
        <w:gridCol w:w="414"/>
        <w:gridCol w:w="819"/>
        <w:gridCol w:w="3677"/>
        <w:gridCol w:w="1686"/>
      </w:tblGrid>
      <w:tr w:rsidR="004110A5" w:rsidRPr="00BB797D" w14:paraId="5D3FF501" w14:textId="77777777" w:rsidTr="000B7E2A">
        <w:trPr>
          <w:trHeight w:val="229"/>
          <w:ins w:id="244" w:author="TS" w:date="2017-11-15T09:45:00Z"/>
        </w:trPr>
        <w:tc>
          <w:tcPr>
            <w:tcW w:w="709" w:type="dxa"/>
          </w:tcPr>
          <w:p w14:paraId="33FCEB8C" w14:textId="77777777" w:rsidR="004110A5" w:rsidRPr="00BB797D" w:rsidRDefault="004110A5" w:rsidP="000B7E2A">
            <w:pPr>
              <w:pStyle w:val="Tabletext"/>
              <w:jc w:val="center"/>
              <w:rPr>
                <w:ins w:id="245" w:author="TS" w:date="2017-11-15T09:45:00Z"/>
              </w:rPr>
            </w:pPr>
          </w:p>
        </w:tc>
        <w:tc>
          <w:tcPr>
            <w:tcW w:w="425" w:type="dxa"/>
          </w:tcPr>
          <w:p w14:paraId="08E517C1" w14:textId="77777777" w:rsidR="004110A5" w:rsidRPr="00BB797D" w:rsidRDefault="004110A5" w:rsidP="000B7E2A">
            <w:pPr>
              <w:pStyle w:val="Tabletext"/>
              <w:jc w:val="center"/>
              <w:rPr>
                <w:ins w:id="246" w:author="TS" w:date="2017-11-15T09:45:00Z"/>
              </w:rPr>
            </w:pPr>
          </w:p>
        </w:tc>
        <w:tc>
          <w:tcPr>
            <w:tcW w:w="426" w:type="dxa"/>
          </w:tcPr>
          <w:p w14:paraId="57CCFBF0" w14:textId="77777777" w:rsidR="004110A5" w:rsidRPr="00BB797D" w:rsidRDefault="004110A5" w:rsidP="000B7E2A">
            <w:pPr>
              <w:pStyle w:val="Tabletext"/>
              <w:jc w:val="center"/>
              <w:rPr>
                <w:ins w:id="247" w:author="TS" w:date="2017-11-15T09:45:00Z"/>
              </w:rPr>
            </w:pPr>
            <w:ins w:id="248" w:author="TS" w:date="2017-11-15T09:45:00Z">
              <w:r w:rsidRPr="00BB797D">
                <w:t>θ</w:t>
              </w:r>
            </w:ins>
          </w:p>
        </w:tc>
        <w:tc>
          <w:tcPr>
            <w:tcW w:w="425" w:type="dxa"/>
          </w:tcPr>
          <w:p w14:paraId="6DEA0232" w14:textId="77777777" w:rsidR="004110A5" w:rsidRPr="00BB797D" w:rsidRDefault="004110A5" w:rsidP="000B7E2A">
            <w:pPr>
              <w:pStyle w:val="Tabletext"/>
              <w:jc w:val="center"/>
              <w:rPr>
                <w:ins w:id="249" w:author="TS" w:date="2017-11-15T09:45:00Z"/>
              </w:rPr>
            </w:pPr>
            <w:ins w:id="250" w:author="TS" w:date="2017-11-15T09:45:00Z">
              <w:r w:rsidRPr="00BB797D">
                <w:t>≤</w:t>
              </w:r>
            </w:ins>
          </w:p>
        </w:tc>
        <w:tc>
          <w:tcPr>
            <w:tcW w:w="850" w:type="dxa"/>
          </w:tcPr>
          <w:p w14:paraId="45633A77" w14:textId="77777777" w:rsidR="004110A5" w:rsidRPr="00BB797D" w:rsidRDefault="004110A5" w:rsidP="000B7E2A">
            <w:pPr>
              <w:pStyle w:val="Tabletext"/>
              <w:jc w:val="center"/>
              <w:rPr>
                <w:ins w:id="251" w:author="TS" w:date="2017-11-15T09:45:00Z"/>
              </w:rPr>
            </w:pPr>
            <w:ins w:id="252" w:author="TS" w:date="2017-11-15T09:45:00Z">
              <w:r w:rsidRPr="00BB797D">
                <w:t>0.05</w:t>
              </w:r>
            </w:ins>
          </w:p>
        </w:tc>
        <w:tc>
          <w:tcPr>
            <w:tcW w:w="3969" w:type="dxa"/>
          </w:tcPr>
          <w:p w14:paraId="0AC6BC47" w14:textId="77777777" w:rsidR="004110A5" w:rsidRPr="00BB797D" w:rsidRDefault="004110A5" w:rsidP="000B7E2A">
            <w:pPr>
              <w:pStyle w:val="Tabletext"/>
              <w:jc w:val="center"/>
              <w:rPr>
                <w:ins w:id="253" w:author="TS" w:date="2017-11-15T09:45:00Z"/>
              </w:rPr>
            </w:pPr>
            <w:ins w:id="254" w:author="TS" w:date="2017-11-15T09:45:00Z">
              <w:r w:rsidRPr="00BB797D">
                <w:t>−238.0</w:t>
              </w:r>
            </w:ins>
          </w:p>
        </w:tc>
        <w:tc>
          <w:tcPr>
            <w:tcW w:w="1701" w:type="dxa"/>
          </w:tcPr>
          <w:p w14:paraId="0531A97E" w14:textId="77777777" w:rsidR="004110A5" w:rsidRPr="00BB797D" w:rsidRDefault="004110A5" w:rsidP="000B7E2A">
            <w:pPr>
              <w:pStyle w:val="Tabletext"/>
              <w:jc w:val="center"/>
              <w:rPr>
                <w:ins w:id="255" w:author="TS" w:date="2017-11-15T09:45:00Z"/>
              </w:rPr>
            </w:pPr>
            <w:ins w:id="256" w:author="- ITU -" w:date="2018-07-12T10:35:00Z">
              <w:r w:rsidRPr="00BB797D">
                <w:t>dB(W/(m</w:t>
              </w:r>
              <w:r w:rsidRPr="00BB797D">
                <w:rPr>
                  <w:vertAlign w:val="superscript"/>
                </w:rPr>
                <w:t>2</w:t>
              </w:r>
            </w:ins>
            <w:ins w:id="257" w:author="Ali, Kim" w:date="2018-07-24T12:06:00Z">
              <w:r w:rsidRPr="00BB797D">
                <w:t> </w:t>
              </w:r>
            </w:ins>
            <w:ins w:id="258" w:author="- ITU -" w:date="2018-07-12T10:35:00Z">
              <w:r w:rsidRPr="00BB797D">
                <w:t>∙</w:t>
              </w:r>
            </w:ins>
            <w:ins w:id="259" w:author="Ali, Kim" w:date="2018-07-24T12:06:00Z">
              <w:r w:rsidRPr="00BB797D">
                <w:t> </w:t>
              </w:r>
            </w:ins>
            <w:ins w:id="260" w:author="- ITU -" w:date="2018-07-12T10:35:00Z">
              <w:r w:rsidRPr="00BB797D">
                <w:t>Hz))</w:t>
              </w:r>
            </w:ins>
          </w:p>
        </w:tc>
      </w:tr>
      <w:tr w:rsidR="004110A5" w:rsidRPr="00BB797D" w14:paraId="74453423" w14:textId="77777777" w:rsidTr="000B7E2A">
        <w:trPr>
          <w:trHeight w:val="278"/>
          <w:ins w:id="261" w:author="TS" w:date="2017-11-15T09:45:00Z"/>
        </w:trPr>
        <w:tc>
          <w:tcPr>
            <w:tcW w:w="709" w:type="dxa"/>
          </w:tcPr>
          <w:p w14:paraId="79A703F9" w14:textId="77777777" w:rsidR="004110A5" w:rsidRPr="00BB797D" w:rsidRDefault="004110A5" w:rsidP="000B7E2A">
            <w:pPr>
              <w:pStyle w:val="Tabletext"/>
              <w:jc w:val="center"/>
              <w:rPr>
                <w:ins w:id="262" w:author="TS" w:date="2017-11-15T09:45:00Z"/>
              </w:rPr>
            </w:pPr>
            <w:ins w:id="263" w:author="TS" w:date="2017-11-15T09:45:00Z">
              <w:r w:rsidRPr="00BB797D">
                <w:t>0.05</w:t>
              </w:r>
            </w:ins>
          </w:p>
        </w:tc>
        <w:tc>
          <w:tcPr>
            <w:tcW w:w="425" w:type="dxa"/>
          </w:tcPr>
          <w:p w14:paraId="175054C8" w14:textId="77777777" w:rsidR="004110A5" w:rsidRPr="00BB797D" w:rsidRDefault="004110A5" w:rsidP="000B7E2A">
            <w:pPr>
              <w:pStyle w:val="Tabletext"/>
              <w:jc w:val="center"/>
              <w:rPr>
                <w:ins w:id="264" w:author="TS" w:date="2017-11-15T09:45:00Z"/>
              </w:rPr>
            </w:pPr>
            <w:ins w:id="265" w:author="TS" w:date="2017-11-15T09:45:00Z">
              <w:r w:rsidRPr="00BB797D">
                <w:t>&lt;</w:t>
              </w:r>
            </w:ins>
          </w:p>
        </w:tc>
        <w:tc>
          <w:tcPr>
            <w:tcW w:w="426" w:type="dxa"/>
          </w:tcPr>
          <w:p w14:paraId="7FD130BA" w14:textId="77777777" w:rsidR="004110A5" w:rsidRPr="00BB797D" w:rsidRDefault="004110A5" w:rsidP="000B7E2A">
            <w:pPr>
              <w:pStyle w:val="Tabletext"/>
              <w:jc w:val="center"/>
              <w:rPr>
                <w:ins w:id="266" w:author="TS" w:date="2017-11-15T09:45:00Z"/>
              </w:rPr>
            </w:pPr>
            <w:ins w:id="267" w:author="TS" w:date="2017-11-15T09:45:00Z">
              <w:r w:rsidRPr="00BB797D">
                <w:t>θ</w:t>
              </w:r>
            </w:ins>
          </w:p>
        </w:tc>
        <w:tc>
          <w:tcPr>
            <w:tcW w:w="425" w:type="dxa"/>
          </w:tcPr>
          <w:p w14:paraId="174758FE" w14:textId="77777777" w:rsidR="004110A5" w:rsidRPr="00BB797D" w:rsidRDefault="004110A5" w:rsidP="000B7E2A">
            <w:pPr>
              <w:pStyle w:val="Tabletext"/>
              <w:jc w:val="center"/>
              <w:rPr>
                <w:ins w:id="268" w:author="TS" w:date="2017-11-15T09:45:00Z"/>
              </w:rPr>
            </w:pPr>
            <w:ins w:id="269" w:author="TS" w:date="2017-11-15T09:45:00Z">
              <w:r w:rsidRPr="00BB797D">
                <w:t>≤</w:t>
              </w:r>
            </w:ins>
          </w:p>
        </w:tc>
        <w:tc>
          <w:tcPr>
            <w:tcW w:w="850" w:type="dxa"/>
          </w:tcPr>
          <w:p w14:paraId="272DC0D9" w14:textId="77777777" w:rsidR="004110A5" w:rsidRPr="00BB797D" w:rsidRDefault="004110A5" w:rsidP="000B7E2A">
            <w:pPr>
              <w:pStyle w:val="Tabletext"/>
              <w:jc w:val="center"/>
              <w:rPr>
                <w:ins w:id="270" w:author="TS" w:date="2017-11-15T09:45:00Z"/>
              </w:rPr>
            </w:pPr>
            <w:ins w:id="271" w:author="TS" w:date="2017-11-15T09:45:00Z">
              <w:r w:rsidRPr="00BB797D">
                <w:t>3</w:t>
              </w:r>
            </w:ins>
          </w:p>
        </w:tc>
        <w:tc>
          <w:tcPr>
            <w:tcW w:w="3969" w:type="dxa"/>
          </w:tcPr>
          <w:p w14:paraId="214BFDA1" w14:textId="77777777" w:rsidR="004110A5" w:rsidRPr="00BB797D" w:rsidRDefault="004110A5" w:rsidP="000B7E2A">
            <w:pPr>
              <w:pStyle w:val="Tabletext"/>
              <w:jc w:val="center"/>
              <w:rPr>
                <w:ins w:id="272" w:author="TS" w:date="2017-11-15T09:45:00Z"/>
              </w:rPr>
            </w:pPr>
            <w:ins w:id="273" w:author="TS" w:date="2017-11-15T09:45:00Z">
              <w:r w:rsidRPr="00BB797D">
                <w:t>−238.0 + 20log(θ/0.05)</w:t>
              </w:r>
            </w:ins>
          </w:p>
        </w:tc>
        <w:tc>
          <w:tcPr>
            <w:tcW w:w="1701" w:type="dxa"/>
          </w:tcPr>
          <w:p w14:paraId="7B4DD730" w14:textId="77777777" w:rsidR="004110A5" w:rsidRPr="00BB797D" w:rsidRDefault="004110A5" w:rsidP="000B7E2A">
            <w:pPr>
              <w:pStyle w:val="Tabletext"/>
              <w:jc w:val="center"/>
              <w:rPr>
                <w:ins w:id="274" w:author="TS" w:date="2017-11-15T09:45:00Z"/>
              </w:rPr>
            </w:pPr>
            <w:ins w:id="275" w:author="- ITU -" w:date="2018-07-12T10:35:00Z">
              <w:r w:rsidRPr="00BB797D">
                <w:t>dB(W/(m</w:t>
              </w:r>
              <w:r w:rsidRPr="00BB797D">
                <w:rPr>
                  <w:vertAlign w:val="superscript"/>
                </w:rPr>
                <w:t>2</w:t>
              </w:r>
            </w:ins>
            <w:ins w:id="276" w:author="Ali, Kim" w:date="2018-07-24T12:06:00Z">
              <w:r w:rsidRPr="00BB797D">
                <w:t> </w:t>
              </w:r>
            </w:ins>
            <w:ins w:id="277" w:author="- ITU -" w:date="2018-07-12T10:35:00Z">
              <w:r w:rsidRPr="00BB797D">
                <w:t>∙</w:t>
              </w:r>
            </w:ins>
            <w:ins w:id="278" w:author="Ali, Kim" w:date="2018-07-24T12:07:00Z">
              <w:r w:rsidRPr="00BB797D">
                <w:t> </w:t>
              </w:r>
            </w:ins>
            <w:ins w:id="279" w:author="- ITU -" w:date="2018-07-12T10:35:00Z">
              <w:r w:rsidRPr="00BB797D">
                <w:t>Hz))</w:t>
              </w:r>
            </w:ins>
          </w:p>
        </w:tc>
      </w:tr>
      <w:tr w:rsidR="004110A5" w:rsidRPr="00BB797D" w14:paraId="63B98FD4" w14:textId="77777777" w:rsidTr="000B7E2A">
        <w:trPr>
          <w:trHeight w:val="197"/>
          <w:ins w:id="280" w:author="TS" w:date="2017-11-15T09:45:00Z"/>
        </w:trPr>
        <w:tc>
          <w:tcPr>
            <w:tcW w:w="709" w:type="dxa"/>
          </w:tcPr>
          <w:p w14:paraId="1DEE0B8B" w14:textId="77777777" w:rsidR="004110A5" w:rsidRPr="00BB797D" w:rsidRDefault="004110A5" w:rsidP="000B7E2A">
            <w:pPr>
              <w:pStyle w:val="Tabletext"/>
              <w:jc w:val="center"/>
              <w:rPr>
                <w:ins w:id="281" w:author="TS" w:date="2017-11-15T09:45:00Z"/>
              </w:rPr>
            </w:pPr>
            <w:ins w:id="282" w:author="TS" w:date="2017-11-15T09:45:00Z">
              <w:r w:rsidRPr="00BB797D">
                <w:t>3</w:t>
              </w:r>
            </w:ins>
          </w:p>
        </w:tc>
        <w:tc>
          <w:tcPr>
            <w:tcW w:w="425" w:type="dxa"/>
          </w:tcPr>
          <w:p w14:paraId="503D8B78" w14:textId="77777777" w:rsidR="004110A5" w:rsidRPr="00BB797D" w:rsidRDefault="004110A5" w:rsidP="000B7E2A">
            <w:pPr>
              <w:pStyle w:val="Tabletext"/>
              <w:jc w:val="center"/>
              <w:rPr>
                <w:ins w:id="283" w:author="TS" w:date="2017-11-15T09:45:00Z"/>
              </w:rPr>
            </w:pPr>
            <w:ins w:id="284" w:author="TS" w:date="2017-11-15T09:45:00Z">
              <w:r w:rsidRPr="00BB797D">
                <w:t>&lt;</w:t>
              </w:r>
            </w:ins>
          </w:p>
        </w:tc>
        <w:tc>
          <w:tcPr>
            <w:tcW w:w="426" w:type="dxa"/>
          </w:tcPr>
          <w:p w14:paraId="641C485E" w14:textId="77777777" w:rsidR="004110A5" w:rsidRPr="00BB797D" w:rsidRDefault="004110A5" w:rsidP="000B7E2A">
            <w:pPr>
              <w:pStyle w:val="Tabletext"/>
              <w:jc w:val="center"/>
              <w:rPr>
                <w:ins w:id="285" w:author="TS" w:date="2017-11-15T09:45:00Z"/>
              </w:rPr>
            </w:pPr>
            <w:ins w:id="286" w:author="TS" w:date="2017-11-15T09:45:00Z">
              <w:r w:rsidRPr="00BB797D">
                <w:t>θ</w:t>
              </w:r>
            </w:ins>
          </w:p>
        </w:tc>
        <w:tc>
          <w:tcPr>
            <w:tcW w:w="425" w:type="dxa"/>
          </w:tcPr>
          <w:p w14:paraId="2C112CD2" w14:textId="77777777" w:rsidR="004110A5" w:rsidRPr="00BB797D" w:rsidRDefault="004110A5" w:rsidP="000B7E2A">
            <w:pPr>
              <w:pStyle w:val="Tabletext"/>
              <w:jc w:val="center"/>
              <w:rPr>
                <w:ins w:id="287" w:author="TS" w:date="2017-11-15T09:45:00Z"/>
              </w:rPr>
            </w:pPr>
            <w:ins w:id="288" w:author="TS" w:date="2017-11-15T09:45:00Z">
              <w:r w:rsidRPr="00BB797D">
                <w:t>≤</w:t>
              </w:r>
            </w:ins>
          </w:p>
        </w:tc>
        <w:tc>
          <w:tcPr>
            <w:tcW w:w="850" w:type="dxa"/>
          </w:tcPr>
          <w:p w14:paraId="29F132A2" w14:textId="77777777" w:rsidR="004110A5" w:rsidRPr="00BB797D" w:rsidRDefault="004110A5" w:rsidP="000B7E2A">
            <w:pPr>
              <w:pStyle w:val="Tabletext"/>
              <w:jc w:val="center"/>
              <w:rPr>
                <w:ins w:id="289" w:author="TS" w:date="2017-11-15T09:45:00Z"/>
              </w:rPr>
            </w:pPr>
            <w:ins w:id="290" w:author="TS" w:date="2017-11-15T09:45:00Z">
              <w:r w:rsidRPr="00BB797D">
                <w:t>5</w:t>
              </w:r>
            </w:ins>
          </w:p>
        </w:tc>
        <w:tc>
          <w:tcPr>
            <w:tcW w:w="3969" w:type="dxa"/>
          </w:tcPr>
          <w:p w14:paraId="25302920" w14:textId="77777777" w:rsidR="004110A5" w:rsidRPr="00BB797D" w:rsidRDefault="004110A5" w:rsidP="000B7E2A">
            <w:pPr>
              <w:pStyle w:val="Tabletext"/>
              <w:jc w:val="center"/>
              <w:rPr>
                <w:ins w:id="291" w:author="TS" w:date="2017-11-15T09:45:00Z"/>
              </w:rPr>
            </w:pPr>
            <w:ins w:id="292" w:author="TS" w:date="2017-11-15T09:45:00Z">
              <w:r w:rsidRPr="00BB797D">
                <w:t>−210.</w:t>
              </w:r>
            </w:ins>
            <w:ins w:id="293" w:author="Malaguti, Nelson" w:date="2018-07-14T11:22:00Z">
              <w:r w:rsidRPr="00BB797D">
                <w:t>9</w:t>
              </w:r>
            </w:ins>
            <w:ins w:id="294" w:author="TS" w:date="2017-11-15T09:45:00Z">
              <w:r w:rsidRPr="00BB797D">
                <w:t xml:space="preserve"> + 0.95 ∙ θ</w:t>
              </w:r>
              <w:r w:rsidRPr="00BB797D">
                <w:rPr>
                  <w:vertAlign w:val="superscript"/>
                </w:rPr>
                <w:t>2</w:t>
              </w:r>
            </w:ins>
          </w:p>
        </w:tc>
        <w:tc>
          <w:tcPr>
            <w:tcW w:w="1701" w:type="dxa"/>
          </w:tcPr>
          <w:p w14:paraId="43A673E9" w14:textId="77777777" w:rsidR="004110A5" w:rsidRPr="00BB797D" w:rsidRDefault="004110A5" w:rsidP="000B7E2A">
            <w:pPr>
              <w:pStyle w:val="Tabletext"/>
              <w:jc w:val="center"/>
              <w:rPr>
                <w:ins w:id="295" w:author="TS" w:date="2017-11-15T09:45:00Z"/>
              </w:rPr>
            </w:pPr>
            <w:ins w:id="296" w:author="- ITU -" w:date="2018-07-12T10:35:00Z">
              <w:r w:rsidRPr="00BB797D">
                <w:t>dB(W/(m</w:t>
              </w:r>
              <w:r w:rsidRPr="00BB797D">
                <w:rPr>
                  <w:vertAlign w:val="superscript"/>
                </w:rPr>
                <w:t>2</w:t>
              </w:r>
            </w:ins>
            <w:ins w:id="297" w:author="Ali, Kim" w:date="2018-07-24T12:07:00Z">
              <w:r w:rsidRPr="00BB797D">
                <w:t> </w:t>
              </w:r>
            </w:ins>
            <w:ins w:id="298" w:author="- ITU -" w:date="2018-07-12T10:35:00Z">
              <w:r w:rsidRPr="00BB797D">
                <w:t>∙</w:t>
              </w:r>
            </w:ins>
            <w:ins w:id="299" w:author="Ali, Kim" w:date="2018-07-24T12:07:00Z">
              <w:r w:rsidRPr="00BB797D">
                <w:t> </w:t>
              </w:r>
            </w:ins>
            <w:ins w:id="300" w:author="- ITU -" w:date="2018-07-12T10:35:00Z">
              <w:r w:rsidRPr="00BB797D">
                <w:t>Hz))</w:t>
              </w:r>
            </w:ins>
          </w:p>
        </w:tc>
      </w:tr>
      <w:tr w:rsidR="004110A5" w:rsidRPr="00BB797D" w14:paraId="3A942DAF" w14:textId="77777777" w:rsidTr="000B7E2A">
        <w:trPr>
          <w:trHeight w:val="260"/>
          <w:ins w:id="301" w:author="TS" w:date="2017-11-15T09:45:00Z"/>
        </w:trPr>
        <w:tc>
          <w:tcPr>
            <w:tcW w:w="709" w:type="dxa"/>
          </w:tcPr>
          <w:p w14:paraId="60CF9E37" w14:textId="77777777" w:rsidR="004110A5" w:rsidRPr="00BB797D" w:rsidRDefault="004110A5" w:rsidP="000B7E2A">
            <w:pPr>
              <w:pStyle w:val="Tabletext"/>
              <w:jc w:val="center"/>
              <w:rPr>
                <w:ins w:id="302" w:author="TS" w:date="2017-11-15T09:45:00Z"/>
              </w:rPr>
            </w:pPr>
            <w:ins w:id="303" w:author="TS" w:date="2017-11-15T09:45:00Z">
              <w:r w:rsidRPr="00BB797D">
                <w:t>5</w:t>
              </w:r>
            </w:ins>
          </w:p>
        </w:tc>
        <w:tc>
          <w:tcPr>
            <w:tcW w:w="425" w:type="dxa"/>
          </w:tcPr>
          <w:p w14:paraId="17F59AE5" w14:textId="77777777" w:rsidR="004110A5" w:rsidRPr="00BB797D" w:rsidRDefault="004110A5" w:rsidP="000B7E2A">
            <w:pPr>
              <w:pStyle w:val="Tabletext"/>
              <w:jc w:val="center"/>
              <w:rPr>
                <w:ins w:id="304" w:author="TS" w:date="2017-11-15T09:45:00Z"/>
              </w:rPr>
            </w:pPr>
            <w:ins w:id="305" w:author="TS" w:date="2017-11-15T09:45:00Z">
              <w:r w:rsidRPr="00BB797D">
                <w:t>&lt;</w:t>
              </w:r>
            </w:ins>
          </w:p>
        </w:tc>
        <w:tc>
          <w:tcPr>
            <w:tcW w:w="426" w:type="dxa"/>
          </w:tcPr>
          <w:p w14:paraId="444400C8" w14:textId="77777777" w:rsidR="004110A5" w:rsidRPr="00BB797D" w:rsidRDefault="004110A5" w:rsidP="000B7E2A">
            <w:pPr>
              <w:pStyle w:val="Tabletext"/>
              <w:jc w:val="center"/>
              <w:rPr>
                <w:ins w:id="306" w:author="TS" w:date="2017-11-15T09:45:00Z"/>
              </w:rPr>
            </w:pPr>
            <w:ins w:id="307" w:author="TS" w:date="2017-11-15T09:45:00Z">
              <w:r w:rsidRPr="00BB797D">
                <w:t>θ</w:t>
              </w:r>
            </w:ins>
          </w:p>
        </w:tc>
        <w:tc>
          <w:tcPr>
            <w:tcW w:w="425" w:type="dxa"/>
          </w:tcPr>
          <w:p w14:paraId="7FDEDE55" w14:textId="77777777" w:rsidR="004110A5" w:rsidRPr="00BB797D" w:rsidRDefault="004110A5" w:rsidP="000B7E2A">
            <w:pPr>
              <w:pStyle w:val="Tabletext"/>
              <w:jc w:val="center"/>
              <w:rPr>
                <w:ins w:id="308" w:author="TS" w:date="2017-11-15T09:45:00Z"/>
              </w:rPr>
            </w:pPr>
            <w:ins w:id="309" w:author="TS" w:date="2017-11-15T09:45:00Z">
              <w:r w:rsidRPr="00BB797D">
                <w:t>&lt;</w:t>
              </w:r>
            </w:ins>
          </w:p>
        </w:tc>
        <w:tc>
          <w:tcPr>
            <w:tcW w:w="850" w:type="dxa"/>
          </w:tcPr>
          <w:p w14:paraId="24044F61" w14:textId="77777777" w:rsidR="004110A5" w:rsidRPr="00BB797D" w:rsidRDefault="004110A5" w:rsidP="000B7E2A">
            <w:pPr>
              <w:pStyle w:val="Tabletext"/>
              <w:jc w:val="center"/>
              <w:rPr>
                <w:ins w:id="310" w:author="TS" w:date="2017-11-15T09:45:00Z"/>
              </w:rPr>
            </w:pPr>
            <w:ins w:id="311" w:author="TS" w:date="2017-11-15T09:45:00Z">
              <w:r w:rsidRPr="00BB797D">
                <w:t>6</w:t>
              </w:r>
            </w:ins>
          </w:p>
        </w:tc>
        <w:tc>
          <w:tcPr>
            <w:tcW w:w="3969" w:type="dxa"/>
          </w:tcPr>
          <w:p w14:paraId="5465F050" w14:textId="77777777" w:rsidR="004110A5" w:rsidRPr="00BB797D" w:rsidRDefault="004110A5" w:rsidP="000B7E2A">
            <w:pPr>
              <w:pStyle w:val="Tabletext"/>
              <w:jc w:val="center"/>
              <w:rPr>
                <w:ins w:id="312" w:author="TS" w:date="2017-11-15T09:45:00Z"/>
              </w:rPr>
            </w:pPr>
            <w:ins w:id="313" w:author="TS" w:date="2017-11-15T09:45:00Z">
              <w:r w:rsidRPr="00BB797D">
                <w:t>−187.2 + 25log(θ/5)</w:t>
              </w:r>
            </w:ins>
          </w:p>
        </w:tc>
        <w:tc>
          <w:tcPr>
            <w:tcW w:w="1701" w:type="dxa"/>
          </w:tcPr>
          <w:p w14:paraId="65C1101E" w14:textId="77777777" w:rsidR="004110A5" w:rsidRPr="00BB797D" w:rsidRDefault="004110A5" w:rsidP="000B7E2A">
            <w:pPr>
              <w:pStyle w:val="Tabletext"/>
              <w:jc w:val="center"/>
              <w:rPr>
                <w:ins w:id="314" w:author="TS" w:date="2017-11-15T09:45:00Z"/>
              </w:rPr>
            </w:pPr>
            <w:ins w:id="315" w:author="- ITU -" w:date="2018-07-12T10:35:00Z">
              <w:r w:rsidRPr="00BB797D">
                <w:t>dB(W/(m</w:t>
              </w:r>
              <w:r w:rsidRPr="00BB797D">
                <w:rPr>
                  <w:vertAlign w:val="superscript"/>
                </w:rPr>
                <w:t>2</w:t>
              </w:r>
            </w:ins>
            <w:ins w:id="316" w:author="Ali, Kim" w:date="2018-07-24T12:07:00Z">
              <w:r w:rsidRPr="00BB797D">
                <w:t> </w:t>
              </w:r>
            </w:ins>
            <w:ins w:id="317" w:author="- ITU -" w:date="2018-07-12T10:35:00Z">
              <w:r w:rsidRPr="00BB797D">
                <w:t>∙</w:t>
              </w:r>
            </w:ins>
            <w:ins w:id="318" w:author="Ali, Kim" w:date="2018-07-24T12:07:00Z">
              <w:r w:rsidRPr="00BB797D">
                <w:t> </w:t>
              </w:r>
            </w:ins>
            <w:ins w:id="319" w:author="- ITU -" w:date="2018-07-12T10:35:00Z">
              <w:r w:rsidRPr="00BB797D">
                <w:t>Hz))</w:t>
              </w:r>
            </w:ins>
          </w:p>
        </w:tc>
      </w:tr>
    </w:tbl>
    <w:p w14:paraId="61A963CB" w14:textId="77777777" w:rsidR="004110A5" w:rsidRPr="00BB797D" w:rsidRDefault="004110A5" w:rsidP="004110A5">
      <w:pPr>
        <w:pStyle w:val="Tablefin"/>
        <w:rPr>
          <w:ins w:id="320" w:author="Soto Romero, Alicia" w:date="2018-06-28T11:45:00Z"/>
        </w:rPr>
      </w:pPr>
    </w:p>
    <w:p w14:paraId="3A665F0E" w14:textId="77777777" w:rsidR="004110A5" w:rsidRPr="00BB797D" w:rsidRDefault="004110A5" w:rsidP="004110A5">
      <w:pPr>
        <w:pStyle w:val="enumlev1"/>
        <w:rPr>
          <w:ins w:id="321" w:author="TS" w:date="2017-11-15T09:45:00Z"/>
          <w:lang w:eastAsia="ja-JP"/>
        </w:rPr>
      </w:pPr>
      <w:ins w:id="322" w:author="delaRosaT" w:date="2018-02-13T10:33:00Z">
        <w:r w:rsidRPr="00BB797D">
          <w:tab/>
        </w:r>
      </w:ins>
      <w:ins w:id="323" w:author="TS" w:date="2017-11-15T09:45:00Z">
        <w:r w:rsidRPr="00BB797D">
          <w:t>where θ denotes nominal geocentric separation (degrees) between interfering and interfered</w:t>
        </w:r>
      </w:ins>
      <w:ins w:id="324" w:author="Ali, Kim" w:date="2018-07-31T10:53:00Z">
        <w:r w:rsidRPr="00BB797D">
          <w:t>-</w:t>
        </w:r>
      </w:ins>
      <w:ins w:id="325" w:author="TS" w:date="2017-11-15T09:45:00Z">
        <w:r w:rsidRPr="00BB797D">
          <w:t>with satellite networks</w:t>
        </w:r>
      </w:ins>
      <w:ins w:id="326" w:author="NOR" w:date="2018-04-25T17:35:00Z">
        <w:r w:rsidRPr="00BB797D">
          <w:t>;</w:t>
        </w:r>
      </w:ins>
    </w:p>
    <w:p w14:paraId="04595CAE" w14:textId="77777777" w:rsidR="004110A5" w:rsidRPr="00BB797D" w:rsidRDefault="004110A5" w:rsidP="004110A5">
      <w:pPr>
        <w:pStyle w:val="enumlev1"/>
      </w:pPr>
      <w:ins w:id="327" w:author="TS" w:date="2017-11-15T09:45:00Z">
        <w:r w:rsidRPr="00BB797D">
          <w:rPr>
            <w:iCs/>
          </w:rPr>
          <w:tab/>
          <w:t>in the 12.75-13.25</w:t>
        </w:r>
      </w:ins>
      <w:ins w:id="328" w:author="Varlamov" w:date="2018-09-03T16:47:00Z">
        <w:r w:rsidRPr="00BB797D">
          <w:t> </w:t>
        </w:r>
      </w:ins>
      <w:ins w:id="329" w:author="TS" w:date="2017-11-15T09:45:00Z">
        <w:r w:rsidRPr="00BB797D">
          <w:rPr>
            <w:iCs/>
          </w:rPr>
          <w:t xml:space="preserve">GHz (Earth-to-space) </w:t>
        </w:r>
      </w:ins>
      <w:ins w:id="330" w:author="Malaguti, Nelson" w:date="2018-09-05T12:14:00Z">
        <w:r w:rsidRPr="00BB797D">
          <w:t>frequency</w:t>
        </w:r>
      </w:ins>
      <w:ins w:id="331" w:author="Song, Xiaojing" w:date="2018-09-07T11:15:00Z">
        <w:r w:rsidRPr="00BB797D">
          <w:t xml:space="preserve"> </w:t>
        </w:r>
      </w:ins>
      <w:ins w:id="332" w:author="TS" w:date="2017-11-15T09:45:00Z">
        <w:r w:rsidRPr="00BB797D">
          <w:rPr>
            <w:iCs/>
          </w:rPr>
          <w:t xml:space="preserve">band, the </w:t>
        </w:r>
        <w:proofErr w:type="spellStart"/>
        <w:r w:rsidRPr="00BB797D">
          <w:rPr>
            <w:iCs/>
          </w:rPr>
          <w:t>pfd</w:t>
        </w:r>
        <w:proofErr w:type="spellEnd"/>
        <w:r w:rsidRPr="00BB797D">
          <w:rPr>
            <w:iCs/>
          </w:rPr>
          <w:t xml:space="preserve"> produced at the location in the geostationary-satellite orbit of the </w:t>
        </w:r>
      </w:ins>
      <w:ins w:id="333" w:author="CPG" w:date="2018-06-26T10:39:00Z">
        <w:r w:rsidRPr="00BB797D">
          <w:rPr>
            <w:iCs/>
          </w:rPr>
          <w:t>allotment</w:t>
        </w:r>
      </w:ins>
      <w:ins w:id="334" w:author="TS" w:date="2017-11-15T09:45:00Z">
        <w:r w:rsidRPr="00BB797D">
          <w:rPr>
            <w:iCs/>
          </w:rPr>
          <w:t xml:space="preserve"> </w:t>
        </w:r>
      </w:ins>
      <w:ins w:id="335" w:author="CPG" w:date="2018-06-26T10:39:00Z">
        <w:r w:rsidRPr="00BB797D">
          <w:rPr>
            <w:iCs/>
          </w:rPr>
          <w:t xml:space="preserve">or assignment under consideration </w:t>
        </w:r>
      </w:ins>
      <w:ins w:id="336" w:author="TS" w:date="2017-11-15T09:45:00Z">
        <w:r w:rsidRPr="00BB797D">
          <w:rPr>
            <w:iCs/>
          </w:rPr>
          <w:t>under assumed free</w:t>
        </w:r>
      </w:ins>
      <w:ins w:id="337" w:author="Fernandez Jimenez, Virginia" w:date="2018-03-02T12:32:00Z">
        <w:r w:rsidRPr="00BB797D">
          <w:rPr>
            <w:iCs/>
          </w:rPr>
          <w:noBreakHyphen/>
        </w:r>
      </w:ins>
      <w:ins w:id="338" w:author="TS" w:date="2017-11-15T09:45:00Z">
        <w:r w:rsidRPr="00BB797D">
          <w:rPr>
            <w:iCs/>
          </w:rPr>
          <w:t xml:space="preserve">space </w:t>
        </w:r>
        <w:r w:rsidRPr="00BB797D">
          <w:t>propagation</w:t>
        </w:r>
        <w:r w:rsidRPr="00BB797D">
          <w:rPr>
            <w:iCs/>
          </w:rPr>
          <w:t xml:space="preserve"> conditions does not exceed −208.0 dB(W/(m</w:t>
        </w:r>
        <w:r w:rsidRPr="00BB797D">
          <w:rPr>
            <w:iCs/>
            <w:vertAlign w:val="superscript"/>
          </w:rPr>
          <w:t>2</w:t>
        </w:r>
        <w:r w:rsidRPr="00BB797D">
          <w:rPr>
            <w:iCs/>
          </w:rPr>
          <w:t> ∙ Hz)).</w:t>
        </w:r>
      </w:ins>
    </w:p>
    <w:p w14:paraId="73452259" w14:textId="77777777" w:rsidR="00B363C9" w:rsidRPr="00FA5780" w:rsidRDefault="00B363C9" w:rsidP="002130A9">
      <w:pPr>
        <w:rPr>
          <w:rStyle w:val="ECCParagraph"/>
          <w:lang w:val="en-US"/>
        </w:rPr>
      </w:pPr>
    </w:p>
    <w:p w14:paraId="3E43B7CE" w14:textId="77777777" w:rsidR="00205D3A" w:rsidRDefault="00205D3A" w:rsidP="00205D3A">
      <w:pPr>
        <w:rPr>
          <w:szCs w:val="24"/>
        </w:rPr>
      </w:pPr>
      <w:r>
        <w:rPr>
          <w:b/>
          <w:szCs w:val="24"/>
        </w:rPr>
        <w:t>Reasons</w:t>
      </w:r>
      <w:r>
        <w:rPr>
          <w:szCs w:val="24"/>
        </w:rPr>
        <w:t xml:space="preserve">: </w:t>
      </w:r>
      <w:bookmarkStart w:id="339" w:name="_Hlk536707215"/>
      <w:r>
        <w:rPr>
          <w:szCs w:val="24"/>
        </w:rPr>
        <w:t xml:space="preserve">These changes to the coordination trigger in </w:t>
      </w:r>
      <w:r w:rsidR="00BE20BA">
        <w:rPr>
          <w:szCs w:val="24"/>
        </w:rPr>
        <w:t xml:space="preserve">Annex 4 of </w:t>
      </w:r>
      <w:r>
        <w:rPr>
          <w:szCs w:val="24"/>
        </w:rPr>
        <w:t xml:space="preserve">RR Appendix </w:t>
      </w:r>
      <w:r w:rsidRPr="00205D3A">
        <w:rPr>
          <w:b/>
          <w:szCs w:val="24"/>
        </w:rPr>
        <w:t>30B</w:t>
      </w:r>
      <w:r>
        <w:rPr>
          <w:szCs w:val="24"/>
        </w:rPr>
        <w:t xml:space="preserve"> protects existing allotments and systems while facilitating modified allotments and new entries.</w:t>
      </w:r>
    </w:p>
    <w:bookmarkEnd w:id="339"/>
    <w:p w14:paraId="46EF1CE6" w14:textId="77777777" w:rsidR="00205D3A" w:rsidRDefault="00205D3A" w:rsidP="00205D3A">
      <w:pPr>
        <w:rPr>
          <w:szCs w:val="24"/>
        </w:rPr>
      </w:pPr>
    </w:p>
    <w:p w14:paraId="5E346CD5" w14:textId="77777777" w:rsidR="00205D3A" w:rsidRDefault="00205D3A" w:rsidP="00205D3A"/>
    <w:p w14:paraId="1C4019F2" w14:textId="77777777" w:rsidR="00580895" w:rsidRDefault="00580895">
      <w:pPr>
        <w:jc w:val="center"/>
      </w:pPr>
      <w:r w:rsidRPr="00111421">
        <w:t>__________</w:t>
      </w:r>
    </w:p>
    <w:sectPr w:rsidR="00580895" w:rsidSect="004D2A11">
      <w:headerReference w:type="default" r:id="rId8"/>
      <w:footerReference w:type="default" r:id="rId9"/>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D1012" w14:textId="77777777" w:rsidR="00BE4676" w:rsidRDefault="00BE4676" w:rsidP="000B092D">
      <w:r>
        <w:separator/>
      </w:r>
    </w:p>
  </w:endnote>
  <w:endnote w:type="continuationSeparator" w:id="0">
    <w:p w14:paraId="32344A7A" w14:textId="77777777" w:rsidR="00BE4676" w:rsidRDefault="00BE4676"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8904799"/>
      <w:docPartObj>
        <w:docPartGallery w:val="Page Numbers (Bottom of Page)"/>
        <w:docPartUnique/>
      </w:docPartObj>
    </w:sdtPr>
    <w:sdtEndPr>
      <w:rPr>
        <w:noProof/>
      </w:rPr>
    </w:sdtEndPr>
    <w:sdtContent>
      <w:p w14:paraId="4322989E" w14:textId="18AE227E" w:rsidR="00104E09" w:rsidRDefault="00104E09">
        <w:pPr>
          <w:pStyle w:val="Footer"/>
          <w:jc w:val="center"/>
        </w:pPr>
        <w:r>
          <w:fldChar w:fldCharType="begin"/>
        </w:r>
        <w:r>
          <w:instrText xml:space="preserve"> PAGE   \* MERGEFORMAT </w:instrText>
        </w:r>
        <w:r>
          <w:fldChar w:fldCharType="separate"/>
        </w:r>
        <w:r w:rsidR="00C15E38">
          <w:rPr>
            <w:noProof/>
          </w:rPr>
          <w:t>4</w:t>
        </w:r>
        <w:r>
          <w:rPr>
            <w:noProof/>
          </w:rPr>
          <w:fldChar w:fldCharType="end"/>
        </w:r>
      </w:p>
    </w:sdtContent>
  </w:sdt>
  <w:p w14:paraId="2145CB01" w14:textId="77777777" w:rsidR="00104E09" w:rsidRDefault="00104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18BFA" w14:textId="77777777" w:rsidR="00BE4676" w:rsidRDefault="00BE4676" w:rsidP="000B092D">
      <w:r>
        <w:separator/>
      </w:r>
    </w:p>
  </w:footnote>
  <w:footnote w:type="continuationSeparator" w:id="0">
    <w:p w14:paraId="48C1CB35" w14:textId="77777777" w:rsidR="00BE4676" w:rsidRDefault="00BE4676" w:rsidP="000B092D">
      <w:r>
        <w:continuationSeparator/>
      </w:r>
    </w:p>
  </w:footnote>
  <w:footnote w:id="1">
    <w:p w14:paraId="785C776D" w14:textId="4EF2EB58" w:rsidR="004110A5" w:rsidRDefault="004110A5" w:rsidP="004110A5">
      <w:pPr>
        <w:pStyle w:val="FootnoteText"/>
        <w:rPr>
          <w:ins w:id="10" w:author="zach" w:date="2019-03-03T01:06:00Z"/>
          <w:lang w:val="en-US"/>
        </w:rPr>
      </w:pPr>
      <w:del w:id="11" w:author="zach" w:date="2019-03-03T01:07:00Z">
        <w:r w:rsidRPr="005333BA" w:rsidDel="00FA5780">
          <w:rPr>
            <w:rStyle w:val="FootnoteReference"/>
            <w:lang w:val="en-US"/>
          </w:rPr>
          <w:delText>15</w:delText>
        </w:r>
        <w:r w:rsidRPr="00661E0B" w:rsidDel="00FA5780">
          <w:rPr>
            <w:lang w:val="en-US"/>
          </w:rPr>
          <w:tab/>
          <w:delText>These limits shall not apply to assignments recorded in the List before 17 November 2007</w:delText>
        </w:r>
      </w:del>
      <w:ins w:id="12" w:author="John Wengryniuk" w:date="2018-07-10T10:33:00Z">
        <w:del w:id="13" w:author="zach" w:date="2019-03-03T01:07:00Z">
          <w:r w:rsidDel="00FA5780">
            <w:rPr>
              <w:lang w:val="en-US"/>
            </w:rPr>
            <w:delText>a date to be decided by WRC</w:delText>
          </w:r>
        </w:del>
      </w:ins>
      <w:ins w:id="14" w:author="baba" w:date="2018-09-10T14:26:00Z">
        <w:del w:id="15" w:author="zach" w:date="2019-03-03T01:07:00Z">
          <w:r w:rsidDel="00FA5780">
            <w:rPr>
              <w:lang w:val="en-US"/>
            </w:rPr>
            <w:noBreakHyphen/>
          </w:r>
        </w:del>
      </w:ins>
      <w:ins w:id="16" w:author="John Wengryniuk" w:date="2018-07-10T10:33:00Z">
        <w:del w:id="17" w:author="zach" w:date="2019-03-03T01:07:00Z">
          <w:r w:rsidDel="00FA5780">
            <w:rPr>
              <w:lang w:val="en-US"/>
            </w:rPr>
            <w:delText>19</w:delText>
          </w:r>
        </w:del>
      </w:ins>
      <w:del w:id="18" w:author="zach" w:date="2019-03-03T01:07:00Z">
        <w:r w:rsidRPr="00661E0B" w:rsidDel="00FA5780">
          <w:rPr>
            <w:lang w:val="en-US"/>
          </w:rPr>
          <w:delText>.</w:delText>
        </w:r>
      </w:del>
    </w:p>
    <w:p w14:paraId="02F0706A" w14:textId="45DC859B" w:rsidR="00FA5780" w:rsidRPr="00661E0B" w:rsidRDefault="00FA5780" w:rsidP="004110A5">
      <w:pPr>
        <w:pStyle w:val="FootnoteText"/>
        <w:rPr>
          <w:lang w:val="en-US"/>
        </w:rPr>
      </w:pPr>
      <w:r w:rsidRPr="005333BA">
        <w:rPr>
          <w:rStyle w:val="FootnoteReference"/>
        </w:rPr>
        <w:t>15</w:t>
      </w:r>
      <w:r w:rsidRPr="00661E0B">
        <w:tab/>
      </w:r>
      <w:bookmarkStart w:id="19" w:name="_Hlk2467568"/>
      <w:r>
        <w:t>These limits shall not apply to assignments</w:t>
      </w:r>
      <w:ins w:id="20" w:author="Степанова Наталья Александровна" w:date="2019-01-28T15:44:00Z">
        <w:r>
          <w:t xml:space="preserve"> </w:t>
        </w:r>
        <w:r w:rsidRPr="00F566B1">
          <w:rPr>
            <w:highlight w:val="cyan"/>
          </w:rPr>
          <w:t xml:space="preserve">submitted </w:t>
        </w:r>
      </w:ins>
      <w:ins w:id="21" w:author="Степанова Наталья Александровна" w:date="2019-01-28T15:43:00Z">
        <w:r w:rsidRPr="00F566B1">
          <w:rPr>
            <w:highlight w:val="cyan"/>
          </w:rPr>
          <w:t xml:space="preserve">in accordance </w:t>
        </w:r>
      </w:ins>
      <w:ins w:id="22" w:author="Ruepp, Rowena" w:date="2019-02-07T09:58:00Z">
        <w:r w:rsidRPr="00F566B1">
          <w:rPr>
            <w:highlight w:val="cyan"/>
          </w:rPr>
          <w:t xml:space="preserve">with </w:t>
        </w:r>
      </w:ins>
      <w:ins w:id="23" w:author="Степанова Наталья Александровна" w:date="2019-01-28T15:45:00Z">
        <w:r w:rsidRPr="00F566B1">
          <w:rPr>
            <w:highlight w:val="cyan"/>
          </w:rPr>
          <w:t xml:space="preserve">Article </w:t>
        </w:r>
        <w:r w:rsidRPr="00F566B1">
          <w:rPr>
            <w:b/>
            <w:bCs/>
            <w:highlight w:val="cyan"/>
          </w:rPr>
          <w:t>6</w:t>
        </w:r>
        <w:r w:rsidRPr="00F566B1">
          <w:rPr>
            <w:highlight w:val="cyan"/>
          </w:rPr>
          <w:t xml:space="preserve"> or</w:t>
        </w:r>
      </w:ins>
      <w:r>
        <w:t xml:space="preserve"> recorded in the List before </w:t>
      </w:r>
      <w:del w:id="24" w:author="John Wengryniuk" w:date="2018-07-10T10:32:00Z">
        <w:r>
          <w:delText>17 N</w:delText>
        </w:r>
      </w:del>
      <w:del w:id="25" w:author="John Wengryniuk" w:date="2018-07-10T10:33:00Z">
        <w:r>
          <w:delText>ovember 2007</w:delText>
        </w:r>
      </w:del>
      <w:ins w:id="26" w:author="Степанова Наталья Александровна" w:date="2019-01-28T15:42:00Z">
        <w:r>
          <w:t xml:space="preserve"> </w:t>
        </w:r>
      </w:ins>
      <w:ins w:id="27" w:author="John Wengryniuk" w:date="2018-07-10T10:33:00Z">
        <w:del w:id="28" w:author="Степанова Наталья Александровна" w:date="2019-01-28T15:42:00Z">
          <w:r w:rsidRPr="00F566B1">
            <w:rPr>
              <w:highlight w:val="cyan"/>
            </w:rPr>
            <w:delText>a date</w:delText>
          </w:r>
        </w:del>
      </w:ins>
      <w:r w:rsidRPr="00F566B1">
        <w:rPr>
          <w:highlight w:val="cyan"/>
        </w:rPr>
        <w:t xml:space="preserve"> </w:t>
      </w:r>
      <w:del w:id="29" w:author="Степанова Наталья Александровна" w:date="2019-01-28T15:41:00Z">
        <w:r w:rsidRPr="00F566B1">
          <w:rPr>
            <w:highlight w:val="cyan"/>
          </w:rPr>
          <w:delText>to be decided by WRC</w:delText>
        </w:r>
      </w:del>
      <w:ins w:id="30" w:author="baba" w:date="2018-09-10T14:26:00Z">
        <w:del w:id="31" w:author="Степанова Наталья Александровна" w:date="2019-01-28T15:41:00Z">
          <w:r w:rsidRPr="00F566B1">
            <w:rPr>
              <w:highlight w:val="cyan"/>
            </w:rPr>
            <w:noBreakHyphen/>
          </w:r>
        </w:del>
      </w:ins>
      <w:ins w:id="32" w:author="John Wengryniuk" w:date="2018-07-10T10:33:00Z">
        <w:del w:id="33" w:author="Степанова Наталья Александровна" w:date="2019-01-28T15:41:00Z">
          <w:r w:rsidRPr="00F566B1">
            <w:rPr>
              <w:highlight w:val="cyan"/>
            </w:rPr>
            <w:delText>19</w:delText>
          </w:r>
        </w:del>
      </w:ins>
      <w:ins w:id="34" w:author="Степанова Наталья Александровна" w:date="2019-01-28T15:42:00Z">
        <w:r w:rsidRPr="00F566B1">
          <w:rPr>
            <w:highlight w:val="cyan"/>
          </w:rPr>
          <w:t>22 November 2019</w:t>
        </w:r>
      </w:ins>
      <w:r>
        <w:t>.</w:t>
      </w:r>
      <w:bookmarkEnd w:id="19"/>
      <w:ins w:id="35" w:author="zach" w:date="2019-03-03T01:07:00Z">
        <w:r>
          <w:t xml:space="preserve"> </w:t>
        </w:r>
        <w:bookmarkStart w:id="36" w:name="_Hlk2467586"/>
        <w:r w:rsidRPr="00F566B1">
          <w:rPr>
            <w:highlight w:val="yellow"/>
            <w:lang w:eastAsia="zh-CN"/>
          </w:rPr>
          <w:t>{</w:t>
        </w:r>
        <w:r w:rsidRPr="00F566B1">
          <w:rPr>
            <w:i/>
            <w:highlight w:val="yellow"/>
            <w:lang w:eastAsia="zh-CN"/>
          </w:rPr>
          <w:t>Editor’s note: new footnote 15 from CPM</w:t>
        </w:r>
        <w:r w:rsidRPr="00F566B1">
          <w:rPr>
            <w:highlight w:val="yellow"/>
            <w:lang w:eastAsia="zh-CN"/>
          </w:rPr>
          <w:t>}</w:t>
        </w:r>
      </w:ins>
      <w:bookmarkEnd w:id="36"/>
    </w:p>
  </w:footnote>
  <w:footnote w:id="2">
    <w:p w14:paraId="0E5E97B2" w14:textId="77777777" w:rsidR="004110A5" w:rsidRDefault="004110A5" w:rsidP="004110A5">
      <w:pPr>
        <w:pStyle w:val="FootnoteText"/>
        <w:rPr>
          <w:lang w:val="en-US"/>
        </w:rPr>
      </w:pPr>
      <w:r w:rsidRPr="00E2718E">
        <w:rPr>
          <w:rStyle w:val="FootnoteReference"/>
        </w:rPr>
        <w:t>18</w:t>
      </w:r>
      <w:del w:id="116" w:author="Ruepp, Rowena" w:date="2018-08-01T10:02:00Z">
        <w:r w:rsidDel="00113666">
          <w:tab/>
        </w:r>
      </w:del>
      <w:del w:id="117" w:author="CPM Counsellor" w:date="2018-07-11T16:15:00Z">
        <w:r w:rsidRPr="00E2718E">
          <w:rPr>
            <w:lang w:val="en-US"/>
          </w:rPr>
          <w:delText>Excluding values accepted in accordance with § 6.15 of Article 6.</w:delText>
        </w:r>
      </w:del>
      <w:ins w:id="118" w:author="CPM Counsellor" w:date="2018-07-11T16:15:00Z">
        <w:r w:rsidRPr="007A52BD">
          <w:rPr>
            <w:sz w:val="16"/>
            <w:szCs w:val="16"/>
            <w:lang w:val="en-US"/>
          </w:rPr>
          <w:t xml:space="preserve">(SUP </w:t>
        </w:r>
      </w:ins>
      <w:ins w:id="119" w:author="- ITU -" w:date="2018-07-11T16:34:00Z">
        <w:r w:rsidRPr="007A52BD">
          <w:rPr>
            <w:sz w:val="16"/>
            <w:szCs w:val="16"/>
            <w:lang w:val="en-US"/>
          </w:rPr>
          <w:t xml:space="preserve">– </w:t>
        </w:r>
      </w:ins>
      <w:ins w:id="120" w:author="CPM Counsellor" w:date="2018-07-11T16:15:00Z">
        <w:r w:rsidRPr="007A52BD">
          <w:rPr>
            <w:sz w:val="16"/>
            <w:szCs w:val="16"/>
            <w:lang w:val="en-US"/>
          </w:rPr>
          <w:t>WRC</w:t>
        </w:r>
      </w:ins>
      <w:ins w:id="121" w:author="baba" w:date="2018-09-10T14:31:00Z">
        <w:r>
          <w:rPr>
            <w:sz w:val="16"/>
            <w:szCs w:val="16"/>
            <w:lang w:val="en-US"/>
          </w:rPr>
          <w:noBreakHyphen/>
        </w:r>
      </w:ins>
      <w:ins w:id="122" w:author="CPM Counsellor" w:date="2018-07-11T16:15:00Z">
        <w:r w:rsidRPr="007A52BD">
          <w:rPr>
            <w:sz w:val="16"/>
            <w:szCs w:val="16"/>
            <w:lang w:val="en-US"/>
          </w:rPr>
          <w:t>19)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7DACD" w14:textId="22F30B74" w:rsidR="00475E16" w:rsidRPr="00166F4B" w:rsidRDefault="00475E16" w:rsidP="00475E16">
    <w:pPr>
      <w:pStyle w:val="Header"/>
      <w:ind w:left="720"/>
    </w:pPr>
    <w:r w:rsidRPr="00166F4B">
      <w:t>IWG-4_</w:t>
    </w:r>
    <w:r w:rsidR="007E61DB">
      <w:t>055</w:t>
    </w:r>
    <w:ins w:id="340" w:author="zach" w:date="2019-03-03T00:21:00Z">
      <w:r w:rsidR="00FA5780">
        <w:t>r1</w:t>
      </w:r>
    </w:ins>
    <w:r w:rsidR="00430089" w:rsidRPr="00166F4B">
      <w:t xml:space="preserve"> </w:t>
    </w:r>
    <w:r w:rsidRPr="00166F4B">
      <w:t>(</w:t>
    </w:r>
    <w:del w:id="341" w:author="zach" w:date="2019-03-03T00:21:00Z">
      <w:r w:rsidR="00D32527" w:rsidDel="00FA5780">
        <w:delText>March</w:delText>
      </w:r>
      <w:r w:rsidRPr="00166F4B" w:rsidDel="00FA5780">
        <w:delText xml:space="preserve"> </w:delText>
      </w:r>
      <w:r w:rsidR="002130A9" w:rsidDel="00FA5780">
        <w:delText>29</w:delText>
      </w:r>
      <w:r w:rsidRPr="00166F4B" w:rsidDel="00FA5780">
        <w:delText>, 201</w:delText>
      </w:r>
      <w:r w:rsidR="00D32527" w:rsidDel="00FA5780">
        <w:delText>8</w:delText>
      </w:r>
    </w:del>
    <w:ins w:id="342" w:author="zach" w:date="2019-03-03T00:21:00Z">
      <w:r w:rsidR="00FA5780">
        <w:t>3/3/2019</w:t>
      </w:r>
    </w:ins>
    <w:r w:rsidRPr="00166F4B">
      <w:t>)</w:t>
    </w:r>
  </w:p>
  <w:p w14:paraId="2BD1D10D" w14:textId="77777777" w:rsidR="00475E16" w:rsidRPr="00166F4B" w:rsidRDefault="00D32527" w:rsidP="00475E16">
    <w:pPr>
      <w:pStyle w:val="Header"/>
      <w:ind w:left="720"/>
    </w:pPr>
    <w:r>
      <w:t>Author</w:t>
    </w:r>
    <w:r w:rsidR="00475E16" w:rsidRPr="00166F4B">
      <w:t>:</w:t>
    </w:r>
    <w:r w:rsidR="00166F4B" w:rsidRPr="00166F4B">
      <w:t xml:space="preserve"> </w:t>
    </w:r>
    <w:r w:rsidR="00475E16" w:rsidRPr="00166F4B">
      <w:t>Alexander Gerdenitsch</w:t>
    </w:r>
  </w:p>
  <w:p w14:paraId="2B4DB837" w14:textId="77777777" w:rsidR="00475E16" w:rsidRDefault="00475E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1815"/>
    <w:multiLevelType w:val="hybridMultilevel"/>
    <w:tmpl w:val="1174F290"/>
    <w:lvl w:ilvl="0" w:tplc="B0762A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030A3"/>
    <w:multiLevelType w:val="hybridMultilevel"/>
    <w:tmpl w:val="49C8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14375"/>
    <w:multiLevelType w:val="hybridMultilevel"/>
    <w:tmpl w:val="5B3C9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43201B"/>
    <w:multiLevelType w:val="hybridMultilevel"/>
    <w:tmpl w:val="C83C4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103B1C"/>
    <w:multiLevelType w:val="hybridMultilevel"/>
    <w:tmpl w:val="F620AAEE"/>
    <w:lvl w:ilvl="0" w:tplc="9D9CE61A">
      <w:numFmt w:val="bullet"/>
      <w:lvlText w:val="–"/>
      <w:lvlJc w:val="left"/>
      <w:pPr>
        <w:ind w:left="1500" w:hanging="11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9480D"/>
    <w:multiLevelType w:val="hybridMultilevel"/>
    <w:tmpl w:val="C3FC4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FE0378"/>
    <w:multiLevelType w:val="hybridMultilevel"/>
    <w:tmpl w:val="76505E7A"/>
    <w:lvl w:ilvl="0" w:tplc="04090001">
      <w:start w:val="1"/>
      <w:numFmt w:val="bullet"/>
      <w:lvlText w:val=""/>
      <w:lvlJc w:val="left"/>
      <w:pPr>
        <w:ind w:left="1500" w:hanging="11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9"/>
  </w:num>
  <w:num w:numId="5">
    <w:abstractNumId w:val="7"/>
  </w:num>
  <w:num w:numId="6">
    <w:abstractNumId w:val="2"/>
  </w:num>
  <w:num w:numId="7">
    <w:abstractNumId w:val="8"/>
  </w:num>
  <w:num w:numId="8">
    <w:abstractNumId w:val="5"/>
  </w:num>
  <w:num w:numId="9">
    <w:abstractNumId w:val="10"/>
  </w:num>
  <w:num w:numId="10">
    <w:abstractNumId w:val="0"/>
  </w:num>
  <w:num w:numId="11">
    <w:abstractNumId w:val="1"/>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rlamov">
    <w15:presenceInfo w15:providerId="None" w15:userId="Varlamov"/>
  </w15:person>
  <w15:person w15:author="zach">
    <w15:presenceInfo w15:providerId="None" w15:userId="zach"/>
  </w15:person>
  <w15:person w15:author="John Wengryniuk">
    <w15:presenceInfo w15:providerId="AD" w15:userId="S-1-5-21-1774803870-1740728921-617630493-50691"/>
  </w15:person>
  <w15:person w15:author="baba">
    <w15:presenceInfo w15:providerId="None" w15:userId="baba"/>
  </w15:person>
  <w15:person w15:author="Ruepp, Rowena">
    <w15:presenceInfo w15:providerId="AD" w15:userId="S-1-5-21-8740799-900759487-1415713722-3903"/>
  </w15:person>
  <w15:person w15:author="Malaguti, Nelson">
    <w15:presenceInfo w15:providerId="AD" w15:userId="S-1-5-21-8740799-900759487-1415713722-3284"/>
  </w15:person>
  <w15:person w15:author="delaRosaT">
    <w15:presenceInfo w15:providerId="None" w15:userId="delaRosaT"/>
  </w15:person>
  <w15:person w15:author="editor">
    <w15:presenceInfo w15:providerId="None" w15:userId="editor"/>
  </w15:person>
  <w15:person w15:author="Soto Romero, Alicia">
    <w15:presenceInfo w15:providerId="AD" w15:userId="S-1-5-21-8740799-900759487-1415713722-58170"/>
  </w15:person>
  <w15:person w15:author="Song, Xiaojing">
    <w15:presenceInfo w15:providerId="AD" w15:userId="S-1-5-21-8740799-900759487-1415713722-67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fr-CH" w:vendorID="64" w:dllVersion="0" w:nlCheck="1" w:checkStyle="0"/>
  <w:activeWritingStyle w:appName="MSWord" w:lang="es-MX" w:vendorID="64" w:dllVersion="0" w:nlCheck="1" w:checkStyle="0"/>
  <w:activeWritingStyle w:appName="MSWord" w:lang="fr-FR" w:vendorID="64" w:dllVersion="0" w:nlCheck="1" w:checkStyle="0"/>
  <w:activeWritingStyle w:appName="MSWord" w:lang="fr-FR" w:vendorID="64" w:dllVersion="6" w:nlCheck="1" w:checkStyle="1"/>
  <w:activeWritingStyle w:appName="MSWord" w:lang="en-GB" w:vendorID="64" w:dllVersion="4096" w:nlCheck="1" w:checkStyle="0"/>
  <w:proofState w:spelling="clean" w:grammar="clean"/>
  <w:trackRevision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4B0"/>
    <w:rsid w:val="00003629"/>
    <w:rsid w:val="000177FF"/>
    <w:rsid w:val="000532D6"/>
    <w:rsid w:val="000644EC"/>
    <w:rsid w:val="000920CE"/>
    <w:rsid w:val="00092D38"/>
    <w:rsid w:val="000A58D9"/>
    <w:rsid w:val="000A5B43"/>
    <w:rsid w:val="000A6535"/>
    <w:rsid w:val="000B092D"/>
    <w:rsid w:val="000B51C1"/>
    <w:rsid w:val="000C6631"/>
    <w:rsid w:val="000E39A9"/>
    <w:rsid w:val="0010266B"/>
    <w:rsid w:val="00104E09"/>
    <w:rsid w:val="00111421"/>
    <w:rsid w:val="001126E7"/>
    <w:rsid w:val="001247B0"/>
    <w:rsid w:val="00124DE6"/>
    <w:rsid w:val="00127522"/>
    <w:rsid w:val="00143884"/>
    <w:rsid w:val="00152048"/>
    <w:rsid w:val="00153658"/>
    <w:rsid w:val="00154CF3"/>
    <w:rsid w:val="00163497"/>
    <w:rsid w:val="00166F4B"/>
    <w:rsid w:val="00173963"/>
    <w:rsid w:val="001769F1"/>
    <w:rsid w:val="00180917"/>
    <w:rsid w:val="00187CE9"/>
    <w:rsid w:val="00192D05"/>
    <w:rsid w:val="0019383A"/>
    <w:rsid w:val="001967AD"/>
    <w:rsid w:val="001B029A"/>
    <w:rsid w:val="001C0225"/>
    <w:rsid w:val="001C56A2"/>
    <w:rsid w:val="001F2FFF"/>
    <w:rsid w:val="001F4633"/>
    <w:rsid w:val="001F782B"/>
    <w:rsid w:val="00205D3A"/>
    <w:rsid w:val="002130A9"/>
    <w:rsid w:val="00217478"/>
    <w:rsid w:val="00217893"/>
    <w:rsid w:val="0022107A"/>
    <w:rsid w:val="00225AD1"/>
    <w:rsid w:val="0022699F"/>
    <w:rsid w:val="00227C74"/>
    <w:rsid w:val="00235328"/>
    <w:rsid w:val="0025182C"/>
    <w:rsid w:val="00267CAC"/>
    <w:rsid w:val="00293815"/>
    <w:rsid w:val="002B11F9"/>
    <w:rsid w:val="002C31F3"/>
    <w:rsid w:val="002D234C"/>
    <w:rsid w:val="002D253C"/>
    <w:rsid w:val="002D3FF2"/>
    <w:rsid w:val="002E14E6"/>
    <w:rsid w:val="002E536D"/>
    <w:rsid w:val="002F3807"/>
    <w:rsid w:val="002F533D"/>
    <w:rsid w:val="00301BF9"/>
    <w:rsid w:val="00307160"/>
    <w:rsid w:val="00307593"/>
    <w:rsid w:val="00310513"/>
    <w:rsid w:val="00321FAB"/>
    <w:rsid w:val="00327C43"/>
    <w:rsid w:val="00342610"/>
    <w:rsid w:val="003520CB"/>
    <w:rsid w:val="00363B7E"/>
    <w:rsid w:val="0036793E"/>
    <w:rsid w:val="00372B0D"/>
    <w:rsid w:val="00387FD4"/>
    <w:rsid w:val="00395302"/>
    <w:rsid w:val="003A288D"/>
    <w:rsid w:val="003B1D0C"/>
    <w:rsid w:val="003B55D8"/>
    <w:rsid w:val="003D7961"/>
    <w:rsid w:val="003D79E7"/>
    <w:rsid w:val="003E0431"/>
    <w:rsid w:val="003E5D2B"/>
    <w:rsid w:val="003F13E5"/>
    <w:rsid w:val="003F5D91"/>
    <w:rsid w:val="00403300"/>
    <w:rsid w:val="004110A5"/>
    <w:rsid w:val="00421B0A"/>
    <w:rsid w:val="00430089"/>
    <w:rsid w:val="00431CD7"/>
    <w:rsid w:val="0046596D"/>
    <w:rsid w:val="00472B4C"/>
    <w:rsid w:val="00475E16"/>
    <w:rsid w:val="00482191"/>
    <w:rsid w:val="0048525B"/>
    <w:rsid w:val="004A6BB8"/>
    <w:rsid w:val="004D2A11"/>
    <w:rsid w:val="00503926"/>
    <w:rsid w:val="00543AE5"/>
    <w:rsid w:val="00544236"/>
    <w:rsid w:val="00554B02"/>
    <w:rsid w:val="00565B71"/>
    <w:rsid w:val="0057319B"/>
    <w:rsid w:val="00580895"/>
    <w:rsid w:val="0059116D"/>
    <w:rsid w:val="005A11AD"/>
    <w:rsid w:val="005B44C4"/>
    <w:rsid w:val="005B4767"/>
    <w:rsid w:val="005C3D65"/>
    <w:rsid w:val="005C5BA5"/>
    <w:rsid w:val="006075AD"/>
    <w:rsid w:val="00613727"/>
    <w:rsid w:val="0061757D"/>
    <w:rsid w:val="0062337F"/>
    <w:rsid w:val="00631167"/>
    <w:rsid w:val="00642BCB"/>
    <w:rsid w:val="00644EC8"/>
    <w:rsid w:val="00657050"/>
    <w:rsid w:val="00676DA8"/>
    <w:rsid w:val="00681DFA"/>
    <w:rsid w:val="00682077"/>
    <w:rsid w:val="006958C5"/>
    <w:rsid w:val="00696064"/>
    <w:rsid w:val="006A2887"/>
    <w:rsid w:val="006B1888"/>
    <w:rsid w:val="006E60B2"/>
    <w:rsid w:val="006F2884"/>
    <w:rsid w:val="006F2DFA"/>
    <w:rsid w:val="00705C8C"/>
    <w:rsid w:val="0070621D"/>
    <w:rsid w:val="00711A87"/>
    <w:rsid w:val="00713CC5"/>
    <w:rsid w:val="00715BC2"/>
    <w:rsid w:val="00726442"/>
    <w:rsid w:val="00727868"/>
    <w:rsid w:val="00731126"/>
    <w:rsid w:val="00735911"/>
    <w:rsid w:val="00737554"/>
    <w:rsid w:val="0074220E"/>
    <w:rsid w:val="00755B21"/>
    <w:rsid w:val="00770657"/>
    <w:rsid w:val="00770A82"/>
    <w:rsid w:val="007A3CEA"/>
    <w:rsid w:val="007E2368"/>
    <w:rsid w:val="007E61DB"/>
    <w:rsid w:val="00801F90"/>
    <w:rsid w:val="00803054"/>
    <w:rsid w:val="00805DA3"/>
    <w:rsid w:val="00814B90"/>
    <w:rsid w:val="008165E0"/>
    <w:rsid w:val="00816D04"/>
    <w:rsid w:val="00825472"/>
    <w:rsid w:val="008310A2"/>
    <w:rsid w:val="0083355A"/>
    <w:rsid w:val="008424FB"/>
    <w:rsid w:val="00843857"/>
    <w:rsid w:val="00851B69"/>
    <w:rsid w:val="00855695"/>
    <w:rsid w:val="0089448C"/>
    <w:rsid w:val="00896AB3"/>
    <w:rsid w:val="008A3CC2"/>
    <w:rsid w:val="008B1AB4"/>
    <w:rsid w:val="008C06A4"/>
    <w:rsid w:val="008C19B0"/>
    <w:rsid w:val="008C4935"/>
    <w:rsid w:val="008D2844"/>
    <w:rsid w:val="008E102A"/>
    <w:rsid w:val="008E7275"/>
    <w:rsid w:val="008F06C0"/>
    <w:rsid w:val="00900466"/>
    <w:rsid w:val="0093089E"/>
    <w:rsid w:val="009418A8"/>
    <w:rsid w:val="00947D01"/>
    <w:rsid w:val="00967A48"/>
    <w:rsid w:val="009735D1"/>
    <w:rsid w:val="009808B5"/>
    <w:rsid w:val="00985AB9"/>
    <w:rsid w:val="009B14AF"/>
    <w:rsid w:val="009B4ABA"/>
    <w:rsid w:val="009C389E"/>
    <w:rsid w:val="009C4CCE"/>
    <w:rsid w:val="009D5570"/>
    <w:rsid w:val="009D58A0"/>
    <w:rsid w:val="009E256A"/>
    <w:rsid w:val="009E3A69"/>
    <w:rsid w:val="009E3F15"/>
    <w:rsid w:val="009E639A"/>
    <w:rsid w:val="009F0A3E"/>
    <w:rsid w:val="00A11001"/>
    <w:rsid w:val="00A21115"/>
    <w:rsid w:val="00A247DF"/>
    <w:rsid w:val="00A27423"/>
    <w:rsid w:val="00A27627"/>
    <w:rsid w:val="00A52D89"/>
    <w:rsid w:val="00A730F3"/>
    <w:rsid w:val="00A80721"/>
    <w:rsid w:val="00A8772D"/>
    <w:rsid w:val="00AA34AB"/>
    <w:rsid w:val="00AA6AB7"/>
    <w:rsid w:val="00AB4DD4"/>
    <w:rsid w:val="00AE6677"/>
    <w:rsid w:val="00B01C55"/>
    <w:rsid w:val="00B25093"/>
    <w:rsid w:val="00B363C9"/>
    <w:rsid w:val="00B36CD0"/>
    <w:rsid w:val="00B51837"/>
    <w:rsid w:val="00B57246"/>
    <w:rsid w:val="00B64E1D"/>
    <w:rsid w:val="00B73977"/>
    <w:rsid w:val="00B83C79"/>
    <w:rsid w:val="00B8462E"/>
    <w:rsid w:val="00B950B9"/>
    <w:rsid w:val="00B9785A"/>
    <w:rsid w:val="00BA057A"/>
    <w:rsid w:val="00BA3E43"/>
    <w:rsid w:val="00BA41DB"/>
    <w:rsid w:val="00BA5D3A"/>
    <w:rsid w:val="00BC1305"/>
    <w:rsid w:val="00BC1D6D"/>
    <w:rsid w:val="00BE20BA"/>
    <w:rsid w:val="00BE4676"/>
    <w:rsid w:val="00C12C97"/>
    <w:rsid w:val="00C1426F"/>
    <w:rsid w:val="00C15E38"/>
    <w:rsid w:val="00C164A4"/>
    <w:rsid w:val="00C27D35"/>
    <w:rsid w:val="00C40E6E"/>
    <w:rsid w:val="00C433F5"/>
    <w:rsid w:val="00C4548A"/>
    <w:rsid w:val="00C6383A"/>
    <w:rsid w:val="00C71CBC"/>
    <w:rsid w:val="00C85352"/>
    <w:rsid w:val="00CB62DB"/>
    <w:rsid w:val="00CD634D"/>
    <w:rsid w:val="00CD6512"/>
    <w:rsid w:val="00CE1E68"/>
    <w:rsid w:val="00CE5696"/>
    <w:rsid w:val="00CF04B0"/>
    <w:rsid w:val="00CF207F"/>
    <w:rsid w:val="00D104C2"/>
    <w:rsid w:val="00D13BD8"/>
    <w:rsid w:val="00D16271"/>
    <w:rsid w:val="00D16B11"/>
    <w:rsid w:val="00D23266"/>
    <w:rsid w:val="00D32527"/>
    <w:rsid w:val="00D609CA"/>
    <w:rsid w:val="00D85B2C"/>
    <w:rsid w:val="00D92104"/>
    <w:rsid w:val="00DB63A2"/>
    <w:rsid w:val="00DB7BEE"/>
    <w:rsid w:val="00DE4D1A"/>
    <w:rsid w:val="00DF680F"/>
    <w:rsid w:val="00E00FD1"/>
    <w:rsid w:val="00E12A8E"/>
    <w:rsid w:val="00E426EB"/>
    <w:rsid w:val="00E42EB4"/>
    <w:rsid w:val="00E52DC7"/>
    <w:rsid w:val="00E716CD"/>
    <w:rsid w:val="00E90C7F"/>
    <w:rsid w:val="00E97F5A"/>
    <w:rsid w:val="00EA56D0"/>
    <w:rsid w:val="00EC18CA"/>
    <w:rsid w:val="00EC31E1"/>
    <w:rsid w:val="00EC46E2"/>
    <w:rsid w:val="00EC6FD6"/>
    <w:rsid w:val="00EF1573"/>
    <w:rsid w:val="00EF3C02"/>
    <w:rsid w:val="00EF6AAF"/>
    <w:rsid w:val="00F0681E"/>
    <w:rsid w:val="00F07DA1"/>
    <w:rsid w:val="00F25852"/>
    <w:rsid w:val="00F2771F"/>
    <w:rsid w:val="00F301E7"/>
    <w:rsid w:val="00F310C0"/>
    <w:rsid w:val="00F53C33"/>
    <w:rsid w:val="00F601EF"/>
    <w:rsid w:val="00F81ED9"/>
    <w:rsid w:val="00F83098"/>
    <w:rsid w:val="00F97F59"/>
    <w:rsid w:val="00FA2AAC"/>
    <w:rsid w:val="00FA5780"/>
    <w:rsid w:val="00FB0127"/>
    <w:rsid w:val="00FB360E"/>
    <w:rsid w:val="00FB7EE0"/>
    <w:rsid w:val="00FC44EE"/>
    <w:rsid w:val="00FE179C"/>
    <w:rsid w:val="00FE6C1C"/>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07427"/>
  <w15:docId w15:val="{CA4DA96D-039D-4A70-8A44-C09F83DA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link w:val="ProposalChar"/>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C164A4"/>
    <w:rPr>
      <w:position w:val="6"/>
      <w:sz w:val="18"/>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qForma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qForma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link w:val="ReasonsChar"/>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qFormat/>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locked/>
    <w:rsid w:val="00D32527"/>
    <w:rPr>
      <w:rFonts w:ascii="Times New Roman" w:eastAsia="Times New Roman" w:hAnsi="Times New Roman"/>
      <w:sz w:val="24"/>
      <w:lang w:val="en-GB"/>
    </w:rPr>
  </w:style>
  <w:style w:type="paragraph" w:styleId="Revision">
    <w:name w:val="Revision"/>
    <w:hidden/>
    <w:uiPriority w:val="99"/>
    <w:semiHidden/>
    <w:rsid w:val="002F3807"/>
    <w:rPr>
      <w:rFonts w:ascii="Times New Roman" w:hAnsi="Times New Roman"/>
      <w:sz w:val="24"/>
      <w:szCs w:val="22"/>
    </w:rPr>
  </w:style>
  <w:style w:type="paragraph" w:customStyle="1" w:styleId="Tabletext">
    <w:name w:val="Table_text"/>
    <w:basedOn w:val="Normal"/>
    <w:link w:val="TabletextChar"/>
    <w:qFormat/>
    <w:rsid w:val="005B4767"/>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5B476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textChar">
    <w:name w:val="Table_text Char"/>
    <w:link w:val="Tabletext"/>
    <w:qFormat/>
    <w:locked/>
    <w:rsid w:val="005B4767"/>
    <w:rPr>
      <w:rFonts w:ascii="Times New Roman" w:eastAsia="Times New Roman" w:hAnsi="Times New Roman"/>
      <w:lang w:val="en-GB"/>
    </w:rPr>
  </w:style>
  <w:style w:type="character" w:customStyle="1" w:styleId="TableheadChar">
    <w:name w:val="Table_head Char"/>
    <w:link w:val="Tablehead"/>
    <w:locked/>
    <w:rsid w:val="005B4767"/>
    <w:rPr>
      <w:rFonts w:ascii="Times New Roman Bold" w:eastAsia="Times New Roman" w:hAnsi="Times New Roman Bold" w:cs="Times New Roman Bold"/>
      <w:b/>
      <w:lang w:val="en-GB"/>
    </w:rPr>
  </w:style>
  <w:style w:type="character" w:customStyle="1" w:styleId="ECCParagraph">
    <w:name w:val="ECC Paragraph"/>
    <w:basedOn w:val="DefaultParagraphFont"/>
    <w:uiPriority w:val="1"/>
    <w:qFormat/>
    <w:rsid w:val="002130A9"/>
    <w:rPr>
      <w:rFonts w:ascii="Arial" w:hAnsi="Arial"/>
      <w:noProof w:val="0"/>
      <w:sz w:val="20"/>
      <w:bdr w:val="none" w:sz="0" w:space="0" w:color="auto"/>
      <w:lang w:val="en-GB"/>
    </w:rPr>
  </w:style>
  <w:style w:type="paragraph" w:customStyle="1" w:styleId="Repref">
    <w:name w:val="Rep_ref"/>
    <w:basedOn w:val="Normal"/>
    <w:next w:val="Normal"/>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textAlignment w:val="baseline"/>
    </w:pPr>
    <w:rPr>
      <w:rFonts w:eastAsia="Times New Roman"/>
      <w:szCs w:val="20"/>
      <w:lang w:val="en-GB"/>
    </w:rPr>
  </w:style>
  <w:style w:type="paragraph" w:customStyle="1" w:styleId="Tabletitle">
    <w:name w:val="Table_title"/>
    <w:basedOn w:val="Normal"/>
    <w:next w:val="Tabletext"/>
    <w:link w:val="Tabletitle0"/>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0">
    <w:name w:val="Table_title Знак"/>
    <w:link w:val="Tabletitle"/>
    <w:uiPriority w:val="99"/>
    <w:locked/>
    <w:rsid w:val="00A27423"/>
    <w:rPr>
      <w:rFonts w:ascii="Times New Roman Bold" w:eastAsia="Times New Roman" w:hAnsi="Times New Roman Bold"/>
      <w:b/>
      <w:lang w:val="en-GB"/>
    </w:rPr>
  </w:style>
  <w:style w:type="paragraph" w:customStyle="1" w:styleId="Tablefin">
    <w:name w:val="Table_fin"/>
    <w:basedOn w:val="Normal"/>
    <w:rsid w:val="00A2742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pPr>
    <w:rPr>
      <w:rFonts w:eastAsia="Times New Roman"/>
      <w:sz w:val="20"/>
      <w:szCs w:val="20"/>
      <w:lang w:val="en-GB"/>
    </w:rPr>
  </w:style>
  <w:style w:type="paragraph" w:customStyle="1" w:styleId="Normalaftertitle">
    <w:name w:val="Normal after title"/>
    <w:basedOn w:val="Normal"/>
    <w:next w:val="Normal"/>
    <w:link w:val="NormalaftertitleChar"/>
    <w:qFormat/>
    <w:rsid w:val="006F2DFA"/>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character" w:customStyle="1" w:styleId="NormalaftertitleChar">
    <w:name w:val="Normal after title Char"/>
    <w:basedOn w:val="DefaultParagraphFont"/>
    <w:link w:val="Normalaftertitle"/>
    <w:qFormat/>
    <w:rsid w:val="006F2DFA"/>
    <w:rPr>
      <w:rFonts w:ascii="Times New Roman" w:eastAsia="Times New Roman" w:hAnsi="Times New Roman"/>
      <w:sz w:val="24"/>
      <w:lang w:val="en-GB"/>
    </w:rPr>
  </w:style>
  <w:style w:type="paragraph" w:customStyle="1" w:styleId="TableNo">
    <w:name w:val="Table_No"/>
    <w:basedOn w:val="Normal"/>
    <w:next w:val="Normal"/>
    <w:link w:val="TableNo0"/>
    <w:uiPriority w:val="99"/>
    <w:rsid w:val="006F2DF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0">
    <w:name w:val="Table_No Знак"/>
    <w:link w:val="TableNo"/>
    <w:uiPriority w:val="99"/>
    <w:locked/>
    <w:rsid w:val="006F2DFA"/>
    <w:rPr>
      <w:rFonts w:ascii="Times New Roman" w:eastAsia="Times New Roman" w:hAnsi="Times New Roman"/>
      <w:caps/>
      <w:lang w:val="en-GB"/>
    </w:rPr>
  </w:style>
  <w:style w:type="paragraph" w:customStyle="1" w:styleId="Repdate">
    <w:name w:val="Rep_date"/>
    <w:basedOn w:val="Normal"/>
    <w:next w:val="Normalaftertitle"/>
    <w:rsid w:val="001F2FF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 w:type="paragraph" w:customStyle="1" w:styleId="Note">
    <w:name w:val="Note"/>
    <w:basedOn w:val="Normal"/>
    <w:next w:val="Normal"/>
    <w:link w:val="NoteChar"/>
    <w:rsid w:val="004110A5"/>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AnnexNo">
    <w:name w:val="Annex_No"/>
    <w:basedOn w:val="Normal"/>
    <w:next w:val="Normal"/>
    <w:link w:val="AnnexNoCar"/>
    <w:rsid w:val="004110A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link w:val="AnnextitleChar"/>
    <w:rsid w:val="004110A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customStyle="1" w:styleId="NoteChar">
    <w:name w:val="Note Char"/>
    <w:basedOn w:val="DefaultParagraphFont"/>
    <w:link w:val="Note"/>
    <w:locked/>
    <w:rsid w:val="004110A5"/>
    <w:rPr>
      <w:rFonts w:ascii="Times New Roman" w:eastAsia="Times New Roman" w:hAnsi="Times New Roman"/>
      <w:sz w:val="24"/>
      <w:lang w:val="en-GB"/>
    </w:rPr>
  </w:style>
  <w:style w:type="character" w:customStyle="1" w:styleId="ReasonsChar">
    <w:name w:val="Reasons Char"/>
    <w:basedOn w:val="DefaultParagraphFont"/>
    <w:link w:val="Reasons"/>
    <w:locked/>
    <w:rsid w:val="004110A5"/>
    <w:rPr>
      <w:rFonts w:ascii="Times New Roman" w:eastAsia="Times New Roman" w:hAnsi="Times New Roman"/>
      <w:sz w:val="24"/>
      <w:lang w:val="en-GB"/>
    </w:rPr>
  </w:style>
  <w:style w:type="character" w:customStyle="1" w:styleId="ProposalChar">
    <w:name w:val="Proposal Char"/>
    <w:basedOn w:val="DefaultParagraphFont"/>
    <w:link w:val="Proposal"/>
    <w:locked/>
    <w:rsid w:val="004110A5"/>
    <w:rPr>
      <w:rFonts w:ascii="Times New Roman" w:eastAsia="Times New Roman" w:hAnsi="Times New Roman Bold"/>
      <w:b/>
      <w:sz w:val="24"/>
      <w:lang w:val="en-GB"/>
    </w:rPr>
  </w:style>
  <w:style w:type="character" w:customStyle="1" w:styleId="AnnexNoCar">
    <w:name w:val="Annex_No Car"/>
    <w:basedOn w:val="DefaultParagraphFont"/>
    <w:link w:val="AnnexNo"/>
    <w:rsid w:val="004110A5"/>
    <w:rPr>
      <w:rFonts w:ascii="Times New Roman" w:eastAsia="Times New Roman" w:hAnsi="Times New Roman"/>
      <w:caps/>
      <w:sz w:val="28"/>
      <w:lang w:val="en-GB"/>
    </w:rPr>
  </w:style>
  <w:style w:type="character" w:customStyle="1" w:styleId="AnnextitleChar">
    <w:name w:val="Annex_title Char"/>
    <w:basedOn w:val="DefaultParagraphFont"/>
    <w:link w:val="Annextitle"/>
    <w:rsid w:val="004110A5"/>
    <w:rPr>
      <w:rFonts w:ascii="Times New Roman Bold" w:eastAsia="Times New Roman" w:hAnsi="Times New Roman Bold"/>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2133817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AFBAC-45BB-4C28-BB25-1BECDC54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4294967260</TotalTime>
  <Pages>4</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Intelsat</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editor</cp:lastModifiedBy>
  <cp:revision>5</cp:revision>
  <dcterms:created xsi:type="dcterms:W3CDTF">2019-03-03T01:03:00Z</dcterms:created>
  <dcterms:modified xsi:type="dcterms:W3CDTF">2019-03-04T13:23:00Z</dcterms:modified>
</cp:coreProperties>
</file>