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CE1D9" w14:textId="77777777" w:rsidR="00273CCF" w:rsidRPr="008052CB" w:rsidRDefault="00273CCF" w:rsidP="00273CCF">
      <w:pPr>
        <w:pStyle w:val="Heading1"/>
        <w:jc w:val="center"/>
        <w:rPr>
          <w:szCs w:val="24"/>
          <w:u w:val="none"/>
        </w:rPr>
      </w:pPr>
      <w:r w:rsidRPr="008052CB">
        <w:rPr>
          <w:szCs w:val="24"/>
          <w:u w:val="none"/>
        </w:rPr>
        <w:t>UNITED STATES OF AMERICA</w:t>
      </w:r>
    </w:p>
    <w:p w14:paraId="14D13380" w14:textId="77777777" w:rsidR="00273CCF" w:rsidRPr="008052CB" w:rsidRDefault="00273CCF" w:rsidP="00273CCF">
      <w:pPr>
        <w:jc w:val="center"/>
      </w:pPr>
    </w:p>
    <w:p w14:paraId="38B17E08" w14:textId="77777777"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14:paraId="0C3CCC28" w14:textId="77777777" w:rsidR="00273CCF" w:rsidRPr="00241F98" w:rsidRDefault="00273CCF" w:rsidP="00273CCF"/>
    <w:p w14:paraId="1370C671" w14:textId="77777777" w:rsidR="00273CCF" w:rsidRDefault="00273CCF" w:rsidP="00273CCF">
      <w:pPr>
        <w:rPr>
          <w:bCs/>
        </w:rPr>
      </w:pPr>
      <w:r>
        <w:rPr>
          <w:b/>
          <w:bCs/>
        </w:rPr>
        <w:t>AGENDA ITEM</w:t>
      </w:r>
      <w:r w:rsidRPr="00241F98">
        <w:rPr>
          <w:b/>
          <w:bCs/>
        </w:rPr>
        <w:t xml:space="preserve"> </w:t>
      </w:r>
      <w:r w:rsidR="00657A01">
        <w:rPr>
          <w:b/>
          <w:bCs/>
        </w:rPr>
        <w:t>10</w:t>
      </w:r>
      <w:r w:rsidRPr="00241F98">
        <w:rPr>
          <w:bCs/>
        </w:rPr>
        <w:t>:</w:t>
      </w:r>
      <w:r w:rsidRPr="000B186B">
        <w:rPr>
          <w:bCs/>
        </w:rPr>
        <w:t xml:space="preserve"> </w:t>
      </w:r>
      <w:r w:rsidR="00657A01" w:rsidRPr="003265E7">
        <w:rPr>
          <w:bCs/>
          <w:i/>
        </w:rP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6879A175" w14:textId="77777777" w:rsidR="00657A01" w:rsidRPr="00B40899" w:rsidRDefault="00657A01" w:rsidP="00273CCF">
      <w:pPr>
        <w:rPr>
          <w:bCs/>
        </w:rPr>
      </w:pPr>
    </w:p>
    <w:p w14:paraId="1D33FF7D" w14:textId="77777777" w:rsidR="00E11F4B" w:rsidRDefault="00273CCF" w:rsidP="00273CCF">
      <w:r w:rsidRPr="00241F98">
        <w:rPr>
          <w:b/>
          <w:bCs/>
        </w:rPr>
        <w:t>BACKGROUND</w:t>
      </w:r>
      <w:r w:rsidR="00E11F4B">
        <w:rPr>
          <w:b/>
          <w:bCs/>
        </w:rPr>
        <w:t xml:space="preserve"> INFORMATION</w:t>
      </w:r>
      <w:r w:rsidRPr="00241F98">
        <w:t xml:space="preserve">: </w:t>
      </w:r>
    </w:p>
    <w:p w14:paraId="6EDD2D28" w14:textId="77777777" w:rsidR="00E11F4B" w:rsidRDefault="00E11F4B" w:rsidP="00273CCF"/>
    <w:p w14:paraId="361A5410" w14:textId="77777777" w:rsidR="00657A01"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eastAsia="zh-CN"/>
        </w:rPr>
      </w:pPr>
      <w:r w:rsidRPr="00344EE5">
        <w:rPr>
          <w:szCs w:val="24"/>
        </w:rPr>
        <w:t>Article</w:t>
      </w:r>
      <w:r w:rsidRPr="00344EE5">
        <w:rPr>
          <w:szCs w:val="24"/>
          <w:lang w:eastAsia="zh-CN"/>
        </w:rPr>
        <w:t xml:space="preserve"> </w:t>
      </w:r>
      <w:r w:rsidR="00657A01">
        <w:rPr>
          <w:b/>
          <w:szCs w:val="24"/>
          <w:lang w:eastAsia="zh-CN"/>
        </w:rPr>
        <w:t>1.22</w:t>
      </w:r>
      <w:r w:rsidR="00657A01" w:rsidRPr="00344EE5">
        <w:rPr>
          <w:szCs w:val="24"/>
          <w:lang w:eastAsia="zh-CN"/>
        </w:rPr>
        <w:t xml:space="preserve"> </w:t>
      </w:r>
      <w:r w:rsidRPr="00344EE5">
        <w:rPr>
          <w:szCs w:val="24"/>
          <w:lang w:eastAsia="zh-CN"/>
        </w:rPr>
        <w:t xml:space="preserve">of the Radio Regulations </w:t>
      </w:r>
      <w:r w:rsidR="00657A01">
        <w:rPr>
          <w:szCs w:val="24"/>
          <w:lang w:eastAsia="zh-CN"/>
        </w:rPr>
        <w:t xml:space="preserve">defines </w:t>
      </w:r>
      <w:r w:rsidR="00657A01">
        <w:rPr>
          <w:i/>
          <w:szCs w:val="24"/>
          <w:lang w:eastAsia="zh-CN"/>
        </w:rPr>
        <w:t>fixed-satellite service</w:t>
      </w:r>
      <w:r w:rsidR="00657A01">
        <w:rPr>
          <w:szCs w:val="24"/>
          <w:lang w:eastAsia="zh-CN"/>
        </w:rPr>
        <w:t xml:space="preserve"> </w:t>
      </w:r>
      <w:r w:rsidR="000B2C92">
        <w:rPr>
          <w:szCs w:val="24"/>
          <w:lang w:eastAsia="zh-CN"/>
        </w:rPr>
        <w:t xml:space="preserve">(FSS) </w:t>
      </w:r>
      <w:r w:rsidR="00657A01">
        <w:rPr>
          <w:szCs w:val="24"/>
          <w:lang w:eastAsia="zh-CN"/>
        </w:rPr>
        <w:t>as follows:</w:t>
      </w:r>
    </w:p>
    <w:p w14:paraId="2B17BF75" w14:textId="77777777" w:rsidR="00657A01" w:rsidRDefault="00657A01" w:rsidP="00344EE5">
      <w:pPr>
        <w:tabs>
          <w:tab w:val="left" w:pos="1134"/>
          <w:tab w:val="left" w:pos="1871"/>
          <w:tab w:val="left" w:pos="2268"/>
        </w:tabs>
        <w:overflowPunct w:val="0"/>
        <w:autoSpaceDE w:val="0"/>
        <w:autoSpaceDN w:val="0"/>
        <w:adjustRightInd w:val="0"/>
        <w:spacing w:before="120"/>
        <w:jc w:val="both"/>
        <w:textAlignment w:val="baseline"/>
        <w:rPr>
          <w:szCs w:val="24"/>
          <w:lang w:eastAsia="zh-CN"/>
        </w:rPr>
      </w:pPr>
    </w:p>
    <w:p w14:paraId="4918B695" w14:textId="77777777" w:rsidR="00344EE5" w:rsidRPr="00344EE5" w:rsidRDefault="00830969" w:rsidP="007E349D">
      <w:pPr>
        <w:tabs>
          <w:tab w:val="left" w:pos="1134"/>
          <w:tab w:val="left" w:pos="1871"/>
          <w:tab w:val="left" w:pos="2268"/>
        </w:tabs>
        <w:overflowPunct w:val="0"/>
        <w:autoSpaceDE w:val="0"/>
        <w:autoSpaceDN w:val="0"/>
        <w:adjustRightInd w:val="0"/>
        <w:spacing w:before="120"/>
        <w:ind w:left="720" w:right="720"/>
        <w:jc w:val="both"/>
        <w:textAlignment w:val="baseline"/>
        <w:rPr>
          <w:szCs w:val="24"/>
          <w:lang w:val="en-GB"/>
        </w:rPr>
      </w:pPr>
      <w:r>
        <w:rPr>
          <w:szCs w:val="24"/>
          <w:lang w:eastAsia="zh-CN"/>
        </w:rPr>
        <w:t xml:space="preserve">A </w:t>
      </w:r>
      <w:r>
        <w:rPr>
          <w:i/>
          <w:szCs w:val="24"/>
          <w:lang w:eastAsia="zh-CN"/>
        </w:rPr>
        <w:t>radiocommunication service</w:t>
      </w:r>
      <w:r>
        <w:rPr>
          <w:szCs w:val="24"/>
          <w:lang w:eastAsia="zh-CN"/>
        </w:rPr>
        <w:t xml:space="preserve"> between </w:t>
      </w:r>
      <w:r>
        <w:rPr>
          <w:i/>
          <w:szCs w:val="24"/>
          <w:lang w:eastAsia="zh-CN"/>
        </w:rPr>
        <w:t>earth stations</w:t>
      </w:r>
      <w:r>
        <w:rPr>
          <w:szCs w:val="24"/>
          <w:lang w:eastAsia="zh-CN"/>
        </w:rPr>
        <w:t xml:space="preserve"> at given positions, when one or more </w:t>
      </w:r>
      <w:r>
        <w:rPr>
          <w:i/>
          <w:szCs w:val="24"/>
          <w:lang w:eastAsia="zh-CN"/>
        </w:rPr>
        <w:t>satellites</w:t>
      </w:r>
      <w:r>
        <w:rPr>
          <w:szCs w:val="24"/>
          <w:lang w:eastAsia="zh-CN"/>
        </w:rPr>
        <w:t xml:space="preserve"> are used; the given position may be a specified fixed point or any fixed point within specified areas; in some cases this service includes satellite-to-satellite links, which may also be operated in the </w:t>
      </w:r>
      <w:r>
        <w:rPr>
          <w:i/>
          <w:szCs w:val="24"/>
          <w:lang w:eastAsia="zh-CN"/>
        </w:rPr>
        <w:t>inter-satellite service</w:t>
      </w:r>
      <w:r>
        <w:rPr>
          <w:szCs w:val="24"/>
          <w:lang w:eastAsia="zh-CN"/>
        </w:rPr>
        <w:t xml:space="preserve">; the fixed-satellite service may also include </w:t>
      </w:r>
      <w:r>
        <w:rPr>
          <w:i/>
          <w:szCs w:val="24"/>
          <w:lang w:eastAsia="zh-CN"/>
        </w:rPr>
        <w:t>feeder links</w:t>
      </w:r>
      <w:r>
        <w:rPr>
          <w:szCs w:val="24"/>
          <w:lang w:eastAsia="zh-CN"/>
        </w:rPr>
        <w:t xml:space="preserve"> for other </w:t>
      </w:r>
      <w:r>
        <w:rPr>
          <w:i/>
          <w:szCs w:val="24"/>
          <w:lang w:eastAsia="zh-CN"/>
        </w:rPr>
        <w:t>space radiocommunication services</w:t>
      </w:r>
      <w:r w:rsidR="00344EE5" w:rsidRPr="00344EE5">
        <w:rPr>
          <w:szCs w:val="24"/>
          <w:lang w:val="en-GB"/>
        </w:rPr>
        <w:t xml:space="preserve">. </w:t>
      </w:r>
    </w:p>
    <w:p w14:paraId="54214C1E" w14:textId="77777777"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p>
    <w:p w14:paraId="1C71FA82" w14:textId="73E2E826" w:rsidR="000B2C92" w:rsidRDefault="00830969" w:rsidP="00344EE5">
      <w:pPr>
        <w:jc w:val="both"/>
        <w:rPr>
          <w:bCs/>
          <w:szCs w:val="24"/>
        </w:rPr>
      </w:pPr>
      <w:r>
        <w:rPr>
          <w:szCs w:val="24"/>
          <w:lang w:val="en-GB"/>
        </w:rPr>
        <w:t xml:space="preserve">The “some cases” in which satellite-to-satellite links are included in the </w:t>
      </w:r>
      <w:r w:rsidR="000B2C92">
        <w:rPr>
          <w:szCs w:val="24"/>
          <w:lang w:val="en-GB"/>
        </w:rPr>
        <w:t xml:space="preserve">FSS </w:t>
      </w:r>
      <w:r>
        <w:rPr>
          <w:szCs w:val="24"/>
          <w:lang w:val="en-GB"/>
        </w:rPr>
        <w:t xml:space="preserve">are not </w:t>
      </w:r>
      <w:ins w:id="0" w:author="Stephen Baruch" w:date="2019-02-05T16:31:00Z">
        <w:r w:rsidR="00BE4DC1" w:rsidRPr="00CC040F">
          <w:rPr>
            <w:szCs w:val="24"/>
            <w:highlight w:val="yellow"/>
            <w:lang w:val="en-GB"/>
            <w:rPrChange w:id="1" w:author="Stephen Baruch" w:date="2019-02-05T16:47:00Z">
              <w:rPr>
                <w:szCs w:val="24"/>
                <w:lang w:val="en-GB"/>
              </w:rPr>
            </w:rPrChange>
          </w:rPr>
          <w:t>elaborated in either the Radio Regulations or associated ITU publications</w:t>
        </w:r>
      </w:ins>
      <w:ins w:id="2" w:author="Stephen Baruch" w:date="2019-02-05T16:32:00Z">
        <w:r w:rsidR="001F657E" w:rsidRPr="00CC040F">
          <w:rPr>
            <w:szCs w:val="24"/>
            <w:highlight w:val="yellow"/>
            <w:lang w:val="en-GB"/>
            <w:rPrChange w:id="3" w:author="Stephen Baruch" w:date="2019-02-05T16:47:00Z">
              <w:rPr>
                <w:szCs w:val="24"/>
                <w:lang w:val="en-GB"/>
              </w:rPr>
            </w:rPrChange>
          </w:rPr>
          <w:t xml:space="preserve">.  </w:t>
        </w:r>
      </w:ins>
      <w:ins w:id="4" w:author="Brennan Price" w:date="2019-03-04T06:01:00Z">
        <w:r w:rsidR="006C72B1" w:rsidRPr="006C72B1">
          <w:rPr>
            <w:bCs/>
            <w:szCs w:val="24"/>
          </w:rPr>
          <w:t>Further, while several allocations to the FSS are designated in the Table of Allocations for “space-to-Earth” or “Earth-to-space” transmissions, none are designated for “space-to-space” transmissions</w:t>
        </w:r>
        <w:r w:rsidR="006C72B1" w:rsidRPr="006C72B1">
          <w:rPr>
            <w:szCs w:val="24"/>
            <w:highlight w:val="yellow"/>
            <w:lang w:val="en-GB"/>
          </w:rPr>
          <w:t xml:space="preserve"> </w:t>
        </w:r>
      </w:ins>
      <w:ins w:id="5" w:author="Stephen Baruch" w:date="2019-02-05T16:32:00Z">
        <w:r w:rsidR="001F657E" w:rsidRPr="00CC040F">
          <w:rPr>
            <w:szCs w:val="24"/>
            <w:highlight w:val="yellow"/>
            <w:lang w:val="en-GB"/>
            <w:rPrChange w:id="6" w:author="Stephen Baruch" w:date="2019-02-05T16:47:00Z">
              <w:rPr>
                <w:szCs w:val="24"/>
                <w:lang w:val="en-GB"/>
              </w:rPr>
            </w:rPrChange>
          </w:rPr>
          <w:t xml:space="preserve">Nevertheless, </w:t>
        </w:r>
        <w:del w:id="7" w:author="Brennan Price" w:date="2019-03-04T06:04:00Z">
          <w:r w:rsidR="001F657E" w:rsidRPr="00CC040F" w:rsidDel="006C72B1">
            <w:rPr>
              <w:szCs w:val="24"/>
              <w:highlight w:val="yellow"/>
              <w:lang w:val="en-GB"/>
              <w:rPrChange w:id="8" w:author="Stephen Baruch" w:date="2019-02-05T16:47:00Z">
                <w:rPr>
                  <w:szCs w:val="24"/>
                  <w:lang w:val="en-GB"/>
                </w:rPr>
              </w:rPrChange>
            </w:rPr>
            <w:delText xml:space="preserve">the possibility for </w:delText>
          </w:r>
        </w:del>
      </w:ins>
      <w:ins w:id="9" w:author="Stephen Baruch" w:date="2019-02-05T16:33:00Z">
        <w:r w:rsidR="001F657E" w:rsidRPr="00CC040F">
          <w:rPr>
            <w:szCs w:val="24"/>
            <w:highlight w:val="yellow"/>
            <w:lang w:val="en-GB"/>
            <w:rPrChange w:id="10" w:author="Stephen Baruch" w:date="2019-02-05T16:47:00Z">
              <w:rPr>
                <w:szCs w:val="24"/>
                <w:lang w:val="en-GB"/>
              </w:rPr>
            </w:rPrChange>
          </w:rPr>
          <w:t xml:space="preserve">satellite-to-satellite links within the FSS </w:t>
        </w:r>
      </w:ins>
      <w:ins w:id="11" w:author="Stephen Baruch" w:date="2019-02-05T16:41:00Z">
        <w:del w:id="12" w:author="Brennan Price" w:date="2019-03-04T06:05:00Z">
          <w:r w:rsidR="001F657E" w:rsidRPr="00CC040F" w:rsidDel="006C72B1">
            <w:rPr>
              <w:szCs w:val="24"/>
              <w:highlight w:val="yellow"/>
              <w:lang w:val="en-GB"/>
              <w:rPrChange w:id="13" w:author="Stephen Baruch" w:date="2019-02-05T16:47:00Z">
                <w:rPr>
                  <w:szCs w:val="24"/>
                  <w:lang w:val="en-GB"/>
                </w:rPr>
              </w:rPrChange>
            </w:rPr>
            <w:delText>exists</w:delText>
          </w:r>
        </w:del>
      </w:ins>
      <w:ins w:id="14" w:author="Stephen Baruch" w:date="2019-02-05T16:33:00Z">
        <w:del w:id="15" w:author="Brennan Price" w:date="2019-03-04T06:05:00Z">
          <w:r w:rsidR="001F657E" w:rsidRPr="00CC040F" w:rsidDel="006C72B1">
            <w:rPr>
              <w:szCs w:val="24"/>
              <w:highlight w:val="yellow"/>
              <w:lang w:val="en-GB"/>
              <w:rPrChange w:id="16" w:author="Stephen Baruch" w:date="2019-02-05T16:47:00Z">
                <w:rPr>
                  <w:szCs w:val="24"/>
                  <w:lang w:val="en-GB"/>
                </w:rPr>
              </w:rPrChange>
            </w:rPr>
            <w:delText xml:space="preserve">.  This possibility </w:delText>
          </w:r>
        </w:del>
        <w:r w:rsidR="001F657E" w:rsidRPr="00CC040F">
          <w:rPr>
            <w:szCs w:val="24"/>
            <w:highlight w:val="yellow"/>
            <w:lang w:val="en-GB"/>
            <w:rPrChange w:id="17" w:author="Stephen Baruch" w:date="2019-02-05T16:47:00Z">
              <w:rPr>
                <w:szCs w:val="24"/>
                <w:lang w:val="en-GB"/>
              </w:rPr>
            </w:rPrChange>
          </w:rPr>
          <w:t>seem</w:t>
        </w:r>
      </w:ins>
      <w:ins w:id="18" w:author="Stephen Baruch" w:date="2019-02-05T16:34:00Z">
        <w:del w:id="19" w:author="Brennan Price" w:date="2019-03-04T06:05:00Z">
          <w:r w:rsidR="001F657E" w:rsidRPr="00CC040F" w:rsidDel="006C72B1">
            <w:rPr>
              <w:szCs w:val="24"/>
              <w:highlight w:val="yellow"/>
              <w:lang w:val="en-GB"/>
              <w:rPrChange w:id="20" w:author="Stephen Baruch" w:date="2019-02-05T16:47:00Z">
                <w:rPr>
                  <w:szCs w:val="24"/>
                  <w:lang w:val="en-GB"/>
                </w:rPr>
              </w:rPrChange>
            </w:rPr>
            <w:delText>s</w:delText>
          </w:r>
        </w:del>
        <w:r w:rsidR="001F657E" w:rsidRPr="00CC040F">
          <w:rPr>
            <w:szCs w:val="24"/>
            <w:highlight w:val="yellow"/>
            <w:lang w:val="en-GB"/>
            <w:rPrChange w:id="21" w:author="Stephen Baruch" w:date="2019-02-05T16:47:00Z">
              <w:rPr>
                <w:szCs w:val="24"/>
                <w:lang w:val="en-GB"/>
              </w:rPr>
            </w:rPrChange>
          </w:rPr>
          <w:t xml:space="preserve"> </w:t>
        </w:r>
      </w:ins>
      <w:ins w:id="22" w:author="Stephen Baruch" w:date="2019-02-05T16:37:00Z">
        <w:del w:id="23" w:author="Brennan Price" w:date="2019-03-04T06:05:00Z">
          <w:r w:rsidR="001F657E" w:rsidRPr="00CC040F" w:rsidDel="006C72B1">
            <w:rPr>
              <w:szCs w:val="24"/>
              <w:highlight w:val="yellow"/>
              <w:lang w:val="en-GB"/>
              <w:rPrChange w:id="24" w:author="Stephen Baruch" w:date="2019-02-05T16:47:00Z">
                <w:rPr>
                  <w:szCs w:val="24"/>
                  <w:lang w:val="en-GB"/>
                </w:rPr>
              </w:rPrChange>
            </w:rPr>
            <w:delText>particularly</w:delText>
          </w:r>
        </w:del>
      </w:ins>
      <w:ins w:id="25" w:author="Stephen Baruch" w:date="2019-02-05T16:34:00Z">
        <w:del w:id="26" w:author="Brennan Price" w:date="2019-03-04T06:05:00Z">
          <w:r w:rsidR="001F657E" w:rsidRPr="00CC040F" w:rsidDel="006C72B1">
            <w:rPr>
              <w:szCs w:val="24"/>
              <w:highlight w:val="yellow"/>
              <w:lang w:val="en-GB"/>
              <w:rPrChange w:id="27" w:author="Stephen Baruch" w:date="2019-02-05T16:47:00Z">
                <w:rPr>
                  <w:szCs w:val="24"/>
                  <w:lang w:val="en-GB"/>
                </w:rPr>
              </w:rPrChange>
            </w:rPr>
            <w:delText xml:space="preserve"> </w:delText>
          </w:r>
        </w:del>
      </w:ins>
      <w:ins w:id="28" w:author="Stephen Baruch" w:date="2019-02-05T16:36:00Z">
        <w:del w:id="29" w:author="Brennan Price" w:date="2019-03-04T06:08:00Z">
          <w:r w:rsidR="001F657E" w:rsidRPr="00CC040F" w:rsidDel="006C72B1">
            <w:rPr>
              <w:szCs w:val="24"/>
              <w:highlight w:val="yellow"/>
              <w:lang w:val="en-GB"/>
              <w:rPrChange w:id="30" w:author="Stephen Baruch" w:date="2019-02-05T16:47:00Z">
                <w:rPr>
                  <w:szCs w:val="24"/>
                  <w:lang w:val="en-GB"/>
                </w:rPr>
              </w:rPrChange>
            </w:rPr>
            <w:delText>reasonable</w:delText>
          </w:r>
        </w:del>
      </w:ins>
      <w:ins w:id="31" w:author="Brennan Price" w:date="2019-03-04T06:08:00Z">
        <w:r w:rsidR="006C72B1">
          <w:rPr>
            <w:szCs w:val="24"/>
            <w:highlight w:val="yellow"/>
            <w:lang w:val="en-GB"/>
          </w:rPr>
          <w:t>feasible</w:t>
        </w:r>
      </w:ins>
      <w:ins w:id="32" w:author="Stephen Baruch" w:date="2019-02-05T16:34:00Z">
        <w:r w:rsidR="001F657E" w:rsidRPr="00CC040F">
          <w:rPr>
            <w:szCs w:val="24"/>
            <w:highlight w:val="yellow"/>
            <w:lang w:val="en-GB"/>
            <w:rPrChange w:id="33" w:author="Stephen Baruch" w:date="2019-02-05T16:47:00Z">
              <w:rPr>
                <w:szCs w:val="24"/>
                <w:lang w:val="en-GB"/>
              </w:rPr>
            </w:rPrChange>
          </w:rPr>
          <w:t xml:space="preserve"> </w:t>
        </w:r>
      </w:ins>
      <w:ins w:id="34" w:author="Brennan Price" w:date="2019-03-04T06:06:00Z">
        <w:r w:rsidR="006C72B1">
          <w:rPr>
            <w:szCs w:val="24"/>
            <w:highlight w:val="yellow"/>
            <w:lang w:val="en-GB"/>
          </w:rPr>
          <w:t>with appropriate technical standards</w:t>
        </w:r>
      </w:ins>
      <w:ins w:id="35" w:author="Brennan Price" w:date="2019-03-04T06:08:00Z">
        <w:r w:rsidR="006C72B1">
          <w:rPr>
            <w:szCs w:val="24"/>
            <w:highlight w:val="yellow"/>
            <w:lang w:val="en-GB"/>
          </w:rPr>
          <w:t xml:space="preserve">. </w:t>
        </w:r>
      </w:ins>
      <w:ins w:id="36" w:author="Brennan Price" w:date="2019-03-04T06:07:00Z">
        <w:r w:rsidR="006C72B1">
          <w:rPr>
            <w:szCs w:val="24"/>
            <w:highlight w:val="yellow"/>
            <w:lang w:val="en-GB"/>
          </w:rPr>
          <w:t xml:space="preserve"> </w:t>
        </w:r>
      </w:ins>
      <w:ins w:id="37" w:author="Brennan Price" w:date="2019-03-04T06:09:00Z">
        <w:r w:rsidR="006C72B1">
          <w:rPr>
            <w:szCs w:val="24"/>
            <w:highlight w:val="yellow"/>
            <w:lang w:val="en-GB"/>
          </w:rPr>
          <w:t xml:space="preserve">In particular, </w:t>
        </w:r>
      </w:ins>
      <w:ins w:id="38" w:author="Stephen Baruch" w:date="2019-02-05T16:34:00Z">
        <w:del w:id="39" w:author="Brennan Price" w:date="2019-03-04T06:09:00Z">
          <w:r w:rsidR="001F657E" w:rsidRPr="00CC040F" w:rsidDel="006C72B1">
            <w:rPr>
              <w:szCs w:val="24"/>
              <w:highlight w:val="yellow"/>
              <w:lang w:val="en-GB"/>
              <w:rPrChange w:id="40" w:author="Stephen Baruch" w:date="2019-02-05T16:47:00Z">
                <w:rPr>
                  <w:szCs w:val="24"/>
                  <w:lang w:val="en-GB"/>
                </w:rPr>
              </w:rPrChange>
            </w:rPr>
            <w:delText xml:space="preserve">in </w:delText>
          </w:r>
        </w:del>
      </w:ins>
      <w:ins w:id="41" w:author="Brennan Price" w:date="2019-03-04T06:10:00Z">
        <w:r w:rsidR="00246219">
          <w:rPr>
            <w:szCs w:val="24"/>
            <w:highlight w:val="yellow"/>
            <w:lang w:val="en-GB"/>
          </w:rPr>
          <w:t xml:space="preserve">the </w:t>
        </w:r>
      </w:ins>
      <w:ins w:id="42" w:author="Stephen Baruch" w:date="2019-02-05T16:34:00Z">
        <w:r w:rsidR="001F657E" w:rsidRPr="00CC040F">
          <w:rPr>
            <w:szCs w:val="24"/>
            <w:highlight w:val="yellow"/>
            <w:lang w:val="en-GB"/>
            <w:rPrChange w:id="43" w:author="Stephen Baruch" w:date="2019-02-05T16:47:00Z">
              <w:rPr>
                <w:szCs w:val="24"/>
                <w:lang w:val="en-GB"/>
              </w:rPr>
            </w:rPrChange>
          </w:rPr>
          <w:t>case</w:t>
        </w:r>
        <w:del w:id="44" w:author="Brennan Price" w:date="2019-03-04T06:10:00Z">
          <w:r w:rsidR="001F657E" w:rsidRPr="00CC040F" w:rsidDel="00246219">
            <w:rPr>
              <w:szCs w:val="24"/>
              <w:highlight w:val="yellow"/>
              <w:lang w:val="en-GB"/>
              <w:rPrChange w:id="45" w:author="Stephen Baruch" w:date="2019-02-05T16:47:00Z">
                <w:rPr>
                  <w:szCs w:val="24"/>
                  <w:lang w:val="en-GB"/>
                </w:rPr>
              </w:rPrChange>
            </w:rPr>
            <w:delText>s</w:delText>
          </w:r>
        </w:del>
        <w:r w:rsidR="001F657E" w:rsidRPr="00CC040F">
          <w:rPr>
            <w:szCs w:val="24"/>
            <w:highlight w:val="yellow"/>
            <w:lang w:val="en-GB"/>
            <w:rPrChange w:id="46" w:author="Stephen Baruch" w:date="2019-02-05T16:47:00Z">
              <w:rPr>
                <w:szCs w:val="24"/>
                <w:lang w:val="en-GB"/>
              </w:rPr>
            </w:rPrChange>
          </w:rPr>
          <w:t xml:space="preserve"> where a link from a space station in non-geostationary satellite orbit (non-GSO) is </w:t>
        </w:r>
      </w:ins>
      <w:ins w:id="47" w:author="Stephen Baruch" w:date="2019-02-05T16:37:00Z">
        <w:r w:rsidR="001F657E" w:rsidRPr="00CC040F">
          <w:rPr>
            <w:szCs w:val="24"/>
            <w:highlight w:val="yellow"/>
            <w:lang w:val="en-GB"/>
            <w:rPrChange w:id="48" w:author="Stephen Baruch" w:date="2019-02-05T16:47:00Z">
              <w:rPr>
                <w:szCs w:val="24"/>
                <w:lang w:val="en-GB"/>
              </w:rPr>
            </w:rPrChange>
          </w:rPr>
          <w:t xml:space="preserve">being transmitted </w:t>
        </w:r>
      </w:ins>
      <w:ins w:id="49" w:author="Stephen Baruch" w:date="2019-02-05T16:34:00Z">
        <w:del w:id="50" w:author="Brennan Price" w:date="2019-03-04T06:07:00Z">
          <w:r w:rsidR="001F657E" w:rsidRPr="00CC040F" w:rsidDel="006C72B1">
            <w:rPr>
              <w:szCs w:val="24"/>
              <w:highlight w:val="yellow"/>
              <w:lang w:val="en-GB"/>
              <w:rPrChange w:id="51" w:author="Stephen Baruch" w:date="2019-02-05T16:47:00Z">
                <w:rPr>
                  <w:szCs w:val="24"/>
                  <w:lang w:val="en-GB"/>
                </w:rPr>
              </w:rPrChange>
            </w:rPr>
            <w:delText>in the sa</w:delText>
          </w:r>
        </w:del>
      </w:ins>
      <w:ins w:id="52" w:author="Stephen Baruch" w:date="2019-02-05T16:35:00Z">
        <w:del w:id="53" w:author="Brennan Price" w:date="2019-03-04T06:07:00Z">
          <w:r w:rsidR="001F657E" w:rsidRPr="00CC040F" w:rsidDel="006C72B1">
            <w:rPr>
              <w:szCs w:val="24"/>
              <w:highlight w:val="yellow"/>
              <w:lang w:val="en-GB"/>
              <w:rPrChange w:id="54" w:author="Stephen Baruch" w:date="2019-02-05T16:47:00Z">
                <w:rPr>
                  <w:szCs w:val="24"/>
                  <w:lang w:val="en-GB"/>
                </w:rPr>
              </w:rPrChange>
            </w:rPr>
            <w:delText xml:space="preserve">me direction (e.g., Earth-to-space) </w:delText>
          </w:r>
        </w:del>
        <w:r w:rsidR="001F657E" w:rsidRPr="00CC040F">
          <w:rPr>
            <w:szCs w:val="24"/>
            <w:highlight w:val="yellow"/>
            <w:lang w:val="en-GB"/>
            <w:rPrChange w:id="55" w:author="Stephen Baruch" w:date="2019-02-05T16:47:00Z">
              <w:rPr>
                <w:szCs w:val="24"/>
                <w:lang w:val="en-GB"/>
              </w:rPr>
            </w:rPrChange>
          </w:rPr>
          <w:t xml:space="preserve">within the receive beam of </w:t>
        </w:r>
      </w:ins>
      <w:ins w:id="56" w:author="Brennan Price" w:date="2019-03-04T06:10:00Z">
        <w:r w:rsidR="00246219">
          <w:rPr>
            <w:szCs w:val="24"/>
            <w:highlight w:val="yellow"/>
            <w:lang w:val="en-GB"/>
          </w:rPr>
          <w:t>and towa</w:t>
        </w:r>
      </w:ins>
      <w:ins w:id="57" w:author="Brennan Price" w:date="2019-03-04T06:11:00Z">
        <w:r w:rsidR="00246219">
          <w:rPr>
            <w:szCs w:val="24"/>
            <w:highlight w:val="yellow"/>
            <w:lang w:val="en-GB"/>
          </w:rPr>
          <w:t xml:space="preserve">rd </w:t>
        </w:r>
      </w:ins>
      <w:ins w:id="58" w:author="Stephen Baruch" w:date="2019-02-05T16:35:00Z">
        <w:r w:rsidR="001F657E" w:rsidRPr="00CC040F">
          <w:rPr>
            <w:szCs w:val="24"/>
            <w:highlight w:val="yellow"/>
            <w:lang w:val="en-GB"/>
            <w:rPrChange w:id="59" w:author="Stephen Baruch" w:date="2019-02-05T16:47:00Z">
              <w:rPr>
                <w:szCs w:val="24"/>
                <w:lang w:val="en-GB"/>
              </w:rPr>
            </w:rPrChange>
          </w:rPr>
          <w:t xml:space="preserve">a higher-altitude geostationary-orbit (GSO) space station </w:t>
        </w:r>
      </w:ins>
      <w:ins w:id="60" w:author="Brennan Price" w:date="2019-03-04T06:11:00Z">
        <w:r w:rsidR="00246219">
          <w:rPr>
            <w:szCs w:val="24"/>
            <w:highlight w:val="yellow"/>
            <w:lang w:val="en-GB"/>
          </w:rPr>
          <w:t xml:space="preserve">may be feasible </w:t>
        </w:r>
      </w:ins>
      <w:ins w:id="61" w:author="Stephen Baruch" w:date="2019-02-05T16:35:00Z">
        <w:r w:rsidR="001F657E" w:rsidRPr="00CC040F">
          <w:rPr>
            <w:szCs w:val="24"/>
            <w:highlight w:val="yellow"/>
            <w:lang w:val="en-GB"/>
            <w:rPrChange w:id="62" w:author="Stephen Baruch" w:date="2019-02-05T16:47:00Z">
              <w:rPr>
                <w:szCs w:val="24"/>
                <w:lang w:val="en-GB"/>
              </w:rPr>
            </w:rPrChange>
          </w:rPr>
          <w:t xml:space="preserve">using technical parameters </w:t>
        </w:r>
      </w:ins>
      <w:ins w:id="63" w:author="Stephen Baruch" w:date="2019-02-05T16:36:00Z">
        <w:del w:id="64" w:author="Brennan Price" w:date="2019-03-04T06:11:00Z">
          <w:r w:rsidR="001F657E" w:rsidRPr="00CC040F" w:rsidDel="00246219">
            <w:rPr>
              <w:szCs w:val="24"/>
              <w:highlight w:val="yellow"/>
              <w:lang w:val="en-GB"/>
              <w:rPrChange w:id="65" w:author="Stephen Baruch" w:date="2019-02-05T16:47:00Z">
                <w:rPr>
                  <w:szCs w:val="24"/>
                  <w:lang w:val="en-GB"/>
                </w:rPr>
              </w:rPrChange>
            </w:rPr>
            <w:delText xml:space="preserve">identical or </w:delText>
          </w:r>
        </w:del>
      </w:ins>
      <w:ins w:id="66" w:author="Stephen Baruch" w:date="2019-02-05T16:38:00Z">
        <w:del w:id="67" w:author="Brennan Price" w:date="2019-03-04T06:11:00Z">
          <w:r w:rsidR="001F657E" w:rsidRPr="00CC040F" w:rsidDel="00246219">
            <w:rPr>
              <w:szCs w:val="24"/>
              <w:highlight w:val="yellow"/>
              <w:lang w:val="en-GB"/>
              <w:rPrChange w:id="68" w:author="Stephen Baruch" w:date="2019-02-05T16:47:00Z">
                <w:rPr>
                  <w:szCs w:val="24"/>
                  <w:lang w:val="en-GB"/>
                </w:rPr>
              </w:rPrChange>
            </w:rPr>
            <w:delText xml:space="preserve">substantially </w:delText>
          </w:r>
        </w:del>
      </w:ins>
      <w:ins w:id="69" w:author="Stephen Baruch" w:date="2019-02-05T16:36:00Z">
        <w:r w:rsidR="001F657E" w:rsidRPr="00CC040F">
          <w:rPr>
            <w:szCs w:val="24"/>
            <w:highlight w:val="yellow"/>
            <w:lang w:val="en-GB"/>
            <w:rPrChange w:id="70" w:author="Stephen Baruch" w:date="2019-02-05T16:47:00Z">
              <w:rPr>
                <w:szCs w:val="24"/>
                <w:lang w:val="en-GB"/>
              </w:rPr>
            </w:rPrChange>
          </w:rPr>
          <w:t>similar to transmitting FSS ground stations</w:t>
        </w:r>
      </w:ins>
      <w:ins w:id="71" w:author="Stephen Baruch" w:date="2019-02-05T16:38:00Z">
        <w:r w:rsidR="001F657E" w:rsidRPr="00CC040F">
          <w:rPr>
            <w:szCs w:val="24"/>
            <w:highlight w:val="yellow"/>
            <w:lang w:val="en-GB"/>
            <w:rPrChange w:id="72" w:author="Stephen Baruch" w:date="2019-02-05T16:47:00Z">
              <w:rPr>
                <w:szCs w:val="24"/>
                <w:lang w:val="en-GB"/>
              </w:rPr>
            </w:rPrChange>
          </w:rPr>
          <w:t xml:space="preserve"> within that GSO space station receive beam</w:t>
        </w:r>
      </w:ins>
      <w:ins w:id="73" w:author="Brennan Price" w:date="2019-03-04T06:11:00Z">
        <w:r w:rsidR="00246219">
          <w:rPr>
            <w:szCs w:val="24"/>
            <w:highlight w:val="yellow"/>
            <w:lang w:val="en-GB"/>
          </w:rPr>
          <w:t>, appropriately m</w:t>
        </w:r>
      </w:ins>
      <w:ins w:id="74" w:author="Brennan Price" w:date="2019-03-04T06:12:00Z">
        <w:r w:rsidR="00246219">
          <w:rPr>
            <w:szCs w:val="24"/>
            <w:highlight w:val="yellow"/>
            <w:lang w:val="en-GB"/>
          </w:rPr>
          <w:t>odified to account for the shorter distance to the geostationary arc</w:t>
        </w:r>
      </w:ins>
      <w:ins w:id="75" w:author="Stephen Baruch" w:date="2019-02-05T16:36:00Z">
        <w:r w:rsidR="001F657E" w:rsidRPr="00CC040F">
          <w:rPr>
            <w:szCs w:val="24"/>
            <w:highlight w:val="yellow"/>
            <w:lang w:val="en-GB"/>
            <w:rPrChange w:id="76" w:author="Stephen Baruch" w:date="2019-02-05T16:47:00Z">
              <w:rPr>
                <w:szCs w:val="24"/>
                <w:lang w:val="en-GB"/>
              </w:rPr>
            </w:rPrChange>
          </w:rPr>
          <w:t>.</w:t>
        </w:r>
      </w:ins>
      <w:ins w:id="77" w:author="Stephen Baruch" w:date="2019-02-05T16:37:00Z">
        <w:r w:rsidR="001F657E" w:rsidRPr="00CC040F">
          <w:rPr>
            <w:szCs w:val="24"/>
            <w:highlight w:val="yellow"/>
            <w:lang w:val="en-GB"/>
            <w:rPrChange w:id="78" w:author="Stephen Baruch" w:date="2019-02-05T16:47:00Z">
              <w:rPr>
                <w:szCs w:val="24"/>
                <w:lang w:val="en-GB"/>
              </w:rPr>
            </w:rPrChange>
          </w:rPr>
          <w:t xml:space="preserve">  </w:t>
        </w:r>
      </w:ins>
      <w:del w:id="79" w:author="Stephen Baruch" w:date="2019-02-05T16:37:00Z">
        <w:r w:rsidRPr="00CC040F" w:rsidDel="001F657E">
          <w:rPr>
            <w:szCs w:val="24"/>
            <w:highlight w:val="yellow"/>
            <w:lang w:val="en-GB"/>
            <w:rPrChange w:id="80" w:author="Stephen Baruch" w:date="2019-02-05T16:47:00Z">
              <w:rPr>
                <w:szCs w:val="24"/>
                <w:lang w:val="en-GB"/>
              </w:rPr>
            </w:rPrChange>
          </w:rPr>
          <w:delText>defined</w:delText>
        </w:r>
        <w:r w:rsidR="00F66D32" w:rsidRPr="00CC040F" w:rsidDel="001F657E">
          <w:rPr>
            <w:bCs/>
            <w:szCs w:val="24"/>
            <w:highlight w:val="yellow"/>
            <w:rPrChange w:id="81" w:author="Stephen Baruch" w:date="2019-02-05T16:47:00Z">
              <w:rPr>
                <w:bCs/>
                <w:szCs w:val="24"/>
              </w:rPr>
            </w:rPrChange>
          </w:rPr>
          <w:delText>.</w:delText>
        </w:r>
      </w:del>
      <w:del w:id="82" w:author="Brennan Price" w:date="2019-03-04T06:01:00Z">
        <w:r w:rsidR="00344EE5" w:rsidRPr="00CC040F" w:rsidDel="006C72B1">
          <w:rPr>
            <w:bCs/>
            <w:szCs w:val="24"/>
            <w:highlight w:val="yellow"/>
            <w:rPrChange w:id="83" w:author="Stephen Baruch" w:date="2019-02-05T16:47:00Z">
              <w:rPr>
                <w:bCs/>
                <w:szCs w:val="24"/>
              </w:rPr>
            </w:rPrChange>
          </w:rPr>
          <w:delText xml:space="preserve"> </w:delText>
        </w:r>
        <w:r w:rsidR="000B2C92" w:rsidRPr="006C72B1" w:rsidDel="006C72B1">
          <w:rPr>
            <w:bCs/>
            <w:szCs w:val="24"/>
          </w:rPr>
          <w:delText>Further, while several allocations to the FSS are designated in the Table of Allocations for “space-to-Earth” or “Earth-to-space” transmissions, none are designated for “space-to-space” transmissions</w:delText>
        </w:r>
      </w:del>
      <w:r w:rsidR="000B2C92" w:rsidRPr="006C72B1">
        <w:rPr>
          <w:bCs/>
          <w:szCs w:val="24"/>
        </w:rPr>
        <w:t>.</w:t>
      </w:r>
      <w:r w:rsidR="000B2C92">
        <w:rPr>
          <w:bCs/>
          <w:szCs w:val="24"/>
        </w:rPr>
        <w:t xml:space="preserve"> </w:t>
      </w:r>
    </w:p>
    <w:p w14:paraId="5BA41E5F" w14:textId="77777777" w:rsidR="000B2C92" w:rsidRDefault="000B2C92" w:rsidP="00344EE5">
      <w:pPr>
        <w:jc w:val="both"/>
        <w:rPr>
          <w:bCs/>
          <w:szCs w:val="24"/>
        </w:rPr>
      </w:pPr>
    </w:p>
    <w:p w14:paraId="3923D769" w14:textId="07F46AAA" w:rsidR="00B30BC8" w:rsidRPr="0045637E" w:rsidRDefault="00B30BC8" w:rsidP="00344EE5">
      <w:pPr>
        <w:jc w:val="both"/>
        <w:rPr>
          <w:ins w:id="84" w:author="Stephen Baruch" w:date="2019-02-04T15:29:00Z"/>
          <w:bCs/>
          <w:szCs w:val="24"/>
          <w:highlight w:val="yellow"/>
          <w:rPrChange w:id="85" w:author="Stephen Baruch" w:date="2019-02-04T15:38:00Z">
            <w:rPr>
              <w:ins w:id="86" w:author="Stephen Baruch" w:date="2019-02-04T15:29:00Z"/>
              <w:bCs/>
              <w:szCs w:val="24"/>
            </w:rPr>
          </w:rPrChange>
        </w:rPr>
      </w:pPr>
      <w:ins w:id="87" w:author="Stephen Baruch" w:date="2019-02-04T15:25:00Z">
        <w:r w:rsidRPr="0045637E">
          <w:rPr>
            <w:bCs/>
            <w:szCs w:val="24"/>
            <w:highlight w:val="yellow"/>
            <w:rPrChange w:id="88" w:author="Stephen Baruch" w:date="2019-02-04T15:38:00Z">
              <w:rPr>
                <w:bCs/>
                <w:szCs w:val="24"/>
              </w:rPr>
            </w:rPrChange>
          </w:rPr>
          <w:t xml:space="preserve">As reported by the Director of the Radiocommunication Bureau to the final CPM for WRC-19, </w:t>
        </w:r>
      </w:ins>
      <w:ins w:id="89" w:author="Stephen Baruch" w:date="2019-02-04T15:27:00Z">
        <w:r w:rsidRPr="0045637E">
          <w:rPr>
            <w:bCs/>
            <w:szCs w:val="24"/>
            <w:highlight w:val="yellow"/>
            <w:rPrChange w:id="90" w:author="Stephen Baruch" w:date="2019-02-04T15:38:00Z">
              <w:rPr>
                <w:bCs/>
                <w:szCs w:val="24"/>
              </w:rPr>
            </w:rPrChange>
          </w:rPr>
          <w:t xml:space="preserve">since 2014, </w:t>
        </w:r>
      </w:ins>
      <w:ins w:id="91" w:author="Stephen Baruch" w:date="2019-02-04T15:26:00Z">
        <w:r w:rsidRPr="0045637E">
          <w:rPr>
            <w:bCs/>
            <w:szCs w:val="24"/>
            <w:highlight w:val="yellow"/>
            <w:rPrChange w:id="92" w:author="Stephen Baruch" w:date="2019-02-04T15:38:00Z">
              <w:rPr>
                <w:bCs/>
                <w:szCs w:val="24"/>
              </w:rPr>
            </w:rPrChange>
          </w:rPr>
          <w:t xml:space="preserve">there have been 27 submissions of advance publication information for non-GSO satellite systems under No. </w:t>
        </w:r>
        <w:r w:rsidRPr="0045637E">
          <w:rPr>
            <w:b/>
            <w:bCs/>
            <w:szCs w:val="24"/>
            <w:highlight w:val="yellow"/>
            <w:rPrChange w:id="93" w:author="Stephen Baruch" w:date="2019-02-04T15:38:00Z">
              <w:rPr>
                <w:bCs/>
                <w:szCs w:val="24"/>
              </w:rPr>
            </w:rPrChange>
          </w:rPr>
          <w:t>4.4</w:t>
        </w:r>
        <w:r w:rsidRPr="0045637E">
          <w:rPr>
            <w:bCs/>
            <w:szCs w:val="24"/>
            <w:highlight w:val="yellow"/>
            <w:rPrChange w:id="94" w:author="Stephen Baruch" w:date="2019-02-04T15:38:00Z">
              <w:rPr>
                <w:bCs/>
                <w:szCs w:val="24"/>
              </w:rPr>
            </w:rPrChange>
          </w:rPr>
          <w:t xml:space="preserve"> of the Radio Regulations </w:t>
        </w:r>
      </w:ins>
      <w:ins w:id="95" w:author="Stephen Baruch" w:date="2019-02-04T15:27:00Z">
        <w:r w:rsidRPr="0045637E">
          <w:rPr>
            <w:bCs/>
            <w:szCs w:val="24"/>
            <w:highlight w:val="yellow"/>
            <w:rPrChange w:id="96" w:author="Stephen Baruch" w:date="2019-02-04T15:38:00Z">
              <w:rPr>
                <w:bCs/>
                <w:szCs w:val="24"/>
              </w:rPr>
            </w:rPrChange>
          </w:rPr>
          <w:t>specifying use by a non-allocated space service of frequency bands allocated to another space service.</w:t>
        </w:r>
      </w:ins>
      <w:ins w:id="97" w:author="Stephen Baruch" w:date="2019-02-04T15:29:00Z">
        <w:r w:rsidRPr="0045637E">
          <w:rPr>
            <w:bCs/>
            <w:szCs w:val="24"/>
            <w:highlight w:val="yellow"/>
            <w:rPrChange w:id="98" w:author="Stephen Baruch" w:date="2019-02-04T15:38:00Z">
              <w:rPr>
                <w:bCs/>
                <w:szCs w:val="24"/>
              </w:rPr>
            </w:rPrChange>
          </w:rPr>
          <w:t xml:space="preserve">  </w:t>
        </w:r>
        <w:r w:rsidRPr="0045637E">
          <w:rPr>
            <w:bCs/>
            <w:i/>
            <w:szCs w:val="24"/>
            <w:highlight w:val="yellow"/>
            <w:rPrChange w:id="99" w:author="Stephen Baruch" w:date="2019-02-04T15:38:00Z">
              <w:rPr>
                <w:bCs/>
                <w:i/>
                <w:szCs w:val="24"/>
              </w:rPr>
            </w:rPrChange>
          </w:rPr>
          <w:t xml:space="preserve">See </w:t>
        </w:r>
        <w:r w:rsidRPr="0045637E">
          <w:rPr>
            <w:bCs/>
            <w:szCs w:val="24"/>
            <w:highlight w:val="yellow"/>
            <w:rPrChange w:id="100" w:author="Stephen Baruch" w:date="2019-02-04T15:38:00Z">
              <w:rPr>
                <w:bCs/>
                <w:szCs w:val="24"/>
              </w:rPr>
            </w:rPrChange>
          </w:rPr>
          <w:t xml:space="preserve"> </w:t>
        </w:r>
      </w:ins>
      <w:ins w:id="101" w:author="Stephen Baruch" w:date="2019-02-04T15:30:00Z">
        <w:r w:rsidRPr="0045637E">
          <w:rPr>
            <w:bCs/>
            <w:szCs w:val="24"/>
            <w:highlight w:val="yellow"/>
            <w:rPrChange w:id="102" w:author="Stephen Baruch" w:date="2019-02-04T15:38:00Z">
              <w:rPr>
                <w:bCs/>
                <w:szCs w:val="24"/>
              </w:rPr>
            </w:rPrChange>
          </w:rPr>
          <w:t>Document CPM19-2/017</w:t>
        </w:r>
      </w:ins>
      <w:ins w:id="103" w:author="Stephen Baruch" w:date="2019-02-04T15:29:00Z">
        <w:r w:rsidRPr="0045637E">
          <w:rPr>
            <w:bCs/>
            <w:szCs w:val="24"/>
            <w:highlight w:val="yellow"/>
            <w:rPrChange w:id="104" w:author="Stephen Baruch" w:date="2019-02-04T15:38:00Z">
              <w:rPr>
                <w:bCs/>
                <w:szCs w:val="24"/>
              </w:rPr>
            </w:rPrChange>
          </w:rPr>
          <w:t>, at Section 3.1.3.2</w:t>
        </w:r>
      </w:ins>
      <w:ins w:id="105" w:author="Stephen Baruch" w:date="2019-02-04T15:30:00Z">
        <w:r w:rsidRPr="0045637E">
          <w:rPr>
            <w:bCs/>
            <w:szCs w:val="24"/>
            <w:highlight w:val="yellow"/>
            <w:rPrChange w:id="106" w:author="Stephen Baruch" w:date="2019-02-04T15:38:00Z">
              <w:rPr>
                <w:bCs/>
                <w:szCs w:val="24"/>
              </w:rPr>
            </w:rPrChange>
          </w:rPr>
          <w:t xml:space="preserve"> (Preliminary Draft Report of the Director to WRC-1</w:t>
        </w:r>
      </w:ins>
      <w:ins w:id="107" w:author="Stephen Baruch" w:date="2019-02-04T15:31:00Z">
        <w:r w:rsidRPr="0045637E">
          <w:rPr>
            <w:bCs/>
            <w:szCs w:val="24"/>
            <w:highlight w:val="yellow"/>
            <w:rPrChange w:id="108" w:author="Stephen Baruch" w:date="2019-02-04T15:38:00Z">
              <w:rPr>
                <w:bCs/>
                <w:szCs w:val="24"/>
              </w:rPr>
            </w:rPrChange>
          </w:rPr>
          <w:t>9 on Activities of the Radiocommunication Sector).</w:t>
        </w:r>
      </w:ins>
      <w:ins w:id="109" w:author="Stephen Baruch" w:date="2019-02-04T15:30:00Z">
        <w:r w:rsidRPr="0045637E">
          <w:rPr>
            <w:bCs/>
            <w:szCs w:val="24"/>
            <w:highlight w:val="yellow"/>
            <w:rPrChange w:id="110" w:author="Stephen Baruch" w:date="2019-02-04T15:38:00Z">
              <w:rPr>
                <w:bCs/>
                <w:szCs w:val="24"/>
              </w:rPr>
            </w:rPrChange>
          </w:rPr>
          <w:t xml:space="preserve"> </w:t>
        </w:r>
      </w:ins>
      <w:ins w:id="111" w:author="Stephen Baruch" w:date="2019-02-04T15:27:00Z">
        <w:r w:rsidRPr="0045637E">
          <w:rPr>
            <w:bCs/>
            <w:szCs w:val="24"/>
            <w:highlight w:val="yellow"/>
            <w:rPrChange w:id="112" w:author="Stephen Baruch" w:date="2019-02-04T15:38:00Z">
              <w:rPr>
                <w:bCs/>
                <w:szCs w:val="24"/>
              </w:rPr>
            </w:rPrChange>
          </w:rPr>
          <w:t xml:space="preserve">  Notificat</w:t>
        </w:r>
      </w:ins>
      <w:ins w:id="113" w:author="Stephen Baruch" w:date="2019-02-04T15:28:00Z">
        <w:r w:rsidRPr="0045637E">
          <w:rPr>
            <w:bCs/>
            <w:szCs w:val="24"/>
            <w:highlight w:val="yellow"/>
            <w:rPrChange w:id="114" w:author="Stephen Baruch" w:date="2019-02-04T15:38:00Z">
              <w:rPr>
                <w:bCs/>
                <w:szCs w:val="24"/>
              </w:rPr>
            </w:rPrChange>
          </w:rPr>
          <w:t>i</w:t>
        </w:r>
      </w:ins>
      <w:ins w:id="115" w:author="Stephen Baruch" w:date="2019-02-04T15:27:00Z">
        <w:r w:rsidRPr="0045637E">
          <w:rPr>
            <w:bCs/>
            <w:szCs w:val="24"/>
            <w:highlight w:val="yellow"/>
            <w:rPrChange w:id="116" w:author="Stephen Baruch" w:date="2019-02-04T15:38:00Z">
              <w:rPr>
                <w:bCs/>
                <w:szCs w:val="24"/>
              </w:rPr>
            </w:rPrChange>
          </w:rPr>
          <w:t xml:space="preserve">on information was subsequently filed for </w:t>
        </w:r>
      </w:ins>
      <w:ins w:id="117" w:author="Stephen Baruch" w:date="2019-02-04T15:28:00Z">
        <w:r w:rsidRPr="0045637E">
          <w:rPr>
            <w:bCs/>
            <w:szCs w:val="24"/>
            <w:highlight w:val="yellow"/>
            <w:rPrChange w:id="118" w:author="Stephen Baruch" w:date="2019-02-04T15:38:00Z">
              <w:rPr>
                <w:bCs/>
                <w:szCs w:val="24"/>
              </w:rPr>
            </w:rPrChange>
          </w:rPr>
          <w:t>frequency assignments to 3 of these systems.</w:t>
        </w:r>
      </w:ins>
      <w:ins w:id="119" w:author="Stephen Baruch" w:date="2019-02-05T16:39:00Z">
        <w:r w:rsidR="001F657E">
          <w:rPr>
            <w:bCs/>
            <w:szCs w:val="24"/>
            <w:highlight w:val="yellow"/>
          </w:rPr>
          <w:t xml:space="preserve">  </w:t>
        </w:r>
        <w:r w:rsidR="001F657E" w:rsidRPr="001F657E">
          <w:rPr>
            <w:bCs/>
            <w:szCs w:val="24"/>
            <w:highlight w:val="yellow"/>
          </w:rPr>
          <w:t xml:space="preserve">The Director’s draft report </w:t>
        </w:r>
      </w:ins>
      <w:ins w:id="120" w:author="Stephen Baruch" w:date="2019-02-05T16:40:00Z">
        <w:r w:rsidR="001F657E" w:rsidRPr="001F657E">
          <w:rPr>
            <w:bCs/>
            <w:szCs w:val="24"/>
            <w:highlight w:val="yellow"/>
          </w:rPr>
          <w:t xml:space="preserve">states that </w:t>
        </w:r>
        <w:r w:rsidR="001F657E" w:rsidRPr="001F657E">
          <w:rPr>
            <w:szCs w:val="24"/>
            <w:highlight w:val="yellow"/>
            <w:rPrChange w:id="121" w:author="Stephen Baruch" w:date="2019-02-05T16:41:00Z">
              <w:rPr>
                <w:sz w:val="23"/>
                <w:szCs w:val="23"/>
              </w:rPr>
            </w:rPrChange>
          </w:rPr>
          <w:t xml:space="preserve">“[n]one of these frequency assignments was reported to the BR as causing harmful interference to any service of another administration.”  </w:t>
        </w:r>
        <w:r w:rsidR="001F657E" w:rsidRPr="001F657E">
          <w:rPr>
            <w:bCs/>
            <w:szCs w:val="24"/>
            <w:highlight w:val="yellow"/>
          </w:rPr>
          <w:t>Document CPM19-2/017, at Section 3.1.3.2</w:t>
        </w:r>
      </w:ins>
    </w:p>
    <w:p w14:paraId="6DB70F0C" w14:textId="77777777" w:rsidR="00B30BC8" w:rsidRPr="0045637E" w:rsidRDefault="00B30BC8" w:rsidP="00344EE5">
      <w:pPr>
        <w:jc w:val="both"/>
        <w:rPr>
          <w:ins w:id="122" w:author="Stephen Baruch" w:date="2019-02-04T15:29:00Z"/>
          <w:bCs/>
          <w:szCs w:val="24"/>
          <w:highlight w:val="yellow"/>
          <w:rPrChange w:id="123" w:author="Stephen Baruch" w:date="2019-02-04T15:38:00Z">
            <w:rPr>
              <w:ins w:id="124" w:author="Stephen Baruch" w:date="2019-02-04T15:29:00Z"/>
              <w:bCs/>
              <w:szCs w:val="24"/>
            </w:rPr>
          </w:rPrChange>
        </w:rPr>
      </w:pPr>
    </w:p>
    <w:p w14:paraId="422E17DA" w14:textId="3D2276B2" w:rsidR="00C2762B" w:rsidRDefault="00B30BC8" w:rsidP="00344EE5">
      <w:pPr>
        <w:jc w:val="both"/>
        <w:rPr>
          <w:bCs/>
          <w:szCs w:val="24"/>
        </w:rPr>
      </w:pPr>
      <w:ins w:id="125" w:author="Stephen Baruch" w:date="2019-02-04T15:31:00Z">
        <w:r w:rsidRPr="0045637E">
          <w:rPr>
            <w:bCs/>
            <w:szCs w:val="24"/>
            <w:highlight w:val="yellow"/>
            <w:rPrChange w:id="126" w:author="Stephen Baruch" w:date="2019-02-04T15:38:00Z">
              <w:rPr>
                <w:bCs/>
                <w:szCs w:val="24"/>
              </w:rPr>
            </w:rPrChange>
          </w:rPr>
          <w:t>The challe</w:t>
        </w:r>
      </w:ins>
      <w:ins w:id="127" w:author="Stephen Baruch" w:date="2019-02-04T15:32:00Z">
        <w:r w:rsidRPr="0045637E">
          <w:rPr>
            <w:bCs/>
            <w:szCs w:val="24"/>
            <w:highlight w:val="yellow"/>
            <w:rPrChange w:id="128" w:author="Stephen Baruch" w:date="2019-02-04T15:38:00Z">
              <w:rPr>
                <w:bCs/>
                <w:szCs w:val="24"/>
              </w:rPr>
            </w:rPrChange>
          </w:rPr>
          <w:t xml:space="preserve">nge comes, as the Director of the Radiocommunication Bureau has acknowledged, in finding a </w:t>
        </w:r>
      </w:ins>
      <w:ins w:id="129" w:author="Stephen Baruch" w:date="2019-02-04T15:33:00Z">
        <w:r w:rsidRPr="0045637E">
          <w:rPr>
            <w:bCs/>
            <w:szCs w:val="24"/>
            <w:highlight w:val="yellow"/>
            <w:rPrChange w:id="130" w:author="Stephen Baruch" w:date="2019-02-04T15:38:00Z">
              <w:rPr>
                <w:bCs/>
                <w:szCs w:val="24"/>
              </w:rPr>
            </w:rPrChange>
          </w:rPr>
          <w:t xml:space="preserve">path to recognition in the Radio Regulations for such uses, where possible, based on the technical conditions derived </w:t>
        </w:r>
      </w:ins>
      <w:ins w:id="131" w:author="Stephen Baruch" w:date="2019-02-04T15:34:00Z">
        <w:r w:rsidRPr="0045637E">
          <w:rPr>
            <w:bCs/>
            <w:szCs w:val="24"/>
            <w:highlight w:val="yellow"/>
            <w:rPrChange w:id="132" w:author="Stephen Baruch" w:date="2019-02-04T15:38:00Z">
              <w:rPr>
                <w:bCs/>
                <w:szCs w:val="24"/>
              </w:rPr>
            </w:rPrChange>
          </w:rPr>
          <w:t>from ITU-R studies</w:t>
        </w:r>
      </w:ins>
      <w:ins w:id="133" w:author="Stephen Baruch" w:date="2019-02-04T15:33:00Z">
        <w:r w:rsidRPr="0045637E">
          <w:rPr>
            <w:bCs/>
            <w:szCs w:val="24"/>
            <w:highlight w:val="yellow"/>
            <w:rPrChange w:id="134" w:author="Stephen Baruch" w:date="2019-02-04T15:38:00Z">
              <w:rPr>
                <w:bCs/>
                <w:szCs w:val="24"/>
              </w:rPr>
            </w:rPrChange>
          </w:rPr>
          <w:t>.</w:t>
        </w:r>
      </w:ins>
      <w:ins w:id="135" w:author="Stephen Baruch" w:date="2019-02-04T15:27:00Z">
        <w:r>
          <w:rPr>
            <w:bCs/>
            <w:szCs w:val="24"/>
          </w:rPr>
          <w:t xml:space="preserve"> </w:t>
        </w:r>
      </w:ins>
      <w:r w:rsidR="00690A88">
        <w:rPr>
          <w:bCs/>
          <w:szCs w:val="24"/>
        </w:rPr>
        <w:t xml:space="preserve">Because frequency bands allocated to the fixed-satellite service are </w:t>
      </w:r>
      <w:r w:rsidR="000B03A9">
        <w:rPr>
          <w:bCs/>
          <w:szCs w:val="24"/>
        </w:rPr>
        <w:t xml:space="preserve">used for links between space stations and earth stations, it is necessary to </w:t>
      </w:r>
      <w:r w:rsidR="000B03A9">
        <w:rPr>
          <w:bCs/>
          <w:szCs w:val="24"/>
        </w:rPr>
        <w:lastRenderedPageBreak/>
        <w:t xml:space="preserve">analyze the use of the same bands for satellite-to-satellite links to ensure compatibility and avoid harmful interference. The sharing scenario is likely to differ as the orbital characteristics of the </w:t>
      </w:r>
      <w:r w:rsidR="001C4C79">
        <w:rPr>
          <w:bCs/>
          <w:szCs w:val="24"/>
        </w:rPr>
        <w:t xml:space="preserve">linked </w:t>
      </w:r>
      <w:r w:rsidR="000B03A9">
        <w:rPr>
          <w:bCs/>
          <w:szCs w:val="24"/>
        </w:rPr>
        <w:t>satellite</w:t>
      </w:r>
      <w:r w:rsidR="001C4C79">
        <w:rPr>
          <w:bCs/>
          <w:szCs w:val="24"/>
        </w:rPr>
        <w:t>s</w:t>
      </w:r>
      <w:r w:rsidR="000B03A9">
        <w:rPr>
          <w:bCs/>
          <w:szCs w:val="24"/>
        </w:rPr>
        <w:t xml:space="preserve"> vary</w:t>
      </w:r>
      <w:del w:id="136" w:author="Stephen Baruch" w:date="2019-02-04T15:10:00Z">
        <w:r w:rsidR="000B03A9" w:rsidDel="00C328AC">
          <w:rPr>
            <w:bCs/>
            <w:szCs w:val="24"/>
          </w:rPr>
          <w:delText xml:space="preserve">; links between satellites in geostationary orbit (GSO) will differ in geometry and impact when compared to links between links between satellites in non-geostationary orbit (NGSO), or links between a satellite in </w:delText>
        </w:r>
        <w:r w:rsidR="00711531" w:rsidDel="00C328AC">
          <w:rPr>
            <w:bCs/>
            <w:szCs w:val="24"/>
          </w:rPr>
          <w:delText>N</w:delText>
        </w:r>
        <w:r w:rsidR="000B03A9" w:rsidDel="00C328AC">
          <w:rPr>
            <w:bCs/>
            <w:szCs w:val="24"/>
          </w:rPr>
          <w:delText>GSO and a satellite in GSO</w:delText>
        </w:r>
      </w:del>
      <w:r w:rsidR="000B03A9">
        <w:rPr>
          <w:bCs/>
          <w:szCs w:val="24"/>
        </w:rPr>
        <w:t>.</w:t>
      </w:r>
    </w:p>
    <w:p w14:paraId="7D55CAE7" w14:textId="77777777" w:rsidR="000B03A9" w:rsidRDefault="000B03A9" w:rsidP="00344EE5">
      <w:pPr>
        <w:jc w:val="both"/>
        <w:rPr>
          <w:bCs/>
          <w:szCs w:val="24"/>
        </w:rPr>
      </w:pPr>
    </w:p>
    <w:p w14:paraId="5F55EF69" w14:textId="7613502E" w:rsidR="000B03A9" w:rsidRDefault="000B03A9" w:rsidP="00344EE5">
      <w:pPr>
        <w:jc w:val="both"/>
        <w:rPr>
          <w:szCs w:val="24"/>
        </w:rPr>
      </w:pPr>
      <w:r>
        <w:rPr>
          <w:bCs/>
          <w:szCs w:val="24"/>
        </w:rPr>
        <w:t xml:space="preserve">Preliminary ITU-R studies have identified factors to be considered in assessing the compatibility of </w:t>
      </w:r>
      <w:ins w:id="137" w:author="Stephen Baruch" w:date="2019-02-04T15:34:00Z">
        <w:r w:rsidR="00B30BC8">
          <w:rPr>
            <w:bCs/>
            <w:szCs w:val="24"/>
          </w:rPr>
          <w:t>non-</w:t>
        </w:r>
      </w:ins>
      <w:del w:id="138" w:author="Stephen Baruch" w:date="2019-02-04T15:34:00Z">
        <w:r w:rsidR="00711531" w:rsidDel="00B30BC8">
          <w:rPr>
            <w:bCs/>
            <w:szCs w:val="24"/>
          </w:rPr>
          <w:delText>N</w:delText>
        </w:r>
      </w:del>
      <w:r w:rsidR="00FD31A2">
        <w:rPr>
          <w:bCs/>
          <w:szCs w:val="24"/>
        </w:rPr>
        <w:t xml:space="preserve">GSO </w:t>
      </w:r>
      <w:r>
        <w:rPr>
          <w:bCs/>
          <w:szCs w:val="24"/>
        </w:rPr>
        <w:t>satellite-to-</w:t>
      </w:r>
      <w:r w:rsidR="00FD31A2">
        <w:rPr>
          <w:bCs/>
          <w:szCs w:val="24"/>
        </w:rPr>
        <w:t xml:space="preserve">GSO </w:t>
      </w:r>
      <w:r>
        <w:rPr>
          <w:bCs/>
          <w:szCs w:val="24"/>
        </w:rPr>
        <w:t>satellite links</w:t>
      </w:r>
      <w:ins w:id="139" w:author="Stephen Baruch" w:date="2019-02-04T15:11:00Z">
        <w:r w:rsidR="00C328AC">
          <w:rPr>
            <w:bCs/>
            <w:szCs w:val="24"/>
          </w:rPr>
          <w:t>, in the Earth-to-space direction,</w:t>
        </w:r>
      </w:ins>
      <w:r>
        <w:rPr>
          <w:bCs/>
          <w:szCs w:val="24"/>
        </w:rPr>
        <w:t xml:space="preserve"> </w:t>
      </w:r>
      <w:r w:rsidR="00FD31A2">
        <w:rPr>
          <w:bCs/>
          <w:szCs w:val="24"/>
        </w:rPr>
        <w:t xml:space="preserve">with </w:t>
      </w:r>
      <w:r w:rsidR="00711531">
        <w:rPr>
          <w:bCs/>
          <w:szCs w:val="24"/>
        </w:rPr>
        <w:t xml:space="preserve">other </w:t>
      </w:r>
      <w:ins w:id="140" w:author="Stephen Baruch" w:date="2019-02-04T15:11:00Z">
        <w:r w:rsidR="00C328AC">
          <w:rPr>
            <w:bCs/>
            <w:szCs w:val="24"/>
          </w:rPr>
          <w:t xml:space="preserve">FSS </w:t>
        </w:r>
      </w:ins>
      <w:r w:rsidR="00711531">
        <w:rPr>
          <w:bCs/>
          <w:szCs w:val="24"/>
        </w:rPr>
        <w:t>operations</w:t>
      </w:r>
      <w:ins w:id="141" w:author="Stephen Baruch" w:date="2019-02-04T15:11:00Z">
        <w:r w:rsidR="00C328AC">
          <w:rPr>
            <w:bCs/>
            <w:szCs w:val="24"/>
          </w:rPr>
          <w:t xml:space="preserve"> and other services</w:t>
        </w:r>
      </w:ins>
      <w:r w:rsidR="00711531">
        <w:rPr>
          <w:bCs/>
          <w:szCs w:val="24"/>
        </w:rPr>
        <w:t xml:space="preserve"> in the 27.5</w:t>
      </w:r>
      <w:r w:rsidR="00E43370">
        <w:rPr>
          <w:bCs/>
          <w:szCs w:val="24"/>
        </w:rPr>
        <w:t xml:space="preserve"> – </w:t>
      </w:r>
      <w:r w:rsidR="00711531">
        <w:rPr>
          <w:bCs/>
          <w:szCs w:val="24"/>
        </w:rPr>
        <w:t xml:space="preserve">30 GHz </w:t>
      </w:r>
      <w:ins w:id="142" w:author="Stephen Baruch" w:date="2019-02-04T15:11:00Z">
        <w:r w:rsidR="00C328AC">
          <w:rPr>
            <w:bCs/>
            <w:szCs w:val="24"/>
          </w:rPr>
          <w:t>frequency band</w:t>
        </w:r>
      </w:ins>
      <w:del w:id="143" w:author="Stephen Baruch" w:date="2019-02-04T15:11:00Z">
        <w:r w:rsidR="000B2C92" w:rsidDel="00C328AC">
          <w:rPr>
            <w:bCs/>
            <w:szCs w:val="24"/>
          </w:rPr>
          <w:delText xml:space="preserve">FSS </w:delText>
        </w:r>
        <w:r w:rsidR="00FD31A2" w:rsidDel="00C328AC">
          <w:rPr>
            <w:bCs/>
            <w:szCs w:val="24"/>
          </w:rPr>
          <w:delText>allocation</w:delText>
        </w:r>
      </w:del>
      <w:del w:id="144" w:author="Stephen Baruch" w:date="2019-02-04T16:03:00Z">
        <w:r w:rsidR="00FD31A2" w:rsidRPr="002B50E9" w:rsidDel="002B50E9">
          <w:rPr>
            <w:bCs/>
            <w:szCs w:val="24"/>
            <w:highlight w:val="yellow"/>
            <w:rPrChange w:id="145" w:author="Stephen Baruch" w:date="2019-02-04T16:04:00Z">
              <w:rPr>
                <w:bCs/>
                <w:szCs w:val="24"/>
              </w:rPr>
            </w:rPrChange>
          </w:rPr>
          <w:delText>.</w:delText>
        </w:r>
      </w:del>
      <w:del w:id="146" w:author="Stephen Baruch" w:date="2019-02-04T15:12:00Z">
        <w:r w:rsidR="00FD31A2" w:rsidDel="00C328AC">
          <w:rPr>
            <w:bCs/>
            <w:szCs w:val="24"/>
          </w:rPr>
          <w:delText xml:space="preserve"> These studies should be further developed</w:delText>
        </w:r>
        <w:r w:rsidR="00E43370" w:rsidDel="00C328AC">
          <w:rPr>
            <w:bCs/>
            <w:szCs w:val="24"/>
          </w:rPr>
          <w:delText xml:space="preserve"> to include </w:delText>
        </w:r>
      </w:del>
      <w:ins w:id="147" w:author="Brennan Price" w:date="2019-02-04T10:09:00Z">
        <w:del w:id="148" w:author="Stephen Baruch" w:date="2019-02-04T15:12:00Z">
          <w:r w:rsidR="00742062" w:rsidDel="00C328AC">
            <w:rPr>
              <w:bCs/>
              <w:szCs w:val="24"/>
            </w:rPr>
            <w:delText xml:space="preserve">further potentially suitable frequency bands and </w:delText>
          </w:r>
        </w:del>
      </w:ins>
      <w:del w:id="149" w:author="Stephen Baruch" w:date="2019-02-04T15:12:00Z">
        <w:r w:rsidR="00FD31A2" w:rsidDel="00C328AC">
          <w:rPr>
            <w:bCs/>
            <w:szCs w:val="24"/>
          </w:rPr>
          <w:delText>the cases of GSO-to-GSO and NGSO-to-NGSO satellite links</w:delText>
        </w:r>
      </w:del>
      <w:r w:rsidR="00FD31A2">
        <w:rPr>
          <w:bCs/>
          <w:szCs w:val="24"/>
        </w:rPr>
        <w:t xml:space="preserve">. </w:t>
      </w:r>
      <w:r w:rsidR="00CB6EA2">
        <w:rPr>
          <w:bCs/>
          <w:szCs w:val="24"/>
        </w:rPr>
        <w:t>Continued</w:t>
      </w:r>
      <w:r w:rsidR="00E43370">
        <w:rPr>
          <w:bCs/>
          <w:szCs w:val="24"/>
        </w:rPr>
        <w:t xml:space="preserve"> de</w:t>
      </w:r>
      <w:r w:rsidR="00CB6EA2">
        <w:rPr>
          <w:bCs/>
          <w:szCs w:val="24"/>
        </w:rPr>
        <w:t>v</w:t>
      </w:r>
      <w:r w:rsidR="00E43370">
        <w:rPr>
          <w:bCs/>
          <w:szCs w:val="24"/>
        </w:rPr>
        <w:t>elopment and c</w:t>
      </w:r>
      <w:r w:rsidR="00FD31A2">
        <w:rPr>
          <w:bCs/>
          <w:szCs w:val="24"/>
        </w:rPr>
        <w:t xml:space="preserve">ompletion of these studies will permit the development of appropriate ITU-R regulatory text to define the cases in which </w:t>
      </w:r>
      <w:ins w:id="150" w:author="Stephen Baruch" w:date="2019-02-04T15:12:00Z">
        <w:r w:rsidR="00C328AC">
          <w:rPr>
            <w:bCs/>
            <w:szCs w:val="24"/>
          </w:rPr>
          <w:t xml:space="preserve">such transmissions may be </w:t>
        </w:r>
        <w:proofErr w:type="spellStart"/>
        <w:r w:rsidR="00C328AC">
          <w:rPr>
            <w:bCs/>
            <w:szCs w:val="24"/>
          </w:rPr>
          <w:t>provided</w:t>
        </w:r>
      </w:ins>
      <w:del w:id="151" w:author="Stephen Baruch" w:date="2019-02-04T15:12:00Z">
        <w:r w:rsidR="00FD31A2" w:rsidDel="00C328AC">
          <w:rPr>
            <w:bCs/>
            <w:szCs w:val="24"/>
          </w:rPr>
          <w:delText xml:space="preserve">satellite-to-satellite links may be included </w:delText>
        </w:r>
      </w:del>
      <w:r w:rsidR="00FD31A2">
        <w:rPr>
          <w:bCs/>
          <w:szCs w:val="24"/>
        </w:rPr>
        <w:t>within</w:t>
      </w:r>
      <w:proofErr w:type="spellEnd"/>
      <w:r w:rsidR="00FD31A2">
        <w:rPr>
          <w:bCs/>
          <w:szCs w:val="24"/>
        </w:rPr>
        <w:t xml:space="preserve"> the fixed-satellite service, as opposed to the inter-satellite service</w:t>
      </w:r>
      <w:ins w:id="152" w:author="Stephen Baruch" w:date="2019-02-05T16:44:00Z">
        <w:r w:rsidR="00CC040F" w:rsidRPr="00CC040F">
          <w:rPr>
            <w:bCs/>
            <w:szCs w:val="24"/>
            <w:highlight w:val="yellow"/>
            <w:rPrChange w:id="153" w:author="Stephen Baruch" w:date="2019-02-05T16:46:00Z">
              <w:rPr>
                <w:bCs/>
                <w:szCs w:val="24"/>
              </w:rPr>
            </w:rPrChange>
          </w:rPr>
          <w:t>, and allow for a determina</w:t>
        </w:r>
      </w:ins>
      <w:ins w:id="154" w:author="Stephen Baruch" w:date="2019-02-05T16:45:00Z">
        <w:r w:rsidR="00CC040F" w:rsidRPr="00CC040F">
          <w:rPr>
            <w:bCs/>
            <w:szCs w:val="24"/>
            <w:highlight w:val="yellow"/>
            <w:rPrChange w:id="155" w:author="Stephen Baruch" w:date="2019-02-05T16:46:00Z">
              <w:rPr>
                <w:bCs/>
                <w:szCs w:val="24"/>
              </w:rPr>
            </w:rPrChange>
          </w:rPr>
          <w:t xml:space="preserve">tion of whether the recognition of </w:t>
        </w:r>
      </w:ins>
      <w:ins w:id="156" w:author="Stephen Baruch" w:date="2019-02-05T16:46:00Z">
        <w:r w:rsidR="00CC040F" w:rsidRPr="00CC040F">
          <w:rPr>
            <w:bCs/>
            <w:szCs w:val="24"/>
            <w:highlight w:val="yellow"/>
            <w:rPrChange w:id="157" w:author="Stephen Baruch" w:date="2019-02-05T16:46:00Z">
              <w:rPr>
                <w:bCs/>
                <w:szCs w:val="24"/>
              </w:rPr>
            </w:rPrChange>
          </w:rPr>
          <w:t>compatible links can be made via appropriate modifications to the studied FSS allocations in Article 5</w:t>
        </w:r>
      </w:ins>
      <w:r w:rsidR="00FD31A2">
        <w:rPr>
          <w:bCs/>
          <w:szCs w:val="24"/>
        </w:rPr>
        <w:t>.</w:t>
      </w:r>
    </w:p>
    <w:p w14:paraId="7ECE73C5" w14:textId="77777777" w:rsidR="00214443" w:rsidRDefault="00214443" w:rsidP="00344EE5">
      <w:pPr>
        <w:jc w:val="both"/>
        <w:rPr>
          <w:szCs w:val="24"/>
        </w:rPr>
      </w:pPr>
    </w:p>
    <w:p w14:paraId="513C4A98" w14:textId="77777777" w:rsidR="00344EE5" w:rsidRPr="00344EE5" w:rsidRDefault="00344EE5" w:rsidP="00344EE5">
      <w:pPr>
        <w:jc w:val="both"/>
        <w:rPr>
          <w:szCs w:val="24"/>
        </w:rPr>
      </w:pPr>
      <w:r w:rsidRPr="00344EE5">
        <w:rPr>
          <w:szCs w:val="24"/>
        </w:rPr>
        <w:br w:type="page"/>
      </w:r>
    </w:p>
    <w:p w14:paraId="11069724" w14:textId="77777777" w:rsidR="00344EE5" w:rsidRPr="00344EE5" w:rsidRDefault="00344EE5" w:rsidP="00344EE5">
      <w:pPr>
        <w:jc w:val="both"/>
        <w:rPr>
          <w:szCs w:val="24"/>
        </w:rPr>
      </w:pPr>
    </w:p>
    <w:p w14:paraId="44E10576" w14:textId="77777777" w:rsidR="00344EE5" w:rsidRDefault="00344EE5" w:rsidP="00344EE5">
      <w:pPr>
        <w:autoSpaceDE w:val="0"/>
        <w:autoSpaceDN w:val="0"/>
        <w:adjustRightInd w:val="0"/>
        <w:rPr>
          <w:b/>
          <w:szCs w:val="24"/>
          <w:lang w:eastAsia="x-none"/>
        </w:rPr>
      </w:pPr>
      <w:r w:rsidRPr="00111421">
        <w:rPr>
          <w:b/>
          <w:szCs w:val="24"/>
          <w:lang w:eastAsia="x-none"/>
        </w:rPr>
        <w:t>Proposal</w:t>
      </w:r>
      <w:r w:rsidR="00502C21">
        <w:rPr>
          <w:b/>
          <w:szCs w:val="24"/>
          <w:lang w:eastAsia="x-none"/>
        </w:rPr>
        <w:t>s</w:t>
      </w:r>
      <w:r w:rsidRPr="00111421">
        <w:rPr>
          <w:b/>
          <w:szCs w:val="24"/>
          <w:lang w:eastAsia="x-none"/>
        </w:rPr>
        <w:t>:</w:t>
      </w:r>
    </w:p>
    <w:p w14:paraId="079B615A" w14:textId="77777777" w:rsidR="00D96C0F" w:rsidRDefault="00D96C0F" w:rsidP="00344EE5">
      <w:pPr>
        <w:autoSpaceDE w:val="0"/>
        <w:autoSpaceDN w:val="0"/>
        <w:adjustRightInd w:val="0"/>
        <w:rPr>
          <w:b/>
          <w:szCs w:val="24"/>
          <w:lang w:eastAsia="x-none"/>
        </w:rPr>
      </w:pPr>
    </w:p>
    <w:p w14:paraId="6EF2793B" w14:textId="77777777" w:rsidR="00D96C0F" w:rsidRDefault="00D96C0F" w:rsidP="00344EE5">
      <w:pPr>
        <w:autoSpaceDE w:val="0"/>
        <w:autoSpaceDN w:val="0"/>
        <w:adjustRightInd w:val="0"/>
        <w:rPr>
          <w:b/>
          <w:szCs w:val="24"/>
          <w:lang w:eastAsia="x-none"/>
        </w:rPr>
      </w:pPr>
    </w:p>
    <w:p w14:paraId="6721CDD5" w14:textId="77777777" w:rsidR="002B33E6" w:rsidRPr="00606072" w:rsidRDefault="002B33E6" w:rsidP="003265E7">
      <w:pPr>
        <w:autoSpaceDE w:val="0"/>
        <w:autoSpaceDN w:val="0"/>
        <w:adjustRightInd w:val="0"/>
        <w:jc w:val="center"/>
        <w:rPr>
          <w:b/>
        </w:rPr>
      </w:pPr>
    </w:p>
    <w:p w14:paraId="16E258E5" w14:textId="77777777" w:rsidR="00344EE5" w:rsidRDefault="00606072" w:rsidP="00273CCF">
      <w:pPr>
        <w:rPr>
          <w:b/>
        </w:rPr>
      </w:pPr>
      <w:r w:rsidRPr="003265E7">
        <w:rPr>
          <w:b/>
        </w:rPr>
        <w:t>MOD</w:t>
      </w:r>
      <w:r w:rsidRPr="00606072">
        <w:rPr>
          <w:b/>
        </w:rPr>
        <w:tab/>
      </w:r>
      <w:r w:rsidRPr="00606072">
        <w:rPr>
          <w:b/>
        </w:rPr>
        <w:tab/>
        <w:t>USA/</w:t>
      </w:r>
      <w:r w:rsidR="000F17D8">
        <w:rPr>
          <w:b/>
        </w:rPr>
        <w:t>10</w:t>
      </w:r>
      <w:r w:rsidRPr="00606072">
        <w:rPr>
          <w:b/>
        </w:rPr>
        <w:t>/</w:t>
      </w:r>
      <w:r w:rsidR="000F17D8">
        <w:rPr>
          <w:b/>
        </w:rPr>
        <w:t>[SAT-TO-SAT-</w:t>
      </w:r>
      <w:r w:rsidRPr="00606072">
        <w:rPr>
          <w:b/>
        </w:rPr>
        <w:t>1</w:t>
      </w:r>
      <w:r w:rsidR="000F17D8">
        <w:rPr>
          <w:b/>
        </w:rPr>
        <w:t>]</w:t>
      </w:r>
    </w:p>
    <w:p w14:paraId="04790DFB" w14:textId="77777777" w:rsidR="000F17D8" w:rsidRDefault="000F17D8" w:rsidP="00273CCF">
      <w:pPr>
        <w:rPr>
          <w:b/>
        </w:rPr>
      </w:pPr>
    </w:p>
    <w:p w14:paraId="3319FFEB" w14:textId="77777777"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rPr>
          <w:rFonts w:eastAsia="Times New Roman"/>
          <w:bCs/>
          <w:sz w:val="28"/>
          <w:szCs w:val="28"/>
          <w:lang w:val="en-GB"/>
        </w:rPr>
      </w:pPr>
      <w:r w:rsidRPr="00FD31A2">
        <w:rPr>
          <w:rFonts w:eastAsia="Times New Roman"/>
          <w:bCs/>
          <w:sz w:val="28"/>
          <w:szCs w:val="28"/>
          <w:lang w:val="en-GB"/>
        </w:rPr>
        <w:t>RESOLUTION 810  (WRC</w:t>
      </w:r>
      <w:r w:rsidRPr="00FD31A2">
        <w:rPr>
          <w:rFonts w:eastAsia="Times New Roman"/>
          <w:bCs/>
          <w:sz w:val="28"/>
          <w:szCs w:val="28"/>
          <w:lang w:val="en-GB"/>
        </w:rPr>
        <w:noBreakHyphen/>
      </w:r>
      <w:r w:rsidR="006A5F84" w:rsidRPr="00FD31A2">
        <w:rPr>
          <w:rFonts w:eastAsia="Times New Roman"/>
          <w:bCs/>
          <w:sz w:val="28"/>
          <w:szCs w:val="28"/>
          <w:lang w:val="en-GB"/>
        </w:rPr>
        <w:t>1</w:t>
      </w:r>
      <w:r w:rsidR="006A5F84">
        <w:rPr>
          <w:rFonts w:eastAsia="Times New Roman"/>
          <w:bCs/>
          <w:sz w:val="28"/>
          <w:szCs w:val="28"/>
          <w:lang w:val="en-GB"/>
        </w:rPr>
        <w:t>9</w:t>
      </w:r>
      <w:r w:rsidRPr="00FD31A2">
        <w:rPr>
          <w:rFonts w:eastAsia="Times New Roman"/>
          <w:bCs/>
          <w:sz w:val="28"/>
          <w:szCs w:val="28"/>
          <w:lang w:val="en-GB"/>
        </w:rPr>
        <w:t>)</w:t>
      </w:r>
    </w:p>
    <w:p w14:paraId="077BBAE2" w14:textId="77777777"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rPr>
          <w:rFonts w:eastAsia="Times New Roman"/>
          <w:sz w:val="2"/>
          <w:szCs w:val="20"/>
          <w:lang w:val="en-GB"/>
        </w:rPr>
      </w:pPr>
    </w:p>
    <w:p w14:paraId="30BD21C8" w14:textId="77777777" w:rsidR="00FD31A2" w:rsidRPr="00FD31A2" w:rsidRDefault="00FD31A2" w:rsidP="00FD31A2">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lang w:val="en-GB"/>
        </w:rPr>
      </w:pPr>
      <w:r>
        <w:rPr>
          <w:rFonts w:ascii="Times New Roman Bold" w:eastAsiaTheme="minorHAnsi" w:hAnsi="Times New Roman Bold" w:cs="Times New Roman Bold"/>
          <w:b/>
          <w:sz w:val="28"/>
          <w:lang w:val="en-GB"/>
        </w:rPr>
        <w:t>A</w:t>
      </w:r>
      <w:r w:rsidRPr="00FD31A2">
        <w:rPr>
          <w:rFonts w:ascii="Times New Roman Bold" w:eastAsiaTheme="minorHAnsi" w:hAnsi="Times New Roman Bold" w:cs="Times New Roman Bold"/>
          <w:b/>
          <w:sz w:val="28"/>
          <w:lang w:val="en-GB"/>
        </w:rPr>
        <w:t>genda for the 2023 World Radiocommunication Conference</w:t>
      </w:r>
    </w:p>
    <w:p w14:paraId="62C5B98A" w14:textId="77777777"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p>
    <w:p w14:paraId="566BD2B3" w14:textId="77777777" w:rsid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r w:rsidRPr="00FD31A2">
        <w:rPr>
          <w:rFonts w:eastAsia="Times New Roman"/>
          <w:color w:val="000000"/>
        </w:rPr>
        <w:t>The World Radiocommunication Conference (</w:t>
      </w:r>
      <w:r>
        <w:rPr>
          <w:rFonts w:eastAsia="Times New Roman"/>
          <w:color w:val="000000"/>
        </w:rPr>
        <w:t>Sharm-el-Sheikh</w:t>
      </w:r>
      <w:r w:rsidRPr="00FD31A2">
        <w:rPr>
          <w:rFonts w:eastAsia="Times New Roman"/>
          <w:color w:val="000000"/>
        </w:rPr>
        <w:t>, 201</w:t>
      </w:r>
      <w:r>
        <w:rPr>
          <w:rFonts w:eastAsia="Times New Roman"/>
          <w:color w:val="000000"/>
        </w:rPr>
        <w:t>9</w:t>
      </w:r>
      <w:r w:rsidRPr="00FD31A2">
        <w:rPr>
          <w:rFonts w:eastAsia="Times New Roman"/>
          <w:color w:val="000000"/>
        </w:rPr>
        <w:t xml:space="preserve">), </w:t>
      </w:r>
    </w:p>
    <w:p w14:paraId="017F08A1" w14:textId="77777777" w:rsidR="00FD31A2" w:rsidRDefault="00FD31A2" w:rsidP="00FD31A2">
      <w:pPr>
        <w:tabs>
          <w:tab w:val="left" w:pos="720"/>
        </w:tabs>
        <w:spacing w:after="147" w:line="247" w:lineRule="auto"/>
        <w:jc w:val="both"/>
        <w:rPr>
          <w:color w:val="000000"/>
        </w:rPr>
      </w:pPr>
      <w:r>
        <w:rPr>
          <w:color w:val="000000"/>
        </w:rPr>
        <w:t>* * *</w:t>
      </w:r>
    </w:p>
    <w:p w14:paraId="017AB5AD" w14:textId="77777777" w:rsidR="00FD31A2" w:rsidRPr="00FD31A2" w:rsidRDefault="00FD31A2" w:rsidP="00FD31A2">
      <w:pPr>
        <w:keepNext/>
        <w:keepLines/>
        <w:tabs>
          <w:tab w:val="clear" w:pos="576"/>
          <w:tab w:val="clear" w:pos="792"/>
          <w:tab w:val="clear" w:pos="1008"/>
          <w:tab w:val="clear" w:pos="1224"/>
          <w:tab w:val="clear" w:pos="1440"/>
          <w:tab w:val="left" w:pos="720"/>
          <w:tab w:val="left" w:pos="1134"/>
          <w:tab w:val="left" w:pos="1871"/>
          <w:tab w:val="left" w:pos="2268"/>
        </w:tabs>
        <w:autoSpaceDN w:val="0"/>
        <w:spacing w:after="95" w:line="256" w:lineRule="auto"/>
        <w:ind w:left="1128" w:hanging="10"/>
        <w:outlineLvl w:val="0"/>
        <w:rPr>
          <w:rFonts w:eastAsia="Times New Roman"/>
          <w:i/>
          <w:color w:val="000000"/>
        </w:rPr>
      </w:pPr>
      <w:r w:rsidRPr="00FD31A2">
        <w:rPr>
          <w:rFonts w:eastAsia="Times New Roman"/>
          <w:i/>
          <w:color w:val="000000"/>
        </w:rPr>
        <w:t xml:space="preserve">resolves to give the view </w:t>
      </w:r>
    </w:p>
    <w:p w14:paraId="5B984F44" w14:textId="77777777"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sidRPr="00FD31A2">
        <w:rPr>
          <w:rFonts w:eastAsia="Times New Roman"/>
          <w:color w:val="000000"/>
        </w:rPr>
        <w:t xml:space="preserve">that the following items should be included in the agenda for WRC-23: </w:t>
      </w:r>
    </w:p>
    <w:p w14:paraId="7D25C97D" w14:textId="77777777" w:rsidR="00FD31A2" w:rsidRPr="00FD31A2" w:rsidRDefault="00FD31A2" w:rsidP="00FD31A2">
      <w:pPr>
        <w:pStyle w:val="ListParagraph"/>
        <w:tabs>
          <w:tab w:val="left" w:pos="720"/>
        </w:tabs>
        <w:spacing w:after="147" w:line="247" w:lineRule="auto"/>
        <w:ind w:left="10"/>
        <w:jc w:val="both"/>
        <w:rPr>
          <w:color w:val="000000"/>
        </w:rPr>
      </w:pPr>
      <w:r w:rsidRPr="00FD31A2">
        <w:rPr>
          <w:color w:val="000000"/>
        </w:rPr>
        <w:t>* * *</w:t>
      </w:r>
    </w:p>
    <w:p w14:paraId="2DAFB394" w14:textId="77777777" w:rsidR="006E5027" w:rsidRPr="00FD31A2" w:rsidRDefault="006E5027" w:rsidP="006E5027">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Pr>
          <w:rFonts w:eastAsia="Times New Roman"/>
          <w:color w:val="000000"/>
        </w:rPr>
        <w:t>2</w:t>
      </w:r>
      <w:r>
        <w:rPr>
          <w:rFonts w:eastAsia="Times New Roman"/>
          <w:color w:val="000000"/>
        </w:rPr>
        <w:tab/>
      </w:r>
      <w:r w:rsidR="00FD31A2" w:rsidRPr="00FD31A2">
        <w:rPr>
          <w:rFonts w:eastAsia="Times New Roman"/>
          <w:color w:val="000000"/>
        </w:rPr>
        <w:t xml:space="preserve">on the basis of proposals from administrations and the Report of the Conference Preparatory Meeting, and taking account of the results of WRC-19, to consider and take appropriate action in respect of the following items: </w:t>
      </w:r>
    </w:p>
    <w:p w14:paraId="4888EF49" w14:textId="77777777" w:rsidR="00FD31A2"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14:paraId="4850980A" w14:textId="46304AF8" w:rsidR="006E5027" w:rsidRPr="00FD31A2" w:rsidRDefault="006E5027" w:rsidP="006E5027">
      <w:pPr>
        <w:numPr>
          <w:ilvl w:val="1"/>
          <w:numId w:val="7"/>
        </w:numPr>
        <w:tabs>
          <w:tab w:val="clear" w:pos="576"/>
          <w:tab w:val="clear" w:pos="792"/>
          <w:tab w:val="clear" w:pos="1008"/>
          <w:tab w:val="clear" w:pos="1224"/>
          <w:tab w:val="clear" w:pos="1440"/>
          <w:tab w:val="left" w:pos="720"/>
          <w:tab w:val="left" w:pos="1134"/>
          <w:tab w:val="left" w:pos="1871"/>
          <w:tab w:val="left" w:pos="2268"/>
        </w:tabs>
        <w:overflowPunct w:val="0"/>
        <w:autoSpaceDE w:val="0"/>
        <w:autoSpaceDN w:val="0"/>
        <w:adjustRightInd w:val="0"/>
        <w:spacing w:before="120" w:after="109" w:line="247" w:lineRule="auto"/>
        <w:jc w:val="both"/>
        <w:rPr>
          <w:rFonts w:eastAsia="Times New Roman"/>
          <w:color w:val="000000"/>
        </w:rPr>
      </w:pPr>
      <w:r w:rsidRPr="00FD31A2">
        <w:rPr>
          <w:rFonts w:eastAsia="Times New Roman"/>
          <w:color w:val="000000"/>
        </w:rPr>
        <w:t xml:space="preserve">to </w:t>
      </w:r>
      <w:del w:id="158" w:author="Stephen Baruch" w:date="2019-02-04T16:01:00Z">
        <w:r w:rsidRPr="002B50E9" w:rsidDel="002B50E9">
          <w:rPr>
            <w:rFonts w:eastAsia="Times New Roman"/>
            <w:color w:val="000000"/>
            <w:highlight w:val="yellow"/>
            <w:rPrChange w:id="159" w:author="Stephen Baruch" w:date="2019-02-04T16:01:00Z">
              <w:rPr>
                <w:rFonts w:eastAsia="Times New Roman"/>
                <w:color w:val="000000"/>
              </w:rPr>
            </w:rPrChange>
          </w:rPr>
          <w:delText xml:space="preserve">define </w:delText>
        </w:r>
      </w:del>
      <w:ins w:id="160" w:author="Stephen Baruch" w:date="2019-02-04T16:01:00Z">
        <w:r w:rsidR="002B50E9" w:rsidRPr="002B50E9">
          <w:rPr>
            <w:rFonts w:eastAsia="Times New Roman"/>
            <w:color w:val="000000"/>
            <w:highlight w:val="yellow"/>
            <w:rPrChange w:id="161" w:author="Stephen Baruch" w:date="2019-02-04T16:01:00Z">
              <w:rPr>
                <w:rFonts w:eastAsia="Times New Roman"/>
                <w:color w:val="000000"/>
              </w:rPr>
            </w:rPrChange>
          </w:rPr>
          <w:t>identify</w:t>
        </w:r>
        <w:r w:rsidR="002B50E9">
          <w:rPr>
            <w:rFonts w:eastAsia="Times New Roman"/>
            <w:color w:val="000000"/>
          </w:rPr>
          <w:t xml:space="preserve"> </w:t>
        </w:r>
      </w:ins>
      <w:r>
        <w:rPr>
          <w:rFonts w:eastAsia="Times New Roman"/>
          <w:color w:val="000000"/>
        </w:rPr>
        <w:t xml:space="preserve">the cases and conditions under which </w:t>
      </w:r>
      <w:ins w:id="162" w:author="Stephen Baruch" w:date="2019-02-04T15:13:00Z">
        <w:r w:rsidR="00C328AC">
          <w:rPr>
            <w:rFonts w:eastAsia="Times New Roman"/>
            <w:color w:val="000000"/>
          </w:rPr>
          <w:t xml:space="preserve">transmissions from non-geostationary orbit space stations to geostationary-orbit space stations </w:t>
        </w:r>
      </w:ins>
      <w:del w:id="163" w:author="Stephen Baruch" w:date="2019-02-04T15:13:00Z">
        <w:r w:rsidDel="00C328AC">
          <w:rPr>
            <w:rFonts w:eastAsia="Times New Roman"/>
            <w:color w:val="000000"/>
          </w:rPr>
          <w:delText xml:space="preserve">satellite-to-satellite links </w:delText>
        </w:r>
      </w:del>
      <w:r>
        <w:rPr>
          <w:rFonts w:eastAsia="Times New Roman"/>
          <w:color w:val="000000"/>
        </w:rPr>
        <w:t xml:space="preserve">may be accommodated </w:t>
      </w:r>
      <w:ins w:id="164" w:author="Stephen Baruch" w:date="2019-02-04T16:02:00Z">
        <w:r w:rsidR="002B50E9" w:rsidRPr="00E23A59">
          <w:rPr>
            <w:color w:val="000000"/>
            <w:highlight w:val="yellow"/>
          </w:rPr>
          <w:t>on a basis other than under No. 4.4 of the Radio Regulations</w:t>
        </w:r>
        <w:r w:rsidR="002B50E9">
          <w:rPr>
            <w:rFonts w:eastAsia="Times New Roman"/>
            <w:color w:val="000000"/>
          </w:rPr>
          <w:t xml:space="preserve"> </w:t>
        </w:r>
      </w:ins>
      <w:r>
        <w:rPr>
          <w:rFonts w:eastAsia="Times New Roman"/>
          <w:color w:val="000000"/>
        </w:rPr>
        <w:t>in the fixed-satellite service</w:t>
      </w:r>
      <w:r w:rsidR="00711531">
        <w:rPr>
          <w:rFonts w:eastAsia="Times New Roman"/>
          <w:color w:val="000000"/>
        </w:rPr>
        <w:t xml:space="preserve"> in</w:t>
      </w:r>
      <w:r w:rsidR="00E43370">
        <w:rPr>
          <w:rFonts w:eastAsia="Times New Roman"/>
          <w:color w:val="000000"/>
        </w:rPr>
        <w:t xml:space="preserve"> the 27.5 – </w:t>
      </w:r>
      <w:r w:rsidR="00711531">
        <w:rPr>
          <w:rFonts w:eastAsia="Times New Roman"/>
          <w:color w:val="000000"/>
        </w:rPr>
        <w:t>30 GHz</w:t>
      </w:r>
      <w:ins w:id="165" w:author="Stephen Baruch" w:date="2019-02-04T15:13:00Z">
        <w:r w:rsidR="00C328AC" w:rsidRPr="0045637E">
          <w:rPr>
            <w:rFonts w:eastAsia="Times New Roman"/>
            <w:color w:val="000000"/>
            <w:highlight w:val="yellow"/>
            <w:rPrChange w:id="166" w:author="Stephen Baruch" w:date="2019-02-04T15:38:00Z">
              <w:rPr>
                <w:rFonts w:eastAsia="Times New Roman"/>
                <w:color w:val="000000"/>
              </w:rPr>
            </w:rPrChange>
          </w:rPr>
          <w:t>[</w:t>
        </w:r>
      </w:ins>
      <w:ins w:id="167" w:author="Brennan Price" w:date="2019-02-04T10:07:00Z">
        <w:r w:rsidR="00742062">
          <w:rPr>
            <w:rFonts w:eastAsia="Times New Roman"/>
            <w:color w:val="000000"/>
          </w:rPr>
          <w:t>, 47.2</w:t>
        </w:r>
      </w:ins>
      <w:ins w:id="168" w:author="Brennan Price" w:date="2019-02-04T10:08:00Z">
        <w:r w:rsidR="00742062">
          <w:rPr>
            <w:rFonts w:eastAsia="Times New Roman"/>
            <w:color w:val="000000"/>
          </w:rPr>
          <w:t xml:space="preserve"> – </w:t>
        </w:r>
      </w:ins>
      <w:ins w:id="169" w:author="Brennan Price" w:date="2019-02-04T10:07:00Z">
        <w:r w:rsidR="00742062">
          <w:rPr>
            <w:rFonts w:eastAsia="Times New Roman"/>
            <w:color w:val="000000"/>
          </w:rPr>
          <w:t>50.2 GHz, and 50.4</w:t>
        </w:r>
      </w:ins>
      <w:ins w:id="170" w:author="Brennan Price" w:date="2019-02-04T10:08:00Z">
        <w:r w:rsidR="00742062">
          <w:rPr>
            <w:rFonts w:eastAsia="Times New Roman"/>
            <w:color w:val="000000"/>
          </w:rPr>
          <w:t xml:space="preserve"> – </w:t>
        </w:r>
      </w:ins>
      <w:ins w:id="171" w:author="Brennan Price" w:date="2019-02-04T10:07:00Z">
        <w:r w:rsidR="00742062">
          <w:rPr>
            <w:rFonts w:eastAsia="Times New Roman"/>
            <w:color w:val="000000"/>
          </w:rPr>
          <w:t>51.4 GHz</w:t>
        </w:r>
      </w:ins>
      <w:ins w:id="172" w:author="Stephen Baruch" w:date="2019-02-04T15:13:00Z">
        <w:r w:rsidR="00C328AC" w:rsidRPr="0045637E">
          <w:rPr>
            <w:rFonts w:eastAsia="Times New Roman"/>
            <w:color w:val="000000"/>
            <w:highlight w:val="yellow"/>
            <w:rPrChange w:id="173" w:author="Stephen Baruch" w:date="2019-02-04T15:38:00Z">
              <w:rPr>
                <w:rFonts w:eastAsia="Times New Roman"/>
                <w:color w:val="000000"/>
              </w:rPr>
            </w:rPrChange>
          </w:rPr>
          <w:t>]</w:t>
        </w:r>
      </w:ins>
      <w:r w:rsidR="00711531">
        <w:rPr>
          <w:rFonts w:eastAsia="Times New Roman"/>
          <w:color w:val="000000"/>
        </w:rPr>
        <w:t xml:space="preserve"> frequency band</w:t>
      </w:r>
      <w:ins w:id="174" w:author="Stephen Baruch" w:date="2019-02-04T15:13:00Z">
        <w:r w:rsidR="00C328AC">
          <w:rPr>
            <w:rFonts w:eastAsia="Times New Roman"/>
            <w:color w:val="000000"/>
          </w:rPr>
          <w:t>[</w:t>
        </w:r>
      </w:ins>
      <w:ins w:id="175" w:author="Brennan Price" w:date="2019-02-04T10:07:00Z">
        <w:r w:rsidR="00742062">
          <w:rPr>
            <w:rFonts w:eastAsia="Times New Roman"/>
            <w:color w:val="000000"/>
          </w:rPr>
          <w:t>s</w:t>
        </w:r>
      </w:ins>
      <w:ins w:id="176" w:author="Stephen Baruch" w:date="2019-02-04T15:13:00Z">
        <w:r w:rsidR="00C328AC">
          <w:rPr>
            <w:rFonts w:eastAsia="Times New Roman"/>
            <w:color w:val="000000"/>
          </w:rPr>
          <w:t>]</w:t>
        </w:r>
      </w:ins>
      <w:r>
        <w:rPr>
          <w:rFonts w:eastAsia="Times New Roman"/>
          <w:color w:val="000000"/>
        </w:rPr>
        <w:t>, as opposed to the inter-satellite service</w:t>
      </w:r>
      <w:r w:rsidR="00711531">
        <w:rPr>
          <w:rFonts w:eastAsia="Times New Roman"/>
          <w:color w:val="000000"/>
        </w:rPr>
        <w:t xml:space="preserve"> in other frequency bands</w:t>
      </w:r>
      <w:r w:rsidR="00246219">
        <w:rPr>
          <w:rFonts w:eastAsia="Times New Roman"/>
          <w:color w:val="000000"/>
        </w:rPr>
        <w:t xml:space="preserve">, </w:t>
      </w:r>
      <w:r>
        <w:rPr>
          <w:rFonts w:eastAsia="Times New Roman"/>
          <w:color w:val="000000"/>
        </w:rPr>
        <w:t xml:space="preserve">taking into account </w:t>
      </w:r>
      <w:r w:rsidR="0000266F">
        <w:rPr>
          <w:rFonts w:eastAsia="Times New Roman"/>
          <w:color w:val="000000"/>
        </w:rPr>
        <w:t xml:space="preserve">the necessary </w:t>
      </w:r>
      <w:r>
        <w:rPr>
          <w:rFonts w:eastAsia="Times New Roman"/>
          <w:color w:val="000000"/>
        </w:rPr>
        <w:t xml:space="preserve">protection of </w:t>
      </w:r>
      <w:ins w:id="177" w:author="Stephen Baruch" w:date="2019-02-04T15:14:00Z">
        <w:r w:rsidR="00C328AC">
          <w:rPr>
            <w:rFonts w:eastAsia="Times New Roman"/>
            <w:color w:val="000000"/>
          </w:rPr>
          <w:t>existing services</w:t>
        </w:r>
      </w:ins>
      <w:del w:id="178" w:author="Stephen Baruch" w:date="2019-02-04T15:14:00Z">
        <w:r w:rsidDel="00C328AC">
          <w:rPr>
            <w:rFonts w:eastAsia="Times New Roman"/>
            <w:color w:val="000000"/>
          </w:rPr>
          <w:delText>Earth-to-space and space to-Earth links in the fixed-satellite service</w:delText>
        </w:r>
      </w:del>
      <w:r>
        <w:rPr>
          <w:rFonts w:eastAsia="Times New Roman"/>
          <w:color w:val="000000"/>
        </w:rPr>
        <w:t xml:space="preserve">, in accordance with Resolution </w:t>
      </w:r>
      <w:r w:rsidRPr="006E5027">
        <w:rPr>
          <w:rFonts w:eastAsia="Times New Roman"/>
          <w:b/>
          <w:color w:val="000000"/>
        </w:rPr>
        <w:t>[A10-SAT-TO-SAT]</w:t>
      </w:r>
      <w:r w:rsidRPr="00FD31A2">
        <w:rPr>
          <w:rFonts w:eastAsia="Times New Roman"/>
          <w:b/>
          <w:color w:val="000000"/>
        </w:rPr>
        <w:t xml:space="preserve"> (WRC-1</w:t>
      </w:r>
      <w:r>
        <w:rPr>
          <w:rFonts w:eastAsia="Times New Roman"/>
          <w:b/>
          <w:color w:val="000000"/>
        </w:rPr>
        <w:t>9</w:t>
      </w:r>
      <w:r w:rsidRPr="00FD31A2">
        <w:rPr>
          <w:rFonts w:eastAsia="Times New Roman"/>
          <w:b/>
          <w:color w:val="000000"/>
        </w:rPr>
        <w:t>)</w:t>
      </w:r>
      <w:r w:rsidRPr="00FD31A2">
        <w:rPr>
          <w:rFonts w:eastAsia="Times New Roman"/>
          <w:color w:val="000000"/>
        </w:rPr>
        <w:t xml:space="preserve">; </w:t>
      </w:r>
    </w:p>
    <w:p w14:paraId="56E58D46" w14:textId="77777777" w:rsidR="006E5027"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bookmarkStart w:id="179" w:name="_GoBack"/>
      <w:bookmarkEnd w:id="179"/>
    </w:p>
    <w:p w14:paraId="3F69A7DF" w14:textId="77777777" w:rsidR="00723713" w:rsidRDefault="00723713" w:rsidP="00273CCF">
      <w:pPr>
        <w:rPr>
          <w:b/>
        </w:rPr>
      </w:pPr>
    </w:p>
    <w:p w14:paraId="5359F000" w14:textId="77777777" w:rsidR="00723713" w:rsidRDefault="00723713" w:rsidP="00273CCF">
      <w:pPr>
        <w:rPr>
          <w:b/>
        </w:rPr>
      </w:pPr>
    </w:p>
    <w:p w14:paraId="3C590F9C" w14:textId="77777777" w:rsidR="003265E7" w:rsidRPr="00344EE5" w:rsidRDefault="003265E7" w:rsidP="003265E7">
      <w:pPr>
        <w:jc w:val="both"/>
        <w:rPr>
          <w:szCs w:val="24"/>
        </w:rPr>
      </w:pPr>
      <w:r w:rsidRPr="00344EE5">
        <w:rPr>
          <w:szCs w:val="24"/>
        </w:rPr>
        <w:br w:type="page"/>
      </w:r>
    </w:p>
    <w:p w14:paraId="3FB8A4D2" w14:textId="77777777" w:rsidR="000F17D8" w:rsidRDefault="000F17D8" w:rsidP="000F17D8">
      <w:pPr>
        <w:rPr>
          <w:b/>
        </w:rPr>
      </w:pPr>
      <w:r>
        <w:rPr>
          <w:b/>
        </w:rPr>
        <w:t>ADD</w:t>
      </w:r>
      <w:r>
        <w:rPr>
          <w:b/>
        </w:rPr>
        <w:tab/>
      </w:r>
      <w:r w:rsidRPr="00606072">
        <w:rPr>
          <w:b/>
        </w:rPr>
        <w:tab/>
      </w:r>
      <w:r w:rsidRPr="00606072">
        <w:rPr>
          <w:b/>
        </w:rPr>
        <w:tab/>
        <w:t>USA/</w:t>
      </w:r>
      <w:r>
        <w:rPr>
          <w:b/>
        </w:rPr>
        <w:t>10</w:t>
      </w:r>
      <w:r w:rsidRPr="00606072">
        <w:rPr>
          <w:b/>
        </w:rPr>
        <w:t>/</w:t>
      </w:r>
      <w:r>
        <w:rPr>
          <w:b/>
        </w:rPr>
        <w:t>[SAT-TO-SAT-2]</w:t>
      </w:r>
    </w:p>
    <w:p w14:paraId="2997DB44" w14:textId="77777777" w:rsidR="000F17D8" w:rsidRDefault="000F17D8" w:rsidP="00273CCF">
      <w:pPr>
        <w:rPr>
          <w:b/>
        </w:rPr>
      </w:pPr>
    </w:p>
    <w:p w14:paraId="6920F138" w14:textId="77777777" w:rsidR="00C328AC" w:rsidRPr="00B93F6A" w:rsidRDefault="00C328AC" w:rsidP="00C328AC">
      <w:pPr>
        <w:pStyle w:val="ResNo"/>
      </w:pPr>
      <w:bookmarkStart w:id="180" w:name="a"/>
      <w:bookmarkEnd w:id="180"/>
      <w:r w:rsidRPr="00B93F6A">
        <w:t xml:space="preserve">draft new RESOLUTION </w:t>
      </w:r>
      <w:r w:rsidRPr="00B93F6A">
        <w:rPr>
          <w:rStyle w:val="href"/>
        </w:rPr>
        <w:t>[A</w:t>
      </w:r>
      <w:r>
        <w:rPr>
          <w:rStyle w:val="href"/>
        </w:rPr>
        <w:t>10-SAT-TO-SAT</w:t>
      </w:r>
      <w:r w:rsidRPr="00B93F6A">
        <w:rPr>
          <w:rStyle w:val="href"/>
        </w:rPr>
        <w:t>]</w:t>
      </w:r>
      <w:r w:rsidRPr="00B93F6A">
        <w:t xml:space="preserve"> </w:t>
      </w:r>
      <w:r>
        <w:t xml:space="preserve"> </w:t>
      </w:r>
      <w:r w:rsidRPr="00B93F6A">
        <w:t>(WRC</w:t>
      </w:r>
      <w:r w:rsidRPr="00B93F6A">
        <w:noBreakHyphen/>
        <w:t>19)</w:t>
      </w:r>
    </w:p>
    <w:p w14:paraId="2FD2E662" w14:textId="77777777" w:rsidR="00C328AC" w:rsidRPr="008F5441"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rPr>
      </w:pPr>
    </w:p>
    <w:p w14:paraId="48DD0CCD" w14:textId="77777777" w:rsidR="00C328AC" w:rsidRPr="008F5441" w:rsidDel="007E1554" w:rsidRDefault="00C328AC" w:rsidP="00C328AC">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del w:id="181" w:author="Stephen Baruch" w:date="2019-01-31T12:11:00Z"/>
          <w:rFonts w:ascii="Times New Roman Bold" w:eastAsia="Times New Roman" w:hAnsi="Times New Roman Bold"/>
          <w:b/>
          <w:sz w:val="28"/>
          <w:szCs w:val="20"/>
          <w:lang w:val="en-GB"/>
        </w:rPr>
      </w:pPr>
      <w:r>
        <w:rPr>
          <w:rFonts w:ascii="Times New Roman Bold" w:eastAsia="Times New Roman" w:hAnsi="Times New Roman Bold"/>
          <w:b/>
          <w:sz w:val="28"/>
          <w:szCs w:val="20"/>
          <w:lang w:val="en-GB"/>
        </w:rPr>
        <w:t xml:space="preserve">Study of </w:t>
      </w:r>
      <w:ins w:id="182" w:author="Stephen Baruch" w:date="2019-01-31T12:08:00Z">
        <w:r>
          <w:rPr>
            <w:rFonts w:ascii="Times New Roman Bold" w:eastAsia="Times New Roman" w:hAnsi="Times New Roman Bold"/>
            <w:b/>
            <w:sz w:val="28"/>
            <w:szCs w:val="20"/>
            <w:lang w:val="en-GB"/>
          </w:rPr>
          <w:t>technical, operational issues, and regul</w:t>
        </w:r>
      </w:ins>
      <w:ins w:id="183" w:author="Stephen Baruch" w:date="2019-01-31T12:09:00Z">
        <w:r>
          <w:rPr>
            <w:rFonts w:ascii="Times New Roman Bold" w:eastAsia="Times New Roman" w:hAnsi="Times New Roman Bold"/>
            <w:b/>
            <w:sz w:val="28"/>
            <w:szCs w:val="20"/>
            <w:lang w:val="en-GB"/>
          </w:rPr>
          <w:t xml:space="preserve">atory provisions for transmissions </w:t>
        </w:r>
      </w:ins>
      <w:ins w:id="184" w:author="Stephen Baruch" w:date="2019-01-31T12:11:00Z">
        <w:r>
          <w:rPr>
            <w:rFonts w:ascii="Times New Roman Bold" w:eastAsia="Times New Roman" w:hAnsi="Times New Roman Bold"/>
            <w:b/>
            <w:sz w:val="28"/>
            <w:szCs w:val="20"/>
            <w:lang w:val="en-GB"/>
          </w:rPr>
          <w:t xml:space="preserve">in the Earth-to-space direction </w:t>
        </w:r>
      </w:ins>
      <w:ins w:id="185" w:author="Stephen Baruch" w:date="2019-01-31T12:09:00Z">
        <w:r>
          <w:rPr>
            <w:rFonts w:ascii="Times New Roman Bold" w:eastAsia="Times New Roman" w:hAnsi="Times New Roman Bold"/>
            <w:b/>
            <w:sz w:val="28"/>
            <w:szCs w:val="20"/>
            <w:lang w:val="en-GB"/>
          </w:rPr>
          <w:t>from non-geostationary satellites in the Earth-to-space dire</w:t>
        </w:r>
      </w:ins>
      <w:ins w:id="186" w:author="Stephen Baruch" w:date="2019-01-31T12:10:00Z">
        <w:r>
          <w:rPr>
            <w:rFonts w:ascii="Times New Roman Bold" w:eastAsia="Times New Roman" w:hAnsi="Times New Roman Bold"/>
            <w:b/>
            <w:sz w:val="28"/>
            <w:szCs w:val="20"/>
            <w:lang w:val="en-GB"/>
          </w:rPr>
          <w:t xml:space="preserve">ction to geostationary satellites </w:t>
        </w:r>
      </w:ins>
      <w:del w:id="187" w:author="Stephen Baruch" w:date="2019-01-31T12:10:00Z">
        <w:r w:rsidDel="007E1554">
          <w:rPr>
            <w:rFonts w:ascii="Times New Roman Bold" w:eastAsia="Times New Roman" w:hAnsi="Times New Roman Bold"/>
            <w:b/>
            <w:sz w:val="28"/>
            <w:szCs w:val="20"/>
            <w:lang w:val="en-GB"/>
          </w:rPr>
          <w:delText xml:space="preserve">cases in which satellite-to-satellite links may be included </w:delText>
        </w:r>
      </w:del>
      <w:r>
        <w:rPr>
          <w:rFonts w:ascii="Times New Roman Bold" w:eastAsia="Times New Roman" w:hAnsi="Times New Roman Bold"/>
          <w:b/>
          <w:sz w:val="28"/>
          <w:szCs w:val="20"/>
          <w:lang w:val="en-GB"/>
        </w:rPr>
        <w:t xml:space="preserve">in the fixed-satellite service in the 27.5 – 30 GHz frequency </w:t>
      </w:r>
      <w:proofErr w:type="spellStart"/>
      <w:r>
        <w:rPr>
          <w:rFonts w:ascii="Times New Roman Bold" w:eastAsia="Times New Roman" w:hAnsi="Times New Roman Bold"/>
          <w:b/>
          <w:sz w:val="28"/>
          <w:szCs w:val="20"/>
          <w:lang w:val="en-GB"/>
        </w:rPr>
        <w:t>band</w:t>
      </w:r>
    </w:p>
    <w:p w14:paraId="6340EE16" w14:textId="77777777" w:rsidR="00C328AC" w:rsidRPr="008F5441"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The</w:t>
      </w:r>
      <w:proofErr w:type="spellEnd"/>
      <w:r w:rsidRPr="008F5441">
        <w:rPr>
          <w:rFonts w:eastAsia="Times New Roman"/>
          <w:szCs w:val="20"/>
          <w:lang w:val="en-GB"/>
        </w:rPr>
        <w:t xml:space="preserve"> World Radiocommunication Conference (</w:t>
      </w:r>
      <w:r>
        <w:rPr>
          <w:rFonts w:eastAsia="Times New Roman"/>
          <w:szCs w:val="20"/>
          <w:lang w:val="en-GB"/>
        </w:rPr>
        <w:t xml:space="preserve">Sharm-el-Sheikh, </w:t>
      </w:r>
      <w:r w:rsidRPr="008F5441">
        <w:rPr>
          <w:rFonts w:eastAsia="Times New Roman"/>
          <w:szCs w:val="20"/>
          <w:lang w:val="en-GB"/>
        </w:rPr>
        <w:t>2019),</w:t>
      </w:r>
    </w:p>
    <w:p w14:paraId="4CFAA51F" w14:textId="77777777" w:rsidR="00C328AC" w:rsidRPr="008F5441" w:rsidRDefault="00C328AC" w:rsidP="00C328AC">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considering</w:t>
      </w:r>
    </w:p>
    <w:p w14:paraId="469D7C04" w14:textId="77777777"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8F5441">
        <w:rPr>
          <w:rFonts w:eastAsia="Times New Roman"/>
          <w:i/>
          <w:color w:val="000000"/>
          <w:szCs w:val="20"/>
          <w:lang w:val="en-GB"/>
        </w:rPr>
        <w:t>a)</w:t>
      </w:r>
      <w:r w:rsidRPr="008F5441">
        <w:rPr>
          <w:rFonts w:eastAsia="Times New Roman"/>
          <w:color w:val="000000"/>
          <w:szCs w:val="20"/>
          <w:lang w:val="en-GB"/>
        </w:rPr>
        <w:tab/>
        <w:t xml:space="preserve">that </w:t>
      </w:r>
      <w:ins w:id="188" w:author="Stephen Baruch" w:date="2019-01-31T12:11:00Z">
        <w:r>
          <w:rPr>
            <w:rFonts w:eastAsia="Times New Roman"/>
            <w:color w:val="000000"/>
            <w:szCs w:val="20"/>
            <w:lang w:val="en-GB"/>
          </w:rPr>
          <w:t xml:space="preserve">the definition of </w:t>
        </w:r>
      </w:ins>
      <w:ins w:id="189" w:author="Stephen Baruch" w:date="2019-01-31T12:12:00Z">
        <w:r>
          <w:rPr>
            <w:rFonts w:eastAsia="Times New Roman"/>
            <w:color w:val="000000"/>
            <w:szCs w:val="20"/>
            <w:lang w:val="en-GB"/>
          </w:rPr>
          <w:t>fixed-satellite service</w:t>
        </w:r>
      </w:ins>
      <w:ins w:id="190" w:author="Stephen Baruch" w:date="2019-01-31T12:13:00Z">
        <w:r>
          <w:rPr>
            <w:rFonts w:eastAsia="Times New Roman"/>
            <w:color w:val="000000"/>
            <w:szCs w:val="20"/>
            <w:lang w:val="en-GB"/>
          </w:rPr>
          <w:t xml:space="preserve"> (FSS)</w:t>
        </w:r>
      </w:ins>
      <w:ins w:id="191" w:author="Stephen Baruch" w:date="2019-01-31T12:12:00Z">
        <w:r>
          <w:rPr>
            <w:rFonts w:eastAsia="Times New Roman"/>
            <w:color w:val="000000"/>
            <w:szCs w:val="20"/>
            <w:lang w:val="en-GB"/>
          </w:rPr>
          <w:t xml:space="preserve"> in </w:t>
        </w:r>
      </w:ins>
      <w:r>
        <w:rPr>
          <w:rFonts w:eastAsia="Times New Roman"/>
          <w:color w:val="000000"/>
          <w:szCs w:val="20"/>
          <w:lang w:val="en-GB"/>
        </w:rPr>
        <w:t xml:space="preserve">No. </w:t>
      </w:r>
      <w:r w:rsidRPr="007E1554">
        <w:rPr>
          <w:rFonts w:eastAsia="Times New Roman"/>
          <w:b/>
          <w:color w:val="000000"/>
          <w:szCs w:val="20"/>
          <w:lang w:val="en-GB"/>
          <w:rPrChange w:id="192" w:author="Stephen Baruch" w:date="2019-01-31T12:12:00Z">
            <w:rPr>
              <w:rFonts w:eastAsia="Times New Roman"/>
              <w:color w:val="000000"/>
              <w:szCs w:val="20"/>
              <w:lang w:val="en-GB"/>
            </w:rPr>
          </w:rPrChange>
        </w:rPr>
        <w:t>1.22</w:t>
      </w:r>
      <w:r>
        <w:rPr>
          <w:rFonts w:eastAsia="Times New Roman"/>
          <w:color w:val="000000"/>
          <w:szCs w:val="20"/>
          <w:lang w:val="en-GB"/>
        </w:rPr>
        <w:t xml:space="preserve"> of the Radio Regulations </w:t>
      </w:r>
      <w:ins w:id="193" w:author="Stephen Baruch" w:date="2019-01-31T12:12:00Z">
        <w:r>
          <w:rPr>
            <w:rFonts w:eastAsia="Times New Roman"/>
            <w:color w:val="000000"/>
            <w:szCs w:val="20"/>
            <w:lang w:val="en-GB"/>
          </w:rPr>
          <w:t xml:space="preserve">includes the possibility, in some cases, of satellite-to-satellite links; </w:t>
        </w:r>
      </w:ins>
      <w:del w:id="194" w:author="Stephen Baruch" w:date="2019-01-31T12:12:00Z">
        <w:r w:rsidDel="007E1554">
          <w:rPr>
            <w:rFonts w:eastAsia="Times New Roman"/>
            <w:color w:val="000000"/>
            <w:szCs w:val="20"/>
            <w:lang w:val="en-GB"/>
          </w:rPr>
          <w:delText>defines the fixed-satellite service as “</w:delText>
        </w:r>
        <w:r w:rsidRPr="006E5027" w:rsidDel="007E1554">
          <w:rPr>
            <w:rFonts w:eastAsia="Times New Roman"/>
            <w:color w:val="000000"/>
            <w:szCs w:val="20"/>
            <w:lang w:val="en-GB"/>
          </w:rPr>
          <w:delText>A radiocommunication service between earth stations at given positions, when one or more satellites are used; the given position may be a specified fixed point or any fixed point within specified areas; in some cases this service includes satellite-to-satellite links, which may also be operated in the inter-satellite service; the fixed-satellite service may also include feeder links for other space radiocommunication services</w:delText>
        </w:r>
        <w:r w:rsidDel="007E1554">
          <w:rPr>
            <w:rFonts w:eastAsia="Times New Roman"/>
            <w:color w:val="000000"/>
            <w:szCs w:val="20"/>
            <w:lang w:val="en-GB"/>
          </w:rPr>
          <w:delText>”;</w:delText>
        </w:r>
      </w:del>
    </w:p>
    <w:p w14:paraId="22AB728E" w14:textId="77777777"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6E5027">
        <w:rPr>
          <w:rFonts w:eastAsia="Times New Roman"/>
          <w:i/>
          <w:color w:val="000000"/>
          <w:szCs w:val="20"/>
          <w:lang w:val="en-GB"/>
        </w:rPr>
        <w:t>b)</w:t>
      </w:r>
      <w:r>
        <w:rPr>
          <w:rFonts w:eastAsia="Times New Roman"/>
          <w:color w:val="000000"/>
          <w:szCs w:val="20"/>
          <w:lang w:val="en-GB"/>
        </w:rPr>
        <w:tab/>
        <w:t>that the</w:t>
      </w:r>
      <w:ins w:id="195" w:author="Stephen Baruch" w:date="2019-01-31T12:12:00Z">
        <w:r>
          <w:rPr>
            <w:rFonts w:eastAsia="Times New Roman"/>
            <w:color w:val="000000"/>
            <w:szCs w:val="20"/>
            <w:lang w:val="en-GB"/>
          </w:rPr>
          <w:t xml:space="preserve">re </w:t>
        </w:r>
      </w:ins>
      <w:ins w:id="196" w:author="Stephen Baruch" w:date="2019-01-31T12:13:00Z">
        <w:r>
          <w:rPr>
            <w:rFonts w:eastAsia="Times New Roman"/>
            <w:color w:val="000000"/>
            <w:szCs w:val="20"/>
            <w:lang w:val="en-GB"/>
          </w:rPr>
          <w:t xml:space="preserve">have been expressions of interest by some administrations of using the FSS (Earth-to-space) band at 27.5-30 GHz </w:t>
        </w:r>
      </w:ins>
      <w:ins w:id="197" w:author="Stephen Baruch" w:date="2019-01-31T12:14:00Z">
        <w:r>
          <w:rPr>
            <w:rFonts w:eastAsia="Times New Roman"/>
            <w:color w:val="000000"/>
            <w:szCs w:val="20"/>
            <w:lang w:val="en-GB"/>
          </w:rPr>
          <w:t xml:space="preserve">for transmissions in the Earth-to-space direction from non-geostationary orbit (non-GSO) satellites toward </w:t>
        </w:r>
      </w:ins>
      <w:ins w:id="198" w:author="Stephen Baruch" w:date="2019-01-31T12:15:00Z">
        <w:r>
          <w:rPr>
            <w:rFonts w:eastAsia="Times New Roman"/>
            <w:color w:val="000000"/>
            <w:szCs w:val="20"/>
            <w:lang w:val="en-GB"/>
          </w:rPr>
          <w:t>FSS satellites operating in geostationary orbit (GSO);</w:t>
        </w:r>
      </w:ins>
      <w:del w:id="199" w:author="Stephen Baruch" w:date="2019-01-31T12:13:00Z">
        <w:r w:rsidDel="007E1554">
          <w:rPr>
            <w:rFonts w:eastAsia="Times New Roman"/>
            <w:color w:val="000000"/>
            <w:szCs w:val="20"/>
            <w:lang w:val="en-GB"/>
          </w:rPr>
          <w:delText xml:space="preserve"> </w:delText>
        </w:r>
      </w:del>
      <w:del w:id="200" w:author="Stephen Baruch" w:date="2019-01-31T12:15:00Z">
        <w:r w:rsidRPr="006E5027" w:rsidDel="007E1554">
          <w:rPr>
            <w:rFonts w:eastAsia="Times New Roman"/>
            <w:color w:val="000000"/>
            <w:szCs w:val="20"/>
            <w:lang w:val="en-GB"/>
          </w:rPr>
          <w:delText>“some cases” in which satellite-to-satellite links are included in the fixed-satellite service are not defined</w:delText>
        </w:r>
        <w:r w:rsidDel="007E1554">
          <w:rPr>
            <w:rFonts w:eastAsia="Times New Roman"/>
            <w:color w:val="000000"/>
            <w:szCs w:val="20"/>
            <w:lang w:val="en-GB"/>
          </w:rPr>
          <w:delText xml:space="preserve"> in the Radio Regulations or other ITU-R texts</w:delText>
        </w:r>
      </w:del>
      <w:r>
        <w:rPr>
          <w:rFonts w:eastAsia="Times New Roman"/>
          <w:color w:val="000000"/>
          <w:szCs w:val="20"/>
          <w:lang w:val="en-GB"/>
        </w:rPr>
        <w:t>;</w:t>
      </w:r>
    </w:p>
    <w:p w14:paraId="265687E8" w14:textId="5487487B" w:rsidR="00C328AC" w:rsidRPr="00787B81" w:rsidDel="00787B81"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201" w:author="Stephen Baruch" w:date="2019-02-05T16:58:00Z"/>
          <w:rFonts w:eastAsia="Times New Roman"/>
          <w:color w:val="000000"/>
          <w:szCs w:val="20"/>
          <w:highlight w:val="yellow"/>
          <w:lang w:val="en-GB"/>
          <w:rPrChange w:id="202" w:author="Stephen Baruch" w:date="2019-02-05T16:58:00Z">
            <w:rPr>
              <w:del w:id="203" w:author="Stephen Baruch" w:date="2019-02-05T16:58:00Z"/>
              <w:rFonts w:eastAsia="Times New Roman"/>
              <w:color w:val="000000"/>
              <w:szCs w:val="20"/>
              <w:lang w:val="en-GB"/>
            </w:rPr>
          </w:rPrChange>
        </w:rPr>
      </w:pPr>
      <w:del w:id="204" w:author="Stephen Baruch" w:date="2019-02-05T16:58:00Z">
        <w:r w:rsidRPr="006E5027" w:rsidDel="00787B81">
          <w:rPr>
            <w:rFonts w:eastAsia="Times New Roman"/>
            <w:i/>
            <w:color w:val="000000"/>
            <w:szCs w:val="20"/>
            <w:lang w:val="en-GB"/>
          </w:rPr>
          <w:delText>c)</w:delText>
        </w:r>
        <w:r w:rsidDel="00787B81">
          <w:rPr>
            <w:rFonts w:eastAsia="Times New Roman"/>
            <w:color w:val="000000"/>
            <w:szCs w:val="20"/>
            <w:lang w:val="en-GB"/>
          </w:rPr>
          <w:tab/>
        </w:r>
        <w:r w:rsidRPr="00787B81" w:rsidDel="00787B81">
          <w:rPr>
            <w:rFonts w:eastAsia="Times New Roman"/>
            <w:color w:val="000000"/>
            <w:szCs w:val="20"/>
            <w:highlight w:val="yellow"/>
            <w:lang w:val="en-GB"/>
            <w:rPrChange w:id="205" w:author="Stephen Baruch" w:date="2019-02-05T16:58:00Z">
              <w:rPr>
                <w:rFonts w:eastAsia="Times New Roman"/>
                <w:color w:val="000000"/>
                <w:szCs w:val="20"/>
                <w:lang w:val="en-GB"/>
              </w:rPr>
            </w:rPrChange>
          </w:rPr>
          <w:delText xml:space="preserve">that </w:delText>
        </w:r>
      </w:del>
      <w:del w:id="206" w:author="Stephen Baruch" w:date="2019-01-31T12:16:00Z">
        <w:r w:rsidRPr="00787B81" w:rsidDel="007E1554">
          <w:rPr>
            <w:rFonts w:eastAsia="Times New Roman"/>
            <w:color w:val="000000"/>
            <w:szCs w:val="20"/>
            <w:highlight w:val="yellow"/>
            <w:lang w:val="en-GB"/>
            <w:rPrChange w:id="207" w:author="Stephen Baruch" w:date="2019-02-05T16:58:00Z">
              <w:rPr>
                <w:rFonts w:eastAsia="Times New Roman"/>
                <w:color w:val="000000"/>
                <w:szCs w:val="20"/>
                <w:lang w:val="en-GB"/>
              </w:rPr>
            </w:rPrChange>
          </w:rPr>
          <w:delText>frequency bands allocated to the fixed-satellite service are used for links between space stations and earth stations;</w:delText>
        </w:r>
      </w:del>
    </w:p>
    <w:p w14:paraId="60A88C59" w14:textId="71E18266"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del w:id="208" w:author="Stephen Baruch" w:date="2019-02-05T16:58:00Z">
        <w:r w:rsidRPr="00787B81" w:rsidDel="00787B81">
          <w:rPr>
            <w:rFonts w:eastAsia="Times New Roman"/>
            <w:i/>
            <w:iCs/>
            <w:szCs w:val="20"/>
            <w:highlight w:val="yellow"/>
            <w:lang w:val="en-GB"/>
            <w:rPrChange w:id="209" w:author="Stephen Baruch" w:date="2019-02-05T16:58:00Z">
              <w:rPr>
                <w:rFonts w:eastAsia="Times New Roman"/>
                <w:i/>
                <w:iCs/>
                <w:szCs w:val="20"/>
                <w:lang w:val="en-GB"/>
              </w:rPr>
            </w:rPrChange>
          </w:rPr>
          <w:delText>d</w:delText>
        </w:r>
      </w:del>
      <w:ins w:id="210" w:author="Stephen Baruch" w:date="2019-02-05T16:58:00Z">
        <w:r w:rsidR="00787B81" w:rsidRPr="00787B81">
          <w:rPr>
            <w:rFonts w:eastAsia="Times New Roman"/>
            <w:i/>
            <w:iCs/>
            <w:szCs w:val="20"/>
            <w:highlight w:val="yellow"/>
            <w:lang w:val="en-GB"/>
            <w:rPrChange w:id="211" w:author="Stephen Baruch" w:date="2019-02-05T16:58:00Z">
              <w:rPr>
                <w:rFonts w:eastAsia="Times New Roman"/>
                <w:i/>
                <w:iCs/>
                <w:szCs w:val="20"/>
                <w:lang w:val="en-GB"/>
              </w:rPr>
            </w:rPrChange>
          </w:rPr>
          <w:t>c</w:t>
        </w:r>
      </w:ins>
      <w:r w:rsidRPr="008F5441">
        <w:rPr>
          <w:rFonts w:eastAsia="Times New Roman"/>
          <w:i/>
          <w:iCs/>
          <w:szCs w:val="20"/>
          <w:lang w:val="en-GB"/>
        </w:rPr>
        <w:t>)</w:t>
      </w:r>
      <w:r w:rsidRPr="008F5441">
        <w:rPr>
          <w:rFonts w:eastAsia="Times New Roman"/>
          <w:szCs w:val="20"/>
          <w:lang w:val="en-GB"/>
        </w:rPr>
        <w:tab/>
        <w:t xml:space="preserve">that </w:t>
      </w:r>
      <w:ins w:id="212" w:author="Stephen Baruch" w:date="2019-01-31T12:17:00Z">
        <w:r>
          <w:rPr>
            <w:rFonts w:eastAsia="Times New Roman"/>
            <w:szCs w:val="20"/>
            <w:lang w:val="en-GB"/>
          </w:rPr>
          <w:t>the ITU-R has begun preliminary studies on the technical and operational issues associated with the potential use of non-GSO satellites transmi</w:t>
        </w:r>
      </w:ins>
      <w:ins w:id="213" w:author="Stephen Baruch" w:date="2019-01-31T12:18:00Z">
        <w:r>
          <w:rPr>
            <w:rFonts w:eastAsia="Times New Roman"/>
            <w:szCs w:val="20"/>
            <w:lang w:val="en-GB"/>
          </w:rPr>
          <w:t>tting toward the GSO in the 27.5-30 GHz FSS band, and that such studies are expected to continue after WRC-19;</w:t>
        </w:r>
      </w:ins>
      <w:del w:id="214" w:author="Stephen Baruch" w:date="2019-01-31T12:18:00Z">
        <w:r w:rsidDel="007E1554">
          <w:rPr>
            <w:rFonts w:eastAsia="Times New Roman"/>
            <w:szCs w:val="20"/>
            <w:lang w:val="en-GB"/>
          </w:rPr>
          <w:delText>satellite-to-satellite links may be operated in the inter-satellite service;</w:delText>
        </w:r>
      </w:del>
      <w:r w:rsidRPr="008F5441">
        <w:rPr>
          <w:rFonts w:eastAsia="Times New Roman"/>
          <w:szCs w:val="20"/>
          <w:lang w:val="en-GB"/>
        </w:rPr>
        <w:t xml:space="preserve"> </w:t>
      </w:r>
    </w:p>
    <w:p w14:paraId="3D1D0D98" w14:textId="77777777" w:rsidR="00C328AC" w:rsidRPr="008F5441" w:rsidDel="007E1554"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215" w:author="Stephen Baruch" w:date="2019-01-31T12:18:00Z"/>
          <w:rFonts w:eastAsia="Times New Roman"/>
          <w:szCs w:val="20"/>
          <w:lang w:val="en-GB"/>
        </w:rPr>
      </w:pPr>
      <w:del w:id="216" w:author="Stephen Baruch" w:date="2019-01-31T12:18:00Z">
        <w:r w:rsidRPr="000B2C92" w:rsidDel="007E1554">
          <w:rPr>
            <w:rFonts w:eastAsia="Times New Roman"/>
            <w:i/>
            <w:szCs w:val="20"/>
            <w:lang w:val="en-GB"/>
          </w:rPr>
          <w:delText>e)</w:delText>
        </w:r>
        <w:r w:rsidDel="007E1554">
          <w:rPr>
            <w:rFonts w:eastAsia="Times New Roman"/>
            <w:szCs w:val="20"/>
            <w:lang w:val="en-GB"/>
          </w:rPr>
          <w:tab/>
          <w:delText xml:space="preserve">that </w:delText>
        </w:r>
        <w:r w:rsidDel="007E1554">
          <w:rPr>
            <w:bCs/>
            <w:szCs w:val="24"/>
          </w:rPr>
          <w:delText>while several allocations to the fixed-satellite service are designated in the Table of Allocations for “space-to-Earth” or “Earth-to-space” transmissions, none are designated for “space-to-space” transmissions,</w:delText>
        </w:r>
        <w:r w:rsidDel="007E1554">
          <w:rPr>
            <w:rFonts w:eastAsia="Times New Roman"/>
            <w:szCs w:val="20"/>
            <w:lang w:val="en-GB"/>
          </w:rPr>
          <w:delText xml:space="preserve"> </w:delText>
        </w:r>
      </w:del>
    </w:p>
    <w:p w14:paraId="1E9F6334" w14:textId="77777777" w:rsidR="00C328AC" w:rsidRPr="008F5441" w:rsidRDefault="00C328AC" w:rsidP="00C328AC">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14:paraId="63AD7357" w14:textId="77777777" w:rsidR="00C328AC" w:rsidRPr="008F5441" w:rsidRDefault="00C328AC" w:rsidP="00C328AC">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recognizing</w:t>
      </w:r>
    </w:p>
    <w:p w14:paraId="102ECC51" w14:textId="77777777" w:rsidR="00C328AC" w:rsidRPr="001C4C79"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a)</w:t>
      </w:r>
      <w:r w:rsidRPr="001C4C79">
        <w:rPr>
          <w:rFonts w:eastAsia="Times New Roman"/>
          <w:szCs w:val="20"/>
          <w:lang w:val="en-GB"/>
        </w:rPr>
        <w:tab/>
      </w:r>
      <w:r>
        <w:rPr>
          <w:rFonts w:eastAsia="Times New Roman"/>
          <w:szCs w:val="20"/>
          <w:lang w:val="en-GB"/>
        </w:rPr>
        <w:t xml:space="preserve">that </w:t>
      </w:r>
      <w:r w:rsidRPr="001C4C79">
        <w:rPr>
          <w:rFonts w:eastAsia="Times New Roman"/>
          <w:szCs w:val="20"/>
          <w:lang w:val="en-GB"/>
        </w:rPr>
        <w:t xml:space="preserve">it is necessary to </w:t>
      </w:r>
      <w:proofErr w:type="spellStart"/>
      <w:r w:rsidRPr="001C4C79">
        <w:rPr>
          <w:rFonts w:eastAsia="Times New Roman"/>
          <w:szCs w:val="20"/>
          <w:lang w:val="en-GB"/>
        </w:rPr>
        <w:t>analyze</w:t>
      </w:r>
      <w:proofErr w:type="spellEnd"/>
      <w:r w:rsidRPr="001C4C79">
        <w:rPr>
          <w:rFonts w:eastAsia="Times New Roman"/>
          <w:szCs w:val="20"/>
          <w:lang w:val="en-GB"/>
        </w:rPr>
        <w:t xml:space="preserve"> the </w:t>
      </w:r>
      <w:ins w:id="217" w:author="Stephen Baruch" w:date="2019-01-31T12:35:00Z">
        <w:r>
          <w:rPr>
            <w:rFonts w:eastAsia="Times New Roman"/>
            <w:szCs w:val="20"/>
            <w:lang w:val="en-GB"/>
          </w:rPr>
          <w:t xml:space="preserve">potential </w:t>
        </w:r>
      </w:ins>
      <w:r w:rsidRPr="001C4C79">
        <w:rPr>
          <w:rFonts w:eastAsia="Times New Roman"/>
          <w:szCs w:val="20"/>
          <w:lang w:val="en-GB"/>
        </w:rPr>
        <w:t xml:space="preserve">use of </w:t>
      </w:r>
      <w:ins w:id="218" w:author="Stephen Baruch" w:date="2019-01-31T12:35:00Z">
        <w:r>
          <w:rPr>
            <w:rFonts w:eastAsia="Times New Roman"/>
            <w:color w:val="000000"/>
            <w:szCs w:val="20"/>
            <w:lang w:val="en-GB"/>
          </w:rPr>
          <w:t xml:space="preserve">the FSS (Earth-to-space) band at 27.5-30 GHz for transmissions in the Earth-to-space direction from non-GSO satellites toward GSO FSS satellites </w:t>
        </w:r>
      </w:ins>
      <w:del w:id="219" w:author="Stephen Baruch" w:date="2019-01-31T12:35:00Z">
        <w:r w:rsidRPr="001C4C79" w:rsidDel="00FA2B57">
          <w:rPr>
            <w:rFonts w:eastAsia="Times New Roman"/>
            <w:szCs w:val="20"/>
            <w:lang w:val="en-GB"/>
          </w:rPr>
          <w:delText xml:space="preserve">the same bands for satellite-to-satellite links </w:delText>
        </w:r>
      </w:del>
      <w:r w:rsidRPr="001C4C79">
        <w:rPr>
          <w:rFonts w:eastAsia="Times New Roman"/>
          <w:szCs w:val="20"/>
          <w:lang w:val="en-GB"/>
        </w:rPr>
        <w:t xml:space="preserve">to ensure compatibility </w:t>
      </w:r>
      <w:r>
        <w:rPr>
          <w:rFonts w:eastAsia="Times New Roman"/>
          <w:szCs w:val="20"/>
          <w:lang w:val="en-GB"/>
        </w:rPr>
        <w:t xml:space="preserve">with </w:t>
      </w:r>
      <w:ins w:id="220" w:author="Stephen Baruch" w:date="2019-01-31T12:36:00Z">
        <w:r>
          <w:rPr>
            <w:rFonts w:eastAsia="Times New Roman"/>
            <w:szCs w:val="20"/>
            <w:lang w:val="en-GB"/>
          </w:rPr>
          <w:t>all allocated services in this band</w:t>
        </w:r>
      </w:ins>
      <w:del w:id="221" w:author="Stephen Baruch" w:date="2019-01-31T12:36:00Z">
        <w:r w:rsidDel="00FA2B57">
          <w:rPr>
            <w:rFonts w:eastAsia="Times New Roman"/>
            <w:szCs w:val="20"/>
            <w:lang w:val="en-GB"/>
          </w:rPr>
          <w:delText>satellite-to-Earth station links</w:delText>
        </w:r>
      </w:del>
      <w:r>
        <w:rPr>
          <w:rFonts w:eastAsia="Times New Roman"/>
          <w:szCs w:val="20"/>
          <w:lang w:val="en-GB"/>
        </w:rPr>
        <w:t xml:space="preserve"> </w:t>
      </w:r>
      <w:r w:rsidRPr="001C4C79">
        <w:rPr>
          <w:rFonts w:eastAsia="Times New Roman"/>
          <w:szCs w:val="20"/>
          <w:lang w:val="en-GB"/>
        </w:rPr>
        <w:t>and avoid harmful interference;</w:t>
      </w:r>
    </w:p>
    <w:p w14:paraId="6E60EEA1" w14:textId="18CE1D04" w:rsidR="00C328AC" w:rsidRPr="001C4C79"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b)</w:t>
      </w:r>
      <w:r w:rsidRPr="001C4C79">
        <w:rPr>
          <w:rFonts w:eastAsia="Times New Roman"/>
          <w:szCs w:val="20"/>
          <w:lang w:val="en-GB"/>
        </w:rPr>
        <w:tab/>
      </w:r>
      <w:r>
        <w:rPr>
          <w:rFonts w:eastAsia="Times New Roman"/>
          <w:szCs w:val="20"/>
          <w:lang w:val="en-GB"/>
        </w:rPr>
        <w:t>that t</w:t>
      </w:r>
      <w:r w:rsidRPr="001C4C79">
        <w:rPr>
          <w:rFonts w:eastAsia="Times New Roman"/>
          <w:szCs w:val="20"/>
          <w:lang w:val="en-GB"/>
        </w:rPr>
        <w:t xml:space="preserve">he sharing scenario is likely to differ as the orbital characteristics of the </w:t>
      </w:r>
      <w:ins w:id="222" w:author="Stephen Baruch" w:date="2019-01-31T13:37:00Z">
        <w:r>
          <w:rPr>
            <w:rFonts w:eastAsia="Times New Roman"/>
            <w:szCs w:val="20"/>
            <w:lang w:val="en-GB"/>
          </w:rPr>
          <w:t xml:space="preserve">non-GSO </w:t>
        </w:r>
      </w:ins>
      <w:r w:rsidRPr="001C4C79">
        <w:rPr>
          <w:rFonts w:eastAsia="Times New Roman"/>
          <w:szCs w:val="20"/>
          <w:lang w:val="en-GB"/>
        </w:rPr>
        <w:t>satellite</w:t>
      </w:r>
      <w:r>
        <w:rPr>
          <w:rFonts w:eastAsia="Times New Roman"/>
          <w:szCs w:val="20"/>
          <w:lang w:val="en-GB"/>
        </w:rPr>
        <w:t>s</w:t>
      </w:r>
      <w:r w:rsidRPr="001C4C79">
        <w:rPr>
          <w:rFonts w:eastAsia="Times New Roman"/>
          <w:szCs w:val="20"/>
          <w:lang w:val="en-GB"/>
        </w:rPr>
        <w:t xml:space="preserve"> vary;</w:t>
      </w:r>
    </w:p>
    <w:p w14:paraId="17AF80F7" w14:textId="73547F48" w:rsidR="00C328AC" w:rsidRPr="001C4C79" w:rsidDel="001701B4"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223" w:author="Stephen Baruch" w:date="2019-01-31T13:38:00Z"/>
          <w:rFonts w:eastAsia="Times New Roman"/>
          <w:szCs w:val="20"/>
          <w:lang w:val="en-GB"/>
        </w:rPr>
      </w:pPr>
      <w:r w:rsidRPr="0045637E">
        <w:rPr>
          <w:rFonts w:eastAsia="Times New Roman"/>
          <w:i/>
          <w:szCs w:val="20"/>
          <w:highlight w:val="yellow"/>
          <w:lang w:val="en-GB"/>
          <w:rPrChange w:id="224" w:author="Stephen Baruch" w:date="2019-02-04T15:38:00Z">
            <w:rPr>
              <w:rFonts w:eastAsia="Times New Roman"/>
              <w:i/>
              <w:szCs w:val="20"/>
              <w:lang w:val="en-GB"/>
            </w:rPr>
          </w:rPrChange>
        </w:rPr>
        <w:t>c)</w:t>
      </w:r>
      <w:r w:rsidRPr="0045637E">
        <w:rPr>
          <w:rFonts w:eastAsia="Times New Roman"/>
          <w:szCs w:val="20"/>
          <w:highlight w:val="yellow"/>
          <w:lang w:val="en-GB"/>
          <w:rPrChange w:id="225" w:author="Stephen Baruch" w:date="2019-02-04T15:38:00Z">
            <w:rPr>
              <w:rFonts w:eastAsia="Times New Roman"/>
              <w:szCs w:val="20"/>
              <w:lang w:val="en-GB"/>
            </w:rPr>
          </w:rPrChange>
        </w:rPr>
        <w:tab/>
        <w:t xml:space="preserve">that </w:t>
      </w:r>
      <w:ins w:id="226" w:author="Stephen Baruch" w:date="2019-02-04T15:36:00Z">
        <w:r w:rsidR="0045637E" w:rsidRPr="0045637E">
          <w:rPr>
            <w:rFonts w:eastAsia="Times New Roman"/>
            <w:szCs w:val="20"/>
            <w:highlight w:val="yellow"/>
            <w:lang w:val="en-GB"/>
            <w:rPrChange w:id="227" w:author="Stephen Baruch" w:date="2019-02-04T15:38:00Z">
              <w:rPr>
                <w:rFonts w:eastAsia="Times New Roman"/>
                <w:szCs w:val="20"/>
                <w:lang w:val="en-GB"/>
              </w:rPr>
            </w:rPrChange>
          </w:rPr>
          <w:t xml:space="preserve">the </w:t>
        </w:r>
      </w:ins>
      <w:ins w:id="228" w:author="Stephen Baruch" w:date="2019-02-04T15:37:00Z">
        <w:r w:rsidR="0045637E" w:rsidRPr="0045637E">
          <w:rPr>
            <w:bCs/>
            <w:szCs w:val="24"/>
            <w:highlight w:val="yellow"/>
            <w:rPrChange w:id="229" w:author="Stephen Baruch" w:date="2019-02-04T15:38:00Z">
              <w:rPr>
                <w:bCs/>
                <w:szCs w:val="24"/>
              </w:rPr>
            </w:rPrChange>
          </w:rPr>
          <w:t xml:space="preserve">use by a non-allocated space service of frequency bands allocated to another space service under No. </w:t>
        </w:r>
        <w:r w:rsidR="0045637E" w:rsidRPr="00787B81">
          <w:rPr>
            <w:b/>
            <w:bCs/>
            <w:szCs w:val="24"/>
            <w:highlight w:val="yellow"/>
            <w:rPrChange w:id="230" w:author="Stephen Baruch" w:date="2019-02-05T16:59:00Z">
              <w:rPr>
                <w:bCs/>
                <w:szCs w:val="24"/>
              </w:rPr>
            </w:rPrChange>
          </w:rPr>
          <w:t>4.4</w:t>
        </w:r>
        <w:r w:rsidR="0045637E" w:rsidRPr="0045637E">
          <w:rPr>
            <w:bCs/>
            <w:szCs w:val="24"/>
            <w:highlight w:val="yellow"/>
            <w:rPrChange w:id="231" w:author="Stephen Baruch" w:date="2019-02-04T15:38:00Z">
              <w:rPr>
                <w:bCs/>
                <w:szCs w:val="24"/>
              </w:rPr>
            </w:rPrChange>
          </w:rPr>
          <w:t xml:space="preserve"> of the Radio Regulations, without recognition and on a non-harmful interference/non-protected basis</w:t>
        </w:r>
      </w:ins>
      <w:ins w:id="232" w:author="Stephen Baruch" w:date="2019-02-04T15:38:00Z">
        <w:r w:rsidR="0045637E" w:rsidRPr="0045637E">
          <w:rPr>
            <w:bCs/>
            <w:szCs w:val="24"/>
            <w:highlight w:val="yellow"/>
            <w:rPrChange w:id="233" w:author="Stephen Baruch" w:date="2019-02-04T15:38:00Z">
              <w:rPr>
                <w:bCs/>
                <w:szCs w:val="24"/>
              </w:rPr>
            </w:rPrChange>
          </w:rPr>
          <w:t>, is being made today,</w:t>
        </w:r>
      </w:ins>
      <w:del w:id="234" w:author="Stephen Baruch" w:date="2019-01-31T13:38:00Z">
        <w:r w:rsidRPr="001C4C79" w:rsidDel="001701B4">
          <w:rPr>
            <w:rFonts w:eastAsia="Times New Roman"/>
            <w:szCs w:val="20"/>
            <w:lang w:val="en-GB"/>
          </w:rPr>
          <w:delText>links between satelli</w:delText>
        </w:r>
        <w:r w:rsidDel="001701B4">
          <w:rPr>
            <w:rFonts w:eastAsia="Times New Roman"/>
            <w:szCs w:val="20"/>
            <w:lang w:val="en-GB"/>
          </w:rPr>
          <w:delText>tes in geostationary orbit</w:delText>
        </w:r>
        <w:r w:rsidRPr="001C4C79" w:rsidDel="001701B4">
          <w:rPr>
            <w:rFonts w:eastAsia="Times New Roman"/>
            <w:szCs w:val="20"/>
            <w:lang w:val="en-GB"/>
          </w:rPr>
          <w:delText xml:space="preserve"> will differ in geometry and impact when compared to links between links between satellites </w:delText>
        </w:r>
        <w:r w:rsidDel="001701B4">
          <w:rPr>
            <w:rFonts w:eastAsia="Times New Roman"/>
            <w:szCs w:val="20"/>
            <w:lang w:val="en-GB"/>
          </w:rPr>
          <w:delText>in non-geostationary orbit</w:delText>
        </w:r>
        <w:r w:rsidRPr="001C4C79" w:rsidDel="001701B4">
          <w:rPr>
            <w:rFonts w:eastAsia="Times New Roman"/>
            <w:szCs w:val="20"/>
            <w:lang w:val="en-GB"/>
          </w:rPr>
          <w:delText xml:space="preserve">, or links between a satellite in </w:delText>
        </w:r>
        <w:r w:rsidDel="001701B4">
          <w:rPr>
            <w:rFonts w:eastAsia="Times New Roman"/>
            <w:szCs w:val="20"/>
            <w:lang w:val="en-GB"/>
          </w:rPr>
          <w:delText>geostationary orbit</w:delText>
        </w:r>
        <w:r w:rsidRPr="001C4C79" w:rsidDel="001701B4">
          <w:rPr>
            <w:rFonts w:eastAsia="Times New Roman"/>
            <w:szCs w:val="20"/>
            <w:lang w:val="en-GB"/>
          </w:rPr>
          <w:delText xml:space="preserve"> and a satellite in </w:delText>
        </w:r>
        <w:r w:rsidDel="001701B4">
          <w:rPr>
            <w:rFonts w:eastAsia="Times New Roman"/>
            <w:szCs w:val="20"/>
            <w:lang w:val="en-GB"/>
          </w:rPr>
          <w:delText>non-geostationary orbit</w:delText>
        </w:r>
        <w:r w:rsidRPr="001C4C79" w:rsidDel="001701B4">
          <w:rPr>
            <w:rFonts w:eastAsia="Times New Roman"/>
            <w:szCs w:val="20"/>
            <w:lang w:val="en-GB"/>
          </w:rPr>
          <w:delText>;</w:delText>
        </w:r>
      </w:del>
    </w:p>
    <w:p w14:paraId="42F33B8D" w14:textId="77777777" w:rsidR="00C328AC" w:rsidRPr="001C4C79"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del w:id="235" w:author="Stephen Baruch" w:date="2019-01-31T13:38:00Z">
        <w:r w:rsidRPr="001C4C79" w:rsidDel="001701B4">
          <w:rPr>
            <w:rFonts w:eastAsia="Times New Roman"/>
            <w:i/>
            <w:iCs/>
            <w:szCs w:val="20"/>
            <w:lang w:val="en-GB"/>
          </w:rPr>
          <w:delText>d)</w:delText>
        </w:r>
        <w:r w:rsidRPr="001C4C79" w:rsidDel="001701B4">
          <w:rPr>
            <w:rFonts w:eastAsia="Times New Roman"/>
            <w:szCs w:val="20"/>
            <w:lang w:val="en-GB"/>
          </w:rPr>
          <w:tab/>
          <w:delText xml:space="preserve">that </w:delText>
        </w:r>
        <w:r w:rsidDel="001701B4">
          <w:rPr>
            <w:rFonts w:eastAsia="Times New Roman"/>
            <w:szCs w:val="20"/>
            <w:lang w:val="en-GB"/>
          </w:rPr>
          <w:delText xml:space="preserve">while </w:delText>
        </w:r>
        <w:r w:rsidRPr="001C4C79" w:rsidDel="001701B4">
          <w:rPr>
            <w:rFonts w:eastAsia="Times New Roman"/>
            <w:szCs w:val="20"/>
            <w:lang w:val="en-GB"/>
          </w:rPr>
          <w:delText>satellite-to-satellite links may be operated in the inter-satellite service</w:delText>
        </w:r>
        <w:r w:rsidDel="001701B4">
          <w:rPr>
            <w:rFonts w:eastAsia="Times New Roman"/>
            <w:szCs w:val="20"/>
            <w:lang w:val="en-GB"/>
          </w:rPr>
          <w:delText>, satellite-to-Earth station links may not</w:delText>
        </w:r>
        <w:r w:rsidRPr="001C4C79" w:rsidDel="001701B4">
          <w:rPr>
            <w:rFonts w:eastAsia="Times New Roman"/>
            <w:szCs w:val="20"/>
            <w:lang w:val="en-GB"/>
          </w:rPr>
          <w:delText>,</w:delText>
        </w:r>
      </w:del>
      <w:r w:rsidRPr="001C4C79">
        <w:rPr>
          <w:rFonts w:eastAsia="Times New Roman"/>
          <w:szCs w:val="20"/>
          <w:lang w:val="en-GB"/>
        </w:rPr>
        <w:t xml:space="preserve"> </w:t>
      </w:r>
    </w:p>
    <w:p w14:paraId="0840766E" w14:textId="77777777" w:rsidR="00C328AC" w:rsidRPr="008F5441"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14:paraId="2C0C0426" w14:textId="77777777" w:rsidR="00C328AC" w:rsidRPr="008F5441" w:rsidRDefault="00C328AC" w:rsidP="00C328AC">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Pr>
          <w:rFonts w:eastAsia="Times New Roman"/>
          <w:i/>
          <w:szCs w:val="20"/>
          <w:lang w:val="en-GB"/>
        </w:rPr>
        <w:t>noting</w:t>
      </w:r>
    </w:p>
    <w:p w14:paraId="6407E365" w14:textId="77777777"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a)</w:t>
      </w:r>
      <w:r w:rsidRPr="001C4C79">
        <w:rPr>
          <w:rFonts w:eastAsia="Times New Roman"/>
          <w:szCs w:val="20"/>
          <w:lang w:val="en-GB"/>
        </w:rPr>
        <w:tab/>
      </w:r>
      <w:r>
        <w:rPr>
          <w:rFonts w:eastAsia="Times New Roman"/>
          <w:szCs w:val="20"/>
          <w:lang w:val="en-GB"/>
        </w:rPr>
        <w:t>that p</w:t>
      </w:r>
      <w:r w:rsidRPr="001C4C79">
        <w:rPr>
          <w:rFonts w:eastAsia="Times New Roman"/>
          <w:szCs w:val="20"/>
          <w:lang w:val="en-GB"/>
        </w:rPr>
        <w:t xml:space="preserve">reliminary ITU-R studies have identified factors to be considered in assessing the compatibility of </w:t>
      </w:r>
      <w:r>
        <w:rPr>
          <w:rFonts w:eastAsia="Times New Roman"/>
          <w:szCs w:val="20"/>
          <w:lang w:val="en-GB"/>
        </w:rPr>
        <w:t>non-geostationary</w:t>
      </w:r>
      <w:r w:rsidRPr="001C4C79">
        <w:rPr>
          <w:rFonts w:eastAsia="Times New Roman"/>
          <w:szCs w:val="20"/>
          <w:lang w:val="en-GB"/>
        </w:rPr>
        <w:t xml:space="preserve"> </w:t>
      </w:r>
      <w:r>
        <w:rPr>
          <w:rFonts w:eastAsia="Times New Roman"/>
          <w:szCs w:val="20"/>
          <w:lang w:val="en-GB"/>
        </w:rPr>
        <w:t xml:space="preserve">satellite </w:t>
      </w:r>
      <w:r w:rsidRPr="001C4C79">
        <w:rPr>
          <w:rFonts w:eastAsia="Times New Roman"/>
          <w:szCs w:val="20"/>
          <w:lang w:val="en-GB"/>
        </w:rPr>
        <w:t>to-</w:t>
      </w:r>
      <w:r>
        <w:rPr>
          <w:rFonts w:eastAsia="Times New Roman"/>
          <w:szCs w:val="20"/>
          <w:lang w:val="en-GB"/>
        </w:rPr>
        <w:t xml:space="preserve">geostationary </w:t>
      </w:r>
      <w:ins w:id="236" w:author="Stephen Baruch" w:date="2019-01-31T13:39:00Z">
        <w:r>
          <w:rPr>
            <w:rFonts w:eastAsia="Times New Roman"/>
            <w:szCs w:val="20"/>
            <w:lang w:val="en-GB"/>
          </w:rPr>
          <w:t xml:space="preserve">FSS </w:t>
        </w:r>
      </w:ins>
      <w:r w:rsidRPr="001C4C79">
        <w:rPr>
          <w:rFonts w:eastAsia="Times New Roman"/>
          <w:szCs w:val="20"/>
          <w:lang w:val="en-GB"/>
        </w:rPr>
        <w:t xml:space="preserve">satellite links </w:t>
      </w:r>
      <w:ins w:id="237" w:author="Stephen Baruch" w:date="2019-01-31T13:38:00Z">
        <w:r>
          <w:rPr>
            <w:rFonts w:eastAsia="Times New Roman"/>
            <w:szCs w:val="20"/>
            <w:lang w:val="en-GB"/>
          </w:rPr>
          <w:t xml:space="preserve">in the Earth-to-space direction </w:t>
        </w:r>
      </w:ins>
      <w:r w:rsidRPr="001C4C79">
        <w:rPr>
          <w:rFonts w:eastAsia="Times New Roman"/>
          <w:szCs w:val="20"/>
          <w:lang w:val="en-GB"/>
        </w:rPr>
        <w:t xml:space="preserve">with </w:t>
      </w:r>
      <w:ins w:id="238" w:author="Stephen Baruch" w:date="2019-01-31T13:39:00Z">
        <w:r>
          <w:rPr>
            <w:rFonts w:eastAsia="Times New Roman"/>
            <w:szCs w:val="20"/>
            <w:lang w:val="en-GB"/>
          </w:rPr>
          <w:t xml:space="preserve">existing services </w:t>
        </w:r>
      </w:ins>
      <w:del w:id="239" w:author="Stephen Baruch" w:date="2019-01-31T13:39:00Z">
        <w:r w:rsidRPr="001C4C79" w:rsidDel="001701B4">
          <w:rPr>
            <w:rFonts w:eastAsia="Times New Roman"/>
            <w:szCs w:val="20"/>
            <w:lang w:val="en-GB"/>
          </w:rPr>
          <w:delText xml:space="preserve">Earth-to-space and space-to-Earth links </w:delText>
        </w:r>
      </w:del>
      <w:r w:rsidRPr="001C4C79">
        <w:rPr>
          <w:rFonts w:eastAsia="Times New Roman"/>
          <w:szCs w:val="20"/>
          <w:lang w:val="en-GB"/>
        </w:rPr>
        <w:t xml:space="preserve">in </w:t>
      </w:r>
      <w:r>
        <w:rPr>
          <w:rFonts w:eastAsia="Times New Roman"/>
          <w:szCs w:val="20"/>
          <w:lang w:val="en-GB"/>
        </w:rPr>
        <w:t>the 27.5</w:t>
      </w:r>
      <w:r>
        <w:rPr>
          <w:rFonts w:eastAsia="Times New Roman"/>
          <w:color w:val="000000"/>
        </w:rPr>
        <w:t xml:space="preserve"> – </w:t>
      </w:r>
      <w:r>
        <w:rPr>
          <w:rFonts w:eastAsia="Times New Roman"/>
          <w:szCs w:val="20"/>
          <w:lang w:val="en-GB"/>
        </w:rPr>
        <w:t>30 GHz frequency band</w:t>
      </w:r>
      <w:r w:rsidRPr="001C4C79">
        <w:rPr>
          <w:rFonts w:eastAsia="Times New Roman"/>
          <w:szCs w:val="20"/>
          <w:lang w:val="en-GB"/>
        </w:rPr>
        <w:t>;</w:t>
      </w:r>
    </w:p>
    <w:p w14:paraId="1DAB7F5F" w14:textId="77777777"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240" w:author="Stephen Baruch" w:date="2019-01-31T12:25:00Z"/>
          <w:rFonts w:eastAsiaTheme="minorHAnsi"/>
          <w:szCs w:val="24"/>
        </w:rPr>
      </w:pPr>
      <w:r>
        <w:rPr>
          <w:rFonts w:eastAsia="Times New Roman"/>
          <w:i/>
          <w:szCs w:val="20"/>
          <w:lang w:val="en-GB"/>
        </w:rPr>
        <w:t>b)</w:t>
      </w:r>
      <w:r>
        <w:rPr>
          <w:rFonts w:eastAsia="Times New Roman"/>
          <w:szCs w:val="20"/>
          <w:lang w:val="en-GB"/>
        </w:rPr>
        <w:tab/>
        <w:t xml:space="preserve">that further development of these studies, </w:t>
      </w:r>
      <w:del w:id="241" w:author="Stephen Baruch" w:date="2019-01-31T13:40:00Z">
        <w:r w:rsidDel="001701B4">
          <w:rPr>
            <w:rFonts w:eastAsia="Times New Roman"/>
            <w:szCs w:val="20"/>
            <w:lang w:val="en-GB"/>
          </w:rPr>
          <w:delText xml:space="preserve">including study of links between geostationary satellites and between non-geostationary satellites, </w:delText>
        </w:r>
      </w:del>
      <w:r>
        <w:rPr>
          <w:rFonts w:eastAsia="Times New Roman"/>
          <w:szCs w:val="20"/>
          <w:lang w:val="en-GB"/>
        </w:rPr>
        <w:t xml:space="preserve">may identify and define the cases in which </w:t>
      </w:r>
      <w:ins w:id="242" w:author="Stephen Baruch" w:date="2019-01-31T13:41:00Z">
        <w:r>
          <w:rPr>
            <w:rFonts w:eastAsia="Times New Roman"/>
            <w:szCs w:val="20"/>
            <w:lang w:val="en-GB"/>
          </w:rPr>
          <w:t xml:space="preserve">transmissions in the Earth-to-space direction from non-GSO satellites to GSO FSS satellites </w:t>
        </w:r>
      </w:ins>
      <w:del w:id="243" w:author="Stephen Baruch" w:date="2019-01-31T13:41:00Z">
        <w:r w:rsidDel="001701B4">
          <w:rPr>
            <w:rFonts w:eastAsia="Times New Roman"/>
            <w:szCs w:val="20"/>
            <w:lang w:val="en-GB"/>
          </w:rPr>
          <w:delText>use of fixed-satellite service allocations</w:delText>
        </w:r>
      </w:del>
      <w:ins w:id="244" w:author="Stephen Baruch" w:date="2019-01-31T13:41:00Z">
        <w:r>
          <w:rPr>
            <w:rFonts w:eastAsia="Times New Roman"/>
            <w:szCs w:val="20"/>
            <w:lang w:val="en-GB"/>
          </w:rPr>
          <w:t>in the 27.5-30 GHz band</w:t>
        </w:r>
      </w:ins>
      <w:r>
        <w:rPr>
          <w:rFonts w:eastAsia="Times New Roman"/>
          <w:szCs w:val="20"/>
          <w:lang w:val="en-GB"/>
        </w:rPr>
        <w:t xml:space="preserve"> </w:t>
      </w:r>
      <w:del w:id="245" w:author="Stephen Baruch" w:date="2019-01-31T15:12:00Z">
        <w:r w:rsidDel="000E123D">
          <w:rPr>
            <w:rFonts w:eastAsia="Times New Roman"/>
            <w:szCs w:val="20"/>
            <w:lang w:val="en-GB"/>
          </w:rPr>
          <w:delText>are suitable</w:delText>
        </w:r>
      </w:del>
      <w:del w:id="246" w:author="Stephen Baruch" w:date="2019-01-31T13:41:00Z">
        <w:r w:rsidDel="001701B4">
          <w:rPr>
            <w:rFonts w:eastAsia="Times New Roman"/>
            <w:szCs w:val="20"/>
            <w:lang w:val="en-GB"/>
          </w:rPr>
          <w:delText xml:space="preserve"> for satellite-to-satellite links</w:delText>
        </w:r>
      </w:del>
      <w:del w:id="247" w:author="Stephen Baruch" w:date="2019-01-31T15:12:00Z">
        <w:r w:rsidDel="000E123D">
          <w:rPr>
            <w:rFonts w:eastAsia="Times New Roman"/>
            <w:szCs w:val="20"/>
            <w:lang w:val="en-GB"/>
          </w:rPr>
          <w:delText xml:space="preserve">, as well as </w:delText>
        </w:r>
      </w:del>
      <w:del w:id="248" w:author="Stephen Baruch" w:date="2019-01-31T13:42:00Z">
        <w:r w:rsidDel="001701B4">
          <w:rPr>
            <w:rFonts w:eastAsia="Times New Roman"/>
            <w:szCs w:val="20"/>
            <w:lang w:val="en-GB"/>
          </w:rPr>
          <w:delText xml:space="preserve">identify </w:delText>
        </w:r>
      </w:del>
      <w:del w:id="249" w:author="Stephen Baruch" w:date="2019-01-31T15:12:00Z">
        <w:r w:rsidDel="000E123D">
          <w:rPr>
            <w:rFonts w:eastAsia="Times New Roman"/>
            <w:szCs w:val="20"/>
            <w:lang w:val="en-GB"/>
          </w:rPr>
          <w:delText xml:space="preserve">cases where </w:delText>
        </w:r>
      </w:del>
      <w:ins w:id="250" w:author="Stephen Baruch" w:date="2019-01-31T13:42:00Z">
        <w:r>
          <w:rPr>
            <w:rFonts w:eastAsia="Times New Roman"/>
            <w:szCs w:val="20"/>
            <w:lang w:val="en-GB"/>
          </w:rPr>
          <w:t>can be made without causing unacceptable or harmful interference to existing services</w:t>
        </w:r>
      </w:ins>
      <w:del w:id="251" w:author="Stephen Baruch" w:date="2019-01-31T13:42:00Z">
        <w:r w:rsidDel="001701B4">
          <w:rPr>
            <w:rFonts w:eastAsia="Times New Roman"/>
            <w:szCs w:val="20"/>
            <w:lang w:val="en-GB"/>
          </w:rPr>
          <w:delText>use of fixed-satellite service allocations would be incompatible with satellite-to-Earth station links</w:delText>
        </w:r>
      </w:del>
      <w:r>
        <w:rPr>
          <w:rFonts w:eastAsia="Times New Roman"/>
          <w:szCs w:val="20"/>
          <w:lang w:val="en-GB"/>
        </w:rPr>
        <w:t>,</w:t>
      </w:r>
      <w:ins w:id="252" w:author="Stephen Baruch" w:date="2019-01-31T12:25:00Z">
        <w:r>
          <w:rPr>
            <w:rFonts w:eastAsiaTheme="minorHAnsi"/>
            <w:szCs w:val="24"/>
          </w:rPr>
          <w:t xml:space="preserve"> </w:t>
        </w:r>
      </w:ins>
    </w:p>
    <w:p w14:paraId="574225A5" w14:textId="269391D8" w:rsidR="00C328AC" w:rsidRPr="00B30B21"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253" w:author="Stephen Baruch" w:date="2019-01-31T12:25:00Z"/>
          <w:rFonts w:eastAsiaTheme="minorHAnsi"/>
          <w:i/>
          <w:szCs w:val="24"/>
          <w:rPrChange w:id="254" w:author="Stephen Baruch" w:date="2019-01-31T12:25:00Z">
            <w:rPr>
              <w:ins w:id="255" w:author="Stephen Baruch" w:date="2019-01-31T12:25:00Z"/>
              <w:rFonts w:eastAsiaTheme="minorHAnsi"/>
              <w:szCs w:val="24"/>
            </w:rPr>
          </w:rPrChange>
        </w:rPr>
      </w:pPr>
      <w:ins w:id="256" w:author="Stephen Baruch" w:date="2019-01-31T12:25:00Z">
        <w:r>
          <w:rPr>
            <w:rFonts w:eastAsiaTheme="minorHAnsi"/>
            <w:i/>
            <w:szCs w:val="24"/>
          </w:rPr>
          <w:tab/>
          <w:t>recognizing</w:t>
        </w:r>
      </w:ins>
      <w:ins w:id="257" w:author="Stephen Baruch" w:date="2019-02-04T16:00:00Z">
        <w:r w:rsidR="002B50E9">
          <w:rPr>
            <w:rFonts w:eastAsiaTheme="minorHAnsi"/>
            <w:i/>
            <w:szCs w:val="24"/>
          </w:rPr>
          <w:t xml:space="preserve"> </w:t>
        </w:r>
        <w:r w:rsidR="002B50E9" w:rsidRPr="002B50E9">
          <w:rPr>
            <w:rFonts w:eastAsiaTheme="minorHAnsi"/>
            <w:i/>
            <w:szCs w:val="24"/>
            <w:highlight w:val="yellow"/>
            <w:rPrChange w:id="258" w:author="Stephen Baruch" w:date="2019-02-04T16:01:00Z">
              <w:rPr>
                <w:rFonts w:eastAsiaTheme="minorHAnsi"/>
                <w:i/>
                <w:szCs w:val="24"/>
              </w:rPr>
            </w:rPrChange>
          </w:rPr>
          <w:t>fu</w:t>
        </w:r>
      </w:ins>
      <w:ins w:id="259" w:author="Stephen Baruch" w:date="2019-02-04T16:01:00Z">
        <w:r w:rsidR="002B50E9" w:rsidRPr="002B50E9">
          <w:rPr>
            <w:rFonts w:eastAsiaTheme="minorHAnsi"/>
            <w:i/>
            <w:szCs w:val="24"/>
            <w:highlight w:val="yellow"/>
            <w:rPrChange w:id="260" w:author="Stephen Baruch" w:date="2019-02-04T16:01:00Z">
              <w:rPr>
                <w:rFonts w:eastAsiaTheme="minorHAnsi"/>
                <w:i/>
                <w:szCs w:val="24"/>
              </w:rPr>
            </w:rPrChange>
          </w:rPr>
          <w:t>rther</w:t>
        </w:r>
      </w:ins>
    </w:p>
    <w:p w14:paraId="1FAB0562" w14:textId="77777777" w:rsidR="00C328AC" w:rsidDel="00B30B21"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261" w:author="Stephen Baruch" w:date="2019-01-31T12:24:00Z"/>
          <w:rFonts w:eastAsiaTheme="minorHAnsi"/>
          <w:szCs w:val="24"/>
        </w:rPr>
      </w:pPr>
      <w:ins w:id="262" w:author="Stephen Baruch" w:date="2019-01-31T12:25:00Z">
        <w:r w:rsidRPr="00B30B21">
          <w:rPr>
            <w:rFonts w:eastAsiaTheme="minorHAnsi"/>
            <w:i/>
            <w:szCs w:val="24"/>
            <w:rPrChange w:id="263" w:author="Stephen Baruch" w:date="2019-01-31T12:26:00Z">
              <w:rPr>
                <w:rFonts w:eastAsiaTheme="minorHAnsi"/>
                <w:szCs w:val="24"/>
              </w:rPr>
            </w:rPrChange>
          </w:rPr>
          <w:t>a)</w:t>
        </w:r>
        <w:r>
          <w:rPr>
            <w:rFonts w:eastAsiaTheme="minorHAnsi"/>
            <w:szCs w:val="24"/>
          </w:rPr>
          <w:t xml:space="preserve"> </w:t>
        </w:r>
        <w:r>
          <w:rPr>
            <w:rFonts w:eastAsiaTheme="minorHAnsi"/>
            <w:szCs w:val="24"/>
          </w:rPr>
          <w:tab/>
          <w:t xml:space="preserve">that </w:t>
        </w:r>
        <w:r w:rsidRPr="005F2500">
          <w:rPr>
            <w:rFonts w:eastAsiaTheme="minorHAnsi"/>
            <w:szCs w:val="24"/>
          </w:rPr>
          <w:t xml:space="preserve">the use of the frequency bands 27.5-28.6 GHz </w:t>
        </w:r>
        <w:r>
          <w:rPr>
            <w:rFonts w:eastAsiaTheme="minorHAnsi"/>
            <w:szCs w:val="24"/>
          </w:rPr>
          <w:t xml:space="preserve">and 29.5-30 GHz </w:t>
        </w:r>
        <w:r w:rsidRPr="005F2500">
          <w:rPr>
            <w:rFonts w:eastAsiaTheme="minorHAnsi"/>
            <w:szCs w:val="24"/>
          </w:rPr>
          <w:t>by non</w:t>
        </w:r>
      </w:ins>
      <w:ins w:id="264" w:author="Stephen Baruch" w:date="2019-01-31T15:12:00Z">
        <w:r>
          <w:rPr>
            <w:rFonts w:eastAsiaTheme="minorHAnsi"/>
            <w:szCs w:val="24"/>
          </w:rPr>
          <w:t>-</w:t>
        </w:r>
      </w:ins>
      <w:ins w:id="265" w:author="Stephen Baruch" w:date="2019-01-31T12:25:00Z">
        <w:r w:rsidRPr="005F2500">
          <w:rPr>
            <w:rFonts w:eastAsiaTheme="minorHAnsi"/>
            <w:szCs w:val="24"/>
          </w:rPr>
          <w:t>geostationary</w:t>
        </w:r>
        <w:r>
          <w:rPr>
            <w:rFonts w:eastAsiaTheme="minorHAnsi"/>
            <w:szCs w:val="24"/>
          </w:rPr>
          <w:t xml:space="preserve"> </w:t>
        </w:r>
        <w:r w:rsidRPr="005F2500">
          <w:rPr>
            <w:rFonts w:eastAsiaTheme="minorHAnsi"/>
            <w:szCs w:val="24"/>
          </w:rPr>
          <w:t>fixed-satellite service systems is subject to the application of the provisions of</w:t>
        </w:r>
        <w:r>
          <w:rPr>
            <w:rFonts w:eastAsiaTheme="minorHAnsi"/>
            <w:szCs w:val="24"/>
          </w:rPr>
          <w:t xml:space="preserve"> </w:t>
        </w:r>
        <w:r w:rsidRPr="005F2500">
          <w:rPr>
            <w:rFonts w:eastAsiaTheme="minorHAnsi"/>
            <w:szCs w:val="24"/>
          </w:rPr>
          <w:t xml:space="preserve">Nos. </w:t>
        </w:r>
        <w:r w:rsidRPr="00B30B21">
          <w:rPr>
            <w:rFonts w:eastAsiaTheme="minorHAnsi"/>
            <w:b/>
            <w:szCs w:val="24"/>
            <w:rPrChange w:id="266" w:author="Stephen Baruch" w:date="2019-01-31T12:32:00Z">
              <w:rPr>
                <w:rFonts w:eastAsiaTheme="minorHAnsi"/>
                <w:szCs w:val="24"/>
              </w:rPr>
            </w:rPrChange>
          </w:rPr>
          <w:t>5.484A</w:t>
        </w:r>
        <w:r w:rsidRPr="005F2500">
          <w:rPr>
            <w:rFonts w:eastAsiaTheme="minorHAnsi"/>
            <w:szCs w:val="24"/>
          </w:rPr>
          <w:t xml:space="preserve">, </w:t>
        </w:r>
        <w:r w:rsidRPr="00B30B21">
          <w:rPr>
            <w:rFonts w:eastAsiaTheme="minorHAnsi"/>
            <w:b/>
            <w:szCs w:val="24"/>
            <w:rPrChange w:id="267" w:author="Stephen Baruch" w:date="2019-01-31T12:32:00Z">
              <w:rPr>
                <w:rFonts w:eastAsiaTheme="minorHAnsi"/>
                <w:szCs w:val="24"/>
              </w:rPr>
            </w:rPrChange>
          </w:rPr>
          <w:t>22.5C</w:t>
        </w:r>
        <w:r w:rsidRPr="005F2500">
          <w:rPr>
            <w:rFonts w:eastAsiaTheme="minorHAnsi"/>
            <w:szCs w:val="24"/>
          </w:rPr>
          <w:t xml:space="preserve"> and </w:t>
        </w:r>
        <w:r w:rsidRPr="00B30B21">
          <w:rPr>
            <w:rFonts w:eastAsiaTheme="minorHAnsi"/>
            <w:b/>
            <w:szCs w:val="24"/>
            <w:rPrChange w:id="268" w:author="Stephen Baruch" w:date="2019-01-31T12:32:00Z">
              <w:rPr>
                <w:rFonts w:eastAsiaTheme="minorHAnsi"/>
                <w:szCs w:val="24"/>
              </w:rPr>
            </w:rPrChange>
          </w:rPr>
          <w:t>22.5I</w:t>
        </w:r>
        <w:r w:rsidRPr="005F2500">
          <w:rPr>
            <w:rFonts w:eastAsiaTheme="minorHAnsi"/>
            <w:szCs w:val="24"/>
          </w:rPr>
          <w:t>;</w:t>
        </w:r>
      </w:ins>
    </w:p>
    <w:p w14:paraId="7EFA3D4A" w14:textId="77777777"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269" w:author="Stephen Baruch" w:date="2019-01-31T12:26:00Z"/>
          <w:rFonts w:eastAsiaTheme="minorHAnsi"/>
          <w:szCs w:val="24"/>
        </w:rPr>
      </w:pPr>
      <w:ins w:id="270" w:author="Stephen Baruch" w:date="2019-01-31T12:26:00Z">
        <w:r w:rsidRPr="00B30B21">
          <w:rPr>
            <w:rFonts w:eastAsiaTheme="minorHAnsi"/>
            <w:i/>
            <w:szCs w:val="24"/>
            <w:rPrChange w:id="271" w:author="Stephen Baruch" w:date="2019-01-31T12:26:00Z">
              <w:rPr>
                <w:rFonts w:eastAsiaTheme="minorHAnsi"/>
                <w:szCs w:val="24"/>
              </w:rPr>
            </w:rPrChange>
          </w:rPr>
          <w:t>b)</w:t>
        </w:r>
        <w:r>
          <w:rPr>
            <w:rFonts w:eastAsiaTheme="minorHAnsi"/>
            <w:i/>
            <w:szCs w:val="24"/>
          </w:rPr>
          <w:tab/>
        </w:r>
      </w:ins>
      <w:ins w:id="272" w:author="Stephen Baruch" w:date="2019-01-31T12:23:00Z">
        <w:r w:rsidRPr="00B30B21">
          <w:rPr>
            <w:rFonts w:eastAsiaTheme="minorHAnsi"/>
            <w:szCs w:val="24"/>
            <w:rPrChange w:id="273" w:author="Stephen Baruch" w:date="2019-01-31T12:23:00Z">
              <w:rPr>
                <w:rFonts w:eastAsiaTheme="minorHAnsi"/>
                <w:sz w:val="17"/>
                <w:szCs w:val="17"/>
              </w:rPr>
            </w:rPrChange>
          </w:rPr>
          <w:t>that use of the frequency band 28.6-29.1 GHz by geostationary and</w:t>
        </w:r>
      </w:ins>
      <w:ins w:id="274" w:author="Stephen Baruch" w:date="2019-01-31T12:26:00Z">
        <w:r>
          <w:rPr>
            <w:rFonts w:eastAsiaTheme="minorHAnsi"/>
            <w:szCs w:val="24"/>
          </w:rPr>
          <w:t xml:space="preserve"> </w:t>
        </w:r>
      </w:ins>
      <w:ins w:id="275" w:author="Stephen Baruch" w:date="2019-01-31T12:23:00Z">
        <w:r w:rsidRPr="00B30B21">
          <w:rPr>
            <w:rFonts w:eastAsiaTheme="minorHAnsi"/>
            <w:szCs w:val="24"/>
            <w:rPrChange w:id="276" w:author="Stephen Baruch" w:date="2019-01-31T12:23:00Z">
              <w:rPr>
                <w:rFonts w:eastAsiaTheme="minorHAnsi"/>
                <w:sz w:val="17"/>
                <w:szCs w:val="17"/>
              </w:rPr>
            </w:rPrChange>
          </w:rPr>
          <w:t>non-geostationary fixed-satellite service networks is subject to the application of the provisions of</w:t>
        </w:r>
      </w:ins>
      <w:ins w:id="277" w:author="Stephen Baruch" w:date="2019-01-31T12:26:00Z">
        <w:r>
          <w:rPr>
            <w:rFonts w:eastAsiaTheme="minorHAnsi"/>
            <w:szCs w:val="24"/>
          </w:rPr>
          <w:t xml:space="preserve"> </w:t>
        </w:r>
      </w:ins>
      <w:ins w:id="278" w:author="Stephen Baruch" w:date="2019-01-31T12:23:00Z">
        <w:r w:rsidRPr="00B30B21">
          <w:rPr>
            <w:rFonts w:eastAsiaTheme="minorHAnsi"/>
            <w:szCs w:val="24"/>
            <w:rPrChange w:id="279" w:author="Stephen Baruch" w:date="2019-01-31T12:23:00Z">
              <w:rPr>
                <w:rFonts w:eastAsiaTheme="minorHAnsi"/>
                <w:sz w:val="17"/>
                <w:szCs w:val="17"/>
              </w:rPr>
            </w:rPrChange>
          </w:rPr>
          <w:t xml:space="preserve">No. </w:t>
        </w:r>
        <w:r w:rsidRPr="00B30B21">
          <w:rPr>
            <w:rFonts w:eastAsiaTheme="minorHAnsi"/>
            <w:b/>
            <w:szCs w:val="24"/>
            <w:rPrChange w:id="280" w:author="Stephen Baruch" w:date="2019-01-31T12:32:00Z">
              <w:rPr>
                <w:rFonts w:eastAsiaTheme="minorHAnsi"/>
                <w:sz w:val="17"/>
                <w:szCs w:val="17"/>
              </w:rPr>
            </w:rPrChange>
          </w:rPr>
          <w:t>9.11A</w:t>
        </w:r>
        <w:r w:rsidRPr="00B30B21">
          <w:rPr>
            <w:rFonts w:eastAsiaTheme="minorHAnsi"/>
            <w:szCs w:val="24"/>
            <w:rPrChange w:id="281" w:author="Stephen Baruch" w:date="2019-01-31T12:23:00Z">
              <w:rPr>
                <w:rFonts w:eastAsiaTheme="minorHAnsi"/>
                <w:sz w:val="17"/>
                <w:szCs w:val="17"/>
              </w:rPr>
            </w:rPrChange>
          </w:rPr>
          <w:t xml:space="preserve">, and No. </w:t>
        </w:r>
        <w:r w:rsidRPr="00B30B21">
          <w:rPr>
            <w:rFonts w:eastAsiaTheme="minorHAnsi"/>
            <w:b/>
            <w:szCs w:val="24"/>
            <w:rPrChange w:id="282" w:author="Stephen Baruch" w:date="2019-01-31T12:32:00Z">
              <w:rPr>
                <w:rFonts w:eastAsiaTheme="minorHAnsi"/>
                <w:sz w:val="17"/>
                <w:szCs w:val="17"/>
              </w:rPr>
            </w:rPrChange>
          </w:rPr>
          <w:t>22.2</w:t>
        </w:r>
        <w:r w:rsidRPr="00B30B21">
          <w:rPr>
            <w:rFonts w:eastAsiaTheme="minorHAnsi"/>
            <w:szCs w:val="24"/>
            <w:rPrChange w:id="283" w:author="Stephen Baruch" w:date="2019-01-31T12:23:00Z">
              <w:rPr>
                <w:rFonts w:eastAsiaTheme="minorHAnsi"/>
                <w:sz w:val="17"/>
                <w:szCs w:val="17"/>
              </w:rPr>
            </w:rPrChange>
          </w:rPr>
          <w:t xml:space="preserve"> does not apply (No. </w:t>
        </w:r>
        <w:r w:rsidRPr="00B30B21">
          <w:rPr>
            <w:rFonts w:eastAsiaTheme="minorHAnsi"/>
            <w:b/>
            <w:szCs w:val="24"/>
            <w:rPrChange w:id="284" w:author="Stephen Baruch" w:date="2019-01-31T12:32:00Z">
              <w:rPr>
                <w:rFonts w:eastAsiaTheme="minorHAnsi"/>
                <w:sz w:val="17"/>
                <w:szCs w:val="17"/>
              </w:rPr>
            </w:rPrChange>
          </w:rPr>
          <w:t>5.523A</w:t>
        </w:r>
        <w:r w:rsidRPr="00B30B21">
          <w:rPr>
            <w:rFonts w:eastAsiaTheme="minorHAnsi"/>
            <w:szCs w:val="24"/>
            <w:rPrChange w:id="285" w:author="Stephen Baruch" w:date="2019-01-31T12:23:00Z">
              <w:rPr>
                <w:rFonts w:eastAsiaTheme="minorHAnsi"/>
                <w:sz w:val="17"/>
                <w:szCs w:val="17"/>
              </w:rPr>
            </w:rPrChange>
          </w:rPr>
          <w:t>);</w:t>
        </w:r>
      </w:ins>
    </w:p>
    <w:p w14:paraId="610E4507" w14:textId="77777777" w:rsidR="00C328AC" w:rsidRPr="00B30B21" w:rsidRDefault="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286" w:author="Stephen Baruch" w:date="2019-01-31T12:23:00Z"/>
          <w:rFonts w:eastAsiaTheme="minorHAnsi"/>
          <w:szCs w:val="24"/>
          <w:rPrChange w:id="287" w:author="Stephen Baruch" w:date="2019-01-31T12:23:00Z">
            <w:rPr>
              <w:ins w:id="288" w:author="Stephen Baruch" w:date="2019-01-31T12:23:00Z"/>
              <w:rFonts w:eastAsiaTheme="minorHAnsi"/>
              <w:sz w:val="17"/>
              <w:szCs w:val="17"/>
            </w:rPr>
          </w:rPrChange>
        </w:rPr>
        <w:pPrChange w:id="289" w:author="Stephen Baruch" w:date="2019-01-31T12:27:00Z">
          <w:pPr>
            <w:tabs>
              <w:tab w:val="clear" w:pos="576"/>
              <w:tab w:val="clear" w:pos="792"/>
              <w:tab w:val="clear" w:pos="1008"/>
              <w:tab w:val="clear" w:pos="1224"/>
              <w:tab w:val="clear" w:pos="1440"/>
            </w:tabs>
            <w:autoSpaceDE w:val="0"/>
            <w:autoSpaceDN w:val="0"/>
            <w:adjustRightInd w:val="0"/>
          </w:pPr>
        </w:pPrChange>
      </w:pPr>
      <w:ins w:id="290" w:author="Stephen Baruch" w:date="2019-01-31T12:26:00Z">
        <w:r>
          <w:rPr>
            <w:rFonts w:eastAsiaTheme="minorHAnsi"/>
            <w:i/>
            <w:szCs w:val="24"/>
          </w:rPr>
          <w:t>c)</w:t>
        </w:r>
        <w:r>
          <w:rPr>
            <w:rFonts w:eastAsiaTheme="minorHAnsi"/>
            <w:i/>
            <w:szCs w:val="24"/>
          </w:rPr>
          <w:tab/>
        </w:r>
      </w:ins>
      <w:ins w:id="291" w:author="Stephen Baruch" w:date="2019-01-31T12:23:00Z">
        <w:r w:rsidRPr="00B30B21">
          <w:rPr>
            <w:rFonts w:eastAsiaTheme="minorHAnsi"/>
            <w:szCs w:val="24"/>
            <w:rPrChange w:id="292" w:author="Stephen Baruch" w:date="2019-01-31T12:23:00Z">
              <w:rPr>
                <w:rFonts w:eastAsiaTheme="minorHAnsi"/>
                <w:sz w:val="17"/>
                <w:szCs w:val="17"/>
              </w:rPr>
            </w:rPrChange>
          </w:rPr>
          <w:t>that use of the frequency band 29.1-29.5 GHz (Earth-to-space) by the fixed-satellite</w:t>
        </w:r>
      </w:ins>
    </w:p>
    <w:p w14:paraId="7B7B1533" w14:textId="77777777" w:rsidR="00C328AC" w:rsidRPr="00B30B21" w:rsidRDefault="00C328AC" w:rsidP="00C328AC">
      <w:pPr>
        <w:tabs>
          <w:tab w:val="clear" w:pos="576"/>
          <w:tab w:val="clear" w:pos="792"/>
          <w:tab w:val="clear" w:pos="1008"/>
          <w:tab w:val="clear" w:pos="1224"/>
          <w:tab w:val="clear" w:pos="1440"/>
        </w:tabs>
        <w:autoSpaceDE w:val="0"/>
        <w:autoSpaceDN w:val="0"/>
        <w:adjustRightInd w:val="0"/>
        <w:rPr>
          <w:ins w:id="293" w:author="Stephen Baruch" w:date="2019-01-31T12:23:00Z"/>
          <w:rFonts w:eastAsiaTheme="minorHAnsi"/>
          <w:szCs w:val="24"/>
          <w:rPrChange w:id="294" w:author="Stephen Baruch" w:date="2019-01-31T12:23:00Z">
            <w:rPr>
              <w:ins w:id="295" w:author="Stephen Baruch" w:date="2019-01-31T12:23:00Z"/>
              <w:rFonts w:eastAsiaTheme="minorHAnsi"/>
              <w:sz w:val="17"/>
              <w:szCs w:val="17"/>
            </w:rPr>
          </w:rPrChange>
        </w:rPr>
      </w:pPr>
      <w:ins w:id="296" w:author="Stephen Baruch" w:date="2019-01-31T12:23:00Z">
        <w:r w:rsidRPr="00B30B21">
          <w:rPr>
            <w:rFonts w:eastAsiaTheme="minorHAnsi"/>
            <w:szCs w:val="24"/>
            <w:rPrChange w:id="297" w:author="Stephen Baruch" w:date="2019-01-31T12:23:00Z">
              <w:rPr>
                <w:rFonts w:eastAsiaTheme="minorHAnsi"/>
                <w:sz w:val="17"/>
                <w:szCs w:val="17"/>
              </w:rPr>
            </w:rPrChange>
          </w:rPr>
          <w:t>service is limited to geostationary-satellite systems and feeder links to non-geostationary satellite</w:t>
        </w:r>
      </w:ins>
    </w:p>
    <w:p w14:paraId="3BE948CD" w14:textId="77777777" w:rsidR="00C328AC" w:rsidRDefault="00C328AC" w:rsidP="00C328AC">
      <w:pPr>
        <w:tabs>
          <w:tab w:val="clear" w:pos="576"/>
          <w:tab w:val="clear" w:pos="792"/>
          <w:tab w:val="clear" w:pos="1008"/>
          <w:tab w:val="clear" w:pos="1224"/>
          <w:tab w:val="clear" w:pos="1440"/>
        </w:tabs>
        <w:autoSpaceDE w:val="0"/>
        <w:autoSpaceDN w:val="0"/>
        <w:adjustRightInd w:val="0"/>
        <w:rPr>
          <w:ins w:id="298" w:author="Stephen Baruch" w:date="2019-01-31T12:28:00Z"/>
          <w:rFonts w:eastAsiaTheme="minorHAnsi"/>
          <w:szCs w:val="24"/>
        </w:rPr>
      </w:pPr>
      <w:ins w:id="299" w:author="Stephen Baruch" w:date="2019-01-31T12:23:00Z">
        <w:r w:rsidRPr="00B30B21">
          <w:rPr>
            <w:rFonts w:eastAsiaTheme="minorHAnsi"/>
            <w:szCs w:val="24"/>
            <w:rPrChange w:id="300" w:author="Stephen Baruch" w:date="2019-01-31T12:23:00Z">
              <w:rPr>
                <w:rFonts w:eastAsiaTheme="minorHAnsi"/>
                <w:sz w:val="17"/>
                <w:szCs w:val="17"/>
              </w:rPr>
            </w:rPrChange>
          </w:rPr>
          <w:t>systems in the mobile-satellite service, and that such use is subject to the application of the provisions</w:t>
        </w:r>
      </w:ins>
      <w:ins w:id="301" w:author="Stephen Baruch" w:date="2019-01-31T12:27:00Z">
        <w:r>
          <w:rPr>
            <w:rFonts w:eastAsiaTheme="minorHAnsi"/>
            <w:szCs w:val="24"/>
          </w:rPr>
          <w:t xml:space="preserve"> </w:t>
        </w:r>
      </w:ins>
      <w:ins w:id="302" w:author="Stephen Baruch" w:date="2019-01-31T12:23:00Z">
        <w:r w:rsidRPr="00B30B21">
          <w:rPr>
            <w:rFonts w:eastAsiaTheme="minorHAnsi"/>
            <w:szCs w:val="24"/>
            <w:rPrChange w:id="303" w:author="Stephen Baruch" w:date="2019-01-31T12:23:00Z">
              <w:rPr>
                <w:rFonts w:eastAsiaTheme="minorHAnsi"/>
                <w:sz w:val="17"/>
                <w:szCs w:val="17"/>
              </w:rPr>
            </w:rPrChange>
          </w:rPr>
          <w:t xml:space="preserve">of No. </w:t>
        </w:r>
        <w:r w:rsidRPr="00B30B21">
          <w:rPr>
            <w:rFonts w:eastAsiaTheme="minorHAnsi"/>
            <w:b/>
            <w:szCs w:val="24"/>
            <w:rPrChange w:id="304" w:author="Stephen Baruch" w:date="2019-01-31T12:32:00Z">
              <w:rPr>
                <w:rFonts w:eastAsiaTheme="minorHAnsi"/>
                <w:sz w:val="17"/>
                <w:szCs w:val="17"/>
              </w:rPr>
            </w:rPrChange>
          </w:rPr>
          <w:t>9.11A</w:t>
        </w:r>
        <w:r w:rsidRPr="00B30B21">
          <w:rPr>
            <w:rFonts w:eastAsiaTheme="minorHAnsi"/>
            <w:szCs w:val="24"/>
            <w:rPrChange w:id="305" w:author="Stephen Baruch" w:date="2019-01-31T12:23:00Z">
              <w:rPr>
                <w:rFonts w:eastAsiaTheme="minorHAnsi"/>
                <w:sz w:val="17"/>
                <w:szCs w:val="17"/>
              </w:rPr>
            </w:rPrChange>
          </w:rPr>
          <w:t xml:space="preserve">, but not subject to the provisions of No. 22.2, except as indicated in Nos. </w:t>
        </w:r>
        <w:r w:rsidRPr="00B30B21">
          <w:rPr>
            <w:rFonts w:eastAsiaTheme="minorHAnsi"/>
            <w:b/>
            <w:szCs w:val="24"/>
            <w:rPrChange w:id="306" w:author="Stephen Baruch" w:date="2019-01-31T12:33:00Z">
              <w:rPr>
                <w:rFonts w:eastAsiaTheme="minorHAnsi"/>
                <w:sz w:val="17"/>
                <w:szCs w:val="17"/>
              </w:rPr>
            </w:rPrChange>
          </w:rPr>
          <w:t>5.523C</w:t>
        </w:r>
      </w:ins>
      <w:ins w:id="307" w:author="Stephen Baruch" w:date="2019-01-31T12:27:00Z">
        <w:r>
          <w:rPr>
            <w:rFonts w:eastAsiaTheme="minorHAnsi"/>
            <w:szCs w:val="24"/>
          </w:rPr>
          <w:t xml:space="preserve"> </w:t>
        </w:r>
      </w:ins>
      <w:ins w:id="308" w:author="Stephen Baruch" w:date="2019-01-31T12:23:00Z">
        <w:r w:rsidRPr="00B30B21">
          <w:rPr>
            <w:rFonts w:eastAsiaTheme="minorHAnsi"/>
            <w:szCs w:val="24"/>
            <w:rPrChange w:id="309" w:author="Stephen Baruch" w:date="2019-01-31T12:23:00Z">
              <w:rPr>
                <w:rFonts w:eastAsiaTheme="minorHAnsi"/>
                <w:sz w:val="17"/>
                <w:szCs w:val="17"/>
              </w:rPr>
            </w:rPrChange>
          </w:rPr>
          <w:t xml:space="preserve">and </w:t>
        </w:r>
        <w:r w:rsidRPr="00B30B21">
          <w:rPr>
            <w:rFonts w:eastAsiaTheme="minorHAnsi"/>
            <w:b/>
            <w:szCs w:val="24"/>
            <w:rPrChange w:id="310" w:author="Stephen Baruch" w:date="2019-01-31T12:33:00Z">
              <w:rPr>
                <w:rFonts w:eastAsiaTheme="minorHAnsi"/>
                <w:sz w:val="17"/>
                <w:szCs w:val="17"/>
              </w:rPr>
            </w:rPrChange>
          </w:rPr>
          <w:t>5.523E</w:t>
        </w:r>
        <w:r w:rsidRPr="00B30B21">
          <w:rPr>
            <w:rFonts w:eastAsiaTheme="minorHAnsi"/>
            <w:szCs w:val="24"/>
            <w:rPrChange w:id="311" w:author="Stephen Baruch" w:date="2019-01-31T12:23:00Z">
              <w:rPr>
                <w:rFonts w:eastAsiaTheme="minorHAnsi"/>
                <w:sz w:val="17"/>
                <w:szCs w:val="17"/>
              </w:rPr>
            </w:rPrChange>
          </w:rPr>
          <w:t xml:space="preserve">, where such use is not subject to the provisions of No. </w:t>
        </w:r>
        <w:r w:rsidRPr="00B30B21">
          <w:rPr>
            <w:rFonts w:eastAsiaTheme="minorHAnsi"/>
            <w:b/>
            <w:szCs w:val="24"/>
            <w:rPrChange w:id="312" w:author="Stephen Baruch" w:date="2019-01-31T12:33:00Z">
              <w:rPr>
                <w:rFonts w:eastAsiaTheme="minorHAnsi"/>
                <w:sz w:val="17"/>
                <w:szCs w:val="17"/>
              </w:rPr>
            </w:rPrChange>
          </w:rPr>
          <w:t>9.11A</w:t>
        </w:r>
        <w:r w:rsidRPr="00B30B21">
          <w:rPr>
            <w:rFonts w:eastAsiaTheme="minorHAnsi"/>
            <w:szCs w:val="24"/>
            <w:rPrChange w:id="313" w:author="Stephen Baruch" w:date="2019-01-31T12:23:00Z">
              <w:rPr>
                <w:rFonts w:eastAsiaTheme="minorHAnsi"/>
                <w:sz w:val="17"/>
                <w:szCs w:val="17"/>
              </w:rPr>
            </w:rPrChange>
          </w:rPr>
          <w:t xml:space="preserve"> and shall continue to be</w:t>
        </w:r>
      </w:ins>
      <w:ins w:id="314" w:author="Stephen Baruch" w:date="2019-01-31T12:27:00Z">
        <w:r>
          <w:rPr>
            <w:rFonts w:eastAsiaTheme="minorHAnsi"/>
            <w:szCs w:val="24"/>
          </w:rPr>
          <w:t xml:space="preserve"> </w:t>
        </w:r>
      </w:ins>
      <w:ins w:id="315" w:author="Stephen Baruch" w:date="2019-01-31T12:23:00Z">
        <w:r w:rsidRPr="00B30B21">
          <w:rPr>
            <w:rFonts w:eastAsiaTheme="minorHAnsi"/>
            <w:szCs w:val="24"/>
            <w:rPrChange w:id="316" w:author="Stephen Baruch" w:date="2019-01-31T12:23:00Z">
              <w:rPr>
                <w:rFonts w:eastAsiaTheme="minorHAnsi"/>
                <w:sz w:val="17"/>
                <w:szCs w:val="17"/>
              </w:rPr>
            </w:rPrChange>
          </w:rPr>
          <w:t xml:space="preserve">subject to Articles </w:t>
        </w:r>
        <w:r w:rsidRPr="00B30B21">
          <w:rPr>
            <w:rFonts w:eastAsiaTheme="minorHAnsi"/>
            <w:b/>
            <w:szCs w:val="24"/>
            <w:rPrChange w:id="317" w:author="Stephen Baruch" w:date="2019-01-31T12:33:00Z">
              <w:rPr>
                <w:rFonts w:eastAsiaTheme="minorHAnsi"/>
                <w:sz w:val="17"/>
                <w:szCs w:val="17"/>
              </w:rPr>
            </w:rPrChange>
          </w:rPr>
          <w:t>9</w:t>
        </w:r>
        <w:r w:rsidRPr="00B30B21">
          <w:rPr>
            <w:rFonts w:eastAsiaTheme="minorHAnsi"/>
            <w:szCs w:val="24"/>
            <w:rPrChange w:id="318" w:author="Stephen Baruch" w:date="2019-01-31T12:23:00Z">
              <w:rPr>
                <w:rFonts w:eastAsiaTheme="minorHAnsi"/>
                <w:sz w:val="17"/>
                <w:szCs w:val="17"/>
              </w:rPr>
            </w:rPrChange>
          </w:rPr>
          <w:t xml:space="preserve"> (except No. </w:t>
        </w:r>
        <w:r w:rsidRPr="00B30B21">
          <w:rPr>
            <w:rFonts w:eastAsiaTheme="minorHAnsi"/>
            <w:b/>
            <w:szCs w:val="24"/>
            <w:rPrChange w:id="319" w:author="Stephen Baruch" w:date="2019-01-31T12:33:00Z">
              <w:rPr>
                <w:rFonts w:eastAsiaTheme="minorHAnsi"/>
                <w:sz w:val="17"/>
                <w:szCs w:val="17"/>
              </w:rPr>
            </w:rPrChange>
          </w:rPr>
          <w:t>9.11A</w:t>
        </w:r>
        <w:r w:rsidRPr="00B30B21">
          <w:rPr>
            <w:rFonts w:eastAsiaTheme="minorHAnsi"/>
            <w:szCs w:val="24"/>
            <w:rPrChange w:id="320" w:author="Stephen Baruch" w:date="2019-01-31T12:23:00Z">
              <w:rPr>
                <w:rFonts w:eastAsiaTheme="minorHAnsi"/>
                <w:sz w:val="17"/>
                <w:szCs w:val="17"/>
              </w:rPr>
            </w:rPrChange>
          </w:rPr>
          <w:t xml:space="preserve">) and </w:t>
        </w:r>
        <w:r w:rsidRPr="00B30B21">
          <w:rPr>
            <w:rFonts w:eastAsiaTheme="minorHAnsi"/>
            <w:b/>
            <w:szCs w:val="24"/>
            <w:rPrChange w:id="321" w:author="Stephen Baruch" w:date="2019-01-31T12:33:00Z">
              <w:rPr>
                <w:rFonts w:eastAsiaTheme="minorHAnsi"/>
                <w:sz w:val="17"/>
                <w:szCs w:val="17"/>
              </w:rPr>
            </w:rPrChange>
          </w:rPr>
          <w:t>11</w:t>
        </w:r>
        <w:r w:rsidRPr="00B30B21">
          <w:rPr>
            <w:rFonts w:eastAsiaTheme="minorHAnsi"/>
            <w:szCs w:val="24"/>
            <w:rPrChange w:id="322" w:author="Stephen Baruch" w:date="2019-01-31T12:23:00Z">
              <w:rPr>
                <w:rFonts w:eastAsiaTheme="minorHAnsi"/>
                <w:sz w:val="17"/>
                <w:szCs w:val="17"/>
              </w:rPr>
            </w:rPrChange>
          </w:rPr>
          <w:t xml:space="preserve"> procedures, and to the provisions of No. </w:t>
        </w:r>
        <w:r w:rsidRPr="00B30B21">
          <w:rPr>
            <w:rFonts w:eastAsiaTheme="minorHAnsi"/>
            <w:b/>
            <w:szCs w:val="24"/>
            <w:rPrChange w:id="323" w:author="Stephen Baruch" w:date="2019-01-31T12:33:00Z">
              <w:rPr>
                <w:rFonts w:eastAsiaTheme="minorHAnsi"/>
                <w:sz w:val="17"/>
                <w:szCs w:val="17"/>
              </w:rPr>
            </w:rPrChange>
          </w:rPr>
          <w:t>22.2</w:t>
        </w:r>
      </w:ins>
      <w:ins w:id="324" w:author="Stephen Baruch" w:date="2019-01-31T12:27:00Z">
        <w:r>
          <w:rPr>
            <w:rFonts w:eastAsiaTheme="minorHAnsi"/>
            <w:szCs w:val="24"/>
          </w:rPr>
          <w:t xml:space="preserve"> </w:t>
        </w:r>
      </w:ins>
      <w:ins w:id="325" w:author="Stephen Baruch" w:date="2019-01-31T12:23:00Z">
        <w:r w:rsidRPr="00B30B21">
          <w:rPr>
            <w:rFonts w:eastAsiaTheme="minorHAnsi"/>
            <w:szCs w:val="24"/>
            <w:rPrChange w:id="326" w:author="Stephen Baruch" w:date="2019-01-31T12:23:00Z">
              <w:rPr>
                <w:rFonts w:eastAsiaTheme="minorHAnsi"/>
                <w:sz w:val="17"/>
                <w:szCs w:val="17"/>
              </w:rPr>
            </w:rPrChange>
          </w:rPr>
          <w:t xml:space="preserve">(No. </w:t>
        </w:r>
        <w:r w:rsidRPr="00B30B21">
          <w:rPr>
            <w:rFonts w:eastAsiaTheme="minorHAnsi"/>
            <w:b/>
            <w:szCs w:val="24"/>
            <w:rPrChange w:id="327" w:author="Stephen Baruch" w:date="2019-01-31T12:33:00Z">
              <w:rPr>
                <w:rFonts w:eastAsiaTheme="minorHAnsi"/>
                <w:sz w:val="17"/>
                <w:szCs w:val="17"/>
              </w:rPr>
            </w:rPrChange>
          </w:rPr>
          <w:t>5.535A</w:t>
        </w:r>
        <w:r w:rsidRPr="00B30B21">
          <w:rPr>
            <w:rFonts w:eastAsiaTheme="minorHAnsi"/>
            <w:szCs w:val="24"/>
            <w:rPrChange w:id="328" w:author="Stephen Baruch" w:date="2019-01-31T12:23:00Z">
              <w:rPr>
                <w:rFonts w:eastAsiaTheme="minorHAnsi"/>
                <w:sz w:val="17"/>
                <w:szCs w:val="17"/>
              </w:rPr>
            </w:rPrChange>
          </w:rPr>
          <w:t>);</w:t>
        </w:r>
      </w:ins>
    </w:p>
    <w:p w14:paraId="7F9AC34D" w14:textId="77777777"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329" w:author="Stephen Baruch" w:date="2019-01-31T12:29:00Z"/>
          <w:rFonts w:eastAsiaTheme="minorHAnsi"/>
          <w:szCs w:val="24"/>
        </w:rPr>
      </w:pPr>
      <w:ins w:id="330" w:author="Stephen Baruch" w:date="2019-01-31T12:29:00Z">
        <w:r>
          <w:rPr>
            <w:rFonts w:eastAsiaTheme="minorHAnsi"/>
            <w:i/>
            <w:szCs w:val="24"/>
          </w:rPr>
          <w:t>d</w:t>
        </w:r>
      </w:ins>
      <w:ins w:id="331" w:author="Stephen Baruch" w:date="2019-01-31T12:28:00Z">
        <w:r w:rsidRPr="005F2500">
          <w:rPr>
            <w:rFonts w:eastAsiaTheme="minorHAnsi"/>
            <w:i/>
            <w:szCs w:val="24"/>
          </w:rPr>
          <w:t>)</w:t>
        </w:r>
        <w:r>
          <w:rPr>
            <w:rFonts w:eastAsiaTheme="minorHAnsi"/>
            <w:i/>
            <w:szCs w:val="24"/>
          </w:rPr>
          <w:tab/>
        </w:r>
        <w:r w:rsidRPr="005F2500">
          <w:rPr>
            <w:rFonts w:eastAsiaTheme="minorHAnsi"/>
            <w:szCs w:val="24"/>
          </w:rPr>
          <w:t xml:space="preserve">that </w:t>
        </w:r>
      </w:ins>
      <w:ins w:id="332" w:author="Stephen Baruch" w:date="2019-01-31T12:29:00Z">
        <w:r w:rsidRPr="005F2500">
          <w:rPr>
            <w:rFonts w:eastAsiaTheme="minorHAnsi"/>
            <w:szCs w:val="24"/>
          </w:rPr>
          <w:t>the frequency band 27.5-30 GHz may be used by the fixed-satellite service (Earth</w:t>
        </w:r>
        <w:r>
          <w:rPr>
            <w:rFonts w:eastAsiaTheme="minorHAnsi"/>
            <w:szCs w:val="24"/>
          </w:rPr>
          <w:t>-</w:t>
        </w:r>
        <w:r w:rsidRPr="005F2500">
          <w:rPr>
            <w:rFonts w:eastAsiaTheme="minorHAnsi"/>
            <w:szCs w:val="24"/>
          </w:rPr>
          <w:t xml:space="preserve">to-space) for the provision of feeder links for the broadcasting-satellite service (No. </w:t>
        </w:r>
        <w:r w:rsidRPr="00B30B21">
          <w:rPr>
            <w:rFonts w:eastAsiaTheme="minorHAnsi"/>
            <w:b/>
            <w:szCs w:val="24"/>
            <w:rPrChange w:id="333" w:author="Stephen Baruch" w:date="2019-01-31T12:33:00Z">
              <w:rPr>
                <w:rFonts w:eastAsiaTheme="minorHAnsi"/>
                <w:szCs w:val="24"/>
              </w:rPr>
            </w:rPrChange>
          </w:rPr>
          <w:t>5.539</w:t>
        </w:r>
        <w:r w:rsidRPr="005F2500">
          <w:rPr>
            <w:rFonts w:eastAsiaTheme="minorHAnsi"/>
            <w:szCs w:val="24"/>
          </w:rPr>
          <w:t>);</w:t>
        </w:r>
      </w:ins>
    </w:p>
    <w:p w14:paraId="6F435136" w14:textId="77777777" w:rsidR="00C328AC" w:rsidRPr="00B30B21" w:rsidRDefault="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334" w:author="Stephen Baruch" w:date="2019-01-31T12:23:00Z"/>
          <w:rFonts w:eastAsiaTheme="minorHAnsi"/>
          <w:szCs w:val="24"/>
          <w:rPrChange w:id="335" w:author="Stephen Baruch" w:date="2019-01-31T12:23:00Z">
            <w:rPr>
              <w:ins w:id="336" w:author="Stephen Baruch" w:date="2019-01-31T12:23:00Z"/>
              <w:rFonts w:eastAsiaTheme="minorHAnsi"/>
              <w:sz w:val="17"/>
              <w:szCs w:val="17"/>
            </w:rPr>
          </w:rPrChange>
        </w:rPr>
        <w:pPrChange w:id="337" w:author="Stephen Baruch" w:date="2019-01-31T12:30:00Z">
          <w:pPr>
            <w:tabs>
              <w:tab w:val="clear" w:pos="576"/>
              <w:tab w:val="clear" w:pos="792"/>
              <w:tab w:val="clear" w:pos="1008"/>
              <w:tab w:val="clear" w:pos="1224"/>
              <w:tab w:val="clear" w:pos="1440"/>
            </w:tabs>
            <w:autoSpaceDE w:val="0"/>
            <w:autoSpaceDN w:val="0"/>
            <w:adjustRightInd w:val="0"/>
          </w:pPr>
        </w:pPrChange>
      </w:pPr>
      <w:ins w:id="338" w:author="Stephen Baruch" w:date="2019-01-31T12:29:00Z">
        <w:r>
          <w:rPr>
            <w:rFonts w:eastAsiaTheme="minorHAnsi"/>
            <w:i/>
            <w:szCs w:val="24"/>
          </w:rPr>
          <w:t>e)</w:t>
        </w:r>
        <w:r>
          <w:rPr>
            <w:rFonts w:eastAsiaTheme="minorHAnsi"/>
            <w:i/>
            <w:szCs w:val="24"/>
          </w:rPr>
          <w:tab/>
        </w:r>
        <w:r>
          <w:rPr>
            <w:rFonts w:eastAsiaTheme="minorHAnsi"/>
            <w:szCs w:val="24"/>
          </w:rPr>
          <w:t xml:space="preserve">that </w:t>
        </w:r>
      </w:ins>
      <w:ins w:id="339" w:author="Stephen Baruch" w:date="2019-01-31T12:23:00Z">
        <w:r w:rsidRPr="00B30B21">
          <w:rPr>
            <w:rFonts w:eastAsiaTheme="minorHAnsi"/>
            <w:szCs w:val="24"/>
            <w:rPrChange w:id="340" w:author="Stephen Baruch" w:date="2019-01-31T12:23:00Z">
              <w:rPr>
                <w:rFonts w:eastAsiaTheme="minorHAnsi"/>
                <w:sz w:val="17"/>
                <w:szCs w:val="17"/>
              </w:rPr>
            </w:rPrChange>
          </w:rPr>
          <w:t>feeder links of non-geostationary networks in the mobile-satellite service and</w:t>
        </w:r>
      </w:ins>
    </w:p>
    <w:p w14:paraId="048F88B8" w14:textId="77777777" w:rsidR="00C328AC" w:rsidRPr="00B30B21" w:rsidRDefault="00C328AC" w:rsidP="00C328AC">
      <w:pPr>
        <w:tabs>
          <w:tab w:val="clear" w:pos="576"/>
          <w:tab w:val="clear" w:pos="792"/>
          <w:tab w:val="clear" w:pos="1008"/>
          <w:tab w:val="clear" w:pos="1224"/>
          <w:tab w:val="clear" w:pos="1440"/>
        </w:tabs>
        <w:autoSpaceDE w:val="0"/>
        <w:autoSpaceDN w:val="0"/>
        <w:adjustRightInd w:val="0"/>
        <w:rPr>
          <w:ins w:id="341" w:author="Stephen Baruch" w:date="2019-01-31T12:23:00Z"/>
          <w:rFonts w:eastAsiaTheme="minorHAnsi"/>
          <w:szCs w:val="24"/>
          <w:rPrChange w:id="342" w:author="Stephen Baruch" w:date="2019-01-31T12:23:00Z">
            <w:rPr>
              <w:ins w:id="343" w:author="Stephen Baruch" w:date="2019-01-31T12:23:00Z"/>
              <w:rFonts w:eastAsiaTheme="minorHAnsi"/>
              <w:sz w:val="17"/>
              <w:szCs w:val="17"/>
            </w:rPr>
          </w:rPrChange>
        </w:rPr>
      </w:pPr>
      <w:ins w:id="344" w:author="Stephen Baruch" w:date="2019-01-31T12:23:00Z">
        <w:r w:rsidRPr="00B30B21">
          <w:rPr>
            <w:rFonts w:eastAsiaTheme="minorHAnsi"/>
            <w:szCs w:val="24"/>
            <w:rPrChange w:id="345" w:author="Stephen Baruch" w:date="2019-01-31T12:23:00Z">
              <w:rPr>
                <w:rFonts w:eastAsiaTheme="minorHAnsi"/>
                <w:sz w:val="17"/>
                <w:szCs w:val="17"/>
              </w:rPr>
            </w:rPrChange>
          </w:rPr>
          <w:t>geostationary networks in the fixed-satellite service operating in the frequency band 29.1-29.5 GHz</w:t>
        </w:r>
      </w:ins>
      <w:ins w:id="346" w:author="Stephen Baruch" w:date="2019-01-31T12:30:00Z">
        <w:r>
          <w:rPr>
            <w:rFonts w:eastAsiaTheme="minorHAnsi"/>
            <w:szCs w:val="24"/>
          </w:rPr>
          <w:t xml:space="preserve"> </w:t>
        </w:r>
      </w:ins>
      <w:ins w:id="347" w:author="Stephen Baruch" w:date="2019-01-31T12:23:00Z">
        <w:r w:rsidRPr="00B30B21">
          <w:rPr>
            <w:rFonts w:eastAsiaTheme="minorHAnsi"/>
            <w:szCs w:val="24"/>
            <w:rPrChange w:id="348" w:author="Stephen Baruch" w:date="2019-01-31T12:23:00Z">
              <w:rPr>
                <w:rFonts w:eastAsiaTheme="minorHAnsi"/>
                <w:sz w:val="17"/>
                <w:szCs w:val="17"/>
              </w:rPr>
            </w:rPrChange>
          </w:rPr>
          <w:t>(Earth-to-space) shall employ uplink adaptive power control or other methods of fade compensation,</w:t>
        </w:r>
      </w:ins>
      <w:ins w:id="349" w:author="Stephen Baruch" w:date="2019-01-31T12:30:00Z">
        <w:r>
          <w:rPr>
            <w:rFonts w:eastAsiaTheme="minorHAnsi"/>
            <w:szCs w:val="24"/>
          </w:rPr>
          <w:t xml:space="preserve"> </w:t>
        </w:r>
      </w:ins>
      <w:ins w:id="350" w:author="Stephen Baruch" w:date="2019-01-31T12:23:00Z">
        <w:r w:rsidRPr="00B30B21">
          <w:rPr>
            <w:rFonts w:eastAsiaTheme="minorHAnsi"/>
            <w:szCs w:val="24"/>
            <w:rPrChange w:id="351" w:author="Stephen Baruch" w:date="2019-01-31T12:23:00Z">
              <w:rPr>
                <w:rFonts w:eastAsiaTheme="minorHAnsi"/>
                <w:sz w:val="17"/>
                <w:szCs w:val="17"/>
              </w:rPr>
            </w:rPrChange>
          </w:rPr>
          <w:t>such that the earth station transmissions shall be conducted at the power level required to meet the</w:t>
        </w:r>
      </w:ins>
      <w:ins w:id="352" w:author="Stephen Baruch" w:date="2019-01-31T12:30:00Z">
        <w:r>
          <w:rPr>
            <w:rFonts w:eastAsiaTheme="minorHAnsi"/>
            <w:szCs w:val="24"/>
          </w:rPr>
          <w:t xml:space="preserve"> </w:t>
        </w:r>
      </w:ins>
      <w:ins w:id="353" w:author="Stephen Baruch" w:date="2019-01-31T12:23:00Z">
        <w:r w:rsidRPr="00B30B21">
          <w:rPr>
            <w:rFonts w:eastAsiaTheme="minorHAnsi"/>
            <w:szCs w:val="24"/>
            <w:rPrChange w:id="354" w:author="Stephen Baruch" w:date="2019-01-31T12:23:00Z">
              <w:rPr>
                <w:rFonts w:eastAsiaTheme="minorHAnsi"/>
                <w:sz w:val="17"/>
                <w:szCs w:val="17"/>
              </w:rPr>
            </w:rPrChange>
          </w:rPr>
          <w:t>desired link performance while reducing the level of mutual interference between both networks</w:t>
        </w:r>
      </w:ins>
      <w:ins w:id="355" w:author="Stephen Baruch" w:date="2019-01-31T12:30:00Z">
        <w:r>
          <w:rPr>
            <w:rFonts w:eastAsiaTheme="minorHAnsi"/>
            <w:szCs w:val="24"/>
          </w:rPr>
          <w:t xml:space="preserve"> </w:t>
        </w:r>
      </w:ins>
      <w:ins w:id="356" w:author="Stephen Baruch" w:date="2019-01-31T12:23:00Z">
        <w:r w:rsidRPr="00B30B21">
          <w:rPr>
            <w:rFonts w:eastAsiaTheme="minorHAnsi"/>
            <w:szCs w:val="24"/>
            <w:rPrChange w:id="357" w:author="Stephen Baruch" w:date="2019-01-31T12:23:00Z">
              <w:rPr>
                <w:rFonts w:eastAsiaTheme="minorHAnsi"/>
                <w:sz w:val="17"/>
                <w:szCs w:val="17"/>
              </w:rPr>
            </w:rPrChange>
          </w:rPr>
          <w:t xml:space="preserve">(No. </w:t>
        </w:r>
        <w:r w:rsidRPr="00B30B21">
          <w:rPr>
            <w:rFonts w:eastAsiaTheme="minorHAnsi"/>
            <w:b/>
            <w:szCs w:val="24"/>
            <w:rPrChange w:id="358" w:author="Stephen Baruch" w:date="2019-01-31T12:33:00Z">
              <w:rPr>
                <w:rFonts w:eastAsiaTheme="minorHAnsi"/>
                <w:sz w:val="17"/>
                <w:szCs w:val="17"/>
              </w:rPr>
            </w:rPrChange>
          </w:rPr>
          <w:t>5.541A</w:t>
        </w:r>
        <w:r w:rsidRPr="00B30B21">
          <w:rPr>
            <w:rFonts w:eastAsiaTheme="minorHAnsi"/>
            <w:szCs w:val="24"/>
            <w:rPrChange w:id="359" w:author="Stephen Baruch" w:date="2019-01-31T12:23:00Z">
              <w:rPr>
                <w:rFonts w:eastAsiaTheme="minorHAnsi"/>
                <w:sz w:val="17"/>
                <w:szCs w:val="17"/>
              </w:rPr>
            </w:rPrChange>
          </w:rPr>
          <w:t>);</w:t>
        </w:r>
      </w:ins>
    </w:p>
    <w:p w14:paraId="117CB750" w14:textId="2E744525"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360" w:author="Stephen Baruch" w:date="2019-01-31T12:31:00Z"/>
          <w:rFonts w:eastAsiaTheme="minorHAnsi"/>
          <w:szCs w:val="24"/>
        </w:rPr>
      </w:pPr>
      <w:ins w:id="361" w:author="Stephen Baruch" w:date="2019-01-31T12:30:00Z">
        <w:r w:rsidRPr="00B30B21">
          <w:rPr>
            <w:rFonts w:eastAsiaTheme="minorHAnsi"/>
            <w:i/>
            <w:szCs w:val="24"/>
            <w:rPrChange w:id="362" w:author="Stephen Baruch" w:date="2019-01-31T12:30:00Z">
              <w:rPr>
                <w:rFonts w:eastAsiaTheme="minorHAnsi"/>
                <w:szCs w:val="24"/>
              </w:rPr>
            </w:rPrChange>
          </w:rPr>
          <w:t>f</w:t>
        </w:r>
      </w:ins>
      <w:ins w:id="363" w:author="Stephen Baruch" w:date="2019-01-31T12:23:00Z">
        <w:r w:rsidRPr="00B30B21">
          <w:rPr>
            <w:rFonts w:eastAsiaTheme="minorHAnsi"/>
            <w:i/>
            <w:szCs w:val="24"/>
            <w:rPrChange w:id="364" w:author="Stephen Baruch" w:date="2019-01-31T12:30:00Z">
              <w:rPr>
                <w:rFonts w:eastAsiaTheme="minorHAnsi"/>
                <w:sz w:val="17"/>
                <w:szCs w:val="17"/>
              </w:rPr>
            </w:rPrChange>
          </w:rPr>
          <w:t>)</w:t>
        </w:r>
        <w:r w:rsidRPr="00B30B21">
          <w:rPr>
            <w:rFonts w:eastAsiaTheme="minorHAnsi"/>
            <w:szCs w:val="24"/>
            <w:rPrChange w:id="365" w:author="Stephen Baruch" w:date="2019-01-31T12:23:00Z">
              <w:rPr>
                <w:rFonts w:eastAsiaTheme="minorHAnsi"/>
                <w:sz w:val="17"/>
                <w:szCs w:val="17"/>
              </w:rPr>
            </w:rPrChange>
          </w:rPr>
          <w:t xml:space="preserve"> </w:t>
        </w:r>
      </w:ins>
      <w:ins w:id="366" w:author="Stephen Baruch" w:date="2019-01-31T12:31:00Z">
        <w:r>
          <w:rPr>
            <w:rFonts w:eastAsiaTheme="minorHAnsi"/>
            <w:szCs w:val="24"/>
          </w:rPr>
          <w:tab/>
        </w:r>
        <w:r w:rsidRPr="005F2500">
          <w:rPr>
            <w:rFonts w:eastAsiaTheme="minorHAnsi"/>
            <w:szCs w:val="24"/>
          </w:rPr>
          <w:t xml:space="preserve">that </w:t>
        </w:r>
      </w:ins>
      <w:ins w:id="367" w:author="Stephen Baruch" w:date="2019-01-31T12:23:00Z">
        <w:r w:rsidRPr="00B30B21">
          <w:rPr>
            <w:rFonts w:eastAsiaTheme="minorHAnsi"/>
            <w:szCs w:val="24"/>
            <w:rPrChange w:id="368" w:author="Stephen Baruch" w:date="2019-01-31T12:23:00Z">
              <w:rPr>
                <w:rFonts w:eastAsiaTheme="minorHAnsi"/>
                <w:sz w:val="17"/>
                <w:szCs w:val="17"/>
              </w:rPr>
            </w:rPrChange>
          </w:rPr>
          <w:t>the fixed and mobile services are allocated on a primary basis in the frequency bands</w:t>
        </w:r>
      </w:ins>
      <w:ins w:id="369" w:author="Stephen Baruch" w:date="2019-01-31T12:31:00Z">
        <w:r>
          <w:rPr>
            <w:rFonts w:eastAsiaTheme="minorHAnsi"/>
            <w:szCs w:val="24"/>
          </w:rPr>
          <w:t xml:space="preserve"> </w:t>
        </w:r>
      </w:ins>
      <w:ins w:id="370" w:author="Stephen Baruch" w:date="2019-01-31T12:23:00Z">
        <w:r w:rsidRPr="00B30B21">
          <w:rPr>
            <w:rFonts w:eastAsiaTheme="minorHAnsi"/>
            <w:szCs w:val="24"/>
            <w:rPrChange w:id="371" w:author="Stephen Baruch" w:date="2019-01-31T12:23:00Z">
              <w:rPr>
                <w:rFonts w:eastAsiaTheme="minorHAnsi"/>
                <w:sz w:val="17"/>
                <w:szCs w:val="17"/>
              </w:rPr>
            </w:rPrChange>
          </w:rPr>
          <w:t>27.5-</w:t>
        </w:r>
      </w:ins>
      <w:ins w:id="372" w:author="Stephen Baruch" w:date="2019-02-04T16:15:00Z">
        <w:r w:rsidR="006E6AAD" w:rsidRPr="006E6AAD">
          <w:rPr>
            <w:rFonts w:eastAsiaTheme="minorHAnsi"/>
            <w:szCs w:val="24"/>
            <w:highlight w:val="yellow"/>
            <w:rPrChange w:id="373" w:author="Stephen Baruch" w:date="2019-02-04T16:15:00Z">
              <w:rPr>
                <w:rFonts w:eastAsiaTheme="minorHAnsi"/>
                <w:szCs w:val="24"/>
              </w:rPr>
            </w:rPrChange>
          </w:rPr>
          <w:t>30</w:t>
        </w:r>
      </w:ins>
      <w:ins w:id="374" w:author="Stephen Baruch" w:date="2019-01-31T12:23:00Z">
        <w:r w:rsidRPr="00B30B21">
          <w:rPr>
            <w:rFonts w:eastAsiaTheme="minorHAnsi"/>
            <w:szCs w:val="24"/>
            <w:rPrChange w:id="375" w:author="Stephen Baruch" w:date="2019-01-31T12:23:00Z">
              <w:rPr>
                <w:rFonts w:eastAsiaTheme="minorHAnsi"/>
                <w:sz w:val="17"/>
                <w:szCs w:val="17"/>
              </w:rPr>
            </w:rPrChange>
          </w:rPr>
          <w:t xml:space="preserve"> GHz on a global basis;</w:t>
        </w:r>
      </w:ins>
    </w:p>
    <w:p w14:paraId="2E6E9393" w14:textId="77777777" w:rsidR="00B669C4" w:rsidRDefault="00C328AC" w:rsidP="00B669C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376" w:author="Stephen Baruch" w:date="2019-02-04T16:28:00Z"/>
          <w:i/>
          <w:szCs w:val="24"/>
        </w:rPr>
      </w:pPr>
      <w:ins w:id="377" w:author="Stephen Baruch" w:date="2019-01-31T13:27:00Z">
        <w:r>
          <w:rPr>
            <w:rFonts w:eastAsiaTheme="minorHAnsi"/>
            <w:i/>
            <w:szCs w:val="24"/>
          </w:rPr>
          <w:t>g</w:t>
        </w:r>
      </w:ins>
      <w:ins w:id="378" w:author="Stephen Baruch" w:date="2019-01-31T12:31:00Z">
        <w:r w:rsidRPr="005F2500">
          <w:rPr>
            <w:rFonts w:eastAsiaTheme="minorHAnsi"/>
            <w:i/>
            <w:szCs w:val="24"/>
          </w:rPr>
          <w:t>)</w:t>
        </w:r>
        <w:r>
          <w:rPr>
            <w:rFonts w:eastAsiaTheme="minorHAnsi"/>
            <w:i/>
            <w:szCs w:val="24"/>
          </w:rPr>
          <w:tab/>
        </w:r>
        <w:r w:rsidRPr="005F2500">
          <w:rPr>
            <w:rFonts w:eastAsiaTheme="minorHAnsi"/>
            <w:szCs w:val="24"/>
          </w:rPr>
          <w:t xml:space="preserve">that </w:t>
        </w:r>
      </w:ins>
      <w:ins w:id="379" w:author="Stephen Baruch" w:date="2019-01-31T12:23:00Z">
        <w:r w:rsidRPr="00B30B21">
          <w:rPr>
            <w:rFonts w:eastAsiaTheme="minorHAnsi"/>
            <w:szCs w:val="24"/>
            <w:rPrChange w:id="380" w:author="Stephen Baruch" w:date="2019-01-31T12:23:00Z">
              <w:rPr>
                <w:rFonts w:eastAsiaTheme="minorHAnsi"/>
                <w:sz w:val="17"/>
                <w:szCs w:val="17"/>
              </w:rPr>
            </w:rPrChange>
          </w:rPr>
          <w:t xml:space="preserve">the frequency band 28.5-29.5 GHz (Earth-to-space) </w:t>
        </w:r>
      </w:ins>
      <w:ins w:id="381" w:author="Stephen Baruch" w:date="2019-01-31T13:27:00Z">
        <w:r>
          <w:rPr>
            <w:rFonts w:eastAsiaTheme="minorHAnsi"/>
            <w:szCs w:val="24"/>
          </w:rPr>
          <w:t>is</w:t>
        </w:r>
      </w:ins>
      <w:ins w:id="382" w:author="Stephen Baruch" w:date="2019-01-31T12:23:00Z">
        <w:r w:rsidRPr="00B30B21">
          <w:rPr>
            <w:rFonts w:eastAsiaTheme="minorHAnsi"/>
            <w:szCs w:val="24"/>
            <w:rPrChange w:id="383" w:author="Stephen Baruch" w:date="2019-01-31T12:23:00Z">
              <w:rPr>
                <w:rFonts w:eastAsiaTheme="minorHAnsi"/>
                <w:sz w:val="17"/>
                <w:szCs w:val="17"/>
              </w:rPr>
            </w:rPrChange>
          </w:rPr>
          <w:t xml:space="preserve"> also allocated to the Earth</w:t>
        </w:r>
      </w:ins>
      <w:ins w:id="384" w:author="Stephen Baruch" w:date="2019-01-31T12:32:00Z">
        <w:r>
          <w:rPr>
            <w:rFonts w:eastAsiaTheme="minorHAnsi"/>
            <w:szCs w:val="24"/>
          </w:rPr>
          <w:t xml:space="preserve"> </w:t>
        </w:r>
      </w:ins>
      <w:ins w:id="385" w:author="Stephen Baruch" w:date="2019-01-31T12:23:00Z">
        <w:r w:rsidRPr="00B30B21">
          <w:rPr>
            <w:rFonts w:eastAsiaTheme="minorHAnsi"/>
            <w:szCs w:val="24"/>
            <w:rPrChange w:id="386" w:author="Stephen Baruch" w:date="2019-01-31T12:23:00Z">
              <w:rPr>
                <w:rFonts w:eastAsiaTheme="minorHAnsi"/>
                <w:sz w:val="17"/>
                <w:szCs w:val="17"/>
              </w:rPr>
            </w:rPrChange>
          </w:rPr>
          <w:t>exploration-satellite service on a secondary basis, and no additional constraints should be imposed on</w:t>
        </w:r>
      </w:ins>
      <w:ins w:id="387" w:author="Stephen Baruch" w:date="2019-01-31T12:32:00Z">
        <w:r>
          <w:rPr>
            <w:rFonts w:eastAsiaTheme="minorHAnsi"/>
            <w:szCs w:val="24"/>
          </w:rPr>
          <w:t xml:space="preserve"> </w:t>
        </w:r>
      </w:ins>
      <w:ins w:id="388" w:author="Stephen Baruch" w:date="2019-01-31T12:23:00Z">
        <w:r w:rsidRPr="00B30B21">
          <w:rPr>
            <w:rFonts w:eastAsiaTheme="minorHAnsi"/>
            <w:szCs w:val="24"/>
            <w:rPrChange w:id="389" w:author="Stephen Baruch" w:date="2019-01-31T12:23:00Z">
              <w:rPr>
                <w:rFonts w:eastAsiaTheme="minorHAnsi"/>
                <w:sz w:val="17"/>
                <w:szCs w:val="17"/>
              </w:rPr>
            </w:rPrChange>
          </w:rPr>
          <w:t>the EESS;</w:t>
        </w:r>
      </w:ins>
      <w:ins w:id="390" w:author="Stephen Baruch" w:date="2019-02-04T16:28:00Z">
        <w:r w:rsidR="00B669C4" w:rsidRPr="00B669C4">
          <w:rPr>
            <w:i/>
            <w:szCs w:val="24"/>
          </w:rPr>
          <w:t xml:space="preserve"> </w:t>
        </w:r>
      </w:ins>
    </w:p>
    <w:p w14:paraId="789141F0" w14:textId="766AFB45" w:rsidR="00C328AC" w:rsidRPr="00B669C4" w:rsidRDefault="00B669C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szCs w:val="24"/>
          <w:rPrChange w:id="391" w:author="Stephen Baruch" w:date="2019-02-04T16:29:00Z">
            <w:rPr>
              <w:rFonts w:eastAsia="Times New Roman"/>
              <w:i/>
              <w:szCs w:val="20"/>
              <w:lang w:val="en-GB"/>
            </w:rPr>
          </w:rPrChange>
        </w:rPr>
        <w:pPrChange w:id="392" w:author="Stephen Baruch" w:date="2019-01-31T13:27:00Z">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pPrChange>
      </w:pPr>
      <w:ins w:id="393" w:author="Stephen Baruch" w:date="2019-02-04T16:28:00Z">
        <w:r w:rsidRPr="00B669C4">
          <w:rPr>
            <w:i/>
            <w:szCs w:val="24"/>
            <w:highlight w:val="yellow"/>
            <w:rPrChange w:id="394" w:author="Stephen Baruch" w:date="2019-02-04T16:28:00Z">
              <w:rPr>
                <w:i/>
                <w:szCs w:val="24"/>
              </w:rPr>
            </w:rPrChange>
          </w:rPr>
          <w:t>h)</w:t>
        </w:r>
        <w:r w:rsidRPr="00B669C4">
          <w:rPr>
            <w:i/>
            <w:szCs w:val="24"/>
            <w:highlight w:val="yellow"/>
            <w:rPrChange w:id="395" w:author="Stephen Baruch" w:date="2019-02-04T16:28:00Z">
              <w:rPr>
                <w:i/>
                <w:szCs w:val="24"/>
              </w:rPr>
            </w:rPrChange>
          </w:rPr>
          <w:tab/>
        </w:r>
        <w:r w:rsidRPr="00B669C4">
          <w:rPr>
            <w:szCs w:val="24"/>
            <w:highlight w:val="yellow"/>
            <w:rPrChange w:id="396" w:author="Stephen Baruch" w:date="2019-02-04T16:28:00Z">
              <w:rPr>
                <w:szCs w:val="24"/>
              </w:rPr>
            </w:rPrChange>
          </w:rPr>
          <w:t>that the frequency band 29.5-30 GHz (Earth-to-space) is also allocated to the mobile-satellite service on a primary basis in 29.5-30 GHz in Region 2, on a primary basis in 29.9-30 GHz in Regions 1 and 3, and on a secondary basis in Regions 1 and 3 in 29.5-29.9 GHz,</w:t>
        </w:r>
      </w:ins>
    </w:p>
    <w:p w14:paraId="779B9822" w14:textId="77777777" w:rsidR="00C328AC" w:rsidRPr="008F5441" w:rsidRDefault="00C328AC" w:rsidP="00C328AC">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resolves</w:t>
      </w:r>
      <w:r>
        <w:rPr>
          <w:rFonts w:eastAsia="Times New Roman"/>
          <w:i/>
          <w:szCs w:val="20"/>
          <w:lang w:val="en-GB"/>
        </w:rPr>
        <w:t xml:space="preserve"> to invite ITU-R</w:t>
      </w:r>
    </w:p>
    <w:p w14:paraId="27284B9C" w14:textId="77777777" w:rsidR="00C328AC" w:rsidRPr="005F2500" w:rsidRDefault="00C328AC" w:rsidP="00C328AC">
      <w:pPr>
        <w:tabs>
          <w:tab w:val="clear" w:pos="576"/>
          <w:tab w:val="clear" w:pos="792"/>
          <w:tab w:val="clear" w:pos="1008"/>
          <w:tab w:val="clear" w:pos="1224"/>
          <w:tab w:val="clear" w:pos="1440"/>
        </w:tabs>
        <w:autoSpaceDE w:val="0"/>
        <w:autoSpaceDN w:val="0"/>
        <w:adjustRightInd w:val="0"/>
        <w:rPr>
          <w:ins w:id="397" w:author="Stephen Baruch" w:date="2019-01-31T13:31:00Z"/>
          <w:rFonts w:eastAsiaTheme="minorHAnsi"/>
          <w:szCs w:val="24"/>
        </w:rPr>
      </w:pPr>
      <w:r>
        <w:rPr>
          <w:rFonts w:eastAsia="Times New Roman"/>
          <w:szCs w:val="20"/>
          <w:lang w:val="en-GB"/>
        </w:rPr>
        <w:t>1</w:t>
      </w:r>
      <w:r>
        <w:rPr>
          <w:rFonts w:eastAsia="Times New Roman"/>
          <w:szCs w:val="20"/>
          <w:lang w:val="en-GB"/>
        </w:rPr>
        <w:tab/>
        <w:t xml:space="preserve">to </w:t>
      </w:r>
      <w:ins w:id="398" w:author="Stephen Baruch" w:date="2019-01-31T13:31:00Z">
        <w:r w:rsidRPr="005F2500">
          <w:rPr>
            <w:rFonts w:eastAsiaTheme="minorHAnsi"/>
            <w:szCs w:val="24"/>
          </w:rPr>
          <w:t>study the technical and operational characteristics and user requirements of different</w:t>
        </w:r>
      </w:ins>
    </w:p>
    <w:p w14:paraId="4FE971DE" w14:textId="77777777" w:rsidR="00C328AC" w:rsidRPr="005F2500" w:rsidRDefault="00C328AC" w:rsidP="00C328AC">
      <w:pPr>
        <w:tabs>
          <w:tab w:val="clear" w:pos="576"/>
          <w:tab w:val="clear" w:pos="792"/>
          <w:tab w:val="clear" w:pos="1008"/>
          <w:tab w:val="clear" w:pos="1224"/>
          <w:tab w:val="clear" w:pos="1440"/>
        </w:tabs>
        <w:autoSpaceDE w:val="0"/>
        <w:autoSpaceDN w:val="0"/>
        <w:adjustRightInd w:val="0"/>
        <w:rPr>
          <w:ins w:id="399" w:author="Stephen Baruch" w:date="2019-01-31T13:31:00Z"/>
          <w:rFonts w:eastAsiaTheme="minorHAnsi"/>
          <w:szCs w:val="24"/>
        </w:rPr>
      </w:pPr>
      <w:ins w:id="400" w:author="Stephen Baruch" w:date="2019-01-31T13:31:00Z">
        <w:r w:rsidRPr="005F2500">
          <w:rPr>
            <w:rFonts w:eastAsiaTheme="minorHAnsi"/>
            <w:szCs w:val="24"/>
          </w:rPr>
          <w:t>types of non-GSO space stations that plan transmissions in the Earth-to-space direction to GSO FSS space stations in the frequency band 27.5-30 GHz;</w:t>
        </w:r>
      </w:ins>
    </w:p>
    <w:p w14:paraId="49C23574" w14:textId="77777777"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del w:id="401" w:author="Stephen Baruch" w:date="2019-01-31T13:32:00Z">
        <w:r w:rsidDel="00E251EF">
          <w:rPr>
            <w:rFonts w:eastAsia="Times New Roman"/>
            <w:szCs w:val="20"/>
            <w:lang w:val="en-GB"/>
          </w:rPr>
          <w:delText xml:space="preserve">conduct studies to determine </w:delText>
        </w:r>
        <w:r w:rsidRPr="0000266F" w:rsidDel="00E251EF">
          <w:rPr>
            <w:rFonts w:eastAsia="Times New Roman"/>
            <w:szCs w:val="20"/>
            <w:lang w:val="en-GB"/>
          </w:rPr>
          <w:delText>cases and conditions under which satellite-to-satellite links may be accommodated in the fixed-satellite service</w:delText>
        </w:r>
        <w:r w:rsidDel="00E251EF">
          <w:rPr>
            <w:rFonts w:eastAsia="Times New Roman"/>
            <w:szCs w:val="20"/>
            <w:lang w:val="en-GB"/>
          </w:rPr>
          <w:delText xml:space="preserve"> in the 27.5 – 30 GHz frequency band</w:delText>
        </w:r>
        <w:r w:rsidRPr="0000266F" w:rsidDel="00E251EF">
          <w:rPr>
            <w:rFonts w:eastAsia="Times New Roman"/>
            <w:szCs w:val="20"/>
            <w:lang w:val="en-GB"/>
          </w:rPr>
          <w:delText>, as opposed to the inter-satellite service</w:delText>
        </w:r>
        <w:r w:rsidDel="00E251EF">
          <w:rPr>
            <w:rFonts w:eastAsia="Times New Roman"/>
            <w:szCs w:val="20"/>
            <w:lang w:val="en-GB"/>
          </w:rPr>
          <w:delText xml:space="preserve"> in other frequency bands</w:delText>
        </w:r>
        <w:r w:rsidRPr="0000266F" w:rsidDel="00E251EF">
          <w:rPr>
            <w:rFonts w:eastAsia="Times New Roman"/>
            <w:szCs w:val="20"/>
            <w:lang w:val="en-GB"/>
          </w:rPr>
          <w:delText xml:space="preserve">, taking into account </w:delText>
        </w:r>
        <w:r w:rsidDel="00E251EF">
          <w:rPr>
            <w:rFonts w:eastAsia="Times New Roman"/>
            <w:szCs w:val="20"/>
            <w:lang w:val="en-GB"/>
          </w:rPr>
          <w:delText>the necessary protection</w:delText>
        </w:r>
        <w:r w:rsidRPr="0000266F" w:rsidDel="00E251EF">
          <w:rPr>
            <w:rFonts w:eastAsia="Times New Roman"/>
            <w:szCs w:val="20"/>
            <w:lang w:val="en-GB"/>
          </w:rPr>
          <w:delText xml:space="preserve"> of Earth-to-space and space to-Earth links in the fixed-satellite service</w:delText>
        </w:r>
        <w:r w:rsidDel="00E251EF">
          <w:rPr>
            <w:rFonts w:eastAsia="Times New Roman"/>
            <w:szCs w:val="20"/>
            <w:lang w:val="en-GB"/>
          </w:rPr>
          <w:delText>;</w:delText>
        </w:r>
      </w:del>
    </w:p>
    <w:p w14:paraId="3A897AE2" w14:textId="681E8897" w:rsidR="00C328AC" w:rsidRDefault="00C328AC">
      <w:pPr>
        <w:tabs>
          <w:tab w:val="clear" w:pos="576"/>
          <w:tab w:val="clear" w:pos="792"/>
          <w:tab w:val="clear" w:pos="1008"/>
          <w:tab w:val="clear" w:pos="1224"/>
          <w:tab w:val="clear" w:pos="1440"/>
        </w:tabs>
        <w:autoSpaceDE w:val="0"/>
        <w:autoSpaceDN w:val="0"/>
        <w:adjustRightInd w:val="0"/>
        <w:rPr>
          <w:rFonts w:eastAsia="Times New Roman"/>
          <w:szCs w:val="20"/>
          <w:lang w:val="en-GB"/>
        </w:rPr>
        <w:pPrChange w:id="402" w:author="Stephen Baruch" w:date="2019-01-31T13:34:00Z">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pPrChange>
      </w:pPr>
      <w:r>
        <w:rPr>
          <w:rFonts w:eastAsia="Times New Roman"/>
          <w:szCs w:val="20"/>
          <w:lang w:val="en-GB"/>
        </w:rPr>
        <w:t>2</w:t>
      </w:r>
      <w:r>
        <w:rPr>
          <w:rFonts w:eastAsia="Times New Roman"/>
          <w:szCs w:val="20"/>
          <w:lang w:val="en-GB"/>
        </w:rPr>
        <w:tab/>
        <w:t xml:space="preserve">to </w:t>
      </w:r>
      <w:ins w:id="403" w:author="Stephen Baruch" w:date="2019-01-31T13:32:00Z">
        <w:r w:rsidRPr="005F2500">
          <w:rPr>
            <w:rFonts w:eastAsiaTheme="minorHAnsi"/>
            <w:szCs w:val="24"/>
          </w:rPr>
          <w:t xml:space="preserve">study sharing and compatibility between </w:t>
        </w:r>
        <w:r>
          <w:rPr>
            <w:rFonts w:eastAsiaTheme="minorHAnsi"/>
            <w:szCs w:val="24"/>
          </w:rPr>
          <w:t xml:space="preserve">non-GSO space stations </w:t>
        </w:r>
      </w:ins>
      <w:ins w:id="404" w:author="Stephen Baruch" w:date="2019-01-31T13:33:00Z">
        <w:r>
          <w:rPr>
            <w:rFonts w:eastAsiaTheme="minorHAnsi"/>
            <w:szCs w:val="24"/>
          </w:rPr>
          <w:t xml:space="preserve">transmitting in the Earth-to-space direction to GSO FSS space stations in the frequency band 27.5-30 GHz </w:t>
        </w:r>
      </w:ins>
      <w:ins w:id="405" w:author="Stephen Baruch" w:date="2019-01-31T13:32:00Z">
        <w:r w:rsidRPr="005F2500">
          <w:rPr>
            <w:rFonts w:eastAsiaTheme="minorHAnsi"/>
            <w:szCs w:val="24"/>
          </w:rPr>
          <w:t xml:space="preserve">and current and planned stations of existing services allocated in </w:t>
        </w:r>
      </w:ins>
      <w:ins w:id="406" w:author="Stephen Baruch" w:date="2019-01-31T13:33:00Z">
        <w:r>
          <w:rPr>
            <w:rFonts w:eastAsiaTheme="minorHAnsi"/>
            <w:szCs w:val="24"/>
          </w:rPr>
          <w:t xml:space="preserve">same frequency band </w:t>
        </w:r>
      </w:ins>
      <w:ins w:id="407" w:author="Stephen Baruch" w:date="2019-01-31T13:32:00Z">
        <w:r w:rsidRPr="005F2500">
          <w:rPr>
            <w:rFonts w:eastAsiaTheme="minorHAnsi"/>
            <w:szCs w:val="24"/>
          </w:rPr>
          <w:t>to ensure protection of, and not impose undue</w:t>
        </w:r>
        <w:r>
          <w:rPr>
            <w:rFonts w:eastAsiaTheme="minorHAnsi"/>
            <w:szCs w:val="24"/>
          </w:rPr>
          <w:t xml:space="preserve"> </w:t>
        </w:r>
        <w:r w:rsidRPr="005F2500">
          <w:rPr>
            <w:rFonts w:eastAsiaTheme="minorHAnsi"/>
            <w:szCs w:val="24"/>
          </w:rPr>
          <w:t xml:space="preserve">constraints on, services allocated in those frequency bands, and taking into account </w:t>
        </w:r>
        <w:proofErr w:type="spellStart"/>
        <w:r w:rsidRPr="00E251EF">
          <w:rPr>
            <w:rFonts w:eastAsiaTheme="minorHAnsi"/>
            <w:i/>
            <w:szCs w:val="24"/>
            <w:rPrChange w:id="408" w:author="Stephen Baruch" w:date="2019-01-31T13:34:00Z">
              <w:rPr>
                <w:rFonts w:eastAsiaTheme="minorHAnsi"/>
                <w:szCs w:val="24"/>
              </w:rPr>
            </w:rPrChange>
          </w:rPr>
          <w:t>recognizing</w:t>
        </w:r>
      </w:ins>
      <w:ins w:id="409" w:author="Stephen Baruch" w:date="2019-01-31T13:34:00Z">
        <w:r w:rsidRPr="00E251EF">
          <w:rPr>
            <w:rFonts w:eastAsiaTheme="minorHAnsi"/>
            <w:i/>
            <w:szCs w:val="24"/>
            <w:rPrChange w:id="410" w:author="Stephen Baruch" w:date="2019-01-31T13:34:00Z">
              <w:rPr>
                <w:rFonts w:eastAsiaTheme="minorHAnsi"/>
                <w:szCs w:val="24"/>
              </w:rPr>
            </w:rPrChange>
          </w:rPr>
          <w:t>s</w:t>
        </w:r>
      </w:ins>
      <w:proofErr w:type="spellEnd"/>
      <w:ins w:id="411" w:author="Stephen Baruch" w:date="2019-02-04T16:02:00Z">
        <w:r w:rsidR="002B50E9">
          <w:rPr>
            <w:rFonts w:eastAsiaTheme="minorHAnsi"/>
            <w:i/>
            <w:szCs w:val="24"/>
          </w:rPr>
          <w:t xml:space="preserve"> </w:t>
        </w:r>
        <w:r w:rsidR="002B50E9" w:rsidRPr="002B50E9">
          <w:rPr>
            <w:rFonts w:eastAsiaTheme="minorHAnsi"/>
            <w:i/>
            <w:szCs w:val="24"/>
            <w:highlight w:val="yellow"/>
            <w:rPrChange w:id="412" w:author="Stephen Baruch" w:date="2019-02-04T16:02:00Z">
              <w:rPr>
                <w:rFonts w:eastAsiaTheme="minorHAnsi"/>
                <w:i/>
                <w:szCs w:val="24"/>
              </w:rPr>
            </w:rPrChange>
          </w:rPr>
          <w:t>further</w:t>
        </w:r>
      </w:ins>
      <w:ins w:id="413" w:author="Stephen Baruch" w:date="2019-01-31T13:32:00Z">
        <w:r w:rsidRPr="005F2500">
          <w:rPr>
            <w:rFonts w:eastAsiaTheme="minorHAnsi"/>
            <w:szCs w:val="24"/>
          </w:rPr>
          <w:t xml:space="preserve"> a) to </w:t>
        </w:r>
      </w:ins>
      <w:ins w:id="414" w:author="Stephen Baruch" w:date="2019-02-04T16:29:00Z">
        <w:r w:rsidR="00B669C4" w:rsidRPr="00B669C4">
          <w:rPr>
            <w:rFonts w:eastAsiaTheme="minorHAnsi"/>
            <w:szCs w:val="24"/>
            <w:highlight w:val="yellow"/>
            <w:rPrChange w:id="415" w:author="Stephen Baruch" w:date="2019-02-04T16:29:00Z">
              <w:rPr>
                <w:rFonts w:eastAsiaTheme="minorHAnsi"/>
                <w:szCs w:val="24"/>
              </w:rPr>
            </w:rPrChange>
          </w:rPr>
          <w:t>h</w:t>
        </w:r>
      </w:ins>
      <w:ins w:id="416" w:author="Stephen Baruch" w:date="2019-01-31T13:32:00Z">
        <w:r w:rsidRPr="005F2500">
          <w:rPr>
            <w:rFonts w:eastAsiaTheme="minorHAnsi"/>
            <w:szCs w:val="24"/>
          </w:rPr>
          <w:t>)</w:t>
        </w:r>
      </w:ins>
      <w:del w:id="417" w:author="Stephen Baruch" w:date="2019-01-31T13:35:00Z">
        <w:r w:rsidDel="00E251EF">
          <w:rPr>
            <w:rFonts w:eastAsia="Times New Roman"/>
            <w:szCs w:val="20"/>
            <w:lang w:val="en-GB"/>
          </w:rPr>
          <w:delText xml:space="preserve">consider, when conducting the studies called for in </w:delText>
        </w:r>
        <w:r w:rsidDel="00E251EF">
          <w:rPr>
            <w:rFonts w:eastAsia="Times New Roman"/>
            <w:i/>
            <w:szCs w:val="20"/>
            <w:lang w:val="en-GB"/>
          </w:rPr>
          <w:delText>resolves to invite ITU-R 1</w:delText>
        </w:r>
        <w:r w:rsidDel="00E251EF">
          <w:rPr>
            <w:rFonts w:eastAsia="Times New Roman"/>
            <w:szCs w:val="20"/>
            <w:lang w:val="en-GB"/>
          </w:rPr>
          <w:delText>, cases of satellite-to-satellite links among geostationary satellites, among non-geostationary satellites, and from non-geostationary to geostationary satellites</w:delText>
        </w:r>
      </w:del>
      <w:r>
        <w:rPr>
          <w:rFonts w:eastAsia="Times New Roman"/>
          <w:szCs w:val="20"/>
          <w:lang w:val="en-GB"/>
        </w:rPr>
        <w:t>;</w:t>
      </w:r>
    </w:p>
    <w:p w14:paraId="473BFE7A" w14:textId="77777777" w:rsidR="00C328AC" w:rsidRPr="00E251EF" w:rsidRDefault="00C328AC" w:rsidP="00C328AC">
      <w:pPr>
        <w:tabs>
          <w:tab w:val="clear" w:pos="576"/>
          <w:tab w:val="clear" w:pos="792"/>
          <w:tab w:val="clear" w:pos="1008"/>
          <w:tab w:val="clear" w:pos="1224"/>
          <w:tab w:val="clear" w:pos="1440"/>
        </w:tabs>
        <w:autoSpaceDE w:val="0"/>
        <w:autoSpaceDN w:val="0"/>
        <w:adjustRightInd w:val="0"/>
        <w:rPr>
          <w:ins w:id="418" w:author="Stephen Baruch" w:date="2019-01-31T13:35:00Z"/>
          <w:rFonts w:eastAsiaTheme="minorHAnsi"/>
          <w:szCs w:val="24"/>
          <w:rPrChange w:id="419" w:author="Stephen Baruch" w:date="2019-01-31T13:35:00Z">
            <w:rPr>
              <w:ins w:id="420" w:author="Stephen Baruch" w:date="2019-01-31T13:35:00Z"/>
              <w:rFonts w:eastAsiaTheme="minorHAnsi"/>
              <w:sz w:val="17"/>
              <w:szCs w:val="17"/>
            </w:rPr>
          </w:rPrChange>
        </w:rPr>
      </w:pPr>
      <w:r>
        <w:rPr>
          <w:rFonts w:eastAsia="Times New Roman"/>
          <w:szCs w:val="20"/>
          <w:lang w:val="en-GB"/>
        </w:rPr>
        <w:t>3</w:t>
      </w:r>
      <w:r>
        <w:rPr>
          <w:rFonts w:eastAsia="Times New Roman"/>
          <w:szCs w:val="20"/>
          <w:lang w:val="en-GB"/>
        </w:rPr>
        <w:tab/>
        <w:t xml:space="preserve">to </w:t>
      </w:r>
      <w:ins w:id="421" w:author="Stephen Baruch" w:date="2019-01-31T13:35:00Z">
        <w:r w:rsidRPr="00E251EF">
          <w:rPr>
            <w:rFonts w:eastAsiaTheme="minorHAnsi"/>
            <w:szCs w:val="24"/>
            <w:rPrChange w:id="422" w:author="Stephen Baruch" w:date="2019-01-31T13:35:00Z">
              <w:rPr>
                <w:rFonts w:eastAsiaTheme="minorHAnsi"/>
                <w:sz w:val="17"/>
                <w:szCs w:val="17"/>
              </w:rPr>
            </w:rPrChange>
          </w:rPr>
          <w:t xml:space="preserve">develop, for different types of </w:t>
        </w:r>
      </w:ins>
      <w:ins w:id="423" w:author="Stephen Baruch" w:date="2019-01-31T13:36:00Z">
        <w:r>
          <w:rPr>
            <w:rFonts w:eastAsiaTheme="minorHAnsi"/>
            <w:szCs w:val="24"/>
          </w:rPr>
          <w:t xml:space="preserve">non-GSO space stations </w:t>
        </w:r>
      </w:ins>
      <w:ins w:id="424" w:author="Stephen Baruch" w:date="2019-01-31T13:35:00Z">
        <w:r w:rsidRPr="00E251EF">
          <w:rPr>
            <w:rFonts w:eastAsiaTheme="minorHAnsi"/>
            <w:szCs w:val="24"/>
            <w:rPrChange w:id="425" w:author="Stephen Baruch" w:date="2019-01-31T13:35:00Z">
              <w:rPr>
                <w:rFonts w:eastAsiaTheme="minorHAnsi"/>
                <w:sz w:val="17"/>
                <w:szCs w:val="17"/>
              </w:rPr>
            </w:rPrChange>
          </w:rPr>
          <w:t>and different portions of the</w:t>
        </w:r>
      </w:ins>
    </w:p>
    <w:p w14:paraId="639E6802" w14:textId="77777777" w:rsidR="00C328AC" w:rsidRDefault="00C328AC" w:rsidP="00C328AC">
      <w:pPr>
        <w:tabs>
          <w:tab w:val="clear" w:pos="576"/>
          <w:tab w:val="clear" w:pos="792"/>
          <w:tab w:val="clear" w:pos="1008"/>
          <w:tab w:val="clear" w:pos="1224"/>
          <w:tab w:val="clear" w:pos="1440"/>
        </w:tabs>
        <w:autoSpaceDE w:val="0"/>
        <w:autoSpaceDN w:val="0"/>
        <w:adjustRightInd w:val="0"/>
        <w:rPr>
          <w:ins w:id="426" w:author="Stephen Baruch" w:date="2019-01-31T13:36:00Z"/>
          <w:rFonts w:eastAsiaTheme="minorHAnsi"/>
          <w:szCs w:val="24"/>
        </w:rPr>
      </w:pPr>
      <w:ins w:id="427" w:author="Stephen Baruch" w:date="2019-01-31T13:35:00Z">
        <w:r w:rsidRPr="00E251EF">
          <w:rPr>
            <w:rFonts w:eastAsiaTheme="minorHAnsi"/>
            <w:szCs w:val="24"/>
            <w:rPrChange w:id="428" w:author="Stephen Baruch" w:date="2019-01-31T13:35:00Z">
              <w:rPr>
                <w:rFonts w:eastAsiaTheme="minorHAnsi"/>
                <w:sz w:val="17"/>
                <w:szCs w:val="17"/>
              </w:rPr>
            </w:rPrChange>
          </w:rPr>
          <w:t>frequency bands studied, technical conditions and regulatory provisions for their operation,</w:t>
        </w:r>
      </w:ins>
      <w:ins w:id="429" w:author="Stephen Baruch" w:date="2019-01-31T13:46:00Z">
        <w:r>
          <w:rPr>
            <w:rFonts w:eastAsiaTheme="minorHAnsi"/>
            <w:szCs w:val="24"/>
          </w:rPr>
          <w:t xml:space="preserve"> including new or </w:t>
        </w:r>
      </w:ins>
      <w:ins w:id="430" w:author="Stephen Baruch" w:date="2019-01-31T13:47:00Z">
        <w:r>
          <w:rPr>
            <w:rFonts w:eastAsiaTheme="minorHAnsi"/>
            <w:szCs w:val="24"/>
          </w:rPr>
          <w:t>revised allocations as appropriate,</w:t>
        </w:r>
      </w:ins>
      <w:ins w:id="431" w:author="Stephen Baruch" w:date="2019-01-31T13:35:00Z">
        <w:r w:rsidRPr="00E251EF">
          <w:rPr>
            <w:rFonts w:eastAsiaTheme="minorHAnsi"/>
            <w:szCs w:val="24"/>
            <w:rPrChange w:id="432" w:author="Stephen Baruch" w:date="2019-01-31T13:35:00Z">
              <w:rPr>
                <w:rFonts w:eastAsiaTheme="minorHAnsi"/>
                <w:sz w:val="17"/>
                <w:szCs w:val="17"/>
              </w:rPr>
            </w:rPrChange>
          </w:rPr>
          <w:t xml:space="preserve"> taking</w:t>
        </w:r>
      </w:ins>
      <w:ins w:id="433" w:author="Stephen Baruch" w:date="2019-01-31T13:36:00Z">
        <w:r>
          <w:rPr>
            <w:rFonts w:eastAsiaTheme="minorHAnsi"/>
            <w:szCs w:val="24"/>
          </w:rPr>
          <w:t xml:space="preserve"> </w:t>
        </w:r>
      </w:ins>
      <w:ins w:id="434" w:author="Stephen Baruch" w:date="2019-01-31T13:35:00Z">
        <w:r w:rsidRPr="00E251EF">
          <w:rPr>
            <w:rFonts w:eastAsiaTheme="minorHAnsi"/>
            <w:szCs w:val="24"/>
            <w:rPrChange w:id="435" w:author="Stephen Baruch" w:date="2019-01-31T13:35:00Z">
              <w:rPr>
                <w:rFonts w:eastAsiaTheme="minorHAnsi"/>
                <w:sz w:val="17"/>
                <w:szCs w:val="17"/>
              </w:rPr>
            </w:rPrChange>
          </w:rPr>
          <w:t>into account the results of the studies above</w:t>
        </w:r>
      </w:ins>
      <w:ins w:id="436" w:author="Stephen Baruch" w:date="2019-01-31T13:36:00Z">
        <w:r>
          <w:rPr>
            <w:rFonts w:eastAsiaTheme="minorHAnsi"/>
            <w:szCs w:val="24"/>
          </w:rPr>
          <w:t>;</w:t>
        </w:r>
      </w:ins>
    </w:p>
    <w:p w14:paraId="4F08FED3" w14:textId="77777777" w:rsidR="00C328AC" w:rsidRDefault="00C328AC" w:rsidP="00C328AC">
      <w:pPr>
        <w:tabs>
          <w:tab w:val="clear" w:pos="576"/>
          <w:tab w:val="clear" w:pos="792"/>
          <w:tab w:val="clear" w:pos="1008"/>
          <w:tab w:val="clear" w:pos="1224"/>
          <w:tab w:val="clear" w:pos="1440"/>
        </w:tabs>
        <w:autoSpaceDE w:val="0"/>
        <w:autoSpaceDN w:val="0"/>
        <w:adjustRightInd w:val="0"/>
        <w:rPr>
          <w:ins w:id="437" w:author="Stephen Baruch" w:date="2019-01-31T13:36:00Z"/>
          <w:rFonts w:eastAsiaTheme="minorHAnsi"/>
          <w:szCs w:val="24"/>
        </w:rPr>
      </w:pPr>
    </w:p>
    <w:p w14:paraId="2724C649" w14:textId="77777777" w:rsidR="00C328AC" w:rsidRPr="0000266F" w:rsidDel="00E251EF" w:rsidRDefault="00C328AC">
      <w:pPr>
        <w:tabs>
          <w:tab w:val="clear" w:pos="576"/>
          <w:tab w:val="clear" w:pos="792"/>
          <w:tab w:val="clear" w:pos="1008"/>
          <w:tab w:val="clear" w:pos="1224"/>
          <w:tab w:val="clear" w:pos="1440"/>
        </w:tabs>
        <w:autoSpaceDE w:val="0"/>
        <w:autoSpaceDN w:val="0"/>
        <w:adjustRightInd w:val="0"/>
        <w:rPr>
          <w:del w:id="438" w:author="Stephen Baruch" w:date="2019-01-31T13:36:00Z"/>
          <w:rFonts w:eastAsia="Times New Roman"/>
          <w:szCs w:val="20"/>
          <w:lang w:val="en-GB"/>
        </w:rPr>
        <w:pPrChange w:id="439" w:author="Stephen Baruch" w:date="2019-01-31T13:36:00Z">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pPrChange>
      </w:pPr>
      <w:ins w:id="440" w:author="Stephen Baruch" w:date="2019-01-31T13:36:00Z">
        <w:r>
          <w:rPr>
            <w:rFonts w:eastAsiaTheme="minorHAnsi"/>
            <w:szCs w:val="24"/>
          </w:rPr>
          <w:t>4</w:t>
        </w:r>
        <w:r>
          <w:rPr>
            <w:rFonts w:eastAsiaTheme="minorHAnsi"/>
            <w:szCs w:val="24"/>
          </w:rPr>
          <w:tab/>
          <w:t xml:space="preserve">to </w:t>
        </w:r>
      </w:ins>
      <w:r>
        <w:rPr>
          <w:rFonts w:eastAsia="Times New Roman"/>
          <w:szCs w:val="20"/>
          <w:lang w:val="en-GB"/>
        </w:rPr>
        <w:t>complete these studies by the 2023 World Radiocommunication Conference,</w:t>
      </w:r>
    </w:p>
    <w:p w14:paraId="48D7ABFF" w14:textId="77777777" w:rsidR="00C328AC" w:rsidRDefault="00C328AC">
      <w:pPr>
        <w:tabs>
          <w:tab w:val="clear" w:pos="576"/>
          <w:tab w:val="clear" w:pos="792"/>
          <w:tab w:val="clear" w:pos="1008"/>
          <w:tab w:val="clear" w:pos="1224"/>
          <w:tab w:val="clear" w:pos="1440"/>
        </w:tabs>
        <w:autoSpaceDE w:val="0"/>
        <w:autoSpaceDN w:val="0"/>
        <w:adjustRightInd w:val="0"/>
        <w:rPr>
          <w:rFonts w:eastAsia="Times New Roman"/>
          <w:i/>
          <w:szCs w:val="20"/>
          <w:lang w:val="en-GB"/>
        </w:rPr>
        <w:pPrChange w:id="441" w:author="Stephen Baruch" w:date="2019-01-31T13:36:00Z">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pPrChange>
      </w:pPr>
    </w:p>
    <w:p w14:paraId="14EE286F" w14:textId="77777777" w:rsidR="00C328AC" w:rsidRPr="008F5441" w:rsidRDefault="00C328AC" w:rsidP="00C328AC">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Pr>
          <w:rFonts w:eastAsia="Times New Roman"/>
          <w:i/>
          <w:szCs w:val="20"/>
          <w:lang w:val="en-GB"/>
        </w:rPr>
        <w:t>invites administrations</w:t>
      </w:r>
    </w:p>
    <w:p w14:paraId="0F91F927" w14:textId="77777777"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sz w:val="23"/>
          <w:szCs w:val="23"/>
        </w:rPr>
      </w:pPr>
      <w:r>
        <w:rPr>
          <w:sz w:val="23"/>
          <w:szCs w:val="23"/>
        </w:rPr>
        <w:t>to participate in the studies and to provide input contributions,</w:t>
      </w:r>
    </w:p>
    <w:p w14:paraId="6E1003F0" w14:textId="77777777" w:rsidR="00C328AC" w:rsidRDefault="00C328AC" w:rsidP="00C328AC">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14:paraId="777405EB" w14:textId="77777777" w:rsidR="00C328AC" w:rsidRPr="008F5441" w:rsidRDefault="00C328AC" w:rsidP="00C328AC">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resolves</w:t>
      </w:r>
      <w:r>
        <w:rPr>
          <w:rFonts w:eastAsia="Times New Roman"/>
          <w:i/>
          <w:szCs w:val="20"/>
          <w:lang w:val="en-GB"/>
        </w:rPr>
        <w:t xml:space="preserve"> to invite the 2023 World Radiocommunication Conference</w:t>
      </w:r>
    </w:p>
    <w:p w14:paraId="391412C4" w14:textId="77777777"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to consider the results of the above studies and take necessary regulatory actions, as appropriate.</w:t>
      </w:r>
    </w:p>
    <w:p w14:paraId="5220AF8F" w14:textId="77777777" w:rsidR="00C328AC" w:rsidRDefault="00C328AC" w:rsidP="00C328AC">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14:paraId="4AFBF04B" w14:textId="77777777" w:rsidR="00C328AC" w:rsidRPr="00241F98" w:rsidRDefault="00C328AC" w:rsidP="00C328AC">
      <w:pPr>
        <w:jc w:val="center"/>
      </w:pPr>
      <w:r>
        <w:t>_____________</w:t>
      </w:r>
    </w:p>
    <w:p w14:paraId="0CBE68CB" w14:textId="77777777" w:rsidR="00BB318C" w:rsidRDefault="00BB318C" w:rsidP="00C328AC">
      <w:pPr>
        <w:pStyle w:val="ResNo"/>
      </w:pPr>
    </w:p>
    <w:sectPr w:rsidR="00BB318C" w:rsidSect="00D172EC">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940B7" w14:textId="77777777" w:rsidR="005779F3" w:rsidRDefault="005779F3">
      <w:r>
        <w:separator/>
      </w:r>
    </w:p>
  </w:endnote>
  <w:endnote w:type="continuationSeparator" w:id="0">
    <w:p w14:paraId="1BB43D82" w14:textId="77777777" w:rsidR="005779F3" w:rsidRDefault="00577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9F34C" w14:textId="77777777" w:rsidR="00BB0662" w:rsidRDefault="00BB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17680C" w14:textId="77777777" w:rsidR="00BB0662" w:rsidRDefault="00BB0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2A7A3" w14:textId="77777777" w:rsidR="005779F3" w:rsidRDefault="005779F3">
      <w:r>
        <w:separator/>
      </w:r>
    </w:p>
  </w:footnote>
  <w:footnote w:type="continuationSeparator" w:id="0">
    <w:p w14:paraId="702F43AF" w14:textId="77777777" w:rsidR="005779F3" w:rsidRDefault="00577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1A886" w14:textId="275E7014" w:rsidR="00BB0662" w:rsidRDefault="00BB0662" w:rsidP="009E06B6">
    <w:pPr>
      <w:pStyle w:val="Header"/>
    </w:pPr>
    <w:r>
      <w:t>IWG-</w:t>
    </w:r>
    <w:r w:rsidR="004D4DBD">
      <w:t>4</w:t>
    </w:r>
    <w:r w:rsidR="00F51EF0">
      <w:t>/062r1</w:t>
    </w:r>
    <w:r>
      <w:t xml:space="preserve"> (</w:t>
    </w:r>
    <w:del w:id="442" w:author="Brennan Price" w:date="2019-02-04T10:10:00Z">
      <w:r w:rsidR="004D4DBD" w:rsidDel="00742062">
        <w:delText>31</w:delText>
      </w:r>
      <w:r w:rsidR="00746EF1" w:rsidDel="00742062">
        <w:delText>.</w:delText>
      </w:r>
      <w:r w:rsidR="004D4DBD" w:rsidDel="00742062">
        <w:delText>10</w:delText>
      </w:r>
      <w:r w:rsidR="00746EF1" w:rsidDel="00742062">
        <w:delText>.</w:delText>
      </w:r>
      <w:r w:rsidDel="00742062">
        <w:delText>2018</w:delText>
      </w:r>
    </w:del>
    <w:ins w:id="443" w:author="Brennan Price" w:date="2019-02-04T10:10:00Z">
      <w:r w:rsidR="00742062">
        <w:t>04.02.2019</w:t>
      </w:r>
    </w:ins>
    <w:r w:rsidRPr="009E06B6">
      <w:t>)</w:t>
    </w:r>
  </w:p>
  <w:p w14:paraId="613AD89F" w14:textId="77777777" w:rsidR="00BB0662" w:rsidRPr="009E06B6" w:rsidRDefault="00BB0662" w:rsidP="009E06B6">
    <w:pPr>
      <w:pStyle w:val="Header"/>
    </w:pPr>
    <w:r>
      <w:t xml:space="preserve">Author: </w:t>
    </w:r>
    <w:r w:rsidR="00657A01">
      <w:t>Brennan Price</w:t>
    </w:r>
  </w:p>
  <w:p w14:paraId="29953197" w14:textId="77777777" w:rsidR="00BB0662" w:rsidRDefault="00BB0662" w:rsidP="009E0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815890"/>
    <w:multiLevelType w:val="hybridMultilevel"/>
    <w:tmpl w:val="5B681A98"/>
    <w:lvl w:ilvl="0" w:tplc="BED687E8">
      <w:numFmt w:val="bullet"/>
      <w:lvlText w:val=""/>
      <w:lvlJc w:val="left"/>
      <w:pPr>
        <w:ind w:left="345" w:hanging="360"/>
      </w:pPr>
      <w:rPr>
        <w:rFonts w:ascii="Symbol" w:eastAsia="Times New Roman" w:hAnsi="Symbol"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3"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BD215E"/>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6" w15:restartNumberingAfterBreak="0">
    <w:nsid w:val="776357C1"/>
    <w:multiLevelType w:val="multilevel"/>
    <w:tmpl w:val="CDA6F200"/>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num w:numId="1">
    <w:abstractNumId w:val="1"/>
  </w:num>
  <w:num w:numId="2">
    <w:abstractNumId w:val="4"/>
  </w:num>
  <w:num w:numId="3">
    <w:abstractNumId w:val="3"/>
  </w:num>
  <w:num w:numId="4">
    <w:abstractNumId w:val="0"/>
  </w:num>
  <w:num w:numId="5">
    <w:abstractNumId w:val="2"/>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ennan Price">
    <w15:presenceInfo w15:providerId="None" w15:userId="Brennan Pr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CCF"/>
    <w:rsid w:val="000018B5"/>
    <w:rsid w:val="0000266F"/>
    <w:rsid w:val="000118CC"/>
    <w:rsid w:val="00057154"/>
    <w:rsid w:val="0006441B"/>
    <w:rsid w:val="000832F5"/>
    <w:rsid w:val="00096DB1"/>
    <w:rsid w:val="000A3071"/>
    <w:rsid w:val="000B03A9"/>
    <w:rsid w:val="000B2C92"/>
    <w:rsid w:val="000E7A2C"/>
    <w:rsid w:val="000F17D8"/>
    <w:rsid w:val="000F3B4B"/>
    <w:rsid w:val="00104813"/>
    <w:rsid w:val="00111A49"/>
    <w:rsid w:val="0011732D"/>
    <w:rsid w:val="0012275A"/>
    <w:rsid w:val="001345B4"/>
    <w:rsid w:val="001428C7"/>
    <w:rsid w:val="00145BDB"/>
    <w:rsid w:val="001571C1"/>
    <w:rsid w:val="00180628"/>
    <w:rsid w:val="00181D11"/>
    <w:rsid w:val="00184558"/>
    <w:rsid w:val="001874E2"/>
    <w:rsid w:val="0019752E"/>
    <w:rsid w:val="001C2491"/>
    <w:rsid w:val="001C4C79"/>
    <w:rsid w:val="001D0465"/>
    <w:rsid w:val="001F5540"/>
    <w:rsid w:val="001F657E"/>
    <w:rsid w:val="00200E17"/>
    <w:rsid w:val="00203161"/>
    <w:rsid w:val="00214443"/>
    <w:rsid w:val="00214F1E"/>
    <w:rsid w:val="00222918"/>
    <w:rsid w:val="00231BF8"/>
    <w:rsid w:val="00245849"/>
    <w:rsid w:val="00246219"/>
    <w:rsid w:val="00271477"/>
    <w:rsid w:val="00273CCF"/>
    <w:rsid w:val="00293879"/>
    <w:rsid w:val="002A62AA"/>
    <w:rsid w:val="002B33E6"/>
    <w:rsid w:val="002B4426"/>
    <w:rsid w:val="002B50E9"/>
    <w:rsid w:val="002C055C"/>
    <w:rsid w:val="002C36D7"/>
    <w:rsid w:val="002C3D59"/>
    <w:rsid w:val="002C6425"/>
    <w:rsid w:val="0030510A"/>
    <w:rsid w:val="003265E7"/>
    <w:rsid w:val="003301A1"/>
    <w:rsid w:val="00344EE5"/>
    <w:rsid w:val="003463C2"/>
    <w:rsid w:val="0035048C"/>
    <w:rsid w:val="0036555D"/>
    <w:rsid w:val="003848AB"/>
    <w:rsid w:val="00393BE0"/>
    <w:rsid w:val="00394129"/>
    <w:rsid w:val="00397132"/>
    <w:rsid w:val="003D6B4A"/>
    <w:rsid w:val="003E6089"/>
    <w:rsid w:val="003F0C79"/>
    <w:rsid w:val="003F52CC"/>
    <w:rsid w:val="00422589"/>
    <w:rsid w:val="00435789"/>
    <w:rsid w:val="00441FFE"/>
    <w:rsid w:val="00443F19"/>
    <w:rsid w:val="0045637E"/>
    <w:rsid w:val="00476D47"/>
    <w:rsid w:val="004A5C93"/>
    <w:rsid w:val="004B7CBF"/>
    <w:rsid w:val="004D0CF4"/>
    <w:rsid w:val="004D4DBD"/>
    <w:rsid w:val="004E7F66"/>
    <w:rsid w:val="004F20BA"/>
    <w:rsid w:val="004F6677"/>
    <w:rsid w:val="00502C21"/>
    <w:rsid w:val="00572109"/>
    <w:rsid w:val="00574E9B"/>
    <w:rsid w:val="005779F3"/>
    <w:rsid w:val="005922E4"/>
    <w:rsid w:val="005A644B"/>
    <w:rsid w:val="005D6997"/>
    <w:rsid w:val="005F49EC"/>
    <w:rsid w:val="00606072"/>
    <w:rsid w:val="006179B3"/>
    <w:rsid w:val="0062379E"/>
    <w:rsid w:val="00637651"/>
    <w:rsid w:val="00657A01"/>
    <w:rsid w:val="00670ACF"/>
    <w:rsid w:val="00676129"/>
    <w:rsid w:val="00690A88"/>
    <w:rsid w:val="00690FB5"/>
    <w:rsid w:val="006A5F84"/>
    <w:rsid w:val="006C72B1"/>
    <w:rsid w:val="006E5027"/>
    <w:rsid w:val="006E6AAD"/>
    <w:rsid w:val="00702B57"/>
    <w:rsid w:val="00711531"/>
    <w:rsid w:val="00722232"/>
    <w:rsid w:val="007227C7"/>
    <w:rsid w:val="007228A2"/>
    <w:rsid w:val="00723713"/>
    <w:rsid w:val="007319DC"/>
    <w:rsid w:val="007323EF"/>
    <w:rsid w:val="0073564E"/>
    <w:rsid w:val="00742062"/>
    <w:rsid w:val="00746EF1"/>
    <w:rsid w:val="007726CB"/>
    <w:rsid w:val="007800AD"/>
    <w:rsid w:val="00787B81"/>
    <w:rsid w:val="00795790"/>
    <w:rsid w:val="007A5F77"/>
    <w:rsid w:val="007B3BCB"/>
    <w:rsid w:val="007D3D2B"/>
    <w:rsid w:val="007E349D"/>
    <w:rsid w:val="007F3F33"/>
    <w:rsid w:val="008072C3"/>
    <w:rsid w:val="00830969"/>
    <w:rsid w:val="00835BE9"/>
    <w:rsid w:val="008416E1"/>
    <w:rsid w:val="0084669D"/>
    <w:rsid w:val="0087771B"/>
    <w:rsid w:val="008952AB"/>
    <w:rsid w:val="008A23EF"/>
    <w:rsid w:val="008C3EF5"/>
    <w:rsid w:val="008F5441"/>
    <w:rsid w:val="008F6D86"/>
    <w:rsid w:val="009012B5"/>
    <w:rsid w:val="00910C23"/>
    <w:rsid w:val="0093527E"/>
    <w:rsid w:val="00936B27"/>
    <w:rsid w:val="00966A22"/>
    <w:rsid w:val="009E06B6"/>
    <w:rsid w:val="009E33F4"/>
    <w:rsid w:val="009F10B3"/>
    <w:rsid w:val="009F3549"/>
    <w:rsid w:val="009F6963"/>
    <w:rsid w:val="00A047C6"/>
    <w:rsid w:val="00A41752"/>
    <w:rsid w:val="00AA5451"/>
    <w:rsid w:val="00AB7CFC"/>
    <w:rsid w:val="00AD1918"/>
    <w:rsid w:val="00AF7CAA"/>
    <w:rsid w:val="00B249FC"/>
    <w:rsid w:val="00B30BC8"/>
    <w:rsid w:val="00B5494E"/>
    <w:rsid w:val="00B6286F"/>
    <w:rsid w:val="00B669C4"/>
    <w:rsid w:val="00B7591F"/>
    <w:rsid w:val="00B76E5D"/>
    <w:rsid w:val="00B8382F"/>
    <w:rsid w:val="00BB0662"/>
    <w:rsid w:val="00BB318C"/>
    <w:rsid w:val="00BD017C"/>
    <w:rsid w:val="00BD304F"/>
    <w:rsid w:val="00BE4DC1"/>
    <w:rsid w:val="00BE75FD"/>
    <w:rsid w:val="00BE7E61"/>
    <w:rsid w:val="00C0134E"/>
    <w:rsid w:val="00C2762B"/>
    <w:rsid w:val="00C30E21"/>
    <w:rsid w:val="00C328AC"/>
    <w:rsid w:val="00C46299"/>
    <w:rsid w:val="00C7087E"/>
    <w:rsid w:val="00C920CE"/>
    <w:rsid w:val="00CB6EA2"/>
    <w:rsid w:val="00CC040F"/>
    <w:rsid w:val="00CD5BA1"/>
    <w:rsid w:val="00D06CF1"/>
    <w:rsid w:val="00D172EC"/>
    <w:rsid w:val="00D374A4"/>
    <w:rsid w:val="00D70172"/>
    <w:rsid w:val="00D96C0F"/>
    <w:rsid w:val="00DA02F5"/>
    <w:rsid w:val="00E11F4B"/>
    <w:rsid w:val="00E207CB"/>
    <w:rsid w:val="00E43370"/>
    <w:rsid w:val="00E472D7"/>
    <w:rsid w:val="00EB1FCA"/>
    <w:rsid w:val="00ED33B9"/>
    <w:rsid w:val="00EF2CED"/>
    <w:rsid w:val="00EF473A"/>
    <w:rsid w:val="00F117EB"/>
    <w:rsid w:val="00F175FA"/>
    <w:rsid w:val="00F41774"/>
    <w:rsid w:val="00F51EF0"/>
    <w:rsid w:val="00F66D32"/>
    <w:rsid w:val="00F81474"/>
    <w:rsid w:val="00F94D58"/>
    <w:rsid w:val="00FA3EB5"/>
    <w:rsid w:val="00FC393B"/>
    <w:rsid w:val="00FD31A2"/>
    <w:rsid w:val="00FE2EDF"/>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1E779"/>
  <w15:docId w15:val="{EA432622-4FF6-4F5E-8733-840A4B81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C79"/>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8829889">
      <w:bodyDiv w:val="1"/>
      <w:marLeft w:val="0"/>
      <w:marRight w:val="0"/>
      <w:marTop w:val="0"/>
      <w:marBottom w:val="0"/>
      <w:divBdr>
        <w:top w:val="none" w:sz="0" w:space="0" w:color="auto"/>
        <w:left w:val="none" w:sz="0" w:space="0" w:color="auto"/>
        <w:bottom w:val="none" w:sz="0" w:space="0" w:color="auto"/>
        <w:right w:val="none" w:sz="0" w:space="0" w:color="auto"/>
      </w:divBdr>
    </w:div>
    <w:div w:id="102841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C779D-5E9D-44E2-AB34-16BC138B9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2165</Words>
  <Characters>12344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Mullinix</dc:creator>
  <cp:lastModifiedBy>Brennan Price</cp:lastModifiedBy>
  <cp:revision>2</cp:revision>
  <cp:lastPrinted>2018-09-19T21:19:00Z</cp:lastPrinted>
  <dcterms:created xsi:type="dcterms:W3CDTF">2019-03-04T11:19:00Z</dcterms:created>
  <dcterms:modified xsi:type="dcterms:W3CDTF">2019-03-04T11:19:00Z</dcterms:modified>
</cp:coreProperties>
</file>