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3C68B" w14:textId="77777777" w:rsidR="00273CCF" w:rsidRPr="00162218" w:rsidRDefault="00273CCF" w:rsidP="00273CCF">
      <w:pPr>
        <w:pStyle w:val="Heading1"/>
        <w:jc w:val="center"/>
        <w:rPr>
          <w:szCs w:val="24"/>
          <w:u w:val="none"/>
        </w:rPr>
      </w:pPr>
      <w:r w:rsidRPr="00162218">
        <w:rPr>
          <w:szCs w:val="24"/>
          <w:u w:val="none"/>
        </w:rPr>
        <w:t>UNITED STATES OF AMERICA</w:t>
      </w:r>
    </w:p>
    <w:p w14:paraId="2E0496A4" w14:textId="77777777" w:rsidR="00273CCF" w:rsidRPr="00162218" w:rsidRDefault="00273CCF" w:rsidP="00273CCF">
      <w:pPr>
        <w:jc w:val="center"/>
      </w:pPr>
    </w:p>
    <w:p w14:paraId="0113EABF" w14:textId="77777777" w:rsidR="00273CCF" w:rsidRPr="00162218" w:rsidRDefault="00E11F4B" w:rsidP="00273CCF">
      <w:pPr>
        <w:pStyle w:val="Heading1"/>
        <w:jc w:val="center"/>
        <w:rPr>
          <w:szCs w:val="24"/>
          <w:u w:val="none"/>
        </w:rPr>
      </w:pPr>
      <w:r w:rsidRPr="002A121D">
        <w:rPr>
          <w:b w:val="0"/>
          <w:u w:val="none"/>
        </w:rPr>
        <w:t>PROPOSALS FOR THE WORK OF THE CONFERENCE</w:t>
      </w:r>
    </w:p>
    <w:p w14:paraId="74215AB4" w14:textId="77777777" w:rsidR="00CE4FD8" w:rsidRDefault="00CE4FD8" w:rsidP="00273CCF"/>
    <w:p w14:paraId="3EA1A9DF" w14:textId="77777777" w:rsidR="00CE4FD8" w:rsidRDefault="00CE4FD8" w:rsidP="00273CCF"/>
    <w:p w14:paraId="5AFEA667" w14:textId="77777777" w:rsidR="00273CCF" w:rsidRPr="00162218" w:rsidRDefault="00CE4FD8" w:rsidP="002A121D">
      <w:pPr>
        <w:jc w:val="center"/>
      </w:pPr>
      <w:r>
        <w:t>Agenda item 10</w:t>
      </w:r>
    </w:p>
    <w:tbl>
      <w:tblPr>
        <w:tblpPr w:leftFromText="180" w:rightFromText="180" w:horzAnchor="margin" w:tblpY="-675"/>
        <w:tblW w:w="10035" w:type="dxa"/>
        <w:tblLayout w:type="fixed"/>
        <w:tblLook w:val="04A0" w:firstRow="1" w:lastRow="0" w:firstColumn="1" w:lastColumn="0" w:noHBand="0" w:noVBand="1"/>
      </w:tblPr>
      <w:tblGrid>
        <w:gridCol w:w="10035"/>
      </w:tblGrid>
      <w:tr w:rsidR="00FE02B7" w14:paraId="762CD410" w14:textId="77777777" w:rsidTr="00FE02B7">
        <w:trPr>
          <w:cantSplit/>
          <w:trHeight w:val="23"/>
        </w:trPr>
        <w:tc>
          <w:tcPr>
            <w:tcW w:w="10031" w:type="dxa"/>
            <w:hideMark/>
          </w:tcPr>
          <w:p w14:paraId="7642A7D0" w14:textId="77777777" w:rsidR="00FE02B7" w:rsidRDefault="00FE02B7">
            <w:pPr>
              <w:pStyle w:val="Agendaitem"/>
            </w:pPr>
          </w:p>
        </w:tc>
      </w:tr>
    </w:tbl>
    <w:p w14:paraId="30D0739B" w14:textId="77777777" w:rsidR="00FE02B7" w:rsidRDefault="00FE02B7" w:rsidP="00FE02B7">
      <w:pPr>
        <w:rPr>
          <w:szCs w:val="20"/>
          <w:lang w:val="en-GB"/>
        </w:rPr>
      </w:pPr>
      <w:r>
        <w:t>10</w:t>
      </w:r>
      <w:r>
        <w:rPr>
          <w:b/>
          <w:bCs/>
        </w:rPr>
        <w:tab/>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47EFDCA5" w14:textId="77777777" w:rsidR="00657A01" w:rsidRPr="00162218" w:rsidRDefault="00657A01" w:rsidP="00273CCF">
      <w:pPr>
        <w:rPr>
          <w:bCs/>
        </w:rPr>
      </w:pPr>
    </w:p>
    <w:p w14:paraId="57F08FE4" w14:textId="77777777" w:rsidR="00E11F4B" w:rsidRPr="00162218" w:rsidRDefault="00CB2B0C" w:rsidP="00273CCF">
      <w:r w:rsidRPr="00162218">
        <w:rPr>
          <w:b/>
          <w:bCs/>
        </w:rPr>
        <w:t>Background information</w:t>
      </w:r>
      <w:r w:rsidR="00273CCF" w:rsidRPr="00162218">
        <w:t xml:space="preserve">: </w:t>
      </w:r>
    </w:p>
    <w:p w14:paraId="42CCF186" w14:textId="77777777" w:rsidR="00A713BD" w:rsidRPr="00C72C1B" w:rsidRDefault="00A713BD" w:rsidP="00C64B7B">
      <w:pPr>
        <w:rPr>
          <w:szCs w:val="24"/>
        </w:rPr>
      </w:pPr>
    </w:p>
    <w:p w14:paraId="4B5A7766" w14:textId="723ECBA1" w:rsidR="00B37419" w:rsidRPr="00162218" w:rsidRDefault="00445729" w:rsidP="00F50451">
      <w:pPr>
        <w:tabs>
          <w:tab w:val="left" w:pos="1134"/>
          <w:tab w:val="left" w:pos="1871"/>
          <w:tab w:val="left" w:pos="2268"/>
        </w:tabs>
        <w:overflowPunct w:val="0"/>
        <w:autoSpaceDE w:val="0"/>
        <w:autoSpaceDN w:val="0"/>
        <w:adjustRightInd w:val="0"/>
        <w:spacing w:before="120"/>
        <w:textAlignment w:val="baseline"/>
      </w:pPr>
      <w:r w:rsidRPr="00735998">
        <w:t>The need for s</w:t>
      </w:r>
      <w:r w:rsidR="00B37419" w:rsidRPr="00162218">
        <w:t xml:space="preserve">ervices provided by earth stations </w:t>
      </w:r>
      <w:r>
        <w:t xml:space="preserve">on aircraft </w:t>
      </w:r>
      <w:ins w:id="0" w:author="DeGuzman, Oscar" w:date="2019-03-02T20:45:00Z">
        <w:r w:rsidR="00032EFC">
          <w:t xml:space="preserve">and vessels </w:t>
        </w:r>
      </w:ins>
      <w:r>
        <w:t>communica</w:t>
      </w:r>
      <w:r w:rsidR="00B37419" w:rsidRPr="00162218">
        <w:t xml:space="preserve">ting </w:t>
      </w:r>
      <w:r w:rsidR="00A713BD">
        <w:t>with</w:t>
      </w:r>
      <w:r w:rsidR="00B37419" w:rsidRPr="00162218">
        <w:t xml:space="preserve"> GSO</w:t>
      </w:r>
      <w:r w:rsidR="00A713BD">
        <w:t xml:space="preserve"> </w:t>
      </w:r>
      <w:r>
        <w:t>space stations in the F</w:t>
      </w:r>
      <w:ins w:id="1" w:author="Creeser, Giselle" w:date="2019-02-11T08:18:00Z">
        <w:r w:rsidR="00D3068C">
          <w:t xml:space="preserve">ixed </w:t>
        </w:r>
      </w:ins>
      <w:r>
        <w:t>S</w:t>
      </w:r>
      <w:ins w:id="2" w:author="Creeser, Giselle" w:date="2019-02-11T08:18:00Z">
        <w:r w:rsidR="00D3068C">
          <w:t xml:space="preserve">atellite </w:t>
        </w:r>
      </w:ins>
      <w:r>
        <w:t>S</w:t>
      </w:r>
      <w:ins w:id="3" w:author="Creeser, Giselle" w:date="2019-02-11T08:19:00Z">
        <w:r w:rsidR="00D3068C">
          <w:t>ervice (FSS)</w:t>
        </w:r>
      </w:ins>
      <w:r w:rsidRPr="00162218">
        <w:t xml:space="preserve"> </w:t>
      </w:r>
      <w:r w:rsidR="00B37419" w:rsidRPr="00162218">
        <w:t>continue</w:t>
      </w:r>
      <w:r>
        <w:t>s</w:t>
      </w:r>
      <w:r w:rsidR="00B37419" w:rsidRPr="00162218">
        <w:t xml:space="preserve"> to grow with the increasing demand for </w:t>
      </w:r>
      <w:r>
        <w:t>i</w:t>
      </w:r>
      <w:r w:rsidR="00B37419" w:rsidRPr="00162218">
        <w:t>nternet</w:t>
      </w:r>
      <w:r w:rsidR="002439E9">
        <w:t>-</w:t>
      </w:r>
      <w:r w:rsidR="00B37419" w:rsidRPr="00162218">
        <w:t>based applications for the aviation industry and their passengers.  The a</w:t>
      </w:r>
      <w:r w:rsidR="006A310A">
        <w:t>vailability of the band</w:t>
      </w:r>
      <w:ins w:id="4" w:author="DeGuzman, Oscar" w:date="2019-02-05T16:08:00Z">
        <w:r w:rsidR="00BB6EC8">
          <w:t>s</w:t>
        </w:r>
      </w:ins>
      <w:r w:rsidR="006A310A">
        <w:t xml:space="preserve"> </w:t>
      </w:r>
      <w:ins w:id="5" w:author="DeGuzman, Oscar" w:date="2019-02-05T16:08:00Z">
        <w:r w:rsidR="00BB6EC8">
          <w:t>10.7-10.95 GHz, 11.2-11.45 GHz</w:t>
        </w:r>
      </w:ins>
      <w:ins w:id="6" w:author="DeGuzman, Oscar" w:date="2019-02-05T16:09:00Z">
        <w:r w:rsidR="00BB6EC8">
          <w:t xml:space="preserve">, and </w:t>
        </w:r>
      </w:ins>
      <w:r w:rsidR="006A310A">
        <w:t>12.75-</w:t>
      </w:r>
      <w:r w:rsidR="00B37419" w:rsidRPr="00162218">
        <w:t>13.25 GHz</w:t>
      </w:r>
      <w:r w:rsidR="00844C2C">
        <w:t>,</w:t>
      </w:r>
      <w:r w:rsidR="00B37419" w:rsidRPr="00162218">
        <w:t xml:space="preserve"> allocated to the </w:t>
      </w:r>
      <w:del w:id="7" w:author="Creeser, Giselle" w:date="2019-02-11T08:19:00Z">
        <w:r w:rsidR="00B37419" w:rsidRPr="00162218" w:rsidDel="00D3068C">
          <w:delText>fixed satellite service (</w:delText>
        </w:r>
      </w:del>
      <w:r w:rsidR="00B37419" w:rsidRPr="00162218">
        <w:t>FSS</w:t>
      </w:r>
      <w:del w:id="8" w:author="Creeser, Giselle" w:date="2019-02-11T08:19:00Z">
        <w:r w:rsidR="00B37419" w:rsidRPr="00162218" w:rsidDel="00D3068C">
          <w:delText>)</w:delText>
        </w:r>
      </w:del>
      <w:r w:rsidR="00844C2C">
        <w:t>,</w:t>
      </w:r>
      <w:r w:rsidR="00B37419" w:rsidRPr="00162218">
        <w:t xml:space="preserve"> for the use by </w:t>
      </w:r>
      <w:r w:rsidR="00890B20" w:rsidRPr="00162218">
        <w:t xml:space="preserve">earth stations </w:t>
      </w:r>
      <w:r w:rsidR="00890B20">
        <w:t>on aircraft</w:t>
      </w:r>
      <w:r w:rsidR="00B37419" w:rsidRPr="00162218">
        <w:t xml:space="preserve"> </w:t>
      </w:r>
      <w:ins w:id="9" w:author="DeGuzman, Oscar" w:date="2019-03-02T20:45:00Z">
        <w:r w:rsidR="00032EFC">
          <w:t xml:space="preserve">and vessels </w:t>
        </w:r>
      </w:ins>
      <w:r w:rsidR="0094731B" w:rsidRPr="00162218">
        <w:t xml:space="preserve">would </w:t>
      </w:r>
      <w:r w:rsidR="00B37419" w:rsidRPr="00162218">
        <w:t xml:space="preserve">allow satellite network operators to provide additional capacity for the growing needs in this sector. </w:t>
      </w:r>
    </w:p>
    <w:p w14:paraId="68A35619" w14:textId="77777777" w:rsidR="00D3068C" w:rsidRDefault="00F50451" w:rsidP="00D3068C">
      <w:pPr>
        <w:tabs>
          <w:tab w:val="left" w:pos="1134"/>
          <w:tab w:val="left" w:pos="1871"/>
          <w:tab w:val="left" w:pos="2268"/>
        </w:tabs>
        <w:overflowPunct w:val="0"/>
        <w:autoSpaceDE w:val="0"/>
        <w:autoSpaceDN w:val="0"/>
        <w:adjustRightInd w:val="0"/>
        <w:spacing w:before="120"/>
        <w:textAlignment w:val="baseline"/>
        <w:rPr>
          <w:moveTo w:id="10" w:author="Creeser, Giselle" w:date="2019-02-11T08:20:00Z"/>
        </w:rPr>
      </w:pPr>
      <w:r w:rsidRPr="00162218">
        <w:t xml:space="preserve">The frequency band </w:t>
      </w:r>
      <w:r w:rsidRPr="00162218">
        <w:rPr>
          <w:szCs w:val="24"/>
        </w:rPr>
        <w:t xml:space="preserve">12.75-13.25 GHz is </w:t>
      </w:r>
      <w:del w:id="11" w:author="Creeser, Giselle" w:date="2019-02-11T08:18:00Z">
        <w:r w:rsidRPr="00162218" w:rsidDel="00D3068C">
          <w:rPr>
            <w:szCs w:val="24"/>
          </w:rPr>
          <w:delText>currently</w:delText>
        </w:r>
      </w:del>
      <w:r w:rsidRPr="00162218">
        <w:rPr>
          <w:szCs w:val="24"/>
        </w:rPr>
        <w:t xml:space="preserve"> allocated on a primary basis to the f</w:t>
      </w:r>
      <w:r w:rsidR="00BA492F" w:rsidRPr="00162218">
        <w:rPr>
          <w:szCs w:val="24"/>
        </w:rPr>
        <w:t xml:space="preserve">ixed, </w:t>
      </w:r>
      <w:r w:rsidRPr="00162218">
        <w:rPr>
          <w:szCs w:val="24"/>
        </w:rPr>
        <w:t>fixed-satellite (Earth-to-space)</w:t>
      </w:r>
      <w:r w:rsidRPr="00162218">
        <w:rPr>
          <w:rStyle w:val="FootnoteReference"/>
          <w:szCs w:val="24"/>
        </w:rPr>
        <w:footnoteReference w:id="2"/>
      </w:r>
      <w:r w:rsidR="00BA492F" w:rsidRPr="00162218">
        <w:rPr>
          <w:szCs w:val="24"/>
        </w:rPr>
        <w:t xml:space="preserve">, and mobile </w:t>
      </w:r>
      <w:r w:rsidRPr="00162218">
        <w:rPr>
          <w:szCs w:val="24"/>
        </w:rPr>
        <w:t>services, a</w:t>
      </w:r>
      <w:r w:rsidR="00BA492F" w:rsidRPr="00162218">
        <w:rPr>
          <w:szCs w:val="24"/>
        </w:rPr>
        <w:t>nd on a secondary basis to the S</w:t>
      </w:r>
      <w:r w:rsidRPr="00162218">
        <w:rPr>
          <w:szCs w:val="24"/>
        </w:rPr>
        <w:t>pace research (deep space) (space-to-Earth) services.</w:t>
      </w:r>
      <w:ins w:id="12" w:author="Creeser, Giselle" w:date="2019-02-11T08:17:00Z">
        <w:r w:rsidR="00D3068C">
          <w:rPr>
            <w:szCs w:val="24"/>
          </w:rPr>
          <w:t xml:space="preserve"> </w:t>
        </w:r>
      </w:ins>
      <w:moveToRangeStart w:id="13" w:author="Creeser, Giselle" w:date="2019-02-11T08:20:00Z" w:name="move765640"/>
      <w:moveTo w:id="14" w:author="Creeser, Giselle" w:date="2019-02-11T08:20:00Z">
        <w:r w:rsidR="00D3068C">
          <w:t xml:space="preserve">The frequency bands 10.7-10.95 GHz (space-to-Earth) and 11.2-11.45 GHz (space-to-Earth) are </w:t>
        </w:r>
        <w:del w:id="15" w:author="Creeser, Giselle" w:date="2019-02-11T08:45:00Z">
          <w:r w:rsidR="00D3068C" w:rsidDel="008B0B6B">
            <w:delText xml:space="preserve">currently </w:delText>
          </w:r>
        </w:del>
        <w:r w:rsidR="00D3068C">
          <w:t xml:space="preserve">allocated on </w:t>
        </w:r>
        <w:r w:rsidR="00D3068C" w:rsidRPr="00162218">
          <w:rPr>
            <w:szCs w:val="24"/>
          </w:rPr>
          <w:t>a primary basis to the fixed, fixed-satellite (</w:t>
        </w:r>
        <w:r w:rsidR="00D3068C">
          <w:rPr>
            <w:szCs w:val="24"/>
          </w:rPr>
          <w:t>space-to-Earth</w:t>
        </w:r>
        <w:r w:rsidR="00D3068C" w:rsidRPr="00162218">
          <w:rPr>
            <w:szCs w:val="24"/>
          </w:rPr>
          <w:t>)</w:t>
        </w:r>
        <w:r w:rsidR="00D3068C" w:rsidRPr="00162218">
          <w:rPr>
            <w:rStyle w:val="FootnoteReference"/>
            <w:szCs w:val="24"/>
          </w:rPr>
          <w:footnoteReference w:id="3"/>
        </w:r>
        <w:r w:rsidR="00D3068C" w:rsidRPr="00162218">
          <w:rPr>
            <w:szCs w:val="24"/>
          </w:rPr>
          <w:t>, and mobile services</w:t>
        </w:r>
        <w:r w:rsidR="00D3068C">
          <w:rPr>
            <w:szCs w:val="24"/>
          </w:rPr>
          <w:t xml:space="preserve"> except aeronautical mobile.</w:t>
        </w:r>
      </w:moveTo>
    </w:p>
    <w:moveToRangeEnd w:id="13"/>
    <w:p w14:paraId="5D2AF950" w14:textId="77777777"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rPr>
          <w:szCs w:val="24"/>
        </w:rPr>
      </w:pPr>
    </w:p>
    <w:p w14:paraId="54AB520B" w14:textId="70993C5C" w:rsidR="00D23150" w:rsidRDefault="00D23150" w:rsidP="00D23150">
      <w:pPr>
        <w:tabs>
          <w:tab w:val="left" w:pos="1134"/>
          <w:tab w:val="left" w:pos="1871"/>
          <w:tab w:val="left" w:pos="2268"/>
        </w:tabs>
        <w:overflowPunct w:val="0"/>
        <w:autoSpaceDE w:val="0"/>
        <w:autoSpaceDN w:val="0"/>
        <w:adjustRightInd w:val="0"/>
        <w:spacing w:before="120"/>
        <w:textAlignment w:val="baseline"/>
        <w:rPr>
          <w:moveTo w:id="18" w:author="DeGuzman, Oscar" w:date="2019-02-08T09:03:00Z"/>
        </w:rPr>
      </w:pPr>
      <w:moveToRangeStart w:id="19" w:author="DeGuzman, Oscar" w:date="2019-02-08T09:03:00Z" w:name="move509040"/>
      <w:moveTo w:id="20" w:author="DeGuzman, Oscar" w:date="2019-02-08T09:03:00Z">
        <w:r w:rsidRPr="00162218">
          <w:t xml:space="preserve">Currently, satellite networks operating in this frequency band can provide services </w:t>
        </w:r>
      </w:moveTo>
      <w:ins w:id="21" w:author="DeGuzman, Oscar" w:date="2019-03-02T20:45:00Z">
        <w:r w:rsidR="00032EFC">
          <w:t>with</w:t>
        </w:r>
      </w:ins>
      <w:moveTo w:id="22" w:author="DeGuzman, Oscar" w:date="2019-02-08T09:03:00Z">
        <w:del w:id="23" w:author="DeGuzman, Oscar" w:date="2019-03-02T20:45:00Z">
          <w:r w:rsidRPr="00162218" w:rsidDel="00032EFC">
            <w:delText>to</w:delText>
          </w:r>
        </w:del>
        <w:r w:rsidRPr="00162218">
          <w:t xml:space="preserve"> earth stations </w:t>
        </w:r>
        <w:r>
          <w:t xml:space="preserve">on aircraft </w:t>
        </w:r>
      </w:moveTo>
      <w:ins w:id="24" w:author="DeGuzman, Oscar" w:date="2019-03-02T20:46:00Z">
        <w:r w:rsidR="00032EFC">
          <w:t xml:space="preserve">and vessels </w:t>
        </w:r>
      </w:ins>
      <w:moveTo w:id="25" w:author="DeGuzman, Oscar" w:date="2019-02-08T09:03:00Z">
        <w:r w:rsidRPr="00162218">
          <w:t xml:space="preserve">only under No. </w:t>
        </w:r>
        <w:r w:rsidRPr="00162218">
          <w:rPr>
            <w:b/>
          </w:rPr>
          <w:t>4.4</w:t>
        </w:r>
        <w:r w:rsidRPr="00162218">
          <w:t xml:space="preserve">, which requires the associated </w:t>
        </w:r>
        <w:proofErr w:type="spellStart"/>
        <w:r w:rsidRPr="00162218">
          <w:t>trans</w:t>
        </w:r>
      </w:moveTo>
      <w:ins w:id="26" w:author="DeGuzman, Oscar" w:date="2019-03-02T20:58:00Z">
        <w:r w:rsidR="00F622D2">
          <w:t>ai</w:t>
        </w:r>
      </w:ins>
      <w:moveTo w:id="27" w:author="DeGuzman, Oscar" w:date="2019-02-08T09:03:00Z">
        <w:r w:rsidRPr="00162218">
          <w:t>missions</w:t>
        </w:r>
        <w:proofErr w:type="spellEnd"/>
        <w:r w:rsidRPr="00162218">
          <w:t xml:space="preserve"> not to cause harmful interference to, and not to claim protection from harmful interference caused by, a station operating in accordance with the </w:t>
        </w:r>
        <w:del w:id="28" w:author="Creeser, Giselle" w:date="2019-02-11T08:16:00Z">
          <w:r w:rsidRPr="00063E08" w:rsidDel="00D3068C">
            <w:delText xml:space="preserve">provisions of the Constitution, the Convention, and </w:delText>
          </w:r>
        </w:del>
        <w:proofErr w:type="spellStart"/>
        <w:r w:rsidRPr="00063E08">
          <w:t>the</w:t>
        </w:r>
      </w:moveTo>
      <w:proofErr w:type="spellEnd"/>
      <w:ins w:id="29" w:author="Creeser, Giselle" w:date="2019-02-11T08:16:00Z">
        <w:r w:rsidR="00D3068C" w:rsidRPr="00063E08">
          <w:t xml:space="preserve"> Radio</w:t>
        </w:r>
      </w:ins>
      <w:moveTo w:id="30" w:author="DeGuzman, Oscar" w:date="2019-02-08T09:03:00Z">
        <w:r w:rsidRPr="00063E08">
          <w:t xml:space="preserve"> Regulations.</w:t>
        </w:r>
      </w:moveTo>
    </w:p>
    <w:p w14:paraId="4B7763FC" w14:textId="77777777" w:rsidR="00BB6EC8" w:rsidDel="00D3068C" w:rsidRDefault="00BB6EC8" w:rsidP="00F50451">
      <w:pPr>
        <w:tabs>
          <w:tab w:val="left" w:pos="1134"/>
          <w:tab w:val="left" w:pos="1871"/>
          <w:tab w:val="left" w:pos="2268"/>
        </w:tabs>
        <w:overflowPunct w:val="0"/>
        <w:autoSpaceDE w:val="0"/>
        <w:autoSpaceDN w:val="0"/>
        <w:adjustRightInd w:val="0"/>
        <w:spacing w:before="120"/>
        <w:textAlignment w:val="baseline"/>
        <w:rPr>
          <w:ins w:id="31" w:author="DeGuzman, Oscar" w:date="2019-02-05T16:10:00Z"/>
          <w:moveFrom w:id="32" w:author="Creeser, Giselle" w:date="2019-02-11T08:20:00Z"/>
        </w:rPr>
      </w:pPr>
      <w:moveFromRangeStart w:id="33" w:author="Creeser, Giselle" w:date="2019-02-11T08:20:00Z" w:name="move765640"/>
      <w:moveToRangeEnd w:id="19"/>
      <w:moveFrom w:id="34" w:author="Creeser, Giselle" w:date="2019-02-11T08:20:00Z">
        <w:ins w:id="35" w:author="DeGuzman, Oscar" w:date="2019-02-05T16:10:00Z">
          <w:r w:rsidDel="00D3068C">
            <w:t xml:space="preserve">The frequency bands 10.7-10.95 GHz (space-to-Earth) and 11.2-11.45 GHz (space-to-Earth) are currently allocated on </w:t>
          </w:r>
        </w:ins>
        <w:ins w:id="36" w:author="DeGuzman, Oscar" w:date="2019-02-08T09:01:00Z">
          <w:r w:rsidR="00F03B6C" w:rsidRPr="00162218" w:rsidDel="00D3068C">
            <w:rPr>
              <w:szCs w:val="24"/>
            </w:rPr>
            <w:t>a primary basis to the fixed, fixed-satellite (</w:t>
          </w:r>
          <w:r w:rsidR="00F03B6C" w:rsidDel="00D3068C">
            <w:rPr>
              <w:szCs w:val="24"/>
            </w:rPr>
            <w:t>space-to-Earth</w:t>
          </w:r>
          <w:r w:rsidR="00F03B6C" w:rsidRPr="00162218" w:rsidDel="00D3068C">
            <w:rPr>
              <w:szCs w:val="24"/>
            </w:rPr>
            <w:t>)</w:t>
          </w:r>
          <w:r w:rsidR="00F03B6C" w:rsidRPr="00162218" w:rsidDel="00D3068C">
            <w:rPr>
              <w:rStyle w:val="FootnoteReference"/>
              <w:szCs w:val="24"/>
            </w:rPr>
            <w:footnoteReference w:id="4"/>
          </w:r>
          <w:r w:rsidR="00F03B6C" w:rsidRPr="00162218" w:rsidDel="00D3068C">
            <w:rPr>
              <w:szCs w:val="24"/>
            </w:rPr>
            <w:t>, and mobile services</w:t>
          </w:r>
        </w:ins>
        <w:ins w:id="45" w:author="DeGuzman, Oscar" w:date="2019-02-08T09:03:00Z">
          <w:r w:rsidR="005A20BD" w:rsidDel="00D3068C">
            <w:rPr>
              <w:szCs w:val="24"/>
            </w:rPr>
            <w:t xml:space="preserve"> except aeronautical mobile</w:t>
          </w:r>
        </w:ins>
        <w:ins w:id="46" w:author="DeGuzman, Oscar" w:date="2019-02-08T09:01:00Z">
          <w:r w:rsidR="00F03B6C" w:rsidDel="00D3068C">
            <w:rPr>
              <w:szCs w:val="24"/>
            </w:rPr>
            <w:t>.</w:t>
          </w:r>
        </w:ins>
      </w:moveFrom>
    </w:p>
    <w:p w14:paraId="3E439B48" w14:textId="77777777" w:rsidR="00F50451" w:rsidDel="00D23150" w:rsidRDefault="00F50451" w:rsidP="00F50451">
      <w:pPr>
        <w:tabs>
          <w:tab w:val="left" w:pos="1134"/>
          <w:tab w:val="left" w:pos="1871"/>
          <w:tab w:val="left" w:pos="2268"/>
        </w:tabs>
        <w:overflowPunct w:val="0"/>
        <w:autoSpaceDE w:val="0"/>
        <w:autoSpaceDN w:val="0"/>
        <w:adjustRightInd w:val="0"/>
        <w:spacing w:before="120"/>
        <w:textAlignment w:val="baseline"/>
        <w:rPr>
          <w:moveFrom w:id="47" w:author="DeGuzman, Oscar" w:date="2019-02-08T09:03:00Z"/>
        </w:rPr>
      </w:pPr>
      <w:moveFromRangeStart w:id="48" w:author="DeGuzman, Oscar" w:date="2019-02-08T09:03:00Z" w:name="move509040"/>
      <w:moveFromRangeEnd w:id="33"/>
      <w:moveFrom w:id="49" w:author="DeGuzman, Oscar" w:date="2019-02-08T09:03:00Z">
        <w:r w:rsidRPr="00162218" w:rsidDel="00D23150">
          <w:t xml:space="preserve">Currently, satellite networks operating in this frequency band can provide services to earth stations </w:t>
        </w:r>
        <w:r w:rsidR="00890B20" w:rsidDel="00D23150">
          <w:t xml:space="preserve">on aircraft </w:t>
        </w:r>
        <w:r w:rsidRPr="00162218" w:rsidDel="00D23150">
          <w:t xml:space="preserve">only under No. </w:t>
        </w:r>
        <w:r w:rsidRPr="00162218" w:rsidDel="00D23150">
          <w:rPr>
            <w:b/>
          </w:rPr>
          <w:t>4.4</w:t>
        </w:r>
        <w:r w:rsidRPr="00162218" w:rsidDel="00D23150">
          <w:t xml:space="preserve">, which requires the associated transmissions not to cause harmful interference to, and not to claim protection from harmful interference caused by, a </w:t>
        </w:r>
        <w:r w:rsidRPr="00162218" w:rsidDel="00D23150">
          <w:lastRenderedPageBreak/>
          <w:t xml:space="preserve">station operating </w:t>
        </w:r>
        <w:r w:rsidR="004360DA" w:rsidRPr="00162218" w:rsidDel="00D23150">
          <w:t>in accordance with the provisions of the Constitution, the Convention, and the Regulations</w:t>
        </w:r>
        <w:r w:rsidRPr="00162218" w:rsidDel="00D23150">
          <w:t>.</w:t>
        </w:r>
      </w:moveFrom>
    </w:p>
    <w:moveFromRangeEnd w:id="48"/>
    <w:p w14:paraId="42A8DFBD" w14:textId="3945DF18"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pPr>
      <w:r w:rsidRPr="00162218">
        <w:rPr>
          <w:szCs w:val="24"/>
        </w:rPr>
        <w:t xml:space="preserve">Given the </w:t>
      </w:r>
      <w:r w:rsidR="0023105F">
        <w:rPr>
          <w:szCs w:val="24"/>
        </w:rPr>
        <w:t xml:space="preserve">growing need for connectivity for aviation, </w:t>
      </w:r>
      <w:r w:rsidRPr="00162218">
        <w:rPr>
          <w:szCs w:val="24"/>
        </w:rPr>
        <w:t xml:space="preserve">it is proposed to study the viability of allowing the operation of </w:t>
      </w:r>
      <w:r w:rsidR="00890B20" w:rsidRPr="00162218">
        <w:t xml:space="preserve">earth stations </w:t>
      </w:r>
      <w:r w:rsidR="00890B20">
        <w:t>on aircraft</w:t>
      </w:r>
      <w:r w:rsidR="003C29EB" w:rsidRPr="00162218">
        <w:rPr>
          <w:szCs w:val="24"/>
        </w:rPr>
        <w:t xml:space="preserve"> </w:t>
      </w:r>
      <w:bookmarkStart w:id="50" w:name="_Hlk535485755"/>
      <w:ins w:id="51" w:author="DeGuzman, Oscar" w:date="2019-03-02T20:46:00Z">
        <w:r w:rsidR="00032EFC">
          <w:rPr>
            <w:szCs w:val="24"/>
          </w:rPr>
          <w:t xml:space="preserve">and vessels </w:t>
        </w:r>
      </w:ins>
      <w:r w:rsidR="00A03CE5">
        <w:rPr>
          <w:szCs w:val="24"/>
        </w:rPr>
        <w:t xml:space="preserve">communicating with GSO space stations </w:t>
      </w:r>
      <w:r w:rsidRPr="00162218">
        <w:rPr>
          <w:szCs w:val="24"/>
        </w:rPr>
        <w:t>in the FSS</w:t>
      </w:r>
      <w:bookmarkEnd w:id="50"/>
      <w:r w:rsidRPr="00162218">
        <w:rPr>
          <w:szCs w:val="24"/>
        </w:rPr>
        <w:t xml:space="preserve"> in the </w:t>
      </w:r>
      <w:ins w:id="52" w:author="DeGuzman, Oscar" w:date="2019-02-05T16:12:00Z">
        <w:r w:rsidR="000E2EE2">
          <w:t xml:space="preserve">10.7-10.95 GHz (space-to-Earth), 11.2-11.45 GHz (space-to-Earth), and </w:t>
        </w:r>
      </w:ins>
      <w:r w:rsidRPr="00162218">
        <w:rPr>
          <w:szCs w:val="24"/>
        </w:rPr>
        <w:t>12.75-13.25 GHz (Earth-to-space)</w:t>
      </w:r>
      <w:ins w:id="53" w:author="DeGuzman, Oscar" w:date="2019-02-05T16:09:00Z">
        <w:r w:rsidR="00BB6EC8">
          <w:rPr>
            <w:szCs w:val="24"/>
          </w:rPr>
          <w:t>,</w:t>
        </w:r>
        <w:r w:rsidR="00BB6EC8" w:rsidRPr="00BB6EC8">
          <w:t xml:space="preserve"> </w:t>
        </w:r>
      </w:ins>
      <w:del w:id="54" w:author="DeGuzman, Oscar" w:date="2019-02-05T16:12:00Z">
        <w:r w:rsidRPr="00162218" w:rsidDel="000E2EE2">
          <w:rPr>
            <w:szCs w:val="24"/>
          </w:rPr>
          <w:delText xml:space="preserve"> </w:delText>
        </w:r>
      </w:del>
      <w:r w:rsidRPr="00162218">
        <w:rPr>
          <w:szCs w:val="24"/>
        </w:rPr>
        <w:t>frequency band</w:t>
      </w:r>
      <w:ins w:id="55" w:author="DeGuzman, Oscar" w:date="2019-02-05T16:10:00Z">
        <w:r w:rsidR="00BB6EC8">
          <w:rPr>
            <w:szCs w:val="24"/>
          </w:rPr>
          <w:t>s</w:t>
        </w:r>
      </w:ins>
      <w:r w:rsidRPr="00162218">
        <w:rPr>
          <w:szCs w:val="24"/>
        </w:rPr>
        <w:t>, with the aim of developing regulatory means and associated conditions for this type of application.</w:t>
      </w:r>
    </w:p>
    <w:p w14:paraId="639C338B" w14:textId="77777777" w:rsidR="00214443" w:rsidRPr="00162218" w:rsidRDefault="00214443" w:rsidP="00344EE5">
      <w:pPr>
        <w:jc w:val="both"/>
        <w:rPr>
          <w:szCs w:val="24"/>
        </w:rPr>
      </w:pPr>
    </w:p>
    <w:p w14:paraId="7A724C2F" w14:textId="77777777" w:rsidR="00344EE5" w:rsidRPr="00162218" w:rsidRDefault="00344EE5" w:rsidP="00344EE5">
      <w:pPr>
        <w:jc w:val="both"/>
        <w:rPr>
          <w:szCs w:val="24"/>
        </w:rPr>
      </w:pPr>
      <w:r w:rsidRPr="00162218">
        <w:rPr>
          <w:szCs w:val="24"/>
        </w:rPr>
        <w:br w:type="page"/>
      </w:r>
    </w:p>
    <w:p w14:paraId="0DE1AE79" w14:textId="77777777" w:rsidR="003E2541" w:rsidRPr="00162218" w:rsidRDefault="003E2541" w:rsidP="003E2541">
      <w:pPr>
        <w:pStyle w:val="Headingb"/>
        <w:rPr>
          <w:lang w:val="en-US"/>
        </w:rPr>
      </w:pPr>
      <w:bookmarkStart w:id="56" w:name="_Toc319341089"/>
      <w:bookmarkStart w:id="57" w:name="_Toc319401925"/>
      <w:bookmarkStart w:id="58" w:name="_Toc320520027"/>
      <w:bookmarkStart w:id="59" w:name="_Toc320862128"/>
      <w:bookmarkStart w:id="60" w:name="_Toc320862288"/>
      <w:bookmarkStart w:id="61" w:name="_Toc324918385"/>
      <w:bookmarkStart w:id="62" w:name="_Toc327364588"/>
      <w:r w:rsidRPr="00162218">
        <w:rPr>
          <w:lang w:val="en-US"/>
        </w:rPr>
        <w:lastRenderedPageBreak/>
        <w:t>Proposals</w:t>
      </w:r>
      <w:bookmarkStart w:id="63" w:name="dgohere"/>
      <w:bookmarkEnd w:id="63"/>
    </w:p>
    <w:p w14:paraId="25EF1420" w14:textId="77777777" w:rsidR="003E2541" w:rsidRPr="00162218" w:rsidRDefault="003E2541" w:rsidP="003E2541">
      <w:pPr>
        <w:rPr>
          <w:rFonts w:ascii="Times New Roman Bold" w:hAnsi="Times New Roman Bold" w:cs="Times New Roman Bold"/>
          <w:b/>
          <w:bCs/>
        </w:rPr>
      </w:pPr>
    </w:p>
    <w:p w14:paraId="5FE3E3FE" w14:textId="77777777" w:rsidR="003E2541" w:rsidRPr="00162218" w:rsidRDefault="009A6217" w:rsidP="003E2541">
      <w:pPr>
        <w:pStyle w:val="Headingb"/>
        <w:rPr>
          <w:lang w:val="en-US"/>
        </w:rPr>
      </w:pPr>
      <w:r>
        <w:rPr>
          <w:bCs/>
          <w:lang w:val="en-US"/>
        </w:rPr>
        <w:t>SUP</w:t>
      </w:r>
      <w:r w:rsidR="003E2541" w:rsidRPr="00162218">
        <w:rPr>
          <w:bCs/>
          <w:lang w:val="en-US"/>
        </w:rPr>
        <w:tab/>
      </w:r>
      <w:r w:rsidR="003E2541" w:rsidRPr="00162218">
        <w:rPr>
          <w:rFonts w:ascii="Times New Roman" w:hAnsi="Times New Roman"/>
          <w:b w:val="0"/>
          <w:lang w:val="en-US"/>
        </w:rPr>
        <w:t>USA/10/1</w:t>
      </w:r>
    </w:p>
    <w:p w14:paraId="44AE7558" w14:textId="77777777" w:rsidR="003E2541" w:rsidRPr="00162218" w:rsidRDefault="003E2541" w:rsidP="003E2541">
      <w:pPr>
        <w:pStyle w:val="Headingb"/>
        <w:jc w:val="center"/>
        <w:rPr>
          <w:rFonts w:ascii="Times New Roman" w:hAnsi="Times New Roman"/>
          <w:caps/>
          <w:sz w:val="28"/>
          <w:lang w:val="en-US"/>
        </w:rPr>
      </w:pPr>
      <w:r w:rsidRPr="00162218">
        <w:rPr>
          <w:rFonts w:ascii="Times New Roman" w:hAnsi="Times New Roman"/>
          <w:caps/>
          <w:sz w:val="28"/>
          <w:lang w:val="en-US"/>
        </w:rPr>
        <w:t>RESOLUTION 8</w:t>
      </w:r>
      <w:r w:rsidR="00CE4A0C" w:rsidRPr="00162218">
        <w:rPr>
          <w:rFonts w:ascii="Times New Roman" w:hAnsi="Times New Roman"/>
          <w:caps/>
          <w:sz w:val="28"/>
          <w:lang w:val="en-US"/>
        </w:rPr>
        <w:t>10</w:t>
      </w:r>
      <w:r w:rsidRPr="00162218">
        <w:rPr>
          <w:rFonts w:ascii="Times New Roman" w:hAnsi="Times New Roman"/>
          <w:caps/>
          <w:sz w:val="28"/>
          <w:lang w:val="en-US"/>
        </w:rPr>
        <w:t xml:space="preserve"> (WRC</w:t>
      </w:r>
      <w:r w:rsidRPr="00162218">
        <w:rPr>
          <w:rFonts w:ascii="Times New Roman" w:hAnsi="Times New Roman"/>
          <w:caps/>
          <w:sz w:val="28"/>
          <w:lang w:val="en-US"/>
        </w:rPr>
        <w:noBreakHyphen/>
      </w:r>
      <w:r w:rsidR="000D494D">
        <w:rPr>
          <w:rFonts w:ascii="Times New Roman" w:hAnsi="Times New Roman"/>
          <w:caps/>
          <w:sz w:val="28"/>
          <w:lang w:val="en-US"/>
        </w:rPr>
        <w:t>15</w:t>
      </w:r>
      <w:r w:rsidRPr="00162218">
        <w:rPr>
          <w:rFonts w:ascii="Times New Roman" w:hAnsi="Times New Roman"/>
          <w:caps/>
          <w:sz w:val="28"/>
          <w:lang w:val="en-US"/>
        </w:rPr>
        <w:t>)</w:t>
      </w:r>
      <w:bookmarkEnd w:id="56"/>
      <w:bookmarkEnd w:id="57"/>
      <w:bookmarkEnd w:id="58"/>
      <w:bookmarkEnd w:id="59"/>
      <w:bookmarkEnd w:id="60"/>
      <w:bookmarkEnd w:id="61"/>
      <w:bookmarkEnd w:id="62"/>
    </w:p>
    <w:p w14:paraId="73D88449" w14:textId="77777777" w:rsidR="003E2541" w:rsidRPr="00162218" w:rsidRDefault="000D494D" w:rsidP="003E2541">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rPr>
      </w:pPr>
      <w:bookmarkStart w:id="64" w:name="_Toc319401926"/>
      <w:bookmarkStart w:id="65" w:name="_Toc327364589"/>
      <w:r>
        <w:rPr>
          <w:rFonts w:ascii="Times New Roman Bold" w:hAnsi="Times New Roman Bold"/>
          <w:b/>
          <w:sz w:val="28"/>
        </w:rPr>
        <w:t>Preliminary agenda</w:t>
      </w:r>
      <w:r w:rsidR="003E2541" w:rsidRPr="00162218">
        <w:rPr>
          <w:rFonts w:ascii="Times New Roman Bold" w:hAnsi="Times New Roman Bold"/>
          <w:b/>
          <w:sz w:val="28"/>
        </w:rPr>
        <w:t xml:space="preserve"> for the 20</w:t>
      </w:r>
      <w:r w:rsidR="00CE4A0C" w:rsidRPr="00162218">
        <w:rPr>
          <w:rFonts w:ascii="Times New Roman Bold" w:hAnsi="Times New Roman Bold"/>
          <w:b/>
          <w:sz w:val="28"/>
        </w:rPr>
        <w:t>23</w:t>
      </w:r>
      <w:r w:rsidR="003E2541" w:rsidRPr="00162218">
        <w:rPr>
          <w:rFonts w:ascii="Times New Roman Bold" w:hAnsi="Times New Roman Bold"/>
          <w:b/>
          <w:sz w:val="28"/>
        </w:rPr>
        <w:t xml:space="preserve"> World Radiocommunication Conference</w:t>
      </w:r>
      <w:bookmarkEnd w:id="64"/>
      <w:bookmarkEnd w:id="65"/>
    </w:p>
    <w:p w14:paraId="5457E41F" w14:textId="77777777" w:rsidR="003E2541" w:rsidRDefault="003E2541" w:rsidP="003E2541">
      <w:pPr>
        <w:tabs>
          <w:tab w:val="left" w:pos="1134"/>
          <w:tab w:val="left" w:pos="1871"/>
          <w:tab w:val="left" w:pos="2268"/>
        </w:tabs>
        <w:overflowPunct w:val="0"/>
        <w:autoSpaceDE w:val="0"/>
        <w:autoSpaceDN w:val="0"/>
        <w:adjustRightInd w:val="0"/>
        <w:spacing w:before="280"/>
        <w:jc w:val="both"/>
        <w:textAlignment w:val="baseline"/>
      </w:pPr>
      <w:r w:rsidRPr="00162218">
        <w:t>The World Radiocommunication Conference (</w:t>
      </w:r>
      <w:r w:rsidR="000D494D">
        <w:t>Geneva, 2015</w:t>
      </w:r>
      <w:r w:rsidRPr="00162218">
        <w:t>),</w:t>
      </w:r>
    </w:p>
    <w:p w14:paraId="4AD75FFD" w14:textId="77777777" w:rsidR="0096602F" w:rsidRDefault="0096602F" w:rsidP="0096602F">
      <w:pPr>
        <w:pStyle w:val="Reasons"/>
      </w:pPr>
      <w:r>
        <w:rPr>
          <w:b/>
        </w:rPr>
        <w:t>Reasons:</w:t>
      </w:r>
      <w:r>
        <w:tab/>
        <w:t>This Resolution must be suppressed, as WRC-19 will create a new Resolution that will include the agenda for WRC-23.</w:t>
      </w:r>
    </w:p>
    <w:p w14:paraId="438A47E0" w14:textId="77777777" w:rsidR="0096602F" w:rsidRDefault="0096602F" w:rsidP="0096602F">
      <w:pPr>
        <w:pStyle w:val="Proposal"/>
      </w:pPr>
      <w:r>
        <w:t>ADD</w:t>
      </w:r>
      <w:r>
        <w:tab/>
        <w:t>USA/10(XXX)/2</w:t>
      </w:r>
    </w:p>
    <w:p w14:paraId="2AF4237C" w14:textId="77777777" w:rsidR="0096602F" w:rsidRDefault="0096602F" w:rsidP="0096602F">
      <w:pPr>
        <w:pStyle w:val="ResNo"/>
      </w:pPr>
      <w:r>
        <w:t>Draft New Resolution [USA-2023]</w:t>
      </w:r>
    </w:p>
    <w:p w14:paraId="73020DFB" w14:textId="77777777" w:rsidR="0096602F" w:rsidRDefault="0096602F" w:rsidP="0096602F">
      <w:pPr>
        <w:pStyle w:val="Restitle"/>
      </w:pPr>
      <w:bookmarkStart w:id="66" w:name="_Toc327364587"/>
      <w:bookmarkStart w:id="67" w:name="_Toc319401924"/>
      <w:r>
        <w:t>Agenda for the 2023 World Radiocommunication Conference</w:t>
      </w:r>
      <w:bookmarkEnd w:id="66"/>
      <w:bookmarkEnd w:id="67"/>
    </w:p>
    <w:p w14:paraId="30DF5065" w14:textId="77777777" w:rsidR="0096602F" w:rsidRDefault="0096602F" w:rsidP="0096602F">
      <w:pPr>
        <w:pStyle w:val="Normalaftertitle"/>
      </w:pPr>
      <w:r>
        <w:t>The World Radiocommunication Conference (Geneva, 2015),</w:t>
      </w:r>
    </w:p>
    <w:p w14:paraId="021BF010" w14:textId="77777777" w:rsidR="0096602F" w:rsidRDefault="0096602F" w:rsidP="0096602F">
      <w:pPr>
        <w:pStyle w:val="Call"/>
      </w:pPr>
      <w:r>
        <w:t>considering</w:t>
      </w:r>
    </w:p>
    <w:p w14:paraId="04D5403A" w14:textId="77777777" w:rsidR="0096602F" w:rsidRDefault="0096602F" w:rsidP="0096602F">
      <w:r>
        <w:rPr>
          <w:i/>
          <w:iCs/>
        </w:rPr>
        <w:t>a)</w:t>
      </w:r>
      <w:r>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p>
    <w:p w14:paraId="040D9D36" w14:textId="77777777" w:rsidR="0096602F" w:rsidRDefault="0096602F" w:rsidP="0096602F">
      <w:r>
        <w:rPr>
          <w:i/>
          <w:iCs/>
        </w:rPr>
        <w:t>b)</w:t>
      </w:r>
      <w:r>
        <w:tab/>
        <w:t>Article 13 of the ITU Constitution relating to the competence and scheduling of world radiocommunication conferences and Article 7 of the Convention relating to their agendas;</w:t>
      </w:r>
    </w:p>
    <w:p w14:paraId="1954C434" w14:textId="77777777" w:rsidR="0096602F" w:rsidRDefault="0096602F" w:rsidP="0096602F">
      <w:r>
        <w:rPr>
          <w:i/>
          <w:iCs/>
        </w:rPr>
        <w:t>c)</w:t>
      </w:r>
      <w:r>
        <w:tab/>
        <w:t>the relevant resolutions and recommendations of previous world administrative radio conferences (WARCs) and world radiocommunication conferences (WRCs),</w:t>
      </w:r>
    </w:p>
    <w:p w14:paraId="63F7ADD2" w14:textId="77777777" w:rsidR="0096602F" w:rsidRDefault="0096602F" w:rsidP="0096602F">
      <w:pPr>
        <w:pStyle w:val="Call"/>
      </w:pPr>
      <w:r>
        <w:t>resolves</w:t>
      </w:r>
    </w:p>
    <w:p w14:paraId="2FD44DAC" w14:textId="77777777" w:rsidR="0096602F" w:rsidRDefault="0096602F" w:rsidP="0096602F">
      <w:r>
        <w:t>to recommend to the Council that a world radiocommunication conference be held in 2023 for a maximum period of four weeks, with the following agenda:</w:t>
      </w:r>
    </w:p>
    <w:p w14:paraId="7EB4870A" w14:textId="77777777" w:rsidR="0096602F" w:rsidRDefault="0096602F" w:rsidP="0096602F">
      <w:r>
        <w:t>1</w:t>
      </w:r>
      <w:r>
        <w:tab/>
      </w:r>
      <w:proofErr w:type="gramStart"/>
      <w:r>
        <w:t>on the basis of</w:t>
      </w:r>
      <w:proofErr w:type="gramEnd"/>
      <w:r>
        <w:t xml:space="preserve"> proposals from administrations, taking account of the results of WRC</w:t>
      </w:r>
      <w:r>
        <w:noBreakHyphen/>
        <w:t>15 and the Report of the Conference Preparatory Meeting, and with due regard to the requirements of existing and future services in the bands under consideration, to consider and take appropriate action in respect of the following items:</w:t>
      </w:r>
    </w:p>
    <w:p w14:paraId="6EAD7661" w14:textId="1F868F12" w:rsidR="00C4517A" w:rsidRPr="002439E9" w:rsidRDefault="0096602F" w:rsidP="00C4517A">
      <w:pPr>
        <w:rPr>
          <w:szCs w:val="24"/>
        </w:rPr>
      </w:pPr>
      <w:r w:rsidRPr="00875DA9">
        <w:rPr>
          <w:bCs/>
        </w:rPr>
        <w:t>1.[</w:t>
      </w:r>
      <w:del w:id="68" w:author="DeGuzman, Oscar" w:date="2019-02-05T16:11:00Z">
        <w:r w:rsidRPr="00875DA9" w:rsidDel="00B45E41">
          <w:rPr>
            <w:bCs/>
          </w:rPr>
          <w:delText>XXX</w:delText>
        </w:r>
      </w:del>
      <w:ins w:id="69" w:author="DeGuzman, Oscar" w:date="2019-02-05T16:11:00Z">
        <w:r w:rsidR="00B45E41">
          <w:rPr>
            <w:bCs/>
          </w:rPr>
          <w:t>FSS-</w:t>
        </w:r>
      </w:ins>
      <w:ins w:id="70" w:author="DeGuzman, Oscar" w:date="2019-03-02T20:58:00Z">
        <w:r w:rsidR="00F622D2">
          <w:rPr>
            <w:bCs/>
          </w:rPr>
          <w:t>12.75-13.25 GH</w:t>
        </w:r>
      </w:ins>
      <w:ins w:id="71" w:author="DeGuzman, Oscar" w:date="2019-03-02T20:59:00Z">
        <w:r w:rsidR="00F622D2">
          <w:rPr>
            <w:bCs/>
          </w:rPr>
          <w:t>Z</w:t>
        </w:r>
      </w:ins>
      <w:r w:rsidRPr="00875DA9">
        <w:rPr>
          <w:bCs/>
        </w:rPr>
        <w:t>]</w:t>
      </w:r>
      <w:r w:rsidRPr="00875DA9">
        <w:rPr>
          <w:bCs/>
        </w:rPr>
        <w:tab/>
      </w:r>
      <w:r w:rsidRPr="00875DA9">
        <w:rPr>
          <w:rFonts w:ascii="TimesNewRomanPSMT" w:hAnsi="TimesNewRomanPSMT" w:cs="TimesNewRomanPSMT"/>
          <w:szCs w:val="24"/>
        </w:rPr>
        <w:t xml:space="preserve">to consider, on the basis of ITU-R studies in accordance with Resolution </w:t>
      </w:r>
      <w:r w:rsidRPr="00E71539">
        <w:rPr>
          <w:rFonts w:ascii="TimesNewRomanPSMT" w:hAnsi="TimesNewRomanPSMT" w:cs="TimesNewRomanPSMT"/>
          <w:b/>
          <w:szCs w:val="24"/>
        </w:rPr>
        <w:t>[USA/10/</w:t>
      </w:r>
      <w:r w:rsidR="00875DA9" w:rsidRPr="002A121D">
        <w:rPr>
          <w:rFonts w:ascii="TimesNewRomanPSMT" w:hAnsi="TimesNewRomanPSMT" w:cs="TimesNewRomanPSMT"/>
          <w:b/>
          <w:szCs w:val="24"/>
        </w:rPr>
        <w:t>FSS 12.75-13.25 GHZ</w:t>
      </w:r>
      <w:r w:rsidRPr="00875DA9">
        <w:rPr>
          <w:rFonts w:ascii="TimesNewRomanPSMT" w:hAnsi="TimesNewRomanPSMT" w:cs="TimesNewRomanPSMT"/>
          <w:b/>
          <w:szCs w:val="24"/>
        </w:rPr>
        <w:t>] (WRC-19)</w:t>
      </w:r>
      <w:r w:rsidRPr="00875DA9">
        <w:rPr>
          <w:rFonts w:ascii="TimesNewRomanPSMT" w:hAnsi="TimesNewRomanPSMT" w:cs="TimesNewRomanPSMT"/>
          <w:szCs w:val="24"/>
        </w:rPr>
        <w:t xml:space="preserve">, appropriate regulatory </w:t>
      </w:r>
      <w:del w:id="72" w:author="Creeser, Giselle" w:date="2019-02-11T08:46:00Z">
        <w:r w:rsidRPr="00875DA9" w:rsidDel="008B0B6B">
          <w:rPr>
            <w:rFonts w:ascii="TimesNewRomanPSMT" w:hAnsi="TimesNewRomanPSMT" w:cs="TimesNewRomanPSMT"/>
            <w:szCs w:val="24"/>
          </w:rPr>
          <w:delText>actions</w:delText>
        </w:r>
      </w:del>
      <w:ins w:id="73" w:author="Creeser, Giselle" w:date="2019-02-11T08:46:00Z">
        <w:r w:rsidR="008B0B6B">
          <w:rPr>
            <w:rFonts w:ascii="TimesNewRomanPSMT" w:hAnsi="TimesNewRomanPSMT" w:cs="TimesNewRomanPSMT"/>
            <w:szCs w:val="24"/>
          </w:rPr>
          <w:t>and technical provisions for</w:t>
        </w:r>
      </w:ins>
      <w:del w:id="74" w:author="Creeser, Giselle" w:date="2019-02-11T08:46:00Z">
        <w:r w:rsidRPr="00875DA9" w:rsidDel="008B0B6B">
          <w:rPr>
            <w:rFonts w:ascii="TimesNewRomanPSMT" w:hAnsi="TimesNewRomanPSMT" w:cs="TimesNewRomanPSMT"/>
            <w:szCs w:val="24"/>
          </w:rPr>
          <w:delText xml:space="preserve">, </w:delText>
        </w:r>
      </w:del>
      <w:bookmarkStart w:id="75" w:name="_Hlk535313265"/>
      <w:ins w:id="76" w:author="Creeser, Giselle" w:date="2019-02-11T08:47:00Z">
        <w:r w:rsidR="008B0B6B">
          <w:rPr>
            <w:rFonts w:ascii="TimesNewRomanPSMT" w:hAnsi="TimesNewRomanPSMT" w:cs="TimesNewRomanPSMT"/>
            <w:szCs w:val="24"/>
          </w:rPr>
          <w:t xml:space="preserve"> </w:t>
        </w:r>
      </w:ins>
      <w:r w:rsidR="001F6AF8">
        <w:rPr>
          <w:szCs w:val="24"/>
        </w:rPr>
        <w:t xml:space="preserve">the use </w:t>
      </w:r>
      <w:r w:rsidR="003E2541" w:rsidRPr="00162218">
        <w:rPr>
          <w:szCs w:val="24"/>
        </w:rPr>
        <w:t>of</w:t>
      </w:r>
      <w:r w:rsidR="001F6AF8">
        <w:rPr>
          <w:szCs w:val="24"/>
        </w:rPr>
        <w:t xml:space="preserve"> the frequency band</w:t>
      </w:r>
      <w:ins w:id="77" w:author="DeGuzman, Oscar" w:date="2019-02-05T16:11:00Z">
        <w:r w:rsidR="00B45E41">
          <w:rPr>
            <w:szCs w:val="24"/>
          </w:rPr>
          <w:t>s</w:t>
        </w:r>
      </w:ins>
      <w:r w:rsidR="001F6AF8">
        <w:rPr>
          <w:szCs w:val="24"/>
        </w:rPr>
        <w:t xml:space="preserve"> </w:t>
      </w:r>
      <w:ins w:id="78" w:author="DeGuzman, Oscar" w:date="2019-02-05T16:13:00Z">
        <w:r w:rsidR="009C0E6C">
          <w:t xml:space="preserve">10.7-10.95 GHz (space-to-Earth), 11.2-11.45 GHz (space-to-Earth), and </w:t>
        </w:r>
      </w:ins>
      <w:r w:rsidR="001F6AF8" w:rsidRPr="00162218">
        <w:rPr>
          <w:szCs w:val="24"/>
        </w:rPr>
        <w:t>12.75-13.25 GHz (Earth-to-space)</w:t>
      </w:r>
      <w:ins w:id="79" w:author="DeGuzman, Oscar" w:date="2019-02-05T16:11:00Z">
        <w:r w:rsidR="00B45E41">
          <w:rPr>
            <w:szCs w:val="24"/>
          </w:rPr>
          <w:t xml:space="preserve">, </w:t>
        </w:r>
      </w:ins>
      <w:del w:id="80" w:author="DeGuzman, Oscar" w:date="2019-02-05T16:13:00Z">
        <w:r w:rsidR="001F6AF8" w:rsidRPr="00671E7A" w:rsidDel="009C0E6C">
          <w:rPr>
            <w:szCs w:val="24"/>
          </w:rPr>
          <w:delText xml:space="preserve"> </w:delText>
        </w:r>
      </w:del>
      <w:r w:rsidR="001F6AF8">
        <w:rPr>
          <w:szCs w:val="24"/>
        </w:rPr>
        <w:t xml:space="preserve">by earth stations on aircraft </w:t>
      </w:r>
      <w:ins w:id="81" w:author="DeGuzman, Oscar" w:date="2019-03-02T20:59:00Z">
        <w:r w:rsidR="00F622D2">
          <w:rPr>
            <w:szCs w:val="24"/>
          </w:rPr>
          <w:t xml:space="preserve">and vessels </w:t>
        </w:r>
      </w:ins>
      <w:r w:rsidR="001F6AF8">
        <w:rPr>
          <w:szCs w:val="24"/>
        </w:rPr>
        <w:t>communicating with geostationary space stations in the fixed-satellite service</w:t>
      </w:r>
      <w:bookmarkEnd w:id="75"/>
      <w:r w:rsidR="002439E9">
        <w:rPr>
          <w:szCs w:val="24"/>
        </w:rPr>
        <w:t>;</w:t>
      </w:r>
    </w:p>
    <w:p w14:paraId="0FA348E0" w14:textId="77777777" w:rsidR="00C4517A" w:rsidRDefault="00C4517A" w:rsidP="00C4517A"/>
    <w:p w14:paraId="062F6091" w14:textId="77777777" w:rsidR="00C4517A" w:rsidRDefault="00C4517A" w:rsidP="00C4517A">
      <w:pPr>
        <w:pStyle w:val="Call"/>
      </w:pPr>
      <w:r>
        <w:t>resolves further</w:t>
      </w:r>
    </w:p>
    <w:p w14:paraId="62984E13" w14:textId="77777777" w:rsidR="00C4517A" w:rsidRDefault="00C4517A" w:rsidP="00C4517A">
      <w:r>
        <w:t>to activate the Conference Preparatory Meeting,</w:t>
      </w:r>
    </w:p>
    <w:p w14:paraId="07F81FF9" w14:textId="77777777" w:rsidR="00C4517A" w:rsidRDefault="00C4517A" w:rsidP="00C4517A">
      <w:pPr>
        <w:pStyle w:val="Call"/>
      </w:pPr>
      <w:r>
        <w:lastRenderedPageBreak/>
        <w:t>invites the Council</w:t>
      </w:r>
    </w:p>
    <w:p w14:paraId="54EF4A9A" w14:textId="77777777" w:rsidR="00C4517A" w:rsidRDefault="00C4517A" w:rsidP="00C4517A">
      <w:r>
        <w:t>to finalize the agenda and arrange for the convening of WRC</w:t>
      </w:r>
      <w:r>
        <w:noBreakHyphen/>
        <w:t>23, and to initiate as soon as possible the necessary consultations with Member States,</w:t>
      </w:r>
    </w:p>
    <w:p w14:paraId="7B0DEA28" w14:textId="77777777" w:rsidR="00C4517A" w:rsidRDefault="00C4517A" w:rsidP="00C4517A">
      <w:pPr>
        <w:pStyle w:val="Call"/>
      </w:pPr>
      <w:r>
        <w:t>instructs the Director of the Radiocommunication Bureau</w:t>
      </w:r>
    </w:p>
    <w:p w14:paraId="5FDCF62B" w14:textId="77777777" w:rsidR="00C4517A" w:rsidRDefault="00C4517A" w:rsidP="00C4517A">
      <w:r>
        <w:t>to make the necessary arrangements to convene meetings of the Conference Preparatory Meeting and to prepare a report to WRC</w:t>
      </w:r>
      <w:r>
        <w:noBreakHyphen/>
        <w:t>23,</w:t>
      </w:r>
    </w:p>
    <w:p w14:paraId="3ADCB05B" w14:textId="77777777" w:rsidR="00C4517A" w:rsidRDefault="00C4517A" w:rsidP="00C4517A">
      <w:pPr>
        <w:pStyle w:val="Call"/>
      </w:pPr>
      <w:r>
        <w:t>instructs the Secretary-General</w:t>
      </w:r>
    </w:p>
    <w:p w14:paraId="3F6659A4" w14:textId="77777777" w:rsidR="00C4517A" w:rsidRDefault="00C4517A" w:rsidP="00C4517A">
      <w:r>
        <w:t>to communicate this Resolution to international and regional organizations concerned.</w:t>
      </w:r>
    </w:p>
    <w:p w14:paraId="5489C676" w14:textId="1D7E67C8" w:rsidR="00C4517A" w:rsidRPr="00162218" w:rsidRDefault="00C4517A" w:rsidP="00C4517A">
      <w:pPr>
        <w:tabs>
          <w:tab w:val="left" w:pos="1134"/>
          <w:tab w:val="left" w:pos="1588"/>
          <w:tab w:val="left" w:pos="1985"/>
        </w:tabs>
        <w:overflowPunct w:val="0"/>
        <w:autoSpaceDE w:val="0"/>
        <w:autoSpaceDN w:val="0"/>
        <w:adjustRightInd w:val="0"/>
        <w:spacing w:before="120"/>
        <w:textAlignment w:val="baseline"/>
      </w:pPr>
      <w:r w:rsidRPr="00162218">
        <w:rPr>
          <w:b/>
        </w:rPr>
        <w:t>Reasons</w:t>
      </w:r>
      <w:r w:rsidRPr="00162218">
        <w:rPr>
          <w:b/>
          <w:bCs/>
        </w:rPr>
        <w:t>:</w:t>
      </w:r>
      <w:r w:rsidRPr="00162218">
        <w:tab/>
      </w:r>
      <w:r w:rsidRPr="00162218">
        <w:rPr>
          <w:bCs/>
          <w:szCs w:val="24"/>
        </w:rPr>
        <w:t xml:space="preserve">To </w:t>
      </w:r>
      <w:r>
        <w:rPr>
          <w:bCs/>
          <w:szCs w:val="24"/>
        </w:rPr>
        <w:t xml:space="preserve">allow additional uses of </w:t>
      </w:r>
      <w:r w:rsidRPr="00162218">
        <w:rPr>
          <w:szCs w:val="24"/>
        </w:rPr>
        <w:t xml:space="preserve">the </w:t>
      </w:r>
      <w:r>
        <w:rPr>
          <w:szCs w:val="24"/>
        </w:rPr>
        <w:t xml:space="preserve">FSS </w:t>
      </w:r>
      <w:r w:rsidRPr="00162218">
        <w:rPr>
          <w:szCs w:val="24"/>
        </w:rPr>
        <w:t>frequency band</w:t>
      </w:r>
      <w:ins w:id="82" w:author="DeGuzman, Oscar" w:date="2019-02-05T16:11:00Z">
        <w:r w:rsidR="0050338A">
          <w:rPr>
            <w:szCs w:val="24"/>
          </w:rPr>
          <w:t>s</w:t>
        </w:r>
      </w:ins>
      <w:r w:rsidRPr="00162218">
        <w:rPr>
          <w:bCs/>
          <w:szCs w:val="24"/>
        </w:rPr>
        <w:t xml:space="preserve"> </w:t>
      </w:r>
      <w:ins w:id="83" w:author="DeGuzman, Oscar" w:date="2019-02-05T16:12:00Z">
        <w:r w:rsidR="0050338A">
          <w:t xml:space="preserve">10.7-10.95 GHz, 11.2-11.45 GHz, and </w:t>
        </w:r>
      </w:ins>
      <w:r w:rsidRPr="00162218">
        <w:rPr>
          <w:szCs w:val="24"/>
        </w:rPr>
        <w:t>12.75-13.25 GHz</w:t>
      </w:r>
      <w:r w:rsidRPr="00162218">
        <w:rPr>
          <w:bCs/>
          <w:szCs w:val="24"/>
        </w:rPr>
        <w:t xml:space="preserve"> </w:t>
      </w:r>
      <w:r>
        <w:t>to meet growing demand for spectrum for earth stations on aircraft</w:t>
      </w:r>
      <w:ins w:id="84" w:author="DeGuzman, Oscar" w:date="2019-03-02T20:47:00Z">
        <w:r w:rsidR="00032EFC">
          <w:t xml:space="preserve"> and vessels</w:t>
        </w:r>
      </w:ins>
      <w:r>
        <w:t>.</w:t>
      </w:r>
    </w:p>
    <w:p w14:paraId="448F8D8F" w14:textId="77777777" w:rsidR="00C4517A" w:rsidRDefault="00C4517A" w:rsidP="00C4517A"/>
    <w:p w14:paraId="523687FB" w14:textId="77777777" w:rsidR="00C4517A" w:rsidRDefault="00C4517A" w:rsidP="00C4517A">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162218">
        <w:rPr>
          <w:rFonts w:hAnsi="Times New Roman Bold"/>
          <w:b/>
        </w:rPr>
        <w:t xml:space="preserve"> </w:t>
      </w:r>
    </w:p>
    <w:p w14:paraId="110B8AA4" w14:textId="77777777" w:rsidR="003E2541" w:rsidRPr="00162218" w:rsidRDefault="003E2541" w:rsidP="00C4517A">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162218">
        <w:rPr>
          <w:rFonts w:hAnsi="Times New Roman Bold"/>
          <w:b/>
        </w:rPr>
        <w:t>ADD</w:t>
      </w:r>
      <w:r w:rsidRPr="00162218">
        <w:rPr>
          <w:rFonts w:hAnsi="Times New Roman Bold"/>
          <w:b/>
        </w:rPr>
        <w:tab/>
      </w:r>
      <w:r w:rsidRPr="00162218">
        <w:rPr>
          <w:rFonts w:hAnsi="Times New Roman Bold"/>
        </w:rPr>
        <w:t>USA/10/3</w:t>
      </w:r>
    </w:p>
    <w:p w14:paraId="02D282FC" w14:textId="23ABF648" w:rsidR="003E2541" w:rsidRPr="00162218" w:rsidRDefault="003E2541" w:rsidP="003E2541">
      <w:pPr>
        <w:keepNext/>
        <w:keepLines/>
        <w:tabs>
          <w:tab w:val="left" w:pos="1134"/>
          <w:tab w:val="left" w:pos="1871"/>
          <w:tab w:val="left" w:pos="2268"/>
        </w:tabs>
        <w:overflowPunct w:val="0"/>
        <w:autoSpaceDE w:val="0"/>
        <w:autoSpaceDN w:val="0"/>
        <w:adjustRightInd w:val="0"/>
        <w:spacing w:before="480"/>
        <w:jc w:val="center"/>
        <w:textAlignment w:val="baseline"/>
        <w:rPr>
          <w:caps/>
          <w:sz w:val="28"/>
        </w:rPr>
      </w:pPr>
      <w:r w:rsidRPr="00162218">
        <w:rPr>
          <w:caps/>
          <w:sz w:val="28"/>
        </w:rPr>
        <w:t>DRAFT RESOLUTION [USA/10/FSS 12.75-13.25 ghZ] (WRC-</w:t>
      </w:r>
      <w:r w:rsidR="00CE4A0C" w:rsidRPr="00162218">
        <w:rPr>
          <w:caps/>
          <w:sz w:val="28"/>
        </w:rPr>
        <w:t>19</w:t>
      </w:r>
      <w:r w:rsidRPr="00162218">
        <w:rPr>
          <w:caps/>
          <w:sz w:val="28"/>
        </w:rPr>
        <w:t>)</w:t>
      </w:r>
    </w:p>
    <w:p w14:paraId="60F7A302" w14:textId="77777777" w:rsidR="003E2541" w:rsidRPr="00162218" w:rsidRDefault="003E2541"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p>
    <w:p w14:paraId="17357D0A" w14:textId="27336471" w:rsidR="003E2541" w:rsidRPr="00162218" w:rsidRDefault="00C0789E"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r w:rsidRPr="00162218">
        <w:rPr>
          <w:rFonts w:ascii="Times New Roman Bold" w:hAnsi="Times New Roman Bold"/>
          <w:b/>
          <w:sz w:val="28"/>
        </w:rPr>
        <w:t>O</w:t>
      </w:r>
      <w:r w:rsidR="003E2541" w:rsidRPr="00162218">
        <w:rPr>
          <w:rFonts w:ascii="Times New Roman Bold" w:hAnsi="Times New Roman Bold"/>
          <w:b/>
          <w:sz w:val="28"/>
        </w:rPr>
        <w:t xml:space="preserve">peration of </w:t>
      </w:r>
      <w:r w:rsidR="0089644B">
        <w:rPr>
          <w:rFonts w:ascii="Times New Roman Bold" w:hAnsi="Times New Roman Bold"/>
          <w:b/>
          <w:sz w:val="28"/>
        </w:rPr>
        <w:t xml:space="preserve">earth stations on </w:t>
      </w:r>
      <w:r w:rsidR="003C29EB" w:rsidRPr="00162218">
        <w:rPr>
          <w:rFonts w:ascii="Times New Roman Bold" w:hAnsi="Times New Roman Bold"/>
          <w:b/>
          <w:sz w:val="28"/>
        </w:rPr>
        <w:t xml:space="preserve">aircraft </w:t>
      </w:r>
      <w:ins w:id="85" w:author="DeGuzman, Oscar" w:date="2019-03-02T20:48:00Z">
        <w:r w:rsidR="00032EFC">
          <w:rPr>
            <w:rFonts w:ascii="Times New Roman Bold" w:hAnsi="Times New Roman Bold"/>
            <w:b/>
            <w:sz w:val="28"/>
          </w:rPr>
          <w:t xml:space="preserve">and vessels </w:t>
        </w:r>
      </w:ins>
      <w:r w:rsidR="0089644B">
        <w:rPr>
          <w:rFonts w:ascii="Times New Roman Bold" w:hAnsi="Times New Roman Bold"/>
          <w:b/>
          <w:sz w:val="28"/>
        </w:rPr>
        <w:t xml:space="preserve">communicating with geostationary space stations </w:t>
      </w:r>
      <w:r w:rsidR="003E2541" w:rsidRPr="00162218">
        <w:rPr>
          <w:rFonts w:ascii="Times New Roman Bold" w:hAnsi="Times New Roman Bold"/>
          <w:b/>
          <w:sz w:val="28"/>
        </w:rPr>
        <w:t xml:space="preserve">in the </w:t>
      </w:r>
      <w:r w:rsidR="00FE7673" w:rsidRPr="00162218">
        <w:rPr>
          <w:rFonts w:ascii="Times New Roman Bold" w:hAnsi="Times New Roman Bold"/>
          <w:b/>
          <w:sz w:val="28"/>
        </w:rPr>
        <w:t xml:space="preserve">fixed-satellite service </w:t>
      </w:r>
      <w:r w:rsidR="003E2541" w:rsidRPr="00162218">
        <w:rPr>
          <w:rFonts w:ascii="Times New Roman Bold" w:hAnsi="Times New Roman Bold"/>
          <w:b/>
          <w:sz w:val="28"/>
        </w:rPr>
        <w:t>in the frequency band</w:t>
      </w:r>
      <w:ins w:id="86" w:author="DeGuzman, Oscar" w:date="2019-02-05T16:13:00Z">
        <w:r w:rsidR="00410798">
          <w:rPr>
            <w:rFonts w:ascii="Times New Roman Bold" w:hAnsi="Times New Roman Bold"/>
            <w:b/>
            <w:sz w:val="28"/>
          </w:rPr>
          <w:t>s</w:t>
        </w:r>
      </w:ins>
      <w:r w:rsidR="003E2541" w:rsidRPr="00162218">
        <w:rPr>
          <w:rFonts w:ascii="Times New Roman Bold" w:hAnsi="Times New Roman Bold"/>
          <w:b/>
          <w:sz w:val="28"/>
        </w:rPr>
        <w:t xml:space="preserve"> </w:t>
      </w:r>
      <w:ins w:id="87" w:author="DeGuzman, Oscar" w:date="2019-02-05T16:13:00Z">
        <w:r w:rsidR="00410798" w:rsidRPr="00410798">
          <w:rPr>
            <w:rFonts w:ascii="Times New Roman Bold" w:hAnsi="Times New Roman Bold"/>
            <w:b/>
            <w:sz w:val="28"/>
          </w:rPr>
          <w:t>10.7-10.95 GHz (space-to-Earth), 11.2-11.45 GHz (space-to-Earth)</w:t>
        </w:r>
        <w:r w:rsidR="00410798">
          <w:rPr>
            <w:rFonts w:ascii="Times New Roman Bold" w:hAnsi="Times New Roman Bold"/>
            <w:b/>
            <w:sz w:val="28"/>
          </w:rPr>
          <w:t xml:space="preserve">, and </w:t>
        </w:r>
      </w:ins>
      <w:r w:rsidR="003E2541" w:rsidRPr="00162218">
        <w:rPr>
          <w:rFonts w:ascii="Times New Roman Bold" w:hAnsi="Times New Roman Bold"/>
          <w:b/>
          <w:sz w:val="28"/>
        </w:rPr>
        <w:t>12.75-13.25 GHz (Earth-to-space)</w:t>
      </w:r>
    </w:p>
    <w:p w14:paraId="7A0AB608" w14:textId="77777777" w:rsidR="003E2541" w:rsidRPr="00162218" w:rsidRDefault="003E2541" w:rsidP="003E2541">
      <w:pPr>
        <w:tabs>
          <w:tab w:val="left" w:pos="1134"/>
          <w:tab w:val="left" w:pos="1871"/>
          <w:tab w:val="left" w:pos="2268"/>
        </w:tabs>
        <w:overflowPunct w:val="0"/>
        <w:autoSpaceDE w:val="0"/>
        <w:autoSpaceDN w:val="0"/>
        <w:adjustRightInd w:val="0"/>
        <w:spacing w:before="360"/>
        <w:jc w:val="both"/>
        <w:textAlignment w:val="baseline"/>
      </w:pPr>
      <w:r w:rsidRPr="00162218">
        <w:t>The World Radiocommunication Conference (</w:t>
      </w:r>
      <w:r w:rsidR="009A6217">
        <w:rPr>
          <w:rFonts w:ascii="TimesNewRomanPSMT" w:hAnsi="TimesNewRomanPSMT" w:cs="TimesNewRomanPSMT"/>
          <w:szCs w:val="24"/>
        </w:rPr>
        <w:t>Sharm el-Sheik Egypt</w:t>
      </w:r>
      <w:r w:rsidRPr="00162218">
        <w:t xml:space="preserve">, </w:t>
      </w:r>
      <w:r w:rsidR="009A6217" w:rsidRPr="00162218">
        <w:t>201</w:t>
      </w:r>
      <w:r w:rsidR="009A6217">
        <w:t>9</w:t>
      </w:r>
      <w:r w:rsidRPr="00162218">
        <w:t>),</w:t>
      </w:r>
    </w:p>
    <w:p w14:paraId="07F6431A"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considering</w:t>
      </w:r>
    </w:p>
    <w:p w14:paraId="0D78E908" w14:textId="77777777" w:rsidR="003E2541" w:rsidRDefault="003E2541" w:rsidP="003E2541">
      <w:pPr>
        <w:tabs>
          <w:tab w:val="left" w:pos="1134"/>
          <w:tab w:val="left" w:pos="1871"/>
          <w:tab w:val="left" w:pos="2268"/>
        </w:tabs>
        <w:overflowPunct w:val="0"/>
        <w:autoSpaceDE w:val="0"/>
        <w:autoSpaceDN w:val="0"/>
        <w:adjustRightInd w:val="0"/>
        <w:spacing w:before="120"/>
        <w:jc w:val="both"/>
        <w:textAlignment w:val="baseline"/>
        <w:rPr>
          <w:ins w:id="88" w:author="DeGuzman, Oscar" w:date="2019-02-05T16:15:00Z"/>
        </w:rPr>
      </w:pPr>
      <w:r w:rsidRPr="00162218">
        <w:rPr>
          <w:i/>
          <w:iCs/>
        </w:rPr>
        <w:t>a)</w:t>
      </w:r>
      <w:r w:rsidRPr="00162218">
        <w:tab/>
        <w:t xml:space="preserve">that the frequency band 12.75-13.25 GHz is </w:t>
      </w:r>
      <w:del w:id="89" w:author="Creeser, Giselle" w:date="2019-02-11T08:50:00Z">
        <w:r w:rsidRPr="00162218" w:rsidDel="008B0B6B">
          <w:delText xml:space="preserve">currently </w:delText>
        </w:r>
      </w:del>
      <w:r w:rsidRPr="00162218">
        <w:t>allocated on a primary basis to the fixed, mobile and fixed-satellite (Earth-to-space) services, and on a secondary basis to the space research (deep space) (space-to-Earth) services</w:t>
      </w:r>
      <w:r w:rsidR="007069C7" w:rsidRPr="00162218">
        <w:t xml:space="preserve"> globally</w:t>
      </w:r>
      <w:r w:rsidRPr="00162218">
        <w:t>;</w:t>
      </w:r>
    </w:p>
    <w:p w14:paraId="72908E4D" w14:textId="77777777" w:rsidR="00E316BC" w:rsidRPr="00162218" w:rsidDel="00FB79C9" w:rsidRDefault="00E316BC" w:rsidP="003E2541">
      <w:pPr>
        <w:tabs>
          <w:tab w:val="left" w:pos="1134"/>
          <w:tab w:val="left" w:pos="1871"/>
          <w:tab w:val="left" w:pos="2268"/>
        </w:tabs>
        <w:overflowPunct w:val="0"/>
        <w:autoSpaceDE w:val="0"/>
        <w:autoSpaceDN w:val="0"/>
        <w:adjustRightInd w:val="0"/>
        <w:spacing w:before="120"/>
        <w:jc w:val="both"/>
        <w:textAlignment w:val="baseline"/>
        <w:rPr>
          <w:del w:id="90" w:author="DeGuzman, Oscar" w:date="2019-02-08T09:04:00Z"/>
        </w:rPr>
      </w:pPr>
      <w:ins w:id="91" w:author="DeGuzman, Oscar" w:date="2019-02-05T16:15:00Z">
        <w:r w:rsidRPr="00E316BC">
          <w:rPr>
            <w:i/>
            <w:rPrChange w:id="92" w:author="DeGuzman, Oscar" w:date="2019-02-05T16:15:00Z">
              <w:rPr/>
            </w:rPrChange>
          </w:rPr>
          <w:t>b</w:t>
        </w:r>
        <w:r>
          <w:t>)</w:t>
        </w:r>
        <w:r>
          <w:tab/>
        </w:r>
        <w:r w:rsidRPr="00162218">
          <w:t>that the frequency band</w:t>
        </w:r>
        <w:r>
          <w:t>s</w:t>
        </w:r>
        <w:r w:rsidRPr="00162218">
          <w:t xml:space="preserve"> </w:t>
        </w:r>
        <w:r>
          <w:t>10.7-10.95</w:t>
        </w:r>
        <w:r w:rsidRPr="00162218">
          <w:t xml:space="preserve"> GHz </w:t>
        </w:r>
        <w:r>
          <w:t>and 1</w:t>
        </w:r>
      </w:ins>
      <w:ins w:id="93" w:author="DeGuzman, Oscar" w:date="2019-02-05T16:16:00Z">
        <w:r>
          <w:t>1.2-11.45 GHz are</w:t>
        </w:r>
      </w:ins>
      <w:ins w:id="94" w:author="DeGuzman, Oscar" w:date="2019-02-05T16:15:00Z">
        <w:r w:rsidRPr="00162218">
          <w:t xml:space="preserve"> </w:t>
        </w:r>
        <w:del w:id="95" w:author="Creeser, Giselle" w:date="2019-02-11T08:51:00Z">
          <w:r w:rsidRPr="00162218" w:rsidDel="008B0B6B">
            <w:delText xml:space="preserve">currently </w:delText>
          </w:r>
        </w:del>
        <w:r w:rsidRPr="00162218">
          <w:t xml:space="preserve">allocated </w:t>
        </w:r>
      </w:ins>
      <w:ins w:id="96" w:author="DeGuzman, Oscar" w:date="2019-02-08T09:04:00Z">
        <w:r w:rsidR="00FB79C9">
          <w:t xml:space="preserve">on </w:t>
        </w:r>
        <w:r w:rsidR="00FB79C9" w:rsidRPr="00162218">
          <w:rPr>
            <w:szCs w:val="24"/>
          </w:rPr>
          <w:t>a primary basis to the fixed, fixed-satellite (</w:t>
        </w:r>
        <w:r w:rsidR="00FB79C9">
          <w:rPr>
            <w:szCs w:val="24"/>
          </w:rPr>
          <w:t>space-to-Earth</w:t>
        </w:r>
        <w:r w:rsidR="00FB79C9" w:rsidRPr="00162218">
          <w:rPr>
            <w:szCs w:val="24"/>
          </w:rPr>
          <w:t>), and mobile services</w:t>
        </w:r>
        <w:r w:rsidR="00FB79C9">
          <w:rPr>
            <w:szCs w:val="24"/>
          </w:rPr>
          <w:t xml:space="preserve"> except aeronautical mobile</w:t>
        </w:r>
      </w:ins>
      <w:ins w:id="97" w:author="DeGuzman, Oscar" w:date="2019-02-08T09:05:00Z">
        <w:r w:rsidR="00FB79C9">
          <w:rPr>
            <w:szCs w:val="24"/>
          </w:rPr>
          <w:t xml:space="preserve"> services </w:t>
        </w:r>
        <w:proofErr w:type="spellStart"/>
        <w:r w:rsidR="00FB79C9">
          <w:rPr>
            <w:szCs w:val="24"/>
          </w:rPr>
          <w:t>globally</w:t>
        </w:r>
      </w:ins>
      <w:ins w:id="98" w:author="DeGuzman, Oscar" w:date="2019-02-08T09:04:00Z">
        <w:r w:rsidR="00FB79C9">
          <w:rPr>
            <w:szCs w:val="24"/>
          </w:rPr>
          <w:t>;</w:t>
        </w:r>
      </w:ins>
    </w:p>
    <w:p w14:paraId="2EB01B3B" w14:textId="77777777" w:rsidR="00972BDD" w:rsidRDefault="003E2541" w:rsidP="003E2541">
      <w:pPr>
        <w:tabs>
          <w:tab w:val="left" w:pos="1134"/>
          <w:tab w:val="left" w:pos="1871"/>
          <w:tab w:val="left" w:pos="2268"/>
        </w:tabs>
        <w:overflowPunct w:val="0"/>
        <w:autoSpaceDE w:val="0"/>
        <w:autoSpaceDN w:val="0"/>
        <w:adjustRightInd w:val="0"/>
        <w:spacing w:before="120"/>
        <w:jc w:val="both"/>
        <w:textAlignment w:val="baseline"/>
      </w:pPr>
      <w:del w:id="99" w:author="DeGuzman, Oscar" w:date="2019-02-08T09:05:00Z">
        <w:r w:rsidRPr="00162218" w:rsidDel="002155C7">
          <w:rPr>
            <w:i/>
          </w:rPr>
          <w:delText>b</w:delText>
        </w:r>
      </w:del>
      <w:ins w:id="100" w:author="DeGuzman, Oscar" w:date="2019-02-08T09:05:00Z">
        <w:r w:rsidR="002155C7">
          <w:rPr>
            <w:i/>
          </w:rPr>
          <w:t>c</w:t>
        </w:r>
      </w:ins>
      <w:proofErr w:type="spellEnd"/>
      <w:r w:rsidRPr="00162218">
        <w:rPr>
          <w:i/>
        </w:rPr>
        <w:t>)</w:t>
      </w:r>
      <w:r w:rsidRPr="00162218">
        <w:tab/>
        <w:t xml:space="preserve">that </w:t>
      </w:r>
      <w:r w:rsidR="00972BDD">
        <w:t xml:space="preserve">the use of the </w:t>
      </w:r>
      <w:r w:rsidRPr="00162218">
        <w:t>fixed-satellite service (FSS)</w:t>
      </w:r>
      <w:r w:rsidR="00972BDD">
        <w:t xml:space="preserve"> in this band is subject to Appendix </w:t>
      </w:r>
      <w:r w:rsidR="00972BDD" w:rsidRPr="006A310A">
        <w:rPr>
          <w:b/>
        </w:rPr>
        <w:t>30B</w:t>
      </w:r>
      <w:r w:rsidR="007204C0">
        <w:t xml:space="preserve"> and that any actions under this agenda item should not impact the </w:t>
      </w:r>
      <w:r w:rsidR="003D6BDA" w:rsidRPr="00735998">
        <w:t>integrity of the</w:t>
      </w:r>
      <w:r w:rsidR="003D6BDA">
        <w:t xml:space="preserve"> </w:t>
      </w:r>
      <w:r w:rsidR="007204C0">
        <w:t>A</w:t>
      </w:r>
      <w:r w:rsidR="00115C13">
        <w:t xml:space="preserve">ppendix </w:t>
      </w:r>
      <w:r w:rsidR="007204C0" w:rsidRPr="006A310A">
        <w:rPr>
          <w:b/>
        </w:rPr>
        <w:t>30B</w:t>
      </w:r>
      <w:r w:rsidR="007204C0">
        <w:t xml:space="preserve"> </w:t>
      </w:r>
      <w:r w:rsidR="003D6BDA" w:rsidRPr="00735998">
        <w:t>Plan</w:t>
      </w:r>
      <w:r w:rsidR="00972BDD">
        <w:t>;</w:t>
      </w:r>
    </w:p>
    <w:p w14:paraId="351178A2" w14:textId="35A7B72F" w:rsidR="00FB6436" w:rsidRDefault="00972BDD" w:rsidP="00C64B7B">
      <w:pPr>
        <w:tabs>
          <w:tab w:val="left" w:pos="1134"/>
          <w:tab w:val="left" w:pos="1871"/>
          <w:tab w:val="left" w:pos="2268"/>
        </w:tabs>
        <w:overflowPunct w:val="0"/>
        <w:autoSpaceDE w:val="0"/>
        <w:autoSpaceDN w:val="0"/>
        <w:adjustRightInd w:val="0"/>
        <w:spacing w:before="120"/>
        <w:jc w:val="both"/>
        <w:textAlignment w:val="baseline"/>
      </w:pPr>
      <w:del w:id="101" w:author="DeGuzman, Oscar" w:date="2019-02-08T09:05:00Z">
        <w:r w:rsidDel="002155C7">
          <w:rPr>
            <w:i/>
          </w:rPr>
          <w:delText>c</w:delText>
        </w:r>
      </w:del>
      <w:ins w:id="102" w:author="DeGuzman, Oscar" w:date="2019-02-08T09:05:00Z">
        <w:r w:rsidR="002155C7">
          <w:rPr>
            <w:i/>
          </w:rPr>
          <w:t>d</w:t>
        </w:r>
      </w:ins>
      <w:r>
        <w:rPr>
          <w:i/>
        </w:rPr>
        <w:t>)</w:t>
      </w:r>
      <w:r>
        <w:rPr>
          <w:i/>
        </w:rPr>
        <w:tab/>
      </w:r>
      <w:r w:rsidRPr="006A310A">
        <w:t xml:space="preserve">that </w:t>
      </w:r>
      <w:proofErr w:type="gramStart"/>
      <w:r>
        <w:t>in order to</w:t>
      </w:r>
      <w:proofErr w:type="gramEnd"/>
      <w:r>
        <w:t xml:space="preserve"> meet the growing demand for connectivity on aircraft</w:t>
      </w:r>
      <w:ins w:id="103" w:author="DeGuzman, Oscar" w:date="2019-03-02T20:48:00Z">
        <w:r w:rsidR="00032EFC">
          <w:t xml:space="preserve"> and vessels</w:t>
        </w:r>
      </w:ins>
      <w:r w:rsidR="00C13519">
        <w:t>,</w:t>
      </w:r>
      <w:r>
        <w:t xml:space="preserve"> </w:t>
      </w:r>
      <w:r w:rsidR="003E2541" w:rsidRPr="00972BDD">
        <w:t>n</w:t>
      </w:r>
      <w:r w:rsidR="003E2541" w:rsidRPr="00162218">
        <w:t xml:space="preserve">etworks operating in this frequency band </w:t>
      </w:r>
      <w:del w:id="104" w:author="DeGuzman, Oscar" w:date="2019-03-02T20:49:00Z">
        <w:r w:rsidR="003E2541" w:rsidRPr="00162218" w:rsidDel="00032EFC">
          <w:delText xml:space="preserve">are </w:delText>
        </w:r>
      </w:del>
      <w:ins w:id="105" w:author="DeGuzman, Oscar" w:date="2019-03-02T20:49:00Z">
        <w:r w:rsidR="00032EFC">
          <w:t>may</w:t>
        </w:r>
        <w:r w:rsidR="00032EFC" w:rsidRPr="00162218">
          <w:t xml:space="preserve"> </w:t>
        </w:r>
      </w:ins>
      <w:r>
        <w:t>already</w:t>
      </w:r>
      <w:ins w:id="106" w:author="DeGuzman, Oscar" w:date="2019-03-02T20:49:00Z">
        <w:r w:rsidR="00032EFC">
          <w:t xml:space="preserve"> be</w:t>
        </w:r>
      </w:ins>
      <w:r>
        <w:t xml:space="preserve"> providing </w:t>
      </w:r>
      <w:r w:rsidR="003E2541" w:rsidRPr="00162218">
        <w:t xml:space="preserve">services to earth stations </w:t>
      </w:r>
      <w:r>
        <w:t>on aircraft</w:t>
      </w:r>
      <w:r w:rsidR="003E2541" w:rsidRPr="00162218">
        <w:t xml:space="preserve"> </w:t>
      </w:r>
      <w:ins w:id="107" w:author="DeGuzman, Oscar" w:date="2019-03-02T20:50:00Z">
        <w:r w:rsidR="00032EFC">
          <w:t xml:space="preserve">and vessels </w:t>
        </w:r>
      </w:ins>
      <w:r w:rsidR="003E2541" w:rsidRPr="00162218">
        <w:t xml:space="preserve">under No. </w:t>
      </w:r>
      <w:r w:rsidR="003E2541" w:rsidRPr="00162218">
        <w:rPr>
          <w:b/>
        </w:rPr>
        <w:t>4.4</w:t>
      </w:r>
      <w:r w:rsidR="003E2541" w:rsidRPr="00162218">
        <w:t>;</w:t>
      </w:r>
    </w:p>
    <w:p w14:paraId="7A4D9C4A" w14:textId="1964152C" w:rsidR="00FC08BF" w:rsidRPr="00FC08BF" w:rsidRDefault="00FC08BF" w:rsidP="003E2541">
      <w:pPr>
        <w:tabs>
          <w:tab w:val="left" w:pos="1134"/>
          <w:tab w:val="left" w:pos="1871"/>
          <w:tab w:val="left" w:pos="2268"/>
        </w:tabs>
        <w:overflowPunct w:val="0"/>
        <w:autoSpaceDE w:val="0"/>
        <w:autoSpaceDN w:val="0"/>
        <w:adjustRightInd w:val="0"/>
        <w:spacing w:before="120"/>
        <w:jc w:val="both"/>
        <w:textAlignment w:val="baseline"/>
      </w:pPr>
      <w:del w:id="108" w:author="DeGuzman, Oscar" w:date="2019-02-08T09:05:00Z">
        <w:r w:rsidDel="002155C7">
          <w:rPr>
            <w:i/>
            <w:iCs/>
          </w:rPr>
          <w:delText>d</w:delText>
        </w:r>
      </w:del>
      <w:ins w:id="109" w:author="DeGuzman, Oscar" w:date="2019-02-08T09:05:00Z">
        <w:r w:rsidR="002155C7">
          <w:rPr>
            <w:i/>
            <w:iCs/>
          </w:rPr>
          <w:t>e</w:t>
        </w:r>
      </w:ins>
      <w:r w:rsidRPr="00162218">
        <w:rPr>
          <w:i/>
          <w:iCs/>
        </w:rPr>
        <w:t>)</w:t>
      </w:r>
      <w:r w:rsidRPr="00162218">
        <w:rPr>
          <w:iCs/>
        </w:rPr>
        <w:tab/>
        <w:t xml:space="preserve">that the </w:t>
      </w:r>
      <w:r w:rsidR="0023105F">
        <w:rPr>
          <w:iCs/>
        </w:rPr>
        <w:t>advances in earth station technology</w:t>
      </w:r>
      <w:r w:rsidR="006F4CC4">
        <w:rPr>
          <w:iCs/>
        </w:rPr>
        <w:t xml:space="preserve">, including the use of tracking techniques, allow earth station on aircraft </w:t>
      </w:r>
      <w:ins w:id="110" w:author="DeGuzman, Oscar" w:date="2019-03-02T20:50:00Z">
        <w:r w:rsidR="00032EFC">
          <w:rPr>
            <w:iCs/>
          </w:rPr>
          <w:t xml:space="preserve">and vessels </w:t>
        </w:r>
      </w:ins>
      <w:r w:rsidR="006F4CC4">
        <w:rPr>
          <w:iCs/>
        </w:rPr>
        <w:t>to operate within the characteristic</w:t>
      </w:r>
      <w:r w:rsidR="00890B20">
        <w:rPr>
          <w:iCs/>
        </w:rPr>
        <w:t>s</w:t>
      </w:r>
      <w:r w:rsidR="006F4CC4">
        <w:rPr>
          <w:iCs/>
        </w:rPr>
        <w:t xml:space="preserve"> of fixed earth stations in the FSS; </w:t>
      </w:r>
    </w:p>
    <w:p w14:paraId="0E71C0FE" w14:textId="3941B338" w:rsidR="00FB6436" w:rsidRPr="00162218" w:rsidRDefault="00FC08BF" w:rsidP="007069C7">
      <w:pPr>
        <w:tabs>
          <w:tab w:val="left" w:pos="1134"/>
          <w:tab w:val="left" w:pos="1871"/>
          <w:tab w:val="left" w:pos="2268"/>
        </w:tabs>
        <w:overflowPunct w:val="0"/>
        <w:autoSpaceDE w:val="0"/>
        <w:autoSpaceDN w:val="0"/>
        <w:adjustRightInd w:val="0"/>
        <w:spacing w:before="120"/>
        <w:jc w:val="both"/>
        <w:textAlignment w:val="baseline"/>
      </w:pPr>
      <w:del w:id="111" w:author="DeGuzman, Oscar" w:date="2019-02-08T09:05:00Z">
        <w:r w:rsidDel="002155C7">
          <w:rPr>
            <w:i/>
          </w:rPr>
          <w:lastRenderedPageBreak/>
          <w:delText>e</w:delText>
        </w:r>
      </w:del>
      <w:ins w:id="112" w:author="DeGuzman, Oscar" w:date="2019-02-08T09:05:00Z">
        <w:r w:rsidR="002155C7">
          <w:rPr>
            <w:i/>
          </w:rPr>
          <w:t>f</w:t>
        </w:r>
      </w:ins>
      <w:r w:rsidR="003E2541" w:rsidRPr="00162218">
        <w:rPr>
          <w:i/>
        </w:rPr>
        <w:t>)</w:t>
      </w:r>
      <w:r w:rsidR="003E2541" w:rsidRPr="00162218">
        <w:tab/>
      </w:r>
      <w:r w:rsidR="00B37419" w:rsidRPr="00162218">
        <w:t xml:space="preserve">that the availability of the band </w:t>
      </w:r>
      <w:ins w:id="113" w:author="Creeser, Giselle" w:date="2019-02-11T08:48:00Z">
        <w:r w:rsidR="008B0B6B">
          <w:t>10.7-10.95</w:t>
        </w:r>
        <w:r w:rsidR="008B0B6B" w:rsidRPr="00162218">
          <w:t xml:space="preserve"> GHz</w:t>
        </w:r>
      </w:ins>
      <w:ins w:id="114" w:author="Creeser, Giselle" w:date="2019-02-11T08:49:00Z">
        <w:r w:rsidR="008B0B6B">
          <w:t xml:space="preserve"> (space-to-Earth),</w:t>
        </w:r>
      </w:ins>
      <w:ins w:id="115" w:author="Creeser, Giselle" w:date="2019-02-11T08:48:00Z">
        <w:r w:rsidR="008B0B6B">
          <w:t xml:space="preserve"> 11.2-11.45 GHz</w:t>
        </w:r>
      </w:ins>
      <w:ins w:id="116" w:author="Creeser, Giselle" w:date="2019-02-11T08:49:00Z">
        <w:r w:rsidR="008B0B6B">
          <w:t xml:space="preserve"> (space-to-Earth) and</w:t>
        </w:r>
      </w:ins>
      <w:ins w:id="117" w:author="Creeser, Giselle" w:date="2019-02-11T08:48:00Z">
        <w:r w:rsidR="008B0B6B">
          <w:t xml:space="preserve"> </w:t>
        </w:r>
      </w:ins>
      <w:r w:rsidR="00B37419" w:rsidRPr="00162218">
        <w:t>12.75</w:t>
      </w:r>
      <w:r w:rsidR="00D35934">
        <w:t>-</w:t>
      </w:r>
      <w:r w:rsidR="00B37419" w:rsidRPr="00162218">
        <w:t>13.25 GHz (Earth-to-space)</w:t>
      </w:r>
      <w:r w:rsidR="00D35934">
        <w:t xml:space="preserve"> for </w:t>
      </w:r>
      <w:r w:rsidR="00B37419" w:rsidRPr="00162218">
        <w:t>earth stations</w:t>
      </w:r>
      <w:r w:rsidR="00D35934">
        <w:t xml:space="preserve"> on aircraft </w:t>
      </w:r>
      <w:ins w:id="118" w:author="DeGuzman, Oscar" w:date="2019-03-02T20:50:00Z">
        <w:r w:rsidR="00032EFC">
          <w:t xml:space="preserve">and vessels </w:t>
        </w:r>
      </w:ins>
      <w:r w:rsidR="00D35934">
        <w:t xml:space="preserve">will </w:t>
      </w:r>
      <w:r w:rsidR="00B03C63">
        <w:t xml:space="preserve">provide administrations with more flexibility to use their </w:t>
      </w:r>
      <w:r w:rsidR="00146ED5">
        <w:t xml:space="preserve">allotments in the Appendix </w:t>
      </w:r>
      <w:r w:rsidR="00146ED5" w:rsidRPr="006A310A">
        <w:rPr>
          <w:b/>
        </w:rPr>
        <w:t>30B</w:t>
      </w:r>
      <w:r w:rsidR="00146ED5">
        <w:t xml:space="preserve"> P</w:t>
      </w:r>
      <w:r w:rsidR="00B03C63">
        <w:t xml:space="preserve">lan; </w:t>
      </w:r>
    </w:p>
    <w:p w14:paraId="3D05785C" w14:textId="04CBC1DE" w:rsidR="00433855" w:rsidRPr="00162218" w:rsidRDefault="005F1A01" w:rsidP="003E2541">
      <w:pPr>
        <w:tabs>
          <w:tab w:val="left" w:pos="1134"/>
          <w:tab w:val="left" w:pos="1871"/>
          <w:tab w:val="left" w:pos="2268"/>
        </w:tabs>
        <w:overflowPunct w:val="0"/>
        <w:autoSpaceDE w:val="0"/>
        <w:autoSpaceDN w:val="0"/>
        <w:adjustRightInd w:val="0"/>
        <w:spacing w:before="120"/>
        <w:jc w:val="both"/>
        <w:textAlignment w:val="baseline"/>
        <w:rPr>
          <w:szCs w:val="24"/>
        </w:rPr>
      </w:pPr>
      <w:del w:id="119" w:author="DeGuzman, Oscar" w:date="2019-02-08T09:05:00Z">
        <w:r w:rsidDel="002155C7">
          <w:rPr>
            <w:i/>
          </w:rPr>
          <w:delText>f</w:delText>
        </w:r>
      </w:del>
      <w:ins w:id="120" w:author="DeGuzman, Oscar" w:date="2019-02-08T09:05:00Z">
        <w:r w:rsidR="002155C7">
          <w:rPr>
            <w:i/>
          </w:rPr>
          <w:t>g</w:t>
        </w:r>
      </w:ins>
      <w:r w:rsidR="007069C7" w:rsidRPr="00162218">
        <w:rPr>
          <w:i/>
        </w:rPr>
        <w:t>)</w:t>
      </w:r>
      <w:r w:rsidR="007069C7" w:rsidRPr="00162218">
        <w:tab/>
        <w:t>that operations of earth stations</w:t>
      </w:r>
      <w:r w:rsidR="00B03C63">
        <w:t xml:space="preserve"> on aircraft</w:t>
      </w:r>
      <w:r w:rsidR="007069C7" w:rsidRPr="00162218">
        <w:t xml:space="preserve"> </w:t>
      </w:r>
      <w:ins w:id="121" w:author="DeGuzman, Oscar" w:date="2019-03-02T20:50:00Z">
        <w:r w:rsidR="00032EFC">
          <w:t xml:space="preserve">and vessels </w:t>
        </w:r>
      </w:ins>
      <w:r w:rsidR="007069C7" w:rsidRPr="00162218">
        <w:t>should</w:t>
      </w:r>
      <w:r w:rsidR="007204C0">
        <w:rPr>
          <w:szCs w:val="24"/>
        </w:rPr>
        <w:t xml:space="preserve"> protect </w:t>
      </w:r>
      <w:ins w:id="122" w:author="DeGuzman, Oscar" w:date="2019-03-02T20:51:00Z">
        <w:r w:rsidR="00032EFC">
          <w:rPr>
            <w:szCs w:val="24"/>
          </w:rPr>
          <w:t xml:space="preserve">stations of </w:t>
        </w:r>
      </w:ins>
      <w:r w:rsidR="007069C7" w:rsidRPr="00162218">
        <w:rPr>
          <w:szCs w:val="24"/>
        </w:rPr>
        <w:t xml:space="preserve">allocated services </w:t>
      </w:r>
      <w:del w:id="123" w:author="DeGuzman, Oscar" w:date="2019-03-02T20:51:00Z">
        <w:r w:rsidR="007069C7" w:rsidRPr="00162218" w:rsidDel="00032EFC">
          <w:rPr>
            <w:szCs w:val="24"/>
          </w:rPr>
          <w:delText>or uses</w:delText>
        </w:r>
        <w:r w:rsidR="007069C7" w:rsidRPr="00162218" w:rsidDel="00032EFC">
          <w:rPr>
            <w:rFonts w:asciiTheme="majorBidi" w:hAnsiTheme="majorBidi" w:cstheme="majorBidi"/>
            <w:szCs w:val="24"/>
          </w:rPr>
          <w:delText xml:space="preserve"> </w:delText>
        </w:r>
      </w:del>
      <w:r w:rsidR="007204C0">
        <w:rPr>
          <w:rFonts w:asciiTheme="majorBidi" w:hAnsiTheme="majorBidi" w:cstheme="majorBidi"/>
          <w:szCs w:val="24"/>
        </w:rPr>
        <w:t>and not</w:t>
      </w:r>
      <w:r w:rsidR="007069C7" w:rsidRPr="00162218">
        <w:rPr>
          <w:rFonts w:asciiTheme="majorBidi" w:hAnsiTheme="majorBidi" w:cstheme="majorBidi"/>
          <w:szCs w:val="24"/>
        </w:rPr>
        <w:t xml:space="preserve"> constrain their future development</w:t>
      </w:r>
      <w:r w:rsidR="007069C7" w:rsidRPr="00162218">
        <w:rPr>
          <w:szCs w:val="24"/>
        </w:rPr>
        <w:t>;</w:t>
      </w:r>
    </w:p>
    <w:p w14:paraId="15E74215" w14:textId="46D71F95" w:rsidR="007069C7" w:rsidRDefault="005F1A01" w:rsidP="007069C7">
      <w:pPr>
        <w:spacing w:before="120"/>
        <w:rPr>
          <w:rFonts w:asciiTheme="majorBidi" w:hAnsiTheme="majorBidi" w:cstheme="majorBidi"/>
          <w:szCs w:val="24"/>
        </w:rPr>
      </w:pPr>
      <w:del w:id="124" w:author="DeGuzman, Oscar" w:date="2019-02-08T09:05:00Z">
        <w:r w:rsidDel="002155C7">
          <w:rPr>
            <w:rFonts w:asciiTheme="majorBidi" w:hAnsiTheme="majorBidi" w:cstheme="majorBidi"/>
            <w:i/>
            <w:szCs w:val="24"/>
          </w:rPr>
          <w:delText>g</w:delText>
        </w:r>
      </w:del>
      <w:ins w:id="125" w:author="DeGuzman, Oscar" w:date="2019-02-08T09:05:00Z">
        <w:r w:rsidR="002155C7">
          <w:rPr>
            <w:rFonts w:asciiTheme="majorBidi" w:hAnsiTheme="majorBidi" w:cstheme="majorBidi"/>
            <w:i/>
            <w:szCs w:val="24"/>
          </w:rPr>
          <w:t>h</w:t>
        </w:r>
      </w:ins>
      <w:r w:rsidR="006F04F0" w:rsidRPr="00162218">
        <w:rPr>
          <w:rFonts w:asciiTheme="majorBidi" w:hAnsiTheme="majorBidi" w:cstheme="majorBidi"/>
          <w:i/>
          <w:szCs w:val="24"/>
        </w:rPr>
        <w:t>)</w:t>
      </w:r>
      <w:r w:rsidR="006F04F0" w:rsidRPr="00162218">
        <w:rPr>
          <w:rFonts w:asciiTheme="majorBidi" w:hAnsiTheme="majorBidi" w:cstheme="majorBidi"/>
          <w:szCs w:val="24"/>
        </w:rPr>
        <w:tab/>
        <w:t xml:space="preserve">that a consistent approach to </w:t>
      </w:r>
      <w:r w:rsidR="00B03C63">
        <w:rPr>
          <w:rFonts w:asciiTheme="majorBidi" w:hAnsiTheme="majorBidi" w:cstheme="majorBidi"/>
          <w:szCs w:val="24"/>
        </w:rPr>
        <w:t xml:space="preserve">the use of the </w:t>
      </w:r>
      <w:ins w:id="126" w:author="Creeser, Giselle" w:date="2019-02-11T08:50:00Z">
        <w:r w:rsidR="008B0B6B">
          <w:t>10.7-10.95</w:t>
        </w:r>
        <w:r w:rsidR="008B0B6B" w:rsidRPr="00162218">
          <w:t xml:space="preserve"> GHz</w:t>
        </w:r>
        <w:r w:rsidR="008B0B6B">
          <w:t xml:space="preserve"> (space-to-Earth), 11.2-11.45 GHz (space-to-Earth) and </w:t>
        </w:r>
      </w:ins>
      <w:r w:rsidR="00B03C63">
        <w:rPr>
          <w:rFonts w:asciiTheme="majorBidi" w:hAnsiTheme="majorBidi" w:cstheme="majorBidi"/>
          <w:szCs w:val="24"/>
        </w:rPr>
        <w:t>12.75-13.25 GHz (Earth-to-space) by</w:t>
      </w:r>
      <w:r w:rsidR="006F04F0" w:rsidRPr="00162218">
        <w:rPr>
          <w:rFonts w:asciiTheme="majorBidi" w:hAnsiTheme="majorBidi" w:cstheme="majorBidi"/>
          <w:szCs w:val="24"/>
        </w:rPr>
        <w:t xml:space="preserve"> earth stations </w:t>
      </w:r>
      <w:r w:rsidR="00B03C63">
        <w:rPr>
          <w:rFonts w:asciiTheme="majorBidi" w:hAnsiTheme="majorBidi" w:cstheme="majorBidi"/>
          <w:szCs w:val="24"/>
        </w:rPr>
        <w:t xml:space="preserve">on aircraft </w:t>
      </w:r>
      <w:ins w:id="127" w:author="DeGuzman, Oscar" w:date="2019-03-02T20:51:00Z">
        <w:r w:rsidR="00F73C6F">
          <w:rPr>
            <w:rFonts w:asciiTheme="majorBidi" w:hAnsiTheme="majorBidi" w:cstheme="majorBidi"/>
            <w:szCs w:val="24"/>
          </w:rPr>
          <w:t xml:space="preserve">and vessels </w:t>
        </w:r>
      </w:ins>
      <w:r w:rsidR="006F04F0" w:rsidRPr="00162218">
        <w:rPr>
          <w:rFonts w:asciiTheme="majorBidi" w:hAnsiTheme="majorBidi" w:cstheme="majorBidi"/>
          <w:szCs w:val="24"/>
        </w:rPr>
        <w:t>will</w:t>
      </w:r>
      <w:r w:rsidR="00B03C63">
        <w:rPr>
          <w:rFonts w:asciiTheme="majorBidi" w:hAnsiTheme="majorBidi" w:cstheme="majorBidi"/>
          <w:szCs w:val="24"/>
        </w:rPr>
        <w:t xml:space="preserve"> provide regulatory certainty and</w:t>
      </w:r>
      <w:r w:rsidR="006F04F0" w:rsidRPr="00162218">
        <w:rPr>
          <w:rFonts w:asciiTheme="majorBidi" w:hAnsiTheme="majorBidi" w:cstheme="majorBidi"/>
          <w:szCs w:val="24"/>
        </w:rPr>
        <w:t xml:space="preserve"> support </w:t>
      </w:r>
      <w:r w:rsidR="007204C0">
        <w:rPr>
          <w:rFonts w:asciiTheme="majorBidi" w:hAnsiTheme="majorBidi" w:cstheme="majorBidi"/>
          <w:szCs w:val="24"/>
        </w:rPr>
        <w:t xml:space="preserve">the </w:t>
      </w:r>
      <w:r w:rsidR="006F04F0" w:rsidRPr="00162218">
        <w:rPr>
          <w:rFonts w:asciiTheme="majorBidi" w:hAnsiTheme="majorBidi" w:cstheme="majorBidi"/>
          <w:szCs w:val="24"/>
        </w:rPr>
        <w:t>growing need for</w:t>
      </w:r>
      <w:r w:rsidR="007069C7" w:rsidRPr="00162218">
        <w:rPr>
          <w:rFonts w:asciiTheme="majorBidi" w:hAnsiTheme="majorBidi" w:cstheme="majorBidi"/>
          <w:szCs w:val="24"/>
        </w:rPr>
        <w:t xml:space="preserve"> inflight</w:t>
      </w:r>
      <w:ins w:id="128" w:author="DeGuzman, Oscar" w:date="2019-03-02T20:51:00Z">
        <w:r w:rsidR="00F73C6F">
          <w:rPr>
            <w:rFonts w:asciiTheme="majorBidi" w:hAnsiTheme="majorBidi" w:cstheme="majorBidi"/>
            <w:szCs w:val="24"/>
          </w:rPr>
          <w:t xml:space="preserve"> and maritime</w:t>
        </w:r>
      </w:ins>
      <w:r w:rsidR="007069C7" w:rsidRPr="00162218">
        <w:rPr>
          <w:rFonts w:asciiTheme="majorBidi" w:hAnsiTheme="majorBidi" w:cstheme="majorBidi"/>
          <w:szCs w:val="24"/>
        </w:rPr>
        <w:t xml:space="preserve"> connectivity globally</w:t>
      </w:r>
      <w:r w:rsidR="003512D7">
        <w:rPr>
          <w:rFonts w:asciiTheme="majorBidi" w:hAnsiTheme="majorBidi" w:cstheme="majorBidi"/>
          <w:szCs w:val="24"/>
        </w:rPr>
        <w:t>;</w:t>
      </w:r>
    </w:p>
    <w:p w14:paraId="63DEDF3E" w14:textId="6E3DA122" w:rsidR="00CA76ED" w:rsidRPr="00162218" w:rsidRDefault="005F1A01" w:rsidP="007069C7">
      <w:pPr>
        <w:spacing w:before="120"/>
        <w:rPr>
          <w:rFonts w:asciiTheme="majorBidi" w:hAnsiTheme="majorBidi" w:cstheme="majorBidi"/>
          <w:szCs w:val="24"/>
        </w:rPr>
      </w:pPr>
      <w:del w:id="129" w:author="DeGuzman, Oscar" w:date="2019-02-08T09:05:00Z">
        <w:r w:rsidDel="002155C7">
          <w:rPr>
            <w:rFonts w:asciiTheme="majorBidi" w:hAnsiTheme="majorBidi" w:cstheme="majorBidi"/>
            <w:i/>
            <w:iCs/>
            <w:szCs w:val="24"/>
          </w:rPr>
          <w:delText>h</w:delText>
        </w:r>
      </w:del>
      <w:proofErr w:type="spellStart"/>
      <w:ins w:id="130" w:author="DeGuzman, Oscar" w:date="2019-02-08T09:05:00Z">
        <w:r w:rsidR="002155C7">
          <w:rPr>
            <w:rFonts w:asciiTheme="majorBidi" w:hAnsiTheme="majorBidi" w:cstheme="majorBidi"/>
            <w:i/>
            <w:iCs/>
            <w:szCs w:val="24"/>
          </w:rPr>
          <w:t>i</w:t>
        </w:r>
      </w:ins>
      <w:proofErr w:type="spellEnd"/>
      <w:r w:rsidR="007747AF" w:rsidRPr="00162218">
        <w:rPr>
          <w:rFonts w:asciiTheme="majorBidi" w:hAnsiTheme="majorBidi" w:cstheme="majorBidi"/>
          <w:i/>
          <w:iCs/>
          <w:szCs w:val="24"/>
        </w:rPr>
        <w:t>)</w:t>
      </w:r>
      <w:r w:rsidR="007747AF" w:rsidRPr="00162218">
        <w:rPr>
          <w:rFonts w:asciiTheme="majorBidi" w:hAnsiTheme="majorBidi" w:cstheme="majorBidi"/>
          <w:i/>
          <w:iCs/>
          <w:szCs w:val="24"/>
        </w:rPr>
        <w:tab/>
      </w:r>
      <w:r w:rsidR="007747AF" w:rsidRPr="00162218">
        <w:rPr>
          <w:rFonts w:asciiTheme="majorBidi" w:hAnsiTheme="majorBidi" w:cstheme="majorBidi"/>
          <w:szCs w:val="24"/>
        </w:rPr>
        <w:t>that earth stations</w:t>
      </w:r>
      <w:r w:rsidR="007204C0">
        <w:rPr>
          <w:rFonts w:asciiTheme="majorBidi" w:hAnsiTheme="majorBidi" w:cstheme="majorBidi"/>
          <w:szCs w:val="24"/>
        </w:rPr>
        <w:t xml:space="preserve"> on aircraft </w:t>
      </w:r>
      <w:ins w:id="131" w:author="DeGuzman, Oscar" w:date="2019-03-02T20:51:00Z">
        <w:r w:rsidR="00F73C6F">
          <w:rPr>
            <w:rFonts w:asciiTheme="majorBidi" w:hAnsiTheme="majorBidi" w:cstheme="majorBidi"/>
            <w:szCs w:val="24"/>
          </w:rPr>
          <w:t xml:space="preserve">and vessels </w:t>
        </w:r>
      </w:ins>
      <w:r w:rsidR="007204C0">
        <w:rPr>
          <w:rFonts w:asciiTheme="majorBidi" w:hAnsiTheme="majorBidi" w:cstheme="majorBidi"/>
          <w:szCs w:val="24"/>
        </w:rPr>
        <w:t>must</w:t>
      </w:r>
      <w:r w:rsidR="007747AF" w:rsidRPr="00162218">
        <w:rPr>
          <w:rFonts w:asciiTheme="majorBidi" w:hAnsiTheme="majorBidi" w:cstheme="majorBidi"/>
          <w:szCs w:val="24"/>
        </w:rPr>
        <w:t xml:space="preserve"> </w:t>
      </w:r>
      <w:r w:rsidR="00CA76ED">
        <w:rPr>
          <w:rFonts w:asciiTheme="majorBidi" w:hAnsiTheme="majorBidi" w:cstheme="majorBidi"/>
          <w:szCs w:val="24"/>
        </w:rPr>
        <w:t xml:space="preserve">comply and </w:t>
      </w:r>
      <w:r w:rsidR="007204C0">
        <w:rPr>
          <w:rFonts w:asciiTheme="majorBidi" w:hAnsiTheme="majorBidi" w:cstheme="majorBidi"/>
          <w:szCs w:val="24"/>
        </w:rPr>
        <w:t xml:space="preserve">operate within the envelope of </w:t>
      </w:r>
      <w:del w:id="132" w:author="DeGuzman, Oscar" w:date="2019-03-02T20:52:00Z">
        <w:r w:rsidR="007204C0" w:rsidDel="00F73C6F">
          <w:rPr>
            <w:rFonts w:asciiTheme="majorBidi" w:hAnsiTheme="majorBidi" w:cstheme="majorBidi"/>
            <w:szCs w:val="24"/>
          </w:rPr>
          <w:delText>fixed earth stations</w:delText>
        </w:r>
      </w:del>
      <w:ins w:id="133" w:author="DeGuzman, Oscar" w:date="2019-03-02T20:52:00Z">
        <w:r w:rsidR="00F73C6F">
          <w:rPr>
            <w:rFonts w:asciiTheme="majorBidi" w:hAnsiTheme="majorBidi" w:cstheme="majorBidi"/>
            <w:szCs w:val="24"/>
          </w:rPr>
          <w:t>the notified emission characteristics of the associated earth stations</w:t>
        </w:r>
      </w:ins>
      <w:r w:rsidR="007204C0">
        <w:rPr>
          <w:rFonts w:asciiTheme="majorBidi" w:hAnsiTheme="majorBidi" w:cstheme="majorBidi"/>
          <w:szCs w:val="24"/>
        </w:rPr>
        <w:t xml:space="preserve"> </w:t>
      </w:r>
      <w:del w:id="134" w:author="DeGuzman, Oscar" w:date="2019-03-02T20:52:00Z">
        <w:r w:rsidR="007204C0" w:rsidDel="00F73C6F">
          <w:rPr>
            <w:rFonts w:asciiTheme="majorBidi" w:hAnsiTheme="majorBidi" w:cstheme="majorBidi"/>
            <w:szCs w:val="24"/>
          </w:rPr>
          <w:delText>operating with</w:delText>
        </w:r>
      </w:del>
      <w:ins w:id="135" w:author="DeGuzman, Oscar" w:date="2019-03-02T20:52:00Z">
        <w:r w:rsidR="00F73C6F">
          <w:rPr>
            <w:rFonts w:asciiTheme="majorBidi" w:hAnsiTheme="majorBidi" w:cstheme="majorBidi"/>
            <w:szCs w:val="24"/>
          </w:rPr>
          <w:t>in</w:t>
        </w:r>
      </w:ins>
      <w:r w:rsidR="007204C0">
        <w:rPr>
          <w:rFonts w:asciiTheme="majorBidi" w:hAnsiTheme="majorBidi" w:cstheme="majorBidi"/>
          <w:szCs w:val="24"/>
        </w:rPr>
        <w:t xml:space="preserve"> the GSO </w:t>
      </w:r>
      <w:ins w:id="136" w:author="DeGuzman, Oscar" w:date="2019-03-02T20:52:00Z">
        <w:r w:rsidR="00F73C6F">
          <w:rPr>
            <w:rFonts w:asciiTheme="majorBidi" w:hAnsiTheme="majorBidi" w:cstheme="majorBidi"/>
            <w:szCs w:val="24"/>
          </w:rPr>
          <w:t>sa</w:t>
        </w:r>
      </w:ins>
      <w:ins w:id="137" w:author="DeGuzman, Oscar" w:date="2019-03-02T20:53:00Z">
        <w:r w:rsidR="00F73C6F">
          <w:rPr>
            <w:rFonts w:asciiTheme="majorBidi" w:hAnsiTheme="majorBidi" w:cstheme="majorBidi"/>
            <w:szCs w:val="24"/>
          </w:rPr>
          <w:t xml:space="preserve">tellite </w:t>
        </w:r>
      </w:ins>
      <w:r w:rsidR="007204C0">
        <w:rPr>
          <w:rFonts w:asciiTheme="majorBidi" w:hAnsiTheme="majorBidi" w:cstheme="majorBidi"/>
          <w:szCs w:val="24"/>
        </w:rPr>
        <w:t>network</w:t>
      </w:r>
      <w:r w:rsidR="003512D7">
        <w:rPr>
          <w:rFonts w:asciiTheme="majorBidi" w:hAnsiTheme="majorBidi" w:cstheme="majorBidi"/>
          <w:szCs w:val="24"/>
        </w:rPr>
        <w:t>,</w:t>
      </w:r>
    </w:p>
    <w:p w14:paraId="78272F87"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recognizing</w:t>
      </w:r>
    </w:p>
    <w:p w14:paraId="3800340D" w14:textId="4A9B5710" w:rsidR="003B6EC8" w:rsidRPr="00162218" w:rsidDel="00C42F6B" w:rsidRDefault="00CA76ED" w:rsidP="00A718AE">
      <w:pPr>
        <w:tabs>
          <w:tab w:val="left" w:pos="1134"/>
          <w:tab w:val="left" w:pos="1871"/>
          <w:tab w:val="left" w:pos="2268"/>
        </w:tabs>
        <w:overflowPunct w:val="0"/>
        <w:autoSpaceDE w:val="0"/>
        <w:autoSpaceDN w:val="0"/>
        <w:adjustRightInd w:val="0"/>
        <w:spacing w:before="120"/>
        <w:textAlignment w:val="baseline"/>
        <w:rPr>
          <w:del w:id="138" w:author="DeGuzman, Oscar" w:date="2019-02-11T13:38:00Z"/>
        </w:rPr>
      </w:pPr>
      <w:del w:id="139" w:author="DeGuzman, Oscar" w:date="2019-02-11T13:38:00Z">
        <w:r w:rsidDel="00C42F6B">
          <w:rPr>
            <w:i/>
          </w:rPr>
          <w:delText>a</w:delText>
        </w:r>
        <w:r w:rsidR="00D318DD" w:rsidRPr="00162218" w:rsidDel="00C42F6B">
          <w:rPr>
            <w:i/>
          </w:rPr>
          <w:delText>)</w:delText>
        </w:r>
        <w:r w:rsidR="00D318DD" w:rsidRPr="00162218" w:rsidDel="00C42F6B">
          <w:tab/>
        </w:r>
      </w:del>
      <w:del w:id="140" w:author="DeGuzman, Oscar" w:date="2019-02-05T16:16:00Z">
        <w:r w:rsidR="00D318DD" w:rsidRPr="00162218" w:rsidDel="003B6EC8">
          <w:tab/>
        </w:r>
      </w:del>
      <w:del w:id="141" w:author="DeGuzman, Oscar" w:date="2019-02-11T13:38:00Z">
        <w:r w:rsidR="00B37419" w:rsidRPr="00162218" w:rsidDel="00C42F6B">
          <w:delText xml:space="preserve">that in the ITU Radio Regulations, the band 12.75-13.25 GHz is allocated on a worldwide and primary basis to the </w:delText>
        </w:r>
        <w:r w:rsidR="007204C0" w:rsidDel="00C42F6B">
          <w:delText xml:space="preserve">fixed-satellite service, </w:delText>
        </w:r>
        <w:r w:rsidR="00B37419" w:rsidRPr="00162218" w:rsidDel="00C42F6B">
          <w:delText>fixed service</w:delText>
        </w:r>
        <w:r w:rsidR="007204C0" w:rsidDel="00C42F6B">
          <w:delText xml:space="preserve"> and mobile service</w:delText>
        </w:r>
        <w:r w:rsidR="0094731B" w:rsidRPr="00162218" w:rsidDel="00C42F6B">
          <w:delText>;</w:delText>
        </w:r>
      </w:del>
    </w:p>
    <w:p w14:paraId="7AD9AE63" w14:textId="6D6ECA44" w:rsidR="00CA76ED" w:rsidRDefault="00CA76ED" w:rsidP="00A718AE">
      <w:pPr>
        <w:tabs>
          <w:tab w:val="left" w:pos="1134"/>
          <w:tab w:val="left" w:pos="1871"/>
          <w:tab w:val="left" w:pos="2268"/>
        </w:tabs>
        <w:overflowPunct w:val="0"/>
        <w:autoSpaceDE w:val="0"/>
        <w:autoSpaceDN w:val="0"/>
        <w:adjustRightInd w:val="0"/>
        <w:spacing w:before="120"/>
        <w:textAlignment w:val="baseline"/>
        <w:rPr>
          <w:ins w:id="142" w:author="DeGuzman, Oscar" w:date="2019-02-08T09:08:00Z"/>
          <w:szCs w:val="24"/>
        </w:rPr>
      </w:pPr>
      <w:del w:id="143" w:author="DeGuzman, Oscar" w:date="2019-02-08T09:06:00Z">
        <w:r w:rsidDel="002155C7">
          <w:rPr>
            <w:i/>
            <w:szCs w:val="24"/>
          </w:rPr>
          <w:delText>b</w:delText>
        </w:r>
      </w:del>
      <w:ins w:id="144" w:author="DeGuzman, Oscar" w:date="2019-02-11T13:38:00Z">
        <w:r w:rsidR="00C42F6B">
          <w:rPr>
            <w:i/>
            <w:szCs w:val="24"/>
          </w:rPr>
          <w:t>a</w:t>
        </w:r>
      </w:ins>
      <w:r w:rsidR="003E2541" w:rsidRPr="00162218">
        <w:rPr>
          <w:i/>
          <w:szCs w:val="24"/>
        </w:rPr>
        <w:t>)</w:t>
      </w:r>
      <w:r w:rsidR="003E2541" w:rsidRPr="00162218">
        <w:rPr>
          <w:szCs w:val="24"/>
        </w:rPr>
        <w:tab/>
        <w:t>that the use of the band</w:t>
      </w:r>
      <w:ins w:id="145" w:author="DeGuzman, Oscar" w:date="2019-02-08T09:06:00Z">
        <w:r w:rsidR="002155C7">
          <w:rPr>
            <w:szCs w:val="24"/>
          </w:rPr>
          <w:t xml:space="preserve">s </w:t>
        </w:r>
        <w:r w:rsidR="002155C7">
          <w:t>10.7-10.95</w:t>
        </w:r>
        <w:r w:rsidR="002155C7" w:rsidRPr="00162218">
          <w:t xml:space="preserve"> GHz</w:t>
        </w:r>
        <w:r w:rsidR="002155C7">
          <w:t xml:space="preserve"> </w:t>
        </w:r>
        <w:r w:rsidR="002155C7" w:rsidRPr="00162218">
          <w:t>(space-to-Earth)</w:t>
        </w:r>
        <w:r w:rsidR="002155C7">
          <w:t xml:space="preserve">, 11.2-11.45 GHz </w:t>
        </w:r>
        <w:r w:rsidR="002155C7" w:rsidRPr="00162218">
          <w:t>(space-to-Earth)</w:t>
        </w:r>
        <w:r w:rsidR="002155C7">
          <w:t>, and</w:t>
        </w:r>
      </w:ins>
      <w:r w:rsidR="003E2541" w:rsidRPr="00162218">
        <w:rPr>
          <w:szCs w:val="24"/>
        </w:rPr>
        <w:t xml:space="preserve"> 12.75-13.25 GHz (Earth-to-space) by geostationary-satellite </w:t>
      </w:r>
      <w:del w:id="146" w:author="DeGuzman, Oscar" w:date="2019-03-02T20:53:00Z">
        <w:r w:rsidR="003E2541" w:rsidRPr="00162218" w:rsidDel="00F73C6F">
          <w:rPr>
            <w:szCs w:val="24"/>
          </w:rPr>
          <w:delText xml:space="preserve">systems </w:delText>
        </w:r>
      </w:del>
      <w:ins w:id="147" w:author="DeGuzman, Oscar" w:date="2019-03-02T20:53:00Z">
        <w:r w:rsidR="00F73C6F">
          <w:rPr>
            <w:szCs w:val="24"/>
          </w:rPr>
          <w:t>networks</w:t>
        </w:r>
        <w:r w:rsidR="00F73C6F" w:rsidRPr="00162218">
          <w:rPr>
            <w:szCs w:val="24"/>
          </w:rPr>
          <w:t xml:space="preserve"> </w:t>
        </w:r>
      </w:ins>
      <w:r w:rsidR="003E2541" w:rsidRPr="00162218">
        <w:rPr>
          <w:szCs w:val="24"/>
        </w:rPr>
        <w:t xml:space="preserve">in the fixed-satellite service is in accordance with the provisions of Appendix </w:t>
      </w:r>
      <w:r w:rsidR="003E2541" w:rsidRPr="00162218">
        <w:rPr>
          <w:b/>
          <w:szCs w:val="24"/>
        </w:rPr>
        <w:t>30B</w:t>
      </w:r>
      <w:r w:rsidR="003E2541" w:rsidRPr="00162218">
        <w:rPr>
          <w:szCs w:val="24"/>
        </w:rPr>
        <w:t xml:space="preserve"> according to No. </w:t>
      </w:r>
      <w:r w:rsidR="003E2541" w:rsidRPr="00162218">
        <w:rPr>
          <w:b/>
          <w:szCs w:val="24"/>
        </w:rPr>
        <w:t>5.441</w:t>
      </w:r>
      <w:r>
        <w:rPr>
          <w:szCs w:val="24"/>
        </w:rPr>
        <w:t>;</w:t>
      </w:r>
    </w:p>
    <w:p w14:paraId="0C03F9BD" w14:textId="1090E15C" w:rsidR="00D3068C" w:rsidDel="00C42F6B" w:rsidRDefault="00C42F6B" w:rsidP="00A718AE">
      <w:pPr>
        <w:tabs>
          <w:tab w:val="left" w:pos="1134"/>
          <w:tab w:val="left" w:pos="1871"/>
          <w:tab w:val="left" w:pos="2268"/>
        </w:tabs>
        <w:overflowPunct w:val="0"/>
        <w:autoSpaceDE w:val="0"/>
        <w:autoSpaceDN w:val="0"/>
        <w:adjustRightInd w:val="0"/>
        <w:spacing w:before="120"/>
        <w:textAlignment w:val="baseline"/>
        <w:rPr>
          <w:ins w:id="148" w:author="Creeser, Giselle" w:date="2019-02-11T08:31:00Z"/>
          <w:del w:id="149" w:author="DeGuzman, Oscar" w:date="2019-02-11T13:38:00Z"/>
        </w:rPr>
      </w:pPr>
      <w:ins w:id="150" w:author="DeGuzman, Oscar" w:date="2019-02-11T13:38:00Z">
        <w:r>
          <w:rPr>
            <w:i/>
            <w:szCs w:val="24"/>
          </w:rPr>
          <w:t>b</w:t>
        </w:r>
      </w:ins>
      <w:ins w:id="151" w:author="DeGuzman, Oscar" w:date="2019-02-08T09:08:00Z">
        <w:r w:rsidR="006B6A2F">
          <w:rPr>
            <w:szCs w:val="24"/>
          </w:rPr>
          <w:t>)</w:t>
        </w:r>
        <w:r w:rsidR="006B6A2F">
          <w:rPr>
            <w:szCs w:val="24"/>
          </w:rPr>
          <w:tab/>
        </w:r>
        <w:del w:id="152" w:author="Creeser, Giselle" w:date="2019-02-11T08:29:00Z">
          <w:r w:rsidR="006B6A2F" w:rsidDel="004D0B2B">
            <w:rPr>
              <w:szCs w:val="24"/>
            </w:rPr>
            <w:delText>that the</w:delText>
          </w:r>
          <w:r w:rsidR="006B6A2F" w:rsidRPr="006B6A2F" w:rsidDel="004D0B2B">
            <w:delText xml:space="preserve"> </w:delText>
          </w:r>
          <w:r w:rsidR="006B6A2F" w:rsidRPr="00162218" w:rsidDel="004D0B2B">
            <w:delText>operation</w:delText>
          </w:r>
          <w:r w:rsidR="006B6A2F" w:rsidDel="004D0B2B">
            <w:delText>s</w:delText>
          </w:r>
        </w:del>
      </w:ins>
      <w:ins w:id="153" w:author="DeGuzman, Oscar" w:date="2019-02-08T09:09:00Z">
        <w:del w:id="154" w:author="Creeser, Giselle" w:date="2019-02-11T08:29:00Z">
          <w:r w:rsidR="006B6A2F" w:rsidDel="004D0B2B">
            <w:delText xml:space="preserve"> in the 10.7-10.95</w:delText>
          </w:r>
          <w:r w:rsidR="006B6A2F" w:rsidRPr="00162218" w:rsidDel="004D0B2B">
            <w:delText xml:space="preserve"> GHz</w:delText>
          </w:r>
          <w:r w:rsidR="006B6A2F" w:rsidDel="004D0B2B">
            <w:delText xml:space="preserve"> </w:delText>
          </w:r>
          <w:r w:rsidR="006B6A2F" w:rsidRPr="00162218" w:rsidDel="004D0B2B">
            <w:delText>(space-to-Earth)</w:delText>
          </w:r>
          <w:r w:rsidR="006B6A2F" w:rsidDel="004D0B2B">
            <w:delText xml:space="preserve">, 11.2-11.45 GHz </w:delText>
          </w:r>
          <w:r w:rsidR="006B6A2F" w:rsidRPr="00162218" w:rsidDel="004D0B2B">
            <w:delText>(space-to-Earth)</w:delText>
          </w:r>
          <w:r w:rsidR="006B6A2F" w:rsidDel="004D0B2B">
            <w:delText xml:space="preserve"> frequency bands </w:delText>
          </w:r>
        </w:del>
      </w:ins>
      <w:ins w:id="155" w:author="DeGuzman, Oscar" w:date="2019-02-08T09:10:00Z">
        <w:del w:id="156" w:author="Creeser, Giselle" w:date="2019-02-11T08:29:00Z">
          <w:r w:rsidR="006B6A2F" w:rsidDel="004D0B2B">
            <w:delText>will</w:delText>
          </w:r>
        </w:del>
      </w:ins>
      <w:ins w:id="157" w:author="DeGuzman, Oscar" w:date="2019-02-08T09:08:00Z">
        <w:del w:id="158" w:author="Creeser, Giselle" w:date="2019-02-11T08:29:00Z">
          <w:r w:rsidR="006B6A2F" w:rsidRPr="00162218" w:rsidDel="004D0B2B">
            <w:delText xml:space="preserve"> not cause interference to other allotments/assignments of Appendix </w:delText>
          </w:r>
          <w:r w:rsidR="006B6A2F" w:rsidRPr="00162218" w:rsidDel="004D0B2B">
            <w:rPr>
              <w:b/>
            </w:rPr>
            <w:delText>30B</w:delText>
          </w:r>
          <w:r w:rsidR="006B6A2F" w:rsidRPr="00162218" w:rsidDel="004D0B2B">
            <w:delText>.</w:delText>
          </w:r>
        </w:del>
      </w:ins>
      <w:ins w:id="159" w:author="Creeser, Giselle" w:date="2019-02-11T08:25:00Z">
        <w:r w:rsidR="00D3068C">
          <w:rPr>
            <w:szCs w:val="24"/>
          </w:rPr>
          <w:t>that</w:t>
        </w:r>
      </w:ins>
      <w:ins w:id="160" w:author="Creeser, Giselle" w:date="2019-02-11T08:26:00Z">
        <w:r w:rsidR="004D0B2B">
          <w:rPr>
            <w:szCs w:val="24"/>
          </w:rPr>
          <w:t xml:space="preserve"> earth stations on aircraft</w:t>
        </w:r>
      </w:ins>
      <w:ins w:id="161" w:author="Creeser, Giselle" w:date="2019-02-11T08:25:00Z">
        <w:r w:rsidR="00D3068C">
          <w:rPr>
            <w:szCs w:val="24"/>
          </w:rPr>
          <w:t xml:space="preserve"> </w:t>
        </w:r>
      </w:ins>
      <w:ins w:id="162" w:author="DeGuzman, Oscar" w:date="2019-03-02T20:59:00Z">
        <w:r w:rsidR="00F622D2">
          <w:rPr>
            <w:szCs w:val="24"/>
          </w:rPr>
          <w:t xml:space="preserve">and vessels </w:t>
        </w:r>
      </w:ins>
      <w:ins w:id="163" w:author="Creeser, Giselle" w:date="2019-02-11T08:26:00Z">
        <w:r w:rsidR="004D0B2B">
          <w:rPr>
            <w:szCs w:val="24"/>
          </w:rPr>
          <w:t>in the</w:t>
        </w:r>
      </w:ins>
      <w:ins w:id="164" w:author="DeGuzman, Oscar" w:date="2019-03-02T20:59:00Z">
        <w:r w:rsidR="00F622D2">
          <w:rPr>
            <w:szCs w:val="24"/>
          </w:rPr>
          <w:t xml:space="preserve"> </w:t>
        </w:r>
      </w:ins>
      <w:ins w:id="165" w:author="Creeser, Giselle" w:date="2019-02-11T08:25:00Z">
        <w:r w:rsidR="00D3068C">
          <w:t>10.7-10.95</w:t>
        </w:r>
        <w:r w:rsidR="00D3068C" w:rsidRPr="00162218">
          <w:t xml:space="preserve"> GHz</w:t>
        </w:r>
        <w:r w:rsidR="00D3068C">
          <w:t xml:space="preserve"> </w:t>
        </w:r>
        <w:r w:rsidR="00D3068C" w:rsidRPr="00162218">
          <w:t>(space-to-Earth)</w:t>
        </w:r>
        <w:r w:rsidR="00D3068C">
          <w:t xml:space="preserve">, 11.2-11.45 GHz </w:t>
        </w:r>
        <w:r w:rsidR="00D3068C" w:rsidRPr="00162218">
          <w:t>(space-to-Earth)</w:t>
        </w:r>
        <w:r w:rsidR="00D3068C">
          <w:t xml:space="preserve"> frequency bands</w:t>
        </w:r>
      </w:ins>
      <w:ins w:id="166" w:author="Creeser, Giselle" w:date="2019-02-11T08:26:00Z">
        <w:r w:rsidR="004D0B2B">
          <w:t xml:space="preserve"> </w:t>
        </w:r>
      </w:ins>
      <w:ins w:id="167" w:author="Creeser, Giselle" w:date="2019-02-11T08:25:00Z">
        <w:r w:rsidR="00D3068C">
          <w:t>will be receiving</w:t>
        </w:r>
      </w:ins>
      <w:ins w:id="168" w:author="Creeser, Giselle" w:date="2019-02-11T08:29:00Z">
        <w:r w:rsidR="004D0B2B">
          <w:t xml:space="preserve"> and not transmitting</w:t>
        </w:r>
      </w:ins>
      <w:ins w:id="169" w:author="Creeser, Giselle" w:date="2019-02-11T08:25:00Z">
        <w:r w:rsidR="00D3068C">
          <w:t xml:space="preserve"> and th</w:t>
        </w:r>
      </w:ins>
      <w:ins w:id="170" w:author="Creeser, Giselle" w:date="2019-02-11T08:29:00Z">
        <w:r w:rsidR="004D0B2B">
          <w:t>us</w:t>
        </w:r>
      </w:ins>
      <w:ins w:id="171" w:author="Creeser, Giselle" w:date="2019-02-11T08:25:00Z">
        <w:r w:rsidR="00D3068C">
          <w:t xml:space="preserve"> will no cause interference to other allocated services</w:t>
        </w:r>
      </w:ins>
      <w:ins w:id="172" w:author="Creeser, Giselle" w:date="2019-02-11T08:31:00Z">
        <w:r w:rsidR="004D0B2B">
          <w:t xml:space="preserve"> or claim </w:t>
        </w:r>
      </w:ins>
      <w:ins w:id="173" w:author="Creeser, Giselle" w:date="2019-02-11T08:32:00Z">
        <w:r w:rsidR="004D0B2B">
          <w:t>protection</w:t>
        </w:r>
      </w:ins>
      <w:ins w:id="174" w:author="Creeser, Giselle" w:date="2019-02-11T08:31:00Z">
        <w:r w:rsidR="004D0B2B">
          <w:t xml:space="preserve"> from allocated service </w:t>
        </w:r>
      </w:ins>
      <w:ins w:id="175" w:author="Creeser, Giselle" w:date="2019-02-11T08:32:00Z">
        <w:r w:rsidR="004D0B2B">
          <w:t>operating</w:t>
        </w:r>
      </w:ins>
      <w:ins w:id="176" w:author="Creeser, Giselle" w:date="2019-02-11T08:31:00Z">
        <w:r w:rsidR="004D0B2B">
          <w:t xml:space="preserve"> in accordance with </w:t>
        </w:r>
      </w:ins>
      <w:ins w:id="177" w:author="Creeser, Giselle" w:date="2019-02-11T08:32:00Z">
        <w:r w:rsidR="004D0B2B">
          <w:t xml:space="preserve">the Radio </w:t>
        </w:r>
        <w:proofErr w:type="spellStart"/>
        <w:r w:rsidR="004D0B2B">
          <w:t>Regulations</w:t>
        </w:r>
      </w:ins>
      <w:ins w:id="178" w:author="Creeser, Giselle" w:date="2019-02-11T08:25:00Z">
        <w:r w:rsidR="00D3068C">
          <w:t>;</w:t>
        </w:r>
      </w:ins>
    </w:p>
    <w:p w14:paraId="0F907F2F" w14:textId="77777777" w:rsidR="004D0B2B" w:rsidDel="004D0B2B" w:rsidRDefault="004D0B2B" w:rsidP="00A718AE">
      <w:pPr>
        <w:tabs>
          <w:tab w:val="left" w:pos="1134"/>
          <w:tab w:val="left" w:pos="1871"/>
          <w:tab w:val="left" w:pos="2268"/>
        </w:tabs>
        <w:overflowPunct w:val="0"/>
        <w:autoSpaceDE w:val="0"/>
        <w:autoSpaceDN w:val="0"/>
        <w:adjustRightInd w:val="0"/>
        <w:spacing w:before="120"/>
        <w:textAlignment w:val="baseline"/>
        <w:rPr>
          <w:del w:id="179" w:author="Creeser, Giselle" w:date="2019-02-11T08:32:00Z"/>
          <w:szCs w:val="24"/>
        </w:rPr>
      </w:pPr>
    </w:p>
    <w:p w14:paraId="356BF867" w14:textId="118840F5" w:rsidR="00CA76ED" w:rsidRDefault="006A310A" w:rsidP="006A310A">
      <w:pPr>
        <w:spacing w:before="120"/>
        <w:rPr>
          <w:szCs w:val="24"/>
        </w:rPr>
      </w:pPr>
      <w:r>
        <w:rPr>
          <w:i/>
        </w:rPr>
        <w:t>c</w:t>
      </w:r>
      <w:proofErr w:type="spellEnd"/>
      <w:r w:rsidR="00CA76ED" w:rsidRPr="00162218">
        <w:rPr>
          <w:i/>
        </w:rPr>
        <w:t>)</w:t>
      </w:r>
      <w:r w:rsidR="00CA76ED" w:rsidRPr="00162218">
        <w:rPr>
          <w:i/>
        </w:rPr>
        <w:tab/>
      </w:r>
      <w:r w:rsidR="00CA76ED" w:rsidRPr="00162218">
        <w:t xml:space="preserve">that </w:t>
      </w:r>
      <w:r w:rsidR="00CA76ED">
        <w:t>previous World Radio</w:t>
      </w:r>
      <w:r w:rsidR="00890B20">
        <w:t>communication</w:t>
      </w:r>
      <w:r w:rsidR="00CA76ED">
        <w:t xml:space="preserve"> Conferences have adopted measures to allow earth stations on aircraft </w:t>
      </w:r>
      <w:ins w:id="180" w:author="DeGuzman, Oscar" w:date="2019-03-02T20:53:00Z">
        <w:r w:rsidR="00F73C6F">
          <w:t xml:space="preserve">and vessels </w:t>
        </w:r>
      </w:ins>
      <w:r w:rsidR="00CA76ED">
        <w:t xml:space="preserve">to communicate with GSO </w:t>
      </w:r>
      <w:r w:rsidR="00A03CE5">
        <w:t xml:space="preserve">space stations in the </w:t>
      </w:r>
      <w:r w:rsidR="00CA76ED">
        <w:t>FSS in certain frequency allocations provided they meet</w:t>
      </w:r>
      <w:r w:rsidR="00CA76ED" w:rsidRPr="00D83E01">
        <w:rPr>
          <w:rFonts w:asciiTheme="majorBidi" w:hAnsiTheme="majorBidi" w:cstheme="majorBidi"/>
          <w:szCs w:val="24"/>
        </w:rPr>
        <w:t xml:space="preserve"> the technical requirements of fixed-satellite earth station</w:t>
      </w:r>
      <w:r w:rsidR="00CA76ED" w:rsidRPr="00A0610D">
        <w:rPr>
          <w:rFonts w:asciiTheme="majorBidi" w:hAnsiTheme="majorBidi" w:cstheme="majorBidi"/>
          <w:szCs w:val="24"/>
        </w:rPr>
        <w:t>s;</w:t>
      </w:r>
    </w:p>
    <w:p w14:paraId="6DA97B09" w14:textId="77777777" w:rsidR="00F73C6F" w:rsidRDefault="006A310A" w:rsidP="00A718AE">
      <w:pPr>
        <w:tabs>
          <w:tab w:val="left" w:pos="1134"/>
          <w:tab w:val="left" w:pos="1871"/>
          <w:tab w:val="left" w:pos="2268"/>
        </w:tabs>
        <w:overflowPunct w:val="0"/>
        <w:autoSpaceDE w:val="0"/>
        <w:autoSpaceDN w:val="0"/>
        <w:adjustRightInd w:val="0"/>
        <w:spacing w:before="120"/>
        <w:textAlignment w:val="baseline"/>
        <w:rPr>
          <w:ins w:id="181" w:author="DeGuzman, Oscar" w:date="2019-03-02T20:54:00Z"/>
          <w:szCs w:val="24"/>
        </w:rPr>
      </w:pPr>
      <w:r>
        <w:rPr>
          <w:i/>
          <w:szCs w:val="24"/>
        </w:rPr>
        <w:t>d</w:t>
      </w:r>
      <w:r w:rsidR="00507BE2">
        <w:rPr>
          <w:szCs w:val="24"/>
        </w:rPr>
        <w:t>)</w:t>
      </w:r>
      <w:r w:rsidR="00507BE2">
        <w:rPr>
          <w:szCs w:val="24"/>
        </w:rPr>
        <w:tab/>
      </w:r>
      <w:r w:rsidR="00507BE2" w:rsidRPr="00507BE2">
        <w:rPr>
          <w:szCs w:val="24"/>
        </w:rPr>
        <w:t>that these earth stations</w:t>
      </w:r>
      <w:ins w:id="182" w:author="DeGuzman, Oscar" w:date="2019-02-08T09:10:00Z">
        <w:r w:rsidR="006B6A2F">
          <w:rPr>
            <w:szCs w:val="24"/>
          </w:rPr>
          <w:t xml:space="preserve"> </w:t>
        </w:r>
        <w:del w:id="183" w:author="Creeser, Giselle" w:date="2019-02-11T08:30:00Z">
          <w:r w:rsidR="006B6A2F" w:rsidDel="004D0B2B">
            <w:rPr>
              <w:szCs w:val="24"/>
            </w:rPr>
            <w:delText>will ope</w:delText>
          </w:r>
        </w:del>
      </w:ins>
      <w:ins w:id="184" w:author="DeGuzman, Oscar" w:date="2019-02-08T09:11:00Z">
        <w:del w:id="185" w:author="Creeser, Giselle" w:date="2019-02-11T08:30:00Z">
          <w:r w:rsidR="006B6A2F" w:rsidDel="004D0B2B">
            <w:rPr>
              <w:szCs w:val="24"/>
            </w:rPr>
            <w:delText>rate in a non-</w:delText>
          </w:r>
        </w:del>
      </w:ins>
      <w:ins w:id="186" w:author="DeGuzman, Oscar" w:date="2019-02-08T09:15:00Z">
        <w:del w:id="187" w:author="Creeser, Giselle" w:date="2019-02-11T08:30:00Z">
          <w:r w:rsidR="006B6A2F" w:rsidDel="004D0B2B">
            <w:rPr>
              <w:szCs w:val="24"/>
            </w:rPr>
            <w:delText>interference/non-protection basis</w:delText>
          </w:r>
          <w:r w:rsidR="003302EC" w:rsidDel="004D0B2B">
            <w:rPr>
              <w:szCs w:val="24"/>
            </w:rPr>
            <w:delText xml:space="preserve"> vis-à-vis </w:delText>
          </w:r>
        </w:del>
      </w:ins>
      <w:ins w:id="188" w:author="DeGuzman, Oscar" w:date="2019-02-08T09:16:00Z">
        <w:del w:id="189" w:author="Creeser, Giselle" w:date="2019-02-11T08:30:00Z">
          <w:r w:rsidR="003302EC" w:rsidDel="004D0B2B">
            <w:rPr>
              <w:szCs w:val="24"/>
            </w:rPr>
            <w:delText xml:space="preserve">other </w:delText>
          </w:r>
        </w:del>
      </w:ins>
      <w:ins w:id="190" w:author="DeGuzman, Oscar" w:date="2019-02-08T09:17:00Z">
        <w:del w:id="191" w:author="Creeser, Giselle" w:date="2019-02-11T08:30:00Z">
          <w:r w:rsidR="003302EC" w:rsidDel="004D0B2B">
            <w:rPr>
              <w:szCs w:val="24"/>
            </w:rPr>
            <w:delText>space-to</w:delText>
          </w:r>
        </w:del>
      </w:ins>
      <w:ins w:id="192" w:author="DeGuzman, Oscar" w:date="2019-02-08T09:18:00Z">
        <w:del w:id="193" w:author="Creeser, Giselle" w:date="2019-02-11T08:30:00Z">
          <w:r w:rsidR="003302EC" w:rsidDel="004D0B2B">
            <w:rPr>
              <w:szCs w:val="24"/>
            </w:rPr>
            <w:delText xml:space="preserve">-Earth </w:delText>
          </w:r>
        </w:del>
      </w:ins>
      <w:ins w:id="194" w:author="DeGuzman, Oscar" w:date="2019-02-08T09:16:00Z">
        <w:del w:id="195" w:author="Creeser, Giselle" w:date="2019-02-11T08:30:00Z">
          <w:r w:rsidR="003302EC" w:rsidDel="004D0B2B">
            <w:rPr>
              <w:szCs w:val="24"/>
            </w:rPr>
            <w:delText>frequency bands</w:delText>
          </w:r>
        </w:del>
      </w:ins>
      <w:del w:id="196" w:author="Creeser, Giselle" w:date="2019-02-11T08:30:00Z">
        <w:r w:rsidR="00507BE2" w:rsidRPr="00507BE2" w:rsidDel="004D0B2B">
          <w:rPr>
            <w:szCs w:val="24"/>
          </w:rPr>
          <w:delText xml:space="preserve"> </w:delText>
        </w:r>
      </w:del>
      <w:ins w:id="197" w:author="DeGuzman, Oscar" w:date="2019-02-08T09:17:00Z">
        <w:del w:id="198" w:author="Creeser, Giselle" w:date="2019-02-11T08:30:00Z">
          <w:r w:rsidR="003302EC" w:rsidDel="004D0B2B">
            <w:rPr>
              <w:szCs w:val="24"/>
            </w:rPr>
            <w:delText xml:space="preserve">and </w:delText>
          </w:r>
        </w:del>
      </w:ins>
      <w:r w:rsidR="00507BE2">
        <w:rPr>
          <w:szCs w:val="24"/>
        </w:rPr>
        <w:t xml:space="preserve">will </w:t>
      </w:r>
      <w:r w:rsidR="00507BE2" w:rsidRPr="00507BE2">
        <w:rPr>
          <w:szCs w:val="24"/>
        </w:rPr>
        <w:t>not be used or relied upon for safety-of-life applications</w:t>
      </w:r>
      <w:ins w:id="199" w:author="DeGuzman, Oscar" w:date="2019-03-02T20:54:00Z">
        <w:r w:rsidR="00F73C6F">
          <w:rPr>
            <w:szCs w:val="24"/>
          </w:rPr>
          <w:t>;</w:t>
        </w:r>
      </w:ins>
    </w:p>
    <w:p w14:paraId="0A4B9895" w14:textId="77777777" w:rsidR="00F73C6F" w:rsidRDefault="00F73C6F" w:rsidP="00F73C6F">
      <w:pPr>
        <w:tabs>
          <w:tab w:val="left" w:pos="1134"/>
          <w:tab w:val="left" w:pos="1871"/>
          <w:tab w:val="left" w:pos="2268"/>
        </w:tabs>
        <w:overflowPunct w:val="0"/>
        <w:autoSpaceDE w:val="0"/>
        <w:autoSpaceDN w:val="0"/>
        <w:adjustRightInd w:val="0"/>
        <w:spacing w:before="120"/>
        <w:textAlignment w:val="baseline"/>
        <w:rPr>
          <w:ins w:id="200" w:author="DeGuzman, Oscar" w:date="2019-03-02T20:54:00Z"/>
          <w:szCs w:val="24"/>
        </w:rPr>
      </w:pPr>
      <w:ins w:id="201" w:author="DeGuzman, Oscar" w:date="2019-03-02T20:54:00Z">
        <w:r>
          <w:rPr>
            <w:i/>
            <w:szCs w:val="24"/>
          </w:rPr>
          <w:t>e</w:t>
        </w:r>
        <w:r>
          <w:rPr>
            <w:szCs w:val="24"/>
          </w:rPr>
          <w:t>)</w:t>
        </w:r>
        <w:r>
          <w:rPr>
            <w:szCs w:val="24"/>
          </w:rPr>
          <w:tab/>
          <w:t>that the use of the band 12.75-13.25 GHz (Earth-to-space) by non-geostationary-satellite systems in the fixed-satellite service shall not claim protection from geostationary-satellite networks operating in accordance with the Radio Regulations,</w:t>
        </w:r>
      </w:ins>
    </w:p>
    <w:p w14:paraId="0A256874" w14:textId="700E3F90" w:rsidR="00507BE2" w:rsidRPr="00162218" w:rsidRDefault="00507BE2" w:rsidP="00A718AE">
      <w:pPr>
        <w:tabs>
          <w:tab w:val="left" w:pos="1134"/>
          <w:tab w:val="left" w:pos="1871"/>
          <w:tab w:val="left" w:pos="2268"/>
        </w:tabs>
        <w:overflowPunct w:val="0"/>
        <w:autoSpaceDE w:val="0"/>
        <w:autoSpaceDN w:val="0"/>
        <w:adjustRightInd w:val="0"/>
        <w:spacing w:before="120"/>
        <w:textAlignment w:val="baseline"/>
        <w:rPr>
          <w:szCs w:val="24"/>
        </w:rPr>
      </w:pPr>
      <w:del w:id="202" w:author="DeGuzman, Oscar" w:date="2019-03-02T20:54:00Z">
        <w:r w:rsidRPr="00507BE2" w:rsidDel="00F73C6F">
          <w:rPr>
            <w:szCs w:val="24"/>
          </w:rPr>
          <w:delText>,</w:delText>
        </w:r>
      </w:del>
    </w:p>
    <w:p w14:paraId="5824E63B" w14:textId="77777777" w:rsidR="00D318DD" w:rsidRPr="00162218" w:rsidRDefault="003E2541" w:rsidP="001069AE">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bookmarkStart w:id="203" w:name="RESOLUTION_650_(WRC-12)_–_Allocation_for"/>
      <w:bookmarkEnd w:id="203"/>
      <w:r w:rsidRPr="00162218">
        <w:rPr>
          <w:i/>
        </w:rPr>
        <w:t>resolves to invite ITU-R</w:t>
      </w:r>
    </w:p>
    <w:p w14:paraId="1AA15933" w14:textId="126E06DC" w:rsidR="006F04F0" w:rsidRPr="006B3F88" w:rsidRDefault="006F04F0" w:rsidP="00C0789E">
      <w:pPr>
        <w:spacing w:before="120"/>
        <w:jc w:val="both"/>
        <w:rPr>
          <w:rFonts w:asciiTheme="majorBidi" w:hAnsiTheme="majorBidi"/>
        </w:rPr>
      </w:pPr>
      <w:r w:rsidRPr="00735998">
        <w:rPr>
          <w:color w:val="231F20"/>
          <w:szCs w:val="24"/>
        </w:rPr>
        <w:t>1</w:t>
      </w:r>
      <w:r w:rsidRPr="00735998">
        <w:rPr>
          <w:color w:val="231F20"/>
          <w:szCs w:val="24"/>
        </w:rPr>
        <w:tab/>
      </w:r>
      <w:r w:rsidR="003E2541" w:rsidRPr="00735998">
        <w:rPr>
          <w:color w:val="231F20"/>
          <w:szCs w:val="24"/>
        </w:rPr>
        <w:t>t</w:t>
      </w:r>
      <w:r w:rsidR="003E2541" w:rsidRPr="00735998">
        <w:t xml:space="preserve">o carry out studies </w:t>
      </w:r>
      <w:r w:rsidR="00D318DD" w:rsidRPr="00735998">
        <w:t xml:space="preserve">on technical and operational characteristics of earth stations </w:t>
      </w:r>
      <w:r w:rsidR="00507BE2" w:rsidRPr="00735998">
        <w:t xml:space="preserve">on aircraft </w:t>
      </w:r>
      <w:ins w:id="204" w:author="DeGuzman, Oscar" w:date="2019-03-02T20:54:00Z">
        <w:r w:rsidR="00F73C6F">
          <w:t xml:space="preserve">and vessels </w:t>
        </w:r>
      </w:ins>
      <w:r w:rsidRPr="00735998">
        <w:rPr>
          <w:rFonts w:asciiTheme="majorBidi" w:hAnsiTheme="majorBidi" w:cstheme="majorBidi"/>
          <w:szCs w:val="24"/>
        </w:rPr>
        <w:t xml:space="preserve">that </w:t>
      </w:r>
      <w:r w:rsidR="006442D1" w:rsidRPr="00735998">
        <w:rPr>
          <w:rFonts w:asciiTheme="majorBidi" w:hAnsiTheme="majorBidi" w:cstheme="majorBidi"/>
          <w:szCs w:val="24"/>
        </w:rPr>
        <w:t xml:space="preserve">communicate </w:t>
      </w:r>
      <w:r w:rsidRPr="00735998">
        <w:rPr>
          <w:rFonts w:asciiTheme="majorBidi" w:hAnsiTheme="majorBidi" w:cstheme="majorBidi"/>
          <w:szCs w:val="24"/>
        </w:rPr>
        <w:t xml:space="preserve">or plan to </w:t>
      </w:r>
      <w:r w:rsidR="006442D1" w:rsidRPr="00735998">
        <w:rPr>
          <w:rFonts w:asciiTheme="majorBidi" w:hAnsiTheme="majorBidi" w:cstheme="majorBidi"/>
          <w:szCs w:val="24"/>
        </w:rPr>
        <w:t>communicate with</w:t>
      </w:r>
      <w:r w:rsidR="005E0E08" w:rsidRPr="00735998">
        <w:rPr>
          <w:rFonts w:asciiTheme="majorBidi" w:hAnsiTheme="majorBidi" w:cstheme="majorBidi"/>
          <w:szCs w:val="24"/>
        </w:rPr>
        <w:t xml:space="preserve"> </w:t>
      </w:r>
      <w:r w:rsidR="001A71A8" w:rsidRPr="00735998">
        <w:rPr>
          <w:rFonts w:asciiTheme="majorBidi" w:hAnsiTheme="majorBidi" w:cstheme="majorBidi"/>
          <w:szCs w:val="24"/>
        </w:rPr>
        <w:t xml:space="preserve">GSO </w:t>
      </w:r>
      <w:r w:rsidR="006442D1" w:rsidRPr="00735998">
        <w:rPr>
          <w:rFonts w:asciiTheme="majorBidi" w:hAnsiTheme="majorBidi" w:cstheme="majorBidi"/>
          <w:szCs w:val="24"/>
        </w:rPr>
        <w:t xml:space="preserve">space stations </w:t>
      </w:r>
      <w:del w:id="205" w:author="Creeser, Giselle" w:date="2019-02-11T08:33:00Z">
        <w:r w:rsidR="006442D1" w:rsidRPr="00735998" w:rsidDel="004D0B2B">
          <w:rPr>
            <w:rFonts w:asciiTheme="majorBidi" w:hAnsiTheme="majorBidi" w:cstheme="majorBidi"/>
            <w:szCs w:val="24"/>
          </w:rPr>
          <w:delText xml:space="preserve">in the </w:delText>
        </w:r>
        <w:r w:rsidR="001A71A8" w:rsidRPr="00735998" w:rsidDel="004D0B2B">
          <w:rPr>
            <w:rFonts w:asciiTheme="majorBidi" w:hAnsiTheme="majorBidi" w:cstheme="majorBidi"/>
            <w:szCs w:val="24"/>
          </w:rPr>
          <w:delText>FSS</w:delText>
        </w:r>
      </w:del>
      <w:r w:rsidR="001A71A8" w:rsidRPr="00735998">
        <w:rPr>
          <w:rFonts w:asciiTheme="majorBidi" w:hAnsiTheme="majorBidi" w:cstheme="majorBidi"/>
          <w:szCs w:val="24"/>
        </w:rPr>
        <w:t xml:space="preserve"> </w:t>
      </w:r>
      <w:r w:rsidRPr="00735998">
        <w:rPr>
          <w:rFonts w:asciiTheme="majorBidi" w:hAnsiTheme="majorBidi" w:cstheme="majorBidi"/>
          <w:szCs w:val="24"/>
        </w:rPr>
        <w:t xml:space="preserve">within </w:t>
      </w:r>
      <w:r w:rsidR="0078610C" w:rsidRPr="00735998">
        <w:rPr>
          <w:rFonts w:asciiTheme="majorBidi" w:hAnsiTheme="majorBidi" w:cstheme="majorBidi"/>
          <w:szCs w:val="24"/>
        </w:rPr>
        <w:lastRenderedPageBreak/>
        <w:t xml:space="preserve">the existing </w:t>
      </w:r>
      <w:ins w:id="206" w:author="Creeser, Giselle" w:date="2019-02-11T08:33:00Z">
        <w:r w:rsidR="004D0B2B">
          <w:rPr>
            <w:rFonts w:asciiTheme="majorBidi" w:hAnsiTheme="majorBidi" w:cstheme="majorBidi"/>
            <w:szCs w:val="24"/>
          </w:rPr>
          <w:t xml:space="preserve">FSS </w:t>
        </w:r>
      </w:ins>
      <w:r w:rsidRPr="00162218">
        <w:rPr>
          <w:rFonts w:asciiTheme="majorBidi" w:hAnsiTheme="majorBidi" w:cstheme="majorBidi"/>
          <w:szCs w:val="24"/>
        </w:rPr>
        <w:t>allocation</w:t>
      </w:r>
      <w:r w:rsidRPr="00735998">
        <w:rPr>
          <w:rFonts w:asciiTheme="majorBidi" w:hAnsiTheme="majorBidi" w:cstheme="majorBidi"/>
          <w:szCs w:val="24"/>
        </w:rPr>
        <w:t xml:space="preserve"> in the frequency band</w:t>
      </w:r>
      <w:ins w:id="207" w:author="DeGuzman, Oscar" w:date="2019-02-05T16:17:00Z">
        <w:r w:rsidR="00F072E1">
          <w:rPr>
            <w:rFonts w:asciiTheme="majorBidi" w:hAnsiTheme="majorBidi" w:cstheme="majorBidi"/>
            <w:szCs w:val="24"/>
          </w:rPr>
          <w:t xml:space="preserve">s </w:t>
        </w:r>
        <w:r w:rsidR="00F072E1">
          <w:t>10.7-10.95</w:t>
        </w:r>
        <w:r w:rsidR="00F072E1" w:rsidRPr="00162218">
          <w:t xml:space="preserve"> GHz</w:t>
        </w:r>
        <w:r w:rsidR="00F072E1">
          <w:t>, 11.2-11.45 GHz, and</w:t>
        </w:r>
      </w:ins>
      <w:r w:rsidRPr="00735998">
        <w:rPr>
          <w:rFonts w:asciiTheme="majorBidi" w:hAnsiTheme="majorBidi" w:cstheme="majorBidi"/>
          <w:szCs w:val="24"/>
        </w:rPr>
        <w:t xml:space="preserve"> 12.75-13.25 GHz</w:t>
      </w:r>
      <w:r w:rsidR="003512D7" w:rsidRPr="00735998">
        <w:rPr>
          <w:rFonts w:asciiTheme="majorBidi" w:hAnsiTheme="majorBidi" w:cstheme="majorBidi"/>
          <w:szCs w:val="24"/>
        </w:rPr>
        <w:t xml:space="preserve">; </w:t>
      </w:r>
    </w:p>
    <w:p w14:paraId="3AE7C55B" w14:textId="55E649AA" w:rsidR="00507BE2" w:rsidRDefault="007069C7" w:rsidP="00C0789E">
      <w:pPr>
        <w:spacing w:before="120"/>
        <w:jc w:val="both"/>
        <w:rPr>
          <w:szCs w:val="24"/>
        </w:rPr>
      </w:pPr>
      <w:r w:rsidRPr="00162218">
        <w:rPr>
          <w:szCs w:val="24"/>
        </w:rPr>
        <w:t>2</w:t>
      </w:r>
      <w:r w:rsidR="00507BE2" w:rsidRPr="006A310A">
        <w:rPr>
          <w:rFonts w:asciiTheme="majorBidi" w:hAnsiTheme="majorBidi" w:cstheme="majorBidi"/>
          <w:szCs w:val="24"/>
        </w:rPr>
        <w:tab/>
        <w:t xml:space="preserve">to study sharing and compatibility between earth stations on aircraft </w:t>
      </w:r>
      <w:ins w:id="208" w:author="DeGuzman, Oscar" w:date="2019-03-02T20:54:00Z">
        <w:r w:rsidR="00F73C6F">
          <w:rPr>
            <w:rFonts w:asciiTheme="majorBidi" w:hAnsiTheme="majorBidi" w:cstheme="majorBidi"/>
            <w:szCs w:val="24"/>
          </w:rPr>
          <w:t xml:space="preserve">and vessels </w:t>
        </w:r>
      </w:ins>
      <w:r w:rsidR="00507BE2" w:rsidRPr="00735998">
        <w:rPr>
          <w:rFonts w:asciiTheme="majorBidi" w:hAnsiTheme="majorBidi" w:cstheme="majorBidi"/>
          <w:szCs w:val="24"/>
        </w:rPr>
        <w:t>communicating</w:t>
      </w:r>
      <w:r w:rsidR="00507BE2" w:rsidRPr="006A310A">
        <w:rPr>
          <w:rFonts w:asciiTheme="majorBidi" w:hAnsiTheme="majorBidi" w:cstheme="majorBidi"/>
          <w:szCs w:val="24"/>
        </w:rPr>
        <w:t xml:space="preserve"> with GSO </w:t>
      </w:r>
      <w:r w:rsidR="005B7614">
        <w:rPr>
          <w:rFonts w:asciiTheme="majorBidi" w:hAnsiTheme="majorBidi" w:cstheme="majorBidi"/>
          <w:szCs w:val="24"/>
        </w:rPr>
        <w:t xml:space="preserve">space stations in the </w:t>
      </w:r>
      <w:r w:rsidR="00507BE2" w:rsidRPr="006A310A">
        <w:rPr>
          <w:rFonts w:asciiTheme="majorBidi" w:hAnsiTheme="majorBidi" w:cstheme="majorBidi"/>
          <w:szCs w:val="24"/>
        </w:rPr>
        <w:t xml:space="preserve">FSS and current and planned stations of existing services allocated in the </w:t>
      </w:r>
      <w:ins w:id="209" w:author="DeGuzman, Oscar" w:date="2019-02-05T16:17:00Z">
        <w:del w:id="210" w:author="Creeser, Giselle" w:date="2019-02-11T08:32:00Z">
          <w:r w:rsidR="0005007A" w:rsidDel="004D0B2B">
            <w:delText>10.7-10.95</w:delText>
          </w:r>
          <w:r w:rsidR="0005007A" w:rsidRPr="00162218" w:rsidDel="004D0B2B">
            <w:delText xml:space="preserve"> GHz</w:delText>
          </w:r>
          <w:r w:rsidR="0005007A" w:rsidDel="004D0B2B">
            <w:delText>, 11.2-11.45 GHz, and</w:delText>
          </w:r>
          <w:r w:rsidR="0005007A" w:rsidRPr="006A310A" w:rsidDel="004D0B2B">
            <w:rPr>
              <w:rFonts w:asciiTheme="majorBidi" w:hAnsiTheme="majorBidi" w:cstheme="majorBidi"/>
              <w:szCs w:val="24"/>
            </w:rPr>
            <w:delText xml:space="preserve"> </w:delText>
          </w:r>
        </w:del>
      </w:ins>
      <w:r w:rsidR="00507BE2" w:rsidRPr="006A310A">
        <w:rPr>
          <w:rFonts w:asciiTheme="majorBidi" w:hAnsiTheme="majorBidi" w:cstheme="majorBidi"/>
          <w:szCs w:val="24"/>
        </w:rPr>
        <w:t>12.75-13.25 GHz band</w:t>
      </w:r>
      <w:ins w:id="211" w:author="DeGuzman, Oscar" w:date="2019-02-05T16:17:00Z">
        <w:r w:rsidR="0005007A">
          <w:rPr>
            <w:rFonts w:asciiTheme="majorBidi" w:hAnsiTheme="majorBidi" w:cstheme="majorBidi"/>
            <w:szCs w:val="24"/>
          </w:rPr>
          <w:t>s</w:t>
        </w:r>
      </w:ins>
      <w:r w:rsidR="00507BE2" w:rsidRPr="006A310A">
        <w:rPr>
          <w:rFonts w:asciiTheme="majorBidi" w:hAnsiTheme="majorBidi" w:cstheme="majorBidi"/>
          <w:szCs w:val="24"/>
        </w:rPr>
        <w:t xml:space="preserve"> to ensure protection of </w:t>
      </w:r>
      <w:r w:rsidR="007D5D25">
        <w:rPr>
          <w:rFonts w:asciiTheme="majorBidi" w:hAnsiTheme="majorBidi" w:cstheme="majorBidi"/>
          <w:szCs w:val="24"/>
        </w:rPr>
        <w:t>those</w:t>
      </w:r>
      <w:r w:rsidR="00507BE2" w:rsidRPr="006A310A">
        <w:rPr>
          <w:rFonts w:asciiTheme="majorBidi" w:hAnsiTheme="majorBidi" w:cstheme="majorBidi"/>
          <w:szCs w:val="24"/>
        </w:rPr>
        <w:t xml:space="preserve"> services;</w:t>
      </w:r>
    </w:p>
    <w:p w14:paraId="688B0701" w14:textId="35607D27" w:rsidR="003512D7" w:rsidRPr="003512D7" w:rsidRDefault="00507BE2" w:rsidP="00C0789E">
      <w:pPr>
        <w:spacing w:before="120"/>
        <w:jc w:val="both"/>
      </w:pPr>
      <w:r>
        <w:rPr>
          <w:szCs w:val="24"/>
        </w:rPr>
        <w:t>3</w:t>
      </w:r>
      <w:r w:rsidR="007069C7" w:rsidRPr="00162218">
        <w:rPr>
          <w:szCs w:val="24"/>
        </w:rPr>
        <w:tab/>
      </w:r>
      <w:r w:rsidR="00D318DD" w:rsidRPr="00162218">
        <w:rPr>
          <w:color w:val="231F20"/>
          <w:szCs w:val="24"/>
        </w:rPr>
        <w:t>to</w:t>
      </w:r>
      <w:r w:rsidR="003E2541" w:rsidRPr="00162218">
        <w:rPr>
          <w:szCs w:val="24"/>
        </w:rPr>
        <w:t xml:space="preserve"> develop </w:t>
      </w:r>
      <w:r w:rsidR="00D318DD" w:rsidRPr="00162218">
        <w:rPr>
          <w:szCs w:val="24"/>
        </w:rPr>
        <w:t xml:space="preserve">technical conditions and </w:t>
      </w:r>
      <w:r w:rsidR="003E2541" w:rsidRPr="00162218">
        <w:rPr>
          <w:szCs w:val="24"/>
        </w:rPr>
        <w:t xml:space="preserve">regulatory </w:t>
      </w:r>
      <w:r w:rsidR="00D318DD" w:rsidRPr="00162218">
        <w:rPr>
          <w:szCs w:val="24"/>
        </w:rPr>
        <w:t>provisions for</w:t>
      </w:r>
      <w:r w:rsidR="003E2541" w:rsidRPr="00162218">
        <w:rPr>
          <w:szCs w:val="24"/>
        </w:rPr>
        <w:t xml:space="preserve"> the operation of earth stations </w:t>
      </w:r>
      <w:r>
        <w:rPr>
          <w:szCs w:val="24"/>
        </w:rPr>
        <w:t xml:space="preserve">on </w:t>
      </w:r>
      <w:r w:rsidRPr="00162218">
        <w:rPr>
          <w:szCs w:val="24"/>
        </w:rPr>
        <w:t xml:space="preserve">aircraft </w:t>
      </w:r>
      <w:ins w:id="212" w:author="DeGuzman, Oscar" w:date="2019-03-02T20:54:00Z">
        <w:r w:rsidR="00F73C6F">
          <w:rPr>
            <w:szCs w:val="24"/>
          </w:rPr>
          <w:t xml:space="preserve">and vessels </w:t>
        </w:r>
      </w:ins>
      <w:r w:rsidR="00D318DD" w:rsidRPr="00735998">
        <w:rPr>
          <w:szCs w:val="24"/>
        </w:rPr>
        <w:t>communicating</w:t>
      </w:r>
      <w:r w:rsidR="00D318DD" w:rsidRPr="00162218">
        <w:rPr>
          <w:szCs w:val="24"/>
        </w:rPr>
        <w:t xml:space="preserve"> with </w:t>
      </w:r>
      <w:r>
        <w:rPr>
          <w:szCs w:val="24"/>
        </w:rPr>
        <w:t>GSO</w:t>
      </w:r>
      <w:r w:rsidR="003E2541" w:rsidRPr="00162218">
        <w:rPr>
          <w:szCs w:val="24"/>
        </w:rPr>
        <w:t xml:space="preserve"> </w:t>
      </w:r>
      <w:r w:rsidR="005B7614">
        <w:rPr>
          <w:szCs w:val="24"/>
        </w:rPr>
        <w:t xml:space="preserve">space stations in the </w:t>
      </w:r>
      <w:r w:rsidR="003E2541" w:rsidRPr="00162218">
        <w:rPr>
          <w:szCs w:val="24"/>
        </w:rPr>
        <w:t>FSS in the frequency band</w:t>
      </w:r>
      <w:ins w:id="213" w:author="DeGuzman, Oscar" w:date="2019-02-05T16:17:00Z">
        <w:r w:rsidR="0005007A">
          <w:rPr>
            <w:szCs w:val="24"/>
          </w:rPr>
          <w:t xml:space="preserve">s </w:t>
        </w:r>
        <w:r w:rsidR="0005007A">
          <w:t>10.7-10.95</w:t>
        </w:r>
        <w:r w:rsidR="0005007A" w:rsidRPr="00162218">
          <w:t xml:space="preserve"> GHz</w:t>
        </w:r>
      </w:ins>
      <w:ins w:id="214" w:author="DeGuzman, Oscar" w:date="2019-02-05T16:18:00Z">
        <w:r w:rsidR="0005007A">
          <w:t xml:space="preserve"> </w:t>
        </w:r>
        <w:r w:rsidR="0005007A" w:rsidRPr="00162218">
          <w:t>(space-to-Earth)</w:t>
        </w:r>
      </w:ins>
      <w:ins w:id="215" w:author="DeGuzman, Oscar" w:date="2019-02-05T16:17:00Z">
        <w:r w:rsidR="0005007A">
          <w:t>, 11.2-11.45 GHz</w:t>
        </w:r>
      </w:ins>
      <w:ins w:id="216" w:author="DeGuzman, Oscar" w:date="2019-02-05T16:18:00Z">
        <w:r w:rsidR="0005007A">
          <w:t xml:space="preserve"> </w:t>
        </w:r>
        <w:r w:rsidR="0005007A" w:rsidRPr="00162218">
          <w:t>(space-to-Earth)</w:t>
        </w:r>
      </w:ins>
      <w:ins w:id="217" w:author="DeGuzman, Oscar" w:date="2019-02-05T16:17:00Z">
        <w:r w:rsidR="0005007A">
          <w:t>, and</w:t>
        </w:r>
      </w:ins>
      <w:r w:rsidR="003E2541" w:rsidRPr="00162218">
        <w:rPr>
          <w:bCs/>
          <w:szCs w:val="24"/>
        </w:rPr>
        <w:t xml:space="preserve"> </w:t>
      </w:r>
      <w:r w:rsidR="003E2541" w:rsidRPr="00162218">
        <w:rPr>
          <w:szCs w:val="24"/>
        </w:rPr>
        <w:t>12.75-13.25 GHz</w:t>
      </w:r>
      <w:r w:rsidR="003E2541" w:rsidRPr="00162218">
        <w:t xml:space="preserve"> </w:t>
      </w:r>
      <w:r w:rsidR="003E2541" w:rsidRPr="00162218">
        <w:rPr>
          <w:szCs w:val="24"/>
        </w:rPr>
        <w:t xml:space="preserve">(Earth-to-space) </w:t>
      </w:r>
      <w:r w:rsidR="003E2541" w:rsidRPr="00162218">
        <w:t xml:space="preserve">taking into account </w:t>
      </w:r>
      <w:r w:rsidR="008E0B19">
        <w:t xml:space="preserve">the </w:t>
      </w:r>
      <w:r>
        <w:t xml:space="preserve">result of studies as </w:t>
      </w:r>
      <w:r w:rsidR="00AC75CA">
        <w:t>call</w:t>
      </w:r>
      <w:r w:rsidR="003D6BDA">
        <w:t>ed</w:t>
      </w:r>
      <w:r w:rsidR="00AC75CA">
        <w:t xml:space="preserve"> for</w:t>
      </w:r>
      <w:r>
        <w:t xml:space="preserve"> in </w:t>
      </w:r>
      <w:r w:rsidR="00D35DA3">
        <w:t xml:space="preserve">resolves 1) and </w:t>
      </w:r>
      <w:r>
        <w:t>2</w:t>
      </w:r>
      <w:r w:rsidR="00AC75CA">
        <w:t>)</w:t>
      </w:r>
      <w:r>
        <w:t xml:space="preserve"> above </w:t>
      </w:r>
      <w:r w:rsidR="003512D7">
        <w:t xml:space="preserve">and in particular without affecting any provisions of Appendix </w:t>
      </w:r>
      <w:r w:rsidR="003512D7">
        <w:rPr>
          <w:b/>
        </w:rPr>
        <w:t>30B</w:t>
      </w:r>
      <w:r w:rsidR="003E2541" w:rsidRPr="00162218">
        <w:t>;</w:t>
      </w:r>
    </w:p>
    <w:p w14:paraId="38988E20" w14:textId="77777777" w:rsidR="003E2541" w:rsidRPr="00162218" w:rsidRDefault="008E0B19" w:rsidP="006F04F0">
      <w:pPr>
        <w:tabs>
          <w:tab w:val="left" w:pos="1134"/>
          <w:tab w:val="left" w:pos="1871"/>
          <w:tab w:val="left" w:pos="2268"/>
        </w:tabs>
        <w:overflowPunct w:val="0"/>
        <w:autoSpaceDE w:val="0"/>
        <w:autoSpaceDN w:val="0"/>
        <w:adjustRightInd w:val="0"/>
        <w:spacing w:before="120"/>
        <w:jc w:val="both"/>
        <w:textAlignment w:val="baseline"/>
        <w:rPr>
          <w:color w:val="000000"/>
          <w:szCs w:val="24"/>
        </w:rPr>
      </w:pPr>
      <w:r>
        <w:rPr>
          <w:color w:val="231F20"/>
          <w:szCs w:val="24"/>
        </w:rPr>
        <w:t>4</w:t>
      </w:r>
      <w:r w:rsidR="003E2541" w:rsidRPr="00162218">
        <w:rPr>
          <w:color w:val="231F20"/>
          <w:szCs w:val="24"/>
        </w:rPr>
        <w:tab/>
      </w:r>
      <w:r w:rsidR="003E2541" w:rsidRPr="00162218">
        <w:t>to co</w:t>
      </w:r>
      <w:r w:rsidR="000006AD" w:rsidRPr="00162218">
        <w:t>mplete studies in time for WRC</w:t>
      </w:r>
      <w:r w:rsidR="000006AD" w:rsidRPr="00162218">
        <w:noBreakHyphen/>
        <w:t>23</w:t>
      </w:r>
      <w:r w:rsidR="003E2541" w:rsidRPr="00162218">
        <w:t>,</w:t>
      </w:r>
    </w:p>
    <w:p w14:paraId="4F913685" w14:textId="77777777" w:rsidR="003E2541" w:rsidRPr="00162218" w:rsidRDefault="009A6217"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Pr>
          <w:i/>
        </w:rPr>
        <w:t xml:space="preserve">Further </w:t>
      </w:r>
      <w:r w:rsidR="003E2541" w:rsidRPr="00162218">
        <w:rPr>
          <w:i/>
        </w:rPr>
        <w:t>resolves to invite WRC-</w:t>
      </w:r>
      <w:r w:rsidR="000006AD" w:rsidRPr="00162218">
        <w:rPr>
          <w:i/>
        </w:rPr>
        <w:t>23</w:t>
      </w:r>
    </w:p>
    <w:p w14:paraId="10E55E71" w14:textId="1566EA4F"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rPr>
          <w:color w:val="231F20"/>
          <w:szCs w:val="24"/>
        </w:rPr>
      </w:pPr>
      <w:r w:rsidRPr="00162218">
        <w:rPr>
          <w:color w:val="231F20"/>
          <w:szCs w:val="24"/>
        </w:rPr>
        <w:t xml:space="preserve">to review the results of these studies </w:t>
      </w:r>
      <w:proofErr w:type="gramStart"/>
      <w:r w:rsidR="00A318DC">
        <w:rPr>
          <w:color w:val="231F20"/>
          <w:szCs w:val="24"/>
        </w:rPr>
        <w:t xml:space="preserve">in order </w:t>
      </w:r>
      <w:r w:rsidRPr="00162218">
        <w:rPr>
          <w:color w:val="231F20"/>
          <w:szCs w:val="24"/>
        </w:rPr>
        <w:t>to</w:t>
      </w:r>
      <w:proofErr w:type="gramEnd"/>
      <w:r w:rsidRPr="00162218">
        <w:rPr>
          <w:color w:val="231F20"/>
          <w:szCs w:val="24"/>
        </w:rPr>
        <w:t xml:space="preserve"> adopt </w:t>
      </w:r>
      <w:r w:rsidR="00A318DC">
        <w:rPr>
          <w:color w:val="231F20"/>
          <w:szCs w:val="24"/>
        </w:rPr>
        <w:t>technical</w:t>
      </w:r>
      <w:r w:rsidR="00A318DC" w:rsidRPr="006B3F88">
        <w:t xml:space="preserve"> conditions </w:t>
      </w:r>
      <w:r w:rsidR="00A318DC">
        <w:rPr>
          <w:color w:val="231F20"/>
          <w:szCs w:val="24"/>
        </w:rPr>
        <w:t xml:space="preserve">and </w:t>
      </w:r>
      <w:r w:rsidRPr="00162218">
        <w:rPr>
          <w:szCs w:val="24"/>
        </w:rPr>
        <w:t xml:space="preserve">regulatory </w:t>
      </w:r>
      <w:r w:rsidR="00A318DC">
        <w:rPr>
          <w:szCs w:val="24"/>
        </w:rPr>
        <w:t>provisio</w:t>
      </w:r>
      <w:r w:rsidRPr="00162218">
        <w:rPr>
          <w:szCs w:val="24"/>
        </w:rPr>
        <w:t xml:space="preserve">ns that allow </w:t>
      </w:r>
      <w:r w:rsidR="00A318DC">
        <w:rPr>
          <w:szCs w:val="24"/>
        </w:rPr>
        <w:t xml:space="preserve">for </w:t>
      </w:r>
      <w:r w:rsidRPr="00162218">
        <w:rPr>
          <w:szCs w:val="24"/>
        </w:rPr>
        <w:t xml:space="preserve">the operation of earth stations </w:t>
      </w:r>
      <w:r w:rsidR="00890B20">
        <w:rPr>
          <w:szCs w:val="24"/>
        </w:rPr>
        <w:t xml:space="preserve">on </w:t>
      </w:r>
      <w:r w:rsidR="00890B20" w:rsidRPr="00735998">
        <w:rPr>
          <w:szCs w:val="24"/>
        </w:rPr>
        <w:t xml:space="preserve">aircraft </w:t>
      </w:r>
      <w:ins w:id="218" w:author="DeGuzman, Oscar" w:date="2019-03-02T20:55:00Z">
        <w:r w:rsidR="00F73C6F">
          <w:rPr>
            <w:szCs w:val="24"/>
          </w:rPr>
          <w:t xml:space="preserve">and vessels </w:t>
        </w:r>
      </w:ins>
      <w:r w:rsidR="00A318DC" w:rsidRPr="00735998">
        <w:rPr>
          <w:szCs w:val="24"/>
        </w:rPr>
        <w:t>communicating with</w:t>
      </w:r>
      <w:r w:rsidR="00A318DC" w:rsidRPr="00162218">
        <w:rPr>
          <w:szCs w:val="24"/>
        </w:rPr>
        <w:t xml:space="preserve"> </w:t>
      </w:r>
      <w:r w:rsidR="00A318DC">
        <w:rPr>
          <w:szCs w:val="24"/>
        </w:rPr>
        <w:t>GSO</w:t>
      </w:r>
      <w:r w:rsidRPr="00162218">
        <w:rPr>
          <w:szCs w:val="24"/>
        </w:rPr>
        <w:t xml:space="preserve"> </w:t>
      </w:r>
      <w:r w:rsidR="005B7614">
        <w:rPr>
          <w:szCs w:val="24"/>
        </w:rPr>
        <w:t xml:space="preserve">space stations in the </w:t>
      </w:r>
      <w:r w:rsidRPr="00162218">
        <w:rPr>
          <w:szCs w:val="24"/>
        </w:rPr>
        <w:t>FSS in the frequency band</w:t>
      </w:r>
      <w:ins w:id="219" w:author="DeGuzman, Oscar" w:date="2019-02-05T16:18:00Z">
        <w:r w:rsidR="0005007A">
          <w:rPr>
            <w:szCs w:val="24"/>
          </w:rPr>
          <w:t xml:space="preserve">s </w:t>
        </w:r>
        <w:r w:rsidR="0005007A">
          <w:t>10.7-10.95</w:t>
        </w:r>
        <w:r w:rsidR="0005007A" w:rsidRPr="00162218">
          <w:t xml:space="preserve"> GHz</w:t>
        </w:r>
        <w:r w:rsidR="0005007A">
          <w:t xml:space="preserve"> </w:t>
        </w:r>
        <w:r w:rsidR="0005007A" w:rsidRPr="00162218">
          <w:t>(space-to-Earth)</w:t>
        </w:r>
        <w:r w:rsidR="0005007A">
          <w:t xml:space="preserve">, 11.2-11.45 GHz </w:t>
        </w:r>
        <w:r w:rsidR="0005007A" w:rsidRPr="00162218">
          <w:t>(space-to-Earth)</w:t>
        </w:r>
        <w:r w:rsidR="0005007A">
          <w:t>, and</w:t>
        </w:r>
      </w:ins>
      <w:r w:rsidRPr="00162218">
        <w:rPr>
          <w:bCs/>
          <w:szCs w:val="24"/>
        </w:rPr>
        <w:t xml:space="preserve"> </w:t>
      </w:r>
      <w:r w:rsidRPr="00162218">
        <w:rPr>
          <w:szCs w:val="24"/>
        </w:rPr>
        <w:t>12.75-13.25 GHz (Earth-to-space)</w:t>
      </w:r>
      <w:r w:rsidRPr="00162218">
        <w:rPr>
          <w:color w:val="231F20"/>
          <w:szCs w:val="24"/>
        </w:rPr>
        <w:t>,</w:t>
      </w:r>
    </w:p>
    <w:p w14:paraId="4A64CB86"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invites administrations</w:t>
      </w:r>
    </w:p>
    <w:p w14:paraId="17E0AF8B" w14:textId="77777777" w:rsidR="00C0789E" w:rsidRPr="00162218" w:rsidRDefault="003E2541" w:rsidP="00C0789E">
      <w:pPr>
        <w:tabs>
          <w:tab w:val="left" w:pos="699"/>
          <w:tab w:val="left" w:pos="1080"/>
          <w:tab w:val="left" w:pos="7257"/>
          <w:tab w:val="left" w:pos="7920"/>
          <w:tab w:val="left" w:pos="8508"/>
          <w:tab w:val="left" w:pos="9216"/>
        </w:tabs>
        <w:ind w:right="2"/>
        <w:rPr>
          <w:color w:val="231F20"/>
          <w:szCs w:val="24"/>
        </w:rPr>
      </w:pPr>
      <w:r w:rsidRPr="00162218">
        <w:rPr>
          <w:color w:val="231F20"/>
          <w:szCs w:val="24"/>
        </w:rPr>
        <w:t>to participate actively in the studies by submitting contributions to ITU-R.</w:t>
      </w:r>
    </w:p>
    <w:p w14:paraId="21BB3580" w14:textId="77777777" w:rsidR="00C0789E" w:rsidRPr="00162218" w:rsidRDefault="00C0789E">
      <w:pPr>
        <w:tabs>
          <w:tab w:val="clear" w:pos="576"/>
          <w:tab w:val="clear" w:pos="792"/>
          <w:tab w:val="clear" w:pos="1008"/>
          <w:tab w:val="clear" w:pos="1224"/>
          <w:tab w:val="clear" w:pos="1440"/>
        </w:tabs>
        <w:spacing w:after="160" w:line="259" w:lineRule="auto"/>
        <w:rPr>
          <w:color w:val="231F20"/>
          <w:szCs w:val="24"/>
        </w:rPr>
      </w:pPr>
      <w:r w:rsidRPr="00162218">
        <w:rPr>
          <w:color w:val="231F20"/>
          <w:szCs w:val="24"/>
        </w:rPr>
        <w:br w:type="page"/>
      </w:r>
    </w:p>
    <w:p w14:paraId="26002659" w14:textId="77777777" w:rsidR="003E2541" w:rsidRPr="00162218" w:rsidRDefault="003E2541" w:rsidP="00E32BAE">
      <w:pPr>
        <w:tabs>
          <w:tab w:val="left" w:pos="699"/>
          <w:tab w:val="left" w:pos="1080"/>
          <w:tab w:val="left" w:pos="7257"/>
          <w:tab w:val="left" w:pos="7920"/>
          <w:tab w:val="left" w:pos="8508"/>
          <w:tab w:val="left" w:pos="9216"/>
        </w:tabs>
        <w:ind w:right="2"/>
        <w:jc w:val="center"/>
        <w:rPr>
          <w:b/>
        </w:rPr>
      </w:pPr>
      <w:r w:rsidRPr="00162218">
        <w:rPr>
          <w:b/>
        </w:rPr>
        <w:lastRenderedPageBreak/>
        <w:t>ATTACHMENT</w:t>
      </w:r>
    </w:p>
    <w:p w14:paraId="6ECBFCAC" w14:textId="77777777" w:rsidR="003E2541" w:rsidRPr="00162218" w:rsidRDefault="003E2541" w:rsidP="003E2541">
      <w:pPr>
        <w:tabs>
          <w:tab w:val="left" w:pos="699"/>
          <w:tab w:val="left" w:pos="1080"/>
          <w:tab w:val="left" w:pos="7257"/>
          <w:tab w:val="left" w:pos="7920"/>
          <w:tab w:val="left" w:pos="8508"/>
          <w:tab w:val="left" w:pos="9216"/>
        </w:tabs>
        <w:ind w:right="2"/>
        <w:jc w:val="center"/>
        <w:outlineLvl w:val="0"/>
        <w:rPr>
          <w:b/>
        </w:rPr>
      </w:pPr>
    </w:p>
    <w:p w14:paraId="22A9323F" w14:textId="77777777"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rFonts w:eastAsia="Times New Roman"/>
          <w:caps/>
          <w:sz w:val="28"/>
          <w:szCs w:val="20"/>
          <w:lang w:val="en-GB"/>
        </w:rPr>
      </w:pPr>
      <w:bookmarkStart w:id="220" w:name="_Hlk535486023"/>
      <w:r w:rsidRPr="000F5E14">
        <w:rPr>
          <w:rFonts w:eastAsia="Times New Roman"/>
          <w:caps/>
          <w:sz w:val="28"/>
          <w:szCs w:val="20"/>
          <w:lang w:val="en-GB"/>
        </w:rPr>
        <w:t>ANNEX 2 TO RESOLUTION 804 (Rev.WRC</w:t>
      </w:r>
      <w:r w:rsidRPr="000F5E14">
        <w:rPr>
          <w:rFonts w:eastAsia="Times New Roman"/>
          <w:caps/>
          <w:sz w:val="28"/>
          <w:szCs w:val="20"/>
          <w:lang w:val="en-GB"/>
        </w:rPr>
        <w:noBreakHyphen/>
        <w:t>12)</w:t>
      </w:r>
    </w:p>
    <w:p w14:paraId="4FF953C2" w14:textId="77777777"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rFonts w:ascii="Times New Roman Bold" w:eastAsia="Times New Roman" w:hAnsi="Times New Roman Bold"/>
          <w:b/>
          <w:sz w:val="28"/>
          <w:szCs w:val="20"/>
          <w:lang w:val="en-GB"/>
        </w:rPr>
      </w:pPr>
      <w:r w:rsidRPr="000F5E14">
        <w:rPr>
          <w:rFonts w:ascii="Times New Roman Bold" w:eastAsia="Times New Roman" w:hAnsi="Times New Roman Bold"/>
          <w:b/>
          <w:sz w:val="28"/>
          <w:szCs w:val="20"/>
          <w:lang w:val="en-GB"/>
        </w:rPr>
        <w:t>Template for the submission of proposals for agenda items</w:t>
      </w:r>
    </w:p>
    <w:p w14:paraId="2B0F0E26" w14:textId="77777777" w:rsidR="003E2541" w:rsidRPr="00162218" w:rsidRDefault="003E2541" w:rsidP="003E2541">
      <w:pPr>
        <w:keepNext/>
        <w:tabs>
          <w:tab w:val="left" w:pos="1134"/>
          <w:tab w:val="left" w:pos="1871"/>
          <w:tab w:val="left" w:pos="2268"/>
        </w:tabs>
        <w:overflowPunct w:val="0"/>
        <w:autoSpaceDE w:val="0"/>
        <w:autoSpaceDN w:val="0"/>
        <w:adjustRightInd w:val="0"/>
        <w:spacing w:before="160"/>
        <w:textAlignment w:val="baseline"/>
        <w:rPr>
          <w:rFonts w:ascii="Times" w:hAnsi="Times"/>
          <w:b/>
          <w:color w:val="000000"/>
          <w:sz w:val="22"/>
        </w:rPr>
      </w:pPr>
    </w:p>
    <w:p w14:paraId="7B9E8505" w14:textId="59DFA157" w:rsidR="003E2541" w:rsidRPr="0078610C" w:rsidRDefault="003E2541" w:rsidP="0078610C">
      <w:pPr>
        <w:keepNext/>
        <w:keepLines/>
        <w:tabs>
          <w:tab w:val="left" w:pos="1134"/>
          <w:tab w:val="left" w:pos="1871"/>
          <w:tab w:val="left" w:pos="2268"/>
        </w:tabs>
        <w:overflowPunct w:val="0"/>
        <w:autoSpaceDE w:val="0"/>
        <w:autoSpaceDN w:val="0"/>
        <w:adjustRightInd w:val="0"/>
        <w:spacing w:before="120"/>
        <w:textAlignment w:val="baseline"/>
        <w:rPr>
          <w:rFonts w:ascii="Times New Roman Bold" w:eastAsia="Times New Roman" w:hAnsi="Times New Roman Bold"/>
          <w:b/>
          <w:sz w:val="28"/>
          <w:szCs w:val="20"/>
          <w:lang w:val="en-GB"/>
        </w:rPr>
      </w:pPr>
      <w:r w:rsidRPr="00162218">
        <w:rPr>
          <w:rFonts w:ascii="Times" w:hAnsi="Times"/>
          <w:b/>
        </w:rPr>
        <w:t xml:space="preserve">Subject: </w:t>
      </w:r>
      <w:r w:rsidR="0078610C">
        <w:rPr>
          <w:rFonts w:ascii="Times" w:hAnsi="Times"/>
        </w:rPr>
        <w:t>D</w:t>
      </w:r>
      <w:r w:rsidRPr="00162218">
        <w:rPr>
          <w:rFonts w:ascii="Times" w:hAnsi="Times"/>
        </w:rPr>
        <w:t xml:space="preserve">eveloping </w:t>
      </w:r>
      <w:r w:rsidR="0078610C">
        <w:rPr>
          <w:rFonts w:ascii="Times" w:hAnsi="Times"/>
        </w:rPr>
        <w:t xml:space="preserve">technical conditions and </w:t>
      </w:r>
      <w:r w:rsidRPr="00162218">
        <w:t xml:space="preserve">regulatory </w:t>
      </w:r>
      <w:r w:rsidR="0078610C">
        <w:t>provision</w:t>
      </w:r>
      <w:r w:rsidRPr="00162218">
        <w:t>s and associated conditions that allow</w:t>
      </w:r>
      <w:bookmarkEnd w:id="220"/>
      <w:r w:rsidR="0078610C">
        <w:rPr>
          <w:rFonts w:ascii="Times New Roman Bold" w:eastAsia="Times New Roman" w:hAnsi="Times New Roman Bold"/>
          <w:b/>
          <w:sz w:val="28"/>
          <w:szCs w:val="20"/>
          <w:lang w:val="en-GB"/>
        </w:rPr>
        <w:t xml:space="preserve"> </w:t>
      </w:r>
      <w:r w:rsidR="00D474AD">
        <w:t xml:space="preserve">for </w:t>
      </w:r>
      <w:r w:rsidRPr="00162218">
        <w:t xml:space="preserve">the operation of earth stations </w:t>
      </w:r>
      <w:r w:rsidR="005B386E">
        <w:t xml:space="preserve">on </w:t>
      </w:r>
      <w:r w:rsidR="005B386E" w:rsidRPr="00162218">
        <w:t xml:space="preserve">aircraft </w:t>
      </w:r>
      <w:ins w:id="221" w:author="DeGuzman, Oscar" w:date="2019-03-02T20:55:00Z">
        <w:r w:rsidR="00F73C6F">
          <w:t xml:space="preserve">and vessels </w:t>
        </w:r>
      </w:ins>
      <w:r w:rsidR="00D474AD">
        <w:t xml:space="preserve">communicating </w:t>
      </w:r>
      <w:r w:rsidR="00B16716">
        <w:t xml:space="preserve">with geostationary </w:t>
      </w:r>
      <w:r w:rsidR="005B7614">
        <w:t xml:space="preserve">space stations in the </w:t>
      </w:r>
      <w:r w:rsidRPr="00162218">
        <w:t>FSS in the frequency band</w:t>
      </w:r>
      <w:ins w:id="222" w:author="DeGuzman, Oscar" w:date="2019-02-05T16:19:00Z">
        <w:r w:rsidR="002474C3">
          <w:t>s 10.7-10.95</w:t>
        </w:r>
        <w:r w:rsidR="002474C3" w:rsidRPr="00162218">
          <w:t xml:space="preserve"> GHz</w:t>
        </w:r>
        <w:r w:rsidR="002474C3">
          <w:t xml:space="preserve"> </w:t>
        </w:r>
        <w:r w:rsidR="002474C3" w:rsidRPr="00162218">
          <w:t>(space-to-Earth)</w:t>
        </w:r>
        <w:r w:rsidR="002474C3">
          <w:t xml:space="preserve">, 11.2-11.45 GHz </w:t>
        </w:r>
        <w:r w:rsidR="002474C3" w:rsidRPr="00162218">
          <w:t>(space-to-Earth)</w:t>
        </w:r>
        <w:r w:rsidR="002474C3">
          <w:t>, and</w:t>
        </w:r>
      </w:ins>
      <w:r w:rsidRPr="00162218">
        <w:rPr>
          <w:bCs/>
        </w:rPr>
        <w:t xml:space="preserve"> </w:t>
      </w:r>
      <w:r w:rsidRPr="00162218">
        <w:t>12.75-13.25 GHz (Earth-to-space)</w:t>
      </w:r>
      <w:r w:rsidR="00C0789E" w:rsidRPr="00162218">
        <w:t xml:space="preserve"> </w:t>
      </w:r>
    </w:p>
    <w:p w14:paraId="0B61FA05" w14:textId="77777777" w:rsidR="0094731B" w:rsidRPr="00162218" w:rsidRDefault="0094731B" w:rsidP="003E2541">
      <w:pPr>
        <w:rPr>
          <w:b/>
          <w:color w:val="000000"/>
        </w:rPr>
      </w:pPr>
    </w:p>
    <w:p w14:paraId="48C14631" w14:textId="77777777" w:rsidR="003E2541" w:rsidRPr="00162218" w:rsidRDefault="003E2541" w:rsidP="003E2541">
      <w:pPr>
        <w:rPr>
          <w:color w:val="000000"/>
        </w:rPr>
      </w:pPr>
      <w:r w:rsidRPr="00162218">
        <w:rPr>
          <w:b/>
          <w:color w:val="000000"/>
        </w:rPr>
        <w:t>Origin</w:t>
      </w:r>
      <w:r w:rsidRPr="00162218">
        <w:rPr>
          <w:color w:val="000000"/>
        </w:rPr>
        <w:t>: United States of America</w:t>
      </w:r>
    </w:p>
    <w:p w14:paraId="39AE9E5E" w14:textId="77777777"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 w:val="22"/>
        </w:rPr>
      </w:pPr>
    </w:p>
    <w:p w14:paraId="7AFE4A72" w14:textId="0F6CC728" w:rsidR="003E2541" w:rsidRPr="00162218" w:rsidRDefault="003E2541" w:rsidP="003E2541">
      <w:pPr>
        <w:tabs>
          <w:tab w:val="left" w:pos="360"/>
          <w:tab w:val="left" w:pos="900"/>
        </w:tabs>
        <w:rPr>
          <w:b/>
          <w:iCs/>
          <w:color w:val="000000"/>
          <w:lang w:eastAsia="x-none"/>
        </w:rPr>
      </w:pPr>
      <w:r w:rsidRPr="00162218">
        <w:rPr>
          <w:b/>
          <w:bCs/>
          <w:i/>
          <w:color w:val="000000"/>
          <w:lang w:eastAsia="x-none"/>
        </w:rPr>
        <w:t>Proposal</w:t>
      </w:r>
      <w:r w:rsidRPr="00162218">
        <w:rPr>
          <w:b/>
          <w:i/>
          <w:iCs/>
          <w:color w:val="000000"/>
          <w:lang w:eastAsia="x-none"/>
        </w:rPr>
        <w:t>:</w:t>
      </w:r>
      <w:r w:rsidRPr="00162218">
        <w:rPr>
          <w:i/>
          <w:iCs/>
          <w:color w:val="000000"/>
          <w:lang w:eastAsia="x-none"/>
        </w:rPr>
        <w:t xml:space="preserve"> </w:t>
      </w:r>
      <w:r w:rsidR="003D6BDA">
        <w:rPr>
          <w:i/>
          <w:iCs/>
          <w:color w:val="000000"/>
          <w:lang w:eastAsia="x-none"/>
        </w:rPr>
        <w:t>T</w:t>
      </w:r>
      <w:r w:rsidR="003D6BDA" w:rsidRPr="003D6BDA">
        <w:rPr>
          <w:i/>
          <w:iCs/>
          <w:color w:val="000000"/>
          <w:lang w:eastAsia="x-none"/>
        </w:rPr>
        <w:t xml:space="preserve">o consider the use of the frequency </w:t>
      </w:r>
      <w:r w:rsidR="003D6BDA" w:rsidRPr="002474C3">
        <w:rPr>
          <w:i/>
          <w:iCs/>
          <w:color w:val="000000"/>
          <w:lang w:eastAsia="x-none"/>
        </w:rPr>
        <w:t>band</w:t>
      </w:r>
      <w:ins w:id="223" w:author="DeGuzman, Oscar" w:date="2019-02-05T16:19:00Z">
        <w:r w:rsidR="002474C3" w:rsidRPr="002474C3">
          <w:rPr>
            <w:i/>
            <w:iCs/>
            <w:color w:val="000000"/>
            <w:lang w:eastAsia="x-none"/>
          </w:rPr>
          <w:t xml:space="preserve">s </w:t>
        </w:r>
        <w:bookmarkStart w:id="224" w:name="_GoBack"/>
        <w:r w:rsidR="002474C3" w:rsidRPr="00DB26EB">
          <w:rPr>
            <w:i/>
          </w:rPr>
          <w:t>10.7-10.95 GHz (space-to-Earth), 11.2-11.45 GHz (space-to-Earth), and</w:t>
        </w:r>
      </w:ins>
      <w:bookmarkEnd w:id="224"/>
      <w:r w:rsidR="003D6BDA" w:rsidRPr="003D6BDA">
        <w:rPr>
          <w:i/>
          <w:iCs/>
          <w:color w:val="000000"/>
          <w:lang w:eastAsia="x-none"/>
        </w:rPr>
        <w:t xml:space="preserve"> 12.75-13.25 GHz (Earth-to-space) by earth stations on aircraft</w:t>
      </w:r>
      <w:ins w:id="225" w:author="DeGuzman, Oscar" w:date="2019-03-02T20:55:00Z">
        <w:r w:rsidR="00F73C6F">
          <w:rPr>
            <w:i/>
            <w:iCs/>
            <w:color w:val="000000"/>
            <w:lang w:eastAsia="x-none"/>
          </w:rPr>
          <w:t xml:space="preserve"> and vessels</w:t>
        </w:r>
      </w:ins>
      <w:r w:rsidR="003D6BDA" w:rsidRPr="003D6BDA">
        <w:rPr>
          <w:i/>
          <w:iCs/>
          <w:color w:val="000000"/>
          <w:lang w:eastAsia="x-none"/>
        </w:rPr>
        <w:t xml:space="preserve"> communicating with geostationary space stations in the fixed-satellite service </w:t>
      </w:r>
      <w:r w:rsidR="003D6BDA" w:rsidRPr="0078610C">
        <w:rPr>
          <w:i/>
          <w:color w:val="000000"/>
        </w:rPr>
        <w:t>in accordance with Resolution [USA/10/FSS 12.75-13.25 GHZ] (WRC-19).</w:t>
      </w:r>
    </w:p>
    <w:p w14:paraId="087AF080" w14:textId="77777777"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Cs w:val="24"/>
        </w:rPr>
      </w:pPr>
    </w:p>
    <w:p w14:paraId="6F69265B" w14:textId="77777777" w:rsidR="00671E7A" w:rsidRDefault="00671E7A" w:rsidP="003E2541">
      <w:pPr>
        <w:rPr>
          <w:b/>
          <w:i/>
          <w:color w:val="000000"/>
        </w:rPr>
      </w:pPr>
    </w:p>
    <w:p w14:paraId="2FF15251" w14:textId="303AD3AA" w:rsidR="00B16716" w:rsidRDefault="003E2541" w:rsidP="0041678D">
      <w:pPr>
        <w:tabs>
          <w:tab w:val="left" w:pos="1134"/>
          <w:tab w:val="left" w:pos="1871"/>
          <w:tab w:val="left" w:pos="2268"/>
        </w:tabs>
        <w:overflowPunct w:val="0"/>
        <w:autoSpaceDE w:val="0"/>
        <w:autoSpaceDN w:val="0"/>
        <w:adjustRightInd w:val="0"/>
        <w:spacing w:before="120"/>
        <w:textAlignment w:val="baseline"/>
        <w:rPr>
          <w:szCs w:val="24"/>
        </w:rPr>
      </w:pPr>
      <w:r w:rsidRPr="00162218">
        <w:rPr>
          <w:b/>
          <w:i/>
          <w:color w:val="000000"/>
        </w:rPr>
        <w:t>Background/reason</w:t>
      </w:r>
      <w:r w:rsidRPr="00162218">
        <w:rPr>
          <w:b/>
          <w:bCs/>
          <w:i/>
          <w:iCs/>
          <w:color w:val="000000"/>
        </w:rPr>
        <w:t>:</w:t>
      </w:r>
      <w:r w:rsidRPr="00162218">
        <w:rPr>
          <w:szCs w:val="24"/>
        </w:rPr>
        <w:t xml:space="preserve"> According to the provisions of the Radio Regulations, FSS </w:t>
      </w:r>
      <w:r w:rsidRPr="00162218">
        <w:t xml:space="preserve">satellite networks operating in the 12.75-13.25 GHz frequency band can </w:t>
      </w:r>
      <w:r w:rsidR="00B16716">
        <w:t xml:space="preserve">only </w:t>
      </w:r>
      <w:r w:rsidRPr="00162218">
        <w:t xml:space="preserve">provide services to earth stations </w:t>
      </w:r>
      <w:r w:rsidR="005B386E">
        <w:t xml:space="preserve">on aircraft </w:t>
      </w:r>
      <w:ins w:id="226" w:author="DeGuzman, Oscar" w:date="2019-03-02T20:55:00Z">
        <w:r w:rsidR="00F73C6F">
          <w:t>an</w:t>
        </w:r>
      </w:ins>
      <w:ins w:id="227" w:author="DeGuzman, Oscar" w:date="2019-03-02T20:56:00Z">
        <w:r w:rsidR="00F73C6F">
          <w:t xml:space="preserve">d vessels </w:t>
        </w:r>
      </w:ins>
      <w:r w:rsidRPr="00162218">
        <w:t xml:space="preserve">under No. </w:t>
      </w:r>
      <w:r w:rsidRPr="00162218">
        <w:rPr>
          <w:b/>
        </w:rPr>
        <w:t xml:space="preserve">4.4. </w:t>
      </w:r>
      <w:r w:rsidRPr="00162218">
        <w:t xml:space="preserve">This provision requires the associated transmissions not to cause harmful interference to, and not to claim protection from harmful interference caused by, a station operating according to primary or secondary frequency allocations. </w:t>
      </w:r>
      <w:r w:rsidR="00B16716">
        <w:t xml:space="preserve">Previous WRCs have adopted </w:t>
      </w:r>
      <w:r w:rsidR="00D474AD">
        <w:t>provision</w:t>
      </w:r>
      <w:r w:rsidR="00B16716">
        <w:t>s to allow earth stations on aircraft</w:t>
      </w:r>
      <w:ins w:id="228" w:author="DeGuzman, Oscar" w:date="2019-03-02T20:56:00Z">
        <w:r w:rsidR="00F73C6F">
          <w:t xml:space="preserve"> and vessels</w:t>
        </w:r>
      </w:ins>
      <w:r w:rsidR="00B16716">
        <w:t xml:space="preserve"> to communicate with GSO </w:t>
      </w:r>
      <w:r w:rsidR="005B7614">
        <w:t xml:space="preserve">space stations in the </w:t>
      </w:r>
      <w:r w:rsidR="00B16716">
        <w:t>FSS in certain FSS frequency allocations provided they meet</w:t>
      </w:r>
      <w:r w:rsidR="00B16716" w:rsidRPr="00D83E01">
        <w:rPr>
          <w:rFonts w:asciiTheme="majorBidi" w:hAnsiTheme="majorBidi" w:cstheme="majorBidi"/>
          <w:szCs w:val="24"/>
        </w:rPr>
        <w:t xml:space="preserve"> the technical requirements of fixed-satellite earth station</w:t>
      </w:r>
      <w:r w:rsidR="00B16716" w:rsidRPr="00A0610D">
        <w:rPr>
          <w:rFonts w:asciiTheme="majorBidi" w:hAnsiTheme="majorBidi" w:cstheme="majorBidi"/>
          <w:szCs w:val="24"/>
        </w:rPr>
        <w:t>s</w:t>
      </w:r>
      <w:r w:rsidR="00B16716">
        <w:rPr>
          <w:rFonts w:asciiTheme="majorBidi" w:hAnsiTheme="majorBidi" w:cstheme="majorBidi"/>
          <w:szCs w:val="24"/>
        </w:rPr>
        <w:t xml:space="preserve"> and other associated provisions.</w:t>
      </w:r>
    </w:p>
    <w:p w14:paraId="57EFBE92" w14:textId="17AA6591" w:rsidR="00330DF3" w:rsidRPr="00162218" w:rsidRDefault="003E2541" w:rsidP="003E2541">
      <w:r w:rsidRPr="00162218">
        <w:t xml:space="preserve">It may therefore be feasible </w:t>
      </w:r>
      <w:r w:rsidRPr="00162218">
        <w:rPr>
          <w:szCs w:val="24"/>
        </w:rPr>
        <w:t xml:space="preserve">to </w:t>
      </w:r>
      <w:r w:rsidR="00B16716">
        <w:rPr>
          <w:szCs w:val="24"/>
        </w:rPr>
        <w:t xml:space="preserve">allow </w:t>
      </w:r>
      <w:r w:rsidR="005B386E">
        <w:rPr>
          <w:szCs w:val="24"/>
        </w:rPr>
        <w:t xml:space="preserve">earth stations on aircraft </w:t>
      </w:r>
      <w:ins w:id="229" w:author="DeGuzman, Oscar" w:date="2019-03-02T20:56:00Z">
        <w:r w:rsidR="00F73C6F">
          <w:rPr>
            <w:szCs w:val="24"/>
          </w:rPr>
          <w:t xml:space="preserve">and vessels </w:t>
        </w:r>
      </w:ins>
      <w:r w:rsidRPr="00162218">
        <w:rPr>
          <w:szCs w:val="24"/>
        </w:rPr>
        <w:t>to</w:t>
      </w:r>
      <w:r w:rsidR="00B16716">
        <w:rPr>
          <w:szCs w:val="24"/>
        </w:rPr>
        <w:t xml:space="preserve"> communicate with geostationary</w:t>
      </w:r>
      <w:r w:rsidRPr="00162218">
        <w:rPr>
          <w:szCs w:val="24"/>
        </w:rPr>
        <w:t xml:space="preserve"> </w:t>
      </w:r>
      <w:r w:rsidR="005B7614">
        <w:rPr>
          <w:szCs w:val="24"/>
        </w:rPr>
        <w:t xml:space="preserve">space stations in the </w:t>
      </w:r>
      <w:r w:rsidRPr="00162218">
        <w:rPr>
          <w:szCs w:val="24"/>
        </w:rPr>
        <w:t>FSS</w:t>
      </w:r>
      <w:r w:rsidR="00B16716">
        <w:rPr>
          <w:szCs w:val="24"/>
        </w:rPr>
        <w:t xml:space="preserve"> operating in</w:t>
      </w:r>
      <w:r w:rsidRPr="00162218">
        <w:rPr>
          <w:szCs w:val="24"/>
        </w:rPr>
        <w:t xml:space="preserve"> </w:t>
      </w:r>
      <w:r w:rsidR="00B16716">
        <w:rPr>
          <w:szCs w:val="24"/>
        </w:rPr>
        <w:t xml:space="preserve">the </w:t>
      </w:r>
      <w:r w:rsidRPr="00162218">
        <w:rPr>
          <w:szCs w:val="24"/>
        </w:rPr>
        <w:t>frequency band</w:t>
      </w:r>
      <w:ins w:id="230" w:author="DeGuzman, Oscar" w:date="2019-02-05T16:19:00Z">
        <w:r w:rsidR="00E968F4">
          <w:rPr>
            <w:szCs w:val="24"/>
          </w:rPr>
          <w:t xml:space="preserve">s </w:t>
        </w:r>
        <w:r w:rsidR="00E968F4">
          <w:t>10.7-10.95</w:t>
        </w:r>
        <w:r w:rsidR="00E968F4" w:rsidRPr="00162218">
          <w:t xml:space="preserve"> GHz</w:t>
        </w:r>
        <w:r w:rsidR="00E968F4">
          <w:t xml:space="preserve"> </w:t>
        </w:r>
        <w:r w:rsidR="00E968F4" w:rsidRPr="00162218">
          <w:t>(space-to-Earth)</w:t>
        </w:r>
        <w:r w:rsidR="00E968F4">
          <w:t xml:space="preserve">, 11.2-11.45 GHz </w:t>
        </w:r>
        <w:r w:rsidR="00E968F4" w:rsidRPr="00162218">
          <w:t>(space-to-Earth)</w:t>
        </w:r>
        <w:r w:rsidR="00E968F4">
          <w:t>, and</w:t>
        </w:r>
      </w:ins>
      <w:r w:rsidRPr="00162218">
        <w:rPr>
          <w:szCs w:val="24"/>
        </w:rPr>
        <w:t xml:space="preserve"> </w:t>
      </w:r>
      <w:r w:rsidRPr="00162218">
        <w:t xml:space="preserve">12.75-13.25 GHz </w:t>
      </w:r>
      <w:r w:rsidRPr="00162218">
        <w:rPr>
          <w:szCs w:val="24"/>
        </w:rPr>
        <w:t>(Earth-to-space)</w:t>
      </w:r>
      <w:r w:rsidRPr="00162218">
        <w:t>, which would allow the provision of such services with additional regulatory certainty.</w:t>
      </w:r>
    </w:p>
    <w:p w14:paraId="236EDC61" w14:textId="77777777" w:rsidR="00D247EE" w:rsidRPr="00162218" w:rsidRDefault="00162218" w:rsidP="00D247EE">
      <w:r>
        <w:t>T</w:t>
      </w:r>
      <w:r w:rsidR="00D247EE" w:rsidRPr="00162218">
        <w:t xml:space="preserve">his </w:t>
      </w:r>
      <w:r w:rsidR="00B16716">
        <w:t xml:space="preserve">additional </w:t>
      </w:r>
      <w:r w:rsidR="00D247EE" w:rsidRPr="00162218">
        <w:t xml:space="preserve">use </w:t>
      </w:r>
      <w:r w:rsidR="00B16716">
        <w:t>will not impact the</w:t>
      </w:r>
      <w:r w:rsidR="00D247EE" w:rsidRPr="00162218">
        <w:t xml:space="preserve"> Appendix </w:t>
      </w:r>
      <w:r w:rsidR="00D247EE" w:rsidRPr="00162218">
        <w:rPr>
          <w:b/>
        </w:rPr>
        <w:t>30B</w:t>
      </w:r>
      <w:r w:rsidR="00D247EE" w:rsidRPr="00162218">
        <w:t xml:space="preserve"> </w:t>
      </w:r>
      <w:r w:rsidR="00671E7A">
        <w:t>allotments/</w:t>
      </w:r>
      <w:r w:rsidR="00D247EE" w:rsidRPr="00162218">
        <w:t>assignments. The earth stations</w:t>
      </w:r>
      <w:r w:rsidR="005B386E" w:rsidRPr="005B386E">
        <w:t xml:space="preserve"> </w:t>
      </w:r>
      <w:r w:rsidR="005B386E">
        <w:t xml:space="preserve">on </w:t>
      </w:r>
      <w:r w:rsidR="005B386E" w:rsidRPr="00162218">
        <w:t>aircraft</w:t>
      </w:r>
      <w:r w:rsidR="00D247EE" w:rsidRPr="00162218">
        <w:t xml:space="preserve">, </w:t>
      </w:r>
      <w:proofErr w:type="gramStart"/>
      <w:r w:rsidR="00D247EE" w:rsidRPr="00162218">
        <w:t>similar to</w:t>
      </w:r>
      <w:proofErr w:type="gramEnd"/>
      <w:r w:rsidR="00D247EE" w:rsidRPr="00162218">
        <w:t xml:space="preserve"> any other earth station operating </w:t>
      </w:r>
      <w:r w:rsidR="00671E7A">
        <w:t>in</w:t>
      </w:r>
      <w:r w:rsidR="00671E7A" w:rsidRPr="00162218">
        <w:t xml:space="preserve"> </w:t>
      </w:r>
      <w:r w:rsidR="00D247EE" w:rsidRPr="00162218">
        <w:t xml:space="preserve">Appendix </w:t>
      </w:r>
      <w:r w:rsidR="00D247EE" w:rsidRPr="00162218">
        <w:rPr>
          <w:b/>
        </w:rPr>
        <w:t>30B</w:t>
      </w:r>
      <w:r w:rsidR="00D247EE" w:rsidRPr="00162218">
        <w:t xml:space="preserve"> frequency assignments, are to be operated within the service area and with the characteristics notified for earth stations of the GSO FSS system (i.e. within the interference envelope established for earth stations of the GSO FSS system). Such operation therefore </w:t>
      </w:r>
      <w:r>
        <w:t>should</w:t>
      </w:r>
      <w:r w:rsidRPr="00162218">
        <w:t xml:space="preserve"> </w:t>
      </w:r>
      <w:r w:rsidR="00D247EE" w:rsidRPr="00162218">
        <w:t xml:space="preserve">not cause interference to other allotments/assignments of Appendix </w:t>
      </w:r>
      <w:r w:rsidR="00D247EE" w:rsidRPr="00162218">
        <w:rPr>
          <w:b/>
        </w:rPr>
        <w:t>30B</w:t>
      </w:r>
      <w:r w:rsidR="00D247EE" w:rsidRPr="00162218">
        <w:t>.</w:t>
      </w:r>
    </w:p>
    <w:p w14:paraId="6F0939F2" w14:textId="77777777" w:rsidR="003E2541" w:rsidRPr="00162218" w:rsidRDefault="003E2541" w:rsidP="003E2541">
      <w:pPr>
        <w:pBdr>
          <w:bottom w:val="single" w:sz="12" w:space="1" w:color="auto"/>
        </w:pBdr>
        <w:rPr>
          <w:color w:val="000000"/>
        </w:rPr>
      </w:pPr>
    </w:p>
    <w:p w14:paraId="5000E868" w14:textId="77777777" w:rsidR="003E2541" w:rsidRPr="00162218" w:rsidRDefault="003E2541" w:rsidP="003E2541">
      <w:pPr>
        <w:rPr>
          <w:bCs/>
          <w:color w:val="000000"/>
        </w:rPr>
      </w:pPr>
      <w:r w:rsidRPr="00162218">
        <w:rPr>
          <w:b/>
          <w:i/>
          <w:color w:val="000000"/>
        </w:rPr>
        <w:t>Radiocommunication services concerned</w:t>
      </w:r>
      <w:r w:rsidRPr="00162218">
        <w:rPr>
          <w:b/>
          <w:bCs/>
          <w:i/>
          <w:iCs/>
          <w:color w:val="000000"/>
        </w:rPr>
        <w:t xml:space="preserve">: </w:t>
      </w:r>
      <w:r w:rsidRPr="00162218">
        <w:rPr>
          <w:bCs/>
          <w:iCs/>
          <w:color w:val="000000"/>
        </w:rPr>
        <w:t>FSS, FS, MS and SRS (deep space)</w:t>
      </w:r>
    </w:p>
    <w:p w14:paraId="4DE0C269" w14:textId="77777777" w:rsidR="003E2541" w:rsidRPr="00162218" w:rsidRDefault="003E2541" w:rsidP="003E2541">
      <w:pPr>
        <w:pBdr>
          <w:bottom w:val="single" w:sz="12" w:space="1" w:color="auto"/>
        </w:pBdr>
        <w:rPr>
          <w:color w:val="000000"/>
        </w:rPr>
      </w:pPr>
    </w:p>
    <w:p w14:paraId="428F0DD0" w14:textId="77777777" w:rsidR="003E2541" w:rsidRPr="00162218" w:rsidRDefault="003E2541" w:rsidP="003E2541">
      <w:pPr>
        <w:rPr>
          <w:b/>
          <w:bCs/>
          <w:i/>
          <w:color w:val="000000"/>
        </w:rPr>
      </w:pPr>
      <w:r w:rsidRPr="00162218">
        <w:rPr>
          <w:b/>
          <w:i/>
          <w:color w:val="000000"/>
        </w:rPr>
        <w:t>Indication of possible difficulties</w:t>
      </w:r>
      <w:r w:rsidRPr="00162218">
        <w:rPr>
          <w:b/>
          <w:bCs/>
          <w:i/>
          <w:iCs/>
          <w:color w:val="000000"/>
        </w:rPr>
        <w:t>:</w:t>
      </w:r>
      <w:r w:rsidRPr="00162218">
        <w:rPr>
          <w:bCs/>
          <w:iCs/>
          <w:color w:val="000000"/>
        </w:rPr>
        <w:t xml:space="preserve"> None foreseen</w:t>
      </w:r>
    </w:p>
    <w:p w14:paraId="0511ABF9" w14:textId="77777777" w:rsidR="003E2541" w:rsidRPr="00162218" w:rsidRDefault="003E2541" w:rsidP="003E2541">
      <w:pPr>
        <w:pBdr>
          <w:bottom w:val="single" w:sz="12" w:space="1" w:color="auto"/>
        </w:pBdr>
        <w:rPr>
          <w:color w:val="000000"/>
        </w:rPr>
      </w:pPr>
    </w:p>
    <w:p w14:paraId="11FF26E8" w14:textId="77777777" w:rsidR="00E32BAE" w:rsidRPr="00162218" w:rsidRDefault="003E2541" w:rsidP="003E2541">
      <w:pPr>
        <w:rPr>
          <w:bCs/>
          <w:iCs/>
          <w:color w:val="000000"/>
        </w:rPr>
      </w:pPr>
      <w:r w:rsidRPr="00162218">
        <w:rPr>
          <w:b/>
          <w:i/>
          <w:color w:val="000000"/>
        </w:rPr>
        <w:t>Previous/ongoing studies on the issue</w:t>
      </w:r>
      <w:r w:rsidRPr="00162218">
        <w:rPr>
          <w:b/>
          <w:bCs/>
          <w:i/>
          <w:iCs/>
          <w:color w:val="000000"/>
        </w:rPr>
        <w:t>:</w:t>
      </w:r>
      <w:r w:rsidRPr="00162218">
        <w:rPr>
          <w:bCs/>
          <w:iCs/>
          <w:color w:val="000000"/>
        </w:rPr>
        <w:t xml:space="preserve"> </w:t>
      </w:r>
    </w:p>
    <w:p w14:paraId="048455A5" w14:textId="77777777" w:rsidR="00671E7A" w:rsidRDefault="00A713BD" w:rsidP="003E2541">
      <w:pPr>
        <w:rPr>
          <w:bCs/>
          <w:color w:val="000000"/>
        </w:rPr>
      </w:pPr>
      <w:r>
        <w:rPr>
          <w:bCs/>
          <w:iCs/>
          <w:color w:val="000000"/>
        </w:rPr>
        <w:lastRenderedPageBreak/>
        <w:t xml:space="preserve">Previous WRCs have adopted technical and regulatory provisions that allow earth stations on aircraft to </w:t>
      </w:r>
      <w:r w:rsidR="00D474AD">
        <w:rPr>
          <w:bCs/>
          <w:iCs/>
          <w:color w:val="000000"/>
        </w:rPr>
        <w:t>communicate</w:t>
      </w:r>
      <w:r>
        <w:rPr>
          <w:bCs/>
          <w:iCs/>
          <w:color w:val="000000"/>
        </w:rPr>
        <w:t xml:space="preserve"> with GSO </w:t>
      </w:r>
      <w:r w:rsidR="005B7614">
        <w:rPr>
          <w:bCs/>
          <w:iCs/>
          <w:color w:val="000000"/>
        </w:rPr>
        <w:t xml:space="preserve">space stations in the </w:t>
      </w:r>
      <w:r>
        <w:rPr>
          <w:bCs/>
          <w:iCs/>
          <w:color w:val="000000"/>
        </w:rPr>
        <w:t>FSS. These decisions were based on studies carried out by the ITU-R.</w:t>
      </w:r>
    </w:p>
    <w:p w14:paraId="63D659BB" w14:textId="77777777" w:rsidR="00A713BD" w:rsidRDefault="00E32BAE" w:rsidP="003E2541">
      <w:pPr>
        <w:rPr>
          <w:bCs/>
          <w:color w:val="000000"/>
        </w:rPr>
      </w:pPr>
      <w:r w:rsidRPr="00671E7A">
        <w:rPr>
          <w:bCs/>
          <w:color w:val="000000"/>
        </w:rPr>
        <w:t xml:space="preserve">One </w:t>
      </w:r>
      <w:r w:rsidR="00330DF3" w:rsidRPr="00671E7A">
        <w:rPr>
          <w:bCs/>
          <w:color w:val="000000"/>
        </w:rPr>
        <w:t xml:space="preserve">of the </w:t>
      </w:r>
      <w:r w:rsidRPr="00671E7A">
        <w:rPr>
          <w:bCs/>
          <w:color w:val="000000"/>
        </w:rPr>
        <w:t xml:space="preserve">regional </w:t>
      </w:r>
      <w:r w:rsidR="00330DF3" w:rsidRPr="00671E7A">
        <w:rPr>
          <w:bCs/>
          <w:color w:val="000000"/>
        </w:rPr>
        <w:t>organizations</w:t>
      </w:r>
      <w:r w:rsidRPr="00671E7A">
        <w:rPr>
          <w:bCs/>
          <w:color w:val="000000"/>
        </w:rPr>
        <w:t xml:space="preserve"> of ITU-R Region 1 has conducted technical studies </w:t>
      </w:r>
      <w:r w:rsidR="005B386E">
        <w:rPr>
          <w:bCs/>
          <w:color w:val="000000"/>
        </w:rPr>
        <w:t xml:space="preserve">on introducing earth stations on aircraft </w:t>
      </w:r>
      <w:r w:rsidR="005B386E" w:rsidRPr="00162218">
        <w:t xml:space="preserve">in the </w:t>
      </w:r>
      <w:r w:rsidR="005B386E" w:rsidRPr="00162218">
        <w:rPr>
          <w:szCs w:val="24"/>
        </w:rPr>
        <w:t>12.75-13.25 GHz band</w:t>
      </w:r>
      <w:r w:rsidR="005B386E" w:rsidRPr="00671E7A">
        <w:rPr>
          <w:bCs/>
          <w:color w:val="000000"/>
        </w:rPr>
        <w:t xml:space="preserve"> </w:t>
      </w:r>
      <w:r w:rsidRPr="00671E7A">
        <w:rPr>
          <w:bCs/>
          <w:color w:val="000000"/>
        </w:rPr>
        <w:t xml:space="preserve">concluding </w:t>
      </w:r>
      <w:r w:rsidR="00671E7A">
        <w:rPr>
          <w:bCs/>
          <w:color w:val="000000"/>
        </w:rPr>
        <w:t>with the derivation of</w:t>
      </w:r>
      <w:r w:rsidR="00671E7A" w:rsidRPr="00671E7A">
        <w:rPr>
          <w:bCs/>
          <w:color w:val="000000"/>
        </w:rPr>
        <w:t xml:space="preserve"> </w:t>
      </w:r>
      <w:r w:rsidRPr="00671E7A">
        <w:rPr>
          <w:bCs/>
          <w:color w:val="000000"/>
        </w:rPr>
        <w:t xml:space="preserve">a </w:t>
      </w:r>
      <w:proofErr w:type="spellStart"/>
      <w:r w:rsidRPr="00671E7A">
        <w:rPr>
          <w:bCs/>
          <w:color w:val="000000"/>
        </w:rPr>
        <w:t>pfd</w:t>
      </w:r>
      <w:proofErr w:type="spellEnd"/>
      <w:r w:rsidRPr="00671E7A">
        <w:rPr>
          <w:bCs/>
          <w:color w:val="000000"/>
        </w:rPr>
        <w:t xml:space="preserve"> mask to ensure the protection (long term and short-term criteria) of </w:t>
      </w:r>
      <w:r w:rsidR="00847F5E">
        <w:rPr>
          <w:bCs/>
          <w:color w:val="000000"/>
        </w:rPr>
        <w:t xml:space="preserve">terrestrial </w:t>
      </w:r>
      <w:r w:rsidRPr="00671E7A">
        <w:rPr>
          <w:bCs/>
          <w:color w:val="000000"/>
        </w:rPr>
        <w:t xml:space="preserve">FS stations from the aggregated interference from </w:t>
      </w:r>
      <w:r w:rsidR="005B386E">
        <w:rPr>
          <w:bCs/>
          <w:color w:val="000000"/>
        </w:rPr>
        <w:t>earth stations on aircraft</w:t>
      </w:r>
      <w:r w:rsidRPr="00671E7A">
        <w:rPr>
          <w:bCs/>
          <w:color w:val="000000"/>
        </w:rPr>
        <w:t xml:space="preserve"> </w:t>
      </w:r>
      <w:r w:rsidR="00847F5E">
        <w:rPr>
          <w:bCs/>
          <w:color w:val="000000"/>
        </w:rPr>
        <w:t>communica</w:t>
      </w:r>
      <w:r w:rsidRPr="00671E7A">
        <w:rPr>
          <w:bCs/>
          <w:color w:val="000000"/>
        </w:rPr>
        <w:t>ting with GSO and n</w:t>
      </w:r>
      <w:r w:rsidR="00162218">
        <w:rPr>
          <w:bCs/>
          <w:color w:val="000000"/>
        </w:rPr>
        <w:t>on-</w:t>
      </w:r>
      <w:r w:rsidRPr="00162218">
        <w:rPr>
          <w:bCs/>
          <w:color w:val="000000"/>
        </w:rPr>
        <w:t xml:space="preserve">GSO </w:t>
      </w:r>
      <w:r w:rsidR="006B3F88">
        <w:rPr>
          <w:bCs/>
          <w:color w:val="000000"/>
        </w:rPr>
        <w:t xml:space="preserve">space stations in the </w:t>
      </w:r>
      <w:r w:rsidRPr="00162218">
        <w:rPr>
          <w:bCs/>
          <w:color w:val="000000"/>
        </w:rPr>
        <w:t xml:space="preserve">FSS.  </w:t>
      </w:r>
    </w:p>
    <w:p w14:paraId="313D3D04" w14:textId="47D3F793" w:rsidR="00E32BAE" w:rsidRPr="00162218" w:rsidRDefault="00A713BD" w:rsidP="003E2541">
      <w:pPr>
        <w:rPr>
          <w:bCs/>
          <w:color w:val="000000"/>
        </w:rPr>
      </w:pPr>
      <w:r>
        <w:rPr>
          <w:bCs/>
          <w:color w:val="000000"/>
        </w:rPr>
        <w:t xml:space="preserve">The above </w:t>
      </w:r>
      <w:r w:rsidR="00E32BAE" w:rsidRPr="00162218">
        <w:rPr>
          <w:bCs/>
          <w:color w:val="000000"/>
        </w:rPr>
        <w:t xml:space="preserve">can be </w:t>
      </w:r>
      <w:proofErr w:type="gramStart"/>
      <w:r w:rsidR="00E32BAE" w:rsidRPr="00162218">
        <w:rPr>
          <w:bCs/>
          <w:color w:val="000000"/>
        </w:rPr>
        <w:t>taken into account</w:t>
      </w:r>
      <w:proofErr w:type="gramEnd"/>
      <w:r w:rsidR="00E32BAE" w:rsidRPr="00162218">
        <w:rPr>
          <w:bCs/>
          <w:color w:val="000000"/>
        </w:rPr>
        <w:t xml:space="preserve"> as proof of concept regarding the potential </w:t>
      </w:r>
      <w:r w:rsidR="005B386E">
        <w:rPr>
          <w:bCs/>
          <w:color w:val="000000"/>
        </w:rPr>
        <w:t>use of the band under consideration by earth stations on aircraft</w:t>
      </w:r>
      <w:ins w:id="231" w:author="DeGuzman, Oscar" w:date="2019-03-02T20:56:00Z">
        <w:r w:rsidR="00F73C6F">
          <w:rPr>
            <w:bCs/>
            <w:color w:val="000000"/>
          </w:rPr>
          <w:t xml:space="preserve"> and vessels</w:t>
        </w:r>
      </w:ins>
      <w:r w:rsidR="00E32BAE" w:rsidRPr="00162218">
        <w:rPr>
          <w:bCs/>
          <w:color w:val="000000"/>
        </w:rPr>
        <w:t xml:space="preserve">. </w:t>
      </w:r>
    </w:p>
    <w:p w14:paraId="155A9361" w14:textId="77777777" w:rsidR="003E2541" w:rsidRPr="00671E7A" w:rsidRDefault="003E2541" w:rsidP="003E2541">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00" w:firstRow="0" w:lastRow="0" w:firstColumn="0" w:lastColumn="0" w:noHBand="0" w:noVBand="0"/>
      </w:tblPr>
      <w:tblGrid>
        <w:gridCol w:w="3979"/>
        <w:gridCol w:w="5357"/>
      </w:tblGrid>
      <w:tr w:rsidR="003E2541" w:rsidRPr="00162218" w14:paraId="264BF805" w14:textId="77777777" w:rsidTr="007A62C2">
        <w:trPr>
          <w:jc w:val="center"/>
        </w:trPr>
        <w:tc>
          <w:tcPr>
            <w:tcW w:w="3979" w:type="dxa"/>
          </w:tcPr>
          <w:p w14:paraId="4ED4AA4F" w14:textId="77777777" w:rsidR="003E2541" w:rsidRPr="00162218" w:rsidRDefault="003E2541" w:rsidP="007A62C2">
            <w:pPr>
              <w:framePr w:hSpace="181" w:wrap="notBeside" w:vAnchor="text" w:hAnchor="text" w:xAlign="center" w:y="1"/>
              <w:tabs>
                <w:tab w:val="left" w:pos="4366"/>
              </w:tabs>
              <w:rPr>
                <w:b/>
                <w:bCs/>
                <w:i/>
                <w:iCs/>
                <w:color w:val="000000"/>
                <w:szCs w:val="24"/>
              </w:rPr>
            </w:pPr>
            <w:r w:rsidRPr="00162218">
              <w:rPr>
                <w:b/>
                <w:i/>
                <w:color w:val="000000"/>
              </w:rPr>
              <w:t>Studies to be carried out by</w:t>
            </w:r>
            <w:r w:rsidRPr="00162218">
              <w:rPr>
                <w:b/>
                <w:bCs/>
                <w:i/>
                <w:iCs/>
                <w:color w:val="000000"/>
              </w:rPr>
              <w:t xml:space="preserve">: </w:t>
            </w:r>
            <w:r w:rsidRPr="00162218">
              <w:rPr>
                <w:bCs/>
                <w:iCs/>
                <w:color w:val="000000"/>
              </w:rPr>
              <w:t>SG4</w:t>
            </w:r>
          </w:p>
        </w:tc>
        <w:tc>
          <w:tcPr>
            <w:tcW w:w="5357" w:type="dxa"/>
          </w:tcPr>
          <w:p w14:paraId="4F9669C5" w14:textId="77777777" w:rsidR="003E2541" w:rsidRPr="00162218" w:rsidRDefault="003E2541" w:rsidP="007A62C2">
            <w:pPr>
              <w:framePr w:hSpace="181" w:wrap="notBeside" w:vAnchor="text" w:hAnchor="text" w:xAlign="center" w:y="1"/>
              <w:tabs>
                <w:tab w:val="left" w:pos="360"/>
                <w:tab w:val="left" w:pos="900"/>
                <w:tab w:val="left" w:pos="4366"/>
              </w:tabs>
              <w:ind w:left="113"/>
              <w:rPr>
                <w:b/>
                <w:i/>
                <w:iCs/>
                <w:color w:val="000000"/>
                <w:lang w:eastAsia="x-none"/>
              </w:rPr>
            </w:pPr>
            <w:r w:rsidRPr="00162218">
              <w:rPr>
                <w:b/>
                <w:bCs/>
                <w:i/>
                <w:color w:val="000000"/>
                <w:sz w:val="22"/>
                <w:lang w:eastAsia="x-none"/>
              </w:rPr>
              <w:t>with the participation of</w:t>
            </w:r>
            <w:r w:rsidRPr="00162218">
              <w:rPr>
                <w:b/>
                <w:i/>
                <w:iCs/>
                <w:color w:val="000000"/>
                <w:sz w:val="22"/>
                <w:lang w:eastAsia="x-none"/>
              </w:rPr>
              <w:t xml:space="preserve">: </w:t>
            </w:r>
          </w:p>
          <w:p w14:paraId="586498EF" w14:textId="77777777" w:rsidR="003E2541" w:rsidRPr="00162218" w:rsidRDefault="003E2541" w:rsidP="007A62C2">
            <w:pPr>
              <w:framePr w:hSpace="181" w:wrap="notBeside" w:vAnchor="text" w:hAnchor="text" w:xAlign="center" w:y="1"/>
              <w:tabs>
                <w:tab w:val="left" w:pos="4366"/>
              </w:tabs>
              <w:rPr>
                <w:b/>
                <w:bCs/>
                <w:i/>
                <w:iCs/>
                <w:color w:val="000000"/>
                <w:szCs w:val="24"/>
              </w:rPr>
            </w:pPr>
          </w:p>
        </w:tc>
      </w:tr>
    </w:tbl>
    <w:p w14:paraId="4B76A092" w14:textId="77777777" w:rsidR="003E2541" w:rsidRPr="00162218" w:rsidRDefault="003E2541" w:rsidP="003E2541">
      <w:pPr>
        <w:rPr>
          <w:bCs/>
          <w:color w:val="000000"/>
        </w:rPr>
      </w:pPr>
      <w:r w:rsidRPr="00162218">
        <w:rPr>
          <w:b/>
          <w:i/>
          <w:color w:val="000000"/>
        </w:rPr>
        <w:t>ITU-R Study Groups concerned</w:t>
      </w:r>
      <w:r w:rsidRPr="00162218">
        <w:rPr>
          <w:b/>
          <w:bCs/>
          <w:i/>
          <w:iCs/>
          <w:color w:val="000000"/>
        </w:rPr>
        <w:t>:</w:t>
      </w:r>
      <w:r w:rsidRPr="006B3F88">
        <w:rPr>
          <w:b/>
          <w:i/>
          <w:color w:val="000000"/>
        </w:rPr>
        <w:t xml:space="preserve"> </w:t>
      </w:r>
      <w:r w:rsidRPr="00162218">
        <w:rPr>
          <w:bCs/>
          <w:iCs/>
          <w:color w:val="000000"/>
        </w:rPr>
        <w:t>SG5 and SG7</w:t>
      </w:r>
    </w:p>
    <w:p w14:paraId="20FAE931" w14:textId="77777777" w:rsidR="003E2541" w:rsidRPr="00162218" w:rsidRDefault="003E2541" w:rsidP="003E2541">
      <w:pPr>
        <w:pBdr>
          <w:bottom w:val="single" w:sz="12" w:space="1" w:color="auto"/>
        </w:pBdr>
        <w:rPr>
          <w:color w:val="000000"/>
        </w:rPr>
      </w:pPr>
    </w:p>
    <w:p w14:paraId="54D0C2B5" w14:textId="77777777" w:rsidR="003E2541" w:rsidRPr="00162218" w:rsidRDefault="003E2541" w:rsidP="003E2541">
      <w:pPr>
        <w:tabs>
          <w:tab w:val="left" w:pos="360"/>
          <w:tab w:val="left" w:pos="900"/>
        </w:tabs>
        <w:rPr>
          <w:i/>
          <w:iCs/>
          <w:color w:val="000000"/>
          <w:sz w:val="22"/>
          <w:lang w:eastAsia="x-none"/>
        </w:rPr>
      </w:pPr>
      <w:r w:rsidRPr="00162218">
        <w:rPr>
          <w:b/>
          <w:bCs/>
          <w:i/>
          <w:color w:val="000000"/>
          <w:sz w:val="22"/>
          <w:lang w:eastAsia="x-none"/>
        </w:rPr>
        <w:t>ITU resource implications, including financial implications (refer to CV126)</w:t>
      </w:r>
      <w:r w:rsidRPr="00162218">
        <w:rPr>
          <w:b/>
          <w:i/>
          <w:iCs/>
          <w:color w:val="000000"/>
          <w:sz w:val="22"/>
          <w:lang w:eastAsia="x-none"/>
        </w:rPr>
        <w:t>:</w:t>
      </w:r>
      <w:r w:rsidRPr="00162218">
        <w:rPr>
          <w:i/>
          <w:iCs/>
          <w:color w:val="000000"/>
          <w:sz w:val="22"/>
          <w:lang w:eastAsia="x-none"/>
        </w:rPr>
        <w:t xml:space="preserve"> </w:t>
      </w:r>
      <w:r w:rsidRPr="00162218">
        <w:rPr>
          <w:iCs/>
          <w:color w:val="000000"/>
          <w:sz w:val="22"/>
          <w:lang w:eastAsia="x-none"/>
        </w:rPr>
        <w:t>Minimal</w:t>
      </w:r>
    </w:p>
    <w:p w14:paraId="67CA85A6" w14:textId="77777777" w:rsidR="003E2541" w:rsidRPr="00162218" w:rsidRDefault="003E2541" w:rsidP="003E2541">
      <w:pPr>
        <w:pBdr>
          <w:bottom w:val="single" w:sz="12" w:space="1" w:color="auto"/>
        </w:pBdr>
        <w:rPr>
          <w:color w:val="000000"/>
        </w:rPr>
      </w:pPr>
    </w:p>
    <w:p w14:paraId="5F7620B9" w14:textId="77777777" w:rsidR="003E2541" w:rsidRPr="00162218" w:rsidRDefault="003E2541" w:rsidP="003E2541">
      <w:pPr>
        <w:tabs>
          <w:tab w:val="left" w:pos="4366"/>
        </w:tabs>
        <w:rPr>
          <w:color w:val="000000"/>
        </w:rPr>
      </w:pPr>
      <w:r w:rsidRPr="00162218">
        <w:rPr>
          <w:b/>
          <w:i/>
          <w:color w:val="000000"/>
        </w:rPr>
        <w:t>Common regional proposal</w:t>
      </w:r>
      <w:r w:rsidRPr="00162218">
        <w:rPr>
          <w:b/>
          <w:bCs/>
          <w:i/>
          <w:iCs/>
          <w:color w:val="000000"/>
        </w:rPr>
        <w:t>:</w:t>
      </w:r>
      <w:r w:rsidRPr="00162218">
        <w:rPr>
          <w:color w:val="000000"/>
        </w:rPr>
        <w:t xml:space="preserve">  Yes/No</w:t>
      </w:r>
      <w:r w:rsidRPr="00162218">
        <w:rPr>
          <w:color w:val="000000"/>
        </w:rPr>
        <w:tab/>
      </w:r>
      <w:proofErr w:type="spellStart"/>
      <w:r w:rsidRPr="00162218">
        <w:rPr>
          <w:b/>
          <w:i/>
          <w:color w:val="000000"/>
        </w:rPr>
        <w:t>Multicountry</w:t>
      </w:r>
      <w:proofErr w:type="spellEnd"/>
      <w:r w:rsidRPr="00162218">
        <w:rPr>
          <w:b/>
          <w:i/>
          <w:color w:val="000000"/>
        </w:rPr>
        <w:t xml:space="preserve"> proposal</w:t>
      </w:r>
      <w:r w:rsidRPr="00162218">
        <w:rPr>
          <w:b/>
          <w:bCs/>
          <w:i/>
          <w:iCs/>
          <w:color w:val="000000"/>
        </w:rPr>
        <w:t xml:space="preserve">:  </w:t>
      </w:r>
      <w:r w:rsidRPr="00162218">
        <w:rPr>
          <w:color w:val="000000"/>
        </w:rPr>
        <w:t>Yes/No</w:t>
      </w:r>
    </w:p>
    <w:p w14:paraId="51D236DE" w14:textId="77777777" w:rsidR="003E2541" w:rsidRPr="00162218" w:rsidRDefault="003E2541" w:rsidP="003E2541">
      <w:pPr>
        <w:tabs>
          <w:tab w:val="left" w:pos="360"/>
          <w:tab w:val="left" w:pos="900"/>
          <w:tab w:val="left" w:pos="4366"/>
        </w:tabs>
        <w:rPr>
          <w:b/>
          <w:i/>
          <w:color w:val="000000"/>
        </w:rPr>
      </w:pPr>
      <w:r w:rsidRPr="00694720">
        <w:rPr>
          <w:i/>
          <w:iCs/>
          <w:color w:val="000000"/>
          <w:sz w:val="22"/>
          <w:lang w:eastAsia="x-none"/>
        </w:rPr>
        <w:tab/>
      </w:r>
      <w:r w:rsidRPr="00694720">
        <w:rPr>
          <w:i/>
          <w:iCs/>
          <w:color w:val="000000"/>
          <w:sz w:val="22"/>
          <w:lang w:eastAsia="x-none"/>
        </w:rPr>
        <w:tab/>
      </w:r>
      <w:r w:rsidRPr="00694720">
        <w:rPr>
          <w:i/>
          <w:iCs/>
          <w:color w:val="000000"/>
          <w:sz w:val="22"/>
          <w:lang w:eastAsia="x-none"/>
        </w:rPr>
        <w:tab/>
      </w:r>
      <w:r w:rsidRPr="00162218">
        <w:rPr>
          <w:b/>
          <w:i/>
          <w:color w:val="000000"/>
        </w:rPr>
        <w:t>Number of countries:</w:t>
      </w:r>
    </w:p>
    <w:p w14:paraId="088FBE70" w14:textId="77777777" w:rsidR="003E2541" w:rsidRPr="00162218" w:rsidRDefault="003E2541" w:rsidP="003E2541">
      <w:pPr>
        <w:pBdr>
          <w:bottom w:val="single" w:sz="12" w:space="1" w:color="auto"/>
        </w:pBdr>
        <w:rPr>
          <w:color w:val="000000"/>
        </w:rPr>
      </w:pPr>
    </w:p>
    <w:p w14:paraId="0D8995B9" w14:textId="77777777" w:rsidR="003E2541" w:rsidRPr="00162218" w:rsidRDefault="003E2541" w:rsidP="003E2541">
      <w:pPr>
        <w:rPr>
          <w:color w:val="231F20"/>
          <w:szCs w:val="24"/>
        </w:rPr>
      </w:pPr>
      <w:r w:rsidRPr="00162218">
        <w:rPr>
          <w:b/>
          <w:bCs/>
          <w:i/>
          <w:iCs/>
          <w:color w:val="000000"/>
        </w:rPr>
        <w:t>Remarks</w:t>
      </w:r>
    </w:p>
    <w:p w14:paraId="7241952C" w14:textId="77777777" w:rsidR="00BB318C" w:rsidRPr="00162218" w:rsidRDefault="00BB318C" w:rsidP="003E2541">
      <w:pPr>
        <w:autoSpaceDE w:val="0"/>
        <w:autoSpaceDN w:val="0"/>
        <w:adjustRightInd w:val="0"/>
      </w:pPr>
    </w:p>
    <w:sectPr w:rsidR="00BB318C" w:rsidRPr="00162218"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CD90B" w14:textId="77777777" w:rsidR="00DD00DE" w:rsidRDefault="00DD00DE">
      <w:r>
        <w:separator/>
      </w:r>
    </w:p>
  </w:endnote>
  <w:endnote w:type="continuationSeparator" w:id="0">
    <w:p w14:paraId="61E39818" w14:textId="77777777" w:rsidR="00DD00DE" w:rsidRDefault="00DD00DE">
      <w:r>
        <w:continuationSeparator/>
      </w:r>
    </w:p>
  </w:endnote>
  <w:endnote w:type="continuationNotice" w:id="1">
    <w:p w14:paraId="30CEA9A0" w14:textId="77777777" w:rsidR="00DD00DE" w:rsidRDefault="00DD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1072E"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DD4D39"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DF51C" w14:textId="77777777" w:rsidR="00DD00DE" w:rsidRDefault="00DD00DE">
      <w:r>
        <w:separator/>
      </w:r>
    </w:p>
  </w:footnote>
  <w:footnote w:type="continuationSeparator" w:id="0">
    <w:p w14:paraId="01ABEA0D" w14:textId="77777777" w:rsidR="00DD00DE" w:rsidRDefault="00DD00DE">
      <w:r>
        <w:continuationSeparator/>
      </w:r>
    </w:p>
  </w:footnote>
  <w:footnote w:type="continuationNotice" w:id="1">
    <w:p w14:paraId="6EE41165" w14:textId="77777777" w:rsidR="00DD00DE" w:rsidRDefault="00DD00DE"/>
  </w:footnote>
  <w:footnote w:id="2">
    <w:p w14:paraId="77C82D49" w14:textId="77777777" w:rsidR="00F50451" w:rsidRPr="006F5709" w:rsidRDefault="00F50451" w:rsidP="00F50451">
      <w:pPr>
        <w:pStyle w:val="FootnoteText"/>
        <w:rPr>
          <w:sz w:val="22"/>
          <w:szCs w:val="22"/>
        </w:rPr>
      </w:pPr>
      <w:r w:rsidRPr="006F5709">
        <w:rPr>
          <w:rStyle w:val="FootnoteReference"/>
          <w:sz w:val="22"/>
          <w:szCs w:val="22"/>
        </w:rPr>
        <w:footnoteRef/>
      </w:r>
      <w:r w:rsidRPr="006F5709">
        <w:rPr>
          <w:sz w:val="22"/>
          <w:szCs w:val="22"/>
        </w:rPr>
        <w:t xml:space="preserve"> The use of the band 12.75-13.25 GHz (Earth-to-space) by geostationary-satellite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p>
  </w:footnote>
  <w:footnote w:id="3">
    <w:p w14:paraId="557E4EE4" w14:textId="77777777" w:rsidR="00D3068C" w:rsidRPr="006F5709" w:rsidRDefault="00D3068C" w:rsidP="00D3068C">
      <w:pPr>
        <w:pStyle w:val="FootnoteText"/>
        <w:rPr>
          <w:ins w:id="16" w:author="Creeser, Giselle" w:date="2019-02-11T08:20:00Z"/>
          <w:sz w:val="22"/>
          <w:szCs w:val="22"/>
        </w:rPr>
      </w:pPr>
      <w:ins w:id="17" w:author="Creeser, Giselle" w:date="2019-02-11T08:20:00Z">
        <w:r w:rsidRPr="006F5709">
          <w:rPr>
            <w:rStyle w:val="FootnoteReference"/>
            <w:sz w:val="22"/>
            <w:szCs w:val="22"/>
          </w:rPr>
          <w:footnoteRef/>
        </w:r>
        <w:r w:rsidRPr="006F5709">
          <w:rPr>
            <w:sz w:val="22"/>
            <w:szCs w:val="22"/>
          </w:rPr>
          <w:t xml:space="preserve"> The use of the </w:t>
        </w:r>
        <w:r w:rsidRPr="00F03B6C">
          <w:rPr>
            <w:sz w:val="22"/>
            <w:szCs w:val="22"/>
          </w:rPr>
          <w:t>bands</w:t>
        </w:r>
        <w:r w:rsidRPr="005A20BD">
          <w:rPr>
            <w:sz w:val="22"/>
            <w:szCs w:val="22"/>
          </w:rPr>
          <w:t xml:space="preserve"> </w:t>
        </w:r>
        <w:r w:rsidRPr="00F03B6C">
          <w:rPr>
            <w:sz w:val="22"/>
            <w:szCs w:val="22"/>
          </w:rPr>
          <w:t>10.7-10.95 GHz (space-to-Earth) and 11.2-11.45 GHz (space-to-Earth) by geostationary</w:t>
        </w:r>
        <w:r w:rsidRPr="006F5709">
          <w:rPr>
            <w:sz w:val="22"/>
            <w:szCs w:val="22"/>
          </w:rPr>
          <w:t xml:space="preserve">-satellite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ins>
    </w:p>
  </w:footnote>
  <w:footnote w:id="4">
    <w:p w14:paraId="69A566F4" w14:textId="77777777" w:rsidR="00F03B6C" w:rsidRPr="006F5709" w:rsidDel="00D3068C" w:rsidRDefault="00F03B6C" w:rsidP="00F03B6C">
      <w:pPr>
        <w:pStyle w:val="FootnoteText"/>
        <w:rPr>
          <w:ins w:id="37" w:author="DeGuzman, Oscar" w:date="2019-02-08T09:01:00Z"/>
          <w:del w:id="38" w:author="Creeser, Giselle" w:date="2019-02-11T08:20:00Z"/>
          <w:sz w:val="22"/>
          <w:szCs w:val="22"/>
        </w:rPr>
      </w:pPr>
      <w:ins w:id="39" w:author="DeGuzman, Oscar" w:date="2019-02-08T09:01:00Z">
        <w:del w:id="40" w:author="Creeser, Giselle" w:date="2019-02-11T08:20:00Z">
          <w:r w:rsidRPr="006F5709" w:rsidDel="00D3068C">
            <w:rPr>
              <w:rStyle w:val="FootnoteReference"/>
              <w:sz w:val="22"/>
              <w:szCs w:val="22"/>
            </w:rPr>
            <w:footnoteRef/>
          </w:r>
          <w:r w:rsidRPr="006F5709" w:rsidDel="00D3068C">
            <w:rPr>
              <w:sz w:val="22"/>
              <w:szCs w:val="22"/>
            </w:rPr>
            <w:delText xml:space="preserve"> The use of the </w:delText>
          </w:r>
          <w:r w:rsidRPr="00F03B6C" w:rsidDel="00D3068C">
            <w:rPr>
              <w:sz w:val="22"/>
              <w:szCs w:val="22"/>
            </w:rPr>
            <w:delText>bands</w:delText>
          </w:r>
          <w:r w:rsidRPr="005A20BD" w:rsidDel="00D3068C">
            <w:rPr>
              <w:sz w:val="22"/>
              <w:szCs w:val="22"/>
            </w:rPr>
            <w:delText xml:space="preserve"> </w:delText>
          </w:r>
        </w:del>
      </w:ins>
      <w:ins w:id="41" w:author="DeGuzman, Oscar" w:date="2019-02-08T09:02:00Z">
        <w:del w:id="42" w:author="Creeser, Giselle" w:date="2019-02-11T08:20:00Z">
          <w:r w:rsidRPr="00F03B6C" w:rsidDel="00D3068C">
            <w:rPr>
              <w:sz w:val="22"/>
              <w:szCs w:val="22"/>
            </w:rPr>
            <w:delText xml:space="preserve">10.7-10.95 GHz (space-to-Earth) and 11.2-11.45 GHz (space-to-Earth) </w:delText>
          </w:r>
        </w:del>
      </w:ins>
      <w:ins w:id="43" w:author="DeGuzman, Oscar" w:date="2019-02-08T09:01:00Z">
        <w:del w:id="44" w:author="Creeser, Giselle" w:date="2019-02-11T08:20:00Z">
          <w:r w:rsidRPr="00F03B6C" w:rsidDel="00D3068C">
            <w:rPr>
              <w:sz w:val="22"/>
              <w:szCs w:val="22"/>
            </w:rPr>
            <w:delText>by geostationary</w:delText>
          </w:r>
          <w:r w:rsidRPr="006F5709" w:rsidDel="00D3068C">
            <w:rPr>
              <w:sz w:val="22"/>
              <w:szCs w:val="22"/>
            </w:rPr>
            <w:delText xml:space="preserve">-satellite systems in the fixed-satellite service </w:delText>
          </w:r>
          <w:r w:rsidDel="00D3068C">
            <w:rPr>
              <w:sz w:val="22"/>
              <w:szCs w:val="22"/>
            </w:rPr>
            <w:delText>is</w:delText>
          </w:r>
          <w:r w:rsidRPr="006F5709" w:rsidDel="00D3068C">
            <w:rPr>
              <w:sz w:val="22"/>
              <w:szCs w:val="22"/>
            </w:rPr>
            <w:delText xml:space="preserve"> in accordance with the provisions of Appendix </w:delText>
          </w:r>
          <w:r w:rsidRPr="00C47E3F" w:rsidDel="00D3068C">
            <w:rPr>
              <w:b/>
              <w:sz w:val="22"/>
              <w:szCs w:val="22"/>
            </w:rPr>
            <w:delText>30B</w:delText>
          </w:r>
          <w:r w:rsidDel="00D3068C">
            <w:rPr>
              <w:sz w:val="22"/>
              <w:szCs w:val="22"/>
            </w:rPr>
            <w:delText xml:space="preserve"> according to No. </w:delText>
          </w:r>
          <w:r w:rsidRPr="00C47E3F" w:rsidDel="00D3068C">
            <w:rPr>
              <w:b/>
              <w:sz w:val="22"/>
              <w:szCs w:val="22"/>
            </w:rPr>
            <w:delText>5.441</w:delText>
          </w:r>
          <w:r w:rsidRPr="006F5709" w:rsidDel="00D3068C">
            <w:rPr>
              <w:sz w:val="22"/>
              <w:szCs w:val="22"/>
            </w:rPr>
            <w:delText>.</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D00F" w14:textId="77777777" w:rsidR="00BB0662" w:rsidRDefault="00BB0662" w:rsidP="00275644">
    <w:pPr>
      <w:pStyle w:val="Header"/>
    </w:pPr>
    <w:r>
      <w:t>IWG-</w:t>
    </w:r>
    <w:r w:rsidR="00B76E5D">
      <w:t>3</w:t>
    </w:r>
    <w:r>
      <w:t xml:space="preserve"> (</w:t>
    </w:r>
    <w:r w:rsidR="006B622D">
      <w:t>0</w:t>
    </w:r>
    <w:ins w:id="232" w:author="DeGuzman, Oscar" w:date="2019-02-05T16:18:00Z">
      <w:r w:rsidR="00275644">
        <w:t>3</w:t>
      </w:r>
    </w:ins>
    <w:del w:id="233" w:author="DeGuzman, Oscar" w:date="2019-02-05T16:18:00Z">
      <w:r w:rsidR="006B622D" w:rsidDel="00275644">
        <w:delText>2</w:delText>
      </w:r>
    </w:del>
    <w:r w:rsidR="006B622D">
      <w:t>.</w:t>
    </w:r>
    <w:del w:id="234" w:author="DeGuzman, Oscar" w:date="2019-02-05T16:18:00Z">
      <w:r w:rsidR="006B622D" w:rsidDel="00275644">
        <w:delText>05</w:delText>
      </w:r>
    </w:del>
    <w:ins w:id="235" w:author="DeGuzman, Oscar" w:date="2019-02-05T16:18:00Z">
      <w:r w:rsidR="00275644">
        <w:t>04</w:t>
      </w:r>
    </w:ins>
    <w:r w:rsidR="003A5D8F">
      <w:t>.201</w:t>
    </w:r>
    <w:ins w:id="236" w:author="DeGuzman, Oscar" w:date="2019-02-05T16:18:00Z">
      <w:r w:rsidR="00275644">
        <w:t>9</w:t>
      </w:r>
    </w:ins>
    <w:del w:id="237" w:author="DeGuzman, Oscar" w:date="2019-02-05T16:18:00Z">
      <w:r w:rsidR="003A5D8F" w:rsidDel="00275644">
        <w:delText>8</w:delText>
      </w:r>
    </w:del>
    <w:r w:rsidRPr="009E06B6">
      <w:t>)</w:t>
    </w:r>
  </w:p>
  <w:p w14:paraId="0FDFC71E" w14:textId="77777777" w:rsidR="00BB0662" w:rsidRPr="009E06B6" w:rsidRDefault="00BB0662" w:rsidP="009E06B6">
    <w:pPr>
      <w:pStyle w:val="Header"/>
    </w:pPr>
    <w:r>
      <w:t xml:space="preserve">Author: </w:t>
    </w:r>
    <w:r w:rsidR="00537F9C">
      <w:t>Oscar De Guzman</w:t>
    </w:r>
  </w:p>
  <w:p w14:paraId="16E67117" w14:textId="77777777" w:rsidR="00BB0662" w:rsidRDefault="00BB0662"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1671F"/>
    <w:multiLevelType w:val="hybridMultilevel"/>
    <w:tmpl w:val="A7A846B4"/>
    <w:lvl w:ilvl="0" w:tplc="8066307E">
      <w:start w:val="1"/>
      <w:numFmt w:val="decimal"/>
      <w:lvlText w:val="%1"/>
      <w:lvlJc w:val="left"/>
      <w:pPr>
        <w:ind w:left="792" w:hanging="792"/>
      </w:pPr>
      <w:rPr>
        <w:rFonts w:hint="default"/>
        <w:color w:val="231F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7954752"/>
    <w:multiLevelType w:val="hybridMultilevel"/>
    <w:tmpl w:val="8B104D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E68F6"/>
    <w:multiLevelType w:val="hybridMultilevel"/>
    <w:tmpl w:val="FFB6A5DC"/>
    <w:lvl w:ilvl="0" w:tplc="958CBCDE">
      <w:start w:val="1"/>
      <w:numFmt w:val="bullet"/>
      <w:lvlText w:val=""/>
      <w:lvlJc w:val="left"/>
      <w:pPr>
        <w:tabs>
          <w:tab w:val="num" w:pos="720"/>
        </w:tabs>
        <w:ind w:left="720" w:hanging="360"/>
      </w:pPr>
      <w:rPr>
        <w:rFonts w:ascii="Wingdings" w:hAnsi="Wingdings" w:hint="default"/>
      </w:rPr>
    </w:lvl>
    <w:lvl w:ilvl="1" w:tplc="0A7CB594" w:tentative="1">
      <w:start w:val="1"/>
      <w:numFmt w:val="bullet"/>
      <w:lvlText w:val=""/>
      <w:lvlJc w:val="left"/>
      <w:pPr>
        <w:tabs>
          <w:tab w:val="num" w:pos="1440"/>
        </w:tabs>
        <w:ind w:left="1440" w:hanging="360"/>
      </w:pPr>
      <w:rPr>
        <w:rFonts w:ascii="Wingdings" w:hAnsi="Wingdings" w:hint="default"/>
      </w:rPr>
    </w:lvl>
    <w:lvl w:ilvl="2" w:tplc="7990161A" w:tentative="1">
      <w:start w:val="1"/>
      <w:numFmt w:val="bullet"/>
      <w:lvlText w:val=""/>
      <w:lvlJc w:val="left"/>
      <w:pPr>
        <w:tabs>
          <w:tab w:val="num" w:pos="2160"/>
        </w:tabs>
        <w:ind w:left="2160" w:hanging="360"/>
      </w:pPr>
      <w:rPr>
        <w:rFonts w:ascii="Wingdings" w:hAnsi="Wingdings" w:hint="default"/>
      </w:rPr>
    </w:lvl>
    <w:lvl w:ilvl="3" w:tplc="380A668E" w:tentative="1">
      <w:start w:val="1"/>
      <w:numFmt w:val="bullet"/>
      <w:lvlText w:val=""/>
      <w:lvlJc w:val="left"/>
      <w:pPr>
        <w:tabs>
          <w:tab w:val="num" w:pos="2880"/>
        </w:tabs>
        <w:ind w:left="2880" w:hanging="360"/>
      </w:pPr>
      <w:rPr>
        <w:rFonts w:ascii="Wingdings" w:hAnsi="Wingdings" w:hint="default"/>
      </w:rPr>
    </w:lvl>
    <w:lvl w:ilvl="4" w:tplc="DC9E4870" w:tentative="1">
      <w:start w:val="1"/>
      <w:numFmt w:val="bullet"/>
      <w:lvlText w:val=""/>
      <w:lvlJc w:val="left"/>
      <w:pPr>
        <w:tabs>
          <w:tab w:val="num" w:pos="3600"/>
        </w:tabs>
        <w:ind w:left="3600" w:hanging="360"/>
      </w:pPr>
      <w:rPr>
        <w:rFonts w:ascii="Wingdings" w:hAnsi="Wingdings" w:hint="default"/>
      </w:rPr>
    </w:lvl>
    <w:lvl w:ilvl="5" w:tplc="77DCA310" w:tentative="1">
      <w:start w:val="1"/>
      <w:numFmt w:val="bullet"/>
      <w:lvlText w:val=""/>
      <w:lvlJc w:val="left"/>
      <w:pPr>
        <w:tabs>
          <w:tab w:val="num" w:pos="4320"/>
        </w:tabs>
        <w:ind w:left="4320" w:hanging="360"/>
      </w:pPr>
      <w:rPr>
        <w:rFonts w:ascii="Wingdings" w:hAnsi="Wingdings" w:hint="default"/>
      </w:rPr>
    </w:lvl>
    <w:lvl w:ilvl="6" w:tplc="2B6E6A2E" w:tentative="1">
      <w:start w:val="1"/>
      <w:numFmt w:val="bullet"/>
      <w:lvlText w:val=""/>
      <w:lvlJc w:val="left"/>
      <w:pPr>
        <w:tabs>
          <w:tab w:val="num" w:pos="5040"/>
        </w:tabs>
        <w:ind w:left="5040" w:hanging="360"/>
      </w:pPr>
      <w:rPr>
        <w:rFonts w:ascii="Wingdings" w:hAnsi="Wingdings" w:hint="default"/>
      </w:rPr>
    </w:lvl>
    <w:lvl w:ilvl="7" w:tplc="D7F2E810" w:tentative="1">
      <w:start w:val="1"/>
      <w:numFmt w:val="bullet"/>
      <w:lvlText w:val=""/>
      <w:lvlJc w:val="left"/>
      <w:pPr>
        <w:tabs>
          <w:tab w:val="num" w:pos="5760"/>
        </w:tabs>
        <w:ind w:left="5760" w:hanging="360"/>
      </w:pPr>
      <w:rPr>
        <w:rFonts w:ascii="Wingdings" w:hAnsi="Wingdings" w:hint="default"/>
      </w:rPr>
    </w:lvl>
    <w:lvl w:ilvl="8" w:tplc="654217A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73240E91"/>
    <w:multiLevelType w:val="hybridMultilevel"/>
    <w:tmpl w:val="FE86E100"/>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3"/>
  </w:num>
  <w:num w:numId="2">
    <w:abstractNumId w:val="7"/>
  </w:num>
  <w:num w:numId="3">
    <w:abstractNumId w:val="5"/>
  </w:num>
  <w:num w:numId="4">
    <w:abstractNumId w:val="0"/>
  </w:num>
  <w:num w:numId="5">
    <w:abstractNumId w:val="4"/>
  </w:num>
  <w:num w:numId="6">
    <w:abstractNumId w:val="10"/>
  </w:num>
  <w:num w:numId="7">
    <w:abstractNumId w:val="8"/>
  </w:num>
  <w:num w:numId="8">
    <w:abstractNumId w:val="9"/>
  </w:num>
  <w:num w:numId="9">
    <w:abstractNumId w:val="2"/>
  </w:num>
  <w:num w:numId="10">
    <w:abstractNumId w:val="1"/>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Guzman, Oscar">
    <w15:presenceInfo w15:providerId="AD" w15:userId="S-1-5-21-38632685-264397731-312552118-78091"/>
  </w15:person>
  <w15:person w15:author="Creeser, Giselle">
    <w15:presenceInfo w15:providerId="AD" w15:userId="S-1-5-21-38632685-264397731-312552118-107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CF"/>
    <w:rsid w:val="000006AD"/>
    <w:rsid w:val="000018B5"/>
    <w:rsid w:val="0000266F"/>
    <w:rsid w:val="000118CC"/>
    <w:rsid w:val="0002140C"/>
    <w:rsid w:val="000222A0"/>
    <w:rsid w:val="00032EFC"/>
    <w:rsid w:val="0005007A"/>
    <w:rsid w:val="00057154"/>
    <w:rsid w:val="00063E08"/>
    <w:rsid w:val="0006441B"/>
    <w:rsid w:val="000832F5"/>
    <w:rsid w:val="0008448F"/>
    <w:rsid w:val="00096DB1"/>
    <w:rsid w:val="000A10D3"/>
    <w:rsid w:val="000A2E07"/>
    <w:rsid w:val="000A3071"/>
    <w:rsid w:val="000B03A9"/>
    <w:rsid w:val="000B2C92"/>
    <w:rsid w:val="000C5367"/>
    <w:rsid w:val="000D494D"/>
    <w:rsid w:val="000E2EE2"/>
    <w:rsid w:val="000E7A2C"/>
    <w:rsid w:val="000F17D8"/>
    <w:rsid w:val="000F20AF"/>
    <w:rsid w:val="000F3B4B"/>
    <w:rsid w:val="00104813"/>
    <w:rsid w:val="001069AE"/>
    <w:rsid w:val="00111A49"/>
    <w:rsid w:val="00115C13"/>
    <w:rsid w:val="0011732D"/>
    <w:rsid w:val="0012275A"/>
    <w:rsid w:val="001345B4"/>
    <w:rsid w:val="001428C7"/>
    <w:rsid w:val="00145BDB"/>
    <w:rsid w:val="00146ED5"/>
    <w:rsid w:val="001571C1"/>
    <w:rsid w:val="00162218"/>
    <w:rsid w:val="00180628"/>
    <w:rsid w:val="00181D11"/>
    <w:rsid w:val="00184558"/>
    <w:rsid w:val="0019752E"/>
    <w:rsid w:val="001A71A8"/>
    <w:rsid w:val="001C2491"/>
    <w:rsid w:val="001C4C79"/>
    <w:rsid w:val="001D0465"/>
    <w:rsid w:val="001E0715"/>
    <w:rsid w:val="001F5540"/>
    <w:rsid w:val="001F6AF8"/>
    <w:rsid w:val="00200E17"/>
    <w:rsid w:val="00203161"/>
    <w:rsid w:val="00214268"/>
    <w:rsid w:val="00214443"/>
    <w:rsid w:val="00214F1E"/>
    <w:rsid w:val="002155C7"/>
    <w:rsid w:val="00222918"/>
    <w:rsid w:val="0023105F"/>
    <w:rsid w:val="00231BF8"/>
    <w:rsid w:val="002439E9"/>
    <w:rsid w:val="00245849"/>
    <w:rsid w:val="002474C3"/>
    <w:rsid w:val="00265AC6"/>
    <w:rsid w:val="00271477"/>
    <w:rsid w:val="00273CCF"/>
    <w:rsid w:val="00273F96"/>
    <w:rsid w:val="00275644"/>
    <w:rsid w:val="00283C96"/>
    <w:rsid w:val="00293879"/>
    <w:rsid w:val="002A121D"/>
    <w:rsid w:val="002A62AA"/>
    <w:rsid w:val="002B33E6"/>
    <w:rsid w:val="002B4426"/>
    <w:rsid w:val="002B4B3A"/>
    <w:rsid w:val="002C055C"/>
    <w:rsid w:val="002C36D7"/>
    <w:rsid w:val="002C3D59"/>
    <w:rsid w:val="002C4680"/>
    <w:rsid w:val="002D2C87"/>
    <w:rsid w:val="002E66EB"/>
    <w:rsid w:val="0030340C"/>
    <w:rsid w:val="0030510A"/>
    <w:rsid w:val="003265E7"/>
    <w:rsid w:val="003301A1"/>
    <w:rsid w:val="003302EC"/>
    <w:rsid w:val="00330DF3"/>
    <w:rsid w:val="00344EE5"/>
    <w:rsid w:val="003463C2"/>
    <w:rsid w:val="0034797A"/>
    <w:rsid w:val="0035048C"/>
    <w:rsid w:val="003512D7"/>
    <w:rsid w:val="0036555D"/>
    <w:rsid w:val="003708CC"/>
    <w:rsid w:val="003848AB"/>
    <w:rsid w:val="00387F83"/>
    <w:rsid w:val="00393BE0"/>
    <w:rsid w:val="00394129"/>
    <w:rsid w:val="00397132"/>
    <w:rsid w:val="003A5D8F"/>
    <w:rsid w:val="003B6EC8"/>
    <w:rsid w:val="003C1C8B"/>
    <w:rsid w:val="003C29EB"/>
    <w:rsid w:val="003D6B4A"/>
    <w:rsid w:val="003D6BDA"/>
    <w:rsid w:val="003E2541"/>
    <w:rsid w:val="003E6089"/>
    <w:rsid w:val="003F0C79"/>
    <w:rsid w:val="003F52CC"/>
    <w:rsid w:val="00410798"/>
    <w:rsid w:val="0041678D"/>
    <w:rsid w:val="00422589"/>
    <w:rsid w:val="00430F8D"/>
    <w:rsid w:val="00433855"/>
    <w:rsid w:val="00435789"/>
    <w:rsid w:val="004360DA"/>
    <w:rsid w:val="00441FFE"/>
    <w:rsid w:val="00443F19"/>
    <w:rsid w:val="00445729"/>
    <w:rsid w:val="00450B2B"/>
    <w:rsid w:val="00451E2E"/>
    <w:rsid w:val="00476D47"/>
    <w:rsid w:val="00490E14"/>
    <w:rsid w:val="004A5C93"/>
    <w:rsid w:val="004B4EEE"/>
    <w:rsid w:val="004B7CBF"/>
    <w:rsid w:val="004D0B2B"/>
    <w:rsid w:val="004D0CF4"/>
    <w:rsid w:val="004E7F66"/>
    <w:rsid w:val="004F20BA"/>
    <w:rsid w:val="004F6677"/>
    <w:rsid w:val="00502C21"/>
    <w:rsid w:val="0050338A"/>
    <w:rsid w:val="00507BE2"/>
    <w:rsid w:val="00537F9C"/>
    <w:rsid w:val="005561D0"/>
    <w:rsid w:val="00572109"/>
    <w:rsid w:val="005922E4"/>
    <w:rsid w:val="005A20BD"/>
    <w:rsid w:val="005A3AD4"/>
    <w:rsid w:val="005A644B"/>
    <w:rsid w:val="005A72B3"/>
    <w:rsid w:val="005B386E"/>
    <w:rsid w:val="005B7614"/>
    <w:rsid w:val="005D6997"/>
    <w:rsid w:val="005E0E08"/>
    <w:rsid w:val="005F1A01"/>
    <w:rsid w:val="005F49EC"/>
    <w:rsid w:val="00606072"/>
    <w:rsid w:val="006179B3"/>
    <w:rsid w:val="0062379E"/>
    <w:rsid w:val="00637651"/>
    <w:rsid w:val="006442D1"/>
    <w:rsid w:val="00656CAA"/>
    <w:rsid w:val="00657A01"/>
    <w:rsid w:val="006615D1"/>
    <w:rsid w:val="00670ACF"/>
    <w:rsid w:val="00671E7A"/>
    <w:rsid w:val="00690A88"/>
    <w:rsid w:val="00690FB5"/>
    <w:rsid w:val="00694720"/>
    <w:rsid w:val="006A310A"/>
    <w:rsid w:val="006A5F84"/>
    <w:rsid w:val="006B3F88"/>
    <w:rsid w:val="006B622D"/>
    <w:rsid w:val="006B6A2F"/>
    <w:rsid w:val="006E5027"/>
    <w:rsid w:val="006F04F0"/>
    <w:rsid w:val="006F4CC4"/>
    <w:rsid w:val="00702B57"/>
    <w:rsid w:val="007069C7"/>
    <w:rsid w:val="00711531"/>
    <w:rsid w:val="007204C0"/>
    <w:rsid w:val="00722232"/>
    <w:rsid w:val="007227C7"/>
    <w:rsid w:val="007228A2"/>
    <w:rsid w:val="00723713"/>
    <w:rsid w:val="007319DC"/>
    <w:rsid w:val="007323EF"/>
    <w:rsid w:val="0073564E"/>
    <w:rsid w:val="00735998"/>
    <w:rsid w:val="00745339"/>
    <w:rsid w:val="00746EF1"/>
    <w:rsid w:val="007621DD"/>
    <w:rsid w:val="0076425B"/>
    <w:rsid w:val="007723B5"/>
    <w:rsid w:val="007726CB"/>
    <w:rsid w:val="007747AF"/>
    <w:rsid w:val="00775799"/>
    <w:rsid w:val="007800AD"/>
    <w:rsid w:val="00781BEF"/>
    <w:rsid w:val="00783651"/>
    <w:rsid w:val="0078610C"/>
    <w:rsid w:val="007A5F77"/>
    <w:rsid w:val="007A6E94"/>
    <w:rsid w:val="007B2DC9"/>
    <w:rsid w:val="007B3BCB"/>
    <w:rsid w:val="007D029D"/>
    <w:rsid w:val="007D3D2B"/>
    <w:rsid w:val="007D5D25"/>
    <w:rsid w:val="007E349D"/>
    <w:rsid w:val="007F3F33"/>
    <w:rsid w:val="008072C3"/>
    <w:rsid w:val="00814BE0"/>
    <w:rsid w:val="00830969"/>
    <w:rsid w:val="00835BE9"/>
    <w:rsid w:val="008416E1"/>
    <w:rsid w:val="00844C2C"/>
    <w:rsid w:val="0084669D"/>
    <w:rsid w:val="00847B4C"/>
    <w:rsid w:val="00847F5E"/>
    <w:rsid w:val="00866D86"/>
    <w:rsid w:val="00875DA9"/>
    <w:rsid w:val="008854E2"/>
    <w:rsid w:val="00890B20"/>
    <w:rsid w:val="008952AB"/>
    <w:rsid w:val="0089644B"/>
    <w:rsid w:val="008A1EB2"/>
    <w:rsid w:val="008A23EF"/>
    <w:rsid w:val="008B0B6B"/>
    <w:rsid w:val="008C1E55"/>
    <w:rsid w:val="008C3EF5"/>
    <w:rsid w:val="008E0B19"/>
    <w:rsid w:val="008F1327"/>
    <w:rsid w:val="008F5441"/>
    <w:rsid w:val="009012B5"/>
    <w:rsid w:val="00910C23"/>
    <w:rsid w:val="0093527E"/>
    <w:rsid w:val="00936B27"/>
    <w:rsid w:val="0094185B"/>
    <w:rsid w:val="0094731B"/>
    <w:rsid w:val="00953BF5"/>
    <w:rsid w:val="0096555F"/>
    <w:rsid w:val="0096602F"/>
    <w:rsid w:val="00966A22"/>
    <w:rsid w:val="00971A79"/>
    <w:rsid w:val="00972BDD"/>
    <w:rsid w:val="00987C41"/>
    <w:rsid w:val="009A6217"/>
    <w:rsid w:val="009C0E6C"/>
    <w:rsid w:val="009D506F"/>
    <w:rsid w:val="009D608C"/>
    <w:rsid w:val="009E06B6"/>
    <w:rsid w:val="009E33F4"/>
    <w:rsid w:val="009F10B3"/>
    <w:rsid w:val="009F3549"/>
    <w:rsid w:val="009F6963"/>
    <w:rsid w:val="00A03CE5"/>
    <w:rsid w:val="00A047C6"/>
    <w:rsid w:val="00A318DC"/>
    <w:rsid w:val="00A41752"/>
    <w:rsid w:val="00A44E8B"/>
    <w:rsid w:val="00A57C0B"/>
    <w:rsid w:val="00A63E1C"/>
    <w:rsid w:val="00A713BD"/>
    <w:rsid w:val="00A718AE"/>
    <w:rsid w:val="00AA5451"/>
    <w:rsid w:val="00AC75CA"/>
    <w:rsid w:val="00AD1918"/>
    <w:rsid w:val="00AF7CAA"/>
    <w:rsid w:val="00B03C63"/>
    <w:rsid w:val="00B144A1"/>
    <w:rsid w:val="00B16716"/>
    <w:rsid w:val="00B249FC"/>
    <w:rsid w:val="00B37419"/>
    <w:rsid w:val="00B45E41"/>
    <w:rsid w:val="00B5494E"/>
    <w:rsid w:val="00B6286F"/>
    <w:rsid w:val="00B71B1F"/>
    <w:rsid w:val="00B7591F"/>
    <w:rsid w:val="00B76E5D"/>
    <w:rsid w:val="00B8382F"/>
    <w:rsid w:val="00BA492F"/>
    <w:rsid w:val="00BB0662"/>
    <w:rsid w:val="00BB2EED"/>
    <w:rsid w:val="00BB318C"/>
    <w:rsid w:val="00BB6EC8"/>
    <w:rsid w:val="00BD017C"/>
    <w:rsid w:val="00BE1EBC"/>
    <w:rsid w:val="00BE75FD"/>
    <w:rsid w:val="00BE7E61"/>
    <w:rsid w:val="00BF004A"/>
    <w:rsid w:val="00C0134E"/>
    <w:rsid w:val="00C0789E"/>
    <w:rsid w:val="00C13519"/>
    <w:rsid w:val="00C14292"/>
    <w:rsid w:val="00C2762B"/>
    <w:rsid w:val="00C3020D"/>
    <w:rsid w:val="00C30E21"/>
    <w:rsid w:val="00C42F6B"/>
    <w:rsid w:val="00C4517A"/>
    <w:rsid w:val="00C46299"/>
    <w:rsid w:val="00C56350"/>
    <w:rsid w:val="00C57538"/>
    <w:rsid w:val="00C64B7B"/>
    <w:rsid w:val="00C7087E"/>
    <w:rsid w:val="00C72C1B"/>
    <w:rsid w:val="00C861AB"/>
    <w:rsid w:val="00C920CE"/>
    <w:rsid w:val="00CA76ED"/>
    <w:rsid w:val="00CB2B0C"/>
    <w:rsid w:val="00CB6EA2"/>
    <w:rsid w:val="00CE4A0C"/>
    <w:rsid w:val="00CE4FD8"/>
    <w:rsid w:val="00CE7BC1"/>
    <w:rsid w:val="00D06CF1"/>
    <w:rsid w:val="00D172EC"/>
    <w:rsid w:val="00D23150"/>
    <w:rsid w:val="00D247EE"/>
    <w:rsid w:val="00D3068C"/>
    <w:rsid w:val="00D318DD"/>
    <w:rsid w:val="00D35934"/>
    <w:rsid w:val="00D35DA3"/>
    <w:rsid w:val="00D374A4"/>
    <w:rsid w:val="00D474AD"/>
    <w:rsid w:val="00D70172"/>
    <w:rsid w:val="00D75396"/>
    <w:rsid w:val="00D95999"/>
    <w:rsid w:val="00D96C0F"/>
    <w:rsid w:val="00DA2236"/>
    <w:rsid w:val="00DB26EB"/>
    <w:rsid w:val="00DC5BCF"/>
    <w:rsid w:val="00DD00DE"/>
    <w:rsid w:val="00DF309F"/>
    <w:rsid w:val="00DF4BD5"/>
    <w:rsid w:val="00E11F4B"/>
    <w:rsid w:val="00E207CB"/>
    <w:rsid w:val="00E316BC"/>
    <w:rsid w:val="00E32843"/>
    <w:rsid w:val="00E32BAE"/>
    <w:rsid w:val="00E43370"/>
    <w:rsid w:val="00E472D7"/>
    <w:rsid w:val="00E55AA1"/>
    <w:rsid w:val="00E567FB"/>
    <w:rsid w:val="00E71539"/>
    <w:rsid w:val="00E968F4"/>
    <w:rsid w:val="00EB1FCA"/>
    <w:rsid w:val="00EB7993"/>
    <w:rsid w:val="00EF2CED"/>
    <w:rsid w:val="00EF473A"/>
    <w:rsid w:val="00EF54FE"/>
    <w:rsid w:val="00F03B6C"/>
    <w:rsid w:val="00F072E1"/>
    <w:rsid w:val="00F117EB"/>
    <w:rsid w:val="00F175FA"/>
    <w:rsid w:val="00F21D24"/>
    <w:rsid w:val="00F41774"/>
    <w:rsid w:val="00F4618E"/>
    <w:rsid w:val="00F50451"/>
    <w:rsid w:val="00F578A4"/>
    <w:rsid w:val="00F622D2"/>
    <w:rsid w:val="00F66D32"/>
    <w:rsid w:val="00F704A1"/>
    <w:rsid w:val="00F73C6F"/>
    <w:rsid w:val="00F81474"/>
    <w:rsid w:val="00F94D58"/>
    <w:rsid w:val="00FA3EB5"/>
    <w:rsid w:val="00FB5B21"/>
    <w:rsid w:val="00FB6436"/>
    <w:rsid w:val="00FB7833"/>
    <w:rsid w:val="00FB79C9"/>
    <w:rsid w:val="00FC08BF"/>
    <w:rsid w:val="00FC393B"/>
    <w:rsid w:val="00FD31A2"/>
    <w:rsid w:val="00FE02B7"/>
    <w:rsid w:val="00FE7673"/>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98AB1C8"/>
  <w15:docId w15:val="{ACA85369-6268-4B1F-B884-DBE5EA27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link w:val="ReasonsChar"/>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uiPriority w:val="34"/>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
    <w:name w:val="Heading_b"/>
    <w:basedOn w:val="Normal"/>
    <w:next w:val="Normal"/>
    <w:link w:val="HeadingbChar"/>
    <w:qFormat/>
    <w:rsid w:val="003E25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3E2541"/>
    <w:rPr>
      <w:rFonts w:ascii="Times New Roman Bold" w:eastAsia="Times New Roman" w:hAnsi="Times New Roman Bold" w:cs="Times New Roman Bold"/>
      <w:b/>
      <w:sz w:val="24"/>
      <w:szCs w:val="20"/>
      <w:lang w:val="fr-CH"/>
    </w:rPr>
  </w:style>
  <w:style w:type="character" w:customStyle="1" w:styleId="ReasonsChar">
    <w:name w:val="Reasons Char"/>
    <w:link w:val="Reasons"/>
    <w:locked/>
    <w:rsid w:val="003E2541"/>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D247EE"/>
    <w:rPr>
      <w:sz w:val="16"/>
      <w:szCs w:val="16"/>
    </w:rPr>
  </w:style>
  <w:style w:type="paragraph" w:styleId="CommentText">
    <w:name w:val="annotation text"/>
    <w:basedOn w:val="Normal"/>
    <w:link w:val="CommentTextChar"/>
    <w:uiPriority w:val="99"/>
    <w:semiHidden/>
    <w:unhideWhenUsed/>
    <w:rsid w:val="00D247EE"/>
    <w:rPr>
      <w:sz w:val="20"/>
      <w:szCs w:val="20"/>
    </w:rPr>
  </w:style>
  <w:style w:type="character" w:customStyle="1" w:styleId="CommentTextChar">
    <w:name w:val="Comment Text Char"/>
    <w:basedOn w:val="DefaultParagraphFont"/>
    <w:link w:val="CommentText"/>
    <w:uiPriority w:val="99"/>
    <w:semiHidden/>
    <w:rsid w:val="00D247E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47EE"/>
    <w:rPr>
      <w:b/>
      <w:bCs/>
    </w:rPr>
  </w:style>
  <w:style w:type="character" w:customStyle="1" w:styleId="CommentSubjectChar">
    <w:name w:val="Comment Subject Char"/>
    <w:basedOn w:val="CommentTextChar"/>
    <w:link w:val="CommentSubject"/>
    <w:uiPriority w:val="99"/>
    <w:semiHidden/>
    <w:rsid w:val="00D247EE"/>
    <w:rPr>
      <w:rFonts w:ascii="Times New Roman" w:eastAsia="Calibri" w:hAnsi="Times New Roman" w:cs="Times New Roman"/>
      <w:b/>
      <w:bCs/>
      <w:sz w:val="20"/>
      <w:szCs w:val="20"/>
    </w:rPr>
  </w:style>
  <w:style w:type="paragraph" w:styleId="Revision">
    <w:name w:val="Revision"/>
    <w:hidden/>
    <w:uiPriority w:val="99"/>
    <w:semiHidden/>
    <w:rsid w:val="006F04F0"/>
    <w:pPr>
      <w:spacing w:after="0" w:line="240" w:lineRule="auto"/>
    </w:pPr>
    <w:rPr>
      <w:rFonts w:ascii="Times New Roman" w:eastAsia="Calibri" w:hAnsi="Times New Roman" w:cs="Times New Roman"/>
      <w:sz w:val="24"/>
    </w:rPr>
  </w:style>
  <w:style w:type="paragraph" w:customStyle="1" w:styleId="Agendaitem">
    <w:name w:val="Agenda_item"/>
    <w:basedOn w:val="Normal"/>
    <w:next w:val="Normal"/>
    <w:qFormat/>
    <w:rsid w:val="00FE02B7"/>
    <w:pPr>
      <w:tabs>
        <w:tab w:val="clear" w:pos="576"/>
        <w:tab w:val="clear" w:pos="792"/>
        <w:tab w:val="clear" w:pos="1008"/>
        <w:tab w:val="clear" w:pos="1224"/>
        <w:tab w:val="clear" w:pos="1440"/>
        <w:tab w:val="left" w:pos="1134"/>
        <w:tab w:val="left" w:pos="1871"/>
        <w:tab w:val="left" w:pos="2268"/>
      </w:tabs>
      <w:spacing w:before="240"/>
      <w:jc w:val="center"/>
    </w:pPr>
    <w:rPr>
      <w:rFonts w:eastAsia="Times New Roman"/>
      <w:sz w:val="2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3428">
      <w:bodyDiv w:val="1"/>
      <w:marLeft w:val="0"/>
      <w:marRight w:val="0"/>
      <w:marTop w:val="0"/>
      <w:marBottom w:val="0"/>
      <w:divBdr>
        <w:top w:val="none" w:sz="0" w:space="0" w:color="auto"/>
        <w:left w:val="none" w:sz="0" w:space="0" w:color="auto"/>
        <w:bottom w:val="none" w:sz="0" w:space="0" w:color="auto"/>
        <w:right w:val="none" w:sz="0" w:space="0" w:color="auto"/>
      </w:divBdr>
    </w:div>
    <w:div w:id="129635891">
      <w:bodyDiv w:val="1"/>
      <w:marLeft w:val="0"/>
      <w:marRight w:val="0"/>
      <w:marTop w:val="0"/>
      <w:marBottom w:val="0"/>
      <w:divBdr>
        <w:top w:val="none" w:sz="0" w:space="0" w:color="auto"/>
        <w:left w:val="none" w:sz="0" w:space="0" w:color="auto"/>
        <w:bottom w:val="none" w:sz="0" w:space="0" w:color="auto"/>
        <w:right w:val="none" w:sz="0" w:space="0" w:color="auto"/>
      </w:divBdr>
      <w:divsChild>
        <w:div w:id="469176753">
          <w:marLeft w:val="274"/>
          <w:marRight w:val="0"/>
          <w:marTop w:val="200"/>
          <w:marBottom w:val="0"/>
          <w:divBdr>
            <w:top w:val="none" w:sz="0" w:space="0" w:color="auto"/>
            <w:left w:val="none" w:sz="0" w:space="0" w:color="auto"/>
            <w:bottom w:val="none" w:sz="0" w:space="0" w:color="auto"/>
            <w:right w:val="none" w:sz="0" w:space="0" w:color="auto"/>
          </w:divBdr>
        </w:div>
        <w:div w:id="688220256">
          <w:marLeft w:val="274"/>
          <w:marRight w:val="0"/>
          <w:marTop w:val="200"/>
          <w:marBottom w:val="0"/>
          <w:divBdr>
            <w:top w:val="none" w:sz="0" w:space="0" w:color="auto"/>
            <w:left w:val="none" w:sz="0" w:space="0" w:color="auto"/>
            <w:bottom w:val="none" w:sz="0" w:space="0" w:color="auto"/>
            <w:right w:val="none" w:sz="0" w:space="0" w:color="auto"/>
          </w:divBdr>
        </w:div>
        <w:div w:id="666977906">
          <w:marLeft w:val="274"/>
          <w:marRight w:val="0"/>
          <w:marTop w:val="200"/>
          <w:marBottom w:val="0"/>
          <w:divBdr>
            <w:top w:val="none" w:sz="0" w:space="0" w:color="auto"/>
            <w:left w:val="none" w:sz="0" w:space="0" w:color="auto"/>
            <w:bottom w:val="none" w:sz="0" w:space="0" w:color="auto"/>
            <w:right w:val="none" w:sz="0" w:space="0" w:color="auto"/>
          </w:divBdr>
        </w:div>
        <w:div w:id="1018459890">
          <w:marLeft w:val="274"/>
          <w:marRight w:val="0"/>
          <w:marTop w:val="200"/>
          <w:marBottom w:val="0"/>
          <w:divBdr>
            <w:top w:val="none" w:sz="0" w:space="0" w:color="auto"/>
            <w:left w:val="none" w:sz="0" w:space="0" w:color="auto"/>
            <w:bottom w:val="none" w:sz="0" w:space="0" w:color="auto"/>
            <w:right w:val="none" w:sz="0" w:space="0" w:color="auto"/>
          </w:divBdr>
        </w:div>
        <w:div w:id="1210336308">
          <w:marLeft w:val="274"/>
          <w:marRight w:val="0"/>
          <w:marTop w:val="200"/>
          <w:marBottom w:val="0"/>
          <w:divBdr>
            <w:top w:val="none" w:sz="0" w:space="0" w:color="auto"/>
            <w:left w:val="none" w:sz="0" w:space="0" w:color="auto"/>
            <w:bottom w:val="none" w:sz="0" w:space="0" w:color="auto"/>
            <w:right w:val="none" w:sz="0" w:space="0" w:color="auto"/>
          </w:divBdr>
        </w:div>
        <w:div w:id="851578097">
          <w:marLeft w:val="274"/>
          <w:marRight w:val="0"/>
          <w:marTop w:val="200"/>
          <w:marBottom w:val="0"/>
          <w:divBdr>
            <w:top w:val="none" w:sz="0" w:space="0" w:color="auto"/>
            <w:left w:val="none" w:sz="0" w:space="0" w:color="auto"/>
            <w:bottom w:val="none" w:sz="0" w:space="0" w:color="auto"/>
            <w:right w:val="none" w:sz="0" w:space="0" w:color="auto"/>
          </w:divBdr>
        </w:div>
      </w:divsChild>
    </w:div>
    <w:div w:id="129827284">
      <w:bodyDiv w:val="1"/>
      <w:marLeft w:val="0"/>
      <w:marRight w:val="0"/>
      <w:marTop w:val="0"/>
      <w:marBottom w:val="0"/>
      <w:divBdr>
        <w:top w:val="none" w:sz="0" w:space="0" w:color="auto"/>
        <w:left w:val="none" w:sz="0" w:space="0" w:color="auto"/>
        <w:bottom w:val="none" w:sz="0" w:space="0" w:color="auto"/>
        <w:right w:val="none" w:sz="0" w:space="0" w:color="auto"/>
      </w:divBdr>
    </w:div>
    <w:div w:id="154801580">
      <w:bodyDiv w:val="1"/>
      <w:marLeft w:val="0"/>
      <w:marRight w:val="0"/>
      <w:marTop w:val="0"/>
      <w:marBottom w:val="0"/>
      <w:divBdr>
        <w:top w:val="none" w:sz="0" w:space="0" w:color="auto"/>
        <w:left w:val="none" w:sz="0" w:space="0" w:color="auto"/>
        <w:bottom w:val="none" w:sz="0" w:space="0" w:color="auto"/>
        <w:right w:val="none" w:sz="0" w:space="0" w:color="auto"/>
      </w:divBdr>
    </w:div>
    <w:div w:id="379670248">
      <w:bodyDiv w:val="1"/>
      <w:marLeft w:val="0"/>
      <w:marRight w:val="0"/>
      <w:marTop w:val="0"/>
      <w:marBottom w:val="0"/>
      <w:divBdr>
        <w:top w:val="none" w:sz="0" w:space="0" w:color="auto"/>
        <w:left w:val="none" w:sz="0" w:space="0" w:color="auto"/>
        <w:bottom w:val="none" w:sz="0" w:space="0" w:color="auto"/>
        <w:right w:val="none" w:sz="0" w:space="0" w:color="auto"/>
      </w:divBdr>
    </w:div>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 w:id="1578248197">
      <w:bodyDiv w:val="1"/>
      <w:marLeft w:val="0"/>
      <w:marRight w:val="0"/>
      <w:marTop w:val="0"/>
      <w:marBottom w:val="0"/>
      <w:divBdr>
        <w:top w:val="none" w:sz="0" w:space="0" w:color="auto"/>
        <w:left w:val="none" w:sz="0" w:space="0" w:color="auto"/>
        <w:bottom w:val="none" w:sz="0" w:space="0" w:color="auto"/>
        <w:right w:val="none" w:sz="0" w:space="0" w:color="auto"/>
      </w:divBdr>
    </w:div>
    <w:div w:id="1796678098">
      <w:bodyDiv w:val="1"/>
      <w:marLeft w:val="0"/>
      <w:marRight w:val="0"/>
      <w:marTop w:val="0"/>
      <w:marBottom w:val="0"/>
      <w:divBdr>
        <w:top w:val="none" w:sz="0" w:space="0" w:color="auto"/>
        <w:left w:val="none" w:sz="0" w:space="0" w:color="auto"/>
        <w:bottom w:val="none" w:sz="0" w:space="0" w:color="auto"/>
        <w:right w:val="none" w:sz="0" w:space="0" w:color="auto"/>
      </w:divBdr>
    </w:div>
    <w:div w:id="184301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0FC9A-514F-464B-BEAF-F8EBECA85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2265</Words>
  <Characters>12912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Mullinix</dc:creator>
  <cp:lastModifiedBy>DeGuzman, Oscar</cp:lastModifiedBy>
  <cp:revision>2</cp:revision>
  <cp:lastPrinted>2018-09-19T21:19:00Z</cp:lastPrinted>
  <dcterms:created xsi:type="dcterms:W3CDTF">2019-03-04T01:27:00Z</dcterms:created>
  <dcterms:modified xsi:type="dcterms:W3CDTF">2019-03-04T01:27:00Z</dcterms:modified>
</cp:coreProperties>
</file>