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50EA3" w14:textId="445D5036" w:rsidR="00060B90" w:rsidRDefault="00060B90" w:rsidP="00060B90">
      <w:pPr>
        <w:jc w:val="center"/>
        <w:rPr>
          <w:b/>
          <w:sz w:val="28"/>
          <w:szCs w:val="28"/>
        </w:rPr>
      </w:pPr>
      <w:r w:rsidRPr="00195E00">
        <w:rPr>
          <w:b/>
          <w:sz w:val="28"/>
          <w:szCs w:val="28"/>
        </w:rPr>
        <w:t>United States</w:t>
      </w:r>
      <w:r w:rsidR="009C4E22">
        <w:rPr>
          <w:b/>
          <w:sz w:val="28"/>
          <w:szCs w:val="28"/>
        </w:rPr>
        <w:t xml:space="preserve"> of America</w:t>
      </w:r>
    </w:p>
    <w:p w14:paraId="155F7928" w14:textId="77777777" w:rsidR="00060B90" w:rsidRPr="00195E00" w:rsidRDefault="00060B90" w:rsidP="00060B90">
      <w:pPr>
        <w:jc w:val="center"/>
        <w:rPr>
          <w:b/>
          <w:sz w:val="28"/>
          <w:szCs w:val="28"/>
        </w:rPr>
      </w:pPr>
    </w:p>
    <w:p w14:paraId="0AB7A36A" w14:textId="65D569A8" w:rsidR="00060B90" w:rsidRPr="00195E00" w:rsidRDefault="009C4E22" w:rsidP="00060B90">
      <w:pPr>
        <w:jc w:val="center"/>
        <w:rPr>
          <w:sz w:val="28"/>
          <w:szCs w:val="28"/>
        </w:rPr>
      </w:pPr>
      <w:r>
        <w:rPr>
          <w:sz w:val="28"/>
          <w:szCs w:val="28"/>
        </w:rPr>
        <w:t xml:space="preserve">DRAFT </w:t>
      </w:r>
      <w:r w:rsidR="00060B90" w:rsidRPr="00195E00">
        <w:rPr>
          <w:sz w:val="28"/>
          <w:szCs w:val="28"/>
        </w:rPr>
        <w:t>PROPOSALS FOR THE WORK OF THE CONFERENCE</w:t>
      </w:r>
    </w:p>
    <w:p w14:paraId="3799F007" w14:textId="7BF7EAEA" w:rsidR="002B60BF" w:rsidRPr="005B1C49" w:rsidRDefault="002B60BF">
      <w:r>
        <w:rPr>
          <w:b/>
        </w:rPr>
        <w:t xml:space="preserve">Agenda Item </w:t>
      </w:r>
      <w:r w:rsidRPr="002D2A11">
        <w:rPr>
          <w:b/>
        </w:rPr>
        <w:t>9</w:t>
      </w:r>
      <w:r w:rsidR="009C4E22">
        <w:rPr>
          <w:b/>
        </w:rPr>
        <w:t>, Issue 9.1.9</w:t>
      </w:r>
      <w:r w:rsidRPr="002D2A11">
        <w:rPr>
          <w:b/>
        </w:rPr>
        <w:t>:</w:t>
      </w:r>
      <w:r w:rsidRPr="00050604">
        <w:t xml:space="preserve"> Studies relating to spectrum needs and possible allocation of the frequency band 51.4-52.4 GHz to the fixed-sat</w:t>
      </w:r>
      <w:r>
        <w:t>ellite service (Earth-to-space)</w:t>
      </w:r>
    </w:p>
    <w:p w14:paraId="279A1243" w14:textId="77777777" w:rsidR="002B60BF" w:rsidRDefault="002B60BF" w:rsidP="002B60BF"/>
    <w:p w14:paraId="5CBB6663" w14:textId="77777777" w:rsidR="002B60BF" w:rsidRPr="00FB1DF6" w:rsidRDefault="002B60BF" w:rsidP="002B60BF">
      <w:pPr>
        <w:rPr>
          <w:b/>
        </w:rPr>
      </w:pPr>
      <w:r>
        <w:rPr>
          <w:b/>
        </w:rPr>
        <w:t>BACKGROUND</w:t>
      </w:r>
      <w:r w:rsidRPr="00FB1DF6">
        <w:rPr>
          <w:b/>
        </w:rPr>
        <w:t>:</w:t>
      </w:r>
    </w:p>
    <w:p w14:paraId="6DD28D53" w14:textId="77777777" w:rsidR="009C4E22" w:rsidRDefault="009C4E22" w:rsidP="002B60BF">
      <w:pPr>
        <w:rPr>
          <w:lang w:eastAsia="zh-CN"/>
        </w:rPr>
      </w:pPr>
    </w:p>
    <w:p w14:paraId="1C53B9D6" w14:textId="59C175D7"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14:paraId="7E6A2DAC" w14:textId="77777777" w:rsidR="009C4E22" w:rsidRDefault="009C4E22" w:rsidP="002B60BF">
      <w:pPr>
        <w:rPr>
          <w:lang w:eastAsia="zh-CN"/>
        </w:rPr>
      </w:pPr>
    </w:p>
    <w:p w14:paraId="530D005C" w14:textId="75E57298"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14:paraId="34D3BD69" w14:textId="77777777" w:rsidR="005750CF" w:rsidRDefault="005750CF" w:rsidP="005750CF">
      <w:pPr>
        <w:rPr>
          <w:rFonts w:eastAsia="Calibri"/>
        </w:rPr>
      </w:pPr>
    </w:p>
    <w:p w14:paraId="3A1645E1" w14:textId="77777777" w:rsidR="005750CF" w:rsidRPr="004E0601" w:rsidRDefault="005750CF" w:rsidP="005750CF">
      <w:pPr>
        <w:rPr>
          <w:rFonts w:eastAsia="Calibri"/>
        </w:rPr>
      </w:pPr>
      <w:r w:rsidRPr="004E0601">
        <w:rPr>
          <w:rFonts w:eastAsia="Calibri"/>
        </w:rPr>
        <w:t xml:space="preserve">The spectrum needs were </w:t>
      </w:r>
      <w:r w:rsidR="007521A8" w:rsidRPr="004E0601">
        <w:rPr>
          <w:rFonts w:eastAsia="Calibri"/>
        </w:rPr>
        <w:t>analyzed</w:t>
      </w:r>
      <w:r w:rsidRPr="004E0601">
        <w:rPr>
          <w:rFonts w:eastAsia="Calibri"/>
        </w:rPr>
        <w:t xml:space="preserve"> and it was concluded that the additional allocation to </w:t>
      </w:r>
      <w:r w:rsidRPr="00881C5F">
        <w:rPr>
          <w:rFonts w:eastAsia="Calibri"/>
        </w:rPr>
        <w:t>the</w:t>
      </w:r>
      <w:r>
        <w:rPr>
          <w:rFonts w:eastAsia="Calibri"/>
        </w:rPr>
        <w:t xml:space="preserve"> </w:t>
      </w:r>
      <w:r w:rsidRPr="004E0601">
        <w:rPr>
          <w:rFonts w:eastAsia="Calibri"/>
        </w:rPr>
        <w:t xml:space="preserve">FSS being considered is beneficial to make broadband connections accessible to communities as achieved by HTS (High </w:t>
      </w:r>
      <w:r w:rsidRPr="00881C5F">
        <w:rPr>
          <w:rFonts w:eastAsia="Calibri"/>
        </w:rPr>
        <w:t>Throughput</w:t>
      </w:r>
      <w:r w:rsidRPr="004E0601">
        <w:rPr>
          <w:rFonts w:eastAsia="Calibri"/>
        </w:rPr>
        <w:t xml:space="preserve"> </w:t>
      </w:r>
      <w:r>
        <w:rPr>
          <w:rFonts w:eastAsia="Calibri"/>
        </w:rPr>
        <w:t>Satellite) systems.</w:t>
      </w:r>
    </w:p>
    <w:p w14:paraId="03838F53" w14:textId="77777777" w:rsidR="005F394C" w:rsidRDefault="005F394C" w:rsidP="005F394C">
      <w:pPr>
        <w:rPr>
          <w:rFonts w:eastAsia="Calibri"/>
        </w:rPr>
      </w:pPr>
    </w:p>
    <w:p w14:paraId="691E1AAC" w14:textId="48C9F024" w:rsidR="005750CF" w:rsidRPr="00050AEA" w:rsidRDefault="005750CF" w:rsidP="005750CF">
      <w:r w:rsidRPr="00050AEA">
        <w:t>Additionally, the outcome of the studies has demonstrated the possibility of sharing and compatibility with the appropriate protection measures. Studies included sharing and compatibility between FSS and other primary services in the band, such as fixed service and mobile service (including IMT-2020). Studies were also performed for the protection of Earth Exploration-Satellite Service (EESS) and Space Research Service (SRS) allocated in adjacent bands.</w:t>
      </w:r>
      <w:r w:rsidR="00695B53">
        <w:t xml:space="preserve"> </w:t>
      </w:r>
      <w:ins w:id="0" w:author="Frederic Portier" w:date="2019-02-22T15:15:00Z">
        <w:r w:rsidR="00695B53" w:rsidRPr="00695B53">
          <w:t>Studies have considered FSS earth stations as small as 4.5 m but analysis of the various studies demonstrate</w:t>
        </w:r>
      </w:ins>
      <w:ins w:id="1" w:author="Frederic Portier" w:date="2019-03-01T12:27:00Z">
        <w:r w:rsidR="000C319A">
          <w:t>s</w:t>
        </w:r>
      </w:ins>
      <w:ins w:id="2" w:author="Frederic Portier" w:date="2019-02-22T15:15:00Z">
        <w:r w:rsidR="00695B53" w:rsidRPr="00695B53">
          <w:t xml:space="preserve"> the feasibility to use smaller FSS earth stations, as low as 2.4 m, with minimal impact.</w:t>
        </w:r>
      </w:ins>
    </w:p>
    <w:p w14:paraId="42F2292D" w14:textId="77777777" w:rsidR="005F394C" w:rsidRPr="00320F47" w:rsidRDefault="005F394C" w:rsidP="005F394C">
      <w:pPr>
        <w:rPr>
          <w:lang w:eastAsia="zh-CN"/>
        </w:rPr>
      </w:pPr>
    </w:p>
    <w:p w14:paraId="5F228461" w14:textId="77777777" w:rsidR="00F6746F" w:rsidRDefault="00F6746F" w:rsidP="005F394C">
      <w:pPr>
        <w:rPr>
          <w:lang w:eastAsia="zh-CN"/>
        </w:rPr>
      </w:pPr>
      <w:r w:rsidRPr="00320F47">
        <w:rPr>
          <w:lang w:eastAsia="zh-CN"/>
        </w:rPr>
        <w:t>Based on the results of the sharing and compatibility studies this proposal supports an allocation of the frequency band 51.4-52.4 GHz to the fixed-satellite service (Earth-to-space), limited to FSS gateway links for geostationary orbit use while protecting currently allocated services in the same frequency band and in adj</w:t>
      </w:r>
      <w:r w:rsidR="002633BA" w:rsidRPr="00320F47">
        <w:rPr>
          <w:lang w:eastAsia="zh-CN"/>
        </w:rPr>
        <w:t>acent bands</w:t>
      </w:r>
      <w:r w:rsidR="00CE73AC" w:rsidRPr="00320F47">
        <w:rPr>
          <w:lang w:eastAsia="zh-CN"/>
        </w:rPr>
        <w:t xml:space="preserve"> as follows:</w:t>
      </w:r>
    </w:p>
    <w:p w14:paraId="4A3D5FB2" w14:textId="77777777" w:rsidR="00CE73AC" w:rsidRDefault="00CE73AC" w:rsidP="00CE73AC">
      <w:pPr>
        <w:rPr>
          <w:rFonts w:eastAsia="Calibri"/>
          <w:spacing w:val="-2"/>
        </w:rPr>
      </w:pPr>
    </w:p>
    <w:p w14:paraId="5F2AA6F0" w14:textId="2F6A536B" w:rsidR="00695B53" w:rsidRDefault="00CE73AC" w:rsidP="00695B53">
      <w:pPr>
        <w:rPr>
          <w:ins w:id="3" w:author="Frederic Portier" w:date="2019-02-22T15:16:00Z"/>
          <w:lang w:eastAsia="zh-CN"/>
        </w:rPr>
      </w:pPr>
      <w:r w:rsidRPr="00DE64AC">
        <w:rPr>
          <w:rFonts w:eastAsia="Calibri"/>
          <w:spacing w:val="-2"/>
        </w:rPr>
        <w:t>To protect FS stations, separation distances up to 33 km are required when assuming flat terrain</w:t>
      </w:r>
      <w:ins w:id="4" w:author="Frederic Portier" w:date="2019-02-22T15:17:00Z">
        <w:r w:rsidR="00695B53">
          <w:rPr>
            <w:rFonts w:eastAsia="Calibri"/>
            <w:spacing w:val="-2"/>
          </w:rPr>
          <w:t xml:space="preserve"> and a 4.5 m earth station</w:t>
        </w:r>
      </w:ins>
      <w:del w:id="5" w:author="Frederic Portier" w:date="2019-02-22T15:17:00Z">
        <w:r w:rsidRPr="00DE64AC" w:rsidDel="00695B53">
          <w:rPr>
            <w:rFonts w:eastAsia="Calibri"/>
            <w:spacing w:val="-2"/>
          </w:rPr>
          <w:delText>,</w:delText>
        </w:r>
      </w:del>
      <w:r w:rsidRPr="00DE64AC">
        <w:rPr>
          <w:rFonts w:eastAsia="Calibri"/>
          <w:spacing w:val="-2"/>
        </w:rPr>
        <w:t xml:space="preserve"> which means that the distance can be reduced when real terrain is taken into consideration. </w:t>
      </w:r>
      <w:ins w:id="6" w:author="Frederic Portier" w:date="2019-02-22T15:16:00Z">
        <w:r w:rsidR="00695B53">
          <w:t xml:space="preserve">In the case of a 2.4 m earth station, the only impacting parameter is the change in </w:t>
        </w:r>
      </w:ins>
      <w:ins w:id="7" w:author="Frederic Portier" w:date="2019-02-22T15:21:00Z">
        <w:r w:rsidR="00695B53">
          <w:t xml:space="preserve">FSS </w:t>
        </w:r>
      </w:ins>
      <w:ins w:id="8" w:author="Frederic Portier" w:date="2019-02-22T15:16:00Z">
        <w:r w:rsidR="00695B53">
          <w:t xml:space="preserve">antenna peak gain and the resulting change in the transmitter power spectral density </w:t>
        </w:r>
        <w:r w:rsidR="000C319A">
          <w:t xml:space="preserve">(assuming a fixed EIRP density) </w:t>
        </w:r>
        <w:r w:rsidR="00695B53">
          <w:rPr>
            <w:lang w:eastAsia="zh-CN"/>
          </w:rPr>
          <w:t>leading t</w:t>
        </w:r>
        <w:r w:rsidR="000C319A">
          <w:rPr>
            <w:lang w:eastAsia="zh-CN"/>
          </w:rPr>
          <w:t>o a separation distance of 35 km</w:t>
        </w:r>
      </w:ins>
      <w:ins w:id="9" w:author="Frederic Portier" w:date="2019-03-01T12:29:00Z">
        <w:r w:rsidR="000C319A">
          <w:rPr>
            <w:lang w:eastAsia="zh-CN"/>
          </w:rPr>
          <w:t>.</w:t>
        </w:r>
      </w:ins>
    </w:p>
    <w:p w14:paraId="2F8CFD11" w14:textId="7FAD3F5D" w:rsidR="00CE73AC" w:rsidRDefault="00CE73AC" w:rsidP="00CE73AC">
      <w:pPr>
        <w:rPr>
          <w:lang w:eastAsia="zh-CN"/>
        </w:rPr>
      </w:pPr>
      <w:r w:rsidRPr="00DE64AC">
        <w:rPr>
          <w:lang w:eastAsia="zh-CN"/>
        </w:rPr>
        <w:t xml:space="preserve">Regarding the possible IMT-2020 applications of the MS in the same frequency band, the required separation distances between FSS earth stations and IMT base station and IMT user equipment are 260 and 330 </w:t>
      </w:r>
      <w:r w:rsidR="007521A8">
        <w:rPr>
          <w:lang w:eastAsia="zh-CN"/>
        </w:rPr>
        <w:t>meter</w:t>
      </w:r>
      <w:r w:rsidR="007521A8" w:rsidRPr="00DE64AC">
        <w:rPr>
          <w:lang w:eastAsia="zh-CN"/>
        </w:rPr>
        <w:t>s</w:t>
      </w:r>
      <w:r w:rsidRPr="00DE64AC">
        <w:rPr>
          <w:lang w:eastAsia="zh-CN"/>
        </w:rPr>
        <w:t>, respectively.</w:t>
      </w:r>
      <w:ins w:id="10" w:author="Frederic Portier" w:date="2019-02-22T15:18:00Z">
        <w:r w:rsidR="00695B53" w:rsidRPr="00695B53">
          <w:rPr>
            <w:lang w:eastAsia="zh-CN"/>
          </w:rPr>
          <w:t xml:space="preserve"> </w:t>
        </w:r>
      </w:ins>
    </w:p>
    <w:p w14:paraId="4ED54101" w14:textId="77777777" w:rsidR="00CE73AC" w:rsidRPr="00DE64AC" w:rsidRDefault="00CE73AC" w:rsidP="00CE73AC">
      <w:pPr>
        <w:rPr>
          <w:lang w:eastAsia="zh-CN"/>
        </w:rPr>
      </w:pPr>
    </w:p>
    <w:p w14:paraId="6DA050C2" w14:textId="7106B6F5" w:rsidR="00CE73AC" w:rsidRPr="001F2D7A" w:rsidRDefault="00CE73AC" w:rsidP="000652CD">
      <w:r w:rsidRPr="00DE64AC">
        <w:rPr>
          <w:lang w:eastAsia="zh-CN"/>
        </w:rPr>
        <w:t xml:space="preserve">The protection of </w:t>
      </w:r>
      <w:r>
        <w:rPr>
          <w:lang w:eastAsia="zh-CN"/>
        </w:rPr>
        <w:t>non-</w:t>
      </w:r>
      <w:r w:rsidRPr="00DE64AC">
        <w:rPr>
          <w:lang w:eastAsia="zh-CN"/>
        </w:rPr>
        <w:t xml:space="preserve">GSO EESS </w:t>
      </w:r>
      <w:r>
        <w:rPr>
          <w:lang w:eastAsia="zh-CN"/>
        </w:rPr>
        <w:t xml:space="preserve">(passive) </w:t>
      </w:r>
      <w:r w:rsidRPr="00DE64AC">
        <w:rPr>
          <w:lang w:eastAsia="zh-CN"/>
        </w:rPr>
        <w:t>sensors operating in the frequency band 52.6</w:t>
      </w:r>
      <w:r>
        <w:rPr>
          <w:lang w:eastAsia="zh-CN"/>
        </w:rPr>
        <w:noBreakHyphen/>
        <w:t>54.25 </w:t>
      </w:r>
      <w:r w:rsidRPr="00DE64AC">
        <w:rPr>
          <w:lang w:eastAsia="zh-CN"/>
        </w:rPr>
        <w:t xml:space="preserve">GHz can be achieved </w:t>
      </w:r>
      <w:r w:rsidRPr="00DE64AC">
        <w:rPr>
          <w:color w:val="000000"/>
          <w:spacing w:val="-2"/>
        </w:rPr>
        <w:t>by limiting the FSS earth station unwanted emissions falling in the passive band</w:t>
      </w:r>
      <w:r w:rsidR="00BF2DEE">
        <w:rPr>
          <w:color w:val="000000"/>
          <w:spacing w:val="-2"/>
        </w:rPr>
        <w:t>.</w:t>
      </w:r>
    </w:p>
    <w:p w14:paraId="3A471AF6" w14:textId="77777777" w:rsidR="00CE73AC" w:rsidRDefault="00CE73AC" w:rsidP="00CE73AC"/>
    <w:p w14:paraId="765E941C" w14:textId="63B48E4F" w:rsidR="00CE73AC" w:rsidRDefault="00A17CB2">
      <w:pPr>
        <w:rPr>
          <w:lang w:eastAsia="zh-CN"/>
        </w:rPr>
      </w:pPr>
      <w:bookmarkStart w:id="11" w:name="_Hlk536711174"/>
      <w:bookmarkStart w:id="12" w:name="_Hlk536793325"/>
      <w:r w:rsidRPr="00DE64AC">
        <w:t xml:space="preserve">Regarding the protection of future GSO EESS </w:t>
      </w:r>
      <w:r>
        <w:t xml:space="preserve">(passive) </w:t>
      </w:r>
      <w:r w:rsidRPr="00DE64AC">
        <w:t>sensors,</w:t>
      </w:r>
      <w:bookmarkEnd w:id="11"/>
      <w:r w:rsidR="00504B19">
        <w:t xml:space="preserve"> a footnote in article 5 will </w:t>
      </w:r>
      <w:r w:rsidR="00B92A36">
        <w:t xml:space="preserve">require </w:t>
      </w:r>
      <w:r w:rsidR="00504B19">
        <w:t>coordination</w:t>
      </w:r>
      <w:r w:rsidR="00310771">
        <w:t xml:space="preserve"> between</w:t>
      </w:r>
      <w:r w:rsidR="00316D47">
        <w:t xml:space="preserve"> a</w:t>
      </w:r>
      <w:r w:rsidR="00310771">
        <w:t xml:space="preserve"> FSS network and</w:t>
      </w:r>
      <w:r w:rsidR="00B92A36">
        <w:t xml:space="preserve"> a notified GSO EESS network</w:t>
      </w:r>
      <w:r w:rsidR="00310771">
        <w:t xml:space="preserve"> </w:t>
      </w:r>
      <w:r w:rsidR="00B92A36">
        <w:t xml:space="preserve">when </w:t>
      </w:r>
      <w:r w:rsidR="00504B19">
        <w:t xml:space="preserve">the orbital separation between the GSO EESS </w:t>
      </w:r>
      <w:r w:rsidR="00310771">
        <w:t xml:space="preserve">space station </w:t>
      </w:r>
      <w:r w:rsidR="00504B19">
        <w:t>and the FSS space</w:t>
      </w:r>
      <w:r w:rsidR="00D84F67">
        <w:t xml:space="preserve"> station is less than 1.8 degrees</w:t>
      </w:r>
      <w:r w:rsidR="00BF2DEE">
        <w:t>.</w:t>
      </w:r>
    </w:p>
    <w:bookmarkEnd w:id="12"/>
    <w:p w14:paraId="2564F9BF" w14:textId="7F67B224" w:rsidR="00F6746F" w:rsidRDefault="00F6746F" w:rsidP="005F394C">
      <w:pPr>
        <w:rPr>
          <w:ins w:id="13" w:author="Frederic Portier" w:date="2019-02-22T15:34:00Z"/>
          <w:lang w:eastAsia="zh-CN"/>
        </w:rPr>
      </w:pPr>
    </w:p>
    <w:p w14:paraId="482A0FCE" w14:textId="4703AC1E" w:rsidR="003A281F" w:rsidRDefault="00C313C0" w:rsidP="005F394C">
      <w:pPr>
        <w:rPr>
          <w:lang w:eastAsia="zh-CN"/>
        </w:rPr>
      </w:pPr>
      <w:ins w:id="14" w:author="Frederic Portier" w:date="2019-02-22T15:35:00Z">
        <w:r>
          <w:rPr>
            <w:lang w:eastAsia="zh-CN"/>
          </w:rPr>
          <w:t>Regarding protection of EESS (passive) sensors, s</w:t>
        </w:r>
      </w:ins>
      <w:ins w:id="15" w:author="Frederic Portier" w:date="2019-02-22T15:34:00Z">
        <w:r w:rsidR="003A281F">
          <w:rPr>
            <w:lang w:eastAsia="zh-CN"/>
          </w:rPr>
          <w:t xml:space="preserve">tudies have demonstrated that the FSS earth station antenna size </w:t>
        </w:r>
      </w:ins>
      <w:ins w:id="16" w:author="Frederic Portier" w:date="2019-02-22T15:35:00Z">
        <w:r>
          <w:rPr>
            <w:lang w:eastAsia="zh-CN"/>
          </w:rPr>
          <w:t>has</w:t>
        </w:r>
      </w:ins>
      <w:ins w:id="17" w:author="Frederic Portier" w:date="2019-02-22T15:36:00Z">
        <w:r>
          <w:rPr>
            <w:lang w:eastAsia="zh-CN"/>
          </w:rPr>
          <w:t xml:space="preserve"> only</w:t>
        </w:r>
      </w:ins>
      <w:ins w:id="18" w:author="Frederic Portier" w:date="2019-02-22T15:35:00Z">
        <w:r>
          <w:rPr>
            <w:lang w:eastAsia="zh-CN"/>
          </w:rPr>
          <w:t xml:space="preserve"> a </w:t>
        </w:r>
      </w:ins>
      <w:ins w:id="19" w:author="Frederic Portier" w:date="2019-02-22T15:36:00Z">
        <w:r>
          <w:rPr>
            <w:lang w:eastAsia="zh-CN"/>
          </w:rPr>
          <w:t>minimal</w:t>
        </w:r>
      </w:ins>
      <w:ins w:id="20" w:author="Frederic Portier" w:date="2019-02-22T15:35:00Z">
        <w:r>
          <w:rPr>
            <w:lang w:eastAsia="zh-CN"/>
          </w:rPr>
          <w:t xml:space="preserve"> impact</w:t>
        </w:r>
      </w:ins>
      <w:ins w:id="21" w:author="Frederic Portier" w:date="2019-02-22T15:36:00Z">
        <w:r>
          <w:rPr>
            <w:lang w:eastAsia="zh-CN"/>
          </w:rPr>
          <w:t xml:space="preserve"> on the results. It is then proposed to consider FSS earth station size as small as 2.4 m.</w:t>
        </w:r>
      </w:ins>
    </w:p>
    <w:p w14:paraId="2DCDECBB" w14:textId="77777777" w:rsidR="005F394C" w:rsidRDefault="005F394C" w:rsidP="005F394C">
      <w:pPr>
        <w:rPr>
          <w:lang w:eastAsia="zh-CN"/>
        </w:rPr>
      </w:pPr>
    </w:p>
    <w:p w14:paraId="4FFF7B54" w14:textId="77777777" w:rsidR="00F01771" w:rsidRDefault="00F01771" w:rsidP="005F394C">
      <w:pPr>
        <w:rPr>
          <w:lang w:eastAsia="zh-CN"/>
        </w:rPr>
      </w:pPr>
    </w:p>
    <w:p w14:paraId="0636101C" w14:textId="095A17CE" w:rsidR="00F01771" w:rsidRDefault="00F01771" w:rsidP="005F394C">
      <w:pPr>
        <w:rPr>
          <w:lang w:eastAsia="zh-CN"/>
        </w:rPr>
      </w:pPr>
    </w:p>
    <w:p w14:paraId="6314C156" w14:textId="77777777" w:rsidR="00F01771" w:rsidRDefault="00F01771" w:rsidP="00F01771">
      <w:pPr>
        <w:pStyle w:val="ArtNo"/>
        <w:rPr>
          <w:lang w:val="en-AU"/>
        </w:rPr>
      </w:pPr>
      <w:bookmarkStart w:id="22" w:name="_Toc451865291"/>
      <w:r w:rsidRPr="00780D75">
        <w:t>ARTICLE</w:t>
      </w:r>
      <w:r>
        <w:rPr>
          <w:lang w:val="en-AU"/>
        </w:rPr>
        <w:t xml:space="preserve"> </w:t>
      </w:r>
      <w:r>
        <w:rPr>
          <w:rStyle w:val="href"/>
          <w:rFonts w:eastAsiaTheme="majorEastAsia"/>
          <w:color w:val="000000"/>
          <w:lang w:val="en-AU"/>
        </w:rPr>
        <w:t>5</w:t>
      </w:r>
      <w:bookmarkEnd w:id="22"/>
    </w:p>
    <w:p w14:paraId="2E49DECE" w14:textId="77777777" w:rsidR="00F01771" w:rsidRDefault="00F01771" w:rsidP="00F01771">
      <w:pPr>
        <w:pStyle w:val="Arttitle"/>
        <w:rPr>
          <w:lang w:val="en-US"/>
        </w:rPr>
      </w:pPr>
      <w:bookmarkStart w:id="23" w:name="_Toc327956583"/>
      <w:bookmarkStart w:id="24" w:name="_Toc451865292"/>
      <w:r w:rsidRPr="006D07BF">
        <w:t>Frequency</w:t>
      </w:r>
      <w:r>
        <w:t xml:space="preserve"> allocations</w:t>
      </w:r>
      <w:bookmarkEnd w:id="23"/>
      <w:bookmarkEnd w:id="24"/>
    </w:p>
    <w:p w14:paraId="62F54127" w14:textId="77777777" w:rsidR="00F01771" w:rsidRPr="00B25B23" w:rsidRDefault="00F01771" w:rsidP="00F0177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5D15779" w14:textId="5D79241D" w:rsidR="00F01771" w:rsidRDefault="00EC0EAB" w:rsidP="00F01771">
      <w:pPr>
        <w:pStyle w:val="Proposal"/>
      </w:pPr>
      <w:ins w:id="25" w:author="Frederic Portier" w:date="2019-01-31T16:58:00Z">
        <w:r>
          <w:t>MOD</w:t>
        </w:r>
        <w:r>
          <w:tab/>
          <w:t>USA/9.1.9/1</w:t>
        </w:r>
      </w:ins>
    </w:p>
    <w:p w14:paraId="7B15A2C8" w14:textId="77777777" w:rsidR="00F01771" w:rsidRPr="002B657C" w:rsidRDefault="00F01771" w:rsidP="00F01771">
      <w:pPr>
        <w:pStyle w:val="Tabletitle"/>
      </w:pPr>
      <w:r w:rsidRPr="00766CBC">
        <w:t>51.4-55.78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F01771" w14:paraId="54559D7F"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12CD2B" w14:textId="77777777" w:rsidR="00F01771" w:rsidRPr="002B657C" w:rsidRDefault="00F01771" w:rsidP="00F3791E">
            <w:pPr>
              <w:pStyle w:val="Tablehead"/>
            </w:pPr>
            <w:r w:rsidRPr="002B657C">
              <w:t>Allocation to services</w:t>
            </w:r>
          </w:p>
        </w:tc>
      </w:tr>
      <w:tr w:rsidR="00F01771" w:rsidRPr="004E0601" w14:paraId="5F729506" w14:textId="77777777" w:rsidTr="00EC0EA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387F7C9" w14:textId="77777777" w:rsidR="00F01771" w:rsidRPr="004E0601" w:rsidRDefault="00F01771" w:rsidP="00F3791E">
            <w:pPr>
              <w:pStyle w:val="Tablehead"/>
              <w:rPr>
                <w:lang w:val="en-US"/>
              </w:rPr>
            </w:pPr>
            <w:r w:rsidRPr="004E0601">
              <w:rPr>
                <w:lang w:val="en-US"/>
              </w:rPr>
              <w:t>Region 1</w:t>
            </w:r>
          </w:p>
        </w:tc>
        <w:tc>
          <w:tcPr>
            <w:tcW w:w="3102" w:type="dxa"/>
            <w:tcBorders>
              <w:top w:val="single" w:sz="4" w:space="0" w:color="auto"/>
              <w:left w:val="single" w:sz="4" w:space="0" w:color="auto"/>
              <w:bottom w:val="single" w:sz="4" w:space="0" w:color="auto"/>
              <w:right w:val="single" w:sz="4" w:space="0" w:color="auto"/>
            </w:tcBorders>
            <w:hideMark/>
          </w:tcPr>
          <w:p w14:paraId="4239D461" w14:textId="77777777" w:rsidR="00F01771" w:rsidRPr="004E0601" w:rsidRDefault="00F01771" w:rsidP="00F3791E">
            <w:pPr>
              <w:pStyle w:val="Tablehead"/>
              <w:rPr>
                <w:lang w:val="en-US"/>
              </w:rPr>
            </w:pPr>
            <w:r w:rsidRPr="004E0601">
              <w:rPr>
                <w:lang w:val="en-US"/>
              </w:rPr>
              <w:t>Region 2</w:t>
            </w:r>
          </w:p>
        </w:tc>
        <w:tc>
          <w:tcPr>
            <w:tcW w:w="3102" w:type="dxa"/>
            <w:tcBorders>
              <w:top w:val="single" w:sz="4" w:space="0" w:color="auto"/>
              <w:left w:val="single" w:sz="4" w:space="0" w:color="auto"/>
              <w:bottom w:val="single" w:sz="4" w:space="0" w:color="auto"/>
              <w:right w:val="single" w:sz="4" w:space="0" w:color="auto"/>
            </w:tcBorders>
            <w:hideMark/>
          </w:tcPr>
          <w:p w14:paraId="3F95588B" w14:textId="77777777" w:rsidR="00F01771" w:rsidRPr="004E0601" w:rsidRDefault="00F01771" w:rsidP="00F3791E">
            <w:pPr>
              <w:pStyle w:val="Tablehead"/>
              <w:rPr>
                <w:lang w:val="en-US"/>
              </w:rPr>
            </w:pPr>
            <w:r w:rsidRPr="004E0601">
              <w:rPr>
                <w:lang w:val="en-US"/>
              </w:rPr>
              <w:t>Region 3</w:t>
            </w:r>
          </w:p>
        </w:tc>
      </w:tr>
      <w:tr w:rsidR="00F01771" w:rsidRPr="004E0601" w14:paraId="7CD4BB3B"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CC00CA" w14:textId="04AE5FA6" w:rsidR="00F01771" w:rsidRPr="004E0601" w:rsidRDefault="00F01771" w:rsidP="00F3791E">
            <w:pPr>
              <w:pStyle w:val="TableTextS5"/>
              <w:tabs>
                <w:tab w:val="clear" w:pos="170"/>
                <w:tab w:val="clear" w:pos="567"/>
                <w:tab w:val="clear" w:pos="737"/>
              </w:tabs>
              <w:spacing w:before="50" w:after="50"/>
              <w:rPr>
                <w:color w:val="000000"/>
                <w:lang w:val="en-US" w:eastAsia="zh-CN"/>
              </w:rPr>
            </w:pPr>
            <w:r w:rsidRPr="00F01771">
              <w:rPr>
                <w:rStyle w:val="Tablefreq"/>
                <w:color w:val="auto"/>
                <w:lang w:val="en-US"/>
              </w:rPr>
              <w:t>51.4</w:t>
            </w:r>
            <w:r w:rsidRPr="004E0601">
              <w:rPr>
                <w:rStyle w:val="Tablefreq"/>
                <w:lang w:val="en-US"/>
              </w:rPr>
              <w:t>-</w:t>
            </w:r>
            <w:del w:id="26" w:author="F" w:date="2018-07-08T23:28:00Z">
              <w:r w:rsidRPr="00641E67" w:rsidDel="00BE05B9">
                <w:rPr>
                  <w:rStyle w:val="Tablefreq"/>
                  <w:lang w:val="en-US"/>
                </w:rPr>
                <w:delText>52.6</w:delText>
              </w:r>
            </w:del>
            <w:ins w:id="27" w:author="ITU" w:date="2018-03-08T10:18:00Z">
              <w:r>
                <w:rPr>
                  <w:rStyle w:val="Tablefreq"/>
                  <w:lang w:val="en-US"/>
                </w:rPr>
                <w:t>52.4</w:t>
              </w:r>
            </w:ins>
            <w:r w:rsidRPr="004E0601">
              <w:rPr>
                <w:color w:val="000000"/>
                <w:lang w:val="en-US"/>
              </w:rPr>
              <w:tab/>
            </w:r>
            <w:ins w:id="28" w:author="WXS" w:date="2017-08-24T16:11:00Z">
              <w:r w:rsidRPr="004E0601">
                <w:rPr>
                  <w:color w:val="000000"/>
                  <w:lang w:val="en-US"/>
                </w:rPr>
                <w:t>FIXED-SATELLITE (Earth-to-</w:t>
              </w:r>
              <w:proofErr w:type="gramStart"/>
              <w:r w:rsidRPr="004E0601">
                <w:rPr>
                  <w:color w:val="000000"/>
                  <w:lang w:val="en-US"/>
                </w:rPr>
                <w:t xml:space="preserve">space)  </w:t>
              </w:r>
            </w:ins>
            <w:ins w:id="29" w:author="F" w:date="2018-01-30T18:22:00Z">
              <w:r>
                <w:rPr>
                  <w:rStyle w:val="Artref"/>
                  <w:lang w:val="en-US"/>
                </w:rPr>
                <w:t>ADD</w:t>
              </w:r>
              <w:proofErr w:type="gramEnd"/>
              <w:r>
                <w:rPr>
                  <w:rStyle w:val="Artref"/>
                  <w:lang w:val="en-US"/>
                </w:rPr>
                <w:t xml:space="preserve"> 5.</w:t>
              </w:r>
            </w:ins>
            <w:ins w:id="30" w:author="F" w:date="2018-01-30T18:23:00Z">
              <w:r>
                <w:rPr>
                  <w:rStyle w:val="Artref"/>
                  <w:lang w:val="en-US"/>
                </w:rPr>
                <w:t>A919</w:t>
              </w:r>
            </w:ins>
            <w:ins w:id="31" w:author="Frederic Portier" w:date="2019-02-01T13:52:00Z">
              <w:r w:rsidR="00504B19">
                <w:rPr>
                  <w:rStyle w:val="Artref"/>
                  <w:lang w:val="en-US"/>
                </w:rPr>
                <w:t xml:space="preserve"> </w:t>
              </w:r>
            </w:ins>
            <w:ins w:id="32" w:author="Frederic Portier" w:date="2019-02-01T13:58:00Z">
              <w:r w:rsidR="00504B19" w:rsidRPr="006D11C2">
                <w:rPr>
                  <w:rStyle w:val="Artref"/>
                  <w:lang w:val="en-US"/>
                </w:rPr>
                <w:t xml:space="preserve">ADD </w:t>
              </w:r>
            </w:ins>
            <w:ins w:id="33" w:author="Frederic Portier" w:date="2019-02-01T13:52:00Z">
              <w:r w:rsidR="00504B19" w:rsidRPr="006D11C2">
                <w:rPr>
                  <w:rStyle w:val="Artref"/>
                  <w:lang w:val="en-US"/>
                </w:rPr>
                <w:t>5.</w:t>
              </w:r>
            </w:ins>
            <w:ins w:id="34" w:author="Frederic Portier" w:date="2019-02-01T16:06:00Z">
              <w:r w:rsidR="00C264FA">
                <w:rPr>
                  <w:rStyle w:val="Artref"/>
                  <w:lang w:val="en-US"/>
                </w:rPr>
                <w:t>B</w:t>
              </w:r>
            </w:ins>
            <w:ins w:id="35" w:author="Frederic Portier" w:date="2019-02-01T13:52:00Z">
              <w:r w:rsidR="00504B19" w:rsidRPr="006D11C2">
                <w:rPr>
                  <w:rStyle w:val="Artref"/>
                  <w:lang w:val="en-US"/>
                </w:rPr>
                <w:t>919</w:t>
              </w:r>
            </w:ins>
          </w:p>
          <w:p w14:paraId="324717A8" w14:textId="77777777" w:rsidR="00F01771" w:rsidRPr="004E0601" w:rsidRDefault="00F01771" w:rsidP="00F3791E">
            <w:pPr>
              <w:pStyle w:val="TableTextS5"/>
              <w:spacing w:before="50" w:after="50"/>
              <w:ind w:leftChars="1243" w:left="2983"/>
              <w:rPr>
                <w:color w:val="000000"/>
                <w:lang w:val="en-US"/>
              </w:rPr>
            </w:pPr>
            <w:r w:rsidRPr="004E0601">
              <w:rPr>
                <w:color w:val="000000"/>
                <w:lang w:val="en-US"/>
              </w:rPr>
              <w:t xml:space="preserve">FIXED  </w:t>
            </w:r>
            <w:del w:id="36" w:author="Author" w:date="2018-02-24T22:43:00Z">
              <w:r w:rsidRPr="004E0601" w:rsidDel="0014536B">
                <w:rPr>
                  <w:color w:val="000000"/>
                  <w:lang w:val="en-US"/>
                </w:rPr>
                <w:delText>5.338A</w:delText>
              </w:r>
            </w:del>
          </w:p>
          <w:p w14:paraId="6C634C70"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t>MOBILE</w:t>
            </w:r>
          </w:p>
          <w:p w14:paraId="38785EAC"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r>
            <w:proofErr w:type="gramStart"/>
            <w:r w:rsidRPr="004E0601">
              <w:rPr>
                <w:rStyle w:val="Artref"/>
                <w:color w:val="000000"/>
                <w:lang w:val="en-US"/>
              </w:rPr>
              <w:t>5.547</w:t>
            </w:r>
            <w:r w:rsidRPr="004E0601">
              <w:rPr>
                <w:color w:val="000000"/>
                <w:lang w:val="en-US"/>
              </w:rPr>
              <w:t xml:space="preserve">  </w:t>
            </w:r>
            <w:r w:rsidRPr="004E0601">
              <w:rPr>
                <w:rStyle w:val="Artref"/>
                <w:color w:val="000000"/>
                <w:lang w:val="en-US"/>
              </w:rPr>
              <w:t>5.556</w:t>
            </w:r>
            <w:proofErr w:type="gramEnd"/>
            <w:ins w:id="37" w:author="Author" w:date="2018-02-24T22:42:00Z">
              <w:r w:rsidRPr="004E0601">
                <w:rPr>
                  <w:color w:val="000000"/>
                  <w:lang w:val="en-US" w:eastAsia="zh-CN"/>
                </w:rPr>
                <w:t xml:space="preserve"> </w:t>
              </w:r>
            </w:ins>
            <w:ins w:id="38" w:author="Detraz, Laurence" w:date="2018-07-20T10:35:00Z">
              <w:r>
                <w:rPr>
                  <w:color w:val="000000"/>
                  <w:lang w:val="en-US" w:eastAsia="zh-CN"/>
                </w:rPr>
                <w:t xml:space="preserve"> </w:t>
              </w:r>
            </w:ins>
            <w:ins w:id="39" w:author="Author" w:date="2018-02-24T22:42:00Z">
              <w:r w:rsidRPr="004E0601">
                <w:rPr>
                  <w:color w:val="000000"/>
                  <w:lang w:val="en-US" w:eastAsia="zh-CN"/>
                </w:rPr>
                <w:t xml:space="preserve">MOD </w:t>
              </w:r>
              <w:r w:rsidRPr="006765CB">
                <w:rPr>
                  <w:rStyle w:val="Artref"/>
                </w:rPr>
                <w:t>5.338A</w:t>
              </w:r>
            </w:ins>
          </w:p>
        </w:tc>
      </w:tr>
      <w:tr w:rsidR="00F01771" w:rsidRPr="004E0601" w14:paraId="6945EEA1"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81FC2F8" w14:textId="77777777" w:rsidR="00F01771" w:rsidRPr="00172D42" w:rsidRDefault="00F01771" w:rsidP="00F3791E">
            <w:pPr>
              <w:pStyle w:val="TableTextS5"/>
              <w:tabs>
                <w:tab w:val="clear" w:pos="170"/>
                <w:tab w:val="clear" w:pos="567"/>
                <w:tab w:val="clear" w:pos="737"/>
              </w:tabs>
              <w:spacing w:before="50" w:after="50"/>
              <w:rPr>
                <w:color w:val="000000"/>
                <w:lang w:val="en-US"/>
              </w:rPr>
            </w:pPr>
            <w:del w:id="40" w:author="BB" w:date="2018-07-10T11:38:00Z">
              <w:r w:rsidDel="00172D42">
                <w:rPr>
                  <w:rStyle w:val="Tablefreq"/>
                  <w:lang w:val="en-US" w:eastAsia="zh-CN"/>
                </w:rPr>
                <w:delText>51.4</w:delText>
              </w:r>
            </w:del>
            <w:ins w:id="41" w:author="BB" w:date="2018-07-10T11:38:00Z">
              <w:r>
                <w:rPr>
                  <w:rStyle w:val="Tablefreq"/>
                  <w:lang w:val="en-US" w:eastAsia="zh-CN"/>
                </w:rPr>
                <w:t>52.4</w:t>
              </w:r>
            </w:ins>
            <w:r w:rsidRPr="00F01771">
              <w:rPr>
                <w:rStyle w:val="Tablefreq"/>
                <w:color w:val="auto"/>
                <w:lang w:val="en-US" w:eastAsia="zh-CN"/>
              </w:rPr>
              <w:t>-52.6</w:t>
            </w:r>
            <w:r w:rsidRPr="00C74789">
              <w:rPr>
                <w:rStyle w:val="Tablefreq"/>
                <w:lang w:val="en-US" w:eastAsia="zh-CN"/>
              </w:rPr>
              <w:tab/>
            </w:r>
            <w:proofErr w:type="gramStart"/>
            <w:r w:rsidRPr="00172D42">
              <w:rPr>
                <w:color w:val="000000"/>
                <w:lang w:val="en-US"/>
              </w:rPr>
              <w:t xml:space="preserve">FIXED </w:t>
            </w:r>
            <w:ins w:id="42" w:author="Detraz, Laurence" w:date="2018-07-20T10:35:00Z">
              <w:r>
                <w:rPr>
                  <w:color w:val="000000"/>
                  <w:lang w:val="en-US"/>
                </w:rPr>
                <w:t xml:space="preserve"> </w:t>
              </w:r>
            </w:ins>
            <w:ins w:id="43" w:author="BB" w:date="2018-07-11T17:07:00Z">
              <w:r>
                <w:rPr>
                  <w:color w:val="000000"/>
                  <w:lang w:val="en-US"/>
                </w:rPr>
                <w:t>MOD</w:t>
              </w:r>
              <w:proofErr w:type="gramEnd"/>
              <w:r>
                <w:rPr>
                  <w:color w:val="000000"/>
                  <w:lang w:val="en-US"/>
                </w:rPr>
                <w:t xml:space="preserve"> </w:t>
              </w:r>
            </w:ins>
            <w:r w:rsidRPr="00172D42">
              <w:rPr>
                <w:rStyle w:val="Artref"/>
                <w:lang w:val="en-US"/>
              </w:rPr>
              <w:t>5.338A</w:t>
            </w:r>
          </w:p>
          <w:p w14:paraId="45875360" w14:textId="77777777" w:rsidR="00F01771" w:rsidRDefault="00F01771" w:rsidP="00F3791E">
            <w:pPr>
              <w:pStyle w:val="TableTextS5"/>
              <w:spacing w:before="50" w:after="50"/>
              <w:rPr>
                <w:color w:val="000000"/>
              </w:rPr>
            </w:pPr>
            <w:r>
              <w:rPr>
                <w:color w:val="000000"/>
              </w:rPr>
              <w:tab/>
            </w:r>
            <w:r>
              <w:rPr>
                <w:color w:val="000000"/>
              </w:rPr>
              <w:tab/>
            </w:r>
            <w:r>
              <w:rPr>
                <w:color w:val="000000"/>
              </w:rPr>
              <w:tab/>
            </w:r>
            <w:r>
              <w:rPr>
                <w:color w:val="000000"/>
              </w:rPr>
              <w:tab/>
              <w:t>MOBILE</w:t>
            </w:r>
          </w:p>
          <w:p w14:paraId="739654F3" w14:textId="77777777" w:rsidR="00F01771" w:rsidRPr="004E0601" w:rsidRDefault="00F01771" w:rsidP="00F3791E">
            <w:pPr>
              <w:pStyle w:val="TableTextS5"/>
              <w:tabs>
                <w:tab w:val="clear" w:pos="170"/>
                <w:tab w:val="clear" w:pos="567"/>
                <w:tab w:val="clear" w:pos="737"/>
                <w:tab w:val="clear" w:pos="3266"/>
              </w:tabs>
              <w:spacing w:before="50" w:after="50"/>
              <w:rPr>
                <w:rStyle w:val="Tablefreq"/>
                <w:lang w:val="en-US" w:eastAsia="zh-CN"/>
              </w:rPr>
            </w:pPr>
            <w:r>
              <w:rPr>
                <w:color w:val="000000"/>
              </w:rPr>
              <w:tab/>
            </w:r>
            <w:proofErr w:type="gramStart"/>
            <w:r>
              <w:rPr>
                <w:rStyle w:val="Artref"/>
                <w:color w:val="000000"/>
              </w:rPr>
              <w:t>5.547</w:t>
            </w:r>
            <w:r>
              <w:rPr>
                <w:color w:val="000000"/>
              </w:rPr>
              <w:t xml:space="preserve">  </w:t>
            </w:r>
            <w:r>
              <w:rPr>
                <w:rStyle w:val="Artref"/>
                <w:color w:val="000000"/>
              </w:rPr>
              <w:t>5</w:t>
            </w:r>
            <w:proofErr w:type="gramEnd"/>
            <w:r>
              <w:rPr>
                <w:rStyle w:val="Artref"/>
                <w:color w:val="000000"/>
              </w:rPr>
              <w:t>.556</w:t>
            </w:r>
          </w:p>
        </w:tc>
      </w:tr>
    </w:tbl>
    <w:p w14:paraId="33C17516" w14:textId="2C0391BE" w:rsidR="00EC0EAB" w:rsidRDefault="00EC0EAB" w:rsidP="00EC0EAB">
      <w:pPr>
        <w:pStyle w:val="Reasons"/>
        <w:rPr>
          <w:lang w:val="en-US"/>
        </w:rPr>
      </w:pPr>
      <w:r w:rsidRPr="00770C32">
        <w:rPr>
          <w:b/>
          <w:bCs/>
        </w:rPr>
        <w:t>Reasons</w:t>
      </w:r>
      <w:r>
        <w:t>:</w:t>
      </w:r>
      <w:r>
        <w:tab/>
        <w:t>Creates an a</w:t>
      </w:r>
      <w:r w:rsidRPr="005A4AE6">
        <w:t>llocation to the FSS (Earth-to-space)</w:t>
      </w:r>
      <w:r>
        <w:t xml:space="preserve"> in 51.4-52.4 GHz.</w:t>
      </w:r>
    </w:p>
    <w:p w14:paraId="7092900F" w14:textId="77777777" w:rsidR="00EC0EAB" w:rsidRDefault="00EC0EAB" w:rsidP="009C4E22">
      <w:pPr>
        <w:pStyle w:val="Proposal"/>
        <w:rPr>
          <w:lang w:val="en-US" w:eastAsia="zh-CN"/>
        </w:rPr>
      </w:pPr>
    </w:p>
    <w:p w14:paraId="5B9FE9EE" w14:textId="27EC2463" w:rsidR="00EC0EAB" w:rsidRPr="00EC0EAB" w:rsidRDefault="00EC0EAB" w:rsidP="00EC0EAB">
      <w:pPr>
        <w:rPr>
          <w:lang w:eastAsia="zh-CN"/>
        </w:rPr>
      </w:pPr>
      <w:ins w:id="44" w:author="Frederic Portier" w:date="2019-01-31T17:01:00Z">
        <w:r>
          <w:rPr>
            <w:lang w:eastAsia="zh-CN"/>
          </w:rPr>
          <w:t>MOD</w:t>
        </w:r>
        <w:r>
          <w:rPr>
            <w:lang w:eastAsia="zh-CN"/>
          </w:rPr>
          <w:tab/>
        </w:r>
        <w:r>
          <w:rPr>
            <w:lang w:eastAsia="zh-CN"/>
          </w:rPr>
          <w:tab/>
          <w:t>USA/9.1.9/2</w:t>
        </w:r>
      </w:ins>
    </w:p>
    <w:p w14:paraId="50224E19" w14:textId="155E0699" w:rsidR="00F01771" w:rsidRPr="004E0601" w:rsidRDefault="00F01771" w:rsidP="00F01771">
      <w:pPr>
        <w:pStyle w:val="Proposal"/>
        <w:widowControl w:val="0"/>
        <w:rPr>
          <w:lang w:val="en-US"/>
        </w:rPr>
      </w:pPr>
    </w:p>
    <w:p w14:paraId="4F1B064C" w14:textId="274EA255" w:rsidR="00F01771" w:rsidRPr="004E0601" w:rsidRDefault="00F01771" w:rsidP="00F01771">
      <w:pPr>
        <w:tabs>
          <w:tab w:val="left" w:pos="1381"/>
        </w:tabs>
        <w:rPr>
          <w:sz w:val="16"/>
          <w:lang w:eastAsia="zh-CN"/>
        </w:rPr>
      </w:pPr>
      <w:r w:rsidRPr="004E0601">
        <w:rPr>
          <w:rStyle w:val="Artdef"/>
        </w:rPr>
        <w:t>5.338A</w:t>
      </w:r>
      <w:r w:rsidRPr="004E0601">
        <w:rPr>
          <w:rStyle w:val="Artdef"/>
        </w:rPr>
        <w:tab/>
      </w:r>
      <w:proofErr w:type="gramStart"/>
      <w:r w:rsidRPr="004E0601">
        <w:t>In</w:t>
      </w:r>
      <w:proofErr w:type="gramEnd"/>
      <w:r w:rsidRPr="004E0601">
        <w:t xml:space="preserve"> the frequency bands 1 350-1 400 MHz, 1 427-1 452 MHz, 22.55-23.55 GHz, 30</w:t>
      </w:r>
      <w:r w:rsidRPr="004E0601">
        <w:noBreakHyphen/>
        <w:t>31.3 GHz, 49.7</w:t>
      </w:r>
      <w:r w:rsidRPr="004E0601">
        <w:noBreakHyphen/>
        <w:t>50.2 GHz, 50.4-50.9 GHz, 51.4-52.6 GHz, 81-86 GHz and 92</w:t>
      </w:r>
      <w:r>
        <w:noBreakHyphen/>
      </w:r>
      <w:r w:rsidRPr="004E0601">
        <w:t>94 GHz, Resolution </w:t>
      </w:r>
      <w:r w:rsidRPr="004E0601">
        <w:rPr>
          <w:b/>
          <w:bCs/>
        </w:rPr>
        <w:t>750 (Rev.WRC</w:t>
      </w:r>
      <w:r w:rsidRPr="004E0601">
        <w:rPr>
          <w:b/>
          <w:bCs/>
        </w:rPr>
        <w:noBreakHyphen/>
      </w:r>
      <w:del w:id="45" w:author="BB" w:date="2018-07-11T09:32:00Z">
        <w:r w:rsidDel="00171EF7">
          <w:rPr>
            <w:b/>
            <w:bCs/>
          </w:rPr>
          <w:delText>15</w:delText>
        </w:r>
      </w:del>
      <w:ins w:id="46" w:author="BB" w:date="2018-07-11T09:33:00Z">
        <w:r>
          <w:rPr>
            <w:b/>
            <w:bCs/>
          </w:rPr>
          <w:t>19</w:t>
        </w:r>
      </w:ins>
      <w:r w:rsidRPr="004E0601">
        <w:rPr>
          <w:b/>
          <w:bCs/>
        </w:rPr>
        <w:t>)</w:t>
      </w:r>
      <w:r w:rsidRPr="004E0601">
        <w:t xml:space="preserve"> applies.</w:t>
      </w:r>
      <w:r w:rsidRPr="004E0601">
        <w:rPr>
          <w:sz w:val="16"/>
        </w:rPr>
        <w:t>     (WRC</w:t>
      </w:r>
      <w:r w:rsidRPr="004E0601">
        <w:rPr>
          <w:sz w:val="16"/>
        </w:rPr>
        <w:noBreakHyphen/>
      </w:r>
      <w:del w:id="47" w:author="BB" w:date="2018-07-11T11:18:00Z">
        <w:r w:rsidRPr="004E0601" w:rsidDel="008D7B4E">
          <w:rPr>
            <w:sz w:val="16"/>
          </w:rPr>
          <w:delText>1</w:delText>
        </w:r>
        <w:r w:rsidDel="008D7B4E">
          <w:rPr>
            <w:sz w:val="16"/>
            <w:lang w:eastAsia="zh-CN"/>
          </w:rPr>
          <w:delText>5</w:delText>
        </w:r>
      </w:del>
      <w:ins w:id="48" w:author="BB" w:date="2018-07-11T11:18:00Z">
        <w:r>
          <w:rPr>
            <w:sz w:val="16"/>
          </w:rPr>
          <w:t>19</w:t>
        </w:r>
      </w:ins>
      <w:r w:rsidRPr="004E0601">
        <w:rPr>
          <w:sz w:val="16"/>
        </w:rPr>
        <w:t>)</w:t>
      </w:r>
    </w:p>
    <w:p w14:paraId="064234FD" w14:textId="5FF30CCC" w:rsidR="00EC0EAB" w:rsidRDefault="00F01771" w:rsidP="009C4E22">
      <w:pPr>
        <w:pStyle w:val="Proposal"/>
        <w:rPr>
          <w:lang w:val="en-US"/>
        </w:rPr>
      </w:pPr>
      <w:r w:rsidRPr="006114B2">
        <w:rPr>
          <w:b/>
          <w:lang w:val="en-US"/>
        </w:rPr>
        <w:t>Reasons:</w:t>
      </w:r>
      <w:r w:rsidRPr="006114B2">
        <w:rPr>
          <w:lang w:val="en-US"/>
        </w:rPr>
        <w:tab/>
        <w:t>Appli</w:t>
      </w:r>
      <w:r w:rsidR="00EC0EAB">
        <w:rPr>
          <w:lang w:val="en-US"/>
        </w:rPr>
        <w:t xml:space="preserve">es </w:t>
      </w:r>
      <w:r w:rsidRPr="006114B2">
        <w:rPr>
          <w:lang w:val="en-US"/>
        </w:rPr>
        <w:t xml:space="preserve">the limits for FSS ES unwanted emissions as contained in the proposed revision to Resolution </w:t>
      </w:r>
      <w:r w:rsidRPr="006114B2">
        <w:rPr>
          <w:b/>
          <w:lang w:val="en-US"/>
        </w:rPr>
        <w:t>750 (Rev.WRC-15).</w:t>
      </w:r>
      <w:r w:rsidRPr="006114B2">
        <w:rPr>
          <w:lang w:val="en-US"/>
        </w:rPr>
        <w:t xml:space="preserve"> </w:t>
      </w:r>
    </w:p>
    <w:p w14:paraId="535D8696" w14:textId="77777777" w:rsidR="00EC0EAB" w:rsidRDefault="00EC0EAB" w:rsidP="00F01771">
      <w:pPr>
        <w:pStyle w:val="Reasons"/>
        <w:rPr>
          <w:lang w:val="en-US"/>
        </w:rPr>
      </w:pPr>
    </w:p>
    <w:p w14:paraId="021D660C" w14:textId="780ADA16" w:rsidR="009C4E22" w:rsidRPr="006114B2" w:rsidRDefault="00EC0EAB" w:rsidP="00F01771">
      <w:pPr>
        <w:pStyle w:val="Reasons"/>
        <w:rPr>
          <w:lang w:val="en-US"/>
        </w:rPr>
      </w:pPr>
      <w:ins w:id="49" w:author="Frederic Portier" w:date="2019-01-31T17:05:00Z">
        <w:r>
          <w:rPr>
            <w:lang w:val="en-US"/>
          </w:rPr>
          <w:t>ADD</w:t>
        </w:r>
        <w:r>
          <w:rPr>
            <w:lang w:val="en-US"/>
          </w:rPr>
          <w:tab/>
          <w:t>USA/9.1.9/1</w:t>
        </w:r>
      </w:ins>
    </w:p>
    <w:p w14:paraId="09602457" w14:textId="5FC21424" w:rsidR="00727DD5" w:rsidRDefault="00727DD5" w:rsidP="00EC0EAB">
      <w:pPr>
        <w:pStyle w:val="Reasons"/>
        <w:rPr>
          <w:ins w:id="50" w:author="zach" w:date="2019-03-02T14:44:00Z"/>
          <w:rStyle w:val="Artdef"/>
          <w:b w:val="0"/>
        </w:rPr>
      </w:pPr>
      <w:ins w:id="51" w:author="zach" w:date="2019-03-02T14:43:00Z">
        <w:r w:rsidRPr="00727DD5">
          <w:rPr>
            <w:rStyle w:val="Artdef"/>
            <w:b w:val="0"/>
            <w:highlight w:val="yellow"/>
          </w:rPr>
          <w:lastRenderedPageBreak/>
          <w:t>{</w:t>
        </w:r>
        <w:r w:rsidRPr="00727DD5">
          <w:rPr>
            <w:rStyle w:val="Artdef"/>
            <w:b w:val="0"/>
            <w:i/>
            <w:highlight w:val="yellow"/>
          </w:rPr>
          <w:t>Editor’s note: the new CPM text has a different formulation for that makes a similar change to describing the earth station antenna size.</w:t>
        </w:r>
      </w:ins>
      <w:ins w:id="52" w:author="zach" w:date="2019-03-02T14:45:00Z">
        <w:r>
          <w:rPr>
            <w:rStyle w:val="Artdef"/>
            <w:b w:val="0"/>
            <w:i/>
            <w:highlight w:val="yellow"/>
          </w:rPr>
          <w:t xml:space="preserve"> </w:t>
        </w:r>
      </w:ins>
      <w:ins w:id="53" w:author="zach" w:date="2019-03-02T14:54:00Z">
        <w:r>
          <w:rPr>
            <w:rStyle w:val="Artdef"/>
            <w:b w:val="0"/>
            <w:i/>
            <w:highlight w:val="yellow"/>
          </w:rPr>
          <w:t>W</w:t>
        </w:r>
      </w:ins>
      <w:ins w:id="54" w:author="zach" w:date="2019-03-02T14:45:00Z">
        <w:r>
          <w:rPr>
            <w:rStyle w:val="Artdef"/>
            <w:b w:val="0"/>
            <w:i/>
            <w:highlight w:val="yellow"/>
          </w:rPr>
          <w:t>e propose to revise the antenna size to 2.4m</w:t>
        </w:r>
      </w:ins>
      <w:ins w:id="55" w:author="zach" w:date="2019-03-02T14:43:00Z">
        <w:r w:rsidRPr="00727DD5">
          <w:rPr>
            <w:rStyle w:val="Artdef"/>
            <w:b w:val="0"/>
            <w:highlight w:val="yellow"/>
          </w:rPr>
          <w:t>}</w:t>
        </w:r>
      </w:ins>
    </w:p>
    <w:p w14:paraId="162B27DC" w14:textId="2B96DFF1" w:rsidR="00727DD5" w:rsidRPr="00727DD5" w:rsidRDefault="00727DD5" w:rsidP="00EC0EAB">
      <w:pPr>
        <w:pStyle w:val="Reasons"/>
        <w:rPr>
          <w:ins w:id="56" w:author="zach" w:date="2019-03-02T14:43:00Z"/>
          <w:rStyle w:val="Artdef"/>
          <w:b w:val="0"/>
        </w:rPr>
      </w:pPr>
      <w:ins w:id="57" w:author="zach" w:date="2019-03-02T14:44:00Z">
        <w:r w:rsidRPr="00727DD5">
          <w:rPr>
            <w:rStyle w:val="Artdef"/>
            <w:b w:val="0"/>
            <w:highlight w:val="yellow"/>
          </w:rPr>
          <w:t>From previous IWG-3_70 version:</w:t>
        </w:r>
        <w:r>
          <w:rPr>
            <w:rStyle w:val="Artdef"/>
            <w:b w:val="0"/>
          </w:rPr>
          <w:t xml:space="preserve"> </w:t>
        </w:r>
      </w:ins>
    </w:p>
    <w:p w14:paraId="18436E0F" w14:textId="35CE64D6" w:rsidR="00F01771" w:rsidRDefault="00727DD5" w:rsidP="00EC0EAB">
      <w:pPr>
        <w:pStyle w:val="Reasons"/>
        <w:rPr>
          <w:ins w:id="58" w:author="zach" w:date="2019-03-02T14:44:00Z"/>
          <w:rStyle w:val="Artdef"/>
          <w:b w:val="0"/>
        </w:rPr>
      </w:pPr>
      <w:r w:rsidRPr="00790584">
        <w:rPr>
          <w:rStyle w:val="Artdef"/>
        </w:rPr>
        <w:t>5.A919</w:t>
      </w:r>
      <w:r w:rsidRPr="000E144F">
        <w:rPr>
          <w:rStyle w:val="Artdef"/>
        </w:rPr>
        <w:tab/>
      </w:r>
      <w:r>
        <w:rPr>
          <w:rStyle w:val="Artdef"/>
        </w:rPr>
        <w:tab/>
      </w:r>
      <w:r w:rsidRPr="00F01771">
        <w:rPr>
          <w:rStyle w:val="Artdef"/>
          <w:b w:val="0"/>
        </w:rPr>
        <w:t>The use of the bands 51.4-52.4 GHz by the fixed-satellite service (Earth-to-space) is limited to</w:t>
      </w:r>
      <w:ins w:id="59" w:author="Frederic Portier" w:date="2019-02-04T15:42:00Z">
        <w:r>
          <w:rPr>
            <w:rStyle w:val="Artdef"/>
            <w:b w:val="0"/>
          </w:rPr>
          <w:t xml:space="preserve"> earth stations in</w:t>
        </w:r>
      </w:ins>
      <w:r w:rsidRPr="00F01771">
        <w:rPr>
          <w:rStyle w:val="Artdef"/>
          <w:b w:val="0"/>
        </w:rPr>
        <w:t xml:space="preserve"> geostationary satellite networks </w:t>
      </w:r>
      <w:del w:id="60" w:author="Frederic Portier" w:date="2019-02-04T15:42:00Z">
        <w:r w:rsidRPr="00F01771" w:rsidDel="00F80867">
          <w:rPr>
            <w:rStyle w:val="Artdef"/>
            <w:b w:val="0"/>
          </w:rPr>
          <w:delText xml:space="preserve">and restricted to gateway links </w:delText>
        </w:r>
      </w:del>
      <w:r w:rsidRPr="00F01771">
        <w:rPr>
          <w:rStyle w:val="Artdef"/>
          <w:b w:val="0"/>
        </w:rPr>
        <w:t xml:space="preserve">with a minimum antenna diameter of </w:t>
      </w:r>
      <w:ins w:id="61" w:author="zach" w:date="2019-03-02T14:45:00Z">
        <w:r w:rsidRPr="00727DD5">
          <w:rPr>
            <w:rStyle w:val="Artdef"/>
            <w:b w:val="0"/>
            <w:highlight w:val="yellow"/>
          </w:rPr>
          <w:t>2.4</w:t>
        </w:r>
      </w:ins>
      <w:del w:id="62" w:author="zach" w:date="2019-03-02T14:45:00Z">
        <w:r w:rsidRPr="00727DD5" w:rsidDel="00727DD5">
          <w:rPr>
            <w:rStyle w:val="Artdef"/>
            <w:b w:val="0"/>
            <w:highlight w:val="yellow"/>
          </w:rPr>
          <w:delText>4.5</w:delText>
        </w:r>
      </w:del>
      <w:r w:rsidRPr="00F01771">
        <w:rPr>
          <w:rStyle w:val="Artdef"/>
          <w:b w:val="0"/>
        </w:rPr>
        <w:t xml:space="preserve"> meters.</w:t>
      </w:r>
    </w:p>
    <w:p w14:paraId="44A5CE58" w14:textId="4B68F4F5" w:rsidR="00727DD5" w:rsidRDefault="00727DD5" w:rsidP="00EC0EAB">
      <w:pPr>
        <w:pStyle w:val="Reasons"/>
        <w:rPr>
          <w:lang w:eastAsia="zh-CN"/>
        </w:rPr>
      </w:pPr>
      <w:ins w:id="63" w:author="zach" w:date="2019-03-02T14:44:00Z">
        <w:r w:rsidRPr="00727DD5">
          <w:rPr>
            <w:rStyle w:val="Artdef"/>
            <w:b w:val="0"/>
            <w:highlight w:val="yellow"/>
          </w:rPr>
          <w:t>Latest CPM text:</w:t>
        </w:r>
        <w:r>
          <w:rPr>
            <w:rStyle w:val="Artdef"/>
            <w:b w:val="0"/>
          </w:rPr>
          <w:t xml:space="preserve"> </w:t>
        </w:r>
      </w:ins>
    </w:p>
    <w:p w14:paraId="6DE20578" w14:textId="77777777" w:rsidR="00F01771" w:rsidRPr="00F01771" w:rsidRDefault="00F01771" w:rsidP="00F01771">
      <w:pPr>
        <w:rPr>
          <w:lang w:eastAsia="zh-CN"/>
        </w:rPr>
      </w:pPr>
    </w:p>
    <w:p w14:paraId="12F8CC80" w14:textId="4B62D432" w:rsidR="00F01771" w:rsidRDefault="00F01771" w:rsidP="00F01771">
      <w:pPr>
        <w:rPr>
          <w:rStyle w:val="Artdef"/>
          <w:b w:val="0"/>
        </w:rPr>
      </w:pPr>
      <w:r w:rsidRPr="00790584">
        <w:rPr>
          <w:rStyle w:val="Artdef"/>
        </w:rPr>
        <w:t>5.A919</w:t>
      </w:r>
      <w:r w:rsidRPr="000E144F">
        <w:rPr>
          <w:rStyle w:val="Artdef"/>
        </w:rPr>
        <w:tab/>
      </w:r>
      <w:r>
        <w:rPr>
          <w:rStyle w:val="Artdef"/>
        </w:rPr>
        <w:tab/>
      </w:r>
      <w:r w:rsidR="00727DD5">
        <w:t>The use of the frequency band 51.4-52.4 GHz by the fixed-satellite service (Earth-to-space) is limited to geostationary satellite networks and</w:t>
      </w:r>
      <w:r w:rsidR="00727DD5">
        <w:rPr>
          <w:rFonts w:eastAsia="BatangChe"/>
          <w:noProof/>
          <w:lang w:eastAsia="ko-KR"/>
        </w:rPr>
        <w:t xml:space="preserve"> </w:t>
      </w:r>
      <w:del w:id="64" w:author="KOR" w:date="2018-11-15T12:00:00Z">
        <w:r w:rsidR="00727DD5" w:rsidRPr="00727DD5">
          <w:rPr>
            <w:rFonts w:eastAsia="BatangChe"/>
            <w:szCs w:val="20"/>
            <w:highlight w:val="cyan"/>
            <w:lang w:eastAsia="ko-KR"/>
          </w:rPr>
          <w:delText>restricted to gateway links with</w:delText>
        </w:r>
      </w:del>
      <w:del w:id="65" w:author="ITU" w:date="2019-01-23T14:07:00Z">
        <w:r w:rsidR="00727DD5">
          <w:rPr>
            <w:rFonts w:eastAsia="BatangChe"/>
            <w:noProof/>
            <w:highlight w:val="cyan"/>
            <w:lang w:eastAsia="ko-KR"/>
          </w:rPr>
          <w:delText xml:space="preserve"> </w:delText>
        </w:r>
      </w:del>
      <w:ins w:id="66" w:author="Beau Backus" w:date="2019-02-21T13:39:00Z">
        <w:r w:rsidR="00727DD5">
          <w:rPr>
            <w:rFonts w:eastAsia="BatangChe"/>
            <w:noProof/>
            <w:highlight w:val="cyan"/>
            <w:lang w:eastAsia="ko-KR"/>
          </w:rPr>
          <w:t>the fixed-satellite service earth stations shall have</w:t>
        </w:r>
        <w:r w:rsidR="00727DD5">
          <w:t xml:space="preserve"> </w:t>
        </w:r>
      </w:ins>
      <w:r w:rsidR="00727DD5">
        <w:t xml:space="preserve">a minimum antenna diameter of </w:t>
      </w:r>
      <w:ins w:id="67" w:author="zach" w:date="2019-03-02T14:45:00Z">
        <w:r w:rsidR="00727DD5" w:rsidRPr="00727DD5">
          <w:rPr>
            <w:highlight w:val="yellow"/>
          </w:rPr>
          <w:t>2.4</w:t>
        </w:r>
      </w:ins>
      <w:del w:id="68" w:author="zach" w:date="2019-03-02T14:45:00Z">
        <w:r w:rsidR="00727DD5" w:rsidRPr="00727DD5" w:rsidDel="00727DD5">
          <w:rPr>
            <w:highlight w:val="yellow"/>
          </w:rPr>
          <w:delText>4.5</w:delText>
        </w:r>
      </w:del>
      <w:r w:rsidR="00727DD5">
        <w:t> </w:t>
      </w:r>
      <w:proofErr w:type="spellStart"/>
      <w:r w:rsidR="00727DD5">
        <w:t>metres</w:t>
      </w:r>
      <w:proofErr w:type="spellEnd"/>
      <w:r w:rsidR="00727DD5">
        <w:t>.</w:t>
      </w:r>
      <w:r w:rsidR="00727DD5" w:rsidRPr="00727DD5">
        <w:rPr>
          <w:sz w:val="16"/>
        </w:rPr>
        <w:t xml:space="preserve"> </w:t>
      </w:r>
      <w:r w:rsidR="00727DD5">
        <w:rPr>
          <w:sz w:val="16"/>
        </w:rPr>
        <w:t>     (WRC</w:t>
      </w:r>
      <w:r w:rsidR="00727DD5">
        <w:rPr>
          <w:sz w:val="16"/>
        </w:rPr>
        <w:noBreakHyphen/>
        <w:t>19)</w:t>
      </w:r>
    </w:p>
    <w:p w14:paraId="22516CC6" w14:textId="11D0B2D4" w:rsidR="00EC0EAB" w:rsidRPr="009C466A" w:rsidRDefault="00EC0EAB" w:rsidP="00EC0EAB">
      <w:pPr>
        <w:pStyle w:val="Reasons"/>
      </w:pPr>
      <w:r w:rsidRPr="007D48B4">
        <w:rPr>
          <w:rStyle w:val="ECCHLbold"/>
          <w:bCs w:val="0"/>
        </w:rPr>
        <w:t>Reasons</w:t>
      </w:r>
      <w:r>
        <w:rPr>
          <w:rStyle w:val="ECCHLbold"/>
        </w:rPr>
        <w:t>:</w:t>
      </w:r>
      <w:r>
        <w:rPr>
          <w:rStyle w:val="Artdef"/>
        </w:rPr>
        <w:tab/>
      </w:r>
      <w:r>
        <w:rPr>
          <w:rStyle w:val="Artdef"/>
          <w:b w:val="0"/>
        </w:rPr>
        <w:t>L</w:t>
      </w:r>
      <w:r w:rsidRPr="00F01771">
        <w:rPr>
          <w:rStyle w:val="Artdef"/>
          <w:b w:val="0"/>
        </w:rPr>
        <w:t>imit</w:t>
      </w:r>
      <w:r>
        <w:rPr>
          <w:rStyle w:val="Artdef"/>
          <w:b w:val="0"/>
        </w:rPr>
        <w:t>s</w:t>
      </w:r>
      <w:r w:rsidRPr="00F01771">
        <w:rPr>
          <w:rStyle w:val="Artdef"/>
          <w:b w:val="0"/>
        </w:rPr>
        <w:t xml:space="preserve"> the new allocation to </w:t>
      </w:r>
      <w:del w:id="69" w:author="zach" w:date="2019-03-02T11:02:00Z">
        <w:r w:rsidRPr="00F01771" w:rsidDel="002B5D45">
          <w:rPr>
            <w:rStyle w:val="Artdef"/>
            <w:b w:val="0"/>
          </w:rPr>
          <w:delText xml:space="preserve">gateways </w:delText>
        </w:r>
      </w:del>
      <w:ins w:id="70" w:author="zach" w:date="2019-03-02T11:02:00Z">
        <w:r w:rsidR="002B5D45">
          <w:rPr>
            <w:rStyle w:val="Artdef"/>
            <w:b w:val="0"/>
          </w:rPr>
          <w:t>large earth stations</w:t>
        </w:r>
        <w:r w:rsidR="002B5D45" w:rsidRPr="00F01771">
          <w:rPr>
            <w:rStyle w:val="Artdef"/>
            <w:b w:val="0"/>
          </w:rPr>
          <w:t xml:space="preserve"> </w:t>
        </w:r>
      </w:ins>
      <w:r w:rsidRPr="00F01771">
        <w:rPr>
          <w:rStyle w:val="Artdef"/>
          <w:b w:val="0"/>
        </w:rPr>
        <w:t>operating in FSS GSO networks.</w:t>
      </w:r>
    </w:p>
    <w:p w14:paraId="2DFDEA47" w14:textId="6842D4D6" w:rsidR="00EC0EAB" w:rsidRDefault="00EC0EAB" w:rsidP="00F01771">
      <w:pPr>
        <w:rPr>
          <w:ins w:id="71" w:author="Frederic Portier" w:date="2019-02-01T13:52:00Z"/>
          <w:rStyle w:val="Artdef"/>
          <w:b w:val="0"/>
        </w:rPr>
      </w:pPr>
    </w:p>
    <w:p w14:paraId="66EC151E" w14:textId="5AE3D27B" w:rsidR="00504B19" w:rsidRDefault="00504B19" w:rsidP="00F01771">
      <w:pPr>
        <w:rPr>
          <w:ins w:id="72" w:author="Frederic Portier" w:date="2019-02-01T13:52:00Z"/>
          <w:rStyle w:val="Artdef"/>
          <w:b w:val="0"/>
        </w:rPr>
      </w:pPr>
    </w:p>
    <w:p w14:paraId="0479D445" w14:textId="1E1B5199" w:rsidR="00504B19" w:rsidRPr="006D11C2" w:rsidRDefault="00504B19" w:rsidP="00504B19">
      <w:pPr>
        <w:pStyle w:val="Reasons"/>
        <w:rPr>
          <w:ins w:id="73" w:author="Frederic Portier" w:date="2019-02-01T13:52:00Z"/>
          <w:lang w:val="en-US"/>
        </w:rPr>
      </w:pPr>
      <w:ins w:id="74" w:author="Frederic Portier" w:date="2019-02-01T13:52:00Z">
        <w:r w:rsidRPr="006D11C2">
          <w:rPr>
            <w:lang w:val="en-US"/>
          </w:rPr>
          <w:t>ADD</w:t>
        </w:r>
        <w:r w:rsidRPr="006D11C2">
          <w:rPr>
            <w:lang w:val="en-US"/>
          </w:rPr>
          <w:tab/>
          <w:t>USA/9.1.9/</w:t>
        </w:r>
      </w:ins>
      <w:ins w:id="75" w:author="Frederic Portier" w:date="2019-02-01T13:53:00Z">
        <w:r w:rsidRPr="006D11C2">
          <w:rPr>
            <w:lang w:val="en-US"/>
          </w:rPr>
          <w:t>2</w:t>
        </w:r>
      </w:ins>
    </w:p>
    <w:p w14:paraId="710E97EA" w14:textId="04B41BAA" w:rsidR="00504B19" w:rsidRPr="006D11C2" w:rsidRDefault="00504B19" w:rsidP="00F01771">
      <w:pPr>
        <w:rPr>
          <w:ins w:id="76" w:author="Frederic Portier" w:date="2019-02-01T13:53:00Z"/>
          <w:rStyle w:val="Artdef"/>
          <w:b w:val="0"/>
        </w:rPr>
      </w:pPr>
    </w:p>
    <w:p w14:paraId="68E83E56" w14:textId="78A5797E" w:rsidR="00504B19" w:rsidRDefault="00504B19" w:rsidP="00504B19">
      <w:pPr>
        <w:rPr>
          <w:ins w:id="77" w:author="Frederic Portier" w:date="2019-02-01T13:53:00Z"/>
          <w:sz w:val="22"/>
          <w:szCs w:val="22"/>
        </w:rPr>
      </w:pPr>
      <w:bookmarkStart w:id="78" w:name="_Hlk536793757"/>
      <w:ins w:id="79" w:author="Frederic Portier" w:date="2019-02-01T13:53:00Z">
        <w:r w:rsidRPr="00727DD5">
          <w:rPr>
            <w:rStyle w:val="Artdef"/>
          </w:rPr>
          <w:t>5.</w:t>
        </w:r>
      </w:ins>
      <w:ins w:id="80" w:author="Frederic Portier" w:date="2019-02-01T16:06:00Z">
        <w:r w:rsidR="00C264FA">
          <w:rPr>
            <w:rStyle w:val="Artdef"/>
          </w:rPr>
          <w:t>B</w:t>
        </w:r>
      </w:ins>
      <w:ins w:id="81" w:author="Frederic Portier" w:date="2019-02-01T13:53:00Z">
        <w:r w:rsidRPr="00727DD5">
          <w:rPr>
            <w:rStyle w:val="Artdef"/>
          </w:rPr>
          <w:t>919</w:t>
        </w:r>
        <w:r w:rsidRPr="006D11C2">
          <w:rPr>
            <w:rStyle w:val="Artdef"/>
          </w:rPr>
          <w:tab/>
        </w:r>
      </w:ins>
      <w:proofErr w:type="gramStart"/>
      <w:ins w:id="82" w:author="Frederic Portier" w:date="2019-02-01T13:54:00Z">
        <w:r w:rsidRPr="009C4200">
          <w:rPr>
            <w:rStyle w:val="Artdef"/>
            <w:b w:val="0"/>
          </w:rPr>
          <w:t>A</w:t>
        </w:r>
      </w:ins>
      <w:ins w:id="83" w:author="Frederic Portier" w:date="2019-02-01T13:53:00Z">
        <w:r w:rsidRPr="006D11C2">
          <w:t>n</w:t>
        </w:r>
        <w:proofErr w:type="gramEnd"/>
        <w:r w:rsidRPr="006D11C2">
          <w:t xml:space="preserve"> administration that has notified </w:t>
        </w:r>
      </w:ins>
      <w:ins w:id="84" w:author="zach" w:date="2019-03-02T11:12:00Z">
        <w:r w:rsidR="00705E43">
          <w:t xml:space="preserve">frequency assignments </w:t>
        </w:r>
      </w:ins>
      <w:ins w:id="85" w:author="zach" w:date="2019-03-02T14:00:00Z">
        <w:r w:rsidR="0096770F">
          <w:t>in the</w:t>
        </w:r>
      </w:ins>
      <w:ins w:id="86" w:author="Frederic Portier" w:date="2019-02-01T13:53:00Z">
        <w:del w:id="87" w:author="zach" w:date="2019-03-02T14:00:00Z">
          <w:r w:rsidRPr="006D11C2" w:rsidDel="0096770F">
            <w:delText>a</w:delText>
          </w:r>
        </w:del>
      </w:ins>
      <w:ins w:id="88" w:author="Frederic Portier" w:date="2019-02-01T13:59:00Z">
        <w:del w:id="89" w:author="zach" w:date="2019-03-02T14:00:00Z">
          <w:r w:rsidRPr="006D11C2" w:rsidDel="0096770F">
            <w:delText xml:space="preserve"> GSO</w:delText>
          </w:r>
        </w:del>
      </w:ins>
      <w:ins w:id="90" w:author="Frederic Portier" w:date="2019-02-01T13:53:00Z">
        <w:r w:rsidRPr="006D11C2">
          <w:t xml:space="preserve"> EESS </w:t>
        </w:r>
      </w:ins>
      <w:ins w:id="91" w:author="zach" w:date="2019-03-02T14:00:00Z">
        <w:r w:rsidR="0096770F">
          <w:t xml:space="preserve">on a GSO </w:t>
        </w:r>
      </w:ins>
      <w:ins w:id="92" w:author="Frederic Portier" w:date="2019-02-01T13:53:00Z">
        <w:r w:rsidRPr="006D11C2">
          <w:t>space station</w:t>
        </w:r>
      </w:ins>
      <w:ins w:id="93" w:author="Frederic Portier" w:date="2019-02-01T14:03:00Z">
        <w:r w:rsidR="00D84F67" w:rsidRPr="006D11C2">
          <w:t xml:space="preserve"> </w:t>
        </w:r>
      </w:ins>
      <w:ins w:id="94" w:author="Frederic Portier" w:date="2019-02-01T14:01:00Z">
        <w:r w:rsidR="00D84F67" w:rsidRPr="006D11C2">
          <w:t>in the</w:t>
        </w:r>
      </w:ins>
      <w:ins w:id="95" w:author="Frederic Portier" w:date="2019-02-01T14:03:00Z">
        <w:r w:rsidR="00D84F67" w:rsidRPr="006D11C2">
          <w:t xml:space="preserve"> frequency band</w:t>
        </w:r>
      </w:ins>
      <w:ins w:id="96" w:author="Frederic Portier" w:date="2019-02-01T14:01:00Z">
        <w:r w:rsidR="00D84F67" w:rsidRPr="006D11C2">
          <w:t xml:space="preserve"> 5</w:t>
        </w:r>
      </w:ins>
      <w:ins w:id="97" w:author="Frederic Portier" w:date="2019-02-01T14:02:00Z">
        <w:r w:rsidR="00D84F67" w:rsidRPr="006D11C2">
          <w:t>2</w:t>
        </w:r>
      </w:ins>
      <w:ins w:id="98" w:author="Frederic Portier" w:date="2019-02-01T14:01:00Z">
        <w:r w:rsidR="00D84F67" w:rsidRPr="006D11C2">
          <w:t>.</w:t>
        </w:r>
      </w:ins>
      <w:ins w:id="99" w:author="Frederic Portier" w:date="2019-02-01T14:02:00Z">
        <w:r w:rsidR="00D84F67" w:rsidRPr="006D11C2">
          <w:t>6</w:t>
        </w:r>
      </w:ins>
      <w:ins w:id="100" w:author="Frederic Portier" w:date="2019-02-01T14:01:00Z">
        <w:r w:rsidR="00D84F67" w:rsidRPr="006D11C2">
          <w:t>-</w:t>
        </w:r>
      </w:ins>
      <w:ins w:id="101" w:author="Frederic Portier" w:date="2019-02-01T14:02:00Z">
        <w:r w:rsidR="00D84F67" w:rsidRPr="006D11C2">
          <w:t xml:space="preserve">54.25 GHz </w:t>
        </w:r>
      </w:ins>
      <w:ins w:id="102" w:author="Frederic Portier" w:date="2019-02-01T13:53:00Z">
        <w:r w:rsidRPr="006D11C2">
          <w:t xml:space="preserve">may seek the agreement of administrations who have submitted </w:t>
        </w:r>
        <w:del w:id="103" w:author="zach" w:date="2019-03-02T11:06:00Z">
          <w:r w:rsidRPr="006D11C2" w:rsidDel="002B5D45">
            <w:delText>coordination requests</w:delText>
          </w:r>
        </w:del>
        <w:del w:id="104" w:author="zach" w:date="2019-03-02T11:23:00Z">
          <w:r w:rsidRPr="006D11C2" w:rsidDel="000D61C4">
            <w:delText xml:space="preserve"> for</w:delText>
          </w:r>
        </w:del>
      </w:ins>
      <w:ins w:id="105" w:author="zach" w:date="2019-03-02T11:23:00Z">
        <w:r w:rsidR="000D61C4">
          <w:t>a notice under</w:t>
        </w:r>
      </w:ins>
      <w:ins w:id="106" w:author="zach" w:date="2019-03-02T11:31:00Z">
        <w:r w:rsidR="001D0423">
          <w:t xml:space="preserve"> </w:t>
        </w:r>
        <w:r w:rsidR="001D0423" w:rsidRPr="001D0423">
          <w:rPr>
            <w:b/>
          </w:rPr>
          <w:t>No. 9.6</w:t>
        </w:r>
      </w:ins>
      <w:ins w:id="107" w:author="zach" w:date="2019-03-02T11:23:00Z">
        <w:r w:rsidR="000D61C4">
          <w:t xml:space="preserve"> with frequency assignments in</w:t>
        </w:r>
      </w:ins>
      <w:ins w:id="108" w:author="zach" w:date="2019-03-02T14:00:00Z">
        <w:r w:rsidR="0096770F">
          <w:t xml:space="preserve"> the</w:t>
        </w:r>
      </w:ins>
      <w:ins w:id="109" w:author="Frederic Portier" w:date="2019-02-01T13:53:00Z">
        <w:r w:rsidRPr="006D11C2">
          <w:t xml:space="preserve"> fixed-satellite service </w:t>
        </w:r>
      </w:ins>
      <w:ins w:id="110" w:author="zach" w:date="2019-03-02T11:32:00Z">
        <w:r w:rsidR="001D0423">
          <w:t>on</w:t>
        </w:r>
      </w:ins>
      <w:ins w:id="111" w:author="zach" w:date="2019-03-02T14:00:00Z">
        <w:r w:rsidR="0096770F">
          <w:t xml:space="preserve"> a</w:t>
        </w:r>
      </w:ins>
      <w:ins w:id="112" w:author="zach" w:date="2019-03-02T11:32:00Z">
        <w:r w:rsidR="001D0423">
          <w:t xml:space="preserve"> GSO station</w:t>
        </w:r>
      </w:ins>
      <w:ins w:id="113" w:author="Frederic Portier" w:date="2019-02-01T13:53:00Z">
        <w:del w:id="114" w:author="zach" w:date="2019-03-02T11:32:00Z">
          <w:r w:rsidRPr="006D11C2" w:rsidDel="001D0423">
            <w:delText>systems under No. 9.7</w:delText>
          </w:r>
        </w:del>
        <w:r w:rsidRPr="006D11C2">
          <w:t xml:space="preserve"> that are within </w:t>
        </w:r>
      </w:ins>
      <w:ins w:id="115" w:author="Frederic Portier" w:date="2019-02-01T13:54:00Z">
        <w:r w:rsidRPr="006D11C2">
          <w:t>1.8</w:t>
        </w:r>
      </w:ins>
      <w:ins w:id="116" w:author="Frederic Portier" w:date="2019-02-01T13:53:00Z">
        <w:r w:rsidRPr="006D11C2">
          <w:t xml:space="preserve"> degrees of the notified </w:t>
        </w:r>
      </w:ins>
      <w:ins w:id="117" w:author="zach" w:date="2019-03-02T11:32:00Z">
        <w:r w:rsidR="001D0423">
          <w:t xml:space="preserve">orbital position of </w:t>
        </w:r>
      </w:ins>
      <w:ins w:id="118" w:author="Frederic Portier" w:date="2019-02-01T14:03:00Z">
        <w:r w:rsidR="00D84F67" w:rsidRPr="006D11C2">
          <w:t xml:space="preserve">GSO </w:t>
        </w:r>
      </w:ins>
      <w:ins w:id="119" w:author="Frederic Portier" w:date="2019-02-01T13:53:00Z">
        <w:r w:rsidRPr="006D11C2">
          <w:t xml:space="preserve">EESS space station.  The administration </w:t>
        </w:r>
        <w:del w:id="120" w:author="zach" w:date="2019-03-02T11:37:00Z">
          <w:r w:rsidRPr="006D11C2" w:rsidDel="001D0423">
            <w:delText xml:space="preserve">with the </w:delText>
          </w:r>
        </w:del>
      </w:ins>
      <w:ins w:id="121" w:author="zach" w:date="2019-03-02T11:37:00Z">
        <w:r w:rsidR="001D0423">
          <w:t xml:space="preserve">responsible for the GSO </w:t>
        </w:r>
      </w:ins>
      <w:ins w:id="122" w:author="Frederic Portier" w:date="2019-02-01T13:53:00Z">
        <w:r w:rsidRPr="006D11C2">
          <w:t xml:space="preserve">fixed-satellite service </w:t>
        </w:r>
        <w:del w:id="123" w:author="zach" w:date="2019-03-02T11:37:00Z">
          <w:r w:rsidRPr="006D11C2" w:rsidDel="00495585">
            <w:delText xml:space="preserve">system </w:delText>
          </w:r>
        </w:del>
      </w:ins>
      <w:ins w:id="124" w:author="zach" w:date="2019-03-02T11:37:00Z">
        <w:r w:rsidR="00495585">
          <w:t xml:space="preserve"> satellite network </w:t>
        </w:r>
      </w:ins>
      <w:ins w:id="125" w:author="Frederic Portier" w:date="2019-02-01T13:53:00Z">
        <w:r w:rsidRPr="006D11C2">
          <w:t xml:space="preserve">shall cooperate with the </w:t>
        </w:r>
        <w:del w:id="126" w:author="zach" w:date="2019-03-02T11:37:00Z">
          <w:r w:rsidRPr="006D11C2" w:rsidDel="001D0423">
            <w:delText xml:space="preserve">EESS </w:delText>
          </w:r>
        </w:del>
        <w:r w:rsidRPr="006D11C2">
          <w:t xml:space="preserve">administration </w:t>
        </w:r>
      </w:ins>
      <w:ins w:id="127" w:author="zach" w:date="2019-03-02T11:38:00Z">
        <w:r w:rsidR="00495585">
          <w:t xml:space="preserve">responsible for the GSO EESS space station </w:t>
        </w:r>
      </w:ins>
      <w:ins w:id="128" w:author="Frederic Portier" w:date="2019-02-01T13:53:00Z">
        <w:r w:rsidRPr="006D11C2">
          <w:t xml:space="preserve">and </w:t>
        </w:r>
      </w:ins>
      <w:ins w:id="129" w:author="zach" w:date="2019-03-02T11:38:00Z">
        <w:r w:rsidR="00495585">
          <w:t xml:space="preserve">both administrations should </w:t>
        </w:r>
      </w:ins>
      <w:ins w:id="130" w:author="Frederic Portier" w:date="2019-02-01T13:53:00Z">
        <w:r w:rsidRPr="006D11C2">
          <w:t xml:space="preserve">take reasonable steps </w:t>
        </w:r>
        <w:del w:id="131" w:author="zach" w:date="2019-03-02T11:39:00Z">
          <w:r w:rsidRPr="006D11C2" w:rsidDel="00495585">
            <w:delText xml:space="preserve">in order </w:delText>
          </w:r>
        </w:del>
        <w:r w:rsidRPr="006D11C2">
          <w:t xml:space="preserve">to find a mutually </w:t>
        </w:r>
      </w:ins>
      <w:ins w:id="132" w:author="zach" w:date="2019-03-02T11:39:00Z">
        <w:r w:rsidR="00495585">
          <w:t>agreed arrangement</w:t>
        </w:r>
      </w:ins>
      <w:ins w:id="133" w:author="Frederic Portier" w:date="2019-02-01T13:53:00Z">
        <w:del w:id="134" w:author="zach" w:date="2019-03-02T11:39:00Z">
          <w:r w:rsidRPr="006D11C2" w:rsidDel="00495585">
            <w:delText>acceptable solution</w:delText>
          </w:r>
        </w:del>
        <w:r w:rsidRPr="006D11C2">
          <w:t>.</w:t>
        </w:r>
      </w:ins>
      <w:ins w:id="135" w:author="zach" w:date="2019-03-02T11:43:00Z">
        <w:r w:rsidR="00495585">
          <w:t xml:space="preserve"> In the absence of a mutually agreed arrangement, the administration responsible for the GSO </w:t>
        </w:r>
      </w:ins>
      <w:ins w:id="136" w:author="zach" w:date="2019-03-02T11:44:00Z">
        <w:r w:rsidR="002E3815">
          <w:t xml:space="preserve">FSS satellite network shall take all practicable actions to minimize </w:t>
        </w:r>
      </w:ins>
      <w:ins w:id="137" w:author="zach" w:date="2019-03-02T11:45:00Z">
        <w:r w:rsidR="002E3815">
          <w:t xml:space="preserve">its </w:t>
        </w:r>
      </w:ins>
      <w:ins w:id="138" w:author="zach" w:date="2019-03-02T11:44:00Z">
        <w:r w:rsidR="002E3815">
          <w:t>unwanted emission power in the 52.6-54.25 GHz band.</w:t>
        </w:r>
      </w:ins>
      <w:ins w:id="139" w:author="Frederic Portier" w:date="2019-02-01T13:53:00Z">
        <w:r w:rsidRPr="006D11C2">
          <w:t>  The B</w:t>
        </w:r>
      </w:ins>
      <w:ins w:id="140" w:author="zach" w:date="2019-03-02T11:39:00Z">
        <w:r w:rsidR="00495585">
          <w:t>ureau</w:t>
        </w:r>
      </w:ins>
      <w:ins w:id="141" w:author="Frederic Portier" w:date="2019-02-01T13:53:00Z">
        <w:del w:id="142" w:author="zach" w:date="2019-03-02T11:39:00Z">
          <w:r w:rsidRPr="006D11C2" w:rsidDel="00495585">
            <w:delText>R</w:delText>
          </w:r>
        </w:del>
        <w:r w:rsidRPr="006D11C2">
          <w:t xml:space="preserve"> shall make no examination or finding under Articles </w:t>
        </w:r>
        <w:r w:rsidRPr="00495585">
          <w:rPr>
            <w:b/>
          </w:rPr>
          <w:t>9</w:t>
        </w:r>
        <w:r w:rsidRPr="006D11C2">
          <w:t xml:space="preserve"> or </w:t>
        </w:r>
        <w:r w:rsidRPr="00495585">
          <w:rPr>
            <w:b/>
          </w:rPr>
          <w:t>11</w:t>
        </w:r>
        <w:r w:rsidRPr="006D11C2">
          <w:t xml:space="preserve"> pursuant to this provision.</w:t>
        </w:r>
        <w:r>
          <w:t xml:space="preserve">  </w:t>
        </w:r>
      </w:ins>
    </w:p>
    <w:bookmarkEnd w:id="78"/>
    <w:p w14:paraId="0C95F137" w14:textId="75ABF18F" w:rsidR="00504B19" w:rsidRPr="009C4200" w:rsidRDefault="00504B19" w:rsidP="00F01771">
      <w:pPr>
        <w:rPr>
          <w:rStyle w:val="Artdef"/>
        </w:rPr>
      </w:pPr>
    </w:p>
    <w:p w14:paraId="797D2D5A" w14:textId="77777777" w:rsidR="00F01771" w:rsidRPr="00ED5DD9" w:rsidRDefault="00F01771" w:rsidP="00F01771">
      <w:pPr>
        <w:pStyle w:val="ArtNo"/>
        <w:rPr>
          <w:highlight w:val="darkBlue"/>
          <w:lang w:val="en-US"/>
        </w:rPr>
      </w:pPr>
      <w:bookmarkStart w:id="143" w:name="_Toc451865330"/>
      <w:r w:rsidRPr="007D48B4">
        <w:t>ARTICLE</w:t>
      </w:r>
      <w:r w:rsidRPr="00ED5DD9">
        <w:rPr>
          <w:lang w:val="en-US"/>
        </w:rPr>
        <w:t xml:space="preserve"> </w:t>
      </w:r>
      <w:r w:rsidRPr="00ED5DD9">
        <w:rPr>
          <w:rStyle w:val="href"/>
          <w:lang w:val="en-US"/>
        </w:rPr>
        <w:t>21</w:t>
      </w:r>
      <w:bookmarkEnd w:id="143"/>
    </w:p>
    <w:p w14:paraId="5241C4D0" w14:textId="77777777" w:rsidR="00F01771" w:rsidRPr="00ED5DD9" w:rsidRDefault="00F01771" w:rsidP="00F01771">
      <w:pPr>
        <w:pStyle w:val="Arttitle"/>
        <w:rPr>
          <w:lang w:val="en-US"/>
        </w:rPr>
      </w:pPr>
      <w:bookmarkStart w:id="144" w:name="_Toc327956622"/>
      <w:bookmarkStart w:id="145" w:name="_Toc451865331"/>
      <w:r w:rsidRPr="00ED5DD9">
        <w:rPr>
          <w:lang w:val="en-US"/>
        </w:rPr>
        <w:t xml:space="preserve">Terrestrial and space services sharing </w:t>
      </w:r>
      <w:r w:rsidRPr="007D48B4">
        <w:t>frequency</w:t>
      </w:r>
      <w:r w:rsidRPr="00ED5DD9">
        <w:rPr>
          <w:lang w:val="en-US"/>
        </w:rPr>
        <w:t xml:space="preserve"> bands above 1 GHz</w:t>
      </w:r>
      <w:bookmarkEnd w:id="144"/>
      <w:bookmarkEnd w:id="145"/>
    </w:p>
    <w:p w14:paraId="402847CA" w14:textId="77777777" w:rsidR="00F01771" w:rsidRPr="00ED5DD9" w:rsidRDefault="00F01771" w:rsidP="00F01771">
      <w:pPr>
        <w:pStyle w:val="Section1"/>
        <w:keepNext/>
        <w:rPr>
          <w:lang w:val="en-US"/>
        </w:rPr>
      </w:pPr>
      <w:r w:rsidRPr="00ED5DD9">
        <w:rPr>
          <w:lang w:val="en-US"/>
        </w:rPr>
        <w:t>Section II − Power limits for terrestrial stations</w:t>
      </w:r>
    </w:p>
    <w:p w14:paraId="6FD0843D" w14:textId="204511D4" w:rsidR="009C4E22" w:rsidRDefault="009C4E22" w:rsidP="009C4E22">
      <w:pPr>
        <w:pStyle w:val="Proposal"/>
        <w:rPr>
          <w:ins w:id="146" w:author="Frederic Portier" w:date="2019-01-31T17:07:00Z"/>
          <w:lang w:val="en-US" w:eastAsia="zh-CN"/>
        </w:rPr>
      </w:pPr>
    </w:p>
    <w:p w14:paraId="7AA6A463" w14:textId="17725C9E" w:rsidR="00EC0EAB" w:rsidRPr="00EC0EAB" w:rsidRDefault="00EC0EAB" w:rsidP="00727DD5">
      <w:pPr>
        <w:rPr>
          <w:lang w:eastAsia="zh-CN"/>
        </w:rPr>
      </w:pPr>
      <w:ins w:id="147" w:author="Frederic Portier" w:date="2019-01-31T17:07:00Z">
        <w:r>
          <w:rPr>
            <w:lang w:eastAsia="zh-CN"/>
          </w:rPr>
          <w:t>MOD</w:t>
        </w:r>
        <w:r>
          <w:rPr>
            <w:lang w:eastAsia="zh-CN"/>
          </w:rPr>
          <w:tab/>
        </w:r>
        <w:r>
          <w:rPr>
            <w:lang w:eastAsia="zh-CN"/>
          </w:rPr>
          <w:tab/>
          <w:t>USA/9.1.9/3</w:t>
        </w:r>
      </w:ins>
    </w:p>
    <w:p w14:paraId="737314C0" w14:textId="77777777" w:rsidR="00F01771" w:rsidRPr="00ED5DD9" w:rsidRDefault="00F01771" w:rsidP="00F01771">
      <w:pPr>
        <w:pStyle w:val="TableNo"/>
        <w:spacing w:before="360"/>
        <w:rPr>
          <w:lang w:val="en-US"/>
        </w:rPr>
      </w:pPr>
      <w:r>
        <w:rPr>
          <w:lang w:val="en-US"/>
        </w:rPr>
        <w:t xml:space="preserve">TABLE </w:t>
      </w:r>
      <w:r w:rsidRPr="00ED5DD9">
        <w:rPr>
          <w:b/>
          <w:bCs/>
          <w:lang w:val="en-US"/>
        </w:rPr>
        <w:t>21-2</w:t>
      </w:r>
      <w:r w:rsidRPr="00ED5DD9">
        <w:rPr>
          <w:sz w:val="16"/>
          <w:szCs w:val="16"/>
          <w:lang w:val="en-US"/>
        </w:rPr>
        <w:t>  </w:t>
      </w:r>
      <w:proofErr w:type="gramStart"/>
      <w:r w:rsidRPr="00ED5DD9">
        <w:rPr>
          <w:sz w:val="16"/>
          <w:szCs w:val="16"/>
          <w:lang w:val="en-US"/>
        </w:rPr>
        <w:t>   </w:t>
      </w:r>
      <w:ins w:id="148" w:author="BB" w:date="2018-07-06T17:08:00Z">
        <w:r w:rsidRPr="00ED5DD9">
          <w:rPr>
            <w:sz w:val="16"/>
            <w:szCs w:val="16"/>
            <w:lang w:val="en-US"/>
          </w:rPr>
          <w:t>(</w:t>
        </w:r>
        <w:proofErr w:type="gramEnd"/>
        <w:r w:rsidRPr="00ED5DD9">
          <w:rPr>
            <w:caps w:val="0"/>
            <w:sz w:val="16"/>
            <w:szCs w:val="16"/>
            <w:lang w:val="en-US"/>
          </w:rPr>
          <w:t>Rev</w:t>
        </w:r>
        <w:r w:rsidRPr="00ED5DD9">
          <w:rPr>
            <w:sz w:val="16"/>
            <w:szCs w:val="16"/>
            <w:lang w:val="en-US"/>
          </w:rPr>
          <w:t>.WRC</w:t>
        </w:r>
        <w:r w:rsidRPr="00ED5DD9">
          <w:rPr>
            <w:sz w:val="16"/>
            <w:szCs w:val="16"/>
            <w:lang w:val="en-US"/>
          </w:rPr>
          <w:noBreakHyphen/>
          <w:t>1</w:t>
        </w:r>
        <w:r>
          <w:rPr>
            <w:sz w:val="16"/>
            <w:szCs w:val="16"/>
            <w:lang w:val="en-US"/>
          </w:rPr>
          <w:t>9</w:t>
        </w:r>
        <w:r w:rsidRPr="00ED5DD9">
          <w:rPr>
            <w:sz w:val="16"/>
            <w:szCs w:val="16"/>
            <w:lang w:val="en-US"/>
          </w:rPr>
          <w:t>)</w:t>
        </w:r>
      </w:ins>
      <w:del w:id="149" w:author="BB" w:date="2018-07-06T17:08:00Z">
        <w:r w:rsidRPr="00ED5DD9" w:rsidDel="0046527B">
          <w:rPr>
            <w:sz w:val="16"/>
            <w:szCs w:val="16"/>
            <w:lang w:val="en-US"/>
          </w:rPr>
          <w:delText>(</w:delText>
        </w:r>
        <w:r w:rsidRPr="00ED5DD9" w:rsidDel="0046527B">
          <w:rPr>
            <w:caps w:val="0"/>
            <w:sz w:val="16"/>
            <w:szCs w:val="16"/>
            <w:lang w:val="en-US"/>
          </w:rPr>
          <w:delText>Rev</w:delText>
        </w:r>
        <w:r w:rsidRPr="00ED5DD9" w:rsidDel="0046527B">
          <w:rPr>
            <w:sz w:val="16"/>
            <w:szCs w:val="16"/>
            <w:lang w:val="en-US"/>
          </w:rPr>
          <w:delText>.WRC</w:delText>
        </w:r>
        <w:r w:rsidRPr="00ED5DD9" w:rsidDel="0046527B">
          <w:rPr>
            <w:sz w:val="16"/>
            <w:szCs w:val="16"/>
            <w:lang w:val="en-US"/>
          </w:rPr>
          <w:noBreakHyphen/>
          <w:delText>1</w:delText>
        </w:r>
        <w:r w:rsidDel="0046527B">
          <w:rPr>
            <w:sz w:val="16"/>
            <w:szCs w:val="16"/>
            <w:lang w:val="en-US"/>
          </w:rPr>
          <w:delText>5</w:delText>
        </w:r>
        <w:r w:rsidRPr="00ED5DD9" w:rsidDel="0046527B">
          <w:rPr>
            <w:sz w:val="16"/>
            <w:szCs w:val="16"/>
            <w:lang w:val="en-US"/>
          </w:rPr>
          <w:delText>)</w:delText>
        </w:r>
      </w:del>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59"/>
        <w:gridCol w:w="2905"/>
        <w:gridCol w:w="2035"/>
      </w:tblGrid>
      <w:tr w:rsidR="00F01771" w:rsidRPr="00445416" w14:paraId="547770F6" w14:textId="77777777" w:rsidTr="00F3791E">
        <w:trPr>
          <w:cantSplit/>
          <w:trHeight w:val="20"/>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14:paraId="20EFF98C" w14:textId="77777777" w:rsidR="00F01771" w:rsidRPr="00ED5DD9" w:rsidRDefault="00F01771" w:rsidP="00F3791E">
            <w:pPr>
              <w:pStyle w:val="Tablehead"/>
              <w:rPr>
                <w:lang w:val="en-US"/>
              </w:rPr>
            </w:pPr>
            <w:r w:rsidRPr="00ED5DD9">
              <w:rPr>
                <w:lang w:val="en-US"/>
              </w:rPr>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14523A3" w14:textId="77777777" w:rsidR="00F01771" w:rsidRPr="00ED5DD9" w:rsidRDefault="00F01771" w:rsidP="00F3791E">
            <w:pPr>
              <w:pStyle w:val="Tablehead"/>
              <w:rPr>
                <w:lang w:val="en-US"/>
              </w:rPr>
            </w:pPr>
            <w:r w:rsidRPr="00ED5DD9">
              <w:rPr>
                <w:lang w:val="en-US"/>
              </w:rPr>
              <w:t>Service</w:t>
            </w:r>
          </w:p>
        </w:tc>
        <w:tc>
          <w:tcPr>
            <w:tcW w:w="2035" w:type="dxa"/>
            <w:tcBorders>
              <w:top w:val="single" w:sz="4" w:space="0" w:color="auto"/>
              <w:left w:val="single" w:sz="4" w:space="0" w:color="auto"/>
              <w:bottom w:val="single" w:sz="4" w:space="0" w:color="auto"/>
              <w:right w:val="single" w:sz="4" w:space="0" w:color="auto"/>
            </w:tcBorders>
            <w:hideMark/>
          </w:tcPr>
          <w:p w14:paraId="4474EB66" w14:textId="77777777" w:rsidR="00F01771" w:rsidRPr="00ED5DD9" w:rsidRDefault="00F01771" w:rsidP="00F3791E">
            <w:pPr>
              <w:pStyle w:val="Tablehead"/>
              <w:rPr>
                <w:lang w:val="en-US"/>
              </w:rPr>
            </w:pPr>
            <w:r w:rsidRPr="00ED5DD9">
              <w:rPr>
                <w:lang w:val="en-US"/>
              </w:rPr>
              <w:t>Limit as specified</w:t>
            </w:r>
            <w:r w:rsidRPr="00ED5DD9">
              <w:rPr>
                <w:lang w:val="en-US"/>
              </w:rPr>
              <w:br/>
              <w:t>in Nos.</w:t>
            </w:r>
          </w:p>
        </w:tc>
      </w:tr>
      <w:tr w:rsidR="00F01771" w:rsidRPr="007B198E" w14:paraId="784A5C69"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05355D18" w14:textId="77777777" w:rsidR="00F01771" w:rsidRPr="00ED5DD9" w:rsidRDefault="00F01771" w:rsidP="00F3791E">
            <w:pPr>
              <w:pStyle w:val="Tabletext0"/>
              <w:rPr>
                <w:lang w:val="en-US"/>
              </w:rPr>
            </w:pPr>
            <w:r>
              <w:rPr>
                <w:lang w:val="en-US"/>
              </w:rPr>
              <w:t>…</w:t>
            </w:r>
          </w:p>
        </w:tc>
        <w:tc>
          <w:tcPr>
            <w:tcW w:w="2905" w:type="dxa"/>
            <w:tcBorders>
              <w:top w:val="single" w:sz="4" w:space="0" w:color="auto"/>
              <w:left w:val="single" w:sz="6" w:space="0" w:color="auto"/>
              <w:bottom w:val="single" w:sz="4" w:space="0" w:color="auto"/>
              <w:right w:val="single" w:sz="6" w:space="0" w:color="auto"/>
            </w:tcBorders>
            <w:hideMark/>
          </w:tcPr>
          <w:p w14:paraId="6B411F62" w14:textId="77777777" w:rsidR="00F01771" w:rsidRPr="00ED5DD9"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3C5DDF40" w14:textId="77777777" w:rsidR="00F01771" w:rsidRPr="00E5054A" w:rsidRDefault="00F01771" w:rsidP="00F3791E">
            <w:pPr>
              <w:pStyle w:val="Tabletext0"/>
              <w:rPr>
                <w:b/>
                <w:bCs/>
                <w:lang w:val="en-US"/>
              </w:rPr>
            </w:pPr>
            <w:r w:rsidRPr="00E5054A">
              <w:rPr>
                <w:rStyle w:val="ArtrefBold1"/>
                <w:lang w:val="en-US"/>
              </w:rPr>
              <w:t>…</w:t>
            </w:r>
          </w:p>
        </w:tc>
      </w:tr>
      <w:tr w:rsidR="00F01771" w:rsidRPr="007B198E" w14:paraId="2E3551A8"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57C810E5" w14:textId="77777777" w:rsidR="00F01771" w:rsidRPr="00445416" w:rsidRDefault="00F01771" w:rsidP="00F01771">
            <w:pPr>
              <w:pStyle w:val="Tabletext0"/>
              <w:jc w:val="left"/>
              <w:rPr>
                <w:lang w:val="en-US"/>
              </w:rPr>
            </w:pPr>
            <w:r w:rsidRPr="00445416">
              <w:rPr>
                <w:lang w:val="en-US"/>
              </w:rPr>
              <w:lastRenderedPageBreak/>
              <w:t xml:space="preserve">10.7-11.7 GHz </w:t>
            </w:r>
            <w:r w:rsidRPr="00445416">
              <w:rPr>
                <w:position w:val="4"/>
                <w:sz w:val="16"/>
                <w:szCs w:val="16"/>
                <w:lang w:val="en-US"/>
              </w:rPr>
              <w:t>5</w:t>
            </w:r>
            <w:r w:rsidRPr="00445416">
              <w:rPr>
                <w:lang w:val="en-US"/>
              </w:rPr>
              <w:t xml:space="preserve"> (Region 1)</w:t>
            </w:r>
            <w:r w:rsidRPr="00445416">
              <w:rPr>
                <w:lang w:val="en-US"/>
              </w:rPr>
              <w:br/>
              <w:t xml:space="preserve">12.5-12.75 GHz </w:t>
            </w:r>
            <w:r w:rsidRPr="00445416">
              <w:rPr>
                <w:position w:val="4"/>
                <w:sz w:val="16"/>
                <w:szCs w:val="16"/>
                <w:lang w:val="en-US"/>
              </w:rPr>
              <w:t>5</w:t>
            </w:r>
            <w:r w:rsidRPr="00445416">
              <w:rPr>
                <w:lang w:val="en-US"/>
              </w:rPr>
              <w:t xml:space="preserve"> (Nos. </w:t>
            </w:r>
            <w:r w:rsidRPr="00445416">
              <w:rPr>
                <w:rStyle w:val="ArtrefBold0"/>
                <w:bCs/>
                <w:lang w:val="en-US"/>
              </w:rPr>
              <w:t>5.494</w:t>
            </w:r>
            <w:r w:rsidRPr="00445416">
              <w:rPr>
                <w:lang w:val="en-US"/>
              </w:rPr>
              <w:t xml:space="preserve"> and </w:t>
            </w:r>
            <w:r w:rsidRPr="00445416">
              <w:rPr>
                <w:rStyle w:val="ArtrefBold0"/>
                <w:bCs/>
                <w:lang w:val="en-US"/>
              </w:rPr>
              <w:t>5.496</w:t>
            </w:r>
            <w:r w:rsidRPr="00445416">
              <w:rPr>
                <w:lang w:val="en-US"/>
              </w:rPr>
              <w:t>)</w:t>
            </w:r>
            <w:r w:rsidRPr="00445416">
              <w:rPr>
                <w:lang w:val="en-US"/>
              </w:rPr>
              <w:br/>
              <w:t xml:space="preserve">12.7-12.75 GHz </w:t>
            </w:r>
            <w:r w:rsidRPr="00445416">
              <w:rPr>
                <w:position w:val="4"/>
                <w:sz w:val="16"/>
                <w:szCs w:val="16"/>
                <w:lang w:val="en-US"/>
              </w:rPr>
              <w:t>5</w:t>
            </w:r>
            <w:r w:rsidRPr="00445416">
              <w:rPr>
                <w:lang w:val="en-US"/>
              </w:rPr>
              <w:t xml:space="preserve"> (Region 2)</w:t>
            </w:r>
            <w:r w:rsidRPr="00445416">
              <w:rPr>
                <w:lang w:val="en-US"/>
              </w:rPr>
              <w:br/>
              <w:t>12.75-13.25 GHz</w:t>
            </w:r>
            <w:r w:rsidRPr="00445416">
              <w:rPr>
                <w:lang w:val="en-US"/>
              </w:rPr>
              <w:br/>
              <w:t>13.75-14 GHz (Nos. </w:t>
            </w:r>
            <w:r w:rsidRPr="00445416">
              <w:rPr>
                <w:rStyle w:val="ArtrefBold0"/>
                <w:bCs/>
                <w:lang w:val="en-US"/>
              </w:rPr>
              <w:t>5.499</w:t>
            </w:r>
            <w:r w:rsidRPr="00445416">
              <w:rPr>
                <w:lang w:val="en-US"/>
              </w:rPr>
              <w:t xml:space="preserve"> and </w:t>
            </w:r>
            <w:r w:rsidRPr="00445416">
              <w:rPr>
                <w:rStyle w:val="ArtrefBold0"/>
                <w:bCs/>
                <w:lang w:val="en-US"/>
              </w:rPr>
              <w:t>5.500</w:t>
            </w:r>
            <w:r w:rsidRPr="00445416">
              <w:rPr>
                <w:lang w:val="en-US"/>
              </w:rPr>
              <w:t>)</w:t>
            </w:r>
            <w:r w:rsidRPr="00445416">
              <w:rPr>
                <w:lang w:val="en-US"/>
              </w:rPr>
              <w:br/>
              <w:t>14.0-14.25 GHz (No. </w:t>
            </w:r>
            <w:r w:rsidRPr="00445416">
              <w:rPr>
                <w:rStyle w:val="ArtrefBold0"/>
                <w:bCs/>
                <w:lang w:val="en-US"/>
              </w:rPr>
              <w:t>5.505</w:t>
            </w:r>
            <w:r w:rsidRPr="00445416">
              <w:rPr>
                <w:lang w:val="en-US"/>
              </w:rPr>
              <w:t>)</w:t>
            </w:r>
            <w:r w:rsidRPr="00445416">
              <w:rPr>
                <w:lang w:val="en-US"/>
              </w:rPr>
              <w:br/>
              <w:t>14.25-14.3 GHz (Nos. </w:t>
            </w:r>
            <w:r w:rsidRPr="00445416">
              <w:rPr>
                <w:rStyle w:val="ArtrefBold0"/>
                <w:bCs/>
                <w:lang w:val="en-US"/>
              </w:rPr>
              <w:t>5.505</w:t>
            </w:r>
            <w:r w:rsidRPr="00445416">
              <w:rPr>
                <w:lang w:val="en-US"/>
              </w:rPr>
              <w:t xml:space="preserve"> and </w:t>
            </w:r>
            <w:r w:rsidRPr="00445416">
              <w:rPr>
                <w:rStyle w:val="ArtrefBold0"/>
                <w:bCs/>
                <w:lang w:val="en-US"/>
              </w:rPr>
              <w:t>5.508</w:t>
            </w:r>
            <w:r w:rsidRPr="00445416">
              <w:rPr>
                <w:lang w:val="en-US"/>
              </w:rPr>
              <w:t>)</w:t>
            </w:r>
            <w:r w:rsidRPr="00445416">
              <w:rPr>
                <w:lang w:val="en-US"/>
              </w:rPr>
              <w:br/>
              <w:t xml:space="preserve">14.3-14.4 GHz </w:t>
            </w:r>
            <w:r w:rsidRPr="00445416">
              <w:rPr>
                <w:position w:val="4"/>
                <w:sz w:val="16"/>
                <w:szCs w:val="16"/>
                <w:lang w:val="en-US"/>
              </w:rPr>
              <w:t>5</w:t>
            </w:r>
            <w:r w:rsidRPr="00445416">
              <w:rPr>
                <w:lang w:val="en-US"/>
              </w:rPr>
              <w:t xml:space="preserve"> (Regions 1 and 3)</w:t>
            </w:r>
            <w:r w:rsidRPr="00445416">
              <w:rPr>
                <w:lang w:val="en-US"/>
              </w:rPr>
              <w:br/>
              <w:t>14.4-14.5 GHz</w:t>
            </w:r>
            <w:r w:rsidRPr="00445416">
              <w:rPr>
                <w:lang w:val="en-US"/>
              </w:rPr>
              <w:br/>
              <w:t>14.5-14.8 GHz</w:t>
            </w:r>
            <w:ins w:id="150" w:author="Detraz, Laurence" w:date="2018-07-20T10:55:00Z">
              <w:r>
                <w:rPr>
                  <w:lang w:val="en-US"/>
                </w:rPr>
                <w:br/>
              </w:r>
              <w:r w:rsidRPr="00445416">
                <w:rPr>
                  <w:lang w:val="en-US"/>
                </w:rPr>
                <w:t>51.4-52.4 GHz</w:t>
              </w:r>
            </w:ins>
          </w:p>
        </w:tc>
        <w:tc>
          <w:tcPr>
            <w:tcW w:w="2905" w:type="dxa"/>
            <w:tcBorders>
              <w:top w:val="single" w:sz="4" w:space="0" w:color="auto"/>
              <w:left w:val="single" w:sz="6" w:space="0" w:color="auto"/>
              <w:bottom w:val="single" w:sz="4" w:space="0" w:color="auto"/>
              <w:right w:val="single" w:sz="6" w:space="0" w:color="auto"/>
            </w:tcBorders>
            <w:hideMark/>
          </w:tcPr>
          <w:p w14:paraId="313CF8A2" w14:textId="77777777" w:rsidR="00F01771" w:rsidRPr="00445416" w:rsidRDefault="00F01771" w:rsidP="00F3791E">
            <w:pPr>
              <w:pStyle w:val="Tabletext0"/>
              <w:rPr>
                <w:lang w:val="en-US"/>
              </w:rPr>
            </w:pPr>
            <w:r w:rsidRPr="00445416">
              <w:rPr>
                <w:lang w:val="en-US"/>
              </w:rPr>
              <w:t>Fixed-satellite</w:t>
            </w:r>
          </w:p>
        </w:tc>
        <w:tc>
          <w:tcPr>
            <w:tcW w:w="2035" w:type="dxa"/>
            <w:tcBorders>
              <w:top w:val="single" w:sz="4" w:space="0" w:color="auto"/>
              <w:left w:val="single" w:sz="6" w:space="0" w:color="auto"/>
              <w:bottom w:val="single" w:sz="4" w:space="0" w:color="auto"/>
              <w:right w:val="single" w:sz="6" w:space="0" w:color="auto"/>
            </w:tcBorders>
            <w:hideMark/>
          </w:tcPr>
          <w:p w14:paraId="0B1B37B8" w14:textId="77777777" w:rsidR="00F01771" w:rsidRPr="00445416" w:rsidRDefault="00F01771" w:rsidP="00F3791E">
            <w:pPr>
              <w:pStyle w:val="Tabletext0"/>
              <w:rPr>
                <w:b/>
                <w:bCs/>
                <w:lang w:val="en-US"/>
              </w:rPr>
            </w:pP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p>
        </w:tc>
      </w:tr>
      <w:tr w:rsidR="00F01771" w:rsidRPr="007B198E" w14:paraId="6F4E0715"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4E8A5C44" w14:textId="77777777" w:rsidR="00F01771" w:rsidRPr="00445416" w:rsidRDefault="00F01771" w:rsidP="00F3791E">
            <w:pPr>
              <w:pStyle w:val="Tabletext0"/>
              <w:rPr>
                <w:lang w:val="de-CH"/>
              </w:rPr>
            </w:pPr>
            <w:r>
              <w:rPr>
                <w:lang w:val="de-CH"/>
              </w:rPr>
              <w:t>…</w:t>
            </w:r>
          </w:p>
        </w:tc>
        <w:tc>
          <w:tcPr>
            <w:tcW w:w="2905" w:type="dxa"/>
            <w:tcBorders>
              <w:top w:val="single" w:sz="4" w:space="0" w:color="auto"/>
              <w:left w:val="single" w:sz="6" w:space="0" w:color="auto"/>
              <w:bottom w:val="single" w:sz="4" w:space="0" w:color="auto"/>
              <w:right w:val="single" w:sz="6" w:space="0" w:color="auto"/>
            </w:tcBorders>
            <w:hideMark/>
          </w:tcPr>
          <w:p w14:paraId="2D028C6C" w14:textId="77777777" w:rsidR="00F01771" w:rsidRPr="00445416"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55D1DE67" w14:textId="77777777" w:rsidR="00F01771" w:rsidRPr="00E5054A" w:rsidRDefault="00F01771" w:rsidP="00F3791E">
            <w:pPr>
              <w:pStyle w:val="Tabletext0"/>
              <w:rPr>
                <w:b/>
                <w:lang w:val="en-US"/>
              </w:rPr>
            </w:pPr>
            <w:r w:rsidRPr="00E5054A">
              <w:rPr>
                <w:rStyle w:val="ArtrefBold0"/>
                <w:lang w:val="en-US"/>
              </w:rPr>
              <w:t>…</w:t>
            </w:r>
          </w:p>
        </w:tc>
      </w:tr>
    </w:tbl>
    <w:p w14:paraId="38E1A4BC" w14:textId="161013B4" w:rsidR="00D568B9" w:rsidRPr="00445416" w:rsidRDefault="00D568B9" w:rsidP="00D568B9">
      <w:pPr>
        <w:pStyle w:val="Reasons"/>
        <w:rPr>
          <w:lang w:val="en-US"/>
        </w:rPr>
      </w:pPr>
      <w:r w:rsidRPr="00445416">
        <w:rPr>
          <w:b/>
          <w:lang w:val="en-US"/>
        </w:rPr>
        <w:t>Reasons:</w:t>
      </w:r>
      <w:r w:rsidRPr="00445416">
        <w:rPr>
          <w:lang w:val="en-US"/>
        </w:rPr>
        <w:tab/>
      </w:r>
      <w:r>
        <w:rPr>
          <w:lang w:val="en-US"/>
        </w:rPr>
        <w:t xml:space="preserve">Applies </w:t>
      </w:r>
      <w:r w:rsidRPr="00445416">
        <w:rPr>
          <w:lang w:val="en-US"/>
        </w:rPr>
        <w:t xml:space="preserve">the limits </w:t>
      </w:r>
      <w:r>
        <w:rPr>
          <w:lang w:val="en-US"/>
        </w:rPr>
        <w:t xml:space="preserve">in Nos. </w:t>
      </w: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r>
        <w:rPr>
          <w:rStyle w:val="ArtrefBold0"/>
          <w:bCs/>
          <w:lang w:val="en-US"/>
        </w:rPr>
        <w:t xml:space="preserve"> </w:t>
      </w:r>
      <w:r w:rsidRPr="00D568B9">
        <w:rPr>
          <w:rStyle w:val="ArtrefBold0"/>
          <w:b w:val="0"/>
          <w:bCs/>
          <w:lang w:val="en-US"/>
        </w:rPr>
        <w:t>to the new allocation</w:t>
      </w:r>
      <w:r w:rsidRPr="00445416">
        <w:rPr>
          <w:rStyle w:val="ArtrefBold0"/>
          <w:bCs/>
          <w:lang w:val="en-US"/>
        </w:rPr>
        <w:t>.</w:t>
      </w:r>
      <w:r w:rsidRPr="00445416">
        <w:rPr>
          <w:lang w:val="en-US"/>
        </w:rPr>
        <w:t xml:space="preserve"> </w:t>
      </w:r>
    </w:p>
    <w:p w14:paraId="174CFF2F" w14:textId="77777777" w:rsidR="00D568B9" w:rsidRPr="00445416" w:rsidRDefault="00D568B9" w:rsidP="00F01771">
      <w:pPr>
        <w:pStyle w:val="Reasons"/>
        <w:rPr>
          <w:lang w:val="en-US"/>
        </w:rPr>
      </w:pPr>
    </w:p>
    <w:p w14:paraId="0B5EAAEE" w14:textId="77777777" w:rsidR="00F01771" w:rsidRPr="00445416" w:rsidRDefault="00F01771" w:rsidP="00F01771">
      <w:pPr>
        <w:pStyle w:val="Section1"/>
        <w:keepNext/>
        <w:keepLines/>
        <w:rPr>
          <w:lang w:val="en-US"/>
        </w:rPr>
      </w:pPr>
      <w:r w:rsidRPr="00445416">
        <w:rPr>
          <w:lang w:val="en-US"/>
        </w:rPr>
        <w:t>Section III − Power limits for earth stations</w:t>
      </w:r>
    </w:p>
    <w:p w14:paraId="78F71275" w14:textId="32E79AE0" w:rsidR="00D568B9" w:rsidRPr="00D568B9" w:rsidRDefault="00D568B9" w:rsidP="00D568B9">
      <w:pPr>
        <w:rPr>
          <w:ins w:id="151" w:author="Kim Baum" w:date="2019-01-31T13:53:00Z"/>
          <w:lang w:eastAsia="zh-CN"/>
        </w:rPr>
      </w:pPr>
      <w:ins w:id="152" w:author="Frederic Portier" w:date="2019-01-31T17:08:00Z">
        <w:r>
          <w:rPr>
            <w:lang w:eastAsia="zh-CN"/>
          </w:rPr>
          <w:t>MOD</w:t>
        </w:r>
        <w:r>
          <w:rPr>
            <w:lang w:eastAsia="zh-CN"/>
          </w:rPr>
          <w:tab/>
        </w:r>
        <w:r>
          <w:rPr>
            <w:lang w:eastAsia="zh-CN"/>
          </w:rPr>
          <w:tab/>
          <w:t>USA/9.1.9/4</w:t>
        </w:r>
      </w:ins>
    </w:p>
    <w:p w14:paraId="49D0185E" w14:textId="3CE28274" w:rsidR="00F01771" w:rsidRPr="00445416" w:rsidRDefault="00F01771" w:rsidP="00F01771">
      <w:pPr>
        <w:pStyle w:val="Proposal"/>
        <w:keepLines/>
        <w:rPr>
          <w:lang w:val="en-US"/>
        </w:rPr>
      </w:pPr>
    </w:p>
    <w:p w14:paraId="4F43B8EC" w14:textId="77777777" w:rsidR="00F01771" w:rsidRDefault="00F01771" w:rsidP="00F01771">
      <w:pPr>
        <w:pStyle w:val="TableNo"/>
        <w:keepLines/>
        <w:spacing w:before="120"/>
        <w:rPr>
          <w:sz w:val="16"/>
          <w:szCs w:val="16"/>
          <w:lang w:val="en-US"/>
        </w:rPr>
      </w:pPr>
      <w:r>
        <w:rPr>
          <w:lang w:val="en-US"/>
        </w:rPr>
        <w:t>TABLE</w:t>
      </w:r>
      <w:r w:rsidRPr="00445416">
        <w:rPr>
          <w:lang w:val="en-US"/>
        </w:rPr>
        <w:t xml:space="preserve"> </w:t>
      </w:r>
      <w:r w:rsidRPr="00445416">
        <w:rPr>
          <w:b/>
          <w:bCs/>
          <w:lang w:val="en-US"/>
        </w:rPr>
        <w:t>21-3</w:t>
      </w:r>
      <w:r w:rsidRPr="00445416">
        <w:rPr>
          <w:lang w:val="en-US"/>
        </w:rPr>
        <w:t>  </w:t>
      </w:r>
      <w:proofErr w:type="gramStart"/>
      <w:r w:rsidRPr="00445416">
        <w:rPr>
          <w:lang w:val="en-US"/>
        </w:rPr>
        <w:t>   </w:t>
      </w:r>
      <w:r w:rsidRPr="00445416">
        <w:rPr>
          <w:sz w:val="16"/>
          <w:szCs w:val="16"/>
          <w:lang w:val="en-US"/>
        </w:rPr>
        <w:t>(</w:t>
      </w:r>
      <w:proofErr w:type="gramEnd"/>
      <w:r w:rsidRPr="00445416">
        <w:rPr>
          <w:sz w:val="16"/>
          <w:szCs w:val="16"/>
          <w:lang w:val="en-US"/>
        </w:rPr>
        <w:t>R</w:t>
      </w:r>
      <w:r w:rsidRPr="00445416">
        <w:rPr>
          <w:caps w:val="0"/>
          <w:sz w:val="16"/>
          <w:szCs w:val="16"/>
          <w:lang w:val="en-US"/>
        </w:rPr>
        <w:t>ev</w:t>
      </w:r>
      <w:r w:rsidRPr="00445416">
        <w:rPr>
          <w:sz w:val="16"/>
          <w:szCs w:val="16"/>
          <w:lang w:val="en-US"/>
        </w:rPr>
        <w:t>.WRC</w:t>
      </w:r>
      <w:r w:rsidRPr="00445416">
        <w:rPr>
          <w:sz w:val="16"/>
          <w:szCs w:val="16"/>
          <w:lang w:val="en-US"/>
        </w:rPr>
        <w:noBreakHyphen/>
        <w:t>1</w:t>
      </w:r>
      <w:del w:id="153" w:author="delaRosaT.2" w:date="2018-06-28T11:41:00Z">
        <w:r w:rsidRPr="00445416" w:rsidDel="00EE15D4">
          <w:rPr>
            <w:sz w:val="16"/>
            <w:szCs w:val="16"/>
            <w:lang w:val="en-US"/>
          </w:rPr>
          <w:delText>5</w:delText>
        </w:r>
      </w:del>
      <w:ins w:id="154" w:author="Soto Romero, Alicia" w:date="2018-07-13T16:26:00Z">
        <w:r>
          <w:rPr>
            <w:sz w:val="16"/>
            <w:szCs w:val="16"/>
            <w:lang w:val="en-US"/>
          </w:rPr>
          <w:t>9</w:t>
        </w:r>
      </w:ins>
      <w:r w:rsidRPr="00445416">
        <w:rPr>
          <w:sz w:val="16"/>
          <w:szCs w:val="16"/>
          <w:lang w:val="en-US"/>
        </w:rPr>
        <w:t>)</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
      <w:tr w:rsidR="00F01771" w:rsidRPr="00445416" w14:paraId="78A2F970" w14:textId="77777777" w:rsidTr="00F3791E">
        <w:trPr>
          <w:jc w:val="center"/>
        </w:trPr>
        <w:tc>
          <w:tcPr>
            <w:tcW w:w="6235" w:type="dxa"/>
            <w:gridSpan w:val="2"/>
            <w:tcBorders>
              <w:top w:val="single" w:sz="4" w:space="0" w:color="auto"/>
              <w:left w:val="single" w:sz="6" w:space="0" w:color="auto"/>
              <w:bottom w:val="single" w:sz="6" w:space="0" w:color="auto"/>
              <w:right w:val="nil"/>
            </w:tcBorders>
            <w:hideMark/>
          </w:tcPr>
          <w:p w14:paraId="741A095A" w14:textId="77777777" w:rsidR="00F01771" w:rsidRPr="00445416" w:rsidRDefault="00F01771" w:rsidP="00F3791E">
            <w:pPr>
              <w:pStyle w:val="Tablehead"/>
              <w:keepLines/>
              <w:rPr>
                <w:lang w:val="en-US"/>
              </w:rPr>
            </w:pPr>
            <w:r w:rsidRPr="00445416">
              <w:rPr>
                <w:lang w:val="en-US"/>
              </w:rPr>
              <w:t>Frequency band</w:t>
            </w:r>
          </w:p>
        </w:tc>
        <w:tc>
          <w:tcPr>
            <w:tcW w:w="3401" w:type="dxa"/>
            <w:tcBorders>
              <w:top w:val="single" w:sz="4" w:space="0" w:color="auto"/>
              <w:left w:val="single" w:sz="6" w:space="0" w:color="auto"/>
              <w:bottom w:val="single" w:sz="6" w:space="0" w:color="auto"/>
              <w:right w:val="single" w:sz="6" w:space="0" w:color="auto"/>
            </w:tcBorders>
            <w:hideMark/>
          </w:tcPr>
          <w:p w14:paraId="25E5B6CF" w14:textId="77777777" w:rsidR="00F01771" w:rsidRPr="00445416" w:rsidRDefault="00F01771" w:rsidP="00F3791E">
            <w:pPr>
              <w:pStyle w:val="Tablehead"/>
              <w:keepLines/>
              <w:rPr>
                <w:lang w:val="en-US"/>
              </w:rPr>
            </w:pPr>
            <w:r w:rsidRPr="00445416">
              <w:rPr>
                <w:lang w:val="en-US"/>
              </w:rPr>
              <w:t>Services</w:t>
            </w:r>
          </w:p>
        </w:tc>
      </w:tr>
      <w:tr w:rsidR="00F01771" w:rsidRPr="00445416" w14:paraId="65D85BEE" w14:textId="77777777" w:rsidTr="00F3791E">
        <w:trPr>
          <w:jc w:val="center"/>
        </w:trPr>
        <w:tc>
          <w:tcPr>
            <w:tcW w:w="1983" w:type="dxa"/>
            <w:tcBorders>
              <w:top w:val="nil"/>
              <w:left w:val="single" w:sz="6" w:space="0" w:color="auto"/>
              <w:bottom w:val="nil"/>
              <w:right w:val="nil"/>
            </w:tcBorders>
            <w:hideMark/>
          </w:tcPr>
          <w:p w14:paraId="1F484084" w14:textId="77777777" w:rsidR="00F01771" w:rsidRPr="00D879FA" w:rsidRDefault="00F01771" w:rsidP="00F3791E">
            <w:pPr>
              <w:pStyle w:val="Tabletext0"/>
              <w:keepNext/>
              <w:keepLines/>
              <w:rPr>
                <w:lang w:val="en-US"/>
              </w:rPr>
            </w:pPr>
            <w:r>
              <w:rPr>
                <w:lang w:val="en-US"/>
              </w:rPr>
              <w:t>…</w:t>
            </w:r>
            <w:r w:rsidRPr="00D879FA">
              <w:rPr>
                <w:lang w:val="en-US"/>
              </w:rPr>
              <w:t xml:space="preserve"> </w:t>
            </w:r>
          </w:p>
        </w:tc>
        <w:tc>
          <w:tcPr>
            <w:tcW w:w="4252" w:type="dxa"/>
            <w:tcBorders>
              <w:top w:val="nil"/>
              <w:left w:val="nil"/>
              <w:bottom w:val="nil"/>
              <w:right w:val="single" w:sz="6" w:space="0" w:color="auto"/>
            </w:tcBorders>
            <w:hideMark/>
          </w:tcPr>
          <w:p w14:paraId="31DFC120" w14:textId="77777777" w:rsidR="00F01771" w:rsidRPr="00D879FA" w:rsidRDefault="00F01771" w:rsidP="00F3791E">
            <w:pPr>
              <w:pStyle w:val="Tabletext0"/>
              <w:keepNext/>
              <w:keepLines/>
              <w:rPr>
                <w:lang w:val="en-US"/>
              </w:rPr>
            </w:pPr>
            <w:r>
              <w:rPr>
                <w:lang w:val="en-US"/>
              </w:rPr>
              <w:t>…</w:t>
            </w:r>
          </w:p>
        </w:tc>
        <w:tc>
          <w:tcPr>
            <w:tcW w:w="3401" w:type="dxa"/>
            <w:tcBorders>
              <w:top w:val="nil"/>
              <w:left w:val="single" w:sz="6" w:space="0" w:color="auto"/>
              <w:bottom w:val="nil"/>
              <w:right w:val="single" w:sz="6" w:space="0" w:color="auto"/>
            </w:tcBorders>
          </w:tcPr>
          <w:p w14:paraId="7000B2CD" w14:textId="77777777" w:rsidR="00F01771" w:rsidRPr="00D879FA" w:rsidRDefault="00F01771" w:rsidP="00F3791E">
            <w:pPr>
              <w:pStyle w:val="Tabletext0"/>
              <w:keepNext/>
              <w:keepLines/>
              <w:rPr>
                <w:lang w:val="en-US"/>
              </w:rPr>
            </w:pPr>
            <w:r>
              <w:rPr>
                <w:lang w:val="en-US"/>
              </w:rPr>
              <w:t>…</w:t>
            </w:r>
          </w:p>
        </w:tc>
      </w:tr>
      <w:tr w:rsidR="00F01771" w:rsidRPr="00445416" w14:paraId="689111ED" w14:textId="77777777" w:rsidTr="00F3791E">
        <w:trPr>
          <w:jc w:val="center"/>
        </w:trPr>
        <w:tc>
          <w:tcPr>
            <w:tcW w:w="1983" w:type="dxa"/>
            <w:tcBorders>
              <w:top w:val="nil"/>
              <w:left w:val="single" w:sz="6" w:space="0" w:color="auto"/>
              <w:bottom w:val="nil"/>
              <w:right w:val="nil"/>
            </w:tcBorders>
            <w:hideMark/>
          </w:tcPr>
          <w:p w14:paraId="384BA43C" w14:textId="77777777" w:rsidR="00F01771" w:rsidRPr="00D879FA" w:rsidRDefault="00F01771" w:rsidP="00F3791E">
            <w:pPr>
              <w:pStyle w:val="Tabletext0"/>
              <w:keepNext/>
              <w:keepLines/>
              <w:rPr>
                <w:lang w:val="en-US"/>
              </w:rPr>
            </w:pPr>
            <w:r w:rsidRPr="00D879FA">
              <w:rPr>
                <w:lang w:val="en-US"/>
              </w:rPr>
              <w:t xml:space="preserve">14.3-14.4 GHz </w:t>
            </w:r>
            <w:r w:rsidRPr="00D879FA">
              <w:rPr>
                <w:position w:val="6"/>
                <w:sz w:val="16"/>
                <w:szCs w:val="16"/>
                <w:lang w:val="en-US"/>
              </w:rPr>
              <w:t>6</w:t>
            </w:r>
          </w:p>
        </w:tc>
        <w:tc>
          <w:tcPr>
            <w:tcW w:w="4252" w:type="dxa"/>
            <w:tcBorders>
              <w:top w:val="nil"/>
              <w:left w:val="nil"/>
              <w:bottom w:val="nil"/>
              <w:right w:val="single" w:sz="6" w:space="0" w:color="auto"/>
            </w:tcBorders>
            <w:hideMark/>
          </w:tcPr>
          <w:p w14:paraId="48E8656B" w14:textId="77777777" w:rsidR="00F01771" w:rsidRPr="00D879FA" w:rsidRDefault="00F01771" w:rsidP="00F3791E">
            <w:pPr>
              <w:pStyle w:val="Tabletext0"/>
              <w:keepNext/>
              <w:keepLines/>
              <w:rPr>
                <w:lang w:val="en-US"/>
              </w:rPr>
            </w:pPr>
            <w:r w:rsidRPr="00D879FA">
              <w:rPr>
                <w:lang w:val="en-US"/>
              </w:rPr>
              <w:t>(for Regions 1 and 3)</w:t>
            </w:r>
          </w:p>
        </w:tc>
        <w:tc>
          <w:tcPr>
            <w:tcW w:w="3401" w:type="dxa"/>
            <w:tcBorders>
              <w:top w:val="nil"/>
              <w:left w:val="single" w:sz="6" w:space="0" w:color="auto"/>
              <w:bottom w:val="nil"/>
              <w:right w:val="single" w:sz="6" w:space="0" w:color="auto"/>
            </w:tcBorders>
          </w:tcPr>
          <w:p w14:paraId="168788A0" w14:textId="77777777" w:rsidR="00F01771" w:rsidRPr="00D879FA" w:rsidRDefault="00F01771" w:rsidP="00F3791E">
            <w:pPr>
              <w:pStyle w:val="Tabletext0"/>
              <w:keepNext/>
              <w:keepLines/>
              <w:rPr>
                <w:lang w:val="en-US"/>
              </w:rPr>
            </w:pPr>
          </w:p>
        </w:tc>
      </w:tr>
      <w:tr w:rsidR="00F01771" w:rsidRPr="00445416" w14:paraId="09EEAE59" w14:textId="77777777" w:rsidTr="00F3791E">
        <w:trPr>
          <w:jc w:val="center"/>
        </w:trPr>
        <w:tc>
          <w:tcPr>
            <w:tcW w:w="1983" w:type="dxa"/>
            <w:tcBorders>
              <w:top w:val="nil"/>
              <w:left w:val="single" w:sz="6" w:space="0" w:color="auto"/>
              <w:right w:val="nil"/>
            </w:tcBorders>
          </w:tcPr>
          <w:p w14:paraId="2069ACF5" w14:textId="77777777" w:rsidR="00F01771" w:rsidRPr="00D879FA" w:rsidRDefault="00F01771" w:rsidP="00F3791E">
            <w:pPr>
              <w:pStyle w:val="Tabletext0"/>
              <w:keepNext/>
              <w:keepLines/>
              <w:rPr>
                <w:lang w:val="en-US"/>
              </w:rPr>
            </w:pPr>
            <w:r w:rsidRPr="00D879FA">
              <w:rPr>
                <w:lang w:val="en-US"/>
              </w:rPr>
              <w:t>14.4-14.8 GHz</w:t>
            </w:r>
          </w:p>
        </w:tc>
        <w:tc>
          <w:tcPr>
            <w:tcW w:w="4252" w:type="dxa"/>
            <w:tcBorders>
              <w:top w:val="nil"/>
              <w:left w:val="nil"/>
              <w:right w:val="single" w:sz="6" w:space="0" w:color="auto"/>
            </w:tcBorders>
          </w:tcPr>
          <w:p w14:paraId="111CF026"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1E359DAD" w14:textId="77777777" w:rsidR="00F01771" w:rsidRPr="00D879FA" w:rsidRDefault="00F01771" w:rsidP="00F3791E">
            <w:pPr>
              <w:pStyle w:val="Tabletext0"/>
              <w:keepNext/>
              <w:keepLines/>
              <w:rPr>
                <w:lang w:val="en-US"/>
              </w:rPr>
            </w:pPr>
          </w:p>
        </w:tc>
      </w:tr>
      <w:tr w:rsidR="00F01771" w:rsidRPr="00445416" w14:paraId="1A454E2F" w14:textId="77777777" w:rsidTr="00F3791E">
        <w:trPr>
          <w:jc w:val="center"/>
        </w:trPr>
        <w:tc>
          <w:tcPr>
            <w:tcW w:w="1983" w:type="dxa"/>
            <w:tcBorders>
              <w:left w:val="single" w:sz="6" w:space="0" w:color="auto"/>
              <w:bottom w:val="nil"/>
              <w:right w:val="nil"/>
            </w:tcBorders>
          </w:tcPr>
          <w:p w14:paraId="24A33E29" w14:textId="77777777" w:rsidR="00F01771" w:rsidRPr="00D879FA" w:rsidRDefault="00F01771" w:rsidP="00F3791E">
            <w:pPr>
              <w:pStyle w:val="Tabletext0"/>
              <w:keepNext/>
              <w:keepLines/>
              <w:rPr>
                <w:lang w:val="en-US"/>
              </w:rPr>
            </w:pPr>
            <w:r w:rsidRPr="00D879FA">
              <w:rPr>
                <w:lang w:val="en-US"/>
              </w:rPr>
              <w:t>17.7-18.1 GHz</w:t>
            </w:r>
          </w:p>
        </w:tc>
        <w:tc>
          <w:tcPr>
            <w:tcW w:w="4252" w:type="dxa"/>
            <w:tcBorders>
              <w:left w:val="nil"/>
              <w:bottom w:val="nil"/>
              <w:right w:val="single" w:sz="6" w:space="0" w:color="auto"/>
            </w:tcBorders>
          </w:tcPr>
          <w:p w14:paraId="25947CB8" w14:textId="77777777" w:rsidR="00F01771" w:rsidRPr="00D879FA" w:rsidRDefault="00F01771" w:rsidP="00F3791E">
            <w:pPr>
              <w:pStyle w:val="Tabletext0"/>
              <w:keepNext/>
              <w:keepLines/>
              <w:rPr>
                <w:lang w:val="en-US"/>
              </w:rPr>
            </w:pPr>
          </w:p>
        </w:tc>
        <w:tc>
          <w:tcPr>
            <w:tcW w:w="3401" w:type="dxa"/>
            <w:tcBorders>
              <w:left w:val="single" w:sz="6" w:space="0" w:color="auto"/>
              <w:bottom w:val="nil"/>
              <w:right w:val="single" w:sz="6" w:space="0" w:color="auto"/>
            </w:tcBorders>
          </w:tcPr>
          <w:p w14:paraId="4C815FCE" w14:textId="77777777" w:rsidR="00F01771" w:rsidRPr="00D879FA" w:rsidRDefault="00F01771" w:rsidP="00F3791E">
            <w:pPr>
              <w:pStyle w:val="Tabletext0"/>
              <w:keepNext/>
              <w:keepLines/>
              <w:rPr>
                <w:lang w:val="en-US"/>
              </w:rPr>
            </w:pPr>
            <w:r w:rsidRPr="00D879FA">
              <w:rPr>
                <w:lang w:val="en-US"/>
              </w:rPr>
              <w:t>Fixed-satellite</w:t>
            </w:r>
          </w:p>
        </w:tc>
      </w:tr>
      <w:tr w:rsidR="00F01771" w:rsidRPr="00445416" w14:paraId="572C6E14" w14:textId="77777777" w:rsidTr="00F3791E">
        <w:trPr>
          <w:jc w:val="center"/>
        </w:trPr>
        <w:tc>
          <w:tcPr>
            <w:tcW w:w="1983" w:type="dxa"/>
            <w:tcBorders>
              <w:top w:val="nil"/>
              <w:left w:val="single" w:sz="6" w:space="0" w:color="auto"/>
              <w:right w:val="nil"/>
            </w:tcBorders>
          </w:tcPr>
          <w:p w14:paraId="6FD52D93" w14:textId="77777777" w:rsidR="00F01771" w:rsidRPr="00D879FA" w:rsidRDefault="00F01771" w:rsidP="00F3791E">
            <w:pPr>
              <w:pStyle w:val="Tabletext0"/>
              <w:keepNext/>
              <w:keepLines/>
              <w:rPr>
                <w:lang w:val="en-US"/>
              </w:rPr>
            </w:pPr>
            <w:r w:rsidRPr="00D879FA">
              <w:rPr>
                <w:lang w:val="en-US"/>
              </w:rPr>
              <w:t>22.55-23.15 GHz</w:t>
            </w:r>
          </w:p>
        </w:tc>
        <w:tc>
          <w:tcPr>
            <w:tcW w:w="4252" w:type="dxa"/>
            <w:tcBorders>
              <w:top w:val="nil"/>
              <w:left w:val="nil"/>
              <w:right w:val="single" w:sz="6" w:space="0" w:color="auto"/>
            </w:tcBorders>
          </w:tcPr>
          <w:p w14:paraId="60424BB3"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6A5EF00F" w14:textId="77777777" w:rsidR="00F01771" w:rsidRPr="00D879FA" w:rsidRDefault="00F01771" w:rsidP="00F3791E">
            <w:pPr>
              <w:pStyle w:val="Tabletext0"/>
              <w:keepNext/>
              <w:keepLines/>
              <w:rPr>
                <w:lang w:val="en-US"/>
              </w:rPr>
            </w:pPr>
            <w:r w:rsidRPr="00D879FA">
              <w:rPr>
                <w:lang w:val="en-US"/>
              </w:rPr>
              <w:t>Earth exploration-satellite</w:t>
            </w:r>
          </w:p>
        </w:tc>
      </w:tr>
      <w:tr w:rsidR="00F01771" w:rsidRPr="00445416" w14:paraId="11B5FC4B" w14:textId="77777777" w:rsidTr="00F3791E">
        <w:trPr>
          <w:jc w:val="center"/>
        </w:trPr>
        <w:tc>
          <w:tcPr>
            <w:tcW w:w="1983" w:type="dxa"/>
            <w:tcBorders>
              <w:top w:val="nil"/>
              <w:left w:val="single" w:sz="6" w:space="0" w:color="auto"/>
              <w:right w:val="nil"/>
            </w:tcBorders>
          </w:tcPr>
          <w:p w14:paraId="5E87CE0E" w14:textId="77777777" w:rsidR="00F01771" w:rsidRPr="00D879FA" w:rsidRDefault="00F01771" w:rsidP="00F3791E">
            <w:pPr>
              <w:pStyle w:val="Tabletext0"/>
              <w:keepNext/>
              <w:keepLines/>
              <w:rPr>
                <w:lang w:val="en-US"/>
              </w:rPr>
            </w:pPr>
            <w:r w:rsidRPr="00D879FA">
              <w:rPr>
                <w:lang w:val="en-US"/>
              </w:rPr>
              <w:t xml:space="preserve">27.0-27.5 GHz </w:t>
            </w:r>
            <w:r w:rsidRPr="00D879FA">
              <w:rPr>
                <w:rStyle w:val="FootnoteReference"/>
                <w:sz w:val="16"/>
                <w:szCs w:val="16"/>
                <w:lang w:val="en-US"/>
              </w:rPr>
              <w:t>6</w:t>
            </w:r>
            <w:r w:rsidRPr="00D879FA">
              <w:rPr>
                <w:lang w:val="en-US"/>
              </w:rPr>
              <w:t xml:space="preserve"> </w:t>
            </w:r>
          </w:p>
        </w:tc>
        <w:tc>
          <w:tcPr>
            <w:tcW w:w="4252" w:type="dxa"/>
            <w:tcBorders>
              <w:top w:val="nil"/>
              <w:left w:val="nil"/>
              <w:right w:val="single" w:sz="6" w:space="0" w:color="auto"/>
            </w:tcBorders>
          </w:tcPr>
          <w:p w14:paraId="1AF8D24B" w14:textId="77777777" w:rsidR="00F01771" w:rsidRPr="00D879FA" w:rsidRDefault="00F01771" w:rsidP="00F3791E">
            <w:pPr>
              <w:pStyle w:val="Tabletext0"/>
              <w:keepNext/>
              <w:keepLines/>
              <w:rPr>
                <w:lang w:val="en-US"/>
              </w:rPr>
            </w:pPr>
            <w:r w:rsidRPr="00D879FA">
              <w:rPr>
                <w:lang w:val="en-US"/>
              </w:rPr>
              <w:t>(for Regions 2 and 3)</w:t>
            </w:r>
          </w:p>
        </w:tc>
        <w:tc>
          <w:tcPr>
            <w:tcW w:w="3401" w:type="dxa"/>
            <w:tcBorders>
              <w:left w:val="single" w:sz="6" w:space="0" w:color="auto"/>
              <w:right w:val="single" w:sz="6" w:space="0" w:color="auto"/>
            </w:tcBorders>
          </w:tcPr>
          <w:p w14:paraId="56A84D9A" w14:textId="77777777" w:rsidR="00F01771" w:rsidRPr="00D879FA" w:rsidRDefault="00F01771" w:rsidP="00F3791E">
            <w:pPr>
              <w:pStyle w:val="Tabletext0"/>
              <w:keepNext/>
              <w:keepLines/>
              <w:rPr>
                <w:lang w:val="en-US"/>
              </w:rPr>
            </w:pPr>
            <w:r w:rsidRPr="00D879FA">
              <w:rPr>
                <w:lang w:val="en-US"/>
              </w:rPr>
              <w:t>Mobile-satellite</w:t>
            </w:r>
          </w:p>
        </w:tc>
      </w:tr>
      <w:tr w:rsidR="00F01771" w:rsidRPr="00445416" w14:paraId="49A20AB2" w14:textId="77777777" w:rsidTr="00F3791E">
        <w:trPr>
          <w:jc w:val="center"/>
        </w:trPr>
        <w:tc>
          <w:tcPr>
            <w:tcW w:w="1983" w:type="dxa"/>
            <w:tcBorders>
              <w:top w:val="nil"/>
              <w:left w:val="single" w:sz="6" w:space="0" w:color="auto"/>
              <w:right w:val="nil"/>
            </w:tcBorders>
          </w:tcPr>
          <w:p w14:paraId="0D9C7994" w14:textId="77777777" w:rsidR="00F01771" w:rsidRPr="00D879FA" w:rsidRDefault="00F01771" w:rsidP="00F3791E">
            <w:pPr>
              <w:pStyle w:val="Tabletext0"/>
              <w:keepNext/>
              <w:keepLines/>
              <w:rPr>
                <w:lang w:val="en-US"/>
              </w:rPr>
            </w:pPr>
            <w:r w:rsidRPr="00D879FA">
              <w:rPr>
                <w:lang w:val="en-US"/>
              </w:rPr>
              <w:t>27.5-29.5 GHz</w:t>
            </w:r>
          </w:p>
        </w:tc>
        <w:tc>
          <w:tcPr>
            <w:tcW w:w="4252" w:type="dxa"/>
            <w:tcBorders>
              <w:top w:val="nil"/>
              <w:left w:val="nil"/>
              <w:right w:val="single" w:sz="6" w:space="0" w:color="auto"/>
            </w:tcBorders>
          </w:tcPr>
          <w:p w14:paraId="46F0DC4F" w14:textId="77777777" w:rsidR="00F01771" w:rsidRPr="00D879FA" w:rsidRDefault="00F01771" w:rsidP="00F3791E">
            <w:pPr>
              <w:pStyle w:val="Tabletext0"/>
              <w:keepNext/>
              <w:keepLines/>
              <w:rPr>
                <w:lang w:val="en-US"/>
              </w:rPr>
            </w:pPr>
          </w:p>
        </w:tc>
        <w:tc>
          <w:tcPr>
            <w:tcW w:w="3401" w:type="dxa"/>
            <w:tcBorders>
              <w:left w:val="single" w:sz="6" w:space="0" w:color="auto"/>
              <w:right w:val="single" w:sz="6" w:space="0" w:color="auto"/>
            </w:tcBorders>
          </w:tcPr>
          <w:p w14:paraId="2140AFB9" w14:textId="77777777" w:rsidR="00F01771" w:rsidRPr="00D879FA" w:rsidRDefault="00F01771" w:rsidP="00F3791E">
            <w:pPr>
              <w:pStyle w:val="Tabletext0"/>
              <w:keepNext/>
              <w:keepLines/>
              <w:rPr>
                <w:lang w:val="en-US"/>
              </w:rPr>
            </w:pPr>
            <w:r w:rsidRPr="00D879FA">
              <w:rPr>
                <w:lang w:val="en-US"/>
              </w:rPr>
              <w:t>Space research</w:t>
            </w:r>
          </w:p>
        </w:tc>
      </w:tr>
      <w:tr w:rsidR="00F01771" w:rsidRPr="00445416" w14:paraId="6F3120CF" w14:textId="77777777" w:rsidTr="00F3791E">
        <w:trPr>
          <w:jc w:val="center"/>
        </w:trPr>
        <w:tc>
          <w:tcPr>
            <w:tcW w:w="1983" w:type="dxa"/>
            <w:tcBorders>
              <w:top w:val="nil"/>
              <w:left w:val="single" w:sz="6" w:space="0" w:color="auto"/>
              <w:right w:val="nil"/>
            </w:tcBorders>
          </w:tcPr>
          <w:p w14:paraId="68813B3C" w14:textId="77777777" w:rsidR="00F01771" w:rsidRPr="00D879FA" w:rsidRDefault="00F01771" w:rsidP="00F3791E">
            <w:pPr>
              <w:pStyle w:val="Tabletext0"/>
              <w:keepNext/>
              <w:keepLines/>
              <w:rPr>
                <w:lang w:val="en-US"/>
              </w:rPr>
            </w:pPr>
            <w:r w:rsidRPr="00D879FA">
              <w:rPr>
                <w:lang w:val="en-US"/>
              </w:rPr>
              <w:t>31.0-31.3 GHz</w:t>
            </w:r>
          </w:p>
        </w:tc>
        <w:tc>
          <w:tcPr>
            <w:tcW w:w="4252" w:type="dxa"/>
            <w:tcBorders>
              <w:top w:val="nil"/>
              <w:left w:val="nil"/>
              <w:right w:val="single" w:sz="6" w:space="0" w:color="auto"/>
            </w:tcBorders>
          </w:tcPr>
          <w:p w14:paraId="40CA4E34"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5.545</w:t>
            </w:r>
            <w:r w:rsidRPr="00D879FA">
              <w:rPr>
                <w:lang w:val="en-US"/>
              </w:rPr>
              <w:t>)</w:t>
            </w:r>
          </w:p>
        </w:tc>
        <w:tc>
          <w:tcPr>
            <w:tcW w:w="3401" w:type="dxa"/>
            <w:tcBorders>
              <w:left w:val="single" w:sz="6" w:space="0" w:color="auto"/>
              <w:right w:val="single" w:sz="6" w:space="0" w:color="auto"/>
            </w:tcBorders>
          </w:tcPr>
          <w:p w14:paraId="2C26FFD4" w14:textId="77777777" w:rsidR="00F01771" w:rsidRPr="00D879FA" w:rsidRDefault="00F01771" w:rsidP="00F3791E">
            <w:pPr>
              <w:pStyle w:val="Tabletext0"/>
              <w:keepNext/>
              <w:keepLines/>
              <w:rPr>
                <w:lang w:val="en-US"/>
              </w:rPr>
            </w:pPr>
          </w:p>
        </w:tc>
      </w:tr>
      <w:tr w:rsidR="00F01771" w:rsidRPr="00445416" w14:paraId="6D1D97A7" w14:textId="77777777" w:rsidTr="00F3791E">
        <w:trPr>
          <w:jc w:val="center"/>
        </w:trPr>
        <w:tc>
          <w:tcPr>
            <w:tcW w:w="1983" w:type="dxa"/>
            <w:tcBorders>
              <w:left w:val="single" w:sz="6" w:space="0" w:color="auto"/>
              <w:right w:val="nil"/>
            </w:tcBorders>
          </w:tcPr>
          <w:p w14:paraId="4AC49943" w14:textId="77777777" w:rsidR="00F01771" w:rsidRPr="00D879FA" w:rsidRDefault="00F01771" w:rsidP="00F3791E">
            <w:pPr>
              <w:pStyle w:val="Tabletext0"/>
              <w:keepNext/>
              <w:keepLines/>
              <w:rPr>
                <w:lang w:val="en-US"/>
              </w:rPr>
            </w:pPr>
            <w:r w:rsidRPr="00D879FA">
              <w:rPr>
                <w:lang w:val="en-US"/>
              </w:rPr>
              <w:t>34.2-35.2 GHz</w:t>
            </w:r>
          </w:p>
        </w:tc>
        <w:tc>
          <w:tcPr>
            <w:tcW w:w="4252" w:type="dxa"/>
            <w:tcBorders>
              <w:left w:val="nil"/>
              <w:right w:val="single" w:sz="6" w:space="0" w:color="auto"/>
            </w:tcBorders>
          </w:tcPr>
          <w:p w14:paraId="7338871D"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5.550</w:t>
            </w:r>
            <w:r w:rsidRPr="00D879FA">
              <w:rPr>
                <w:lang w:val="en-US"/>
              </w:rPr>
              <w:t xml:space="preserve"> with respect to the countries listed in No. </w:t>
            </w:r>
            <w:r w:rsidRPr="00D879FA">
              <w:rPr>
                <w:rStyle w:val="ArtrefBold0"/>
                <w:lang w:val="en-US"/>
              </w:rPr>
              <w:t>5.549</w:t>
            </w:r>
            <w:r w:rsidRPr="00D879FA">
              <w:rPr>
                <w:lang w:val="en-US"/>
              </w:rPr>
              <w:t>)</w:t>
            </w:r>
          </w:p>
        </w:tc>
        <w:tc>
          <w:tcPr>
            <w:tcW w:w="3401" w:type="dxa"/>
            <w:tcBorders>
              <w:left w:val="single" w:sz="6" w:space="0" w:color="auto"/>
              <w:right w:val="single" w:sz="6" w:space="0" w:color="auto"/>
            </w:tcBorders>
          </w:tcPr>
          <w:p w14:paraId="5AA45354" w14:textId="77777777" w:rsidR="00F01771" w:rsidRPr="00D879FA" w:rsidRDefault="00F01771" w:rsidP="00F3791E">
            <w:pPr>
              <w:pStyle w:val="Tabletext0"/>
              <w:keepNext/>
              <w:keepLines/>
              <w:rPr>
                <w:lang w:val="en-US"/>
              </w:rPr>
            </w:pPr>
          </w:p>
        </w:tc>
      </w:tr>
      <w:tr w:rsidR="00F01771" w:rsidRPr="00445416" w14:paraId="3552AE40" w14:textId="77777777" w:rsidTr="00F3791E">
        <w:trPr>
          <w:jc w:val="center"/>
          <w:ins w:id="155" w:author="BB" w:date="2018-07-05T00:15:00Z"/>
        </w:trPr>
        <w:tc>
          <w:tcPr>
            <w:tcW w:w="1983" w:type="dxa"/>
            <w:tcBorders>
              <w:left w:val="single" w:sz="6" w:space="0" w:color="auto"/>
              <w:bottom w:val="single" w:sz="6" w:space="0" w:color="auto"/>
              <w:right w:val="nil"/>
            </w:tcBorders>
          </w:tcPr>
          <w:p w14:paraId="234FCF37" w14:textId="77777777" w:rsidR="00F01771" w:rsidRPr="00D879FA" w:rsidRDefault="00F01771" w:rsidP="00F3791E">
            <w:pPr>
              <w:pStyle w:val="Tabletext0"/>
              <w:keepNext/>
              <w:keepLines/>
              <w:rPr>
                <w:ins w:id="156" w:author="BB" w:date="2018-07-05T00:15:00Z"/>
                <w:lang w:val="en-US"/>
              </w:rPr>
            </w:pPr>
            <w:ins w:id="157" w:author="BB" w:date="2018-07-05T00:15:00Z">
              <w:r w:rsidRPr="00D879FA">
                <w:rPr>
                  <w:lang w:val="en-US"/>
                </w:rPr>
                <w:t>51.4-52.4 GHz</w:t>
              </w:r>
            </w:ins>
          </w:p>
        </w:tc>
        <w:tc>
          <w:tcPr>
            <w:tcW w:w="4252" w:type="dxa"/>
            <w:tcBorders>
              <w:left w:val="nil"/>
              <w:bottom w:val="single" w:sz="6" w:space="0" w:color="auto"/>
              <w:right w:val="single" w:sz="6" w:space="0" w:color="auto"/>
            </w:tcBorders>
          </w:tcPr>
          <w:p w14:paraId="47CD3A09" w14:textId="77777777" w:rsidR="00F01771" w:rsidRPr="00D879FA" w:rsidRDefault="00F01771" w:rsidP="00F3791E">
            <w:pPr>
              <w:pStyle w:val="Tabletext0"/>
              <w:keepNext/>
              <w:keepLines/>
              <w:rPr>
                <w:ins w:id="158" w:author="BB" w:date="2018-07-05T00:15:00Z"/>
                <w:lang w:val="en-US"/>
              </w:rPr>
            </w:pPr>
          </w:p>
        </w:tc>
        <w:tc>
          <w:tcPr>
            <w:tcW w:w="3401" w:type="dxa"/>
            <w:tcBorders>
              <w:left w:val="single" w:sz="6" w:space="0" w:color="auto"/>
              <w:bottom w:val="single" w:sz="6" w:space="0" w:color="auto"/>
              <w:right w:val="single" w:sz="6" w:space="0" w:color="auto"/>
            </w:tcBorders>
          </w:tcPr>
          <w:p w14:paraId="273848EF" w14:textId="77777777" w:rsidR="00F01771" w:rsidRPr="00D879FA" w:rsidRDefault="00F01771" w:rsidP="00F3791E">
            <w:pPr>
              <w:pStyle w:val="Tabletext0"/>
              <w:keepNext/>
              <w:keepLines/>
              <w:rPr>
                <w:ins w:id="159" w:author="BB" w:date="2018-07-05T00:15:00Z"/>
                <w:lang w:val="en-US"/>
              </w:rPr>
            </w:pPr>
            <w:ins w:id="160" w:author="BB" w:date="2018-07-05T00:15:00Z">
              <w:r w:rsidRPr="00D879FA">
                <w:rPr>
                  <w:lang w:val="en-US"/>
                </w:rPr>
                <w:t>Fixed-satellite</w:t>
              </w:r>
            </w:ins>
          </w:p>
        </w:tc>
      </w:tr>
    </w:tbl>
    <w:p w14:paraId="22E36121" w14:textId="496681B3" w:rsidR="00D568B9" w:rsidRDefault="00D568B9" w:rsidP="00D568B9">
      <w:pPr>
        <w:pStyle w:val="Reasons"/>
        <w:rPr>
          <w:ins w:id="161" w:author="zach" w:date="2019-03-02T14:37:00Z"/>
          <w:lang w:val="en-US"/>
        </w:rPr>
      </w:pPr>
      <w:r w:rsidRPr="00D879FA">
        <w:rPr>
          <w:b/>
          <w:lang w:val="en-US"/>
        </w:rPr>
        <w:t>Reasons:</w:t>
      </w:r>
      <w:r w:rsidRPr="00D879FA">
        <w:rPr>
          <w:lang w:val="en-US"/>
        </w:rPr>
        <w:tab/>
      </w:r>
      <w:r>
        <w:rPr>
          <w:lang w:val="en-US"/>
        </w:rPr>
        <w:t xml:space="preserve">Applies the limits in No. 21.8 to the new FSS </w:t>
      </w:r>
      <w:r w:rsidRPr="00D879FA">
        <w:rPr>
          <w:lang w:val="en-US"/>
        </w:rPr>
        <w:t xml:space="preserve">frequency band </w:t>
      </w:r>
    </w:p>
    <w:p w14:paraId="7C8A836B" w14:textId="50495FF5" w:rsidR="000642BF" w:rsidRPr="007E3A18" w:rsidRDefault="000642BF" w:rsidP="00D568B9">
      <w:pPr>
        <w:pStyle w:val="Reasons"/>
        <w:rPr>
          <w:lang w:val="en-US"/>
        </w:rPr>
      </w:pPr>
      <w:ins w:id="162" w:author="zach" w:date="2019-03-02T14:37:00Z">
        <w:r w:rsidRPr="000642BF">
          <w:rPr>
            <w:highlight w:val="yellow"/>
            <w:lang w:val="en-US"/>
          </w:rPr>
          <w:t>{</w:t>
        </w:r>
        <w:r w:rsidRPr="000642BF">
          <w:rPr>
            <w:i/>
            <w:highlight w:val="yellow"/>
            <w:lang w:val="en-US"/>
          </w:rPr>
          <w:t xml:space="preserve">Editor’s note: this </w:t>
        </w:r>
      </w:ins>
      <w:ins w:id="163" w:author="zach" w:date="2019-03-02T14:39:00Z">
        <w:r>
          <w:rPr>
            <w:i/>
            <w:highlight w:val="yellow"/>
            <w:lang w:val="en-US"/>
          </w:rPr>
          <w:t xml:space="preserve">Appendix 4 text </w:t>
        </w:r>
      </w:ins>
      <w:ins w:id="164" w:author="zach" w:date="2019-03-02T14:37:00Z">
        <w:r w:rsidRPr="000642BF">
          <w:rPr>
            <w:i/>
            <w:highlight w:val="yellow"/>
            <w:lang w:val="en-US"/>
          </w:rPr>
          <w:t>is new CPM text for AI 9.1 Issue 9</w:t>
        </w:r>
      </w:ins>
      <w:ins w:id="165" w:author="zach" w:date="2019-03-02T14:46:00Z">
        <w:r w:rsidR="00727DD5">
          <w:rPr>
            <w:i/>
            <w:highlight w:val="yellow"/>
            <w:lang w:val="en-US"/>
          </w:rPr>
          <w:t xml:space="preserve"> to mandate </w:t>
        </w:r>
      </w:ins>
      <w:ins w:id="166" w:author="zach" w:date="2019-03-02T14:47:00Z">
        <w:r w:rsidR="00727DD5">
          <w:rPr>
            <w:i/>
            <w:highlight w:val="yellow"/>
            <w:lang w:val="en-US"/>
          </w:rPr>
          <w:t>that the antenna size be provided</w:t>
        </w:r>
      </w:ins>
      <w:ins w:id="167" w:author="zach" w:date="2019-03-02T14:37:00Z">
        <w:r w:rsidRPr="000642BF">
          <w:rPr>
            <w:i/>
            <w:highlight w:val="yellow"/>
            <w:lang w:val="en-US"/>
          </w:rPr>
          <w:t>.</w:t>
        </w:r>
        <w:r w:rsidRPr="000642BF">
          <w:rPr>
            <w:highlight w:val="yellow"/>
            <w:lang w:val="en-US"/>
          </w:rPr>
          <w:t>}</w:t>
        </w:r>
      </w:ins>
    </w:p>
    <w:p w14:paraId="1923E377" w14:textId="77777777" w:rsidR="000642BF" w:rsidRDefault="000642BF" w:rsidP="000642BF">
      <w:pPr>
        <w:pStyle w:val="AppendixNo"/>
        <w:rPr>
          <w:highlight w:val="cyan"/>
        </w:rPr>
      </w:pPr>
      <w:bookmarkStart w:id="168" w:name="_Toc454787412"/>
      <w:bookmarkStart w:id="169" w:name="_Toc454787403"/>
      <w:r>
        <w:rPr>
          <w:highlight w:val="cyan"/>
        </w:rPr>
        <w:t xml:space="preserve">APPENDIX </w:t>
      </w:r>
      <w:r>
        <w:rPr>
          <w:rStyle w:val="href"/>
          <w:highlight w:val="cyan"/>
        </w:rPr>
        <w:t>4</w:t>
      </w:r>
      <w:r>
        <w:rPr>
          <w:highlight w:val="cyan"/>
        </w:rPr>
        <w:t xml:space="preserve"> (REV.WRC</w:t>
      </w:r>
      <w:r>
        <w:rPr>
          <w:highlight w:val="cyan"/>
        </w:rPr>
        <w:noBreakHyphen/>
        <w:t>15)</w:t>
      </w:r>
      <w:bookmarkEnd w:id="169"/>
    </w:p>
    <w:p w14:paraId="10DA0D6C" w14:textId="77777777" w:rsidR="000642BF" w:rsidRDefault="000642BF" w:rsidP="000642BF">
      <w:pPr>
        <w:pStyle w:val="Appendixtitle"/>
        <w:keepNext w:val="0"/>
        <w:keepLines w:val="0"/>
        <w:rPr>
          <w:highlight w:val="cyan"/>
        </w:rPr>
      </w:pPr>
      <w:bookmarkStart w:id="170" w:name="_Toc328648889"/>
      <w:bookmarkStart w:id="171" w:name="_Toc454787404"/>
      <w:r>
        <w:rPr>
          <w:highlight w:val="cyan"/>
        </w:rPr>
        <w:t>Consolidated list and tables of characteristics for use in the</w:t>
      </w:r>
      <w:r>
        <w:rPr>
          <w:highlight w:val="cyan"/>
        </w:rPr>
        <w:br/>
        <w:t>application of the procedures of Chapter III</w:t>
      </w:r>
      <w:bookmarkEnd w:id="170"/>
      <w:bookmarkEnd w:id="171"/>
    </w:p>
    <w:p w14:paraId="18419CC3" w14:textId="77777777" w:rsidR="000642BF" w:rsidRDefault="000642BF" w:rsidP="000642BF">
      <w:pPr>
        <w:pStyle w:val="AnnexNo"/>
        <w:rPr>
          <w:highlight w:val="cyan"/>
        </w:rPr>
      </w:pPr>
      <w:bookmarkStart w:id="172" w:name="_Toc328648892"/>
      <w:bookmarkStart w:id="173" w:name="_Toc454787407"/>
      <w:r>
        <w:rPr>
          <w:highlight w:val="cyan"/>
        </w:rPr>
        <w:lastRenderedPageBreak/>
        <w:t>ANNEX 2</w:t>
      </w:r>
      <w:bookmarkEnd w:id="172"/>
      <w:bookmarkEnd w:id="173"/>
    </w:p>
    <w:p w14:paraId="2827A4FB" w14:textId="77777777" w:rsidR="000642BF" w:rsidRDefault="000642BF" w:rsidP="000642BF">
      <w:pPr>
        <w:pStyle w:val="Annextitle0"/>
        <w:rPr>
          <w:highlight w:val="cyan"/>
        </w:rPr>
      </w:pPr>
      <w:bookmarkStart w:id="174" w:name="_Toc328648893"/>
      <w:bookmarkStart w:id="175" w:name="_Toc454787408"/>
      <w:r>
        <w:rPr>
          <w:highlight w:val="cyan"/>
        </w:rPr>
        <w:t>Characteristics of satellite networks, earth stations</w:t>
      </w:r>
      <w:r>
        <w:rPr>
          <w:highlight w:val="cyan"/>
        </w:rPr>
        <w:br/>
        <w:t>or radio astronomy stations</w:t>
      </w:r>
      <w:r>
        <w:rPr>
          <w:rStyle w:val="FootnoteReference"/>
          <w:rFonts w:asciiTheme="majorBidi" w:hAnsiTheme="majorBidi" w:cstheme="majorBidi"/>
          <w:bCs/>
          <w:highlight w:val="cyan"/>
        </w:rPr>
        <w:t>2</w:t>
      </w:r>
      <w:r>
        <w:rPr>
          <w:rFonts w:asciiTheme="majorBidi" w:hAnsiTheme="majorBidi" w:cstheme="majorBidi"/>
          <w:b w:val="0"/>
          <w:bCs/>
          <w:sz w:val="16"/>
          <w:szCs w:val="16"/>
          <w:highlight w:val="cyan"/>
          <w:vertAlign w:val="superscript"/>
        </w:rPr>
        <w:t> </w:t>
      </w:r>
      <w:r>
        <w:rPr>
          <w:rFonts w:ascii="Times New Roman"/>
          <w:b w:val="0"/>
          <w:sz w:val="16"/>
          <w:szCs w:val="16"/>
          <w:highlight w:val="cyan"/>
        </w:rPr>
        <w:t> </w:t>
      </w:r>
      <w:proofErr w:type="gramStart"/>
      <w:r>
        <w:rPr>
          <w:rFonts w:ascii="Times New Roman"/>
          <w:b w:val="0"/>
          <w:sz w:val="16"/>
          <w:szCs w:val="16"/>
          <w:highlight w:val="cyan"/>
        </w:rPr>
        <w:t>   </w:t>
      </w:r>
      <w:r>
        <w:rPr>
          <w:rFonts w:ascii="Times New Roman"/>
          <w:b w:val="0"/>
          <w:sz w:val="16"/>
          <w:szCs w:val="16"/>
          <w:highlight w:val="cyan"/>
        </w:rPr>
        <w:t>(</w:t>
      </w:r>
      <w:proofErr w:type="gramEnd"/>
      <w:r>
        <w:rPr>
          <w:rFonts w:ascii="Times New Roman"/>
          <w:b w:val="0"/>
          <w:sz w:val="16"/>
          <w:szCs w:val="16"/>
          <w:highlight w:val="cyan"/>
        </w:rPr>
        <w:t>Rev.WRC</w:t>
      </w:r>
      <w:r>
        <w:rPr>
          <w:rFonts w:ascii="Times New Roman"/>
          <w:b w:val="0"/>
          <w:sz w:val="16"/>
          <w:szCs w:val="16"/>
          <w:highlight w:val="cyan"/>
        </w:rPr>
        <w:noBreakHyphen/>
        <w:t>12)</w:t>
      </w:r>
      <w:bookmarkEnd w:id="174"/>
      <w:bookmarkEnd w:id="175"/>
    </w:p>
    <w:p w14:paraId="13F0F73F" w14:textId="2412CAC1" w:rsidR="000642BF" w:rsidRDefault="000642BF" w:rsidP="000642BF">
      <w:pPr>
        <w:pStyle w:val="Headingb0"/>
        <w:rPr>
          <w:ins w:id="176" w:author="zach" w:date="2019-03-02T14:37:00Z"/>
          <w:highlight w:val="cyan"/>
        </w:rPr>
      </w:pPr>
      <w:r>
        <w:rPr>
          <w:highlight w:val="cyan"/>
        </w:rPr>
        <w:t>Footnotes to Tables A, B, C and D</w:t>
      </w:r>
    </w:p>
    <w:p w14:paraId="7FF9099A" w14:textId="77777777" w:rsidR="000642BF" w:rsidRPr="000642BF" w:rsidRDefault="000642BF" w:rsidP="000642BF">
      <w:pPr>
        <w:rPr>
          <w:highlight w:val="cyan"/>
          <w:lang w:val="en-GB"/>
        </w:rPr>
      </w:pPr>
    </w:p>
    <w:p w14:paraId="1E49D8FF" w14:textId="77777777" w:rsidR="000642BF" w:rsidRDefault="000642BF" w:rsidP="000642BF">
      <w:pPr>
        <w:rPr>
          <w:sz w:val="28"/>
          <w:lang w:eastAsia="zh-CN"/>
        </w:rPr>
        <w:sectPr w:rsidR="000642BF">
          <w:pgSz w:w="11907" w:h="16834"/>
          <w:pgMar w:top="1418" w:right="1134" w:bottom="1418" w:left="1134" w:header="720" w:footer="720" w:gutter="0"/>
          <w:paperSrc w:first="15" w:other="15"/>
          <w:cols w:space="720"/>
        </w:sectPr>
      </w:pPr>
    </w:p>
    <w:p w14:paraId="12166F74" w14:textId="77777777" w:rsidR="000642BF" w:rsidRDefault="000642BF" w:rsidP="000642BF">
      <w:pPr>
        <w:pStyle w:val="Proposal"/>
        <w:rPr>
          <w:highlight w:val="cyan"/>
        </w:rPr>
      </w:pPr>
      <w:r>
        <w:rPr>
          <w:highlight w:val="cyan"/>
        </w:rPr>
        <w:lastRenderedPageBreak/>
        <w:t>MOD</w:t>
      </w:r>
    </w:p>
    <w:p w14:paraId="01BE6D31" w14:textId="77777777" w:rsidR="000642BF" w:rsidRDefault="000642BF" w:rsidP="000642BF">
      <w:pPr>
        <w:pStyle w:val="TableNo"/>
        <w:spacing w:before="0"/>
        <w:rPr>
          <w:rFonts w:ascii="Times New Roman Bold" w:hAnsi="Times New Roman Bold"/>
          <w:b/>
          <w:caps w:val="0"/>
          <w:highlight w:val="cyan"/>
        </w:rPr>
      </w:pPr>
      <w:r>
        <w:rPr>
          <w:rFonts w:ascii="Times New Roman Bold" w:hAnsi="Times New Roman Bold"/>
          <w:b/>
          <w:caps w:val="0"/>
          <w:highlight w:val="cyan"/>
        </w:rPr>
        <w:t>TABLE C</w:t>
      </w:r>
    </w:p>
    <w:p w14:paraId="016F9F2F" w14:textId="77777777" w:rsidR="000642BF" w:rsidRDefault="000642BF" w:rsidP="000642BF">
      <w:pPr>
        <w:pStyle w:val="Tabletitle"/>
        <w:rPr>
          <w:rFonts w:ascii="Times New Roman Bold" w:hAnsi="Times New Roman Bold"/>
          <w:highlight w:val="cyan"/>
        </w:rPr>
      </w:pPr>
      <w:r>
        <w:rPr>
          <w:highlight w:val="cyan"/>
        </w:rPr>
        <w:t xml:space="preserve">CHARACTERISTICS TO BE PROVIDED FOR EACH GROUP OF FREQUENCY ASSIGNMENTS </w:t>
      </w:r>
      <w:r>
        <w:rPr>
          <w:highlight w:val="cyan"/>
        </w:rPr>
        <w:br/>
        <w:t xml:space="preserve">FOR A SATELLITE ANTENNA BEAM OR AN EARTH STATION OR </w:t>
      </w:r>
      <w:r>
        <w:rPr>
          <w:highlight w:val="cyan"/>
        </w:rPr>
        <w:br/>
        <w:t>RADIO ASTRONOMY ANTENNA   </w:t>
      </w:r>
      <w:proofErr w:type="gramStart"/>
      <w:r>
        <w:rPr>
          <w:highlight w:val="cyan"/>
        </w:rPr>
        <w:t>   </w:t>
      </w:r>
      <w:r>
        <w:rPr>
          <w:b w:val="0"/>
          <w:bCs/>
          <w:color w:val="000000"/>
          <w:sz w:val="16"/>
          <w:highlight w:val="cyan"/>
        </w:rPr>
        <w:t>(</w:t>
      </w:r>
      <w:proofErr w:type="gramEnd"/>
      <w:r>
        <w:rPr>
          <w:b w:val="0"/>
          <w:bCs/>
          <w:color w:val="000000"/>
          <w:sz w:val="16"/>
          <w:highlight w:val="cyan"/>
        </w:rPr>
        <w:t>Rev.WRC</w:t>
      </w:r>
      <w:r>
        <w:rPr>
          <w:b w:val="0"/>
          <w:bCs/>
          <w:color w:val="000000"/>
          <w:sz w:val="16"/>
          <w:highlight w:val="cyan"/>
        </w:rPr>
        <w:noBreakHyphen/>
      </w:r>
      <w:del w:id="177" w:author="Ruepp, Rowena" w:date="2019-02-08T10:14:00Z">
        <w:r>
          <w:rPr>
            <w:b w:val="0"/>
            <w:bCs/>
            <w:color w:val="000000"/>
            <w:sz w:val="16"/>
            <w:highlight w:val="cyan"/>
          </w:rPr>
          <w:delText>15</w:delText>
        </w:r>
      </w:del>
      <w:r>
        <w:rPr>
          <w:b w:val="0"/>
          <w:bCs/>
          <w:color w:val="000000"/>
          <w:sz w:val="16"/>
          <w:highlight w:val="cyan"/>
        </w:rPr>
        <w:t>19)</w:t>
      </w:r>
    </w:p>
    <w:tbl>
      <w:tblPr>
        <w:tblW w:w="18495" w:type="dxa"/>
        <w:jc w:val="center"/>
        <w:tblLayout w:type="fixed"/>
        <w:tblLook w:val="04A0" w:firstRow="1" w:lastRow="0" w:firstColumn="1" w:lastColumn="0" w:noHBand="0" w:noVBand="1"/>
      </w:tblPr>
      <w:tblGrid>
        <w:gridCol w:w="1154"/>
        <w:gridCol w:w="7966"/>
        <w:gridCol w:w="763"/>
        <w:gridCol w:w="870"/>
        <w:gridCol w:w="924"/>
        <w:gridCol w:w="998"/>
        <w:gridCol w:w="651"/>
        <w:gridCol w:w="786"/>
        <w:gridCol w:w="860"/>
        <w:gridCol w:w="817"/>
        <w:gridCol w:w="833"/>
        <w:gridCol w:w="1244"/>
        <w:gridCol w:w="629"/>
      </w:tblGrid>
      <w:tr w:rsidR="000642BF" w14:paraId="46CBB47B" w14:textId="77777777" w:rsidTr="000642BF">
        <w:trPr>
          <w:trHeight w:val="3000"/>
          <w:tblHeader/>
          <w:jc w:val="center"/>
        </w:trPr>
        <w:tc>
          <w:tcPr>
            <w:tcW w:w="1153" w:type="dxa"/>
            <w:tcBorders>
              <w:top w:val="single" w:sz="12" w:space="0" w:color="auto"/>
              <w:left w:val="single" w:sz="12" w:space="0" w:color="auto"/>
              <w:bottom w:val="single" w:sz="4" w:space="0" w:color="auto"/>
              <w:right w:val="nil"/>
            </w:tcBorders>
            <w:textDirection w:val="btLr"/>
            <w:vAlign w:val="center"/>
            <w:hideMark/>
          </w:tcPr>
          <w:p w14:paraId="323A9243"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Items in Appendix</w:t>
            </w:r>
          </w:p>
        </w:tc>
        <w:tc>
          <w:tcPr>
            <w:tcW w:w="7965" w:type="dxa"/>
            <w:tcBorders>
              <w:top w:val="single" w:sz="12" w:space="0" w:color="auto"/>
              <w:left w:val="double" w:sz="6" w:space="0" w:color="auto"/>
              <w:bottom w:val="single" w:sz="4" w:space="0" w:color="auto"/>
              <w:right w:val="double" w:sz="4" w:space="0" w:color="auto"/>
            </w:tcBorders>
            <w:vAlign w:val="center"/>
            <w:hideMark/>
          </w:tcPr>
          <w:p w14:paraId="0C09EA0E" w14:textId="77777777" w:rsidR="000642BF" w:rsidRDefault="000642BF">
            <w:pPr>
              <w:spacing w:before="40" w:after="40"/>
              <w:jc w:val="center"/>
              <w:rPr>
                <w:rFonts w:asciiTheme="majorBidi" w:hAnsiTheme="majorBidi" w:cstheme="majorBidi"/>
                <w:b/>
                <w:bCs/>
                <w:i/>
                <w:iCs/>
                <w:sz w:val="16"/>
                <w:szCs w:val="16"/>
                <w:highlight w:val="cyan"/>
                <w:lang w:eastAsia="zh-CN"/>
              </w:rPr>
            </w:pPr>
            <w:r>
              <w:rPr>
                <w:rFonts w:asciiTheme="majorBidi" w:hAnsiTheme="majorBidi" w:cstheme="majorBidi"/>
                <w:b/>
                <w:bCs/>
                <w:i/>
                <w:iCs/>
                <w:sz w:val="16"/>
                <w:szCs w:val="16"/>
                <w:highlight w:val="cyan"/>
                <w:lang w:eastAsia="zh-CN"/>
              </w:rPr>
              <w:t xml:space="preserve">C </w:t>
            </w:r>
            <w:r>
              <w:rPr>
                <w:rFonts w:asciiTheme="majorBidi" w:hAnsiTheme="majorBidi" w:cstheme="majorBidi"/>
                <w:b/>
                <w:bCs/>
                <w:i/>
                <w:iCs/>
                <w:sz w:val="16"/>
                <w:szCs w:val="16"/>
                <w:highlight w:val="cyan"/>
                <w:vertAlign w:val="superscript"/>
                <w:lang w:eastAsia="zh-CN"/>
              </w:rPr>
              <w:t>_</w:t>
            </w:r>
            <w:r>
              <w:rPr>
                <w:rFonts w:asciiTheme="majorBidi" w:hAnsiTheme="majorBidi" w:cstheme="majorBidi"/>
                <w:b/>
                <w:bCs/>
                <w:i/>
                <w:iCs/>
                <w:sz w:val="16"/>
                <w:szCs w:val="16"/>
                <w:highlight w:val="cyan"/>
                <w:lang w:eastAsia="zh-CN"/>
              </w:rPr>
              <w:t xml:space="preserve"> CHARACTERISTICS TO BE PROVIDED FOR EACH GROUP OF FREQUENCY </w:t>
            </w:r>
            <w:r>
              <w:rPr>
                <w:rFonts w:asciiTheme="majorBidi" w:hAnsiTheme="majorBidi" w:cstheme="majorBidi"/>
                <w:b/>
                <w:bCs/>
                <w:i/>
                <w:iCs/>
                <w:sz w:val="16"/>
                <w:szCs w:val="16"/>
                <w:highlight w:val="cyan"/>
                <w:lang w:eastAsia="zh-CN"/>
              </w:rPr>
              <w:br/>
              <w:t xml:space="preserve">ASSIGNMENTS FOR A SATELLITE ANTENNA BEAM OR </w:t>
            </w:r>
            <w:r>
              <w:rPr>
                <w:rFonts w:asciiTheme="majorBidi" w:hAnsiTheme="majorBidi" w:cstheme="majorBidi"/>
                <w:b/>
                <w:bCs/>
                <w:i/>
                <w:iCs/>
                <w:sz w:val="16"/>
                <w:szCs w:val="16"/>
                <w:highlight w:val="cyan"/>
                <w:lang w:eastAsia="zh-CN"/>
              </w:rPr>
              <w:br/>
              <w:t>AN EARTH STATION OR RADIO ASTRONOMY ANTENNA</w:t>
            </w:r>
          </w:p>
        </w:tc>
        <w:tc>
          <w:tcPr>
            <w:tcW w:w="763" w:type="dxa"/>
            <w:tcBorders>
              <w:top w:val="single" w:sz="12" w:space="0" w:color="auto"/>
              <w:left w:val="double" w:sz="4" w:space="0" w:color="auto"/>
              <w:bottom w:val="single" w:sz="4" w:space="0" w:color="auto"/>
              <w:right w:val="single" w:sz="4" w:space="0" w:color="auto"/>
            </w:tcBorders>
            <w:textDirection w:val="btLr"/>
            <w:vAlign w:val="center"/>
            <w:hideMark/>
          </w:tcPr>
          <w:p w14:paraId="7364D9FC"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Advance publication of a geostationary-</w:t>
            </w:r>
            <w:r>
              <w:rPr>
                <w:rFonts w:asciiTheme="majorBidi" w:hAnsiTheme="majorBidi" w:cstheme="majorBidi"/>
                <w:b/>
                <w:bCs/>
                <w:sz w:val="16"/>
                <w:szCs w:val="16"/>
                <w:highlight w:val="cyan"/>
                <w:lang w:eastAsia="zh-CN"/>
              </w:rPr>
              <w:br/>
              <w:t>satellite network</w:t>
            </w:r>
          </w:p>
        </w:tc>
        <w:tc>
          <w:tcPr>
            <w:tcW w:w="870" w:type="dxa"/>
            <w:tcBorders>
              <w:top w:val="single" w:sz="12" w:space="0" w:color="auto"/>
              <w:left w:val="nil"/>
              <w:bottom w:val="single" w:sz="4" w:space="0" w:color="auto"/>
              <w:right w:val="single" w:sz="4" w:space="0" w:color="auto"/>
            </w:tcBorders>
            <w:textDirection w:val="btLr"/>
            <w:vAlign w:val="center"/>
            <w:hideMark/>
          </w:tcPr>
          <w:p w14:paraId="7F0B9842" w14:textId="77777777" w:rsidR="000642BF" w:rsidRDefault="000642BF">
            <w:pPr>
              <w:spacing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 xml:space="preserve">Advance publication of a non-geostationary-satellite network subject to coordination under Section II </w:t>
            </w:r>
            <w:r>
              <w:rPr>
                <w:rFonts w:asciiTheme="majorBidi" w:hAnsiTheme="majorBidi" w:cstheme="majorBidi"/>
                <w:b/>
                <w:bCs/>
                <w:sz w:val="16"/>
                <w:szCs w:val="16"/>
                <w:highlight w:val="cyan"/>
                <w:lang w:eastAsia="zh-CN"/>
              </w:rPr>
              <w:br/>
              <w:t>of Article 9</w:t>
            </w:r>
          </w:p>
        </w:tc>
        <w:tc>
          <w:tcPr>
            <w:tcW w:w="924" w:type="dxa"/>
            <w:tcBorders>
              <w:top w:val="single" w:sz="12" w:space="0" w:color="auto"/>
              <w:left w:val="nil"/>
              <w:bottom w:val="single" w:sz="4" w:space="0" w:color="auto"/>
              <w:right w:val="single" w:sz="4" w:space="0" w:color="auto"/>
            </w:tcBorders>
            <w:textDirection w:val="btLr"/>
            <w:vAlign w:val="center"/>
            <w:hideMark/>
          </w:tcPr>
          <w:p w14:paraId="7ADD205F" w14:textId="77777777" w:rsidR="000642BF" w:rsidRDefault="000642BF">
            <w:pPr>
              <w:spacing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 xml:space="preserve">Advance publication of a non-geostationary-satellite network not subject to coordination under Section II </w:t>
            </w:r>
            <w:r>
              <w:rPr>
                <w:rFonts w:asciiTheme="majorBidi" w:hAnsiTheme="majorBidi" w:cstheme="majorBidi"/>
                <w:b/>
                <w:bCs/>
                <w:sz w:val="16"/>
                <w:szCs w:val="16"/>
                <w:highlight w:val="cyan"/>
                <w:lang w:eastAsia="zh-CN"/>
              </w:rPr>
              <w:br/>
              <w:t>of Article 9</w:t>
            </w:r>
          </w:p>
        </w:tc>
        <w:tc>
          <w:tcPr>
            <w:tcW w:w="998" w:type="dxa"/>
            <w:tcBorders>
              <w:top w:val="single" w:sz="12" w:space="0" w:color="auto"/>
              <w:left w:val="nil"/>
              <w:bottom w:val="single" w:sz="4" w:space="0" w:color="auto"/>
              <w:right w:val="single" w:sz="4" w:space="0" w:color="auto"/>
            </w:tcBorders>
            <w:textDirection w:val="btLr"/>
            <w:vAlign w:val="center"/>
            <w:hideMark/>
          </w:tcPr>
          <w:p w14:paraId="102FDB38"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 xml:space="preserve">Notification or coordination of a geostationary-satellite network (including space operation functions under Article 2A of Appendices 30 or 30A) </w:t>
            </w:r>
          </w:p>
        </w:tc>
        <w:tc>
          <w:tcPr>
            <w:tcW w:w="651" w:type="dxa"/>
            <w:tcBorders>
              <w:top w:val="single" w:sz="12" w:space="0" w:color="auto"/>
              <w:left w:val="nil"/>
              <w:bottom w:val="single" w:sz="4" w:space="0" w:color="auto"/>
              <w:right w:val="single" w:sz="4" w:space="0" w:color="auto"/>
            </w:tcBorders>
            <w:textDirection w:val="btLr"/>
            <w:vAlign w:val="center"/>
            <w:hideMark/>
          </w:tcPr>
          <w:p w14:paraId="16F9ACD1"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Notification or coordination of a non-geostationary-satellite network</w:t>
            </w:r>
          </w:p>
        </w:tc>
        <w:tc>
          <w:tcPr>
            <w:tcW w:w="786" w:type="dxa"/>
            <w:tcBorders>
              <w:top w:val="single" w:sz="12" w:space="0" w:color="auto"/>
              <w:left w:val="nil"/>
              <w:bottom w:val="single" w:sz="4" w:space="0" w:color="auto"/>
              <w:right w:val="single" w:sz="4" w:space="0" w:color="auto"/>
            </w:tcBorders>
            <w:textDirection w:val="btLr"/>
            <w:vAlign w:val="center"/>
            <w:hideMark/>
          </w:tcPr>
          <w:p w14:paraId="03678D9E"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 xml:space="preserve">Notification or coordination of an earth station (including notification under </w:t>
            </w:r>
            <w:r>
              <w:rPr>
                <w:rFonts w:asciiTheme="majorBidi" w:hAnsiTheme="majorBidi" w:cstheme="majorBidi"/>
                <w:b/>
                <w:bCs/>
                <w:sz w:val="16"/>
                <w:szCs w:val="16"/>
                <w:highlight w:val="cyan"/>
                <w:lang w:eastAsia="zh-CN"/>
              </w:rPr>
              <w:br/>
              <w:t xml:space="preserve">Appendices 30A or 30B) </w:t>
            </w:r>
          </w:p>
        </w:tc>
        <w:tc>
          <w:tcPr>
            <w:tcW w:w="860" w:type="dxa"/>
            <w:tcBorders>
              <w:top w:val="single" w:sz="12" w:space="0" w:color="auto"/>
              <w:left w:val="nil"/>
              <w:bottom w:val="single" w:sz="4" w:space="0" w:color="auto"/>
              <w:right w:val="single" w:sz="4" w:space="0" w:color="auto"/>
            </w:tcBorders>
            <w:textDirection w:val="btLr"/>
            <w:vAlign w:val="center"/>
            <w:hideMark/>
          </w:tcPr>
          <w:p w14:paraId="36B0A903"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Notice for a satellite network in the broadcasting-satellite service under Appendix 30 (Articles 4 and 5)</w:t>
            </w:r>
          </w:p>
        </w:tc>
        <w:tc>
          <w:tcPr>
            <w:tcW w:w="817" w:type="dxa"/>
            <w:tcBorders>
              <w:top w:val="single" w:sz="12" w:space="0" w:color="auto"/>
              <w:left w:val="nil"/>
              <w:bottom w:val="single" w:sz="4" w:space="0" w:color="auto"/>
              <w:right w:val="single" w:sz="4" w:space="0" w:color="auto"/>
            </w:tcBorders>
            <w:textDirection w:val="btLr"/>
            <w:vAlign w:val="center"/>
            <w:hideMark/>
          </w:tcPr>
          <w:p w14:paraId="32509DED"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 xml:space="preserve">Notice for a satellite network </w:t>
            </w:r>
            <w:r>
              <w:rPr>
                <w:rFonts w:asciiTheme="majorBidi" w:hAnsiTheme="majorBidi" w:cstheme="majorBidi"/>
                <w:b/>
                <w:bCs/>
                <w:sz w:val="16"/>
                <w:szCs w:val="16"/>
                <w:highlight w:val="cyan"/>
                <w:lang w:eastAsia="zh-CN"/>
              </w:rPr>
              <w:br/>
              <w:t xml:space="preserve">(feeder-link) under Appendix 30A </w:t>
            </w:r>
            <w:r>
              <w:rPr>
                <w:rFonts w:asciiTheme="majorBidi" w:hAnsiTheme="majorBidi" w:cstheme="majorBidi"/>
                <w:b/>
                <w:bCs/>
                <w:sz w:val="16"/>
                <w:szCs w:val="16"/>
                <w:highlight w:val="cyan"/>
                <w:lang w:eastAsia="zh-CN"/>
              </w:rPr>
              <w:br/>
              <w:t>(Articles 4 and 5)</w:t>
            </w:r>
          </w:p>
        </w:tc>
        <w:tc>
          <w:tcPr>
            <w:tcW w:w="833" w:type="dxa"/>
            <w:tcBorders>
              <w:top w:val="single" w:sz="12" w:space="0" w:color="auto"/>
              <w:left w:val="nil"/>
              <w:bottom w:val="single" w:sz="4" w:space="0" w:color="auto"/>
              <w:right w:val="double" w:sz="6" w:space="0" w:color="auto"/>
            </w:tcBorders>
            <w:textDirection w:val="btLr"/>
            <w:vAlign w:val="center"/>
            <w:hideMark/>
          </w:tcPr>
          <w:p w14:paraId="59C74BA9"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Notice for a satellite network in the fixed-</w:t>
            </w:r>
            <w:r>
              <w:rPr>
                <w:rFonts w:asciiTheme="majorBidi" w:hAnsiTheme="majorBidi" w:cstheme="majorBidi"/>
                <w:b/>
                <w:bCs/>
                <w:sz w:val="16"/>
                <w:szCs w:val="16"/>
                <w:highlight w:val="cyan"/>
                <w:lang w:eastAsia="zh-CN"/>
              </w:rPr>
              <w:br/>
              <w:t xml:space="preserve">satellite service under Appendix 30B </w:t>
            </w:r>
            <w:r>
              <w:rPr>
                <w:rFonts w:asciiTheme="majorBidi" w:hAnsiTheme="majorBidi" w:cstheme="majorBidi"/>
                <w:b/>
                <w:bCs/>
                <w:sz w:val="16"/>
                <w:szCs w:val="16"/>
                <w:highlight w:val="cyan"/>
                <w:lang w:eastAsia="zh-CN"/>
              </w:rPr>
              <w:br/>
              <w:t>(Articles 6 and 8)</w:t>
            </w:r>
          </w:p>
        </w:tc>
        <w:tc>
          <w:tcPr>
            <w:tcW w:w="1244" w:type="dxa"/>
            <w:tcBorders>
              <w:top w:val="single" w:sz="12" w:space="0" w:color="auto"/>
              <w:left w:val="nil"/>
              <w:bottom w:val="single" w:sz="4" w:space="0" w:color="auto"/>
              <w:right w:val="nil"/>
            </w:tcBorders>
            <w:textDirection w:val="btLr"/>
            <w:vAlign w:val="center"/>
            <w:hideMark/>
          </w:tcPr>
          <w:p w14:paraId="4DAE85EF"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Items in Appendix</w:t>
            </w:r>
          </w:p>
        </w:tc>
        <w:tc>
          <w:tcPr>
            <w:tcW w:w="629" w:type="dxa"/>
            <w:tcBorders>
              <w:top w:val="single" w:sz="12" w:space="0" w:color="auto"/>
              <w:left w:val="double" w:sz="6" w:space="0" w:color="auto"/>
              <w:bottom w:val="single" w:sz="4" w:space="0" w:color="auto"/>
              <w:right w:val="single" w:sz="12" w:space="0" w:color="auto"/>
            </w:tcBorders>
            <w:textDirection w:val="btLr"/>
            <w:vAlign w:val="center"/>
            <w:hideMark/>
          </w:tcPr>
          <w:p w14:paraId="3B54FF1C" w14:textId="77777777" w:rsidR="000642BF" w:rsidRDefault="000642BF">
            <w:pPr>
              <w:spacing w:before="40" w:after="40"/>
              <w:jc w:val="center"/>
              <w:rPr>
                <w:rFonts w:asciiTheme="majorBidi" w:hAnsiTheme="majorBidi" w:cstheme="majorBidi"/>
                <w:b/>
                <w:bCs/>
                <w:sz w:val="16"/>
                <w:szCs w:val="16"/>
                <w:highlight w:val="cyan"/>
                <w:lang w:eastAsia="zh-CN"/>
              </w:rPr>
            </w:pPr>
            <w:r>
              <w:rPr>
                <w:rFonts w:asciiTheme="majorBidi" w:hAnsiTheme="majorBidi" w:cstheme="majorBidi"/>
                <w:b/>
                <w:bCs/>
                <w:sz w:val="16"/>
                <w:szCs w:val="16"/>
                <w:highlight w:val="cyan"/>
                <w:lang w:eastAsia="zh-CN"/>
              </w:rPr>
              <w:t>Radio astronomy</w:t>
            </w:r>
          </w:p>
        </w:tc>
      </w:tr>
      <w:tr w:rsidR="000642BF" w14:paraId="41CE57F8" w14:textId="77777777" w:rsidTr="000642BF">
        <w:trPr>
          <w:cantSplit/>
          <w:jc w:val="center"/>
        </w:trPr>
        <w:tc>
          <w:tcPr>
            <w:tcW w:w="1153" w:type="dxa"/>
            <w:tcBorders>
              <w:top w:val="nil"/>
              <w:left w:val="single" w:sz="12" w:space="0" w:color="auto"/>
              <w:bottom w:val="nil"/>
              <w:right w:val="double" w:sz="6" w:space="0" w:color="auto"/>
            </w:tcBorders>
            <w:hideMark/>
          </w:tcPr>
          <w:p w14:paraId="0FD7AE53" w14:textId="77777777" w:rsidR="000642BF" w:rsidRDefault="000642BF">
            <w:pPr>
              <w:tabs>
                <w:tab w:val="left" w:pos="720"/>
              </w:tabs>
              <w:spacing w:before="40" w:after="40"/>
              <w:rPr>
                <w:rFonts w:asciiTheme="majorBidi" w:hAnsiTheme="majorBidi" w:cstheme="majorBidi"/>
                <w:sz w:val="18"/>
                <w:szCs w:val="18"/>
                <w:highlight w:val="cyan"/>
                <w:lang w:eastAsia="zh-CN"/>
              </w:rPr>
            </w:pPr>
            <w:r>
              <w:rPr>
                <w:rFonts w:asciiTheme="majorBidi" w:hAnsiTheme="majorBidi" w:cstheme="majorBidi"/>
                <w:sz w:val="18"/>
                <w:szCs w:val="18"/>
                <w:highlight w:val="cyan"/>
                <w:lang w:eastAsia="zh-CN"/>
              </w:rPr>
              <w:t>...</w:t>
            </w:r>
          </w:p>
        </w:tc>
        <w:tc>
          <w:tcPr>
            <w:tcW w:w="7965" w:type="dxa"/>
            <w:tcBorders>
              <w:top w:val="nil"/>
              <w:left w:val="nil"/>
              <w:bottom w:val="single" w:sz="4" w:space="0" w:color="auto"/>
              <w:right w:val="double" w:sz="4" w:space="0" w:color="auto"/>
            </w:tcBorders>
            <w:shd w:val="clear" w:color="auto" w:fill="FFFFFF"/>
            <w:hideMark/>
          </w:tcPr>
          <w:p w14:paraId="60475F3F" w14:textId="77777777" w:rsidR="000642BF" w:rsidRDefault="000642BF">
            <w:pPr>
              <w:spacing w:before="40" w:after="40"/>
              <w:ind w:left="170"/>
              <w:rPr>
                <w:sz w:val="18"/>
                <w:szCs w:val="18"/>
                <w:highlight w:val="cyan"/>
                <w:lang w:eastAsia="zh-CN"/>
              </w:rPr>
            </w:pPr>
            <w:r>
              <w:rPr>
                <w:sz w:val="18"/>
                <w:szCs w:val="18"/>
                <w:highlight w:val="cyan"/>
                <w:lang w:eastAsia="zh-CN"/>
              </w:rPr>
              <w:t>...</w:t>
            </w:r>
          </w:p>
        </w:tc>
        <w:tc>
          <w:tcPr>
            <w:tcW w:w="763" w:type="dxa"/>
            <w:tcBorders>
              <w:top w:val="nil"/>
              <w:left w:val="double" w:sz="4" w:space="0" w:color="auto"/>
              <w:bottom w:val="single" w:sz="4" w:space="0" w:color="auto"/>
              <w:right w:val="single" w:sz="4" w:space="0" w:color="auto"/>
            </w:tcBorders>
            <w:shd w:val="clear" w:color="auto" w:fill="FFFFFF"/>
            <w:vAlign w:val="center"/>
          </w:tcPr>
          <w:p w14:paraId="2D1DDD76"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870" w:type="dxa"/>
            <w:tcBorders>
              <w:top w:val="nil"/>
              <w:left w:val="nil"/>
              <w:bottom w:val="single" w:sz="4" w:space="0" w:color="auto"/>
              <w:right w:val="single" w:sz="4" w:space="0" w:color="auto"/>
            </w:tcBorders>
            <w:shd w:val="clear" w:color="auto" w:fill="FFFFFF"/>
            <w:vAlign w:val="center"/>
          </w:tcPr>
          <w:p w14:paraId="6DC5CF15"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924" w:type="dxa"/>
            <w:tcBorders>
              <w:top w:val="nil"/>
              <w:left w:val="nil"/>
              <w:bottom w:val="single" w:sz="4" w:space="0" w:color="auto"/>
              <w:right w:val="single" w:sz="4" w:space="0" w:color="auto"/>
            </w:tcBorders>
            <w:shd w:val="clear" w:color="auto" w:fill="FFFFFF"/>
            <w:vAlign w:val="center"/>
          </w:tcPr>
          <w:p w14:paraId="58A642F3"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998" w:type="dxa"/>
            <w:tcBorders>
              <w:top w:val="nil"/>
              <w:left w:val="nil"/>
              <w:bottom w:val="single" w:sz="4" w:space="0" w:color="auto"/>
              <w:right w:val="single" w:sz="4" w:space="0" w:color="auto"/>
            </w:tcBorders>
            <w:vAlign w:val="center"/>
          </w:tcPr>
          <w:p w14:paraId="7D635AE3"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651" w:type="dxa"/>
            <w:tcBorders>
              <w:top w:val="nil"/>
              <w:left w:val="nil"/>
              <w:bottom w:val="single" w:sz="4" w:space="0" w:color="auto"/>
              <w:right w:val="single" w:sz="4" w:space="0" w:color="auto"/>
            </w:tcBorders>
            <w:vAlign w:val="center"/>
          </w:tcPr>
          <w:p w14:paraId="67A2A4E8"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786" w:type="dxa"/>
            <w:tcBorders>
              <w:top w:val="nil"/>
              <w:left w:val="nil"/>
              <w:bottom w:val="single" w:sz="4" w:space="0" w:color="auto"/>
              <w:right w:val="single" w:sz="4" w:space="0" w:color="auto"/>
            </w:tcBorders>
            <w:shd w:val="clear" w:color="auto" w:fill="FFFFFF"/>
            <w:vAlign w:val="center"/>
          </w:tcPr>
          <w:p w14:paraId="659D4E97"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860" w:type="dxa"/>
            <w:tcBorders>
              <w:top w:val="nil"/>
              <w:left w:val="nil"/>
              <w:bottom w:val="single" w:sz="4" w:space="0" w:color="auto"/>
              <w:right w:val="single" w:sz="4" w:space="0" w:color="auto"/>
            </w:tcBorders>
            <w:shd w:val="clear" w:color="auto" w:fill="FFFFFF"/>
            <w:vAlign w:val="center"/>
          </w:tcPr>
          <w:p w14:paraId="5EDCEFCA"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817" w:type="dxa"/>
            <w:tcBorders>
              <w:top w:val="nil"/>
              <w:left w:val="nil"/>
              <w:bottom w:val="single" w:sz="4" w:space="0" w:color="auto"/>
              <w:right w:val="single" w:sz="4" w:space="0" w:color="auto"/>
            </w:tcBorders>
            <w:shd w:val="clear" w:color="auto" w:fill="FFFFFF"/>
            <w:vAlign w:val="center"/>
          </w:tcPr>
          <w:p w14:paraId="5CE7F8AA"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833" w:type="dxa"/>
            <w:tcBorders>
              <w:top w:val="nil"/>
              <w:left w:val="nil"/>
              <w:bottom w:val="single" w:sz="4" w:space="0" w:color="auto"/>
              <w:right w:val="double" w:sz="6" w:space="0" w:color="auto"/>
            </w:tcBorders>
            <w:shd w:val="clear" w:color="auto" w:fill="FFFFFF"/>
            <w:vAlign w:val="center"/>
          </w:tcPr>
          <w:p w14:paraId="4A3B7B42"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1244" w:type="dxa"/>
            <w:tcBorders>
              <w:top w:val="nil"/>
              <w:left w:val="nil"/>
              <w:bottom w:val="single" w:sz="4" w:space="0" w:color="auto"/>
              <w:right w:val="double" w:sz="6" w:space="0" w:color="auto"/>
            </w:tcBorders>
          </w:tcPr>
          <w:p w14:paraId="66F46339" w14:textId="77777777" w:rsidR="000642BF" w:rsidRDefault="000642BF">
            <w:pPr>
              <w:tabs>
                <w:tab w:val="left" w:pos="720"/>
              </w:tabs>
              <w:spacing w:before="40" w:after="40"/>
              <w:rPr>
                <w:rFonts w:asciiTheme="majorBidi" w:hAnsiTheme="majorBidi" w:cstheme="majorBidi"/>
                <w:sz w:val="18"/>
                <w:szCs w:val="18"/>
                <w:highlight w:val="cyan"/>
                <w:lang w:eastAsia="zh-CN"/>
              </w:rPr>
            </w:pPr>
          </w:p>
        </w:tc>
        <w:tc>
          <w:tcPr>
            <w:tcW w:w="629" w:type="dxa"/>
            <w:tcBorders>
              <w:top w:val="nil"/>
              <w:left w:val="nil"/>
              <w:bottom w:val="single" w:sz="4" w:space="0" w:color="auto"/>
              <w:right w:val="single" w:sz="12" w:space="0" w:color="auto"/>
            </w:tcBorders>
            <w:shd w:val="clear" w:color="auto" w:fill="FFFFFF"/>
            <w:vAlign w:val="center"/>
          </w:tcPr>
          <w:p w14:paraId="488F7027"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r>
      <w:tr w:rsidR="000642BF" w14:paraId="44FDD590" w14:textId="77777777" w:rsidTr="000642BF">
        <w:trPr>
          <w:cantSplit/>
          <w:jc w:val="center"/>
        </w:trPr>
        <w:tc>
          <w:tcPr>
            <w:tcW w:w="1153" w:type="dxa"/>
            <w:tcBorders>
              <w:top w:val="single" w:sz="4" w:space="0" w:color="auto"/>
              <w:left w:val="single" w:sz="12" w:space="0" w:color="auto"/>
              <w:bottom w:val="single" w:sz="4" w:space="0" w:color="auto"/>
              <w:right w:val="double" w:sz="6" w:space="0" w:color="auto"/>
            </w:tcBorders>
            <w:noWrap/>
            <w:hideMark/>
          </w:tcPr>
          <w:p w14:paraId="241189BB" w14:textId="77777777" w:rsidR="000642BF" w:rsidRDefault="000642BF">
            <w:pPr>
              <w:tabs>
                <w:tab w:val="left" w:pos="720"/>
              </w:tabs>
              <w:spacing w:before="40" w:after="40"/>
              <w:rPr>
                <w:rFonts w:asciiTheme="majorBidi" w:hAnsiTheme="majorBidi" w:cstheme="majorBidi"/>
                <w:sz w:val="18"/>
                <w:szCs w:val="18"/>
                <w:highlight w:val="cyan"/>
                <w:lang w:eastAsia="zh-CN"/>
              </w:rPr>
            </w:pPr>
            <w:r>
              <w:rPr>
                <w:rFonts w:asciiTheme="majorBidi" w:hAnsiTheme="majorBidi" w:cstheme="majorBidi"/>
                <w:sz w:val="18"/>
                <w:szCs w:val="18"/>
                <w:highlight w:val="cyan"/>
                <w:lang w:eastAsia="zh-CN"/>
              </w:rPr>
              <w:t>C.</w:t>
            </w:r>
            <w:proofErr w:type="gramStart"/>
            <w:r>
              <w:rPr>
                <w:rFonts w:asciiTheme="majorBidi" w:hAnsiTheme="majorBidi" w:cstheme="majorBidi"/>
                <w:sz w:val="18"/>
                <w:szCs w:val="18"/>
                <w:highlight w:val="cyan"/>
                <w:lang w:eastAsia="zh-CN"/>
              </w:rPr>
              <w:t>10.d.</w:t>
            </w:r>
            <w:proofErr w:type="gramEnd"/>
            <w:r>
              <w:rPr>
                <w:rFonts w:asciiTheme="majorBidi" w:hAnsiTheme="majorBidi" w:cstheme="majorBidi"/>
                <w:sz w:val="18"/>
                <w:szCs w:val="18"/>
                <w:highlight w:val="cyan"/>
                <w:lang w:eastAsia="zh-CN"/>
              </w:rPr>
              <w:t>7</w:t>
            </w:r>
          </w:p>
        </w:tc>
        <w:tc>
          <w:tcPr>
            <w:tcW w:w="7965" w:type="dxa"/>
            <w:tcBorders>
              <w:top w:val="nil"/>
              <w:left w:val="nil"/>
              <w:bottom w:val="single" w:sz="4" w:space="0" w:color="auto"/>
              <w:right w:val="double" w:sz="4" w:space="0" w:color="auto"/>
            </w:tcBorders>
            <w:hideMark/>
          </w:tcPr>
          <w:p w14:paraId="4FDD8D18" w14:textId="77777777" w:rsidR="000642BF" w:rsidRDefault="000642BF">
            <w:pPr>
              <w:spacing w:before="40" w:after="40"/>
              <w:ind w:left="170"/>
              <w:rPr>
                <w:sz w:val="18"/>
                <w:szCs w:val="18"/>
                <w:highlight w:val="cyan"/>
                <w:lang w:eastAsia="zh-CN"/>
              </w:rPr>
            </w:pPr>
            <w:r>
              <w:rPr>
                <w:sz w:val="18"/>
                <w:szCs w:val="18"/>
                <w:highlight w:val="cyan"/>
                <w:lang w:eastAsia="zh-CN"/>
              </w:rPr>
              <w:t xml:space="preserve">the antenna diameter, in </w:t>
            </w:r>
            <w:proofErr w:type="spellStart"/>
            <w:r>
              <w:rPr>
                <w:sz w:val="18"/>
                <w:szCs w:val="18"/>
                <w:highlight w:val="cyan"/>
                <w:lang w:eastAsia="zh-CN"/>
              </w:rPr>
              <w:t>metres</w:t>
            </w:r>
            <w:proofErr w:type="spellEnd"/>
          </w:p>
          <w:p w14:paraId="017ABA79" w14:textId="77777777" w:rsidR="000642BF" w:rsidRDefault="000642BF">
            <w:pPr>
              <w:keepNext/>
              <w:spacing w:before="40" w:after="40"/>
              <w:ind w:left="340"/>
              <w:rPr>
                <w:sz w:val="18"/>
                <w:szCs w:val="18"/>
                <w:highlight w:val="cyan"/>
                <w:lang w:eastAsia="zh-CN"/>
              </w:rPr>
            </w:pPr>
            <w:r>
              <w:rPr>
                <w:sz w:val="18"/>
                <w:szCs w:val="18"/>
                <w:highlight w:val="cyan"/>
                <w:lang w:eastAsia="zh-CN"/>
              </w:rPr>
              <w:t>In cases other than Appendix</w:t>
            </w:r>
            <w:r>
              <w:rPr>
                <w:sz w:val="16"/>
                <w:szCs w:val="16"/>
                <w:highlight w:val="cyan"/>
                <w:lang w:eastAsia="zh-CN"/>
              </w:rPr>
              <w:t> </w:t>
            </w:r>
            <w:r>
              <w:rPr>
                <w:rStyle w:val="Appref"/>
                <w:b/>
                <w:bCs/>
                <w:sz w:val="18"/>
                <w:szCs w:val="14"/>
                <w:highlight w:val="cyan"/>
                <w:lang w:eastAsia="zh-CN"/>
              </w:rPr>
              <w:t>30A</w:t>
            </w:r>
            <w:r>
              <w:rPr>
                <w:sz w:val="18"/>
                <w:szCs w:val="18"/>
                <w:highlight w:val="cyan"/>
                <w:lang w:eastAsia="zh-CN"/>
              </w:rPr>
              <w:t xml:space="preserve">, required for fixed-satellite service networks operating in the frequency bands 13.75-14 GHz, 14.5-14.75 GHz (in countries listed in Resolution </w:t>
            </w:r>
            <w:r>
              <w:rPr>
                <w:b/>
                <w:bCs/>
                <w:sz w:val="18"/>
                <w:szCs w:val="18"/>
                <w:highlight w:val="cyan"/>
                <w:lang w:eastAsia="zh-CN"/>
              </w:rPr>
              <w:t>163 (WRC</w:t>
            </w:r>
            <w:r>
              <w:rPr>
                <w:b/>
                <w:bCs/>
                <w:sz w:val="18"/>
                <w:szCs w:val="18"/>
                <w:highlight w:val="cyan"/>
                <w:lang w:eastAsia="zh-CN"/>
              </w:rPr>
              <w:noBreakHyphen/>
              <w:t>15)</w:t>
            </w:r>
            <w:r>
              <w:rPr>
                <w:sz w:val="18"/>
                <w:szCs w:val="18"/>
                <w:highlight w:val="cyan"/>
                <w:lang w:eastAsia="zh-CN"/>
              </w:rPr>
              <w:t xml:space="preserve"> not for feeder links for the broadcasting-satellite service), 14.5-14.8 GHz (in countries listed in Resolution </w:t>
            </w:r>
            <w:r>
              <w:rPr>
                <w:b/>
                <w:bCs/>
                <w:sz w:val="18"/>
                <w:szCs w:val="18"/>
                <w:highlight w:val="cyan"/>
                <w:lang w:eastAsia="zh-CN"/>
              </w:rPr>
              <w:t>164 (WRC</w:t>
            </w:r>
            <w:r>
              <w:rPr>
                <w:b/>
                <w:bCs/>
                <w:sz w:val="18"/>
                <w:szCs w:val="18"/>
                <w:highlight w:val="cyan"/>
                <w:lang w:eastAsia="zh-CN"/>
              </w:rPr>
              <w:noBreakHyphen/>
              <w:t>15)</w:t>
            </w:r>
            <w:r>
              <w:rPr>
                <w:sz w:val="18"/>
                <w:szCs w:val="18"/>
                <w:highlight w:val="cyan"/>
                <w:lang w:eastAsia="zh-CN"/>
              </w:rPr>
              <w:t xml:space="preserve"> not for feeder links for the broadcasting-satellite service), 24.65</w:t>
            </w:r>
            <w:r>
              <w:rPr>
                <w:sz w:val="18"/>
                <w:szCs w:val="18"/>
                <w:highlight w:val="cyan"/>
                <w:lang w:eastAsia="zh-CN"/>
              </w:rPr>
              <w:noBreakHyphen/>
              <w:t xml:space="preserve">25.25 GHz (Region 1) </w:t>
            </w:r>
            <w:del w:id="178" w:author="Ruepp, Rowena" w:date="2019-02-08T10:15:00Z">
              <w:r>
                <w:rPr>
                  <w:sz w:val="18"/>
                  <w:szCs w:val="18"/>
                  <w:highlight w:val="cyan"/>
                  <w:lang w:eastAsia="zh-CN"/>
                </w:rPr>
                <w:delText xml:space="preserve">and </w:delText>
              </w:r>
            </w:del>
            <w:r>
              <w:rPr>
                <w:sz w:val="18"/>
                <w:szCs w:val="18"/>
                <w:highlight w:val="cyan"/>
                <w:lang w:eastAsia="zh-CN"/>
              </w:rPr>
              <w:t xml:space="preserve">24.65-24.75 GHz (Region 3) </w:t>
            </w:r>
            <w:ins w:id="179" w:author="Beau Backus" w:date="2019-02-21T10:48:00Z">
              <w:r>
                <w:rPr>
                  <w:sz w:val="18"/>
                  <w:szCs w:val="18"/>
                  <w:highlight w:val="cyan"/>
                  <w:lang w:eastAsia="zh-CN"/>
                </w:rPr>
                <w:t xml:space="preserve">and 51.4-52.4 GHz </w:t>
              </w:r>
            </w:ins>
            <w:r>
              <w:rPr>
                <w:sz w:val="18"/>
                <w:szCs w:val="18"/>
                <w:highlight w:val="cyan"/>
                <w:lang w:eastAsia="zh-CN"/>
              </w:rPr>
              <w:t>and for maritime mobile-satellite service networks operating in the frequency band 14</w:t>
            </w:r>
            <w:r>
              <w:rPr>
                <w:sz w:val="18"/>
                <w:szCs w:val="18"/>
                <w:highlight w:val="cyan"/>
                <w:lang w:eastAsia="zh-CN"/>
              </w:rPr>
              <w:noBreakHyphen/>
              <w:t>14.5 GHz</w:t>
            </w:r>
          </w:p>
        </w:tc>
        <w:tc>
          <w:tcPr>
            <w:tcW w:w="763" w:type="dxa"/>
            <w:tcBorders>
              <w:top w:val="nil"/>
              <w:left w:val="double" w:sz="4" w:space="0" w:color="auto"/>
              <w:bottom w:val="single" w:sz="4" w:space="0" w:color="auto"/>
              <w:right w:val="single" w:sz="4" w:space="0" w:color="auto"/>
            </w:tcBorders>
            <w:shd w:val="clear" w:color="auto" w:fill="FFFFFF"/>
            <w:vAlign w:val="center"/>
            <w:hideMark/>
          </w:tcPr>
          <w:p w14:paraId="5C5064E2"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  </w:t>
            </w:r>
          </w:p>
        </w:tc>
        <w:tc>
          <w:tcPr>
            <w:tcW w:w="870" w:type="dxa"/>
            <w:tcBorders>
              <w:top w:val="nil"/>
              <w:left w:val="nil"/>
              <w:bottom w:val="single" w:sz="4" w:space="0" w:color="auto"/>
              <w:right w:val="single" w:sz="4" w:space="0" w:color="auto"/>
            </w:tcBorders>
            <w:shd w:val="clear" w:color="auto" w:fill="FFFFFF"/>
            <w:vAlign w:val="center"/>
            <w:hideMark/>
          </w:tcPr>
          <w:p w14:paraId="133B2366" w14:textId="77777777" w:rsidR="000642BF" w:rsidRDefault="000642BF">
            <w:pPr>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 </w:t>
            </w:r>
          </w:p>
        </w:tc>
        <w:tc>
          <w:tcPr>
            <w:tcW w:w="924" w:type="dxa"/>
            <w:tcBorders>
              <w:top w:val="nil"/>
              <w:left w:val="nil"/>
              <w:bottom w:val="single" w:sz="4" w:space="0" w:color="auto"/>
              <w:right w:val="single" w:sz="4" w:space="0" w:color="auto"/>
            </w:tcBorders>
            <w:shd w:val="clear" w:color="auto" w:fill="FFFFFF"/>
            <w:vAlign w:val="center"/>
            <w:hideMark/>
          </w:tcPr>
          <w:p w14:paraId="5EC9B135" w14:textId="77777777" w:rsidR="000642BF" w:rsidRDefault="000642BF">
            <w:pPr>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 </w:t>
            </w:r>
          </w:p>
        </w:tc>
        <w:tc>
          <w:tcPr>
            <w:tcW w:w="998" w:type="dxa"/>
            <w:tcBorders>
              <w:top w:val="nil"/>
              <w:left w:val="nil"/>
              <w:bottom w:val="single" w:sz="4" w:space="0" w:color="auto"/>
              <w:right w:val="single" w:sz="4" w:space="0" w:color="auto"/>
            </w:tcBorders>
            <w:vAlign w:val="center"/>
            <w:hideMark/>
          </w:tcPr>
          <w:p w14:paraId="7AA01E15" w14:textId="77777777" w:rsidR="000642BF" w:rsidRDefault="000642BF">
            <w:pPr>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w:t>
            </w:r>
          </w:p>
        </w:tc>
        <w:tc>
          <w:tcPr>
            <w:tcW w:w="651" w:type="dxa"/>
            <w:tcBorders>
              <w:top w:val="nil"/>
              <w:left w:val="nil"/>
              <w:bottom w:val="single" w:sz="4" w:space="0" w:color="auto"/>
              <w:right w:val="single" w:sz="4" w:space="0" w:color="auto"/>
            </w:tcBorders>
            <w:vAlign w:val="center"/>
            <w:hideMark/>
          </w:tcPr>
          <w:p w14:paraId="6BAF180B" w14:textId="77777777" w:rsidR="000642BF" w:rsidRDefault="000642BF">
            <w:pPr>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w:t>
            </w:r>
          </w:p>
        </w:tc>
        <w:tc>
          <w:tcPr>
            <w:tcW w:w="786" w:type="dxa"/>
            <w:tcBorders>
              <w:top w:val="nil"/>
              <w:left w:val="nil"/>
              <w:bottom w:val="single" w:sz="4" w:space="0" w:color="auto"/>
              <w:right w:val="single" w:sz="4" w:space="0" w:color="auto"/>
            </w:tcBorders>
            <w:shd w:val="clear" w:color="auto" w:fill="FFFFFF"/>
            <w:vAlign w:val="center"/>
          </w:tcPr>
          <w:p w14:paraId="373A471F" w14:textId="77777777" w:rsidR="000642BF" w:rsidRDefault="000642BF">
            <w:pPr>
              <w:tabs>
                <w:tab w:val="left" w:pos="720"/>
              </w:tabs>
              <w:spacing w:before="40" w:after="40"/>
              <w:rPr>
                <w:rFonts w:asciiTheme="majorBidi" w:hAnsiTheme="majorBidi" w:cstheme="majorBidi"/>
                <w:b/>
                <w:bCs/>
                <w:sz w:val="18"/>
                <w:szCs w:val="18"/>
                <w:highlight w:val="cyan"/>
                <w:lang w:eastAsia="zh-CN"/>
              </w:rPr>
            </w:pPr>
          </w:p>
        </w:tc>
        <w:tc>
          <w:tcPr>
            <w:tcW w:w="860" w:type="dxa"/>
            <w:tcBorders>
              <w:top w:val="nil"/>
              <w:left w:val="nil"/>
              <w:bottom w:val="single" w:sz="4" w:space="0" w:color="auto"/>
              <w:right w:val="single" w:sz="4" w:space="0" w:color="auto"/>
            </w:tcBorders>
            <w:vAlign w:val="center"/>
          </w:tcPr>
          <w:p w14:paraId="51C7441B" w14:textId="77777777" w:rsidR="000642BF" w:rsidRDefault="000642BF">
            <w:pPr>
              <w:spacing w:before="40" w:after="40"/>
              <w:rPr>
                <w:rFonts w:asciiTheme="majorBidi" w:hAnsiTheme="majorBidi" w:cstheme="majorBidi"/>
                <w:b/>
                <w:bCs/>
                <w:sz w:val="18"/>
                <w:szCs w:val="18"/>
                <w:highlight w:val="cyan"/>
                <w:lang w:eastAsia="zh-CN"/>
              </w:rPr>
            </w:pPr>
          </w:p>
        </w:tc>
        <w:tc>
          <w:tcPr>
            <w:tcW w:w="817" w:type="dxa"/>
            <w:tcBorders>
              <w:top w:val="nil"/>
              <w:left w:val="nil"/>
              <w:bottom w:val="single" w:sz="4" w:space="0" w:color="auto"/>
              <w:right w:val="single" w:sz="4" w:space="0" w:color="auto"/>
            </w:tcBorders>
            <w:shd w:val="clear" w:color="auto" w:fill="FFFFFF"/>
            <w:vAlign w:val="center"/>
            <w:hideMark/>
          </w:tcPr>
          <w:p w14:paraId="648CA376" w14:textId="77777777" w:rsidR="000642BF" w:rsidRDefault="000642BF">
            <w:pPr>
              <w:spacing w:before="40" w:after="40"/>
              <w:jc w:val="center"/>
              <w:rPr>
                <w:rFonts w:asciiTheme="majorBidi" w:hAnsiTheme="majorBidi" w:cstheme="majorBidi"/>
                <w:b/>
                <w:bCs/>
                <w:sz w:val="18"/>
                <w:szCs w:val="18"/>
                <w:highlight w:val="cyan"/>
                <w:lang w:eastAsia="zh-CN"/>
              </w:rPr>
            </w:pPr>
            <w:r>
              <w:rPr>
                <w:rFonts w:asciiTheme="majorBidi" w:hAnsiTheme="majorBidi" w:cstheme="majorBidi"/>
                <w:b/>
                <w:bCs/>
                <w:sz w:val="18"/>
                <w:szCs w:val="18"/>
                <w:highlight w:val="cyan"/>
                <w:lang w:eastAsia="zh-CN"/>
              </w:rPr>
              <w:t>X</w:t>
            </w:r>
          </w:p>
        </w:tc>
        <w:tc>
          <w:tcPr>
            <w:tcW w:w="833" w:type="dxa"/>
            <w:tcBorders>
              <w:top w:val="nil"/>
              <w:left w:val="nil"/>
              <w:bottom w:val="single" w:sz="4" w:space="0" w:color="auto"/>
              <w:right w:val="double" w:sz="6" w:space="0" w:color="auto"/>
            </w:tcBorders>
            <w:shd w:val="clear" w:color="auto" w:fill="FFFFFF"/>
            <w:vAlign w:val="center"/>
          </w:tcPr>
          <w:p w14:paraId="0267D60A" w14:textId="77777777" w:rsidR="000642BF" w:rsidRDefault="000642BF">
            <w:pPr>
              <w:tabs>
                <w:tab w:val="left" w:pos="720"/>
              </w:tabs>
              <w:spacing w:before="40" w:after="40"/>
              <w:jc w:val="center"/>
              <w:rPr>
                <w:rFonts w:asciiTheme="majorBidi" w:hAnsiTheme="majorBidi" w:cstheme="majorBidi"/>
                <w:b/>
                <w:bCs/>
                <w:sz w:val="18"/>
                <w:szCs w:val="18"/>
                <w:highlight w:val="cyan"/>
                <w:lang w:eastAsia="zh-CN"/>
              </w:rPr>
            </w:pPr>
          </w:p>
        </w:tc>
        <w:tc>
          <w:tcPr>
            <w:tcW w:w="1244" w:type="dxa"/>
            <w:tcBorders>
              <w:top w:val="nil"/>
              <w:left w:val="nil"/>
              <w:bottom w:val="single" w:sz="4" w:space="0" w:color="auto"/>
              <w:right w:val="double" w:sz="6" w:space="0" w:color="auto"/>
            </w:tcBorders>
            <w:hideMark/>
          </w:tcPr>
          <w:p w14:paraId="648AEDE2" w14:textId="77777777" w:rsidR="000642BF" w:rsidRDefault="000642BF">
            <w:pPr>
              <w:spacing w:before="40" w:after="40"/>
              <w:rPr>
                <w:rFonts w:asciiTheme="majorBidi" w:hAnsiTheme="majorBidi" w:cstheme="majorBidi"/>
                <w:sz w:val="18"/>
                <w:szCs w:val="18"/>
                <w:highlight w:val="cyan"/>
                <w:lang w:eastAsia="zh-CN"/>
              </w:rPr>
            </w:pPr>
            <w:r>
              <w:rPr>
                <w:rFonts w:asciiTheme="majorBidi" w:hAnsiTheme="majorBidi" w:cstheme="majorBidi"/>
                <w:sz w:val="18"/>
                <w:szCs w:val="18"/>
                <w:highlight w:val="cyan"/>
                <w:lang w:eastAsia="zh-CN"/>
              </w:rPr>
              <w:t>C.</w:t>
            </w:r>
            <w:proofErr w:type="gramStart"/>
            <w:r>
              <w:rPr>
                <w:rFonts w:asciiTheme="majorBidi" w:hAnsiTheme="majorBidi" w:cstheme="majorBidi"/>
                <w:sz w:val="18"/>
                <w:szCs w:val="18"/>
                <w:highlight w:val="cyan"/>
                <w:lang w:eastAsia="zh-CN"/>
              </w:rPr>
              <w:t>10.d.</w:t>
            </w:r>
            <w:proofErr w:type="gramEnd"/>
            <w:r>
              <w:rPr>
                <w:rFonts w:asciiTheme="majorBidi" w:hAnsiTheme="majorBidi" w:cstheme="majorBidi"/>
                <w:sz w:val="18"/>
                <w:szCs w:val="18"/>
                <w:highlight w:val="cyan"/>
                <w:lang w:eastAsia="zh-CN"/>
              </w:rPr>
              <w:t>7</w:t>
            </w:r>
          </w:p>
        </w:tc>
        <w:tc>
          <w:tcPr>
            <w:tcW w:w="629" w:type="dxa"/>
            <w:tcBorders>
              <w:top w:val="nil"/>
              <w:left w:val="nil"/>
              <w:bottom w:val="single" w:sz="4" w:space="0" w:color="auto"/>
              <w:right w:val="single" w:sz="12" w:space="0" w:color="auto"/>
            </w:tcBorders>
            <w:shd w:val="clear" w:color="auto" w:fill="FFFFFF"/>
            <w:vAlign w:val="center"/>
          </w:tcPr>
          <w:p w14:paraId="40D4F668" w14:textId="77777777" w:rsidR="000642BF" w:rsidRDefault="000642BF">
            <w:pPr>
              <w:tabs>
                <w:tab w:val="left" w:pos="720"/>
              </w:tabs>
              <w:spacing w:before="40" w:after="40"/>
              <w:rPr>
                <w:rFonts w:asciiTheme="majorBidi" w:hAnsiTheme="majorBidi" w:cstheme="majorBidi"/>
                <w:b/>
                <w:bCs/>
                <w:sz w:val="18"/>
                <w:szCs w:val="18"/>
                <w:highlight w:val="cyan"/>
                <w:lang w:eastAsia="zh-CN"/>
              </w:rPr>
            </w:pPr>
          </w:p>
        </w:tc>
      </w:tr>
      <w:tr w:rsidR="000642BF" w14:paraId="4C82F815" w14:textId="77777777" w:rsidTr="000642BF">
        <w:trPr>
          <w:cantSplit/>
          <w:jc w:val="center"/>
        </w:trPr>
        <w:tc>
          <w:tcPr>
            <w:tcW w:w="1153" w:type="dxa"/>
            <w:tcBorders>
              <w:top w:val="single" w:sz="4" w:space="0" w:color="auto"/>
              <w:left w:val="single" w:sz="12" w:space="0" w:color="auto"/>
              <w:bottom w:val="single" w:sz="4" w:space="0" w:color="auto"/>
              <w:right w:val="double" w:sz="6" w:space="0" w:color="auto"/>
            </w:tcBorders>
            <w:noWrap/>
            <w:hideMark/>
          </w:tcPr>
          <w:p w14:paraId="58F6D0B9" w14:textId="77777777" w:rsidR="000642BF" w:rsidRDefault="000642BF">
            <w:pPr>
              <w:tabs>
                <w:tab w:val="left" w:pos="720"/>
              </w:tabs>
              <w:spacing w:before="40" w:after="40"/>
              <w:rPr>
                <w:rFonts w:asciiTheme="majorBidi" w:hAnsiTheme="majorBidi" w:cstheme="majorBidi"/>
                <w:sz w:val="18"/>
                <w:szCs w:val="18"/>
                <w:highlight w:val="cyan"/>
                <w:lang w:eastAsia="zh-CN"/>
              </w:rPr>
            </w:pPr>
            <w:r>
              <w:rPr>
                <w:rFonts w:asciiTheme="majorBidi" w:hAnsiTheme="majorBidi" w:cstheme="majorBidi"/>
                <w:sz w:val="18"/>
                <w:szCs w:val="18"/>
                <w:highlight w:val="cyan"/>
                <w:lang w:eastAsia="zh-CN"/>
              </w:rPr>
              <w:t>...</w:t>
            </w:r>
          </w:p>
        </w:tc>
        <w:tc>
          <w:tcPr>
            <w:tcW w:w="7965" w:type="dxa"/>
            <w:tcBorders>
              <w:top w:val="single" w:sz="4" w:space="0" w:color="auto"/>
              <w:left w:val="nil"/>
              <w:bottom w:val="single" w:sz="4" w:space="0" w:color="auto"/>
              <w:right w:val="double" w:sz="4" w:space="0" w:color="auto"/>
            </w:tcBorders>
            <w:hideMark/>
          </w:tcPr>
          <w:p w14:paraId="0FB23A21" w14:textId="77777777" w:rsidR="000642BF" w:rsidRDefault="000642BF">
            <w:pPr>
              <w:spacing w:before="40" w:after="40"/>
              <w:ind w:left="170"/>
              <w:rPr>
                <w:sz w:val="18"/>
                <w:szCs w:val="18"/>
                <w:lang w:eastAsia="zh-CN"/>
              </w:rPr>
            </w:pPr>
            <w:r>
              <w:rPr>
                <w:sz w:val="18"/>
                <w:szCs w:val="18"/>
                <w:highlight w:val="cyan"/>
                <w:lang w:eastAsia="zh-CN"/>
              </w:rPr>
              <w:t>...</w:t>
            </w:r>
          </w:p>
        </w:tc>
        <w:tc>
          <w:tcPr>
            <w:tcW w:w="763" w:type="dxa"/>
            <w:tcBorders>
              <w:top w:val="single" w:sz="4" w:space="0" w:color="auto"/>
              <w:left w:val="double" w:sz="4" w:space="0" w:color="auto"/>
              <w:bottom w:val="single" w:sz="4" w:space="0" w:color="auto"/>
              <w:right w:val="single" w:sz="4" w:space="0" w:color="auto"/>
            </w:tcBorders>
            <w:shd w:val="clear" w:color="auto" w:fill="FFFFFF"/>
            <w:vAlign w:val="center"/>
          </w:tcPr>
          <w:p w14:paraId="436CAD33"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870" w:type="dxa"/>
            <w:tcBorders>
              <w:top w:val="single" w:sz="4" w:space="0" w:color="auto"/>
              <w:left w:val="nil"/>
              <w:bottom w:val="single" w:sz="4" w:space="0" w:color="auto"/>
              <w:right w:val="single" w:sz="4" w:space="0" w:color="auto"/>
            </w:tcBorders>
            <w:shd w:val="clear" w:color="auto" w:fill="FFFFFF"/>
            <w:vAlign w:val="center"/>
          </w:tcPr>
          <w:p w14:paraId="3B3D539F"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924" w:type="dxa"/>
            <w:tcBorders>
              <w:top w:val="single" w:sz="4" w:space="0" w:color="auto"/>
              <w:left w:val="nil"/>
              <w:bottom w:val="single" w:sz="4" w:space="0" w:color="auto"/>
              <w:right w:val="single" w:sz="4" w:space="0" w:color="auto"/>
            </w:tcBorders>
            <w:shd w:val="clear" w:color="auto" w:fill="FFFFFF"/>
            <w:vAlign w:val="center"/>
          </w:tcPr>
          <w:p w14:paraId="3ABDC94A"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998" w:type="dxa"/>
            <w:tcBorders>
              <w:top w:val="single" w:sz="4" w:space="0" w:color="auto"/>
              <w:left w:val="nil"/>
              <w:bottom w:val="single" w:sz="4" w:space="0" w:color="auto"/>
              <w:right w:val="single" w:sz="4" w:space="0" w:color="auto"/>
            </w:tcBorders>
            <w:shd w:val="clear" w:color="auto" w:fill="FFFFFF"/>
            <w:vAlign w:val="center"/>
          </w:tcPr>
          <w:p w14:paraId="1DDFDD26"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651" w:type="dxa"/>
            <w:tcBorders>
              <w:top w:val="single" w:sz="4" w:space="0" w:color="auto"/>
              <w:left w:val="nil"/>
              <w:bottom w:val="single" w:sz="4" w:space="0" w:color="auto"/>
              <w:right w:val="single" w:sz="4" w:space="0" w:color="auto"/>
            </w:tcBorders>
            <w:shd w:val="clear" w:color="auto" w:fill="FFFFFF"/>
            <w:vAlign w:val="center"/>
          </w:tcPr>
          <w:p w14:paraId="3033B64D"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786" w:type="dxa"/>
            <w:tcBorders>
              <w:top w:val="single" w:sz="4" w:space="0" w:color="auto"/>
              <w:left w:val="nil"/>
              <w:bottom w:val="single" w:sz="4" w:space="0" w:color="auto"/>
              <w:right w:val="nil"/>
            </w:tcBorders>
            <w:shd w:val="clear" w:color="auto" w:fill="FFFFFF"/>
            <w:vAlign w:val="center"/>
          </w:tcPr>
          <w:p w14:paraId="4AE563FD"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860" w:type="dxa"/>
            <w:tcBorders>
              <w:top w:val="single" w:sz="4" w:space="0" w:color="auto"/>
              <w:left w:val="single" w:sz="4" w:space="0" w:color="auto"/>
              <w:bottom w:val="single" w:sz="4" w:space="0" w:color="auto"/>
              <w:right w:val="single" w:sz="4" w:space="0" w:color="auto"/>
            </w:tcBorders>
            <w:vAlign w:val="center"/>
          </w:tcPr>
          <w:p w14:paraId="5D39CDB4"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817" w:type="dxa"/>
            <w:tcBorders>
              <w:top w:val="single" w:sz="4" w:space="0" w:color="auto"/>
              <w:left w:val="nil"/>
              <w:bottom w:val="single" w:sz="4" w:space="0" w:color="auto"/>
              <w:right w:val="single" w:sz="4" w:space="0" w:color="auto"/>
            </w:tcBorders>
            <w:vAlign w:val="center"/>
          </w:tcPr>
          <w:p w14:paraId="0D9568B5"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833" w:type="dxa"/>
            <w:tcBorders>
              <w:top w:val="single" w:sz="4" w:space="0" w:color="auto"/>
              <w:left w:val="nil"/>
              <w:bottom w:val="single" w:sz="4" w:space="0" w:color="auto"/>
              <w:right w:val="double" w:sz="6" w:space="0" w:color="auto"/>
            </w:tcBorders>
            <w:shd w:val="clear" w:color="auto" w:fill="FFFFFF"/>
            <w:vAlign w:val="center"/>
          </w:tcPr>
          <w:p w14:paraId="37DE93F6"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c>
          <w:tcPr>
            <w:tcW w:w="1244" w:type="dxa"/>
            <w:tcBorders>
              <w:top w:val="single" w:sz="4" w:space="0" w:color="auto"/>
              <w:left w:val="double" w:sz="6" w:space="0" w:color="auto"/>
              <w:bottom w:val="single" w:sz="4" w:space="0" w:color="auto"/>
              <w:right w:val="double" w:sz="6" w:space="0" w:color="auto"/>
            </w:tcBorders>
          </w:tcPr>
          <w:p w14:paraId="70DF24A6" w14:textId="77777777" w:rsidR="000642BF" w:rsidRDefault="000642BF">
            <w:pPr>
              <w:tabs>
                <w:tab w:val="left" w:pos="720"/>
              </w:tabs>
              <w:spacing w:before="40" w:after="40"/>
              <w:rPr>
                <w:rFonts w:asciiTheme="majorBidi" w:hAnsiTheme="majorBidi" w:cstheme="majorBidi"/>
                <w:sz w:val="18"/>
                <w:szCs w:val="18"/>
                <w:lang w:eastAsia="zh-CN"/>
              </w:rPr>
            </w:pPr>
          </w:p>
        </w:tc>
        <w:tc>
          <w:tcPr>
            <w:tcW w:w="629" w:type="dxa"/>
            <w:tcBorders>
              <w:top w:val="single" w:sz="4" w:space="0" w:color="auto"/>
              <w:left w:val="double" w:sz="6" w:space="0" w:color="auto"/>
              <w:bottom w:val="single" w:sz="4" w:space="0" w:color="auto"/>
              <w:right w:val="single" w:sz="12" w:space="0" w:color="auto"/>
            </w:tcBorders>
            <w:vAlign w:val="center"/>
          </w:tcPr>
          <w:p w14:paraId="3B8DDDCE" w14:textId="77777777" w:rsidR="000642BF" w:rsidRDefault="000642BF">
            <w:pPr>
              <w:tabs>
                <w:tab w:val="left" w:pos="720"/>
              </w:tabs>
              <w:spacing w:before="40" w:after="40"/>
              <w:jc w:val="center"/>
              <w:rPr>
                <w:rFonts w:asciiTheme="majorBidi" w:hAnsiTheme="majorBidi" w:cstheme="majorBidi"/>
                <w:b/>
                <w:bCs/>
                <w:sz w:val="18"/>
                <w:szCs w:val="18"/>
                <w:lang w:eastAsia="zh-CN"/>
              </w:rPr>
            </w:pPr>
          </w:p>
        </w:tc>
      </w:tr>
    </w:tbl>
    <w:p w14:paraId="57742C12" w14:textId="77777777" w:rsidR="000642BF" w:rsidRDefault="000642BF" w:rsidP="000642BF">
      <w:pPr>
        <w:pStyle w:val="Reasons"/>
      </w:pPr>
      <w:ins w:id="180" w:author="F" w:date="2019-01-21T16:58:00Z">
        <w:r>
          <w:rPr>
            <w:b/>
            <w:highlight w:val="cyan"/>
          </w:rPr>
          <w:t>R</w:t>
        </w:r>
      </w:ins>
      <w:ins w:id="181" w:author="F" w:date="2019-01-29T16:35:00Z">
        <w:r>
          <w:rPr>
            <w:b/>
            <w:highlight w:val="cyan"/>
          </w:rPr>
          <w:t>easons:</w:t>
        </w:r>
        <w:r>
          <w:rPr>
            <w:rFonts w:ascii="Calibri" w:eastAsia="Calibri" w:hAnsi="Calibri" w:cs="Calibri"/>
            <w:szCs w:val="22"/>
            <w:highlight w:val="cyan"/>
            <w:bdr w:val="none" w:sz="0" w:space="0" w:color="auto" w:frame="1"/>
            <w:shd w:val="solid" w:color="FFFF00" w:fill="auto"/>
          </w:rPr>
          <w:tab/>
        </w:r>
        <w:r>
          <w:rPr>
            <w:highlight w:val="cyan"/>
          </w:rPr>
          <w:t>Limitations for antenna diameter for the frequency band 51.4-52.4</w:t>
        </w:r>
      </w:ins>
      <w:ins w:id="182" w:author="- ITU -" w:date="2019-02-05T16:01:00Z">
        <w:r>
          <w:rPr>
            <w:highlight w:val="cyan"/>
          </w:rPr>
          <w:t xml:space="preserve"> </w:t>
        </w:r>
      </w:ins>
      <w:ins w:id="183" w:author="F" w:date="2019-01-29T16:35:00Z">
        <w:r>
          <w:rPr>
            <w:highlight w:val="cyan"/>
          </w:rPr>
          <w:t xml:space="preserve">GHz is proposed in footnote </w:t>
        </w:r>
      </w:ins>
      <w:ins w:id="184" w:author="- ITU -" w:date="2019-02-05T16:01:00Z">
        <w:r>
          <w:rPr>
            <w:highlight w:val="cyan"/>
          </w:rPr>
          <w:t xml:space="preserve">RR </w:t>
        </w:r>
      </w:ins>
      <w:ins w:id="185" w:author="F" w:date="2019-01-29T16:35:00Z">
        <w:r>
          <w:rPr>
            <w:highlight w:val="cyan"/>
          </w:rPr>
          <w:t xml:space="preserve">No. </w:t>
        </w:r>
        <w:proofErr w:type="gramStart"/>
        <w:r>
          <w:rPr>
            <w:b/>
            <w:bCs/>
            <w:highlight w:val="cyan"/>
          </w:rPr>
          <w:t>5.A</w:t>
        </w:r>
        <w:proofErr w:type="gramEnd"/>
        <w:r>
          <w:rPr>
            <w:b/>
            <w:bCs/>
            <w:highlight w:val="cyan"/>
          </w:rPr>
          <w:t>919</w:t>
        </w:r>
        <w:r>
          <w:rPr>
            <w:highlight w:val="cyan"/>
          </w:rPr>
          <w:t>.</w:t>
        </w:r>
      </w:ins>
    </w:p>
    <w:p w14:paraId="1ECBA4B4" w14:textId="77777777" w:rsidR="000642BF" w:rsidRDefault="000642BF" w:rsidP="000642BF">
      <w:pPr>
        <w:tabs>
          <w:tab w:val="left" w:pos="1588"/>
          <w:tab w:val="left" w:pos="1985"/>
        </w:tabs>
      </w:pPr>
    </w:p>
    <w:p w14:paraId="057A5207" w14:textId="77777777" w:rsidR="000642BF" w:rsidRDefault="000642BF" w:rsidP="000642BF">
      <w:pPr>
        <w:sectPr w:rsidR="000642BF">
          <w:pgSz w:w="23814" w:h="16840" w:orient="landscape"/>
          <w:pgMar w:top="1134" w:right="1418" w:bottom="1134" w:left="1418" w:header="567" w:footer="720" w:gutter="0"/>
          <w:cols w:space="720"/>
        </w:sectPr>
      </w:pPr>
    </w:p>
    <w:p w14:paraId="3D65D9D1" w14:textId="0C27EC58" w:rsidR="000642BF" w:rsidRPr="00A03C95" w:rsidRDefault="000642BF" w:rsidP="00A03C95">
      <w:pPr>
        <w:rPr>
          <w:lang w:val="fr-FR"/>
        </w:rPr>
      </w:pPr>
    </w:p>
    <w:p w14:paraId="7E8C6F7C" w14:textId="489D2C74" w:rsidR="00F01771" w:rsidRPr="00F5119C" w:rsidRDefault="00F01771" w:rsidP="00F01771">
      <w:pPr>
        <w:pStyle w:val="AppendixNo"/>
      </w:pPr>
      <w:r w:rsidRPr="00192B95">
        <w:t>APPENDIX</w:t>
      </w:r>
      <w:r w:rsidRPr="00F5119C">
        <w:t> </w:t>
      </w:r>
      <w:r w:rsidRPr="00494285">
        <w:rPr>
          <w:rStyle w:val="href"/>
        </w:rPr>
        <w:t>7</w:t>
      </w:r>
      <w:r w:rsidRPr="00F5119C">
        <w:t xml:space="preserve"> (</w:t>
      </w:r>
      <w:r w:rsidRPr="00354DCE">
        <w:t>REV.</w:t>
      </w:r>
      <w:r>
        <w:t>WRC</w:t>
      </w:r>
      <w:r>
        <w:noBreakHyphen/>
      </w:r>
      <w:r w:rsidRPr="00F5119C">
        <w:t>1</w:t>
      </w:r>
      <w:r>
        <w:t>5</w:t>
      </w:r>
      <w:r w:rsidRPr="00F5119C">
        <w:t>)</w:t>
      </w:r>
      <w:bookmarkEnd w:id="168"/>
    </w:p>
    <w:p w14:paraId="6C9DE660" w14:textId="77777777" w:rsidR="00F01771" w:rsidRPr="00F5119C" w:rsidRDefault="00F01771" w:rsidP="00F01771">
      <w:pPr>
        <w:pStyle w:val="Appendixtitle"/>
      </w:pPr>
      <w:bookmarkStart w:id="186" w:name="_Toc328648898"/>
      <w:bookmarkStart w:id="187"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186"/>
      <w:bookmarkEnd w:id="187"/>
    </w:p>
    <w:p w14:paraId="009BD44F" w14:textId="77777777" w:rsidR="00F01771" w:rsidRDefault="00F01771" w:rsidP="00F01771">
      <w:pPr>
        <w:pStyle w:val="AnnexNo"/>
      </w:pPr>
      <w:r w:rsidRPr="00DD06B7">
        <w:t>ANNEX</w:t>
      </w:r>
      <w:r>
        <w:t xml:space="preserve"> 7</w:t>
      </w:r>
    </w:p>
    <w:p w14:paraId="752C8FAC" w14:textId="77777777" w:rsidR="00F01771" w:rsidRDefault="00F01771" w:rsidP="00F01771">
      <w:pPr>
        <w:pStyle w:val="Annextitle0"/>
      </w:pPr>
      <w:bookmarkStart w:id="188" w:name="_Toc328648912"/>
      <w:bookmarkStart w:id="189" w:name="_Toc454787427"/>
      <w:r>
        <w:t xml:space="preserve">System parameters and predetermined coordination distances for </w:t>
      </w:r>
      <w:r w:rsidRPr="00DD06B7">
        <w:t>determination</w:t>
      </w:r>
      <w:r>
        <w:t xml:space="preserve"> of the coordination area around an earth station</w:t>
      </w:r>
      <w:bookmarkEnd w:id="188"/>
      <w:bookmarkEnd w:id="189"/>
    </w:p>
    <w:p w14:paraId="4990A36F" w14:textId="77777777" w:rsidR="00F01771" w:rsidRDefault="00F01771" w:rsidP="00F01771">
      <w:pPr>
        <w:rPr>
          <w:lang w:eastAsia="zh-CN"/>
        </w:rPr>
      </w:pPr>
    </w:p>
    <w:p w14:paraId="4CDAB88F" w14:textId="77777777" w:rsidR="00F01771" w:rsidRDefault="00F01771" w:rsidP="00F01771">
      <w:pPr>
        <w:rPr>
          <w:lang w:eastAsia="zh-CN"/>
        </w:rPr>
        <w:sectPr w:rsidR="00F01771" w:rsidSect="00D02712">
          <w:headerReference w:type="default" r:id="rId8"/>
          <w:pgSz w:w="11907" w:h="16834"/>
          <w:pgMar w:top="1418" w:right="1134" w:bottom="1418" w:left="1134" w:header="720" w:footer="720" w:gutter="0"/>
          <w:paperSrc w:first="15" w:other="15"/>
          <w:cols w:space="720"/>
          <w:titlePg/>
        </w:sectPr>
      </w:pPr>
    </w:p>
    <w:p w14:paraId="7DE71A9D" w14:textId="1B634CAC" w:rsidR="00F01771" w:rsidRDefault="00D568B9" w:rsidP="00F01771">
      <w:pPr>
        <w:pStyle w:val="Proposal"/>
      </w:pPr>
      <w:ins w:id="190" w:author="Frederic Portier" w:date="2019-01-31T17:10:00Z">
        <w:r>
          <w:lastRenderedPageBreak/>
          <w:t>MOD</w:t>
        </w:r>
        <w:r>
          <w:tab/>
          <w:t>USA/9.1.9/</w:t>
        </w:r>
      </w:ins>
      <w:ins w:id="191" w:author="Frederic Portier" w:date="2019-02-01T09:18:00Z">
        <w:r w:rsidR="00C97235">
          <w:t>5</w:t>
        </w:r>
      </w:ins>
    </w:p>
    <w:p w14:paraId="25F502FB" w14:textId="77777777" w:rsidR="00F01771" w:rsidRDefault="00F01771" w:rsidP="00F01771">
      <w:pPr>
        <w:pStyle w:val="TableNo"/>
      </w:pPr>
      <w:r>
        <w:t>TABLE 7</w:t>
      </w:r>
      <w:r>
        <w:rPr>
          <w:caps w:val="0"/>
        </w:rPr>
        <w:t>c</w:t>
      </w:r>
      <w:r>
        <w:rPr>
          <w:sz w:val="16"/>
          <w:szCs w:val="16"/>
        </w:rPr>
        <w:t> </w:t>
      </w:r>
      <w:proofErr w:type="gramStart"/>
      <w:r>
        <w:rPr>
          <w:sz w:val="16"/>
          <w:szCs w:val="16"/>
        </w:rPr>
        <w:t> </w:t>
      </w:r>
      <w:r w:rsidRPr="00F33901">
        <w:rPr>
          <w:sz w:val="16"/>
          <w:szCs w:val="16"/>
        </w:rPr>
        <w:t>  (</w:t>
      </w:r>
      <w:proofErr w:type="gramEnd"/>
      <w:r>
        <w:rPr>
          <w:caps w:val="0"/>
          <w:sz w:val="16"/>
          <w:szCs w:val="16"/>
        </w:rPr>
        <w:t>Rev</w:t>
      </w:r>
      <w:r>
        <w:rPr>
          <w:sz w:val="16"/>
          <w:szCs w:val="16"/>
        </w:rPr>
        <w:t>.WRC</w:t>
      </w:r>
      <w:r>
        <w:rPr>
          <w:sz w:val="16"/>
          <w:szCs w:val="16"/>
        </w:rPr>
        <w:noBreakHyphen/>
      </w:r>
      <w:r w:rsidRPr="00F33901">
        <w:rPr>
          <w:sz w:val="16"/>
          <w:szCs w:val="16"/>
        </w:rPr>
        <w:t>1</w:t>
      </w:r>
      <w:del w:id="192" w:author="Soto Romero, Alicia" w:date="2018-07-13T16:29:00Z">
        <w:r w:rsidRPr="00F33901" w:rsidDel="00E67918">
          <w:rPr>
            <w:sz w:val="16"/>
            <w:szCs w:val="16"/>
          </w:rPr>
          <w:delText>2</w:delText>
        </w:r>
      </w:del>
      <w:ins w:id="193" w:author="Soto Romero, Alicia" w:date="2018-07-13T16:29:00Z">
        <w:r>
          <w:rPr>
            <w:sz w:val="16"/>
            <w:szCs w:val="16"/>
          </w:rPr>
          <w:t>9</w:t>
        </w:r>
      </w:ins>
      <w:r w:rsidRPr="00F33901">
        <w:rPr>
          <w:sz w:val="16"/>
          <w:szCs w:val="16"/>
        </w:rPr>
        <w:t>)</w:t>
      </w:r>
    </w:p>
    <w:p w14:paraId="43801A18" w14:textId="77777777" w:rsidR="00F01771" w:rsidRPr="001D1A04" w:rsidRDefault="00F01771" w:rsidP="00F01771">
      <w:pPr>
        <w:pStyle w:val="Tabletitle"/>
      </w:pPr>
      <w:proofErr w:type="spellStart"/>
      <w:r w:rsidRPr="001D1A04">
        <w:t>Parameters</w:t>
      </w:r>
      <w:proofErr w:type="spellEnd"/>
      <w:r w:rsidRPr="001D1A04">
        <w:t xml:space="preserve"> </w:t>
      </w:r>
      <w:proofErr w:type="spellStart"/>
      <w:r w:rsidRPr="001D1A04">
        <w:t>required</w:t>
      </w:r>
      <w:proofErr w:type="spellEnd"/>
      <w:r w:rsidRPr="001D1A04">
        <w:t xml:space="preserve"> for the </w:t>
      </w:r>
      <w:proofErr w:type="spellStart"/>
      <w:r w:rsidRPr="001D1A04">
        <w:t>determination</w:t>
      </w:r>
      <w:proofErr w:type="spellEnd"/>
      <w:r w:rsidRPr="001D1A04">
        <w:t xml:space="preserve"> of coordination distance for a </w:t>
      </w:r>
      <w:proofErr w:type="spellStart"/>
      <w:r w:rsidRPr="001D1A04">
        <w:t>transmitting</w:t>
      </w:r>
      <w:proofErr w:type="spellEnd"/>
      <w:r w:rsidRPr="001D1A04">
        <w:t xml:space="preserve"> </w:t>
      </w:r>
      <w:proofErr w:type="spellStart"/>
      <w:r w:rsidRPr="001D1A04">
        <w:t>earth</w:t>
      </w:r>
      <w:proofErr w:type="spellEnd"/>
      <w:r w:rsidRPr="001D1A04">
        <w:t xml:space="preserve"> station</w:t>
      </w:r>
    </w:p>
    <w:tbl>
      <w:tblPr>
        <w:tblW w:w="12182" w:type="dxa"/>
        <w:jc w:val="center"/>
        <w:tblLayout w:type="fixed"/>
        <w:tblCellMar>
          <w:left w:w="0" w:type="dxa"/>
          <w:right w:w="0" w:type="dxa"/>
        </w:tblCellMar>
        <w:tblLook w:val="0000" w:firstRow="0" w:lastRow="0" w:firstColumn="0" w:lastColumn="0" w:noHBand="0" w:noVBand="0"/>
      </w:tblPr>
      <w:tblGrid>
        <w:gridCol w:w="1344"/>
        <w:gridCol w:w="1371"/>
        <w:gridCol w:w="1052"/>
        <w:gridCol w:w="947"/>
        <w:gridCol w:w="1052"/>
        <w:gridCol w:w="878"/>
        <w:gridCol w:w="1425"/>
        <w:gridCol w:w="1813"/>
        <w:gridCol w:w="1167"/>
        <w:gridCol w:w="1081"/>
        <w:gridCol w:w="52"/>
      </w:tblGrid>
      <w:tr w:rsidR="00F01771" w:rsidRPr="001D1A04" w14:paraId="44EFB46B" w14:textId="77777777" w:rsidTr="00F3791E">
        <w:trPr>
          <w:cantSplit/>
          <w:jc w:val="center"/>
        </w:trPr>
        <w:tc>
          <w:tcPr>
            <w:tcW w:w="2715" w:type="dxa"/>
            <w:gridSpan w:val="2"/>
            <w:tcBorders>
              <w:top w:val="single" w:sz="4" w:space="0" w:color="auto"/>
              <w:left w:val="single" w:sz="6" w:space="0" w:color="auto"/>
              <w:bottom w:val="single" w:sz="4" w:space="0" w:color="auto"/>
              <w:right w:val="single" w:sz="6" w:space="0" w:color="auto"/>
            </w:tcBorders>
          </w:tcPr>
          <w:p w14:paraId="2475EC6D" w14:textId="77777777" w:rsidR="00F01771" w:rsidRPr="001D1A04" w:rsidRDefault="00F01771" w:rsidP="00F3791E">
            <w:pPr>
              <w:pStyle w:val="Tablehead"/>
              <w:rPr>
                <w:sz w:val="14"/>
                <w:szCs w:val="14"/>
                <w:lang w:val="en-US"/>
              </w:rPr>
            </w:pPr>
            <w:r w:rsidRPr="001D1A04">
              <w:rPr>
                <w:sz w:val="14"/>
                <w:szCs w:val="14"/>
                <w:lang w:val="en-US"/>
              </w:rPr>
              <w:t>Transmitting space</w:t>
            </w:r>
            <w:r w:rsidRPr="001D1A04">
              <w:rPr>
                <w:sz w:val="14"/>
                <w:szCs w:val="14"/>
                <w:lang w:val="en-US"/>
              </w:rPr>
              <w:br/>
              <w:t>radiocommunication service designation</w:t>
            </w:r>
          </w:p>
        </w:tc>
        <w:tc>
          <w:tcPr>
            <w:tcW w:w="1052" w:type="dxa"/>
            <w:tcBorders>
              <w:top w:val="single" w:sz="4" w:space="0" w:color="auto"/>
              <w:left w:val="single" w:sz="6" w:space="0" w:color="auto"/>
              <w:bottom w:val="single" w:sz="4" w:space="0" w:color="auto"/>
              <w:right w:val="single" w:sz="6" w:space="0" w:color="auto"/>
            </w:tcBorders>
          </w:tcPr>
          <w:p w14:paraId="5AFBE60A"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t>satellite</w:t>
            </w:r>
          </w:p>
        </w:tc>
        <w:tc>
          <w:tcPr>
            <w:tcW w:w="947" w:type="dxa"/>
            <w:tcBorders>
              <w:top w:val="single" w:sz="4" w:space="0" w:color="auto"/>
              <w:left w:val="single" w:sz="6" w:space="0" w:color="auto"/>
              <w:bottom w:val="single" w:sz="4" w:space="0" w:color="auto"/>
              <w:right w:val="single" w:sz="6" w:space="0" w:color="auto"/>
            </w:tcBorders>
          </w:tcPr>
          <w:p w14:paraId="0CB502AD"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2</w:t>
            </w:r>
            <w:proofErr w:type="gramEnd"/>
          </w:p>
        </w:tc>
        <w:tc>
          <w:tcPr>
            <w:tcW w:w="1052" w:type="dxa"/>
            <w:tcBorders>
              <w:top w:val="single" w:sz="4" w:space="0" w:color="auto"/>
              <w:left w:val="single" w:sz="6" w:space="0" w:color="auto"/>
              <w:bottom w:val="single" w:sz="4" w:space="0" w:color="auto"/>
              <w:right w:val="single" w:sz="6" w:space="0" w:color="auto"/>
            </w:tcBorders>
          </w:tcPr>
          <w:p w14:paraId="17344FB0"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3</w:t>
            </w:r>
            <w:proofErr w:type="gramEnd"/>
          </w:p>
        </w:tc>
        <w:tc>
          <w:tcPr>
            <w:tcW w:w="878" w:type="dxa"/>
            <w:tcBorders>
              <w:top w:val="single" w:sz="4" w:space="0" w:color="auto"/>
              <w:left w:val="single" w:sz="6" w:space="0" w:color="auto"/>
              <w:bottom w:val="single" w:sz="4" w:space="0" w:color="auto"/>
              <w:right w:val="single" w:sz="6" w:space="0" w:color="auto"/>
            </w:tcBorders>
          </w:tcPr>
          <w:p w14:paraId="4CE1C630" w14:textId="77777777" w:rsidR="00F01771" w:rsidRPr="001D1A04" w:rsidRDefault="00F01771" w:rsidP="00F3791E">
            <w:pPr>
              <w:pStyle w:val="Tablehead"/>
              <w:rPr>
                <w:sz w:val="14"/>
                <w:szCs w:val="14"/>
              </w:rPr>
            </w:pPr>
            <w:proofErr w:type="spellStart"/>
            <w:r>
              <w:rPr>
                <w:sz w:val="14"/>
                <w:szCs w:val="14"/>
              </w:rPr>
              <w:t>Space</w:t>
            </w:r>
            <w:proofErr w:type="spellEnd"/>
            <w:r>
              <w:rPr>
                <w:sz w:val="14"/>
                <w:szCs w:val="14"/>
              </w:rPr>
              <w:br/>
            </w:r>
            <w:proofErr w:type="spellStart"/>
            <w:r w:rsidRPr="001D1A04">
              <w:rPr>
                <w:sz w:val="14"/>
                <w:szCs w:val="14"/>
              </w:rPr>
              <w:t>research</w:t>
            </w:r>
            <w:proofErr w:type="spellEnd"/>
          </w:p>
        </w:tc>
        <w:tc>
          <w:tcPr>
            <w:tcW w:w="1425" w:type="dxa"/>
            <w:tcBorders>
              <w:top w:val="single" w:sz="4" w:space="0" w:color="auto"/>
              <w:left w:val="single" w:sz="6" w:space="0" w:color="auto"/>
              <w:bottom w:val="single" w:sz="4" w:space="0" w:color="auto"/>
              <w:right w:val="single" w:sz="6" w:space="0" w:color="auto"/>
            </w:tcBorders>
          </w:tcPr>
          <w:p w14:paraId="0C7D0292" w14:textId="77777777" w:rsidR="00F01771" w:rsidRPr="001D1A04" w:rsidRDefault="00F01771" w:rsidP="00F3791E">
            <w:pPr>
              <w:pStyle w:val="Tablehead"/>
              <w:rPr>
                <w:sz w:val="14"/>
                <w:szCs w:val="14"/>
                <w:lang w:val="en-US"/>
              </w:rPr>
            </w:pPr>
            <w:r w:rsidRPr="001D1A04">
              <w:rPr>
                <w:sz w:val="14"/>
                <w:szCs w:val="14"/>
                <w:lang w:val="en-US"/>
              </w:rPr>
              <w:t xml:space="preserve">Earth </w:t>
            </w:r>
            <w:r w:rsidRPr="001D1A04">
              <w:rPr>
                <w:sz w:val="14"/>
                <w:szCs w:val="14"/>
                <w:lang w:val="en-US"/>
              </w:rPr>
              <w:br/>
              <w:t>exploration-satellite,</w:t>
            </w:r>
            <w:r w:rsidRPr="001D1A04">
              <w:rPr>
                <w:sz w:val="14"/>
                <w:szCs w:val="14"/>
                <w:lang w:val="en-US"/>
              </w:rPr>
              <w:br/>
              <w:t>space research</w:t>
            </w:r>
          </w:p>
        </w:tc>
        <w:tc>
          <w:tcPr>
            <w:tcW w:w="1813" w:type="dxa"/>
            <w:tcBorders>
              <w:top w:val="single" w:sz="4" w:space="0" w:color="auto"/>
              <w:left w:val="single" w:sz="6" w:space="0" w:color="auto"/>
              <w:bottom w:val="single" w:sz="4" w:space="0" w:color="auto"/>
              <w:right w:val="single" w:sz="6" w:space="0" w:color="auto"/>
            </w:tcBorders>
          </w:tcPr>
          <w:p w14:paraId="32D85A6E" w14:textId="77777777" w:rsidR="00F01771" w:rsidRPr="001D1A04" w:rsidRDefault="00F01771" w:rsidP="00F3791E">
            <w:pPr>
              <w:pStyle w:val="Tablehead"/>
              <w:rPr>
                <w:sz w:val="14"/>
                <w:szCs w:val="14"/>
                <w:lang w:val="fr-CH"/>
              </w:rPr>
            </w:pPr>
            <w:proofErr w:type="spellStart"/>
            <w:r w:rsidRPr="001D1A04">
              <w:rPr>
                <w:sz w:val="14"/>
                <w:szCs w:val="14"/>
                <w:lang w:val="fr-CH"/>
              </w:rPr>
              <w:t>Fixed</w:t>
            </w:r>
            <w:proofErr w:type="spellEnd"/>
            <w:r w:rsidRPr="001D1A04">
              <w:rPr>
                <w:sz w:val="14"/>
                <w:szCs w:val="14"/>
                <w:lang w:val="fr-CH"/>
              </w:rPr>
              <w:t>-satellite,</w:t>
            </w:r>
            <w:r w:rsidRPr="001D1A04">
              <w:rPr>
                <w:sz w:val="14"/>
                <w:szCs w:val="14"/>
                <w:lang w:val="fr-CH"/>
              </w:rPr>
              <w:br/>
              <w:t>mobile-satellite,</w:t>
            </w:r>
            <w:r w:rsidRPr="001D1A04">
              <w:rPr>
                <w:sz w:val="14"/>
                <w:szCs w:val="14"/>
                <w:lang w:val="fr-CH"/>
              </w:rPr>
              <w:br/>
              <w:t>radionavigation-satellite</w:t>
            </w:r>
          </w:p>
        </w:tc>
        <w:tc>
          <w:tcPr>
            <w:tcW w:w="1167" w:type="dxa"/>
            <w:tcBorders>
              <w:top w:val="single" w:sz="4" w:space="0" w:color="auto"/>
              <w:left w:val="single" w:sz="6" w:space="0" w:color="auto"/>
              <w:bottom w:val="single" w:sz="4" w:space="0" w:color="auto"/>
              <w:right w:val="single" w:sz="6" w:space="0" w:color="auto"/>
            </w:tcBorders>
          </w:tcPr>
          <w:p w14:paraId="3111FB10" w14:textId="77777777" w:rsidR="00F01771" w:rsidRPr="001D1A04" w:rsidRDefault="00F01771" w:rsidP="00F3791E">
            <w:pPr>
              <w:pStyle w:val="Tablehead"/>
              <w:rPr>
                <w:sz w:val="14"/>
                <w:szCs w:val="14"/>
              </w:rPr>
            </w:pPr>
            <w:proofErr w:type="spellStart"/>
            <w:ins w:id="194" w:author="Author" w:date="2018-02-24T22:26:00Z">
              <w:r>
                <w:rPr>
                  <w:sz w:val="14"/>
                  <w:szCs w:val="14"/>
                </w:rPr>
                <w:t>Fixed</w:t>
              </w:r>
              <w:proofErr w:type="spellEnd"/>
              <w:r>
                <w:rPr>
                  <w:sz w:val="14"/>
                  <w:szCs w:val="14"/>
                </w:rPr>
                <w:t>-satellite</w:t>
              </w:r>
            </w:ins>
          </w:p>
        </w:tc>
        <w:tc>
          <w:tcPr>
            <w:tcW w:w="1133" w:type="dxa"/>
            <w:gridSpan w:val="2"/>
            <w:tcBorders>
              <w:top w:val="single" w:sz="4" w:space="0" w:color="auto"/>
              <w:left w:val="single" w:sz="6" w:space="0" w:color="auto"/>
              <w:bottom w:val="single" w:sz="4" w:space="0" w:color="auto"/>
              <w:right w:val="single" w:sz="6" w:space="0" w:color="auto"/>
            </w:tcBorders>
          </w:tcPr>
          <w:p w14:paraId="19D96B22"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2</w:t>
            </w:r>
            <w:proofErr w:type="gramEnd"/>
          </w:p>
        </w:tc>
      </w:tr>
      <w:tr w:rsidR="00F01771" w:rsidRPr="001D1A04" w14:paraId="35A41894" w14:textId="77777777" w:rsidTr="00F3791E">
        <w:trPr>
          <w:cantSplit/>
          <w:jc w:val="center"/>
        </w:trPr>
        <w:tc>
          <w:tcPr>
            <w:tcW w:w="2715" w:type="dxa"/>
            <w:gridSpan w:val="2"/>
            <w:tcBorders>
              <w:top w:val="single" w:sz="4" w:space="0" w:color="auto"/>
              <w:left w:val="single" w:sz="4" w:space="0" w:color="auto"/>
              <w:bottom w:val="single" w:sz="4" w:space="0" w:color="auto"/>
              <w:right w:val="single" w:sz="4" w:space="0" w:color="auto"/>
            </w:tcBorders>
          </w:tcPr>
          <w:p w14:paraId="3AE94822" w14:textId="77777777" w:rsidR="00F01771" w:rsidRPr="001D1A04" w:rsidRDefault="00F01771" w:rsidP="00F3791E">
            <w:pPr>
              <w:pStyle w:val="Tabletext0"/>
              <w:ind w:left="57" w:right="57"/>
              <w:rPr>
                <w:sz w:val="14"/>
                <w:szCs w:val="14"/>
              </w:rPr>
            </w:pPr>
            <w:r w:rsidRPr="001D1A04">
              <w:rPr>
                <w:sz w:val="14"/>
                <w:szCs w:val="14"/>
              </w:rPr>
              <w:t>Frequency bands (GHz)</w:t>
            </w:r>
          </w:p>
        </w:tc>
        <w:tc>
          <w:tcPr>
            <w:tcW w:w="1052" w:type="dxa"/>
            <w:tcBorders>
              <w:top w:val="single" w:sz="4" w:space="0" w:color="auto"/>
              <w:left w:val="single" w:sz="4" w:space="0" w:color="auto"/>
              <w:bottom w:val="single" w:sz="4" w:space="0" w:color="auto"/>
              <w:right w:val="single" w:sz="4" w:space="0" w:color="auto"/>
            </w:tcBorders>
          </w:tcPr>
          <w:p w14:paraId="22812355" w14:textId="77777777" w:rsidR="00F01771" w:rsidRPr="001D1A04" w:rsidRDefault="00F01771" w:rsidP="00F3791E">
            <w:pPr>
              <w:pStyle w:val="Tabletext0"/>
              <w:jc w:val="center"/>
              <w:rPr>
                <w:sz w:val="14"/>
                <w:szCs w:val="14"/>
                <w:lang w:val="es-ES_tradnl"/>
              </w:rPr>
            </w:pPr>
            <w:r w:rsidRPr="001D1A04">
              <w:rPr>
                <w:sz w:val="14"/>
                <w:szCs w:val="14"/>
                <w:lang w:val="es-ES_tradnl"/>
              </w:rPr>
              <w:t>24.</w:t>
            </w:r>
            <w:r>
              <w:rPr>
                <w:sz w:val="14"/>
                <w:szCs w:val="14"/>
                <w:lang w:val="es-ES_tradnl"/>
              </w:rPr>
              <w:t>6</w:t>
            </w:r>
            <w:r w:rsidRPr="001D1A04">
              <w:rPr>
                <w:sz w:val="14"/>
                <w:szCs w:val="14"/>
                <w:lang w:val="es-ES_tradnl"/>
              </w:rPr>
              <w:t>5-25.25</w:t>
            </w:r>
            <w:r w:rsidRPr="001D1A04">
              <w:rPr>
                <w:sz w:val="14"/>
                <w:szCs w:val="14"/>
                <w:lang w:val="es-ES_tradnl"/>
              </w:rPr>
              <w:br/>
              <w:t>27.0-29.5</w:t>
            </w:r>
          </w:p>
        </w:tc>
        <w:tc>
          <w:tcPr>
            <w:tcW w:w="947" w:type="dxa"/>
            <w:tcBorders>
              <w:top w:val="single" w:sz="4" w:space="0" w:color="auto"/>
              <w:left w:val="single" w:sz="4" w:space="0" w:color="auto"/>
              <w:bottom w:val="single" w:sz="4" w:space="0" w:color="auto"/>
              <w:right w:val="single" w:sz="4" w:space="0" w:color="auto"/>
            </w:tcBorders>
          </w:tcPr>
          <w:p w14:paraId="4F354BB2" w14:textId="77777777" w:rsidR="00F01771" w:rsidRPr="001D1A04" w:rsidRDefault="00F01771" w:rsidP="00F3791E">
            <w:pPr>
              <w:pStyle w:val="Tabletext0"/>
              <w:jc w:val="center"/>
              <w:rPr>
                <w:sz w:val="14"/>
                <w:szCs w:val="14"/>
                <w:lang w:val="es-ES_tradnl"/>
              </w:rPr>
            </w:pPr>
            <w:r w:rsidRPr="001D1A04">
              <w:rPr>
                <w:sz w:val="14"/>
                <w:szCs w:val="14"/>
                <w:lang w:val="es-ES_tradnl"/>
              </w:rPr>
              <w:t>28.6-29.1</w:t>
            </w:r>
          </w:p>
        </w:tc>
        <w:tc>
          <w:tcPr>
            <w:tcW w:w="1052" w:type="dxa"/>
            <w:tcBorders>
              <w:top w:val="single" w:sz="4" w:space="0" w:color="auto"/>
              <w:left w:val="single" w:sz="4" w:space="0" w:color="auto"/>
              <w:bottom w:val="single" w:sz="4" w:space="0" w:color="auto"/>
              <w:right w:val="single" w:sz="4" w:space="0" w:color="auto"/>
            </w:tcBorders>
          </w:tcPr>
          <w:p w14:paraId="4AA5C102" w14:textId="77777777" w:rsidR="00F01771" w:rsidRPr="001D1A04" w:rsidRDefault="00F01771" w:rsidP="00F3791E">
            <w:pPr>
              <w:pStyle w:val="Tabletext0"/>
              <w:jc w:val="center"/>
              <w:rPr>
                <w:sz w:val="14"/>
                <w:szCs w:val="14"/>
                <w:lang w:val="es-ES_tradnl"/>
              </w:rPr>
            </w:pPr>
            <w:r w:rsidRPr="001D1A04">
              <w:rPr>
                <w:sz w:val="14"/>
                <w:szCs w:val="14"/>
                <w:lang w:val="es-ES_tradnl"/>
              </w:rPr>
              <w:t>29.1-29.5</w:t>
            </w:r>
          </w:p>
        </w:tc>
        <w:tc>
          <w:tcPr>
            <w:tcW w:w="878" w:type="dxa"/>
            <w:tcBorders>
              <w:top w:val="single" w:sz="4" w:space="0" w:color="auto"/>
              <w:left w:val="single" w:sz="4" w:space="0" w:color="auto"/>
              <w:bottom w:val="single" w:sz="4" w:space="0" w:color="auto"/>
              <w:right w:val="single" w:sz="4" w:space="0" w:color="auto"/>
            </w:tcBorders>
          </w:tcPr>
          <w:p w14:paraId="53EA3F4B" w14:textId="77777777" w:rsidR="00F01771" w:rsidRPr="001D1A04" w:rsidRDefault="00F01771" w:rsidP="00F3791E">
            <w:pPr>
              <w:pStyle w:val="Tabletext0"/>
              <w:jc w:val="center"/>
              <w:rPr>
                <w:sz w:val="14"/>
                <w:szCs w:val="14"/>
                <w:lang w:val="es-ES_tradnl"/>
              </w:rPr>
            </w:pPr>
            <w:r w:rsidRPr="001D1A04">
              <w:rPr>
                <w:sz w:val="14"/>
                <w:szCs w:val="14"/>
                <w:lang w:val="es-ES_tradnl"/>
              </w:rPr>
              <w:t>34.2-34.7</w:t>
            </w:r>
          </w:p>
        </w:tc>
        <w:tc>
          <w:tcPr>
            <w:tcW w:w="1425" w:type="dxa"/>
            <w:tcBorders>
              <w:top w:val="single" w:sz="4" w:space="0" w:color="auto"/>
              <w:left w:val="single" w:sz="4" w:space="0" w:color="auto"/>
              <w:bottom w:val="single" w:sz="4" w:space="0" w:color="auto"/>
              <w:right w:val="single" w:sz="4" w:space="0" w:color="auto"/>
            </w:tcBorders>
          </w:tcPr>
          <w:p w14:paraId="5C8B0AB8" w14:textId="77777777" w:rsidR="00F01771" w:rsidRPr="001D1A04" w:rsidRDefault="00F01771" w:rsidP="00F3791E">
            <w:pPr>
              <w:pStyle w:val="Tabletext0"/>
              <w:jc w:val="center"/>
              <w:rPr>
                <w:sz w:val="14"/>
                <w:szCs w:val="14"/>
                <w:lang w:val="es-ES_tradnl"/>
              </w:rPr>
            </w:pPr>
            <w:r w:rsidRPr="001D1A04">
              <w:rPr>
                <w:sz w:val="14"/>
                <w:szCs w:val="14"/>
                <w:lang w:val="es-ES_tradnl"/>
              </w:rPr>
              <w:t>40.0-40.5</w:t>
            </w:r>
          </w:p>
        </w:tc>
        <w:tc>
          <w:tcPr>
            <w:tcW w:w="1813" w:type="dxa"/>
            <w:tcBorders>
              <w:top w:val="single" w:sz="4" w:space="0" w:color="auto"/>
              <w:left w:val="single" w:sz="4" w:space="0" w:color="auto"/>
              <w:bottom w:val="single" w:sz="4" w:space="0" w:color="auto"/>
              <w:right w:val="single" w:sz="4" w:space="0" w:color="auto"/>
            </w:tcBorders>
          </w:tcPr>
          <w:p w14:paraId="5D2712F4" w14:textId="77777777" w:rsidR="00F01771" w:rsidRPr="001D1A04" w:rsidRDefault="00F01771" w:rsidP="00F3791E">
            <w:pPr>
              <w:pStyle w:val="Tabletext0"/>
              <w:jc w:val="center"/>
              <w:rPr>
                <w:sz w:val="14"/>
                <w:szCs w:val="14"/>
                <w:lang w:val="es-ES_tradnl"/>
              </w:rPr>
            </w:pPr>
            <w:r w:rsidRPr="001D1A04">
              <w:rPr>
                <w:sz w:val="14"/>
                <w:szCs w:val="14"/>
                <w:lang w:val="es-ES_tradnl"/>
              </w:rPr>
              <w:t>42.5-</w:t>
            </w:r>
            <w:r>
              <w:rPr>
                <w:sz w:val="14"/>
                <w:szCs w:val="14"/>
                <w:lang w:val="es-ES_tradnl"/>
              </w:rPr>
              <w:t>47</w:t>
            </w:r>
            <w:r>
              <w:rPr>
                <w:sz w:val="14"/>
                <w:szCs w:val="14"/>
                <w:lang w:val="es-ES_tradnl"/>
              </w:rPr>
              <w:br/>
            </w:r>
            <w:r w:rsidRPr="001D1A04">
              <w:rPr>
                <w:sz w:val="14"/>
                <w:szCs w:val="14"/>
                <w:lang w:val="es-ES_tradnl"/>
              </w:rPr>
              <w:t>4</w:t>
            </w:r>
            <w:r>
              <w:rPr>
                <w:sz w:val="14"/>
                <w:szCs w:val="14"/>
                <w:lang w:val="es-ES_tradnl"/>
              </w:rPr>
              <w:t>7</w:t>
            </w:r>
            <w:r w:rsidRPr="001D1A04">
              <w:rPr>
                <w:sz w:val="14"/>
                <w:szCs w:val="14"/>
                <w:lang w:val="es-ES_tradnl"/>
              </w:rPr>
              <w:t>.</w:t>
            </w:r>
            <w:r>
              <w:rPr>
                <w:sz w:val="14"/>
                <w:szCs w:val="14"/>
                <w:lang w:val="es-ES_tradnl"/>
              </w:rPr>
              <w:t>2</w:t>
            </w:r>
            <w:r w:rsidRPr="001D1A04">
              <w:rPr>
                <w:sz w:val="14"/>
                <w:szCs w:val="14"/>
                <w:lang w:val="es-ES_tradnl"/>
              </w:rPr>
              <w:t>-5</w:t>
            </w:r>
            <w:r>
              <w:rPr>
                <w:sz w:val="14"/>
                <w:szCs w:val="14"/>
                <w:lang w:val="es-ES_tradnl"/>
              </w:rPr>
              <w:t>0</w:t>
            </w:r>
            <w:r w:rsidRPr="001D1A04">
              <w:rPr>
                <w:sz w:val="14"/>
                <w:szCs w:val="14"/>
                <w:lang w:val="es-ES_tradnl"/>
              </w:rPr>
              <w:t>.</w:t>
            </w:r>
            <w:r>
              <w:rPr>
                <w:sz w:val="14"/>
                <w:szCs w:val="14"/>
                <w:lang w:val="es-ES_tradnl"/>
              </w:rPr>
              <w:t>2</w:t>
            </w:r>
            <w:r>
              <w:rPr>
                <w:sz w:val="14"/>
                <w:szCs w:val="14"/>
                <w:lang w:val="es-ES_tradnl"/>
              </w:rPr>
              <w:br/>
              <w:t>50</w:t>
            </w:r>
            <w:r w:rsidRPr="001D1A04">
              <w:rPr>
                <w:sz w:val="14"/>
                <w:szCs w:val="14"/>
                <w:lang w:val="es-ES_tradnl"/>
              </w:rPr>
              <w:t>.</w:t>
            </w:r>
            <w:r>
              <w:rPr>
                <w:sz w:val="14"/>
                <w:szCs w:val="14"/>
                <w:lang w:val="es-ES_tradnl"/>
              </w:rPr>
              <w:t>4</w:t>
            </w:r>
            <w:r w:rsidRPr="001D1A04">
              <w:rPr>
                <w:sz w:val="14"/>
                <w:szCs w:val="14"/>
                <w:lang w:val="es-ES_tradnl"/>
              </w:rPr>
              <w:t>-51.4</w:t>
            </w:r>
          </w:p>
        </w:tc>
        <w:tc>
          <w:tcPr>
            <w:tcW w:w="1167" w:type="dxa"/>
            <w:tcBorders>
              <w:top w:val="single" w:sz="4" w:space="0" w:color="auto"/>
              <w:left w:val="single" w:sz="4" w:space="0" w:color="auto"/>
              <w:bottom w:val="single" w:sz="4" w:space="0" w:color="auto"/>
              <w:right w:val="single" w:sz="4" w:space="0" w:color="auto"/>
            </w:tcBorders>
          </w:tcPr>
          <w:p w14:paraId="3F0EF9E0" w14:textId="77777777" w:rsidR="00F01771" w:rsidRPr="001D1A04" w:rsidRDefault="00F01771" w:rsidP="00F3791E">
            <w:pPr>
              <w:pStyle w:val="Tabletext0"/>
              <w:jc w:val="center"/>
              <w:rPr>
                <w:sz w:val="14"/>
                <w:szCs w:val="14"/>
                <w:lang w:val="es-ES_tradnl"/>
              </w:rPr>
            </w:pPr>
            <w:ins w:id="195" w:author="Author" w:date="2018-02-24T22:26:00Z">
              <w:r>
                <w:rPr>
                  <w:sz w:val="14"/>
                  <w:szCs w:val="14"/>
                  <w:lang w:val="es-ES_tradnl"/>
                </w:rPr>
                <w:t>51.4-52.4</w:t>
              </w:r>
            </w:ins>
          </w:p>
        </w:tc>
        <w:tc>
          <w:tcPr>
            <w:tcW w:w="1133" w:type="dxa"/>
            <w:gridSpan w:val="2"/>
            <w:tcBorders>
              <w:top w:val="single" w:sz="4" w:space="0" w:color="auto"/>
              <w:left w:val="single" w:sz="4" w:space="0" w:color="auto"/>
              <w:bottom w:val="single" w:sz="4" w:space="0" w:color="auto"/>
              <w:right w:val="single" w:sz="4" w:space="0" w:color="auto"/>
            </w:tcBorders>
          </w:tcPr>
          <w:p w14:paraId="3C94DB0B" w14:textId="77777777" w:rsidR="00F01771" w:rsidRPr="001D1A04" w:rsidRDefault="00F01771" w:rsidP="00F3791E">
            <w:pPr>
              <w:pStyle w:val="Tabletext0"/>
              <w:jc w:val="center"/>
              <w:rPr>
                <w:sz w:val="14"/>
                <w:szCs w:val="14"/>
                <w:lang w:val="es-ES_tradnl"/>
              </w:rPr>
            </w:pPr>
            <w:r w:rsidRPr="001D1A04">
              <w:rPr>
                <w:sz w:val="14"/>
                <w:szCs w:val="14"/>
                <w:lang w:val="es-ES_tradnl"/>
              </w:rPr>
              <w:t>47.2-50.2</w:t>
            </w:r>
          </w:p>
        </w:tc>
      </w:tr>
      <w:tr w:rsidR="00F01771" w:rsidRPr="001D1A04" w14:paraId="1248520A" w14:textId="77777777" w:rsidTr="00F3791E">
        <w:trPr>
          <w:cantSplit/>
          <w:jc w:val="center"/>
        </w:trPr>
        <w:tc>
          <w:tcPr>
            <w:tcW w:w="2715" w:type="dxa"/>
            <w:gridSpan w:val="2"/>
            <w:tcBorders>
              <w:top w:val="single" w:sz="4" w:space="0" w:color="auto"/>
              <w:left w:val="single" w:sz="6" w:space="0" w:color="auto"/>
              <w:bottom w:val="nil"/>
              <w:right w:val="single" w:sz="6" w:space="0" w:color="auto"/>
            </w:tcBorders>
          </w:tcPr>
          <w:p w14:paraId="734FA899" w14:textId="77777777" w:rsidR="00F01771" w:rsidRPr="001D1A04" w:rsidRDefault="00F01771" w:rsidP="00F3791E">
            <w:pPr>
              <w:pStyle w:val="Tabletext0"/>
              <w:ind w:left="57" w:right="57"/>
              <w:rPr>
                <w:sz w:val="14"/>
                <w:szCs w:val="14"/>
              </w:rPr>
            </w:pPr>
            <w:r w:rsidRPr="001D1A04">
              <w:rPr>
                <w:sz w:val="14"/>
                <w:szCs w:val="14"/>
              </w:rPr>
              <w:t xml:space="preserve">Receiving terrestrial </w:t>
            </w:r>
            <w:r w:rsidRPr="001D1A04">
              <w:rPr>
                <w:sz w:val="14"/>
                <w:szCs w:val="14"/>
              </w:rPr>
              <w:br/>
              <w:t>service designations</w:t>
            </w:r>
          </w:p>
        </w:tc>
        <w:tc>
          <w:tcPr>
            <w:tcW w:w="1052" w:type="dxa"/>
            <w:tcBorders>
              <w:top w:val="single" w:sz="4" w:space="0" w:color="auto"/>
              <w:left w:val="single" w:sz="6" w:space="0" w:color="auto"/>
              <w:bottom w:val="single" w:sz="6" w:space="0" w:color="auto"/>
              <w:right w:val="single" w:sz="6" w:space="0" w:color="auto"/>
            </w:tcBorders>
          </w:tcPr>
          <w:p w14:paraId="5203F6AF" w14:textId="77777777" w:rsidR="00F01771" w:rsidRPr="001D1A04" w:rsidRDefault="00F01771" w:rsidP="00F3791E">
            <w:pPr>
              <w:pStyle w:val="Tabletext0"/>
              <w:jc w:val="center"/>
              <w:rPr>
                <w:sz w:val="14"/>
                <w:szCs w:val="14"/>
              </w:rPr>
            </w:pPr>
            <w:r w:rsidRPr="001D1A04">
              <w:rPr>
                <w:sz w:val="14"/>
                <w:szCs w:val="14"/>
              </w:rPr>
              <w:t>Fixed, mobile</w:t>
            </w:r>
          </w:p>
        </w:tc>
        <w:tc>
          <w:tcPr>
            <w:tcW w:w="947" w:type="dxa"/>
            <w:tcBorders>
              <w:top w:val="single" w:sz="4" w:space="0" w:color="auto"/>
              <w:left w:val="single" w:sz="6" w:space="0" w:color="auto"/>
              <w:bottom w:val="single" w:sz="6" w:space="0" w:color="auto"/>
              <w:right w:val="single" w:sz="6" w:space="0" w:color="auto"/>
            </w:tcBorders>
          </w:tcPr>
          <w:p w14:paraId="7D1B7036" w14:textId="77777777" w:rsidR="00F01771" w:rsidRPr="001D1A04" w:rsidRDefault="00F01771" w:rsidP="00F3791E">
            <w:pPr>
              <w:pStyle w:val="Tabletext0"/>
              <w:jc w:val="center"/>
              <w:rPr>
                <w:sz w:val="14"/>
                <w:szCs w:val="14"/>
              </w:rPr>
            </w:pPr>
            <w:r w:rsidRPr="001D1A04">
              <w:rPr>
                <w:sz w:val="14"/>
                <w:szCs w:val="14"/>
              </w:rPr>
              <w:t>Fixed, mobile</w:t>
            </w:r>
          </w:p>
        </w:tc>
        <w:tc>
          <w:tcPr>
            <w:tcW w:w="1052" w:type="dxa"/>
            <w:tcBorders>
              <w:top w:val="single" w:sz="4" w:space="0" w:color="auto"/>
              <w:left w:val="single" w:sz="6" w:space="0" w:color="auto"/>
              <w:bottom w:val="single" w:sz="6" w:space="0" w:color="auto"/>
              <w:right w:val="single" w:sz="6" w:space="0" w:color="auto"/>
            </w:tcBorders>
          </w:tcPr>
          <w:p w14:paraId="20ACC340" w14:textId="77777777" w:rsidR="00F01771" w:rsidRPr="001D1A04" w:rsidRDefault="00F01771" w:rsidP="00F3791E">
            <w:pPr>
              <w:pStyle w:val="Tabletext0"/>
              <w:jc w:val="center"/>
              <w:rPr>
                <w:sz w:val="14"/>
                <w:szCs w:val="14"/>
              </w:rPr>
            </w:pPr>
            <w:r w:rsidRPr="001D1A04">
              <w:rPr>
                <w:sz w:val="14"/>
                <w:szCs w:val="14"/>
              </w:rPr>
              <w:t>Fixed, mobile</w:t>
            </w:r>
          </w:p>
        </w:tc>
        <w:tc>
          <w:tcPr>
            <w:tcW w:w="878" w:type="dxa"/>
            <w:tcBorders>
              <w:top w:val="single" w:sz="4" w:space="0" w:color="auto"/>
              <w:left w:val="single" w:sz="6" w:space="0" w:color="auto"/>
              <w:bottom w:val="single" w:sz="6" w:space="0" w:color="auto"/>
              <w:right w:val="single" w:sz="6" w:space="0" w:color="auto"/>
            </w:tcBorders>
          </w:tcPr>
          <w:p w14:paraId="1ECB3D01" w14:textId="77777777" w:rsidR="00F01771" w:rsidRPr="001D1A04" w:rsidRDefault="00F01771" w:rsidP="00F3791E">
            <w:pPr>
              <w:pStyle w:val="Tabletext0"/>
              <w:jc w:val="center"/>
              <w:rPr>
                <w:sz w:val="14"/>
                <w:szCs w:val="14"/>
              </w:rPr>
            </w:pPr>
            <w:r w:rsidRPr="001D1A04">
              <w:rPr>
                <w:sz w:val="14"/>
                <w:szCs w:val="14"/>
              </w:rPr>
              <w:t>Fixed, mobile, radiolocation</w:t>
            </w:r>
          </w:p>
        </w:tc>
        <w:tc>
          <w:tcPr>
            <w:tcW w:w="1425" w:type="dxa"/>
            <w:tcBorders>
              <w:top w:val="single" w:sz="4" w:space="0" w:color="auto"/>
              <w:left w:val="single" w:sz="6" w:space="0" w:color="auto"/>
              <w:bottom w:val="single" w:sz="6" w:space="0" w:color="auto"/>
              <w:right w:val="single" w:sz="6" w:space="0" w:color="auto"/>
            </w:tcBorders>
          </w:tcPr>
          <w:p w14:paraId="75EFFF2A" w14:textId="77777777" w:rsidR="00F01771" w:rsidRPr="001D1A04" w:rsidRDefault="00F01771" w:rsidP="00F3791E">
            <w:pPr>
              <w:pStyle w:val="Tabletext0"/>
              <w:jc w:val="center"/>
              <w:rPr>
                <w:sz w:val="14"/>
                <w:szCs w:val="14"/>
              </w:rPr>
            </w:pPr>
            <w:r w:rsidRPr="001D1A04">
              <w:rPr>
                <w:sz w:val="14"/>
                <w:szCs w:val="14"/>
              </w:rPr>
              <w:t>Fixed, mobile</w:t>
            </w:r>
          </w:p>
        </w:tc>
        <w:tc>
          <w:tcPr>
            <w:tcW w:w="1813" w:type="dxa"/>
            <w:tcBorders>
              <w:top w:val="single" w:sz="4" w:space="0" w:color="auto"/>
              <w:left w:val="single" w:sz="6" w:space="0" w:color="auto"/>
              <w:bottom w:val="single" w:sz="6" w:space="0" w:color="auto"/>
              <w:right w:val="single" w:sz="6" w:space="0" w:color="auto"/>
            </w:tcBorders>
          </w:tcPr>
          <w:p w14:paraId="131CEA1E" w14:textId="77777777" w:rsidR="00F01771" w:rsidRPr="001D1A04" w:rsidRDefault="00F01771" w:rsidP="00F3791E">
            <w:pPr>
              <w:pStyle w:val="Tabletext0"/>
              <w:jc w:val="center"/>
              <w:rPr>
                <w:sz w:val="14"/>
                <w:szCs w:val="14"/>
              </w:rPr>
            </w:pPr>
            <w:r w:rsidRPr="001D1A04">
              <w:rPr>
                <w:sz w:val="14"/>
                <w:szCs w:val="14"/>
              </w:rPr>
              <w:t>Fixed, mobile,</w:t>
            </w:r>
            <w:r w:rsidRPr="001D1A04">
              <w:rPr>
                <w:sz w:val="14"/>
                <w:szCs w:val="14"/>
              </w:rPr>
              <w:br/>
            </w:r>
            <w:proofErr w:type="spellStart"/>
            <w:r w:rsidRPr="001D1A04">
              <w:rPr>
                <w:sz w:val="14"/>
                <w:szCs w:val="14"/>
              </w:rPr>
              <w:t>radionavigation</w:t>
            </w:r>
            <w:proofErr w:type="spellEnd"/>
          </w:p>
        </w:tc>
        <w:tc>
          <w:tcPr>
            <w:tcW w:w="1167" w:type="dxa"/>
            <w:tcBorders>
              <w:top w:val="single" w:sz="4" w:space="0" w:color="auto"/>
              <w:left w:val="single" w:sz="6" w:space="0" w:color="auto"/>
              <w:bottom w:val="single" w:sz="6" w:space="0" w:color="auto"/>
              <w:right w:val="single" w:sz="6" w:space="0" w:color="auto"/>
            </w:tcBorders>
          </w:tcPr>
          <w:p w14:paraId="574E3E1D" w14:textId="77777777" w:rsidR="00F01771" w:rsidRPr="001D1A04" w:rsidRDefault="00F01771" w:rsidP="00F3791E">
            <w:pPr>
              <w:pStyle w:val="Tabletext0"/>
              <w:jc w:val="center"/>
              <w:rPr>
                <w:sz w:val="14"/>
                <w:szCs w:val="14"/>
              </w:rPr>
            </w:pPr>
            <w:ins w:id="196" w:author="Author" w:date="2018-02-24T22:27:00Z">
              <w:r w:rsidRPr="001D1A04">
                <w:rPr>
                  <w:sz w:val="14"/>
                  <w:szCs w:val="14"/>
                </w:rPr>
                <w:t>Fixed,</w:t>
              </w:r>
              <w:r w:rsidRPr="001D1A04">
                <w:rPr>
                  <w:sz w:val="14"/>
                  <w:szCs w:val="14"/>
                </w:rPr>
                <w:br/>
                <w:t>mobile</w:t>
              </w:r>
            </w:ins>
          </w:p>
        </w:tc>
        <w:tc>
          <w:tcPr>
            <w:tcW w:w="1133" w:type="dxa"/>
            <w:gridSpan w:val="2"/>
            <w:tcBorders>
              <w:top w:val="single" w:sz="4" w:space="0" w:color="auto"/>
              <w:left w:val="single" w:sz="6" w:space="0" w:color="auto"/>
              <w:bottom w:val="single" w:sz="6" w:space="0" w:color="auto"/>
              <w:right w:val="single" w:sz="6" w:space="0" w:color="auto"/>
            </w:tcBorders>
          </w:tcPr>
          <w:p w14:paraId="6FB1C7BB" w14:textId="77777777" w:rsidR="00F01771" w:rsidRPr="001D1A04" w:rsidRDefault="00F01771" w:rsidP="00F3791E">
            <w:pPr>
              <w:pStyle w:val="Tabletext0"/>
              <w:jc w:val="center"/>
              <w:rPr>
                <w:sz w:val="14"/>
                <w:szCs w:val="14"/>
              </w:rPr>
            </w:pPr>
            <w:r w:rsidRPr="001D1A04">
              <w:rPr>
                <w:sz w:val="14"/>
                <w:szCs w:val="14"/>
              </w:rPr>
              <w:t>Fixed,</w:t>
            </w:r>
            <w:r w:rsidRPr="001D1A04">
              <w:rPr>
                <w:sz w:val="14"/>
                <w:szCs w:val="14"/>
              </w:rPr>
              <w:br/>
              <w:t>mobile</w:t>
            </w:r>
          </w:p>
        </w:tc>
      </w:tr>
      <w:tr w:rsidR="00F01771" w:rsidRPr="001D1A04" w14:paraId="4BD28C7B"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7B7FFBE8" w14:textId="77777777" w:rsidR="00F01771" w:rsidRPr="001D1A04" w:rsidRDefault="00F01771" w:rsidP="00F3791E">
            <w:pPr>
              <w:pStyle w:val="Tabletext0"/>
              <w:ind w:left="57" w:right="57"/>
              <w:rPr>
                <w:sz w:val="14"/>
                <w:szCs w:val="14"/>
              </w:rPr>
            </w:pPr>
            <w:r w:rsidRPr="001D1A04">
              <w:rPr>
                <w:sz w:val="14"/>
                <w:szCs w:val="14"/>
              </w:rPr>
              <w:t>Method to be used</w:t>
            </w:r>
          </w:p>
        </w:tc>
        <w:tc>
          <w:tcPr>
            <w:tcW w:w="1052" w:type="dxa"/>
            <w:tcBorders>
              <w:top w:val="single" w:sz="6" w:space="0" w:color="auto"/>
              <w:left w:val="single" w:sz="6" w:space="0" w:color="auto"/>
              <w:bottom w:val="single" w:sz="6" w:space="0" w:color="auto"/>
              <w:right w:val="single" w:sz="6" w:space="0" w:color="auto"/>
            </w:tcBorders>
          </w:tcPr>
          <w:p w14:paraId="77EFEEE9"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2.1</w:t>
            </w:r>
          </w:p>
        </w:tc>
        <w:tc>
          <w:tcPr>
            <w:tcW w:w="947" w:type="dxa"/>
            <w:tcBorders>
              <w:top w:val="single" w:sz="6" w:space="0" w:color="auto"/>
              <w:left w:val="single" w:sz="6" w:space="0" w:color="auto"/>
              <w:bottom w:val="single" w:sz="6" w:space="0" w:color="auto"/>
              <w:right w:val="single" w:sz="6" w:space="0" w:color="auto"/>
            </w:tcBorders>
          </w:tcPr>
          <w:p w14:paraId="4AAD55C2"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1052" w:type="dxa"/>
            <w:tcBorders>
              <w:top w:val="single" w:sz="6" w:space="0" w:color="auto"/>
              <w:left w:val="single" w:sz="6" w:space="0" w:color="auto"/>
              <w:bottom w:val="single" w:sz="6" w:space="0" w:color="auto"/>
              <w:right w:val="single" w:sz="6" w:space="0" w:color="auto"/>
            </w:tcBorders>
          </w:tcPr>
          <w:p w14:paraId="76BFC9B7"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878" w:type="dxa"/>
            <w:tcBorders>
              <w:top w:val="single" w:sz="6" w:space="0" w:color="auto"/>
              <w:left w:val="single" w:sz="6" w:space="0" w:color="auto"/>
              <w:bottom w:val="single" w:sz="6" w:space="0" w:color="auto"/>
              <w:right w:val="single" w:sz="6" w:space="0" w:color="auto"/>
            </w:tcBorders>
          </w:tcPr>
          <w:p w14:paraId="36AA744E"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443CB3DF"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813" w:type="dxa"/>
            <w:tcBorders>
              <w:top w:val="single" w:sz="6" w:space="0" w:color="auto"/>
              <w:left w:val="single" w:sz="6" w:space="0" w:color="auto"/>
              <w:bottom w:val="single" w:sz="6" w:space="0" w:color="auto"/>
              <w:right w:val="single" w:sz="6" w:space="0" w:color="auto"/>
            </w:tcBorders>
          </w:tcPr>
          <w:p w14:paraId="67CD3C30"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167" w:type="dxa"/>
            <w:tcBorders>
              <w:top w:val="single" w:sz="6" w:space="0" w:color="auto"/>
              <w:left w:val="single" w:sz="6" w:space="0" w:color="auto"/>
              <w:bottom w:val="single" w:sz="6" w:space="0" w:color="auto"/>
              <w:right w:val="single" w:sz="6" w:space="0" w:color="auto"/>
            </w:tcBorders>
          </w:tcPr>
          <w:p w14:paraId="478AF6E5" w14:textId="77777777" w:rsidR="00F01771" w:rsidRDefault="00F01771" w:rsidP="00F3791E">
            <w:pPr>
              <w:pStyle w:val="Tabletext0"/>
              <w:jc w:val="center"/>
              <w:rPr>
                <w:sz w:val="14"/>
                <w:szCs w:val="14"/>
                <w:lang w:val="es-ES_tradnl"/>
              </w:rPr>
            </w:pPr>
            <w:ins w:id="197" w:author="Author" w:date="2018-02-24T22:27:00Z">
              <w:r>
                <w:rPr>
                  <w:sz w:val="14"/>
                  <w:szCs w:val="14"/>
                  <w:lang w:val="es-ES_tradnl"/>
                </w:rPr>
                <w:t>§ </w:t>
              </w:r>
              <w:r w:rsidRPr="001D1A04">
                <w:rPr>
                  <w:sz w:val="14"/>
                  <w:szCs w:val="14"/>
                  <w:lang w:val="es-ES_tradnl"/>
                </w:rPr>
                <w:t>2.1</w:t>
              </w:r>
            </w:ins>
          </w:p>
        </w:tc>
        <w:tc>
          <w:tcPr>
            <w:tcW w:w="1133" w:type="dxa"/>
            <w:gridSpan w:val="2"/>
            <w:tcBorders>
              <w:top w:val="single" w:sz="6" w:space="0" w:color="auto"/>
              <w:left w:val="single" w:sz="6" w:space="0" w:color="auto"/>
              <w:bottom w:val="single" w:sz="6" w:space="0" w:color="auto"/>
              <w:right w:val="single" w:sz="6" w:space="0" w:color="auto"/>
            </w:tcBorders>
          </w:tcPr>
          <w:p w14:paraId="392E99E4"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r>
      <w:tr w:rsidR="00F01771" w:rsidRPr="001D1A04" w14:paraId="651C71E4"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67641D8D" w14:textId="77777777" w:rsidR="00F01771" w:rsidRPr="001D1A04" w:rsidRDefault="00F01771" w:rsidP="00F3791E">
            <w:pPr>
              <w:pStyle w:val="Tabletext0"/>
              <w:ind w:left="57" w:right="57"/>
              <w:rPr>
                <w:sz w:val="14"/>
                <w:szCs w:val="14"/>
              </w:rPr>
            </w:pPr>
            <w:r w:rsidRPr="001D1A04">
              <w:rPr>
                <w:sz w:val="14"/>
                <w:szCs w:val="14"/>
              </w:rPr>
              <w:t xml:space="preserve">Modulation at terrestrial </w:t>
            </w:r>
            <w:proofErr w:type="gramStart"/>
            <w:r w:rsidRPr="001D1A04">
              <w:rPr>
                <w:sz w:val="14"/>
                <w:szCs w:val="14"/>
              </w:rPr>
              <w:t xml:space="preserve">station  </w:t>
            </w:r>
            <w:r w:rsidRPr="00196043">
              <w:rPr>
                <w:position w:val="4"/>
                <w:sz w:val="12"/>
                <w:szCs w:val="12"/>
              </w:rPr>
              <w:t>1</w:t>
            </w:r>
            <w:proofErr w:type="gramEnd"/>
          </w:p>
        </w:tc>
        <w:tc>
          <w:tcPr>
            <w:tcW w:w="1052" w:type="dxa"/>
            <w:tcBorders>
              <w:top w:val="single" w:sz="6" w:space="0" w:color="auto"/>
              <w:left w:val="single" w:sz="6" w:space="0" w:color="auto"/>
              <w:bottom w:val="single" w:sz="6" w:space="0" w:color="auto"/>
              <w:right w:val="single" w:sz="6" w:space="0" w:color="auto"/>
            </w:tcBorders>
          </w:tcPr>
          <w:p w14:paraId="06CEA662"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947" w:type="dxa"/>
            <w:tcBorders>
              <w:top w:val="single" w:sz="6" w:space="0" w:color="auto"/>
              <w:left w:val="single" w:sz="6" w:space="0" w:color="auto"/>
              <w:bottom w:val="single" w:sz="6" w:space="0" w:color="auto"/>
              <w:right w:val="single" w:sz="6" w:space="0" w:color="auto"/>
            </w:tcBorders>
          </w:tcPr>
          <w:p w14:paraId="40D1B04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47637F5C"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878" w:type="dxa"/>
            <w:tcBorders>
              <w:top w:val="single" w:sz="6" w:space="0" w:color="auto"/>
              <w:left w:val="single" w:sz="6" w:space="0" w:color="auto"/>
              <w:bottom w:val="single" w:sz="6" w:space="0" w:color="auto"/>
              <w:right w:val="single" w:sz="6" w:space="0" w:color="auto"/>
            </w:tcBorders>
          </w:tcPr>
          <w:p w14:paraId="4F19CCC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2BD1DEC3"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813" w:type="dxa"/>
            <w:tcBorders>
              <w:top w:val="single" w:sz="6" w:space="0" w:color="auto"/>
              <w:left w:val="single" w:sz="6" w:space="0" w:color="auto"/>
              <w:bottom w:val="single" w:sz="6" w:space="0" w:color="auto"/>
              <w:right w:val="single" w:sz="6" w:space="0" w:color="auto"/>
            </w:tcBorders>
          </w:tcPr>
          <w:p w14:paraId="2D5BAAF8"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167" w:type="dxa"/>
            <w:tcBorders>
              <w:top w:val="single" w:sz="6" w:space="0" w:color="auto"/>
              <w:left w:val="single" w:sz="6" w:space="0" w:color="auto"/>
              <w:bottom w:val="single" w:sz="6" w:space="0" w:color="auto"/>
              <w:right w:val="single" w:sz="6" w:space="0" w:color="auto"/>
            </w:tcBorders>
          </w:tcPr>
          <w:p w14:paraId="30BAB48D" w14:textId="77777777" w:rsidR="00F01771" w:rsidRPr="001D1A04" w:rsidRDefault="00F01771" w:rsidP="00F3791E">
            <w:pPr>
              <w:pStyle w:val="Tabletext0"/>
              <w:jc w:val="center"/>
              <w:rPr>
                <w:sz w:val="14"/>
                <w:szCs w:val="14"/>
                <w:lang w:val="es-ES_tradnl"/>
              </w:rPr>
            </w:pPr>
            <w:ins w:id="198" w:author="Author" w:date="2018-02-24T22:27:00Z">
              <w:r>
                <w:rPr>
                  <w:sz w:val="14"/>
                  <w:szCs w:val="14"/>
                  <w:lang w:val="es-ES_tradnl"/>
                </w:rPr>
                <w:t>N</w:t>
              </w:r>
            </w:ins>
          </w:p>
        </w:tc>
        <w:tc>
          <w:tcPr>
            <w:tcW w:w="1133" w:type="dxa"/>
            <w:gridSpan w:val="2"/>
            <w:tcBorders>
              <w:top w:val="single" w:sz="6" w:space="0" w:color="auto"/>
              <w:left w:val="single" w:sz="6" w:space="0" w:color="auto"/>
              <w:bottom w:val="single" w:sz="6" w:space="0" w:color="auto"/>
              <w:right w:val="single" w:sz="6" w:space="0" w:color="auto"/>
            </w:tcBorders>
          </w:tcPr>
          <w:p w14:paraId="05AD518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r>
      <w:tr w:rsidR="00F01771" w:rsidRPr="001D1A04" w14:paraId="02A5B169"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0F4A223B" w14:textId="77777777" w:rsidR="00F01771" w:rsidRPr="001D1A04" w:rsidRDefault="00F01771" w:rsidP="00F3791E">
            <w:pPr>
              <w:pStyle w:val="Tabletext0"/>
              <w:ind w:left="57" w:right="57"/>
              <w:rPr>
                <w:sz w:val="14"/>
                <w:szCs w:val="14"/>
                <w:lang w:val="en-US"/>
              </w:rPr>
            </w:pPr>
            <w:r w:rsidRPr="001D1A04">
              <w:rPr>
                <w:sz w:val="14"/>
                <w:szCs w:val="14"/>
                <w:lang w:val="en-US"/>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tcPr>
          <w:p w14:paraId="2A0FE237"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100699">
              <w:rPr>
                <w:position w:val="-4"/>
                <w:sz w:val="12"/>
                <w:szCs w:val="12"/>
                <w:lang w:val="es-ES_tradnl"/>
              </w:rPr>
              <w:t>0</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E6614F9"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6D3F68C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052" w:type="dxa"/>
            <w:tcBorders>
              <w:top w:val="single" w:sz="6" w:space="0" w:color="auto"/>
              <w:left w:val="single" w:sz="6" w:space="0" w:color="auto"/>
              <w:bottom w:val="single" w:sz="6" w:space="0" w:color="auto"/>
              <w:right w:val="single" w:sz="6" w:space="0" w:color="auto"/>
            </w:tcBorders>
          </w:tcPr>
          <w:p w14:paraId="34A274DA"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5769A6A3"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0B2A941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7B7FAD7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6C2D8A49" w14:textId="77777777" w:rsidR="00F01771" w:rsidRPr="001D1A04" w:rsidRDefault="00F01771" w:rsidP="00F3791E">
            <w:pPr>
              <w:pStyle w:val="Tabletext0"/>
              <w:jc w:val="center"/>
              <w:rPr>
                <w:sz w:val="14"/>
                <w:szCs w:val="14"/>
                <w:lang w:val="es-ES_tradnl"/>
              </w:rPr>
            </w:pPr>
            <w:ins w:id="199" w:author="Author" w:date="2018-02-24T22:28:00Z">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2A1F023D"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DD40B5E" w14:textId="77777777" w:rsidTr="00F3791E">
        <w:trPr>
          <w:cantSplit/>
          <w:jc w:val="center"/>
        </w:trPr>
        <w:tc>
          <w:tcPr>
            <w:tcW w:w="1344" w:type="dxa"/>
            <w:vMerge/>
            <w:tcBorders>
              <w:top w:val="nil"/>
              <w:left w:val="single" w:sz="6" w:space="0" w:color="auto"/>
              <w:bottom w:val="nil"/>
              <w:right w:val="single" w:sz="6" w:space="0" w:color="auto"/>
            </w:tcBorders>
          </w:tcPr>
          <w:p w14:paraId="2993B50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22959E80" w14:textId="77777777" w:rsidR="00F01771" w:rsidRPr="00EE5BFE" w:rsidRDefault="00F01771" w:rsidP="00F3791E">
            <w:pPr>
              <w:pStyle w:val="Tabletext0"/>
              <w:ind w:left="57" w:right="57"/>
              <w:rPr>
                <w:sz w:val="14"/>
                <w:szCs w:val="14"/>
                <w:lang w:val="es-ES_tradnl"/>
              </w:rPr>
            </w:pPr>
            <w:r w:rsidRPr="00EE5BFE">
              <w:rPr>
                <w:i/>
                <w:iCs/>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60EE58C2"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947" w:type="dxa"/>
            <w:tcBorders>
              <w:top w:val="single" w:sz="6" w:space="0" w:color="auto"/>
              <w:left w:val="single" w:sz="6" w:space="0" w:color="auto"/>
              <w:bottom w:val="single" w:sz="6" w:space="0" w:color="auto"/>
              <w:right w:val="single" w:sz="6" w:space="0" w:color="auto"/>
            </w:tcBorders>
          </w:tcPr>
          <w:p w14:paraId="32CFF686" w14:textId="77777777" w:rsidR="00F01771" w:rsidRPr="001D1A04" w:rsidRDefault="00F01771" w:rsidP="00F3791E">
            <w:pPr>
              <w:pStyle w:val="Tabletext0"/>
              <w:jc w:val="center"/>
              <w:rPr>
                <w:sz w:val="14"/>
                <w:szCs w:val="14"/>
                <w:lang w:val="es-ES_tradnl"/>
              </w:rPr>
            </w:pPr>
            <w:r w:rsidRPr="001D1A04">
              <w:rPr>
                <w:sz w:val="14"/>
                <w:szCs w:val="14"/>
                <w:lang w:val="es-ES_tradnl"/>
              </w:rPr>
              <w:t>2</w:t>
            </w:r>
          </w:p>
        </w:tc>
        <w:tc>
          <w:tcPr>
            <w:tcW w:w="1052" w:type="dxa"/>
            <w:tcBorders>
              <w:top w:val="single" w:sz="6" w:space="0" w:color="auto"/>
              <w:left w:val="single" w:sz="6" w:space="0" w:color="auto"/>
              <w:bottom w:val="single" w:sz="6" w:space="0" w:color="auto"/>
              <w:right w:val="single" w:sz="6" w:space="0" w:color="auto"/>
            </w:tcBorders>
          </w:tcPr>
          <w:p w14:paraId="6F3149AB"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878" w:type="dxa"/>
            <w:tcBorders>
              <w:top w:val="single" w:sz="6" w:space="0" w:color="auto"/>
              <w:left w:val="single" w:sz="6" w:space="0" w:color="auto"/>
              <w:bottom w:val="single" w:sz="6" w:space="0" w:color="auto"/>
              <w:right w:val="single" w:sz="6" w:space="0" w:color="auto"/>
            </w:tcBorders>
          </w:tcPr>
          <w:p w14:paraId="50E420E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ACF1A74"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813" w:type="dxa"/>
            <w:tcBorders>
              <w:top w:val="single" w:sz="6" w:space="0" w:color="auto"/>
              <w:left w:val="single" w:sz="6" w:space="0" w:color="auto"/>
              <w:bottom w:val="single" w:sz="6" w:space="0" w:color="auto"/>
              <w:right w:val="single" w:sz="6" w:space="0" w:color="auto"/>
            </w:tcBorders>
          </w:tcPr>
          <w:p w14:paraId="5636BA7E"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167" w:type="dxa"/>
            <w:tcBorders>
              <w:top w:val="single" w:sz="6" w:space="0" w:color="auto"/>
              <w:left w:val="single" w:sz="6" w:space="0" w:color="auto"/>
              <w:bottom w:val="single" w:sz="6" w:space="0" w:color="auto"/>
              <w:right w:val="single" w:sz="6" w:space="0" w:color="auto"/>
            </w:tcBorders>
          </w:tcPr>
          <w:p w14:paraId="0C9D5243" w14:textId="77777777" w:rsidR="00F01771" w:rsidRPr="001D1A04" w:rsidRDefault="00F01771" w:rsidP="00F3791E">
            <w:pPr>
              <w:pStyle w:val="Tabletext0"/>
              <w:jc w:val="center"/>
              <w:rPr>
                <w:sz w:val="14"/>
                <w:szCs w:val="14"/>
                <w:lang w:val="es-ES_tradnl"/>
              </w:rPr>
            </w:pPr>
            <w:ins w:id="200" w:author="Author" w:date="2018-02-24T22:28:00Z">
              <w:r>
                <w:rPr>
                  <w:sz w:val="14"/>
                  <w:szCs w:val="14"/>
                  <w:lang w:val="es-ES_tradnl"/>
                </w:rPr>
                <w:t>1</w:t>
              </w:r>
            </w:ins>
          </w:p>
        </w:tc>
        <w:tc>
          <w:tcPr>
            <w:tcW w:w="1133" w:type="dxa"/>
            <w:gridSpan w:val="2"/>
            <w:tcBorders>
              <w:top w:val="single" w:sz="6" w:space="0" w:color="auto"/>
              <w:left w:val="single" w:sz="6" w:space="0" w:color="auto"/>
              <w:bottom w:val="single" w:sz="6" w:space="0" w:color="auto"/>
              <w:right w:val="single" w:sz="6" w:space="0" w:color="auto"/>
            </w:tcBorders>
          </w:tcPr>
          <w:p w14:paraId="0A6989B1"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r>
      <w:tr w:rsidR="00F01771" w:rsidRPr="001D1A04" w14:paraId="628BE885" w14:textId="77777777" w:rsidTr="00F3791E">
        <w:trPr>
          <w:cantSplit/>
          <w:jc w:val="center"/>
        </w:trPr>
        <w:tc>
          <w:tcPr>
            <w:tcW w:w="1344" w:type="dxa"/>
            <w:vMerge/>
            <w:tcBorders>
              <w:top w:val="nil"/>
              <w:left w:val="single" w:sz="6" w:space="0" w:color="auto"/>
              <w:bottom w:val="nil"/>
              <w:right w:val="single" w:sz="6" w:space="0" w:color="auto"/>
            </w:tcBorders>
          </w:tcPr>
          <w:p w14:paraId="1AC4D43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0C0EFFC1"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6764F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73D6B627" w14:textId="77777777" w:rsidR="00F01771" w:rsidRPr="001D1A04" w:rsidRDefault="00F01771" w:rsidP="00F3791E">
            <w:pPr>
              <w:pStyle w:val="Tabletext0"/>
              <w:jc w:val="center"/>
              <w:rPr>
                <w:sz w:val="14"/>
                <w:szCs w:val="14"/>
                <w:lang w:val="es-ES_tradnl"/>
              </w:rPr>
            </w:pPr>
            <w:r w:rsidRPr="001D1A04">
              <w:rPr>
                <w:sz w:val="14"/>
                <w:szCs w:val="14"/>
                <w:lang w:val="es-ES_tradnl"/>
              </w:rPr>
              <w:t>0.0025</w:t>
            </w:r>
          </w:p>
        </w:tc>
        <w:tc>
          <w:tcPr>
            <w:tcW w:w="1052" w:type="dxa"/>
            <w:tcBorders>
              <w:top w:val="single" w:sz="6" w:space="0" w:color="auto"/>
              <w:left w:val="single" w:sz="6" w:space="0" w:color="auto"/>
              <w:bottom w:val="single" w:sz="6" w:space="0" w:color="auto"/>
              <w:right w:val="single" w:sz="6" w:space="0" w:color="auto"/>
            </w:tcBorders>
          </w:tcPr>
          <w:p w14:paraId="0F16DF8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7B89B3C6"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CC2B7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0508898C"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339173F0" w14:textId="77777777" w:rsidR="00F01771" w:rsidRPr="001D1A04" w:rsidRDefault="00F01771" w:rsidP="00F3791E">
            <w:pPr>
              <w:pStyle w:val="Tabletext0"/>
              <w:jc w:val="center"/>
              <w:rPr>
                <w:sz w:val="14"/>
                <w:szCs w:val="14"/>
                <w:lang w:val="es-ES_tradnl"/>
              </w:rPr>
            </w:pPr>
            <w:ins w:id="201" w:author="Author" w:date="2018-02-24T22:28:00Z">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6E197AE0"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B251779" w14:textId="77777777" w:rsidTr="00F3791E">
        <w:trPr>
          <w:cantSplit/>
          <w:jc w:val="center"/>
        </w:trPr>
        <w:tc>
          <w:tcPr>
            <w:tcW w:w="1344" w:type="dxa"/>
            <w:vMerge/>
            <w:tcBorders>
              <w:top w:val="nil"/>
              <w:left w:val="single" w:sz="6" w:space="0" w:color="auto"/>
              <w:bottom w:val="nil"/>
              <w:right w:val="single" w:sz="6" w:space="0" w:color="auto"/>
            </w:tcBorders>
          </w:tcPr>
          <w:p w14:paraId="2C642DFA"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1A44ACBC"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N</w:t>
            </w:r>
            <w:r w:rsidRPr="00100699">
              <w:rPr>
                <w:i/>
                <w:iCs/>
                <w:position w:val="-4"/>
                <w:sz w:val="12"/>
                <w:szCs w:val="12"/>
              </w:rPr>
              <w:t>L</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57A364C3"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325D7D1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47946C37"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24084ECD"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DC3D9A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0D80B01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1CEFF145" w14:textId="77777777" w:rsidR="00F01771" w:rsidRPr="001D1A04" w:rsidRDefault="00F01771" w:rsidP="00F3791E">
            <w:pPr>
              <w:pStyle w:val="Tabletext0"/>
              <w:jc w:val="center"/>
              <w:rPr>
                <w:sz w:val="14"/>
                <w:szCs w:val="14"/>
                <w:lang w:val="es-ES_tradnl"/>
              </w:rPr>
            </w:pPr>
            <w:ins w:id="202" w:author="Author" w:date="2018-02-24T22:28:00Z">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3C079D2A"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01655A27" w14:textId="77777777" w:rsidTr="00F3791E">
        <w:trPr>
          <w:cantSplit/>
          <w:jc w:val="center"/>
        </w:trPr>
        <w:tc>
          <w:tcPr>
            <w:tcW w:w="1344" w:type="dxa"/>
            <w:vMerge/>
            <w:tcBorders>
              <w:top w:val="nil"/>
              <w:left w:val="single" w:sz="6" w:space="0" w:color="auto"/>
              <w:bottom w:val="nil"/>
              <w:right w:val="single" w:sz="6" w:space="0" w:color="auto"/>
            </w:tcBorders>
          </w:tcPr>
          <w:p w14:paraId="29022DD0"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53A44886"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M</w:t>
            </w:r>
            <w:r w:rsidRPr="00100699">
              <w:rPr>
                <w:i/>
                <w:iCs/>
                <w:position w:val="-4"/>
                <w:sz w:val="12"/>
                <w:szCs w:val="12"/>
              </w:rPr>
              <w:t>s</w:t>
            </w:r>
            <w:r w:rsidRPr="00100699">
              <w:rPr>
                <w:sz w:val="12"/>
                <w:szCs w:val="12"/>
                <w:lang w:val="es-ES_tradnl"/>
              </w:rPr>
              <w:t xml:space="preserve"> </w:t>
            </w:r>
            <w:r w:rsidRPr="00EE5BFE">
              <w:rPr>
                <w:sz w:val="14"/>
                <w:szCs w:val="14"/>
                <w:lang w:val="es-ES_tradnl"/>
              </w:rPr>
              <w:t>(dB)</w:t>
            </w:r>
          </w:p>
        </w:tc>
        <w:tc>
          <w:tcPr>
            <w:tcW w:w="1052" w:type="dxa"/>
            <w:tcBorders>
              <w:top w:val="single" w:sz="6" w:space="0" w:color="auto"/>
              <w:left w:val="single" w:sz="6" w:space="0" w:color="auto"/>
              <w:bottom w:val="single" w:sz="6" w:space="0" w:color="auto"/>
              <w:right w:val="single" w:sz="6" w:space="0" w:color="auto"/>
            </w:tcBorders>
          </w:tcPr>
          <w:p w14:paraId="607F0CDA"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947" w:type="dxa"/>
            <w:tcBorders>
              <w:top w:val="single" w:sz="6" w:space="0" w:color="auto"/>
              <w:left w:val="single" w:sz="6" w:space="0" w:color="auto"/>
              <w:bottom w:val="single" w:sz="6" w:space="0" w:color="auto"/>
              <w:right w:val="single" w:sz="6" w:space="0" w:color="auto"/>
            </w:tcBorders>
          </w:tcPr>
          <w:p w14:paraId="051CEEA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052" w:type="dxa"/>
            <w:tcBorders>
              <w:top w:val="single" w:sz="6" w:space="0" w:color="auto"/>
              <w:left w:val="single" w:sz="6" w:space="0" w:color="auto"/>
              <w:bottom w:val="single" w:sz="6" w:space="0" w:color="auto"/>
              <w:right w:val="single" w:sz="6" w:space="0" w:color="auto"/>
            </w:tcBorders>
          </w:tcPr>
          <w:p w14:paraId="41FD1067"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878" w:type="dxa"/>
            <w:tcBorders>
              <w:top w:val="single" w:sz="6" w:space="0" w:color="auto"/>
              <w:left w:val="single" w:sz="6" w:space="0" w:color="auto"/>
              <w:bottom w:val="single" w:sz="6" w:space="0" w:color="auto"/>
              <w:right w:val="single" w:sz="6" w:space="0" w:color="auto"/>
            </w:tcBorders>
          </w:tcPr>
          <w:p w14:paraId="246B2A0B"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3E38ADAE"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813" w:type="dxa"/>
            <w:tcBorders>
              <w:top w:val="single" w:sz="6" w:space="0" w:color="auto"/>
              <w:left w:val="single" w:sz="6" w:space="0" w:color="auto"/>
              <w:bottom w:val="single" w:sz="6" w:space="0" w:color="auto"/>
              <w:right w:val="single" w:sz="6" w:space="0" w:color="auto"/>
            </w:tcBorders>
          </w:tcPr>
          <w:p w14:paraId="1F6BC334"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167" w:type="dxa"/>
            <w:tcBorders>
              <w:top w:val="single" w:sz="6" w:space="0" w:color="auto"/>
              <w:left w:val="single" w:sz="6" w:space="0" w:color="auto"/>
              <w:bottom w:val="single" w:sz="6" w:space="0" w:color="auto"/>
              <w:right w:val="single" w:sz="6" w:space="0" w:color="auto"/>
            </w:tcBorders>
          </w:tcPr>
          <w:p w14:paraId="042C7750" w14:textId="77777777" w:rsidR="00F01771" w:rsidRPr="001D1A04" w:rsidRDefault="00F01771" w:rsidP="00F3791E">
            <w:pPr>
              <w:pStyle w:val="Tabletext0"/>
              <w:jc w:val="center"/>
              <w:rPr>
                <w:sz w:val="14"/>
                <w:szCs w:val="14"/>
                <w:lang w:val="es-ES_tradnl"/>
              </w:rPr>
            </w:pPr>
            <w:ins w:id="203" w:author="Author" w:date="2018-02-24T22:28:00Z">
              <w:r>
                <w:rPr>
                  <w:sz w:val="14"/>
                  <w:szCs w:val="14"/>
                  <w:lang w:val="es-ES_tradnl"/>
                </w:rPr>
                <w:t>25</w:t>
              </w:r>
            </w:ins>
          </w:p>
        </w:tc>
        <w:tc>
          <w:tcPr>
            <w:tcW w:w="1133" w:type="dxa"/>
            <w:gridSpan w:val="2"/>
            <w:tcBorders>
              <w:top w:val="single" w:sz="6" w:space="0" w:color="auto"/>
              <w:left w:val="single" w:sz="6" w:space="0" w:color="auto"/>
              <w:bottom w:val="single" w:sz="6" w:space="0" w:color="auto"/>
              <w:right w:val="single" w:sz="6" w:space="0" w:color="auto"/>
            </w:tcBorders>
          </w:tcPr>
          <w:p w14:paraId="38E9EE3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r>
      <w:tr w:rsidR="00F01771" w:rsidRPr="001D1A04" w14:paraId="66236152" w14:textId="77777777" w:rsidTr="00F3791E">
        <w:trPr>
          <w:cantSplit/>
          <w:jc w:val="center"/>
        </w:trPr>
        <w:tc>
          <w:tcPr>
            <w:tcW w:w="1344" w:type="dxa"/>
            <w:vMerge/>
            <w:tcBorders>
              <w:top w:val="nil"/>
              <w:left w:val="single" w:sz="6" w:space="0" w:color="auto"/>
              <w:bottom w:val="single" w:sz="6" w:space="0" w:color="auto"/>
              <w:right w:val="single" w:sz="6" w:space="0" w:color="auto"/>
            </w:tcBorders>
          </w:tcPr>
          <w:p w14:paraId="2840424B"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443BEC99"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W</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49F0752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28CB009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0EE21C7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1369B308"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905F22D"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542891FF"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3375C1D3" w14:textId="77777777" w:rsidR="00F01771" w:rsidRPr="001D1A04" w:rsidRDefault="00F01771" w:rsidP="00F3791E">
            <w:pPr>
              <w:pStyle w:val="Tabletext0"/>
              <w:jc w:val="center"/>
              <w:rPr>
                <w:sz w:val="14"/>
                <w:szCs w:val="14"/>
                <w:lang w:val="es-ES_tradnl"/>
              </w:rPr>
            </w:pPr>
            <w:ins w:id="204" w:author="Author" w:date="2018-02-24T22:28:00Z">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47997B7E"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790D957F"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76596ABE" w14:textId="77777777" w:rsidR="00F01771" w:rsidRPr="001D1A04" w:rsidRDefault="00F01771" w:rsidP="00F3791E">
            <w:pPr>
              <w:pStyle w:val="Tabletext0"/>
              <w:ind w:left="57" w:right="57"/>
              <w:rPr>
                <w:sz w:val="14"/>
                <w:szCs w:val="14"/>
              </w:rPr>
            </w:pPr>
            <w:r w:rsidRPr="001D1A04">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tcPr>
          <w:p w14:paraId="5F60E0B3" w14:textId="77777777" w:rsidR="00F01771" w:rsidRPr="001D1A04" w:rsidRDefault="00F01771" w:rsidP="00F3791E">
            <w:pPr>
              <w:pStyle w:val="Tabletext0"/>
              <w:ind w:left="57" w:right="57"/>
              <w:rPr>
                <w:position w:val="2"/>
                <w:sz w:val="14"/>
                <w:szCs w:val="14"/>
                <w:lang w:val="fr-CH"/>
              </w:rPr>
            </w:pPr>
            <w:r w:rsidRPr="00EE5BFE">
              <w:rPr>
                <w:i/>
                <w:iCs/>
                <w:sz w:val="14"/>
                <w:szCs w:val="14"/>
                <w:lang w:val="fr-CH"/>
              </w:rPr>
              <w:t>G</w:t>
            </w:r>
            <w:r w:rsidRPr="00100699">
              <w:rPr>
                <w:i/>
                <w:iCs/>
                <w:position w:val="-4"/>
                <w:sz w:val="12"/>
                <w:szCs w:val="12"/>
                <w:lang w:val="fr-CH"/>
              </w:rPr>
              <w:t>x</w:t>
            </w:r>
            <w:r w:rsidRPr="00EE5BFE">
              <w:rPr>
                <w:sz w:val="14"/>
                <w:szCs w:val="14"/>
                <w:lang w:val="fr-CH"/>
              </w:rPr>
              <w:t xml:space="preserve"> (</w:t>
            </w:r>
            <w:proofErr w:type="spellStart"/>
            <w:proofErr w:type="gramStart"/>
            <w:r w:rsidRPr="00EE5BFE">
              <w:rPr>
                <w:sz w:val="14"/>
                <w:szCs w:val="14"/>
                <w:lang w:val="fr-CH"/>
              </w:rPr>
              <w:t>dBi</w:t>
            </w:r>
            <w:proofErr w:type="spellEnd"/>
            <w:r w:rsidRPr="00EE5BFE">
              <w:rPr>
                <w:sz w:val="14"/>
                <w:szCs w:val="14"/>
                <w:lang w:val="fr-CH"/>
              </w:rPr>
              <w:t xml:space="preserve">)  </w:t>
            </w:r>
            <w:r w:rsidRPr="00196043">
              <w:rPr>
                <w:position w:val="4"/>
                <w:sz w:val="12"/>
                <w:szCs w:val="12"/>
                <w:lang w:val="fr-CH"/>
              </w:rPr>
              <w:t>4</w:t>
            </w:r>
            <w:proofErr w:type="gramEnd"/>
          </w:p>
        </w:tc>
        <w:tc>
          <w:tcPr>
            <w:tcW w:w="1052" w:type="dxa"/>
            <w:tcBorders>
              <w:top w:val="single" w:sz="6" w:space="0" w:color="auto"/>
              <w:left w:val="single" w:sz="6" w:space="0" w:color="auto"/>
              <w:bottom w:val="nil"/>
              <w:right w:val="single" w:sz="6" w:space="0" w:color="auto"/>
            </w:tcBorders>
          </w:tcPr>
          <w:p w14:paraId="22991F9A"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947" w:type="dxa"/>
            <w:tcBorders>
              <w:top w:val="single" w:sz="6" w:space="0" w:color="auto"/>
              <w:left w:val="single" w:sz="6" w:space="0" w:color="auto"/>
              <w:bottom w:val="nil"/>
              <w:right w:val="single" w:sz="6" w:space="0" w:color="auto"/>
            </w:tcBorders>
          </w:tcPr>
          <w:p w14:paraId="675E11FD"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1052" w:type="dxa"/>
            <w:tcBorders>
              <w:top w:val="single" w:sz="6" w:space="0" w:color="auto"/>
              <w:left w:val="single" w:sz="6" w:space="0" w:color="auto"/>
              <w:bottom w:val="nil"/>
              <w:right w:val="single" w:sz="6" w:space="0" w:color="auto"/>
            </w:tcBorders>
          </w:tcPr>
          <w:p w14:paraId="1EE4F5D9"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878" w:type="dxa"/>
            <w:tcBorders>
              <w:top w:val="single" w:sz="6" w:space="0" w:color="auto"/>
              <w:left w:val="single" w:sz="6" w:space="0" w:color="auto"/>
              <w:bottom w:val="single" w:sz="6" w:space="0" w:color="auto"/>
              <w:right w:val="single" w:sz="6" w:space="0" w:color="auto"/>
            </w:tcBorders>
          </w:tcPr>
          <w:p w14:paraId="50B83EA1" w14:textId="77777777" w:rsidR="00F01771" w:rsidRPr="001D1A04" w:rsidRDefault="00F01771" w:rsidP="00F3791E">
            <w:pPr>
              <w:pStyle w:val="Tabletext0"/>
              <w:jc w:val="center"/>
              <w:rPr>
                <w:sz w:val="14"/>
                <w:szCs w:val="14"/>
                <w:lang w:val="fr-CH"/>
              </w:rPr>
            </w:pPr>
          </w:p>
        </w:tc>
        <w:tc>
          <w:tcPr>
            <w:tcW w:w="1425" w:type="dxa"/>
            <w:tcBorders>
              <w:top w:val="single" w:sz="6" w:space="0" w:color="auto"/>
              <w:left w:val="single" w:sz="6" w:space="0" w:color="auto"/>
              <w:bottom w:val="single" w:sz="6" w:space="0" w:color="auto"/>
              <w:right w:val="single" w:sz="6" w:space="0" w:color="auto"/>
            </w:tcBorders>
          </w:tcPr>
          <w:p w14:paraId="47477430"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813" w:type="dxa"/>
            <w:tcBorders>
              <w:top w:val="single" w:sz="6" w:space="0" w:color="auto"/>
              <w:left w:val="single" w:sz="6" w:space="0" w:color="auto"/>
              <w:bottom w:val="single" w:sz="6" w:space="0" w:color="auto"/>
              <w:right w:val="single" w:sz="6" w:space="0" w:color="auto"/>
            </w:tcBorders>
          </w:tcPr>
          <w:p w14:paraId="1B413D24"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167" w:type="dxa"/>
            <w:tcBorders>
              <w:top w:val="single" w:sz="6" w:space="0" w:color="auto"/>
              <w:left w:val="single" w:sz="6" w:space="0" w:color="auto"/>
              <w:bottom w:val="single" w:sz="6" w:space="0" w:color="auto"/>
              <w:right w:val="single" w:sz="6" w:space="0" w:color="auto"/>
            </w:tcBorders>
          </w:tcPr>
          <w:p w14:paraId="30D3508A" w14:textId="77777777" w:rsidR="00F01771" w:rsidRPr="001D1A04" w:rsidRDefault="00F01771" w:rsidP="00F3791E">
            <w:pPr>
              <w:pStyle w:val="Tabletext0"/>
              <w:jc w:val="center"/>
              <w:rPr>
                <w:sz w:val="14"/>
                <w:szCs w:val="14"/>
                <w:lang w:val="fr-CH"/>
              </w:rPr>
            </w:pPr>
            <w:ins w:id="205" w:author="Author" w:date="2018-02-24T22:28:00Z">
              <w:r>
                <w:rPr>
                  <w:sz w:val="14"/>
                  <w:szCs w:val="14"/>
                  <w:lang w:val="fr-CH"/>
                </w:rPr>
                <w:t>42</w:t>
              </w:r>
            </w:ins>
          </w:p>
        </w:tc>
        <w:tc>
          <w:tcPr>
            <w:tcW w:w="1133" w:type="dxa"/>
            <w:gridSpan w:val="2"/>
            <w:tcBorders>
              <w:top w:val="single" w:sz="6" w:space="0" w:color="auto"/>
              <w:left w:val="single" w:sz="6" w:space="0" w:color="auto"/>
              <w:bottom w:val="single" w:sz="6" w:space="0" w:color="auto"/>
              <w:right w:val="single" w:sz="6" w:space="0" w:color="auto"/>
            </w:tcBorders>
          </w:tcPr>
          <w:p w14:paraId="35C59C65" w14:textId="77777777" w:rsidR="00F01771" w:rsidRPr="001D1A04" w:rsidRDefault="00F01771" w:rsidP="00F3791E">
            <w:pPr>
              <w:pStyle w:val="Tabletext0"/>
              <w:jc w:val="center"/>
              <w:rPr>
                <w:sz w:val="14"/>
                <w:szCs w:val="14"/>
                <w:lang w:val="fr-CH"/>
              </w:rPr>
            </w:pPr>
            <w:r w:rsidRPr="001D1A04">
              <w:rPr>
                <w:sz w:val="14"/>
                <w:szCs w:val="14"/>
                <w:lang w:val="fr-CH"/>
              </w:rPr>
              <w:t>46</w:t>
            </w:r>
          </w:p>
        </w:tc>
      </w:tr>
      <w:tr w:rsidR="00F01771" w:rsidRPr="001D1A04" w14:paraId="09137815" w14:textId="77777777" w:rsidTr="00F3791E">
        <w:trPr>
          <w:cantSplit/>
          <w:jc w:val="center"/>
        </w:trPr>
        <w:tc>
          <w:tcPr>
            <w:tcW w:w="1344" w:type="dxa"/>
            <w:vMerge/>
            <w:tcBorders>
              <w:top w:val="nil"/>
              <w:left w:val="single" w:sz="6" w:space="0" w:color="auto"/>
              <w:bottom w:val="single" w:sz="4" w:space="0" w:color="auto"/>
              <w:right w:val="single" w:sz="6" w:space="0" w:color="auto"/>
            </w:tcBorders>
          </w:tcPr>
          <w:p w14:paraId="192D1BEE" w14:textId="77777777" w:rsidR="00F01771" w:rsidRPr="001D1A04" w:rsidRDefault="00F01771" w:rsidP="00F3791E">
            <w:pPr>
              <w:pStyle w:val="Tabletext0"/>
              <w:ind w:left="57" w:right="57"/>
              <w:rPr>
                <w:sz w:val="14"/>
                <w:szCs w:val="14"/>
                <w:lang w:val="fr-CH"/>
              </w:rPr>
            </w:pPr>
          </w:p>
        </w:tc>
        <w:tc>
          <w:tcPr>
            <w:tcW w:w="1371" w:type="dxa"/>
            <w:tcBorders>
              <w:top w:val="single" w:sz="6" w:space="0" w:color="auto"/>
              <w:left w:val="single" w:sz="6" w:space="0" w:color="auto"/>
              <w:bottom w:val="single" w:sz="4" w:space="0" w:color="auto"/>
              <w:right w:val="single" w:sz="6" w:space="0" w:color="auto"/>
            </w:tcBorders>
          </w:tcPr>
          <w:p w14:paraId="7295376D" w14:textId="77777777" w:rsidR="00F01771" w:rsidRPr="001D1A04" w:rsidRDefault="00F01771" w:rsidP="00F3791E">
            <w:pPr>
              <w:pStyle w:val="Tabletext0"/>
              <w:ind w:left="57" w:right="57"/>
              <w:rPr>
                <w:rFonts w:ascii="Symbol" w:hAnsi="Symbol"/>
                <w:position w:val="2"/>
                <w:sz w:val="14"/>
                <w:szCs w:val="14"/>
                <w:lang w:val="es-ES_tradnl"/>
              </w:rPr>
            </w:pPr>
            <w:r w:rsidRPr="00EE5BFE">
              <w:rPr>
                <w:i/>
                <w:iCs/>
                <w:sz w:val="14"/>
                <w:szCs w:val="14"/>
                <w:lang w:val="es-ES_tradnl"/>
              </w:rPr>
              <w:t>T</w:t>
            </w:r>
            <w:r w:rsidRPr="00100699">
              <w:rPr>
                <w:i/>
                <w:iCs/>
                <w:position w:val="-4"/>
                <w:sz w:val="12"/>
                <w:szCs w:val="12"/>
                <w:lang w:val="fr-CH"/>
              </w:rPr>
              <w:t>e</w:t>
            </w:r>
            <w:r w:rsidRPr="00EE5BFE">
              <w:rPr>
                <w:i/>
                <w:iCs/>
                <w:sz w:val="14"/>
                <w:szCs w:val="14"/>
                <w:lang w:val="es-ES_tradnl"/>
              </w:rPr>
              <w:t xml:space="preserve"> </w:t>
            </w:r>
            <w:r w:rsidRPr="00EE5BFE">
              <w:rPr>
                <w:sz w:val="14"/>
                <w:szCs w:val="14"/>
                <w:lang w:val="es-ES_tradnl"/>
              </w:rPr>
              <w:t>(K)</w:t>
            </w:r>
          </w:p>
        </w:tc>
        <w:tc>
          <w:tcPr>
            <w:tcW w:w="1052" w:type="dxa"/>
            <w:tcBorders>
              <w:top w:val="single" w:sz="6" w:space="0" w:color="auto"/>
              <w:left w:val="single" w:sz="6" w:space="0" w:color="auto"/>
              <w:bottom w:val="single" w:sz="4" w:space="0" w:color="auto"/>
              <w:right w:val="single" w:sz="6" w:space="0" w:color="auto"/>
            </w:tcBorders>
          </w:tcPr>
          <w:p w14:paraId="617C32C1"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947" w:type="dxa"/>
            <w:tcBorders>
              <w:top w:val="single" w:sz="6" w:space="0" w:color="auto"/>
              <w:left w:val="single" w:sz="6" w:space="0" w:color="auto"/>
              <w:bottom w:val="single" w:sz="4" w:space="0" w:color="auto"/>
              <w:right w:val="single" w:sz="6" w:space="0" w:color="auto"/>
            </w:tcBorders>
          </w:tcPr>
          <w:p w14:paraId="74B3EE27"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1052" w:type="dxa"/>
            <w:tcBorders>
              <w:top w:val="single" w:sz="6" w:space="0" w:color="auto"/>
              <w:left w:val="single" w:sz="6" w:space="0" w:color="auto"/>
              <w:bottom w:val="single" w:sz="4" w:space="0" w:color="auto"/>
              <w:right w:val="single" w:sz="6" w:space="0" w:color="auto"/>
            </w:tcBorders>
          </w:tcPr>
          <w:p w14:paraId="35C4386B"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878" w:type="dxa"/>
            <w:tcBorders>
              <w:top w:val="single" w:sz="6" w:space="0" w:color="auto"/>
              <w:left w:val="single" w:sz="6" w:space="0" w:color="auto"/>
              <w:bottom w:val="single" w:sz="4" w:space="0" w:color="auto"/>
              <w:right w:val="single" w:sz="6" w:space="0" w:color="auto"/>
            </w:tcBorders>
          </w:tcPr>
          <w:p w14:paraId="43B52A3A"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4" w:space="0" w:color="auto"/>
              <w:right w:val="single" w:sz="6" w:space="0" w:color="auto"/>
            </w:tcBorders>
          </w:tcPr>
          <w:p w14:paraId="1821C63E"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813" w:type="dxa"/>
            <w:tcBorders>
              <w:top w:val="single" w:sz="6" w:space="0" w:color="auto"/>
              <w:left w:val="single" w:sz="6" w:space="0" w:color="auto"/>
              <w:bottom w:val="single" w:sz="4" w:space="0" w:color="auto"/>
              <w:right w:val="single" w:sz="6" w:space="0" w:color="auto"/>
            </w:tcBorders>
          </w:tcPr>
          <w:p w14:paraId="62BF03D3"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167" w:type="dxa"/>
            <w:tcBorders>
              <w:top w:val="single" w:sz="6" w:space="0" w:color="auto"/>
              <w:left w:val="single" w:sz="6" w:space="0" w:color="auto"/>
              <w:bottom w:val="single" w:sz="4" w:space="0" w:color="auto"/>
              <w:right w:val="single" w:sz="6" w:space="0" w:color="auto"/>
            </w:tcBorders>
          </w:tcPr>
          <w:p w14:paraId="5502A48C" w14:textId="77777777" w:rsidR="00F01771" w:rsidRPr="001D1A04" w:rsidRDefault="00F01771" w:rsidP="00F3791E">
            <w:pPr>
              <w:pStyle w:val="Tabletext0"/>
              <w:jc w:val="center"/>
              <w:rPr>
                <w:sz w:val="14"/>
                <w:szCs w:val="14"/>
                <w:lang w:val="es-ES_tradnl"/>
              </w:rPr>
            </w:pPr>
            <w:ins w:id="206" w:author="Author" w:date="2018-02-24T22:28:00Z">
              <w:r>
                <w:rPr>
                  <w:sz w:val="14"/>
                  <w:szCs w:val="14"/>
                  <w:lang w:val="es-ES_tradnl"/>
                </w:rPr>
                <w:t>2 600</w:t>
              </w:r>
            </w:ins>
          </w:p>
        </w:tc>
        <w:tc>
          <w:tcPr>
            <w:tcW w:w="1133" w:type="dxa"/>
            <w:gridSpan w:val="2"/>
            <w:tcBorders>
              <w:top w:val="single" w:sz="6" w:space="0" w:color="auto"/>
              <w:left w:val="single" w:sz="6" w:space="0" w:color="auto"/>
              <w:bottom w:val="single" w:sz="4" w:space="0" w:color="auto"/>
              <w:right w:val="single" w:sz="6" w:space="0" w:color="auto"/>
            </w:tcBorders>
          </w:tcPr>
          <w:p w14:paraId="616F621A"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r>
      <w:tr w:rsidR="00F01771" w:rsidRPr="001D1A04" w14:paraId="528A224A" w14:textId="77777777" w:rsidTr="00F3791E">
        <w:trPr>
          <w:cantSplit/>
          <w:jc w:val="center"/>
        </w:trPr>
        <w:tc>
          <w:tcPr>
            <w:tcW w:w="1344" w:type="dxa"/>
            <w:tcBorders>
              <w:top w:val="single" w:sz="4" w:space="0" w:color="auto"/>
              <w:left w:val="single" w:sz="4" w:space="0" w:color="auto"/>
              <w:bottom w:val="single" w:sz="4" w:space="0" w:color="auto"/>
              <w:right w:val="single" w:sz="4" w:space="0" w:color="auto"/>
            </w:tcBorders>
          </w:tcPr>
          <w:p w14:paraId="4AF2820A" w14:textId="77777777" w:rsidR="00F01771" w:rsidRPr="001D1A04" w:rsidRDefault="00F01771" w:rsidP="00F3791E">
            <w:pPr>
              <w:pStyle w:val="Tabletext0"/>
              <w:ind w:left="57" w:right="57"/>
              <w:rPr>
                <w:sz w:val="14"/>
                <w:szCs w:val="14"/>
              </w:rPr>
            </w:pPr>
            <w:r w:rsidRPr="001D1A04">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tcPr>
          <w:p w14:paraId="54738D40"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B</w:t>
            </w:r>
            <w:r w:rsidRPr="00EE5BFE">
              <w:rPr>
                <w:sz w:val="14"/>
                <w:szCs w:val="14"/>
                <w:lang w:val="es-ES_tradnl"/>
              </w:rPr>
              <w:t xml:space="preserve"> (Hz)</w:t>
            </w:r>
          </w:p>
        </w:tc>
        <w:tc>
          <w:tcPr>
            <w:tcW w:w="1052" w:type="dxa"/>
            <w:tcBorders>
              <w:top w:val="single" w:sz="4" w:space="0" w:color="auto"/>
              <w:left w:val="single" w:sz="4" w:space="0" w:color="auto"/>
              <w:bottom w:val="single" w:sz="4" w:space="0" w:color="auto"/>
              <w:right w:val="single" w:sz="4" w:space="0" w:color="auto"/>
            </w:tcBorders>
          </w:tcPr>
          <w:p w14:paraId="6FFEC55C"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947" w:type="dxa"/>
            <w:tcBorders>
              <w:top w:val="single" w:sz="4" w:space="0" w:color="auto"/>
              <w:left w:val="single" w:sz="4" w:space="0" w:color="auto"/>
              <w:bottom w:val="single" w:sz="4" w:space="0" w:color="auto"/>
              <w:right w:val="single" w:sz="4" w:space="0" w:color="auto"/>
            </w:tcBorders>
          </w:tcPr>
          <w:p w14:paraId="1BE656F5"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052" w:type="dxa"/>
            <w:tcBorders>
              <w:top w:val="single" w:sz="4" w:space="0" w:color="auto"/>
              <w:left w:val="single" w:sz="4" w:space="0" w:color="auto"/>
              <w:bottom w:val="single" w:sz="4" w:space="0" w:color="auto"/>
              <w:right w:val="single" w:sz="4" w:space="0" w:color="auto"/>
            </w:tcBorders>
          </w:tcPr>
          <w:p w14:paraId="6EA2A448"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878" w:type="dxa"/>
            <w:tcBorders>
              <w:top w:val="single" w:sz="4" w:space="0" w:color="auto"/>
              <w:left w:val="single" w:sz="4" w:space="0" w:color="auto"/>
              <w:bottom w:val="single" w:sz="4" w:space="0" w:color="auto"/>
              <w:right w:val="single" w:sz="4" w:space="0" w:color="auto"/>
            </w:tcBorders>
          </w:tcPr>
          <w:p w14:paraId="70854F98"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4" w:space="0" w:color="auto"/>
              <w:bottom w:val="single" w:sz="4" w:space="0" w:color="auto"/>
              <w:right w:val="single" w:sz="4" w:space="0" w:color="auto"/>
            </w:tcBorders>
          </w:tcPr>
          <w:p w14:paraId="454B7AB9"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813" w:type="dxa"/>
            <w:tcBorders>
              <w:top w:val="single" w:sz="4" w:space="0" w:color="auto"/>
              <w:left w:val="single" w:sz="4" w:space="0" w:color="auto"/>
              <w:bottom w:val="single" w:sz="4" w:space="0" w:color="auto"/>
              <w:right w:val="single" w:sz="4" w:space="0" w:color="auto"/>
            </w:tcBorders>
          </w:tcPr>
          <w:p w14:paraId="7BAFD276"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167" w:type="dxa"/>
            <w:tcBorders>
              <w:top w:val="single" w:sz="4" w:space="0" w:color="auto"/>
              <w:left w:val="single" w:sz="4" w:space="0" w:color="auto"/>
              <w:bottom w:val="single" w:sz="4" w:space="0" w:color="auto"/>
              <w:right w:val="single" w:sz="4" w:space="0" w:color="auto"/>
            </w:tcBorders>
          </w:tcPr>
          <w:p w14:paraId="2329EF1B" w14:textId="77777777" w:rsidR="00F01771" w:rsidRPr="001D1A04" w:rsidRDefault="00F01771" w:rsidP="00F3791E">
            <w:pPr>
              <w:pStyle w:val="Tabletext0"/>
              <w:jc w:val="center"/>
              <w:rPr>
                <w:sz w:val="14"/>
                <w:szCs w:val="14"/>
                <w:lang w:val="es-ES_tradnl"/>
              </w:rPr>
            </w:pPr>
            <w:ins w:id="207" w:author="Author" w:date="2018-02-24T22:28:00Z">
              <w:r>
                <w:rPr>
                  <w:sz w:val="14"/>
                  <w:szCs w:val="14"/>
                  <w:lang w:val="es-ES_tradnl"/>
                </w:rPr>
                <w:t>10</w:t>
              </w:r>
              <w:r w:rsidRPr="00B51434">
                <w:rPr>
                  <w:sz w:val="14"/>
                  <w:szCs w:val="14"/>
                  <w:vertAlign w:val="superscript"/>
                  <w:lang w:val="es-ES_tradnl"/>
                </w:rPr>
                <w:t>6</w:t>
              </w:r>
            </w:ins>
          </w:p>
        </w:tc>
        <w:tc>
          <w:tcPr>
            <w:tcW w:w="1133" w:type="dxa"/>
            <w:gridSpan w:val="2"/>
            <w:tcBorders>
              <w:top w:val="single" w:sz="4" w:space="0" w:color="auto"/>
              <w:left w:val="single" w:sz="4" w:space="0" w:color="auto"/>
              <w:bottom w:val="single" w:sz="4" w:space="0" w:color="auto"/>
              <w:right w:val="single" w:sz="4" w:space="0" w:color="auto"/>
            </w:tcBorders>
          </w:tcPr>
          <w:p w14:paraId="1AC6AA90"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r>
      <w:tr w:rsidR="00F01771" w:rsidRPr="001D1A04" w14:paraId="75043A4A" w14:textId="77777777" w:rsidTr="00F3791E">
        <w:trPr>
          <w:cantSplit/>
          <w:jc w:val="center"/>
        </w:trPr>
        <w:tc>
          <w:tcPr>
            <w:tcW w:w="1344" w:type="dxa"/>
            <w:tcBorders>
              <w:top w:val="single" w:sz="4" w:space="0" w:color="auto"/>
              <w:left w:val="single" w:sz="6" w:space="0" w:color="auto"/>
              <w:bottom w:val="single" w:sz="6" w:space="0" w:color="auto"/>
              <w:right w:val="single" w:sz="6" w:space="0" w:color="auto"/>
            </w:tcBorders>
          </w:tcPr>
          <w:p w14:paraId="185251C5" w14:textId="77777777" w:rsidR="00F01771" w:rsidRPr="001D1A04" w:rsidRDefault="00F01771" w:rsidP="00F3791E">
            <w:pPr>
              <w:pStyle w:val="Tabletext0"/>
              <w:ind w:left="57" w:right="57"/>
              <w:rPr>
                <w:sz w:val="14"/>
                <w:szCs w:val="14"/>
              </w:rPr>
            </w:pPr>
            <w:r w:rsidRPr="001D1A04">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tcPr>
          <w:p w14:paraId="2917A0B9" w14:textId="77777777" w:rsidR="00F01771" w:rsidRPr="001D1A04" w:rsidRDefault="00F01771" w:rsidP="00F3791E">
            <w:pPr>
              <w:pStyle w:val="Tabletext0"/>
              <w:ind w:left="57" w:right="57"/>
              <w:rPr>
                <w:position w:val="2"/>
                <w:sz w:val="14"/>
                <w:szCs w:val="14"/>
                <w:lang w:val="es-ES_tradnl"/>
              </w:rPr>
            </w:pPr>
            <w:proofErr w:type="gramStart"/>
            <w:r w:rsidRPr="00EE5BFE">
              <w:rPr>
                <w:i/>
                <w:iCs/>
                <w:sz w:val="14"/>
                <w:szCs w:val="14"/>
                <w:lang w:val="es-ES_tradnl"/>
              </w:rPr>
              <w:t>P</w:t>
            </w:r>
            <w:r w:rsidRPr="00100699">
              <w:rPr>
                <w:i/>
                <w:iCs/>
                <w:position w:val="-4"/>
                <w:sz w:val="12"/>
                <w:szCs w:val="12"/>
                <w:lang w:val="es-ES_tradnl"/>
              </w:rPr>
              <w:t>r</w:t>
            </w:r>
            <w:r w:rsidRPr="00EE5BFE">
              <w:rPr>
                <w:sz w:val="14"/>
                <w:szCs w:val="14"/>
                <w:lang w:val="es-ES_tradnl"/>
              </w:rPr>
              <w:t>( </w:t>
            </w:r>
            <w:r w:rsidRPr="00EE5BFE">
              <w:rPr>
                <w:i/>
                <w:iCs/>
                <w:sz w:val="14"/>
                <w:szCs w:val="14"/>
                <w:lang w:val="es-ES_tradnl"/>
              </w:rPr>
              <w:t>p</w:t>
            </w:r>
            <w:proofErr w:type="gramEnd"/>
            <w:r w:rsidRPr="00EE5BFE">
              <w:rPr>
                <w:sz w:val="14"/>
                <w:szCs w:val="14"/>
                <w:lang w:val="es-ES_tradnl"/>
              </w:rPr>
              <w:t>) (</w:t>
            </w:r>
            <w:proofErr w:type="spellStart"/>
            <w:r w:rsidRPr="00EE5BFE">
              <w:rPr>
                <w:sz w:val="14"/>
                <w:szCs w:val="14"/>
                <w:lang w:val="es-ES_tradnl"/>
              </w:rPr>
              <w:t>dBW</w:t>
            </w:r>
            <w:proofErr w:type="spellEnd"/>
            <w:r w:rsidRPr="00EE5BFE">
              <w:rPr>
                <w:sz w:val="14"/>
                <w:szCs w:val="14"/>
                <w:lang w:val="es-ES_tradnl"/>
              </w:rPr>
              <w:t>)</w:t>
            </w:r>
            <w:r w:rsidRPr="00EE5BFE">
              <w:rPr>
                <w:sz w:val="14"/>
                <w:szCs w:val="14"/>
                <w:lang w:val="es-ES_tradnl"/>
              </w:rPr>
              <w:br/>
              <w:t xml:space="preserve">in </w:t>
            </w:r>
            <w:r w:rsidRPr="00EE5BFE">
              <w:rPr>
                <w:i/>
                <w:iCs/>
                <w:sz w:val="14"/>
                <w:szCs w:val="14"/>
                <w:lang w:val="es-ES_tradnl"/>
              </w:rPr>
              <w:t>B</w:t>
            </w:r>
          </w:p>
        </w:tc>
        <w:tc>
          <w:tcPr>
            <w:tcW w:w="1052" w:type="dxa"/>
            <w:tcBorders>
              <w:top w:val="single" w:sz="4" w:space="0" w:color="auto"/>
              <w:left w:val="single" w:sz="6" w:space="0" w:color="auto"/>
              <w:bottom w:val="single" w:sz="6" w:space="0" w:color="auto"/>
              <w:right w:val="single" w:sz="6" w:space="0" w:color="auto"/>
            </w:tcBorders>
          </w:tcPr>
          <w:p w14:paraId="0A7DAEDB"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947" w:type="dxa"/>
            <w:tcBorders>
              <w:top w:val="single" w:sz="4" w:space="0" w:color="auto"/>
              <w:left w:val="single" w:sz="6" w:space="0" w:color="auto"/>
              <w:bottom w:val="single" w:sz="6" w:space="0" w:color="auto"/>
              <w:right w:val="single" w:sz="6" w:space="0" w:color="auto"/>
            </w:tcBorders>
          </w:tcPr>
          <w:p w14:paraId="12A9AC47"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1052" w:type="dxa"/>
            <w:tcBorders>
              <w:top w:val="single" w:sz="4" w:space="0" w:color="auto"/>
              <w:left w:val="single" w:sz="6" w:space="0" w:color="auto"/>
              <w:bottom w:val="single" w:sz="6" w:space="0" w:color="auto"/>
              <w:right w:val="single" w:sz="6" w:space="0" w:color="auto"/>
            </w:tcBorders>
          </w:tcPr>
          <w:p w14:paraId="1242D36C"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878" w:type="dxa"/>
            <w:tcBorders>
              <w:top w:val="single" w:sz="4" w:space="0" w:color="auto"/>
              <w:left w:val="single" w:sz="6" w:space="0" w:color="auto"/>
              <w:bottom w:val="single" w:sz="6" w:space="0" w:color="auto"/>
              <w:right w:val="single" w:sz="6" w:space="0" w:color="auto"/>
            </w:tcBorders>
          </w:tcPr>
          <w:p w14:paraId="28B58F7B"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6" w:space="0" w:color="auto"/>
              <w:bottom w:val="single" w:sz="6" w:space="0" w:color="auto"/>
              <w:right w:val="single" w:sz="6" w:space="0" w:color="auto"/>
            </w:tcBorders>
          </w:tcPr>
          <w:p w14:paraId="584E32D4"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813" w:type="dxa"/>
            <w:tcBorders>
              <w:top w:val="single" w:sz="4" w:space="0" w:color="auto"/>
              <w:left w:val="single" w:sz="6" w:space="0" w:color="auto"/>
              <w:bottom w:val="single" w:sz="6" w:space="0" w:color="auto"/>
              <w:right w:val="single" w:sz="6" w:space="0" w:color="auto"/>
            </w:tcBorders>
          </w:tcPr>
          <w:p w14:paraId="4B00E45A"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167" w:type="dxa"/>
            <w:tcBorders>
              <w:top w:val="single" w:sz="4" w:space="0" w:color="auto"/>
              <w:left w:val="single" w:sz="6" w:space="0" w:color="auto"/>
              <w:bottom w:val="single" w:sz="6" w:space="0" w:color="auto"/>
              <w:right w:val="single" w:sz="6" w:space="0" w:color="auto"/>
            </w:tcBorders>
          </w:tcPr>
          <w:p w14:paraId="7C453BC4" w14:textId="77777777" w:rsidR="00F01771" w:rsidRDefault="00F01771" w:rsidP="00F3791E">
            <w:pPr>
              <w:pStyle w:val="Tabletext0"/>
              <w:jc w:val="center"/>
              <w:rPr>
                <w:sz w:val="13"/>
                <w:szCs w:val="13"/>
              </w:rPr>
            </w:pPr>
            <w:ins w:id="208" w:author="Author" w:date="2018-02-24T22:29:00Z">
              <w:r>
                <w:rPr>
                  <w:sz w:val="13"/>
                  <w:szCs w:val="13"/>
                </w:rPr>
                <w:t>-110</w:t>
              </w:r>
            </w:ins>
          </w:p>
        </w:tc>
        <w:tc>
          <w:tcPr>
            <w:tcW w:w="1133" w:type="dxa"/>
            <w:gridSpan w:val="2"/>
            <w:tcBorders>
              <w:top w:val="single" w:sz="4" w:space="0" w:color="auto"/>
              <w:left w:val="single" w:sz="6" w:space="0" w:color="auto"/>
              <w:bottom w:val="single" w:sz="6" w:space="0" w:color="auto"/>
              <w:right w:val="single" w:sz="6" w:space="0" w:color="auto"/>
            </w:tcBorders>
          </w:tcPr>
          <w:p w14:paraId="0712BDB3"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r>
      <w:tr w:rsidR="00F01771" w:rsidRPr="0050699E" w14:paraId="0FEAEE71" w14:textId="77777777" w:rsidTr="00F3791E">
        <w:trPr>
          <w:gridAfter w:val="1"/>
          <w:wAfter w:w="52" w:type="dxa"/>
          <w:cantSplit/>
          <w:jc w:val="center"/>
        </w:trPr>
        <w:tc>
          <w:tcPr>
            <w:tcW w:w="12130" w:type="dxa"/>
            <w:gridSpan w:val="10"/>
            <w:tcBorders>
              <w:top w:val="single" w:sz="6" w:space="0" w:color="auto"/>
              <w:left w:val="nil"/>
              <w:bottom w:val="nil"/>
              <w:right w:val="nil"/>
            </w:tcBorders>
          </w:tcPr>
          <w:p w14:paraId="3E3D26EA" w14:textId="77777777" w:rsidR="00F01771" w:rsidRPr="0050699E" w:rsidRDefault="00F01771" w:rsidP="00F3791E">
            <w:pPr>
              <w:pStyle w:val="Tablelegend"/>
              <w:rPr>
                <w:sz w:val="14"/>
                <w:szCs w:val="14"/>
                <w:lang w:val="fr-CH"/>
              </w:rPr>
            </w:pPr>
            <w:r w:rsidRPr="0050699E">
              <w:rPr>
                <w:sz w:val="14"/>
                <w:szCs w:val="14"/>
                <w:vertAlign w:val="superscript"/>
                <w:lang w:val="fr-CH"/>
              </w:rPr>
              <w:t>1</w:t>
            </w:r>
            <w:r w:rsidRPr="0050699E">
              <w:rPr>
                <w:sz w:val="14"/>
                <w:szCs w:val="14"/>
                <w:lang w:val="fr-CH"/>
              </w:rPr>
              <w:tab/>
            </w:r>
            <w:proofErr w:type="gramStart"/>
            <w:r w:rsidRPr="0050699E">
              <w:rPr>
                <w:sz w:val="14"/>
                <w:szCs w:val="14"/>
                <w:lang w:val="fr-CH"/>
              </w:rPr>
              <w:t>A:</w:t>
            </w:r>
            <w:proofErr w:type="gramEnd"/>
            <w:r w:rsidRPr="0050699E">
              <w:rPr>
                <w:sz w:val="14"/>
                <w:szCs w:val="14"/>
                <w:lang w:val="fr-CH"/>
              </w:rPr>
              <w:t xml:space="preserve"> analogue modulation; N: digital modulation.</w:t>
            </w:r>
          </w:p>
          <w:p w14:paraId="4B0AA690" w14:textId="77777777" w:rsidR="00F01771" w:rsidRPr="0050699E" w:rsidRDefault="00F01771" w:rsidP="00F3791E">
            <w:pPr>
              <w:pStyle w:val="Tablelegend"/>
              <w:rPr>
                <w:sz w:val="14"/>
                <w:szCs w:val="14"/>
              </w:rPr>
            </w:pPr>
            <w:r w:rsidRPr="00BB0FBD">
              <w:rPr>
                <w:sz w:val="14"/>
                <w:szCs w:val="14"/>
                <w:vertAlign w:val="superscript"/>
                <w:lang w:val="en-US"/>
              </w:rPr>
              <w:t>2</w:t>
            </w:r>
            <w:r w:rsidRPr="0050699E">
              <w:rPr>
                <w:sz w:val="14"/>
                <w:szCs w:val="14"/>
              </w:rPr>
              <w:tab/>
              <w:t>Non-geostationary satellites in the fixed-satellite service.</w:t>
            </w:r>
          </w:p>
          <w:p w14:paraId="72A4CE0E" w14:textId="77777777" w:rsidR="00F01771" w:rsidRPr="0050699E" w:rsidRDefault="00F01771" w:rsidP="00F3791E">
            <w:pPr>
              <w:pStyle w:val="Tablelegend"/>
              <w:rPr>
                <w:sz w:val="14"/>
                <w:szCs w:val="14"/>
              </w:rPr>
            </w:pPr>
            <w:r w:rsidRPr="00BB0FBD">
              <w:rPr>
                <w:sz w:val="14"/>
                <w:szCs w:val="14"/>
                <w:vertAlign w:val="superscript"/>
                <w:lang w:val="en-US"/>
              </w:rPr>
              <w:t>3</w:t>
            </w:r>
            <w:r w:rsidRPr="0050699E">
              <w:rPr>
                <w:sz w:val="14"/>
                <w:szCs w:val="14"/>
              </w:rPr>
              <w:tab/>
              <w:t>Feeder links to non-geostationary-satellite systems in the mobile-satellite service.</w:t>
            </w:r>
          </w:p>
          <w:p w14:paraId="3781F6EF" w14:textId="77777777" w:rsidR="00F01771" w:rsidRPr="0050699E" w:rsidRDefault="00F01771" w:rsidP="00F3791E">
            <w:pPr>
              <w:pStyle w:val="Tablelegend"/>
              <w:rPr>
                <w:sz w:val="14"/>
                <w:szCs w:val="14"/>
              </w:rPr>
            </w:pPr>
            <w:r w:rsidRPr="00BB0FBD">
              <w:rPr>
                <w:sz w:val="14"/>
                <w:szCs w:val="14"/>
                <w:vertAlign w:val="superscript"/>
                <w:lang w:val="en-US"/>
              </w:rPr>
              <w:t>4</w:t>
            </w:r>
            <w:r w:rsidRPr="0050699E">
              <w:rPr>
                <w:sz w:val="14"/>
                <w:szCs w:val="14"/>
              </w:rPr>
              <w:tab/>
              <w:t>Feeder losses are not included.</w:t>
            </w:r>
          </w:p>
        </w:tc>
      </w:tr>
    </w:tbl>
    <w:p w14:paraId="42CA20B2" w14:textId="77777777" w:rsidR="00F01771" w:rsidRPr="00770C32" w:rsidRDefault="00F01771" w:rsidP="00F01771">
      <w:pPr>
        <w:pStyle w:val="Tablefin"/>
      </w:pPr>
    </w:p>
    <w:p w14:paraId="5F55169E" w14:textId="77777777" w:rsidR="00F01771" w:rsidRDefault="00F01771" w:rsidP="00F01771">
      <w:pPr>
        <w:pStyle w:val="Reasons"/>
      </w:pPr>
    </w:p>
    <w:p w14:paraId="5E518FF3" w14:textId="77777777" w:rsidR="00F01771" w:rsidRDefault="00F01771" w:rsidP="00F01771">
      <w:pPr>
        <w:rPr>
          <w:lang w:eastAsia="zh-CN"/>
        </w:rPr>
      </w:pPr>
    </w:p>
    <w:p w14:paraId="7A0C5456" w14:textId="77777777" w:rsidR="00F01771" w:rsidRDefault="00F01771" w:rsidP="00F01771">
      <w:pPr>
        <w:rPr>
          <w:lang w:eastAsia="zh-CN"/>
        </w:rPr>
        <w:sectPr w:rsidR="00F01771" w:rsidSect="00E67918">
          <w:headerReference w:type="first" r:id="rId9"/>
          <w:footerReference w:type="first" r:id="rId10"/>
          <w:pgSz w:w="16834" w:h="11907" w:orient="landscape"/>
          <w:pgMar w:top="1134" w:right="1418" w:bottom="1134" w:left="1418" w:header="720" w:footer="720" w:gutter="0"/>
          <w:paperSrc w:first="1262" w:other="1262"/>
          <w:cols w:space="720"/>
          <w:titlePg/>
        </w:sectPr>
      </w:pPr>
    </w:p>
    <w:p w14:paraId="460C5922" w14:textId="11FB4395" w:rsidR="00F01771" w:rsidRDefault="00D568B9" w:rsidP="00F01771">
      <w:pPr>
        <w:pStyle w:val="Proposal"/>
      </w:pPr>
      <w:bookmarkStart w:id="209" w:name="_Toc450048826"/>
      <w:ins w:id="210" w:author="Frederic Portier" w:date="2019-01-31T17:11:00Z">
        <w:r>
          <w:lastRenderedPageBreak/>
          <w:t>MOD</w:t>
        </w:r>
        <w:r>
          <w:tab/>
          <w:t>USA/9.1.9/</w:t>
        </w:r>
      </w:ins>
      <w:ins w:id="211" w:author="Frederic Portier" w:date="2019-02-01T09:19:00Z">
        <w:r w:rsidR="00C97235">
          <w:t>6</w:t>
        </w:r>
      </w:ins>
    </w:p>
    <w:p w14:paraId="62C44AC9" w14:textId="77777777" w:rsidR="00F01771" w:rsidRPr="00755316" w:rsidRDefault="00F01771" w:rsidP="00F01771">
      <w:pPr>
        <w:pStyle w:val="ResNo"/>
      </w:pPr>
      <w:r w:rsidRPr="00755316">
        <w:t xml:space="preserve">RESOLUTION </w:t>
      </w:r>
      <w:r w:rsidRPr="004152AF">
        <w:rPr>
          <w:rStyle w:val="href"/>
        </w:rPr>
        <w:t>750</w:t>
      </w:r>
      <w:r w:rsidRPr="004152AF">
        <w:t xml:space="preserve"> (Rev.WRC</w:t>
      </w:r>
      <w:r w:rsidRPr="004152AF">
        <w:noBreakHyphen/>
      </w:r>
      <w:del w:id="212" w:author="US" w:date="2018-02-24T23:22:00Z">
        <w:r w:rsidRPr="004152AF" w:rsidDel="00AE1621">
          <w:delText>15</w:delText>
        </w:r>
      </w:del>
      <w:ins w:id="213" w:author="US" w:date="2018-02-24T23:22:00Z">
        <w:r w:rsidRPr="004152AF">
          <w:t>19</w:t>
        </w:r>
      </w:ins>
      <w:r w:rsidRPr="004152AF">
        <w:t>)</w:t>
      </w:r>
      <w:bookmarkEnd w:id="209"/>
    </w:p>
    <w:p w14:paraId="1F75EE44" w14:textId="77777777" w:rsidR="00F01771" w:rsidRDefault="00F01771" w:rsidP="00F01771">
      <w:pPr>
        <w:pStyle w:val="Restitle"/>
      </w:pPr>
      <w:bookmarkStart w:id="214" w:name="_Toc319401906"/>
      <w:bookmarkStart w:id="215" w:name="_Toc327364569"/>
      <w:bookmarkStart w:id="216" w:name="_Toc450048827"/>
      <w:r w:rsidRPr="00755316">
        <w:t>Compatibility between the Earth exploration-satellite service (passive) and relevant active services</w:t>
      </w:r>
      <w:bookmarkEnd w:id="214"/>
      <w:bookmarkEnd w:id="215"/>
      <w:bookmarkEnd w:id="216"/>
    </w:p>
    <w:p w14:paraId="0A427A1A" w14:textId="77777777" w:rsidR="00F01771" w:rsidRPr="006114B2" w:rsidRDefault="00F01771" w:rsidP="00F01771">
      <w:pPr>
        <w:pStyle w:val="Normalaftertitle"/>
        <w:rPr>
          <w:ins w:id="217" w:author="BB" w:date="2018-07-05T00:17:00Z"/>
          <w:lang w:val="en-US"/>
        </w:rPr>
      </w:pPr>
      <w:r w:rsidRPr="00DE64AC">
        <w:rPr>
          <w:lang w:val="en-US"/>
        </w:rPr>
        <w:t xml:space="preserve">The World Radiocommunication Conference </w:t>
      </w:r>
      <w:r>
        <w:rPr>
          <w:lang w:val="en-US"/>
        </w:rPr>
        <w:t>(</w:t>
      </w:r>
      <w:del w:id="218" w:author="BB" w:date="2018-07-11T17:15:00Z">
        <w:r w:rsidDel="009C466A">
          <w:rPr>
            <w:lang w:val="en-US"/>
          </w:rPr>
          <w:delText>Geneva, 2015</w:delText>
        </w:r>
      </w:del>
      <w:ins w:id="219" w:author="BB" w:date="2018-07-11T17:15:00Z">
        <w:r w:rsidRPr="00DE64AC">
          <w:rPr>
            <w:lang w:val="en-US"/>
          </w:rPr>
          <w:t>Sharm el-Sheikh</w:t>
        </w:r>
        <w:r>
          <w:rPr>
            <w:lang w:val="en-US"/>
          </w:rPr>
          <w:t xml:space="preserve">, </w:t>
        </w:r>
        <w:r w:rsidRPr="00DE64AC">
          <w:rPr>
            <w:lang w:val="en-US"/>
          </w:rPr>
          <w:t>2019</w:t>
        </w:r>
      </w:ins>
      <w:r>
        <w:rPr>
          <w:lang w:val="en-US"/>
        </w:rPr>
        <w:t xml:space="preserve">) </w:t>
      </w:r>
    </w:p>
    <w:p w14:paraId="3352F14B" w14:textId="77777777" w:rsidR="00F01771" w:rsidRDefault="00F01771" w:rsidP="00F01771">
      <w:r>
        <w:t>…</w:t>
      </w:r>
    </w:p>
    <w:p w14:paraId="0FFF866B" w14:textId="77777777" w:rsidR="00F01771" w:rsidRDefault="00F01771" w:rsidP="00F01771">
      <w:pPr>
        <w:pStyle w:val="Call"/>
        <w:rPr>
          <w:lang w:val="en-US" w:eastAsia="zh-CN"/>
        </w:rPr>
      </w:pPr>
      <w:r>
        <w:rPr>
          <w:lang w:val="en-US" w:eastAsia="zh-CN"/>
        </w:rPr>
        <w:t>not</w:t>
      </w:r>
      <w:r w:rsidRPr="00B12549">
        <w:rPr>
          <w:lang w:val="en-US" w:eastAsia="zh-CN"/>
        </w:rPr>
        <w:t>ing</w:t>
      </w:r>
    </w:p>
    <w:p w14:paraId="58D464E0" w14:textId="77777777" w:rsidR="00F01771" w:rsidRDefault="00F01771" w:rsidP="00F01771">
      <w:pPr>
        <w:rPr>
          <w:ins w:id="220" w:author="Author"/>
          <w:lang w:eastAsia="zh-CN"/>
        </w:rPr>
      </w:pPr>
      <w:r w:rsidRPr="00B12549">
        <w:rPr>
          <w:i/>
          <w:iCs/>
          <w:color w:val="231F20"/>
          <w:spacing w:val="-1"/>
          <w:lang w:eastAsia="zh-CN"/>
        </w:rPr>
        <w:t>a)</w:t>
      </w:r>
      <w:r>
        <w:rPr>
          <w:i/>
          <w:iCs/>
          <w:color w:val="231F20"/>
          <w:lang w:eastAsia="zh-CN"/>
        </w:rPr>
        <w:tab/>
      </w:r>
      <w:r>
        <w:rPr>
          <w:lang w:eastAsia="zh-CN"/>
        </w:rPr>
        <w:t>that the compatibility studies between relevant active and passive services operating in adjacent and nearby frequency bands are documented in Report ITU-R SM.2092</w:t>
      </w:r>
      <w:ins w:id="221" w:author="US" w:date="2018-02-24T23:17:00Z">
        <w:r>
          <w:rPr>
            <w:lang w:eastAsia="zh-CN"/>
          </w:rPr>
          <w:t xml:space="preserve"> and in [PDN] Report ITU-R S.[SPECTRUM</w:t>
        </w:r>
      </w:ins>
      <w:ins w:id="222" w:author="BB" w:date="2018-07-04T23:27:00Z">
        <w:r w:rsidRPr="003F6C5C">
          <w:rPr>
            <w:lang w:eastAsia="zh-CN"/>
          </w:rPr>
          <w:t>_</w:t>
        </w:r>
      </w:ins>
      <w:ins w:id="223" w:author="US" w:date="2018-02-24T23:17:00Z">
        <w:r>
          <w:rPr>
            <w:lang w:eastAsia="zh-CN"/>
          </w:rPr>
          <w:t>SHARING]</w:t>
        </w:r>
      </w:ins>
      <w:r>
        <w:rPr>
          <w:lang w:eastAsia="zh-CN"/>
        </w:rPr>
        <w:t>;</w:t>
      </w:r>
    </w:p>
    <w:p w14:paraId="672ED371" w14:textId="77777777" w:rsidR="00F01771" w:rsidRDefault="00F01771" w:rsidP="00F01771">
      <w:pPr>
        <w:rPr>
          <w:lang w:eastAsia="zh-CN"/>
        </w:rPr>
      </w:pPr>
      <w:r>
        <w:rPr>
          <w:i/>
          <w:iCs/>
          <w:lang w:eastAsia="zh-CN"/>
        </w:rPr>
        <w:t>b)</w:t>
      </w:r>
      <w:r>
        <w:rPr>
          <w:i/>
          <w:iCs/>
          <w:lang w:eastAsia="zh-CN"/>
        </w:rPr>
        <w:tab/>
      </w:r>
      <w:r>
        <w:rPr>
          <w:lang w:eastAsia="zh-CN"/>
        </w:rPr>
        <w:t>that the compatibility studies between IMT systems in the frequency bands 1 375</w:t>
      </w:r>
      <w:r>
        <w:rPr>
          <w:lang w:eastAsia="zh-CN"/>
        </w:rPr>
        <w:noBreakHyphen/>
        <w:t>1 400 MHz and 1 427-1 452 MHz and EESS (passive) systems in the frequency band 1 400</w:t>
      </w:r>
      <w:r>
        <w:rPr>
          <w:lang w:eastAsia="zh-CN"/>
        </w:rPr>
        <w:noBreakHyphen/>
        <w:t>1 427 MHz are documented in Report ITU-R RS.2336;</w:t>
      </w:r>
    </w:p>
    <w:p w14:paraId="0A728FBD" w14:textId="77777777" w:rsidR="00F01771" w:rsidRDefault="00F01771" w:rsidP="00F01771">
      <w:pPr>
        <w:rPr>
          <w:lang w:eastAsia="zh-CN"/>
        </w:rPr>
      </w:pPr>
      <w:r>
        <w:rPr>
          <w:i/>
          <w:iCs/>
          <w:lang w:eastAsia="zh-CN"/>
        </w:rPr>
        <w:t>c)</w:t>
      </w:r>
      <w:r>
        <w:rPr>
          <w:i/>
          <w:iCs/>
          <w:lang w:eastAsia="zh-CN"/>
        </w:rPr>
        <w:tab/>
      </w:r>
      <w:r>
        <w:rPr>
          <w:lang w:eastAsia="zh-CN"/>
        </w:rPr>
        <w:t>that Report ITU-R F.2239 provides the results of studies covering various scenarios between the fixed service, operating in the frequency band 81-86 GHz and/or 92-94 GHz, and the Earth exploration-satellite service (passive), operating in the frequency band 86-92 GHz;</w:t>
      </w:r>
    </w:p>
    <w:p w14:paraId="084B866D" w14:textId="58ECCD62" w:rsidR="00F01771" w:rsidRDefault="00F01771" w:rsidP="00D568B9">
      <w:pPr>
        <w:rPr>
          <w:lang w:eastAsia="zh-CN"/>
        </w:rPr>
      </w:pPr>
      <w:r>
        <w:rPr>
          <w:i/>
          <w:iCs/>
          <w:lang w:eastAsia="zh-CN"/>
        </w:rPr>
        <w:t>d)</w:t>
      </w:r>
      <w:r>
        <w:rPr>
          <w:i/>
          <w:iCs/>
          <w:lang w:eastAsia="zh-CN"/>
        </w:rPr>
        <w:tab/>
      </w:r>
      <w:r>
        <w:rPr>
          <w:lang w:eastAsia="zh-CN"/>
        </w:rPr>
        <w:t xml:space="preserve">that Recommendation </w:t>
      </w:r>
      <w:del w:id="224" w:author="USA" w:date="2018-02-28T09:17:00Z">
        <w:r w:rsidDel="00A90C51">
          <w:rPr>
            <w:lang w:eastAsia="zh-CN"/>
          </w:rPr>
          <w:delText xml:space="preserve">ITU-R RS.1029 </w:delText>
        </w:r>
      </w:del>
      <w:ins w:id="225" w:author="US" w:date="2018-02-24T23:17:00Z">
        <w:r>
          <w:rPr>
            <w:lang w:eastAsia="zh-CN"/>
          </w:rPr>
          <w:t xml:space="preserve">ITU-R RS.2017 </w:t>
        </w:r>
      </w:ins>
      <w:r>
        <w:rPr>
          <w:lang w:eastAsia="zh-CN"/>
        </w:rPr>
        <w:t>provides the interference criteria for satellite passive remote sensing,</w:t>
      </w:r>
    </w:p>
    <w:p w14:paraId="5470B13A" w14:textId="77777777" w:rsidR="00F01771" w:rsidRPr="00755316" w:rsidRDefault="00F01771" w:rsidP="00F01771">
      <w:pPr>
        <w:pStyle w:val="TableNo"/>
        <w:spacing w:before="120"/>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F01771" w:rsidRPr="00755316" w14:paraId="065B7B31" w14:textId="77777777" w:rsidTr="00F3791E">
        <w:trPr>
          <w:cantSplit/>
          <w:jc w:val="center"/>
        </w:trPr>
        <w:tc>
          <w:tcPr>
            <w:tcW w:w="1696" w:type="dxa"/>
            <w:vAlign w:val="center"/>
          </w:tcPr>
          <w:p w14:paraId="024BEFAA" w14:textId="77777777" w:rsidR="00F01771" w:rsidRPr="00755316" w:rsidRDefault="00F01771" w:rsidP="00F3791E">
            <w:pPr>
              <w:pStyle w:val="Tablehead"/>
              <w:spacing w:before="160" w:after="160"/>
              <w:ind w:left="-57" w:right="-57"/>
            </w:pPr>
            <w:r w:rsidRPr="00755316">
              <w:t>EESS</w:t>
            </w:r>
            <w:r>
              <w:t xml:space="preserve"> </w:t>
            </w:r>
            <w:r w:rsidRPr="00755316">
              <w:t>(passive) band</w:t>
            </w:r>
          </w:p>
        </w:tc>
        <w:tc>
          <w:tcPr>
            <w:tcW w:w="1701" w:type="dxa"/>
            <w:vAlign w:val="center"/>
          </w:tcPr>
          <w:p w14:paraId="36360E52" w14:textId="77777777" w:rsidR="00F01771" w:rsidRPr="00755316" w:rsidRDefault="00F01771" w:rsidP="00F3791E">
            <w:pPr>
              <w:pStyle w:val="Tablehead"/>
              <w:spacing w:before="160" w:after="160"/>
            </w:pPr>
            <w:r w:rsidRPr="00755316">
              <w:t>Active</w:t>
            </w:r>
            <w:r w:rsidRPr="00755316">
              <w:br/>
              <w:t>service band</w:t>
            </w:r>
          </w:p>
        </w:tc>
        <w:tc>
          <w:tcPr>
            <w:tcW w:w="1418" w:type="dxa"/>
            <w:vAlign w:val="center"/>
          </w:tcPr>
          <w:p w14:paraId="52D03728" w14:textId="77777777" w:rsidR="00F01771" w:rsidRPr="00755316" w:rsidRDefault="00F01771" w:rsidP="00F3791E">
            <w:pPr>
              <w:pStyle w:val="Tablehead"/>
              <w:spacing w:before="160" w:after="160"/>
            </w:pPr>
            <w:r w:rsidRPr="00755316">
              <w:t>Active service</w:t>
            </w:r>
          </w:p>
        </w:tc>
        <w:tc>
          <w:tcPr>
            <w:tcW w:w="4881" w:type="dxa"/>
            <w:vAlign w:val="center"/>
          </w:tcPr>
          <w:p w14:paraId="18E0E26F" w14:textId="77777777" w:rsidR="00F01771" w:rsidRPr="00755316" w:rsidRDefault="00F01771" w:rsidP="00F3791E">
            <w:pPr>
              <w:pStyle w:val="Tablehead"/>
              <w:spacing w:before="160" w:after="160"/>
            </w:pPr>
            <w:r w:rsidRPr="00755316">
              <w:t xml:space="preserve">Limits of </w:t>
            </w:r>
            <w:proofErr w:type="spellStart"/>
            <w:r w:rsidRPr="00755316">
              <w:t>unwanted</w:t>
            </w:r>
            <w:proofErr w:type="spellEnd"/>
            <w:r w:rsidRPr="00755316">
              <w:t xml:space="preserve"> </w:t>
            </w:r>
            <w:proofErr w:type="spellStart"/>
            <w:r w:rsidRPr="00755316">
              <w:t>emission</w:t>
            </w:r>
            <w:proofErr w:type="spellEnd"/>
            <w:r w:rsidRPr="00755316">
              <w:t xml:space="preserve"> power </w:t>
            </w:r>
            <w:proofErr w:type="spellStart"/>
            <w:r w:rsidRPr="00755316">
              <w:t>from</w:t>
            </w:r>
            <w:proofErr w:type="spellEnd"/>
            <w:r w:rsidRPr="00755316">
              <w:br/>
              <w:t xml:space="preserve">active service stations in a </w:t>
            </w:r>
            <w:proofErr w:type="spellStart"/>
            <w:r w:rsidRPr="00755316">
              <w:t>specified</w:t>
            </w:r>
            <w:proofErr w:type="spellEnd"/>
            <w:r w:rsidRPr="00755316">
              <w:t xml:space="preserve"> </w:t>
            </w:r>
            <w:proofErr w:type="spellStart"/>
            <w:r w:rsidRPr="00755316">
              <w:t>bandwidth</w:t>
            </w:r>
            <w:proofErr w:type="spellEnd"/>
            <w:r w:rsidRPr="00755316">
              <w:br/>
            </w:r>
            <w:proofErr w:type="spellStart"/>
            <w:r w:rsidRPr="00755316">
              <w:t>within</w:t>
            </w:r>
            <w:proofErr w:type="spellEnd"/>
            <w:r w:rsidRPr="00755316">
              <w:t xml:space="preserve"> the EESS (passive) band</w:t>
            </w:r>
            <w:r w:rsidRPr="00755316">
              <w:rPr>
                <w:b w:val="0"/>
                <w:bCs/>
                <w:vertAlign w:val="superscript"/>
              </w:rPr>
              <w:t>1</w:t>
            </w:r>
          </w:p>
        </w:tc>
      </w:tr>
      <w:tr w:rsidR="00F01771" w:rsidRPr="00755316" w14:paraId="5B712575" w14:textId="77777777" w:rsidTr="00F3791E">
        <w:trPr>
          <w:cantSplit/>
          <w:jc w:val="center"/>
        </w:trPr>
        <w:tc>
          <w:tcPr>
            <w:tcW w:w="1696" w:type="dxa"/>
            <w:vAlign w:val="center"/>
          </w:tcPr>
          <w:p w14:paraId="7E91C97C" w14:textId="77777777" w:rsidR="00F01771" w:rsidRPr="00755316" w:rsidRDefault="00F01771" w:rsidP="00F3791E">
            <w:pPr>
              <w:pStyle w:val="Tabletext0"/>
              <w:jc w:val="center"/>
            </w:pPr>
            <w:r>
              <w:t>…</w:t>
            </w:r>
          </w:p>
        </w:tc>
        <w:tc>
          <w:tcPr>
            <w:tcW w:w="1701" w:type="dxa"/>
            <w:vAlign w:val="center"/>
          </w:tcPr>
          <w:p w14:paraId="39EB8D36" w14:textId="77777777" w:rsidR="00F01771" w:rsidRPr="00755316" w:rsidRDefault="00F01771" w:rsidP="00F3791E">
            <w:pPr>
              <w:pStyle w:val="Tabletext0"/>
              <w:jc w:val="center"/>
            </w:pPr>
            <w:r>
              <w:t>…</w:t>
            </w:r>
          </w:p>
        </w:tc>
        <w:tc>
          <w:tcPr>
            <w:tcW w:w="1418" w:type="dxa"/>
            <w:vAlign w:val="center"/>
          </w:tcPr>
          <w:p w14:paraId="1C953181" w14:textId="77777777" w:rsidR="00F01771" w:rsidRPr="00755316" w:rsidRDefault="00F01771" w:rsidP="00F3791E">
            <w:pPr>
              <w:pStyle w:val="Tabletext0"/>
              <w:jc w:val="center"/>
            </w:pPr>
            <w:r>
              <w:t>…</w:t>
            </w:r>
          </w:p>
        </w:tc>
        <w:tc>
          <w:tcPr>
            <w:tcW w:w="4881" w:type="dxa"/>
          </w:tcPr>
          <w:p w14:paraId="2298D005" w14:textId="77777777" w:rsidR="00F01771" w:rsidRPr="00755316" w:rsidRDefault="00F01771" w:rsidP="00F3791E">
            <w:pPr>
              <w:pStyle w:val="Tabletext0"/>
            </w:pPr>
            <w:r>
              <w:t>…</w:t>
            </w:r>
          </w:p>
        </w:tc>
      </w:tr>
      <w:tr w:rsidR="00F01771" w:rsidRPr="00755316" w14:paraId="23769101" w14:textId="77777777" w:rsidTr="00F3791E">
        <w:trPr>
          <w:cantSplit/>
          <w:jc w:val="center"/>
        </w:trPr>
        <w:tc>
          <w:tcPr>
            <w:tcW w:w="1696" w:type="dxa"/>
            <w:tcBorders>
              <w:bottom w:val="single" w:sz="4" w:space="0" w:color="auto"/>
            </w:tcBorders>
            <w:vAlign w:val="center"/>
          </w:tcPr>
          <w:p w14:paraId="1EB6EAF3" w14:textId="77777777" w:rsidR="00F01771" w:rsidRPr="00755316" w:rsidRDefault="00F01771" w:rsidP="00F3791E">
            <w:pPr>
              <w:pStyle w:val="Tabletext0"/>
              <w:jc w:val="center"/>
            </w:pPr>
            <w:r w:rsidRPr="00755316">
              <w:t>52.6-54.25 GHz</w:t>
            </w:r>
          </w:p>
        </w:tc>
        <w:tc>
          <w:tcPr>
            <w:tcW w:w="1701" w:type="dxa"/>
            <w:tcBorders>
              <w:bottom w:val="single" w:sz="4" w:space="0" w:color="auto"/>
            </w:tcBorders>
            <w:vAlign w:val="center"/>
          </w:tcPr>
          <w:p w14:paraId="6A601FE7" w14:textId="77777777" w:rsidR="00F01771" w:rsidRPr="00755316" w:rsidRDefault="00F01771" w:rsidP="00F3791E">
            <w:pPr>
              <w:pStyle w:val="Tabletext0"/>
              <w:jc w:val="center"/>
            </w:pPr>
            <w:r w:rsidRPr="00755316">
              <w:t>51.4-52.6 GHz</w:t>
            </w:r>
          </w:p>
        </w:tc>
        <w:tc>
          <w:tcPr>
            <w:tcW w:w="1418" w:type="dxa"/>
            <w:tcBorders>
              <w:bottom w:val="single" w:sz="4" w:space="0" w:color="auto"/>
            </w:tcBorders>
            <w:vAlign w:val="center"/>
          </w:tcPr>
          <w:p w14:paraId="04B4C088" w14:textId="77777777" w:rsidR="00F01771" w:rsidRPr="00755316" w:rsidRDefault="00F01771" w:rsidP="00F3791E">
            <w:pPr>
              <w:pStyle w:val="Tabletext0"/>
              <w:jc w:val="center"/>
            </w:pPr>
            <w:r w:rsidRPr="00755316">
              <w:t>Fixed</w:t>
            </w:r>
          </w:p>
        </w:tc>
        <w:tc>
          <w:tcPr>
            <w:tcW w:w="4881" w:type="dxa"/>
            <w:tcBorders>
              <w:bottom w:val="single" w:sz="4" w:space="0" w:color="auto"/>
            </w:tcBorders>
          </w:tcPr>
          <w:p w14:paraId="254ACC31" w14:textId="77777777" w:rsidR="00F01771" w:rsidRPr="00755316" w:rsidRDefault="00F01771" w:rsidP="00F3791E">
            <w:pPr>
              <w:pStyle w:val="Tabletext0"/>
            </w:pPr>
            <w:r w:rsidRPr="00755316">
              <w:t>For stations brought into use after the date of entry into force of the Final Acts of WRC</w:t>
            </w:r>
            <w:r w:rsidRPr="00755316">
              <w:noBreakHyphen/>
              <w:t>07:</w:t>
            </w:r>
          </w:p>
          <w:p w14:paraId="418842C7" w14:textId="77777777" w:rsidR="00F01771" w:rsidRPr="00755316" w:rsidRDefault="00F01771" w:rsidP="00F3791E">
            <w:pPr>
              <w:pStyle w:val="Tabletext0"/>
            </w:pPr>
            <w:r w:rsidRPr="00755316">
              <w:t>−33 </w:t>
            </w:r>
            <w:proofErr w:type="spellStart"/>
            <w:r w:rsidRPr="00755316">
              <w:t>dBW</w:t>
            </w:r>
            <w:proofErr w:type="spellEnd"/>
            <w:r w:rsidRPr="00755316">
              <w:t xml:space="preserve"> in any 100 MHz of the EESS (passive) band</w:t>
            </w:r>
          </w:p>
        </w:tc>
      </w:tr>
      <w:tr w:rsidR="00A518C5" w:rsidRPr="00755316" w14:paraId="33ABCFE1" w14:textId="77777777" w:rsidTr="00F3791E">
        <w:trPr>
          <w:cantSplit/>
          <w:jc w:val="center"/>
          <w:ins w:id="226" w:author="delaRosaT" w:date="2018-03-08T15:55:00Z"/>
        </w:trPr>
        <w:tc>
          <w:tcPr>
            <w:tcW w:w="1696" w:type="dxa"/>
            <w:tcBorders>
              <w:bottom w:val="single" w:sz="4" w:space="0" w:color="auto"/>
            </w:tcBorders>
            <w:vAlign w:val="center"/>
          </w:tcPr>
          <w:p w14:paraId="16A59C7F" w14:textId="65B3FB26" w:rsidR="00A518C5" w:rsidRPr="00755316" w:rsidRDefault="00A518C5" w:rsidP="00A518C5">
            <w:pPr>
              <w:pStyle w:val="Tabletext0"/>
              <w:jc w:val="center"/>
              <w:rPr>
                <w:ins w:id="227" w:author="delaRosaT" w:date="2018-03-08T15:55:00Z"/>
              </w:rPr>
            </w:pPr>
            <w:ins w:id="228" w:author="F" w:date="2018-01-30T23:05:00Z">
              <w:r w:rsidRPr="00755316">
                <w:lastRenderedPageBreak/>
                <w:t>52.6-54.25 GHz</w:t>
              </w:r>
            </w:ins>
          </w:p>
        </w:tc>
        <w:tc>
          <w:tcPr>
            <w:tcW w:w="1701" w:type="dxa"/>
            <w:tcBorders>
              <w:bottom w:val="single" w:sz="4" w:space="0" w:color="auto"/>
            </w:tcBorders>
            <w:vAlign w:val="center"/>
          </w:tcPr>
          <w:p w14:paraId="02FDF039" w14:textId="77777777" w:rsidR="00DF0A77" w:rsidRDefault="00A518C5" w:rsidP="00A518C5">
            <w:pPr>
              <w:pStyle w:val="Tabletext0"/>
              <w:jc w:val="center"/>
              <w:rPr>
                <w:ins w:id="229" w:author="Frederic Portier" w:date="2019-02-07T16:25:00Z"/>
              </w:rPr>
            </w:pPr>
            <w:ins w:id="230" w:author="F" w:date="2018-01-30T23:05:00Z">
              <w:del w:id="231" w:author="Frederic Portier" w:date="2019-02-07T16:24:00Z">
                <w:r w:rsidRPr="00755316" w:rsidDel="00DF0A77">
                  <w:delText>51.4</w:delText>
                </w:r>
              </w:del>
            </w:ins>
          </w:p>
          <w:p w14:paraId="6A717266" w14:textId="467EA147" w:rsidR="00A518C5" w:rsidRPr="00755316" w:rsidRDefault="00DF0A77" w:rsidP="00A518C5">
            <w:pPr>
              <w:pStyle w:val="Tabletext0"/>
              <w:jc w:val="center"/>
              <w:rPr>
                <w:ins w:id="232" w:author="delaRosaT" w:date="2018-03-08T15:55:00Z"/>
              </w:rPr>
            </w:pPr>
            <w:ins w:id="233" w:author="Frederic Portier" w:date="2019-02-07T16:25:00Z">
              <w:r>
                <w:t>52.1</w:t>
              </w:r>
            </w:ins>
            <w:ins w:id="234" w:author="F" w:date="2018-01-30T23:05:00Z">
              <w:r w:rsidR="00A518C5" w:rsidRPr="00755316">
                <w:t>-52.</w:t>
              </w:r>
            </w:ins>
            <w:ins w:id="235" w:author="F" w:date="2018-01-30T23:06:00Z">
              <w:r w:rsidR="00A518C5">
                <w:t>4</w:t>
              </w:r>
            </w:ins>
            <w:ins w:id="236" w:author="F" w:date="2018-01-30T23:05:00Z">
              <w:r w:rsidR="00A518C5" w:rsidRPr="00755316">
                <w:t> GHz</w:t>
              </w:r>
            </w:ins>
          </w:p>
        </w:tc>
        <w:tc>
          <w:tcPr>
            <w:tcW w:w="1418" w:type="dxa"/>
            <w:tcBorders>
              <w:bottom w:val="single" w:sz="4" w:space="0" w:color="auto"/>
            </w:tcBorders>
            <w:vAlign w:val="center"/>
          </w:tcPr>
          <w:p w14:paraId="1D3EB116" w14:textId="32764E5B" w:rsidR="00A518C5" w:rsidRPr="00755316" w:rsidRDefault="00A518C5" w:rsidP="00A518C5">
            <w:pPr>
              <w:pStyle w:val="Tabletext0"/>
              <w:jc w:val="center"/>
              <w:rPr>
                <w:ins w:id="237" w:author="delaRosaT" w:date="2018-03-08T15:55:00Z"/>
              </w:rPr>
            </w:pPr>
            <w:ins w:id="238" w:author="F" w:date="2018-01-30T23:05:00Z">
              <w:r w:rsidRPr="00755316">
                <w:t>Fixed-satellite (E</w:t>
              </w:r>
              <w:r w:rsidRPr="00755316">
                <w:noBreakHyphen/>
                <w:t>to</w:t>
              </w:r>
              <w:r w:rsidRPr="00755316">
                <w:noBreakHyphen/>
                <w:t>s)</w:t>
              </w:r>
            </w:ins>
          </w:p>
        </w:tc>
        <w:tc>
          <w:tcPr>
            <w:tcW w:w="4881" w:type="dxa"/>
            <w:tcBorders>
              <w:bottom w:val="single" w:sz="4" w:space="0" w:color="auto"/>
            </w:tcBorders>
          </w:tcPr>
          <w:p w14:paraId="7FA8B885" w14:textId="24D3C5E4" w:rsidR="00A518C5" w:rsidRDefault="00A518C5" w:rsidP="00A518C5">
            <w:pPr>
              <w:pStyle w:val="Tabletext0"/>
              <w:rPr>
                <w:ins w:id="239" w:author="BB" w:date="2018-07-10T11:56:00Z"/>
                <w:lang w:val="en-US"/>
              </w:rPr>
            </w:pPr>
            <w:ins w:id="240" w:author="F" w:date="2018-01-30T23:06:00Z">
              <w:r w:rsidRPr="004E0601">
                <w:rPr>
                  <w:lang w:val="en-US"/>
                </w:rPr>
                <w:t xml:space="preserve">For </w:t>
              </w:r>
            </w:ins>
            <w:ins w:id="241" w:author="BB" w:date="2018-07-11T11:06:00Z">
              <w:del w:id="242" w:author="zach" w:date="2019-03-02T14:50:00Z">
                <w:r w:rsidRPr="00727DD5" w:rsidDel="00727DD5">
                  <w:rPr>
                    <w:highlight w:val="yellow"/>
                    <w:lang w:val="en-US"/>
                  </w:rPr>
                  <w:delText>earth</w:delText>
                </w:r>
                <w:r w:rsidDel="00727DD5">
                  <w:rPr>
                    <w:lang w:val="en-US"/>
                  </w:rPr>
                  <w:delText xml:space="preserve"> </w:delText>
                </w:r>
              </w:del>
            </w:ins>
            <w:ins w:id="243" w:author="F" w:date="2018-01-30T23:06:00Z">
              <w:r w:rsidRPr="00A94A39">
                <w:t>stations</w:t>
              </w:r>
              <w:r w:rsidRPr="004E0601">
                <w:rPr>
                  <w:lang w:val="en-US"/>
                </w:rPr>
                <w:t xml:space="preserve"> brought into use after the date of entry into force of the Final Acts of WRC-19:</w:t>
              </w:r>
            </w:ins>
          </w:p>
          <w:p w14:paraId="06BBC0C1" w14:textId="0B63DD76" w:rsidR="00A518C5" w:rsidRPr="004E0C52" w:rsidDel="00DF0A77" w:rsidRDefault="00DF0A77" w:rsidP="00A518C5">
            <w:pPr>
              <w:pStyle w:val="Tabletext0"/>
              <w:rPr>
                <w:ins w:id="244" w:author="BB" w:date="2018-07-05T00:18:00Z"/>
                <w:del w:id="245" w:author="Frederic Portier" w:date="2019-02-07T16:23:00Z"/>
                <w:b/>
                <w:lang w:val="en-US"/>
              </w:rPr>
            </w:pPr>
            <w:ins w:id="246" w:author="Frederic Portier" w:date="2019-02-07T16:23:00Z">
              <w:r w:rsidRPr="004E0C52" w:rsidDel="00DF0A77">
                <w:rPr>
                  <w:b/>
                  <w:lang w:val="en-US"/>
                </w:rPr>
                <w:t xml:space="preserve"> </w:t>
              </w:r>
            </w:ins>
            <w:ins w:id="247" w:author="BB" w:date="2018-07-10T11:56:00Z">
              <w:del w:id="248" w:author="Frederic Portier" w:date="2019-02-07T16:23:00Z">
                <w:r w:rsidR="00A518C5" w:rsidRPr="004E0C52" w:rsidDel="00DF0A77">
                  <w:rPr>
                    <w:b/>
                    <w:lang w:val="en-US"/>
                  </w:rPr>
                  <w:delText>Option 1</w:delText>
                </w:r>
              </w:del>
            </w:ins>
            <w:ins w:id="249" w:author="BB" w:date="2018-07-11T11:05:00Z">
              <w:del w:id="250" w:author="Frederic Portier" w:date="2019-02-07T16:23:00Z">
                <w:r w:rsidR="00A518C5" w:rsidDel="00DF0A77">
                  <w:rPr>
                    <w:b/>
                    <w:vertAlign w:val="subscript"/>
                    <w:lang w:val="en-US"/>
                  </w:rPr>
                  <w:delText>A</w:delText>
                </w:r>
              </w:del>
            </w:ins>
            <w:ins w:id="251" w:author="BB" w:date="2018-07-10T11:56:00Z">
              <w:del w:id="252" w:author="Frederic Portier" w:date="2019-02-07T16:23:00Z">
                <w:r w:rsidR="00A518C5" w:rsidRPr="004E0C52" w:rsidDel="00DF0A77">
                  <w:rPr>
                    <w:b/>
                    <w:lang w:val="en-US"/>
                  </w:rPr>
                  <w:delText>:</w:delText>
                </w:r>
              </w:del>
            </w:ins>
          </w:p>
          <w:p w14:paraId="6BDE5818" w14:textId="4F79D198" w:rsidR="00A518C5" w:rsidRPr="00DE64AC" w:rsidRDefault="00A518C5" w:rsidP="00A518C5">
            <w:pPr>
              <w:pStyle w:val="Tabletext0"/>
              <w:rPr>
                <w:ins w:id="253" w:author="BB" w:date="2018-07-05T00:18:00Z"/>
                <w:vertAlign w:val="superscript"/>
                <w:lang w:val="en-US"/>
              </w:rPr>
            </w:pPr>
            <w:ins w:id="254" w:author="BB" w:date="2018-07-10T11:56:00Z">
              <w:r>
                <w:rPr>
                  <w:lang w:val="en-US"/>
                </w:rPr>
                <w:t>(</w:t>
              </w:r>
            </w:ins>
            <w:ins w:id="255" w:author="BB" w:date="2018-07-05T00:18:00Z">
              <w:del w:id="256" w:author="Frederic Portier" w:date="2019-02-07T16:23:00Z">
                <w:r w:rsidRPr="00DE64AC" w:rsidDel="00DF0A77">
                  <w:rPr>
                    <w:lang w:val="en-US"/>
                  </w:rPr>
                  <w:delText>-39</w:delText>
                </w:r>
              </w:del>
            </w:ins>
            <w:ins w:id="257" w:author="BB" w:date="2018-07-10T11:56:00Z">
              <w:del w:id="258" w:author="Frederic Portier" w:date="2019-02-07T16:23:00Z">
                <w:r w:rsidDel="00DF0A77">
                  <w:rPr>
                    <w:lang w:val="en-US"/>
                  </w:rPr>
                  <w:delText xml:space="preserve"> </w:delText>
                </w:r>
              </w:del>
            </w:ins>
            <w:ins w:id="259" w:author="BB" w:date="2018-07-10T14:56:00Z">
              <w:del w:id="260" w:author="Frederic Portier" w:date="2019-02-07T16:23:00Z">
                <w:r w:rsidDel="00DF0A77">
                  <w:rPr>
                    <w:lang w:val="en-US"/>
                  </w:rPr>
                  <w:delText>to</w:delText>
                </w:r>
              </w:del>
            </w:ins>
            <w:ins w:id="261" w:author="BB" w:date="2018-07-10T11:56:00Z">
              <w:del w:id="262" w:author="Frederic Portier" w:date="2019-02-07T16:23:00Z">
                <w:r w:rsidDel="00DF0A77">
                  <w:rPr>
                    <w:lang w:val="en-US"/>
                  </w:rPr>
                  <w:delText xml:space="preserve"> -34</w:delText>
                </w:r>
              </w:del>
            </w:ins>
            <w:ins w:id="263" w:author="Frederic Portier" w:date="2019-02-07T16:23:00Z">
              <w:r w:rsidR="00DF0A77">
                <w:rPr>
                  <w:lang w:val="en-US"/>
                </w:rPr>
                <w:t>-37</w:t>
              </w:r>
            </w:ins>
            <w:ins w:id="264" w:author="BB" w:date="2018-07-10T11:56:00Z">
              <w:r>
                <w:rPr>
                  <w:lang w:val="en-US"/>
                </w:rPr>
                <w:t>)</w:t>
              </w:r>
            </w:ins>
            <w:ins w:id="265" w:author="BB" w:date="2018-07-05T00:18:00Z">
              <w:r w:rsidRPr="00DE64AC">
                <w:rPr>
                  <w:lang w:val="en-US"/>
                </w:rPr>
                <w:t xml:space="preserve"> </w:t>
              </w:r>
              <w:proofErr w:type="spellStart"/>
              <w:r w:rsidRPr="00303C51">
                <w:rPr>
                  <w:lang w:val="en-US"/>
                </w:rPr>
                <w:t>dBW</w:t>
              </w:r>
              <w:proofErr w:type="spellEnd"/>
              <w:r w:rsidRPr="00303C51">
                <w:rPr>
                  <w:lang w:val="en-US"/>
                </w:rPr>
                <w:t xml:space="preserve"> in any 100 MHz of the EESS (passive) band for earth stations with </w:t>
              </w:r>
            </w:ins>
            <w:ins w:id="266" w:author="BB" w:date="2018-07-11T11:07:00Z">
              <w:r>
                <w:rPr>
                  <w:lang w:val="en-US"/>
                </w:rPr>
                <w:t xml:space="preserve">antenna </w:t>
              </w:r>
            </w:ins>
            <w:ins w:id="267" w:author="BB" w:date="2018-07-05T00:18:00Z">
              <w:r w:rsidRPr="00303C51">
                <w:rPr>
                  <w:lang w:val="en-US"/>
                </w:rPr>
                <w:t xml:space="preserve">elevation angles lower than </w:t>
              </w:r>
            </w:ins>
            <w:ins w:id="268" w:author="BB" w:date="2018-07-10T11:57:00Z">
              <w:r>
                <w:rPr>
                  <w:lang w:val="en-US"/>
                </w:rPr>
                <w:t>(</w:t>
              </w:r>
            </w:ins>
            <w:ins w:id="269" w:author="BB" w:date="2018-07-05T00:18:00Z">
              <w:del w:id="270" w:author="Frederic Portier" w:date="2019-02-07T16:24:00Z">
                <w:r w:rsidRPr="00303C51" w:rsidDel="00DF0A77">
                  <w:rPr>
                    <w:lang w:val="en-US"/>
                  </w:rPr>
                  <w:delText>7</w:delText>
                </w:r>
              </w:del>
            </w:ins>
            <w:ins w:id="271" w:author="BB" w:date="2018-07-11T10:54:00Z">
              <w:del w:id="272" w:author="Frederic Portier" w:date="2019-02-07T16:24:00Z">
                <w:r w:rsidDel="00DF0A77">
                  <w:rPr>
                    <w:lang w:val="en-US"/>
                  </w:rPr>
                  <w:delText>4</w:delText>
                </w:r>
              </w:del>
            </w:ins>
            <w:ins w:id="273" w:author="BB" w:date="2018-07-05T00:18:00Z">
              <w:del w:id="274" w:author="Frederic Portier" w:date="2019-02-07T16:24:00Z">
                <w:r w:rsidRPr="00303C51" w:rsidDel="00DF0A77">
                  <w:rPr>
                    <w:lang w:val="en-US"/>
                  </w:rPr>
                  <w:delText>°</w:delText>
                </w:r>
              </w:del>
            </w:ins>
            <w:ins w:id="275" w:author="BB" w:date="2018-07-10T11:57:00Z">
              <w:del w:id="276" w:author="Frederic Portier" w:date="2019-02-07T16:24:00Z">
                <w:r w:rsidDel="00DF0A77">
                  <w:rPr>
                    <w:lang w:val="en-US"/>
                  </w:rPr>
                  <w:delText xml:space="preserve"> </w:delText>
                </w:r>
              </w:del>
            </w:ins>
            <w:ins w:id="277" w:author="BB" w:date="2018-07-11T10:54:00Z">
              <w:del w:id="278" w:author="Frederic Portier" w:date="2019-02-07T16:24:00Z">
                <w:r w:rsidDel="00DF0A77">
                  <w:rPr>
                    <w:lang w:val="en-US"/>
                  </w:rPr>
                  <w:delText>to</w:delText>
                </w:r>
              </w:del>
            </w:ins>
            <w:ins w:id="279" w:author="BB" w:date="2018-07-10T11:57:00Z">
              <w:del w:id="280" w:author="Frederic Portier" w:date="2019-02-07T16:24:00Z">
                <w:r w:rsidDel="00DF0A77">
                  <w:rPr>
                    <w:lang w:val="en-US"/>
                  </w:rPr>
                  <w:delText xml:space="preserve"> 7</w:delText>
                </w:r>
              </w:del>
            </w:ins>
            <w:ins w:id="281" w:author="BB" w:date="2018-07-11T10:54:00Z">
              <w:del w:id="282" w:author="Frederic Portier" w:date="2019-02-07T16:24:00Z">
                <w:r w:rsidDel="00DF0A77">
                  <w:rPr>
                    <w:lang w:val="en-US"/>
                  </w:rPr>
                  <w:delText>8</w:delText>
                </w:r>
              </w:del>
            </w:ins>
            <w:ins w:id="283" w:author="Frederic Portier" w:date="2019-02-07T16:24:00Z">
              <w:r w:rsidR="00DF0A77">
                <w:rPr>
                  <w:lang w:val="en-US"/>
                </w:rPr>
                <w:t>75</w:t>
              </w:r>
            </w:ins>
            <w:ins w:id="284" w:author="BB" w:date="2018-07-10T11:58:00Z">
              <w:r w:rsidRPr="00303C51">
                <w:rPr>
                  <w:lang w:val="en-US"/>
                </w:rPr>
                <w:t>°</w:t>
              </w:r>
              <w:r>
                <w:rPr>
                  <w:lang w:val="en-US"/>
                </w:rPr>
                <w:t>)</w:t>
              </w:r>
            </w:ins>
            <w:ins w:id="285" w:author="BB" w:date="2018-07-10T11:57:00Z">
              <w:r>
                <w:rPr>
                  <w:lang w:val="en-US"/>
                </w:rPr>
                <w:t xml:space="preserve"> </w:t>
              </w:r>
            </w:ins>
          </w:p>
          <w:p w14:paraId="4BE68276" w14:textId="326B69C0" w:rsidR="00A518C5" w:rsidRDefault="00A518C5" w:rsidP="00A518C5">
            <w:pPr>
              <w:pStyle w:val="Tabletext0"/>
              <w:rPr>
                <w:ins w:id="286" w:author="BB" w:date="2018-07-10T11:58:00Z"/>
                <w:lang w:val="en-US"/>
              </w:rPr>
            </w:pPr>
            <w:ins w:id="287" w:author="BB" w:date="2018-07-10T14:55:00Z">
              <w:r>
                <w:rPr>
                  <w:lang w:val="en-US"/>
                </w:rPr>
                <w:t>(-</w:t>
              </w:r>
            </w:ins>
            <w:ins w:id="288" w:author="BB" w:date="2018-07-10T14:56:00Z">
              <w:r>
                <w:rPr>
                  <w:lang w:val="en-US"/>
                </w:rPr>
                <w:t>52</w:t>
              </w:r>
            </w:ins>
            <w:ins w:id="289" w:author="BB" w:date="2018-07-10T14:55:00Z">
              <w:del w:id="290" w:author="Frederic Portier" w:date="2019-02-07T16:24:00Z">
                <w:r w:rsidDel="00DF0A77">
                  <w:rPr>
                    <w:lang w:val="en-US"/>
                  </w:rPr>
                  <w:delText xml:space="preserve"> to </w:delText>
                </w:r>
              </w:del>
            </w:ins>
            <w:ins w:id="291" w:author="BB" w:date="2018-07-05T00:18:00Z">
              <w:del w:id="292" w:author="Frederic Portier" w:date="2019-02-07T16:24:00Z">
                <w:r w:rsidRPr="00DE64AC" w:rsidDel="00DF0A77">
                  <w:rPr>
                    <w:lang w:val="en-US"/>
                  </w:rPr>
                  <w:delText>-</w:delText>
                </w:r>
              </w:del>
            </w:ins>
            <w:ins w:id="293" w:author="BB" w:date="2018-07-10T14:56:00Z">
              <w:del w:id="294" w:author="Frederic Portier" w:date="2019-02-07T16:24:00Z">
                <w:r w:rsidDel="00DF0A77">
                  <w:rPr>
                    <w:lang w:val="en-US"/>
                  </w:rPr>
                  <w:delText>49</w:delText>
                </w:r>
              </w:del>
            </w:ins>
            <w:ins w:id="295" w:author="BB" w:date="2018-07-10T14:55:00Z">
              <w:r>
                <w:rPr>
                  <w:lang w:val="en-US"/>
                </w:rPr>
                <w:t>)</w:t>
              </w:r>
            </w:ins>
            <w:ins w:id="296" w:author="BB" w:date="2018-07-05T00:18:00Z">
              <w:r w:rsidRPr="00DE64AC">
                <w:rPr>
                  <w:lang w:val="en-US"/>
                </w:rPr>
                <w:t xml:space="preserve"> </w:t>
              </w:r>
              <w:proofErr w:type="spellStart"/>
              <w:r w:rsidRPr="00DE64AC">
                <w:rPr>
                  <w:lang w:val="en-US"/>
                </w:rPr>
                <w:t>dBW</w:t>
              </w:r>
              <w:proofErr w:type="spellEnd"/>
              <w:r w:rsidRPr="00DE64AC">
                <w:rPr>
                  <w:lang w:val="en-US"/>
                </w:rPr>
                <w:t xml:space="preserve"> in any 100 MHz of the EESS (passive) band for earth stations with </w:t>
              </w:r>
            </w:ins>
            <w:ins w:id="297" w:author="BB" w:date="2018-07-11T11:07:00Z">
              <w:r>
                <w:rPr>
                  <w:lang w:val="en-US"/>
                </w:rPr>
                <w:t xml:space="preserve">antenna </w:t>
              </w:r>
            </w:ins>
            <w:ins w:id="298" w:author="BB" w:date="2018-07-05T00:18:00Z">
              <w:r w:rsidRPr="00DE64AC">
                <w:rPr>
                  <w:lang w:val="en-US"/>
                </w:rPr>
                <w:t xml:space="preserve">elevation angles equal or higher than </w:t>
              </w:r>
            </w:ins>
            <w:ins w:id="299" w:author="BB" w:date="2018-07-10T11:58:00Z">
              <w:r>
                <w:rPr>
                  <w:lang w:val="en-US"/>
                </w:rPr>
                <w:t>(</w:t>
              </w:r>
              <w:del w:id="300" w:author="Frederic Portier" w:date="2019-02-07T16:24:00Z">
                <w:r w:rsidRPr="00303C51" w:rsidDel="00DF0A77">
                  <w:rPr>
                    <w:lang w:val="en-US"/>
                  </w:rPr>
                  <w:delText>7</w:delText>
                </w:r>
              </w:del>
            </w:ins>
            <w:ins w:id="301" w:author="BB" w:date="2018-07-11T10:54:00Z">
              <w:del w:id="302" w:author="Frederic Portier" w:date="2019-02-07T16:24:00Z">
                <w:r w:rsidDel="00DF0A77">
                  <w:rPr>
                    <w:lang w:val="en-US"/>
                  </w:rPr>
                  <w:delText>4</w:delText>
                </w:r>
              </w:del>
            </w:ins>
            <w:ins w:id="303" w:author="BB" w:date="2018-07-10T11:58:00Z">
              <w:del w:id="304" w:author="Frederic Portier" w:date="2019-02-07T16:24:00Z">
                <w:r w:rsidRPr="00303C51" w:rsidDel="00DF0A77">
                  <w:rPr>
                    <w:lang w:val="en-US"/>
                  </w:rPr>
                  <w:delText>°</w:delText>
                </w:r>
                <w:r w:rsidDel="00DF0A77">
                  <w:rPr>
                    <w:lang w:val="en-US"/>
                  </w:rPr>
                  <w:delText xml:space="preserve"> </w:delText>
                </w:r>
              </w:del>
            </w:ins>
            <w:ins w:id="305" w:author="BB" w:date="2018-07-11T10:54:00Z">
              <w:del w:id="306" w:author="Frederic Portier" w:date="2019-02-07T16:24:00Z">
                <w:r w:rsidDel="00DF0A77">
                  <w:rPr>
                    <w:lang w:val="en-US"/>
                  </w:rPr>
                  <w:delText>to</w:delText>
                </w:r>
              </w:del>
            </w:ins>
            <w:ins w:id="307" w:author="BB" w:date="2018-07-10T11:58:00Z">
              <w:del w:id="308" w:author="Frederic Portier" w:date="2019-02-07T16:24:00Z">
                <w:r w:rsidDel="00DF0A77">
                  <w:rPr>
                    <w:lang w:val="en-US"/>
                  </w:rPr>
                  <w:delText xml:space="preserve"> 7</w:delText>
                </w:r>
              </w:del>
            </w:ins>
            <w:ins w:id="309" w:author="BB" w:date="2018-07-11T10:54:00Z">
              <w:del w:id="310" w:author="Frederic Portier" w:date="2019-02-07T16:24:00Z">
                <w:r w:rsidDel="00DF0A77">
                  <w:rPr>
                    <w:lang w:val="en-US"/>
                  </w:rPr>
                  <w:delText>8</w:delText>
                </w:r>
              </w:del>
            </w:ins>
            <w:ins w:id="311" w:author="Frederic Portier" w:date="2019-02-07T16:24:00Z">
              <w:r w:rsidR="00DF0A77">
                <w:rPr>
                  <w:lang w:val="en-US"/>
                </w:rPr>
                <w:t>75</w:t>
              </w:r>
            </w:ins>
            <w:ins w:id="312" w:author="BB" w:date="2018-07-10T11:58:00Z">
              <w:r w:rsidRPr="00303C51">
                <w:rPr>
                  <w:lang w:val="en-US"/>
                </w:rPr>
                <w:t>°</w:t>
              </w:r>
              <w:r>
                <w:rPr>
                  <w:lang w:val="en-US"/>
                </w:rPr>
                <w:t xml:space="preserve">) </w:t>
              </w:r>
            </w:ins>
          </w:p>
          <w:p w14:paraId="6527B884" w14:textId="73A2003E" w:rsidR="00A518C5" w:rsidRPr="004E0601" w:rsidDel="00A518C5" w:rsidRDefault="00A518C5" w:rsidP="00A518C5">
            <w:pPr>
              <w:pStyle w:val="Tabletext0"/>
              <w:rPr>
                <w:ins w:id="313" w:author="BB" w:date="2018-07-05T00:18:00Z"/>
                <w:del w:id="314" w:author="Frederic Portier" w:date="2019-02-07T16:23:00Z"/>
                <w:lang w:val="en-US"/>
              </w:rPr>
            </w:pPr>
            <w:ins w:id="315" w:author="BB" w:date="2018-07-10T11:58:00Z">
              <w:del w:id="316" w:author="Frederic Portier" w:date="2019-02-07T16:23:00Z">
                <w:r w:rsidRPr="004E0C52" w:rsidDel="00A518C5">
                  <w:rPr>
                    <w:b/>
                    <w:lang w:val="en-US"/>
                  </w:rPr>
                  <w:delText>Option 2</w:delText>
                </w:r>
              </w:del>
            </w:ins>
            <w:ins w:id="317" w:author="BB" w:date="2018-07-11T11:05:00Z">
              <w:del w:id="318" w:author="Frederic Portier" w:date="2019-02-07T16:23:00Z">
                <w:r w:rsidDel="00A518C5">
                  <w:rPr>
                    <w:b/>
                    <w:vertAlign w:val="subscript"/>
                    <w:lang w:val="en-US"/>
                  </w:rPr>
                  <w:delText>A</w:delText>
                </w:r>
              </w:del>
            </w:ins>
            <w:ins w:id="319" w:author="BB" w:date="2018-07-10T11:58:00Z">
              <w:del w:id="320" w:author="Frederic Portier" w:date="2019-02-07T16:23:00Z">
                <w:r w:rsidRPr="004E0C52" w:rsidDel="00A518C5">
                  <w:rPr>
                    <w:b/>
                    <w:lang w:val="en-US"/>
                  </w:rPr>
                  <w:delText>:</w:delText>
                </w:r>
              </w:del>
            </w:ins>
            <w:ins w:id="321" w:author="BB" w:date="2018-07-05T00:18:00Z">
              <w:del w:id="322" w:author="Frederic Portier" w:date="2019-02-07T16:23:00Z">
                <w:r w:rsidRPr="004E0C52" w:rsidDel="00A518C5">
                  <w:rPr>
                    <w:b/>
                    <w:lang w:val="en-US"/>
                  </w:rPr>
                  <w:delText xml:space="preserve"> </w:delText>
                </w:r>
              </w:del>
            </w:ins>
          </w:p>
          <w:p w14:paraId="73BB3D6A" w14:textId="77777777" w:rsidR="00727DD5" w:rsidRDefault="00A518C5" w:rsidP="00A518C5">
            <w:pPr>
              <w:pStyle w:val="Tabletext0"/>
              <w:rPr>
                <w:lang w:val="en-US"/>
              </w:rPr>
            </w:pPr>
            <w:ins w:id="323" w:author="BB" w:date="2018-07-10T12:00:00Z">
              <w:del w:id="324" w:author="Frederic Portier" w:date="2019-02-07T16:23:00Z">
                <w:r w:rsidRPr="004E0C52" w:rsidDel="00A518C5">
                  <w:rPr>
                    <w:lang w:val="en-US"/>
                  </w:rPr>
                  <w:delText>(-</w:delText>
                </w:r>
              </w:del>
            </w:ins>
            <w:ins w:id="325" w:author="BB" w:date="2018-07-10T14:56:00Z">
              <w:del w:id="326" w:author="Frederic Portier" w:date="2019-02-07T16:23:00Z">
                <w:r w:rsidDel="00A518C5">
                  <w:rPr>
                    <w:lang w:val="en-US"/>
                  </w:rPr>
                  <w:delText>64</w:delText>
                </w:r>
              </w:del>
            </w:ins>
            <w:ins w:id="327" w:author="BB" w:date="2018-07-10T12:01:00Z">
              <w:del w:id="328" w:author="Frederic Portier" w:date="2019-02-07T16:23:00Z">
                <w:r w:rsidDel="00A518C5">
                  <w:rPr>
                    <w:lang w:val="en-US"/>
                  </w:rPr>
                  <w:delText xml:space="preserve"> </w:delText>
                </w:r>
              </w:del>
            </w:ins>
            <w:ins w:id="329" w:author="BB" w:date="2018-07-10T14:56:00Z">
              <w:del w:id="330" w:author="Frederic Portier" w:date="2019-02-07T16:23:00Z">
                <w:r w:rsidDel="00A518C5">
                  <w:rPr>
                    <w:lang w:val="en-US"/>
                  </w:rPr>
                  <w:delText>to</w:delText>
                </w:r>
              </w:del>
            </w:ins>
            <w:ins w:id="331" w:author="BB" w:date="2018-07-10T12:01:00Z">
              <w:del w:id="332" w:author="Frederic Portier" w:date="2019-02-07T16:23:00Z">
                <w:r w:rsidDel="00A518C5">
                  <w:rPr>
                    <w:lang w:val="en-US"/>
                  </w:rPr>
                  <w:delText xml:space="preserve"> </w:delText>
                </w:r>
                <w:r w:rsidRPr="004E0C52" w:rsidDel="00A518C5">
                  <w:rPr>
                    <w:lang w:val="en-US"/>
                  </w:rPr>
                  <w:delText>-</w:delText>
                </w:r>
              </w:del>
            </w:ins>
            <w:ins w:id="333" w:author="BB" w:date="2018-07-10T14:57:00Z">
              <w:del w:id="334" w:author="Frederic Portier" w:date="2019-02-07T16:23:00Z">
                <w:r w:rsidDel="00A518C5">
                  <w:rPr>
                    <w:lang w:val="en-US"/>
                  </w:rPr>
                  <w:delText>37</w:delText>
                </w:r>
              </w:del>
            </w:ins>
            <w:ins w:id="335" w:author="BB" w:date="2018-07-10T12:01:00Z">
              <w:del w:id="336" w:author="Frederic Portier" w:date="2019-02-07T16:23:00Z">
                <w:r w:rsidDel="00A518C5">
                  <w:rPr>
                    <w:lang w:val="en-US"/>
                  </w:rPr>
                  <w:delText>)</w:delText>
                </w:r>
                <w:r w:rsidRPr="004E0C52" w:rsidDel="00A518C5">
                  <w:rPr>
                    <w:lang w:val="en-US"/>
                  </w:rPr>
                  <w:delText xml:space="preserve"> </w:delText>
                </w:r>
              </w:del>
            </w:ins>
            <w:ins w:id="337" w:author="F" w:date="2018-01-30T23:06:00Z">
              <w:del w:id="338" w:author="Frederic Portier" w:date="2019-02-07T16:23:00Z">
                <w:r w:rsidRPr="004E0601" w:rsidDel="00A518C5">
                  <w:rPr>
                    <w:lang w:val="en-US"/>
                  </w:rPr>
                  <w:delText xml:space="preserve">dBW in any 100 MHz of the EESS (passive) </w:delText>
                </w:r>
              </w:del>
            </w:ins>
            <w:ins w:id="339" w:author="USA" w:date="2018-02-28T09:49:00Z">
              <w:del w:id="340" w:author="Frederic Portier" w:date="2019-02-07T16:23:00Z">
                <w:r w:rsidRPr="004E0601" w:rsidDel="00A518C5">
                  <w:rPr>
                    <w:lang w:val="en-US"/>
                  </w:rPr>
                  <w:delText>band</w:delText>
                </w:r>
              </w:del>
            </w:ins>
            <w:ins w:id="341" w:author="BB" w:date="2018-07-10T12:02:00Z">
              <w:del w:id="342" w:author="Frederic Portier" w:date="2019-02-07T16:23:00Z">
                <w:r w:rsidDel="00A518C5">
                  <w:rPr>
                    <w:lang w:val="en-US"/>
                  </w:rPr>
                  <w:delText xml:space="preserve"> for earth stations</w:delText>
                </w:r>
              </w:del>
            </w:ins>
            <w:ins w:id="343" w:author="BB" w:date="2018-07-10T12:05:00Z">
              <w:del w:id="344" w:author="Frederic Portier" w:date="2019-02-07T16:23:00Z">
                <w:r w:rsidDel="00A518C5">
                  <w:rPr>
                    <w:lang w:val="en-US"/>
                  </w:rPr>
                  <w:delText>.</w:delText>
                </w:r>
              </w:del>
            </w:ins>
          </w:p>
          <w:p w14:paraId="066C546F" w14:textId="77777777" w:rsidR="00727DD5" w:rsidRDefault="00727DD5" w:rsidP="00A518C5">
            <w:pPr>
              <w:pStyle w:val="Tabletext0"/>
              <w:rPr>
                <w:ins w:id="345" w:author="zach" w:date="2019-03-02T14:49:00Z"/>
                <w:lang w:val="en-US"/>
              </w:rPr>
            </w:pPr>
            <w:ins w:id="346" w:author="zach" w:date="2019-03-02T14:49:00Z">
              <w:r w:rsidRPr="00727DD5">
                <w:rPr>
                  <w:highlight w:val="yellow"/>
                  <w:lang w:val="en-US"/>
                </w:rPr>
                <w:t>Latest CPM text:</w:t>
              </w:r>
              <w:r>
                <w:rPr>
                  <w:lang w:val="en-US"/>
                </w:rPr>
                <w:t xml:space="preserve"> </w:t>
              </w:r>
            </w:ins>
          </w:p>
          <w:p w14:paraId="07F0744F" w14:textId="77777777" w:rsidR="00727DD5" w:rsidRDefault="00727DD5" w:rsidP="00727DD5">
            <w:pPr>
              <w:pStyle w:val="Tabletext0"/>
              <w:rPr>
                <w:ins w:id="347" w:author="BB" w:date="2018-07-10T11:56:00Z"/>
              </w:rPr>
            </w:pPr>
            <w:ins w:id="348" w:author="F" w:date="2018-01-30T23:06:00Z">
              <w:r>
                <w:t xml:space="preserve">For </w:t>
              </w:r>
            </w:ins>
            <w:ins w:id="349" w:author="BB" w:date="2018-07-11T11:06:00Z">
              <w:del w:id="350" w:author="Beau Backus" w:date="2019-02-21T10:59:00Z">
                <w:r>
                  <w:rPr>
                    <w:highlight w:val="cyan"/>
                  </w:rPr>
                  <w:delText>earth</w:delText>
                </w:r>
                <w:r>
                  <w:delText xml:space="preserve"> </w:delText>
                </w:r>
              </w:del>
            </w:ins>
            <w:ins w:id="351" w:author="F" w:date="2018-01-30T23:06:00Z">
              <w:r>
                <w:t>stations brought into use after the date of entry into force of the Final Acts of WRC-19:</w:t>
              </w:r>
            </w:ins>
          </w:p>
          <w:p w14:paraId="2EAAAA5B" w14:textId="77777777" w:rsidR="00727DD5" w:rsidRDefault="00727DD5" w:rsidP="00727DD5">
            <w:pPr>
              <w:pStyle w:val="Tabletext0"/>
              <w:rPr>
                <w:ins w:id="352" w:author="BB" w:date="2018-07-05T00:18:00Z"/>
                <w:del w:id="353" w:author="author" w:date="2019-02-21T17:11:00Z"/>
                <w:b/>
              </w:rPr>
            </w:pPr>
            <w:ins w:id="354" w:author="BB" w:date="2018-07-10T11:56:00Z">
              <w:del w:id="355" w:author="author" w:date="2019-02-21T17:11:00Z">
                <w:r w:rsidRPr="00727DD5">
                  <w:rPr>
                    <w:b/>
                    <w:highlight w:val="cyan"/>
                  </w:rPr>
                  <w:delText>Option 1</w:delText>
                </w:r>
              </w:del>
            </w:ins>
            <w:ins w:id="356" w:author="BB" w:date="2018-07-11T11:05:00Z">
              <w:del w:id="357" w:author="author" w:date="2019-02-21T17:11:00Z">
                <w:r w:rsidRPr="00727DD5">
                  <w:rPr>
                    <w:rFonts w:ascii="Times New Roman Bold" w:hAnsi="Times New Roman Bold"/>
                    <w:b/>
                    <w:highlight w:val="cyan"/>
                  </w:rPr>
                  <w:delText>A</w:delText>
                </w:r>
              </w:del>
            </w:ins>
            <w:ins w:id="358" w:author="BB" w:date="2018-07-10T11:56:00Z">
              <w:del w:id="359" w:author="author" w:date="2019-02-21T17:11:00Z">
                <w:r w:rsidRPr="00727DD5">
                  <w:rPr>
                    <w:b/>
                    <w:highlight w:val="cyan"/>
                  </w:rPr>
                  <w:delText>:</w:delText>
                </w:r>
              </w:del>
            </w:ins>
          </w:p>
          <w:p w14:paraId="6456381D" w14:textId="77777777" w:rsidR="00727DD5" w:rsidRDefault="00727DD5" w:rsidP="00727DD5">
            <w:pPr>
              <w:pStyle w:val="Tabletext0"/>
              <w:rPr>
                <w:ins w:id="360" w:author="BB" w:date="2018-07-05T00:18:00Z"/>
                <w:vertAlign w:val="superscript"/>
              </w:rPr>
            </w:pPr>
            <w:del w:id="361" w:author="author" w:date="2019-02-21T17:11:00Z">
              <w:r>
                <w:delText xml:space="preserve"> </w:delText>
              </w:r>
            </w:del>
            <w:ins w:id="362" w:author="BB" w:date="2018-07-10T11:56:00Z">
              <w:r>
                <w:t>(</w:t>
              </w:r>
            </w:ins>
            <w:ins w:id="363" w:author="BB" w:date="2018-07-05T00:18:00Z">
              <w:r>
                <w:t>-39</w:t>
              </w:r>
            </w:ins>
            <w:ins w:id="364" w:author="BB" w:date="2018-07-10T11:56:00Z">
              <w:r>
                <w:t xml:space="preserve"> </w:t>
              </w:r>
            </w:ins>
            <w:ins w:id="365" w:author="BB" w:date="2018-07-10T14:56:00Z">
              <w:r>
                <w:t>to</w:t>
              </w:r>
            </w:ins>
            <w:ins w:id="366" w:author="BB" w:date="2018-07-10T11:56:00Z">
              <w:r>
                <w:t xml:space="preserve"> -34)</w:t>
              </w:r>
            </w:ins>
            <w:ins w:id="367" w:author="BB" w:date="2018-07-05T00:18:00Z">
              <w:r>
                <w:t xml:space="preserve"> </w:t>
              </w:r>
              <w:proofErr w:type="spellStart"/>
              <w:r>
                <w:t>dBW</w:t>
              </w:r>
              <w:proofErr w:type="spellEnd"/>
              <w:r>
                <w:t xml:space="preserve"> in any 100 MHz of the EESS (passive) band for earth stations with </w:t>
              </w:r>
            </w:ins>
            <w:ins w:id="368" w:author="BB" w:date="2018-07-11T11:07:00Z">
              <w:r>
                <w:t xml:space="preserve">antenna </w:t>
              </w:r>
            </w:ins>
            <w:ins w:id="369" w:author="BB" w:date="2018-07-05T00:18:00Z">
              <w:r>
                <w:t xml:space="preserve">elevation angles lower than </w:t>
              </w:r>
            </w:ins>
            <w:ins w:id="370" w:author="BB" w:date="2018-07-10T11:57:00Z">
              <w:r>
                <w:t>(</w:t>
              </w:r>
            </w:ins>
            <w:ins w:id="371" w:author="BB" w:date="2018-07-05T00:18:00Z">
              <w:r>
                <w:t>7</w:t>
              </w:r>
            </w:ins>
            <w:ins w:id="372" w:author="BB" w:date="2018-07-11T10:54:00Z">
              <w:r>
                <w:t>4</w:t>
              </w:r>
            </w:ins>
            <w:ins w:id="373" w:author="BB" w:date="2018-07-05T00:18:00Z">
              <w:r>
                <w:t>°</w:t>
              </w:r>
            </w:ins>
            <w:ins w:id="374" w:author="BB" w:date="2018-07-10T11:57:00Z">
              <w:r>
                <w:t xml:space="preserve"> </w:t>
              </w:r>
            </w:ins>
            <w:ins w:id="375" w:author="BB" w:date="2018-07-11T10:54:00Z">
              <w:r>
                <w:t>to</w:t>
              </w:r>
            </w:ins>
            <w:ins w:id="376" w:author="BB" w:date="2018-07-10T11:57:00Z">
              <w:r>
                <w:t xml:space="preserve"> 7</w:t>
              </w:r>
            </w:ins>
            <w:ins w:id="377" w:author="BB" w:date="2018-07-11T10:54:00Z">
              <w:r>
                <w:t>8</w:t>
              </w:r>
            </w:ins>
            <w:ins w:id="378" w:author="BB" w:date="2018-07-10T11:58:00Z">
              <w:r>
                <w:t>°)</w:t>
              </w:r>
            </w:ins>
            <w:ins w:id="379" w:author="BB" w:date="2018-07-10T11:57:00Z">
              <w:r>
                <w:t xml:space="preserve"> </w:t>
              </w:r>
            </w:ins>
          </w:p>
          <w:p w14:paraId="5AB3AAEE" w14:textId="77777777" w:rsidR="00727DD5" w:rsidRDefault="00727DD5" w:rsidP="00727DD5">
            <w:pPr>
              <w:pStyle w:val="Tabletext0"/>
            </w:pPr>
            <w:ins w:id="380" w:author="BB" w:date="2018-07-10T14:55:00Z">
              <w:r>
                <w:t>(-</w:t>
              </w:r>
            </w:ins>
            <w:ins w:id="381" w:author="BB" w:date="2018-07-10T14:56:00Z">
              <w:r>
                <w:t>52</w:t>
              </w:r>
            </w:ins>
            <w:ins w:id="382" w:author="BB" w:date="2018-07-10T14:55:00Z">
              <w:r>
                <w:t xml:space="preserve"> to </w:t>
              </w:r>
            </w:ins>
            <w:ins w:id="383" w:author="BB" w:date="2018-07-05T00:18:00Z">
              <w:r>
                <w:t>-</w:t>
              </w:r>
            </w:ins>
            <w:ins w:id="384" w:author="BB" w:date="2018-07-10T14:56:00Z">
              <w:r>
                <w:t>49</w:t>
              </w:r>
            </w:ins>
            <w:ins w:id="385" w:author="BB" w:date="2018-07-10T14:55:00Z">
              <w:r>
                <w:t>)</w:t>
              </w:r>
            </w:ins>
            <w:ins w:id="386" w:author="BB" w:date="2018-07-05T00:18:00Z">
              <w:r>
                <w:t xml:space="preserve"> </w:t>
              </w:r>
              <w:proofErr w:type="spellStart"/>
              <w:r>
                <w:t>dBW</w:t>
              </w:r>
              <w:proofErr w:type="spellEnd"/>
              <w:r>
                <w:t xml:space="preserve"> in any 100 MHz of the EESS (passive) band for earth stations with </w:t>
              </w:r>
            </w:ins>
            <w:ins w:id="387" w:author="BB" w:date="2018-07-11T11:07:00Z">
              <w:r>
                <w:t xml:space="preserve">antenna </w:t>
              </w:r>
            </w:ins>
            <w:ins w:id="388" w:author="BB" w:date="2018-07-05T00:18:00Z">
              <w:r>
                <w:t xml:space="preserve">elevation angles equal or higher than </w:t>
              </w:r>
            </w:ins>
            <w:ins w:id="389" w:author="BB" w:date="2018-07-10T11:58:00Z">
              <w:r>
                <w:t>(7</w:t>
              </w:r>
            </w:ins>
            <w:ins w:id="390" w:author="BB" w:date="2018-07-11T10:54:00Z">
              <w:r>
                <w:t>4</w:t>
              </w:r>
            </w:ins>
            <w:ins w:id="391" w:author="BB" w:date="2018-07-10T11:58:00Z">
              <w:r>
                <w:t xml:space="preserve">° </w:t>
              </w:r>
            </w:ins>
            <w:ins w:id="392" w:author="BB" w:date="2018-07-11T10:54:00Z">
              <w:r>
                <w:t>to</w:t>
              </w:r>
            </w:ins>
            <w:ins w:id="393" w:author="BB" w:date="2018-07-10T11:58:00Z">
              <w:r>
                <w:t xml:space="preserve"> 7</w:t>
              </w:r>
            </w:ins>
            <w:ins w:id="394" w:author="BB" w:date="2018-07-11T10:54:00Z">
              <w:r>
                <w:t>8</w:t>
              </w:r>
            </w:ins>
            <w:ins w:id="395" w:author="BB" w:date="2018-07-10T11:58:00Z">
              <w:r>
                <w:t xml:space="preserve">°) </w:t>
              </w:r>
            </w:ins>
          </w:p>
          <w:p w14:paraId="39B14E51" w14:textId="77777777" w:rsidR="00727DD5" w:rsidRPr="00727DD5" w:rsidRDefault="00727DD5" w:rsidP="00727DD5">
            <w:pPr>
              <w:pStyle w:val="Tabletext0"/>
              <w:rPr>
                <w:ins w:id="396" w:author="BB" w:date="2018-07-05T00:18:00Z"/>
                <w:del w:id="397" w:author="author" w:date="2019-02-21T17:12:00Z"/>
                <w:highlight w:val="cyan"/>
              </w:rPr>
            </w:pPr>
            <w:ins w:id="398" w:author="BB" w:date="2018-07-10T11:58:00Z">
              <w:del w:id="399" w:author="author" w:date="2019-02-21T17:12:00Z">
                <w:r w:rsidRPr="00727DD5">
                  <w:rPr>
                    <w:b/>
                    <w:highlight w:val="cyan"/>
                  </w:rPr>
                  <w:delText>Option 2</w:delText>
                </w:r>
              </w:del>
            </w:ins>
            <w:ins w:id="400" w:author="BB" w:date="2018-07-11T11:05:00Z">
              <w:del w:id="401" w:author="author" w:date="2019-02-21T17:12:00Z">
                <w:r w:rsidRPr="00727DD5">
                  <w:rPr>
                    <w:b/>
                    <w:highlight w:val="cyan"/>
                  </w:rPr>
                  <w:delText>A</w:delText>
                </w:r>
              </w:del>
            </w:ins>
            <w:ins w:id="402" w:author="BB" w:date="2018-07-10T11:58:00Z">
              <w:del w:id="403" w:author="author" w:date="2019-02-21T17:12:00Z">
                <w:r w:rsidRPr="00727DD5">
                  <w:rPr>
                    <w:b/>
                    <w:highlight w:val="cyan"/>
                  </w:rPr>
                  <w:delText>:</w:delText>
                </w:r>
              </w:del>
            </w:ins>
          </w:p>
          <w:p w14:paraId="62165BCE" w14:textId="77777777" w:rsidR="00727DD5" w:rsidRDefault="00727DD5" w:rsidP="00727DD5">
            <w:pPr>
              <w:pStyle w:val="Tabletext0"/>
              <w:rPr>
                <w:ins w:id="404" w:author="SC" w:date="2019-02-19T18:59:00Z"/>
                <w:del w:id="405" w:author="author" w:date="2019-02-21T17:12:00Z"/>
                <w:highlight w:val="cyan"/>
              </w:rPr>
            </w:pPr>
            <w:ins w:id="406" w:author="BB" w:date="2018-07-10T12:00:00Z">
              <w:del w:id="407" w:author="author" w:date="2019-02-21T17:12:00Z">
                <w:r w:rsidRPr="00727DD5">
                  <w:rPr>
                    <w:highlight w:val="cyan"/>
                  </w:rPr>
                  <w:delText>(</w:delText>
                </w:r>
              </w:del>
            </w:ins>
            <w:ins w:id="408" w:author="Ruepp, Rowena" w:date="2018-07-30T09:37:00Z">
              <w:del w:id="409" w:author="author" w:date="2019-02-21T17:12:00Z">
                <w:r w:rsidRPr="00727DD5">
                  <w:rPr>
                    <w:highlight w:val="cyan"/>
                  </w:rPr>
                  <w:delText>−</w:delText>
                </w:r>
              </w:del>
            </w:ins>
            <w:ins w:id="410" w:author="BB" w:date="2018-07-10T14:56:00Z">
              <w:del w:id="411" w:author="author" w:date="2019-02-21T17:12:00Z">
                <w:r w:rsidRPr="00727DD5">
                  <w:rPr>
                    <w:highlight w:val="cyan"/>
                  </w:rPr>
                  <w:delText>64</w:delText>
                </w:r>
              </w:del>
            </w:ins>
            <w:ins w:id="412" w:author="BB" w:date="2018-07-10T12:01:00Z">
              <w:del w:id="413" w:author="author" w:date="2019-02-21T17:12:00Z">
                <w:r w:rsidRPr="00727DD5">
                  <w:rPr>
                    <w:highlight w:val="cyan"/>
                  </w:rPr>
                  <w:delText xml:space="preserve"> </w:delText>
                </w:r>
              </w:del>
            </w:ins>
            <w:ins w:id="414" w:author="BB" w:date="2018-07-10T14:56:00Z">
              <w:del w:id="415" w:author="author" w:date="2019-02-21T17:12:00Z">
                <w:r w:rsidRPr="00727DD5">
                  <w:rPr>
                    <w:highlight w:val="cyan"/>
                  </w:rPr>
                  <w:delText>to</w:delText>
                </w:r>
              </w:del>
            </w:ins>
            <w:ins w:id="416" w:author="BB" w:date="2018-07-10T12:01:00Z">
              <w:del w:id="417" w:author="author" w:date="2019-02-21T17:12:00Z">
                <w:r w:rsidRPr="00727DD5">
                  <w:rPr>
                    <w:highlight w:val="cyan"/>
                  </w:rPr>
                  <w:delText xml:space="preserve"> </w:delText>
                </w:r>
              </w:del>
            </w:ins>
            <w:ins w:id="418" w:author="Ruepp, Rowena" w:date="2018-07-30T09:37:00Z">
              <w:del w:id="419" w:author="author" w:date="2019-02-21T17:12:00Z">
                <w:r w:rsidRPr="00727DD5">
                  <w:rPr>
                    <w:highlight w:val="cyan"/>
                  </w:rPr>
                  <w:delText>−</w:delText>
                </w:r>
              </w:del>
            </w:ins>
            <w:ins w:id="420" w:author="BB" w:date="2018-07-10T14:57:00Z">
              <w:del w:id="421" w:author="author" w:date="2019-02-21T17:12:00Z">
                <w:r w:rsidRPr="00727DD5">
                  <w:rPr>
                    <w:highlight w:val="cyan"/>
                  </w:rPr>
                  <w:delText>37</w:delText>
                </w:r>
              </w:del>
            </w:ins>
            <w:ins w:id="422" w:author="BB" w:date="2018-07-10T12:01:00Z">
              <w:del w:id="423" w:author="author" w:date="2019-02-21T17:12:00Z">
                <w:r w:rsidRPr="00727DD5">
                  <w:rPr>
                    <w:highlight w:val="cyan"/>
                  </w:rPr>
                  <w:delText>)</w:delText>
                </w:r>
              </w:del>
            </w:ins>
            <w:ins w:id="424" w:author="Kolb, Kim L" w:date="2018-07-09T07:02:00Z">
              <w:del w:id="425" w:author="author" w:date="2019-02-21T17:12:00Z">
                <w:r w:rsidRPr="00727DD5">
                  <w:rPr>
                    <w:highlight w:val="cyan"/>
                  </w:rPr>
                  <w:delText> </w:delText>
                </w:r>
              </w:del>
            </w:ins>
            <w:ins w:id="426" w:author="F" w:date="2018-01-30T23:06:00Z">
              <w:del w:id="427" w:author="author" w:date="2019-02-21T17:12:00Z">
                <w:r w:rsidRPr="00727DD5">
                  <w:rPr>
                    <w:highlight w:val="cyan"/>
                  </w:rPr>
                  <w:delText>dBW in any 100</w:delText>
                </w:r>
              </w:del>
            </w:ins>
            <w:ins w:id="428" w:author="Kolb, Kim L" w:date="2018-07-09T07:02:00Z">
              <w:del w:id="429" w:author="author" w:date="2019-02-21T17:12:00Z">
                <w:r w:rsidRPr="00727DD5">
                  <w:rPr>
                    <w:highlight w:val="cyan"/>
                  </w:rPr>
                  <w:delText> </w:delText>
                </w:r>
              </w:del>
            </w:ins>
            <w:ins w:id="430" w:author="F" w:date="2018-01-30T23:06:00Z">
              <w:del w:id="431" w:author="author" w:date="2019-02-21T17:12:00Z">
                <w:r w:rsidRPr="00727DD5">
                  <w:rPr>
                    <w:highlight w:val="cyan"/>
                  </w:rPr>
                  <w:delText xml:space="preserve">MHz of the EESS (passive) </w:delText>
                </w:r>
              </w:del>
            </w:ins>
            <w:ins w:id="432" w:author="USA" w:date="2018-02-28T09:49:00Z">
              <w:del w:id="433" w:author="author" w:date="2019-02-21T17:12:00Z">
                <w:r w:rsidRPr="00727DD5">
                  <w:rPr>
                    <w:highlight w:val="cyan"/>
                  </w:rPr>
                  <w:delText>band</w:delText>
                </w:r>
              </w:del>
            </w:ins>
            <w:ins w:id="434" w:author="BB" w:date="2018-07-10T12:02:00Z">
              <w:del w:id="435" w:author="author" w:date="2019-02-21T17:12:00Z">
                <w:r w:rsidRPr="00727DD5">
                  <w:rPr>
                    <w:highlight w:val="cyan"/>
                  </w:rPr>
                  <w:delText xml:space="preserve"> for earth stations</w:delText>
                </w:r>
              </w:del>
            </w:ins>
            <w:ins w:id="436" w:author="BB" w:date="2018-07-10T12:05:00Z">
              <w:del w:id="437" w:author="author" w:date="2019-02-21T17:12:00Z">
                <w:r w:rsidRPr="00727DD5">
                  <w:rPr>
                    <w:highlight w:val="cyan"/>
                  </w:rPr>
                  <w:delText>.</w:delText>
                </w:r>
              </w:del>
            </w:ins>
          </w:p>
          <w:p w14:paraId="0ECCDAA3" w14:textId="77777777" w:rsidR="00727DD5" w:rsidRPr="00727DD5" w:rsidRDefault="00727DD5" w:rsidP="00727DD5">
            <w:pPr>
              <w:rPr>
                <w:ins w:id="438" w:author="author" w:date="2019-02-21T17:14:00Z"/>
                <w:sz w:val="20"/>
                <w:szCs w:val="20"/>
                <w:highlight w:val="cyan"/>
              </w:rPr>
            </w:pPr>
            <w:ins w:id="439" w:author="author" w:date="2019-02-21T17:14:00Z">
              <w:r w:rsidRPr="00727DD5">
                <w:rPr>
                  <w:sz w:val="20"/>
                  <w:szCs w:val="20"/>
                  <w:highlight w:val="cyan"/>
                  <w:lang w:val="en-GB"/>
                </w:rPr>
                <w:t>For earth stations operating with an FSS space station whose orbital separation Δ is equal or smaller than 3.2° from the GSO EESS (passive) space stations with nominal orbital positions: 0°, 3.5°</w:t>
              </w:r>
              <w:r w:rsidRPr="00727DD5">
                <w:rPr>
                  <w:iCs/>
                  <w:sz w:val="20"/>
                  <w:szCs w:val="20"/>
                  <w:highlight w:val="cyan"/>
                  <w:lang w:val="en-GB"/>
                </w:rPr>
                <w:t> </w:t>
              </w:r>
              <w:r w:rsidRPr="00727DD5">
                <w:rPr>
                  <w:sz w:val="20"/>
                  <w:szCs w:val="20"/>
                  <w:highlight w:val="cyan"/>
                </w:rPr>
                <w:t>E, 9.5°</w:t>
              </w:r>
              <w:r w:rsidRPr="00727DD5">
                <w:rPr>
                  <w:iCs/>
                  <w:sz w:val="20"/>
                  <w:szCs w:val="20"/>
                  <w:highlight w:val="cyan"/>
                  <w:lang w:val="en-GB"/>
                </w:rPr>
                <w:t> </w:t>
              </w:r>
              <w:r w:rsidRPr="00727DD5">
                <w:rPr>
                  <w:sz w:val="20"/>
                  <w:szCs w:val="20"/>
                  <w:highlight w:val="cyan"/>
                </w:rPr>
                <w:t>E, 41.5°</w:t>
              </w:r>
              <w:r w:rsidRPr="00727DD5">
                <w:rPr>
                  <w:iCs/>
                  <w:sz w:val="20"/>
                  <w:szCs w:val="20"/>
                  <w:highlight w:val="cyan"/>
                  <w:lang w:val="en-GB"/>
                </w:rPr>
                <w:t> </w:t>
              </w:r>
              <w:r w:rsidRPr="00727DD5">
                <w:rPr>
                  <w:sz w:val="20"/>
                  <w:szCs w:val="20"/>
                  <w:highlight w:val="cyan"/>
                </w:rPr>
                <w:t>E, 76°</w:t>
              </w:r>
              <w:r w:rsidRPr="00727DD5">
                <w:rPr>
                  <w:iCs/>
                  <w:sz w:val="20"/>
                  <w:szCs w:val="20"/>
                  <w:highlight w:val="cyan"/>
                  <w:lang w:val="en-GB"/>
                </w:rPr>
                <w:t> </w:t>
              </w:r>
              <w:r w:rsidRPr="00727DD5">
                <w:rPr>
                  <w:sz w:val="20"/>
                  <w:szCs w:val="20"/>
                  <w:highlight w:val="cyan"/>
                </w:rPr>
                <w:t>E, 79°</w:t>
              </w:r>
              <w:r w:rsidRPr="00727DD5">
                <w:rPr>
                  <w:iCs/>
                  <w:sz w:val="20"/>
                  <w:szCs w:val="20"/>
                  <w:highlight w:val="cyan"/>
                  <w:lang w:val="en-GB"/>
                </w:rPr>
                <w:t> </w:t>
              </w:r>
              <w:r w:rsidRPr="00727DD5">
                <w:rPr>
                  <w:sz w:val="20"/>
                  <w:szCs w:val="20"/>
                  <w:highlight w:val="cyan"/>
                </w:rPr>
                <w:t>E, 86.5°</w:t>
              </w:r>
              <w:r w:rsidRPr="00727DD5">
                <w:rPr>
                  <w:iCs/>
                  <w:sz w:val="20"/>
                  <w:szCs w:val="20"/>
                  <w:highlight w:val="cyan"/>
                  <w:lang w:val="en-GB"/>
                </w:rPr>
                <w:t> </w:t>
              </w:r>
              <w:r w:rsidRPr="00727DD5">
                <w:rPr>
                  <w:sz w:val="20"/>
                  <w:szCs w:val="20"/>
                  <w:highlight w:val="cyan"/>
                </w:rPr>
                <w:t>E, 99.5°</w:t>
              </w:r>
              <w:r w:rsidRPr="00727DD5">
                <w:rPr>
                  <w:iCs/>
                  <w:sz w:val="20"/>
                  <w:szCs w:val="20"/>
                  <w:highlight w:val="cyan"/>
                  <w:lang w:val="en-GB"/>
                </w:rPr>
                <w:t> </w:t>
              </w:r>
              <w:r w:rsidRPr="00727DD5">
                <w:rPr>
                  <w:sz w:val="20"/>
                  <w:szCs w:val="20"/>
                  <w:highlight w:val="cyan"/>
                </w:rPr>
                <w:t>E, 105°</w:t>
              </w:r>
              <w:r w:rsidRPr="00727DD5">
                <w:rPr>
                  <w:iCs/>
                  <w:sz w:val="20"/>
                  <w:szCs w:val="20"/>
                  <w:highlight w:val="cyan"/>
                  <w:lang w:val="en-GB"/>
                </w:rPr>
                <w:t> </w:t>
              </w:r>
              <w:r w:rsidRPr="00727DD5">
                <w:rPr>
                  <w:sz w:val="20"/>
                  <w:szCs w:val="20"/>
                  <w:highlight w:val="cyan"/>
                </w:rPr>
                <w:t>E, 112°</w:t>
              </w:r>
              <w:r w:rsidRPr="00727DD5">
                <w:rPr>
                  <w:iCs/>
                  <w:sz w:val="20"/>
                  <w:szCs w:val="20"/>
                  <w:highlight w:val="cyan"/>
                  <w:lang w:val="en-GB"/>
                </w:rPr>
                <w:t> </w:t>
              </w:r>
              <w:r w:rsidRPr="00727DD5">
                <w:rPr>
                  <w:sz w:val="20"/>
                  <w:szCs w:val="20"/>
                  <w:highlight w:val="cyan"/>
                </w:rPr>
                <w:t>E, 123.5°</w:t>
              </w:r>
              <w:r w:rsidRPr="00727DD5">
                <w:rPr>
                  <w:iCs/>
                  <w:sz w:val="20"/>
                  <w:szCs w:val="20"/>
                  <w:highlight w:val="cyan"/>
                  <w:lang w:val="en-GB"/>
                </w:rPr>
                <w:t> </w:t>
              </w:r>
              <w:r w:rsidRPr="00727DD5">
                <w:rPr>
                  <w:sz w:val="20"/>
                  <w:szCs w:val="20"/>
                  <w:highlight w:val="cyan"/>
                </w:rPr>
                <w:t>E, 133°</w:t>
              </w:r>
              <w:r w:rsidRPr="00727DD5">
                <w:rPr>
                  <w:iCs/>
                  <w:sz w:val="20"/>
                  <w:szCs w:val="20"/>
                  <w:highlight w:val="cyan"/>
                  <w:lang w:val="en-GB"/>
                </w:rPr>
                <w:t> </w:t>
              </w:r>
              <w:r w:rsidRPr="00727DD5">
                <w:rPr>
                  <w:sz w:val="20"/>
                  <w:szCs w:val="20"/>
                  <w:highlight w:val="cyan"/>
                </w:rPr>
                <w:t>E, 165.8°</w:t>
              </w:r>
              <w:r w:rsidRPr="00727DD5">
                <w:rPr>
                  <w:iCs/>
                  <w:sz w:val="20"/>
                  <w:szCs w:val="20"/>
                  <w:highlight w:val="cyan"/>
                  <w:lang w:val="en-GB"/>
                </w:rPr>
                <w:t> </w:t>
              </w:r>
              <w:r w:rsidRPr="00727DD5">
                <w:rPr>
                  <w:sz w:val="20"/>
                  <w:szCs w:val="20"/>
                  <w:highlight w:val="cyan"/>
                </w:rPr>
                <w:t>E, 3.2°</w:t>
              </w:r>
              <w:r w:rsidRPr="00727DD5">
                <w:rPr>
                  <w:iCs/>
                  <w:sz w:val="20"/>
                  <w:szCs w:val="20"/>
                  <w:highlight w:val="cyan"/>
                  <w:lang w:val="en-GB"/>
                </w:rPr>
                <w:t> </w:t>
              </w:r>
              <w:r w:rsidRPr="00727DD5">
                <w:rPr>
                  <w:sz w:val="20"/>
                  <w:szCs w:val="20"/>
                  <w:highlight w:val="cyan"/>
                </w:rPr>
                <w:t>W, 14.5°</w:t>
              </w:r>
              <w:r w:rsidRPr="00727DD5">
                <w:rPr>
                  <w:iCs/>
                  <w:sz w:val="20"/>
                  <w:szCs w:val="20"/>
                  <w:highlight w:val="cyan"/>
                  <w:lang w:val="en-GB"/>
                </w:rPr>
                <w:t> </w:t>
              </w:r>
              <w:r w:rsidRPr="00727DD5">
                <w:rPr>
                  <w:sz w:val="20"/>
                  <w:szCs w:val="20"/>
                  <w:highlight w:val="cyan"/>
                </w:rPr>
                <w:t>W, 75°</w:t>
              </w:r>
              <w:r w:rsidRPr="00727DD5">
                <w:rPr>
                  <w:iCs/>
                  <w:sz w:val="20"/>
                  <w:szCs w:val="20"/>
                  <w:highlight w:val="cyan"/>
                  <w:lang w:val="en-GB"/>
                </w:rPr>
                <w:t> </w:t>
              </w:r>
              <w:r w:rsidRPr="00727DD5">
                <w:rPr>
                  <w:sz w:val="20"/>
                  <w:szCs w:val="20"/>
                  <w:highlight w:val="cyan"/>
                </w:rPr>
                <w:t>W and 137°</w:t>
              </w:r>
              <w:r w:rsidRPr="00727DD5">
                <w:rPr>
                  <w:iCs/>
                  <w:sz w:val="20"/>
                  <w:szCs w:val="20"/>
                  <w:highlight w:val="cyan"/>
                  <w:lang w:val="en-GB"/>
                </w:rPr>
                <w:t> </w:t>
              </w:r>
              <w:r w:rsidRPr="00727DD5">
                <w:rPr>
                  <w:sz w:val="20"/>
                  <w:szCs w:val="20"/>
                  <w:highlight w:val="cyan"/>
                </w:rPr>
                <w:t>W:</w:t>
              </w:r>
            </w:ins>
          </w:p>
          <w:p w14:paraId="63EC48CC" w14:textId="77777777" w:rsidR="00727DD5" w:rsidRPr="00727DD5" w:rsidRDefault="00727DD5" w:rsidP="00727DD5">
            <w:pPr>
              <w:rPr>
                <w:ins w:id="440" w:author="SC" w:date="2019-02-19T18:57:00Z"/>
                <w:sz w:val="20"/>
                <w:szCs w:val="20"/>
                <w:highlight w:val="cyan"/>
              </w:rPr>
            </w:pPr>
            <w:ins w:id="441" w:author="Ruepp, Rowena" w:date="2019-02-22T00:37:00Z">
              <w:r w:rsidRPr="00727DD5">
                <w:rPr>
                  <w:sz w:val="20"/>
                  <w:szCs w:val="20"/>
                  <w:highlight w:val="cyan"/>
                </w:rPr>
                <w:t>−</w:t>
              </w:r>
            </w:ins>
            <w:ins w:id="442" w:author="SC" w:date="2019-02-19T18:57:00Z">
              <w:r w:rsidRPr="00727DD5">
                <w:rPr>
                  <w:sz w:val="20"/>
                  <w:szCs w:val="20"/>
                  <w:highlight w:val="cyan"/>
                  <w:lang w:val="en-GB"/>
                </w:rPr>
                <w:t xml:space="preserve">84 </w:t>
              </w:r>
              <w:r w:rsidRPr="00727DD5">
                <w:rPr>
                  <w:sz w:val="20"/>
                  <w:szCs w:val="20"/>
                  <w:highlight w:val="cyan"/>
                  <w:lang w:val="en-GB"/>
                </w:rPr>
                <w:tab/>
                <w:t>(</w:t>
              </w:r>
              <w:proofErr w:type="spellStart"/>
              <w:r w:rsidRPr="00727DD5">
                <w:rPr>
                  <w:sz w:val="20"/>
                  <w:szCs w:val="20"/>
                  <w:highlight w:val="cyan"/>
                  <w:lang w:val="en-GB"/>
                </w:rPr>
                <w:t>dBW</w:t>
              </w:r>
              <w:proofErr w:type="spellEnd"/>
              <w:r w:rsidRPr="00727DD5">
                <w:rPr>
                  <w:sz w:val="20"/>
                  <w:szCs w:val="20"/>
                  <w:highlight w:val="cyan"/>
                  <w:lang w:val="en-GB"/>
                </w:rPr>
                <w:t xml:space="preserve">/100 MHz) </w:t>
              </w:r>
              <w:r w:rsidRPr="00727DD5">
                <w:rPr>
                  <w:sz w:val="20"/>
                  <w:szCs w:val="20"/>
                  <w:highlight w:val="cyan"/>
                  <w:lang w:val="en-GB"/>
                </w:rPr>
                <w:tab/>
                <w:t xml:space="preserve">for </w:t>
              </w:r>
              <w:r w:rsidRPr="00727DD5">
                <w:rPr>
                  <w:rFonts w:cstheme="minorHAnsi"/>
                  <w:sz w:val="20"/>
                  <w:szCs w:val="20"/>
                  <w:highlight w:val="cyan"/>
                  <w:lang w:val="en-GB"/>
                </w:rPr>
                <w:t xml:space="preserve">Δ </w:t>
              </w:r>
              <w:r w:rsidRPr="00727DD5">
                <w:rPr>
                  <w:sz w:val="20"/>
                  <w:szCs w:val="20"/>
                  <w:highlight w:val="cyan"/>
                  <w:lang w:val="en-GB"/>
                </w:rPr>
                <w:t xml:space="preserve">= 0° </w:t>
              </w:r>
            </w:ins>
          </w:p>
          <w:p w14:paraId="7AB1B30A" w14:textId="77777777" w:rsidR="00727DD5" w:rsidRPr="00727DD5" w:rsidRDefault="00727DD5" w:rsidP="00727DD5">
            <w:pPr>
              <w:rPr>
                <w:ins w:id="443" w:author="SC" w:date="2019-02-19T18:57:00Z"/>
                <w:rFonts w:cstheme="minorHAnsi"/>
                <w:sz w:val="20"/>
                <w:szCs w:val="20"/>
                <w:highlight w:val="cyan"/>
              </w:rPr>
            </w:pPr>
            <w:ins w:id="444" w:author="Ruepp, Rowena" w:date="2019-02-22T00:38:00Z">
              <w:r w:rsidRPr="00727DD5">
                <w:rPr>
                  <w:sz w:val="20"/>
                  <w:szCs w:val="20"/>
                  <w:highlight w:val="cyan"/>
                </w:rPr>
                <w:t>−</w:t>
              </w:r>
            </w:ins>
            <w:ins w:id="445" w:author="SC" w:date="2019-02-19T18:57:00Z">
              <w:r w:rsidRPr="00727DD5">
                <w:rPr>
                  <w:sz w:val="20"/>
                  <w:szCs w:val="20"/>
                  <w:highlight w:val="cyan"/>
                  <w:lang w:val="en-GB"/>
                </w:rPr>
                <w:t xml:space="preserve">84 + 200 </w:t>
              </w:r>
              <w:r w:rsidRPr="00727DD5">
                <w:rPr>
                  <w:rFonts w:cstheme="minorHAnsi"/>
                  <w:sz w:val="20"/>
                  <w:szCs w:val="20"/>
                  <w:highlight w:val="cyan"/>
                  <w:lang w:val="en-GB"/>
                </w:rPr>
                <w:t>Δ</w:t>
              </w:r>
              <w:r w:rsidRPr="00727DD5">
                <w:rPr>
                  <w:rFonts w:cstheme="minorHAnsi"/>
                  <w:sz w:val="20"/>
                  <w:szCs w:val="20"/>
                  <w:highlight w:val="cyan"/>
                  <w:lang w:val="en-GB"/>
                </w:rPr>
                <w:tab/>
                <w:t>(</w:t>
              </w:r>
              <w:proofErr w:type="spellStart"/>
              <w:r w:rsidRPr="00727DD5">
                <w:rPr>
                  <w:sz w:val="20"/>
                  <w:szCs w:val="20"/>
                  <w:highlight w:val="cyan"/>
                  <w:lang w:val="en-GB"/>
                </w:rPr>
                <w:t>dBW</w:t>
              </w:r>
              <w:proofErr w:type="spellEnd"/>
              <w:r w:rsidRPr="00727DD5">
                <w:rPr>
                  <w:sz w:val="20"/>
                  <w:szCs w:val="20"/>
                  <w:highlight w:val="cyan"/>
                  <w:lang w:val="en-GB"/>
                </w:rPr>
                <w:t>/100 MHz)</w:t>
              </w:r>
              <w:r w:rsidRPr="00727DD5">
                <w:rPr>
                  <w:rFonts w:cstheme="minorHAnsi"/>
                  <w:sz w:val="20"/>
                  <w:szCs w:val="20"/>
                  <w:highlight w:val="cyan"/>
                  <w:lang w:val="en-GB"/>
                </w:rPr>
                <w:tab/>
                <w:t>for 0°&lt; Δ &lt; 0.1°</w:t>
              </w:r>
            </w:ins>
          </w:p>
          <w:p w14:paraId="0E2E8D48" w14:textId="77777777" w:rsidR="00727DD5" w:rsidRPr="00727DD5" w:rsidRDefault="00727DD5" w:rsidP="00727DD5">
            <w:pPr>
              <w:rPr>
                <w:ins w:id="446" w:author="SC" w:date="2019-02-19T18:57:00Z"/>
                <w:rFonts w:cstheme="minorHAnsi"/>
                <w:sz w:val="20"/>
                <w:szCs w:val="20"/>
                <w:highlight w:val="cyan"/>
              </w:rPr>
            </w:pPr>
            <w:ins w:id="447" w:author="Ruepp, Rowena" w:date="2019-02-22T00:38:00Z">
              <w:r w:rsidRPr="00727DD5">
                <w:rPr>
                  <w:sz w:val="20"/>
                  <w:szCs w:val="20"/>
                  <w:highlight w:val="cyan"/>
                </w:rPr>
                <w:t>−</w:t>
              </w:r>
            </w:ins>
            <w:ins w:id="448" w:author="SC" w:date="2019-02-19T18:57:00Z">
              <w:r w:rsidRPr="00727DD5">
                <w:rPr>
                  <w:sz w:val="20"/>
                  <w:szCs w:val="20"/>
                  <w:highlight w:val="cyan"/>
                  <w:lang w:val="en-GB"/>
                </w:rPr>
                <w:t xml:space="preserve">67 + 22.8 </w:t>
              </w:r>
              <w:r w:rsidRPr="00727DD5">
                <w:rPr>
                  <w:rFonts w:cstheme="minorHAnsi"/>
                  <w:sz w:val="20"/>
                  <w:szCs w:val="20"/>
                  <w:highlight w:val="cyan"/>
                  <w:lang w:val="en-GB"/>
                </w:rPr>
                <w:t>Δ</w:t>
              </w:r>
            </w:ins>
            <w:ins w:id="449" w:author="Ruepp, Rowena" w:date="2019-02-22T00:37:00Z">
              <w:r w:rsidRPr="00727DD5">
                <w:rPr>
                  <w:rFonts w:cstheme="minorHAnsi"/>
                  <w:sz w:val="20"/>
                  <w:szCs w:val="20"/>
                  <w:highlight w:val="cyan"/>
                </w:rPr>
                <w:tab/>
              </w:r>
            </w:ins>
            <w:ins w:id="450" w:author="SC" w:date="2019-02-19T18:57:00Z">
              <w:r w:rsidRPr="00727DD5">
                <w:rPr>
                  <w:rFonts w:cstheme="minorHAnsi"/>
                  <w:sz w:val="20"/>
                  <w:szCs w:val="20"/>
                  <w:highlight w:val="cyan"/>
                  <w:lang w:val="en-GB"/>
                </w:rPr>
                <w:t>(</w:t>
              </w:r>
              <w:proofErr w:type="spellStart"/>
              <w:r w:rsidRPr="00727DD5">
                <w:rPr>
                  <w:sz w:val="20"/>
                  <w:szCs w:val="20"/>
                  <w:highlight w:val="cyan"/>
                  <w:lang w:val="en-GB"/>
                </w:rPr>
                <w:t>dBW</w:t>
              </w:r>
              <w:proofErr w:type="spellEnd"/>
              <w:r w:rsidRPr="00727DD5">
                <w:rPr>
                  <w:sz w:val="20"/>
                  <w:szCs w:val="20"/>
                  <w:highlight w:val="cyan"/>
                  <w:lang w:val="en-GB"/>
                </w:rPr>
                <w:t>/100 MHz)</w:t>
              </w:r>
              <w:r w:rsidRPr="00727DD5">
                <w:rPr>
                  <w:rFonts w:cstheme="minorHAnsi"/>
                  <w:sz w:val="20"/>
                  <w:szCs w:val="20"/>
                  <w:highlight w:val="cyan"/>
                  <w:lang w:val="en-GB"/>
                </w:rPr>
                <w:tab/>
                <w:t>for 0.1°=&lt; Δ &lt; 0.5°</w:t>
              </w:r>
            </w:ins>
          </w:p>
          <w:p w14:paraId="2AEEC65E" w14:textId="77777777" w:rsidR="00727DD5" w:rsidRPr="00727DD5" w:rsidRDefault="00727DD5" w:rsidP="00727DD5">
            <w:pPr>
              <w:rPr>
                <w:ins w:id="451" w:author="SC" w:date="2019-02-19T18:57:00Z"/>
                <w:sz w:val="20"/>
                <w:szCs w:val="20"/>
                <w:highlight w:val="cyan"/>
              </w:rPr>
            </w:pPr>
            <w:ins w:id="452" w:author="Ruepp, Rowena" w:date="2019-02-22T00:38:00Z">
              <w:r w:rsidRPr="00727DD5">
                <w:rPr>
                  <w:sz w:val="20"/>
                  <w:szCs w:val="20"/>
                  <w:highlight w:val="cyan"/>
                </w:rPr>
                <w:t>−</w:t>
              </w:r>
            </w:ins>
            <w:ins w:id="453" w:author="SC" w:date="2019-02-19T18:57:00Z">
              <w:r w:rsidRPr="00727DD5">
                <w:rPr>
                  <w:sz w:val="20"/>
                  <w:szCs w:val="20"/>
                  <w:highlight w:val="cyan"/>
                  <w:lang w:val="en-GB"/>
                </w:rPr>
                <w:t xml:space="preserve">61 + 11.3 </w:t>
              </w:r>
              <w:r w:rsidRPr="00727DD5">
                <w:rPr>
                  <w:rFonts w:cstheme="minorHAnsi"/>
                  <w:sz w:val="20"/>
                  <w:szCs w:val="20"/>
                  <w:highlight w:val="cyan"/>
                  <w:lang w:val="en-GB"/>
                </w:rPr>
                <w:t>Δ</w:t>
              </w:r>
            </w:ins>
            <w:ins w:id="454" w:author="Ruepp, Rowena" w:date="2019-02-22T00:37:00Z">
              <w:r w:rsidRPr="00727DD5">
                <w:rPr>
                  <w:rFonts w:cstheme="minorHAnsi"/>
                  <w:sz w:val="20"/>
                  <w:szCs w:val="20"/>
                  <w:highlight w:val="cyan"/>
                </w:rPr>
                <w:tab/>
              </w:r>
            </w:ins>
            <w:ins w:id="455" w:author="SC" w:date="2019-02-19T18:57:00Z">
              <w:r w:rsidRPr="00727DD5">
                <w:rPr>
                  <w:sz w:val="20"/>
                  <w:szCs w:val="20"/>
                  <w:highlight w:val="cyan"/>
                  <w:lang w:val="en-GB"/>
                </w:rPr>
                <w:t>(</w:t>
              </w:r>
              <w:proofErr w:type="spellStart"/>
              <w:r w:rsidRPr="00727DD5">
                <w:rPr>
                  <w:sz w:val="20"/>
                  <w:szCs w:val="20"/>
                  <w:highlight w:val="cyan"/>
                  <w:lang w:val="en-GB"/>
                </w:rPr>
                <w:t>dBW</w:t>
              </w:r>
              <w:proofErr w:type="spellEnd"/>
              <w:r w:rsidRPr="00727DD5">
                <w:rPr>
                  <w:sz w:val="20"/>
                  <w:szCs w:val="20"/>
                  <w:highlight w:val="cyan"/>
                  <w:lang w:val="en-GB"/>
                </w:rPr>
                <w:t>/100 MHz)</w:t>
              </w:r>
            </w:ins>
            <w:ins w:id="456" w:author="Ruepp, Rowena" w:date="2019-02-22T00:36:00Z">
              <w:r w:rsidRPr="00727DD5">
                <w:rPr>
                  <w:sz w:val="20"/>
                  <w:szCs w:val="20"/>
                  <w:highlight w:val="cyan"/>
                </w:rPr>
                <w:tab/>
              </w:r>
            </w:ins>
            <w:ins w:id="457" w:author="SC" w:date="2019-02-19T18:57:00Z">
              <w:r w:rsidRPr="00727DD5">
                <w:rPr>
                  <w:sz w:val="20"/>
                  <w:szCs w:val="20"/>
                  <w:highlight w:val="cyan"/>
                  <w:lang w:val="en-GB"/>
                </w:rPr>
                <w:t>for 0.5° ≤ Δ &lt; 1.9°</w:t>
              </w:r>
            </w:ins>
          </w:p>
          <w:p w14:paraId="5C333602" w14:textId="253CDB5E" w:rsidR="00727DD5" w:rsidRPr="00F01771" w:rsidRDefault="00727DD5" w:rsidP="00727DD5">
            <w:pPr>
              <w:pStyle w:val="Tabletext0"/>
              <w:rPr>
                <w:ins w:id="458" w:author="delaRosaT" w:date="2018-03-08T15:55:00Z"/>
                <w:lang w:val="en-US"/>
              </w:rPr>
            </w:pPr>
            <w:ins w:id="459" w:author="Ruepp, Rowena" w:date="2019-02-22T00:38:00Z">
              <w:r w:rsidRPr="00727DD5">
                <w:rPr>
                  <w:highlight w:val="cyan"/>
                </w:rPr>
                <w:t>−</w:t>
              </w:r>
            </w:ins>
            <w:ins w:id="460" w:author="SC" w:date="2019-02-19T18:57:00Z">
              <w:r w:rsidRPr="00727DD5">
                <w:rPr>
                  <w:highlight w:val="cyan"/>
                </w:rPr>
                <w:t>47+4</w:t>
              </w:r>
              <w:r w:rsidRPr="00727DD5">
                <w:rPr>
                  <w:rFonts w:cstheme="minorHAnsi"/>
                  <w:highlight w:val="cyan"/>
                </w:rPr>
                <w:t>Δ</w:t>
              </w:r>
            </w:ins>
            <w:r w:rsidRPr="00727DD5">
              <w:rPr>
                <w:rFonts w:cstheme="minorHAnsi"/>
                <w:highlight w:val="cyan"/>
              </w:rPr>
              <w:tab/>
            </w:r>
            <w:ins w:id="461" w:author="Ruepp, Rowena" w:date="2019-02-22T00:37:00Z">
              <w:r w:rsidRPr="00727DD5">
                <w:rPr>
                  <w:rFonts w:cstheme="minorHAnsi"/>
                  <w:highlight w:val="cyan"/>
                </w:rPr>
                <w:t>(</w:t>
              </w:r>
            </w:ins>
            <w:proofErr w:type="spellStart"/>
            <w:ins w:id="462" w:author="SC" w:date="2019-02-19T18:57:00Z">
              <w:r w:rsidRPr="00727DD5">
                <w:rPr>
                  <w:highlight w:val="cyan"/>
                </w:rPr>
                <w:t>dBW</w:t>
              </w:r>
              <w:proofErr w:type="spellEnd"/>
              <w:r w:rsidRPr="00727DD5">
                <w:rPr>
                  <w:highlight w:val="cyan"/>
                </w:rPr>
                <w:t>/100MHz</w:t>
              </w:r>
              <w:r w:rsidRPr="00727DD5">
                <w:rPr>
                  <w:rFonts w:ascii="MS Gothic" w:eastAsia="MS Gothic" w:hAnsi="MS Gothic" w:cs="MS Gothic" w:hint="eastAsia"/>
                  <w:highlight w:val="cyan"/>
                </w:rPr>
                <w:t>）</w:t>
              </w:r>
            </w:ins>
            <w:ins w:id="463" w:author="Ruepp, Rowena" w:date="2019-02-22T00:37:00Z">
              <w:r w:rsidRPr="00727DD5">
                <w:rPr>
                  <w:rFonts w:ascii="MS Gothic" w:eastAsia="MS Gothic" w:hAnsi="MS Gothic" w:cs="MS Gothic" w:hint="eastAsia"/>
                  <w:highlight w:val="cyan"/>
                </w:rPr>
                <w:tab/>
              </w:r>
            </w:ins>
            <w:ins w:id="464" w:author="SC" w:date="2019-02-19T18:57:00Z">
              <w:r w:rsidRPr="00727DD5">
                <w:rPr>
                  <w:highlight w:val="cyan"/>
                </w:rPr>
                <w:t xml:space="preserve">for 1.9° ≤ </w:t>
              </w:r>
              <w:r w:rsidRPr="00727DD5">
                <w:rPr>
                  <w:rFonts w:ascii="Cambria Math" w:hAnsi="Cambria Math" w:cs="Cambria Math"/>
                  <w:highlight w:val="cyan"/>
                </w:rPr>
                <w:t>△</w:t>
              </w:r>
              <w:r w:rsidRPr="00727DD5">
                <w:rPr>
                  <w:highlight w:val="cyan"/>
                </w:rPr>
                <w:t xml:space="preserve"> ≤ 3.2°</w:t>
              </w:r>
            </w:ins>
            <w:bookmarkStart w:id="465" w:name="_GoBack"/>
            <w:bookmarkEnd w:id="465"/>
          </w:p>
        </w:tc>
      </w:tr>
    </w:tbl>
    <w:p w14:paraId="4CF81DF2" w14:textId="033B8A27" w:rsidR="00D568B9" w:rsidRPr="00E67918" w:rsidRDefault="00D568B9" w:rsidP="00D568B9">
      <w:pPr>
        <w:pStyle w:val="Reasons"/>
      </w:pPr>
      <w:r w:rsidRPr="00E67918">
        <w:rPr>
          <w:b/>
          <w:bCs/>
        </w:rPr>
        <w:t>Reasons:</w:t>
      </w:r>
      <w:r>
        <w:tab/>
        <w:t>L</w:t>
      </w:r>
      <w:r w:rsidRPr="00E67918">
        <w:t>imit the unwanted emissions from the FSS Earth stations falling in the band 52.6</w:t>
      </w:r>
      <w:r w:rsidRPr="00E67918">
        <w:noBreakHyphen/>
        <w:t>54.25 GHz to protect the EESS (passive) according to their elevation angle.</w:t>
      </w:r>
    </w:p>
    <w:p w14:paraId="50EB15EA" w14:textId="77777777" w:rsidR="00D568B9" w:rsidRPr="00E67918" w:rsidRDefault="00D568B9" w:rsidP="00F01771">
      <w:pPr>
        <w:pStyle w:val="Reasons"/>
      </w:pPr>
    </w:p>
    <w:sectPr w:rsidR="00D568B9" w:rsidRPr="00E67918" w:rsidSect="00886613">
      <w:headerReference w:type="default" r:id="rId11"/>
      <w:footerReference w:type="default" r:id="rId12"/>
      <w:pgSz w:w="11907" w:h="16834" w:code="9"/>
      <w:pgMar w:top="1411" w:right="1138" w:bottom="1411" w:left="1138" w:header="562" w:footer="56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5FC46" w14:textId="77777777" w:rsidR="000039D6" w:rsidRDefault="000039D6">
      <w:r>
        <w:separator/>
      </w:r>
    </w:p>
  </w:endnote>
  <w:endnote w:type="continuationSeparator" w:id="0">
    <w:p w14:paraId="78399AC0" w14:textId="77777777" w:rsidR="000039D6" w:rsidRDefault="000039D6">
      <w:r>
        <w:continuationSeparator/>
      </w:r>
    </w:p>
  </w:endnote>
  <w:endnote w:type="continuationNotice" w:id="1">
    <w:p w14:paraId="7D6B4A1D" w14:textId="77777777" w:rsidR="000039D6" w:rsidRDefault="00003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78400" w14:textId="013EB365" w:rsidR="00F01771" w:rsidRPr="002F7CB3" w:rsidRDefault="00F01771" w:rsidP="00E62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97EC0" w14:textId="1C58528A" w:rsidR="00EC6477" w:rsidRDefault="00EC6477">
    <w:pPr>
      <w:pStyle w:val="Footer"/>
      <w:jc w:val="center"/>
    </w:pPr>
    <w:r>
      <w:fldChar w:fldCharType="begin"/>
    </w:r>
    <w:r>
      <w:instrText xml:space="preserve"> PAGE   \* MERGEFORMAT </w:instrText>
    </w:r>
    <w:r>
      <w:fldChar w:fldCharType="separate"/>
    </w:r>
    <w:r w:rsidR="00727DD5">
      <w:rPr>
        <w:noProof/>
      </w:rPr>
      <w:t>2</w:t>
    </w:r>
    <w:r>
      <w:rPr>
        <w:noProof/>
      </w:rPr>
      <w:fldChar w:fldCharType="end"/>
    </w:r>
  </w:p>
  <w:p w14:paraId="56805D6C" w14:textId="77777777"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18678" w14:textId="77777777" w:rsidR="000039D6" w:rsidRDefault="000039D6">
      <w:r>
        <w:separator/>
      </w:r>
    </w:p>
  </w:footnote>
  <w:footnote w:type="continuationSeparator" w:id="0">
    <w:p w14:paraId="521262FE" w14:textId="77777777" w:rsidR="000039D6" w:rsidRDefault="000039D6">
      <w:r>
        <w:continuationSeparator/>
      </w:r>
    </w:p>
  </w:footnote>
  <w:footnote w:type="continuationNotice" w:id="1">
    <w:p w14:paraId="2EF7DCF9" w14:textId="77777777" w:rsidR="000039D6" w:rsidRDefault="000039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0641" w14:textId="75289AA5" w:rsidR="00F01771" w:rsidRDefault="00F01771"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0642BF">
      <w:rPr>
        <w:rStyle w:val="PageNumber"/>
        <w:noProof/>
      </w:rPr>
      <w:t>4</w:t>
    </w:r>
    <w:r>
      <w:rPr>
        <w:rStyle w:val="PageNumber"/>
      </w:rPr>
      <w:fldChar w:fldCharType="end"/>
    </w:r>
    <w:r>
      <w:rPr>
        <w:rStyle w:val="PageNumber"/>
      </w:rPr>
      <w:t xml:space="preserve"> -</w:t>
    </w:r>
  </w:p>
  <w:p w14:paraId="2EFDA4EF" w14:textId="77777777" w:rsidR="00F01771" w:rsidRDefault="00F01771" w:rsidP="00BF1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B468" w14:textId="1F833283" w:rsidR="00F01771" w:rsidRDefault="00F01771" w:rsidP="00E67918">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727DD5">
      <w:rPr>
        <w:rStyle w:val="PageNumber"/>
        <w:noProof/>
      </w:rPr>
      <w:t>8</w:t>
    </w:r>
    <w:r>
      <w:rPr>
        <w:rStyle w:val="PageNumber"/>
      </w:rPr>
      <w:fldChar w:fldCharType="end"/>
    </w:r>
    <w:r>
      <w:rPr>
        <w:rStyle w:val="PageNumber"/>
      </w:rPr>
      <w:t xml:space="preserve"> -</w:t>
    </w:r>
  </w:p>
  <w:p w14:paraId="1AA0BEDE" w14:textId="1840A04D" w:rsidR="00F01771" w:rsidRPr="00BF16E1" w:rsidRDefault="00F01771" w:rsidP="00BF1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3E1E" w14:textId="77777777"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eric Portier">
    <w15:presenceInfo w15:providerId="AD" w15:userId="S-1-5-21-3835823785-2090657768-2226833111-5071"/>
  </w15:person>
  <w15:person w15:author="ITU">
    <w15:presenceInfo w15:providerId="None" w15:userId="ITU"/>
  </w15:person>
  <w15:person w15:author="Detraz, Laurence">
    <w15:presenceInfo w15:providerId="AD" w15:userId="S-1-5-21-8740799-900759487-1415713722-4540"/>
  </w15:person>
  <w15:person w15:author="BB">
    <w15:presenceInfo w15:providerId="None" w15:userId="BB"/>
  </w15:person>
  <w15:person w15:author="zach">
    <w15:presenceInfo w15:providerId="None" w15:userId="zach"/>
  </w15:person>
  <w15:person w15:author="Kim Baum">
    <w15:presenceInfo w15:providerId="AD" w15:userId="S-1-5-21-3835823785-2090657768-2226833111-2697"/>
  </w15:person>
  <w15:person w15:author="delaRosaT.2">
    <w15:presenceInfo w15:providerId="None" w15:userId="delaRosaT.2"/>
  </w15:person>
  <w15:person w15:author="Soto Romero, Alicia">
    <w15:presenceInfo w15:providerId="AD" w15:userId="S-1-5-21-8740799-900759487-1415713722-58170"/>
  </w15:person>
  <w15:person w15:author="USA">
    <w15:presenceInfo w15:providerId="None" w15:userId="USA"/>
  </w15:person>
  <w15:person w15:author="delaRosaT">
    <w15:presenceInfo w15:providerId="None" w15:userId="delaRos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39D6"/>
    <w:rsid w:val="00004291"/>
    <w:rsid w:val="00007C04"/>
    <w:rsid w:val="00013E9A"/>
    <w:rsid w:val="00014D8B"/>
    <w:rsid w:val="00015F42"/>
    <w:rsid w:val="00037062"/>
    <w:rsid w:val="00042E0C"/>
    <w:rsid w:val="000433E8"/>
    <w:rsid w:val="00045891"/>
    <w:rsid w:val="00057E9C"/>
    <w:rsid w:val="00060B90"/>
    <w:rsid w:val="00062F39"/>
    <w:rsid w:val="000642BF"/>
    <w:rsid w:val="000652CD"/>
    <w:rsid w:val="00067002"/>
    <w:rsid w:val="00071E92"/>
    <w:rsid w:val="0007273A"/>
    <w:rsid w:val="00074086"/>
    <w:rsid w:val="0008117F"/>
    <w:rsid w:val="000830AC"/>
    <w:rsid w:val="00083C52"/>
    <w:rsid w:val="00095B12"/>
    <w:rsid w:val="000A653C"/>
    <w:rsid w:val="000A7623"/>
    <w:rsid w:val="000A7CF7"/>
    <w:rsid w:val="000B79A3"/>
    <w:rsid w:val="000B7D70"/>
    <w:rsid w:val="000C0FA3"/>
    <w:rsid w:val="000C2F4E"/>
    <w:rsid w:val="000C319A"/>
    <w:rsid w:val="000C3933"/>
    <w:rsid w:val="000C7E54"/>
    <w:rsid w:val="000D092C"/>
    <w:rsid w:val="000D1214"/>
    <w:rsid w:val="000D5480"/>
    <w:rsid w:val="000D61C4"/>
    <w:rsid w:val="000D663E"/>
    <w:rsid w:val="000E2E95"/>
    <w:rsid w:val="000E3812"/>
    <w:rsid w:val="000E5460"/>
    <w:rsid w:val="000F335C"/>
    <w:rsid w:val="0010189D"/>
    <w:rsid w:val="0010269A"/>
    <w:rsid w:val="00103AC5"/>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35C5"/>
    <w:rsid w:val="001B450B"/>
    <w:rsid w:val="001B5C7A"/>
    <w:rsid w:val="001C40CA"/>
    <w:rsid w:val="001C6554"/>
    <w:rsid w:val="001D0423"/>
    <w:rsid w:val="001D0CA7"/>
    <w:rsid w:val="001E2F1A"/>
    <w:rsid w:val="001E7E81"/>
    <w:rsid w:val="001F1269"/>
    <w:rsid w:val="001F7DAB"/>
    <w:rsid w:val="002027FE"/>
    <w:rsid w:val="00205DB2"/>
    <w:rsid w:val="00211281"/>
    <w:rsid w:val="00211E8C"/>
    <w:rsid w:val="00220863"/>
    <w:rsid w:val="00221616"/>
    <w:rsid w:val="00227ED0"/>
    <w:rsid w:val="002330AE"/>
    <w:rsid w:val="00235D14"/>
    <w:rsid w:val="0025112E"/>
    <w:rsid w:val="002567BA"/>
    <w:rsid w:val="002600C0"/>
    <w:rsid w:val="002633BA"/>
    <w:rsid w:val="002643EB"/>
    <w:rsid w:val="00272BB5"/>
    <w:rsid w:val="00293846"/>
    <w:rsid w:val="00294B02"/>
    <w:rsid w:val="00296CF6"/>
    <w:rsid w:val="00296FB1"/>
    <w:rsid w:val="0029702A"/>
    <w:rsid w:val="002A325D"/>
    <w:rsid w:val="002A3E96"/>
    <w:rsid w:val="002A5FCC"/>
    <w:rsid w:val="002B42C4"/>
    <w:rsid w:val="002B5D45"/>
    <w:rsid w:val="002B60BF"/>
    <w:rsid w:val="002D2E95"/>
    <w:rsid w:val="002D34B0"/>
    <w:rsid w:val="002E123C"/>
    <w:rsid w:val="002E2271"/>
    <w:rsid w:val="002E3815"/>
    <w:rsid w:val="002F2760"/>
    <w:rsid w:val="002F52CE"/>
    <w:rsid w:val="002F5469"/>
    <w:rsid w:val="00300D9C"/>
    <w:rsid w:val="00303CFD"/>
    <w:rsid w:val="00310771"/>
    <w:rsid w:val="00314766"/>
    <w:rsid w:val="00316D47"/>
    <w:rsid w:val="0031797C"/>
    <w:rsid w:val="00320AFE"/>
    <w:rsid w:val="00320F47"/>
    <w:rsid w:val="0032666A"/>
    <w:rsid w:val="00331C70"/>
    <w:rsid w:val="003422B3"/>
    <w:rsid w:val="00343848"/>
    <w:rsid w:val="003514E9"/>
    <w:rsid w:val="00363277"/>
    <w:rsid w:val="00365AE1"/>
    <w:rsid w:val="00366148"/>
    <w:rsid w:val="00375C5D"/>
    <w:rsid w:val="00384522"/>
    <w:rsid w:val="003866FE"/>
    <w:rsid w:val="0038742E"/>
    <w:rsid w:val="00392871"/>
    <w:rsid w:val="003A281F"/>
    <w:rsid w:val="003A3941"/>
    <w:rsid w:val="003A5584"/>
    <w:rsid w:val="003A6085"/>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26CE"/>
    <w:rsid w:val="004337C4"/>
    <w:rsid w:val="00436AE7"/>
    <w:rsid w:val="004719D7"/>
    <w:rsid w:val="00471C3A"/>
    <w:rsid w:val="00482DB7"/>
    <w:rsid w:val="00494878"/>
    <w:rsid w:val="004953EB"/>
    <w:rsid w:val="00495585"/>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04B19"/>
    <w:rsid w:val="005100DE"/>
    <w:rsid w:val="005102CA"/>
    <w:rsid w:val="0051431B"/>
    <w:rsid w:val="00515EB5"/>
    <w:rsid w:val="00517155"/>
    <w:rsid w:val="0051759A"/>
    <w:rsid w:val="00520FBC"/>
    <w:rsid w:val="00521001"/>
    <w:rsid w:val="0052214C"/>
    <w:rsid w:val="005241DD"/>
    <w:rsid w:val="0053207C"/>
    <w:rsid w:val="005362B7"/>
    <w:rsid w:val="00537CB9"/>
    <w:rsid w:val="005479FF"/>
    <w:rsid w:val="0056083E"/>
    <w:rsid w:val="00563F58"/>
    <w:rsid w:val="005750CF"/>
    <w:rsid w:val="00575BAD"/>
    <w:rsid w:val="00581179"/>
    <w:rsid w:val="00586EFA"/>
    <w:rsid w:val="005878E5"/>
    <w:rsid w:val="005945AD"/>
    <w:rsid w:val="005A2F89"/>
    <w:rsid w:val="005A3F10"/>
    <w:rsid w:val="005A5E7C"/>
    <w:rsid w:val="005A7FC7"/>
    <w:rsid w:val="005B2815"/>
    <w:rsid w:val="005C3D11"/>
    <w:rsid w:val="005C54A3"/>
    <w:rsid w:val="005C5EFF"/>
    <w:rsid w:val="005D681B"/>
    <w:rsid w:val="005D74C1"/>
    <w:rsid w:val="005E1D10"/>
    <w:rsid w:val="005E310F"/>
    <w:rsid w:val="005E3BC1"/>
    <w:rsid w:val="005E56DC"/>
    <w:rsid w:val="005F394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95B53"/>
    <w:rsid w:val="006A2B01"/>
    <w:rsid w:val="006B7DD7"/>
    <w:rsid w:val="006C2724"/>
    <w:rsid w:val="006C4FE8"/>
    <w:rsid w:val="006C7CB2"/>
    <w:rsid w:val="006D11C2"/>
    <w:rsid w:val="006D4135"/>
    <w:rsid w:val="006D5107"/>
    <w:rsid w:val="006D5E36"/>
    <w:rsid w:val="006D5FC2"/>
    <w:rsid w:val="006E20FF"/>
    <w:rsid w:val="006E2E95"/>
    <w:rsid w:val="006E3AAE"/>
    <w:rsid w:val="006F3D38"/>
    <w:rsid w:val="00705E43"/>
    <w:rsid w:val="007123EC"/>
    <w:rsid w:val="0071557C"/>
    <w:rsid w:val="00716DB1"/>
    <w:rsid w:val="007229B6"/>
    <w:rsid w:val="00725789"/>
    <w:rsid w:val="00727A39"/>
    <w:rsid w:val="00727DD5"/>
    <w:rsid w:val="00727E88"/>
    <w:rsid w:val="00730809"/>
    <w:rsid w:val="00734E00"/>
    <w:rsid w:val="00737549"/>
    <w:rsid w:val="0074180C"/>
    <w:rsid w:val="0074323A"/>
    <w:rsid w:val="00745E0C"/>
    <w:rsid w:val="00746FE9"/>
    <w:rsid w:val="007508CB"/>
    <w:rsid w:val="007521A8"/>
    <w:rsid w:val="00754094"/>
    <w:rsid w:val="0076302B"/>
    <w:rsid w:val="0076440C"/>
    <w:rsid w:val="00767A72"/>
    <w:rsid w:val="00772603"/>
    <w:rsid w:val="007728E9"/>
    <w:rsid w:val="007824CD"/>
    <w:rsid w:val="00784C78"/>
    <w:rsid w:val="00785802"/>
    <w:rsid w:val="007877A7"/>
    <w:rsid w:val="007A2204"/>
    <w:rsid w:val="007A656B"/>
    <w:rsid w:val="007B5435"/>
    <w:rsid w:val="007C01AC"/>
    <w:rsid w:val="007C3131"/>
    <w:rsid w:val="007C40C4"/>
    <w:rsid w:val="007C51A2"/>
    <w:rsid w:val="007D6A77"/>
    <w:rsid w:val="007E143B"/>
    <w:rsid w:val="007E3EF4"/>
    <w:rsid w:val="007E4109"/>
    <w:rsid w:val="007F4886"/>
    <w:rsid w:val="007F5D47"/>
    <w:rsid w:val="007F60B2"/>
    <w:rsid w:val="00800068"/>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86613"/>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70F"/>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4200"/>
    <w:rsid w:val="009C4E22"/>
    <w:rsid w:val="009C738D"/>
    <w:rsid w:val="009D05E0"/>
    <w:rsid w:val="009D1B6C"/>
    <w:rsid w:val="009D44F5"/>
    <w:rsid w:val="009D724E"/>
    <w:rsid w:val="009E7AE3"/>
    <w:rsid w:val="009E7F44"/>
    <w:rsid w:val="009F218F"/>
    <w:rsid w:val="009F3818"/>
    <w:rsid w:val="00A03C95"/>
    <w:rsid w:val="00A03ED9"/>
    <w:rsid w:val="00A06C9F"/>
    <w:rsid w:val="00A15DB0"/>
    <w:rsid w:val="00A17CB2"/>
    <w:rsid w:val="00A20099"/>
    <w:rsid w:val="00A20842"/>
    <w:rsid w:val="00A21750"/>
    <w:rsid w:val="00A31713"/>
    <w:rsid w:val="00A336DB"/>
    <w:rsid w:val="00A35491"/>
    <w:rsid w:val="00A370F8"/>
    <w:rsid w:val="00A518C5"/>
    <w:rsid w:val="00A53566"/>
    <w:rsid w:val="00A56572"/>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3E3"/>
    <w:rsid w:val="00B14640"/>
    <w:rsid w:val="00B2172B"/>
    <w:rsid w:val="00B27061"/>
    <w:rsid w:val="00B4164C"/>
    <w:rsid w:val="00B47F5F"/>
    <w:rsid w:val="00B53C79"/>
    <w:rsid w:val="00B55B9D"/>
    <w:rsid w:val="00B72340"/>
    <w:rsid w:val="00B76636"/>
    <w:rsid w:val="00B8141B"/>
    <w:rsid w:val="00B85946"/>
    <w:rsid w:val="00B92A36"/>
    <w:rsid w:val="00B97ABA"/>
    <w:rsid w:val="00BA4A02"/>
    <w:rsid w:val="00BA5EA5"/>
    <w:rsid w:val="00BD0CBD"/>
    <w:rsid w:val="00BE0A59"/>
    <w:rsid w:val="00BE3E6B"/>
    <w:rsid w:val="00BF2DEE"/>
    <w:rsid w:val="00C01A42"/>
    <w:rsid w:val="00C072AF"/>
    <w:rsid w:val="00C07CA0"/>
    <w:rsid w:val="00C143AB"/>
    <w:rsid w:val="00C15F12"/>
    <w:rsid w:val="00C17466"/>
    <w:rsid w:val="00C2071F"/>
    <w:rsid w:val="00C21408"/>
    <w:rsid w:val="00C21873"/>
    <w:rsid w:val="00C264FA"/>
    <w:rsid w:val="00C313C0"/>
    <w:rsid w:val="00C361D5"/>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97235"/>
    <w:rsid w:val="00CA0652"/>
    <w:rsid w:val="00CA3B30"/>
    <w:rsid w:val="00CA3B9E"/>
    <w:rsid w:val="00CA4F79"/>
    <w:rsid w:val="00CB163C"/>
    <w:rsid w:val="00CB7307"/>
    <w:rsid w:val="00CC1AF3"/>
    <w:rsid w:val="00CC522E"/>
    <w:rsid w:val="00CC56C4"/>
    <w:rsid w:val="00CE0730"/>
    <w:rsid w:val="00CE3A5A"/>
    <w:rsid w:val="00CE42E4"/>
    <w:rsid w:val="00CE73AC"/>
    <w:rsid w:val="00CE7BCB"/>
    <w:rsid w:val="00CF761D"/>
    <w:rsid w:val="00D04C90"/>
    <w:rsid w:val="00D06769"/>
    <w:rsid w:val="00D133BE"/>
    <w:rsid w:val="00D15D79"/>
    <w:rsid w:val="00D17AE1"/>
    <w:rsid w:val="00D47AF1"/>
    <w:rsid w:val="00D52153"/>
    <w:rsid w:val="00D561AC"/>
    <w:rsid w:val="00D5676F"/>
    <w:rsid w:val="00D568B9"/>
    <w:rsid w:val="00D602D8"/>
    <w:rsid w:val="00D62E6D"/>
    <w:rsid w:val="00D63098"/>
    <w:rsid w:val="00D63696"/>
    <w:rsid w:val="00D7332E"/>
    <w:rsid w:val="00D757B2"/>
    <w:rsid w:val="00D82E88"/>
    <w:rsid w:val="00D84C4A"/>
    <w:rsid w:val="00D84F67"/>
    <w:rsid w:val="00D9467B"/>
    <w:rsid w:val="00D96F12"/>
    <w:rsid w:val="00DA268D"/>
    <w:rsid w:val="00DA6565"/>
    <w:rsid w:val="00DA7206"/>
    <w:rsid w:val="00DB0663"/>
    <w:rsid w:val="00DB2EC3"/>
    <w:rsid w:val="00DB3117"/>
    <w:rsid w:val="00DB6DAE"/>
    <w:rsid w:val="00DC6DEC"/>
    <w:rsid w:val="00DE1BC2"/>
    <w:rsid w:val="00DE2A1B"/>
    <w:rsid w:val="00DF0A77"/>
    <w:rsid w:val="00DF0A80"/>
    <w:rsid w:val="00DF0BBF"/>
    <w:rsid w:val="00DF63C2"/>
    <w:rsid w:val="00E00F1A"/>
    <w:rsid w:val="00E03630"/>
    <w:rsid w:val="00E03955"/>
    <w:rsid w:val="00E07061"/>
    <w:rsid w:val="00E1256C"/>
    <w:rsid w:val="00E14D7A"/>
    <w:rsid w:val="00E25E20"/>
    <w:rsid w:val="00E30FFC"/>
    <w:rsid w:val="00E35700"/>
    <w:rsid w:val="00E4353A"/>
    <w:rsid w:val="00E56E95"/>
    <w:rsid w:val="00E71017"/>
    <w:rsid w:val="00E73699"/>
    <w:rsid w:val="00E77168"/>
    <w:rsid w:val="00E8306E"/>
    <w:rsid w:val="00E83149"/>
    <w:rsid w:val="00E8418C"/>
    <w:rsid w:val="00E85409"/>
    <w:rsid w:val="00E86B67"/>
    <w:rsid w:val="00EA248E"/>
    <w:rsid w:val="00EA5213"/>
    <w:rsid w:val="00EA6488"/>
    <w:rsid w:val="00EB2273"/>
    <w:rsid w:val="00EB47AD"/>
    <w:rsid w:val="00EB4A7F"/>
    <w:rsid w:val="00EB6555"/>
    <w:rsid w:val="00EC0EAB"/>
    <w:rsid w:val="00EC3645"/>
    <w:rsid w:val="00EC5764"/>
    <w:rsid w:val="00EC6477"/>
    <w:rsid w:val="00ED4A9A"/>
    <w:rsid w:val="00ED6B0E"/>
    <w:rsid w:val="00EE324B"/>
    <w:rsid w:val="00EE563E"/>
    <w:rsid w:val="00EE76D1"/>
    <w:rsid w:val="00EF5B7C"/>
    <w:rsid w:val="00F01771"/>
    <w:rsid w:val="00F071DD"/>
    <w:rsid w:val="00F158D2"/>
    <w:rsid w:val="00F17A30"/>
    <w:rsid w:val="00F2009D"/>
    <w:rsid w:val="00F268CE"/>
    <w:rsid w:val="00F34CC3"/>
    <w:rsid w:val="00F47B81"/>
    <w:rsid w:val="00F52765"/>
    <w:rsid w:val="00F53B47"/>
    <w:rsid w:val="00F62097"/>
    <w:rsid w:val="00F6746F"/>
    <w:rsid w:val="00F71341"/>
    <w:rsid w:val="00F71C64"/>
    <w:rsid w:val="00F72F92"/>
    <w:rsid w:val="00F742B2"/>
    <w:rsid w:val="00F80867"/>
    <w:rsid w:val="00F95A0D"/>
    <w:rsid w:val="00F969F5"/>
    <w:rsid w:val="00FA1F68"/>
    <w:rsid w:val="00FA755D"/>
    <w:rsid w:val="00FC1CD1"/>
    <w:rsid w:val="00FC5794"/>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B4CC1"/>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qFormat/>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qFormat/>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3D0C28"/>
    <w:rPr>
      <w:sz w:val="24"/>
      <w:lang w:val="en-GB"/>
    </w:rPr>
  </w:style>
  <w:style w:type="character" w:customStyle="1" w:styleId="Section1Char">
    <w:name w:val="Section_1 Char"/>
    <w:link w:val="Section1"/>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qFormat/>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link w:val="AnnexNoCar"/>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link w:val="AnnextitleChar"/>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1"/>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 w:type="character" w:customStyle="1" w:styleId="ArtrefBold1">
    <w:name w:val="Art_ref + Bold1"/>
    <w:basedOn w:val="Artref"/>
    <w:rsid w:val="005F394C"/>
    <w:rPr>
      <w:b/>
      <w:bCs/>
      <w:color w:val="auto"/>
    </w:rPr>
  </w:style>
  <w:style w:type="character" w:customStyle="1" w:styleId="AnnexNoCar">
    <w:name w:val="Annex_No Car"/>
    <w:basedOn w:val="DefaultParagraphFont"/>
    <w:link w:val="AnnexNo"/>
    <w:locked/>
    <w:rsid w:val="000642BF"/>
    <w:rPr>
      <w:rFonts w:eastAsia="Calibri"/>
      <w:caps/>
      <w:sz w:val="28"/>
      <w:lang w:val="en-GB" w:eastAsia="ko-KR"/>
    </w:rPr>
  </w:style>
  <w:style w:type="character" w:customStyle="1" w:styleId="AnnextitleChar">
    <w:name w:val="Annex_title Char"/>
    <w:basedOn w:val="DefaultParagraphFont"/>
    <w:link w:val="Annextitle0"/>
    <w:locked/>
    <w:rsid w:val="000642BF"/>
    <w:rPr>
      <w:rFonts w:ascii="Times New Roman Bold" w:eastAsia="Calibri" w:hAnsi="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906">
      <w:bodyDiv w:val="1"/>
      <w:marLeft w:val="0"/>
      <w:marRight w:val="0"/>
      <w:marTop w:val="0"/>
      <w:marBottom w:val="0"/>
      <w:divBdr>
        <w:top w:val="none" w:sz="0" w:space="0" w:color="auto"/>
        <w:left w:val="none" w:sz="0" w:space="0" w:color="auto"/>
        <w:bottom w:val="none" w:sz="0" w:space="0" w:color="auto"/>
        <w:right w:val="none" w:sz="0" w:space="0" w:color="auto"/>
      </w:divBdr>
    </w:div>
    <w:div w:id="17777261">
      <w:bodyDiv w:val="1"/>
      <w:marLeft w:val="0"/>
      <w:marRight w:val="0"/>
      <w:marTop w:val="0"/>
      <w:marBottom w:val="0"/>
      <w:divBdr>
        <w:top w:val="none" w:sz="0" w:space="0" w:color="auto"/>
        <w:left w:val="none" w:sz="0" w:space="0" w:color="auto"/>
        <w:bottom w:val="none" w:sz="0" w:space="0" w:color="auto"/>
        <w:right w:val="none" w:sz="0" w:space="0" w:color="auto"/>
      </w:divBdr>
    </w:div>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74668303">
      <w:bodyDiv w:val="1"/>
      <w:marLeft w:val="0"/>
      <w:marRight w:val="0"/>
      <w:marTop w:val="0"/>
      <w:marBottom w:val="0"/>
      <w:divBdr>
        <w:top w:val="none" w:sz="0" w:space="0" w:color="auto"/>
        <w:left w:val="none" w:sz="0" w:space="0" w:color="auto"/>
        <w:bottom w:val="none" w:sz="0" w:space="0" w:color="auto"/>
        <w:right w:val="none" w:sz="0" w:space="0" w:color="auto"/>
      </w:divBdr>
    </w:div>
    <w:div w:id="315499409">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415177438">
      <w:bodyDiv w:val="1"/>
      <w:marLeft w:val="0"/>
      <w:marRight w:val="0"/>
      <w:marTop w:val="0"/>
      <w:marBottom w:val="0"/>
      <w:divBdr>
        <w:top w:val="none" w:sz="0" w:space="0" w:color="auto"/>
        <w:left w:val="none" w:sz="0" w:space="0" w:color="auto"/>
        <w:bottom w:val="none" w:sz="0" w:space="0" w:color="auto"/>
        <w:right w:val="none" w:sz="0" w:space="0" w:color="auto"/>
      </w:divBdr>
    </w:div>
    <w:div w:id="437797288">
      <w:bodyDiv w:val="1"/>
      <w:marLeft w:val="0"/>
      <w:marRight w:val="0"/>
      <w:marTop w:val="0"/>
      <w:marBottom w:val="0"/>
      <w:divBdr>
        <w:top w:val="none" w:sz="0" w:space="0" w:color="auto"/>
        <w:left w:val="none" w:sz="0" w:space="0" w:color="auto"/>
        <w:bottom w:val="none" w:sz="0" w:space="0" w:color="auto"/>
        <w:right w:val="none" w:sz="0" w:space="0" w:color="auto"/>
      </w:divBdr>
    </w:div>
    <w:div w:id="442110860">
      <w:bodyDiv w:val="1"/>
      <w:marLeft w:val="0"/>
      <w:marRight w:val="0"/>
      <w:marTop w:val="0"/>
      <w:marBottom w:val="0"/>
      <w:divBdr>
        <w:top w:val="none" w:sz="0" w:space="0" w:color="auto"/>
        <w:left w:val="none" w:sz="0" w:space="0" w:color="auto"/>
        <w:bottom w:val="none" w:sz="0" w:space="0" w:color="auto"/>
        <w:right w:val="none" w:sz="0" w:space="0" w:color="auto"/>
      </w:divBdr>
    </w:div>
    <w:div w:id="581724757">
      <w:bodyDiv w:val="1"/>
      <w:marLeft w:val="0"/>
      <w:marRight w:val="0"/>
      <w:marTop w:val="0"/>
      <w:marBottom w:val="0"/>
      <w:divBdr>
        <w:top w:val="none" w:sz="0" w:space="0" w:color="auto"/>
        <w:left w:val="none" w:sz="0" w:space="0" w:color="auto"/>
        <w:bottom w:val="none" w:sz="0" w:space="0" w:color="auto"/>
        <w:right w:val="none" w:sz="0" w:space="0" w:color="auto"/>
      </w:divBdr>
    </w:div>
    <w:div w:id="599065024">
      <w:bodyDiv w:val="1"/>
      <w:marLeft w:val="0"/>
      <w:marRight w:val="0"/>
      <w:marTop w:val="0"/>
      <w:marBottom w:val="0"/>
      <w:divBdr>
        <w:top w:val="none" w:sz="0" w:space="0" w:color="auto"/>
        <w:left w:val="none" w:sz="0" w:space="0" w:color="auto"/>
        <w:bottom w:val="none" w:sz="0" w:space="0" w:color="auto"/>
        <w:right w:val="none" w:sz="0" w:space="0" w:color="auto"/>
      </w:divBdr>
    </w:div>
    <w:div w:id="602491506">
      <w:bodyDiv w:val="1"/>
      <w:marLeft w:val="0"/>
      <w:marRight w:val="0"/>
      <w:marTop w:val="0"/>
      <w:marBottom w:val="0"/>
      <w:divBdr>
        <w:top w:val="none" w:sz="0" w:space="0" w:color="auto"/>
        <w:left w:val="none" w:sz="0" w:space="0" w:color="auto"/>
        <w:bottom w:val="none" w:sz="0" w:space="0" w:color="auto"/>
        <w:right w:val="none" w:sz="0" w:space="0" w:color="auto"/>
      </w:divBdr>
    </w:div>
    <w:div w:id="643699804">
      <w:bodyDiv w:val="1"/>
      <w:marLeft w:val="0"/>
      <w:marRight w:val="0"/>
      <w:marTop w:val="0"/>
      <w:marBottom w:val="0"/>
      <w:divBdr>
        <w:top w:val="none" w:sz="0" w:space="0" w:color="auto"/>
        <w:left w:val="none" w:sz="0" w:space="0" w:color="auto"/>
        <w:bottom w:val="none" w:sz="0" w:space="0" w:color="auto"/>
        <w:right w:val="none" w:sz="0" w:space="0" w:color="auto"/>
      </w:divBdr>
    </w:div>
    <w:div w:id="724767174">
      <w:bodyDiv w:val="1"/>
      <w:marLeft w:val="0"/>
      <w:marRight w:val="0"/>
      <w:marTop w:val="0"/>
      <w:marBottom w:val="0"/>
      <w:divBdr>
        <w:top w:val="none" w:sz="0" w:space="0" w:color="auto"/>
        <w:left w:val="none" w:sz="0" w:space="0" w:color="auto"/>
        <w:bottom w:val="none" w:sz="0" w:space="0" w:color="auto"/>
        <w:right w:val="none" w:sz="0" w:space="0" w:color="auto"/>
      </w:divBdr>
    </w:div>
    <w:div w:id="853037510">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184981359">
      <w:bodyDiv w:val="1"/>
      <w:marLeft w:val="0"/>
      <w:marRight w:val="0"/>
      <w:marTop w:val="0"/>
      <w:marBottom w:val="0"/>
      <w:divBdr>
        <w:top w:val="none" w:sz="0" w:space="0" w:color="auto"/>
        <w:left w:val="none" w:sz="0" w:space="0" w:color="auto"/>
        <w:bottom w:val="none" w:sz="0" w:space="0" w:color="auto"/>
        <w:right w:val="none" w:sz="0" w:space="0" w:color="auto"/>
      </w:divBdr>
    </w:div>
    <w:div w:id="1266957254">
      <w:bodyDiv w:val="1"/>
      <w:marLeft w:val="0"/>
      <w:marRight w:val="0"/>
      <w:marTop w:val="0"/>
      <w:marBottom w:val="0"/>
      <w:divBdr>
        <w:top w:val="none" w:sz="0" w:space="0" w:color="auto"/>
        <w:left w:val="none" w:sz="0" w:space="0" w:color="auto"/>
        <w:bottom w:val="none" w:sz="0" w:space="0" w:color="auto"/>
        <w:right w:val="none" w:sz="0" w:space="0" w:color="auto"/>
      </w:divBdr>
    </w:div>
    <w:div w:id="1381631471">
      <w:bodyDiv w:val="1"/>
      <w:marLeft w:val="0"/>
      <w:marRight w:val="0"/>
      <w:marTop w:val="0"/>
      <w:marBottom w:val="0"/>
      <w:divBdr>
        <w:top w:val="none" w:sz="0" w:space="0" w:color="auto"/>
        <w:left w:val="none" w:sz="0" w:space="0" w:color="auto"/>
        <w:bottom w:val="none" w:sz="0" w:space="0" w:color="auto"/>
        <w:right w:val="none" w:sz="0" w:space="0" w:color="auto"/>
      </w:divBdr>
    </w:div>
    <w:div w:id="1463384976">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 w:id="1688941636">
      <w:bodyDiv w:val="1"/>
      <w:marLeft w:val="0"/>
      <w:marRight w:val="0"/>
      <w:marTop w:val="0"/>
      <w:marBottom w:val="0"/>
      <w:divBdr>
        <w:top w:val="none" w:sz="0" w:space="0" w:color="auto"/>
        <w:left w:val="none" w:sz="0" w:space="0" w:color="auto"/>
        <w:bottom w:val="none" w:sz="0" w:space="0" w:color="auto"/>
        <w:right w:val="none" w:sz="0" w:space="0" w:color="auto"/>
      </w:divBdr>
    </w:div>
    <w:div w:id="1840652183">
      <w:bodyDiv w:val="1"/>
      <w:marLeft w:val="0"/>
      <w:marRight w:val="0"/>
      <w:marTop w:val="0"/>
      <w:marBottom w:val="0"/>
      <w:divBdr>
        <w:top w:val="none" w:sz="0" w:space="0" w:color="auto"/>
        <w:left w:val="none" w:sz="0" w:space="0" w:color="auto"/>
        <w:bottom w:val="none" w:sz="0" w:space="0" w:color="auto"/>
        <w:right w:val="none" w:sz="0" w:space="0" w:color="auto"/>
      </w:divBdr>
    </w:div>
    <w:div w:id="1917352449">
      <w:bodyDiv w:val="1"/>
      <w:marLeft w:val="0"/>
      <w:marRight w:val="0"/>
      <w:marTop w:val="0"/>
      <w:marBottom w:val="0"/>
      <w:divBdr>
        <w:top w:val="none" w:sz="0" w:space="0" w:color="auto"/>
        <w:left w:val="none" w:sz="0" w:space="0" w:color="auto"/>
        <w:bottom w:val="none" w:sz="0" w:space="0" w:color="auto"/>
        <w:right w:val="none" w:sz="0" w:space="0" w:color="auto"/>
      </w:divBdr>
    </w:div>
    <w:div w:id="2020111857">
      <w:bodyDiv w:val="1"/>
      <w:marLeft w:val="0"/>
      <w:marRight w:val="0"/>
      <w:marTop w:val="0"/>
      <w:marBottom w:val="0"/>
      <w:divBdr>
        <w:top w:val="none" w:sz="0" w:space="0" w:color="auto"/>
        <w:left w:val="none" w:sz="0" w:space="0" w:color="auto"/>
        <w:bottom w:val="none" w:sz="0" w:space="0" w:color="auto"/>
        <w:right w:val="none" w:sz="0" w:space="0" w:color="auto"/>
      </w:divBdr>
    </w:div>
    <w:div w:id="2041543917">
      <w:bodyDiv w:val="1"/>
      <w:marLeft w:val="0"/>
      <w:marRight w:val="0"/>
      <w:marTop w:val="0"/>
      <w:marBottom w:val="0"/>
      <w:divBdr>
        <w:top w:val="none" w:sz="0" w:space="0" w:color="auto"/>
        <w:left w:val="none" w:sz="0" w:space="0" w:color="auto"/>
        <w:bottom w:val="none" w:sz="0" w:space="0" w:color="auto"/>
        <w:right w:val="none" w:sz="0" w:space="0" w:color="auto"/>
      </w:divBdr>
    </w:div>
    <w:div w:id="21054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D4124-EA91-4E4A-B6B0-300B7918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10</Pages>
  <Words>2307</Words>
  <Characters>13154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15431</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zach</cp:lastModifiedBy>
  <cp:revision>10</cp:revision>
  <cp:lastPrinted>2018-09-20T14:58:00Z</cp:lastPrinted>
  <dcterms:created xsi:type="dcterms:W3CDTF">2019-02-22T20:27:00Z</dcterms:created>
  <dcterms:modified xsi:type="dcterms:W3CDTF">2019-03-02T13:55:00Z</dcterms:modified>
</cp:coreProperties>
</file>