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FE0FC" w14:textId="77777777" w:rsidR="002A5106" w:rsidRDefault="002A5106" w:rsidP="002A5106">
      <w:pPr>
        <w:tabs>
          <w:tab w:val="left" w:pos="3345"/>
        </w:tabs>
        <w:spacing w:before="0" w:line="200" w:lineRule="auto"/>
      </w:pPr>
      <w:bookmarkStart w:id="0" w:name="dbreak"/>
      <w:bookmarkEnd w:id="0"/>
    </w:p>
    <w:p w14:paraId="58C71FA0" w14:textId="77777777" w:rsidR="002A5106" w:rsidRDefault="002A5106" w:rsidP="002A5106">
      <w:pPr>
        <w:spacing w:before="0" w:line="260" w:lineRule="auto"/>
      </w:pPr>
    </w:p>
    <w:p w14:paraId="6A153588" w14:textId="77777777" w:rsidR="002A5106" w:rsidRDefault="002A5106" w:rsidP="002A5106">
      <w:pPr>
        <w:spacing w:before="0"/>
        <w:jc w:val="center"/>
        <w:rPr>
          <w:b/>
        </w:rPr>
      </w:pPr>
      <w:r>
        <w:rPr>
          <w:b/>
        </w:rPr>
        <w:t>UNITED STATES OF AMERICA</w:t>
      </w:r>
      <w:bookmarkStart w:id="1" w:name="_GoBack"/>
      <w:bookmarkEnd w:id="1"/>
    </w:p>
    <w:p w14:paraId="4AB39EA3" w14:textId="77777777" w:rsidR="002A5106" w:rsidRDefault="002A5106" w:rsidP="002A5106">
      <w:pPr>
        <w:spacing w:before="0"/>
        <w:ind w:left="2560"/>
      </w:pPr>
    </w:p>
    <w:p w14:paraId="67D9B332" w14:textId="77777777" w:rsidR="002A5106" w:rsidRPr="00E92853" w:rsidRDefault="002A5106" w:rsidP="002A5106">
      <w:pPr>
        <w:spacing w:before="0"/>
        <w:jc w:val="center"/>
      </w:pPr>
      <w:r>
        <w:t xml:space="preserve">DRAFT </w:t>
      </w:r>
      <w:r w:rsidRPr="00E92853">
        <w:t>PROPOSAL</w:t>
      </w:r>
      <w:r>
        <w:t>S</w:t>
      </w:r>
      <w:r w:rsidRPr="00E92853">
        <w:t xml:space="preserve"> FOR THE WORK OF THE CONFERENCE</w:t>
      </w:r>
    </w:p>
    <w:p w14:paraId="25BC7928" w14:textId="77777777" w:rsidR="002A5106" w:rsidRDefault="002A5106" w:rsidP="002A5106">
      <w:pPr>
        <w:spacing w:before="0" w:line="314" w:lineRule="auto"/>
      </w:pPr>
    </w:p>
    <w:p w14:paraId="6D149CB3" w14:textId="161462D0" w:rsidR="00EC272C" w:rsidRDefault="00EC272C" w:rsidP="008C20ED">
      <w:pPr>
        <w:jc w:val="center"/>
        <w:rPr>
          <w:b/>
        </w:rPr>
      </w:pPr>
      <w:r w:rsidRPr="00EC272C">
        <w:rPr>
          <w:b/>
        </w:rPr>
        <w:t>Agenda Item 1.10</w:t>
      </w:r>
    </w:p>
    <w:p w14:paraId="35AC8C77" w14:textId="77777777" w:rsidR="002A5106" w:rsidRPr="00EC272C" w:rsidRDefault="002A5106" w:rsidP="008C20ED">
      <w:pPr>
        <w:jc w:val="center"/>
        <w:rPr>
          <w:b/>
        </w:rPr>
      </w:pPr>
    </w:p>
    <w:p w14:paraId="4ACC7C75" w14:textId="64F21215" w:rsidR="005D4CFD" w:rsidRPr="00EC272C" w:rsidRDefault="002A5106" w:rsidP="00A91046">
      <w:pPr>
        <w:rPr>
          <w:b/>
          <w:iCs/>
        </w:rPr>
      </w:pPr>
      <w:r>
        <w:rPr>
          <w:b/>
          <w:iCs/>
        </w:rPr>
        <w:t>Agenda Item 1.10</w:t>
      </w:r>
      <w:r w:rsidRPr="00C62578">
        <w:rPr>
          <w:iCs/>
        </w:rPr>
        <w:t xml:space="preserve">:  </w:t>
      </w:r>
      <w:r w:rsidR="00EC272C" w:rsidRPr="00A91046">
        <w:rPr>
          <w:i/>
          <w:iCs/>
        </w:rPr>
        <w:t>t</w:t>
      </w:r>
      <w:r w:rsidR="005D4CFD" w:rsidRPr="00A91046">
        <w:rPr>
          <w:i/>
          <w:iCs/>
        </w:rPr>
        <w:t>o consider spectrum needs and regulatory provisions for the introduction and use of the Global Aeronautical Distress and Safety System (GADSS), in accordance with Resolution</w:t>
      </w:r>
      <w:r w:rsidR="005D4CFD" w:rsidRPr="00A91046">
        <w:rPr>
          <w:iCs/>
        </w:rPr>
        <w:t xml:space="preserve"> </w:t>
      </w:r>
      <w:r w:rsidR="005D4CFD" w:rsidRPr="002A5106">
        <w:rPr>
          <w:b/>
          <w:bCs/>
          <w:iCs/>
        </w:rPr>
        <w:t>426 (WRC-15)</w:t>
      </w:r>
    </w:p>
    <w:p w14:paraId="13B80C09" w14:textId="74F10F6E" w:rsidR="00972CE4" w:rsidRPr="00A91046" w:rsidRDefault="005D4CFD" w:rsidP="00A91046">
      <w:pPr>
        <w:pStyle w:val="Heading1"/>
        <w:tabs>
          <w:tab w:val="clear" w:pos="1134"/>
          <w:tab w:val="left" w:pos="1170"/>
        </w:tabs>
        <w:ind w:left="0" w:firstLine="0"/>
        <w:rPr>
          <w:sz w:val="24"/>
          <w:szCs w:val="24"/>
        </w:rPr>
      </w:pPr>
      <w:r w:rsidRPr="00A91046">
        <w:rPr>
          <w:sz w:val="24"/>
          <w:szCs w:val="24"/>
        </w:rPr>
        <w:t>Background</w:t>
      </w:r>
      <w:r w:rsidR="00B93186" w:rsidRPr="00A91046">
        <w:rPr>
          <w:sz w:val="24"/>
          <w:szCs w:val="24"/>
        </w:rPr>
        <w:t xml:space="preserve"> Information</w:t>
      </w:r>
      <w:r w:rsidR="00B93186" w:rsidRPr="00117E95">
        <w:rPr>
          <w:b w:val="0"/>
          <w:sz w:val="24"/>
          <w:szCs w:val="24"/>
        </w:rPr>
        <w:t xml:space="preserve">:  </w:t>
      </w:r>
      <w:r w:rsidR="00B93186" w:rsidRPr="00A91046">
        <w:rPr>
          <w:b w:val="0"/>
          <w:sz w:val="24"/>
          <w:szCs w:val="24"/>
        </w:rPr>
        <w:t xml:space="preserve">The 2015 World Radiocommunication Conference (WRC-15) adopted Agenda Item 1.10 in accordance with Resolution </w:t>
      </w:r>
      <w:r w:rsidR="00B93186" w:rsidRPr="00A91046">
        <w:rPr>
          <w:sz w:val="24"/>
          <w:szCs w:val="24"/>
        </w:rPr>
        <w:t>426 (WRC-15)</w:t>
      </w:r>
      <w:r w:rsidR="00B93186" w:rsidRPr="00A91046">
        <w:rPr>
          <w:b w:val="0"/>
          <w:sz w:val="24"/>
          <w:szCs w:val="24"/>
        </w:rPr>
        <w:t>.  The resolution’s purpose is to consider spectrum needs and regulatory provisions for the introduction and use of the global aeronautical distress and safety system (GADSS).</w:t>
      </w:r>
    </w:p>
    <w:p w14:paraId="16B26A9F" w14:textId="74592DBE" w:rsidR="005D4CFD" w:rsidRPr="000B2234" w:rsidRDefault="005D4CFD" w:rsidP="00EC272C">
      <w:pPr>
        <w:rPr>
          <w:rFonts w:eastAsia="SimSun"/>
        </w:rPr>
      </w:pPr>
      <w:r w:rsidRPr="000B2234">
        <w:rPr>
          <w:rFonts w:eastAsia="SimSun"/>
          <w:lang w:val="en-US"/>
        </w:rPr>
        <w:t xml:space="preserve">The International Civil Aviation Organization (ICAO) </w:t>
      </w:r>
      <w:r w:rsidR="0027472B">
        <w:rPr>
          <w:rFonts w:eastAsia="SimSun"/>
          <w:lang w:val="en-US"/>
        </w:rPr>
        <w:t xml:space="preserve">has </w:t>
      </w:r>
      <w:r w:rsidRPr="000B2234">
        <w:rPr>
          <w:rFonts w:eastAsia="SimSun"/>
          <w:lang w:val="en-US"/>
        </w:rPr>
        <w:t>develop</w:t>
      </w:r>
      <w:r>
        <w:rPr>
          <w:rFonts w:eastAsia="SimSun"/>
          <w:lang w:val="en-US"/>
        </w:rPr>
        <w:t>ed</w:t>
      </w:r>
      <w:r w:rsidRPr="000B2234">
        <w:rPr>
          <w:rFonts w:eastAsia="SimSun"/>
          <w:lang w:val="en-US"/>
        </w:rPr>
        <w:t xml:space="preserve"> a concept of operations (ConOps) to support </w:t>
      </w:r>
      <w:r w:rsidR="006E2A47">
        <w:rPr>
          <w:rFonts w:eastAsia="SimSun"/>
          <w:lang w:val="en-US"/>
        </w:rPr>
        <w:t xml:space="preserve">the </w:t>
      </w:r>
      <w:r w:rsidRPr="000B2234">
        <w:rPr>
          <w:rFonts w:eastAsia="SimSun"/>
          <w:lang w:val="en-US"/>
        </w:rPr>
        <w:t>future development of a GADSS</w:t>
      </w:r>
      <w:r w:rsidR="006E2A47">
        <w:rPr>
          <w:rFonts w:eastAsia="SimSun"/>
          <w:lang w:val="en-US"/>
        </w:rPr>
        <w:t xml:space="preserve"> for worldwide aviation use</w:t>
      </w:r>
      <w:r w:rsidRPr="000B2234">
        <w:rPr>
          <w:rFonts w:eastAsia="SimSun"/>
          <w:lang w:val="en-US"/>
        </w:rPr>
        <w:t xml:space="preserve">. </w:t>
      </w:r>
      <w:r w:rsidRPr="002B05F5">
        <w:rPr>
          <w:rFonts w:eastAsia="SimSun"/>
        </w:rPr>
        <w:t>Th</w:t>
      </w:r>
      <w:r w:rsidR="006E2A47" w:rsidRPr="002B05F5">
        <w:rPr>
          <w:rFonts w:eastAsia="SimSun"/>
        </w:rPr>
        <w:t>is</w:t>
      </w:r>
      <w:r w:rsidRPr="002B05F5">
        <w:rPr>
          <w:rFonts w:eastAsia="SimSun"/>
        </w:rPr>
        <w:t xml:space="preserve"> ConOps is the guideline for develop</w:t>
      </w:r>
      <w:r w:rsidR="006E2A47" w:rsidRPr="002B05F5">
        <w:rPr>
          <w:rFonts w:eastAsia="SimSun"/>
        </w:rPr>
        <w:t>ing</w:t>
      </w:r>
      <w:r w:rsidRPr="002B05F5">
        <w:rPr>
          <w:rFonts w:eastAsia="SimSun"/>
        </w:rPr>
        <w:t xml:space="preserve"> ICAO performance-based standards</w:t>
      </w:r>
      <w:ins w:id="2" w:author="Cramer, Joseph" w:date="2018-02-21T07:24:00Z">
        <w:r w:rsidR="002B05F5">
          <w:rPr>
            <w:rFonts w:eastAsia="SimSun"/>
          </w:rPr>
          <w:t xml:space="preserve"> and aircraft must meet</w:t>
        </w:r>
      </w:ins>
      <w:r w:rsidRPr="002B05F5">
        <w:rPr>
          <w:rFonts w:eastAsia="SimSun"/>
        </w:rPr>
        <w:t xml:space="preserve">, </w:t>
      </w:r>
      <w:ins w:id="3" w:author="Cramer, Joseph" w:date="2018-02-21T07:25:00Z">
        <w:r w:rsidR="002B05F5">
          <w:rPr>
            <w:rFonts w:eastAsia="SimSun"/>
          </w:rPr>
          <w:t xml:space="preserve">as well as </w:t>
        </w:r>
      </w:ins>
      <w:del w:id="4" w:author="Cramer, Joseph" w:date="2018-02-21T07:25:00Z">
        <w:r w:rsidR="006E2A47" w:rsidRPr="002B05F5" w:rsidDel="002B05F5">
          <w:rPr>
            <w:rFonts w:eastAsia="SimSun"/>
          </w:rPr>
          <w:delText xml:space="preserve">and </w:delText>
        </w:r>
      </w:del>
      <w:r w:rsidR="006E2A47" w:rsidRPr="002B05F5">
        <w:rPr>
          <w:rFonts w:eastAsia="SimSun"/>
        </w:rPr>
        <w:t xml:space="preserve">providing </w:t>
      </w:r>
      <w:r w:rsidRPr="002B05F5">
        <w:rPr>
          <w:rFonts w:eastAsia="SimSun"/>
        </w:rPr>
        <w:t xml:space="preserve">technical and operational requirements </w:t>
      </w:r>
      <w:r w:rsidR="006E2A47" w:rsidRPr="002B05F5">
        <w:rPr>
          <w:rFonts w:eastAsia="SimSun"/>
        </w:rPr>
        <w:t>for aircraft and systems that must communicate with an aircraft.</w:t>
      </w:r>
      <w:r w:rsidR="006E2A47">
        <w:rPr>
          <w:rFonts w:eastAsia="SimSun"/>
        </w:rPr>
        <w:t xml:space="preserve">  </w:t>
      </w:r>
    </w:p>
    <w:p w14:paraId="55B115D3" w14:textId="21B88E26" w:rsidR="005D4CFD" w:rsidRPr="000B2234" w:rsidRDefault="006E2A47" w:rsidP="00EC272C">
      <w:pPr>
        <w:rPr>
          <w:rFonts w:eastAsia="SimSun"/>
        </w:rPr>
      </w:pPr>
      <w:r>
        <w:rPr>
          <w:rFonts w:eastAsia="SimSun"/>
        </w:rPr>
        <w:t xml:space="preserve">The </w:t>
      </w:r>
      <w:del w:id="5" w:author="Cramer, Joseph" w:date="2018-02-20T15:33:00Z">
        <w:r w:rsidDel="00AD21DA">
          <w:rPr>
            <w:rFonts w:eastAsia="SimSun"/>
          </w:rPr>
          <w:delText xml:space="preserve">latest </w:delText>
        </w:r>
      </w:del>
      <w:ins w:id="6" w:author="Cramer, Joseph" w:date="2018-02-20T15:33:00Z">
        <w:r w:rsidR="00AD21DA">
          <w:rPr>
            <w:rFonts w:eastAsia="SimSun"/>
          </w:rPr>
          <w:t xml:space="preserve">current </w:t>
        </w:r>
      </w:ins>
      <w:r>
        <w:rPr>
          <w:rFonts w:eastAsia="SimSun"/>
        </w:rPr>
        <w:t xml:space="preserve">ICAO </w:t>
      </w:r>
      <w:r w:rsidR="005D4CFD" w:rsidRPr="000B2234">
        <w:rPr>
          <w:rFonts w:eastAsia="SimSun"/>
        </w:rPr>
        <w:t>ConOps describes the following functions:</w:t>
      </w:r>
    </w:p>
    <w:p w14:paraId="059F251C" w14:textId="77777777" w:rsidR="005D4CFD" w:rsidRPr="000B2234" w:rsidRDefault="005D4CFD" w:rsidP="00812046">
      <w:pPr>
        <w:pStyle w:val="enumlev1"/>
        <w:numPr>
          <w:ilvl w:val="0"/>
          <w:numId w:val="3"/>
        </w:numPr>
      </w:pPr>
      <w:r w:rsidRPr="00812046">
        <w:rPr>
          <w:rFonts w:eastAsia="SimSun"/>
          <w:lang w:val="en-US"/>
        </w:rPr>
        <w:t>Aircraft tracking under normal conditions</w:t>
      </w:r>
      <w:r w:rsidR="00812046" w:rsidRPr="00812046">
        <w:rPr>
          <w:rFonts w:eastAsia="SimSun"/>
          <w:lang w:val="en-US"/>
        </w:rPr>
        <w:t xml:space="preserve">:  </w:t>
      </w:r>
      <w:r w:rsidRPr="000B2234">
        <w:t>Typically leverages existing technologies to assist in the timely identification and location of aircraft. Provides an automated reporting function every 15 mins or less. Aircraft tracking may be accomplished by multiple different systems over the duration of a flight.</w:t>
      </w:r>
    </w:p>
    <w:p w14:paraId="455F5466" w14:textId="77777777" w:rsidR="005D4CFD" w:rsidRPr="000B2234" w:rsidRDefault="00812046" w:rsidP="00812046">
      <w:pPr>
        <w:pStyle w:val="enumlev1"/>
        <w:numPr>
          <w:ilvl w:val="0"/>
          <w:numId w:val="3"/>
        </w:numPr>
        <w:tabs>
          <w:tab w:val="clear" w:pos="1134"/>
          <w:tab w:val="left" w:pos="720"/>
        </w:tabs>
      </w:pPr>
      <w:r>
        <w:rPr>
          <w:rFonts w:eastAsia="SimSun"/>
          <w:lang w:val="en-US"/>
        </w:rPr>
        <w:t xml:space="preserve">Autonomous distress tracking:  </w:t>
      </w:r>
      <w:r w:rsidR="005D4CFD" w:rsidRPr="000B2234">
        <w:t>An automated method of position reporting at intervals of one minute or less to support search and rescue (SAR), triggered by indications that an aircraft is in distress wh</w:t>
      </w:r>
      <w:r w:rsidR="00BF4652">
        <w:t xml:space="preserve">ich may result in an accident. </w:t>
      </w:r>
      <w:r w:rsidR="005D4CFD" w:rsidRPr="000B2234">
        <w:t>Distress tracking aims to establish the location of a potential accident site within a 6 nautical mile (11.11 km) radius.</w:t>
      </w:r>
    </w:p>
    <w:p w14:paraId="7535B3DA" w14:textId="77777777" w:rsidR="005D4CFD" w:rsidRPr="000B2234" w:rsidRDefault="005D4CFD" w:rsidP="00812046">
      <w:pPr>
        <w:pStyle w:val="enumlev1"/>
        <w:numPr>
          <w:ilvl w:val="0"/>
          <w:numId w:val="3"/>
        </w:numPr>
        <w:tabs>
          <w:tab w:val="clear" w:pos="1134"/>
          <w:tab w:val="left" w:pos="720"/>
        </w:tabs>
        <w:rPr>
          <w:rFonts w:eastAsia="SimSun"/>
        </w:rPr>
      </w:pPr>
      <w:r w:rsidRPr="000B2234">
        <w:rPr>
          <w:rFonts w:eastAsia="SimSun"/>
          <w:lang w:val="en-US"/>
        </w:rPr>
        <w:t>Post flight localization and recovery</w:t>
      </w:r>
      <w:r w:rsidR="00812046">
        <w:rPr>
          <w:rFonts w:eastAsia="SimSun"/>
          <w:lang w:val="en-US"/>
        </w:rPr>
        <w:t xml:space="preserve">:  </w:t>
      </w:r>
      <w:r w:rsidRPr="000B2234" w:rsidDel="002055AF">
        <w:rPr>
          <w:rFonts w:eastAsia="SimSun"/>
        </w:rPr>
        <w:t>A combination of both the immediate need to locate and rescue possible survivors after an accident using methods to an accuracy of &lt;1 nautical mile (&lt;1.85 km)</w:t>
      </w:r>
      <w:r w:rsidRPr="000B2234">
        <w:rPr>
          <w:rFonts w:eastAsia="SimSun"/>
        </w:rPr>
        <w:t>, and the timely collection of aircraft components and data that will assist in the accident investigation.</w:t>
      </w:r>
    </w:p>
    <w:p w14:paraId="2841BA7E" w14:textId="77777777" w:rsidR="005D4CFD" w:rsidRPr="000B2234" w:rsidRDefault="005D4CFD" w:rsidP="00812046">
      <w:pPr>
        <w:pStyle w:val="enumlev1"/>
        <w:numPr>
          <w:ilvl w:val="0"/>
          <w:numId w:val="3"/>
        </w:numPr>
        <w:rPr>
          <w:iCs/>
        </w:rPr>
      </w:pPr>
      <w:r w:rsidRPr="000B2234">
        <w:rPr>
          <w:rFonts w:eastAsia="SimSun"/>
        </w:rPr>
        <w:t>Procedures</w:t>
      </w:r>
      <w:r w:rsidRPr="000B2234">
        <w:rPr>
          <w:rFonts w:eastAsia="SimSun"/>
          <w:lang w:val="en-US"/>
        </w:rPr>
        <w:t xml:space="preserve"> and information management</w:t>
      </w:r>
      <w:r w:rsidR="00812046">
        <w:rPr>
          <w:rFonts w:eastAsia="SimSun"/>
          <w:lang w:val="en-US"/>
        </w:rPr>
        <w:t xml:space="preserve">:  </w:t>
      </w:r>
      <w:r w:rsidRPr="000B2234">
        <w:t>The method of data collection and notification of flight tracking data to the relevant SAR</w:t>
      </w:r>
      <w:r w:rsidR="00944ECF">
        <w:t xml:space="preserve"> platform</w:t>
      </w:r>
      <w:r w:rsidRPr="000B2234">
        <w:t xml:space="preserve">, and rescue coordination </w:t>
      </w:r>
      <w:proofErr w:type="spellStart"/>
      <w:r w:rsidRPr="000B2234">
        <w:t>cent</w:t>
      </w:r>
      <w:r w:rsidR="00944ECF">
        <w:t>ers</w:t>
      </w:r>
      <w:proofErr w:type="spellEnd"/>
      <w:r w:rsidRPr="000B2234">
        <w:t>.</w:t>
      </w:r>
    </w:p>
    <w:p w14:paraId="7C9C36D5" w14:textId="77777777" w:rsidR="005D4CFD" w:rsidRDefault="00944ECF" w:rsidP="00EC272C">
      <w:pPr>
        <w:rPr>
          <w:iCs/>
        </w:rPr>
      </w:pPr>
      <w:r>
        <w:rPr>
          <w:iCs/>
        </w:rPr>
        <w:t>S</w:t>
      </w:r>
      <w:r w:rsidR="005D4CFD">
        <w:rPr>
          <w:iCs/>
        </w:rPr>
        <w:t xml:space="preserve">pecific </w:t>
      </w:r>
      <w:r w:rsidR="005D4CFD" w:rsidRPr="000B2234">
        <w:rPr>
          <w:iCs/>
        </w:rPr>
        <w:t>system</w:t>
      </w:r>
      <w:r w:rsidR="005D4CFD">
        <w:rPr>
          <w:iCs/>
        </w:rPr>
        <w:t>s</w:t>
      </w:r>
      <w:r>
        <w:rPr>
          <w:iCs/>
        </w:rPr>
        <w:t>, and therefore specific technical requirements or spectrum allocations</w:t>
      </w:r>
      <w:r w:rsidR="005D4CFD" w:rsidRPr="000B2234">
        <w:rPr>
          <w:iCs/>
        </w:rPr>
        <w:t xml:space="preserve"> </w:t>
      </w:r>
      <w:r>
        <w:rPr>
          <w:iCs/>
        </w:rPr>
        <w:t xml:space="preserve">are not </w:t>
      </w:r>
      <w:r w:rsidR="005D4CFD" w:rsidRPr="000B2234">
        <w:rPr>
          <w:iCs/>
        </w:rPr>
        <w:t xml:space="preserve">proposed </w:t>
      </w:r>
      <w:r>
        <w:rPr>
          <w:iCs/>
        </w:rPr>
        <w:t>under</w:t>
      </w:r>
      <w:r w:rsidR="002B0FB9">
        <w:rPr>
          <w:iCs/>
        </w:rPr>
        <w:t xml:space="preserve"> this agenda item because </w:t>
      </w:r>
      <w:r w:rsidR="005D4CFD" w:rsidRPr="000B2234">
        <w:rPr>
          <w:iCs/>
        </w:rPr>
        <w:t>ICAO proposes to use existing systems</w:t>
      </w:r>
      <w:r w:rsidR="002B0FB9">
        <w:rPr>
          <w:iCs/>
        </w:rPr>
        <w:t xml:space="preserve"> </w:t>
      </w:r>
      <w:r w:rsidR="005D4CFD" w:rsidRPr="000B2234">
        <w:rPr>
          <w:iCs/>
        </w:rPr>
        <w:t>operating under existing allocations.</w:t>
      </w:r>
      <w:r w:rsidR="002B0FB9">
        <w:rPr>
          <w:iCs/>
        </w:rPr>
        <w:t xml:space="preserve">  </w:t>
      </w:r>
    </w:p>
    <w:p w14:paraId="7FE52615" w14:textId="77777777" w:rsidR="00B93186" w:rsidRDefault="005D4CFD" w:rsidP="00B93186">
      <w:pPr>
        <w:rPr>
          <w:lang w:val="en-US"/>
        </w:rPr>
      </w:pPr>
      <w:r w:rsidRPr="00EE3EC1">
        <w:rPr>
          <w:iCs/>
          <w:szCs w:val="24"/>
        </w:rPr>
        <w:t xml:space="preserve">However, changes to other portions of the </w:t>
      </w:r>
      <w:r w:rsidR="00EB7E5C">
        <w:rPr>
          <w:iCs/>
          <w:szCs w:val="24"/>
        </w:rPr>
        <w:t>RR</w:t>
      </w:r>
      <w:r w:rsidRPr="00EE3EC1">
        <w:rPr>
          <w:iCs/>
          <w:szCs w:val="24"/>
        </w:rPr>
        <w:t xml:space="preserve"> are proposed </w:t>
      </w:r>
      <w:r w:rsidR="002B0FB9">
        <w:rPr>
          <w:iCs/>
          <w:szCs w:val="24"/>
        </w:rPr>
        <w:t xml:space="preserve">in order </w:t>
      </w:r>
      <w:r w:rsidRPr="00EE3EC1">
        <w:rPr>
          <w:iCs/>
          <w:szCs w:val="24"/>
        </w:rPr>
        <w:t xml:space="preserve">to facilitate GADSS implementation. </w:t>
      </w:r>
      <w:r>
        <w:t xml:space="preserve">In particular, </w:t>
      </w:r>
      <w:r w:rsidRPr="00EE3EC1">
        <w:t>possible changes to portions of RR Chapters VII [and VIII] have been identified.</w:t>
      </w:r>
      <w:r w:rsidR="00B93186" w:rsidRPr="00B93186">
        <w:rPr>
          <w:lang w:val="en-US"/>
        </w:rPr>
        <w:t xml:space="preserve"> </w:t>
      </w:r>
    </w:p>
    <w:p w14:paraId="445F70FB" w14:textId="77777777" w:rsidR="004977F5" w:rsidRDefault="004977F5" w:rsidP="00B93186">
      <w:pPr>
        <w:rPr>
          <w:lang w:val="en-US"/>
        </w:rPr>
      </w:pPr>
      <w:r>
        <w:rPr>
          <w:lang w:val="en-US"/>
        </w:rPr>
        <w:t>To achieve the above, the following approach is proposed:</w:t>
      </w:r>
    </w:p>
    <w:p w14:paraId="4A375DE0" w14:textId="3E2D4D9A" w:rsidR="000566F0" w:rsidRPr="000566F0" w:rsidRDefault="00B93186" w:rsidP="000566F0">
      <w:pPr>
        <w:pStyle w:val="ListParagraph"/>
        <w:numPr>
          <w:ilvl w:val="0"/>
          <w:numId w:val="4"/>
        </w:numPr>
        <w:rPr>
          <w:lang w:val="en-US"/>
        </w:rPr>
      </w:pPr>
      <w:r w:rsidRPr="000566F0">
        <w:rPr>
          <w:lang w:val="en-US"/>
        </w:rPr>
        <w:t xml:space="preserve">No changes to Article </w:t>
      </w:r>
      <w:r w:rsidRPr="000566F0">
        <w:rPr>
          <w:b/>
          <w:bCs/>
          <w:lang w:val="en-US"/>
        </w:rPr>
        <w:t xml:space="preserve">5 </w:t>
      </w:r>
      <w:r w:rsidRPr="000566F0">
        <w:rPr>
          <w:lang w:val="en-US"/>
        </w:rPr>
        <w:t>of the Radio Regulations.</w:t>
      </w:r>
      <w:r w:rsidR="004977F5" w:rsidRPr="000566F0">
        <w:rPr>
          <w:lang w:val="en-US"/>
        </w:rPr>
        <w:t xml:space="preserve">  </w:t>
      </w:r>
    </w:p>
    <w:p w14:paraId="1F101764" w14:textId="3C8549BD" w:rsidR="00B93186" w:rsidRPr="000566F0" w:rsidRDefault="000566F0" w:rsidP="000566F0">
      <w:pPr>
        <w:pStyle w:val="ListParagraph"/>
        <w:numPr>
          <w:ilvl w:val="0"/>
          <w:numId w:val="4"/>
        </w:numPr>
        <w:rPr>
          <w:lang w:val="en-US"/>
        </w:rPr>
      </w:pPr>
      <w:r w:rsidRPr="000566F0">
        <w:rPr>
          <w:lang w:val="en-US"/>
        </w:rPr>
        <w:lastRenderedPageBreak/>
        <w:t>T</w:t>
      </w:r>
      <w:r w:rsidR="00B93186" w:rsidRPr="000566F0">
        <w:rPr>
          <w:lang w:val="en-US"/>
        </w:rPr>
        <w:t xml:space="preserve">o facilitate GADSS introduction, modification of </w:t>
      </w:r>
      <w:r w:rsidRPr="000566F0">
        <w:rPr>
          <w:lang w:val="en-US"/>
        </w:rPr>
        <w:t xml:space="preserve">the </w:t>
      </w:r>
      <w:r w:rsidR="00B93186" w:rsidRPr="000566F0">
        <w:rPr>
          <w:lang w:val="en-US"/>
        </w:rPr>
        <w:t xml:space="preserve">RR to include GADSS as a distress and safety communications system, within Chapter </w:t>
      </w:r>
      <w:r w:rsidR="00B93186" w:rsidRPr="000566F0">
        <w:rPr>
          <w:bCs/>
          <w:lang w:val="en-US" w:eastAsia="zh-CN"/>
        </w:rPr>
        <w:t xml:space="preserve">VII – Distress and </w:t>
      </w:r>
      <w:r>
        <w:rPr>
          <w:bCs/>
          <w:lang w:val="en-US" w:eastAsia="zh-CN"/>
        </w:rPr>
        <w:t>S</w:t>
      </w:r>
      <w:r w:rsidRPr="000566F0">
        <w:rPr>
          <w:bCs/>
          <w:lang w:val="en-US" w:eastAsia="zh-CN"/>
        </w:rPr>
        <w:t xml:space="preserve">afety </w:t>
      </w:r>
      <w:r>
        <w:rPr>
          <w:bCs/>
          <w:lang w:val="en-US" w:eastAsia="zh-CN"/>
        </w:rPr>
        <w:t>C</w:t>
      </w:r>
      <w:r w:rsidRPr="000566F0">
        <w:rPr>
          <w:bCs/>
          <w:lang w:val="en-US" w:eastAsia="zh-CN"/>
        </w:rPr>
        <w:t xml:space="preserve">ommunications </w:t>
      </w:r>
      <w:r w:rsidR="00B93186" w:rsidRPr="000566F0">
        <w:rPr>
          <w:lang w:val="en-US"/>
        </w:rPr>
        <w:t>in a new Chapter</w:t>
      </w:r>
      <w:r w:rsidR="00B93186" w:rsidRPr="000566F0">
        <w:rPr>
          <w:b/>
          <w:lang w:val="en-US"/>
        </w:rPr>
        <w:t xml:space="preserve"> </w:t>
      </w:r>
      <w:r w:rsidR="00B93186" w:rsidRPr="000566F0">
        <w:rPr>
          <w:lang w:val="en-US"/>
        </w:rPr>
        <w:t xml:space="preserve">specific to GADSS.  </w:t>
      </w:r>
    </w:p>
    <w:p w14:paraId="0FF07906" w14:textId="77777777" w:rsidR="005D4CFD" w:rsidRPr="00EE3EC1" w:rsidRDefault="005D4CFD" w:rsidP="00EC272C"/>
    <w:p w14:paraId="175FA789" w14:textId="0BFA35D8" w:rsidR="0099592B" w:rsidRDefault="002B0FB9" w:rsidP="0099592B">
      <w:pPr>
        <w:pStyle w:val="Heading1"/>
        <w:rPr>
          <w:ins w:id="7" w:author="Cramer, Joseph" w:date="2018-02-20T15:40:00Z"/>
          <w:b w:val="0"/>
          <w:sz w:val="24"/>
          <w:szCs w:val="24"/>
        </w:rPr>
      </w:pPr>
      <w:r w:rsidRPr="00A91046">
        <w:rPr>
          <w:sz w:val="24"/>
          <w:szCs w:val="24"/>
        </w:rPr>
        <w:t>Proposal</w:t>
      </w:r>
      <w:r w:rsidR="00390E59" w:rsidRPr="00A91046">
        <w:rPr>
          <w:sz w:val="24"/>
          <w:szCs w:val="24"/>
        </w:rPr>
        <w:t>s</w:t>
      </w:r>
      <w:r w:rsidRPr="00E8145A">
        <w:rPr>
          <w:b w:val="0"/>
          <w:sz w:val="24"/>
          <w:szCs w:val="24"/>
        </w:rPr>
        <w:t xml:space="preserve">:  </w:t>
      </w:r>
    </w:p>
    <w:p w14:paraId="756B098C" w14:textId="6DAAECEB" w:rsidR="0092113B" w:rsidRPr="00581B0F" w:rsidDel="009B75EA" w:rsidRDefault="0092113B" w:rsidP="0092113B">
      <w:pPr>
        <w:rPr>
          <w:ins w:id="8" w:author="Cramer, Joseph" w:date="2018-02-20T15:41:00Z"/>
          <w:del w:id="9" w:author="Scott3" w:date="2018-03-01T09:26:00Z"/>
          <w:b/>
          <w:sz w:val="28"/>
          <w:highlight w:val="yellow"/>
          <w:rPrChange w:id="10" w:author="Cramer, Joseph" w:date="2018-02-20T15:45:00Z">
            <w:rPr>
              <w:ins w:id="11" w:author="Cramer, Joseph" w:date="2018-02-20T15:41:00Z"/>
              <w:del w:id="12" w:author="Scott3" w:date="2018-03-01T09:26:00Z"/>
              <w:b/>
              <w:sz w:val="28"/>
            </w:rPr>
          </w:rPrChange>
        </w:rPr>
      </w:pPr>
      <w:ins w:id="13" w:author="Cramer, Joseph" w:date="2018-02-20T15:40:00Z">
        <w:del w:id="14" w:author="Scott3" w:date="2018-03-01T09:26:00Z">
          <w:r w:rsidRPr="00581B0F" w:rsidDel="009B75EA">
            <w:rPr>
              <w:b/>
              <w:sz w:val="28"/>
              <w:highlight w:val="yellow"/>
              <w:rPrChange w:id="15" w:author="Cramer, Joseph" w:date="2018-02-20T15:45:00Z">
                <w:rPr>
                  <w:b/>
                  <w:sz w:val="28"/>
                </w:rPr>
              </w:rPrChange>
            </w:rPr>
            <w:delText>5/1.10/4</w:delText>
          </w:r>
          <w:r w:rsidRPr="00581B0F" w:rsidDel="009B75EA">
            <w:rPr>
              <w:b/>
              <w:sz w:val="28"/>
              <w:highlight w:val="yellow"/>
              <w:rPrChange w:id="16" w:author="Cramer, Joseph" w:date="2018-02-20T15:45:00Z">
                <w:rPr>
                  <w:b/>
                  <w:sz w:val="28"/>
                </w:rPr>
              </w:rPrChange>
            </w:rPr>
            <w:tab/>
            <w:delText>Methods to satisfy the agenda item</w:delText>
          </w:r>
        </w:del>
      </w:ins>
    </w:p>
    <w:p w14:paraId="733CDC27" w14:textId="5FD64B9C" w:rsidR="0092113B" w:rsidRPr="00581B0F" w:rsidDel="009B75EA" w:rsidRDefault="0092113B" w:rsidP="0092113B">
      <w:pPr>
        <w:rPr>
          <w:ins w:id="17" w:author="Cramer, Joseph" w:date="2018-02-20T15:40:00Z"/>
          <w:del w:id="18" w:author="Scott3" w:date="2018-03-01T09:26:00Z"/>
          <w:highlight w:val="yellow"/>
          <w:lang w:val="en-US"/>
          <w:rPrChange w:id="19" w:author="Cramer, Joseph" w:date="2018-02-20T15:45:00Z">
            <w:rPr>
              <w:ins w:id="20" w:author="Cramer, Joseph" w:date="2018-02-20T15:40:00Z"/>
              <w:del w:id="21" w:author="Scott3" w:date="2018-03-01T09:26:00Z"/>
              <w:lang w:val="en-US"/>
            </w:rPr>
          </w:rPrChange>
        </w:rPr>
      </w:pPr>
      <w:ins w:id="22" w:author="Cramer, Joseph" w:date="2018-02-20T15:40:00Z">
        <w:del w:id="23" w:author="Scott3" w:date="2018-03-01T09:26:00Z">
          <w:r w:rsidRPr="00581B0F" w:rsidDel="009B75EA">
            <w:rPr>
              <w:i/>
              <w:highlight w:val="yellow"/>
              <w:rPrChange w:id="24" w:author="Cramer, Joseph" w:date="2018-02-20T15:45:00Z">
                <w:rPr>
                  <w:i/>
                </w:rPr>
              </w:rPrChange>
            </w:rPr>
            <w:delText xml:space="preserve">Invites ITU-R </w:delText>
          </w:r>
          <w:r w:rsidRPr="00581B0F" w:rsidDel="009B75EA">
            <w:rPr>
              <w:iCs/>
              <w:highlight w:val="yellow"/>
              <w:rPrChange w:id="25" w:author="Cramer, Joseph" w:date="2018-02-20T15:45:00Z">
                <w:rPr>
                  <w:iCs/>
                </w:rPr>
              </w:rPrChange>
            </w:rPr>
            <w:delText>1</w:delText>
          </w:r>
          <w:r w:rsidRPr="00581B0F" w:rsidDel="009B75EA">
            <w:rPr>
              <w:i/>
              <w:highlight w:val="yellow"/>
              <w:rPrChange w:id="26" w:author="Cramer, Joseph" w:date="2018-02-20T15:45:00Z">
                <w:rPr>
                  <w:i/>
                </w:rPr>
              </w:rPrChange>
            </w:rPr>
            <w:delText xml:space="preserve"> b)</w:delText>
          </w:r>
          <w:r w:rsidRPr="00581B0F" w:rsidDel="009B75EA">
            <w:rPr>
              <w:highlight w:val="yellow"/>
              <w:rPrChange w:id="27" w:author="Cramer, Joseph" w:date="2018-02-20T15:45:00Z">
                <w:rPr/>
              </w:rPrChange>
            </w:rPr>
            <w:delText xml:space="preserve"> of Resolution </w:delText>
          </w:r>
          <w:r w:rsidRPr="00581B0F" w:rsidDel="009B75EA">
            <w:rPr>
              <w:b/>
              <w:highlight w:val="yellow"/>
              <w:rPrChange w:id="28" w:author="Cramer, Joseph" w:date="2018-02-20T15:45:00Z">
                <w:rPr>
                  <w:b/>
                </w:rPr>
              </w:rPrChange>
            </w:rPr>
            <w:delText>426 (WRC-15)</w:delText>
          </w:r>
          <w:r w:rsidRPr="00581B0F" w:rsidDel="009B75EA">
            <w:rPr>
              <w:highlight w:val="yellow"/>
              <w:rPrChange w:id="29" w:author="Cramer, Joseph" w:date="2018-02-20T15:45:00Z">
                <w:rPr/>
              </w:rPrChange>
            </w:rPr>
            <w:delText xml:space="preserve"> calls for the analysis of the existing allocations to the relevant aeronautical services in order to determine whether any additional spectrum is required.</w:delText>
          </w:r>
        </w:del>
      </w:ins>
    </w:p>
    <w:p w14:paraId="00D6BDA2" w14:textId="2887999B" w:rsidR="0092113B" w:rsidRPr="00581B0F" w:rsidDel="009B75EA" w:rsidRDefault="0092113B" w:rsidP="0092113B">
      <w:pPr>
        <w:rPr>
          <w:ins w:id="30" w:author="Cramer, Joseph" w:date="2018-02-20T15:40:00Z"/>
          <w:del w:id="31" w:author="Scott3" w:date="2018-03-01T09:26:00Z"/>
          <w:highlight w:val="yellow"/>
          <w:lang w:val="en-US"/>
          <w:rPrChange w:id="32" w:author="Cramer, Joseph" w:date="2018-02-20T15:45:00Z">
            <w:rPr>
              <w:ins w:id="33" w:author="Cramer, Joseph" w:date="2018-02-20T15:40:00Z"/>
              <w:del w:id="34" w:author="Scott3" w:date="2018-03-01T09:26:00Z"/>
              <w:lang w:val="en-US"/>
            </w:rPr>
          </w:rPrChange>
        </w:rPr>
      </w:pPr>
      <w:ins w:id="35" w:author="Cramer, Joseph" w:date="2018-02-20T15:40:00Z">
        <w:del w:id="36" w:author="Scott3" w:date="2018-03-01T09:26:00Z">
          <w:r w:rsidRPr="00581B0F" w:rsidDel="009B75EA">
            <w:rPr>
              <w:highlight w:val="yellow"/>
              <w:lang w:val="en-US"/>
              <w:rPrChange w:id="37" w:author="Cramer, Joseph" w:date="2018-02-20T15:45:00Z">
                <w:rPr>
                  <w:lang w:val="en-US"/>
                </w:rPr>
              </w:rPrChange>
            </w:rPr>
            <w:delText xml:space="preserve">Regarding this question, no additional spectrum is needed to support GADSS, and as a result no changes to Article </w:delText>
          </w:r>
          <w:r w:rsidRPr="00581B0F" w:rsidDel="009B75EA">
            <w:rPr>
              <w:b/>
              <w:bCs/>
              <w:highlight w:val="yellow"/>
              <w:lang w:val="en-US"/>
              <w:rPrChange w:id="38" w:author="Cramer, Joseph" w:date="2018-02-20T15:45:00Z">
                <w:rPr>
                  <w:b/>
                  <w:bCs/>
                  <w:lang w:val="en-US"/>
                </w:rPr>
              </w:rPrChange>
            </w:rPr>
            <w:delText xml:space="preserve">5 </w:delText>
          </w:r>
          <w:r w:rsidRPr="00581B0F" w:rsidDel="009B75EA">
            <w:rPr>
              <w:highlight w:val="yellow"/>
              <w:lang w:val="en-US"/>
              <w:rPrChange w:id="39" w:author="Cramer, Joseph" w:date="2018-02-20T15:45:00Z">
                <w:rPr>
                  <w:lang w:val="en-US"/>
                </w:rPr>
              </w:rPrChange>
            </w:rPr>
            <w:delText>of the RR are proposed.</w:delText>
          </w:r>
        </w:del>
      </w:ins>
    </w:p>
    <w:p w14:paraId="49358DE6" w14:textId="46EF1240" w:rsidR="0092113B" w:rsidRPr="00581B0F" w:rsidDel="009B75EA" w:rsidRDefault="0092113B" w:rsidP="0092113B">
      <w:pPr>
        <w:rPr>
          <w:ins w:id="40" w:author="Cramer, Joseph" w:date="2018-02-20T15:40:00Z"/>
          <w:del w:id="41" w:author="Scott3" w:date="2018-03-01T09:26:00Z"/>
          <w:szCs w:val="24"/>
          <w:highlight w:val="yellow"/>
          <w:rPrChange w:id="42" w:author="Cramer, Joseph" w:date="2018-02-20T15:45:00Z">
            <w:rPr>
              <w:ins w:id="43" w:author="Cramer, Joseph" w:date="2018-02-20T15:40:00Z"/>
              <w:del w:id="44" w:author="Scott3" w:date="2018-03-01T09:26:00Z"/>
              <w:szCs w:val="24"/>
            </w:rPr>
          </w:rPrChange>
        </w:rPr>
      </w:pPr>
      <w:ins w:id="45" w:author="Cramer, Joseph" w:date="2018-02-20T15:40:00Z">
        <w:del w:id="46" w:author="Scott3" w:date="2018-03-01T09:26:00Z">
          <w:r w:rsidRPr="00581B0F" w:rsidDel="009B75EA">
            <w:rPr>
              <w:i/>
              <w:szCs w:val="24"/>
              <w:highlight w:val="yellow"/>
              <w:rPrChange w:id="47" w:author="Cramer, Joseph" w:date="2018-02-20T15:45:00Z">
                <w:rPr>
                  <w:i/>
                  <w:szCs w:val="24"/>
                </w:rPr>
              </w:rPrChange>
            </w:rPr>
            <w:delText xml:space="preserve">Invites ITU-R </w:delText>
          </w:r>
          <w:r w:rsidRPr="00581B0F" w:rsidDel="009B75EA">
            <w:rPr>
              <w:iCs/>
              <w:szCs w:val="24"/>
              <w:highlight w:val="yellow"/>
              <w:rPrChange w:id="48" w:author="Cramer, Joseph" w:date="2018-02-20T15:45:00Z">
                <w:rPr>
                  <w:iCs/>
                  <w:szCs w:val="24"/>
                </w:rPr>
              </w:rPrChange>
            </w:rPr>
            <w:delText>2</w:delText>
          </w:r>
          <w:r w:rsidRPr="00581B0F" w:rsidDel="009B75EA">
            <w:rPr>
              <w:szCs w:val="24"/>
              <w:highlight w:val="yellow"/>
              <w:rPrChange w:id="49" w:author="Cramer, Joseph" w:date="2018-02-20T15:45:00Z">
                <w:rPr>
                  <w:szCs w:val="24"/>
                </w:rPr>
              </w:rPrChange>
            </w:rPr>
            <w:delText xml:space="preserve"> of Resolution </w:delText>
          </w:r>
          <w:r w:rsidRPr="00581B0F" w:rsidDel="009B75EA">
            <w:rPr>
              <w:b/>
              <w:szCs w:val="24"/>
              <w:highlight w:val="yellow"/>
              <w:rPrChange w:id="50" w:author="Cramer, Joseph" w:date="2018-02-20T15:45:00Z">
                <w:rPr>
                  <w:b/>
                  <w:szCs w:val="24"/>
                </w:rPr>
              </w:rPrChange>
            </w:rPr>
            <w:delText>426 (WRC-15)</w:delText>
          </w:r>
          <w:r w:rsidRPr="00581B0F" w:rsidDel="009B75EA">
            <w:rPr>
              <w:szCs w:val="24"/>
              <w:highlight w:val="yellow"/>
              <w:rPrChange w:id="51" w:author="Cramer, Joseph" w:date="2018-02-20T15:45:00Z">
                <w:rPr>
                  <w:szCs w:val="24"/>
                </w:rPr>
              </w:rPrChange>
            </w:rPr>
            <w:delText xml:space="preserve"> calls for studies of the existing regulatory provisions to determine whether it might be necessary to apply additional regulatory measures.</w:delText>
          </w:r>
        </w:del>
      </w:ins>
    </w:p>
    <w:p w14:paraId="1CD82072" w14:textId="23AE6505" w:rsidR="0092113B" w:rsidRPr="00581B0F" w:rsidDel="009B75EA" w:rsidRDefault="0092113B">
      <w:pPr>
        <w:rPr>
          <w:del w:id="52" w:author="Scott3" w:date="2018-03-01T09:26:00Z"/>
          <w:highlight w:val="yellow"/>
          <w:rPrChange w:id="53" w:author="Cramer, Joseph" w:date="2018-02-20T15:45:00Z">
            <w:rPr>
              <w:del w:id="54" w:author="Scott3" w:date="2018-03-01T09:26:00Z"/>
            </w:rPr>
          </w:rPrChange>
        </w:rPr>
        <w:pPrChange w:id="55" w:author="Cramer, Joseph" w:date="2018-02-20T15:40:00Z">
          <w:pPr>
            <w:pStyle w:val="Heading1"/>
          </w:pPr>
        </w:pPrChange>
      </w:pPr>
      <w:ins w:id="56" w:author="Cramer, Joseph" w:date="2018-02-20T15:40:00Z">
        <w:del w:id="57" w:author="Scott3" w:date="2018-03-01T09:26:00Z">
          <w:r w:rsidRPr="00581B0F" w:rsidDel="009B75EA">
            <w:rPr>
              <w:highlight w:val="yellow"/>
              <w:lang w:val="en-US"/>
              <w:rPrChange w:id="58" w:author="Cramer, Joseph" w:date="2018-02-20T15:45:00Z">
                <w:rPr>
                  <w:lang w:val="en-US"/>
                </w:rPr>
              </w:rPrChange>
            </w:rPr>
            <w:delText xml:space="preserve">Regarding this question, </w:delText>
          </w:r>
        </w:del>
      </w:ins>
      <w:ins w:id="59" w:author="Cramer, Joseph" w:date="2018-02-20T15:44:00Z">
        <w:del w:id="60" w:author="Scott3" w:date="2018-03-01T09:26:00Z">
          <w:r w:rsidRPr="00581B0F" w:rsidDel="009B75EA">
            <w:rPr>
              <w:szCs w:val="24"/>
              <w:highlight w:val="yellow"/>
              <w:rPrChange w:id="61" w:author="Cramer, Joseph" w:date="2018-02-20T15:45:00Z">
                <w:rPr>
                  <w:szCs w:val="24"/>
                </w:rPr>
              </w:rPrChange>
            </w:rPr>
            <w:delText>in</w:delText>
          </w:r>
        </w:del>
      </w:ins>
      <w:ins w:id="62" w:author="Cramer, Joseph" w:date="2018-02-20T15:40:00Z">
        <w:del w:id="63" w:author="Scott3" w:date="2018-03-01T09:26:00Z">
          <w:r w:rsidRPr="00581B0F" w:rsidDel="009B75EA">
            <w:rPr>
              <w:szCs w:val="24"/>
              <w:highlight w:val="yellow"/>
              <w:rPrChange w:id="64" w:author="Cramer, Joseph" w:date="2018-02-20T15:45:00Z">
                <w:rPr>
                  <w:szCs w:val="24"/>
                </w:rPr>
              </w:rPrChange>
            </w:rPr>
            <w:delText xml:space="preserve"> order to facilitate its introduction, modification of the RR is proposed to include GADSS as a distress and safety communications system in Chapter </w:delText>
          </w:r>
          <w:r w:rsidRPr="00581B0F" w:rsidDel="009B75EA">
            <w:rPr>
              <w:bCs/>
              <w:szCs w:val="24"/>
              <w:highlight w:val="yellow"/>
              <w:lang w:val="en-US" w:eastAsia="zh-CN"/>
              <w:rPrChange w:id="65" w:author="Cramer, Joseph" w:date="2018-02-20T15:45:00Z">
                <w:rPr>
                  <w:bCs/>
                  <w:szCs w:val="24"/>
                  <w:lang w:val="en-US" w:eastAsia="zh-CN"/>
                </w:rPr>
              </w:rPrChange>
            </w:rPr>
            <w:delText>VII – Distress and safety communications.</w:delText>
          </w:r>
          <w:r w:rsidRPr="00581B0F" w:rsidDel="009B75EA">
            <w:rPr>
              <w:szCs w:val="24"/>
              <w:highlight w:val="yellow"/>
              <w:rPrChange w:id="66" w:author="Cramer, Joseph" w:date="2018-02-20T15:45:00Z">
                <w:rPr>
                  <w:szCs w:val="24"/>
                </w:rPr>
              </w:rPrChange>
            </w:rPr>
            <w:delText xml:space="preserve"> </w:delText>
          </w:r>
        </w:del>
      </w:ins>
    </w:p>
    <w:p w14:paraId="0AC6F176" w14:textId="0D6E6437" w:rsidR="00581B0F" w:rsidRPr="00581B0F" w:rsidDel="009B75EA" w:rsidRDefault="00581B0F" w:rsidP="00581B0F">
      <w:pPr>
        <w:keepNext/>
        <w:keepLines/>
        <w:spacing w:before="280"/>
        <w:ind w:left="1134" w:hanging="1134"/>
        <w:outlineLvl w:val="0"/>
        <w:rPr>
          <w:ins w:id="67" w:author="Cramer, Joseph" w:date="2018-02-20T15:45:00Z"/>
          <w:del w:id="68" w:author="Scott3" w:date="2018-03-01T09:26:00Z"/>
          <w:b/>
          <w:sz w:val="28"/>
        </w:rPr>
      </w:pPr>
      <w:ins w:id="69" w:author="Cramer, Joseph" w:date="2018-02-20T15:45:00Z">
        <w:del w:id="70" w:author="Scott3" w:date="2018-03-01T09:26:00Z">
          <w:r w:rsidRPr="00581B0F" w:rsidDel="009B75EA">
            <w:rPr>
              <w:b/>
              <w:sz w:val="28"/>
              <w:highlight w:val="yellow"/>
              <w:rPrChange w:id="71" w:author="Cramer, Joseph" w:date="2018-02-20T15:45:00Z">
                <w:rPr>
                  <w:b/>
                  <w:sz w:val="28"/>
                </w:rPr>
              </w:rPrChange>
            </w:rPr>
            <w:delText>5/1.10/5</w:delText>
          </w:r>
          <w:r w:rsidRPr="00581B0F" w:rsidDel="009B75EA">
            <w:rPr>
              <w:b/>
              <w:sz w:val="28"/>
              <w:highlight w:val="yellow"/>
              <w:rPrChange w:id="72" w:author="Cramer, Joseph" w:date="2018-02-20T15:45:00Z">
                <w:rPr>
                  <w:b/>
                  <w:sz w:val="28"/>
                </w:rPr>
              </w:rPrChange>
            </w:rPr>
            <w:tab/>
            <w:delText>Regulatory and procedural considerations</w:delText>
          </w:r>
        </w:del>
      </w:ins>
    </w:p>
    <w:p w14:paraId="2954AC5D" w14:textId="7703FE29" w:rsidR="0099592B" w:rsidRPr="00B456B9" w:rsidRDefault="004977F5" w:rsidP="0099592B">
      <w:pPr>
        <w:pStyle w:val="Heading1"/>
        <w:rPr>
          <w:b w:val="0"/>
          <w:sz w:val="24"/>
          <w:szCs w:val="24"/>
        </w:rPr>
      </w:pPr>
      <w:r w:rsidRPr="00A91046">
        <w:rPr>
          <w:sz w:val="24"/>
          <w:szCs w:val="24"/>
          <w:u w:val="single"/>
        </w:rPr>
        <w:t>NOC</w:t>
      </w:r>
      <w:r>
        <w:rPr>
          <w:sz w:val="24"/>
          <w:szCs w:val="24"/>
        </w:rPr>
        <w:tab/>
      </w:r>
      <w:r w:rsidR="00B456B9" w:rsidRPr="00B456B9">
        <w:rPr>
          <w:sz w:val="24"/>
          <w:szCs w:val="24"/>
        </w:rPr>
        <w:t>USA/1.10/1</w:t>
      </w:r>
    </w:p>
    <w:p w14:paraId="3441A9EF" w14:textId="77777777" w:rsidR="005D4CFD" w:rsidRPr="00A91046" w:rsidRDefault="005D4CFD" w:rsidP="00EC272C">
      <w:pPr>
        <w:pStyle w:val="ArtNo"/>
        <w:rPr>
          <w:rFonts w:eastAsiaTheme="minorEastAsia"/>
          <w:sz w:val="24"/>
          <w:szCs w:val="24"/>
        </w:rPr>
      </w:pPr>
      <w:r w:rsidRPr="00A91046">
        <w:rPr>
          <w:rFonts w:eastAsiaTheme="minorEastAsia"/>
          <w:sz w:val="24"/>
          <w:szCs w:val="24"/>
        </w:rPr>
        <w:t>ARTICLE 5</w:t>
      </w:r>
    </w:p>
    <w:p w14:paraId="5620FBA8" w14:textId="77777777" w:rsidR="005D4CFD" w:rsidRPr="00A91046" w:rsidRDefault="005D4CFD" w:rsidP="00EC272C">
      <w:pPr>
        <w:pStyle w:val="Arttitle"/>
        <w:rPr>
          <w:rFonts w:eastAsiaTheme="minorEastAsia"/>
          <w:sz w:val="24"/>
          <w:szCs w:val="24"/>
        </w:rPr>
      </w:pPr>
      <w:r w:rsidRPr="00A91046">
        <w:rPr>
          <w:rFonts w:eastAsiaTheme="minorEastAsia"/>
          <w:sz w:val="24"/>
          <w:szCs w:val="24"/>
        </w:rPr>
        <w:t>Frequency allocations</w:t>
      </w:r>
    </w:p>
    <w:p w14:paraId="5CBFEA8B" w14:textId="21970B1D" w:rsidR="00E10FED" w:rsidRDefault="004977F5" w:rsidP="00E10FED">
      <w:r w:rsidRPr="003C4B39">
        <w:rPr>
          <w:b/>
        </w:rPr>
        <w:t>Reason</w:t>
      </w:r>
      <w:r w:rsidRPr="00933434">
        <w:t xml:space="preserve">:  </w:t>
      </w:r>
      <w:r>
        <w:t xml:space="preserve">No modifications are needed as </w:t>
      </w:r>
      <w:r w:rsidRPr="00FA50D7">
        <w:t>systems operating under existing allocations</w:t>
      </w:r>
      <w:r>
        <w:t xml:space="preserve"> are to be used.</w:t>
      </w:r>
    </w:p>
    <w:p w14:paraId="51C73F58" w14:textId="77777777" w:rsidR="00080A14" w:rsidRPr="00E10FED" w:rsidRDefault="00080A14" w:rsidP="00E10FED"/>
    <w:p w14:paraId="4995B3C8" w14:textId="32F63198" w:rsidR="00B456B9" w:rsidRPr="00E10FED" w:rsidRDefault="00080A14" w:rsidP="00B456B9">
      <w:pPr>
        <w:rPr>
          <w:b/>
        </w:rPr>
      </w:pPr>
      <w:r>
        <w:rPr>
          <w:b/>
        </w:rPr>
        <w:t>MOD</w:t>
      </w:r>
      <w:r>
        <w:rPr>
          <w:b/>
        </w:rPr>
        <w:tab/>
      </w:r>
      <w:r w:rsidR="00E10FED" w:rsidRPr="00E10FED">
        <w:rPr>
          <w:b/>
        </w:rPr>
        <w:t>USA/1.10/2</w:t>
      </w:r>
    </w:p>
    <w:p w14:paraId="74CE7EBF" w14:textId="213F4657" w:rsidR="00080A14" w:rsidRPr="00BF6EBC" w:rsidRDefault="00080A14" w:rsidP="00080A14">
      <w:pPr>
        <w:pStyle w:val="ArtNo"/>
        <w:spacing w:before="0"/>
        <w:rPr>
          <w:sz w:val="24"/>
          <w:szCs w:val="24"/>
          <w:lang w:val="en-AU"/>
        </w:rPr>
      </w:pPr>
      <w:bookmarkStart w:id="73" w:name="_Toc451865291"/>
      <w:bookmarkStart w:id="74" w:name="_Toc451865350"/>
      <w:r w:rsidRPr="00BF6EBC">
        <w:rPr>
          <w:sz w:val="24"/>
          <w:szCs w:val="24"/>
        </w:rPr>
        <w:t>ARTICLE</w:t>
      </w:r>
      <w:r w:rsidRPr="00BF6EBC">
        <w:rPr>
          <w:sz w:val="24"/>
          <w:szCs w:val="24"/>
          <w:lang w:val="en-AU"/>
        </w:rPr>
        <w:t xml:space="preserve"> </w:t>
      </w:r>
      <w:bookmarkEnd w:id="73"/>
      <w:r>
        <w:rPr>
          <w:rStyle w:val="href"/>
          <w:rFonts w:eastAsiaTheme="majorEastAsia"/>
          <w:color w:val="000000"/>
          <w:sz w:val="24"/>
          <w:szCs w:val="24"/>
          <w:lang w:val="en-AU"/>
        </w:rPr>
        <w:t>30</w:t>
      </w:r>
    </w:p>
    <w:p w14:paraId="30E16D9C" w14:textId="71962026" w:rsidR="00080A14" w:rsidRPr="00BF6EBC" w:rsidRDefault="00080A14" w:rsidP="00080A14">
      <w:pPr>
        <w:pStyle w:val="Arttitle"/>
        <w:rPr>
          <w:sz w:val="24"/>
          <w:szCs w:val="24"/>
          <w:lang w:val="en-US"/>
        </w:rPr>
      </w:pPr>
      <w:bookmarkStart w:id="75" w:name="_Toc327956583"/>
      <w:bookmarkStart w:id="76" w:name="_Toc451865292"/>
      <w:r>
        <w:rPr>
          <w:sz w:val="24"/>
          <w:szCs w:val="24"/>
        </w:rPr>
        <w:t>General Provision</w:t>
      </w:r>
      <w:r w:rsidRPr="00BF6EBC">
        <w:rPr>
          <w:sz w:val="24"/>
          <w:szCs w:val="24"/>
        </w:rPr>
        <w:t>s</w:t>
      </w:r>
      <w:bookmarkEnd w:id="75"/>
      <w:bookmarkEnd w:id="76"/>
    </w:p>
    <w:p w14:paraId="5336B5D7" w14:textId="77777777" w:rsidR="00080A14" w:rsidRPr="00BF6EBC" w:rsidRDefault="00080A14" w:rsidP="00080A14">
      <w:pPr>
        <w:spacing w:line="244" w:lineRule="auto"/>
        <w:ind w:right="40"/>
      </w:pPr>
    </w:p>
    <w:p w14:paraId="74EACD79" w14:textId="15F1BF0C" w:rsidR="00080A14" w:rsidRPr="00BF6EBC" w:rsidRDefault="00080A14" w:rsidP="00080A14">
      <w:pPr>
        <w:spacing w:line="244" w:lineRule="auto"/>
        <w:ind w:right="40"/>
        <w:jc w:val="center"/>
        <w:rPr>
          <w:b/>
        </w:rPr>
      </w:pPr>
      <w:r w:rsidRPr="00BF6EBC">
        <w:rPr>
          <w:b/>
        </w:rPr>
        <w:t>Section</w:t>
      </w:r>
      <w:r w:rsidRPr="00BF6EBC">
        <w:rPr>
          <w:b/>
          <w:lang w:val="en-AU"/>
        </w:rPr>
        <w:t xml:space="preserve"> I – </w:t>
      </w:r>
      <w:r>
        <w:rPr>
          <w:b/>
          <w:lang w:val="en-AU"/>
        </w:rPr>
        <w:t>Introduction</w:t>
      </w:r>
    </w:p>
    <w:bookmarkEnd w:id="74"/>
    <w:p w14:paraId="3D1FA7C0" w14:textId="323267B8" w:rsidR="005D4CFD" w:rsidRPr="000B2234" w:rsidRDefault="005D4CFD" w:rsidP="0099592B">
      <w:pPr>
        <w:rPr>
          <w:ins w:id="77" w:author="Author"/>
          <w:sz w:val="16"/>
          <w:szCs w:val="16"/>
        </w:rPr>
      </w:pPr>
      <w:r w:rsidRPr="00F667EA">
        <w:rPr>
          <w:rStyle w:val="Artdef"/>
        </w:rPr>
        <w:t>30.1</w:t>
      </w:r>
      <w:r w:rsidRPr="000B2234">
        <w:tab/>
        <w:t>§ 1</w:t>
      </w:r>
      <w:r w:rsidRPr="000B2234">
        <w:tab/>
      </w:r>
      <w:ins w:id="78" w:author="Cramer, Joseph" w:date="2018-02-20T15:46:00Z">
        <w:r w:rsidR="00581B0F" w:rsidRPr="00581B0F">
          <w:rPr>
            <w:highlight w:val="yellow"/>
            <w:rPrChange w:id="79" w:author="Cramer, Joseph" w:date="2018-02-20T15:46:00Z">
              <w:rPr/>
            </w:rPrChange>
          </w:rPr>
          <w:t>Nos.</w:t>
        </w:r>
      </w:ins>
      <w:ins w:id="80" w:author="Author">
        <w:del w:id="81" w:author="Cramer, Joseph" w:date="2018-02-20T15:46:00Z">
          <w:r w:rsidRPr="00581B0F" w:rsidDel="00581B0F">
            <w:rPr>
              <w:highlight w:val="yellow"/>
              <w:rPrChange w:id="82" w:author="Cramer, Joseph" w:date="2018-02-20T15:46:00Z">
                <w:rPr/>
              </w:rPrChange>
            </w:rPr>
            <w:delText>Articles</w:delText>
          </w:r>
          <w:r w:rsidRPr="000B2234" w:rsidDel="00581B0F">
            <w:delText xml:space="preserve"> </w:delText>
          </w:r>
        </w:del>
        <w:r w:rsidRPr="001849EC">
          <w:rPr>
            <w:rStyle w:val="Artref"/>
            <w:b/>
            <w:bCs/>
          </w:rPr>
          <w:t>30.4</w:t>
        </w:r>
        <w:r w:rsidRPr="000B2234">
          <w:t>-</w:t>
        </w:r>
        <w:r w:rsidRPr="001849EC">
          <w:rPr>
            <w:rStyle w:val="Artref"/>
            <w:b/>
            <w:bCs/>
          </w:rPr>
          <w:t>30.13</w:t>
        </w:r>
        <w:r w:rsidRPr="000B2234">
          <w:t xml:space="preserve">, </w:t>
        </w:r>
      </w:ins>
      <w:ins w:id="83" w:author="Cramer, Joseph" w:date="2018-02-20T15:46:00Z">
        <w:r w:rsidR="00581B0F" w:rsidRPr="00581B0F">
          <w:rPr>
            <w:highlight w:val="yellow"/>
            <w:rPrChange w:id="84" w:author="Cramer, Joseph" w:date="2018-02-20T15:46:00Z">
              <w:rPr/>
            </w:rPrChange>
          </w:rPr>
          <w:t>and Articles</w:t>
        </w:r>
        <w:r w:rsidR="00581B0F">
          <w:t xml:space="preserve"> </w:t>
        </w:r>
      </w:ins>
      <w:ins w:id="85" w:author="Author">
        <w:r w:rsidRPr="001849EC">
          <w:rPr>
            <w:rStyle w:val="Artref"/>
            <w:b/>
            <w:bCs/>
          </w:rPr>
          <w:t>31</w:t>
        </w:r>
        <w:r w:rsidRPr="000B2234">
          <w:t xml:space="preserve">, </w:t>
        </w:r>
        <w:r w:rsidRPr="001849EC">
          <w:rPr>
            <w:rStyle w:val="Artref"/>
            <w:b/>
            <w:bCs/>
          </w:rPr>
          <w:t>32</w:t>
        </w:r>
        <w:r w:rsidRPr="000B2234">
          <w:t xml:space="preserve">, </w:t>
        </w:r>
        <w:r w:rsidRPr="001849EC">
          <w:rPr>
            <w:rStyle w:val="Artref"/>
            <w:b/>
            <w:bCs/>
          </w:rPr>
          <w:t>33</w:t>
        </w:r>
        <w:r w:rsidRPr="000B2234">
          <w:t xml:space="preserve"> and </w:t>
        </w:r>
        <w:r w:rsidRPr="001849EC">
          <w:rPr>
            <w:rStyle w:val="Artref"/>
            <w:b/>
            <w:bCs/>
          </w:rPr>
          <w:t>34</w:t>
        </w:r>
        <w:r w:rsidRPr="000B2234">
          <w:t xml:space="preserve"> of </w:t>
        </w:r>
      </w:ins>
      <w:del w:id="86" w:author="Author">
        <w:r w:rsidDel="00A409B8">
          <w:delText>T</w:delText>
        </w:r>
      </w:del>
      <w:ins w:id="87" w:author="Author">
        <w:r>
          <w:t>t</w:t>
        </w:r>
      </w:ins>
      <w:r w:rsidRPr="000B2234">
        <w:t xml:space="preserve">his Chapter contain the provisions for the operational use of the global maritime distress and safety system (GMDSS), whose functional requirements, system elements and equipment carriage requirements are set forth in the International Convention for the Safety of Life at Sea (SOLAS), 1974, as amended. </w:t>
      </w:r>
      <w:del w:id="88" w:author="Author">
        <w:r w:rsidDel="00143520">
          <w:delText xml:space="preserve">This Chapter </w:delText>
        </w:r>
      </w:del>
      <w:ins w:id="89" w:author="Cramer, Joseph" w:date="2018-02-20T15:46:00Z">
        <w:r w:rsidR="00581B0F" w:rsidRPr="00581B0F">
          <w:rPr>
            <w:highlight w:val="yellow"/>
            <w:rPrChange w:id="90" w:author="Cramer, Joseph" w:date="2018-02-20T15:47:00Z">
              <w:rPr/>
            </w:rPrChange>
          </w:rPr>
          <w:t>These Articles</w:t>
        </w:r>
      </w:ins>
      <w:ins w:id="91" w:author="Author">
        <w:del w:id="92" w:author="Cramer, Joseph" w:date="2018-02-20T15:46:00Z">
          <w:r w:rsidR="00823788" w:rsidRPr="00581B0F" w:rsidDel="00581B0F">
            <w:rPr>
              <w:highlight w:val="yellow"/>
              <w:rPrChange w:id="93" w:author="Cramer, Joseph" w:date="2018-02-20T15:47:00Z">
                <w:rPr/>
              </w:rPrChange>
            </w:rPr>
            <w:delText>They</w:delText>
          </w:r>
        </w:del>
        <w:del w:id="94" w:author="Cramer, Joseph" w:date="2018-02-20T15:47:00Z">
          <w:r w:rsidR="00823788" w:rsidRPr="00581B0F" w:rsidDel="00581B0F">
            <w:rPr>
              <w:highlight w:val="yellow"/>
              <w:rPrChange w:id="95" w:author="Cramer, Joseph" w:date="2018-02-20T15:47:00Z">
                <w:rPr/>
              </w:rPrChange>
            </w:rPr>
            <w:delText xml:space="preserve"> also</w:delText>
          </w:r>
        </w:del>
        <w:r w:rsidR="00823788">
          <w:t xml:space="preserve"> </w:t>
        </w:r>
      </w:ins>
      <w:r w:rsidRPr="000B2234">
        <w:t>contain</w:t>
      </w:r>
      <w:del w:id="96" w:author="Author">
        <w:r w:rsidDel="00143520">
          <w:delText>s</w:delText>
        </w:r>
      </w:del>
      <w:r>
        <w:t xml:space="preserve"> </w:t>
      </w:r>
      <w:r w:rsidRPr="000B2234">
        <w:t>provisions for initiating distress, urgency and safety communications by means of radiotelephony on the frequency 156.8 MHz (VHF channel 16).</w:t>
      </w:r>
      <w:r w:rsidR="003176CF" w:rsidRPr="003176CF">
        <w:t xml:space="preserve"> </w:t>
      </w:r>
      <w:ins w:id="97" w:author="Author">
        <w:del w:id="98" w:author="Cramer, Joseph" w:date="2018-02-20T15:47:00Z">
          <w:r w:rsidR="003176CF" w:rsidRPr="00581B0F" w:rsidDel="00581B0F">
            <w:rPr>
              <w:highlight w:val="yellow"/>
              <w:rPrChange w:id="99" w:author="Cramer, Joseph" w:date="2018-02-20T15:47:00Z">
                <w:rPr/>
              </w:rPrChange>
            </w:rPr>
            <w:delText xml:space="preserve">Articles </w:delText>
          </w:r>
          <w:r w:rsidR="003176CF" w:rsidRPr="00581B0F" w:rsidDel="00581B0F">
            <w:rPr>
              <w:rStyle w:val="Artref"/>
              <w:b/>
              <w:bCs/>
              <w:highlight w:val="yellow"/>
              <w:rPrChange w:id="100" w:author="Cramer, Joseph" w:date="2018-02-20T15:47:00Z">
                <w:rPr>
                  <w:rStyle w:val="Artref"/>
                  <w:b/>
                  <w:bCs/>
                </w:rPr>
              </w:rPrChange>
            </w:rPr>
            <w:delText>34A.1</w:delText>
          </w:r>
          <w:r w:rsidR="003176CF" w:rsidRPr="00581B0F" w:rsidDel="00581B0F">
            <w:rPr>
              <w:highlight w:val="yellow"/>
              <w:rPrChange w:id="101" w:author="Cramer, Joseph" w:date="2018-02-20T15:47:00Z">
                <w:rPr/>
              </w:rPrChange>
            </w:rPr>
            <w:delText>-</w:delText>
          </w:r>
          <w:r w:rsidR="003176CF" w:rsidRPr="00581B0F" w:rsidDel="00581B0F">
            <w:rPr>
              <w:rStyle w:val="Artref"/>
              <w:b/>
              <w:bCs/>
              <w:highlight w:val="yellow"/>
              <w:rPrChange w:id="102" w:author="Cramer, Joseph" w:date="2018-02-20T15:47:00Z">
                <w:rPr>
                  <w:rStyle w:val="Artref"/>
                  <w:b/>
                  <w:bCs/>
                </w:rPr>
              </w:rPrChange>
            </w:rPr>
            <w:delText>34A.</w:delText>
          </w:r>
          <w:r w:rsidR="00474ACC" w:rsidRPr="00581B0F" w:rsidDel="00581B0F">
            <w:rPr>
              <w:rStyle w:val="Artref"/>
              <w:b/>
              <w:bCs/>
              <w:highlight w:val="yellow"/>
              <w:rPrChange w:id="103" w:author="Cramer, Joseph" w:date="2018-02-20T15:47:00Z">
                <w:rPr>
                  <w:rStyle w:val="Artref"/>
                  <w:b/>
                  <w:bCs/>
                </w:rPr>
              </w:rPrChange>
            </w:rPr>
            <w:delText>3</w:delText>
          </w:r>
          <w:r w:rsidR="003176CF" w:rsidRPr="00581B0F" w:rsidDel="00581B0F">
            <w:rPr>
              <w:highlight w:val="yellow"/>
              <w:rPrChange w:id="104" w:author="Cramer, Joseph" w:date="2018-02-20T15:47:00Z">
                <w:rPr/>
              </w:rPrChange>
            </w:rPr>
            <w:delText xml:space="preserve"> of this Chapter contain provisions for the global aeronautical distress and safety system (GADSS), whose functional requirements, system elements and equipment carriage requirements are set forth in the Convention on International Civil Aviation, as amended.</w:delText>
          </w:r>
        </w:del>
      </w:ins>
      <w:r w:rsidRPr="000B2234">
        <w:t xml:space="preserve"> </w:t>
      </w:r>
      <w:r>
        <w:t xml:space="preserve">  </w:t>
      </w:r>
      <w:r>
        <w:rPr>
          <w:sz w:val="16"/>
          <w:szCs w:val="16"/>
        </w:rPr>
        <w:t>(WRC-</w:t>
      </w:r>
      <w:del w:id="105" w:author="Author">
        <w:r w:rsidDel="003176CF">
          <w:rPr>
            <w:sz w:val="16"/>
            <w:szCs w:val="16"/>
          </w:rPr>
          <w:delText>07</w:delText>
        </w:r>
      </w:del>
      <w:ins w:id="106" w:author="Author">
        <w:r w:rsidR="003176CF">
          <w:rPr>
            <w:sz w:val="16"/>
            <w:szCs w:val="16"/>
          </w:rPr>
          <w:t>1</w:t>
        </w:r>
        <w:r w:rsidR="003E02A0">
          <w:rPr>
            <w:sz w:val="16"/>
            <w:szCs w:val="16"/>
          </w:rPr>
          <w:t>9</w:t>
        </w:r>
      </w:ins>
      <w:r>
        <w:rPr>
          <w:sz w:val="16"/>
          <w:szCs w:val="16"/>
        </w:rPr>
        <w:t>)</w:t>
      </w:r>
    </w:p>
    <w:p w14:paraId="5F0747DA" w14:textId="77777777" w:rsidR="009B75EA" w:rsidRDefault="009B75EA" w:rsidP="00581B0F">
      <w:pPr>
        <w:rPr>
          <w:ins w:id="107" w:author="Scott3" w:date="2018-03-01T09:27:00Z"/>
          <w:b/>
          <w:highlight w:val="yellow"/>
        </w:rPr>
      </w:pPr>
    </w:p>
    <w:p w14:paraId="25678B54" w14:textId="094EB2BA" w:rsidR="009B75EA" w:rsidRDefault="009B75EA" w:rsidP="009B75EA">
      <w:pPr>
        <w:rPr>
          <w:ins w:id="108" w:author="Scott3" w:date="2018-03-01T09:27:00Z"/>
        </w:rPr>
      </w:pPr>
      <w:ins w:id="109" w:author="Scott3" w:date="2018-03-01T09:27:00Z">
        <w:r w:rsidRPr="003C4B39">
          <w:rPr>
            <w:b/>
          </w:rPr>
          <w:lastRenderedPageBreak/>
          <w:t>Reason</w:t>
        </w:r>
        <w:r w:rsidRPr="00933434">
          <w:t xml:space="preserve">:  </w:t>
        </w:r>
        <w:r>
          <w:t xml:space="preserve">Modifications </w:t>
        </w:r>
      </w:ins>
      <w:ins w:id="110" w:author="Scott3" w:date="2018-03-01T09:29:00Z">
        <w:r>
          <w:t xml:space="preserve">necessary </w:t>
        </w:r>
      </w:ins>
      <w:ins w:id="111" w:author="Scott3" w:date="2018-03-01T09:27:00Z">
        <w:r>
          <w:t xml:space="preserve">to enable </w:t>
        </w:r>
      </w:ins>
      <w:ins w:id="112" w:author="Scott3" w:date="2018-03-01T09:28:00Z">
        <w:r>
          <w:t xml:space="preserve">introduction </w:t>
        </w:r>
      </w:ins>
      <w:ins w:id="113" w:author="Scott3" w:date="2018-03-01T09:27:00Z">
        <w:r>
          <w:t xml:space="preserve">new Article </w:t>
        </w:r>
        <w:r w:rsidRPr="00A91046">
          <w:rPr>
            <w:b/>
          </w:rPr>
          <w:t>34A</w:t>
        </w:r>
        <w:r>
          <w:rPr>
            <w:b/>
          </w:rPr>
          <w:t xml:space="preserve"> </w:t>
        </w:r>
        <w:r w:rsidRPr="00A91046">
          <w:t xml:space="preserve">into Chapter </w:t>
        </w:r>
        <w:r w:rsidRPr="00106007">
          <w:rPr>
            <w:b/>
          </w:rPr>
          <w:t>VII</w:t>
        </w:r>
        <w:r w:rsidRPr="00A91046">
          <w:t xml:space="preserve"> on Distress and Safety Communications</w:t>
        </w:r>
        <w:r>
          <w:t>.</w:t>
        </w:r>
      </w:ins>
    </w:p>
    <w:p w14:paraId="57710206" w14:textId="77777777" w:rsidR="009B75EA" w:rsidRDefault="009B75EA" w:rsidP="00581B0F">
      <w:pPr>
        <w:rPr>
          <w:ins w:id="114" w:author="Scott3" w:date="2018-03-01T09:27:00Z"/>
          <w:b/>
          <w:highlight w:val="yellow"/>
        </w:rPr>
      </w:pPr>
    </w:p>
    <w:p w14:paraId="740EC0F9" w14:textId="49153127" w:rsidR="00581B0F" w:rsidRPr="00581B0F" w:rsidRDefault="00581B0F" w:rsidP="00581B0F">
      <w:pPr>
        <w:rPr>
          <w:ins w:id="115" w:author="Cramer, Joseph" w:date="2018-02-20T15:48:00Z"/>
          <w:b/>
          <w:highlight w:val="yellow"/>
          <w:rPrChange w:id="116" w:author="Cramer, Joseph" w:date="2018-02-20T15:49:00Z">
            <w:rPr>
              <w:ins w:id="117" w:author="Cramer, Joseph" w:date="2018-02-20T15:48:00Z"/>
              <w:b/>
            </w:rPr>
          </w:rPrChange>
        </w:rPr>
      </w:pPr>
      <w:ins w:id="118" w:author="Cramer, Joseph" w:date="2018-02-20T15:48:00Z">
        <w:r w:rsidRPr="00581B0F">
          <w:rPr>
            <w:b/>
            <w:highlight w:val="yellow"/>
            <w:rPrChange w:id="119" w:author="Cramer, Joseph" w:date="2018-02-20T15:49:00Z">
              <w:rPr>
                <w:b/>
              </w:rPr>
            </w:rPrChange>
          </w:rPr>
          <w:t>ADD</w:t>
        </w:r>
      </w:ins>
      <w:ins w:id="120" w:author="Scott3" w:date="2018-03-01T09:28:00Z">
        <w:r w:rsidR="009B75EA" w:rsidRPr="009B75EA">
          <w:rPr>
            <w:b/>
          </w:rPr>
          <w:t xml:space="preserve"> </w:t>
        </w:r>
        <w:r w:rsidR="009B75EA">
          <w:rPr>
            <w:b/>
          </w:rPr>
          <w:tab/>
        </w:r>
        <w:r w:rsidR="009B75EA" w:rsidRPr="00E10FED">
          <w:rPr>
            <w:b/>
          </w:rPr>
          <w:t>USA/1.10/</w:t>
        </w:r>
        <w:r w:rsidR="009B75EA">
          <w:rPr>
            <w:b/>
          </w:rPr>
          <w:t>3</w:t>
        </w:r>
      </w:ins>
    </w:p>
    <w:p w14:paraId="750E002C" w14:textId="77777777" w:rsidR="00581B0F" w:rsidRPr="00581B0F" w:rsidRDefault="00581B0F" w:rsidP="00581B0F">
      <w:pPr>
        <w:rPr>
          <w:ins w:id="121" w:author="Cramer, Joseph" w:date="2018-02-20T15:48:00Z"/>
          <w:sz w:val="16"/>
          <w:szCs w:val="16"/>
        </w:rPr>
      </w:pPr>
      <w:ins w:id="122" w:author="Cramer, Joseph" w:date="2018-02-20T15:48:00Z">
        <w:r w:rsidRPr="00581B0F">
          <w:rPr>
            <w:b/>
            <w:highlight w:val="yellow"/>
            <w:rPrChange w:id="123" w:author="Cramer, Joseph" w:date="2018-02-20T15:49:00Z">
              <w:rPr>
                <w:b/>
              </w:rPr>
            </w:rPrChange>
          </w:rPr>
          <w:t>30.1A</w:t>
        </w:r>
        <w:r w:rsidRPr="00581B0F">
          <w:rPr>
            <w:highlight w:val="yellow"/>
            <w:rPrChange w:id="124" w:author="Cramer, Joseph" w:date="2018-02-20T15:49:00Z">
              <w:rPr/>
            </w:rPrChange>
          </w:rPr>
          <w:tab/>
          <w:t xml:space="preserve">Article </w:t>
        </w:r>
        <w:r w:rsidRPr="00581B0F">
          <w:rPr>
            <w:b/>
            <w:highlight w:val="yellow"/>
            <w:rPrChange w:id="125" w:author="Cramer, Joseph" w:date="2018-02-20T15:49:00Z">
              <w:rPr>
                <w:b/>
              </w:rPr>
            </w:rPrChange>
          </w:rPr>
          <w:t>34A</w:t>
        </w:r>
        <w:r w:rsidRPr="00581B0F">
          <w:rPr>
            <w:highlight w:val="yellow"/>
            <w:rPrChange w:id="126" w:author="Cramer, Joseph" w:date="2018-02-20T15:49:00Z">
              <w:rPr/>
            </w:rPrChange>
          </w:rPr>
          <w:t xml:space="preserve"> of this Chapter contains the provisions for the global aeronautical distress and safety system (GADSS), whose functional requirements are set forth in the Convention on International Civil Aviation, as amended.</w:t>
        </w:r>
        <w:r w:rsidRPr="00581B0F">
          <w:rPr>
            <w:sz w:val="16"/>
            <w:szCs w:val="16"/>
            <w:highlight w:val="yellow"/>
            <w:rPrChange w:id="127" w:author="Cramer, Joseph" w:date="2018-02-20T15:49:00Z">
              <w:rPr>
                <w:sz w:val="16"/>
                <w:szCs w:val="16"/>
              </w:rPr>
            </w:rPrChange>
          </w:rPr>
          <w:t>     (WRC</w:t>
        </w:r>
        <w:r w:rsidRPr="00581B0F">
          <w:rPr>
            <w:sz w:val="16"/>
            <w:szCs w:val="16"/>
            <w:highlight w:val="yellow"/>
            <w:rPrChange w:id="128" w:author="Cramer, Joseph" w:date="2018-02-20T15:49:00Z">
              <w:rPr>
                <w:sz w:val="16"/>
                <w:szCs w:val="16"/>
              </w:rPr>
            </w:rPrChange>
          </w:rPr>
          <w:noBreakHyphen/>
          <w:t>19)</w:t>
        </w:r>
      </w:ins>
    </w:p>
    <w:p w14:paraId="3596BE55" w14:textId="77777777" w:rsidR="00A91046" w:rsidRPr="00581B0F" w:rsidRDefault="00A91046" w:rsidP="00080A14"/>
    <w:p w14:paraId="43884FC6" w14:textId="41B2F430" w:rsidR="00080A14" w:rsidRDefault="00080A14" w:rsidP="00080A14">
      <w:r w:rsidRPr="003C4B39">
        <w:rPr>
          <w:b/>
        </w:rPr>
        <w:t>Reason</w:t>
      </w:r>
      <w:r w:rsidRPr="00933434">
        <w:t xml:space="preserve">:  </w:t>
      </w:r>
      <w:del w:id="129" w:author="Scott3" w:date="2018-03-01T09:29:00Z">
        <w:r w:rsidDel="009B75EA">
          <w:delText xml:space="preserve">Modifications </w:delText>
        </w:r>
      </w:del>
      <w:ins w:id="130" w:author="Scott3" w:date="2018-03-01T09:29:00Z">
        <w:r w:rsidR="009B75EA">
          <w:t xml:space="preserve">Provision </w:t>
        </w:r>
      </w:ins>
      <w:r>
        <w:t xml:space="preserve">to introduce new Article </w:t>
      </w:r>
      <w:r w:rsidRPr="00A91046">
        <w:rPr>
          <w:b/>
        </w:rPr>
        <w:t>34A</w:t>
      </w:r>
      <w:r w:rsidR="00450E8D">
        <w:rPr>
          <w:b/>
        </w:rPr>
        <w:t xml:space="preserve"> </w:t>
      </w:r>
      <w:r w:rsidR="00450E8D" w:rsidRPr="00A91046">
        <w:t xml:space="preserve">into Chapter </w:t>
      </w:r>
      <w:r w:rsidR="00450E8D" w:rsidRPr="00106007">
        <w:rPr>
          <w:b/>
        </w:rPr>
        <w:t>VII</w:t>
      </w:r>
      <w:r w:rsidR="00450E8D" w:rsidRPr="00A91046">
        <w:t xml:space="preserve"> on Distress and Safety Communications</w:t>
      </w:r>
      <w:r>
        <w:t>.</w:t>
      </w:r>
    </w:p>
    <w:p w14:paraId="38D6CA47" w14:textId="77777777" w:rsidR="00080A14" w:rsidRDefault="00080A14" w:rsidP="00EC272C">
      <w:pPr>
        <w:pStyle w:val="Proposal"/>
      </w:pPr>
    </w:p>
    <w:p w14:paraId="027340ED" w14:textId="4D0B7E2F" w:rsidR="005D4CFD" w:rsidRPr="00C53DF0" w:rsidRDefault="005D4CFD" w:rsidP="00EC272C">
      <w:pPr>
        <w:pStyle w:val="Proposal"/>
      </w:pPr>
      <w:r w:rsidRPr="00C53DF0">
        <w:t>ADD</w:t>
      </w:r>
      <w:r w:rsidR="00450E8D">
        <w:rPr>
          <w:b w:val="0"/>
        </w:rPr>
        <w:tab/>
      </w:r>
      <w:r w:rsidR="00450E8D" w:rsidRPr="00E10FED">
        <w:t>USA/1.10/</w:t>
      </w:r>
      <w:ins w:id="131" w:author="Scott3" w:date="2018-03-01T09:28:00Z">
        <w:r w:rsidR="009B75EA">
          <w:t>4</w:t>
        </w:r>
      </w:ins>
      <w:del w:id="132" w:author="Scott3" w:date="2018-03-01T09:28:00Z">
        <w:r w:rsidR="00450E8D" w:rsidDel="009B75EA">
          <w:delText>3</w:delText>
        </w:r>
      </w:del>
    </w:p>
    <w:p w14:paraId="1A8E8537" w14:textId="77777777" w:rsidR="005D4CFD" w:rsidRPr="00A91046" w:rsidRDefault="005D4CFD" w:rsidP="00EC272C">
      <w:pPr>
        <w:pStyle w:val="ArtNo"/>
        <w:rPr>
          <w:sz w:val="24"/>
          <w:szCs w:val="24"/>
        </w:rPr>
      </w:pPr>
      <w:r w:rsidRPr="00A91046">
        <w:rPr>
          <w:sz w:val="24"/>
          <w:szCs w:val="24"/>
        </w:rPr>
        <w:t>ARTICLE 34A</w:t>
      </w:r>
    </w:p>
    <w:p w14:paraId="68993C89" w14:textId="77777777" w:rsidR="005D4CFD" w:rsidRPr="00A91046" w:rsidRDefault="005D4CFD" w:rsidP="00EC272C">
      <w:pPr>
        <w:pStyle w:val="Arttitle"/>
        <w:rPr>
          <w:sz w:val="24"/>
          <w:szCs w:val="24"/>
        </w:rPr>
      </w:pPr>
      <w:r w:rsidRPr="00A91046">
        <w:rPr>
          <w:sz w:val="24"/>
          <w:szCs w:val="24"/>
        </w:rPr>
        <w:t>Global Aeronautical Distress and Safety System</w:t>
      </w:r>
      <w:r w:rsidR="00824189" w:rsidRPr="00A91046">
        <w:rPr>
          <w:sz w:val="24"/>
          <w:szCs w:val="24"/>
        </w:rPr>
        <w:t xml:space="preserve"> (GADSS)</w:t>
      </w:r>
    </w:p>
    <w:p w14:paraId="59B45565" w14:textId="586832CE" w:rsidR="007D6533" w:rsidRDefault="005D4CFD" w:rsidP="00EA6693">
      <w:pPr>
        <w:pStyle w:val="Proposal"/>
        <w:rPr>
          <w:b w:val="0"/>
        </w:rPr>
      </w:pPr>
      <w:r w:rsidRPr="00824189">
        <w:rPr>
          <w:rStyle w:val="Artdef"/>
          <w:b/>
        </w:rPr>
        <w:t>34A.1</w:t>
      </w:r>
      <w:r w:rsidRPr="007D6533">
        <w:rPr>
          <w:b w:val="0"/>
        </w:rPr>
        <w:tab/>
        <w:t xml:space="preserve">The GADSS </w:t>
      </w:r>
      <w:r w:rsidR="00703853">
        <w:rPr>
          <w:b w:val="0"/>
        </w:rPr>
        <w:t xml:space="preserve">concept of operations determines performance </w:t>
      </w:r>
      <w:r w:rsidRPr="007D6533">
        <w:rPr>
          <w:b w:val="0"/>
        </w:rPr>
        <w:t xml:space="preserve">requirements for the radiocommunication systems </w:t>
      </w:r>
      <w:r w:rsidR="00703853">
        <w:rPr>
          <w:b w:val="0"/>
        </w:rPr>
        <w:t xml:space="preserve">being used </w:t>
      </w:r>
      <w:r w:rsidRPr="007D6533">
        <w:rPr>
          <w:b w:val="0"/>
        </w:rPr>
        <w:t xml:space="preserve">for conducting </w:t>
      </w:r>
      <w:r w:rsidR="00824189" w:rsidRPr="007D6533">
        <w:rPr>
          <w:b w:val="0"/>
        </w:rPr>
        <w:t xml:space="preserve">aircraft tracking, autonomous distress tracking, and post flight location and recovery.  </w:t>
      </w:r>
      <w:r w:rsidR="00583863" w:rsidRPr="00583863">
        <w:rPr>
          <w:b w:val="0"/>
          <w:sz w:val="16"/>
          <w:szCs w:val="16"/>
        </w:rPr>
        <w:t>(WRC-19)</w:t>
      </w:r>
    </w:p>
    <w:p w14:paraId="2190CE80" w14:textId="220E966D" w:rsidR="005D4CFD" w:rsidRPr="008C79DA" w:rsidRDefault="005D4CFD" w:rsidP="00EC272C">
      <w:r w:rsidRPr="007E3755">
        <w:rPr>
          <w:rStyle w:val="Artdef"/>
        </w:rPr>
        <w:t>34A.</w:t>
      </w:r>
      <w:r w:rsidR="009E31EB">
        <w:rPr>
          <w:rStyle w:val="Artdef"/>
        </w:rPr>
        <w:t>2</w:t>
      </w:r>
      <w:r w:rsidRPr="007E3755">
        <w:rPr>
          <w:rStyle w:val="Artdef"/>
        </w:rPr>
        <w:tab/>
      </w:r>
      <w:ins w:id="133" w:author="Cramer, Joseph" w:date="2018-02-20T15:51:00Z">
        <w:r w:rsidR="00EC3E95" w:rsidRPr="00EC3E95">
          <w:rPr>
            <w:highlight w:val="yellow"/>
            <w:rPrChange w:id="134" w:author="Cramer, Joseph" w:date="2018-02-20T15:51:00Z">
              <w:rPr/>
            </w:rPrChange>
          </w:rPr>
          <w:t xml:space="preserve">The type of radiocommunication service to be used by systems contributing to the GADSS depends on the requirements of the specific GADSS function. Systems contributing to the GADSS shall not operate under the provisions of Article 4.4. </w:t>
        </w:r>
        <w:r w:rsidR="00EC3E95" w:rsidRPr="00EC3E95">
          <w:rPr>
            <w:sz w:val="16"/>
            <w:szCs w:val="16"/>
            <w:highlight w:val="yellow"/>
            <w:rPrChange w:id="135" w:author="Cramer, Joseph" w:date="2018-02-20T15:51:00Z">
              <w:rPr>
                <w:sz w:val="16"/>
                <w:szCs w:val="16"/>
              </w:rPr>
            </w:rPrChange>
          </w:rPr>
          <w:t>(WRC</w:t>
        </w:r>
        <w:r w:rsidR="00EC3E95" w:rsidRPr="00EC3E95">
          <w:rPr>
            <w:sz w:val="16"/>
            <w:szCs w:val="16"/>
            <w:highlight w:val="yellow"/>
            <w:rPrChange w:id="136" w:author="Cramer, Joseph" w:date="2018-02-20T15:51:00Z">
              <w:rPr>
                <w:sz w:val="16"/>
                <w:szCs w:val="16"/>
              </w:rPr>
            </w:rPrChange>
          </w:rPr>
          <w:noBreakHyphen/>
          <w:t>19)</w:t>
        </w:r>
        <w:r w:rsidR="00EC3E95" w:rsidRPr="00EC3E95" w:rsidDel="007B1632">
          <w:rPr>
            <w:highlight w:val="yellow"/>
            <w:rPrChange w:id="137" w:author="Cramer, Joseph" w:date="2018-02-20T15:51:00Z">
              <w:rPr/>
            </w:rPrChange>
          </w:rPr>
          <w:t xml:space="preserve"> </w:t>
        </w:r>
      </w:ins>
      <w:del w:id="138" w:author="Cramer, Joseph" w:date="2018-02-20T15:51:00Z">
        <w:r w:rsidR="00841D13" w:rsidRPr="00EC3E95" w:rsidDel="00EC3E95">
          <w:rPr>
            <w:highlight w:val="yellow"/>
            <w:rPrChange w:id="139" w:author="Cramer, Joseph" w:date="2018-02-20T15:51:00Z">
              <w:rPr/>
            </w:rPrChange>
          </w:rPr>
          <w:delText>R</w:delText>
        </w:r>
        <w:r w:rsidRPr="00EC3E95" w:rsidDel="00EC3E95">
          <w:rPr>
            <w:highlight w:val="yellow"/>
            <w:rPrChange w:id="140" w:author="Cramer, Joseph" w:date="2018-02-20T15:51:00Z">
              <w:rPr/>
            </w:rPrChange>
          </w:rPr>
          <w:delText xml:space="preserve">adiocommunication systems meeting the </w:delText>
        </w:r>
        <w:r w:rsidR="00EF0B62" w:rsidRPr="00EC3E95" w:rsidDel="00EC3E95">
          <w:rPr>
            <w:highlight w:val="yellow"/>
            <w:rPrChange w:id="141" w:author="Cramer, Joseph" w:date="2018-02-20T15:51:00Z">
              <w:rPr/>
            </w:rPrChange>
          </w:rPr>
          <w:delText xml:space="preserve">ICAO </w:delText>
        </w:r>
        <w:r w:rsidRPr="00EC3E95" w:rsidDel="00EC3E95">
          <w:rPr>
            <w:highlight w:val="yellow"/>
            <w:rPrChange w:id="142" w:author="Cramer, Joseph" w:date="2018-02-20T15:51:00Z">
              <w:rPr/>
            </w:rPrChange>
          </w:rPr>
          <w:delText xml:space="preserve">GADSS performance requirements </w:delText>
        </w:r>
        <w:r w:rsidR="009920E1" w:rsidRPr="00EC3E95" w:rsidDel="00EC3E95">
          <w:rPr>
            <w:highlight w:val="yellow"/>
            <w:rPrChange w:id="143" w:author="Cramer, Joseph" w:date="2018-02-20T15:51:00Z">
              <w:rPr/>
            </w:rPrChange>
          </w:rPr>
          <w:delText xml:space="preserve">shall </w:delText>
        </w:r>
        <w:r w:rsidRPr="00EC3E95" w:rsidDel="00EC3E95">
          <w:rPr>
            <w:highlight w:val="yellow"/>
            <w:rPrChange w:id="144" w:author="Cramer, Joseph" w:date="2018-02-20T15:51:00Z">
              <w:rPr/>
            </w:rPrChange>
          </w:rPr>
          <w:delText xml:space="preserve">operate in </w:delText>
        </w:r>
        <w:r w:rsidR="00106007" w:rsidRPr="00EC3E95" w:rsidDel="00EC3E95">
          <w:rPr>
            <w:highlight w:val="yellow"/>
            <w:rPrChange w:id="145" w:author="Cramer, Joseph" w:date="2018-02-20T15:51:00Z">
              <w:rPr/>
            </w:rPrChange>
          </w:rPr>
          <w:delText xml:space="preserve">the appropriate </w:delText>
        </w:r>
        <w:r w:rsidRPr="00EC3E95" w:rsidDel="00EC3E95">
          <w:rPr>
            <w:highlight w:val="yellow"/>
            <w:rPrChange w:id="146" w:author="Cramer, Joseph" w:date="2018-02-20T15:51:00Z">
              <w:rPr/>
            </w:rPrChange>
          </w:rPr>
          <w:delText>radiocommunication services allocat</w:delText>
        </w:r>
        <w:r w:rsidR="00106007" w:rsidRPr="00EC3E95" w:rsidDel="00EC3E95">
          <w:rPr>
            <w:highlight w:val="yellow"/>
            <w:rPrChange w:id="147" w:author="Cramer, Joseph" w:date="2018-02-20T15:51:00Z">
              <w:rPr/>
            </w:rPrChange>
          </w:rPr>
          <w:delText>ed</w:delText>
        </w:r>
        <w:r w:rsidRPr="00EC3E95" w:rsidDel="00EC3E95">
          <w:rPr>
            <w:highlight w:val="yellow"/>
            <w:rPrChange w:id="148" w:author="Cramer, Joseph" w:date="2018-02-20T15:51:00Z">
              <w:rPr/>
            </w:rPrChange>
          </w:rPr>
          <w:delText xml:space="preserve"> in Article </w:delText>
        </w:r>
        <w:r w:rsidRPr="00EC3E95" w:rsidDel="00EC3E95">
          <w:rPr>
            <w:rStyle w:val="Artref"/>
            <w:b/>
            <w:bCs/>
            <w:highlight w:val="yellow"/>
            <w:rPrChange w:id="149" w:author="Cramer, Joseph" w:date="2018-02-20T15:51:00Z">
              <w:rPr>
                <w:rStyle w:val="Artref"/>
                <w:b/>
                <w:bCs/>
              </w:rPr>
            </w:rPrChange>
          </w:rPr>
          <w:delText>5</w:delText>
        </w:r>
        <w:r w:rsidRPr="00EC3E95" w:rsidDel="00EC3E95">
          <w:rPr>
            <w:highlight w:val="yellow"/>
            <w:rPrChange w:id="150" w:author="Cramer, Joseph" w:date="2018-02-20T15:51:00Z">
              <w:rPr/>
            </w:rPrChange>
          </w:rPr>
          <w:delText xml:space="preserve">. The choice </w:delText>
        </w:r>
        <w:r w:rsidR="00CA2A89" w:rsidRPr="00EC3E95" w:rsidDel="00EC3E95">
          <w:rPr>
            <w:highlight w:val="yellow"/>
            <w:rPrChange w:id="151" w:author="Cramer, Joseph" w:date="2018-02-20T15:51:00Z">
              <w:rPr/>
            </w:rPrChange>
          </w:rPr>
          <w:delText xml:space="preserve">of </w:delText>
        </w:r>
        <w:r w:rsidRPr="00EC3E95" w:rsidDel="00EC3E95">
          <w:rPr>
            <w:highlight w:val="yellow"/>
            <w:rPrChange w:id="152" w:author="Cramer, Joseph" w:date="2018-02-20T15:51:00Z">
              <w:rPr/>
            </w:rPrChange>
          </w:rPr>
          <w:delText xml:space="preserve">radiocommunication service to be used depends on the requirements of the specific GADSS function. </w:delText>
        </w:r>
        <w:r w:rsidR="00EF0B62" w:rsidRPr="00EC3E95" w:rsidDel="00EC3E95">
          <w:rPr>
            <w:highlight w:val="yellow"/>
            <w:rPrChange w:id="153" w:author="Cramer, Joseph" w:date="2018-02-20T15:51:00Z">
              <w:rPr/>
            </w:rPrChange>
          </w:rPr>
          <w:delText xml:space="preserve">For example, </w:delText>
        </w:r>
        <w:r w:rsidRPr="00EC3E95" w:rsidDel="00EC3E95">
          <w:rPr>
            <w:highlight w:val="yellow"/>
            <w:rPrChange w:id="154" w:author="Cramer, Joseph" w:date="2018-02-20T15:51:00Z">
              <w:rPr/>
            </w:rPrChange>
          </w:rPr>
          <w:delText>the autonomous distress tracking function</w:delText>
        </w:r>
        <w:r w:rsidR="00EF0B62" w:rsidRPr="00EC3E95" w:rsidDel="00EC3E95">
          <w:rPr>
            <w:highlight w:val="yellow"/>
            <w:rPrChange w:id="155" w:author="Cramer, Joseph" w:date="2018-02-20T15:51:00Z">
              <w:rPr/>
            </w:rPrChange>
          </w:rPr>
          <w:delText xml:space="preserve"> </w:delText>
        </w:r>
        <w:r w:rsidR="00312288" w:rsidRPr="00EC3E95" w:rsidDel="00EC3E95">
          <w:rPr>
            <w:highlight w:val="yellow"/>
            <w:rPrChange w:id="156" w:author="Cramer, Joseph" w:date="2018-02-20T15:51:00Z">
              <w:rPr/>
            </w:rPrChange>
          </w:rPr>
          <w:delText>may use the mobile-satellite service</w:delText>
        </w:r>
        <w:r w:rsidR="00EF0B62" w:rsidRPr="00EC3E95" w:rsidDel="00EC3E95">
          <w:rPr>
            <w:highlight w:val="yellow"/>
            <w:rPrChange w:id="157" w:author="Cramer, Joseph" w:date="2018-02-20T15:51:00Z">
              <w:rPr/>
            </w:rPrChange>
          </w:rPr>
          <w:delText xml:space="preserve"> </w:delText>
        </w:r>
        <w:r w:rsidR="00312288" w:rsidRPr="00EC3E95" w:rsidDel="00EC3E95">
          <w:rPr>
            <w:highlight w:val="yellow"/>
            <w:rPrChange w:id="158" w:author="Cramer, Joseph" w:date="2018-02-20T15:51:00Z">
              <w:rPr/>
            </w:rPrChange>
          </w:rPr>
          <w:delText xml:space="preserve">allocation in the </w:delText>
        </w:r>
        <w:r w:rsidR="00474ACC" w:rsidRPr="00EC3E95" w:rsidDel="00EC3E95">
          <w:rPr>
            <w:highlight w:val="yellow"/>
            <w:rPrChange w:id="159" w:author="Cramer, Joseph" w:date="2018-02-20T15:51:00Z">
              <w:rPr/>
            </w:rPrChange>
          </w:rPr>
          <w:delText xml:space="preserve">frequency </w:delText>
        </w:r>
        <w:r w:rsidR="00EF0B62" w:rsidRPr="00EC3E95" w:rsidDel="00EC3E95">
          <w:rPr>
            <w:highlight w:val="yellow"/>
            <w:rPrChange w:id="160" w:author="Cramer, Joseph" w:date="2018-02-20T15:51:00Z">
              <w:rPr/>
            </w:rPrChange>
          </w:rPr>
          <w:delText xml:space="preserve">band </w:delText>
        </w:r>
        <w:r w:rsidRPr="00EC3E95" w:rsidDel="00EC3E95">
          <w:rPr>
            <w:highlight w:val="yellow"/>
            <w:rPrChange w:id="161" w:author="Cramer, Joseph" w:date="2018-02-20T15:51:00Z">
              <w:rPr/>
            </w:rPrChange>
          </w:rPr>
          <w:delText>406-406.1 MHz</w:delText>
        </w:r>
        <w:r w:rsidR="00EF0B62" w:rsidRPr="00EC3E95" w:rsidDel="00EC3E95">
          <w:rPr>
            <w:highlight w:val="yellow"/>
            <w:rPrChange w:id="162" w:author="Cramer, Joseph" w:date="2018-02-20T15:51:00Z">
              <w:rPr/>
            </w:rPrChange>
          </w:rPr>
          <w:delText xml:space="preserve">.  </w:delText>
        </w:r>
        <w:r w:rsidR="00583863" w:rsidRPr="00EC3E95" w:rsidDel="00EC3E95">
          <w:rPr>
            <w:sz w:val="16"/>
            <w:szCs w:val="16"/>
            <w:highlight w:val="yellow"/>
            <w:rPrChange w:id="163" w:author="Cramer, Joseph" w:date="2018-02-20T15:51:00Z">
              <w:rPr>
                <w:sz w:val="16"/>
                <w:szCs w:val="16"/>
              </w:rPr>
            </w:rPrChange>
          </w:rPr>
          <w:delText>(WRC-19)</w:delText>
        </w:r>
      </w:del>
    </w:p>
    <w:p w14:paraId="26C3D12F" w14:textId="5C8B5F0D" w:rsidR="007117DC" w:rsidRPr="008C79DA" w:rsidDel="00EC3E95" w:rsidRDefault="005D4CFD" w:rsidP="00EC272C">
      <w:pPr>
        <w:rPr>
          <w:del w:id="164" w:author="Cramer, Joseph" w:date="2018-02-20T15:52:00Z"/>
        </w:rPr>
      </w:pPr>
      <w:del w:id="165" w:author="Cramer, Joseph" w:date="2018-02-20T15:52:00Z">
        <w:r w:rsidRPr="00EC3E95" w:rsidDel="00EC3E95">
          <w:rPr>
            <w:rStyle w:val="Artdef"/>
            <w:highlight w:val="yellow"/>
            <w:rPrChange w:id="166" w:author="Cramer, Joseph" w:date="2018-02-20T15:52:00Z">
              <w:rPr>
                <w:rStyle w:val="Artdef"/>
              </w:rPr>
            </w:rPrChange>
          </w:rPr>
          <w:delText>34A.</w:delText>
        </w:r>
        <w:r w:rsidR="009E31EB" w:rsidRPr="00EC3E95" w:rsidDel="00EC3E95">
          <w:rPr>
            <w:rStyle w:val="Artdef"/>
            <w:highlight w:val="yellow"/>
            <w:rPrChange w:id="167" w:author="Cramer, Joseph" w:date="2018-02-20T15:52:00Z">
              <w:rPr>
                <w:rStyle w:val="Artdef"/>
              </w:rPr>
            </w:rPrChange>
          </w:rPr>
          <w:delText>3</w:delText>
        </w:r>
        <w:r w:rsidRPr="00EC3E95" w:rsidDel="00EC3E95">
          <w:rPr>
            <w:rStyle w:val="Artdef"/>
            <w:highlight w:val="yellow"/>
            <w:rPrChange w:id="168" w:author="Cramer, Joseph" w:date="2018-02-20T15:52:00Z">
              <w:rPr>
                <w:rStyle w:val="Artdef"/>
              </w:rPr>
            </w:rPrChange>
          </w:rPr>
          <w:tab/>
        </w:r>
        <w:r w:rsidR="007E3755" w:rsidRPr="00EC3E95" w:rsidDel="00EC3E95">
          <w:rPr>
            <w:highlight w:val="yellow"/>
            <w:rPrChange w:id="169" w:author="Cramer, Joseph" w:date="2018-02-20T15:52:00Z">
              <w:rPr/>
            </w:rPrChange>
          </w:rPr>
          <w:delText>T</w:delText>
        </w:r>
        <w:r w:rsidRPr="00EC3E95" w:rsidDel="00EC3E95">
          <w:rPr>
            <w:highlight w:val="yellow"/>
            <w:rPrChange w:id="170" w:author="Cramer, Joseph" w:date="2018-02-20T15:52:00Z">
              <w:rPr/>
            </w:rPrChange>
          </w:rPr>
          <w:delText xml:space="preserve">he category of priority for the autonomous distress tracking function shall be of order 1 </w:delText>
        </w:r>
        <w:r w:rsidR="007E3755" w:rsidRPr="00EC3E95" w:rsidDel="00EC3E95">
          <w:rPr>
            <w:highlight w:val="yellow"/>
            <w:rPrChange w:id="171" w:author="Cramer, Joseph" w:date="2018-02-20T15:52:00Z">
              <w:rPr/>
            </w:rPrChange>
          </w:rPr>
          <w:delText>regarding</w:delText>
        </w:r>
        <w:r w:rsidRPr="00EC3E95" w:rsidDel="00EC3E95">
          <w:rPr>
            <w:highlight w:val="yellow"/>
            <w:rPrChange w:id="172" w:author="Cramer, Joseph" w:date="2018-02-20T15:52:00Z">
              <w:rPr/>
            </w:rPrChange>
          </w:rPr>
          <w:delText xml:space="preserve"> the list of priorities </w:delText>
        </w:r>
        <w:r w:rsidR="007E3755" w:rsidRPr="00EC3E95" w:rsidDel="00EC3E95">
          <w:rPr>
            <w:highlight w:val="yellow"/>
            <w:rPrChange w:id="173" w:author="Cramer, Joseph" w:date="2018-02-20T15:52:00Z">
              <w:rPr/>
            </w:rPrChange>
          </w:rPr>
          <w:delText>provided</w:delText>
        </w:r>
        <w:r w:rsidRPr="00EC3E95" w:rsidDel="00EC3E95">
          <w:rPr>
            <w:highlight w:val="yellow"/>
            <w:rPrChange w:id="174" w:author="Cramer, Joseph" w:date="2018-02-20T15:52:00Z">
              <w:rPr/>
            </w:rPrChange>
          </w:rPr>
          <w:delText xml:space="preserve"> in No. </w:delText>
        </w:r>
        <w:r w:rsidRPr="00EC3E95" w:rsidDel="00EC3E95">
          <w:rPr>
            <w:rStyle w:val="Artref"/>
            <w:b/>
            <w:bCs/>
            <w:highlight w:val="yellow"/>
            <w:rPrChange w:id="175" w:author="Cramer, Joseph" w:date="2018-02-20T15:52:00Z">
              <w:rPr>
                <w:rStyle w:val="Artref"/>
                <w:b/>
                <w:bCs/>
              </w:rPr>
            </w:rPrChange>
          </w:rPr>
          <w:delText>44.1</w:delText>
        </w:r>
        <w:r w:rsidRPr="00EC3E95" w:rsidDel="00EC3E95">
          <w:rPr>
            <w:highlight w:val="yellow"/>
            <w:rPrChange w:id="176" w:author="Cramer, Joseph" w:date="2018-02-20T15:52:00Z">
              <w:rPr/>
            </w:rPrChange>
          </w:rPr>
          <w:delText>.</w:delText>
        </w:r>
        <w:r w:rsidR="00583863" w:rsidRPr="00EC3E95" w:rsidDel="00EC3E95">
          <w:rPr>
            <w:highlight w:val="yellow"/>
            <w:rPrChange w:id="177" w:author="Cramer, Joseph" w:date="2018-02-20T15:52:00Z">
              <w:rPr/>
            </w:rPrChange>
          </w:rPr>
          <w:delText xml:space="preserve">  </w:delText>
        </w:r>
        <w:r w:rsidR="00583863" w:rsidRPr="00EC3E95" w:rsidDel="00EC3E95">
          <w:rPr>
            <w:sz w:val="16"/>
            <w:szCs w:val="16"/>
            <w:highlight w:val="yellow"/>
            <w:rPrChange w:id="178" w:author="Cramer, Joseph" w:date="2018-02-20T15:52:00Z">
              <w:rPr>
                <w:sz w:val="16"/>
                <w:szCs w:val="16"/>
              </w:rPr>
            </w:rPrChange>
          </w:rPr>
          <w:delText>(WRC-19)</w:delText>
        </w:r>
      </w:del>
    </w:p>
    <w:p w14:paraId="62882B8B" w14:textId="77777777" w:rsidR="00FB5680" w:rsidRDefault="00FB5680" w:rsidP="00FB5680">
      <w:pPr>
        <w:rPr>
          <w:b/>
        </w:rPr>
      </w:pPr>
    </w:p>
    <w:p w14:paraId="765BE8EB" w14:textId="1525ADBD" w:rsidR="00106007" w:rsidRDefault="00106007" w:rsidP="00FB5680">
      <w:pPr>
        <w:rPr>
          <w:b/>
        </w:rPr>
      </w:pPr>
      <w:r w:rsidRPr="003C4B39">
        <w:rPr>
          <w:b/>
        </w:rPr>
        <w:t>Reason</w:t>
      </w:r>
      <w:r w:rsidRPr="00933434">
        <w:t xml:space="preserve">:  </w:t>
      </w:r>
      <w:r>
        <w:t xml:space="preserve">Introduction of new Article </w:t>
      </w:r>
      <w:r w:rsidRPr="00C62578">
        <w:rPr>
          <w:b/>
        </w:rPr>
        <w:t>34A</w:t>
      </w:r>
      <w:r>
        <w:rPr>
          <w:b/>
        </w:rPr>
        <w:t xml:space="preserve"> </w:t>
      </w:r>
      <w:r w:rsidRPr="00A91046">
        <w:t>and its provisions</w:t>
      </w:r>
      <w:r>
        <w:rPr>
          <w:b/>
        </w:rPr>
        <w:t xml:space="preserve"> </w:t>
      </w:r>
      <w:r w:rsidRPr="00C62578">
        <w:t xml:space="preserve">into Chapter </w:t>
      </w:r>
      <w:r w:rsidRPr="00A91046">
        <w:rPr>
          <w:b/>
        </w:rPr>
        <w:t>VII</w:t>
      </w:r>
      <w:r w:rsidRPr="00C62578">
        <w:t xml:space="preserve"> on Distress and Safety Communications</w:t>
      </w:r>
      <w:r>
        <w:t>.</w:t>
      </w:r>
    </w:p>
    <w:p w14:paraId="17EDB42C" w14:textId="77777777" w:rsidR="00106007" w:rsidRDefault="00106007" w:rsidP="00FB5680">
      <w:pPr>
        <w:rPr>
          <w:b/>
        </w:rPr>
      </w:pPr>
    </w:p>
    <w:p w14:paraId="77C16F07" w14:textId="77777777" w:rsidR="00106007" w:rsidRDefault="00106007" w:rsidP="007117DC">
      <w:pPr>
        <w:pStyle w:val="Reasons"/>
        <w:tabs>
          <w:tab w:val="clear" w:pos="1588"/>
          <w:tab w:val="clear" w:pos="1985"/>
          <w:tab w:val="left" w:pos="1871"/>
          <w:tab w:val="left" w:pos="2268"/>
        </w:tabs>
      </w:pPr>
    </w:p>
    <w:p w14:paraId="28837ABB" w14:textId="4CF4A2D2" w:rsidR="00106007" w:rsidRPr="00F10085" w:rsidRDefault="00106007" w:rsidP="00106007">
      <w:pPr>
        <w:spacing w:line="270" w:lineRule="auto"/>
        <w:rPr>
          <w:szCs w:val="24"/>
        </w:rPr>
      </w:pPr>
      <w:r w:rsidRPr="00EC3E95">
        <w:rPr>
          <w:b/>
          <w:szCs w:val="24"/>
          <w:u w:val="single"/>
        </w:rPr>
        <w:t>SUP</w:t>
      </w:r>
      <w:r w:rsidRPr="00F10085">
        <w:rPr>
          <w:szCs w:val="24"/>
        </w:rPr>
        <w:tab/>
      </w:r>
      <w:r w:rsidRPr="00E10FED">
        <w:rPr>
          <w:b/>
        </w:rPr>
        <w:t>USA/1.10</w:t>
      </w:r>
      <w:r w:rsidRPr="00364EBA">
        <w:rPr>
          <w:b/>
        </w:rPr>
        <w:t>/</w:t>
      </w:r>
      <w:ins w:id="179" w:author="Scott3" w:date="2018-03-01T09:28:00Z">
        <w:r w:rsidR="009B75EA">
          <w:rPr>
            <w:b/>
          </w:rPr>
          <w:t>5</w:t>
        </w:r>
      </w:ins>
      <w:del w:id="180" w:author="Scott3" w:date="2018-03-01T09:28:00Z">
        <w:r w:rsidRPr="00364EBA" w:rsidDel="009B75EA">
          <w:rPr>
            <w:b/>
          </w:rPr>
          <w:delText>4</w:delText>
        </w:r>
      </w:del>
    </w:p>
    <w:p w14:paraId="57080F88" w14:textId="6462ECF9" w:rsidR="00106007" w:rsidRPr="009F14E6" w:rsidRDefault="00106007" w:rsidP="00106007">
      <w:pPr>
        <w:jc w:val="center"/>
        <w:rPr>
          <w:sz w:val="28"/>
          <w:szCs w:val="28"/>
        </w:rPr>
      </w:pPr>
      <w:r w:rsidRPr="009F14E6">
        <w:rPr>
          <w:sz w:val="28"/>
          <w:szCs w:val="28"/>
        </w:rPr>
        <w:t xml:space="preserve">RESOLUTION </w:t>
      </w:r>
      <w:r w:rsidRPr="00A91046">
        <w:rPr>
          <w:b/>
          <w:sz w:val="28"/>
          <w:szCs w:val="28"/>
        </w:rPr>
        <w:t>426</w:t>
      </w:r>
      <w:r w:rsidRPr="009F14E6">
        <w:rPr>
          <w:sz w:val="28"/>
          <w:szCs w:val="28"/>
        </w:rPr>
        <w:t xml:space="preserve"> </w:t>
      </w:r>
      <w:r w:rsidRPr="002C6755">
        <w:rPr>
          <w:b/>
          <w:sz w:val="28"/>
          <w:szCs w:val="28"/>
        </w:rPr>
        <w:t>(WRC-15)</w:t>
      </w:r>
    </w:p>
    <w:p w14:paraId="6B48A5B3" w14:textId="53F232B4" w:rsidR="00106007" w:rsidRPr="009F14E6" w:rsidRDefault="00106007" w:rsidP="00106007">
      <w:pPr>
        <w:jc w:val="center"/>
        <w:rPr>
          <w:b/>
          <w:sz w:val="28"/>
          <w:szCs w:val="28"/>
        </w:rPr>
      </w:pPr>
      <w:r w:rsidRPr="00106007">
        <w:rPr>
          <w:b/>
          <w:sz w:val="28"/>
          <w:szCs w:val="28"/>
        </w:rPr>
        <w:t>Studies on spectrum needs and regulatory provisions for the introduction and use of the Global Aeronautical Distress and Safety System</w:t>
      </w:r>
    </w:p>
    <w:p w14:paraId="5D09C74D" w14:textId="77777777" w:rsidR="00106007" w:rsidRPr="009F14E6" w:rsidRDefault="00106007" w:rsidP="00106007">
      <w:pPr>
        <w:spacing w:line="246" w:lineRule="auto"/>
        <w:ind w:right="60"/>
      </w:pPr>
    </w:p>
    <w:p w14:paraId="5B2FB7CD" w14:textId="4E0BCADD" w:rsidR="00106007" w:rsidRPr="00F10085" w:rsidRDefault="00106007" w:rsidP="00106007">
      <w:pPr>
        <w:rPr>
          <w:szCs w:val="24"/>
        </w:rPr>
      </w:pPr>
      <w:r w:rsidRPr="00F10085">
        <w:rPr>
          <w:b/>
          <w:szCs w:val="24"/>
        </w:rPr>
        <w:lastRenderedPageBreak/>
        <w:t>Reason</w:t>
      </w:r>
      <w:r w:rsidRPr="00F10085">
        <w:rPr>
          <w:szCs w:val="24"/>
        </w:rPr>
        <w:t xml:space="preserve">: </w:t>
      </w:r>
      <w:r>
        <w:rPr>
          <w:szCs w:val="24"/>
        </w:rPr>
        <w:t xml:space="preserve"> </w:t>
      </w:r>
      <w:r w:rsidRPr="00F10085">
        <w:rPr>
          <w:szCs w:val="24"/>
        </w:rPr>
        <w:t>Consequential</w:t>
      </w:r>
      <w:r w:rsidR="004E60B2">
        <w:rPr>
          <w:szCs w:val="24"/>
        </w:rPr>
        <w:t>. C</w:t>
      </w:r>
      <w:r w:rsidRPr="00F10085">
        <w:rPr>
          <w:szCs w:val="24"/>
        </w:rPr>
        <w:t>onsideration of the subject issues has been completed.</w:t>
      </w:r>
    </w:p>
    <w:p w14:paraId="52CD4957" w14:textId="77777777" w:rsidR="00106007" w:rsidRPr="007117DC" w:rsidRDefault="00106007" w:rsidP="007117DC">
      <w:pPr>
        <w:pStyle w:val="Reasons"/>
        <w:tabs>
          <w:tab w:val="clear" w:pos="1588"/>
          <w:tab w:val="clear" w:pos="1985"/>
          <w:tab w:val="left" w:pos="1871"/>
          <w:tab w:val="left" w:pos="2268"/>
        </w:tabs>
      </w:pPr>
    </w:p>
    <w:sectPr w:rsidR="00106007" w:rsidRPr="007117DC" w:rsidSect="007568B7">
      <w:headerReference w:type="default" r:id="rId8"/>
      <w:headerReference w:type="first" r:id="rId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CCFFF" w14:textId="77777777" w:rsidR="00C2550C" w:rsidRDefault="00C2550C">
      <w:r>
        <w:separator/>
      </w:r>
    </w:p>
  </w:endnote>
  <w:endnote w:type="continuationSeparator" w:id="0">
    <w:p w14:paraId="37DB53F8" w14:textId="77777777" w:rsidR="00C2550C" w:rsidRDefault="00C25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CBF65D" w14:textId="77777777" w:rsidR="00C2550C" w:rsidRDefault="00C2550C">
      <w:r>
        <w:t>____________________</w:t>
      </w:r>
    </w:p>
  </w:footnote>
  <w:footnote w:type="continuationSeparator" w:id="0">
    <w:p w14:paraId="10233E9F" w14:textId="77777777" w:rsidR="00C2550C" w:rsidRDefault="00C25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7BBA8" w14:textId="5A1AFCCC" w:rsidR="007568B7" w:rsidRPr="005F04A7" w:rsidRDefault="007568B7" w:rsidP="007568B7">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w:t>
    </w:r>
    <w:del w:id="181" w:author="Scott3" w:date="2018-03-01T09:31:00Z">
      <w:r w:rsidR="005675EF" w:rsidDel="009B75EA">
        <w:rPr>
          <w:rFonts w:asciiTheme="minorHAnsi" w:hAnsiTheme="minorHAnsi" w:cstheme="minorHAnsi"/>
          <w:sz w:val="24"/>
          <w:szCs w:val="24"/>
        </w:rPr>
        <w:delText>034</w:delText>
      </w:r>
      <w:r w:rsidR="00EB4323" w:rsidDel="009B75EA">
        <w:rPr>
          <w:rFonts w:asciiTheme="minorHAnsi" w:hAnsiTheme="minorHAnsi" w:cstheme="minorHAnsi"/>
          <w:sz w:val="24"/>
          <w:szCs w:val="24"/>
        </w:rPr>
        <w:delText>r1</w:delText>
      </w:r>
      <w:r w:rsidR="005675EF" w:rsidRPr="005F04A7" w:rsidDel="009B75EA">
        <w:rPr>
          <w:rFonts w:asciiTheme="minorHAnsi" w:hAnsiTheme="minorHAnsi" w:cstheme="minorHAnsi"/>
          <w:sz w:val="24"/>
          <w:szCs w:val="24"/>
        </w:rPr>
        <w:delText xml:space="preserve"> </w:delText>
      </w:r>
    </w:del>
    <w:ins w:id="182" w:author="Scott3" w:date="2018-03-01T09:31:00Z">
      <w:r w:rsidR="009B75EA">
        <w:rPr>
          <w:rFonts w:asciiTheme="minorHAnsi" w:hAnsiTheme="minorHAnsi" w:cstheme="minorHAnsi"/>
          <w:sz w:val="24"/>
          <w:szCs w:val="24"/>
        </w:rPr>
        <w:t>034r2</w:t>
      </w:r>
      <w:r w:rsidR="009B75EA" w:rsidRPr="005F04A7">
        <w:rPr>
          <w:rFonts w:asciiTheme="minorHAnsi" w:hAnsiTheme="minorHAnsi" w:cstheme="minorHAnsi"/>
          <w:sz w:val="24"/>
          <w:szCs w:val="24"/>
        </w:rPr>
        <w:t xml:space="preserve"> </w:t>
      </w:r>
    </w:ins>
    <w:r w:rsidRPr="005F04A7">
      <w:rPr>
        <w:rFonts w:asciiTheme="minorHAnsi" w:hAnsiTheme="minorHAnsi" w:cstheme="minorHAnsi"/>
        <w:sz w:val="24"/>
        <w:szCs w:val="24"/>
      </w:rPr>
      <w:t>(</w:t>
    </w:r>
    <w:del w:id="183" w:author="Scott3" w:date="2018-03-01T09:31:00Z">
      <w:r w:rsidR="00EB4323" w:rsidDel="009B75EA">
        <w:rPr>
          <w:rFonts w:asciiTheme="minorHAnsi" w:hAnsiTheme="minorHAnsi" w:cstheme="minorHAnsi"/>
          <w:sz w:val="24"/>
          <w:szCs w:val="24"/>
        </w:rPr>
        <w:delText>02</w:delText>
      </w:r>
    </w:del>
    <w:ins w:id="184" w:author="Scott3" w:date="2018-03-01T09:31:00Z">
      <w:r w:rsidR="009B75EA">
        <w:rPr>
          <w:rFonts w:asciiTheme="minorHAnsi" w:hAnsiTheme="minorHAnsi" w:cstheme="minorHAnsi"/>
          <w:sz w:val="24"/>
          <w:szCs w:val="24"/>
        </w:rPr>
        <w:t>03</w:t>
      </w:r>
    </w:ins>
    <w:r w:rsidRPr="005F04A7">
      <w:rPr>
        <w:rFonts w:asciiTheme="minorHAnsi" w:hAnsiTheme="minorHAnsi" w:cstheme="minorHAnsi"/>
        <w:sz w:val="24"/>
        <w:szCs w:val="24"/>
      </w:rPr>
      <w:t>.</w:t>
    </w:r>
    <w:r w:rsidR="00EB4323">
      <w:rPr>
        <w:rFonts w:asciiTheme="minorHAnsi" w:hAnsiTheme="minorHAnsi" w:cstheme="minorHAnsi"/>
        <w:sz w:val="24"/>
        <w:szCs w:val="24"/>
      </w:rPr>
      <w:t>02</w:t>
    </w:r>
    <w:r w:rsidRPr="005F04A7">
      <w:rPr>
        <w:rFonts w:asciiTheme="minorHAnsi" w:hAnsiTheme="minorHAnsi" w:cstheme="minorHAnsi"/>
        <w:sz w:val="24"/>
        <w:szCs w:val="24"/>
      </w:rPr>
      <w:t>.18)</w:t>
    </w:r>
  </w:p>
  <w:p w14:paraId="77BA09D0"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E87E" w14:textId="2F3DF6D2"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152549E"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amer, Joseph">
    <w15:presenceInfo w15:providerId="AD" w15:userId="S-1-5-21-1060284298-963894560-1417001333-69252"/>
  </w15:person>
  <w15:person w15:author="Scott3">
    <w15:presenceInfo w15:providerId="None" w15:userId="Scott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42FE"/>
    <w:rsid w:val="00047A1D"/>
    <w:rsid w:val="000566F0"/>
    <w:rsid w:val="000604B9"/>
    <w:rsid w:val="00080A14"/>
    <w:rsid w:val="000A7D55"/>
    <w:rsid w:val="000B6C1D"/>
    <w:rsid w:val="000C12C8"/>
    <w:rsid w:val="000C2E8E"/>
    <w:rsid w:val="000E0E7C"/>
    <w:rsid w:val="000F1B4B"/>
    <w:rsid w:val="00106007"/>
    <w:rsid w:val="00117D0F"/>
    <w:rsid w:val="00117E95"/>
    <w:rsid w:val="001266C7"/>
    <w:rsid w:val="0012744F"/>
    <w:rsid w:val="00131178"/>
    <w:rsid w:val="00156F66"/>
    <w:rsid w:val="00163271"/>
    <w:rsid w:val="001663FC"/>
    <w:rsid w:val="00182528"/>
    <w:rsid w:val="001849EC"/>
    <w:rsid w:val="0018500B"/>
    <w:rsid w:val="00196A19"/>
    <w:rsid w:val="00202DC1"/>
    <w:rsid w:val="002116EE"/>
    <w:rsid w:val="002309D8"/>
    <w:rsid w:val="00261AAA"/>
    <w:rsid w:val="002735AB"/>
    <w:rsid w:val="0027472B"/>
    <w:rsid w:val="002A5106"/>
    <w:rsid w:val="002A7FE2"/>
    <w:rsid w:val="002B05F5"/>
    <w:rsid w:val="002B0FB9"/>
    <w:rsid w:val="002C6755"/>
    <w:rsid w:val="002E1B4F"/>
    <w:rsid w:val="002F2E67"/>
    <w:rsid w:val="002F7CB3"/>
    <w:rsid w:val="00312288"/>
    <w:rsid w:val="00315546"/>
    <w:rsid w:val="003176CF"/>
    <w:rsid w:val="00330567"/>
    <w:rsid w:val="003353AD"/>
    <w:rsid w:val="003423E5"/>
    <w:rsid w:val="00363727"/>
    <w:rsid w:val="00364EBA"/>
    <w:rsid w:val="00386A9D"/>
    <w:rsid w:val="00390E59"/>
    <w:rsid w:val="00391081"/>
    <w:rsid w:val="00392F7E"/>
    <w:rsid w:val="003B2789"/>
    <w:rsid w:val="003B3222"/>
    <w:rsid w:val="003B5C1E"/>
    <w:rsid w:val="003C13CE"/>
    <w:rsid w:val="003D2A7C"/>
    <w:rsid w:val="003E02A0"/>
    <w:rsid w:val="003E2518"/>
    <w:rsid w:val="003E7CEF"/>
    <w:rsid w:val="003F71F2"/>
    <w:rsid w:val="00450E8D"/>
    <w:rsid w:val="00474ACC"/>
    <w:rsid w:val="004903AF"/>
    <w:rsid w:val="004917A6"/>
    <w:rsid w:val="004977F5"/>
    <w:rsid w:val="004B1EF7"/>
    <w:rsid w:val="004B3FAD"/>
    <w:rsid w:val="004C5749"/>
    <w:rsid w:val="004E60B2"/>
    <w:rsid w:val="00501DCA"/>
    <w:rsid w:val="00513A47"/>
    <w:rsid w:val="005408DF"/>
    <w:rsid w:val="00550527"/>
    <w:rsid w:val="005671F0"/>
    <w:rsid w:val="005675EF"/>
    <w:rsid w:val="00573344"/>
    <w:rsid w:val="00581B0F"/>
    <w:rsid w:val="00583863"/>
    <w:rsid w:val="00583F9B"/>
    <w:rsid w:val="005A6D14"/>
    <w:rsid w:val="005D4CFD"/>
    <w:rsid w:val="005E5C10"/>
    <w:rsid w:val="005E7C15"/>
    <w:rsid w:val="005F04A7"/>
    <w:rsid w:val="005F2C78"/>
    <w:rsid w:val="006144E4"/>
    <w:rsid w:val="00615601"/>
    <w:rsid w:val="00641676"/>
    <w:rsid w:val="00650299"/>
    <w:rsid w:val="00655FC5"/>
    <w:rsid w:val="00695308"/>
    <w:rsid w:val="006E2A47"/>
    <w:rsid w:val="006E50E3"/>
    <w:rsid w:val="00703853"/>
    <w:rsid w:val="007117DC"/>
    <w:rsid w:val="00747481"/>
    <w:rsid w:val="007568B7"/>
    <w:rsid w:val="00757C51"/>
    <w:rsid w:val="007704A1"/>
    <w:rsid w:val="00795083"/>
    <w:rsid w:val="007D6533"/>
    <w:rsid w:val="007E3755"/>
    <w:rsid w:val="00812046"/>
    <w:rsid w:val="00814E0A"/>
    <w:rsid w:val="00815FAA"/>
    <w:rsid w:val="008213E0"/>
    <w:rsid w:val="00822581"/>
    <w:rsid w:val="00823788"/>
    <w:rsid w:val="00824189"/>
    <w:rsid w:val="008309DD"/>
    <w:rsid w:val="0083227A"/>
    <w:rsid w:val="0083436D"/>
    <w:rsid w:val="00841D13"/>
    <w:rsid w:val="00866900"/>
    <w:rsid w:val="00876A8A"/>
    <w:rsid w:val="00881607"/>
    <w:rsid w:val="00881BA1"/>
    <w:rsid w:val="008C20ED"/>
    <w:rsid w:val="008C2302"/>
    <w:rsid w:val="008C26B8"/>
    <w:rsid w:val="008C79DA"/>
    <w:rsid w:val="008F208F"/>
    <w:rsid w:val="0092113B"/>
    <w:rsid w:val="00944ECF"/>
    <w:rsid w:val="00953C92"/>
    <w:rsid w:val="00972CE4"/>
    <w:rsid w:val="00982084"/>
    <w:rsid w:val="009920E1"/>
    <w:rsid w:val="0099592B"/>
    <w:rsid w:val="00995963"/>
    <w:rsid w:val="009B61EB"/>
    <w:rsid w:val="009B75EA"/>
    <w:rsid w:val="009C2064"/>
    <w:rsid w:val="009D1697"/>
    <w:rsid w:val="009D3F7C"/>
    <w:rsid w:val="009E31EB"/>
    <w:rsid w:val="009F3A46"/>
    <w:rsid w:val="009F6520"/>
    <w:rsid w:val="00A014F8"/>
    <w:rsid w:val="00A12D7D"/>
    <w:rsid w:val="00A1691A"/>
    <w:rsid w:val="00A46799"/>
    <w:rsid w:val="00A5173C"/>
    <w:rsid w:val="00A61AEF"/>
    <w:rsid w:val="00A91046"/>
    <w:rsid w:val="00AA029B"/>
    <w:rsid w:val="00AB30CA"/>
    <w:rsid w:val="00AD21DA"/>
    <w:rsid w:val="00AD2345"/>
    <w:rsid w:val="00AF173A"/>
    <w:rsid w:val="00B04F74"/>
    <w:rsid w:val="00B066A4"/>
    <w:rsid w:val="00B07A13"/>
    <w:rsid w:val="00B4279B"/>
    <w:rsid w:val="00B456B9"/>
    <w:rsid w:val="00B45FC9"/>
    <w:rsid w:val="00B5084A"/>
    <w:rsid w:val="00B76F35"/>
    <w:rsid w:val="00B81138"/>
    <w:rsid w:val="00B82CC4"/>
    <w:rsid w:val="00B90792"/>
    <w:rsid w:val="00B93186"/>
    <w:rsid w:val="00BB489E"/>
    <w:rsid w:val="00BB5A3B"/>
    <w:rsid w:val="00BC7CCF"/>
    <w:rsid w:val="00BD62A8"/>
    <w:rsid w:val="00BE470B"/>
    <w:rsid w:val="00BF4652"/>
    <w:rsid w:val="00C001F9"/>
    <w:rsid w:val="00C2550C"/>
    <w:rsid w:val="00C57A91"/>
    <w:rsid w:val="00C62A48"/>
    <w:rsid w:val="00C835E1"/>
    <w:rsid w:val="00CA2A89"/>
    <w:rsid w:val="00CC01C2"/>
    <w:rsid w:val="00CD2700"/>
    <w:rsid w:val="00CE41C2"/>
    <w:rsid w:val="00CF21F2"/>
    <w:rsid w:val="00D02712"/>
    <w:rsid w:val="00D046A7"/>
    <w:rsid w:val="00D05CD2"/>
    <w:rsid w:val="00D214D0"/>
    <w:rsid w:val="00D6546B"/>
    <w:rsid w:val="00D75527"/>
    <w:rsid w:val="00D9718C"/>
    <w:rsid w:val="00DA761D"/>
    <w:rsid w:val="00DB178B"/>
    <w:rsid w:val="00DC17D3"/>
    <w:rsid w:val="00DD4BED"/>
    <w:rsid w:val="00DE39F0"/>
    <w:rsid w:val="00DF0AF3"/>
    <w:rsid w:val="00DF1BB5"/>
    <w:rsid w:val="00DF7E9F"/>
    <w:rsid w:val="00E10FED"/>
    <w:rsid w:val="00E27D7E"/>
    <w:rsid w:val="00E371E7"/>
    <w:rsid w:val="00E42E13"/>
    <w:rsid w:val="00E459DF"/>
    <w:rsid w:val="00E56D5C"/>
    <w:rsid w:val="00E6257C"/>
    <w:rsid w:val="00E63C59"/>
    <w:rsid w:val="00E67391"/>
    <w:rsid w:val="00E67793"/>
    <w:rsid w:val="00E80574"/>
    <w:rsid w:val="00E8145A"/>
    <w:rsid w:val="00E81866"/>
    <w:rsid w:val="00E84D1F"/>
    <w:rsid w:val="00EA6693"/>
    <w:rsid w:val="00EB4323"/>
    <w:rsid w:val="00EB7E5C"/>
    <w:rsid w:val="00EC272C"/>
    <w:rsid w:val="00EC3E95"/>
    <w:rsid w:val="00EE5146"/>
    <w:rsid w:val="00EF0B62"/>
    <w:rsid w:val="00F21C63"/>
    <w:rsid w:val="00F25662"/>
    <w:rsid w:val="00F667EA"/>
    <w:rsid w:val="00F86AF7"/>
    <w:rsid w:val="00F93C94"/>
    <w:rsid w:val="00FA124A"/>
    <w:rsid w:val="00FB0272"/>
    <w:rsid w:val="00FB5680"/>
    <w:rsid w:val="00FC08DD"/>
    <w:rsid w:val="00FC2316"/>
    <w:rsid w:val="00FC2CFD"/>
    <w:rsid w:val="00FC59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979F9D"/>
  <w15:docId w15:val="{AF6E4020-FDA7-4A3C-9761-7FAA5341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15E04-359D-4BC0-A1C9-3F1A8739C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1036</Words>
  <Characters>5910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cp:lastModifiedBy>Cramer, Joseph</cp:lastModifiedBy>
  <cp:revision>2</cp:revision>
  <dcterms:created xsi:type="dcterms:W3CDTF">2018-03-01T15:08:00Z</dcterms:created>
  <dcterms:modified xsi:type="dcterms:W3CDTF">2018-03-01T15:08:00Z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