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10031"/>
      </w:tblGrid>
      <w:tr w:rsidR="00A066F1" w:rsidRPr="00DA3868" w:rsidTr="00A70073">
        <w:trPr>
          <w:cantSplit/>
          <w:trHeight w:val="23"/>
        </w:trPr>
        <w:tc>
          <w:tcPr>
            <w:tcW w:w="10031" w:type="dxa"/>
            <w:shd w:val="clear" w:color="auto" w:fill="auto"/>
          </w:tcPr>
          <w:p w:rsidR="00A066F1" w:rsidRPr="00DA3868" w:rsidRDefault="00A066F1" w:rsidP="00A066F1">
            <w:pPr>
              <w:tabs>
                <w:tab w:val="left" w:pos="993"/>
              </w:tabs>
              <w:spacing w:before="0"/>
              <w:rPr>
                <w:rFonts w:ascii="Verdana" w:hAnsi="Verdana"/>
                <w:b/>
                <w:sz w:val="20"/>
                <w:lang w:val="en-US"/>
              </w:rPr>
            </w:pPr>
            <w:bookmarkStart w:id="0" w:name="dbluepink" w:colFirst="0" w:colLast="0"/>
            <w:bookmarkStart w:id="1" w:name="dorlang" w:colFirst="1" w:colLast="1"/>
          </w:p>
        </w:tc>
      </w:tr>
      <w:tr w:rsidR="00E55816" w:rsidRPr="00DA3868" w:rsidTr="00A70073">
        <w:trPr>
          <w:cantSplit/>
          <w:trHeight w:val="23"/>
        </w:trPr>
        <w:tc>
          <w:tcPr>
            <w:tcW w:w="10031" w:type="dxa"/>
            <w:shd w:val="clear" w:color="auto" w:fill="auto"/>
          </w:tcPr>
          <w:p w:rsidR="00E55816" w:rsidRPr="00DA3868" w:rsidRDefault="00F12DB4" w:rsidP="00E55816">
            <w:pPr>
              <w:pStyle w:val="Source"/>
              <w:rPr>
                <w:lang w:val="en-US"/>
              </w:rPr>
            </w:pPr>
            <w:r w:rsidRPr="00DA3868">
              <w:rPr>
                <w:lang w:val="en-US"/>
              </w:rPr>
              <w:t>UNITED STATES OF AMERICA</w:t>
            </w:r>
          </w:p>
        </w:tc>
      </w:tr>
      <w:tr w:rsidR="00E55816" w:rsidRPr="00DA3868" w:rsidTr="00A70073">
        <w:trPr>
          <w:cantSplit/>
          <w:trHeight w:val="23"/>
        </w:trPr>
        <w:tc>
          <w:tcPr>
            <w:tcW w:w="10031" w:type="dxa"/>
            <w:shd w:val="clear" w:color="auto" w:fill="auto"/>
          </w:tcPr>
          <w:p w:rsidR="00E55816" w:rsidRPr="00DA3868" w:rsidRDefault="007D5320" w:rsidP="00E55816">
            <w:pPr>
              <w:pStyle w:val="Title1"/>
              <w:rPr>
                <w:lang w:val="en-US"/>
              </w:rPr>
            </w:pPr>
            <w:r w:rsidRPr="00DA3868">
              <w:rPr>
                <w:lang w:val="en-US"/>
              </w:rPr>
              <w:t>Proposals for the work of the conference</w:t>
            </w:r>
          </w:p>
        </w:tc>
      </w:tr>
      <w:tr w:rsidR="00E55816" w:rsidRPr="00DA3868" w:rsidTr="00A70073">
        <w:trPr>
          <w:cantSplit/>
          <w:trHeight w:val="23"/>
        </w:trPr>
        <w:tc>
          <w:tcPr>
            <w:tcW w:w="10031" w:type="dxa"/>
            <w:shd w:val="clear" w:color="auto" w:fill="auto"/>
          </w:tcPr>
          <w:p w:rsidR="00E55816" w:rsidRPr="00DA3868" w:rsidRDefault="00E55816" w:rsidP="00E55816">
            <w:pPr>
              <w:pStyle w:val="Title2"/>
              <w:rPr>
                <w:lang w:val="en-US"/>
              </w:rPr>
            </w:pPr>
          </w:p>
        </w:tc>
      </w:tr>
      <w:tr w:rsidR="00A538A6" w:rsidRPr="00DA3868" w:rsidTr="00A70073">
        <w:trPr>
          <w:cantSplit/>
          <w:trHeight w:val="23"/>
        </w:trPr>
        <w:tc>
          <w:tcPr>
            <w:tcW w:w="10031" w:type="dxa"/>
            <w:shd w:val="clear" w:color="auto" w:fill="auto"/>
          </w:tcPr>
          <w:p w:rsidR="00A538A6" w:rsidRPr="00DA3868" w:rsidRDefault="004B13CB" w:rsidP="004B13CB">
            <w:pPr>
              <w:pStyle w:val="Agendaitem"/>
              <w:rPr>
                <w:lang w:val="en-US"/>
              </w:rPr>
            </w:pPr>
            <w:r w:rsidRPr="00DA3868">
              <w:rPr>
                <w:lang w:val="en-US"/>
              </w:rPr>
              <w:t>Agenda item 10</w:t>
            </w:r>
          </w:p>
        </w:tc>
      </w:tr>
    </w:tbl>
    <w:bookmarkEnd w:id="0"/>
    <w:bookmarkEnd w:id="1"/>
    <w:p w:rsidR="00A70073" w:rsidRPr="00DA3868" w:rsidRDefault="008241F9" w:rsidP="00A70073">
      <w:pPr>
        <w:overflowPunct/>
        <w:autoSpaceDE/>
        <w:autoSpaceDN/>
        <w:adjustRightInd/>
        <w:textAlignment w:val="auto"/>
        <w:rPr>
          <w:lang w:val="en-US"/>
        </w:rPr>
      </w:pPr>
      <w:r w:rsidRPr="00DA3868">
        <w:rPr>
          <w:lang w:val="en-US"/>
        </w:rPr>
        <w:t>10</w:t>
      </w:r>
      <w:r w:rsidRPr="00DA3868">
        <w:rPr>
          <w:b/>
          <w:bCs/>
          <w:lang w:val="en-US"/>
        </w:rPr>
        <w:tab/>
      </w:r>
      <w:r w:rsidRPr="00DA3868">
        <w:rPr>
          <w:lang w:val="en-US"/>
        </w:rPr>
        <w:t>to recommend to the Council items for inclusion in the agenda for the next WRC, and to give its views on the preliminary agenda for the subsequent conference and on possible agenda items for future conferences, in accordance with Article 7 of the Convention</w:t>
      </w:r>
      <w:r w:rsidR="007D6EBD" w:rsidRPr="00DA3868">
        <w:rPr>
          <w:lang w:val="en-US"/>
        </w:rPr>
        <w:t>;</w:t>
      </w:r>
    </w:p>
    <w:p w:rsidR="00F12DB4" w:rsidRPr="00DA3868" w:rsidRDefault="00F12DB4" w:rsidP="00A70073">
      <w:pPr>
        <w:overflowPunct/>
        <w:autoSpaceDE/>
        <w:autoSpaceDN/>
        <w:adjustRightInd/>
        <w:textAlignment w:val="auto"/>
        <w:rPr>
          <w:lang w:val="en-US"/>
        </w:rPr>
      </w:pPr>
    </w:p>
    <w:p w:rsidR="00F12DB4" w:rsidRPr="00DA3868" w:rsidRDefault="00F12DB4" w:rsidP="00A70073">
      <w:pPr>
        <w:overflowPunct/>
        <w:autoSpaceDE/>
        <w:autoSpaceDN/>
        <w:adjustRightInd/>
        <w:textAlignment w:val="auto"/>
        <w:rPr>
          <w:lang w:val="en-US"/>
        </w:rPr>
      </w:pPr>
    </w:p>
    <w:p w:rsidR="00241FA2" w:rsidRPr="00DA3868" w:rsidRDefault="00241FA2" w:rsidP="00187BD9">
      <w:pPr>
        <w:tabs>
          <w:tab w:val="clear" w:pos="1134"/>
          <w:tab w:val="clear" w:pos="1871"/>
          <w:tab w:val="clear" w:pos="2268"/>
        </w:tabs>
        <w:overflowPunct/>
        <w:autoSpaceDE/>
        <w:autoSpaceDN/>
        <w:adjustRightInd/>
        <w:spacing w:before="0"/>
        <w:textAlignment w:val="auto"/>
        <w:rPr>
          <w:lang w:val="en-US"/>
        </w:rPr>
      </w:pPr>
    </w:p>
    <w:p w:rsidR="00187BD9" w:rsidRPr="00DA3868" w:rsidRDefault="00187BD9" w:rsidP="00187BD9">
      <w:pPr>
        <w:tabs>
          <w:tab w:val="clear" w:pos="1134"/>
          <w:tab w:val="clear" w:pos="1871"/>
          <w:tab w:val="clear" w:pos="2268"/>
        </w:tabs>
        <w:overflowPunct/>
        <w:autoSpaceDE/>
        <w:autoSpaceDN/>
        <w:adjustRightInd/>
        <w:spacing w:before="0"/>
        <w:textAlignment w:val="auto"/>
        <w:rPr>
          <w:lang w:val="en-US"/>
        </w:rPr>
      </w:pPr>
      <w:r w:rsidRPr="00DA3868">
        <w:rPr>
          <w:lang w:val="en-US"/>
        </w:rPr>
        <w:br w:type="page"/>
      </w:r>
    </w:p>
    <w:p w:rsidR="00F12DB4" w:rsidRPr="00DA3868" w:rsidRDefault="00DE7E2C" w:rsidP="00DE7E2C">
      <w:pPr>
        <w:rPr>
          <w:rFonts w:ascii="TimesNewRomanPS-BoldMT" w:hAnsi="TimesNewRomanPS-BoldMT" w:cs="TimesNewRomanPS-BoldMT"/>
          <w:b/>
          <w:bCs/>
          <w:color w:val="000000"/>
          <w:szCs w:val="24"/>
          <w:lang w:val="en-US"/>
        </w:rPr>
      </w:pPr>
      <w:r w:rsidRPr="00DA3868">
        <w:rPr>
          <w:rFonts w:ascii="TimesNewRomanPS-BoldMT" w:hAnsi="TimesNewRomanPS-BoldMT" w:cs="TimesNewRomanPS-BoldMT"/>
          <w:b/>
          <w:bCs/>
          <w:color w:val="000000"/>
          <w:szCs w:val="24"/>
          <w:lang w:val="en-US"/>
        </w:rPr>
        <w:lastRenderedPageBreak/>
        <w:t xml:space="preserve">Background Information: </w:t>
      </w:r>
    </w:p>
    <w:p w:rsidR="00CF22AC" w:rsidRPr="00DA3868" w:rsidRDefault="00CF22AC" w:rsidP="00DA3868">
      <w:pPr>
        <w:keepNext/>
        <w:rPr>
          <w:lang w:val="en-US"/>
        </w:rPr>
      </w:pPr>
      <w:r w:rsidRPr="00DA3868">
        <w:rPr>
          <w:lang w:val="en-US"/>
        </w:rPr>
        <w:t>At WRC-97, the Earth exploration-satellite (passive) service was upgraded from secondary to primary status in Region 2.</w:t>
      </w:r>
    </w:p>
    <w:p w:rsidR="002B2511" w:rsidRPr="00DA3868" w:rsidRDefault="00732860" w:rsidP="004C3742">
      <w:pPr>
        <w:keepNext/>
        <w:rPr>
          <w:lang w:val="en-US"/>
        </w:rPr>
      </w:pPr>
      <w:r w:rsidRPr="00DA3868">
        <w:rPr>
          <w:lang w:val="en-US"/>
        </w:rPr>
        <w:t xml:space="preserve">In the 1997-2000 study period leading up to WRC-2000, SG-4 and SG-7 examined the technical and regulatory issues associated with </w:t>
      </w:r>
      <w:r w:rsidR="008C5E20" w:rsidRPr="00DA3868">
        <w:rPr>
          <w:lang w:val="en-US"/>
        </w:rPr>
        <w:t>considering the possible worldwide allocation for the earth exploration-satellite (passive) and space research (passive) services in the band 18.6 - 18.8 GHz</w:t>
      </w:r>
      <w:r w:rsidR="002B2511" w:rsidRPr="00DA3868">
        <w:rPr>
          <w:lang w:val="en-US"/>
        </w:rPr>
        <w:t>.  At the time, the allocation for the Earth exploration-satellite (passive) service was on a primary basis in Region 2, but on a secondary basis in Regions 1 and 3.</w:t>
      </w:r>
      <w:r w:rsidR="00CF22AC" w:rsidRPr="00DA3868">
        <w:rPr>
          <w:lang w:val="en-US"/>
        </w:rPr>
        <w:t xml:space="preserve"> </w:t>
      </w:r>
      <w:r w:rsidR="002B2511" w:rsidRPr="00DA3868">
        <w:rPr>
          <w:lang w:val="en-US"/>
        </w:rPr>
        <w:t>These</w:t>
      </w:r>
      <w:r w:rsidR="004C3742" w:rsidRPr="00DA3868">
        <w:rPr>
          <w:lang w:val="en-US"/>
        </w:rPr>
        <w:t xml:space="preserve"> studies</w:t>
      </w:r>
      <w:r w:rsidR="002B2511" w:rsidRPr="00DA3868">
        <w:rPr>
          <w:lang w:val="en-US"/>
        </w:rPr>
        <w:t>,</w:t>
      </w:r>
      <w:r w:rsidR="004C3742" w:rsidRPr="00DA3868">
        <w:rPr>
          <w:lang w:val="en-US"/>
        </w:rPr>
        <w:t xml:space="preserve"> performed under agenda item 1.17 (WRC-2000) which led to the establishment of the current footnote No. 5.522B</w:t>
      </w:r>
      <w:r w:rsidRPr="00DA3868">
        <w:rPr>
          <w:lang w:val="en-US"/>
        </w:rPr>
        <w:t>,</w:t>
      </w:r>
      <w:r w:rsidR="004C3742" w:rsidRPr="00DA3868">
        <w:rPr>
          <w:lang w:val="en-US"/>
        </w:rPr>
        <w:t xml:space="preserve"> did not provide consideration for all types of non-geostationary (non-GSO) satellite systems</w:t>
      </w:r>
      <w:r w:rsidR="00F460DF" w:rsidRPr="00DA3868">
        <w:rPr>
          <w:lang w:val="en-US"/>
        </w:rPr>
        <w:t xml:space="preserve"> </w:t>
      </w:r>
      <w:r w:rsidR="004C3742" w:rsidRPr="00DA3868">
        <w:rPr>
          <w:lang w:val="en-US"/>
        </w:rPr>
        <w:t xml:space="preserve">that could operate in this band. </w:t>
      </w:r>
    </w:p>
    <w:p w:rsidR="004C3742" w:rsidRPr="00DA3868" w:rsidRDefault="0032574D" w:rsidP="004C3742">
      <w:pPr>
        <w:keepNext/>
        <w:rPr>
          <w:lang w:val="en-US"/>
        </w:rPr>
      </w:pPr>
      <w:r w:rsidRPr="00DA3868">
        <w:rPr>
          <w:lang w:val="en-US"/>
        </w:rPr>
        <w:t>During the studies</w:t>
      </w:r>
      <w:r w:rsidR="004C3742" w:rsidRPr="00DA3868">
        <w:rPr>
          <w:lang w:val="en-US"/>
        </w:rPr>
        <w:t xml:space="preserve">, only one non-GSO satellite system was planning to use this band above an altitude of 20,000 km. Accordingly, the constraint was imposed without appropriate consideration of non-GSO systems operating with an apogee below 20,000 km. Since there is a growing demand for Low Earth Orbit (LEO) and Medium Earth Orbit (MEO) global satellite broadband services, revisiting the studies performed in the band 18.6-18.8 GHz while </w:t>
      </w:r>
      <w:proofErr w:type="gramStart"/>
      <w:r w:rsidR="004C3742" w:rsidRPr="00DA3868">
        <w:rPr>
          <w:lang w:val="en-US"/>
        </w:rPr>
        <w:t>taking into account</w:t>
      </w:r>
      <w:proofErr w:type="gramEnd"/>
      <w:r w:rsidR="004C3742" w:rsidRPr="00DA3868">
        <w:rPr>
          <w:lang w:val="en-US"/>
        </w:rPr>
        <w:t xml:space="preserve"> the latest technology developments, could help facilitate the deployment of non-GSO systems operating with an apogee </w:t>
      </w:r>
      <w:r w:rsidR="002B2511" w:rsidRPr="00DA3868">
        <w:rPr>
          <w:lang w:val="en-US"/>
        </w:rPr>
        <w:t>below 20,</w:t>
      </w:r>
      <w:r w:rsidR="004C3742" w:rsidRPr="00DA3868">
        <w:rPr>
          <w:lang w:val="en-US"/>
        </w:rPr>
        <w:t xml:space="preserve">000 km. </w:t>
      </w:r>
    </w:p>
    <w:p w:rsidR="00732860" w:rsidRPr="00DA3868" w:rsidRDefault="00732860" w:rsidP="004C3742">
      <w:pPr>
        <w:keepNext/>
        <w:rPr>
          <w:b/>
          <w:i/>
          <w:color w:val="000000"/>
          <w:lang w:val="en-US"/>
        </w:rPr>
      </w:pPr>
    </w:p>
    <w:p w:rsidR="00F12DB4" w:rsidRPr="00DA3868" w:rsidRDefault="00F12DB4" w:rsidP="00DE7E2C">
      <w:pPr>
        <w:rPr>
          <w:rFonts w:ascii="TimesNewRomanPS-BoldMT" w:hAnsi="TimesNewRomanPS-BoldMT" w:cs="TimesNewRomanPS-BoldMT"/>
          <w:bCs/>
          <w:color w:val="000000"/>
          <w:szCs w:val="24"/>
          <w:lang w:val="en-US"/>
        </w:rPr>
      </w:pPr>
    </w:p>
    <w:p w:rsidR="00DE7E2C" w:rsidRPr="00DA3868" w:rsidRDefault="00DE7E2C" w:rsidP="00DE7E2C">
      <w:pPr>
        <w:rPr>
          <w:rFonts w:ascii="TimesNewRomanPSMT" w:hAnsi="TimesNewRomanPSMT" w:cs="TimesNewRomanPSMT"/>
          <w:szCs w:val="24"/>
          <w:lang w:val="en-US"/>
        </w:rPr>
      </w:pPr>
    </w:p>
    <w:p w:rsidR="00DE7E2C" w:rsidRPr="00DA3868" w:rsidRDefault="00DE7E2C" w:rsidP="00DE7E2C">
      <w:pPr>
        <w:rPr>
          <w:rFonts w:ascii="TimesNewRomanPS-BoldMT" w:hAnsi="TimesNewRomanPS-BoldMT" w:cs="TimesNewRomanPS-BoldMT"/>
          <w:b/>
          <w:bCs/>
          <w:szCs w:val="24"/>
          <w:lang w:val="en-US"/>
        </w:rPr>
      </w:pPr>
      <w:r w:rsidRPr="00DA3868">
        <w:rPr>
          <w:rFonts w:ascii="TimesNewRomanPS-BoldMT" w:hAnsi="TimesNewRomanPS-BoldMT" w:cs="TimesNewRomanPS-BoldMT"/>
          <w:b/>
          <w:bCs/>
          <w:szCs w:val="24"/>
          <w:lang w:val="en-US"/>
        </w:rPr>
        <w:t>Proposals</w:t>
      </w:r>
    </w:p>
    <w:p w:rsidR="00814543" w:rsidRPr="00DA3868" w:rsidRDefault="008241F9">
      <w:pPr>
        <w:pStyle w:val="Proposal"/>
        <w:rPr>
          <w:lang w:val="en-US"/>
        </w:rPr>
      </w:pPr>
      <w:r w:rsidRPr="00DA3868">
        <w:rPr>
          <w:lang w:val="en-US"/>
        </w:rPr>
        <w:t>SUP</w:t>
      </w:r>
      <w:r w:rsidRPr="00DA3868">
        <w:rPr>
          <w:lang w:val="en-US"/>
        </w:rPr>
        <w:tab/>
        <w:t>USA/</w:t>
      </w:r>
      <w:r w:rsidR="002E7B96" w:rsidRPr="00DA3868">
        <w:rPr>
          <w:lang w:val="en-US"/>
        </w:rPr>
        <w:t>10(</w:t>
      </w:r>
      <w:r w:rsidR="00F12DB4" w:rsidRPr="00DA3868">
        <w:rPr>
          <w:lang w:val="en-US"/>
        </w:rPr>
        <w:t>XXX</w:t>
      </w:r>
      <w:r w:rsidR="002E7B96" w:rsidRPr="00DA3868">
        <w:rPr>
          <w:lang w:val="en-US"/>
        </w:rPr>
        <w:t>)</w:t>
      </w:r>
      <w:r w:rsidRPr="00DA3868">
        <w:rPr>
          <w:lang w:val="en-US"/>
        </w:rPr>
        <w:t>/1</w:t>
      </w:r>
    </w:p>
    <w:p w:rsidR="00A70073" w:rsidRPr="00DA3868" w:rsidRDefault="008241F9">
      <w:pPr>
        <w:pStyle w:val="ResNo"/>
        <w:rPr>
          <w:lang w:val="en-US"/>
        </w:rPr>
      </w:pPr>
      <w:bookmarkStart w:id="2" w:name="_Toc327364588"/>
      <w:r w:rsidRPr="00DA3868">
        <w:rPr>
          <w:lang w:val="en-US"/>
        </w:rPr>
        <w:t xml:space="preserve">RESOLUTION </w:t>
      </w:r>
      <w:r w:rsidRPr="00DA3868">
        <w:rPr>
          <w:rStyle w:val="href"/>
          <w:lang w:val="en-US"/>
        </w:rPr>
        <w:t>8</w:t>
      </w:r>
      <w:r w:rsidR="00F12DB4" w:rsidRPr="00DA3868">
        <w:rPr>
          <w:rStyle w:val="href"/>
          <w:lang w:val="en-US"/>
        </w:rPr>
        <w:t>10</w:t>
      </w:r>
      <w:r w:rsidR="00F12DB4" w:rsidRPr="00DA3868">
        <w:rPr>
          <w:lang w:val="en-US"/>
        </w:rPr>
        <w:t xml:space="preserve"> (WRC</w:t>
      </w:r>
      <w:r w:rsidR="00F12DB4" w:rsidRPr="00DA3868">
        <w:rPr>
          <w:lang w:val="en-US"/>
        </w:rPr>
        <w:noBreakHyphen/>
        <w:t>15</w:t>
      </w:r>
      <w:r w:rsidRPr="00DA3868">
        <w:rPr>
          <w:lang w:val="en-US"/>
        </w:rPr>
        <w:t>)</w:t>
      </w:r>
      <w:bookmarkEnd w:id="2"/>
    </w:p>
    <w:p w:rsidR="00A70073" w:rsidRPr="00DA3868" w:rsidRDefault="00F12DB4" w:rsidP="00A70073">
      <w:pPr>
        <w:pStyle w:val="Restitle"/>
        <w:rPr>
          <w:lang w:val="en-US"/>
        </w:rPr>
      </w:pPr>
      <w:bookmarkStart w:id="3" w:name="_Toc327364589"/>
      <w:r w:rsidRPr="00DA3868">
        <w:rPr>
          <w:lang w:val="en-US"/>
        </w:rPr>
        <w:t>Preliminary agenda for the 2023</w:t>
      </w:r>
      <w:r w:rsidR="008241F9" w:rsidRPr="00DA3868">
        <w:rPr>
          <w:lang w:val="en-US"/>
        </w:rPr>
        <w:t xml:space="preserve"> World Radiocommunication Conference</w:t>
      </w:r>
      <w:bookmarkEnd w:id="3"/>
    </w:p>
    <w:p w:rsidR="00A70073" w:rsidRPr="00DA3868" w:rsidRDefault="008241F9" w:rsidP="00A70073">
      <w:pPr>
        <w:pStyle w:val="Normalaftertitle"/>
        <w:rPr>
          <w:lang w:val="en-US"/>
        </w:rPr>
      </w:pPr>
      <w:r w:rsidRPr="00DA3868">
        <w:rPr>
          <w:lang w:val="en-US"/>
        </w:rPr>
        <w:t>The World Radiocommunication Conference (Geneva, 201</w:t>
      </w:r>
      <w:r w:rsidR="00F12DB4" w:rsidRPr="00DA3868">
        <w:rPr>
          <w:lang w:val="en-US"/>
        </w:rPr>
        <w:t>5</w:t>
      </w:r>
      <w:r w:rsidRPr="00DA3868">
        <w:rPr>
          <w:lang w:val="en-US"/>
        </w:rPr>
        <w:t>),</w:t>
      </w:r>
    </w:p>
    <w:p w:rsidR="00814543" w:rsidRPr="00DA3868" w:rsidRDefault="008241F9">
      <w:pPr>
        <w:pStyle w:val="Reasons"/>
        <w:rPr>
          <w:lang w:val="en-US"/>
        </w:rPr>
      </w:pPr>
      <w:r w:rsidRPr="00DA3868">
        <w:rPr>
          <w:b/>
          <w:lang w:val="en-US"/>
        </w:rPr>
        <w:t>Reasons:</w:t>
      </w:r>
      <w:r w:rsidRPr="00DA3868">
        <w:rPr>
          <w:lang w:val="en-US"/>
        </w:rPr>
        <w:tab/>
      </w:r>
      <w:r w:rsidR="00DE7E2C" w:rsidRPr="00DA3868">
        <w:rPr>
          <w:lang w:val="en-US"/>
        </w:rPr>
        <w:t>This Resolution must be suppressed, as WRC-1</w:t>
      </w:r>
      <w:r w:rsidR="00F12DB4" w:rsidRPr="00DA3868">
        <w:rPr>
          <w:lang w:val="en-US"/>
        </w:rPr>
        <w:t>9</w:t>
      </w:r>
      <w:r w:rsidR="00DE7E2C" w:rsidRPr="00DA3868">
        <w:rPr>
          <w:lang w:val="en-US"/>
        </w:rPr>
        <w:t xml:space="preserve"> will create a new Resolution that will include the agenda for WRC-</w:t>
      </w:r>
      <w:r w:rsidR="00F12DB4" w:rsidRPr="00DA3868">
        <w:rPr>
          <w:lang w:val="en-US"/>
        </w:rPr>
        <w:t>23</w:t>
      </w:r>
      <w:r w:rsidR="00DE7E2C" w:rsidRPr="00DA3868">
        <w:rPr>
          <w:lang w:val="en-US"/>
        </w:rPr>
        <w:t>.</w:t>
      </w:r>
    </w:p>
    <w:p w:rsidR="00814543" w:rsidRPr="00DA3868" w:rsidRDefault="008241F9">
      <w:pPr>
        <w:pStyle w:val="Proposal"/>
        <w:rPr>
          <w:lang w:val="en-US"/>
        </w:rPr>
      </w:pPr>
      <w:r w:rsidRPr="00DA3868">
        <w:rPr>
          <w:lang w:val="en-US"/>
        </w:rPr>
        <w:t>ADD</w:t>
      </w:r>
      <w:r w:rsidRPr="00DA3868">
        <w:rPr>
          <w:lang w:val="en-US"/>
        </w:rPr>
        <w:tab/>
        <w:t>USA/</w:t>
      </w:r>
      <w:r w:rsidR="002E7B96" w:rsidRPr="00DA3868">
        <w:rPr>
          <w:lang w:val="en-US"/>
        </w:rPr>
        <w:t>10(</w:t>
      </w:r>
      <w:r w:rsidR="00F12DB4" w:rsidRPr="00DA3868">
        <w:rPr>
          <w:lang w:val="en-US"/>
        </w:rPr>
        <w:t>XXX</w:t>
      </w:r>
      <w:r w:rsidR="002E7B96" w:rsidRPr="00DA3868">
        <w:rPr>
          <w:lang w:val="en-US"/>
        </w:rPr>
        <w:t>)/</w:t>
      </w:r>
      <w:r w:rsidRPr="00DA3868">
        <w:rPr>
          <w:lang w:val="en-US"/>
        </w:rPr>
        <w:t>2</w:t>
      </w:r>
    </w:p>
    <w:p w:rsidR="00DE7E2C" w:rsidRPr="00DA3868" w:rsidRDefault="008241F9" w:rsidP="00DE7E2C">
      <w:pPr>
        <w:pStyle w:val="ResNo"/>
        <w:rPr>
          <w:lang w:val="en-US"/>
        </w:rPr>
      </w:pPr>
      <w:r w:rsidRPr="00DA3868">
        <w:rPr>
          <w:lang w:val="en-US"/>
        </w:rPr>
        <w:t xml:space="preserve">Draft New Resolution </w:t>
      </w:r>
      <w:r w:rsidR="00DE7E2C" w:rsidRPr="00DA3868">
        <w:rPr>
          <w:lang w:val="en-US"/>
        </w:rPr>
        <w:t>[USA-20</w:t>
      </w:r>
      <w:r w:rsidR="00F12DB4" w:rsidRPr="00DA3868">
        <w:rPr>
          <w:lang w:val="en-US"/>
        </w:rPr>
        <w:t>23</w:t>
      </w:r>
      <w:r w:rsidR="00DE7E2C" w:rsidRPr="00DA3868">
        <w:rPr>
          <w:lang w:val="en-US"/>
        </w:rPr>
        <w:t>]</w:t>
      </w:r>
    </w:p>
    <w:p w:rsidR="00DE7E2C" w:rsidRPr="00DA3868" w:rsidRDefault="00DE7E2C" w:rsidP="00DE7E2C">
      <w:pPr>
        <w:pStyle w:val="Restitle"/>
        <w:rPr>
          <w:lang w:val="en-US"/>
        </w:rPr>
      </w:pPr>
      <w:bookmarkStart w:id="4" w:name="_Toc319401924"/>
      <w:bookmarkStart w:id="5" w:name="_Toc327364587"/>
      <w:r w:rsidRPr="00DA3868">
        <w:rPr>
          <w:lang w:val="en-US"/>
        </w:rPr>
        <w:t>Agenda for the 20</w:t>
      </w:r>
      <w:r w:rsidR="00F12DB4" w:rsidRPr="00DA3868">
        <w:rPr>
          <w:lang w:val="en-US"/>
        </w:rPr>
        <w:t>23</w:t>
      </w:r>
      <w:r w:rsidRPr="00DA3868">
        <w:rPr>
          <w:lang w:val="en-US"/>
        </w:rPr>
        <w:t xml:space="preserve"> World Radiocommunication Conference</w:t>
      </w:r>
      <w:bookmarkEnd w:id="4"/>
      <w:bookmarkEnd w:id="5"/>
    </w:p>
    <w:p w:rsidR="00DE7E2C" w:rsidRPr="00DA3868" w:rsidRDefault="00DE7E2C" w:rsidP="00DE7E2C">
      <w:pPr>
        <w:pStyle w:val="Normalaftertitle"/>
        <w:rPr>
          <w:lang w:val="en-US"/>
        </w:rPr>
      </w:pPr>
      <w:r w:rsidRPr="00DA3868">
        <w:rPr>
          <w:lang w:val="en-US"/>
        </w:rPr>
        <w:t>The World Radiocommunication Conference (Geneva, 2015),</w:t>
      </w:r>
    </w:p>
    <w:p w:rsidR="00DE7E2C" w:rsidRPr="00DA3868" w:rsidRDefault="00DE7E2C" w:rsidP="00DE7E2C">
      <w:pPr>
        <w:pStyle w:val="Call"/>
        <w:rPr>
          <w:lang w:val="en-US"/>
        </w:rPr>
      </w:pPr>
      <w:r w:rsidRPr="00DA3868">
        <w:rPr>
          <w:lang w:val="en-US"/>
        </w:rPr>
        <w:t>considering</w:t>
      </w:r>
    </w:p>
    <w:p w:rsidR="00DE7E2C" w:rsidRPr="00DA3868" w:rsidRDefault="00DE7E2C" w:rsidP="00DE7E2C">
      <w:pPr>
        <w:rPr>
          <w:lang w:val="en-US"/>
        </w:rPr>
      </w:pPr>
      <w:r w:rsidRPr="00DA3868">
        <w:rPr>
          <w:i/>
          <w:iCs/>
          <w:lang w:val="en-US"/>
        </w:rPr>
        <w:t>a)</w:t>
      </w:r>
      <w:r w:rsidRPr="00DA3868">
        <w:rPr>
          <w:lang w:val="en-US"/>
        </w:rPr>
        <w:tab/>
        <w:t>that, in accordance with No. 118 of the ITU Convention, the general scope of the agenda for a world radiocommunication conference should be established four to six years in advance and that a final agenda shall be established by the Council two years before the conference;</w:t>
      </w:r>
    </w:p>
    <w:p w:rsidR="00DE7E2C" w:rsidRPr="00DA3868" w:rsidRDefault="00DE7E2C" w:rsidP="00DE7E2C">
      <w:pPr>
        <w:rPr>
          <w:lang w:val="en-US"/>
        </w:rPr>
      </w:pPr>
      <w:r w:rsidRPr="00DA3868">
        <w:rPr>
          <w:i/>
          <w:iCs/>
          <w:lang w:val="en-US"/>
        </w:rPr>
        <w:lastRenderedPageBreak/>
        <w:t>b)</w:t>
      </w:r>
      <w:r w:rsidRPr="00DA3868">
        <w:rPr>
          <w:lang w:val="en-US"/>
        </w:rPr>
        <w:tab/>
        <w:t>Article 13 of the ITU Constitution relating to the competence and scheduling of world radiocommunication conferences and Article 7 of the Convention relating to their agendas;</w:t>
      </w:r>
    </w:p>
    <w:p w:rsidR="00DE7E2C" w:rsidRPr="00DA3868" w:rsidRDefault="00DE7E2C" w:rsidP="00DE7E2C">
      <w:pPr>
        <w:rPr>
          <w:lang w:val="en-US"/>
        </w:rPr>
      </w:pPr>
      <w:r w:rsidRPr="00DA3868">
        <w:rPr>
          <w:i/>
          <w:iCs/>
          <w:lang w:val="en-US"/>
        </w:rPr>
        <w:t>c)</w:t>
      </w:r>
      <w:r w:rsidRPr="00DA3868">
        <w:rPr>
          <w:lang w:val="en-US"/>
        </w:rPr>
        <w:tab/>
        <w:t>the relevant resolutions and recommendations of previous world administrative radio conferences (WARCs) and world radiocommunication conferences (WRCs),</w:t>
      </w:r>
    </w:p>
    <w:p w:rsidR="00DE7E2C" w:rsidRPr="00DA3868" w:rsidRDefault="00DE7E2C" w:rsidP="00DE7E2C">
      <w:pPr>
        <w:pStyle w:val="Call"/>
        <w:rPr>
          <w:lang w:val="en-US"/>
        </w:rPr>
      </w:pPr>
      <w:r w:rsidRPr="00DA3868">
        <w:rPr>
          <w:lang w:val="en-US"/>
        </w:rPr>
        <w:t>resolves</w:t>
      </w:r>
    </w:p>
    <w:p w:rsidR="00DE7E2C" w:rsidRPr="00DA3868" w:rsidRDefault="00DE7E2C" w:rsidP="00DE7E2C">
      <w:pPr>
        <w:rPr>
          <w:lang w:val="en-US"/>
        </w:rPr>
      </w:pPr>
      <w:r w:rsidRPr="00DA3868">
        <w:rPr>
          <w:lang w:val="en-US"/>
        </w:rPr>
        <w:t>to recommend to the Council that a world radiocommunication conference be held in 20</w:t>
      </w:r>
      <w:r w:rsidR="00F12DB4" w:rsidRPr="00DA3868">
        <w:rPr>
          <w:lang w:val="en-US"/>
        </w:rPr>
        <w:t>23</w:t>
      </w:r>
      <w:r w:rsidRPr="00DA3868">
        <w:rPr>
          <w:lang w:val="en-US"/>
        </w:rPr>
        <w:t xml:space="preserve"> for a maximum period of four weeks, with the following agenda:</w:t>
      </w:r>
    </w:p>
    <w:p w:rsidR="00DE7E2C" w:rsidRPr="00DA3868" w:rsidRDefault="00DE7E2C" w:rsidP="00DE7E2C">
      <w:pPr>
        <w:rPr>
          <w:lang w:val="en-US"/>
        </w:rPr>
      </w:pPr>
      <w:r w:rsidRPr="00DA3868">
        <w:rPr>
          <w:lang w:val="en-US"/>
        </w:rPr>
        <w:t>1</w:t>
      </w:r>
      <w:r w:rsidRPr="00DA3868">
        <w:rPr>
          <w:lang w:val="en-US"/>
        </w:rPr>
        <w:tab/>
      </w:r>
      <w:proofErr w:type="gramStart"/>
      <w:r w:rsidRPr="00DA3868">
        <w:rPr>
          <w:lang w:val="en-US"/>
        </w:rPr>
        <w:t>on the basis of</w:t>
      </w:r>
      <w:proofErr w:type="gramEnd"/>
      <w:r w:rsidRPr="00DA3868">
        <w:rPr>
          <w:lang w:val="en-US"/>
        </w:rPr>
        <w:t xml:space="preserve"> proposals from administrations, taking account of the results of WRC</w:t>
      </w:r>
      <w:r w:rsidRPr="00DA3868">
        <w:rPr>
          <w:lang w:val="en-US"/>
        </w:rPr>
        <w:noBreakHyphen/>
        <w:t>15 and the Report of the Conference Preparatory Meeting, and with due regard to the requirements of existing and future services in the bands under consideration, to consider and take appropriate action in respect of the following items:</w:t>
      </w:r>
    </w:p>
    <w:p w:rsidR="00DE7E2C" w:rsidRPr="0048549B" w:rsidRDefault="00DE7E2C" w:rsidP="00B44CAA">
      <w:pPr>
        <w:spacing w:before="280"/>
        <w:rPr>
          <w:rFonts w:ascii="TimesNewRomanPSMT" w:hAnsi="TimesNewRomanPSMT" w:cs="TimesNewRomanPSMT"/>
          <w:sz w:val="28"/>
          <w:szCs w:val="28"/>
          <w:lang w:val="en-US"/>
        </w:rPr>
      </w:pPr>
      <w:r w:rsidRPr="00DA3868">
        <w:rPr>
          <w:bCs/>
          <w:lang w:val="en-US"/>
        </w:rPr>
        <w:t>1.[</w:t>
      </w:r>
      <w:r w:rsidR="00F12DB4" w:rsidRPr="00DA3868">
        <w:rPr>
          <w:bCs/>
          <w:lang w:val="en-US"/>
        </w:rPr>
        <w:t>XXX</w:t>
      </w:r>
      <w:r w:rsidRPr="00DA3868">
        <w:rPr>
          <w:bCs/>
          <w:lang w:val="en-US"/>
        </w:rPr>
        <w:t>]</w:t>
      </w:r>
      <w:r w:rsidRPr="00DA3868">
        <w:rPr>
          <w:bCs/>
          <w:lang w:val="en-US"/>
        </w:rPr>
        <w:tab/>
      </w:r>
      <w:r w:rsidRPr="00DA3868">
        <w:rPr>
          <w:rFonts w:ascii="TimesNewRomanPSMT" w:hAnsi="TimesNewRomanPSMT" w:cs="TimesNewRomanPSMT"/>
          <w:szCs w:val="24"/>
          <w:lang w:val="en-US"/>
        </w:rPr>
        <w:t xml:space="preserve">to consider, </w:t>
      </w:r>
      <w:proofErr w:type="gramStart"/>
      <w:r w:rsidRPr="00DA3868">
        <w:rPr>
          <w:rFonts w:ascii="TimesNewRomanPSMT" w:hAnsi="TimesNewRomanPSMT" w:cs="TimesNewRomanPSMT"/>
          <w:szCs w:val="24"/>
          <w:lang w:val="en-US"/>
        </w:rPr>
        <w:t>on the basis of</w:t>
      </w:r>
      <w:proofErr w:type="gramEnd"/>
      <w:r w:rsidRPr="00DA3868">
        <w:rPr>
          <w:rFonts w:ascii="TimesNewRomanPSMT" w:hAnsi="TimesNewRomanPSMT" w:cs="TimesNewRomanPSMT"/>
          <w:szCs w:val="24"/>
          <w:lang w:val="en-US"/>
        </w:rPr>
        <w:t xml:space="preserve"> ITU-R studies in accordance with Resolution </w:t>
      </w:r>
      <w:r w:rsidRPr="00DA3868">
        <w:rPr>
          <w:rFonts w:ascii="TimesNewRomanPSMT" w:hAnsi="TimesNewRomanPSMT" w:cs="TimesNewRomanPSMT"/>
          <w:b/>
          <w:szCs w:val="24"/>
          <w:lang w:val="en-US"/>
        </w:rPr>
        <w:t>[USA/10/</w:t>
      </w:r>
      <w:r w:rsidR="002B2511" w:rsidRPr="00DA3868">
        <w:rPr>
          <w:rFonts w:ascii="TimesNewRomanPSMT" w:hAnsi="TimesNewRomanPSMT" w:cs="TimesNewRomanPSMT"/>
          <w:b/>
          <w:szCs w:val="24"/>
          <w:lang w:val="en-US"/>
        </w:rPr>
        <w:t>FSS NGSO 18GHZ</w:t>
      </w:r>
      <w:r w:rsidRPr="00DA3868">
        <w:rPr>
          <w:rFonts w:ascii="TimesNewRomanPSMT" w:hAnsi="TimesNewRomanPSMT" w:cs="TimesNewRomanPSMT"/>
          <w:b/>
          <w:szCs w:val="24"/>
          <w:lang w:val="en-US"/>
        </w:rPr>
        <w:t>] (WRC-</w:t>
      </w:r>
      <w:r w:rsidR="00F12DB4" w:rsidRPr="00DA3868">
        <w:rPr>
          <w:rFonts w:ascii="TimesNewRomanPSMT" w:hAnsi="TimesNewRomanPSMT" w:cs="TimesNewRomanPSMT"/>
          <w:b/>
          <w:szCs w:val="24"/>
          <w:lang w:val="en-US"/>
        </w:rPr>
        <w:t>19</w:t>
      </w:r>
      <w:r w:rsidRPr="00DA3868">
        <w:rPr>
          <w:rFonts w:ascii="TimesNewRomanPSMT" w:hAnsi="TimesNewRomanPSMT" w:cs="TimesNewRomanPSMT"/>
          <w:b/>
          <w:szCs w:val="24"/>
          <w:lang w:val="en-US"/>
        </w:rPr>
        <w:t>)</w:t>
      </w:r>
      <w:r w:rsidRPr="00DA3868">
        <w:rPr>
          <w:rFonts w:ascii="TimesNewRomanPSMT" w:hAnsi="TimesNewRomanPSMT" w:cs="TimesNewRomanPSMT"/>
          <w:szCs w:val="24"/>
          <w:lang w:val="en-US"/>
        </w:rPr>
        <w:t>, appropriate regulatory actions</w:t>
      </w:r>
      <w:r w:rsidR="00B44CAA" w:rsidRPr="00DA3868">
        <w:rPr>
          <w:b/>
          <w:iCs/>
          <w:color w:val="000000"/>
        </w:rPr>
        <w:t xml:space="preserve"> </w:t>
      </w:r>
      <w:r w:rsidR="00B44CAA" w:rsidRPr="00C34CC1">
        <w:rPr>
          <w:iCs/>
          <w:color w:val="000000"/>
        </w:rPr>
        <w:t xml:space="preserve">regarding non-geostationary </w:t>
      </w:r>
      <w:r w:rsidR="00C34CC1">
        <w:rPr>
          <w:iCs/>
          <w:color w:val="000000"/>
        </w:rPr>
        <w:t>f</w:t>
      </w:r>
      <w:r w:rsidR="00B44CAA" w:rsidRPr="00C34CC1">
        <w:rPr>
          <w:iCs/>
          <w:color w:val="000000"/>
        </w:rPr>
        <w:t>ixed-</w:t>
      </w:r>
      <w:r w:rsidR="00C34CC1">
        <w:rPr>
          <w:iCs/>
          <w:color w:val="000000"/>
        </w:rPr>
        <w:t>s</w:t>
      </w:r>
      <w:r w:rsidR="00B44CAA" w:rsidRPr="00C34CC1">
        <w:rPr>
          <w:iCs/>
          <w:color w:val="000000"/>
        </w:rPr>
        <w:t xml:space="preserve">atellite </w:t>
      </w:r>
      <w:r w:rsidR="00C34CC1">
        <w:rPr>
          <w:iCs/>
          <w:color w:val="000000"/>
        </w:rPr>
        <w:t>s</w:t>
      </w:r>
      <w:r w:rsidR="00B44CAA" w:rsidRPr="00C34CC1">
        <w:rPr>
          <w:iCs/>
          <w:color w:val="000000"/>
        </w:rPr>
        <w:t>ervice systems with an apogee below 20 000 km that operate in the 18.6-18.8 GHz (space-to-Earth) band</w:t>
      </w:r>
      <w:r w:rsidRPr="00C34CC1">
        <w:rPr>
          <w:iCs/>
          <w:color w:val="000000"/>
        </w:rPr>
        <w:t>;</w:t>
      </w:r>
    </w:p>
    <w:p w:rsidR="00F12DB4" w:rsidRPr="00DA3868" w:rsidRDefault="00F12DB4" w:rsidP="00DE7E2C">
      <w:pPr>
        <w:rPr>
          <w:lang w:val="en-US"/>
        </w:rPr>
      </w:pPr>
    </w:p>
    <w:p w:rsidR="00F12DB4" w:rsidRPr="00DA3868" w:rsidRDefault="00F12DB4" w:rsidP="00DE7E2C">
      <w:pPr>
        <w:rPr>
          <w:lang w:val="en-US"/>
        </w:rPr>
      </w:pPr>
      <w:r w:rsidRPr="00DA3868">
        <w:rPr>
          <w:lang w:val="en-US"/>
        </w:rPr>
        <w:t>…</w:t>
      </w:r>
    </w:p>
    <w:p w:rsidR="00F12DB4" w:rsidRPr="00DA3868" w:rsidRDefault="00F12DB4" w:rsidP="00DE7E2C">
      <w:pPr>
        <w:rPr>
          <w:lang w:val="en-US"/>
        </w:rPr>
      </w:pPr>
    </w:p>
    <w:p w:rsidR="00DE7E2C" w:rsidRPr="00DA3868" w:rsidRDefault="00DE7E2C" w:rsidP="00DE7E2C">
      <w:pPr>
        <w:pStyle w:val="Call"/>
        <w:rPr>
          <w:lang w:val="en-US"/>
        </w:rPr>
      </w:pPr>
      <w:r w:rsidRPr="00DA3868">
        <w:rPr>
          <w:lang w:val="en-US"/>
        </w:rPr>
        <w:t>resolves further</w:t>
      </w:r>
    </w:p>
    <w:p w:rsidR="00DE7E2C" w:rsidRPr="00DA3868" w:rsidRDefault="00DE7E2C" w:rsidP="00DE7E2C">
      <w:pPr>
        <w:rPr>
          <w:lang w:val="en-US"/>
        </w:rPr>
      </w:pPr>
      <w:r w:rsidRPr="00DA3868">
        <w:rPr>
          <w:lang w:val="en-US"/>
        </w:rPr>
        <w:t>to activate the Conference Preparatory Meeting,</w:t>
      </w:r>
    </w:p>
    <w:p w:rsidR="00DE7E2C" w:rsidRPr="00DA3868" w:rsidRDefault="00DE7E2C" w:rsidP="00DE7E2C">
      <w:pPr>
        <w:pStyle w:val="Call"/>
        <w:rPr>
          <w:lang w:val="en-US"/>
        </w:rPr>
      </w:pPr>
      <w:r w:rsidRPr="00DA3868">
        <w:rPr>
          <w:lang w:val="en-US"/>
        </w:rPr>
        <w:t>invites the Council</w:t>
      </w:r>
    </w:p>
    <w:p w:rsidR="00DE7E2C" w:rsidRPr="00DA3868" w:rsidRDefault="00DE7E2C" w:rsidP="00DE7E2C">
      <w:pPr>
        <w:rPr>
          <w:lang w:val="en-US"/>
        </w:rPr>
      </w:pPr>
      <w:r w:rsidRPr="00DA3868">
        <w:rPr>
          <w:lang w:val="en-US"/>
        </w:rPr>
        <w:t>to finalize the agenda and arrange for the convening of WRC</w:t>
      </w:r>
      <w:r w:rsidRPr="00DA3868">
        <w:rPr>
          <w:lang w:val="en-US"/>
        </w:rPr>
        <w:noBreakHyphen/>
      </w:r>
      <w:r w:rsidR="00F12DB4" w:rsidRPr="00DA3868">
        <w:rPr>
          <w:lang w:val="en-US"/>
        </w:rPr>
        <w:t>23</w:t>
      </w:r>
      <w:r w:rsidRPr="00DA3868">
        <w:rPr>
          <w:lang w:val="en-US"/>
        </w:rPr>
        <w:t>, and to initiate as soon as possible the necessary consultations with Member States,</w:t>
      </w:r>
    </w:p>
    <w:p w:rsidR="00DE7E2C" w:rsidRPr="00DA3868" w:rsidRDefault="00DE7E2C" w:rsidP="00DE7E2C">
      <w:pPr>
        <w:pStyle w:val="Call"/>
        <w:rPr>
          <w:lang w:val="en-US"/>
        </w:rPr>
      </w:pPr>
      <w:r w:rsidRPr="00DA3868">
        <w:rPr>
          <w:lang w:val="en-US"/>
        </w:rPr>
        <w:t>instructs the Director of the Radiocommunication Bureau</w:t>
      </w:r>
    </w:p>
    <w:p w:rsidR="00DE7E2C" w:rsidRPr="00DA3868" w:rsidRDefault="00DE7E2C" w:rsidP="00DE7E2C">
      <w:pPr>
        <w:rPr>
          <w:lang w:val="en-US"/>
        </w:rPr>
      </w:pPr>
      <w:r w:rsidRPr="00DA3868">
        <w:rPr>
          <w:lang w:val="en-US"/>
        </w:rPr>
        <w:t>to make the necessary arrangements to convene meetings of the Conference Preparatory Meeting and to prepare a report to WRC</w:t>
      </w:r>
      <w:r w:rsidRPr="00DA3868">
        <w:rPr>
          <w:lang w:val="en-US"/>
        </w:rPr>
        <w:noBreakHyphen/>
      </w:r>
      <w:r w:rsidR="00F12DB4" w:rsidRPr="00DA3868">
        <w:rPr>
          <w:lang w:val="en-US"/>
        </w:rPr>
        <w:t>23</w:t>
      </w:r>
      <w:r w:rsidRPr="00DA3868">
        <w:rPr>
          <w:lang w:val="en-US"/>
        </w:rPr>
        <w:t>,</w:t>
      </w:r>
    </w:p>
    <w:p w:rsidR="00DE7E2C" w:rsidRPr="00DA3868" w:rsidRDefault="00DE7E2C" w:rsidP="00DE7E2C">
      <w:pPr>
        <w:pStyle w:val="Call"/>
        <w:rPr>
          <w:lang w:val="en-US"/>
        </w:rPr>
      </w:pPr>
      <w:r w:rsidRPr="00DA3868">
        <w:rPr>
          <w:lang w:val="en-US"/>
        </w:rPr>
        <w:t>instructs the Secretary-General</w:t>
      </w:r>
    </w:p>
    <w:p w:rsidR="00DE7E2C" w:rsidRPr="00DA3868" w:rsidRDefault="00DE7E2C" w:rsidP="00DE7E2C">
      <w:pPr>
        <w:rPr>
          <w:lang w:val="en-US"/>
        </w:rPr>
      </w:pPr>
      <w:r w:rsidRPr="00DA3868">
        <w:rPr>
          <w:lang w:val="en-US"/>
        </w:rPr>
        <w:t>to communicate this Resolution to international and regional organizations concerned.</w:t>
      </w:r>
    </w:p>
    <w:p w:rsidR="00DE7E2C" w:rsidRPr="00DA3868" w:rsidRDefault="00DE7E2C" w:rsidP="00F12DB4">
      <w:pPr>
        <w:pStyle w:val="Reasons"/>
        <w:rPr>
          <w:rFonts w:ascii="TimesNewRomanPSMT" w:hAnsi="TimesNewRomanPSMT" w:cs="TimesNewRomanPSMT"/>
          <w:szCs w:val="24"/>
          <w:lang w:val="en-US"/>
        </w:rPr>
      </w:pPr>
      <w:r w:rsidRPr="00DA3868">
        <w:rPr>
          <w:b/>
          <w:lang w:val="en-US"/>
        </w:rPr>
        <w:t>Reasons:</w:t>
      </w:r>
      <w:r w:rsidRPr="00DA3868">
        <w:rPr>
          <w:lang w:val="en-US"/>
        </w:rPr>
        <w:tab/>
      </w:r>
      <w:r w:rsidR="00F460DF" w:rsidRPr="00DA3868">
        <w:rPr>
          <w:rFonts w:ascii="TimesNewRomanPSMT" w:hAnsi="TimesNewRomanPSMT" w:cs="TimesNewRomanPSMT"/>
          <w:szCs w:val="24"/>
          <w:lang w:val="en-US"/>
        </w:rPr>
        <w:t xml:space="preserve">To update </w:t>
      </w:r>
      <w:r w:rsidR="00406B7A" w:rsidRPr="00C34CC1">
        <w:rPr>
          <w:iCs/>
          <w:color w:val="000000"/>
        </w:rPr>
        <w:t>footnote</w:t>
      </w:r>
      <w:r w:rsidR="00406B7A" w:rsidRPr="00DA3868">
        <w:rPr>
          <w:b/>
          <w:iCs/>
          <w:color w:val="000000"/>
        </w:rPr>
        <w:t xml:space="preserve"> </w:t>
      </w:r>
      <w:r w:rsidR="00406B7A" w:rsidRPr="00C34CC1">
        <w:rPr>
          <w:iCs/>
          <w:color w:val="000000"/>
        </w:rPr>
        <w:t>No.</w:t>
      </w:r>
      <w:r w:rsidR="00406B7A" w:rsidRPr="00DA3868">
        <w:rPr>
          <w:b/>
          <w:iCs/>
          <w:color w:val="000000"/>
        </w:rPr>
        <w:t xml:space="preserve"> 5.</w:t>
      </w:r>
      <w:r w:rsidR="00406B7A" w:rsidRPr="00DA3868">
        <w:rPr>
          <w:b/>
          <w:iCs/>
          <w:color w:val="000000"/>
        </w:rPr>
        <w:t xml:space="preserve">522B </w:t>
      </w:r>
      <w:r w:rsidR="006C3EB6">
        <w:rPr>
          <w:iCs/>
          <w:color w:val="000000"/>
        </w:rPr>
        <w:t xml:space="preserve">to revise the altitude restriction and introduce, as appropriate, a new </w:t>
      </w:r>
      <w:r w:rsidR="001F01CB" w:rsidRPr="00DA3868">
        <w:rPr>
          <w:rFonts w:ascii="TimesNewRomanPSMT" w:hAnsi="TimesNewRomanPSMT" w:cs="TimesNewRomanPSMT"/>
          <w:szCs w:val="24"/>
          <w:lang w:val="en-US"/>
        </w:rPr>
        <w:t xml:space="preserve">power flux density limit in Article </w:t>
      </w:r>
      <w:r w:rsidR="001F01CB" w:rsidRPr="00DA3868">
        <w:rPr>
          <w:rFonts w:ascii="TimesNewRomanPSMT" w:hAnsi="TimesNewRomanPSMT" w:cs="TimesNewRomanPSMT"/>
          <w:b/>
          <w:szCs w:val="24"/>
          <w:lang w:val="en-US"/>
        </w:rPr>
        <w:t>21</w:t>
      </w:r>
      <w:r w:rsidR="001F01CB" w:rsidRPr="00DA3868">
        <w:rPr>
          <w:rFonts w:ascii="TimesNewRomanPSMT" w:hAnsi="TimesNewRomanPSMT" w:cs="TimesNewRomanPSMT"/>
          <w:szCs w:val="24"/>
          <w:lang w:val="en-US"/>
        </w:rPr>
        <w:t xml:space="preserve">, Table </w:t>
      </w:r>
      <w:r w:rsidR="001F01CB" w:rsidRPr="00DA3868">
        <w:rPr>
          <w:rFonts w:ascii="TimesNewRomanPSMT" w:hAnsi="TimesNewRomanPSMT" w:cs="TimesNewRomanPSMT"/>
          <w:b/>
          <w:szCs w:val="24"/>
          <w:lang w:val="en-US"/>
        </w:rPr>
        <w:t>21-4</w:t>
      </w:r>
      <w:r w:rsidR="00F460DF" w:rsidRPr="00DA3868">
        <w:rPr>
          <w:rFonts w:ascii="TimesNewRomanPSMT" w:hAnsi="TimesNewRomanPSMT" w:cs="TimesNewRomanPSMT"/>
          <w:szCs w:val="24"/>
          <w:lang w:val="en-US"/>
        </w:rPr>
        <w:t>, considering the latest technological advancements and growing demand for spectrum for non-geostationary Fixed-Satellite Service systems</w:t>
      </w:r>
      <w:r w:rsidR="001F01CB" w:rsidRPr="00DA3868">
        <w:rPr>
          <w:rFonts w:ascii="TimesNewRomanPSMT" w:hAnsi="TimesNewRomanPSMT" w:cs="TimesNewRomanPSMT"/>
          <w:szCs w:val="24"/>
          <w:lang w:val="en-US"/>
        </w:rPr>
        <w:t xml:space="preserve"> operating below 20,000 km</w:t>
      </w:r>
      <w:r w:rsidR="00F460DF" w:rsidRPr="00DA3868">
        <w:rPr>
          <w:rFonts w:ascii="TimesNewRomanPSMT" w:hAnsi="TimesNewRomanPSMT" w:cs="TimesNewRomanPSMT"/>
          <w:szCs w:val="24"/>
          <w:lang w:val="en-US"/>
        </w:rPr>
        <w:t>.</w:t>
      </w:r>
    </w:p>
    <w:p w:rsidR="00F12DB4" w:rsidRPr="00DA3868" w:rsidRDefault="00F12DB4" w:rsidP="00F12DB4">
      <w:pPr>
        <w:pStyle w:val="Reasons"/>
        <w:rPr>
          <w:lang w:val="en-US"/>
        </w:rPr>
      </w:pPr>
    </w:p>
    <w:p w:rsidR="00011D59" w:rsidRPr="00DA3868" w:rsidRDefault="00011D59" w:rsidP="00F12DB4">
      <w:pPr>
        <w:pStyle w:val="Reasons"/>
        <w:rPr>
          <w:lang w:val="en-US"/>
        </w:rPr>
      </w:pPr>
    </w:p>
    <w:p w:rsidR="00814543" w:rsidRPr="00DA3868" w:rsidRDefault="008241F9">
      <w:pPr>
        <w:pStyle w:val="Proposal"/>
        <w:rPr>
          <w:lang w:val="en-US"/>
        </w:rPr>
      </w:pPr>
      <w:r w:rsidRPr="00DA3868">
        <w:rPr>
          <w:lang w:val="en-US"/>
        </w:rPr>
        <w:t>ADD</w:t>
      </w:r>
      <w:r w:rsidRPr="00DA3868">
        <w:rPr>
          <w:lang w:val="en-US"/>
        </w:rPr>
        <w:tab/>
        <w:t>USA/</w:t>
      </w:r>
      <w:r w:rsidR="002E7B96" w:rsidRPr="00DA3868">
        <w:rPr>
          <w:lang w:val="en-US"/>
        </w:rPr>
        <w:t>10(</w:t>
      </w:r>
      <w:r w:rsidR="00F12DB4" w:rsidRPr="00DA3868">
        <w:rPr>
          <w:lang w:val="en-US"/>
        </w:rPr>
        <w:t>XXX</w:t>
      </w:r>
      <w:r w:rsidR="002E7B96" w:rsidRPr="00DA3868">
        <w:rPr>
          <w:lang w:val="en-US"/>
        </w:rPr>
        <w:t>)/</w:t>
      </w:r>
      <w:r w:rsidRPr="00DA3868">
        <w:rPr>
          <w:lang w:val="en-US"/>
        </w:rPr>
        <w:t>3</w:t>
      </w:r>
    </w:p>
    <w:p w:rsidR="00DE7E2C" w:rsidRPr="00DA3868" w:rsidRDefault="00DE7E2C" w:rsidP="00DE7E2C">
      <w:pPr>
        <w:jc w:val="center"/>
        <w:rPr>
          <w:sz w:val="28"/>
          <w:szCs w:val="28"/>
          <w:lang w:val="en-US"/>
        </w:rPr>
      </w:pPr>
      <w:r w:rsidRPr="00DA3868">
        <w:rPr>
          <w:sz w:val="28"/>
          <w:szCs w:val="28"/>
          <w:lang w:val="en-US"/>
        </w:rPr>
        <w:t>DRAFT NE</w:t>
      </w:r>
      <w:r w:rsidR="00F12DB4" w:rsidRPr="00DA3868">
        <w:rPr>
          <w:sz w:val="28"/>
          <w:szCs w:val="28"/>
          <w:lang w:val="en-US"/>
        </w:rPr>
        <w:t>W RESOLUTION [USA/10/</w:t>
      </w:r>
      <w:r w:rsidR="00F460DF" w:rsidRPr="00DA3868">
        <w:rPr>
          <w:rFonts w:ascii="TimesNewRomanPSMT" w:hAnsi="TimesNewRomanPSMT" w:cs="TimesNewRomanPSMT"/>
          <w:b/>
          <w:szCs w:val="24"/>
          <w:lang w:val="en-US"/>
        </w:rPr>
        <w:t xml:space="preserve"> </w:t>
      </w:r>
      <w:r w:rsidR="00F460DF" w:rsidRPr="00DA3868">
        <w:rPr>
          <w:sz w:val="28"/>
          <w:szCs w:val="28"/>
          <w:lang w:val="en-US"/>
        </w:rPr>
        <w:t>FSS NGSO 18GHZ</w:t>
      </w:r>
      <w:r w:rsidR="00F12DB4" w:rsidRPr="00DA3868">
        <w:rPr>
          <w:sz w:val="28"/>
          <w:szCs w:val="28"/>
          <w:lang w:val="en-US"/>
        </w:rPr>
        <w:t>] (WRC-19</w:t>
      </w:r>
      <w:r w:rsidRPr="00DA3868">
        <w:rPr>
          <w:sz w:val="28"/>
          <w:szCs w:val="28"/>
          <w:lang w:val="en-US"/>
        </w:rPr>
        <w:t>)</w:t>
      </w:r>
    </w:p>
    <w:p w:rsidR="00011D59" w:rsidRPr="0048549B" w:rsidRDefault="00A12C8F" w:rsidP="00DE7E2C">
      <w:pPr>
        <w:spacing w:before="280"/>
        <w:rPr>
          <w:rFonts w:ascii="TimesNewRomanPSMT" w:hAnsi="TimesNewRomanPSMT" w:cs="TimesNewRomanPSMT"/>
          <w:sz w:val="28"/>
          <w:szCs w:val="28"/>
          <w:lang w:val="en-US"/>
        </w:rPr>
      </w:pPr>
      <w:r w:rsidRPr="00C34CC1">
        <w:rPr>
          <w:iCs/>
          <w:color w:val="000000"/>
        </w:rPr>
        <w:t>N</w:t>
      </w:r>
      <w:r w:rsidR="00011D59" w:rsidRPr="00C34CC1">
        <w:rPr>
          <w:iCs/>
          <w:color w:val="000000"/>
        </w:rPr>
        <w:t xml:space="preserve">on-geostationary </w:t>
      </w:r>
      <w:r w:rsidR="009A4C38">
        <w:rPr>
          <w:iCs/>
          <w:color w:val="000000"/>
        </w:rPr>
        <w:t>fixed-satellite s</w:t>
      </w:r>
      <w:r w:rsidR="00011D59" w:rsidRPr="00C34CC1">
        <w:rPr>
          <w:iCs/>
          <w:color w:val="000000"/>
        </w:rPr>
        <w:t>ervice systems with an apogee below 20 000 km that operate in the 18.6-18.8 GHz (space-to-Earth) band</w:t>
      </w:r>
      <w:r w:rsidR="00011D59" w:rsidRPr="0048549B" w:rsidDel="00F460DF">
        <w:rPr>
          <w:rFonts w:ascii="TimesNewRomanPSMT" w:hAnsi="TimesNewRomanPSMT" w:cs="TimesNewRomanPSMT"/>
          <w:sz w:val="28"/>
          <w:szCs w:val="28"/>
          <w:lang w:val="en-US"/>
        </w:rPr>
        <w:t xml:space="preserve"> </w:t>
      </w:r>
    </w:p>
    <w:p w:rsidR="00DE7E2C" w:rsidRPr="00DA3868" w:rsidRDefault="00DE7E2C" w:rsidP="00DE7E2C">
      <w:pPr>
        <w:spacing w:before="280"/>
        <w:rPr>
          <w:rFonts w:ascii="TimesNewRomanPSMT" w:hAnsi="TimesNewRomanPSMT" w:cs="TimesNewRomanPSMT"/>
          <w:szCs w:val="24"/>
          <w:lang w:val="en-US"/>
        </w:rPr>
      </w:pPr>
      <w:r w:rsidRPr="00DA3868">
        <w:rPr>
          <w:rFonts w:ascii="TimesNewRomanPSMT" w:hAnsi="TimesNewRomanPSMT" w:cs="TimesNewRomanPSMT"/>
          <w:szCs w:val="24"/>
          <w:lang w:val="en-US"/>
        </w:rPr>
        <w:lastRenderedPageBreak/>
        <w:t>The World Radiocommun</w:t>
      </w:r>
      <w:r w:rsidR="00F12DB4" w:rsidRPr="00DA3868">
        <w:rPr>
          <w:rFonts w:ascii="TimesNewRomanPSMT" w:hAnsi="TimesNewRomanPSMT" w:cs="TimesNewRomanPSMT"/>
          <w:szCs w:val="24"/>
          <w:lang w:val="en-US"/>
        </w:rPr>
        <w:t>ication Conference (Sharm el-Sheik Egypt, 2019</w:t>
      </w:r>
      <w:r w:rsidRPr="00DA3868">
        <w:rPr>
          <w:rFonts w:ascii="TimesNewRomanPSMT" w:hAnsi="TimesNewRomanPSMT" w:cs="TimesNewRomanPSMT"/>
          <w:szCs w:val="24"/>
          <w:lang w:val="en-US"/>
        </w:rPr>
        <w:t>),</w:t>
      </w:r>
      <w:r w:rsidR="00F12DB4" w:rsidRPr="00DA3868">
        <w:rPr>
          <w:rFonts w:ascii="TimesNewRomanPSMT" w:hAnsi="TimesNewRomanPSMT" w:cs="TimesNewRomanPSMT"/>
          <w:szCs w:val="24"/>
          <w:lang w:val="en-US"/>
        </w:rPr>
        <w:t xml:space="preserve"> </w:t>
      </w:r>
    </w:p>
    <w:p w:rsidR="00DE7E2C" w:rsidRPr="00DA3868" w:rsidRDefault="00F12DB4" w:rsidP="00DA3868">
      <w:pPr>
        <w:rPr>
          <w:i/>
          <w:color w:val="231F20"/>
          <w:szCs w:val="24"/>
        </w:rPr>
      </w:pPr>
      <w:r w:rsidRPr="00DA3868">
        <w:rPr>
          <w:color w:val="231F20"/>
          <w:szCs w:val="24"/>
        </w:rPr>
        <w:tab/>
      </w:r>
      <w:r w:rsidRPr="00DA3868">
        <w:rPr>
          <w:i/>
          <w:color w:val="231F20"/>
          <w:szCs w:val="24"/>
        </w:rPr>
        <w:t>c</w:t>
      </w:r>
      <w:r w:rsidR="00DE7E2C" w:rsidRPr="00DA3868">
        <w:rPr>
          <w:i/>
          <w:color w:val="231F20"/>
          <w:szCs w:val="24"/>
        </w:rPr>
        <w:t>onsidering</w:t>
      </w:r>
    </w:p>
    <w:p w:rsidR="004C7CAA" w:rsidRPr="00DA3868" w:rsidRDefault="004C7CAA" w:rsidP="00DA3868">
      <w:pPr>
        <w:numPr>
          <w:ilvl w:val="0"/>
          <w:numId w:val="8"/>
        </w:numPr>
        <w:rPr>
          <w:color w:val="231F20"/>
          <w:szCs w:val="24"/>
        </w:rPr>
      </w:pPr>
      <w:r w:rsidRPr="00DA3868">
        <w:rPr>
          <w:color w:val="231F20"/>
          <w:szCs w:val="24"/>
        </w:rPr>
        <w:t xml:space="preserve">that </w:t>
      </w:r>
      <w:r w:rsidR="001B57B1" w:rsidRPr="00DA3868">
        <w:rPr>
          <w:color w:val="231F20"/>
          <w:szCs w:val="24"/>
        </w:rPr>
        <w:t>high-density applications by</w:t>
      </w:r>
      <w:r w:rsidR="001F01CB" w:rsidRPr="00DA3868">
        <w:rPr>
          <w:color w:val="231F20"/>
          <w:szCs w:val="24"/>
        </w:rPr>
        <w:t xml:space="preserve"> the </w:t>
      </w:r>
      <w:r w:rsidR="00AB3694">
        <w:rPr>
          <w:color w:val="231F20"/>
          <w:szCs w:val="24"/>
        </w:rPr>
        <w:t>f</w:t>
      </w:r>
      <w:r w:rsidR="001B57B1" w:rsidRPr="00DA3868">
        <w:rPr>
          <w:color w:val="231F20"/>
          <w:szCs w:val="24"/>
        </w:rPr>
        <w:t>ixed-satellite service is identified for the 18.3-19.3 GHz</w:t>
      </w:r>
      <w:r w:rsidR="001F01CB" w:rsidRPr="00DA3868">
        <w:rPr>
          <w:color w:val="231F20"/>
          <w:szCs w:val="24"/>
        </w:rPr>
        <w:t xml:space="preserve"> </w:t>
      </w:r>
      <w:r w:rsidR="001F01CB" w:rsidRPr="00DA3868">
        <w:rPr>
          <w:rFonts w:ascii="TimesNewRomanPSMT" w:hAnsi="TimesNewRomanPSMT" w:cs="TimesNewRomanPSMT"/>
          <w:szCs w:val="24"/>
          <w:lang w:val="en-US"/>
        </w:rPr>
        <w:t xml:space="preserve">(space-to-Earth) </w:t>
      </w:r>
      <w:r w:rsidR="001B57B1" w:rsidRPr="00DA3868">
        <w:rPr>
          <w:color w:val="231F20"/>
          <w:szCs w:val="24"/>
        </w:rPr>
        <w:t>band</w:t>
      </w:r>
      <w:r w:rsidR="001E2CCD" w:rsidRPr="00DA3868">
        <w:rPr>
          <w:color w:val="231F20"/>
          <w:szCs w:val="24"/>
        </w:rPr>
        <w:t xml:space="preserve"> in Region 2</w:t>
      </w:r>
      <w:r w:rsidR="001B57B1" w:rsidRPr="00DA3868">
        <w:rPr>
          <w:color w:val="231F20"/>
          <w:szCs w:val="24"/>
        </w:rPr>
        <w:t>;</w:t>
      </w:r>
    </w:p>
    <w:p w:rsidR="0032574D" w:rsidRPr="00DA3868" w:rsidRDefault="0032574D" w:rsidP="00DA3868">
      <w:pPr>
        <w:numPr>
          <w:ilvl w:val="0"/>
          <w:numId w:val="8"/>
        </w:numPr>
        <w:rPr>
          <w:color w:val="231F20"/>
          <w:szCs w:val="24"/>
        </w:rPr>
      </w:pPr>
      <w:r w:rsidRPr="00DA3868">
        <w:rPr>
          <w:color w:val="231F20"/>
          <w:szCs w:val="24"/>
        </w:rPr>
        <w:t xml:space="preserve">that </w:t>
      </w:r>
      <w:r w:rsidR="00AB3694">
        <w:rPr>
          <w:color w:val="231F20"/>
          <w:szCs w:val="24"/>
        </w:rPr>
        <w:t xml:space="preserve">geostationary and certain </w:t>
      </w:r>
      <w:r w:rsidRPr="00DA3868">
        <w:rPr>
          <w:color w:val="231F20"/>
          <w:szCs w:val="24"/>
        </w:rPr>
        <w:t xml:space="preserve">non-geostationary </w:t>
      </w:r>
      <w:r w:rsidR="00AB3694">
        <w:rPr>
          <w:color w:val="231F20"/>
          <w:szCs w:val="24"/>
        </w:rPr>
        <w:t>f</w:t>
      </w:r>
      <w:r w:rsidRPr="00DA3868">
        <w:rPr>
          <w:color w:val="231F20"/>
          <w:szCs w:val="24"/>
        </w:rPr>
        <w:t>ixed-</w:t>
      </w:r>
      <w:r w:rsidR="00912CE6">
        <w:rPr>
          <w:color w:val="231F20"/>
          <w:szCs w:val="24"/>
        </w:rPr>
        <w:t>s</w:t>
      </w:r>
      <w:r w:rsidRPr="00DA3868">
        <w:rPr>
          <w:color w:val="231F20"/>
          <w:szCs w:val="24"/>
        </w:rPr>
        <w:t xml:space="preserve">atellite </w:t>
      </w:r>
      <w:r w:rsidR="00912CE6">
        <w:rPr>
          <w:color w:val="231F20"/>
          <w:szCs w:val="24"/>
        </w:rPr>
        <w:t>s</w:t>
      </w:r>
      <w:r w:rsidRPr="00DA3868">
        <w:rPr>
          <w:color w:val="231F20"/>
          <w:szCs w:val="24"/>
        </w:rPr>
        <w:t xml:space="preserve">ervice </w:t>
      </w:r>
      <w:r w:rsidR="00912CE6">
        <w:rPr>
          <w:color w:val="231F20"/>
          <w:szCs w:val="24"/>
        </w:rPr>
        <w:t xml:space="preserve">networks and </w:t>
      </w:r>
      <w:r w:rsidRPr="00DA3868">
        <w:rPr>
          <w:color w:val="231F20"/>
          <w:szCs w:val="24"/>
        </w:rPr>
        <w:t>systems operating in the 18.6-18.8 GHz</w:t>
      </w:r>
      <w:r w:rsidR="001F01CB" w:rsidRPr="00DA3868">
        <w:rPr>
          <w:color w:val="231F20"/>
          <w:szCs w:val="24"/>
        </w:rPr>
        <w:t xml:space="preserve"> </w:t>
      </w:r>
      <w:r w:rsidR="001F01CB" w:rsidRPr="00DA3868">
        <w:rPr>
          <w:rFonts w:ascii="TimesNewRomanPSMT" w:hAnsi="TimesNewRomanPSMT" w:cs="TimesNewRomanPSMT"/>
          <w:szCs w:val="24"/>
          <w:lang w:val="en-US"/>
        </w:rPr>
        <w:t xml:space="preserve">(space-to-Earth) </w:t>
      </w:r>
      <w:r w:rsidRPr="00DA3868">
        <w:rPr>
          <w:color w:val="231F20"/>
          <w:szCs w:val="24"/>
        </w:rPr>
        <w:t xml:space="preserve">band </w:t>
      </w:r>
      <w:r w:rsidR="00CF22AC" w:rsidRPr="00DA3868">
        <w:rPr>
          <w:color w:val="231F20"/>
          <w:szCs w:val="24"/>
        </w:rPr>
        <w:t>must</w:t>
      </w:r>
      <w:r w:rsidRPr="00DA3868">
        <w:rPr>
          <w:color w:val="231F20"/>
          <w:szCs w:val="24"/>
        </w:rPr>
        <w:t xml:space="preserve"> comply with the c</w:t>
      </w:r>
      <w:r w:rsidR="00CF22AC" w:rsidRPr="00DA3868">
        <w:rPr>
          <w:color w:val="231F20"/>
          <w:szCs w:val="24"/>
        </w:rPr>
        <w:t xml:space="preserve">urrent regulatory provisions in Article </w:t>
      </w:r>
      <w:r w:rsidR="00CF22AC" w:rsidRPr="00DA3868">
        <w:rPr>
          <w:b/>
          <w:color w:val="231F20"/>
          <w:szCs w:val="24"/>
        </w:rPr>
        <w:t>21</w:t>
      </w:r>
      <w:r w:rsidR="00CF22AC" w:rsidRPr="00DA3868">
        <w:rPr>
          <w:color w:val="231F20"/>
          <w:szCs w:val="24"/>
        </w:rPr>
        <w:t xml:space="preserve">, Table </w:t>
      </w:r>
      <w:r w:rsidR="00CF22AC" w:rsidRPr="00DA3868">
        <w:rPr>
          <w:b/>
          <w:color w:val="231F20"/>
          <w:szCs w:val="24"/>
        </w:rPr>
        <w:t>21-4</w:t>
      </w:r>
      <w:r w:rsidR="00CF22AC" w:rsidRPr="00DA3868">
        <w:rPr>
          <w:color w:val="231F20"/>
          <w:szCs w:val="24"/>
        </w:rPr>
        <w:t xml:space="preserve"> for power flux</w:t>
      </w:r>
      <w:r w:rsidR="00912CE6">
        <w:rPr>
          <w:color w:val="231F20"/>
          <w:szCs w:val="24"/>
        </w:rPr>
        <w:t>-</w:t>
      </w:r>
      <w:r w:rsidR="00CF22AC" w:rsidRPr="00DA3868">
        <w:rPr>
          <w:color w:val="231F20"/>
          <w:szCs w:val="24"/>
        </w:rPr>
        <w:t xml:space="preserve">density from space stations; </w:t>
      </w:r>
    </w:p>
    <w:p w:rsidR="004E08F3" w:rsidRPr="00DA3868" w:rsidRDefault="0032574D" w:rsidP="00DA3868">
      <w:pPr>
        <w:numPr>
          <w:ilvl w:val="0"/>
          <w:numId w:val="8"/>
        </w:numPr>
        <w:rPr>
          <w:color w:val="231F20"/>
          <w:szCs w:val="24"/>
        </w:rPr>
      </w:pPr>
      <w:r w:rsidRPr="00DA3868">
        <w:rPr>
          <w:color w:val="231F20"/>
          <w:szCs w:val="24"/>
        </w:rPr>
        <w:t xml:space="preserve">that </w:t>
      </w:r>
      <w:r w:rsidR="00CF22AC" w:rsidRPr="00DA3868">
        <w:rPr>
          <w:color w:val="231F20"/>
          <w:szCs w:val="24"/>
        </w:rPr>
        <w:t>previous studies establishing the power flux</w:t>
      </w:r>
      <w:r w:rsidR="00912CE6">
        <w:rPr>
          <w:color w:val="231F20"/>
          <w:szCs w:val="24"/>
        </w:rPr>
        <w:t>-</w:t>
      </w:r>
      <w:r w:rsidR="00CF22AC" w:rsidRPr="00DA3868">
        <w:rPr>
          <w:color w:val="231F20"/>
          <w:szCs w:val="24"/>
        </w:rPr>
        <w:t xml:space="preserve">density limits </w:t>
      </w:r>
      <w:r w:rsidR="001F01CB" w:rsidRPr="00DA3868">
        <w:rPr>
          <w:color w:val="231F20"/>
          <w:szCs w:val="24"/>
        </w:rPr>
        <w:t xml:space="preserve">on the surface of the Earth, </w:t>
      </w:r>
      <w:r w:rsidR="00CF22AC" w:rsidRPr="00DA3868">
        <w:rPr>
          <w:color w:val="231F20"/>
          <w:szCs w:val="24"/>
        </w:rPr>
        <w:t xml:space="preserve">found in </w:t>
      </w:r>
      <w:r w:rsidR="001F01CB" w:rsidRPr="00DA3868">
        <w:rPr>
          <w:color w:val="231F20"/>
          <w:szCs w:val="24"/>
        </w:rPr>
        <w:t xml:space="preserve">Article </w:t>
      </w:r>
      <w:r w:rsidR="001F01CB" w:rsidRPr="00DA3868">
        <w:rPr>
          <w:b/>
          <w:color w:val="231F20"/>
          <w:szCs w:val="24"/>
        </w:rPr>
        <w:t>21</w:t>
      </w:r>
      <w:r w:rsidR="001F01CB" w:rsidRPr="00DA3868">
        <w:rPr>
          <w:color w:val="231F20"/>
          <w:szCs w:val="24"/>
        </w:rPr>
        <w:t xml:space="preserve">, Table </w:t>
      </w:r>
      <w:r w:rsidR="001F01CB" w:rsidRPr="00DA3868">
        <w:rPr>
          <w:b/>
          <w:color w:val="231F20"/>
          <w:szCs w:val="24"/>
        </w:rPr>
        <w:t xml:space="preserve">21-4 </w:t>
      </w:r>
      <w:r w:rsidR="00CF22AC" w:rsidRPr="00DA3868">
        <w:rPr>
          <w:color w:val="231F20"/>
          <w:szCs w:val="24"/>
        </w:rPr>
        <w:t xml:space="preserve">for 18.6-18.8 GHz </w:t>
      </w:r>
      <w:r w:rsidR="001F01CB" w:rsidRPr="00DA3868">
        <w:rPr>
          <w:color w:val="231F20"/>
          <w:szCs w:val="24"/>
        </w:rPr>
        <w:t>involved</w:t>
      </w:r>
      <w:r w:rsidR="00CF22AC" w:rsidRPr="00DA3868">
        <w:rPr>
          <w:color w:val="231F20"/>
          <w:szCs w:val="24"/>
        </w:rPr>
        <w:t xml:space="preserve"> just one </w:t>
      </w:r>
      <w:r w:rsidR="00912CE6">
        <w:rPr>
          <w:color w:val="231F20"/>
          <w:szCs w:val="24"/>
        </w:rPr>
        <w:t>non-geostationary f</w:t>
      </w:r>
      <w:r w:rsidR="00CF22AC" w:rsidRPr="00DA3868">
        <w:rPr>
          <w:color w:val="231F20"/>
          <w:szCs w:val="24"/>
        </w:rPr>
        <w:t>ixed-satellite service system, operating above 20,000 km</w:t>
      </w:r>
      <w:r w:rsidR="00FE2469" w:rsidRPr="00DA3868">
        <w:rPr>
          <w:color w:val="231F20"/>
          <w:szCs w:val="24"/>
        </w:rPr>
        <w:t>,</w:t>
      </w:r>
    </w:p>
    <w:p w:rsidR="00DE7E2C" w:rsidRPr="00DA3868" w:rsidRDefault="00DE7E2C" w:rsidP="00DA3868">
      <w:pPr>
        <w:rPr>
          <w:color w:val="231F20"/>
          <w:szCs w:val="24"/>
        </w:rPr>
      </w:pPr>
      <w:r w:rsidRPr="00DA3868">
        <w:rPr>
          <w:color w:val="231F20"/>
          <w:szCs w:val="24"/>
        </w:rPr>
        <w:tab/>
      </w:r>
      <w:r w:rsidR="00F12DB4" w:rsidRPr="00DA3868">
        <w:rPr>
          <w:i/>
          <w:color w:val="231F20"/>
          <w:szCs w:val="24"/>
        </w:rPr>
        <w:t>r</w:t>
      </w:r>
      <w:r w:rsidRPr="00DA3868">
        <w:rPr>
          <w:i/>
          <w:color w:val="231F20"/>
          <w:szCs w:val="24"/>
        </w:rPr>
        <w:t>ecognizing</w:t>
      </w:r>
    </w:p>
    <w:p w:rsidR="006C4783" w:rsidRPr="00DA3868" w:rsidRDefault="001E2CCD" w:rsidP="00DA3868">
      <w:pPr>
        <w:numPr>
          <w:ilvl w:val="0"/>
          <w:numId w:val="7"/>
        </w:numPr>
        <w:rPr>
          <w:color w:val="231F20"/>
          <w:szCs w:val="24"/>
        </w:rPr>
      </w:pPr>
      <w:r w:rsidRPr="00DA3868">
        <w:rPr>
          <w:color w:val="231F20"/>
          <w:szCs w:val="24"/>
        </w:rPr>
        <w:t xml:space="preserve">that the frequency band 18.6-18.8 GHz is currently allocated on a primary basis to the </w:t>
      </w:r>
      <w:r w:rsidR="00912CE6">
        <w:rPr>
          <w:color w:val="231F20"/>
          <w:szCs w:val="24"/>
        </w:rPr>
        <w:t>e</w:t>
      </w:r>
      <w:r w:rsidRPr="00DA3868">
        <w:rPr>
          <w:color w:val="231F20"/>
          <w:szCs w:val="24"/>
        </w:rPr>
        <w:t xml:space="preserve">arth </w:t>
      </w:r>
      <w:r w:rsidR="00912CE6">
        <w:rPr>
          <w:color w:val="231F20"/>
          <w:szCs w:val="24"/>
        </w:rPr>
        <w:t>e</w:t>
      </w:r>
      <w:r w:rsidRPr="00DA3868">
        <w:rPr>
          <w:color w:val="231F20"/>
          <w:szCs w:val="24"/>
        </w:rPr>
        <w:t>xploration-</w:t>
      </w:r>
      <w:r w:rsidR="00912CE6">
        <w:rPr>
          <w:color w:val="231F20"/>
          <w:szCs w:val="24"/>
        </w:rPr>
        <w:t>s</w:t>
      </w:r>
      <w:r w:rsidRPr="00DA3868">
        <w:rPr>
          <w:color w:val="231F20"/>
          <w:szCs w:val="24"/>
        </w:rPr>
        <w:t xml:space="preserve">atellite (passive), </w:t>
      </w:r>
      <w:r w:rsidR="00912CE6">
        <w:rPr>
          <w:color w:val="231F20"/>
          <w:szCs w:val="24"/>
        </w:rPr>
        <w:t>f</w:t>
      </w:r>
      <w:r w:rsidRPr="00DA3868">
        <w:rPr>
          <w:color w:val="231F20"/>
          <w:szCs w:val="24"/>
        </w:rPr>
        <w:t>ixed</w:t>
      </w:r>
      <w:r w:rsidR="00C34CC1">
        <w:rPr>
          <w:color w:val="231F20"/>
          <w:szCs w:val="24"/>
        </w:rPr>
        <w:t>, mobile</w:t>
      </w:r>
      <w:r w:rsidRPr="00DA3868">
        <w:rPr>
          <w:color w:val="231F20"/>
          <w:szCs w:val="24"/>
        </w:rPr>
        <w:t xml:space="preserve">, </w:t>
      </w:r>
      <w:r w:rsidR="00912CE6">
        <w:rPr>
          <w:color w:val="231F20"/>
          <w:szCs w:val="24"/>
        </w:rPr>
        <w:t>f</w:t>
      </w:r>
      <w:r w:rsidRPr="00DA3868">
        <w:rPr>
          <w:color w:val="231F20"/>
          <w:szCs w:val="24"/>
        </w:rPr>
        <w:t>ixed-</w:t>
      </w:r>
      <w:r w:rsidR="00912CE6">
        <w:rPr>
          <w:color w:val="231F20"/>
          <w:szCs w:val="24"/>
        </w:rPr>
        <w:t>s</w:t>
      </w:r>
      <w:r w:rsidRPr="00DA3868">
        <w:rPr>
          <w:color w:val="231F20"/>
          <w:szCs w:val="24"/>
        </w:rPr>
        <w:t>atellite</w:t>
      </w:r>
      <w:r w:rsidR="001F01CB" w:rsidRPr="00DA3868">
        <w:rPr>
          <w:color w:val="231F20"/>
          <w:szCs w:val="24"/>
        </w:rPr>
        <w:t xml:space="preserve"> </w:t>
      </w:r>
      <w:r w:rsidR="001F01CB" w:rsidRPr="00DA3868">
        <w:rPr>
          <w:rFonts w:ascii="TimesNewRomanPSMT" w:hAnsi="TimesNewRomanPSMT" w:cs="TimesNewRomanPSMT"/>
          <w:szCs w:val="24"/>
          <w:lang w:val="en-US"/>
        </w:rPr>
        <w:t>(space-to-Earth)</w:t>
      </w:r>
      <w:r w:rsidR="00C34CC1">
        <w:rPr>
          <w:color w:val="231F20"/>
          <w:szCs w:val="24"/>
        </w:rPr>
        <w:t xml:space="preserve"> </w:t>
      </w:r>
      <w:r w:rsidR="00912CE6">
        <w:rPr>
          <w:color w:val="231F20"/>
          <w:szCs w:val="24"/>
        </w:rPr>
        <w:t>services</w:t>
      </w:r>
      <w:r w:rsidRPr="00DA3868">
        <w:rPr>
          <w:color w:val="231F20"/>
          <w:szCs w:val="24"/>
        </w:rPr>
        <w:t xml:space="preserve"> globally, as well as </w:t>
      </w:r>
      <w:r w:rsidR="00912CE6">
        <w:rPr>
          <w:color w:val="231F20"/>
          <w:szCs w:val="24"/>
        </w:rPr>
        <w:t>s</w:t>
      </w:r>
      <w:r w:rsidRPr="00DA3868">
        <w:rPr>
          <w:color w:val="231F20"/>
          <w:szCs w:val="24"/>
        </w:rPr>
        <w:t xml:space="preserve">pace </w:t>
      </w:r>
      <w:r w:rsidR="00912CE6">
        <w:rPr>
          <w:color w:val="231F20"/>
          <w:szCs w:val="24"/>
        </w:rPr>
        <w:t>r</w:t>
      </w:r>
      <w:r w:rsidRPr="00DA3868">
        <w:rPr>
          <w:color w:val="231F20"/>
          <w:szCs w:val="24"/>
        </w:rPr>
        <w:t xml:space="preserve">esearch </w:t>
      </w:r>
      <w:r w:rsidR="00912CE6">
        <w:rPr>
          <w:color w:val="231F20"/>
          <w:szCs w:val="24"/>
        </w:rPr>
        <w:t xml:space="preserve">service </w:t>
      </w:r>
      <w:r w:rsidRPr="00DA3868">
        <w:rPr>
          <w:color w:val="231F20"/>
          <w:szCs w:val="24"/>
        </w:rPr>
        <w:t xml:space="preserve">(passive) on a primary basis in Region 2 and secondary basis in Regions 1 and </w:t>
      </w:r>
      <w:r w:rsidR="006C3EB6">
        <w:rPr>
          <w:color w:val="231F20"/>
          <w:szCs w:val="24"/>
        </w:rPr>
        <w:t>3</w:t>
      </w:r>
      <w:r w:rsidRPr="00DA3868">
        <w:rPr>
          <w:color w:val="231F20"/>
          <w:szCs w:val="24"/>
        </w:rPr>
        <w:t>;</w:t>
      </w:r>
    </w:p>
    <w:p w:rsidR="006C4783" w:rsidRDefault="006C4783" w:rsidP="00DA3868">
      <w:pPr>
        <w:numPr>
          <w:ilvl w:val="0"/>
          <w:numId w:val="7"/>
        </w:numPr>
        <w:rPr>
          <w:color w:val="231F20"/>
          <w:szCs w:val="24"/>
        </w:rPr>
      </w:pPr>
      <w:r w:rsidRPr="00DA3868">
        <w:rPr>
          <w:color w:val="231F20"/>
          <w:szCs w:val="24"/>
        </w:rPr>
        <w:t>that the emissions of the fixed</w:t>
      </w:r>
      <w:r w:rsidR="00912CE6">
        <w:rPr>
          <w:color w:val="231F20"/>
          <w:szCs w:val="24"/>
        </w:rPr>
        <w:t>, mobile</w:t>
      </w:r>
      <w:r w:rsidRPr="00DA3868">
        <w:rPr>
          <w:color w:val="231F20"/>
          <w:szCs w:val="24"/>
        </w:rPr>
        <w:t xml:space="preserve"> and fixed-satellite service</w:t>
      </w:r>
      <w:r w:rsidR="00912CE6">
        <w:rPr>
          <w:color w:val="231F20"/>
          <w:szCs w:val="24"/>
        </w:rPr>
        <w:t>s</w:t>
      </w:r>
      <w:r w:rsidRPr="00DA3868">
        <w:rPr>
          <w:color w:val="231F20"/>
          <w:szCs w:val="24"/>
        </w:rPr>
        <w:t xml:space="preserve"> in the band 18.6-18.8 GHz are limited to the values given in </w:t>
      </w:r>
      <w:r w:rsidRPr="00C34CC1">
        <w:rPr>
          <w:b/>
          <w:color w:val="231F20"/>
          <w:szCs w:val="24"/>
        </w:rPr>
        <w:t>Nos</w:t>
      </w:r>
      <w:r w:rsidRPr="00DA3868">
        <w:rPr>
          <w:color w:val="231F20"/>
          <w:szCs w:val="24"/>
        </w:rPr>
        <w:t xml:space="preserve">. </w:t>
      </w:r>
      <w:r w:rsidR="00912CE6" w:rsidRPr="00912CE6">
        <w:rPr>
          <w:b/>
          <w:color w:val="231F20"/>
          <w:szCs w:val="24"/>
        </w:rPr>
        <w:t>21.5</w:t>
      </w:r>
      <w:r w:rsidR="006C3EB6">
        <w:rPr>
          <w:color w:val="231F20"/>
          <w:szCs w:val="24"/>
        </w:rPr>
        <w:t xml:space="preserve"> and</w:t>
      </w:r>
      <w:r w:rsidR="00912CE6">
        <w:rPr>
          <w:color w:val="231F20"/>
          <w:szCs w:val="24"/>
        </w:rPr>
        <w:t xml:space="preserve">, </w:t>
      </w:r>
      <w:r w:rsidR="006C3EB6">
        <w:rPr>
          <w:color w:val="231F20"/>
          <w:szCs w:val="24"/>
        </w:rPr>
        <w:t xml:space="preserve">in accordance with footnote </w:t>
      </w:r>
      <w:r w:rsidR="006C3EB6" w:rsidRPr="006C3EB6">
        <w:rPr>
          <w:b/>
          <w:color w:val="231F20"/>
          <w:szCs w:val="24"/>
        </w:rPr>
        <w:t>No. 5.522A</w:t>
      </w:r>
      <w:r w:rsidR="006C3EB6">
        <w:rPr>
          <w:color w:val="231F20"/>
          <w:szCs w:val="24"/>
        </w:rPr>
        <w:t xml:space="preserve">, </w:t>
      </w:r>
      <w:r w:rsidRPr="00912CE6">
        <w:rPr>
          <w:b/>
          <w:color w:val="231F20"/>
          <w:szCs w:val="24"/>
        </w:rPr>
        <w:t>21.5A</w:t>
      </w:r>
      <w:r w:rsidRPr="00DA3868">
        <w:rPr>
          <w:color w:val="231F20"/>
          <w:szCs w:val="24"/>
        </w:rPr>
        <w:t xml:space="preserve"> and </w:t>
      </w:r>
      <w:r w:rsidRPr="00912CE6">
        <w:rPr>
          <w:b/>
          <w:color w:val="231F20"/>
          <w:szCs w:val="24"/>
        </w:rPr>
        <w:t>21.16.2</w:t>
      </w:r>
      <w:r w:rsidRPr="00DA3868">
        <w:rPr>
          <w:color w:val="231F20"/>
          <w:szCs w:val="24"/>
        </w:rPr>
        <w:t>;</w:t>
      </w:r>
    </w:p>
    <w:p w:rsidR="006C3EB6" w:rsidRPr="006C3EB6" w:rsidRDefault="006C3EB6" w:rsidP="003D4AF0">
      <w:pPr>
        <w:numPr>
          <w:ilvl w:val="0"/>
          <w:numId w:val="7"/>
        </w:numPr>
        <w:rPr>
          <w:color w:val="231F20"/>
          <w:szCs w:val="24"/>
        </w:rPr>
      </w:pPr>
      <w:r w:rsidRPr="006C3EB6">
        <w:rPr>
          <w:color w:val="231F20"/>
          <w:szCs w:val="24"/>
        </w:rPr>
        <w:t xml:space="preserve">that </w:t>
      </w:r>
      <w:r>
        <w:rPr>
          <w:color w:val="231F20"/>
          <w:szCs w:val="24"/>
        </w:rPr>
        <w:t>n</w:t>
      </w:r>
      <w:r w:rsidRPr="006C3EB6">
        <w:rPr>
          <w:color w:val="231F20"/>
          <w:szCs w:val="24"/>
        </w:rPr>
        <w:t xml:space="preserve">on-geostationary-satellite systems shall not cause unacceptable interference </w:t>
      </w:r>
      <w:r>
        <w:rPr>
          <w:color w:val="231F20"/>
          <w:szCs w:val="24"/>
        </w:rPr>
        <w:t xml:space="preserve">to and </w:t>
      </w:r>
      <w:r w:rsidRPr="006C3EB6">
        <w:rPr>
          <w:color w:val="231F20"/>
          <w:szCs w:val="24"/>
        </w:rPr>
        <w:t>shall not claim protection from geostationary</w:t>
      </w:r>
      <w:r>
        <w:rPr>
          <w:color w:val="231F20"/>
          <w:szCs w:val="24"/>
        </w:rPr>
        <w:t>-</w:t>
      </w:r>
      <w:r w:rsidRPr="006C3EB6">
        <w:rPr>
          <w:color w:val="231F20"/>
          <w:szCs w:val="24"/>
        </w:rPr>
        <w:t>satellite networks in the fixed-satellite service and the broadcasting-satellite service</w:t>
      </w:r>
      <w:r>
        <w:rPr>
          <w:color w:val="231F20"/>
          <w:szCs w:val="24"/>
        </w:rPr>
        <w:t xml:space="preserve"> in accordance with </w:t>
      </w:r>
      <w:r w:rsidRPr="009E41F2">
        <w:rPr>
          <w:b/>
          <w:color w:val="231F20"/>
          <w:szCs w:val="24"/>
        </w:rPr>
        <w:t>No.</w:t>
      </w:r>
      <w:r w:rsidRPr="006C3EB6">
        <w:rPr>
          <w:b/>
          <w:color w:val="231F20"/>
          <w:szCs w:val="24"/>
        </w:rPr>
        <w:t xml:space="preserve"> 22.2</w:t>
      </w:r>
      <w:r w:rsidRPr="006C3EB6">
        <w:rPr>
          <w:color w:val="231F20"/>
          <w:szCs w:val="24"/>
        </w:rPr>
        <w:t>;</w:t>
      </w:r>
    </w:p>
    <w:p w:rsidR="00C34CC1" w:rsidRPr="00DA3868" w:rsidRDefault="00C34CC1" w:rsidP="00DA3868">
      <w:pPr>
        <w:numPr>
          <w:ilvl w:val="0"/>
          <w:numId w:val="7"/>
        </w:numPr>
        <w:rPr>
          <w:color w:val="231F20"/>
          <w:szCs w:val="24"/>
        </w:rPr>
      </w:pPr>
      <w:r>
        <w:rPr>
          <w:color w:val="231F20"/>
          <w:szCs w:val="24"/>
        </w:rPr>
        <w:t xml:space="preserve">that the modification of the limits referenced in </w:t>
      </w:r>
      <w:r>
        <w:rPr>
          <w:i/>
          <w:color w:val="231F20"/>
          <w:szCs w:val="24"/>
        </w:rPr>
        <w:t>recognizing b</w:t>
      </w:r>
      <w:r w:rsidRPr="00C34CC1">
        <w:rPr>
          <w:i/>
          <w:color w:val="231F20"/>
          <w:szCs w:val="24"/>
        </w:rPr>
        <w:t xml:space="preserve"> </w:t>
      </w:r>
      <w:r>
        <w:rPr>
          <w:color w:val="231F20"/>
          <w:szCs w:val="24"/>
        </w:rPr>
        <w:t>for the fixed</w:t>
      </w:r>
      <w:r w:rsidR="00B34B1D">
        <w:rPr>
          <w:color w:val="231F20"/>
          <w:szCs w:val="24"/>
        </w:rPr>
        <w:t xml:space="preserve"> and</w:t>
      </w:r>
      <w:r>
        <w:rPr>
          <w:color w:val="231F20"/>
          <w:szCs w:val="24"/>
        </w:rPr>
        <w:t xml:space="preserve"> mobile </w:t>
      </w:r>
      <w:r w:rsidR="006C3EB6">
        <w:rPr>
          <w:color w:val="231F20"/>
          <w:szCs w:val="24"/>
        </w:rPr>
        <w:t>service</w:t>
      </w:r>
      <w:r w:rsidR="00B34B1D">
        <w:rPr>
          <w:color w:val="231F20"/>
          <w:szCs w:val="24"/>
        </w:rPr>
        <w:t>s</w:t>
      </w:r>
      <w:r w:rsidR="006C3EB6">
        <w:rPr>
          <w:color w:val="231F20"/>
          <w:szCs w:val="24"/>
        </w:rPr>
        <w:t xml:space="preserve"> </w:t>
      </w:r>
      <w:r>
        <w:rPr>
          <w:color w:val="231F20"/>
          <w:szCs w:val="24"/>
        </w:rPr>
        <w:t xml:space="preserve">and </w:t>
      </w:r>
      <w:r w:rsidR="006C3EB6">
        <w:rPr>
          <w:color w:val="231F20"/>
          <w:szCs w:val="24"/>
        </w:rPr>
        <w:t xml:space="preserve">stations operating in the </w:t>
      </w:r>
      <w:r>
        <w:rPr>
          <w:color w:val="231F20"/>
          <w:szCs w:val="24"/>
        </w:rPr>
        <w:t xml:space="preserve">fixed-satellite service </w:t>
      </w:r>
      <w:r w:rsidR="00B34B1D">
        <w:rPr>
          <w:color w:val="231F20"/>
          <w:szCs w:val="24"/>
        </w:rPr>
        <w:t xml:space="preserve">above an apogee of 20 000 km to protect EESS (passive) and SRS (passive) stations </w:t>
      </w:r>
      <w:r>
        <w:rPr>
          <w:color w:val="231F20"/>
          <w:szCs w:val="24"/>
        </w:rPr>
        <w:t>are outside the scope of this Resolution;</w:t>
      </w:r>
    </w:p>
    <w:p w:rsidR="006C4783" w:rsidRPr="00DA3868" w:rsidRDefault="006C4783" w:rsidP="00DA3868">
      <w:pPr>
        <w:numPr>
          <w:ilvl w:val="0"/>
          <w:numId w:val="7"/>
        </w:numPr>
        <w:rPr>
          <w:color w:val="231F20"/>
          <w:szCs w:val="24"/>
        </w:rPr>
      </w:pPr>
      <w:r w:rsidRPr="00DA3868">
        <w:rPr>
          <w:color w:val="231F20"/>
          <w:szCs w:val="24"/>
        </w:rPr>
        <w:t>that the use of the band 18.6-18.8</w:t>
      </w:r>
      <w:r w:rsidR="001F01CB" w:rsidRPr="00DA3868">
        <w:rPr>
          <w:color w:val="231F20"/>
          <w:szCs w:val="24"/>
        </w:rPr>
        <w:t xml:space="preserve"> </w:t>
      </w:r>
      <w:r w:rsidRPr="00DA3868">
        <w:rPr>
          <w:color w:val="231F20"/>
          <w:szCs w:val="24"/>
        </w:rPr>
        <w:t>GHz by</w:t>
      </w:r>
      <w:r w:rsidR="0028362A">
        <w:rPr>
          <w:color w:val="231F20"/>
          <w:szCs w:val="24"/>
        </w:rPr>
        <w:t xml:space="preserve"> geostationary networks and non-geostationary systems in</w:t>
      </w:r>
      <w:r w:rsidRPr="00DA3868">
        <w:rPr>
          <w:color w:val="231F20"/>
          <w:szCs w:val="24"/>
        </w:rPr>
        <w:t xml:space="preserve"> the fixed-satellite service</w:t>
      </w:r>
      <w:r w:rsidR="001F01CB" w:rsidRPr="00DA3868">
        <w:rPr>
          <w:color w:val="231F20"/>
          <w:szCs w:val="24"/>
        </w:rPr>
        <w:t xml:space="preserve"> </w:t>
      </w:r>
      <w:r w:rsidR="001F01CB" w:rsidRPr="00DA3868">
        <w:rPr>
          <w:rFonts w:ascii="TimesNewRomanPSMT" w:hAnsi="TimesNewRomanPSMT" w:cs="TimesNewRomanPSMT"/>
          <w:szCs w:val="24"/>
          <w:lang w:val="en-US"/>
        </w:rPr>
        <w:t xml:space="preserve">(space-to-Earth) </w:t>
      </w:r>
      <w:r w:rsidR="0028362A">
        <w:rPr>
          <w:color w:val="231F20"/>
          <w:szCs w:val="24"/>
        </w:rPr>
        <w:t xml:space="preserve">operate </w:t>
      </w:r>
      <w:r w:rsidRPr="00DA3868">
        <w:rPr>
          <w:color w:val="231F20"/>
          <w:szCs w:val="24"/>
        </w:rPr>
        <w:t xml:space="preserve">in accordance with Footnote </w:t>
      </w:r>
      <w:r w:rsidRPr="00406B7A">
        <w:rPr>
          <w:b/>
          <w:color w:val="231F20"/>
          <w:szCs w:val="24"/>
        </w:rPr>
        <w:t>5.522B</w:t>
      </w:r>
      <w:r w:rsidRPr="00DA3868">
        <w:rPr>
          <w:color w:val="231F20"/>
          <w:szCs w:val="24"/>
        </w:rPr>
        <w:t xml:space="preserve"> in the Radio Regulations;</w:t>
      </w:r>
    </w:p>
    <w:p w:rsidR="006C4783" w:rsidRPr="0028362A" w:rsidRDefault="0028362A" w:rsidP="00B27C40">
      <w:pPr>
        <w:numPr>
          <w:ilvl w:val="0"/>
          <w:numId w:val="7"/>
        </w:numPr>
        <w:rPr>
          <w:color w:val="231F20"/>
          <w:szCs w:val="24"/>
        </w:rPr>
      </w:pPr>
      <w:r w:rsidRPr="0028362A">
        <w:rPr>
          <w:color w:val="231F20"/>
          <w:szCs w:val="24"/>
        </w:rPr>
        <w:t xml:space="preserve">that </w:t>
      </w:r>
      <w:r w:rsidRPr="009E41F2">
        <w:rPr>
          <w:b/>
          <w:color w:val="231F20"/>
          <w:szCs w:val="24"/>
        </w:rPr>
        <w:t>No.</w:t>
      </w:r>
      <w:r w:rsidRPr="0028362A">
        <w:rPr>
          <w:color w:val="231F20"/>
          <w:szCs w:val="24"/>
        </w:rPr>
        <w:t xml:space="preserve"> </w:t>
      </w:r>
      <w:r w:rsidRPr="0028362A">
        <w:rPr>
          <w:b/>
          <w:color w:val="231F20"/>
          <w:szCs w:val="24"/>
        </w:rPr>
        <w:t>21.16</w:t>
      </w:r>
      <w:r w:rsidRPr="0028362A">
        <w:rPr>
          <w:color w:val="231F20"/>
          <w:szCs w:val="24"/>
        </w:rPr>
        <w:t xml:space="preserve"> contains power flux-density limits applicable to </w:t>
      </w:r>
      <w:r>
        <w:rPr>
          <w:color w:val="231F20"/>
          <w:szCs w:val="24"/>
        </w:rPr>
        <w:t>fixed-</w:t>
      </w:r>
      <w:r w:rsidRPr="0028362A">
        <w:rPr>
          <w:color w:val="231F20"/>
          <w:szCs w:val="24"/>
        </w:rPr>
        <w:t xml:space="preserve">satellite </w:t>
      </w:r>
      <w:r>
        <w:rPr>
          <w:color w:val="231F20"/>
          <w:szCs w:val="24"/>
        </w:rPr>
        <w:t xml:space="preserve">service </w:t>
      </w:r>
      <w:r w:rsidRPr="0028362A">
        <w:rPr>
          <w:color w:val="231F20"/>
          <w:szCs w:val="24"/>
        </w:rPr>
        <w:t xml:space="preserve">to protect fixed and mobile services with allocations in the frequency band </w:t>
      </w:r>
      <w:r>
        <w:rPr>
          <w:color w:val="231F20"/>
          <w:szCs w:val="24"/>
        </w:rPr>
        <w:t>18.6-18.8</w:t>
      </w:r>
      <w:r w:rsidRPr="0028362A">
        <w:rPr>
          <w:color w:val="231F20"/>
          <w:szCs w:val="24"/>
        </w:rPr>
        <w:t xml:space="preserve"> GHz;</w:t>
      </w:r>
    </w:p>
    <w:p w:rsidR="0028362A" w:rsidRDefault="004E08F3" w:rsidP="00DA3868">
      <w:pPr>
        <w:numPr>
          <w:ilvl w:val="0"/>
          <w:numId w:val="7"/>
        </w:numPr>
        <w:rPr>
          <w:color w:val="231F20"/>
          <w:szCs w:val="24"/>
        </w:rPr>
      </w:pPr>
      <w:r w:rsidRPr="00DA3868">
        <w:rPr>
          <w:color w:val="231F20"/>
          <w:szCs w:val="24"/>
        </w:rPr>
        <w:t xml:space="preserve">that </w:t>
      </w:r>
      <w:r w:rsidR="001F01CB" w:rsidRPr="00DA3868">
        <w:rPr>
          <w:color w:val="231F20"/>
          <w:szCs w:val="24"/>
        </w:rPr>
        <w:t>t</w:t>
      </w:r>
      <w:r w:rsidRPr="00DA3868">
        <w:rPr>
          <w:color w:val="231F20"/>
          <w:szCs w:val="24"/>
        </w:rPr>
        <w:t xml:space="preserve">he power flux-density </w:t>
      </w:r>
      <w:r w:rsidR="00B34B1D">
        <w:rPr>
          <w:color w:val="231F20"/>
          <w:szCs w:val="24"/>
        </w:rPr>
        <w:t xml:space="preserve">specified in </w:t>
      </w:r>
      <w:r w:rsidR="00B34B1D" w:rsidRPr="00B34B1D">
        <w:rPr>
          <w:b/>
          <w:color w:val="231F20"/>
          <w:szCs w:val="24"/>
        </w:rPr>
        <w:t>No. 21.16.2</w:t>
      </w:r>
      <w:r w:rsidR="00B34B1D">
        <w:rPr>
          <w:color w:val="231F20"/>
          <w:szCs w:val="24"/>
        </w:rPr>
        <w:t xml:space="preserve"> </w:t>
      </w:r>
      <w:r w:rsidRPr="00DA3868">
        <w:rPr>
          <w:color w:val="231F20"/>
          <w:szCs w:val="24"/>
        </w:rPr>
        <w:t>across the 200 MHz band 18.6-18.8 GHz produced at the surface of the Earth by emissions from a space station</w:t>
      </w:r>
      <w:r w:rsidR="0028362A">
        <w:rPr>
          <w:color w:val="231F20"/>
          <w:szCs w:val="24"/>
        </w:rPr>
        <w:t xml:space="preserve"> operating in the fixed-satellite service</w:t>
      </w:r>
      <w:r w:rsidRPr="00DA3868">
        <w:rPr>
          <w:color w:val="231F20"/>
          <w:szCs w:val="24"/>
        </w:rPr>
        <w:t xml:space="preserve"> under assumed free-space propagation conditions shall not exceed −95 dB(W/m2), except for less than 5% of time, when the limit may be </w:t>
      </w:r>
      <w:proofErr w:type="gramStart"/>
      <w:r w:rsidRPr="00DA3868">
        <w:rPr>
          <w:color w:val="231F20"/>
          <w:szCs w:val="24"/>
        </w:rPr>
        <w:t>exceeded  by</w:t>
      </w:r>
      <w:proofErr w:type="gramEnd"/>
      <w:r w:rsidRPr="00DA3868">
        <w:rPr>
          <w:color w:val="231F20"/>
          <w:szCs w:val="24"/>
        </w:rPr>
        <w:t xml:space="preserve"> up to 3 dB</w:t>
      </w:r>
      <w:r w:rsidR="0028362A">
        <w:rPr>
          <w:color w:val="231F20"/>
          <w:szCs w:val="24"/>
        </w:rPr>
        <w:t>;</w:t>
      </w:r>
    </w:p>
    <w:p w:rsidR="006C4783" w:rsidRPr="00DA3868" w:rsidRDefault="0028362A" w:rsidP="00DA3868">
      <w:pPr>
        <w:numPr>
          <w:ilvl w:val="0"/>
          <w:numId w:val="7"/>
        </w:numPr>
        <w:rPr>
          <w:color w:val="231F20"/>
          <w:szCs w:val="24"/>
        </w:rPr>
      </w:pPr>
      <w:r>
        <w:rPr>
          <w:color w:val="231F20"/>
          <w:szCs w:val="24"/>
        </w:rPr>
        <w:t>that t</w:t>
      </w:r>
      <w:r w:rsidR="004E08F3" w:rsidRPr="00DA3868">
        <w:rPr>
          <w:color w:val="231F20"/>
          <w:szCs w:val="24"/>
        </w:rPr>
        <w:t xml:space="preserve">he provisions of No. </w:t>
      </w:r>
      <w:r w:rsidR="004E08F3" w:rsidRPr="0028362A">
        <w:rPr>
          <w:b/>
          <w:color w:val="231F20"/>
          <w:szCs w:val="24"/>
        </w:rPr>
        <w:t>21.17</w:t>
      </w:r>
      <w:r w:rsidR="004E08F3" w:rsidRPr="00DA3868">
        <w:rPr>
          <w:color w:val="231F20"/>
          <w:szCs w:val="24"/>
        </w:rPr>
        <w:t xml:space="preserve"> do not apply in this band</w:t>
      </w:r>
      <w:r w:rsidR="00FE2469" w:rsidRPr="00DA3868">
        <w:rPr>
          <w:color w:val="231F20"/>
          <w:szCs w:val="24"/>
        </w:rPr>
        <w:t>,</w:t>
      </w:r>
    </w:p>
    <w:p w:rsidR="006C4783" w:rsidRPr="00DA3868" w:rsidRDefault="006C4783" w:rsidP="00DA3868">
      <w:pPr>
        <w:tabs>
          <w:tab w:val="clear" w:pos="1134"/>
          <w:tab w:val="clear" w:pos="1871"/>
          <w:tab w:val="clear" w:pos="2268"/>
        </w:tabs>
        <w:overflowPunct/>
        <w:spacing w:before="0"/>
        <w:textAlignment w:val="auto"/>
      </w:pPr>
    </w:p>
    <w:p w:rsidR="00011D59" w:rsidRPr="00DA3868" w:rsidRDefault="00011D59" w:rsidP="00DA3868">
      <w:pPr>
        <w:tabs>
          <w:tab w:val="clear" w:pos="1134"/>
          <w:tab w:val="clear" w:pos="1871"/>
          <w:tab w:val="clear" w:pos="2268"/>
        </w:tabs>
        <w:overflowPunct/>
        <w:spacing w:before="0"/>
        <w:textAlignment w:val="auto"/>
      </w:pPr>
    </w:p>
    <w:p w:rsidR="00011D59" w:rsidRPr="00DA3868" w:rsidRDefault="00011D59" w:rsidP="00DA3868">
      <w:pPr>
        <w:tabs>
          <w:tab w:val="clear" w:pos="1134"/>
          <w:tab w:val="clear" w:pos="1871"/>
          <w:tab w:val="clear" w:pos="2268"/>
        </w:tabs>
        <w:overflowPunct/>
        <w:spacing w:before="0"/>
        <w:textAlignment w:val="auto"/>
      </w:pPr>
    </w:p>
    <w:p w:rsidR="00011D59" w:rsidRPr="00DA3868" w:rsidRDefault="00011D59" w:rsidP="00DA3868">
      <w:pPr>
        <w:tabs>
          <w:tab w:val="clear" w:pos="1134"/>
          <w:tab w:val="clear" w:pos="1871"/>
          <w:tab w:val="clear" w:pos="2268"/>
        </w:tabs>
        <w:overflowPunct/>
        <w:spacing w:before="0"/>
        <w:textAlignment w:val="auto"/>
      </w:pPr>
    </w:p>
    <w:p w:rsidR="004E08F3" w:rsidRPr="00DA3868" w:rsidRDefault="00DE7E2C" w:rsidP="00DA3868">
      <w:pPr>
        <w:rPr>
          <w:i/>
          <w:lang w:val="en-US"/>
        </w:rPr>
      </w:pPr>
      <w:r w:rsidRPr="00DA3868">
        <w:rPr>
          <w:rFonts w:ascii="TimesNewRomanPS-ItalicMT" w:hAnsi="TimesNewRomanPS-ItalicMT" w:cs="TimesNewRomanPS-ItalicMT"/>
          <w:i/>
          <w:iCs/>
          <w:szCs w:val="24"/>
          <w:lang w:val="en-US"/>
        </w:rPr>
        <w:tab/>
      </w:r>
      <w:r w:rsidR="004E08F3" w:rsidRPr="00DA3868">
        <w:rPr>
          <w:i/>
        </w:rPr>
        <w:t>resolves to invite ITU-R</w:t>
      </w:r>
    </w:p>
    <w:p w:rsidR="004E08F3" w:rsidRPr="00DA3868" w:rsidRDefault="0048549B" w:rsidP="00DA3868">
      <w:pPr>
        <w:rPr>
          <w:szCs w:val="24"/>
        </w:rPr>
      </w:pPr>
      <w:r>
        <w:rPr>
          <w:szCs w:val="24"/>
        </w:rPr>
        <w:t>1</w:t>
      </w:r>
      <w:r w:rsidR="004E08F3" w:rsidRPr="00DA3868">
        <w:rPr>
          <w:szCs w:val="24"/>
        </w:rPr>
        <w:tab/>
      </w:r>
      <w:r w:rsidR="00C34CC1">
        <w:rPr>
          <w:szCs w:val="24"/>
        </w:rPr>
        <w:t xml:space="preserve">to conduct and complete in time for WRC-23 </w:t>
      </w:r>
      <w:r w:rsidR="004E08F3" w:rsidRPr="00DA3868">
        <w:rPr>
          <w:szCs w:val="24"/>
        </w:rPr>
        <w:t xml:space="preserve">sharing and compatibility </w:t>
      </w:r>
      <w:r>
        <w:rPr>
          <w:szCs w:val="24"/>
        </w:rPr>
        <w:t xml:space="preserve">studies </w:t>
      </w:r>
      <w:r w:rsidR="004E08F3" w:rsidRPr="00DA3868">
        <w:rPr>
          <w:szCs w:val="24"/>
        </w:rPr>
        <w:t xml:space="preserve">between </w:t>
      </w:r>
      <w:r w:rsidR="00FE2469" w:rsidRPr="00DA3868">
        <w:rPr>
          <w:szCs w:val="24"/>
        </w:rPr>
        <w:t xml:space="preserve">non-geostationary </w:t>
      </w:r>
      <w:r w:rsidR="00011D59" w:rsidRPr="00DA3868">
        <w:rPr>
          <w:szCs w:val="24"/>
        </w:rPr>
        <w:t>f</w:t>
      </w:r>
      <w:r w:rsidR="00FE2469" w:rsidRPr="00DA3868">
        <w:rPr>
          <w:szCs w:val="24"/>
        </w:rPr>
        <w:t>ixed-</w:t>
      </w:r>
      <w:r w:rsidR="00011D59" w:rsidRPr="00DA3868">
        <w:rPr>
          <w:szCs w:val="24"/>
        </w:rPr>
        <w:t>satellite s</w:t>
      </w:r>
      <w:r w:rsidR="00FE2469" w:rsidRPr="00DA3868">
        <w:rPr>
          <w:szCs w:val="24"/>
        </w:rPr>
        <w:t xml:space="preserve">ervice </w:t>
      </w:r>
      <w:r w:rsidR="00011D59" w:rsidRPr="00DA3868">
        <w:rPr>
          <w:rFonts w:ascii="TimesNewRomanPSMT" w:hAnsi="TimesNewRomanPSMT" w:cs="TimesNewRomanPSMT"/>
          <w:szCs w:val="24"/>
          <w:lang w:val="en-US"/>
        </w:rPr>
        <w:t xml:space="preserve">(space-to-Earth) </w:t>
      </w:r>
      <w:r w:rsidR="00FE2469" w:rsidRPr="00DA3868">
        <w:rPr>
          <w:szCs w:val="24"/>
        </w:rPr>
        <w:t xml:space="preserve">systems operating with an apogee below 20,000 km and </w:t>
      </w:r>
      <w:r w:rsidR="001F5F0F">
        <w:rPr>
          <w:szCs w:val="24"/>
        </w:rPr>
        <w:t>the e</w:t>
      </w:r>
      <w:r w:rsidR="00FE2469" w:rsidRPr="00DA3868">
        <w:rPr>
          <w:szCs w:val="24"/>
        </w:rPr>
        <w:t>arth exploration-satellite (passive) service in 18.6-18.8 GHz</w:t>
      </w:r>
      <w:r w:rsidR="004E08F3" w:rsidRPr="00DA3868">
        <w:rPr>
          <w:szCs w:val="24"/>
        </w:rPr>
        <w:t>;</w:t>
      </w:r>
    </w:p>
    <w:p w:rsidR="00C34CC1" w:rsidRPr="00F3690F" w:rsidRDefault="00F3690F" w:rsidP="00DA3868">
      <w:pPr>
        <w:rPr>
          <w:szCs w:val="24"/>
        </w:rPr>
      </w:pPr>
      <w:r>
        <w:rPr>
          <w:szCs w:val="24"/>
        </w:rPr>
        <w:lastRenderedPageBreak/>
        <w:t>2</w:t>
      </w:r>
      <w:r w:rsidR="004E08F3" w:rsidRPr="00DA3868">
        <w:rPr>
          <w:szCs w:val="24"/>
        </w:rPr>
        <w:tab/>
      </w:r>
      <w:r w:rsidR="00C34CC1">
        <w:rPr>
          <w:szCs w:val="24"/>
        </w:rPr>
        <w:t>to develop</w:t>
      </w:r>
      <w:r w:rsidR="007F5438">
        <w:rPr>
          <w:szCs w:val="24"/>
        </w:rPr>
        <w:t xml:space="preserve"> </w:t>
      </w:r>
      <w:r w:rsidR="004E08F3" w:rsidRPr="00DA3868">
        <w:rPr>
          <w:szCs w:val="24"/>
        </w:rPr>
        <w:t xml:space="preserve">technical conditions and regulatory provisions for </w:t>
      </w:r>
      <w:r w:rsidR="00FE2469" w:rsidRPr="00DA3868">
        <w:rPr>
          <w:szCs w:val="24"/>
        </w:rPr>
        <w:t xml:space="preserve">non-geostationary </w:t>
      </w:r>
      <w:r w:rsidR="00B34B1D">
        <w:rPr>
          <w:szCs w:val="24"/>
        </w:rPr>
        <w:t xml:space="preserve">stations operating in the </w:t>
      </w:r>
      <w:r w:rsidR="00011D59" w:rsidRPr="00DA3868">
        <w:rPr>
          <w:szCs w:val="24"/>
        </w:rPr>
        <w:t xml:space="preserve">fixed-satellite service </w:t>
      </w:r>
      <w:r w:rsidR="00011D59" w:rsidRPr="00DA3868">
        <w:rPr>
          <w:rFonts w:ascii="TimesNewRomanPSMT" w:hAnsi="TimesNewRomanPSMT" w:cs="TimesNewRomanPSMT"/>
          <w:szCs w:val="24"/>
          <w:lang w:val="en-US"/>
        </w:rPr>
        <w:t xml:space="preserve">(space-to-Earth) </w:t>
      </w:r>
      <w:r w:rsidR="00FE2469" w:rsidRPr="00DA3868">
        <w:rPr>
          <w:szCs w:val="24"/>
        </w:rPr>
        <w:t xml:space="preserve">with an apogee below 20,000 km in 18.6-18.8 GHz, </w:t>
      </w:r>
      <w:r w:rsidR="004C2A36">
        <w:rPr>
          <w:szCs w:val="24"/>
        </w:rPr>
        <w:t>with the constraint that</w:t>
      </w:r>
      <w:r>
        <w:rPr>
          <w:szCs w:val="24"/>
        </w:rPr>
        <w:t xml:space="preserve"> the power flux-density limits </w:t>
      </w:r>
      <w:r w:rsidR="007F5438">
        <w:rPr>
          <w:szCs w:val="24"/>
        </w:rPr>
        <w:t xml:space="preserve">in Table </w:t>
      </w:r>
      <w:r w:rsidR="007F5438" w:rsidRPr="007F5438">
        <w:rPr>
          <w:b/>
          <w:szCs w:val="24"/>
        </w:rPr>
        <w:t>21-4</w:t>
      </w:r>
      <w:r w:rsidR="007F5438">
        <w:rPr>
          <w:szCs w:val="24"/>
        </w:rPr>
        <w:t xml:space="preserve"> of Article </w:t>
      </w:r>
      <w:r w:rsidR="007F5438" w:rsidRPr="007F5438">
        <w:rPr>
          <w:b/>
          <w:szCs w:val="24"/>
        </w:rPr>
        <w:t>21</w:t>
      </w:r>
      <w:r w:rsidR="007F5438">
        <w:rPr>
          <w:szCs w:val="24"/>
        </w:rPr>
        <w:t xml:space="preserve"> associated with the protection of the fixed and mobile service </w:t>
      </w:r>
      <w:r w:rsidR="00C34CC1">
        <w:rPr>
          <w:szCs w:val="24"/>
        </w:rPr>
        <w:t>in this band</w:t>
      </w:r>
      <w:r w:rsidR="004C2A36">
        <w:rPr>
          <w:szCs w:val="24"/>
        </w:rPr>
        <w:t xml:space="preserve"> remain unchanged</w:t>
      </w:r>
      <w:r w:rsidR="00C34CC1">
        <w:rPr>
          <w:szCs w:val="24"/>
        </w:rPr>
        <w:t>,</w:t>
      </w:r>
    </w:p>
    <w:p w:rsidR="004E08F3" w:rsidRPr="00DA3868" w:rsidRDefault="007F5438" w:rsidP="00DA3868">
      <w:pPr>
        <w:keepNext/>
        <w:keepLines/>
        <w:spacing w:before="160"/>
        <w:ind w:left="1134"/>
        <w:rPr>
          <w:i/>
          <w:szCs w:val="22"/>
        </w:rPr>
      </w:pPr>
      <w:r>
        <w:rPr>
          <w:i/>
        </w:rPr>
        <w:t>f</w:t>
      </w:r>
      <w:r w:rsidR="004E08F3" w:rsidRPr="00DA3868">
        <w:rPr>
          <w:i/>
        </w:rPr>
        <w:t>urther resolves</w:t>
      </w:r>
    </w:p>
    <w:p w:rsidR="00C34CC1" w:rsidRPr="00C34CC1" w:rsidRDefault="00C34CC1" w:rsidP="00DA3868">
      <w:pPr>
        <w:rPr>
          <w:color w:val="231F20"/>
          <w:szCs w:val="24"/>
        </w:rPr>
      </w:pPr>
      <w:r>
        <w:rPr>
          <w:color w:val="231F20"/>
          <w:szCs w:val="24"/>
        </w:rPr>
        <w:t>1</w:t>
      </w:r>
      <w:r>
        <w:rPr>
          <w:color w:val="231F20"/>
          <w:szCs w:val="24"/>
        </w:rPr>
        <w:tab/>
        <w:t xml:space="preserve">that the </w:t>
      </w:r>
      <w:r w:rsidR="00820A96">
        <w:rPr>
          <w:color w:val="231F20"/>
          <w:szCs w:val="24"/>
        </w:rPr>
        <w:t xml:space="preserve">technical conditions and regulatory provisions developed under </w:t>
      </w:r>
      <w:r w:rsidR="00820A96">
        <w:rPr>
          <w:i/>
          <w:color w:val="231F20"/>
          <w:szCs w:val="24"/>
        </w:rPr>
        <w:t xml:space="preserve">resolves to invite ITU-R </w:t>
      </w:r>
      <w:r w:rsidR="00820A96">
        <w:rPr>
          <w:color w:val="231F20"/>
          <w:szCs w:val="24"/>
        </w:rPr>
        <w:t xml:space="preserve">2 </w:t>
      </w:r>
      <w:r w:rsidR="004C2A36">
        <w:rPr>
          <w:color w:val="231F20"/>
          <w:szCs w:val="24"/>
        </w:rPr>
        <w:t>includes the constraint that</w:t>
      </w:r>
      <w:r w:rsidR="00820A96">
        <w:rPr>
          <w:color w:val="231F20"/>
          <w:szCs w:val="24"/>
        </w:rPr>
        <w:t xml:space="preserve"> of the limits </w:t>
      </w:r>
      <w:r>
        <w:rPr>
          <w:color w:val="231F20"/>
          <w:szCs w:val="24"/>
        </w:rPr>
        <w:t xml:space="preserve">referenced in </w:t>
      </w:r>
      <w:r>
        <w:rPr>
          <w:i/>
          <w:color w:val="231F20"/>
          <w:szCs w:val="24"/>
        </w:rPr>
        <w:t>recognizing b</w:t>
      </w:r>
      <w:r>
        <w:rPr>
          <w:color w:val="231F20"/>
          <w:szCs w:val="24"/>
        </w:rPr>
        <w:t xml:space="preserve"> applicable to the fixed and mobile services and to </w:t>
      </w:r>
      <w:r w:rsidR="00B34B1D">
        <w:rPr>
          <w:color w:val="231F20"/>
          <w:szCs w:val="24"/>
        </w:rPr>
        <w:t xml:space="preserve">stations </w:t>
      </w:r>
      <w:r>
        <w:rPr>
          <w:color w:val="231F20"/>
          <w:szCs w:val="24"/>
        </w:rPr>
        <w:t>operating in the fixed-satellite service</w:t>
      </w:r>
      <w:r w:rsidR="00B34B1D">
        <w:rPr>
          <w:color w:val="231F20"/>
          <w:szCs w:val="24"/>
        </w:rPr>
        <w:t xml:space="preserve"> with an apogee greater than 20 000 km</w:t>
      </w:r>
      <w:r w:rsidR="004C2A36">
        <w:rPr>
          <w:color w:val="231F20"/>
          <w:szCs w:val="24"/>
        </w:rPr>
        <w:t xml:space="preserve"> remain unchanged</w:t>
      </w:r>
      <w:r w:rsidR="009A4C38">
        <w:rPr>
          <w:color w:val="231F20"/>
          <w:szCs w:val="24"/>
        </w:rPr>
        <w:t xml:space="preserve">; </w:t>
      </w:r>
    </w:p>
    <w:p w:rsidR="00FE2469" w:rsidRPr="00DA3868" w:rsidRDefault="00C34CC1" w:rsidP="00DA3868">
      <w:pPr>
        <w:rPr>
          <w:color w:val="231F20"/>
          <w:szCs w:val="24"/>
        </w:rPr>
      </w:pPr>
      <w:r>
        <w:rPr>
          <w:color w:val="231F20"/>
          <w:szCs w:val="24"/>
        </w:rPr>
        <w:t>2</w:t>
      </w:r>
      <w:r>
        <w:rPr>
          <w:color w:val="231F20"/>
          <w:szCs w:val="24"/>
        </w:rPr>
        <w:tab/>
      </w:r>
      <w:r w:rsidR="004E08F3" w:rsidRPr="00DA3868">
        <w:rPr>
          <w:color w:val="231F20"/>
          <w:szCs w:val="24"/>
        </w:rPr>
        <w:t xml:space="preserve">to </w:t>
      </w:r>
      <w:r w:rsidR="007F5438">
        <w:rPr>
          <w:color w:val="231F20"/>
          <w:szCs w:val="24"/>
        </w:rPr>
        <w:t xml:space="preserve">invite WRC-23 to </w:t>
      </w:r>
      <w:r w:rsidR="004E08F3" w:rsidRPr="00DA3868">
        <w:rPr>
          <w:color w:val="231F20"/>
          <w:szCs w:val="24"/>
        </w:rPr>
        <w:t xml:space="preserve">review the results of these studies </w:t>
      </w:r>
      <w:r w:rsidR="007F5438">
        <w:rPr>
          <w:color w:val="231F20"/>
          <w:szCs w:val="24"/>
        </w:rPr>
        <w:t xml:space="preserve">and take appropriate action, </w:t>
      </w:r>
    </w:p>
    <w:p w:rsidR="004E08F3" w:rsidRPr="00DA3868" w:rsidRDefault="00C34CC1" w:rsidP="00DA3868">
      <w:pPr>
        <w:rPr>
          <w:i/>
          <w:szCs w:val="22"/>
        </w:rPr>
      </w:pPr>
      <w:r>
        <w:rPr>
          <w:i/>
        </w:rPr>
        <w:tab/>
      </w:r>
      <w:r w:rsidR="004E08F3" w:rsidRPr="00DA3868">
        <w:rPr>
          <w:i/>
        </w:rPr>
        <w:t>invites administrations</w:t>
      </w:r>
    </w:p>
    <w:p w:rsidR="004E08F3" w:rsidRPr="00DA3868" w:rsidRDefault="004E08F3" w:rsidP="00DA3868">
      <w:pPr>
        <w:tabs>
          <w:tab w:val="left" w:pos="699"/>
          <w:tab w:val="left" w:pos="1080"/>
          <w:tab w:val="left" w:pos="7257"/>
          <w:tab w:val="left" w:pos="7920"/>
          <w:tab w:val="left" w:pos="8508"/>
          <w:tab w:val="left" w:pos="9216"/>
        </w:tabs>
        <w:ind w:right="2"/>
        <w:rPr>
          <w:color w:val="231F20"/>
          <w:szCs w:val="24"/>
        </w:rPr>
      </w:pPr>
      <w:r w:rsidRPr="00DA3868">
        <w:rPr>
          <w:color w:val="231F20"/>
          <w:szCs w:val="24"/>
        </w:rPr>
        <w:t>to participate actively in the studies by submitting contributions to ITU-R.</w:t>
      </w:r>
    </w:p>
    <w:p w:rsidR="00DE7E2C" w:rsidRPr="00DA3868" w:rsidRDefault="00DE7E2C" w:rsidP="004E08F3">
      <w:pPr>
        <w:tabs>
          <w:tab w:val="left" w:pos="1170"/>
        </w:tabs>
        <w:spacing w:before="160"/>
        <w:ind w:firstLine="720"/>
        <w:rPr>
          <w:rFonts w:ascii="TimesNewRomanPS-BoldMT" w:hAnsi="TimesNewRomanPS-BoldMT" w:cs="TimesNewRomanPS-BoldMT"/>
          <w:b/>
          <w:bCs/>
          <w:szCs w:val="24"/>
          <w:lang w:val="en-US"/>
        </w:rPr>
      </w:pPr>
    </w:p>
    <w:p w:rsidR="00DE7E2C" w:rsidRPr="00DA3868" w:rsidRDefault="00DE7E2C" w:rsidP="00DE7E2C">
      <w:pPr>
        <w:rPr>
          <w:lang w:val="en-US"/>
        </w:rPr>
      </w:pPr>
      <w:r w:rsidRPr="00DA3868">
        <w:rPr>
          <w:lang w:val="en-US"/>
        </w:rPr>
        <w:br w:type="page"/>
      </w:r>
    </w:p>
    <w:p w:rsidR="00DE7E2C" w:rsidRPr="00DA3868" w:rsidRDefault="00DE7E2C" w:rsidP="00DE7E2C">
      <w:pPr>
        <w:jc w:val="center"/>
        <w:rPr>
          <w:rFonts w:ascii="TimesNewRomanPS-BoldMT" w:hAnsi="TimesNewRomanPS-BoldMT" w:cs="TimesNewRomanPS-BoldMT"/>
          <w:b/>
          <w:bCs/>
          <w:szCs w:val="24"/>
          <w:lang w:val="en-US"/>
        </w:rPr>
      </w:pPr>
      <w:r w:rsidRPr="00DA3868">
        <w:rPr>
          <w:rFonts w:ascii="TimesNewRomanPS-BoldMT" w:hAnsi="TimesNewRomanPS-BoldMT" w:cs="TimesNewRomanPS-BoldMT"/>
          <w:b/>
          <w:bCs/>
          <w:szCs w:val="24"/>
          <w:lang w:val="en-US"/>
        </w:rPr>
        <w:lastRenderedPageBreak/>
        <w:t>ATTACHMENT</w:t>
      </w:r>
    </w:p>
    <w:p w:rsidR="00DE7E2C" w:rsidRPr="00DA3868" w:rsidRDefault="00DE7E2C" w:rsidP="00DE7E2C">
      <w:pPr>
        <w:rPr>
          <w:rFonts w:ascii="TimesNewRomanPS-BoldMT" w:hAnsi="TimesNewRomanPS-BoldMT" w:cs="TimesNewRomanPS-BoldMT"/>
          <w:b/>
          <w:bCs/>
          <w:szCs w:val="24"/>
          <w:lang w:val="en-US"/>
        </w:rPr>
      </w:pPr>
    </w:p>
    <w:p w:rsidR="00DE7E2C" w:rsidRPr="00DA3868" w:rsidRDefault="00DE7E2C" w:rsidP="00F12DB4">
      <w:pPr>
        <w:jc w:val="center"/>
        <w:rPr>
          <w:rFonts w:ascii="TimesNewRomanPS-BoldMT" w:hAnsi="TimesNewRomanPS-BoldMT" w:cs="TimesNewRomanPS-BoldMT"/>
          <w:b/>
          <w:bCs/>
          <w:szCs w:val="24"/>
          <w:lang w:val="en-US"/>
        </w:rPr>
      </w:pPr>
      <w:r w:rsidRPr="00DA3868">
        <w:rPr>
          <w:rFonts w:ascii="TimesNewRomanPS-BoldMT" w:hAnsi="TimesNewRomanPS-BoldMT" w:cs="TimesNewRomanPS-BoldMT"/>
          <w:b/>
          <w:bCs/>
          <w:szCs w:val="24"/>
          <w:lang w:val="en-US"/>
        </w:rPr>
        <w:t xml:space="preserve">PROPOSAL FOR FUTURE AGENDA ITEM FOR </w:t>
      </w:r>
      <w:r w:rsidR="00F12DB4" w:rsidRPr="00DA3868">
        <w:rPr>
          <w:rFonts w:ascii="TimesNewRomanPS-BoldMT" w:hAnsi="TimesNewRomanPS-BoldMT" w:cs="TimesNewRomanPS-BoldMT"/>
          <w:b/>
          <w:bCs/>
          <w:szCs w:val="24"/>
          <w:lang w:val="en-US"/>
        </w:rPr>
        <w:t>[XXX]</w:t>
      </w:r>
    </w:p>
    <w:p w:rsidR="00DE7E2C" w:rsidRPr="00DA3868" w:rsidRDefault="00DE7E2C" w:rsidP="00DE7E2C">
      <w:pPr>
        <w:rPr>
          <w:rFonts w:ascii="TimesNewRomanPSMT" w:hAnsi="TimesNewRomanPSMT" w:cs="TimesNewRomanPSMT"/>
          <w:szCs w:val="24"/>
          <w:lang w:val="en-US"/>
        </w:rPr>
      </w:pPr>
    </w:p>
    <w:p w:rsidR="00DE7E2C" w:rsidRPr="00DA3868" w:rsidRDefault="00DE7E2C" w:rsidP="00DE7E2C">
      <w:pPr>
        <w:rPr>
          <w:rFonts w:ascii="TimesNewRomanPSMT" w:hAnsi="TimesNewRomanPSMT" w:cs="TimesNewRomanPSMT"/>
          <w:szCs w:val="24"/>
          <w:lang w:val="en-US"/>
        </w:rPr>
      </w:pPr>
    </w:p>
    <w:p w:rsidR="00DE7E2C" w:rsidRPr="00B44CAA" w:rsidRDefault="00DE7E2C" w:rsidP="00B44CAA">
      <w:pPr>
        <w:spacing w:before="280"/>
        <w:rPr>
          <w:rFonts w:ascii="TimesNewRomanPSMT" w:hAnsi="TimesNewRomanPSMT" w:cs="TimesNewRomanPSMT"/>
          <w:sz w:val="28"/>
          <w:szCs w:val="28"/>
          <w:lang w:val="en-US"/>
        </w:rPr>
      </w:pPr>
      <w:r w:rsidRPr="00DA3868">
        <w:rPr>
          <w:rFonts w:ascii="TimesNewRomanPSMT" w:hAnsi="TimesNewRomanPSMT" w:cs="TimesNewRomanPSMT"/>
          <w:b/>
          <w:szCs w:val="24"/>
          <w:lang w:val="en-US"/>
        </w:rPr>
        <w:t>Subject:</w:t>
      </w:r>
      <w:r w:rsidRPr="00DA3868">
        <w:rPr>
          <w:rFonts w:ascii="TimesNewRomanPSMT" w:hAnsi="TimesNewRomanPSMT" w:cs="TimesNewRomanPSMT"/>
          <w:szCs w:val="24"/>
          <w:lang w:val="en-US"/>
        </w:rPr>
        <w:t xml:space="preserve"> Proposed Future WRC Agenda Item for WRC-20</w:t>
      </w:r>
      <w:r w:rsidR="00F12DB4" w:rsidRPr="00DA3868">
        <w:rPr>
          <w:rFonts w:ascii="TimesNewRomanPSMT" w:hAnsi="TimesNewRomanPSMT" w:cs="TimesNewRomanPSMT"/>
          <w:szCs w:val="24"/>
          <w:lang w:val="en-US"/>
        </w:rPr>
        <w:t>23</w:t>
      </w:r>
      <w:r w:rsidRPr="00DA3868">
        <w:rPr>
          <w:rFonts w:ascii="TimesNewRomanPSMT" w:hAnsi="TimesNewRomanPSMT" w:cs="TimesNewRomanPSMT"/>
          <w:szCs w:val="24"/>
          <w:lang w:val="en-US"/>
        </w:rPr>
        <w:t xml:space="preserve"> to consider the results of studies on the </w:t>
      </w:r>
      <w:r w:rsidR="00F12DB4" w:rsidRPr="00DA3868">
        <w:rPr>
          <w:rFonts w:ascii="TimesNewRomanPSMT" w:hAnsi="TimesNewRomanPSMT" w:cs="TimesNewRomanPSMT"/>
          <w:szCs w:val="24"/>
          <w:lang w:val="en-US"/>
        </w:rPr>
        <w:t xml:space="preserve">… </w:t>
      </w:r>
      <w:r w:rsidR="00B44CAA" w:rsidRPr="00DA3868">
        <w:rPr>
          <w:b/>
          <w:iCs/>
          <w:color w:val="000000"/>
        </w:rPr>
        <w:t>Revision to footnote No. 5.522</w:t>
      </w:r>
      <w:r w:rsidR="00B44CAA">
        <w:rPr>
          <w:b/>
          <w:iCs/>
          <w:color w:val="000000"/>
        </w:rPr>
        <w:t>A and 5.522</w:t>
      </w:r>
      <w:r w:rsidR="00B44CAA" w:rsidRPr="00DA3868">
        <w:rPr>
          <w:b/>
          <w:iCs/>
          <w:color w:val="000000"/>
        </w:rPr>
        <w:t>B and Radio Regulations Article 21 power flux density limits regarding non-geostationary Fixed-Satellite Service systems with an apogee below 20 000 km that operate in the 18.6-18.8 GHz (space-to-Earth) band</w:t>
      </w:r>
      <w:r w:rsidR="00B44CAA" w:rsidRPr="00DA3868" w:rsidDel="00F460DF">
        <w:rPr>
          <w:rFonts w:ascii="TimesNewRomanPSMT" w:hAnsi="TimesNewRomanPSMT" w:cs="TimesNewRomanPSMT"/>
          <w:sz w:val="28"/>
          <w:szCs w:val="28"/>
          <w:lang w:val="en-US"/>
        </w:rPr>
        <w:t xml:space="preserve"> </w:t>
      </w:r>
    </w:p>
    <w:p w:rsidR="00DE7E2C" w:rsidRPr="00DA3868" w:rsidRDefault="00DE7E2C" w:rsidP="00DE7E2C">
      <w:pPr>
        <w:rPr>
          <w:rFonts w:ascii="TimesNewRomanPSMT" w:hAnsi="TimesNewRomanPSMT" w:cs="TimesNewRomanPSMT"/>
          <w:szCs w:val="24"/>
          <w:lang w:val="en-US"/>
        </w:rPr>
      </w:pPr>
      <w:r w:rsidRPr="00DA3868">
        <w:rPr>
          <w:rFonts w:ascii="TimesNewRomanPS-BoldMT" w:hAnsi="TimesNewRomanPS-BoldMT" w:cs="TimesNewRomanPS-BoldMT"/>
          <w:b/>
          <w:bCs/>
          <w:szCs w:val="24"/>
          <w:lang w:val="en-US"/>
        </w:rPr>
        <w:t>Origin</w:t>
      </w:r>
      <w:r w:rsidRPr="00DA3868">
        <w:rPr>
          <w:rFonts w:ascii="TimesNewRomanPSMT" w:hAnsi="TimesNewRomanPSMT" w:cs="TimesNewRomanPSMT"/>
          <w:szCs w:val="24"/>
          <w:lang w:val="en-US"/>
        </w:rPr>
        <w:t>: United States of America</w:t>
      </w:r>
    </w:p>
    <w:p w:rsidR="00DE7E2C" w:rsidRPr="00DA3868" w:rsidRDefault="00DE7E2C" w:rsidP="00DE7E2C">
      <w:pPr>
        <w:pBdr>
          <w:bottom w:val="single" w:sz="12" w:space="1" w:color="auto"/>
        </w:pBdr>
        <w:tabs>
          <w:tab w:val="left" w:pos="794"/>
          <w:tab w:val="left" w:pos="1191"/>
          <w:tab w:val="left" w:pos="1588"/>
          <w:tab w:val="left" w:pos="1985"/>
        </w:tabs>
        <w:rPr>
          <w:color w:val="000000"/>
          <w:szCs w:val="24"/>
          <w:lang w:val="en-US"/>
        </w:rPr>
      </w:pPr>
    </w:p>
    <w:p w:rsidR="00F12DB4" w:rsidRPr="00DA3868" w:rsidRDefault="00DE7E2C" w:rsidP="00DE7E2C">
      <w:pPr>
        <w:rPr>
          <w:rFonts w:ascii="TimesNewRomanPS-ItalicMT" w:hAnsi="TimesNewRomanPS-ItalicMT" w:cs="TimesNewRomanPS-ItalicMT"/>
          <w:iCs/>
          <w:szCs w:val="24"/>
          <w:lang w:val="en-US"/>
        </w:rPr>
      </w:pPr>
      <w:r w:rsidRPr="00DA3868">
        <w:rPr>
          <w:rFonts w:ascii="TimesNewRomanPS-ItalicMT" w:hAnsi="TimesNewRomanPS-ItalicMT" w:cs="TimesNewRomanPS-ItalicMT"/>
          <w:i/>
          <w:iCs/>
          <w:szCs w:val="24"/>
          <w:lang w:val="en-US"/>
        </w:rPr>
        <w:t xml:space="preserve">Proposal: </w:t>
      </w:r>
      <w:r w:rsidR="00DA3868" w:rsidRPr="00DA3868">
        <w:rPr>
          <w:rFonts w:ascii="TimesNewRomanPS-ItalicMT" w:hAnsi="TimesNewRomanPS-ItalicMT" w:cs="TimesNewRomanPS-ItalicMT"/>
          <w:iCs/>
          <w:szCs w:val="24"/>
          <w:lang w:val="en-US"/>
        </w:rPr>
        <w:t>Examine revision of Radio Regulation footnote 5.522</w:t>
      </w:r>
      <w:r w:rsidR="00B44CAA">
        <w:rPr>
          <w:rFonts w:ascii="TimesNewRomanPS-ItalicMT" w:hAnsi="TimesNewRomanPS-ItalicMT" w:cs="TimesNewRomanPS-ItalicMT"/>
          <w:iCs/>
          <w:szCs w:val="24"/>
          <w:lang w:val="en-US"/>
        </w:rPr>
        <w:t>A and 5.522</w:t>
      </w:r>
      <w:r w:rsidR="00DA3868" w:rsidRPr="00DA3868">
        <w:rPr>
          <w:rFonts w:ascii="TimesNewRomanPS-ItalicMT" w:hAnsi="TimesNewRomanPS-ItalicMT" w:cs="TimesNewRomanPS-ItalicMT"/>
          <w:iCs/>
          <w:szCs w:val="24"/>
          <w:lang w:val="en-US"/>
        </w:rPr>
        <w:t xml:space="preserve">B and Article </w:t>
      </w:r>
      <w:r w:rsidR="00DA3868" w:rsidRPr="00B44CAA">
        <w:rPr>
          <w:rFonts w:ascii="TimesNewRomanPS-ItalicMT" w:hAnsi="TimesNewRomanPS-ItalicMT" w:cs="TimesNewRomanPS-ItalicMT"/>
          <w:b/>
          <w:iCs/>
          <w:szCs w:val="24"/>
          <w:lang w:val="en-US"/>
        </w:rPr>
        <w:t>21</w:t>
      </w:r>
      <w:r w:rsidR="00DA3868" w:rsidRPr="00DA3868">
        <w:rPr>
          <w:rFonts w:ascii="TimesNewRomanPS-ItalicMT" w:hAnsi="TimesNewRomanPS-ItalicMT" w:cs="TimesNewRomanPS-ItalicMT"/>
          <w:iCs/>
          <w:szCs w:val="24"/>
          <w:lang w:val="en-US"/>
        </w:rPr>
        <w:t xml:space="preserve">, Table </w:t>
      </w:r>
      <w:r w:rsidR="00DA3868" w:rsidRPr="00B44CAA">
        <w:rPr>
          <w:rFonts w:ascii="TimesNewRomanPS-ItalicMT" w:hAnsi="TimesNewRomanPS-ItalicMT" w:cs="TimesNewRomanPS-ItalicMT"/>
          <w:b/>
          <w:iCs/>
          <w:szCs w:val="24"/>
          <w:lang w:val="en-US"/>
        </w:rPr>
        <w:t>21-4</w:t>
      </w:r>
      <w:r w:rsidR="00DA3868" w:rsidRPr="00DA3868">
        <w:rPr>
          <w:rFonts w:ascii="TimesNewRomanPS-ItalicMT" w:hAnsi="TimesNewRomanPS-ItalicMT" w:cs="TimesNewRomanPS-ItalicMT"/>
          <w:iCs/>
          <w:szCs w:val="24"/>
          <w:lang w:val="en-US"/>
        </w:rPr>
        <w:t xml:space="preserve"> regarding expansion of regarding non-geostationary Fixed-Satellite Service systems with an apogee below 20 000 km that operate in the 18.6-18.8 GHz (space-to-Earth) band.</w:t>
      </w:r>
    </w:p>
    <w:p w:rsidR="00DE7E2C" w:rsidRPr="00DA3868" w:rsidRDefault="00DE7E2C" w:rsidP="00DE7E2C">
      <w:pPr>
        <w:pBdr>
          <w:bottom w:val="single" w:sz="12" w:space="1" w:color="auto"/>
        </w:pBdr>
        <w:tabs>
          <w:tab w:val="left" w:pos="794"/>
          <w:tab w:val="left" w:pos="1191"/>
          <w:tab w:val="left" w:pos="1588"/>
          <w:tab w:val="left" w:pos="1985"/>
        </w:tabs>
        <w:rPr>
          <w:color w:val="000000"/>
          <w:szCs w:val="24"/>
          <w:lang w:val="en-US"/>
        </w:rPr>
      </w:pPr>
    </w:p>
    <w:p w:rsidR="00DE7E2C" w:rsidRPr="00DA3868" w:rsidRDefault="00DE7E2C" w:rsidP="00DE7E2C">
      <w:pPr>
        <w:rPr>
          <w:b/>
          <w:bCs/>
          <w:i/>
          <w:iCs/>
          <w:szCs w:val="24"/>
          <w:lang w:val="en-US"/>
        </w:rPr>
      </w:pPr>
      <w:r w:rsidRPr="00DA3868">
        <w:rPr>
          <w:b/>
          <w:bCs/>
          <w:i/>
          <w:iCs/>
          <w:szCs w:val="24"/>
          <w:lang w:val="en-US"/>
        </w:rPr>
        <w:t>Background/reason:</w:t>
      </w:r>
    </w:p>
    <w:p w:rsidR="00DA3868" w:rsidRPr="00DA3868" w:rsidRDefault="00DA3868" w:rsidP="00DA3868">
      <w:pPr>
        <w:keepNext/>
        <w:rPr>
          <w:lang w:val="en-US"/>
        </w:rPr>
      </w:pPr>
      <w:r w:rsidRPr="00DA3868">
        <w:rPr>
          <w:lang w:val="en-US"/>
        </w:rPr>
        <w:t>At WRC-97, the Earth exploration-satellite (passive) service was upgraded from secondary to primary status in Region 2.</w:t>
      </w:r>
    </w:p>
    <w:p w:rsidR="00DA3868" w:rsidRPr="00DA3868" w:rsidRDefault="00DA3868" w:rsidP="00DA3868">
      <w:pPr>
        <w:keepNext/>
        <w:rPr>
          <w:lang w:val="en-US"/>
        </w:rPr>
      </w:pPr>
      <w:r w:rsidRPr="00DA3868">
        <w:rPr>
          <w:lang w:val="en-US"/>
        </w:rPr>
        <w:t xml:space="preserve">In the 1997-2000 study period leading up to WRC-2000, SG-4 and SG-7 examined the technical and regulatory issues associated with considering the possible worldwide allocation for the earth exploration-satellite (passive) and space research (passive) services in the band 18.6 - 18.8 GHz.  At the time, the allocation for the Earth exploration-satellite (passive) service was on a primary basis in Region 2, but on a secondary basis in Regions 1 and 3. These studies, performed under agenda item 1.17 (WRC-2000) which led to the establishment of the current footnote No. 5.522B, did not provide consideration for all types of non-geostationary (non-GSO) satellite systems that could operate in this band. </w:t>
      </w:r>
    </w:p>
    <w:p w:rsidR="00F12DB4" w:rsidRPr="00DA3868" w:rsidRDefault="00DA3868" w:rsidP="00DA3868">
      <w:pPr>
        <w:keepNext/>
        <w:rPr>
          <w:lang w:val="en-US"/>
        </w:rPr>
      </w:pPr>
      <w:r w:rsidRPr="00DA3868">
        <w:rPr>
          <w:lang w:val="en-US"/>
        </w:rPr>
        <w:t xml:space="preserve">During the studies, only one non-GSO satellite system was planning to use this band above an altitude of 20,000 km. Accordingly, the constraint was imposed without appropriate consideration of non-GSO systems operating with an apogee below 20,000 km. Since there is a growing demand for Low Earth Orbit (LEO) and Medium Earth Orbit (MEO) global satellite broadband services, revisiting the studies performed in the band 18.6-18.8 GHz while </w:t>
      </w:r>
      <w:proofErr w:type="gramStart"/>
      <w:r w:rsidRPr="00DA3868">
        <w:rPr>
          <w:lang w:val="en-US"/>
        </w:rPr>
        <w:t>taking into account</w:t>
      </w:r>
      <w:proofErr w:type="gramEnd"/>
      <w:r w:rsidRPr="00DA3868">
        <w:rPr>
          <w:lang w:val="en-US"/>
        </w:rPr>
        <w:t xml:space="preserve"> the latest technology developments, could help facilitate the deployment of non-GSO systems operating with an apogee below 20,000 km. </w:t>
      </w:r>
    </w:p>
    <w:p w:rsidR="00DE7E2C" w:rsidRPr="00DA3868" w:rsidRDefault="00DE7E2C" w:rsidP="00DE7E2C">
      <w:pPr>
        <w:pBdr>
          <w:bottom w:val="single" w:sz="12" w:space="1" w:color="auto"/>
        </w:pBdr>
        <w:tabs>
          <w:tab w:val="left" w:pos="794"/>
          <w:tab w:val="left" w:pos="1191"/>
          <w:tab w:val="left" w:pos="1588"/>
          <w:tab w:val="left" w:pos="1985"/>
        </w:tabs>
        <w:rPr>
          <w:color w:val="000000"/>
          <w:szCs w:val="24"/>
          <w:lang w:val="en-US"/>
        </w:rPr>
      </w:pPr>
    </w:p>
    <w:p w:rsidR="00F12DB4" w:rsidRPr="00DA3868" w:rsidRDefault="00DE7E2C" w:rsidP="00DE7E2C">
      <w:pPr>
        <w:rPr>
          <w:b/>
          <w:bCs/>
          <w:i/>
          <w:iCs/>
          <w:szCs w:val="24"/>
          <w:lang w:val="en-US"/>
        </w:rPr>
      </w:pPr>
      <w:r w:rsidRPr="00DA3868">
        <w:rPr>
          <w:b/>
          <w:bCs/>
          <w:i/>
          <w:iCs/>
          <w:szCs w:val="24"/>
          <w:lang w:val="en-US"/>
        </w:rPr>
        <w:t xml:space="preserve">Radiocommunication services concerned: </w:t>
      </w:r>
    </w:p>
    <w:p w:rsidR="00DE7E2C" w:rsidRPr="00DA3868" w:rsidRDefault="00DE7E2C" w:rsidP="00DE7E2C">
      <w:pPr>
        <w:rPr>
          <w:rFonts w:ascii="TimesNewRomanPSMT" w:hAnsi="TimesNewRomanPSMT" w:cs="TimesNewRomanPSMT"/>
          <w:szCs w:val="24"/>
          <w:lang w:val="en-US"/>
        </w:rPr>
      </w:pPr>
      <w:r w:rsidRPr="00DA3868">
        <w:rPr>
          <w:rFonts w:ascii="TimesNewRomanPSMT" w:hAnsi="TimesNewRomanPSMT" w:cs="TimesNewRomanPSMT"/>
          <w:szCs w:val="24"/>
          <w:lang w:val="en-US"/>
        </w:rPr>
        <w:t xml:space="preserve">Earth Exploration Satellite, Fixed, </w:t>
      </w:r>
      <w:r w:rsidR="005D1C3B">
        <w:rPr>
          <w:rFonts w:ascii="TimesNewRomanPSMT" w:hAnsi="TimesNewRomanPSMT" w:cs="TimesNewRomanPSMT"/>
          <w:szCs w:val="24"/>
          <w:lang w:val="en-US"/>
        </w:rPr>
        <w:t xml:space="preserve">Mobile, </w:t>
      </w:r>
      <w:r w:rsidRPr="00DA3868">
        <w:rPr>
          <w:rFonts w:ascii="TimesNewRomanPSMT" w:hAnsi="TimesNewRomanPSMT" w:cs="TimesNewRomanPSMT"/>
          <w:szCs w:val="24"/>
          <w:lang w:val="en-US"/>
        </w:rPr>
        <w:t>Fixed-Satellite</w:t>
      </w:r>
      <w:r w:rsidR="00DA3868" w:rsidRPr="00DA3868">
        <w:rPr>
          <w:rFonts w:ascii="TimesNewRomanPSMT" w:hAnsi="TimesNewRomanPSMT" w:cs="TimesNewRomanPSMT"/>
          <w:szCs w:val="24"/>
          <w:lang w:val="en-US"/>
        </w:rPr>
        <w:t>,</w:t>
      </w:r>
      <w:r w:rsidRPr="00DA3868">
        <w:rPr>
          <w:rFonts w:ascii="TimesNewRomanPSMT" w:hAnsi="TimesNewRomanPSMT" w:cs="TimesNewRomanPSMT"/>
          <w:szCs w:val="24"/>
          <w:lang w:val="en-US"/>
        </w:rPr>
        <w:t xml:space="preserve"> Space research</w:t>
      </w:r>
    </w:p>
    <w:p w:rsidR="00DE7E2C" w:rsidRPr="00DA3868" w:rsidRDefault="00DE7E2C" w:rsidP="00DE7E2C">
      <w:pPr>
        <w:pBdr>
          <w:bottom w:val="single" w:sz="12" w:space="1" w:color="auto"/>
        </w:pBdr>
        <w:tabs>
          <w:tab w:val="left" w:pos="794"/>
          <w:tab w:val="left" w:pos="1191"/>
          <w:tab w:val="left" w:pos="1588"/>
          <w:tab w:val="left" w:pos="1985"/>
        </w:tabs>
        <w:rPr>
          <w:color w:val="000000"/>
          <w:szCs w:val="24"/>
          <w:lang w:val="en-US"/>
        </w:rPr>
      </w:pPr>
    </w:p>
    <w:p w:rsidR="00DE7E2C" w:rsidRPr="00DA3868" w:rsidRDefault="00DE7E2C" w:rsidP="00DE7E2C">
      <w:pPr>
        <w:rPr>
          <w:rFonts w:ascii="TimesNewRomanPSMT" w:hAnsi="TimesNewRomanPSMT" w:cs="TimesNewRomanPSMT"/>
          <w:szCs w:val="24"/>
          <w:lang w:val="en-US"/>
        </w:rPr>
      </w:pPr>
      <w:r w:rsidRPr="00DA3868">
        <w:rPr>
          <w:b/>
          <w:bCs/>
          <w:i/>
          <w:iCs/>
          <w:szCs w:val="24"/>
          <w:lang w:val="en-US"/>
        </w:rPr>
        <w:t xml:space="preserve">Indication of possible difficulties: </w:t>
      </w:r>
      <w:r w:rsidR="00F12DB4" w:rsidRPr="00DA3868">
        <w:rPr>
          <w:rFonts w:ascii="TimesNewRomanPSMT" w:hAnsi="TimesNewRomanPSMT" w:cs="TimesNewRomanPSMT"/>
          <w:szCs w:val="24"/>
          <w:lang w:val="en-US"/>
        </w:rPr>
        <w:t xml:space="preserve"> </w:t>
      </w:r>
      <w:r w:rsidR="00DA3868" w:rsidRPr="00DA3868">
        <w:rPr>
          <w:rFonts w:ascii="TimesNewRomanPSMT" w:hAnsi="TimesNewRomanPSMT" w:cs="TimesNewRomanPSMT"/>
          <w:szCs w:val="24"/>
          <w:lang w:val="en-US"/>
        </w:rPr>
        <w:t>None foreseen</w:t>
      </w:r>
    </w:p>
    <w:p w:rsidR="00DE7E2C" w:rsidRPr="00DA3868" w:rsidRDefault="00DE7E2C" w:rsidP="00DE7E2C">
      <w:pPr>
        <w:pBdr>
          <w:bottom w:val="single" w:sz="12" w:space="1" w:color="auto"/>
        </w:pBdr>
        <w:tabs>
          <w:tab w:val="left" w:pos="794"/>
          <w:tab w:val="left" w:pos="1191"/>
          <w:tab w:val="left" w:pos="1588"/>
          <w:tab w:val="left" w:pos="1985"/>
        </w:tabs>
        <w:rPr>
          <w:color w:val="000000"/>
          <w:szCs w:val="24"/>
          <w:lang w:val="en-US"/>
        </w:rPr>
      </w:pPr>
    </w:p>
    <w:p w:rsidR="00DE7E2C" w:rsidRPr="00DA3868" w:rsidRDefault="00DE7E2C" w:rsidP="00F12DB4">
      <w:pPr>
        <w:rPr>
          <w:rFonts w:ascii="TimesNewRomanPSMT" w:hAnsi="TimesNewRomanPSMT" w:cs="TimesNewRomanPSMT"/>
          <w:szCs w:val="24"/>
          <w:lang w:val="en-US"/>
        </w:rPr>
      </w:pPr>
      <w:r w:rsidRPr="00DA3868">
        <w:rPr>
          <w:b/>
          <w:bCs/>
          <w:i/>
          <w:iCs/>
          <w:szCs w:val="24"/>
          <w:lang w:val="en-US"/>
        </w:rPr>
        <w:lastRenderedPageBreak/>
        <w:t xml:space="preserve">Previous/ongoing studies on the issue: </w:t>
      </w:r>
      <w:r w:rsidR="005D1C3B">
        <w:rPr>
          <w:rFonts w:ascii="TimesNewRomanPSMT" w:hAnsi="TimesNewRomanPSMT" w:cs="TimesNewRomanPSMT"/>
          <w:szCs w:val="24"/>
          <w:lang w:val="en-US"/>
        </w:rPr>
        <w:t xml:space="preserve">Studied in the 1997-2000 preparatory cycle leading up to WRC-2000 considering an allocation to EESS (passive) and SRS (passive). </w:t>
      </w:r>
    </w:p>
    <w:p w:rsidR="00DE7E2C" w:rsidRPr="00DA3868" w:rsidRDefault="00DE7E2C" w:rsidP="00DE7E2C">
      <w:pPr>
        <w:pBdr>
          <w:bottom w:val="single" w:sz="12" w:space="1" w:color="auto"/>
        </w:pBdr>
        <w:tabs>
          <w:tab w:val="left" w:pos="794"/>
          <w:tab w:val="left" w:pos="1191"/>
          <w:tab w:val="left" w:pos="1588"/>
          <w:tab w:val="left" w:pos="1985"/>
        </w:tabs>
        <w:rPr>
          <w:color w:val="000000"/>
          <w:szCs w:val="24"/>
          <w:lang w:val="en-US"/>
        </w:rPr>
      </w:pPr>
    </w:p>
    <w:tbl>
      <w:tblPr>
        <w:tblW w:w="0" w:type="auto"/>
        <w:tblBorders>
          <w:bottom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3979"/>
        <w:gridCol w:w="5357"/>
      </w:tblGrid>
      <w:tr w:rsidR="00DE7E2C" w:rsidRPr="00DA3868" w:rsidTr="00A70073">
        <w:tc>
          <w:tcPr>
            <w:tcW w:w="3979" w:type="dxa"/>
            <w:tcBorders>
              <w:top w:val="nil"/>
              <w:left w:val="nil"/>
              <w:bottom w:val="single" w:sz="12" w:space="0" w:color="auto"/>
              <w:right w:val="single" w:sz="12" w:space="0" w:color="auto"/>
            </w:tcBorders>
            <w:hideMark/>
          </w:tcPr>
          <w:p w:rsidR="00DE7E2C" w:rsidRPr="00DA3868" w:rsidRDefault="00DE7E2C" w:rsidP="00A70073">
            <w:pPr>
              <w:framePr w:hSpace="181" w:wrap="notBeside" w:vAnchor="text" w:hAnchor="text" w:xAlign="center" w:y="1"/>
              <w:tabs>
                <w:tab w:val="left" w:pos="4366"/>
              </w:tabs>
              <w:rPr>
                <w:bCs/>
                <w:iCs/>
                <w:color w:val="000000"/>
                <w:szCs w:val="24"/>
                <w:lang w:val="en-US"/>
              </w:rPr>
            </w:pPr>
            <w:r w:rsidRPr="00DA3868">
              <w:rPr>
                <w:b/>
                <w:i/>
                <w:color w:val="000000"/>
                <w:szCs w:val="24"/>
                <w:lang w:val="en-US"/>
              </w:rPr>
              <w:t>Studies to be carried out by</w:t>
            </w:r>
            <w:r w:rsidRPr="00DA3868">
              <w:rPr>
                <w:b/>
                <w:bCs/>
                <w:i/>
                <w:iCs/>
                <w:color w:val="000000"/>
                <w:szCs w:val="24"/>
                <w:lang w:val="en-US"/>
              </w:rPr>
              <w:t xml:space="preserve">: </w:t>
            </w:r>
            <w:r w:rsidRPr="00DA3868">
              <w:rPr>
                <w:bCs/>
                <w:iCs/>
                <w:color w:val="000000"/>
                <w:szCs w:val="24"/>
                <w:lang w:val="en-US"/>
              </w:rPr>
              <w:t xml:space="preserve">ITU-R </w:t>
            </w:r>
            <w:r w:rsidR="00DA3868" w:rsidRPr="00DA3868">
              <w:rPr>
                <w:bCs/>
                <w:iCs/>
                <w:color w:val="000000"/>
                <w:szCs w:val="24"/>
                <w:lang w:val="en-US"/>
              </w:rPr>
              <w:t xml:space="preserve">Study Group </w:t>
            </w:r>
            <w:r w:rsidR="001F5F0F">
              <w:rPr>
                <w:bCs/>
                <w:iCs/>
                <w:color w:val="000000"/>
                <w:szCs w:val="24"/>
                <w:lang w:val="en-US"/>
              </w:rPr>
              <w:t>4</w:t>
            </w:r>
          </w:p>
          <w:p w:rsidR="00F12DB4" w:rsidRPr="00DA3868" w:rsidRDefault="00F12DB4" w:rsidP="00A70073">
            <w:pPr>
              <w:framePr w:hSpace="181" w:wrap="notBeside" w:vAnchor="text" w:hAnchor="text" w:xAlign="center" w:y="1"/>
              <w:tabs>
                <w:tab w:val="left" w:pos="4366"/>
              </w:tabs>
              <w:rPr>
                <w:b/>
                <w:bCs/>
                <w:i/>
                <w:iCs/>
                <w:color w:val="000000"/>
                <w:szCs w:val="24"/>
                <w:lang w:val="en-US"/>
              </w:rPr>
            </w:pPr>
          </w:p>
        </w:tc>
        <w:tc>
          <w:tcPr>
            <w:tcW w:w="5357" w:type="dxa"/>
            <w:tcBorders>
              <w:top w:val="nil"/>
              <w:left w:val="single" w:sz="12" w:space="0" w:color="auto"/>
              <w:bottom w:val="single" w:sz="12" w:space="0" w:color="auto"/>
              <w:right w:val="nil"/>
            </w:tcBorders>
          </w:tcPr>
          <w:p w:rsidR="00DE7E2C" w:rsidRPr="00DA3868" w:rsidRDefault="00DE7E2C" w:rsidP="00F12DB4">
            <w:pPr>
              <w:framePr w:hSpace="181" w:wrap="notBeside" w:vAnchor="text" w:hAnchor="text" w:xAlign="center" w:y="1"/>
              <w:tabs>
                <w:tab w:val="left" w:pos="360"/>
                <w:tab w:val="left" w:pos="900"/>
                <w:tab w:val="left" w:pos="4366"/>
              </w:tabs>
              <w:ind w:left="113"/>
              <w:rPr>
                <w:bCs/>
                <w:i/>
                <w:color w:val="000000"/>
                <w:szCs w:val="24"/>
                <w:lang w:val="en-US"/>
              </w:rPr>
            </w:pPr>
            <w:r w:rsidRPr="00DA3868">
              <w:rPr>
                <w:bCs/>
                <w:i/>
                <w:color w:val="000000"/>
                <w:szCs w:val="24"/>
                <w:lang w:val="en-US"/>
              </w:rPr>
              <w:t>with the participation of</w:t>
            </w:r>
            <w:r w:rsidR="00F12DB4" w:rsidRPr="00DA3868">
              <w:rPr>
                <w:bCs/>
                <w:i/>
                <w:color w:val="000000"/>
                <w:szCs w:val="24"/>
                <w:lang w:val="en-US"/>
              </w:rPr>
              <w:t xml:space="preserve">: </w:t>
            </w:r>
          </w:p>
          <w:p w:rsidR="00F12DB4" w:rsidRPr="00DA3868" w:rsidRDefault="00F12DB4" w:rsidP="00F12DB4">
            <w:pPr>
              <w:framePr w:hSpace="181" w:wrap="notBeside" w:vAnchor="text" w:hAnchor="text" w:xAlign="center" w:y="1"/>
              <w:tabs>
                <w:tab w:val="left" w:pos="360"/>
                <w:tab w:val="left" w:pos="900"/>
                <w:tab w:val="left" w:pos="4366"/>
              </w:tabs>
              <w:ind w:left="113"/>
              <w:rPr>
                <w:iCs/>
                <w:color w:val="000000"/>
                <w:szCs w:val="24"/>
                <w:lang w:val="en-US"/>
              </w:rPr>
            </w:pPr>
          </w:p>
          <w:p w:rsidR="00F12DB4" w:rsidRPr="00DA3868" w:rsidRDefault="00F12DB4" w:rsidP="00F12DB4">
            <w:pPr>
              <w:framePr w:hSpace="181" w:wrap="notBeside" w:vAnchor="text" w:hAnchor="text" w:xAlign="center" w:y="1"/>
              <w:tabs>
                <w:tab w:val="left" w:pos="360"/>
                <w:tab w:val="left" w:pos="900"/>
                <w:tab w:val="left" w:pos="4366"/>
              </w:tabs>
              <w:ind w:left="113"/>
              <w:rPr>
                <w:b/>
                <w:bCs/>
                <w:iCs/>
                <w:color w:val="000000"/>
                <w:szCs w:val="24"/>
                <w:lang w:val="en-US"/>
              </w:rPr>
            </w:pPr>
          </w:p>
        </w:tc>
      </w:tr>
    </w:tbl>
    <w:p w:rsidR="00DE7E2C" w:rsidRPr="00DA3868" w:rsidRDefault="00DE7E2C" w:rsidP="00DE7E2C">
      <w:pPr>
        <w:rPr>
          <w:rFonts w:ascii="TimesNewRomanPSMT" w:hAnsi="TimesNewRomanPSMT" w:cs="TimesNewRomanPSMT"/>
          <w:szCs w:val="24"/>
          <w:lang w:val="en-US"/>
        </w:rPr>
      </w:pPr>
      <w:r w:rsidRPr="00DA3868">
        <w:rPr>
          <w:b/>
          <w:bCs/>
          <w:i/>
          <w:iCs/>
          <w:szCs w:val="24"/>
          <w:lang w:val="en-US"/>
        </w:rPr>
        <w:t xml:space="preserve">ITU-R Study Groups concerned: </w:t>
      </w:r>
      <w:r w:rsidRPr="00DA3868">
        <w:rPr>
          <w:rFonts w:ascii="TimesNewRomanPSMT" w:hAnsi="TimesNewRomanPSMT" w:cs="TimesNewRomanPSMT"/>
          <w:szCs w:val="24"/>
          <w:lang w:val="en-US"/>
        </w:rPr>
        <w:t xml:space="preserve">SG </w:t>
      </w:r>
      <w:r w:rsidR="00F12DB4" w:rsidRPr="00DA3868">
        <w:rPr>
          <w:rFonts w:ascii="TimesNewRomanPSMT" w:hAnsi="TimesNewRomanPSMT" w:cs="TimesNewRomanPSMT"/>
          <w:szCs w:val="24"/>
          <w:lang w:val="en-US"/>
        </w:rPr>
        <w:t>5</w:t>
      </w:r>
      <w:r w:rsidR="005D1C3B">
        <w:rPr>
          <w:rFonts w:ascii="TimesNewRomanPSMT" w:hAnsi="TimesNewRomanPSMT" w:cs="TimesNewRomanPSMT"/>
          <w:szCs w:val="24"/>
          <w:lang w:val="en-US"/>
        </w:rPr>
        <w:t xml:space="preserve"> and SG 7</w:t>
      </w:r>
    </w:p>
    <w:p w:rsidR="00DE7E2C" w:rsidRPr="00DA3868" w:rsidRDefault="00DE7E2C" w:rsidP="00DE7E2C">
      <w:pPr>
        <w:pBdr>
          <w:bottom w:val="single" w:sz="12" w:space="1" w:color="auto"/>
        </w:pBdr>
        <w:tabs>
          <w:tab w:val="left" w:pos="794"/>
          <w:tab w:val="left" w:pos="1191"/>
          <w:tab w:val="left" w:pos="1588"/>
          <w:tab w:val="left" w:pos="1985"/>
        </w:tabs>
        <w:rPr>
          <w:color w:val="000000"/>
          <w:szCs w:val="24"/>
          <w:lang w:val="en-US"/>
        </w:rPr>
      </w:pPr>
    </w:p>
    <w:p w:rsidR="00DE7E2C" w:rsidRPr="00DA3868" w:rsidRDefault="00DE7E2C" w:rsidP="00DE7E2C">
      <w:pPr>
        <w:rPr>
          <w:rFonts w:ascii="TimesNewRomanPSMT" w:hAnsi="TimesNewRomanPSMT" w:cs="TimesNewRomanPSMT"/>
          <w:szCs w:val="24"/>
          <w:lang w:val="en-US"/>
        </w:rPr>
      </w:pPr>
      <w:r w:rsidRPr="00DA3868">
        <w:rPr>
          <w:b/>
          <w:bCs/>
          <w:i/>
          <w:iCs/>
          <w:szCs w:val="24"/>
          <w:lang w:val="en-US"/>
        </w:rPr>
        <w:t>ITU resource implications, including financial implications (refer to CV126):</w:t>
      </w:r>
      <w:r w:rsidR="00F12DB4" w:rsidRPr="00DA3868">
        <w:rPr>
          <w:rFonts w:ascii="TimesNewRomanPSMT" w:hAnsi="TimesNewRomanPSMT" w:cs="TimesNewRomanPSMT"/>
          <w:szCs w:val="24"/>
          <w:lang w:val="en-US"/>
        </w:rPr>
        <w:t xml:space="preserve">  </w:t>
      </w:r>
      <w:r w:rsidR="00DA3868" w:rsidRPr="00DA3868">
        <w:rPr>
          <w:rFonts w:ascii="TimesNewRomanPSMT" w:hAnsi="TimesNewRomanPSMT" w:cs="TimesNewRomanPSMT"/>
          <w:szCs w:val="24"/>
          <w:lang w:val="en-US"/>
        </w:rPr>
        <w:t>Minimal</w:t>
      </w:r>
    </w:p>
    <w:p w:rsidR="00DE7E2C" w:rsidRPr="00DA3868" w:rsidRDefault="00DE7E2C" w:rsidP="00DE7E2C">
      <w:pPr>
        <w:pBdr>
          <w:bottom w:val="single" w:sz="12" w:space="1" w:color="auto"/>
        </w:pBdr>
        <w:tabs>
          <w:tab w:val="left" w:pos="794"/>
          <w:tab w:val="left" w:pos="1191"/>
          <w:tab w:val="left" w:pos="1588"/>
          <w:tab w:val="left" w:pos="1985"/>
        </w:tabs>
        <w:rPr>
          <w:color w:val="000000"/>
          <w:szCs w:val="24"/>
          <w:lang w:val="en-US"/>
        </w:rPr>
      </w:pPr>
    </w:p>
    <w:p w:rsidR="00DE7E2C" w:rsidRPr="00DA3868" w:rsidRDefault="00DE7E2C" w:rsidP="00DE7E2C">
      <w:pPr>
        <w:rPr>
          <w:rFonts w:ascii="TimesNewRomanPSMT" w:hAnsi="TimesNewRomanPSMT" w:cs="TimesNewRomanPSMT"/>
          <w:szCs w:val="24"/>
          <w:lang w:val="en-US"/>
        </w:rPr>
      </w:pPr>
      <w:r w:rsidRPr="00DA3868">
        <w:rPr>
          <w:b/>
          <w:bCs/>
          <w:i/>
          <w:iCs/>
          <w:szCs w:val="24"/>
          <w:lang w:val="en-US"/>
        </w:rPr>
        <w:t xml:space="preserve">Common regional proposal: </w:t>
      </w:r>
      <w:r w:rsidRPr="00DA3868">
        <w:rPr>
          <w:rFonts w:ascii="TimesNewRomanPSMT" w:hAnsi="TimesNewRomanPSMT" w:cs="TimesNewRomanPSMT"/>
          <w:szCs w:val="24"/>
          <w:lang w:val="en-US"/>
        </w:rPr>
        <w:t xml:space="preserve">No </w:t>
      </w:r>
      <w:r w:rsidRPr="00DA3868">
        <w:rPr>
          <w:rFonts w:ascii="TimesNewRomanPSMT" w:hAnsi="TimesNewRomanPSMT" w:cs="TimesNewRomanPSMT"/>
          <w:szCs w:val="24"/>
          <w:lang w:val="en-US"/>
        </w:rPr>
        <w:tab/>
      </w:r>
      <w:r w:rsidRPr="00DA3868">
        <w:rPr>
          <w:rFonts w:ascii="TimesNewRomanPSMT" w:hAnsi="TimesNewRomanPSMT" w:cs="TimesNewRomanPSMT"/>
          <w:szCs w:val="24"/>
          <w:lang w:val="en-US"/>
        </w:rPr>
        <w:tab/>
      </w:r>
      <w:proofErr w:type="spellStart"/>
      <w:r w:rsidRPr="00DA3868">
        <w:rPr>
          <w:b/>
          <w:bCs/>
          <w:i/>
          <w:iCs/>
          <w:szCs w:val="24"/>
          <w:lang w:val="en-US"/>
        </w:rPr>
        <w:t>Multicountry</w:t>
      </w:r>
      <w:proofErr w:type="spellEnd"/>
      <w:r w:rsidRPr="00DA3868">
        <w:rPr>
          <w:b/>
          <w:bCs/>
          <w:i/>
          <w:iCs/>
          <w:szCs w:val="24"/>
          <w:lang w:val="en-US"/>
        </w:rPr>
        <w:t xml:space="preserve"> proposal: </w:t>
      </w:r>
      <w:r w:rsidRPr="00DA3868">
        <w:rPr>
          <w:rFonts w:ascii="TimesNewRomanPSMT" w:hAnsi="TimesNewRomanPSMT" w:cs="TimesNewRomanPSMT"/>
          <w:szCs w:val="24"/>
          <w:lang w:val="en-US"/>
        </w:rPr>
        <w:t>No</w:t>
      </w:r>
    </w:p>
    <w:p w:rsidR="00DE7E2C" w:rsidRPr="00DA3868" w:rsidRDefault="00DE7E2C" w:rsidP="00DE7E2C">
      <w:pPr>
        <w:ind w:firstLine="720"/>
        <w:rPr>
          <w:rFonts w:ascii="TimesNewRomanPS-ItalicMT" w:hAnsi="TimesNewRomanPS-ItalicMT" w:cs="TimesNewRomanPS-ItalicMT"/>
          <w:i/>
          <w:iCs/>
          <w:szCs w:val="24"/>
          <w:lang w:val="en-US"/>
        </w:rPr>
      </w:pPr>
      <w:r w:rsidRPr="00DA3868">
        <w:rPr>
          <w:rFonts w:ascii="TimesNewRomanPS-ItalicMT" w:hAnsi="TimesNewRomanPS-ItalicMT" w:cs="TimesNewRomanPS-ItalicMT"/>
          <w:i/>
          <w:iCs/>
          <w:szCs w:val="24"/>
          <w:lang w:val="en-US"/>
        </w:rPr>
        <w:t>Number of countries:</w:t>
      </w:r>
    </w:p>
    <w:p w:rsidR="00DE7E2C" w:rsidRPr="00DA3868" w:rsidRDefault="00DA3868" w:rsidP="00DE7E2C">
      <w:pPr>
        <w:pBdr>
          <w:bottom w:val="single" w:sz="12" w:space="1" w:color="auto"/>
        </w:pBdr>
        <w:tabs>
          <w:tab w:val="left" w:pos="794"/>
          <w:tab w:val="left" w:pos="1191"/>
          <w:tab w:val="left" w:pos="1588"/>
          <w:tab w:val="left" w:pos="1985"/>
        </w:tabs>
        <w:rPr>
          <w:color w:val="000000"/>
          <w:szCs w:val="24"/>
          <w:lang w:val="en-US"/>
        </w:rPr>
      </w:pPr>
      <w:r w:rsidRPr="00DA3868">
        <w:rPr>
          <w:color w:val="000000"/>
          <w:szCs w:val="24"/>
          <w:lang w:val="en-US"/>
        </w:rPr>
        <w:t>One</w:t>
      </w:r>
    </w:p>
    <w:p w:rsidR="00DE7E2C" w:rsidRPr="00DA3868" w:rsidRDefault="00DE7E2C" w:rsidP="00DE7E2C">
      <w:pPr>
        <w:rPr>
          <w:b/>
          <w:bCs/>
          <w:i/>
          <w:iCs/>
          <w:szCs w:val="24"/>
          <w:lang w:val="en-US"/>
        </w:rPr>
      </w:pPr>
      <w:r w:rsidRPr="00DA3868">
        <w:rPr>
          <w:b/>
          <w:bCs/>
          <w:i/>
          <w:iCs/>
          <w:szCs w:val="24"/>
          <w:lang w:val="en-US"/>
        </w:rPr>
        <w:t>Remarks</w:t>
      </w:r>
    </w:p>
    <w:p w:rsidR="00814543" w:rsidRPr="00DA3868" w:rsidRDefault="00814543" w:rsidP="00DE7E2C">
      <w:pPr>
        <w:pStyle w:val="ResNo"/>
        <w:rPr>
          <w:lang w:val="en-US"/>
        </w:rPr>
      </w:pPr>
    </w:p>
    <w:sectPr w:rsidR="00814543" w:rsidRPr="00DA3868" w:rsidSect="00C4733E">
      <w:headerReference w:type="default" r:id="rId12"/>
      <w:footerReference w:type="even" r:id="rId13"/>
      <w:footerReference w:type="default" r:id="rId14"/>
      <w:headerReference w:type="first" r:id="rId15"/>
      <w:footerReference w:type="first" r:id="rId16"/>
      <w:pgSz w:w="11907" w:h="16834" w:code="9"/>
      <w:pgMar w:top="1418" w:right="1134" w:bottom="1418"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6F9E" w:rsidRDefault="002B6F9E">
      <w:r>
        <w:separator/>
      </w:r>
    </w:p>
  </w:endnote>
  <w:endnote w:type="continuationSeparator" w:id="0">
    <w:p w:rsidR="002B6F9E" w:rsidRDefault="002B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D05" w:rsidRDefault="00E45D05">
    <w:pPr>
      <w:framePr w:wrap="around" w:vAnchor="text" w:hAnchor="margin" w:xAlign="right" w:y="1"/>
    </w:pPr>
    <w:r>
      <w:fldChar w:fldCharType="begin"/>
    </w:r>
    <w:r>
      <w:instrText xml:space="preserve">PAGE  </w:instrText>
    </w:r>
    <w:r>
      <w:fldChar w:fldCharType="end"/>
    </w:r>
  </w:p>
  <w:p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3E0DB6">
      <w:rPr>
        <w:noProof/>
        <w:lang w:val="en-US"/>
      </w:rPr>
      <w:t>C:\Users\manias\Dropbox\ProposalManagement\ProposalSharing\WRC15\Templates\WRC15-E.docx</w:t>
    </w:r>
    <w:r>
      <w:fldChar w:fldCharType="end"/>
    </w:r>
    <w:bookmarkStart w:id="6" w:name="_GoBack"/>
    <w:bookmarkEnd w:id="6"/>
    <w:r w:rsidRPr="0041348E">
      <w:rPr>
        <w:lang w:val="en-US"/>
      </w:rPr>
      <w:tab/>
    </w:r>
    <w:r>
      <w:fldChar w:fldCharType="begin"/>
    </w:r>
    <w:r>
      <w:instrText xml:space="preserve"> SAVEDATE \@ DD.MM.YY </w:instrText>
    </w:r>
    <w:r>
      <w:fldChar w:fldCharType="separate"/>
    </w:r>
    <w:ins w:id="7" w:author="Michael Mullinix" w:date="2019-03-06T09:08:00Z">
      <w:r w:rsidR="00722221">
        <w:rPr>
          <w:noProof/>
        </w:rPr>
        <w:t>05.03.19</w:t>
      </w:r>
    </w:ins>
    <w:ins w:id="8" w:author="zach" w:date="2019-03-05T06:08:00Z">
      <w:del w:id="9" w:author="Michael Mullinix" w:date="2019-03-06T09:08:00Z">
        <w:r w:rsidR="004C2A36" w:rsidDel="00722221">
          <w:rPr>
            <w:noProof/>
          </w:rPr>
          <w:delText>01.03.19</w:delText>
        </w:r>
      </w:del>
    </w:ins>
    <w:del w:id="10" w:author="Michael Mullinix" w:date="2019-03-06T09:08:00Z">
      <w:r w:rsidR="0052588A" w:rsidDel="00722221">
        <w:rPr>
          <w:noProof/>
        </w:rPr>
        <w:delText>04.02.19</w:delText>
      </w:r>
    </w:del>
    <w:r>
      <w:fldChar w:fldCharType="end"/>
    </w:r>
    <w:r w:rsidRPr="0041348E">
      <w:rPr>
        <w:lang w:val="en-US"/>
      </w:rPr>
      <w:tab/>
    </w:r>
    <w:r>
      <w:fldChar w:fldCharType="begin"/>
    </w:r>
    <w:r>
      <w:instrText xml:space="preserve"> PRINTDATE \@ DD.MM.YY </w:instrText>
    </w:r>
    <w:r>
      <w:fldChar w:fldCharType="separate"/>
    </w:r>
    <w:r w:rsidR="003E0DB6">
      <w:rPr>
        <w:noProof/>
      </w:rPr>
      <w:t>10.02.14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1C3B" w:rsidRDefault="005D1C3B">
    <w:pPr>
      <w:pStyle w:val="Footer"/>
      <w:jc w:val="center"/>
    </w:pPr>
    <w:r>
      <w:rPr>
        <w:noProof w:val="0"/>
      </w:rPr>
      <w:fldChar w:fldCharType="begin"/>
    </w:r>
    <w:r>
      <w:instrText xml:space="preserve"> PAGE   \* MERGEFORMAT </w:instrText>
    </w:r>
    <w:r>
      <w:rPr>
        <w:noProof w:val="0"/>
      </w:rPr>
      <w:fldChar w:fldCharType="separate"/>
    </w:r>
    <w:r w:rsidR="004C2A36">
      <w:t>6</w:t>
    </w:r>
    <w:r>
      <w:fldChar w:fldCharType="end"/>
    </w:r>
  </w:p>
  <w:p w:rsidR="00E45D05" w:rsidRDefault="00E45D05" w:rsidP="00A303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1C3B" w:rsidRDefault="005D1C3B">
    <w:pPr>
      <w:pStyle w:val="Footer"/>
      <w:jc w:val="center"/>
    </w:pPr>
    <w:r>
      <w:rPr>
        <w:noProof w:val="0"/>
      </w:rPr>
      <w:fldChar w:fldCharType="begin"/>
    </w:r>
    <w:r>
      <w:instrText xml:space="preserve"> PAGE   \* MERGEFORMAT </w:instrText>
    </w:r>
    <w:r>
      <w:rPr>
        <w:noProof w:val="0"/>
      </w:rPr>
      <w:fldChar w:fldCharType="separate"/>
    </w:r>
    <w:r w:rsidR="00C4733E">
      <w:t>1</w:t>
    </w:r>
    <w:r>
      <w:fldChar w:fldCharType="end"/>
    </w:r>
  </w:p>
  <w:p w:rsidR="00E45D05" w:rsidRPr="005D1C3B" w:rsidRDefault="00E45D05" w:rsidP="005D1C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6F9E" w:rsidRDefault="002B6F9E">
      <w:r>
        <w:rPr>
          <w:b/>
        </w:rPr>
        <w:t>_______________</w:t>
      </w:r>
    </w:p>
  </w:footnote>
  <w:footnote w:type="continuationSeparator" w:id="0">
    <w:p w:rsidR="002B6F9E" w:rsidRDefault="002B6F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221" w:rsidRDefault="00722221" w:rsidP="005D1C3B">
    <w:pPr>
      <w:pStyle w:val="Header"/>
      <w:jc w:val="right"/>
      <w:rPr>
        <w:sz w:val="24"/>
        <w:szCs w:val="24"/>
      </w:rPr>
    </w:pPr>
    <w:r>
      <w:rPr>
        <w:sz w:val="24"/>
        <w:szCs w:val="24"/>
      </w:rPr>
      <w:t>WAC/092 (11.03.19)</w:t>
    </w:r>
  </w:p>
  <w:p w:rsidR="005D1C3B" w:rsidRPr="00722221" w:rsidRDefault="005D1C3B" w:rsidP="005D1C3B">
    <w:pPr>
      <w:pStyle w:val="Header"/>
      <w:jc w:val="right"/>
      <w:rPr>
        <w:sz w:val="24"/>
        <w:szCs w:val="24"/>
        <w:lang w:val="en-US"/>
      </w:rPr>
    </w:pPr>
    <w:r w:rsidRPr="00722221">
      <w:rPr>
        <w:sz w:val="24"/>
        <w:szCs w:val="24"/>
      </w:rPr>
      <w:t>IWG-3/071</w:t>
    </w:r>
    <w:r w:rsidR="00C4733E" w:rsidRPr="00722221">
      <w:rPr>
        <w:sz w:val="24"/>
        <w:szCs w:val="24"/>
      </w:rPr>
      <w:t>r1</w:t>
    </w:r>
    <w:r w:rsidRPr="00722221">
      <w:rPr>
        <w:sz w:val="24"/>
        <w:szCs w:val="24"/>
      </w:rPr>
      <w:t xml:space="preserve"> (</w:t>
    </w:r>
    <w:r w:rsidR="006A0270" w:rsidRPr="00722221">
      <w:rPr>
        <w:sz w:val="24"/>
        <w:szCs w:val="24"/>
      </w:rPr>
      <w:t>01.03</w:t>
    </w:r>
    <w:r w:rsidRPr="00722221">
      <w:rPr>
        <w:sz w:val="24"/>
        <w:szCs w:val="24"/>
      </w:rPr>
      <w:t>.2019)</w:t>
    </w:r>
  </w:p>
  <w:p w:rsidR="00A066F1" w:rsidRPr="00A066F1" w:rsidRDefault="00A066F1" w:rsidP="00DA3868">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88A" w:rsidRPr="0052588A" w:rsidRDefault="0052588A" w:rsidP="0052588A">
    <w:pPr>
      <w:pStyle w:val="Header"/>
      <w:jc w:val="right"/>
      <w:rPr>
        <w:b/>
        <w:sz w:val="22"/>
        <w:szCs w:val="22"/>
        <w:lang w:val="en-US"/>
      </w:rPr>
    </w:pPr>
    <w:r w:rsidRPr="0052588A">
      <w:rPr>
        <w:b/>
        <w:sz w:val="22"/>
        <w:szCs w:val="22"/>
      </w:rPr>
      <w:t>IWG-3/07</w:t>
    </w:r>
    <w:r>
      <w:rPr>
        <w:b/>
        <w:sz w:val="22"/>
        <w:szCs w:val="22"/>
      </w:rPr>
      <w:t>1</w:t>
    </w:r>
    <w:ins w:id="11" w:author="zach" w:date="2019-02-05T11:26:00Z">
      <w:r w:rsidR="00C4733E">
        <w:rPr>
          <w:b/>
          <w:sz w:val="22"/>
          <w:szCs w:val="22"/>
        </w:rPr>
        <w:t>r1</w:t>
      </w:r>
    </w:ins>
    <w:r w:rsidRPr="0052588A">
      <w:rPr>
        <w:b/>
        <w:sz w:val="22"/>
        <w:szCs w:val="22"/>
      </w:rPr>
      <w:t xml:space="preserve"> (05.02.2019)</w:t>
    </w:r>
  </w:p>
  <w:p w:rsidR="0052588A" w:rsidRPr="0052588A" w:rsidRDefault="0052588A" w:rsidP="0052588A">
    <w:pPr>
      <w:pStyle w:val="Header"/>
      <w:jc w:val="right"/>
      <w:rPr>
        <w:b/>
        <w:sz w:val="22"/>
        <w:szCs w:val="22"/>
      </w:rPr>
    </w:pPr>
    <w:r w:rsidRPr="0052588A">
      <w:rPr>
        <w:b/>
        <w:sz w:val="22"/>
        <w:szCs w:val="22"/>
      </w:rPr>
      <w:t xml:space="preserve">Author: </w:t>
    </w:r>
    <w:proofErr w:type="spellStart"/>
    <w:r w:rsidRPr="0052588A">
      <w:rPr>
        <w:b/>
        <w:sz w:val="22"/>
        <w:szCs w:val="22"/>
      </w:rPr>
      <w:t>zach</w:t>
    </w:r>
    <w:proofErr w:type="spellEnd"/>
    <w:r w:rsidRPr="0052588A">
      <w:rPr>
        <w:b/>
        <w:sz w:val="22"/>
        <w:szCs w:val="22"/>
      </w:rPr>
      <w:t xml:space="preserve"> </w:t>
    </w:r>
    <w:proofErr w:type="spellStart"/>
    <w:r w:rsidRPr="0052588A">
      <w:rPr>
        <w:b/>
        <w:sz w:val="22"/>
        <w:szCs w:val="22"/>
      </w:rPr>
      <w:t>rosenbaum</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16560969"/>
    <w:multiLevelType w:val="hybridMultilevel"/>
    <w:tmpl w:val="97926618"/>
    <w:lvl w:ilvl="0" w:tplc="111CA746">
      <w:start w:val="1"/>
      <w:numFmt w:val="lowerLetter"/>
      <w:lvlText w:val="%1)"/>
      <w:lvlJc w:val="left"/>
      <w:pPr>
        <w:ind w:left="1130" w:hanging="1130"/>
      </w:pPr>
      <w:rPr>
        <w:rFonts w:hint="default"/>
        <w:i/>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C510DA5"/>
    <w:multiLevelType w:val="hybridMultilevel"/>
    <w:tmpl w:val="2546391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E5D545D"/>
    <w:multiLevelType w:val="hybridMultilevel"/>
    <w:tmpl w:val="97926618"/>
    <w:lvl w:ilvl="0" w:tplc="111CA746">
      <w:start w:val="1"/>
      <w:numFmt w:val="lowerLetter"/>
      <w:lvlText w:val="%1)"/>
      <w:lvlJc w:val="left"/>
      <w:pPr>
        <w:ind w:left="1130" w:hanging="1130"/>
      </w:pPr>
      <w:rPr>
        <w:rFonts w:hint="default"/>
        <w:i/>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57319E4"/>
    <w:multiLevelType w:val="hybridMultilevel"/>
    <w:tmpl w:val="F9A6F35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180082"/>
    <w:multiLevelType w:val="hybridMultilevel"/>
    <w:tmpl w:val="BBE00192"/>
    <w:lvl w:ilvl="0" w:tplc="886ACE74">
      <w:start w:val="1"/>
      <w:numFmt w:val="lowerLetter"/>
      <w:lvlText w:val="%1)"/>
      <w:lvlJc w:val="left"/>
      <w:pPr>
        <w:ind w:left="360" w:hanging="360"/>
      </w:pPr>
      <w:rPr>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E292129"/>
    <w:multiLevelType w:val="hybridMultilevel"/>
    <w:tmpl w:val="5BA4F574"/>
    <w:lvl w:ilvl="0" w:tplc="20C8DFDE">
      <w:start w:val="1"/>
      <w:numFmt w:val="lowerLetter"/>
      <w:lvlText w:val="%1)"/>
      <w:lvlJc w:val="left"/>
      <w:pPr>
        <w:ind w:left="360" w:hanging="360"/>
      </w:pPr>
      <w:rPr>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5"/>
  </w:num>
  <w:num w:numId="5">
    <w:abstractNumId w:val="4"/>
  </w:num>
  <w:num w:numId="6">
    <w:abstractNumId w:val="2"/>
  </w:num>
  <w:num w:numId="7">
    <w:abstractNumId w:val="6"/>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Mullinix">
    <w15:presenceInfo w15:providerId="AD" w15:userId="S-1-5-21-231363354-1701785364-1709204886-86408"/>
  </w15:person>
  <w15:person w15:author="zach">
    <w15:presenceInfo w15:providerId="None" w15:userId="za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0BDB"/>
    <w:rsid w:val="000041EA"/>
    <w:rsid w:val="00011D59"/>
    <w:rsid w:val="00022A29"/>
    <w:rsid w:val="000355FD"/>
    <w:rsid w:val="00051E39"/>
    <w:rsid w:val="0006339F"/>
    <w:rsid w:val="000705F2"/>
    <w:rsid w:val="00077239"/>
    <w:rsid w:val="00086491"/>
    <w:rsid w:val="00091346"/>
    <w:rsid w:val="0009706C"/>
    <w:rsid w:val="000D154B"/>
    <w:rsid w:val="000F73FF"/>
    <w:rsid w:val="00114CF7"/>
    <w:rsid w:val="00123B68"/>
    <w:rsid w:val="00126F2E"/>
    <w:rsid w:val="00146F6F"/>
    <w:rsid w:val="0015137A"/>
    <w:rsid w:val="00187BD9"/>
    <w:rsid w:val="00190B55"/>
    <w:rsid w:val="001B57B1"/>
    <w:rsid w:val="001C3B5F"/>
    <w:rsid w:val="001D058F"/>
    <w:rsid w:val="001E2CCD"/>
    <w:rsid w:val="001F01CB"/>
    <w:rsid w:val="001F5F0F"/>
    <w:rsid w:val="002009EA"/>
    <w:rsid w:val="00202CA0"/>
    <w:rsid w:val="00216B6D"/>
    <w:rsid w:val="00241FA2"/>
    <w:rsid w:val="00271316"/>
    <w:rsid w:val="0028362A"/>
    <w:rsid w:val="002B2511"/>
    <w:rsid w:val="002B349C"/>
    <w:rsid w:val="002B6F9E"/>
    <w:rsid w:val="002D58BE"/>
    <w:rsid w:val="002E7B96"/>
    <w:rsid w:val="0032574D"/>
    <w:rsid w:val="00361B37"/>
    <w:rsid w:val="0037489C"/>
    <w:rsid w:val="00377BD3"/>
    <w:rsid w:val="00384088"/>
    <w:rsid w:val="003852CE"/>
    <w:rsid w:val="0039169B"/>
    <w:rsid w:val="003A7F8C"/>
    <w:rsid w:val="003B2284"/>
    <w:rsid w:val="003B532E"/>
    <w:rsid w:val="003D0F8B"/>
    <w:rsid w:val="003D4AF0"/>
    <w:rsid w:val="003E0DB6"/>
    <w:rsid w:val="00406B7A"/>
    <w:rsid w:val="0041348E"/>
    <w:rsid w:val="00420873"/>
    <w:rsid w:val="0048549B"/>
    <w:rsid w:val="00492075"/>
    <w:rsid w:val="004969AD"/>
    <w:rsid w:val="004A26C4"/>
    <w:rsid w:val="004B13CB"/>
    <w:rsid w:val="004C2A36"/>
    <w:rsid w:val="004C3742"/>
    <w:rsid w:val="004C7CAA"/>
    <w:rsid w:val="004D26EA"/>
    <w:rsid w:val="004D2BFB"/>
    <w:rsid w:val="004D5D5C"/>
    <w:rsid w:val="004E08F3"/>
    <w:rsid w:val="0050139F"/>
    <w:rsid w:val="00506231"/>
    <w:rsid w:val="0052588A"/>
    <w:rsid w:val="0055140B"/>
    <w:rsid w:val="005964AB"/>
    <w:rsid w:val="005A7CD8"/>
    <w:rsid w:val="005C099A"/>
    <w:rsid w:val="005C31A5"/>
    <w:rsid w:val="005D1C3B"/>
    <w:rsid w:val="005E10C9"/>
    <w:rsid w:val="005E290B"/>
    <w:rsid w:val="005E61DD"/>
    <w:rsid w:val="006023DF"/>
    <w:rsid w:val="00616219"/>
    <w:rsid w:val="00657DE0"/>
    <w:rsid w:val="006712F8"/>
    <w:rsid w:val="00685313"/>
    <w:rsid w:val="00692833"/>
    <w:rsid w:val="006A0270"/>
    <w:rsid w:val="006A6E9B"/>
    <w:rsid w:val="006B7C2A"/>
    <w:rsid w:val="006C23DA"/>
    <w:rsid w:val="006C3EB6"/>
    <w:rsid w:val="006C4783"/>
    <w:rsid w:val="006E3D45"/>
    <w:rsid w:val="007149F9"/>
    <w:rsid w:val="00722221"/>
    <w:rsid w:val="00732860"/>
    <w:rsid w:val="00733A30"/>
    <w:rsid w:val="00745AEE"/>
    <w:rsid w:val="00750F10"/>
    <w:rsid w:val="007742CA"/>
    <w:rsid w:val="00790D70"/>
    <w:rsid w:val="007A6F1F"/>
    <w:rsid w:val="007D5320"/>
    <w:rsid w:val="007D6EBD"/>
    <w:rsid w:val="007F5438"/>
    <w:rsid w:val="00800972"/>
    <w:rsid w:val="00804475"/>
    <w:rsid w:val="00811633"/>
    <w:rsid w:val="00814543"/>
    <w:rsid w:val="00820A96"/>
    <w:rsid w:val="008241F9"/>
    <w:rsid w:val="00841216"/>
    <w:rsid w:val="00872FC8"/>
    <w:rsid w:val="008845D0"/>
    <w:rsid w:val="00884D60"/>
    <w:rsid w:val="008B43F2"/>
    <w:rsid w:val="008B6CFF"/>
    <w:rsid w:val="008C2919"/>
    <w:rsid w:val="008C5E20"/>
    <w:rsid w:val="008D761B"/>
    <w:rsid w:val="00912CE6"/>
    <w:rsid w:val="009274B4"/>
    <w:rsid w:val="00934EA2"/>
    <w:rsid w:val="00944A5C"/>
    <w:rsid w:val="00952A66"/>
    <w:rsid w:val="00974062"/>
    <w:rsid w:val="009A4C38"/>
    <w:rsid w:val="009B7C9A"/>
    <w:rsid w:val="009C56E5"/>
    <w:rsid w:val="009E41F2"/>
    <w:rsid w:val="009E5FC8"/>
    <w:rsid w:val="009E687A"/>
    <w:rsid w:val="00A066F1"/>
    <w:rsid w:val="00A12C8F"/>
    <w:rsid w:val="00A141AF"/>
    <w:rsid w:val="00A16D29"/>
    <w:rsid w:val="00A30305"/>
    <w:rsid w:val="00A31D2D"/>
    <w:rsid w:val="00A4600A"/>
    <w:rsid w:val="00A538A6"/>
    <w:rsid w:val="00A54C25"/>
    <w:rsid w:val="00A70073"/>
    <w:rsid w:val="00A710E7"/>
    <w:rsid w:val="00A7372E"/>
    <w:rsid w:val="00A93B85"/>
    <w:rsid w:val="00A96994"/>
    <w:rsid w:val="00AA0B18"/>
    <w:rsid w:val="00AA3C65"/>
    <w:rsid w:val="00AA666F"/>
    <w:rsid w:val="00AB3694"/>
    <w:rsid w:val="00B07B35"/>
    <w:rsid w:val="00B27C40"/>
    <w:rsid w:val="00B34B1D"/>
    <w:rsid w:val="00B44CAA"/>
    <w:rsid w:val="00B47F49"/>
    <w:rsid w:val="00B639E9"/>
    <w:rsid w:val="00B70BF3"/>
    <w:rsid w:val="00B817CD"/>
    <w:rsid w:val="00B81A7D"/>
    <w:rsid w:val="00B94AD0"/>
    <w:rsid w:val="00BB3A95"/>
    <w:rsid w:val="00BD6CCE"/>
    <w:rsid w:val="00C0018F"/>
    <w:rsid w:val="00C16A5A"/>
    <w:rsid w:val="00C20466"/>
    <w:rsid w:val="00C214ED"/>
    <w:rsid w:val="00C234E6"/>
    <w:rsid w:val="00C324A8"/>
    <w:rsid w:val="00C34CC1"/>
    <w:rsid w:val="00C4733E"/>
    <w:rsid w:val="00C54517"/>
    <w:rsid w:val="00C64CD8"/>
    <w:rsid w:val="00C97C68"/>
    <w:rsid w:val="00CA1A47"/>
    <w:rsid w:val="00CB44E5"/>
    <w:rsid w:val="00CC247A"/>
    <w:rsid w:val="00CE388F"/>
    <w:rsid w:val="00CE5E47"/>
    <w:rsid w:val="00CF020F"/>
    <w:rsid w:val="00CF22AC"/>
    <w:rsid w:val="00CF2B5B"/>
    <w:rsid w:val="00D14CE0"/>
    <w:rsid w:val="00D268B3"/>
    <w:rsid w:val="00D54009"/>
    <w:rsid w:val="00D5651D"/>
    <w:rsid w:val="00D57A34"/>
    <w:rsid w:val="00D74898"/>
    <w:rsid w:val="00D801ED"/>
    <w:rsid w:val="00D83159"/>
    <w:rsid w:val="00D936BC"/>
    <w:rsid w:val="00D96530"/>
    <w:rsid w:val="00DA3868"/>
    <w:rsid w:val="00DD44AF"/>
    <w:rsid w:val="00DE2AC3"/>
    <w:rsid w:val="00DE5692"/>
    <w:rsid w:val="00DE7E2C"/>
    <w:rsid w:val="00DF4BC6"/>
    <w:rsid w:val="00E03C94"/>
    <w:rsid w:val="00E205BC"/>
    <w:rsid w:val="00E26226"/>
    <w:rsid w:val="00E45D05"/>
    <w:rsid w:val="00E55816"/>
    <w:rsid w:val="00E55AEF"/>
    <w:rsid w:val="00E976C1"/>
    <w:rsid w:val="00EA12E5"/>
    <w:rsid w:val="00EB55C6"/>
    <w:rsid w:val="00EF1932"/>
    <w:rsid w:val="00F02766"/>
    <w:rsid w:val="00F05BD4"/>
    <w:rsid w:val="00F12DB4"/>
    <w:rsid w:val="00F3690F"/>
    <w:rsid w:val="00F460DF"/>
    <w:rsid w:val="00F6155B"/>
    <w:rsid w:val="00F65C19"/>
    <w:rsid w:val="00FD18DA"/>
    <w:rsid w:val="00FD2546"/>
    <w:rsid w:val="00FD772E"/>
    <w:rsid w:val="00FE2469"/>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F67B02"/>
  <w15:chartTrackingRefBased/>
  <w15:docId w15:val="{0777CC80-7A00-4F5C-A9F3-9CB11C8C2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uiPriority w:val="99"/>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link w:val="Footer"/>
    <w:uiPriority w:val="99"/>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link w:val="FootnoteText"/>
    <w:rsid w:val="00745AEE"/>
    <w:rPr>
      <w:rFonts w:ascii="Times New Roman" w:hAnsi="Times New Roman"/>
      <w:sz w:val="24"/>
      <w:lang w:val="en-GB" w:eastAsia="en-US"/>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uiPriority w:val="99"/>
    <w:rsid w:val="00745AEE"/>
    <w:pPr>
      <w:spacing w:before="0"/>
      <w:jc w:val="center"/>
    </w:pPr>
    <w:rPr>
      <w:sz w:val="18"/>
    </w:r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link w:val="Header"/>
    <w:uiPriority w:val="99"/>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Calibr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rsid w:val="007A1816"/>
    <w:rPr>
      <w:color w:val="auto"/>
    </w:rPr>
  </w:style>
  <w:style w:type="paragraph" w:styleId="BalloonText">
    <w:name w:val="Balloon Text"/>
    <w:basedOn w:val="Normal"/>
    <w:link w:val="BalloonTextChar"/>
    <w:semiHidden/>
    <w:unhideWhenUsed/>
    <w:rsid w:val="00DE7E2C"/>
    <w:pPr>
      <w:spacing w:before="0"/>
    </w:pPr>
    <w:rPr>
      <w:rFonts w:ascii="Tahoma" w:hAnsi="Tahoma" w:cs="Tahoma"/>
      <w:sz w:val="16"/>
      <w:szCs w:val="16"/>
    </w:rPr>
  </w:style>
  <w:style w:type="character" w:customStyle="1" w:styleId="BalloonTextChar">
    <w:name w:val="Balloon Text Char"/>
    <w:link w:val="BalloonText"/>
    <w:semiHidden/>
    <w:rsid w:val="00DE7E2C"/>
    <w:rPr>
      <w:rFonts w:ascii="Tahoma" w:hAnsi="Tahoma" w:cs="Tahoma"/>
      <w:sz w:val="16"/>
      <w:szCs w:val="16"/>
      <w:lang w:val="en-GB" w:eastAsia="en-US"/>
    </w:rPr>
  </w:style>
  <w:style w:type="character" w:customStyle="1" w:styleId="NormalaftertitleChar">
    <w:name w:val="Normal after title Char"/>
    <w:link w:val="Normalaftertitle"/>
    <w:rsid w:val="00DE7E2C"/>
    <w:rPr>
      <w:rFonts w:ascii="Times New Roman" w:hAnsi="Times New Roman"/>
      <w:sz w:val="24"/>
      <w:lang w:val="en-GB" w:eastAsia="en-US"/>
    </w:rPr>
  </w:style>
  <w:style w:type="character" w:customStyle="1" w:styleId="CallChar">
    <w:name w:val="Call Char"/>
    <w:link w:val="Call"/>
    <w:locked/>
    <w:rsid w:val="00DE7E2C"/>
    <w:rPr>
      <w:rFonts w:ascii="Times New Roman" w:hAnsi="Times New Roman"/>
      <w:i/>
      <w:sz w:val="24"/>
      <w:lang w:val="en-GB" w:eastAsia="en-US"/>
    </w:rPr>
  </w:style>
  <w:style w:type="character" w:customStyle="1" w:styleId="RestitleChar">
    <w:name w:val="Res_title Char"/>
    <w:link w:val="Restitle"/>
    <w:rsid w:val="00DE7E2C"/>
    <w:rPr>
      <w:rFonts w:ascii="Times New Roman Bold" w:hAnsi="Times New Roman Bold"/>
      <w:b/>
      <w:sz w:val="28"/>
      <w:lang w:val="en-GB" w:eastAsia="en-US"/>
    </w:rPr>
  </w:style>
  <w:style w:type="paragraph" w:styleId="ListParagraph">
    <w:name w:val="List Paragraph"/>
    <w:basedOn w:val="Normal"/>
    <w:uiPriority w:val="34"/>
    <w:qFormat/>
    <w:rsid w:val="00DE7E2C"/>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eastAsia="Calibri" w:hAnsi="Calibri" w:cs="Arial"/>
      <w:sz w:val="22"/>
      <w:szCs w:val="22"/>
      <w:lang w:val="en-US"/>
    </w:rPr>
  </w:style>
  <w:style w:type="paragraph" w:styleId="Revision">
    <w:name w:val="Revision"/>
    <w:hidden/>
    <w:uiPriority w:val="99"/>
    <w:semiHidden/>
    <w:rsid w:val="00722221"/>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279169">
      <w:bodyDiv w:val="1"/>
      <w:marLeft w:val="0"/>
      <w:marRight w:val="0"/>
      <w:marTop w:val="0"/>
      <w:marBottom w:val="0"/>
      <w:divBdr>
        <w:top w:val="none" w:sz="0" w:space="0" w:color="auto"/>
        <w:left w:val="none" w:sz="0" w:space="0" w:color="auto"/>
        <w:bottom w:val="none" w:sz="0" w:space="0" w:color="auto"/>
        <w:right w:val="none" w:sz="0" w:space="0" w:color="auto"/>
      </w:divBdr>
    </w:div>
    <w:div w:id="414280937">
      <w:bodyDiv w:val="1"/>
      <w:marLeft w:val="0"/>
      <w:marRight w:val="0"/>
      <w:marTop w:val="0"/>
      <w:marBottom w:val="0"/>
      <w:divBdr>
        <w:top w:val="none" w:sz="0" w:space="0" w:color="auto"/>
        <w:left w:val="none" w:sz="0" w:space="0" w:color="auto"/>
        <w:bottom w:val="none" w:sz="0" w:space="0" w:color="auto"/>
        <w:right w:val="none" w:sz="0" w:space="0" w:color="auto"/>
      </w:divBdr>
    </w:div>
    <w:div w:id="569778452">
      <w:bodyDiv w:val="1"/>
      <w:marLeft w:val="0"/>
      <w:marRight w:val="0"/>
      <w:marTop w:val="0"/>
      <w:marBottom w:val="0"/>
      <w:divBdr>
        <w:top w:val="none" w:sz="0" w:space="0" w:color="auto"/>
        <w:left w:val="none" w:sz="0" w:space="0" w:color="auto"/>
        <w:bottom w:val="none" w:sz="0" w:space="0" w:color="auto"/>
        <w:right w:val="none" w:sz="0" w:space="0" w:color="auto"/>
      </w:divBdr>
    </w:div>
    <w:div w:id="203646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R15-WRC15-C-4718!!MSW-E</DPM_x0020_File_x0020_name>
    <DPM_x0020_Author xmlns="32a1a8c5-2265-4ebc-b7a0-2071e2c5c9bb">Conference Proposals Interface (CPI)</DPM_x0020_Author>
    <DPM_x0020_Version xmlns="32a1a8c5-2265-4ebc-b7a0-2071e2c5c9bb">CPI_5.2015.6.24</DPM_x0020_Versio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2D759D-0A66-404B-B0B6-BE56A46F1767}">
  <ds:schemaRefs>
    <ds:schemaRef ds:uri="http://schemas.microsoft.com/office/2006/metadata/properties"/>
    <ds:schemaRef ds:uri="http://schemas.microsoft.com/office/infopath/2007/PartnerControls"/>
    <ds:schemaRef ds:uri="32a1a8c5-2265-4ebc-b7a0-2071e2c5c9bb"/>
  </ds:schemaRefs>
</ds:datastoreItem>
</file>

<file path=customXml/itemProps4.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5.xml><?xml version="1.0" encoding="utf-8"?>
<ds:datastoreItem xmlns:ds="http://schemas.openxmlformats.org/officeDocument/2006/customXml" ds:itemID="{D2D2662B-0B58-43DE-A8FA-0E49A952C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Template>
  <TotalTime>3</TotalTime>
  <Pages>7</Pages>
  <Words>1667</Words>
  <Characters>9681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R15-WRC15-C-4718!!MSW-E</vt:lpstr>
    </vt:vector>
  </TitlesOfParts>
  <Manager>General Secretariat - Pool</Manager>
  <Company>International Telecommunication Union (ITU)</Company>
  <LinksUpToDate>false</LinksUpToDate>
  <CharactersWithSpaces>11326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R15-WRC15-C-4718!!MSW-E</dc:title>
  <dc:subject>World Radiocommunication Conference - 2015</dc:subject>
  <dc:creator>Conference Proposals Interface (CPI)</dc:creator>
  <cp:keywords>CPI_5.2015.6.24</cp:keywords>
  <dc:description>Uploaded on 2015.07.06</dc:description>
  <cp:lastModifiedBy>Michael Mullinix</cp:lastModifiedBy>
  <cp:revision>3</cp:revision>
  <cp:lastPrinted>2014-02-10T05:49:00Z</cp:lastPrinted>
  <dcterms:created xsi:type="dcterms:W3CDTF">2019-03-05T06:13:00Z</dcterms:created>
  <dcterms:modified xsi:type="dcterms:W3CDTF">2019-03-06T14:10:00Z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y fmtid="{D5CDD505-2E9C-101B-9397-08002B2CF9AE}" pid="11" name="_dlc_DocId">
    <vt:lpwstr>CJDSJNEQ73FR-44-23</vt:lpwstr>
  </property>
  <property fmtid="{D5CDD505-2E9C-101B-9397-08002B2CF9AE}" pid="12" name="_dlc_DocIdUrl">
    <vt:lpwstr>http://spdev11/en/gmpcs/_layouts/DocIdRedir.aspx?ID=CJDSJNEQ73FR-44-23, CJDSJNEQ73FR-44-23</vt:lpwstr>
  </property>
</Properties>
</file>