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46D6" w:rsidRPr="00A87A37" w:rsidRDefault="009746D6" w:rsidP="009746D6">
      <w:pPr>
        <w:autoSpaceDE w:val="0"/>
        <w:autoSpaceDN w:val="0"/>
        <w:adjustRightInd w:val="0"/>
        <w:jc w:val="center"/>
        <w:rPr>
          <w:b/>
          <w:bCs/>
        </w:rPr>
      </w:pPr>
      <w:bookmarkStart w:id="0" w:name="_GoBack"/>
      <w:bookmarkEnd w:id="0"/>
      <w:r w:rsidRPr="00A87A37">
        <w:rPr>
          <w:b/>
          <w:bCs/>
        </w:rPr>
        <w:t>WRC-19 Agenda Item 1.1</w:t>
      </w:r>
      <w:r>
        <w:rPr>
          <w:b/>
          <w:bCs/>
        </w:rPr>
        <w:t>3</w:t>
      </w:r>
    </w:p>
    <w:p w:rsidR="009746D6" w:rsidRPr="00A87A37" w:rsidRDefault="009746D6" w:rsidP="009746D6">
      <w:pPr>
        <w:autoSpaceDE w:val="0"/>
        <w:autoSpaceDN w:val="0"/>
        <w:adjustRightInd w:val="0"/>
        <w:jc w:val="center"/>
        <w:rPr>
          <w:b/>
          <w:bCs/>
        </w:rPr>
      </w:pPr>
      <w:r>
        <w:rPr>
          <w:b/>
          <w:bCs/>
        </w:rPr>
        <w:t>(</w:t>
      </w:r>
      <w:r w:rsidR="00DA1862">
        <w:rPr>
          <w:b/>
          <w:bCs/>
        </w:rPr>
        <w:t>50.4 – 52.6</w:t>
      </w:r>
      <w:r>
        <w:rPr>
          <w:b/>
          <w:bCs/>
        </w:rPr>
        <w:t xml:space="preserve"> GHz)</w:t>
      </w:r>
    </w:p>
    <w:p w:rsidR="009746D6" w:rsidRPr="00A87A37" w:rsidRDefault="009746D6" w:rsidP="009746D6">
      <w:pPr>
        <w:autoSpaceDE w:val="0"/>
        <w:autoSpaceDN w:val="0"/>
        <w:adjustRightInd w:val="0"/>
      </w:pPr>
    </w:p>
    <w:p w:rsidR="009746D6" w:rsidRPr="00C40E9D" w:rsidRDefault="009746D6" w:rsidP="009746D6">
      <w:pPr>
        <w:autoSpaceDE w:val="0"/>
        <w:autoSpaceDN w:val="0"/>
        <w:adjustRightInd w:val="0"/>
      </w:pPr>
      <w:r>
        <w:t>IWG-2</w:t>
      </w:r>
      <w:r w:rsidRPr="00C40E9D">
        <w:t xml:space="preserve"> members were not able to reach consensus on a proposal for WRC-19 Agenda I</w:t>
      </w:r>
      <w:r>
        <w:t>tem 1.13 regarding the</w:t>
      </w:r>
      <w:r w:rsidRPr="00A56F97">
        <w:t xml:space="preserve"> identification of frequency bands for the future development of International Mob</w:t>
      </w:r>
      <w:r>
        <w:t xml:space="preserve">ile Telecommunications (IMT), </w:t>
      </w:r>
      <w:r w:rsidRPr="00A56F97">
        <w:t>in accordance with Resolution 238 (WRC-15)</w:t>
      </w:r>
      <w:r>
        <w:t xml:space="preserve"> for the frequency range 50.4 – 52.6 GHz.  </w:t>
      </w:r>
      <w:r w:rsidRPr="00C40E9D">
        <w:t xml:space="preserve">The views on the appropriate regulatory changes the FCC should support are provided.  </w:t>
      </w:r>
    </w:p>
    <w:p w:rsidR="009746D6" w:rsidRPr="00A87A37" w:rsidRDefault="009746D6" w:rsidP="009746D6">
      <w:pPr>
        <w:widowControl w:val="0"/>
        <w:overflowPunct w:val="0"/>
        <w:autoSpaceDE w:val="0"/>
        <w:autoSpaceDN w:val="0"/>
        <w:adjustRightInd w:val="0"/>
        <w:ind w:right="120"/>
      </w:pPr>
    </w:p>
    <w:p w:rsidR="009746D6" w:rsidRPr="00A87A37" w:rsidRDefault="009746D6" w:rsidP="009746D6">
      <w:pPr>
        <w:widowControl w:val="0"/>
        <w:overflowPunct w:val="0"/>
        <w:autoSpaceDE w:val="0"/>
        <w:autoSpaceDN w:val="0"/>
        <w:adjustRightInd w:val="0"/>
        <w:ind w:right="120"/>
        <w:rPr>
          <w:color w:val="000000"/>
        </w:rPr>
      </w:pPr>
      <w:r w:rsidRPr="00A87A37">
        <w:t xml:space="preserve">View A is supported by:  </w:t>
      </w:r>
      <w:r>
        <w:t xml:space="preserve">AT&amp;T, CTIA, Ericsson, </w:t>
      </w:r>
      <w:r>
        <w:rPr>
          <w:color w:val="212121"/>
        </w:rPr>
        <w:t>GSMA, Intel, Nokia, Samsung, Sprint, T-Mobile, Verizon</w:t>
      </w:r>
    </w:p>
    <w:p w:rsidR="009746D6" w:rsidRPr="00A87A37" w:rsidRDefault="009746D6" w:rsidP="009746D6">
      <w:pPr>
        <w:widowControl w:val="0"/>
        <w:overflowPunct w:val="0"/>
        <w:autoSpaceDE w:val="0"/>
        <w:autoSpaceDN w:val="0"/>
        <w:adjustRightInd w:val="0"/>
        <w:ind w:right="120"/>
        <w:rPr>
          <w:color w:val="000000"/>
        </w:rPr>
      </w:pPr>
    </w:p>
    <w:p w:rsidR="005902C9" w:rsidRDefault="009746D6" w:rsidP="005902C9">
      <w:pPr>
        <w:rPr>
          <w:sz w:val="22"/>
          <w:szCs w:val="22"/>
        </w:rPr>
      </w:pPr>
      <w:r w:rsidRPr="00A87A37">
        <w:t>View B is supported by:</w:t>
      </w:r>
      <w:r>
        <w:t xml:space="preserve"> </w:t>
      </w:r>
      <w:proofErr w:type="spellStart"/>
      <w:r>
        <w:t>Echostar</w:t>
      </w:r>
      <w:proofErr w:type="spellEnd"/>
      <w:r w:rsidR="005902C9">
        <w:rPr>
          <w:color w:val="212121"/>
        </w:rPr>
        <w:t xml:space="preserve"> Corporation, Lockheed Martin, SES </w:t>
      </w:r>
      <w:proofErr w:type="spellStart"/>
      <w:r w:rsidR="005902C9">
        <w:rPr>
          <w:color w:val="212121"/>
        </w:rPr>
        <w:t>Americom</w:t>
      </w:r>
      <w:proofErr w:type="spellEnd"/>
      <w:r w:rsidR="005902C9">
        <w:rPr>
          <w:color w:val="212121"/>
        </w:rPr>
        <w:t xml:space="preserve">, Inc., </w:t>
      </w:r>
      <w:proofErr w:type="spellStart"/>
      <w:r w:rsidR="005902C9">
        <w:t>WorldVu</w:t>
      </w:r>
      <w:proofErr w:type="spellEnd"/>
      <w:r w:rsidR="005902C9">
        <w:t xml:space="preserve"> Satellites Ltd. d/b/a </w:t>
      </w:r>
      <w:proofErr w:type="spellStart"/>
      <w:r w:rsidR="005902C9">
        <w:t>OneWeb</w:t>
      </w:r>
      <w:proofErr w:type="spellEnd"/>
    </w:p>
    <w:p w:rsidR="009746D6" w:rsidRPr="00A87A37" w:rsidRDefault="009746D6" w:rsidP="009746D6">
      <w:pPr>
        <w:pStyle w:val="NoSpacing"/>
        <w:spacing w:after="240"/>
        <w:rPr>
          <w:sz w:val="24"/>
          <w:szCs w:val="24"/>
        </w:rPr>
      </w:pPr>
    </w:p>
    <w:p w:rsidR="009746D6" w:rsidRDefault="009746D6" w:rsidP="009746D6">
      <w:r>
        <w:br w:type="page"/>
      </w:r>
    </w:p>
    <w:p w:rsidR="009746D6" w:rsidRDefault="009746D6" w:rsidP="009746D6"/>
    <w:p w:rsidR="009746D6" w:rsidRDefault="009746D6" w:rsidP="009746D6"/>
    <w:p w:rsidR="009746D6" w:rsidRDefault="009746D6" w:rsidP="009746D6"/>
    <w:p w:rsidR="009746D6" w:rsidRDefault="009746D6" w:rsidP="009746D6"/>
    <w:p w:rsidR="009746D6" w:rsidRDefault="009746D6" w:rsidP="009746D6"/>
    <w:p w:rsidR="009746D6" w:rsidRDefault="009746D6" w:rsidP="009746D6"/>
    <w:p w:rsidR="009746D6" w:rsidRDefault="009746D6" w:rsidP="009746D6">
      <w:pPr>
        <w:rPr>
          <w:sz w:val="48"/>
          <w:szCs w:val="48"/>
        </w:rPr>
      </w:pPr>
    </w:p>
    <w:p w:rsidR="009746D6" w:rsidRDefault="009746D6" w:rsidP="009746D6">
      <w:pPr>
        <w:jc w:val="center"/>
        <w:rPr>
          <w:sz w:val="48"/>
          <w:szCs w:val="48"/>
        </w:rPr>
      </w:pPr>
    </w:p>
    <w:p w:rsidR="009746D6" w:rsidRDefault="009746D6" w:rsidP="009746D6">
      <w:pPr>
        <w:jc w:val="center"/>
        <w:rPr>
          <w:sz w:val="48"/>
          <w:szCs w:val="48"/>
        </w:rPr>
      </w:pPr>
    </w:p>
    <w:p w:rsidR="009746D6" w:rsidRPr="00C40E9D" w:rsidRDefault="009746D6" w:rsidP="009746D6">
      <w:pPr>
        <w:rPr>
          <w:sz w:val="48"/>
          <w:szCs w:val="48"/>
        </w:rPr>
      </w:pPr>
    </w:p>
    <w:p w:rsidR="009746D6" w:rsidRPr="00C40E9D" w:rsidRDefault="009746D6" w:rsidP="009746D6">
      <w:pPr>
        <w:jc w:val="center"/>
        <w:rPr>
          <w:sz w:val="48"/>
          <w:szCs w:val="48"/>
        </w:rPr>
      </w:pPr>
      <w:r w:rsidRPr="00C40E9D">
        <w:rPr>
          <w:sz w:val="48"/>
          <w:szCs w:val="48"/>
        </w:rPr>
        <w:t>VIEW A</w:t>
      </w:r>
    </w:p>
    <w:p w:rsidR="009746D6" w:rsidRDefault="009746D6" w:rsidP="009746D6">
      <w:pPr>
        <w:tabs>
          <w:tab w:val="left" w:pos="6225"/>
        </w:tabs>
        <w:autoSpaceDE w:val="0"/>
        <w:autoSpaceDN w:val="0"/>
        <w:adjustRightInd w:val="0"/>
      </w:pPr>
    </w:p>
    <w:p w:rsidR="009746D6" w:rsidRDefault="009746D6" w:rsidP="009746D6">
      <w:pPr>
        <w:autoSpaceDE w:val="0"/>
        <w:autoSpaceDN w:val="0"/>
        <w:adjustRightInd w:val="0"/>
        <w:jc w:val="center"/>
      </w:pPr>
      <w:r w:rsidRPr="00A87A37">
        <w:br w:type="page"/>
      </w:r>
    </w:p>
    <w:p w:rsidR="009746D6" w:rsidRDefault="009746D6">
      <w:pPr>
        <w:rPr>
          <w:b/>
          <w:sz w:val="28"/>
          <w:szCs w:val="28"/>
        </w:rPr>
      </w:pPr>
    </w:p>
    <w:p w:rsidR="001052A5" w:rsidRPr="00195E00" w:rsidRDefault="001052A5" w:rsidP="008854DA">
      <w:pPr>
        <w:rPr>
          <w:b/>
          <w:sz w:val="28"/>
          <w:szCs w:val="28"/>
        </w:rPr>
      </w:pPr>
    </w:p>
    <w:p w:rsidR="00304045" w:rsidRDefault="00304045" w:rsidP="00304045">
      <w:pPr>
        <w:widowControl w:val="0"/>
        <w:autoSpaceDE w:val="0"/>
        <w:autoSpaceDN w:val="0"/>
        <w:adjustRightInd w:val="0"/>
        <w:ind w:left="2920"/>
        <w:rPr>
          <w:b/>
          <w:bCs/>
        </w:rPr>
      </w:pPr>
      <w:r>
        <w:rPr>
          <w:b/>
          <w:bCs/>
        </w:rPr>
        <w:t>UNITED STATES OF AMERICA</w:t>
      </w:r>
    </w:p>
    <w:p w:rsidR="00304045" w:rsidRDefault="00304045" w:rsidP="00304045">
      <w:pPr>
        <w:widowControl w:val="0"/>
        <w:autoSpaceDE w:val="0"/>
        <w:autoSpaceDN w:val="0"/>
        <w:adjustRightInd w:val="0"/>
        <w:ind w:left="2920"/>
      </w:pPr>
    </w:p>
    <w:p w:rsidR="00304045" w:rsidRDefault="00304045" w:rsidP="00304045">
      <w:pPr>
        <w:widowControl w:val="0"/>
        <w:autoSpaceDE w:val="0"/>
        <w:autoSpaceDN w:val="0"/>
        <w:adjustRightInd w:val="0"/>
        <w:spacing w:line="120" w:lineRule="exact"/>
      </w:pPr>
    </w:p>
    <w:p w:rsidR="00304045" w:rsidRDefault="00304045" w:rsidP="00304045">
      <w:pPr>
        <w:widowControl w:val="0"/>
        <w:autoSpaceDE w:val="0"/>
        <w:autoSpaceDN w:val="0"/>
        <w:adjustRightInd w:val="0"/>
        <w:ind w:left="1000"/>
      </w:pPr>
      <w:r>
        <w:rPr>
          <w:b/>
          <w:bCs/>
        </w:rPr>
        <w:t>DRAFT PROPOSALS FOR THE WORK OF THE CONFERENCE</w:t>
      </w:r>
    </w:p>
    <w:p w:rsidR="001052A5" w:rsidRDefault="001052A5" w:rsidP="00754094">
      <w:pPr>
        <w:pStyle w:val="Reasons"/>
      </w:pPr>
    </w:p>
    <w:p w:rsidR="001052A5" w:rsidRDefault="001052A5" w:rsidP="00754094">
      <w:pPr>
        <w:pStyle w:val="Reasons"/>
      </w:pPr>
    </w:p>
    <w:p w:rsidR="00892CCD" w:rsidRPr="008854DA" w:rsidRDefault="00892CCD" w:rsidP="00892CCD">
      <w:pPr>
        <w:rPr>
          <w:i/>
          <w:lang w:val="fr-CH"/>
        </w:rPr>
      </w:pPr>
      <w:r w:rsidRPr="00656311">
        <w:t>1.13</w:t>
      </w:r>
      <w:r w:rsidRPr="00656311">
        <w:tab/>
      </w:r>
      <w:r w:rsidRPr="008854DA">
        <w:rPr>
          <w:i/>
        </w:rPr>
        <w:t xml:space="preserve">to consider identification of frequency bands for the future development of International Mobile Telecommunications (IMT), including possible additional allocations to the mobile service on a primary basis, in accordance with Resolution </w:t>
      </w:r>
      <w:r w:rsidRPr="008854DA">
        <w:rPr>
          <w:b/>
          <w:bCs/>
          <w:i/>
        </w:rPr>
        <w:t>238 (WRC-15)</w:t>
      </w:r>
      <w:r w:rsidRPr="008854DA">
        <w:rPr>
          <w:i/>
        </w:rPr>
        <w:t>;</w:t>
      </w:r>
    </w:p>
    <w:p w:rsidR="00892CCD" w:rsidRDefault="00892CCD" w:rsidP="00892CCD">
      <w:pPr>
        <w:widowControl w:val="0"/>
        <w:rPr>
          <w:b/>
          <w:bCs/>
        </w:rPr>
      </w:pPr>
    </w:p>
    <w:p w:rsidR="00892CCD" w:rsidRDefault="00892CCD" w:rsidP="00892CCD">
      <w:pPr>
        <w:widowControl w:val="0"/>
      </w:pPr>
      <w:r w:rsidRPr="00A56F97">
        <w:rPr>
          <w:b/>
          <w:bCs/>
        </w:rPr>
        <w:t>Background</w:t>
      </w:r>
      <w:r w:rsidRPr="00A56F97">
        <w:t xml:space="preserve">: </w:t>
      </w:r>
    </w:p>
    <w:p w:rsidR="009746D6" w:rsidRDefault="009746D6" w:rsidP="006E16EF">
      <w:pPr>
        <w:rPr>
          <w:szCs w:val="20"/>
          <w:lang w:val="en-GB" w:eastAsia="x-none"/>
        </w:rPr>
      </w:pPr>
    </w:p>
    <w:p w:rsidR="00892CCD" w:rsidRPr="006E16EF" w:rsidRDefault="006E16EF" w:rsidP="006E16EF">
      <w:pPr>
        <w:rPr>
          <w:rFonts w:eastAsiaTheme="minorHAnsi"/>
        </w:rPr>
      </w:pPr>
      <w:r>
        <w:t>Mobile broadband plays an increasingly crucial role in providing access to businesses and consumers worldwide.  According to International Telecommunications Union (ITU) statistics, “Mobile-broadband subscriptions have grown more than 20% annually in the last five years and are expected to reach 4.3 billion globally by end 2017.” while “Mobile-broadband prices as a percentage of GNI per capita halved between 2013 and 2016 worldwide.</w:t>
      </w:r>
      <w:r>
        <w:rPr>
          <w:rStyle w:val="FootnoteReference"/>
        </w:rPr>
        <w:footnoteReference w:id="2"/>
      </w:r>
      <w:r>
        <w:t xml:space="preserve">  Incredible technological innovation has enabled the use of higher frequency bands (e.g. </w:t>
      </w:r>
      <w:proofErr w:type="spellStart"/>
      <w:r>
        <w:t>mmWave</w:t>
      </w:r>
      <w:proofErr w:type="spellEnd"/>
      <w:r>
        <w:t xml:space="preserve">) to help meet the ever-increasing demand for mobile broadband.   </w:t>
      </w:r>
      <w:r w:rsidR="00892CCD" w:rsidRPr="00E13033">
        <w:rPr>
          <w:iCs/>
        </w:rPr>
        <w:t>It is important to note that the properties of higher frequency bands, such as shorter wavelength, would better enable the use of advanced antenna systems, including multiple-input and multiple-output (MIMO) and beam-forming techniques in supporting enhanced mobile broadband.</w:t>
      </w:r>
    </w:p>
    <w:p w:rsidR="009746D6" w:rsidRDefault="009746D6" w:rsidP="00975DD2">
      <w:pPr>
        <w:rPr>
          <w:lang w:eastAsia="ja-JP"/>
        </w:rPr>
      </w:pPr>
    </w:p>
    <w:p w:rsidR="00975DD2" w:rsidRPr="00E9043E" w:rsidRDefault="006E16EF" w:rsidP="00975DD2">
      <w:pPr>
        <w:rPr>
          <w:lang w:eastAsia="zh-CN"/>
        </w:rPr>
      </w:pPr>
      <w:r>
        <w:rPr>
          <w:lang w:eastAsia="ja-JP"/>
        </w:rPr>
        <w:t>The frequency range 50.4-52.6 GHz, or parts thereof, is allocated to the Fixed Service (FS), Fixed Satellite Service (FSS) and Mobile Service (MS</w:t>
      </w:r>
      <w:r w:rsidR="00271E11">
        <w:rPr>
          <w:lang w:eastAsia="ja-JP"/>
        </w:rPr>
        <w:t>)</w:t>
      </w:r>
      <w:r>
        <w:rPr>
          <w:lang w:eastAsia="ja-JP"/>
        </w:rPr>
        <w:t xml:space="preserve">. </w:t>
      </w:r>
      <w:r w:rsidR="00304045">
        <w:rPr>
          <w:lang w:eastAsia="ja-JP"/>
        </w:rPr>
        <w:t xml:space="preserve"> </w:t>
      </w:r>
      <w:r>
        <w:rPr>
          <w:lang w:eastAsia="ja-JP"/>
        </w:rPr>
        <w:t>The frequency bands adjacent to this frequency range are allocated to the Earth Exploration Satellite Service (EESS) (passive) and Space Research Service (SRS) (passive).  The results of studies between IMT-2020 and FSS showed that sharing was feasible with a large marg</w:t>
      </w:r>
      <w:r w:rsidR="00304045">
        <w:rPr>
          <w:lang w:eastAsia="ja-JP"/>
        </w:rPr>
        <w:t>in</w:t>
      </w:r>
      <w:r>
        <w:rPr>
          <w:lang w:eastAsia="ja-JP"/>
        </w:rPr>
        <w:t xml:space="preserve">.  </w:t>
      </w:r>
      <w:r w:rsidR="00975DD2">
        <w:rPr>
          <w:lang w:eastAsia="ja-JP"/>
        </w:rPr>
        <w:t xml:space="preserve">Studies between IMT-2020 and FSS in these frequencies under agenda item 9.1/Issue 9.1.9 showed even better results; </w:t>
      </w:r>
      <w:r w:rsidR="00180C55">
        <w:rPr>
          <w:lang w:eastAsia="ja-JP"/>
        </w:rPr>
        <w:t xml:space="preserve">CPM text for Issue 9.1.9 states </w:t>
      </w:r>
      <w:r w:rsidR="00975DD2">
        <w:rPr>
          <w:lang w:eastAsia="zh-CN"/>
        </w:rPr>
        <w:t>“</w:t>
      </w:r>
      <w:r w:rsidR="00975DD2" w:rsidRPr="00E9043E">
        <w:rPr>
          <w:lang w:eastAsia="zh-CN"/>
        </w:rPr>
        <w:t xml:space="preserve">separation distances between FSS earth stations and IMT base station and IMT user equipment are 260 and 330 </w:t>
      </w:r>
      <w:proofErr w:type="spellStart"/>
      <w:r w:rsidR="00975DD2" w:rsidRPr="00E9043E">
        <w:rPr>
          <w:lang w:eastAsia="zh-CN"/>
        </w:rPr>
        <w:t>metres</w:t>
      </w:r>
      <w:proofErr w:type="spellEnd"/>
      <w:r w:rsidR="00975DD2" w:rsidRPr="00E9043E">
        <w:rPr>
          <w:lang w:eastAsia="zh-CN"/>
        </w:rPr>
        <w:t xml:space="preserve">, respectively. These values may be further reduced by consideration of propagation losses other than free space, the pointing of the IMT-2020 antennas in directions other than that of the FSS earth station, and the high likelihood that the antenna pattern of the FSS earth station is more directive than </w:t>
      </w:r>
      <w:r w:rsidR="00975DD2" w:rsidRPr="00E9043E">
        <w:rPr>
          <w:rFonts w:asciiTheme="majorBidi" w:hAnsiTheme="majorBidi" w:cstheme="majorBidi"/>
          <w:lang w:eastAsia="zh-CN"/>
        </w:rPr>
        <w:t xml:space="preserve">the 29-25 log </w:t>
      </w:r>
      <w:r w:rsidR="00975DD2" w:rsidRPr="00E9043E">
        <w:rPr>
          <w:rFonts w:asciiTheme="majorBidi" w:hAnsiTheme="majorBidi" w:cstheme="majorBidi"/>
          <w:i/>
          <w:iCs/>
          <w:lang w:eastAsia="zh-CN"/>
        </w:rPr>
        <w:t>θ</w:t>
      </w:r>
      <w:r w:rsidR="00975DD2" w:rsidRPr="00E9043E">
        <w:rPr>
          <w:rFonts w:asciiTheme="majorBidi" w:hAnsiTheme="majorBidi" w:cstheme="majorBidi"/>
          <w:lang w:eastAsia="zh-CN"/>
        </w:rPr>
        <w:t xml:space="preserve"> </w:t>
      </w:r>
      <w:r w:rsidR="00975DD2" w:rsidRPr="00E9043E">
        <w:rPr>
          <w:lang w:eastAsia="zh-CN"/>
        </w:rPr>
        <w:t>pattern assumed in the analysis.</w:t>
      </w:r>
      <w:r w:rsidR="00975DD2">
        <w:rPr>
          <w:lang w:eastAsia="zh-CN"/>
        </w:rPr>
        <w:t>”</w:t>
      </w:r>
    </w:p>
    <w:p w:rsidR="00271E11" w:rsidRDefault="00271E11" w:rsidP="00037062">
      <w:pPr>
        <w:spacing w:before="120"/>
        <w:rPr>
          <w:lang w:eastAsia="ja-JP"/>
        </w:rPr>
      </w:pPr>
      <w:r>
        <w:rPr>
          <w:lang w:eastAsia="ja-JP"/>
        </w:rPr>
        <w:t xml:space="preserve">With respect to the EESS (passive), Radio Regulations No. 5.340.1 applies. </w:t>
      </w:r>
    </w:p>
    <w:p w:rsidR="00271E11" w:rsidRDefault="00271E11" w:rsidP="00271E11">
      <w:pPr>
        <w:spacing w:before="120"/>
        <w:ind w:left="720" w:right="720"/>
        <w:rPr>
          <w:lang w:eastAsia="ja-JP"/>
        </w:rPr>
      </w:pPr>
      <w:r>
        <w:rPr>
          <w:lang w:eastAsia="ja-JP"/>
        </w:rPr>
        <w:t xml:space="preserve"> </w:t>
      </w:r>
      <w:r>
        <w:rPr>
          <w:rStyle w:val="Artdef"/>
        </w:rPr>
        <w:t>5.340.1</w:t>
      </w:r>
      <w:r>
        <w:tab/>
        <w:t>The allocation to the Earth exploration-satellite service (passive) and the space research service (passive) in the band 50.2-50.4 GHz should not impose undue constraints on the use of the adjacent bands by the primary allocated services in those bands.     </w:t>
      </w:r>
    </w:p>
    <w:p w:rsidR="00892CCD" w:rsidRDefault="00892CCD" w:rsidP="00892CCD">
      <w:pPr>
        <w:ind w:left="450"/>
      </w:pPr>
      <w:r>
        <w:t>.</w:t>
      </w:r>
    </w:p>
    <w:p w:rsidR="008B3D17" w:rsidRDefault="008B3D17" w:rsidP="00037062">
      <w:pPr>
        <w:spacing w:before="120"/>
        <w:rPr>
          <w:lang w:val="en-GB"/>
        </w:rPr>
      </w:pPr>
      <w:r w:rsidRPr="00920C76">
        <w:rPr>
          <w:lang w:val="en-GB"/>
        </w:rPr>
        <w:t xml:space="preserve">Finally, there is no need for a WRC Resolution specifying technical and operational constraints on IMT to be associated with this proposed identification for IMT.  Operational characteristics that are used by cellular providers, such as base station </w:t>
      </w:r>
      <w:proofErr w:type="spellStart"/>
      <w:r w:rsidRPr="00920C76">
        <w:rPr>
          <w:lang w:val="en-GB"/>
        </w:rPr>
        <w:t>downtilt</w:t>
      </w:r>
      <w:proofErr w:type="spellEnd"/>
      <w:r w:rsidRPr="00920C76">
        <w:rPr>
          <w:lang w:val="en-GB"/>
        </w:rPr>
        <w:t xml:space="preserve">, that change on time scales </w:t>
      </w:r>
      <w:r w:rsidRPr="00920C76">
        <w:rPr>
          <w:lang w:val="en-GB"/>
        </w:rPr>
        <w:lastRenderedPageBreak/>
        <w:t xml:space="preserve">needed to minimize intra- and inter-cell interference </w:t>
      </w:r>
      <w:proofErr w:type="gramStart"/>
      <w:r w:rsidRPr="00920C76">
        <w:rPr>
          <w:lang w:val="en-GB"/>
        </w:rPr>
        <w:t>and also</w:t>
      </w:r>
      <w:proofErr w:type="gramEnd"/>
      <w:r w:rsidRPr="00920C76">
        <w:rPr>
          <w:lang w:val="en-GB"/>
        </w:rPr>
        <w:t xml:space="preserve"> guarantee quality of service should not be encoded in the Radio Regulations.  </w:t>
      </w:r>
    </w:p>
    <w:p w:rsidR="009746D6" w:rsidRDefault="009746D6" w:rsidP="00037062">
      <w:pPr>
        <w:spacing w:before="120"/>
        <w:rPr>
          <w:lang w:eastAsia="ja-JP"/>
        </w:rPr>
      </w:pPr>
    </w:p>
    <w:p w:rsidR="00892CCD" w:rsidRPr="006F7909" w:rsidRDefault="00892CCD" w:rsidP="00892CCD">
      <w:pPr>
        <w:rPr>
          <w:b/>
          <w:lang w:eastAsia="ja-JP"/>
        </w:rPr>
      </w:pPr>
      <w:r w:rsidRPr="006F7909">
        <w:rPr>
          <w:b/>
          <w:lang w:eastAsia="ja-JP"/>
        </w:rPr>
        <w:t>Proposal</w:t>
      </w:r>
      <w:r>
        <w:rPr>
          <w:b/>
          <w:lang w:eastAsia="ja-JP"/>
        </w:rPr>
        <w:t>:</w:t>
      </w:r>
    </w:p>
    <w:p w:rsidR="00892CCD" w:rsidRDefault="00892CCD" w:rsidP="00892CCD">
      <w:pPr>
        <w:rPr>
          <w:lang w:val="fr-CH"/>
        </w:rPr>
      </w:pPr>
    </w:p>
    <w:p w:rsidR="00892CCD" w:rsidRDefault="00892CCD" w:rsidP="00892CCD">
      <w:pPr>
        <w:pStyle w:val="ArtNo"/>
        <w:spacing w:before="0"/>
        <w:rPr>
          <w:lang w:val="en-AU"/>
        </w:rPr>
      </w:pPr>
      <w:r w:rsidRPr="006D07BF">
        <w:t>ARTICLE</w:t>
      </w:r>
      <w:r>
        <w:rPr>
          <w:lang w:val="en-AU"/>
        </w:rPr>
        <w:t xml:space="preserve"> </w:t>
      </w:r>
      <w:r w:rsidRPr="00892CCD">
        <w:rPr>
          <w:rStyle w:val="href"/>
          <w:color w:val="000000"/>
          <w:lang w:val="en-AU"/>
        </w:rPr>
        <w:t>5</w:t>
      </w:r>
    </w:p>
    <w:p w:rsidR="00892CCD" w:rsidRDefault="00892CCD" w:rsidP="00892CCD">
      <w:pPr>
        <w:pStyle w:val="Arttitle"/>
        <w:rPr>
          <w:lang w:val="en-US"/>
        </w:rPr>
      </w:pPr>
      <w:r w:rsidRPr="006D07BF">
        <w:t>Frequency</w:t>
      </w:r>
      <w:r>
        <w:t xml:space="preserve"> allocations</w:t>
      </w:r>
    </w:p>
    <w:p w:rsidR="00892CCD" w:rsidRPr="00B25B23" w:rsidRDefault="00892CCD" w:rsidP="00892CCD">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9925DF" w:rsidRPr="00F15C76" w:rsidRDefault="009925DF" w:rsidP="009925DF">
      <w:pPr>
        <w:rPr>
          <w:b/>
          <w:lang w:val="en-GB"/>
        </w:rPr>
      </w:pPr>
      <w:r w:rsidRPr="00F15C76">
        <w:rPr>
          <w:b/>
          <w:lang w:val="en-GB"/>
        </w:rPr>
        <w:t>MOD</w:t>
      </w:r>
      <w:r w:rsidRPr="00F15C76">
        <w:rPr>
          <w:b/>
          <w:lang w:val="en-GB"/>
        </w:rPr>
        <w:tab/>
      </w:r>
      <w:r w:rsidRPr="00F15C76">
        <w:rPr>
          <w:b/>
          <w:lang w:val="en-GB"/>
        </w:rPr>
        <w:tab/>
        <w:t>USA/1.13/1</w:t>
      </w:r>
    </w:p>
    <w:p w:rsidR="00892CCD" w:rsidRPr="002B657C" w:rsidRDefault="00892CCD" w:rsidP="00892CCD">
      <w:pPr>
        <w:pStyle w:val="Tabletitle"/>
      </w:pPr>
      <w: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Allocation to services</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head"/>
            </w:pPr>
            <w:proofErr w:type="spellStart"/>
            <w:r w:rsidRPr="00892CCD">
              <w:t>Region</w:t>
            </w:r>
            <w:proofErr w:type="spellEnd"/>
            <w:r w:rsidRPr="00892CCD">
              <w:t xml:space="preserve"> 1</w:t>
            </w:r>
          </w:p>
        </w:tc>
        <w:tc>
          <w:tcPr>
            <w:tcW w:w="3100" w:type="dxa"/>
            <w:tcBorders>
              <w:top w:val="single" w:sz="4" w:space="0" w:color="auto"/>
              <w:left w:val="single" w:sz="6" w:space="0" w:color="auto"/>
              <w:bottom w:val="single" w:sz="4" w:space="0" w:color="auto"/>
              <w:right w:val="single" w:sz="6" w:space="0" w:color="auto"/>
            </w:tcBorders>
            <w:hideMark/>
          </w:tcPr>
          <w:p w:rsidR="00892CCD" w:rsidRPr="00892CCD" w:rsidRDefault="00892CCD" w:rsidP="00060B90">
            <w:pPr>
              <w:pStyle w:val="Tablehead"/>
            </w:pPr>
            <w:proofErr w:type="spellStart"/>
            <w:r w:rsidRPr="00892CCD">
              <w:t>Region</w:t>
            </w:r>
            <w:proofErr w:type="spellEnd"/>
            <w:r w:rsidRPr="00892CCD">
              <w:t xml:space="preserve"> 2</w:t>
            </w:r>
          </w:p>
        </w:tc>
        <w:tc>
          <w:tcPr>
            <w:tcW w:w="3101" w:type="dxa"/>
            <w:tcBorders>
              <w:top w:val="single" w:sz="4" w:space="0" w:color="auto"/>
              <w:left w:val="single" w:sz="6" w:space="0" w:color="auto"/>
              <w:bottom w:val="single" w:sz="4" w:space="0" w:color="auto"/>
              <w:right w:val="single" w:sz="4" w:space="0" w:color="auto"/>
            </w:tcBorders>
            <w:hideMark/>
          </w:tcPr>
          <w:p w:rsidR="00892CCD" w:rsidRPr="00892CCD" w:rsidRDefault="00892CCD" w:rsidP="00060B90">
            <w:pPr>
              <w:pStyle w:val="Tablehead"/>
            </w:pPr>
            <w:proofErr w:type="spellStart"/>
            <w:r w:rsidRPr="00892CCD">
              <w:t>Region</w:t>
            </w:r>
            <w:proofErr w:type="spellEnd"/>
            <w:r w:rsidRPr="00892CCD">
              <w:t xml:space="preserve"> 3</w:t>
            </w:r>
          </w:p>
        </w:tc>
      </w:tr>
      <w:tr w:rsidR="00892CCD" w:rsidRPr="00892CCD" w:rsidTr="00060B90">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rsidR="00892CCD" w:rsidRPr="00892CCD" w:rsidRDefault="00892CCD" w:rsidP="00060B90">
            <w:pPr>
              <w:pStyle w:val="TableTextS5"/>
              <w:tabs>
                <w:tab w:val="clear" w:pos="170"/>
                <w:tab w:val="clear" w:pos="567"/>
                <w:tab w:val="clear" w:pos="737"/>
              </w:tabs>
              <w:spacing w:before="30" w:after="30"/>
              <w:rPr>
                <w:lang w:val="en-US"/>
              </w:rPr>
            </w:pPr>
            <w:r w:rsidRPr="00892CCD">
              <w:rPr>
                <w:rStyle w:val="Tablefreq"/>
                <w:color w:val="auto"/>
              </w:rPr>
              <w:t>50.4-51.4</w:t>
            </w:r>
            <w:r w:rsidRPr="00892CCD">
              <w:tab/>
              <w:t>FIXED</w:t>
            </w:r>
          </w:p>
          <w:p w:rsidR="00892CCD" w:rsidRPr="00892CCD" w:rsidRDefault="00892CCD" w:rsidP="00060B90">
            <w:pPr>
              <w:pStyle w:val="TableTextS5"/>
              <w:spacing w:before="50" w:after="50"/>
            </w:pPr>
            <w:r w:rsidRPr="00892CCD">
              <w:tab/>
            </w:r>
            <w:r w:rsidRPr="00892CCD">
              <w:tab/>
            </w:r>
            <w:r w:rsidRPr="00892CCD">
              <w:tab/>
            </w:r>
            <w:r w:rsidRPr="00892CCD">
              <w:tab/>
              <w:t>FIXED-SATELLITE (</w:t>
            </w:r>
            <w:proofErr w:type="spellStart"/>
            <w:r w:rsidRPr="00892CCD">
              <w:t>Earth</w:t>
            </w:r>
            <w:proofErr w:type="spellEnd"/>
            <w:r w:rsidRPr="00892CCD">
              <w:t>-to-</w:t>
            </w:r>
            <w:proofErr w:type="spellStart"/>
            <w:r w:rsidRPr="00892CCD">
              <w:t>space</w:t>
            </w:r>
            <w:proofErr w:type="spellEnd"/>
            <w:r w:rsidRPr="00892CCD">
              <w:t xml:space="preserve">)  </w:t>
            </w:r>
            <w:r w:rsidRPr="00892CCD">
              <w:rPr>
                <w:rStyle w:val="Artref"/>
              </w:rPr>
              <w:t>5.338A</w:t>
            </w:r>
          </w:p>
          <w:p w:rsidR="00892CCD" w:rsidRPr="00892CCD" w:rsidRDefault="00892CCD" w:rsidP="00060B90">
            <w:pPr>
              <w:pStyle w:val="TableTextS5"/>
              <w:spacing w:before="50" w:after="50"/>
            </w:pPr>
            <w:r w:rsidRPr="00892CCD">
              <w:tab/>
            </w:r>
            <w:r w:rsidRPr="00892CCD">
              <w:tab/>
            </w:r>
            <w:r w:rsidRPr="00892CCD">
              <w:tab/>
            </w:r>
            <w:r w:rsidRPr="00892CCD">
              <w:tab/>
              <w:t>MOBILE</w:t>
            </w:r>
            <w:ins w:id="2" w:author="Author">
              <w:r w:rsidR="009925DF">
                <w:t xml:space="preserve"> ADD 5.A</w:t>
              </w:r>
              <w:r w:rsidR="00F15C76">
                <w:t>I</w:t>
              </w:r>
              <w:r w:rsidR="009925DF">
                <w:t>113</w:t>
              </w:r>
            </w:ins>
          </w:p>
          <w:p w:rsidR="00892CCD" w:rsidRPr="00892CCD" w:rsidRDefault="00892CCD" w:rsidP="00060B90">
            <w:pPr>
              <w:pStyle w:val="TableTextS5"/>
              <w:spacing w:before="50" w:after="50"/>
              <w:rPr>
                <w:lang w:val="en-US"/>
              </w:rPr>
            </w:pPr>
            <w:r w:rsidRPr="00892CCD">
              <w:tab/>
            </w:r>
            <w:r w:rsidRPr="00892CCD">
              <w:tab/>
            </w:r>
            <w:r w:rsidRPr="00892CCD">
              <w:tab/>
            </w:r>
            <w:r w:rsidRPr="00892CCD">
              <w:tab/>
              <w:t>Mobile-satellite (</w:t>
            </w:r>
            <w:proofErr w:type="spellStart"/>
            <w:r w:rsidRPr="00892CCD">
              <w:t>Earth</w:t>
            </w:r>
            <w:proofErr w:type="spellEnd"/>
            <w:r w:rsidRPr="00892CCD">
              <w:t>-to-</w:t>
            </w:r>
            <w:proofErr w:type="spellStart"/>
            <w:r w:rsidRPr="00892CCD">
              <w:t>space</w:t>
            </w:r>
            <w:proofErr w:type="spellEnd"/>
            <w:r w:rsidRPr="00892CCD">
              <w:t>)</w:t>
            </w:r>
          </w:p>
        </w:tc>
      </w:tr>
    </w:tbl>
    <w:p w:rsidR="00892CCD" w:rsidRDefault="00892CCD" w:rsidP="00892CCD">
      <w:r>
        <w:rPr>
          <w:b/>
        </w:rPr>
        <w:t>Reasons:</w:t>
      </w:r>
      <w:r>
        <w:tab/>
      </w:r>
      <w:r w:rsidR="00D825AC">
        <w:t>Taking into account No. 5.340.1, sharing is feasible between IMT-2020 and other services in 50.</w:t>
      </w:r>
      <w:r w:rsidR="00F94B8C">
        <w:t>4</w:t>
      </w:r>
      <w:r w:rsidR="00D825AC">
        <w:t xml:space="preserve">-51.4 GHz.  </w:t>
      </w:r>
      <w:r w:rsidR="00304045">
        <w:t>This facilitates harmonized worldwide bands for IMT, which are highly desirable in order to achieve global roaming and the benefits of economies of scale.</w:t>
      </w:r>
    </w:p>
    <w:p w:rsidR="009746D6" w:rsidRDefault="009746D6" w:rsidP="00271E11">
      <w:pPr>
        <w:rPr>
          <w:b/>
          <w:lang w:val="en-GB"/>
        </w:rPr>
      </w:pPr>
    </w:p>
    <w:p w:rsidR="00271E11" w:rsidRPr="00271E11" w:rsidRDefault="00271E11" w:rsidP="00271E11">
      <w:pPr>
        <w:rPr>
          <w:b/>
          <w:lang w:val="en-GB"/>
        </w:rPr>
      </w:pPr>
      <w:r w:rsidRPr="00271E11">
        <w:rPr>
          <w:b/>
          <w:lang w:val="en-GB"/>
        </w:rPr>
        <w:t xml:space="preserve">MOD </w:t>
      </w:r>
      <w:r w:rsidRPr="00271E11">
        <w:rPr>
          <w:b/>
          <w:lang w:val="en-GB"/>
        </w:rPr>
        <w:tab/>
      </w:r>
      <w:r w:rsidRPr="00271E11">
        <w:rPr>
          <w:b/>
          <w:lang w:val="en-GB"/>
        </w:rPr>
        <w:tab/>
        <w:t>USA/1.13/2</w:t>
      </w:r>
    </w:p>
    <w:p w:rsidR="00892CCD" w:rsidRPr="002B657C" w:rsidRDefault="00892CCD" w:rsidP="00892CCD">
      <w:pPr>
        <w:pStyle w:val="Tabletitle"/>
      </w:pPr>
      <w:r w:rsidRPr="00766CBC">
        <w:t>51.4-55.78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Allocation to services</w:t>
            </w:r>
          </w:p>
        </w:tc>
      </w:tr>
      <w:tr w:rsidR="00892CCD" w:rsidRPr="00892CCD" w:rsidTr="00060B90">
        <w:trPr>
          <w:cantSplit/>
          <w:jc w:val="center"/>
        </w:trPr>
        <w:tc>
          <w:tcPr>
            <w:tcW w:w="3099"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proofErr w:type="spellStart"/>
            <w:r w:rsidRPr="00892CCD">
              <w:t>Region</w:t>
            </w:r>
            <w:proofErr w:type="spellEnd"/>
            <w:r w:rsidRPr="00892CCD">
              <w:t xml:space="preserve"> 1</w:t>
            </w:r>
          </w:p>
        </w:tc>
        <w:tc>
          <w:tcPr>
            <w:tcW w:w="3100"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proofErr w:type="spellStart"/>
            <w:r w:rsidRPr="00892CCD">
              <w:t>Region</w:t>
            </w:r>
            <w:proofErr w:type="spellEnd"/>
            <w:r w:rsidRPr="00892CCD">
              <w:t xml:space="preserve"> 2</w:t>
            </w:r>
          </w:p>
        </w:tc>
        <w:tc>
          <w:tcPr>
            <w:tcW w:w="3100"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proofErr w:type="spellStart"/>
            <w:r w:rsidRPr="00892CCD">
              <w:t>Region</w:t>
            </w:r>
            <w:proofErr w:type="spellEnd"/>
            <w:r w:rsidRPr="00892CCD">
              <w:t xml:space="preserve"> 3</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tabs>
                <w:tab w:val="clear" w:pos="170"/>
                <w:tab w:val="clear" w:pos="567"/>
                <w:tab w:val="clear" w:pos="737"/>
              </w:tabs>
              <w:spacing w:before="50" w:after="50"/>
            </w:pPr>
            <w:r w:rsidRPr="00892CCD">
              <w:rPr>
                <w:rStyle w:val="Tablefreq"/>
                <w:color w:val="auto"/>
              </w:rPr>
              <w:t>51.4-52.6</w:t>
            </w:r>
            <w:r w:rsidRPr="00892CCD">
              <w:tab/>
              <w:t xml:space="preserve">FIXED  </w:t>
            </w:r>
            <w:r w:rsidRPr="00892CCD">
              <w:rPr>
                <w:rStyle w:val="Artref"/>
              </w:rPr>
              <w:t>5.338A</w:t>
            </w:r>
          </w:p>
          <w:p w:rsidR="00892CCD" w:rsidRPr="00892CCD" w:rsidRDefault="00892CCD" w:rsidP="00060B90">
            <w:pPr>
              <w:pStyle w:val="TableTextS5"/>
              <w:spacing w:before="50" w:after="50"/>
            </w:pPr>
            <w:r w:rsidRPr="00892CCD">
              <w:tab/>
            </w:r>
            <w:r w:rsidRPr="00892CCD">
              <w:tab/>
            </w:r>
            <w:r w:rsidRPr="00892CCD">
              <w:tab/>
            </w:r>
            <w:r w:rsidRPr="00892CCD">
              <w:tab/>
              <w:t xml:space="preserve">MOBILE </w:t>
            </w:r>
            <w:ins w:id="3" w:author="Author">
              <w:r w:rsidR="00271E11">
                <w:t>ADD 5.A</w:t>
              </w:r>
              <w:r w:rsidR="00F15C76">
                <w:t>I</w:t>
              </w:r>
              <w:r w:rsidR="00271E11">
                <w:t>113</w:t>
              </w:r>
            </w:ins>
          </w:p>
          <w:p w:rsidR="00892CCD" w:rsidRPr="00892CCD" w:rsidRDefault="00892CCD" w:rsidP="00060B90">
            <w:pPr>
              <w:pStyle w:val="TableTextS5"/>
              <w:spacing w:before="50" w:after="50"/>
            </w:pPr>
            <w:r w:rsidRPr="00892CCD">
              <w:tab/>
            </w:r>
            <w:r w:rsidRPr="00892CCD">
              <w:tab/>
            </w:r>
            <w:r w:rsidRPr="00892CCD">
              <w:tab/>
            </w:r>
            <w:r w:rsidRPr="00892CCD">
              <w:tab/>
            </w:r>
            <w:r w:rsidRPr="00892CCD">
              <w:rPr>
                <w:rStyle w:val="Artref"/>
              </w:rPr>
              <w:t>5.547</w:t>
            </w:r>
            <w:r w:rsidRPr="00892CCD">
              <w:t xml:space="preserve">  </w:t>
            </w:r>
            <w:r w:rsidRPr="00892CCD">
              <w:rPr>
                <w:rStyle w:val="Artref"/>
              </w:rPr>
              <w:t>5.556</w:t>
            </w:r>
          </w:p>
        </w:tc>
      </w:tr>
    </w:tbl>
    <w:p w:rsidR="001052A5" w:rsidRDefault="00892CCD" w:rsidP="00754094">
      <w:pPr>
        <w:pStyle w:val="Reasons"/>
      </w:pPr>
      <w:r>
        <w:rPr>
          <w:b/>
        </w:rPr>
        <w:t>Reasons:</w:t>
      </w:r>
      <w:r>
        <w:tab/>
      </w:r>
      <w:proofErr w:type="gramStart"/>
      <w:r w:rsidR="00271E11">
        <w:t>Taking into account</w:t>
      </w:r>
      <w:proofErr w:type="gramEnd"/>
      <w:r w:rsidR="00271E11">
        <w:t xml:space="preserve"> No. 5.340.1, sharing is feasible between IMT-2020 and other services in 51.4</w:t>
      </w:r>
      <w:r w:rsidR="00F15C76">
        <w:t>-52.6</w:t>
      </w:r>
      <w:r w:rsidR="00271E11">
        <w:t xml:space="preserve"> GHz.  </w:t>
      </w:r>
      <w:r w:rsidR="00F15C76">
        <w:t xml:space="preserve"> </w:t>
      </w:r>
      <w:r w:rsidR="00304045">
        <w:t xml:space="preserve"> </w:t>
      </w:r>
      <w:r w:rsidR="00F15C76">
        <w:t>This facilitates harmonized worldwide bands for IMT, which are highly desirable in order to achieve global roaming and the benefits of economies of scale.</w:t>
      </w:r>
    </w:p>
    <w:p w:rsidR="00F15C76" w:rsidRPr="00304BCD" w:rsidRDefault="00F15C76" w:rsidP="00F15C76">
      <w:pPr>
        <w:pStyle w:val="Proposal"/>
        <w:rPr>
          <w:b/>
        </w:rPr>
      </w:pPr>
      <w:r w:rsidRPr="00304BCD">
        <w:rPr>
          <w:b/>
        </w:rPr>
        <w:t>ADD</w:t>
      </w:r>
      <w:r w:rsidRPr="00304BCD">
        <w:rPr>
          <w:b/>
        </w:rPr>
        <w:tab/>
        <w:t>USA/</w:t>
      </w:r>
      <w:r>
        <w:rPr>
          <w:b/>
        </w:rPr>
        <w:t>1.</w:t>
      </w:r>
      <w:r w:rsidRPr="00304BCD">
        <w:rPr>
          <w:b/>
        </w:rPr>
        <w:t>13/3</w:t>
      </w:r>
    </w:p>
    <w:p w:rsidR="00F15C76" w:rsidRDefault="00F15C76" w:rsidP="00F15C76">
      <w:pPr>
        <w:pStyle w:val="Reasons"/>
      </w:pPr>
      <w:r w:rsidRPr="00304BCD">
        <w:rPr>
          <w:rStyle w:val="Artdef"/>
        </w:rPr>
        <w:t>5.A113</w:t>
      </w:r>
      <w:r w:rsidRPr="00304BCD">
        <w:tab/>
      </w:r>
      <w:proofErr w:type="gramStart"/>
      <w:r>
        <w:t>The</w:t>
      </w:r>
      <w:proofErr w:type="gramEnd"/>
      <w:r>
        <w:t xml:space="preserve"> frequency band 50.4</w:t>
      </w:r>
      <w:r w:rsidRPr="00304BCD">
        <w:t>-</w:t>
      </w:r>
      <w:r>
        <w:t>52.6</w:t>
      </w:r>
      <w:r w:rsidRPr="00304BCD">
        <w:t xml:space="preserve"> GHz is identified for use by administrations wishing to implement the terrestrial component of International Mobile Telecommunications (IMT).  This identification does not preclude the use of this frequency band by any application of the services to which they are allocated and does not establish priority in the Radio Regulations.  </w:t>
      </w:r>
    </w:p>
    <w:p w:rsidR="00F15C76" w:rsidRDefault="00F15C76" w:rsidP="00F15C76">
      <w:pPr>
        <w:pStyle w:val="Reasons"/>
      </w:pPr>
      <w:r w:rsidRPr="00F15C76">
        <w:rPr>
          <w:b/>
        </w:rPr>
        <w:t>Reasons:</w:t>
      </w:r>
      <w:r>
        <w:t xml:space="preserve">  This facilitates harmonized worldwide bands for IMT, which are highly desirable </w:t>
      </w:r>
      <w:proofErr w:type="gramStart"/>
      <w:r>
        <w:t>in order to</w:t>
      </w:r>
      <w:proofErr w:type="gramEnd"/>
      <w:r>
        <w:t xml:space="preserve"> achieve global roaming and the benefits of economies of scale.</w:t>
      </w:r>
    </w:p>
    <w:p w:rsidR="00F15C76" w:rsidRDefault="009746D6" w:rsidP="009746D6">
      <w:pPr>
        <w:pStyle w:val="Reasons"/>
        <w:jc w:val="center"/>
      </w:pPr>
      <w:r>
        <w:t>_____________</w:t>
      </w:r>
    </w:p>
    <w:p w:rsidR="009746D6" w:rsidRDefault="009746D6" w:rsidP="009746D6">
      <w:pPr>
        <w:jc w:val="center"/>
        <w:rPr>
          <w:sz w:val="48"/>
          <w:szCs w:val="48"/>
        </w:rPr>
      </w:pPr>
    </w:p>
    <w:p w:rsidR="009746D6" w:rsidRDefault="009746D6" w:rsidP="009746D6">
      <w:pPr>
        <w:jc w:val="center"/>
        <w:rPr>
          <w:sz w:val="48"/>
          <w:szCs w:val="48"/>
        </w:rPr>
      </w:pPr>
    </w:p>
    <w:p w:rsidR="009746D6" w:rsidRDefault="009746D6" w:rsidP="009746D6">
      <w:pPr>
        <w:jc w:val="center"/>
        <w:rPr>
          <w:sz w:val="48"/>
          <w:szCs w:val="48"/>
        </w:rPr>
      </w:pPr>
    </w:p>
    <w:p w:rsidR="009746D6" w:rsidRDefault="009746D6" w:rsidP="009746D6">
      <w:pPr>
        <w:jc w:val="center"/>
        <w:rPr>
          <w:sz w:val="48"/>
          <w:szCs w:val="48"/>
        </w:rPr>
      </w:pPr>
    </w:p>
    <w:p w:rsidR="009746D6" w:rsidRDefault="009746D6" w:rsidP="009746D6">
      <w:pPr>
        <w:jc w:val="center"/>
        <w:rPr>
          <w:sz w:val="48"/>
          <w:szCs w:val="48"/>
        </w:rPr>
      </w:pPr>
    </w:p>
    <w:p w:rsidR="009746D6" w:rsidRDefault="009746D6" w:rsidP="009746D6">
      <w:pPr>
        <w:jc w:val="center"/>
        <w:rPr>
          <w:sz w:val="48"/>
          <w:szCs w:val="48"/>
        </w:rPr>
      </w:pPr>
    </w:p>
    <w:p w:rsidR="009746D6" w:rsidRDefault="009746D6" w:rsidP="009746D6">
      <w:pPr>
        <w:jc w:val="center"/>
        <w:rPr>
          <w:sz w:val="48"/>
          <w:szCs w:val="48"/>
        </w:rPr>
      </w:pPr>
    </w:p>
    <w:p w:rsidR="009746D6" w:rsidRPr="005B2C16" w:rsidRDefault="009746D6" w:rsidP="009746D6">
      <w:pPr>
        <w:jc w:val="center"/>
        <w:rPr>
          <w:sz w:val="48"/>
          <w:szCs w:val="48"/>
        </w:rPr>
      </w:pPr>
      <w:r w:rsidRPr="005B2C16">
        <w:rPr>
          <w:sz w:val="48"/>
          <w:szCs w:val="48"/>
        </w:rPr>
        <w:t>VIEW B</w:t>
      </w:r>
    </w:p>
    <w:p w:rsidR="009746D6" w:rsidRDefault="009746D6" w:rsidP="009746D6">
      <w:pPr>
        <w:rPr>
          <w:b/>
          <w:bCs/>
        </w:rPr>
      </w:pPr>
      <w:r>
        <w:rPr>
          <w:b/>
          <w:bCs/>
        </w:rPr>
        <w:br w:type="page"/>
      </w:r>
    </w:p>
    <w:p w:rsidR="009746D6" w:rsidRDefault="009746D6" w:rsidP="009746D6">
      <w:pPr>
        <w:jc w:val="center"/>
        <w:rPr>
          <w:b/>
          <w:sz w:val="28"/>
          <w:szCs w:val="28"/>
        </w:rPr>
      </w:pPr>
      <w:r w:rsidRPr="00195E00">
        <w:rPr>
          <w:b/>
          <w:sz w:val="28"/>
          <w:szCs w:val="28"/>
        </w:rPr>
        <w:lastRenderedPageBreak/>
        <w:t>United States</w:t>
      </w:r>
      <w:r>
        <w:rPr>
          <w:b/>
          <w:sz w:val="28"/>
          <w:szCs w:val="28"/>
        </w:rPr>
        <w:t xml:space="preserve"> of America</w:t>
      </w:r>
    </w:p>
    <w:p w:rsidR="009746D6" w:rsidRPr="00195E00" w:rsidRDefault="009746D6" w:rsidP="009746D6">
      <w:pPr>
        <w:jc w:val="center"/>
        <w:rPr>
          <w:b/>
          <w:sz w:val="28"/>
          <w:szCs w:val="28"/>
        </w:rPr>
      </w:pPr>
    </w:p>
    <w:p w:rsidR="009746D6" w:rsidRPr="00195E00" w:rsidRDefault="009746D6" w:rsidP="009746D6">
      <w:pPr>
        <w:jc w:val="center"/>
        <w:rPr>
          <w:sz w:val="28"/>
          <w:szCs w:val="28"/>
        </w:rPr>
      </w:pPr>
      <w:r w:rsidRPr="00195E00">
        <w:rPr>
          <w:sz w:val="28"/>
          <w:szCs w:val="28"/>
        </w:rPr>
        <w:t>PROPOSALS FOR THE WORK OF THE CONFERENCE</w:t>
      </w:r>
    </w:p>
    <w:p w:rsidR="009746D6" w:rsidRDefault="009746D6" w:rsidP="009746D6">
      <w:pPr>
        <w:tabs>
          <w:tab w:val="left" w:pos="4050"/>
        </w:tabs>
        <w:spacing w:before="120"/>
      </w:pPr>
      <w:r>
        <w:tab/>
      </w:r>
    </w:p>
    <w:p w:rsidR="009746D6" w:rsidRPr="00896507" w:rsidRDefault="009746D6" w:rsidP="009746D6">
      <w:pPr>
        <w:pStyle w:val="Heading1"/>
        <w:spacing w:after="120"/>
        <w:jc w:val="center"/>
        <w:rPr>
          <w:b w:val="0"/>
          <w:sz w:val="28"/>
          <w:szCs w:val="28"/>
          <w:u w:val="none"/>
        </w:rPr>
      </w:pPr>
      <w:r w:rsidRPr="00896507">
        <w:rPr>
          <w:b w:val="0"/>
          <w:sz w:val="28"/>
          <w:szCs w:val="28"/>
          <w:u w:val="none"/>
        </w:rPr>
        <w:t>Agenda item 1.</w:t>
      </w:r>
      <w:r>
        <w:rPr>
          <w:b w:val="0"/>
          <w:sz w:val="28"/>
          <w:szCs w:val="28"/>
          <w:u w:val="none"/>
        </w:rPr>
        <w:t>13</w:t>
      </w:r>
    </w:p>
    <w:p w:rsidR="009746D6" w:rsidRDefault="009746D6" w:rsidP="009746D6">
      <w:pPr>
        <w:pStyle w:val="Reasons"/>
      </w:pPr>
    </w:p>
    <w:p w:rsidR="009746D6" w:rsidRDefault="009746D6" w:rsidP="009746D6">
      <w:pPr>
        <w:pStyle w:val="Reasons"/>
      </w:pPr>
    </w:p>
    <w:p w:rsidR="009746D6" w:rsidRPr="00287EB8" w:rsidRDefault="009746D6" w:rsidP="009746D6">
      <w:pPr>
        <w:rPr>
          <w:i/>
          <w:lang w:val="fr-CH"/>
        </w:rPr>
      </w:pPr>
      <w:r w:rsidRPr="00656311">
        <w:t>1.13</w:t>
      </w:r>
      <w:r w:rsidRPr="00656311">
        <w:tab/>
      </w:r>
      <w:r w:rsidRPr="00287EB8">
        <w:rPr>
          <w:i/>
        </w:rPr>
        <w:t xml:space="preserve">to consider identification of frequency bands for the future development of International Mobile Telecommunications (IMT), including possible additional allocations to the mobile service on a primary basis, in accordance with Resolution </w:t>
      </w:r>
      <w:r w:rsidRPr="00287EB8">
        <w:rPr>
          <w:b/>
          <w:bCs/>
          <w:i/>
        </w:rPr>
        <w:t>238 (WRC-15)</w:t>
      </w:r>
      <w:r w:rsidRPr="00287EB8">
        <w:rPr>
          <w:i/>
        </w:rPr>
        <w:t>;</w:t>
      </w:r>
    </w:p>
    <w:p w:rsidR="009746D6" w:rsidRDefault="009746D6" w:rsidP="009746D6">
      <w:pPr>
        <w:widowControl w:val="0"/>
        <w:rPr>
          <w:b/>
          <w:bCs/>
        </w:rPr>
      </w:pPr>
    </w:p>
    <w:p w:rsidR="009746D6" w:rsidRDefault="009746D6" w:rsidP="009746D6">
      <w:pPr>
        <w:widowControl w:val="0"/>
      </w:pPr>
      <w:r w:rsidRPr="00A56F97">
        <w:rPr>
          <w:b/>
          <w:bCs/>
        </w:rPr>
        <w:t>Background</w:t>
      </w:r>
      <w:r w:rsidRPr="00A56F97">
        <w:t xml:space="preserve">: </w:t>
      </w:r>
    </w:p>
    <w:p w:rsidR="009746D6" w:rsidRPr="00E13033" w:rsidRDefault="009746D6" w:rsidP="009746D6">
      <w:pPr>
        <w:spacing w:before="120"/>
        <w:rPr>
          <w:iCs/>
        </w:rPr>
      </w:pPr>
      <w:r w:rsidRPr="00E13033">
        <w:rPr>
          <w:iCs/>
        </w:rPr>
        <w:t xml:space="preserve">Resolution </w:t>
      </w:r>
      <w:r w:rsidRPr="00E13033">
        <w:rPr>
          <w:b/>
          <w:bCs/>
          <w:iCs/>
        </w:rPr>
        <w:t xml:space="preserve">238 (WRC-15) </w:t>
      </w:r>
      <w:r w:rsidRPr="00E13033">
        <w:rPr>
          <w:iCs/>
        </w:rPr>
        <w:t xml:space="preserve">calls for studies to determine the spectrum needs for the terrestrial component of IMT in the frequency range between 24.25 GHz and 86 GHz, as well as sharing and compatibility studies, </w:t>
      </w:r>
      <w:proofErr w:type="gramStart"/>
      <w:r w:rsidRPr="00E13033">
        <w:rPr>
          <w:iCs/>
        </w:rPr>
        <w:t>taking into account</w:t>
      </w:r>
      <w:proofErr w:type="gramEnd"/>
      <w:r w:rsidRPr="00E13033">
        <w:rPr>
          <w:iCs/>
        </w:rPr>
        <w:t xml:space="preserve"> the protection of services to which the </w:t>
      </w:r>
      <w:r w:rsidRPr="00892CCD">
        <w:rPr>
          <w:szCs w:val="22"/>
        </w:rPr>
        <w:t xml:space="preserve">frequency </w:t>
      </w:r>
      <w:r w:rsidRPr="00E13033">
        <w:rPr>
          <w:iCs/>
        </w:rPr>
        <w:t>band is allocated on a primary basis, for the frequency bands:</w:t>
      </w:r>
    </w:p>
    <w:p w:rsidR="009746D6" w:rsidRPr="00E13033" w:rsidRDefault="009746D6" w:rsidP="009746D6">
      <w:pPr>
        <w:pStyle w:val="enumlev1"/>
        <w:spacing w:before="120"/>
      </w:pPr>
      <w:r w:rsidRPr="00E13033">
        <w:t>–</w:t>
      </w:r>
      <w:r w:rsidRPr="00E13033">
        <w:tab/>
        <w:t>24.25-27.5 GHz, 37-40.5 GHz, 42.5-43.5 GHz, 45.5-47 GHz, 47.2-50.2 GHz, 50.4</w:t>
      </w:r>
      <w:r w:rsidRPr="00E13033">
        <w:noBreakHyphen/>
        <w:t>52.6 GHz, 66-76 GHz and 81-86 GHz, which have allocations to the mobile service on a primary basis; and</w:t>
      </w:r>
    </w:p>
    <w:p w:rsidR="009746D6" w:rsidRPr="00E13033" w:rsidRDefault="009746D6" w:rsidP="009746D6">
      <w:pPr>
        <w:pStyle w:val="enumlev1"/>
        <w:spacing w:before="120"/>
      </w:pPr>
      <w:r w:rsidRPr="00E13033">
        <w:t>–</w:t>
      </w:r>
      <w:r w:rsidRPr="00E13033">
        <w:tab/>
        <w:t>31.8-33.4 GHz, 40.5-42.5 GHz and 47-47.2 GHz, which may require additional allocations to the mobile service on a primary basis.</w:t>
      </w:r>
    </w:p>
    <w:p w:rsidR="009746D6" w:rsidRDefault="009746D6" w:rsidP="009746D6">
      <w:pPr>
        <w:spacing w:before="120"/>
        <w:rPr>
          <w:ins w:id="4" w:author="Author"/>
          <w:iCs/>
        </w:rPr>
      </w:pPr>
      <w:r w:rsidRPr="00E13033">
        <w:rPr>
          <w:iCs/>
        </w:rPr>
        <w:t>It is important to note that the properties of higher frequency bands, such as shorter wavelength, would better enable the use of advanced antenna systems, including multiple-input and multiple-output (MIMO) and beam-forming techniques in supporting enhanced mobile broadband.</w:t>
      </w:r>
    </w:p>
    <w:p w:rsidR="009746D6" w:rsidRPr="00F418BF" w:rsidRDefault="009746D6" w:rsidP="009746D6">
      <w:pPr>
        <w:spacing w:before="120"/>
        <w:rPr>
          <w:iCs/>
        </w:rPr>
      </w:pPr>
      <w:ins w:id="5" w:author="Author">
        <w:r>
          <w:rPr>
            <w:iCs/>
          </w:rPr>
          <w:t>Spectrum needs studies conducted in response to Resolution 238 determined that 6.1 GHz of spectrum is needed for the terrestrial component of IMT in the frequency range 37-52.6 GHz. The United States, contrary to studies within the ITU-R, has proposed to make 7.5 GHz of spectrum in this range available to the terrestrial component of IMT, in the frequency ranges 37-43.5 GHz and 47.2-48.2 GHz.</w:t>
        </w:r>
      </w:ins>
    </w:p>
    <w:p w:rsidR="009746D6" w:rsidRDefault="009746D6" w:rsidP="009746D6">
      <w:pPr>
        <w:spacing w:before="120"/>
        <w:rPr>
          <w:lang w:eastAsia="ja-JP"/>
        </w:rPr>
      </w:pPr>
      <w:ins w:id="6" w:author="Author">
        <w:r>
          <w:rPr>
            <w:lang w:eastAsia="ja-JP"/>
          </w:rPr>
          <w:t>Further, s</w:t>
        </w:r>
      </w:ins>
      <w:del w:id="7" w:author="Author">
        <w:r w:rsidRPr="00E13033" w:rsidDel="000F5E33">
          <w:rPr>
            <w:lang w:eastAsia="ja-JP"/>
          </w:rPr>
          <w:delText>S</w:delText>
        </w:r>
      </w:del>
      <w:r w:rsidRPr="00E13033">
        <w:rPr>
          <w:lang w:eastAsia="ja-JP"/>
        </w:rPr>
        <w:t xml:space="preserve">everal compatibility </w:t>
      </w:r>
      <w:r w:rsidRPr="00E13033">
        <w:t xml:space="preserve">studies between the EESS/SRS (passive) in the </w:t>
      </w:r>
      <w:r w:rsidRPr="00E13033">
        <w:rPr>
          <w:lang w:eastAsia="ja-JP"/>
        </w:rPr>
        <w:t xml:space="preserve">frequency </w:t>
      </w:r>
      <w:r w:rsidRPr="00E13033">
        <w:t xml:space="preserve">band </w:t>
      </w:r>
      <w:r>
        <w:t>50.2-50.4</w:t>
      </w:r>
      <w:r w:rsidRPr="00E13033">
        <w:t xml:space="preserve"> GHz </w:t>
      </w:r>
      <w:r w:rsidRPr="00E13033">
        <w:rPr>
          <w:lang w:eastAsia="ja-JP"/>
        </w:rPr>
        <w:t xml:space="preserve">and </w:t>
      </w:r>
      <w:r>
        <w:t>IMT in the frequency band 47.2-50.2</w:t>
      </w:r>
      <w:r w:rsidRPr="00E13033">
        <w:t xml:space="preserve"> GHz</w:t>
      </w:r>
      <w:r w:rsidRPr="00E13033">
        <w:rPr>
          <w:lang w:eastAsia="ja-JP"/>
        </w:rPr>
        <w:t xml:space="preserve"> have been </w:t>
      </w:r>
      <w:r>
        <w:rPr>
          <w:lang w:eastAsia="ja-JP"/>
        </w:rPr>
        <w:t>conducted</w:t>
      </w:r>
      <w:r w:rsidRPr="00E13033">
        <w:t>.</w:t>
      </w:r>
      <w:r w:rsidRPr="00E13033">
        <w:rPr>
          <w:lang w:eastAsia="ja-JP"/>
        </w:rPr>
        <w:t xml:space="preserve"> </w:t>
      </w:r>
      <w:proofErr w:type="gramStart"/>
      <w:r>
        <w:rPr>
          <w:lang w:eastAsia="ja-JP"/>
        </w:rPr>
        <w:t>All of</w:t>
      </w:r>
      <w:proofErr w:type="gramEnd"/>
      <w:r>
        <w:rPr>
          <w:lang w:eastAsia="ja-JP"/>
        </w:rPr>
        <w:t xml:space="preserve"> these studies showed that IMT systems will cause exceedance of the EESS (passive) protection criteria, especially if IMT deployments by multiple operators are considered. </w:t>
      </w:r>
    </w:p>
    <w:p w:rsidR="009746D6" w:rsidRDefault="009746D6" w:rsidP="009746D6">
      <w:pPr>
        <w:spacing w:before="120"/>
      </w:pPr>
      <w:r>
        <w:t>Data from EESS (passive) systems in this band plays a major role  in many public safety activities such as:</w:t>
      </w:r>
    </w:p>
    <w:p w:rsidR="009746D6" w:rsidRDefault="009746D6" w:rsidP="009746D6">
      <w:pPr>
        <w:ind w:left="450"/>
      </w:pPr>
      <w:r>
        <w:t>– identifying areas at risk for natural disasters;</w:t>
      </w:r>
    </w:p>
    <w:p w:rsidR="009746D6" w:rsidRDefault="009746D6" w:rsidP="009746D6">
      <w:pPr>
        <w:ind w:left="450"/>
      </w:pPr>
      <w:r>
        <w:t>– forecasting weather and predicting climate change;</w:t>
      </w:r>
    </w:p>
    <w:p w:rsidR="009746D6" w:rsidRDefault="009746D6" w:rsidP="009746D6">
      <w:pPr>
        <w:ind w:left="450"/>
      </w:pPr>
      <w:r>
        <w:t>– detecting and tracking tsunamis, hurricanes, tornadoes, oil leaks, etc.;</w:t>
      </w:r>
    </w:p>
    <w:p w:rsidR="009746D6" w:rsidRDefault="009746D6" w:rsidP="009746D6">
      <w:pPr>
        <w:ind w:left="450"/>
      </w:pPr>
      <w:r>
        <w:t>– providing alerting/warning information of such disasters;</w:t>
      </w:r>
    </w:p>
    <w:p w:rsidR="009746D6" w:rsidRDefault="009746D6" w:rsidP="009746D6">
      <w:pPr>
        <w:ind w:left="450"/>
      </w:pPr>
      <w:r>
        <w:t>– assessing the damage caused by such disasters;</w:t>
      </w:r>
    </w:p>
    <w:p w:rsidR="009746D6" w:rsidRDefault="009746D6" w:rsidP="009746D6">
      <w:pPr>
        <w:ind w:left="450"/>
      </w:pPr>
      <w:r>
        <w:t>– providing information for planning relief operations; and</w:t>
      </w:r>
    </w:p>
    <w:p w:rsidR="009746D6" w:rsidRDefault="009746D6" w:rsidP="009746D6">
      <w:pPr>
        <w:ind w:left="450"/>
      </w:pPr>
      <w:r>
        <w:t>– monitoring recovery from a disaster.</w:t>
      </w:r>
    </w:p>
    <w:p w:rsidR="009746D6" w:rsidRDefault="009746D6" w:rsidP="009746D6">
      <w:pPr>
        <w:spacing w:before="120"/>
        <w:rPr>
          <w:lang w:eastAsia="ja-JP"/>
        </w:rPr>
      </w:pPr>
      <w:r>
        <w:rPr>
          <w:lang w:eastAsia="ja-JP"/>
        </w:rPr>
        <w:t>This band is also being utilized by the Fixed Satellite Service for the deployment of both gateways and user terminals</w:t>
      </w:r>
      <w:del w:id="8" w:author="Author">
        <w:r w:rsidDel="000F5E33">
          <w:rPr>
            <w:lang w:eastAsia="ja-JP"/>
          </w:rPr>
          <w:delText xml:space="preserve"> with potentially high density applications further increasing the </w:delText>
        </w:r>
        <w:r w:rsidDel="000F5E33">
          <w:rPr>
            <w:lang w:eastAsia="ja-JP"/>
          </w:rPr>
          <w:lastRenderedPageBreak/>
          <w:delText>interference potential to the EESS (passive)</w:delText>
        </w:r>
      </w:del>
      <w:r>
        <w:rPr>
          <w:lang w:eastAsia="ja-JP"/>
        </w:rPr>
        <w:t>. Additionally, studies have shown the sharing is not feasible between FSS user terminals with undetermined locations and ubiquitous IMT.</w:t>
      </w:r>
    </w:p>
    <w:p w:rsidR="009746D6" w:rsidRDefault="009746D6" w:rsidP="009746D6">
      <w:pPr>
        <w:rPr>
          <w:b/>
          <w:lang w:eastAsia="ja-JP"/>
        </w:rPr>
      </w:pPr>
    </w:p>
    <w:p w:rsidR="009746D6" w:rsidRPr="006F7909" w:rsidRDefault="009746D6" w:rsidP="009746D6">
      <w:pPr>
        <w:rPr>
          <w:b/>
          <w:lang w:eastAsia="ja-JP"/>
        </w:rPr>
      </w:pPr>
      <w:r w:rsidRPr="006F7909">
        <w:rPr>
          <w:b/>
          <w:lang w:eastAsia="ja-JP"/>
        </w:rPr>
        <w:t>Proposal</w:t>
      </w:r>
      <w:r>
        <w:rPr>
          <w:b/>
          <w:lang w:eastAsia="ja-JP"/>
        </w:rPr>
        <w:t>:</w:t>
      </w:r>
    </w:p>
    <w:p w:rsidR="009746D6" w:rsidRDefault="009746D6" w:rsidP="009746D6">
      <w:r>
        <w:t>Considering the potential impacts to EESS (passive)</w:t>
      </w:r>
      <w:ins w:id="9" w:author="Author">
        <w:r>
          <w:t xml:space="preserve">, </w:t>
        </w:r>
      </w:ins>
      <w:del w:id="10" w:author="Author">
        <w:r w:rsidDel="000F5E33">
          <w:delText xml:space="preserve"> and </w:delText>
        </w:r>
      </w:del>
      <w:r>
        <w:t>the infeasibility of sharing between FSS user terminals and IMT</w:t>
      </w:r>
      <w:ins w:id="11" w:author="Author">
        <w:r>
          <w:t>, and that the United States has proposed spectrum for the terrestrial component of IMT that exceeds, in aggregate, the spectrum needs, as determined by ITU-R studies, for the terrestrial component of IMT in the 37-52.6 GHz frequency range</w:t>
        </w:r>
      </w:ins>
      <w:r>
        <w:t xml:space="preserve">, </w:t>
      </w:r>
      <w:r w:rsidRPr="002E7FEA">
        <w:rPr>
          <w:u w:val="single"/>
        </w:rPr>
        <w:t>NOC</w:t>
      </w:r>
      <w:r>
        <w:t xml:space="preserve"> is proposed for the 50.4-52.6 GHz frequency band.</w:t>
      </w:r>
    </w:p>
    <w:p w:rsidR="009746D6" w:rsidRDefault="009746D6" w:rsidP="009746D6">
      <w:pPr>
        <w:rPr>
          <w:lang w:val="fr-CH"/>
        </w:rPr>
      </w:pPr>
    </w:p>
    <w:p w:rsidR="009746D6" w:rsidRDefault="009746D6" w:rsidP="009746D6">
      <w:pPr>
        <w:pStyle w:val="ArtNo"/>
        <w:spacing w:before="0"/>
        <w:rPr>
          <w:lang w:val="en-AU"/>
        </w:rPr>
      </w:pPr>
      <w:r w:rsidRPr="006D07BF">
        <w:t>ARTICLE</w:t>
      </w:r>
      <w:r>
        <w:rPr>
          <w:lang w:val="en-AU"/>
        </w:rPr>
        <w:t xml:space="preserve"> </w:t>
      </w:r>
      <w:r w:rsidRPr="00892CCD">
        <w:rPr>
          <w:rStyle w:val="href"/>
          <w:color w:val="000000"/>
          <w:lang w:val="en-AU"/>
        </w:rPr>
        <w:t>5</w:t>
      </w:r>
    </w:p>
    <w:p w:rsidR="009746D6" w:rsidRDefault="009746D6" w:rsidP="009746D6">
      <w:pPr>
        <w:pStyle w:val="Arttitle"/>
        <w:rPr>
          <w:lang w:val="en-US"/>
        </w:rPr>
      </w:pPr>
      <w:r w:rsidRPr="006D07BF">
        <w:t>Frequency</w:t>
      </w:r>
      <w:r>
        <w:t xml:space="preserve"> allocations</w:t>
      </w:r>
    </w:p>
    <w:p w:rsidR="009746D6" w:rsidRPr="00B25B23" w:rsidRDefault="009746D6" w:rsidP="009746D6">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9746D6" w:rsidRDefault="009746D6" w:rsidP="009746D6">
      <w:pPr>
        <w:pStyle w:val="Proposal"/>
      </w:pPr>
      <w:r w:rsidRPr="005F19ED">
        <w:rPr>
          <w:u w:val="single"/>
        </w:rPr>
        <w:t>NOC</w:t>
      </w:r>
      <w:r>
        <w:tab/>
        <w:t>USA/4827A13/1</w:t>
      </w:r>
    </w:p>
    <w:p w:rsidR="009746D6" w:rsidRPr="002B657C" w:rsidRDefault="009746D6" w:rsidP="009746D6">
      <w:pPr>
        <w:pStyle w:val="Tabletitle"/>
      </w:pPr>
      <w: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9746D6" w:rsidRPr="00892CCD" w:rsidTr="006A1C6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9746D6" w:rsidRPr="00892CCD" w:rsidRDefault="009746D6" w:rsidP="006A1C69">
            <w:pPr>
              <w:pStyle w:val="Tablehead"/>
            </w:pPr>
            <w:r w:rsidRPr="00892CCD">
              <w:t>Allocation to services</w:t>
            </w:r>
          </w:p>
        </w:tc>
      </w:tr>
      <w:tr w:rsidR="009746D6" w:rsidRPr="00892CCD" w:rsidTr="006A1C69">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9746D6" w:rsidRPr="00892CCD" w:rsidRDefault="009746D6" w:rsidP="006A1C69">
            <w:pPr>
              <w:pStyle w:val="Tablehead"/>
            </w:pPr>
            <w:proofErr w:type="spellStart"/>
            <w:r w:rsidRPr="00892CCD">
              <w:t>Region</w:t>
            </w:r>
            <w:proofErr w:type="spellEnd"/>
            <w:r w:rsidRPr="00892CCD">
              <w:t xml:space="preserve"> 1</w:t>
            </w:r>
          </w:p>
        </w:tc>
        <w:tc>
          <w:tcPr>
            <w:tcW w:w="3100" w:type="dxa"/>
            <w:tcBorders>
              <w:top w:val="single" w:sz="4" w:space="0" w:color="auto"/>
              <w:left w:val="single" w:sz="6" w:space="0" w:color="auto"/>
              <w:bottom w:val="single" w:sz="4" w:space="0" w:color="auto"/>
              <w:right w:val="single" w:sz="6" w:space="0" w:color="auto"/>
            </w:tcBorders>
            <w:hideMark/>
          </w:tcPr>
          <w:p w:rsidR="009746D6" w:rsidRPr="00892CCD" w:rsidRDefault="009746D6" w:rsidP="006A1C69">
            <w:pPr>
              <w:pStyle w:val="Tablehead"/>
            </w:pPr>
            <w:proofErr w:type="spellStart"/>
            <w:r w:rsidRPr="00892CCD">
              <w:t>Region</w:t>
            </w:r>
            <w:proofErr w:type="spellEnd"/>
            <w:r w:rsidRPr="00892CCD">
              <w:t xml:space="preserve"> 2</w:t>
            </w:r>
          </w:p>
        </w:tc>
        <w:tc>
          <w:tcPr>
            <w:tcW w:w="3101" w:type="dxa"/>
            <w:tcBorders>
              <w:top w:val="single" w:sz="4" w:space="0" w:color="auto"/>
              <w:left w:val="single" w:sz="6" w:space="0" w:color="auto"/>
              <w:bottom w:val="single" w:sz="4" w:space="0" w:color="auto"/>
              <w:right w:val="single" w:sz="4" w:space="0" w:color="auto"/>
            </w:tcBorders>
            <w:hideMark/>
          </w:tcPr>
          <w:p w:rsidR="009746D6" w:rsidRPr="00892CCD" w:rsidRDefault="009746D6" w:rsidP="006A1C69">
            <w:pPr>
              <w:pStyle w:val="Tablehead"/>
            </w:pPr>
            <w:proofErr w:type="spellStart"/>
            <w:r w:rsidRPr="00892CCD">
              <w:t>Region</w:t>
            </w:r>
            <w:proofErr w:type="spellEnd"/>
            <w:r w:rsidRPr="00892CCD">
              <w:t xml:space="preserve"> 3</w:t>
            </w:r>
          </w:p>
        </w:tc>
      </w:tr>
      <w:tr w:rsidR="009746D6" w:rsidRPr="00892CCD" w:rsidTr="006A1C6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9746D6" w:rsidRPr="00892CCD" w:rsidRDefault="009746D6" w:rsidP="006A1C69">
            <w:pPr>
              <w:pStyle w:val="TableTextS5"/>
              <w:spacing w:before="50" w:after="50"/>
              <w:rPr>
                <w:rStyle w:val="Tablefreq"/>
                <w:color w:val="auto"/>
                <w:lang w:val="en-US"/>
              </w:rPr>
            </w:pPr>
            <w:r>
              <w:rPr>
                <w:rStyle w:val="Tablefreq"/>
                <w:color w:val="auto"/>
                <w:lang w:val="en-US"/>
              </w:rPr>
              <w:t>* * *</w:t>
            </w:r>
          </w:p>
        </w:tc>
      </w:tr>
      <w:tr w:rsidR="009746D6" w:rsidRPr="00892CCD" w:rsidTr="006A1C69">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rsidR="009746D6" w:rsidRPr="00892CCD" w:rsidRDefault="009746D6" w:rsidP="006A1C69">
            <w:pPr>
              <w:pStyle w:val="TableTextS5"/>
              <w:tabs>
                <w:tab w:val="clear" w:pos="170"/>
                <w:tab w:val="clear" w:pos="567"/>
                <w:tab w:val="clear" w:pos="737"/>
              </w:tabs>
              <w:spacing w:before="30" w:after="30"/>
              <w:rPr>
                <w:lang w:val="en-US"/>
              </w:rPr>
            </w:pPr>
            <w:r w:rsidRPr="00892CCD">
              <w:rPr>
                <w:rStyle w:val="Tablefreq"/>
                <w:color w:val="auto"/>
              </w:rPr>
              <w:t>50.4-51.4</w:t>
            </w:r>
            <w:r w:rsidRPr="00892CCD">
              <w:tab/>
              <w:t>FIXED</w:t>
            </w:r>
          </w:p>
          <w:p w:rsidR="009746D6" w:rsidRPr="00892CCD" w:rsidRDefault="009746D6" w:rsidP="006A1C69">
            <w:pPr>
              <w:pStyle w:val="TableTextS5"/>
              <w:spacing w:before="50" w:after="50"/>
            </w:pPr>
            <w:r w:rsidRPr="00892CCD">
              <w:tab/>
            </w:r>
            <w:r w:rsidRPr="00892CCD">
              <w:tab/>
            </w:r>
            <w:r w:rsidRPr="00892CCD">
              <w:tab/>
            </w:r>
            <w:r w:rsidRPr="00892CCD">
              <w:tab/>
              <w:t>FIXED-SATELLITE (</w:t>
            </w:r>
            <w:proofErr w:type="spellStart"/>
            <w:r w:rsidRPr="00892CCD">
              <w:t>Earth</w:t>
            </w:r>
            <w:proofErr w:type="spellEnd"/>
            <w:r w:rsidRPr="00892CCD">
              <w:t>-to-</w:t>
            </w:r>
            <w:proofErr w:type="spellStart"/>
            <w:proofErr w:type="gramStart"/>
            <w:r w:rsidRPr="00892CCD">
              <w:t>space</w:t>
            </w:r>
            <w:proofErr w:type="spellEnd"/>
            <w:r w:rsidRPr="00892CCD">
              <w:t xml:space="preserve">)  </w:t>
            </w:r>
            <w:r w:rsidRPr="00892CCD">
              <w:rPr>
                <w:rStyle w:val="Artref"/>
              </w:rPr>
              <w:t>5</w:t>
            </w:r>
            <w:proofErr w:type="gramEnd"/>
            <w:r w:rsidRPr="00892CCD">
              <w:rPr>
                <w:rStyle w:val="Artref"/>
              </w:rPr>
              <w:t>.338A</w:t>
            </w:r>
          </w:p>
          <w:p w:rsidR="009746D6" w:rsidRPr="00892CCD" w:rsidRDefault="009746D6" w:rsidP="006A1C69">
            <w:pPr>
              <w:pStyle w:val="TableTextS5"/>
              <w:spacing w:before="50" w:after="50"/>
            </w:pPr>
            <w:r w:rsidRPr="00892CCD">
              <w:tab/>
            </w:r>
            <w:r w:rsidRPr="00892CCD">
              <w:tab/>
            </w:r>
            <w:r w:rsidRPr="00892CCD">
              <w:tab/>
            </w:r>
            <w:r w:rsidRPr="00892CCD">
              <w:tab/>
              <w:t>MOBILE</w:t>
            </w:r>
          </w:p>
          <w:p w:rsidR="009746D6" w:rsidRPr="00892CCD" w:rsidRDefault="009746D6" w:rsidP="006A1C69">
            <w:pPr>
              <w:pStyle w:val="TableTextS5"/>
              <w:spacing w:before="50" w:after="50"/>
              <w:rPr>
                <w:lang w:val="en-US"/>
              </w:rPr>
            </w:pPr>
            <w:r w:rsidRPr="00892CCD">
              <w:tab/>
            </w:r>
            <w:r w:rsidRPr="00892CCD">
              <w:tab/>
            </w:r>
            <w:r w:rsidRPr="00892CCD">
              <w:tab/>
            </w:r>
            <w:r w:rsidRPr="00892CCD">
              <w:tab/>
              <w:t>Mobile-satellite (</w:t>
            </w:r>
            <w:proofErr w:type="spellStart"/>
            <w:r w:rsidRPr="00892CCD">
              <w:t>Earth</w:t>
            </w:r>
            <w:proofErr w:type="spellEnd"/>
            <w:r w:rsidRPr="00892CCD">
              <w:t>-to-</w:t>
            </w:r>
            <w:proofErr w:type="spellStart"/>
            <w:r w:rsidRPr="00892CCD">
              <w:t>space</w:t>
            </w:r>
            <w:proofErr w:type="spellEnd"/>
            <w:r w:rsidRPr="00892CCD">
              <w:t>)</w:t>
            </w:r>
          </w:p>
        </w:tc>
      </w:tr>
    </w:tbl>
    <w:p w:rsidR="009746D6" w:rsidRDefault="009746D6" w:rsidP="009746D6">
      <w:r>
        <w:rPr>
          <w:b/>
        </w:rPr>
        <w:t>Reasons:</w:t>
      </w:r>
      <w:r>
        <w:tab/>
      </w:r>
      <w:ins w:id="12" w:author="Author">
        <w:r>
          <w:t xml:space="preserve">Because spectrum needs have been met and exceeded in other bands in the 37-52.6 GHz frequency range, and </w:t>
        </w:r>
      </w:ins>
      <w:del w:id="13" w:author="Author">
        <w:r w:rsidDel="001F6B9F">
          <w:delText>T</w:delText>
        </w:r>
      </w:del>
      <w:ins w:id="14" w:author="Author">
        <w:r>
          <w:t>t</w:t>
        </w:r>
      </w:ins>
      <w:r>
        <w:t xml:space="preserve">o protect </w:t>
      </w:r>
      <w:r w:rsidRPr="0059229F">
        <w:t xml:space="preserve">EESS (passive) in the </w:t>
      </w:r>
      <w:r>
        <w:t xml:space="preserve">50.2-50.4 GHz band and due to infeasibility of sharing between FSS user terminals and IMT, </w:t>
      </w:r>
      <w:r w:rsidRPr="002E7FEA">
        <w:rPr>
          <w:u w:val="single"/>
        </w:rPr>
        <w:t>NOC</w:t>
      </w:r>
      <w:r>
        <w:t xml:space="preserve"> is proposed for the 50.4-52.6 GHz frequency band.</w:t>
      </w:r>
    </w:p>
    <w:p w:rsidR="009746D6" w:rsidRDefault="009746D6" w:rsidP="009746D6">
      <w:pPr>
        <w:pStyle w:val="Proposal"/>
      </w:pPr>
      <w:r w:rsidRPr="005F19ED">
        <w:rPr>
          <w:u w:val="single"/>
        </w:rPr>
        <w:t>NOC</w:t>
      </w:r>
      <w:r>
        <w:tab/>
        <w:t>USA/4827A13/2</w:t>
      </w:r>
    </w:p>
    <w:p w:rsidR="009746D6" w:rsidRPr="002B657C" w:rsidRDefault="009746D6" w:rsidP="009746D6">
      <w:pPr>
        <w:pStyle w:val="Tabletitle"/>
      </w:pPr>
      <w:r w:rsidRPr="00766CBC">
        <w:t>51.4-55.78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9746D6" w:rsidRPr="00892CCD" w:rsidTr="006A1C6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9746D6" w:rsidRPr="00892CCD" w:rsidRDefault="009746D6" w:rsidP="006A1C69">
            <w:pPr>
              <w:pStyle w:val="Tablehead"/>
            </w:pPr>
            <w:r w:rsidRPr="00892CCD">
              <w:t>Allocation to services</w:t>
            </w:r>
          </w:p>
        </w:tc>
      </w:tr>
      <w:tr w:rsidR="009746D6" w:rsidRPr="00892CCD" w:rsidTr="006A1C69">
        <w:trPr>
          <w:cantSplit/>
          <w:jc w:val="center"/>
        </w:trPr>
        <w:tc>
          <w:tcPr>
            <w:tcW w:w="3099" w:type="dxa"/>
            <w:tcBorders>
              <w:top w:val="single" w:sz="4" w:space="0" w:color="auto"/>
              <w:left w:val="single" w:sz="4" w:space="0" w:color="auto"/>
              <w:bottom w:val="single" w:sz="4" w:space="0" w:color="auto"/>
              <w:right w:val="single" w:sz="4" w:space="0" w:color="auto"/>
            </w:tcBorders>
            <w:hideMark/>
          </w:tcPr>
          <w:p w:rsidR="009746D6" w:rsidRPr="00892CCD" w:rsidRDefault="009746D6" w:rsidP="006A1C69">
            <w:pPr>
              <w:pStyle w:val="Tablehead"/>
            </w:pPr>
            <w:proofErr w:type="spellStart"/>
            <w:r w:rsidRPr="00892CCD">
              <w:t>Region</w:t>
            </w:r>
            <w:proofErr w:type="spellEnd"/>
            <w:r w:rsidRPr="00892CCD">
              <w:t xml:space="preserve"> 1</w:t>
            </w:r>
          </w:p>
        </w:tc>
        <w:tc>
          <w:tcPr>
            <w:tcW w:w="3100" w:type="dxa"/>
            <w:tcBorders>
              <w:top w:val="single" w:sz="4" w:space="0" w:color="auto"/>
              <w:left w:val="single" w:sz="4" w:space="0" w:color="auto"/>
              <w:bottom w:val="single" w:sz="4" w:space="0" w:color="auto"/>
              <w:right w:val="single" w:sz="4" w:space="0" w:color="auto"/>
            </w:tcBorders>
            <w:hideMark/>
          </w:tcPr>
          <w:p w:rsidR="009746D6" w:rsidRPr="00892CCD" w:rsidRDefault="009746D6" w:rsidP="006A1C69">
            <w:pPr>
              <w:pStyle w:val="Tablehead"/>
            </w:pPr>
            <w:proofErr w:type="spellStart"/>
            <w:r w:rsidRPr="00892CCD">
              <w:t>Region</w:t>
            </w:r>
            <w:proofErr w:type="spellEnd"/>
            <w:r w:rsidRPr="00892CCD">
              <w:t xml:space="preserve"> 2</w:t>
            </w:r>
          </w:p>
        </w:tc>
        <w:tc>
          <w:tcPr>
            <w:tcW w:w="3100" w:type="dxa"/>
            <w:tcBorders>
              <w:top w:val="single" w:sz="4" w:space="0" w:color="auto"/>
              <w:left w:val="single" w:sz="4" w:space="0" w:color="auto"/>
              <w:bottom w:val="single" w:sz="4" w:space="0" w:color="auto"/>
              <w:right w:val="single" w:sz="4" w:space="0" w:color="auto"/>
            </w:tcBorders>
            <w:hideMark/>
          </w:tcPr>
          <w:p w:rsidR="009746D6" w:rsidRPr="00892CCD" w:rsidRDefault="009746D6" w:rsidP="006A1C69">
            <w:pPr>
              <w:pStyle w:val="Tablehead"/>
            </w:pPr>
            <w:proofErr w:type="spellStart"/>
            <w:r w:rsidRPr="00892CCD">
              <w:t>Region</w:t>
            </w:r>
            <w:proofErr w:type="spellEnd"/>
            <w:r w:rsidRPr="00892CCD">
              <w:t xml:space="preserve"> 3</w:t>
            </w:r>
          </w:p>
        </w:tc>
      </w:tr>
      <w:tr w:rsidR="009746D6" w:rsidRPr="00892CCD" w:rsidTr="006A1C6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9746D6" w:rsidRPr="00892CCD" w:rsidRDefault="009746D6" w:rsidP="006A1C69">
            <w:pPr>
              <w:pStyle w:val="TableTextS5"/>
              <w:tabs>
                <w:tab w:val="clear" w:pos="170"/>
                <w:tab w:val="clear" w:pos="567"/>
                <w:tab w:val="clear" w:pos="737"/>
              </w:tabs>
              <w:spacing w:before="50" w:after="50"/>
            </w:pPr>
            <w:r w:rsidRPr="00892CCD">
              <w:rPr>
                <w:rStyle w:val="Tablefreq"/>
                <w:color w:val="auto"/>
              </w:rPr>
              <w:t>51.4-52.6</w:t>
            </w:r>
            <w:r w:rsidRPr="00892CCD">
              <w:tab/>
              <w:t xml:space="preserve">FIXED  </w:t>
            </w:r>
            <w:r w:rsidRPr="00892CCD">
              <w:rPr>
                <w:rStyle w:val="Artref"/>
              </w:rPr>
              <w:t>5.338A</w:t>
            </w:r>
          </w:p>
          <w:p w:rsidR="009746D6" w:rsidRPr="00892CCD" w:rsidRDefault="009746D6" w:rsidP="006A1C69">
            <w:pPr>
              <w:pStyle w:val="TableTextS5"/>
              <w:spacing w:before="50" w:after="50"/>
            </w:pPr>
            <w:r w:rsidRPr="00892CCD">
              <w:tab/>
            </w:r>
            <w:r w:rsidRPr="00892CCD">
              <w:tab/>
            </w:r>
            <w:r w:rsidRPr="00892CCD">
              <w:tab/>
            </w:r>
            <w:r w:rsidRPr="00892CCD">
              <w:tab/>
              <w:t xml:space="preserve">MOBILE </w:t>
            </w:r>
          </w:p>
          <w:p w:rsidR="009746D6" w:rsidRPr="00892CCD" w:rsidRDefault="009746D6" w:rsidP="006A1C69">
            <w:pPr>
              <w:pStyle w:val="TableTextS5"/>
              <w:spacing w:before="50" w:after="50"/>
            </w:pPr>
            <w:r w:rsidRPr="00892CCD">
              <w:tab/>
            </w:r>
            <w:r w:rsidRPr="00892CCD">
              <w:tab/>
            </w:r>
            <w:r w:rsidRPr="00892CCD">
              <w:tab/>
            </w:r>
            <w:r w:rsidRPr="00892CCD">
              <w:tab/>
            </w:r>
            <w:proofErr w:type="gramStart"/>
            <w:r w:rsidRPr="00892CCD">
              <w:rPr>
                <w:rStyle w:val="Artref"/>
              </w:rPr>
              <w:t>5.547</w:t>
            </w:r>
            <w:r w:rsidRPr="00892CCD">
              <w:t xml:space="preserve">  </w:t>
            </w:r>
            <w:r w:rsidRPr="00892CCD">
              <w:rPr>
                <w:rStyle w:val="Artref"/>
              </w:rPr>
              <w:t>5</w:t>
            </w:r>
            <w:proofErr w:type="gramEnd"/>
            <w:r w:rsidRPr="00892CCD">
              <w:rPr>
                <w:rStyle w:val="Artref"/>
              </w:rPr>
              <w:t>.556</w:t>
            </w:r>
          </w:p>
        </w:tc>
      </w:tr>
      <w:tr w:rsidR="009746D6" w:rsidRPr="00892CCD" w:rsidTr="006A1C6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9746D6" w:rsidRPr="00892CCD" w:rsidRDefault="009746D6" w:rsidP="006A1C69">
            <w:pPr>
              <w:pStyle w:val="TableTextS5"/>
              <w:spacing w:before="50" w:after="50"/>
              <w:rPr>
                <w:lang w:val="en-AU"/>
              </w:rPr>
            </w:pPr>
            <w:r w:rsidRPr="00892CCD">
              <w:rPr>
                <w:rStyle w:val="Tablefreq"/>
                <w:color w:val="auto"/>
              </w:rPr>
              <w:t>52.6-54.25</w:t>
            </w:r>
            <w:r w:rsidRPr="00892CCD">
              <w:rPr>
                <w:lang w:val="en-AU"/>
              </w:rPr>
              <w:tab/>
              <w:t>EARTH EXPLORATION-SATELLITE (passive)</w:t>
            </w:r>
          </w:p>
          <w:p w:rsidR="009746D6" w:rsidRPr="00892CCD" w:rsidRDefault="009746D6" w:rsidP="006A1C69">
            <w:pPr>
              <w:pStyle w:val="TableTextS5"/>
              <w:spacing w:before="50" w:after="50"/>
              <w:rPr>
                <w:lang w:val="en-AU"/>
              </w:rPr>
            </w:pPr>
            <w:r w:rsidRPr="00892CCD">
              <w:rPr>
                <w:lang w:val="en-AU"/>
              </w:rPr>
              <w:tab/>
            </w:r>
            <w:r w:rsidRPr="00892CCD">
              <w:rPr>
                <w:lang w:val="en-AU"/>
              </w:rPr>
              <w:tab/>
            </w:r>
            <w:r w:rsidRPr="00892CCD">
              <w:rPr>
                <w:lang w:val="en-AU"/>
              </w:rPr>
              <w:tab/>
            </w:r>
            <w:r w:rsidRPr="00892CCD">
              <w:rPr>
                <w:lang w:val="en-AU"/>
              </w:rPr>
              <w:tab/>
              <w:t>SPACE RESEARCH (passive)</w:t>
            </w:r>
          </w:p>
          <w:p w:rsidR="009746D6" w:rsidRPr="00892CCD" w:rsidRDefault="009746D6" w:rsidP="006A1C69">
            <w:pPr>
              <w:pStyle w:val="TableTextS5"/>
              <w:spacing w:before="50" w:after="50"/>
              <w:rPr>
                <w:lang w:val="en-AU"/>
              </w:rPr>
            </w:pPr>
            <w:r w:rsidRPr="00892CCD">
              <w:rPr>
                <w:lang w:val="en-AU"/>
              </w:rPr>
              <w:tab/>
            </w:r>
            <w:r w:rsidRPr="00892CCD">
              <w:rPr>
                <w:lang w:val="en-AU"/>
              </w:rPr>
              <w:tab/>
            </w:r>
            <w:r w:rsidRPr="00892CCD">
              <w:rPr>
                <w:lang w:val="en-AU"/>
              </w:rPr>
              <w:tab/>
            </w:r>
            <w:r w:rsidRPr="00892CCD">
              <w:rPr>
                <w:lang w:val="en-AU"/>
              </w:rPr>
              <w:tab/>
            </w:r>
            <w:proofErr w:type="gramStart"/>
            <w:r w:rsidRPr="00892CCD">
              <w:rPr>
                <w:rStyle w:val="Artref"/>
                <w:lang w:val="en-AU"/>
              </w:rPr>
              <w:t>5.340</w:t>
            </w:r>
            <w:r w:rsidRPr="00892CCD">
              <w:rPr>
                <w:lang w:val="en-AU"/>
              </w:rPr>
              <w:t xml:space="preserve">  </w:t>
            </w:r>
            <w:r w:rsidRPr="00892CCD">
              <w:rPr>
                <w:rStyle w:val="Artref"/>
                <w:lang w:val="en-AU"/>
              </w:rPr>
              <w:t>5</w:t>
            </w:r>
            <w:proofErr w:type="gramEnd"/>
            <w:r w:rsidRPr="00892CCD">
              <w:rPr>
                <w:rStyle w:val="Artref"/>
                <w:lang w:val="en-AU"/>
              </w:rPr>
              <w:t>.556</w:t>
            </w:r>
          </w:p>
        </w:tc>
      </w:tr>
      <w:tr w:rsidR="009746D6" w:rsidRPr="00892CCD" w:rsidTr="006A1C6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9746D6" w:rsidRPr="00892CCD" w:rsidRDefault="009746D6" w:rsidP="006A1C69">
            <w:pPr>
              <w:pStyle w:val="TableTextS5"/>
              <w:spacing w:before="50" w:after="50"/>
              <w:rPr>
                <w:lang w:val="en-AU"/>
              </w:rPr>
            </w:pPr>
            <w:r w:rsidRPr="00892CCD">
              <w:rPr>
                <w:rStyle w:val="Tablefreq"/>
                <w:color w:val="auto"/>
              </w:rPr>
              <w:lastRenderedPageBreak/>
              <w:t>54.25-55.78</w:t>
            </w:r>
            <w:r w:rsidRPr="00892CCD">
              <w:rPr>
                <w:lang w:val="en-AU"/>
              </w:rPr>
              <w:tab/>
              <w:t>EARTH EXPLORATION-SATELLITE (passive)</w:t>
            </w:r>
          </w:p>
          <w:p w:rsidR="009746D6" w:rsidRPr="00892CCD" w:rsidRDefault="009746D6" w:rsidP="006A1C69">
            <w:pPr>
              <w:pStyle w:val="TableTextS5"/>
              <w:spacing w:before="50" w:after="50"/>
              <w:rPr>
                <w:lang w:val="en-AU"/>
              </w:rPr>
            </w:pPr>
            <w:r w:rsidRPr="00892CCD">
              <w:rPr>
                <w:lang w:val="en-AU"/>
              </w:rPr>
              <w:tab/>
            </w:r>
            <w:r w:rsidRPr="00892CCD">
              <w:rPr>
                <w:lang w:val="en-AU"/>
              </w:rPr>
              <w:tab/>
            </w:r>
            <w:r w:rsidRPr="00892CCD">
              <w:rPr>
                <w:lang w:val="en-AU"/>
              </w:rPr>
              <w:tab/>
            </w:r>
            <w:r w:rsidRPr="00892CCD">
              <w:rPr>
                <w:lang w:val="en-AU"/>
              </w:rPr>
              <w:tab/>
              <w:t xml:space="preserve">INTER-SATELLITE  </w:t>
            </w:r>
            <w:r w:rsidRPr="00892CCD">
              <w:rPr>
                <w:rStyle w:val="Artref"/>
                <w:lang w:val="en-AU"/>
              </w:rPr>
              <w:t>5.556A</w:t>
            </w:r>
          </w:p>
          <w:p w:rsidR="009746D6" w:rsidRPr="00892CCD" w:rsidRDefault="009746D6" w:rsidP="006A1C69">
            <w:pPr>
              <w:pStyle w:val="TableTextS5"/>
              <w:spacing w:before="50" w:after="50"/>
              <w:rPr>
                <w:lang w:val="en-AU"/>
              </w:rPr>
            </w:pPr>
            <w:r w:rsidRPr="00892CCD">
              <w:rPr>
                <w:lang w:val="en-AU"/>
              </w:rPr>
              <w:tab/>
            </w:r>
            <w:r w:rsidRPr="00892CCD">
              <w:rPr>
                <w:lang w:val="en-AU"/>
              </w:rPr>
              <w:tab/>
            </w:r>
            <w:r w:rsidRPr="00892CCD">
              <w:rPr>
                <w:lang w:val="en-AU"/>
              </w:rPr>
              <w:tab/>
            </w:r>
            <w:r w:rsidRPr="00892CCD">
              <w:rPr>
                <w:lang w:val="en-AU"/>
              </w:rPr>
              <w:tab/>
              <w:t>SPACE RESEARCH (passive)</w:t>
            </w:r>
          </w:p>
          <w:p w:rsidR="009746D6" w:rsidRPr="00892CCD" w:rsidRDefault="009746D6" w:rsidP="006A1C69">
            <w:pPr>
              <w:pStyle w:val="TableTextS5"/>
              <w:spacing w:before="50" w:after="50"/>
              <w:rPr>
                <w:lang w:val="en-AU"/>
              </w:rPr>
            </w:pPr>
            <w:r w:rsidRPr="00892CCD">
              <w:rPr>
                <w:lang w:val="en-AU"/>
              </w:rPr>
              <w:tab/>
            </w:r>
            <w:r w:rsidRPr="00892CCD">
              <w:rPr>
                <w:lang w:val="en-AU"/>
              </w:rPr>
              <w:tab/>
            </w:r>
            <w:r w:rsidRPr="00892CCD">
              <w:rPr>
                <w:lang w:val="en-AU"/>
              </w:rPr>
              <w:tab/>
            </w:r>
            <w:r w:rsidRPr="00892CCD">
              <w:rPr>
                <w:lang w:val="en-AU"/>
              </w:rPr>
              <w:tab/>
            </w:r>
            <w:r w:rsidRPr="00892CCD">
              <w:rPr>
                <w:rStyle w:val="Artref"/>
                <w:lang w:val="en-AU"/>
              </w:rPr>
              <w:t>5.556B</w:t>
            </w:r>
          </w:p>
        </w:tc>
      </w:tr>
    </w:tbl>
    <w:p w:rsidR="009746D6" w:rsidRDefault="009746D6" w:rsidP="009746D6">
      <w:pPr>
        <w:pStyle w:val="Reasons"/>
      </w:pPr>
      <w:r>
        <w:rPr>
          <w:b/>
        </w:rPr>
        <w:t>Reasons:</w:t>
      </w:r>
      <w:r>
        <w:tab/>
      </w:r>
      <w:ins w:id="15" w:author="Author">
        <w:r>
          <w:t xml:space="preserve">Because spectrum needs have been met and exceeded in other bands in the 37-52.6 GHz frequency range, and </w:t>
        </w:r>
      </w:ins>
      <w:del w:id="16" w:author="Author">
        <w:r w:rsidDel="001F6B9F">
          <w:delText>T</w:delText>
        </w:r>
      </w:del>
      <w:ins w:id="17" w:author="Author">
        <w:r>
          <w:t>t</w:t>
        </w:r>
      </w:ins>
      <w:r>
        <w:t xml:space="preserve">o protect </w:t>
      </w:r>
      <w:r w:rsidRPr="0059229F">
        <w:t xml:space="preserve">EESS (passive) in the </w:t>
      </w:r>
      <w:r>
        <w:t xml:space="preserve">50.2-50.4 GHz band and due to infeasibility of sharing between FSS user terminals and IMT, </w:t>
      </w:r>
      <w:r w:rsidRPr="002E7FEA">
        <w:rPr>
          <w:u w:val="single"/>
        </w:rPr>
        <w:t>NOC</w:t>
      </w:r>
      <w:r>
        <w:t xml:space="preserve"> is proposed for the 50.4-52.6 GHz frequency band.</w:t>
      </w:r>
    </w:p>
    <w:p w:rsidR="009746D6" w:rsidRDefault="009746D6" w:rsidP="009746D6">
      <w:pPr>
        <w:pStyle w:val="Reasons"/>
      </w:pPr>
    </w:p>
    <w:p w:rsidR="009746D6" w:rsidRDefault="009746D6" w:rsidP="009746D6">
      <w:pPr>
        <w:pStyle w:val="Reasons"/>
        <w:jc w:val="center"/>
      </w:pPr>
      <w:r>
        <w:t>__________________</w:t>
      </w:r>
    </w:p>
    <w:sectPr w:rsidR="009746D6" w:rsidSect="00384522">
      <w:footerReference w:type="default" r:id="rId8"/>
      <w:headerReference w:type="first" r:id="rId9"/>
      <w:pgSz w:w="12240" w:h="15840" w:code="1"/>
      <w:pgMar w:top="720" w:right="1440" w:bottom="720" w:left="1440" w:header="576" w:footer="57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7889" w:rsidRDefault="00ED7889">
      <w:r>
        <w:separator/>
      </w:r>
    </w:p>
  </w:endnote>
  <w:endnote w:type="continuationSeparator" w:id="0">
    <w:p w:rsidR="00ED7889" w:rsidRDefault="00ED7889">
      <w:r>
        <w:continuationSeparator/>
      </w:r>
    </w:p>
  </w:endnote>
  <w:endnote w:type="continuationNotice" w:id="1">
    <w:p w:rsidR="00ED7889" w:rsidRDefault="00ED78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1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477" w:rsidRDefault="00EC6477">
    <w:pPr>
      <w:pStyle w:val="Footer"/>
      <w:jc w:val="center"/>
    </w:pPr>
    <w:r>
      <w:fldChar w:fldCharType="begin"/>
    </w:r>
    <w:r>
      <w:instrText xml:space="preserve"> PAGE   \* MERGEFORMAT </w:instrText>
    </w:r>
    <w:r>
      <w:fldChar w:fldCharType="separate"/>
    </w:r>
    <w:r w:rsidR="00180C55">
      <w:rPr>
        <w:noProof/>
      </w:rPr>
      <w:t>2</w:t>
    </w:r>
    <w:r>
      <w:rPr>
        <w:noProof/>
      </w:rPr>
      <w:fldChar w:fldCharType="end"/>
    </w:r>
  </w:p>
  <w:p w:rsidR="00EC6477" w:rsidRDefault="00EC6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7889" w:rsidRDefault="00ED7889">
      <w:r>
        <w:separator/>
      </w:r>
    </w:p>
  </w:footnote>
  <w:footnote w:type="continuationSeparator" w:id="0">
    <w:p w:rsidR="00ED7889" w:rsidRDefault="00ED7889">
      <w:r>
        <w:continuationSeparator/>
      </w:r>
    </w:p>
  </w:footnote>
  <w:footnote w:type="continuationNotice" w:id="1">
    <w:p w:rsidR="00ED7889" w:rsidRDefault="00ED7889"/>
  </w:footnote>
  <w:footnote w:id="2">
    <w:p w:rsidR="006E16EF" w:rsidRDefault="006E16EF" w:rsidP="006E16EF">
      <w:pPr>
        <w:pStyle w:val="FootnoteText"/>
        <w:rPr>
          <w:ins w:id="1" w:author="Author"/>
          <w:szCs w:val="24"/>
        </w:rPr>
      </w:pPr>
      <w:r>
        <w:rPr>
          <w:rStyle w:val="FootnoteReference"/>
          <w:szCs w:val="24"/>
        </w:rPr>
        <w:footnoteRef/>
      </w:r>
      <w:r>
        <w:rPr>
          <w:szCs w:val="24"/>
        </w:rPr>
        <w:t xml:space="preserve"> ICT Facts and Figures 2017, p 4 and 5. See: https://www.itu.int/en/ITU-D/Statistics/Documents/facts/ICTFactsFigures2017.pdf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46D6" w:rsidRDefault="009746D6" w:rsidP="006E16EF">
    <w:pPr>
      <w:pStyle w:val="Header"/>
      <w:ind w:left="1440"/>
      <w:jc w:val="right"/>
    </w:pPr>
    <w:r>
      <w:t>WAC/083 (11.03.19)</w:t>
    </w:r>
  </w:p>
  <w:p w:rsidR="006E16EF" w:rsidRDefault="006E16EF" w:rsidP="006E16EF">
    <w:pPr>
      <w:pStyle w:val="Header"/>
      <w:ind w:left="1440"/>
      <w:jc w:val="right"/>
    </w:pPr>
    <w:r>
      <w:t>IWG-2/</w:t>
    </w:r>
    <w:r w:rsidR="00143884">
      <w:t>100</w:t>
    </w:r>
    <w:r w:rsidR="00975DD2">
      <w:t>r1</w:t>
    </w:r>
    <w:r w:rsidR="00143884">
      <w:t xml:space="preserve"> (</w:t>
    </w:r>
    <w:r w:rsidR="00975DD2">
      <w:t>05</w:t>
    </w:r>
    <w:r w:rsidR="00143884">
      <w:t>.0</w:t>
    </w:r>
    <w:r w:rsidR="00975DD2">
      <w:t>3</w:t>
    </w:r>
    <w:r w:rsidR="00143884">
      <w:t>.19)</w:t>
    </w:r>
  </w:p>
  <w:p w:rsidR="009746D6" w:rsidRDefault="009746D6" w:rsidP="006E16EF">
    <w:pPr>
      <w:pStyle w:val="Header"/>
      <w:ind w:left="1440"/>
      <w:jc w:val="right"/>
    </w:pPr>
    <w:r>
      <w:t>IWG-2/105 (05.03.19)</w:t>
    </w:r>
  </w:p>
  <w:p w:rsidR="00975DD2" w:rsidRDefault="00975DD2" w:rsidP="006E16EF">
    <w:pPr>
      <w:pStyle w:val="Header"/>
      <w:ind w:left="144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7CAF6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5B728F"/>
    <w:multiLevelType w:val="hybridMultilevel"/>
    <w:tmpl w:val="410235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D14B79"/>
    <w:multiLevelType w:val="hybridMultilevel"/>
    <w:tmpl w:val="C1708ADA"/>
    <w:lvl w:ilvl="0" w:tplc="3116AA3E">
      <w:start w:val="1"/>
      <w:numFmt w:val="lowerLetter"/>
      <w:lvlText w:val="%1)"/>
      <w:lvlJc w:val="left"/>
      <w:pPr>
        <w:ind w:left="1140" w:hanging="114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EA0675"/>
    <w:multiLevelType w:val="hybridMultilevel"/>
    <w:tmpl w:val="3BDA736E"/>
    <w:lvl w:ilvl="0" w:tplc="BF801294">
      <w:start w:val="1"/>
      <w:numFmt w:val="low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6373D"/>
    <w:multiLevelType w:val="hybridMultilevel"/>
    <w:tmpl w:val="337C7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15:restartNumberingAfterBreak="0">
    <w:nsid w:val="3D407573"/>
    <w:multiLevelType w:val="hybridMultilevel"/>
    <w:tmpl w:val="126E8A16"/>
    <w:lvl w:ilvl="0" w:tplc="F688831A">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8" w15:restartNumberingAfterBreak="0">
    <w:nsid w:val="414B198A"/>
    <w:multiLevelType w:val="hybridMultilevel"/>
    <w:tmpl w:val="47B6A436"/>
    <w:lvl w:ilvl="0" w:tplc="7B2A6C4E">
      <w:start w:val="2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D7716BB"/>
    <w:multiLevelType w:val="hybridMultilevel"/>
    <w:tmpl w:val="4E7C5F8C"/>
    <w:lvl w:ilvl="0" w:tplc="AF8C36F2">
      <w:start w:val="1"/>
      <w:numFmt w:val="lowerLetter"/>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EE5829"/>
    <w:multiLevelType w:val="hybridMultilevel"/>
    <w:tmpl w:val="C1707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376208"/>
    <w:multiLevelType w:val="hybridMultilevel"/>
    <w:tmpl w:val="25C2117C"/>
    <w:lvl w:ilvl="0" w:tplc="4D647F6E">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8D0E3D"/>
    <w:multiLevelType w:val="hybridMultilevel"/>
    <w:tmpl w:val="15EC8184"/>
    <w:lvl w:ilvl="0" w:tplc="AE208072">
      <w:start w:val="2"/>
      <w:numFmt w:val="bullet"/>
      <w:lvlText w:val="-"/>
      <w:lvlJc w:val="left"/>
      <w:pPr>
        <w:ind w:left="1040" w:hanging="360"/>
      </w:pPr>
      <w:rPr>
        <w:rFonts w:ascii="Arial" w:eastAsia="Calibri" w:hAnsi="Arial"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5" w15:restartNumberingAfterBreak="0">
    <w:nsid w:val="7939649C"/>
    <w:multiLevelType w:val="hybridMultilevel"/>
    <w:tmpl w:val="1264C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D74A04"/>
    <w:multiLevelType w:val="hybridMultilevel"/>
    <w:tmpl w:val="486A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1"/>
  </w:num>
  <w:num w:numId="4">
    <w:abstractNumId w:val="2"/>
  </w:num>
  <w:num w:numId="5">
    <w:abstractNumId w:val="6"/>
  </w:num>
  <w:num w:numId="6">
    <w:abstractNumId w:val="7"/>
  </w:num>
  <w:num w:numId="7">
    <w:abstractNumId w:val="14"/>
  </w:num>
  <w:num w:numId="8">
    <w:abstractNumId w:val="0"/>
  </w:num>
  <w:num w:numId="9">
    <w:abstractNumId w:val="3"/>
  </w:num>
  <w:num w:numId="10">
    <w:abstractNumId w:val="8"/>
  </w:num>
  <w:num w:numId="11">
    <w:abstractNumId w:val="16"/>
  </w:num>
  <w:num w:numId="12">
    <w:abstractNumId w:val="5"/>
  </w:num>
  <w:num w:numId="13">
    <w:abstractNumId w:val="9"/>
  </w:num>
  <w:num w:numId="14">
    <w:abstractNumId w:val="4"/>
  </w:num>
  <w:num w:numId="15">
    <w:abstractNumId w:val="1"/>
  </w:num>
  <w:num w:numId="16">
    <w:abstractNumId w:val="10"/>
  </w:num>
  <w:num w:numId="17">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fr-FR" w:vendorID="64" w:dllVersion="6" w:nlCheck="1" w:checkStyle="1"/>
  <w:activeWritingStyle w:appName="MSWord" w:lang="fr-CH" w:vendorID="64" w:dllVersion="6" w:nlCheck="1" w:checkStyle="1"/>
  <w:activeWritingStyle w:appName="MSWord" w:lang="en-CA" w:vendorID="64" w:dllVersion="6" w:nlCheck="1" w:checkStyle="1"/>
  <w:activeWritingStyle w:appName="MSWord" w:lang="en-IN" w:vendorID="64" w:dllVersion="6" w:nlCheck="1" w:checkStyle="1"/>
  <w:activeWritingStyle w:appName="MSWord" w:lang="fr-BE" w:vendorID="64" w:dllVersion="6" w:nlCheck="1" w:checkStyle="0"/>
  <w:activeWritingStyle w:appName="MSWord" w:lang="es-ES_tradnl" w:vendorID="64" w:dllVersion="6" w:nlCheck="1" w:checkStyle="1"/>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activeWritingStyle w:appName="MSWord" w:lang="fr-FR" w:vendorID="64" w:dllVersion="0" w:nlCheck="1" w:checkStyle="0"/>
  <w:activeWritingStyle w:appName="MSWord" w:lang="fr-CH" w:vendorID="64" w:dllVersion="0" w:nlCheck="1" w:checkStyle="0"/>
  <w:activeWritingStyle w:appName="MSWord" w:lang="en-CA"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D1"/>
    <w:rsid w:val="00004291"/>
    <w:rsid w:val="00007C04"/>
    <w:rsid w:val="00013E9A"/>
    <w:rsid w:val="00014D8B"/>
    <w:rsid w:val="00015F42"/>
    <w:rsid w:val="00037062"/>
    <w:rsid w:val="00042E0C"/>
    <w:rsid w:val="000433E8"/>
    <w:rsid w:val="00057E9C"/>
    <w:rsid w:val="00060B90"/>
    <w:rsid w:val="00062F39"/>
    <w:rsid w:val="00067002"/>
    <w:rsid w:val="0007273A"/>
    <w:rsid w:val="00074086"/>
    <w:rsid w:val="0008117F"/>
    <w:rsid w:val="000830AC"/>
    <w:rsid w:val="00083C52"/>
    <w:rsid w:val="00095B12"/>
    <w:rsid w:val="000A653C"/>
    <w:rsid w:val="000A7623"/>
    <w:rsid w:val="000A7CF7"/>
    <w:rsid w:val="000B79A3"/>
    <w:rsid w:val="000B7D70"/>
    <w:rsid w:val="000C0FA3"/>
    <w:rsid w:val="000C2F4E"/>
    <w:rsid w:val="000C3933"/>
    <w:rsid w:val="000C7E54"/>
    <w:rsid w:val="000D092C"/>
    <w:rsid w:val="000D1214"/>
    <w:rsid w:val="000D5480"/>
    <w:rsid w:val="000D663E"/>
    <w:rsid w:val="000E2E95"/>
    <w:rsid w:val="000E3812"/>
    <w:rsid w:val="000E5460"/>
    <w:rsid w:val="000F1F00"/>
    <w:rsid w:val="000F335C"/>
    <w:rsid w:val="0010189D"/>
    <w:rsid w:val="0010269A"/>
    <w:rsid w:val="001052A5"/>
    <w:rsid w:val="00107FF1"/>
    <w:rsid w:val="0011265D"/>
    <w:rsid w:val="00115BEB"/>
    <w:rsid w:val="0011603F"/>
    <w:rsid w:val="00121A9E"/>
    <w:rsid w:val="00123D24"/>
    <w:rsid w:val="00125442"/>
    <w:rsid w:val="00141AA3"/>
    <w:rsid w:val="00143884"/>
    <w:rsid w:val="00156402"/>
    <w:rsid w:val="001671F2"/>
    <w:rsid w:val="00171D54"/>
    <w:rsid w:val="00180C55"/>
    <w:rsid w:val="00185B23"/>
    <w:rsid w:val="001A308B"/>
    <w:rsid w:val="001B450B"/>
    <w:rsid w:val="001B5C7A"/>
    <w:rsid w:val="001C40CA"/>
    <w:rsid w:val="001C6554"/>
    <w:rsid w:val="001E2F1A"/>
    <w:rsid w:val="001E7E81"/>
    <w:rsid w:val="001F1269"/>
    <w:rsid w:val="001F7DAB"/>
    <w:rsid w:val="002027FE"/>
    <w:rsid w:val="00205DB2"/>
    <w:rsid w:val="00211281"/>
    <w:rsid w:val="00211E8C"/>
    <w:rsid w:val="00220863"/>
    <w:rsid w:val="00221616"/>
    <w:rsid w:val="00227ED0"/>
    <w:rsid w:val="002330AE"/>
    <w:rsid w:val="0025112E"/>
    <w:rsid w:val="002567BA"/>
    <w:rsid w:val="002600C0"/>
    <w:rsid w:val="002643EB"/>
    <w:rsid w:val="00271E11"/>
    <w:rsid w:val="00272BB5"/>
    <w:rsid w:val="00293846"/>
    <w:rsid w:val="00296CF6"/>
    <w:rsid w:val="00296FB1"/>
    <w:rsid w:val="0029702A"/>
    <w:rsid w:val="002A325D"/>
    <w:rsid w:val="002A5FCC"/>
    <w:rsid w:val="002B42C4"/>
    <w:rsid w:val="002B60BF"/>
    <w:rsid w:val="002D2E95"/>
    <w:rsid w:val="002D34B0"/>
    <w:rsid w:val="002E123C"/>
    <w:rsid w:val="002E2271"/>
    <w:rsid w:val="002F2760"/>
    <w:rsid w:val="002F52CE"/>
    <w:rsid w:val="002F5469"/>
    <w:rsid w:val="00303CFD"/>
    <w:rsid w:val="00304045"/>
    <w:rsid w:val="00314766"/>
    <w:rsid w:val="0031797C"/>
    <w:rsid w:val="00320AFE"/>
    <w:rsid w:val="0032666A"/>
    <w:rsid w:val="00331C70"/>
    <w:rsid w:val="003422B3"/>
    <w:rsid w:val="00343848"/>
    <w:rsid w:val="003514E9"/>
    <w:rsid w:val="00363277"/>
    <w:rsid w:val="00365AE1"/>
    <w:rsid w:val="00366148"/>
    <w:rsid w:val="00375C5D"/>
    <w:rsid w:val="00384522"/>
    <w:rsid w:val="003866FE"/>
    <w:rsid w:val="0038742E"/>
    <w:rsid w:val="00392871"/>
    <w:rsid w:val="003A3941"/>
    <w:rsid w:val="003A5584"/>
    <w:rsid w:val="003B0DA7"/>
    <w:rsid w:val="003C3E60"/>
    <w:rsid w:val="003D0C28"/>
    <w:rsid w:val="003D5D89"/>
    <w:rsid w:val="003E40C6"/>
    <w:rsid w:val="003E5802"/>
    <w:rsid w:val="003F4E20"/>
    <w:rsid w:val="004028D4"/>
    <w:rsid w:val="004029B9"/>
    <w:rsid w:val="00402FD5"/>
    <w:rsid w:val="00404E31"/>
    <w:rsid w:val="00410483"/>
    <w:rsid w:val="0041594E"/>
    <w:rsid w:val="00417CAC"/>
    <w:rsid w:val="00421FC9"/>
    <w:rsid w:val="00423D49"/>
    <w:rsid w:val="004319AD"/>
    <w:rsid w:val="004337C4"/>
    <w:rsid w:val="00436AE7"/>
    <w:rsid w:val="004719D7"/>
    <w:rsid w:val="00471C3A"/>
    <w:rsid w:val="004804D2"/>
    <w:rsid w:val="00482DB7"/>
    <w:rsid w:val="00494878"/>
    <w:rsid w:val="004953EB"/>
    <w:rsid w:val="004966F1"/>
    <w:rsid w:val="004A1B32"/>
    <w:rsid w:val="004A3E95"/>
    <w:rsid w:val="004A7B42"/>
    <w:rsid w:val="004B1813"/>
    <w:rsid w:val="004B21B9"/>
    <w:rsid w:val="004B4EF7"/>
    <w:rsid w:val="004C28CC"/>
    <w:rsid w:val="004D2B9D"/>
    <w:rsid w:val="004D4D2B"/>
    <w:rsid w:val="004E2F6B"/>
    <w:rsid w:val="004E66AE"/>
    <w:rsid w:val="004F0223"/>
    <w:rsid w:val="004F3D6F"/>
    <w:rsid w:val="005100DE"/>
    <w:rsid w:val="005102CA"/>
    <w:rsid w:val="0051431B"/>
    <w:rsid w:val="00515EB5"/>
    <w:rsid w:val="00517155"/>
    <w:rsid w:val="0051759A"/>
    <w:rsid w:val="00520FBC"/>
    <w:rsid w:val="00521001"/>
    <w:rsid w:val="0052214C"/>
    <w:rsid w:val="005241DD"/>
    <w:rsid w:val="0053207C"/>
    <w:rsid w:val="00536388"/>
    <w:rsid w:val="00537CB9"/>
    <w:rsid w:val="005479FF"/>
    <w:rsid w:val="0056083E"/>
    <w:rsid w:val="00573DE7"/>
    <w:rsid w:val="00575BAD"/>
    <w:rsid w:val="00581179"/>
    <w:rsid w:val="00586EFA"/>
    <w:rsid w:val="005902C9"/>
    <w:rsid w:val="005945AD"/>
    <w:rsid w:val="005A2F89"/>
    <w:rsid w:val="005A3F10"/>
    <w:rsid w:val="005A5E7C"/>
    <w:rsid w:val="005A7FC7"/>
    <w:rsid w:val="005B2815"/>
    <w:rsid w:val="005C3D11"/>
    <w:rsid w:val="005C54A3"/>
    <w:rsid w:val="005D681B"/>
    <w:rsid w:val="005D74C1"/>
    <w:rsid w:val="005E1D10"/>
    <w:rsid w:val="005E310F"/>
    <w:rsid w:val="005E3BC1"/>
    <w:rsid w:val="005E56DC"/>
    <w:rsid w:val="00600A17"/>
    <w:rsid w:val="00604D35"/>
    <w:rsid w:val="00604D62"/>
    <w:rsid w:val="00610EDE"/>
    <w:rsid w:val="00611229"/>
    <w:rsid w:val="0061608C"/>
    <w:rsid w:val="00622EB7"/>
    <w:rsid w:val="00625A42"/>
    <w:rsid w:val="00626BB1"/>
    <w:rsid w:val="006319D6"/>
    <w:rsid w:val="00632BAC"/>
    <w:rsid w:val="006366F1"/>
    <w:rsid w:val="0063696E"/>
    <w:rsid w:val="00641310"/>
    <w:rsid w:val="006528D5"/>
    <w:rsid w:val="00655CC2"/>
    <w:rsid w:val="00660AB7"/>
    <w:rsid w:val="00661BE8"/>
    <w:rsid w:val="00667702"/>
    <w:rsid w:val="006711C3"/>
    <w:rsid w:val="00673FFC"/>
    <w:rsid w:val="0068008F"/>
    <w:rsid w:val="006860D5"/>
    <w:rsid w:val="00686850"/>
    <w:rsid w:val="006935DC"/>
    <w:rsid w:val="006A2B01"/>
    <w:rsid w:val="006B7DD7"/>
    <w:rsid w:val="006C2724"/>
    <w:rsid w:val="006C4FE8"/>
    <w:rsid w:val="006C5F62"/>
    <w:rsid w:val="006C7CB2"/>
    <w:rsid w:val="006D4135"/>
    <w:rsid w:val="006D5107"/>
    <w:rsid w:val="006D5E36"/>
    <w:rsid w:val="006D5FC2"/>
    <w:rsid w:val="006E16EF"/>
    <w:rsid w:val="006E20FF"/>
    <w:rsid w:val="006E2E95"/>
    <w:rsid w:val="006E3AAE"/>
    <w:rsid w:val="006F3D38"/>
    <w:rsid w:val="007123EC"/>
    <w:rsid w:val="0071557C"/>
    <w:rsid w:val="00716DB1"/>
    <w:rsid w:val="007229B6"/>
    <w:rsid w:val="00725789"/>
    <w:rsid w:val="0072746D"/>
    <w:rsid w:val="00727A39"/>
    <w:rsid w:val="00727E88"/>
    <w:rsid w:val="00730809"/>
    <w:rsid w:val="00734E00"/>
    <w:rsid w:val="00737549"/>
    <w:rsid w:val="0074180C"/>
    <w:rsid w:val="0074323A"/>
    <w:rsid w:val="00745E0C"/>
    <w:rsid w:val="00746FE9"/>
    <w:rsid w:val="007508CB"/>
    <w:rsid w:val="00754094"/>
    <w:rsid w:val="0076302B"/>
    <w:rsid w:val="0076440C"/>
    <w:rsid w:val="00767A72"/>
    <w:rsid w:val="00772603"/>
    <w:rsid w:val="007728E9"/>
    <w:rsid w:val="007824CD"/>
    <w:rsid w:val="00784C78"/>
    <w:rsid w:val="00785802"/>
    <w:rsid w:val="007A2204"/>
    <w:rsid w:val="007A656B"/>
    <w:rsid w:val="007B5435"/>
    <w:rsid w:val="007C3131"/>
    <w:rsid w:val="007C40C4"/>
    <w:rsid w:val="007D6A77"/>
    <w:rsid w:val="007E143B"/>
    <w:rsid w:val="007E3EF4"/>
    <w:rsid w:val="007E4109"/>
    <w:rsid w:val="007F4886"/>
    <w:rsid w:val="007F5D47"/>
    <w:rsid w:val="007F60B2"/>
    <w:rsid w:val="008101E9"/>
    <w:rsid w:val="0081230A"/>
    <w:rsid w:val="00814E61"/>
    <w:rsid w:val="00817742"/>
    <w:rsid w:val="0082379B"/>
    <w:rsid w:val="00826FCD"/>
    <w:rsid w:val="00830621"/>
    <w:rsid w:val="00836F82"/>
    <w:rsid w:val="0083758A"/>
    <w:rsid w:val="00845332"/>
    <w:rsid w:val="00845548"/>
    <w:rsid w:val="00864974"/>
    <w:rsid w:val="00870672"/>
    <w:rsid w:val="00877C4A"/>
    <w:rsid w:val="0088408F"/>
    <w:rsid w:val="008854DA"/>
    <w:rsid w:val="00892CCD"/>
    <w:rsid w:val="00896507"/>
    <w:rsid w:val="008A0DBF"/>
    <w:rsid w:val="008B1F16"/>
    <w:rsid w:val="008B3D17"/>
    <w:rsid w:val="008B414A"/>
    <w:rsid w:val="008B6835"/>
    <w:rsid w:val="008B7FEC"/>
    <w:rsid w:val="008C48D6"/>
    <w:rsid w:val="008D3816"/>
    <w:rsid w:val="008D668C"/>
    <w:rsid w:val="008D7DF9"/>
    <w:rsid w:val="008E4BEB"/>
    <w:rsid w:val="008F348C"/>
    <w:rsid w:val="008F36B4"/>
    <w:rsid w:val="008F57B1"/>
    <w:rsid w:val="008F6A48"/>
    <w:rsid w:val="008F6A59"/>
    <w:rsid w:val="00901CAA"/>
    <w:rsid w:val="009050B4"/>
    <w:rsid w:val="00905624"/>
    <w:rsid w:val="00917DD5"/>
    <w:rsid w:val="00927661"/>
    <w:rsid w:val="00930360"/>
    <w:rsid w:val="00931AC7"/>
    <w:rsid w:val="009370F8"/>
    <w:rsid w:val="0093730F"/>
    <w:rsid w:val="00941B1A"/>
    <w:rsid w:val="00943A61"/>
    <w:rsid w:val="00944A57"/>
    <w:rsid w:val="009566B3"/>
    <w:rsid w:val="00960927"/>
    <w:rsid w:val="00963038"/>
    <w:rsid w:val="00964D68"/>
    <w:rsid w:val="00967D91"/>
    <w:rsid w:val="00970B89"/>
    <w:rsid w:val="009746D6"/>
    <w:rsid w:val="00975DD2"/>
    <w:rsid w:val="00976365"/>
    <w:rsid w:val="009921B9"/>
    <w:rsid w:val="009925DF"/>
    <w:rsid w:val="009A1CFD"/>
    <w:rsid w:val="009A2FE2"/>
    <w:rsid w:val="009A5B49"/>
    <w:rsid w:val="009A5E5D"/>
    <w:rsid w:val="009A7DAD"/>
    <w:rsid w:val="009B3E79"/>
    <w:rsid w:val="009B472F"/>
    <w:rsid w:val="009B4C89"/>
    <w:rsid w:val="009B6D1C"/>
    <w:rsid w:val="009B7247"/>
    <w:rsid w:val="009C404E"/>
    <w:rsid w:val="009C738D"/>
    <w:rsid w:val="009D05E0"/>
    <w:rsid w:val="009D1B6C"/>
    <w:rsid w:val="009D44F5"/>
    <w:rsid w:val="009D724E"/>
    <w:rsid w:val="009E7AE3"/>
    <w:rsid w:val="009E7F44"/>
    <w:rsid w:val="009F218F"/>
    <w:rsid w:val="009F3818"/>
    <w:rsid w:val="00A06C9F"/>
    <w:rsid w:val="00A15DB0"/>
    <w:rsid w:val="00A20099"/>
    <w:rsid w:val="00A20842"/>
    <w:rsid w:val="00A21750"/>
    <w:rsid w:val="00A31713"/>
    <w:rsid w:val="00A336DB"/>
    <w:rsid w:val="00A35491"/>
    <w:rsid w:val="00A370F8"/>
    <w:rsid w:val="00A53566"/>
    <w:rsid w:val="00A65FE6"/>
    <w:rsid w:val="00A731E0"/>
    <w:rsid w:val="00A76B14"/>
    <w:rsid w:val="00AA1A18"/>
    <w:rsid w:val="00AA22E5"/>
    <w:rsid w:val="00AA4124"/>
    <w:rsid w:val="00AA5A30"/>
    <w:rsid w:val="00AA60F2"/>
    <w:rsid w:val="00AA7CD4"/>
    <w:rsid w:val="00AB04B4"/>
    <w:rsid w:val="00AB163F"/>
    <w:rsid w:val="00AB2470"/>
    <w:rsid w:val="00AB53B2"/>
    <w:rsid w:val="00AC12AC"/>
    <w:rsid w:val="00AC63ED"/>
    <w:rsid w:val="00AC705C"/>
    <w:rsid w:val="00AE19A0"/>
    <w:rsid w:val="00AE4D35"/>
    <w:rsid w:val="00B0033B"/>
    <w:rsid w:val="00B02D3D"/>
    <w:rsid w:val="00B11CCD"/>
    <w:rsid w:val="00B14640"/>
    <w:rsid w:val="00B27061"/>
    <w:rsid w:val="00B4164C"/>
    <w:rsid w:val="00B47F5F"/>
    <w:rsid w:val="00B53C79"/>
    <w:rsid w:val="00B55B9D"/>
    <w:rsid w:val="00B72340"/>
    <w:rsid w:val="00B76636"/>
    <w:rsid w:val="00B8141B"/>
    <w:rsid w:val="00B85946"/>
    <w:rsid w:val="00B97ABA"/>
    <w:rsid w:val="00BA4A02"/>
    <w:rsid w:val="00BA5EA5"/>
    <w:rsid w:val="00BD0CBD"/>
    <w:rsid w:val="00BE0A59"/>
    <w:rsid w:val="00C01A42"/>
    <w:rsid w:val="00C072AF"/>
    <w:rsid w:val="00C07CA0"/>
    <w:rsid w:val="00C143AB"/>
    <w:rsid w:val="00C15F12"/>
    <w:rsid w:val="00C17466"/>
    <w:rsid w:val="00C2071F"/>
    <w:rsid w:val="00C21408"/>
    <w:rsid w:val="00C21873"/>
    <w:rsid w:val="00C375AB"/>
    <w:rsid w:val="00C421E1"/>
    <w:rsid w:val="00C42279"/>
    <w:rsid w:val="00C45E20"/>
    <w:rsid w:val="00C542CF"/>
    <w:rsid w:val="00C570C3"/>
    <w:rsid w:val="00C62974"/>
    <w:rsid w:val="00C66E03"/>
    <w:rsid w:val="00C8086A"/>
    <w:rsid w:val="00C82E71"/>
    <w:rsid w:val="00C833A5"/>
    <w:rsid w:val="00C85870"/>
    <w:rsid w:val="00C8689E"/>
    <w:rsid w:val="00C9324C"/>
    <w:rsid w:val="00C94F53"/>
    <w:rsid w:val="00CA0652"/>
    <w:rsid w:val="00CA3B30"/>
    <w:rsid w:val="00CA3B9E"/>
    <w:rsid w:val="00CA4F79"/>
    <w:rsid w:val="00CB163C"/>
    <w:rsid w:val="00CB7307"/>
    <w:rsid w:val="00CC1AF3"/>
    <w:rsid w:val="00CC522E"/>
    <w:rsid w:val="00CC56C4"/>
    <w:rsid w:val="00CE0730"/>
    <w:rsid w:val="00CE3A5A"/>
    <w:rsid w:val="00CE42E4"/>
    <w:rsid w:val="00CF761D"/>
    <w:rsid w:val="00D04C90"/>
    <w:rsid w:val="00D06769"/>
    <w:rsid w:val="00D15D79"/>
    <w:rsid w:val="00D47AF1"/>
    <w:rsid w:val="00D52153"/>
    <w:rsid w:val="00D561AC"/>
    <w:rsid w:val="00D5676F"/>
    <w:rsid w:val="00D602D8"/>
    <w:rsid w:val="00D62E6D"/>
    <w:rsid w:val="00D63098"/>
    <w:rsid w:val="00D63696"/>
    <w:rsid w:val="00D7332E"/>
    <w:rsid w:val="00D757B2"/>
    <w:rsid w:val="00D825AC"/>
    <w:rsid w:val="00D82E88"/>
    <w:rsid w:val="00D84C4A"/>
    <w:rsid w:val="00D9467B"/>
    <w:rsid w:val="00D96F12"/>
    <w:rsid w:val="00DA1862"/>
    <w:rsid w:val="00DA268D"/>
    <w:rsid w:val="00DA6565"/>
    <w:rsid w:val="00DA7206"/>
    <w:rsid w:val="00DB0663"/>
    <w:rsid w:val="00DB2EC3"/>
    <w:rsid w:val="00DB3117"/>
    <w:rsid w:val="00DB6DAE"/>
    <w:rsid w:val="00DC6DEC"/>
    <w:rsid w:val="00DE1BC2"/>
    <w:rsid w:val="00DE2A1B"/>
    <w:rsid w:val="00DF0A80"/>
    <w:rsid w:val="00DF0BBF"/>
    <w:rsid w:val="00DF63C2"/>
    <w:rsid w:val="00E00F1A"/>
    <w:rsid w:val="00E03630"/>
    <w:rsid w:val="00E03955"/>
    <w:rsid w:val="00E07061"/>
    <w:rsid w:val="00E1256C"/>
    <w:rsid w:val="00E14D7A"/>
    <w:rsid w:val="00E25E20"/>
    <w:rsid w:val="00E30FFC"/>
    <w:rsid w:val="00E35700"/>
    <w:rsid w:val="00E4353A"/>
    <w:rsid w:val="00E71017"/>
    <w:rsid w:val="00E73699"/>
    <w:rsid w:val="00E77168"/>
    <w:rsid w:val="00E8306E"/>
    <w:rsid w:val="00E8418C"/>
    <w:rsid w:val="00E85409"/>
    <w:rsid w:val="00E86B67"/>
    <w:rsid w:val="00EA248E"/>
    <w:rsid w:val="00EA5213"/>
    <w:rsid w:val="00EA6488"/>
    <w:rsid w:val="00EB2273"/>
    <w:rsid w:val="00EB47AD"/>
    <w:rsid w:val="00EB4A7F"/>
    <w:rsid w:val="00EB6555"/>
    <w:rsid w:val="00EC3645"/>
    <w:rsid w:val="00EC5764"/>
    <w:rsid w:val="00EC6477"/>
    <w:rsid w:val="00ED4A9A"/>
    <w:rsid w:val="00ED6B0E"/>
    <w:rsid w:val="00ED7889"/>
    <w:rsid w:val="00EE324B"/>
    <w:rsid w:val="00EE563E"/>
    <w:rsid w:val="00EE76D1"/>
    <w:rsid w:val="00EF5B7C"/>
    <w:rsid w:val="00EF625F"/>
    <w:rsid w:val="00F071DD"/>
    <w:rsid w:val="00F158D2"/>
    <w:rsid w:val="00F15C76"/>
    <w:rsid w:val="00F17A30"/>
    <w:rsid w:val="00F2009D"/>
    <w:rsid w:val="00F268CE"/>
    <w:rsid w:val="00F34CC3"/>
    <w:rsid w:val="00F44A1B"/>
    <w:rsid w:val="00F47B81"/>
    <w:rsid w:val="00F52765"/>
    <w:rsid w:val="00F71341"/>
    <w:rsid w:val="00F71C64"/>
    <w:rsid w:val="00F72F92"/>
    <w:rsid w:val="00F742B2"/>
    <w:rsid w:val="00F94B8C"/>
    <w:rsid w:val="00F95A0D"/>
    <w:rsid w:val="00F969F5"/>
    <w:rsid w:val="00FA1F68"/>
    <w:rsid w:val="00FA755D"/>
    <w:rsid w:val="00FC1CD1"/>
    <w:rsid w:val="00FE1054"/>
    <w:rsid w:val="00FE3218"/>
    <w:rsid w:val="00FE7CBC"/>
    <w:rsid w:val="00FF3D79"/>
    <w:rsid w:val="00FF79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6DB1"/>
    <w:rPr>
      <w:sz w:val="24"/>
      <w:szCs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826FCD"/>
    <w:pPr>
      <w:keepNext/>
      <w:tabs>
        <w:tab w:val="left" w:pos="360"/>
        <w:tab w:val="left" w:pos="900"/>
      </w:tabs>
      <w:outlineLvl w:val="0"/>
    </w:pPr>
    <w:rPr>
      <w:b/>
      <w:bCs/>
      <w:szCs w:val="20"/>
      <w:u w:val="single"/>
    </w:rPr>
  </w:style>
  <w:style w:type="paragraph" w:styleId="Heading2">
    <w:name w:val="heading 2"/>
    <w:aliases w:val="h2,UNDERRUBRIK 1-2,h22,UNDERRUBRIK 1-21"/>
    <w:basedOn w:val="Normal"/>
    <w:next w:val="Normal"/>
    <w:link w:val="Heading2Char"/>
    <w:autoRedefine/>
    <w:qFormat/>
    <w:rsid w:val="006F3D38"/>
    <w:pPr>
      <w:keepNext/>
      <w:tabs>
        <w:tab w:val="num" w:pos="0"/>
      </w:tabs>
      <w:spacing w:before="240" w:after="60"/>
      <w:outlineLvl w:val="1"/>
    </w:pPr>
    <w:rPr>
      <w:rFonts w:cs="Arial"/>
      <w:b/>
      <w:bCs/>
      <w:iCs/>
      <w:szCs w:val="28"/>
    </w:rPr>
  </w:style>
  <w:style w:type="paragraph" w:styleId="Heading3">
    <w:name w:val="heading 3"/>
    <w:aliases w:val="3,Titre 3,31,Titre 31,?? 3"/>
    <w:basedOn w:val="Heading2"/>
    <w:next w:val="Normal"/>
    <w:link w:val="Heading3Char"/>
    <w:autoRedefine/>
    <w:qFormat/>
    <w:rsid w:val="00581179"/>
    <w:pPr>
      <w:outlineLvl w:val="2"/>
    </w:pPr>
    <w:rPr>
      <w:bCs w:val="0"/>
      <w:szCs w:val="26"/>
    </w:rPr>
  </w:style>
  <w:style w:type="paragraph" w:styleId="Heading4">
    <w:name w:val="heading 4"/>
    <w:basedOn w:val="Normal"/>
    <w:next w:val="Normal"/>
    <w:link w:val="Heading4Char"/>
    <w:qFormat/>
    <w:rsid w:val="00826FCD"/>
    <w:pPr>
      <w:keepNext/>
      <w:tabs>
        <w:tab w:val="left" w:pos="360"/>
        <w:tab w:val="left" w:pos="900"/>
      </w:tabs>
      <w:outlineLvl w:val="3"/>
    </w:pPr>
    <w:rPr>
      <w:i/>
      <w:iCs/>
      <w:szCs w:val="20"/>
    </w:rPr>
  </w:style>
  <w:style w:type="paragraph" w:styleId="Heading5">
    <w:name w:val="heading 5"/>
    <w:basedOn w:val="Heading4"/>
    <w:next w:val="Normal"/>
    <w:link w:val="Heading5Char"/>
    <w:autoRedefine/>
    <w:qFormat/>
    <w:rsid w:val="00D757B2"/>
    <w:pPr>
      <w:keepLines/>
      <w:tabs>
        <w:tab w:val="clear" w:pos="360"/>
        <w:tab w:val="clear" w:pos="900"/>
        <w:tab w:val="num" w:pos="0"/>
        <w:tab w:val="left" w:pos="792"/>
        <w:tab w:val="left" w:pos="1008"/>
        <w:tab w:val="left" w:pos="1224"/>
        <w:tab w:val="left" w:pos="1440"/>
      </w:tabs>
      <w:overflowPunct w:val="0"/>
      <w:spacing w:before="240" w:after="240"/>
      <w:textAlignment w:val="baseline"/>
      <w:outlineLvl w:val="4"/>
    </w:pPr>
    <w:rPr>
      <w:rFonts w:cs="Arial"/>
      <w:b/>
      <w:i w:val="0"/>
      <w:szCs w:val="24"/>
      <w:lang w:val="en-CA"/>
    </w:rPr>
  </w:style>
  <w:style w:type="paragraph" w:styleId="Heading6">
    <w:name w:val="heading 6"/>
    <w:basedOn w:val="Normal"/>
    <w:next w:val="Normal"/>
    <w:link w:val="Heading6Char"/>
    <w:qFormat/>
    <w:rsid w:val="00D757B2"/>
    <w:pPr>
      <w:spacing w:before="240" w:after="60"/>
      <w:outlineLvl w:val="5"/>
    </w:pPr>
    <w:rPr>
      <w:b/>
      <w:bCs/>
      <w:sz w:val="22"/>
      <w:szCs w:val="22"/>
    </w:rPr>
  </w:style>
  <w:style w:type="paragraph" w:styleId="Heading7">
    <w:name w:val="heading 7"/>
    <w:basedOn w:val="Normal"/>
    <w:next w:val="Normal"/>
    <w:link w:val="Heading7Char"/>
    <w:qFormat/>
    <w:rsid w:val="00D757B2"/>
    <w:pPr>
      <w:tabs>
        <w:tab w:val="left" w:pos="576"/>
        <w:tab w:val="left" w:pos="792"/>
        <w:tab w:val="left" w:pos="1008"/>
        <w:tab w:val="left" w:pos="1224"/>
        <w:tab w:val="left" w:pos="1440"/>
      </w:tabs>
      <w:spacing w:before="240" w:after="240"/>
      <w:jc w:val="both"/>
      <w:outlineLvl w:val="6"/>
    </w:pPr>
    <w:rPr>
      <w:rFonts w:cs="Courier New"/>
      <w:b/>
      <w:sz w:val="22"/>
      <w:szCs w:val="20"/>
    </w:rPr>
  </w:style>
  <w:style w:type="paragraph" w:styleId="Heading8">
    <w:name w:val="heading 8"/>
    <w:basedOn w:val="Heading6"/>
    <w:next w:val="Normal"/>
    <w:link w:val="Heading8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7"/>
    </w:pPr>
    <w:rPr>
      <w:bCs w:val="0"/>
      <w:sz w:val="24"/>
      <w:szCs w:val="20"/>
      <w:lang w:val="en-GB"/>
    </w:rPr>
  </w:style>
  <w:style w:type="paragraph" w:styleId="Heading9">
    <w:name w:val="heading 9"/>
    <w:basedOn w:val="Heading6"/>
    <w:next w:val="Normal"/>
    <w:link w:val="Heading9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8"/>
    </w:pPr>
    <w:rPr>
      <w:bCs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4353A"/>
    <w:pPr>
      <w:widowControl w:val="0"/>
      <w:tabs>
        <w:tab w:val="left" w:pos="1440"/>
      </w:tabs>
      <w:spacing w:after="220"/>
      <w:ind w:firstLine="720"/>
      <w:jc w:val="both"/>
    </w:pPr>
    <w:rPr>
      <w:sz w:val="22"/>
      <w:szCs w:val="20"/>
    </w:rPr>
  </w:style>
  <w:style w:type="paragraph" w:styleId="BodyText">
    <w:name w:val="Body Text"/>
    <w:basedOn w:val="Normal"/>
    <w:link w:val="BodyTextChar"/>
    <w:qFormat/>
    <w:rsid w:val="00826FCD"/>
    <w:pPr>
      <w:tabs>
        <w:tab w:val="left" w:pos="360"/>
        <w:tab w:val="left" w:pos="900"/>
      </w:tabs>
    </w:pPr>
    <w:rPr>
      <w:i/>
      <w:iCs/>
      <w:szCs w:val="20"/>
      <w:lang w:val="x-none" w:eastAsia="x-none"/>
    </w:rPr>
  </w:style>
  <w:style w:type="paragraph" w:styleId="PlainText">
    <w:name w:val="Plain Text"/>
    <w:basedOn w:val="Normal"/>
    <w:link w:val="PlainTextChar"/>
    <w:uiPriority w:val="99"/>
    <w:rsid w:val="00826FCD"/>
    <w:rPr>
      <w:rFonts w:ascii="Courier New" w:hAnsi="Courier New" w:cs="Courier New"/>
      <w:sz w:val="20"/>
      <w:szCs w:val="20"/>
    </w:rPr>
  </w:style>
  <w:style w:type="character" w:styleId="Hyperlink">
    <w:name w:val="Hyperlink"/>
    <w:rsid w:val="00826FCD"/>
    <w:rPr>
      <w:color w:val="0000FF"/>
      <w:u w:val="single"/>
    </w:rPr>
  </w:style>
  <w:style w:type="paragraph" w:customStyle="1" w:styleId="Default">
    <w:name w:val="Default"/>
    <w:rsid w:val="00F52765"/>
    <w:pPr>
      <w:autoSpaceDE w:val="0"/>
      <w:autoSpaceDN w:val="0"/>
      <w:adjustRightInd w:val="0"/>
    </w:pPr>
    <w:rPr>
      <w:color w:val="000000"/>
      <w:sz w:val="24"/>
      <w:szCs w:val="24"/>
    </w:rPr>
  </w:style>
  <w:style w:type="table" w:styleId="TableGrid">
    <w:name w:val="Table Grid"/>
    <w:basedOn w:val="TableNormal"/>
    <w:uiPriority w:val="59"/>
    <w:rsid w:val="00F52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rsid w:val="00716DB1"/>
    <w:pPr>
      <w:ind w:left="720"/>
    </w:pPr>
  </w:style>
  <w:style w:type="character" w:customStyle="1" w:styleId="PlainTextChar">
    <w:name w:val="Plain Text Char"/>
    <w:link w:val="PlainText"/>
    <w:uiPriority w:val="99"/>
    <w:rsid w:val="009A5E5D"/>
    <w:rPr>
      <w:rFonts w:ascii="Courier New" w:hAnsi="Courier New" w:cs="Courier New"/>
    </w:rPr>
  </w:style>
  <w:style w:type="paragraph" w:customStyle="1" w:styleId="enumlev1">
    <w:name w:val="enumlev1"/>
    <w:basedOn w:val="Normal"/>
    <w:link w:val="enumlev1Char"/>
    <w:qFormat/>
    <w:rsid w:val="009A5E5D"/>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x-none"/>
    </w:rPr>
  </w:style>
  <w:style w:type="character" w:customStyle="1" w:styleId="enumlev1Char">
    <w:name w:val="enumlev1 Char"/>
    <w:link w:val="enumlev1"/>
    <w:rsid w:val="009A5E5D"/>
    <w:rPr>
      <w:sz w:val="24"/>
      <w:lang w:val="en-GB" w:eastAsia="x-none"/>
    </w:rPr>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link w:val="Heading1"/>
    <w:rsid w:val="009A5E5D"/>
    <w:rPr>
      <w:b/>
      <w:bCs/>
      <w:sz w:val="24"/>
      <w:u w:val="single"/>
    </w:rPr>
  </w:style>
  <w:style w:type="character" w:customStyle="1" w:styleId="BodyTextChar">
    <w:name w:val="Body Text Char"/>
    <w:link w:val="BodyText"/>
    <w:rsid w:val="00581179"/>
    <w:rPr>
      <w:i/>
      <w:iCs/>
      <w:sz w:val="24"/>
    </w:rPr>
  </w:style>
  <w:style w:type="paragraph" w:customStyle="1" w:styleId="Head">
    <w:name w:val="Head"/>
    <w:basedOn w:val="Normal"/>
    <w:rsid w:val="00581179"/>
    <w:pPr>
      <w:tabs>
        <w:tab w:val="left" w:pos="993"/>
        <w:tab w:val="center" w:pos="9072"/>
      </w:tabs>
    </w:pPr>
    <w:rPr>
      <w:szCs w:val="20"/>
      <w:lang w:val="en-GB"/>
    </w:rPr>
  </w:style>
  <w:style w:type="paragraph" w:styleId="ListParagraph">
    <w:name w:val="List Paragraph"/>
    <w:basedOn w:val="Normal"/>
    <w:link w:val="ListParagraphChar"/>
    <w:uiPriority w:val="34"/>
    <w:qFormat/>
    <w:rsid w:val="00581179"/>
    <w:pPr>
      <w:ind w:left="720"/>
      <w:contextualSpacing/>
    </w:pPr>
  </w:style>
  <w:style w:type="character" w:customStyle="1" w:styleId="Heading2Char">
    <w:name w:val="Heading 2 Char"/>
    <w:aliases w:val="h2 Char,UNDERRUBRIK 1-2 Char,h22 Char,UNDERRUBRIK 1-21 Char"/>
    <w:link w:val="Heading2"/>
    <w:rsid w:val="006F3D38"/>
    <w:rPr>
      <w:rFonts w:cs="Arial"/>
      <w:b/>
      <w:bCs/>
      <w:iCs/>
      <w:sz w:val="24"/>
      <w:szCs w:val="28"/>
    </w:rPr>
  </w:style>
  <w:style w:type="character" w:customStyle="1" w:styleId="Heading3Char">
    <w:name w:val="Heading 3 Char"/>
    <w:aliases w:val="3 Char,Titre 3 Char,31 Char,Titre 31 Char,?? 3 Char"/>
    <w:link w:val="Heading3"/>
    <w:rsid w:val="00581179"/>
    <w:rPr>
      <w:rFonts w:cs="Arial"/>
      <w:b/>
      <w:iCs/>
      <w:sz w:val="24"/>
      <w:szCs w:val="26"/>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rsid w:val="00141AA3"/>
    <w:pPr>
      <w:tabs>
        <w:tab w:val="center" w:pos="4680"/>
        <w:tab w:val="right" w:pos="9360"/>
      </w:tabs>
    </w:p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link w:val="Header"/>
    <w:rsid w:val="00141AA3"/>
    <w:rPr>
      <w:sz w:val="24"/>
      <w:szCs w:val="24"/>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iPriority w:val="99"/>
    <w:rsid w:val="00141AA3"/>
    <w:pPr>
      <w:tabs>
        <w:tab w:val="center" w:pos="4680"/>
        <w:tab w:val="right" w:pos="9360"/>
      </w:tabs>
    </w:p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link w:val="Footer"/>
    <w:uiPriority w:val="99"/>
    <w:rsid w:val="00141AA3"/>
    <w:rPr>
      <w:sz w:val="24"/>
      <w:szCs w:val="24"/>
    </w:rPr>
  </w:style>
  <w:style w:type="paragraph" w:customStyle="1" w:styleId="ArtNo">
    <w:name w:val="Art_No"/>
    <w:basedOn w:val="Normal"/>
    <w:next w:val="Normal"/>
    <w:link w:val="ArtNoChar"/>
    <w:rsid w:val="00C66E03"/>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x-none"/>
    </w:rPr>
  </w:style>
  <w:style w:type="character" w:customStyle="1" w:styleId="ArtNoChar">
    <w:name w:val="Art_No Char"/>
    <w:link w:val="ArtNo"/>
    <w:locked/>
    <w:rsid w:val="00C66E03"/>
    <w:rPr>
      <w:caps/>
      <w:sz w:val="28"/>
      <w:lang w:val="en-GB" w:eastAsia="x-none"/>
    </w:rPr>
  </w:style>
  <w:style w:type="paragraph" w:customStyle="1" w:styleId="Arttitle">
    <w:name w:val="Art_title"/>
    <w:basedOn w:val="Normal"/>
    <w:next w:val="Normal"/>
    <w:link w:val="ArttitleCar"/>
    <w:rsid w:val="00C66E03"/>
    <w:pPr>
      <w:keepNext/>
      <w:keepLines/>
      <w:tabs>
        <w:tab w:val="left" w:pos="1134"/>
        <w:tab w:val="left" w:pos="1871"/>
        <w:tab w:val="left" w:pos="2268"/>
      </w:tabs>
      <w:overflowPunct w:val="0"/>
      <w:autoSpaceDE w:val="0"/>
      <w:autoSpaceDN w:val="0"/>
      <w:adjustRightInd w:val="0"/>
      <w:spacing w:before="240"/>
      <w:jc w:val="center"/>
      <w:textAlignment w:val="baseline"/>
    </w:pPr>
    <w:rPr>
      <w:b/>
      <w:sz w:val="28"/>
      <w:szCs w:val="20"/>
      <w:lang w:val="en-GB" w:eastAsia="x-none"/>
    </w:rPr>
  </w:style>
  <w:style w:type="character" w:customStyle="1" w:styleId="ArttitleCar">
    <w:name w:val="Art_title Car"/>
    <w:link w:val="Arttitle"/>
    <w:rsid w:val="00C66E03"/>
    <w:rPr>
      <w:b/>
      <w:sz w:val="28"/>
      <w:lang w:val="en-GB" w:eastAsia="x-none"/>
    </w:rPr>
  </w:style>
  <w:style w:type="character" w:customStyle="1" w:styleId="href">
    <w:name w:val="href"/>
    <w:rsid w:val="00C66E03"/>
  </w:style>
  <w:style w:type="paragraph" w:customStyle="1" w:styleId="Section1">
    <w:name w:val="Section_1"/>
    <w:basedOn w:val="Normal"/>
    <w:link w:val="Section1Char"/>
    <w:rsid w:val="00C66E03"/>
    <w:pPr>
      <w:tabs>
        <w:tab w:val="center" w:pos="4820"/>
      </w:tabs>
      <w:overflowPunct w:val="0"/>
      <w:autoSpaceDE w:val="0"/>
      <w:autoSpaceDN w:val="0"/>
      <w:adjustRightInd w:val="0"/>
      <w:spacing w:before="360"/>
      <w:jc w:val="center"/>
      <w:textAlignment w:val="baseline"/>
    </w:pPr>
    <w:rPr>
      <w:b/>
      <w:szCs w:val="20"/>
      <w:lang w:val="en-GB"/>
    </w:rPr>
  </w:style>
  <w:style w:type="character" w:customStyle="1" w:styleId="Artdef">
    <w:name w:val="Art_def"/>
    <w:rsid w:val="00C66E03"/>
    <w:rPr>
      <w:rFonts w:ascii="Times New Roman" w:hAnsi="Times New Roman"/>
      <w:b/>
    </w:rPr>
  </w:style>
  <w:style w:type="character" w:customStyle="1" w:styleId="Artref">
    <w:name w:val="Art_ref"/>
    <w:rsid w:val="00C66E03"/>
  </w:style>
  <w:style w:type="paragraph" w:styleId="Subtitle">
    <w:name w:val="Subtitle"/>
    <w:basedOn w:val="Normal"/>
    <w:link w:val="SubtitleChar"/>
    <w:qFormat/>
    <w:rsid w:val="00C66E03"/>
    <w:pPr>
      <w:jc w:val="center"/>
    </w:pPr>
    <w:rPr>
      <w:b/>
      <w:bCs/>
      <w:lang w:val="x-none" w:eastAsia="x-none"/>
    </w:rPr>
  </w:style>
  <w:style w:type="character" w:customStyle="1" w:styleId="SubtitleChar">
    <w:name w:val="Subtitle Char"/>
    <w:link w:val="Subtitle"/>
    <w:rsid w:val="00C66E03"/>
    <w:rPr>
      <w:b/>
      <w:bCs/>
      <w:sz w:val="24"/>
      <w:szCs w:val="24"/>
      <w:lang w:val="x-none" w:eastAsia="x-none"/>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fn"/>
    <w:basedOn w:val="Normal"/>
    <w:link w:val="FootnoteTextChar"/>
    <w:uiPriority w:val="99"/>
    <w:unhideWhenUsed/>
    <w:rsid w:val="00C66E03"/>
    <w:rPr>
      <w:sz w:val="20"/>
      <w:szCs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uiPriority w:val="99"/>
    <w:rsid w:val="00C66E03"/>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uiPriority w:val="99"/>
    <w:unhideWhenUsed/>
    <w:qFormat/>
    <w:rsid w:val="00C66E03"/>
    <w:rPr>
      <w:vertAlign w:val="superscript"/>
    </w:rPr>
  </w:style>
  <w:style w:type="paragraph" w:styleId="BalloonText">
    <w:name w:val="Balloon Text"/>
    <w:basedOn w:val="Normal"/>
    <w:link w:val="BalloonTextChar"/>
    <w:uiPriority w:val="99"/>
    <w:rsid w:val="00DB3117"/>
    <w:rPr>
      <w:rFonts w:ascii="Tahoma" w:hAnsi="Tahoma" w:cs="Tahoma"/>
      <w:sz w:val="16"/>
      <w:szCs w:val="16"/>
    </w:rPr>
  </w:style>
  <w:style w:type="character" w:customStyle="1" w:styleId="BalloonTextChar">
    <w:name w:val="Balloon Text Char"/>
    <w:link w:val="BalloonText"/>
    <w:uiPriority w:val="99"/>
    <w:rsid w:val="00DB3117"/>
    <w:rPr>
      <w:rFonts w:ascii="Tahoma" w:hAnsi="Tahoma" w:cs="Tahoma"/>
      <w:sz w:val="16"/>
      <w:szCs w:val="16"/>
    </w:rPr>
  </w:style>
  <w:style w:type="paragraph" w:customStyle="1" w:styleId="Tabletitle">
    <w:name w:val="Table_title"/>
    <w:basedOn w:val="Normal"/>
    <w:next w:val="Normal"/>
    <w:link w:val="TabletitleChar"/>
    <w:rsid w:val="003D0C28"/>
    <w:pPr>
      <w:keepNext/>
      <w:overflowPunct w:val="0"/>
      <w:autoSpaceDE w:val="0"/>
      <w:autoSpaceDN w:val="0"/>
      <w:adjustRightInd w:val="0"/>
      <w:spacing w:after="120"/>
      <w:jc w:val="center"/>
      <w:textAlignment w:val="baseline"/>
    </w:pPr>
    <w:rPr>
      <w:b/>
      <w:lang w:val="fr-FR"/>
    </w:rPr>
  </w:style>
  <w:style w:type="character" w:customStyle="1" w:styleId="TabletitleChar">
    <w:name w:val="Table_title Char"/>
    <w:link w:val="Tabletitle"/>
    <w:rsid w:val="003D0C28"/>
    <w:rPr>
      <w:b/>
      <w:sz w:val="24"/>
      <w:szCs w:val="24"/>
      <w:lang w:val="fr-FR"/>
    </w:rPr>
  </w:style>
  <w:style w:type="character" w:customStyle="1" w:styleId="Tablefreq">
    <w:name w:val="Table_freq"/>
    <w:rsid w:val="003D0C28"/>
    <w:rPr>
      <w:b/>
      <w:color w:val="FFCC00"/>
    </w:rPr>
  </w:style>
  <w:style w:type="paragraph" w:customStyle="1" w:styleId="TableTextS5">
    <w:name w:val="Table_TextS5"/>
    <w:basedOn w:val="Normal"/>
    <w:link w:val="TableTextS5Char"/>
    <w:rsid w:val="003D0C28"/>
    <w:pPr>
      <w:tabs>
        <w:tab w:val="left" w:pos="170"/>
        <w:tab w:val="left" w:pos="567"/>
        <w:tab w:val="left" w:pos="737"/>
        <w:tab w:val="left" w:pos="2977"/>
        <w:tab w:val="left" w:pos="3266"/>
      </w:tabs>
      <w:overflowPunct w:val="0"/>
      <w:autoSpaceDE w:val="0"/>
      <w:autoSpaceDN w:val="0"/>
      <w:adjustRightInd w:val="0"/>
      <w:spacing w:before="40" w:after="40"/>
      <w:textAlignment w:val="baseline"/>
    </w:pPr>
    <w:rPr>
      <w:sz w:val="20"/>
      <w:szCs w:val="20"/>
      <w:lang w:val="fr-FR"/>
    </w:rPr>
  </w:style>
  <w:style w:type="paragraph" w:customStyle="1" w:styleId="Tablehead">
    <w:name w:val="Table_head"/>
    <w:basedOn w:val="Normal"/>
    <w:next w:val="Normal"/>
    <w:link w:val="TableheadChar"/>
    <w:rsid w:val="003D0C28"/>
    <w:pPr>
      <w:overflowPunct w:val="0"/>
      <w:autoSpaceDE w:val="0"/>
      <w:autoSpaceDN w:val="0"/>
      <w:adjustRightInd w:val="0"/>
      <w:spacing w:before="80" w:after="80"/>
      <w:jc w:val="center"/>
      <w:textAlignment w:val="baseline"/>
    </w:pPr>
    <w:rPr>
      <w:b/>
      <w:sz w:val="20"/>
      <w:szCs w:val="20"/>
      <w:lang w:val="fr-FR"/>
    </w:rPr>
  </w:style>
  <w:style w:type="paragraph" w:styleId="Title">
    <w:name w:val="Title"/>
    <w:basedOn w:val="Normal"/>
    <w:link w:val="TitleChar"/>
    <w:qFormat/>
    <w:rsid w:val="003D0C28"/>
    <w:pPr>
      <w:jc w:val="center"/>
    </w:pPr>
    <w:rPr>
      <w:b/>
      <w:bCs/>
    </w:rPr>
  </w:style>
  <w:style w:type="character" w:customStyle="1" w:styleId="TitleChar">
    <w:name w:val="Title Char"/>
    <w:link w:val="Title"/>
    <w:rsid w:val="003D0C28"/>
    <w:rPr>
      <w:b/>
      <w:bCs/>
      <w:sz w:val="24"/>
      <w:szCs w:val="24"/>
    </w:rPr>
  </w:style>
  <w:style w:type="paragraph" w:customStyle="1" w:styleId="Note">
    <w:name w:val="Note"/>
    <w:basedOn w:val="Normal"/>
    <w:link w:val="NoteChar"/>
    <w:rsid w:val="002F52CE"/>
    <w:pPr>
      <w:tabs>
        <w:tab w:val="left" w:pos="284"/>
        <w:tab w:val="left" w:pos="1134"/>
        <w:tab w:val="left" w:pos="1871"/>
        <w:tab w:val="left" w:pos="2268"/>
      </w:tabs>
      <w:overflowPunct w:val="0"/>
      <w:autoSpaceDE w:val="0"/>
      <w:autoSpaceDN w:val="0"/>
      <w:adjustRightInd w:val="0"/>
      <w:spacing w:before="160"/>
      <w:jc w:val="both"/>
      <w:textAlignment w:val="baseline"/>
    </w:pPr>
    <w:rPr>
      <w:sz w:val="20"/>
      <w:szCs w:val="20"/>
      <w:lang w:val="fr-FR"/>
    </w:rPr>
  </w:style>
  <w:style w:type="character" w:customStyle="1" w:styleId="NoteChar">
    <w:name w:val="Note Char"/>
    <w:link w:val="Note"/>
    <w:rsid w:val="003D0C28"/>
    <w:rPr>
      <w:lang w:val="fr-FR"/>
    </w:rPr>
  </w:style>
  <w:style w:type="paragraph" w:customStyle="1" w:styleId="Proposal">
    <w:name w:val="Proposal"/>
    <w:basedOn w:val="Normal"/>
    <w:next w:val="Normal"/>
    <w:link w:val="ProposalChar"/>
    <w:rsid w:val="003D0C28"/>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uiPriority w:val="99"/>
    <w:rsid w:val="003D0C28"/>
    <w:rPr>
      <w:sz w:val="24"/>
      <w:lang w:val="en-GB"/>
    </w:rPr>
  </w:style>
  <w:style w:type="character" w:customStyle="1" w:styleId="Section1Char">
    <w:name w:val="Section_1 Char"/>
    <w:link w:val="Section1"/>
    <w:uiPriority w:val="99"/>
    <w:locked/>
    <w:rsid w:val="003D0C28"/>
    <w:rPr>
      <w:b/>
      <w:sz w:val="24"/>
      <w:lang w:val="en-GB"/>
    </w:rPr>
  </w:style>
  <w:style w:type="paragraph" w:customStyle="1" w:styleId="Note2">
    <w:name w:val="Note2"/>
    <w:basedOn w:val="Normal"/>
    <w:link w:val="Note2Char"/>
    <w:qFormat/>
    <w:rsid w:val="003D0C28"/>
    <w:pPr>
      <w:tabs>
        <w:tab w:val="left" w:pos="284"/>
        <w:tab w:val="left" w:pos="1134"/>
        <w:tab w:val="left" w:pos="1871"/>
        <w:tab w:val="left" w:pos="2268"/>
      </w:tabs>
      <w:overflowPunct w:val="0"/>
      <w:autoSpaceDE w:val="0"/>
      <w:autoSpaceDN w:val="0"/>
      <w:adjustRightInd w:val="0"/>
      <w:spacing w:before="80"/>
      <w:jc w:val="both"/>
      <w:textAlignment w:val="baseline"/>
    </w:pPr>
    <w:rPr>
      <w:sz w:val="20"/>
      <w:szCs w:val="16"/>
      <w:lang w:val="en-GB" w:eastAsia="x-none"/>
    </w:rPr>
  </w:style>
  <w:style w:type="character" w:customStyle="1" w:styleId="Note2Char">
    <w:name w:val="Note2 Char"/>
    <w:link w:val="Note2"/>
    <w:rsid w:val="003D0C28"/>
    <w:rPr>
      <w:szCs w:val="16"/>
      <w:lang w:val="en-GB" w:eastAsia="x-none"/>
    </w:rPr>
  </w:style>
  <w:style w:type="character" w:customStyle="1" w:styleId="TableheadChar">
    <w:name w:val="Table_head Char"/>
    <w:link w:val="Tablehead"/>
    <w:locked/>
    <w:rsid w:val="003D0C28"/>
    <w:rPr>
      <w:b/>
      <w:lang w:val="fr-FR"/>
    </w:rPr>
  </w:style>
  <w:style w:type="character" w:customStyle="1" w:styleId="TableTextS5Char">
    <w:name w:val="Table_TextS5 Char"/>
    <w:link w:val="TableTextS5"/>
    <w:uiPriority w:val="99"/>
    <w:rsid w:val="006935DC"/>
    <w:rPr>
      <w:lang w:val="fr-FR"/>
    </w:rPr>
  </w:style>
  <w:style w:type="paragraph" w:customStyle="1" w:styleId="RepNo">
    <w:name w:val="Rep_No"/>
    <w:basedOn w:val="Normal"/>
    <w:next w:val="Normal"/>
    <w:rsid w:val="006935DC"/>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stitle">
    <w:name w:val="Res_title"/>
    <w:basedOn w:val="Normal"/>
    <w:next w:val="Normal"/>
    <w:link w:val="RestitleChar"/>
    <w:qFormat/>
    <w:rsid w:val="006935DC"/>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customStyle="1" w:styleId="Tablelegend">
    <w:name w:val="Table_legend"/>
    <w:basedOn w:val="TableText"/>
    <w:link w:val="TablelegendChar"/>
    <w:rsid w:val="006935DC"/>
    <w:pPr>
      <w:keepNext w:val="0"/>
      <w:tabs>
        <w:tab w:val="left" w:pos="567"/>
        <w:tab w:val="left" w:pos="851"/>
        <w:tab w:val="left" w:pos="1418"/>
        <w:tab w:val="left" w:pos="1701"/>
        <w:tab w:val="left" w:pos="1985"/>
        <w:tab w:val="left" w:pos="2552"/>
        <w:tab w:val="left" w:pos="2835"/>
        <w:tab w:val="left" w:pos="3119"/>
        <w:tab w:val="left" w:pos="3402"/>
        <w:tab w:val="left" w:pos="3686"/>
        <w:tab w:val="left" w:pos="3969"/>
      </w:tabs>
      <w:suppressAutoHyphens w:val="0"/>
      <w:autoSpaceDN w:val="0"/>
      <w:adjustRightInd w:val="0"/>
      <w:spacing w:before="120" w:after="40" w:line="240" w:lineRule="auto"/>
      <w:jc w:val="left"/>
      <w:textAlignment w:val="baseline"/>
    </w:pPr>
    <w:rPr>
      <w:sz w:val="20"/>
      <w:lang w:eastAsia="x-none"/>
    </w:rPr>
  </w:style>
  <w:style w:type="paragraph" w:customStyle="1" w:styleId="TableNo">
    <w:name w:val="Table_No"/>
    <w:basedOn w:val="Normal"/>
    <w:next w:val="Tabletitle"/>
    <w:link w:val="TableNoChar"/>
    <w:rsid w:val="006935DC"/>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x-none"/>
    </w:rPr>
  </w:style>
  <w:style w:type="character" w:customStyle="1" w:styleId="TableNoChar">
    <w:name w:val="Table_No Char"/>
    <w:link w:val="TableNo"/>
    <w:locked/>
    <w:rsid w:val="006935DC"/>
    <w:rPr>
      <w:caps/>
      <w:lang w:val="en-GB" w:eastAsia="x-none"/>
    </w:rPr>
  </w:style>
  <w:style w:type="paragraph" w:customStyle="1" w:styleId="TableText">
    <w:name w:val="Table_Text"/>
    <w:basedOn w:val="Normal"/>
    <w:rsid w:val="006935DC"/>
    <w:pPr>
      <w:keepNext/>
      <w:tabs>
        <w:tab w:val="left" w:pos="1134"/>
        <w:tab w:val="left" w:pos="1871"/>
        <w:tab w:val="left" w:pos="2268"/>
      </w:tabs>
      <w:suppressAutoHyphens/>
      <w:overflowPunct w:val="0"/>
      <w:autoSpaceDE w:val="0"/>
      <w:spacing w:before="100" w:after="100" w:line="190" w:lineRule="exact"/>
      <w:jc w:val="both"/>
    </w:pPr>
    <w:rPr>
      <w:sz w:val="18"/>
      <w:szCs w:val="20"/>
      <w:lang w:val="en-GB" w:eastAsia="zh-CN"/>
    </w:rPr>
  </w:style>
  <w:style w:type="character" w:customStyle="1" w:styleId="TablelegendChar">
    <w:name w:val="Table_legend Char"/>
    <w:link w:val="Tablelegend"/>
    <w:rsid w:val="006935DC"/>
    <w:rPr>
      <w:lang w:val="en-GB" w:eastAsia="x-none"/>
    </w:rPr>
  </w:style>
  <w:style w:type="character" w:customStyle="1" w:styleId="ArtrefBold">
    <w:name w:val="Art_ref + Bold"/>
    <w:rsid w:val="006935DC"/>
    <w:rPr>
      <w:b/>
      <w:bCs/>
      <w:color w:val="auto"/>
    </w:rPr>
  </w:style>
  <w:style w:type="paragraph" w:customStyle="1" w:styleId="Tabletext0">
    <w:name w:val="Table_text"/>
    <w:basedOn w:val="Normal"/>
    <w:link w:val="TabletextChar"/>
    <w:qFormat/>
    <w:rsid w:val="006935D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0"/>
      <w:szCs w:val="20"/>
      <w:lang w:val="en-GB" w:eastAsia="x-none"/>
    </w:rPr>
  </w:style>
  <w:style w:type="character" w:customStyle="1" w:styleId="TabletextChar">
    <w:name w:val="Table_text Char"/>
    <w:link w:val="Tabletext0"/>
    <w:locked/>
    <w:rsid w:val="006935DC"/>
    <w:rPr>
      <w:lang w:val="en-GB" w:eastAsia="x-none"/>
    </w:rPr>
  </w:style>
  <w:style w:type="character" w:customStyle="1" w:styleId="ArtrefBold0">
    <w:name w:val="Art_ref +  Bold"/>
    <w:rsid w:val="006935DC"/>
    <w:rPr>
      <w:b/>
      <w:color w:val="auto"/>
    </w:rPr>
  </w:style>
  <w:style w:type="paragraph" w:styleId="EndnoteText">
    <w:name w:val="endnote text"/>
    <w:basedOn w:val="Normal"/>
    <w:link w:val="EndnoteTextChar"/>
    <w:rsid w:val="006935DC"/>
    <w:rPr>
      <w:sz w:val="20"/>
      <w:szCs w:val="20"/>
    </w:rPr>
  </w:style>
  <w:style w:type="character" w:customStyle="1" w:styleId="EndnoteTextChar">
    <w:name w:val="Endnote Text Char"/>
    <w:basedOn w:val="DefaultParagraphFont"/>
    <w:link w:val="EndnoteText"/>
    <w:rsid w:val="006935DC"/>
  </w:style>
  <w:style w:type="character" w:styleId="EndnoteReference">
    <w:name w:val="endnote reference"/>
    <w:rsid w:val="006935DC"/>
    <w:rPr>
      <w:vertAlign w:val="superscript"/>
    </w:rPr>
  </w:style>
  <w:style w:type="character" w:customStyle="1" w:styleId="HeaderChar2">
    <w:name w:val="Header Char2"/>
    <w:aliases w:val="encabezado Char2,he Char2,header odd Char2,header odd1 Char2,header odd2 Char2,h Char2,Header/Footer Char1,Page No Char1,header odd3 Char2,header odd4 Char2,header odd5 Char2,header odd6 Char2,header1 Char2,header2 Char2,header3 Char2"/>
    <w:uiPriority w:val="99"/>
    <w:locked/>
    <w:rsid w:val="003E5802"/>
    <w:rPr>
      <w:rFonts w:eastAsia="Times New Roman" w:cs="Times New Roman"/>
    </w:rPr>
  </w:style>
  <w:style w:type="character" w:customStyle="1" w:styleId="RestitleChar">
    <w:name w:val="Res_title Char"/>
    <w:link w:val="Restitle"/>
    <w:locked/>
    <w:rsid w:val="003E5802"/>
    <w:rPr>
      <w:rFonts w:ascii="Times New Roman Bold" w:hAnsi="Times New Roman Bold"/>
      <w:b/>
      <w:sz w:val="28"/>
      <w:lang w:val="en-GB"/>
    </w:rPr>
  </w:style>
  <w:style w:type="character" w:customStyle="1" w:styleId="FootnoteTextChar3">
    <w:name w:val="Footnote Text Char3"/>
    <w:aliases w:val="ALTS FOOTNOTE Char1,Footnote Text Char1 Char1,Footnote Text Char Char1 Char1,Footnote Text Char4 Char Char Char1,Footnote Text Char1 Char1 Char1 Char Char1,Footnote Text Char Char1 Char1 Char Char Char1,DNV-FT Char1"/>
    <w:locked/>
    <w:rsid w:val="003E5802"/>
    <w:rPr>
      <w:rFonts w:eastAsia="Times New Roman" w:cs="Times New Roman"/>
    </w:rPr>
  </w:style>
  <w:style w:type="paragraph" w:customStyle="1" w:styleId="Normalaftertitle">
    <w:name w:val="Normal after title"/>
    <w:basedOn w:val="Normal"/>
    <w:next w:val="Normal"/>
    <w:link w:val="NormalaftertitleChar"/>
    <w:uiPriority w:val="99"/>
    <w:rsid w:val="002F52CE"/>
    <w:pPr>
      <w:tabs>
        <w:tab w:val="left" w:pos="1134"/>
        <w:tab w:val="left" w:pos="1871"/>
        <w:tab w:val="left" w:pos="2268"/>
      </w:tabs>
      <w:overflowPunct w:val="0"/>
      <w:autoSpaceDE w:val="0"/>
      <w:autoSpaceDN w:val="0"/>
      <w:adjustRightInd w:val="0"/>
      <w:spacing w:before="360"/>
      <w:jc w:val="both"/>
      <w:textAlignment w:val="baseline"/>
    </w:pPr>
    <w:rPr>
      <w:szCs w:val="20"/>
      <w:lang w:val="fr-FR"/>
    </w:rPr>
  </w:style>
  <w:style w:type="character" w:customStyle="1" w:styleId="NormalaftertitleChar">
    <w:name w:val="Normal after title Char"/>
    <w:link w:val="Normalaftertitle"/>
    <w:uiPriority w:val="99"/>
    <w:locked/>
    <w:rsid w:val="000E3812"/>
    <w:rPr>
      <w:sz w:val="24"/>
      <w:lang w:val="fr-FR"/>
    </w:rPr>
  </w:style>
  <w:style w:type="character" w:customStyle="1" w:styleId="Appref">
    <w:name w:val="App_ref"/>
    <w:rsid w:val="000E3812"/>
  </w:style>
  <w:style w:type="character" w:styleId="PageNumber">
    <w:name w:val="page number"/>
    <w:rsid w:val="00D602D8"/>
  </w:style>
  <w:style w:type="paragraph" w:customStyle="1" w:styleId="Annex">
    <w:name w:val="Annex_#"/>
    <w:basedOn w:val="Normal"/>
    <w:next w:val="AnnexTitle"/>
    <w:rsid w:val="00D602D8"/>
    <w:pPr>
      <w:tabs>
        <w:tab w:val="left" w:pos="794"/>
        <w:tab w:val="left" w:pos="1191"/>
        <w:tab w:val="left" w:pos="1588"/>
        <w:tab w:val="left" w:pos="1985"/>
      </w:tabs>
      <w:spacing w:before="720"/>
      <w:jc w:val="center"/>
    </w:pPr>
    <w:rPr>
      <w:caps/>
      <w:sz w:val="22"/>
      <w:szCs w:val="20"/>
      <w:lang w:val="en-GB"/>
    </w:rPr>
  </w:style>
  <w:style w:type="paragraph" w:customStyle="1" w:styleId="AnnexTitle">
    <w:name w:val="Annex_Title"/>
    <w:basedOn w:val="Normal"/>
    <w:next w:val="Normal"/>
    <w:rsid w:val="00D602D8"/>
    <w:pPr>
      <w:tabs>
        <w:tab w:val="left" w:pos="794"/>
        <w:tab w:val="left" w:pos="1191"/>
        <w:tab w:val="left" w:pos="1588"/>
        <w:tab w:val="left" w:pos="1985"/>
      </w:tabs>
      <w:spacing w:before="240" w:after="284"/>
      <w:jc w:val="center"/>
    </w:pPr>
    <w:rPr>
      <w:b/>
      <w:sz w:val="22"/>
      <w:szCs w:val="20"/>
      <w:lang w:val="en-GB"/>
    </w:rPr>
  </w:style>
  <w:style w:type="paragraph" w:customStyle="1" w:styleId="Title1">
    <w:name w:val="Title 1"/>
    <w:basedOn w:val="Normal"/>
    <w:next w:val="Normal"/>
    <w:rsid w:val="00D602D8"/>
    <w:pPr>
      <w:spacing w:before="720"/>
      <w:jc w:val="center"/>
    </w:pPr>
    <w:rPr>
      <w:b/>
      <w:sz w:val="22"/>
      <w:szCs w:val="20"/>
      <w:lang w:val="en-GB"/>
    </w:rPr>
  </w:style>
  <w:style w:type="paragraph" w:customStyle="1" w:styleId="ResNo">
    <w:name w:val="Res_No"/>
    <w:basedOn w:val="Normal"/>
    <w:next w:val="Normal"/>
    <w:link w:val="Res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caps/>
      <w:sz w:val="28"/>
      <w:szCs w:val="20"/>
      <w:lang w:val="fr-FR"/>
    </w:rPr>
  </w:style>
  <w:style w:type="paragraph" w:customStyle="1" w:styleId="Call">
    <w:name w:val="Call"/>
    <w:basedOn w:val="Normal"/>
    <w:next w:val="Normal"/>
    <w:link w:val="CallChar"/>
    <w:rsid w:val="00D602D8"/>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CarCar1">
    <w:name w:val="Car Car1"/>
    <w:basedOn w:val="Normal"/>
    <w:rsid w:val="00D602D8"/>
    <w:pPr>
      <w:tabs>
        <w:tab w:val="left" w:pos="540"/>
        <w:tab w:val="left" w:pos="1260"/>
        <w:tab w:val="left" w:pos="1800"/>
      </w:tabs>
      <w:spacing w:before="240" w:after="160" w:line="240" w:lineRule="exact"/>
    </w:pPr>
    <w:rPr>
      <w:rFonts w:ascii="Verdana" w:hAnsi="Verdana"/>
      <w:szCs w:val="20"/>
    </w:rPr>
  </w:style>
  <w:style w:type="paragraph" w:customStyle="1" w:styleId="Indented">
    <w:name w:val="Indented"/>
    <w:autoRedefine/>
    <w:rsid w:val="00D602D8"/>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spacing w:before="120"/>
      <w:ind w:left="1008"/>
      <w:jc w:val="both"/>
    </w:pPr>
    <w:rPr>
      <w:rFonts w:ascii="CG Times" w:hAnsi="CG Times" w:cs="CG Times"/>
      <w:noProof/>
      <w:color w:val="000000"/>
      <w:sz w:val="24"/>
      <w:szCs w:val="24"/>
    </w:rPr>
  </w:style>
  <w:style w:type="character" w:customStyle="1" w:styleId="Heading4Char">
    <w:name w:val="Heading 4 Char"/>
    <w:link w:val="Heading4"/>
    <w:rsid w:val="00D602D8"/>
    <w:rPr>
      <w:i/>
      <w:iCs/>
      <w:sz w:val="24"/>
    </w:rPr>
  </w:style>
  <w:style w:type="character" w:styleId="CommentReference">
    <w:name w:val="annotation reference"/>
    <w:rsid w:val="00D602D8"/>
    <w:rPr>
      <w:sz w:val="16"/>
      <w:szCs w:val="16"/>
    </w:rPr>
  </w:style>
  <w:style w:type="paragraph" w:customStyle="1" w:styleId="Line">
    <w:name w:val="Line"/>
    <w:basedOn w:val="Normal"/>
    <w:next w:val="Normal"/>
    <w:rsid w:val="00D602D8"/>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Tablefin">
    <w:name w:val="Table_fin"/>
    <w:basedOn w:val="Normal"/>
    <w:rsid w:val="00D602D8"/>
    <w:pPr>
      <w:tabs>
        <w:tab w:val="left" w:pos="1871"/>
        <w:tab w:val="left" w:pos="2268"/>
      </w:tabs>
      <w:overflowPunct w:val="0"/>
      <w:autoSpaceDE w:val="0"/>
      <w:autoSpaceDN w:val="0"/>
      <w:adjustRightInd w:val="0"/>
      <w:jc w:val="both"/>
      <w:textAlignment w:val="baseline"/>
    </w:pPr>
    <w:rPr>
      <w:sz w:val="12"/>
      <w:szCs w:val="20"/>
      <w:lang w:val="fr-FR"/>
    </w:rPr>
  </w:style>
  <w:style w:type="character" w:customStyle="1" w:styleId="Tableref">
    <w:name w:val="Table_ref"/>
    <w:rsid w:val="00D602D8"/>
    <w:rPr>
      <w:color w:val="3366FF"/>
    </w:rPr>
  </w:style>
  <w:style w:type="paragraph" w:customStyle="1" w:styleId="1Para">
    <w:name w:val="1Para"/>
    <w:basedOn w:val="Normal"/>
    <w:rsid w:val="00D602D8"/>
    <w:pPr>
      <w:tabs>
        <w:tab w:val="left" w:pos="1440"/>
      </w:tabs>
      <w:spacing w:before="260" w:after="260"/>
      <w:jc w:val="both"/>
    </w:pPr>
    <w:rPr>
      <w:sz w:val="22"/>
      <w:szCs w:val="22"/>
      <w:lang w:val="en-GB"/>
    </w:rPr>
  </w:style>
  <w:style w:type="character" w:customStyle="1" w:styleId="ResNoChar">
    <w:name w:val="Res_No Char"/>
    <w:link w:val="ResNo"/>
    <w:rsid w:val="00D602D8"/>
    <w:rPr>
      <w:caps/>
      <w:sz w:val="28"/>
      <w:lang w:val="fr-FR"/>
    </w:rPr>
  </w:style>
  <w:style w:type="paragraph" w:customStyle="1" w:styleId="AppendixNo">
    <w:name w:val="Appendix_No"/>
    <w:basedOn w:val="Normal"/>
    <w:next w:val="Appendixtitle"/>
    <w:link w:val="Appendix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sz w:val="28"/>
      <w:szCs w:val="20"/>
      <w:lang w:val="fr-FR"/>
    </w:rPr>
  </w:style>
  <w:style w:type="paragraph" w:customStyle="1" w:styleId="Appendixtitle">
    <w:name w:val="Appendix_title"/>
    <w:basedOn w:val="Normal"/>
    <w:next w:val="Normal"/>
    <w:link w:val="AppendixtitleChar"/>
    <w:rsid w:val="00D602D8"/>
    <w:pPr>
      <w:keepNext/>
      <w:keepLines/>
      <w:overflowPunct w:val="0"/>
      <w:autoSpaceDE w:val="0"/>
      <w:autoSpaceDN w:val="0"/>
      <w:adjustRightInd w:val="0"/>
      <w:spacing w:before="160" w:after="80"/>
      <w:jc w:val="center"/>
      <w:textAlignment w:val="baseline"/>
    </w:pPr>
    <w:rPr>
      <w:b/>
      <w:noProof/>
      <w:sz w:val="28"/>
      <w:szCs w:val="20"/>
    </w:rPr>
  </w:style>
  <w:style w:type="character" w:customStyle="1" w:styleId="AppendixNoChar">
    <w:name w:val="Appendix_No Char"/>
    <w:link w:val="AppendixNo"/>
    <w:rsid w:val="00D602D8"/>
    <w:rPr>
      <w:sz w:val="28"/>
      <w:lang w:val="fr-FR"/>
    </w:rPr>
  </w:style>
  <w:style w:type="paragraph" w:customStyle="1" w:styleId="Appendixref">
    <w:name w:val="Appendix_ref"/>
    <w:basedOn w:val="Normal"/>
    <w:next w:val="Appendixtitle"/>
    <w:rsid w:val="00D602D8"/>
    <w:pPr>
      <w:tabs>
        <w:tab w:val="left" w:pos="1134"/>
        <w:tab w:val="left" w:pos="1871"/>
        <w:tab w:val="left" w:pos="2268"/>
      </w:tabs>
      <w:overflowPunct w:val="0"/>
      <w:autoSpaceDE w:val="0"/>
      <w:autoSpaceDN w:val="0"/>
      <w:adjustRightInd w:val="0"/>
      <w:spacing w:before="240"/>
      <w:jc w:val="center"/>
      <w:textAlignment w:val="baseline"/>
    </w:pPr>
    <w:rPr>
      <w:szCs w:val="20"/>
      <w:lang w:val="fr-FR"/>
    </w:rPr>
  </w:style>
  <w:style w:type="paragraph" w:customStyle="1" w:styleId="Source">
    <w:name w:val="Source"/>
    <w:basedOn w:val="Normal"/>
    <w:next w:val="Normal"/>
    <w:rsid w:val="00D602D8"/>
    <w:pPr>
      <w:tabs>
        <w:tab w:val="left" w:pos="794"/>
        <w:tab w:val="left" w:pos="1191"/>
        <w:tab w:val="left" w:pos="1588"/>
        <w:tab w:val="left" w:pos="1985"/>
      </w:tabs>
      <w:overflowPunct w:val="0"/>
      <w:autoSpaceDE w:val="0"/>
      <w:autoSpaceDN w:val="0"/>
      <w:adjustRightInd w:val="0"/>
      <w:spacing w:before="840" w:after="200"/>
      <w:jc w:val="center"/>
      <w:textAlignment w:val="baseline"/>
    </w:pPr>
    <w:rPr>
      <w:b/>
      <w:sz w:val="28"/>
      <w:szCs w:val="20"/>
      <w:lang w:val="en-GB"/>
    </w:rPr>
  </w:style>
  <w:style w:type="paragraph" w:customStyle="1" w:styleId="headingb">
    <w:name w:val="heading_b"/>
    <w:basedOn w:val="Heading3"/>
    <w:next w:val="Normal"/>
    <w:rsid w:val="00D602D8"/>
    <w:pPr>
      <w:keepLines/>
      <w:tabs>
        <w:tab w:val="clear" w:pos="0"/>
        <w:tab w:val="left" w:pos="794"/>
        <w:tab w:val="left" w:pos="2127"/>
        <w:tab w:val="left" w:pos="2410"/>
        <w:tab w:val="left" w:pos="2921"/>
        <w:tab w:val="left" w:pos="3261"/>
      </w:tabs>
      <w:spacing w:before="160" w:after="0"/>
      <w:outlineLvl w:val="9"/>
    </w:pPr>
    <w:rPr>
      <w:rFonts w:cs="Times New Roman"/>
      <w:iCs w:val="0"/>
      <w:szCs w:val="20"/>
      <w:lang w:val="en-GB" w:eastAsia="fr-FR"/>
    </w:rPr>
  </w:style>
  <w:style w:type="paragraph" w:customStyle="1" w:styleId="enumlev2">
    <w:name w:val="enumlev2"/>
    <w:basedOn w:val="Normal"/>
    <w:rsid w:val="00D602D8"/>
    <w:pPr>
      <w:tabs>
        <w:tab w:val="left" w:pos="794"/>
        <w:tab w:val="left" w:pos="1191"/>
        <w:tab w:val="left" w:pos="1588"/>
        <w:tab w:val="left" w:pos="1985"/>
      </w:tabs>
      <w:overflowPunct w:val="0"/>
      <w:autoSpaceDE w:val="0"/>
      <w:autoSpaceDN w:val="0"/>
      <w:adjustRightInd w:val="0"/>
      <w:spacing w:before="80"/>
      <w:ind w:left="1191" w:hanging="397"/>
      <w:textAlignment w:val="baseline"/>
    </w:pPr>
    <w:rPr>
      <w:szCs w:val="20"/>
      <w:lang w:val="en-GB"/>
    </w:rPr>
  </w:style>
  <w:style w:type="paragraph" w:styleId="Quote">
    <w:name w:val="Quote"/>
    <w:basedOn w:val="Normal"/>
    <w:next w:val="Normal"/>
    <w:link w:val="QuoteChar"/>
    <w:uiPriority w:val="29"/>
    <w:qFormat/>
    <w:rsid w:val="00D602D8"/>
    <w:pPr>
      <w:widowControl w:val="0"/>
      <w:ind w:left="440" w:right="45"/>
    </w:pPr>
    <w:rPr>
      <w:i/>
      <w:iCs/>
      <w:color w:val="000000"/>
    </w:rPr>
  </w:style>
  <w:style w:type="character" w:customStyle="1" w:styleId="QuoteChar">
    <w:name w:val="Quote Char"/>
    <w:link w:val="Quote"/>
    <w:uiPriority w:val="29"/>
    <w:rsid w:val="00D602D8"/>
    <w:rPr>
      <w:i/>
      <w:iCs/>
      <w:color w:val="000000"/>
      <w:sz w:val="24"/>
      <w:szCs w:val="24"/>
    </w:rPr>
  </w:style>
  <w:style w:type="paragraph" w:customStyle="1" w:styleId="Normalaftertitle0">
    <w:name w:val="Normal_after_title"/>
    <w:basedOn w:val="Normal"/>
    <w:next w:val="Normal"/>
    <w:link w:val="NormalaftertitleChar0"/>
    <w:uiPriority w:val="99"/>
    <w:rsid w:val="00D602D8"/>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customStyle="1" w:styleId="NormalaftertitleChar0">
    <w:name w:val="Normal_after_title Char"/>
    <w:link w:val="Normalaftertitle0"/>
    <w:uiPriority w:val="99"/>
    <w:locked/>
    <w:rsid w:val="00D602D8"/>
    <w:rPr>
      <w:sz w:val="24"/>
      <w:lang w:val="en-GB"/>
    </w:rPr>
  </w:style>
  <w:style w:type="paragraph" w:customStyle="1" w:styleId="AnnexNo">
    <w:name w:val="Annex_No"/>
    <w:basedOn w:val="Normal"/>
    <w:next w:val="Normal"/>
    <w:rsid w:val="00D602D8"/>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Calibri"/>
      <w:caps/>
      <w:sz w:val="28"/>
      <w:szCs w:val="20"/>
      <w:lang w:val="en-GB" w:eastAsia="ko-KR"/>
    </w:rPr>
  </w:style>
  <w:style w:type="paragraph" w:customStyle="1" w:styleId="Annextitle0">
    <w:name w:val="Annex_title"/>
    <w:basedOn w:val="Normal"/>
    <w:next w:val="Normal"/>
    <w:rsid w:val="00D602D8"/>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Calibri" w:hAnsi="Times New Roman Bold"/>
      <w:b/>
      <w:sz w:val="28"/>
      <w:szCs w:val="20"/>
      <w:lang w:val="en-GB"/>
    </w:rPr>
  </w:style>
  <w:style w:type="paragraph" w:customStyle="1" w:styleId="FigureNo">
    <w:name w:val="Figure_No"/>
    <w:basedOn w:val="Normal"/>
    <w:next w:val="Normal"/>
    <w:rsid w:val="00D602D8"/>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Calibri"/>
      <w:caps/>
      <w:sz w:val="20"/>
      <w:szCs w:val="20"/>
      <w:lang w:val="en-GB"/>
    </w:rPr>
  </w:style>
  <w:style w:type="paragraph" w:customStyle="1" w:styleId="Figuretitle">
    <w:name w:val="Figure_title"/>
    <w:basedOn w:val="Normal"/>
    <w:next w:val="Normal"/>
    <w:rsid w:val="00D602D8"/>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Calibri" w:hAnsi="Times New Roman Bold" w:cs="Times New Roman Bold"/>
      <w:b/>
      <w:bCs/>
      <w:sz w:val="20"/>
      <w:szCs w:val="20"/>
      <w:lang w:val="en-GB"/>
    </w:rPr>
  </w:style>
  <w:style w:type="paragraph" w:customStyle="1" w:styleId="Figure">
    <w:name w:val="Figure"/>
    <w:basedOn w:val="Normal"/>
    <w:next w:val="Figuretitle"/>
    <w:rsid w:val="00D602D8"/>
    <w:pPr>
      <w:keepNext/>
      <w:keepLines/>
      <w:tabs>
        <w:tab w:val="left" w:pos="1134"/>
        <w:tab w:val="left" w:pos="1871"/>
        <w:tab w:val="left" w:pos="2268"/>
      </w:tabs>
      <w:overflowPunct w:val="0"/>
      <w:autoSpaceDE w:val="0"/>
      <w:autoSpaceDN w:val="0"/>
      <w:adjustRightInd w:val="0"/>
      <w:spacing w:before="120"/>
      <w:jc w:val="center"/>
      <w:textAlignment w:val="baseline"/>
    </w:pPr>
    <w:rPr>
      <w:rFonts w:eastAsia="Calibri"/>
      <w:lang w:val="en-GB"/>
    </w:rPr>
  </w:style>
  <w:style w:type="character" w:customStyle="1" w:styleId="CallChar">
    <w:name w:val="Call Char"/>
    <w:link w:val="Call"/>
    <w:locked/>
    <w:rsid w:val="00D602D8"/>
    <w:rPr>
      <w:i/>
      <w:sz w:val="24"/>
      <w:lang w:val="en-GB"/>
    </w:rPr>
  </w:style>
  <w:style w:type="paragraph" w:customStyle="1" w:styleId="Rectitle">
    <w:name w:val="Rec_title"/>
    <w:basedOn w:val="Normal"/>
    <w:next w:val="Normal"/>
    <w:rsid w:val="00D602D8"/>
    <w:pPr>
      <w:keepNext/>
      <w:keepLines/>
      <w:tabs>
        <w:tab w:val="left" w:pos="1134"/>
        <w:tab w:val="left" w:pos="1871"/>
        <w:tab w:val="left" w:pos="2268"/>
      </w:tabs>
      <w:overflowPunct w:val="0"/>
      <w:autoSpaceDE w:val="0"/>
      <w:autoSpaceDN w:val="0"/>
      <w:adjustRightInd w:val="0"/>
      <w:spacing w:before="240"/>
      <w:jc w:val="center"/>
    </w:pPr>
    <w:rPr>
      <w:rFonts w:ascii="Times New Roman Bold" w:hAnsi="Times New Roman Bold"/>
      <w:b/>
      <w:sz w:val="28"/>
      <w:szCs w:val="20"/>
    </w:rPr>
  </w:style>
  <w:style w:type="paragraph" w:customStyle="1" w:styleId="ECCParagraph">
    <w:name w:val="ECC Paragraph"/>
    <w:basedOn w:val="Normal"/>
    <w:rsid w:val="00D602D8"/>
    <w:pPr>
      <w:spacing w:after="240"/>
      <w:jc w:val="both"/>
    </w:pPr>
    <w:rPr>
      <w:rFonts w:ascii="Arial" w:hAnsi="Arial"/>
      <w:sz w:val="20"/>
    </w:rPr>
  </w:style>
  <w:style w:type="paragraph" w:customStyle="1" w:styleId="Equation">
    <w:name w:val="Equation"/>
    <w:basedOn w:val="Normal"/>
    <w:rsid w:val="00D602D8"/>
    <w:pPr>
      <w:tabs>
        <w:tab w:val="left" w:pos="1134"/>
        <w:tab w:val="center" w:pos="4820"/>
        <w:tab w:val="right" w:pos="9639"/>
      </w:tabs>
      <w:overflowPunct w:val="0"/>
      <w:autoSpaceDE w:val="0"/>
      <w:autoSpaceDN w:val="0"/>
      <w:adjustRightInd w:val="0"/>
      <w:spacing w:before="120"/>
      <w:textAlignment w:val="baseline"/>
    </w:pPr>
    <w:rPr>
      <w:szCs w:val="20"/>
    </w:rPr>
  </w:style>
  <w:style w:type="paragraph" w:customStyle="1" w:styleId="Equationlegend">
    <w:name w:val="Equation_legend"/>
    <w:basedOn w:val="NormalIndent"/>
    <w:rsid w:val="00D602D8"/>
    <w:pPr>
      <w:tabs>
        <w:tab w:val="right" w:pos="1871"/>
        <w:tab w:val="left" w:pos="2041"/>
      </w:tabs>
      <w:overflowPunct w:val="0"/>
      <w:autoSpaceDE w:val="0"/>
      <w:autoSpaceDN w:val="0"/>
      <w:adjustRightInd w:val="0"/>
      <w:spacing w:before="80"/>
      <w:ind w:left="2041" w:hanging="2041"/>
      <w:textAlignment w:val="baseline"/>
    </w:pPr>
    <w:rPr>
      <w:szCs w:val="20"/>
    </w:rPr>
  </w:style>
  <w:style w:type="paragraph" w:styleId="NormalWeb">
    <w:name w:val="Normal (Web)"/>
    <w:basedOn w:val="Normal"/>
    <w:uiPriority w:val="99"/>
    <w:unhideWhenUsed/>
    <w:rsid w:val="001B5C7A"/>
    <w:pPr>
      <w:spacing w:before="100" w:beforeAutospacing="1" w:after="100" w:afterAutospacing="1"/>
    </w:pPr>
    <w:rPr>
      <w:rFonts w:eastAsia="Calibri"/>
    </w:rPr>
  </w:style>
  <w:style w:type="character" w:customStyle="1" w:styleId="msoins0">
    <w:name w:val="msoins"/>
    <w:rsid w:val="00AB2470"/>
  </w:style>
  <w:style w:type="character" w:customStyle="1" w:styleId="grame">
    <w:name w:val="grame"/>
    <w:rsid w:val="00AB2470"/>
  </w:style>
  <w:style w:type="character" w:customStyle="1" w:styleId="TableNo0">
    <w:name w:val="Table_No Знак"/>
    <w:locked/>
    <w:rsid w:val="008B1F16"/>
    <w:rPr>
      <w:rFonts w:ascii="Times New Roman" w:eastAsia="Times New Roman" w:hAnsi="Times New Roman" w:cs="Times New Roman"/>
      <w:caps/>
      <w:sz w:val="20"/>
      <w:szCs w:val="20"/>
      <w:lang w:val="en-GB"/>
    </w:rPr>
  </w:style>
  <w:style w:type="character" w:customStyle="1" w:styleId="Tabletitle0">
    <w:name w:val="Table_title Знак"/>
    <w:locked/>
    <w:rsid w:val="008B1F16"/>
    <w:rPr>
      <w:rFonts w:ascii="Times New Roman Bold" w:eastAsia="Times New Roman" w:hAnsi="Times New Roman Bold" w:cs="Times New Roman"/>
      <w:b/>
      <w:sz w:val="20"/>
      <w:szCs w:val="20"/>
      <w:lang w:val="en-GB"/>
    </w:rPr>
  </w:style>
  <w:style w:type="paragraph" w:customStyle="1" w:styleId="Reasons">
    <w:name w:val="Reasons"/>
    <w:basedOn w:val="Normal"/>
    <w:link w:val="ReasonsChar"/>
    <w:qFormat/>
    <w:rsid w:val="008B1F16"/>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AppendixtitleChar">
    <w:name w:val="Appendix_title Char"/>
    <w:link w:val="Appendixtitle"/>
    <w:rsid w:val="008B1F16"/>
    <w:rPr>
      <w:b/>
      <w:noProof/>
      <w:sz w:val="28"/>
    </w:rPr>
  </w:style>
  <w:style w:type="paragraph" w:customStyle="1" w:styleId="TabletextHanging0">
    <w:name w:val="Table_text + Hanging:  0"/>
    <w:aliases w:val="5 cm"/>
    <w:basedOn w:val="Tabletext0"/>
    <w:rsid w:val="008B1F16"/>
    <w:pPr>
      <w:ind w:left="284" w:hanging="284"/>
      <w:jc w:val="left"/>
      <w:textAlignment w:val="auto"/>
    </w:pPr>
    <w:rPr>
      <w:lang w:val="en-US" w:eastAsia="en-US"/>
    </w:rPr>
  </w:style>
  <w:style w:type="character" w:customStyle="1" w:styleId="ReasonsChar">
    <w:name w:val="Reasons Char"/>
    <w:link w:val="Reasons"/>
    <w:locked/>
    <w:rsid w:val="00366148"/>
    <w:rPr>
      <w:sz w:val="24"/>
      <w:lang w:val="en-GB"/>
    </w:rPr>
  </w:style>
  <w:style w:type="paragraph" w:styleId="Index1">
    <w:name w:val="index 1"/>
    <w:basedOn w:val="Normal"/>
    <w:next w:val="Normal"/>
    <w:rsid w:val="00366148"/>
    <w:pPr>
      <w:tabs>
        <w:tab w:val="left" w:pos="794"/>
        <w:tab w:val="left" w:pos="1191"/>
        <w:tab w:val="left" w:pos="1588"/>
        <w:tab w:val="left" w:pos="1985"/>
      </w:tabs>
      <w:spacing w:before="120"/>
    </w:pPr>
    <w:rPr>
      <w:szCs w:val="20"/>
      <w:lang w:val="en-GB"/>
    </w:rPr>
  </w:style>
  <w:style w:type="paragraph" w:customStyle="1" w:styleId="ResTitle0">
    <w:name w:val="Res_Title"/>
    <w:basedOn w:val="Normal"/>
    <w:next w:val="Normal"/>
    <w:rsid w:val="00366148"/>
    <w:pPr>
      <w:keepNext/>
      <w:keepLines/>
      <w:tabs>
        <w:tab w:val="left" w:pos="794"/>
        <w:tab w:val="left" w:pos="1191"/>
        <w:tab w:val="left" w:pos="1588"/>
        <w:tab w:val="left" w:pos="1985"/>
      </w:tabs>
      <w:spacing w:before="240"/>
      <w:jc w:val="center"/>
    </w:pPr>
    <w:rPr>
      <w:b/>
      <w:sz w:val="28"/>
      <w:szCs w:val="20"/>
      <w:lang w:val="en-GB"/>
    </w:rPr>
  </w:style>
  <w:style w:type="paragraph" w:customStyle="1" w:styleId="Headingb0">
    <w:name w:val="Heading_b"/>
    <w:basedOn w:val="Normal"/>
    <w:next w:val="Normal"/>
    <w:link w:val="HeadingbChar"/>
    <w:qFormat/>
    <w:rsid w:val="00366148"/>
    <w:pPr>
      <w:keepNext/>
      <w:tabs>
        <w:tab w:val="left" w:pos="1134"/>
        <w:tab w:val="left" w:pos="1871"/>
        <w:tab w:val="left" w:pos="2268"/>
      </w:tabs>
      <w:overflowPunct w:val="0"/>
      <w:autoSpaceDE w:val="0"/>
      <w:autoSpaceDN w:val="0"/>
      <w:adjustRightInd w:val="0"/>
      <w:spacing w:before="160"/>
      <w:textAlignment w:val="baseline"/>
    </w:pPr>
    <w:rPr>
      <w:rFonts w:ascii="Times" w:hAnsi="Times"/>
      <w:b/>
      <w:szCs w:val="20"/>
      <w:lang w:val="en-GB"/>
    </w:rPr>
  </w:style>
  <w:style w:type="character" w:customStyle="1" w:styleId="HeadingbChar">
    <w:name w:val="Heading_b Char"/>
    <w:link w:val="Headingb0"/>
    <w:locked/>
    <w:rsid w:val="00366148"/>
    <w:rPr>
      <w:rFonts w:ascii="Times" w:hAnsi="Times"/>
      <w:b/>
      <w:sz w:val="24"/>
      <w:lang w:val="en-GB"/>
    </w:rPr>
  </w:style>
  <w:style w:type="paragraph" w:customStyle="1" w:styleId="call0">
    <w:name w:val="call"/>
    <w:basedOn w:val="Normal"/>
    <w:next w:val="Normal"/>
    <w:rsid w:val="00F71C64"/>
    <w:pPr>
      <w:keepNext/>
      <w:keepLines/>
      <w:tabs>
        <w:tab w:val="left" w:pos="794"/>
        <w:tab w:val="left" w:pos="1191"/>
        <w:tab w:val="left" w:pos="1588"/>
        <w:tab w:val="left" w:pos="1985"/>
      </w:tabs>
      <w:spacing w:before="160"/>
      <w:ind w:left="794"/>
    </w:pPr>
    <w:rPr>
      <w:i/>
      <w:szCs w:val="20"/>
      <w:lang w:val="en-GB"/>
    </w:rPr>
  </w:style>
  <w:style w:type="paragraph" w:customStyle="1" w:styleId="PargrafodaLista1">
    <w:name w:val="Parágrafo da Lista1"/>
    <w:basedOn w:val="Normal"/>
    <w:rsid w:val="0088408F"/>
    <w:pPr>
      <w:spacing w:after="200" w:line="276" w:lineRule="auto"/>
      <w:ind w:left="720"/>
    </w:pPr>
    <w:rPr>
      <w:rFonts w:ascii="Calibri" w:hAnsi="Calibri" w:cs="Calibri"/>
      <w:sz w:val="22"/>
      <w:szCs w:val="22"/>
      <w:lang w:val="pt-BR" w:eastAsia="pt-BR"/>
    </w:rPr>
  </w:style>
  <w:style w:type="character" w:styleId="Strong">
    <w:name w:val="Strong"/>
    <w:qFormat/>
    <w:rsid w:val="0088408F"/>
    <w:rPr>
      <w:rFonts w:cs="Times New Roman"/>
      <w:b/>
    </w:rPr>
  </w:style>
  <w:style w:type="paragraph" w:styleId="CommentText">
    <w:name w:val="annotation text"/>
    <w:basedOn w:val="Normal"/>
    <w:link w:val="CommentTextChar"/>
    <w:rsid w:val="0056083E"/>
    <w:rPr>
      <w:sz w:val="20"/>
      <w:szCs w:val="20"/>
    </w:rPr>
  </w:style>
  <w:style w:type="character" w:customStyle="1" w:styleId="CommentTextChar">
    <w:name w:val="Comment Text Char"/>
    <w:basedOn w:val="DefaultParagraphFont"/>
    <w:link w:val="CommentText"/>
    <w:rsid w:val="0056083E"/>
  </w:style>
  <w:style w:type="paragraph" w:styleId="CommentSubject">
    <w:name w:val="annotation subject"/>
    <w:basedOn w:val="CommentText"/>
    <w:next w:val="CommentText"/>
    <w:link w:val="CommentSubjectChar"/>
    <w:rsid w:val="0056083E"/>
    <w:rPr>
      <w:b/>
      <w:bCs/>
    </w:rPr>
  </w:style>
  <w:style w:type="character" w:customStyle="1" w:styleId="CommentSubjectChar">
    <w:name w:val="Comment Subject Char"/>
    <w:link w:val="CommentSubject"/>
    <w:rsid w:val="0056083E"/>
    <w:rPr>
      <w:b/>
      <w:bCs/>
    </w:rPr>
  </w:style>
  <w:style w:type="paragraph" w:styleId="Revision">
    <w:name w:val="Revision"/>
    <w:hidden/>
    <w:uiPriority w:val="99"/>
    <w:semiHidden/>
    <w:rsid w:val="0056083E"/>
    <w:rPr>
      <w:sz w:val="24"/>
      <w:szCs w:val="24"/>
    </w:rPr>
  </w:style>
  <w:style w:type="character" w:customStyle="1" w:styleId="apple-converted-space">
    <w:name w:val="apple-converted-space"/>
    <w:rsid w:val="004A1B32"/>
  </w:style>
  <w:style w:type="character" w:customStyle="1" w:styleId="Heading5Char">
    <w:name w:val="Heading 5 Char"/>
    <w:link w:val="Heading5"/>
    <w:rsid w:val="00D757B2"/>
    <w:rPr>
      <w:rFonts w:cs="Arial"/>
      <w:b/>
      <w:iCs/>
      <w:sz w:val="24"/>
      <w:szCs w:val="24"/>
      <w:lang w:val="en-CA"/>
    </w:rPr>
  </w:style>
  <w:style w:type="character" w:customStyle="1" w:styleId="Heading6Char">
    <w:name w:val="Heading 6 Char"/>
    <w:link w:val="Heading6"/>
    <w:rsid w:val="00D757B2"/>
    <w:rPr>
      <w:b/>
      <w:bCs/>
      <w:sz w:val="22"/>
      <w:szCs w:val="22"/>
    </w:rPr>
  </w:style>
  <w:style w:type="character" w:customStyle="1" w:styleId="Heading7Char">
    <w:name w:val="Heading 7 Char"/>
    <w:link w:val="Heading7"/>
    <w:rsid w:val="00D757B2"/>
    <w:rPr>
      <w:rFonts w:cs="Courier New"/>
      <w:b/>
      <w:sz w:val="22"/>
    </w:rPr>
  </w:style>
  <w:style w:type="paragraph" w:customStyle="1" w:styleId="H4">
    <w:name w:val="H4"/>
    <w:rsid w:val="00D757B2"/>
    <w:pPr>
      <w:keepNext/>
      <w:widowControl w:val="0"/>
      <w:autoSpaceDE w:val="0"/>
      <w:autoSpaceDN w:val="0"/>
      <w:spacing w:before="100" w:after="100"/>
    </w:pPr>
    <w:rPr>
      <w:rFonts w:ascii="Courier" w:hAnsi="Courier"/>
      <w:b/>
      <w:bCs/>
      <w:sz w:val="24"/>
      <w:szCs w:val="24"/>
      <w:lang w:val="fr-FR" w:eastAsia="fr-FR"/>
    </w:rPr>
  </w:style>
  <w:style w:type="paragraph" w:styleId="BodyTextIndent">
    <w:name w:val="Body Text Indent"/>
    <w:basedOn w:val="Normal"/>
    <w:link w:val="BodyTextIndentChar"/>
    <w:rsid w:val="00D757B2"/>
    <w:pPr>
      <w:jc w:val="both"/>
    </w:pPr>
    <w:rPr>
      <w:rFonts w:ascii="Arial" w:hAnsi="Arial" w:cs="Arial"/>
      <w:sz w:val="22"/>
      <w:szCs w:val="22"/>
      <w:lang w:val="en-GB" w:eastAsia="fr-FR"/>
    </w:rPr>
  </w:style>
  <w:style w:type="character" w:customStyle="1" w:styleId="BodyTextIndentChar">
    <w:name w:val="Body Text Indent Char"/>
    <w:link w:val="BodyTextIndent"/>
    <w:rsid w:val="00D757B2"/>
    <w:rPr>
      <w:rFonts w:ascii="Arial" w:hAnsi="Arial" w:cs="Arial"/>
      <w:sz w:val="22"/>
      <w:szCs w:val="22"/>
      <w:lang w:val="en-GB" w:eastAsia="fr-FR"/>
    </w:rPr>
  </w:style>
  <w:style w:type="character" w:customStyle="1" w:styleId="Resref">
    <w:name w:val="Res_ref"/>
    <w:rsid w:val="00D757B2"/>
    <w:rPr>
      <w:color w:val="3366FF"/>
    </w:rPr>
  </w:style>
  <w:style w:type="paragraph" w:customStyle="1" w:styleId="CharCharCharCharCharChar">
    <w:name w:val="Char Char Char Char Char Char"/>
    <w:basedOn w:val="Normal"/>
    <w:rsid w:val="00D757B2"/>
    <w:pPr>
      <w:tabs>
        <w:tab w:val="left" w:pos="540"/>
        <w:tab w:val="left" w:pos="1260"/>
        <w:tab w:val="left" w:pos="1800"/>
      </w:tabs>
      <w:spacing w:before="240" w:after="160" w:line="240" w:lineRule="exact"/>
    </w:pPr>
    <w:rPr>
      <w:rFonts w:ascii="Verdana" w:hAnsi="Verdana"/>
      <w:szCs w:val="20"/>
    </w:rPr>
  </w:style>
  <w:style w:type="paragraph" w:customStyle="1" w:styleId="RecNo">
    <w:name w:val="Rec_No"/>
    <w:basedOn w:val="Normal"/>
    <w:next w:val="Rectitle"/>
    <w:link w:val="RecNoChar"/>
    <w:rsid w:val="00D757B2"/>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character" w:customStyle="1" w:styleId="RecNoChar">
    <w:name w:val="Rec_No Char"/>
    <w:link w:val="RecNo"/>
    <w:rsid w:val="00D757B2"/>
    <w:rPr>
      <w:caps/>
      <w:sz w:val="28"/>
      <w:lang w:val="en-GB"/>
    </w:rPr>
  </w:style>
  <w:style w:type="numbering" w:customStyle="1" w:styleId="NoList1">
    <w:name w:val="No List1"/>
    <w:next w:val="NoList"/>
    <w:uiPriority w:val="99"/>
    <w:semiHidden/>
    <w:unhideWhenUsed/>
    <w:rsid w:val="00D757B2"/>
  </w:style>
  <w:style w:type="character" w:customStyle="1" w:styleId="Hyperlink1">
    <w:name w:val="Hyperlink1"/>
    <w:rsid w:val="00D757B2"/>
    <w:rPr>
      <w:color w:val="0000FF"/>
      <w:u w:val="single"/>
    </w:rPr>
  </w:style>
  <w:style w:type="paragraph" w:customStyle="1" w:styleId="Body">
    <w:name w:val="Body"/>
    <w:link w:val="BodyChar"/>
    <w:qFormat/>
    <w:rsid w:val="00D757B2"/>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ind w:firstLine="360"/>
      <w:jc w:val="both"/>
    </w:pPr>
    <w:rPr>
      <w:noProof/>
      <w:sz w:val="22"/>
      <w:szCs w:val="24"/>
    </w:rPr>
  </w:style>
  <w:style w:type="character" w:customStyle="1" w:styleId="BodyChar">
    <w:name w:val="Body Char"/>
    <w:link w:val="Body"/>
    <w:rsid w:val="00D757B2"/>
    <w:rPr>
      <w:noProof/>
      <w:sz w:val="22"/>
      <w:szCs w:val="24"/>
    </w:rPr>
  </w:style>
  <w:style w:type="paragraph" w:customStyle="1" w:styleId="Cellbody">
    <w:name w:val="Cellbody"/>
    <w:basedOn w:val="Normal"/>
    <w:rsid w:val="00D757B2"/>
    <w:pPr>
      <w:widowControl w:val="0"/>
      <w:tabs>
        <w:tab w:val="left" w:pos="-420"/>
        <w:tab w:val="left" w:pos="0"/>
        <w:tab w:val="left" w:pos="720"/>
        <w:tab w:val="left" w:pos="1440"/>
        <w:tab w:val="left" w:pos="18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0980"/>
        <w:tab w:val="left" w:pos="11520"/>
        <w:tab w:val="left" w:pos="12240"/>
        <w:tab w:val="left" w:pos="12960"/>
      </w:tabs>
      <w:ind w:left="-64"/>
      <w:jc w:val="both"/>
    </w:pPr>
    <w:rPr>
      <w:rFonts w:cs="Courier New"/>
      <w:noProof/>
      <w:snapToGrid w:val="0"/>
      <w:kern w:val="28"/>
      <w:sz w:val="20"/>
      <w:szCs w:val="17"/>
    </w:rPr>
  </w:style>
  <w:style w:type="paragraph" w:customStyle="1" w:styleId="CellBody6">
    <w:name w:val="CellBody6"/>
    <w:rsid w:val="00D757B2"/>
    <w:pPr>
      <w:widowControl w:val="0"/>
      <w:autoSpaceDE w:val="0"/>
      <w:autoSpaceDN w:val="0"/>
      <w:adjustRightInd w:val="0"/>
    </w:pPr>
    <w:rPr>
      <w:rFonts w:cs="CG Times"/>
      <w:noProof/>
      <w:color w:val="000000"/>
    </w:rPr>
  </w:style>
  <w:style w:type="character" w:customStyle="1" w:styleId="Heading8Char">
    <w:name w:val="Heading 8 Char"/>
    <w:link w:val="Heading8"/>
    <w:rsid w:val="00E73699"/>
    <w:rPr>
      <w:b/>
      <w:sz w:val="24"/>
      <w:lang w:val="en-GB"/>
    </w:rPr>
  </w:style>
  <w:style w:type="character" w:customStyle="1" w:styleId="Heading9Char">
    <w:name w:val="Heading 9 Char"/>
    <w:link w:val="Heading9"/>
    <w:rsid w:val="00E73699"/>
    <w:rPr>
      <w:b/>
      <w:sz w:val="24"/>
      <w:lang w:val="en-GB"/>
    </w:rPr>
  </w:style>
  <w:style w:type="paragraph" w:customStyle="1" w:styleId="Agendaitem">
    <w:name w:val="Agenda_item"/>
    <w:basedOn w:val="Normal"/>
    <w:next w:val="Normal"/>
    <w:qFormat/>
    <w:rsid w:val="00E73699"/>
    <w:pPr>
      <w:tabs>
        <w:tab w:val="left" w:pos="1134"/>
        <w:tab w:val="left" w:pos="1871"/>
        <w:tab w:val="left" w:pos="2268"/>
      </w:tabs>
      <w:spacing w:before="240"/>
      <w:jc w:val="center"/>
    </w:pPr>
    <w:rPr>
      <w:sz w:val="28"/>
      <w:szCs w:val="20"/>
      <w:lang w:val="es-ES_tradnl"/>
    </w:rPr>
  </w:style>
  <w:style w:type="paragraph" w:customStyle="1" w:styleId="Annexref">
    <w:name w:val="Annex_ref"/>
    <w:basedOn w:val="Normal"/>
    <w:next w:val="Normal"/>
    <w:rsid w:val="00E73699"/>
    <w:pPr>
      <w:keepNext/>
      <w:keepLines/>
      <w:tabs>
        <w:tab w:val="left" w:pos="1134"/>
        <w:tab w:val="left" w:pos="1871"/>
        <w:tab w:val="left" w:pos="2268"/>
      </w:tabs>
      <w:overflowPunct w:val="0"/>
      <w:autoSpaceDE w:val="0"/>
      <w:autoSpaceDN w:val="0"/>
      <w:adjustRightInd w:val="0"/>
      <w:spacing w:before="120" w:after="280"/>
      <w:jc w:val="center"/>
      <w:textAlignment w:val="baseline"/>
    </w:pPr>
    <w:rPr>
      <w:szCs w:val="20"/>
      <w:lang w:val="en-GB"/>
    </w:rPr>
  </w:style>
  <w:style w:type="character" w:customStyle="1" w:styleId="Appdef">
    <w:name w:val="App_def"/>
    <w:rsid w:val="00E73699"/>
    <w:rPr>
      <w:rFonts w:ascii="Times New Roman" w:hAnsi="Times New Roman"/>
      <w:b/>
    </w:rPr>
  </w:style>
  <w:style w:type="paragraph" w:customStyle="1" w:styleId="ApptoAnnex">
    <w:name w:val="App_to_Annex"/>
    <w:basedOn w:val="AppendixNo"/>
    <w:next w:val="Normal"/>
    <w:qFormat/>
    <w:rsid w:val="00E73699"/>
    <w:pPr>
      <w:spacing w:before="480" w:after="80"/>
    </w:pPr>
    <w:rPr>
      <w:caps/>
      <w:lang w:val="en-GB"/>
    </w:rPr>
  </w:style>
  <w:style w:type="paragraph" w:customStyle="1" w:styleId="Artheading">
    <w:name w:val="Art_heading"/>
    <w:basedOn w:val="Normal"/>
    <w:next w:val="Normal"/>
    <w:rsid w:val="00E73699"/>
    <w:pPr>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szCs w:val="20"/>
      <w:lang w:val="en-GB"/>
    </w:rPr>
  </w:style>
  <w:style w:type="paragraph" w:customStyle="1" w:styleId="Border">
    <w:name w:val="Border"/>
    <w:basedOn w:val="Normal"/>
    <w:rsid w:val="00E73699"/>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b/>
      <w:noProof/>
      <w:sz w:val="20"/>
      <w:szCs w:val="20"/>
      <w:lang w:val="en-GB"/>
    </w:rPr>
  </w:style>
  <w:style w:type="paragraph" w:customStyle="1" w:styleId="ChapNo">
    <w:name w:val="Chap_No"/>
    <w:basedOn w:val="ArtNo"/>
    <w:next w:val="Normal"/>
    <w:rsid w:val="00E73699"/>
    <w:rPr>
      <w:rFonts w:ascii="Times New Roman Bold" w:hAnsi="Times New Roman Bold"/>
      <w:b/>
      <w:lang w:eastAsia="en-US"/>
    </w:rPr>
  </w:style>
  <w:style w:type="paragraph" w:customStyle="1" w:styleId="Chaptitle">
    <w:name w:val="Chap_title"/>
    <w:basedOn w:val="Arttitle"/>
    <w:next w:val="Normal"/>
    <w:rsid w:val="00E73699"/>
    <w:rPr>
      <w:lang w:eastAsia="en-US"/>
    </w:rPr>
  </w:style>
  <w:style w:type="paragraph" w:customStyle="1" w:styleId="enumlev3">
    <w:name w:val="enumlev3"/>
    <w:basedOn w:val="enumlev2"/>
    <w:rsid w:val="00E73699"/>
    <w:pPr>
      <w:tabs>
        <w:tab w:val="clear" w:pos="794"/>
        <w:tab w:val="clear" w:pos="1191"/>
        <w:tab w:val="clear" w:pos="1588"/>
        <w:tab w:val="clear" w:pos="1985"/>
        <w:tab w:val="left" w:pos="1134"/>
        <w:tab w:val="left" w:pos="1871"/>
        <w:tab w:val="left" w:pos="2608"/>
        <w:tab w:val="left" w:pos="3345"/>
      </w:tabs>
      <w:ind w:left="2268"/>
    </w:pPr>
  </w:style>
  <w:style w:type="paragraph" w:customStyle="1" w:styleId="Figurelegend">
    <w:name w:val="Figure_legend"/>
    <w:basedOn w:val="Normal"/>
    <w:rsid w:val="00E73699"/>
    <w:pPr>
      <w:keepNext/>
      <w:keepLines/>
      <w:tabs>
        <w:tab w:val="left" w:pos="1134"/>
        <w:tab w:val="left" w:pos="1871"/>
        <w:tab w:val="left" w:pos="2268"/>
      </w:tabs>
      <w:overflowPunct w:val="0"/>
      <w:autoSpaceDE w:val="0"/>
      <w:autoSpaceDN w:val="0"/>
      <w:adjustRightInd w:val="0"/>
      <w:spacing w:before="20" w:after="20"/>
      <w:textAlignment w:val="baseline"/>
    </w:pPr>
    <w:rPr>
      <w:sz w:val="18"/>
      <w:szCs w:val="20"/>
      <w:lang w:val="en-GB"/>
    </w:rPr>
  </w:style>
  <w:style w:type="paragraph" w:customStyle="1" w:styleId="Figurewithouttitle">
    <w:name w:val="Figure_without_title"/>
    <w:basedOn w:val="FigureNo"/>
    <w:next w:val="Normal"/>
    <w:rsid w:val="00E73699"/>
    <w:pPr>
      <w:keepNext w:val="0"/>
    </w:pPr>
    <w:rPr>
      <w:rFonts w:eastAsia="Times New Roman"/>
    </w:rPr>
  </w:style>
  <w:style w:type="paragraph" w:customStyle="1" w:styleId="FirstFooter">
    <w:name w:val="FirstFooter"/>
    <w:basedOn w:val="Footer"/>
    <w:rsid w:val="00E73699"/>
    <w:pPr>
      <w:tabs>
        <w:tab w:val="clear" w:pos="4680"/>
        <w:tab w:val="clear" w:pos="9360"/>
      </w:tabs>
      <w:spacing w:before="40"/>
    </w:pPr>
    <w:rPr>
      <w:sz w:val="16"/>
      <w:szCs w:val="20"/>
      <w:lang w:val="en-GB"/>
    </w:rPr>
  </w:style>
  <w:style w:type="paragraph" w:customStyle="1" w:styleId="Section2">
    <w:name w:val="Section_2"/>
    <w:basedOn w:val="Section1"/>
    <w:rsid w:val="00E73699"/>
    <w:rPr>
      <w:b w:val="0"/>
      <w:i/>
    </w:rPr>
  </w:style>
  <w:style w:type="paragraph" w:customStyle="1" w:styleId="Section3">
    <w:name w:val="Section_3"/>
    <w:basedOn w:val="Section1"/>
    <w:rsid w:val="00E73699"/>
    <w:rPr>
      <w:b w:val="0"/>
    </w:rPr>
  </w:style>
  <w:style w:type="paragraph" w:customStyle="1" w:styleId="SectionNo">
    <w:name w:val="Section_No"/>
    <w:basedOn w:val="AnnexNo"/>
    <w:next w:val="Normal"/>
    <w:rsid w:val="00E73699"/>
    <w:rPr>
      <w:rFonts w:eastAsia="Times New Roman"/>
      <w:lang w:eastAsia="en-US"/>
    </w:rPr>
  </w:style>
  <w:style w:type="paragraph" w:customStyle="1" w:styleId="Sectiontitle">
    <w:name w:val="Section_title"/>
    <w:basedOn w:val="Annextitle0"/>
    <w:next w:val="Normalaftertitle"/>
    <w:rsid w:val="00E73699"/>
    <w:rPr>
      <w:rFonts w:eastAsia="Times New Roman"/>
    </w:rPr>
  </w:style>
  <w:style w:type="paragraph" w:customStyle="1" w:styleId="SpecialFooter">
    <w:name w:val="Special Footer"/>
    <w:basedOn w:val="Footer"/>
    <w:rsid w:val="00E73699"/>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sz w:val="16"/>
      <w:szCs w:val="20"/>
      <w:lang w:val="en-GB"/>
    </w:rPr>
  </w:style>
  <w:style w:type="paragraph" w:customStyle="1" w:styleId="Subsection1">
    <w:name w:val="Subsection_1"/>
    <w:basedOn w:val="Section1"/>
    <w:next w:val="Normalaftertitle"/>
    <w:qFormat/>
    <w:rsid w:val="00E73699"/>
  </w:style>
  <w:style w:type="paragraph" w:customStyle="1" w:styleId="Normalend">
    <w:name w:val="Normal_end"/>
    <w:basedOn w:val="Normal"/>
    <w:next w:val="Normal"/>
    <w:qFormat/>
    <w:rsid w:val="00E73699"/>
    <w:pPr>
      <w:tabs>
        <w:tab w:val="left" w:pos="1134"/>
        <w:tab w:val="left" w:pos="1871"/>
        <w:tab w:val="left" w:pos="2268"/>
      </w:tabs>
      <w:overflowPunct w:val="0"/>
      <w:autoSpaceDE w:val="0"/>
      <w:autoSpaceDN w:val="0"/>
      <w:adjustRightInd w:val="0"/>
      <w:spacing w:before="120"/>
      <w:textAlignment w:val="baseline"/>
    </w:pPr>
    <w:rPr>
      <w:szCs w:val="20"/>
    </w:rPr>
  </w:style>
  <w:style w:type="paragraph" w:customStyle="1" w:styleId="Questiondate">
    <w:name w:val="Question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QuestionNo">
    <w:name w:val="Question_No"/>
    <w:basedOn w:val="Normal"/>
    <w:next w:val="Normal"/>
    <w:rsid w:val="00E73699"/>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Questiontitle">
    <w:name w:val="Question_title"/>
    <w:basedOn w:val="Normal"/>
    <w:next w:val="Normal"/>
    <w:rsid w:val="00E7369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styleId="TOC1">
    <w:name w:val="toc 1"/>
    <w:basedOn w:val="Normal"/>
    <w:rsid w:val="00E73699"/>
    <w:pPr>
      <w:keepLines/>
      <w:tabs>
        <w:tab w:val="left" w:pos="567"/>
        <w:tab w:val="left" w:leader="dot" w:pos="7938"/>
        <w:tab w:val="center" w:pos="9526"/>
      </w:tabs>
      <w:overflowPunct w:val="0"/>
      <w:autoSpaceDE w:val="0"/>
      <w:autoSpaceDN w:val="0"/>
      <w:adjustRightInd w:val="0"/>
      <w:spacing w:before="240"/>
      <w:ind w:left="567" w:hanging="567"/>
      <w:textAlignment w:val="baseline"/>
    </w:pPr>
    <w:rPr>
      <w:szCs w:val="20"/>
      <w:lang w:val="en-GB"/>
    </w:rPr>
  </w:style>
  <w:style w:type="paragraph" w:styleId="TOC2">
    <w:name w:val="toc 2"/>
    <w:basedOn w:val="TOC1"/>
    <w:rsid w:val="00E73699"/>
    <w:pPr>
      <w:spacing w:before="120"/>
    </w:pPr>
  </w:style>
  <w:style w:type="paragraph" w:styleId="TOC3">
    <w:name w:val="toc 3"/>
    <w:basedOn w:val="TOC2"/>
    <w:rsid w:val="00E73699"/>
  </w:style>
  <w:style w:type="paragraph" w:styleId="TOC4">
    <w:name w:val="toc 4"/>
    <w:basedOn w:val="TOC3"/>
    <w:rsid w:val="00E73699"/>
  </w:style>
  <w:style w:type="paragraph" w:styleId="TOC5">
    <w:name w:val="toc 5"/>
    <w:basedOn w:val="TOC4"/>
    <w:rsid w:val="00E73699"/>
  </w:style>
  <w:style w:type="paragraph" w:styleId="TOC6">
    <w:name w:val="toc 6"/>
    <w:basedOn w:val="TOC4"/>
    <w:rsid w:val="00E73699"/>
  </w:style>
  <w:style w:type="paragraph" w:styleId="TOC7">
    <w:name w:val="toc 7"/>
    <w:basedOn w:val="TOC4"/>
    <w:rsid w:val="00E73699"/>
  </w:style>
  <w:style w:type="paragraph" w:styleId="TOC8">
    <w:name w:val="toc 8"/>
    <w:basedOn w:val="TOC4"/>
    <w:rsid w:val="00E73699"/>
  </w:style>
  <w:style w:type="paragraph" w:customStyle="1" w:styleId="Title2">
    <w:name w:val="Title 2"/>
    <w:basedOn w:val="Source"/>
    <w:next w:val="Normal"/>
    <w:rsid w:val="00E73699"/>
    <w:pPr>
      <w:tabs>
        <w:tab w:val="clear" w:pos="794"/>
        <w:tab w:val="clear" w:pos="1191"/>
        <w:tab w:val="clear" w:pos="1588"/>
        <w:tab w:val="clear" w:pos="1985"/>
        <w:tab w:val="left" w:pos="1134"/>
        <w:tab w:val="left" w:pos="1871"/>
        <w:tab w:val="left" w:pos="2268"/>
      </w:tabs>
      <w:overflowPunct/>
      <w:autoSpaceDE/>
      <w:autoSpaceDN/>
      <w:adjustRightInd/>
      <w:spacing w:before="480" w:after="0"/>
      <w:textAlignment w:val="auto"/>
    </w:pPr>
    <w:rPr>
      <w:b w:val="0"/>
      <w:caps/>
    </w:rPr>
  </w:style>
  <w:style w:type="paragraph" w:customStyle="1" w:styleId="Title3">
    <w:name w:val="Title 3"/>
    <w:basedOn w:val="Title2"/>
    <w:next w:val="Normal"/>
    <w:rsid w:val="00E73699"/>
    <w:pPr>
      <w:spacing w:before="240"/>
    </w:pPr>
    <w:rPr>
      <w:caps w:val="0"/>
    </w:rPr>
  </w:style>
  <w:style w:type="paragraph" w:customStyle="1" w:styleId="Title4">
    <w:name w:val="Title 4"/>
    <w:basedOn w:val="Title3"/>
    <w:next w:val="Heading1"/>
    <w:rsid w:val="00E73699"/>
    <w:rPr>
      <w:b/>
    </w:rPr>
  </w:style>
  <w:style w:type="paragraph" w:customStyle="1" w:styleId="Headingi">
    <w:name w:val="Heading_i"/>
    <w:basedOn w:val="Normal"/>
    <w:next w:val="Normal"/>
    <w:qFormat/>
    <w:rsid w:val="00E73699"/>
    <w:pPr>
      <w:tabs>
        <w:tab w:val="left" w:pos="1134"/>
        <w:tab w:val="left" w:pos="1871"/>
        <w:tab w:val="left" w:pos="2268"/>
      </w:tabs>
      <w:overflowPunct w:val="0"/>
      <w:autoSpaceDE w:val="0"/>
      <w:autoSpaceDN w:val="0"/>
      <w:adjustRightInd w:val="0"/>
      <w:spacing w:before="160"/>
      <w:textAlignment w:val="baseline"/>
    </w:pPr>
    <w:rPr>
      <w:i/>
      <w:szCs w:val="20"/>
      <w:lang w:val="en-GB"/>
    </w:rPr>
  </w:style>
  <w:style w:type="paragraph" w:customStyle="1" w:styleId="Part1">
    <w:name w:val="Part_1"/>
    <w:basedOn w:val="Section1"/>
    <w:next w:val="Section1"/>
    <w:qFormat/>
    <w:rsid w:val="00E73699"/>
  </w:style>
  <w:style w:type="paragraph" w:customStyle="1" w:styleId="PartNo">
    <w:name w:val="Part_No"/>
    <w:basedOn w:val="AnnexNo"/>
    <w:next w:val="Normal"/>
    <w:rsid w:val="00E73699"/>
    <w:rPr>
      <w:rFonts w:eastAsia="Times New Roman"/>
      <w:lang w:eastAsia="en-US"/>
    </w:rPr>
  </w:style>
  <w:style w:type="paragraph" w:customStyle="1" w:styleId="Partref">
    <w:name w:val="Part_ref"/>
    <w:basedOn w:val="Annexref"/>
    <w:next w:val="Normal"/>
    <w:rsid w:val="00E73699"/>
  </w:style>
  <w:style w:type="paragraph" w:customStyle="1" w:styleId="Parttitle">
    <w:name w:val="Part_title"/>
    <w:basedOn w:val="Annextitle0"/>
    <w:next w:val="Normalaftertitle"/>
    <w:rsid w:val="00E73699"/>
    <w:rPr>
      <w:rFonts w:eastAsia="Times New Roman"/>
    </w:rPr>
  </w:style>
  <w:style w:type="paragraph" w:customStyle="1" w:styleId="Recdate">
    <w:name w:val="Rec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AppArtNo">
    <w:name w:val="App_Art_No"/>
    <w:basedOn w:val="ArtNo"/>
    <w:qFormat/>
    <w:rsid w:val="00E73699"/>
    <w:rPr>
      <w:lang w:eastAsia="en-US"/>
    </w:rPr>
  </w:style>
  <w:style w:type="paragraph" w:customStyle="1" w:styleId="AppArttitle">
    <w:name w:val="App_Art_title"/>
    <w:basedOn w:val="Arttitle"/>
    <w:qFormat/>
    <w:rsid w:val="00E73699"/>
    <w:rPr>
      <w:lang w:eastAsia="en-US"/>
    </w:rPr>
  </w:style>
  <w:style w:type="paragraph" w:customStyle="1" w:styleId="Committee">
    <w:name w:val="Committee"/>
    <w:basedOn w:val="Normal"/>
    <w:qFormat/>
    <w:rsid w:val="00E73699"/>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cs="Calibri"/>
      <w:b/>
      <w:lang w:val="en-GB"/>
    </w:rPr>
  </w:style>
  <w:style w:type="paragraph" w:customStyle="1" w:styleId="Volumetitle">
    <w:name w:val="Volume_title"/>
    <w:basedOn w:val="Normal"/>
    <w:qFormat/>
    <w:rsid w:val="00E73699"/>
    <w:pPr>
      <w:tabs>
        <w:tab w:val="left" w:pos="1134"/>
        <w:tab w:val="left" w:pos="1871"/>
        <w:tab w:val="left" w:pos="2268"/>
      </w:tabs>
      <w:overflowPunct w:val="0"/>
      <w:autoSpaceDE w:val="0"/>
      <w:autoSpaceDN w:val="0"/>
      <w:adjustRightInd w:val="0"/>
      <w:spacing w:before="120"/>
      <w:jc w:val="center"/>
      <w:textAlignment w:val="baseline"/>
    </w:pPr>
    <w:rPr>
      <w:b/>
      <w:bCs/>
      <w:sz w:val="28"/>
      <w:szCs w:val="28"/>
      <w:lang w:val="en-GB"/>
    </w:rPr>
  </w:style>
  <w:style w:type="paragraph" w:customStyle="1" w:styleId="Tablesplit">
    <w:name w:val="Table_split"/>
    <w:basedOn w:val="Tabletext0"/>
    <w:qFormat/>
    <w:rsid w:val="00E73699"/>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lang w:eastAsia="en-US"/>
    </w:rPr>
  </w:style>
  <w:style w:type="character" w:customStyle="1" w:styleId="Provsplit">
    <w:name w:val="Prov_split"/>
    <w:qFormat/>
    <w:rsid w:val="00E73699"/>
    <w:rPr>
      <w:rFonts w:ascii="Times New Roman" w:hAnsi="Times New Roman"/>
      <w:b w:val="0"/>
    </w:rPr>
  </w:style>
  <w:style w:type="paragraph" w:customStyle="1" w:styleId="Normalsplit">
    <w:name w:val="Normal_split"/>
    <w:basedOn w:val="Normal"/>
    <w:qFormat/>
    <w:rsid w:val="00E73699"/>
    <w:pPr>
      <w:tabs>
        <w:tab w:val="left" w:pos="1134"/>
        <w:tab w:val="left" w:pos="1871"/>
        <w:tab w:val="left" w:pos="2268"/>
      </w:tabs>
      <w:overflowPunct w:val="0"/>
      <w:autoSpaceDE w:val="0"/>
      <w:autoSpaceDN w:val="0"/>
      <w:adjustRightInd w:val="0"/>
      <w:spacing w:before="120"/>
      <w:textAlignment w:val="baseline"/>
    </w:pPr>
    <w:rPr>
      <w:szCs w:val="20"/>
      <w:lang w:val="en-GB"/>
    </w:rPr>
  </w:style>
  <w:style w:type="paragraph" w:customStyle="1" w:styleId="Headingsplit">
    <w:name w:val="Heading_split"/>
    <w:basedOn w:val="Headingi"/>
    <w:qFormat/>
    <w:rsid w:val="00E73699"/>
    <w:rPr>
      <w:lang w:val="en-US"/>
    </w:rPr>
  </w:style>
  <w:style w:type="paragraph" w:customStyle="1" w:styleId="MethodHeadingb">
    <w:name w:val="Method_Headingb"/>
    <w:basedOn w:val="Headingb0"/>
    <w:qFormat/>
    <w:rsid w:val="00E73699"/>
    <w:pPr>
      <w:keepNext w:val="0"/>
      <w:tabs>
        <w:tab w:val="clear" w:pos="1134"/>
        <w:tab w:val="clear" w:pos="1871"/>
        <w:tab w:val="clear" w:pos="2268"/>
      </w:tabs>
      <w:overflowPunct/>
      <w:autoSpaceDE/>
      <w:autoSpaceDN/>
      <w:adjustRightInd/>
      <w:spacing w:before="0"/>
      <w:textAlignment w:val="auto"/>
    </w:pPr>
    <w:rPr>
      <w:rFonts w:ascii="Times New Roman Bold" w:hAnsi="Times New Roman Bold" w:cs="Times New Roman Bold"/>
      <w:lang w:val="fr-CH"/>
    </w:rPr>
  </w:style>
  <w:style w:type="paragraph" w:customStyle="1" w:styleId="Methodheading1">
    <w:name w:val="Method_heading1"/>
    <w:basedOn w:val="Heading1"/>
    <w:next w:val="Normal"/>
    <w:qFormat/>
    <w:rsid w:val="00E73699"/>
    <w:pPr>
      <w:keepLines/>
      <w:tabs>
        <w:tab w:val="clear" w:pos="360"/>
        <w:tab w:val="clear" w:pos="900"/>
        <w:tab w:val="left" w:pos="1134"/>
        <w:tab w:val="left" w:pos="1871"/>
        <w:tab w:val="left" w:pos="2268"/>
      </w:tabs>
      <w:overflowPunct w:val="0"/>
      <w:autoSpaceDE w:val="0"/>
      <w:autoSpaceDN w:val="0"/>
      <w:adjustRightInd w:val="0"/>
      <w:spacing w:before="280"/>
      <w:ind w:left="1134" w:hanging="1134"/>
      <w:textAlignment w:val="baseline"/>
    </w:pPr>
    <w:rPr>
      <w:bCs w:val="0"/>
      <w:sz w:val="28"/>
      <w:u w:val="none"/>
      <w:lang w:val="en-GB"/>
    </w:rPr>
  </w:style>
  <w:style w:type="paragraph" w:customStyle="1" w:styleId="Methodheading2">
    <w:name w:val="Method_heading2"/>
    <w:basedOn w:val="Heading2"/>
    <w:next w:val="Normal"/>
    <w:qFormat/>
    <w:rsid w:val="00E73699"/>
    <w:pPr>
      <w:keepLines/>
      <w:tabs>
        <w:tab w:val="clear" w:pos="0"/>
        <w:tab w:val="left" w:pos="1134"/>
        <w:tab w:val="left" w:pos="1871"/>
        <w:tab w:val="left" w:pos="2268"/>
      </w:tabs>
      <w:overflowPunct w:val="0"/>
      <w:autoSpaceDE w:val="0"/>
      <w:autoSpaceDN w:val="0"/>
      <w:adjustRightInd w:val="0"/>
      <w:spacing w:before="200" w:after="0"/>
      <w:ind w:left="1134" w:hanging="1134"/>
      <w:textAlignment w:val="baseline"/>
    </w:pPr>
    <w:rPr>
      <w:rFonts w:cs="Times New Roman"/>
      <w:bCs w:val="0"/>
      <w:iCs w:val="0"/>
      <w:szCs w:val="20"/>
      <w:lang w:val="en-GB"/>
    </w:rPr>
  </w:style>
  <w:style w:type="paragraph" w:customStyle="1" w:styleId="Methodheading3">
    <w:name w:val="Method_heading3"/>
    <w:basedOn w:val="Heading3"/>
    <w:next w:val="Normal"/>
    <w:qFormat/>
    <w:rsid w:val="00E73699"/>
    <w:pPr>
      <w:keepLines/>
      <w:tabs>
        <w:tab w:val="clear" w:pos="0"/>
        <w:tab w:val="left" w:pos="1871"/>
        <w:tab w:val="left" w:pos="2268"/>
      </w:tabs>
      <w:overflowPunct w:val="0"/>
      <w:autoSpaceDE w:val="0"/>
      <w:autoSpaceDN w:val="0"/>
      <w:adjustRightInd w:val="0"/>
      <w:spacing w:before="200" w:after="0"/>
      <w:ind w:left="1134" w:hanging="1134"/>
      <w:textAlignment w:val="baseline"/>
    </w:pPr>
    <w:rPr>
      <w:rFonts w:cs="Times New Roman"/>
      <w:iCs w:val="0"/>
      <w:szCs w:val="20"/>
      <w:lang w:val="en-GB"/>
    </w:rPr>
  </w:style>
  <w:style w:type="paragraph" w:customStyle="1" w:styleId="Methodheading4">
    <w:name w:val="Method_heading4"/>
    <w:basedOn w:val="Heading4"/>
    <w:next w:val="Normal"/>
    <w:qFormat/>
    <w:rsid w:val="00E73699"/>
    <w:pPr>
      <w:keepLines/>
      <w:tabs>
        <w:tab w:val="clear" w:pos="360"/>
        <w:tab w:val="clear" w:pos="900"/>
        <w:tab w:val="left" w:pos="1871"/>
        <w:tab w:val="left" w:pos="2268"/>
      </w:tabs>
      <w:overflowPunct w:val="0"/>
      <w:autoSpaceDE w:val="0"/>
      <w:autoSpaceDN w:val="0"/>
      <w:adjustRightInd w:val="0"/>
      <w:spacing w:before="200"/>
      <w:ind w:left="1134" w:hanging="1134"/>
      <w:textAlignment w:val="baseline"/>
    </w:pPr>
    <w:rPr>
      <w:b/>
      <w:i w:val="0"/>
      <w:iCs w:val="0"/>
      <w:lang w:val="en-GB"/>
    </w:rPr>
  </w:style>
  <w:style w:type="character" w:customStyle="1" w:styleId="enumlev10">
    <w:name w:val="enumlev1 Знак"/>
    <w:locked/>
    <w:rsid w:val="00E73699"/>
    <w:rPr>
      <w:rFonts w:ascii="Times New Roman" w:hAnsi="Times New Roman"/>
      <w:sz w:val="24"/>
      <w:lang w:val="en-GB" w:eastAsia="en-US"/>
    </w:rPr>
  </w:style>
  <w:style w:type="character" w:customStyle="1" w:styleId="ListParagraphChar">
    <w:name w:val="List Paragraph Char"/>
    <w:link w:val="ListParagraph"/>
    <w:locked/>
    <w:rsid w:val="00E73699"/>
    <w:rPr>
      <w:sz w:val="24"/>
      <w:szCs w:val="24"/>
    </w:rPr>
  </w:style>
  <w:style w:type="paragraph" w:customStyle="1" w:styleId="gmail-tabletext">
    <w:name w:val="gmail-tabletext"/>
    <w:basedOn w:val="Normal"/>
    <w:rsid w:val="00754094"/>
    <w:pPr>
      <w:spacing w:before="100" w:beforeAutospacing="1" w:after="100" w:afterAutospacing="1"/>
    </w:pPr>
    <w:rPr>
      <w:rFonts w:eastAsia="Calibri"/>
    </w:rPr>
  </w:style>
  <w:style w:type="paragraph" w:customStyle="1" w:styleId="ECCBulletsLv1">
    <w:name w:val="ECC Bullets Lv1"/>
    <w:basedOn w:val="Normal"/>
    <w:qFormat/>
    <w:rsid w:val="002F52CE"/>
    <w:pPr>
      <w:numPr>
        <w:numId w:val="4"/>
      </w:numPr>
      <w:tabs>
        <w:tab w:val="left" w:pos="340"/>
      </w:tabs>
      <w:spacing w:before="60"/>
      <w:jc w:val="both"/>
    </w:pPr>
    <w:rPr>
      <w:rFonts w:ascii="Arial" w:eastAsia="Calibri" w:hAnsi="Arial"/>
      <w:sz w:val="20"/>
      <w:szCs w:val="22"/>
      <w:lang w:val="en-GB"/>
    </w:rPr>
  </w:style>
  <w:style w:type="paragraph" w:customStyle="1" w:styleId="ECCBulletsLv2">
    <w:name w:val="ECC Bullets Lv2"/>
    <w:basedOn w:val="ECCBulletsLv1"/>
    <w:uiPriority w:val="99"/>
    <w:rsid w:val="005A7FC7"/>
    <w:pPr>
      <w:ind w:left="680" w:hanging="340"/>
    </w:pPr>
  </w:style>
  <w:style w:type="paragraph" w:customStyle="1" w:styleId="ECCNumberedList">
    <w:name w:val="ECC Numbered List"/>
    <w:basedOn w:val="Normal"/>
    <w:uiPriority w:val="99"/>
    <w:rsid w:val="002F52CE"/>
    <w:pPr>
      <w:numPr>
        <w:numId w:val="5"/>
      </w:numPr>
      <w:spacing w:before="240"/>
      <w:jc w:val="both"/>
    </w:pPr>
    <w:rPr>
      <w:rFonts w:ascii="Arial" w:eastAsia="Calibri" w:hAnsi="Arial"/>
      <w:sz w:val="20"/>
      <w:szCs w:val="20"/>
      <w:lang w:val="en-GB"/>
    </w:rPr>
  </w:style>
  <w:style w:type="character" w:customStyle="1" w:styleId="ECCHLbold">
    <w:name w:val="ECC HL bold"/>
    <w:uiPriority w:val="99"/>
    <w:qFormat/>
    <w:rsid w:val="005A7FC7"/>
    <w:rPr>
      <w:b/>
      <w:bCs/>
    </w:rPr>
  </w:style>
  <w:style w:type="paragraph" w:customStyle="1" w:styleId="EditorsNote">
    <w:name w:val="EditorsNote"/>
    <w:basedOn w:val="Normal"/>
    <w:rsid w:val="005A7FC7"/>
    <w:pPr>
      <w:tabs>
        <w:tab w:val="left" w:pos="1134"/>
        <w:tab w:val="left" w:pos="1871"/>
        <w:tab w:val="left" w:pos="2268"/>
      </w:tabs>
      <w:overflowPunct w:val="0"/>
      <w:autoSpaceDE w:val="0"/>
      <w:autoSpaceDN w:val="0"/>
      <w:adjustRightInd w:val="0"/>
      <w:spacing w:before="240" w:after="240"/>
      <w:textAlignment w:val="baseline"/>
    </w:pPr>
    <w:rPr>
      <w:i/>
      <w:szCs w:val="20"/>
      <w:lang w:val="en-GB" w:eastAsia="en-GB"/>
    </w:rPr>
  </w:style>
  <w:style w:type="paragraph" w:customStyle="1" w:styleId="ASN1">
    <w:name w:val="ASN.1"/>
    <w:basedOn w:val="Normal"/>
    <w:rsid w:val="005A7FC7"/>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szCs w:val="20"/>
      <w:lang w:val="en-GB"/>
    </w:rPr>
  </w:style>
  <w:style w:type="paragraph" w:customStyle="1" w:styleId="Recref">
    <w:name w:val="Rec_ref"/>
    <w:basedOn w:val="Rectitle"/>
    <w:next w:val="Recdate"/>
    <w:rsid w:val="005A7FC7"/>
    <w:pPr>
      <w:spacing w:before="120"/>
      <w:textAlignment w:val="baseline"/>
    </w:pPr>
    <w:rPr>
      <w:rFonts w:ascii="Times New Roman" w:hAnsi="Times New Roman"/>
      <w:b w:val="0"/>
      <w:sz w:val="24"/>
      <w:lang w:val="en-GB"/>
    </w:rPr>
  </w:style>
  <w:style w:type="paragraph" w:customStyle="1" w:styleId="Questionref">
    <w:name w:val="Question_ref"/>
    <w:basedOn w:val="Recref"/>
    <w:next w:val="Questiondate"/>
    <w:rsid w:val="005A7FC7"/>
  </w:style>
  <w:style w:type="paragraph" w:customStyle="1" w:styleId="Reftext">
    <w:name w:val="Ref_text"/>
    <w:basedOn w:val="Normal"/>
    <w:rsid w:val="005A7FC7"/>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rPr>
  </w:style>
  <w:style w:type="paragraph" w:customStyle="1" w:styleId="Reftitle">
    <w:name w:val="Ref_title"/>
    <w:basedOn w:val="Normal"/>
    <w:next w:val="Reftext"/>
    <w:rsid w:val="005A7FC7"/>
    <w:pPr>
      <w:tabs>
        <w:tab w:val="left" w:pos="1134"/>
        <w:tab w:val="left" w:pos="1871"/>
        <w:tab w:val="left" w:pos="2268"/>
      </w:tabs>
      <w:overflowPunct w:val="0"/>
      <w:autoSpaceDE w:val="0"/>
      <w:autoSpaceDN w:val="0"/>
      <w:adjustRightInd w:val="0"/>
      <w:spacing w:before="480"/>
      <w:jc w:val="center"/>
      <w:textAlignment w:val="baseline"/>
    </w:pPr>
    <w:rPr>
      <w:caps/>
      <w:szCs w:val="20"/>
      <w:lang w:val="en-GB"/>
    </w:rPr>
  </w:style>
  <w:style w:type="paragraph" w:customStyle="1" w:styleId="Repdate">
    <w:name w:val="Rep_date"/>
    <w:basedOn w:val="Recdate"/>
    <w:next w:val="Normalaftertitle"/>
    <w:rsid w:val="005A7FC7"/>
  </w:style>
  <w:style w:type="paragraph" w:customStyle="1" w:styleId="Reptitle">
    <w:name w:val="Rep_title"/>
    <w:basedOn w:val="Rectitle"/>
    <w:next w:val="Repref"/>
    <w:rsid w:val="005A7FC7"/>
    <w:pPr>
      <w:textAlignment w:val="baseline"/>
    </w:pPr>
    <w:rPr>
      <w:lang w:val="en-GB"/>
    </w:rPr>
  </w:style>
  <w:style w:type="paragraph" w:customStyle="1" w:styleId="Repref">
    <w:name w:val="Rep_ref"/>
    <w:basedOn w:val="Recref"/>
    <w:next w:val="Repdate"/>
    <w:rsid w:val="005A7FC7"/>
  </w:style>
  <w:style w:type="paragraph" w:customStyle="1" w:styleId="Resdate">
    <w:name w:val="Res_date"/>
    <w:basedOn w:val="Recdate"/>
    <w:next w:val="Normalaftertitle"/>
    <w:rsid w:val="005A7FC7"/>
  </w:style>
  <w:style w:type="paragraph" w:customStyle="1" w:styleId="toc0">
    <w:name w:val="toc 0"/>
    <w:basedOn w:val="Normal"/>
    <w:next w:val="TOC1"/>
    <w:rsid w:val="005A7FC7"/>
    <w:pPr>
      <w:tabs>
        <w:tab w:val="right" w:pos="9781"/>
      </w:tabs>
      <w:overflowPunct w:val="0"/>
      <w:autoSpaceDE w:val="0"/>
      <w:autoSpaceDN w:val="0"/>
      <w:adjustRightInd w:val="0"/>
      <w:spacing w:before="120"/>
      <w:textAlignment w:val="baseline"/>
    </w:pPr>
    <w:rPr>
      <w:b/>
      <w:szCs w:val="20"/>
      <w:lang w:val="en-GB"/>
    </w:rPr>
  </w:style>
  <w:style w:type="character" w:customStyle="1" w:styleId="Recdef">
    <w:name w:val="Rec_def"/>
    <w:rsid w:val="005A7FC7"/>
    <w:rPr>
      <w:b/>
    </w:rPr>
  </w:style>
  <w:style w:type="character" w:customStyle="1" w:styleId="Resdef">
    <w:name w:val="Res_def"/>
    <w:rsid w:val="005A7FC7"/>
    <w:rPr>
      <w:rFonts w:ascii="Times New Roman" w:hAnsi="Times New Roman"/>
      <w:b/>
    </w:rPr>
  </w:style>
  <w:style w:type="paragraph" w:customStyle="1" w:styleId="Formal">
    <w:name w:val="Formal"/>
    <w:basedOn w:val="ASN1"/>
    <w:rsid w:val="005A7FC7"/>
    <w:rPr>
      <w:b w:val="0"/>
    </w:rPr>
  </w:style>
  <w:style w:type="paragraph" w:styleId="Index4">
    <w:name w:val="index 4"/>
    <w:basedOn w:val="Normal"/>
    <w:next w:val="Normal"/>
    <w:rsid w:val="005A7FC7"/>
    <w:pPr>
      <w:tabs>
        <w:tab w:val="left" w:pos="1134"/>
        <w:tab w:val="left" w:pos="1871"/>
        <w:tab w:val="left" w:pos="2268"/>
      </w:tabs>
      <w:overflowPunct w:val="0"/>
      <w:autoSpaceDE w:val="0"/>
      <w:autoSpaceDN w:val="0"/>
      <w:adjustRightInd w:val="0"/>
      <w:spacing w:before="120"/>
      <w:ind w:left="849"/>
      <w:textAlignment w:val="baseline"/>
    </w:pPr>
    <w:rPr>
      <w:szCs w:val="20"/>
      <w:lang w:val="en-GB"/>
    </w:rPr>
  </w:style>
  <w:style w:type="paragraph" w:styleId="Index5">
    <w:name w:val="index 5"/>
    <w:basedOn w:val="Normal"/>
    <w:next w:val="Normal"/>
    <w:rsid w:val="005A7FC7"/>
    <w:pPr>
      <w:tabs>
        <w:tab w:val="left" w:pos="1134"/>
        <w:tab w:val="left" w:pos="1871"/>
        <w:tab w:val="left" w:pos="2268"/>
      </w:tabs>
      <w:overflowPunct w:val="0"/>
      <w:autoSpaceDE w:val="0"/>
      <w:autoSpaceDN w:val="0"/>
      <w:adjustRightInd w:val="0"/>
      <w:spacing w:before="120"/>
      <w:ind w:left="1132"/>
      <w:textAlignment w:val="baseline"/>
    </w:pPr>
    <w:rPr>
      <w:szCs w:val="20"/>
      <w:lang w:val="en-GB"/>
    </w:rPr>
  </w:style>
  <w:style w:type="paragraph" w:styleId="Index6">
    <w:name w:val="index 6"/>
    <w:basedOn w:val="Normal"/>
    <w:next w:val="Normal"/>
    <w:rsid w:val="005A7FC7"/>
    <w:pPr>
      <w:tabs>
        <w:tab w:val="left" w:pos="1134"/>
        <w:tab w:val="left" w:pos="1871"/>
        <w:tab w:val="left" w:pos="2268"/>
      </w:tabs>
      <w:overflowPunct w:val="0"/>
      <w:autoSpaceDE w:val="0"/>
      <w:autoSpaceDN w:val="0"/>
      <w:adjustRightInd w:val="0"/>
      <w:spacing w:before="120"/>
      <w:ind w:left="1415"/>
      <w:textAlignment w:val="baseline"/>
    </w:pPr>
    <w:rPr>
      <w:szCs w:val="20"/>
      <w:lang w:val="en-GB"/>
    </w:rPr>
  </w:style>
  <w:style w:type="paragraph" w:styleId="Index7">
    <w:name w:val="index 7"/>
    <w:basedOn w:val="Normal"/>
    <w:next w:val="Normal"/>
    <w:rsid w:val="005A7FC7"/>
    <w:pPr>
      <w:tabs>
        <w:tab w:val="left" w:pos="1134"/>
        <w:tab w:val="left" w:pos="1871"/>
        <w:tab w:val="left" w:pos="2268"/>
      </w:tabs>
      <w:overflowPunct w:val="0"/>
      <w:autoSpaceDE w:val="0"/>
      <w:autoSpaceDN w:val="0"/>
      <w:adjustRightInd w:val="0"/>
      <w:spacing w:before="120"/>
      <w:ind w:left="1698"/>
      <w:textAlignment w:val="baseline"/>
    </w:pPr>
    <w:rPr>
      <w:szCs w:val="20"/>
      <w:lang w:val="en-GB"/>
    </w:rPr>
  </w:style>
  <w:style w:type="paragraph" w:styleId="IndexHeading">
    <w:name w:val="index heading"/>
    <w:basedOn w:val="Normal"/>
    <w:next w:val="Index1"/>
    <w:rsid w:val="005A7FC7"/>
    <w:pPr>
      <w:tabs>
        <w:tab w:val="left" w:pos="1134"/>
        <w:tab w:val="left" w:pos="1871"/>
        <w:tab w:val="left" w:pos="2268"/>
      </w:tabs>
      <w:overflowPunct w:val="0"/>
      <w:autoSpaceDE w:val="0"/>
      <w:autoSpaceDN w:val="0"/>
      <w:adjustRightInd w:val="0"/>
      <w:spacing w:before="120"/>
      <w:textAlignment w:val="baseline"/>
    </w:pPr>
    <w:rPr>
      <w:szCs w:val="20"/>
      <w:lang w:val="en-GB"/>
    </w:rPr>
  </w:style>
  <w:style w:type="character" w:styleId="LineNumber">
    <w:name w:val="line number"/>
    <w:rsid w:val="005A7FC7"/>
  </w:style>
  <w:style w:type="paragraph" w:styleId="ListBullet">
    <w:name w:val="List Bullet"/>
    <w:basedOn w:val="Normal"/>
    <w:unhideWhenUsed/>
    <w:rsid w:val="002F52CE"/>
    <w:pPr>
      <w:numPr>
        <w:numId w:val="8"/>
      </w:numPr>
      <w:tabs>
        <w:tab w:val="left" w:pos="1134"/>
        <w:tab w:val="left" w:pos="1871"/>
        <w:tab w:val="left" w:pos="2268"/>
      </w:tabs>
      <w:overflowPunct w:val="0"/>
      <w:autoSpaceDE w:val="0"/>
      <w:autoSpaceDN w:val="0"/>
      <w:adjustRightInd w:val="0"/>
      <w:spacing w:before="120"/>
      <w:contextualSpacing/>
      <w:textAlignment w:val="baseline"/>
    </w:pPr>
    <w:rPr>
      <w:szCs w:val="20"/>
      <w:lang w:val="en-GB"/>
    </w:rPr>
  </w:style>
  <w:style w:type="paragraph" w:styleId="NoSpacing">
    <w:name w:val="No Spacing"/>
    <w:uiPriority w:val="1"/>
    <w:qFormat/>
    <w:rsid w:val="009746D6"/>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12918">
      <w:bodyDiv w:val="1"/>
      <w:marLeft w:val="0"/>
      <w:marRight w:val="0"/>
      <w:marTop w:val="0"/>
      <w:marBottom w:val="0"/>
      <w:divBdr>
        <w:top w:val="none" w:sz="0" w:space="0" w:color="auto"/>
        <w:left w:val="none" w:sz="0" w:space="0" w:color="auto"/>
        <w:bottom w:val="none" w:sz="0" w:space="0" w:color="auto"/>
        <w:right w:val="none" w:sz="0" w:space="0" w:color="auto"/>
      </w:divBdr>
    </w:div>
    <w:div w:id="59602978">
      <w:bodyDiv w:val="1"/>
      <w:marLeft w:val="0"/>
      <w:marRight w:val="0"/>
      <w:marTop w:val="0"/>
      <w:marBottom w:val="0"/>
      <w:divBdr>
        <w:top w:val="none" w:sz="0" w:space="0" w:color="auto"/>
        <w:left w:val="none" w:sz="0" w:space="0" w:color="auto"/>
        <w:bottom w:val="none" w:sz="0" w:space="0" w:color="auto"/>
        <w:right w:val="none" w:sz="0" w:space="0" w:color="auto"/>
      </w:divBdr>
    </w:div>
    <w:div w:id="345448850">
      <w:bodyDiv w:val="1"/>
      <w:marLeft w:val="0"/>
      <w:marRight w:val="0"/>
      <w:marTop w:val="0"/>
      <w:marBottom w:val="0"/>
      <w:divBdr>
        <w:top w:val="none" w:sz="0" w:space="0" w:color="auto"/>
        <w:left w:val="none" w:sz="0" w:space="0" w:color="auto"/>
        <w:bottom w:val="none" w:sz="0" w:space="0" w:color="auto"/>
        <w:right w:val="none" w:sz="0" w:space="0" w:color="auto"/>
      </w:divBdr>
    </w:div>
    <w:div w:id="377097778">
      <w:bodyDiv w:val="1"/>
      <w:marLeft w:val="0"/>
      <w:marRight w:val="0"/>
      <w:marTop w:val="0"/>
      <w:marBottom w:val="0"/>
      <w:divBdr>
        <w:top w:val="none" w:sz="0" w:space="0" w:color="auto"/>
        <w:left w:val="none" w:sz="0" w:space="0" w:color="auto"/>
        <w:bottom w:val="none" w:sz="0" w:space="0" w:color="auto"/>
        <w:right w:val="none" w:sz="0" w:space="0" w:color="auto"/>
      </w:divBdr>
    </w:div>
    <w:div w:id="557863805">
      <w:bodyDiv w:val="1"/>
      <w:marLeft w:val="0"/>
      <w:marRight w:val="0"/>
      <w:marTop w:val="0"/>
      <w:marBottom w:val="0"/>
      <w:divBdr>
        <w:top w:val="none" w:sz="0" w:space="0" w:color="auto"/>
        <w:left w:val="none" w:sz="0" w:space="0" w:color="auto"/>
        <w:bottom w:val="none" w:sz="0" w:space="0" w:color="auto"/>
        <w:right w:val="none" w:sz="0" w:space="0" w:color="auto"/>
      </w:divBdr>
    </w:div>
    <w:div w:id="882063424">
      <w:bodyDiv w:val="1"/>
      <w:marLeft w:val="0"/>
      <w:marRight w:val="0"/>
      <w:marTop w:val="0"/>
      <w:marBottom w:val="0"/>
      <w:divBdr>
        <w:top w:val="none" w:sz="0" w:space="0" w:color="auto"/>
        <w:left w:val="none" w:sz="0" w:space="0" w:color="auto"/>
        <w:bottom w:val="none" w:sz="0" w:space="0" w:color="auto"/>
        <w:right w:val="none" w:sz="0" w:space="0" w:color="auto"/>
      </w:divBdr>
    </w:div>
    <w:div w:id="1141460532">
      <w:bodyDiv w:val="1"/>
      <w:marLeft w:val="0"/>
      <w:marRight w:val="0"/>
      <w:marTop w:val="0"/>
      <w:marBottom w:val="0"/>
      <w:divBdr>
        <w:top w:val="none" w:sz="0" w:space="0" w:color="auto"/>
        <w:left w:val="none" w:sz="0" w:space="0" w:color="auto"/>
        <w:bottom w:val="none" w:sz="0" w:space="0" w:color="auto"/>
        <w:right w:val="none" w:sz="0" w:space="0" w:color="auto"/>
      </w:divBdr>
    </w:div>
    <w:div w:id="148192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7144B-BAE1-43C5-A290-7B2EB9791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1475</Words>
  <Characters>8413</Characters>
  <Application>Microsoft Office Word</Application>
  <DocSecurity>0</DocSecurity>
  <Lines>70</Lines>
  <Paragraphs>19</Paragraphs>
  <ScaleCrop>false</ScaleCrop>
  <Company/>
  <LinksUpToDate>false</LinksUpToDate>
  <CharactersWithSpaces>9869</CharactersWithSpaces>
  <SharedDoc>false</SharedDoc>
  <HLinks>
    <vt:vector size="12" baseType="variant">
      <vt:variant>
        <vt:i4>393220</vt:i4>
      </vt:variant>
      <vt:variant>
        <vt:i4>9</vt:i4>
      </vt:variant>
      <vt:variant>
        <vt:i4>0</vt:i4>
      </vt:variant>
      <vt:variant>
        <vt:i4>5</vt:i4>
      </vt:variant>
      <vt:variant>
        <vt:lpwstr>http://www.itu.int/pub/R-QUE-SG05.259</vt:lpwstr>
      </vt:variant>
      <vt:variant>
        <vt:lpwstr/>
      </vt:variant>
      <vt:variant>
        <vt:i4>4718670</vt:i4>
      </vt:variant>
      <vt:variant>
        <vt:i4>3</vt:i4>
      </vt:variant>
      <vt:variant>
        <vt:i4>0</vt:i4>
      </vt:variant>
      <vt:variant>
        <vt:i4>5</vt:i4>
      </vt:variant>
      <vt:variant>
        <vt:lpwstr>https://www.sfcgonline.org/Recommendations/REC SFCG 14-2R5 (Use of 37-38 GHz).pdf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2019-03-06T16:16:00Z</dcterms:created>
  <dcterms:modified xsi:type="dcterms:W3CDTF">2019-03-06T16:16:00Z</dcterms:modified>
</cp:coreProperties>
</file>