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80" w:rightFromText="180" w:horzAnchor="margin" w:tblpY="-675"/>
        <w:tblW w:w="10031" w:type="dxa"/>
        <w:tblLayout w:type="fixed"/>
        <w:tblLook w:val="0000" w:firstRow="0" w:lastRow="0" w:firstColumn="0" w:lastColumn="0" w:noHBand="0" w:noVBand="0"/>
      </w:tblPr>
      <w:tblGrid>
        <w:gridCol w:w="10031"/>
      </w:tblGrid>
      <w:tr w:rsidR="000D31CE" w:rsidRPr="00C324A8" w:rsidTr="00CE6F46">
        <w:trPr>
          <w:cantSplit/>
          <w:trHeight w:val="23"/>
        </w:trPr>
        <w:tc>
          <w:tcPr>
            <w:tcW w:w="10031" w:type="dxa"/>
            <w:shd w:val="clear" w:color="auto" w:fill="auto"/>
          </w:tcPr>
          <w:p w:rsidR="000D31CE" w:rsidRDefault="000D31CE" w:rsidP="00CE6F46">
            <w:pPr>
              <w:pStyle w:val="Agendaitem"/>
              <w:jc w:val="left"/>
            </w:pPr>
          </w:p>
        </w:tc>
      </w:tr>
    </w:tbl>
    <w:p w:rsidR="00B077C0" w:rsidRPr="00B077C0" w:rsidRDefault="00B077C0" w:rsidP="00B077C0">
      <w:pPr>
        <w:widowControl w:val="0"/>
        <w:jc w:val="center"/>
        <w:rPr>
          <w:sz w:val="24"/>
          <w:szCs w:val="24"/>
        </w:rPr>
      </w:pPr>
      <w:r w:rsidRPr="00B077C0">
        <w:rPr>
          <w:b/>
          <w:bCs/>
          <w:sz w:val="24"/>
          <w:szCs w:val="24"/>
        </w:rPr>
        <w:t>UNITED STATES OF AMERICA</w:t>
      </w:r>
    </w:p>
    <w:p w:rsidR="00B077C0" w:rsidRPr="00B077C0" w:rsidRDefault="00B077C0" w:rsidP="00B077C0">
      <w:pPr>
        <w:jc w:val="center"/>
        <w:rPr>
          <w:sz w:val="24"/>
          <w:szCs w:val="24"/>
          <w:lang w:val="es-ES_tradnl"/>
        </w:rPr>
      </w:pPr>
      <w:r w:rsidRPr="00B077C0">
        <w:rPr>
          <w:b/>
          <w:bCs/>
          <w:sz w:val="24"/>
          <w:szCs w:val="24"/>
        </w:rPr>
        <w:t>DRAFT PROPOSALS FOR THE WORK OF THE CONFERENCE</w:t>
      </w:r>
    </w:p>
    <w:p w:rsidR="00B077C0" w:rsidRDefault="00B077C0" w:rsidP="00C770B6">
      <w:pPr>
        <w:jc w:val="both"/>
        <w:rPr>
          <w:b/>
          <w:bCs/>
          <w:sz w:val="22"/>
          <w:szCs w:val="22"/>
        </w:rPr>
      </w:pPr>
    </w:p>
    <w:p w:rsidR="00C770B6" w:rsidRPr="00DD7BAE" w:rsidRDefault="00C770B6" w:rsidP="00B077C0">
      <w:pPr>
        <w:jc w:val="both"/>
        <w:rPr>
          <w:i/>
          <w:iCs/>
          <w:sz w:val="22"/>
          <w:szCs w:val="22"/>
        </w:rPr>
      </w:pPr>
      <w:r w:rsidRPr="00DD7BAE">
        <w:rPr>
          <w:b/>
          <w:bCs/>
          <w:sz w:val="22"/>
          <w:szCs w:val="22"/>
        </w:rPr>
        <w:t>Agenda Item 1.9.2</w:t>
      </w:r>
      <w:r w:rsidRPr="00DD7BAE">
        <w:rPr>
          <w:sz w:val="22"/>
          <w:szCs w:val="22"/>
        </w:rPr>
        <w:t>:</w:t>
      </w:r>
      <w:r w:rsidRPr="00DD7BAE">
        <w:rPr>
          <w:i/>
          <w:iCs/>
          <w:sz w:val="22"/>
          <w:szCs w:val="22"/>
        </w:rPr>
        <w:t xml:space="preserve">  modifications of the Radio Regulations, including new spectrum allocations to the maritime mobile-satellite service (Earth to space and space-to-Earth), preferably within the frequency bands 156.0125-157.4375 MHz and 160.6125-162.0375 MHz of Append</w:t>
      </w:r>
      <w:bookmarkStart w:id="0" w:name="_GoBack"/>
      <w:bookmarkEnd w:id="0"/>
      <w:r w:rsidRPr="00DD7BAE">
        <w:rPr>
          <w:i/>
          <w:iCs/>
          <w:sz w:val="22"/>
          <w:szCs w:val="22"/>
        </w:rPr>
        <w:t xml:space="preserve">ix </w:t>
      </w:r>
      <w:r w:rsidRPr="00DD7BAE">
        <w:rPr>
          <w:b/>
          <w:bCs/>
          <w:i/>
          <w:iCs/>
          <w:sz w:val="22"/>
          <w:szCs w:val="22"/>
        </w:rPr>
        <w:t>18</w:t>
      </w:r>
      <w:r w:rsidRPr="00DD7BAE">
        <w:rPr>
          <w:i/>
          <w:iCs/>
          <w:sz w:val="22"/>
          <w:szCs w:val="22"/>
        </w:rPr>
        <w:t xml:space="preserve">, to enable a new VHF data exchange system (VDES) satellite component, while ensuring that this component will not degrade the current terrestrial VDES components, applications specific messages (ASM) and AIS operations and not impose any additional constraints on existing services in these and adjacent frequency bands as stated in recognizing d) and e) of Resolution </w:t>
      </w:r>
      <w:r w:rsidRPr="00DD7BAE">
        <w:rPr>
          <w:b/>
          <w:bCs/>
          <w:i/>
          <w:iCs/>
          <w:sz w:val="22"/>
          <w:szCs w:val="22"/>
        </w:rPr>
        <w:t>360 (Rev.WRC-15)</w:t>
      </w:r>
      <w:r w:rsidRPr="00DD7BAE">
        <w:rPr>
          <w:i/>
          <w:iCs/>
          <w:sz w:val="22"/>
          <w:szCs w:val="22"/>
        </w:rPr>
        <w:t>;</w:t>
      </w:r>
    </w:p>
    <w:p w:rsidR="00C770B6" w:rsidRPr="00DD7BAE" w:rsidRDefault="00C770B6" w:rsidP="00C770B6">
      <w:pPr>
        <w:jc w:val="both"/>
        <w:rPr>
          <w:iCs/>
          <w:sz w:val="22"/>
          <w:szCs w:val="22"/>
        </w:rPr>
      </w:pPr>
    </w:p>
    <w:p w:rsidR="00C770B6" w:rsidRPr="00DD7BAE" w:rsidRDefault="00C770B6" w:rsidP="00C770B6">
      <w:pPr>
        <w:jc w:val="both"/>
        <w:rPr>
          <w:sz w:val="22"/>
          <w:szCs w:val="22"/>
        </w:rPr>
      </w:pPr>
      <w:r w:rsidRPr="00DD7BAE">
        <w:rPr>
          <w:b/>
          <w:sz w:val="22"/>
          <w:szCs w:val="22"/>
        </w:rPr>
        <w:t>BACKGROUND</w:t>
      </w:r>
    </w:p>
    <w:p w:rsidR="00C770B6" w:rsidRPr="00DD7BAE" w:rsidRDefault="00C770B6" w:rsidP="00C770B6">
      <w:pPr>
        <w:jc w:val="both"/>
        <w:rPr>
          <w:sz w:val="22"/>
          <w:szCs w:val="22"/>
        </w:rPr>
      </w:pPr>
    </w:p>
    <w:p w:rsidR="00C770B6" w:rsidRPr="00DD7BAE" w:rsidRDefault="00C770B6" w:rsidP="00C770B6">
      <w:pPr>
        <w:jc w:val="both"/>
        <w:rPr>
          <w:sz w:val="22"/>
          <w:szCs w:val="22"/>
        </w:rPr>
      </w:pPr>
      <w:r w:rsidRPr="00DD7BAE">
        <w:rPr>
          <w:sz w:val="22"/>
          <w:szCs w:val="22"/>
        </w:rPr>
        <w:t xml:space="preserve">RESOLUTION 360 (REV. WRC-15) </w:t>
      </w:r>
      <w:r w:rsidRPr="00DD7BAE">
        <w:rPr>
          <w:i/>
          <w:sz w:val="22"/>
          <w:szCs w:val="22"/>
        </w:rPr>
        <w:t>“Consideration of regulatory provisions and spectrum allocations to the maritime mobile-satellite service to enable the satellite component of the VHF Data Exchange System and enhanced maritime radiocommunications”,</w:t>
      </w:r>
      <w:r w:rsidRPr="00DD7BAE">
        <w:rPr>
          <w:sz w:val="22"/>
          <w:szCs w:val="22"/>
        </w:rPr>
        <w:t xml:space="preserve"> invites ITU-R to conduct, as a matter of urgency, and in time for WRC-19, sharing and compatibility studies between VDES satellite components and incumbent services in the same and adjacent frequency bands specified in </w:t>
      </w:r>
      <w:r w:rsidRPr="00DD7BAE">
        <w:rPr>
          <w:i/>
          <w:sz w:val="22"/>
          <w:szCs w:val="22"/>
        </w:rPr>
        <w:t xml:space="preserve">recognizing d) and e) </w:t>
      </w:r>
      <w:r w:rsidRPr="00DD7BAE">
        <w:rPr>
          <w:sz w:val="22"/>
          <w:szCs w:val="22"/>
        </w:rPr>
        <w:t xml:space="preserve">to determine potential regulatory actions, including spectrum allocations to the MMSS (Earth-to-space and space-to-Earth) for VDES applications. To this end, the ITU-R has initiated sharing studies between the proposed VDES satellite (VDE-SAT) frequencies and the incumbent services in the same and adjacent bands so that this component does not impose any additional constraints on existing services in these and adjacent frequency bands as stated in recognizing d) and e) of Resolution 360 (Rev. WRC-15). The satellite component of the VDES could be beneficial towards enhancing maritime navigation and safety related applications on a global basis.  </w:t>
      </w:r>
    </w:p>
    <w:p w:rsidR="00C770B6" w:rsidRPr="00DD7BAE" w:rsidRDefault="00C770B6" w:rsidP="00C770B6">
      <w:pPr>
        <w:jc w:val="both"/>
        <w:rPr>
          <w:sz w:val="22"/>
          <w:szCs w:val="22"/>
        </w:rPr>
      </w:pPr>
    </w:p>
    <w:p w:rsidR="00C770B6" w:rsidRPr="00DD7BAE" w:rsidRDefault="00C770B6" w:rsidP="00C770B6">
      <w:pPr>
        <w:jc w:val="both"/>
        <w:rPr>
          <w:b/>
          <w:sz w:val="22"/>
          <w:szCs w:val="22"/>
        </w:rPr>
      </w:pPr>
      <w:r w:rsidRPr="00DD7BAE">
        <w:rPr>
          <w:sz w:val="22"/>
          <w:szCs w:val="22"/>
        </w:rPr>
        <w:t xml:space="preserve">Under </w:t>
      </w:r>
      <w:r w:rsidRPr="00DD7BAE">
        <w:rPr>
          <w:b/>
          <w:sz w:val="22"/>
          <w:szCs w:val="22"/>
        </w:rPr>
        <w:t>5.225A, the adjacent frequency band 154-156 MHz includes a primary allocation to the radiolocation service in some countries.</w:t>
      </w:r>
    </w:p>
    <w:p w:rsidR="00C770B6" w:rsidRPr="00DD7BAE" w:rsidRDefault="00C770B6" w:rsidP="00C770B6">
      <w:pPr>
        <w:jc w:val="both"/>
        <w:rPr>
          <w:sz w:val="22"/>
          <w:szCs w:val="22"/>
        </w:rPr>
      </w:pPr>
    </w:p>
    <w:p w:rsidR="00C770B6" w:rsidRPr="00DD7BAE" w:rsidRDefault="007C6E51" w:rsidP="00C770B6">
      <w:pPr>
        <w:jc w:val="both"/>
        <w:rPr>
          <w:bCs/>
          <w:sz w:val="22"/>
          <w:szCs w:val="22"/>
        </w:rPr>
      </w:pPr>
      <w:r>
        <w:rPr>
          <w:iCs/>
          <w:sz w:val="22"/>
          <w:szCs w:val="22"/>
        </w:rPr>
        <w:t>S</w:t>
      </w:r>
      <w:r w:rsidR="00C770B6" w:rsidRPr="00DD7BAE">
        <w:rPr>
          <w:iCs/>
          <w:sz w:val="22"/>
          <w:szCs w:val="22"/>
        </w:rPr>
        <w:t xml:space="preserve">tudies within ITU-R Working party 5B (WP 5B) concluded that compatibility between the radiolocation service and the maritime mobile satellite service (Earth-to-space) is feasible without imposing any additional constraints on the radiolocation service.  </w:t>
      </w:r>
      <w:r w:rsidR="00C770B6" w:rsidRPr="00DD7BAE">
        <w:rPr>
          <w:bCs/>
          <w:sz w:val="22"/>
          <w:szCs w:val="22"/>
        </w:rPr>
        <w:t xml:space="preserve">Application of the radiolocation service in the frequency band 154-156 MHz is limited to the space surveillance radars.  </w:t>
      </w:r>
    </w:p>
    <w:p w:rsidR="00C770B6" w:rsidRPr="00DD7BAE" w:rsidRDefault="00C770B6" w:rsidP="00C770B6">
      <w:pPr>
        <w:jc w:val="both"/>
        <w:rPr>
          <w:bCs/>
          <w:sz w:val="22"/>
          <w:szCs w:val="22"/>
        </w:rPr>
      </w:pPr>
    </w:p>
    <w:p w:rsidR="00C770B6" w:rsidRPr="00DD7BAE" w:rsidRDefault="00C770B6" w:rsidP="00C770B6">
      <w:pPr>
        <w:jc w:val="both"/>
        <w:rPr>
          <w:sz w:val="22"/>
          <w:szCs w:val="22"/>
        </w:rPr>
      </w:pPr>
      <w:r w:rsidRPr="00DD7BAE">
        <w:rPr>
          <w:sz w:val="22"/>
          <w:szCs w:val="22"/>
        </w:rPr>
        <w:t xml:space="preserve">Furthermore, WP5B </w:t>
      </w:r>
      <w:r w:rsidR="00A03BDC">
        <w:rPr>
          <w:sz w:val="22"/>
          <w:szCs w:val="22"/>
        </w:rPr>
        <w:t>completed</w:t>
      </w:r>
      <w:r w:rsidRPr="00DD7BAE">
        <w:rPr>
          <w:sz w:val="22"/>
          <w:szCs w:val="22"/>
        </w:rPr>
        <w:t xml:space="preserve"> a report</w:t>
      </w:r>
      <w:r w:rsidR="00A03BDC">
        <w:rPr>
          <w:sz w:val="22"/>
          <w:szCs w:val="22"/>
        </w:rPr>
        <w:t xml:space="preserve">, </w:t>
      </w:r>
      <w:r w:rsidR="00581116">
        <w:rPr>
          <w:sz w:val="22"/>
          <w:szCs w:val="22"/>
        </w:rPr>
        <w:t xml:space="preserve">now published, </w:t>
      </w:r>
      <w:r w:rsidR="00A03BDC">
        <w:rPr>
          <w:sz w:val="22"/>
          <w:szCs w:val="22"/>
        </w:rPr>
        <w:t>Report ITU-R M.</w:t>
      </w:r>
      <w:r w:rsidR="00581116">
        <w:rPr>
          <w:sz w:val="22"/>
          <w:szCs w:val="22"/>
        </w:rPr>
        <w:t>2435-2018 “Technical studies on the satellite component of the VHF data exchange system”</w:t>
      </w:r>
      <w:r w:rsidR="00A03BDC">
        <w:rPr>
          <w:sz w:val="22"/>
          <w:szCs w:val="22"/>
        </w:rPr>
        <w:t>,</w:t>
      </w:r>
      <w:r w:rsidRPr="00DD7BAE">
        <w:rPr>
          <w:sz w:val="22"/>
          <w:szCs w:val="22"/>
        </w:rPr>
        <w:t xml:space="preserve"> on the technical characteristics and feasibility assessment of the VDES satellite component</w:t>
      </w:r>
      <w:r w:rsidR="00D02BBE">
        <w:rPr>
          <w:sz w:val="22"/>
          <w:szCs w:val="22"/>
        </w:rPr>
        <w:t>.</w:t>
      </w:r>
      <w:r w:rsidRPr="00DD7BAE">
        <w:rPr>
          <w:sz w:val="22"/>
          <w:szCs w:val="22"/>
        </w:rPr>
        <w:t xml:space="preserve"> </w:t>
      </w:r>
    </w:p>
    <w:p w:rsidR="00ED0651" w:rsidRPr="00ED0651" w:rsidRDefault="00ED0651" w:rsidP="00ED0651">
      <w:pPr>
        <w:pStyle w:val="Heading1"/>
        <w:rPr>
          <w:rFonts w:ascii="Times New Roman" w:hAnsi="Times New Roman"/>
          <w:color w:val="auto"/>
          <w:sz w:val="22"/>
          <w:szCs w:val="22"/>
        </w:rPr>
      </w:pPr>
      <w:r>
        <w:rPr>
          <w:rFonts w:ascii="Times New Roman" w:hAnsi="Times New Roman"/>
          <w:color w:val="auto"/>
          <w:sz w:val="22"/>
          <w:szCs w:val="22"/>
        </w:rPr>
        <w:t>EXECUTIVE SUMMARY</w:t>
      </w:r>
    </w:p>
    <w:p w:rsidR="00ED0651" w:rsidRDefault="00ED0651" w:rsidP="00ED0651">
      <w:pPr>
        <w:rPr>
          <w:iCs/>
        </w:rPr>
      </w:pPr>
    </w:p>
    <w:p w:rsidR="00ED0651" w:rsidRPr="00ED0651" w:rsidRDefault="00ED0651" w:rsidP="00ED0651">
      <w:pPr>
        <w:rPr>
          <w:iCs/>
          <w:sz w:val="22"/>
          <w:szCs w:val="22"/>
        </w:rPr>
      </w:pPr>
      <w:r w:rsidRPr="00ED0651">
        <w:rPr>
          <w:iCs/>
          <w:sz w:val="22"/>
          <w:szCs w:val="22"/>
        </w:rPr>
        <w:t xml:space="preserve">In accordance with Resolution </w:t>
      </w:r>
      <w:r w:rsidRPr="00ED0651">
        <w:rPr>
          <w:b/>
          <w:iCs/>
          <w:sz w:val="22"/>
          <w:szCs w:val="22"/>
        </w:rPr>
        <w:t>360 (Rev.WRC-15)</w:t>
      </w:r>
      <w:r w:rsidRPr="00ED0651">
        <w:rPr>
          <w:iCs/>
          <w:sz w:val="22"/>
          <w:szCs w:val="22"/>
        </w:rPr>
        <w:t xml:space="preserve">, the ITU-R has undertaken studies for possible new allocations to the maritime mobile-satellite service (MMSS) (Earth-to-space) and (space-to-Earth), preferably within the frequency bands 156.0125-157.4375 MHz and 160.6125-162.0375 MHz of RR Appendix </w:t>
      </w:r>
      <w:r w:rsidRPr="00ED0651">
        <w:rPr>
          <w:rStyle w:val="Appref"/>
          <w:b/>
          <w:bCs/>
          <w:sz w:val="22"/>
          <w:szCs w:val="22"/>
        </w:rPr>
        <w:t>18</w:t>
      </w:r>
      <w:r w:rsidRPr="00ED0651">
        <w:rPr>
          <w:iCs/>
          <w:sz w:val="22"/>
          <w:szCs w:val="22"/>
        </w:rPr>
        <w:t>, to support the digital evolution of maritime radio communications</w:t>
      </w:r>
      <w:r w:rsidRPr="00ED0651">
        <w:rPr>
          <w:iCs/>
          <w:sz w:val="22"/>
          <w:szCs w:val="22"/>
          <w:lang w:eastAsia="zh-CN"/>
        </w:rPr>
        <w:t>.</w:t>
      </w:r>
    </w:p>
    <w:p w:rsidR="00920C97" w:rsidRDefault="00920C97" w:rsidP="00ED0651">
      <w:pPr>
        <w:rPr>
          <w:iCs/>
          <w:sz w:val="22"/>
          <w:szCs w:val="22"/>
        </w:rPr>
      </w:pPr>
    </w:p>
    <w:p w:rsidR="00ED0651" w:rsidRPr="00ED0651" w:rsidRDefault="00ED0651" w:rsidP="00ED0651">
      <w:pPr>
        <w:rPr>
          <w:iCs/>
          <w:sz w:val="22"/>
          <w:szCs w:val="22"/>
        </w:rPr>
      </w:pPr>
      <w:r w:rsidRPr="00ED0651">
        <w:rPr>
          <w:iCs/>
          <w:sz w:val="22"/>
          <w:szCs w:val="22"/>
        </w:rPr>
        <w:t>The results of the sharing and compatibility studies are contained in Recommendation ITU-R M.2092-0 which was developed in the WRC-15 study cycle, and Report ITU-R M.2435</w:t>
      </w:r>
      <w:r w:rsidRPr="00ED0651">
        <w:rPr>
          <w:rFonts w:eastAsia="BatangChe" w:cs="Angsana New"/>
          <w:iCs/>
          <w:sz w:val="22"/>
          <w:szCs w:val="22"/>
        </w:rPr>
        <w:t>-0</w:t>
      </w:r>
      <w:r w:rsidRPr="00ED0651">
        <w:rPr>
          <w:iCs/>
          <w:sz w:val="22"/>
          <w:szCs w:val="22"/>
        </w:rPr>
        <w:t>, which has been developed in this study cycle.</w:t>
      </w:r>
    </w:p>
    <w:p w:rsidR="00920C97" w:rsidRDefault="00920C97" w:rsidP="00ED0651">
      <w:pPr>
        <w:rPr>
          <w:iCs/>
          <w:sz w:val="22"/>
          <w:szCs w:val="22"/>
        </w:rPr>
      </w:pPr>
    </w:p>
    <w:p w:rsidR="00ED0651" w:rsidRPr="00ED0651" w:rsidRDefault="00ED0651" w:rsidP="00ED0651">
      <w:pPr>
        <w:rPr>
          <w:iCs/>
          <w:sz w:val="22"/>
          <w:szCs w:val="22"/>
        </w:rPr>
      </w:pPr>
      <w:r w:rsidRPr="00ED0651">
        <w:rPr>
          <w:iCs/>
          <w:sz w:val="22"/>
          <w:szCs w:val="22"/>
        </w:rPr>
        <w:t xml:space="preserve">Based on the results of these studies, </w:t>
      </w:r>
      <w:r w:rsidRPr="00ED0651">
        <w:rPr>
          <w:iCs/>
          <w:sz w:val="22"/>
          <w:szCs w:val="22"/>
          <w:lang w:eastAsia="zh-CN"/>
        </w:rPr>
        <w:t>six</w:t>
      </w:r>
      <w:r w:rsidRPr="00ED0651">
        <w:rPr>
          <w:iCs/>
          <w:sz w:val="22"/>
          <w:szCs w:val="22"/>
        </w:rPr>
        <w:t xml:space="preserve"> methods have been developed to satisfy WRC-19 agenda item 1.9.2. The main differences between the methods are the frequency plan and pfd-mask to be imposed on the MMSS (space-to-Earth) emissions, which are further described in Report ITU-R M.2435-0.</w:t>
      </w:r>
    </w:p>
    <w:p w:rsidR="00ED0651" w:rsidRDefault="00ED0651" w:rsidP="007D097C">
      <w:pPr>
        <w:jc w:val="both"/>
        <w:rPr>
          <w:b/>
          <w:sz w:val="22"/>
          <w:szCs w:val="22"/>
        </w:rPr>
      </w:pPr>
    </w:p>
    <w:p w:rsidR="00ED0651" w:rsidRDefault="00ED0651" w:rsidP="007D097C">
      <w:pPr>
        <w:jc w:val="both"/>
        <w:rPr>
          <w:b/>
          <w:sz w:val="22"/>
          <w:szCs w:val="22"/>
        </w:rPr>
      </w:pPr>
    </w:p>
    <w:p w:rsidR="00ED0651" w:rsidRDefault="00920C97" w:rsidP="007D097C">
      <w:pPr>
        <w:jc w:val="both"/>
        <w:rPr>
          <w:b/>
          <w:sz w:val="22"/>
          <w:szCs w:val="22"/>
        </w:rPr>
      </w:pPr>
      <w:r>
        <w:rPr>
          <w:b/>
          <w:sz w:val="22"/>
          <w:szCs w:val="22"/>
        </w:rPr>
        <w:t>THIS PROPOSAL</w:t>
      </w:r>
    </w:p>
    <w:p w:rsidR="00920C97" w:rsidRPr="00920C97" w:rsidRDefault="00920C97" w:rsidP="00920C97">
      <w:pPr>
        <w:rPr>
          <w:iCs/>
          <w:sz w:val="22"/>
          <w:szCs w:val="22"/>
        </w:rPr>
      </w:pPr>
      <w:r w:rsidRPr="00920C97">
        <w:rPr>
          <w:iCs/>
          <w:sz w:val="22"/>
          <w:szCs w:val="22"/>
        </w:rPr>
        <w:lastRenderedPageBreak/>
        <w:t>This propos</w:t>
      </w:r>
      <w:r>
        <w:rPr>
          <w:iCs/>
          <w:sz w:val="22"/>
          <w:szCs w:val="22"/>
        </w:rPr>
        <w:t xml:space="preserve">al entails </w:t>
      </w:r>
      <w:r w:rsidRPr="00920C97">
        <w:rPr>
          <w:iCs/>
          <w:sz w:val="22"/>
          <w:szCs w:val="22"/>
        </w:rPr>
        <w:t>new primary allocations to the maritime mobile-satellite service (MMSS) (Earth-to-space</w:t>
      </w:r>
      <w:r w:rsidRPr="00920C97">
        <w:rPr>
          <w:iCs/>
          <w:sz w:val="22"/>
          <w:szCs w:val="22"/>
          <w:lang w:eastAsia="zh-CN"/>
        </w:rPr>
        <w:t>)</w:t>
      </w:r>
      <w:r w:rsidRPr="00920C97">
        <w:rPr>
          <w:iCs/>
          <w:sz w:val="22"/>
          <w:szCs w:val="22"/>
        </w:rPr>
        <w:t xml:space="preserve"> and </w:t>
      </w:r>
      <w:r w:rsidRPr="00920C97">
        <w:rPr>
          <w:iCs/>
          <w:sz w:val="22"/>
          <w:szCs w:val="22"/>
          <w:lang w:eastAsia="zh-CN"/>
        </w:rPr>
        <w:t>(</w:t>
      </w:r>
      <w:r w:rsidRPr="00920C97">
        <w:rPr>
          <w:iCs/>
          <w:sz w:val="22"/>
          <w:szCs w:val="22"/>
        </w:rPr>
        <w:t>space-to-Earth)</w:t>
      </w:r>
      <w:r w:rsidR="00560C9C">
        <w:rPr>
          <w:iCs/>
          <w:sz w:val="22"/>
          <w:szCs w:val="22"/>
        </w:rPr>
        <w:t>, based on alternative frequency plan 2</w:t>
      </w:r>
      <w:r w:rsidR="008A4A9F">
        <w:rPr>
          <w:iCs/>
          <w:sz w:val="22"/>
          <w:szCs w:val="22"/>
        </w:rPr>
        <w:t>,</w:t>
      </w:r>
      <w:r>
        <w:rPr>
          <w:iCs/>
          <w:sz w:val="22"/>
          <w:szCs w:val="22"/>
        </w:rPr>
        <w:t xml:space="preserve"> with </w:t>
      </w:r>
      <w:r w:rsidR="008A4A9F">
        <w:rPr>
          <w:iCs/>
          <w:sz w:val="22"/>
          <w:szCs w:val="22"/>
        </w:rPr>
        <w:t xml:space="preserve">provisions </w:t>
      </w:r>
      <w:r>
        <w:rPr>
          <w:iCs/>
          <w:sz w:val="22"/>
          <w:szCs w:val="22"/>
        </w:rPr>
        <w:t xml:space="preserve">for </w:t>
      </w:r>
      <w:r w:rsidR="008A4A9F">
        <w:rPr>
          <w:iCs/>
          <w:sz w:val="22"/>
          <w:szCs w:val="22"/>
        </w:rPr>
        <w:t xml:space="preserve">the </w:t>
      </w:r>
      <w:r w:rsidR="00560C9C">
        <w:rPr>
          <w:iCs/>
          <w:sz w:val="22"/>
          <w:szCs w:val="22"/>
        </w:rPr>
        <w:t xml:space="preserve">optional </w:t>
      </w:r>
      <w:r>
        <w:rPr>
          <w:iCs/>
          <w:sz w:val="22"/>
          <w:szCs w:val="22"/>
        </w:rPr>
        <w:t xml:space="preserve">use of the </w:t>
      </w:r>
      <w:r w:rsidR="008A4A9F">
        <w:rPr>
          <w:iCs/>
          <w:sz w:val="22"/>
          <w:szCs w:val="22"/>
        </w:rPr>
        <w:t xml:space="preserve">Appendix 18 </w:t>
      </w:r>
      <w:r>
        <w:rPr>
          <w:iCs/>
          <w:sz w:val="22"/>
          <w:szCs w:val="22"/>
        </w:rPr>
        <w:t xml:space="preserve">duplex channels </w:t>
      </w:r>
      <w:r w:rsidR="008A4A9F">
        <w:rPr>
          <w:iCs/>
          <w:sz w:val="22"/>
          <w:szCs w:val="22"/>
        </w:rPr>
        <w:t>in simplex mode (</w:t>
      </w:r>
      <w:r w:rsidR="00560C9C">
        <w:rPr>
          <w:iCs/>
          <w:sz w:val="22"/>
          <w:szCs w:val="22"/>
        </w:rPr>
        <w:t xml:space="preserve">in accordance with </w:t>
      </w:r>
      <w:r w:rsidR="008A4A9F">
        <w:rPr>
          <w:iCs/>
          <w:sz w:val="22"/>
          <w:szCs w:val="22"/>
        </w:rPr>
        <w:t xml:space="preserve">alternative frequency </w:t>
      </w:r>
      <w:r w:rsidR="00560C9C">
        <w:rPr>
          <w:iCs/>
          <w:sz w:val="22"/>
          <w:szCs w:val="22"/>
        </w:rPr>
        <w:t xml:space="preserve">plan </w:t>
      </w:r>
      <w:r w:rsidR="008A4A9F">
        <w:rPr>
          <w:iCs/>
          <w:sz w:val="22"/>
          <w:szCs w:val="22"/>
        </w:rPr>
        <w:t xml:space="preserve">3), </w:t>
      </w:r>
      <w:r w:rsidRPr="00920C97">
        <w:rPr>
          <w:iCs/>
          <w:sz w:val="22"/>
          <w:szCs w:val="22"/>
        </w:rPr>
        <w:t xml:space="preserve">as described in </w:t>
      </w:r>
      <w:r w:rsidR="008A4A9F">
        <w:rPr>
          <w:iCs/>
          <w:sz w:val="22"/>
          <w:szCs w:val="22"/>
        </w:rPr>
        <w:t>Report ITU-R M.2435-0</w:t>
      </w:r>
      <w:r w:rsidRPr="00920C97">
        <w:rPr>
          <w:iCs/>
          <w:sz w:val="22"/>
          <w:szCs w:val="22"/>
        </w:rPr>
        <w:t xml:space="preserve">. The coordination mechanism with respect to terrestrial services under RR No. </w:t>
      </w:r>
      <w:r w:rsidRPr="00920C97">
        <w:rPr>
          <w:b/>
          <w:iCs/>
          <w:sz w:val="22"/>
          <w:szCs w:val="22"/>
        </w:rPr>
        <w:t>9.14</w:t>
      </w:r>
      <w:r w:rsidRPr="00920C97">
        <w:rPr>
          <w:iCs/>
          <w:sz w:val="22"/>
          <w:szCs w:val="22"/>
        </w:rPr>
        <w:t xml:space="preserve"> is </w:t>
      </w:r>
      <w:r w:rsidR="008A4A9F">
        <w:rPr>
          <w:iCs/>
          <w:sz w:val="22"/>
          <w:szCs w:val="22"/>
        </w:rPr>
        <w:t>proposed, with the pdf mask, for the satellite downlink</w:t>
      </w:r>
      <w:r w:rsidRPr="00920C97">
        <w:rPr>
          <w:iCs/>
          <w:sz w:val="22"/>
          <w:szCs w:val="22"/>
        </w:rPr>
        <w:t>.</w:t>
      </w:r>
    </w:p>
    <w:p w:rsidR="00920C97" w:rsidRDefault="00920C97" w:rsidP="007D097C">
      <w:pPr>
        <w:jc w:val="both"/>
        <w:rPr>
          <w:b/>
          <w:sz w:val="22"/>
          <w:szCs w:val="22"/>
        </w:rPr>
      </w:pPr>
    </w:p>
    <w:p w:rsidR="00560C9C" w:rsidRPr="00560C9C" w:rsidRDefault="00560C9C" w:rsidP="007D097C">
      <w:pPr>
        <w:jc w:val="both"/>
        <w:rPr>
          <w:b/>
          <w:sz w:val="22"/>
          <w:szCs w:val="22"/>
        </w:rPr>
      </w:pPr>
      <w:r>
        <w:rPr>
          <w:b/>
          <w:sz w:val="22"/>
          <w:szCs w:val="22"/>
        </w:rPr>
        <w:t>REGULATORY PROCEDURES</w:t>
      </w:r>
    </w:p>
    <w:p w:rsidR="00560C9C" w:rsidRDefault="00560C9C" w:rsidP="007D097C">
      <w:pPr>
        <w:jc w:val="both"/>
        <w:rPr>
          <w:b/>
          <w:sz w:val="22"/>
          <w:szCs w:val="22"/>
        </w:rPr>
      </w:pPr>
    </w:p>
    <w:p w:rsidR="007D097C" w:rsidRPr="00B7082A" w:rsidRDefault="007D097C" w:rsidP="007D097C">
      <w:pPr>
        <w:jc w:val="both"/>
        <w:rPr>
          <w:sz w:val="22"/>
          <w:szCs w:val="22"/>
        </w:rPr>
      </w:pPr>
    </w:p>
    <w:p w:rsidR="007D097C" w:rsidRPr="00DD7BAE" w:rsidRDefault="007D097C" w:rsidP="007D097C">
      <w:pPr>
        <w:tabs>
          <w:tab w:val="left" w:pos="284"/>
          <w:tab w:val="left" w:pos="1134"/>
          <w:tab w:val="left" w:pos="1871"/>
          <w:tab w:val="left" w:pos="2268"/>
        </w:tabs>
        <w:overflowPunct w:val="0"/>
        <w:autoSpaceDE w:val="0"/>
        <w:autoSpaceDN w:val="0"/>
        <w:adjustRightInd w:val="0"/>
        <w:jc w:val="center"/>
        <w:textAlignment w:val="baseline"/>
        <w:rPr>
          <w:b/>
          <w:sz w:val="22"/>
          <w:szCs w:val="22"/>
          <w:lang w:eastAsia="x-none"/>
        </w:rPr>
      </w:pPr>
      <w:r w:rsidRPr="00DD7BAE">
        <w:rPr>
          <w:b/>
          <w:sz w:val="22"/>
          <w:szCs w:val="22"/>
          <w:lang w:eastAsia="x-none"/>
        </w:rPr>
        <w:t>ARTICLE 5</w:t>
      </w:r>
    </w:p>
    <w:p w:rsidR="007D097C" w:rsidRPr="00DD7BAE" w:rsidRDefault="007D097C" w:rsidP="007D097C">
      <w:pPr>
        <w:tabs>
          <w:tab w:val="left" w:pos="284"/>
          <w:tab w:val="left" w:pos="1134"/>
          <w:tab w:val="left" w:pos="1871"/>
          <w:tab w:val="left" w:pos="2268"/>
        </w:tabs>
        <w:overflowPunct w:val="0"/>
        <w:autoSpaceDE w:val="0"/>
        <w:autoSpaceDN w:val="0"/>
        <w:adjustRightInd w:val="0"/>
        <w:jc w:val="center"/>
        <w:textAlignment w:val="baseline"/>
        <w:rPr>
          <w:b/>
          <w:sz w:val="22"/>
          <w:szCs w:val="22"/>
          <w:lang w:eastAsia="x-none"/>
        </w:rPr>
      </w:pPr>
      <w:bookmarkStart w:id="1" w:name="_Toc327956583"/>
      <w:r w:rsidRPr="00DD7BAE">
        <w:rPr>
          <w:b/>
          <w:sz w:val="22"/>
          <w:szCs w:val="22"/>
          <w:lang w:eastAsia="x-none"/>
        </w:rPr>
        <w:t>Frequency Allocations</w:t>
      </w:r>
      <w:bookmarkEnd w:id="1"/>
    </w:p>
    <w:p w:rsidR="007D097C" w:rsidRPr="00DD7BAE" w:rsidRDefault="007D097C" w:rsidP="007D097C">
      <w:pPr>
        <w:tabs>
          <w:tab w:val="left" w:pos="284"/>
          <w:tab w:val="left" w:pos="1134"/>
          <w:tab w:val="left" w:pos="1871"/>
          <w:tab w:val="left" w:pos="2268"/>
        </w:tabs>
        <w:overflowPunct w:val="0"/>
        <w:autoSpaceDE w:val="0"/>
        <w:autoSpaceDN w:val="0"/>
        <w:adjustRightInd w:val="0"/>
        <w:jc w:val="center"/>
        <w:textAlignment w:val="baseline"/>
        <w:rPr>
          <w:sz w:val="22"/>
          <w:szCs w:val="22"/>
          <w:lang w:eastAsia="x-none"/>
        </w:rPr>
      </w:pPr>
    </w:p>
    <w:p w:rsidR="007D097C" w:rsidRDefault="007D097C" w:rsidP="007D097C">
      <w:pPr>
        <w:tabs>
          <w:tab w:val="left" w:pos="284"/>
          <w:tab w:val="left" w:pos="1134"/>
          <w:tab w:val="left" w:pos="1871"/>
          <w:tab w:val="left" w:pos="2268"/>
        </w:tabs>
        <w:overflowPunct w:val="0"/>
        <w:autoSpaceDE w:val="0"/>
        <w:autoSpaceDN w:val="0"/>
        <w:adjustRightInd w:val="0"/>
        <w:jc w:val="center"/>
        <w:textAlignment w:val="baseline"/>
        <w:rPr>
          <w:sz w:val="22"/>
          <w:szCs w:val="22"/>
          <w:lang w:eastAsia="x-none"/>
        </w:rPr>
      </w:pPr>
      <w:r w:rsidRPr="00DD7BAE">
        <w:rPr>
          <w:b/>
          <w:sz w:val="22"/>
          <w:szCs w:val="22"/>
          <w:lang w:eastAsia="x-none"/>
        </w:rPr>
        <w:t xml:space="preserve">Section IV – Frequency Allocation Table </w:t>
      </w:r>
      <w:r w:rsidRPr="00DD7BAE">
        <w:rPr>
          <w:b/>
          <w:sz w:val="22"/>
          <w:szCs w:val="22"/>
          <w:lang w:eastAsia="x-none"/>
        </w:rPr>
        <w:br/>
      </w:r>
      <w:r w:rsidRPr="00DD7BAE">
        <w:rPr>
          <w:sz w:val="22"/>
          <w:szCs w:val="22"/>
          <w:lang w:eastAsia="x-none"/>
        </w:rPr>
        <w:t>(See number 2.1)</w:t>
      </w:r>
    </w:p>
    <w:p w:rsidR="00560C9C" w:rsidRDefault="00560C9C" w:rsidP="007D097C">
      <w:pPr>
        <w:tabs>
          <w:tab w:val="left" w:pos="284"/>
          <w:tab w:val="left" w:pos="1134"/>
          <w:tab w:val="left" w:pos="1871"/>
          <w:tab w:val="left" w:pos="2268"/>
        </w:tabs>
        <w:overflowPunct w:val="0"/>
        <w:autoSpaceDE w:val="0"/>
        <w:autoSpaceDN w:val="0"/>
        <w:adjustRightInd w:val="0"/>
        <w:jc w:val="center"/>
        <w:textAlignment w:val="baseline"/>
        <w:rPr>
          <w:sz w:val="22"/>
          <w:szCs w:val="22"/>
          <w:lang w:eastAsia="x-none"/>
        </w:rPr>
      </w:pPr>
    </w:p>
    <w:p w:rsidR="00861340" w:rsidRDefault="00861340">
      <w:pPr>
        <w:rPr>
          <w:b/>
          <w:sz w:val="22"/>
          <w:szCs w:val="22"/>
          <w:lang w:eastAsia="x-none"/>
        </w:rPr>
      </w:pPr>
      <w:r>
        <w:rPr>
          <w:b/>
          <w:sz w:val="22"/>
          <w:szCs w:val="22"/>
          <w:lang w:eastAsia="x-none"/>
        </w:rPr>
        <w:br w:type="page"/>
      </w:r>
    </w:p>
    <w:p w:rsidR="00560C9C" w:rsidRDefault="00861340" w:rsidP="00861340">
      <w:pPr>
        <w:tabs>
          <w:tab w:val="left" w:pos="284"/>
          <w:tab w:val="left" w:pos="1134"/>
          <w:tab w:val="left" w:pos="1871"/>
          <w:tab w:val="left" w:pos="2268"/>
        </w:tabs>
        <w:overflowPunct w:val="0"/>
        <w:autoSpaceDE w:val="0"/>
        <w:autoSpaceDN w:val="0"/>
        <w:adjustRightInd w:val="0"/>
        <w:textAlignment w:val="baseline"/>
        <w:rPr>
          <w:b/>
          <w:sz w:val="22"/>
          <w:szCs w:val="22"/>
          <w:lang w:eastAsia="x-none"/>
        </w:rPr>
      </w:pPr>
      <w:r>
        <w:rPr>
          <w:b/>
          <w:sz w:val="22"/>
          <w:szCs w:val="22"/>
          <w:lang w:eastAsia="x-none"/>
        </w:rPr>
        <w:lastRenderedPageBreak/>
        <w:t>MOD</w:t>
      </w:r>
    </w:p>
    <w:p w:rsidR="00861340" w:rsidRDefault="00861340" w:rsidP="00861340">
      <w:pPr>
        <w:tabs>
          <w:tab w:val="left" w:pos="284"/>
          <w:tab w:val="left" w:pos="1134"/>
          <w:tab w:val="left" w:pos="1871"/>
          <w:tab w:val="left" w:pos="2268"/>
        </w:tabs>
        <w:overflowPunct w:val="0"/>
        <w:autoSpaceDE w:val="0"/>
        <w:autoSpaceDN w:val="0"/>
        <w:adjustRightInd w:val="0"/>
        <w:textAlignment w:val="baseline"/>
        <w:rPr>
          <w:b/>
          <w:sz w:val="22"/>
          <w:szCs w:val="22"/>
          <w:lang w:eastAsia="x-none"/>
        </w:rPr>
      </w:pPr>
    </w:p>
    <w:p w:rsidR="00861340" w:rsidRPr="00ED3F23" w:rsidRDefault="00861340" w:rsidP="00861340">
      <w:pPr>
        <w:pStyle w:val="Tabletitle"/>
      </w:pPr>
      <w:r w:rsidRPr="00ED3F23">
        <w:t>148-161.9375 MHz</w:t>
      </w:r>
    </w:p>
    <w:tbl>
      <w:tblPr>
        <w:tblW w:w="9299" w:type="dxa"/>
        <w:jc w:val="center"/>
        <w:tblLayout w:type="fixed"/>
        <w:tblCellMar>
          <w:left w:w="107" w:type="dxa"/>
          <w:right w:w="107" w:type="dxa"/>
        </w:tblCellMar>
        <w:tblLook w:val="04A0" w:firstRow="1" w:lastRow="0" w:firstColumn="1" w:lastColumn="0" w:noHBand="0" w:noVBand="1"/>
      </w:tblPr>
      <w:tblGrid>
        <w:gridCol w:w="3111"/>
        <w:gridCol w:w="3086"/>
        <w:gridCol w:w="3102"/>
      </w:tblGrid>
      <w:tr w:rsidR="00861340" w:rsidRPr="00ED3F23" w:rsidTr="008B54C3">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rsidR="00861340" w:rsidRPr="00ED3F23" w:rsidRDefault="00861340" w:rsidP="008B54C3">
            <w:pPr>
              <w:pStyle w:val="Tablehead"/>
            </w:pPr>
            <w:r w:rsidRPr="00ED3F23">
              <w:t>Allocation to services</w:t>
            </w:r>
          </w:p>
        </w:tc>
      </w:tr>
      <w:tr w:rsidR="00861340" w:rsidRPr="00ED3F23" w:rsidTr="008B54C3">
        <w:trPr>
          <w:cantSplit/>
          <w:jc w:val="center"/>
        </w:trPr>
        <w:tc>
          <w:tcPr>
            <w:tcW w:w="3111" w:type="dxa"/>
            <w:tcBorders>
              <w:top w:val="single" w:sz="4" w:space="0" w:color="auto"/>
              <w:left w:val="single" w:sz="4" w:space="0" w:color="auto"/>
              <w:bottom w:val="single" w:sz="4" w:space="0" w:color="auto"/>
              <w:right w:val="single" w:sz="6" w:space="0" w:color="auto"/>
            </w:tcBorders>
            <w:hideMark/>
          </w:tcPr>
          <w:p w:rsidR="00861340" w:rsidRPr="00ED3F23" w:rsidRDefault="00861340" w:rsidP="008B54C3">
            <w:pPr>
              <w:pStyle w:val="Tablehead"/>
            </w:pPr>
            <w:r w:rsidRPr="00ED3F23">
              <w:t>Region 1</w:t>
            </w:r>
          </w:p>
        </w:tc>
        <w:tc>
          <w:tcPr>
            <w:tcW w:w="3086" w:type="dxa"/>
            <w:tcBorders>
              <w:top w:val="single" w:sz="4" w:space="0" w:color="auto"/>
              <w:left w:val="single" w:sz="6" w:space="0" w:color="auto"/>
              <w:bottom w:val="single" w:sz="4" w:space="0" w:color="auto"/>
              <w:right w:val="single" w:sz="6" w:space="0" w:color="auto"/>
            </w:tcBorders>
            <w:hideMark/>
          </w:tcPr>
          <w:p w:rsidR="00861340" w:rsidRPr="00ED3F23" w:rsidRDefault="00861340" w:rsidP="008B54C3">
            <w:pPr>
              <w:pStyle w:val="Tablehead"/>
            </w:pPr>
            <w:r w:rsidRPr="00ED3F23">
              <w:t>Region 2</w:t>
            </w:r>
          </w:p>
        </w:tc>
        <w:tc>
          <w:tcPr>
            <w:tcW w:w="3102" w:type="dxa"/>
            <w:tcBorders>
              <w:top w:val="single" w:sz="4" w:space="0" w:color="auto"/>
              <w:left w:val="single" w:sz="6" w:space="0" w:color="auto"/>
              <w:bottom w:val="single" w:sz="4" w:space="0" w:color="auto"/>
              <w:right w:val="single" w:sz="4" w:space="0" w:color="auto"/>
            </w:tcBorders>
            <w:hideMark/>
          </w:tcPr>
          <w:p w:rsidR="00861340" w:rsidRPr="00ED3F23" w:rsidRDefault="00861340" w:rsidP="008B54C3">
            <w:pPr>
              <w:pStyle w:val="Tablehead"/>
            </w:pPr>
            <w:r w:rsidRPr="00ED3F23">
              <w:t>Region 3</w:t>
            </w:r>
          </w:p>
        </w:tc>
      </w:tr>
      <w:tr w:rsidR="00861340" w:rsidRPr="00ED3F23" w:rsidTr="008B54C3">
        <w:trPr>
          <w:cantSplit/>
          <w:jc w:val="center"/>
        </w:trPr>
        <w:tc>
          <w:tcPr>
            <w:tcW w:w="3111" w:type="dxa"/>
            <w:tcBorders>
              <w:top w:val="single" w:sz="4" w:space="0" w:color="auto"/>
              <w:left w:val="single" w:sz="4" w:space="0" w:color="auto"/>
              <w:right w:val="single" w:sz="6" w:space="0" w:color="auto"/>
            </w:tcBorders>
          </w:tcPr>
          <w:p w:rsidR="00861340" w:rsidRPr="004D244F" w:rsidRDefault="00861340" w:rsidP="008B54C3">
            <w:pPr>
              <w:pStyle w:val="TableTextS5"/>
              <w:keepNext/>
              <w:spacing w:before="20" w:after="20"/>
              <w:rPr>
                <w:rStyle w:val="Tablefreq"/>
                <w:lang w:val="fr-CH"/>
                <w:rPrChange w:id="2" w:author="Unknown" w:date="2018-09-12T16:09:00Z">
                  <w:rPr>
                    <w:rStyle w:val="Tablefreq"/>
                    <w:rFonts w:ascii="Times New Roman Bold" w:hAnsi="Times New Roman Bold" w:cs="Times New Roman Bold"/>
                    <w:b w:val="0"/>
                  </w:rPr>
                </w:rPrChange>
              </w:rPr>
            </w:pPr>
            <w:r w:rsidRPr="004D244F">
              <w:rPr>
                <w:rStyle w:val="Tablefreq"/>
                <w:lang w:val="fr-CH"/>
              </w:rPr>
              <w:t>156.8375-</w:t>
            </w:r>
            <w:del w:id="3" w:author="Unknown">
              <w:r w:rsidRPr="004D244F" w:rsidDel="009D654D">
                <w:rPr>
                  <w:rStyle w:val="Tablefreq"/>
                  <w:color w:val="000000"/>
                  <w:lang w:val="fr-CH"/>
                </w:rPr>
                <w:delText>161.9375</w:delText>
              </w:r>
            </w:del>
            <w:ins w:id="4" w:author="Unknown" w:date="2017-08-30T10:21:00Z">
              <w:r w:rsidRPr="004D244F">
                <w:rPr>
                  <w:rStyle w:val="Tablefreq"/>
                  <w:color w:val="000000"/>
                  <w:lang w:val="fr-CH"/>
                </w:rPr>
                <w:t>157.1875</w:t>
              </w:r>
            </w:ins>
          </w:p>
          <w:p w:rsidR="00861340" w:rsidRPr="004D244F" w:rsidRDefault="00861340" w:rsidP="008B54C3">
            <w:pPr>
              <w:pStyle w:val="TableTextS5"/>
              <w:keepNext/>
              <w:spacing w:before="20" w:after="20"/>
              <w:rPr>
                <w:color w:val="000000"/>
                <w:lang w:val="fr-CH"/>
              </w:rPr>
            </w:pPr>
            <w:r w:rsidRPr="004D244F">
              <w:rPr>
                <w:color w:val="000000"/>
                <w:lang w:val="fr-CH"/>
              </w:rPr>
              <w:t>FIXED</w:t>
            </w:r>
          </w:p>
          <w:p w:rsidR="00861340" w:rsidRPr="004D244F" w:rsidRDefault="00861340" w:rsidP="008B54C3">
            <w:pPr>
              <w:pStyle w:val="TableTextS5"/>
              <w:keepNext/>
              <w:spacing w:before="20" w:after="20"/>
              <w:rPr>
                <w:color w:val="000000"/>
                <w:lang w:val="fr-CH"/>
              </w:rPr>
            </w:pPr>
            <w:r w:rsidRPr="004D244F">
              <w:rPr>
                <w:color w:val="000000"/>
                <w:lang w:val="fr-CH"/>
              </w:rPr>
              <w:t xml:space="preserve">MOBILE </w:t>
            </w:r>
            <w:proofErr w:type="spellStart"/>
            <w:r w:rsidRPr="004D244F">
              <w:rPr>
                <w:color w:val="000000"/>
                <w:lang w:val="fr-CH"/>
              </w:rPr>
              <w:t>except</w:t>
            </w:r>
            <w:proofErr w:type="spellEnd"/>
            <w:r w:rsidRPr="004D244F">
              <w:rPr>
                <w:color w:val="000000"/>
                <w:lang w:val="fr-CH"/>
              </w:rPr>
              <w:t xml:space="preserve"> </w:t>
            </w:r>
            <w:proofErr w:type="spellStart"/>
            <w:r w:rsidRPr="004D244F">
              <w:rPr>
                <w:color w:val="000000"/>
                <w:lang w:val="fr-CH"/>
              </w:rPr>
              <w:t>aeronautical</w:t>
            </w:r>
            <w:proofErr w:type="spellEnd"/>
            <w:r w:rsidRPr="004D244F">
              <w:rPr>
                <w:color w:val="000000"/>
                <w:lang w:val="fr-CH"/>
              </w:rPr>
              <w:br/>
              <w:t>mobile</w:t>
            </w:r>
          </w:p>
        </w:tc>
        <w:tc>
          <w:tcPr>
            <w:tcW w:w="6188" w:type="dxa"/>
            <w:gridSpan w:val="2"/>
            <w:tcBorders>
              <w:top w:val="single" w:sz="4" w:space="0" w:color="auto"/>
              <w:left w:val="single" w:sz="6" w:space="0" w:color="auto"/>
              <w:right w:val="single" w:sz="4" w:space="0" w:color="auto"/>
            </w:tcBorders>
          </w:tcPr>
          <w:p w:rsidR="00861340" w:rsidRPr="00ED3F23" w:rsidRDefault="00861340" w:rsidP="008B54C3">
            <w:pPr>
              <w:pStyle w:val="TableTextS5"/>
              <w:keepNext/>
              <w:spacing w:before="20" w:after="20"/>
              <w:rPr>
                <w:rStyle w:val="Tablefreq"/>
              </w:rPr>
            </w:pPr>
            <w:r w:rsidRPr="00ED3F23">
              <w:rPr>
                <w:rStyle w:val="Tablefreq"/>
              </w:rPr>
              <w:t>156.8375-</w:t>
            </w:r>
            <w:del w:id="5" w:author="Unknown">
              <w:r w:rsidRPr="00ED3F23" w:rsidDel="009D654D">
                <w:rPr>
                  <w:rStyle w:val="Tablefreq"/>
                  <w:color w:val="000000"/>
                </w:rPr>
                <w:delText>161.9375</w:delText>
              </w:r>
            </w:del>
            <w:ins w:id="6" w:author="Unknown" w:date="2017-08-30T10:21:00Z">
              <w:r w:rsidRPr="00ED3F23">
                <w:rPr>
                  <w:rStyle w:val="Tablefreq"/>
                  <w:color w:val="000000"/>
                </w:rPr>
                <w:t>157.1875</w:t>
              </w:r>
            </w:ins>
          </w:p>
          <w:p w:rsidR="00861340" w:rsidRPr="00ED3F23" w:rsidRDefault="00861340" w:rsidP="008B54C3">
            <w:pPr>
              <w:pStyle w:val="TableTextS5"/>
              <w:spacing w:before="20" w:after="20"/>
            </w:pPr>
            <w:r w:rsidRPr="00ED3F23">
              <w:rPr>
                <w:color w:val="000000"/>
              </w:rPr>
              <w:tab/>
            </w:r>
            <w:r w:rsidRPr="00ED3F23">
              <w:rPr>
                <w:color w:val="000000"/>
              </w:rPr>
              <w:tab/>
            </w:r>
            <w:r w:rsidRPr="00ED3F23">
              <w:t>FIXED</w:t>
            </w:r>
          </w:p>
          <w:p w:rsidR="00861340" w:rsidRPr="00ED3F23" w:rsidRDefault="00861340" w:rsidP="008B54C3">
            <w:pPr>
              <w:pStyle w:val="TableTextS5"/>
              <w:spacing w:before="20" w:after="20"/>
              <w:rPr>
                <w:color w:val="000000"/>
              </w:rPr>
            </w:pPr>
            <w:r w:rsidRPr="00ED3F23">
              <w:tab/>
            </w:r>
            <w:r w:rsidRPr="00ED3F23">
              <w:tab/>
              <w:t>MOBILE</w:t>
            </w:r>
          </w:p>
        </w:tc>
      </w:tr>
      <w:tr w:rsidR="00861340" w:rsidRPr="00ED3F23" w:rsidTr="008B54C3">
        <w:trPr>
          <w:cantSplit/>
          <w:jc w:val="center"/>
        </w:trPr>
        <w:tc>
          <w:tcPr>
            <w:tcW w:w="3111" w:type="dxa"/>
            <w:tcBorders>
              <w:left w:val="single" w:sz="4" w:space="0" w:color="auto"/>
              <w:bottom w:val="single" w:sz="4" w:space="0" w:color="auto"/>
              <w:right w:val="single" w:sz="6" w:space="0" w:color="auto"/>
            </w:tcBorders>
          </w:tcPr>
          <w:p w:rsidR="00861340" w:rsidRPr="00ED3F23" w:rsidRDefault="00861340" w:rsidP="008B54C3">
            <w:pPr>
              <w:pStyle w:val="TableTextS5"/>
              <w:keepNext/>
              <w:spacing w:before="20" w:after="20"/>
              <w:rPr>
                <w:rStyle w:val="Tablefreq"/>
                <w:color w:val="000000"/>
              </w:rPr>
            </w:pPr>
            <w:r w:rsidRPr="00ED3F23">
              <w:rPr>
                <w:rStyle w:val="Artref"/>
                <w:color w:val="000000"/>
              </w:rPr>
              <w:t>5.226</w:t>
            </w:r>
          </w:p>
        </w:tc>
        <w:tc>
          <w:tcPr>
            <w:tcW w:w="6188" w:type="dxa"/>
            <w:gridSpan w:val="2"/>
            <w:tcBorders>
              <w:left w:val="single" w:sz="6" w:space="0" w:color="auto"/>
              <w:bottom w:val="single" w:sz="4" w:space="0" w:color="auto"/>
              <w:right w:val="single" w:sz="4" w:space="0" w:color="auto"/>
            </w:tcBorders>
          </w:tcPr>
          <w:p w:rsidR="00861340" w:rsidRPr="00ED3F23" w:rsidRDefault="00861340" w:rsidP="008B54C3">
            <w:pPr>
              <w:pStyle w:val="TableTextS5"/>
              <w:tabs>
                <w:tab w:val="clear" w:pos="170"/>
              </w:tabs>
              <w:spacing w:before="20" w:after="20"/>
              <w:rPr>
                <w:rStyle w:val="Tablefreq"/>
                <w:color w:val="000000"/>
              </w:rPr>
            </w:pPr>
            <w:r w:rsidRPr="00ED3F23">
              <w:rPr>
                <w:rStyle w:val="Artref"/>
                <w:color w:val="000000"/>
              </w:rPr>
              <w:tab/>
            </w:r>
            <w:r w:rsidRPr="00ED3F23">
              <w:rPr>
                <w:rStyle w:val="Artref"/>
                <w:color w:val="000000"/>
              </w:rPr>
              <w:tab/>
              <w:t>5.226</w:t>
            </w:r>
          </w:p>
        </w:tc>
      </w:tr>
      <w:tr w:rsidR="00861340" w:rsidRPr="00ED3F23" w:rsidTr="008B54C3">
        <w:trPr>
          <w:cantSplit/>
          <w:jc w:val="center"/>
        </w:trPr>
        <w:tc>
          <w:tcPr>
            <w:tcW w:w="3111" w:type="dxa"/>
            <w:tcBorders>
              <w:top w:val="single" w:sz="4" w:space="0" w:color="auto"/>
              <w:left w:val="single" w:sz="4" w:space="0" w:color="auto"/>
              <w:right w:val="single" w:sz="6" w:space="0" w:color="auto"/>
            </w:tcBorders>
          </w:tcPr>
          <w:p w:rsidR="00861340" w:rsidRPr="00ED3F23" w:rsidRDefault="00861340" w:rsidP="008B54C3">
            <w:pPr>
              <w:pStyle w:val="TableTextS5"/>
              <w:keepNext/>
              <w:spacing w:before="20" w:after="20"/>
              <w:rPr>
                <w:rStyle w:val="Tablefreq"/>
              </w:rPr>
            </w:pPr>
            <w:del w:id="7" w:author="Unknown">
              <w:r w:rsidRPr="00ED3F23" w:rsidDel="009D654D">
                <w:rPr>
                  <w:rStyle w:val="Tablefreq"/>
                </w:rPr>
                <w:delText>156.8375</w:delText>
              </w:r>
            </w:del>
            <w:ins w:id="8" w:author="Unknown" w:date="2017-08-30T10:22:00Z">
              <w:r w:rsidRPr="00ED3F23">
                <w:rPr>
                  <w:rStyle w:val="Tablefreq"/>
                  <w:color w:val="000000"/>
                </w:rPr>
                <w:t>157.1875</w:t>
              </w:r>
            </w:ins>
            <w:r w:rsidRPr="00ED3F23">
              <w:rPr>
                <w:rStyle w:val="Tablefreq"/>
              </w:rPr>
              <w:t>-</w:t>
            </w:r>
            <w:del w:id="9" w:author="Unknown">
              <w:r w:rsidRPr="00ED3F23" w:rsidDel="009D654D">
                <w:rPr>
                  <w:rStyle w:val="Tablefreq"/>
                  <w:color w:val="000000"/>
                </w:rPr>
                <w:delText>161.9375</w:delText>
              </w:r>
            </w:del>
            <w:ins w:id="10" w:author="Unknown" w:date="2017-08-30T10:23:00Z">
              <w:r w:rsidRPr="00ED3F23">
                <w:rPr>
                  <w:rStyle w:val="Tablefreq"/>
                  <w:color w:val="000000"/>
                </w:rPr>
                <w:t>157.3375</w:t>
              </w:r>
            </w:ins>
          </w:p>
          <w:p w:rsidR="00861340" w:rsidRPr="00ED3F23" w:rsidRDefault="00861340" w:rsidP="008B54C3">
            <w:pPr>
              <w:pStyle w:val="TableTextS5"/>
              <w:keepNext/>
              <w:spacing w:before="20" w:after="20"/>
              <w:rPr>
                <w:color w:val="000000"/>
              </w:rPr>
            </w:pPr>
            <w:r w:rsidRPr="00ED3F23">
              <w:rPr>
                <w:color w:val="000000"/>
              </w:rPr>
              <w:t>FIXED</w:t>
            </w:r>
          </w:p>
          <w:p w:rsidR="00861340" w:rsidRPr="00ED3F23" w:rsidRDefault="00861340" w:rsidP="008B54C3">
            <w:pPr>
              <w:pStyle w:val="TableTextS5"/>
              <w:keepNext/>
              <w:spacing w:before="20" w:after="20"/>
              <w:rPr>
                <w:ins w:id="11" w:author="Unknown" w:date="2017-08-30T10:24:00Z"/>
                <w:color w:val="000000"/>
              </w:rPr>
            </w:pPr>
            <w:r w:rsidRPr="00ED3F23">
              <w:rPr>
                <w:color w:val="000000"/>
              </w:rPr>
              <w:t>MOBILE except aeronautical</w:t>
            </w:r>
            <w:r w:rsidRPr="00ED3F23">
              <w:rPr>
                <w:color w:val="000000"/>
              </w:rPr>
              <w:br/>
              <w:t>mobile</w:t>
            </w:r>
          </w:p>
          <w:p w:rsidR="00861340" w:rsidRPr="00ED3F23" w:rsidRDefault="00861340" w:rsidP="008B54C3">
            <w:pPr>
              <w:pStyle w:val="TableTextS5"/>
              <w:keepNext/>
              <w:spacing w:before="20" w:after="20"/>
            </w:pPr>
            <w:ins w:id="12" w:author="Unknown" w:date="2017-09-27T16:29:00Z">
              <w:r w:rsidRPr="00ED3F23">
                <w:rPr>
                  <w:color w:val="000000"/>
                </w:rPr>
                <w:t xml:space="preserve">MARITIME MOBILE-SATELLITE </w:t>
              </w:r>
            </w:ins>
            <w:ins w:id="13" w:author="Unknown" w:date="2017-08-30T10:24:00Z">
              <w:r w:rsidRPr="00ED3F23">
                <w:t>(Earth-to-space)</w:t>
              </w:r>
            </w:ins>
          </w:p>
          <w:p w:rsidR="00861340" w:rsidRPr="00ED3F23" w:rsidRDefault="00861340" w:rsidP="008B54C3">
            <w:pPr>
              <w:pStyle w:val="TableTextS5"/>
              <w:keepNext/>
              <w:spacing w:before="20" w:after="20"/>
              <w:rPr>
                <w:color w:val="000000"/>
                <w:rPrChange w:id="14" w:author="Unknown" w:date="2017-08-30T10:24:00Z">
                  <w:rPr>
                    <w:color w:val="000000"/>
                    <w:lang w:val="fr-CH"/>
                  </w:rPr>
                </w:rPrChange>
              </w:rPr>
            </w:pPr>
            <w:ins w:id="15" w:author="Author">
              <w:r w:rsidRPr="00F83BD7">
                <w:rPr>
                  <w:highlight w:val="cyan"/>
                  <w:rPrChange w:id="16" w:author="WP 1" w:date="2019-02-19T20:52:00Z">
                    <w:rPr>
                      <w:highlight w:val="yellow"/>
                    </w:rPr>
                  </w:rPrChange>
                </w:rPr>
                <w:t>MOD 5.228AA</w:t>
              </w:r>
            </w:ins>
          </w:p>
        </w:tc>
        <w:tc>
          <w:tcPr>
            <w:tcW w:w="6188" w:type="dxa"/>
            <w:gridSpan w:val="2"/>
            <w:tcBorders>
              <w:top w:val="single" w:sz="4" w:space="0" w:color="auto"/>
              <w:left w:val="single" w:sz="6" w:space="0" w:color="auto"/>
              <w:right w:val="single" w:sz="4" w:space="0" w:color="auto"/>
            </w:tcBorders>
          </w:tcPr>
          <w:p w:rsidR="00861340" w:rsidRPr="00ED3F23" w:rsidRDefault="00861340" w:rsidP="008B54C3">
            <w:pPr>
              <w:pStyle w:val="TableTextS5"/>
              <w:keepNext/>
              <w:spacing w:before="20" w:after="20"/>
              <w:rPr>
                <w:rStyle w:val="Tablefreq"/>
              </w:rPr>
            </w:pPr>
            <w:del w:id="17" w:author="Unknown">
              <w:r w:rsidRPr="00ED3F23" w:rsidDel="000F467B">
                <w:rPr>
                  <w:rStyle w:val="Tablefreq"/>
                </w:rPr>
                <w:delText>156.8375</w:delText>
              </w:r>
            </w:del>
            <w:ins w:id="18" w:author="Unknown" w:date="2017-08-30T10:24:00Z">
              <w:r w:rsidRPr="00ED3F23">
                <w:rPr>
                  <w:rStyle w:val="Tablefreq"/>
                </w:rPr>
                <w:t>157.1875</w:t>
              </w:r>
            </w:ins>
            <w:r w:rsidRPr="00ED3F23">
              <w:rPr>
                <w:rStyle w:val="Tablefreq"/>
              </w:rPr>
              <w:t>-</w:t>
            </w:r>
            <w:del w:id="19" w:author="Unknown">
              <w:r w:rsidRPr="00ED3F23" w:rsidDel="000F467B">
                <w:rPr>
                  <w:rStyle w:val="Tablefreq"/>
                  <w:color w:val="000000"/>
                </w:rPr>
                <w:delText>161.9375</w:delText>
              </w:r>
            </w:del>
            <w:ins w:id="20" w:author="Unknown" w:date="2017-08-30T10:24:00Z">
              <w:r w:rsidRPr="00ED3F23">
                <w:rPr>
                  <w:rStyle w:val="Tablefreq"/>
                  <w:color w:val="000000"/>
                </w:rPr>
                <w:t>157.3375</w:t>
              </w:r>
            </w:ins>
          </w:p>
          <w:p w:rsidR="00861340" w:rsidRPr="00ED3F23" w:rsidRDefault="00861340" w:rsidP="008B54C3">
            <w:pPr>
              <w:pStyle w:val="TableTextS5"/>
              <w:spacing w:before="20" w:after="20"/>
            </w:pPr>
            <w:r w:rsidRPr="00ED3F23">
              <w:rPr>
                <w:color w:val="000000"/>
              </w:rPr>
              <w:tab/>
            </w:r>
            <w:r w:rsidRPr="00ED3F23">
              <w:rPr>
                <w:color w:val="000000"/>
              </w:rPr>
              <w:tab/>
            </w:r>
            <w:r w:rsidRPr="00ED3F23">
              <w:t>FIXED</w:t>
            </w:r>
          </w:p>
          <w:p w:rsidR="00861340" w:rsidRPr="00ED3F23" w:rsidRDefault="00861340" w:rsidP="008B54C3">
            <w:pPr>
              <w:pStyle w:val="TableTextS5"/>
              <w:spacing w:before="20" w:after="20"/>
              <w:rPr>
                <w:ins w:id="21" w:author="Unknown" w:date="2017-08-30T10:25:00Z"/>
              </w:rPr>
            </w:pPr>
            <w:r w:rsidRPr="00ED3F23">
              <w:tab/>
            </w:r>
            <w:r w:rsidRPr="00ED3F23">
              <w:tab/>
              <w:t>MOBILE</w:t>
            </w:r>
          </w:p>
          <w:p w:rsidR="00861340" w:rsidRPr="00ED3F23" w:rsidRDefault="00861340">
            <w:pPr>
              <w:pStyle w:val="TableTextS5"/>
              <w:tabs>
                <w:tab w:val="clear" w:pos="170"/>
              </w:tabs>
              <w:spacing w:before="20" w:after="20"/>
              <w:pPrChange w:id="22" w:author="Unknown" w:date="2017-08-30T10:25:00Z">
                <w:pPr>
                  <w:pStyle w:val="TableTextS5"/>
                  <w:spacing w:before="20" w:after="20"/>
                </w:pPr>
              </w:pPrChange>
            </w:pPr>
            <w:r w:rsidRPr="00ED3F23">
              <w:tab/>
            </w:r>
            <w:ins w:id="23" w:author="Unknown" w:date="2017-09-27T16:29:00Z">
              <w:r w:rsidRPr="00ED3F23">
                <w:rPr>
                  <w:color w:val="000000"/>
                </w:rPr>
                <w:t xml:space="preserve">MARITIME MOBILE-SATELLITE </w:t>
              </w:r>
            </w:ins>
            <w:ins w:id="24" w:author="Unknown" w:date="2017-08-30T10:25:00Z">
              <w:r w:rsidRPr="00ED3F23">
                <w:t>(Earth-to-space)</w:t>
              </w:r>
            </w:ins>
          </w:p>
          <w:p w:rsidR="00861340" w:rsidRPr="00ED3F23" w:rsidRDefault="00861340" w:rsidP="008B54C3">
            <w:pPr>
              <w:pStyle w:val="TableTextS5"/>
              <w:tabs>
                <w:tab w:val="clear" w:pos="170"/>
              </w:tabs>
              <w:spacing w:before="20" w:after="20"/>
              <w:rPr>
                <w:color w:val="000000"/>
              </w:rPr>
            </w:pPr>
            <w:r w:rsidRPr="00F83BD7">
              <w:rPr>
                <w:highlight w:val="cyan"/>
              </w:rPr>
              <w:tab/>
            </w:r>
            <w:ins w:id="25" w:author="Author">
              <w:r w:rsidRPr="00F83BD7">
                <w:rPr>
                  <w:highlight w:val="cyan"/>
                  <w:rPrChange w:id="26" w:author="WP 1" w:date="2019-02-19T20:52:00Z">
                    <w:rPr>
                      <w:highlight w:val="yellow"/>
                    </w:rPr>
                  </w:rPrChange>
                </w:rPr>
                <w:t>MOD</w:t>
              </w:r>
            </w:ins>
            <w:ins w:id="27" w:author="Ruepp, Rowena" w:date="2019-02-04T13:34:00Z">
              <w:r w:rsidRPr="00F83BD7">
                <w:rPr>
                  <w:highlight w:val="cyan"/>
                  <w:rPrChange w:id="28" w:author="WP 1" w:date="2019-02-19T20:52:00Z">
                    <w:rPr>
                      <w:highlight w:val="yellow"/>
                    </w:rPr>
                  </w:rPrChange>
                </w:rPr>
                <w:t> </w:t>
              </w:r>
            </w:ins>
            <w:ins w:id="29" w:author="Author">
              <w:r w:rsidRPr="00F83BD7">
                <w:rPr>
                  <w:highlight w:val="cyan"/>
                  <w:rPrChange w:id="30" w:author="WP 1" w:date="2019-02-19T20:52:00Z">
                    <w:rPr>
                      <w:highlight w:val="yellow"/>
                    </w:rPr>
                  </w:rPrChange>
                </w:rPr>
                <w:t>5.</w:t>
              </w:r>
              <w:r w:rsidRPr="00F83BD7">
                <w:rPr>
                  <w:color w:val="000000"/>
                  <w:highlight w:val="cyan"/>
                  <w:rPrChange w:id="31" w:author="WP 1" w:date="2019-02-19T20:52:00Z">
                    <w:rPr>
                      <w:color w:val="000000"/>
                      <w:highlight w:val="yellow"/>
                    </w:rPr>
                  </w:rPrChange>
                </w:rPr>
                <w:t>228AA</w:t>
              </w:r>
            </w:ins>
          </w:p>
        </w:tc>
      </w:tr>
      <w:tr w:rsidR="00861340" w:rsidRPr="00ED3F23" w:rsidTr="008B54C3">
        <w:trPr>
          <w:cantSplit/>
          <w:jc w:val="center"/>
        </w:trPr>
        <w:tc>
          <w:tcPr>
            <w:tcW w:w="3111" w:type="dxa"/>
            <w:tcBorders>
              <w:left w:val="single" w:sz="4" w:space="0" w:color="auto"/>
              <w:bottom w:val="single" w:sz="4" w:space="0" w:color="auto"/>
              <w:right w:val="single" w:sz="6" w:space="0" w:color="auto"/>
            </w:tcBorders>
          </w:tcPr>
          <w:p w:rsidR="00861340" w:rsidRPr="00ED3F23" w:rsidRDefault="00861340" w:rsidP="008B54C3">
            <w:pPr>
              <w:pStyle w:val="TableTextS5"/>
              <w:keepNext/>
              <w:spacing w:before="20" w:after="20"/>
              <w:rPr>
                <w:rStyle w:val="Tablefreq"/>
                <w:color w:val="000000"/>
              </w:rPr>
            </w:pPr>
            <w:r w:rsidRPr="00ED3F23">
              <w:rPr>
                <w:rStyle w:val="Artref"/>
                <w:color w:val="000000"/>
              </w:rPr>
              <w:t>5.226</w:t>
            </w:r>
          </w:p>
        </w:tc>
        <w:tc>
          <w:tcPr>
            <w:tcW w:w="6188" w:type="dxa"/>
            <w:gridSpan w:val="2"/>
            <w:tcBorders>
              <w:left w:val="single" w:sz="6" w:space="0" w:color="auto"/>
              <w:bottom w:val="single" w:sz="4" w:space="0" w:color="auto"/>
              <w:right w:val="single" w:sz="4" w:space="0" w:color="auto"/>
            </w:tcBorders>
          </w:tcPr>
          <w:p w:rsidR="00861340" w:rsidRPr="00ED3F23" w:rsidRDefault="00861340" w:rsidP="008B54C3">
            <w:pPr>
              <w:pStyle w:val="TableTextS5"/>
              <w:tabs>
                <w:tab w:val="clear" w:pos="170"/>
              </w:tabs>
              <w:spacing w:before="20" w:after="20"/>
              <w:rPr>
                <w:rStyle w:val="Tablefreq"/>
                <w:color w:val="000000"/>
              </w:rPr>
            </w:pPr>
            <w:r w:rsidRPr="00ED3F23">
              <w:rPr>
                <w:rStyle w:val="Artref"/>
                <w:color w:val="000000"/>
              </w:rPr>
              <w:tab/>
            </w:r>
            <w:r w:rsidRPr="00ED3F23">
              <w:rPr>
                <w:rStyle w:val="Artref"/>
                <w:color w:val="000000"/>
              </w:rPr>
              <w:tab/>
              <w:t>5.226</w:t>
            </w:r>
          </w:p>
        </w:tc>
      </w:tr>
      <w:tr w:rsidR="00861340" w:rsidRPr="00ED3F23" w:rsidTr="008B54C3">
        <w:trPr>
          <w:cantSplit/>
          <w:jc w:val="center"/>
        </w:trPr>
        <w:tc>
          <w:tcPr>
            <w:tcW w:w="3111" w:type="dxa"/>
            <w:tcBorders>
              <w:top w:val="single" w:sz="4" w:space="0" w:color="auto"/>
              <w:left w:val="single" w:sz="4" w:space="0" w:color="auto"/>
              <w:right w:val="single" w:sz="6" w:space="0" w:color="auto"/>
            </w:tcBorders>
          </w:tcPr>
          <w:p w:rsidR="00861340" w:rsidRPr="004D244F" w:rsidRDefault="00861340" w:rsidP="008B54C3">
            <w:pPr>
              <w:pStyle w:val="TableTextS5"/>
              <w:keepNext/>
              <w:spacing w:before="20" w:after="20"/>
              <w:rPr>
                <w:rStyle w:val="Tablefreq"/>
                <w:lang w:val="fr-CH"/>
              </w:rPr>
            </w:pPr>
            <w:del w:id="32" w:author="Unknown">
              <w:r w:rsidRPr="004D244F" w:rsidDel="000F467B">
                <w:rPr>
                  <w:rStyle w:val="Tablefreq"/>
                  <w:lang w:val="fr-CH"/>
                </w:rPr>
                <w:delText>156.8375</w:delText>
              </w:r>
            </w:del>
            <w:ins w:id="33" w:author="Unknown" w:date="2017-08-30T10:25:00Z">
              <w:r w:rsidRPr="004D244F">
                <w:rPr>
                  <w:rStyle w:val="Tablefreq"/>
                  <w:lang w:val="fr-CH"/>
                </w:rPr>
                <w:t>157.3375</w:t>
              </w:r>
            </w:ins>
            <w:r w:rsidRPr="004D244F">
              <w:rPr>
                <w:rStyle w:val="Tablefreq"/>
                <w:lang w:val="fr-CH"/>
              </w:rPr>
              <w:t>-</w:t>
            </w:r>
            <w:del w:id="34" w:author="Unknown">
              <w:r w:rsidRPr="004D244F" w:rsidDel="000F467B">
                <w:rPr>
                  <w:rStyle w:val="Tablefreq"/>
                  <w:color w:val="000000"/>
                  <w:lang w:val="fr-CH"/>
                </w:rPr>
                <w:delText>161.9375</w:delText>
              </w:r>
            </w:del>
            <w:ins w:id="35" w:author="Unknown" w:date="2017-08-30T10:26:00Z">
              <w:r w:rsidRPr="004D244F">
                <w:rPr>
                  <w:rStyle w:val="Tablefreq"/>
                  <w:color w:val="000000"/>
                  <w:lang w:val="fr-CH"/>
                </w:rPr>
                <w:t>1</w:t>
              </w:r>
            </w:ins>
            <w:ins w:id="36" w:author="Unknown" w:date="2017-08-30T10:30:00Z">
              <w:r w:rsidRPr="004D244F">
                <w:rPr>
                  <w:rStyle w:val="Tablefreq"/>
                  <w:color w:val="000000"/>
                  <w:lang w:val="fr-CH"/>
                </w:rPr>
                <w:t>60.9</w:t>
              </w:r>
            </w:ins>
            <w:ins w:id="37" w:author="Unknown" w:date="2017-09-27T16:22:00Z">
              <w:r w:rsidRPr="004D244F">
                <w:rPr>
                  <w:rStyle w:val="Tablefreq"/>
                  <w:color w:val="000000"/>
                  <w:lang w:val="fr-CH"/>
                </w:rPr>
                <w:t>6</w:t>
              </w:r>
            </w:ins>
            <w:ins w:id="38" w:author="Unknown" w:date="2017-09-27T16:23:00Z">
              <w:r w:rsidRPr="004D244F">
                <w:rPr>
                  <w:rStyle w:val="Tablefreq"/>
                  <w:color w:val="000000"/>
                  <w:lang w:val="fr-CH"/>
                </w:rPr>
                <w:t>2</w:t>
              </w:r>
            </w:ins>
            <w:ins w:id="39" w:author="Unknown" w:date="2017-08-30T10:30:00Z">
              <w:r w:rsidRPr="004D244F">
                <w:rPr>
                  <w:rStyle w:val="Tablefreq"/>
                  <w:color w:val="000000"/>
                  <w:lang w:val="fr-CH"/>
                </w:rPr>
                <w:t>5</w:t>
              </w:r>
            </w:ins>
          </w:p>
          <w:p w:rsidR="00861340" w:rsidRPr="004D244F" w:rsidRDefault="00861340" w:rsidP="008B54C3">
            <w:pPr>
              <w:pStyle w:val="TableTextS5"/>
              <w:keepNext/>
              <w:spacing w:before="20" w:after="20"/>
              <w:rPr>
                <w:color w:val="000000"/>
                <w:lang w:val="fr-CH"/>
              </w:rPr>
            </w:pPr>
            <w:r w:rsidRPr="004D244F">
              <w:rPr>
                <w:color w:val="000000"/>
                <w:lang w:val="fr-CH"/>
              </w:rPr>
              <w:t>FIXED</w:t>
            </w:r>
          </w:p>
          <w:p w:rsidR="00861340" w:rsidRPr="004D244F" w:rsidRDefault="00861340" w:rsidP="008B54C3">
            <w:pPr>
              <w:pStyle w:val="TableTextS5"/>
              <w:keepNext/>
              <w:spacing w:before="20" w:after="20"/>
              <w:rPr>
                <w:color w:val="000000"/>
                <w:lang w:val="fr-CH"/>
              </w:rPr>
            </w:pPr>
            <w:r w:rsidRPr="004D244F">
              <w:rPr>
                <w:color w:val="000000"/>
                <w:lang w:val="fr-CH"/>
              </w:rPr>
              <w:t xml:space="preserve">MOBILE </w:t>
            </w:r>
            <w:proofErr w:type="spellStart"/>
            <w:r w:rsidRPr="004D244F">
              <w:rPr>
                <w:color w:val="000000"/>
                <w:lang w:val="fr-CH"/>
              </w:rPr>
              <w:t>except</w:t>
            </w:r>
            <w:proofErr w:type="spellEnd"/>
            <w:r w:rsidRPr="004D244F">
              <w:rPr>
                <w:color w:val="000000"/>
                <w:lang w:val="fr-CH"/>
              </w:rPr>
              <w:t xml:space="preserve"> </w:t>
            </w:r>
            <w:proofErr w:type="spellStart"/>
            <w:r w:rsidRPr="004D244F">
              <w:rPr>
                <w:color w:val="000000"/>
                <w:lang w:val="fr-CH"/>
              </w:rPr>
              <w:t>aeronautical</w:t>
            </w:r>
            <w:proofErr w:type="spellEnd"/>
            <w:r w:rsidRPr="004D244F">
              <w:rPr>
                <w:color w:val="000000"/>
                <w:lang w:val="fr-CH"/>
              </w:rPr>
              <w:br/>
              <w:t>mobile</w:t>
            </w:r>
          </w:p>
        </w:tc>
        <w:tc>
          <w:tcPr>
            <w:tcW w:w="6188" w:type="dxa"/>
            <w:gridSpan w:val="2"/>
            <w:tcBorders>
              <w:top w:val="single" w:sz="4" w:space="0" w:color="auto"/>
              <w:left w:val="single" w:sz="6" w:space="0" w:color="auto"/>
              <w:right w:val="single" w:sz="4" w:space="0" w:color="auto"/>
            </w:tcBorders>
          </w:tcPr>
          <w:p w:rsidR="00861340" w:rsidRPr="00ED3F23" w:rsidRDefault="00861340" w:rsidP="008B54C3">
            <w:pPr>
              <w:pStyle w:val="TableTextS5"/>
              <w:keepNext/>
              <w:spacing w:before="20" w:after="20"/>
              <w:rPr>
                <w:rStyle w:val="Tablefreq"/>
              </w:rPr>
            </w:pPr>
            <w:del w:id="40" w:author="Unknown">
              <w:r w:rsidRPr="00ED3F23" w:rsidDel="000F467B">
                <w:rPr>
                  <w:rStyle w:val="Tablefreq"/>
                </w:rPr>
                <w:delText>156.8375</w:delText>
              </w:r>
            </w:del>
            <w:ins w:id="41" w:author="Unknown" w:date="2017-08-30T10:30:00Z">
              <w:r w:rsidRPr="00ED3F23">
                <w:rPr>
                  <w:rStyle w:val="Tablefreq"/>
                </w:rPr>
                <w:t>157.3375</w:t>
              </w:r>
            </w:ins>
            <w:r w:rsidRPr="00ED3F23">
              <w:rPr>
                <w:rStyle w:val="Tablefreq"/>
              </w:rPr>
              <w:t>-</w:t>
            </w:r>
            <w:del w:id="42" w:author="Unknown">
              <w:r w:rsidRPr="00ED3F23" w:rsidDel="000F467B">
                <w:rPr>
                  <w:rStyle w:val="Tablefreq"/>
                  <w:color w:val="000000"/>
                </w:rPr>
                <w:delText>161.9375</w:delText>
              </w:r>
            </w:del>
            <w:ins w:id="43" w:author="Unknown" w:date="2017-08-30T10:30:00Z">
              <w:r w:rsidRPr="00ED3F23">
                <w:rPr>
                  <w:rStyle w:val="Tablefreq"/>
                  <w:color w:val="000000"/>
                </w:rPr>
                <w:t>160.9</w:t>
              </w:r>
            </w:ins>
            <w:ins w:id="44" w:author="Unknown" w:date="2017-09-27T16:22:00Z">
              <w:r w:rsidRPr="00ED3F23">
                <w:rPr>
                  <w:rStyle w:val="Tablefreq"/>
                  <w:color w:val="000000"/>
                </w:rPr>
                <w:t>6</w:t>
              </w:r>
            </w:ins>
            <w:ins w:id="45" w:author="Unknown" w:date="2017-09-27T16:23:00Z">
              <w:r w:rsidRPr="00ED3F23">
                <w:rPr>
                  <w:rStyle w:val="Tablefreq"/>
                  <w:color w:val="000000"/>
                </w:rPr>
                <w:t>2</w:t>
              </w:r>
            </w:ins>
            <w:ins w:id="46" w:author="Unknown" w:date="2017-08-30T10:30:00Z">
              <w:r w:rsidRPr="00ED3F23">
                <w:rPr>
                  <w:rStyle w:val="Tablefreq"/>
                  <w:color w:val="000000"/>
                </w:rPr>
                <w:t>5</w:t>
              </w:r>
            </w:ins>
          </w:p>
          <w:p w:rsidR="00861340" w:rsidRPr="00ED3F23" w:rsidRDefault="00861340" w:rsidP="008B54C3">
            <w:pPr>
              <w:pStyle w:val="TableTextS5"/>
              <w:spacing w:before="20" w:after="20"/>
            </w:pPr>
            <w:r w:rsidRPr="00ED3F23">
              <w:rPr>
                <w:color w:val="000000"/>
              </w:rPr>
              <w:tab/>
            </w:r>
            <w:r w:rsidRPr="00ED3F23">
              <w:rPr>
                <w:color w:val="000000"/>
              </w:rPr>
              <w:tab/>
            </w:r>
            <w:r w:rsidRPr="00ED3F23">
              <w:t>FIXED</w:t>
            </w:r>
          </w:p>
          <w:p w:rsidR="00861340" w:rsidRPr="00ED3F23" w:rsidRDefault="00861340" w:rsidP="008B54C3">
            <w:pPr>
              <w:pStyle w:val="TableTextS5"/>
              <w:spacing w:before="20" w:after="20"/>
              <w:rPr>
                <w:color w:val="000000"/>
              </w:rPr>
            </w:pPr>
            <w:r w:rsidRPr="00ED3F23">
              <w:tab/>
            </w:r>
            <w:r w:rsidRPr="00ED3F23">
              <w:tab/>
              <w:t>MOBILE</w:t>
            </w:r>
          </w:p>
        </w:tc>
      </w:tr>
      <w:tr w:rsidR="00861340" w:rsidRPr="00ED3F23" w:rsidTr="008B54C3">
        <w:trPr>
          <w:cantSplit/>
          <w:jc w:val="center"/>
        </w:trPr>
        <w:tc>
          <w:tcPr>
            <w:tcW w:w="3111" w:type="dxa"/>
            <w:tcBorders>
              <w:left w:val="single" w:sz="4" w:space="0" w:color="auto"/>
              <w:bottom w:val="single" w:sz="4" w:space="0" w:color="auto"/>
              <w:right w:val="single" w:sz="6" w:space="0" w:color="auto"/>
            </w:tcBorders>
          </w:tcPr>
          <w:p w:rsidR="00861340" w:rsidRPr="00ED3F23" w:rsidRDefault="00861340" w:rsidP="008B54C3">
            <w:pPr>
              <w:pStyle w:val="TableTextS5"/>
              <w:keepNext/>
              <w:spacing w:before="20" w:after="20"/>
              <w:rPr>
                <w:rStyle w:val="Tablefreq"/>
                <w:color w:val="000000"/>
              </w:rPr>
            </w:pPr>
            <w:r w:rsidRPr="00ED3F23">
              <w:rPr>
                <w:rStyle w:val="Artref"/>
                <w:color w:val="000000"/>
              </w:rPr>
              <w:t>5.226</w:t>
            </w:r>
          </w:p>
        </w:tc>
        <w:tc>
          <w:tcPr>
            <w:tcW w:w="6188" w:type="dxa"/>
            <w:gridSpan w:val="2"/>
            <w:tcBorders>
              <w:left w:val="single" w:sz="6" w:space="0" w:color="auto"/>
              <w:bottom w:val="single" w:sz="4" w:space="0" w:color="auto"/>
              <w:right w:val="single" w:sz="4" w:space="0" w:color="auto"/>
            </w:tcBorders>
          </w:tcPr>
          <w:p w:rsidR="00861340" w:rsidRPr="00ED3F23" w:rsidRDefault="00861340" w:rsidP="008B54C3">
            <w:pPr>
              <w:pStyle w:val="TableTextS5"/>
              <w:tabs>
                <w:tab w:val="clear" w:pos="170"/>
              </w:tabs>
              <w:spacing w:before="20" w:after="20"/>
              <w:rPr>
                <w:rStyle w:val="Tablefreq"/>
                <w:color w:val="000000"/>
              </w:rPr>
            </w:pPr>
            <w:r w:rsidRPr="00ED3F23">
              <w:rPr>
                <w:rStyle w:val="Artref"/>
                <w:color w:val="000000"/>
              </w:rPr>
              <w:tab/>
            </w:r>
            <w:r w:rsidRPr="00ED3F23">
              <w:rPr>
                <w:rStyle w:val="Artref"/>
                <w:color w:val="000000"/>
              </w:rPr>
              <w:tab/>
              <w:t>5.226</w:t>
            </w:r>
          </w:p>
        </w:tc>
      </w:tr>
      <w:tr w:rsidR="00861340" w:rsidRPr="00ED3F23" w:rsidTr="008B54C3">
        <w:trPr>
          <w:cantSplit/>
          <w:jc w:val="center"/>
        </w:trPr>
        <w:tc>
          <w:tcPr>
            <w:tcW w:w="3111" w:type="dxa"/>
            <w:tcBorders>
              <w:top w:val="single" w:sz="4" w:space="0" w:color="auto"/>
              <w:left w:val="single" w:sz="4" w:space="0" w:color="auto"/>
              <w:right w:val="single" w:sz="6" w:space="0" w:color="auto"/>
            </w:tcBorders>
          </w:tcPr>
          <w:p w:rsidR="00861340" w:rsidRPr="00ED3F23" w:rsidRDefault="00861340" w:rsidP="008B54C3">
            <w:pPr>
              <w:pStyle w:val="TableTextS5"/>
              <w:keepNext/>
              <w:spacing w:before="20" w:after="20"/>
              <w:rPr>
                <w:rStyle w:val="Tablefreq"/>
                <w:b w:val="0"/>
              </w:rPr>
            </w:pPr>
            <w:del w:id="47" w:author="Unknown">
              <w:r w:rsidRPr="00ED3F23" w:rsidDel="000F467B">
                <w:rPr>
                  <w:rStyle w:val="Tablefreq"/>
                </w:rPr>
                <w:delText>156.8375</w:delText>
              </w:r>
            </w:del>
            <w:ins w:id="48" w:author="Unknown" w:date="2017-09-27T16:21:00Z">
              <w:r w:rsidRPr="00ED3F23">
                <w:rPr>
                  <w:b/>
                  <w:bCs/>
                  <w:rPrChange w:id="49" w:author="Unknown" w:date="2017-09-27T16:22:00Z">
                    <w:rPr/>
                  </w:rPrChange>
                </w:rPr>
                <w:t>160</w:t>
              </w:r>
              <w:r w:rsidRPr="00ED3F23">
                <w:rPr>
                  <w:b/>
                  <w:rPrChange w:id="50" w:author="Unknown" w:date="2017-09-27T16:22:00Z">
                    <w:rPr/>
                  </w:rPrChange>
                </w:rPr>
                <w:t>.9625</w:t>
              </w:r>
            </w:ins>
            <w:r w:rsidRPr="00ED3F23">
              <w:rPr>
                <w:rStyle w:val="Tablefreq"/>
              </w:rPr>
              <w:t>-</w:t>
            </w:r>
            <w:del w:id="51" w:author="Unknown">
              <w:r w:rsidRPr="00ED3F23" w:rsidDel="000F467B">
                <w:rPr>
                  <w:rStyle w:val="Tablefreq"/>
                  <w:bCs/>
                  <w:color w:val="000000"/>
                </w:rPr>
                <w:delText>161.9375</w:delText>
              </w:r>
            </w:del>
            <w:ins w:id="52" w:author="Unknown" w:date="2017-09-27T16:21:00Z">
              <w:r w:rsidRPr="00ED3F23">
                <w:rPr>
                  <w:b/>
                  <w:rPrChange w:id="53" w:author="Unknown" w:date="2017-09-27T16:22:00Z">
                    <w:rPr/>
                  </w:rPrChange>
                </w:rPr>
                <w:t xml:space="preserve"> 161.4875</w:t>
              </w:r>
              <w:r w:rsidRPr="00ED3F23">
                <w:rPr>
                  <w:rStyle w:val="Tablefreq"/>
                  <w:color w:val="000000"/>
                </w:rPr>
                <w:t xml:space="preserve"> </w:t>
              </w:r>
            </w:ins>
          </w:p>
          <w:p w:rsidR="00861340" w:rsidRPr="00ED3F23" w:rsidRDefault="00861340" w:rsidP="008B54C3">
            <w:pPr>
              <w:pStyle w:val="TableTextS5"/>
              <w:keepNext/>
              <w:spacing w:before="20" w:after="20"/>
              <w:rPr>
                <w:color w:val="000000"/>
              </w:rPr>
            </w:pPr>
            <w:r w:rsidRPr="00ED3F23">
              <w:rPr>
                <w:color w:val="000000"/>
              </w:rPr>
              <w:t>FIXED</w:t>
            </w:r>
          </w:p>
          <w:p w:rsidR="00861340" w:rsidRPr="00ED3F23" w:rsidRDefault="00861340" w:rsidP="008B54C3">
            <w:pPr>
              <w:pStyle w:val="TableTextS5"/>
              <w:keepNext/>
              <w:spacing w:before="20" w:after="20"/>
              <w:rPr>
                <w:ins w:id="54" w:author="Unknown" w:date="2017-08-30T10:44:00Z"/>
                <w:color w:val="000000"/>
              </w:rPr>
            </w:pPr>
            <w:r w:rsidRPr="00ED3F23">
              <w:rPr>
                <w:color w:val="000000"/>
              </w:rPr>
              <w:t>MOBILE except aeronautical</w:t>
            </w:r>
            <w:r w:rsidRPr="00ED3F23">
              <w:rPr>
                <w:color w:val="000000"/>
              </w:rPr>
              <w:br/>
              <w:t>mobile</w:t>
            </w:r>
          </w:p>
          <w:p w:rsidR="00861340" w:rsidRPr="00ED3F23" w:rsidRDefault="00861340" w:rsidP="008B54C3">
            <w:pPr>
              <w:pStyle w:val="TableTextS5"/>
              <w:keepNext/>
              <w:spacing w:before="20" w:after="20"/>
              <w:rPr>
                <w:ins w:id="55" w:author="ITU2" w:date="2019-02-22T18:49:00Z"/>
                <w:rStyle w:val="Artref"/>
              </w:rPr>
            </w:pPr>
            <w:ins w:id="56" w:author="Unknown" w:date="2017-08-30T10:45:00Z">
              <w:r w:rsidRPr="00ED3F23">
                <w:rPr>
                  <w:color w:val="000000"/>
                  <w:rPrChange w:id="57" w:author="Unknown" w:date="2015-06-25T17:01:00Z">
                    <w:rPr>
                      <w:rStyle w:val="ECCHLcyan"/>
                    </w:rPr>
                  </w:rPrChange>
                </w:rPr>
                <w:t xml:space="preserve">MARITIME MOBILE-SATELLITE (space-to-Earth) MOD </w:t>
              </w:r>
              <w:r w:rsidRPr="00ED3F23">
                <w:rPr>
                  <w:rStyle w:val="Artref"/>
                  <w:rPrChange w:id="58" w:author="Unknown" w:date="2015-06-25T17:01:00Z">
                    <w:rPr>
                      <w:rStyle w:val="ECCHLcyan"/>
                    </w:rPr>
                  </w:rPrChange>
                </w:rPr>
                <w:t>5.208A</w:t>
              </w:r>
              <w:r w:rsidRPr="00ED3F23">
                <w:rPr>
                  <w:color w:val="000000"/>
                  <w:rPrChange w:id="59" w:author="Unknown" w:date="2015-06-25T17:01:00Z">
                    <w:rPr>
                      <w:rStyle w:val="ECCHLcyan"/>
                    </w:rPr>
                  </w:rPrChange>
                </w:rPr>
                <w:t xml:space="preserve"> MOD </w:t>
              </w:r>
              <w:r w:rsidRPr="00ED3F23">
                <w:rPr>
                  <w:rStyle w:val="Artref"/>
                  <w:rPrChange w:id="60" w:author="Unknown" w:date="2015-06-25T17:01:00Z">
                    <w:rPr>
                      <w:rStyle w:val="ECCHLcyan"/>
                    </w:rPr>
                  </w:rPrChange>
                </w:rPr>
                <w:t>5.208B</w:t>
              </w:r>
            </w:ins>
          </w:p>
          <w:p w:rsidR="00861340" w:rsidRPr="00ED3F23" w:rsidRDefault="00861340" w:rsidP="008B54C3">
            <w:pPr>
              <w:pStyle w:val="TableTextS5"/>
              <w:keepNext/>
              <w:spacing w:before="20" w:after="20"/>
              <w:rPr>
                <w:color w:val="000000"/>
                <w:rPrChange w:id="61" w:author="Unknown" w:date="2017-08-30T10:45:00Z">
                  <w:rPr>
                    <w:color w:val="000000"/>
                    <w:lang w:val="fr-CH"/>
                  </w:rPr>
                </w:rPrChange>
              </w:rPr>
            </w:pPr>
            <w:ins w:id="62" w:author="ITU2" w:date="2019-02-22T18:49:00Z">
              <w:r w:rsidRPr="00F83BD7">
                <w:rPr>
                  <w:rStyle w:val="Artref"/>
                  <w:highlight w:val="cyan"/>
                  <w:rPrChange w:id="63" w:author="WP 1" w:date="2019-02-19T20:52:00Z">
                    <w:rPr>
                      <w:rStyle w:val="Artref"/>
                    </w:rPr>
                  </w:rPrChange>
                </w:rPr>
                <w:t>ADD 5.A192</w:t>
              </w:r>
            </w:ins>
          </w:p>
        </w:tc>
        <w:tc>
          <w:tcPr>
            <w:tcW w:w="6188" w:type="dxa"/>
            <w:gridSpan w:val="2"/>
            <w:tcBorders>
              <w:top w:val="single" w:sz="4" w:space="0" w:color="auto"/>
              <w:left w:val="single" w:sz="6" w:space="0" w:color="auto"/>
              <w:right w:val="single" w:sz="4" w:space="0" w:color="auto"/>
            </w:tcBorders>
          </w:tcPr>
          <w:p w:rsidR="00861340" w:rsidRPr="00ED3F23" w:rsidRDefault="00861340" w:rsidP="008B54C3">
            <w:pPr>
              <w:pStyle w:val="TableTextS5"/>
              <w:keepNext/>
              <w:spacing w:before="20" w:after="20"/>
              <w:rPr>
                <w:rStyle w:val="Tablefreq"/>
              </w:rPr>
            </w:pPr>
            <w:del w:id="64" w:author="Unknown">
              <w:r w:rsidRPr="00ED3F23" w:rsidDel="00DD231E">
                <w:rPr>
                  <w:rStyle w:val="Tablefreq"/>
                </w:rPr>
                <w:delText>156.8375</w:delText>
              </w:r>
            </w:del>
            <w:ins w:id="65" w:author="Unknown" w:date="2017-08-30T10:44:00Z">
              <w:r w:rsidRPr="00ED3F23">
                <w:rPr>
                  <w:rStyle w:val="Tablefreq"/>
                </w:rPr>
                <w:t>160.9</w:t>
              </w:r>
            </w:ins>
            <w:ins w:id="66" w:author="Unknown" w:date="2017-09-27T16:23:00Z">
              <w:r w:rsidRPr="00ED3F23">
                <w:rPr>
                  <w:rStyle w:val="Tablefreq"/>
                </w:rPr>
                <w:t>62</w:t>
              </w:r>
            </w:ins>
            <w:ins w:id="67" w:author="Unknown" w:date="2017-08-30T10:44:00Z">
              <w:r w:rsidRPr="00ED3F23">
                <w:rPr>
                  <w:rStyle w:val="Tablefreq"/>
                </w:rPr>
                <w:t>5</w:t>
              </w:r>
            </w:ins>
            <w:r w:rsidRPr="00ED3F23">
              <w:rPr>
                <w:rStyle w:val="Tablefreq"/>
              </w:rPr>
              <w:t>-</w:t>
            </w:r>
            <w:del w:id="68" w:author="Unknown">
              <w:r w:rsidRPr="00ED3F23" w:rsidDel="00053A3F">
                <w:rPr>
                  <w:rStyle w:val="Tablefreq"/>
                  <w:color w:val="000000"/>
                </w:rPr>
                <w:delText>161.9375</w:delText>
              </w:r>
            </w:del>
            <w:ins w:id="69" w:author="Unknown" w:date="2017-08-30T10:44:00Z">
              <w:r w:rsidRPr="00ED3F23">
                <w:rPr>
                  <w:rStyle w:val="Tablefreq"/>
                  <w:color w:val="000000"/>
                </w:rPr>
                <w:t>161.4</w:t>
              </w:r>
            </w:ins>
            <w:ins w:id="70" w:author="Unknown" w:date="2017-09-27T16:23:00Z">
              <w:r w:rsidRPr="00ED3F23">
                <w:rPr>
                  <w:rStyle w:val="Tablefreq"/>
                  <w:color w:val="000000"/>
                </w:rPr>
                <w:t>8</w:t>
              </w:r>
            </w:ins>
            <w:ins w:id="71" w:author="Unknown" w:date="2017-08-30T10:44:00Z">
              <w:r w:rsidRPr="00ED3F23">
                <w:rPr>
                  <w:rStyle w:val="Tablefreq"/>
                  <w:color w:val="000000"/>
                </w:rPr>
                <w:t>75</w:t>
              </w:r>
            </w:ins>
          </w:p>
          <w:p w:rsidR="00861340" w:rsidRPr="00ED3F23" w:rsidRDefault="00861340" w:rsidP="008B54C3">
            <w:pPr>
              <w:pStyle w:val="TableTextS5"/>
              <w:spacing w:before="20" w:after="20"/>
            </w:pPr>
            <w:r w:rsidRPr="00ED3F23">
              <w:rPr>
                <w:color w:val="000000"/>
              </w:rPr>
              <w:tab/>
            </w:r>
            <w:r w:rsidRPr="00ED3F23">
              <w:rPr>
                <w:color w:val="000000"/>
              </w:rPr>
              <w:tab/>
            </w:r>
            <w:r w:rsidRPr="00ED3F23">
              <w:t>FIXED</w:t>
            </w:r>
          </w:p>
          <w:p w:rsidR="00861340" w:rsidRPr="00ED3F23" w:rsidRDefault="00861340" w:rsidP="008B54C3">
            <w:pPr>
              <w:pStyle w:val="TableTextS5"/>
              <w:spacing w:before="20" w:after="20"/>
              <w:rPr>
                <w:ins w:id="72" w:author="Unknown" w:date="2017-08-30T10:45:00Z"/>
              </w:rPr>
            </w:pPr>
            <w:r w:rsidRPr="00ED3F23">
              <w:tab/>
            </w:r>
            <w:r w:rsidRPr="00ED3F23">
              <w:tab/>
              <w:t>MOBILE</w:t>
            </w:r>
          </w:p>
          <w:p w:rsidR="00861340" w:rsidRPr="00ED3F23" w:rsidRDefault="00861340">
            <w:pPr>
              <w:pStyle w:val="TableTextS5"/>
              <w:spacing w:before="20" w:after="20"/>
              <w:ind w:left="737" w:hanging="737"/>
              <w:rPr>
                <w:ins w:id="73" w:author="ITU2" w:date="2019-02-22T18:49:00Z"/>
                <w:color w:val="000000"/>
              </w:rPr>
              <w:pPrChange w:id="74" w:author="Unknown" w:date="2017-08-30T10:45:00Z">
                <w:pPr>
                  <w:pStyle w:val="TableTextS5"/>
                  <w:spacing w:before="20" w:after="20"/>
                </w:pPr>
              </w:pPrChange>
            </w:pPr>
            <w:r w:rsidRPr="00ED3F23">
              <w:tab/>
            </w:r>
            <w:r w:rsidRPr="00ED3F23">
              <w:tab/>
            </w:r>
            <w:ins w:id="75" w:author="Unknown" w:date="2017-08-30T10:45:00Z">
              <w:r w:rsidRPr="00ED3F23">
                <w:rPr>
                  <w:rPrChange w:id="76" w:author="Unknown" w:date="2015-06-25T17:01:00Z">
                    <w:rPr>
                      <w:rStyle w:val="ECCHLcyan"/>
                    </w:rPr>
                  </w:rPrChange>
                </w:rPr>
                <w:t>MARITIME</w:t>
              </w:r>
              <w:r w:rsidRPr="00ED3F23">
                <w:rPr>
                  <w:color w:val="000000"/>
                  <w:rPrChange w:id="77" w:author="Unknown" w:date="2015-06-25T17:01:00Z">
                    <w:rPr>
                      <w:rStyle w:val="ECCHLcyan"/>
                    </w:rPr>
                  </w:rPrChange>
                </w:rPr>
                <w:t xml:space="preserve"> MOBILE-SATELLITE (space-to-Earth) MOD</w:t>
              </w:r>
            </w:ins>
            <w:ins w:id="78" w:author="Unknown" w:date="2018-06-22T13:11:00Z">
              <w:r w:rsidRPr="00ED3F23">
                <w:rPr>
                  <w:color w:val="000000"/>
                </w:rPr>
                <w:t> </w:t>
              </w:r>
            </w:ins>
            <w:ins w:id="79" w:author="Unknown" w:date="2017-08-30T10:45:00Z">
              <w:r w:rsidRPr="00ED3F23">
                <w:rPr>
                  <w:rStyle w:val="Artref"/>
                  <w:rPrChange w:id="80" w:author="Unknown" w:date="2015-06-25T17:01:00Z">
                    <w:rPr>
                      <w:rStyle w:val="ECCHLcyan"/>
                    </w:rPr>
                  </w:rPrChange>
                </w:rPr>
                <w:t>5.208A</w:t>
              </w:r>
              <w:r w:rsidRPr="00ED3F23">
                <w:rPr>
                  <w:color w:val="000000"/>
                  <w:rPrChange w:id="81" w:author="Unknown" w:date="2015-06-25T17:01:00Z">
                    <w:rPr>
                      <w:rStyle w:val="ECCHLcyan"/>
                    </w:rPr>
                  </w:rPrChange>
                </w:rPr>
                <w:t xml:space="preserve"> MOD 5.208B</w:t>
              </w:r>
            </w:ins>
          </w:p>
          <w:p w:rsidR="00861340" w:rsidRPr="00ED3F23" w:rsidRDefault="00861340">
            <w:pPr>
              <w:pStyle w:val="TableTextS5"/>
              <w:spacing w:before="20" w:after="20"/>
              <w:ind w:left="737" w:hanging="737"/>
              <w:rPr>
                <w:color w:val="000000"/>
              </w:rPr>
              <w:pPrChange w:id="82" w:author="Unknown" w:date="2017-08-30T10:45:00Z">
                <w:pPr>
                  <w:pStyle w:val="TableTextS5"/>
                  <w:spacing w:before="20" w:after="20"/>
                </w:pPr>
              </w:pPrChange>
            </w:pPr>
            <w:r w:rsidRPr="00ED3F23">
              <w:rPr>
                <w:color w:val="000000"/>
              </w:rPr>
              <w:tab/>
            </w:r>
            <w:r w:rsidRPr="00ED3F23">
              <w:rPr>
                <w:color w:val="000000"/>
              </w:rPr>
              <w:tab/>
            </w:r>
            <w:r w:rsidRPr="00ED3F23">
              <w:rPr>
                <w:color w:val="000000"/>
              </w:rPr>
              <w:tab/>
            </w:r>
            <w:ins w:id="83" w:author="Author">
              <w:r w:rsidRPr="00F83BD7">
                <w:rPr>
                  <w:rStyle w:val="Artref"/>
                  <w:highlight w:val="cyan"/>
                  <w:rPrChange w:id="84" w:author="WP 1" w:date="2019-02-19T20:52:00Z">
                    <w:rPr>
                      <w:rStyle w:val="Artref"/>
                    </w:rPr>
                  </w:rPrChange>
                </w:rPr>
                <w:t>ADD 5.A192</w:t>
              </w:r>
            </w:ins>
          </w:p>
        </w:tc>
      </w:tr>
      <w:tr w:rsidR="00861340" w:rsidRPr="00ED3F23" w:rsidTr="008B54C3">
        <w:trPr>
          <w:cantSplit/>
          <w:jc w:val="center"/>
        </w:trPr>
        <w:tc>
          <w:tcPr>
            <w:tcW w:w="3111" w:type="dxa"/>
            <w:tcBorders>
              <w:left w:val="single" w:sz="4" w:space="0" w:color="auto"/>
              <w:bottom w:val="single" w:sz="4" w:space="0" w:color="auto"/>
              <w:right w:val="single" w:sz="6" w:space="0" w:color="auto"/>
            </w:tcBorders>
          </w:tcPr>
          <w:p w:rsidR="00861340" w:rsidRPr="00ED3F23" w:rsidRDefault="00861340" w:rsidP="008B54C3">
            <w:pPr>
              <w:pStyle w:val="TableTextS5"/>
              <w:keepNext/>
              <w:spacing w:before="20" w:after="20"/>
              <w:rPr>
                <w:rStyle w:val="Tablefreq"/>
                <w:color w:val="000000"/>
              </w:rPr>
            </w:pPr>
            <w:r w:rsidRPr="00ED3F23">
              <w:rPr>
                <w:rStyle w:val="Artref"/>
                <w:color w:val="000000"/>
              </w:rPr>
              <w:t>5.226</w:t>
            </w:r>
          </w:p>
        </w:tc>
        <w:tc>
          <w:tcPr>
            <w:tcW w:w="6188" w:type="dxa"/>
            <w:gridSpan w:val="2"/>
            <w:tcBorders>
              <w:left w:val="single" w:sz="6" w:space="0" w:color="auto"/>
              <w:bottom w:val="single" w:sz="4" w:space="0" w:color="auto"/>
              <w:right w:val="single" w:sz="4" w:space="0" w:color="auto"/>
            </w:tcBorders>
          </w:tcPr>
          <w:p w:rsidR="00861340" w:rsidRPr="00ED3F23" w:rsidRDefault="00861340" w:rsidP="008B54C3">
            <w:pPr>
              <w:pStyle w:val="TableTextS5"/>
              <w:tabs>
                <w:tab w:val="clear" w:pos="170"/>
              </w:tabs>
              <w:spacing w:before="20" w:after="20"/>
              <w:rPr>
                <w:rStyle w:val="Tablefreq"/>
                <w:color w:val="000000"/>
              </w:rPr>
            </w:pPr>
            <w:r w:rsidRPr="00ED3F23">
              <w:rPr>
                <w:rStyle w:val="Artref"/>
                <w:color w:val="000000"/>
              </w:rPr>
              <w:tab/>
            </w:r>
            <w:r w:rsidRPr="00ED3F23">
              <w:rPr>
                <w:rStyle w:val="Artref"/>
                <w:color w:val="000000"/>
              </w:rPr>
              <w:tab/>
              <w:t>5.226</w:t>
            </w:r>
          </w:p>
        </w:tc>
      </w:tr>
      <w:tr w:rsidR="00861340" w:rsidRPr="00ED3F23" w:rsidTr="008B54C3">
        <w:trPr>
          <w:cantSplit/>
          <w:jc w:val="center"/>
        </w:trPr>
        <w:tc>
          <w:tcPr>
            <w:tcW w:w="3111" w:type="dxa"/>
            <w:tcBorders>
              <w:top w:val="single" w:sz="4" w:space="0" w:color="auto"/>
              <w:left w:val="single" w:sz="4" w:space="0" w:color="auto"/>
              <w:right w:val="single" w:sz="6" w:space="0" w:color="auto"/>
            </w:tcBorders>
          </w:tcPr>
          <w:p w:rsidR="00861340" w:rsidRPr="004D244F" w:rsidRDefault="00861340" w:rsidP="008B54C3">
            <w:pPr>
              <w:pStyle w:val="TableTextS5"/>
              <w:keepNext/>
              <w:spacing w:before="20" w:after="20"/>
              <w:rPr>
                <w:rStyle w:val="Tablefreq"/>
                <w:lang w:val="fr-CH"/>
              </w:rPr>
            </w:pPr>
            <w:del w:id="85" w:author="Unknown">
              <w:r w:rsidRPr="004D244F" w:rsidDel="00053A3F">
                <w:rPr>
                  <w:rStyle w:val="Tablefreq"/>
                  <w:lang w:val="fr-CH"/>
                </w:rPr>
                <w:delText>156.8375</w:delText>
              </w:r>
            </w:del>
            <w:ins w:id="86" w:author="Unknown" w:date="2017-08-30T10:48:00Z">
              <w:r w:rsidRPr="004D244F">
                <w:rPr>
                  <w:rStyle w:val="Tablefreq"/>
                  <w:lang w:val="fr-CH"/>
                </w:rPr>
                <w:t>161.4</w:t>
              </w:r>
            </w:ins>
            <w:ins w:id="87" w:author="Unknown" w:date="2017-09-27T16:26:00Z">
              <w:r w:rsidRPr="004D244F">
                <w:rPr>
                  <w:rStyle w:val="Tablefreq"/>
                  <w:lang w:val="fr-CH"/>
                </w:rPr>
                <w:t>8</w:t>
              </w:r>
            </w:ins>
            <w:ins w:id="88" w:author="Unknown" w:date="2017-08-30T10:48:00Z">
              <w:r w:rsidRPr="004D244F">
                <w:rPr>
                  <w:rStyle w:val="Tablefreq"/>
                  <w:lang w:val="fr-CH"/>
                </w:rPr>
                <w:t>75</w:t>
              </w:r>
            </w:ins>
            <w:r w:rsidRPr="004D244F">
              <w:rPr>
                <w:rStyle w:val="Tablefreq"/>
                <w:lang w:val="fr-CH"/>
              </w:rPr>
              <w:t>-</w:t>
            </w:r>
            <w:del w:id="89" w:author="Unknown">
              <w:r w:rsidRPr="004D244F" w:rsidDel="00053A3F">
                <w:rPr>
                  <w:rStyle w:val="Tablefreq"/>
                  <w:color w:val="000000"/>
                  <w:lang w:val="fr-CH"/>
                </w:rPr>
                <w:delText>161.9375</w:delText>
              </w:r>
            </w:del>
            <w:ins w:id="90" w:author="Unknown" w:date="2017-08-30T10:48:00Z">
              <w:r w:rsidRPr="004D244F">
                <w:rPr>
                  <w:rStyle w:val="Tablefreq"/>
                  <w:color w:val="000000"/>
                  <w:lang w:val="fr-CH"/>
                </w:rPr>
                <w:t>161.</w:t>
              </w:r>
            </w:ins>
            <w:ins w:id="91" w:author="Unknown" w:date="2017-08-30T11:15:00Z">
              <w:r w:rsidRPr="004D244F">
                <w:rPr>
                  <w:rStyle w:val="Tablefreq"/>
                  <w:color w:val="000000"/>
                  <w:lang w:val="fr-CH"/>
                </w:rPr>
                <w:t>7</w:t>
              </w:r>
            </w:ins>
            <w:ins w:id="92" w:author="Unknown" w:date="2017-08-30T10:48:00Z">
              <w:r w:rsidRPr="004D244F">
                <w:rPr>
                  <w:rStyle w:val="Tablefreq"/>
                  <w:color w:val="000000"/>
                  <w:lang w:val="fr-CH"/>
                </w:rPr>
                <w:t>875</w:t>
              </w:r>
            </w:ins>
          </w:p>
          <w:p w:rsidR="00861340" w:rsidRPr="004D244F" w:rsidRDefault="00861340" w:rsidP="008B54C3">
            <w:pPr>
              <w:pStyle w:val="TableTextS5"/>
              <w:keepNext/>
              <w:spacing w:before="20" w:after="20"/>
              <w:rPr>
                <w:color w:val="000000"/>
                <w:lang w:val="fr-CH"/>
              </w:rPr>
            </w:pPr>
            <w:r w:rsidRPr="004D244F">
              <w:rPr>
                <w:color w:val="000000"/>
                <w:lang w:val="fr-CH"/>
              </w:rPr>
              <w:t>FIXED</w:t>
            </w:r>
          </w:p>
          <w:p w:rsidR="00861340" w:rsidRPr="004D244F" w:rsidRDefault="00861340" w:rsidP="008B54C3">
            <w:pPr>
              <w:pStyle w:val="TableTextS5"/>
              <w:keepNext/>
              <w:spacing w:before="20" w:after="20"/>
              <w:rPr>
                <w:color w:val="000000"/>
                <w:lang w:val="fr-CH"/>
              </w:rPr>
            </w:pPr>
            <w:r w:rsidRPr="004D244F">
              <w:rPr>
                <w:color w:val="000000"/>
                <w:lang w:val="fr-CH"/>
              </w:rPr>
              <w:t xml:space="preserve">MOBILE </w:t>
            </w:r>
            <w:proofErr w:type="spellStart"/>
            <w:r w:rsidRPr="004D244F">
              <w:rPr>
                <w:color w:val="000000"/>
                <w:lang w:val="fr-CH"/>
              </w:rPr>
              <w:t>except</w:t>
            </w:r>
            <w:proofErr w:type="spellEnd"/>
            <w:r w:rsidRPr="004D244F">
              <w:rPr>
                <w:color w:val="000000"/>
                <w:lang w:val="fr-CH"/>
              </w:rPr>
              <w:t xml:space="preserve"> </w:t>
            </w:r>
            <w:proofErr w:type="spellStart"/>
            <w:r w:rsidRPr="004D244F">
              <w:rPr>
                <w:color w:val="000000"/>
                <w:lang w:val="fr-CH"/>
              </w:rPr>
              <w:t>aeronautical</w:t>
            </w:r>
            <w:proofErr w:type="spellEnd"/>
            <w:r w:rsidRPr="004D244F">
              <w:rPr>
                <w:color w:val="000000"/>
                <w:lang w:val="fr-CH"/>
              </w:rPr>
              <w:br/>
              <w:t>mobile</w:t>
            </w:r>
          </w:p>
        </w:tc>
        <w:tc>
          <w:tcPr>
            <w:tcW w:w="6188" w:type="dxa"/>
            <w:gridSpan w:val="2"/>
            <w:tcBorders>
              <w:top w:val="single" w:sz="4" w:space="0" w:color="auto"/>
              <w:left w:val="single" w:sz="6" w:space="0" w:color="auto"/>
              <w:right w:val="single" w:sz="4" w:space="0" w:color="auto"/>
            </w:tcBorders>
          </w:tcPr>
          <w:p w:rsidR="00861340" w:rsidRPr="00ED3F23" w:rsidRDefault="00861340" w:rsidP="008B54C3">
            <w:pPr>
              <w:pStyle w:val="TableTextS5"/>
              <w:keepNext/>
              <w:spacing w:before="20" w:after="20"/>
              <w:rPr>
                <w:rStyle w:val="Tablefreq"/>
              </w:rPr>
            </w:pPr>
            <w:del w:id="93" w:author="Unknown">
              <w:r w:rsidRPr="00ED3F23" w:rsidDel="00053A3F">
                <w:rPr>
                  <w:rStyle w:val="Tablefreq"/>
                </w:rPr>
                <w:delText>156.8375</w:delText>
              </w:r>
            </w:del>
            <w:ins w:id="94" w:author="Unknown" w:date="2017-08-30T10:49:00Z">
              <w:r w:rsidRPr="00ED3F23">
                <w:rPr>
                  <w:rStyle w:val="Tablefreq"/>
                </w:rPr>
                <w:t>161.4</w:t>
              </w:r>
            </w:ins>
            <w:ins w:id="95" w:author="Unknown" w:date="2017-09-27T16:26:00Z">
              <w:r w:rsidRPr="00ED3F23">
                <w:rPr>
                  <w:rStyle w:val="Tablefreq"/>
                </w:rPr>
                <w:t>8</w:t>
              </w:r>
            </w:ins>
            <w:ins w:id="96" w:author="Unknown" w:date="2017-08-30T10:49:00Z">
              <w:r w:rsidRPr="00ED3F23">
                <w:rPr>
                  <w:rStyle w:val="Tablefreq"/>
                </w:rPr>
                <w:t>75</w:t>
              </w:r>
            </w:ins>
            <w:r w:rsidRPr="00ED3F23">
              <w:rPr>
                <w:rStyle w:val="Tablefreq"/>
              </w:rPr>
              <w:t>-</w:t>
            </w:r>
            <w:del w:id="97" w:author="Unknown">
              <w:r w:rsidRPr="00ED3F23" w:rsidDel="00053A3F">
                <w:rPr>
                  <w:rStyle w:val="Tablefreq"/>
                  <w:color w:val="000000"/>
                </w:rPr>
                <w:delText>161.9375</w:delText>
              </w:r>
            </w:del>
            <w:ins w:id="98" w:author="Unknown" w:date="2017-08-30T10:49:00Z">
              <w:r w:rsidRPr="00ED3F23">
                <w:rPr>
                  <w:rStyle w:val="Tablefreq"/>
                  <w:color w:val="000000"/>
                </w:rPr>
                <w:t>161.</w:t>
              </w:r>
            </w:ins>
            <w:ins w:id="99" w:author="Unknown" w:date="2017-08-30T11:15:00Z">
              <w:r w:rsidRPr="00ED3F23">
                <w:rPr>
                  <w:rStyle w:val="Tablefreq"/>
                  <w:color w:val="000000"/>
                </w:rPr>
                <w:t>7</w:t>
              </w:r>
            </w:ins>
            <w:ins w:id="100" w:author="Unknown" w:date="2017-08-30T10:49:00Z">
              <w:r w:rsidRPr="00ED3F23">
                <w:rPr>
                  <w:rStyle w:val="Tablefreq"/>
                  <w:color w:val="000000"/>
                </w:rPr>
                <w:t>875</w:t>
              </w:r>
            </w:ins>
          </w:p>
          <w:p w:rsidR="00861340" w:rsidRPr="00ED3F23" w:rsidRDefault="00861340" w:rsidP="008B54C3">
            <w:pPr>
              <w:pStyle w:val="TableTextS5"/>
              <w:spacing w:before="20" w:after="20"/>
            </w:pPr>
            <w:r w:rsidRPr="00ED3F23">
              <w:rPr>
                <w:color w:val="000000"/>
              </w:rPr>
              <w:tab/>
            </w:r>
            <w:r w:rsidRPr="00ED3F23">
              <w:rPr>
                <w:color w:val="000000"/>
              </w:rPr>
              <w:tab/>
            </w:r>
            <w:r w:rsidRPr="00ED3F23">
              <w:t>FIXED</w:t>
            </w:r>
          </w:p>
          <w:p w:rsidR="00861340" w:rsidRPr="00ED3F23" w:rsidRDefault="00861340" w:rsidP="008B54C3">
            <w:pPr>
              <w:pStyle w:val="TableTextS5"/>
              <w:spacing w:before="20" w:after="20"/>
              <w:rPr>
                <w:color w:val="000000"/>
              </w:rPr>
            </w:pPr>
            <w:r w:rsidRPr="00ED3F23">
              <w:tab/>
            </w:r>
            <w:r w:rsidRPr="00ED3F23">
              <w:tab/>
              <w:t>MOBILE</w:t>
            </w:r>
          </w:p>
        </w:tc>
      </w:tr>
      <w:tr w:rsidR="00861340" w:rsidRPr="00ED3F23" w:rsidTr="008B54C3">
        <w:trPr>
          <w:cantSplit/>
          <w:jc w:val="center"/>
        </w:trPr>
        <w:tc>
          <w:tcPr>
            <w:tcW w:w="3111" w:type="dxa"/>
            <w:tcBorders>
              <w:left w:val="single" w:sz="4" w:space="0" w:color="auto"/>
              <w:bottom w:val="single" w:sz="4" w:space="0" w:color="auto"/>
              <w:right w:val="single" w:sz="6" w:space="0" w:color="auto"/>
            </w:tcBorders>
          </w:tcPr>
          <w:p w:rsidR="00861340" w:rsidRPr="00ED3F23" w:rsidRDefault="00861340" w:rsidP="008B54C3">
            <w:pPr>
              <w:pStyle w:val="TableTextS5"/>
              <w:keepNext/>
              <w:spacing w:before="20" w:after="20"/>
              <w:rPr>
                <w:rStyle w:val="Tablefreq"/>
                <w:color w:val="000000"/>
              </w:rPr>
            </w:pPr>
            <w:r w:rsidRPr="00ED3F23">
              <w:rPr>
                <w:rStyle w:val="Artref"/>
                <w:color w:val="000000"/>
              </w:rPr>
              <w:t>5.226</w:t>
            </w:r>
          </w:p>
        </w:tc>
        <w:tc>
          <w:tcPr>
            <w:tcW w:w="6188" w:type="dxa"/>
            <w:gridSpan w:val="2"/>
            <w:tcBorders>
              <w:left w:val="single" w:sz="6" w:space="0" w:color="auto"/>
              <w:bottom w:val="single" w:sz="4" w:space="0" w:color="auto"/>
              <w:right w:val="single" w:sz="4" w:space="0" w:color="auto"/>
            </w:tcBorders>
          </w:tcPr>
          <w:p w:rsidR="00861340" w:rsidRPr="00ED3F23" w:rsidRDefault="00861340" w:rsidP="008B54C3">
            <w:pPr>
              <w:pStyle w:val="TableTextS5"/>
              <w:tabs>
                <w:tab w:val="clear" w:pos="170"/>
              </w:tabs>
              <w:spacing w:before="20" w:after="20"/>
              <w:rPr>
                <w:rStyle w:val="Tablefreq"/>
                <w:color w:val="000000"/>
              </w:rPr>
            </w:pPr>
            <w:r w:rsidRPr="00ED3F23">
              <w:rPr>
                <w:rStyle w:val="Artref"/>
                <w:color w:val="000000"/>
              </w:rPr>
              <w:tab/>
            </w:r>
            <w:r w:rsidRPr="00ED3F23">
              <w:rPr>
                <w:rStyle w:val="Artref"/>
                <w:color w:val="000000"/>
              </w:rPr>
              <w:tab/>
              <w:t>5.226</w:t>
            </w:r>
          </w:p>
        </w:tc>
      </w:tr>
      <w:tr w:rsidR="00861340" w:rsidRPr="00ED3F23" w:rsidTr="008B54C3">
        <w:trPr>
          <w:cantSplit/>
          <w:jc w:val="center"/>
        </w:trPr>
        <w:tc>
          <w:tcPr>
            <w:tcW w:w="3111" w:type="dxa"/>
            <w:tcBorders>
              <w:top w:val="single" w:sz="4" w:space="0" w:color="auto"/>
              <w:left w:val="single" w:sz="4" w:space="0" w:color="auto"/>
              <w:right w:val="single" w:sz="6" w:space="0" w:color="auto"/>
            </w:tcBorders>
          </w:tcPr>
          <w:p w:rsidR="00861340" w:rsidRPr="00ED3F23" w:rsidRDefault="00861340" w:rsidP="008B54C3">
            <w:pPr>
              <w:pStyle w:val="TableTextS5"/>
              <w:keepNext/>
              <w:spacing w:before="20" w:after="20"/>
              <w:rPr>
                <w:rStyle w:val="Tablefreq"/>
              </w:rPr>
            </w:pPr>
            <w:del w:id="101" w:author="Unknown">
              <w:r w:rsidRPr="00ED3F23" w:rsidDel="00053A3F">
                <w:rPr>
                  <w:rStyle w:val="Tablefreq"/>
                </w:rPr>
                <w:delText>156.8375</w:delText>
              </w:r>
            </w:del>
            <w:ins w:id="102" w:author="Unknown" w:date="2017-08-30T10:49:00Z">
              <w:r w:rsidRPr="00ED3F23">
                <w:rPr>
                  <w:rStyle w:val="Tablefreq"/>
                </w:rPr>
                <w:t>161.</w:t>
              </w:r>
            </w:ins>
            <w:ins w:id="103" w:author="Unknown" w:date="2017-08-30T11:15:00Z">
              <w:r w:rsidRPr="00ED3F23">
                <w:rPr>
                  <w:rStyle w:val="Tablefreq"/>
                </w:rPr>
                <w:t>7</w:t>
              </w:r>
            </w:ins>
            <w:ins w:id="104" w:author="Unknown" w:date="2017-08-30T10:49:00Z">
              <w:r w:rsidRPr="00ED3F23">
                <w:rPr>
                  <w:rStyle w:val="Tablefreq"/>
                </w:rPr>
                <w:t>875</w:t>
              </w:r>
            </w:ins>
            <w:r w:rsidRPr="00ED3F23">
              <w:rPr>
                <w:rStyle w:val="Tablefreq"/>
              </w:rPr>
              <w:t>-</w:t>
            </w:r>
            <w:r w:rsidRPr="00ED3F23">
              <w:rPr>
                <w:rStyle w:val="Tablefreq"/>
                <w:color w:val="000000"/>
              </w:rPr>
              <w:t>161.9375</w:t>
            </w:r>
          </w:p>
          <w:p w:rsidR="00861340" w:rsidRPr="00ED3F23" w:rsidRDefault="00861340" w:rsidP="008B54C3">
            <w:pPr>
              <w:pStyle w:val="TableTextS5"/>
              <w:keepNext/>
              <w:spacing w:before="20" w:after="20"/>
              <w:rPr>
                <w:color w:val="000000"/>
              </w:rPr>
            </w:pPr>
            <w:r w:rsidRPr="00ED3F23">
              <w:rPr>
                <w:color w:val="000000"/>
              </w:rPr>
              <w:t>FIXED</w:t>
            </w:r>
          </w:p>
          <w:p w:rsidR="00861340" w:rsidRPr="00ED3F23" w:rsidRDefault="00861340" w:rsidP="008B54C3">
            <w:pPr>
              <w:pStyle w:val="TableTextS5"/>
              <w:keepNext/>
              <w:spacing w:before="20" w:after="20"/>
              <w:rPr>
                <w:ins w:id="105" w:author="Unknown" w:date="2017-08-30T10:51:00Z"/>
                <w:color w:val="000000"/>
              </w:rPr>
            </w:pPr>
            <w:r w:rsidRPr="00ED3F23">
              <w:rPr>
                <w:color w:val="000000"/>
              </w:rPr>
              <w:t>MOBILE except aeronautical</w:t>
            </w:r>
            <w:r w:rsidRPr="00ED3F23">
              <w:rPr>
                <w:color w:val="000000"/>
              </w:rPr>
              <w:br/>
              <w:t>mobile</w:t>
            </w:r>
          </w:p>
          <w:p w:rsidR="00861340" w:rsidRPr="00ED3F23" w:rsidRDefault="00861340" w:rsidP="008B54C3">
            <w:pPr>
              <w:pStyle w:val="TableTextS5"/>
              <w:keepNext/>
              <w:spacing w:before="20" w:after="20"/>
              <w:rPr>
                <w:ins w:id="106" w:author="ITU2" w:date="2019-02-22T18:50:00Z"/>
              </w:rPr>
            </w:pPr>
            <w:ins w:id="107" w:author="Unknown" w:date="2017-09-27T16:29:00Z">
              <w:r w:rsidRPr="00ED3F23">
                <w:rPr>
                  <w:color w:val="000000"/>
                </w:rPr>
                <w:t xml:space="preserve">MARITIME MOBILE-SATELLITE </w:t>
              </w:r>
            </w:ins>
            <w:ins w:id="108" w:author="Unknown" w:date="2017-08-30T10:51:00Z">
              <w:r w:rsidRPr="00ED3F23">
                <w:t>(Earth-to-space)</w:t>
              </w:r>
            </w:ins>
          </w:p>
          <w:p w:rsidR="00861340" w:rsidRPr="00ED3F23" w:rsidRDefault="00861340" w:rsidP="008B54C3">
            <w:pPr>
              <w:pStyle w:val="TableTextS5"/>
              <w:keepNext/>
              <w:spacing w:before="20" w:after="20"/>
              <w:rPr>
                <w:color w:val="000000"/>
                <w:rPrChange w:id="109" w:author="Unknown" w:date="2017-08-30T10:51:00Z">
                  <w:rPr>
                    <w:color w:val="000000"/>
                    <w:lang w:val="fr-CH"/>
                  </w:rPr>
                </w:rPrChange>
              </w:rPr>
            </w:pPr>
            <w:ins w:id="110" w:author="ITU2" w:date="2019-02-22T18:50:00Z">
              <w:r w:rsidRPr="00F83BD7">
                <w:rPr>
                  <w:highlight w:val="cyan"/>
                  <w:rPrChange w:id="111" w:author="WP 1" w:date="2019-02-19T20:52:00Z">
                    <w:rPr>
                      <w:highlight w:val="yellow"/>
                    </w:rPr>
                  </w:rPrChange>
                </w:rPr>
                <w:t>MOD 5.228AA</w:t>
              </w:r>
            </w:ins>
          </w:p>
        </w:tc>
        <w:tc>
          <w:tcPr>
            <w:tcW w:w="6188" w:type="dxa"/>
            <w:gridSpan w:val="2"/>
            <w:tcBorders>
              <w:top w:val="single" w:sz="4" w:space="0" w:color="auto"/>
              <w:left w:val="single" w:sz="6" w:space="0" w:color="auto"/>
              <w:right w:val="single" w:sz="4" w:space="0" w:color="auto"/>
            </w:tcBorders>
          </w:tcPr>
          <w:p w:rsidR="00861340" w:rsidRPr="00ED3F23" w:rsidRDefault="00861340" w:rsidP="008B54C3">
            <w:pPr>
              <w:pStyle w:val="TableTextS5"/>
              <w:keepNext/>
              <w:spacing w:before="20" w:after="20"/>
              <w:rPr>
                <w:rStyle w:val="Tablefreq"/>
              </w:rPr>
            </w:pPr>
            <w:del w:id="112" w:author="Unknown">
              <w:r w:rsidRPr="00ED3F23" w:rsidDel="00053A3F">
                <w:rPr>
                  <w:rStyle w:val="Tablefreq"/>
                </w:rPr>
                <w:delText>156.8375</w:delText>
              </w:r>
            </w:del>
            <w:ins w:id="113" w:author="Unknown" w:date="2017-08-30T10:50:00Z">
              <w:r w:rsidRPr="00ED3F23">
                <w:rPr>
                  <w:rStyle w:val="Tablefreq"/>
                </w:rPr>
                <w:t>161.</w:t>
              </w:r>
            </w:ins>
            <w:ins w:id="114" w:author="Unknown" w:date="2017-08-30T11:15:00Z">
              <w:r w:rsidRPr="00ED3F23">
                <w:rPr>
                  <w:rStyle w:val="Tablefreq"/>
                </w:rPr>
                <w:t>7</w:t>
              </w:r>
            </w:ins>
            <w:ins w:id="115" w:author="Unknown" w:date="2017-08-30T10:50:00Z">
              <w:r w:rsidRPr="00ED3F23">
                <w:rPr>
                  <w:rStyle w:val="Tablefreq"/>
                </w:rPr>
                <w:t>875</w:t>
              </w:r>
            </w:ins>
            <w:r w:rsidRPr="00ED3F23">
              <w:rPr>
                <w:rStyle w:val="Tablefreq"/>
              </w:rPr>
              <w:t>-</w:t>
            </w:r>
            <w:r w:rsidRPr="00ED3F23">
              <w:rPr>
                <w:rStyle w:val="Tablefreq"/>
                <w:color w:val="000000"/>
              </w:rPr>
              <w:t>161.9375</w:t>
            </w:r>
          </w:p>
          <w:p w:rsidR="00861340" w:rsidRPr="00ED3F23" w:rsidRDefault="00861340" w:rsidP="008B54C3">
            <w:pPr>
              <w:pStyle w:val="TableTextS5"/>
              <w:spacing w:before="20" w:after="20"/>
            </w:pPr>
            <w:r w:rsidRPr="00ED3F23">
              <w:rPr>
                <w:color w:val="000000"/>
              </w:rPr>
              <w:tab/>
            </w:r>
            <w:r w:rsidRPr="00ED3F23">
              <w:rPr>
                <w:color w:val="000000"/>
              </w:rPr>
              <w:tab/>
            </w:r>
            <w:r w:rsidRPr="00ED3F23">
              <w:t>FIXED</w:t>
            </w:r>
          </w:p>
          <w:p w:rsidR="00861340" w:rsidRPr="00ED3F23" w:rsidRDefault="00861340" w:rsidP="008B54C3">
            <w:pPr>
              <w:pStyle w:val="TableTextS5"/>
              <w:spacing w:before="20" w:after="20"/>
              <w:rPr>
                <w:ins w:id="116" w:author="Unknown" w:date="2017-08-30T10:51:00Z"/>
              </w:rPr>
            </w:pPr>
            <w:r w:rsidRPr="00ED3F23">
              <w:tab/>
            </w:r>
            <w:r w:rsidRPr="00ED3F23">
              <w:tab/>
              <w:t>MOBILE</w:t>
            </w:r>
          </w:p>
          <w:p w:rsidR="00861340" w:rsidRPr="00ED3F23" w:rsidRDefault="00861340" w:rsidP="008B54C3">
            <w:pPr>
              <w:pStyle w:val="TableTextS5"/>
              <w:spacing w:before="20" w:after="20"/>
              <w:rPr>
                <w:ins w:id="117" w:author="ITU2" w:date="2019-02-22T18:50:00Z"/>
              </w:rPr>
            </w:pPr>
            <w:r w:rsidRPr="00ED3F23">
              <w:tab/>
            </w:r>
            <w:r w:rsidRPr="00ED3F23">
              <w:tab/>
            </w:r>
            <w:ins w:id="118" w:author="Unknown" w:date="2017-09-27T16:29:00Z">
              <w:r w:rsidRPr="00ED3F23">
                <w:rPr>
                  <w:color w:val="000000"/>
                </w:rPr>
                <w:t xml:space="preserve">MARITIME MOBILE-SATELLITE </w:t>
              </w:r>
            </w:ins>
            <w:ins w:id="119" w:author="Unknown" w:date="2017-08-30T10:51:00Z">
              <w:r w:rsidRPr="00ED3F23">
                <w:t>(Earth-to-space)</w:t>
              </w:r>
            </w:ins>
          </w:p>
          <w:p w:rsidR="00861340" w:rsidRPr="00ED3F23" w:rsidRDefault="00861340" w:rsidP="008B54C3">
            <w:pPr>
              <w:pStyle w:val="TableTextS5"/>
              <w:spacing w:before="20" w:after="20"/>
              <w:rPr>
                <w:color w:val="000000"/>
              </w:rPr>
            </w:pPr>
            <w:r w:rsidRPr="00ED3F23">
              <w:rPr>
                <w:color w:val="000000"/>
              </w:rPr>
              <w:tab/>
            </w:r>
            <w:r w:rsidRPr="00ED3F23">
              <w:rPr>
                <w:color w:val="000000"/>
              </w:rPr>
              <w:tab/>
            </w:r>
            <w:ins w:id="120" w:author="Author">
              <w:r w:rsidRPr="00F83BD7">
                <w:rPr>
                  <w:highlight w:val="cyan"/>
                  <w:rPrChange w:id="121" w:author="WP 1" w:date="2019-02-19T20:52:00Z">
                    <w:rPr>
                      <w:highlight w:val="yellow"/>
                    </w:rPr>
                  </w:rPrChange>
                </w:rPr>
                <w:t>MOD 5.228AA</w:t>
              </w:r>
            </w:ins>
          </w:p>
        </w:tc>
      </w:tr>
      <w:tr w:rsidR="00861340" w:rsidRPr="00ED3F23" w:rsidTr="008B54C3">
        <w:trPr>
          <w:cantSplit/>
          <w:jc w:val="center"/>
        </w:trPr>
        <w:tc>
          <w:tcPr>
            <w:tcW w:w="3111" w:type="dxa"/>
            <w:tcBorders>
              <w:left w:val="single" w:sz="4" w:space="0" w:color="auto"/>
              <w:bottom w:val="single" w:sz="4" w:space="0" w:color="auto"/>
              <w:right w:val="single" w:sz="6" w:space="0" w:color="auto"/>
            </w:tcBorders>
          </w:tcPr>
          <w:p w:rsidR="00861340" w:rsidRPr="00ED3F23" w:rsidRDefault="00861340" w:rsidP="008B54C3">
            <w:pPr>
              <w:pStyle w:val="TableTextS5"/>
              <w:keepNext/>
              <w:spacing w:before="20" w:after="20"/>
              <w:rPr>
                <w:rStyle w:val="Tablefreq"/>
                <w:color w:val="000000"/>
              </w:rPr>
            </w:pPr>
            <w:r w:rsidRPr="00ED3F23">
              <w:rPr>
                <w:rStyle w:val="Artref"/>
                <w:color w:val="000000"/>
              </w:rPr>
              <w:t>5.226</w:t>
            </w:r>
          </w:p>
        </w:tc>
        <w:tc>
          <w:tcPr>
            <w:tcW w:w="6188" w:type="dxa"/>
            <w:gridSpan w:val="2"/>
            <w:tcBorders>
              <w:left w:val="single" w:sz="6" w:space="0" w:color="auto"/>
              <w:bottom w:val="single" w:sz="4" w:space="0" w:color="auto"/>
              <w:right w:val="single" w:sz="4" w:space="0" w:color="auto"/>
            </w:tcBorders>
          </w:tcPr>
          <w:p w:rsidR="00861340" w:rsidRPr="00ED3F23" w:rsidRDefault="00861340" w:rsidP="008B54C3">
            <w:pPr>
              <w:pStyle w:val="TableTextS5"/>
              <w:tabs>
                <w:tab w:val="clear" w:pos="170"/>
              </w:tabs>
              <w:spacing w:before="20" w:after="20"/>
              <w:rPr>
                <w:rStyle w:val="Tablefreq"/>
                <w:color w:val="000000"/>
              </w:rPr>
            </w:pPr>
            <w:r w:rsidRPr="00ED3F23">
              <w:rPr>
                <w:rStyle w:val="Artref"/>
                <w:color w:val="000000"/>
              </w:rPr>
              <w:tab/>
            </w:r>
            <w:r w:rsidRPr="00ED3F23">
              <w:rPr>
                <w:rStyle w:val="Artref"/>
                <w:color w:val="000000"/>
              </w:rPr>
              <w:tab/>
              <w:t>5.226</w:t>
            </w:r>
          </w:p>
        </w:tc>
      </w:tr>
    </w:tbl>
    <w:p w:rsidR="00861340" w:rsidRDefault="00861340" w:rsidP="00861340">
      <w:pPr>
        <w:tabs>
          <w:tab w:val="left" w:pos="284"/>
          <w:tab w:val="left" w:pos="1134"/>
          <w:tab w:val="left" w:pos="1871"/>
          <w:tab w:val="left" w:pos="2268"/>
        </w:tabs>
        <w:overflowPunct w:val="0"/>
        <w:autoSpaceDE w:val="0"/>
        <w:autoSpaceDN w:val="0"/>
        <w:adjustRightInd w:val="0"/>
        <w:textAlignment w:val="baseline"/>
        <w:rPr>
          <w:b/>
          <w:sz w:val="22"/>
          <w:szCs w:val="22"/>
          <w:lang w:eastAsia="x-none"/>
        </w:rPr>
      </w:pPr>
    </w:p>
    <w:p w:rsidR="00861340" w:rsidRPr="00861340" w:rsidRDefault="00861340" w:rsidP="00861340">
      <w:pPr>
        <w:pStyle w:val="Proposal"/>
      </w:pPr>
      <w:r w:rsidRPr="00861340">
        <w:lastRenderedPageBreak/>
        <w:t>MOD</w:t>
      </w:r>
    </w:p>
    <w:p w:rsidR="00861340" w:rsidRPr="00861340" w:rsidRDefault="00861340" w:rsidP="00861340">
      <w:pPr>
        <w:pStyle w:val="Note"/>
        <w:rPr>
          <w:sz w:val="16"/>
          <w:szCs w:val="16"/>
        </w:rPr>
      </w:pPr>
      <w:r w:rsidRPr="00861340">
        <w:rPr>
          <w:rStyle w:val="Artdef"/>
          <w:rPrChange w:id="122" w:author="Author">
            <w:rPr>
              <w:rStyle w:val="Artdef"/>
              <w:lang w:val="en-US"/>
            </w:rPr>
          </w:rPrChange>
        </w:rPr>
        <w:t>5.228AA</w:t>
      </w:r>
      <w:r w:rsidRPr="00861340">
        <w:rPr>
          <w:rPrChange w:id="123" w:author="Author">
            <w:rPr>
              <w:lang w:val="en-US"/>
            </w:rPr>
          </w:rPrChange>
        </w:rPr>
        <w:tab/>
      </w:r>
      <w:proofErr w:type="gramStart"/>
      <w:r w:rsidRPr="00861340">
        <w:rPr>
          <w:rPrChange w:id="124" w:author="Author">
            <w:rPr>
              <w:lang w:val="en-US"/>
            </w:rPr>
          </w:rPrChange>
        </w:rPr>
        <w:t>The</w:t>
      </w:r>
      <w:proofErr w:type="gramEnd"/>
      <w:r w:rsidRPr="00861340">
        <w:rPr>
          <w:rPrChange w:id="125" w:author="Author">
            <w:rPr>
              <w:lang w:val="en-US"/>
            </w:rPr>
          </w:rPrChange>
        </w:rPr>
        <w:t xml:space="preserve"> use of the frequency bands </w:t>
      </w:r>
      <w:ins w:id="126" w:author="Author">
        <w:r w:rsidRPr="00861340">
          <w:rPr>
            <w:rPrChange w:id="127" w:author="Author">
              <w:rPr>
                <w:lang w:val="en-US"/>
              </w:rPr>
            </w:rPrChange>
          </w:rPr>
          <w:t>157.1875-157.3375 MHz, 161.7875</w:t>
        </w:r>
        <w:r w:rsidRPr="00861340">
          <w:t xml:space="preserve">-161.9375 MHz, </w:t>
        </w:r>
      </w:ins>
      <w:r w:rsidRPr="00861340">
        <w:rPr>
          <w:rPrChange w:id="128" w:author="Author">
            <w:rPr>
              <w:lang w:val="en-US"/>
            </w:rPr>
          </w:rPrChange>
        </w:rPr>
        <w:t>161.9375-161.9625 MHz and 161.9875-162.0125 MHz by the maritime mobile-satellite (Earth-to-space) service is limited to the systems which operate in accordance with Appendix </w:t>
      </w:r>
      <w:r w:rsidRPr="00861340">
        <w:rPr>
          <w:b/>
          <w:bCs/>
          <w:rPrChange w:id="129" w:author="Author">
            <w:rPr>
              <w:b/>
              <w:bCs/>
              <w:lang w:val="en-US"/>
            </w:rPr>
          </w:rPrChange>
        </w:rPr>
        <w:t>18</w:t>
      </w:r>
      <w:r w:rsidRPr="00861340">
        <w:rPr>
          <w:rPrChange w:id="130" w:author="Author">
            <w:rPr>
              <w:lang w:val="en-US"/>
            </w:rPr>
          </w:rPrChange>
        </w:rPr>
        <w:t>.</w:t>
      </w:r>
      <w:r w:rsidRPr="00861340">
        <w:rPr>
          <w:sz w:val="16"/>
          <w:szCs w:val="16"/>
          <w:rPrChange w:id="131" w:author="Author">
            <w:rPr>
              <w:sz w:val="16"/>
              <w:szCs w:val="16"/>
              <w:lang w:val="en-US"/>
            </w:rPr>
          </w:rPrChange>
        </w:rPr>
        <w:t>     (WRC</w:t>
      </w:r>
      <w:r w:rsidRPr="00861340">
        <w:rPr>
          <w:sz w:val="16"/>
          <w:szCs w:val="16"/>
          <w:rPrChange w:id="132" w:author="Author">
            <w:rPr>
              <w:sz w:val="16"/>
              <w:szCs w:val="16"/>
              <w:lang w:val="en-US"/>
            </w:rPr>
          </w:rPrChange>
        </w:rPr>
        <w:noBreakHyphen/>
      </w:r>
      <w:del w:id="133" w:author="Author">
        <w:r w:rsidRPr="00861340" w:rsidDel="00611D77">
          <w:rPr>
            <w:sz w:val="16"/>
            <w:szCs w:val="16"/>
            <w:rPrChange w:id="134" w:author="Author">
              <w:rPr>
                <w:sz w:val="16"/>
                <w:szCs w:val="16"/>
                <w:lang w:val="en-US"/>
              </w:rPr>
            </w:rPrChange>
          </w:rPr>
          <w:delText>15</w:delText>
        </w:r>
      </w:del>
      <w:ins w:id="135" w:author="Author">
        <w:r w:rsidRPr="00861340">
          <w:rPr>
            <w:sz w:val="16"/>
            <w:szCs w:val="16"/>
          </w:rPr>
          <w:t>19</w:t>
        </w:r>
      </w:ins>
      <w:r w:rsidRPr="00861340">
        <w:rPr>
          <w:sz w:val="16"/>
          <w:szCs w:val="16"/>
          <w:rPrChange w:id="136" w:author="Author">
            <w:rPr>
              <w:sz w:val="16"/>
              <w:szCs w:val="16"/>
              <w:lang w:val="en-US"/>
            </w:rPr>
          </w:rPrChange>
        </w:rPr>
        <w:t>)</w:t>
      </w:r>
    </w:p>
    <w:p w:rsidR="00861340" w:rsidRPr="00861340" w:rsidRDefault="00861340" w:rsidP="00861340">
      <w:pPr>
        <w:pStyle w:val="Proposal"/>
      </w:pPr>
      <w:r w:rsidRPr="00861340">
        <w:t>ADD</w:t>
      </w:r>
    </w:p>
    <w:p w:rsidR="00861340" w:rsidRPr="00ED3F23" w:rsidRDefault="00861340" w:rsidP="00861340">
      <w:pPr>
        <w:pStyle w:val="Note"/>
      </w:pPr>
      <w:proofErr w:type="gramStart"/>
      <w:r w:rsidRPr="00861340">
        <w:rPr>
          <w:rStyle w:val="Artdef"/>
        </w:rPr>
        <w:t>5.</w:t>
      </w:r>
      <w:proofErr w:type="gramEnd"/>
      <w:del w:id="137" w:author="Author">
        <w:r w:rsidRPr="00861340" w:rsidDel="00DA52A3">
          <w:rPr>
            <w:rStyle w:val="Artdef"/>
          </w:rPr>
          <w:delText>226</w:delText>
        </w:r>
        <w:r w:rsidRPr="00861340" w:rsidDel="00AA4B6D">
          <w:rPr>
            <w:rStyle w:val="Artdef"/>
          </w:rPr>
          <w:delText>B</w:delText>
        </w:r>
      </w:del>
      <w:ins w:id="138" w:author="Author">
        <w:r w:rsidRPr="00861340">
          <w:rPr>
            <w:rStyle w:val="Artdef"/>
          </w:rPr>
          <w:t>A192</w:t>
        </w:r>
      </w:ins>
      <w:r w:rsidRPr="00861340">
        <w:rPr>
          <w:lang w:eastAsia="ja-JP"/>
        </w:rPr>
        <w:tab/>
      </w:r>
      <w:r w:rsidRPr="00861340">
        <w:t xml:space="preserve">The use of the frequency band 160.9625-161.4875 MHz by the maritime mobile-satellite (space-to-Earth) service is limited to </w:t>
      </w:r>
      <w:del w:id="139" w:author="Author">
        <w:r w:rsidRPr="00861340" w:rsidDel="00E15D80">
          <w:delText xml:space="preserve">the </w:delText>
        </w:r>
      </w:del>
      <w:ins w:id="140" w:author="Author">
        <w:r w:rsidRPr="00861340">
          <w:t>non-GSO</w:t>
        </w:r>
      </w:ins>
      <w:ins w:id="141" w:author="WP 1" w:date="2019-02-22T11:11:00Z">
        <w:r w:rsidRPr="00861340">
          <w:t xml:space="preserve"> s</w:t>
        </w:r>
      </w:ins>
      <w:ins w:id="142" w:author="WP 1" w:date="2019-02-22T11:12:00Z">
        <w:r w:rsidRPr="00861340">
          <w:t>atellite</w:t>
        </w:r>
      </w:ins>
      <w:ins w:id="143" w:author="Author">
        <w:r w:rsidRPr="00861340">
          <w:t xml:space="preserve"> </w:t>
        </w:r>
      </w:ins>
      <w:r w:rsidRPr="00861340">
        <w:t>systems</w:t>
      </w:r>
      <w:ins w:id="144" w:author="Author">
        <w:r w:rsidRPr="00861340">
          <w:t xml:space="preserve"> operating </w:t>
        </w:r>
      </w:ins>
      <w:del w:id="145" w:author="Author">
        <w:r w:rsidRPr="00861340" w:rsidDel="0014292A">
          <w:delText xml:space="preserve"> which operate </w:delText>
        </w:r>
      </w:del>
      <w:r w:rsidRPr="00861340">
        <w:t xml:space="preserve">in accordance with </w:t>
      </w:r>
      <w:ins w:id="146" w:author="Author">
        <w:r w:rsidRPr="00861340">
          <w:rPr>
            <w:rPrChange w:id="147" w:author="WP 1" w:date="2019-02-19T20:53:00Z">
              <w:rPr>
                <w:lang w:val="en-US"/>
              </w:rPr>
            </w:rPrChange>
          </w:rPr>
          <w:t>the most recent version of Recommendation ITU-R M.2092</w:t>
        </w:r>
      </w:ins>
      <w:del w:id="148" w:author="Author">
        <w:r w:rsidRPr="00861340" w:rsidDel="00E15D80">
          <w:delText>Appendix </w:delText>
        </w:r>
        <w:r w:rsidRPr="00861340" w:rsidDel="00E15D80">
          <w:rPr>
            <w:rStyle w:val="Appref"/>
            <w:b/>
            <w:bCs/>
          </w:rPr>
          <w:delText>18</w:delText>
        </w:r>
      </w:del>
      <w:r w:rsidRPr="00861340">
        <w:t>. Such use is subject to the application of the provisions of No. </w:t>
      </w:r>
      <w:r w:rsidRPr="00861340">
        <w:rPr>
          <w:rStyle w:val="Artref"/>
          <w:b/>
          <w:bCs/>
        </w:rPr>
        <w:t>9.14</w:t>
      </w:r>
      <w:del w:id="149" w:author="Author">
        <w:r w:rsidRPr="00861340" w:rsidDel="00E15D80">
          <w:rPr>
            <w:rStyle w:val="Artref"/>
            <w:b/>
            <w:bCs/>
          </w:rPr>
          <w:delText xml:space="preserve"> </w:delText>
        </w:r>
        <w:r w:rsidRPr="00861340" w:rsidDel="00E15D80">
          <w:delText>for coordination with stations of terrestrial services</w:delText>
        </w:r>
      </w:del>
      <w:r w:rsidRPr="00861340">
        <w:t>.</w:t>
      </w:r>
      <w:r w:rsidRPr="00861340">
        <w:rPr>
          <w:sz w:val="16"/>
          <w:szCs w:val="16"/>
        </w:rPr>
        <w:t>     (WRC</w:t>
      </w:r>
      <w:r w:rsidRPr="00861340">
        <w:rPr>
          <w:sz w:val="16"/>
          <w:szCs w:val="16"/>
        </w:rPr>
        <w:noBreakHyphen/>
        <w:t>19)</w:t>
      </w:r>
    </w:p>
    <w:p w:rsidR="00861340" w:rsidRPr="00ED3F23" w:rsidRDefault="00861340" w:rsidP="00861340">
      <w:pPr>
        <w:pStyle w:val="Proposal"/>
        <w:rPr>
          <w:lang w:eastAsia="zh-CN"/>
        </w:rPr>
      </w:pPr>
      <w:r w:rsidRPr="00ED3F23">
        <w:t>MOD</w:t>
      </w:r>
    </w:p>
    <w:p w:rsidR="00861340" w:rsidRPr="00ED3F23" w:rsidRDefault="00861340" w:rsidP="00861340">
      <w:pPr>
        <w:pStyle w:val="Note"/>
      </w:pPr>
      <w:r w:rsidRPr="00ED3F23">
        <w:rPr>
          <w:rStyle w:val="Artdef"/>
        </w:rPr>
        <w:t>5.208A</w:t>
      </w:r>
      <w:r w:rsidRPr="00ED3F23">
        <w:tab/>
        <w:t>In making assignments to space stations in the mobile-satellite service in the bands 137-138 MHz, 387</w:t>
      </w:r>
      <w:r w:rsidRPr="00ED3F23">
        <w:noBreakHyphen/>
        <w:t>390 MHz</w:t>
      </w:r>
      <w:ins w:id="150" w:author="Unknown" w:date="2017-08-30T11:29:00Z">
        <w:r w:rsidRPr="00ED3F23">
          <w:t>,</w:t>
        </w:r>
      </w:ins>
      <w:r w:rsidRPr="00ED3F23">
        <w:t xml:space="preserve"> </w:t>
      </w:r>
      <w:del w:id="151" w:author="Unknown">
        <w:r w:rsidRPr="00ED3F23" w:rsidDel="008C772D">
          <w:delText xml:space="preserve">and </w:delText>
        </w:r>
      </w:del>
      <w:r w:rsidRPr="00ED3F23">
        <w:t>400.15-401 MHz</w:t>
      </w:r>
      <w:ins w:id="152" w:author="Unknown" w:date="2017-08-30T11:30:00Z">
        <w:r w:rsidRPr="00ED3F23">
          <w:t xml:space="preserve"> and </w:t>
        </w:r>
      </w:ins>
      <w:ins w:id="153" w:author="Unknown" w:date="2017-08-30T11:32:00Z">
        <w:r w:rsidRPr="00ED3F23">
          <w:t xml:space="preserve">in </w:t>
        </w:r>
      </w:ins>
      <w:ins w:id="154" w:author="Unknown" w:date="2017-08-30T11:30:00Z">
        <w:r w:rsidRPr="00ED3F23">
          <w:rPr>
            <w:rFonts w:eastAsia="Calibri"/>
          </w:rPr>
          <w:t>the maritime-mobile satellite service (space-to-Earth) in the band 16</w:t>
        </w:r>
      </w:ins>
      <w:ins w:id="155" w:author="Unknown" w:date="2017-08-30T11:31:00Z">
        <w:r w:rsidRPr="00ED3F23">
          <w:rPr>
            <w:rFonts w:eastAsia="Calibri"/>
          </w:rPr>
          <w:t>0</w:t>
        </w:r>
      </w:ins>
      <w:ins w:id="156" w:author="Unknown" w:date="2017-08-30T11:30:00Z">
        <w:r w:rsidRPr="00ED3F23">
          <w:rPr>
            <w:rFonts w:eastAsia="Calibri"/>
          </w:rPr>
          <w:t>.</w:t>
        </w:r>
      </w:ins>
      <w:ins w:id="157" w:author="Unknown" w:date="2017-08-30T11:31:00Z">
        <w:r w:rsidRPr="00ED3F23">
          <w:rPr>
            <w:rFonts w:eastAsia="Calibri"/>
          </w:rPr>
          <w:t>9</w:t>
        </w:r>
      </w:ins>
      <w:ins w:id="158" w:author="Unknown" w:date="2017-09-27T16:31:00Z">
        <w:r w:rsidRPr="00ED3F23">
          <w:rPr>
            <w:rFonts w:eastAsia="Calibri"/>
          </w:rPr>
          <w:t>625</w:t>
        </w:r>
      </w:ins>
      <w:ins w:id="159" w:author="Unknown" w:date="2017-08-30T11:30:00Z">
        <w:r w:rsidRPr="00ED3F23">
          <w:rPr>
            <w:rFonts w:eastAsia="Calibri"/>
          </w:rPr>
          <w:t>-161.</w:t>
        </w:r>
      </w:ins>
      <w:ins w:id="160" w:author="Unknown" w:date="2017-08-30T11:32:00Z">
        <w:r w:rsidRPr="00ED3F23">
          <w:rPr>
            <w:rFonts w:eastAsia="Calibri"/>
          </w:rPr>
          <w:t>4</w:t>
        </w:r>
      </w:ins>
      <w:ins w:id="161" w:author="Unknown" w:date="2017-09-27T16:32:00Z">
        <w:r w:rsidRPr="00ED3F23">
          <w:rPr>
            <w:rFonts w:eastAsia="Calibri"/>
          </w:rPr>
          <w:t>8</w:t>
        </w:r>
      </w:ins>
      <w:ins w:id="162" w:author="Unknown" w:date="2017-08-30T11:32:00Z">
        <w:r w:rsidRPr="00ED3F23">
          <w:rPr>
            <w:rFonts w:eastAsia="Calibri"/>
          </w:rPr>
          <w:t>75</w:t>
        </w:r>
      </w:ins>
      <w:ins w:id="163" w:author="Unknown" w:date="2018-09-11T17:54:00Z">
        <w:r w:rsidRPr="00ED3F23">
          <w:t> </w:t>
        </w:r>
      </w:ins>
      <w:ins w:id="164" w:author="Unknown" w:date="2017-08-30T11:30:00Z">
        <w:r w:rsidRPr="00ED3F23">
          <w:rPr>
            <w:rFonts w:eastAsia="Calibri"/>
          </w:rPr>
          <w:t>MHz</w:t>
        </w:r>
      </w:ins>
      <w:r w:rsidRPr="00ED3F23">
        <w:t>, administrations shall take all practicable steps to protect the radio astronomy service in the bands 150.05-153 MHz, 322-328.6 MHz, 406.1-410 MHz and 608-614 MHz from harmful interference from unwanted emissions</w:t>
      </w:r>
      <w:r w:rsidRPr="00861340">
        <w:rPr>
          <w:highlight w:val="cyan"/>
        </w:rPr>
        <w:t xml:space="preserve"> as</w:t>
      </w:r>
      <w:r w:rsidRPr="00ED3F23">
        <w:t xml:space="preserve"> shown in the relevant ITU</w:t>
      </w:r>
      <w:r w:rsidRPr="00ED3F23">
        <w:noBreakHyphen/>
        <w:t>R Recommendation.</w:t>
      </w:r>
      <w:r w:rsidRPr="00ED3F23">
        <w:rPr>
          <w:sz w:val="16"/>
        </w:rPr>
        <w:t>     (WRC</w:t>
      </w:r>
      <w:r w:rsidRPr="00ED3F23">
        <w:rPr>
          <w:sz w:val="16"/>
        </w:rPr>
        <w:noBreakHyphen/>
      </w:r>
      <w:del w:id="165" w:author="Unknown">
        <w:r w:rsidRPr="00ED3F23" w:rsidDel="008C772D">
          <w:rPr>
            <w:sz w:val="16"/>
          </w:rPr>
          <w:delText>07</w:delText>
        </w:r>
      </w:del>
      <w:ins w:id="166" w:author="Unknown" w:date="2017-08-30T11:32:00Z">
        <w:r w:rsidRPr="00ED3F23">
          <w:rPr>
            <w:sz w:val="16"/>
          </w:rPr>
          <w:t>19</w:t>
        </w:r>
      </w:ins>
      <w:r w:rsidRPr="00ED3F23">
        <w:rPr>
          <w:sz w:val="16"/>
        </w:rPr>
        <w:t>)</w:t>
      </w:r>
    </w:p>
    <w:p w:rsidR="00861340" w:rsidRPr="00861340" w:rsidRDefault="00861340" w:rsidP="00861340">
      <w:pPr>
        <w:tabs>
          <w:tab w:val="left" w:pos="284"/>
          <w:tab w:val="left" w:pos="1134"/>
          <w:tab w:val="left" w:pos="1871"/>
          <w:tab w:val="left" w:pos="2268"/>
        </w:tabs>
        <w:overflowPunct w:val="0"/>
        <w:autoSpaceDE w:val="0"/>
        <w:autoSpaceDN w:val="0"/>
        <w:adjustRightInd w:val="0"/>
        <w:textAlignment w:val="baseline"/>
        <w:rPr>
          <w:b/>
          <w:sz w:val="22"/>
          <w:szCs w:val="22"/>
          <w:lang w:eastAsia="x-none"/>
        </w:rPr>
      </w:pPr>
    </w:p>
    <w:p w:rsidR="00796D2E" w:rsidRPr="00ED3F23" w:rsidRDefault="00796D2E" w:rsidP="00796D2E">
      <w:pPr>
        <w:pStyle w:val="Proposal"/>
        <w:rPr>
          <w:lang w:eastAsia="zh-CN"/>
        </w:rPr>
      </w:pPr>
      <w:r w:rsidRPr="00ED3F23">
        <w:t>MOD</w:t>
      </w:r>
    </w:p>
    <w:p w:rsidR="00796D2E" w:rsidRPr="00ED3F23" w:rsidRDefault="00796D2E" w:rsidP="00796D2E">
      <w:pPr>
        <w:pStyle w:val="Note"/>
      </w:pPr>
      <w:r w:rsidRPr="00ED3F23">
        <w:rPr>
          <w:rStyle w:val="Artdef"/>
        </w:rPr>
        <w:t>5.208B</w:t>
      </w:r>
      <w:r w:rsidRPr="00ED3F23">
        <w:rPr>
          <w:rStyle w:val="FootnoteReference"/>
        </w:rPr>
        <w:footnoteReference w:customMarkFollows="1" w:id="1"/>
        <w:t>*</w:t>
      </w:r>
      <w:r w:rsidRPr="00ED3F23">
        <w:tab/>
        <w:t>In the frequency bands:</w:t>
      </w:r>
    </w:p>
    <w:p w:rsidR="00796D2E" w:rsidRPr="00ED3F23" w:rsidRDefault="00796D2E" w:rsidP="00796D2E">
      <w:pPr>
        <w:pStyle w:val="Note"/>
      </w:pPr>
      <w:r w:rsidRPr="00ED3F23">
        <w:tab/>
      </w:r>
      <w:r w:rsidRPr="00ED3F23">
        <w:tab/>
        <w:t>137-138 MHz,</w:t>
      </w:r>
      <w:r w:rsidRPr="00ED3F23">
        <w:br/>
      </w:r>
      <w:ins w:id="167" w:author="Unknown" w:date="2017-08-30T11:33:00Z">
        <w:r w:rsidRPr="00ED3F23">
          <w:tab/>
        </w:r>
        <w:r w:rsidRPr="00ED3F23">
          <w:tab/>
          <w:t>160.9</w:t>
        </w:r>
      </w:ins>
      <w:ins w:id="168" w:author="Unknown" w:date="2017-09-27T16:32:00Z">
        <w:r w:rsidRPr="00ED3F23">
          <w:t>625</w:t>
        </w:r>
      </w:ins>
      <w:ins w:id="169" w:author="Unknown" w:date="2017-08-30T11:33:00Z">
        <w:r w:rsidRPr="00ED3F23">
          <w:t>-161.4</w:t>
        </w:r>
      </w:ins>
      <w:ins w:id="170" w:author="Unknown" w:date="2017-09-27T16:32:00Z">
        <w:r w:rsidRPr="00ED3F23">
          <w:t>8</w:t>
        </w:r>
      </w:ins>
      <w:ins w:id="171" w:author="Unknown" w:date="2017-08-30T11:33:00Z">
        <w:r w:rsidRPr="00ED3F23">
          <w:t>75 MHz</w:t>
        </w:r>
      </w:ins>
      <w:ins w:id="172" w:author="Unknown" w:date="2017-08-30T11:34:00Z">
        <w:r w:rsidRPr="00ED3F23">
          <w:t>,</w:t>
        </w:r>
      </w:ins>
      <w:r w:rsidRPr="00ED3F23">
        <w:br/>
      </w:r>
      <w:r w:rsidRPr="00ED3F23">
        <w:tab/>
      </w:r>
      <w:r w:rsidRPr="00ED3F23">
        <w:tab/>
        <w:t>387-390 MHz,</w:t>
      </w:r>
      <w:r w:rsidRPr="00ED3F23">
        <w:br/>
      </w:r>
      <w:r w:rsidRPr="00ED3F23">
        <w:tab/>
      </w:r>
      <w:r w:rsidRPr="00ED3F23">
        <w:tab/>
        <w:t>400.15-401 MHz,</w:t>
      </w:r>
      <w:r w:rsidRPr="00ED3F23">
        <w:br/>
      </w:r>
      <w:r w:rsidRPr="00ED3F23">
        <w:tab/>
      </w:r>
      <w:r w:rsidRPr="00ED3F23">
        <w:tab/>
        <w:t>1 452-1 492 MHz,</w:t>
      </w:r>
      <w:r w:rsidRPr="00ED3F23">
        <w:br/>
      </w:r>
      <w:r w:rsidRPr="00ED3F23">
        <w:tab/>
      </w:r>
      <w:r w:rsidRPr="00ED3F23">
        <w:tab/>
        <w:t>1 525-1 610 MHz,</w:t>
      </w:r>
      <w:r w:rsidRPr="00ED3F23">
        <w:br/>
      </w:r>
      <w:r w:rsidRPr="00ED3F23">
        <w:tab/>
      </w:r>
      <w:r w:rsidRPr="00ED3F23">
        <w:tab/>
        <w:t>1 613.8-1 626.5 MHz,</w:t>
      </w:r>
      <w:r w:rsidRPr="00ED3F23">
        <w:br/>
      </w:r>
      <w:r w:rsidRPr="00ED3F23">
        <w:tab/>
      </w:r>
      <w:r w:rsidRPr="00ED3F23">
        <w:tab/>
        <w:t>2 655-2 690 MHz,</w:t>
      </w:r>
      <w:r w:rsidRPr="00ED3F23">
        <w:br/>
      </w:r>
      <w:r w:rsidRPr="00ED3F23">
        <w:tab/>
      </w:r>
      <w:r w:rsidRPr="00ED3F23">
        <w:tab/>
        <w:t>21.4-22 GHz,</w:t>
      </w:r>
    </w:p>
    <w:p w:rsidR="00796D2E" w:rsidRPr="00ED3F23" w:rsidRDefault="00796D2E" w:rsidP="00796D2E">
      <w:pPr>
        <w:pStyle w:val="Note"/>
        <w:rPr>
          <w:sz w:val="16"/>
        </w:rPr>
      </w:pPr>
      <w:r w:rsidRPr="00ED3F23">
        <w:t>Resolution </w:t>
      </w:r>
      <w:r w:rsidRPr="00ED3F23">
        <w:rPr>
          <w:b/>
          <w:bCs/>
        </w:rPr>
        <w:t>739</w:t>
      </w:r>
      <w:r w:rsidRPr="00ED3F23">
        <w:t xml:space="preserve"> </w:t>
      </w:r>
      <w:r w:rsidRPr="00ED3F23">
        <w:rPr>
          <w:b/>
          <w:bCs/>
        </w:rPr>
        <w:t>(Rev.WRC</w:t>
      </w:r>
      <w:r w:rsidRPr="00ED3F23">
        <w:rPr>
          <w:b/>
          <w:bCs/>
        </w:rPr>
        <w:noBreakHyphen/>
      </w:r>
      <w:del w:id="173" w:author="Unknown">
        <w:r w:rsidRPr="00ED3F23" w:rsidDel="00F75FCF">
          <w:rPr>
            <w:b/>
            <w:bCs/>
          </w:rPr>
          <w:delText>15</w:delText>
        </w:r>
      </w:del>
      <w:ins w:id="174" w:author="Unknown" w:date="2018-07-17T16:48:00Z">
        <w:r w:rsidRPr="00ED3F23">
          <w:rPr>
            <w:b/>
            <w:bCs/>
          </w:rPr>
          <w:t>19</w:t>
        </w:r>
      </w:ins>
      <w:r w:rsidRPr="00ED3F23">
        <w:rPr>
          <w:b/>
          <w:bCs/>
        </w:rPr>
        <w:t>)</w:t>
      </w:r>
      <w:r w:rsidRPr="00ED3F23">
        <w:t xml:space="preserve"> applies.</w:t>
      </w:r>
      <w:r w:rsidRPr="00ED3F23">
        <w:rPr>
          <w:sz w:val="16"/>
        </w:rPr>
        <w:t>     (WRC</w:t>
      </w:r>
      <w:r w:rsidRPr="00ED3F23">
        <w:rPr>
          <w:sz w:val="16"/>
        </w:rPr>
        <w:noBreakHyphen/>
      </w:r>
      <w:del w:id="175" w:author="Unknown">
        <w:r w:rsidRPr="00ED3F23" w:rsidDel="0094658A">
          <w:rPr>
            <w:sz w:val="16"/>
          </w:rPr>
          <w:delText>15</w:delText>
        </w:r>
      </w:del>
      <w:ins w:id="176" w:author="Unknown" w:date="2017-08-30T11:34:00Z">
        <w:r w:rsidRPr="00ED3F23">
          <w:rPr>
            <w:sz w:val="16"/>
          </w:rPr>
          <w:t>19</w:t>
        </w:r>
      </w:ins>
      <w:r w:rsidRPr="00ED3F23">
        <w:rPr>
          <w:sz w:val="16"/>
        </w:rPr>
        <w:t xml:space="preserve">) </w:t>
      </w:r>
    </w:p>
    <w:p w:rsidR="007D097C" w:rsidRDefault="007D097C" w:rsidP="00796D2E">
      <w:pPr>
        <w:tabs>
          <w:tab w:val="left" w:pos="284"/>
          <w:tab w:val="left" w:pos="1134"/>
          <w:tab w:val="left" w:pos="1871"/>
          <w:tab w:val="left" w:pos="2268"/>
        </w:tabs>
        <w:overflowPunct w:val="0"/>
        <w:autoSpaceDE w:val="0"/>
        <w:autoSpaceDN w:val="0"/>
        <w:adjustRightInd w:val="0"/>
        <w:textAlignment w:val="baseline"/>
        <w:rPr>
          <w:sz w:val="22"/>
          <w:szCs w:val="22"/>
          <w:lang w:eastAsia="x-none"/>
        </w:rPr>
      </w:pPr>
    </w:p>
    <w:p w:rsidR="00796D2E" w:rsidRDefault="00796D2E">
      <w:pPr>
        <w:rPr>
          <w:sz w:val="22"/>
          <w:szCs w:val="22"/>
          <w:lang w:eastAsia="x-none"/>
        </w:rPr>
      </w:pPr>
      <w:r>
        <w:rPr>
          <w:sz w:val="22"/>
          <w:szCs w:val="22"/>
          <w:lang w:eastAsia="x-none"/>
        </w:rPr>
        <w:br w:type="page"/>
      </w:r>
    </w:p>
    <w:p w:rsidR="00796D2E" w:rsidRPr="00ED3F23" w:rsidRDefault="00796D2E" w:rsidP="00796D2E">
      <w:pPr>
        <w:pStyle w:val="Proposal"/>
      </w:pPr>
      <w:r w:rsidRPr="00ED3F23">
        <w:lastRenderedPageBreak/>
        <w:t>MOD</w:t>
      </w:r>
    </w:p>
    <w:p w:rsidR="00796D2E" w:rsidRPr="00ED3F23" w:rsidRDefault="00796D2E" w:rsidP="00796D2E">
      <w:pPr>
        <w:pStyle w:val="AppendixNo"/>
      </w:pPr>
      <w:r w:rsidRPr="00ED3F23">
        <w:t xml:space="preserve">APPENDIX </w:t>
      </w:r>
      <w:r w:rsidRPr="00ED3F23">
        <w:rPr>
          <w:rStyle w:val="href"/>
        </w:rPr>
        <w:t>18</w:t>
      </w:r>
      <w:r w:rsidRPr="00ED3F23">
        <w:t xml:space="preserve"> (REV.WRC</w:t>
      </w:r>
      <w:r w:rsidRPr="00ED3F23">
        <w:noBreakHyphen/>
      </w:r>
      <w:del w:id="177" w:author="Unknown">
        <w:r w:rsidRPr="00ED3F23" w:rsidDel="00537B29">
          <w:delText>1</w:delText>
        </w:r>
        <w:r w:rsidRPr="00ED3F23" w:rsidDel="00C42348">
          <w:delText>5</w:delText>
        </w:r>
      </w:del>
      <w:ins w:id="178" w:author="Unknown" w:date="2017-08-30T15:00:00Z">
        <w:r w:rsidRPr="00ED3F23">
          <w:t>19</w:t>
        </w:r>
      </w:ins>
      <w:r w:rsidRPr="00ED3F23">
        <w:t>)</w:t>
      </w:r>
    </w:p>
    <w:p w:rsidR="00796D2E" w:rsidRPr="00ED3F23" w:rsidRDefault="00796D2E" w:rsidP="00796D2E">
      <w:pPr>
        <w:pStyle w:val="Appendixtitle"/>
      </w:pPr>
      <w:r w:rsidRPr="00ED3F23">
        <w:t>Table of transmitting frequencies in the</w:t>
      </w:r>
      <w:r w:rsidRPr="00ED3F23">
        <w:br/>
        <w:t>VHF maritime mobile band</w:t>
      </w:r>
    </w:p>
    <w:p w:rsidR="00796D2E" w:rsidRPr="00ED3F23" w:rsidRDefault="00796D2E" w:rsidP="00796D2E">
      <w:pPr>
        <w:pStyle w:val="Appendixref"/>
      </w:pPr>
      <w:r w:rsidRPr="00ED3F23">
        <w:t>(See Article </w:t>
      </w:r>
      <w:r w:rsidRPr="00ED3F23">
        <w:rPr>
          <w:rStyle w:val="Artdef"/>
        </w:rPr>
        <w:t>52</w:t>
      </w:r>
      <w:r w:rsidRPr="00ED3F23">
        <w:t>)</w:t>
      </w:r>
    </w:p>
    <w:p w:rsidR="00796D2E" w:rsidRPr="00ED3F23" w:rsidRDefault="00796D2E" w:rsidP="00796D2E">
      <w:pPr>
        <w:pStyle w:val="Note"/>
        <w:rPr>
          <w:sz w:val="16"/>
          <w:szCs w:val="16"/>
        </w:rPr>
      </w:pPr>
      <w:r w:rsidRPr="00ED3F23">
        <w:t>…</w:t>
      </w: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1174"/>
        <w:gridCol w:w="1086"/>
        <w:gridCol w:w="1292"/>
        <w:gridCol w:w="1293"/>
        <w:gridCol w:w="1063"/>
        <w:gridCol w:w="1234"/>
        <w:gridCol w:w="1234"/>
        <w:gridCol w:w="1263"/>
      </w:tblGrid>
      <w:tr w:rsidR="00796D2E" w:rsidRPr="00ED3F23" w:rsidTr="008B54C3">
        <w:trPr>
          <w:cantSplit/>
          <w:tblHeader/>
          <w:jc w:val="center"/>
        </w:trPr>
        <w:tc>
          <w:tcPr>
            <w:tcW w:w="1174" w:type="dxa"/>
            <w:vMerge w:val="restart"/>
            <w:vAlign w:val="center"/>
          </w:tcPr>
          <w:p w:rsidR="00796D2E" w:rsidRPr="00ED3F23" w:rsidRDefault="00796D2E" w:rsidP="008B54C3">
            <w:pPr>
              <w:pStyle w:val="Tablehead"/>
            </w:pPr>
            <w:r w:rsidRPr="00ED3F23">
              <w:t>Channel</w:t>
            </w:r>
            <w:r w:rsidRPr="00ED3F23">
              <w:br/>
              <w:t>designator</w:t>
            </w:r>
          </w:p>
        </w:tc>
        <w:tc>
          <w:tcPr>
            <w:tcW w:w="1086" w:type="dxa"/>
            <w:vMerge w:val="restart"/>
            <w:tcMar>
              <w:left w:w="28" w:type="dxa"/>
              <w:right w:w="28" w:type="dxa"/>
            </w:tcMar>
            <w:vAlign w:val="center"/>
          </w:tcPr>
          <w:p w:rsidR="00796D2E" w:rsidRPr="00ED3F23" w:rsidRDefault="00796D2E" w:rsidP="008B54C3">
            <w:pPr>
              <w:pStyle w:val="Tablehead"/>
            </w:pPr>
            <w:r w:rsidRPr="00ED3F23">
              <w:t>Notes</w:t>
            </w:r>
          </w:p>
        </w:tc>
        <w:tc>
          <w:tcPr>
            <w:tcW w:w="2585" w:type="dxa"/>
            <w:gridSpan w:val="2"/>
            <w:vAlign w:val="center"/>
          </w:tcPr>
          <w:p w:rsidR="00796D2E" w:rsidRPr="00ED3F23" w:rsidRDefault="00796D2E" w:rsidP="008B54C3">
            <w:pPr>
              <w:pStyle w:val="Tablehead"/>
            </w:pPr>
            <w:r w:rsidRPr="00ED3F23">
              <w:t>Transmitting</w:t>
            </w:r>
            <w:r w:rsidRPr="00ED3F23">
              <w:br/>
              <w:t xml:space="preserve">frequencies </w:t>
            </w:r>
            <w:r w:rsidRPr="00ED3F23">
              <w:br/>
              <w:t>(MHz)</w:t>
            </w:r>
          </w:p>
        </w:tc>
        <w:tc>
          <w:tcPr>
            <w:tcW w:w="1063" w:type="dxa"/>
            <w:vMerge w:val="restart"/>
            <w:vAlign w:val="center"/>
          </w:tcPr>
          <w:p w:rsidR="00796D2E" w:rsidRPr="00ED3F23" w:rsidRDefault="00796D2E" w:rsidP="008B54C3">
            <w:pPr>
              <w:pStyle w:val="Tablehead"/>
            </w:pPr>
            <w:r w:rsidRPr="00ED3F23">
              <w:t>Inter-ship</w:t>
            </w:r>
          </w:p>
        </w:tc>
        <w:tc>
          <w:tcPr>
            <w:tcW w:w="2468" w:type="dxa"/>
            <w:gridSpan w:val="2"/>
            <w:vAlign w:val="center"/>
          </w:tcPr>
          <w:p w:rsidR="00796D2E" w:rsidRPr="00ED3F23" w:rsidRDefault="00796D2E" w:rsidP="008B54C3">
            <w:pPr>
              <w:pStyle w:val="Tablehead"/>
            </w:pPr>
            <w:r w:rsidRPr="00ED3F23">
              <w:t xml:space="preserve">Port operations </w:t>
            </w:r>
            <w:r w:rsidRPr="00ED3F23">
              <w:br/>
              <w:t>and ship movement</w:t>
            </w:r>
          </w:p>
        </w:tc>
        <w:tc>
          <w:tcPr>
            <w:tcW w:w="1263" w:type="dxa"/>
            <w:vMerge w:val="restart"/>
            <w:vAlign w:val="center"/>
          </w:tcPr>
          <w:p w:rsidR="00796D2E" w:rsidRPr="00ED3F23" w:rsidRDefault="00796D2E" w:rsidP="008B54C3">
            <w:pPr>
              <w:pStyle w:val="Tablehead"/>
            </w:pPr>
            <w:r w:rsidRPr="00ED3F23">
              <w:t>Public</w:t>
            </w:r>
            <w:r w:rsidRPr="00ED3F23">
              <w:br/>
            </w:r>
            <w:proofErr w:type="spellStart"/>
            <w:r w:rsidRPr="00ED3F23">
              <w:t>corres-pondence</w:t>
            </w:r>
            <w:proofErr w:type="spellEnd"/>
          </w:p>
        </w:tc>
      </w:tr>
      <w:tr w:rsidR="00796D2E" w:rsidRPr="00ED3F23" w:rsidTr="008B54C3">
        <w:trPr>
          <w:cantSplit/>
          <w:tblHeader/>
          <w:jc w:val="center"/>
        </w:trPr>
        <w:tc>
          <w:tcPr>
            <w:tcW w:w="1174" w:type="dxa"/>
            <w:vMerge/>
            <w:vAlign w:val="center"/>
          </w:tcPr>
          <w:p w:rsidR="00796D2E" w:rsidRPr="00ED3F23" w:rsidRDefault="00796D2E" w:rsidP="008B54C3">
            <w:pPr>
              <w:pStyle w:val="Tablehead"/>
            </w:pPr>
          </w:p>
        </w:tc>
        <w:tc>
          <w:tcPr>
            <w:tcW w:w="1086" w:type="dxa"/>
            <w:vMerge/>
            <w:tcMar>
              <w:left w:w="28" w:type="dxa"/>
              <w:right w:w="28" w:type="dxa"/>
            </w:tcMar>
            <w:vAlign w:val="center"/>
          </w:tcPr>
          <w:p w:rsidR="00796D2E" w:rsidRPr="00ED3F23" w:rsidRDefault="00796D2E" w:rsidP="008B54C3">
            <w:pPr>
              <w:pStyle w:val="Tablehead"/>
            </w:pPr>
          </w:p>
        </w:tc>
        <w:tc>
          <w:tcPr>
            <w:tcW w:w="1292" w:type="dxa"/>
            <w:vAlign w:val="center"/>
          </w:tcPr>
          <w:p w:rsidR="00796D2E" w:rsidRPr="00ED3F23" w:rsidRDefault="00796D2E" w:rsidP="008B54C3">
            <w:pPr>
              <w:pStyle w:val="Tablehead"/>
            </w:pPr>
            <w:r w:rsidRPr="00ED3F23">
              <w:t>From ship stations</w:t>
            </w:r>
          </w:p>
        </w:tc>
        <w:tc>
          <w:tcPr>
            <w:tcW w:w="1293" w:type="dxa"/>
            <w:vAlign w:val="center"/>
          </w:tcPr>
          <w:p w:rsidR="00796D2E" w:rsidRPr="00ED3F23" w:rsidRDefault="00796D2E" w:rsidP="008B54C3">
            <w:pPr>
              <w:pStyle w:val="Tablehead"/>
            </w:pPr>
            <w:r w:rsidRPr="00ED3F23">
              <w:t>From coast stations</w:t>
            </w:r>
          </w:p>
        </w:tc>
        <w:tc>
          <w:tcPr>
            <w:tcW w:w="1063" w:type="dxa"/>
            <w:vMerge/>
            <w:vAlign w:val="center"/>
          </w:tcPr>
          <w:p w:rsidR="00796D2E" w:rsidRPr="00ED3F23" w:rsidRDefault="00796D2E" w:rsidP="008B54C3">
            <w:pPr>
              <w:pStyle w:val="Tablehead"/>
            </w:pPr>
          </w:p>
        </w:tc>
        <w:tc>
          <w:tcPr>
            <w:tcW w:w="1234" w:type="dxa"/>
            <w:vAlign w:val="center"/>
          </w:tcPr>
          <w:p w:rsidR="00796D2E" w:rsidRPr="00ED3F23" w:rsidRDefault="00796D2E" w:rsidP="008B54C3">
            <w:pPr>
              <w:pStyle w:val="Tablehead"/>
            </w:pPr>
            <w:r w:rsidRPr="00ED3F23">
              <w:t>Single frequency</w:t>
            </w:r>
          </w:p>
        </w:tc>
        <w:tc>
          <w:tcPr>
            <w:tcW w:w="1234" w:type="dxa"/>
            <w:vAlign w:val="center"/>
          </w:tcPr>
          <w:p w:rsidR="00796D2E" w:rsidRPr="00ED3F23" w:rsidRDefault="00796D2E" w:rsidP="008B54C3">
            <w:pPr>
              <w:pStyle w:val="Tablehead"/>
            </w:pPr>
            <w:r w:rsidRPr="00ED3F23">
              <w:t>Two frequency</w:t>
            </w:r>
          </w:p>
        </w:tc>
        <w:tc>
          <w:tcPr>
            <w:tcW w:w="1263" w:type="dxa"/>
            <w:vMerge/>
            <w:vAlign w:val="center"/>
          </w:tcPr>
          <w:p w:rsidR="00796D2E" w:rsidRPr="00ED3F23" w:rsidRDefault="00796D2E" w:rsidP="008B54C3">
            <w:pPr>
              <w:pStyle w:val="Tablehead"/>
            </w:pPr>
          </w:p>
        </w:tc>
      </w:tr>
      <w:tr w:rsidR="00796D2E" w:rsidRPr="00ED3F23" w:rsidTr="008B54C3">
        <w:trPr>
          <w:cantSplit/>
          <w:jc w:val="center"/>
        </w:trPr>
        <w:tc>
          <w:tcPr>
            <w:tcW w:w="1174" w:type="dxa"/>
          </w:tcPr>
          <w:p w:rsidR="00796D2E" w:rsidRPr="00ED3F23" w:rsidRDefault="00796D2E" w:rsidP="008B54C3">
            <w:pPr>
              <w:pStyle w:val="Tabletext"/>
              <w:spacing w:before="10" w:after="10"/>
              <w:jc w:val="center"/>
              <w:rPr>
                <w:highlight w:val="magenta"/>
                <w:rPrChange w:id="179" w:author="WP 1" w:date="2019-02-19T18:26:00Z">
                  <w:rPr>
                    <w:highlight w:val="yellow"/>
                  </w:rPr>
                </w:rPrChange>
              </w:rPr>
            </w:pPr>
            <w:r w:rsidRPr="00F83BD7">
              <w:rPr>
                <w:highlight w:val="cyan"/>
                <w:rPrChange w:id="180" w:author="WP 1" w:date="2019-02-19T18:26:00Z">
                  <w:rPr>
                    <w:highlight w:val="yellow"/>
                  </w:rPr>
                </w:rPrChange>
              </w:rPr>
              <w:t>…/…</w:t>
            </w:r>
          </w:p>
        </w:tc>
        <w:tc>
          <w:tcPr>
            <w:tcW w:w="1086" w:type="dxa"/>
            <w:tcMar>
              <w:left w:w="28" w:type="dxa"/>
              <w:right w:w="28" w:type="dxa"/>
            </w:tcMar>
          </w:tcPr>
          <w:p w:rsidR="00796D2E" w:rsidRPr="00ED3F23" w:rsidRDefault="00796D2E" w:rsidP="008B54C3">
            <w:pPr>
              <w:pStyle w:val="Tabletext"/>
              <w:spacing w:before="10" w:after="10"/>
              <w:jc w:val="center"/>
              <w:rPr>
                <w:highlight w:val="magenta"/>
                <w:rPrChange w:id="181" w:author="WP 1" w:date="2019-02-19T18:26:00Z">
                  <w:rPr>
                    <w:highlight w:val="yellow"/>
                  </w:rPr>
                </w:rPrChange>
              </w:rPr>
            </w:pPr>
            <w:r w:rsidRPr="00F83BD7">
              <w:rPr>
                <w:highlight w:val="cyan"/>
                <w:rPrChange w:id="182" w:author="WP 1" w:date="2019-02-19T18:26:00Z">
                  <w:rPr>
                    <w:highlight w:val="yellow"/>
                  </w:rPr>
                </w:rPrChange>
              </w:rPr>
              <w:t>…/…</w:t>
            </w:r>
          </w:p>
        </w:tc>
        <w:tc>
          <w:tcPr>
            <w:tcW w:w="1292" w:type="dxa"/>
          </w:tcPr>
          <w:p w:rsidR="00796D2E" w:rsidRPr="00ED3F23" w:rsidRDefault="00796D2E" w:rsidP="008B54C3">
            <w:pPr>
              <w:pStyle w:val="Tabletext"/>
              <w:spacing w:before="10" w:after="10"/>
              <w:jc w:val="center"/>
              <w:rPr>
                <w:highlight w:val="magenta"/>
                <w:rPrChange w:id="183" w:author="WP 1" w:date="2019-02-19T18:26:00Z">
                  <w:rPr>
                    <w:highlight w:val="yellow"/>
                  </w:rPr>
                </w:rPrChange>
              </w:rPr>
            </w:pPr>
            <w:r w:rsidRPr="00F83BD7">
              <w:rPr>
                <w:highlight w:val="cyan"/>
                <w:rPrChange w:id="184" w:author="WP 1" w:date="2019-02-19T18:26:00Z">
                  <w:rPr>
                    <w:highlight w:val="yellow"/>
                  </w:rPr>
                </w:rPrChange>
              </w:rPr>
              <w:t>…/…</w:t>
            </w:r>
          </w:p>
        </w:tc>
        <w:tc>
          <w:tcPr>
            <w:tcW w:w="1293" w:type="dxa"/>
          </w:tcPr>
          <w:p w:rsidR="00796D2E" w:rsidRPr="00ED3F23" w:rsidRDefault="00796D2E" w:rsidP="008B54C3">
            <w:pPr>
              <w:pStyle w:val="Tabletext"/>
              <w:spacing w:before="10" w:after="10"/>
              <w:jc w:val="center"/>
              <w:rPr>
                <w:highlight w:val="magenta"/>
                <w:rPrChange w:id="185" w:author="WP 1" w:date="2019-02-19T18:26:00Z">
                  <w:rPr>
                    <w:highlight w:val="yellow"/>
                  </w:rPr>
                </w:rPrChange>
              </w:rPr>
            </w:pPr>
            <w:r w:rsidRPr="00F83BD7">
              <w:rPr>
                <w:highlight w:val="cyan"/>
                <w:rPrChange w:id="186" w:author="WP 1" w:date="2019-02-19T18:26:00Z">
                  <w:rPr>
                    <w:highlight w:val="yellow"/>
                  </w:rPr>
                </w:rPrChange>
              </w:rPr>
              <w:t>…/…</w:t>
            </w:r>
          </w:p>
        </w:tc>
        <w:tc>
          <w:tcPr>
            <w:tcW w:w="1063" w:type="dxa"/>
          </w:tcPr>
          <w:p w:rsidR="00796D2E" w:rsidRPr="00ED3F23" w:rsidRDefault="00796D2E" w:rsidP="008B54C3">
            <w:pPr>
              <w:pStyle w:val="Tabletext"/>
              <w:spacing w:before="10" w:after="10"/>
              <w:jc w:val="center"/>
              <w:rPr>
                <w:highlight w:val="magenta"/>
                <w:rPrChange w:id="187" w:author="WP 1" w:date="2019-02-19T18:26:00Z">
                  <w:rPr>
                    <w:highlight w:val="yellow"/>
                  </w:rPr>
                </w:rPrChange>
              </w:rPr>
            </w:pPr>
            <w:r w:rsidRPr="00F83BD7">
              <w:rPr>
                <w:highlight w:val="cyan"/>
                <w:rPrChange w:id="188" w:author="WP 1" w:date="2019-02-19T18:26:00Z">
                  <w:rPr>
                    <w:highlight w:val="yellow"/>
                  </w:rPr>
                </w:rPrChange>
              </w:rPr>
              <w:t>…/…</w:t>
            </w:r>
          </w:p>
        </w:tc>
        <w:tc>
          <w:tcPr>
            <w:tcW w:w="1234" w:type="dxa"/>
          </w:tcPr>
          <w:p w:rsidR="00796D2E" w:rsidRPr="00ED3F23" w:rsidRDefault="00796D2E" w:rsidP="008B54C3">
            <w:pPr>
              <w:pStyle w:val="Tabletext"/>
              <w:spacing w:before="10" w:after="10"/>
              <w:jc w:val="center"/>
              <w:rPr>
                <w:highlight w:val="magenta"/>
                <w:rPrChange w:id="189" w:author="WP 1" w:date="2019-02-19T18:26:00Z">
                  <w:rPr>
                    <w:highlight w:val="yellow"/>
                  </w:rPr>
                </w:rPrChange>
              </w:rPr>
            </w:pPr>
            <w:r w:rsidRPr="00F83BD7">
              <w:rPr>
                <w:highlight w:val="cyan"/>
                <w:rPrChange w:id="190" w:author="WP 1" w:date="2019-02-19T18:26:00Z">
                  <w:rPr>
                    <w:highlight w:val="yellow"/>
                  </w:rPr>
                </w:rPrChange>
              </w:rPr>
              <w:t>…/…</w:t>
            </w:r>
          </w:p>
        </w:tc>
        <w:tc>
          <w:tcPr>
            <w:tcW w:w="1234" w:type="dxa"/>
          </w:tcPr>
          <w:p w:rsidR="00796D2E" w:rsidRPr="00ED3F23" w:rsidRDefault="00796D2E" w:rsidP="008B54C3">
            <w:pPr>
              <w:pStyle w:val="Tabletext"/>
              <w:spacing w:before="10" w:after="10"/>
              <w:jc w:val="center"/>
              <w:rPr>
                <w:highlight w:val="magenta"/>
                <w:rPrChange w:id="191" w:author="WP 1" w:date="2019-02-19T18:26:00Z">
                  <w:rPr>
                    <w:highlight w:val="yellow"/>
                  </w:rPr>
                </w:rPrChange>
              </w:rPr>
            </w:pPr>
            <w:r w:rsidRPr="00F83BD7">
              <w:rPr>
                <w:highlight w:val="cyan"/>
                <w:rPrChange w:id="192" w:author="WP 1" w:date="2019-02-19T18:26:00Z">
                  <w:rPr>
                    <w:highlight w:val="yellow"/>
                  </w:rPr>
                </w:rPrChange>
              </w:rPr>
              <w:t>…/…</w:t>
            </w:r>
          </w:p>
        </w:tc>
        <w:tc>
          <w:tcPr>
            <w:tcW w:w="1263" w:type="dxa"/>
          </w:tcPr>
          <w:p w:rsidR="00796D2E" w:rsidRPr="00F83BD7" w:rsidRDefault="00796D2E" w:rsidP="008B54C3">
            <w:pPr>
              <w:pStyle w:val="Tabletext"/>
              <w:spacing w:before="10" w:after="10"/>
              <w:jc w:val="center"/>
              <w:rPr>
                <w:highlight w:val="cyan"/>
                <w:rPrChange w:id="193" w:author="WP 1" w:date="2019-02-19T18:26:00Z">
                  <w:rPr>
                    <w:highlight w:val="yellow"/>
                  </w:rPr>
                </w:rPrChange>
              </w:rPr>
            </w:pPr>
            <w:r w:rsidRPr="00F83BD7">
              <w:rPr>
                <w:highlight w:val="cyan"/>
                <w:rPrChange w:id="194" w:author="WP 1" w:date="2019-02-19T18:26:00Z">
                  <w:rPr>
                    <w:highlight w:val="yellow"/>
                  </w:rPr>
                </w:rPrChange>
              </w:rPr>
              <w:t>…/…</w:t>
            </w:r>
          </w:p>
        </w:tc>
      </w:tr>
      <w:tr w:rsidR="00796D2E" w:rsidRPr="00ED3F23" w:rsidTr="008B54C3">
        <w:trPr>
          <w:cantSplit/>
          <w:jc w:val="center"/>
        </w:trPr>
        <w:tc>
          <w:tcPr>
            <w:tcW w:w="1174" w:type="dxa"/>
          </w:tcPr>
          <w:p w:rsidR="00796D2E" w:rsidRPr="00ED3F23" w:rsidRDefault="00796D2E" w:rsidP="008B54C3">
            <w:pPr>
              <w:pStyle w:val="Tabletext"/>
              <w:spacing w:before="10" w:after="10"/>
            </w:pPr>
            <w:r w:rsidRPr="00ED3F23">
              <w:t>24</w:t>
            </w:r>
          </w:p>
        </w:tc>
        <w:tc>
          <w:tcPr>
            <w:tcW w:w="1086" w:type="dxa"/>
            <w:tcMar>
              <w:left w:w="28" w:type="dxa"/>
              <w:right w:w="28" w:type="dxa"/>
            </w:tcMar>
            <w:vAlign w:val="center"/>
          </w:tcPr>
          <w:p w:rsidR="00796D2E" w:rsidRPr="00ED3F23" w:rsidRDefault="00796D2E" w:rsidP="008B54C3">
            <w:pPr>
              <w:pStyle w:val="Tabletext"/>
              <w:spacing w:before="10" w:after="10"/>
              <w:jc w:val="center"/>
              <w:rPr>
                <w:i/>
                <w:iCs/>
              </w:rPr>
            </w:pPr>
            <w:r w:rsidRPr="00ED3F23">
              <w:rPr>
                <w:i/>
              </w:rPr>
              <w:t xml:space="preserve">w), </w:t>
            </w:r>
            <w:del w:id="195" w:author="Ross Norsworthy" w:date="2019-02-28T22:02:00Z">
              <w:r w:rsidRPr="00ED3F23" w:rsidDel="008A1DF0">
                <w:rPr>
                  <w:i/>
                </w:rPr>
                <w:delText>ww),</w:delText>
              </w:r>
            </w:del>
            <w:r w:rsidRPr="00ED3F23">
              <w:rPr>
                <w:i/>
              </w:rPr>
              <w:t xml:space="preserve"> x), xx)</w:t>
            </w:r>
          </w:p>
        </w:tc>
        <w:tc>
          <w:tcPr>
            <w:tcW w:w="1292" w:type="dxa"/>
          </w:tcPr>
          <w:p w:rsidR="00796D2E" w:rsidRPr="00ED3F23" w:rsidRDefault="00796D2E" w:rsidP="008B54C3">
            <w:pPr>
              <w:pStyle w:val="Tabletext"/>
              <w:spacing w:before="10" w:after="10"/>
              <w:jc w:val="center"/>
            </w:pPr>
            <w:r w:rsidRPr="00ED3F23">
              <w:t>157.200</w:t>
            </w:r>
          </w:p>
        </w:tc>
        <w:tc>
          <w:tcPr>
            <w:tcW w:w="1293" w:type="dxa"/>
          </w:tcPr>
          <w:p w:rsidR="00796D2E" w:rsidRPr="00ED3F23" w:rsidRDefault="00796D2E" w:rsidP="008B54C3">
            <w:pPr>
              <w:pStyle w:val="Tabletext"/>
              <w:spacing w:before="10" w:after="10"/>
              <w:jc w:val="center"/>
            </w:pPr>
            <w:r w:rsidRPr="00ED3F23">
              <w:t>161.800</w:t>
            </w:r>
          </w:p>
        </w:tc>
        <w:tc>
          <w:tcPr>
            <w:tcW w:w="1063" w:type="dxa"/>
          </w:tcPr>
          <w:p w:rsidR="00796D2E" w:rsidRPr="00ED3F23" w:rsidRDefault="00796D2E" w:rsidP="008B54C3">
            <w:pPr>
              <w:pStyle w:val="Tabletext"/>
              <w:spacing w:before="10" w:after="10"/>
              <w:jc w:val="center"/>
            </w:pPr>
          </w:p>
        </w:tc>
        <w:tc>
          <w:tcPr>
            <w:tcW w:w="1234" w:type="dxa"/>
          </w:tcPr>
          <w:p w:rsidR="00796D2E" w:rsidRPr="00ED3F23" w:rsidRDefault="00796D2E" w:rsidP="008B54C3">
            <w:pPr>
              <w:pStyle w:val="Tabletext"/>
              <w:spacing w:before="10" w:after="10"/>
              <w:jc w:val="center"/>
            </w:pPr>
            <w:r w:rsidRPr="00ED3F23">
              <w:t>x</w:t>
            </w:r>
          </w:p>
        </w:tc>
        <w:tc>
          <w:tcPr>
            <w:tcW w:w="1234" w:type="dxa"/>
          </w:tcPr>
          <w:p w:rsidR="00796D2E" w:rsidRPr="00ED3F23" w:rsidRDefault="00796D2E" w:rsidP="008B54C3">
            <w:pPr>
              <w:pStyle w:val="Tabletext"/>
              <w:spacing w:before="10" w:after="10"/>
              <w:jc w:val="center"/>
            </w:pPr>
            <w:r w:rsidRPr="00ED3F23">
              <w:t>x</w:t>
            </w:r>
          </w:p>
        </w:tc>
        <w:tc>
          <w:tcPr>
            <w:tcW w:w="1263" w:type="dxa"/>
          </w:tcPr>
          <w:p w:rsidR="00796D2E" w:rsidRPr="00ED3F23" w:rsidRDefault="00796D2E" w:rsidP="008B54C3">
            <w:pPr>
              <w:pStyle w:val="Tabletext"/>
              <w:spacing w:before="10" w:after="10"/>
              <w:jc w:val="center"/>
            </w:pPr>
            <w:r w:rsidRPr="00ED3F23">
              <w:t>x</w:t>
            </w:r>
          </w:p>
        </w:tc>
      </w:tr>
      <w:tr w:rsidR="00796D2E" w:rsidRPr="00ED3F23" w:rsidTr="008B54C3">
        <w:trPr>
          <w:cantSplit/>
          <w:jc w:val="center"/>
        </w:trPr>
        <w:tc>
          <w:tcPr>
            <w:tcW w:w="1174" w:type="dxa"/>
          </w:tcPr>
          <w:p w:rsidR="00796D2E" w:rsidRPr="00ED3F23" w:rsidRDefault="00796D2E" w:rsidP="008B54C3">
            <w:pPr>
              <w:pStyle w:val="Tabletext"/>
              <w:spacing w:before="10" w:after="10"/>
            </w:pPr>
            <w:r w:rsidRPr="00ED3F23">
              <w:t>1024</w:t>
            </w:r>
          </w:p>
        </w:tc>
        <w:tc>
          <w:tcPr>
            <w:tcW w:w="1086" w:type="dxa"/>
            <w:tcMar>
              <w:left w:w="28" w:type="dxa"/>
              <w:right w:w="28" w:type="dxa"/>
            </w:tcMar>
            <w:vAlign w:val="center"/>
          </w:tcPr>
          <w:p w:rsidR="00796D2E" w:rsidRPr="00ED3F23" w:rsidRDefault="00796D2E" w:rsidP="008B54C3">
            <w:pPr>
              <w:pStyle w:val="Tabletext"/>
              <w:spacing w:before="10" w:after="10"/>
              <w:jc w:val="center"/>
              <w:rPr>
                <w:i/>
              </w:rPr>
            </w:pPr>
            <w:r w:rsidRPr="00ED3F23">
              <w:rPr>
                <w:i/>
              </w:rPr>
              <w:t xml:space="preserve">w), </w:t>
            </w:r>
            <w:del w:id="196" w:author="Ross Norsworthy" w:date="2019-02-28T22:02:00Z">
              <w:r w:rsidRPr="00ED3F23" w:rsidDel="008A1DF0">
                <w:rPr>
                  <w:i/>
                </w:rPr>
                <w:delText>ww),</w:delText>
              </w:r>
            </w:del>
            <w:r w:rsidRPr="00ED3F23">
              <w:rPr>
                <w:i/>
              </w:rPr>
              <w:t xml:space="preserve"> x), xx)</w:t>
            </w:r>
            <w:ins w:id="197" w:author="Unknown" w:date="2017-08-30T15:11:00Z">
              <w:r w:rsidRPr="00ED3F23">
                <w:rPr>
                  <w:i/>
                </w:rPr>
                <w:t>, AAA)</w:t>
              </w:r>
            </w:ins>
          </w:p>
        </w:tc>
        <w:tc>
          <w:tcPr>
            <w:tcW w:w="1292" w:type="dxa"/>
          </w:tcPr>
          <w:p w:rsidR="00796D2E" w:rsidRPr="00ED3F23" w:rsidRDefault="00796D2E" w:rsidP="008B54C3">
            <w:pPr>
              <w:pStyle w:val="Tabletext"/>
              <w:spacing w:before="10" w:after="10"/>
              <w:jc w:val="center"/>
            </w:pPr>
            <w:r w:rsidRPr="00ED3F23">
              <w:t>157.200</w:t>
            </w:r>
          </w:p>
        </w:tc>
        <w:tc>
          <w:tcPr>
            <w:tcW w:w="1293" w:type="dxa"/>
          </w:tcPr>
          <w:p w:rsidR="00796D2E" w:rsidRPr="00ED3F23" w:rsidRDefault="00796D2E" w:rsidP="008B54C3">
            <w:pPr>
              <w:pStyle w:val="Tabletext"/>
              <w:spacing w:before="10" w:after="10"/>
              <w:jc w:val="center"/>
            </w:pPr>
          </w:p>
        </w:tc>
        <w:tc>
          <w:tcPr>
            <w:tcW w:w="1063" w:type="dxa"/>
          </w:tcPr>
          <w:p w:rsidR="00796D2E" w:rsidRPr="00ED3F23" w:rsidRDefault="00796D2E" w:rsidP="008B54C3">
            <w:pPr>
              <w:pStyle w:val="Tabletext"/>
              <w:spacing w:before="10" w:after="10"/>
              <w:jc w:val="center"/>
            </w:pPr>
          </w:p>
        </w:tc>
        <w:tc>
          <w:tcPr>
            <w:tcW w:w="1234" w:type="dxa"/>
          </w:tcPr>
          <w:p w:rsidR="00796D2E" w:rsidRPr="00ED3F23" w:rsidRDefault="00796D2E" w:rsidP="008B54C3">
            <w:pPr>
              <w:pStyle w:val="Tabletext"/>
              <w:spacing w:before="10" w:after="10"/>
              <w:jc w:val="center"/>
            </w:pPr>
          </w:p>
        </w:tc>
        <w:tc>
          <w:tcPr>
            <w:tcW w:w="1234" w:type="dxa"/>
          </w:tcPr>
          <w:p w:rsidR="00796D2E" w:rsidRPr="00ED3F23" w:rsidRDefault="00796D2E" w:rsidP="008B54C3">
            <w:pPr>
              <w:pStyle w:val="Tabletext"/>
              <w:spacing w:before="10" w:after="10"/>
              <w:jc w:val="center"/>
            </w:pPr>
          </w:p>
        </w:tc>
        <w:tc>
          <w:tcPr>
            <w:tcW w:w="1263" w:type="dxa"/>
          </w:tcPr>
          <w:p w:rsidR="00796D2E" w:rsidRPr="00ED3F23" w:rsidRDefault="00796D2E" w:rsidP="008B54C3">
            <w:pPr>
              <w:pStyle w:val="Tabletext"/>
              <w:spacing w:before="10" w:after="10"/>
              <w:jc w:val="center"/>
            </w:pPr>
          </w:p>
        </w:tc>
      </w:tr>
      <w:tr w:rsidR="00796D2E" w:rsidRPr="00ED3F23" w:rsidTr="008B54C3">
        <w:trPr>
          <w:cantSplit/>
          <w:jc w:val="center"/>
        </w:trPr>
        <w:tc>
          <w:tcPr>
            <w:tcW w:w="1174" w:type="dxa"/>
          </w:tcPr>
          <w:p w:rsidR="00796D2E" w:rsidRPr="00ED3F23" w:rsidRDefault="00796D2E" w:rsidP="008B54C3">
            <w:pPr>
              <w:pStyle w:val="Tabletext"/>
              <w:spacing w:before="10" w:after="10"/>
              <w:jc w:val="right"/>
            </w:pPr>
            <w:r w:rsidRPr="00ED3F23">
              <w:t>2024</w:t>
            </w:r>
          </w:p>
        </w:tc>
        <w:tc>
          <w:tcPr>
            <w:tcW w:w="1086" w:type="dxa"/>
            <w:tcMar>
              <w:left w:w="28" w:type="dxa"/>
              <w:right w:w="28" w:type="dxa"/>
            </w:tcMar>
            <w:vAlign w:val="center"/>
          </w:tcPr>
          <w:p w:rsidR="00796D2E" w:rsidRPr="00ED3F23" w:rsidRDefault="00796D2E" w:rsidP="008B54C3">
            <w:pPr>
              <w:pStyle w:val="Tabletext"/>
              <w:spacing w:before="10" w:after="10"/>
              <w:jc w:val="center"/>
              <w:rPr>
                <w:i/>
              </w:rPr>
            </w:pPr>
            <w:r w:rsidRPr="00ED3F23">
              <w:rPr>
                <w:i/>
              </w:rPr>
              <w:t xml:space="preserve">w), </w:t>
            </w:r>
            <w:del w:id="198" w:author="Ross Norsworthy" w:date="2019-02-28T22:02:00Z">
              <w:r w:rsidRPr="00ED3F23" w:rsidDel="008A1DF0">
                <w:rPr>
                  <w:i/>
                </w:rPr>
                <w:delText>ww),</w:delText>
              </w:r>
            </w:del>
            <w:r w:rsidRPr="00ED3F23">
              <w:rPr>
                <w:i/>
              </w:rPr>
              <w:t xml:space="preserve"> x), xx)</w:t>
            </w:r>
            <w:ins w:id="199" w:author="Unknown" w:date="2017-08-30T15:13:00Z">
              <w:r w:rsidRPr="00ED3F23">
                <w:rPr>
                  <w:i/>
                </w:rPr>
                <w:t>, AAA)</w:t>
              </w:r>
            </w:ins>
          </w:p>
        </w:tc>
        <w:tc>
          <w:tcPr>
            <w:tcW w:w="1292" w:type="dxa"/>
          </w:tcPr>
          <w:p w:rsidR="00796D2E" w:rsidRPr="00ED3F23" w:rsidRDefault="00796D2E" w:rsidP="008B54C3">
            <w:pPr>
              <w:pStyle w:val="Tabletext"/>
              <w:spacing w:before="10" w:after="10"/>
              <w:jc w:val="center"/>
            </w:pPr>
            <w:r w:rsidRPr="00ED3F23">
              <w:t>161.800</w:t>
            </w:r>
          </w:p>
        </w:tc>
        <w:tc>
          <w:tcPr>
            <w:tcW w:w="1293" w:type="dxa"/>
          </w:tcPr>
          <w:p w:rsidR="00796D2E" w:rsidRPr="00ED3F23" w:rsidRDefault="00796D2E" w:rsidP="008B54C3">
            <w:pPr>
              <w:pStyle w:val="Tabletext"/>
              <w:spacing w:before="10" w:after="10"/>
              <w:jc w:val="center"/>
            </w:pPr>
            <w:r w:rsidRPr="00ED3F23">
              <w:t>161.800</w:t>
            </w:r>
          </w:p>
        </w:tc>
        <w:tc>
          <w:tcPr>
            <w:tcW w:w="1063" w:type="dxa"/>
          </w:tcPr>
          <w:p w:rsidR="00796D2E" w:rsidRPr="00ED3F23" w:rsidRDefault="00796D2E" w:rsidP="008B54C3">
            <w:pPr>
              <w:pStyle w:val="Tabletext"/>
              <w:spacing w:before="10" w:after="10"/>
              <w:jc w:val="center"/>
            </w:pPr>
            <w:r w:rsidRPr="00ED3F23">
              <w:t xml:space="preserve">x </w:t>
            </w:r>
            <w:r w:rsidRPr="00ED3F23">
              <w:br/>
            </w:r>
            <w:r w:rsidRPr="00ED3F23">
              <w:rPr>
                <w:sz w:val="16"/>
                <w:szCs w:val="16"/>
              </w:rPr>
              <w:t>(digital only)</w:t>
            </w:r>
          </w:p>
        </w:tc>
        <w:tc>
          <w:tcPr>
            <w:tcW w:w="1234" w:type="dxa"/>
          </w:tcPr>
          <w:p w:rsidR="00796D2E" w:rsidRPr="00ED3F23" w:rsidRDefault="00796D2E" w:rsidP="008B54C3">
            <w:pPr>
              <w:pStyle w:val="Tabletext"/>
              <w:spacing w:before="10" w:after="10"/>
              <w:jc w:val="center"/>
            </w:pPr>
          </w:p>
        </w:tc>
        <w:tc>
          <w:tcPr>
            <w:tcW w:w="1234" w:type="dxa"/>
          </w:tcPr>
          <w:p w:rsidR="00796D2E" w:rsidRPr="00ED3F23" w:rsidRDefault="00796D2E" w:rsidP="008B54C3">
            <w:pPr>
              <w:pStyle w:val="Tabletext"/>
              <w:spacing w:before="10" w:after="10"/>
              <w:jc w:val="center"/>
            </w:pPr>
          </w:p>
        </w:tc>
        <w:tc>
          <w:tcPr>
            <w:tcW w:w="1263" w:type="dxa"/>
          </w:tcPr>
          <w:p w:rsidR="00796D2E" w:rsidRPr="00ED3F23" w:rsidRDefault="00796D2E" w:rsidP="008B54C3">
            <w:pPr>
              <w:pStyle w:val="Tabletext"/>
              <w:spacing w:before="10" w:after="10"/>
              <w:jc w:val="center"/>
            </w:pPr>
          </w:p>
        </w:tc>
      </w:tr>
      <w:tr w:rsidR="00796D2E" w:rsidRPr="00ED3F23" w:rsidTr="008B54C3">
        <w:trPr>
          <w:cantSplit/>
          <w:jc w:val="center"/>
        </w:trPr>
        <w:tc>
          <w:tcPr>
            <w:tcW w:w="1174" w:type="dxa"/>
          </w:tcPr>
          <w:p w:rsidR="00796D2E" w:rsidRPr="00ED3F23" w:rsidRDefault="00796D2E" w:rsidP="008B54C3">
            <w:pPr>
              <w:pStyle w:val="Tabletext"/>
              <w:spacing w:before="10" w:after="10"/>
              <w:jc w:val="right"/>
            </w:pPr>
            <w:r w:rsidRPr="00ED3F23">
              <w:t>84</w:t>
            </w:r>
          </w:p>
        </w:tc>
        <w:tc>
          <w:tcPr>
            <w:tcW w:w="1086" w:type="dxa"/>
            <w:tcMar>
              <w:left w:w="28" w:type="dxa"/>
              <w:right w:w="28" w:type="dxa"/>
            </w:tcMar>
            <w:vAlign w:val="center"/>
          </w:tcPr>
          <w:p w:rsidR="00796D2E" w:rsidRPr="00ED3F23" w:rsidRDefault="00796D2E" w:rsidP="008B54C3">
            <w:pPr>
              <w:pStyle w:val="Tabletext"/>
              <w:spacing w:before="10" w:after="10"/>
              <w:jc w:val="center"/>
              <w:rPr>
                <w:i/>
                <w:iCs/>
              </w:rPr>
            </w:pPr>
            <w:r w:rsidRPr="00ED3F23">
              <w:rPr>
                <w:i/>
              </w:rPr>
              <w:t xml:space="preserve">w), </w:t>
            </w:r>
            <w:del w:id="200" w:author="Ross Norsworthy" w:date="2019-02-28T22:02:00Z">
              <w:r w:rsidRPr="00ED3F23" w:rsidDel="008A1DF0">
                <w:rPr>
                  <w:i/>
                </w:rPr>
                <w:delText>ww),</w:delText>
              </w:r>
            </w:del>
            <w:r w:rsidRPr="00ED3F23">
              <w:rPr>
                <w:i/>
              </w:rPr>
              <w:t xml:space="preserve"> x), xx)</w:t>
            </w:r>
          </w:p>
        </w:tc>
        <w:tc>
          <w:tcPr>
            <w:tcW w:w="1292" w:type="dxa"/>
          </w:tcPr>
          <w:p w:rsidR="00796D2E" w:rsidRPr="00ED3F23" w:rsidRDefault="00796D2E" w:rsidP="008B54C3">
            <w:pPr>
              <w:pStyle w:val="Tabletext"/>
              <w:spacing w:before="10" w:after="10"/>
              <w:jc w:val="center"/>
            </w:pPr>
            <w:r w:rsidRPr="00ED3F23">
              <w:t>157.225</w:t>
            </w:r>
          </w:p>
        </w:tc>
        <w:tc>
          <w:tcPr>
            <w:tcW w:w="1293" w:type="dxa"/>
          </w:tcPr>
          <w:p w:rsidR="00796D2E" w:rsidRPr="00ED3F23" w:rsidRDefault="00796D2E" w:rsidP="008B54C3">
            <w:pPr>
              <w:pStyle w:val="Tabletext"/>
              <w:spacing w:before="10" w:after="10"/>
              <w:jc w:val="center"/>
            </w:pPr>
            <w:r w:rsidRPr="00ED3F23">
              <w:t>161.825</w:t>
            </w:r>
          </w:p>
        </w:tc>
        <w:tc>
          <w:tcPr>
            <w:tcW w:w="1063" w:type="dxa"/>
          </w:tcPr>
          <w:p w:rsidR="00796D2E" w:rsidRPr="00ED3F23" w:rsidRDefault="00796D2E" w:rsidP="008B54C3">
            <w:pPr>
              <w:pStyle w:val="Tabletext"/>
              <w:spacing w:before="10" w:after="10"/>
              <w:jc w:val="center"/>
            </w:pPr>
          </w:p>
        </w:tc>
        <w:tc>
          <w:tcPr>
            <w:tcW w:w="1234" w:type="dxa"/>
          </w:tcPr>
          <w:p w:rsidR="00796D2E" w:rsidRPr="00ED3F23" w:rsidRDefault="00796D2E" w:rsidP="008B54C3">
            <w:pPr>
              <w:pStyle w:val="Tabletext"/>
              <w:spacing w:before="10" w:after="10"/>
              <w:jc w:val="center"/>
            </w:pPr>
            <w:r w:rsidRPr="00ED3F23">
              <w:t>x</w:t>
            </w:r>
          </w:p>
        </w:tc>
        <w:tc>
          <w:tcPr>
            <w:tcW w:w="1234" w:type="dxa"/>
          </w:tcPr>
          <w:p w:rsidR="00796D2E" w:rsidRPr="00ED3F23" w:rsidRDefault="00796D2E" w:rsidP="008B54C3">
            <w:pPr>
              <w:pStyle w:val="Tabletext"/>
              <w:spacing w:before="10" w:after="10"/>
              <w:jc w:val="center"/>
            </w:pPr>
            <w:r w:rsidRPr="00ED3F23">
              <w:t>x</w:t>
            </w:r>
          </w:p>
        </w:tc>
        <w:tc>
          <w:tcPr>
            <w:tcW w:w="1263" w:type="dxa"/>
          </w:tcPr>
          <w:p w:rsidR="00796D2E" w:rsidRPr="00ED3F23" w:rsidRDefault="00796D2E" w:rsidP="008B54C3">
            <w:pPr>
              <w:pStyle w:val="Tabletext"/>
              <w:spacing w:before="10" w:after="10"/>
              <w:jc w:val="center"/>
            </w:pPr>
            <w:r w:rsidRPr="00ED3F23">
              <w:t>x</w:t>
            </w:r>
          </w:p>
        </w:tc>
      </w:tr>
      <w:tr w:rsidR="00796D2E" w:rsidRPr="00ED3F23" w:rsidTr="008B54C3">
        <w:trPr>
          <w:cantSplit/>
          <w:jc w:val="center"/>
        </w:trPr>
        <w:tc>
          <w:tcPr>
            <w:tcW w:w="1174" w:type="dxa"/>
          </w:tcPr>
          <w:p w:rsidR="00796D2E" w:rsidRPr="00ED3F23" w:rsidRDefault="00796D2E" w:rsidP="008B54C3">
            <w:pPr>
              <w:pStyle w:val="Tabletext"/>
              <w:spacing w:before="10" w:after="10"/>
            </w:pPr>
            <w:r w:rsidRPr="00ED3F23">
              <w:t>1084</w:t>
            </w:r>
          </w:p>
        </w:tc>
        <w:tc>
          <w:tcPr>
            <w:tcW w:w="1086" w:type="dxa"/>
            <w:tcMar>
              <w:left w:w="28" w:type="dxa"/>
              <w:right w:w="28" w:type="dxa"/>
            </w:tcMar>
            <w:vAlign w:val="center"/>
          </w:tcPr>
          <w:p w:rsidR="00796D2E" w:rsidRPr="00ED3F23" w:rsidRDefault="00796D2E" w:rsidP="008B54C3">
            <w:pPr>
              <w:pStyle w:val="Tabletext"/>
              <w:spacing w:before="10" w:after="10"/>
              <w:jc w:val="center"/>
              <w:rPr>
                <w:i/>
              </w:rPr>
            </w:pPr>
            <w:r w:rsidRPr="00ED3F23">
              <w:rPr>
                <w:i/>
              </w:rPr>
              <w:t xml:space="preserve">w), </w:t>
            </w:r>
            <w:del w:id="201" w:author="Ross Norsworthy" w:date="2019-02-28T22:02:00Z">
              <w:r w:rsidRPr="00ED3F23" w:rsidDel="008A1DF0">
                <w:rPr>
                  <w:i/>
                </w:rPr>
                <w:delText>ww),</w:delText>
              </w:r>
            </w:del>
            <w:r w:rsidRPr="00ED3F23">
              <w:rPr>
                <w:i/>
              </w:rPr>
              <w:t xml:space="preserve"> x), xx)</w:t>
            </w:r>
            <w:ins w:id="202" w:author="Unknown" w:date="2017-08-30T15:11:00Z">
              <w:r w:rsidRPr="00ED3F23">
                <w:rPr>
                  <w:i/>
                </w:rPr>
                <w:t>,</w:t>
              </w:r>
            </w:ins>
            <w:ins w:id="203" w:author="Unknown" w:date="2018-09-11T18:13:00Z">
              <w:r w:rsidRPr="00ED3F23">
                <w:rPr>
                  <w:i/>
                </w:rPr>
                <w:t xml:space="preserve"> </w:t>
              </w:r>
            </w:ins>
            <w:ins w:id="204" w:author="Unknown" w:date="2017-08-30T15:11:00Z">
              <w:r w:rsidRPr="00ED3F23">
                <w:rPr>
                  <w:i/>
                </w:rPr>
                <w:t>AAA)</w:t>
              </w:r>
            </w:ins>
          </w:p>
        </w:tc>
        <w:tc>
          <w:tcPr>
            <w:tcW w:w="1292" w:type="dxa"/>
          </w:tcPr>
          <w:p w:rsidR="00796D2E" w:rsidRPr="00ED3F23" w:rsidRDefault="00796D2E" w:rsidP="008B54C3">
            <w:pPr>
              <w:pStyle w:val="Tabletext"/>
              <w:spacing w:before="10" w:after="10"/>
              <w:jc w:val="center"/>
            </w:pPr>
            <w:r w:rsidRPr="00ED3F23">
              <w:t>157.225</w:t>
            </w:r>
          </w:p>
        </w:tc>
        <w:tc>
          <w:tcPr>
            <w:tcW w:w="1293" w:type="dxa"/>
          </w:tcPr>
          <w:p w:rsidR="00796D2E" w:rsidRPr="00ED3F23" w:rsidRDefault="00796D2E" w:rsidP="008B54C3">
            <w:pPr>
              <w:pStyle w:val="Tabletext"/>
              <w:spacing w:before="10" w:after="10"/>
              <w:jc w:val="center"/>
            </w:pPr>
          </w:p>
        </w:tc>
        <w:tc>
          <w:tcPr>
            <w:tcW w:w="1063" w:type="dxa"/>
          </w:tcPr>
          <w:p w:rsidR="00796D2E" w:rsidRPr="00ED3F23" w:rsidRDefault="00796D2E" w:rsidP="008B54C3">
            <w:pPr>
              <w:pStyle w:val="Tabletext"/>
              <w:spacing w:before="10" w:after="10"/>
              <w:jc w:val="center"/>
            </w:pPr>
          </w:p>
        </w:tc>
        <w:tc>
          <w:tcPr>
            <w:tcW w:w="1234" w:type="dxa"/>
          </w:tcPr>
          <w:p w:rsidR="00796D2E" w:rsidRPr="00ED3F23" w:rsidRDefault="00796D2E" w:rsidP="008B54C3">
            <w:pPr>
              <w:pStyle w:val="Tabletext"/>
              <w:spacing w:before="10" w:after="10"/>
              <w:jc w:val="center"/>
            </w:pPr>
          </w:p>
        </w:tc>
        <w:tc>
          <w:tcPr>
            <w:tcW w:w="1234" w:type="dxa"/>
          </w:tcPr>
          <w:p w:rsidR="00796D2E" w:rsidRPr="00ED3F23" w:rsidRDefault="00796D2E" w:rsidP="008B54C3">
            <w:pPr>
              <w:pStyle w:val="Tabletext"/>
              <w:spacing w:before="10" w:after="10"/>
              <w:jc w:val="center"/>
            </w:pPr>
          </w:p>
        </w:tc>
        <w:tc>
          <w:tcPr>
            <w:tcW w:w="1263" w:type="dxa"/>
          </w:tcPr>
          <w:p w:rsidR="00796D2E" w:rsidRPr="00ED3F23" w:rsidRDefault="00796D2E" w:rsidP="008B54C3">
            <w:pPr>
              <w:pStyle w:val="Tabletext"/>
              <w:spacing w:before="10" w:after="10"/>
              <w:jc w:val="center"/>
            </w:pPr>
          </w:p>
        </w:tc>
      </w:tr>
      <w:tr w:rsidR="00796D2E" w:rsidRPr="00ED3F23" w:rsidTr="008B54C3">
        <w:trPr>
          <w:cantSplit/>
          <w:jc w:val="center"/>
        </w:trPr>
        <w:tc>
          <w:tcPr>
            <w:tcW w:w="1174" w:type="dxa"/>
          </w:tcPr>
          <w:p w:rsidR="00796D2E" w:rsidRPr="00ED3F23" w:rsidRDefault="00796D2E" w:rsidP="008B54C3">
            <w:pPr>
              <w:pStyle w:val="Tabletext"/>
              <w:spacing w:before="10" w:after="10"/>
              <w:jc w:val="right"/>
            </w:pPr>
            <w:r w:rsidRPr="00ED3F23">
              <w:t>2084</w:t>
            </w:r>
          </w:p>
        </w:tc>
        <w:tc>
          <w:tcPr>
            <w:tcW w:w="1086" w:type="dxa"/>
            <w:tcMar>
              <w:left w:w="28" w:type="dxa"/>
              <w:right w:w="28" w:type="dxa"/>
            </w:tcMar>
            <w:vAlign w:val="center"/>
          </w:tcPr>
          <w:p w:rsidR="00796D2E" w:rsidRPr="00ED3F23" w:rsidRDefault="00796D2E" w:rsidP="008B54C3">
            <w:pPr>
              <w:pStyle w:val="Tabletext"/>
              <w:spacing w:before="10" w:after="10"/>
              <w:jc w:val="center"/>
              <w:rPr>
                <w:i/>
              </w:rPr>
            </w:pPr>
            <w:r w:rsidRPr="00ED3F23">
              <w:rPr>
                <w:i/>
              </w:rPr>
              <w:t xml:space="preserve">w), </w:t>
            </w:r>
            <w:proofErr w:type="spellStart"/>
            <w:r w:rsidRPr="00ED3F23">
              <w:rPr>
                <w:i/>
              </w:rPr>
              <w:t>ww</w:t>
            </w:r>
            <w:proofErr w:type="spellEnd"/>
            <w:r w:rsidRPr="00ED3F23">
              <w:rPr>
                <w:i/>
              </w:rPr>
              <w:t>), x), xx)</w:t>
            </w:r>
            <w:ins w:id="205" w:author="Unknown" w:date="2017-08-30T15:13:00Z">
              <w:r w:rsidRPr="00ED3F23">
                <w:rPr>
                  <w:i/>
                </w:rPr>
                <w:t>, AAA)</w:t>
              </w:r>
            </w:ins>
          </w:p>
        </w:tc>
        <w:tc>
          <w:tcPr>
            <w:tcW w:w="1292" w:type="dxa"/>
          </w:tcPr>
          <w:p w:rsidR="00796D2E" w:rsidRPr="00ED3F23" w:rsidRDefault="00796D2E" w:rsidP="008B54C3">
            <w:pPr>
              <w:pStyle w:val="Tabletext"/>
              <w:spacing w:before="10" w:after="10"/>
              <w:jc w:val="center"/>
            </w:pPr>
            <w:r w:rsidRPr="00ED3F23">
              <w:t>161.825</w:t>
            </w:r>
          </w:p>
        </w:tc>
        <w:tc>
          <w:tcPr>
            <w:tcW w:w="1293" w:type="dxa"/>
          </w:tcPr>
          <w:p w:rsidR="00796D2E" w:rsidRPr="00ED3F23" w:rsidRDefault="00796D2E" w:rsidP="008B54C3">
            <w:pPr>
              <w:pStyle w:val="Tabletext"/>
              <w:spacing w:before="10" w:after="10"/>
              <w:jc w:val="center"/>
            </w:pPr>
            <w:r w:rsidRPr="00ED3F23">
              <w:t>161.825</w:t>
            </w:r>
          </w:p>
        </w:tc>
        <w:tc>
          <w:tcPr>
            <w:tcW w:w="1063" w:type="dxa"/>
          </w:tcPr>
          <w:p w:rsidR="00796D2E" w:rsidRPr="00ED3F23" w:rsidRDefault="00796D2E" w:rsidP="008B54C3">
            <w:pPr>
              <w:pStyle w:val="Tabletext"/>
              <w:spacing w:before="10" w:after="10"/>
              <w:jc w:val="center"/>
            </w:pPr>
            <w:r w:rsidRPr="00ED3F23">
              <w:t xml:space="preserve">x </w:t>
            </w:r>
            <w:r w:rsidRPr="00ED3F23">
              <w:br/>
            </w:r>
            <w:r w:rsidRPr="00ED3F23">
              <w:rPr>
                <w:sz w:val="16"/>
                <w:szCs w:val="16"/>
              </w:rPr>
              <w:t>(digital only)</w:t>
            </w:r>
          </w:p>
        </w:tc>
        <w:tc>
          <w:tcPr>
            <w:tcW w:w="1234" w:type="dxa"/>
          </w:tcPr>
          <w:p w:rsidR="00796D2E" w:rsidRPr="00ED3F23" w:rsidRDefault="00796D2E" w:rsidP="008B54C3">
            <w:pPr>
              <w:pStyle w:val="Tabletext"/>
              <w:spacing w:before="10" w:after="10"/>
              <w:jc w:val="center"/>
            </w:pPr>
          </w:p>
        </w:tc>
        <w:tc>
          <w:tcPr>
            <w:tcW w:w="1234" w:type="dxa"/>
          </w:tcPr>
          <w:p w:rsidR="00796D2E" w:rsidRPr="00ED3F23" w:rsidRDefault="00796D2E" w:rsidP="008B54C3">
            <w:pPr>
              <w:pStyle w:val="Tabletext"/>
              <w:spacing w:before="10" w:after="10"/>
              <w:jc w:val="center"/>
            </w:pPr>
          </w:p>
        </w:tc>
        <w:tc>
          <w:tcPr>
            <w:tcW w:w="1263" w:type="dxa"/>
          </w:tcPr>
          <w:p w:rsidR="00796D2E" w:rsidRPr="00ED3F23" w:rsidRDefault="00796D2E" w:rsidP="008B54C3">
            <w:pPr>
              <w:pStyle w:val="Tabletext"/>
              <w:spacing w:before="10" w:after="10"/>
              <w:jc w:val="center"/>
            </w:pPr>
          </w:p>
        </w:tc>
      </w:tr>
      <w:tr w:rsidR="00796D2E" w:rsidRPr="00ED3F23" w:rsidTr="008B54C3">
        <w:trPr>
          <w:cantSplit/>
          <w:jc w:val="center"/>
        </w:trPr>
        <w:tc>
          <w:tcPr>
            <w:tcW w:w="1174" w:type="dxa"/>
          </w:tcPr>
          <w:p w:rsidR="00796D2E" w:rsidRPr="00ED3F23" w:rsidRDefault="00796D2E" w:rsidP="008B54C3">
            <w:pPr>
              <w:pStyle w:val="Tabletext"/>
              <w:spacing w:before="10" w:after="10"/>
            </w:pPr>
            <w:r w:rsidRPr="00ED3F23">
              <w:t>25</w:t>
            </w:r>
          </w:p>
        </w:tc>
        <w:tc>
          <w:tcPr>
            <w:tcW w:w="1086" w:type="dxa"/>
            <w:tcMar>
              <w:left w:w="28" w:type="dxa"/>
              <w:right w:w="28" w:type="dxa"/>
            </w:tcMar>
            <w:vAlign w:val="center"/>
          </w:tcPr>
          <w:p w:rsidR="00796D2E" w:rsidRPr="00ED3F23" w:rsidRDefault="00796D2E" w:rsidP="008B54C3">
            <w:pPr>
              <w:pStyle w:val="Tabletext"/>
              <w:spacing w:before="10" w:after="10"/>
              <w:jc w:val="center"/>
              <w:rPr>
                <w:i/>
                <w:iCs/>
              </w:rPr>
            </w:pPr>
            <w:r w:rsidRPr="00ED3F23">
              <w:rPr>
                <w:i/>
              </w:rPr>
              <w:t xml:space="preserve">w), </w:t>
            </w:r>
            <w:del w:id="206" w:author="Ross Norsworthy" w:date="2019-02-28T22:02:00Z">
              <w:r w:rsidRPr="00ED3F23" w:rsidDel="008A1DF0">
                <w:rPr>
                  <w:i/>
                </w:rPr>
                <w:delText>ww),</w:delText>
              </w:r>
            </w:del>
            <w:r w:rsidRPr="00ED3F23">
              <w:rPr>
                <w:i/>
              </w:rPr>
              <w:t xml:space="preserve"> x), xx)</w:t>
            </w:r>
          </w:p>
        </w:tc>
        <w:tc>
          <w:tcPr>
            <w:tcW w:w="1292" w:type="dxa"/>
          </w:tcPr>
          <w:p w:rsidR="00796D2E" w:rsidRPr="00ED3F23" w:rsidRDefault="00796D2E" w:rsidP="008B54C3">
            <w:pPr>
              <w:pStyle w:val="Tabletext"/>
              <w:spacing w:before="10" w:after="10"/>
              <w:jc w:val="center"/>
            </w:pPr>
            <w:r w:rsidRPr="00ED3F23">
              <w:t>157.250</w:t>
            </w:r>
          </w:p>
        </w:tc>
        <w:tc>
          <w:tcPr>
            <w:tcW w:w="1293" w:type="dxa"/>
          </w:tcPr>
          <w:p w:rsidR="00796D2E" w:rsidRPr="00ED3F23" w:rsidRDefault="00796D2E" w:rsidP="008B54C3">
            <w:pPr>
              <w:pStyle w:val="Tabletext"/>
              <w:spacing w:before="10" w:after="10"/>
              <w:jc w:val="center"/>
            </w:pPr>
            <w:r w:rsidRPr="00ED3F23">
              <w:t>161.850</w:t>
            </w:r>
          </w:p>
        </w:tc>
        <w:tc>
          <w:tcPr>
            <w:tcW w:w="1063" w:type="dxa"/>
          </w:tcPr>
          <w:p w:rsidR="00796D2E" w:rsidRPr="00ED3F23" w:rsidRDefault="00796D2E" w:rsidP="008B54C3">
            <w:pPr>
              <w:pStyle w:val="Tabletext"/>
              <w:spacing w:before="10" w:after="10"/>
              <w:jc w:val="center"/>
            </w:pPr>
          </w:p>
        </w:tc>
        <w:tc>
          <w:tcPr>
            <w:tcW w:w="1234" w:type="dxa"/>
          </w:tcPr>
          <w:p w:rsidR="00796D2E" w:rsidRPr="00ED3F23" w:rsidRDefault="00796D2E" w:rsidP="008B54C3">
            <w:pPr>
              <w:pStyle w:val="Tabletext"/>
              <w:spacing w:before="10" w:after="10"/>
              <w:jc w:val="center"/>
            </w:pPr>
            <w:r w:rsidRPr="00ED3F23">
              <w:t>x</w:t>
            </w:r>
          </w:p>
        </w:tc>
        <w:tc>
          <w:tcPr>
            <w:tcW w:w="1234" w:type="dxa"/>
          </w:tcPr>
          <w:p w:rsidR="00796D2E" w:rsidRPr="00ED3F23" w:rsidRDefault="00796D2E" w:rsidP="008B54C3">
            <w:pPr>
              <w:pStyle w:val="Tabletext"/>
              <w:spacing w:before="10" w:after="10"/>
              <w:jc w:val="center"/>
            </w:pPr>
            <w:r w:rsidRPr="00ED3F23">
              <w:t>x</w:t>
            </w:r>
          </w:p>
        </w:tc>
        <w:tc>
          <w:tcPr>
            <w:tcW w:w="1263" w:type="dxa"/>
          </w:tcPr>
          <w:p w:rsidR="00796D2E" w:rsidRPr="00ED3F23" w:rsidRDefault="00796D2E" w:rsidP="008B54C3">
            <w:pPr>
              <w:pStyle w:val="Tabletext"/>
              <w:spacing w:before="10" w:after="10"/>
              <w:jc w:val="center"/>
            </w:pPr>
            <w:r w:rsidRPr="00ED3F23">
              <w:t>x</w:t>
            </w:r>
          </w:p>
        </w:tc>
      </w:tr>
      <w:tr w:rsidR="00796D2E" w:rsidRPr="00ED3F23" w:rsidTr="008B54C3">
        <w:trPr>
          <w:cantSplit/>
          <w:jc w:val="center"/>
        </w:trPr>
        <w:tc>
          <w:tcPr>
            <w:tcW w:w="1174" w:type="dxa"/>
          </w:tcPr>
          <w:p w:rsidR="00796D2E" w:rsidRPr="00ED3F23" w:rsidRDefault="00796D2E" w:rsidP="008B54C3">
            <w:pPr>
              <w:pStyle w:val="Tabletext"/>
              <w:spacing w:before="10" w:after="10"/>
            </w:pPr>
            <w:r w:rsidRPr="00ED3F23">
              <w:t>1025</w:t>
            </w:r>
          </w:p>
        </w:tc>
        <w:tc>
          <w:tcPr>
            <w:tcW w:w="1086" w:type="dxa"/>
            <w:tcMar>
              <w:left w:w="28" w:type="dxa"/>
              <w:right w:w="28" w:type="dxa"/>
            </w:tcMar>
            <w:vAlign w:val="center"/>
          </w:tcPr>
          <w:p w:rsidR="00796D2E" w:rsidRPr="00ED3F23" w:rsidRDefault="00796D2E" w:rsidP="008B54C3">
            <w:pPr>
              <w:pStyle w:val="Tabletext"/>
              <w:spacing w:before="10" w:after="10"/>
              <w:jc w:val="center"/>
              <w:rPr>
                <w:i/>
              </w:rPr>
            </w:pPr>
            <w:r w:rsidRPr="00ED3F23">
              <w:rPr>
                <w:i/>
              </w:rPr>
              <w:t xml:space="preserve">w), </w:t>
            </w:r>
            <w:proofErr w:type="spellStart"/>
            <w:r w:rsidRPr="00ED3F23">
              <w:rPr>
                <w:i/>
              </w:rPr>
              <w:t>ww</w:t>
            </w:r>
            <w:proofErr w:type="spellEnd"/>
            <w:r w:rsidRPr="00ED3F23">
              <w:rPr>
                <w:i/>
              </w:rPr>
              <w:t>), x), xx)</w:t>
            </w:r>
            <w:ins w:id="207" w:author="Unknown" w:date="2017-08-30T15:11:00Z">
              <w:r w:rsidRPr="00ED3F23">
                <w:rPr>
                  <w:i/>
                </w:rPr>
                <w:t>,</w:t>
              </w:r>
            </w:ins>
            <w:ins w:id="208" w:author="Unknown" w:date="2018-09-11T18:13:00Z">
              <w:r w:rsidRPr="00ED3F23">
                <w:rPr>
                  <w:i/>
                </w:rPr>
                <w:t xml:space="preserve"> </w:t>
              </w:r>
            </w:ins>
            <w:ins w:id="209" w:author="Unknown" w:date="2017-08-30T15:11:00Z">
              <w:r w:rsidRPr="00ED3F23">
                <w:rPr>
                  <w:i/>
                </w:rPr>
                <w:t>AAA)</w:t>
              </w:r>
            </w:ins>
          </w:p>
        </w:tc>
        <w:tc>
          <w:tcPr>
            <w:tcW w:w="1292" w:type="dxa"/>
          </w:tcPr>
          <w:p w:rsidR="00796D2E" w:rsidRPr="00ED3F23" w:rsidRDefault="00796D2E" w:rsidP="008B54C3">
            <w:pPr>
              <w:pStyle w:val="Tabletext"/>
              <w:spacing w:before="10" w:after="10"/>
              <w:jc w:val="center"/>
            </w:pPr>
            <w:r w:rsidRPr="00ED3F23">
              <w:t>157.250</w:t>
            </w:r>
          </w:p>
        </w:tc>
        <w:tc>
          <w:tcPr>
            <w:tcW w:w="1293" w:type="dxa"/>
          </w:tcPr>
          <w:p w:rsidR="00796D2E" w:rsidRPr="00ED3F23" w:rsidRDefault="00796D2E" w:rsidP="008B54C3">
            <w:pPr>
              <w:pStyle w:val="Tabletext"/>
              <w:spacing w:before="10" w:after="10"/>
              <w:jc w:val="center"/>
            </w:pPr>
          </w:p>
        </w:tc>
        <w:tc>
          <w:tcPr>
            <w:tcW w:w="1063" w:type="dxa"/>
          </w:tcPr>
          <w:p w:rsidR="00796D2E" w:rsidRPr="00ED3F23" w:rsidRDefault="00796D2E" w:rsidP="008B54C3">
            <w:pPr>
              <w:pStyle w:val="Tabletext"/>
              <w:spacing w:before="10" w:after="10"/>
              <w:jc w:val="center"/>
            </w:pPr>
          </w:p>
        </w:tc>
        <w:tc>
          <w:tcPr>
            <w:tcW w:w="1234" w:type="dxa"/>
          </w:tcPr>
          <w:p w:rsidR="00796D2E" w:rsidRPr="00ED3F23" w:rsidRDefault="00796D2E" w:rsidP="008B54C3">
            <w:pPr>
              <w:pStyle w:val="Tabletext"/>
              <w:spacing w:before="10" w:after="10"/>
              <w:jc w:val="center"/>
            </w:pPr>
          </w:p>
        </w:tc>
        <w:tc>
          <w:tcPr>
            <w:tcW w:w="1234" w:type="dxa"/>
          </w:tcPr>
          <w:p w:rsidR="00796D2E" w:rsidRPr="00ED3F23" w:rsidRDefault="00796D2E" w:rsidP="008B54C3">
            <w:pPr>
              <w:pStyle w:val="Tabletext"/>
              <w:spacing w:before="10" w:after="10"/>
              <w:jc w:val="center"/>
            </w:pPr>
          </w:p>
        </w:tc>
        <w:tc>
          <w:tcPr>
            <w:tcW w:w="1263" w:type="dxa"/>
          </w:tcPr>
          <w:p w:rsidR="00796D2E" w:rsidRPr="00ED3F23" w:rsidRDefault="00796D2E" w:rsidP="008B54C3">
            <w:pPr>
              <w:pStyle w:val="Tabletext"/>
              <w:spacing w:before="10" w:after="10"/>
              <w:jc w:val="center"/>
            </w:pPr>
          </w:p>
        </w:tc>
      </w:tr>
      <w:tr w:rsidR="00796D2E" w:rsidRPr="00ED3F23" w:rsidTr="008B54C3">
        <w:trPr>
          <w:cantSplit/>
          <w:jc w:val="center"/>
        </w:trPr>
        <w:tc>
          <w:tcPr>
            <w:tcW w:w="1174" w:type="dxa"/>
          </w:tcPr>
          <w:p w:rsidR="00796D2E" w:rsidRPr="00ED3F23" w:rsidRDefault="00796D2E" w:rsidP="008B54C3">
            <w:pPr>
              <w:pStyle w:val="Tabletext"/>
              <w:spacing w:before="10" w:after="10"/>
              <w:jc w:val="right"/>
            </w:pPr>
            <w:r w:rsidRPr="00ED3F23">
              <w:t>2025</w:t>
            </w:r>
          </w:p>
        </w:tc>
        <w:tc>
          <w:tcPr>
            <w:tcW w:w="1086" w:type="dxa"/>
            <w:tcMar>
              <w:left w:w="28" w:type="dxa"/>
              <w:right w:w="28" w:type="dxa"/>
            </w:tcMar>
            <w:vAlign w:val="center"/>
          </w:tcPr>
          <w:p w:rsidR="00796D2E" w:rsidRPr="00ED3F23" w:rsidRDefault="00796D2E" w:rsidP="008B54C3">
            <w:pPr>
              <w:pStyle w:val="Tabletext"/>
              <w:spacing w:before="10" w:after="10"/>
              <w:jc w:val="center"/>
              <w:rPr>
                <w:i/>
              </w:rPr>
            </w:pPr>
            <w:r w:rsidRPr="00ED3F23">
              <w:rPr>
                <w:i/>
              </w:rPr>
              <w:t xml:space="preserve">w), </w:t>
            </w:r>
            <w:del w:id="210" w:author="Ross Norsworthy" w:date="2019-02-28T22:01:00Z">
              <w:r w:rsidRPr="00ED3F23" w:rsidDel="008A1DF0">
                <w:rPr>
                  <w:i/>
                </w:rPr>
                <w:delText>ww),</w:delText>
              </w:r>
            </w:del>
            <w:r w:rsidRPr="00ED3F23">
              <w:rPr>
                <w:i/>
              </w:rPr>
              <w:t xml:space="preserve"> x), xx)</w:t>
            </w:r>
            <w:ins w:id="211" w:author="Unknown" w:date="2017-08-30T15:14:00Z">
              <w:r w:rsidRPr="00ED3F23">
                <w:rPr>
                  <w:i/>
                </w:rPr>
                <w:t>, AAA)</w:t>
              </w:r>
            </w:ins>
          </w:p>
        </w:tc>
        <w:tc>
          <w:tcPr>
            <w:tcW w:w="1292" w:type="dxa"/>
          </w:tcPr>
          <w:p w:rsidR="00796D2E" w:rsidRPr="00ED3F23" w:rsidRDefault="00796D2E" w:rsidP="008B54C3">
            <w:pPr>
              <w:pStyle w:val="Tabletext"/>
              <w:spacing w:before="10" w:after="10"/>
              <w:jc w:val="center"/>
            </w:pPr>
            <w:r w:rsidRPr="00ED3F23">
              <w:t>161.850</w:t>
            </w:r>
          </w:p>
        </w:tc>
        <w:tc>
          <w:tcPr>
            <w:tcW w:w="1293" w:type="dxa"/>
          </w:tcPr>
          <w:p w:rsidR="00796D2E" w:rsidRPr="00ED3F23" w:rsidRDefault="00796D2E" w:rsidP="008B54C3">
            <w:pPr>
              <w:pStyle w:val="Tabletext"/>
              <w:spacing w:before="10" w:after="10"/>
              <w:jc w:val="center"/>
            </w:pPr>
            <w:r w:rsidRPr="00ED3F23">
              <w:t>161.850</w:t>
            </w:r>
          </w:p>
        </w:tc>
        <w:tc>
          <w:tcPr>
            <w:tcW w:w="1063" w:type="dxa"/>
          </w:tcPr>
          <w:p w:rsidR="00796D2E" w:rsidRPr="00ED3F23" w:rsidRDefault="00796D2E" w:rsidP="008B54C3">
            <w:pPr>
              <w:pStyle w:val="Tabletext"/>
              <w:spacing w:before="10" w:after="10"/>
              <w:jc w:val="center"/>
            </w:pPr>
            <w:r w:rsidRPr="00ED3F23">
              <w:t xml:space="preserve">x </w:t>
            </w:r>
            <w:r w:rsidRPr="00ED3F23">
              <w:br/>
            </w:r>
            <w:r w:rsidRPr="00ED3F23">
              <w:rPr>
                <w:sz w:val="16"/>
                <w:szCs w:val="16"/>
              </w:rPr>
              <w:t>(digital only)</w:t>
            </w:r>
          </w:p>
        </w:tc>
        <w:tc>
          <w:tcPr>
            <w:tcW w:w="1234" w:type="dxa"/>
          </w:tcPr>
          <w:p w:rsidR="00796D2E" w:rsidRPr="00ED3F23" w:rsidRDefault="00796D2E" w:rsidP="008B54C3">
            <w:pPr>
              <w:pStyle w:val="Tabletext"/>
              <w:spacing w:before="10" w:after="10"/>
              <w:jc w:val="center"/>
            </w:pPr>
          </w:p>
        </w:tc>
        <w:tc>
          <w:tcPr>
            <w:tcW w:w="1234" w:type="dxa"/>
          </w:tcPr>
          <w:p w:rsidR="00796D2E" w:rsidRPr="00ED3F23" w:rsidRDefault="00796D2E" w:rsidP="008B54C3">
            <w:pPr>
              <w:pStyle w:val="Tabletext"/>
              <w:spacing w:before="10" w:after="10"/>
              <w:jc w:val="center"/>
            </w:pPr>
          </w:p>
        </w:tc>
        <w:tc>
          <w:tcPr>
            <w:tcW w:w="1263" w:type="dxa"/>
          </w:tcPr>
          <w:p w:rsidR="00796D2E" w:rsidRPr="00ED3F23" w:rsidRDefault="00796D2E" w:rsidP="008B54C3">
            <w:pPr>
              <w:pStyle w:val="Tabletext"/>
              <w:spacing w:before="10" w:after="10"/>
              <w:jc w:val="center"/>
            </w:pPr>
          </w:p>
        </w:tc>
      </w:tr>
      <w:tr w:rsidR="00796D2E" w:rsidRPr="00ED3F23" w:rsidTr="008B54C3">
        <w:trPr>
          <w:cantSplit/>
          <w:jc w:val="center"/>
        </w:trPr>
        <w:tc>
          <w:tcPr>
            <w:tcW w:w="1174" w:type="dxa"/>
          </w:tcPr>
          <w:p w:rsidR="00796D2E" w:rsidRPr="00ED3F23" w:rsidRDefault="00796D2E" w:rsidP="008B54C3">
            <w:pPr>
              <w:pStyle w:val="Tabletext"/>
              <w:spacing w:before="10" w:after="10"/>
              <w:jc w:val="right"/>
            </w:pPr>
            <w:r w:rsidRPr="00ED3F23">
              <w:t>85</w:t>
            </w:r>
          </w:p>
        </w:tc>
        <w:tc>
          <w:tcPr>
            <w:tcW w:w="1086" w:type="dxa"/>
            <w:tcMar>
              <w:left w:w="28" w:type="dxa"/>
              <w:right w:w="28" w:type="dxa"/>
            </w:tcMar>
            <w:vAlign w:val="center"/>
          </w:tcPr>
          <w:p w:rsidR="00796D2E" w:rsidRPr="00ED3F23" w:rsidRDefault="00796D2E" w:rsidP="008B54C3">
            <w:pPr>
              <w:pStyle w:val="Tabletext"/>
              <w:spacing w:before="10" w:after="10"/>
              <w:jc w:val="center"/>
              <w:rPr>
                <w:i/>
                <w:iCs/>
              </w:rPr>
            </w:pPr>
            <w:r w:rsidRPr="00ED3F23">
              <w:rPr>
                <w:i/>
              </w:rPr>
              <w:t xml:space="preserve">w), </w:t>
            </w:r>
            <w:del w:id="212" w:author="Ross Norsworthy" w:date="2019-02-28T22:01:00Z">
              <w:r w:rsidRPr="00ED3F23" w:rsidDel="008A1DF0">
                <w:rPr>
                  <w:i/>
                </w:rPr>
                <w:delText>ww),</w:delText>
              </w:r>
            </w:del>
            <w:r w:rsidRPr="00ED3F23">
              <w:rPr>
                <w:i/>
              </w:rPr>
              <w:t xml:space="preserve"> x), xx)</w:t>
            </w:r>
          </w:p>
        </w:tc>
        <w:tc>
          <w:tcPr>
            <w:tcW w:w="1292" w:type="dxa"/>
          </w:tcPr>
          <w:p w:rsidR="00796D2E" w:rsidRPr="00ED3F23" w:rsidRDefault="00796D2E" w:rsidP="008B54C3">
            <w:pPr>
              <w:pStyle w:val="Tabletext"/>
              <w:spacing w:before="10" w:after="10"/>
              <w:jc w:val="center"/>
            </w:pPr>
            <w:r w:rsidRPr="00ED3F23">
              <w:t>157.275</w:t>
            </w:r>
          </w:p>
        </w:tc>
        <w:tc>
          <w:tcPr>
            <w:tcW w:w="1293" w:type="dxa"/>
          </w:tcPr>
          <w:p w:rsidR="00796D2E" w:rsidRPr="00ED3F23" w:rsidRDefault="00796D2E" w:rsidP="008B54C3">
            <w:pPr>
              <w:pStyle w:val="Tabletext"/>
              <w:spacing w:before="10" w:after="10"/>
              <w:jc w:val="center"/>
            </w:pPr>
            <w:r w:rsidRPr="00ED3F23">
              <w:t>161.875</w:t>
            </w:r>
          </w:p>
        </w:tc>
        <w:tc>
          <w:tcPr>
            <w:tcW w:w="1063" w:type="dxa"/>
          </w:tcPr>
          <w:p w:rsidR="00796D2E" w:rsidRPr="00ED3F23" w:rsidRDefault="00796D2E" w:rsidP="008B54C3">
            <w:pPr>
              <w:pStyle w:val="Tabletext"/>
              <w:spacing w:before="10" w:after="10"/>
              <w:jc w:val="center"/>
            </w:pPr>
          </w:p>
        </w:tc>
        <w:tc>
          <w:tcPr>
            <w:tcW w:w="1234" w:type="dxa"/>
          </w:tcPr>
          <w:p w:rsidR="00796D2E" w:rsidRPr="00ED3F23" w:rsidRDefault="00796D2E" w:rsidP="008B54C3">
            <w:pPr>
              <w:pStyle w:val="Tabletext"/>
              <w:spacing w:before="10" w:after="10"/>
              <w:jc w:val="center"/>
            </w:pPr>
            <w:r w:rsidRPr="00ED3F23">
              <w:t>x</w:t>
            </w:r>
          </w:p>
        </w:tc>
        <w:tc>
          <w:tcPr>
            <w:tcW w:w="1234" w:type="dxa"/>
          </w:tcPr>
          <w:p w:rsidR="00796D2E" w:rsidRPr="00ED3F23" w:rsidRDefault="00796D2E" w:rsidP="008B54C3">
            <w:pPr>
              <w:pStyle w:val="Tabletext"/>
              <w:spacing w:before="10" w:after="10"/>
              <w:jc w:val="center"/>
            </w:pPr>
            <w:r w:rsidRPr="00ED3F23">
              <w:t>x</w:t>
            </w:r>
          </w:p>
        </w:tc>
        <w:tc>
          <w:tcPr>
            <w:tcW w:w="1263" w:type="dxa"/>
          </w:tcPr>
          <w:p w:rsidR="00796D2E" w:rsidRPr="00ED3F23" w:rsidRDefault="00796D2E" w:rsidP="008B54C3">
            <w:pPr>
              <w:pStyle w:val="Tabletext"/>
              <w:spacing w:before="10" w:after="10"/>
              <w:jc w:val="center"/>
            </w:pPr>
            <w:r w:rsidRPr="00ED3F23">
              <w:t>x</w:t>
            </w:r>
          </w:p>
        </w:tc>
      </w:tr>
      <w:tr w:rsidR="00796D2E" w:rsidRPr="00ED3F23" w:rsidTr="008B54C3">
        <w:trPr>
          <w:cantSplit/>
          <w:jc w:val="center"/>
        </w:trPr>
        <w:tc>
          <w:tcPr>
            <w:tcW w:w="1174" w:type="dxa"/>
          </w:tcPr>
          <w:p w:rsidR="00796D2E" w:rsidRPr="00ED3F23" w:rsidRDefault="00796D2E" w:rsidP="008B54C3">
            <w:pPr>
              <w:pStyle w:val="Tabletext"/>
              <w:spacing w:before="10" w:after="10"/>
            </w:pPr>
            <w:r w:rsidRPr="00ED3F23">
              <w:t>1085</w:t>
            </w:r>
          </w:p>
        </w:tc>
        <w:tc>
          <w:tcPr>
            <w:tcW w:w="1086" w:type="dxa"/>
            <w:tcMar>
              <w:left w:w="28" w:type="dxa"/>
              <w:right w:w="28" w:type="dxa"/>
            </w:tcMar>
            <w:vAlign w:val="center"/>
          </w:tcPr>
          <w:p w:rsidR="00796D2E" w:rsidRPr="00ED3F23" w:rsidRDefault="00796D2E" w:rsidP="008B54C3">
            <w:pPr>
              <w:pStyle w:val="Tabletext"/>
              <w:spacing w:before="10" w:after="10"/>
              <w:jc w:val="center"/>
              <w:rPr>
                <w:i/>
              </w:rPr>
            </w:pPr>
            <w:r w:rsidRPr="00ED3F23">
              <w:rPr>
                <w:i/>
              </w:rPr>
              <w:t xml:space="preserve">w), </w:t>
            </w:r>
            <w:del w:id="213" w:author="Ross Norsworthy" w:date="2019-02-28T22:01:00Z">
              <w:r w:rsidRPr="00ED3F23" w:rsidDel="008A1DF0">
                <w:rPr>
                  <w:i/>
                </w:rPr>
                <w:delText>ww),</w:delText>
              </w:r>
            </w:del>
            <w:r w:rsidRPr="00ED3F23">
              <w:rPr>
                <w:i/>
              </w:rPr>
              <w:t xml:space="preserve"> x), xx)</w:t>
            </w:r>
            <w:ins w:id="214" w:author="Unknown" w:date="2017-08-30T15:11:00Z">
              <w:r w:rsidRPr="00ED3F23">
                <w:rPr>
                  <w:i/>
                </w:rPr>
                <w:t>,</w:t>
              </w:r>
            </w:ins>
            <w:ins w:id="215" w:author="Unknown" w:date="2018-09-11T18:13:00Z">
              <w:r w:rsidRPr="00ED3F23">
                <w:rPr>
                  <w:i/>
                </w:rPr>
                <w:t xml:space="preserve"> </w:t>
              </w:r>
            </w:ins>
            <w:ins w:id="216" w:author="Unknown" w:date="2017-08-30T15:11:00Z">
              <w:r w:rsidRPr="00ED3F23">
                <w:rPr>
                  <w:i/>
                </w:rPr>
                <w:t>AAA)</w:t>
              </w:r>
            </w:ins>
          </w:p>
        </w:tc>
        <w:tc>
          <w:tcPr>
            <w:tcW w:w="1292" w:type="dxa"/>
          </w:tcPr>
          <w:p w:rsidR="00796D2E" w:rsidRPr="00ED3F23" w:rsidRDefault="00796D2E" w:rsidP="008B54C3">
            <w:pPr>
              <w:pStyle w:val="Tabletext"/>
              <w:spacing w:before="10" w:after="10"/>
              <w:jc w:val="center"/>
            </w:pPr>
            <w:r w:rsidRPr="00ED3F23">
              <w:t>157.275</w:t>
            </w:r>
          </w:p>
        </w:tc>
        <w:tc>
          <w:tcPr>
            <w:tcW w:w="1293" w:type="dxa"/>
          </w:tcPr>
          <w:p w:rsidR="00796D2E" w:rsidRPr="00ED3F23" w:rsidRDefault="00796D2E" w:rsidP="008B54C3">
            <w:pPr>
              <w:pStyle w:val="Tabletext"/>
              <w:spacing w:before="10" w:after="10"/>
              <w:jc w:val="center"/>
            </w:pPr>
          </w:p>
        </w:tc>
        <w:tc>
          <w:tcPr>
            <w:tcW w:w="1063" w:type="dxa"/>
          </w:tcPr>
          <w:p w:rsidR="00796D2E" w:rsidRPr="00ED3F23" w:rsidRDefault="00796D2E" w:rsidP="008B54C3">
            <w:pPr>
              <w:pStyle w:val="Tabletext"/>
              <w:spacing w:before="10" w:after="10"/>
              <w:jc w:val="center"/>
            </w:pPr>
          </w:p>
        </w:tc>
        <w:tc>
          <w:tcPr>
            <w:tcW w:w="1234" w:type="dxa"/>
          </w:tcPr>
          <w:p w:rsidR="00796D2E" w:rsidRPr="00ED3F23" w:rsidRDefault="00796D2E" w:rsidP="008B54C3">
            <w:pPr>
              <w:pStyle w:val="Tabletext"/>
              <w:spacing w:before="10" w:after="10"/>
              <w:jc w:val="center"/>
            </w:pPr>
          </w:p>
        </w:tc>
        <w:tc>
          <w:tcPr>
            <w:tcW w:w="1234" w:type="dxa"/>
          </w:tcPr>
          <w:p w:rsidR="00796D2E" w:rsidRPr="00ED3F23" w:rsidRDefault="00796D2E" w:rsidP="008B54C3">
            <w:pPr>
              <w:pStyle w:val="Tabletext"/>
              <w:spacing w:before="10" w:after="10"/>
              <w:jc w:val="center"/>
            </w:pPr>
          </w:p>
        </w:tc>
        <w:tc>
          <w:tcPr>
            <w:tcW w:w="1263" w:type="dxa"/>
          </w:tcPr>
          <w:p w:rsidR="00796D2E" w:rsidRPr="00ED3F23" w:rsidRDefault="00796D2E" w:rsidP="008B54C3">
            <w:pPr>
              <w:pStyle w:val="Tabletext"/>
              <w:spacing w:before="10" w:after="10"/>
              <w:jc w:val="center"/>
            </w:pPr>
          </w:p>
        </w:tc>
      </w:tr>
      <w:tr w:rsidR="00796D2E" w:rsidRPr="00ED3F23" w:rsidTr="008B54C3">
        <w:trPr>
          <w:cantSplit/>
          <w:jc w:val="center"/>
        </w:trPr>
        <w:tc>
          <w:tcPr>
            <w:tcW w:w="1174" w:type="dxa"/>
          </w:tcPr>
          <w:p w:rsidR="00796D2E" w:rsidRPr="00ED3F23" w:rsidRDefault="00796D2E" w:rsidP="008B54C3">
            <w:pPr>
              <w:pStyle w:val="Tabletext"/>
              <w:spacing w:before="10" w:after="10"/>
              <w:jc w:val="right"/>
            </w:pPr>
            <w:r w:rsidRPr="00ED3F23">
              <w:t>2085</w:t>
            </w:r>
          </w:p>
        </w:tc>
        <w:tc>
          <w:tcPr>
            <w:tcW w:w="1086" w:type="dxa"/>
            <w:tcMar>
              <w:left w:w="28" w:type="dxa"/>
              <w:right w:w="28" w:type="dxa"/>
            </w:tcMar>
            <w:vAlign w:val="center"/>
          </w:tcPr>
          <w:p w:rsidR="00796D2E" w:rsidRPr="00ED3F23" w:rsidRDefault="00796D2E" w:rsidP="008B54C3">
            <w:pPr>
              <w:pStyle w:val="Tabletext"/>
              <w:spacing w:before="10" w:after="10"/>
              <w:jc w:val="center"/>
              <w:rPr>
                <w:i/>
              </w:rPr>
            </w:pPr>
            <w:r w:rsidRPr="00ED3F23">
              <w:rPr>
                <w:i/>
              </w:rPr>
              <w:t xml:space="preserve">w), </w:t>
            </w:r>
            <w:del w:id="217" w:author="Ross Norsworthy" w:date="2019-02-28T22:01:00Z">
              <w:r w:rsidRPr="00ED3F23" w:rsidDel="008A1DF0">
                <w:rPr>
                  <w:i/>
                </w:rPr>
                <w:delText>ww),</w:delText>
              </w:r>
            </w:del>
            <w:r w:rsidRPr="00ED3F23">
              <w:rPr>
                <w:i/>
              </w:rPr>
              <w:t xml:space="preserve"> x), xx)</w:t>
            </w:r>
            <w:ins w:id="218" w:author="Unknown" w:date="2017-08-30T15:14:00Z">
              <w:r w:rsidRPr="00ED3F23">
                <w:rPr>
                  <w:i/>
                </w:rPr>
                <w:t>, AAA)</w:t>
              </w:r>
            </w:ins>
          </w:p>
        </w:tc>
        <w:tc>
          <w:tcPr>
            <w:tcW w:w="1292" w:type="dxa"/>
          </w:tcPr>
          <w:p w:rsidR="00796D2E" w:rsidRPr="00ED3F23" w:rsidRDefault="00796D2E" w:rsidP="008B54C3">
            <w:pPr>
              <w:pStyle w:val="Tabletext"/>
              <w:spacing w:before="10" w:after="10"/>
              <w:jc w:val="center"/>
            </w:pPr>
            <w:r w:rsidRPr="00ED3F23">
              <w:t>161.875</w:t>
            </w:r>
          </w:p>
        </w:tc>
        <w:tc>
          <w:tcPr>
            <w:tcW w:w="1293" w:type="dxa"/>
          </w:tcPr>
          <w:p w:rsidR="00796D2E" w:rsidRPr="00ED3F23" w:rsidRDefault="00796D2E" w:rsidP="008B54C3">
            <w:pPr>
              <w:pStyle w:val="Tabletext"/>
              <w:spacing w:before="10" w:after="10"/>
              <w:jc w:val="center"/>
            </w:pPr>
            <w:r w:rsidRPr="00ED3F23">
              <w:t>161.875</w:t>
            </w:r>
          </w:p>
        </w:tc>
        <w:tc>
          <w:tcPr>
            <w:tcW w:w="1063" w:type="dxa"/>
          </w:tcPr>
          <w:p w:rsidR="00796D2E" w:rsidRPr="00ED3F23" w:rsidRDefault="00796D2E" w:rsidP="008B54C3">
            <w:pPr>
              <w:pStyle w:val="Tabletext"/>
              <w:spacing w:before="10" w:after="10"/>
              <w:jc w:val="center"/>
            </w:pPr>
            <w:r w:rsidRPr="00ED3F23">
              <w:t xml:space="preserve">x </w:t>
            </w:r>
            <w:r w:rsidRPr="00ED3F23">
              <w:br/>
            </w:r>
            <w:r w:rsidRPr="00ED3F23">
              <w:rPr>
                <w:sz w:val="16"/>
                <w:szCs w:val="16"/>
              </w:rPr>
              <w:t>(digital only)</w:t>
            </w:r>
          </w:p>
        </w:tc>
        <w:tc>
          <w:tcPr>
            <w:tcW w:w="1234" w:type="dxa"/>
          </w:tcPr>
          <w:p w:rsidR="00796D2E" w:rsidRPr="00ED3F23" w:rsidRDefault="00796D2E" w:rsidP="008B54C3">
            <w:pPr>
              <w:pStyle w:val="Tabletext"/>
              <w:spacing w:before="10" w:after="10"/>
              <w:jc w:val="center"/>
            </w:pPr>
          </w:p>
        </w:tc>
        <w:tc>
          <w:tcPr>
            <w:tcW w:w="1234" w:type="dxa"/>
          </w:tcPr>
          <w:p w:rsidR="00796D2E" w:rsidRPr="00ED3F23" w:rsidRDefault="00796D2E" w:rsidP="008B54C3">
            <w:pPr>
              <w:pStyle w:val="Tabletext"/>
              <w:spacing w:before="10" w:after="10"/>
              <w:jc w:val="center"/>
            </w:pPr>
          </w:p>
        </w:tc>
        <w:tc>
          <w:tcPr>
            <w:tcW w:w="1263" w:type="dxa"/>
          </w:tcPr>
          <w:p w:rsidR="00796D2E" w:rsidRPr="00ED3F23" w:rsidRDefault="00796D2E" w:rsidP="008B54C3">
            <w:pPr>
              <w:pStyle w:val="Tabletext"/>
              <w:spacing w:before="10" w:after="10"/>
              <w:jc w:val="center"/>
            </w:pPr>
          </w:p>
        </w:tc>
      </w:tr>
      <w:tr w:rsidR="00796D2E" w:rsidRPr="00ED3F23" w:rsidTr="008B54C3">
        <w:trPr>
          <w:cantSplit/>
          <w:jc w:val="center"/>
        </w:trPr>
        <w:tc>
          <w:tcPr>
            <w:tcW w:w="1174" w:type="dxa"/>
            <w:vAlign w:val="center"/>
          </w:tcPr>
          <w:p w:rsidR="00796D2E" w:rsidRPr="00ED3F23" w:rsidRDefault="00796D2E" w:rsidP="008B54C3">
            <w:pPr>
              <w:pStyle w:val="Tabletext"/>
              <w:keepNext/>
              <w:spacing w:before="20" w:after="20"/>
            </w:pPr>
            <w:r w:rsidRPr="00ED3F23">
              <w:t>26</w:t>
            </w:r>
          </w:p>
        </w:tc>
        <w:tc>
          <w:tcPr>
            <w:tcW w:w="1086" w:type="dxa"/>
            <w:tcMar>
              <w:left w:w="28" w:type="dxa"/>
              <w:right w:w="28" w:type="dxa"/>
            </w:tcMar>
            <w:vAlign w:val="center"/>
          </w:tcPr>
          <w:p w:rsidR="00796D2E" w:rsidRPr="00ED3F23" w:rsidRDefault="00796D2E" w:rsidP="008B54C3">
            <w:pPr>
              <w:pStyle w:val="Tabletext"/>
              <w:keepNext/>
              <w:spacing w:before="20" w:after="20"/>
              <w:jc w:val="center"/>
              <w:rPr>
                <w:i/>
                <w:iCs/>
              </w:rPr>
            </w:pPr>
            <w:r w:rsidRPr="00ED3F23">
              <w:rPr>
                <w:i/>
              </w:rPr>
              <w:t xml:space="preserve">w), </w:t>
            </w:r>
            <w:del w:id="219" w:author="Ross Norsworthy" w:date="2019-02-28T22:01:00Z">
              <w:r w:rsidRPr="00ED3F23" w:rsidDel="008A1DF0">
                <w:rPr>
                  <w:i/>
                </w:rPr>
                <w:delText>ww),</w:delText>
              </w:r>
            </w:del>
            <w:r w:rsidRPr="00ED3F23">
              <w:rPr>
                <w:i/>
              </w:rPr>
              <w:t xml:space="preserve"> x)</w:t>
            </w:r>
          </w:p>
        </w:tc>
        <w:tc>
          <w:tcPr>
            <w:tcW w:w="1292" w:type="dxa"/>
            <w:vAlign w:val="center"/>
          </w:tcPr>
          <w:p w:rsidR="00796D2E" w:rsidRPr="00ED3F23" w:rsidRDefault="00796D2E" w:rsidP="008B54C3">
            <w:pPr>
              <w:pStyle w:val="Tabletext"/>
              <w:keepNext/>
              <w:spacing w:before="20" w:after="20"/>
              <w:jc w:val="center"/>
            </w:pPr>
            <w:r w:rsidRPr="00ED3F23">
              <w:t>157.300</w:t>
            </w:r>
          </w:p>
        </w:tc>
        <w:tc>
          <w:tcPr>
            <w:tcW w:w="1293" w:type="dxa"/>
            <w:vAlign w:val="center"/>
          </w:tcPr>
          <w:p w:rsidR="00796D2E" w:rsidRPr="00ED3F23" w:rsidRDefault="00796D2E" w:rsidP="008B54C3">
            <w:pPr>
              <w:pStyle w:val="Tabletext"/>
              <w:keepNext/>
              <w:spacing w:before="20" w:after="20"/>
              <w:jc w:val="center"/>
            </w:pPr>
            <w:r w:rsidRPr="00ED3F23">
              <w:t>161.900</w:t>
            </w:r>
          </w:p>
        </w:tc>
        <w:tc>
          <w:tcPr>
            <w:tcW w:w="1063" w:type="dxa"/>
            <w:vAlign w:val="center"/>
          </w:tcPr>
          <w:p w:rsidR="00796D2E" w:rsidRPr="00ED3F23" w:rsidRDefault="00796D2E" w:rsidP="008B54C3">
            <w:pPr>
              <w:pStyle w:val="Tabletext"/>
              <w:keepNext/>
              <w:spacing w:before="20" w:after="20"/>
              <w:jc w:val="center"/>
            </w:pPr>
          </w:p>
        </w:tc>
        <w:tc>
          <w:tcPr>
            <w:tcW w:w="1234" w:type="dxa"/>
            <w:vAlign w:val="center"/>
          </w:tcPr>
          <w:p w:rsidR="00796D2E" w:rsidRPr="00ED3F23" w:rsidRDefault="00796D2E" w:rsidP="008B54C3">
            <w:pPr>
              <w:pStyle w:val="Tabletext"/>
              <w:keepNext/>
              <w:spacing w:before="20" w:after="20"/>
              <w:jc w:val="center"/>
            </w:pPr>
            <w:r w:rsidRPr="00ED3F23">
              <w:t>x</w:t>
            </w:r>
          </w:p>
        </w:tc>
        <w:tc>
          <w:tcPr>
            <w:tcW w:w="1234" w:type="dxa"/>
            <w:vAlign w:val="center"/>
          </w:tcPr>
          <w:p w:rsidR="00796D2E" w:rsidRPr="00ED3F23" w:rsidRDefault="00796D2E" w:rsidP="008B54C3">
            <w:pPr>
              <w:pStyle w:val="Tabletext"/>
              <w:keepNext/>
              <w:spacing w:before="20" w:after="20"/>
              <w:jc w:val="center"/>
            </w:pPr>
            <w:r w:rsidRPr="00ED3F23">
              <w:t>x</w:t>
            </w:r>
          </w:p>
        </w:tc>
        <w:tc>
          <w:tcPr>
            <w:tcW w:w="1263" w:type="dxa"/>
            <w:vAlign w:val="center"/>
          </w:tcPr>
          <w:p w:rsidR="00796D2E" w:rsidRPr="00ED3F23" w:rsidRDefault="00796D2E" w:rsidP="008B54C3">
            <w:pPr>
              <w:pStyle w:val="Tabletext"/>
              <w:keepNext/>
              <w:spacing w:before="20" w:after="20"/>
              <w:jc w:val="center"/>
            </w:pPr>
            <w:r w:rsidRPr="00ED3F23">
              <w:t>x</w:t>
            </w:r>
          </w:p>
        </w:tc>
      </w:tr>
      <w:tr w:rsidR="00796D2E" w:rsidRPr="00ED3F23" w:rsidTr="008B54C3">
        <w:trPr>
          <w:cantSplit/>
          <w:jc w:val="center"/>
        </w:trPr>
        <w:tc>
          <w:tcPr>
            <w:tcW w:w="1174" w:type="dxa"/>
            <w:vAlign w:val="center"/>
          </w:tcPr>
          <w:p w:rsidR="00796D2E" w:rsidRPr="00ED3F23" w:rsidRDefault="00796D2E" w:rsidP="008B54C3">
            <w:pPr>
              <w:pStyle w:val="Tabletext"/>
              <w:keepNext/>
              <w:spacing w:before="20" w:after="20"/>
            </w:pPr>
            <w:r w:rsidRPr="00ED3F23">
              <w:t>1026</w:t>
            </w:r>
          </w:p>
        </w:tc>
        <w:tc>
          <w:tcPr>
            <w:tcW w:w="1086" w:type="dxa"/>
            <w:tcMar>
              <w:left w:w="28" w:type="dxa"/>
              <w:right w:w="28" w:type="dxa"/>
            </w:tcMar>
            <w:vAlign w:val="center"/>
          </w:tcPr>
          <w:p w:rsidR="00796D2E" w:rsidRPr="00ED3F23" w:rsidRDefault="00796D2E" w:rsidP="008B54C3">
            <w:pPr>
              <w:pStyle w:val="Tabletext"/>
              <w:keepNext/>
              <w:spacing w:before="20" w:after="20"/>
              <w:jc w:val="center"/>
              <w:rPr>
                <w:i/>
              </w:rPr>
            </w:pPr>
            <w:r w:rsidRPr="00ED3F23">
              <w:rPr>
                <w:i/>
              </w:rPr>
              <w:t xml:space="preserve">w), </w:t>
            </w:r>
            <w:del w:id="220" w:author="Ross Norsworthy" w:date="2019-02-28T22:01:00Z">
              <w:r w:rsidRPr="00ED3F23" w:rsidDel="008A1DF0">
                <w:rPr>
                  <w:i/>
                </w:rPr>
                <w:delText>ww),</w:delText>
              </w:r>
            </w:del>
            <w:r w:rsidRPr="00ED3F23">
              <w:rPr>
                <w:i/>
              </w:rPr>
              <w:t xml:space="preserve"> x)</w:t>
            </w:r>
            <w:ins w:id="221" w:author="Unknown" w:date="2017-08-30T15:12:00Z">
              <w:r w:rsidRPr="00ED3F23">
                <w:rPr>
                  <w:i/>
                </w:rPr>
                <w:t>, AAA)</w:t>
              </w:r>
            </w:ins>
          </w:p>
        </w:tc>
        <w:tc>
          <w:tcPr>
            <w:tcW w:w="1292" w:type="dxa"/>
            <w:vAlign w:val="center"/>
          </w:tcPr>
          <w:p w:rsidR="00796D2E" w:rsidRPr="00ED3F23" w:rsidRDefault="00796D2E" w:rsidP="008B54C3">
            <w:pPr>
              <w:pStyle w:val="Tabletext"/>
              <w:keepNext/>
              <w:spacing w:before="20" w:after="20"/>
              <w:jc w:val="center"/>
            </w:pPr>
            <w:r w:rsidRPr="00ED3F23">
              <w:t>157.300</w:t>
            </w:r>
          </w:p>
        </w:tc>
        <w:tc>
          <w:tcPr>
            <w:tcW w:w="1293" w:type="dxa"/>
            <w:vAlign w:val="center"/>
          </w:tcPr>
          <w:p w:rsidR="00796D2E" w:rsidRPr="00ED3F23" w:rsidRDefault="00796D2E" w:rsidP="008B54C3">
            <w:pPr>
              <w:pStyle w:val="Tabletext"/>
              <w:keepNext/>
              <w:spacing w:before="20" w:after="20"/>
              <w:jc w:val="center"/>
            </w:pPr>
          </w:p>
        </w:tc>
        <w:tc>
          <w:tcPr>
            <w:tcW w:w="1063" w:type="dxa"/>
            <w:vAlign w:val="center"/>
          </w:tcPr>
          <w:p w:rsidR="00796D2E" w:rsidRPr="00ED3F23" w:rsidRDefault="00796D2E" w:rsidP="008B54C3">
            <w:pPr>
              <w:pStyle w:val="Tabletext"/>
              <w:keepNext/>
              <w:spacing w:before="20" w:after="20"/>
              <w:jc w:val="center"/>
            </w:pPr>
          </w:p>
        </w:tc>
        <w:tc>
          <w:tcPr>
            <w:tcW w:w="1234" w:type="dxa"/>
            <w:vAlign w:val="center"/>
          </w:tcPr>
          <w:p w:rsidR="00796D2E" w:rsidRPr="00ED3F23" w:rsidRDefault="00796D2E" w:rsidP="008B54C3">
            <w:pPr>
              <w:pStyle w:val="Tabletext"/>
              <w:keepNext/>
              <w:spacing w:before="20" w:after="20"/>
              <w:jc w:val="center"/>
            </w:pPr>
          </w:p>
        </w:tc>
        <w:tc>
          <w:tcPr>
            <w:tcW w:w="1234" w:type="dxa"/>
            <w:vAlign w:val="center"/>
          </w:tcPr>
          <w:p w:rsidR="00796D2E" w:rsidRPr="00ED3F23" w:rsidRDefault="00796D2E" w:rsidP="008B54C3">
            <w:pPr>
              <w:pStyle w:val="Tabletext"/>
              <w:keepNext/>
              <w:spacing w:before="20" w:after="20"/>
              <w:jc w:val="center"/>
            </w:pPr>
          </w:p>
        </w:tc>
        <w:tc>
          <w:tcPr>
            <w:tcW w:w="1263" w:type="dxa"/>
            <w:vAlign w:val="center"/>
          </w:tcPr>
          <w:p w:rsidR="00796D2E" w:rsidRPr="00ED3F23" w:rsidRDefault="00796D2E" w:rsidP="008B54C3">
            <w:pPr>
              <w:pStyle w:val="Tabletext"/>
              <w:keepNext/>
              <w:spacing w:before="20" w:after="20"/>
              <w:jc w:val="center"/>
            </w:pPr>
          </w:p>
        </w:tc>
      </w:tr>
      <w:tr w:rsidR="00796D2E" w:rsidRPr="00ED3F23" w:rsidTr="008B54C3">
        <w:trPr>
          <w:cantSplit/>
          <w:jc w:val="center"/>
        </w:trPr>
        <w:tc>
          <w:tcPr>
            <w:tcW w:w="1174" w:type="dxa"/>
            <w:vAlign w:val="center"/>
          </w:tcPr>
          <w:p w:rsidR="00796D2E" w:rsidRPr="00ED3F23" w:rsidRDefault="00796D2E" w:rsidP="008B54C3">
            <w:pPr>
              <w:pStyle w:val="Tabletext"/>
              <w:keepNext/>
              <w:spacing w:before="20" w:after="20"/>
              <w:jc w:val="right"/>
            </w:pPr>
            <w:r w:rsidRPr="00ED3F23">
              <w:t>2026</w:t>
            </w:r>
          </w:p>
        </w:tc>
        <w:tc>
          <w:tcPr>
            <w:tcW w:w="1086" w:type="dxa"/>
            <w:tcMar>
              <w:left w:w="28" w:type="dxa"/>
              <w:right w:w="28" w:type="dxa"/>
            </w:tcMar>
            <w:vAlign w:val="center"/>
          </w:tcPr>
          <w:p w:rsidR="00796D2E" w:rsidRPr="00ED3F23" w:rsidRDefault="00796D2E" w:rsidP="008B54C3">
            <w:pPr>
              <w:pStyle w:val="Tabletext"/>
              <w:keepNext/>
              <w:spacing w:before="20" w:after="20"/>
              <w:jc w:val="center"/>
              <w:rPr>
                <w:i/>
              </w:rPr>
            </w:pPr>
            <w:r w:rsidRPr="00ED3F23">
              <w:rPr>
                <w:i/>
              </w:rPr>
              <w:t xml:space="preserve">w), </w:t>
            </w:r>
            <w:del w:id="222" w:author="Ross Norsworthy" w:date="2019-02-28T22:01:00Z">
              <w:r w:rsidRPr="00ED3F23" w:rsidDel="008A1DF0">
                <w:rPr>
                  <w:i/>
                </w:rPr>
                <w:delText>ww),</w:delText>
              </w:r>
            </w:del>
            <w:r w:rsidRPr="00ED3F23">
              <w:rPr>
                <w:i/>
              </w:rPr>
              <w:t xml:space="preserve"> x)</w:t>
            </w:r>
            <w:ins w:id="223" w:author="Unknown" w:date="2017-08-30T15:14:00Z">
              <w:r w:rsidRPr="00ED3F23">
                <w:rPr>
                  <w:i/>
                </w:rPr>
                <w:t>, AAA)</w:t>
              </w:r>
            </w:ins>
          </w:p>
        </w:tc>
        <w:tc>
          <w:tcPr>
            <w:tcW w:w="1292" w:type="dxa"/>
            <w:vAlign w:val="center"/>
          </w:tcPr>
          <w:p w:rsidR="00796D2E" w:rsidRPr="00ED3F23" w:rsidRDefault="00796D2E" w:rsidP="008B54C3">
            <w:pPr>
              <w:pStyle w:val="Tabletext"/>
              <w:keepNext/>
              <w:spacing w:before="20" w:after="20"/>
              <w:jc w:val="center"/>
            </w:pPr>
          </w:p>
        </w:tc>
        <w:tc>
          <w:tcPr>
            <w:tcW w:w="1293" w:type="dxa"/>
            <w:vAlign w:val="center"/>
          </w:tcPr>
          <w:p w:rsidR="00796D2E" w:rsidRPr="00ED3F23" w:rsidRDefault="00796D2E" w:rsidP="008B54C3">
            <w:pPr>
              <w:pStyle w:val="Tabletext"/>
              <w:keepNext/>
              <w:spacing w:before="20" w:after="20"/>
              <w:jc w:val="center"/>
            </w:pPr>
            <w:r w:rsidRPr="00ED3F23">
              <w:t>161.900</w:t>
            </w:r>
          </w:p>
        </w:tc>
        <w:tc>
          <w:tcPr>
            <w:tcW w:w="1063" w:type="dxa"/>
            <w:vAlign w:val="center"/>
          </w:tcPr>
          <w:p w:rsidR="00796D2E" w:rsidRPr="00ED3F23" w:rsidRDefault="00796D2E" w:rsidP="008B54C3">
            <w:pPr>
              <w:pStyle w:val="Tabletext"/>
              <w:keepNext/>
              <w:spacing w:before="20" w:after="20"/>
              <w:jc w:val="center"/>
            </w:pPr>
          </w:p>
        </w:tc>
        <w:tc>
          <w:tcPr>
            <w:tcW w:w="1234" w:type="dxa"/>
            <w:vAlign w:val="center"/>
          </w:tcPr>
          <w:p w:rsidR="00796D2E" w:rsidRPr="00ED3F23" w:rsidRDefault="00796D2E" w:rsidP="008B54C3">
            <w:pPr>
              <w:pStyle w:val="Tabletext"/>
              <w:keepNext/>
              <w:spacing w:before="20" w:after="20"/>
              <w:jc w:val="center"/>
            </w:pPr>
          </w:p>
        </w:tc>
        <w:tc>
          <w:tcPr>
            <w:tcW w:w="1234" w:type="dxa"/>
            <w:vAlign w:val="center"/>
          </w:tcPr>
          <w:p w:rsidR="00796D2E" w:rsidRPr="00ED3F23" w:rsidRDefault="00796D2E" w:rsidP="008B54C3">
            <w:pPr>
              <w:pStyle w:val="Tabletext"/>
              <w:keepNext/>
              <w:spacing w:before="20" w:after="20"/>
              <w:jc w:val="center"/>
            </w:pPr>
          </w:p>
        </w:tc>
        <w:tc>
          <w:tcPr>
            <w:tcW w:w="1263" w:type="dxa"/>
            <w:vAlign w:val="center"/>
          </w:tcPr>
          <w:p w:rsidR="00796D2E" w:rsidRPr="00ED3F23" w:rsidRDefault="00796D2E" w:rsidP="008B54C3">
            <w:pPr>
              <w:pStyle w:val="Tabletext"/>
              <w:keepNext/>
              <w:spacing w:before="20" w:after="20"/>
              <w:jc w:val="center"/>
            </w:pPr>
          </w:p>
        </w:tc>
      </w:tr>
      <w:tr w:rsidR="00796D2E" w:rsidRPr="00ED3F23" w:rsidTr="008B54C3">
        <w:trPr>
          <w:cantSplit/>
          <w:jc w:val="center"/>
        </w:trPr>
        <w:tc>
          <w:tcPr>
            <w:tcW w:w="1174" w:type="dxa"/>
            <w:vAlign w:val="center"/>
          </w:tcPr>
          <w:p w:rsidR="00796D2E" w:rsidRPr="00ED3F23" w:rsidRDefault="00796D2E" w:rsidP="008B54C3">
            <w:pPr>
              <w:pStyle w:val="Tabletext"/>
              <w:spacing w:before="20" w:after="20"/>
              <w:jc w:val="right"/>
            </w:pPr>
            <w:r w:rsidRPr="00ED3F23">
              <w:t>86</w:t>
            </w:r>
          </w:p>
        </w:tc>
        <w:tc>
          <w:tcPr>
            <w:tcW w:w="1086" w:type="dxa"/>
            <w:tcMar>
              <w:left w:w="28" w:type="dxa"/>
              <w:right w:w="28" w:type="dxa"/>
            </w:tcMar>
            <w:vAlign w:val="center"/>
          </w:tcPr>
          <w:p w:rsidR="00796D2E" w:rsidRPr="00ED3F23" w:rsidRDefault="00796D2E" w:rsidP="008B54C3">
            <w:pPr>
              <w:pStyle w:val="Tabletext"/>
              <w:spacing w:before="20" w:after="20"/>
              <w:jc w:val="center"/>
              <w:rPr>
                <w:i/>
                <w:iCs/>
              </w:rPr>
            </w:pPr>
            <w:r w:rsidRPr="00ED3F23">
              <w:rPr>
                <w:i/>
              </w:rPr>
              <w:t xml:space="preserve">w), </w:t>
            </w:r>
            <w:del w:id="224" w:author="Ross Norsworthy" w:date="2019-02-28T22:00:00Z">
              <w:r w:rsidRPr="00ED3F23" w:rsidDel="008A1DF0">
                <w:rPr>
                  <w:i/>
                </w:rPr>
                <w:delText>ww),</w:delText>
              </w:r>
            </w:del>
            <w:r w:rsidRPr="00ED3F23">
              <w:rPr>
                <w:i/>
              </w:rPr>
              <w:t xml:space="preserve"> x) </w:t>
            </w:r>
          </w:p>
        </w:tc>
        <w:tc>
          <w:tcPr>
            <w:tcW w:w="1292" w:type="dxa"/>
            <w:vAlign w:val="center"/>
          </w:tcPr>
          <w:p w:rsidR="00796D2E" w:rsidRPr="00ED3F23" w:rsidRDefault="00796D2E" w:rsidP="008B54C3">
            <w:pPr>
              <w:pStyle w:val="Tabletext"/>
              <w:spacing w:before="20" w:after="20"/>
              <w:jc w:val="center"/>
            </w:pPr>
            <w:r w:rsidRPr="00ED3F23">
              <w:t>157.325</w:t>
            </w:r>
          </w:p>
        </w:tc>
        <w:tc>
          <w:tcPr>
            <w:tcW w:w="1293" w:type="dxa"/>
            <w:vAlign w:val="center"/>
          </w:tcPr>
          <w:p w:rsidR="00796D2E" w:rsidRPr="00ED3F23" w:rsidRDefault="00796D2E" w:rsidP="008B54C3">
            <w:pPr>
              <w:pStyle w:val="Tabletext"/>
              <w:spacing w:before="20" w:after="20"/>
              <w:jc w:val="center"/>
            </w:pPr>
            <w:r w:rsidRPr="00ED3F23">
              <w:t>161.925</w:t>
            </w:r>
          </w:p>
        </w:tc>
        <w:tc>
          <w:tcPr>
            <w:tcW w:w="1063" w:type="dxa"/>
            <w:vAlign w:val="center"/>
          </w:tcPr>
          <w:p w:rsidR="00796D2E" w:rsidRPr="00ED3F23" w:rsidRDefault="00796D2E" w:rsidP="008B54C3">
            <w:pPr>
              <w:pStyle w:val="Tabletext"/>
              <w:spacing w:before="20" w:after="20"/>
              <w:jc w:val="center"/>
            </w:pPr>
          </w:p>
        </w:tc>
        <w:tc>
          <w:tcPr>
            <w:tcW w:w="1234" w:type="dxa"/>
            <w:vAlign w:val="center"/>
          </w:tcPr>
          <w:p w:rsidR="00796D2E" w:rsidRPr="00ED3F23" w:rsidRDefault="00796D2E" w:rsidP="008B54C3">
            <w:pPr>
              <w:pStyle w:val="Tabletext"/>
              <w:spacing w:before="20" w:after="20"/>
              <w:jc w:val="center"/>
            </w:pPr>
            <w:r w:rsidRPr="00ED3F23">
              <w:t>x</w:t>
            </w:r>
          </w:p>
        </w:tc>
        <w:tc>
          <w:tcPr>
            <w:tcW w:w="1234" w:type="dxa"/>
            <w:vAlign w:val="center"/>
          </w:tcPr>
          <w:p w:rsidR="00796D2E" w:rsidRPr="00ED3F23" w:rsidRDefault="00796D2E" w:rsidP="008B54C3">
            <w:pPr>
              <w:pStyle w:val="Tabletext"/>
              <w:spacing w:before="20" w:after="20"/>
              <w:jc w:val="center"/>
            </w:pPr>
            <w:r w:rsidRPr="00ED3F23">
              <w:t>x</w:t>
            </w:r>
          </w:p>
        </w:tc>
        <w:tc>
          <w:tcPr>
            <w:tcW w:w="1263" w:type="dxa"/>
            <w:vAlign w:val="center"/>
          </w:tcPr>
          <w:p w:rsidR="00796D2E" w:rsidRPr="00ED3F23" w:rsidRDefault="00796D2E" w:rsidP="008B54C3">
            <w:pPr>
              <w:pStyle w:val="Tabletext"/>
              <w:spacing w:before="20" w:after="20"/>
              <w:jc w:val="center"/>
            </w:pPr>
            <w:r w:rsidRPr="00ED3F23">
              <w:t>x</w:t>
            </w:r>
          </w:p>
        </w:tc>
      </w:tr>
      <w:tr w:rsidR="00796D2E" w:rsidRPr="00ED3F23" w:rsidTr="008B54C3">
        <w:trPr>
          <w:cantSplit/>
          <w:jc w:val="center"/>
        </w:trPr>
        <w:tc>
          <w:tcPr>
            <w:tcW w:w="1174" w:type="dxa"/>
            <w:vAlign w:val="center"/>
          </w:tcPr>
          <w:p w:rsidR="00796D2E" w:rsidRPr="00ED3F23" w:rsidRDefault="00796D2E" w:rsidP="008B54C3">
            <w:pPr>
              <w:pStyle w:val="Tabletext"/>
              <w:keepNext/>
              <w:spacing w:before="20" w:after="20"/>
            </w:pPr>
            <w:r w:rsidRPr="00ED3F23">
              <w:lastRenderedPageBreak/>
              <w:t>1086</w:t>
            </w:r>
          </w:p>
        </w:tc>
        <w:tc>
          <w:tcPr>
            <w:tcW w:w="1086" w:type="dxa"/>
            <w:tcMar>
              <w:left w:w="28" w:type="dxa"/>
              <w:right w:w="28" w:type="dxa"/>
            </w:tcMar>
            <w:vAlign w:val="center"/>
          </w:tcPr>
          <w:p w:rsidR="00796D2E" w:rsidRPr="00ED3F23" w:rsidRDefault="00796D2E" w:rsidP="008B54C3">
            <w:pPr>
              <w:pStyle w:val="Tabletext"/>
              <w:keepNext/>
              <w:spacing w:before="20" w:after="20"/>
              <w:jc w:val="center"/>
              <w:rPr>
                <w:i/>
              </w:rPr>
            </w:pPr>
            <w:r w:rsidRPr="00ED3F23">
              <w:rPr>
                <w:i/>
              </w:rPr>
              <w:t>w),</w:t>
            </w:r>
            <w:del w:id="225" w:author="Ross Norsworthy" w:date="2019-02-28T22:00:00Z">
              <w:r w:rsidRPr="00ED3F23" w:rsidDel="008A1DF0">
                <w:rPr>
                  <w:i/>
                </w:rPr>
                <w:delText xml:space="preserve"> ww),</w:delText>
              </w:r>
            </w:del>
            <w:r w:rsidRPr="00ED3F23">
              <w:rPr>
                <w:i/>
              </w:rPr>
              <w:t xml:space="preserve"> x)</w:t>
            </w:r>
            <w:ins w:id="226" w:author="Unknown" w:date="2017-08-30T15:12:00Z">
              <w:r w:rsidRPr="00ED3F23">
                <w:rPr>
                  <w:i/>
                </w:rPr>
                <w:t>, AAA)</w:t>
              </w:r>
            </w:ins>
          </w:p>
        </w:tc>
        <w:tc>
          <w:tcPr>
            <w:tcW w:w="1292" w:type="dxa"/>
            <w:vAlign w:val="center"/>
          </w:tcPr>
          <w:p w:rsidR="00796D2E" w:rsidRPr="00ED3F23" w:rsidRDefault="00796D2E" w:rsidP="008B54C3">
            <w:pPr>
              <w:pStyle w:val="Tabletext"/>
              <w:keepNext/>
              <w:spacing w:before="20" w:after="20"/>
              <w:jc w:val="center"/>
            </w:pPr>
            <w:r w:rsidRPr="00ED3F23">
              <w:t>157.325</w:t>
            </w:r>
          </w:p>
        </w:tc>
        <w:tc>
          <w:tcPr>
            <w:tcW w:w="1293" w:type="dxa"/>
            <w:vAlign w:val="center"/>
          </w:tcPr>
          <w:p w:rsidR="00796D2E" w:rsidRPr="00ED3F23" w:rsidRDefault="00796D2E" w:rsidP="008B54C3">
            <w:pPr>
              <w:pStyle w:val="Tabletext"/>
              <w:keepNext/>
              <w:spacing w:before="20" w:after="20"/>
              <w:jc w:val="center"/>
            </w:pPr>
          </w:p>
        </w:tc>
        <w:tc>
          <w:tcPr>
            <w:tcW w:w="1063" w:type="dxa"/>
            <w:vAlign w:val="center"/>
          </w:tcPr>
          <w:p w:rsidR="00796D2E" w:rsidRPr="00ED3F23" w:rsidRDefault="00796D2E" w:rsidP="008B54C3">
            <w:pPr>
              <w:pStyle w:val="Tabletext"/>
              <w:keepNext/>
              <w:spacing w:before="20" w:after="20"/>
              <w:jc w:val="center"/>
            </w:pPr>
          </w:p>
        </w:tc>
        <w:tc>
          <w:tcPr>
            <w:tcW w:w="1234" w:type="dxa"/>
            <w:vAlign w:val="center"/>
          </w:tcPr>
          <w:p w:rsidR="00796D2E" w:rsidRPr="00ED3F23" w:rsidRDefault="00796D2E" w:rsidP="008B54C3">
            <w:pPr>
              <w:pStyle w:val="Tabletext"/>
              <w:keepNext/>
              <w:spacing w:before="20" w:after="20"/>
              <w:jc w:val="center"/>
            </w:pPr>
          </w:p>
        </w:tc>
        <w:tc>
          <w:tcPr>
            <w:tcW w:w="1234" w:type="dxa"/>
            <w:vAlign w:val="center"/>
          </w:tcPr>
          <w:p w:rsidR="00796D2E" w:rsidRPr="00ED3F23" w:rsidRDefault="00796D2E" w:rsidP="008B54C3">
            <w:pPr>
              <w:pStyle w:val="Tabletext"/>
              <w:keepNext/>
              <w:spacing w:before="20" w:after="20"/>
              <w:jc w:val="center"/>
            </w:pPr>
          </w:p>
        </w:tc>
        <w:tc>
          <w:tcPr>
            <w:tcW w:w="1263" w:type="dxa"/>
            <w:vAlign w:val="center"/>
          </w:tcPr>
          <w:p w:rsidR="00796D2E" w:rsidRPr="00ED3F23" w:rsidRDefault="00796D2E" w:rsidP="008B54C3">
            <w:pPr>
              <w:pStyle w:val="Tabletext"/>
              <w:keepNext/>
              <w:spacing w:before="20" w:after="20"/>
              <w:jc w:val="center"/>
            </w:pPr>
          </w:p>
        </w:tc>
      </w:tr>
      <w:tr w:rsidR="00796D2E" w:rsidRPr="00ED3F23" w:rsidTr="008B54C3">
        <w:trPr>
          <w:cantSplit/>
          <w:jc w:val="center"/>
        </w:trPr>
        <w:tc>
          <w:tcPr>
            <w:tcW w:w="1174" w:type="dxa"/>
            <w:vAlign w:val="center"/>
          </w:tcPr>
          <w:p w:rsidR="00796D2E" w:rsidRPr="00ED3F23" w:rsidRDefault="00796D2E" w:rsidP="008B54C3">
            <w:pPr>
              <w:pStyle w:val="Tabletext"/>
              <w:keepNext/>
              <w:spacing w:before="20" w:after="20"/>
              <w:jc w:val="right"/>
            </w:pPr>
            <w:r w:rsidRPr="00ED3F23">
              <w:t>2086</w:t>
            </w:r>
          </w:p>
        </w:tc>
        <w:tc>
          <w:tcPr>
            <w:tcW w:w="1086" w:type="dxa"/>
            <w:tcMar>
              <w:left w:w="28" w:type="dxa"/>
              <w:right w:w="28" w:type="dxa"/>
            </w:tcMar>
            <w:vAlign w:val="center"/>
          </w:tcPr>
          <w:p w:rsidR="00796D2E" w:rsidRPr="00ED3F23" w:rsidRDefault="00796D2E" w:rsidP="008B54C3">
            <w:pPr>
              <w:pStyle w:val="Tabletext"/>
              <w:keepNext/>
              <w:spacing w:before="20" w:after="20"/>
              <w:jc w:val="center"/>
              <w:rPr>
                <w:i/>
              </w:rPr>
            </w:pPr>
            <w:r w:rsidRPr="00ED3F23">
              <w:rPr>
                <w:i/>
              </w:rPr>
              <w:t>w),</w:t>
            </w:r>
            <w:del w:id="227" w:author="Ross Norsworthy" w:date="2019-02-28T22:00:00Z">
              <w:r w:rsidRPr="00ED3F23" w:rsidDel="008A1DF0">
                <w:rPr>
                  <w:i/>
                </w:rPr>
                <w:delText xml:space="preserve"> ww),</w:delText>
              </w:r>
            </w:del>
            <w:r w:rsidRPr="00ED3F23">
              <w:rPr>
                <w:i/>
              </w:rPr>
              <w:t xml:space="preserve"> x)</w:t>
            </w:r>
            <w:ins w:id="228" w:author="Unknown" w:date="2017-08-30T15:14:00Z">
              <w:r w:rsidRPr="00ED3F23">
                <w:rPr>
                  <w:i/>
                </w:rPr>
                <w:t>, AAA)</w:t>
              </w:r>
            </w:ins>
          </w:p>
        </w:tc>
        <w:tc>
          <w:tcPr>
            <w:tcW w:w="1292" w:type="dxa"/>
            <w:vAlign w:val="center"/>
          </w:tcPr>
          <w:p w:rsidR="00796D2E" w:rsidRPr="00ED3F23" w:rsidRDefault="00796D2E" w:rsidP="008B54C3">
            <w:pPr>
              <w:pStyle w:val="Tabletext"/>
              <w:keepNext/>
              <w:spacing w:before="20" w:after="20"/>
              <w:jc w:val="center"/>
            </w:pPr>
          </w:p>
        </w:tc>
        <w:tc>
          <w:tcPr>
            <w:tcW w:w="1293" w:type="dxa"/>
            <w:vAlign w:val="center"/>
          </w:tcPr>
          <w:p w:rsidR="00796D2E" w:rsidRPr="00ED3F23" w:rsidRDefault="00796D2E" w:rsidP="008B54C3">
            <w:pPr>
              <w:pStyle w:val="Tabletext"/>
              <w:keepNext/>
              <w:spacing w:before="20" w:after="20"/>
              <w:jc w:val="center"/>
            </w:pPr>
            <w:r w:rsidRPr="00ED3F23">
              <w:t>161.925</w:t>
            </w:r>
          </w:p>
        </w:tc>
        <w:tc>
          <w:tcPr>
            <w:tcW w:w="1063" w:type="dxa"/>
            <w:vAlign w:val="center"/>
          </w:tcPr>
          <w:p w:rsidR="00796D2E" w:rsidRPr="00ED3F23" w:rsidRDefault="00796D2E" w:rsidP="008B54C3">
            <w:pPr>
              <w:pStyle w:val="Tabletext"/>
              <w:keepNext/>
              <w:spacing w:before="20" w:after="20"/>
              <w:jc w:val="center"/>
            </w:pPr>
          </w:p>
        </w:tc>
        <w:tc>
          <w:tcPr>
            <w:tcW w:w="1234" w:type="dxa"/>
            <w:vAlign w:val="center"/>
          </w:tcPr>
          <w:p w:rsidR="00796D2E" w:rsidRPr="00ED3F23" w:rsidRDefault="00796D2E" w:rsidP="008B54C3">
            <w:pPr>
              <w:pStyle w:val="Tabletext"/>
              <w:keepNext/>
              <w:spacing w:before="20" w:after="20"/>
              <w:jc w:val="center"/>
            </w:pPr>
          </w:p>
        </w:tc>
        <w:tc>
          <w:tcPr>
            <w:tcW w:w="1234" w:type="dxa"/>
            <w:vAlign w:val="center"/>
          </w:tcPr>
          <w:p w:rsidR="00796D2E" w:rsidRPr="00ED3F23" w:rsidRDefault="00796D2E" w:rsidP="008B54C3">
            <w:pPr>
              <w:pStyle w:val="Tabletext"/>
              <w:keepNext/>
              <w:spacing w:before="20" w:after="20"/>
              <w:jc w:val="center"/>
            </w:pPr>
          </w:p>
        </w:tc>
        <w:tc>
          <w:tcPr>
            <w:tcW w:w="1263" w:type="dxa"/>
            <w:vAlign w:val="center"/>
          </w:tcPr>
          <w:p w:rsidR="00796D2E" w:rsidRPr="00ED3F23" w:rsidRDefault="00796D2E" w:rsidP="008B54C3">
            <w:pPr>
              <w:pStyle w:val="Tabletext"/>
              <w:keepNext/>
              <w:spacing w:before="20" w:after="20"/>
              <w:jc w:val="center"/>
            </w:pPr>
          </w:p>
        </w:tc>
      </w:tr>
      <w:tr w:rsidR="00796D2E" w:rsidRPr="00ED3F23" w:rsidTr="008B54C3">
        <w:trPr>
          <w:cantSplit/>
          <w:jc w:val="center"/>
        </w:trPr>
        <w:tc>
          <w:tcPr>
            <w:tcW w:w="1174" w:type="dxa"/>
            <w:vAlign w:val="center"/>
          </w:tcPr>
          <w:p w:rsidR="00796D2E" w:rsidRPr="00ED3F23" w:rsidRDefault="00796D2E" w:rsidP="008B54C3">
            <w:pPr>
              <w:pStyle w:val="Tabletext"/>
              <w:keepNext/>
              <w:spacing w:before="20" w:after="20"/>
            </w:pPr>
            <w:r w:rsidRPr="00ED3F23">
              <w:t>27</w:t>
            </w:r>
          </w:p>
        </w:tc>
        <w:tc>
          <w:tcPr>
            <w:tcW w:w="1086" w:type="dxa"/>
            <w:tcMar>
              <w:left w:w="28" w:type="dxa"/>
              <w:right w:w="28" w:type="dxa"/>
            </w:tcMar>
          </w:tcPr>
          <w:p w:rsidR="00796D2E" w:rsidRPr="00ED3F23" w:rsidRDefault="00796D2E" w:rsidP="008B54C3">
            <w:pPr>
              <w:pStyle w:val="Tabletext"/>
              <w:keepNext/>
              <w:spacing w:before="20" w:after="20"/>
              <w:jc w:val="center"/>
              <w:rPr>
                <w:i/>
                <w:iCs/>
              </w:rPr>
            </w:pPr>
            <w:r w:rsidRPr="00ED3F23">
              <w:rPr>
                <w:i/>
              </w:rPr>
              <w:t>z)</w:t>
            </w:r>
            <w:del w:id="229" w:author="Ross Norsworthy" w:date="2019-02-28T22:04:00Z">
              <w:r w:rsidRPr="00ED3F23" w:rsidDel="008A1DF0">
                <w:rPr>
                  <w:i/>
                </w:rPr>
                <w:delText xml:space="preserve">, </w:delText>
              </w:r>
              <w:r w:rsidRPr="00ED3F23" w:rsidDel="008A1DF0">
                <w:rPr>
                  <w:i/>
                  <w:iCs/>
                </w:rPr>
                <w:delText>zx)</w:delText>
              </w:r>
            </w:del>
          </w:p>
        </w:tc>
        <w:tc>
          <w:tcPr>
            <w:tcW w:w="1292" w:type="dxa"/>
            <w:vAlign w:val="center"/>
          </w:tcPr>
          <w:p w:rsidR="00796D2E" w:rsidRPr="00ED3F23" w:rsidRDefault="00796D2E" w:rsidP="008B54C3">
            <w:pPr>
              <w:pStyle w:val="Tabletext"/>
              <w:keepNext/>
              <w:spacing w:before="20" w:after="20"/>
              <w:jc w:val="center"/>
            </w:pPr>
            <w:r w:rsidRPr="00ED3F23">
              <w:t>157.350</w:t>
            </w:r>
          </w:p>
        </w:tc>
        <w:tc>
          <w:tcPr>
            <w:tcW w:w="1293" w:type="dxa"/>
            <w:vAlign w:val="center"/>
          </w:tcPr>
          <w:p w:rsidR="00796D2E" w:rsidRPr="00ED3F23" w:rsidRDefault="00796D2E" w:rsidP="008B54C3">
            <w:pPr>
              <w:pStyle w:val="Tabletext"/>
              <w:keepNext/>
              <w:spacing w:before="20" w:after="20"/>
              <w:jc w:val="center"/>
            </w:pPr>
            <w:r w:rsidRPr="00ED3F23">
              <w:t>161.950</w:t>
            </w:r>
          </w:p>
        </w:tc>
        <w:tc>
          <w:tcPr>
            <w:tcW w:w="1063" w:type="dxa"/>
            <w:vAlign w:val="center"/>
          </w:tcPr>
          <w:p w:rsidR="00796D2E" w:rsidRPr="00ED3F23" w:rsidRDefault="00796D2E" w:rsidP="008B54C3">
            <w:pPr>
              <w:pStyle w:val="Tabletext"/>
              <w:keepNext/>
              <w:spacing w:before="20" w:after="20"/>
              <w:jc w:val="center"/>
            </w:pPr>
          </w:p>
        </w:tc>
        <w:tc>
          <w:tcPr>
            <w:tcW w:w="1234" w:type="dxa"/>
            <w:vAlign w:val="center"/>
          </w:tcPr>
          <w:p w:rsidR="00796D2E" w:rsidRPr="00ED3F23" w:rsidRDefault="00796D2E" w:rsidP="008B54C3">
            <w:pPr>
              <w:pStyle w:val="Tabletext"/>
              <w:keepNext/>
              <w:spacing w:before="20" w:after="20"/>
              <w:jc w:val="center"/>
            </w:pPr>
          </w:p>
        </w:tc>
        <w:tc>
          <w:tcPr>
            <w:tcW w:w="1234" w:type="dxa"/>
            <w:vAlign w:val="center"/>
          </w:tcPr>
          <w:p w:rsidR="00796D2E" w:rsidRPr="00ED3F23" w:rsidRDefault="00796D2E" w:rsidP="008B54C3">
            <w:pPr>
              <w:pStyle w:val="Tabletext"/>
              <w:keepNext/>
              <w:spacing w:before="20" w:after="20"/>
              <w:jc w:val="center"/>
            </w:pPr>
            <w:r w:rsidRPr="00ED3F23">
              <w:t>x</w:t>
            </w:r>
          </w:p>
        </w:tc>
        <w:tc>
          <w:tcPr>
            <w:tcW w:w="1263" w:type="dxa"/>
            <w:vAlign w:val="center"/>
          </w:tcPr>
          <w:p w:rsidR="00796D2E" w:rsidRPr="00ED3F23" w:rsidRDefault="00796D2E" w:rsidP="008B54C3">
            <w:pPr>
              <w:pStyle w:val="Tabletext"/>
              <w:keepNext/>
              <w:spacing w:before="20" w:after="20"/>
              <w:jc w:val="center"/>
            </w:pPr>
            <w:r w:rsidRPr="00ED3F23">
              <w:t>x</w:t>
            </w:r>
          </w:p>
        </w:tc>
      </w:tr>
      <w:tr w:rsidR="00796D2E" w:rsidRPr="00ED3F23" w:rsidTr="008B54C3">
        <w:trPr>
          <w:cantSplit/>
          <w:jc w:val="center"/>
        </w:trPr>
        <w:tc>
          <w:tcPr>
            <w:tcW w:w="1174" w:type="dxa"/>
            <w:vAlign w:val="center"/>
          </w:tcPr>
          <w:p w:rsidR="00796D2E" w:rsidRPr="00ED3F23" w:rsidRDefault="00796D2E" w:rsidP="008B54C3">
            <w:pPr>
              <w:pStyle w:val="Tabletext"/>
              <w:keepNext/>
              <w:spacing w:before="20" w:after="20"/>
            </w:pPr>
            <w:r w:rsidRPr="00ED3F23">
              <w:t>1027</w:t>
            </w:r>
          </w:p>
        </w:tc>
        <w:tc>
          <w:tcPr>
            <w:tcW w:w="1086" w:type="dxa"/>
            <w:tcMar>
              <w:left w:w="28" w:type="dxa"/>
              <w:right w:w="28" w:type="dxa"/>
            </w:tcMar>
          </w:tcPr>
          <w:p w:rsidR="00796D2E" w:rsidRPr="00ED3F23" w:rsidRDefault="00796D2E" w:rsidP="008B54C3">
            <w:pPr>
              <w:pStyle w:val="Tabletext"/>
              <w:keepNext/>
              <w:spacing w:before="20" w:after="20"/>
              <w:jc w:val="center"/>
              <w:rPr>
                <w:i/>
              </w:rPr>
            </w:pPr>
            <w:del w:id="230" w:author="ITU2" w:date="2019-02-22T19:17:00Z">
              <w:r w:rsidRPr="00F83BD7" w:rsidDel="00BE0672">
                <w:rPr>
                  <w:i/>
                  <w:highlight w:val="cyan"/>
                  <w:rPrChange w:id="231" w:author="ITU2" w:date="2019-02-22T19:17:00Z">
                    <w:rPr>
                      <w:i/>
                    </w:rPr>
                  </w:rPrChange>
                </w:rPr>
                <w:delText>z),</w:delText>
              </w:r>
              <w:r w:rsidRPr="00ED3F23" w:rsidDel="00BE0672">
                <w:rPr>
                  <w:i/>
                </w:rPr>
                <w:delText xml:space="preserve"> </w:delText>
              </w:r>
            </w:del>
            <w:proofErr w:type="spellStart"/>
            <w:r w:rsidRPr="00ED3F23">
              <w:rPr>
                <w:i/>
              </w:rPr>
              <w:t>zz</w:t>
            </w:r>
            <w:proofErr w:type="spellEnd"/>
            <w:r w:rsidRPr="00ED3F23">
              <w:rPr>
                <w:i/>
              </w:rPr>
              <w:t>)</w:t>
            </w:r>
          </w:p>
        </w:tc>
        <w:tc>
          <w:tcPr>
            <w:tcW w:w="1292" w:type="dxa"/>
            <w:vAlign w:val="center"/>
          </w:tcPr>
          <w:p w:rsidR="00796D2E" w:rsidRPr="00ED3F23" w:rsidRDefault="00796D2E" w:rsidP="008B54C3">
            <w:pPr>
              <w:pStyle w:val="Tabletext"/>
              <w:keepNext/>
              <w:spacing w:before="20" w:after="20"/>
              <w:jc w:val="center"/>
            </w:pPr>
            <w:r w:rsidRPr="00ED3F23">
              <w:t>157.350</w:t>
            </w:r>
          </w:p>
        </w:tc>
        <w:tc>
          <w:tcPr>
            <w:tcW w:w="1293" w:type="dxa"/>
            <w:vAlign w:val="center"/>
          </w:tcPr>
          <w:p w:rsidR="00796D2E" w:rsidRPr="00ED3F23" w:rsidRDefault="00796D2E" w:rsidP="008B54C3">
            <w:pPr>
              <w:pStyle w:val="Tabletext"/>
              <w:keepNext/>
              <w:spacing w:before="20" w:after="20"/>
              <w:jc w:val="center"/>
            </w:pPr>
            <w:r w:rsidRPr="00ED3F23">
              <w:t>157.350</w:t>
            </w:r>
          </w:p>
        </w:tc>
        <w:tc>
          <w:tcPr>
            <w:tcW w:w="1063" w:type="dxa"/>
            <w:vAlign w:val="center"/>
          </w:tcPr>
          <w:p w:rsidR="00796D2E" w:rsidRPr="00ED3F23" w:rsidRDefault="00796D2E" w:rsidP="008B54C3">
            <w:pPr>
              <w:pStyle w:val="Tabletext"/>
              <w:keepNext/>
              <w:spacing w:before="20" w:after="20"/>
              <w:jc w:val="center"/>
            </w:pPr>
          </w:p>
        </w:tc>
        <w:tc>
          <w:tcPr>
            <w:tcW w:w="1234" w:type="dxa"/>
            <w:vAlign w:val="center"/>
          </w:tcPr>
          <w:p w:rsidR="00796D2E" w:rsidRPr="00ED3F23" w:rsidRDefault="00796D2E" w:rsidP="008B54C3">
            <w:pPr>
              <w:pStyle w:val="Tabletext"/>
              <w:keepNext/>
              <w:spacing w:before="20" w:after="20"/>
              <w:jc w:val="center"/>
            </w:pPr>
            <w:r w:rsidRPr="00ED3F23">
              <w:t>x</w:t>
            </w:r>
          </w:p>
        </w:tc>
        <w:tc>
          <w:tcPr>
            <w:tcW w:w="1234" w:type="dxa"/>
            <w:vAlign w:val="center"/>
          </w:tcPr>
          <w:p w:rsidR="00796D2E" w:rsidRPr="00ED3F23" w:rsidRDefault="00796D2E" w:rsidP="008B54C3">
            <w:pPr>
              <w:pStyle w:val="Tabletext"/>
              <w:keepNext/>
              <w:spacing w:before="20" w:after="20"/>
              <w:jc w:val="center"/>
            </w:pPr>
          </w:p>
        </w:tc>
        <w:tc>
          <w:tcPr>
            <w:tcW w:w="1263" w:type="dxa"/>
            <w:vAlign w:val="center"/>
          </w:tcPr>
          <w:p w:rsidR="00796D2E" w:rsidRPr="00ED3F23" w:rsidRDefault="00796D2E" w:rsidP="008B54C3">
            <w:pPr>
              <w:pStyle w:val="Tabletext"/>
              <w:keepNext/>
              <w:spacing w:before="20" w:after="20"/>
              <w:jc w:val="center"/>
            </w:pPr>
          </w:p>
        </w:tc>
      </w:tr>
      <w:tr w:rsidR="00796D2E" w:rsidRPr="00ED3F23" w:rsidTr="008B54C3">
        <w:trPr>
          <w:cantSplit/>
          <w:jc w:val="center"/>
        </w:trPr>
        <w:tc>
          <w:tcPr>
            <w:tcW w:w="1174" w:type="dxa"/>
            <w:vAlign w:val="center"/>
          </w:tcPr>
          <w:p w:rsidR="00796D2E" w:rsidRPr="00ED3F23" w:rsidRDefault="00796D2E" w:rsidP="008B54C3">
            <w:pPr>
              <w:pStyle w:val="Tabletext"/>
              <w:keepNext/>
              <w:spacing w:before="20" w:after="20"/>
              <w:jc w:val="right"/>
            </w:pPr>
            <w:r w:rsidRPr="00F83BD7">
              <w:rPr>
                <w:highlight w:val="cyan"/>
              </w:rPr>
              <w:t>2027</w:t>
            </w:r>
            <w:r w:rsidRPr="00F83BD7">
              <w:rPr>
                <w:i/>
                <w:highlight w:val="cyan"/>
              </w:rPr>
              <w:t>*</w:t>
            </w:r>
          </w:p>
        </w:tc>
        <w:tc>
          <w:tcPr>
            <w:tcW w:w="1086" w:type="dxa"/>
            <w:tcMar>
              <w:left w:w="28" w:type="dxa"/>
              <w:right w:w="28" w:type="dxa"/>
            </w:tcMar>
          </w:tcPr>
          <w:p w:rsidR="00796D2E" w:rsidRPr="00ED3F23" w:rsidRDefault="00796D2E" w:rsidP="008B54C3">
            <w:pPr>
              <w:pStyle w:val="Tabletext"/>
              <w:keepNext/>
              <w:spacing w:before="20" w:after="20"/>
              <w:jc w:val="center"/>
              <w:rPr>
                <w:i/>
              </w:rPr>
            </w:pPr>
            <w:r w:rsidRPr="00ED3F23">
              <w:rPr>
                <w:i/>
              </w:rPr>
              <w:t>z)</w:t>
            </w:r>
          </w:p>
        </w:tc>
        <w:tc>
          <w:tcPr>
            <w:tcW w:w="1292" w:type="dxa"/>
            <w:vAlign w:val="center"/>
          </w:tcPr>
          <w:p w:rsidR="00796D2E" w:rsidRPr="00ED3F23" w:rsidRDefault="00796D2E" w:rsidP="008B54C3">
            <w:pPr>
              <w:pStyle w:val="Tabletext"/>
              <w:keepNext/>
              <w:spacing w:before="20" w:after="20"/>
              <w:jc w:val="center"/>
            </w:pPr>
            <w:r w:rsidRPr="00ED3F23">
              <w:t>161.950</w:t>
            </w:r>
          </w:p>
        </w:tc>
        <w:tc>
          <w:tcPr>
            <w:tcW w:w="1293" w:type="dxa"/>
            <w:vAlign w:val="center"/>
          </w:tcPr>
          <w:p w:rsidR="00796D2E" w:rsidRPr="00ED3F23" w:rsidRDefault="00796D2E" w:rsidP="008B54C3">
            <w:pPr>
              <w:pStyle w:val="Tabletext"/>
              <w:keepNext/>
              <w:spacing w:before="20" w:after="20"/>
              <w:jc w:val="center"/>
            </w:pPr>
            <w:r w:rsidRPr="00ED3F23">
              <w:t>161.950</w:t>
            </w:r>
          </w:p>
        </w:tc>
        <w:tc>
          <w:tcPr>
            <w:tcW w:w="1063" w:type="dxa"/>
            <w:vAlign w:val="center"/>
          </w:tcPr>
          <w:p w:rsidR="00796D2E" w:rsidRPr="00ED3F23" w:rsidRDefault="00796D2E" w:rsidP="008B54C3">
            <w:pPr>
              <w:pStyle w:val="Tabletext"/>
              <w:keepNext/>
              <w:spacing w:before="20" w:after="20"/>
              <w:jc w:val="center"/>
            </w:pPr>
          </w:p>
        </w:tc>
        <w:tc>
          <w:tcPr>
            <w:tcW w:w="1234" w:type="dxa"/>
            <w:vAlign w:val="center"/>
          </w:tcPr>
          <w:p w:rsidR="00796D2E" w:rsidRPr="00ED3F23" w:rsidRDefault="00796D2E" w:rsidP="008B54C3">
            <w:pPr>
              <w:pStyle w:val="Tabletext"/>
              <w:keepNext/>
              <w:spacing w:before="20" w:after="20"/>
              <w:jc w:val="center"/>
            </w:pPr>
          </w:p>
        </w:tc>
        <w:tc>
          <w:tcPr>
            <w:tcW w:w="1234" w:type="dxa"/>
            <w:vAlign w:val="center"/>
          </w:tcPr>
          <w:p w:rsidR="00796D2E" w:rsidRPr="00ED3F23" w:rsidRDefault="00796D2E" w:rsidP="008B54C3">
            <w:pPr>
              <w:pStyle w:val="Tabletext"/>
              <w:keepNext/>
              <w:spacing w:before="20" w:after="20"/>
              <w:jc w:val="center"/>
            </w:pPr>
          </w:p>
        </w:tc>
        <w:tc>
          <w:tcPr>
            <w:tcW w:w="1263" w:type="dxa"/>
            <w:vAlign w:val="center"/>
          </w:tcPr>
          <w:p w:rsidR="00796D2E" w:rsidRPr="00ED3F23" w:rsidRDefault="00796D2E" w:rsidP="008B54C3">
            <w:pPr>
              <w:pStyle w:val="Tabletext"/>
              <w:keepNext/>
              <w:spacing w:before="20" w:after="20"/>
              <w:jc w:val="center"/>
            </w:pPr>
          </w:p>
        </w:tc>
      </w:tr>
      <w:tr w:rsidR="00796D2E" w:rsidRPr="00ED3F23" w:rsidTr="008B54C3">
        <w:trPr>
          <w:cantSplit/>
          <w:jc w:val="center"/>
        </w:trPr>
        <w:tc>
          <w:tcPr>
            <w:tcW w:w="1174" w:type="dxa"/>
            <w:vAlign w:val="center"/>
          </w:tcPr>
          <w:p w:rsidR="00796D2E" w:rsidRPr="00ED3F23" w:rsidRDefault="00796D2E" w:rsidP="008B54C3">
            <w:pPr>
              <w:pStyle w:val="Tabletext"/>
              <w:keepNext/>
              <w:spacing w:before="20" w:after="20"/>
              <w:jc w:val="right"/>
            </w:pPr>
            <w:r w:rsidRPr="00ED3F23">
              <w:t>87</w:t>
            </w:r>
          </w:p>
        </w:tc>
        <w:tc>
          <w:tcPr>
            <w:tcW w:w="1086" w:type="dxa"/>
            <w:tcMar>
              <w:left w:w="28" w:type="dxa"/>
              <w:right w:w="28" w:type="dxa"/>
            </w:tcMar>
          </w:tcPr>
          <w:p w:rsidR="00796D2E" w:rsidRPr="00ED3F23" w:rsidRDefault="00796D2E" w:rsidP="008B54C3">
            <w:pPr>
              <w:pStyle w:val="Tabletext"/>
              <w:keepNext/>
              <w:spacing w:before="20" w:after="20"/>
              <w:jc w:val="center"/>
              <w:rPr>
                <w:i/>
                <w:iCs/>
              </w:rPr>
            </w:pPr>
            <w:del w:id="232" w:author="ITU2" w:date="2019-02-22T19:18:00Z">
              <w:r w:rsidRPr="00F83BD7" w:rsidDel="00BE0672">
                <w:rPr>
                  <w:i/>
                  <w:highlight w:val="cyan"/>
                  <w:rPrChange w:id="233" w:author="ITU2" w:date="2019-02-22T19:18:00Z">
                    <w:rPr>
                      <w:i/>
                    </w:rPr>
                  </w:rPrChange>
                </w:rPr>
                <w:delText>z),</w:delText>
              </w:r>
              <w:r w:rsidRPr="00ED3F23" w:rsidDel="00BE0672">
                <w:rPr>
                  <w:i/>
                </w:rPr>
                <w:delText xml:space="preserve"> </w:delText>
              </w:r>
            </w:del>
            <w:proofErr w:type="spellStart"/>
            <w:r w:rsidRPr="00ED3F23">
              <w:rPr>
                <w:i/>
              </w:rPr>
              <w:t>zz</w:t>
            </w:r>
            <w:proofErr w:type="spellEnd"/>
            <w:r w:rsidRPr="00ED3F23">
              <w:rPr>
                <w:i/>
              </w:rPr>
              <w:t>)</w:t>
            </w:r>
          </w:p>
        </w:tc>
        <w:tc>
          <w:tcPr>
            <w:tcW w:w="1292" w:type="dxa"/>
            <w:vAlign w:val="center"/>
          </w:tcPr>
          <w:p w:rsidR="00796D2E" w:rsidRPr="00ED3F23" w:rsidRDefault="00796D2E" w:rsidP="008B54C3">
            <w:pPr>
              <w:pStyle w:val="Tabletext"/>
              <w:keepNext/>
              <w:spacing w:before="20" w:after="20"/>
              <w:jc w:val="center"/>
            </w:pPr>
            <w:r w:rsidRPr="00ED3F23">
              <w:t>157.375</w:t>
            </w:r>
          </w:p>
        </w:tc>
        <w:tc>
          <w:tcPr>
            <w:tcW w:w="1293" w:type="dxa"/>
            <w:vAlign w:val="center"/>
          </w:tcPr>
          <w:p w:rsidR="00796D2E" w:rsidRPr="00ED3F23" w:rsidRDefault="00796D2E" w:rsidP="008B54C3">
            <w:pPr>
              <w:pStyle w:val="Tabletext"/>
              <w:keepNext/>
              <w:spacing w:before="20" w:after="20"/>
              <w:jc w:val="center"/>
            </w:pPr>
            <w:r w:rsidRPr="00ED3F23">
              <w:t>157.375</w:t>
            </w:r>
          </w:p>
        </w:tc>
        <w:tc>
          <w:tcPr>
            <w:tcW w:w="1063" w:type="dxa"/>
            <w:vAlign w:val="center"/>
          </w:tcPr>
          <w:p w:rsidR="00796D2E" w:rsidRPr="00ED3F23" w:rsidRDefault="00796D2E" w:rsidP="008B54C3">
            <w:pPr>
              <w:pStyle w:val="Tabletext"/>
              <w:keepNext/>
              <w:spacing w:before="20" w:after="20"/>
              <w:jc w:val="center"/>
            </w:pPr>
          </w:p>
        </w:tc>
        <w:tc>
          <w:tcPr>
            <w:tcW w:w="1234" w:type="dxa"/>
            <w:vAlign w:val="center"/>
          </w:tcPr>
          <w:p w:rsidR="00796D2E" w:rsidRPr="00ED3F23" w:rsidRDefault="00796D2E" w:rsidP="008B54C3">
            <w:pPr>
              <w:pStyle w:val="Tabletext"/>
              <w:keepNext/>
              <w:spacing w:before="20" w:after="20"/>
              <w:jc w:val="center"/>
            </w:pPr>
            <w:r w:rsidRPr="00ED3F23">
              <w:t>x</w:t>
            </w:r>
          </w:p>
        </w:tc>
        <w:tc>
          <w:tcPr>
            <w:tcW w:w="1234" w:type="dxa"/>
            <w:vAlign w:val="center"/>
          </w:tcPr>
          <w:p w:rsidR="00796D2E" w:rsidRPr="00ED3F23" w:rsidRDefault="00796D2E" w:rsidP="008B54C3">
            <w:pPr>
              <w:pStyle w:val="Tabletext"/>
              <w:keepNext/>
              <w:spacing w:before="20" w:after="20"/>
              <w:jc w:val="center"/>
            </w:pPr>
          </w:p>
        </w:tc>
        <w:tc>
          <w:tcPr>
            <w:tcW w:w="1263" w:type="dxa"/>
            <w:vAlign w:val="center"/>
          </w:tcPr>
          <w:p w:rsidR="00796D2E" w:rsidRPr="00ED3F23" w:rsidRDefault="00796D2E" w:rsidP="008B54C3">
            <w:pPr>
              <w:pStyle w:val="Tabletext"/>
              <w:keepNext/>
              <w:spacing w:before="20" w:after="20"/>
              <w:jc w:val="center"/>
            </w:pPr>
          </w:p>
        </w:tc>
      </w:tr>
      <w:tr w:rsidR="00796D2E" w:rsidRPr="00ED3F23" w:rsidTr="008B54C3">
        <w:trPr>
          <w:cantSplit/>
          <w:jc w:val="center"/>
        </w:trPr>
        <w:tc>
          <w:tcPr>
            <w:tcW w:w="1174" w:type="dxa"/>
            <w:vAlign w:val="center"/>
          </w:tcPr>
          <w:p w:rsidR="00796D2E" w:rsidRPr="00ED3F23" w:rsidRDefault="00796D2E" w:rsidP="008B54C3">
            <w:pPr>
              <w:pStyle w:val="Tabletext"/>
              <w:keepNext/>
              <w:spacing w:before="20" w:after="20"/>
            </w:pPr>
            <w:r w:rsidRPr="00ED3F23">
              <w:t>28</w:t>
            </w:r>
          </w:p>
        </w:tc>
        <w:tc>
          <w:tcPr>
            <w:tcW w:w="1086" w:type="dxa"/>
            <w:tcMar>
              <w:left w:w="28" w:type="dxa"/>
              <w:right w:w="28" w:type="dxa"/>
            </w:tcMar>
          </w:tcPr>
          <w:p w:rsidR="00796D2E" w:rsidRPr="00ED3F23" w:rsidRDefault="00796D2E" w:rsidP="008B54C3">
            <w:pPr>
              <w:pStyle w:val="Tabletext"/>
              <w:keepNext/>
              <w:spacing w:before="20" w:after="20"/>
              <w:jc w:val="center"/>
              <w:rPr>
                <w:i/>
                <w:iCs/>
              </w:rPr>
            </w:pPr>
            <w:r w:rsidRPr="00ED3F23">
              <w:rPr>
                <w:i/>
              </w:rPr>
              <w:t>z)</w:t>
            </w:r>
            <w:del w:id="234" w:author="Ross Norsworthy" w:date="2019-02-28T22:03:00Z">
              <w:r w:rsidRPr="00ED3F23" w:rsidDel="008A1DF0">
                <w:rPr>
                  <w:i/>
                </w:rPr>
                <w:delText xml:space="preserve">, </w:delText>
              </w:r>
              <w:r w:rsidRPr="00ED3F23" w:rsidDel="008A1DF0">
                <w:rPr>
                  <w:i/>
                  <w:iCs/>
                </w:rPr>
                <w:delText>zx)</w:delText>
              </w:r>
            </w:del>
          </w:p>
        </w:tc>
        <w:tc>
          <w:tcPr>
            <w:tcW w:w="1292" w:type="dxa"/>
            <w:vAlign w:val="center"/>
          </w:tcPr>
          <w:p w:rsidR="00796D2E" w:rsidRPr="00ED3F23" w:rsidRDefault="00796D2E" w:rsidP="008B54C3">
            <w:pPr>
              <w:pStyle w:val="Tabletext"/>
              <w:keepNext/>
              <w:spacing w:before="20" w:after="20"/>
              <w:jc w:val="center"/>
            </w:pPr>
            <w:r w:rsidRPr="00ED3F23">
              <w:t>157.400</w:t>
            </w:r>
          </w:p>
        </w:tc>
        <w:tc>
          <w:tcPr>
            <w:tcW w:w="1293" w:type="dxa"/>
            <w:vAlign w:val="center"/>
          </w:tcPr>
          <w:p w:rsidR="00796D2E" w:rsidRPr="00ED3F23" w:rsidRDefault="00796D2E" w:rsidP="008B54C3">
            <w:pPr>
              <w:pStyle w:val="Tabletext"/>
              <w:keepNext/>
              <w:spacing w:before="20" w:after="20"/>
              <w:jc w:val="center"/>
            </w:pPr>
            <w:r w:rsidRPr="00ED3F23">
              <w:t>162.000</w:t>
            </w:r>
          </w:p>
        </w:tc>
        <w:tc>
          <w:tcPr>
            <w:tcW w:w="1063" w:type="dxa"/>
            <w:vAlign w:val="center"/>
          </w:tcPr>
          <w:p w:rsidR="00796D2E" w:rsidRPr="00ED3F23" w:rsidRDefault="00796D2E" w:rsidP="008B54C3">
            <w:pPr>
              <w:pStyle w:val="Tabletext"/>
              <w:keepNext/>
              <w:spacing w:before="20" w:after="20"/>
              <w:jc w:val="center"/>
            </w:pPr>
          </w:p>
        </w:tc>
        <w:tc>
          <w:tcPr>
            <w:tcW w:w="1234" w:type="dxa"/>
            <w:vAlign w:val="center"/>
          </w:tcPr>
          <w:p w:rsidR="00796D2E" w:rsidRPr="00ED3F23" w:rsidRDefault="00796D2E" w:rsidP="008B54C3">
            <w:pPr>
              <w:pStyle w:val="Tabletext"/>
              <w:keepNext/>
              <w:spacing w:before="20" w:after="20"/>
              <w:jc w:val="center"/>
            </w:pPr>
          </w:p>
        </w:tc>
        <w:tc>
          <w:tcPr>
            <w:tcW w:w="1234" w:type="dxa"/>
            <w:vAlign w:val="center"/>
          </w:tcPr>
          <w:p w:rsidR="00796D2E" w:rsidRPr="00ED3F23" w:rsidRDefault="00796D2E" w:rsidP="008B54C3">
            <w:pPr>
              <w:pStyle w:val="Tabletext"/>
              <w:keepNext/>
              <w:spacing w:before="20" w:after="20"/>
              <w:jc w:val="center"/>
            </w:pPr>
            <w:r w:rsidRPr="00ED3F23">
              <w:t>x</w:t>
            </w:r>
          </w:p>
        </w:tc>
        <w:tc>
          <w:tcPr>
            <w:tcW w:w="1263" w:type="dxa"/>
            <w:vAlign w:val="center"/>
          </w:tcPr>
          <w:p w:rsidR="00796D2E" w:rsidRPr="00ED3F23" w:rsidRDefault="00796D2E" w:rsidP="008B54C3">
            <w:pPr>
              <w:pStyle w:val="Tabletext"/>
              <w:keepNext/>
              <w:spacing w:before="20" w:after="20"/>
              <w:jc w:val="center"/>
            </w:pPr>
            <w:r w:rsidRPr="00ED3F23">
              <w:t>x</w:t>
            </w:r>
          </w:p>
        </w:tc>
      </w:tr>
      <w:tr w:rsidR="00796D2E" w:rsidRPr="00ED3F23" w:rsidTr="008B54C3">
        <w:trPr>
          <w:cantSplit/>
          <w:jc w:val="center"/>
        </w:trPr>
        <w:tc>
          <w:tcPr>
            <w:tcW w:w="1174" w:type="dxa"/>
            <w:vAlign w:val="center"/>
          </w:tcPr>
          <w:p w:rsidR="00796D2E" w:rsidRPr="00ED3F23" w:rsidRDefault="00796D2E" w:rsidP="008B54C3">
            <w:pPr>
              <w:pStyle w:val="Tabletext"/>
              <w:spacing w:before="20" w:after="20"/>
            </w:pPr>
            <w:r w:rsidRPr="00ED3F23">
              <w:t>1028</w:t>
            </w:r>
          </w:p>
        </w:tc>
        <w:tc>
          <w:tcPr>
            <w:tcW w:w="1086" w:type="dxa"/>
            <w:tcMar>
              <w:left w:w="28" w:type="dxa"/>
              <w:right w:w="28" w:type="dxa"/>
            </w:tcMar>
          </w:tcPr>
          <w:p w:rsidR="00796D2E" w:rsidRPr="00ED3F23" w:rsidRDefault="00796D2E" w:rsidP="008B54C3">
            <w:pPr>
              <w:pStyle w:val="Tabletext"/>
              <w:spacing w:before="20" w:after="20"/>
              <w:jc w:val="center"/>
              <w:rPr>
                <w:i/>
              </w:rPr>
            </w:pPr>
            <w:del w:id="235" w:author="ITU2" w:date="2019-02-22T19:18:00Z">
              <w:r w:rsidRPr="00F83BD7" w:rsidDel="00BE0672">
                <w:rPr>
                  <w:i/>
                  <w:highlight w:val="cyan"/>
                  <w:rPrChange w:id="236" w:author="ITU2" w:date="2019-02-22T19:18:00Z">
                    <w:rPr>
                      <w:i/>
                    </w:rPr>
                  </w:rPrChange>
                </w:rPr>
                <w:delText>z),</w:delText>
              </w:r>
              <w:r w:rsidRPr="00ED3F23" w:rsidDel="00BE0672">
                <w:rPr>
                  <w:i/>
                </w:rPr>
                <w:delText xml:space="preserve"> </w:delText>
              </w:r>
            </w:del>
            <w:proofErr w:type="spellStart"/>
            <w:r w:rsidRPr="00ED3F23">
              <w:rPr>
                <w:i/>
              </w:rPr>
              <w:t>zz</w:t>
            </w:r>
            <w:proofErr w:type="spellEnd"/>
            <w:r w:rsidRPr="00ED3F23">
              <w:rPr>
                <w:i/>
              </w:rPr>
              <w:t>)</w:t>
            </w:r>
          </w:p>
        </w:tc>
        <w:tc>
          <w:tcPr>
            <w:tcW w:w="1292" w:type="dxa"/>
            <w:vAlign w:val="center"/>
          </w:tcPr>
          <w:p w:rsidR="00796D2E" w:rsidRPr="00ED3F23" w:rsidRDefault="00796D2E" w:rsidP="008B54C3">
            <w:pPr>
              <w:pStyle w:val="Tabletext"/>
              <w:spacing w:before="20" w:after="20"/>
              <w:jc w:val="center"/>
            </w:pPr>
            <w:r w:rsidRPr="00ED3F23">
              <w:t>157.400</w:t>
            </w:r>
          </w:p>
        </w:tc>
        <w:tc>
          <w:tcPr>
            <w:tcW w:w="1293" w:type="dxa"/>
            <w:vAlign w:val="center"/>
          </w:tcPr>
          <w:p w:rsidR="00796D2E" w:rsidRPr="00ED3F23" w:rsidRDefault="00796D2E" w:rsidP="008B54C3">
            <w:pPr>
              <w:pStyle w:val="Tabletext"/>
              <w:spacing w:before="20" w:after="20"/>
              <w:jc w:val="center"/>
            </w:pPr>
            <w:r w:rsidRPr="00ED3F23">
              <w:t>157.400</w:t>
            </w:r>
          </w:p>
        </w:tc>
        <w:tc>
          <w:tcPr>
            <w:tcW w:w="1063" w:type="dxa"/>
            <w:vAlign w:val="center"/>
          </w:tcPr>
          <w:p w:rsidR="00796D2E" w:rsidRPr="00ED3F23" w:rsidRDefault="00796D2E" w:rsidP="008B54C3">
            <w:pPr>
              <w:pStyle w:val="Tabletext"/>
              <w:spacing w:before="20" w:after="20"/>
              <w:jc w:val="center"/>
            </w:pPr>
          </w:p>
        </w:tc>
        <w:tc>
          <w:tcPr>
            <w:tcW w:w="1234" w:type="dxa"/>
            <w:vAlign w:val="center"/>
          </w:tcPr>
          <w:p w:rsidR="00796D2E" w:rsidRPr="00ED3F23" w:rsidRDefault="00796D2E" w:rsidP="008B54C3">
            <w:pPr>
              <w:pStyle w:val="Tabletext"/>
              <w:spacing w:before="20" w:after="20"/>
              <w:jc w:val="center"/>
            </w:pPr>
            <w:r w:rsidRPr="00ED3F23">
              <w:t>x</w:t>
            </w:r>
          </w:p>
        </w:tc>
        <w:tc>
          <w:tcPr>
            <w:tcW w:w="1234" w:type="dxa"/>
            <w:vAlign w:val="center"/>
          </w:tcPr>
          <w:p w:rsidR="00796D2E" w:rsidRPr="00ED3F23" w:rsidRDefault="00796D2E" w:rsidP="008B54C3">
            <w:pPr>
              <w:pStyle w:val="Tabletext"/>
              <w:spacing w:before="20" w:after="20"/>
              <w:jc w:val="center"/>
            </w:pPr>
          </w:p>
        </w:tc>
        <w:tc>
          <w:tcPr>
            <w:tcW w:w="1263" w:type="dxa"/>
            <w:vAlign w:val="center"/>
          </w:tcPr>
          <w:p w:rsidR="00796D2E" w:rsidRPr="00ED3F23" w:rsidRDefault="00796D2E" w:rsidP="008B54C3">
            <w:pPr>
              <w:pStyle w:val="Tabletext"/>
              <w:spacing w:before="20" w:after="20"/>
              <w:jc w:val="center"/>
            </w:pPr>
          </w:p>
        </w:tc>
      </w:tr>
      <w:tr w:rsidR="00796D2E" w:rsidRPr="00ED3F23" w:rsidTr="008B54C3">
        <w:trPr>
          <w:cantSplit/>
          <w:jc w:val="center"/>
        </w:trPr>
        <w:tc>
          <w:tcPr>
            <w:tcW w:w="1174" w:type="dxa"/>
            <w:vAlign w:val="center"/>
          </w:tcPr>
          <w:p w:rsidR="00796D2E" w:rsidRPr="00ED3F23" w:rsidRDefault="00796D2E" w:rsidP="008B54C3">
            <w:pPr>
              <w:pStyle w:val="Tabletext"/>
              <w:spacing w:before="20" w:after="20"/>
              <w:jc w:val="right"/>
            </w:pPr>
            <w:r w:rsidRPr="00F83BD7">
              <w:rPr>
                <w:highlight w:val="cyan"/>
              </w:rPr>
              <w:t>2028</w:t>
            </w:r>
            <w:r w:rsidRPr="00F83BD7">
              <w:rPr>
                <w:i/>
                <w:highlight w:val="cyan"/>
              </w:rPr>
              <w:t>*</w:t>
            </w:r>
          </w:p>
        </w:tc>
        <w:tc>
          <w:tcPr>
            <w:tcW w:w="1086" w:type="dxa"/>
            <w:tcMar>
              <w:left w:w="28" w:type="dxa"/>
              <w:right w:w="28" w:type="dxa"/>
            </w:tcMar>
          </w:tcPr>
          <w:p w:rsidR="00796D2E" w:rsidRPr="00ED3F23" w:rsidRDefault="00796D2E" w:rsidP="008B54C3">
            <w:pPr>
              <w:pStyle w:val="Tabletext"/>
              <w:spacing w:before="20" w:after="20"/>
              <w:jc w:val="center"/>
              <w:rPr>
                <w:i/>
              </w:rPr>
            </w:pPr>
            <w:r w:rsidRPr="00ED3F23">
              <w:rPr>
                <w:i/>
              </w:rPr>
              <w:t>z)</w:t>
            </w:r>
          </w:p>
        </w:tc>
        <w:tc>
          <w:tcPr>
            <w:tcW w:w="1292" w:type="dxa"/>
            <w:vAlign w:val="center"/>
          </w:tcPr>
          <w:p w:rsidR="00796D2E" w:rsidRPr="00ED3F23" w:rsidRDefault="00796D2E" w:rsidP="008B54C3">
            <w:pPr>
              <w:pStyle w:val="Tabletext"/>
              <w:spacing w:before="20" w:after="20"/>
              <w:jc w:val="center"/>
            </w:pPr>
            <w:r w:rsidRPr="00ED3F23">
              <w:t>162.000</w:t>
            </w:r>
          </w:p>
        </w:tc>
        <w:tc>
          <w:tcPr>
            <w:tcW w:w="1293" w:type="dxa"/>
            <w:vAlign w:val="center"/>
          </w:tcPr>
          <w:p w:rsidR="00796D2E" w:rsidRPr="00ED3F23" w:rsidRDefault="00796D2E" w:rsidP="008B54C3">
            <w:pPr>
              <w:pStyle w:val="Tabletext"/>
              <w:spacing w:before="20" w:after="20"/>
              <w:jc w:val="center"/>
            </w:pPr>
            <w:r w:rsidRPr="00ED3F23">
              <w:t>162.000</w:t>
            </w:r>
          </w:p>
        </w:tc>
        <w:tc>
          <w:tcPr>
            <w:tcW w:w="1063" w:type="dxa"/>
            <w:vAlign w:val="center"/>
          </w:tcPr>
          <w:p w:rsidR="00796D2E" w:rsidRPr="00ED3F23" w:rsidRDefault="00796D2E" w:rsidP="008B54C3">
            <w:pPr>
              <w:pStyle w:val="Tabletext"/>
              <w:spacing w:before="20" w:after="20"/>
              <w:jc w:val="center"/>
            </w:pPr>
          </w:p>
        </w:tc>
        <w:tc>
          <w:tcPr>
            <w:tcW w:w="1234" w:type="dxa"/>
            <w:vAlign w:val="center"/>
          </w:tcPr>
          <w:p w:rsidR="00796D2E" w:rsidRPr="00ED3F23" w:rsidRDefault="00796D2E" w:rsidP="008B54C3">
            <w:pPr>
              <w:pStyle w:val="Tabletext"/>
              <w:spacing w:before="20" w:after="20"/>
              <w:jc w:val="center"/>
            </w:pPr>
          </w:p>
        </w:tc>
        <w:tc>
          <w:tcPr>
            <w:tcW w:w="1234" w:type="dxa"/>
            <w:vAlign w:val="center"/>
          </w:tcPr>
          <w:p w:rsidR="00796D2E" w:rsidRPr="00ED3F23" w:rsidRDefault="00796D2E" w:rsidP="008B54C3">
            <w:pPr>
              <w:pStyle w:val="Tabletext"/>
              <w:spacing w:before="20" w:after="20"/>
              <w:jc w:val="center"/>
            </w:pPr>
          </w:p>
        </w:tc>
        <w:tc>
          <w:tcPr>
            <w:tcW w:w="1263" w:type="dxa"/>
            <w:vAlign w:val="center"/>
          </w:tcPr>
          <w:p w:rsidR="00796D2E" w:rsidRPr="00ED3F23" w:rsidRDefault="00796D2E" w:rsidP="008B54C3">
            <w:pPr>
              <w:pStyle w:val="Tabletext"/>
              <w:spacing w:before="20" w:after="20"/>
              <w:jc w:val="center"/>
            </w:pPr>
          </w:p>
        </w:tc>
      </w:tr>
      <w:tr w:rsidR="00796D2E" w:rsidRPr="00ED3F23" w:rsidTr="008B54C3">
        <w:trPr>
          <w:cantSplit/>
          <w:jc w:val="center"/>
        </w:trPr>
        <w:tc>
          <w:tcPr>
            <w:tcW w:w="1174" w:type="dxa"/>
            <w:vAlign w:val="center"/>
          </w:tcPr>
          <w:p w:rsidR="00796D2E" w:rsidRPr="00ED3F23" w:rsidRDefault="00796D2E" w:rsidP="008B54C3">
            <w:pPr>
              <w:pStyle w:val="Tabletext"/>
              <w:spacing w:before="20" w:after="20"/>
              <w:jc w:val="right"/>
            </w:pPr>
            <w:r w:rsidRPr="00ED3F23">
              <w:t>88</w:t>
            </w:r>
          </w:p>
        </w:tc>
        <w:tc>
          <w:tcPr>
            <w:tcW w:w="1086" w:type="dxa"/>
            <w:tcMar>
              <w:left w:w="28" w:type="dxa"/>
              <w:right w:w="28" w:type="dxa"/>
            </w:tcMar>
          </w:tcPr>
          <w:p w:rsidR="00796D2E" w:rsidRPr="00ED3F23" w:rsidRDefault="00796D2E" w:rsidP="008B54C3">
            <w:pPr>
              <w:pStyle w:val="Tabletext"/>
              <w:spacing w:before="20" w:after="20"/>
              <w:jc w:val="center"/>
              <w:rPr>
                <w:i/>
                <w:iCs/>
              </w:rPr>
            </w:pPr>
            <w:del w:id="237" w:author="ITU2" w:date="2019-02-22T19:18:00Z">
              <w:r w:rsidRPr="00F83BD7" w:rsidDel="00BE0672">
                <w:rPr>
                  <w:i/>
                  <w:highlight w:val="cyan"/>
                  <w:rPrChange w:id="238" w:author="ITU2" w:date="2019-02-22T19:18:00Z">
                    <w:rPr>
                      <w:i/>
                    </w:rPr>
                  </w:rPrChange>
                </w:rPr>
                <w:delText>z),</w:delText>
              </w:r>
              <w:r w:rsidRPr="00ED3F23" w:rsidDel="00BE0672">
                <w:rPr>
                  <w:i/>
                </w:rPr>
                <w:delText xml:space="preserve"> </w:delText>
              </w:r>
            </w:del>
            <w:proofErr w:type="spellStart"/>
            <w:r w:rsidRPr="00ED3F23">
              <w:rPr>
                <w:i/>
              </w:rPr>
              <w:t>zz</w:t>
            </w:r>
            <w:proofErr w:type="spellEnd"/>
            <w:r w:rsidRPr="00ED3F23">
              <w:rPr>
                <w:i/>
              </w:rPr>
              <w:t>)</w:t>
            </w:r>
          </w:p>
        </w:tc>
        <w:tc>
          <w:tcPr>
            <w:tcW w:w="1292" w:type="dxa"/>
            <w:vAlign w:val="center"/>
          </w:tcPr>
          <w:p w:rsidR="00796D2E" w:rsidRPr="00ED3F23" w:rsidRDefault="00796D2E" w:rsidP="008B54C3">
            <w:pPr>
              <w:pStyle w:val="Tabletext"/>
              <w:spacing w:before="20" w:after="20"/>
              <w:jc w:val="center"/>
            </w:pPr>
            <w:r w:rsidRPr="00ED3F23">
              <w:t>157.425</w:t>
            </w:r>
          </w:p>
        </w:tc>
        <w:tc>
          <w:tcPr>
            <w:tcW w:w="1293" w:type="dxa"/>
            <w:vAlign w:val="center"/>
          </w:tcPr>
          <w:p w:rsidR="00796D2E" w:rsidRPr="00ED3F23" w:rsidRDefault="00796D2E" w:rsidP="008B54C3">
            <w:pPr>
              <w:pStyle w:val="Tabletext"/>
              <w:spacing w:before="20" w:after="20"/>
              <w:jc w:val="center"/>
            </w:pPr>
            <w:r w:rsidRPr="00ED3F23">
              <w:t>157.425</w:t>
            </w:r>
          </w:p>
        </w:tc>
        <w:tc>
          <w:tcPr>
            <w:tcW w:w="1063" w:type="dxa"/>
            <w:vAlign w:val="center"/>
          </w:tcPr>
          <w:p w:rsidR="00796D2E" w:rsidRPr="00ED3F23" w:rsidRDefault="00796D2E" w:rsidP="008B54C3">
            <w:pPr>
              <w:pStyle w:val="Tabletext"/>
              <w:spacing w:before="20" w:after="20"/>
              <w:jc w:val="center"/>
            </w:pPr>
          </w:p>
        </w:tc>
        <w:tc>
          <w:tcPr>
            <w:tcW w:w="1234" w:type="dxa"/>
            <w:vAlign w:val="center"/>
          </w:tcPr>
          <w:p w:rsidR="00796D2E" w:rsidRPr="00ED3F23" w:rsidRDefault="00796D2E" w:rsidP="008B54C3">
            <w:pPr>
              <w:pStyle w:val="Tabletext"/>
              <w:spacing w:before="20" w:after="20"/>
              <w:jc w:val="center"/>
            </w:pPr>
            <w:r w:rsidRPr="00ED3F23">
              <w:t>x</w:t>
            </w:r>
          </w:p>
        </w:tc>
        <w:tc>
          <w:tcPr>
            <w:tcW w:w="1234" w:type="dxa"/>
            <w:vAlign w:val="center"/>
          </w:tcPr>
          <w:p w:rsidR="00796D2E" w:rsidRPr="00ED3F23" w:rsidRDefault="00796D2E" w:rsidP="008B54C3">
            <w:pPr>
              <w:pStyle w:val="Tabletext"/>
              <w:spacing w:before="20" w:after="20"/>
              <w:jc w:val="center"/>
            </w:pPr>
          </w:p>
        </w:tc>
        <w:tc>
          <w:tcPr>
            <w:tcW w:w="1263" w:type="dxa"/>
            <w:vAlign w:val="center"/>
          </w:tcPr>
          <w:p w:rsidR="00796D2E" w:rsidRPr="00ED3F23" w:rsidRDefault="00796D2E" w:rsidP="008B54C3">
            <w:pPr>
              <w:pStyle w:val="Tabletext"/>
              <w:spacing w:before="20" w:after="20"/>
              <w:jc w:val="center"/>
            </w:pPr>
          </w:p>
        </w:tc>
      </w:tr>
      <w:tr w:rsidR="00796D2E" w:rsidRPr="00ED3F23" w:rsidTr="008B54C3">
        <w:trPr>
          <w:cantSplit/>
          <w:jc w:val="center"/>
        </w:trPr>
        <w:tc>
          <w:tcPr>
            <w:tcW w:w="1174" w:type="dxa"/>
          </w:tcPr>
          <w:p w:rsidR="00796D2E" w:rsidRPr="00ED3F23" w:rsidRDefault="00796D2E" w:rsidP="008B54C3">
            <w:pPr>
              <w:pStyle w:val="Tabletext"/>
              <w:spacing w:before="20" w:after="20"/>
            </w:pPr>
            <w:r w:rsidRPr="00ED3F23">
              <w:t>AIS 1</w:t>
            </w:r>
          </w:p>
        </w:tc>
        <w:tc>
          <w:tcPr>
            <w:tcW w:w="1086" w:type="dxa"/>
            <w:tcMar>
              <w:left w:w="28" w:type="dxa"/>
              <w:right w:w="28" w:type="dxa"/>
            </w:tcMar>
            <w:vAlign w:val="center"/>
          </w:tcPr>
          <w:p w:rsidR="00796D2E" w:rsidRPr="00ED3F23" w:rsidRDefault="00796D2E" w:rsidP="008B54C3">
            <w:pPr>
              <w:pStyle w:val="Tabletext"/>
              <w:spacing w:before="20" w:after="20"/>
              <w:jc w:val="center"/>
              <w:rPr>
                <w:i/>
                <w:iCs/>
              </w:rPr>
            </w:pPr>
            <w:r w:rsidRPr="00ED3F23">
              <w:rPr>
                <w:i/>
                <w:iCs/>
              </w:rPr>
              <w:t>f), l), p)</w:t>
            </w:r>
          </w:p>
        </w:tc>
        <w:tc>
          <w:tcPr>
            <w:tcW w:w="1292" w:type="dxa"/>
            <w:vAlign w:val="center"/>
          </w:tcPr>
          <w:p w:rsidR="00796D2E" w:rsidRPr="00ED3F23" w:rsidRDefault="00796D2E" w:rsidP="008B54C3">
            <w:pPr>
              <w:pStyle w:val="Tabletext"/>
              <w:spacing w:before="20" w:after="20"/>
              <w:jc w:val="center"/>
            </w:pPr>
            <w:r w:rsidRPr="00ED3F23">
              <w:t>161.975</w:t>
            </w:r>
          </w:p>
        </w:tc>
        <w:tc>
          <w:tcPr>
            <w:tcW w:w="1293" w:type="dxa"/>
            <w:vAlign w:val="center"/>
          </w:tcPr>
          <w:p w:rsidR="00796D2E" w:rsidRPr="00ED3F23" w:rsidRDefault="00796D2E" w:rsidP="008B54C3">
            <w:pPr>
              <w:pStyle w:val="Tabletext"/>
              <w:spacing w:before="20" w:after="20"/>
              <w:jc w:val="center"/>
            </w:pPr>
            <w:r w:rsidRPr="00ED3F23">
              <w:t>161.975</w:t>
            </w:r>
          </w:p>
        </w:tc>
        <w:tc>
          <w:tcPr>
            <w:tcW w:w="1063" w:type="dxa"/>
            <w:vAlign w:val="center"/>
          </w:tcPr>
          <w:p w:rsidR="00796D2E" w:rsidRPr="00ED3F23" w:rsidRDefault="00796D2E" w:rsidP="008B54C3">
            <w:pPr>
              <w:pStyle w:val="Tabletext"/>
              <w:spacing w:before="20" w:after="20"/>
              <w:jc w:val="center"/>
            </w:pPr>
          </w:p>
        </w:tc>
        <w:tc>
          <w:tcPr>
            <w:tcW w:w="1234" w:type="dxa"/>
            <w:vAlign w:val="center"/>
          </w:tcPr>
          <w:p w:rsidR="00796D2E" w:rsidRPr="00ED3F23" w:rsidRDefault="00796D2E" w:rsidP="008B54C3">
            <w:pPr>
              <w:pStyle w:val="Tabletext"/>
              <w:spacing w:before="20" w:after="20"/>
              <w:jc w:val="center"/>
            </w:pPr>
          </w:p>
        </w:tc>
        <w:tc>
          <w:tcPr>
            <w:tcW w:w="1234" w:type="dxa"/>
            <w:vAlign w:val="center"/>
          </w:tcPr>
          <w:p w:rsidR="00796D2E" w:rsidRPr="00ED3F23" w:rsidRDefault="00796D2E" w:rsidP="008B54C3">
            <w:pPr>
              <w:pStyle w:val="Tabletext"/>
              <w:spacing w:before="20" w:after="20"/>
              <w:jc w:val="center"/>
            </w:pPr>
          </w:p>
        </w:tc>
        <w:tc>
          <w:tcPr>
            <w:tcW w:w="1263" w:type="dxa"/>
            <w:vAlign w:val="center"/>
          </w:tcPr>
          <w:p w:rsidR="00796D2E" w:rsidRPr="00ED3F23" w:rsidRDefault="00796D2E" w:rsidP="008B54C3">
            <w:pPr>
              <w:pStyle w:val="Tabletext"/>
              <w:spacing w:before="20" w:after="20"/>
              <w:jc w:val="center"/>
            </w:pPr>
          </w:p>
        </w:tc>
      </w:tr>
      <w:tr w:rsidR="00796D2E" w:rsidRPr="00ED3F23" w:rsidTr="008B54C3">
        <w:trPr>
          <w:cantSplit/>
          <w:jc w:val="center"/>
        </w:trPr>
        <w:tc>
          <w:tcPr>
            <w:tcW w:w="1174" w:type="dxa"/>
            <w:tcBorders>
              <w:bottom w:val="single" w:sz="4" w:space="0" w:color="auto"/>
            </w:tcBorders>
          </w:tcPr>
          <w:p w:rsidR="00796D2E" w:rsidRPr="00ED3F23" w:rsidRDefault="00796D2E" w:rsidP="008B54C3">
            <w:pPr>
              <w:pStyle w:val="Tabletext"/>
              <w:spacing w:before="20" w:after="20"/>
            </w:pPr>
            <w:r w:rsidRPr="00ED3F23">
              <w:t>AIS 2</w:t>
            </w:r>
          </w:p>
        </w:tc>
        <w:tc>
          <w:tcPr>
            <w:tcW w:w="1086" w:type="dxa"/>
            <w:tcBorders>
              <w:bottom w:val="single" w:sz="4" w:space="0" w:color="auto"/>
            </w:tcBorders>
            <w:tcMar>
              <w:left w:w="28" w:type="dxa"/>
              <w:right w:w="28" w:type="dxa"/>
            </w:tcMar>
            <w:vAlign w:val="center"/>
          </w:tcPr>
          <w:p w:rsidR="00796D2E" w:rsidRPr="00ED3F23" w:rsidRDefault="00796D2E" w:rsidP="008B54C3">
            <w:pPr>
              <w:pStyle w:val="Tabletext"/>
              <w:spacing w:before="20" w:after="20"/>
              <w:jc w:val="center"/>
              <w:rPr>
                <w:i/>
                <w:iCs/>
              </w:rPr>
            </w:pPr>
            <w:r w:rsidRPr="00ED3F23">
              <w:rPr>
                <w:i/>
                <w:iCs/>
              </w:rPr>
              <w:t>f), l), p)</w:t>
            </w:r>
          </w:p>
        </w:tc>
        <w:tc>
          <w:tcPr>
            <w:tcW w:w="1292" w:type="dxa"/>
            <w:tcBorders>
              <w:bottom w:val="single" w:sz="4" w:space="0" w:color="auto"/>
            </w:tcBorders>
            <w:vAlign w:val="center"/>
          </w:tcPr>
          <w:p w:rsidR="00796D2E" w:rsidRPr="00ED3F23" w:rsidRDefault="00796D2E" w:rsidP="008B54C3">
            <w:pPr>
              <w:pStyle w:val="Tabletext"/>
              <w:spacing w:before="20" w:after="20"/>
              <w:jc w:val="center"/>
            </w:pPr>
            <w:r w:rsidRPr="00ED3F23">
              <w:t>162.025</w:t>
            </w:r>
          </w:p>
        </w:tc>
        <w:tc>
          <w:tcPr>
            <w:tcW w:w="1293" w:type="dxa"/>
            <w:tcBorders>
              <w:bottom w:val="single" w:sz="4" w:space="0" w:color="auto"/>
            </w:tcBorders>
            <w:vAlign w:val="center"/>
          </w:tcPr>
          <w:p w:rsidR="00796D2E" w:rsidRPr="00ED3F23" w:rsidRDefault="00796D2E" w:rsidP="008B54C3">
            <w:pPr>
              <w:pStyle w:val="Tabletext"/>
              <w:spacing w:before="20" w:after="20"/>
              <w:jc w:val="center"/>
            </w:pPr>
            <w:r w:rsidRPr="00ED3F23">
              <w:t>162.025</w:t>
            </w:r>
          </w:p>
        </w:tc>
        <w:tc>
          <w:tcPr>
            <w:tcW w:w="1063" w:type="dxa"/>
            <w:tcBorders>
              <w:bottom w:val="single" w:sz="4" w:space="0" w:color="auto"/>
            </w:tcBorders>
            <w:vAlign w:val="center"/>
          </w:tcPr>
          <w:p w:rsidR="00796D2E" w:rsidRPr="00ED3F23" w:rsidRDefault="00796D2E" w:rsidP="008B54C3">
            <w:pPr>
              <w:pStyle w:val="Tabletext"/>
              <w:spacing w:before="20" w:after="20"/>
              <w:jc w:val="center"/>
            </w:pPr>
          </w:p>
        </w:tc>
        <w:tc>
          <w:tcPr>
            <w:tcW w:w="1234" w:type="dxa"/>
            <w:tcBorders>
              <w:bottom w:val="single" w:sz="4" w:space="0" w:color="auto"/>
            </w:tcBorders>
            <w:vAlign w:val="center"/>
          </w:tcPr>
          <w:p w:rsidR="00796D2E" w:rsidRPr="00ED3F23" w:rsidRDefault="00796D2E" w:rsidP="008B54C3">
            <w:pPr>
              <w:pStyle w:val="Tabletext"/>
              <w:spacing w:before="20" w:after="20"/>
              <w:jc w:val="center"/>
            </w:pPr>
          </w:p>
        </w:tc>
        <w:tc>
          <w:tcPr>
            <w:tcW w:w="1234" w:type="dxa"/>
            <w:tcBorders>
              <w:bottom w:val="single" w:sz="4" w:space="0" w:color="auto"/>
            </w:tcBorders>
            <w:vAlign w:val="center"/>
          </w:tcPr>
          <w:p w:rsidR="00796D2E" w:rsidRPr="00ED3F23" w:rsidRDefault="00796D2E" w:rsidP="008B54C3">
            <w:pPr>
              <w:pStyle w:val="Tabletext"/>
              <w:spacing w:before="20" w:after="20"/>
              <w:jc w:val="center"/>
            </w:pPr>
          </w:p>
        </w:tc>
        <w:tc>
          <w:tcPr>
            <w:tcW w:w="1263" w:type="dxa"/>
            <w:tcBorders>
              <w:bottom w:val="single" w:sz="4" w:space="0" w:color="auto"/>
            </w:tcBorders>
            <w:vAlign w:val="center"/>
          </w:tcPr>
          <w:p w:rsidR="00796D2E" w:rsidRPr="00ED3F23" w:rsidRDefault="00796D2E" w:rsidP="008B54C3">
            <w:pPr>
              <w:pStyle w:val="Tabletext"/>
              <w:spacing w:before="20" w:after="20"/>
              <w:jc w:val="center"/>
            </w:pPr>
          </w:p>
        </w:tc>
      </w:tr>
      <w:tr w:rsidR="00796D2E" w:rsidRPr="00ED3F23" w:rsidTr="008B54C3">
        <w:trPr>
          <w:cantSplit/>
          <w:jc w:val="center"/>
        </w:trPr>
        <w:tc>
          <w:tcPr>
            <w:tcW w:w="9639" w:type="dxa"/>
            <w:gridSpan w:val="8"/>
            <w:tcBorders>
              <w:top w:val="single" w:sz="4" w:space="0" w:color="auto"/>
              <w:left w:val="nil"/>
              <w:bottom w:val="nil"/>
              <w:right w:val="nil"/>
            </w:tcBorders>
            <w:tcMar>
              <w:left w:w="28" w:type="dxa"/>
              <w:right w:w="28" w:type="dxa"/>
            </w:tcMar>
          </w:tcPr>
          <w:p w:rsidR="00796D2E" w:rsidRPr="00ED3F23" w:rsidRDefault="00796D2E" w:rsidP="008B54C3">
            <w:pPr>
              <w:pStyle w:val="Tablelegend"/>
            </w:pPr>
            <w:r w:rsidRPr="00796D2E">
              <w:t>*   From 1 January 2019, channel 2027 will be designated ASM 1 and channel 2028 will be designated ASM 2.</w:t>
            </w:r>
          </w:p>
        </w:tc>
      </w:tr>
    </w:tbl>
    <w:p w:rsidR="00796D2E" w:rsidRPr="00ED3F23" w:rsidRDefault="00796D2E" w:rsidP="00796D2E">
      <w:pPr>
        <w:pStyle w:val="Tablelegend"/>
        <w:jc w:val="center"/>
        <w:rPr>
          <w:b/>
          <w:bCs/>
          <w:i/>
        </w:rPr>
      </w:pPr>
      <w:r w:rsidRPr="00ED3F23">
        <w:rPr>
          <w:b/>
          <w:bCs/>
        </w:rPr>
        <w:t>Notes referring to the Table</w:t>
      </w:r>
    </w:p>
    <w:p w:rsidR="00796D2E" w:rsidRDefault="00796D2E" w:rsidP="00796D2E">
      <w:pPr>
        <w:tabs>
          <w:tab w:val="left" w:pos="284"/>
          <w:tab w:val="left" w:pos="1134"/>
          <w:tab w:val="left" w:pos="1871"/>
          <w:tab w:val="left" w:pos="2268"/>
        </w:tabs>
        <w:overflowPunct w:val="0"/>
        <w:autoSpaceDE w:val="0"/>
        <w:autoSpaceDN w:val="0"/>
        <w:adjustRightInd w:val="0"/>
        <w:textAlignment w:val="baseline"/>
        <w:rPr>
          <w:sz w:val="22"/>
          <w:szCs w:val="22"/>
          <w:lang w:eastAsia="x-none"/>
        </w:rPr>
      </w:pPr>
    </w:p>
    <w:p w:rsidR="00796D2E" w:rsidRPr="00ED3F23" w:rsidRDefault="00796D2E" w:rsidP="00796D2E">
      <w:pPr>
        <w:pStyle w:val="Tablelegend"/>
        <w:rPr>
          <w:i/>
          <w:iCs/>
          <w:sz w:val="24"/>
          <w:szCs w:val="24"/>
        </w:rPr>
      </w:pPr>
      <w:r w:rsidRPr="00ED3F23">
        <w:rPr>
          <w:i/>
          <w:iCs/>
          <w:sz w:val="24"/>
          <w:szCs w:val="24"/>
        </w:rPr>
        <w:t>...</w:t>
      </w:r>
    </w:p>
    <w:p w:rsidR="00796D2E" w:rsidRPr="00ED3F23" w:rsidRDefault="00796D2E" w:rsidP="00796D2E">
      <w:pPr>
        <w:pStyle w:val="Tablelegend"/>
        <w:ind w:left="426" w:hanging="426"/>
        <w:rPr>
          <w:i/>
          <w:iCs/>
        </w:rPr>
      </w:pPr>
      <w:r w:rsidRPr="00ED3F23">
        <w:rPr>
          <w:i/>
          <w:iCs/>
        </w:rPr>
        <w:t>Specific notes</w:t>
      </w:r>
    </w:p>
    <w:p w:rsidR="00796D2E" w:rsidRPr="00ED3F23" w:rsidRDefault="00796D2E" w:rsidP="00796D2E">
      <w:pPr>
        <w:pStyle w:val="Tablelegend"/>
        <w:rPr>
          <w:sz w:val="24"/>
          <w:szCs w:val="24"/>
        </w:rPr>
      </w:pPr>
      <w:r w:rsidRPr="00ED3F23">
        <w:rPr>
          <w:sz w:val="24"/>
          <w:szCs w:val="24"/>
        </w:rPr>
        <w:t>...</w:t>
      </w:r>
    </w:p>
    <w:p w:rsidR="00796D2E" w:rsidRPr="00796D2E" w:rsidRDefault="00796D2E" w:rsidP="00796D2E">
      <w:pPr>
        <w:pStyle w:val="Tablelegend"/>
        <w:tabs>
          <w:tab w:val="clear" w:pos="1134"/>
          <w:tab w:val="left" w:pos="426"/>
        </w:tabs>
        <w:ind w:left="426" w:hanging="426"/>
        <w:rPr>
          <w:ins w:id="239" w:author="Karlis Bogens" w:date="2019-02-24T16:38:00Z"/>
          <w:b/>
          <w:bCs/>
          <w:i/>
          <w:iCs/>
          <w:sz w:val="24"/>
          <w:szCs w:val="24"/>
          <w:rPrChange w:id="240" w:author="Karlis Bogens" w:date="2019-02-24T16:39:00Z">
            <w:rPr>
              <w:ins w:id="241" w:author="Karlis Bogens" w:date="2019-02-24T16:38:00Z"/>
              <w:i/>
              <w:iCs/>
            </w:rPr>
          </w:rPrChange>
        </w:rPr>
      </w:pPr>
      <w:ins w:id="242" w:author="Karlis Bogens" w:date="2019-02-24T16:38:00Z">
        <w:r w:rsidRPr="00796D2E">
          <w:rPr>
            <w:b/>
            <w:bCs/>
            <w:sz w:val="24"/>
            <w:szCs w:val="24"/>
            <w:rPrChange w:id="243" w:author="Karlis Bogens" w:date="2019-02-24T16:39:00Z">
              <w:rPr>
                <w:highlight w:val="yellow"/>
              </w:rPr>
            </w:rPrChange>
          </w:rPr>
          <w:t>MOD</w:t>
        </w:r>
      </w:ins>
    </w:p>
    <w:p w:rsidR="00796D2E" w:rsidRPr="00796D2E" w:rsidRDefault="00796D2E" w:rsidP="00796D2E">
      <w:pPr>
        <w:pStyle w:val="Tablelegend"/>
        <w:tabs>
          <w:tab w:val="clear" w:pos="1134"/>
          <w:tab w:val="left" w:pos="426"/>
        </w:tabs>
        <w:ind w:left="426" w:hanging="426"/>
      </w:pPr>
      <w:r w:rsidRPr="00796D2E">
        <w:rPr>
          <w:i/>
          <w:iCs/>
        </w:rPr>
        <w:t>w)</w:t>
      </w:r>
      <w:r w:rsidRPr="00796D2E">
        <w:tab/>
      </w:r>
      <w:del w:id="244" w:author="Ross Norsworthy" w:date="2019-02-28T21:58:00Z">
        <w:r w:rsidRPr="00796D2E" w:rsidDel="008A1DF0">
          <w:delText>In Regions 1 and 3:</w:delText>
        </w:r>
      </w:del>
    </w:p>
    <w:p w:rsidR="00796D2E" w:rsidRPr="00796D2E" w:rsidDel="00D77701" w:rsidRDefault="00796D2E" w:rsidP="00796D2E">
      <w:pPr>
        <w:pStyle w:val="Tablelegend"/>
        <w:tabs>
          <w:tab w:val="clear" w:pos="1134"/>
          <w:tab w:val="left" w:pos="426"/>
        </w:tabs>
        <w:ind w:left="426" w:hanging="426"/>
        <w:rPr>
          <w:del w:id="245" w:author="Unknown"/>
        </w:rPr>
      </w:pPr>
      <w:r w:rsidRPr="00796D2E">
        <w:tab/>
      </w:r>
      <w:del w:id="246" w:author="Unknown">
        <w:r w:rsidRPr="00796D2E" w:rsidDel="00D77701">
          <w:delText>Until 1 January 2017, the frequency bands 157.200-157.325 MHz and 161.800-161.925 MHz (corresponding to channels: 24, 84, 25, 85, 26 and 86) may be used for digitally modulated emissions, subject to coordination with affected administrations. Stations using these channels or frequency bands for digitally modulated emissions shall not cause harmful interference to, or claim protection from, other stations operating in accordance with Article </w:delText>
        </w:r>
        <w:r w:rsidRPr="00796D2E" w:rsidDel="00D77701">
          <w:rPr>
            <w:b/>
            <w:bCs/>
          </w:rPr>
          <w:delText>5</w:delText>
        </w:r>
        <w:r w:rsidRPr="00796D2E" w:rsidDel="00D77701">
          <w:delText>.</w:delText>
        </w:r>
      </w:del>
    </w:p>
    <w:p w:rsidR="00796D2E" w:rsidRPr="00796D2E" w:rsidRDefault="00796D2E" w:rsidP="00796D2E">
      <w:pPr>
        <w:pStyle w:val="Tablelegend"/>
        <w:tabs>
          <w:tab w:val="clear" w:pos="1134"/>
          <w:tab w:val="left" w:pos="426"/>
        </w:tabs>
        <w:ind w:left="426" w:hanging="426"/>
      </w:pPr>
      <w:r w:rsidRPr="00796D2E">
        <w:tab/>
      </w:r>
      <w:del w:id="247" w:author="Unknown">
        <w:r w:rsidRPr="00796D2E" w:rsidDel="00D77701">
          <w:delText>From 1 January 2017, the</w:delText>
        </w:r>
      </w:del>
      <w:ins w:id="248" w:author="Unknown" w:date="2017-08-30T15:33:00Z">
        <w:r w:rsidRPr="00796D2E">
          <w:t>The</w:t>
        </w:r>
      </w:ins>
      <w:r w:rsidRPr="00796D2E">
        <w:t xml:space="preserve"> frequency bands </w:t>
      </w:r>
      <w:ins w:id="249" w:author="Tamer Sayed Ahmed" w:date="2018-10-16T11:42:00Z">
        <w:r w:rsidRPr="00796D2E">
          <w:t xml:space="preserve">157.1875-157.3375 </w:t>
        </w:r>
      </w:ins>
      <w:del w:id="250" w:author="Tamer Sayed Ahmed" w:date="2018-10-16T11:42:00Z">
        <w:r w:rsidRPr="00796D2E" w:rsidDel="00EA5C12">
          <w:delText>157.200</w:delText>
        </w:r>
        <w:r w:rsidRPr="00796D2E" w:rsidDel="00EA5C12">
          <w:noBreakHyphen/>
          <w:delText>157.325 </w:delText>
        </w:r>
      </w:del>
      <w:r w:rsidRPr="00796D2E">
        <w:t xml:space="preserve"> MHz and </w:t>
      </w:r>
      <w:ins w:id="251" w:author="Tamer Sayed Ahmed" w:date="2018-10-16T11:42:00Z">
        <w:r w:rsidRPr="00796D2E">
          <w:t xml:space="preserve">161.7875-161.9375 </w:t>
        </w:r>
      </w:ins>
      <w:del w:id="252" w:author="Tamer Sayed Ahmed" w:date="2018-10-16T11:42:00Z">
        <w:r w:rsidRPr="00796D2E" w:rsidDel="00EA5C12">
          <w:delText>161.800-161.925</w:delText>
        </w:r>
      </w:del>
      <w:r w:rsidRPr="00796D2E">
        <w:t> MHz (corresponding to channels: 24, 84, 25, 85, 26 and 86) are identified for the utilization of the VHF Data Exchange System (VDES) described in the most recent version of Recommendation ITU</w:t>
      </w:r>
      <w:r w:rsidRPr="00796D2E">
        <w:noBreakHyphen/>
        <w:t>R M.2092. These frequency bands may also be used for analogue modulation described in the most recent version of Recommendation ITU</w:t>
      </w:r>
      <w:r w:rsidRPr="00796D2E">
        <w:noBreakHyphen/>
        <w:t>R M.1084 by an administration that wishes to do so, subject to not causing harmful interference to, or claiming protection from other stations in the maritime mobile service using digitally modulated emissions and subject to coordination with affected administrations.</w:t>
      </w:r>
      <w:r w:rsidRPr="00796D2E">
        <w:rPr>
          <w:sz w:val="16"/>
          <w:szCs w:val="16"/>
        </w:rPr>
        <w:t>     (WRC</w:t>
      </w:r>
      <w:r w:rsidRPr="00796D2E">
        <w:rPr>
          <w:sz w:val="16"/>
          <w:szCs w:val="16"/>
        </w:rPr>
        <w:noBreakHyphen/>
      </w:r>
      <w:del w:id="253" w:author="Unknown">
        <w:r w:rsidRPr="00796D2E" w:rsidDel="001730DF">
          <w:rPr>
            <w:sz w:val="16"/>
            <w:szCs w:val="16"/>
          </w:rPr>
          <w:delText>15</w:delText>
        </w:r>
      </w:del>
      <w:ins w:id="254" w:author="Unknown" w:date="2017-08-30T16:07:00Z">
        <w:r w:rsidRPr="00796D2E">
          <w:rPr>
            <w:sz w:val="16"/>
            <w:szCs w:val="16"/>
          </w:rPr>
          <w:t>19</w:t>
        </w:r>
      </w:ins>
      <w:r w:rsidRPr="00796D2E">
        <w:rPr>
          <w:sz w:val="16"/>
          <w:szCs w:val="16"/>
        </w:rPr>
        <w:t>)</w:t>
      </w:r>
    </w:p>
    <w:p w:rsidR="00796D2E" w:rsidRDefault="00796D2E" w:rsidP="00796D2E">
      <w:pPr>
        <w:pStyle w:val="Tablelegend"/>
        <w:tabs>
          <w:tab w:val="clear" w:pos="1134"/>
          <w:tab w:val="left" w:pos="426"/>
        </w:tabs>
        <w:ind w:left="426" w:hanging="426"/>
        <w:rPr>
          <w:ins w:id="255" w:author="Karlis Bogens" w:date="2019-02-24T16:39:00Z"/>
          <w:i/>
          <w:iCs/>
        </w:rPr>
      </w:pPr>
      <w:ins w:id="256" w:author="Karlis Bogens" w:date="2019-02-24T16:39:00Z">
        <w:r w:rsidRPr="00796D2E">
          <w:rPr>
            <w:b/>
            <w:bCs/>
            <w:sz w:val="24"/>
            <w:szCs w:val="24"/>
          </w:rPr>
          <w:t>MOD</w:t>
        </w:r>
      </w:ins>
    </w:p>
    <w:p w:rsidR="00796D2E" w:rsidRPr="00ED3F23" w:rsidRDefault="00796D2E" w:rsidP="00796D2E">
      <w:pPr>
        <w:pStyle w:val="Tablelegend"/>
        <w:tabs>
          <w:tab w:val="clear" w:pos="1134"/>
          <w:tab w:val="left" w:pos="426"/>
        </w:tabs>
        <w:ind w:left="426" w:hanging="426"/>
      </w:pPr>
      <w:proofErr w:type="spellStart"/>
      <w:r w:rsidRPr="00ED3F23">
        <w:rPr>
          <w:i/>
          <w:iCs/>
        </w:rPr>
        <w:t>wa</w:t>
      </w:r>
      <w:proofErr w:type="spellEnd"/>
      <w:r w:rsidRPr="00ED3F23">
        <w:rPr>
          <w:i/>
          <w:iCs/>
        </w:rPr>
        <w:t>)</w:t>
      </w:r>
      <w:r w:rsidRPr="00ED3F23">
        <w:t xml:space="preserve"> </w:t>
      </w:r>
      <w:r w:rsidRPr="00ED3F23">
        <w:tab/>
      </w:r>
      <w:del w:id="257" w:author="Ross Norsworthy" w:date="2019-02-28T21:58:00Z">
        <w:r w:rsidRPr="00ED3F23" w:rsidDel="008A1DF0">
          <w:delText>In Regions 1 and 3:</w:delText>
        </w:r>
      </w:del>
    </w:p>
    <w:p w:rsidR="00796D2E" w:rsidRPr="00ED3F23" w:rsidDel="00D77701" w:rsidRDefault="00796D2E" w:rsidP="00796D2E">
      <w:pPr>
        <w:pStyle w:val="Tablelegend"/>
        <w:tabs>
          <w:tab w:val="clear" w:pos="1134"/>
          <w:tab w:val="left" w:pos="426"/>
        </w:tabs>
        <w:ind w:left="426" w:hanging="426"/>
        <w:rPr>
          <w:del w:id="258" w:author="Unknown"/>
        </w:rPr>
      </w:pPr>
      <w:r w:rsidRPr="00ED3F23">
        <w:tab/>
      </w:r>
      <w:del w:id="259" w:author="Unknown">
        <w:r w:rsidRPr="00ED3F23" w:rsidDel="00D77701">
          <w:delText>Until 1 January 2017, the frequency bands 157.025-157.175 MHz and 161.625-161.775 MHz (corresponding to channels: 80, 21, 81, 22, 82, 23 and 83) may be used for digitally modulated emissions, subject to coordination with affected administrations. Stations using these channels or frequency bands for digitally modulated emissions shall not cause harmful interference to, or claim protection from, other stations operating in accordance with Article </w:delText>
        </w:r>
        <w:r w:rsidRPr="00ED3F23" w:rsidDel="00D77701">
          <w:rPr>
            <w:b/>
            <w:bCs/>
          </w:rPr>
          <w:delText>5</w:delText>
        </w:r>
        <w:r w:rsidRPr="00ED3F23" w:rsidDel="00D77701">
          <w:delText>.</w:delText>
        </w:r>
      </w:del>
    </w:p>
    <w:p w:rsidR="00796D2E" w:rsidRPr="00796D2E" w:rsidRDefault="00796D2E" w:rsidP="00796D2E">
      <w:pPr>
        <w:pStyle w:val="Tablelegend"/>
        <w:tabs>
          <w:tab w:val="clear" w:pos="1134"/>
          <w:tab w:val="left" w:pos="426"/>
        </w:tabs>
        <w:ind w:left="426" w:hanging="426"/>
      </w:pPr>
      <w:r w:rsidRPr="00ED3F23">
        <w:tab/>
      </w:r>
      <w:del w:id="260" w:author="Unknown">
        <w:r w:rsidRPr="00796D2E" w:rsidDel="00D77701">
          <w:delText>From 1 January 2017, the</w:delText>
        </w:r>
      </w:del>
      <w:ins w:id="261" w:author="Unknown" w:date="2017-08-30T15:33:00Z">
        <w:r w:rsidRPr="00796D2E">
          <w:t>The</w:t>
        </w:r>
      </w:ins>
      <w:r w:rsidRPr="00796D2E">
        <w:t xml:space="preserve"> frequency bands </w:t>
      </w:r>
      <w:ins w:id="262" w:author="Tamer Sayed Ahmed" w:date="2018-10-16T11:45:00Z">
        <w:r w:rsidRPr="00796D2E">
          <w:t xml:space="preserve">157.0125-157.1125 </w:t>
        </w:r>
      </w:ins>
      <w:del w:id="263" w:author="Tamer Sayed Ahmed" w:date="2018-10-16T11:46:00Z">
        <w:r w:rsidRPr="00796D2E" w:rsidDel="00EA5C12">
          <w:delText>157.025</w:delText>
        </w:r>
        <w:r w:rsidRPr="00796D2E" w:rsidDel="00EA5C12">
          <w:noBreakHyphen/>
          <w:delText>157.100 </w:delText>
        </w:r>
      </w:del>
      <w:r w:rsidRPr="00796D2E">
        <w:t xml:space="preserve"> MHz and </w:t>
      </w:r>
      <w:ins w:id="264" w:author="Tamer Sayed Ahmed" w:date="2018-10-16T11:46:00Z">
        <w:r w:rsidRPr="00796D2E">
          <w:t>161.6125-161.7125</w:t>
        </w:r>
      </w:ins>
      <w:ins w:id="265" w:author="Tamer Sayed Ahmed" w:date="2018-10-16T11:47:00Z">
        <w:r w:rsidRPr="00796D2E">
          <w:t xml:space="preserve"> </w:t>
        </w:r>
      </w:ins>
      <w:ins w:id="266" w:author="Karlis Bogens" w:date="2019-02-22T21:01:00Z">
        <w:r w:rsidRPr="00796D2E">
          <w:t>MHz</w:t>
        </w:r>
      </w:ins>
      <w:del w:id="267" w:author="Tamer Sayed Ahmed" w:date="2018-10-16T11:47:00Z">
        <w:r w:rsidRPr="00796D2E" w:rsidDel="00CB44A7">
          <w:delText>161.625-161.700</w:delText>
        </w:r>
      </w:del>
      <w:r w:rsidRPr="00796D2E">
        <w:t xml:space="preserve"> (corresponding to channels: 80, 21, 81 and 22) are identified for utilization of the digital systems described in the most recent version of Recommendation ITU</w:t>
      </w:r>
      <w:r w:rsidRPr="00796D2E">
        <w:noBreakHyphen/>
        <w:t xml:space="preserve">R M.1842 using multiple 25 kHz contiguous channels. </w:t>
      </w:r>
    </w:p>
    <w:p w:rsidR="00796D2E" w:rsidRPr="00796D2E" w:rsidRDefault="00796D2E" w:rsidP="00796D2E">
      <w:pPr>
        <w:pStyle w:val="Tablelegend"/>
        <w:tabs>
          <w:tab w:val="clear" w:pos="1134"/>
          <w:tab w:val="left" w:pos="426"/>
        </w:tabs>
        <w:ind w:left="426" w:hanging="426"/>
      </w:pPr>
      <w:r w:rsidRPr="00796D2E">
        <w:lastRenderedPageBreak/>
        <w:tab/>
      </w:r>
      <w:del w:id="268" w:author="Unknown">
        <w:r w:rsidRPr="00796D2E" w:rsidDel="00D77701">
          <w:delText>From 1 January 2017, the</w:delText>
        </w:r>
      </w:del>
      <w:ins w:id="269" w:author="Unknown" w:date="2017-08-30T15:34:00Z">
        <w:r w:rsidRPr="00796D2E">
          <w:t>The</w:t>
        </w:r>
      </w:ins>
      <w:r w:rsidRPr="00796D2E">
        <w:t xml:space="preserve"> frequency bands </w:t>
      </w:r>
      <w:ins w:id="270" w:author="Tamer Sayed Ahmed" w:date="2018-10-16T12:25:00Z">
        <w:r w:rsidRPr="00796D2E">
          <w:t xml:space="preserve">157.1375-157.1875 </w:t>
        </w:r>
      </w:ins>
      <w:del w:id="271" w:author="Tamer Sayed Ahmed" w:date="2018-10-16T12:25:00Z">
        <w:r w:rsidRPr="00796D2E" w:rsidDel="00766C65">
          <w:delText>157.150</w:delText>
        </w:r>
        <w:r w:rsidRPr="00796D2E" w:rsidDel="00766C65">
          <w:noBreakHyphen/>
          <w:delText>157.175 </w:delText>
        </w:r>
      </w:del>
      <w:r w:rsidRPr="00796D2E">
        <w:t xml:space="preserve"> MHz and </w:t>
      </w:r>
      <w:del w:id="272" w:author="Ruepp, Rowena" w:date="2019-02-22T22:45:00Z">
        <w:r w:rsidRPr="00796D2E" w:rsidDel="00ED3F23">
          <w:delText xml:space="preserve">and </w:delText>
        </w:r>
      </w:del>
      <w:ins w:id="273" w:author="Tamer Sayed Ahmed" w:date="2018-10-16T12:26:00Z">
        <w:r w:rsidRPr="00796D2E">
          <w:t xml:space="preserve">161.7375-161.7875 </w:t>
        </w:r>
      </w:ins>
      <w:del w:id="274" w:author="Tamer Sayed Ahmed" w:date="2018-10-16T12:26:00Z">
        <w:r w:rsidRPr="00796D2E" w:rsidDel="00766C65">
          <w:delText>161.750-161.775 </w:delText>
        </w:r>
      </w:del>
      <w:r w:rsidRPr="00796D2E">
        <w:t> MHz (corresponding to channels: 23 and 83) are identified for utilization of the digital systems described in the most recent version of Recommendation ITU</w:t>
      </w:r>
      <w:r w:rsidRPr="00796D2E">
        <w:noBreakHyphen/>
        <w:t xml:space="preserve">R M.1842 using two 25 kHz contiguous channels. </w:t>
      </w:r>
      <w:del w:id="275" w:author="ITU2" w:date="2019-02-22T19:28:00Z">
        <w:r w:rsidRPr="00796D2E" w:rsidDel="007D08E9">
          <w:delText>From 1 January 2017, t</w:delText>
        </w:r>
      </w:del>
      <w:ins w:id="276" w:author="ITU2" w:date="2019-02-22T19:28:00Z">
        <w:r w:rsidRPr="00796D2E">
          <w:t>T</w:t>
        </w:r>
      </w:ins>
      <w:r w:rsidRPr="00796D2E">
        <w:t>he frequencies 157.125 MHz and 161.725 MHz (corresponding to channel: 82) are identified for the utilization of the digital systems described in the most recent version of Recommendation ITU</w:t>
      </w:r>
      <w:r w:rsidRPr="00796D2E">
        <w:noBreakHyphen/>
        <w:t xml:space="preserve">R M.1842. </w:t>
      </w:r>
    </w:p>
    <w:p w:rsidR="00796D2E" w:rsidRPr="00796D2E" w:rsidRDefault="00796D2E" w:rsidP="00796D2E">
      <w:pPr>
        <w:pStyle w:val="Tablelegend"/>
        <w:tabs>
          <w:tab w:val="clear" w:pos="1134"/>
          <w:tab w:val="left" w:pos="426"/>
        </w:tabs>
        <w:ind w:left="426" w:hanging="426"/>
      </w:pPr>
      <w:r w:rsidRPr="00796D2E">
        <w:tab/>
        <w:t xml:space="preserve">The frequency bands </w:t>
      </w:r>
      <w:ins w:id="277" w:author="ITU2" w:date="2019-02-22T19:29:00Z">
        <w:r w:rsidRPr="00796D2E">
          <w:t xml:space="preserve">157.0125-157.1875 </w:t>
        </w:r>
        <w:del w:id="278" w:author="Tamer Sayed Ahmed" w:date="2018-10-16T12:40:00Z">
          <w:r w:rsidRPr="00796D2E" w:rsidDel="00154C42">
            <w:delText>157.025</w:delText>
          </w:r>
          <w:r w:rsidRPr="00796D2E" w:rsidDel="00154C42">
            <w:noBreakHyphen/>
            <w:delText>157.175 </w:delText>
          </w:r>
        </w:del>
        <w:r w:rsidRPr="00796D2E">
          <w:t xml:space="preserve">MHz and 161.6125-161.7875 </w:t>
        </w:r>
        <w:del w:id="279" w:author="Tamer Sayed Ahmed" w:date="2018-10-16T12:43:00Z">
          <w:r w:rsidRPr="00796D2E" w:rsidDel="00154C42">
            <w:delText>161.625-161.775</w:delText>
          </w:r>
        </w:del>
      </w:ins>
      <w:del w:id="280" w:author="ITU2" w:date="2019-02-22T19:29:00Z">
        <w:r w:rsidRPr="00796D2E" w:rsidDel="007D08E9">
          <w:delText>157.025</w:delText>
        </w:r>
        <w:r w:rsidRPr="00796D2E" w:rsidDel="007D08E9">
          <w:noBreakHyphen/>
          <w:delText>157.175 MHz and 161.625-161.775</w:delText>
        </w:r>
      </w:del>
      <w:r w:rsidRPr="00796D2E">
        <w:t> MHz (corresponding to channels: 80, 21, 81, 22, 82, 23 and 83) can also be used for analogue modulation described in the most recent version of Recommendation ITU</w:t>
      </w:r>
      <w:r w:rsidRPr="00796D2E">
        <w:noBreakHyphen/>
        <w:t>R M.1084 by an administration that wishes to do so, subject to not claiming protection from other stations in the maritime mobile service using digitally modulated emissions and subject to coordination with affected administrations.</w:t>
      </w:r>
      <w:r w:rsidRPr="00796D2E">
        <w:rPr>
          <w:sz w:val="16"/>
          <w:szCs w:val="16"/>
        </w:rPr>
        <w:t>     (WRC</w:t>
      </w:r>
      <w:r w:rsidRPr="00796D2E">
        <w:rPr>
          <w:sz w:val="16"/>
          <w:szCs w:val="16"/>
        </w:rPr>
        <w:noBreakHyphen/>
      </w:r>
      <w:del w:id="281" w:author="Unknown">
        <w:r w:rsidRPr="00796D2E" w:rsidDel="001730DF">
          <w:rPr>
            <w:sz w:val="16"/>
            <w:szCs w:val="16"/>
          </w:rPr>
          <w:delText>15</w:delText>
        </w:r>
      </w:del>
      <w:ins w:id="282" w:author="Unknown" w:date="2017-08-30T16:07:00Z">
        <w:r w:rsidRPr="00796D2E">
          <w:rPr>
            <w:sz w:val="16"/>
            <w:szCs w:val="16"/>
          </w:rPr>
          <w:t>19</w:t>
        </w:r>
      </w:ins>
      <w:r w:rsidRPr="00796D2E">
        <w:rPr>
          <w:sz w:val="16"/>
          <w:szCs w:val="16"/>
        </w:rPr>
        <w:t>)</w:t>
      </w:r>
    </w:p>
    <w:p w:rsidR="00796D2E" w:rsidRPr="00796D2E" w:rsidRDefault="00796D2E" w:rsidP="00796D2E">
      <w:pPr>
        <w:pStyle w:val="Tablelegend"/>
        <w:tabs>
          <w:tab w:val="clear" w:pos="1134"/>
          <w:tab w:val="left" w:pos="426"/>
        </w:tabs>
        <w:ind w:left="426" w:hanging="426"/>
        <w:rPr>
          <w:ins w:id="283" w:author="ITU2" w:date="2019-02-22T19:30:00Z"/>
        </w:rPr>
      </w:pPr>
      <w:r w:rsidRPr="00796D2E">
        <w:t>...</w:t>
      </w:r>
    </w:p>
    <w:p w:rsidR="00796D2E" w:rsidRPr="00796D2E" w:rsidRDefault="00796D2E" w:rsidP="00796D2E">
      <w:pPr>
        <w:ind w:left="426" w:hanging="426"/>
        <w:rPr>
          <w:rFonts w:eastAsiaTheme="minorEastAsia"/>
          <w:i/>
          <w:iCs/>
        </w:rPr>
      </w:pPr>
      <w:ins w:id="284" w:author="Karlis Bogens" w:date="2019-02-24T16:39:00Z">
        <w:r w:rsidRPr="00796D2E">
          <w:rPr>
            <w:b/>
            <w:bCs/>
            <w:szCs w:val="24"/>
          </w:rPr>
          <w:t>MOD</w:t>
        </w:r>
      </w:ins>
    </w:p>
    <w:p w:rsidR="00796D2E" w:rsidRPr="00796D2E" w:rsidDel="008A1DF0" w:rsidRDefault="00796D2E" w:rsidP="00796D2E">
      <w:pPr>
        <w:ind w:left="426" w:hanging="426"/>
        <w:rPr>
          <w:del w:id="285" w:author="Ross Norsworthy" w:date="2019-02-28T22:03:00Z"/>
          <w:rFonts w:eastAsiaTheme="minorEastAsia"/>
          <w:rPrChange w:id="286" w:author="WP 1" w:date="2019-02-20T06:26:00Z">
            <w:rPr>
              <w:del w:id="287" w:author="Ross Norsworthy" w:date="2019-02-28T22:03:00Z"/>
              <w:highlight w:val="red"/>
            </w:rPr>
          </w:rPrChange>
        </w:rPr>
      </w:pPr>
      <w:del w:id="288" w:author="Ross Norsworthy" w:date="2019-02-28T22:03:00Z">
        <w:r w:rsidRPr="00796D2E" w:rsidDel="008A1DF0">
          <w:rPr>
            <w:rFonts w:eastAsiaTheme="minorEastAsia"/>
            <w:i/>
            <w:iCs/>
            <w:rPrChange w:id="289" w:author="WP 1" w:date="2019-02-20T06:26:00Z">
              <w:rPr>
                <w:i/>
                <w:iCs/>
                <w:highlight w:val="red"/>
              </w:rPr>
            </w:rPrChange>
          </w:rPr>
          <w:delText>ww)</w:delText>
        </w:r>
        <w:r w:rsidRPr="00796D2E" w:rsidDel="008A1DF0">
          <w:rPr>
            <w:rFonts w:eastAsiaTheme="minorEastAsia"/>
            <w:rPrChange w:id="290" w:author="WP 1" w:date="2019-02-20T06:26:00Z">
              <w:rPr>
                <w:highlight w:val="red"/>
              </w:rPr>
            </w:rPrChange>
          </w:rPr>
          <w:tab/>
          <w:delText xml:space="preserve">In Region 2, the frequency bands </w:delText>
        </w:r>
      </w:del>
      <w:ins w:id="291" w:author="Tamer Sayed Ahmed" w:date="2018-10-25T08:45:00Z">
        <w:del w:id="292" w:author="Ross Norsworthy" w:date="2019-02-28T22:03:00Z">
          <w:r w:rsidRPr="00796D2E" w:rsidDel="008A1DF0">
            <w:rPr>
              <w:rFonts w:eastAsiaTheme="minorEastAsia"/>
              <w:rPrChange w:id="293" w:author="WP 1" w:date="2019-02-20T06:26:00Z">
                <w:rPr>
                  <w:highlight w:val="red"/>
                </w:rPr>
              </w:rPrChange>
            </w:rPr>
            <w:delText xml:space="preserve">157.1875-157.3375 </w:delText>
          </w:r>
        </w:del>
      </w:ins>
      <w:del w:id="294" w:author="Ross Norsworthy" w:date="2019-02-28T22:03:00Z">
        <w:r w:rsidRPr="00796D2E" w:rsidDel="008A1DF0">
          <w:rPr>
            <w:rFonts w:eastAsiaTheme="minorEastAsia"/>
            <w:lang w:val="en-GB"/>
            <w:rPrChange w:id="295" w:author="WP 1" w:date="2019-02-20T06:26:00Z">
              <w:rPr/>
            </w:rPrChange>
          </w:rPr>
          <w:delText>157.200-157.325</w:delText>
        </w:r>
        <w:r w:rsidRPr="00796D2E" w:rsidDel="008A1DF0">
          <w:rPr>
            <w:rFonts w:eastAsiaTheme="minorEastAsia"/>
            <w:rPrChange w:id="296" w:author="WP 1" w:date="2019-02-20T06:26:00Z">
              <w:rPr>
                <w:highlight w:val="red"/>
              </w:rPr>
            </w:rPrChange>
          </w:rPr>
          <w:delText xml:space="preserve"> and </w:delText>
        </w:r>
      </w:del>
      <w:ins w:id="297" w:author="Tamer Sayed Ahmed" w:date="2018-10-25T08:46:00Z">
        <w:del w:id="298" w:author="Ross Norsworthy" w:date="2019-02-28T22:03:00Z">
          <w:r w:rsidRPr="00796D2E" w:rsidDel="008A1DF0">
            <w:rPr>
              <w:rFonts w:eastAsiaTheme="minorEastAsia"/>
              <w:rPrChange w:id="299" w:author="WP 1" w:date="2019-02-20T06:26:00Z">
                <w:rPr>
                  <w:highlight w:val="red"/>
                </w:rPr>
              </w:rPrChange>
            </w:rPr>
            <w:delText>161.7875-161.9375</w:delText>
          </w:r>
        </w:del>
      </w:ins>
      <w:ins w:id="300" w:author="Tamer Sayed Ahmed" w:date="2018-10-25T08:51:00Z">
        <w:del w:id="301" w:author="Ross Norsworthy" w:date="2019-02-28T22:03:00Z">
          <w:r w:rsidRPr="00796D2E" w:rsidDel="008A1DF0">
            <w:rPr>
              <w:rFonts w:eastAsiaTheme="minorEastAsia"/>
              <w:rPrChange w:id="302" w:author="WP 1" w:date="2019-02-20T06:26:00Z">
                <w:rPr>
                  <w:highlight w:val="red"/>
                </w:rPr>
              </w:rPrChange>
            </w:rPr>
            <w:delText xml:space="preserve"> </w:delText>
          </w:r>
        </w:del>
      </w:ins>
      <w:del w:id="303" w:author="Ross Norsworthy" w:date="2019-02-28T22:03:00Z">
        <w:r w:rsidRPr="00796D2E" w:rsidDel="008A1DF0">
          <w:rPr>
            <w:rFonts w:eastAsiaTheme="minorEastAsia"/>
            <w:lang w:val="en-GB"/>
            <w:rPrChange w:id="304" w:author="WP 1" w:date="2019-02-20T06:26:00Z">
              <w:rPr/>
            </w:rPrChange>
          </w:rPr>
          <w:delText>161.800-161.925</w:delText>
        </w:r>
        <w:r w:rsidRPr="00796D2E" w:rsidDel="008A1DF0">
          <w:rPr>
            <w:rFonts w:eastAsiaTheme="minorEastAsia"/>
            <w:rPrChange w:id="305" w:author="WP 1" w:date="2019-02-20T06:26:00Z">
              <w:rPr>
                <w:highlight w:val="red"/>
              </w:rPr>
            </w:rPrChange>
          </w:rPr>
          <w:delText> MHz (corresponding to channels: 24, 84, 25, 85, 26 and 86) are designated for digitally modulated emissions in accordance with the most recent version of Recommendation ITU</w:delText>
        </w:r>
        <w:r w:rsidRPr="00796D2E" w:rsidDel="008A1DF0">
          <w:rPr>
            <w:rFonts w:eastAsiaTheme="minorEastAsia"/>
            <w:rPrChange w:id="306" w:author="WP 1" w:date="2019-02-20T06:26:00Z">
              <w:rPr>
                <w:highlight w:val="red"/>
              </w:rPr>
            </w:rPrChange>
          </w:rPr>
          <w:noBreakHyphen/>
          <w:delText>R M.1842.</w:delText>
        </w:r>
      </w:del>
    </w:p>
    <w:p w:rsidR="00796D2E" w:rsidRPr="00796D2E" w:rsidDel="008A1DF0" w:rsidRDefault="00796D2E" w:rsidP="00796D2E">
      <w:pPr>
        <w:ind w:left="426" w:hanging="426"/>
        <w:rPr>
          <w:del w:id="307" w:author="Ross Norsworthy" w:date="2019-02-28T22:03:00Z"/>
          <w:rFonts w:eastAsiaTheme="minorEastAsia"/>
          <w:rPrChange w:id="308" w:author="WP 1" w:date="2019-02-19T18:28:00Z">
            <w:rPr>
              <w:del w:id="309" w:author="Ross Norsworthy" w:date="2019-02-28T22:03:00Z"/>
              <w:highlight w:val="red"/>
            </w:rPr>
          </w:rPrChange>
        </w:rPr>
      </w:pPr>
      <w:del w:id="310" w:author="Ross Norsworthy" w:date="2019-02-28T22:03:00Z">
        <w:r w:rsidRPr="00796D2E" w:rsidDel="008A1DF0">
          <w:rPr>
            <w:rFonts w:eastAsiaTheme="minorEastAsia"/>
            <w:i/>
            <w:iCs/>
            <w:rPrChange w:id="311" w:author="WP 1" w:date="2019-02-20T06:26:00Z">
              <w:rPr>
                <w:i/>
                <w:iCs/>
                <w:highlight w:val="red"/>
              </w:rPr>
            </w:rPrChange>
          </w:rPr>
          <w:tab/>
        </w:r>
        <w:r w:rsidRPr="00796D2E" w:rsidDel="008A1DF0">
          <w:rPr>
            <w:rFonts w:eastAsiaTheme="minorEastAsia"/>
            <w:iCs/>
            <w:rPrChange w:id="312" w:author="WP 1" w:date="2019-02-20T06:26:00Z">
              <w:rPr>
                <w:iCs/>
                <w:highlight w:val="red"/>
              </w:rPr>
            </w:rPrChange>
          </w:rPr>
          <w:delText xml:space="preserve">In Canada and Barbados, </w:delText>
        </w:r>
        <w:r w:rsidRPr="00796D2E" w:rsidDel="008A1DF0">
          <w:rPr>
            <w:rFonts w:eastAsiaTheme="minorEastAsia"/>
            <w:iCs/>
            <w:lang w:val="en-GB"/>
            <w:rPrChange w:id="313" w:author="WP 1" w:date="2019-02-20T06:26:00Z">
              <w:rPr>
                <w:iCs/>
              </w:rPr>
            </w:rPrChange>
          </w:rPr>
          <w:delText xml:space="preserve">from 1 January 2019 the </w:delText>
        </w:r>
        <w:r w:rsidRPr="00796D2E" w:rsidDel="008A1DF0">
          <w:rPr>
            <w:rFonts w:eastAsiaTheme="minorEastAsia"/>
            <w:iCs/>
            <w:rPrChange w:id="314" w:author="WP 1" w:date="2019-02-20T06:26:00Z">
              <w:rPr>
                <w:iCs/>
                <w:highlight w:val="red"/>
              </w:rPr>
            </w:rPrChange>
          </w:rPr>
          <w:delText xml:space="preserve">frequency bands </w:delText>
        </w:r>
      </w:del>
      <w:ins w:id="315" w:author="Tamer Sayed Ahmed" w:date="2018-10-25T08:47:00Z">
        <w:del w:id="316" w:author="Ross Norsworthy" w:date="2019-02-28T22:03:00Z">
          <w:r w:rsidRPr="00796D2E" w:rsidDel="008A1DF0">
            <w:rPr>
              <w:rFonts w:eastAsiaTheme="minorEastAsia"/>
              <w:rPrChange w:id="317" w:author="WP 1" w:date="2019-02-20T06:26:00Z">
                <w:rPr>
                  <w:highlight w:val="red"/>
                </w:rPr>
              </w:rPrChange>
            </w:rPr>
            <w:delText>157.1875</w:delText>
          </w:r>
          <w:r w:rsidRPr="00796D2E" w:rsidDel="008A1DF0">
            <w:rPr>
              <w:rFonts w:eastAsiaTheme="minorEastAsia"/>
              <w:rPrChange w:id="318" w:author="WP 1" w:date="2019-02-20T06:26:00Z">
                <w:rPr/>
              </w:rPrChange>
            </w:rPr>
            <w:delText>-</w:delText>
          </w:r>
        </w:del>
      </w:ins>
      <w:ins w:id="319" w:author="Tamer Sayed Ahmed" w:date="2018-10-25T08:48:00Z">
        <w:del w:id="320" w:author="Ross Norsworthy" w:date="2019-02-28T22:03:00Z">
          <w:r w:rsidRPr="00796D2E" w:rsidDel="008A1DF0">
            <w:rPr>
              <w:rFonts w:eastAsiaTheme="minorEastAsia"/>
              <w:rPrChange w:id="321" w:author="WP 1" w:date="2019-02-20T06:26:00Z">
                <w:rPr/>
              </w:rPrChange>
            </w:rPr>
            <w:delText>157.2875</w:delText>
          </w:r>
        </w:del>
      </w:ins>
      <w:ins w:id="322" w:author="Tamer Sayed Ahmed" w:date="2018-10-25T08:50:00Z">
        <w:del w:id="323" w:author="Ross Norsworthy" w:date="2019-02-28T22:03:00Z">
          <w:r w:rsidRPr="00796D2E" w:rsidDel="008A1DF0">
            <w:rPr>
              <w:rFonts w:eastAsiaTheme="minorEastAsia"/>
              <w:rPrChange w:id="324" w:author="WP 1" w:date="2019-02-20T06:26:00Z">
                <w:rPr/>
              </w:rPrChange>
            </w:rPr>
            <w:delText xml:space="preserve"> </w:delText>
          </w:r>
        </w:del>
      </w:ins>
      <w:del w:id="325" w:author="Ross Norsworthy" w:date="2019-02-28T22:03:00Z">
        <w:r w:rsidRPr="00796D2E" w:rsidDel="008A1DF0">
          <w:rPr>
            <w:rFonts w:eastAsiaTheme="minorEastAsia"/>
            <w:iCs/>
            <w:lang w:val="en-GB"/>
            <w:rPrChange w:id="326" w:author="WP 1" w:date="2019-02-20T06:26:00Z">
              <w:rPr>
                <w:iCs/>
              </w:rPr>
            </w:rPrChange>
          </w:rPr>
          <w:delText>157.200-157.275</w:delText>
        </w:r>
        <w:r w:rsidRPr="00796D2E" w:rsidDel="008A1DF0">
          <w:rPr>
            <w:rFonts w:eastAsiaTheme="minorEastAsia"/>
            <w:iCs/>
            <w:rPrChange w:id="327" w:author="WP 1" w:date="2019-02-20T06:26:00Z">
              <w:rPr>
                <w:iCs/>
                <w:highlight w:val="red"/>
              </w:rPr>
            </w:rPrChange>
          </w:rPr>
          <w:delText xml:space="preserve"> and </w:delText>
        </w:r>
      </w:del>
      <w:ins w:id="328" w:author="Tamer Sayed Ahmed" w:date="2018-10-25T08:49:00Z">
        <w:del w:id="329" w:author="Ross Norsworthy" w:date="2019-02-28T22:03:00Z">
          <w:r w:rsidRPr="00796D2E" w:rsidDel="008A1DF0">
            <w:rPr>
              <w:rFonts w:eastAsiaTheme="minorEastAsia"/>
              <w:rPrChange w:id="330" w:author="WP 1" w:date="2019-02-20T06:26:00Z">
                <w:rPr>
                  <w:highlight w:val="red"/>
                </w:rPr>
              </w:rPrChange>
            </w:rPr>
            <w:delText>161.7875</w:delText>
          </w:r>
          <w:r w:rsidRPr="00796D2E" w:rsidDel="008A1DF0">
            <w:rPr>
              <w:rFonts w:eastAsiaTheme="minorEastAsia"/>
              <w:rPrChange w:id="331" w:author="WP 1" w:date="2019-02-20T06:26:00Z">
                <w:rPr/>
              </w:rPrChange>
            </w:rPr>
            <w:delText>-</w:delText>
          </w:r>
        </w:del>
      </w:ins>
      <w:ins w:id="332" w:author="Tamer Sayed Ahmed" w:date="2018-10-25T08:50:00Z">
        <w:del w:id="333" w:author="Ross Norsworthy" w:date="2019-02-28T22:03:00Z">
          <w:r w:rsidRPr="00796D2E" w:rsidDel="008A1DF0">
            <w:rPr>
              <w:rFonts w:eastAsiaTheme="minorEastAsia"/>
              <w:rPrChange w:id="334" w:author="WP 1" w:date="2019-02-20T06:26:00Z">
                <w:rPr/>
              </w:rPrChange>
            </w:rPr>
            <w:delText xml:space="preserve">161.8875 </w:delText>
          </w:r>
        </w:del>
      </w:ins>
      <w:del w:id="335" w:author="Ross Norsworthy" w:date="2019-02-28T22:03:00Z">
        <w:r w:rsidRPr="00796D2E" w:rsidDel="008A1DF0">
          <w:rPr>
            <w:rFonts w:eastAsiaTheme="minorEastAsia"/>
            <w:iCs/>
            <w:lang w:val="en-GB"/>
            <w:rPrChange w:id="336" w:author="WP 1" w:date="2019-02-20T06:26:00Z">
              <w:rPr>
                <w:iCs/>
              </w:rPr>
            </w:rPrChange>
          </w:rPr>
          <w:delText>161.800-161.875</w:delText>
        </w:r>
        <w:r w:rsidRPr="00796D2E" w:rsidDel="008A1DF0">
          <w:rPr>
            <w:rFonts w:eastAsiaTheme="minorEastAsia"/>
            <w:iCs/>
            <w:rPrChange w:id="337" w:author="WP 1" w:date="2019-02-20T06:26:00Z">
              <w:rPr>
                <w:iCs/>
                <w:highlight w:val="red"/>
              </w:rPr>
            </w:rPrChange>
          </w:rPr>
          <w:delText xml:space="preserve"> MHz </w:delText>
        </w:r>
        <w:r w:rsidRPr="00796D2E" w:rsidDel="008A1DF0">
          <w:rPr>
            <w:rFonts w:eastAsiaTheme="minorEastAsia"/>
            <w:rPrChange w:id="338" w:author="WP 1" w:date="2019-02-20T06:26:00Z">
              <w:rPr>
                <w:highlight w:val="red"/>
              </w:rPr>
            </w:rPrChange>
          </w:rPr>
          <w:delText xml:space="preserve">(corresponding to channels: 24, 84, 25 and 85) </w:delText>
        </w:r>
        <w:r w:rsidRPr="00796D2E" w:rsidDel="008A1DF0">
          <w:rPr>
            <w:rFonts w:eastAsiaTheme="minorEastAsia"/>
            <w:iCs/>
            <w:rPrChange w:id="339" w:author="WP 1" w:date="2019-02-20T06:26:00Z">
              <w:rPr>
                <w:iCs/>
                <w:highlight w:val="red"/>
              </w:rPr>
            </w:rPrChange>
          </w:rPr>
          <w:delText xml:space="preserve">may be used for </w:delText>
        </w:r>
        <w:r w:rsidRPr="00796D2E" w:rsidDel="008A1DF0">
          <w:rPr>
            <w:rFonts w:eastAsiaTheme="minorEastAsia"/>
            <w:rPrChange w:id="340" w:author="WP 1" w:date="2019-02-20T06:26:00Z">
              <w:rPr>
                <w:highlight w:val="red"/>
              </w:rPr>
            </w:rPrChange>
          </w:rPr>
          <w:delText>digitally modulated emissions</w:delText>
        </w:r>
        <w:r w:rsidRPr="00796D2E" w:rsidDel="008A1DF0">
          <w:rPr>
            <w:rFonts w:eastAsiaTheme="minorEastAsia"/>
            <w:iCs/>
            <w:rPrChange w:id="341" w:author="WP 1" w:date="2019-02-20T06:26:00Z">
              <w:rPr>
                <w:iCs/>
                <w:highlight w:val="red"/>
              </w:rPr>
            </w:rPrChange>
          </w:rPr>
          <w:delText>, such as those described in the most recent version of Recommendation ITU</w:delText>
        </w:r>
        <w:r w:rsidRPr="00796D2E" w:rsidDel="008A1DF0">
          <w:rPr>
            <w:rFonts w:eastAsiaTheme="minorEastAsia"/>
            <w:iCs/>
            <w:rPrChange w:id="342" w:author="WP 1" w:date="2019-02-20T06:26:00Z">
              <w:rPr>
                <w:iCs/>
                <w:highlight w:val="red"/>
              </w:rPr>
            </w:rPrChange>
          </w:rPr>
          <w:noBreakHyphen/>
          <w:delText>R M.2092, subject to coordination with affected administrations.</w:delText>
        </w:r>
        <w:r w:rsidRPr="00796D2E" w:rsidDel="008A1DF0">
          <w:rPr>
            <w:rFonts w:eastAsiaTheme="minorEastAsia"/>
            <w:sz w:val="16"/>
            <w:szCs w:val="16"/>
            <w:rPrChange w:id="343" w:author="WP 1" w:date="2019-02-20T06:26:00Z">
              <w:rPr>
                <w:sz w:val="16"/>
                <w:szCs w:val="16"/>
                <w:highlight w:val="red"/>
              </w:rPr>
            </w:rPrChange>
          </w:rPr>
          <w:delText>     (WRC</w:delText>
        </w:r>
        <w:r w:rsidRPr="00796D2E" w:rsidDel="008A1DF0">
          <w:rPr>
            <w:rFonts w:eastAsiaTheme="minorEastAsia"/>
            <w:sz w:val="16"/>
            <w:szCs w:val="16"/>
            <w:rPrChange w:id="344" w:author="WP 1" w:date="2019-02-20T06:26:00Z">
              <w:rPr>
                <w:sz w:val="16"/>
                <w:szCs w:val="16"/>
                <w:highlight w:val="red"/>
              </w:rPr>
            </w:rPrChange>
          </w:rPr>
          <w:noBreakHyphen/>
        </w:r>
        <w:r w:rsidRPr="00796D2E" w:rsidDel="008A1DF0">
          <w:rPr>
            <w:rFonts w:eastAsiaTheme="minorEastAsia"/>
            <w:sz w:val="16"/>
            <w:szCs w:val="16"/>
            <w:lang w:val="en-GB"/>
            <w:rPrChange w:id="345" w:author="WP 1" w:date="2019-02-20T06:26:00Z">
              <w:rPr>
                <w:sz w:val="16"/>
                <w:szCs w:val="16"/>
              </w:rPr>
            </w:rPrChange>
          </w:rPr>
          <w:delText>15</w:delText>
        </w:r>
      </w:del>
      <w:ins w:id="346" w:author="Tamer Sayed Ahmed" w:date="2018-10-25T08:52:00Z">
        <w:del w:id="347" w:author="Ross Norsworthy" w:date="2019-02-28T22:03:00Z">
          <w:r w:rsidRPr="00796D2E" w:rsidDel="008A1DF0">
            <w:rPr>
              <w:rFonts w:eastAsiaTheme="minorEastAsia"/>
              <w:sz w:val="16"/>
              <w:szCs w:val="16"/>
              <w:lang w:val="en-GB"/>
              <w:rPrChange w:id="348" w:author="WP 1" w:date="2019-02-20T06:26:00Z">
                <w:rPr>
                  <w:sz w:val="16"/>
                  <w:szCs w:val="16"/>
                </w:rPr>
              </w:rPrChange>
            </w:rPr>
            <w:delText>19</w:delText>
          </w:r>
        </w:del>
      </w:ins>
      <w:del w:id="349" w:author="Ross Norsworthy" w:date="2019-02-28T22:03:00Z">
        <w:r w:rsidRPr="00796D2E" w:rsidDel="008A1DF0">
          <w:rPr>
            <w:rFonts w:eastAsiaTheme="minorEastAsia"/>
            <w:sz w:val="16"/>
            <w:szCs w:val="16"/>
            <w:rPrChange w:id="350" w:author="WP 1" w:date="2019-02-20T06:26:00Z">
              <w:rPr>
                <w:sz w:val="16"/>
                <w:szCs w:val="16"/>
                <w:highlight w:val="red"/>
              </w:rPr>
            </w:rPrChange>
          </w:rPr>
          <w:delText>)</w:delText>
        </w:r>
      </w:del>
    </w:p>
    <w:p w:rsidR="00796D2E" w:rsidRPr="00796D2E" w:rsidRDefault="00796D2E" w:rsidP="00796D2E">
      <w:pPr>
        <w:ind w:left="426" w:hanging="426"/>
        <w:rPr>
          <w:ins w:id="351" w:author="Karlis Bogens" w:date="2019-02-24T16:43:00Z"/>
          <w:rFonts w:eastAsiaTheme="minorEastAsia"/>
          <w:i/>
          <w:iCs/>
        </w:rPr>
      </w:pPr>
      <w:ins w:id="352" w:author="Karlis Bogens" w:date="2019-02-24T16:43:00Z">
        <w:r w:rsidRPr="00796D2E">
          <w:rPr>
            <w:b/>
            <w:bCs/>
            <w:szCs w:val="24"/>
          </w:rPr>
          <w:t>MOD</w:t>
        </w:r>
      </w:ins>
    </w:p>
    <w:p w:rsidR="00796D2E" w:rsidRPr="00796D2E" w:rsidRDefault="00796D2E" w:rsidP="00796D2E">
      <w:pPr>
        <w:ind w:left="426" w:hanging="426"/>
        <w:rPr>
          <w:rFonts w:eastAsiaTheme="minorEastAsia"/>
          <w:rPrChange w:id="353" w:author="WP 1" w:date="2019-02-20T06:26:00Z">
            <w:rPr>
              <w:highlight w:val="red"/>
            </w:rPr>
          </w:rPrChange>
        </w:rPr>
      </w:pPr>
      <w:r w:rsidRPr="00796D2E">
        <w:rPr>
          <w:rFonts w:eastAsiaTheme="minorEastAsia"/>
          <w:i/>
          <w:iCs/>
          <w:rPrChange w:id="354" w:author="WP 1" w:date="2019-02-20T06:26:00Z">
            <w:rPr>
              <w:i/>
              <w:iCs/>
              <w:highlight w:val="red"/>
            </w:rPr>
          </w:rPrChange>
        </w:rPr>
        <w:t>x)</w:t>
      </w:r>
      <w:r w:rsidRPr="00796D2E">
        <w:rPr>
          <w:rFonts w:eastAsiaTheme="minorEastAsia"/>
          <w:rPrChange w:id="355" w:author="WP 1" w:date="2019-02-20T06:26:00Z">
            <w:rPr>
              <w:highlight w:val="red"/>
            </w:rPr>
          </w:rPrChange>
        </w:rPr>
        <w:tab/>
      </w:r>
      <w:del w:id="356" w:author="Tamer Sayed Ahmed" w:date="2018-10-25T08:52:00Z">
        <w:r w:rsidRPr="00796D2E" w:rsidDel="00D85A9D">
          <w:rPr>
            <w:rFonts w:eastAsiaTheme="minorEastAsia"/>
            <w:rPrChange w:id="357" w:author="WP 1" w:date="2019-02-20T06:26:00Z">
              <w:rPr>
                <w:highlight w:val="red"/>
              </w:rPr>
            </w:rPrChange>
          </w:rPr>
          <w:delText xml:space="preserve">From 1 January 2017, in </w:delText>
        </w:r>
      </w:del>
      <w:ins w:id="358" w:author="Tamer Sayed Ahmed" w:date="2018-10-25T08:52:00Z">
        <w:r w:rsidRPr="00796D2E">
          <w:rPr>
            <w:rFonts w:eastAsiaTheme="minorEastAsia"/>
            <w:rPrChange w:id="359" w:author="WP 1" w:date="2019-02-20T06:26:00Z">
              <w:rPr>
                <w:highlight w:val="red"/>
              </w:rPr>
            </w:rPrChange>
          </w:rPr>
          <w:t xml:space="preserve">In </w:t>
        </w:r>
      </w:ins>
      <w:r w:rsidRPr="00796D2E">
        <w:rPr>
          <w:rFonts w:eastAsiaTheme="minorEastAsia"/>
          <w:rPrChange w:id="360" w:author="WP 1" w:date="2019-02-20T06:26:00Z">
            <w:rPr>
              <w:highlight w:val="red"/>
            </w:rPr>
          </w:rPrChange>
        </w:rPr>
        <w:t xml:space="preserve">Angola, Botswana, Lesotho, Madagascar, Malawi, Mauritius, Mozambique, Namibia, Democratic Republic of the Congo, Seychelles, South Africa, Swaziland, Tanzania, Zambia and Zimbabwe, the frequency bands </w:t>
      </w:r>
      <w:ins w:id="361" w:author="Tamer Sayed Ahmed" w:date="2018-10-25T08:54:00Z">
        <w:r w:rsidRPr="00796D2E">
          <w:rPr>
            <w:rFonts w:eastAsiaTheme="minorEastAsia"/>
            <w:lang w:val="en-GB"/>
            <w:rPrChange w:id="362" w:author="WP 1" w:date="2019-02-20T06:26:00Z">
              <w:rPr/>
            </w:rPrChange>
          </w:rPr>
          <w:t xml:space="preserve">157.1125-157.3375 </w:t>
        </w:r>
      </w:ins>
      <w:del w:id="363" w:author="Karlis Bogens" w:date="2019-02-24T16:43:00Z">
        <w:r w:rsidRPr="00796D2E" w:rsidDel="00E15CA4">
          <w:rPr>
            <w:rFonts w:eastAsiaTheme="minorEastAsia"/>
            <w:lang w:val="en-GB"/>
            <w:rPrChange w:id="364" w:author="WP 1" w:date="2019-02-20T06:26:00Z">
              <w:rPr/>
            </w:rPrChange>
          </w:rPr>
          <w:delText>157.125-157.325</w:delText>
        </w:r>
        <w:r w:rsidRPr="00796D2E" w:rsidDel="00E15CA4">
          <w:rPr>
            <w:rFonts w:eastAsiaTheme="minorEastAsia"/>
            <w:rPrChange w:id="365" w:author="WP 1" w:date="2019-02-20T06:26:00Z">
              <w:rPr>
                <w:highlight w:val="red"/>
              </w:rPr>
            </w:rPrChange>
          </w:rPr>
          <w:delText xml:space="preserve"> </w:delText>
        </w:r>
      </w:del>
      <w:r w:rsidRPr="00796D2E">
        <w:rPr>
          <w:rFonts w:eastAsiaTheme="minorEastAsia"/>
          <w:rPrChange w:id="366" w:author="WP 1" w:date="2019-02-20T06:26:00Z">
            <w:rPr>
              <w:highlight w:val="red"/>
            </w:rPr>
          </w:rPrChange>
        </w:rPr>
        <w:t xml:space="preserve">and </w:t>
      </w:r>
      <w:ins w:id="367" w:author="Tamer Sayed Ahmed" w:date="2018-10-25T08:55:00Z">
        <w:r w:rsidRPr="00796D2E">
          <w:rPr>
            <w:rFonts w:eastAsiaTheme="minorEastAsia"/>
            <w:lang w:val="en-GB"/>
            <w:rPrChange w:id="368" w:author="WP 1" w:date="2019-02-20T06:26:00Z">
              <w:rPr/>
            </w:rPrChange>
          </w:rPr>
          <w:t xml:space="preserve">161.7125-161.9375 </w:t>
        </w:r>
      </w:ins>
      <w:del w:id="369" w:author="Karlis Bogens" w:date="2019-02-24T16:43:00Z">
        <w:r w:rsidRPr="00796D2E" w:rsidDel="00E15CA4">
          <w:rPr>
            <w:rFonts w:eastAsiaTheme="minorEastAsia"/>
            <w:lang w:val="en-GB"/>
            <w:rPrChange w:id="370" w:author="WP 1" w:date="2019-02-20T06:26:00Z">
              <w:rPr/>
            </w:rPrChange>
          </w:rPr>
          <w:delText>161.725-161.925</w:delText>
        </w:r>
        <w:r w:rsidRPr="00796D2E" w:rsidDel="00E15CA4">
          <w:rPr>
            <w:rFonts w:eastAsiaTheme="minorEastAsia"/>
            <w:rPrChange w:id="371" w:author="WP 1" w:date="2019-02-20T06:26:00Z">
              <w:rPr>
                <w:highlight w:val="red"/>
              </w:rPr>
            </w:rPrChange>
          </w:rPr>
          <w:delText> </w:delText>
        </w:r>
      </w:del>
      <w:r w:rsidRPr="00796D2E">
        <w:rPr>
          <w:rFonts w:eastAsiaTheme="minorEastAsia"/>
          <w:rPrChange w:id="372" w:author="WP 1" w:date="2019-02-20T06:26:00Z">
            <w:rPr>
              <w:highlight w:val="red"/>
            </w:rPr>
          </w:rPrChange>
        </w:rPr>
        <w:t>MHz (corresponding to channels: 82, 23, 83, 24, 84, 25, 85, 26 and 86) are designated for digitally modulated emissions.</w:t>
      </w:r>
    </w:p>
    <w:p w:rsidR="00796D2E" w:rsidRPr="00796D2E" w:rsidRDefault="00796D2E" w:rsidP="00796D2E">
      <w:pPr>
        <w:tabs>
          <w:tab w:val="left" w:pos="426"/>
        </w:tabs>
        <w:ind w:left="426" w:hanging="426"/>
        <w:rPr>
          <w:rFonts w:eastAsiaTheme="minorEastAsia"/>
          <w:lang w:eastAsia="zh-CN"/>
        </w:rPr>
      </w:pPr>
      <w:ins w:id="373" w:author="Tamer Sayed Ahmed" w:date="2018-10-25T08:56:00Z">
        <w:r w:rsidRPr="00796D2E">
          <w:rPr>
            <w:rFonts w:eastAsiaTheme="minorEastAsia"/>
            <w:rPrChange w:id="374" w:author="WP 1" w:date="2019-02-20T06:26:00Z">
              <w:rPr>
                <w:highlight w:val="red"/>
              </w:rPr>
            </w:rPrChange>
          </w:rPr>
          <w:tab/>
        </w:r>
      </w:ins>
      <w:del w:id="375" w:author="Tamer Sayed Ahmed" w:date="2018-10-25T08:55:00Z">
        <w:r w:rsidRPr="00796D2E" w:rsidDel="00D85A9D">
          <w:rPr>
            <w:rFonts w:eastAsiaTheme="minorEastAsia"/>
            <w:rPrChange w:id="376" w:author="WP 1" w:date="2019-02-20T06:26:00Z">
              <w:rPr>
                <w:highlight w:val="red"/>
              </w:rPr>
            </w:rPrChange>
          </w:rPr>
          <w:delText>From 1 January 2017, in</w:delText>
        </w:r>
      </w:del>
      <w:ins w:id="377" w:author="Tamer Sayed Ahmed" w:date="2018-10-25T08:55:00Z">
        <w:r w:rsidRPr="00796D2E">
          <w:rPr>
            <w:rFonts w:eastAsiaTheme="minorEastAsia"/>
            <w:rPrChange w:id="378" w:author="WP 1" w:date="2019-02-20T06:26:00Z">
              <w:rPr>
                <w:highlight w:val="red"/>
              </w:rPr>
            </w:rPrChange>
          </w:rPr>
          <w:t>In</w:t>
        </w:r>
      </w:ins>
      <w:r w:rsidRPr="00796D2E">
        <w:rPr>
          <w:rFonts w:eastAsiaTheme="minorEastAsia"/>
          <w:rPrChange w:id="379" w:author="WP 1" w:date="2019-02-20T06:26:00Z">
            <w:rPr>
              <w:highlight w:val="red"/>
            </w:rPr>
          </w:rPrChange>
        </w:rPr>
        <w:t xml:space="preserve"> China, the frequency bands </w:t>
      </w:r>
      <w:ins w:id="380" w:author="Tamer Sayed Ahmed" w:date="2018-10-25T08:57:00Z">
        <w:r w:rsidRPr="00796D2E">
          <w:rPr>
            <w:rFonts w:eastAsiaTheme="minorEastAsia"/>
            <w:lang w:val="en-GB"/>
            <w:rPrChange w:id="381" w:author="WP 1" w:date="2019-02-20T06:26:00Z">
              <w:rPr/>
            </w:rPrChange>
          </w:rPr>
          <w:t xml:space="preserve">157.1375-157.3375 </w:t>
        </w:r>
      </w:ins>
      <w:del w:id="382" w:author="Karlis Bogens" w:date="2019-02-24T16:43:00Z">
        <w:r w:rsidRPr="00796D2E" w:rsidDel="00E15CA4">
          <w:rPr>
            <w:rFonts w:eastAsiaTheme="minorEastAsia"/>
            <w:lang w:val="en-GB"/>
            <w:rPrChange w:id="383" w:author="WP 1" w:date="2019-02-20T06:26:00Z">
              <w:rPr/>
            </w:rPrChange>
          </w:rPr>
          <w:delText>157.150-157.325</w:delText>
        </w:r>
        <w:r w:rsidRPr="00796D2E" w:rsidDel="00E15CA4">
          <w:rPr>
            <w:rFonts w:eastAsiaTheme="minorEastAsia"/>
            <w:rPrChange w:id="384" w:author="WP 1" w:date="2019-02-20T06:26:00Z">
              <w:rPr>
                <w:highlight w:val="red"/>
              </w:rPr>
            </w:rPrChange>
          </w:rPr>
          <w:delText xml:space="preserve"> </w:delText>
        </w:r>
      </w:del>
      <w:r w:rsidRPr="00796D2E">
        <w:rPr>
          <w:rFonts w:eastAsiaTheme="minorEastAsia"/>
          <w:rPrChange w:id="385" w:author="WP 1" w:date="2019-02-20T06:26:00Z">
            <w:rPr>
              <w:highlight w:val="red"/>
            </w:rPr>
          </w:rPrChange>
        </w:rPr>
        <w:t xml:space="preserve">and </w:t>
      </w:r>
      <w:ins w:id="386" w:author="Tamer Sayed Ahmed" w:date="2018-10-25T08:58:00Z">
        <w:r w:rsidRPr="00796D2E">
          <w:rPr>
            <w:rFonts w:eastAsiaTheme="minorEastAsia"/>
            <w:lang w:val="en-GB"/>
            <w:rPrChange w:id="387" w:author="WP 1" w:date="2019-02-20T06:26:00Z">
              <w:rPr/>
            </w:rPrChange>
          </w:rPr>
          <w:t xml:space="preserve">161.7375-161.9375 </w:t>
        </w:r>
      </w:ins>
      <w:del w:id="388" w:author="Karlis Bogens" w:date="2019-02-24T16:43:00Z">
        <w:r w:rsidRPr="00796D2E" w:rsidDel="00E15CA4">
          <w:rPr>
            <w:rFonts w:eastAsiaTheme="minorEastAsia"/>
            <w:lang w:val="en-GB"/>
            <w:rPrChange w:id="389" w:author="WP 1" w:date="2019-02-20T06:26:00Z">
              <w:rPr/>
            </w:rPrChange>
          </w:rPr>
          <w:delText>161.750-161.925</w:delText>
        </w:r>
        <w:r w:rsidRPr="00796D2E" w:rsidDel="00E15CA4">
          <w:rPr>
            <w:rFonts w:eastAsiaTheme="minorEastAsia"/>
            <w:rPrChange w:id="390" w:author="WP 1" w:date="2019-02-20T06:26:00Z">
              <w:rPr>
                <w:highlight w:val="red"/>
              </w:rPr>
            </w:rPrChange>
          </w:rPr>
          <w:delText> </w:delText>
        </w:r>
      </w:del>
      <w:r w:rsidRPr="00796D2E">
        <w:rPr>
          <w:rFonts w:eastAsiaTheme="minorEastAsia"/>
          <w:rPrChange w:id="391" w:author="WP 1" w:date="2019-02-20T06:26:00Z">
            <w:rPr>
              <w:highlight w:val="red"/>
            </w:rPr>
          </w:rPrChange>
        </w:rPr>
        <w:t>MHz (corresponding to channels: 23, 83, 24, 84, 25, 85, 26 and 86) are designated for digitally modulated emissions.</w:t>
      </w:r>
      <w:r w:rsidRPr="00796D2E">
        <w:rPr>
          <w:rFonts w:eastAsiaTheme="minorEastAsia"/>
          <w:sz w:val="16"/>
          <w:szCs w:val="16"/>
          <w:rPrChange w:id="392" w:author="WP 1" w:date="2019-02-20T06:26:00Z">
            <w:rPr>
              <w:sz w:val="16"/>
              <w:szCs w:val="16"/>
              <w:highlight w:val="red"/>
            </w:rPr>
          </w:rPrChange>
        </w:rPr>
        <w:t>     (WRC</w:t>
      </w:r>
      <w:r w:rsidRPr="00796D2E">
        <w:rPr>
          <w:rFonts w:eastAsiaTheme="minorEastAsia"/>
          <w:sz w:val="16"/>
          <w:szCs w:val="16"/>
          <w:rPrChange w:id="393" w:author="WP 1" w:date="2019-02-20T06:26:00Z">
            <w:rPr>
              <w:sz w:val="16"/>
              <w:szCs w:val="16"/>
              <w:highlight w:val="red"/>
            </w:rPr>
          </w:rPrChange>
        </w:rPr>
        <w:noBreakHyphen/>
      </w:r>
      <w:del w:id="394" w:author="Tamer Sayed Ahmed" w:date="2018-10-25T08:56:00Z">
        <w:r w:rsidRPr="00796D2E" w:rsidDel="00D85A9D">
          <w:rPr>
            <w:rFonts w:eastAsiaTheme="minorEastAsia"/>
            <w:sz w:val="16"/>
            <w:szCs w:val="16"/>
            <w:lang w:val="en-GB"/>
            <w:rPrChange w:id="395" w:author="WP 1" w:date="2019-02-20T06:26:00Z">
              <w:rPr>
                <w:sz w:val="16"/>
                <w:szCs w:val="16"/>
              </w:rPr>
            </w:rPrChange>
          </w:rPr>
          <w:delText>12</w:delText>
        </w:r>
      </w:del>
      <w:ins w:id="396" w:author="Tamer Sayed Ahmed" w:date="2018-10-25T08:56:00Z">
        <w:r w:rsidRPr="00796D2E">
          <w:rPr>
            <w:rFonts w:eastAsiaTheme="minorEastAsia"/>
            <w:sz w:val="16"/>
            <w:szCs w:val="16"/>
            <w:lang w:val="en-GB"/>
            <w:rPrChange w:id="397" w:author="WP 1" w:date="2019-02-20T06:26:00Z">
              <w:rPr>
                <w:sz w:val="16"/>
                <w:szCs w:val="16"/>
              </w:rPr>
            </w:rPrChange>
          </w:rPr>
          <w:t>19</w:t>
        </w:r>
      </w:ins>
      <w:r w:rsidRPr="00796D2E">
        <w:rPr>
          <w:rFonts w:eastAsiaTheme="minorEastAsia"/>
          <w:sz w:val="16"/>
          <w:szCs w:val="16"/>
          <w:rPrChange w:id="398" w:author="WP 1" w:date="2019-02-20T06:26:00Z">
            <w:rPr>
              <w:sz w:val="16"/>
              <w:szCs w:val="16"/>
              <w:highlight w:val="red"/>
            </w:rPr>
          </w:rPrChange>
        </w:rPr>
        <w:t>)</w:t>
      </w:r>
    </w:p>
    <w:p w:rsidR="00796D2E" w:rsidRPr="00796D2E" w:rsidRDefault="00796D2E" w:rsidP="00796D2E">
      <w:pPr>
        <w:pStyle w:val="Tablelegend"/>
        <w:ind w:left="426" w:hanging="426"/>
        <w:rPr>
          <w:sz w:val="16"/>
          <w:szCs w:val="16"/>
        </w:rPr>
      </w:pPr>
    </w:p>
    <w:p w:rsidR="00796D2E" w:rsidRPr="00796D2E" w:rsidRDefault="00796D2E" w:rsidP="00796D2E">
      <w:pPr>
        <w:pStyle w:val="Tablelegend"/>
        <w:ind w:left="426" w:hanging="426"/>
        <w:rPr>
          <w:ins w:id="399" w:author="ITU2" w:date="2019-02-22T19:31:00Z"/>
        </w:rPr>
      </w:pPr>
      <w:r w:rsidRPr="00796D2E">
        <w:rPr>
          <w:sz w:val="16"/>
          <w:szCs w:val="16"/>
        </w:rPr>
        <w:t>...</w:t>
      </w:r>
    </w:p>
    <w:p w:rsidR="00796D2E" w:rsidRPr="00796D2E" w:rsidRDefault="00796D2E" w:rsidP="00796D2E">
      <w:pPr>
        <w:pStyle w:val="Tablelegend"/>
        <w:tabs>
          <w:tab w:val="clear" w:pos="1134"/>
          <w:tab w:val="left" w:pos="426"/>
        </w:tabs>
        <w:ind w:left="426" w:hanging="426"/>
        <w:rPr>
          <w:ins w:id="400" w:author="Karlis Bogens" w:date="2019-02-24T16:39:00Z"/>
          <w:i/>
          <w:iCs/>
        </w:rPr>
      </w:pPr>
      <w:ins w:id="401" w:author="Karlis Bogens" w:date="2019-02-24T16:39:00Z">
        <w:r w:rsidRPr="00796D2E">
          <w:rPr>
            <w:b/>
            <w:bCs/>
            <w:sz w:val="24"/>
            <w:szCs w:val="24"/>
          </w:rPr>
          <w:t>MOD</w:t>
        </w:r>
      </w:ins>
    </w:p>
    <w:p w:rsidR="00796D2E" w:rsidRPr="00796D2E" w:rsidRDefault="00796D2E" w:rsidP="00796D2E">
      <w:pPr>
        <w:pStyle w:val="Tablelegend"/>
        <w:tabs>
          <w:tab w:val="clear" w:pos="1134"/>
          <w:tab w:val="left" w:pos="426"/>
        </w:tabs>
        <w:ind w:left="426" w:hanging="426"/>
      </w:pPr>
      <w:r w:rsidRPr="00796D2E">
        <w:rPr>
          <w:i/>
          <w:iCs/>
        </w:rPr>
        <w:t>xx)</w:t>
      </w:r>
      <w:r w:rsidRPr="00796D2E">
        <w:rPr>
          <w:i/>
          <w:iCs/>
        </w:rPr>
        <w:tab/>
      </w:r>
      <w:del w:id="402" w:author="Unknown">
        <w:r w:rsidRPr="00796D2E" w:rsidDel="00D77701">
          <w:delText>From 1 January 2019, the</w:delText>
        </w:r>
      </w:del>
      <w:ins w:id="403" w:author="Unknown" w:date="2017-08-30T15:34:00Z">
        <w:r w:rsidRPr="00796D2E">
          <w:t>The</w:t>
        </w:r>
      </w:ins>
      <w:r w:rsidRPr="00796D2E">
        <w:t xml:space="preserve"> channels 24, 84, 25 and 85 may be merged in order to form </w:t>
      </w:r>
      <w:del w:id="404" w:author="Yoshi M" w:date="2018-05-25T15:25:00Z">
        <w:r w:rsidRPr="00796D2E" w:rsidDel="009650D0">
          <w:delText>a</w:delText>
        </w:r>
      </w:del>
      <w:del w:id="405" w:author="Unknown">
        <w:r w:rsidRPr="00796D2E" w:rsidDel="005B27CF">
          <w:delText xml:space="preserve"> </w:delText>
        </w:r>
      </w:del>
      <w:r w:rsidRPr="00796D2E">
        <w:t xml:space="preserve">unique </w:t>
      </w:r>
      <w:del w:id="406" w:author="Yoshi M" w:date="2018-05-25T15:26:00Z">
        <w:r w:rsidRPr="00796D2E" w:rsidDel="009650D0">
          <w:delText>duplex</w:delText>
        </w:r>
      </w:del>
      <w:del w:id="407" w:author="Unknown">
        <w:r w:rsidRPr="00796D2E" w:rsidDel="005B27CF">
          <w:delText xml:space="preserve"> </w:delText>
        </w:r>
      </w:del>
      <w:r w:rsidRPr="00796D2E">
        <w:t>channel</w:t>
      </w:r>
      <w:ins w:id="408" w:author="Yoshi M" w:date="2018-05-25T15:26:00Z">
        <w:r w:rsidRPr="00796D2E">
          <w:t>s</w:t>
        </w:r>
      </w:ins>
      <w:r w:rsidRPr="00796D2E">
        <w:t xml:space="preserve"> with a bandwidth of 100 kHz in order to operate the VDES terrestrial component described in the most recent version of Recommendation ITU</w:t>
      </w:r>
      <w:r w:rsidRPr="00796D2E">
        <w:noBreakHyphen/>
        <w:t>R M.2092.</w:t>
      </w:r>
      <w:r w:rsidRPr="00796D2E">
        <w:rPr>
          <w:sz w:val="16"/>
          <w:szCs w:val="16"/>
        </w:rPr>
        <w:t>     (WRC</w:t>
      </w:r>
      <w:r w:rsidRPr="00796D2E">
        <w:rPr>
          <w:sz w:val="16"/>
          <w:szCs w:val="16"/>
        </w:rPr>
        <w:noBreakHyphen/>
      </w:r>
      <w:del w:id="409" w:author="Unknown">
        <w:r w:rsidRPr="00796D2E" w:rsidDel="001730DF">
          <w:rPr>
            <w:sz w:val="16"/>
            <w:szCs w:val="16"/>
          </w:rPr>
          <w:delText>15</w:delText>
        </w:r>
      </w:del>
      <w:ins w:id="410" w:author="Unknown" w:date="2017-08-30T16:08:00Z">
        <w:r w:rsidRPr="00796D2E">
          <w:rPr>
            <w:sz w:val="16"/>
            <w:szCs w:val="16"/>
          </w:rPr>
          <w:t>19</w:t>
        </w:r>
      </w:ins>
      <w:r w:rsidRPr="00796D2E">
        <w:rPr>
          <w:sz w:val="16"/>
          <w:szCs w:val="16"/>
        </w:rPr>
        <w:t>)</w:t>
      </w:r>
    </w:p>
    <w:p w:rsidR="00796D2E" w:rsidRPr="00796D2E" w:rsidRDefault="00796D2E" w:rsidP="00796D2E">
      <w:pPr>
        <w:pStyle w:val="Tablelegend"/>
        <w:tabs>
          <w:tab w:val="clear" w:pos="1134"/>
          <w:tab w:val="left" w:pos="426"/>
        </w:tabs>
        <w:ind w:left="426" w:hanging="426"/>
      </w:pPr>
      <w:r w:rsidRPr="00796D2E">
        <w:t>...</w:t>
      </w:r>
    </w:p>
    <w:p w:rsidR="00796D2E" w:rsidRPr="00796D2E" w:rsidRDefault="00796D2E" w:rsidP="00796D2E">
      <w:pPr>
        <w:pStyle w:val="Tablelegend"/>
        <w:tabs>
          <w:tab w:val="clear" w:pos="1134"/>
          <w:tab w:val="left" w:pos="426"/>
        </w:tabs>
        <w:ind w:left="426" w:hanging="426"/>
        <w:rPr>
          <w:ins w:id="411" w:author="Karlis Bogens" w:date="2019-02-24T16:39:00Z"/>
          <w:i/>
          <w:iCs/>
        </w:rPr>
      </w:pPr>
      <w:ins w:id="412" w:author="Karlis Bogens" w:date="2019-02-24T16:39:00Z">
        <w:r w:rsidRPr="00796D2E">
          <w:rPr>
            <w:b/>
            <w:bCs/>
            <w:sz w:val="24"/>
            <w:szCs w:val="24"/>
          </w:rPr>
          <w:t>MOD</w:t>
        </w:r>
      </w:ins>
    </w:p>
    <w:p w:rsidR="00796D2E" w:rsidRPr="00796D2E" w:rsidDel="00D77701" w:rsidRDefault="00796D2E" w:rsidP="00796D2E">
      <w:pPr>
        <w:pStyle w:val="Tablelegend"/>
        <w:tabs>
          <w:tab w:val="clear" w:pos="1134"/>
          <w:tab w:val="left" w:pos="426"/>
        </w:tabs>
        <w:ind w:left="426" w:hanging="426"/>
        <w:rPr>
          <w:del w:id="413" w:author="Unknown"/>
        </w:rPr>
      </w:pPr>
      <w:r w:rsidRPr="00796D2E">
        <w:rPr>
          <w:i/>
          <w:iCs/>
        </w:rPr>
        <w:t>z)</w:t>
      </w:r>
      <w:r w:rsidRPr="00796D2E">
        <w:tab/>
      </w:r>
      <w:del w:id="414" w:author="Unknown">
        <w:r w:rsidRPr="00796D2E" w:rsidDel="00D77701">
          <w:delText>Until 1 January 2019, these channels may be used for possible testing of future AIS applications without causing harmful interference to, or claiming protection from, existing applications and stations operating in the fixed and mobile services.</w:delText>
        </w:r>
      </w:del>
    </w:p>
    <w:p w:rsidR="00796D2E" w:rsidRDefault="00796D2E" w:rsidP="00796D2E">
      <w:pPr>
        <w:pStyle w:val="Tablelegend"/>
        <w:tabs>
          <w:tab w:val="clear" w:pos="1134"/>
          <w:tab w:val="left" w:pos="426"/>
        </w:tabs>
        <w:ind w:left="426" w:hanging="426"/>
        <w:rPr>
          <w:sz w:val="16"/>
          <w:szCs w:val="16"/>
        </w:rPr>
      </w:pPr>
      <w:r w:rsidRPr="00796D2E">
        <w:rPr>
          <w:i/>
          <w:iCs/>
        </w:rPr>
        <w:tab/>
      </w:r>
      <w:del w:id="415" w:author="Unknown">
        <w:r w:rsidRPr="00796D2E" w:rsidDel="00D77701">
          <w:delText>From 1 January 2019, these</w:delText>
        </w:r>
      </w:del>
      <w:ins w:id="416" w:author="Unknown" w:date="2017-08-30T15:35:00Z">
        <w:r w:rsidRPr="00796D2E">
          <w:t>The</w:t>
        </w:r>
        <w:del w:id="417" w:author="ITU2" w:date="2019-02-22T19:32:00Z">
          <w:r w:rsidRPr="00796D2E" w:rsidDel="007D08E9">
            <w:delText>se</w:delText>
          </w:r>
        </w:del>
      </w:ins>
      <w:r w:rsidRPr="00796D2E">
        <w:t xml:space="preserve"> channels </w:t>
      </w:r>
      <w:ins w:id="418" w:author="ITU2" w:date="2019-02-22T19:32:00Z">
        <w:r w:rsidRPr="00796D2E">
          <w:t xml:space="preserve">27 and 28 </w:t>
        </w:r>
      </w:ins>
      <w:r w:rsidRPr="00796D2E">
        <w:t xml:space="preserve">are each split into two simplex channels. The channels </w:t>
      </w:r>
      <w:del w:id="419" w:author="ITU2" w:date="2019-02-22T19:33:00Z">
        <w:r w:rsidRPr="00796D2E" w:rsidDel="007D08E9">
          <w:delText xml:space="preserve">2027 and 2028 designated as </w:delText>
        </w:r>
      </w:del>
      <w:r w:rsidRPr="00796D2E">
        <w:t>ASM 1 and ASM 2 are used for application specific messages (ASM) as described in the most recent version of Recommendation ITU</w:t>
      </w:r>
      <w:r w:rsidRPr="00796D2E">
        <w:noBreakHyphen/>
        <w:t>R M.</w:t>
      </w:r>
      <w:r w:rsidRPr="00796D2E">
        <w:rPr>
          <w:color w:val="000000"/>
        </w:rPr>
        <w:t>2092</w:t>
      </w:r>
      <w:r w:rsidRPr="00796D2E">
        <w:t>.</w:t>
      </w:r>
      <w:r w:rsidRPr="00796D2E">
        <w:rPr>
          <w:sz w:val="16"/>
          <w:szCs w:val="16"/>
        </w:rPr>
        <w:t>     (WRC</w:t>
      </w:r>
      <w:r w:rsidRPr="00796D2E">
        <w:rPr>
          <w:sz w:val="16"/>
          <w:szCs w:val="16"/>
        </w:rPr>
        <w:noBreakHyphen/>
      </w:r>
      <w:del w:id="420" w:author="Unknown">
        <w:r w:rsidRPr="00796D2E" w:rsidDel="001730DF">
          <w:rPr>
            <w:sz w:val="16"/>
            <w:szCs w:val="16"/>
          </w:rPr>
          <w:delText>15</w:delText>
        </w:r>
      </w:del>
      <w:ins w:id="421" w:author="Unknown" w:date="2017-08-30T16:08:00Z">
        <w:r w:rsidRPr="00796D2E">
          <w:rPr>
            <w:sz w:val="16"/>
            <w:szCs w:val="16"/>
          </w:rPr>
          <w:t>19</w:t>
        </w:r>
      </w:ins>
      <w:r w:rsidRPr="00796D2E">
        <w:rPr>
          <w:sz w:val="16"/>
          <w:szCs w:val="16"/>
        </w:rPr>
        <w:t>)</w:t>
      </w:r>
    </w:p>
    <w:p w:rsidR="009C61FF" w:rsidRPr="009C61FF" w:rsidRDefault="009C61FF" w:rsidP="008A1DF0">
      <w:pPr>
        <w:pStyle w:val="Tablelegend"/>
        <w:tabs>
          <w:tab w:val="clear" w:pos="1134"/>
          <w:tab w:val="left" w:pos="426"/>
        </w:tabs>
        <w:rPr>
          <w:b/>
          <w:sz w:val="22"/>
          <w:szCs w:val="22"/>
          <w:u w:val="single"/>
        </w:rPr>
      </w:pPr>
      <w:r>
        <w:rPr>
          <w:b/>
          <w:sz w:val="22"/>
          <w:szCs w:val="22"/>
          <w:u w:val="single"/>
        </w:rPr>
        <w:t>MOD</w:t>
      </w:r>
    </w:p>
    <w:p w:rsidR="008A1DF0" w:rsidRPr="00796D2E" w:rsidDel="009C61FF" w:rsidRDefault="009C61FF" w:rsidP="008A1DF0">
      <w:pPr>
        <w:pStyle w:val="Tablelegend"/>
        <w:tabs>
          <w:tab w:val="clear" w:pos="1134"/>
          <w:tab w:val="left" w:pos="426"/>
        </w:tabs>
        <w:rPr>
          <w:del w:id="422" w:author="Ross Norsworthy" w:date="2019-02-28T22:08:00Z"/>
        </w:rPr>
      </w:pPr>
      <w:del w:id="423" w:author="Ross Norsworthy" w:date="2019-02-28T22:08:00Z">
        <w:r w:rsidDel="009C61FF">
          <w:rPr>
            <w:i/>
            <w:sz w:val="22"/>
            <w:szCs w:val="22"/>
          </w:rPr>
          <w:delText>zx)</w:delText>
        </w:r>
        <w:r w:rsidDel="009C61FF">
          <w:rPr>
            <w:i/>
            <w:sz w:val="22"/>
            <w:szCs w:val="22"/>
          </w:rPr>
          <w:tab/>
        </w:r>
        <w:r w:rsidDel="009C61FF">
          <w:rPr>
            <w:sz w:val="22"/>
            <w:szCs w:val="22"/>
          </w:rPr>
          <w:delText>In the United States, these channels are used for communication between ship stations and coast stations for the purpose of public correspondence.</w:delText>
        </w:r>
        <w:r w:rsidDel="009C61FF">
          <w:rPr>
            <w:sz w:val="22"/>
            <w:szCs w:val="22"/>
          </w:rPr>
          <w:tab/>
          <w:delText>(WRC-15)</w:delText>
        </w:r>
      </w:del>
    </w:p>
    <w:p w:rsidR="00796D2E" w:rsidRPr="00796D2E" w:rsidRDefault="00796D2E" w:rsidP="00796D2E">
      <w:pPr>
        <w:pStyle w:val="Tablelegend"/>
        <w:tabs>
          <w:tab w:val="clear" w:pos="1134"/>
          <w:tab w:val="left" w:pos="426"/>
        </w:tabs>
        <w:ind w:left="426" w:hanging="426"/>
      </w:pPr>
      <w:r w:rsidRPr="00796D2E">
        <w:t>...</w:t>
      </w:r>
    </w:p>
    <w:p w:rsidR="00796D2E" w:rsidRPr="00796D2E" w:rsidRDefault="00796D2E" w:rsidP="00796D2E">
      <w:pPr>
        <w:pStyle w:val="Tablelegend"/>
        <w:tabs>
          <w:tab w:val="clear" w:pos="1134"/>
          <w:tab w:val="left" w:pos="426"/>
        </w:tabs>
        <w:ind w:left="426" w:hanging="426"/>
        <w:rPr>
          <w:ins w:id="424" w:author="Karlis Bogens" w:date="2019-02-24T16:39:00Z"/>
          <w:i/>
          <w:iCs/>
        </w:rPr>
      </w:pPr>
      <w:ins w:id="425" w:author="Karlis Bogens" w:date="2019-02-24T16:39:00Z">
        <w:r w:rsidRPr="00796D2E">
          <w:rPr>
            <w:b/>
            <w:bCs/>
            <w:sz w:val="24"/>
            <w:szCs w:val="24"/>
          </w:rPr>
          <w:t>MOD</w:t>
        </w:r>
      </w:ins>
    </w:p>
    <w:p w:rsidR="00796D2E" w:rsidRPr="00796D2E" w:rsidRDefault="00796D2E" w:rsidP="00796D2E">
      <w:pPr>
        <w:pStyle w:val="Tablelegend"/>
        <w:tabs>
          <w:tab w:val="clear" w:pos="1134"/>
          <w:tab w:val="left" w:pos="426"/>
        </w:tabs>
        <w:ind w:left="426" w:hanging="426"/>
      </w:pPr>
      <w:proofErr w:type="spellStart"/>
      <w:r w:rsidRPr="00796D2E">
        <w:rPr>
          <w:i/>
          <w:iCs/>
        </w:rPr>
        <w:t>zz</w:t>
      </w:r>
      <w:proofErr w:type="spellEnd"/>
      <w:r w:rsidRPr="00796D2E">
        <w:rPr>
          <w:i/>
          <w:iCs/>
        </w:rPr>
        <w:t>)</w:t>
      </w:r>
      <w:r w:rsidRPr="00796D2E">
        <w:rPr>
          <w:i/>
          <w:iCs/>
        </w:rPr>
        <w:tab/>
      </w:r>
      <w:del w:id="426" w:author="Unknown">
        <w:r w:rsidRPr="00796D2E" w:rsidDel="001063EC">
          <w:rPr>
            <w:iCs/>
          </w:rPr>
          <w:delText>From 1 January 2019,</w:delText>
        </w:r>
      </w:del>
      <w:ins w:id="427" w:author="Unknown" w:date="2017-08-30T15:35:00Z">
        <w:r w:rsidRPr="00796D2E">
          <w:rPr>
            <w:iCs/>
          </w:rPr>
          <w:t>The</w:t>
        </w:r>
      </w:ins>
      <w:r w:rsidRPr="00796D2E">
        <w:rPr>
          <w:iCs/>
        </w:rPr>
        <w:t xml:space="preserve"> channels 1027,</w:t>
      </w:r>
      <w:r w:rsidRPr="00796D2E">
        <w:t> </w:t>
      </w:r>
      <w:r w:rsidRPr="00796D2E">
        <w:rPr>
          <w:iCs/>
        </w:rPr>
        <w:t>1028, 87 and 88 are used as single-frequency analogue channels for port operation and ship movement.</w:t>
      </w:r>
      <w:r w:rsidRPr="00796D2E">
        <w:rPr>
          <w:iCs/>
          <w:sz w:val="16"/>
          <w:szCs w:val="16"/>
        </w:rPr>
        <w:t>     </w:t>
      </w:r>
      <w:r w:rsidRPr="00796D2E">
        <w:rPr>
          <w:sz w:val="16"/>
          <w:szCs w:val="16"/>
        </w:rPr>
        <w:t>(WRC</w:t>
      </w:r>
      <w:r w:rsidRPr="00796D2E">
        <w:rPr>
          <w:sz w:val="16"/>
          <w:szCs w:val="16"/>
        </w:rPr>
        <w:noBreakHyphen/>
      </w:r>
      <w:del w:id="428" w:author="Unknown">
        <w:r w:rsidRPr="00796D2E" w:rsidDel="001730DF">
          <w:rPr>
            <w:sz w:val="16"/>
            <w:szCs w:val="16"/>
          </w:rPr>
          <w:delText>15</w:delText>
        </w:r>
      </w:del>
      <w:ins w:id="429" w:author="Unknown" w:date="2017-08-30T16:08:00Z">
        <w:r w:rsidRPr="00796D2E">
          <w:rPr>
            <w:sz w:val="16"/>
            <w:szCs w:val="16"/>
          </w:rPr>
          <w:t>19</w:t>
        </w:r>
      </w:ins>
      <w:r w:rsidRPr="00796D2E">
        <w:rPr>
          <w:sz w:val="16"/>
          <w:szCs w:val="16"/>
        </w:rPr>
        <w:t>)</w:t>
      </w:r>
    </w:p>
    <w:p w:rsidR="00796D2E" w:rsidRPr="00796D2E" w:rsidRDefault="00796D2E" w:rsidP="00796D2E">
      <w:pPr>
        <w:pStyle w:val="Tablelegend"/>
        <w:tabs>
          <w:tab w:val="clear" w:pos="1134"/>
        </w:tabs>
        <w:ind w:left="851" w:hanging="425"/>
        <w:rPr>
          <w:ins w:id="430" w:author="Bogens Karlis" w:date="2019-02-25T07:42:00Z"/>
        </w:rPr>
      </w:pPr>
    </w:p>
    <w:p w:rsidR="009C61FF" w:rsidRDefault="009C61FF" w:rsidP="00796D2E">
      <w:pPr>
        <w:pStyle w:val="Tablelegend"/>
        <w:tabs>
          <w:tab w:val="clear" w:pos="1134"/>
          <w:tab w:val="clear" w:pos="1871"/>
          <w:tab w:val="left" w:pos="426"/>
          <w:tab w:val="left" w:pos="567"/>
        </w:tabs>
        <w:ind w:left="426" w:hanging="426"/>
        <w:rPr>
          <w:b/>
          <w:bCs/>
          <w:sz w:val="24"/>
          <w:szCs w:val="24"/>
        </w:rPr>
      </w:pPr>
    </w:p>
    <w:p w:rsidR="00796D2E" w:rsidRPr="00796D2E" w:rsidRDefault="00796D2E" w:rsidP="00796D2E">
      <w:pPr>
        <w:pStyle w:val="Tablelegend"/>
        <w:tabs>
          <w:tab w:val="clear" w:pos="1134"/>
          <w:tab w:val="clear" w:pos="1871"/>
          <w:tab w:val="left" w:pos="426"/>
          <w:tab w:val="left" w:pos="567"/>
        </w:tabs>
        <w:ind w:left="426" w:hanging="426"/>
        <w:rPr>
          <w:ins w:id="431" w:author="Bogens Karlis" w:date="2019-02-25T07:42:00Z"/>
          <w:i/>
        </w:rPr>
      </w:pPr>
      <w:ins w:id="432" w:author="Bogens Karlis" w:date="2019-02-25T07:42:00Z">
        <w:r w:rsidRPr="00796D2E">
          <w:rPr>
            <w:b/>
            <w:bCs/>
            <w:sz w:val="24"/>
            <w:szCs w:val="24"/>
          </w:rPr>
          <w:lastRenderedPageBreak/>
          <w:t>ADD</w:t>
        </w:r>
      </w:ins>
    </w:p>
    <w:p w:rsidR="00796D2E" w:rsidRPr="00796D2E" w:rsidRDefault="00796D2E" w:rsidP="00796D2E">
      <w:pPr>
        <w:pStyle w:val="Tablelegend"/>
        <w:tabs>
          <w:tab w:val="clear" w:pos="1134"/>
          <w:tab w:val="clear" w:pos="1871"/>
          <w:tab w:val="left" w:pos="426"/>
          <w:tab w:val="left" w:pos="567"/>
        </w:tabs>
        <w:ind w:left="426" w:hanging="426"/>
        <w:rPr>
          <w:ins w:id="433" w:author="Bogens Karlis" w:date="2019-02-25T07:42:00Z"/>
          <w:iCs/>
        </w:rPr>
      </w:pPr>
      <w:ins w:id="434" w:author="Bogens Karlis" w:date="2019-02-25T07:42:00Z">
        <w:r w:rsidRPr="00796D2E">
          <w:rPr>
            <w:i/>
          </w:rPr>
          <w:t>AAA)</w:t>
        </w:r>
        <w:r w:rsidRPr="00796D2E">
          <w:rPr>
            <w:iCs/>
          </w:rPr>
          <w:tab/>
          <w:t>These channels may be used for the maritime mobile-satellite service (Earth-to-space) by the VDES satellite component (VDE-SAT)</w:t>
        </w:r>
        <w:del w:id="435" w:author="Author">
          <w:r w:rsidRPr="00796D2E" w:rsidDel="0050669C">
            <w:rPr>
              <w:iCs/>
            </w:rPr>
            <w:delText xml:space="preserve">, </w:delText>
          </w:r>
        </w:del>
        <w:r w:rsidRPr="00796D2E">
          <w:rPr>
            <w:iCs/>
          </w:rPr>
          <w:t xml:space="preserve"> as described in the most recent version of Recommendation ITU</w:t>
        </w:r>
        <w:r w:rsidRPr="00796D2E">
          <w:rPr>
            <w:iCs/>
          </w:rPr>
          <w:noBreakHyphen/>
          <w:t>R</w:t>
        </w:r>
        <w:r w:rsidRPr="00796D2E">
          <w:t> </w:t>
        </w:r>
        <w:r w:rsidRPr="00796D2E">
          <w:rPr>
            <w:iCs/>
          </w:rPr>
          <w:t xml:space="preserve">M.2092 in the following way: </w:t>
        </w:r>
      </w:ins>
    </w:p>
    <w:p w:rsidR="00796D2E" w:rsidRPr="00796D2E" w:rsidRDefault="00796D2E" w:rsidP="00796D2E">
      <w:pPr>
        <w:pStyle w:val="Tablelegend"/>
        <w:tabs>
          <w:tab w:val="clear" w:pos="1134"/>
        </w:tabs>
        <w:ind w:left="851" w:hanging="425"/>
        <w:rPr>
          <w:ins w:id="436" w:author="Bogens Karlis" w:date="2019-02-25T07:42:00Z"/>
        </w:rPr>
      </w:pPr>
      <w:ins w:id="437" w:author="Bogens Karlis" w:date="2019-02-25T07:42:00Z">
        <w:r w:rsidRPr="00796D2E">
          <w:t>–</w:t>
        </w:r>
        <w:r w:rsidRPr="00796D2E">
          <w:tab/>
          <w:t>The channels 1024, 1084, 1025 and 1085 are identified for ship-to-shore</w:t>
        </w:r>
        <w:r w:rsidRPr="00796D2E">
          <w:rPr>
            <w:lang w:eastAsia="zh-CN"/>
            <w:rPrChange w:id="438" w:author="WP 1" w:date="2019-02-20T06:31:00Z">
              <w:rPr>
                <w:highlight w:val="yellow"/>
                <w:lang w:eastAsia="zh-CN"/>
              </w:rPr>
            </w:rPrChange>
          </w:rPr>
          <w:t xml:space="preserve"> </w:t>
        </w:r>
        <w:r w:rsidRPr="00867EFB">
          <w:t>communications</w:t>
        </w:r>
        <w:r w:rsidRPr="00796D2E">
          <w:t xml:space="preserve">, but ship-to-satellite (VDE-SAT uplink) </w:t>
        </w:r>
        <w:r w:rsidRPr="00867EFB">
          <w:t>communications</w:t>
        </w:r>
        <w:r w:rsidRPr="00796D2E">
          <w:rPr>
            <w:lang w:eastAsia="zh-CN"/>
            <w:rPrChange w:id="439" w:author="WP 1" w:date="2019-02-19T18:29:00Z">
              <w:rPr>
                <w:highlight w:val="lightGray"/>
                <w:lang w:eastAsia="zh-CN"/>
              </w:rPr>
            </w:rPrChange>
          </w:rPr>
          <w:t xml:space="preserve"> </w:t>
        </w:r>
        <w:r w:rsidRPr="00796D2E">
          <w:t>may be possible without imposing constraints on ship-to-shore</w:t>
        </w:r>
        <w:r w:rsidRPr="00796D2E">
          <w:rPr>
            <w:lang w:eastAsia="zh-CN"/>
            <w:rPrChange w:id="440" w:author="WP 1" w:date="2019-02-20T06:32:00Z">
              <w:rPr>
                <w:highlight w:val="yellow"/>
                <w:lang w:eastAsia="zh-CN"/>
              </w:rPr>
            </w:rPrChange>
          </w:rPr>
          <w:t xml:space="preserve"> </w:t>
        </w:r>
        <w:r w:rsidRPr="00867EFB">
          <w:t>communications</w:t>
        </w:r>
        <w:r w:rsidRPr="00796D2E">
          <w:t>.</w:t>
        </w:r>
      </w:ins>
    </w:p>
    <w:p w:rsidR="00796D2E" w:rsidRPr="00796D2E" w:rsidRDefault="00796D2E" w:rsidP="00796D2E">
      <w:pPr>
        <w:pStyle w:val="Tablelegend"/>
        <w:tabs>
          <w:tab w:val="clear" w:pos="1134"/>
        </w:tabs>
        <w:ind w:left="851" w:hanging="425"/>
        <w:rPr>
          <w:ins w:id="441" w:author="Bogens Karlis" w:date="2019-02-25T07:42:00Z"/>
        </w:rPr>
      </w:pPr>
      <w:ins w:id="442" w:author="Bogens Karlis" w:date="2019-02-25T07:42:00Z">
        <w:r w:rsidRPr="00796D2E">
          <w:t>–</w:t>
        </w:r>
        <w:r w:rsidRPr="00796D2E">
          <w:tab/>
          <w:t xml:space="preserve">The channels 2024, 2084, 2025 and 2085 are identified for shore-to-ship and ship-to-ship </w:t>
        </w:r>
        <w:r w:rsidRPr="00867EFB">
          <w:t>communications</w:t>
        </w:r>
        <w:r w:rsidRPr="00796D2E">
          <w:t xml:space="preserve">, but ship-to-satellite (VDE-SAT uplink) </w:t>
        </w:r>
        <w:r w:rsidRPr="00867EFB">
          <w:t>communications</w:t>
        </w:r>
        <w:r w:rsidRPr="00796D2E">
          <w:rPr>
            <w:rPrChange w:id="443" w:author="WP 1" w:date="2019-02-19T18:29:00Z">
              <w:rPr>
                <w:highlight w:val="yellow"/>
              </w:rPr>
            </w:rPrChange>
          </w:rPr>
          <w:t xml:space="preserve"> </w:t>
        </w:r>
        <w:r w:rsidRPr="00796D2E">
          <w:t>may be possible without imposing constraints on shore-to-ship and ship-to-ship</w:t>
        </w:r>
        <w:r w:rsidRPr="00796D2E">
          <w:rPr>
            <w:lang w:eastAsia="zh-CN"/>
            <w:rPrChange w:id="444" w:author="WP 1" w:date="2019-02-20T06:32:00Z">
              <w:rPr>
                <w:highlight w:val="yellow"/>
                <w:lang w:eastAsia="zh-CN"/>
              </w:rPr>
            </w:rPrChange>
          </w:rPr>
          <w:t xml:space="preserve"> </w:t>
        </w:r>
        <w:r w:rsidRPr="00867EFB">
          <w:t>communications</w:t>
        </w:r>
        <w:r w:rsidRPr="00796D2E">
          <w:t>.</w:t>
        </w:r>
      </w:ins>
    </w:p>
    <w:p w:rsidR="00796D2E" w:rsidRPr="00796D2E" w:rsidRDefault="00796D2E" w:rsidP="00796D2E">
      <w:pPr>
        <w:pStyle w:val="Tablelegend"/>
        <w:tabs>
          <w:tab w:val="clear" w:pos="1134"/>
        </w:tabs>
        <w:ind w:left="851" w:hanging="425"/>
        <w:rPr>
          <w:ins w:id="445" w:author="Bogens Karlis" w:date="2019-02-25T07:42:00Z"/>
          <w:iCs/>
          <w:sz w:val="16"/>
          <w:szCs w:val="16"/>
        </w:rPr>
      </w:pPr>
      <w:ins w:id="446" w:author="Bogens Karlis" w:date="2019-02-25T07:42:00Z">
        <w:r w:rsidRPr="00796D2E">
          <w:t>–</w:t>
        </w:r>
        <w:r w:rsidRPr="00796D2E">
          <w:tab/>
          <w:t xml:space="preserve">The channels 1026, 1086, 2026 and 2086 are identified for ship-to-satellite (VDE-SAT uplink) </w:t>
        </w:r>
        <w:r w:rsidRPr="00867EFB">
          <w:t>communications</w:t>
        </w:r>
        <w:r w:rsidRPr="00796D2E">
          <w:t xml:space="preserve"> and are not used by the terrestrial component of VDES.</w:t>
        </w:r>
        <w:r w:rsidRPr="00796D2E">
          <w:rPr>
            <w:iCs/>
            <w:sz w:val="16"/>
            <w:szCs w:val="16"/>
          </w:rPr>
          <w:t>     (WRC</w:t>
        </w:r>
        <w:r w:rsidRPr="00796D2E">
          <w:rPr>
            <w:iCs/>
            <w:sz w:val="16"/>
            <w:szCs w:val="16"/>
          </w:rPr>
          <w:noBreakHyphen/>
          <w:t>19)</w:t>
        </w:r>
      </w:ins>
    </w:p>
    <w:p w:rsidR="00796D2E" w:rsidRPr="00796D2E" w:rsidRDefault="00796D2E" w:rsidP="00796D2E">
      <w:pPr>
        <w:pStyle w:val="Tablelegend"/>
        <w:tabs>
          <w:tab w:val="clear" w:pos="1134"/>
        </w:tabs>
        <w:ind w:left="851" w:hanging="425"/>
        <w:rPr>
          <w:ins w:id="447" w:author="Author"/>
        </w:rPr>
      </w:pPr>
    </w:p>
    <w:p w:rsidR="00796D2E" w:rsidRPr="00796D2E" w:rsidRDefault="00796D2E" w:rsidP="00796D2E">
      <w:pPr>
        <w:pStyle w:val="Reasons"/>
      </w:pPr>
      <w:r w:rsidRPr="00796D2E">
        <w:rPr>
          <w:b/>
        </w:rPr>
        <w:t>Reasons:</w:t>
      </w:r>
      <w:r w:rsidRPr="00796D2E">
        <w:tab/>
      </w:r>
      <w:ins w:id="448" w:author="Author">
        <w:r w:rsidRPr="00796D2E">
          <w:t xml:space="preserve">Notes </w:t>
        </w:r>
        <w:r w:rsidRPr="00796D2E">
          <w:rPr>
            <w:i/>
          </w:rPr>
          <w:t>a)</w:t>
        </w:r>
        <w:r w:rsidRPr="00796D2E">
          <w:t xml:space="preserve"> to </w:t>
        </w:r>
        <w:r w:rsidRPr="00796D2E">
          <w:rPr>
            <w:i/>
          </w:rPr>
          <w:t>l)</w:t>
        </w:r>
        <w:r w:rsidRPr="00796D2E">
          <w:t xml:space="preserve">, </w:t>
        </w:r>
        <w:r w:rsidRPr="00796D2E">
          <w:rPr>
            <w:i/>
          </w:rPr>
          <w:t>n)</w:t>
        </w:r>
        <w:r w:rsidRPr="00796D2E">
          <w:t xml:space="preserve"> to </w:t>
        </w:r>
        <w:r w:rsidRPr="00796D2E">
          <w:rPr>
            <w:i/>
          </w:rPr>
          <w:t>v)</w:t>
        </w:r>
        <w:r w:rsidRPr="00796D2E">
          <w:t xml:space="preserve"> and </w:t>
        </w:r>
        <w:r w:rsidRPr="00796D2E">
          <w:rPr>
            <w:i/>
          </w:rPr>
          <w:t>y)</w:t>
        </w:r>
        <w:r w:rsidRPr="00796D2E">
          <w:t>: No change as the notes are not relevant to this agenda item</w:t>
        </w:r>
      </w:ins>
    </w:p>
    <w:p w:rsidR="00796D2E" w:rsidRPr="00796D2E" w:rsidRDefault="00796D2E" w:rsidP="00796D2E">
      <w:ins w:id="449" w:author="Author">
        <w:r w:rsidRPr="00796D2E">
          <w:tab/>
          <w:t xml:space="preserve">Notes </w:t>
        </w:r>
        <w:r w:rsidRPr="00796D2E">
          <w:rPr>
            <w:i/>
          </w:rPr>
          <w:t>w)</w:t>
        </w:r>
        <w:r w:rsidRPr="00796D2E">
          <w:t xml:space="preserve">, </w:t>
        </w:r>
        <w:proofErr w:type="spellStart"/>
        <w:r w:rsidRPr="00796D2E">
          <w:rPr>
            <w:i/>
          </w:rPr>
          <w:t>wa</w:t>
        </w:r>
        <w:proofErr w:type="spellEnd"/>
        <w:r w:rsidRPr="00796D2E">
          <w:rPr>
            <w:i/>
          </w:rPr>
          <w:t>)</w:t>
        </w:r>
        <w:r w:rsidRPr="00796D2E">
          <w:t xml:space="preserve">, </w:t>
        </w:r>
      </w:ins>
      <w:proofErr w:type="spellStart"/>
      <w:ins w:id="450" w:author="WP 1" w:date="2019-02-21T18:37:00Z">
        <w:r w:rsidRPr="00796D2E">
          <w:rPr>
            <w:i/>
            <w:rPrChange w:id="451" w:author="Karlis Bogens" w:date="2019-02-22T21:03:00Z">
              <w:rPr>
                <w:i/>
                <w:highlight w:val="yellow"/>
              </w:rPr>
            </w:rPrChange>
          </w:rPr>
          <w:t>ww</w:t>
        </w:r>
        <w:proofErr w:type="spellEnd"/>
        <w:r w:rsidRPr="00796D2E">
          <w:rPr>
            <w:i/>
            <w:rPrChange w:id="452" w:author="Karlis Bogens" w:date="2019-02-22T21:03:00Z">
              <w:rPr>
                <w:i/>
                <w:highlight w:val="yellow"/>
              </w:rPr>
            </w:rPrChange>
          </w:rPr>
          <w:t>),</w:t>
        </w:r>
        <w:r w:rsidRPr="00796D2E">
          <w:rPr>
            <w:rPrChange w:id="453" w:author="Karlis Bogens" w:date="2019-02-22T21:03:00Z">
              <w:rPr>
                <w:highlight w:val="yellow"/>
              </w:rPr>
            </w:rPrChange>
          </w:rPr>
          <w:t xml:space="preserve"> </w:t>
        </w:r>
      </w:ins>
      <w:ins w:id="454" w:author="Karlis Bogens" w:date="2019-02-22T21:02:00Z">
        <w:r w:rsidRPr="00796D2E">
          <w:rPr>
            <w:i/>
            <w:iCs/>
            <w:rPrChange w:id="455" w:author="Karlis Bogens" w:date="2019-02-22T21:03:00Z">
              <w:rPr>
                <w:highlight w:val="magenta"/>
              </w:rPr>
            </w:rPrChange>
          </w:rPr>
          <w:t>x),</w:t>
        </w:r>
        <w:r w:rsidRPr="00796D2E">
          <w:t xml:space="preserve"> </w:t>
        </w:r>
      </w:ins>
      <w:ins w:id="456" w:author="Author">
        <w:r w:rsidRPr="00796D2E">
          <w:rPr>
            <w:i/>
          </w:rPr>
          <w:t>xx)</w:t>
        </w:r>
        <w:r w:rsidRPr="00796D2E">
          <w:t xml:space="preserve">, </w:t>
        </w:r>
        <w:r w:rsidRPr="00796D2E">
          <w:rPr>
            <w:i/>
          </w:rPr>
          <w:t>z)</w:t>
        </w:r>
      </w:ins>
      <w:ins w:id="457" w:author="Ross Norsworthy" w:date="2019-02-28T22:10:00Z">
        <w:r w:rsidR="009C61FF">
          <w:rPr>
            <w:i/>
          </w:rPr>
          <w:t xml:space="preserve">, </w:t>
        </w:r>
        <w:proofErr w:type="spellStart"/>
        <w:r w:rsidR="009C61FF">
          <w:rPr>
            <w:i/>
          </w:rPr>
          <w:t>zx</w:t>
        </w:r>
      </w:ins>
      <w:proofErr w:type="spellEnd"/>
      <w:ins w:id="458" w:author="Author">
        <w:r w:rsidRPr="00796D2E">
          <w:t xml:space="preserve"> and </w:t>
        </w:r>
        <w:proofErr w:type="spellStart"/>
        <w:r w:rsidRPr="00796D2E">
          <w:rPr>
            <w:i/>
          </w:rPr>
          <w:t>zz</w:t>
        </w:r>
        <w:proofErr w:type="spellEnd"/>
        <w:r w:rsidRPr="00796D2E">
          <w:rPr>
            <w:i/>
          </w:rPr>
          <w:t>)</w:t>
        </w:r>
        <w:r w:rsidRPr="00796D2E">
          <w:t>: Changes are to update the Radio Regulations</w:t>
        </w:r>
      </w:ins>
      <w:ins w:id="459" w:author="Karlis Bogens" w:date="2019-02-22T21:03:00Z">
        <w:r w:rsidRPr="00796D2E">
          <w:t xml:space="preserve"> and correction on the frequency bands.</w:t>
        </w:r>
      </w:ins>
    </w:p>
    <w:p w:rsidR="00796D2E" w:rsidRPr="00796D2E" w:rsidRDefault="00796D2E" w:rsidP="00796D2E">
      <w:ins w:id="460" w:author="Author">
        <w:r w:rsidRPr="00796D2E">
          <w:tab/>
          <w:t xml:space="preserve">Note </w:t>
        </w:r>
        <w:r w:rsidRPr="00796D2E">
          <w:rPr>
            <w:i/>
          </w:rPr>
          <w:t>AAA)</w:t>
        </w:r>
        <w:r w:rsidRPr="00796D2E">
          <w:t xml:space="preserve">: Introduces the satellite component of VDES (VDE-SAT) into Appendix </w:t>
        </w:r>
        <w:r w:rsidRPr="00796D2E">
          <w:rPr>
            <w:b/>
            <w:bCs/>
            <w:rPrChange w:id="461" w:author="Karlis Bogens" w:date="2019-02-22T21:02:00Z">
              <w:rPr/>
            </w:rPrChange>
          </w:rPr>
          <w:t>18</w:t>
        </w:r>
        <w:r w:rsidRPr="00796D2E">
          <w:t xml:space="preserve"> on both lower leg and upper leg of channels 24, 84, 25, 85, 26 and 86 for ship-to-satellite (VDE-SAT uplink) according to the most recent version of the Recommendation ITU-R M.2092</w:t>
        </w:r>
      </w:ins>
    </w:p>
    <w:p w:rsidR="00796D2E" w:rsidRPr="00ED3F23" w:rsidDel="00385977" w:rsidRDefault="00796D2E" w:rsidP="00796D2E">
      <w:pPr>
        <w:rPr>
          <w:del w:id="462" w:author="Author"/>
          <w:lang w:eastAsia="zh-CN"/>
        </w:rPr>
      </w:pPr>
      <w:del w:id="463" w:author="Author">
        <w:r w:rsidRPr="00796D2E" w:rsidDel="00385977">
          <w:delText>The channels are identified for the satellite uplink of the VDES.</w:delText>
        </w:r>
      </w:del>
    </w:p>
    <w:p w:rsidR="00796D2E" w:rsidRPr="00ED3F23" w:rsidRDefault="00796D2E">
      <w:pPr>
        <w:pStyle w:val="Tablelegend"/>
        <w:tabs>
          <w:tab w:val="clear" w:pos="1134"/>
          <w:tab w:val="clear" w:pos="1871"/>
          <w:tab w:val="left" w:pos="426"/>
          <w:tab w:val="left" w:pos="567"/>
        </w:tabs>
        <w:ind w:left="426" w:hanging="426"/>
        <w:rPr>
          <w:ins w:id="464" w:author="Unknown" w:date="2018-05-30T21:12:00Z"/>
        </w:rPr>
        <w:pPrChange w:id="465" w:author="ITU2" w:date="2019-02-22T19:36:00Z">
          <w:pPr>
            <w:pStyle w:val="Tablelegend"/>
            <w:tabs>
              <w:tab w:val="clear" w:pos="1134"/>
            </w:tabs>
            <w:ind w:left="851" w:hanging="425"/>
          </w:pPr>
        </w:pPrChange>
      </w:pPr>
    </w:p>
    <w:p w:rsidR="00796D2E" w:rsidRPr="00ED3F23" w:rsidRDefault="00796D2E" w:rsidP="00796D2E">
      <w:pPr>
        <w:rPr>
          <w:lang w:eastAsia="zh-CN"/>
        </w:rPr>
      </w:pPr>
    </w:p>
    <w:p w:rsidR="00796D2E" w:rsidRPr="00DD7BAE" w:rsidRDefault="00796D2E" w:rsidP="00796D2E">
      <w:pPr>
        <w:tabs>
          <w:tab w:val="left" w:pos="284"/>
          <w:tab w:val="left" w:pos="1134"/>
          <w:tab w:val="left" w:pos="1871"/>
          <w:tab w:val="left" w:pos="2268"/>
        </w:tabs>
        <w:overflowPunct w:val="0"/>
        <w:autoSpaceDE w:val="0"/>
        <w:autoSpaceDN w:val="0"/>
        <w:adjustRightInd w:val="0"/>
        <w:textAlignment w:val="baseline"/>
        <w:rPr>
          <w:sz w:val="22"/>
          <w:szCs w:val="22"/>
          <w:lang w:eastAsia="x-none"/>
        </w:rPr>
      </w:pPr>
    </w:p>
    <w:p w:rsidR="00861340" w:rsidRDefault="00861340" w:rsidP="007D097C">
      <w:pPr>
        <w:tabs>
          <w:tab w:val="left" w:pos="284"/>
          <w:tab w:val="left" w:pos="1134"/>
          <w:tab w:val="left" w:pos="1871"/>
          <w:tab w:val="left" w:pos="2268"/>
        </w:tabs>
        <w:overflowPunct w:val="0"/>
        <w:autoSpaceDE w:val="0"/>
        <w:autoSpaceDN w:val="0"/>
        <w:adjustRightInd w:val="0"/>
        <w:jc w:val="center"/>
        <w:textAlignment w:val="baseline"/>
        <w:rPr>
          <w:b/>
          <w:sz w:val="22"/>
          <w:szCs w:val="22"/>
          <w:lang w:eastAsia="x-none"/>
        </w:rPr>
      </w:pPr>
    </w:p>
    <w:p w:rsidR="00861340" w:rsidRDefault="00861340" w:rsidP="007D097C">
      <w:pPr>
        <w:tabs>
          <w:tab w:val="left" w:pos="284"/>
          <w:tab w:val="left" w:pos="1134"/>
          <w:tab w:val="left" w:pos="1871"/>
          <w:tab w:val="left" w:pos="2268"/>
        </w:tabs>
        <w:overflowPunct w:val="0"/>
        <w:autoSpaceDE w:val="0"/>
        <w:autoSpaceDN w:val="0"/>
        <w:adjustRightInd w:val="0"/>
        <w:jc w:val="center"/>
        <w:textAlignment w:val="baseline"/>
        <w:rPr>
          <w:b/>
          <w:sz w:val="22"/>
          <w:szCs w:val="22"/>
          <w:lang w:eastAsia="x-none"/>
        </w:rPr>
      </w:pPr>
    </w:p>
    <w:p w:rsidR="007D097C" w:rsidRPr="00DD7BAE" w:rsidRDefault="007D097C" w:rsidP="007D097C">
      <w:pPr>
        <w:rPr>
          <w:sz w:val="22"/>
          <w:szCs w:val="22"/>
        </w:rPr>
        <w:sectPr w:rsidR="007D097C" w:rsidRPr="00DD7BAE" w:rsidSect="00AF1FC1">
          <w:headerReference w:type="first" r:id="rId13"/>
          <w:type w:val="continuous"/>
          <w:pgSz w:w="11907" w:h="16834"/>
          <w:pgMar w:top="1440" w:right="1008" w:bottom="1440" w:left="1008" w:header="720" w:footer="720" w:gutter="0"/>
          <w:cols w:space="720"/>
          <w:titlePg/>
        </w:sectPr>
      </w:pPr>
    </w:p>
    <w:p w:rsidR="008B54C3" w:rsidRPr="00ED3F23" w:rsidRDefault="008B54C3" w:rsidP="008B54C3">
      <w:pPr>
        <w:pStyle w:val="Proposal"/>
        <w:spacing w:before="0"/>
      </w:pPr>
      <w:r w:rsidRPr="00ED3F23">
        <w:lastRenderedPageBreak/>
        <w:t>MOD</w:t>
      </w:r>
    </w:p>
    <w:p w:rsidR="008B54C3" w:rsidRPr="00ED3F23" w:rsidRDefault="008B54C3" w:rsidP="008B54C3">
      <w:pPr>
        <w:pStyle w:val="ResNo"/>
        <w:spacing w:before="240"/>
      </w:pPr>
      <w:r w:rsidRPr="00ED3F23">
        <w:t xml:space="preserve">RESOLUTION </w:t>
      </w:r>
      <w:r w:rsidRPr="00ED3F23">
        <w:rPr>
          <w:rStyle w:val="href"/>
        </w:rPr>
        <w:t>739</w:t>
      </w:r>
      <w:r w:rsidRPr="00ED3F23">
        <w:t xml:space="preserve"> (Rev.WRC-</w:t>
      </w:r>
      <w:del w:id="466" w:author="Unknown">
        <w:r w:rsidRPr="00ED3F23" w:rsidDel="003F3E45">
          <w:delText>15</w:delText>
        </w:r>
      </w:del>
      <w:ins w:id="467" w:author="Unknown" w:date="2017-08-30T15:55:00Z">
        <w:r w:rsidRPr="00ED3F23">
          <w:t>19</w:t>
        </w:r>
      </w:ins>
      <w:r w:rsidRPr="00ED3F23">
        <w:t>)</w:t>
      </w:r>
    </w:p>
    <w:p w:rsidR="008B54C3" w:rsidRPr="00ED3F23" w:rsidRDefault="008B54C3" w:rsidP="008B54C3">
      <w:pPr>
        <w:pStyle w:val="Restitle"/>
      </w:pPr>
      <w:r w:rsidRPr="00ED3F23">
        <w:t xml:space="preserve">Compatibility between the radio astronomy service and the active </w:t>
      </w:r>
      <w:r w:rsidRPr="00ED3F23">
        <w:br/>
        <w:t>space services in certain adjacent and nearby frequency bands</w:t>
      </w:r>
    </w:p>
    <w:p w:rsidR="008B54C3" w:rsidRPr="00ED3F23" w:rsidRDefault="008B54C3" w:rsidP="008B54C3">
      <w:pPr>
        <w:pStyle w:val="Normalaftertitle"/>
      </w:pPr>
      <w:r w:rsidRPr="00ED3F23">
        <w:t>The World Radiocommunication Conference (</w:t>
      </w:r>
      <w:del w:id="468" w:author="Yoshi M" w:date="2018-05-13T17:44:00Z">
        <w:r w:rsidRPr="00ED3F23" w:rsidDel="00475DCE">
          <w:delText>Geneva</w:delText>
        </w:r>
      </w:del>
      <w:del w:id="469" w:author="Unknown">
        <w:r w:rsidRPr="00ED3F23" w:rsidDel="003B5C09">
          <w:delText>, 2007</w:delText>
        </w:r>
      </w:del>
      <w:ins w:id="470" w:author="Yoshi M" w:date="2018-05-13T17:44:00Z">
        <w:r w:rsidRPr="00ED3F23">
          <w:t>Sharm el</w:t>
        </w:r>
      </w:ins>
      <w:ins w:id="471" w:author="Yoshi M" w:date="2018-05-13T17:46:00Z">
        <w:r w:rsidRPr="00ED3F23">
          <w:t>-S</w:t>
        </w:r>
      </w:ins>
      <w:ins w:id="472" w:author="Yoshi M" w:date="2018-05-13T17:44:00Z">
        <w:r w:rsidRPr="00ED3F23">
          <w:t>heik</w:t>
        </w:r>
      </w:ins>
      <w:ins w:id="473" w:author="Yoshi M" w:date="2018-05-13T17:49:00Z">
        <w:r w:rsidRPr="00ED3F23">
          <w:t>h</w:t>
        </w:r>
      </w:ins>
      <w:ins w:id="474" w:author="Unknown" w:date="2018-06-22T13:21:00Z">
        <w:r w:rsidRPr="00ED3F23">
          <w:t xml:space="preserve">, </w:t>
        </w:r>
      </w:ins>
      <w:ins w:id="475" w:author="Unknown" w:date="2017-08-30T15:56:00Z">
        <w:r w:rsidRPr="00ED3F23">
          <w:t>2019</w:t>
        </w:r>
      </w:ins>
      <w:r w:rsidRPr="00ED3F23">
        <w:t>),</w:t>
      </w:r>
    </w:p>
    <w:p w:rsidR="008B54C3" w:rsidRDefault="008B54C3" w:rsidP="008B54C3">
      <w:pPr>
        <w:pStyle w:val="AnnexNo"/>
        <w:spacing w:before="0"/>
      </w:pPr>
    </w:p>
    <w:p w:rsidR="008B54C3" w:rsidRPr="00ED3F23" w:rsidRDefault="008B54C3" w:rsidP="008B54C3">
      <w:pPr>
        <w:pStyle w:val="AnnexNo"/>
        <w:spacing w:before="0"/>
      </w:pPr>
      <w:r w:rsidRPr="00ED3F23">
        <w:t>ANNEX 1 TO RESOLUTION 739 (Rev.WRC-</w:t>
      </w:r>
      <w:del w:id="476" w:author="Unknown">
        <w:r w:rsidRPr="00ED3F23" w:rsidDel="003F3E45">
          <w:delText>15</w:delText>
        </w:r>
      </w:del>
      <w:ins w:id="477" w:author="Unknown" w:date="2017-08-30T15:56:00Z">
        <w:r w:rsidRPr="00ED3F23">
          <w:t>19</w:t>
        </w:r>
      </w:ins>
      <w:r w:rsidRPr="00ED3F23">
        <w:t>)</w:t>
      </w:r>
    </w:p>
    <w:p w:rsidR="008B54C3" w:rsidRPr="00ED3F23" w:rsidRDefault="008B54C3" w:rsidP="008B54C3">
      <w:pPr>
        <w:pStyle w:val="Annextitle"/>
      </w:pPr>
      <w:r w:rsidRPr="00ED3F23">
        <w:t>Unwanted emission threshold levels</w:t>
      </w:r>
    </w:p>
    <w:p w:rsidR="008B54C3" w:rsidRPr="00ED3F23" w:rsidRDefault="008B54C3" w:rsidP="008B54C3">
      <w:pPr>
        <w:pStyle w:val="TableNo"/>
        <w:spacing w:before="0"/>
      </w:pPr>
      <w:r w:rsidRPr="00ED3F23">
        <w:t>TABLE 1-2</w:t>
      </w:r>
    </w:p>
    <w:p w:rsidR="008B54C3" w:rsidRPr="00ED3F23" w:rsidRDefault="008B54C3" w:rsidP="008B54C3">
      <w:pPr>
        <w:pStyle w:val="Tabletitle"/>
      </w:pPr>
      <w:proofErr w:type="spellStart"/>
      <w:proofErr w:type="gramStart"/>
      <w:r w:rsidRPr="00ED3F23">
        <w:rPr>
          <w:color w:val="000000"/>
        </w:rPr>
        <w:t>epfd</w:t>
      </w:r>
      <w:proofErr w:type="spellEnd"/>
      <w:proofErr w:type="gramEnd"/>
      <w:r w:rsidRPr="00ED3F23">
        <w:rPr>
          <w:color w:val="000000"/>
        </w:rPr>
        <w:t xml:space="preserve"> thresholds</w:t>
      </w:r>
      <w:r w:rsidRPr="00ED3F23">
        <w:rPr>
          <w:b w:val="0"/>
          <w:bCs/>
          <w:color w:val="000000"/>
          <w:vertAlign w:val="superscript"/>
        </w:rPr>
        <w:t>(1)</w:t>
      </w:r>
      <w:r w:rsidRPr="00ED3F23">
        <w:rPr>
          <w:color w:val="000000"/>
        </w:rPr>
        <w:t xml:space="preserve"> for unwanted emissions from all space stations of a non-GSO satellite system </w:t>
      </w:r>
      <w:r w:rsidRPr="00ED3F23">
        <w:rPr>
          <w:color w:val="000000"/>
        </w:rPr>
        <w:br/>
        <w:t>at a radio astronomy station</w:t>
      </w:r>
    </w:p>
    <w:tbl>
      <w:tblPr>
        <w:tblW w:w="14686" w:type="dxa"/>
        <w:jc w:val="center"/>
        <w:tblBorders>
          <w:top w:val="single" w:sz="4" w:space="0" w:color="auto"/>
          <w:left w:val="single" w:sz="4" w:space="0" w:color="auto"/>
          <w:bottom w:val="single" w:sz="4" w:space="0" w:color="auto"/>
          <w:right w:val="single" w:sz="4" w:space="0" w:color="auto"/>
        </w:tblBorders>
        <w:tblLayout w:type="fixed"/>
        <w:tblCellMar>
          <w:left w:w="107" w:type="dxa"/>
          <w:right w:w="107" w:type="dxa"/>
        </w:tblCellMar>
        <w:tblLook w:val="00A0" w:firstRow="1" w:lastRow="0" w:firstColumn="1" w:lastColumn="0" w:noHBand="0" w:noVBand="0"/>
      </w:tblPr>
      <w:tblGrid>
        <w:gridCol w:w="2125"/>
        <w:gridCol w:w="1603"/>
        <w:gridCol w:w="1518"/>
        <w:gridCol w:w="1228"/>
        <w:gridCol w:w="1228"/>
        <w:gridCol w:w="1229"/>
        <w:gridCol w:w="1228"/>
        <w:gridCol w:w="1228"/>
        <w:gridCol w:w="1229"/>
        <w:gridCol w:w="2070"/>
      </w:tblGrid>
      <w:tr w:rsidR="008B54C3" w:rsidRPr="00ED3F23" w:rsidTr="008B54C3">
        <w:trPr>
          <w:cantSplit/>
          <w:jc w:val="center"/>
        </w:trPr>
        <w:tc>
          <w:tcPr>
            <w:tcW w:w="2125" w:type="dxa"/>
            <w:vMerge w:val="restart"/>
            <w:tcBorders>
              <w:top w:val="single" w:sz="4" w:space="0" w:color="auto"/>
              <w:right w:val="single" w:sz="4" w:space="0" w:color="auto"/>
            </w:tcBorders>
            <w:vAlign w:val="center"/>
          </w:tcPr>
          <w:p w:rsidR="008B54C3" w:rsidRPr="00ED3F23" w:rsidRDefault="008B54C3" w:rsidP="008B54C3">
            <w:pPr>
              <w:pStyle w:val="Tablehead"/>
              <w:rPr>
                <w:sz w:val="18"/>
                <w:szCs w:val="18"/>
              </w:rPr>
            </w:pPr>
            <w:r w:rsidRPr="00ED3F23">
              <w:rPr>
                <w:sz w:val="18"/>
                <w:szCs w:val="18"/>
              </w:rPr>
              <w:t>Space service</w:t>
            </w:r>
          </w:p>
        </w:tc>
        <w:tc>
          <w:tcPr>
            <w:tcW w:w="1603" w:type="dxa"/>
            <w:vMerge w:val="restart"/>
            <w:tcBorders>
              <w:top w:val="single" w:sz="4" w:space="0" w:color="auto"/>
              <w:right w:val="single" w:sz="4" w:space="0" w:color="auto"/>
            </w:tcBorders>
            <w:vAlign w:val="center"/>
          </w:tcPr>
          <w:p w:rsidR="008B54C3" w:rsidRPr="00ED3F23" w:rsidRDefault="008B54C3" w:rsidP="008B54C3">
            <w:pPr>
              <w:pStyle w:val="Tablehead"/>
              <w:rPr>
                <w:color w:val="000000"/>
                <w:sz w:val="18"/>
                <w:szCs w:val="18"/>
              </w:rPr>
            </w:pPr>
            <w:r w:rsidRPr="00ED3F23">
              <w:rPr>
                <w:color w:val="000000"/>
                <w:sz w:val="18"/>
                <w:szCs w:val="18"/>
              </w:rPr>
              <w:t>Space service</w:t>
            </w:r>
            <w:r w:rsidRPr="00ED3F23">
              <w:rPr>
                <w:color w:val="000000"/>
                <w:sz w:val="18"/>
                <w:szCs w:val="18"/>
              </w:rPr>
              <w:br/>
              <w:t>band</w:t>
            </w:r>
          </w:p>
        </w:tc>
        <w:tc>
          <w:tcPr>
            <w:tcW w:w="1518" w:type="dxa"/>
            <w:vMerge w:val="restart"/>
            <w:tcBorders>
              <w:top w:val="single" w:sz="4" w:space="0" w:color="auto"/>
              <w:left w:val="single" w:sz="4" w:space="0" w:color="auto"/>
              <w:right w:val="single" w:sz="4" w:space="0" w:color="auto"/>
            </w:tcBorders>
            <w:vAlign w:val="center"/>
          </w:tcPr>
          <w:p w:rsidR="008B54C3" w:rsidRPr="00ED3F23" w:rsidRDefault="008B54C3" w:rsidP="008B54C3">
            <w:pPr>
              <w:pStyle w:val="Tablehead"/>
              <w:rPr>
                <w:color w:val="000000"/>
                <w:sz w:val="18"/>
                <w:szCs w:val="18"/>
              </w:rPr>
            </w:pPr>
            <w:r w:rsidRPr="00ED3F23">
              <w:rPr>
                <w:color w:val="000000"/>
                <w:sz w:val="18"/>
                <w:szCs w:val="18"/>
              </w:rPr>
              <w:t>Radio astronomy</w:t>
            </w:r>
            <w:r w:rsidRPr="00ED3F23">
              <w:rPr>
                <w:color w:val="000000"/>
                <w:sz w:val="18"/>
                <w:szCs w:val="18"/>
              </w:rPr>
              <w:br/>
              <w:t>band</w:t>
            </w:r>
          </w:p>
        </w:tc>
        <w:tc>
          <w:tcPr>
            <w:tcW w:w="2456" w:type="dxa"/>
            <w:gridSpan w:val="2"/>
            <w:tcBorders>
              <w:top w:val="single" w:sz="4" w:space="0" w:color="auto"/>
              <w:left w:val="single" w:sz="4" w:space="0" w:color="auto"/>
              <w:bottom w:val="single" w:sz="4" w:space="0" w:color="auto"/>
              <w:right w:val="single" w:sz="4" w:space="0" w:color="auto"/>
            </w:tcBorders>
            <w:vAlign w:val="center"/>
          </w:tcPr>
          <w:p w:rsidR="008B54C3" w:rsidRPr="00ED3F23" w:rsidRDefault="008B54C3" w:rsidP="008B54C3">
            <w:pPr>
              <w:pStyle w:val="Tablehead"/>
              <w:rPr>
                <w:bCs/>
                <w:color w:val="000000"/>
                <w:sz w:val="18"/>
                <w:szCs w:val="18"/>
              </w:rPr>
            </w:pPr>
            <w:r w:rsidRPr="00ED3F23">
              <w:rPr>
                <w:color w:val="000000"/>
                <w:sz w:val="18"/>
                <w:szCs w:val="18"/>
              </w:rPr>
              <w:t>Single dish, continuum observations</w:t>
            </w:r>
          </w:p>
        </w:tc>
        <w:tc>
          <w:tcPr>
            <w:tcW w:w="2457" w:type="dxa"/>
            <w:gridSpan w:val="2"/>
            <w:tcBorders>
              <w:top w:val="single" w:sz="4" w:space="0" w:color="auto"/>
              <w:left w:val="single" w:sz="4" w:space="0" w:color="auto"/>
              <w:bottom w:val="single" w:sz="4" w:space="0" w:color="auto"/>
              <w:right w:val="single" w:sz="4" w:space="0" w:color="auto"/>
            </w:tcBorders>
            <w:vAlign w:val="center"/>
          </w:tcPr>
          <w:p w:rsidR="008B54C3" w:rsidRPr="00ED3F23" w:rsidRDefault="008B54C3" w:rsidP="008B54C3">
            <w:pPr>
              <w:pStyle w:val="Tablehead"/>
              <w:rPr>
                <w:bCs/>
                <w:color w:val="000000"/>
                <w:sz w:val="18"/>
                <w:szCs w:val="18"/>
              </w:rPr>
            </w:pPr>
            <w:r w:rsidRPr="00ED3F23">
              <w:rPr>
                <w:color w:val="000000"/>
                <w:sz w:val="18"/>
                <w:szCs w:val="18"/>
              </w:rPr>
              <w:t>Single dish, spectral line observations</w:t>
            </w:r>
          </w:p>
        </w:tc>
        <w:tc>
          <w:tcPr>
            <w:tcW w:w="2457" w:type="dxa"/>
            <w:gridSpan w:val="2"/>
            <w:tcBorders>
              <w:top w:val="single" w:sz="4" w:space="0" w:color="auto"/>
              <w:left w:val="single" w:sz="4" w:space="0" w:color="auto"/>
              <w:bottom w:val="single" w:sz="4" w:space="0" w:color="auto"/>
            </w:tcBorders>
            <w:vAlign w:val="center"/>
          </w:tcPr>
          <w:p w:rsidR="008B54C3" w:rsidRPr="00ED3F23" w:rsidRDefault="008B54C3" w:rsidP="008B54C3">
            <w:pPr>
              <w:pStyle w:val="Tablehead"/>
              <w:rPr>
                <w:sz w:val="18"/>
                <w:szCs w:val="18"/>
              </w:rPr>
            </w:pPr>
            <w:r w:rsidRPr="00ED3F23">
              <w:rPr>
                <w:sz w:val="18"/>
                <w:szCs w:val="18"/>
              </w:rPr>
              <w:t>VLBI</w:t>
            </w:r>
          </w:p>
        </w:tc>
        <w:tc>
          <w:tcPr>
            <w:tcW w:w="2070" w:type="dxa"/>
            <w:vMerge w:val="restart"/>
            <w:tcBorders>
              <w:top w:val="single" w:sz="4" w:space="0" w:color="auto"/>
              <w:left w:val="single" w:sz="4" w:space="0" w:color="auto"/>
            </w:tcBorders>
          </w:tcPr>
          <w:p w:rsidR="008B54C3" w:rsidRPr="00ED3F23" w:rsidRDefault="008B54C3" w:rsidP="008B54C3">
            <w:pPr>
              <w:pStyle w:val="Tablehead"/>
              <w:ind w:left="-57" w:right="-57"/>
              <w:rPr>
                <w:b w:val="0"/>
              </w:rPr>
            </w:pPr>
            <w:r w:rsidRPr="00ED3F23">
              <w:t>Condition of application: the API is received by the Bureau following the entry into force of the Final Acts of:</w:t>
            </w:r>
          </w:p>
        </w:tc>
      </w:tr>
      <w:tr w:rsidR="008B54C3" w:rsidRPr="00ED3F23" w:rsidTr="008B54C3">
        <w:trPr>
          <w:cantSplit/>
          <w:jc w:val="center"/>
        </w:trPr>
        <w:tc>
          <w:tcPr>
            <w:tcW w:w="2125" w:type="dxa"/>
            <w:vMerge/>
            <w:tcBorders>
              <w:right w:val="single" w:sz="4" w:space="0" w:color="auto"/>
            </w:tcBorders>
          </w:tcPr>
          <w:p w:rsidR="008B54C3" w:rsidRPr="00ED3F23" w:rsidRDefault="008B54C3" w:rsidP="008B54C3">
            <w:pPr>
              <w:pStyle w:val="Tabletext"/>
              <w:rPr>
                <w:sz w:val="18"/>
                <w:szCs w:val="18"/>
              </w:rPr>
            </w:pPr>
          </w:p>
        </w:tc>
        <w:tc>
          <w:tcPr>
            <w:tcW w:w="1603" w:type="dxa"/>
            <w:vMerge/>
            <w:tcBorders>
              <w:left w:val="single" w:sz="4" w:space="0" w:color="auto"/>
              <w:bottom w:val="single" w:sz="4" w:space="0" w:color="auto"/>
              <w:right w:val="single" w:sz="4" w:space="0" w:color="auto"/>
            </w:tcBorders>
          </w:tcPr>
          <w:p w:rsidR="008B54C3" w:rsidRPr="00ED3F23" w:rsidRDefault="008B54C3" w:rsidP="008B54C3">
            <w:pPr>
              <w:pStyle w:val="Tablehead"/>
              <w:rPr>
                <w:color w:val="000000"/>
                <w:sz w:val="18"/>
                <w:szCs w:val="18"/>
              </w:rPr>
            </w:pPr>
          </w:p>
        </w:tc>
        <w:tc>
          <w:tcPr>
            <w:tcW w:w="1518" w:type="dxa"/>
            <w:vMerge/>
            <w:tcBorders>
              <w:left w:val="single" w:sz="4" w:space="0" w:color="auto"/>
              <w:bottom w:val="single" w:sz="4" w:space="0" w:color="auto"/>
              <w:right w:val="single" w:sz="4" w:space="0" w:color="auto"/>
            </w:tcBorders>
          </w:tcPr>
          <w:p w:rsidR="008B54C3" w:rsidRPr="00ED3F23" w:rsidRDefault="008B54C3" w:rsidP="008B54C3">
            <w:pPr>
              <w:pStyle w:val="Tablehead"/>
              <w:rPr>
                <w:color w:val="000000"/>
                <w:sz w:val="18"/>
                <w:szCs w:val="18"/>
              </w:rPr>
            </w:pPr>
          </w:p>
        </w:tc>
        <w:tc>
          <w:tcPr>
            <w:tcW w:w="1228" w:type="dxa"/>
            <w:tcBorders>
              <w:top w:val="single" w:sz="4" w:space="0" w:color="auto"/>
              <w:left w:val="single" w:sz="4" w:space="0" w:color="auto"/>
              <w:bottom w:val="single" w:sz="4" w:space="0" w:color="auto"/>
              <w:right w:val="single" w:sz="4" w:space="0" w:color="auto"/>
            </w:tcBorders>
            <w:vAlign w:val="center"/>
          </w:tcPr>
          <w:p w:rsidR="008B54C3" w:rsidRPr="00ED3F23" w:rsidRDefault="008B54C3" w:rsidP="008B54C3">
            <w:pPr>
              <w:pStyle w:val="Tablehead"/>
              <w:ind w:left="-57" w:right="-57"/>
              <w:rPr>
                <w:color w:val="000000"/>
                <w:sz w:val="18"/>
                <w:szCs w:val="18"/>
              </w:rPr>
            </w:pPr>
            <w:proofErr w:type="spellStart"/>
            <w:r w:rsidRPr="00ED3F23">
              <w:rPr>
                <w:color w:val="000000"/>
                <w:sz w:val="18"/>
                <w:szCs w:val="18"/>
              </w:rPr>
              <w:t>epfd</w:t>
            </w:r>
            <w:proofErr w:type="spellEnd"/>
            <w:r w:rsidRPr="00ED3F23">
              <w:rPr>
                <w:b w:val="0"/>
                <w:color w:val="000000"/>
                <w:sz w:val="18"/>
                <w:szCs w:val="18"/>
                <w:vertAlign w:val="superscript"/>
              </w:rPr>
              <w:t>(2)</w:t>
            </w:r>
          </w:p>
        </w:tc>
        <w:tc>
          <w:tcPr>
            <w:tcW w:w="1228" w:type="dxa"/>
            <w:tcBorders>
              <w:top w:val="single" w:sz="4" w:space="0" w:color="auto"/>
              <w:left w:val="single" w:sz="4" w:space="0" w:color="auto"/>
              <w:bottom w:val="single" w:sz="4" w:space="0" w:color="auto"/>
              <w:right w:val="single" w:sz="4" w:space="0" w:color="auto"/>
            </w:tcBorders>
          </w:tcPr>
          <w:p w:rsidR="008B54C3" w:rsidRPr="00ED3F23" w:rsidRDefault="008B54C3" w:rsidP="008B54C3">
            <w:pPr>
              <w:pStyle w:val="Tablehead"/>
              <w:rPr>
                <w:sz w:val="18"/>
                <w:szCs w:val="18"/>
              </w:rPr>
            </w:pPr>
            <w:r w:rsidRPr="00ED3F23">
              <w:rPr>
                <w:sz w:val="18"/>
                <w:szCs w:val="18"/>
              </w:rPr>
              <w:t>Reference bandwidth</w:t>
            </w:r>
          </w:p>
        </w:tc>
        <w:tc>
          <w:tcPr>
            <w:tcW w:w="1229" w:type="dxa"/>
            <w:tcBorders>
              <w:top w:val="single" w:sz="4" w:space="0" w:color="auto"/>
              <w:left w:val="single" w:sz="4" w:space="0" w:color="auto"/>
              <w:bottom w:val="single" w:sz="4" w:space="0" w:color="auto"/>
              <w:right w:val="single" w:sz="4" w:space="0" w:color="auto"/>
            </w:tcBorders>
            <w:vAlign w:val="center"/>
          </w:tcPr>
          <w:p w:rsidR="008B54C3" w:rsidRPr="00ED3F23" w:rsidRDefault="008B54C3" w:rsidP="008B54C3">
            <w:pPr>
              <w:pStyle w:val="Tablehead"/>
              <w:ind w:left="-57" w:right="-57"/>
              <w:rPr>
                <w:color w:val="000000"/>
                <w:sz w:val="18"/>
                <w:szCs w:val="18"/>
              </w:rPr>
            </w:pPr>
            <w:proofErr w:type="spellStart"/>
            <w:r w:rsidRPr="00ED3F23">
              <w:rPr>
                <w:color w:val="000000"/>
                <w:sz w:val="18"/>
                <w:szCs w:val="18"/>
              </w:rPr>
              <w:t>epfd</w:t>
            </w:r>
            <w:proofErr w:type="spellEnd"/>
            <w:r w:rsidRPr="00ED3F23">
              <w:rPr>
                <w:b w:val="0"/>
                <w:color w:val="000000"/>
                <w:sz w:val="18"/>
                <w:szCs w:val="18"/>
                <w:vertAlign w:val="superscript"/>
              </w:rPr>
              <w:t>(2)</w:t>
            </w:r>
          </w:p>
        </w:tc>
        <w:tc>
          <w:tcPr>
            <w:tcW w:w="1228" w:type="dxa"/>
            <w:tcBorders>
              <w:top w:val="single" w:sz="4" w:space="0" w:color="auto"/>
              <w:left w:val="single" w:sz="4" w:space="0" w:color="auto"/>
              <w:bottom w:val="single" w:sz="4" w:space="0" w:color="auto"/>
              <w:right w:val="single" w:sz="4" w:space="0" w:color="auto"/>
            </w:tcBorders>
          </w:tcPr>
          <w:p w:rsidR="008B54C3" w:rsidRPr="00ED3F23" w:rsidRDefault="008B54C3" w:rsidP="008B54C3">
            <w:pPr>
              <w:pStyle w:val="Tablehead"/>
              <w:rPr>
                <w:sz w:val="18"/>
                <w:szCs w:val="18"/>
              </w:rPr>
            </w:pPr>
            <w:r w:rsidRPr="00ED3F23">
              <w:rPr>
                <w:sz w:val="18"/>
                <w:szCs w:val="18"/>
              </w:rPr>
              <w:t>Reference bandwidth</w:t>
            </w:r>
          </w:p>
        </w:tc>
        <w:tc>
          <w:tcPr>
            <w:tcW w:w="1228" w:type="dxa"/>
            <w:tcBorders>
              <w:top w:val="single" w:sz="4" w:space="0" w:color="auto"/>
              <w:left w:val="single" w:sz="4" w:space="0" w:color="auto"/>
              <w:bottom w:val="single" w:sz="4" w:space="0" w:color="auto"/>
            </w:tcBorders>
            <w:vAlign w:val="center"/>
          </w:tcPr>
          <w:p w:rsidR="008B54C3" w:rsidRPr="00ED3F23" w:rsidRDefault="008B54C3" w:rsidP="008B54C3">
            <w:pPr>
              <w:pStyle w:val="Tablehead"/>
              <w:ind w:left="-57" w:right="-57"/>
              <w:rPr>
                <w:bCs/>
                <w:color w:val="000000"/>
                <w:sz w:val="18"/>
                <w:szCs w:val="18"/>
              </w:rPr>
            </w:pPr>
            <w:proofErr w:type="spellStart"/>
            <w:r w:rsidRPr="00ED3F23">
              <w:rPr>
                <w:color w:val="000000"/>
                <w:sz w:val="18"/>
                <w:szCs w:val="18"/>
              </w:rPr>
              <w:t>epfd</w:t>
            </w:r>
            <w:proofErr w:type="spellEnd"/>
            <w:r w:rsidRPr="00ED3F23">
              <w:rPr>
                <w:b w:val="0"/>
                <w:color w:val="000000"/>
                <w:sz w:val="18"/>
                <w:szCs w:val="18"/>
                <w:vertAlign w:val="superscript"/>
              </w:rPr>
              <w:t>(2)</w:t>
            </w:r>
          </w:p>
        </w:tc>
        <w:tc>
          <w:tcPr>
            <w:tcW w:w="1229" w:type="dxa"/>
            <w:tcBorders>
              <w:top w:val="single" w:sz="4" w:space="0" w:color="auto"/>
              <w:left w:val="single" w:sz="4" w:space="0" w:color="auto"/>
              <w:bottom w:val="single" w:sz="4" w:space="0" w:color="auto"/>
            </w:tcBorders>
          </w:tcPr>
          <w:p w:rsidR="008B54C3" w:rsidRPr="00ED3F23" w:rsidRDefault="008B54C3" w:rsidP="008B54C3">
            <w:pPr>
              <w:pStyle w:val="Tablehead"/>
              <w:rPr>
                <w:sz w:val="18"/>
                <w:szCs w:val="18"/>
              </w:rPr>
            </w:pPr>
            <w:r w:rsidRPr="00ED3F23">
              <w:rPr>
                <w:color w:val="000000"/>
                <w:sz w:val="18"/>
                <w:szCs w:val="18"/>
              </w:rPr>
              <w:t>Reference bandwidth</w:t>
            </w:r>
          </w:p>
        </w:tc>
        <w:tc>
          <w:tcPr>
            <w:tcW w:w="2070" w:type="dxa"/>
            <w:vMerge/>
            <w:tcBorders>
              <w:left w:val="single" w:sz="4" w:space="0" w:color="auto"/>
            </w:tcBorders>
          </w:tcPr>
          <w:p w:rsidR="008B54C3" w:rsidRPr="00ED3F23" w:rsidRDefault="008B54C3" w:rsidP="008B54C3">
            <w:pPr>
              <w:pStyle w:val="Tablehead"/>
              <w:spacing w:before="0"/>
              <w:ind w:left="-57" w:right="-57"/>
              <w:rPr>
                <w:color w:val="000000"/>
              </w:rPr>
            </w:pPr>
          </w:p>
        </w:tc>
      </w:tr>
      <w:tr w:rsidR="008B54C3" w:rsidRPr="00ED3F23" w:rsidTr="008B54C3">
        <w:trPr>
          <w:cantSplit/>
          <w:jc w:val="center"/>
        </w:trPr>
        <w:tc>
          <w:tcPr>
            <w:tcW w:w="2125" w:type="dxa"/>
            <w:vMerge/>
            <w:tcBorders>
              <w:bottom w:val="single" w:sz="4" w:space="0" w:color="auto"/>
              <w:right w:val="single" w:sz="4" w:space="0" w:color="auto"/>
            </w:tcBorders>
          </w:tcPr>
          <w:p w:rsidR="008B54C3" w:rsidRPr="00ED3F23" w:rsidRDefault="008B54C3" w:rsidP="008B54C3">
            <w:pPr>
              <w:pStyle w:val="Tabletext"/>
              <w:jc w:val="center"/>
              <w:rPr>
                <w:color w:val="000000"/>
                <w:sz w:val="18"/>
                <w:szCs w:val="18"/>
              </w:rPr>
            </w:pPr>
          </w:p>
        </w:tc>
        <w:tc>
          <w:tcPr>
            <w:tcW w:w="1603" w:type="dxa"/>
            <w:tcBorders>
              <w:top w:val="single" w:sz="4" w:space="0" w:color="auto"/>
              <w:left w:val="single" w:sz="4" w:space="0" w:color="auto"/>
              <w:bottom w:val="single" w:sz="4" w:space="0" w:color="auto"/>
              <w:right w:val="single" w:sz="4" w:space="0" w:color="auto"/>
            </w:tcBorders>
          </w:tcPr>
          <w:p w:rsidR="008B54C3" w:rsidRPr="00ED3F23" w:rsidRDefault="008B54C3" w:rsidP="008B54C3">
            <w:pPr>
              <w:pStyle w:val="Tabletext"/>
              <w:jc w:val="center"/>
              <w:rPr>
                <w:sz w:val="18"/>
                <w:szCs w:val="18"/>
              </w:rPr>
            </w:pPr>
            <w:r w:rsidRPr="00ED3F23">
              <w:rPr>
                <w:b/>
                <w:bCs/>
                <w:color w:val="000000"/>
                <w:sz w:val="18"/>
                <w:szCs w:val="18"/>
              </w:rPr>
              <w:t>(MHz)</w:t>
            </w:r>
          </w:p>
        </w:tc>
        <w:tc>
          <w:tcPr>
            <w:tcW w:w="1518" w:type="dxa"/>
            <w:tcBorders>
              <w:top w:val="single" w:sz="4" w:space="0" w:color="auto"/>
              <w:left w:val="single" w:sz="4" w:space="0" w:color="auto"/>
              <w:bottom w:val="single" w:sz="4" w:space="0" w:color="auto"/>
              <w:right w:val="single" w:sz="4" w:space="0" w:color="auto"/>
            </w:tcBorders>
          </w:tcPr>
          <w:p w:rsidR="008B54C3" w:rsidRPr="00ED3F23" w:rsidRDefault="008B54C3" w:rsidP="008B54C3">
            <w:pPr>
              <w:pStyle w:val="Tabletext"/>
              <w:jc w:val="center"/>
              <w:rPr>
                <w:sz w:val="18"/>
                <w:szCs w:val="18"/>
              </w:rPr>
            </w:pPr>
            <w:r w:rsidRPr="00ED3F23">
              <w:rPr>
                <w:b/>
                <w:bCs/>
                <w:color w:val="000000"/>
                <w:sz w:val="18"/>
                <w:szCs w:val="18"/>
              </w:rPr>
              <w:t>(MHz)</w:t>
            </w:r>
          </w:p>
        </w:tc>
        <w:tc>
          <w:tcPr>
            <w:tcW w:w="1228" w:type="dxa"/>
            <w:tcBorders>
              <w:top w:val="single" w:sz="4" w:space="0" w:color="auto"/>
              <w:left w:val="single" w:sz="4" w:space="0" w:color="auto"/>
              <w:bottom w:val="single" w:sz="4" w:space="0" w:color="auto"/>
              <w:right w:val="single" w:sz="4" w:space="0" w:color="auto"/>
            </w:tcBorders>
          </w:tcPr>
          <w:p w:rsidR="008B54C3" w:rsidRPr="00ED3F23" w:rsidRDefault="008B54C3" w:rsidP="008B54C3">
            <w:pPr>
              <w:pStyle w:val="Tabletext"/>
              <w:jc w:val="center"/>
              <w:rPr>
                <w:sz w:val="18"/>
                <w:szCs w:val="18"/>
              </w:rPr>
            </w:pPr>
            <w:r w:rsidRPr="00ED3F23">
              <w:rPr>
                <w:b/>
                <w:bCs/>
                <w:color w:val="000000"/>
                <w:sz w:val="18"/>
                <w:szCs w:val="18"/>
              </w:rPr>
              <w:t>(dB(W/m</w:t>
            </w:r>
            <w:r w:rsidRPr="00ED3F23">
              <w:rPr>
                <w:b/>
                <w:color w:val="000000"/>
                <w:sz w:val="18"/>
                <w:szCs w:val="18"/>
                <w:vertAlign w:val="superscript"/>
              </w:rPr>
              <w:t>2</w:t>
            </w:r>
            <w:r w:rsidRPr="00ED3F23">
              <w:rPr>
                <w:b/>
                <w:bCs/>
                <w:color w:val="000000"/>
                <w:sz w:val="18"/>
                <w:szCs w:val="18"/>
              </w:rPr>
              <w:t>))</w:t>
            </w:r>
          </w:p>
        </w:tc>
        <w:tc>
          <w:tcPr>
            <w:tcW w:w="1228" w:type="dxa"/>
            <w:tcBorders>
              <w:top w:val="single" w:sz="4" w:space="0" w:color="auto"/>
              <w:left w:val="single" w:sz="4" w:space="0" w:color="auto"/>
              <w:bottom w:val="single" w:sz="4" w:space="0" w:color="auto"/>
              <w:right w:val="single" w:sz="4" w:space="0" w:color="auto"/>
            </w:tcBorders>
          </w:tcPr>
          <w:p w:rsidR="008B54C3" w:rsidRPr="00ED3F23" w:rsidRDefault="008B54C3" w:rsidP="008B54C3">
            <w:pPr>
              <w:pStyle w:val="Tabletext"/>
              <w:jc w:val="center"/>
              <w:rPr>
                <w:sz w:val="18"/>
                <w:szCs w:val="18"/>
              </w:rPr>
            </w:pPr>
            <w:r w:rsidRPr="00ED3F23">
              <w:rPr>
                <w:b/>
                <w:bCs/>
                <w:color w:val="000000"/>
                <w:sz w:val="18"/>
                <w:szCs w:val="18"/>
              </w:rPr>
              <w:t>(MHz)</w:t>
            </w:r>
          </w:p>
        </w:tc>
        <w:tc>
          <w:tcPr>
            <w:tcW w:w="1229" w:type="dxa"/>
            <w:tcBorders>
              <w:top w:val="single" w:sz="4" w:space="0" w:color="auto"/>
              <w:left w:val="single" w:sz="4" w:space="0" w:color="auto"/>
              <w:bottom w:val="single" w:sz="4" w:space="0" w:color="auto"/>
              <w:right w:val="single" w:sz="4" w:space="0" w:color="auto"/>
            </w:tcBorders>
          </w:tcPr>
          <w:p w:rsidR="008B54C3" w:rsidRPr="00ED3F23" w:rsidRDefault="008B54C3" w:rsidP="008B54C3">
            <w:pPr>
              <w:pStyle w:val="Tabletext"/>
              <w:jc w:val="center"/>
              <w:rPr>
                <w:sz w:val="18"/>
                <w:szCs w:val="18"/>
              </w:rPr>
            </w:pPr>
            <w:r w:rsidRPr="00ED3F23">
              <w:rPr>
                <w:b/>
                <w:bCs/>
                <w:color w:val="000000"/>
                <w:sz w:val="18"/>
                <w:szCs w:val="18"/>
              </w:rPr>
              <w:t>(dB(W/m</w:t>
            </w:r>
            <w:r w:rsidRPr="00ED3F23">
              <w:rPr>
                <w:b/>
                <w:color w:val="000000"/>
                <w:sz w:val="18"/>
                <w:szCs w:val="18"/>
                <w:vertAlign w:val="superscript"/>
              </w:rPr>
              <w:t>2</w:t>
            </w:r>
            <w:r w:rsidRPr="00ED3F23">
              <w:rPr>
                <w:b/>
                <w:bCs/>
                <w:color w:val="000000"/>
                <w:sz w:val="18"/>
                <w:szCs w:val="18"/>
              </w:rPr>
              <w:t>))</w:t>
            </w:r>
          </w:p>
        </w:tc>
        <w:tc>
          <w:tcPr>
            <w:tcW w:w="1228" w:type="dxa"/>
            <w:tcBorders>
              <w:top w:val="single" w:sz="4" w:space="0" w:color="auto"/>
              <w:left w:val="single" w:sz="4" w:space="0" w:color="auto"/>
              <w:bottom w:val="single" w:sz="4" w:space="0" w:color="auto"/>
              <w:right w:val="single" w:sz="4" w:space="0" w:color="auto"/>
            </w:tcBorders>
          </w:tcPr>
          <w:p w:rsidR="008B54C3" w:rsidRPr="00ED3F23" w:rsidRDefault="008B54C3" w:rsidP="008B54C3">
            <w:pPr>
              <w:pStyle w:val="Tabletext"/>
              <w:jc w:val="center"/>
              <w:rPr>
                <w:sz w:val="18"/>
                <w:szCs w:val="18"/>
              </w:rPr>
            </w:pPr>
            <w:r w:rsidRPr="00ED3F23">
              <w:rPr>
                <w:b/>
                <w:bCs/>
                <w:color w:val="000000"/>
                <w:sz w:val="18"/>
                <w:szCs w:val="18"/>
              </w:rPr>
              <w:t>(kHz)</w:t>
            </w:r>
          </w:p>
        </w:tc>
        <w:tc>
          <w:tcPr>
            <w:tcW w:w="1228" w:type="dxa"/>
            <w:tcBorders>
              <w:top w:val="single" w:sz="4" w:space="0" w:color="auto"/>
              <w:left w:val="single" w:sz="4" w:space="0" w:color="auto"/>
              <w:bottom w:val="single" w:sz="4" w:space="0" w:color="auto"/>
            </w:tcBorders>
          </w:tcPr>
          <w:p w:rsidR="008B54C3" w:rsidRPr="00ED3F23" w:rsidRDefault="008B54C3" w:rsidP="008B54C3">
            <w:pPr>
              <w:pStyle w:val="Tabletext"/>
              <w:jc w:val="center"/>
              <w:rPr>
                <w:sz w:val="18"/>
                <w:szCs w:val="18"/>
              </w:rPr>
            </w:pPr>
            <w:r w:rsidRPr="00ED3F23">
              <w:rPr>
                <w:b/>
                <w:bCs/>
                <w:color w:val="000000"/>
                <w:sz w:val="18"/>
                <w:szCs w:val="18"/>
              </w:rPr>
              <w:t>(dB(W/m</w:t>
            </w:r>
            <w:r w:rsidRPr="00ED3F23">
              <w:rPr>
                <w:b/>
                <w:color w:val="000000"/>
                <w:sz w:val="18"/>
                <w:szCs w:val="18"/>
                <w:vertAlign w:val="superscript"/>
              </w:rPr>
              <w:t>2</w:t>
            </w:r>
            <w:r w:rsidRPr="00ED3F23">
              <w:rPr>
                <w:b/>
                <w:bCs/>
                <w:color w:val="000000"/>
                <w:sz w:val="18"/>
                <w:szCs w:val="18"/>
              </w:rPr>
              <w:t>))</w:t>
            </w:r>
          </w:p>
        </w:tc>
        <w:tc>
          <w:tcPr>
            <w:tcW w:w="1229" w:type="dxa"/>
            <w:tcBorders>
              <w:top w:val="single" w:sz="4" w:space="0" w:color="auto"/>
              <w:left w:val="single" w:sz="4" w:space="0" w:color="auto"/>
              <w:bottom w:val="single" w:sz="4" w:space="0" w:color="auto"/>
            </w:tcBorders>
          </w:tcPr>
          <w:p w:rsidR="008B54C3" w:rsidRPr="00ED3F23" w:rsidRDefault="008B54C3" w:rsidP="008B54C3">
            <w:pPr>
              <w:pStyle w:val="Tabletext"/>
              <w:jc w:val="center"/>
              <w:rPr>
                <w:sz w:val="18"/>
                <w:szCs w:val="18"/>
              </w:rPr>
            </w:pPr>
            <w:r w:rsidRPr="00ED3F23">
              <w:rPr>
                <w:b/>
                <w:bCs/>
                <w:color w:val="000000"/>
                <w:sz w:val="18"/>
                <w:szCs w:val="18"/>
              </w:rPr>
              <w:t>(kHz)</w:t>
            </w:r>
          </w:p>
        </w:tc>
        <w:tc>
          <w:tcPr>
            <w:tcW w:w="2070" w:type="dxa"/>
            <w:vMerge/>
            <w:tcBorders>
              <w:left w:val="single" w:sz="4" w:space="0" w:color="auto"/>
              <w:bottom w:val="single" w:sz="4" w:space="0" w:color="auto"/>
            </w:tcBorders>
          </w:tcPr>
          <w:p w:rsidR="008B54C3" w:rsidRPr="00ED3F23" w:rsidRDefault="008B54C3" w:rsidP="008B54C3">
            <w:pPr>
              <w:pStyle w:val="Tabletext"/>
            </w:pPr>
          </w:p>
        </w:tc>
      </w:tr>
      <w:tr w:rsidR="008B54C3" w:rsidRPr="00ED3F23" w:rsidTr="008B54C3">
        <w:trPr>
          <w:cantSplit/>
          <w:jc w:val="center"/>
        </w:trPr>
        <w:tc>
          <w:tcPr>
            <w:tcW w:w="2125" w:type="dxa"/>
            <w:tcBorders>
              <w:top w:val="single" w:sz="4" w:space="0" w:color="auto"/>
              <w:bottom w:val="single" w:sz="4" w:space="0" w:color="auto"/>
              <w:right w:val="single" w:sz="4" w:space="0" w:color="auto"/>
            </w:tcBorders>
            <w:tcMar>
              <w:left w:w="85" w:type="dxa"/>
              <w:right w:w="57" w:type="dxa"/>
            </w:tcMar>
            <w:vAlign w:val="center"/>
          </w:tcPr>
          <w:p w:rsidR="008B54C3" w:rsidRPr="00ED3F23" w:rsidRDefault="008B54C3" w:rsidP="008B54C3">
            <w:pPr>
              <w:pStyle w:val="Tabletext"/>
              <w:spacing w:before="30" w:after="30"/>
              <w:rPr>
                <w:sz w:val="18"/>
                <w:szCs w:val="18"/>
              </w:rPr>
            </w:pPr>
            <w:r w:rsidRPr="00ED3F23">
              <w:rPr>
                <w:sz w:val="18"/>
                <w:szCs w:val="18"/>
              </w:rPr>
              <w:t>MSS (space-to-Earth)</w:t>
            </w:r>
          </w:p>
        </w:tc>
        <w:tc>
          <w:tcPr>
            <w:tcW w:w="1603" w:type="dxa"/>
            <w:tcBorders>
              <w:top w:val="single" w:sz="4" w:space="0" w:color="auto"/>
              <w:bottom w:val="single" w:sz="4" w:space="0" w:color="auto"/>
              <w:right w:val="single" w:sz="4" w:space="0" w:color="auto"/>
            </w:tcBorders>
            <w:vAlign w:val="center"/>
          </w:tcPr>
          <w:p w:rsidR="008B54C3" w:rsidRPr="00ED3F23" w:rsidRDefault="008B54C3" w:rsidP="008B54C3">
            <w:pPr>
              <w:pStyle w:val="Tabletext"/>
              <w:spacing w:before="30" w:after="30"/>
              <w:jc w:val="center"/>
              <w:rPr>
                <w:sz w:val="18"/>
                <w:szCs w:val="18"/>
              </w:rPr>
            </w:pPr>
            <w:r w:rsidRPr="00ED3F23">
              <w:rPr>
                <w:sz w:val="18"/>
                <w:szCs w:val="18"/>
              </w:rPr>
              <w:t>137-138</w:t>
            </w:r>
          </w:p>
        </w:tc>
        <w:tc>
          <w:tcPr>
            <w:tcW w:w="1518" w:type="dxa"/>
            <w:tcBorders>
              <w:top w:val="single" w:sz="4" w:space="0" w:color="auto"/>
              <w:left w:val="single" w:sz="4" w:space="0" w:color="auto"/>
              <w:bottom w:val="single" w:sz="4" w:space="0" w:color="auto"/>
              <w:right w:val="single" w:sz="4" w:space="0" w:color="auto"/>
            </w:tcBorders>
            <w:vAlign w:val="center"/>
          </w:tcPr>
          <w:p w:rsidR="008B54C3" w:rsidRPr="00ED3F23" w:rsidRDefault="008B54C3" w:rsidP="008B54C3">
            <w:pPr>
              <w:pStyle w:val="Tabletext"/>
              <w:spacing w:before="30" w:after="30"/>
              <w:jc w:val="center"/>
              <w:rPr>
                <w:sz w:val="18"/>
                <w:szCs w:val="18"/>
              </w:rPr>
            </w:pPr>
            <w:r w:rsidRPr="00ED3F23">
              <w:rPr>
                <w:sz w:val="18"/>
                <w:szCs w:val="18"/>
              </w:rPr>
              <w:t>150.05-153</w:t>
            </w:r>
          </w:p>
        </w:tc>
        <w:tc>
          <w:tcPr>
            <w:tcW w:w="1228" w:type="dxa"/>
            <w:tcBorders>
              <w:top w:val="single" w:sz="4" w:space="0" w:color="auto"/>
              <w:left w:val="single" w:sz="4" w:space="0" w:color="auto"/>
              <w:bottom w:val="single" w:sz="4" w:space="0" w:color="auto"/>
              <w:right w:val="single" w:sz="4" w:space="0" w:color="auto"/>
            </w:tcBorders>
            <w:vAlign w:val="center"/>
          </w:tcPr>
          <w:p w:rsidR="008B54C3" w:rsidRPr="00ED3F23" w:rsidRDefault="008B54C3" w:rsidP="008B54C3">
            <w:pPr>
              <w:pStyle w:val="Tabletext"/>
              <w:spacing w:before="30" w:after="30"/>
              <w:jc w:val="center"/>
              <w:rPr>
                <w:sz w:val="18"/>
                <w:szCs w:val="18"/>
              </w:rPr>
            </w:pPr>
            <w:r w:rsidRPr="00ED3F23">
              <w:rPr>
                <w:sz w:val="18"/>
                <w:szCs w:val="18"/>
              </w:rPr>
              <w:t>−238</w:t>
            </w:r>
          </w:p>
        </w:tc>
        <w:tc>
          <w:tcPr>
            <w:tcW w:w="1228" w:type="dxa"/>
            <w:tcBorders>
              <w:top w:val="single" w:sz="4" w:space="0" w:color="auto"/>
              <w:left w:val="single" w:sz="4" w:space="0" w:color="auto"/>
              <w:bottom w:val="single" w:sz="4" w:space="0" w:color="auto"/>
              <w:right w:val="single" w:sz="4" w:space="0" w:color="auto"/>
            </w:tcBorders>
            <w:vAlign w:val="center"/>
          </w:tcPr>
          <w:p w:rsidR="008B54C3" w:rsidRPr="00ED3F23" w:rsidRDefault="008B54C3" w:rsidP="008B54C3">
            <w:pPr>
              <w:pStyle w:val="Tabletext"/>
              <w:spacing w:before="30" w:after="30"/>
              <w:jc w:val="center"/>
              <w:rPr>
                <w:sz w:val="18"/>
                <w:szCs w:val="18"/>
              </w:rPr>
            </w:pPr>
            <w:r w:rsidRPr="00ED3F23">
              <w:rPr>
                <w:sz w:val="18"/>
                <w:szCs w:val="18"/>
              </w:rPr>
              <w:t>2.95</w:t>
            </w:r>
          </w:p>
        </w:tc>
        <w:tc>
          <w:tcPr>
            <w:tcW w:w="1229" w:type="dxa"/>
            <w:tcBorders>
              <w:top w:val="single" w:sz="4" w:space="0" w:color="auto"/>
              <w:left w:val="single" w:sz="4" w:space="0" w:color="auto"/>
              <w:bottom w:val="single" w:sz="4" w:space="0" w:color="auto"/>
              <w:right w:val="single" w:sz="4" w:space="0" w:color="auto"/>
            </w:tcBorders>
            <w:vAlign w:val="center"/>
          </w:tcPr>
          <w:p w:rsidR="008B54C3" w:rsidRPr="00ED3F23" w:rsidRDefault="008B54C3" w:rsidP="008B54C3">
            <w:pPr>
              <w:pStyle w:val="Tabletext"/>
              <w:spacing w:before="30" w:after="30"/>
              <w:jc w:val="center"/>
              <w:rPr>
                <w:sz w:val="18"/>
                <w:szCs w:val="18"/>
              </w:rPr>
            </w:pPr>
            <w:r w:rsidRPr="00ED3F23">
              <w:rPr>
                <w:sz w:val="18"/>
                <w:szCs w:val="18"/>
              </w:rPr>
              <w:t>NA</w:t>
            </w:r>
          </w:p>
        </w:tc>
        <w:tc>
          <w:tcPr>
            <w:tcW w:w="1228" w:type="dxa"/>
            <w:tcBorders>
              <w:top w:val="single" w:sz="4" w:space="0" w:color="auto"/>
              <w:left w:val="single" w:sz="4" w:space="0" w:color="auto"/>
              <w:bottom w:val="single" w:sz="4" w:space="0" w:color="auto"/>
              <w:right w:val="single" w:sz="4" w:space="0" w:color="auto"/>
            </w:tcBorders>
            <w:vAlign w:val="center"/>
          </w:tcPr>
          <w:p w:rsidR="008B54C3" w:rsidRPr="00ED3F23" w:rsidRDefault="008B54C3" w:rsidP="008B54C3">
            <w:pPr>
              <w:pStyle w:val="Tabletext"/>
              <w:spacing w:before="30" w:after="30"/>
              <w:jc w:val="center"/>
              <w:rPr>
                <w:sz w:val="18"/>
                <w:szCs w:val="18"/>
              </w:rPr>
            </w:pPr>
            <w:r w:rsidRPr="00ED3F23">
              <w:rPr>
                <w:sz w:val="18"/>
                <w:szCs w:val="18"/>
              </w:rPr>
              <w:t>NA</w:t>
            </w:r>
          </w:p>
        </w:tc>
        <w:tc>
          <w:tcPr>
            <w:tcW w:w="1228" w:type="dxa"/>
            <w:tcBorders>
              <w:top w:val="single" w:sz="4" w:space="0" w:color="auto"/>
              <w:left w:val="single" w:sz="4" w:space="0" w:color="auto"/>
              <w:bottom w:val="single" w:sz="4" w:space="0" w:color="auto"/>
            </w:tcBorders>
            <w:vAlign w:val="center"/>
          </w:tcPr>
          <w:p w:rsidR="008B54C3" w:rsidRPr="00ED3F23" w:rsidRDefault="008B54C3" w:rsidP="008B54C3">
            <w:pPr>
              <w:pStyle w:val="Tabletext"/>
              <w:spacing w:before="30" w:after="30"/>
              <w:jc w:val="center"/>
              <w:rPr>
                <w:sz w:val="18"/>
                <w:szCs w:val="18"/>
              </w:rPr>
            </w:pPr>
            <w:r w:rsidRPr="00ED3F23">
              <w:rPr>
                <w:sz w:val="18"/>
                <w:szCs w:val="18"/>
              </w:rPr>
              <w:t>NA</w:t>
            </w:r>
          </w:p>
        </w:tc>
        <w:tc>
          <w:tcPr>
            <w:tcW w:w="1229" w:type="dxa"/>
            <w:tcBorders>
              <w:top w:val="single" w:sz="4" w:space="0" w:color="auto"/>
              <w:left w:val="single" w:sz="4" w:space="0" w:color="auto"/>
              <w:bottom w:val="single" w:sz="4" w:space="0" w:color="auto"/>
            </w:tcBorders>
            <w:vAlign w:val="center"/>
          </w:tcPr>
          <w:p w:rsidR="008B54C3" w:rsidRPr="00ED3F23" w:rsidRDefault="008B54C3" w:rsidP="008B54C3">
            <w:pPr>
              <w:pStyle w:val="Tabletext"/>
              <w:spacing w:before="30" w:after="30"/>
              <w:jc w:val="center"/>
              <w:rPr>
                <w:sz w:val="18"/>
                <w:szCs w:val="18"/>
              </w:rPr>
            </w:pPr>
            <w:r w:rsidRPr="00ED3F23">
              <w:rPr>
                <w:sz w:val="18"/>
                <w:szCs w:val="18"/>
              </w:rPr>
              <w:t>NA</w:t>
            </w:r>
          </w:p>
        </w:tc>
        <w:tc>
          <w:tcPr>
            <w:tcW w:w="2070" w:type="dxa"/>
            <w:tcBorders>
              <w:top w:val="single" w:sz="4" w:space="0" w:color="auto"/>
              <w:left w:val="single" w:sz="4" w:space="0" w:color="auto"/>
              <w:bottom w:val="single" w:sz="4" w:space="0" w:color="auto"/>
            </w:tcBorders>
            <w:vAlign w:val="center"/>
          </w:tcPr>
          <w:p w:rsidR="008B54C3" w:rsidRPr="00ED3F23" w:rsidRDefault="008B54C3" w:rsidP="008B54C3">
            <w:pPr>
              <w:pStyle w:val="Tabletext"/>
              <w:spacing w:before="30" w:after="30"/>
              <w:jc w:val="center"/>
            </w:pPr>
            <w:r w:rsidRPr="00ED3F23">
              <w:t>WRC-07</w:t>
            </w:r>
          </w:p>
        </w:tc>
      </w:tr>
      <w:tr w:rsidR="008B54C3" w:rsidRPr="00ED3F23" w:rsidTr="008B54C3">
        <w:trPr>
          <w:cantSplit/>
          <w:jc w:val="center"/>
        </w:trPr>
        <w:tc>
          <w:tcPr>
            <w:tcW w:w="2125" w:type="dxa"/>
            <w:tcBorders>
              <w:top w:val="single" w:sz="4" w:space="0" w:color="auto"/>
              <w:bottom w:val="single" w:sz="4" w:space="0" w:color="auto"/>
              <w:right w:val="single" w:sz="4" w:space="0" w:color="auto"/>
            </w:tcBorders>
            <w:tcMar>
              <w:left w:w="85" w:type="dxa"/>
              <w:right w:w="57" w:type="dxa"/>
            </w:tcMar>
            <w:vAlign w:val="center"/>
          </w:tcPr>
          <w:p w:rsidR="008B54C3" w:rsidRPr="00ED3F23" w:rsidRDefault="008B54C3" w:rsidP="008B54C3">
            <w:pPr>
              <w:pStyle w:val="Tabletext"/>
              <w:spacing w:before="30" w:after="30"/>
              <w:rPr>
                <w:sz w:val="18"/>
                <w:szCs w:val="18"/>
              </w:rPr>
            </w:pPr>
            <w:ins w:id="478" w:author="Unknown" w:date="2017-08-30T16:00:00Z">
              <w:r w:rsidRPr="00ED3F23">
                <w:rPr>
                  <w:sz w:val="18"/>
                  <w:szCs w:val="18"/>
                </w:rPr>
                <w:t>MMSS (space-to-Earth)</w:t>
              </w:r>
            </w:ins>
          </w:p>
        </w:tc>
        <w:tc>
          <w:tcPr>
            <w:tcW w:w="1603" w:type="dxa"/>
            <w:tcBorders>
              <w:top w:val="single" w:sz="4" w:space="0" w:color="auto"/>
              <w:bottom w:val="single" w:sz="4" w:space="0" w:color="auto"/>
              <w:right w:val="single" w:sz="4" w:space="0" w:color="auto"/>
            </w:tcBorders>
            <w:vAlign w:val="center"/>
          </w:tcPr>
          <w:p w:rsidR="008B54C3" w:rsidRPr="00ED3F23" w:rsidRDefault="008B54C3" w:rsidP="008B54C3">
            <w:pPr>
              <w:pStyle w:val="Tabletext"/>
              <w:spacing w:before="30" w:after="30"/>
              <w:jc w:val="center"/>
              <w:rPr>
                <w:sz w:val="18"/>
                <w:szCs w:val="18"/>
              </w:rPr>
            </w:pPr>
            <w:ins w:id="479" w:author="Unknown" w:date="2017-08-30T16:00:00Z">
              <w:r w:rsidRPr="00ED3F23">
                <w:rPr>
                  <w:sz w:val="18"/>
                  <w:szCs w:val="18"/>
                </w:rPr>
                <w:t>160.9</w:t>
              </w:r>
            </w:ins>
            <w:ins w:id="480" w:author="Unknown" w:date="2017-10-01T12:07:00Z">
              <w:r w:rsidRPr="00ED3F23">
                <w:rPr>
                  <w:sz w:val="18"/>
                  <w:szCs w:val="18"/>
                </w:rPr>
                <w:t>62</w:t>
              </w:r>
            </w:ins>
            <w:ins w:id="481" w:author="Unknown" w:date="2017-08-30T16:00:00Z">
              <w:r w:rsidRPr="00ED3F23">
                <w:rPr>
                  <w:sz w:val="18"/>
                  <w:szCs w:val="18"/>
                </w:rPr>
                <w:t>5-161.4</w:t>
              </w:r>
            </w:ins>
            <w:ins w:id="482" w:author="Unknown" w:date="2017-10-01T12:07:00Z">
              <w:r w:rsidRPr="00ED3F23">
                <w:rPr>
                  <w:sz w:val="18"/>
                  <w:szCs w:val="18"/>
                </w:rPr>
                <w:t>8</w:t>
              </w:r>
            </w:ins>
            <w:ins w:id="483" w:author="Unknown" w:date="2017-08-30T16:00:00Z">
              <w:r w:rsidRPr="00ED3F23">
                <w:rPr>
                  <w:sz w:val="18"/>
                  <w:szCs w:val="18"/>
                </w:rPr>
                <w:t>75</w:t>
              </w:r>
            </w:ins>
          </w:p>
        </w:tc>
        <w:tc>
          <w:tcPr>
            <w:tcW w:w="1518" w:type="dxa"/>
            <w:tcBorders>
              <w:top w:val="single" w:sz="4" w:space="0" w:color="auto"/>
              <w:left w:val="single" w:sz="4" w:space="0" w:color="auto"/>
              <w:bottom w:val="single" w:sz="4" w:space="0" w:color="auto"/>
              <w:right w:val="single" w:sz="4" w:space="0" w:color="auto"/>
            </w:tcBorders>
            <w:vAlign w:val="center"/>
          </w:tcPr>
          <w:p w:rsidR="008B54C3" w:rsidRPr="00ED3F23" w:rsidRDefault="008B54C3" w:rsidP="008B54C3">
            <w:pPr>
              <w:pStyle w:val="Tabletext"/>
              <w:spacing w:before="30" w:after="30"/>
              <w:jc w:val="center"/>
              <w:rPr>
                <w:sz w:val="18"/>
                <w:szCs w:val="18"/>
              </w:rPr>
            </w:pPr>
            <w:ins w:id="484" w:author="Unknown" w:date="2017-08-30T16:00:00Z">
              <w:r w:rsidRPr="00ED3F23">
                <w:rPr>
                  <w:sz w:val="18"/>
                  <w:szCs w:val="18"/>
                </w:rPr>
                <w:t>150.05-153</w:t>
              </w:r>
            </w:ins>
          </w:p>
        </w:tc>
        <w:tc>
          <w:tcPr>
            <w:tcW w:w="1228" w:type="dxa"/>
            <w:tcBorders>
              <w:top w:val="single" w:sz="4" w:space="0" w:color="auto"/>
              <w:left w:val="single" w:sz="4" w:space="0" w:color="auto"/>
              <w:bottom w:val="single" w:sz="4" w:space="0" w:color="auto"/>
              <w:right w:val="single" w:sz="4" w:space="0" w:color="auto"/>
            </w:tcBorders>
            <w:vAlign w:val="center"/>
          </w:tcPr>
          <w:p w:rsidR="008B54C3" w:rsidRPr="00ED3F23" w:rsidRDefault="008B54C3" w:rsidP="008B54C3">
            <w:pPr>
              <w:pStyle w:val="Tabletext"/>
              <w:spacing w:before="30" w:after="30"/>
              <w:jc w:val="center"/>
              <w:rPr>
                <w:sz w:val="18"/>
                <w:szCs w:val="18"/>
              </w:rPr>
            </w:pPr>
            <w:ins w:id="485" w:author="Unknown" w:date="2017-08-30T16:00:00Z">
              <w:r w:rsidRPr="00ED3F23">
                <w:rPr>
                  <w:sz w:val="18"/>
                  <w:szCs w:val="18"/>
                </w:rPr>
                <w:t>−238</w:t>
              </w:r>
            </w:ins>
          </w:p>
        </w:tc>
        <w:tc>
          <w:tcPr>
            <w:tcW w:w="1228" w:type="dxa"/>
            <w:tcBorders>
              <w:top w:val="single" w:sz="4" w:space="0" w:color="auto"/>
              <w:left w:val="single" w:sz="4" w:space="0" w:color="auto"/>
              <w:bottom w:val="single" w:sz="4" w:space="0" w:color="auto"/>
              <w:right w:val="single" w:sz="4" w:space="0" w:color="auto"/>
            </w:tcBorders>
            <w:vAlign w:val="center"/>
          </w:tcPr>
          <w:p w:rsidR="008B54C3" w:rsidRPr="00ED3F23" w:rsidRDefault="008B54C3" w:rsidP="008B54C3">
            <w:pPr>
              <w:pStyle w:val="Tabletext"/>
              <w:spacing w:before="30" w:after="30"/>
              <w:jc w:val="center"/>
              <w:rPr>
                <w:sz w:val="18"/>
                <w:szCs w:val="18"/>
              </w:rPr>
            </w:pPr>
            <w:ins w:id="486" w:author="Unknown" w:date="2017-08-30T16:00:00Z">
              <w:r w:rsidRPr="00ED3F23">
                <w:rPr>
                  <w:sz w:val="18"/>
                  <w:szCs w:val="18"/>
                </w:rPr>
                <w:t>2.95</w:t>
              </w:r>
            </w:ins>
          </w:p>
        </w:tc>
        <w:tc>
          <w:tcPr>
            <w:tcW w:w="1229" w:type="dxa"/>
            <w:tcBorders>
              <w:top w:val="single" w:sz="4" w:space="0" w:color="auto"/>
              <w:left w:val="single" w:sz="4" w:space="0" w:color="auto"/>
              <w:bottom w:val="single" w:sz="4" w:space="0" w:color="auto"/>
              <w:right w:val="single" w:sz="4" w:space="0" w:color="auto"/>
            </w:tcBorders>
            <w:vAlign w:val="center"/>
          </w:tcPr>
          <w:p w:rsidR="008B54C3" w:rsidRPr="00ED3F23" w:rsidRDefault="008B54C3" w:rsidP="008B54C3">
            <w:pPr>
              <w:pStyle w:val="Tabletext"/>
              <w:spacing w:before="30" w:after="30"/>
              <w:jc w:val="center"/>
              <w:rPr>
                <w:sz w:val="18"/>
                <w:szCs w:val="18"/>
              </w:rPr>
            </w:pPr>
            <w:ins w:id="487" w:author="Unknown" w:date="2017-08-30T16:00:00Z">
              <w:r w:rsidRPr="00ED3F23">
                <w:rPr>
                  <w:sz w:val="18"/>
                  <w:szCs w:val="18"/>
                </w:rPr>
                <w:t>NA</w:t>
              </w:r>
            </w:ins>
          </w:p>
        </w:tc>
        <w:tc>
          <w:tcPr>
            <w:tcW w:w="1228" w:type="dxa"/>
            <w:tcBorders>
              <w:top w:val="single" w:sz="4" w:space="0" w:color="auto"/>
              <w:left w:val="single" w:sz="4" w:space="0" w:color="auto"/>
              <w:bottom w:val="single" w:sz="4" w:space="0" w:color="auto"/>
              <w:right w:val="single" w:sz="4" w:space="0" w:color="auto"/>
            </w:tcBorders>
            <w:vAlign w:val="center"/>
          </w:tcPr>
          <w:p w:rsidR="008B54C3" w:rsidRPr="00ED3F23" w:rsidRDefault="008B54C3" w:rsidP="008B54C3">
            <w:pPr>
              <w:pStyle w:val="Tabletext"/>
              <w:spacing w:before="30" w:after="30"/>
              <w:jc w:val="center"/>
              <w:rPr>
                <w:sz w:val="18"/>
                <w:szCs w:val="18"/>
              </w:rPr>
            </w:pPr>
            <w:ins w:id="488" w:author="Unknown" w:date="2017-08-30T16:00:00Z">
              <w:r w:rsidRPr="00ED3F23">
                <w:rPr>
                  <w:sz w:val="18"/>
                  <w:szCs w:val="18"/>
                </w:rPr>
                <w:t>NA</w:t>
              </w:r>
            </w:ins>
          </w:p>
        </w:tc>
        <w:tc>
          <w:tcPr>
            <w:tcW w:w="1228" w:type="dxa"/>
            <w:tcBorders>
              <w:top w:val="single" w:sz="4" w:space="0" w:color="auto"/>
              <w:left w:val="single" w:sz="4" w:space="0" w:color="auto"/>
              <w:bottom w:val="single" w:sz="4" w:space="0" w:color="auto"/>
            </w:tcBorders>
            <w:vAlign w:val="center"/>
          </w:tcPr>
          <w:p w:rsidR="008B54C3" w:rsidRPr="00ED3F23" w:rsidRDefault="008B54C3" w:rsidP="008B54C3">
            <w:pPr>
              <w:pStyle w:val="Tabletext"/>
              <w:spacing w:before="30" w:after="30"/>
              <w:jc w:val="center"/>
              <w:rPr>
                <w:sz w:val="18"/>
                <w:szCs w:val="18"/>
              </w:rPr>
            </w:pPr>
            <w:ins w:id="489" w:author="Unknown" w:date="2017-08-30T16:00:00Z">
              <w:r w:rsidRPr="00ED3F23">
                <w:rPr>
                  <w:sz w:val="18"/>
                  <w:szCs w:val="18"/>
                </w:rPr>
                <w:t>NA</w:t>
              </w:r>
            </w:ins>
          </w:p>
        </w:tc>
        <w:tc>
          <w:tcPr>
            <w:tcW w:w="1229" w:type="dxa"/>
            <w:tcBorders>
              <w:top w:val="single" w:sz="4" w:space="0" w:color="auto"/>
              <w:left w:val="single" w:sz="4" w:space="0" w:color="auto"/>
              <w:bottom w:val="single" w:sz="4" w:space="0" w:color="auto"/>
            </w:tcBorders>
            <w:vAlign w:val="center"/>
          </w:tcPr>
          <w:p w:rsidR="008B54C3" w:rsidRPr="00ED3F23" w:rsidRDefault="008B54C3" w:rsidP="008B54C3">
            <w:pPr>
              <w:pStyle w:val="Tabletext"/>
              <w:spacing w:before="30" w:after="30"/>
              <w:jc w:val="center"/>
              <w:rPr>
                <w:sz w:val="18"/>
                <w:szCs w:val="18"/>
              </w:rPr>
            </w:pPr>
            <w:ins w:id="490" w:author="Unknown" w:date="2017-08-30T16:00:00Z">
              <w:r w:rsidRPr="00ED3F23">
                <w:rPr>
                  <w:sz w:val="18"/>
                  <w:szCs w:val="18"/>
                </w:rPr>
                <w:t>NA</w:t>
              </w:r>
            </w:ins>
          </w:p>
        </w:tc>
        <w:tc>
          <w:tcPr>
            <w:tcW w:w="2070" w:type="dxa"/>
            <w:tcBorders>
              <w:top w:val="single" w:sz="4" w:space="0" w:color="auto"/>
              <w:left w:val="single" w:sz="4" w:space="0" w:color="auto"/>
              <w:bottom w:val="single" w:sz="4" w:space="0" w:color="auto"/>
            </w:tcBorders>
            <w:vAlign w:val="center"/>
          </w:tcPr>
          <w:p w:rsidR="008B54C3" w:rsidRPr="00ED3F23" w:rsidRDefault="008B54C3" w:rsidP="008B54C3">
            <w:pPr>
              <w:pStyle w:val="Tabletext"/>
              <w:spacing w:before="30" w:after="30"/>
              <w:jc w:val="center"/>
            </w:pPr>
            <w:ins w:id="491" w:author="Unknown" w:date="2017-08-30T16:00:00Z">
              <w:r w:rsidRPr="00ED3F23">
                <w:t>WRC-1</w:t>
              </w:r>
            </w:ins>
            <w:ins w:id="492" w:author="Unknown" w:date="2017-08-30T16:01:00Z">
              <w:r w:rsidRPr="00ED3F23">
                <w:t>9</w:t>
              </w:r>
            </w:ins>
          </w:p>
        </w:tc>
      </w:tr>
      <w:tr w:rsidR="008B54C3" w:rsidRPr="00ED3F23" w:rsidTr="008B54C3">
        <w:trPr>
          <w:cantSplit/>
          <w:jc w:val="center"/>
        </w:trPr>
        <w:tc>
          <w:tcPr>
            <w:tcW w:w="2125" w:type="dxa"/>
            <w:tcBorders>
              <w:top w:val="single" w:sz="4" w:space="0" w:color="auto"/>
              <w:bottom w:val="single" w:sz="4" w:space="0" w:color="auto"/>
              <w:right w:val="single" w:sz="4" w:space="0" w:color="auto"/>
            </w:tcBorders>
            <w:tcMar>
              <w:left w:w="85" w:type="dxa"/>
              <w:right w:w="57" w:type="dxa"/>
            </w:tcMar>
            <w:vAlign w:val="center"/>
          </w:tcPr>
          <w:p w:rsidR="008B54C3" w:rsidRPr="00ED3F23" w:rsidRDefault="008B54C3" w:rsidP="008B54C3">
            <w:pPr>
              <w:pStyle w:val="Tabletext"/>
              <w:spacing w:before="30" w:after="30"/>
              <w:rPr>
                <w:highlight w:val="magenta"/>
                <w:rPrChange w:id="493" w:author="Author">
                  <w:rPr>
                    <w:highlight w:val="cyan"/>
                  </w:rPr>
                </w:rPrChange>
              </w:rPr>
            </w:pPr>
            <w:ins w:id="494" w:author="Author">
              <w:r w:rsidRPr="00F83BD7">
                <w:rPr>
                  <w:highlight w:val="cyan"/>
                </w:rPr>
                <w:t>MMSS (space-to-Earth)</w:t>
              </w:r>
            </w:ins>
          </w:p>
        </w:tc>
        <w:tc>
          <w:tcPr>
            <w:tcW w:w="1603" w:type="dxa"/>
            <w:tcBorders>
              <w:top w:val="single" w:sz="4" w:space="0" w:color="auto"/>
              <w:bottom w:val="single" w:sz="4" w:space="0" w:color="auto"/>
              <w:right w:val="single" w:sz="4" w:space="0" w:color="auto"/>
            </w:tcBorders>
            <w:vAlign w:val="center"/>
          </w:tcPr>
          <w:p w:rsidR="008B54C3" w:rsidRPr="00ED3F23" w:rsidRDefault="008B54C3" w:rsidP="008B54C3">
            <w:pPr>
              <w:pStyle w:val="Tabletext"/>
              <w:spacing w:before="30" w:after="30"/>
              <w:jc w:val="center"/>
              <w:rPr>
                <w:highlight w:val="magenta"/>
                <w:rPrChange w:id="495" w:author="Author">
                  <w:rPr>
                    <w:highlight w:val="cyan"/>
                  </w:rPr>
                </w:rPrChange>
              </w:rPr>
            </w:pPr>
            <w:ins w:id="496" w:author="Author">
              <w:r w:rsidRPr="00F83BD7">
                <w:rPr>
                  <w:highlight w:val="cyan"/>
                </w:rPr>
                <w:t>160.9625-</w:t>
              </w:r>
            </w:ins>
            <w:ins w:id="497" w:author="WP 1" w:date="2019-02-19T18:34:00Z">
              <w:r w:rsidRPr="00F83BD7">
                <w:rPr>
                  <w:highlight w:val="cyan"/>
                </w:rPr>
                <w:t>1</w:t>
              </w:r>
            </w:ins>
            <w:ins w:id="498" w:author="Author">
              <w:r w:rsidRPr="00F83BD7">
                <w:rPr>
                  <w:highlight w:val="cyan"/>
                </w:rPr>
                <w:t>61.4875</w:t>
              </w:r>
            </w:ins>
          </w:p>
        </w:tc>
        <w:tc>
          <w:tcPr>
            <w:tcW w:w="1518" w:type="dxa"/>
            <w:tcBorders>
              <w:top w:val="single" w:sz="4" w:space="0" w:color="auto"/>
              <w:left w:val="single" w:sz="4" w:space="0" w:color="auto"/>
              <w:bottom w:val="single" w:sz="4" w:space="0" w:color="auto"/>
              <w:right w:val="single" w:sz="4" w:space="0" w:color="auto"/>
            </w:tcBorders>
            <w:vAlign w:val="center"/>
          </w:tcPr>
          <w:p w:rsidR="008B54C3" w:rsidRPr="00ED3F23" w:rsidRDefault="008B54C3" w:rsidP="008B54C3">
            <w:pPr>
              <w:pStyle w:val="Tabletext"/>
              <w:spacing w:before="30" w:after="30"/>
              <w:jc w:val="center"/>
              <w:rPr>
                <w:ins w:id="499" w:author="Author"/>
                <w:highlight w:val="magenta"/>
                <w:rPrChange w:id="500" w:author="Author">
                  <w:rPr>
                    <w:ins w:id="501" w:author="Author"/>
                    <w:highlight w:val="cyan"/>
                  </w:rPr>
                </w:rPrChange>
              </w:rPr>
            </w:pPr>
            <w:ins w:id="502" w:author="Author">
              <w:r w:rsidRPr="00F83BD7">
                <w:rPr>
                  <w:highlight w:val="cyan"/>
                </w:rPr>
                <w:t>322-328.6</w:t>
              </w:r>
            </w:ins>
          </w:p>
        </w:tc>
        <w:tc>
          <w:tcPr>
            <w:tcW w:w="1228" w:type="dxa"/>
            <w:tcBorders>
              <w:top w:val="single" w:sz="4" w:space="0" w:color="auto"/>
              <w:left w:val="single" w:sz="4" w:space="0" w:color="auto"/>
              <w:bottom w:val="single" w:sz="4" w:space="0" w:color="auto"/>
              <w:right w:val="single" w:sz="4" w:space="0" w:color="auto"/>
            </w:tcBorders>
            <w:vAlign w:val="center"/>
          </w:tcPr>
          <w:p w:rsidR="008B54C3" w:rsidRPr="00ED3F23" w:rsidRDefault="008B54C3" w:rsidP="008B54C3">
            <w:pPr>
              <w:pStyle w:val="Tabletext"/>
              <w:spacing w:before="30" w:after="30"/>
              <w:jc w:val="center"/>
              <w:rPr>
                <w:ins w:id="503" w:author="Author"/>
                <w:highlight w:val="magenta"/>
                <w:rPrChange w:id="504" w:author="Author">
                  <w:rPr>
                    <w:ins w:id="505" w:author="Author"/>
                    <w:highlight w:val="cyan"/>
                  </w:rPr>
                </w:rPrChange>
              </w:rPr>
            </w:pPr>
            <w:ins w:id="506" w:author="Author">
              <w:r w:rsidRPr="00F83BD7">
                <w:rPr>
                  <w:highlight w:val="cyan"/>
                </w:rPr>
                <w:t>−240</w:t>
              </w:r>
            </w:ins>
          </w:p>
        </w:tc>
        <w:tc>
          <w:tcPr>
            <w:tcW w:w="1228" w:type="dxa"/>
            <w:tcBorders>
              <w:top w:val="single" w:sz="4" w:space="0" w:color="auto"/>
              <w:left w:val="single" w:sz="4" w:space="0" w:color="auto"/>
              <w:bottom w:val="single" w:sz="4" w:space="0" w:color="auto"/>
              <w:right w:val="single" w:sz="4" w:space="0" w:color="auto"/>
            </w:tcBorders>
            <w:vAlign w:val="center"/>
          </w:tcPr>
          <w:p w:rsidR="008B54C3" w:rsidRPr="00ED3F23" w:rsidRDefault="008B54C3" w:rsidP="008B54C3">
            <w:pPr>
              <w:pStyle w:val="Tabletext"/>
              <w:spacing w:before="30" w:after="30"/>
              <w:jc w:val="center"/>
              <w:rPr>
                <w:ins w:id="507" w:author="Author"/>
                <w:highlight w:val="magenta"/>
                <w:rPrChange w:id="508" w:author="Author">
                  <w:rPr>
                    <w:ins w:id="509" w:author="Author"/>
                    <w:highlight w:val="cyan"/>
                  </w:rPr>
                </w:rPrChange>
              </w:rPr>
            </w:pPr>
            <w:ins w:id="510" w:author="Author">
              <w:r w:rsidRPr="00F83BD7">
                <w:rPr>
                  <w:highlight w:val="cyan"/>
                </w:rPr>
                <w:t>6.6</w:t>
              </w:r>
            </w:ins>
          </w:p>
        </w:tc>
        <w:tc>
          <w:tcPr>
            <w:tcW w:w="1229" w:type="dxa"/>
            <w:tcBorders>
              <w:top w:val="single" w:sz="4" w:space="0" w:color="auto"/>
              <w:left w:val="single" w:sz="4" w:space="0" w:color="auto"/>
              <w:bottom w:val="single" w:sz="4" w:space="0" w:color="auto"/>
              <w:right w:val="single" w:sz="4" w:space="0" w:color="auto"/>
            </w:tcBorders>
            <w:vAlign w:val="center"/>
          </w:tcPr>
          <w:p w:rsidR="008B54C3" w:rsidRPr="00ED3F23" w:rsidRDefault="008B54C3" w:rsidP="008B54C3">
            <w:pPr>
              <w:pStyle w:val="Tabletext"/>
              <w:spacing w:before="30" w:after="30"/>
              <w:jc w:val="center"/>
              <w:rPr>
                <w:ins w:id="511" w:author="Author"/>
                <w:highlight w:val="magenta"/>
                <w:rPrChange w:id="512" w:author="Author">
                  <w:rPr>
                    <w:ins w:id="513" w:author="Author"/>
                    <w:highlight w:val="cyan"/>
                  </w:rPr>
                </w:rPrChange>
              </w:rPr>
            </w:pPr>
            <w:ins w:id="514" w:author="Author">
              <w:r w:rsidRPr="00F83BD7">
                <w:rPr>
                  <w:highlight w:val="cyan"/>
                </w:rPr>
                <w:t>−255</w:t>
              </w:r>
            </w:ins>
          </w:p>
        </w:tc>
        <w:tc>
          <w:tcPr>
            <w:tcW w:w="1228" w:type="dxa"/>
            <w:tcBorders>
              <w:top w:val="single" w:sz="4" w:space="0" w:color="auto"/>
              <w:left w:val="single" w:sz="4" w:space="0" w:color="auto"/>
              <w:bottom w:val="single" w:sz="4" w:space="0" w:color="auto"/>
              <w:right w:val="single" w:sz="4" w:space="0" w:color="auto"/>
            </w:tcBorders>
            <w:vAlign w:val="center"/>
          </w:tcPr>
          <w:p w:rsidR="008B54C3" w:rsidRPr="00ED3F23" w:rsidRDefault="008B54C3" w:rsidP="008B54C3">
            <w:pPr>
              <w:pStyle w:val="Tabletext"/>
              <w:spacing w:before="30" w:after="30"/>
              <w:jc w:val="center"/>
              <w:rPr>
                <w:ins w:id="515" w:author="Author"/>
                <w:highlight w:val="magenta"/>
                <w:rPrChange w:id="516" w:author="Author">
                  <w:rPr>
                    <w:ins w:id="517" w:author="Author"/>
                    <w:highlight w:val="cyan"/>
                  </w:rPr>
                </w:rPrChange>
              </w:rPr>
            </w:pPr>
            <w:ins w:id="518" w:author="Author">
              <w:r w:rsidRPr="00F83BD7">
                <w:rPr>
                  <w:highlight w:val="cyan"/>
                </w:rPr>
                <w:t>10</w:t>
              </w:r>
            </w:ins>
          </w:p>
        </w:tc>
        <w:tc>
          <w:tcPr>
            <w:tcW w:w="1228" w:type="dxa"/>
            <w:tcBorders>
              <w:top w:val="single" w:sz="4" w:space="0" w:color="auto"/>
              <w:left w:val="single" w:sz="4" w:space="0" w:color="auto"/>
              <w:bottom w:val="single" w:sz="4" w:space="0" w:color="auto"/>
            </w:tcBorders>
            <w:vAlign w:val="center"/>
          </w:tcPr>
          <w:p w:rsidR="008B54C3" w:rsidRPr="00ED3F23" w:rsidRDefault="008B54C3" w:rsidP="008B54C3">
            <w:pPr>
              <w:pStyle w:val="Tabletext"/>
              <w:spacing w:before="30" w:after="30"/>
              <w:jc w:val="center"/>
              <w:rPr>
                <w:highlight w:val="magenta"/>
                <w:rPrChange w:id="519" w:author="Author">
                  <w:rPr>
                    <w:highlight w:val="cyan"/>
                  </w:rPr>
                </w:rPrChange>
              </w:rPr>
            </w:pPr>
            <w:ins w:id="520" w:author="Author">
              <w:r w:rsidRPr="00F83BD7">
                <w:rPr>
                  <w:highlight w:val="cyan"/>
                </w:rPr>
                <w:t>−228</w:t>
              </w:r>
            </w:ins>
          </w:p>
        </w:tc>
        <w:tc>
          <w:tcPr>
            <w:tcW w:w="1229" w:type="dxa"/>
            <w:tcBorders>
              <w:top w:val="single" w:sz="4" w:space="0" w:color="auto"/>
              <w:left w:val="single" w:sz="4" w:space="0" w:color="auto"/>
              <w:bottom w:val="single" w:sz="4" w:space="0" w:color="auto"/>
            </w:tcBorders>
            <w:vAlign w:val="center"/>
          </w:tcPr>
          <w:p w:rsidR="008B54C3" w:rsidRPr="00ED3F23" w:rsidRDefault="008B54C3" w:rsidP="008B54C3">
            <w:pPr>
              <w:pStyle w:val="Tabletext"/>
              <w:spacing w:before="30" w:after="30"/>
              <w:jc w:val="center"/>
              <w:rPr>
                <w:ins w:id="521" w:author="Author"/>
                <w:highlight w:val="magenta"/>
                <w:rPrChange w:id="522" w:author="Author">
                  <w:rPr>
                    <w:ins w:id="523" w:author="Author"/>
                    <w:highlight w:val="cyan"/>
                  </w:rPr>
                </w:rPrChange>
              </w:rPr>
            </w:pPr>
            <w:ins w:id="524" w:author="Author">
              <w:r w:rsidRPr="00F83BD7">
                <w:rPr>
                  <w:highlight w:val="cyan"/>
                </w:rPr>
                <w:t>10</w:t>
              </w:r>
            </w:ins>
          </w:p>
        </w:tc>
        <w:tc>
          <w:tcPr>
            <w:tcW w:w="2070" w:type="dxa"/>
            <w:tcBorders>
              <w:top w:val="single" w:sz="4" w:space="0" w:color="auto"/>
              <w:left w:val="single" w:sz="4" w:space="0" w:color="auto"/>
              <w:bottom w:val="single" w:sz="4" w:space="0" w:color="auto"/>
            </w:tcBorders>
            <w:vAlign w:val="center"/>
          </w:tcPr>
          <w:p w:rsidR="008B54C3" w:rsidRPr="00F83BD7" w:rsidRDefault="008B54C3" w:rsidP="008B54C3">
            <w:pPr>
              <w:pStyle w:val="Tabletext"/>
              <w:spacing w:before="30" w:after="30"/>
              <w:jc w:val="center"/>
              <w:rPr>
                <w:highlight w:val="cyan"/>
                <w:rPrChange w:id="525" w:author="Author">
                  <w:rPr/>
                </w:rPrChange>
              </w:rPr>
            </w:pPr>
            <w:ins w:id="526" w:author="Author">
              <w:r w:rsidRPr="00F83BD7">
                <w:rPr>
                  <w:highlight w:val="cyan"/>
                </w:rPr>
                <w:t>WRC-19</w:t>
              </w:r>
            </w:ins>
          </w:p>
        </w:tc>
      </w:tr>
      <w:tr w:rsidR="008B54C3" w:rsidRPr="00ED3F23" w:rsidTr="008B54C3">
        <w:trPr>
          <w:cantSplit/>
          <w:jc w:val="center"/>
        </w:trPr>
        <w:tc>
          <w:tcPr>
            <w:tcW w:w="2125" w:type="dxa"/>
            <w:tcBorders>
              <w:top w:val="single" w:sz="4" w:space="0" w:color="auto"/>
              <w:bottom w:val="single" w:sz="4" w:space="0" w:color="auto"/>
              <w:right w:val="single" w:sz="4" w:space="0" w:color="auto"/>
            </w:tcBorders>
            <w:tcMar>
              <w:left w:w="85" w:type="dxa"/>
              <w:right w:w="57" w:type="dxa"/>
            </w:tcMar>
            <w:vAlign w:val="center"/>
          </w:tcPr>
          <w:p w:rsidR="008B54C3" w:rsidRPr="00ED3F23" w:rsidRDefault="008B54C3" w:rsidP="008B54C3">
            <w:pPr>
              <w:pStyle w:val="Tabletext"/>
              <w:spacing w:before="30" w:after="30"/>
              <w:rPr>
                <w:sz w:val="18"/>
                <w:szCs w:val="18"/>
              </w:rPr>
            </w:pPr>
            <w:r w:rsidRPr="00ED3F23">
              <w:rPr>
                <w:sz w:val="18"/>
                <w:szCs w:val="18"/>
              </w:rPr>
              <w:t>MSS (space-to-Earth)</w:t>
            </w:r>
          </w:p>
        </w:tc>
        <w:tc>
          <w:tcPr>
            <w:tcW w:w="1603" w:type="dxa"/>
            <w:tcBorders>
              <w:top w:val="single" w:sz="4" w:space="0" w:color="auto"/>
              <w:bottom w:val="single" w:sz="4" w:space="0" w:color="auto"/>
              <w:right w:val="single" w:sz="4" w:space="0" w:color="auto"/>
            </w:tcBorders>
            <w:vAlign w:val="center"/>
          </w:tcPr>
          <w:p w:rsidR="008B54C3" w:rsidRPr="00ED3F23" w:rsidRDefault="008B54C3" w:rsidP="008B54C3">
            <w:pPr>
              <w:pStyle w:val="Tabletext"/>
              <w:spacing w:before="30" w:after="30"/>
              <w:jc w:val="center"/>
              <w:rPr>
                <w:sz w:val="18"/>
                <w:szCs w:val="18"/>
              </w:rPr>
            </w:pPr>
            <w:r w:rsidRPr="00ED3F23">
              <w:rPr>
                <w:sz w:val="18"/>
                <w:szCs w:val="18"/>
              </w:rPr>
              <w:t>387-390</w:t>
            </w:r>
          </w:p>
        </w:tc>
        <w:tc>
          <w:tcPr>
            <w:tcW w:w="1518" w:type="dxa"/>
            <w:tcBorders>
              <w:top w:val="single" w:sz="4" w:space="0" w:color="auto"/>
              <w:left w:val="single" w:sz="4" w:space="0" w:color="auto"/>
              <w:bottom w:val="single" w:sz="4" w:space="0" w:color="auto"/>
              <w:right w:val="single" w:sz="4" w:space="0" w:color="auto"/>
            </w:tcBorders>
            <w:vAlign w:val="center"/>
          </w:tcPr>
          <w:p w:rsidR="008B54C3" w:rsidRPr="00ED3F23" w:rsidRDefault="008B54C3" w:rsidP="008B54C3">
            <w:pPr>
              <w:pStyle w:val="Tabletext"/>
              <w:spacing w:before="30" w:after="30"/>
              <w:jc w:val="center"/>
              <w:rPr>
                <w:sz w:val="18"/>
                <w:szCs w:val="18"/>
              </w:rPr>
            </w:pPr>
            <w:r w:rsidRPr="00ED3F23">
              <w:rPr>
                <w:sz w:val="18"/>
                <w:szCs w:val="18"/>
              </w:rPr>
              <w:t>322-328.6</w:t>
            </w:r>
          </w:p>
        </w:tc>
        <w:tc>
          <w:tcPr>
            <w:tcW w:w="1228" w:type="dxa"/>
            <w:tcBorders>
              <w:top w:val="single" w:sz="4" w:space="0" w:color="auto"/>
              <w:left w:val="single" w:sz="4" w:space="0" w:color="auto"/>
              <w:bottom w:val="single" w:sz="4" w:space="0" w:color="auto"/>
              <w:right w:val="single" w:sz="4" w:space="0" w:color="auto"/>
            </w:tcBorders>
            <w:vAlign w:val="center"/>
          </w:tcPr>
          <w:p w:rsidR="008B54C3" w:rsidRPr="00ED3F23" w:rsidRDefault="008B54C3" w:rsidP="008B54C3">
            <w:pPr>
              <w:pStyle w:val="Tabletext"/>
              <w:spacing w:before="30" w:after="30"/>
              <w:jc w:val="center"/>
              <w:rPr>
                <w:sz w:val="18"/>
                <w:szCs w:val="18"/>
              </w:rPr>
            </w:pPr>
            <w:r w:rsidRPr="00ED3F23">
              <w:rPr>
                <w:sz w:val="18"/>
                <w:szCs w:val="18"/>
              </w:rPr>
              <w:t>−240</w:t>
            </w:r>
          </w:p>
        </w:tc>
        <w:tc>
          <w:tcPr>
            <w:tcW w:w="1228" w:type="dxa"/>
            <w:tcBorders>
              <w:top w:val="single" w:sz="4" w:space="0" w:color="auto"/>
              <w:left w:val="single" w:sz="4" w:space="0" w:color="auto"/>
              <w:bottom w:val="single" w:sz="4" w:space="0" w:color="auto"/>
              <w:right w:val="single" w:sz="4" w:space="0" w:color="auto"/>
            </w:tcBorders>
            <w:vAlign w:val="center"/>
          </w:tcPr>
          <w:p w:rsidR="008B54C3" w:rsidRPr="00ED3F23" w:rsidRDefault="008B54C3" w:rsidP="008B54C3">
            <w:pPr>
              <w:pStyle w:val="Tabletext"/>
              <w:spacing w:before="30" w:after="30"/>
              <w:jc w:val="center"/>
              <w:rPr>
                <w:sz w:val="18"/>
                <w:szCs w:val="18"/>
              </w:rPr>
            </w:pPr>
            <w:r w:rsidRPr="00ED3F23">
              <w:rPr>
                <w:sz w:val="18"/>
                <w:szCs w:val="18"/>
              </w:rPr>
              <w:t>6.6</w:t>
            </w:r>
          </w:p>
        </w:tc>
        <w:tc>
          <w:tcPr>
            <w:tcW w:w="1229" w:type="dxa"/>
            <w:tcBorders>
              <w:top w:val="single" w:sz="4" w:space="0" w:color="auto"/>
              <w:left w:val="single" w:sz="4" w:space="0" w:color="auto"/>
              <w:bottom w:val="single" w:sz="4" w:space="0" w:color="auto"/>
              <w:right w:val="single" w:sz="4" w:space="0" w:color="auto"/>
            </w:tcBorders>
            <w:vAlign w:val="center"/>
          </w:tcPr>
          <w:p w:rsidR="008B54C3" w:rsidRPr="00ED3F23" w:rsidRDefault="008B54C3" w:rsidP="008B54C3">
            <w:pPr>
              <w:pStyle w:val="Tabletext"/>
              <w:spacing w:before="30" w:after="30"/>
              <w:jc w:val="center"/>
              <w:rPr>
                <w:sz w:val="18"/>
                <w:szCs w:val="18"/>
              </w:rPr>
            </w:pPr>
            <w:r w:rsidRPr="00ED3F23">
              <w:rPr>
                <w:sz w:val="18"/>
                <w:szCs w:val="18"/>
              </w:rPr>
              <w:t>−255</w:t>
            </w:r>
          </w:p>
        </w:tc>
        <w:tc>
          <w:tcPr>
            <w:tcW w:w="1228" w:type="dxa"/>
            <w:tcBorders>
              <w:top w:val="single" w:sz="4" w:space="0" w:color="auto"/>
              <w:left w:val="single" w:sz="4" w:space="0" w:color="auto"/>
              <w:bottom w:val="single" w:sz="4" w:space="0" w:color="auto"/>
              <w:right w:val="single" w:sz="4" w:space="0" w:color="auto"/>
            </w:tcBorders>
            <w:vAlign w:val="center"/>
          </w:tcPr>
          <w:p w:rsidR="008B54C3" w:rsidRPr="00ED3F23" w:rsidRDefault="008B54C3" w:rsidP="008B54C3">
            <w:pPr>
              <w:pStyle w:val="Tabletext"/>
              <w:spacing w:before="30" w:after="30"/>
              <w:jc w:val="center"/>
              <w:rPr>
                <w:sz w:val="18"/>
                <w:szCs w:val="18"/>
              </w:rPr>
            </w:pPr>
            <w:r w:rsidRPr="00ED3F23">
              <w:rPr>
                <w:sz w:val="18"/>
                <w:szCs w:val="18"/>
              </w:rPr>
              <w:t>10</w:t>
            </w:r>
          </w:p>
        </w:tc>
        <w:tc>
          <w:tcPr>
            <w:tcW w:w="1228" w:type="dxa"/>
            <w:tcBorders>
              <w:top w:val="single" w:sz="4" w:space="0" w:color="auto"/>
              <w:left w:val="single" w:sz="4" w:space="0" w:color="auto"/>
              <w:bottom w:val="single" w:sz="4" w:space="0" w:color="auto"/>
            </w:tcBorders>
            <w:vAlign w:val="center"/>
          </w:tcPr>
          <w:p w:rsidR="008B54C3" w:rsidRPr="00ED3F23" w:rsidRDefault="008B54C3" w:rsidP="008B54C3">
            <w:pPr>
              <w:pStyle w:val="Tabletext"/>
              <w:spacing w:before="30" w:after="30"/>
              <w:jc w:val="center"/>
              <w:rPr>
                <w:sz w:val="18"/>
                <w:szCs w:val="18"/>
              </w:rPr>
            </w:pPr>
            <w:r w:rsidRPr="00ED3F23">
              <w:rPr>
                <w:sz w:val="18"/>
                <w:szCs w:val="18"/>
              </w:rPr>
              <w:t>−228</w:t>
            </w:r>
          </w:p>
        </w:tc>
        <w:tc>
          <w:tcPr>
            <w:tcW w:w="1229" w:type="dxa"/>
            <w:tcBorders>
              <w:top w:val="single" w:sz="4" w:space="0" w:color="auto"/>
              <w:left w:val="single" w:sz="4" w:space="0" w:color="auto"/>
              <w:bottom w:val="single" w:sz="4" w:space="0" w:color="auto"/>
            </w:tcBorders>
            <w:vAlign w:val="center"/>
          </w:tcPr>
          <w:p w:rsidR="008B54C3" w:rsidRPr="00ED3F23" w:rsidRDefault="008B54C3" w:rsidP="008B54C3">
            <w:pPr>
              <w:pStyle w:val="Tabletext"/>
              <w:spacing w:before="30" w:after="30"/>
              <w:jc w:val="center"/>
              <w:rPr>
                <w:sz w:val="18"/>
                <w:szCs w:val="18"/>
              </w:rPr>
            </w:pPr>
            <w:r w:rsidRPr="00ED3F23">
              <w:rPr>
                <w:sz w:val="18"/>
                <w:szCs w:val="18"/>
              </w:rPr>
              <w:t>10</w:t>
            </w:r>
          </w:p>
        </w:tc>
        <w:tc>
          <w:tcPr>
            <w:tcW w:w="2070" w:type="dxa"/>
            <w:tcBorders>
              <w:top w:val="single" w:sz="4" w:space="0" w:color="auto"/>
              <w:left w:val="single" w:sz="4" w:space="0" w:color="auto"/>
              <w:bottom w:val="single" w:sz="4" w:space="0" w:color="auto"/>
            </w:tcBorders>
            <w:vAlign w:val="center"/>
          </w:tcPr>
          <w:p w:rsidR="008B54C3" w:rsidRPr="00ED3F23" w:rsidRDefault="008B54C3" w:rsidP="008B54C3">
            <w:pPr>
              <w:pStyle w:val="Tabletext"/>
              <w:spacing w:before="30" w:after="30"/>
              <w:jc w:val="center"/>
            </w:pPr>
            <w:r w:rsidRPr="00ED3F23">
              <w:t>WRC-07</w:t>
            </w:r>
          </w:p>
        </w:tc>
      </w:tr>
      <w:tr w:rsidR="008B54C3" w:rsidRPr="00ED3F23" w:rsidTr="008B54C3">
        <w:trPr>
          <w:cantSplit/>
          <w:jc w:val="center"/>
        </w:trPr>
        <w:tc>
          <w:tcPr>
            <w:tcW w:w="2125" w:type="dxa"/>
            <w:tcBorders>
              <w:top w:val="single" w:sz="4" w:space="0" w:color="auto"/>
              <w:bottom w:val="single" w:sz="4" w:space="0" w:color="auto"/>
              <w:right w:val="single" w:sz="4" w:space="0" w:color="auto"/>
            </w:tcBorders>
            <w:tcMar>
              <w:left w:w="85" w:type="dxa"/>
              <w:right w:w="57" w:type="dxa"/>
            </w:tcMar>
            <w:vAlign w:val="center"/>
          </w:tcPr>
          <w:p w:rsidR="008B54C3" w:rsidRPr="00ED3F23" w:rsidRDefault="008B54C3" w:rsidP="008B54C3">
            <w:pPr>
              <w:pStyle w:val="Tabletext"/>
              <w:spacing w:before="30" w:after="30"/>
              <w:rPr>
                <w:sz w:val="18"/>
                <w:szCs w:val="18"/>
              </w:rPr>
            </w:pPr>
            <w:r w:rsidRPr="00ED3F23">
              <w:rPr>
                <w:sz w:val="18"/>
                <w:szCs w:val="18"/>
              </w:rPr>
              <w:t>MSS (space-to-Earth)</w:t>
            </w:r>
          </w:p>
        </w:tc>
        <w:tc>
          <w:tcPr>
            <w:tcW w:w="1603" w:type="dxa"/>
            <w:tcBorders>
              <w:top w:val="single" w:sz="4" w:space="0" w:color="auto"/>
              <w:bottom w:val="single" w:sz="4" w:space="0" w:color="auto"/>
              <w:right w:val="single" w:sz="4" w:space="0" w:color="auto"/>
            </w:tcBorders>
            <w:vAlign w:val="center"/>
          </w:tcPr>
          <w:p w:rsidR="008B54C3" w:rsidRPr="00ED3F23" w:rsidRDefault="008B54C3" w:rsidP="008B54C3">
            <w:pPr>
              <w:pStyle w:val="Tabletext"/>
              <w:spacing w:before="30" w:after="30"/>
              <w:jc w:val="center"/>
              <w:rPr>
                <w:sz w:val="18"/>
                <w:szCs w:val="18"/>
              </w:rPr>
            </w:pPr>
            <w:r w:rsidRPr="00ED3F23">
              <w:rPr>
                <w:sz w:val="18"/>
                <w:szCs w:val="18"/>
              </w:rPr>
              <w:t>400.15-401</w:t>
            </w:r>
          </w:p>
        </w:tc>
        <w:tc>
          <w:tcPr>
            <w:tcW w:w="1518" w:type="dxa"/>
            <w:tcBorders>
              <w:top w:val="single" w:sz="4" w:space="0" w:color="auto"/>
              <w:left w:val="single" w:sz="4" w:space="0" w:color="auto"/>
              <w:bottom w:val="single" w:sz="4" w:space="0" w:color="auto"/>
              <w:right w:val="single" w:sz="4" w:space="0" w:color="auto"/>
            </w:tcBorders>
            <w:vAlign w:val="center"/>
          </w:tcPr>
          <w:p w:rsidR="008B54C3" w:rsidRPr="00ED3F23" w:rsidRDefault="008B54C3" w:rsidP="008B54C3">
            <w:pPr>
              <w:pStyle w:val="Tabletext"/>
              <w:spacing w:before="30" w:after="30"/>
              <w:jc w:val="center"/>
              <w:rPr>
                <w:sz w:val="18"/>
                <w:szCs w:val="18"/>
              </w:rPr>
            </w:pPr>
            <w:r w:rsidRPr="00ED3F23">
              <w:rPr>
                <w:sz w:val="18"/>
                <w:szCs w:val="18"/>
              </w:rPr>
              <w:t>406.1-410</w:t>
            </w:r>
          </w:p>
        </w:tc>
        <w:tc>
          <w:tcPr>
            <w:tcW w:w="1228" w:type="dxa"/>
            <w:tcBorders>
              <w:top w:val="single" w:sz="4" w:space="0" w:color="auto"/>
              <w:left w:val="single" w:sz="4" w:space="0" w:color="auto"/>
              <w:bottom w:val="single" w:sz="4" w:space="0" w:color="auto"/>
              <w:right w:val="single" w:sz="4" w:space="0" w:color="auto"/>
            </w:tcBorders>
            <w:vAlign w:val="center"/>
          </w:tcPr>
          <w:p w:rsidR="008B54C3" w:rsidRPr="00ED3F23" w:rsidRDefault="008B54C3" w:rsidP="008B54C3">
            <w:pPr>
              <w:pStyle w:val="Tabletext"/>
              <w:spacing w:before="30" w:after="30"/>
              <w:jc w:val="center"/>
              <w:rPr>
                <w:sz w:val="18"/>
                <w:szCs w:val="18"/>
              </w:rPr>
            </w:pPr>
            <w:r w:rsidRPr="00ED3F23">
              <w:rPr>
                <w:sz w:val="18"/>
                <w:szCs w:val="18"/>
              </w:rPr>
              <w:t>−242</w:t>
            </w:r>
          </w:p>
        </w:tc>
        <w:tc>
          <w:tcPr>
            <w:tcW w:w="1228" w:type="dxa"/>
            <w:tcBorders>
              <w:top w:val="single" w:sz="4" w:space="0" w:color="auto"/>
              <w:left w:val="single" w:sz="4" w:space="0" w:color="auto"/>
              <w:bottom w:val="single" w:sz="4" w:space="0" w:color="auto"/>
              <w:right w:val="single" w:sz="4" w:space="0" w:color="auto"/>
            </w:tcBorders>
            <w:vAlign w:val="center"/>
          </w:tcPr>
          <w:p w:rsidR="008B54C3" w:rsidRPr="00ED3F23" w:rsidRDefault="008B54C3" w:rsidP="008B54C3">
            <w:pPr>
              <w:pStyle w:val="Tabletext"/>
              <w:spacing w:before="30" w:after="30"/>
              <w:jc w:val="center"/>
              <w:rPr>
                <w:sz w:val="18"/>
                <w:szCs w:val="18"/>
              </w:rPr>
            </w:pPr>
            <w:r w:rsidRPr="00ED3F23">
              <w:rPr>
                <w:sz w:val="18"/>
                <w:szCs w:val="18"/>
              </w:rPr>
              <w:t>3.9</w:t>
            </w:r>
          </w:p>
        </w:tc>
        <w:tc>
          <w:tcPr>
            <w:tcW w:w="1229" w:type="dxa"/>
            <w:tcBorders>
              <w:top w:val="single" w:sz="4" w:space="0" w:color="auto"/>
              <w:left w:val="single" w:sz="4" w:space="0" w:color="auto"/>
              <w:bottom w:val="single" w:sz="4" w:space="0" w:color="auto"/>
              <w:right w:val="single" w:sz="4" w:space="0" w:color="auto"/>
            </w:tcBorders>
            <w:vAlign w:val="center"/>
          </w:tcPr>
          <w:p w:rsidR="008B54C3" w:rsidRPr="00ED3F23" w:rsidRDefault="008B54C3" w:rsidP="008B54C3">
            <w:pPr>
              <w:pStyle w:val="Tabletext"/>
              <w:spacing w:before="30" w:after="30"/>
              <w:jc w:val="center"/>
              <w:rPr>
                <w:sz w:val="18"/>
                <w:szCs w:val="18"/>
              </w:rPr>
            </w:pPr>
            <w:r w:rsidRPr="00ED3F23">
              <w:rPr>
                <w:sz w:val="18"/>
                <w:szCs w:val="18"/>
              </w:rPr>
              <w:t>NA</w:t>
            </w:r>
          </w:p>
        </w:tc>
        <w:tc>
          <w:tcPr>
            <w:tcW w:w="1228" w:type="dxa"/>
            <w:tcBorders>
              <w:top w:val="single" w:sz="4" w:space="0" w:color="auto"/>
              <w:left w:val="single" w:sz="4" w:space="0" w:color="auto"/>
              <w:bottom w:val="single" w:sz="4" w:space="0" w:color="auto"/>
              <w:right w:val="single" w:sz="4" w:space="0" w:color="auto"/>
            </w:tcBorders>
            <w:vAlign w:val="center"/>
          </w:tcPr>
          <w:p w:rsidR="008B54C3" w:rsidRPr="00ED3F23" w:rsidRDefault="008B54C3" w:rsidP="008B54C3">
            <w:pPr>
              <w:pStyle w:val="Tabletext"/>
              <w:spacing w:before="30" w:after="30"/>
              <w:jc w:val="center"/>
              <w:rPr>
                <w:sz w:val="18"/>
                <w:szCs w:val="18"/>
              </w:rPr>
            </w:pPr>
            <w:r w:rsidRPr="00ED3F23">
              <w:rPr>
                <w:sz w:val="18"/>
                <w:szCs w:val="18"/>
              </w:rPr>
              <w:t>NA</w:t>
            </w:r>
          </w:p>
        </w:tc>
        <w:tc>
          <w:tcPr>
            <w:tcW w:w="1228" w:type="dxa"/>
            <w:tcBorders>
              <w:top w:val="single" w:sz="4" w:space="0" w:color="auto"/>
              <w:left w:val="single" w:sz="4" w:space="0" w:color="auto"/>
              <w:bottom w:val="single" w:sz="4" w:space="0" w:color="auto"/>
            </w:tcBorders>
            <w:vAlign w:val="center"/>
          </w:tcPr>
          <w:p w:rsidR="008B54C3" w:rsidRPr="00ED3F23" w:rsidRDefault="008B54C3" w:rsidP="008B54C3">
            <w:pPr>
              <w:pStyle w:val="Tabletext"/>
              <w:spacing w:before="30" w:after="30"/>
              <w:jc w:val="center"/>
              <w:rPr>
                <w:sz w:val="18"/>
                <w:szCs w:val="18"/>
              </w:rPr>
            </w:pPr>
            <w:r w:rsidRPr="00ED3F23">
              <w:rPr>
                <w:sz w:val="18"/>
                <w:szCs w:val="18"/>
              </w:rPr>
              <w:t>NA</w:t>
            </w:r>
          </w:p>
        </w:tc>
        <w:tc>
          <w:tcPr>
            <w:tcW w:w="1229" w:type="dxa"/>
            <w:tcBorders>
              <w:top w:val="single" w:sz="4" w:space="0" w:color="auto"/>
              <w:left w:val="single" w:sz="4" w:space="0" w:color="auto"/>
              <w:bottom w:val="single" w:sz="4" w:space="0" w:color="auto"/>
            </w:tcBorders>
            <w:vAlign w:val="center"/>
          </w:tcPr>
          <w:p w:rsidR="008B54C3" w:rsidRPr="00ED3F23" w:rsidRDefault="008B54C3" w:rsidP="008B54C3">
            <w:pPr>
              <w:pStyle w:val="Tabletext"/>
              <w:spacing w:before="30" w:after="30"/>
              <w:jc w:val="center"/>
              <w:rPr>
                <w:sz w:val="18"/>
                <w:szCs w:val="18"/>
              </w:rPr>
            </w:pPr>
            <w:r w:rsidRPr="00ED3F23">
              <w:rPr>
                <w:sz w:val="18"/>
                <w:szCs w:val="18"/>
              </w:rPr>
              <w:t>NA</w:t>
            </w:r>
          </w:p>
        </w:tc>
        <w:tc>
          <w:tcPr>
            <w:tcW w:w="2070" w:type="dxa"/>
            <w:tcBorders>
              <w:top w:val="single" w:sz="4" w:space="0" w:color="auto"/>
              <w:left w:val="single" w:sz="4" w:space="0" w:color="auto"/>
              <w:bottom w:val="single" w:sz="4" w:space="0" w:color="auto"/>
            </w:tcBorders>
            <w:vAlign w:val="center"/>
          </w:tcPr>
          <w:p w:rsidR="008B54C3" w:rsidRPr="00ED3F23" w:rsidRDefault="008B54C3" w:rsidP="008B54C3">
            <w:pPr>
              <w:pStyle w:val="Tabletext"/>
              <w:spacing w:before="30" w:after="30"/>
              <w:jc w:val="center"/>
            </w:pPr>
            <w:r w:rsidRPr="00ED3F23">
              <w:t>WRC-07</w:t>
            </w:r>
          </w:p>
        </w:tc>
      </w:tr>
      <w:tr w:rsidR="008B54C3" w:rsidRPr="00ED3F23" w:rsidTr="008B54C3">
        <w:trPr>
          <w:cantSplit/>
          <w:jc w:val="center"/>
        </w:trPr>
        <w:tc>
          <w:tcPr>
            <w:tcW w:w="2125" w:type="dxa"/>
            <w:tcBorders>
              <w:top w:val="single" w:sz="4" w:space="0" w:color="auto"/>
              <w:bottom w:val="single" w:sz="4" w:space="0" w:color="auto"/>
              <w:right w:val="single" w:sz="4" w:space="0" w:color="auto"/>
            </w:tcBorders>
            <w:tcMar>
              <w:left w:w="85" w:type="dxa"/>
              <w:right w:w="57" w:type="dxa"/>
            </w:tcMar>
            <w:vAlign w:val="center"/>
          </w:tcPr>
          <w:p w:rsidR="008B54C3" w:rsidRPr="00ED3F23" w:rsidRDefault="008B54C3" w:rsidP="008B54C3">
            <w:pPr>
              <w:pStyle w:val="Tabletext"/>
              <w:spacing w:before="30" w:after="30"/>
              <w:rPr>
                <w:sz w:val="18"/>
                <w:szCs w:val="18"/>
              </w:rPr>
            </w:pPr>
            <w:r w:rsidRPr="00ED3F23">
              <w:rPr>
                <w:sz w:val="18"/>
                <w:szCs w:val="18"/>
              </w:rPr>
              <w:t>MSS (space-to-Earth)</w:t>
            </w:r>
          </w:p>
        </w:tc>
        <w:tc>
          <w:tcPr>
            <w:tcW w:w="1603" w:type="dxa"/>
            <w:tcBorders>
              <w:top w:val="single" w:sz="4" w:space="0" w:color="auto"/>
              <w:bottom w:val="single" w:sz="4" w:space="0" w:color="auto"/>
              <w:right w:val="single" w:sz="4" w:space="0" w:color="auto"/>
            </w:tcBorders>
            <w:vAlign w:val="center"/>
          </w:tcPr>
          <w:p w:rsidR="008B54C3" w:rsidRPr="00ED3F23" w:rsidRDefault="008B54C3" w:rsidP="008B54C3">
            <w:pPr>
              <w:pStyle w:val="Tabletext"/>
              <w:spacing w:before="30" w:after="30"/>
              <w:jc w:val="center"/>
              <w:rPr>
                <w:sz w:val="18"/>
                <w:szCs w:val="18"/>
              </w:rPr>
            </w:pPr>
            <w:r w:rsidRPr="00ED3F23">
              <w:rPr>
                <w:sz w:val="18"/>
                <w:szCs w:val="18"/>
              </w:rPr>
              <w:t>1 525-1 559</w:t>
            </w:r>
          </w:p>
        </w:tc>
        <w:tc>
          <w:tcPr>
            <w:tcW w:w="1518" w:type="dxa"/>
            <w:tcBorders>
              <w:top w:val="single" w:sz="4" w:space="0" w:color="auto"/>
              <w:left w:val="single" w:sz="4" w:space="0" w:color="auto"/>
              <w:bottom w:val="single" w:sz="4" w:space="0" w:color="auto"/>
              <w:right w:val="single" w:sz="4" w:space="0" w:color="auto"/>
            </w:tcBorders>
            <w:vAlign w:val="center"/>
          </w:tcPr>
          <w:p w:rsidR="008B54C3" w:rsidRPr="00ED3F23" w:rsidRDefault="008B54C3" w:rsidP="008B54C3">
            <w:pPr>
              <w:pStyle w:val="Tabletext"/>
              <w:spacing w:before="30" w:after="30"/>
              <w:jc w:val="center"/>
              <w:rPr>
                <w:sz w:val="18"/>
                <w:szCs w:val="18"/>
              </w:rPr>
            </w:pPr>
            <w:r w:rsidRPr="00ED3F23">
              <w:rPr>
                <w:sz w:val="18"/>
                <w:szCs w:val="18"/>
              </w:rPr>
              <w:t>1 400-1 427</w:t>
            </w:r>
          </w:p>
        </w:tc>
        <w:tc>
          <w:tcPr>
            <w:tcW w:w="1228" w:type="dxa"/>
            <w:tcBorders>
              <w:top w:val="single" w:sz="4" w:space="0" w:color="auto"/>
              <w:left w:val="single" w:sz="4" w:space="0" w:color="auto"/>
              <w:bottom w:val="single" w:sz="4" w:space="0" w:color="auto"/>
              <w:right w:val="single" w:sz="4" w:space="0" w:color="auto"/>
            </w:tcBorders>
            <w:vAlign w:val="center"/>
          </w:tcPr>
          <w:p w:rsidR="008B54C3" w:rsidRPr="00ED3F23" w:rsidRDefault="008B54C3" w:rsidP="008B54C3">
            <w:pPr>
              <w:pStyle w:val="Tabletext"/>
              <w:spacing w:before="30" w:after="30"/>
              <w:jc w:val="center"/>
              <w:rPr>
                <w:sz w:val="18"/>
                <w:szCs w:val="18"/>
              </w:rPr>
            </w:pPr>
            <w:r w:rsidRPr="00ED3F23">
              <w:rPr>
                <w:sz w:val="18"/>
                <w:szCs w:val="18"/>
              </w:rPr>
              <w:t>−243</w:t>
            </w:r>
          </w:p>
        </w:tc>
        <w:tc>
          <w:tcPr>
            <w:tcW w:w="1228" w:type="dxa"/>
            <w:tcBorders>
              <w:top w:val="single" w:sz="4" w:space="0" w:color="auto"/>
              <w:left w:val="single" w:sz="4" w:space="0" w:color="auto"/>
              <w:bottom w:val="single" w:sz="4" w:space="0" w:color="auto"/>
              <w:right w:val="single" w:sz="4" w:space="0" w:color="auto"/>
            </w:tcBorders>
            <w:vAlign w:val="center"/>
          </w:tcPr>
          <w:p w:rsidR="008B54C3" w:rsidRPr="00ED3F23" w:rsidRDefault="008B54C3" w:rsidP="008B54C3">
            <w:pPr>
              <w:pStyle w:val="Tabletext"/>
              <w:spacing w:before="30" w:after="30"/>
              <w:jc w:val="center"/>
              <w:rPr>
                <w:sz w:val="18"/>
                <w:szCs w:val="18"/>
              </w:rPr>
            </w:pPr>
            <w:r w:rsidRPr="00ED3F23">
              <w:rPr>
                <w:sz w:val="18"/>
                <w:szCs w:val="18"/>
              </w:rPr>
              <w:t>27</w:t>
            </w:r>
          </w:p>
        </w:tc>
        <w:tc>
          <w:tcPr>
            <w:tcW w:w="1229" w:type="dxa"/>
            <w:tcBorders>
              <w:top w:val="single" w:sz="4" w:space="0" w:color="auto"/>
              <w:left w:val="single" w:sz="4" w:space="0" w:color="auto"/>
              <w:bottom w:val="single" w:sz="4" w:space="0" w:color="auto"/>
              <w:right w:val="single" w:sz="4" w:space="0" w:color="auto"/>
            </w:tcBorders>
            <w:vAlign w:val="center"/>
          </w:tcPr>
          <w:p w:rsidR="008B54C3" w:rsidRPr="00ED3F23" w:rsidRDefault="008B54C3" w:rsidP="008B54C3">
            <w:pPr>
              <w:pStyle w:val="Tabletext"/>
              <w:spacing w:before="30" w:after="30"/>
              <w:jc w:val="center"/>
              <w:rPr>
                <w:sz w:val="18"/>
                <w:szCs w:val="18"/>
              </w:rPr>
            </w:pPr>
            <w:r w:rsidRPr="00ED3F23">
              <w:rPr>
                <w:sz w:val="18"/>
                <w:szCs w:val="18"/>
              </w:rPr>
              <w:t>−259</w:t>
            </w:r>
          </w:p>
        </w:tc>
        <w:tc>
          <w:tcPr>
            <w:tcW w:w="1228" w:type="dxa"/>
            <w:tcBorders>
              <w:top w:val="single" w:sz="4" w:space="0" w:color="auto"/>
              <w:left w:val="single" w:sz="4" w:space="0" w:color="auto"/>
              <w:bottom w:val="single" w:sz="4" w:space="0" w:color="auto"/>
              <w:right w:val="single" w:sz="4" w:space="0" w:color="auto"/>
            </w:tcBorders>
            <w:vAlign w:val="center"/>
          </w:tcPr>
          <w:p w:rsidR="008B54C3" w:rsidRPr="00ED3F23" w:rsidRDefault="008B54C3" w:rsidP="008B54C3">
            <w:pPr>
              <w:pStyle w:val="Tabletext"/>
              <w:spacing w:before="30" w:after="30"/>
              <w:jc w:val="center"/>
              <w:rPr>
                <w:sz w:val="18"/>
                <w:szCs w:val="18"/>
              </w:rPr>
            </w:pPr>
            <w:r w:rsidRPr="00ED3F23">
              <w:rPr>
                <w:sz w:val="18"/>
                <w:szCs w:val="18"/>
              </w:rPr>
              <w:t>20</w:t>
            </w:r>
          </w:p>
        </w:tc>
        <w:tc>
          <w:tcPr>
            <w:tcW w:w="1228" w:type="dxa"/>
            <w:tcBorders>
              <w:top w:val="single" w:sz="4" w:space="0" w:color="auto"/>
              <w:left w:val="single" w:sz="4" w:space="0" w:color="auto"/>
              <w:bottom w:val="single" w:sz="4" w:space="0" w:color="auto"/>
            </w:tcBorders>
            <w:vAlign w:val="center"/>
          </w:tcPr>
          <w:p w:rsidR="008B54C3" w:rsidRPr="00ED3F23" w:rsidRDefault="008B54C3" w:rsidP="008B54C3">
            <w:pPr>
              <w:pStyle w:val="Tabletext"/>
              <w:spacing w:before="30" w:after="30"/>
              <w:jc w:val="center"/>
              <w:rPr>
                <w:sz w:val="18"/>
                <w:szCs w:val="18"/>
              </w:rPr>
            </w:pPr>
            <w:r w:rsidRPr="00ED3F23">
              <w:rPr>
                <w:sz w:val="18"/>
                <w:szCs w:val="18"/>
              </w:rPr>
              <w:t>−229</w:t>
            </w:r>
          </w:p>
        </w:tc>
        <w:tc>
          <w:tcPr>
            <w:tcW w:w="1229" w:type="dxa"/>
            <w:tcBorders>
              <w:top w:val="single" w:sz="4" w:space="0" w:color="auto"/>
              <w:left w:val="single" w:sz="4" w:space="0" w:color="auto"/>
              <w:bottom w:val="single" w:sz="4" w:space="0" w:color="auto"/>
            </w:tcBorders>
            <w:vAlign w:val="center"/>
          </w:tcPr>
          <w:p w:rsidR="008B54C3" w:rsidRPr="00ED3F23" w:rsidRDefault="008B54C3" w:rsidP="008B54C3">
            <w:pPr>
              <w:pStyle w:val="Tabletext"/>
              <w:spacing w:before="30" w:after="30"/>
              <w:jc w:val="center"/>
              <w:rPr>
                <w:sz w:val="18"/>
                <w:szCs w:val="18"/>
              </w:rPr>
            </w:pPr>
            <w:r w:rsidRPr="00ED3F23">
              <w:rPr>
                <w:sz w:val="18"/>
                <w:szCs w:val="18"/>
              </w:rPr>
              <w:t>20</w:t>
            </w:r>
          </w:p>
        </w:tc>
        <w:tc>
          <w:tcPr>
            <w:tcW w:w="2070" w:type="dxa"/>
            <w:tcBorders>
              <w:top w:val="single" w:sz="4" w:space="0" w:color="auto"/>
              <w:left w:val="single" w:sz="4" w:space="0" w:color="auto"/>
              <w:bottom w:val="single" w:sz="4" w:space="0" w:color="auto"/>
            </w:tcBorders>
            <w:vAlign w:val="center"/>
          </w:tcPr>
          <w:p w:rsidR="008B54C3" w:rsidRPr="00ED3F23" w:rsidRDefault="008B54C3" w:rsidP="008B54C3">
            <w:pPr>
              <w:pStyle w:val="Tabletext"/>
              <w:spacing w:before="30" w:after="30"/>
              <w:jc w:val="center"/>
            </w:pPr>
            <w:r w:rsidRPr="00ED3F23">
              <w:t>WRC-07</w:t>
            </w:r>
          </w:p>
        </w:tc>
      </w:tr>
      <w:tr w:rsidR="008B54C3" w:rsidRPr="00ED3F23" w:rsidTr="008B54C3">
        <w:trPr>
          <w:cantSplit/>
          <w:jc w:val="center"/>
        </w:trPr>
        <w:tc>
          <w:tcPr>
            <w:tcW w:w="2125" w:type="dxa"/>
            <w:tcBorders>
              <w:top w:val="single" w:sz="4" w:space="0" w:color="auto"/>
              <w:bottom w:val="single" w:sz="4" w:space="0" w:color="auto"/>
              <w:right w:val="single" w:sz="4" w:space="0" w:color="auto"/>
            </w:tcBorders>
            <w:shd w:val="clear" w:color="auto" w:fill="auto"/>
            <w:tcMar>
              <w:left w:w="57" w:type="dxa"/>
              <w:right w:w="57" w:type="dxa"/>
            </w:tcMar>
            <w:vAlign w:val="center"/>
          </w:tcPr>
          <w:p w:rsidR="008B54C3" w:rsidRPr="00ED3F23" w:rsidRDefault="008B54C3" w:rsidP="008B54C3">
            <w:pPr>
              <w:pStyle w:val="Tabletext"/>
              <w:spacing w:before="30" w:after="30"/>
              <w:rPr>
                <w:sz w:val="18"/>
                <w:szCs w:val="18"/>
              </w:rPr>
            </w:pPr>
            <w:r w:rsidRPr="00ED3F23">
              <w:rPr>
                <w:sz w:val="18"/>
                <w:szCs w:val="18"/>
              </w:rPr>
              <w:t>RNSS (space-to-Earth)</w:t>
            </w:r>
            <w:r w:rsidRPr="00ED3F23">
              <w:rPr>
                <w:sz w:val="18"/>
                <w:szCs w:val="18"/>
                <w:vertAlign w:val="superscript"/>
              </w:rPr>
              <w:t>(3)</w:t>
            </w:r>
          </w:p>
        </w:tc>
        <w:tc>
          <w:tcPr>
            <w:tcW w:w="1603" w:type="dxa"/>
            <w:tcBorders>
              <w:top w:val="single" w:sz="4" w:space="0" w:color="auto"/>
              <w:bottom w:val="single" w:sz="4" w:space="0" w:color="auto"/>
              <w:right w:val="single" w:sz="4" w:space="0" w:color="auto"/>
            </w:tcBorders>
            <w:shd w:val="clear" w:color="auto" w:fill="auto"/>
            <w:vAlign w:val="center"/>
          </w:tcPr>
          <w:p w:rsidR="008B54C3" w:rsidRPr="00ED3F23" w:rsidRDefault="008B54C3" w:rsidP="008B54C3">
            <w:pPr>
              <w:pStyle w:val="Tabletext"/>
              <w:spacing w:before="30" w:after="30"/>
              <w:jc w:val="center"/>
              <w:rPr>
                <w:sz w:val="18"/>
                <w:szCs w:val="18"/>
              </w:rPr>
            </w:pPr>
            <w:r w:rsidRPr="00ED3F23">
              <w:rPr>
                <w:sz w:val="18"/>
                <w:szCs w:val="18"/>
              </w:rPr>
              <w:t>1 559-1 610</w:t>
            </w:r>
          </w:p>
        </w:tc>
        <w:tc>
          <w:tcPr>
            <w:tcW w:w="1518" w:type="dxa"/>
            <w:tcBorders>
              <w:top w:val="single" w:sz="4" w:space="0" w:color="auto"/>
              <w:left w:val="single" w:sz="4" w:space="0" w:color="auto"/>
              <w:bottom w:val="single" w:sz="4" w:space="0" w:color="auto"/>
              <w:right w:val="single" w:sz="4" w:space="0" w:color="auto"/>
            </w:tcBorders>
            <w:shd w:val="clear" w:color="auto" w:fill="auto"/>
            <w:vAlign w:val="center"/>
          </w:tcPr>
          <w:p w:rsidR="008B54C3" w:rsidRPr="00ED3F23" w:rsidRDefault="008B54C3" w:rsidP="008B54C3">
            <w:pPr>
              <w:pStyle w:val="Tabletext"/>
              <w:spacing w:before="30" w:after="30"/>
              <w:jc w:val="center"/>
              <w:rPr>
                <w:sz w:val="18"/>
                <w:szCs w:val="18"/>
              </w:rPr>
            </w:pPr>
            <w:r w:rsidRPr="00ED3F23">
              <w:rPr>
                <w:sz w:val="18"/>
                <w:szCs w:val="18"/>
              </w:rPr>
              <w:t>1 610.6-1 613.8</w:t>
            </w:r>
          </w:p>
        </w:tc>
        <w:tc>
          <w:tcPr>
            <w:tcW w:w="1228" w:type="dxa"/>
            <w:tcBorders>
              <w:top w:val="single" w:sz="4" w:space="0" w:color="auto"/>
              <w:left w:val="single" w:sz="4" w:space="0" w:color="auto"/>
              <w:bottom w:val="single" w:sz="4" w:space="0" w:color="auto"/>
              <w:right w:val="single" w:sz="4" w:space="0" w:color="auto"/>
            </w:tcBorders>
            <w:shd w:val="clear" w:color="auto" w:fill="auto"/>
            <w:vAlign w:val="center"/>
          </w:tcPr>
          <w:p w:rsidR="008B54C3" w:rsidRPr="00ED3F23" w:rsidRDefault="008B54C3" w:rsidP="008B54C3">
            <w:pPr>
              <w:pStyle w:val="Tabletext"/>
              <w:spacing w:before="30" w:after="30"/>
              <w:jc w:val="center"/>
              <w:rPr>
                <w:sz w:val="18"/>
                <w:szCs w:val="18"/>
              </w:rPr>
            </w:pPr>
            <w:r w:rsidRPr="00ED3F23">
              <w:rPr>
                <w:sz w:val="18"/>
                <w:szCs w:val="18"/>
              </w:rPr>
              <w:t>NA</w:t>
            </w:r>
          </w:p>
        </w:tc>
        <w:tc>
          <w:tcPr>
            <w:tcW w:w="1228" w:type="dxa"/>
            <w:tcBorders>
              <w:top w:val="single" w:sz="4" w:space="0" w:color="auto"/>
              <w:left w:val="single" w:sz="4" w:space="0" w:color="auto"/>
              <w:bottom w:val="single" w:sz="4" w:space="0" w:color="auto"/>
              <w:right w:val="single" w:sz="4" w:space="0" w:color="auto"/>
            </w:tcBorders>
            <w:shd w:val="clear" w:color="auto" w:fill="auto"/>
            <w:vAlign w:val="center"/>
          </w:tcPr>
          <w:p w:rsidR="008B54C3" w:rsidRPr="00ED3F23" w:rsidRDefault="008B54C3" w:rsidP="008B54C3">
            <w:pPr>
              <w:pStyle w:val="Tabletext"/>
              <w:spacing w:before="30" w:after="30"/>
              <w:jc w:val="center"/>
              <w:rPr>
                <w:sz w:val="18"/>
                <w:szCs w:val="18"/>
              </w:rPr>
            </w:pPr>
            <w:r w:rsidRPr="00ED3F23">
              <w:rPr>
                <w:sz w:val="18"/>
                <w:szCs w:val="18"/>
              </w:rPr>
              <w:t>NA</w:t>
            </w:r>
          </w:p>
        </w:tc>
        <w:tc>
          <w:tcPr>
            <w:tcW w:w="1229" w:type="dxa"/>
            <w:tcBorders>
              <w:top w:val="single" w:sz="4" w:space="0" w:color="auto"/>
              <w:left w:val="single" w:sz="4" w:space="0" w:color="auto"/>
              <w:bottom w:val="single" w:sz="4" w:space="0" w:color="auto"/>
              <w:right w:val="single" w:sz="4" w:space="0" w:color="auto"/>
            </w:tcBorders>
            <w:shd w:val="clear" w:color="auto" w:fill="auto"/>
            <w:vAlign w:val="center"/>
          </w:tcPr>
          <w:p w:rsidR="008B54C3" w:rsidRPr="00ED3F23" w:rsidRDefault="008B54C3" w:rsidP="008B54C3">
            <w:pPr>
              <w:pStyle w:val="Tabletext"/>
              <w:spacing w:before="30" w:after="30"/>
              <w:jc w:val="center"/>
              <w:rPr>
                <w:sz w:val="18"/>
                <w:szCs w:val="18"/>
              </w:rPr>
            </w:pPr>
            <w:r w:rsidRPr="00ED3F23">
              <w:rPr>
                <w:sz w:val="18"/>
                <w:szCs w:val="18"/>
              </w:rPr>
              <w:t>−258</w:t>
            </w:r>
          </w:p>
        </w:tc>
        <w:tc>
          <w:tcPr>
            <w:tcW w:w="1228" w:type="dxa"/>
            <w:tcBorders>
              <w:top w:val="single" w:sz="4" w:space="0" w:color="auto"/>
              <w:left w:val="single" w:sz="4" w:space="0" w:color="auto"/>
              <w:bottom w:val="single" w:sz="4" w:space="0" w:color="auto"/>
              <w:right w:val="single" w:sz="4" w:space="0" w:color="auto"/>
            </w:tcBorders>
            <w:shd w:val="clear" w:color="auto" w:fill="auto"/>
            <w:vAlign w:val="center"/>
          </w:tcPr>
          <w:p w:rsidR="008B54C3" w:rsidRPr="00ED3F23" w:rsidRDefault="008B54C3" w:rsidP="008B54C3">
            <w:pPr>
              <w:pStyle w:val="Tabletext"/>
              <w:spacing w:before="30" w:after="30"/>
              <w:jc w:val="center"/>
              <w:rPr>
                <w:sz w:val="18"/>
                <w:szCs w:val="18"/>
              </w:rPr>
            </w:pPr>
            <w:r w:rsidRPr="00ED3F23">
              <w:rPr>
                <w:sz w:val="18"/>
                <w:szCs w:val="18"/>
              </w:rPr>
              <w:t>20</w:t>
            </w:r>
          </w:p>
        </w:tc>
        <w:tc>
          <w:tcPr>
            <w:tcW w:w="1228" w:type="dxa"/>
            <w:tcBorders>
              <w:top w:val="single" w:sz="4" w:space="0" w:color="auto"/>
              <w:left w:val="single" w:sz="4" w:space="0" w:color="auto"/>
              <w:bottom w:val="single" w:sz="4" w:space="0" w:color="auto"/>
            </w:tcBorders>
            <w:shd w:val="clear" w:color="auto" w:fill="auto"/>
            <w:vAlign w:val="center"/>
          </w:tcPr>
          <w:p w:rsidR="008B54C3" w:rsidRPr="00ED3F23" w:rsidRDefault="008B54C3" w:rsidP="008B54C3">
            <w:pPr>
              <w:pStyle w:val="Tabletext"/>
              <w:spacing w:before="30" w:after="30"/>
              <w:jc w:val="center"/>
              <w:rPr>
                <w:sz w:val="18"/>
                <w:szCs w:val="18"/>
              </w:rPr>
            </w:pPr>
            <w:r w:rsidRPr="00ED3F23">
              <w:rPr>
                <w:sz w:val="18"/>
                <w:szCs w:val="18"/>
              </w:rPr>
              <w:t>−230</w:t>
            </w:r>
          </w:p>
        </w:tc>
        <w:tc>
          <w:tcPr>
            <w:tcW w:w="1229" w:type="dxa"/>
            <w:tcBorders>
              <w:top w:val="single" w:sz="4" w:space="0" w:color="auto"/>
              <w:left w:val="single" w:sz="4" w:space="0" w:color="auto"/>
              <w:bottom w:val="single" w:sz="4" w:space="0" w:color="auto"/>
            </w:tcBorders>
            <w:shd w:val="clear" w:color="auto" w:fill="auto"/>
            <w:vAlign w:val="center"/>
          </w:tcPr>
          <w:p w:rsidR="008B54C3" w:rsidRPr="00ED3F23" w:rsidRDefault="008B54C3" w:rsidP="008B54C3">
            <w:pPr>
              <w:pStyle w:val="Tabletext"/>
              <w:spacing w:before="30" w:after="30"/>
              <w:jc w:val="center"/>
              <w:rPr>
                <w:sz w:val="18"/>
                <w:szCs w:val="18"/>
              </w:rPr>
            </w:pPr>
            <w:r w:rsidRPr="00ED3F23">
              <w:rPr>
                <w:sz w:val="18"/>
                <w:szCs w:val="18"/>
              </w:rPr>
              <w:t>20</w:t>
            </w:r>
          </w:p>
        </w:tc>
        <w:tc>
          <w:tcPr>
            <w:tcW w:w="2070" w:type="dxa"/>
            <w:tcBorders>
              <w:top w:val="single" w:sz="4" w:space="0" w:color="auto"/>
              <w:left w:val="single" w:sz="4" w:space="0" w:color="auto"/>
              <w:bottom w:val="single" w:sz="4" w:space="0" w:color="auto"/>
            </w:tcBorders>
            <w:shd w:val="clear" w:color="auto" w:fill="auto"/>
            <w:vAlign w:val="center"/>
          </w:tcPr>
          <w:p w:rsidR="008B54C3" w:rsidRPr="00ED3F23" w:rsidRDefault="008B54C3" w:rsidP="008B54C3">
            <w:pPr>
              <w:pStyle w:val="Tabletext"/>
              <w:spacing w:before="30" w:after="30"/>
              <w:jc w:val="center"/>
            </w:pPr>
            <w:r w:rsidRPr="00ED3F23">
              <w:t>WRC</w:t>
            </w:r>
            <w:r w:rsidRPr="00ED3F23">
              <w:noBreakHyphen/>
              <w:t>07</w:t>
            </w:r>
          </w:p>
        </w:tc>
      </w:tr>
      <w:tr w:rsidR="008B54C3" w:rsidRPr="00ED3F23" w:rsidTr="008B54C3">
        <w:trPr>
          <w:cantSplit/>
          <w:jc w:val="center"/>
        </w:trPr>
        <w:tc>
          <w:tcPr>
            <w:tcW w:w="2125" w:type="dxa"/>
            <w:tcBorders>
              <w:top w:val="single" w:sz="4" w:space="0" w:color="auto"/>
              <w:bottom w:val="single" w:sz="4" w:space="0" w:color="auto"/>
              <w:right w:val="single" w:sz="4" w:space="0" w:color="auto"/>
            </w:tcBorders>
            <w:tcMar>
              <w:left w:w="85" w:type="dxa"/>
              <w:right w:w="57" w:type="dxa"/>
            </w:tcMar>
            <w:vAlign w:val="center"/>
          </w:tcPr>
          <w:p w:rsidR="008B54C3" w:rsidRPr="00ED3F23" w:rsidRDefault="008B54C3" w:rsidP="008B54C3">
            <w:pPr>
              <w:pStyle w:val="Tabletext"/>
              <w:spacing w:before="30" w:after="30"/>
              <w:rPr>
                <w:sz w:val="18"/>
                <w:szCs w:val="18"/>
              </w:rPr>
            </w:pPr>
            <w:r w:rsidRPr="00ED3F23">
              <w:rPr>
                <w:sz w:val="18"/>
                <w:szCs w:val="18"/>
              </w:rPr>
              <w:t>MSS (space-to-Earth)</w:t>
            </w:r>
          </w:p>
        </w:tc>
        <w:tc>
          <w:tcPr>
            <w:tcW w:w="1603" w:type="dxa"/>
            <w:tcBorders>
              <w:top w:val="single" w:sz="4" w:space="0" w:color="auto"/>
              <w:bottom w:val="single" w:sz="4" w:space="0" w:color="auto"/>
              <w:right w:val="single" w:sz="4" w:space="0" w:color="auto"/>
            </w:tcBorders>
            <w:vAlign w:val="center"/>
          </w:tcPr>
          <w:p w:rsidR="008B54C3" w:rsidRPr="00ED3F23" w:rsidRDefault="008B54C3" w:rsidP="008B54C3">
            <w:pPr>
              <w:pStyle w:val="Tabletext"/>
              <w:spacing w:before="30" w:after="30"/>
              <w:jc w:val="center"/>
              <w:rPr>
                <w:sz w:val="18"/>
                <w:szCs w:val="18"/>
              </w:rPr>
            </w:pPr>
            <w:r w:rsidRPr="00ED3F23">
              <w:rPr>
                <w:sz w:val="18"/>
                <w:szCs w:val="18"/>
              </w:rPr>
              <w:t>1 525-1 559</w:t>
            </w:r>
          </w:p>
        </w:tc>
        <w:tc>
          <w:tcPr>
            <w:tcW w:w="1518" w:type="dxa"/>
            <w:tcBorders>
              <w:top w:val="single" w:sz="4" w:space="0" w:color="auto"/>
              <w:left w:val="single" w:sz="4" w:space="0" w:color="auto"/>
              <w:bottom w:val="single" w:sz="4" w:space="0" w:color="auto"/>
              <w:right w:val="single" w:sz="4" w:space="0" w:color="auto"/>
            </w:tcBorders>
            <w:vAlign w:val="center"/>
          </w:tcPr>
          <w:p w:rsidR="008B54C3" w:rsidRPr="00ED3F23" w:rsidRDefault="008B54C3" w:rsidP="008B54C3">
            <w:pPr>
              <w:pStyle w:val="Tabletext"/>
              <w:spacing w:before="30" w:after="30"/>
              <w:jc w:val="center"/>
              <w:rPr>
                <w:sz w:val="18"/>
                <w:szCs w:val="18"/>
              </w:rPr>
            </w:pPr>
            <w:r w:rsidRPr="00ED3F23">
              <w:rPr>
                <w:sz w:val="18"/>
                <w:szCs w:val="18"/>
              </w:rPr>
              <w:t>1 610.6-1 613.8</w:t>
            </w:r>
          </w:p>
        </w:tc>
        <w:tc>
          <w:tcPr>
            <w:tcW w:w="1228" w:type="dxa"/>
            <w:tcBorders>
              <w:top w:val="single" w:sz="4" w:space="0" w:color="auto"/>
              <w:left w:val="single" w:sz="4" w:space="0" w:color="auto"/>
              <w:bottom w:val="single" w:sz="4" w:space="0" w:color="auto"/>
              <w:right w:val="single" w:sz="4" w:space="0" w:color="auto"/>
            </w:tcBorders>
            <w:vAlign w:val="center"/>
          </w:tcPr>
          <w:p w:rsidR="008B54C3" w:rsidRPr="00ED3F23" w:rsidRDefault="008B54C3" w:rsidP="008B54C3">
            <w:pPr>
              <w:pStyle w:val="Tabletext"/>
              <w:spacing w:before="30" w:after="30"/>
              <w:jc w:val="center"/>
              <w:rPr>
                <w:sz w:val="18"/>
                <w:szCs w:val="18"/>
              </w:rPr>
            </w:pPr>
            <w:r w:rsidRPr="00ED3F23">
              <w:rPr>
                <w:sz w:val="18"/>
                <w:szCs w:val="18"/>
              </w:rPr>
              <w:t>NA</w:t>
            </w:r>
          </w:p>
        </w:tc>
        <w:tc>
          <w:tcPr>
            <w:tcW w:w="1228" w:type="dxa"/>
            <w:tcBorders>
              <w:top w:val="single" w:sz="4" w:space="0" w:color="auto"/>
              <w:left w:val="single" w:sz="4" w:space="0" w:color="auto"/>
              <w:bottom w:val="single" w:sz="4" w:space="0" w:color="auto"/>
              <w:right w:val="single" w:sz="4" w:space="0" w:color="auto"/>
            </w:tcBorders>
            <w:vAlign w:val="center"/>
          </w:tcPr>
          <w:p w:rsidR="008B54C3" w:rsidRPr="00ED3F23" w:rsidRDefault="008B54C3" w:rsidP="008B54C3">
            <w:pPr>
              <w:pStyle w:val="Tabletext"/>
              <w:spacing w:before="30" w:after="30"/>
              <w:jc w:val="center"/>
              <w:rPr>
                <w:sz w:val="18"/>
                <w:szCs w:val="18"/>
              </w:rPr>
            </w:pPr>
            <w:r w:rsidRPr="00ED3F23">
              <w:rPr>
                <w:sz w:val="18"/>
                <w:szCs w:val="18"/>
              </w:rPr>
              <w:t>NA</w:t>
            </w:r>
          </w:p>
        </w:tc>
        <w:tc>
          <w:tcPr>
            <w:tcW w:w="1229" w:type="dxa"/>
            <w:tcBorders>
              <w:top w:val="single" w:sz="4" w:space="0" w:color="auto"/>
              <w:left w:val="single" w:sz="4" w:space="0" w:color="auto"/>
              <w:bottom w:val="single" w:sz="4" w:space="0" w:color="auto"/>
              <w:right w:val="single" w:sz="4" w:space="0" w:color="auto"/>
            </w:tcBorders>
            <w:vAlign w:val="center"/>
          </w:tcPr>
          <w:p w:rsidR="008B54C3" w:rsidRPr="00ED3F23" w:rsidRDefault="008B54C3" w:rsidP="008B54C3">
            <w:pPr>
              <w:pStyle w:val="Tabletext"/>
              <w:spacing w:before="30" w:after="30"/>
              <w:jc w:val="center"/>
              <w:rPr>
                <w:sz w:val="18"/>
                <w:szCs w:val="18"/>
              </w:rPr>
            </w:pPr>
            <w:r w:rsidRPr="00ED3F23">
              <w:rPr>
                <w:sz w:val="18"/>
                <w:szCs w:val="18"/>
              </w:rPr>
              <w:t>−258</w:t>
            </w:r>
          </w:p>
        </w:tc>
        <w:tc>
          <w:tcPr>
            <w:tcW w:w="1228" w:type="dxa"/>
            <w:tcBorders>
              <w:top w:val="single" w:sz="4" w:space="0" w:color="auto"/>
              <w:left w:val="single" w:sz="4" w:space="0" w:color="auto"/>
              <w:bottom w:val="single" w:sz="4" w:space="0" w:color="auto"/>
              <w:right w:val="single" w:sz="4" w:space="0" w:color="auto"/>
            </w:tcBorders>
            <w:vAlign w:val="center"/>
          </w:tcPr>
          <w:p w:rsidR="008B54C3" w:rsidRPr="00ED3F23" w:rsidRDefault="008B54C3" w:rsidP="008B54C3">
            <w:pPr>
              <w:pStyle w:val="Tabletext"/>
              <w:spacing w:before="30" w:after="30"/>
              <w:jc w:val="center"/>
              <w:rPr>
                <w:sz w:val="18"/>
                <w:szCs w:val="18"/>
              </w:rPr>
            </w:pPr>
            <w:r w:rsidRPr="00ED3F23">
              <w:rPr>
                <w:sz w:val="18"/>
                <w:szCs w:val="18"/>
              </w:rPr>
              <w:t>20</w:t>
            </w:r>
          </w:p>
        </w:tc>
        <w:tc>
          <w:tcPr>
            <w:tcW w:w="1228" w:type="dxa"/>
            <w:tcBorders>
              <w:top w:val="single" w:sz="4" w:space="0" w:color="auto"/>
              <w:left w:val="single" w:sz="4" w:space="0" w:color="auto"/>
              <w:bottom w:val="single" w:sz="4" w:space="0" w:color="auto"/>
            </w:tcBorders>
            <w:vAlign w:val="center"/>
          </w:tcPr>
          <w:p w:rsidR="008B54C3" w:rsidRPr="00ED3F23" w:rsidRDefault="008B54C3" w:rsidP="008B54C3">
            <w:pPr>
              <w:pStyle w:val="Tabletext"/>
              <w:spacing w:before="30" w:after="30"/>
              <w:jc w:val="center"/>
              <w:rPr>
                <w:sz w:val="18"/>
                <w:szCs w:val="18"/>
              </w:rPr>
            </w:pPr>
            <w:r w:rsidRPr="00ED3F23">
              <w:rPr>
                <w:sz w:val="18"/>
                <w:szCs w:val="18"/>
              </w:rPr>
              <w:t>−230</w:t>
            </w:r>
          </w:p>
        </w:tc>
        <w:tc>
          <w:tcPr>
            <w:tcW w:w="1229" w:type="dxa"/>
            <w:tcBorders>
              <w:top w:val="single" w:sz="4" w:space="0" w:color="auto"/>
              <w:left w:val="single" w:sz="4" w:space="0" w:color="auto"/>
              <w:bottom w:val="single" w:sz="4" w:space="0" w:color="auto"/>
            </w:tcBorders>
            <w:vAlign w:val="center"/>
          </w:tcPr>
          <w:p w:rsidR="008B54C3" w:rsidRPr="00ED3F23" w:rsidRDefault="008B54C3" w:rsidP="008B54C3">
            <w:pPr>
              <w:pStyle w:val="Tabletext"/>
              <w:spacing w:before="30" w:after="30"/>
              <w:jc w:val="center"/>
              <w:rPr>
                <w:sz w:val="18"/>
                <w:szCs w:val="18"/>
              </w:rPr>
            </w:pPr>
            <w:r w:rsidRPr="00ED3F23">
              <w:rPr>
                <w:sz w:val="18"/>
                <w:szCs w:val="18"/>
              </w:rPr>
              <w:t>20</w:t>
            </w:r>
          </w:p>
        </w:tc>
        <w:tc>
          <w:tcPr>
            <w:tcW w:w="2070" w:type="dxa"/>
            <w:tcBorders>
              <w:top w:val="single" w:sz="4" w:space="0" w:color="auto"/>
              <w:left w:val="single" w:sz="4" w:space="0" w:color="auto"/>
              <w:bottom w:val="single" w:sz="4" w:space="0" w:color="auto"/>
            </w:tcBorders>
            <w:vAlign w:val="center"/>
          </w:tcPr>
          <w:p w:rsidR="008B54C3" w:rsidRPr="00ED3F23" w:rsidRDefault="008B54C3" w:rsidP="008B54C3">
            <w:pPr>
              <w:pStyle w:val="Tabletext"/>
              <w:spacing w:before="30" w:after="30"/>
              <w:jc w:val="center"/>
            </w:pPr>
            <w:r w:rsidRPr="00ED3F23">
              <w:t>WRC-07</w:t>
            </w:r>
          </w:p>
        </w:tc>
      </w:tr>
      <w:tr w:rsidR="008B54C3" w:rsidRPr="00ED3F23" w:rsidTr="008B54C3">
        <w:trPr>
          <w:cantSplit/>
          <w:jc w:val="center"/>
        </w:trPr>
        <w:tc>
          <w:tcPr>
            <w:tcW w:w="2125" w:type="dxa"/>
            <w:tcBorders>
              <w:top w:val="single" w:sz="4" w:space="0" w:color="auto"/>
              <w:bottom w:val="single" w:sz="4" w:space="0" w:color="auto"/>
              <w:right w:val="single" w:sz="4" w:space="0" w:color="auto"/>
            </w:tcBorders>
            <w:tcMar>
              <w:left w:w="85" w:type="dxa"/>
              <w:right w:w="57" w:type="dxa"/>
            </w:tcMar>
            <w:vAlign w:val="center"/>
          </w:tcPr>
          <w:p w:rsidR="008B54C3" w:rsidRPr="00ED3F23" w:rsidRDefault="008B54C3" w:rsidP="008B54C3">
            <w:pPr>
              <w:pStyle w:val="Tabletext"/>
              <w:spacing w:before="30" w:after="30"/>
              <w:rPr>
                <w:sz w:val="18"/>
                <w:szCs w:val="18"/>
              </w:rPr>
            </w:pPr>
            <w:r w:rsidRPr="00ED3F23">
              <w:rPr>
                <w:sz w:val="18"/>
                <w:szCs w:val="18"/>
              </w:rPr>
              <w:t>MSS (space-to-Earth)</w:t>
            </w:r>
          </w:p>
        </w:tc>
        <w:tc>
          <w:tcPr>
            <w:tcW w:w="1603" w:type="dxa"/>
            <w:tcBorders>
              <w:top w:val="single" w:sz="4" w:space="0" w:color="auto"/>
              <w:bottom w:val="single" w:sz="4" w:space="0" w:color="auto"/>
              <w:right w:val="single" w:sz="4" w:space="0" w:color="auto"/>
            </w:tcBorders>
            <w:vAlign w:val="center"/>
          </w:tcPr>
          <w:p w:rsidR="008B54C3" w:rsidRPr="00ED3F23" w:rsidRDefault="008B54C3" w:rsidP="008B54C3">
            <w:pPr>
              <w:pStyle w:val="Tabletext"/>
              <w:spacing w:before="30" w:after="30"/>
              <w:jc w:val="center"/>
              <w:rPr>
                <w:sz w:val="18"/>
                <w:szCs w:val="18"/>
              </w:rPr>
            </w:pPr>
            <w:r w:rsidRPr="00ED3F23">
              <w:rPr>
                <w:sz w:val="18"/>
                <w:szCs w:val="18"/>
              </w:rPr>
              <w:t>1 613.8-1 626.5</w:t>
            </w:r>
          </w:p>
        </w:tc>
        <w:tc>
          <w:tcPr>
            <w:tcW w:w="1518" w:type="dxa"/>
            <w:tcBorders>
              <w:top w:val="single" w:sz="4" w:space="0" w:color="auto"/>
              <w:left w:val="single" w:sz="4" w:space="0" w:color="auto"/>
              <w:bottom w:val="single" w:sz="4" w:space="0" w:color="auto"/>
              <w:right w:val="single" w:sz="4" w:space="0" w:color="auto"/>
            </w:tcBorders>
            <w:vAlign w:val="center"/>
          </w:tcPr>
          <w:p w:rsidR="008B54C3" w:rsidRPr="00ED3F23" w:rsidRDefault="008B54C3" w:rsidP="008B54C3">
            <w:pPr>
              <w:pStyle w:val="Tabletext"/>
              <w:spacing w:before="30" w:after="30"/>
              <w:jc w:val="center"/>
              <w:rPr>
                <w:sz w:val="18"/>
                <w:szCs w:val="18"/>
              </w:rPr>
            </w:pPr>
            <w:r w:rsidRPr="00ED3F23">
              <w:rPr>
                <w:sz w:val="18"/>
                <w:szCs w:val="18"/>
              </w:rPr>
              <w:t>1 610.6-1 613.8</w:t>
            </w:r>
          </w:p>
        </w:tc>
        <w:tc>
          <w:tcPr>
            <w:tcW w:w="1228" w:type="dxa"/>
            <w:tcBorders>
              <w:top w:val="single" w:sz="4" w:space="0" w:color="auto"/>
              <w:left w:val="single" w:sz="4" w:space="0" w:color="auto"/>
              <w:bottom w:val="single" w:sz="4" w:space="0" w:color="auto"/>
              <w:right w:val="single" w:sz="4" w:space="0" w:color="auto"/>
            </w:tcBorders>
            <w:vAlign w:val="center"/>
          </w:tcPr>
          <w:p w:rsidR="008B54C3" w:rsidRPr="00ED3F23" w:rsidRDefault="008B54C3" w:rsidP="008B54C3">
            <w:pPr>
              <w:pStyle w:val="Tabletext"/>
              <w:spacing w:before="30" w:after="30"/>
              <w:jc w:val="center"/>
              <w:rPr>
                <w:sz w:val="18"/>
                <w:szCs w:val="18"/>
              </w:rPr>
            </w:pPr>
            <w:r w:rsidRPr="00ED3F23">
              <w:rPr>
                <w:sz w:val="18"/>
                <w:szCs w:val="18"/>
              </w:rPr>
              <w:t>NA</w:t>
            </w:r>
          </w:p>
        </w:tc>
        <w:tc>
          <w:tcPr>
            <w:tcW w:w="1228" w:type="dxa"/>
            <w:tcBorders>
              <w:top w:val="single" w:sz="4" w:space="0" w:color="auto"/>
              <w:left w:val="single" w:sz="4" w:space="0" w:color="auto"/>
              <w:bottom w:val="single" w:sz="4" w:space="0" w:color="auto"/>
              <w:right w:val="single" w:sz="4" w:space="0" w:color="auto"/>
            </w:tcBorders>
            <w:vAlign w:val="center"/>
          </w:tcPr>
          <w:p w:rsidR="008B54C3" w:rsidRPr="00ED3F23" w:rsidRDefault="008B54C3" w:rsidP="008B54C3">
            <w:pPr>
              <w:pStyle w:val="Tabletext"/>
              <w:spacing w:before="30" w:after="30"/>
              <w:jc w:val="center"/>
              <w:rPr>
                <w:sz w:val="18"/>
                <w:szCs w:val="18"/>
              </w:rPr>
            </w:pPr>
            <w:r w:rsidRPr="00ED3F23">
              <w:rPr>
                <w:sz w:val="18"/>
                <w:szCs w:val="18"/>
              </w:rPr>
              <w:t>NA</w:t>
            </w:r>
          </w:p>
        </w:tc>
        <w:tc>
          <w:tcPr>
            <w:tcW w:w="1229" w:type="dxa"/>
            <w:tcBorders>
              <w:top w:val="single" w:sz="4" w:space="0" w:color="auto"/>
              <w:left w:val="single" w:sz="4" w:space="0" w:color="auto"/>
              <w:bottom w:val="single" w:sz="4" w:space="0" w:color="auto"/>
              <w:right w:val="single" w:sz="4" w:space="0" w:color="auto"/>
            </w:tcBorders>
            <w:vAlign w:val="center"/>
          </w:tcPr>
          <w:p w:rsidR="008B54C3" w:rsidRPr="00ED3F23" w:rsidRDefault="008B54C3" w:rsidP="008B54C3">
            <w:pPr>
              <w:pStyle w:val="Tabletext"/>
              <w:spacing w:before="30" w:after="30"/>
              <w:jc w:val="center"/>
              <w:rPr>
                <w:sz w:val="18"/>
                <w:szCs w:val="18"/>
              </w:rPr>
            </w:pPr>
            <w:r w:rsidRPr="00ED3F23">
              <w:rPr>
                <w:sz w:val="18"/>
                <w:szCs w:val="18"/>
              </w:rPr>
              <w:t>−258</w:t>
            </w:r>
          </w:p>
        </w:tc>
        <w:tc>
          <w:tcPr>
            <w:tcW w:w="1228" w:type="dxa"/>
            <w:tcBorders>
              <w:top w:val="single" w:sz="4" w:space="0" w:color="auto"/>
              <w:left w:val="single" w:sz="4" w:space="0" w:color="auto"/>
              <w:bottom w:val="single" w:sz="4" w:space="0" w:color="auto"/>
              <w:right w:val="single" w:sz="4" w:space="0" w:color="auto"/>
            </w:tcBorders>
            <w:vAlign w:val="center"/>
          </w:tcPr>
          <w:p w:rsidR="008B54C3" w:rsidRPr="00ED3F23" w:rsidRDefault="008B54C3" w:rsidP="008B54C3">
            <w:pPr>
              <w:pStyle w:val="Tabletext"/>
              <w:spacing w:before="30" w:after="30"/>
              <w:jc w:val="center"/>
              <w:rPr>
                <w:sz w:val="18"/>
                <w:szCs w:val="18"/>
              </w:rPr>
            </w:pPr>
            <w:r w:rsidRPr="00ED3F23">
              <w:rPr>
                <w:sz w:val="18"/>
                <w:szCs w:val="18"/>
              </w:rPr>
              <w:t>20</w:t>
            </w:r>
          </w:p>
        </w:tc>
        <w:tc>
          <w:tcPr>
            <w:tcW w:w="1228" w:type="dxa"/>
            <w:tcBorders>
              <w:top w:val="single" w:sz="4" w:space="0" w:color="auto"/>
              <w:left w:val="single" w:sz="4" w:space="0" w:color="auto"/>
              <w:bottom w:val="single" w:sz="4" w:space="0" w:color="auto"/>
            </w:tcBorders>
            <w:vAlign w:val="center"/>
          </w:tcPr>
          <w:p w:rsidR="008B54C3" w:rsidRPr="00ED3F23" w:rsidRDefault="008B54C3" w:rsidP="008B54C3">
            <w:pPr>
              <w:pStyle w:val="Tabletext"/>
              <w:spacing w:before="30" w:after="30"/>
              <w:jc w:val="center"/>
              <w:rPr>
                <w:sz w:val="18"/>
                <w:szCs w:val="18"/>
              </w:rPr>
            </w:pPr>
            <w:r w:rsidRPr="00ED3F23">
              <w:rPr>
                <w:sz w:val="18"/>
                <w:szCs w:val="18"/>
              </w:rPr>
              <w:t>−230</w:t>
            </w:r>
          </w:p>
        </w:tc>
        <w:tc>
          <w:tcPr>
            <w:tcW w:w="1229" w:type="dxa"/>
            <w:tcBorders>
              <w:top w:val="single" w:sz="4" w:space="0" w:color="auto"/>
              <w:left w:val="single" w:sz="4" w:space="0" w:color="auto"/>
              <w:bottom w:val="single" w:sz="4" w:space="0" w:color="auto"/>
            </w:tcBorders>
            <w:vAlign w:val="center"/>
          </w:tcPr>
          <w:p w:rsidR="008B54C3" w:rsidRPr="00ED3F23" w:rsidRDefault="008B54C3" w:rsidP="008B54C3">
            <w:pPr>
              <w:pStyle w:val="Tabletext"/>
              <w:spacing w:before="30" w:after="30"/>
              <w:jc w:val="center"/>
              <w:rPr>
                <w:sz w:val="18"/>
                <w:szCs w:val="18"/>
              </w:rPr>
            </w:pPr>
            <w:r w:rsidRPr="00ED3F23">
              <w:rPr>
                <w:sz w:val="18"/>
                <w:szCs w:val="18"/>
              </w:rPr>
              <w:t>20</w:t>
            </w:r>
          </w:p>
        </w:tc>
        <w:tc>
          <w:tcPr>
            <w:tcW w:w="2070" w:type="dxa"/>
            <w:tcBorders>
              <w:top w:val="single" w:sz="4" w:space="0" w:color="auto"/>
              <w:left w:val="single" w:sz="4" w:space="0" w:color="auto"/>
              <w:bottom w:val="single" w:sz="4" w:space="0" w:color="auto"/>
            </w:tcBorders>
            <w:vAlign w:val="center"/>
          </w:tcPr>
          <w:p w:rsidR="008B54C3" w:rsidRPr="00ED3F23" w:rsidRDefault="008B54C3" w:rsidP="008B54C3">
            <w:pPr>
              <w:pStyle w:val="Tabletext"/>
              <w:spacing w:before="30" w:after="30"/>
              <w:jc w:val="center"/>
            </w:pPr>
            <w:r w:rsidRPr="00ED3F23">
              <w:t>WRC-03</w:t>
            </w:r>
          </w:p>
        </w:tc>
      </w:tr>
    </w:tbl>
    <w:p w:rsidR="007D097C" w:rsidRPr="00B7082A" w:rsidRDefault="007D097C" w:rsidP="007D097C">
      <w:pPr>
        <w:tabs>
          <w:tab w:val="left" w:pos="1134"/>
          <w:tab w:val="left" w:pos="1588"/>
          <w:tab w:val="left" w:pos="1985"/>
        </w:tabs>
        <w:overflowPunct w:val="0"/>
        <w:autoSpaceDE w:val="0"/>
        <w:autoSpaceDN w:val="0"/>
        <w:adjustRightInd w:val="0"/>
        <w:textAlignment w:val="baseline"/>
        <w:rPr>
          <w:sz w:val="22"/>
          <w:szCs w:val="22"/>
          <w:lang w:eastAsia="x-none"/>
        </w:rPr>
        <w:sectPr w:rsidR="007D097C" w:rsidRPr="00B7082A" w:rsidSect="007D097C">
          <w:footerReference w:type="first" r:id="rId14"/>
          <w:pgSz w:w="16834" w:h="11907" w:orient="landscape"/>
          <w:pgMar w:top="1134" w:right="1418" w:bottom="1134" w:left="1418" w:header="720" w:footer="720" w:gutter="0"/>
          <w:cols w:space="720"/>
          <w:titlePg/>
        </w:sectPr>
      </w:pPr>
    </w:p>
    <w:p w:rsidR="007D097C" w:rsidRPr="00DD7BAE" w:rsidRDefault="007D097C" w:rsidP="007D097C">
      <w:pPr>
        <w:jc w:val="both"/>
        <w:rPr>
          <w:sz w:val="22"/>
          <w:szCs w:val="22"/>
        </w:rPr>
      </w:pPr>
    </w:p>
    <w:p w:rsidR="008B54C3" w:rsidRPr="00ED3F23" w:rsidRDefault="008B54C3" w:rsidP="008B54C3">
      <w:pPr>
        <w:pStyle w:val="Proposal"/>
      </w:pPr>
      <w:r w:rsidRPr="00ED3F23">
        <w:t>SUP</w:t>
      </w:r>
    </w:p>
    <w:p w:rsidR="008B54C3" w:rsidRPr="00ED3F23" w:rsidRDefault="008B54C3" w:rsidP="008B54C3">
      <w:pPr>
        <w:pStyle w:val="ResNo"/>
      </w:pPr>
      <w:r w:rsidRPr="00ED3F23">
        <w:t xml:space="preserve">Resolution </w:t>
      </w:r>
      <w:r w:rsidRPr="00ED3F23">
        <w:rPr>
          <w:rFonts w:cs="Times New Roman Bold"/>
        </w:rPr>
        <w:t xml:space="preserve">360 </w:t>
      </w:r>
      <w:r w:rsidRPr="00ED3F23">
        <w:t>(Rev.WRC</w:t>
      </w:r>
      <w:r w:rsidRPr="00ED3F23">
        <w:noBreakHyphen/>
        <w:t xml:space="preserve">15) </w:t>
      </w:r>
    </w:p>
    <w:p w:rsidR="008B54C3" w:rsidRPr="00ED3F23" w:rsidRDefault="008B54C3" w:rsidP="008B54C3">
      <w:pPr>
        <w:pStyle w:val="Restitle"/>
      </w:pPr>
      <w:r w:rsidRPr="00ED3F23">
        <w:t xml:space="preserve">Consideration of regulatory provisions and spectrum allocations to the maritime mobile-satellite service to enable the satellite component of the VHF Data Exchange System and enhanced maritime radiocommunication </w:t>
      </w:r>
    </w:p>
    <w:p w:rsidR="008A2B92" w:rsidRDefault="008B54C3" w:rsidP="00AE2005">
      <w:pPr>
        <w:pStyle w:val="Reasons"/>
      </w:pPr>
      <w:r w:rsidRPr="00ED3F23">
        <w:rPr>
          <w:b/>
        </w:rPr>
        <w:t>Reasons:</w:t>
      </w:r>
      <w:r w:rsidRPr="00ED3F23">
        <w:tab/>
      </w:r>
      <w:ins w:id="527" w:author="Author">
        <w:r w:rsidRPr="008B54C3">
          <w:rPr>
            <w:rPrChange w:id="528" w:author="Karlis Bogens" w:date="2019-02-22T21:03:00Z">
              <w:rPr>
                <w:lang w:val="en-US"/>
              </w:rPr>
            </w:rPrChange>
          </w:rPr>
          <w:t xml:space="preserve">Resolution </w:t>
        </w:r>
        <w:r w:rsidRPr="008B54C3">
          <w:rPr>
            <w:b/>
            <w:rPrChange w:id="529" w:author="Karlis Bogens" w:date="2019-02-22T21:03:00Z">
              <w:rPr>
                <w:b/>
                <w:lang w:val="en-US"/>
              </w:rPr>
            </w:rPrChange>
          </w:rPr>
          <w:t xml:space="preserve">360 (WRC-15) </w:t>
        </w:r>
        <w:r w:rsidRPr="008B54C3">
          <w:rPr>
            <w:rPrChange w:id="530" w:author="Karlis Bogens" w:date="2019-02-22T21:03:00Z">
              <w:rPr>
                <w:lang w:val="en-US"/>
              </w:rPr>
            </w:rPrChange>
          </w:rPr>
          <w:t>is proposed to be suppressed as it will not be needed when the regulatory provisions and spectrum allocations to the maritime mobile-satellite service required to enable the VDES satellite component (VDE-SAT) have been approved by WRC-19.</w:t>
        </w:r>
      </w:ins>
      <w:del w:id="531" w:author="Author">
        <w:r w:rsidRPr="008B54C3" w:rsidDel="00131152">
          <w:delText xml:space="preserve">It is proposed to suppress Resolution </w:delText>
        </w:r>
        <w:r w:rsidRPr="008B54C3" w:rsidDel="00131152">
          <w:rPr>
            <w:b/>
          </w:rPr>
          <w:delText>360 (Rev.WRC-15)</w:delText>
        </w:r>
        <w:r w:rsidRPr="008B54C3" w:rsidDel="00131152">
          <w:delText xml:space="preserve"> since it will become superfluous after the studies are completed and the identification of frequencies in order to enhance maritime radiocommunications has been made by WRC-19.</w:delText>
        </w:r>
      </w:del>
    </w:p>
    <w:p w:rsidR="00AE2005" w:rsidRDefault="00AE2005" w:rsidP="00AE2005">
      <w:pPr>
        <w:pStyle w:val="Reasons"/>
      </w:pPr>
    </w:p>
    <w:p w:rsidR="00AE2005" w:rsidRDefault="00AE2005">
      <w:pPr>
        <w:rPr>
          <w:caps/>
          <w:sz w:val="28"/>
          <w:lang w:val="en-GB"/>
        </w:rPr>
      </w:pPr>
      <w:r>
        <w:br w:type="page"/>
      </w:r>
    </w:p>
    <w:p w:rsidR="00BE2D52" w:rsidRPr="00ED3F23" w:rsidRDefault="00BE2D52" w:rsidP="00BE2D52">
      <w:pPr>
        <w:pStyle w:val="Proposal"/>
      </w:pPr>
      <w:r w:rsidRPr="00ED3F23">
        <w:lastRenderedPageBreak/>
        <w:t>MOD</w:t>
      </w:r>
    </w:p>
    <w:p w:rsidR="00BE2D52" w:rsidRPr="00ED3F23" w:rsidRDefault="00BE2D52" w:rsidP="00BE2D52">
      <w:pPr>
        <w:pStyle w:val="AppendixNo"/>
      </w:pPr>
      <w:r w:rsidRPr="00ED3F23">
        <w:t xml:space="preserve">APPENDIX </w:t>
      </w:r>
      <w:r w:rsidRPr="00ED3F23">
        <w:rPr>
          <w:rStyle w:val="href"/>
        </w:rPr>
        <w:t>5</w:t>
      </w:r>
      <w:r w:rsidRPr="00ED3F23">
        <w:t xml:space="preserve"> (REV.WRC</w:t>
      </w:r>
      <w:r w:rsidRPr="00ED3F23">
        <w:noBreakHyphen/>
      </w:r>
      <w:del w:id="532" w:author="Fernandez Jimenez, Virginia" w:date="2017-10-14T23:38:00Z">
        <w:r w:rsidRPr="00ED3F23" w:rsidDel="007E5240">
          <w:delText>1</w:delText>
        </w:r>
      </w:del>
      <w:del w:id="533" w:author="Fernandez Jimenez, Virginia" w:date="2017-10-14T23:31:00Z">
        <w:r w:rsidRPr="00ED3F23" w:rsidDel="00CB49EB">
          <w:delText>5</w:delText>
        </w:r>
      </w:del>
      <w:ins w:id="534" w:author="Fernandez Jimenez, Virginia" w:date="2017-10-14T23:38:00Z">
        <w:r w:rsidRPr="00ED3F23">
          <w:t>1</w:t>
        </w:r>
      </w:ins>
      <w:ins w:id="535" w:author="Fernandez Jimenez, Virginia" w:date="2017-10-14T23:31:00Z">
        <w:r w:rsidRPr="00ED3F23">
          <w:t>9</w:t>
        </w:r>
      </w:ins>
      <w:r w:rsidRPr="00ED3F23">
        <w:t>)</w:t>
      </w:r>
    </w:p>
    <w:p w:rsidR="00BE2D52" w:rsidRDefault="00BE2D52" w:rsidP="00BE2D52">
      <w:pPr>
        <w:pStyle w:val="Appendixtitle"/>
        <w:keepNext w:val="0"/>
        <w:keepLines w:val="0"/>
      </w:pPr>
      <w:r w:rsidRPr="00ED3F23">
        <w:t>Identification of administrations with which coordination is to be effected or</w:t>
      </w:r>
      <w:r w:rsidRPr="00ED3F23">
        <w:br/>
        <w:t>agreement sought under the provisions of Article 9</w:t>
      </w:r>
    </w:p>
    <w:p w:rsidR="00BE2D52" w:rsidRPr="00AB74AE" w:rsidRDefault="00BE2D52" w:rsidP="00BE2D52">
      <w:pPr>
        <w:pStyle w:val="Reasons"/>
      </w:pPr>
    </w:p>
    <w:p w:rsidR="00BE2D52" w:rsidRPr="00BE2D52" w:rsidDel="00DA6E2E" w:rsidRDefault="00BE2D52" w:rsidP="00BE2D52">
      <w:pPr>
        <w:pStyle w:val="AnnexNo"/>
        <w:spacing w:before="0"/>
        <w:rPr>
          <w:del w:id="536" w:author="Karlis Bogens" w:date="2019-02-22T21:05:00Z"/>
        </w:rPr>
      </w:pPr>
      <w:del w:id="537" w:author="Karlis Bogens" w:date="2019-02-22T21:05:00Z">
        <w:r w:rsidRPr="00BE2D52" w:rsidDel="00DA6E2E">
          <w:rPr>
            <w:caps w:val="0"/>
          </w:rPr>
          <w:delText>ANNEX 1</w:delText>
        </w:r>
      </w:del>
    </w:p>
    <w:p w:rsidR="00BE2D52" w:rsidRPr="00BE2D52" w:rsidDel="00DA6E2E" w:rsidRDefault="00BE2D52" w:rsidP="00BE2D52">
      <w:pPr>
        <w:pStyle w:val="Proposal"/>
        <w:rPr>
          <w:del w:id="538" w:author="Karlis Bogens" w:date="2019-02-22T21:05:00Z"/>
        </w:rPr>
      </w:pPr>
      <w:del w:id="539" w:author="Karlis Bogens" w:date="2019-02-22T21:05:00Z">
        <w:r w:rsidRPr="00BE2D52" w:rsidDel="00DA6E2E">
          <w:rPr>
            <w:b w:val="0"/>
          </w:rPr>
          <w:delText>MOD</w:delText>
        </w:r>
      </w:del>
    </w:p>
    <w:p w:rsidR="00BE2D52" w:rsidRPr="00BE2D52" w:rsidDel="00DA6E2E" w:rsidRDefault="00BE2D52" w:rsidP="00BE2D52">
      <w:pPr>
        <w:pStyle w:val="Heading1"/>
        <w:rPr>
          <w:del w:id="540" w:author="Karlis Bogens" w:date="2019-02-22T21:05:00Z"/>
        </w:rPr>
      </w:pPr>
      <w:bookmarkStart w:id="541" w:name="_Toc524520082"/>
      <w:del w:id="542" w:author="Karlis Bogens" w:date="2019-02-22T21:05:00Z">
        <w:r w:rsidRPr="00BE2D52" w:rsidDel="00DA6E2E">
          <w:rPr>
            <w:b w:val="0"/>
            <w:bCs w:val="0"/>
          </w:rPr>
          <w:delText>1</w:delText>
        </w:r>
        <w:r w:rsidRPr="00BE2D52" w:rsidDel="00DA6E2E">
          <w:rPr>
            <w:b w:val="0"/>
            <w:bCs w:val="0"/>
          </w:rPr>
          <w:tab/>
          <w:delText>Coordination thresholds for sharing between MSS (space-to-Earth) and terrestrial services in the same frequency bands and between non</w:delText>
        </w:r>
        <w:r w:rsidRPr="00BE2D52" w:rsidDel="00DA6E2E">
          <w:rPr>
            <w:b w:val="0"/>
            <w:bCs w:val="0"/>
          </w:rPr>
          <w:noBreakHyphen/>
          <w:delText>GSO MSS feeder links (space-to-Earth) and terrestrial services in the same frequency bands and between RDSS (space-to-Earth) and terrestrial services in the same frequency bands</w:delText>
        </w:r>
        <w:r w:rsidRPr="00BE2D52" w:rsidDel="00DA6E2E">
          <w:rPr>
            <w:b w:val="0"/>
            <w:bCs w:val="0"/>
            <w:sz w:val="16"/>
            <w:szCs w:val="16"/>
          </w:rPr>
          <w:delText>     (WRC</w:delText>
        </w:r>
        <w:r w:rsidRPr="00BE2D52" w:rsidDel="00DA6E2E">
          <w:rPr>
            <w:sz w:val="16"/>
            <w:szCs w:val="16"/>
          </w:rPr>
          <w:noBreakHyphen/>
          <w:delText>12</w:delText>
        </w:r>
      </w:del>
      <w:ins w:id="543" w:author="Fernandez Jimenez, Virginia" w:date="2017-10-14T23:39:00Z">
        <w:del w:id="544" w:author="Karlis Bogens" w:date="2019-02-22T21:05:00Z">
          <w:r w:rsidRPr="00BE2D52" w:rsidDel="00DA6E2E">
            <w:rPr>
              <w:sz w:val="16"/>
              <w:szCs w:val="16"/>
            </w:rPr>
            <w:delText>19</w:delText>
          </w:r>
        </w:del>
      </w:ins>
      <w:del w:id="545" w:author="Karlis Bogens" w:date="2019-02-22T21:05:00Z">
        <w:r w:rsidRPr="00BE2D52" w:rsidDel="00DA6E2E">
          <w:rPr>
            <w:sz w:val="16"/>
            <w:szCs w:val="16"/>
          </w:rPr>
          <w:delText>)</w:delText>
        </w:r>
        <w:bookmarkEnd w:id="541"/>
      </w:del>
    </w:p>
    <w:p w:rsidR="00BE2D52" w:rsidRPr="00BE2D52" w:rsidDel="00DA6E2E" w:rsidRDefault="00BE2D52" w:rsidP="00BE2D52">
      <w:pPr>
        <w:pStyle w:val="Reasons"/>
        <w:rPr>
          <w:del w:id="546" w:author="Karlis Bogens" w:date="2019-02-22T21:05:00Z"/>
        </w:rPr>
      </w:pPr>
    </w:p>
    <w:p w:rsidR="00BE2D52" w:rsidRPr="00BE2D52" w:rsidDel="00DA6E2E" w:rsidRDefault="00BE2D52" w:rsidP="00BE2D52">
      <w:pPr>
        <w:pStyle w:val="Proposal"/>
        <w:rPr>
          <w:del w:id="547" w:author="Karlis Bogens" w:date="2019-02-22T21:05:00Z"/>
        </w:rPr>
      </w:pPr>
      <w:del w:id="548" w:author="Karlis Bogens" w:date="2019-02-22T21:05:00Z">
        <w:r w:rsidRPr="00BE2D52" w:rsidDel="00DA6E2E">
          <w:rPr>
            <w:b w:val="0"/>
          </w:rPr>
          <w:delText>MOD</w:delText>
        </w:r>
      </w:del>
    </w:p>
    <w:p w:rsidR="00BE2D52" w:rsidRPr="00BE2D52" w:rsidDel="00DA6E2E" w:rsidRDefault="00BE2D52" w:rsidP="00BE2D52">
      <w:pPr>
        <w:pStyle w:val="Heading2"/>
        <w:rPr>
          <w:del w:id="549" w:author="Karlis Bogens" w:date="2019-02-22T21:05:00Z"/>
        </w:rPr>
      </w:pPr>
      <w:del w:id="550" w:author="Karlis Bogens" w:date="2019-02-22T21:05:00Z">
        <w:r w:rsidRPr="00BE2D52" w:rsidDel="00DA6E2E">
          <w:delText>1.1</w:delText>
        </w:r>
        <w:r w:rsidRPr="00BE2D52" w:rsidDel="00DA6E2E">
          <w:tab/>
          <w:delText>Below 1 GHz</w:delText>
        </w:r>
        <w:r w:rsidRPr="00BE2D52" w:rsidDel="00DA6E2E">
          <w:rPr>
            <w:rStyle w:val="FootnoteReference"/>
          </w:rPr>
          <w:footnoteReference w:customMarkFollows="1" w:id="2"/>
          <w:delText>*</w:delText>
        </w:r>
      </w:del>
    </w:p>
    <w:p w:rsidR="00BE2D52" w:rsidRPr="00BE2D52" w:rsidDel="00DA6E2E" w:rsidRDefault="00BE2D52" w:rsidP="00BE2D52">
      <w:pPr>
        <w:rPr>
          <w:del w:id="554" w:author="Karlis Bogens" w:date="2019-02-22T21:05:00Z"/>
        </w:rPr>
      </w:pPr>
      <w:del w:id="555" w:author="Karlis Bogens" w:date="2019-02-22T21:05:00Z">
        <w:r w:rsidRPr="00BE2D52" w:rsidDel="00DA6E2E">
          <w:delText>…</w:delText>
        </w:r>
      </w:del>
    </w:p>
    <w:p w:rsidR="00BE2D52" w:rsidRPr="00BE2D52" w:rsidDel="00DA6E2E" w:rsidRDefault="00BE2D52" w:rsidP="00BE2D52">
      <w:pPr>
        <w:rPr>
          <w:ins w:id="556" w:author="Fernandez Jimenez, Virginia" w:date="2017-10-14T23:33:00Z"/>
          <w:del w:id="557" w:author="Karlis Bogens" w:date="2019-02-22T21:05:00Z"/>
        </w:rPr>
      </w:pPr>
      <w:ins w:id="558" w:author="Fernandez Jimenez, Virginia" w:date="2017-10-14T23:33:00Z">
        <w:del w:id="559" w:author="Karlis Bogens" w:date="2019-02-22T21:05:00Z">
          <w:r w:rsidRPr="00BE2D52" w:rsidDel="00DA6E2E">
            <w:delText>1.1.4</w:delText>
          </w:r>
          <w:r w:rsidRPr="00BE2D52" w:rsidDel="00DA6E2E">
            <w:tab/>
          </w:r>
        </w:del>
      </w:ins>
      <w:ins w:id="560" w:author="Unknown" w:date="2017-08-30T14:14:00Z">
        <w:del w:id="561" w:author="Karlis Bogens" w:date="2019-02-22T21:05:00Z">
          <w:r w:rsidRPr="00BE2D52" w:rsidDel="00DA6E2E">
            <w:delText>In the band 16</w:delText>
          </w:r>
        </w:del>
      </w:ins>
      <w:ins w:id="562" w:author="Unknown" w:date="2017-08-30T14:16:00Z">
        <w:del w:id="563" w:author="Karlis Bogens" w:date="2019-02-22T21:05:00Z">
          <w:r w:rsidRPr="00BE2D52" w:rsidDel="00DA6E2E">
            <w:delText>0</w:delText>
          </w:r>
        </w:del>
      </w:ins>
      <w:ins w:id="564" w:author="Unknown" w:date="2017-08-30T14:14:00Z">
        <w:del w:id="565" w:author="Karlis Bogens" w:date="2019-02-22T21:05:00Z">
          <w:r w:rsidRPr="00BE2D52" w:rsidDel="00DA6E2E">
            <w:delText>.</w:delText>
          </w:r>
        </w:del>
      </w:ins>
      <w:ins w:id="566" w:author="Unknown" w:date="2017-08-30T14:16:00Z">
        <w:del w:id="567" w:author="Karlis Bogens" w:date="2019-02-22T21:05:00Z">
          <w:r w:rsidRPr="00BE2D52" w:rsidDel="00DA6E2E">
            <w:delText>9</w:delText>
          </w:r>
        </w:del>
      </w:ins>
      <w:ins w:id="568" w:author="Unknown" w:date="2017-09-27T16:32:00Z">
        <w:del w:id="569" w:author="Karlis Bogens" w:date="2019-02-22T21:05:00Z">
          <w:r w:rsidRPr="00BE2D52" w:rsidDel="00DA6E2E">
            <w:delText>625</w:delText>
          </w:r>
        </w:del>
      </w:ins>
      <w:ins w:id="570" w:author="Unknown" w:date="2017-08-30T14:14:00Z">
        <w:del w:id="571" w:author="Karlis Bogens" w:date="2019-02-22T21:05:00Z">
          <w:r w:rsidRPr="00BE2D52" w:rsidDel="00DA6E2E">
            <w:delText>-161.</w:delText>
          </w:r>
        </w:del>
      </w:ins>
      <w:ins w:id="572" w:author="Unknown" w:date="2017-08-30T14:16:00Z">
        <w:del w:id="573" w:author="Karlis Bogens" w:date="2019-02-22T21:05:00Z">
          <w:r w:rsidRPr="00BE2D52" w:rsidDel="00DA6E2E">
            <w:delText>4</w:delText>
          </w:r>
        </w:del>
      </w:ins>
      <w:ins w:id="574" w:author="Unknown" w:date="2017-09-27T16:32:00Z">
        <w:del w:id="575" w:author="Karlis Bogens" w:date="2019-02-22T21:05:00Z">
          <w:r w:rsidRPr="00BE2D52" w:rsidDel="00DA6E2E">
            <w:delText>8</w:delText>
          </w:r>
        </w:del>
      </w:ins>
      <w:ins w:id="576" w:author="Unknown" w:date="2017-08-30T14:16:00Z">
        <w:del w:id="577" w:author="Karlis Bogens" w:date="2019-02-22T21:05:00Z">
          <w:r w:rsidRPr="00BE2D52" w:rsidDel="00DA6E2E">
            <w:delText>75</w:delText>
          </w:r>
        </w:del>
      </w:ins>
      <w:ins w:id="578" w:author="Unknown" w:date="2017-08-30T14:14:00Z">
        <w:del w:id="579" w:author="Karlis Bogens" w:date="2019-02-22T21:05:00Z">
          <w:r w:rsidRPr="00BE2D52" w:rsidDel="00DA6E2E">
            <w:delText> MHz, coordination of a space station of the maritime mobile-satellite service (space-to-Earth) with respect to terrestrial services is required only if the power spectral and flux-density produced by this space station exceeds the following mask in dB(W/(m</w:delText>
          </w:r>
          <w:r w:rsidRPr="00BE2D52" w:rsidDel="00DA6E2E">
            <w:rPr>
              <w:vertAlign w:val="superscript"/>
            </w:rPr>
            <w:delText>2</w:delText>
          </w:r>
          <w:r w:rsidRPr="00BE2D52" w:rsidDel="00DA6E2E">
            <w:rPr>
              <w:lang w:eastAsia="zh-CN"/>
            </w:rPr>
            <w:delText> </w:delText>
          </w:r>
          <w:r w:rsidRPr="00BE2D52" w:rsidDel="00DA6E2E">
            <w:rPr>
              <w:rFonts w:ascii="Times New Roman Bold" w:hAnsi="Times New Roman Bold" w:cs="Times New Roman Bold"/>
            </w:rPr>
            <w:delText>·</w:delText>
          </w:r>
          <w:r w:rsidRPr="00BE2D52" w:rsidDel="00DA6E2E">
            <w:rPr>
              <w:lang w:eastAsia="zh-CN"/>
            </w:rPr>
            <w:delText> </w:delText>
          </w:r>
          <w:r w:rsidRPr="00BE2D52" w:rsidDel="00DA6E2E">
            <w:delText>4 kHz)) at the Earth’s surface:</w:delText>
          </w:r>
        </w:del>
      </w:ins>
    </w:p>
    <w:p w:rsidR="00BE2D52" w:rsidRPr="00BE2D52" w:rsidDel="00DA6E2E" w:rsidRDefault="00640C98" w:rsidP="00BE2D52">
      <w:pPr>
        <w:pStyle w:val="Equation"/>
        <w:tabs>
          <w:tab w:val="clear" w:pos="1134"/>
        </w:tabs>
        <w:rPr>
          <w:ins w:id="580" w:author="Unknown" w:date="2018-09-12T16:04:00Z"/>
          <w:del w:id="581" w:author="Karlis Bogens" w:date="2019-02-22T21:05:00Z"/>
        </w:rPr>
      </w:pPr>
      <m:oMathPara>
        <m:oMath>
          <m:sSub>
            <m:sSubPr>
              <m:ctrlPr>
                <w:ins w:id="582" w:author="Unknown" w:date="2018-09-12T16:04:00Z">
                  <w:del w:id="583" w:author="Karlis Bogens" w:date="2019-02-22T21:05:00Z">
                    <w:rPr>
                      <w:rFonts w:ascii="Cambria Math" w:hAnsi="Cambria Math"/>
                      <w:sz w:val="22"/>
                      <w:szCs w:val="22"/>
                    </w:rPr>
                  </w:del>
                </w:ins>
              </m:ctrlPr>
            </m:sSubPr>
            <m:e>
              <m:r>
                <w:ins w:id="584" w:author="Unknown" w:date="2018-09-12T16:04:00Z">
                  <w:del w:id="585" w:author="Karlis Bogens" w:date="2019-02-22T21:05:00Z">
                    <w:rPr>
                      <w:rFonts w:ascii="Cambria Math" w:hAnsi="Cambria Math"/>
                      <w:sz w:val="22"/>
                    </w:rPr>
                    <m:t>pfd</m:t>
                  </w:del>
                </w:ins>
              </m:r>
              <m:d>
                <m:dPr>
                  <m:ctrlPr>
                    <w:ins w:id="586" w:author="Unknown" w:date="2018-09-12T16:04:00Z">
                      <w:del w:id="587" w:author="Karlis Bogens" w:date="2019-02-22T21:05:00Z">
                        <w:rPr>
                          <w:rFonts w:ascii="Cambria Math" w:hAnsi="Cambria Math"/>
                          <w:sz w:val="22"/>
                          <w:szCs w:val="22"/>
                        </w:rPr>
                      </w:del>
                    </w:ins>
                  </m:ctrlPr>
                </m:dPr>
                <m:e>
                  <m:r>
                    <w:ins w:id="588" w:author="Unknown" w:date="2018-09-12T16:04:00Z">
                      <w:del w:id="589" w:author="Karlis Bogens" w:date="2019-02-22T21:05:00Z">
                        <m:rPr>
                          <m:sty m:val="p"/>
                        </m:rPr>
                        <w:rPr>
                          <w:rFonts w:ascii="Cambria Math" w:hAnsi="Cambria Math" w:hint="eastAsia"/>
                          <w:sz w:val="22"/>
                        </w:rPr>
                        <m:t>θ°</m:t>
                      </w:del>
                    </w:ins>
                  </m:r>
                </m:e>
              </m:d>
              <m:r>
                <w:ins w:id="590" w:author="Unknown" w:date="2018-09-12T16:04:00Z">
                  <w:del w:id="591" w:author="Karlis Bogens" w:date="2019-02-22T21:05:00Z">
                    <m:rPr>
                      <m:sty m:val="p"/>
                    </m:rPr>
                    <w:rPr>
                      <w:rFonts w:ascii="Cambria Math" w:hAnsi="Cambria Math"/>
                      <w:sz w:val="22"/>
                    </w:rPr>
                    <m:t xml:space="preserve"> </m:t>
                  </w:del>
                </w:ins>
              </m:r>
            </m:e>
            <m:sub>
              <m:r>
                <w:ins w:id="592" w:author="Unknown" w:date="2018-09-12T16:04:00Z">
                  <w:del w:id="593" w:author="Karlis Bogens" w:date="2019-02-22T21:05:00Z">
                    <m:rPr>
                      <m:sty m:val="p"/>
                    </m:rPr>
                    <w:rPr>
                      <w:rFonts w:ascii="Cambria Math" w:hAnsi="Cambria Math"/>
                      <w:sz w:val="22"/>
                    </w:rPr>
                    <m:t>(dBW/(</m:t>
                  </w:del>
                </w:ins>
              </m:r>
              <m:sSup>
                <m:sSupPr>
                  <m:ctrlPr>
                    <w:ins w:id="594" w:author="Unknown" w:date="2018-09-12T16:04:00Z">
                      <w:del w:id="595" w:author="Karlis Bogens" w:date="2019-02-22T21:05:00Z">
                        <w:rPr>
                          <w:rFonts w:ascii="Cambria Math" w:hAnsi="Cambria Math"/>
                          <w:sz w:val="22"/>
                          <w:szCs w:val="22"/>
                        </w:rPr>
                      </w:del>
                    </w:ins>
                  </m:ctrlPr>
                </m:sSupPr>
                <m:e>
                  <m:r>
                    <w:ins w:id="596" w:author="Unknown" w:date="2018-09-12T16:04:00Z">
                      <w:del w:id="597" w:author="Karlis Bogens" w:date="2019-02-22T21:05:00Z">
                        <m:rPr>
                          <m:sty m:val="p"/>
                        </m:rPr>
                        <w:rPr>
                          <w:rFonts w:ascii="Cambria Math" w:hAnsi="Cambria Math"/>
                          <w:sz w:val="22"/>
                        </w:rPr>
                        <m:t>m</m:t>
                      </w:del>
                    </w:ins>
                  </m:r>
                </m:e>
                <m:sup>
                  <m:r>
                    <w:ins w:id="598" w:author="Unknown" w:date="2018-09-12T16:04:00Z">
                      <w:del w:id="599" w:author="Karlis Bogens" w:date="2019-02-22T21:05:00Z">
                        <m:rPr>
                          <m:sty m:val="p"/>
                        </m:rPr>
                        <w:rPr>
                          <w:rFonts w:ascii="Cambria Math" w:hAnsi="Cambria Math"/>
                          <w:sz w:val="22"/>
                        </w:rPr>
                        <m:t>2</m:t>
                      </w:del>
                    </w:ins>
                  </m:r>
                </m:sup>
              </m:sSup>
              <m:r>
                <w:ins w:id="600" w:author="Unknown" w:date="2018-09-12T16:04:00Z">
                  <w:del w:id="601" w:author="Karlis Bogens" w:date="2019-02-22T21:05:00Z">
                    <m:rPr>
                      <m:sty m:val="p"/>
                    </m:rPr>
                    <w:rPr>
                      <w:rFonts w:ascii="Cambria Math" w:hAnsi="Cambria Math"/>
                      <w:sz w:val="22"/>
                    </w:rPr>
                    <m:t>*4 kHz))</m:t>
                  </w:del>
                </w:ins>
              </m:r>
            </m:sub>
          </m:sSub>
          <m:r>
            <w:ins w:id="602" w:author="Unknown" w:date="2018-09-12T16:04:00Z">
              <w:del w:id="603" w:author="Karlis Bogens" w:date="2019-02-22T21:05:00Z">
                <m:rPr>
                  <m:sty m:val="p"/>
                </m:rPr>
                <w:rPr>
                  <w:rFonts w:ascii="Cambria Math" w:hAnsi="Cambria Math"/>
                  <w:sz w:val="22"/>
                </w:rPr>
                <m:t>=</m:t>
              </w:del>
            </w:ins>
          </m:r>
          <m:d>
            <m:dPr>
              <m:begChr m:val="{"/>
              <m:endChr m:val=""/>
              <m:ctrlPr>
                <w:ins w:id="604" w:author="Unknown" w:date="2018-09-12T16:04:00Z">
                  <w:del w:id="605" w:author="Karlis Bogens" w:date="2019-02-22T21:05:00Z">
                    <w:rPr>
                      <w:rFonts w:ascii="Cambria Math" w:hAnsi="Cambria Math"/>
                      <w:sz w:val="22"/>
                      <w:szCs w:val="22"/>
                    </w:rPr>
                  </w:del>
                </w:ins>
              </m:ctrlPr>
            </m:dPr>
            <m:e>
              <m:m>
                <m:mPr>
                  <m:rSpRule m:val="4"/>
                  <m:rSp m:val="4"/>
                  <m:cSp m:val="360"/>
                  <m:cGp m:val="8"/>
                  <m:mcs>
                    <m:mc>
                      <m:mcPr>
                        <m:count m:val="1"/>
                        <m:mcJc m:val="center"/>
                      </m:mcPr>
                    </m:mc>
                    <m:mc>
                      <m:mcPr>
                        <m:count m:val="1"/>
                        <m:mcJc m:val="left"/>
                      </m:mcPr>
                    </m:mc>
                  </m:mcs>
                  <m:ctrlPr>
                    <w:ins w:id="606" w:author="Unknown" w:date="2018-09-12T16:04:00Z">
                      <w:del w:id="607" w:author="Karlis Bogens" w:date="2019-02-22T21:05:00Z">
                        <w:rPr>
                          <w:rFonts w:ascii="Cambria Math" w:hAnsi="Cambria Math"/>
                          <w:i/>
                          <w:sz w:val="22"/>
                          <w:szCs w:val="22"/>
                        </w:rPr>
                      </w:del>
                    </w:ins>
                  </m:ctrlPr>
                </m:mPr>
                <m:mr>
                  <m:e>
                    <m:r>
                      <w:ins w:id="608" w:author="Unknown" w:date="2018-09-12T16:04:00Z">
                        <w:del w:id="609" w:author="Karlis Bogens" w:date="2019-02-22T21:05:00Z">
                          <w:rPr>
                            <w:rFonts w:ascii="Cambria Math" w:hAnsi="Cambria Math"/>
                            <w:sz w:val="22"/>
                          </w:rPr>
                          <m:t>-141.72-</m:t>
                        </w:del>
                      </w:ins>
                    </m:r>
                    <m:r>
                      <w:ins w:id="610" w:author="Unknown" w:date="2018-09-12T16:04:00Z">
                        <w:del w:id="611" w:author="Karlis Bogens" w:date="2019-02-22T21:05:00Z">
                          <m:rPr>
                            <m:sty m:val="p"/>
                          </m:rPr>
                          <w:rPr>
                            <w:rFonts w:ascii="Cambria Math" w:hAnsi="Cambria Math"/>
                            <w:sz w:val="22"/>
                          </w:rPr>
                          <m:t>8.15+12</m:t>
                        </w:del>
                      </w:ins>
                    </m:r>
                    <m:sSup>
                      <m:sSupPr>
                        <m:ctrlPr>
                          <w:ins w:id="612" w:author="Unknown" w:date="2018-09-12T16:04:00Z">
                            <w:del w:id="613" w:author="Karlis Bogens" w:date="2019-02-22T21:05:00Z">
                              <w:rPr>
                                <w:rFonts w:ascii="Cambria Math" w:hAnsi="Cambria Math"/>
                                <w:sz w:val="22"/>
                                <w:szCs w:val="22"/>
                              </w:rPr>
                            </w:del>
                          </w:ins>
                        </m:ctrlPr>
                      </m:sSupPr>
                      <m:e>
                        <m:d>
                          <m:dPr>
                            <m:ctrlPr>
                              <w:ins w:id="614" w:author="Unknown" w:date="2018-09-12T16:04:00Z">
                                <w:del w:id="615" w:author="Karlis Bogens" w:date="2019-02-22T21:05:00Z">
                                  <w:rPr>
                                    <w:rFonts w:ascii="Cambria Math" w:hAnsi="Cambria Math"/>
                                    <w:sz w:val="22"/>
                                    <w:szCs w:val="22"/>
                                  </w:rPr>
                                </w:del>
                              </w:ins>
                            </m:ctrlPr>
                          </m:dPr>
                          <m:e>
                            <m:f>
                              <m:fPr>
                                <m:ctrlPr>
                                  <w:ins w:id="616" w:author="Unknown" w:date="2018-09-12T16:04:00Z">
                                    <w:del w:id="617" w:author="Karlis Bogens" w:date="2019-02-22T21:05:00Z">
                                      <w:rPr>
                                        <w:rFonts w:ascii="Cambria Math" w:hAnsi="Cambria Math"/>
                                        <w:sz w:val="22"/>
                                        <w:szCs w:val="22"/>
                                      </w:rPr>
                                    </w:del>
                                  </w:ins>
                                </m:ctrlPr>
                              </m:fPr>
                              <m:num>
                                <m:r>
                                  <w:ins w:id="618" w:author="Unknown" w:date="2018-09-12T16:04:00Z">
                                    <w:del w:id="619" w:author="Karlis Bogens" w:date="2019-02-22T21:05:00Z">
                                      <m:rPr>
                                        <m:nor/>
                                      </m:rPr>
                                      <w:rPr>
                                        <w:rFonts w:ascii="Cambria Math" w:hAnsi="Cambria Math" w:hint="eastAsia"/>
                                        <w:sz w:val="22"/>
                                        <w:rPrChange w:id="620" w:author="Karlis Bogens" w:date="2019-02-22T21:05:00Z">
                                          <w:rPr>
                                            <w:rFonts w:ascii="Cambria Math" w:hAnsi="Cambria Math" w:hint="eastAsia"/>
                                            <w:i/>
                                            <w:sz w:val="22"/>
                                          </w:rPr>
                                        </w:rPrChange>
                                      </w:rPr>
                                      <m:t>θ</m:t>
                                    </w:del>
                                  </w:ins>
                                </m:r>
                              </m:num>
                              <m:den>
                                <m:r>
                                  <w:ins w:id="621" w:author="Unknown" w:date="2018-09-12T16:04:00Z">
                                    <w:del w:id="622" w:author="Karlis Bogens" w:date="2019-02-22T21:05:00Z">
                                      <m:rPr>
                                        <m:sty m:val="p"/>
                                      </m:rPr>
                                      <w:rPr>
                                        <w:rFonts w:ascii="Cambria Math" w:hAnsi="Cambria Math"/>
                                        <w:sz w:val="22"/>
                                      </w:rPr>
                                      <m:t>16.47</m:t>
                                    </w:del>
                                  </w:ins>
                                </m:r>
                              </m:den>
                            </m:f>
                          </m:e>
                        </m:d>
                      </m:e>
                      <m:sup>
                        <m:r>
                          <w:ins w:id="623" w:author="Unknown" w:date="2018-09-12T16:04:00Z">
                            <w:del w:id="624" w:author="Karlis Bogens" w:date="2019-02-22T21:05:00Z">
                              <m:rPr>
                                <m:sty m:val="p"/>
                              </m:rPr>
                              <w:rPr>
                                <w:rFonts w:ascii="Cambria Math" w:hAnsi="Cambria Math"/>
                                <w:sz w:val="22"/>
                              </w:rPr>
                              <m:t>2</m:t>
                            </w:del>
                          </w:ins>
                        </m:r>
                      </m:sup>
                    </m:sSup>
                    <m:r>
                      <w:ins w:id="625" w:author="Unknown" w:date="2018-09-12T16:04:00Z">
                        <w:del w:id="626" w:author="Karlis Bogens" w:date="2019-02-22T21:05:00Z">
                          <w:rPr>
                            <w:rFonts w:ascii="Cambria Math" w:hAnsi="Cambria Math"/>
                            <w:sz w:val="22"/>
                          </w:rPr>
                          <m:t xml:space="preserve">                             </m:t>
                        </w:del>
                      </w:ins>
                    </m:r>
                  </m:e>
                  <m:e>
                    <m:r>
                      <w:ins w:id="627" w:author="Unknown" w:date="2018-09-12T16:04:00Z">
                        <w:del w:id="628" w:author="Karlis Bogens" w:date="2019-02-22T21:05:00Z">
                          <m:rPr>
                            <m:sty m:val="p"/>
                          </m:rPr>
                          <w:rPr>
                            <w:rFonts w:ascii="Cambria Math" w:hAnsi="Cambria Math"/>
                            <w:sz w:val="22"/>
                          </w:rPr>
                          <m:t>0</m:t>
                        </w:del>
                      </w:ins>
                    </m:r>
                    <m:r>
                      <w:ins w:id="629" w:author="Unknown" w:date="2018-09-12T16:04:00Z">
                        <w:del w:id="630" w:author="Karlis Bogens" w:date="2019-02-22T21:05:00Z">
                          <m:rPr>
                            <m:sty m:val="p"/>
                          </m:rPr>
                          <w:rPr>
                            <w:rFonts w:ascii="Cambria Math" w:hAnsi="Cambria Math" w:hint="eastAsia"/>
                            <w:sz w:val="22"/>
                          </w:rPr>
                          <m:t>°</m:t>
                        </w:del>
                      </w:ins>
                    </m:r>
                    <m:r>
                      <w:ins w:id="631" w:author="Unknown" w:date="2018-09-12T16:04:00Z">
                        <w:del w:id="632" w:author="Karlis Bogens" w:date="2019-02-22T21:05:00Z">
                          <m:rPr>
                            <m:sty m:val="p"/>
                          </m:rPr>
                          <w:rPr>
                            <w:rFonts w:ascii="Cambria Math" w:hAnsi="Cambria Math"/>
                            <w:sz w:val="22"/>
                          </w:rPr>
                          <m:t>≤</m:t>
                        </w:del>
                      </w:ins>
                    </m:r>
                    <m:r>
                      <w:ins w:id="633" w:author="Unknown" w:date="2018-09-12T16:04:00Z">
                        <w:del w:id="634" w:author="Karlis Bogens" w:date="2019-02-22T21:05:00Z">
                          <m:rPr>
                            <m:sty m:val="p"/>
                          </m:rPr>
                          <w:rPr>
                            <w:rFonts w:ascii="Cambria Math" w:hAnsi="Cambria Math" w:hint="eastAsia"/>
                            <w:sz w:val="22"/>
                          </w:rPr>
                          <m:t>θ</m:t>
                        </w:del>
                      </w:ins>
                    </m:r>
                    <m:r>
                      <w:ins w:id="635" w:author="Unknown" w:date="2018-09-12T16:04:00Z">
                        <w:del w:id="636" w:author="Karlis Bogens" w:date="2019-02-22T21:05:00Z">
                          <m:rPr>
                            <m:sty m:val="p"/>
                          </m:rPr>
                          <w:rPr>
                            <w:rFonts w:ascii="Cambria Math" w:hAnsi="Cambria Math"/>
                            <w:sz w:val="22"/>
                            <w:rPrChange w:id="637" w:author="Karlis Bogens" w:date="2019-02-22T21:05:00Z">
                              <w:rPr>
                                <w:rFonts w:ascii="Cambria Math" w:hAnsi="Cambria Math"/>
                                <w:sz w:val="22"/>
                              </w:rPr>
                            </w:rPrChange>
                          </w:rPr>
                          <m:t>&lt;8.5</m:t>
                        </w:del>
                      </w:ins>
                    </m:r>
                    <m:r>
                      <w:ins w:id="638" w:author="Unknown" w:date="2018-09-12T16:04:00Z">
                        <w:del w:id="639" w:author="Karlis Bogens" w:date="2019-02-22T21:05:00Z">
                          <m:rPr>
                            <m:sty m:val="p"/>
                          </m:rPr>
                          <w:rPr>
                            <w:rFonts w:ascii="Cambria Math" w:hAnsi="Cambria Math" w:hint="eastAsia"/>
                            <w:sz w:val="22"/>
                            <w:rPrChange w:id="640" w:author="Karlis Bogens" w:date="2019-02-22T21:05:00Z">
                              <w:rPr>
                                <w:rFonts w:ascii="Cambria Math" w:hAnsi="Cambria Math" w:hint="eastAsia"/>
                                <w:sz w:val="22"/>
                              </w:rPr>
                            </w:rPrChange>
                          </w:rPr>
                          <m:t>°</m:t>
                        </w:del>
                      </w:ins>
                    </m:r>
                  </m:e>
                </m:mr>
                <m:mr>
                  <m:e>
                    <m:r>
                      <w:ins w:id="641" w:author="Unknown" w:date="2018-09-12T16:04:00Z">
                        <w:del w:id="642" w:author="Karlis Bogens" w:date="2019-02-22T21:05:00Z">
                          <m:rPr>
                            <m:sty m:val="p"/>
                          </m:rPr>
                          <w:rPr>
                            <w:rFonts w:ascii="Cambria Math" w:hAnsi="Cambria Math"/>
                            <w:sz w:val="22"/>
                          </w:rPr>
                          <m:t>-149+0.16*</m:t>
                        </w:del>
                      </w:ins>
                    </m:r>
                    <m:r>
                      <w:ins w:id="643" w:author="Unknown" w:date="2018-09-12T16:04:00Z">
                        <w:del w:id="644" w:author="Karlis Bogens" w:date="2019-02-22T21:05:00Z">
                          <m:rPr>
                            <m:sty m:val="p"/>
                          </m:rPr>
                          <w:rPr>
                            <w:rFonts w:ascii="Cambria Math" w:hAnsi="Cambria Math" w:hint="eastAsia"/>
                            <w:sz w:val="22"/>
                          </w:rPr>
                          <m:t>θ°</m:t>
                        </w:del>
                      </w:ins>
                    </m:r>
                    <m:r>
                      <w:ins w:id="645" w:author="Unknown" w:date="2018-09-12T16:04:00Z">
                        <w:del w:id="646" w:author="Karlis Bogens" w:date="2019-02-22T21:05:00Z">
                          <m:rPr>
                            <m:sty m:val="p"/>
                          </m:rPr>
                          <w:rPr>
                            <w:rFonts w:ascii="Cambria Math" w:hAnsi="Cambria Math"/>
                            <w:sz w:val="22"/>
                          </w:rPr>
                          <m:t xml:space="preserve">                                                       </m:t>
                        </w:del>
                      </w:ins>
                    </m:r>
                  </m:e>
                  <m:e>
                    <m:r>
                      <w:ins w:id="647" w:author="Unknown" w:date="2018-09-12T16:04:00Z">
                        <w:del w:id="648" w:author="Karlis Bogens" w:date="2019-02-22T21:05:00Z">
                          <m:rPr>
                            <m:sty m:val="p"/>
                          </m:rPr>
                          <w:rPr>
                            <w:rFonts w:ascii="Cambria Math" w:hAnsi="Cambria Math"/>
                            <w:sz w:val="22"/>
                          </w:rPr>
                          <m:t>8.5</m:t>
                        </w:del>
                      </w:ins>
                    </m:r>
                    <m:r>
                      <w:ins w:id="649" w:author="Unknown" w:date="2018-09-12T16:04:00Z">
                        <w:del w:id="650" w:author="Karlis Bogens" w:date="2019-02-22T21:05:00Z">
                          <m:rPr>
                            <m:sty m:val="p"/>
                          </m:rPr>
                          <w:rPr>
                            <w:rFonts w:ascii="Cambria Math" w:hAnsi="Cambria Math" w:hint="eastAsia"/>
                            <w:sz w:val="22"/>
                          </w:rPr>
                          <m:t>°</m:t>
                        </w:del>
                      </w:ins>
                    </m:r>
                    <m:r>
                      <w:ins w:id="651" w:author="Unknown" w:date="2018-09-12T16:04:00Z">
                        <w:del w:id="652" w:author="Karlis Bogens" w:date="2019-02-22T21:05:00Z">
                          <m:rPr>
                            <m:sty m:val="p"/>
                          </m:rPr>
                          <w:rPr>
                            <w:rFonts w:ascii="Cambria Math" w:hAnsi="Cambria Math"/>
                            <w:sz w:val="22"/>
                          </w:rPr>
                          <m:t>≤</m:t>
                        </w:del>
                      </w:ins>
                    </m:r>
                    <m:r>
                      <w:ins w:id="653" w:author="Unknown" w:date="2018-09-12T16:04:00Z">
                        <w:del w:id="654" w:author="Karlis Bogens" w:date="2019-02-22T21:05:00Z">
                          <m:rPr>
                            <m:sty m:val="p"/>
                          </m:rPr>
                          <w:rPr>
                            <w:rFonts w:ascii="Cambria Math" w:hAnsi="Cambria Math" w:hint="eastAsia"/>
                            <w:sz w:val="22"/>
                          </w:rPr>
                          <m:t>θ</m:t>
                        </w:del>
                      </w:ins>
                    </m:r>
                    <m:r>
                      <w:ins w:id="655" w:author="Unknown" w:date="2018-09-12T16:04:00Z">
                        <w:del w:id="656" w:author="Karlis Bogens" w:date="2019-02-22T21:05:00Z">
                          <m:rPr>
                            <m:sty m:val="p"/>
                          </m:rPr>
                          <w:rPr>
                            <w:rFonts w:ascii="Cambria Math" w:hAnsi="Cambria Math"/>
                            <w:sz w:val="22"/>
                            <w:rPrChange w:id="657" w:author="Karlis Bogens" w:date="2019-02-22T21:05:00Z">
                              <w:rPr>
                                <w:rFonts w:ascii="Cambria Math" w:hAnsi="Cambria Math"/>
                                <w:sz w:val="22"/>
                              </w:rPr>
                            </w:rPrChange>
                          </w:rPr>
                          <m:t>&lt;45</m:t>
                        </w:del>
                      </w:ins>
                    </m:r>
                    <m:r>
                      <w:ins w:id="658" w:author="Unknown" w:date="2018-09-12T16:04:00Z">
                        <w:del w:id="659" w:author="Karlis Bogens" w:date="2019-02-22T21:05:00Z">
                          <m:rPr>
                            <m:sty m:val="p"/>
                          </m:rPr>
                          <w:rPr>
                            <w:rFonts w:ascii="Cambria Math" w:hAnsi="Cambria Math" w:hint="eastAsia"/>
                            <w:sz w:val="22"/>
                            <w:rPrChange w:id="660" w:author="Karlis Bogens" w:date="2019-02-22T21:05:00Z">
                              <w:rPr>
                                <w:rFonts w:ascii="Cambria Math" w:hAnsi="Cambria Math" w:hint="eastAsia"/>
                                <w:sz w:val="22"/>
                              </w:rPr>
                            </w:rPrChange>
                          </w:rPr>
                          <m:t>°</m:t>
                        </w:del>
                      </w:ins>
                    </m:r>
                  </m:e>
                </m:mr>
                <m:mr>
                  <m:e>
                    <m:r>
                      <w:ins w:id="661" w:author="Unknown" w:date="2018-09-12T16:04:00Z">
                        <w:del w:id="662" w:author="Karlis Bogens" w:date="2019-02-22T21:05:00Z">
                          <m:rPr>
                            <m:sty m:val="p"/>
                          </m:rPr>
                          <w:rPr>
                            <w:rFonts w:ascii="Cambria Math" w:hAnsi="Cambria Math"/>
                            <w:sz w:val="22"/>
                          </w:rPr>
                          <m:t>-142+0.53*</m:t>
                        </w:del>
                      </w:ins>
                    </m:r>
                    <m:d>
                      <m:dPr>
                        <m:ctrlPr>
                          <w:ins w:id="663" w:author="Unknown" w:date="2018-09-12T16:04:00Z">
                            <w:del w:id="664" w:author="Karlis Bogens" w:date="2019-02-22T21:05:00Z">
                              <w:rPr>
                                <w:rFonts w:ascii="Cambria Math" w:hAnsi="Cambria Math"/>
                                <w:bCs/>
                                <w:sz w:val="22"/>
                                <w:szCs w:val="22"/>
                              </w:rPr>
                            </w:del>
                          </w:ins>
                        </m:ctrlPr>
                      </m:dPr>
                      <m:e>
                        <m:r>
                          <w:ins w:id="665" w:author="Unknown" w:date="2018-09-12T16:04:00Z">
                            <w:del w:id="666" w:author="Karlis Bogens" w:date="2019-02-22T21:05:00Z">
                              <m:rPr>
                                <m:sty m:val="p"/>
                              </m:rPr>
                              <w:rPr>
                                <w:rFonts w:ascii="Cambria Math" w:hAnsi="Cambria Math" w:hint="eastAsia"/>
                                <w:sz w:val="22"/>
                              </w:rPr>
                              <m:t>θ°</m:t>
                            </w:del>
                          </w:ins>
                        </m:r>
                        <m:r>
                          <w:ins w:id="667" w:author="Unknown" w:date="2018-09-12T16:04:00Z">
                            <w:del w:id="668" w:author="Karlis Bogens" w:date="2019-02-22T21:05:00Z">
                              <m:rPr>
                                <m:sty m:val="p"/>
                              </m:rPr>
                              <w:rPr>
                                <w:rFonts w:ascii="Cambria Math" w:hAnsi="Cambria Math"/>
                                <w:sz w:val="22"/>
                              </w:rPr>
                              <m:t>-45</m:t>
                            </w:del>
                          </w:ins>
                        </m:r>
                        <m:r>
                          <w:ins w:id="669" w:author="Unknown" w:date="2018-09-12T16:04:00Z">
                            <w:del w:id="670" w:author="Karlis Bogens" w:date="2019-02-22T21:05:00Z">
                              <m:rPr>
                                <m:sty m:val="p"/>
                              </m:rPr>
                              <w:rPr>
                                <w:rFonts w:ascii="Cambria Math" w:hAnsi="Cambria Math" w:hint="eastAsia"/>
                                <w:sz w:val="22"/>
                              </w:rPr>
                              <m:t>°</m:t>
                            </w:del>
                          </w:ins>
                        </m:r>
                      </m:e>
                    </m:d>
                    <m:r>
                      <w:ins w:id="671" w:author="Unknown" w:date="2018-09-12T16:04:00Z">
                        <w:del w:id="672" w:author="Karlis Bogens" w:date="2019-02-22T21:05:00Z">
                          <w:rPr>
                            <w:rFonts w:ascii="Cambria Math" w:hAnsi="Cambria Math"/>
                            <w:sz w:val="22"/>
                          </w:rPr>
                          <m:t xml:space="preserve">                                       </m:t>
                        </w:del>
                      </w:ins>
                    </m:r>
                    <m:ctrlPr>
                      <w:ins w:id="673" w:author="Unknown" w:date="2018-09-12T16:04:00Z">
                        <w:del w:id="674" w:author="Karlis Bogens" w:date="2019-02-22T21:05:00Z">
                          <w:rPr>
                            <w:rFonts w:ascii="Cambria Math" w:eastAsia="Cambria Math" w:hAnsi="Cambria Math" w:cs="Cambria Math"/>
                            <w:i/>
                            <w:sz w:val="22"/>
                            <w:szCs w:val="22"/>
                          </w:rPr>
                        </w:del>
                      </w:ins>
                    </m:ctrlPr>
                  </m:e>
                  <m:e>
                    <m:r>
                      <w:ins w:id="675" w:author="Unknown" w:date="2018-09-12T16:04:00Z">
                        <w:del w:id="676" w:author="Karlis Bogens" w:date="2019-02-22T21:05:00Z">
                          <m:rPr>
                            <m:sty m:val="p"/>
                          </m:rPr>
                          <w:rPr>
                            <w:rFonts w:ascii="Cambria Math" w:hAnsi="Cambria Math"/>
                            <w:sz w:val="22"/>
                          </w:rPr>
                          <m:t>45</m:t>
                        </w:del>
                      </w:ins>
                    </m:r>
                    <m:r>
                      <w:ins w:id="677" w:author="Unknown" w:date="2018-09-12T16:04:00Z">
                        <w:del w:id="678" w:author="Karlis Bogens" w:date="2019-02-22T21:05:00Z">
                          <m:rPr>
                            <m:sty m:val="p"/>
                          </m:rPr>
                          <w:rPr>
                            <w:rFonts w:ascii="Cambria Math" w:hAnsi="Cambria Math" w:hint="eastAsia"/>
                            <w:sz w:val="22"/>
                          </w:rPr>
                          <m:t>°</m:t>
                        </w:del>
                      </w:ins>
                    </m:r>
                    <m:r>
                      <w:ins w:id="679" w:author="Unknown" w:date="2018-09-12T16:04:00Z">
                        <w:del w:id="680" w:author="Karlis Bogens" w:date="2019-02-22T21:05:00Z">
                          <m:rPr>
                            <m:sty m:val="p"/>
                          </m:rPr>
                          <w:rPr>
                            <w:rFonts w:ascii="Cambria Math" w:hAnsi="Cambria Math"/>
                            <w:sz w:val="22"/>
                          </w:rPr>
                          <m:t>≤</m:t>
                        </w:del>
                      </w:ins>
                    </m:r>
                    <m:r>
                      <w:ins w:id="681" w:author="Unknown" w:date="2018-09-12T16:04:00Z">
                        <w:del w:id="682" w:author="Karlis Bogens" w:date="2019-02-22T21:05:00Z">
                          <m:rPr>
                            <m:sty m:val="p"/>
                          </m:rPr>
                          <w:rPr>
                            <w:rFonts w:ascii="Cambria Math" w:hAnsi="Cambria Math" w:hint="eastAsia"/>
                            <w:sz w:val="22"/>
                          </w:rPr>
                          <m:t>θ</m:t>
                        </w:del>
                      </w:ins>
                    </m:r>
                    <m:r>
                      <w:ins w:id="683" w:author="Unknown" w:date="2018-09-12T16:04:00Z">
                        <w:del w:id="684" w:author="Karlis Bogens" w:date="2019-02-22T21:05:00Z">
                          <m:rPr>
                            <m:sty m:val="p"/>
                          </m:rPr>
                          <w:rPr>
                            <w:rFonts w:ascii="Cambria Math" w:hAnsi="Cambria Math"/>
                            <w:sz w:val="22"/>
                            <w:rPrChange w:id="685" w:author="Karlis Bogens" w:date="2019-02-22T21:05:00Z">
                              <w:rPr>
                                <w:rFonts w:ascii="Cambria Math" w:hAnsi="Cambria Math"/>
                                <w:sz w:val="22"/>
                              </w:rPr>
                            </w:rPrChange>
                          </w:rPr>
                          <m:t>&lt;58.5</m:t>
                        </w:del>
                      </w:ins>
                    </m:r>
                    <m:r>
                      <w:ins w:id="686" w:author="Unknown" w:date="2018-09-12T16:04:00Z">
                        <w:del w:id="687" w:author="Karlis Bogens" w:date="2019-02-22T21:05:00Z">
                          <m:rPr>
                            <m:sty m:val="p"/>
                          </m:rPr>
                          <w:rPr>
                            <w:rFonts w:ascii="Cambria Math" w:hAnsi="Cambria Math" w:hint="eastAsia"/>
                            <w:sz w:val="22"/>
                            <w:rPrChange w:id="688" w:author="Karlis Bogens" w:date="2019-02-22T21:05:00Z">
                              <w:rPr>
                                <w:rFonts w:ascii="Cambria Math" w:hAnsi="Cambria Math" w:hint="eastAsia"/>
                                <w:sz w:val="22"/>
                              </w:rPr>
                            </w:rPrChange>
                          </w:rPr>
                          <m:t>°</m:t>
                        </w:del>
                      </w:ins>
                    </m:r>
                    <m:ctrlPr>
                      <w:ins w:id="689" w:author="Unknown" w:date="2018-09-12T16:04:00Z">
                        <w:del w:id="690" w:author="Karlis Bogens" w:date="2019-02-22T21:05:00Z">
                          <w:rPr>
                            <w:rFonts w:ascii="Cambria Math" w:eastAsia="Cambria Math" w:hAnsi="Cambria Math" w:cs="Cambria Math"/>
                            <w:i/>
                            <w:sz w:val="22"/>
                            <w:szCs w:val="22"/>
                          </w:rPr>
                        </w:del>
                      </w:ins>
                    </m:ctrlPr>
                  </m:e>
                </m:mr>
                <m:mr>
                  <m:e>
                    <m:r>
                      <w:ins w:id="691" w:author="Unknown" w:date="2018-09-12T16:04:00Z">
                        <w:del w:id="692" w:author="Karlis Bogens" w:date="2019-02-22T21:05:00Z">
                          <w:rPr>
                            <w:rFonts w:ascii="Cambria Math" w:hAnsi="Cambria Math"/>
                            <w:sz w:val="22"/>
                          </w:rPr>
                          <m:t>-141.72+6.85</m:t>
                        </w:del>
                      </w:ins>
                    </m:r>
                    <m:r>
                      <w:ins w:id="693" w:author="Unknown" w:date="2018-09-12T16:04:00Z">
                        <w:del w:id="694" w:author="Karlis Bogens" w:date="2019-02-22T21:05:00Z">
                          <m:rPr>
                            <m:sty m:val="p"/>
                          </m:rPr>
                          <w:rPr>
                            <w:rFonts w:ascii="Cambria Math" w:hAnsi="Cambria Math"/>
                            <w:sz w:val="22"/>
                          </w:rPr>
                          <m:t>-10</m:t>
                        </w:del>
                      </w:ins>
                    </m:r>
                    <m:func>
                      <m:funcPr>
                        <m:ctrlPr>
                          <w:ins w:id="695" w:author="Unknown" w:date="2018-09-12T16:04:00Z">
                            <w:del w:id="696" w:author="Karlis Bogens" w:date="2019-02-22T21:05:00Z">
                              <w:rPr>
                                <w:rFonts w:ascii="Cambria Math" w:hAnsi="Cambria Math"/>
                                <w:sz w:val="22"/>
                                <w:szCs w:val="22"/>
                              </w:rPr>
                            </w:del>
                          </w:ins>
                        </m:ctrlPr>
                      </m:funcPr>
                      <m:fName>
                        <m:sSub>
                          <m:sSubPr>
                            <m:ctrlPr>
                              <w:ins w:id="697" w:author="Unknown" w:date="2018-09-12T16:04:00Z">
                                <w:del w:id="698" w:author="Karlis Bogens" w:date="2019-02-22T21:05:00Z">
                                  <w:rPr>
                                    <w:rFonts w:ascii="Cambria Math" w:hAnsi="Cambria Math"/>
                                    <w:sz w:val="22"/>
                                    <w:szCs w:val="22"/>
                                  </w:rPr>
                                </w:del>
                              </w:ins>
                            </m:ctrlPr>
                          </m:sSubPr>
                          <m:e>
                            <m:r>
                              <w:ins w:id="699" w:author="Unknown" w:date="2018-09-12T16:04:00Z">
                                <w:del w:id="700" w:author="Karlis Bogens" w:date="2019-02-22T21:05:00Z">
                                  <m:rPr>
                                    <m:sty m:val="p"/>
                                  </m:rPr>
                                  <w:rPr>
                                    <w:rFonts w:ascii="Cambria Math" w:hAnsi="Cambria Math"/>
                                    <w:sz w:val="22"/>
                                  </w:rPr>
                                  <m:t>log</m:t>
                                </w:del>
                              </w:ins>
                            </m:r>
                          </m:e>
                          <m:sub>
                            <m:r>
                              <w:ins w:id="701" w:author="Unknown" w:date="2018-09-12T16:04:00Z">
                                <w:del w:id="702" w:author="Karlis Bogens" w:date="2019-02-22T21:05:00Z">
                                  <m:rPr>
                                    <m:sty m:val="p"/>
                                  </m:rPr>
                                  <w:rPr>
                                    <w:rFonts w:ascii="Cambria Math" w:hAnsi="Cambria Math"/>
                                    <w:sz w:val="22"/>
                                  </w:rPr>
                                  <m:t>10</m:t>
                                </w:del>
                              </w:ins>
                            </m:r>
                          </m:sub>
                        </m:sSub>
                      </m:fName>
                      <m:e>
                        <m:d>
                          <m:dPr>
                            <m:ctrlPr>
                              <w:ins w:id="703" w:author="Unknown" w:date="2018-09-12T16:04:00Z">
                                <w:del w:id="704" w:author="Karlis Bogens" w:date="2019-02-22T21:05:00Z">
                                  <w:rPr>
                                    <w:rFonts w:ascii="Cambria Math" w:hAnsi="Cambria Math"/>
                                    <w:sz w:val="22"/>
                                    <w:szCs w:val="22"/>
                                  </w:rPr>
                                </w:del>
                              </w:ins>
                            </m:ctrlPr>
                          </m:dPr>
                          <m:e>
                            <m:sSup>
                              <m:sSupPr>
                                <m:ctrlPr>
                                  <w:ins w:id="705" w:author="Unknown" w:date="2018-09-12T16:04:00Z">
                                    <w:del w:id="706" w:author="Karlis Bogens" w:date="2019-02-22T21:05:00Z">
                                      <w:rPr>
                                        <w:rFonts w:ascii="Cambria Math" w:hAnsi="Cambria Math"/>
                                        <w:sz w:val="22"/>
                                        <w:szCs w:val="22"/>
                                      </w:rPr>
                                    </w:del>
                                  </w:ins>
                                </m:ctrlPr>
                              </m:sSupPr>
                              <m:e>
                                <m:d>
                                  <m:dPr>
                                    <m:ctrlPr>
                                      <w:ins w:id="707" w:author="Unknown" w:date="2018-09-12T16:04:00Z">
                                        <w:del w:id="708" w:author="Karlis Bogens" w:date="2019-02-22T21:05:00Z">
                                          <w:rPr>
                                            <w:rFonts w:ascii="Cambria Math" w:hAnsi="Cambria Math"/>
                                            <w:sz w:val="22"/>
                                            <w:szCs w:val="22"/>
                                          </w:rPr>
                                        </w:del>
                                      </w:ins>
                                    </m:ctrlPr>
                                  </m:dPr>
                                  <m:e>
                                    <m:f>
                                      <m:fPr>
                                        <m:ctrlPr>
                                          <w:ins w:id="709" w:author="Unknown" w:date="2018-09-12T16:04:00Z">
                                            <w:del w:id="710" w:author="Karlis Bogens" w:date="2019-02-22T21:05:00Z">
                                              <w:rPr>
                                                <w:rFonts w:ascii="Cambria Math" w:hAnsi="Cambria Math"/>
                                                <w:sz w:val="22"/>
                                                <w:szCs w:val="22"/>
                                              </w:rPr>
                                            </w:del>
                                          </w:ins>
                                        </m:ctrlPr>
                                      </m:fPr>
                                      <m:num>
                                        <m:r>
                                          <w:ins w:id="711" w:author="Unknown" w:date="2018-09-12T16:04:00Z">
                                            <w:del w:id="712" w:author="Karlis Bogens" w:date="2019-02-22T21:05:00Z">
                                              <m:rPr>
                                                <m:nor/>
                                              </m:rPr>
                                              <w:rPr>
                                                <w:rFonts w:ascii="Cambria Math" w:hAnsi="Cambria Math" w:hint="eastAsia"/>
                                                <w:sz w:val="22"/>
                                                <w:rPrChange w:id="713" w:author="Karlis Bogens" w:date="2019-02-22T21:05:00Z">
                                                  <w:rPr>
                                                    <w:rFonts w:ascii="Cambria Math" w:hAnsi="Cambria Math" w:hint="eastAsia"/>
                                                    <w:i/>
                                                    <w:sz w:val="22"/>
                                                  </w:rPr>
                                                </w:rPrChange>
                                              </w:rPr>
                                              <m:t>θ</m:t>
                                            </w:del>
                                          </w:ins>
                                        </m:r>
                                      </m:num>
                                      <m:den>
                                        <m:r>
                                          <w:ins w:id="714" w:author="Unknown" w:date="2018-09-12T16:04:00Z">
                                            <w:del w:id="715" w:author="Karlis Bogens" w:date="2019-02-22T21:05:00Z">
                                              <m:rPr>
                                                <m:sty m:val="p"/>
                                              </m:rPr>
                                              <w:rPr>
                                                <w:rFonts w:ascii="Cambria Math" w:hAnsi="Cambria Math"/>
                                                <w:sz w:val="22"/>
                                              </w:rPr>
                                              <m:t>16.47</m:t>
                                            </w:del>
                                          </w:ins>
                                        </m:r>
                                      </m:den>
                                    </m:f>
                                  </m:e>
                                </m:d>
                              </m:e>
                              <m:sup>
                                <m:r>
                                  <w:ins w:id="716" w:author="Unknown" w:date="2018-09-12T16:04:00Z">
                                    <w:del w:id="717" w:author="Karlis Bogens" w:date="2019-02-22T21:05:00Z">
                                      <m:rPr>
                                        <m:sty m:val="p"/>
                                      </m:rPr>
                                      <w:rPr>
                                        <w:rFonts w:ascii="Cambria Math" w:hAnsi="Cambria Math"/>
                                        <w:sz w:val="22"/>
                                      </w:rPr>
                                      <m:t>-1.5</m:t>
                                    </w:del>
                                  </w:ins>
                                </m:r>
                              </m:sup>
                            </m:sSup>
                            <m:r>
                              <w:ins w:id="718" w:author="Unknown" w:date="2018-09-12T16:04:00Z">
                                <w:del w:id="719" w:author="Karlis Bogens" w:date="2019-02-22T21:05:00Z">
                                  <m:rPr>
                                    <m:sty m:val="p"/>
                                  </m:rPr>
                                  <w:rPr>
                                    <w:rFonts w:ascii="Cambria Math" w:hAnsi="Cambria Math"/>
                                    <w:sz w:val="22"/>
                                  </w:rPr>
                                  <m:t>+</m:t>
                                </w:del>
                              </w:ins>
                            </m:r>
                            <m:r>
                              <w:ins w:id="720" w:author="Unknown" w:date="2018-09-12T16:04:00Z">
                                <w:del w:id="721" w:author="Karlis Bogens" w:date="2019-02-22T21:05:00Z">
                                  <w:rPr>
                                    <w:rFonts w:ascii="Cambria Math" w:hAnsi="Cambria Math"/>
                                    <w:sz w:val="22"/>
                                  </w:rPr>
                                  <m:t>k</m:t>
                                </w:del>
                              </w:ins>
                            </m:r>
                          </m:e>
                        </m:d>
                      </m:e>
                    </m:func>
                  </m:e>
                  <m:e>
                    <m:r>
                      <w:ins w:id="722" w:author="Unknown" w:date="2018-09-12T16:04:00Z">
                        <w:del w:id="723" w:author="Karlis Bogens" w:date="2019-02-22T21:05:00Z">
                          <m:rPr>
                            <m:sty m:val="p"/>
                          </m:rPr>
                          <w:rPr>
                            <w:rFonts w:ascii="Cambria Math" w:hAnsi="Cambria Math"/>
                            <w:sz w:val="22"/>
                          </w:rPr>
                          <m:t>58.5</m:t>
                        </w:del>
                      </w:ins>
                    </m:r>
                    <m:r>
                      <w:ins w:id="724" w:author="Unknown" w:date="2018-09-12T16:04:00Z">
                        <w:del w:id="725" w:author="Karlis Bogens" w:date="2019-02-22T21:05:00Z">
                          <m:rPr>
                            <m:sty m:val="p"/>
                          </m:rPr>
                          <w:rPr>
                            <w:rFonts w:ascii="Cambria Math" w:hAnsi="Cambria Math" w:hint="eastAsia"/>
                            <w:sz w:val="22"/>
                          </w:rPr>
                          <m:t>°</m:t>
                        </w:del>
                      </w:ins>
                    </m:r>
                    <m:r>
                      <w:ins w:id="726" w:author="Unknown" w:date="2018-09-12T16:04:00Z">
                        <w:del w:id="727" w:author="Karlis Bogens" w:date="2019-02-22T21:05:00Z">
                          <m:rPr>
                            <m:sty m:val="p"/>
                          </m:rPr>
                          <w:rPr>
                            <w:rFonts w:ascii="Cambria Math" w:hAnsi="Cambria Math"/>
                            <w:sz w:val="22"/>
                          </w:rPr>
                          <m:t>≤</m:t>
                        </w:del>
                      </w:ins>
                    </m:r>
                    <m:r>
                      <w:ins w:id="728" w:author="Unknown" w:date="2018-09-12T16:04:00Z">
                        <w:del w:id="729" w:author="Karlis Bogens" w:date="2019-02-22T21:05:00Z">
                          <m:rPr>
                            <m:sty m:val="p"/>
                          </m:rPr>
                          <w:rPr>
                            <w:rFonts w:ascii="Cambria Math" w:hAnsi="Cambria Math" w:hint="eastAsia"/>
                            <w:sz w:val="22"/>
                          </w:rPr>
                          <m:t>θ</m:t>
                        </w:del>
                      </w:ins>
                    </m:r>
                    <m:r>
                      <w:ins w:id="730" w:author="Unknown" w:date="2018-09-12T16:04:00Z">
                        <w:del w:id="731" w:author="Karlis Bogens" w:date="2019-02-22T21:05:00Z">
                          <m:rPr>
                            <m:sty m:val="p"/>
                          </m:rPr>
                          <w:rPr>
                            <w:rFonts w:ascii="Cambria Math" w:hAnsi="Cambria Math"/>
                            <w:sz w:val="22"/>
                            <w:rPrChange w:id="732" w:author="Karlis Bogens" w:date="2019-02-22T21:05:00Z">
                              <w:rPr>
                                <w:rFonts w:ascii="Cambria Math" w:hAnsi="Cambria Math"/>
                                <w:sz w:val="22"/>
                              </w:rPr>
                            </w:rPrChange>
                          </w:rPr>
                          <m:t>≤90</m:t>
                        </w:del>
                      </w:ins>
                    </m:r>
                    <m:r>
                      <w:ins w:id="733" w:author="Unknown" w:date="2018-09-12T16:04:00Z">
                        <w:del w:id="734" w:author="Karlis Bogens" w:date="2019-02-22T21:05:00Z">
                          <m:rPr>
                            <m:sty m:val="p"/>
                          </m:rPr>
                          <w:rPr>
                            <w:rFonts w:ascii="Cambria Math" w:hAnsi="Cambria Math" w:hint="eastAsia"/>
                            <w:sz w:val="22"/>
                            <w:rPrChange w:id="735" w:author="Karlis Bogens" w:date="2019-02-22T21:05:00Z">
                              <w:rPr>
                                <w:rFonts w:ascii="Cambria Math" w:hAnsi="Cambria Math" w:hint="eastAsia"/>
                                <w:sz w:val="22"/>
                              </w:rPr>
                            </w:rPrChange>
                          </w:rPr>
                          <m:t>°</m:t>
                        </w:del>
                      </w:ins>
                    </m:r>
                  </m:e>
                </m:mr>
              </m:m>
            </m:e>
          </m:d>
        </m:oMath>
      </m:oMathPara>
    </w:p>
    <w:p w:rsidR="00BE2D52" w:rsidRPr="00BE2D52" w:rsidRDefault="00BE2D52" w:rsidP="00BE2D52">
      <w:pPr>
        <w:rPr>
          <w:ins w:id="736" w:author="Karlis Bogens" w:date="2019-02-22T21:07:00Z"/>
        </w:rPr>
      </w:pPr>
      <w:ins w:id="737" w:author="Fernandez Jimenez, Virginia" w:date="2017-10-14T23:34:00Z">
        <w:del w:id="738" w:author="Karlis Bogens" w:date="2019-02-22T21:05:00Z">
          <w:r w:rsidRPr="00BE2D52" w:rsidDel="00DA6E2E">
            <w:delText>where θ</w:delText>
          </w:r>
          <w:r w:rsidRPr="00BE2D52" w:rsidDel="00DA6E2E">
            <w:rPr>
              <w:i/>
              <w:iCs/>
            </w:rPr>
            <w:delText xml:space="preserve"> </w:delText>
          </w:r>
          <w:r w:rsidRPr="00BE2D52" w:rsidDel="00DA6E2E">
            <w:delText>is the angle of arrival of the incident wave above the horizontal plane (degrees).</w:delText>
          </w:r>
        </w:del>
      </w:ins>
    </w:p>
    <w:p w:rsidR="00AE2005" w:rsidRPr="00BE2D52" w:rsidRDefault="00AE2005" w:rsidP="00BE2D52"/>
    <w:p w:rsidR="00BE2D52" w:rsidRDefault="00BE2D52">
      <w:pPr>
        <w:rPr>
          <w:highlight w:val="cyan"/>
        </w:rPr>
        <w:sectPr w:rsidR="00BE2D52" w:rsidSect="00D43B7D">
          <w:type w:val="continuous"/>
          <w:pgSz w:w="11907" w:h="16840" w:code="9"/>
          <w:pgMar w:top="1418" w:right="1134" w:bottom="1418" w:left="1134" w:header="720" w:footer="720" w:gutter="0"/>
          <w:paperSrc w:first="15" w:other="15"/>
          <w:cols w:space="720"/>
          <w:titlePg/>
          <w:docGrid w:linePitch="326"/>
        </w:sectPr>
      </w:pPr>
    </w:p>
    <w:p w:rsidR="00BE2D52" w:rsidRPr="00BE2D52" w:rsidRDefault="00BE2D52">
      <w:pPr>
        <w:pStyle w:val="Proposal"/>
        <w:rPr>
          <w:ins w:id="739" w:author="Karlis Bogens" w:date="2019-02-22T21:08:00Z"/>
          <w:rPrChange w:id="740" w:author="Ruepp, Rowena" w:date="2019-02-22T21:42:00Z">
            <w:rPr>
              <w:ins w:id="741" w:author="Karlis Bogens" w:date="2019-02-22T21:08:00Z"/>
              <w:highlight w:val="cyan"/>
            </w:rPr>
          </w:rPrChange>
        </w:rPr>
        <w:pPrChange w:id="742" w:author="WP 1" w:date="2019-02-21T18:37:00Z">
          <w:pPr/>
        </w:pPrChange>
      </w:pPr>
      <w:ins w:id="743" w:author="Karlis Bogens" w:date="2019-02-22T21:08:00Z">
        <w:r w:rsidRPr="00BE2D52">
          <w:rPr>
            <w:rPrChange w:id="744" w:author="Ruepp, Rowena" w:date="2019-02-22T21:42:00Z">
              <w:rPr>
                <w:highlight w:val="cyan"/>
              </w:rPr>
            </w:rPrChange>
          </w:rPr>
          <w:lastRenderedPageBreak/>
          <w:t>MOD</w:t>
        </w:r>
      </w:ins>
    </w:p>
    <w:p w:rsidR="00BE2D52" w:rsidRPr="00BE2D52" w:rsidRDefault="00BE2D52" w:rsidP="00BE2D52">
      <w:pPr>
        <w:pStyle w:val="TableNo"/>
        <w:rPr>
          <w:ins w:id="745" w:author="Karlis Bogens" w:date="2019-02-22T21:08:00Z"/>
        </w:rPr>
      </w:pPr>
      <w:ins w:id="746" w:author="Karlis Bogens" w:date="2019-02-22T21:08:00Z">
        <w:r w:rsidRPr="00BE2D52">
          <w:t>TABLE 5-1 (</w:t>
        </w:r>
        <w:r w:rsidRPr="00BE2D52">
          <w:rPr>
            <w:i/>
            <w:iCs/>
            <w:caps w:val="0"/>
          </w:rPr>
          <w:t>continued</w:t>
        </w:r>
        <w:r w:rsidRPr="00BE2D52">
          <w:t>)</w:t>
        </w:r>
        <w:r w:rsidRPr="00BE2D52">
          <w:rPr>
            <w:sz w:val="16"/>
            <w:szCs w:val="16"/>
          </w:rPr>
          <w:t>     (</w:t>
        </w:r>
        <w:r w:rsidRPr="00BE2D52">
          <w:rPr>
            <w:caps w:val="0"/>
            <w:sz w:val="16"/>
            <w:szCs w:val="16"/>
          </w:rPr>
          <w:t>Rev</w:t>
        </w:r>
        <w:r w:rsidRPr="00BE2D52">
          <w:rPr>
            <w:sz w:val="16"/>
            <w:szCs w:val="16"/>
          </w:rPr>
          <w:t>.WRC</w:t>
        </w:r>
        <w:r w:rsidRPr="00BE2D52">
          <w:rPr>
            <w:sz w:val="16"/>
            <w:szCs w:val="16"/>
          </w:rPr>
          <w:noBreakHyphen/>
          <w:t>19)</w:t>
        </w:r>
      </w:ins>
    </w:p>
    <w:tbl>
      <w:tblPr>
        <w:tblW w:w="144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68" w:type="dxa"/>
          <w:right w:w="68" w:type="dxa"/>
        </w:tblCellMar>
        <w:tblLook w:val="0000" w:firstRow="0" w:lastRow="0" w:firstColumn="0" w:lastColumn="0" w:noHBand="0" w:noVBand="0"/>
      </w:tblPr>
      <w:tblGrid>
        <w:gridCol w:w="1135"/>
        <w:gridCol w:w="2552"/>
        <w:gridCol w:w="2552"/>
        <w:gridCol w:w="4196"/>
        <w:gridCol w:w="2070"/>
        <w:gridCol w:w="1954"/>
      </w:tblGrid>
      <w:tr w:rsidR="00BE2D52" w:rsidRPr="00BE2D52" w:rsidTr="00BE2D52">
        <w:trPr>
          <w:jc w:val="center"/>
          <w:ins w:id="747" w:author="Karlis Bogens" w:date="2019-02-22T21:08:00Z"/>
        </w:trPr>
        <w:tc>
          <w:tcPr>
            <w:tcW w:w="1135" w:type="dxa"/>
            <w:vAlign w:val="center"/>
          </w:tcPr>
          <w:p w:rsidR="00BE2D52" w:rsidRPr="00BE2D52" w:rsidRDefault="00BE2D52" w:rsidP="004A310D">
            <w:pPr>
              <w:pStyle w:val="Tablehead"/>
              <w:rPr>
                <w:ins w:id="748" w:author="Karlis Bogens" w:date="2019-02-22T21:08:00Z"/>
                <w:rPrChange w:id="749" w:author="Karlis Bogens" w:date="2019-02-22T21:08:00Z">
                  <w:rPr>
                    <w:ins w:id="750" w:author="Karlis Bogens" w:date="2019-02-22T21:08:00Z"/>
                    <w:highlight w:val="cyan"/>
                  </w:rPr>
                </w:rPrChange>
              </w:rPr>
            </w:pPr>
            <w:ins w:id="751" w:author="Karlis Bogens" w:date="2019-02-22T21:08:00Z">
              <w:r w:rsidRPr="00BE2D52">
                <w:t>Reference</w:t>
              </w:r>
              <w:r w:rsidRPr="00BE2D52">
                <w:br/>
                <w:t>of</w:t>
              </w:r>
              <w:r w:rsidRPr="00BE2D52">
                <w:br/>
                <w:t>Article 9</w:t>
              </w:r>
            </w:ins>
          </w:p>
        </w:tc>
        <w:tc>
          <w:tcPr>
            <w:tcW w:w="2552" w:type="dxa"/>
            <w:vAlign w:val="center"/>
          </w:tcPr>
          <w:p w:rsidR="00BE2D52" w:rsidRPr="00BE2D52" w:rsidRDefault="00BE2D52" w:rsidP="004A310D">
            <w:pPr>
              <w:pStyle w:val="Tablehead"/>
              <w:rPr>
                <w:ins w:id="752" w:author="Karlis Bogens" w:date="2019-02-22T21:08:00Z"/>
                <w:rPrChange w:id="753" w:author="Karlis Bogens" w:date="2019-02-22T21:08:00Z">
                  <w:rPr>
                    <w:ins w:id="754" w:author="Karlis Bogens" w:date="2019-02-22T21:08:00Z"/>
                    <w:highlight w:val="cyan"/>
                  </w:rPr>
                </w:rPrChange>
              </w:rPr>
            </w:pPr>
            <w:ins w:id="755" w:author="Karlis Bogens" w:date="2019-02-22T21:08:00Z">
              <w:r w:rsidRPr="00BE2D52">
                <w:t>Case</w:t>
              </w:r>
            </w:ins>
          </w:p>
        </w:tc>
        <w:tc>
          <w:tcPr>
            <w:tcW w:w="2552" w:type="dxa"/>
            <w:tcBorders>
              <w:bottom w:val="single" w:sz="4" w:space="0" w:color="auto"/>
            </w:tcBorders>
            <w:vAlign w:val="center"/>
          </w:tcPr>
          <w:p w:rsidR="00BE2D52" w:rsidRPr="00BE2D52" w:rsidRDefault="00BE2D52" w:rsidP="004A310D">
            <w:pPr>
              <w:pStyle w:val="Tablehead"/>
              <w:rPr>
                <w:ins w:id="756" w:author="Karlis Bogens" w:date="2019-02-22T21:08:00Z"/>
                <w:rPrChange w:id="757" w:author="Karlis Bogens" w:date="2019-02-22T21:08:00Z">
                  <w:rPr>
                    <w:ins w:id="758" w:author="Karlis Bogens" w:date="2019-02-22T21:08:00Z"/>
                    <w:highlight w:val="cyan"/>
                  </w:rPr>
                </w:rPrChange>
              </w:rPr>
            </w:pPr>
            <w:ins w:id="759" w:author="Karlis Bogens" w:date="2019-02-22T21:08:00Z">
              <w:r w:rsidRPr="00BE2D52">
                <w:t xml:space="preserve">Frequency bands </w:t>
              </w:r>
              <w:r w:rsidRPr="00BE2D52">
                <w:br/>
                <w:t xml:space="preserve">(and Region) of the service </w:t>
              </w:r>
              <w:r w:rsidRPr="00BE2D52">
                <w:br/>
                <w:t xml:space="preserve">for which coordination </w:t>
              </w:r>
              <w:r w:rsidRPr="00BE2D52">
                <w:br/>
                <w:t>is sought</w:t>
              </w:r>
            </w:ins>
          </w:p>
        </w:tc>
        <w:tc>
          <w:tcPr>
            <w:tcW w:w="4196" w:type="dxa"/>
            <w:tcBorders>
              <w:bottom w:val="single" w:sz="4" w:space="0" w:color="auto"/>
            </w:tcBorders>
            <w:vAlign w:val="center"/>
          </w:tcPr>
          <w:p w:rsidR="00BE2D52" w:rsidRPr="00BE2D52" w:rsidRDefault="00BE2D52" w:rsidP="004A310D">
            <w:pPr>
              <w:pStyle w:val="Tablehead"/>
              <w:rPr>
                <w:ins w:id="760" w:author="Karlis Bogens" w:date="2019-02-22T21:08:00Z"/>
                <w:rPrChange w:id="761" w:author="Karlis Bogens" w:date="2019-02-22T21:08:00Z">
                  <w:rPr>
                    <w:ins w:id="762" w:author="Karlis Bogens" w:date="2019-02-22T21:08:00Z"/>
                    <w:highlight w:val="cyan"/>
                  </w:rPr>
                </w:rPrChange>
              </w:rPr>
            </w:pPr>
            <w:ins w:id="763" w:author="Karlis Bogens" w:date="2019-02-22T21:08:00Z">
              <w:r w:rsidRPr="00BE2D52">
                <w:t>Threshold/condition</w:t>
              </w:r>
            </w:ins>
          </w:p>
        </w:tc>
        <w:tc>
          <w:tcPr>
            <w:tcW w:w="2070" w:type="dxa"/>
            <w:tcBorders>
              <w:bottom w:val="single" w:sz="4" w:space="0" w:color="auto"/>
            </w:tcBorders>
            <w:vAlign w:val="center"/>
          </w:tcPr>
          <w:p w:rsidR="00BE2D52" w:rsidRPr="00BE2D52" w:rsidRDefault="00BE2D52" w:rsidP="004A310D">
            <w:pPr>
              <w:pStyle w:val="Tablehead"/>
              <w:rPr>
                <w:ins w:id="764" w:author="Karlis Bogens" w:date="2019-02-22T21:08:00Z"/>
                <w:rPrChange w:id="765" w:author="Karlis Bogens" w:date="2019-02-22T21:08:00Z">
                  <w:rPr>
                    <w:ins w:id="766" w:author="Karlis Bogens" w:date="2019-02-22T21:08:00Z"/>
                    <w:highlight w:val="cyan"/>
                  </w:rPr>
                </w:rPrChange>
              </w:rPr>
            </w:pPr>
            <w:ins w:id="767" w:author="Karlis Bogens" w:date="2019-02-22T21:08:00Z">
              <w:r w:rsidRPr="00BE2D52">
                <w:t xml:space="preserve">Calculation </w:t>
              </w:r>
              <w:r w:rsidRPr="00BE2D52">
                <w:br/>
                <w:t>method</w:t>
              </w:r>
            </w:ins>
          </w:p>
        </w:tc>
        <w:tc>
          <w:tcPr>
            <w:tcW w:w="1954" w:type="dxa"/>
            <w:tcBorders>
              <w:bottom w:val="single" w:sz="4" w:space="0" w:color="auto"/>
            </w:tcBorders>
            <w:vAlign w:val="center"/>
          </w:tcPr>
          <w:p w:rsidR="00BE2D52" w:rsidRPr="00BE2D52" w:rsidRDefault="00BE2D52" w:rsidP="004A310D">
            <w:pPr>
              <w:pStyle w:val="Tablehead"/>
              <w:rPr>
                <w:ins w:id="768" w:author="Karlis Bogens" w:date="2019-02-22T21:08:00Z"/>
              </w:rPr>
            </w:pPr>
            <w:ins w:id="769" w:author="Karlis Bogens" w:date="2019-02-22T21:08:00Z">
              <w:r w:rsidRPr="00BE2D52">
                <w:t>Remarks</w:t>
              </w:r>
            </w:ins>
          </w:p>
        </w:tc>
      </w:tr>
      <w:tr w:rsidR="00BE2D52" w:rsidRPr="00BE2D52" w:rsidTr="00BE2D52">
        <w:trPr>
          <w:jc w:val="center"/>
          <w:ins w:id="770" w:author="Karlis Bogens" w:date="2019-02-22T21:08:00Z"/>
        </w:trPr>
        <w:tc>
          <w:tcPr>
            <w:tcW w:w="1135" w:type="dxa"/>
          </w:tcPr>
          <w:p w:rsidR="00BE2D52" w:rsidRPr="00BE2D52" w:rsidRDefault="00BE2D52" w:rsidP="004A310D">
            <w:pPr>
              <w:pStyle w:val="Tabletext"/>
              <w:rPr>
                <w:ins w:id="771" w:author="Karlis Bogens" w:date="2019-02-22T21:08:00Z"/>
                <w:lang w:val="es-ES"/>
                <w:rPrChange w:id="772" w:author="Karlis Bogens" w:date="2019-02-22T21:08:00Z">
                  <w:rPr>
                    <w:ins w:id="773" w:author="Karlis Bogens" w:date="2019-02-22T21:08:00Z"/>
                    <w:highlight w:val="cyan"/>
                    <w:lang w:val="es-ES"/>
                  </w:rPr>
                </w:rPrChange>
              </w:rPr>
            </w:pPr>
            <w:ins w:id="774" w:author="Karlis Bogens" w:date="2019-02-22T21:08:00Z">
              <w:r w:rsidRPr="00BE2D52">
                <w:rPr>
                  <w:lang w:val="es-ES"/>
                </w:rPr>
                <w:t>No. </w:t>
              </w:r>
              <w:r w:rsidRPr="00BE2D52">
                <w:rPr>
                  <w:rStyle w:val="Artref"/>
                  <w:b/>
                  <w:bCs/>
                  <w:lang w:val="es-ES"/>
                </w:rPr>
                <w:t>9.14</w:t>
              </w:r>
              <w:r w:rsidRPr="00BE2D52">
                <w:rPr>
                  <w:lang w:val="es-ES"/>
                </w:rPr>
                <w:br/>
                <w:t>Non-GSO/</w:t>
              </w:r>
              <w:r w:rsidRPr="00BE2D52">
                <w:rPr>
                  <w:lang w:val="es-ES"/>
                </w:rPr>
                <w:br/>
              </w:r>
              <w:proofErr w:type="spellStart"/>
              <w:r w:rsidRPr="00BE2D52">
                <w:rPr>
                  <w:lang w:val="es-ES"/>
                </w:rPr>
                <w:t>terrestrial</w:t>
              </w:r>
              <w:proofErr w:type="spellEnd"/>
              <w:r w:rsidRPr="00BE2D52">
                <w:rPr>
                  <w:lang w:val="es-ES"/>
                </w:rPr>
                <w:t>, GSO/</w:t>
              </w:r>
              <w:r w:rsidRPr="00BE2D52">
                <w:rPr>
                  <w:lang w:val="es-ES"/>
                </w:rPr>
                <w:br/>
              </w:r>
              <w:proofErr w:type="spellStart"/>
              <w:r w:rsidRPr="00BE2D52">
                <w:rPr>
                  <w:lang w:val="es-ES"/>
                </w:rPr>
                <w:t>terrestrial</w:t>
              </w:r>
              <w:proofErr w:type="spellEnd"/>
            </w:ins>
          </w:p>
        </w:tc>
        <w:tc>
          <w:tcPr>
            <w:tcW w:w="2552" w:type="dxa"/>
          </w:tcPr>
          <w:p w:rsidR="00BE2D52" w:rsidRPr="00BE2D52" w:rsidRDefault="00BE2D52" w:rsidP="004A310D">
            <w:pPr>
              <w:pStyle w:val="Tabletext"/>
              <w:rPr>
                <w:ins w:id="775" w:author="Karlis Bogens" w:date="2019-02-22T21:08:00Z"/>
                <w:rPrChange w:id="776" w:author="Karlis Bogens" w:date="2019-02-22T21:08:00Z">
                  <w:rPr>
                    <w:ins w:id="777" w:author="Karlis Bogens" w:date="2019-02-22T21:08:00Z"/>
                    <w:highlight w:val="cyan"/>
                  </w:rPr>
                </w:rPrChange>
              </w:rPr>
            </w:pPr>
            <w:ins w:id="778" w:author="Karlis Bogens" w:date="2019-02-22T21:08:00Z">
              <w:r w:rsidRPr="00BE2D52">
                <w:t>A space station in a satellite network in the frequency bands for which a footnote refers to No. </w:t>
              </w:r>
              <w:r w:rsidRPr="00BE2D52">
                <w:rPr>
                  <w:rStyle w:val="Artref"/>
                  <w:b/>
                  <w:bCs/>
                </w:rPr>
                <w:t>9.</w:t>
              </w:r>
              <w:r w:rsidRPr="00BE2D52">
                <w:rPr>
                  <w:b/>
                  <w:bCs/>
                </w:rPr>
                <w:t>11A</w:t>
              </w:r>
              <w:r w:rsidRPr="00BE2D52">
                <w:t xml:space="preserve"> or to No. </w:t>
              </w:r>
              <w:r w:rsidRPr="00BE2D52">
                <w:rPr>
                  <w:rStyle w:val="Artref"/>
                  <w:b/>
                  <w:bCs/>
                </w:rPr>
                <w:t>9.14</w:t>
              </w:r>
              <w:r w:rsidRPr="00BE2D52">
                <w:t>, in respect of stations of terrestrial services where threshold(s) is (are) exceeded</w:t>
              </w:r>
            </w:ins>
          </w:p>
        </w:tc>
        <w:tc>
          <w:tcPr>
            <w:tcW w:w="2552" w:type="dxa"/>
          </w:tcPr>
          <w:p w:rsidR="00BE2D52" w:rsidRPr="00BE2D52" w:rsidRDefault="00BE2D52" w:rsidP="004A310D">
            <w:pPr>
              <w:pStyle w:val="Tabletext"/>
              <w:ind w:left="284" w:hanging="284"/>
              <w:rPr>
                <w:ins w:id="779" w:author="Karlis Bogens" w:date="2019-02-22T21:08:00Z"/>
                <w:lang w:eastAsia="ja-JP"/>
              </w:rPr>
            </w:pPr>
            <w:ins w:id="780" w:author="Karlis Bogens" w:date="2019-02-22T21:08:00Z">
              <w:r w:rsidRPr="00BE2D52">
                <w:t>1)</w:t>
              </w:r>
              <w:r w:rsidRPr="00BE2D52">
                <w:tab/>
                <w:t>Frequency bands for which a footnote refers to No. </w:t>
              </w:r>
              <w:r w:rsidRPr="00BE2D52">
                <w:rPr>
                  <w:rStyle w:val="Artref"/>
                  <w:b/>
                  <w:bCs/>
                </w:rPr>
                <w:t>9.11A</w:t>
              </w:r>
              <w:r w:rsidRPr="00BE2D52">
                <w:t>; or</w:t>
              </w:r>
              <w:r w:rsidRPr="00BE2D52">
                <w:rPr>
                  <w:lang w:eastAsia="ja-JP"/>
                </w:rPr>
                <w:br/>
              </w:r>
              <w:r w:rsidRPr="00BE2D52">
                <w:rPr>
                  <w:lang w:eastAsia="ja-JP"/>
                </w:rPr>
                <w:br/>
              </w:r>
            </w:ins>
          </w:p>
          <w:p w:rsidR="00BE2D52" w:rsidRPr="00BE2D52" w:rsidRDefault="00BE2D52" w:rsidP="004A310D">
            <w:pPr>
              <w:pStyle w:val="Tabletext"/>
              <w:ind w:left="284" w:hanging="284"/>
              <w:rPr>
                <w:ins w:id="781" w:author="Karlis Bogens" w:date="2019-02-22T21:08:00Z"/>
                <w:lang w:val="fr-CH"/>
              </w:rPr>
            </w:pPr>
            <w:ins w:id="782" w:author="Karlis Bogens" w:date="2019-02-22T21:08:00Z">
              <w:r w:rsidRPr="00BE2D52">
                <w:rPr>
                  <w:lang w:val="fr-CH"/>
                </w:rPr>
                <w:t>2)</w:t>
              </w:r>
              <w:r w:rsidRPr="00BE2D52">
                <w:rPr>
                  <w:lang w:val="fr-CH"/>
                </w:rPr>
                <w:tab/>
                <w:t>11.7-12.2 GHz (</w:t>
              </w:r>
              <w:proofErr w:type="spellStart"/>
              <w:r w:rsidRPr="00BE2D52">
                <w:rPr>
                  <w:lang w:val="fr-CH"/>
                </w:rPr>
                <w:t>Region</w:t>
              </w:r>
              <w:proofErr w:type="spellEnd"/>
              <w:r w:rsidRPr="00BE2D52">
                <w:rPr>
                  <w:lang w:val="fr-CH"/>
                </w:rPr>
                <w:t> 2 GSO FSS)</w:t>
              </w:r>
              <w:r w:rsidRPr="00BE2D52">
                <w:rPr>
                  <w:lang w:val="fr-CH"/>
                </w:rPr>
                <w:br/>
              </w:r>
              <w:r w:rsidRPr="00BE2D52">
                <w:rPr>
                  <w:lang w:val="fr-CH"/>
                </w:rPr>
                <w:br/>
              </w:r>
              <w:r w:rsidRPr="00BE2D52">
                <w:rPr>
                  <w:lang w:val="fr-CH"/>
                </w:rPr>
                <w:br/>
              </w:r>
              <w:r w:rsidRPr="00BE2D52">
                <w:rPr>
                  <w:lang w:val="fr-CH"/>
                </w:rPr>
                <w:br/>
              </w:r>
              <w:r w:rsidRPr="00BE2D52">
                <w:rPr>
                  <w:lang w:val="fr-CH"/>
                </w:rPr>
                <w:br/>
              </w:r>
              <w:r w:rsidRPr="00BE2D52">
                <w:rPr>
                  <w:lang w:val="fr-CH"/>
                </w:rPr>
                <w:br/>
              </w:r>
              <w:r w:rsidRPr="00BE2D52">
                <w:rPr>
                  <w:lang w:val="fr-CH"/>
                </w:rPr>
                <w:br/>
              </w:r>
            </w:ins>
          </w:p>
          <w:p w:rsidR="00BE2D52" w:rsidRPr="00BE2D52" w:rsidRDefault="00BE2D52" w:rsidP="004A310D">
            <w:pPr>
              <w:pStyle w:val="Tabletext"/>
              <w:ind w:left="284" w:hanging="284"/>
              <w:rPr>
                <w:ins w:id="783" w:author="Karlis Bogens" w:date="2019-02-22T21:08:00Z"/>
                <w:lang w:val="fr-CH"/>
              </w:rPr>
            </w:pPr>
            <w:ins w:id="784" w:author="Karlis Bogens" w:date="2019-02-22T21:08:00Z">
              <w:r w:rsidRPr="00BE2D52">
                <w:rPr>
                  <w:lang w:val="fr-CH"/>
                </w:rPr>
                <w:t xml:space="preserve">3) </w:t>
              </w:r>
              <w:r w:rsidRPr="00BE2D52">
                <w:rPr>
                  <w:lang w:val="fr-CH"/>
                </w:rPr>
                <w:tab/>
                <w:t>5 030-5 091 MHz</w:t>
              </w:r>
            </w:ins>
          </w:p>
          <w:p w:rsidR="00BE2D52" w:rsidRPr="00BE2D52" w:rsidRDefault="00BE2D52" w:rsidP="004A310D">
            <w:pPr>
              <w:pStyle w:val="Tabletext"/>
              <w:ind w:left="284" w:hanging="284"/>
              <w:rPr>
                <w:ins w:id="785" w:author="Karlis Bogens" w:date="2019-02-22T21:08:00Z"/>
                <w:lang w:val="fr-CH"/>
                <w:rPrChange w:id="786" w:author="Karlis Bogens" w:date="2019-02-22T21:08:00Z">
                  <w:rPr>
                    <w:ins w:id="787" w:author="Karlis Bogens" w:date="2019-02-22T21:08:00Z"/>
                    <w:highlight w:val="cyan"/>
                    <w:lang w:val="fr-CH"/>
                  </w:rPr>
                </w:rPrChange>
              </w:rPr>
            </w:pPr>
            <w:ins w:id="788" w:author="Karlis Bogens" w:date="2019-02-22T21:08:00Z">
              <w:r w:rsidRPr="00BE2D52">
                <w:rPr>
                  <w:lang w:val="fr-CH"/>
                </w:rPr>
                <w:t>4)</w:t>
              </w:r>
              <w:r w:rsidRPr="00BE2D52">
                <w:rPr>
                  <w:lang w:val="fr-CH"/>
                </w:rPr>
                <w:tab/>
                <w:t>160.9625</w:t>
              </w:r>
              <w:r w:rsidRPr="00BE2D52">
                <w:rPr>
                  <w:lang w:val="fr-CH"/>
                </w:rPr>
                <w:noBreakHyphen/>
                <w:t>161.4875 MHz (non-GSO maritime mobile-satellite service)</w:t>
              </w:r>
            </w:ins>
          </w:p>
        </w:tc>
        <w:tc>
          <w:tcPr>
            <w:tcW w:w="4196" w:type="dxa"/>
          </w:tcPr>
          <w:p w:rsidR="00BE2D52" w:rsidRPr="00BE2D52" w:rsidRDefault="00BE2D52" w:rsidP="004A310D">
            <w:pPr>
              <w:pStyle w:val="Tabletext"/>
              <w:ind w:left="284" w:hanging="284"/>
              <w:rPr>
                <w:ins w:id="789" w:author="Karlis Bogens" w:date="2019-02-22T21:08:00Z"/>
              </w:rPr>
            </w:pPr>
            <w:ins w:id="790" w:author="Karlis Bogens" w:date="2019-02-22T21:08:00Z">
              <w:r w:rsidRPr="00BE2D52">
                <w:t>1)</w:t>
              </w:r>
              <w:r w:rsidRPr="00BE2D52">
                <w:tab/>
                <w:t>See § 1 of Annex 1 to this Appendix; In the bands specified in No. </w:t>
              </w:r>
              <w:r w:rsidRPr="00BE2D52">
                <w:rPr>
                  <w:b/>
                </w:rPr>
                <w:t>5.414A</w:t>
              </w:r>
              <w:r w:rsidRPr="00BE2D52">
                <w:t>, the detailed conditions for the application of No. </w:t>
              </w:r>
              <w:r w:rsidRPr="00BE2D52">
                <w:rPr>
                  <w:b/>
                </w:rPr>
                <w:t>9.14</w:t>
              </w:r>
              <w:r w:rsidRPr="00BE2D52">
                <w:t xml:space="preserve"> are provided in No. </w:t>
              </w:r>
              <w:r w:rsidRPr="00BE2D52">
                <w:rPr>
                  <w:b/>
                </w:rPr>
                <w:t>5.414A</w:t>
              </w:r>
              <w:r w:rsidRPr="00BE2D52">
                <w:t xml:space="preserve"> for MSS networks or</w:t>
              </w:r>
            </w:ins>
          </w:p>
          <w:p w:rsidR="00BE2D52" w:rsidRPr="00BE2D52" w:rsidRDefault="00BE2D52" w:rsidP="004A310D">
            <w:pPr>
              <w:pStyle w:val="Tabletext"/>
              <w:ind w:left="284" w:hanging="284"/>
              <w:rPr>
                <w:ins w:id="791" w:author="Karlis Bogens" w:date="2019-02-22T21:08:00Z"/>
              </w:rPr>
            </w:pPr>
            <w:ins w:id="792" w:author="Karlis Bogens" w:date="2019-02-22T21:08:00Z">
              <w:r w:rsidRPr="00BE2D52">
                <w:t>2)</w:t>
              </w:r>
              <w:r w:rsidRPr="00BE2D52">
                <w:tab/>
                <w:t>In the band 11.7-12.2 GHz (Region 2 GSO FSS):</w:t>
              </w:r>
              <w:r w:rsidRPr="00BE2D52">
                <w:br/>
                <w:t>−124 dB(W/(m</w:t>
              </w:r>
              <w:r w:rsidRPr="00BE2D52">
                <w:rPr>
                  <w:vertAlign w:val="superscript"/>
                </w:rPr>
                <w:t>2</w:t>
              </w:r>
              <w:r w:rsidRPr="00BE2D52">
                <w:t> · MHz)) for 0° </w:t>
              </w:r>
              <w:r w:rsidRPr="00BE2D52">
                <w:sym w:font="Symbol" w:char="F0A3"/>
              </w:r>
              <w:r w:rsidRPr="00BE2D52">
                <w:t> </w:t>
              </w:r>
              <w:r w:rsidRPr="00BE2D52">
                <w:sym w:font="Symbol" w:char="F071"/>
              </w:r>
              <w:r w:rsidRPr="00BE2D52">
                <w:t> </w:t>
              </w:r>
              <w:r w:rsidRPr="00BE2D52">
                <w:sym w:font="Symbol" w:char="F0A3"/>
              </w:r>
              <w:r w:rsidRPr="00BE2D52">
                <w:t> 5</w:t>
              </w:r>
              <w:r w:rsidRPr="00BE2D52">
                <w:sym w:font="Symbol" w:char="F0B0"/>
              </w:r>
              <w:r w:rsidRPr="00BE2D52">
                <w:br/>
                <w:t>−124 + 0.5 (</w:t>
              </w:r>
              <w:r w:rsidRPr="00BE2D52">
                <w:sym w:font="Symbol" w:char="F071"/>
              </w:r>
              <w:r w:rsidRPr="00BE2D52">
                <w:t> – 5) dB(W/(m</w:t>
              </w:r>
              <w:r w:rsidRPr="00BE2D52">
                <w:rPr>
                  <w:vertAlign w:val="superscript"/>
                </w:rPr>
                <w:t>2</w:t>
              </w:r>
              <w:r w:rsidRPr="00BE2D52">
                <w:t> · MHz))</w:t>
              </w:r>
              <w:r w:rsidRPr="00BE2D52">
                <w:br/>
                <w:t>for 5° &lt; </w:t>
              </w:r>
              <w:r w:rsidRPr="00BE2D52">
                <w:sym w:font="Symbol" w:char="F071"/>
              </w:r>
              <w:r w:rsidRPr="00BE2D52">
                <w:t> </w:t>
              </w:r>
              <w:r w:rsidRPr="00BE2D52">
                <w:sym w:font="Symbol" w:char="F0A3"/>
              </w:r>
              <w:r w:rsidRPr="00BE2D52">
                <w:t> 25</w:t>
              </w:r>
              <w:r w:rsidRPr="00BE2D52">
                <w:sym w:font="Symbol" w:char="F0B0"/>
              </w:r>
              <w:r w:rsidRPr="00BE2D52">
                <w:br/>
                <w:t>−114 dB(W/(m</w:t>
              </w:r>
              <w:r w:rsidRPr="00BE2D52">
                <w:rPr>
                  <w:vertAlign w:val="superscript"/>
                </w:rPr>
                <w:t>2</w:t>
              </w:r>
              <w:r w:rsidRPr="00BE2D52">
                <w:t xml:space="preserve"> · MHz)) for </w:t>
              </w:r>
              <w:r w:rsidRPr="00BE2D52">
                <w:sym w:font="Symbol" w:char="F071"/>
              </w:r>
              <w:r w:rsidRPr="00BE2D52">
                <w:t> &gt; 25</w:t>
              </w:r>
              <w:r w:rsidRPr="00BE2D52">
                <w:sym w:font="Symbol" w:char="F0B0"/>
              </w:r>
              <w:r w:rsidRPr="00BE2D52">
                <w:br/>
                <w:t xml:space="preserve">where </w:t>
              </w:r>
              <w:r w:rsidRPr="00BE2D52">
                <w:sym w:font="Symbol" w:char="F071"/>
              </w:r>
              <w:r w:rsidRPr="00BE2D52">
                <w:t xml:space="preserve"> is the angle of arrival of the incident wave above the horizontal plane (degrees)</w:t>
              </w:r>
            </w:ins>
          </w:p>
          <w:p w:rsidR="00BE2D52" w:rsidRPr="00BE2D52" w:rsidRDefault="00BE2D52" w:rsidP="004A310D">
            <w:pPr>
              <w:pStyle w:val="TabletextHanging0"/>
              <w:rPr>
                <w:ins w:id="793" w:author="Karlis Bogens" w:date="2019-02-22T21:08:00Z"/>
                <w:lang w:val="en-GB"/>
              </w:rPr>
            </w:pPr>
            <w:ins w:id="794" w:author="Karlis Bogens" w:date="2019-02-22T21:08:00Z">
              <w:r w:rsidRPr="00BE2D52">
                <w:rPr>
                  <w:lang w:val="en-GB"/>
                </w:rPr>
                <w:t>3)</w:t>
              </w:r>
              <w:r w:rsidRPr="00BE2D52">
                <w:rPr>
                  <w:lang w:val="en-GB"/>
                </w:rPr>
                <w:tab/>
                <w:t>Bandwidth overlap</w:t>
              </w:r>
            </w:ins>
          </w:p>
          <w:p w:rsidR="00BE2D52" w:rsidRPr="00BE2D52" w:rsidRDefault="00BE2D52" w:rsidP="004A310D">
            <w:pPr>
              <w:tabs>
                <w:tab w:val="left" w:pos="284"/>
              </w:tabs>
              <w:ind w:left="284" w:hanging="284"/>
              <w:rPr>
                <w:ins w:id="795" w:author="Karlis Bogens" w:date="2019-02-22T21:08:00Z"/>
                <w:rPrChange w:id="796" w:author="Karlis Bogens" w:date="2019-02-22T21:08:00Z">
                  <w:rPr>
                    <w:ins w:id="797" w:author="Karlis Bogens" w:date="2019-02-22T21:08:00Z"/>
                    <w:highlight w:val="cyan"/>
                  </w:rPr>
                </w:rPrChange>
              </w:rPr>
            </w:pPr>
            <w:ins w:id="798" w:author="Karlis Bogens" w:date="2019-02-22T21:08:00Z">
              <w:r w:rsidRPr="00BE2D52">
                <w:t>4)  In the band 160.9625</w:t>
              </w:r>
              <w:r w:rsidRPr="00BE2D52">
                <w:noBreakHyphen/>
                <w:t xml:space="preserve">161.4875 MHz (non-GSO maritime mobile-satellite service): </w:t>
              </w:r>
              <w:r w:rsidRPr="00BE2D52">
                <w:br/>
                <w:t>–141.72–8.15+12*(</w:t>
              </w:r>
              <w:r w:rsidRPr="00BE2D52">
                <w:sym w:font="Symbol" w:char="F071"/>
              </w:r>
              <w:r w:rsidRPr="00BE2D52">
                <w:t>°/16.47)</w:t>
              </w:r>
              <w:r w:rsidRPr="00BE2D52">
                <w:rPr>
                  <w:vertAlign w:val="superscript"/>
                </w:rPr>
                <w:t>2</w:t>
              </w:r>
              <w:r w:rsidRPr="00BE2D52">
                <w:t xml:space="preserve"> dB(W/(m</w:t>
              </w:r>
              <w:r w:rsidRPr="00BE2D52">
                <w:rPr>
                  <w:vertAlign w:val="superscript"/>
                </w:rPr>
                <w:t>2</w:t>
              </w:r>
              <w:r w:rsidRPr="00BE2D52">
                <w:t xml:space="preserve"> · 4 kHz)) for 0° </w:t>
              </w:r>
              <w:r w:rsidRPr="00BE2D52">
                <w:sym w:font="Symbol" w:char="F0A3"/>
              </w:r>
              <w:r w:rsidRPr="00BE2D52">
                <w:t> </w:t>
              </w:r>
              <w:r w:rsidRPr="00BE2D52">
                <w:sym w:font="Symbol" w:char="F071"/>
              </w:r>
              <w:r w:rsidRPr="00BE2D52">
                <w:t> &lt; 8.5</w:t>
              </w:r>
              <w:r w:rsidRPr="00BE2D52">
                <w:sym w:font="Symbol" w:char="F0B0"/>
              </w:r>
              <w:r w:rsidRPr="00BE2D52">
                <w:br/>
                <w:t>–149 + 0.16·</w:t>
              </w:r>
              <w:r w:rsidRPr="00BE2D52">
                <w:sym w:font="Symbol" w:char="F071"/>
              </w:r>
              <w:r w:rsidRPr="00BE2D52">
                <w:t>° dB(W/(m</w:t>
              </w:r>
              <w:r w:rsidRPr="00BE2D52">
                <w:rPr>
                  <w:vertAlign w:val="superscript"/>
                </w:rPr>
                <w:t>2</w:t>
              </w:r>
              <w:r w:rsidRPr="00BE2D52">
                <w:t xml:space="preserve"> · 4 kHz)) for 8.5° </w:t>
              </w:r>
              <w:r w:rsidRPr="00BE2D52">
                <w:sym w:font="Symbol" w:char="F0A3"/>
              </w:r>
              <w:r w:rsidRPr="00BE2D52">
                <w:t> </w:t>
              </w:r>
              <w:r w:rsidRPr="00BE2D52">
                <w:sym w:font="Symbol" w:char="F071"/>
              </w:r>
              <w:r w:rsidRPr="00BE2D52">
                <w:t> &lt; 45</w:t>
              </w:r>
              <w:r w:rsidRPr="00BE2D52">
                <w:sym w:font="Symbol" w:char="F0B0"/>
              </w:r>
              <w:r w:rsidRPr="00BE2D52">
                <w:br/>
                <w:t>–142 + 0.53·(</w:t>
              </w:r>
              <w:r w:rsidRPr="00BE2D52">
                <w:sym w:font="Symbol" w:char="F071"/>
              </w:r>
              <w:r w:rsidRPr="00BE2D52">
                <w:t>° – 45°) dB(W/(m</w:t>
              </w:r>
              <w:r w:rsidRPr="00BE2D52">
                <w:rPr>
                  <w:vertAlign w:val="superscript"/>
                </w:rPr>
                <w:t>2</w:t>
              </w:r>
              <w:r w:rsidRPr="00BE2D52">
                <w:t xml:space="preserve"> · 4 kHz)) for 45° </w:t>
              </w:r>
              <w:r w:rsidRPr="00BE2D52">
                <w:sym w:font="Symbol" w:char="F0A3"/>
              </w:r>
              <w:r w:rsidRPr="00BE2D52">
                <w:t> </w:t>
              </w:r>
              <w:r w:rsidRPr="00BE2D52">
                <w:sym w:font="Symbol" w:char="F071"/>
              </w:r>
              <w:r w:rsidRPr="00BE2D52">
                <w:t> &lt; 58.5</w:t>
              </w:r>
              <w:r w:rsidRPr="00BE2D52">
                <w:sym w:font="Symbol" w:char="F0B0"/>
              </w:r>
              <w:r w:rsidRPr="00BE2D52">
                <w:br/>
                <w:t>–141.72 + 6.85–10log</w:t>
              </w:r>
              <w:r w:rsidRPr="00BE2D52">
                <w:rPr>
                  <w:vertAlign w:val="subscript"/>
                </w:rPr>
                <w:t>10</w:t>
              </w:r>
              <w:r w:rsidRPr="00BE2D52">
                <w:t>((</w:t>
              </w:r>
              <w:r w:rsidRPr="00BE2D52">
                <w:sym w:font="Symbol" w:char="F071"/>
              </w:r>
              <w:r w:rsidRPr="00BE2D52">
                <w:t>°/16.47)</w:t>
              </w:r>
              <w:r w:rsidRPr="00BE2D52">
                <w:rPr>
                  <w:vertAlign w:val="superscript"/>
                </w:rPr>
                <w:t>-1.5</w:t>
              </w:r>
              <w:r w:rsidRPr="00BE2D52">
                <w:t xml:space="preserve"> +0.7) dB(W/(m</w:t>
              </w:r>
              <w:r w:rsidRPr="00BE2D52">
                <w:rPr>
                  <w:vertAlign w:val="superscript"/>
                </w:rPr>
                <w:t>2</w:t>
              </w:r>
              <w:r w:rsidRPr="00BE2D52">
                <w:t xml:space="preserve"> · 4 kHz)) for 58.5° </w:t>
              </w:r>
              <w:r w:rsidRPr="00BE2D52">
                <w:sym w:font="Symbol" w:char="F0A3"/>
              </w:r>
              <w:r w:rsidRPr="00BE2D52">
                <w:t> </w:t>
              </w:r>
              <w:r w:rsidRPr="00BE2D52">
                <w:sym w:font="Symbol" w:char="F071"/>
              </w:r>
              <w:r w:rsidRPr="00BE2D52">
                <w:rPr>
                  <w:rFonts w:hint="eastAsia"/>
                </w:rPr>
                <w:t> </w:t>
              </w:r>
              <w:r w:rsidRPr="00BE2D52">
                <w:t>≤ 90</w:t>
              </w:r>
              <w:r w:rsidRPr="00BE2D52">
                <w:sym w:font="Symbol" w:char="F0B0"/>
              </w:r>
              <w:r w:rsidRPr="00BE2D52">
                <w:br/>
                <w:t>where θ is the angle of arrival of the incident wave above the horizontal plane (degrees).</w:t>
              </w:r>
            </w:ins>
          </w:p>
        </w:tc>
        <w:tc>
          <w:tcPr>
            <w:tcW w:w="2070" w:type="dxa"/>
          </w:tcPr>
          <w:p w:rsidR="00BE2D52" w:rsidRPr="00BE2D52" w:rsidRDefault="00BE2D52" w:rsidP="004A310D">
            <w:pPr>
              <w:pStyle w:val="TabletextHanging0"/>
              <w:rPr>
                <w:ins w:id="799" w:author="Karlis Bogens" w:date="2019-02-22T21:08:00Z"/>
                <w:lang w:val="en-GB"/>
                <w:rPrChange w:id="800" w:author="Karlis Bogens" w:date="2019-02-22T21:08:00Z">
                  <w:rPr>
                    <w:ins w:id="801" w:author="Karlis Bogens" w:date="2019-02-22T21:08:00Z"/>
                    <w:highlight w:val="cyan"/>
                    <w:lang w:val="en-GB"/>
                  </w:rPr>
                </w:rPrChange>
              </w:rPr>
            </w:pPr>
            <w:ins w:id="802" w:author="Karlis Bogens" w:date="2019-02-22T21:08:00Z">
              <w:r w:rsidRPr="00BE2D52">
                <w:rPr>
                  <w:lang w:val="en-GB"/>
                </w:rPr>
                <w:t>1)</w:t>
              </w:r>
              <w:r w:rsidRPr="00BE2D52">
                <w:rPr>
                  <w:lang w:val="en-GB"/>
                </w:rPr>
                <w:tab/>
                <w:t>See § 1 of Annex 1 to this Appendix</w:t>
              </w:r>
            </w:ins>
          </w:p>
        </w:tc>
        <w:tc>
          <w:tcPr>
            <w:tcW w:w="1954" w:type="dxa"/>
          </w:tcPr>
          <w:p w:rsidR="00BE2D52" w:rsidRPr="00BE2D52" w:rsidRDefault="00BE2D52" w:rsidP="004A310D">
            <w:pPr>
              <w:pStyle w:val="Tabletext"/>
              <w:rPr>
                <w:ins w:id="803" w:author="Karlis Bogens" w:date="2019-02-22T21:08:00Z"/>
              </w:rPr>
            </w:pPr>
          </w:p>
        </w:tc>
      </w:tr>
    </w:tbl>
    <w:p w:rsidR="00BE2D52" w:rsidRPr="00BE2D52" w:rsidRDefault="00BE2D52" w:rsidP="00BE2D52">
      <w:pPr>
        <w:pStyle w:val="Reasons"/>
        <w:rPr>
          <w:ins w:id="804" w:author="Karlis Bogens" w:date="2019-02-22T21:08:00Z"/>
        </w:rPr>
      </w:pPr>
      <w:ins w:id="805" w:author="Karlis Bogens" w:date="2019-02-22T21:08:00Z">
        <w:r w:rsidRPr="00BE2D52">
          <w:rPr>
            <w:b/>
            <w:bCs/>
          </w:rPr>
          <w:t>Reasons:</w:t>
        </w:r>
        <w:r w:rsidRPr="00BE2D52">
          <w:t xml:space="preserve"> </w:t>
        </w:r>
        <w:r w:rsidRPr="00BE2D52">
          <w:tab/>
          <w:t>The above modification defines a coordination threshold in Table 5-1 for references of RR No. </w:t>
        </w:r>
        <w:r w:rsidRPr="00BE2D52">
          <w:rPr>
            <w:b/>
            <w:bCs/>
          </w:rPr>
          <w:t>9.14</w:t>
        </w:r>
        <w:r w:rsidRPr="00BE2D52">
          <w:t xml:space="preserve"> for the VDE-SAT downlink to ensure compatibility with terrestrial services. The coordination threshold mask is defined in </w:t>
        </w:r>
        <w:del w:id="806" w:author="K Bogens" w:date="2019-02-24T16:48:00Z">
          <w:r w:rsidRPr="00BE2D52" w:rsidDel="00B34AB2">
            <w:rPr>
              <w:lang w:eastAsia="ja-JP"/>
            </w:rPr>
            <w:delText xml:space="preserve">Appendix </w:delText>
          </w:r>
        </w:del>
      </w:ins>
      <w:ins w:id="807" w:author="Karlis Bogens" w:date="2019-02-24T16:48:00Z">
        <w:r w:rsidRPr="00BE2D52">
          <w:rPr>
            <w:lang w:eastAsia="ja-JP"/>
          </w:rPr>
          <w:t xml:space="preserve">Annex </w:t>
        </w:r>
      </w:ins>
      <w:ins w:id="808" w:author="Karlis Bogens" w:date="2019-02-22T21:08:00Z">
        <w:r w:rsidRPr="00BE2D52">
          <w:rPr>
            <w:lang w:eastAsia="ja-JP"/>
          </w:rPr>
          <w:t>2 of Report ITU-R M.2435-0</w:t>
        </w:r>
        <w:r w:rsidRPr="00BE2D52">
          <w:t>.</w:t>
        </w:r>
      </w:ins>
    </w:p>
    <w:p w:rsidR="00BE2D52" w:rsidRPr="00BE2D52" w:rsidRDefault="00BE2D52" w:rsidP="00BE2D52"/>
    <w:sectPr w:rsidR="00BE2D52" w:rsidRPr="00BE2D52" w:rsidSect="00BE2D52">
      <w:pgSz w:w="16840" w:h="11907" w:orient="landscape" w:code="9"/>
      <w:pgMar w:top="1134" w:right="1418" w:bottom="1134" w:left="1418" w:header="720" w:footer="720" w:gutter="0"/>
      <w:paperSrc w:first="15" w:other="15"/>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40C98" w:rsidRDefault="00640C98">
      <w:r>
        <w:separator/>
      </w:r>
    </w:p>
  </w:endnote>
  <w:endnote w:type="continuationSeparator" w:id="0">
    <w:p w:rsidR="00640C98" w:rsidRDefault="00640C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MS Gothic"/>
    <w:panose1 w:val="02020609040205080304"/>
    <w:charset w:val="80"/>
    <w:family w:val="roman"/>
    <w:notTrueType/>
    <w:pitch w:val="fixed"/>
    <w:sig w:usb0="00000000" w:usb1="08070000" w:usb2="00000010" w:usb3="00000000" w:csb0="00020000" w:csb1="00000000"/>
  </w:font>
  <w:font w:name="Arial">
    <w:panose1 w:val="020B0604020202020204"/>
    <w:charset w:val="00"/>
    <w:family w:val="swiss"/>
    <w:pitch w:val="variable"/>
    <w:sig w:usb0="E0002EFF" w:usb1="C0007843" w:usb2="00000009" w:usb3="00000000" w:csb0="000001FF" w:csb1="00000000"/>
  </w:font>
  <w:font w:name="Times New Roman Bold">
    <w:altName w:val="Times New Roman"/>
    <w:panose1 w:val="02020803070505020304"/>
    <w:charset w:val="00"/>
    <w:family w:val="roman"/>
    <w:pitch w:val="variable"/>
    <w:sig w:usb0="00003A87" w:usb1="00000000" w:usb2="00000000" w:usb3="00000000" w:csb0="000000F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 w:name="BatangChe">
    <w:panose1 w:val="02030609000101010101"/>
    <w:charset w:val="81"/>
    <w:family w:val="modern"/>
    <w:pitch w:val="fixed"/>
    <w:sig w:usb0="B00002AF" w:usb1="69D77CFB" w:usb2="00000030" w:usb3="00000000" w:csb0="0008009F" w:csb1="00000000"/>
  </w:font>
  <w:font w:name="Angsana New">
    <w:panose1 w:val="02020603050405020304"/>
    <w:charset w:val="DE"/>
    <w:family w:val="roman"/>
    <w:notTrueType/>
    <w:pitch w:val="variable"/>
    <w:sig w:usb0="01000001" w:usb1="00000000" w:usb2="00000000" w:usb3="00000000" w:csb0="00010000"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B54C3" w:rsidRPr="00B42D86" w:rsidRDefault="008B54C3" w:rsidP="007D097C">
    <w:pPr>
      <w:pStyle w:val="Footer"/>
      <w:rPr>
        <w:rFonts w:ascii="Arial" w:hAnsi="Arial" w:cs="Arial"/>
        <w:sz w:val="16"/>
        <w:szCs w:val="16"/>
        <w:lang w:val="fr-CA"/>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40C98" w:rsidRDefault="00640C98">
      <w:r>
        <w:separator/>
      </w:r>
    </w:p>
  </w:footnote>
  <w:footnote w:type="continuationSeparator" w:id="0">
    <w:p w:rsidR="00640C98" w:rsidRDefault="00640C98">
      <w:r>
        <w:continuationSeparator/>
      </w:r>
    </w:p>
  </w:footnote>
  <w:footnote w:id="1">
    <w:p w:rsidR="008B54C3" w:rsidRPr="00AC11BA" w:rsidRDefault="008B54C3" w:rsidP="00796D2E">
      <w:pPr>
        <w:pStyle w:val="FootnoteText"/>
      </w:pPr>
      <w:r>
        <w:rPr>
          <w:rStyle w:val="FootnoteReference"/>
          <w:szCs w:val="18"/>
        </w:rPr>
        <w:t>*</w:t>
      </w:r>
      <w:r w:rsidRPr="00AC11BA">
        <w:tab/>
        <w:t xml:space="preserve">This provision was previously numbered as No. </w:t>
      </w:r>
      <w:r w:rsidRPr="007C06A8">
        <w:rPr>
          <w:rStyle w:val="Artref"/>
          <w:b/>
          <w:bCs/>
        </w:rPr>
        <w:t>5.347A</w:t>
      </w:r>
      <w:r w:rsidRPr="00AC11BA">
        <w:t>. It was renumbered to preserve the sequential order.</w:t>
      </w:r>
    </w:p>
  </w:footnote>
  <w:footnote w:id="2">
    <w:p w:rsidR="00BE2D52" w:rsidDel="00DA6E2E" w:rsidRDefault="00BE2D52" w:rsidP="00BE2D52">
      <w:pPr>
        <w:pStyle w:val="FootnoteText"/>
        <w:rPr>
          <w:del w:id="551" w:author="Karlis Bogens" w:date="2019-02-22T21:05:00Z"/>
        </w:rPr>
      </w:pPr>
      <w:del w:id="552" w:author="Karlis Bogens" w:date="2019-02-22T21:05:00Z">
        <w:r w:rsidRPr="004D244F" w:rsidDel="00DA6E2E">
          <w:rPr>
            <w:rStyle w:val="FootnoteReference"/>
            <w:color w:val="000000"/>
            <w:highlight w:val="cyan"/>
          </w:rPr>
          <w:delText>*</w:delText>
        </w:r>
        <w:r w:rsidRPr="004D244F" w:rsidDel="00DA6E2E">
          <w:rPr>
            <w:highlight w:val="cyan"/>
          </w:rPr>
          <w:tab/>
        </w:r>
        <w:r w:rsidRPr="004D244F" w:rsidDel="00DA6E2E">
          <w:rPr>
            <w:highlight w:val="cyan"/>
            <w:rPrChange w:id="553" w:author="Karlis Bogens" w:date="2019-02-22T21:05:00Z">
              <w:rPr/>
            </w:rPrChange>
          </w:rPr>
          <w:delText>These provisions apply only to the MSS.</w:delText>
        </w:r>
      </w:del>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B54C3" w:rsidRDefault="008B54C3" w:rsidP="00B077C0">
    <w:pPr>
      <w:pStyle w:val="Header"/>
      <w:jc w:val="right"/>
    </w:pPr>
    <w:r>
      <w:t>IWG-1/04</w:t>
    </w:r>
    <w:r w:rsidR="00B65CC9">
      <w:t>2</w:t>
    </w:r>
    <w:r>
      <w:t xml:space="preserve"> (2.12.19)</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AE7FF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14566E6F"/>
    <w:multiLevelType w:val="hybridMultilevel"/>
    <w:tmpl w:val="D21AC1AA"/>
    <w:lvl w:ilvl="0" w:tplc="E176F07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5477F1A"/>
    <w:multiLevelType w:val="multilevel"/>
    <w:tmpl w:val="A016F41A"/>
    <w:lvl w:ilvl="0">
      <w:start w:val="4"/>
      <w:numFmt w:val="decimal"/>
      <w:lvlText w:val="%1"/>
      <w:lvlJc w:val="left"/>
      <w:pPr>
        <w:tabs>
          <w:tab w:val="num" w:pos="720"/>
        </w:tabs>
        <w:ind w:left="720" w:hanging="720"/>
      </w:pPr>
      <w:rPr>
        <w:rFonts w:hint="default"/>
      </w:rPr>
    </w:lvl>
    <w:lvl w:ilvl="1">
      <w:start w:val="7"/>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3" w15:restartNumberingAfterBreak="0">
    <w:nsid w:val="20EC2CC1"/>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33E503D6"/>
    <w:multiLevelType w:val="hybridMultilevel"/>
    <w:tmpl w:val="C41CDD56"/>
    <w:lvl w:ilvl="0" w:tplc="E176F07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E655F24"/>
    <w:multiLevelType w:val="hybridMultilevel"/>
    <w:tmpl w:val="5B10F918"/>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6" w15:restartNumberingAfterBreak="0">
    <w:nsid w:val="40483D76"/>
    <w:multiLevelType w:val="hybridMultilevel"/>
    <w:tmpl w:val="0D4A41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1D80EB3"/>
    <w:multiLevelType w:val="hybridMultilevel"/>
    <w:tmpl w:val="144C1C1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 w15:restartNumberingAfterBreak="0">
    <w:nsid w:val="53F92BAF"/>
    <w:multiLevelType w:val="singleLevel"/>
    <w:tmpl w:val="21BC7CBA"/>
    <w:lvl w:ilvl="0">
      <w:start w:val="10"/>
      <w:numFmt w:val="decimal"/>
      <w:lvlText w:val="%1."/>
      <w:lvlJc w:val="left"/>
      <w:pPr>
        <w:tabs>
          <w:tab w:val="num" w:pos="720"/>
        </w:tabs>
        <w:ind w:left="720" w:hanging="720"/>
      </w:pPr>
      <w:rPr>
        <w:rFonts w:hint="default"/>
      </w:rPr>
    </w:lvl>
  </w:abstractNum>
  <w:abstractNum w:abstractNumId="9" w15:restartNumberingAfterBreak="0">
    <w:nsid w:val="691A62EB"/>
    <w:multiLevelType w:val="hybridMultilevel"/>
    <w:tmpl w:val="4F1E86D4"/>
    <w:lvl w:ilvl="0" w:tplc="10090001">
      <w:start w:val="1"/>
      <w:numFmt w:val="bullet"/>
      <w:lvlText w:val=""/>
      <w:lvlJc w:val="left"/>
      <w:pPr>
        <w:ind w:left="720" w:hanging="360"/>
      </w:pPr>
      <w:rPr>
        <w:rFonts w:ascii="Symbol" w:hAnsi="Symbol"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0" w15:restartNumberingAfterBreak="0">
    <w:nsid w:val="6D4F3071"/>
    <w:multiLevelType w:val="singleLevel"/>
    <w:tmpl w:val="1A70BD6A"/>
    <w:lvl w:ilvl="0">
      <w:start w:val="2"/>
      <w:numFmt w:val="decimal"/>
      <w:lvlText w:val="%1."/>
      <w:lvlJc w:val="left"/>
      <w:pPr>
        <w:tabs>
          <w:tab w:val="num" w:pos="720"/>
        </w:tabs>
        <w:ind w:left="720" w:hanging="720"/>
      </w:pPr>
      <w:rPr>
        <w:rFonts w:hint="default"/>
      </w:rPr>
    </w:lvl>
  </w:abstractNum>
  <w:abstractNum w:abstractNumId="11" w15:restartNumberingAfterBreak="0">
    <w:nsid w:val="707A3F65"/>
    <w:multiLevelType w:val="hybridMultilevel"/>
    <w:tmpl w:val="AF9EF67C"/>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abstractNumId w:val="0"/>
  </w:num>
  <w:num w:numId="2">
    <w:abstractNumId w:val="3"/>
  </w:num>
  <w:num w:numId="3">
    <w:abstractNumId w:val="10"/>
  </w:num>
  <w:num w:numId="4">
    <w:abstractNumId w:val="2"/>
  </w:num>
  <w:num w:numId="5">
    <w:abstractNumId w:val="8"/>
  </w:num>
  <w:num w:numId="6">
    <w:abstractNumId w:val="9"/>
  </w:num>
  <w:num w:numId="7">
    <w:abstractNumId w:val="7"/>
  </w:num>
  <w:num w:numId="8">
    <w:abstractNumId w:val="5"/>
  </w:num>
  <w:num w:numId="9">
    <w:abstractNumId w:val="4"/>
  </w:num>
  <w:num w:numId="10">
    <w:abstractNumId w:val="1"/>
  </w:num>
  <w:num w:numId="11">
    <w:abstractNumId w:val="6"/>
  </w:num>
  <w:num w:numId="12">
    <w:abstractNumId w:val="1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WP 1">
    <w15:presenceInfo w15:providerId="None" w15:userId="WP 1"/>
  </w15:person>
  <w15:person w15:author="Ruepp, Rowena">
    <w15:presenceInfo w15:providerId="AD" w15:userId="S-1-5-21-8740799-900759487-1415713722-3903"/>
  </w15:person>
  <w15:person w15:author="ITU2">
    <w15:presenceInfo w15:providerId="None" w15:userId="ITU2"/>
  </w15:person>
  <w15:person w15:author="Ross Norsworthy">
    <w15:presenceInfo w15:providerId="Windows Live" w15:userId="b8030f1503b75ff9"/>
  </w15:person>
  <w15:person w15:author="Karlis Bogens">
    <w15:presenceInfo w15:providerId="None" w15:userId="Karlis Bogens"/>
  </w15:person>
  <w15:person w15:author="Bogens Karlis">
    <w15:presenceInfo w15:providerId="None" w15:userId="Bogens Karlis"/>
  </w15:person>
  <w15:person w15:author="K Bogens">
    <w15:presenceInfo w15:providerId="None" w15:userId="K Bogen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355C"/>
    <w:rsid w:val="00010C93"/>
    <w:rsid w:val="000151AF"/>
    <w:rsid w:val="00040AC6"/>
    <w:rsid w:val="00046DAE"/>
    <w:rsid w:val="00072E3A"/>
    <w:rsid w:val="0007751C"/>
    <w:rsid w:val="00083B77"/>
    <w:rsid w:val="00084EAB"/>
    <w:rsid w:val="000A4A33"/>
    <w:rsid w:val="000B2CA5"/>
    <w:rsid w:val="000B7255"/>
    <w:rsid w:val="000B7E78"/>
    <w:rsid w:val="000C5DF0"/>
    <w:rsid w:val="000C7853"/>
    <w:rsid w:val="000D31CE"/>
    <w:rsid w:val="000D4C1A"/>
    <w:rsid w:val="000E33A5"/>
    <w:rsid w:val="000E6FF8"/>
    <w:rsid w:val="000F0B1B"/>
    <w:rsid w:val="00106646"/>
    <w:rsid w:val="0012108B"/>
    <w:rsid w:val="00130557"/>
    <w:rsid w:val="00130675"/>
    <w:rsid w:val="00161566"/>
    <w:rsid w:val="00164BDE"/>
    <w:rsid w:val="00165136"/>
    <w:rsid w:val="00170BCE"/>
    <w:rsid w:val="001935A7"/>
    <w:rsid w:val="001B2647"/>
    <w:rsid w:val="001B2D68"/>
    <w:rsid w:val="001D17D3"/>
    <w:rsid w:val="001E24EE"/>
    <w:rsid w:val="001E5B85"/>
    <w:rsid w:val="002178DF"/>
    <w:rsid w:val="00220543"/>
    <w:rsid w:val="0022534A"/>
    <w:rsid w:val="00225C17"/>
    <w:rsid w:val="00250415"/>
    <w:rsid w:val="00257E61"/>
    <w:rsid w:val="00261295"/>
    <w:rsid w:val="002638A3"/>
    <w:rsid w:val="00264BD2"/>
    <w:rsid w:val="00272855"/>
    <w:rsid w:val="00276B4B"/>
    <w:rsid w:val="00277360"/>
    <w:rsid w:val="002813B5"/>
    <w:rsid w:val="00285809"/>
    <w:rsid w:val="002900A8"/>
    <w:rsid w:val="002948A8"/>
    <w:rsid w:val="00295075"/>
    <w:rsid w:val="00297751"/>
    <w:rsid w:val="002A374E"/>
    <w:rsid w:val="002A4514"/>
    <w:rsid w:val="002C569B"/>
    <w:rsid w:val="002C6CD1"/>
    <w:rsid w:val="002C7BCD"/>
    <w:rsid w:val="00305C65"/>
    <w:rsid w:val="00313C59"/>
    <w:rsid w:val="00322BB5"/>
    <w:rsid w:val="003327A4"/>
    <w:rsid w:val="003355CC"/>
    <w:rsid w:val="00344FDD"/>
    <w:rsid w:val="00356402"/>
    <w:rsid w:val="003603ED"/>
    <w:rsid w:val="00364023"/>
    <w:rsid w:val="003701A5"/>
    <w:rsid w:val="00370D0B"/>
    <w:rsid w:val="00396310"/>
    <w:rsid w:val="00397B70"/>
    <w:rsid w:val="003A1081"/>
    <w:rsid w:val="003A6B15"/>
    <w:rsid w:val="003B5116"/>
    <w:rsid w:val="003C1E71"/>
    <w:rsid w:val="003C2C2A"/>
    <w:rsid w:val="003D1B50"/>
    <w:rsid w:val="003D4800"/>
    <w:rsid w:val="003E7951"/>
    <w:rsid w:val="003F5838"/>
    <w:rsid w:val="00401643"/>
    <w:rsid w:val="00402944"/>
    <w:rsid w:val="004152BA"/>
    <w:rsid w:val="00420691"/>
    <w:rsid w:val="00427E2E"/>
    <w:rsid w:val="0043223E"/>
    <w:rsid w:val="0043377C"/>
    <w:rsid w:val="004347FF"/>
    <w:rsid w:val="004409CB"/>
    <w:rsid w:val="00444E7C"/>
    <w:rsid w:val="00447452"/>
    <w:rsid w:val="00447D6F"/>
    <w:rsid w:val="00455390"/>
    <w:rsid w:val="00464079"/>
    <w:rsid w:val="00470254"/>
    <w:rsid w:val="00477417"/>
    <w:rsid w:val="004838D1"/>
    <w:rsid w:val="00485C54"/>
    <w:rsid w:val="004A025F"/>
    <w:rsid w:val="004A3F10"/>
    <w:rsid w:val="004A4BBF"/>
    <w:rsid w:val="004B39D5"/>
    <w:rsid w:val="004B4A7B"/>
    <w:rsid w:val="004D7963"/>
    <w:rsid w:val="004E6DB3"/>
    <w:rsid w:val="004E7BC3"/>
    <w:rsid w:val="004F4CB4"/>
    <w:rsid w:val="0050100A"/>
    <w:rsid w:val="005155BF"/>
    <w:rsid w:val="00517218"/>
    <w:rsid w:val="005175FB"/>
    <w:rsid w:val="005238A8"/>
    <w:rsid w:val="0052422F"/>
    <w:rsid w:val="005246E6"/>
    <w:rsid w:val="0055525B"/>
    <w:rsid w:val="00555DD9"/>
    <w:rsid w:val="00560C9C"/>
    <w:rsid w:val="00566AFE"/>
    <w:rsid w:val="0057000F"/>
    <w:rsid w:val="00575808"/>
    <w:rsid w:val="00581116"/>
    <w:rsid w:val="005A1B17"/>
    <w:rsid w:val="005A2BB0"/>
    <w:rsid w:val="005A6CF5"/>
    <w:rsid w:val="005A7228"/>
    <w:rsid w:val="005B6C85"/>
    <w:rsid w:val="005C360E"/>
    <w:rsid w:val="005C42D4"/>
    <w:rsid w:val="005C4FF3"/>
    <w:rsid w:val="005C60FF"/>
    <w:rsid w:val="005D55E7"/>
    <w:rsid w:val="005D7B6D"/>
    <w:rsid w:val="005E53B4"/>
    <w:rsid w:val="00602756"/>
    <w:rsid w:val="006042F7"/>
    <w:rsid w:val="00610965"/>
    <w:rsid w:val="00632237"/>
    <w:rsid w:val="00640C98"/>
    <w:rsid w:val="00655D6C"/>
    <w:rsid w:val="006669AD"/>
    <w:rsid w:val="0067678C"/>
    <w:rsid w:val="006800D0"/>
    <w:rsid w:val="00685020"/>
    <w:rsid w:val="00687F0A"/>
    <w:rsid w:val="006B0054"/>
    <w:rsid w:val="006B5D5F"/>
    <w:rsid w:val="006C0653"/>
    <w:rsid w:val="006F4B49"/>
    <w:rsid w:val="006F7C09"/>
    <w:rsid w:val="007043EB"/>
    <w:rsid w:val="00705D82"/>
    <w:rsid w:val="007107CB"/>
    <w:rsid w:val="00714CC6"/>
    <w:rsid w:val="007154A7"/>
    <w:rsid w:val="0071562B"/>
    <w:rsid w:val="00721672"/>
    <w:rsid w:val="0072691F"/>
    <w:rsid w:val="007308E1"/>
    <w:rsid w:val="0073155E"/>
    <w:rsid w:val="00743B34"/>
    <w:rsid w:val="00744A51"/>
    <w:rsid w:val="007525C5"/>
    <w:rsid w:val="00757453"/>
    <w:rsid w:val="0076107D"/>
    <w:rsid w:val="00770DF8"/>
    <w:rsid w:val="00785402"/>
    <w:rsid w:val="00792AA9"/>
    <w:rsid w:val="00796D2E"/>
    <w:rsid w:val="007A1BBB"/>
    <w:rsid w:val="007A6518"/>
    <w:rsid w:val="007B1E40"/>
    <w:rsid w:val="007B55B0"/>
    <w:rsid w:val="007C5067"/>
    <w:rsid w:val="007C6E51"/>
    <w:rsid w:val="007D097C"/>
    <w:rsid w:val="007F209B"/>
    <w:rsid w:val="007F4F63"/>
    <w:rsid w:val="00803966"/>
    <w:rsid w:val="00804653"/>
    <w:rsid w:val="00811688"/>
    <w:rsid w:val="008125F6"/>
    <w:rsid w:val="0081637D"/>
    <w:rsid w:val="00824595"/>
    <w:rsid w:val="00825B17"/>
    <w:rsid w:val="008264D0"/>
    <w:rsid w:val="0083677B"/>
    <w:rsid w:val="0084057A"/>
    <w:rsid w:val="008417C6"/>
    <w:rsid w:val="00842B45"/>
    <w:rsid w:val="00861340"/>
    <w:rsid w:val="00861E20"/>
    <w:rsid w:val="00867EFB"/>
    <w:rsid w:val="00874AF8"/>
    <w:rsid w:val="00887AD4"/>
    <w:rsid w:val="00891869"/>
    <w:rsid w:val="00897200"/>
    <w:rsid w:val="008A1DF0"/>
    <w:rsid w:val="008A2B92"/>
    <w:rsid w:val="008A4A9F"/>
    <w:rsid w:val="008A5015"/>
    <w:rsid w:val="008A61D6"/>
    <w:rsid w:val="008B33BE"/>
    <w:rsid w:val="008B54C3"/>
    <w:rsid w:val="008B5B29"/>
    <w:rsid w:val="008D5016"/>
    <w:rsid w:val="008D7455"/>
    <w:rsid w:val="008E32AE"/>
    <w:rsid w:val="008E4870"/>
    <w:rsid w:val="008F0181"/>
    <w:rsid w:val="008F1148"/>
    <w:rsid w:val="008F141E"/>
    <w:rsid w:val="008F5864"/>
    <w:rsid w:val="008F6668"/>
    <w:rsid w:val="0090382D"/>
    <w:rsid w:val="00904FFD"/>
    <w:rsid w:val="00910E34"/>
    <w:rsid w:val="00911C66"/>
    <w:rsid w:val="00920801"/>
    <w:rsid w:val="00920C97"/>
    <w:rsid w:val="009219F1"/>
    <w:rsid w:val="00925712"/>
    <w:rsid w:val="00934AAB"/>
    <w:rsid w:val="00935A52"/>
    <w:rsid w:val="009367DA"/>
    <w:rsid w:val="00937DBF"/>
    <w:rsid w:val="00942FF4"/>
    <w:rsid w:val="0095346A"/>
    <w:rsid w:val="00955A57"/>
    <w:rsid w:val="0096095C"/>
    <w:rsid w:val="0096396F"/>
    <w:rsid w:val="00972072"/>
    <w:rsid w:val="009A6733"/>
    <w:rsid w:val="009B3A2A"/>
    <w:rsid w:val="009B3E01"/>
    <w:rsid w:val="009B6CAB"/>
    <w:rsid w:val="009C1DA3"/>
    <w:rsid w:val="009C53D8"/>
    <w:rsid w:val="009C61FF"/>
    <w:rsid w:val="009D27D4"/>
    <w:rsid w:val="00A019B1"/>
    <w:rsid w:val="00A03BDC"/>
    <w:rsid w:val="00A11F5A"/>
    <w:rsid w:val="00A16BD9"/>
    <w:rsid w:val="00A30CF5"/>
    <w:rsid w:val="00A35C7B"/>
    <w:rsid w:val="00A4159C"/>
    <w:rsid w:val="00A526D8"/>
    <w:rsid w:val="00A5355C"/>
    <w:rsid w:val="00A56160"/>
    <w:rsid w:val="00A610B7"/>
    <w:rsid w:val="00A70DE0"/>
    <w:rsid w:val="00A85695"/>
    <w:rsid w:val="00A969FF"/>
    <w:rsid w:val="00AC0B21"/>
    <w:rsid w:val="00AC6C51"/>
    <w:rsid w:val="00AD2B12"/>
    <w:rsid w:val="00AD5B1F"/>
    <w:rsid w:val="00AD61DA"/>
    <w:rsid w:val="00AD7E70"/>
    <w:rsid w:val="00AE2005"/>
    <w:rsid w:val="00AE3ECB"/>
    <w:rsid w:val="00AF1FC1"/>
    <w:rsid w:val="00B02599"/>
    <w:rsid w:val="00B077C0"/>
    <w:rsid w:val="00B21770"/>
    <w:rsid w:val="00B21910"/>
    <w:rsid w:val="00B36D30"/>
    <w:rsid w:val="00B42446"/>
    <w:rsid w:val="00B428EF"/>
    <w:rsid w:val="00B5638F"/>
    <w:rsid w:val="00B65CC9"/>
    <w:rsid w:val="00B7082A"/>
    <w:rsid w:val="00B71FAB"/>
    <w:rsid w:val="00B74252"/>
    <w:rsid w:val="00B959A7"/>
    <w:rsid w:val="00BA42B7"/>
    <w:rsid w:val="00BB26DF"/>
    <w:rsid w:val="00BB3A9F"/>
    <w:rsid w:val="00BD1514"/>
    <w:rsid w:val="00BE1627"/>
    <w:rsid w:val="00BE2D52"/>
    <w:rsid w:val="00BE5953"/>
    <w:rsid w:val="00C07F7D"/>
    <w:rsid w:val="00C11CA8"/>
    <w:rsid w:val="00C140E8"/>
    <w:rsid w:val="00C20AAA"/>
    <w:rsid w:val="00C22F34"/>
    <w:rsid w:val="00C23474"/>
    <w:rsid w:val="00C23E04"/>
    <w:rsid w:val="00C4469E"/>
    <w:rsid w:val="00C54541"/>
    <w:rsid w:val="00C653E5"/>
    <w:rsid w:val="00C65D5E"/>
    <w:rsid w:val="00C704A8"/>
    <w:rsid w:val="00C73409"/>
    <w:rsid w:val="00C770B6"/>
    <w:rsid w:val="00C85ABD"/>
    <w:rsid w:val="00C91018"/>
    <w:rsid w:val="00C912AE"/>
    <w:rsid w:val="00C912D8"/>
    <w:rsid w:val="00C9294D"/>
    <w:rsid w:val="00CB30C1"/>
    <w:rsid w:val="00CB3D34"/>
    <w:rsid w:val="00CB5162"/>
    <w:rsid w:val="00CC3536"/>
    <w:rsid w:val="00CC5E37"/>
    <w:rsid w:val="00CE6B7B"/>
    <w:rsid w:val="00CE6DCB"/>
    <w:rsid w:val="00CE6F46"/>
    <w:rsid w:val="00CF3326"/>
    <w:rsid w:val="00D01B93"/>
    <w:rsid w:val="00D02BBE"/>
    <w:rsid w:val="00D12598"/>
    <w:rsid w:val="00D14898"/>
    <w:rsid w:val="00D17338"/>
    <w:rsid w:val="00D249A2"/>
    <w:rsid w:val="00D273FB"/>
    <w:rsid w:val="00D36422"/>
    <w:rsid w:val="00D43B7D"/>
    <w:rsid w:val="00D502A6"/>
    <w:rsid w:val="00D5204C"/>
    <w:rsid w:val="00D5245F"/>
    <w:rsid w:val="00D564C8"/>
    <w:rsid w:val="00D75017"/>
    <w:rsid w:val="00D84541"/>
    <w:rsid w:val="00D96B94"/>
    <w:rsid w:val="00DB2E83"/>
    <w:rsid w:val="00DB6EE8"/>
    <w:rsid w:val="00DC0D0A"/>
    <w:rsid w:val="00DC12C6"/>
    <w:rsid w:val="00DC2F6F"/>
    <w:rsid w:val="00DD1397"/>
    <w:rsid w:val="00DD7BAE"/>
    <w:rsid w:val="00DE0E8F"/>
    <w:rsid w:val="00DE11A2"/>
    <w:rsid w:val="00DE43AC"/>
    <w:rsid w:val="00DE6B74"/>
    <w:rsid w:val="00DF1CD0"/>
    <w:rsid w:val="00DF6653"/>
    <w:rsid w:val="00DF6EBB"/>
    <w:rsid w:val="00E06311"/>
    <w:rsid w:val="00E355D2"/>
    <w:rsid w:val="00E35C7D"/>
    <w:rsid w:val="00E37090"/>
    <w:rsid w:val="00E41667"/>
    <w:rsid w:val="00E420D4"/>
    <w:rsid w:val="00E6230E"/>
    <w:rsid w:val="00E6403C"/>
    <w:rsid w:val="00E67F0F"/>
    <w:rsid w:val="00E72BC1"/>
    <w:rsid w:val="00E743F5"/>
    <w:rsid w:val="00E82779"/>
    <w:rsid w:val="00E82AC2"/>
    <w:rsid w:val="00E84DCB"/>
    <w:rsid w:val="00E879C2"/>
    <w:rsid w:val="00E91919"/>
    <w:rsid w:val="00E91D74"/>
    <w:rsid w:val="00EA0A1A"/>
    <w:rsid w:val="00EA14DC"/>
    <w:rsid w:val="00EA4441"/>
    <w:rsid w:val="00EA78F7"/>
    <w:rsid w:val="00EC5C9D"/>
    <w:rsid w:val="00EC6706"/>
    <w:rsid w:val="00EC7CF8"/>
    <w:rsid w:val="00ED0651"/>
    <w:rsid w:val="00ED1E55"/>
    <w:rsid w:val="00ED49AA"/>
    <w:rsid w:val="00EE63C1"/>
    <w:rsid w:val="00EF0849"/>
    <w:rsid w:val="00F13D9D"/>
    <w:rsid w:val="00F225DB"/>
    <w:rsid w:val="00F22CCD"/>
    <w:rsid w:val="00F345F5"/>
    <w:rsid w:val="00F34E74"/>
    <w:rsid w:val="00F44643"/>
    <w:rsid w:val="00F44BD5"/>
    <w:rsid w:val="00F4768D"/>
    <w:rsid w:val="00F62A22"/>
    <w:rsid w:val="00F63C10"/>
    <w:rsid w:val="00F650F0"/>
    <w:rsid w:val="00F7059C"/>
    <w:rsid w:val="00F73709"/>
    <w:rsid w:val="00F73C71"/>
    <w:rsid w:val="00F753F7"/>
    <w:rsid w:val="00F769E1"/>
    <w:rsid w:val="00F8017A"/>
    <w:rsid w:val="00F85F6E"/>
    <w:rsid w:val="00F8799A"/>
    <w:rsid w:val="00F90B7F"/>
    <w:rsid w:val="00F92037"/>
    <w:rsid w:val="00F92BE9"/>
    <w:rsid w:val="00F96448"/>
    <w:rsid w:val="00FA0041"/>
    <w:rsid w:val="00FA0253"/>
    <w:rsid w:val="00FA216B"/>
    <w:rsid w:val="00FB5584"/>
    <w:rsid w:val="00FC1A55"/>
    <w:rsid w:val="00FD5814"/>
    <w:rsid w:val="00FD739C"/>
    <w:rsid w:val="00FE72DF"/>
    <w:rsid w:val="00FF10FD"/>
    <w:rsid w:val="00FF1412"/>
    <w:rsid w:val="00FF77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DF37D104-701C-47DF-AEB0-3BDEAEC18D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footnote text" w:qFormat="1"/>
    <w:lsdException w:name="footer" w:uiPriority="99"/>
    <w:lsdException w:name="caption" w:semiHidden="1" w:unhideWhenUsed="1" w:qFormat="1"/>
    <w:lsdException w:name="footnote reference" w:qFormat="1"/>
    <w:lsdException w:name="Title" w:qFormat="1"/>
    <w:lsdException w:name="Subtitle" w:qFormat="1"/>
    <w:lsdException w:name="Hyperlink" w:uiPriority="99"/>
    <w:lsdException w:name="Strong" w:qFormat="1"/>
    <w:lsdException w:name="Emphasis" w:qFormat="1"/>
    <w:lsdException w:name="Normal (Web)" w:uiPriority="99"/>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qFormat/>
    <w:rsid w:val="00305C65"/>
    <w:pPr>
      <w:keepNext/>
      <w:keepLines/>
      <w:spacing w:before="480"/>
      <w:outlineLvl w:val="0"/>
    </w:pPr>
    <w:rPr>
      <w:rFonts w:ascii="Calibri Light" w:eastAsia="Yu Gothic Light" w:hAnsi="Calibri Light"/>
      <w:b/>
      <w:bCs/>
      <w:color w:val="2E74B5"/>
      <w:sz w:val="28"/>
      <w:szCs w:val="28"/>
    </w:rPr>
  </w:style>
  <w:style w:type="paragraph" w:styleId="Heading2">
    <w:name w:val="heading 2"/>
    <w:basedOn w:val="Normal"/>
    <w:next w:val="Normal"/>
    <w:link w:val="Heading2Char"/>
    <w:semiHidden/>
    <w:unhideWhenUsed/>
    <w:qFormat/>
    <w:rsid w:val="00AE2005"/>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qFormat/>
    <w:rsid w:val="00FA216B"/>
    <w:pPr>
      <w:keepNext/>
      <w:outlineLvl w:val="2"/>
    </w:pPr>
    <w:rPr>
      <w:b/>
      <w:sz w:val="22"/>
      <w:lang w:val="es-ES_tradnl" w:eastAsia="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encabezado,he,header odd,header odd1,header odd2,header"/>
    <w:basedOn w:val="Normal"/>
    <w:link w:val="HeaderChar"/>
    <w:pPr>
      <w:tabs>
        <w:tab w:val="center" w:pos="4419"/>
        <w:tab w:val="right" w:pos="8838"/>
      </w:tabs>
    </w:pPr>
  </w:style>
  <w:style w:type="paragraph" w:styleId="Footer">
    <w:name w:val="footer"/>
    <w:basedOn w:val="Normal"/>
    <w:link w:val="FooterChar"/>
    <w:uiPriority w:val="99"/>
    <w:pPr>
      <w:tabs>
        <w:tab w:val="center" w:pos="4419"/>
        <w:tab w:val="right" w:pos="8838"/>
      </w:tabs>
    </w:pPr>
  </w:style>
  <w:style w:type="character" w:styleId="PageNumber">
    <w:name w:val="page number"/>
    <w:basedOn w:val="DefaultParagraphFont"/>
  </w:style>
  <w:style w:type="character" w:styleId="Hyperlink">
    <w:name w:val="Hyperlink"/>
    <w:uiPriority w:val="99"/>
    <w:rPr>
      <w:color w:val="0000FF"/>
      <w:u w:val="single"/>
    </w:rPr>
  </w:style>
  <w:style w:type="paragraph" w:styleId="BodyTextIndent2">
    <w:name w:val="Body Text Indent 2"/>
    <w:basedOn w:val="Normal"/>
    <w:pPr>
      <w:ind w:left="-90" w:firstLine="709"/>
      <w:jc w:val="both"/>
    </w:pPr>
    <w:rPr>
      <w:sz w:val="24"/>
    </w:rPr>
  </w:style>
  <w:style w:type="character" w:customStyle="1" w:styleId="Heading1Char">
    <w:name w:val="Heading 1 Char"/>
    <w:link w:val="Heading1"/>
    <w:rsid w:val="00305C65"/>
    <w:rPr>
      <w:rFonts w:ascii="Calibri Light" w:eastAsia="Yu Gothic Light" w:hAnsi="Calibri Light"/>
      <w:b/>
      <w:bCs/>
      <w:color w:val="2E74B5"/>
      <w:sz w:val="28"/>
      <w:szCs w:val="28"/>
    </w:rPr>
  </w:style>
  <w:style w:type="paragraph" w:customStyle="1" w:styleId="h1">
    <w:name w:val="h1"/>
    <w:basedOn w:val="Normal"/>
    <w:autoRedefine/>
    <w:rsid w:val="00305C65"/>
    <w:rPr>
      <w:b/>
      <w:sz w:val="28"/>
      <w:szCs w:val="28"/>
      <w:lang w:eastAsia="es-ES"/>
    </w:rPr>
  </w:style>
  <w:style w:type="paragraph" w:styleId="ListParagraph">
    <w:name w:val="List Paragraph"/>
    <w:basedOn w:val="Normal"/>
    <w:uiPriority w:val="34"/>
    <w:qFormat/>
    <w:rsid w:val="00305C65"/>
    <w:pPr>
      <w:ind w:left="720"/>
      <w:contextualSpacing/>
    </w:pPr>
    <w:rPr>
      <w:rFonts w:eastAsia="Calibri"/>
    </w:rPr>
  </w:style>
  <w:style w:type="character" w:customStyle="1" w:styleId="Heading3Char">
    <w:name w:val="Heading 3 Char"/>
    <w:link w:val="Heading3"/>
    <w:rsid w:val="00305C65"/>
    <w:rPr>
      <w:b/>
      <w:sz w:val="22"/>
      <w:lang w:val="es-ES_tradnl" w:eastAsia="es-ES"/>
    </w:rPr>
  </w:style>
  <w:style w:type="character" w:customStyle="1" w:styleId="FooterChar">
    <w:name w:val="Footer Char"/>
    <w:link w:val="Footer"/>
    <w:uiPriority w:val="99"/>
    <w:rsid w:val="00305C65"/>
  </w:style>
  <w:style w:type="paragraph" w:styleId="TOCHeading">
    <w:name w:val="TOC Heading"/>
    <w:basedOn w:val="Heading1"/>
    <w:next w:val="Normal"/>
    <w:uiPriority w:val="39"/>
    <w:semiHidden/>
    <w:unhideWhenUsed/>
    <w:qFormat/>
    <w:rsid w:val="00305C65"/>
    <w:pPr>
      <w:spacing w:line="276" w:lineRule="auto"/>
      <w:outlineLvl w:val="9"/>
    </w:pPr>
    <w:rPr>
      <w:rFonts w:ascii="Cambria" w:eastAsia="MS Gothic" w:hAnsi="Cambria"/>
      <w:color w:val="365F91"/>
      <w:lang w:eastAsia="ja-JP"/>
    </w:rPr>
  </w:style>
  <w:style w:type="paragraph" w:styleId="TOC2">
    <w:name w:val="toc 2"/>
    <w:basedOn w:val="Normal"/>
    <w:next w:val="Normal"/>
    <w:autoRedefine/>
    <w:uiPriority w:val="39"/>
    <w:unhideWhenUsed/>
    <w:qFormat/>
    <w:rsid w:val="00305C65"/>
    <w:pPr>
      <w:spacing w:after="100" w:line="276" w:lineRule="auto"/>
      <w:ind w:left="220"/>
    </w:pPr>
    <w:rPr>
      <w:rFonts w:ascii="Calibri" w:eastAsia="MS Mincho" w:hAnsi="Calibri" w:cs="Arial"/>
      <w:sz w:val="22"/>
      <w:szCs w:val="22"/>
      <w:lang w:eastAsia="ja-JP"/>
    </w:rPr>
  </w:style>
  <w:style w:type="paragraph" w:styleId="TOC1">
    <w:name w:val="toc 1"/>
    <w:basedOn w:val="Normal"/>
    <w:next w:val="Normal"/>
    <w:autoRedefine/>
    <w:uiPriority w:val="39"/>
    <w:unhideWhenUsed/>
    <w:qFormat/>
    <w:rsid w:val="00305C65"/>
    <w:pPr>
      <w:spacing w:after="100" w:line="276" w:lineRule="auto"/>
    </w:pPr>
    <w:rPr>
      <w:rFonts w:ascii="Calibri" w:eastAsia="MS Mincho" w:hAnsi="Calibri" w:cs="Arial"/>
      <w:sz w:val="22"/>
      <w:szCs w:val="22"/>
      <w:lang w:eastAsia="ja-JP"/>
    </w:rPr>
  </w:style>
  <w:style w:type="paragraph" w:styleId="TOC3">
    <w:name w:val="toc 3"/>
    <w:basedOn w:val="Normal"/>
    <w:next w:val="Normal"/>
    <w:autoRedefine/>
    <w:uiPriority w:val="39"/>
    <w:unhideWhenUsed/>
    <w:qFormat/>
    <w:rsid w:val="00D43B7D"/>
    <w:pPr>
      <w:tabs>
        <w:tab w:val="right" w:leader="dot" w:pos="9629"/>
      </w:tabs>
      <w:spacing w:after="100" w:line="276" w:lineRule="auto"/>
    </w:pPr>
    <w:rPr>
      <w:rFonts w:ascii="Calibri" w:eastAsia="MS Mincho" w:hAnsi="Calibri" w:cs="Arial"/>
      <w:sz w:val="22"/>
      <w:szCs w:val="22"/>
      <w:lang w:eastAsia="ja-JP"/>
    </w:rPr>
  </w:style>
  <w:style w:type="paragraph" w:styleId="FootnoteText">
    <w:name w:val="footnote text"/>
    <w:aliases w:val="ALTS FOOTNOTE,DNV- Char Char,DNV-FT,Footnote Text Char Char1,Footnote Text Char Char1 Char1 Char Char,Footnote Text Char1,Footnote Text Char1 Char1 Char1 Char,Footnote Text Char1 Char1 Char1 Char Char Char1,Footnote Text Char4 Char Char,f"/>
    <w:basedOn w:val="Normal"/>
    <w:link w:val="FootnoteTextChar"/>
    <w:unhideWhenUsed/>
    <w:qFormat/>
    <w:rsid w:val="00ED1E55"/>
    <w:rPr>
      <w:rFonts w:eastAsia="Calibri"/>
    </w:rPr>
  </w:style>
  <w:style w:type="character" w:customStyle="1" w:styleId="FootnoteTextChar">
    <w:name w:val="Footnote Text Char"/>
    <w:aliases w:val="ALTS FOOTNOTE Char,DNV- Char Char Char,DNV-FT Char,Footnote Text Char Char1 Char,Footnote Text Char Char1 Char1 Char Char Char,Footnote Text Char1 Char,Footnote Text Char1 Char1 Char1 Char Char,Footnote Text Char4 Char Char Char"/>
    <w:link w:val="FootnoteText"/>
    <w:qFormat/>
    <w:rsid w:val="00ED1E55"/>
    <w:rPr>
      <w:rFonts w:eastAsia="Calibri"/>
    </w:rPr>
  </w:style>
  <w:style w:type="character" w:styleId="FootnoteReference">
    <w:name w:val="footnote reference"/>
    <w:aliases w:val="(NECG) Footnote Reference,Appel note de bas de p,FR,Footnote Reference/,Footnote Reference1,Style 12,Style 124,Style 13,Style 17,Style 3,Style 4,Style 6,fr,o,Style 7,Footnote symbol,Appel note de bas de p + 11 pt,Italic,Footnote,R"/>
    <w:unhideWhenUsed/>
    <w:qFormat/>
    <w:rsid w:val="00ED1E55"/>
    <w:rPr>
      <w:rFonts w:ascii="Times New Roman" w:hAnsi="Times New Roman" w:cs="Times New Roman" w:hint="default"/>
      <w:vertAlign w:val="superscript"/>
    </w:rPr>
  </w:style>
  <w:style w:type="character" w:customStyle="1" w:styleId="HeaderChar">
    <w:name w:val="Header Char"/>
    <w:aliases w:val="encabezado Char,he Char,header odd Char,header odd1 Char,header odd2 Char,header Char"/>
    <w:link w:val="Header"/>
    <w:uiPriority w:val="99"/>
    <w:rsid w:val="008A2B92"/>
  </w:style>
  <w:style w:type="paragraph" w:customStyle="1" w:styleId="Tablelegend">
    <w:name w:val="Table_legend"/>
    <w:basedOn w:val="Normal"/>
    <w:link w:val="TablelegendChar"/>
    <w:rsid w:val="00C770B6"/>
    <w:pPr>
      <w:tabs>
        <w:tab w:val="left" w:pos="1134"/>
        <w:tab w:val="left" w:pos="1871"/>
        <w:tab w:val="left" w:pos="2268"/>
      </w:tabs>
      <w:overflowPunct w:val="0"/>
      <w:autoSpaceDE w:val="0"/>
      <w:autoSpaceDN w:val="0"/>
      <w:adjustRightInd w:val="0"/>
      <w:spacing w:before="120"/>
      <w:textAlignment w:val="baseline"/>
    </w:pPr>
    <w:rPr>
      <w:lang w:val="en-GB" w:eastAsia="x-none"/>
    </w:rPr>
  </w:style>
  <w:style w:type="character" w:customStyle="1" w:styleId="TablelegendChar">
    <w:name w:val="Table_legend Char"/>
    <w:link w:val="Tablelegend"/>
    <w:rsid w:val="00C770B6"/>
    <w:rPr>
      <w:lang w:val="en-GB" w:eastAsia="x-none"/>
    </w:rPr>
  </w:style>
  <w:style w:type="paragraph" w:customStyle="1" w:styleId="Proposal">
    <w:name w:val="Proposal"/>
    <w:basedOn w:val="Normal"/>
    <w:next w:val="Normal"/>
    <w:link w:val="ProposalChar"/>
    <w:rsid w:val="005A2BB0"/>
    <w:pPr>
      <w:keepNext/>
      <w:tabs>
        <w:tab w:val="left" w:pos="1134"/>
        <w:tab w:val="left" w:pos="1871"/>
        <w:tab w:val="left" w:pos="2268"/>
      </w:tabs>
      <w:overflowPunct w:val="0"/>
      <w:autoSpaceDE w:val="0"/>
      <w:autoSpaceDN w:val="0"/>
      <w:adjustRightInd w:val="0"/>
      <w:spacing w:before="240"/>
      <w:textAlignment w:val="baseline"/>
    </w:pPr>
    <w:rPr>
      <w:rFonts w:hAnsi="Times New Roman Bold"/>
      <w:b/>
      <w:sz w:val="24"/>
      <w:lang w:val="en-GB"/>
    </w:rPr>
  </w:style>
  <w:style w:type="character" w:customStyle="1" w:styleId="ProposalChar">
    <w:name w:val="Proposal Char"/>
    <w:link w:val="Proposal"/>
    <w:locked/>
    <w:rsid w:val="005A2BB0"/>
    <w:rPr>
      <w:rFonts w:hAnsi="Times New Roman Bold"/>
      <w:b/>
      <w:sz w:val="24"/>
      <w:lang w:val="en-GB"/>
    </w:rPr>
  </w:style>
  <w:style w:type="paragraph" w:styleId="NormalWeb">
    <w:name w:val="Normal (Web)"/>
    <w:basedOn w:val="Normal"/>
    <w:uiPriority w:val="99"/>
    <w:unhideWhenUsed/>
    <w:rsid w:val="008F1148"/>
    <w:pPr>
      <w:spacing w:before="100" w:beforeAutospacing="1" w:after="100" w:afterAutospacing="1"/>
    </w:pPr>
    <w:rPr>
      <w:sz w:val="24"/>
      <w:szCs w:val="24"/>
      <w:lang w:val="en-GB"/>
    </w:rPr>
  </w:style>
  <w:style w:type="character" w:customStyle="1" w:styleId="Artref">
    <w:name w:val="Art_ref"/>
    <w:qFormat/>
    <w:rsid w:val="008F1148"/>
  </w:style>
  <w:style w:type="character" w:customStyle="1" w:styleId="Tablefreq">
    <w:name w:val="Table_freq"/>
    <w:rsid w:val="008F1148"/>
    <w:rPr>
      <w:b/>
      <w:color w:val="auto"/>
      <w:sz w:val="20"/>
    </w:rPr>
  </w:style>
  <w:style w:type="paragraph" w:customStyle="1" w:styleId="Tablehead">
    <w:name w:val="Table_head"/>
    <w:basedOn w:val="Normal"/>
    <w:link w:val="TableheadChar"/>
    <w:rsid w:val="008F1148"/>
    <w:pPr>
      <w:keepNext/>
      <w:tabs>
        <w:tab w:val="left" w:pos="1134"/>
        <w:tab w:val="left" w:pos="1871"/>
        <w:tab w:val="left" w:pos="2268"/>
      </w:tabs>
      <w:overflowPunct w:val="0"/>
      <w:autoSpaceDE w:val="0"/>
      <w:autoSpaceDN w:val="0"/>
      <w:adjustRightInd w:val="0"/>
      <w:spacing w:before="80" w:after="80"/>
      <w:jc w:val="center"/>
      <w:textAlignment w:val="baseline"/>
    </w:pPr>
    <w:rPr>
      <w:rFonts w:ascii="Times New Roman Bold" w:hAnsi="Times New Roman Bold" w:cs="Times New Roman Bold"/>
      <w:b/>
      <w:lang w:val="en-GB"/>
    </w:rPr>
  </w:style>
  <w:style w:type="character" w:customStyle="1" w:styleId="TableheadChar">
    <w:name w:val="Table_head Char"/>
    <w:link w:val="Tablehead"/>
    <w:locked/>
    <w:rsid w:val="008F1148"/>
    <w:rPr>
      <w:rFonts w:ascii="Times New Roman Bold" w:hAnsi="Times New Roman Bold" w:cs="Times New Roman Bold"/>
      <w:b/>
      <w:lang w:val="en-GB"/>
    </w:rPr>
  </w:style>
  <w:style w:type="paragraph" w:customStyle="1" w:styleId="TableTextS5">
    <w:name w:val="Table_TextS5"/>
    <w:basedOn w:val="Normal"/>
    <w:link w:val="TableTextS5Char"/>
    <w:rsid w:val="008F1148"/>
    <w:pPr>
      <w:tabs>
        <w:tab w:val="left" w:pos="170"/>
        <w:tab w:val="left" w:pos="567"/>
        <w:tab w:val="left" w:pos="737"/>
        <w:tab w:val="left" w:pos="2977"/>
        <w:tab w:val="left" w:pos="3266"/>
      </w:tabs>
      <w:overflowPunct w:val="0"/>
      <w:autoSpaceDE w:val="0"/>
      <w:autoSpaceDN w:val="0"/>
      <w:adjustRightInd w:val="0"/>
      <w:spacing w:before="40" w:after="40"/>
      <w:ind w:left="170" w:hanging="170"/>
      <w:textAlignment w:val="baseline"/>
    </w:pPr>
    <w:rPr>
      <w:lang w:val="en-GB"/>
    </w:rPr>
  </w:style>
  <w:style w:type="paragraph" w:customStyle="1" w:styleId="Tabletitle">
    <w:name w:val="Table_title"/>
    <w:basedOn w:val="Normal"/>
    <w:next w:val="Normal"/>
    <w:link w:val="TabletitleChar"/>
    <w:qFormat/>
    <w:rsid w:val="008F1148"/>
    <w:pPr>
      <w:keepNext/>
      <w:keepLines/>
      <w:tabs>
        <w:tab w:val="left" w:pos="1134"/>
        <w:tab w:val="left" w:pos="1871"/>
        <w:tab w:val="left" w:pos="2268"/>
      </w:tabs>
      <w:overflowPunct w:val="0"/>
      <w:autoSpaceDE w:val="0"/>
      <w:autoSpaceDN w:val="0"/>
      <w:adjustRightInd w:val="0"/>
      <w:spacing w:after="120"/>
      <w:jc w:val="center"/>
      <w:textAlignment w:val="baseline"/>
    </w:pPr>
    <w:rPr>
      <w:rFonts w:ascii="Times New Roman Bold" w:hAnsi="Times New Roman Bold"/>
      <w:b/>
      <w:lang w:val="en-GB"/>
    </w:rPr>
  </w:style>
  <w:style w:type="character" w:customStyle="1" w:styleId="TabletitleChar">
    <w:name w:val="Table_title Char"/>
    <w:link w:val="Tabletitle"/>
    <w:locked/>
    <w:rsid w:val="008F1148"/>
    <w:rPr>
      <w:rFonts w:ascii="Times New Roman Bold" w:hAnsi="Times New Roman Bold"/>
      <w:b/>
      <w:lang w:val="en-GB"/>
    </w:rPr>
  </w:style>
  <w:style w:type="paragraph" w:customStyle="1" w:styleId="ArtNo">
    <w:name w:val="Art_No"/>
    <w:basedOn w:val="Normal"/>
    <w:next w:val="Normal"/>
    <w:rsid w:val="008F1148"/>
    <w:pPr>
      <w:keepNext/>
      <w:keepLines/>
      <w:tabs>
        <w:tab w:val="left" w:pos="1134"/>
        <w:tab w:val="left" w:pos="1871"/>
        <w:tab w:val="left" w:pos="2268"/>
      </w:tabs>
      <w:overflowPunct w:val="0"/>
      <w:autoSpaceDE w:val="0"/>
      <w:autoSpaceDN w:val="0"/>
      <w:adjustRightInd w:val="0"/>
      <w:spacing w:before="480"/>
      <w:jc w:val="center"/>
      <w:textAlignment w:val="baseline"/>
    </w:pPr>
    <w:rPr>
      <w:caps/>
      <w:sz w:val="28"/>
      <w:lang w:val="en-GB"/>
    </w:rPr>
  </w:style>
  <w:style w:type="paragraph" w:customStyle="1" w:styleId="Arttitle">
    <w:name w:val="Art_title"/>
    <w:basedOn w:val="Normal"/>
    <w:next w:val="Normal"/>
    <w:rsid w:val="008F1148"/>
    <w:pPr>
      <w:keepNext/>
      <w:keepLines/>
      <w:tabs>
        <w:tab w:val="left" w:pos="1134"/>
        <w:tab w:val="left" w:pos="1871"/>
        <w:tab w:val="left" w:pos="2268"/>
      </w:tabs>
      <w:overflowPunct w:val="0"/>
      <w:autoSpaceDE w:val="0"/>
      <w:autoSpaceDN w:val="0"/>
      <w:adjustRightInd w:val="0"/>
      <w:spacing w:before="240"/>
      <w:jc w:val="center"/>
      <w:textAlignment w:val="baseline"/>
    </w:pPr>
    <w:rPr>
      <w:b/>
      <w:sz w:val="28"/>
      <w:lang w:val="en-GB"/>
    </w:rPr>
  </w:style>
  <w:style w:type="character" w:customStyle="1" w:styleId="href">
    <w:name w:val="href"/>
    <w:qFormat/>
    <w:rsid w:val="008F1148"/>
  </w:style>
  <w:style w:type="paragraph" w:customStyle="1" w:styleId="Tabletext">
    <w:name w:val="Table_text"/>
    <w:basedOn w:val="Normal"/>
    <w:link w:val="TabletextChar"/>
    <w:qFormat/>
    <w:rsid w:val="008F1148"/>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both"/>
      <w:textAlignment w:val="baseline"/>
    </w:pPr>
    <w:rPr>
      <w:lang w:val="en-GB"/>
    </w:rPr>
  </w:style>
  <w:style w:type="character" w:customStyle="1" w:styleId="TabletextChar">
    <w:name w:val="Table_text Char"/>
    <w:link w:val="Tabletext"/>
    <w:qFormat/>
    <w:rsid w:val="008F1148"/>
    <w:rPr>
      <w:lang w:val="en-GB"/>
    </w:rPr>
  </w:style>
  <w:style w:type="paragraph" w:customStyle="1" w:styleId="Call">
    <w:name w:val="Call"/>
    <w:basedOn w:val="Normal"/>
    <w:next w:val="Normal"/>
    <w:link w:val="CallChar"/>
    <w:rsid w:val="008F1148"/>
    <w:pPr>
      <w:keepNext/>
      <w:keepLines/>
      <w:tabs>
        <w:tab w:val="left" w:pos="1134"/>
        <w:tab w:val="left" w:pos="1871"/>
        <w:tab w:val="left" w:pos="2268"/>
      </w:tabs>
      <w:overflowPunct w:val="0"/>
      <w:autoSpaceDE w:val="0"/>
      <w:autoSpaceDN w:val="0"/>
      <w:adjustRightInd w:val="0"/>
      <w:spacing w:before="160"/>
      <w:ind w:left="1134"/>
      <w:textAlignment w:val="baseline"/>
    </w:pPr>
    <w:rPr>
      <w:i/>
      <w:sz w:val="24"/>
      <w:lang w:val="en-GB"/>
    </w:rPr>
  </w:style>
  <w:style w:type="paragraph" w:customStyle="1" w:styleId="ResNo">
    <w:name w:val="Res_No"/>
    <w:basedOn w:val="Normal"/>
    <w:next w:val="Normal"/>
    <w:link w:val="ResNoChar"/>
    <w:qFormat/>
    <w:rsid w:val="008F1148"/>
    <w:pPr>
      <w:keepNext/>
      <w:keepLines/>
      <w:tabs>
        <w:tab w:val="left" w:pos="1134"/>
        <w:tab w:val="left" w:pos="1871"/>
        <w:tab w:val="left" w:pos="2268"/>
      </w:tabs>
      <w:overflowPunct w:val="0"/>
      <w:autoSpaceDE w:val="0"/>
      <w:autoSpaceDN w:val="0"/>
      <w:adjustRightInd w:val="0"/>
      <w:spacing w:before="480"/>
      <w:jc w:val="center"/>
      <w:textAlignment w:val="baseline"/>
    </w:pPr>
    <w:rPr>
      <w:caps/>
      <w:sz w:val="28"/>
      <w:lang w:val="en-GB"/>
    </w:rPr>
  </w:style>
  <w:style w:type="paragraph" w:customStyle="1" w:styleId="Restitle">
    <w:name w:val="Res_title"/>
    <w:basedOn w:val="Normal"/>
    <w:next w:val="Normal"/>
    <w:link w:val="RestitleChar"/>
    <w:qFormat/>
    <w:rsid w:val="008F1148"/>
    <w:pPr>
      <w:keepNext/>
      <w:keepLines/>
      <w:tabs>
        <w:tab w:val="left" w:pos="1134"/>
        <w:tab w:val="left" w:pos="1871"/>
        <w:tab w:val="left" w:pos="2268"/>
      </w:tabs>
      <w:overflowPunct w:val="0"/>
      <w:autoSpaceDE w:val="0"/>
      <w:autoSpaceDN w:val="0"/>
      <w:adjustRightInd w:val="0"/>
      <w:spacing w:before="240"/>
      <w:jc w:val="center"/>
      <w:textAlignment w:val="baseline"/>
    </w:pPr>
    <w:rPr>
      <w:rFonts w:ascii="Times New Roman Bold" w:hAnsi="Times New Roman Bold"/>
      <w:b/>
      <w:sz w:val="28"/>
      <w:lang w:val="en-GB"/>
    </w:rPr>
  </w:style>
  <w:style w:type="paragraph" w:customStyle="1" w:styleId="TableNo">
    <w:name w:val="Table_No"/>
    <w:basedOn w:val="Normal"/>
    <w:next w:val="Normal"/>
    <w:link w:val="TableNoChar"/>
    <w:rsid w:val="008F1148"/>
    <w:pPr>
      <w:keepNext/>
      <w:tabs>
        <w:tab w:val="left" w:pos="1134"/>
        <w:tab w:val="left" w:pos="1871"/>
        <w:tab w:val="left" w:pos="2268"/>
      </w:tabs>
      <w:overflowPunct w:val="0"/>
      <w:autoSpaceDE w:val="0"/>
      <w:autoSpaceDN w:val="0"/>
      <w:adjustRightInd w:val="0"/>
      <w:spacing w:before="560" w:after="120"/>
      <w:jc w:val="center"/>
      <w:textAlignment w:val="baseline"/>
    </w:pPr>
    <w:rPr>
      <w:caps/>
      <w:lang w:val="en-GB"/>
    </w:rPr>
  </w:style>
  <w:style w:type="paragraph" w:customStyle="1" w:styleId="Normalaftertitle">
    <w:name w:val="Normal after title"/>
    <w:basedOn w:val="Normal"/>
    <w:next w:val="Normal"/>
    <w:link w:val="NormalaftertitleChar"/>
    <w:qFormat/>
    <w:rsid w:val="008F1148"/>
    <w:pPr>
      <w:tabs>
        <w:tab w:val="left" w:pos="1134"/>
        <w:tab w:val="left" w:pos="1871"/>
        <w:tab w:val="left" w:pos="2268"/>
      </w:tabs>
      <w:overflowPunct w:val="0"/>
      <w:autoSpaceDE w:val="0"/>
      <w:autoSpaceDN w:val="0"/>
      <w:adjustRightInd w:val="0"/>
      <w:spacing w:before="280"/>
      <w:textAlignment w:val="baseline"/>
    </w:pPr>
    <w:rPr>
      <w:sz w:val="24"/>
      <w:lang w:val="en-GB"/>
    </w:rPr>
  </w:style>
  <w:style w:type="character" w:customStyle="1" w:styleId="ResNoChar">
    <w:name w:val="Res_No Char"/>
    <w:link w:val="ResNo"/>
    <w:qFormat/>
    <w:locked/>
    <w:rsid w:val="008F1148"/>
    <w:rPr>
      <w:caps/>
      <w:sz w:val="28"/>
      <w:lang w:val="en-GB"/>
    </w:rPr>
  </w:style>
  <w:style w:type="character" w:customStyle="1" w:styleId="RestitleChar">
    <w:name w:val="Res_title Char"/>
    <w:link w:val="Restitle"/>
    <w:qFormat/>
    <w:locked/>
    <w:rsid w:val="008F1148"/>
    <w:rPr>
      <w:rFonts w:ascii="Times New Roman Bold" w:hAnsi="Times New Roman Bold"/>
      <w:b/>
      <w:sz w:val="28"/>
      <w:lang w:val="en-GB"/>
    </w:rPr>
  </w:style>
  <w:style w:type="character" w:customStyle="1" w:styleId="NormalaftertitleChar">
    <w:name w:val="Normal after title Char"/>
    <w:link w:val="Normalaftertitle"/>
    <w:qFormat/>
    <w:locked/>
    <w:rsid w:val="008F1148"/>
    <w:rPr>
      <w:sz w:val="24"/>
      <w:lang w:val="en-GB"/>
    </w:rPr>
  </w:style>
  <w:style w:type="character" w:customStyle="1" w:styleId="CallChar">
    <w:name w:val="Call Char"/>
    <w:link w:val="Call"/>
    <w:locked/>
    <w:rsid w:val="008F1148"/>
    <w:rPr>
      <w:i/>
      <w:sz w:val="24"/>
      <w:lang w:val="en-GB"/>
    </w:rPr>
  </w:style>
  <w:style w:type="paragraph" w:customStyle="1" w:styleId="Body1">
    <w:name w:val="Body 1"/>
    <w:rsid w:val="008F1148"/>
    <w:pPr>
      <w:outlineLvl w:val="0"/>
    </w:pPr>
    <w:rPr>
      <w:rFonts w:eastAsia="Arial Unicode MS"/>
      <w:color w:val="000000"/>
      <w:u w:color="000000"/>
    </w:rPr>
  </w:style>
  <w:style w:type="paragraph" w:customStyle="1" w:styleId="Appendixtitle">
    <w:name w:val="Appendix_title"/>
    <w:basedOn w:val="Normal"/>
    <w:next w:val="Normal"/>
    <w:link w:val="AppendixtitleChar"/>
    <w:rsid w:val="00396310"/>
    <w:pPr>
      <w:keepNext/>
      <w:keepLines/>
      <w:tabs>
        <w:tab w:val="left" w:pos="1134"/>
        <w:tab w:val="left" w:pos="1871"/>
        <w:tab w:val="left" w:pos="2268"/>
      </w:tabs>
      <w:overflowPunct w:val="0"/>
      <w:autoSpaceDE w:val="0"/>
      <w:autoSpaceDN w:val="0"/>
      <w:adjustRightInd w:val="0"/>
      <w:spacing w:before="240" w:after="280"/>
      <w:jc w:val="center"/>
      <w:textAlignment w:val="baseline"/>
    </w:pPr>
    <w:rPr>
      <w:rFonts w:ascii="Times New Roman Bold" w:hAnsi="Times New Roman Bold"/>
      <w:b/>
      <w:sz w:val="28"/>
      <w:lang w:val="en-GB"/>
    </w:rPr>
  </w:style>
  <w:style w:type="paragraph" w:customStyle="1" w:styleId="Note">
    <w:name w:val="Note"/>
    <w:basedOn w:val="Normal"/>
    <w:next w:val="Normal"/>
    <w:link w:val="NoteChar"/>
    <w:rsid w:val="007D097C"/>
    <w:pPr>
      <w:tabs>
        <w:tab w:val="left" w:pos="284"/>
        <w:tab w:val="left" w:pos="1134"/>
        <w:tab w:val="left" w:pos="1871"/>
        <w:tab w:val="left" w:pos="2268"/>
      </w:tabs>
      <w:overflowPunct w:val="0"/>
      <w:autoSpaceDE w:val="0"/>
      <w:autoSpaceDN w:val="0"/>
      <w:adjustRightInd w:val="0"/>
      <w:spacing w:before="80"/>
      <w:textAlignment w:val="baseline"/>
    </w:pPr>
    <w:rPr>
      <w:sz w:val="24"/>
      <w:lang w:val="en-GB" w:eastAsia="x-none"/>
    </w:rPr>
  </w:style>
  <w:style w:type="character" w:customStyle="1" w:styleId="NoteChar">
    <w:name w:val="Note Char"/>
    <w:link w:val="Note"/>
    <w:locked/>
    <w:rsid w:val="007D097C"/>
    <w:rPr>
      <w:sz w:val="24"/>
      <w:lang w:val="en-GB" w:eastAsia="x-none"/>
    </w:rPr>
  </w:style>
  <w:style w:type="paragraph" w:styleId="BalloonText">
    <w:name w:val="Balloon Text"/>
    <w:basedOn w:val="Normal"/>
    <w:link w:val="BalloonTextChar"/>
    <w:rsid w:val="00322BB5"/>
    <w:rPr>
      <w:rFonts w:ascii="Segoe UI" w:hAnsi="Segoe UI" w:cs="Segoe UI"/>
      <w:sz w:val="18"/>
      <w:szCs w:val="18"/>
    </w:rPr>
  </w:style>
  <w:style w:type="character" w:customStyle="1" w:styleId="BalloonTextChar">
    <w:name w:val="Balloon Text Char"/>
    <w:link w:val="BalloonText"/>
    <w:rsid w:val="00322BB5"/>
    <w:rPr>
      <w:rFonts w:ascii="Segoe UI" w:hAnsi="Segoe UI" w:cs="Segoe UI"/>
      <w:sz w:val="18"/>
      <w:szCs w:val="18"/>
    </w:rPr>
  </w:style>
  <w:style w:type="paragraph" w:customStyle="1" w:styleId="Agendaitem">
    <w:name w:val="Agenda_item"/>
    <w:basedOn w:val="Normal"/>
    <w:next w:val="Normal"/>
    <w:qFormat/>
    <w:rsid w:val="000D31CE"/>
    <w:pPr>
      <w:tabs>
        <w:tab w:val="left" w:pos="1134"/>
        <w:tab w:val="left" w:pos="1871"/>
        <w:tab w:val="left" w:pos="2268"/>
      </w:tabs>
      <w:spacing w:before="240"/>
      <w:jc w:val="center"/>
    </w:pPr>
    <w:rPr>
      <w:sz w:val="28"/>
      <w:lang w:val="es-ES_tradnl"/>
    </w:rPr>
  </w:style>
  <w:style w:type="paragraph" w:customStyle="1" w:styleId="Headingb">
    <w:name w:val="Heading_b"/>
    <w:basedOn w:val="Normal"/>
    <w:next w:val="Normal"/>
    <w:qFormat/>
    <w:rsid w:val="000D31CE"/>
    <w:pPr>
      <w:tabs>
        <w:tab w:val="left" w:pos="1134"/>
        <w:tab w:val="left" w:pos="1871"/>
        <w:tab w:val="left" w:pos="2268"/>
      </w:tabs>
      <w:overflowPunct w:val="0"/>
      <w:autoSpaceDE w:val="0"/>
      <w:autoSpaceDN w:val="0"/>
      <w:adjustRightInd w:val="0"/>
      <w:spacing w:before="160"/>
      <w:textAlignment w:val="baseline"/>
    </w:pPr>
    <w:rPr>
      <w:rFonts w:ascii="Times New Roman Bold" w:hAnsi="Times New Roman Bold" w:cs="Times New Roman Bold"/>
      <w:b/>
      <w:sz w:val="24"/>
      <w:lang w:val="fr-CH"/>
    </w:rPr>
  </w:style>
  <w:style w:type="paragraph" w:customStyle="1" w:styleId="Normalaftertitle0">
    <w:name w:val="Normal_after_title"/>
    <w:basedOn w:val="Normal"/>
    <w:next w:val="Normal"/>
    <w:link w:val="NormalaftertitleChar0"/>
    <w:uiPriority w:val="99"/>
    <w:rsid w:val="000D31CE"/>
    <w:pPr>
      <w:tabs>
        <w:tab w:val="left" w:pos="1134"/>
        <w:tab w:val="left" w:pos="1871"/>
        <w:tab w:val="left" w:pos="2268"/>
      </w:tabs>
      <w:overflowPunct w:val="0"/>
      <w:autoSpaceDE w:val="0"/>
      <w:autoSpaceDN w:val="0"/>
      <w:adjustRightInd w:val="0"/>
      <w:spacing w:before="360"/>
      <w:textAlignment w:val="baseline"/>
    </w:pPr>
    <w:rPr>
      <w:sz w:val="24"/>
      <w:lang w:val="en-GB"/>
    </w:rPr>
  </w:style>
  <w:style w:type="character" w:customStyle="1" w:styleId="NormalaftertitleChar0">
    <w:name w:val="Normal_after_title Char"/>
    <w:link w:val="Normalaftertitle0"/>
    <w:uiPriority w:val="99"/>
    <w:locked/>
    <w:rsid w:val="000D31CE"/>
    <w:rPr>
      <w:sz w:val="24"/>
      <w:lang w:val="en-GB"/>
    </w:rPr>
  </w:style>
  <w:style w:type="character" w:customStyle="1" w:styleId="Appref">
    <w:name w:val="App_ref"/>
    <w:basedOn w:val="DefaultParagraphFont"/>
    <w:rsid w:val="00ED0651"/>
  </w:style>
  <w:style w:type="character" w:customStyle="1" w:styleId="TableTextS5Char">
    <w:name w:val="Table_TextS5 Char"/>
    <w:link w:val="TableTextS5"/>
    <w:locked/>
    <w:rsid w:val="00861340"/>
    <w:rPr>
      <w:lang w:val="en-GB"/>
    </w:rPr>
  </w:style>
  <w:style w:type="character" w:customStyle="1" w:styleId="ECCHLcyan">
    <w:name w:val="ECC HL cyan"/>
    <w:uiPriority w:val="1"/>
    <w:qFormat/>
    <w:rsid w:val="00861340"/>
    <w:rPr>
      <w:i w:val="0"/>
      <w:iCs w:val="0"/>
      <w:bdr w:val="none" w:sz="0" w:space="0" w:color="auto"/>
      <w:shd w:val="clear" w:color="auto" w:fill="00FFFF"/>
      <w:lang w:val="en-GB"/>
    </w:rPr>
  </w:style>
  <w:style w:type="character" w:customStyle="1" w:styleId="Artdef">
    <w:name w:val="Art_def"/>
    <w:basedOn w:val="DefaultParagraphFont"/>
    <w:rsid w:val="00861340"/>
    <w:rPr>
      <w:rFonts w:ascii="Times New Roman" w:hAnsi="Times New Roman"/>
      <w:b/>
    </w:rPr>
  </w:style>
  <w:style w:type="paragraph" w:customStyle="1" w:styleId="Reasons">
    <w:name w:val="Reasons"/>
    <w:basedOn w:val="Normal"/>
    <w:link w:val="ReasonsChar"/>
    <w:qFormat/>
    <w:rsid w:val="00861340"/>
    <w:pPr>
      <w:tabs>
        <w:tab w:val="left" w:pos="1134"/>
        <w:tab w:val="left" w:pos="1588"/>
        <w:tab w:val="left" w:pos="1985"/>
      </w:tabs>
      <w:overflowPunct w:val="0"/>
      <w:autoSpaceDE w:val="0"/>
      <w:autoSpaceDN w:val="0"/>
      <w:adjustRightInd w:val="0"/>
      <w:spacing w:before="120"/>
      <w:textAlignment w:val="baseline"/>
    </w:pPr>
    <w:rPr>
      <w:sz w:val="24"/>
      <w:lang w:val="en-GB"/>
    </w:rPr>
  </w:style>
  <w:style w:type="character" w:customStyle="1" w:styleId="ReasonsChar">
    <w:name w:val="Reasons Char"/>
    <w:basedOn w:val="DefaultParagraphFont"/>
    <w:link w:val="Reasons"/>
    <w:locked/>
    <w:rsid w:val="00861340"/>
    <w:rPr>
      <w:sz w:val="24"/>
      <w:lang w:val="en-GB"/>
    </w:rPr>
  </w:style>
  <w:style w:type="paragraph" w:customStyle="1" w:styleId="AppendixNo">
    <w:name w:val="Appendix_No"/>
    <w:basedOn w:val="Normal"/>
    <w:next w:val="Normal"/>
    <w:link w:val="AppendixNoChar"/>
    <w:rsid w:val="00796D2E"/>
    <w:pPr>
      <w:keepNext/>
      <w:keepLines/>
      <w:tabs>
        <w:tab w:val="left" w:pos="1134"/>
        <w:tab w:val="left" w:pos="1871"/>
        <w:tab w:val="left" w:pos="2268"/>
      </w:tabs>
      <w:overflowPunct w:val="0"/>
      <w:autoSpaceDE w:val="0"/>
      <w:autoSpaceDN w:val="0"/>
      <w:adjustRightInd w:val="0"/>
      <w:spacing w:before="480" w:after="80"/>
      <w:jc w:val="center"/>
      <w:textAlignment w:val="baseline"/>
    </w:pPr>
    <w:rPr>
      <w:caps/>
      <w:sz w:val="28"/>
      <w:lang w:val="en-GB"/>
    </w:rPr>
  </w:style>
  <w:style w:type="paragraph" w:customStyle="1" w:styleId="Appendixref">
    <w:name w:val="Appendix_ref"/>
    <w:basedOn w:val="Normal"/>
    <w:next w:val="Normal"/>
    <w:rsid w:val="00796D2E"/>
    <w:pPr>
      <w:keepNext/>
      <w:keepLines/>
      <w:tabs>
        <w:tab w:val="left" w:pos="1134"/>
        <w:tab w:val="left" w:pos="1871"/>
        <w:tab w:val="left" w:pos="2268"/>
      </w:tabs>
      <w:overflowPunct w:val="0"/>
      <w:autoSpaceDE w:val="0"/>
      <w:autoSpaceDN w:val="0"/>
      <w:adjustRightInd w:val="0"/>
      <w:spacing w:before="120" w:after="280"/>
      <w:jc w:val="center"/>
      <w:textAlignment w:val="baseline"/>
    </w:pPr>
    <w:rPr>
      <w:sz w:val="24"/>
      <w:lang w:val="en-GB"/>
    </w:rPr>
  </w:style>
  <w:style w:type="character" w:customStyle="1" w:styleId="AppendixNoChar">
    <w:name w:val="Appendix_No Char"/>
    <w:basedOn w:val="DefaultParagraphFont"/>
    <w:link w:val="AppendixNo"/>
    <w:locked/>
    <w:rsid w:val="00796D2E"/>
    <w:rPr>
      <w:caps/>
      <w:sz w:val="28"/>
      <w:lang w:val="en-GB"/>
    </w:rPr>
  </w:style>
  <w:style w:type="character" w:customStyle="1" w:styleId="AppendixtitleChar">
    <w:name w:val="Appendix_title Char"/>
    <w:basedOn w:val="DefaultParagraphFont"/>
    <w:link w:val="Appendixtitle"/>
    <w:rsid w:val="00796D2E"/>
    <w:rPr>
      <w:rFonts w:ascii="Times New Roman Bold" w:hAnsi="Times New Roman Bold"/>
      <w:b/>
      <w:sz w:val="28"/>
      <w:lang w:val="en-GB"/>
    </w:rPr>
  </w:style>
  <w:style w:type="paragraph" w:customStyle="1" w:styleId="AnnexNo">
    <w:name w:val="Annex_No"/>
    <w:basedOn w:val="Normal"/>
    <w:next w:val="Normal"/>
    <w:link w:val="AnnexNoCar"/>
    <w:rsid w:val="008B54C3"/>
    <w:pPr>
      <w:keepNext/>
      <w:keepLines/>
      <w:tabs>
        <w:tab w:val="left" w:pos="1134"/>
        <w:tab w:val="left" w:pos="1871"/>
        <w:tab w:val="left" w:pos="2268"/>
      </w:tabs>
      <w:overflowPunct w:val="0"/>
      <w:autoSpaceDE w:val="0"/>
      <w:autoSpaceDN w:val="0"/>
      <w:adjustRightInd w:val="0"/>
      <w:spacing w:before="480" w:after="80"/>
      <w:jc w:val="center"/>
      <w:textAlignment w:val="baseline"/>
    </w:pPr>
    <w:rPr>
      <w:caps/>
      <w:sz w:val="28"/>
      <w:lang w:val="en-GB"/>
    </w:rPr>
  </w:style>
  <w:style w:type="paragraph" w:customStyle="1" w:styleId="Annextitle">
    <w:name w:val="Annex_title"/>
    <w:basedOn w:val="Normal"/>
    <w:next w:val="Normal"/>
    <w:link w:val="AnnextitleChar"/>
    <w:rsid w:val="008B54C3"/>
    <w:pPr>
      <w:keepNext/>
      <w:keepLines/>
      <w:tabs>
        <w:tab w:val="left" w:pos="1134"/>
        <w:tab w:val="left" w:pos="1871"/>
        <w:tab w:val="left" w:pos="2268"/>
      </w:tabs>
      <w:overflowPunct w:val="0"/>
      <w:autoSpaceDE w:val="0"/>
      <w:autoSpaceDN w:val="0"/>
      <w:adjustRightInd w:val="0"/>
      <w:spacing w:before="240" w:after="280"/>
      <w:jc w:val="center"/>
      <w:textAlignment w:val="baseline"/>
    </w:pPr>
    <w:rPr>
      <w:rFonts w:ascii="Times New Roman Bold" w:hAnsi="Times New Roman Bold"/>
      <w:b/>
      <w:sz w:val="28"/>
      <w:lang w:val="en-GB"/>
    </w:rPr>
  </w:style>
  <w:style w:type="character" w:customStyle="1" w:styleId="TableNoChar">
    <w:name w:val="Table_No Char"/>
    <w:basedOn w:val="DefaultParagraphFont"/>
    <w:link w:val="TableNo"/>
    <w:locked/>
    <w:rsid w:val="008B54C3"/>
    <w:rPr>
      <w:caps/>
      <w:lang w:val="en-GB"/>
    </w:rPr>
  </w:style>
  <w:style w:type="character" w:customStyle="1" w:styleId="AnnexNoCar">
    <w:name w:val="Annex_No Car"/>
    <w:basedOn w:val="DefaultParagraphFont"/>
    <w:link w:val="AnnexNo"/>
    <w:rsid w:val="008B54C3"/>
    <w:rPr>
      <w:caps/>
      <w:sz w:val="28"/>
      <w:lang w:val="en-GB"/>
    </w:rPr>
  </w:style>
  <w:style w:type="character" w:customStyle="1" w:styleId="AnnextitleChar">
    <w:name w:val="Annex_title Char"/>
    <w:basedOn w:val="DefaultParagraphFont"/>
    <w:link w:val="Annextitle"/>
    <w:rsid w:val="008B54C3"/>
    <w:rPr>
      <w:rFonts w:ascii="Times New Roman Bold" w:hAnsi="Times New Roman Bold"/>
      <w:b/>
      <w:sz w:val="28"/>
      <w:lang w:val="en-GB"/>
    </w:rPr>
  </w:style>
  <w:style w:type="character" w:customStyle="1" w:styleId="Heading2Char">
    <w:name w:val="Heading 2 Char"/>
    <w:basedOn w:val="DefaultParagraphFont"/>
    <w:link w:val="Heading2"/>
    <w:semiHidden/>
    <w:rsid w:val="00AE2005"/>
    <w:rPr>
      <w:rFonts w:asciiTheme="majorHAnsi" w:eastAsiaTheme="majorEastAsia" w:hAnsiTheme="majorHAnsi" w:cstheme="majorBidi"/>
      <w:color w:val="2E74B5" w:themeColor="accent1" w:themeShade="BF"/>
      <w:sz w:val="26"/>
      <w:szCs w:val="26"/>
    </w:rPr>
  </w:style>
  <w:style w:type="paragraph" w:customStyle="1" w:styleId="Equation">
    <w:name w:val="Equation"/>
    <w:aliases w:val="eq"/>
    <w:basedOn w:val="Normal"/>
    <w:link w:val="EquationChar"/>
    <w:rsid w:val="00AE2005"/>
    <w:pPr>
      <w:tabs>
        <w:tab w:val="left" w:pos="1134"/>
        <w:tab w:val="center" w:pos="4820"/>
        <w:tab w:val="right" w:pos="9639"/>
      </w:tabs>
      <w:overflowPunct w:val="0"/>
      <w:autoSpaceDE w:val="0"/>
      <w:autoSpaceDN w:val="0"/>
      <w:adjustRightInd w:val="0"/>
      <w:spacing w:before="120"/>
      <w:textAlignment w:val="baseline"/>
    </w:pPr>
    <w:rPr>
      <w:sz w:val="24"/>
      <w:lang w:val="en-GB"/>
    </w:rPr>
  </w:style>
  <w:style w:type="character" w:customStyle="1" w:styleId="EquationChar">
    <w:name w:val="Equation Char"/>
    <w:link w:val="Equation"/>
    <w:qFormat/>
    <w:locked/>
    <w:rsid w:val="00AE2005"/>
    <w:rPr>
      <w:sz w:val="24"/>
      <w:lang w:val="en-GB"/>
    </w:rPr>
  </w:style>
  <w:style w:type="paragraph" w:customStyle="1" w:styleId="TabletextHanging0">
    <w:name w:val="Table_text + Hanging:  0"/>
    <w:aliases w:val="5 cm"/>
    <w:basedOn w:val="Tabletext"/>
    <w:rsid w:val="00BE2D52"/>
    <w:pPr>
      <w:ind w:left="284" w:hanging="284"/>
      <w:jc w:val="left"/>
      <w:textAlignment w:val="auto"/>
    </w:pPr>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29008398">
      <w:bodyDiv w:val="1"/>
      <w:marLeft w:val="0"/>
      <w:marRight w:val="0"/>
      <w:marTop w:val="0"/>
      <w:marBottom w:val="0"/>
      <w:divBdr>
        <w:top w:val="none" w:sz="0" w:space="0" w:color="auto"/>
        <w:left w:val="none" w:sz="0" w:space="0" w:color="auto"/>
        <w:bottom w:val="none" w:sz="0" w:space="0" w:color="auto"/>
        <w:right w:val="none" w:sz="0" w:space="0" w:color="auto"/>
      </w:divBdr>
    </w:div>
    <w:div w:id="1987195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G:\CCP.II-RADIO\29-USA-17\TEMPLATES\CCPII-2017-29-Templates_i.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Agenda xmlns="e922daad-afb5-47f2-ab72-43d4d420a50d">3.1</Agenda>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6FF60649B732F14C82D6D2DC82669958" ma:contentTypeVersion="20" ma:contentTypeDescription="Create a new document." ma:contentTypeScope="" ma:versionID="477a03e89e08d37865a2dec5cff7ec78">
  <xsd:schema xmlns:xsd="http://www.w3.org/2001/XMLSchema" xmlns:xs="http://www.w3.org/2001/XMLSchema" xmlns:p="http://schemas.microsoft.com/office/2006/metadata/properties" xmlns:ns2="e5f45a78-2a57-4e3a-8f35-d14530e19825" xmlns:ns3="e922daad-afb5-47f2-ab72-43d4d420a50d" targetNamespace="http://schemas.microsoft.com/office/2006/metadata/properties" ma:root="true" ma:fieldsID="c960dce84277e6ba7c7f67dd5d0e72ad" ns2:_="" ns3:_="">
    <xsd:import namespace="e5f45a78-2a57-4e3a-8f35-d14530e19825"/>
    <xsd:import namespace="e922daad-afb5-47f2-ab72-43d4d420a50d"/>
    <xsd:element name="properties">
      <xsd:complexType>
        <xsd:sequence>
          <xsd:element name="documentManagement">
            <xsd:complexType>
              <xsd:all>
                <xsd:element ref="ns2:_dlc_DocId" minOccurs="0"/>
                <xsd:element ref="ns2:_dlc_DocIdUrl" minOccurs="0"/>
                <xsd:element ref="ns2:_dlc_DocIdPersistId" minOccurs="0"/>
                <xsd:element ref="ns3:Agend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5f45a78-2a57-4e3a-8f35-d14530e19825"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e922daad-afb5-47f2-ab72-43d4d420a50d" elementFormDefault="qualified">
    <xsd:import namespace="http://schemas.microsoft.com/office/2006/documentManagement/types"/>
    <xsd:import namespace="http://schemas.microsoft.com/office/infopath/2007/PartnerControls"/>
    <xsd:element name="Agenda" ma:index="12" nillable="true" ma:displayName="Item on the Agenda - Punto del Temario" ma:internalName="Agenda">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 Título"/>
        <xsd:element ref="dc:subject" minOccurs="0" maxOccurs="1"/>
        <xsd:element ref="dc:description" minOccurs="0" maxOccurs="1" ma:index="11" ma:displayName="Comments - Comentarios"/>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4.xml><?xml version="1.0" encoding="utf-8"?>
<LongProperties xmlns="http://schemas.microsoft.com/office/2006/metadata/long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1B5592-2F8C-43AB-9CA6-5B256B191611}">
  <ds:schemaRefs>
    <ds:schemaRef ds:uri="http://schemas.microsoft.com/office/2006/metadata/properties"/>
    <ds:schemaRef ds:uri="http://schemas.microsoft.com/office/infopath/2007/PartnerControls"/>
    <ds:schemaRef ds:uri="e922daad-afb5-47f2-ab72-43d4d420a50d"/>
  </ds:schemaRefs>
</ds:datastoreItem>
</file>

<file path=customXml/itemProps2.xml><?xml version="1.0" encoding="utf-8"?>
<ds:datastoreItem xmlns:ds="http://schemas.openxmlformats.org/officeDocument/2006/customXml" ds:itemID="{B81A5FCD-2A23-4398-A4D1-FF53D0BC2BE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5f45a78-2a57-4e3a-8f35-d14530e19825"/>
    <ds:schemaRef ds:uri="e922daad-afb5-47f2-ab72-43d4d420a50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4A9B798-3255-432F-8178-12164279308C}">
  <ds:schemaRefs>
    <ds:schemaRef ds:uri="http://schemas.microsoft.com/sharepoint/events"/>
  </ds:schemaRefs>
</ds:datastoreItem>
</file>

<file path=customXml/itemProps4.xml><?xml version="1.0" encoding="utf-8"?>
<ds:datastoreItem xmlns:ds="http://schemas.openxmlformats.org/officeDocument/2006/customXml" ds:itemID="{30937149-2B6A-42D2-920C-3FEC7E27DDA0}">
  <ds:schemaRefs>
    <ds:schemaRef ds:uri="http://schemas.microsoft.com/office/2006/metadata/longProperties"/>
  </ds:schemaRefs>
</ds:datastoreItem>
</file>

<file path=customXml/itemProps5.xml><?xml version="1.0" encoding="utf-8"?>
<ds:datastoreItem xmlns:ds="http://schemas.openxmlformats.org/officeDocument/2006/customXml" ds:itemID="{7FCACB7C-FF54-497A-870D-C4AA644E7CF0}">
  <ds:schemaRefs>
    <ds:schemaRef ds:uri="http://schemas.microsoft.com/sharepoint/v3/contenttype/forms"/>
  </ds:schemaRefs>
</ds:datastoreItem>
</file>

<file path=customXml/itemProps6.xml><?xml version="1.0" encoding="utf-8"?>
<ds:datastoreItem xmlns:ds="http://schemas.openxmlformats.org/officeDocument/2006/customXml" ds:itemID="{F060BCE7-959E-46F2-9D8F-2775B8E3BF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CCPII-2017-29-Templates_i.dot</Template>
  <TotalTime>2</TotalTime>
  <Pages>12</Pages>
  <Words>3161</Words>
  <Characters>18023</Characters>
  <Application>Microsoft Office Word</Application>
  <DocSecurity>0</DocSecurity>
  <Lines>150</Lines>
  <Paragraphs>42</Paragraphs>
  <ScaleCrop>false</ScaleCrop>
  <HeadingPairs>
    <vt:vector size="2" baseType="variant">
      <vt:variant>
        <vt:lpstr>Title</vt:lpstr>
      </vt:variant>
      <vt:variant>
        <vt:i4>1</vt:i4>
      </vt:variant>
    </vt:vector>
  </HeadingPairs>
  <TitlesOfParts>
    <vt:vector size="1" baseType="lpstr">
      <vt:lpstr>DRAFT INTER-AMERICAN PROPOSALS (DIAPs) FOR WRC-19 OUTPUT DOCUMENT OF THE 31st MEETING OF THE PCC.II</vt:lpstr>
    </vt:vector>
  </TitlesOfParts>
  <Company>CITEL</Company>
  <LinksUpToDate>false</LinksUpToDate>
  <CharactersWithSpaces>21142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DRAFT INTER-AMERICAN PROPOSALS (DIAPs) FOR WRC-19 OUTPUT DOCUMENT OF THE 31st MEETING OF THE PCC.II</dc:title>
  <dc:subject/>
  <dc:creator>Fuenmayor, Maria C</dc:creator>
  <cp:keywords/>
  <dc:description>OK AAA</dc:description>
  <cp:lastModifiedBy>Cramer, Joseph</cp:lastModifiedBy>
  <cp:revision>3</cp:revision>
  <cp:lastPrinted>2018-12-01T01:20:00Z</cp:lastPrinted>
  <dcterms:created xsi:type="dcterms:W3CDTF">2019-03-02T15:33:00Z</dcterms:created>
  <dcterms:modified xsi:type="dcterms:W3CDTF">2019-03-02T16:17:00Z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6V3PZHU2UA6J-318650545-1555</vt:lpwstr>
  </property>
  <property fmtid="{D5CDD505-2E9C-101B-9397-08002B2CF9AE}" pid="3" name="_dlc_DocIdItemGuid">
    <vt:lpwstr>1cc71e11-8c51-4b37-a9c6-290d158d8fa7</vt:lpwstr>
  </property>
  <property fmtid="{D5CDD505-2E9C-101B-9397-08002B2CF9AE}" pid="4" name="_dlc_DocIdUrl">
    <vt:lpwstr>https://www.citel.oas.org/en/collaborative/pccii/32_BRA_18/_layouts/DocIdRedir.aspx?ID=6V3PZHU2UA6J-318650545-1555, 6V3PZHU2UA6J-318650545-1555</vt:lpwstr>
  </property>
  <property fmtid="{D5CDD505-2E9C-101B-9397-08002B2CF9AE}" pid="5" name="_AdHocReviewCycleID">
    <vt:i4>918910401</vt:i4>
  </property>
  <property fmtid="{D5CDD505-2E9C-101B-9397-08002B2CF9AE}" pid="6" name="_NewReviewCycle">
    <vt:lpwstr/>
  </property>
  <property fmtid="{D5CDD505-2E9C-101B-9397-08002B2CF9AE}" pid="7" name="_EmailSubject">
    <vt:lpwstr>Latest documents and Agenda</vt:lpwstr>
  </property>
  <property fmtid="{D5CDD505-2E9C-101B-9397-08002B2CF9AE}" pid="8" name="_AuthorEmail">
    <vt:lpwstr>joseph.cramer@boeing.com</vt:lpwstr>
  </property>
  <property fmtid="{D5CDD505-2E9C-101B-9397-08002B2CF9AE}" pid="9" name="_AuthorEmailDisplayName">
    <vt:lpwstr>Cramer (US), Joseph</vt:lpwstr>
  </property>
  <property fmtid="{D5CDD505-2E9C-101B-9397-08002B2CF9AE}" pid="11" name="_PreviousAdHocReviewCycleID">
    <vt:i4>-1695325649</vt:i4>
  </property>
</Properties>
</file>