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5497E" w14:textId="77777777" w:rsidR="005945B7" w:rsidRPr="005945B7" w:rsidRDefault="005945B7" w:rsidP="005945B7">
      <w:pPr>
        <w:jc w:val="center"/>
        <w:rPr>
          <w:rFonts w:eastAsia="Times New Roman" w:cs="Times New Roman"/>
          <w:b/>
          <w:sz w:val="28"/>
          <w:szCs w:val="28"/>
        </w:rPr>
      </w:pPr>
      <w:r w:rsidRPr="005945B7">
        <w:rPr>
          <w:rFonts w:eastAsia="Times New Roman" w:cs="Times New Roman"/>
          <w:b/>
          <w:sz w:val="28"/>
          <w:szCs w:val="28"/>
        </w:rPr>
        <w:t>United States</w:t>
      </w:r>
    </w:p>
    <w:p w14:paraId="52614BDA" w14:textId="77777777" w:rsidR="005945B7" w:rsidRPr="005945B7" w:rsidRDefault="005945B7" w:rsidP="005945B7">
      <w:pPr>
        <w:jc w:val="center"/>
        <w:rPr>
          <w:rFonts w:eastAsia="Times New Roman" w:cs="Times New Roman"/>
          <w:b/>
          <w:sz w:val="28"/>
          <w:szCs w:val="28"/>
        </w:rPr>
      </w:pPr>
    </w:p>
    <w:p w14:paraId="79A7C54E" w14:textId="77777777" w:rsidR="005945B7" w:rsidRPr="005945B7" w:rsidRDefault="005945B7" w:rsidP="005945B7">
      <w:pPr>
        <w:jc w:val="center"/>
        <w:rPr>
          <w:rFonts w:eastAsia="Times New Roman" w:cs="Times New Roman"/>
          <w:sz w:val="28"/>
          <w:szCs w:val="28"/>
        </w:rPr>
      </w:pPr>
      <w:r w:rsidRPr="005945B7">
        <w:rPr>
          <w:rFonts w:eastAsia="Times New Roman" w:cs="Times New Roman"/>
          <w:sz w:val="28"/>
          <w:szCs w:val="28"/>
        </w:rPr>
        <w:t>PROPOSALS FOR THE WORK OF THE CONFERENCE</w:t>
      </w:r>
    </w:p>
    <w:p w14:paraId="34493CBE" w14:textId="77777777" w:rsidR="005945B7" w:rsidRPr="005945B7" w:rsidRDefault="005945B7" w:rsidP="005945B7">
      <w:pPr>
        <w:spacing w:before="120"/>
        <w:rPr>
          <w:rFonts w:eastAsia="Times New Roman" w:cs="Times New Roman"/>
          <w:szCs w:val="24"/>
        </w:rPr>
      </w:pPr>
    </w:p>
    <w:p w14:paraId="78AC2527" w14:textId="77777777" w:rsidR="005945B7" w:rsidRPr="005945B7" w:rsidRDefault="005945B7" w:rsidP="005945B7">
      <w:pPr>
        <w:keepNext/>
        <w:tabs>
          <w:tab w:val="left" w:pos="360"/>
          <w:tab w:val="left" w:pos="900"/>
        </w:tabs>
        <w:spacing w:after="120"/>
        <w:jc w:val="center"/>
        <w:outlineLvl w:val="0"/>
        <w:rPr>
          <w:rFonts w:eastAsia="Times New Roman" w:cs="Times New Roman"/>
          <w:bCs/>
          <w:sz w:val="28"/>
          <w:szCs w:val="28"/>
        </w:rPr>
      </w:pPr>
      <w:r w:rsidRPr="005945B7">
        <w:rPr>
          <w:rFonts w:eastAsia="Times New Roman" w:cs="Times New Roman"/>
          <w:bCs/>
          <w:sz w:val="28"/>
          <w:szCs w:val="28"/>
        </w:rPr>
        <w:t>Agenda item 10</w:t>
      </w:r>
    </w:p>
    <w:p w14:paraId="7F1A4B17" w14:textId="77777777" w:rsidR="005945B7" w:rsidRPr="005945B7" w:rsidRDefault="005945B7" w:rsidP="005945B7">
      <w:pPr>
        <w:rPr>
          <w:rFonts w:eastAsia="Times New Roman" w:cs="Times New Roman"/>
          <w:szCs w:val="24"/>
        </w:rPr>
      </w:pPr>
      <w:r w:rsidRPr="005945B7">
        <w:rPr>
          <w:rFonts w:eastAsia="Times New Roman" w:cs="Times New Roman"/>
          <w:b/>
          <w:szCs w:val="24"/>
        </w:rPr>
        <w:t>Agenda Item 10</w:t>
      </w:r>
      <w:r w:rsidRPr="005945B7">
        <w:rPr>
          <w:rFonts w:eastAsia="Times New Roman" w:cs="Times New Roman"/>
          <w:szCs w:val="24"/>
        </w:rPr>
        <w:tab/>
        <w:t>to recommend to the Council items for inclusion in the agenda for the next WRC, and to give its views on the preliminary agenda for the subsequent conference and on possible agenda items for future conferences, in accordance with Article 7 of the Convention.</w:t>
      </w:r>
    </w:p>
    <w:p w14:paraId="2EBFB05C" w14:textId="77777777" w:rsidR="005945B7" w:rsidRPr="005945B7" w:rsidRDefault="005945B7" w:rsidP="005945B7">
      <w:pPr>
        <w:rPr>
          <w:rFonts w:eastAsia="Times New Roman" w:cs="Times New Roman"/>
          <w:szCs w:val="24"/>
        </w:rPr>
      </w:pPr>
    </w:p>
    <w:p w14:paraId="0ADD8EC5"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160"/>
        <w:textAlignment w:val="baseline"/>
        <w:rPr>
          <w:rFonts w:ascii="Times" w:eastAsia="Times New Roman" w:hAnsi="Times" w:cs="Times New Roman"/>
          <w:b/>
          <w:szCs w:val="20"/>
        </w:rPr>
      </w:pPr>
      <w:r w:rsidRPr="005945B7">
        <w:rPr>
          <w:rFonts w:ascii="Times" w:eastAsia="Times New Roman" w:hAnsi="Times" w:cs="Times New Roman"/>
          <w:b/>
          <w:szCs w:val="20"/>
        </w:rPr>
        <w:t>Background</w:t>
      </w:r>
    </w:p>
    <w:p w14:paraId="70BACAC5" w14:textId="77777777" w:rsidR="005945B7" w:rsidRPr="005945B7" w:rsidRDefault="005945B7" w:rsidP="005945B7">
      <w:pPr>
        <w:rPr>
          <w:rFonts w:eastAsia="Times New Roman" w:cs="Times New Roman"/>
          <w:szCs w:val="24"/>
        </w:rPr>
      </w:pPr>
      <w:r w:rsidRPr="005945B7">
        <w:rPr>
          <w:rFonts w:eastAsia="Times New Roman" w:cs="Times New Roman"/>
          <w:szCs w:val="24"/>
        </w:rPr>
        <w:t xml:space="preserve">WRC-15 adopted Resolution </w:t>
      </w:r>
      <w:r w:rsidRPr="005945B7">
        <w:rPr>
          <w:rFonts w:eastAsia="Times New Roman" w:cs="Times New Roman"/>
          <w:b/>
          <w:szCs w:val="24"/>
        </w:rPr>
        <w:t>763</w:t>
      </w:r>
      <w:r w:rsidRPr="005945B7">
        <w:rPr>
          <w:rFonts w:eastAsia="Times New Roman" w:cs="Times New Roman"/>
          <w:szCs w:val="24"/>
        </w:rPr>
        <w:t xml:space="preserve"> (</w:t>
      </w:r>
      <w:r w:rsidRPr="005945B7">
        <w:rPr>
          <w:rFonts w:eastAsia="Times New Roman" w:cs="Times New Roman"/>
          <w:b/>
          <w:szCs w:val="24"/>
        </w:rPr>
        <w:t>WRC 15</w:t>
      </w:r>
      <w:r w:rsidRPr="005945B7">
        <w:rPr>
          <w:rFonts w:eastAsia="Times New Roman" w:cs="Times New Roman"/>
          <w:szCs w:val="24"/>
        </w:rPr>
        <w:t>) to deal with stations on board suborbital vehicles. It was resolved to conduct studies during the WRC-19 study cycle:</w:t>
      </w:r>
    </w:p>
    <w:p w14:paraId="4901D20A" w14:textId="77777777" w:rsidR="005945B7" w:rsidRPr="005945B7" w:rsidRDefault="005945B7" w:rsidP="005945B7">
      <w:pPr>
        <w:numPr>
          <w:ilvl w:val="0"/>
          <w:numId w:val="2"/>
        </w:numPr>
        <w:spacing w:after="160" w:line="259" w:lineRule="auto"/>
        <w:contextualSpacing/>
        <w:rPr>
          <w:rFonts w:eastAsia="Times New Roman" w:cs="Times New Roman"/>
          <w:szCs w:val="24"/>
        </w:rPr>
      </w:pPr>
      <w:r w:rsidRPr="005945B7">
        <w:rPr>
          <w:rFonts w:eastAsia="Times New Roman" w:cs="Times New Roman"/>
          <w:szCs w:val="24"/>
        </w:rPr>
        <w:t>to identify any required technical and operational measures, in relation to stations on-board suborbital vehicles, that could assist in avoiding harmful interference between radiocommunication services.</w:t>
      </w:r>
    </w:p>
    <w:p w14:paraId="65E3A7D1" w14:textId="77777777" w:rsidR="005945B7" w:rsidRPr="005945B7" w:rsidRDefault="005945B7" w:rsidP="005945B7">
      <w:pPr>
        <w:numPr>
          <w:ilvl w:val="0"/>
          <w:numId w:val="2"/>
        </w:numPr>
        <w:spacing w:after="160" w:line="259" w:lineRule="auto"/>
        <w:contextualSpacing/>
        <w:rPr>
          <w:rFonts w:eastAsia="Times New Roman" w:cs="Times New Roman"/>
          <w:szCs w:val="24"/>
        </w:rPr>
      </w:pPr>
      <w:r w:rsidRPr="005945B7">
        <w:rPr>
          <w:rFonts w:eastAsia="Times New Roman" w:cs="Times New Roman"/>
          <w:szCs w:val="24"/>
        </w:rPr>
        <w:t>to determine spectrum requirements and, based on the outcome of those studies, to consider a possible future agenda item for WRC-23.</w:t>
      </w:r>
    </w:p>
    <w:p w14:paraId="69A9E320" w14:textId="65CCA8AB" w:rsidR="005945B7" w:rsidRPr="005945B7" w:rsidRDefault="005E1DBD" w:rsidP="005945B7">
      <w:pPr>
        <w:rPr>
          <w:rFonts w:eastAsia="Times New Roman" w:cs="Times New Roman"/>
          <w:szCs w:val="24"/>
        </w:rPr>
      </w:pPr>
      <w:ins w:id="0" w:author="Kolb, Kim L" w:date="2019-03-04T11:01:00Z">
        <w:r>
          <w:rPr>
            <w:rFonts w:eastAsia="Times New Roman" w:cs="Times New Roman"/>
            <w:szCs w:val="24"/>
          </w:rPr>
          <w:t>Further, in 2015</w:t>
        </w:r>
      </w:ins>
      <w:del w:id="1" w:author="Kolb, Kim L" w:date="2019-03-04T11:01:00Z">
        <w:r w:rsidR="005945B7" w:rsidRPr="005945B7" w:rsidDel="005E1DBD">
          <w:rPr>
            <w:rFonts w:eastAsia="Times New Roman" w:cs="Times New Roman"/>
            <w:szCs w:val="24"/>
          </w:rPr>
          <w:delText xml:space="preserve">It is also noted </w:delText>
        </w:r>
      </w:del>
      <w:r w:rsidR="005945B7" w:rsidRPr="005945B7">
        <w:rPr>
          <w:rFonts w:eastAsia="Times New Roman" w:cs="Times New Roman"/>
          <w:szCs w:val="24"/>
        </w:rPr>
        <w:t xml:space="preserve">that the ITU-R </w:t>
      </w:r>
      <w:del w:id="2" w:author="Kolb, Kim L" w:date="2019-03-04T11:02:00Z">
        <w:r w:rsidR="005945B7" w:rsidRPr="005945B7" w:rsidDel="005E1DBD">
          <w:rPr>
            <w:rFonts w:eastAsia="Times New Roman" w:cs="Times New Roman"/>
            <w:szCs w:val="24"/>
          </w:rPr>
          <w:delText xml:space="preserve">in 2015 </w:delText>
        </w:r>
      </w:del>
      <w:r w:rsidR="005945B7" w:rsidRPr="005945B7">
        <w:rPr>
          <w:rFonts w:eastAsia="Times New Roman" w:cs="Times New Roman"/>
          <w:szCs w:val="24"/>
        </w:rPr>
        <w:t>formulated Question ITU-R 259/5, "Operational and radio regulatory aspects for planes operating in the upper level of the atmosphere</w:t>
      </w:r>
      <w:ins w:id="3" w:author="Kolb, Kim L" w:date="2019-03-04T11:02:00Z">
        <w:r>
          <w:rPr>
            <w:rFonts w:eastAsia="Times New Roman" w:cs="Times New Roman"/>
            <w:szCs w:val="24"/>
          </w:rPr>
          <w:t>.</w:t>
        </w:r>
      </w:ins>
      <w:r w:rsidR="005945B7" w:rsidRPr="005945B7">
        <w:rPr>
          <w:rFonts w:eastAsia="Times New Roman" w:cs="Times New Roman"/>
          <w:szCs w:val="24"/>
        </w:rPr>
        <w:t>"</w:t>
      </w:r>
      <w:del w:id="4" w:author="Kolb, Kim L" w:date="2019-03-04T11:02:00Z">
        <w:r w:rsidR="005945B7" w:rsidRPr="005945B7" w:rsidDel="005E1DBD">
          <w:rPr>
            <w:rFonts w:eastAsia="Times New Roman" w:cs="Times New Roman"/>
            <w:szCs w:val="24"/>
          </w:rPr>
          <w:delText>, and that s</w:delText>
        </w:r>
      </w:del>
      <w:ins w:id="5" w:author="Kolb, Kim L" w:date="2019-03-04T11:02:00Z">
        <w:r>
          <w:rPr>
            <w:rFonts w:eastAsia="Times New Roman" w:cs="Times New Roman"/>
            <w:szCs w:val="24"/>
          </w:rPr>
          <w:t xml:space="preserve"> S</w:t>
        </w:r>
      </w:ins>
      <w:r w:rsidR="005945B7" w:rsidRPr="005945B7">
        <w:rPr>
          <w:rFonts w:eastAsia="Times New Roman" w:cs="Times New Roman"/>
          <w:szCs w:val="24"/>
        </w:rPr>
        <w:t xml:space="preserve">tudies in the framework of that Question are related to Resolution </w:t>
      </w:r>
      <w:r w:rsidR="005945B7" w:rsidRPr="005945B7">
        <w:rPr>
          <w:rFonts w:eastAsia="Times New Roman" w:cs="Times New Roman"/>
          <w:b/>
          <w:szCs w:val="24"/>
        </w:rPr>
        <w:t>763 (WRC-15)</w:t>
      </w:r>
      <w:r w:rsidR="005945B7" w:rsidRPr="005945B7">
        <w:rPr>
          <w:rFonts w:eastAsia="Times New Roman" w:cs="Times New Roman"/>
          <w:szCs w:val="24"/>
        </w:rPr>
        <w:t>. In particular, decides 3 of th</w:t>
      </w:r>
      <w:ins w:id="6" w:author="Kolb, Kim L" w:date="2019-03-04T11:02:00Z">
        <w:r>
          <w:rPr>
            <w:rFonts w:eastAsia="Times New Roman" w:cs="Times New Roman"/>
            <w:szCs w:val="24"/>
          </w:rPr>
          <w:t>e</w:t>
        </w:r>
      </w:ins>
      <w:del w:id="7" w:author="Kolb, Kim L" w:date="2019-03-04T11:02:00Z">
        <w:r w:rsidR="005945B7" w:rsidRPr="005945B7" w:rsidDel="005E1DBD">
          <w:rPr>
            <w:rFonts w:eastAsia="Times New Roman" w:cs="Times New Roman"/>
            <w:szCs w:val="24"/>
          </w:rPr>
          <w:delText>at</w:delText>
        </w:r>
      </w:del>
      <w:r w:rsidR="005945B7" w:rsidRPr="005945B7">
        <w:rPr>
          <w:rFonts w:eastAsia="Times New Roman" w:cs="Times New Roman"/>
          <w:szCs w:val="24"/>
        </w:rPr>
        <w:t xml:space="preserve"> Question asks, "What radio links will be required to support space planes’ operations and under what radiocommunication service definition will they fall?"</w:t>
      </w:r>
    </w:p>
    <w:p w14:paraId="357B398A" w14:textId="776F8CF9" w:rsidR="005945B7" w:rsidRPr="005945B7" w:rsidRDefault="005945B7" w:rsidP="005945B7">
      <w:pPr>
        <w:rPr>
          <w:rFonts w:eastAsia="Times New Roman" w:cs="Times New Roman"/>
          <w:szCs w:val="24"/>
        </w:rPr>
      </w:pPr>
      <w:r w:rsidRPr="005945B7">
        <w:rPr>
          <w:rFonts w:eastAsia="Times New Roman" w:cs="Times New Roman"/>
          <w:szCs w:val="24"/>
        </w:rPr>
        <w:t>There are planned developments for sub-orbital flight based on various types of technologies</w:t>
      </w:r>
      <w:ins w:id="8" w:author="Kolb, Kim L" w:date="2019-03-04T11:02:00Z">
        <w:r w:rsidR="005E1DBD">
          <w:rPr>
            <w:rFonts w:eastAsia="Times New Roman" w:cs="Times New Roman"/>
            <w:szCs w:val="24"/>
          </w:rPr>
          <w:t xml:space="preserve"> and vehicles</w:t>
        </w:r>
      </w:ins>
      <w:r w:rsidRPr="005945B7">
        <w:rPr>
          <w:rFonts w:eastAsia="Times New Roman" w:cs="Times New Roman"/>
          <w:szCs w:val="24"/>
        </w:rPr>
        <w:t>. The approaches vary between those using a single vehicle and those that use a launch vehicle that carries the spacecraft up to an intermediate height before releasing the spacecraft to accelerate away and into a suborbital spaceflight.</w:t>
      </w:r>
    </w:p>
    <w:p w14:paraId="3440A933" w14:textId="77777777" w:rsidR="005E1DBD" w:rsidRDefault="005945B7" w:rsidP="005945B7">
      <w:pPr>
        <w:rPr>
          <w:ins w:id="9" w:author="Kolb, Kim L" w:date="2019-03-04T11:03:00Z"/>
          <w:rFonts w:eastAsia="Times New Roman" w:cs="Times New Roman"/>
          <w:szCs w:val="24"/>
        </w:rPr>
      </w:pPr>
      <w:r w:rsidRPr="005945B7">
        <w:rPr>
          <w:rFonts w:eastAsia="Times New Roman" w:cs="Times New Roman"/>
          <w:szCs w:val="24"/>
        </w:rPr>
        <w:t xml:space="preserve">The ITU-R performed </w:t>
      </w:r>
      <w:del w:id="10" w:author="Kolb, Kim L" w:date="2019-03-04T11:03:00Z">
        <w:r w:rsidRPr="005945B7" w:rsidDel="005E1DBD">
          <w:rPr>
            <w:rFonts w:eastAsia="Times New Roman" w:cs="Times New Roman"/>
            <w:szCs w:val="24"/>
          </w:rPr>
          <w:delText xml:space="preserve">a </w:delText>
        </w:r>
      </w:del>
      <w:r w:rsidRPr="005945B7">
        <w:rPr>
          <w:rFonts w:eastAsia="Times New Roman" w:cs="Times New Roman"/>
          <w:szCs w:val="24"/>
        </w:rPr>
        <w:t>technical and operational analys</w:t>
      </w:r>
      <w:ins w:id="11" w:author="Kolb, Kim L" w:date="2019-03-04T11:03:00Z">
        <w:r w:rsidR="005E1DBD">
          <w:rPr>
            <w:rFonts w:eastAsia="Times New Roman" w:cs="Times New Roman"/>
            <w:szCs w:val="24"/>
          </w:rPr>
          <w:t>e</w:t>
        </w:r>
      </w:ins>
      <w:del w:id="12" w:author="Kolb, Kim L" w:date="2019-03-04T11:03:00Z">
        <w:r w:rsidRPr="005945B7" w:rsidDel="005E1DBD">
          <w:rPr>
            <w:rFonts w:eastAsia="Times New Roman" w:cs="Times New Roman"/>
            <w:szCs w:val="24"/>
          </w:rPr>
          <w:delText>i</w:delText>
        </w:r>
      </w:del>
      <w:r w:rsidRPr="005945B7">
        <w:rPr>
          <w:rFonts w:eastAsia="Times New Roman" w:cs="Times New Roman"/>
          <w:szCs w:val="24"/>
        </w:rPr>
        <w:t>s of stations on-board suborbital vehicles including</w:t>
      </w:r>
      <w:ins w:id="13" w:author="Kolb, Kim L" w:date="2019-03-04T11:03:00Z">
        <w:r w:rsidR="005E1DBD">
          <w:rPr>
            <w:rFonts w:eastAsia="Times New Roman" w:cs="Times New Roman"/>
            <w:szCs w:val="24"/>
          </w:rPr>
          <w:t>:</w:t>
        </w:r>
      </w:ins>
    </w:p>
    <w:p w14:paraId="441053A3" w14:textId="77777777" w:rsidR="005E1DBD" w:rsidRDefault="005945B7">
      <w:pPr>
        <w:pStyle w:val="ListParagraph"/>
        <w:numPr>
          <w:ilvl w:val="0"/>
          <w:numId w:val="6"/>
        </w:numPr>
        <w:rPr>
          <w:ins w:id="14" w:author="Kolb, Kim L" w:date="2019-03-04T11:03:00Z"/>
          <w:rFonts w:eastAsia="Times New Roman" w:cs="Times New Roman"/>
          <w:szCs w:val="24"/>
        </w:rPr>
        <w:pPrChange w:id="15" w:author="Kolb, Kim L" w:date="2019-03-04T11:03:00Z">
          <w:pPr/>
        </w:pPrChange>
      </w:pPr>
      <w:del w:id="16" w:author="Kolb, Kim L" w:date="2019-03-04T11:03:00Z">
        <w:r w:rsidRPr="005E1DBD" w:rsidDel="005E1DBD">
          <w:rPr>
            <w:rFonts w:eastAsia="Times New Roman" w:cs="Times New Roman"/>
            <w:szCs w:val="24"/>
            <w:rPrChange w:id="17" w:author="Kolb, Kim L" w:date="2019-03-04T11:03:00Z">
              <w:rPr/>
            </w:rPrChange>
          </w:rPr>
          <w:delText xml:space="preserve"> </w:delText>
        </w:r>
      </w:del>
      <w:r w:rsidRPr="005E1DBD">
        <w:rPr>
          <w:rFonts w:eastAsia="Times New Roman" w:cs="Times New Roman"/>
          <w:szCs w:val="24"/>
          <w:rPrChange w:id="18" w:author="Kolb, Kim L" w:date="2019-03-04T11:03:00Z">
            <w:rPr/>
          </w:rPrChange>
        </w:rPr>
        <w:t xml:space="preserve">an evaluation of the regulatory provisions that may require </w:t>
      </w:r>
      <w:del w:id="19" w:author="Kolb, Kim L" w:date="2019-03-04T11:03:00Z">
        <w:r w:rsidRPr="005E1DBD" w:rsidDel="005E1DBD">
          <w:rPr>
            <w:rFonts w:eastAsia="Times New Roman" w:cs="Times New Roman"/>
            <w:szCs w:val="24"/>
            <w:rPrChange w:id="20" w:author="Kolb, Kim L" w:date="2019-03-04T11:03:00Z">
              <w:rPr/>
            </w:rPrChange>
          </w:rPr>
          <w:delText>some</w:delText>
        </w:r>
      </w:del>
      <w:r w:rsidRPr="005E1DBD">
        <w:rPr>
          <w:rFonts w:eastAsia="Times New Roman" w:cs="Times New Roman"/>
          <w:szCs w:val="24"/>
          <w:rPrChange w:id="21" w:author="Kolb, Kim L" w:date="2019-03-04T11:03:00Z">
            <w:rPr/>
          </w:rPrChange>
        </w:rPr>
        <w:t xml:space="preserve"> additions or modifications</w:t>
      </w:r>
      <w:ins w:id="22" w:author="Kolb, Kim L" w:date="2019-03-04T11:03:00Z">
        <w:r w:rsidR="005E1DBD">
          <w:rPr>
            <w:rFonts w:eastAsia="Times New Roman" w:cs="Times New Roman"/>
            <w:szCs w:val="24"/>
          </w:rPr>
          <w:t>;</w:t>
        </w:r>
      </w:ins>
      <w:r w:rsidRPr="005E1DBD">
        <w:rPr>
          <w:rFonts w:eastAsia="Times New Roman" w:cs="Times New Roman"/>
          <w:szCs w:val="24"/>
          <w:rPrChange w:id="23" w:author="Kolb, Kim L" w:date="2019-03-04T11:03:00Z">
            <w:rPr/>
          </w:rPrChange>
        </w:rPr>
        <w:t xml:space="preserve"> and </w:t>
      </w:r>
    </w:p>
    <w:p w14:paraId="6A9AE7FF" w14:textId="77777777" w:rsidR="005E1DBD" w:rsidRDefault="005945B7">
      <w:pPr>
        <w:pStyle w:val="ListParagraph"/>
        <w:numPr>
          <w:ilvl w:val="0"/>
          <w:numId w:val="6"/>
        </w:numPr>
        <w:rPr>
          <w:ins w:id="24" w:author="Kolb, Kim L" w:date="2019-03-04T11:04:00Z"/>
          <w:rFonts w:eastAsia="Times New Roman" w:cs="Times New Roman"/>
          <w:szCs w:val="24"/>
        </w:rPr>
        <w:pPrChange w:id="25" w:author="Kolb, Kim L" w:date="2019-03-04T11:03:00Z">
          <w:pPr/>
        </w:pPrChange>
      </w:pPr>
      <w:r w:rsidRPr="005E1DBD">
        <w:rPr>
          <w:rFonts w:eastAsia="Times New Roman" w:cs="Times New Roman"/>
          <w:szCs w:val="24"/>
          <w:rPrChange w:id="26" w:author="Kolb, Kim L" w:date="2019-03-04T11:03:00Z">
            <w:rPr/>
          </w:rPrChange>
        </w:rPr>
        <w:t>identification of the potential need for spectrum to support communications and surveillance in space, without changing the existing use of the space operations service.</w:t>
      </w:r>
    </w:p>
    <w:p w14:paraId="4418C32E" w14:textId="77777777" w:rsidR="005E1DBD" w:rsidRDefault="005E1DBD">
      <w:pPr>
        <w:pStyle w:val="ListParagraph"/>
        <w:ind w:left="780"/>
        <w:rPr>
          <w:ins w:id="27" w:author="Kolb, Kim L" w:date="2019-03-04T11:04:00Z"/>
          <w:rFonts w:eastAsia="Times New Roman" w:cs="Times New Roman"/>
          <w:szCs w:val="24"/>
        </w:rPr>
        <w:pPrChange w:id="28" w:author="Kolb, Kim L" w:date="2019-03-04T11:04:00Z">
          <w:pPr/>
        </w:pPrChange>
      </w:pPr>
    </w:p>
    <w:p w14:paraId="535B20B9" w14:textId="2467271E" w:rsidR="005945B7" w:rsidRPr="005E1DBD" w:rsidRDefault="005E1DBD">
      <w:pPr>
        <w:ind w:left="60"/>
        <w:rPr>
          <w:rFonts w:eastAsia="Times New Roman" w:cs="Times New Roman"/>
          <w:szCs w:val="24"/>
          <w:rPrChange w:id="29" w:author="Kolb, Kim L" w:date="2019-03-04T11:04:00Z">
            <w:rPr/>
          </w:rPrChange>
        </w:rPr>
        <w:pPrChange w:id="30" w:author="Kolb, Kim L" w:date="2019-03-04T11:04:00Z">
          <w:pPr/>
        </w:pPrChange>
      </w:pPr>
      <w:ins w:id="31" w:author="Kolb, Kim L" w:date="2019-03-04T11:04:00Z">
        <w:r>
          <w:rPr>
            <w:rFonts w:eastAsia="Times New Roman" w:cs="Times New Roman"/>
            <w:szCs w:val="24"/>
          </w:rPr>
          <w:t>In addition, the analyses examined</w:t>
        </w:r>
      </w:ins>
      <w:r w:rsidR="005945B7" w:rsidRPr="005E1DBD">
        <w:rPr>
          <w:rFonts w:eastAsia="Times New Roman" w:cs="Times New Roman"/>
          <w:szCs w:val="24"/>
          <w:rPrChange w:id="32" w:author="Kolb, Kim L" w:date="2019-03-04T11:04:00Z">
            <w:rPr/>
          </w:rPrChange>
        </w:rPr>
        <w:t xml:space="preserve"> </w:t>
      </w:r>
      <w:del w:id="33" w:author="Kolb, Kim L" w:date="2019-03-04T11:04:00Z">
        <w:r w:rsidR="005945B7" w:rsidRPr="005E1DBD" w:rsidDel="005E1DBD">
          <w:rPr>
            <w:rFonts w:eastAsia="Times New Roman" w:cs="Times New Roman"/>
            <w:szCs w:val="24"/>
            <w:rPrChange w:id="34" w:author="Kolb, Kim L" w:date="2019-03-04T11:04:00Z">
              <w:rPr/>
            </w:rPrChange>
          </w:rPr>
          <w:delText>L</w:delText>
        </w:r>
      </w:del>
      <w:ins w:id="35" w:author="Kolb, Kim L" w:date="2019-03-04T11:04:00Z">
        <w:r>
          <w:rPr>
            <w:rFonts w:eastAsia="Times New Roman" w:cs="Times New Roman"/>
            <w:szCs w:val="24"/>
          </w:rPr>
          <w:t>l</w:t>
        </w:r>
      </w:ins>
      <w:r w:rsidR="005945B7" w:rsidRPr="005E1DBD">
        <w:rPr>
          <w:rFonts w:eastAsia="Times New Roman" w:cs="Times New Roman"/>
          <w:szCs w:val="24"/>
          <w:rPrChange w:id="36" w:author="Kolb, Kim L" w:date="2019-03-04T11:04:00Z">
            <w:rPr/>
          </w:rPrChange>
        </w:rPr>
        <w:t xml:space="preserve">ink budgets and Doppler shift </w:t>
      </w:r>
      <w:del w:id="37" w:author="Kolb, Kim L" w:date="2019-03-04T11:04:00Z">
        <w:r w:rsidR="005945B7" w:rsidRPr="005E1DBD" w:rsidDel="005E1DBD">
          <w:rPr>
            <w:rFonts w:eastAsia="Times New Roman" w:cs="Times New Roman"/>
            <w:szCs w:val="24"/>
            <w:rPrChange w:id="38" w:author="Kolb, Kim L" w:date="2019-03-04T11:04:00Z">
              <w:rPr/>
            </w:rPrChange>
          </w:rPr>
          <w:delText xml:space="preserve">were studied </w:delText>
        </w:r>
      </w:del>
      <w:r w:rsidR="005945B7" w:rsidRPr="005E1DBD">
        <w:rPr>
          <w:rFonts w:eastAsia="Times New Roman" w:cs="Times New Roman"/>
          <w:szCs w:val="24"/>
          <w:rPrChange w:id="39" w:author="Kolb, Kim L" w:date="2019-03-04T11:04:00Z">
            <w:rPr/>
          </w:rPrChange>
        </w:rPr>
        <w:t xml:space="preserve">for suborbital vehicles using existing ICAO standardized radiocommunication systems and technologies. The </w:t>
      </w:r>
      <w:del w:id="40" w:author="Kolb, Kim L" w:date="2019-03-04T11:04:00Z">
        <w:r w:rsidR="005945B7" w:rsidRPr="005E1DBD" w:rsidDel="005E1DBD">
          <w:rPr>
            <w:rFonts w:eastAsia="Times New Roman" w:cs="Times New Roman"/>
            <w:szCs w:val="24"/>
            <w:rPrChange w:id="41" w:author="Kolb, Kim L" w:date="2019-03-04T11:04:00Z">
              <w:rPr/>
            </w:rPrChange>
          </w:rPr>
          <w:delText xml:space="preserve">conclusion of the </w:delText>
        </w:r>
      </w:del>
      <w:r w:rsidR="005945B7" w:rsidRPr="005E1DBD">
        <w:rPr>
          <w:rFonts w:eastAsia="Times New Roman" w:cs="Times New Roman"/>
          <w:szCs w:val="24"/>
          <w:rPrChange w:id="42" w:author="Kolb, Kim L" w:date="2019-03-04T11:04:00Z">
            <w:rPr/>
          </w:rPrChange>
        </w:rPr>
        <w:t xml:space="preserve">studies </w:t>
      </w:r>
      <w:ins w:id="43" w:author="Kolb, Kim L" w:date="2019-03-04T11:04:00Z">
        <w:r>
          <w:rPr>
            <w:rFonts w:eastAsia="Times New Roman" w:cs="Times New Roman"/>
            <w:szCs w:val="24"/>
          </w:rPr>
          <w:t>concluded</w:t>
        </w:r>
      </w:ins>
      <w:del w:id="44" w:author="Kolb, Kim L" w:date="2019-03-04T11:04:00Z">
        <w:r w:rsidR="005945B7" w:rsidRPr="005E1DBD" w:rsidDel="005E1DBD">
          <w:rPr>
            <w:rFonts w:eastAsia="Times New Roman" w:cs="Times New Roman"/>
            <w:szCs w:val="24"/>
            <w:rPrChange w:id="45" w:author="Kolb, Kim L" w:date="2019-03-04T11:04:00Z">
              <w:rPr/>
            </w:rPrChange>
          </w:rPr>
          <w:delText>was that</w:delText>
        </w:r>
      </w:del>
      <w:r w:rsidR="005945B7" w:rsidRPr="005E1DBD">
        <w:rPr>
          <w:rFonts w:eastAsia="Times New Roman" w:cs="Times New Roman"/>
          <w:szCs w:val="24"/>
          <w:rPrChange w:id="46" w:author="Kolb, Kim L" w:date="2019-03-04T11:04:00Z">
            <w:rPr/>
          </w:rPrChange>
        </w:rPr>
        <w:t xml:space="preserve">, while no new spectrum allocations are necessary, a WRC-23 agenda item is necessary to modify definitions to </w:t>
      </w:r>
      <w:ins w:id="47" w:author="Kolb, Kim L" w:date="2019-03-04T11:05:00Z">
        <w:r>
          <w:rPr>
            <w:rFonts w:eastAsia="Times New Roman" w:cs="Times New Roman"/>
            <w:szCs w:val="24"/>
          </w:rPr>
          <w:t>ease</w:t>
        </w:r>
      </w:ins>
      <w:del w:id="48" w:author="Kolb, Kim L" w:date="2019-03-04T11:05:00Z">
        <w:r w:rsidR="005945B7" w:rsidRPr="005E1DBD" w:rsidDel="005E1DBD">
          <w:rPr>
            <w:rFonts w:eastAsia="Times New Roman" w:cs="Times New Roman"/>
            <w:szCs w:val="24"/>
            <w:rPrChange w:id="49" w:author="Kolb, Kim L" w:date="2019-03-04T11:04:00Z">
              <w:rPr/>
            </w:rPrChange>
          </w:rPr>
          <w:delText>facilitate the increasing</w:delText>
        </w:r>
      </w:del>
      <w:r w:rsidR="005945B7" w:rsidRPr="005E1DBD">
        <w:rPr>
          <w:rFonts w:eastAsia="Times New Roman" w:cs="Times New Roman"/>
          <w:szCs w:val="24"/>
          <w:rPrChange w:id="50" w:author="Kolb, Kim L" w:date="2019-03-04T11:04:00Z">
            <w:rPr/>
          </w:rPrChange>
        </w:rPr>
        <w:t xml:space="preserve"> introduc</w:t>
      </w:r>
      <w:ins w:id="51" w:author="Kolb, Kim L" w:date="2019-03-04T11:05:00Z">
        <w:r>
          <w:rPr>
            <w:rFonts w:eastAsia="Times New Roman" w:cs="Times New Roman"/>
            <w:szCs w:val="24"/>
          </w:rPr>
          <w:t>ing</w:t>
        </w:r>
      </w:ins>
      <w:del w:id="52" w:author="Kolb, Kim L" w:date="2019-03-04T11:05:00Z">
        <w:r w:rsidR="005945B7" w:rsidRPr="005E1DBD" w:rsidDel="005E1DBD">
          <w:rPr>
            <w:rFonts w:eastAsia="Times New Roman" w:cs="Times New Roman"/>
            <w:szCs w:val="24"/>
            <w:rPrChange w:id="53" w:author="Kolb, Kim L" w:date="2019-03-04T11:04:00Z">
              <w:rPr/>
            </w:rPrChange>
          </w:rPr>
          <w:delText>tion of</w:delText>
        </w:r>
      </w:del>
      <w:r w:rsidR="005945B7" w:rsidRPr="005E1DBD">
        <w:rPr>
          <w:rFonts w:eastAsia="Times New Roman" w:cs="Times New Roman"/>
          <w:szCs w:val="24"/>
          <w:rPrChange w:id="54" w:author="Kolb, Kim L" w:date="2019-03-04T11:04:00Z">
            <w:rPr/>
          </w:rPrChange>
        </w:rPr>
        <w:t xml:space="preserve"> sub-orbital vehicles</w:t>
      </w:r>
      <w:del w:id="55" w:author="Kolb, Kim L" w:date="2019-03-04T11:05:00Z">
        <w:r w:rsidR="005945B7" w:rsidRPr="005E1DBD" w:rsidDel="005E1DBD">
          <w:rPr>
            <w:rFonts w:eastAsia="Times New Roman" w:cs="Times New Roman"/>
            <w:szCs w:val="24"/>
            <w:rPrChange w:id="56" w:author="Kolb, Kim L" w:date="2019-03-04T11:04:00Z">
              <w:rPr/>
            </w:rPrChange>
          </w:rPr>
          <w:delText>.</w:delText>
        </w:r>
      </w:del>
      <w:ins w:id="57" w:author="Kolb, Kim L" w:date="2019-03-04T11:05:00Z">
        <w:r>
          <w:rPr>
            <w:rFonts w:eastAsia="Times New Roman" w:cs="Times New Roman"/>
            <w:szCs w:val="24"/>
          </w:rPr>
          <w:t xml:space="preserve"> communications</w:t>
        </w:r>
      </w:ins>
    </w:p>
    <w:p w14:paraId="6A033EE2"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160"/>
        <w:textAlignment w:val="baseline"/>
        <w:rPr>
          <w:rFonts w:ascii="Times" w:eastAsia="Times New Roman" w:hAnsi="Times" w:cs="Times New Roman"/>
          <w:b/>
          <w:szCs w:val="20"/>
        </w:rPr>
      </w:pPr>
    </w:p>
    <w:p w14:paraId="1990509A"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160"/>
        <w:textAlignment w:val="baseline"/>
        <w:rPr>
          <w:rFonts w:ascii="Times" w:eastAsia="Times New Roman" w:hAnsi="Times" w:cs="Times New Roman"/>
          <w:b/>
          <w:szCs w:val="20"/>
        </w:rPr>
      </w:pPr>
      <w:r w:rsidRPr="005945B7">
        <w:rPr>
          <w:rFonts w:ascii="Times" w:eastAsia="Times New Roman" w:hAnsi="Times" w:cs="Times New Roman"/>
          <w:b/>
          <w:szCs w:val="20"/>
        </w:rPr>
        <w:t>Proposals</w:t>
      </w:r>
    </w:p>
    <w:p w14:paraId="5070D805"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szCs w:val="20"/>
        </w:rPr>
      </w:pPr>
      <w:r w:rsidRPr="005945B7">
        <w:rPr>
          <w:rFonts w:eastAsia="Times New Roman" w:cs="Times New Roman"/>
          <w:szCs w:val="20"/>
        </w:rPr>
        <w:t>ADD</w:t>
      </w:r>
      <w:r w:rsidRPr="005945B7">
        <w:rPr>
          <w:rFonts w:eastAsia="Times New Roman" w:cs="Times New Roman"/>
          <w:szCs w:val="20"/>
        </w:rPr>
        <w:tab/>
        <w:t>TBD/XXX/1</w:t>
      </w:r>
    </w:p>
    <w:p w14:paraId="141C1AE0" w14:textId="77777777" w:rsidR="005945B7" w:rsidRPr="005945B7" w:rsidRDefault="005945B7" w:rsidP="005945B7">
      <w:pPr>
        <w:keepNext/>
        <w:keepLines/>
        <w:tabs>
          <w:tab w:val="left" w:pos="1134"/>
          <w:tab w:val="left" w:pos="1871"/>
          <w:tab w:val="left" w:pos="2268"/>
        </w:tabs>
        <w:overflowPunct w:val="0"/>
        <w:autoSpaceDE w:val="0"/>
        <w:autoSpaceDN w:val="0"/>
        <w:adjustRightInd w:val="0"/>
        <w:spacing w:before="720"/>
        <w:jc w:val="center"/>
        <w:textAlignment w:val="baseline"/>
        <w:rPr>
          <w:rFonts w:eastAsia="Times New Roman" w:cs="Times New Roman"/>
          <w:caps/>
          <w:sz w:val="28"/>
          <w:szCs w:val="20"/>
        </w:rPr>
      </w:pPr>
      <w:r w:rsidRPr="005945B7">
        <w:rPr>
          <w:rFonts w:eastAsia="Times New Roman" w:cs="Times New Roman"/>
          <w:caps/>
          <w:sz w:val="28"/>
          <w:szCs w:val="20"/>
        </w:rPr>
        <w:t>Draft New Resolution [xxx] (WRC-19)</w:t>
      </w:r>
    </w:p>
    <w:p w14:paraId="153FBBCD" w14:textId="77777777" w:rsidR="005945B7" w:rsidRPr="005945B7" w:rsidRDefault="005945B7" w:rsidP="005945B7">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cs="Times New Roman"/>
          <w:b/>
          <w:sz w:val="28"/>
          <w:szCs w:val="20"/>
        </w:rPr>
      </w:pPr>
      <w:r w:rsidRPr="005945B7">
        <w:rPr>
          <w:rFonts w:ascii="Times New Roman Bold" w:eastAsia="Times New Roman" w:hAnsi="Times New Roman Bold" w:cs="Times New Roman"/>
          <w:b/>
          <w:sz w:val="28"/>
          <w:szCs w:val="20"/>
        </w:rPr>
        <w:t>Agenda for the 2023 World Radiocommunication Conference</w:t>
      </w:r>
    </w:p>
    <w:p w14:paraId="49145255" w14:textId="77777777" w:rsidR="005945B7" w:rsidRPr="005945B7" w:rsidRDefault="005945B7" w:rsidP="005945B7">
      <w:pPr>
        <w:tabs>
          <w:tab w:val="left" w:pos="1134"/>
          <w:tab w:val="left" w:pos="1871"/>
          <w:tab w:val="left" w:pos="2268"/>
        </w:tabs>
        <w:overflowPunct w:val="0"/>
        <w:autoSpaceDE w:val="0"/>
        <w:autoSpaceDN w:val="0"/>
        <w:adjustRightInd w:val="0"/>
        <w:spacing w:before="360"/>
        <w:jc w:val="both"/>
        <w:textAlignment w:val="baseline"/>
        <w:rPr>
          <w:rFonts w:eastAsia="Times New Roman" w:cs="Times New Roman"/>
          <w:szCs w:val="20"/>
        </w:rPr>
      </w:pPr>
      <w:r w:rsidRPr="005945B7">
        <w:rPr>
          <w:rFonts w:eastAsia="Times New Roman" w:cs="Times New Roman"/>
          <w:szCs w:val="20"/>
        </w:rPr>
        <w:t>The World Radiocommunication Conference (</w:t>
      </w:r>
      <w:r w:rsidRPr="005945B7">
        <w:rPr>
          <w:rFonts w:eastAsia="Times New Roman" w:cs="Times New Roman"/>
          <w:szCs w:val="20"/>
          <w:lang w:val="fr-FR"/>
        </w:rPr>
        <w:t>Sharm el-Sheikh</w:t>
      </w:r>
      <w:r w:rsidRPr="005945B7">
        <w:rPr>
          <w:rFonts w:eastAsia="Times New Roman" w:cs="Times New Roman"/>
          <w:szCs w:val="20"/>
        </w:rPr>
        <w:t>, 2019),</w:t>
      </w:r>
    </w:p>
    <w:p w14:paraId="2BA75CD3" w14:textId="77777777" w:rsidR="005945B7" w:rsidRPr="005945B7" w:rsidRDefault="005945B7" w:rsidP="005945B7">
      <w:pPr>
        <w:rPr>
          <w:rFonts w:eastAsia="Times New Roman" w:cs="Times New Roman"/>
          <w:szCs w:val="24"/>
        </w:rPr>
      </w:pPr>
      <w:r w:rsidRPr="005945B7">
        <w:rPr>
          <w:rFonts w:eastAsia="Times New Roman" w:cs="Times New Roman"/>
          <w:szCs w:val="24"/>
        </w:rPr>
        <w:t>...</w:t>
      </w:r>
    </w:p>
    <w:p w14:paraId="4EA0CB3D" w14:textId="4CA917C4" w:rsidR="005945B7" w:rsidRPr="005945B7" w:rsidRDefault="005945B7" w:rsidP="005945B7">
      <w:pPr>
        <w:rPr>
          <w:rFonts w:eastAsia="Times New Roman" w:cs="Times New Roman"/>
          <w:szCs w:val="24"/>
        </w:rPr>
      </w:pPr>
      <w:r w:rsidRPr="005945B7">
        <w:rPr>
          <w:rFonts w:eastAsia="Times New Roman" w:cs="Times New Roman"/>
          <w:b/>
          <w:szCs w:val="24"/>
        </w:rPr>
        <w:t>X.X1</w:t>
      </w:r>
      <w:r w:rsidRPr="005945B7">
        <w:rPr>
          <w:rFonts w:eastAsia="Times New Roman" w:cs="Times New Roman"/>
          <w:b/>
          <w:szCs w:val="24"/>
        </w:rPr>
        <w:tab/>
      </w:r>
      <w:r w:rsidRPr="005945B7">
        <w:rPr>
          <w:rFonts w:eastAsia="Times New Roman" w:cs="Times New Roman"/>
          <w:szCs w:val="24"/>
        </w:rPr>
        <w:t xml:space="preserve"> to consider, in accordance with Resolution [YYY] (WRC-19), regulatory provisions to facilitate </w:t>
      </w:r>
      <w:ins w:id="58" w:author="Kolb, Kim L" w:date="2019-03-04T11:06:00Z">
        <w:r w:rsidR="005E1DBD">
          <w:rPr>
            <w:rFonts w:eastAsia="Times New Roman" w:cs="Times New Roman"/>
            <w:szCs w:val="24"/>
          </w:rPr>
          <w:t>communications to</w:t>
        </w:r>
      </w:ins>
      <w:del w:id="59" w:author="Kolb, Kim L" w:date="2019-03-04T11:06:00Z">
        <w:r w:rsidRPr="005945B7" w:rsidDel="005E1DBD">
          <w:rPr>
            <w:rFonts w:eastAsia="Times New Roman" w:cs="Times New Roman"/>
            <w:szCs w:val="24"/>
          </w:rPr>
          <w:delText>the increased operation of</w:delText>
        </w:r>
      </w:del>
      <w:r w:rsidRPr="005945B7">
        <w:rPr>
          <w:rFonts w:eastAsia="Times New Roman" w:cs="Times New Roman"/>
          <w:szCs w:val="24"/>
        </w:rPr>
        <w:t xml:space="preserve"> sub-orbital vehicles.</w:t>
      </w:r>
    </w:p>
    <w:p w14:paraId="09A1D308" w14:textId="2F458BF3"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b/>
          <w:szCs w:val="20"/>
          <w:lang w:val="en-GB"/>
        </w:rPr>
      </w:pPr>
      <w:r w:rsidRPr="005945B7">
        <w:rPr>
          <w:rFonts w:eastAsia="Times New Roman" w:cs="Times New Roman"/>
          <w:bCs/>
          <w:szCs w:val="20"/>
        </w:rPr>
        <w:t>Reasons:</w:t>
      </w:r>
      <w:r w:rsidRPr="005945B7">
        <w:rPr>
          <w:rFonts w:eastAsia="Times New Roman" w:cs="Times New Roman"/>
          <w:szCs w:val="20"/>
        </w:rPr>
        <w:tab/>
        <w:t xml:space="preserve">To allow </w:t>
      </w:r>
      <w:ins w:id="60" w:author="Kolb, Kim L" w:date="2019-03-04T11:06:00Z">
        <w:r w:rsidR="005E1DBD">
          <w:rPr>
            <w:rFonts w:eastAsia="Times New Roman" w:cs="Times New Roman"/>
            <w:szCs w:val="20"/>
          </w:rPr>
          <w:t>revisions to</w:t>
        </w:r>
      </w:ins>
      <w:del w:id="61" w:author="Kolb, Kim L" w:date="2019-03-04T11:06:00Z">
        <w:r w:rsidRPr="005945B7" w:rsidDel="005E1DBD">
          <w:rPr>
            <w:rFonts w:eastAsia="Times New Roman" w:cs="Times New Roman"/>
            <w:szCs w:val="20"/>
          </w:rPr>
          <w:delText>for necessary provisions in</w:delText>
        </w:r>
      </w:del>
      <w:r w:rsidRPr="005945B7">
        <w:rPr>
          <w:rFonts w:eastAsia="Times New Roman" w:cs="Times New Roman"/>
          <w:szCs w:val="20"/>
        </w:rPr>
        <w:t xml:space="preserve"> the Radio Regulations, </w:t>
      </w:r>
      <w:del w:id="62" w:author="Kolb, Kim L" w:date="2019-03-04T11:07:00Z">
        <w:r w:rsidRPr="005945B7" w:rsidDel="005E1DBD">
          <w:rPr>
            <w:rFonts w:eastAsia="Times New Roman" w:cs="Times New Roman"/>
            <w:szCs w:val="20"/>
          </w:rPr>
          <w:delText>including, if necessary, additional spectrum allocations, definitions or revisions existing definitions</w:delText>
        </w:r>
      </w:del>
      <w:r w:rsidRPr="005945B7">
        <w:rPr>
          <w:rFonts w:eastAsia="Times New Roman" w:cs="Times New Roman"/>
          <w:szCs w:val="20"/>
        </w:rPr>
        <w:t xml:space="preserve"> to</w:t>
      </w:r>
      <w:ins w:id="63" w:author="Kolb, Kim L" w:date="2019-03-04T11:07:00Z">
        <w:r w:rsidR="005E1DBD">
          <w:rPr>
            <w:rFonts w:eastAsia="Times New Roman" w:cs="Times New Roman"/>
            <w:szCs w:val="20"/>
          </w:rPr>
          <w:t xml:space="preserve"> provide regulations for communications to sub-orbital vehicles and to</w:t>
        </w:r>
      </w:ins>
      <w:r w:rsidRPr="005945B7">
        <w:rPr>
          <w:rFonts w:eastAsia="Times New Roman" w:cs="Times New Roman"/>
          <w:szCs w:val="20"/>
        </w:rPr>
        <w:t xml:space="preserve"> facilitate the safe integration of sub-orbital vehicles into the existing air traffic management system.</w:t>
      </w:r>
    </w:p>
    <w:p w14:paraId="202994A7"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szCs w:val="20"/>
        </w:rPr>
      </w:pPr>
    </w:p>
    <w:p w14:paraId="76388DBA" w14:textId="77777777" w:rsidR="005945B7" w:rsidRPr="005945B7" w:rsidRDefault="005945B7" w:rsidP="005945B7">
      <w:pPr>
        <w:keepNext/>
        <w:tabs>
          <w:tab w:val="left" w:pos="1134"/>
          <w:tab w:val="left" w:pos="1871"/>
          <w:tab w:val="left" w:pos="2268"/>
        </w:tabs>
        <w:overflowPunct w:val="0"/>
        <w:autoSpaceDE w:val="0"/>
        <w:autoSpaceDN w:val="0"/>
        <w:adjustRightInd w:val="0"/>
        <w:spacing w:before="240"/>
        <w:textAlignment w:val="baseline"/>
        <w:rPr>
          <w:rFonts w:eastAsia="Times New Roman" w:cs="Times New Roman"/>
          <w:szCs w:val="20"/>
        </w:rPr>
      </w:pPr>
      <w:r w:rsidRPr="005945B7">
        <w:rPr>
          <w:rFonts w:eastAsia="Times New Roman" w:cs="Times New Roman"/>
          <w:szCs w:val="20"/>
        </w:rPr>
        <w:t>ADD</w:t>
      </w:r>
      <w:r w:rsidRPr="005945B7">
        <w:rPr>
          <w:rFonts w:eastAsia="Times New Roman" w:cs="Times New Roman"/>
          <w:szCs w:val="20"/>
        </w:rPr>
        <w:tab/>
        <w:t>TBD/XXX/2</w:t>
      </w:r>
    </w:p>
    <w:p w14:paraId="72A20836" w14:textId="77777777" w:rsidR="005945B7" w:rsidRPr="005945B7" w:rsidRDefault="005945B7" w:rsidP="005945B7">
      <w:pPr>
        <w:keepNext/>
        <w:keepLines/>
        <w:tabs>
          <w:tab w:val="left" w:pos="1134"/>
          <w:tab w:val="left" w:pos="1871"/>
          <w:tab w:val="left" w:pos="2268"/>
        </w:tabs>
        <w:overflowPunct w:val="0"/>
        <w:autoSpaceDE w:val="0"/>
        <w:autoSpaceDN w:val="0"/>
        <w:adjustRightInd w:val="0"/>
        <w:spacing w:before="720"/>
        <w:jc w:val="center"/>
        <w:textAlignment w:val="baseline"/>
        <w:rPr>
          <w:rFonts w:eastAsia="Times New Roman" w:cs="Times New Roman"/>
          <w:caps/>
          <w:sz w:val="28"/>
          <w:szCs w:val="20"/>
          <w:lang w:val="fr-FR"/>
        </w:rPr>
      </w:pPr>
      <w:r w:rsidRPr="005945B7">
        <w:rPr>
          <w:rFonts w:eastAsia="Times New Roman" w:cs="Times New Roman"/>
          <w:caps/>
          <w:sz w:val="28"/>
          <w:szCs w:val="20"/>
          <w:lang w:val="fr-FR"/>
        </w:rPr>
        <w:t>Draft New Resolution [yyy] (WRC-19)</w:t>
      </w:r>
    </w:p>
    <w:p w14:paraId="4D21F255" w14:textId="77777777" w:rsidR="005945B7" w:rsidRPr="005945B7" w:rsidRDefault="005945B7" w:rsidP="005945B7">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cs="Times New Roman"/>
          <w:b/>
          <w:sz w:val="28"/>
          <w:szCs w:val="20"/>
          <w:lang w:val="en-GB"/>
        </w:rPr>
      </w:pPr>
      <w:r w:rsidRPr="005945B7">
        <w:rPr>
          <w:rFonts w:eastAsia="Times New Roman" w:hAnsi="Times New Roman Bold" w:cs="Times New Roman"/>
          <w:b/>
          <w:sz w:val="28"/>
          <w:szCs w:val="20"/>
          <w:lang w:val="en-GB"/>
        </w:rPr>
        <w:t>Radiocommunications for Sub-Orbital Vehicles</w:t>
      </w:r>
    </w:p>
    <w:p w14:paraId="2A5A8451" w14:textId="77777777" w:rsidR="005945B7" w:rsidRPr="005945B7" w:rsidRDefault="005945B7" w:rsidP="005945B7">
      <w:pPr>
        <w:tabs>
          <w:tab w:val="left" w:pos="1134"/>
          <w:tab w:val="left" w:pos="1871"/>
          <w:tab w:val="left" w:pos="2268"/>
        </w:tabs>
        <w:overflowPunct w:val="0"/>
        <w:autoSpaceDE w:val="0"/>
        <w:autoSpaceDN w:val="0"/>
        <w:adjustRightInd w:val="0"/>
        <w:spacing w:before="360" w:after="120"/>
        <w:jc w:val="both"/>
        <w:textAlignment w:val="baseline"/>
        <w:rPr>
          <w:rFonts w:eastAsia="Times New Roman" w:cs="Times New Roman"/>
          <w:szCs w:val="20"/>
          <w:lang w:val="fr-FR"/>
        </w:rPr>
      </w:pPr>
      <w:r w:rsidRPr="005945B7">
        <w:rPr>
          <w:rFonts w:eastAsia="Times New Roman" w:cs="Times New Roman"/>
          <w:szCs w:val="20"/>
          <w:lang w:val="fr-FR"/>
        </w:rPr>
        <w:t>The World Radiocommunication Conference (Sharm el-Sheikh, 2019),</w:t>
      </w:r>
    </w:p>
    <w:p w14:paraId="6D92DE4E" w14:textId="77777777"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considering</w:t>
      </w:r>
    </w:p>
    <w:p w14:paraId="36675018" w14:textId="77777777" w:rsidR="00E35968" w:rsidRDefault="00E86236" w:rsidP="005945B7">
      <w:pPr>
        <w:numPr>
          <w:ilvl w:val="0"/>
          <w:numId w:val="3"/>
        </w:numPr>
        <w:spacing w:after="120" w:line="259" w:lineRule="auto"/>
        <w:contextualSpacing/>
        <w:rPr>
          <w:ins w:id="64" w:author="Cramer (US), Joseph" w:date="2019-02-11T09:43:00Z"/>
          <w:rFonts w:eastAsia="Times New Roman" w:cs="Times New Roman"/>
          <w:szCs w:val="24"/>
        </w:rPr>
      </w:pPr>
      <w:ins w:id="65" w:author="Cramer (US), Joseph" w:date="2019-02-11T09:33:00Z">
        <w:r>
          <w:rPr>
            <w:rFonts w:eastAsia="Times New Roman" w:cs="Times New Roman"/>
            <w:szCs w:val="24"/>
          </w:rPr>
          <w:t xml:space="preserve">that </w:t>
        </w:r>
      </w:ins>
      <w:ins w:id="66" w:author="Cramer (US), Joseph" w:date="2019-02-11T09:43:00Z">
        <w:r w:rsidR="00E35968">
          <w:rPr>
            <w:rFonts w:eastAsia="Times New Roman" w:cs="Times New Roman"/>
            <w:szCs w:val="24"/>
          </w:rPr>
          <w:t>there are aircraft being developed to operate from the ground to an altitude considered to be outer space</w:t>
        </w:r>
      </w:ins>
      <w:ins w:id="67" w:author="Cramer (US), Joseph" w:date="2019-02-11T09:46:00Z">
        <w:r w:rsidR="00E35968">
          <w:rPr>
            <w:rFonts w:eastAsia="Times New Roman" w:cs="Times New Roman"/>
            <w:szCs w:val="24"/>
          </w:rPr>
          <w:t xml:space="preserve"> and return to earth within one earth rotation</w:t>
        </w:r>
      </w:ins>
      <w:ins w:id="68" w:author="Cramer (US), Joseph" w:date="2019-02-11T09:43:00Z">
        <w:r w:rsidR="00E35968">
          <w:rPr>
            <w:rFonts w:eastAsia="Times New Roman" w:cs="Times New Roman"/>
            <w:szCs w:val="24"/>
          </w:rPr>
          <w:t xml:space="preserve">; </w:t>
        </w:r>
      </w:ins>
    </w:p>
    <w:p w14:paraId="34788901" w14:textId="77777777" w:rsidR="00095068" w:rsidRDefault="00E35968" w:rsidP="005945B7">
      <w:pPr>
        <w:numPr>
          <w:ilvl w:val="0"/>
          <w:numId w:val="3"/>
        </w:numPr>
        <w:spacing w:after="120" w:line="259" w:lineRule="auto"/>
        <w:contextualSpacing/>
        <w:rPr>
          <w:ins w:id="69" w:author="Cramer (US), Joseph" w:date="2019-02-11T09:31:00Z"/>
          <w:rFonts w:eastAsia="Times New Roman" w:cs="Times New Roman"/>
          <w:szCs w:val="24"/>
        </w:rPr>
      </w:pPr>
      <w:ins w:id="70" w:author="Cramer (US), Joseph" w:date="2019-02-11T09:44:00Z">
        <w:r>
          <w:rPr>
            <w:rFonts w:eastAsia="Times New Roman" w:cs="Times New Roman"/>
            <w:szCs w:val="24"/>
          </w:rPr>
          <w:t xml:space="preserve">that </w:t>
        </w:r>
      </w:ins>
      <w:ins w:id="71" w:author="Cramer (US), Joseph" w:date="2019-02-11T09:42:00Z">
        <w:r>
          <w:rPr>
            <w:rFonts w:eastAsia="Times New Roman" w:cs="Times New Roman"/>
            <w:szCs w:val="24"/>
          </w:rPr>
          <w:t xml:space="preserve">there is a </w:t>
        </w:r>
      </w:ins>
      <w:ins w:id="72" w:author="Cramer (US), Joseph" w:date="2019-02-11T09:44:00Z">
        <w:r>
          <w:rPr>
            <w:rFonts w:eastAsia="Times New Roman" w:cs="Times New Roman"/>
            <w:szCs w:val="24"/>
          </w:rPr>
          <w:t>need</w:t>
        </w:r>
      </w:ins>
      <w:ins w:id="73" w:author="Cramer (US), Joseph" w:date="2019-02-11T09:42:00Z">
        <w:r>
          <w:rPr>
            <w:rFonts w:eastAsia="Times New Roman" w:cs="Times New Roman"/>
            <w:szCs w:val="24"/>
          </w:rPr>
          <w:t xml:space="preserve"> to ensure </w:t>
        </w:r>
      </w:ins>
      <w:ins w:id="74" w:author="Cramer (US), Joseph" w:date="2019-02-11T09:33:00Z">
        <w:r w:rsidR="00E86236">
          <w:rPr>
            <w:rFonts w:eastAsia="Times New Roman" w:cs="Times New Roman"/>
            <w:szCs w:val="24"/>
          </w:rPr>
          <w:t xml:space="preserve">equipment </w:t>
        </w:r>
      </w:ins>
      <w:ins w:id="75" w:author="Cramer (US), Joseph" w:date="2019-02-11T09:42:00Z">
        <w:r>
          <w:rPr>
            <w:rFonts w:eastAsia="Times New Roman" w:cs="Times New Roman"/>
            <w:szCs w:val="24"/>
          </w:rPr>
          <w:t xml:space="preserve">installed on </w:t>
        </w:r>
      </w:ins>
      <w:ins w:id="76" w:author="Cramer (US), Joseph" w:date="2019-02-11T09:44:00Z">
        <w:r>
          <w:rPr>
            <w:rFonts w:eastAsia="Times New Roman" w:cs="Times New Roman"/>
            <w:szCs w:val="24"/>
          </w:rPr>
          <w:t xml:space="preserve">such </w:t>
        </w:r>
      </w:ins>
      <w:ins w:id="77" w:author="Cramer (US), Joseph" w:date="2019-02-11T09:42:00Z">
        <w:r>
          <w:rPr>
            <w:rFonts w:eastAsia="Times New Roman" w:cs="Times New Roman"/>
            <w:szCs w:val="24"/>
          </w:rPr>
          <w:t xml:space="preserve">aircraft </w:t>
        </w:r>
      </w:ins>
      <w:ins w:id="78" w:author="Cramer (US), Joseph" w:date="2019-02-11T09:44:00Z">
        <w:r>
          <w:rPr>
            <w:rFonts w:eastAsia="Times New Roman" w:cs="Times New Roman"/>
            <w:szCs w:val="24"/>
          </w:rPr>
          <w:t xml:space="preserve">can communicate </w:t>
        </w:r>
      </w:ins>
      <w:ins w:id="79" w:author="Cramer (US), Joseph" w:date="2019-02-11T09:48:00Z">
        <w:r w:rsidR="00157586">
          <w:rPr>
            <w:rFonts w:eastAsia="Times New Roman" w:cs="Times New Roman"/>
            <w:szCs w:val="24"/>
          </w:rPr>
          <w:t xml:space="preserve">safely </w:t>
        </w:r>
      </w:ins>
      <w:ins w:id="80" w:author="Cramer (US), Joseph" w:date="2019-02-11T09:44:00Z">
        <w:r>
          <w:rPr>
            <w:rFonts w:eastAsia="Times New Roman" w:cs="Times New Roman"/>
            <w:szCs w:val="24"/>
          </w:rPr>
          <w:t xml:space="preserve">with air traffic management systems without causing </w:t>
        </w:r>
      </w:ins>
      <w:ins w:id="81" w:author="Cramer (US), Joseph" w:date="2019-02-11T09:45:00Z">
        <w:r>
          <w:rPr>
            <w:rFonts w:eastAsia="Times New Roman" w:cs="Times New Roman"/>
            <w:szCs w:val="24"/>
          </w:rPr>
          <w:t>harmful interference</w:t>
        </w:r>
      </w:ins>
      <w:ins w:id="82" w:author="Cramer (US), Joseph" w:date="2019-02-11T09:46:00Z">
        <w:r>
          <w:rPr>
            <w:rFonts w:eastAsia="Times New Roman" w:cs="Times New Roman"/>
            <w:szCs w:val="24"/>
          </w:rPr>
          <w:t xml:space="preserve"> to </w:t>
        </w:r>
      </w:ins>
      <w:ins w:id="83" w:author="Cramer (US), Joseph" w:date="2019-02-11T09:50:00Z">
        <w:r w:rsidR="00157586">
          <w:rPr>
            <w:rFonts w:eastAsia="Times New Roman" w:cs="Times New Roman"/>
            <w:szCs w:val="24"/>
          </w:rPr>
          <w:t xml:space="preserve">radiocommunication used for safety purposes </w:t>
        </w:r>
      </w:ins>
      <w:ins w:id="84" w:author="Cramer (US), Joseph" w:date="2019-02-11T09:49:00Z">
        <w:r w:rsidR="00157586">
          <w:rPr>
            <w:rFonts w:eastAsia="Times New Roman" w:cs="Times New Roman"/>
            <w:szCs w:val="24"/>
          </w:rPr>
          <w:t xml:space="preserve">on </w:t>
        </w:r>
      </w:ins>
      <w:ins w:id="85" w:author="Cramer (US), Joseph" w:date="2019-02-11T09:46:00Z">
        <w:r>
          <w:rPr>
            <w:rFonts w:eastAsia="Times New Roman" w:cs="Times New Roman"/>
            <w:szCs w:val="24"/>
          </w:rPr>
          <w:t xml:space="preserve">other </w:t>
        </w:r>
      </w:ins>
      <w:ins w:id="86" w:author="Cramer (US), Joseph" w:date="2019-02-11T09:50:00Z">
        <w:r w:rsidR="00157586">
          <w:rPr>
            <w:rFonts w:eastAsia="Times New Roman" w:cs="Times New Roman"/>
            <w:szCs w:val="24"/>
          </w:rPr>
          <w:t>vehicles;</w:t>
        </w:r>
      </w:ins>
      <w:ins w:id="87" w:author="Cramer (US), Joseph" w:date="2019-02-11T09:46:00Z">
        <w:r>
          <w:rPr>
            <w:rFonts w:eastAsia="Times New Roman" w:cs="Times New Roman"/>
            <w:szCs w:val="24"/>
          </w:rPr>
          <w:t xml:space="preserve">  </w:t>
        </w:r>
      </w:ins>
    </w:p>
    <w:p w14:paraId="0F2CAE81" w14:textId="77777777" w:rsidR="005945B7" w:rsidRPr="005945B7" w:rsidDel="00586D0B" w:rsidRDefault="00095068" w:rsidP="005945B7">
      <w:pPr>
        <w:numPr>
          <w:ilvl w:val="0"/>
          <w:numId w:val="3"/>
        </w:numPr>
        <w:spacing w:after="120" w:line="259" w:lineRule="auto"/>
        <w:contextualSpacing/>
        <w:rPr>
          <w:del w:id="88" w:author="Cramer (US), Joseph" w:date="2019-02-11T09:26:00Z"/>
          <w:rFonts w:eastAsia="Times New Roman" w:cs="Times New Roman"/>
          <w:szCs w:val="24"/>
        </w:rPr>
      </w:pPr>
      <w:ins w:id="89" w:author="Cramer (US), Joseph" w:date="2019-02-11T09:31:00Z">
        <w:r>
          <w:rPr>
            <w:rFonts w:eastAsia="Times New Roman" w:cs="Times New Roman"/>
            <w:szCs w:val="24"/>
          </w:rPr>
          <w:t xml:space="preserve">that </w:t>
        </w:r>
      </w:ins>
      <w:ins w:id="90" w:author="Cramer (US), Joseph" w:date="2019-02-11T09:47:00Z">
        <w:r w:rsidR="00E35968">
          <w:rPr>
            <w:rFonts w:eastAsia="Times New Roman" w:cs="Times New Roman"/>
            <w:szCs w:val="24"/>
          </w:rPr>
          <w:t xml:space="preserve">the ITU </w:t>
        </w:r>
        <w:r w:rsidR="00157586">
          <w:rPr>
            <w:rFonts w:eastAsia="Times New Roman" w:cs="Times New Roman"/>
            <w:szCs w:val="24"/>
          </w:rPr>
          <w:t>has been referring to</w:t>
        </w:r>
        <w:r w:rsidR="00E35968">
          <w:rPr>
            <w:rFonts w:eastAsia="Times New Roman" w:cs="Times New Roman"/>
            <w:szCs w:val="24"/>
          </w:rPr>
          <w:t xml:space="preserve"> these aircraft</w:t>
        </w:r>
        <w:r w:rsidR="00157586">
          <w:rPr>
            <w:rFonts w:eastAsia="Times New Roman" w:cs="Times New Roman"/>
            <w:szCs w:val="24"/>
          </w:rPr>
          <w:t xml:space="preserve"> as</w:t>
        </w:r>
        <w:r w:rsidR="00E35968">
          <w:rPr>
            <w:rFonts w:eastAsia="Times New Roman" w:cs="Times New Roman"/>
            <w:szCs w:val="24"/>
          </w:rPr>
          <w:t xml:space="preserve"> “</w:t>
        </w:r>
      </w:ins>
      <w:ins w:id="91" w:author="Cramer (US), Joseph" w:date="2019-02-11T09:31:00Z">
        <w:r>
          <w:rPr>
            <w:rFonts w:eastAsia="Times New Roman" w:cs="Times New Roman"/>
            <w:szCs w:val="24"/>
          </w:rPr>
          <w:t>sub-orbital vehicles</w:t>
        </w:r>
      </w:ins>
      <w:ins w:id="92" w:author="Cramer (US), Joseph" w:date="2019-02-11T09:47:00Z">
        <w:r w:rsidR="00157586">
          <w:rPr>
            <w:rFonts w:eastAsia="Times New Roman" w:cs="Times New Roman"/>
            <w:szCs w:val="24"/>
          </w:rPr>
          <w:t>,</w:t>
        </w:r>
        <w:r w:rsidR="00E35968">
          <w:rPr>
            <w:rFonts w:eastAsia="Times New Roman" w:cs="Times New Roman"/>
            <w:szCs w:val="24"/>
          </w:rPr>
          <w:t>”</w:t>
        </w:r>
        <w:r w:rsidR="00157586">
          <w:rPr>
            <w:rFonts w:eastAsia="Times New Roman" w:cs="Times New Roman"/>
            <w:szCs w:val="24"/>
          </w:rPr>
          <w:t xml:space="preserve"> but such use of aircraft</w:t>
        </w:r>
      </w:ins>
      <w:ins w:id="93" w:author="Cramer (US), Joseph" w:date="2019-02-11T09:31:00Z">
        <w:r>
          <w:rPr>
            <w:rFonts w:eastAsia="Times New Roman" w:cs="Times New Roman"/>
            <w:szCs w:val="24"/>
          </w:rPr>
          <w:t xml:space="preserve"> are not defined in the radio regulations; </w:t>
        </w:r>
      </w:ins>
      <w:del w:id="94" w:author="Cramer (US), Joseph" w:date="2019-02-11T09:26:00Z">
        <w:r w:rsidR="005945B7" w:rsidRPr="005945B7" w:rsidDel="00586D0B">
          <w:rPr>
            <w:rFonts w:eastAsia="Times New Roman" w:cs="Times New Roman"/>
            <w:szCs w:val="24"/>
          </w:rPr>
          <w:delText xml:space="preserve">that new applications are being developed using equipment that is interoperable with existing civil aviation systems to ensure the interoperability of </w:delText>
        </w:r>
      </w:del>
      <w:del w:id="95" w:author="Cramer (US), Joseph" w:date="2019-02-11T09:24:00Z">
        <w:r w:rsidR="005945B7" w:rsidRPr="005945B7" w:rsidDel="00586D0B">
          <w:rPr>
            <w:rFonts w:eastAsia="Times New Roman" w:cs="Times New Roman"/>
            <w:szCs w:val="24"/>
          </w:rPr>
          <w:delText>sub-orbital vehicle</w:delText>
        </w:r>
      </w:del>
      <w:del w:id="96" w:author="Cramer (US), Joseph" w:date="2019-02-11T09:26:00Z">
        <w:r w:rsidR="005945B7" w:rsidRPr="005945B7" w:rsidDel="00586D0B">
          <w:rPr>
            <w:rFonts w:eastAsia="Times New Roman" w:cs="Times New Roman"/>
            <w:szCs w:val="24"/>
          </w:rPr>
          <w:delText xml:space="preserve"> avionics with aircraft avionics and air traffic management systems, which is necessary for the safe operation of all users of the airspace throughout the world;</w:delText>
        </w:r>
      </w:del>
    </w:p>
    <w:p w14:paraId="402F34C0" w14:textId="77777777" w:rsidR="005945B7" w:rsidRPr="005945B7" w:rsidRDefault="005945B7" w:rsidP="005945B7">
      <w:pPr>
        <w:numPr>
          <w:ilvl w:val="0"/>
          <w:numId w:val="3"/>
        </w:numPr>
        <w:spacing w:after="120" w:line="259" w:lineRule="auto"/>
        <w:contextualSpacing/>
        <w:rPr>
          <w:rFonts w:eastAsia="Times New Roman" w:cs="Times New Roman"/>
          <w:szCs w:val="24"/>
        </w:rPr>
      </w:pPr>
      <w:r w:rsidRPr="005945B7">
        <w:rPr>
          <w:rFonts w:eastAsia="Times New Roman" w:cs="Times New Roman"/>
          <w:szCs w:val="24"/>
        </w:rPr>
        <w:t>that there is no internationally agreed boundary between the Earth’s atmosphere and the space domain</w:t>
      </w:r>
      <w:ins w:id="97" w:author="Cramer (US), Joseph" w:date="2019-02-11T09:22:00Z">
        <w:r w:rsidR="006235FF">
          <w:rPr>
            <w:rFonts w:eastAsia="Times New Roman" w:cs="Times New Roman"/>
            <w:szCs w:val="24"/>
          </w:rPr>
          <w:t>.</w:t>
        </w:r>
      </w:ins>
      <w:del w:id="98" w:author="Cramer (US), Joseph" w:date="2019-02-11T09:22:00Z">
        <w:r w:rsidRPr="005945B7" w:rsidDel="006235FF">
          <w:rPr>
            <w:rFonts w:eastAsia="Times New Roman" w:cs="Times New Roman"/>
            <w:szCs w:val="24"/>
          </w:rPr>
          <w:delText>, however it is commonly considered that the space domain begins at 100 kilometres above the Earth’s surface</w:delText>
        </w:r>
      </w:del>
      <w:r w:rsidRPr="005945B7">
        <w:rPr>
          <w:rFonts w:eastAsia="Times New Roman" w:cs="Times New Roman"/>
          <w:szCs w:val="24"/>
        </w:rPr>
        <w:t xml:space="preserve">; </w:t>
      </w:r>
    </w:p>
    <w:p w14:paraId="6E0771D4" w14:textId="77777777" w:rsidR="005945B7" w:rsidRPr="005945B7" w:rsidRDefault="005945B7" w:rsidP="005945B7">
      <w:pPr>
        <w:numPr>
          <w:ilvl w:val="0"/>
          <w:numId w:val="3"/>
        </w:numPr>
        <w:spacing w:after="120" w:line="259" w:lineRule="auto"/>
        <w:contextualSpacing/>
        <w:rPr>
          <w:rFonts w:eastAsia="Times New Roman" w:cs="Times New Roman"/>
          <w:szCs w:val="24"/>
        </w:rPr>
      </w:pPr>
      <w:r w:rsidRPr="005945B7">
        <w:rPr>
          <w:rFonts w:eastAsia="Times New Roman" w:cs="Times New Roman"/>
          <w:szCs w:val="24"/>
        </w:rPr>
        <w:t>that radiocommunication</w:t>
      </w:r>
      <w:del w:id="99" w:author="Cramer (US), Joseph" w:date="2019-02-11T09:51:00Z">
        <w:r w:rsidRPr="005945B7" w:rsidDel="00157586">
          <w:rPr>
            <w:rFonts w:eastAsia="Times New Roman" w:cs="Times New Roman"/>
            <w:szCs w:val="24"/>
          </w:rPr>
          <w:delText>s</w:delText>
        </w:r>
      </w:del>
      <w:r w:rsidRPr="005945B7">
        <w:rPr>
          <w:rFonts w:eastAsia="Times New Roman" w:cs="Times New Roman"/>
          <w:szCs w:val="24"/>
        </w:rPr>
        <w:t xml:space="preserve"> </w:t>
      </w:r>
      <w:ins w:id="100" w:author="Cramer (US), Joseph" w:date="2019-02-11T10:43:00Z">
        <w:r w:rsidR="00AB394A">
          <w:rPr>
            <w:rFonts w:eastAsia="Times New Roman" w:cs="Times New Roman"/>
            <w:szCs w:val="24"/>
          </w:rPr>
          <w:t>between</w:t>
        </w:r>
      </w:ins>
      <w:del w:id="101" w:author="Cramer (US), Joseph" w:date="2019-02-11T10:43:00Z">
        <w:r w:rsidRPr="005945B7" w:rsidDel="00AB394A">
          <w:rPr>
            <w:rFonts w:eastAsia="Times New Roman" w:cs="Times New Roman"/>
            <w:szCs w:val="24"/>
          </w:rPr>
          <w:delText>for</w:delText>
        </w:r>
      </w:del>
      <w:r w:rsidRPr="005945B7">
        <w:rPr>
          <w:rFonts w:eastAsia="Times New Roman" w:cs="Times New Roman"/>
          <w:szCs w:val="24"/>
        </w:rPr>
        <w:t xml:space="preserve"> sub-orbital vehicles </w:t>
      </w:r>
      <w:ins w:id="102" w:author="Cramer (US), Joseph" w:date="2019-02-11T10:43:00Z">
        <w:r w:rsidR="00AB394A">
          <w:rPr>
            <w:rFonts w:eastAsia="Times New Roman" w:cs="Times New Roman"/>
            <w:szCs w:val="24"/>
          </w:rPr>
          <w:t>and air traffic management</w:t>
        </w:r>
      </w:ins>
      <w:del w:id="103" w:author="Cramer (US), Joseph" w:date="2019-02-11T10:43:00Z">
        <w:r w:rsidRPr="005945B7" w:rsidDel="00AB394A">
          <w:rPr>
            <w:rFonts w:eastAsia="Times New Roman" w:cs="Times New Roman"/>
            <w:szCs w:val="24"/>
          </w:rPr>
          <w:delText>that are interoperable with the ATM and aircraft avionics</w:delText>
        </w:r>
      </w:del>
      <w:r w:rsidRPr="005945B7">
        <w:rPr>
          <w:rFonts w:eastAsia="Times New Roman" w:cs="Times New Roman"/>
          <w:szCs w:val="24"/>
        </w:rPr>
        <w:t xml:space="preserve"> are required throughout the entire flight</w:t>
      </w:r>
      <w:del w:id="104" w:author="Cramer (US), Joseph" w:date="2019-02-11T10:40:00Z">
        <w:r w:rsidRPr="005945B7" w:rsidDel="00AB394A">
          <w:rPr>
            <w:rFonts w:eastAsia="Times New Roman" w:cs="Times New Roman"/>
            <w:szCs w:val="24"/>
          </w:rPr>
          <w:delText xml:space="preserve"> trajectory to prevent collisions with aircraft</w:delText>
        </w:r>
      </w:del>
      <w:ins w:id="105" w:author="Cramer (US), Joseph" w:date="2019-02-11T10:40:00Z">
        <w:r w:rsidR="00AB394A">
          <w:rPr>
            <w:rFonts w:eastAsia="Times New Roman" w:cs="Times New Roman"/>
            <w:szCs w:val="24"/>
          </w:rPr>
          <w:t>;</w:t>
        </w:r>
      </w:ins>
      <w:del w:id="106" w:author="Cramer (US), Joseph" w:date="2019-02-11T10:40:00Z">
        <w:r w:rsidRPr="005945B7" w:rsidDel="00AB394A">
          <w:rPr>
            <w:rFonts w:eastAsia="Times New Roman" w:cs="Times New Roman"/>
            <w:szCs w:val="24"/>
          </w:rPr>
          <w:delText>,</w:delText>
        </w:r>
      </w:del>
    </w:p>
    <w:p w14:paraId="2EA6C82E" w14:textId="7132E0FD" w:rsidR="005945B7" w:rsidRDefault="005945B7">
      <w:pPr>
        <w:numPr>
          <w:ilvl w:val="0"/>
          <w:numId w:val="3"/>
        </w:numPr>
        <w:spacing w:after="120" w:line="259" w:lineRule="auto"/>
        <w:contextualSpacing/>
        <w:rPr>
          <w:ins w:id="107" w:author="Kolb, Kim L" w:date="2019-03-02T09:15:00Z"/>
          <w:rFonts w:eastAsia="Times New Roman" w:cs="Times New Roman"/>
          <w:szCs w:val="24"/>
        </w:rPr>
      </w:pPr>
      <w:del w:id="108" w:author="Cramer (US), Joseph" w:date="2019-02-11T10:43:00Z">
        <w:r w:rsidRPr="005945B7" w:rsidDel="00AB394A">
          <w:rPr>
            <w:rFonts w:eastAsia="Times New Roman" w:cs="Times New Roman"/>
            <w:szCs w:val="24"/>
          </w:rPr>
          <w:delText>that other vehicles may also operate at altitudes over 100 km and use non-orbital trajectories,</w:delText>
        </w:r>
      </w:del>
      <w:ins w:id="109" w:author="Kolb, Kim L" w:date="2019-03-02T09:15:00Z">
        <w:r w:rsidR="00E56112">
          <w:rPr>
            <w:rFonts w:eastAsia="Times New Roman" w:cs="Times New Roman"/>
            <w:szCs w:val="24"/>
          </w:rPr>
          <w:t>that ve</w:t>
        </w:r>
        <w:r w:rsidR="00E56112" w:rsidRPr="00E56112">
          <w:rPr>
            <w:rFonts w:eastAsia="Times New Roman" w:cs="Times New Roman"/>
            <w:szCs w:val="24"/>
          </w:rPr>
          <w:t>hicles flying at the boundary of space and the atmosphere or re-entering the atmosphere may generate a plasma sheath that may envelop all or most of the vehicle</w:t>
        </w:r>
        <w:r w:rsidR="00E56112">
          <w:rPr>
            <w:rFonts w:eastAsia="Times New Roman" w:cs="Times New Roman"/>
            <w:szCs w:val="24"/>
          </w:rPr>
          <w:t>;</w:t>
        </w:r>
      </w:ins>
    </w:p>
    <w:p w14:paraId="444DA154" w14:textId="1A8FD871" w:rsidR="00E56112" w:rsidRPr="00E56112" w:rsidRDefault="00E56112">
      <w:pPr>
        <w:numPr>
          <w:ilvl w:val="0"/>
          <w:numId w:val="3"/>
        </w:numPr>
        <w:spacing w:after="120" w:line="259" w:lineRule="auto"/>
        <w:contextualSpacing/>
        <w:rPr>
          <w:rFonts w:eastAsia="Times New Roman" w:cs="Times New Roman"/>
          <w:szCs w:val="24"/>
        </w:rPr>
      </w:pPr>
      <w:ins w:id="110" w:author="Kolb, Kim L" w:date="2019-03-02T09:15:00Z">
        <w:r>
          <w:rPr>
            <w:rFonts w:eastAsia="Times New Roman" w:cs="Times New Roman"/>
            <w:szCs w:val="24"/>
          </w:rPr>
          <w:t>that the plasma sheath atten</w:t>
        </w:r>
      </w:ins>
      <w:ins w:id="111" w:author="Kolb, Kim L" w:date="2019-03-02T09:16:00Z">
        <w:r>
          <w:rPr>
            <w:rFonts w:eastAsia="Times New Roman" w:cs="Times New Roman"/>
            <w:szCs w:val="24"/>
          </w:rPr>
          <w:t>uation does not allow for radiocommunications directly to the ground to pass through;</w:t>
        </w:r>
      </w:ins>
    </w:p>
    <w:p w14:paraId="4F5A516B" w14:textId="77777777"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recognizing</w:t>
      </w:r>
    </w:p>
    <w:p w14:paraId="56F2655D" w14:textId="77777777" w:rsidR="00091795" w:rsidRDefault="005945B7" w:rsidP="00565190">
      <w:pPr>
        <w:numPr>
          <w:ilvl w:val="0"/>
          <w:numId w:val="4"/>
        </w:numPr>
        <w:spacing w:after="120" w:line="259" w:lineRule="auto"/>
        <w:ind w:left="1080" w:hanging="720"/>
        <w:contextualSpacing/>
        <w:rPr>
          <w:ins w:id="112" w:author="Cramer (US), Joseph" w:date="2019-02-11T10:51:00Z"/>
          <w:rFonts w:eastAsia="Times New Roman" w:cs="Times New Roman"/>
          <w:szCs w:val="24"/>
        </w:rPr>
      </w:pPr>
      <w:r w:rsidRPr="005945B7">
        <w:rPr>
          <w:rFonts w:eastAsia="Times New Roman" w:cs="Times New Roman"/>
          <w:szCs w:val="24"/>
        </w:rPr>
        <w:lastRenderedPageBreak/>
        <w:t>that Annex 10 to the Convention on International Civil Aviation contains SARPs for aeronautical radionavigation and radiocommunication systems used by international civil aviation;</w:t>
      </w:r>
      <w:ins w:id="113" w:author="Cramer (US), Joseph" w:date="2019-02-11T10:51:00Z">
        <w:r w:rsidR="00091795">
          <w:rPr>
            <w:rFonts w:eastAsia="Times New Roman" w:cs="Times New Roman"/>
            <w:szCs w:val="24"/>
          </w:rPr>
          <w:t xml:space="preserve"> </w:t>
        </w:r>
      </w:ins>
    </w:p>
    <w:p w14:paraId="2C27856A" w14:textId="17361AE5" w:rsidR="005310FF" w:rsidRPr="00091795" w:rsidRDefault="005310FF" w:rsidP="00565190">
      <w:pPr>
        <w:numPr>
          <w:ilvl w:val="0"/>
          <w:numId w:val="4"/>
        </w:numPr>
        <w:spacing w:after="120" w:line="259" w:lineRule="auto"/>
        <w:ind w:left="1080" w:hanging="720"/>
        <w:contextualSpacing/>
        <w:rPr>
          <w:ins w:id="114" w:author="Cramer (US), Joseph" w:date="2019-02-11T10:52:00Z"/>
          <w:rFonts w:eastAsia="Times New Roman" w:cs="Times New Roman"/>
          <w:szCs w:val="24"/>
        </w:rPr>
      </w:pPr>
      <w:ins w:id="115" w:author="Cramer (US), Joseph" w:date="2019-02-11T10:47:00Z">
        <w:r w:rsidRPr="00091795">
          <w:rPr>
            <w:rFonts w:eastAsia="Times New Roman" w:cs="Times New Roman"/>
            <w:szCs w:val="24"/>
          </w:rPr>
          <w:t xml:space="preserve">that </w:t>
        </w:r>
      </w:ins>
      <w:ins w:id="116" w:author="Cramer (US), Joseph" w:date="2019-02-11T10:48:00Z">
        <w:r w:rsidRPr="00091795">
          <w:rPr>
            <w:rFonts w:eastAsia="Times New Roman" w:cs="Times New Roman"/>
            <w:szCs w:val="24"/>
          </w:rPr>
          <w:t xml:space="preserve">suborbital vehicles </w:t>
        </w:r>
      </w:ins>
      <w:ins w:id="117" w:author="Kolb, Kim L" w:date="2019-03-04T12:12:00Z">
        <w:r w:rsidR="00576425">
          <w:rPr>
            <w:rFonts w:eastAsia="Times New Roman" w:cs="Times New Roman"/>
            <w:szCs w:val="24"/>
          </w:rPr>
          <w:t>will use</w:t>
        </w:r>
      </w:ins>
      <w:ins w:id="118" w:author="Cramer (US), Joseph" w:date="2019-02-11T10:48:00Z">
        <w:del w:id="119" w:author="Kolb, Kim L" w:date="2019-03-04T12:12:00Z">
          <w:r w:rsidRPr="00091795" w:rsidDel="00576425">
            <w:rPr>
              <w:rFonts w:eastAsia="Times New Roman" w:cs="Times New Roman"/>
              <w:szCs w:val="24"/>
            </w:rPr>
            <w:delText>utilize</w:delText>
          </w:r>
        </w:del>
      </w:ins>
      <w:ins w:id="120" w:author="Kolb, Kim L" w:date="2019-03-04T12:12:00Z">
        <w:r w:rsidR="00576425">
          <w:rPr>
            <w:rFonts w:eastAsia="Times New Roman" w:cs="Times New Roman"/>
            <w:szCs w:val="24"/>
          </w:rPr>
          <w:t xml:space="preserve"> both space and terrestrial</w:t>
        </w:r>
      </w:ins>
      <w:ins w:id="121" w:author="Cramer (US), Joseph" w:date="2019-02-11T10:48:00Z">
        <w:r w:rsidRPr="00091795">
          <w:rPr>
            <w:rFonts w:eastAsia="Times New Roman" w:cs="Times New Roman"/>
            <w:szCs w:val="24"/>
          </w:rPr>
          <w:t xml:space="preserve"> </w:t>
        </w:r>
      </w:ins>
      <w:ins w:id="122" w:author="Cramer (US), Joseph" w:date="2019-02-11T10:49:00Z">
        <w:del w:id="123" w:author="Kolb, Kim L" w:date="2019-03-04T12:12:00Z">
          <w:r w:rsidRPr="00091795" w:rsidDel="00576425">
            <w:rPr>
              <w:rFonts w:eastAsia="Times New Roman" w:cs="Times New Roman"/>
              <w:szCs w:val="24"/>
            </w:rPr>
            <w:delText xml:space="preserve">aircraft </w:delText>
          </w:r>
        </w:del>
        <w:r w:rsidRPr="00091795">
          <w:rPr>
            <w:rFonts w:eastAsia="Times New Roman" w:cs="Times New Roman"/>
            <w:szCs w:val="24"/>
          </w:rPr>
          <w:t>stations</w:t>
        </w:r>
      </w:ins>
      <w:ins w:id="124" w:author="Kolb, Kim L" w:date="2019-03-04T12:13:00Z">
        <w:r w:rsidR="00576425">
          <w:rPr>
            <w:rFonts w:eastAsia="Times New Roman" w:cs="Times New Roman"/>
            <w:szCs w:val="24"/>
          </w:rPr>
          <w:t>;</w:t>
        </w:r>
      </w:ins>
      <w:ins w:id="125" w:author="Cramer (US), Joseph" w:date="2019-02-11T10:49:00Z">
        <w:del w:id="126" w:author="Kolb, Kim L" w:date="2019-03-04T12:13:00Z">
          <w:r w:rsidRPr="00091795" w:rsidDel="00576425">
            <w:rPr>
              <w:rFonts w:eastAsia="Times New Roman" w:cs="Times New Roman"/>
              <w:szCs w:val="24"/>
            </w:rPr>
            <w:delText xml:space="preserve">, </w:delText>
          </w:r>
        </w:del>
      </w:ins>
      <w:ins w:id="127" w:author="Cramer, Joseph" w:date="2019-03-04T07:56:00Z">
        <w:del w:id="128" w:author="Kolb, Kim L" w:date="2019-03-04T12:13:00Z">
          <w:r w:rsidR="00830283" w:rsidDel="00576425">
            <w:rPr>
              <w:rFonts w:eastAsia="Times New Roman" w:cs="Times New Roman"/>
              <w:szCs w:val="24"/>
            </w:rPr>
            <w:delText xml:space="preserve">space stations, </w:delText>
          </w:r>
        </w:del>
      </w:ins>
      <w:ins w:id="129" w:author="Cramer (US), Joseph" w:date="2019-02-11T10:49:00Z">
        <w:del w:id="130" w:author="Kolb, Kim L" w:date="2019-03-04T12:13:00Z">
          <w:r w:rsidRPr="00091795" w:rsidDel="00576425">
            <w:rPr>
              <w:rFonts w:eastAsia="Times New Roman" w:cs="Times New Roman"/>
              <w:szCs w:val="24"/>
            </w:rPr>
            <w:delText xml:space="preserve">mobile earth stations, </w:delText>
          </w:r>
        </w:del>
      </w:ins>
      <w:ins w:id="131" w:author="Cramer, Joseph" w:date="2019-03-04T07:57:00Z">
        <w:del w:id="132" w:author="Kolb, Kim L" w:date="2019-03-04T12:13:00Z">
          <w:r w:rsidR="00830283" w:rsidDel="00576425">
            <w:rPr>
              <w:rFonts w:eastAsia="Times New Roman" w:cs="Times New Roman"/>
              <w:szCs w:val="24"/>
            </w:rPr>
            <w:delText xml:space="preserve">terrestrial stations </w:delText>
          </w:r>
        </w:del>
      </w:ins>
      <w:ins w:id="133" w:author="Cramer (US), Joseph" w:date="2019-03-04T07:53:00Z">
        <w:del w:id="134" w:author="Kolb, Kim L" w:date="2019-03-04T12:13:00Z">
          <w:r w:rsidR="00937B63" w:rsidDel="00576425">
            <w:rPr>
              <w:rFonts w:eastAsia="Times New Roman" w:cs="Times New Roman"/>
              <w:szCs w:val="24"/>
            </w:rPr>
            <w:delText xml:space="preserve">and </w:delText>
          </w:r>
        </w:del>
      </w:ins>
      <w:ins w:id="135" w:author="Cramer (US), Joseph" w:date="2019-02-11T10:50:00Z">
        <w:del w:id="136" w:author="Kolb, Kim L" w:date="2019-03-04T12:13:00Z">
          <w:r w:rsidRPr="00091795" w:rsidDel="00576425">
            <w:rPr>
              <w:rFonts w:cs="Times New Roman"/>
              <w:iCs/>
              <w:szCs w:val="24"/>
            </w:rPr>
            <w:delText>emergency position-indicating radiobeacon stations</w:delText>
          </w:r>
        </w:del>
      </w:ins>
      <w:ins w:id="137" w:author="Cramer (US), Joseph" w:date="2019-02-11T10:52:00Z">
        <w:del w:id="138" w:author="Kolb, Kim L" w:date="2019-03-04T12:13:00Z">
          <w:r w:rsidR="00091795" w:rsidDel="00576425">
            <w:rPr>
              <w:rFonts w:cs="Times New Roman"/>
              <w:iCs/>
              <w:szCs w:val="24"/>
            </w:rPr>
            <w:delText>;</w:delText>
          </w:r>
        </w:del>
      </w:ins>
    </w:p>
    <w:p w14:paraId="03360B2E" w14:textId="59838E6E" w:rsidR="00091795" w:rsidRPr="00091795" w:rsidRDefault="00091795" w:rsidP="00565190">
      <w:pPr>
        <w:numPr>
          <w:ilvl w:val="0"/>
          <w:numId w:val="4"/>
        </w:numPr>
        <w:spacing w:after="120" w:line="259" w:lineRule="auto"/>
        <w:ind w:left="1080" w:hanging="720"/>
        <w:contextualSpacing/>
        <w:rPr>
          <w:rFonts w:eastAsia="Times New Roman" w:cs="Times New Roman"/>
          <w:szCs w:val="24"/>
        </w:rPr>
      </w:pPr>
      <w:ins w:id="139" w:author="Cramer (US), Joseph" w:date="2019-02-11T10:52:00Z">
        <w:del w:id="140" w:author="Kolb, Kim L" w:date="2019-03-04T12:14:00Z">
          <w:r w:rsidDel="00576425">
            <w:rPr>
              <w:rFonts w:eastAsia="Times New Roman" w:cs="Times New Roman"/>
              <w:szCs w:val="24"/>
            </w:rPr>
            <w:delText xml:space="preserve">that suborbital vehicles can operate </w:delText>
          </w:r>
        </w:del>
      </w:ins>
      <w:ins w:id="141" w:author="Cramer (US), Joseph" w:date="2019-02-11T10:53:00Z">
        <w:del w:id="142" w:author="Kolb, Kim L" w:date="2019-03-04T12:14:00Z">
          <w:r w:rsidDel="00576425">
            <w:rPr>
              <w:rFonts w:eastAsia="Times New Roman" w:cs="Times New Roman"/>
              <w:szCs w:val="24"/>
            </w:rPr>
            <w:delText xml:space="preserve">these stations </w:delText>
          </w:r>
        </w:del>
      </w:ins>
      <w:ins w:id="143" w:author="Cramer (US), Joseph" w:date="2019-02-11T10:52:00Z">
        <w:del w:id="144" w:author="Kolb, Kim L" w:date="2019-03-04T12:14:00Z">
          <w:r w:rsidDel="00576425">
            <w:rPr>
              <w:rFonts w:eastAsia="Times New Roman" w:cs="Times New Roman"/>
              <w:szCs w:val="24"/>
            </w:rPr>
            <w:delText xml:space="preserve">in the same services permitted for </w:delText>
          </w:r>
        </w:del>
      </w:ins>
      <w:ins w:id="145" w:author="Cramer (US), Joseph" w:date="2019-02-11T10:53:00Z">
        <w:del w:id="146" w:author="Kolb, Kim L" w:date="2019-03-04T12:14:00Z">
          <w:r w:rsidDel="00576425">
            <w:rPr>
              <w:rFonts w:eastAsia="Times New Roman" w:cs="Times New Roman"/>
              <w:szCs w:val="24"/>
            </w:rPr>
            <w:delText xml:space="preserve">aircraft; </w:delText>
          </w:r>
        </w:del>
      </w:ins>
      <w:ins w:id="147" w:author="Kolb, Kim L" w:date="2019-03-04T12:14:00Z">
        <w:r w:rsidR="00576425">
          <w:rPr>
            <w:rFonts w:eastAsia="Times New Roman" w:cs="Times New Roman"/>
            <w:szCs w:val="24"/>
          </w:rPr>
          <w:t>that suborbital vehicles can communicate with space and terrestrial stations under existing space and terrestrial service allocations;</w:t>
        </w:r>
      </w:ins>
    </w:p>
    <w:p w14:paraId="4B5784C1" w14:textId="77777777" w:rsidR="005945B7" w:rsidRPr="005945B7" w:rsidRDefault="005945B7" w:rsidP="005945B7">
      <w:pPr>
        <w:numPr>
          <w:ilvl w:val="0"/>
          <w:numId w:val="4"/>
        </w:numPr>
        <w:spacing w:after="120" w:line="259" w:lineRule="auto"/>
        <w:ind w:left="1080" w:hanging="720"/>
        <w:contextualSpacing/>
        <w:rPr>
          <w:rFonts w:eastAsia="Times New Roman" w:cs="Times New Roman"/>
          <w:szCs w:val="24"/>
        </w:rPr>
      </w:pPr>
      <w:del w:id="148" w:author="Cramer (US), Joseph" w:date="2019-02-11T10:53:00Z">
        <w:r w:rsidRPr="005945B7" w:rsidDel="00091795">
          <w:rPr>
            <w:rFonts w:eastAsia="Times New Roman" w:cs="Times New Roman"/>
            <w:szCs w:val="24"/>
          </w:rPr>
          <w:delText>that when operating radio equipment that conforms to ICAO standards while within the majority of Earth’s atmosphere, radiocommunications on-board sub-orbital vehicles is similar to radiocommunications on aircraft,</w:delText>
        </w:r>
      </w:del>
    </w:p>
    <w:p w14:paraId="778CBDEC" w14:textId="77777777" w:rsidR="005945B7" w:rsidRPr="005945B7" w:rsidRDefault="005945B7" w:rsidP="005945B7">
      <w:pPr>
        <w:spacing w:after="120"/>
        <w:rPr>
          <w:rFonts w:eastAsia="Times New Roman" w:cs="Times New Roman"/>
          <w:i/>
          <w:szCs w:val="24"/>
        </w:rPr>
      </w:pPr>
      <w:r w:rsidRPr="005945B7">
        <w:rPr>
          <w:rFonts w:eastAsia="Times New Roman" w:cs="Times New Roman"/>
          <w:i/>
          <w:szCs w:val="24"/>
        </w:rPr>
        <w:tab/>
        <w:t>noting</w:t>
      </w:r>
    </w:p>
    <w:p w14:paraId="6D5F0775" w14:textId="77777777" w:rsidR="005945B7" w:rsidRPr="005945B7" w:rsidRDefault="005945B7" w:rsidP="005945B7">
      <w:pPr>
        <w:numPr>
          <w:ilvl w:val="0"/>
          <w:numId w:val="5"/>
        </w:numPr>
        <w:spacing w:after="120" w:line="259" w:lineRule="auto"/>
        <w:ind w:left="1080" w:hanging="720"/>
        <w:contextualSpacing/>
        <w:rPr>
          <w:rFonts w:eastAsia="Times New Roman" w:cs="Times New Roman"/>
          <w:szCs w:val="24"/>
        </w:rPr>
      </w:pPr>
      <w:r w:rsidRPr="005945B7">
        <w:rPr>
          <w:rFonts w:eastAsia="Times New Roman" w:cs="Times New Roman"/>
          <w:szCs w:val="24"/>
        </w:rPr>
        <w:t>that the development of compatibility criteria between ICAO-standardized aeronautical systems is the responsibility of ICAO,</w:t>
      </w:r>
    </w:p>
    <w:p w14:paraId="71AE161A" w14:textId="77777777" w:rsidR="005945B7" w:rsidRPr="005945B7" w:rsidRDefault="005945B7" w:rsidP="005945B7">
      <w:pPr>
        <w:spacing w:after="120"/>
        <w:ind w:left="720"/>
        <w:contextualSpacing/>
        <w:rPr>
          <w:rFonts w:eastAsia="Times New Roman" w:cs="Times New Roman"/>
          <w:i/>
          <w:szCs w:val="24"/>
        </w:rPr>
      </w:pPr>
    </w:p>
    <w:p w14:paraId="3E92D45D" w14:textId="77777777" w:rsidR="005945B7" w:rsidRDefault="005945B7" w:rsidP="005945B7">
      <w:pPr>
        <w:spacing w:after="120"/>
        <w:ind w:left="720"/>
        <w:contextualSpacing/>
        <w:rPr>
          <w:ins w:id="149" w:author="Cramer (US), Joseph" w:date="2019-02-11T09:35:00Z"/>
          <w:rFonts w:eastAsia="Times New Roman" w:cs="Times New Roman"/>
          <w:i/>
          <w:szCs w:val="24"/>
        </w:rPr>
      </w:pPr>
      <w:r w:rsidRPr="005945B7">
        <w:rPr>
          <w:rFonts w:eastAsia="Times New Roman" w:cs="Times New Roman"/>
          <w:i/>
          <w:szCs w:val="24"/>
        </w:rPr>
        <w:t>resolves to invite the 2023 World Radiocommunication Conference</w:t>
      </w:r>
    </w:p>
    <w:p w14:paraId="21E9C370" w14:textId="77777777" w:rsidR="00E86236" w:rsidRPr="005945B7" w:rsidRDefault="00E86236" w:rsidP="005945B7">
      <w:pPr>
        <w:spacing w:after="120"/>
        <w:ind w:left="720"/>
        <w:contextualSpacing/>
        <w:rPr>
          <w:rFonts w:eastAsia="Times New Roman" w:cs="Times New Roman"/>
          <w:i/>
          <w:szCs w:val="24"/>
        </w:rPr>
      </w:pPr>
    </w:p>
    <w:p w14:paraId="1FFB5663" w14:textId="738F2D14" w:rsidR="005945B7" w:rsidRPr="005945B7" w:rsidRDefault="005945B7" w:rsidP="005945B7">
      <w:pPr>
        <w:autoSpaceDE w:val="0"/>
        <w:autoSpaceDN w:val="0"/>
        <w:adjustRightInd w:val="0"/>
        <w:rPr>
          <w:rFonts w:eastAsia="Times New Roman" w:cs="Times New Roman"/>
          <w:szCs w:val="24"/>
        </w:rPr>
      </w:pPr>
      <w:r w:rsidRPr="005945B7">
        <w:rPr>
          <w:rFonts w:eastAsia="Times New Roman" w:cs="Times New Roman"/>
          <w:szCs w:val="24"/>
        </w:rPr>
        <w:t xml:space="preserve"> </w:t>
      </w:r>
      <w:r w:rsidRPr="005945B7">
        <w:rPr>
          <w:rFonts w:eastAsia="Times New Roman" w:cs="Times New Roman"/>
          <w:szCs w:val="24"/>
        </w:rPr>
        <w:tab/>
        <w:t xml:space="preserve">to </w:t>
      </w:r>
      <w:ins w:id="150" w:author="Cramer (US), Joseph" w:date="2019-02-11T10:57:00Z">
        <w:r w:rsidR="006F6489">
          <w:rPr>
            <w:rFonts w:eastAsia="Times New Roman" w:cs="Times New Roman"/>
            <w:szCs w:val="24"/>
          </w:rPr>
          <w:t>consider the results of studies in accordance with Resolution [YYY]</w:t>
        </w:r>
      </w:ins>
      <w:ins w:id="151" w:author="Cramer (US), Joseph" w:date="2019-02-11T10:59:00Z">
        <w:r w:rsidR="006F6489">
          <w:rPr>
            <w:rFonts w:eastAsia="Times New Roman" w:cs="Times New Roman"/>
            <w:szCs w:val="24"/>
          </w:rPr>
          <w:t xml:space="preserve">, and </w:t>
        </w:r>
      </w:ins>
      <w:r w:rsidRPr="005945B7">
        <w:rPr>
          <w:rFonts w:eastAsia="Times New Roman" w:cs="Times New Roman"/>
          <w:szCs w:val="24"/>
        </w:rPr>
        <w:t xml:space="preserve">take appropriate </w:t>
      </w:r>
      <w:ins w:id="152" w:author="Cramer (US), Joseph" w:date="2019-02-11T10:59:00Z">
        <w:r w:rsidR="006F6489">
          <w:rPr>
            <w:rFonts w:eastAsia="Times New Roman" w:cs="Times New Roman"/>
            <w:szCs w:val="24"/>
          </w:rPr>
          <w:t xml:space="preserve">regulatory </w:t>
        </w:r>
      </w:ins>
      <w:r w:rsidRPr="005945B7">
        <w:rPr>
          <w:rFonts w:eastAsia="Times New Roman" w:cs="Times New Roman"/>
          <w:szCs w:val="24"/>
        </w:rPr>
        <w:t>actions</w:t>
      </w:r>
      <w:ins w:id="153" w:author="Alex Roytblat" w:date="2019-03-03T22:30:00Z">
        <w:r w:rsidR="005A07C2">
          <w:rPr>
            <w:rFonts w:eastAsia="Times New Roman" w:cs="Times New Roman"/>
            <w:szCs w:val="24"/>
          </w:rPr>
          <w:t xml:space="preserve"> but excluding any </w:t>
        </w:r>
      </w:ins>
      <w:ins w:id="154" w:author="Alex Roytblat" w:date="2019-03-03T22:31:00Z">
        <w:r w:rsidR="005A07C2">
          <w:rPr>
            <w:rFonts w:eastAsia="Times New Roman" w:cs="Times New Roman"/>
            <w:szCs w:val="24"/>
          </w:rPr>
          <w:t>changes to</w:t>
        </w:r>
      </w:ins>
      <w:ins w:id="155" w:author="Alex Roytblat" w:date="2019-03-03T22:32:00Z">
        <w:r w:rsidR="005A07C2">
          <w:rPr>
            <w:rFonts w:eastAsia="Times New Roman" w:cs="Times New Roman"/>
            <w:szCs w:val="24"/>
          </w:rPr>
          <w:t xml:space="preserve"> ITU Radio Regulation Article 5 </w:t>
        </w:r>
      </w:ins>
      <w:ins w:id="156" w:author="Alex Roytblat" w:date="2019-03-03T22:33:00Z">
        <w:r w:rsidR="005A07C2">
          <w:rPr>
            <w:rFonts w:eastAsia="Times New Roman" w:cs="Times New Roman"/>
            <w:szCs w:val="24"/>
          </w:rPr>
          <w:t>–</w:t>
        </w:r>
      </w:ins>
      <w:ins w:id="157" w:author="Alex Roytblat" w:date="2019-03-03T22:32:00Z">
        <w:r w:rsidR="005A07C2">
          <w:rPr>
            <w:rFonts w:eastAsia="Times New Roman" w:cs="Times New Roman"/>
            <w:szCs w:val="24"/>
          </w:rPr>
          <w:t xml:space="preserve"> Frequency </w:t>
        </w:r>
      </w:ins>
      <w:ins w:id="158" w:author="Alex Roytblat" w:date="2019-03-03T22:33:00Z">
        <w:r w:rsidR="005A07C2">
          <w:rPr>
            <w:rFonts w:eastAsia="Times New Roman" w:cs="Times New Roman"/>
            <w:szCs w:val="24"/>
          </w:rPr>
          <w:t>Allocations</w:t>
        </w:r>
      </w:ins>
      <w:ins w:id="159" w:author="Alex Roytblat" w:date="2019-03-03T22:30:00Z">
        <w:r w:rsidR="005A07C2">
          <w:rPr>
            <w:rFonts w:eastAsia="Times New Roman" w:cs="Times New Roman"/>
            <w:szCs w:val="24"/>
          </w:rPr>
          <w:t xml:space="preserve"> </w:t>
        </w:r>
      </w:ins>
      <w:ins w:id="160" w:author="Alex Roytblat" w:date="2019-03-04T19:42:00Z">
        <w:r w:rsidR="00581252" w:rsidRPr="00581252">
          <w:rPr>
            <w:rFonts w:eastAsia="Times New Roman" w:cs="Times New Roman"/>
            <w:szCs w:val="24"/>
            <w:highlight w:val="yellow"/>
            <w:rPrChange w:id="161" w:author="Alex Roytblat" w:date="2019-03-04T19:43:00Z">
              <w:rPr>
                <w:rFonts w:eastAsia="Times New Roman" w:cs="Times New Roman"/>
                <w:szCs w:val="24"/>
              </w:rPr>
            </w:rPrChange>
          </w:rPr>
          <w:t>or imposing additional constraints on other services</w:t>
        </w:r>
        <w:r w:rsidR="00581252">
          <w:rPr>
            <w:rFonts w:eastAsia="Times New Roman" w:cs="Times New Roman"/>
            <w:szCs w:val="24"/>
          </w:rPr>
          <w:t>.</w:t>
        </w:r>
      </w:ins>
      <w:del w:id="162" w:author="Alex Roytblat" w:date="2019-03-03T22:33:00Z">
        <w:r w:rsidRPr="005945B7" w:rsidDel="005A07C2">
          <w:rPr>
            <w:rFonts w:eastAsia="Times New Roman" w:cs="Times New Roman"/>
            <w:szCs w:val="24"/>
          </w:rPr>
          <w:delText xml:space="preserve">, </w:delText>
        </w:r>
      </w:del>
      <w:ins w:id="163" w:author="Cramer (US), Joseph" w:date="2019-02-11T10:59:00Z">
        <w:del w:id="164" w:author="Alex Roytblat" w:date="2019-03-03T22:33:00Z">
          <w:r w:rsidR="006F6489" w:rsidDel="005A07C2">
            <w:rPr>
              <w:rFonts w:eastAsia="Times New Roman" w:cs="Times New Roman"/>
              <w:szCs w:val="24"/>
            </w:rPr>
            <w:delText>not to include changes to Article 5</w:delText>
          </w:r>
        </w:del>
      </w:ins>
      <w:ins w:id="165" w:author="Cramer (US), Joseph" w:date="2019-02-11T11:00:00Z">
        <w:del w:id="166" w:author="Alex Roytblat" w:date="2019-03-03T22:33:00Z">
          <w:r w:rsidR="006F6489" w:rsidDel="005A07C2">
            <w:rPr>
              <w:rFonts w:eastAsia="Times New Roman" w:cs="Times New Roman"/>
              <w:szCs w:val="24"/>
            </w:rPr>
            <w:delText xml:space="preserve">.  </w:delText>
          </w:r>
        </w:del>
      </w:ins>
      <w:del w:id="167" w:author="Cramer (US), Joseph" w:date="2019-02-11T10:59:00Z">
        <w:r w:rsidRPr="005945B7" w:rsidDel="006F6489">
          <w:rPr>
            <w:rFonts w:eastAsia="Times New Roman" w:cs="Times New Roman"/>
            <w:szCs w:val="24"/>
          </w:rPr>
          <w:delText>taking into account the results of ITU-R studies,</w:delText>
        </w:r>
      </w:del>
    </w:p>
    <w:p w14:paraId="082DDE5F" w14:textId="77777777" w:rsidR="005945B7" w:rsidRPr="005945B7" w:rsidRDefault="005945B7" w:rsidP="005945B7">
      <w:pPr>
        <w:autoSpaceDE w:val="0"/>
        <w:autoSpaceDN w:val="0"/>
        <w:adjustRightInd w:val="0"/>
        <w:rPr>
          <w:rFonts w:eastAsia="Times New Roman" w:cs="Times New Roman"/>
          <w:szCs w:val="24"/>
        </w:rPr>
      </w:pPr>
      <w:bookmarkStart w:id="168" w:name="_GoBack"/>
      <w:bookmarkEnd w:id="168"/>
    </w:p>
    <w:p w14:paraId="62B8A426" w14:textId="77777777"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invites ITU-R</w:t>
      </w:r>
    </w:p>
    <w:p w14:paraId="607E2423" w14:textId="32D5A463" w:rsidR="005945B7" w:rsidRPr="005945B7" w:rsidRDefault="005945B7" w:rsidP="005945B7">
      <w:pPr>
        <w:ind w:firstLine="720"/>
        <w:rPr>
          <w:rFonts w:eastAsia="Times New Roman" w:cs="Times New Roman"/>
          <w:szCs w:val="24"/>
        </w:rPr>
      </w:pPr>
      <w:r w:rsidRPr="005945B7">
        <w:rPr>
          <w:rFonts w:eastAsia="Times New Roman" w:cs="Times New Roman"/>
          <w:szCs w:val="24"/>
        </w:rPr>
        <w:t xml:space="preserve">to conduct studies on and identify, in time for WRC-23, </w:t>
      </w:r>
      <w:del w:id="169" w:author="Cramer (US), Joseph" w:date="2019-02-11T11:00:00Z">
        <w:r w:rsidRPr="005945B7" w:rsidDel="006F6489">
          <w:rPr>
            <w:rFonts w:eastAsia="Times New Roman" w:cs="Times New Roman"/>
            <w:szCs w:val="24"/>
          </w:rPr>
          <w:delText xml:space="preserve">any </w:delText>
        </w:r>
      </w:del>
      <w:del w:id="170" w:author="Kolb, Kim L" w:date="2019-03-04T12:16:00Z">
        <w:r w:rsidRPr="005945B7" w:rsidDel="00576425">
          <w:rPr>
            <w:rFonts w:eastAsia="Times New Roman" w:cs="Times New Roman"/>
            <w:szCs w:val="24"/>
          </w:rPr>
          <w:delText xml:space="preserve">necessary </w:delText>
        </w:r>
      </w:del>
      <w:ins w:id="171" w:author="Kolb, Kim L" w:date="2019-03-04T12:16:00Z">
        <w:r w:rsidR="00576425">
          <w:rPr>
            <w:rFonts w:eastAsia="Times New Roman" w:cs="Times New Roman"/>
            <w:szCs w:val="24"/>
          </w:rPr>
          <w:t xml:space="preserve">any </w:t>
        </w:r>
      </w:ins>
      <w:r w:rsidRPr="005945B7">
        <w:rPr>
          <w:rFonts w:eastAsia="Times New Roman" w:cs="Times New Roman"/>
          <w:szCs w:val="24"/>
        </w:rPr>
        <w:t>revisions to the Radio Regulations</w:t>
      </w:r>
      <w:r w:rsidRPr="005945B7">
        <w:rPr>
          <w:rFonts w:eastAsia="Times New Roman" w:cs="Times New Roman"/>
          <w:iCs/>
          <w:szCs w:val="24"/>
        </w:rPr>
        <w:t xml:space="preserve"> to facilitate</w:t>
      </w:r>
      <w:ins w:id="172" w:author="Kolb, Kim L" w:date="2019-03-04T12:15:00Z">
        <w:r w:rsidR="00576425">
          <w:rPr>
            <w:rFonts w:eastAsia="Times New Roman" w:cs="Times New Roman"/>
            <w:iCs/>
            <w:szCs w:val="24"/>
          </w:rPr>
          <w:t xml:space="preserve"> communications for</w:t>
        </w:r>
      </w:ins>
      <w:r w:rsidRPr="005945B7">
        <w:rPr>
          <w:rFonts w:eastAsia="Times New Roman" w:cs="Times New Roman"/>
          <w:iCs/>
          <w:szCs w:val="24"/>
        </w:rPr>
        <w:t xml:space="preserve"> </w:t>
      </w:r>
      <w:ins w:id="173" w:author="Cramer (US), Joseph" w:date="2019-02-11T11:01:00Z">
        <w:r w:rsidR="006F6489">
          <w:rPr>
            <w:rFonts w:eastAsia="Times New Roman" w:cs="Times New Roman"/>
            <w:iCs/>
            <w:szCs w:val="24"/>
          </w:rPr>
          <w:t>the safe</w:t>
        </w:r>
      </w:ins>
      <w:del w:id="174" w:author="Cramer (US), Joseph" w:date="2019-02-11T11:01:00Z">
        <w:r w:rsidRPr="005945B7" w:rsidDel="006F6489">
          <w:rPr>
            <w:rFonts w:eastAsia="Times New Roman" w:cs="Times New Roman"/>
            <w:iCs/>
            <w:szCs w:val="24"/>
          </w:rPr>
          <w:delText>increased</w:delText>
        </w:r>
      </w:del>
      <w:r w:rsidRPr="005945B7">
        <w:rPr>
          <w:rFonts w:eastAsia="Times New Roman" w:cs="Times New Roman"/>
          <w:iCs/>
          <w:szCs w:val="24"/>
        </w:rPr>
        <w:t xml:space="preserve"> operation of sub-orbital vehicles. Those studies should be </w:t>
      </w:r>
      <w:ins w:id="175" w:author="Kolb, Kim L" w:date="2019-03-04T12:15:00Z">
        <w:r w:rsidR="00576425">
          <w:rPr>
            <w:rFonts w:eastAsia="Times New Roman" w:cs="Times New Roman"/>
            <w:iCs/>
            <w:szCs w:val="24"/>
          </w:rPr>
          <w:t>conducted</w:t>
        </w:r>
      </w:ins>
      <w:del w:id="176" w:author="Kolb, Kim L" w:date="2019-03-04T12:15:00Z">
        <w:r w:rsidRPr="005945B7" w:rsidDel="00576425">
          <w:rPr>
            <w:rFonts w:eastAsia="Times New Roman" w:cs="Times New Roman"/>
            <w:iCs/>
            <w:szCs w:val="24"/>
          </w:rPr>
          <w:delText>accomplished</w:delText>
        </w:r>
      </w:del>
      <w:r w:rsidRPr="005945B7">
        <w:rPr>
          <w:rFonts w:eastAsia="Times New Roman" w:cs="Times New Roman"/>
          <w:iCs/>
          <w:szCs w:val="24"/>
        </w:rPr>
        <w:t xml:space="preserve"> in close coordination with the International Civil Aviation Organization and </w:t>
      </w:r>
      <w:ins w:id="177" w:author="Cramer (US), Joseph" w:date="2019-02-11T11:01:00Z">
        <w:r w:rsidR="006F6489">
          <w:rPr>
            <w:rFonts w:eastAsia="Times New Roman" w:cs="Times New Roman"/>
            <w:iCs/>
            <w:szCs w:val="24"/>
          </w:rPr>
          <w:t xml:space="preserve">may </w:t>
        </w:r>
      </w:ins>
      <w:r w:rsidRPr="005945B7">
        <w:rPr>
          <w:rFonts w:eastAsia="Times New Roman" w:cs="Times New Roman"/>
          <w:iCs/>
          <w:szCs w:val="24"/>
        </w:rPr>
        <w:t>include defining a sub-orbital vehicle</w:t>
      </w:r>
      <w:ins w:id="178" w:author="Kolb, Kim L" w:date="2019-03-04T12:16:00Z">
        <w:r w:rsidR="00576425">
          <w:rPr>
            <w:rFonts w:eastAsia="Times New Roman" w:cs="Times New Roman"/>
            <w:iCs/>
            <w:szCs w:val="24"/>
          </w:rPr>
          <w:t>, or sub-orbital vehicle station class,</w:t>
        </w:r>
      </w:ins>
      <w:r w:rsidRPr="005945B7">
        <w:rPr>
          <w:rFonts w:eastAsia="Times New Roman" w:cs="Times New Roman"/>
          <w:iCs/>
          <w:szCs w:val="24"/>
        </w:rPr>
        <w:t xml:space="preserve"> </w:t>
      </w:r>
      <w:ins w:id="179" w:author="Cramer (US), Joseph" w:date="2019-02-11T11:02:00Z">
        <w:r w:rsidR="000766D8">
          <w:rPr>
            <w:rFonts w:eastAsia="Times New Roman" w:cs="Times New Roman"/>
            <w:iCs/>
            <w:szCs w:val="24"/>
          </w:rPr>
          <w:t xml:space="preserve">while considering </w:t>
        </w:r>
      </w:ins>
      <w:del w:id="180" w:author="Cramer (US), Joseph" w:date="2019-02-11T11:03:00Z">
        <w:r w:rsidRPr="005945B7" w:rsidDel="000766D8">
          <w:rPr>
            <w:rFonts w:eastAsia="Times New Roman" w:cs="Times New Roman"/>
            <w:iCs/>
            <w:szCs w:val="24"/>
          </w:rPr>
          <w:delText xml:space="preserve">and determining </w:delText>
        </w:r>
      </w:del>
      <w:r w:rsidRPr="005945B7">
        <w:rPr>
          <w:rFonts w:eastAsia="Times New Roman" w:cs="Times New Roman"/>
          <w:iCs/>
          <w:szCs w:val="24"/>
        </w:rPr>
        <w:t>appropriate radiocommunication services for flight safety applications related to interoperability with international civil aviation;</w:t>
      </w:r>
    </w:p>
    <w:p w14:paraId="623D46DA" w14:textId="77777777" w:rsidR="005945B7" w:rsidRPr="005945B7" w:rsidRDefault="005945B7" w:rsidP="005945B7">
      <w:pPr>
        <w:rPr>
          <w:rFonts w:eastAsia="Times New Roman" w:cs="Times New Roman"/>
          <w:szCs w:val="24"/>
        </w:rPr>
      </w:pPr>
    </w:p>
    <w:p w14:paraId="63D407DD" w14:textId="77777777" w:rsidR="005945B7" w:rsidRPr="005945B7" w:rsidRDefault="005945B7" w:rsidP="005945B7">
      <w:pPr>
        <w:spacing w:after="120"/>
        <w:rPr>
          <w:rFonts w:eastAsia="Times New Roman" w:cs="Times New Roman"/>
          <w:i/>
          <w:szCs w:val="24"/>
        </w:rPr>
      </w:pPr>
      <w:r w:rsidRPr="005945B7">
        <w:rPr>
          <w:rFonts w:eastAsia="Times New Roman" w:cs="Times New Roman"/>
          <w:szCs w:val="24"/>
        </w:rPr>
        <w:tab/>
      </w:r>
      <w:r w:rsidRPr="005945B7">
        <w:rPr>
          <w:rFonts w:eastAsia="Times New Roman" w:cs="Times New Roman"/>
          <w:i/>
          <w:szCs w:val="24"/>
        </w:rPr>
        <w:t>invites administrations</w:t>
      </w:r>
    </w:p>
    <w:p w14:paraId="583E8DFD" w14:textId="77777777" w:rsidR="005945B7" w:rsidRPr="005945B7" w:rsidRDefault="005945B7" w:rsidP="005945B7">
      <w:pPr>
        <w:spacing w:after="120"/>
        <w:rPr>
          <w:rFonts w:eastAsia="Times New Roman" w:cs="Times New Roman"/>
          <w:szCs w:val="24"/>
        </w:rPr>
      </w:pPr>
      <w:r w:rsidRPr="005945B7">
        <w:rPr>
          <w:rFonts w:eastAsia="Times New Roman" w:cs="Times New Roman"/>
          <w:szCs w:val="24"/>
        </w:rPr>
        <w:t>to participate actively in the studies by submitting contributions to ITU-R,</w:t>
      </w:r>
    </w:p>
    <w:p w14:paraId="72DA018B" w14:textId="77777777" w:rsidR="005945B7" w:rsidRPr="005945B7" w:rsidRDefault="005945B7" w:rsidP="005945B7">
      <w:pPr>
        <w:spacing w:after="120"/>
        <w:rPr>
          <w:rFonts w:eastAsia="Times New Roman" w:cs="Times New Roman"/>
          <w:szCs w:val="24"/>
        </w:rPr>
      </w:pPr>
    </w:p>
    <w:p w14:paraId="307A1B25" w14:textId="77777777" w:rsidR="005945B7" w:rsidRPr="005945B7" w:rsidRDefault="005945B7" w:rsidP="005945B7">
      <w:pPr>
        <w:spacing w:after="120"/>
        <w:rPr>
          <w:rFonts w:eastAsia="Times New Roman" w:cs="Times New Roman"/>
          <w:i/>
          <w:szCs w:val="24"/>
        </w:rPr>
      </w:pPr>
      <w:r w:rsidRPr="005945B7">
        <w:rPr>
          <w:rFonts w:eastAsia="Times New Roman" w:cs="Times New Roman"/>
          <w:i/>
          <w:szCs w:val="24"/>
        </w:rPr>
        <w:tab/>
        <w:t>instructs the Secretary-General</w:t>
      </w:r>
    </w:p>
    <w:p w14:paraId="577038C6" w14:textId="77777777" w:rsidR="005945B7" w:rsidRPr="005945B7" w:rsidRDefault="005945B7" w:rsidP="005945B7">
      <w:pPr>
        <w:rPr>
          <w:rFonts w:eastAsia="Times New Roman" w:cs="Times New Roman"/>
          <w:szCs w:val="24"/>
        </w:rPr>
      </w:pPr>
      <w:r w:rsidRPr="005945B7">
        <w:rPr>
          <w:rFonts w:eastAsia="Times New Roman" w:cs="Times New Roman"/>
          <w:szCs w:val="24"/>
        </w:rPr>
        <w:t>to bring this Resolution to the attention of ICAO.</w:t>
      </w:r>
    </w:p>
    <w:p w14:paraId="073EF813" w14:textId="77777777" w:rsidR="005945B7" w:rsidRPr="005945B7" w:rsidRDefault="005945B7" w:rsidP="005945B7">
      <w:pPr>
        <w:rPr>
          <w:rFonts w:eastAsia="Times New Roman" w:cs="Times New Roman"/>
          <w:szCs w:val="24"/>
        </w:rPr>
      </w:pPr>
    </w:p>
    <w:p w14:paraId="15BF92D9" w14:textId="77777777" w:rsidR="005945B7" w:rsidRPr="005945B7" w:rsidRDefault="005945B7" w:rsidP="005945B7">
      <w:pPr>
        <w:tabs>
          <w:tab w:val="left" w:pos="1134"/>
          <w:tab w:val="left" w:pos="1588"/>
          <w:tab w:val="left" w:pos="1985"/>
        </w:tabs>
        <w:overflowPunct w:val="0"/>
        <w:autoSpaceDE w:val="0"/>
        <w:autoSpaceDN w:val="0"/>
        <w:adjustRightInd w:val="0"/>
        <w:spacing w:before="120"/>
        <w:textAlignment w:val="baseline"/>
        <w:rPr>
          <w:rFonts w:eastAsia="Times New Roman" w:cs="Times New Roman"/>
          <w:b/>
          <w:szCs w:val="20"/>
          <w:lang w:val="en-GB"/>
        </w:rPr>
      </w:pPr>
      <w:r w:rsidRPr="005945B7">
        <w:rPr>
          <w:rFonts w:eastAsia="Times New Roman" w:cs="Times New Roman"/>
          <w:b/>
          <w:szCs w:val="20"/>
          <w:lang w:val="en-GB"/>
        </w:rPr>
        <w:t>Reasons:</w:t>
      </w:r>
      <w:r w:rsidRPr="005945B7">
        <w:rPr>
          <w:rFonts w:eastAsia="Times New Roman" w:cs="Times New Roman"/>
          <w:szCs w:val="20"/>
          <w:lang w:val="en-GB"/>
        </w:rPr>
        <w:tab/>
        <w:t>A resolution will support the ITU-R studies needed under the relevant WRC-23 agenda item.</w:t>
      </w:r>
    </w:p>
    <w:p w14:paraId="71714D2B" w14:textId="77777777" w:rsidR="002B00D6" w:rsidRPr="005945B7" w:rsidRDefault="001C30B2" w:rsidP="005945B7"/>
    <w:sectPr w:rsidR="002B00D6" w:rsidRPr="005945B7" w:rsidSect="00384522">
      <w:headerReference w:type="default" r:id="rId7"/>
      <w:footerReference w:type="default" r:id="rId8"/>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D8AA7" w14:textId="77777777" w:rsidR="001C30B2" w:rsidRDefault="001C30B2" w:rsidP="00C71DDB">
      <w:r>
        <w:separator/>
      </w:r>
    </w:p>
  </w:endnote>
  <w:endnote w:type="continuationSeparator" w:id="0">
    <w:p w14:paraId="3B206C84" w14:textId="77777777" w:rsidR="001C30B2" w:rsidRDefault="001C30B2" w:rsidP="00C71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977A4" w14:textId="77777777" w:rsidR="00EC6477" w:rsidRDefault="00F031E1">
    <w:pPr>
      <w:pStyle w:val="Footer"/>
      <w:jc w:val="center"/>
    </w:pPr>
    <w:r>
      <w:fldChar w:fldCharType="begin"/>
    </w:r>
    <w:r>
      <w:instrText xml:space="preserve"> PAGE   \* MERGEFORMAT </w:instrText>
    </w:r>
    <w:r>
      <w:fldChar w:fldCharType="separate"/>
    </w:r>
    <w:r w:rsidR="00581252">
      <w:rPr>
        <w:noProof/>
      </w:rPr>
      <w:t>3</w:t>
    </w:r>
    <w:r>
      <w:rPr>
        <w:noProof/>
      </w:rPr>
      <w:fldChar w:fldCharType="end"/>
    </w:r>
  </w:p>
  <w:p w14:paraId="7BEF82CD" w14:textId="77777777" w:rsidR="00EC6477" w:rsidRDefault="001C30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3CAF92" w14:textId="77777777" w:rsidR="001C30B2" w:rsidRDefault="001C30B2" w:rsidP="00C71DDB">
      <w:r>
        <w:separator/>
      </w:r>
    </w:p>
  </w:footnote>
  <w:footnote w:type="continuationSeparator" w:id="0">
    <w:p w14:paraId="341DACF1" w14:textId="77777777" w:rsidR="001C30B2" w:rsidRDefault="001C30B2" w:rsidP="00C71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58471" w14:textId="77777777" w:rsidR="00EC6477" w:rsidRPr="003A3ECB" w:rsidRDefault="00F031E1" w:rsidP="006C7CB2">
    <w:pPr>
      <w:tabs>
        <w:tab w:val="left" w:pos="1134"/>
        <w:tab w:val="left" w:pos="1871"/>
        <w:tab w:val="left" w:pos="2268"/>
      </w:tabs>
      <w:overflowPunct w:val="0"/>
      <w:autoSpaceDE w:val="0"/>
      <w:autoSpaceDN w:val="0"/>
      <w:adjustRightInd w:val="0"/>
      <w:jc w:val="center"/>
      <w:textAlignment w:val="baseline"/>
      <w:rPr>
        <w:sz w:val="18"/>
        <w:szCs w:val="20"/>
      </w:rPr>
    </w:pPr>
    <w:r w:rsidRPr="003A3ECB">
      <w:rPr>
        <w:sz w:val="18"/>
        <w:szCs w:val="20"/>
      </w:rPr>
      <w:t xml:space="preserve">FOR AGENDA                                                                                                                                      </w:t>
    </w:r>
    <w:r>
      <w:rPr>
        <w:sz w:val="18"/>
        <w:szCs w:val="20"/>
      </w:rPr>
      <w:t xml:space="preserve">                      RCS 2712_2</w:t>
    </w:r>
  </w:p>
  <w:p w14:paraId="5E56E75F" w14:textId="77777777" w:rsidR="00EC6477" w:rsidRDefault="001C30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9611C5"/>
    <w:multiLevelType w:val="hybridMultilevel"/>
    <w:tmpl w:val="D624A1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lb, Kim L">
    <w15:presenceInfo w15:providerId="AD" w15:userId="S-1-5-21-1060284298-963894560-1417001333-169192"/>
  </w15:person>
  <w15:person w15:author="Cramer (US), Joseph">
    <w15:presenceInfo w15:providerId="AD" w15:userId="S-1-5-21-1060284298-963894560-1417001333-69252"/>
  </w15:person>
  <w15:person w15:author="Cramer, Joseph">
    <w15:presenceInfo w15:providerId="AD" w15:userId="S-1-5-21-1060284298-963894560-1417001333-69252"/>
  </w15:person>
  <w15:person w15:author="Alex Roytblat">
    <w15:presenceInfo w15:providerId="AD" w15:userId="S-1-5-21-3315475796-2957322492-32548807-38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DDB"/>
    <w:rsid w:val="000766D8"/>
    <w:rsid w:val="00091795"/>
    <w:rsid w:val="00094FB0"/>
    <w:rsid w:val="00095068"/>
    <w:rsid w:val="000A50A5"/>
    <w:rsid w:val="00113CDB"/>
    <w:rsid w:val="00157586"/>
    <w:rsid w:val="00181D71"/>
    <w:rsid w:val="001C30B2"/>
    <w:rsid w:val="001D2DF2"/>
    <w:rsid w:val="0028682D"/>
    <w:rsid w:val="003112B4"/>
    <w:rsid w:val="00314DAC"/>
    <w:rsid w:val="005310FF"/>
    <w:rsid w:val="00565190"/>
    <w:rsid w:val="00576425"/>
    <w:rsid w:val="00581252"/>
    <w:rsid w:val="00586D0B"/>
    <w:rsid w:val="005945B7"/>
    <w:rsid w:val="005A07C2"/>
    <w:rsid w:val="005E1DBD"/>
    <w:rsid w:val="006235FF"/>
    <w:rsid w:val="006F6489"/>
    <w:rsid w:val="00705BF9"/>
    <w:rsid w:val="00772A39"/>
    <w:rsid w:val="007815C6"/>
    <w:rsid w:val="0082428E"/>
    <w:rsid w:val="00830283"/>
    <w:rsid w:val="008B7BCC"/>
    <w:rsid w:val="008C5148"/>
    <w:rsid w:val="008F5F42"/>
    <w:rsid w:val="00937B63"/>
    <w:rsid w:val="00A23978"/>
    <w:rsid w:val="00AB394A"/>
    <w:rsid w:val="00C57F5D"/>
    <w:rsid w:val="00C71DDB"/>
    <w:rsid w:val="00D16C70"/>
    <w:rsid w:val="00D94217"/>
    <w:rsid w:val="00E35968"/>
    <w:rsid w:val="00E56112"/>
    <w:rsid w:val="00E86236"/>
    <w:rsid w:val="00F03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93D3"/>
  <w15:chartTrackingRefBased/>
  <w15:docId w15:val="{B772939D-3F30-4EEC-A2D1-94CDA4E7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A3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C57F5D"/>
    <w:rPr>
      <w:rFonts w:ascii="Times New Roman" w:hAnsi="Times New Roman"/>
      <w:i w:val="0"/>
      <w:iCs/>
      <w:color w:val="auto"/>
      <w:sz w:val="24"/>
    </w:rPr>
  </w:style>
  <w:style w:type="paragraph" w:styleId="NormalWeb">
    <w:name w:val="Normal (Web)"/>
    <w:basedOn w:val="Normal"/>
    <w:uiPriority w:val="99"/>
    <w:semiHidden/>
    <w:unhideWhenUsed/>
    <w:rsid w:val="00C71DDB"/>
    <w:rPr>
      <w:rFonts w:cs="Times New Roman"/>
      <w:szCs w:val="24"/>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71DDB"/>
    <w:rPr>
      <w:rFonts w:eastAsia="Times New Roman" w:cs="Times New Roman"/>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71DDB"/>
    <w:rPr>
      <w:rFonts w:ascii="Times New Roman" w:eastAsia="Times New Roman"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71DDB"/>
    <w:rPr>
      <w:vertAlign w:val="superscript"/>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5945B7"/>
    <w:pPr>
      <w:tabs>
        <w:tab w:val="center" w:pos="4680"/>
        <w:tab w:val="right" w:pos="9360"/>
      </w:tabs>
    </w:pPr>
    <w:rPr>
      <w:rFonts w:eastAsia="Times New Roman" w:cs="Times New Roman"/>
      <w:szCs w:val="24"/>
    </w:r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rsid w:val="005945B7"/>
    <w:rPr>
      <w:rFonts w:ascii="Times New Roman" w:eastAsia="Times New Roman" w:hAnsi="Times New Roman" w:cs="Times New Roman"/>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5945B7"/>
    <w:pPr>
      <w:tabs>
        <w:tab w:val="center" w:pos="4680"/>
        <w:tab w:val="right" w:pos="9360"/>
      </w:tabs>
    </w:pPr>
    <w:rPr>
      <w:rFonts w:eastAsia="Times New Roman" w:cs="Times New Roman"/>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uiPriority w:val="99"/>
    <w:rsid w:val="005945B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86D0B"/>
    <w:rPr>
      <w:sz w:val="16"/>
      <w:szCs w:val="16"/>
    </w:rPr>
  </w:style>
  <w:style w:type="paragraph" w:styleId="CommentText">
    <w:name w:val="annotation text"/>
    <w:basedOn w:val="Normal"/>
    <w:link w:val="CommentTextChar"/>
    <w:uiPriority w:val="99"/>
    <w:semiHidden/>
    <w:unhideWhenUsed/>
    <w:rsid w:val="00586D0B"/>
    <w:rPr>
      <w:sz w:val="20"/>
      <w:szCs w:val="20"/>
    </w:rPr>
  </w:style>
  <w:style w:type="character" w:customStyle="1" w:styleId="CommentTextChar">
    <w:name w:val="Comment Text Char"/>
    <w:basedOn w:val="DefaultParagraphFont"/>
    <w:link w:val="CommentText"/>
    <w:uiPriority w:val="99"/>
    <w:semiHidden/>
    <w:rsid w:val="00586D0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86D0B"/>
    <w:rPr>
      <w:b/>
      <w:bCs/>
    </w:rPr>
  </w:style>
  <w:style w:type="character" w:customStyle="1" w:styleId="CommentSubjectChar">
    <w:name w:val="Comment Subject Char"/>
    <w:basedOn w:val="CommentTextChar"/>
    <w:link w:val="CommentSubject"/>
    <w:uiPriority w:val="99"/>
    <w:semiHidden/>
    <w:rsid w:val="00586D0B"/>
    <w:rPr>
      <w:rFonts w:ascii="Times New Roman" w:hAnsi="Times New Roman"/>
      <w:b/>
      <w:bCs/>
      <w:sz w:val="20"/>
      <w:szCs w:val="20"/>
    </w:rPr>
  </w:style>
  <w:style w:type="paragraph" w:styleId="BalloonText">
    <w:name w:val="Balloon Text"/>
    <w:basedOn w:val="Normal"/>
    <w:link w:val="BalloonTextChar"/>
    <w:uiPriority w:val="99"/>
    <w:semiHidden/>
    <w:unhideWhenUsed/>
    <w:rsid w:val="00586D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D0B"/>
    <w:rPr>
      <w:rFonts w:ascii="Segoe UI" w:hAnsi="Segoe UI" w:cs="Segoe UI"/>
      <w:sz w:val="18"/>
      <w:szCs w:val="18"/>
    </w:rPr>
  </w:style>
  <w:style w:type="character" w:styleId="Hyperlink">
    <w:name w:val="Hyperlink"/>
    <w:basedOn w:val="DefaultParagraphFont"/>
    <w:uiPriority w:val="99"/>
    <w:unhideWhenUsed/>
    <w:rsid w:val="00586D0B"/>
    <w:rPr>
      <w:color w:val="0563C1" w:themeColor="hyperlink"/>
      <w:u w:val="single"/>
    </w:rPr>
  </w:style>
  <w:style w:type="paragraph" w:styleId="ListParagraph">
    <w:name w:val="List Paragraph"/>
    <w:basedOn w:val="Normal"/>
    <w:uiPriority w:val="34"/>
    <w:qFormat/>
    <w:rsid w:val="005E1D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1091</Words>
  <Characters>6220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Cramer, Joseph</dc:creator>
  <cp:keywords/>
  <dc:description/>
  <cp:lastModifiedBy>Alex Roytblat</cp:lastModifiedBy>
  <cp:revision>2</cp:revision>
  <dcterms:created xsi:type="dcterms:W3CDTF">2019-03-05T00:43:00Z</dcterms:created>
  <dcterms:modified xsi:type="dcterms:W3CDTF">2019-03-05T00:43:00Z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