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43AEC2" w14:textId="77777777" w:rsidR="00D6078E" w:rsidRPr="00E75700" w:rsidRDefault="00D6078E" w:rsidP="00D6078E">
      <w:pPr>
        <w:rPr>
          <w:b/>
        </w:rPr>
      </w:pPr>
    </w:p>
    <w:p w14:paraId="75CB2065" w14:textId="35954266" w:rsidR="00E75700" w:rsidRDefault="00D6078E" w:rsidP="00D6078E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70A32BEF" w14:textId="7FF1AEC8" w:rsidR="001052A5" w:rsidRDefault="001052A5" w:rsidP="001052A5">
      <w:pPr>
        <w:jc w:val="center"/>
        <w:rPr>
          <w:b/>
          <w:sz w:val="28"/>
          <w:szCs w:val="28"/>
        </w:rPr>
      </w:pPr>
      <w:r w:rsidRPr="00195E00">
        <w:rPr>
          <w:b/>
          <w:sz w:val="28"/>
          <w:szCs w:val="28"/>
        </w:rPr>
        <w:t>United States</w:t>
      </w:r>
    </w:p>
    <w:p w14:paraId="3ED964A3" w14:textId="77777777" w:rsidR="001052A5" w:rsidRPr="00195E00" w:rsidRDefault="001052A5" w:rsidP="001052A5">
      <w:pPr>
        <w:jc w:val="center"/>
        <w:rPr>
          <w:b/>
          <w:sz w:val="28"/>
          <w:szCs w:val="28"/>
        </w:rPr>
      </w:pPr>
    </w:p>
    <w:p w14:paraId="34F6A1F3" w14:textId="77777777" w:rsidR="001052A5" w:rsidRPr="00195E00" w:rsidRDefault="001052A5" w:rsidP="001052A5">
      <w:pPr>
        <w:jc w:val="center"/>
        <w:rPr>
          <w:sz w:val="28"/>
          <w:szCs w:val="28"/>
        </w:rPr>
      </w:pPr>
      <w:r w:rsidRPr="00195E00">
        <w:rPr>
          <w:sz w:val="28"/>
          <w:szCs w:val="28"/>
        </w:rPr>
        <w:t>PROPOSALS FOR THE WORK OF THE CONFERENCE</w:t>
      </w:r>
    </w:p>
    <w:p w14:paraId="74AFADDB" w14:textId="2E03BC2F" w:rsidR="001052A5" w:rsidRDefault="00D6078E" w:rsidP="00D6078E">
      <w:pPr>
        <w:tabs>
          <w:tab w:val="left" w:pos="4050"/>
        </w:tabs>
        <w:spacing w:before="120"/>
      </w:pPr>
      <w:r>
        <w:tab/>
      </w:r>
    </w:p>
    <w:p w14:paraId="12ADAECF" w14:textId="77777777" w:rsidR="001052A5" w:rsidRPr="00896507" w:rsidRDefault="001052A5" w:rsidP="001052A5">
      <w:pPr>
        <w:pStyle w:val="Heading1"/>
        <w:spacing w:after="120"/>
        <w:jc w:val="center"/>
        <w:rPr>
          <w:b w:val="0"/>
          <w:sz w:val="28"/>
          <w:szCs w:val="28"/>
          <w:u w:val="none"/>
        </w:rPr>
      </w:pPr>
      <w:r w:rsidRPr="00896507">
        <w:rPr>
          <w:b w:val="0"/>
          <w:sz w:val="28"/>
          <w:szCs w:val="28"/>
          <w:u w:val="none"/>
        </w:rPr>
        <w:t>Agenda item 1.</w:t>
      </w:r>
      <w:r>
        <w:rPr>
          <w:b w:val="0"/>
          <w:sz w:val="28"/>
          <w:szCs w:val="28"/>
          <w:u w:val="none"/>
        </w:rPr>
        <w:t>13</w:t>
      </w:r>
    </w:p>
    <w:p w14:paraId="2C18059B" w14:textId="77777777" w:rsidR="001052A5" w:rsidRDefault="001052A5" w:rsidP="00754094">
      <w:pPr>
        <w:pStyle w:val="Reasons"/>
      </w:pPr>
    </w:p>
    <w:p w14:paraId="309BCCF2" w14:textId="77777777" w:rsidR="001052A5" w:rsidRDefault="001052A5" w:rsidP="00754094">
      <w:pPr>
        <w:pStyle w:val="Reasons"/>
      </w:pPr>
    </w:p>
    <w:p w14:paraId="64123E3F" w14:textId="77777777" w:rsidR="00892CCD" w:rsidRPr="00287EB8" w:rsidRDefault="00892CCD" w:rsidP="00892CCD">
      <w:pPr>
        <w:rPr>
          <w:i/>
          <w:lang w:val="fr-CH"/>
        </w:rPr>
      </w:pPr>
      <w:r w:rsidRPr="00656311">
        <w:t>1.13</w:t>
      </w:r>
      <w:r w:rsidRPr="00656311">
        <w:tab/>
      </w:r>
      <w:r w:rsidRPr="00287EB8">
        <w:rPr>
          <w:i/>
        </w:rPr>
        <w:t xml:space="preserve">to consider identification of frequency bands for the future development of International Mobile Telecommunications (IMT), including possible additional allocations to the mobile service on a primary basis, in accordance with Resolution </w:t>
      </w:r>
      <w:r w:rsidRPr="00287EB8">
        <w:rPr>
          <w:b/>
          <w:bCs/>
          <w:i/>
        </w:rPr>
        <w:t>238 (WRC-15)</w:t>
      </w:r>
      <w:r w:rsidRPr="00287EB8">
        <w:rPr>
          <w:i/>
        </w:rPr>
        <w:t>;</w:t>
      </w:r>
    </w:p>
    <w:p w14:paraId="2AEAEB07" w14:textId="77777777" w:rsidR="00892CCD" w:rsidRDefault="00892CCD" w:rsidP="00892CCD">
      <w:pPr>
        <w:widowControl w:val="0"/>
        <w:rPr>
          <w:b/>
          <w:bCs/>
        </w:rPr>
      </w:pPr>
    </w:p>
    <w:p w14:paraId="114733DA" w14:textId="77777777" w:rsidR="00892CCD" w:rsidRDefault="00892CCD" w:rsidP="00892CCD">
      <w:pPr>
        <w:widowControl w:val="0"/>
      </w:pPr>
      <w:r w:rsidRPr="00A56F97">
        <w:rPr>
          <w:b/>
          <w:bCs/>
        </w:rPr>
        <w:t>Background</w:t>
      </w:r>
      <w:r w:rsidRPr="00A56F97">
        <w:t xml:space="preserve">: </w:t>
      </w:r>
    </w:p>
    <w:p w14:paraId="739CF088" w14:textId="77777777" w:rsidR="00892CCD" w:rsidRPr="00E13033" w:rsidRDefault="00892CCD" w:rsidP="00037062">
      <w:pPr>
        <w:spacing w:before="120"/>
        <w:rPr>
          <w:iCs/>
        </w:rPr>
      </w:pPr>
      <w:r w:rsidRPr="00E13033">
        <w:rPr>
          <w:iCs/>
        </w:rPr>
        <w:t xml:space="preserve">Resolution </w:t>
      </w:r>
      <w:r w:rsidRPr="00E13033">
        <w:rPr>
          <w:b/>
          <w:bCs/>
          <w:iCs/>
        </w:rPr>
        <w:t xml:space="preserve">238 (WRC-15) </w:t>
      </w:r>
      <w:r w:rsidRPr="00E13033">
        <w:rPr>
          <w:iCs/>
        </w:rPr>
        <w:t>calls for studies to determine the spectrum needs for the terrestrial component of IMT in the frequency ran</w:t>
      </w:r>
      <w:bookmarkStart w:id="0" w:name="_GoBack"/>
      <w:bookmarkEnd w:id="0"/>
      <w:r w:rsidRPr="00E13033">
        <w:rPr>
          <w:iCs/>
        </w:rPr>
        <w:t xml:space="preserve">ge between 24.25 GHz and 86 GHz, as well as sharing and compatibility studies, taking into account the protection of services to which the </w:t>
      </w:r>
      <w:r w:rsidRPr="00892CCD">
        <w:rPr>
          <w:szCs w:val="22"/>
        </w:rPr>
        <w:t xml:space="preserve">frequency </w:t>
      </w:r>
      <w:r w:rsidRPr="00E13033">
        <w:rPr>
          <w:iCs/>
        </w:rPr>
        <w:t>band is allocated on a primary basis, for the frequency bands:</w:t>
      </w:r>
    </w:p>
    <w:p w14:paraId="66C49667" w14:textId="77777777" w:rsidR="00892CCD" w:rsidRPr="00E13033" w:rsidRDefault="00892CCD" w:rsidP="00037062">
      <w:pPr>
        <w:pStyle w:val="enumlev1"/>
        <w:spacing w:before="120"/>
      </w:pPr>
      <w:r w:rsidRPr="00E13033">
        <w:t>–</w:t>
      </w:r>
      <w:r w:rsidRPr="00E13033">
        <w:tab/>
        <w:t>24.25-27.5 GHz, 37-40.5 GHz, 42.5-43.5 GHz, 45.5-47 GHz, 47.2-50.2 GHz, 50.4</w:t>
      </w:r>
      <w:r w:rsidRPr="00E13033">
        <w:noBreakHyphen/>
        <w:t>52.6 GHz, 66-76 GHz and 81-86 GHz, which have allocations to the mobile service on a primary basis; and</w:t>
      </w:r>
    </w:p>
    <w:p w14:paraId="1ECAD725" w14:textId="77777777" w:rsidR="00892CCD" w:rsidRPr="00E13033" w:rsidRDefault="00892CCD" w:rsidP="00037062">
      <w:pPr>
        <w:pStyle w:val="enumlev1"/>
        <w:spacing w:before="120"/>
      </w:pPr>
      <w:r w:rsidRPr="00E13033">
        <w:t>–</w:t>
      </w:r>
      <w:r w:rsidRPr="00E13033">
        <w:tab/>
        <w:t>31.8-33.4 GHz, 40.5-42.5 GHz and 47-47.2 GHz, which may require additional allocations to the mobile service on a primary basis.</w:t>
      </w:r>
    </w:p>
    <w:p w14:paraId="66AC653B" w14:textId="77777777" w:rsidR="00892CCD" w:rsidRDefault="00892CCD" w:rsidP="00037062">
      <w:pPr>
        <w:spacing w:before="120"/>
        <w:rPr>
          <w:ins w:id="1" w:author="Brennan Price" w:date="2019-02-27T09:29:00Z"/>
          <w:iCs/>
        </w:rPr>
      </w:pPr>
      <w:r w:rsidRPr="00E13033">
        <w:rPr>
          <w:iCs/>
        </w:rPr>
        <w:t>It is important to note that the properties of higher frequency bands, such as shorter wavelength, would better enable the use of advanced antenna systems, including multiple-input and multiple-output (MIMO) and beam-forming techniques in supporting enhanced mobile broadband.</w:t>
      </w:r>
    </w:p>
    <w:p w14:paraId="7EB46A83" w14:textId="351233A6" w:rsidR="00124F02" w:rsidRPr="00F418BF" w:rsidRDefault="00124F02" w:rsidP="00037062">
      <w:pPr>
        <w:spacing w:before="120"/>
        <w:rPr>
          <w:iCs/>
        </w:rPr>
      </w:pPr>
      <w:ins w:id="2" w:author="Brennan Price" w:date="2019-02-27T09:29:00Z">
        <w:r>
          <w:rPr>
            <w:iCs/>
          </w:rPr>
          <w:t xml:space="preserve">Spectrum needs studies </w:t>
        </w:r>
      </w:ins>
      <w:ins w:id="3" w:author="Brennan Price" w:date="2019-02-27T09:30:00Z">
        <w:r>
          <w:rPr>
            <w:iCs/>
          </w:rPr>
          <w:t>conducted in response to Resolution 238 determined that 6.1 GHz of spectrum</w:t>
        </w:r>
      </w:ins>
      <w:ins w:id="4" w:author="Brennan Price" w:date="2019-03-04T12:01:00Z">
        <w:r w:rsidR="00BD6952">
          <w:rPr>
            <w:iCs/>
          </w:rPr>
          <w:t xml:space="preserve"> is needed</w:t>
        </w:r>
      </w:ins>
      <w:ins w:id="5" w:author="Brennan Price" w:date="2019-02-27T09:30:00Z">
        <w:r>
          <w:rPr>
            <w:iCs/>
          </w:rPr>
          <w:t xml:space="preserve"> for the terrestrial component of IMT in the frequency range 37</w:t>
        </w:r>
      </w:ins>
      <w:ins w:id="6" w:author="Brennan Price" w:date="2019-02-27T09:31:00Z">
        <w:r>
          <w:rPr>
            <w:iCs/>
          </w:rPr>
          <w:t>-52.6 GHz. The United States</w:t>
        </w:r>
      </w:ins>
      <w:ins w:id="7" w:author="Brennan Price" w:date="2019-03-04T12:01:00Z">
        <w:r w:rsidR="00BD6952">
          <w:rPr>
            <w:iCs/>
          </w:rPr>
          <w:t xml:space="preserve">, contrary to studies within the ITU-R, </w:t>
        </w:r>
      </w:ins>
      <w:ins w:id="8" w:author="Brennan Price" w:date="2019-02-27T09:31:00Z">
        <w:r>
          <w:rPr>
            <w:iCs/>
          </w:rPr>
          <w:t>has proposed to make 7.5 GHz of spectrum in this range available to the terrestrial component of IMT, in the fre</w:t>
        </w:r>
      </w:ins>
      <w:ins w:id="9" w:author="Brennan Price" w:date="2019-02-27T09:32:00Z">
        <w:r>
          <w:rPr>
            <w:iCs/>
          </w:rPr>
          <w:t>quency ranges 37-43.5 GHz and 47.2-48.2 GHz.</w:t>
        </w:r>
      </w:ins>
    </w:p>
    <w:p w14:paraId="6A671AE0" w14:textId="77777777" w:rsidR="00892CCD" w:rsidRDefault="000F5E33" w:rsidP="00037062">
      <w:pPr>
        <w:spacing w:before="120"/>
        <w:rPr>
          <w:lang w:eastAsia="ja-JP"/>
        </w:rPr>
      </w:pPr>
      <w:ins w:id="10" w:author="Brennan Price" w:date="2019-02-27T09:32:00Z">
        <w:r>
          <w:rPr>
            <w:lang w:eastAsia="ja-JP"/>
          </w:rPr>
          <w:t>Further, s</w:t>
        </w:r>
      </w:ins>
      <w:del w:id="11" w:author="Brennan Price" w:date="2019-02-27T09:32:00Z">
        <w:r w:rsidR="00892CCD" w:rsidRPr="00E13033" w:rsidDel="000F5E33">
          <w:rPr>
            <w:lang w:eastAsia="ja-JP"/>
          </w:rPr>
          <w:delText>S</w:delText>
        </w:r>
      </w:del>
      <w:r w:rsidR="00892CCD" w:rsidRPr="00E13033">
        <w:rPr>
          <w:lang w:eastAsia="ja-JP"/>
        </w:rPr>
        <w:t xml:space="preserve">everal compatibility </w:t>
      </w:r>
      <w:r w:rsidR="00892CCD" w:rsidRPr="00E13033">
        <w:t xml:space="preserve">studies between the EESS/SRS (passive) in the </w:t>
      </w:r>
      <w:r w:rsidR="00892CCD" w:rsidRPr="00E13033">
        <w:rPr>
          <w:lang w:eastAsia="ja-JP"/>
        </w:rPr>
        <w:t xml:space="preserve">frequency </w:t>
      </w:r>
      <w:r w:rsidR="00892CCD" w:rsidRPr="00E13033">
        <w:t xml:space="preserve">band </w:t>
      </w:r>
      <w:r w:rsidR="00892CCD">
        <w:t>50.2-50.4</w:t>
      </w:r>
      <w:r w:rsidR="00892CCD" w:rsidRPr="00E13033">
        <w:t xml:space="preserve"> GHz </w:t>
      </w:r>
      <w:r w:rsidR="00892CCD" w:rsidRPr="00E13033">
        <w:rPr>
          <w:lang w:eastAsia="ja-JP"/>
        </w:rPr>
        <w:t xml:space="preserve">and </w:t>
      </w:r>
      <w:r w:rsidR="00892CCD">
        <w:t>IMT in the frequency band 47.2-50.2</w:t>
      </w:r>
      <w:r w:rsidR="00892CCD" w:rsidRPr="00E13033">
        <w:t xml:space="preserve"> GHz</w:t>
      </w:r>
      <w:r w:rsidR="00892CCD" w:rsidRPr="00E13033">
        <w:rPr>
          <w:lang w:eastAsia="ja-JP"/>
        </w:rPr>
        <w:t xml:space="preserve"> have been </w:t>
      </w:r>
      <w:r w:rsidR="00892CCD">
        <w:rPr>
          <w:lang w:eastAsia="ja-JP"/>
        </w:rPr>
        <w:t>conducted</w:t>
      </w:r>
      <w:r w:rsidR="00892CCD" w:rsidRPr="00E13033">
        <w:t>.</w:t>
      </w:r>
      <w:r w:rsidR="00892CCD" w:rsidRPr="00E13033">
        <w:rPr>
          <w:lang w:eastAsia="ja-JP"/>
        </w:rPr>
        <w:t xml:space="preserve"> </w:t>
      </w:r>
      <w:r w:rsidR="00892CCD">
        <w:rPr>
          <w:lang w:eastAsia="ja-JP"/>
        </w:rPr>
        <w:t xml:space="preserve">All of these studies showed that IMT systems will cause exceedance of the EESS (passive) protection criteria, especially if IMT deployments by multiple operators are considered. </w:t>
      </w:r>
    </w:p>
    <w:p w14:paraId="107EE3D0" w14:textId="77777777" w:rsidR="00892CCD" w:rsidRDefault="00892CCD" w:rsidP="00037062">
      <w:pPr>
        <w:spacing w:before="120"/>
      </w:pPr>
      <w:r>
        <w:t>Data from EESS (passive) systems in this band plays a major role  in many public safety activities such as:</w:t>
      </w:r>
    </w:p>
    <w:p w14:paraId="6EF64D45" w14:textId="77777777" w:rsidR="00892CCD" w:rsidRDefault="00892CCD" w:rsidP="00892CCD">
      <w:pPr>
        <w:ind w:left="450"/>
      </w:pPr>
      <w:r>
        <w:t>– identifying areas at risk for natural disasters;</w:t>
      </w:r>
    </w:p>
    <w:p w14:paraId="79FF3E6F" w14:textId="77777777" w:rsidR="00892CCD" w:rsidRDefault="00892CCD" w:rsidP="00892CCD">
      <w:pPr>
        <w:ind w:left="450"/>
      </w:pPr>
      <w:r>
        <w:t>– forecasting weather and predicting climate change;</w:t>
      </w:r>
    </w:p>
    <w:p w14:paraId="500B1798" w14:textId="77777777" w:rsidR="00892CCD" w:rsidRDefault="00892CCD" w:rsidP="00892CCD">
      <w:pPr>
        <w:ind w:left="450"/>
      </w:pPr>
      <w:r>
        <w:t>– detecting and tracking tsunamis, hurricanes, tornadoes, oil leaks, etc.;</w:t>
      </w:r>
    </w:p>
    <w:p w14:paraId="5494F204" w14:textId="77777777" w:rsidR="00892CCD" w:rsidRDefault="00892CCD" w:rsidP="00892CCD">
      <w:pPr>
        <w:ind w:left="450"/>
      </w:pPr>
      <w:r>
        <w:t>– providing alerting/warning information of such disasters;</w:t>
      </w:r>
    </w:p>
    <w:p w14:paraId="71156E73" w14:textId="77777777" w:rsidR="00892CCD" w:rsidRDefault="00892CCD" w:rsidP="00892CCD">
      <w:pPr>
        <w:ind w:left="450"/>
      </w:pPr>
      <w:r>
        <w:t>– assessing the damage caused by such disasters;</w:t>
      </w:r>
    </w:p>
    <w:p w14:paraId="5E3B1A4D" w14:textId="77777777" w:rsidR="00892CCD" w:rsidRDefault="00892CCD" w:rsidP="00892CCD">
      <w:pPr>
        <w:ind w:left="450"/>
      </w:pPr>
      <w:r>
        <w:t>– providing information for planning relief operations; and</w:t>
      </w:r>
    </w:p>
    <w:p w14:paraId="1C6CE4CD" w14:textId="77777777" w:rsidR="00892CCD" w:rsidRDefault="00892CCD" w:rsidP="00892CCD">
      <w:pPr>
        <w:ind w:left="450"/>
      </w:pPr>
      <w:r>
        <w:t>– monitoring recovery from a disaster.</w:t>
      </w:r>
    </w:p>
    <w:p w14:paraId="1892445F" w14:textId="77777777" w:rsidR="00892CCD" w:rsidRDefault="00892CCD" w:rsidP="00037062">
      <w:pPr>
        <w:spacing w:before="120"/>
        <w:rPr>
          <w:lang w:eastAsia="ja-JP"/>
        </w:rPr>
      </w:pPr>
      <w:r>
        <w:rPr>
          <w:lang w:eastAsia="ja-JP"/>
        </w:rPr>
        <w:lastRenderedPageBreak/>
        <w:t>This band is also being utilized by the Fixed Satellite Service for the deployment of both gateways and user terminals</w:t>
      </w:r>
      <w:del w:id="12" w:author="Brennan Price" w:date="2019-02-27T09:33:00Z">
        <w:r w:rsidDel="000F5E33">
          <w:rPr>
            <w:lang w:eastAsia="ja-JP"/>
          </w:rPr>
          <w:delText xml:space="preserve"> with potentially high density applications further increasing the interference potential to the EESS (passive)</w:delText>
        </w:r>
      </w:del>
      <w:r>
        <w:rPr>
          <w:lang w:eastAsia="ja-JP"/>
        </w:rPr>
        <w:t>. Additionally, studies have shown the sharing is not feasible between FSS user terminals with undetermined locations and ubiquitous IMT.</w:t>
      </w:r>
    </w:p>
    <w:p w14:paraId="3E55B752" w14:textId="77777777" w:rsidR="00892CCD" w:rsidRDefault="00892CCD" w:rsidP="00892CCD">
      <w:pPr>
        <w:rPr>
          <w:b/>
          <w:lang w:eastAsia="ja-JP"/>
        </w:rPr>
      </w:pPr>
    </w:p>
    <w:p w14:paraId="79669136" w14:textId="77777777" w:rsidR="00892CCD" w:rsidRPr="006F7909" w:rsidRDefault="00892CCD" w:rsidP="00892CCD">
      <w:pPr>
        <w:rPr>
          <w:b/>
          <w:lang w:eastAsia="ja-JP"/>
        </w:rPr>
      </w:pPr>
      <w:r w:rsidRPr="006F7909">
        <w:rPr>
          <w:b/>
          <w:lang w:eastAsia="ja-JP"/>
        </w:rPr>
        <w:t>Proposal</w:t>
      </w:r>
      <w:r>
        <w:rPr>
          <w:b/>
          <w:lang w:eastAsia="ja-JP"/>
        </w:rPr>
        <w:t>:</w:t>
      </w:r>
    </w:p>
    <w:p w14:paraId="6EDDCF4F" w14:textId="1E8C9D62" w:rsidR="00892CCD" w:rsidRDefault="00892CCD" w:rsidP="00892CCD">
      <w:r>
        <w:t>Considering the potential impacts to EESS (passive)</w:t>
      </w:r>
      <w:ins w:id="13" w:author="Brennan Price" w:date="2019-02-27T09:33:00Z">
        <w:r w:rsidR="000F5E33">
          <w:t xml:space="preserve">, </w:t>
        </w:r>
      </w:ins>
      <w:del w:id="14" w:author="Brennan Price" w:date="2019-02-27T09:33:00Z">
        <w:r w:rsidDel="000F5E33">
          <w:delText xml:space="preserve"> and </w:delText>
        </w:r>
      </w:del>
      <w:r>
        <w:t>the infeasibility of sharing between FSS user terminals and IMT</w:t>
      </w:r>
      <w:ins w:id="15" w:author="Brennan Price" w:date="2019-02-27T09:33:00Z">
        <w:r w:rsidR="000F5E33">
          <w:t xml:space="preserve">, and that the United States has proposed </w:t>
        </w:r>
      </w:ins>
      <w:ins w:id="16" w:author="Brennan Price" w:date="2019-02-27T09:34:00Z">
        <w:r w:rsidR="000F5E33">
          <w:t>spectrum for the terrestrial component of IMT that exceeds</w:t>
        </w:r>
      </w:ins>
      <w:ins w:id="17" w:author="Brennan Price" w:date="2019-02-27T09:35:00Z">
        <w:r w:rsidR="000F5E33">
          <w:t>, in aggregate,</w:t>
        </w:r>
      </w:ins>
      <w:ins w:id="18" w:author="Brennan Price" w:date="2019-02-27T09:34:00Z">
        <w:r w:rsidR="000F5E33">
          <w:t xml:space="preserve"> the spectrum needs</w:t>
        </w:r>
      </w:ins>
      <w:ins w:id="19" w:author="Brennan Price" w:date="2019-03-04T12:02:00Z">
        <w:r w:rsidR="00BD6952">
          <w:t>, as determine</w:t>
        </w:r>
      </w:ins>
      <w:ins w:id="20" w:author="Brennan Price" w:date="2019-03-04T12:03:00Z">
        <w:r w:rsidR="00BD6952">
          <w:t xml:space="preserve">d by ITU-R studies, </w:t>
        </w:r>
      </w:ins>
      <w:ins w:id="21" w:author="Brennan Price" w:date="2019-02-27T09:35:00Z">
        <w:r w:rsidR="000F5E33">
          <w:t xml:space="preserve">for the terrestrial component of IMT </w:t>
        </w:r>
      </w:ins>
      <w:ins w:id="22" w:author="Brennan Price" w:date="2019-02-27T09:34:00Z">
        <w:r w:rsidR="000F5E33">
          <w:t>in the 37-52.6 GHz frequency r</w:t>
        </w:r>
      </w:ins>
      <w:ins w:id="23" w:author="Brennan Price" w:date="2019-02-27T09:35:00Z">
        <w:r w:rsidR="000F5E33">
          <w:t>ange</w:t>
        </w:r>
      </w:ins>
      <w:r>
        <w:t xml:space="preserve">, </w:t>
      </w:r>
      <w:r w:rsidRPr="002E7FEA">
        <w:rPr>
          <w:u w:val="single"/>
        </w:rPr>
        <w:t>NOC</w:t>
      </w:r>
      <w:r>
        <w:t xml:space="preserve"> is proposed for the 50.4-52.6 GHz frequency band.</w:t>
      </w:r>
    </w:p>
    <w:p w14:paraId="4E66EBEE" w14:textId="77777777" w:rsidR="00892CCD" w:rsidRDefault="00892CCD" w:rsidP="00892CCD">
      <w:pPr>
        <w:rPr>
          <w:lang w:val="fr-CH"/>
        </w:rPr>
      </w:pPr>
    </w:p>
    <w:p w14:paraId="5D75E865" w14:textId="77777777" w:rsidR="00892CCD" w:rsidRDefault="00892CCD" w:rsidP="00892CCD">
      <w:pPr>
        <w:pStyle w:val="ArtNo"/>
        <w:spacing w:before="0"/>
        <w:rPr>
          <w:lang w:val="en-AU"/>
        </w:rPr>
      </w:pPr>
      <w:r w:rsidRPr="006D07BF">
        <w:t>ARTICLE</w:t>
      </w:r>
      <w:r>
        <w:rPr>
          <w:lang w:val="en-AU"/>
        </w:rPr>
        <w:t xml:space="preserve"> </w:t>
      </w:r>
      <w:r w:rsidRPr="00892CCD">
        <w:rPr>
          <w:rStyle w:val="href"/>
          <w:color w:val="000000"/>
          <w:lang w:val="en-AU"/>
        </w:rPr>
        <w:t>5</w:t>
      </w:r>
    </w:p>
    <w:p w14:paraId="0F6149DB" w14:textId="77777777" w:rsidR="00892CCD" w:rsidRDefault="00892CCD" w:rsidP="00892CCD">
      <w:pPr>
        <w:pStyle w:val="Arttitle"/>
        <w:rPr>
          <w:lang w:val="en-US"/>
        </w:rPr>
      </w:pPr>
      <w:r w:rsidRPr="006D07BF">
        <w:t>Frequency</w:t>
      </w:r>
      <w:r>
        <w:t xml:space="preserve"> allocations</w:t>
      </w:r>
    </w:p>
    <w:p w14:paraId="225AFDE6" w14:textId="77777777" w:rsidR="00892CCD" w:rsidRPr="00B25B23" w:rsidRDefault="00892CCD" w:rsidP="00892CCD">
      <w:pPr>
        <w:pStyle w:val="Section1"/>
        <w:keepNext/>
      </w:pPr>
      <w:r w:rsidRPr="002618F4">
        <w:t>Section</w:t>
      </w:r>
      <w:r>
        <w:rPr>
          <w:lang w:val="en-AU"/>
        </w:rPr>
        <w:t xml:space="preserve"> IV – Table of Frequency Allocations</w:t>
      </w:r>
      <w:r>
        <w:rPr>
          <w:lang w:val="en-AU"/>
        </w:rPr>
        <w:br/>
      </w:r>
      <w:r w:rsidRPr="003C6FED">
        <w:rPr>
          <w:b w:val="0"/>
          <w:bCs/>
        </w:rPr>
        <w:t xml:space="preserve">(See No. </w:t>
      </w:r>
      <w:r w:rsidRPr="003C6FED">
        <w:t>2.1</w:t>
      </w:r>
      <w:r w:rsidRPr="003C6FED">
        <w:rPr>
          <w:b w:val="0"/>
          <w:bCs/>
        </w:rPr>
        <w:t>)</w:t>
      </w:r>
      <w:r w:rsidRPr="003C6FED">
        <w:rPr>
          <w:b w:val="0"/>
          <w:bCs/>
        </w:rPr>
        <w:br/>
      </w:r>
      <w:r w:rsidRPr="00DE1868">
        <w:br/>
      </w:r>
    </w:p>
    <w:p w14:paraId="17CB21E5" w14:textId="77777777" w:rsidR="00892CCD" w:rsidRDefault="00892CCD" w:rsidP="00892CCD">
      <w:pPr>
        <w:pStyle w:val="Proposal"/>
      </w:pPr>
      <w:r w:rsidRPr="005F19ED">
        <w:rPr>
          <w:u w:val="single"/>
        </w:rPr>
        <w:t>NOC</w:t>
      </w:r>
      <w:r>
        <w:tab/>
        <w:t>USA/4827A13/1</w:t>
      </w:r>
    </w:p>
    <w:p w14:paraId="66E010A7" w14:textId="77777777" w:rsidR="00892CCD" w:rsidRPr="002B657C" w:rsidRDefault="00892CCD" w:rsidP="00892CCD">
      <w:pPr>
        <w:pStyle w:val="Tabletitle"/>
      </w:pPr>
      <w:r>
        <w:t>47.5-51.4 GHz</w:t>
      </w:r>
    </w:p>
    <w:tbl>
      <w:tblPr>
        <w:tblW w:w="9299" w:type="dxa"/>
        <w:jc w:val="center"/>
        <w:tblBorders>
          <w:left w:val="single" w:sz="4" w:space="0" w:color="auto"/>
          <w:bottom w:val="single" w:sz="6" w:space="0" w:color="auto"/>
          <w:right w:val="single" w:sz="4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098"/>
        <w:gridCol w:w="3100"/>
        <w:gridCol w:w="3101"/>
      </w:tblGrid>
      <w:tr w:rsidR="00892CCD" w:rsidRPr="00892CCD" w14:paraId="3988D545" w14:textId="77777777" w:rsidTr="00060B90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BB4EE" w14:textId="77777777" w:rsidR="00892CCD" w:rsidRPr="00892CCD" w:rsidRDefault="00892CCD" w:rsidP="00060B90">
            <w:pPr>
              <w:pStyle w:val="Tablehead"/>
            </w:pPr>
            <w:r w:rsidRPr="00892CCD">
              <w:t>Allocation to services</w:t>
            </w:r>
          </w:p>
        </w:tc>
      </w:tr>
      <w:tr w:rsidR="00892CCD" w:rsidRPr="00892CCD" w14:paraId="031B40FD" w14:textId="77777777" w:rsidTr="00060B90">
        <w:trPr>
          <w:cantSplit/>
          <w:jc w:val="center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16A847E" w14:textId="77777777" w:rsidR="00892CCD" w:rsidRPr="00892CCD" w:rsidRDefault="00892CCD" w:rsidP="00060B90">
            <w:pPr>
              <w:pStyle w:val="Tablehead"/>
            </w:pPr>
            <w:r w:rsidRPr="00892CCD">
              <w:t>Region 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E69BA19" w14:textId="77777777" w:rsidR="00892CCD" w:rsidRPr="00892CCD" w:rsidRDefault="00892CCD" w:rsidP="00060B90">
            <w:pPr>
              <w:pStyle w:val="Tablehead"/>
            </w:pPr>
            <w:r w:rsidRPr="00892CCD">
              <w:t>Region 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5599A" w14:textId="77777777" w:rsidR="00892CCD" w:rsidRPr="00892CCD" w:rsidRDefault="00892CCD" w:rsidP="00060B90">
            <w:pPr>
              <w:pStyle w:val="Tablehead"/>
            </w:pPr>
            <w:r w:rsidRPr="00892CCD">
              <w:t>Region 3</w:t>
            </w:r>
          </w:p>
        </w:tc>
      </w:tr>
      <w:tr w:rsidR="00892CCD" w:rsidRPr="00892CCD" w14:paraId="50E77451" w14:textId="77777777" w:rsidTr="00060B90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8EDCC" w14:textId="77777777" w:rsidR="00892CCD" w:rsidRPr="00892CCD" w:rsidRDefault="00124F02" w:rsidP="00060B90">
            <w:pPr>
              <w:pStyle w:val="TableTextS5"/>
              <w:spacing w:before="50" w:after="50"/>
              <w:rPr>
                <w:rStyle w:val="Tablefreq"/>
                <w:color w:val="auto"/>
                <w:lang w:val="en-US"/>
              </w:rPr>
            </w:pPr>
            <w:r>
              <w:rPr>
                <w:rStyle w:val="Tablefreq"/>
                <w:color w:val="auto"/>
                <w:lang w:val="en-US"/>
              </w:rPr>
              <w:t>* * *</w:t>
            </w:r>
          </w:p>
        </w:tc>
      </w:tr>
      <w:tr w:rsidR="00892CCD" w:rsidRPr="00892CCD" w14:paraId="03B2BF06" w14:textId="77777777" w:rsidTr="00060B90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A6623A9" w14:textId="77777777" w:rsidR="00892CCD" w:rsidRPr="00892CCD" w:rsidRDefault="00892CCD" w:rsidP="00060B90">
            <w:pPr>
              <w:pStyle w:val="TableTextS5"/>
              <w:tabs>
                <w:tab w:val="clear" w:pos="170"/>
                <w:tab w:val="clear" w:pos="567"/>
                <w:tab w:val="clear" w:pos="737"/>
              </w:tabs>
              <w:spacing w:before="30" w:after="30"/>
              <w:rPr>
                <w:lang w:val="en-US"/>
              </w:rPr>
            </w:pPr>
            <w:r w:rsidRPr="00892CCD">
              <w:rPr>
                <w:rStyle w:val="Tablefreq"/>
                <w:color w:val="auto"/>
              </w:rPr>
              <w:t>50.4-51.4</w:t>
            </w:r>
            <w:r w:rsidRPr="00892CCD">
              <w:tab/>
              <w:t>FIXED</w:t>
            </w:r>
          </w:p>
          <w:p w14:paraId="1B72FB3D" w14:textId="77777777" w:rsidR="00892CCD" w:rsidRPr="00892CCD" w:rsidRDefault="00892CCD" w:rsidP="00060B90">
            <w:pPr>
              <w:pStyle w:val="TableTextS5"/>
              <w:spacing w:before="50" w:after="50"/>
            </w:pPr>
            <w:r w:rsidRPr="00892CCD">
              <w:tab/>
            </w:r>
            <w:r w:rsidRPr="00892CCD">
              <w:tab/>
            </w:r>
            <w:r w:rsidRPr="00892CCD">
              <w:tab/>
            </w:r>
            <w:r w:rsidRPr="00892CCD">
              <w:tab/>
              <w:t xml:space="preserve">FIXED-SATELLITE (Earth-to-space)  </w:t>
            </w:r>
            <w:r w:rsidRPr="00892CCD">
              <w:rPr>
                <w:rStyle w:val="Artref"/>
              </w:rPr>
              <w:t>5.338A</w:t>
            </w:r>
          </w:p>
          <w:p w14:paraId="251D1BC5" w14:textId="77777777" w:rsidR="00892CCD" w:rsidRPr="00892CCD" w:rsidRDefault="00892CCD" w:rsidP="00060B90">
            <w:pPr>
              <w:pStyle w:val="TableTextS5"/>
              <w:spacing w:before="50" w:after="50"/>
            </w:pPr>
            <w:r w:rsidRPr="00892CCD">
              <w:tab/>
            </w:r>
            <w:r w:rsidRPr="00892CCD">
              <w:tab/>
            </w:r>
            <w:r w:rsidRPr="00892CCD">
              <w:tab/>
            </w:r>
            <w:r w:rsidRPr="00892CCD">
              <w:tab/>
              <w:t>MOBILE</w:t>
            </w:r>
          </w:p>
          <w:p w14:paraId="68BF086A" w14:textId="77777777" w:rsidR="00892CCD" w:rsidRPr="00892CCD" w:rsidRDefault="00892CCD" w:rsidP="00060B90">
            <w:pPr>
              <w:pStyle w:val="TableTextS5"/>
              <w:spacing w:before="50" w:after="50"/>
              <w:rPr>
                <w:lang w:val="en-US"/>
              </w:rPr>
            </w:pPr>
            <w:r w:rsidRPr="00892CCD">
              <w:tab/>
            </w:r>
            <w:r w:rsidRPr="00892CCD">
              <w:tab/>
            </w:r>
            <w:r w:rsidRPr="00892CCD">
              <w:tab/>
            </w:r>
            <w:r w:rsidRPr="00892CCD">
              <w:tab/>
              <w:t>Mobile-satellite (Earth-to-space)</w:t>
            </w:r>
          </w:p>
        </w:tc>
      </w:tr>
    </w:tbl>
    <w:p w14:paraId="7B570DF6" w14:textId="77777777" w:rsidR="00892CCD" w:rsidRDefault="00892CCD" w:rsidP="00892CCD">
      <w:r>
        <w:rPr>
          <w:b/>
        </w:rPr>
        <w:t>Reasons:</w:t>
      </w:r>
      <w:r>
        <w:tab/>
      </w:r>
      <w:ins w:id="24" w:author="Brennan Price" w:date="2019-02-27T09:46:00Z">
        <w:r w:rsidR="001F6B9F">
          <w:t xml:space="preserve">Because spectrum needs have been met and exceeded in other bands in the 37-52.6 GHz frequency range, and </w:t>
        </w:r>
      </w:ins>
      <w:del w:id="25" w:author="Brennan Price" w:date="2019-02-27T09:46:00Z">
        <w:r w:rsidDel="001F6B9F">
          <w:delText>T</w:delText>
        </w:r>
      </w:del>
      <w:ins w:id="26" w:author="Brennan Price" w:date="2019-02-27T09:46:00Z">
        <w:r w:rsidR="001F6B9F">
          <w:t>t</w:t>
        </w:r>
      </w:ins>
      <w:r>
        <w:t xml:space="preserve">o protect </w:t>
      </w:r>
      <w:r w:rsidRPr="0059229F">
        <w:t xml:space="preserve">EESS (passive) in the </w:t>
      </w:r>
      <w:r>
        <w:t xml:space="preserve">50.2-50.4 GHz band and due to infeasibility of sharing between FSS user terminals and IMT, </w:t>
      </w:r>
      <w:r w:rsidRPr="002E7FEA">
        <w:rPr>
          <w:u w:val="single"/>
        </w:rPr>
        <w:t>NOC</w:t>
      </w:r>
      <w:r>
        <w:t xml:space="preserve"> is proposed for the 50.4-52.6 GHz frequency band.</w:t>
      </w:r>
    </w:p>
    <w:p w14:paraId="55BF8CD4" w14:textId="77777777" w:rsidR="00892CCD" w:rsidRDefault="00892CCD" w:rsidP="00892CCD">
      <w:pPr>
        <w:pStyle w:val="Proposal"/>
      </w:pPr>
      <w:r w:rsidRPr="005F19ED">
        <w:rPr>
          <w:u w:val="single"/>
        </w:rPr>
        <w:t>NOC</w:t>
      </w:r>
      <w:r>
        <w:tab/>
        <w:t>USA/4827A13/2</w:t>
      </w:r>
    </w:p>
    <w:p w14:paraId="308A8199" w14:textId="77777777" w:rsidR="00892CCD" w:rsidRPr="002B657C" w:rsidRDefault="00892CCD" w:rsidP="00892CCD">
      <w:pPr>
        <w:pStyle w:val="Tabletitle"/>
      </w:pPr>
      <w:r w:rsidRPr="00766CBC">
        <w:t>51.4-55.78 GHz</w:t>
      </w:r>
    </w:p>
    <w:tbl>
      <w:tblPr>
        <w:tblW w:w="92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099"/>
        <w:gridCol w:w="3100"/>
        <w:gridCol w:w="3100"/>
      </w:tblGrid>
      <w:tr w:rsidR="00892CCD" w:rsidRPr="00892CCD" w14:paraId="6468EBFB" w14:textId="77777777" w:rsidTr="00060B90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AA997" w14:textId="77777777" w:rsidR="00892CCD" w:rsidRPr="00892CCD" w:rsidRDefault="00892CCD" w:rsidP="00060B90">
            <w:pPr>
              <w:pStyle w:val="Tablehead"/>
            </w:pPr>
            <w:r w:rsidRPr="00892CCD">
              <w:t>Allocation to services</w:t>
            </w:r>
          </w:p>
        </w:tc>
      </w:tr>
      <w:tr w:rsidR="00892CCD" w:rsidRPr="00892CCD" w14:paraId="0A3D8589" w14:textId="77777777" w:rsidTr="00060B90">
        <w:trPr>
          <w:cantSplit/>
          <w:jc w:val="center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1EC21" w14:textId="77777777" w:rsidR="00892CCD" w:rsidRPr="00892CCD" w:rsidRDefault="00892CCD" w:rsidP="00060B90">
            <w:pPr>
              <w:pStyle w:val="Tablehead"/>
            </w:pPr>
            <w:r w:rsidRPr="00892CCD">
              <w:t>Region 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C6FB4" w14:textId="77777777" w:rsidR="00892CCD" w:rsidRPr="00892CCD" w:rsidRDefault="00892CCD" w:rsidP="00060B90">
            <w:pPr>
              <w:pStyle w:val="Tablehead"/>
            </w:pPr>
            <w:r w:rsidRPr="00892CCD">
              <w:t>Region 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60B55" w14:textId="77777777" w:rsidR="00892CCD" w:rsidRPr="00892CCD" w:rsidRDefault="00892CCD" w:rsidP="00060B90">
            <w:pPr>
              <w:pStyle w:val="Tablehead"/>
            </w:pPr>
            <w:r w:rsidRPr="00892CCD">
              <w:t>Region 3</w:t>
            </w:r>
          </w:p>
        </w:tc>
      </w:tr>
      <w:tr w:rsidR="00892CCD" w:rsidRPr="00892CCD" w14:paraId="7F25BA15" w14:textId="77777777" w:rsidTr="00060B90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8A172" w14:textId="77777777" w:rsidR="00892CCD" w:rsidRPr="00892CCD" w:rsidRDefault="00892CCD" w:rsidP="00060B90">
            <w:pPr>
              <w:pStyle w:val="TableTextS5"/>
              <w:tabs>
                <w:tab w:val="clear" w:pos="170"/>
                <w:tab w:val="clear" w:pos="567"/>
                <w:tab w:val="clear" w:pos="737"/>
              </w:tabs>
              <w:spacing w:before="50" w:after="50"/>
            </w:pPr>
            <w:r w:rsidRPr="00892CCD">
              <w:rPr>
                <w:rStyle w:val="Tablefreq"/>
                <w:color w:val="auto"/>
              </w:rPr>
              <w:t>51.4-52.6</w:t>
            </w:r>
            <w:r w:rsidRPr="00892CCD">
              <w:tab/>
              <w:t xml:space="preserve">FIXED  </w:t>
            </w:r>
            <w:r w:rsidRPr="00892CCD">
              <w:rPr>
                <w:rStyle w:val="Artref"/>
              </w:rPr>
              <w:t>5.338A</w:t>
            </w:r>
          </w:p>
          <w:p w14:paraId="189699F6" w14:textId="77777777" w:rsidR="00892CCD" w:rsidRPr="00892CCD" w:rsidRDefault="00892CCD" w:rsidP="00060B90">
            <w:pPr>
              <w:pStyle w:val="TableTextS5"/>
              <w:spacing w:before="50" w:after="50"/>
            </w:pPr>
            <w:r w:rsidRPr="00892CCD">
              <w:tab/>
            </w:r>
            <w:r w:rsidRPr="00892CCD">
              <w:tab/>
            </w:r>
            <w:r w:rsidRPr="00892CCD">
              <w:tab/>
            </w:r>
            <w:r w:rsidRPr="00892CCD">
              <w:tab/>
              <w:t xml:space="preserve">MOBILE </w:t>
            </w:r>
          </w:p>
          <w:p w14:paraId="649D3C78" w14:textId="77777777" w:rsidR="00892CCD" w:rsidRPr="00892CCD" w:rsidRDefault="00892CCD" w:rsidP="00060B90">
            <w:pPr>
              <w:pStyle w:val="TableTextS5"/>
              <w:spacing w:before="50" w:after="50"/>
            </w:pPr>
            <w:r w:rsidRPr="00892CCD">
              <w:tab/>
            </w:r>
            <w:r w:rsidRPr="00892CCD">
              <w:tab/>
            </w:r>
            <w:r w:rsidRPr="00892CCD">
              <w:tab/>
            </w:r>
            <w:r w:rsidRPr="00892CCD">
              <w:tab/>
            </w:r>
            <w:r w:rsidRPr="00892CCD">
              <w:rPr>
                <w:rStyle w:val="Artref"/>
              </w:rPr>
              <w:t>5.547</w:t>
            </w:r>
            <w:r w:rsidRPr="00892CCD">
              <w:t xml:space="preserve">  </w:t>
            </w:r>
            <w:r w:rsidRPr="00892CCD">
              <w:rPr>
                <w:rStyle w:val="Artref"/>
              </w:rPr>
              <w:t>5.556</w:t>
            </w:r>
          </w:p>
        </w:tc>
      </w:tr>
      <w:tr w:rsidR="00892CCD" w:rsidRPr="00892CCD" w14:paraId="525BF59C" w14:textId="77777777" w:rsidTr="00060B90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0A672" w14:textId="77777777" w:rsidR="00892CCD" w:rsidRPr="00892CCD" w:rsidRDefault="00892CCD" w:rsidP="00060B90">
            <w:pPr>
              <w:pStyle w:val="TableTextS5"/>
              <w:spacing w:before="50" w:after="50"/>
              <w:rPr>
                <w:lang w:val="en-AU"/>
              </w:rPr>
            </w:pPr>
            <w:r w:rsidRPr="00892CCD">
              <w:rPr>
                <w:rStyle w:val="Tablefreq"/>
                <w:color w:val="auto"/>
              </w:rPr>
              <w:t>52.6-54.25</w:t>
            </w:r>
            <w:r w:rsidRPr="00892CCD">
              <w:rPr>
                <w:lang w:val="en-AU"/>
              </w:rPr>
              <w:tab/>
              <w:t>EARTH EXPLORATION-SATELLITE (passive)</w:t>
            </w:r>
          </w:p>
          <w:p w14:paraId="47DE5621" w14:textId="77777777" w:rsidR="00892CCD" w:rsidRPr="00892CCD" w:rsidRDefault="00892CCD" w:rsidP="00060B90">
            <w:pPr>
              <w:pStyle w:val="TableTextS5"/>
              <w:spacing w:before="50" w:after="50"/>
              <w:rPr>
                <w:lang w:val="en-AU"/>
              </w:rPr>
            </w:pPr>
            <w:r w:rsidRPr="00892CCD">
              <w:rPr>
                <w:lang w:val="en-AU"/>
              </w:rPr>
              <w:tab/>
            </w:r>
            <w:r w:rsidRPr="00892CCD">
              <w:rPr>
                <w:lang w:val="en-AU"/>
              </w:rPr>
              <w:tab/>
            </w:r>
            <w:r w:rsidRPr="00892CCD">
              <w:rPr>
                <w:lang w:val="en-AU"/>
              </w:rPr>
              <w:tab/>
            </w:r>
            <w:r w:rsidRPr="00892CCD">
              <w:rPr>
                <w:lang w:val="en-AU"/>
              </w:rPr>
              <w:tab/>
              <w:t>SPACE RESEARCH (passive)</w:t>
            </w:r>
          </w:p>
          <w:p w14:paraId="379B0D5A" w14:textId="77777777" w:rsidR="00892CCD" w:rsidRPr="00892CCD" w:rsidRDefault="00892CCD" w:rsidP="00060B90">
            <w:pPr>
              <w:pStyle w:val="TableTextS5"/>
              <w:spacing w:before="50" w:after="50"/>
              <w:rPr>
                <w:lang w:val="en-AU"/>
              </w:rPr>
            </w:pPr>
            <w:r w:rsidRPr="00892CCD">
              <w:rPr>
                <w:lang w:val="en-AU"/>
              </w:rPr>
              <w:tab/>
            </w:r>
            <w:r w:rsidRPr="00892CCD">
              <w:rPr>
                <w:lang w:val="en-AU"/>
              </w:rPr>
              <w:tab/>
            </w:r>
            <w:r w:rsidRPr="00892CCD">
              <w:rPr>
                <w:lang w:val="en-AU"/>
              </w:rPr>
              <w:tab/>
            </w:r>
            <w:r w:rsidRPr="00892CCD">
              <w:rPr>
                <w:lang w:val="en-AU"/>
              </w:rPr>
              <w:tab/>
            </w:r>
            <w:r w:rsidRPr="00892CCD">
              <w:rPr>
                <w:rStyle w:val="Artref"/>
                <w:lang w:val="en-AU"/>
              </w:rPr>
              <w:t>5.340</w:t>
            </w:r>
            <w:r w:rsidRPr="00892CCD">
              <w:rPr>
                <w:lang w:val="en-AU"/>
              </w:rPr>
              <w:t xml:space="preserve">  </w:t>
            </w:r>
            <w:r w:rsidRPr="00892CCD">
              <w:rPr>
                <w:rStyle w:val="Artref"/>
                <w:lang w:val="en-AU"/>
              </w:rPr>
              <w:t>5.556</w:t>
            </w:r>
          </w:p>
        </w:tc>
      </w:tr>
      <w:tr w:rsidR="00892CCD" w:rsidRPr="00892CCD" w14:paraId="35E68536" w14:textId="77777777" w:rsidTr="00060B90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A3931" w14:textId="77777777" w:rsidR="00892CCD" w:rsidRPr="00892CCD" w:rsidRDefault="00892CCD" w:rsidP="00060B90">
            <w:pPr>
              <w:pStyle w:val="TableTextS5"/>
              <w:spacing w:before="50" w:after="50"/>
              <w:rPr>
                <w:lang w:val="en-AU"/>
              </w:rPr>
            </w:pPr>
            <w:r w:rsidRPr="00892CCD">
              <w:rPr>
                <w:rStyle w:val="Tablefreq"/>
                <w:color w:val="auto"/>
              </w:rPr>
              <w:lastRenderedPageBreak/>
              <w:t>54.25-55.78</w:t>
            </w:r>
            <w:r w:rsidRPr="00892CCD">
              <w:rPr>
                <w:lang w:val="en-AU"/>
              </w:rPr>
              <w:tab/>
              <w:t>EARTH EXPLORATION-SATELLITE (passive)</w:t>
            </w:r>
          </w:p>
          <w:p w14:paraId="30A0C646" w14:textId="77777777" w:rsidR="00892CCD" w:rsidRPr="00892CCD" w:rsidRDefault="00892CCD" w:rsidP="00060B90">
            <w:pPr>
              <w:pStyle w:val="TableTextS5"/>
              <w:spacing w:before="50" w:after="50"/>
              <w:rPr>
                <w:lang w:val="en-AU"/>
              </w:rPr>
            </w:pPr>
            <w:r w:rsidRPr="00892CCD">
              <w:rPr>
                <w:lang w:val="en-AU"/>
              </w:rPr>
              <w:tab/>
            </w:r>
            <w:r w:rsidRPr="00892CCD">
              <w:rPr>
                <w:lang w:val="en-AU"/>
              </w:rPr>
              <w:tab/>
            </w:r>
            <w:r w:rsidRPr="00892CCD">
              <w:rPr>
                <w:lang w:val="en-AU"/>
              </w:rPr>
              <w:tab/>
            </w:r>
            <w:r w:rsidRPr="00892CCD">
              <w:rPr>
                <w:lang w:val="en-AU"/>
              </w:rPr>
              <w:tab/>
              <w:t xml:space="preserve">INTER-SATELLITE  </w:t>
            </w:r>
            <w:r w:rsidRPr="00892CCD">
              <w:rPr>
                <w:rStyle w:val="Artref"/>
                <w:lang w:val="en-AU"/>
              </w:rPr>
              <w:t>5.556A</w:t>
            </w:r>
          </w:p>
          <w:p w14:paraId="22E32B1F" w14:textId="77777777" w:rsidR="00892CCD" w:rsidRPr="00892CCD" w:rsidRDefault="00892CCD" w:rsidP="00060B90">
            <w:pPr>
              <w:pStyle w:val="TableTextS5"/>
              <w:spacing w:before="50" w:after="50"/>
              <w:rPr>
                <w:lang w:val="en-AU"/>
              </w:rPr>
            </w:pPr>
            <w:r w:rsidRPr="00892CCD">
              <w:rPr>
                <w:lang w:val="en-AU"/>
              </w:rPr>
              <w:tab/>
            </w:r>
            <w:r w:rsidRPr="00892CCD">
              <w:rPr>
                <w:lang w:val="en-AU"/>
              </w:rPr>
              <w:tab/>
            </w:r>
            <w:r w:rsidRPr="00892CCD">
              <w:rPr>
                <w:lang w:val="en-AU"/>
              </w:rPr>
              <w:tab/>
            </w:r>
            <w:r w:rsidRPr="00892CCD">
              <w:rPr>
                <w:lang w:val="en-AU"/>
              </w:rPr>
              <w:tab/>
              <w:t>SPACE RESEARCH (passive)</w:t>
            </w:r>
          </w:p>
          <w:p w14:paraId="7FFA06DF" w14:textId="77777777" w:rsidR="00892CCD" w:rsidRPr="00892CCD" w:rsidRDefault="00892CCD" w:rsidP="00060B90">
            <w:pPr>
              <w:pStyle w:val="TableTextS5"/>
              <w:spacing w:before="50" w:after="50"/>
              <w:rPr>
                <w:lang w:val="en-AU"/>
              </w:rPr>
            </w:pPr>
            <w:r w:rsidRPr="00892CCD">
              <w:rPr>
                <w:lang w:val="en-AU"/>
              </w:rPr>
              <w:tab/>
            </w:r>
            <w:r w:rsidRPr="00892CCD">
              <w:rPr>
                <w:lang w:val="en-AU"/>
              </w:rPr>
              <w:tab/>
            </w:r>
            <w:r w:rsidRPr="00892CCD">
              <w:rPr>
                <w:lang w:val="en-AU"/>
              </w:rPr>
              <w:tab/>
            </w:r>
            <w:r w:rsidRPr="00892CCD">
              <w:rPr>
                <w:lang w:val="en-AU"/>
              </w:rPr>
              <w:tab/>
            </w:r>
            <w:r w:rsidRPr="00892CCD">
              <w:rPr>
                <w:rStyle w:val="Artref"/>
                <w:lang w:val="en-AU"/>
              </w:rPr>
              <w:t>5.556B</w:t>
            </w:r>
          </w:p>
        </w:tc>
      </w:tr>
    </w:tbl>
    <w:p w14:paraId="6791272E" w14:textId="77777777" w:rsidR="00892CCD" w:rsidRDefault="00892CCD" w:rsidP="00892CCD">
      <w:pPr>
        <w:pStyle w:val="Reasons"/>
      </w:pPr>
      <w:r>
        <w:rPr>
          <w:b/>
        </w:rPr>
        <w:t>Reasons:</w:t>
      </w:r>
      <w:r>
        <w:tab/>
      </w:r>
      <w:ins w:id="27" w:author="Brennan Price" w:date="2019-02-27T09:44:00Z">
        <w:r w:rsidR="001F6B9F">
          <w:t xml:space="preserve">Because spectrum needs </w:t>
        </w:r>
      </w:ins>
      <w:ins w:id="28" w:author="Brennan Price" w:date="2019-02-27T09:45:00Z">
        <w:r w:rsidR="001F6B9F">
          <w:t xml:space="preserve">have been met and exceeded in other bands in the 37-52.6 GHz frequency range, and </w:t>
        </w:r>
      </w:ins>
      <w:del w:id="29" w:author="Brennan Price" w:date="2019-02-27T09:44:00Z">
        <w:r w:rsidDel="001F6B9F">
          <w:delText>T</w:delText>
        </w:r>
      </w:del>
      <w:ins w:id="30" w:author="Brennan Price" w:date="2019-02-27T09:45:00Z">
        <w:r w:rsidR="001F6B9F">
          <w:t>t</w:t>
        </w:r>
      </w:ins>
      <w:r>
        <w:t xml:space="preserve">o protect </w:t>
      </w:r>
      <w:r w:rsidRPr="0059229F">
        <w:t xml:space="preserve">EESS (passive) in the </w:t>
      </w:r>
      <w:r>
        <w:t xml:space="preserve">50.2-50.4 GHz band and due to infeasibility of sharing between FSS user terminals and IMT, </w:t>
      </w:r>
      <w:r w:rsidRPr="002E7FEA">
        <w:rPr>
          <w:u w:val="single"/>
        </w:rPr>
        <w:t>NOC</w:t>
      </w:r>
      <w:r>
        <w:t xml:space="preserve"> is proposed for the 50.4-52.6 GHz frequency band.</w:t>
      </w:r>
    </w:p>
    <w:sectPr w:rsidR="00892CCD" w:rsidSect="003845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720" w:right="1440" w:bottom="720" w:left="1440" w:header="576" w:footer="576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E7FCA9" w14:textId="77777777" w:rsidR="00D26340" w:rsidRDefault="00D26340">
      <w:r>
        <w:separator/>
      </w:r>
    </w:p>
  </w:endnote>
  <w:endnote w:type="continuationSeparator" w:id="0">
    <w:p w14:paraId="5DD50ADD" w14:textId="77777777" w:rsidR="00D26340" w:rsidRDefault="00D26340">
      <w:r>
        <w:continuationSeparator/>
      </w:r>
    </w:p>
  </w:endnote>
  <w:endnote w:type="continuationNotice" w:id="1">
    <w:p w14:paraId="39B9F51A" w14:textId="77777777" w:rsidR="00D26340" w:rsidRDefault="00D263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59AB32" w14:textId="77777777" w:rsidR="00524523" w:rsidRDefault="0052452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0B9068" w14:textId="77777777" w:rsidR="00EC6477" w:rsidRDefault="00EC6477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87EB8">
      <w:rPr>
        <w:noProof/>
      </w:rPr>
      <w:t>2</w:t>
    </w:r>
    <w:r>
      <w:rPr>
        <w:noProof/>
      </w:rPr>
      <w:fldChar w:fldCharType="end"/>
    </w:r>
  </w:p>
  <w:p w14:paraId="0FAF961D" w14:textId="77777777" w:rsidR="00EC6477" w:rsidRDefault="00EC647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475425" w14:textId="77777777" w:rsidR="00524523" w:rsidRDefault="005245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90723B" w14:textId="77777777" w:rsidR="00D26340" w:rsidRDefault="00D26340">
      <w:r>
        <w:separator/>
      </w:r>
    </w:p>
  </w:footnote>
  <w:footnote w:type="continuationSeparator" w:id="0">
    <w:p w14:paraId="097036FE" w14:textId="77777777" w:rsidR="00D26340" w:rsidRDefault="00D26340">
      <w:r>
        <w:continuationSeparator/>
      </w:r>
    </w:p>
  </w:footnote>
  <w:footnote w:type="continuationNotice" w:id="1">
    <w:p w14:paraId="10FAAF1F" w14:textId="77777777" w:rsidR="00D26340" w:rsidRDefault="00D2634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EC1D1C" w14:textId="77777777" w:rsidR="00524523" w:rsidRDefault="0052452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E88FFF" w14:textId="07FB7C17" w:rsidR="00EC6477" w:rsidRDefault="00D6078E">
    <w:pPr>
      <w:pStyle w:val="Header"/>
    </w:pPr>
    <w:r>
      <w:tab/>
    </w:r>
    <w:r>
      <w:tab/>
      <w:t>IWG-2/105 (05.03.19)</w:t>
    </w:r>
  </w:p>
  <w:p w14:paraId="6E6A884A" w14:textId="0F52312B" w:rsidR="00D6078E" w:rsidRDefault="00D6078E">
    <w:pPr>
      <w:pStyle w:val="Header"/>
    </w:pPr>
    <w:r>
      <w:tab/>
    </w:r>
    <w:r>
      <w:tab/>
      <w:t>Brennan Price, Echostar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6ACD4E" w14:textId="24354FCE" w:rsidR="00D6078E" w:rsidRDefault="00D6078E" w:rsidP="00D6078E">
    <w:pPr>
      <w:pStyle w:val="Header"/>
      <w:jc w:val="right"/>
    </w:pPr>
    <w:r>
      <w:t>I</w:t>
    </w:r>
    <w:r w:rsidR="00524523">
      <w:t>WG-2/105</w:t>
    </w:r>
    <w:r>
      <w:t xml:space="preserve"> (05.03.19)</w:t>
    </w:r>
  </w:p>
  <w:p w14:paraId="4F2B43A9" w14:textId="36E29891" w:rsidR="00D6078E" w:rsidRDefault="00D6078E" w:rsidP="00D6078E">
    <w:pPr>
      <w:pStyle w:val="Header"/>
      <w:jc w:val="right"/>
    </w:pPr>
    <w:r>
      <w:t>Brennan Price, Echostar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7CAF67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5B728F"/>
    <w:multiLevelType w:val="hybridMultilevel"/>
    <w:tmpl w:val="410235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B4A7C"/>
    <w:multiLevelType w:val="hybridMultilevel"/>
    <w:tmpl w:val="9E7C6FF8"/>
    <w:lvl w:ilvl="0" w:tplc="E83CE0E0">
      <w:start w:val="1"/>
      <w:numFmt w:val="bullet"/>
      <w:pStyle w:val="ECCBulletsLv1"/>
      <w:lvlText w:val=""/>
      <w:lvlJc w:val="left"/>
      <w:pPr>
        <w:ind w:left="360" w:hanging="360"/>
      </w:pPr>
      <w:rPr>
        <w:rFonts w:ascii="Wingdings" w:hAnsi="Wingdings" w:hint="default"/>
        <w:color w:val="D2232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14B79"/>
    <w:multiLevelType w:val="hybridMultilevel"/>
    <w:tmpl w:val="C1708ADA"/>
    <w:lvl w:ilvl="0" w:tplc="3116AA3E">
      <w:start w:val="1"/>
      <w:numFmt w:val="lowerLetter"/>
      <w:lvlText w:val="%1)"/>
      <w:lvlJc w:val="left"/>
      <w:pPr>
        <w:ind w:left="1140" w:hanging="114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EA0675"/>
    <w:multiLevelType w:val="hybridMultilevel"/>
    <w:tmpl w:val="3BDA736E"/>
    <w:lvl w:ilvl="0" w:tplc="BF801294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6373D"/>
    <w:multiLevelType w:val="hybridMultilevel"/>
    <w:tmpl w:val="337C7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1D2CAF"/>
    <w:multiLevelType w:val="multilevel"/>
    <w:tmpl w:val="ACC48140"/>
    <w:lvl w:ilvl="0">
      <w:start w:val="1"/>
      <w:numFmt w:val="decimal"/>
      <w:pStyle w:val="ECCNumberedList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color w:val="D2232A"/>
        <w:sz w:val="20"/>
      </w:rPr>
    </w:lvl>
    <w:lvl w:ilvl="1">
      <w:start w:val="1"/>
      <w:numFmt w:val="bullet"/>
      <w:lvlText w:val=""/>
      <w:lvlJc w:val="left"/>
      <w:pPr>
        <w:tabs>
          <w:tab w:val="num" w:pos="680"/>
        </w:tabs>
        <w:ind w:left="680" w:hanging="340"/>
      </w:pPr>
      <w:rPr>
        <w:rFonts w:ascii="Wingdings" w:hAnsi="Wingdings" w:hint="default"/>
        <w:color w:val="D2232A"/>
      </w:rPr>
    </w:lvl>
    <w:lvl w:ilvl="2">
      <w:start w:val="1"/>
      <w:numFmt w:val="bullet"/>
      <w:lvlText w:val="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  <w:color w:val="D2232A"/>
      </w:rPr>
    </w:lvl>
    <w:lvl w:ilvl="3">
      <w:start w:val="1"/>
      <w:numFmt w:val="decimal"/>
      <w:lvlText w:val="(%4)"/>
      <w:lvlJc w:val="left"/>
      <w:pPr>
        <w:ind w:left="104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0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6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2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48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43" w:hanging="360"/>
      </w:pPr>
      <w:rPr>
        <w:rFonts w:hint="default"/>
      </w:rPr>
    </w:lvl>
  </w:abstractNum>
  <w:abstractNum w:abstractNumId="7" w15:restartNumberingAfterBreak="0">
    <w:nsid w:val="3D407573"/>
    <w:multiLevelType w:val="hybridMultilevel"/>
    <w:tmpl w:val="126E8A16"/>
    <w:lvl w:ilvl="0" w:tplc="F688831A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8" w15:restartNumberingAfterBreak="0">
    <w:nsid w:val="414B198A"/>
    <w:multiLevelType w:val="hybridMultilevel"/>
    <w:tmpl w:val="47B6A436"/>
    <w:lvl w:ilvl="0" w:tplc="7B2A6C4E">
      <w:start w:val="21"/>
      <w:numFmt w:val="bullet"/>
      <w:lvlText w:val="−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D7716BB"/>
    <w:multiLevelType w:val="hybridMultilevel"/>
    <w:tmpl w:val="4E7C5F8C"/>
    <w:lvl w:ilvl="0" w:tplc="AF8C36F2">
      <w:start w:val="1"/>
      <w:numFmt w:val="lowerLetter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EE5829"/>
    <w:multiLevelType w:val="hybridMultilevel"/>
    <w:tmpl w:val="C17079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013DA2"/>
    <w:multiLevelType w:val="hybridMultilevel"/>
    <w:tmpl w:val="4C84E5B6"/>
    <w:lvl w:ilvl="0" w:tplc="B3A2EE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376208"/>
    <w:multiLevelType w:val="hybridMultilevel"/>
    <w:tmpl w:val="25C2117C"/>
    <w:lvl w:ilvl="0" w:tplc="4D647F6E">
      <w:start w:val="1"/>
      <w:numFmt w:val="decimal"/>
      <w:lvlText w:val="%1"/>
      <w:lvlJc w:val="left"/>
      <w:pPr>
        <w:ind w:left="1500" w:hanging="11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4B6A65"/>
    <w:multiLevelType w:val="hybridMultilevel"/>
    <w:tmpl w:val="9DD437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8D0E3D"/>
    <w:multiLevelType w:val="hybridMultilevel"/>
    <w:tmpl w:val="15EC8184"/>
    <w:lvl w:ilvl="0" w:tplc="AE208072">
      <w:start w:val="2"/>
      <w:numFmt w:val="bullet"/>
      <w:lvlText w:val="-"/>
      <w:lvlJc w:val="left"/>
      <w:pPr>
        <w:ind w:left="104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5" w15:restartNumberingAfterBreak="0">
    <w:nsid w:val="7939649C"/>
    <w:multiLevelType w:val="hybridMultilevel"/>
    <w:tmpl w:val="1264C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D74A04"/>
    <w:multiLevelType w:val="hybridMultilevel"/>
    <w:tmpl w:val="486A7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2"/>
  </w:num>
  <w:num w:numId="5">
    <w:abstractNumId w:val="6"/>
  </w:num>
  <w:num w:numId="6">
    <w:abstractNumId w:val="7"/>
  </w:num>
  <w:num w:numId="7">
    <w:abstractNumId w:val="14"/>
  </w:num>
  <w:num w:numId="8">
    <w:abstractNumId w:val="0"/>
  </w:num>
  <w:num w:numId="9">
    <w:abstractNumId w:val="3"/>
  </w:num>
  <w:num w:numId="10">
    <w:abstractNumId w:val="8"/>
  </w:num>
  <w:num w:numId="11">
    <w:abstractNumId w:val="16"/>
  </w:num>
  <w:num w:numId="12">
    <w:abstractNumId w:val="5"/>
  </w:num>
  <w:num w:numId="13">
    <w:abstractNumId w:val="9"/>
  </w:num>
  <w:num w:numId="14">
    <w:abstractNumId w:val="4"/>
  </w:num>
  <w:num w:numId="15">
    <w:abstractNumId w:val="1"/>
  </w:num>
  <w:num w:numId="16">
    <w:abstractNumId w:val="10"/>
  </w:num>
  <w:num w:numId="17">
    <w:abstractNumId w:val="15"/>
  </w:num>
  <w:numIdMacAtCleanup w:val="1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rennan Price">
    <w15:presenceInfo w15:providerId="None" w15:userId="Brennan Pri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AU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CA" w:vendorID="64" w:dllVersion="6" w:nlCheck="1" w:checkStyle="1"/>
  <w:activeWritingStyle w:appName="MSWord" w:lang="en-IN" w:vendorID="64" w:dllVersion="6" w:nlCheck="1" w:checkStyle="1"/>
  <w:activeWritingStyle w:appName="MSWord" w:lang="fr-BE" w:vendorID="64" w:dllVersion="6" w:nlCheck="1" w:checkStyle="0"/>
  <w:activeWritingStyle w:appName="MSWord" w:lang="es-ES_tradnl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AU" w:vendorID="64" w:dllVersion="0" w:nlCheck="1" w:checkStyle="0"/>
  <w:activeWritingStyle w:appName="MSWord" w:lang="fr-FR" w:vendorID="64" w:dllVersion="0" w:nlCheck="1" w:checkStyle="0"/>
  <w:activeWritingStyle w:appName="MSWord" w:lang="fr-CH" w:vendorID="64" w:dllVersion="0" w:nlCheck="1" w:checkStyle="0"/>
  <w:activeWritingStyle w:appName="MSWord" w:lang="en-CA" w:vendorID="64" w:dllVersion="0" w:nlCheck="1" w:checkStyle="0"/>
  <w:activeWritingStyle w:appName="MSWord" w:lang="es-ES_tradnl" w:vendorID="64" w:dllVersion="0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D1"/>
    <w:rsid w:val="00004291"/>
    <w:rsid w:val="00007C04"/>
    <w:rsid w:val="00013E9A"/>
    <w:rsid w:val="00014D8B"/>
    <w:rsid w:val="00015F42"/>
    <w:rsid w:val="00037062"/>
    <w:rsid w:val="00042E0C"/>
    <w:rsid w:val="000433E8"/>
    <w:rsid w:val="00057E9C"/>
    <w:rsid w:val="00060B90"/>
    <w:rsid w:val="00062F39"/>
    <w:rsid w:val="00067002"/>
    <w:rsid w:val="0007273A"/>
    <w:rsid w:val="00074086"/>
    <w:rsid w:val="0008117F"/>
    <w:rsid w:val="000830AC"/>
    <w:rsid w:val="00083C52"/>
    <w:rsid w:val="00095B12"/>
    <w:rsid w:val="000A653C"/>
    <w:rsid w:val="000A7623"/>
    <w:rsid w:val="000A7CF7"/>
    <w:rsid w:val="000B79A3"/>
    <w:rsid w:val="000B7D70"/>
    <w:rsid w:val="000C0FA3"/>
    <w:rsid w:val="000C2F4E"/>
    <w:rsid w:val="000C3933"/>
    <w:rsid w:val="000C7E54"/>
    <w:rsid w:val="000D092C"/>
    <w:rsid w:val="000D1214"/>
    <w:rsid w:val="000D5480"/>
    <w:rsid w:val="000D663E"/>
    <w:rsid w:val="000E2E95"/>
    <w:rsid w:val="000E3812"/>
    <w:rsid w:val="000E5460"/>
    <w:rsid w:val="000F335C"/>
    <w:rsid w:val="000F5E33"/>
    <w:rsid w:val="0010189D"/>
    <w:rsid w:val="0010269A"/>
    <w:rsid w:val="001052A5"/>
    <w:rsid w:val="00107FF1"/>
    <w:rsid w:val="0011265D"/>
    <w:rsid w:val="00115BEB"/>
    <w:rsid w:val="0011603F"/>
    <w:rsid w:val="00121A9E"/>
    <w:rsid w:val="00123D24"/>
    <w:rsid w:val="00124F02"/>
    <w:rsid w:val="00125442"/>
    <w:rsid w:val="00141AA3"/>
    <w:rsid w:val="00156402"/>
    <w:rsid w:val="001671F2"/>
    <w:rsid w:val="00171D54"/>
    <w:rsid w:val="00185B23"/>
    <w:rsid w:val="001A308B"/>
    <w:rsid w:val="001B450B"/>
    <w:rsid w:val="001B5C7A"/>
    <w:rsid w:val="001C40CA"/>
    <w:rsid w:val="001C6554"/>
    <w:rsid w:val="001E2F1A"/>
    <w:rsid w:val="001E7E81"/>
    <w:rsid w:val="001F1269"/>
    <w:rsid w:val="001F6B9F"/>
    <w:rsid w:val="001F7DAB"/>
    <w:rsid w:val="002027FE"/>
    <w:rsid w:val="002038E5"/>
    <w:rsid w:val="00205DB2"/>
    <w:rsid w:val="00211281"/>
    <w:rsid w:val="00211E8C"/>
    <w:rsid w:val="00220863"/>
    <w:rsid w:val="00221616"/>
    <w:rsid w:val="00227ED0"/>
    <w:rsid w:val="002330AE"/>
    <w:rsid w:val="0025112E"/>
    <w:rsid w:val="002567BA"/>
    <w:rsid w:val="002600C0"/>
    <w:rsid w:val="002643EB"/>
    <w:rsid w:val="00272BB5"/>
    <w:rsid w:val="00287EB8"/>
    <w:rsid w:val="00293846"/>
    <w:rsid w:val="00296CF6"/>
    <w:rsid w:val="00296FB1"/>
    <w:rsid w:val="0029702A"/>
    <w:rsid w:val="002A325D"/>
    <w:rsid w:val="002A5FCC"/>
    <w:rsid w:val="002B42C4"/>
    <w:rsid w:val="002B60BF"/>
    <w:rsid w:val="002C58AD"/>
    <w:rsid w:val="002D2E95"/>
    <w:rsid w:val="002D34B0"/>
    <w:rsid w:val="002E123C"/>
    <w:rsid w:val="002E2271"/>
    <w:rsid w:val="002F2760"/>
    <w:rsid w:val="002F52CE"/>
    <w:rsid w:val="002F5469"/>
    <w:rsid w:val="00303CFD"/>
    <w:rsid w:val="00314766"/>
    <w:rsid w:val="0031797C"/>
    <w:rsid w:val="00320AFE"/>
    <w:rsid w:val="0032666A"/>
    <w:rsid w:val="00331C70"/>
    <w:rsid w:val="003422B3"/>
    <w:rsid w:val="00343848"/>
    <w:rsid w:val="003514E9"/>
    <w:rsid w:val="00363277"/>
    <w:rsid w:val="00365AE1"/>
    <w:rsid w:val="00366148"/>
    <w:rsid w:val="0037106C"/>
    <w:rsid w:val="00375C5D"/>
    <w:rsid w:val="00384522"/>
    <w:rsid w:val="003866FE"/>
    <w:rsid w:val="0038742E"/>
    <w:rsid w:val="00392871"/>
    <w:rsid w:val="003A3941"/>
    <w:rsid w:val="003A5584"/>
    <w:rsid w:val="003B0DA7"/>
    <w:rsid w:val="003C3E60"/>
    <w:rsid w:val="003D0C28"/>
    <w:rsid w:val="003D5D89"/>
    <w:rsid w:val="003E40C6"/>
    <w:rsid w:val="003E5802"/>
    <w:rsid w:val="003F4E20"/>
    <w:rsid w:val="004028D4"/>
    <w:rsid w:val="004029B9"/>
    <w:rsid w:val="00402FD5"/>
    <w:rsid w:val="00404E31"/>
    <w:rsid w:val="00410483"/>
    <w:rsid w:val="0041594E"/>
    <w:rsid w:val="00417CAC"/>
    <w:rsid w:val="00421FC9"/>
    <w:rsid w:val="00423D49"/>
    <w:rsid w:val="004319AD"/>
    <w:rsid w:val="004337C4"/>
    <w:rsid w:val="00436AE7"/>
    <w:rsid w:val="004719D7"/>
    <w:rsid w:val="00471C3A"/>
    <w:rsid w:val="00482DB7"/>
    <w:rsid w:val="00494878"/>
    <w:rsid w:val="004953EB"/>
    <w:rsid w:val="004966F1"/>
    <w:rsid w:val="004A1B32"/>
    <w:rsid w:val="004A3E95"/>
    <w:rsid w:val="004A7B42"/>
    <w:rsid w:val="004B1813"/>
    <w:rsid w:val="004B21B9"/>
    <w:rsid w:val="004B4EF7"/>
    <w:rsid w:val="004C28CC"/>
    <w:rsid w:val="004D2B9D"/>
    <w:rsid w:val="004D4D2B"/>
    <w:rsid w:val="004E2F6B"/>
    <w:rsid w:val="004E66AE"/>
    <w:rsid w:val="004F0223"/>
    <w:rsid w:val="004F3D6F"/>
    <w:rsid w:val="005100DE"/>
    <w:rsid w:val="005102CA"/>
    <w:rsid w:val="0051431B"/>
    <w:rsid w:val="00515EB5"/>
    <w:rsid w:val="00517155"/>
    <w:rsid w:val="0051759A"/>
    <w:rsid w:val="00520FBC"/>
    <w:rsid w:val="00521001"/>
    <w:rsid w:val="0052214C"/>
    <w:rsid w:val="005241DD"/>
    <w:rsid w:val="00524523"/>
    <w:rsid w:val="0053207C"/>
    <w:rsid w:val="00536388"/>
    <w:rsid w:val="00537CB9"/>
    <w:rsid w:val="005479FF"/>
    <w:rsid w:val="0056083E"/>
    <w:rsid w:val="00571B6F"/>
    <w:rsid w:val="00575BAD"/>
    <w:rsid w:val="00581179"/>
    <w:rsid w:val="00586EFA"/>
    <w:rsid w:val="005945AD"/>
    <w:rsid w:val="005A2F89"/>
    <w:rsid w:val="005A3F10"/>
    <w:rsid w:val="005A5E7C"/>
    <w:rsid w:val="005A7FC7"/>
    <w:rsid w:val="005B2815"/>
    <w:rsid w:val="005C3D11"/>
    <w:rsid w:val="005C54A3"/>
    <w:rsid w:val="005D681B"/>
    <w:rsid w:val="005D74C1"/>
    <w:rsid w:val="005E1D10"/>
    <w:rsid w:val="005E310F"/>
    <w:rsid w:val="005E3BC1"/>
    <w:rsid w:val="005E56DC"/>
    <w:rsid w:val="00600A17"/>
    <w:rsid w:val="00604D35"/>
    <w:rsid w:val="00604D62"/>
    <w:rsid w:val="00610EDE"/>
    <w:rsid w:val="00611229"/>
    <w:rsid w:val="0061608C"/>
    <w:rsid w:val="00622EB7"/>
    <w:rsid w:val="00625A42"/>
    <w:rsid w:val="00626BB1"/>
    <w:rsid w:val="006319D6"/>
    <w:rsid w:val="00632BAC"/>
    <w:rsid w:val="006366F1"/>
    <w:rsid w:val="0063696E"/>
    <w:rsid w:val="00641310"/>
    <w:rsid w:val="006528D5"/>
    <w:rsid w:val="00655CC2"/>
    <w:rsid w:val="00660AB7"/>
    <w:rsid w:val="00661BE8"/>
    <w:rsid w:val="00667702"/>
    <w:rsid w:val="006711C3"/>
    <w:rsid w:val="00673FFC"/>
    <w:rsid w:val="0068008F"/>
    <w:rsid w:val="006860D5"/>
    <w:rsid w:val="00686850"/>
    <w:rsid w:val="006935DC"/>
    <w:rsid w:val="006A2B01"/>
    <w:rsid w:val="006B7DD7"/>
    <w:rsid w:val="006C2724"/>
    <w:rsid w:val="006C4FE8"/>
    <w:rsid w:val="006C7CB2"/>
    <w:rsid w:val="006D4135"/>
    <w:rsid w:val="006D5107"/>
    <w:rsid w:val="006D5E36"/>
    <w:rsid w:val="006D5FC2"/>
    <w:rsid w:val="006E20FF"/>
    <w:rsid w:val="006E2E95"/>
    <w:rsid w:val="006E3AAE"/>
    <w:rsid w:val="006F3D38"/>
    <w:rsid w:val="007123EC"/>
    <w:rsid w:val="0071557C"/>
    <w:rsid w:val="00716DB1"/>
    <w:rsid w:val="007229B6"/>
    <w:rsid w:val="00725789"/>
    <w:rsid w:val="00727A39"/>
    <w:rsid w:val="00727E88"/>
    <w:rsid w:val="00730809"/>
    <w:rsid w:val="00734E00"/>
    <w:rsid w:val="00737549"/>
    <w:rsid w:val="0074180C"/>
    <w:rsid w:val="0074323A"/>
    <w:rsid w:val="00744E03"/>
    <w:rsid w:val="00745E0C"/>
    <w:rsid w:val="00746FE9"/>
    <w:rsid w:val="007508CB"/>
    <w:rsid w:val="00754094"/>
    <w:rsid w:val="0076302B"/>
    <w:rsid w:val="0076440C"/>
    <w:rsid w:val="00767A72"/>
    <w:rsid w:val="00772603"/>
    <w:rsid w:val="007728E9"/>
    <w:rsid w:val="007824CD"/>
    <w:rsid w:val="00784C78"/>
    <w:rsid w:val="00785802"/>
    <w:rsid w:val="007A2204"/>
    <w:rsid w:val="007A656B"/>
    <w:rsid w:val="007B5435"/>
    <w:rsid w:val="007C3131"/>
    <w:rsid w:val="007C40C4"/>
    <w:rsid w:val="007D6A77"/>
    <w:rsid w:val="007E143B"/>
    <w:rsid w:val="007E3EF4"/>
    <w:rsid w:val="007E4109"/>
    <w:rsid w:val="007F4886"/>
    <w:rsid w:val="007F5D47"/>
    <w:rsid w:val="007F60B2"/>
    <w:rsid w:val="008101E9"/>
    <w:rsid w:val="0081230A"/>
    <w:rsid w:val="00814E61"/>
    <w:rsid w:val="00817742"/>
    <w:rsid w:val="0082379B"/>
    <w:rsid w:val="00826FCD"/>
    <w:rsid w:val="00830621"/>
    <w:rsid w:val="00836F82"/>
    <w:rsid w:val="0083758A"/>
    <w:rsid w:val="00845332"/>
    <w:rsid w:val="00845548"/>
    <w:rsid w:val="00864974"/>
    <w:rsid w:val="00877C4A"/>
    <w:rsid w:val="0088408F"/>
    <w:rsid w:val="00892CCD"/>
    <w:rsid w:val="00896507"/>
    <w:rsid w:val="008A0DBF"/>
    <w:rsid w:val="008B1F16"/>
    <w:rsid w:val="008B414A"/>
    <w:rsid w:val="008B6835"/>
    <w:rsid w:val="008B7FEC"/>
    <w:rsid w:val="008C48D6"/>
    <w:rsid w:val="008D3816"/>
    <w:rsid w:val="008D668C"/>
    <w:rsid w:val="008D7DF9"/>
    <w:rsid w:val="008E4BEB"/>
    <w:rsid w:val="008F348C"/>
    <w:rsid w:val="008F36B4"/>
    <w:rsid w:val="008F57B1"/>
    <w:rsid w:val="008F6A48"/>
    <w:rsid w:val="008F6A59"/>
    <w:rsid w:val="00901CAA"/>
    <w:rsid w:val="009050B4"/>
    <w:rsid w:val="00905624"/>
    <w:rsid w:val="00912A49"/>
    <w:rsid w:val="00917DD5"/>
    <w:rsid w:val="00927661"/>
    <w:rsid w:val="00930360"/>
    <w:rsid w:val="00931AC7"/>
    <w:rsid w:val="009370F8"/>
    <w:rsid w:val="0093730F"/>
    <w:rsid w:val="00941B1A"/>
    <w:rsid w:val="00943A61"/>
    <w:rsid w:val="00944A57"/>
    <w:rsid w:val="009566B3"/>
    <w:rsid w:val="00960927"/>
    <w:rsid w:val="00963038"/>
    <w:rsid w:val="00964D68"/>
    <w:rsid w:val="00967D91"/>
    <w:rsid w:val="00970B89"/>
    <w:rsid w:val="00976365"/>
    <w:rsid w:val="009921B9"/>
    <w:rsid w:val="009A1CFD"/>
    <w:rsid w:val="009A2FE2"/>
    <w:rsid w:val="009A5B49"/>
    <w:rsid w:val="009A5E5D"/>
    <w:rsid w:val="009A7DAD"/>
    <w:rsid w:val="009B3E79"/>
    <w:rsid w:val="009B472F"/>
    <w:rsid w:val="009B4C89"/>
    <w:rsid w:val="009B6D1C"/>
    <w:rsid w:val="009B7247"/>
    <w:rsid w:val="009C404E"/>
    <w:rsid w:val="009C738D"/>
    <w:rsid w:val="009D05E0"/>
    <w:rsid w:val="009D1B6C"/>
    <w:rsid w:val="009D44F5"/>
    <w:rsid w:val="009D724E"/>
    <w:rsid w:val="009E7448"/>
    <w:rsid w:val="009E7AE3"/>
    <w:rsid w:val="009E7F44"/>
    <w:rsid w:val="009F218F"/>
    <w:rsid w:val="009F3818"/>
    <w:rsid w:val="00A06C9F"/>
    <w:rsid w:val="00A15AAC"/>
    <w:rsid w:val="00A15DB0"/>
    <w:rsid w:val="00A20099"/>
    <w:rsid w:val="00A20842"/>
    <w:rsid w:val="00A21750"/>
    <w:rsid w:val="00A31713"/>
    <w:rsid w:val="00A336DB"/>
    <w:rsid w:val="00A35491"/>
    <w:rsid w:val="00A3616C"/>
    <w:rsid w:val="00A370F8"/>
    <w:rsid w:val="00A53566"/>
    <w:rsid w:val="00A65FE6"/>
    <w:rsid w:val="00A76B14"/>
    <w:rsid w:val="00AA1A18"/>
    <w:rsid w:val="00AA22E5"/>
    <w:rsid w:val="00AA4124"/>
    <w:rsid w:val="00AA5A30"/>
    <w:rsid w:val="00AA60F2"/>
    <w:rsid w:val="00AA7CD4"/>
    <w:rsid w:val="00AB04B4"/>
    <w:rsid w:val="00AB163F"/>
    <w:rsid w:val="00AB2470"/>
    <w:rsid w:val="00AB53B2"/>
    <w:rsid w:val="00AC12AC"/>
    <w:rsid w:val="00AC3006"/>
    <w:rsid w:val="00AC63ED"/>
    <w:rsid w:val="00AC705C"/>
    <w:rsid w:val="00AE19A0"/>
    <w:rsid w:val="00AE4D35"/>
    <w:rsid w:val="00B0033B"/>
    <w:rsid w:val="00B02D3D"/>
    <w:rsid w:val="00B11CCD"/>
    <w:rsid w:val="00B14640"/>
    <w:rsid w:val="00B27061"/>
    <w:rsid w:val="00B40491"/>
    <w:rsid w:val="00B4164C"/>
    <w:rsid w:val="00B46144"/>
    <w:rsid w:val="00B47F5F"/>
    <w:rsid w:val="00B53C79"/>
    <w:rsid w:val="00B55B9D"/>
    <w:rsid w:val="00B72340"/>
    <w:rsid w:val="00B76636"/>
    <w:rsid w:val="00B8141B"/>
    <w:rsid w:val="00B85946"/>
    <w:rsid w:val="00B97ABA"/>
    <w:rsid w:val="00BA4A02"/>
    <w:rsid w:val="00BA5EA5"/>
    <w:rsid w:val="00BD0CBD"/>
    <w:rsid w:val="00BD6952"/>
    <w:rsid w:val="00BE0A59"/>
    <w:rsid w:val="00C01A42"/>
    <w:rsid w:val="00C072AF"/>
    <w:rsid w:val="00C07CA0"/>
    <w:rsid w:val="00C143AB"/>
    <w:rsid w:val="00C15F12"/>
    <w:rsid w:val="00C17466"/>
    <w:rsid w:val="00C2071F"/>
    <w:rsid w:val="00C21408"/>
    <w:rsid w:val="00C21873"/>
    <w:rsid w:val="00C375AB"/>
    <w:rsid w:val="00C421E1"/>
    <w:rsid w:val="00C42279"/>
    <w:rsid w:val="00C45E20"/>
    <w:rsid w:val="00C542CF"/>
    <w:rsid w:val="00C570C3"/>
    <w:rsid w:val="00C62974"/>
    <w:rsid w:val="00C66E03"/>
    <w:rsid w:val="00C8086A"/>
    <w:rsid w:val="00C82E71"/>
    <w:rsid w:val="00C833A5"/>
    <w:rsid w:val="00C85870"/>
    <w:rsid w:val="00C8689E"/>
    <w:rsid w:val="00C9324C"/>
    <w:rsid w:val="00C94F53"/>
    <w:rsid w:val="00CA0652"/>
    <w:rsid w:val="00CA3B30"/>
    <w:rsid w:val="00CA3B9E"/>
    <w:rsid w:val="00CA4F79"/>
    <w:rsid w:val="00CB163C"/>
    <w:rsid w:val="00CB7307"/>
    <w:rsid w:val="00CC1AF3"/>
    <w:rsid w:val="00CC522E"/>
    <w:rsid w:val="00CC56C4"/>
    <w:rsid w:val="00CE0730"/>
    <w:rsid w:val="00CE3A5A"/>
    <w:rsid w:val="00CE42E4"/>
    <w:rsid w:val="00CF2D9A"/>
    <w:rsid w:val="00CF761D"/>
    <w:rsid w:val="00D04C90"/>
    <w:rsid w:val="00D06769"/>
    <w:rsid w:val="00D15D79"/>
    <w:rsid w:val="00D26340"/>
    <w:rsid w:val="00D47AF1"/>
    <w:rsid w:val="00D52153"/>
    <w:rsid w:val="00D561AC"/>
    <w:rsid w:val="00D5676F"/>
    <w:rsid w:val="00D602D8"/>
    <w:rsid w:val="00D6078E"/>
    <w:rsid w:val="00D62E6D"/>
    <w:rsid w:val="00D63098"/>
    <w:rsid w:val="00D63696"/>
    <w:rsid w:val="00D7332E"/>
    <w:rsid w:val="00D757B2"/>
    <w:rsid w:val="00D82E88"/>
    <w:rsid w:val="00D84C4A"/>
    <w:rsid w:val="00D9467B"/>
    <w:rsid w:val="00D96F12"/>
    <w:rsid w:val="00DA268D"/>
    <w:rsid w:val="00DA6565"/>
    <w:rsid w:val="00DA7206"/>
    <w:rsid w:val="00DB0663"/>
    <w:rsid w:val="00DB2EC3"/>
    <w:rsid w:val="00DB3117"/>
    <w:rsid w:val="00DB6DAE"/>
    <w:rsid w:val="00DC6DEC"/>
    <w:rsid w:val="00DE1BC2"/>
    <w:rsid w:val="00DE2A1B"/>
    <w:rsid w:val="00DF0A80"/>
    <w:rsid w:val="00DF0BBF"/>
    <w:rsid w:val="00DF63C2"/>
    <w:rsid w:val="00E00F1A"/>
    <w:rsid w:val="00E03630"/>
    <w:rsid w:val="00E03955"/>
    <w:rsid w:val="00E07061"/>
    <w:rsid w:val="00E1256C"/>
    <w:rsid w:val="00E14D7A"/>
    <w:rsid w:val="00E25E20"/>
    <w:rsid w:val="00E26FB1"/>
    <w:rsid w:val="00E30FFC"/>
    <w:rsid w:val="00E35700"/>
    <w:rsid w:val="00E4353A"/>
    <w:rsid w:val="00E71017"/>
    <w:rsid w:val="00E73699"/>
    <w:rsid w:val="00E75700"/>
    <w:rsid w:val="00E77168"/>
    <w:rsid w:val="00E8306E"/>
    <w:rsid w:val="00E8418C"/>
    <w:rsid w:val="00E85409"/>
    <w:rsid w:val="00E86B67"/>
    <w:rsid w:val="00EA248E"/>
    <w:rsid w:val="00EA5213"/>
    <w:rsid w:val="00EA6488"/>
    <w:rsid w:val="00EB2273"/>
    <w:rsid w:val="00EB47AD"/>
    <w:rsid w:val="00EB4A7F"/>
    <w:rsid w:val="00EB6555"/>
    <w:rsid w:val="00EC3645"/>
    <w:rsid w:val="00EC5764"/>
    <w:rsid w:val="00EC6477"/>
    <w:rsid w:val="00ED4A9A"/>
    <w:rsid w:val="00ED6B0E"/>
    <w:rsid w:val="00EE324B"/>
    <w:rsid w:val="00EE563E"/>
    <w:rsid w:val="00EE76D1"/>
    <w:rsid w:val="00EF5B7C"/>
    <w:rsid w:val="00F071DD"/>
    <w:rsid w:val="00F158D2"/>
    <w:rsid w:val="00F17A30"/>
    <w:rsid w:val="00F2009D"/>
    <w:rsid w:val="00F268CE"/>
    <w:rsid w:val="00F34CC3"/>
    <w:rsid w:val="00F350B5"/>
    <w:rsid w:val="00F47B81"/>
    <w:rsid w:val="00F52765"/>
    <w:rsid w:val="00F71341"/>
    <w:rsid w:val="00F71C64"/>
    <w:rsid w:val="00F72F92"/>
    <w:rsid w:val="00F742B2"/>
    <w:rsid w:val="00F95A0D"/>
    <w:rsid w:val="00F969F5"/>
    <w:rsid w:val="00FA1F68"/>
    <w:rsid w:val="00FA2DED"/>
    <w:rsid w:val="00FA755D"/>
    <w:rsid w:val="00FC1CD1"/>
    <w:rsid w:val="00FE1054"/>
    <w:rsid w:val="00FE3218"/>
    <w:rsid w:val="00FE7CBC"/>
    <w:rsid w:val="00FF3D79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36A614"/>
  <w15:docId w15:val="{9E4FE280-645B-4295-BFC5-94918AD0E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6DB1"/>
    <w:rPr>
      <w:sz w:val="24"/>
      <w:szCs w:val="24"/>
    </w:rPr>
  </w:style>
  <w:style w:type="paragraph" w:styleId="Heading1">
    <w:name w:val="heading 1"/>
    <w:aliases w:val="Section of paper,título 1,h1,1st level,H1-TS,H1,h11,h12,h13,h14,h15,h16,h17,h111,h121,h131,h141,h151,h161,h18,h112,h122,h132,h142,h152,h162,h19,h113,h123,h133,h143,h153,h163,NMP Heading 1,1,Chapter Style,level 1,Huvudrubrik"/>
    <w:basedOn w:val="Normal"/>
    <w:next w:val="Normal"/>
    <w:link w:val="Heading1Char"/>
    <w:qFormat/>
    <w:rsid w:val="00826FCD"/>
    <w:pPr>
      <w:keepNext/>
      <w:tabs>
        <w:tab w:val="left" w:pos="360"/>
        <w:tab w:val="left" w:pos="900"/>
      </w:tabs>
      <w:outlineLvl w:val="0"/>
    </w:pPr>
    <w:rPr>
      <w:b/>
      <w:bCs/>
      <w:szCs w:val="20"/>
      <w:u w:val="single"/>
    </w:rPr>
  </w:style>
  <w:style w:type="paragraph" w:styleId="Heading2">
    <w:name w:val="heading 2"/>
    <w:aliases w:val="h2,UNDERRUBRIK 1-2,h22,UNDERRUBRIK 1-21"/>
    <w:basedOn w:val="Normal"/>
    <w:next w:val="Normal"/>
    <w:link w:val="Heading2Char"/>
    <w:autoRedefine/>
    <w:qFormat/>
    <w:rsid w:val="006F3D38"/>
    <w:pPr>
      <w:keepNext/>
      <w:tabs>
        <w:tab w:val="num" w:pos="0"/>
      </w:tabs>
      <w:spacing w:before="240" w:after="60"/>
      <w:outlineLvl w:val="1"/>
    </w:pPr>
    <w:rPr>
      <w:rFonts w:cs="Arial"/>
      <w:b/>
      <w:bCs/>
      <w:iCs/>
      <w:szCs w:val="28"/>
    </w:rPr>
  </w:style>
  <w:style w:type="paragraph" w:styleId="Heading3">
    <w:name w:val="heading 3"/>
    <w:aliases w:val="3,Titre 3,31,Titre 31,?? 3"/>
    <w:basedOn w:val="Heading2"/>
    <w:next w:val="Normal"/>
    <w:link w:val="Heading3Char"/>
    <w:autoRedefine/>
    <w:qFormat/>
    <w:rsid w:val="00581179"/>
    <w:pPr>
      <w:outlineLvl w:val="2"/>
    </w:pPr>
    <w:rPr>
      <w:bCs w:val="0"/>
      <w:szCs w:val="26"/>
    </w:rPr>
  </w:style>
  <w:style w:type="paragraph" w:styleId="Heading4">
    <w:name w:val="heading 4"/>
    <w:basedOn w:val="Normal"/>
    <w:next w:val="Normal"/>
    <w:link w:val="Heading4Char"/>
    <w:qFormat/>
    <w:rsid w:val="00826FCD"/>
    <w:pPr>
      <w:keepNext/>
      <w:tabs>
        <w:tab w:val="left" w:pos="360"/>
        <w:tab w:val="left" w:pos="900"/>
      </w:tabs>
      <w:outlineLvl w:val="3"/>
    </w:pPr>
    <w:rPr>
      <w:i/>
      <w:iCs/>
      <w:szCs w:val="20"/>
    </w:rPr>
  </w:style>
  <w:style w:type="paragraph" w:styleId="Heading5">
    <w:name w:val="heading 5"/>
    <w:basedOn w:val="Heading4"/>
    <w:next w:val="Normal"/>
    <w:link w:val="Heading5Char"/>
    <w:autoRedefine/>
    <w:qFormat/>
    <w:rsid w:val="00D757B2"/>
    <w:pPr>
      <w:keepLines/>
      <w:tabs>
        <w:tab w:val="clear" w:pos="360"/>
        <w:tab w:val="clear" w:pos="900"/>
        <w:tab w:val="num" w:pos="0"/>
        <w:tab w:val="left" w:pos="792"/>
        <w:tab w:val="left" w:pos="1008"/>
        <w:tab w:val="left" w:pos="1224"/>
        <w:tab w:val="left" w:pos="1440"/>
      </w:tabs>
      <w:overflowPunct w:val="0"/>
      <w:spacing w:before="240" w:after="240"/>
      <w:textAlignment w:val="baseline"/>
      <w:outlineLvl w:val="4"/>
    </w:pPr>
    <w:rPr>
      <w:rFonts w:cs="Arial"/>
      <w:b/>
      <w:i w:val="0"/>
      <w:szCs w:val="24"/>
      <w:lang w:val="en-CA"/>
    </w:rPr>
  </w:style>
  <w:style w:type="paragraph" w:styleId="Heading6">
    <w:name w:val="heading 6"/>
    <w:basedOn w:val="Normal"/>
    <w:next w:val="Normal"/>
    <w:link w:val="Heading6Char"/>
    <w:qFormat/>
    <w:rsid w:val="00D757B2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D757B2"/>
    <w:pPr>
      <w:tabs>
        <w:tab w:val="left" w:pos="576"/>
        <w:tab w:val="left" w:pos="792"/>
        <w:tab w:val="left" w:pos="1008"/>
        <w:tab w:val="left" w:pos="1224"/>
        <w:tab w:val="left" w:pos="1440"/>
      </w:tabs>
      <w:spacing w:before="240" w:after="240"/>
      <w:jc w:val="both"/>
      <w:outlineLvl w:val="6"/>
    </w:pPr>
    <w:rPr>
      <w:rFonts w:cs="Courier New"/>
      <w:b/>
      <w:sz w:val="22"/>
      <w:szCs w:val="20"/>
    </w:rPr>
  </w:style>
  <w:style w:type="paragraph" w:styleId="Heading8">
    <w:name w:val="heading 8"/>
    <w:basedOn w:val="Heading6"/>
    <w:next w:val="Normal"/>
    <w:link w:val="Heading8Char"/>
    <w:qFormat/>
    <w:rsid w:val="00E73699"/>
    <w:pPr>
      <w:keepNext/>
      <w:keepLines/>
      <w:tabs>
        <w:tab w:val="left" w:pos="1871"/>
        <w:tab w:val="left" w:pos="2268"/>
      </w:tabs>
      <w:overflowPunct w:val="0"/>
      <w:autoSpaceDE w:val="0"/>
      <w:autoSpaceDN w:val="0"/>
      <w:adjustRightInd w:val="0"/>
      <w:spacing w:before="200" w:after="0"/>
      <w:ind w:left="1134" w:hanging="1134"/>
      <w:textAlignment w:val="baseline"/>
      <w:outlineLvl w:val="7"/>
    </w:pPr>
    <w:rPr>
      <w:bCs w:val="0"/>
      <w:sz w:val="24"/>
      <w:szCs w:val="20"/>
      <w:lang w:val="en-GB"/>
    </w:rPr>
  </w:style>
  <w:style w:type="paragraph" w:styleId="Heading9">
    <w:name w:val="heading 9"/>
    <w:basedOn w:val="Heading6"/>
    <w:next w:val="Normal"/>
    <w:link w:val="Heading9Char"/>
    <w:qFormat/>
    <w:rsid w:val="00E73699"/>
    <w:pPr>
      <w:keepNext/>
      <w:keepLines/>
      <w:tabs>
        <w:tab w:val="left" w:pos="1871"/>
        <w:tab w:val="left" w:pos="2268"/>
      </w:tabs>
      <w:overflowPunct w:val="0"/>
      <w:autoSpaceDE w:val="0"/>
      <w:autoSpaceDN w:val="0"/>
      <w:adjustRightInd w:val="0"/>
      <w:spacing w:before="200" w:after="0"/>
      <w:ind w:left="1134" w:hanging="1134"/>
      <w:textAlignment w:val="baseline"/>
      <w:outlineLvl w:val="8"/>
    </w:pPr>
    <w:rPr>
      <w:bCs w:val="0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Num">
    <w:name w:val="ParaNum"/>
    <w:basedOn w:val="Normal"/>
    <w:rsid w:val="00E4353A"/>
    <w:pPr>
      <w:widowControl w:val="0"/>
      <w:tabs>
        <w:tab w:val="left" w:pos="1440"/>
      </w:tabs>
      <w:spacing w:after="220"/>
      <w:ind w:firstLine="720"/>
      <w:jc w:val="both"/>
    </w:pPr>
    <w:rPr>
      <w:sz w:val="22"/>
      <w:szCs w:val="20"/>
    </w:rPr>
  </w:style>
  <w:style w:type="paragraph" w:styleId="BodyText">
    <w:name w:val="Body Text"/>
    <w:basedOn w:val="Normal"/>
    <w:link w:val="BodyTextChar"/>
    <w:qFormat/>
    <w:rsid w:val="00826FCD"/>
    <w:pPr>
      <w:tabs>
        <w:tab w:val="left" w:pos="360"/>
        <w:tab w:val="left" w:pos="900"/>
      </w:tabs>
    </w:pPr>
    <w:rPr>
      <w:i/>
      <w:iCs/>
      <w:szCs w:val="20"/>
      <w:lang w:val="x-none" w:eastAsia="x-none"/>
    </w:rPr>
  </w:style>
  <w:style w:type="paragraph" w:styleId="PlainText">
    <w:name w:val="Plain Text"/>
    <w:basedOn w:val="Normal"/>
    <w:link w:val="PlainTextChar"/>
    <w:uiPriority w:val="99"/>
    <w:rsid w:val="00826FCD"/>
    <w:rPr>
      <w:rFonts w:ascii="Courier New" w:hAnsi="Courier New" w:cs="Courier New"/>
      <w:sz w:val="20"/>
      <w:szCs w:val="20"/>
    </w:rPr>
  </w:style>
  <w:style w:type="character" w:styleId="Hyperlink">
    <w:name w:val="Hyperlink"/>
    <w:rsid w:val="00826FCD"/>
    <w:rPr>
      <w:color w:val="0000FF"/>
      <w:u w:val="single"/>
    </w:rPr>
  </w:style>
  <w:style w:type="paragraph" w:customStyle="1" w:styleId="Default">
    <w:name w:val="Default"/>
    <w:rsid w:val="00F5276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527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Indent">
    <w:name w:val="Normal Indent"/>
    <w:basedOn w:val="Normal"/>
    <w:rsid w:val="00716DB1"/>
    <w:pPr>
      <w:ind w:left="720"/>
    </w:pPr>
  </w:style>
  <w:style w:type="character" w:customStyle="1" w:styleId="PlainTextChar">
    <w:name w:val="Plain Text Char"/>
    <w:link w:val="PlainText"/>
    <w:uiPriority w:val="99"/>
    <w:rsid w:val="009A5E5D"/>
    <w:rPr>
      <w:rFonts w:ascii="Courier New" w:hAnsi="Courier New" w:cs="Courier New"/>
    </w:rPr>
  </w:style>
  <w:style w:type="paragraph" w:customStyle="1" w:styleId="enumlev1">
    <w:name w:val="enumlev1"/>
    <w:basedOn w:val="Normal"/>
    <w:link w:val="enumlev1Char"/>
    <w:qFormat/>
    <w:rsid w:val="009A5E5D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/>
      <w:ind w:left="1134" w:hanging="1134"/>
      <w:textAlignment w:val="baseline"/>
    </w:pPr>
    <w:rPr>
      <w:szCs w:val="20"/>
      <w:lang w:val="en-GB" w:eastAsia="x-none"/>
    </w:rPr>
  </w:style>
  <w:style w:type="character" w:customStyle="1" w:styleId="enumlev1Char">
    <w:name w:val="enumlev1 Char"/>
    <w:link w:val="enumlev1"/>
    <w:rsid w:val="009A5E5D"/>
    <w:rPr>
      <w:sz w:val="24"/>
      <w:lang w:val="en-GB" w:eastAsia="x-none"/>
    </w:rPr>
  </w:style>
  <w:style w:type="character" w:customStyle="1" w:styleId="Heading1Char">
    <w:name w:val="Heading 1 Char"/>
    <w:aliases w:val="Section of paper Char,título 1 Char,h1 Char,1st level Char,H1-TS Char,H1 Char,h11 Char,h12 Char,h13 Char,h14 Char,h15 Char,h16 Char,h17 Char,h111 Char,h121 Char,h131 Char,h141 Char,h151 Char,h161 Char,h18 Char,h112 Char,h122 Char,h19 Char"/>
    <w:link w:val="Heading1"/>
    <w:rsid w:val="009A5E5D"/>
    <w:rPr>
      <w:b/>
      <w:bCs/>
      <w:sz w:val="24"/>
      <w:u w:val="single"/>
    </w:rPr>
  </w:style>
  <w:style w:type="character" w:customStyle="1" w:styleId="BodyTextChar">
    <w:name w:val="Body Text Char"/>
    <w:link w:val="BodyText"/>
    <w:rsid w:val="00581179"/>
    <w:rPr>
      <w:i/>
      <w:iCs/>
      <w:sz w:val="24"/>
    </w:rPr>
  </w:style>
  <w:style w:type="paragraph" w:customStyle="1" w:styleId="Head">
    <w:name w:val="Head"/>
    <w:basedOn w:val="Normal"/>
    <w:rsid w:val="00581179"/>
    <w:pPr>
      <w:tabs>
        <w:tab w:val="left" w:pos="993"/>
        <w:tab w:val="center" w:pos="9072"/>
      </w:tabs>
    </w:pPr>
    <w:rPr>
      <w:szCs w:val="20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581179"/>
    <w:pPr>
      <w:ind w:left="720"/>
      <w:contextualSpacing/>
    </w:pPr>
  </w:style>
  <w:style w:type="character" w:customStyle="1" w:styleId="Heading2Char">
    <w:name w:val="Heading 2 Char"/>
    <w:aliases w:val="h2 Char,UNDERRUBRIK 1-2 Char,h22 Char,UNDERRUBRIK 1-21 Char"/>
    <w:link w:val="Heading2"/>
    <w:rsid w:val="006F3D38"/>
    <w:rPr>
      <w:rFonts w:cs="Arial"/>
      <w:b/>
      <w:bCs/>
      <w:iCs/>
      <w:sz w:val="24"/>
      <w:szCs w:val="28"/>
    </w:rPr>
  </w:style>
  <w:style w:type="character" w:customStyle="1" w:styleId="Heading3Char">
    <w:name w:val="Heading 3 Char"/>
    <w:aliases w:val="3 Char,Titre 3 Char,31 Char,Titre 31 Char,?? 3 Char"/>
    <w:link w:val="Heading3"/>
    <w:rsid w:val="00581179"/>
    <w:rPr>
      <w:rFonts w:cs="Arial"/>
      <w:b/>
      <w:iCs/>
      <w:sz w:val="24"/>
      <w:szCs w:val="26"/>
    </w:rPr>
  </w:style>
  <w:style w:type="paragraph" w:styleId="Header">
    <w:name w:val="header"/>
    <w:aliases w:val="encabezado,he,header odd,header odd1,header odd2,h,Header/Footer,Page No,header odd3,header odd4,header odd5,header odd6,header1,header2,header3,header odd11,header odd21,header odd7,header4,header odd8,header odd9,header5,header odd12,ho"/>
    <w:basedOn w:val="Normal"/>
    <w:link w:val="HeaderChar"/>
    <w:rsid w:val="00141AA3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encabezado Char,he Char,header odd Char,header odd1 Char,header odd2 Char,h Char,Header/Footer Char,Page No Char,header odd3 Char,header odd4 Char,header odd5 Char,header odd6 Char,header1 Char,header2 Char,header3 Char,header odd11 Char"/>
    <w:link w:val="Header"/>
    <w:rsid w:val="00141AA3"/>
    <w:rPr>
      <w:sz w:val="24"/>
      <w:szCs w:val="24"/>
    </w:rPr>
  </w:style>
  <w:style w:type="paragraph" w:styleId="Footer">
    <w:name w:val="footer"/>
    <w:aliases w:val="footer odd,footer1,footer odd1,footer5,footer odd4,footer odd2,footer2,footer odd3,footer11,footer odd11,footer51,footer odd41,footer odd21,footer21,footer12,footer odd12,footer52,footer odd42,footer odd22,footer22,footer4,footer odd6"/>
    <w:basedOn w:val="Normal"/>
    <w:link w:val="FooterChar"/>
    <w:uiPriority w:val="99"/>
    <w:rsid w:val="00141AA3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footer odd Char,footer1 Char,footer odd1 Char,footer5 Char,footer odd4 Char,footer odd2 Char,footer2 Char,footer odd3 Char,footer11 Char,footer odd11 Char,footer51 Char,footer odd41 Char,footer odd21 Char,footer21 Char,footer12 Char"/>
    <w:link w:val="Footer"/>
    <w:uiPriority w:val="99"/>
    <w:rsid w:val="00141AA3"/>
    <w:rPr>
      <w:sz w:val="24"/>
      <w:szCs w:val="24"/>
    </w:rPr>
  </w:style>
  <w:style w:type="paragraph" w:customStyle="1" w:styleId="ArtNo">
    <w:name w:val="Art_No"/>
    <w:basedOn w:val="Normal"/>
    <w:next w:val="Normal"/>
    <w:link w:val="ArtNoChar"/>
    <w:rsid w:val="00C66E03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szCs w:val="20"/>
      <w:lang w:val="en-GB" w:eastAsia="x-none"/>
    </w:rPr>
  </w:style>
  <w:style w:type="character" w:customStyle="1" w:styleId="ArtNoChar">
    <w:name w:val="Art_No Char"/>
    <w:link w:val="ArtNo"/>
    <w:locked/>
    <w:rsid w:val="00C66E03"/>
    <w:rPr>
      <w:caps/>
      <w:sz w:val="28"/>
      <w:lang w:val="en-GB" w:eastAsia="x-none"/>
    </w:rPr>
  </w:style>
  <w:style w:type="paragraph" w:customStyle="1" w:styleId="Arttitle">
    <w:name w:val="Art_title"/>
    <w:basedOn w:val="Normal"/>
    <w:next w:val="Normal"/>
    <w:link w:val="ArttitleCar"/>
    <w:rsid w:val="00C66E03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  <w:lang w:val="en-GB" w:eastAsia="x-none"/>
    </w:rPr>
  </w:style>
  <w:style w:type="character" w:customStyle="1" w:styleId="ArttitleCar">
    <w:name w:val="Art_title Car"/>
    <w:link w:val="Arttitle"/>
    <w:rsid w:val="00C66E03"/>
    <w:rPr>
      <w:b/>
      <w:sz w:val="28"/>
      <w:lang w:val="en-GB" w:eastAsia="x-none"/>
    </w:rPr>
  </w:style>
  <w:style w:type="character" w:customStyle="1" w:styleId="href">
    <w:name w:val="href"/>
    <w:rsid w:val="00C66E03"/>
  </w:style>
  <w:style w:type="paragraph" w:customStyle="1" w:styleId="Section1">
    <w:name w:val="Section_1"/>
    <w:basedOn w:val="Normal"/>
    <w:link w:val="Section1Char"/>
    <w:rsid w:val="00C66E03"/>
    <w:pPr>
      <w:tabs>
        <w:tab w:val="center" w:pos="4820"/>
      </w:tabs>
      <w:overflowPunct w:val="0"/>
      <w:autoSpaceDE w:val="0"/>
      <w:autoSpaceDN w:val="0"/>
      <w:adjustRightInd w:val="0"/>
      <w:spacing w:before="360"/>
      <w:jc w:val="center"/>
      <w:textAlignment w:val="baseline"/>
    </w:pPr>
    <w:rPr>
      <w:b/>
      <w:szCs w:val="20"/>
      <w:lang w:val="en-GB"/>
    </w:rPr>
  </w:style>
  <w:style w:type="character" w:customStyle="1" w:styleId="Artdef">
    <w:name w:val="Art_def"/>
    <w:rsid w:val="00C66E03"/>
    <w:rPr>
      <w:rFonts w:ascii="Times New Roman" w:hAnsi="Times New Roman"/>
      <w:b/>
    </w:rPr>
  </w:style>
  <w:style w:type="character" w:customStyle="1" w:styleId="Artref">
    <w:name w:val="Art_ref"/>
    <w:rsid w:val="00C66E03"/>
  </w:style>
  <w:style w:type="paragraph" w:styleId="Subtitle">
    <w:name w:val="Subtitle"/>
    <w:basedOn w:val="Normal"/>
    <w:link w:val="SubtitleChar"/>
    <w:qFormat/>
    <w:rsid w:val="00C66E03"/>
    <w:pPr>
      <w:jc w:val="center"/>
    </w:pPr>
    <w:rPr>
      <w:b/>
      <w:bCs/>
      <w:lang w:val="x-none" w:eastAsia="x-none"/>
    </w:rPr>
  </w:style>
  <w:style w:type="character" w:customStyle="1" w:styleId="SubtitleChar">
    <w:name w:val="Subtitle Char"/>
    <w:link w:val="Subtitle"/>
    <w:rsid w:val="00C66E03"/>
    <w:rPr>
      <w:b/>
      <w:bCs/>
      <w:sz w:val="24"/>
      <w:szCs w:val="24"/>
      <w:lang w:val="x-none" w:eastAsia="x-none"/>
    </w:rPr>
  </w:style>
  <w:style w:type="paragraph" w:styleId="FootnoteText">
    <w:name w:val="footnote text"/>
    <w:aliases w:val="footnote text,ALTS FOOTNOTE,Footnote Text Char1,Footnote Text Char Char1,Footnote Text Char4 Char Char,Footnote Text Char1 Char1 Char1 Char,Footnote Text Char Char1 Char1 Char Char,Footnote Text Char1 Char1 Char1 Char Char Char1,DNV-FT"/>
    <w:basedOn w:val="Normal"/>
    <w:link w:val="FootnoteTextChar"/>
    <w:unhideWhenUsed/>
    <w:rsid w:val="00C66E03"/>
    <w:rPr>
      <w:sz w:val="20"/>
      <w:szCs w:val="20"/>
    </w:rPr>
  </w:style>
  <w:style w:type="character" w:customStyle="1" w:styleId="FootnoteTextChar">
    <w:name w:val="Footnote Text Char"/>
    <w:aliases w:val="footnote text Char,ALTS FOOTNOTE Char,Footnote Text Char1 Char,Footnote Text Char Char1 Char,Footnote Text Char4 Char Char Char,Footnote Text Char1 Char1 Char1 Char Char,Footnote Text Char Char1 Char1 Char Char Char,DNV-FT Char"/>
    <w:basedOn w:val="DefaultParagraphFont"/>
    <w:link w:val="FootnoteText"/>
    <w:rsid w:val="00C66E03"/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Appel note de bas de p1,Appel note de bas de p2,Footnote,Style 3,R"/>
    <w:unhideWhenUsed/>
    <w:qFormat/>
    <w:rsid w:val="00C66E0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rsid w:val="00DB31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DB3117"/>
    <w:rPr>
      <w:rFonts w:ascii="Tahoma" w:hAnsi="Tahoma" w:cs="Tahoma"/>
      <w:sz w:val="16"/>
      <w:szCs w:val="16"/>
    </w:rPr>
  </w:style>
  <w:style w:type="paragraph" w:customStyle="1" w:styleId="Tabletitle">
    <w:name w:val="Table_title"/>
    <w:basedOn w:val="Normal"/>
    <w:next w:val="Normal"/>
    <w:link w:val="TabletitleChar"/>
    <w:rsid w:val="003D0C28"/>
    <w:pPr>
      <w:keepNext/>
      <w:overflowPunct w:val="0"/>
      <w:autoSpaceDE w:val="0"/>
      <w:autoSpaceDN w:val="0"/>
      <w:adjustRightInd w:val="0"/>
      <w:spacing w:after="120"/>
      <w:jc w:val="center"/>
      <w:textAlignment w:val="baseline"/>
    </w:pPr>
    <w:rPr>
      <w:b/>
      <w:lang w:val="fr-FR"/>
    </w:rPr>
  </w:style>
  <w:style w:type="character" w:customStyle="1" w:styleId="TabletitleChar">
    <w:name w:val="Table_title Char"/>
    <w:link w:val="Tabletitle"/>
    <w:rsid w:val="003D0C28"/>
    <w:rPr>
      <w:b/>
      <w:sz w:val="24"/>
      <w:szCs w:val="24"/>
      <w:lang w:val="fr-FR"/>
    </w:rPr>
  </w:style>
  <w:style w:type="character" w:customStyle="1" w:styleId="Tablefreq">
    <w:name w:val="Table_freq"/>
    <w:rsid w:val="003D0C28"/>
    <w:rPr>
      <w:b/>
      <w:color w:val="FFCC00"/>
    </w:rPr>
  </w:style>
  <w:style w:type="paragraph" w:customStyle="1" w:styleId="TableTextS5">
    <w:name w:val="Table_TextS5"/>
    <w:basedOn w:val="Normal"/>
    <w:link w:val="TableTextS5Char"/>
    <w:rsid w:val="003D0C28"/>
    <w:pPr>
      <w:tabs>
        <w:tab w:val="left" w:pos="170"/>
        <w:tab w:val="left" w:pos="567"/>
        <w:tab w:val="left" w:pos="737"/>
        <w:tab w:val="left" w:pos="2977"/>
        <w:tab w:val="left" w:pos="3266"/>
      </w:tabs>
      <w:overflowPunct w:val="0"/>
      <w:autoSpaceDE w:val="0"/>
      <w:autoSpaceDN w:val="0"/>
      <w:adjustRightInd w:val="0"/>
      <w:spacing w:before="40" w:after="40"/>
      <w:textAlignment w:val="baseline"/>
    </w:pPr>
    <w:rPr>
      <w:sz w:val="20"/>
      <w:szCs w:val="20"/>
      <w:lang w:val="fr-FR"/>
    </w:rPr>
  </w:style>
  <w:style w:type="paragraph" w:customStyle="1" w:styleId="Tablehead">
    <w:name w:val="Table_head"/>
    <w:basedOn w:val="Normal"/>
    <w:next w:val="Normal"/>
    <w:link w:val="TableheadChar"/>
    <w:rsid w:val="003D0C28"/>
    <w:pPr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b/>
      <w:sz w:val="20"/>
      <w:szCs w:val="20"/>
      <w:lang w:val="fr-FR"/>
    </w:rPr>
  </w:style>
  <w:style w:type="paragraph" w:styleId="Title">
    <w:name w:val="Title"/>
    <w:basedOn w:val="Normal"/>
    <w:link w:val="TitleChar"/>
    <w:qFormat/>
    <w:rsid w:val="003D0C28"/>
    <w:pPr>
      <w:jc w:val="center"/>
    </w:pPr>
    <w:rPr>
      <w:b/>
      <w:bCs/>
    </w:rPr>
  </w:style>
  <w:style w:type="character" w:customStyle="1" w:styleId="TitleChar">
    <w:name w:val="Title Char"/>
    <w:link w:val="Title"/>
    <w:rsid w:val="003D0C28"/>
    <w:rPr>
      <w:b/>
      <w:bCs/>
      <w:sz w:val="24"/>
      <w:szCs w:val="24"/>
    </w:rPr>
  </w:style>
  <w:style w:type="paragraph" w:customStyle="1" w:styleId="Note">
    <w:name w:val="Note"/>
    <w:basedOn w:val="Normal"/>
    <w:link w:val="NoteChar"/>
    <w:rsid w:val="002F52CE"/>
    <w:pPr>
      <w:tabs>
        <w:tab w:val="left" w:pos="284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jc w:val="both"/>
      <w:textAlignment w:val="baseline"/>
    </w:pPr>
    <w:rPr>
      <w:sz w:val="20"/>
      <w:szCs w:val="20"/>
      <w:lang w:val="fr-FR"/>
    </w:rPr>
  </w:style>
  <w:style w:type="character" w:customStyle="1" w:styleId="NoteChar">
    <w:name w:val="Note Char"/>
    <w:link w:val="Note"/>
    <w:rsid w:val="003D0C28"/>
    <w:rPr>
      <w:lang w:val="fr-FR"/>
    </w:rPr>
  </w:style>
  <w:style w:type="paragraph" w:customStyle="1" w:styleId="Proposal">
    <w:name w:val="Proposal"/>
    <w:basedOn w:val="Normal"/>
    <w:next w:val="Normal"/>
    <w:link w:val="ProposalChar"/>
    <w:rsid w:val="003D0C28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textAlignment w:val="baseline"/>
    </w:pPr>
    <w:rPr>
      <w:szCs w:val="20"/>
      <w:lang w:val="en-GB"/>
    </w:rPr>
  </w:style>
  <w:style w:type="character" w:customStyle="1" w:styleId="ProposalChar">
    <w:name w:val="Proposal Char"/>
    <w:link w:val="Proposal"/>
    <w:uiPriority w:val="99"/>
    <w:rsid w:val="003D0C28"/>
    <w:rPr>
      <w:sz w:val="24"/>
      <w:lang w:val="en-GB"/>
    </w:rPr>
  </w:style>
  <w:style w:type="character" w:customStyle="1" w:styleId="Section1Char">
    <w:name w:val="Section_1 Char"/>
    <w:link w:val="Section1"/>
    <w:uiPriority w:val="99"/>
    <w:locked/>
    <w:rsid w:val="003D0C28"/>
    <w:rPr>
      <w:b/>
      <w:sz w:val="24"/>
      <w:lang w:val="en-GB"/>
    </w:rPr>
  </w:style>
  <w:style w:type="paragraph" w:customStyle="1" w:styleId="Note2">
    <w:name w:val="Note2"/>
    <w:basedOn w:val="Normal"/>
    <w:link w:val="Note2Char"/>
    <w:qFormat/>
    <w:rsid w:val="003D0C28"/>
    <w:pPr>
      <w:tabs>
        <w:tab w:val="left" w:pos="284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/>
      <w:jc w:val="both"/>
      <w:textAlignment w:val="baseline"/>
    </w:pPr>
    <w:rPr>
      <w:sz w:val="20"/>
      <w:szCs w:val="16"/>
      <w:lang w:val="en-GB" w:eastAsia="x-none"/>
    </w:rPr>
  </w:style>
  <w:style w:type="character" w:customStyle="1" w:styleId="Note2Char">
    <w:name w:val="Note2 Char"/>
    <w:link w:val="Note2"/>
    <w:rsid w:val="003D0C28"/>
    <w:rPr>
      <w:szCs w:val="16"/>
      <w:lang w:val="en-GB" w:eastAsia="x-none"/>
    </w:rPr>
  </w:style>
  <w:style w:type="character" w:customStyle="1" w:styleId="TableheadChar">
    <w:name w:val="Table_head Char"/>
    <w:link w:val="Tablehead"/>
    <w:locked/>
    <w:rsid w:val="003D0C28"/>
    <w:rPr>
      <w:b/>
      <w:lang w:val="fr-FR"/>
    </w:rPr>
  </w:style>
  <w:style w:type="character" w:customStyle="1" w:styleId="TableTextS5Char">
    <w:name w:val="Table_TextS5 Char"/>
    <w:link w:val="TableTextS5"/>
    <w:uiPriority w:val="99"/>
    <w:rsid w:val="006935DC"/>
    <w:rPr>
      <w:lang w:val="fr-FR"/>
    </w:rPr>
  </w:style>
  <w:style w:type="paragraph" w:customStyle="1" w:styleId="RepNo">
    <w:name w:val="Rep_No"/>
    <w:basedOn w:val="Normal"/>
    <w:next w:val="Normal"/>
    <w:rsid w:val="006935D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szCs w:val="20"/>
      <w:lang w:val="en-GB"/>
    </w:rPr>
  </w:style>
  <w:style w:type="paragraph" w:customStyle="1" w:styleId="Restitle">
    <w:name w:val="Res_title"/>
    <w:basedOn w:val="Normal"/>
    <w:next w:val="Normal"/>
    <w:link w:val="RestitleChar"/>
    <w:qFormat/>
    <w:rsid w:val="006935DC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 Bold" w:hAnsi="Times New Roman Bold"/>
      <w:b/>
      <w:sz w:val="28"/>
      <w:szCs w:val="20"/>
      <w:lang w:val="en-GB"/>
    </w:rPr>
  </w:style>
  <w:style w:type="paragraph" w:customStyle="1" w:styleId="Tablelegend">
    <w:name w:val="Table_legend"/>
    <w:basedOn w:val="TableText"/>
    <w:link w:val="TablelegendChar"/>
    <w:rsid w:val="006935DC"/>
    <w:pPr>
      <w:keepNext w:val="0"/>
      <w:tabs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uppressAutoHyphens w:val="0"/>
      <w:autoSpaceDN w:val="0"/>
      <w:adjustRightInd w:val="0"/>
      <w:spacing w:before="120" w:after="40" w:line="240" w:lineRule="auto"/>
      <w:jc w:val="left"/>
      <w:textAlignment w:val="baseline"/>
    </w:pPr>
    <w:rPr>
      <w:sz w:val="20"/>
      <w:lang w:eastAsia="x-none"/>
    </w:rPr>
  </w:style>
  <w:style w:type="paragraph" w:customStyle="1" w:styleId="TableNo">
    <w:name w:val="Table_No"/>
    <w:basedOn w:val="Normal"/>
    <w:next w:val="Tabletitle"/>
    <w:link w:val="TableNoChar"/>
    <w:rsid w:val="006935DC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560" w:after="120"/>
      <w:jc w:val="center"/>
      <w:textAlignment w:val="baseline"/>
    </w:pPr>
    <w:rPr>
      <w:caps/>
      <w:sz w:val="20"/>
      <w:szCs w:val="20"/>
      <w:lang w:val="en-GB" w:eastAsia="x-none"/>
    </w:rPr>
  </w:style>
  <w:style w:type="character" w:customStyle="1" w:styleId="TableNoChar">
    <w:name w:val="Table_No Char"/>
    <w:link w:val="TableNo"/>
    <w:locked/>
    <w:rsid w:val="006935DC"/>
    <w:rPr>
      <w:caps/>
      <w:lang w:val="en-GB" w:eastAsia="x-none"/>
    </w:rPr>
  </w:style>
  <w:style w:type="paragraph" w:customStyle="1" w:styleId="TableText">
    <w:name w:val="Table_Text"/>
    <w:basedOn w:val="Normal"/>
    <w:rsid w:val="006935DC"/>
    <w:pPr>
      <w:keepNext/>
      <w:tabs>
        <w:tab w:val="left" w:pos="1134"/>
        <w:tab w:val="left" w:pos="1871"/>
        <w:tab w:val="left" w:pos="2268"/>
      </w:tabs>
      <w:suppressAutoHyphens/>
      <w:overflowPunct w:val="0"/>
      <w:autoSpaceDE w:val="0"/>
      <w:spacing w:before="100" w:after="100" w:line="190" w:lineRule="exact"/>
      <w:jc w:val="both"/>
    </w:pPr>
    <w:rPr>
      <w:sz w:val="18"/>
      <w:szCs w:val="20"/>
      <w:lang w:val="en-GB" w:eastAsia="zh-CN"/>
    </w:rPr>
  </w:style>
  <w:style w:type="character" w:customStyle="1" w:styleId="TablelegendChar">
    <w:name w:val="Table_legend Char"/>
    <w:link w:val="Tablelegend"/>
    <w:rsid w:val="006935DC"/>
    <w:rPr>
      <w:lang w:val="en-GB" w:eastAsia="x-none"/>
    </w:rPr>
  </w:style>
  <w:style w:type="character" w:customStyle="1" w:styleId="ArtrefBold">
    <w:name w:val="Art_ref + Bold"/>
    <w:rsid w:val="006935DC"/>
    <w:rPr>
      <w:b/>
      <w:bCs/>
      <w:color w:val="auto"/>
    </w:rPr>
  </w:style>
  <w:style w:type="paragraph" w:customStyle="1" w:styleId="Tabletext0">
    <w:name w:val="Table_text"/>
    <w:basedOn w:val="Normal"/>
    <w:link w:val="TabletextChar"/>
    <w:qFormat/>
    <w:rsid w:val="006935D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87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jc w:val="both"/>
      <w:textAlignment w:val="baseline"/>
    </w:pPr>
    <w:rPr>
      <w:sz w:val="20"/>
      <w:szCs w:val="20"/>
      <w:lang w:val="en-GB" w:eastAsia="x-none"/>
    </w:rPr>
  </w:style>
  <w:style w:type="character" w:customStyle="1" w:styleId="TabletextChar">
    <w:name w:val="Table_text Char"/>
    <w:link w:val="Tabletext0"/>
    <w:locked/>
    <w:rsid w:val="006935DC"/>
    <w:rPr>
      <w:lang w:val="en-GB" w:eastAsia="x-none"/>
    </w:rPr>
  </w:style>
  <w:style w:type="character" w:customStyle="1" w:styleId="ArtrefBold0">
    <w:name w:val="Art_ref +  Bold"/>
    <w:rsid w:val="006935DC"/>
    <w:rPr>
      <w:b/>
      <w:color w:val="auto"/>
    </w:rPr>
  </w:style>
  <w:style w:type="paragraph" w:styleId="EndnoteText">
    <w:name w:val="endnote text"/>
    <w:basedOn w:val="Normal"/>
    <w:link w:val="EndnoteTextChar"/>
    <w:rsid w:val="006935D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6935DC"/>
  </w:style>
  <w:style w:type="character" w:styleId="EndnoteReference">
    <w:name w:val="endnote reference"/>
    <w:rsid w:val="006935DC"/>
    <w:rPr>
      <w:vertAlign w:val="superscript"/>
    </w:rPr>
  </w:style>
  <w:style w:type="character" w:customStyle="1" w:styleId="HeaderChar2">
    <w:name w:val="Header Char2"/>
    <w:aliases w:val="encabezado Char2,he Char2,header odd Char2,header odd1 Char2,header odd2 Char2,h Char2,Header/Footer Char1,Page No Char1,header odd3 Char2,header odd4 Char2,header odd5 Char2,header odd6 Char2,header1 Char2,header2 Char2,header3 Char2"/>
    <w:uiPriority w:val="99"/>
    <w:locked/>
    <w:rsid w:val="003E5802"/>
    <w:rPr>
      <w:rFonts w:eastAsia="Times New Roman" w:cs="Times New Roman"/>
    </w:rPr>
  </w:style>
  <w:style w:type="character" w:customStyle="1" w:styleId="RestitleChar">
    <w:name w:val="Res_title Char"/>
    <w:link w:val="Restitle"/>
    <w:locked/>
    <w:rsid w:val="003E5802"/>
    <w:rPr>
      <w:rFonts w:ascii="Times New Roman Bold" w:hAnsi="Times New Roman Bold"/>
      <w:b/>
      <w:sz w:val="28"/>
      <w:lang w:val="en-GB"/>
    </w:rPr>
  </w:style>
  <w:style w:type="character" w:customStyle="1" w:styleId="FootnoteTextChar3">
    <w:name w:val="Footnote Text Char3"/>
    <w:aliases w:val="ALTS FOOTNOTE Char1,Footnote Text Char1 Char1,Footnote Text Char Char1 Char1,Footnote Text Char4 Char Char Char1,Footnote Text Char1 Char1 Char1 Char Char1,Footnote Text Char Char1 Char1 Char Char Char1,DNV-FT Char1"/>
    <w:locked/>
    <w:rsid w:val="003E5802"/>
    <w:rPr>
      <w:rFonts w:eastAsia="Times New Roman" w:cs="Times New Roman"/>
    </w:rPr>
  </w:style>
  <w:style w:type="paragraph" w:customStyle="1" w:styleId="Normalaftertitle">
    <w:name w:val="Normal after title"/>
    <w:basedOn w:val="Normal"/>
    <w:next w:val="Normal"/>
    <w:link w:val="NormalaftertitleChar"/>
    <w:uiPriority w:val="99"/>
    <w:rsid w:val="002F52C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/>
      <w:jc w:val="both"/>
      <w:textAlignment w:val="baseline"/>
    </w:pPr>
    <w:rPr>
      <w:szCs w:val="20"/>
      <w:lang w:val="fr-FR"/>
    </w:rPr>
  </w:style>
  <w:style w:type="character" w:customStyle="1" w:styleId="NormalaftertitleChar">
    <w:name w:val="Normal after title Char"/>
    <w:link w:val="Normalaftertitle"/>
    <w:uiPriority w:val="99"/>
    <w:locked/>
    <w:rsid w:val="000E3812"/>
    <w:rPr>
      <w:sz w:val="24"/>
      <w:lang w:val="fr-FR"/>
    </w:rPr>
  </w:style>
  <w:style w:type="character" w:customStyle="1" w:styleId="Appref">
    <w:name w:val="App_ref"/>
    <w:rsid w:val="000E3812"/>
  </w:style>
  <w:style w:type="character" w:styleId="PageNumber">
    <w:name w:val="page number"/>
    <w:rsid w:val="00D602D8"/>
  </w:style>
  <w:style w:type="paragraph" w:customStyle="1" w:styleId="Annex">
    <w:name w:val="Annex_#"/>
    <w:basedOn w:val="Normal"/>
    <w:next w:val="AnnexTitle"/>
    <w:rsid w:val="00D602D8"/>
    <w:pPr>
      <w:tabs>
        <w:tab w:val="left" w:pos="794"/>
        <w:tab w:val="left" w:pos="1191"/>
        <w:tab w:val="left" w:pos="1588"/>
        <w:tab w:val="left" w:pos="1985"/>
      </w:tabs>
      <w:spacing w:before="720"/>
      <w:jc w:val="center"/>
    </w:pPr>
    <w:rPr>
      <w:caps/>
      <w:sz w:val="22"/>
      <w:szCs w:val="20"/>
      <w:lang w:val="en-GB"/>
    </w:rPr>
  </w:style>
  <w:style w:type="paragraph" w:customStyle="1" w:styleId="AnnexTitle">
    <w:name w:val="Annex_Title"/>
    <w:basedOn w:val="Normal"/>
    <w:next w:val="Normal"/>
    <w:rsid w:val="00D602D8"/>
    <w:pPr>
      <w:tabs>
        <w:tab w:val="left" w:pos="794"/>
        <w:tab w:val="left" w:pos="1191"/>
        <w:tab w:val="left" w:pos="1588"/>
        <w:tab w:val="left" w:pos="1985"/>
      </w:tabs>
      <w:spacing w:before="240" w:after="284"/>
      <w:jc w:val="center"/>
    </w:pPr>
    <w:rPr>
      <w:b/>
      <w:sz w:val="22"/>
      <w:szCs w:val="20"/>
      <w:lang w:val="en-GB"/>
    </w:rPr>
  </w:style>
  <w:style w:type="paragraph" w:customStyle="1" w:styleId="Title1">
    <w:name w:val="Title 1"/>
    <w:basedOn w:val="Normal"/>
    <w:next w:val="Normal"/>
    <w:rsid w:val="00D602D8"/>
    <w:pPr>
      <w:spacing w:before="720"/>
      <w:jc w:val="center"/>
    </w:pPr>
    <w:rPr>
      <w:b/>
      <w:sz w:val="22"/>
      <w:szCs w:val="20"/>
      <w:lang w:val="en-GB"/>
    </w:rPr>
  </w:style>
  <w:style w:type="paragraph" w:customStyle="1" w:styleId="ResNo">
    <w:name w:val="Res_No"/>
    <w:basedOn w:val="Normal"/>
    <w:next w:val="Normal"/>
    <w:link w:val="ResNoChar"/>
    <w:rsid w:val="00D602D8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720"/>
      <w:jc w:val="center"/>
      <w:textAlignment w:val="baseline"/>
    </w:pPr>
    <w:rPr>
      <w:caps/>
      <w:sz w:val="28"/>
      <w:szCs w:val="20"/>
      <w:lang w:val="fr-FR"/>
    </w:rPr>
  </w:style>
  <w:style w:type="paragraph" w:customStyle="1" w:styleId="Call">
    <w:name w:val="Call"/>
    <w:basedOn w:val="Normal"/>
    <w:next w:val="Normal"/>
    <w:link w:val="CallChar"/>
    <w:rsid w:val="00D602D8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ind w:left="1134"/>
      <w:textAlignment w:val="baseline"/>
    </w:pPr>
    <w:rPr>
      <w:i/>
      <w:szCs w:val="20"/>
      <w:lang w:val="en-GB"/>
    </w:rPr>
  </w:style>
  <w:style w:type="paragraph" w:customStyle="1" w:styleId="CarCar1">
    <w:name w:val="Car Car1"/>
    <w:basedOn w:val="Normal"/>
    <w:rsid w:val="00D602D8"/>
    <w:pPr>
      <w:tabs>
        <w:tab w:val="left" w:pos="540"/>
        <w:tab w:val="left" w:pos="1260"/>
        <w:tab w:val="left" w:pos="1800"/>
      </w:tabs>
      <w:spacing w:before="240" w:after="160" w:line="240" w:lineRule="exact"/>
    </w:pPr>
    <w:rPr>
      <w:rFonts w:ascii="Verdana" w:hAnsi="Verdana"/>
      <w:szCs w:val="20"/>
    </w:rPr>
  </w:style>
  <w:style w:type="paragraph" w:customStyle="1" w:styleId="Indented">
    <w:name w:val="Indented"/>
    <w:autoRedefine/>
    <w:rsid w:val="00D602D8"/>
    <w:pPr>
      <w:widowControl w:val="0"/>
      <w:tabs>
        <w:tab w:val="left" w:pos="576"/>
        <w:tab w:val="left" w:pos="792"/>
        <w:tab w:val="left" w:pos="1008"/>
        <w:tab w:val="left" w:pos="1224"/>
        <w:tab w:val="left" w:pos="1440"/>
        <w:tab w:val="left" w:pos="1656"/>
        <w:tab w:val="left" w:pos="1872"/>
        <w:tab w:val="left" w:pos="2088"/>
        <w:tab w:val="left" w:pos="2304"/>
        <w:tab w:val="left" w:pos="2520"/>
        <w:tab w:val="left" w:pos="2736"/>
        <w:tab w:val="left" w:pos="2952"/>
        <w:tab w:val="left" w:pos="3168"/>
        <w:tab w:val="left" w:pos="3384"/>
        <w:tab w:val="left" w:pos="3600"/>
        <w:tab w:val="left" w:pos="3816"/>
        <w:tab w:val="left" w:pos="4032"/>
        <w:tab w:val="left" w:pos="4248"/>
        <w:tab w:val="left" w:pos="4464"/>
        <w:tab w:val="left" w:pos="4680"/>
        <w:tab w:val="left" w:pos="4896"/>
        <w:tab w:val="left" w:pos="5112"/>
        <w:tab w:val="left" w:pos="5328"/>
        <w:tab w:val="left" w:pos="5544"/>
        <w:tab w:val="left" w:pos="5760"/>
        <w:tab w:val="left" w:pos="5976"/>
        <w:tab w:val="left" w:pos="6192"/>
        <w:tab w:val="left" w:pos="6408"/>
        <w:tab w:val="left" w:pos="6624"/>
        <w:tab w:val="left" w:pos="6840"/>
        <w:tab w:val="left" w:pos="7056"/>
        <w:tab w:val="left" w:pos="7272"/>
        <w:tab w:val="left" w:pos="7488"/>
        <w:tab w:val="left" w:pos="7704"/>
        <w:tab w:val="left" w:pos="7920"/>
        <w:tab w:val="left" w:pos="8136"/>
        <w:tab w:val="left" w:pos="8352"/>
        <w:tab w:val="left" w:pos="8568"/>
        <w:tab w:val="left" w:pos="8784"/>
        <w:tab w:val="left" w:pos="9000"/>
        <w:tab w:val="left" w:pos="9216"/>
        <w:tab w:val="left" w:pos="9432"/>
        <w:tab w:val="left" w:pos="9648"/>
        <w:tab w:val="left" w:pos="9864"/>
        <w:tab w:val="left" w:pos="10080"/>
        <w:tab w:val="left" w:pos="10296"/>
      </w:tabs>
      <w:autoSpaceDE w:val="0"/>
      <w:autoSpaceDN w:val="0"/>
      <w:adjustRightInd w:val="0"/>
      <w:spacing w:before="120"/>
      <w:ind w:left="1008"/>
      <w:jc w:val="both"/>
    </w:pPr>
    <w:rPr>
      <w:rFonts w:ascii="CG Times" w:hAnsi="CG Times" w:cs="CG Times"/>
      <w:noProof/>
      <w:color w:val="000000"/>
      <w:sz w:val="24"/>
      <w:szCs w:val="24"/>
    </w:rPr>
  </w:style>
  <w:style w:type="character" w:customStyle="1" w:styleId="Heading4Char">
    <w:name w:val="Heading 4 Char"/>
    <w:link w:val="Heading4"/>
    <w:rsid w:val="00D602D8"/>
    <w:rPr>
      <w:i/>
      <w:iCs/>
      <w:sz w:val="24"/>
    </w:rPr>
  </w:style>
  <w:style w:type="character" w:styleId="CommentReference">
    <w:name w:val="annotation reference"/>
    <w:rsid w:val="00D602D8"/>
    <w:rPr>
      <w:sz w:val="16"/>
      <w:szCs w:val="16"/>
    </w:rPr>
  </w:style>
  <w:style w:type="paragraph" w:customStyle="1" w:styleId="Line">
    <w:name w:val="Line"/>
    <w:basedOn w:val="Normal"/>
    <w:next w:val="Normal"/>
    <w:rsid w:val="00D602D8"/>
    <w:pPr>
      <w:pBdr>
        <w:top w:val="single" w:sz="6" w:space="1" w:color="auto"/>
      </w:pBdr>
      <w:overflowPunct w:val="0"/>
      <w:autoSpaceDE w:val="0"/>
      <w:autoSpaceDN w:val="0"/>
      <w:adjustRightInd w:val="0"/>
      <w:spacing w:before="240"/>
      <w:ind w:left="3997" w:right="3997"/>
      <w:jc w:val="center"/>
      <w:textAlignment w:val="baseline"/>
    </w:pPr>
    <w:rPr>
      <w:sz w:val="20"/>
      <w:szCs w:val="20"/>
      <w:lang w:val="en-GB"/>
    </w:rPr>
  </w:style>
  <w:style w:type="paragraph" w:customStyle="1" w:styleId="Tablefin">
    <w:name w:val="Table_fin"/>
    <w:basedOn w:val="Normal"/>
    <w:rsid w:val="00D602D8"/>
    <w:pPr>
      <w:tabs>
        <w:tab w:val="left" w:pos="1871"/>
        <w:tab w:val="left" w:pos="2268"/>
      </w:tabs>
      <w:overflowPunct w:val="0"/>
      <w:autoSpaceDE w:val="0"/>
      <w:autoSpaceDN w:val="0"/>
      <w:adjustRightInd w:val="0"/>
      <w:jc w:val="both"/>
      <w:textAlignment w:val="baseline"/>
    </w:pPr>
    <w:rPr>
      <w:sz w:val="12"/>
      <w:szCs w:val="20"/>
      <w:lang w:val="fr-FR"/>
    </w:rPr>
  </w:style>
  <w:style w:type="character" w:customStyle="1" w:styleId="Tableref">
    <w:name w:val="Table_ref"/>
    <w:rsid w:val="00D602D8"/>
    <w:rPr>
      <w:color w:val="3366FF"/>
    </w:rPr>
  </w:style>
  <w:style w:type="paragraph" w:customStyle="1" w:styleId="1Para">
    <w:name w:val="1Para"/>
    <w:basedOn w:val="Normal"/>
    <w:rsid w:val="00D602D8"/>
    <w:pPr>
      <w:tabs>
        <w:tab w:val="left" w:pos="1440"/>
      </w:tabs>
      <w:spacing w:before="260" w:after="260"/>
      <w:jc w:val="both"/>
    </w:pPr>
    <w:rPr>
      <w:sz w:val="22"/>
      <w:szCs w:val="22"/>
      <w:lang w:val="en-GB"/>
    </w:rPr>
  </w:style>
  <w:style w:type="character" w:customStyle="1" w:styleId="ResNoChar">
    <w:name w:val="Res_No Char"/>
    <w:link w:val="ResNo"/>
    <w:rsid w:val="00D602D8"/>
    <w:rPr>
      <w:caps/>
      <w:sz w:val="28"/>
      <w:lang w:val="fr-FR"/>
    </w:rPr>
  </w:style>
  <w:style w:type="paragraph" w:customStyle="1" w:styleId="AppendixNo">
    <w:name w:val="Appendix_No"/>
    <w:basedOn w:val="Normal"/>
    <w:next w:val="Appendixtitle"/>
    <w:link w:val="AppendixNoChar"/>
    <w:rsid w:val="00D602D8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720"/>
      <w:jc w:val="center"/>
      <w:textAlignment w:val="baseline"/>
    </w:pPr>
    <w:rPr>
      <w:sz w:val="28"/>
      <w:szCs w:val="20"/>
      <w:lang w:val="fr-FR"/>
    </w:rPr>
  </w:style>
  <w:style w:type="paragraph" w:customStyle="1" w:styleId="Appendixtitle">
    <w:name w:val="Appendix_title"/>
    <w:basedOn w:val="Normal"/>
    <w:next w:val="Normal"/>
    <w:link w:val="AppendixtitleChar"/>
    <w:rsid w:val="00D602D8"/>
    <w:pPr>
      <w:keepNext/>
      <w:keepLines/>
      <w:overflowPunct w:val="0"/>
      <w:autoSpaceDE w:val="0"/>
      <w:autoSpaceDN w:val="0"/>
      <w:adjustRightInd w:val="0"/>
      <w:spacing w:before="160" w:after="80"/>
      <w:jc w:val="center"/>
      <w:textAlignment w:val="baseline"/>
    </w:pPr>
    <w:rPr>
      <w:b/>
      <w:noProof/>
      <w:sz w:val="28"/>
      <w:szCs w:val="20"/>
    </w:rPr>
  </w:style>
  <w:style w:type="character" w:customStyle="1" w:styleId="AppendixNoChar">
    <w:name w:val="Appendix_No Char"/>
    <w:link w:val="AppendixNo"/>
    <w:rsid w:val="00D602D8"/>
    <w:rPr>
      <w:sz w:val="28"/>
      <w:lang w:val="fr-FR"/>
    </w:rPr>
  </w:style>
  <w:style w:type="paragraph" w:customStyle="1" w:styleId="Appendixref">
    <w:name w:val="Appendix_ref"/>
    <w:basedOn w:val="Normal"/>
    <w:next w:val="Appendixtitle"/>
    <w:rsid w:val="00D602D8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szCs w:val="20"/>
      <w:lang w:val="fr-FR"/>
    </w:rPr>
  </w:style>
  <w:style w:type="paragraph" w:customStyle="1" w:styleId="Source">
    <w:name w:val="Source"/>
    <w:basedOn w:val="Normal"/>
    <w:next w:val="Normal"/>
    <w:rsid w:val="00D602D8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840" w:after="200"/>
      <w:jc w:val="center"/>
      <w:textAlignment w:val="baseline"/>
    </w:pPr>
    <w:rPr>
      <w:b/>
      <w:sz w:val="28"/>
      <w:szCs w:val="20"/>
      <w:lang w:val="en-GB"/>
    </w:rPr>
  </w:style>
  <w:style w:type="paragraph" w:customStyle="1" w:styleId="headingb">
    <w:name w:val="heading_b"/>
    <w:basedOn w:val="Heading3"/>
    <w:next w:val="Normal"/>
    <w:rsid w:val="00D602D8"/>
    <w:pPr>
      <w:keepLines/>
      <w:tabs>
        <w:tab w:val="clear" w:pos="0"/>
        <w:tab w:val="left" w:pos="794"/>
        <w:tab w:val="left" w:pos="2127"/>
        <w:tab w:val="left" w:pos="2410"/>
        <w:tab w:val="left" w:pos="2921"/>
        <w:tab w:val="left" w:pos="3261"/>
      </w:tabs>
      <w:spacing w:before="160" w:after="0"/>
      <w:outlineLvl w:val="9"/>
    </w:pPr>
    <w:rPr>
      <w:rFonts w:cs="Times New Roman"/>
      <w:iCs w:val="0"/>
      <w:szCs w:val="20"/>
      <w:lang w:val="en-GB" w:eastAsia="fr-FR"/>
    </w:rPr>
  </w:style>
  <w:style w:type="paragraph" w:customStyle="1" w:styleId="enumlev2">
    <w:name w:val="enumlev2"/>
    <w:basedOn w:val="Normal"/>
    <w:rsid w:val="00D602D8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80"/>
      <w:ind w:left="1191" w:hanging="397"/>
      <w:textAlignment w:val="baseline"/>
    </w:pPr>
    <w:rPr>
      <w:szCs w:val="20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D602D8"/>
    <w:pPr>
      <w:widowControl w:val="0"/>
      <w:ind w:left="440" w:right="45"/>
    </w:pPr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D602D8"/>
    <w:rPr>
      <w:i/>
      <w:iCs/>
      <w:color w:val="000000"/>
      <w:sz w:val="24"/>
      <w:szCs w:val="24"/>
    </w:rPr>
  </w:style>
  <w:style w:type="paragraph" w:customStyle="1" w:styleId="Normalaftertitle0">
    <w:name w:val="Normal_after_title"/>
    <w:basedOn w:val="Normal"/>
    <w:next w:val="Normal"/>
    <w:link w:val="NormalaftertitleChar0"/>
    <w:uiPriority w:val="99"/>
    <w:rsid w:val="00D602D8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/>
      <w:textAlignment w:val="baseline"/>
    </w:pPr>
    <w:rPr>
      <w:szCs w:val="20"/>
      <w:lang w:val="en-GB"/>
    </w:rPr>
  </w:style>
  <w:style w:type="character" w:customStyle="1" w:styleId="NormalaftertitleChar0">
    <w:name w:val="Normal_after_title Char"/>
    <w:link w:val="Normalaftertitle0"/>
    <w:uiPriority w:val="99"/>
    <w:locked/>
    <w:rsid w:val="00D602D8"/>
    <w:rPr>
      <w:sz w:val="24"/>
      <w:lang w:val="en-GB"/>
    </w:rPr>
  </w:style>
  <w:style w:type="paragraph" w:customStyle="1" w:styleId="AnnexNo">
    <w:name w:val="Annex_No"/>
    <w:basedOn w:val="Normal"/>
    <w:next w:val="Normal"/>
    <w:rsid w:val="00D602D8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80"/>
      <w:jc w:val="center"/>
      <w:textAlignment w:val="baseline"/>
    </w:pPr>
    <w:rPr>
      <w:rFonts w:eastAsia="Calibri"/>
      <w:caps/>
      <w:sz w:val="28"/>
      <w:szCs w:val="20"/>
      <w:lang w:val="en-GB" w:eastAsia="ko-KR"/>
    </w:rPr>
  </w:style>
  <w:style w:type="paragraph" w:customStyle="1" w:styleId="Annextitle0">
    <w:name w:val="Annex_title"/>
    <w:basedOn w:val="Normal"/>
    <w:next w:val="Normal"/>
    <w:rsid w:val="00D602D8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80"/>
      <w:jc w:val="center"/>
      <w:textAlignment w:val="baseline"/>
    </w:pPr>
    <w:rPr>
      <w:rFonts w:ascii="Times New Roman Bold" w:eastAsia="Calibri" w:hAnsi="Times New Roman Bold"/>
      <w:b/>
      <w:sz w:val="28"/>
      <w:szCs w:val="20"/>
      <w:lang w:val="en-GB"/>
    </w:rPr>
  </w:style>
  <w:style w:type="paragraph" w:customStyle="1" w:styleId="FigureNo">
    <w:name w:val="Figure_No"/>
    <w:basedOn w:val="Normal"/>
    <w:next w:val="Normal"/>
    <w:rsid w:val="00D602D8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120"/>
      <w:jc w:val="center"/>
      <w:textAlignment w:val="baseline"/>
    </w:pPr>
    <w:rPr>
      <w:rFonts w:eastAsia="Calibri"/>
      <w:caps/>
      <w:sz w:val="20"/>
      <w:szCs w:val="20"/>
      <w:lang w:val="en-GB"/>
    </w:rPr>
  </w:style>
  <w:style w:type="paragraph" w:customStyle="1" w:styleId="Figuretitle">
    <w:name w:val="Figure_title"/>
    <w:basedOn w:val="Normal"/>
    <w:next w:val="Normal"/>
    <w:rsid w:val="00D602D8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480"/>
      <w:jc w:val="center"/>
      <w:textAlignment w:val="baseline"/>
    </w:pPr>
    <w:rPr>
      <w:rFonts w:ascii="Times New Roman Bold" w:eastAsia="Calibri" w:hAnsi="Times New Roman Bold" w:cs="Times New Roman Bold"/>
      <w:b/>
      <w:bCs/>
      <w:sz w:val="20"/>
      <w:szCs w:val="20"/>
      <w:lang w:val="en-GB"/>
    </w:rPr>
  </w:style>
  <w:style w:type="paragraph" w:customStyle="1" w:styleId="Figure">
    <w:name w:val="Figure"/>
    <w:basedOn w:val="Normal"/>
    <w:next w:val="Figuretitle"/>
    <w:rsid w:val="00D602D8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jc w:val="center"/>
      <w:textAlignment w:val="baseline"/>
    </w:pPr>
    <w:rPr>
      <w:rFonts w:eastAsia="Calibri"/>
      <w:lang w:val="en-GB"/>
    </w:rPr>
  </w:style>
  <w:style w:type="character" w:customStyle="1" w:styleId="CallChar">
    <w:name w:val="Call Char"/>
    <w:link w:val="Call"/>
    <w:locked/>
    <w:rsid w:val="00D602D8"/>
    <w:rPr>
      <w:i/>
      <w:sz w:val="24"/>
      <w:lang w:val="en-GB"/>
    </w:rPr>
  </w:style>
  <w:style w:type="paragraph" w:customStyle="1" w:styleId="Rectitle">
    <w:name w:val="Rec_title"/>
    <w:basedOn w:val="Normal"/>
    <w:next w:val="Normal"/>
    <w:rsid w:val="00D602D8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</w:pPr>
    <w:rPr>
      <w:rFonts w:ascii="Times New Roman Bold" w:hAnsi="Times New Roman Bold"/>
      <w:b/>
      <w:sz w:val="28"/>
      <w:szCs w:val="20"/>
    </w:rPr>
  </w:style>
  <w:style w:type="paragraph" w:customStyle="1" w:styleId="ECCParagraph">
    <w:name w:val="ECC Paragraph"/>
    <w:basedOn w:val="Normal"/>
    <w:rsid w:val="00D602D8"/>
    <w:pPr>
      <w:spacing w:after="240"/>
      <w:jc w:val="both"/>
    </w:pPr>
    <w:rPr>
      <w:rFonts w:ascii="Arial" w:hAnsi="Arial"/>
      <w:sz w:val="20"/>
    </w:rPr>
  </w:style>
  <w:style w:type="paragraph" w:customStyle="1" w:styleId="Equation">
    <w:name w:val="Equation"/>
    <w:basedOn w:val="Normal"/>
    <w:rsid w:val="00D602D8"/>
    <w:pPr>
      <w:tabs>
        <w:tab w:val="left" w:pos="1134"/>
        <w:tab w:val="center" w:pos="4820"/>
        <w:tab w:val="right" w:pos="9639"/>
      </w:tabs>
      <w:overflowPunct w:val="0"/>
      <w:autoSpaceDE w:val="0"/>
      <w:autoSpaceDN w:val="0"/>
      <w:adjustRightInd w:val="0"/>
      <w:spacing w:before="120"/>
      <w:textAlignment w:val="baseline"/>
    </w:pPr>
    <w:rPr>
      <w:szCs w:val="20"/>
    </w:rPr>
  </w:style>
  <w:style w:type="paragraph" w:customStyle="1" w:styleId="Equationlegend">
    <w:name w:val="Equation_legend"/>
    <w:basedOn w:val="NormalIndent"/>
    <w:rsid w:val="00D602D8"/>
    <w:pPr>
      <w:tabs>
        <w:tab w:val="right" w:pos="1871"/>
        <w:tab w:val="left" w:pos="2041"/>
      </w:tabs>
      <w:overflowPunct w:val="0"/>
      <w:autoSpaceDE w:val="0"/>
      <w:autoSpaceDN w:val="0"/>
      <w:adjustRightInd w:val="0"/>
      <w:spacing w:before="80"/>
      <w:ind w:left="2041" w:hanging="2041"/>
      <w:textAlignment w:val="baseline"/>
    </w:pPr>
    <w:rPr>
      <w:szCs w:val="20"/>
    </w:rPr>
  </w:style>
  <w:style w:type="paragraph" w:styleId="NormalWeb">
    <w:name w:val="Normal (Web)"/>
    <w:basedOn w:val="Normal"/>
    <w:uiPriority w:val="99"/>
    <w:unhideWhenUsed/>
    <w:rsid w:val="001B5C7A"/>
    <w:pPr>
      <w:spacing w:before="100" w:beforeAutospacing="1" w:after="100" w:afterAutospacing="1"/>
    </w:pPr>
    <w:rPr>
      <w:rFonts w:eastAsia="Calibri"/>
    </w:rPr>
  </w:style>
  <w:style w:type="character" w:customStyle="1" w:styleId="msoins0">
    <w:name w:val="msoins"/>
    <w:rsid w:val="00AB2470"/>
  </w:style>
  <w:style w:type="character" w:customStyle="1" w:styleId="grame">
    <w:name w:val="grame"/>
    <w:rsid w:val="00AB2470"/>
  </w:style>
  <w:style w:type="character" w:customStyle="1" w:styleId="TableNo0">
    <w:name w:val="Table_No Знак"/>
    <w:locked/>
    <w:rsid w:val="008B1F16"/>
    <w:rPr>
      <w:rFonts w:ascii="Times New Roman" w:eastAsia="Times New Roman" w:hAnsi="Times New Roman" w:cs="Times New Roman"/>
      <w:caps/>
      <w:sz w:val="20"/>
      <w:szCs w:val="20"/>
      <w:lang w:val="en-GB"/>
    </w:rPr>
  </w:style>
  <w:style w:type="character" w:customStyle="1" w:styleId="Tabletitle0">
    <w:name w:val="Table_title Знак"/>
    <w:locked/>
    <w:rsid w:val="008B1F16"/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paragraph" w:customStyle="1" w:styleId="Reasons">
    <w:name w:val="Reasons"/>
    <w:basedOn w:val="Normal"/>
    <w:link w:val="ReasonsChar"/>
    <w:qFormat/>
    <w:rsid w:val="008B1F16"/>
    <w:pPr>
      <w:tabs>
        <w:tab w:val="left" w:pos="1134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szCs w:val="20"/>
      <w:lang w:val="en-GB"/>
    </w:rPr>
  </w:style>
  <w:style w:type="character" w:customStyle="1" w:styleId="AppendixtitleChar">
    <w:name w:val="Appendix_title Char"/>
    <w:link w:val="Appendixtitle"/>
    <w:rsid w:val="008B1F16"/>
    <w:rPr>
      <w:b/>
      <w:noProof/>
      <w:sz w:val="28"/>
    </w:rPr>
  </w:style>
  <w:style w:type="paragraph" w:customStyle="1" w:styleId="TabletextHanging0">
    <w:name w:val="Table_text + Hanging:  0"/>
    <w:aliases w:val="5 cm"/>
    <w:basedOn w:val="Tabletext0"/>
    <w:rsid w:val="008B1F16"/>
    <w:pPr>
      <w:ind w:left="284" w:hanging="284"/>
      <w:jc w:val="left"/>
      <w:textAlignment w:val="auto"/>
    </w:pPr>
    <w:rPr>
      <w:lang w:val="en-US" w:eastAsia="en-US"/>
    </w:rPr>
  </w:style>
  <w:style w:type="character" w:customStyle="1" w:styleId="ReasonsChar">
    <w:name w:val="Reasons Char"/>
    <w:link w:val="Reasons"/>
    <w:locked/>
    <w:rsid w:val="00366148"/>
    <w:rPr>
      <w:sz w:val="24"/>
      <w:lang w:val="en-GB"/>
    </w:rPr>
  </w:style>
  <w:style w:type="paragraph" w:styleId="Index1">
    <w:name w:val="index 1"/>
    <w:basedOn w:val="Normal"/>
    <w:next w:val="Normal"/>
    <w:rsid w:val="00366148"/>
    <w:pPr>
      <w:tabs>
        <w:tab w:val="left" w:pos="794"/>
        <w:tab w:val="left" w:pos="1191"/>
        <w:tab w:val="left" w:pos="1588"/>
        <w:tab w:val="left" w:pos="1985"/>
      </w:tabs>
      <w:spacing w:before="120"/>
    </w:pPr>
    <w:rPr>
      <w:szCs w:val="20"/>
      <w:lang w:val="en-GB"/>
    </w:rPr>
  </w:style>
  <w:style w:type="paragraph" w:customStyle="1" w:styleId="ResTitle0">
    <w:name w:val="Res_Title"/>
    <w:basedOn w:val="Normal"/>
    <w:next w:val="Normal"/>
    <w:rsid w:val="00366148"/>
    <w:pPr>
      <w:keepNext/>
      <w:keepLines/>
      <w:tabs>
        <w:tab w:val="left" w:pos="794"/>
        <w:tab w:val="left" w:pos="1191"/>
        <w:tab w:val="left" w:pos="1588"/>
        <w:tab w:val="left" w:pos="1985"/>
      </w:tabs>
      <w:spacing w:before="240"/>
      <w:jc w:val="center"/>
    </w:pPr>
    <w:rPr>
      <w:b/>
      <w:sz w:val="28"/>
      <w:szCs w:val="20"/>
      <w:lang w:val="en-GB"/>
    </w:rPr>
  </w:style>
  <w:style w:type="paragraph" w:customStyle="1" w:styleId="Headingb0">
    <w:name w:val="Heading_b"/>
    <w:basedOn w:val="Normal"/>
    <w:next w:val="Normal"/>
    <w:link w:val="HeadingbChar"/>
    <w:qFormat/>
    <w:rsid w:val="00366148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textAlignment w:val="baseline"/>
    </w:pPr>
    <w:rPr>
      <w:rFonts w:ascii="Times" w:hAnsi="Times"/>
      <w:b/>
      <w:szCs w:val="20"/>
      <w:lang w:val="en-GB"/>
    </w:rPr>
  </w:style>
  <w:style w:type="character" w:customStyle="1" w:styleId="HeadingbChar">
    <w:name w:val="Heading_b Char"/>
    <w:link w:val="Headingb0"/>
    <w:locked/>
    <w:rsid w:val="00366148"/>
    <w:rPr>
      <w:rFonts w:ascii="Times" w:hAnsi="Times"/>
      <w:b/>
      <w:sz w:val="24"/>
      <w:lang w:val="en-GB"/>
    </w:rPr>
  </w:style>
  <w:style w:type="paragraph" w:customStyle="1" w:styleId="call0">
    <w:name w:val="call"/>
    <w:basedOn w:val="Normal"/>
    <w:next w:val="Normal"/>
    <w:rsid w:val="00F71C64"/>
    <w:pPr>
      <w:keepNext/>
      <w:keepLines/>
      <w:tabs>
        <w:tab w:val="left" w:pos="794"/>
        <w:tab w:val="left" w:pos="1191"/>
        <w:tab w:val="left" w:pos="1588"/>
        <w:tab w:val="left" w:pos="1985"/>
      </w:tabs>
      <w:spacing w:before="160"/>
      <w:ind w:left="794"/>
    </w:pPr>
    <w:rPr>
      <w:i/>
      <w:szCs w:val="20"/>
      <w:lang w:val="en-GB"/>
    </w:rPr>
  </w:style>
  <w:style w:type="paragraph" w:customStyle="1" w:styleId="PargrafodaLista1">
    <w:name w:val="Parágrafo da Lista1"/>
    <w:basedOn w:val="Normal"/>
    <w:rsid w:val="0088408F"/>
    <w:pPr>
      <w:spacing w:after="200" w:line="276" w:lineRule="auto"/>
      <w:ind w:left="720"/>
    </w:pPr>
    <w:rPr>
      <w:rFonts w:ascii="Calibri" w:hAnsi="Calibri" w:cs="Calibri"/>
      <w:sz w:val="22"/>
      <w:szCs w:val="22"/>
      <w:lang w:val="pt-BR" w:eastAsia="pt-BR"/>
    </w:rPr>
  </w:style>
  <w:style w:type="character" w:styleId="Strong">
    <w:name w:val="Strong"/>
    <w:qFormat/>
    <w:rsid w:val="0088408F"/>
    <w:rPr>
      <w:rFonts w:cs="Times New Roman"/>
      <w:b/>
    </w:rPr>
  </w:style>
  <w:style w:type="paragraph" w:styleId="CommentText">
    <w:name w:val="annotation text"/>
    <w:basedOn w:val="Normal"/>
    <w:link w:val="CommentTextChar"/>
    <w:rsid w:val="005608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6083E"/>
  </w:style>
  <w:style w:type="paragraph" w:styleId="CommentSubject">
    <w:name w:val="annotation subject"/>
    <w:basedOn w:val="CommentText"/>
    <w:next w:val="CommentText"/>
    <w:link w:val="CommentSubjectChar"/>
    <w:rsid w:val="0056083E"/>
    <w:rPr>
      <w:b/>
      <w:bCs/>
    </w:rPr>
  </w:style>
  <w:style w:type="character" w:customStyle="1" w:styleId="CommentSubjectChar">
    <w:name w:val="Comment Subject Char"/>
    <w:link w:val="CommentSubject"/>
    <w:rsid w:val="0056083E"/>
    <w:rPr>
      <w:b/>
      <w:bCs/>
    </w:rPr>
  </w:style>
  <w:style w:type="paragraph" w:styleId="Revision">
    <w:name w:val="Revision"/>
    <w:hidden/>
    <w:uiPriority w:val="99"/>
    <w:semiHidden/>
    <w:rsid w:val="0056083E"/>
    <w:rPr>
      <w:sz w:val="24"/>
      <w:szCs w:val="24"/>
    </w:rPr>
  </w:style>
  <w:style w:type="character" w:customStyle="1" w:styleId="apple-converted-space">
    <w:name w:val="apple-converted-space"/>
    <w:rsid w:val="004A1B32"/>
  </w:style>
  <w:style w:type="character" w:customStyle="1" w:styleId="Heading5Char">
    <w:name w:val="Heading 5 Char"/>
    <w:link w:val="Heading5"/>
    <w:rsid w:val="00D757B2"/>
    <w:rPr>
      <w:rFonts w:cs="Arial"/>
      <w:b/>
      <w:iCs/>
      <w:sz w:val="24"/>
      <w:szCs w:val="24"/>
      <w:lang w:val="en-CA"/>
    </w:rPr>
  </w:style>
  <w:style w:type="character" w:customStyle="1" w:styleId="Heading6Char">
    <w:name w:val="Heading 6 Char"/>
    <w:link w:val="Heading6"/>
    <w:rsid w:val="00D757B2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D757B2"/>
    <w:rPr>
      <w:rFonts w:cs="Courier New"/>
      <w:b/>
      <w:sz w:val="22"/>
    </w:rPr>
  </w:style>
  <w:style w:type="paragraph" w:customStyle="1" w:styleId="H4">
    <w:name w:val="H4"/>
    <w:rsid w:val="00D757B2"/>
    <w:pPr>
      <w:keepNext/>
      <w:widowControl w:val="0"/>
      <w:autoSpaceDE w:val="0"/>
      <w:autoSpaceDN w:val="0"/>
      <w:spacing w:before="100" w:after="100"/>
    </w:pPr>
    <w:rPr>
      <w:rFonts w:ascii="Courier" w:hAnsi="Courier"/>
      <w:b/>
      <w:bCs/>
      <w:sz w:val="24"/>
      <w:szCs w:val="24"/>
      <w:lang w:val="fr-FR" w:eastAsia="fr-FR"/>
    </w:rPr>
  </w:style>
  <w:style w:type="paragraph" w:styleId="BodyTextIndent">
    <w:name w:val="Body Text Indent"/>
    <w:basedOn w:val="Normal"/>
    <w:link w:val="BodyTextIndentChar"/>
    <w:rsid w:val="00D757B2"/>
    <w:pPr>
      <w:jc w:val="both"/>
    </w:pPr>
    <w:rPr>
      <w:rFonts w:ascii="Arial" w:hAnsi="Arial" w:cs="Arial"/>
      <w:sz w:val="22"/>
      <w:szCs w:val="22"/>
      <w:lang w:val="en-GB" w:eastAsia="fr-FR"/>
    </w:rPr>
  </w:style>
  <w:style w:type="character" w:customStyle="1" w:styleId="BodyTextIndentChar">
    <w:name w:val="Body Text Indent Char"/>
    <w:link w:val="BodyTextIndent"/>
    <w:rsid w:val="00D757B2"/>
    <w:rPr>
      <w:rFonts w:ascii="Arial" w:hAnsi="Arial" w:cs="Arial"/>
      <w:sz w:val="22"/>
      <w:szCs w:val="22"/>
      <w:lang w:val="en-GB" w:eastAsia="fr-FR"/>
    </w:rPr>
  </w:style>
  <w:style w:type="character" w:customStyle="1" w:styleId="Resref">
    <w:name w:val="Res_ref"/>
    <w:rsid w:val="00D757B2"/>
    <w:rPr>
      <w:color w:val="3366FF"/>
    </w:rPr>
  </w:style>
  <w:style w:type="paragraph" w:customStyle="1" w:styleId="CharCharCharCharCharChar">
    <w:name w:val="Char Char Char Char Char Char"/>
    <w:basedOn w:val="Normal"/>
    <w:rsid w:val="00D757B2"/>
    <w:pPr>
      <w:tabs>
        <w:tab w:val="left" w:pos="540"/>
        <w:tab w:val="left" w:pos="1260"/>
        <w:tab w:val="left" w:pos="1800"/>
      </w:tabs>
      <w:spacing w:before="240" w:after="160" w:line="240" w:lineRule="exact"/>
    </w:pPr>
    <w:rPr>
      <w:rFonts w:ascii="Verdana" w:hAnsi="Verdana"/>
      <w:szCs w:val="20"/>
    </w:rPr>
  </w:style>
  <w:style w:type="paragraph" w:customStyle="1" w:styleId="RecNo">
    <w:name w:val="Rec_No"/>
    <w:basedOn w:val="Normal"/>
    <w:next w:val="Rectitle"/>
    <w:link w:val="RecNoChar"/>
    <w:rsid w:val="00D757B2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szCs w:val="20"/>
      <w:lang w:val="en-GB"/>
    </w:rPr>
  </w:style>
  <w:style w:type="character" w:customStyle="1" w:styleId="RecNoChar">
    <w:name w:val="Rec_No Char"/>
    <w:link w:val="RecNo"/>
    <w:rsid w:val="00D757B2"/>
    <w:rPr>
      <w:caps/>
      <w:sz w:val="28"/>
      <w:lang w:val="en-GB"/>
    </w:rPr>
  </w:style>
  <w:style w:type="numbering" w:customStyle="1" w:styleId="NoList1">
    <w:name w:val="No List1"/>
    <w:next w:val="NoList"/>
    <w:uiPriority w:val="99"/>
    <w:semiHidden/>
    <w:unhideWhenUsed/>
    <w:rsid w:val="00D757B2"/>
  </w:style>
  <w:style w:type="character" w:customStyle="1" w:styleId="Hyperlink1">
    <w:name w:val="Hyperlink1"/>
    <w:rsid w:val="00D757B2"/>
    <w:rPr>
      <w:color w:val="0000FF"/>
      <w:u w:val="single"/>
    </w:rPr>
  </w:style>
  <w:style w:type="paragraph" w:customStyle="1" w:styleId="Body">
    <w:name w:val="Body"/>
    <w:link w:val="BodyChar"/>
    <w:qFormat/>
    <w:rsid w:val="00D757B2"/>
    <w:pPr>
      <w:widowControl w:val="0"/>
      <w:tabs>
        <w:tab w:val="left" w:pos="576"/>
        <w:tab w:val="left" w:pos="792"/>
        <w:tab w:val="left" w:pos="1008"/>
        <w:tab w:val="left" w:pos="1224"/>
        <w:tab w:val="left" w:pos="1440"/>
        <w:tab w:val="left" w:pos="1656"/>
        <w:tab w:val="left" w:pos="1872"/>
        <w:tab w:val="left" w:pos="2088"/>
        <w:tab w:val="left" w:pos="2304"/>
        <w:tab w:val="left" w:pos="2520"/>
        <w:tab w:val="left" w:pos="2736"/>
        <w:tab w:val="left" w:pos="2952"/>
        <w:tab w:val="left" w:pos="3168"/>
        <w:tab w:val="left" w:pos="3384"/>
        <w:tab w:val="left" w:pos="3600"/>
        <w:tab w:val="left" w:pos="3816"/>
        <w:tab w:val="left" w:pos="4032"/>
        <w:tab w:val="left" w:pos="4248"/>
        <w:tab w:val="left" w:pos="4464"/>
        <w:tab w:val="left" w:pos="4680"/>
        <w:tab w:val="left" w:pos="4896"/>
      </w:tabs>
      <w:autoSpaceDE w:val="0"/>
      <w:autoSpaceDN w:val="0"/>
      <w:adjustRightInd w:val="0"/>
      <w:ind w:firstLine="360"/>
      <w:jc w:val="both"/>
    </w:pPr>
    <w:rPr>
      <w:noProof/>
      <w:sz w:val="22"/>
      <w:szCs w:val="24"/>
    </w:rPr>
  </w:style>
  <w:style w:type="character" w:customStyle="1" w:styleId="BodyChar">
    <w:name w:val="Body Char"/>
    <w:link w:val="Body"/>
    <w:rsid w:val="00D757B2"/>
    <w:rPr>
      <w:noProof/>
      <w:sz w:val="22"/>
      <w:szCs w:val="24"/>
    </w:rPr>
  </w:style>
  <w:style w:type="paragraph" w:customStyle="1" w:styleId="Cellbody">
    <w:name w:val="Cellbody"/>
    <w:basedOn w:val="Normal"/>
    <w:rsid w:val="00D757B2"/>
    <w:pPr>
      <w:widowControl w:val="0"/>
      <w:tabs>
        <w:tab w:val="left" w:pos="-420"/>
        <w:tab w:val="left" w:pos="0"/>
        <w:tab w:val="left" w:pos="720"/>
        <w:tab w:val="left" w:pos="1440"/>
        <w:tab w:val="left" w:pos="1892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0980"/>
        <w:tab w:val="left" w:pos="11520"/>
        <w:tab w:val="left" w:pos="12240"/>
        <w:tab w:val="left" w:pos="12960"/>
      </w:tabs>
      <w:ind w:left="-64"/>
      <w:jc w:val="both"/>
    </w:pPr>
    <w:rPr>
      <w:rFonts w:cs="Courier New"/>
      <w:noProof/>
      <w:snapToGrid w:val="0"/>
      <w:kern w:val="28"/>
      <w:sz w:val="20"/>
      <w:szCs w:val="17"/>
    </w:rPr>
  </w:style>
  <w:style w:type="paragraph" w:customStyle="1" w:styleId="CellBody6">
    <w:name w:val="CellBody6"/>
    <w:rsid w:val="00D757B2"/>
    <w:pPr>
      <w:widowControl w:val="0"/>
      <w:autoSpaceDE w:val="0"/>
      <w:autoSpaceDN w:val="0"/>
      <w:adjustRightInd w:val="0"/>
    </w:pPr>
    <w:rPr>
      <w:rFonts w:cs="CG Times"/>
      <w:noProof/>
      <w:color w:val="000000"/>
    </w:rPr>
  </w:style>
  <w:style w:type="character" w:customStyle="1" w:styleId="Heading8Char">
    <w:name w:val="Heading 8 Char"/>
    <w:link w:val="Heading8"/>
    <w:rsid w:val="00E73699"/>
    <w:rPr>
      <w:b/>
      <w:sz w:val="24"/>
      <w:lang w:val="en-GB"/>
    </w:rPr>
  </w:style>
  <w:style w:type="character" w:customStyle="1" w:styleId="Heading9Char">
    <w:name w:val="Heading 9 Char"/>
    <w:link w:val="Heading9"/>
    <w:rsid w:val="00E73699"/>
    <w:rPr>
      <w:b/>
      <w:sz w:val="24"/>
      <w:lang w:val="en-GB"/>
    </w:rPr>
  </w:style>
  <w:style w:type="paragraph" w:customStyle="1" w:styleId="Agendaitem">
    <w:name w:val="Agenda_item"/>
    <w:basedOn w:val="Normal"/>
    <w:next w:val="Normal"/>
    <w:qFormat/>
    <w:rsid w:val="00E73699"/>
    <w:pPr>
      <w:tabs>
        <w:tab w:val="left" w:pos="1134"/>
        <w:tab w:val="left" w:pos="1871"/>
        <w:tab w:val="left" w:pos="2268"/>
      </w:tabs>
      <w:spacing w:before="240"/>
      <w:jc w:val="center"/>
    </w:pPr>
    <w:rPr>
      <w:sz w:val="28"/>
      <w:szCs w:val="20"/>
      <w:lang w:val="es-ES_tradnl"/>
    </w:rPr>
  </w:style>
  <w:style w:type="paragraph" w:customStyle="1" w:styleId="Annexref">
    <w:name w:val="Annex_ref"/>
    <w:basedOn w:val="Normal"/>
    <w:next w:val="Normal"/>
    <w:rsid w:val="00E73699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280"/>
      <w:jc w:val="center"/>
      <w:textAlignment w:val="baseline"/>
    </w:pPr>
    <w:rPr>
      <w:szCs w:val="20"/>
      <w:lang w:val="en-GB"/>
    </w:rPr>
  </w:style>
  <w:style w:type="character" w:customStyle="1" w:styleId="Appdef">
    <w:name w:val="App_def"/>
    <w:rsid w:val="00E73699"/>
    <w:rPr>
      <w:rFonts w:ascii="Times New Roman" w:hAnsi="Times New Roman"/>
      <w:b/>
    </w:rPr>
  </w:style>
  <w:style w:type="paragraph" w:customStyle="1" w:styleId="ApptoAnnex">
    <w:name w:val="App_to_Annex"/>
    <w:basedOn w:val="AppendixNo"/>
    <w:next w:val="Normal"/>
    <w:qFormat/>
    <w:rsid w:val="00E73699"/>
    <w:pPr>
      <w:spacing w:before="480" w:after="80"/>
    </w:pPr>
    <w:rPr>
      <w:caps/>
      <w:lang w:val="en-GB"/>
    </w:rPr>
  </w:style>
  <w:style w:type="paragraph" w:customStyle="1" w:styleId="Artheading">
    <w:name w:val="Art_heading"/>
    <w:basedOn w:val="Normal"/>
    <w:next w:val="Normal"/>
    <w:rsid w:val="00E7369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ascii="Times New Roman Bold" w:hAnsi="Times New Roman Bold"/>
      <w:b/>
      <w:sz w:val="28"/>
      <w:szCs w:val="20"/>
      <w:lang w:val="en-GB"/>
    </w:rPr>
  </w:style>
  <w:style w:type="paragraph" w:customStyle="1" w:styleId="Border">
    <w:name w:val="Border"/>
    <w:basedOn w:val="Normal"/>
    <w:rsid w:val="00E73699"/>
    <w:pPr>
      <w:pBdr>
        <w:bottom w:val="single" w:sz="6" w:space="0" w:color="auto"/>
      </w:pBdr>
      <w:tabs>
        <w:tab w:val="left" w:pos="170"/>
        <w:tab w:val="left" w:pos="567"/>
        <w:tab w:val="left" w:pos="737"/>
        <w:tab w:val="left" w:pos="1871"/>
        <w:tab w:val="left" w:pos="2977"/>
        <w:tab w:val="left" w:pos="3266"/>
      </w:tabs>
      <w:overflowPunct w:val="0"/>
      <w:autoSpaceDE w:val="0"/>
      <w:autoSpaceDN w:val="0"/>
      <w:adjustRightInd w:val="0"/>
      <w:spacing w:line="10" w:lineRule="exact"/>
      <w:ind w:left="28" w:right="28"/>
      <w:jc w:val="center"/>
      <w:textAlignment w:val="baseline"/>
    </w:pPr>
    <w:rPr>
      <w:b/>
      <w:noProof/>
      <w:sz w:val="20"/>
      <w:szCs w:val="20"/>
      <w:lang w:val="en-GB"/>
    </w:rPr>
  </w:style>
  <w:style w:type="paragraph" w:customStyle="1" w:styleId="ChapNo">
    <w:name w:val="Chap_No"/>
    <w:basedOn w:val="ArtNo"/>
    <w:next w:val="Normal"/>
    <w:rsid w:val="00E73699"/>
    <w:rPr>
      <w:rFonts w:ascii="Times New Roman Bold" w:hAnsi="Times New Roman Bold"/>
      <w:b/>
      <w:lang w:eastAsia="en-US"/>
    </w:rPr>
  </w:style>
  <w:style w:type="paragraph" w:customStyle="1" w:styleId="Chaptitle">
    <w:name w:val="Chap_title"/>
    <w:basedOn w:val="Arttitle"/>
    <w:next w:val="Normal"/>
    <w:rsid w:val="00E73699"/>
    <w:rPr>
      <w:lang w:eastAsia="en-US"/>
    </w:rPr>
  </w:style>
  <w:style w:type="paragraph" w:customStyle="1" w:styleId="enumlev3">
    <w:name w:val="enumlev3"/>
    <w:basedOn w:val="enumlev2"/>
    <w:rsid w:val="00E73699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608"/>
        <w:tab w:val="left" w:pos="3345"/>
      </w:tabs>
      <w:ind w:left="2268"/>
    </w:pPr>
  </w:style>
  <w:style w:type="paragraph" w:customStyle="1" w:styleId="Figurelegend">
    <w:name w:val="Figure_legend"/>
    <w:basedOn w:val="Normal"/>
    <w:rsid w:val="00E73699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" w:after="20"/>
      <w:textAlignment w:val="baseline"/>
    </w:pPr>
    <w:rPr>
      <w:sz w:val="18"/>
      <w:szCs w:val="20"/>
      <w:lang w:val="en-GB"/>
    </w:rPr>
  </w:style>
  <w:style w:type="paragraph" w:customStyle="1" w:styleId="Figurewithouttitle">
    <w:name w:val="Figure_without_title"/>
    <w:basedOn w:val="FigureNo"/>
    <w:next w:val="Normal"/>
    <w:rsid w:val="00E73699"/>
    <w:pPr>
      <w:keepNext w:val="0"/>
    </w:pPr>
    <w:rPr>
      <w:rFonts w:eastAsia="Times New Roman"/>
    </w:rPr>
  </w:style>
  <w:style w:type="paragraph" w:customStyle="1" w:styleId="FirstFooter">
    <w:name w:val="FirstFooter"/>
    <w:basedOn w:val="Footer"/>
    <w:rsid w:val="00E73699"/>
    <w:pPr>
      <w:tabs>
        <w:tab w:val="clear" w:pos="4680"/>
        <w:tab w:val="clear" w:pos="9360"/>
      </w:tabs>
      <w:spacing w:before="40"/>
    </w:pPr>
    <w:rPr>
      <w:sz w:val="16"/>
      <w:szCs w:val="20"/>
      <w:lang w:val="en-GB"/>
    </w:rPr>
  </w:style>
  <w:style w:type="paragraph" w:customStyle="1" w:styleId="Section2">
    <w:name w:val="Section_2"/>
    <w:basedOn w:val="Section1"/>
    <w:rsid w:val="00E73699"/>
    <w:rPr>
      <w:b w:val="0"/>
      <w:i/>
    </w:rPr>
  </w:style>
  <w:style w:type="paragraph" w:customStyle="1" w:styleId="Section3">
    <w:name w:val="Section_3"/>
    <w:basedOn w:val="Section1"/>
    <w:rsid w:val="00E73699"/>
    <w:rPr>
      <w:b w:val="0"/>
    </w:rPr>
  </w:style>
  <w:style w:type="paragraph" w:customStyle="1" w:styleId="SectionNo">
    <w:name w:val="Section_No"/>
    <w:basedOn w:val="AnnexNo"/>
    <w:next w:val="Normal"/>
    <w:rsid w:val="00E73699"/>
    <w:rPr>
      <w:rFonts w:eastAsia="Times New Roman"/>
      <w:lang w:eastAsia="en-US"/>
    </w:rPr>
  </w:style>
  <w:style w:type="paragraph" w:customStyle="1" w:styleId="Sectiontitle">
    <w:name w:val="Section_title"/>
    <w:basedOn w:val="Annextitle0"/>
    <w:next w:val="Normalaftertitle"/>
    <w:rsid w:val="00E73699"/>
    <w:rPr>
      <w:rFonts w:eastAsia="Times New Roman"/>
    </w:rPr>
  </w:style>
  <w:style w:type="paragraph" w:customStyle="1" w:styleId="SpecialFooter">
    <w:name w:val="Special Footer"/>
    <w:basedOn w:val="Footer"/>
    <w:rsid w:val="00E73699"/>
    <w:pPr>
      <w:tabs>
        <w:tab w:val="clear" w:pos="4680"/>
        <w:tab w:val="clear" w:pos="9360"/>
        <w:tab w:val="left" w:pos="567"/>
        <w:tab w:val="left" w:pos="1134"/>
        <w:tab w:val="left" w:pos="1701"/>
        <w:tab w:val="left" w:pos="2268"/>
        <w:tab w:val="left" w:pos="2835"/>
        <w:tab w:val="left" w:pos="5954"/>
        <w:tab w:val="right" w:pos="9639"/>
      </w:tabs>
      <w:overflowPunct w:val="0"/>
      <w:autoSpaceDE w:val="0"/>
      <w:autoSpaceDN w:val="0"/>
      <w:adjustRightInd w:val="0"/>
      <w:jc w:val="both"/>
      <w:textAlignment w:val="baseline"/>
    </w:pPr>
    <w:rPr>
      <w:sz w:val="16"/>
      <w:szCs w:val="20"/>
      <w:lang w:val="en-GB"/>
    </w:rPr>
  </w:style>
  <w:style w:type="paragraph" w:customStyle="1" w:styleId="Subsection1">
    <w:name w:val="Subsection_1"/>
    <w:basedOn w:val="Section1"/>
    <w:next w:val="Normalaftertitle"/>
    <w:qFormat/>
    <w:rsid w:val="00E73699"/>
  </w:style>
  <w:style w:type="paragraph" w:customStyle="1" w:styleId="Normalend">
    <w:name w:val="Normal_end"/>
    <w:basedOn w:val="Normal"/>
    <w:next w:val="Normal"/>
    <w:qFormat/>
    <w:rsid w:val="00E7369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Cs w:val="20"/>
    </w:rPr>
  </w:style>
  <w:style w:type="paragraph" w:customStyle="1" w:styleId="Questiondate">
    <w:name w:val="Question_date"/>
    <w:basedOn w:val="Normal"/>
    <w:next w:val="Normalaftertitle"/>
    <w:rsid w:val="00E73699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jc w:val="right"/>
      <w:textAlignment w:val="baseline"/>
    </w:pPr>
    <w:rPr>
      <w:sz w:val="22"/>
      <w:szCs w:val="20"/>
      <w:lang w:val="en-GB"/>
    </w:rPr>
  </w:style>
  <w:style w:type="paragraph" w:customStyle="1" w:styleId="QuestionNo">
    <w:name w:val="Question_No"/>
    <w:basedOn w:val="Normal"/>
    <w:next w:val="Normal"/>
    <w:rsid w:val="00E73699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szCs w:val="20"/>
      <w:lang w:val="en-GB"/>
    </w:rPr>
  </w:style>
  <w:style w:type="paragraph" w:customStyle="1" w:styleId="Questiontitle">
    <w:name w:val="Question_title"/>
    <w:basedOn w:val="Normal"/>
    <w:next w:val="Normal"/>
    <w:rsid w:val="00E73699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 Bold" w:hAnsi="Times New Roman Bold"/>
      <w:b/>
      <w:sz w:val="28"/>
      <w:szCs w:val="20"/>
      <w:lang w:val="en-GB"/>
    </w:rPr>
  </w:style>
  <w:style w:type="paragraph" w:styleId="TOC1">
    <w:name w:val="toc 1"/>
    <w:basedOn w:val="Normal"/>
    <w:rsid w:val="00E73699"/>
    <w:pPr>
      <w:keepLines/>
      <w:tabs>
        <w:tab w:val="left" w:pos="567"/>
        <w:tab w:val="left" w:leader="dot" w:pos="7938"/>
        <w:tab w:val="center" w:pos="9526"/>
      </w:tabs>
      <w:overflowPunct w:val="0"/>
      <w:autoSpaceDE w:val="0"/>
      <w:autoSpaceDN w:val="0"/>
      <w:adjustRightInd w:val="0"/>
      <w:spacing w:before="240"/>
      <w:ind w:left="567" w:hanging="567"/>
      <w:textAlignment w:val="baseline"/>
    </w:pPr>
    <w:rPr>
      <w:szCs w:val="20"/>
      <w:lang w:val="en-GB"/>
    </w:rPr>
  </w:style>
  <w:style w:type="paragraph" w:styleId="TOC2">
    <w:name w:val="toc 2"/>
    <w:basedOn w:val="TOC1"/>
    <w:rsid w:val="00E73699"/>
    <w:pPr>
      <w:spacing w:before="120"/>
    </w:pPr>
  </w:style>
  <w:style w:type="paragraph" w:styleId="TOC3">
    <w:name w:val="toc 3"/>
    <w:basedOn w:val="TOC2"/>
    <w:rsid w:val="00E73699"/>
  </w:style>
  <w:style w:type="paragraph" w:styleId="TOC4">
    <w:name w:val="toc 4"/>
    <w:basedOn w:val="TOC3"/>
    <w:rsid w:val="00E73699"/>
  </w:style>
  <w:style w:type="paragraph" w:styleId="TOC5">
    <w:name w:val="toc 5"/>
    <w:basedOn w:val="TOC4"/>
    <w:rsid w:val="00E73699"/>
  </w:style>
  <w:style w:type="paragraph" w:styleId="TOC6">
    <w:name w:val="toc 6"/>
    <w:basedOn w:val="TOC4"/>
    <w:rsid w:val="00E73699"/>
  </w:style>
  <w:style w:type="paragraph" w:styleId="TOC7">
    <w:name w:val="toc 7"/>
    <w:basedOn w:val="TOC4"/>
    <w:rsid w:val="00E73699"/>
  </w:style>
  <w:style w:type="paragraph" w:styleId="TOC8">
    <w:name w:val="toc 8"/>
    <w:basedOn w:val="TOC4"/>
    <w:rsid w:val="00E73699"/>
  </w:style>
  <w:style w:type="paragraph" w:customStyle="1" w:styleId="Title2">
    <w:name w:val="Title 2"/>
    <w:basedOn w:val="Source"/>
    <w:next w:val="Normal"/>
    <w:rsid w:val="00E73699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overflowPunct/>
      <w:autoSpaceDE/>
      <w:autoSpaceDN/>
      <w:adjustRightInd/>
      <w:spacing w:before="480" w:after="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E73699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E73699"/>
    <w:rPr>
      <w:b/>
    </w:rPr>
  </w:style>
  <w:style w:type="paragraph" w:customStyle="1" w:styleId="Headingi">
    <w:name w:val="Heading_i"/>
    <w:basedOn w:val="Normal"/>
    <w:next w:val="Normal"/>
    <w:qFormat/>
    <w:rsid w:val="00E7369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textAlignment w:val="baseline"/>
    </w:pPr>
    <w:rPr>
      <w:i/>
      <w:szCs w:val="20"/>
      <w:lang w:val="en-GB"/>
    </w:rPr>
  </w:style>
  <w:style w:type="paragraph" w:customStyle="1" w:styleId="Part1">
    <w:name w:val="Part_1"/>
    <w:basedOn w:val="Section1"/>
    <w:next w:val="Section1"/>
    <w:qFormat/>
    <w:rsid w:val="00E73699"/>
  </w:style>
  <w:style w:type="paragraph" w:customStyle="1" w:styleId="PartNo">
    <w:name w:val="Part_No"/>
    <w:basedOn w:val="AnnexNo"/>
    <w:next w:val="Normal"/>
    <w:rsid w:val="00E73699"/>
    <w:rPr>
      <w:rFonts w:eastAsia="Times New Roman"/>
      <w:lang w:eastAsia="en-US"/>
    </w:rPr>
  </w:style>
  <w:style w:type="paragraph" w:customStyle="1" w:styleId="Partref">
    <w:name w:val="Part_ref"/>
    <w:basedOn w:val="Annexref"/>
    <w:next w:val="Normal"/>
    <w:rsid w:val="00E73699"/>
  </w:style>
  <w:style w:type="paragraph" w:customStyle="1" w:styleId="Parttitle">
    <w:name w:val="Part_title"/>
    <w:basedOn w:val="Annextitle0"/>
    <w:next w:val="Normalaftertitle"/>
    <w:rsid w:val="00E73699"/>
    <w:rPr>
      <w:rFonts w:eastAsia="Times New Roman"/>
    </w:rPr>
  </w:style>
  <w:style w:type="paragraph" w:customStyle="1" w:styleId="Recdate">
    <w:name w:val="Rec_date"/>
    <w:basedOn w:val="Normal"/>
    <w:next w:val="Normalaftertitle"/>
    <w:rsid w:val="00E73699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jc w:val="right"/>
      <w:textAlignment w:val="baseline"/>
    </w:pPr>
    <w:rPr>
      <w:sz w:val="22"/>
      <w:szCs w:val="20"/>
      <w:lang w:val="en-GB"/>
    </w:rPr>
  </w:style>
  <w:style w:type="paragraph" w:customStyle="1" w:styleId="AppArtNo">
    <w:name w:val="App_Art_No"/>
    <w:basedOn w:val="ArtNo"/>
    <w:qFormat/>
    <w:rsid w:val="00E73699"/>
    <w:rPr>
      <w:lang w:eastAsia="en-US"/>
    </w:rPr>
  </w:style>
  <w:style w:type="paragraph" w:customStyle="1" w:styleId="AppArttitle">
    <w:name w:val="App_Art_title"/>
    <w:basedOn w:val="Arttitle"/>
    <w:qFormat/>
    <w:rsid w:val="00E73699"/>
    <w:rPr>
      <w:lang w:eastAsia="en-US"/>
    </w:rPr>
  </w:style>
  <w:style w:type="paragraph" w:customStyle="1" w:styleId="Committee">
    <w:name w:val="Committee"/>
    <w:basedOn w:val="Normal"/>
    <w:qFormat/>
    <w:rsid w:val="00E73699"/>
    <w:pPr>
      <w:framePr w:hSpace="180" w:wrap="around" w:hAnchor="margin" w:y="-675"/>
      <w:tabs>
        <w:tab w:val="left" w:pos="851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line="240" w:lineRule="atLeast"/>
      <w:textAlignment w:val="baseline"/>
    </w:pPr>
    <w:rPr>
      <w:rFonts w:cs="Calibri"/>
      <w:b/>
      <w:lang w:val="en-GB"/>
    </w:rPr>
  </w:style>
  <w:style w:type="paragraph" w:customStyle="1" w:styleId="Volumetitle">
    <w:name w:val="Volume_title"/>
    <w:basedOn w:val="Normal"/>
    <w:qFormat/>
    <w:rsid w:val="00E7369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jc w:val="center"/>
      <w:textAlignment w:val="baseline"/>
    </w:pPr>
    <w:rPr>
      <w:b/>
      <w:bCs/>
      <w:sz w:val="28"/>
      <w:szCs w:val="28"/>
      <w:lang w:val="en-GB"/>
    </w:rPr>
  </w:style>
  <w:style w:type="paragraph" w:customStyle="1" w:styleId="Tablesplit">
    <w:name w:val="Table_split"/>
    <w:basedOn w:val="Tabletext0"/>
    <w:qFormat/>
    <w:rsid w:val="00E73699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  <w:jc w:val="left"/>
    </w:pPr>
    <w:rPr>
      <w:b/>
      <w:lang w:eastAsia="en-US"/>
    </w:rPr>
  </w:style>
  <w:style w:type="character" w:customStyle="1" w:styleId="Provsplit">
    <w:name w:val="Prov_split"/>
    <w:qFormat/>
    <w:rsid w:val="00E73699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E7369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Cs w:val="20"/>
      <w:lang w:val="en-GB"/>
    </w:rPr>
  </w:style>
  <w:style w:type="paragraph" w:customStyle="1" w:styleId="Headingsplit">
    <w:name w:val="Heading_split"/>
    <w:basedOn w:val="Headingi"/>
    <w:qFormat/>
    <w:rsid w:val="00E73699"/>
    <w:rPr>
      <w:lang w:val="en-US"/>
    </w:rPr>
  </w:style>
  <w:style w:type="paragraph" w:customStyle="1" w:styleId="MethodHeadingb">
    <w:name w:val="Method_Headingb"/>
    <w:basedOn w:val="Headingb0"/>
    <w:qFormat/>
    <w:rsid w:val="00E73699"/>
    <w:pPr>
      <w:keepNext w:val="0"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  <w:rPr>
      <w:rFonts w:ascii="Times New Roman Bold" w:hAnsi="Times New Roman Bold" w:cs="Times New Roman Bold"/>
      <w:lang w:val="fr-CH"/>
    </w:rPr>
  </w:style>
  <w:style w:type="paragraph" w:customStyle="1" w:styleId="Methodheading1">
    <w:name w:val="Method_heading1"/>
    <w:basedOn w:val="Heading1"/>
    <w:next w:val="Normal"/>
    <w:qFormat/>
    <w:rsid w:val="00E73699"/>
    <w:pPr>
      <w:keepLines/>
      <w:tabs>
        <w:tab w:val="clear" w:pos="360"/>
        <w:tab w:val="clear" w:pos="900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80"/>
      <w:ind w:left="1134" w:hanging="1134"/>
      <w:textAlignment w:val="baseline"/>
    </w:pPr>
    <w:rPr>
      <w:bCs w:val="0"/>
      <w:sz w:val="28"/>
      <w:u w:val="none"/>
      <w:lang w:val="en-GB"/>
    </w:rPr>
  </w:style>
  <w:style w:type="paragraph" w:customStyle="1" w:styleId="Methodheading2">
    <w:name w:val="Method_heading2"/>
    <w:basedOn w:val="Heading2"/>
    <w:next w:val="Normal"/>
    <w:qFormat/>
    <w:rsid w:val="00E73699"/>
    <w:pPr>
      <w:keepLines/>
      <w:tabs>
        <w:tab w:val="clear" w:pos="0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 w:after="0"/>
      <w:ind w:left="1134" w:hanging="1134"/>
      <w:textAlignment w:val="baseline"/>
    </w:pPr>
    <w:rPr>
      <w:rFonts w:cs="Times New Roman"/>
      <w:bCs w:val="0"/>
      <w:iCs w:val="0"/>
      <w:szCs w:val="20"/>
      <w:lang w:val="en-GB"/>
    </w:rPr>
  </w:style>
  <w:style w:type="paragraph" w:customStyle="1" w:styleId="Methodheading3">
    <w:name w:val="Method_heading3"/>
    <w:basedOn w:val="Heading3"/>
    <w:next w:val="Normal"/>
    <w:qFormat/>
    <w:rsid w:val="00E73699"/>
    <w:pPr>
      <w:keepLines/>
      <w:tabs>
        <w:tab w:val="clear" w:pos="0"/>
        <w:tab w:val="left" w:pos="1871"/>
        <w:tab w:val="left" w:pos="2268"/>
      </w:tabs>
      <w:overflowPunct w:val="0"/>
      <w:autoSpaceDE w:val="0"/>
      <w:autoSpaceDN w:val="0"/>
      <w:adjustRightInd w:val="0"/>
      <w:spacing w:before="200" w:after="0"/>
      <w:ind w:left="1134" w:hanging="1134"/>
      <w:textAlignment w:val="baseline"/>
    </w:pPr>
    <w:rPr>
      <w:rFonts w:cs="Times New Roman"/>
      <w:iCs w:val="0"/>
      <w:szCs w:val="20"/>
      <w:lang w:val="en-GB"/>
    </w:rPr>
  </w:style>
  <w:style w:type="paragraph" w:customStyle="1" w:styleId="Methodheading4">
    <w:name w:val="Method_heading4"/>
    <w:basedOn w:val="Heading4"/>
    <w:next w:val="Normal"/>
    <w:qFormat/>
    <w:rsid w:val="00E73699"/>
    <w:pPr>
      <w:keepLines/>
      <w:tabs>
        <w:tab w:val="clear" w:pos="360"/>
        <w:tab w:val="clear" w:pos="900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</w:pPr>
    <w:rPr>
      <w:b/>
      <w:i w:val="0"/>
      <w:iCs w:val="0"/>
      <w:lang w:val="en-GB"/>
    </w:rPr>
  </w:style>
  <w:style w:type="character" w:customStyle="1" w:styleId="enumlev10">
    <w:name w:val="enumlev1 Знак"/>
    <w:locked/>
    <w:rsid w:val="00E73699"/>
    <w:rPr>
      <w:rFonts w:ascii="Times New Roman" w:hAnsi="Times New Roman"/>
      <w:sz w:val="24"/>
      <w:lang w:val="en-GB" w:eastAsia="en-US"/>
    </w:rPr>
  </w:style>
  <w:style w:type="character" w:customStyle="1" w:styleId="ListParagraphChar">
    <w:name w:val="List Paragraph Char"/>
    <w:link w:val="ListParagraph"/>
    <w:locked/>
    <w:rsid w:val="00E73699"/>
    <w:rPr>
      <w:sz w:val="24"/>
      <w:szCs w:val="24"/>
    </w:rPr>
  </w:style>
  <w:style w:type="paragraph" w:customStyle="1" w:styleId="gmail-tabletext">
    <w:name w:val="gmail-tabletext"/>
    <w:basedOn w:val="Normal"/>
    <w:rsid w:val="00754094"/>
    <w:pPr>
      <w:spacing w:before="100" w:beforeAutospacing="1" w:after="100" w:afterAutospacing="1"/>
    </w:pPr>
    <w:rPr>
      <w:rFonts w:eastAsia="Calibri"/>
    </w:rPr>
  </w:style>
  <w:style w:type="paragraph" w:customStyle="1" w:styleId="ECCBulletsLv1">
    <w:name w:val="ECC Bullets Lv1"/>
    <w:basedOn w:val="Normal"/>
    <w:qFormat/>
    <w:rsid w:val="002F52CE"/>
    <w:pPr>
      <w:numPr>
        <w:numId w:val="4"/>
      </w:numPr>
      <w:tabs>
        <w:tab w:val="left" w:pos="340"/>
      </w:tabs>
      <w:spacing w:before="60"/>
      <w:jc w:val="both"/>
    </w:pPr>
    <w:rPr>
      <w:rFonts w:ascii="Arial" w:eastAsia="Calibri" w:hAnsi="Arial"/>
      <w:sz w:val="20"/>
      <w:szCs w:val="22"/>
      <w:lang w:val="en-GB"/>
    </w:rPr>
  </w:style>
  <w:style w:type="paragraph" w:customStyle="1" w:styleId="ECCBulletsLv2">
    <w:name w:val="ECC Bullets Lv2"/>
    <w:basedOn w:val="ECCBulletsLv1"/>
    <w:uiPriority w:val="99"/>
    <w:rsid w:val="005A7FC7"/>
    <w:pPr>
      <w:ind w:left="680" w:hanging="340"/>
    </w:pPr>
  </w:style>
  <w:style w:type="paragraph" w:customStyle="1" w:styleId="ECCNumberedList">
    <w:name w:val="ECC Numbered List"/>
    <w:basedOn w:val="Normal"/>
    <w:uiPriority w:val="99"/>
    <w:rsid w:val="002F52CE"/>
    <w:pPr>
      <w:numPr>
        <w:numId w:val="5"/>
      </w:numPr>
      <w:spacing w:before="240"/>
      <w:jc w:val="both"/>
    </w:pPr>
    <w:rPr>
      <w:rFonts w:ascii="Arial" w:eastAsia="Calibri" w:hAnsi="Arial"/>
      <w:sz w:val="20"/>
      <w:szCs w:val="20"/>
      <w:lang w:val="en-GB"/>
    </w:rPr>
  </w:style>
  <w:style w:type="character" w:customStyle="1" w:styleId="ECCHLbold">
    <w:name w:val="ECC HL bold"/>
    <w:uiPriority w:val="99"/>
    <w:qFormat/>
    <w:rsid w:val="005A7FC7"/>
    <w:rPr>
      <w:b/>
      <w:bCs/>
    </w:rPr>
  </w:style>
  <w:style w:type="paragraph" w:customStyle="1" w:styleId="EditorsNote">
    <w:name w:val="EditorsNote"/>
    <w:basedOn w:val="Normal"/>
    <w:rsid w:val="005A7FC7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40"/>
      <w:textAlignment w:val="baseline"/>
    </w:pPr>
    <w:rPr>
      <w:i/>
      <w:szCs w:val="20"/>
      <w:lang w:val="en-GB" w:eastAsia="en-GB"/>
    </w:rPr>
  </w:style>
  <w:style w:type="paragraph" w:customStyle="1" w:styleId="ASN1">
    <w:name w:val="ASN.1"/>
    <w:basedOn w:val="Normal"/>
    <w:rsid w:val="005A7FC7"/>
    <w:pPr>
      <w:tabs>
        <w:tab w:val="left" w:pos="567"/>
        <w:tab w:val="left" w:pos="1134"/>
        <w:tab w:val="left" w:pos="1701"/>
        <w:tab w:val="left" w:pos="187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overflowPunct w:val="0"/>
      <w:autoSpaceDE w:val="0"/>
      <w:autoSpaceDN w:val="0"/>
      <w:adjustRightInd w:val="0"/>
      <w:textAlignment w:val="baseline"/>
    </w:pPr>
    <w:rPr>
      <w:rFonts w:ascii="Times New Roman Bold" w:hAnsi="Times New Roman Bold"/>
      <w:b/>
      <w:noProof/>
      <w:sz w:val="20"/>
      <w:szCs w:val="20"/>
      <w:lang w:val="en-GB"/>
    </w:rPr>
  </w:style>
  <w:style w:type="paragraph" w:customStyle="1" w:styleId="Recref">
    <w:name w:val="Rec_ref"/>
    <w:basedOn w:val="Rectitle"/>
    <w:next w:val="Recdate"/>
    <w:rsid w:val="005A7FC7"/>
    <w:pPr>
      <w:spacing w:before="120"/>
      <w:textAlignment w:val="baseline"/>
    </w:pPr>
    <w:rPr>
      <w:rFonts w:ascii="Times New Roman" w:hAnsi="Times New Roman"/>
      <w:b w:val="0"/>
      <w:sz w:val="24"/>
      <w:lang w:val="en-GB"/>
    </w:rPr>
  </w:style>
  <w:style w:type="paragraph" w:customStyle="1" w:styleId="Questionref">
    <w:name w:val="Question_ref"/>
    <w:basedOn w:val="Recref"/>
    <w:next w:val="Questiondate"/>
    <w:rsid w:val="005A7FC7"/>
  </w:style>
  <w:style w:type="paragraph" w:customStyle="1" w:styleId="Reftext">
    <w:name w:val="Ref_text"/>
    <w:basedOn w:val="Normal"/>
    <w:rsid w:val="005A7FC7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ind w:left="1134" w:hanging="1134"/>
      <w:textAlignment w:val="baseline"/>
    </w:pPr>
    <w:rPr>
      <w:szCs w:val="20"/>
      <w:lang w:val="en-GB"/>
    </w:rPr>
  </w:style>
  <w:style w:type="paragraph" w:customStyle="1" w:styleId="Reftitle">
    <w:name w:val="Ref_title"/>
    <w:basedOn w:val="Normal"/>
    <w:next w:val="Reftext"/>
    <w:rsid w:val="005A7FC7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Cs w:val="20"/>
      <w:lang w:val="en-GB"/>
    </w:rPr>
  </w:style>
  <w:style w:type="paragraph" w:customStyle="1" w:styleId="Repdate">
    <w:name w:val="Rep_date"/>
    <w:basedOn w:val="Recdate"/>
    <w:next w:val="Normalaftertitle"/>
    <w:rsid w:val="005A7FC7"/>
  </w:style>
  <w:style w:type="paragraph" w:customStyle="1" w:styleId="Reptitle">
    <w:name w:val="Rep_title"/>
    <w:basedOn w:val="Rectitle"/>
    <w:next w:val="Repref"/>
    <w:rsid w:val="005A7FC7"/>
    <w:pPr>
      <w:textAlignment w:val="baseline"/>
    </w:pPr>
    <w:rPr>
      <w:lang w:val="en-GB"/>
    </w:rPr>
  </w:style>
  <w:style w:type="paragraph" w:customStyle="1" w:styleId="Repref">
    <w:name w:val="Rep_ref"/>
    <w:basedOn w:val="Recref"/>
    <w:next w:val="Repdate"/>
    <w:rsid w:val="005A7FC7"/>
  </w:style>
  <w:style w:type="paragraph" w:customStyle="1" w:styleId="Resdate">
    <w:name w:val="Res_date"/>
    <w:basedOn w:val="Recdate"/>
    <w:next w:val="Normalaftertitle"/>
    <w:rsid w:val="005A7FC7"/>
  </w:style>
  <w:style w:type="paragraph" w:customStyle="1" w:styleId="toc0">
    <w:name w:val="toc 0"/>
    <w:basedOn w:val="Normal"/>
    <w:next w:val="TOC1"/>
    <w:rsid w:val="005A7FC7"/>
    <w:pPr>
      <w:tabs>
        <w:tab w:val="right" w:pos="9781"/>
      </w:tabs>
      <w:overflowPunct w:val="0"/>
      <w:autoSpaceDE w:val="0"/>
      <w:autoSpaceDN w:val="0"/>
      <w:adjustRightInd w:val="0"/>
      <w:spacing w:before="120"/>
      <w:textAlignment w:val="baseline"/>
    </w:pPr>
    <w:rPr>
      <w:b/>
      <w:szCs w:val="20"/>
      <w:lang w:val="en-GB"/>
    </w:rPr>
  </w:style>
  <w:style w:type="character" w:customStyle="1" w:styleId="Recdef">
    <w:name w:val="Rec_def"/>
    <w:rsid w:val="005A7FC7"/>
    <w:rPr>
      <w:b/>
    </w:rPr>
  </w:style>
  <w:style w:type="character" w:customStyle="1" w:styleId="Resdef">
    <w:name w:val="Res_def"/>
    <w:rsid w:val="005A7FC7"/>
    <w:rPr>
      <w:rFonts w:ascii="Times New Roman" w:hAnsi="Times New Roman"/>
      <w:b/>
    </w:rPr>
  </w:style>
  <w:style w:type="paragraph" w:customStyle="1" w:styleId="Formal">
    <w:name w:val="Formal"/>
    <w:basedOn w:val="ASN1"/>
    <w:rsid w:val="005A7FC7"/>
    <w:rPr>
      <w:b w:val="0"/>
    </w:rPr>
  </w:style>
  <w:style w:type="paragraph" w:styleId="Index4">
    <w:name w:val="index 4"/>
    <w:basedOn w:val="Normal"/>
    <w:next w:val="Normal"/>
    <w:rsid w:val="005A7FC7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szCs w:val="20"/>
      <w:lang w:val="en-GB"/>
    </w:rPr>
  </w:style>
  <w:style w:type="paragraph" w:styleId="Index5">
    <w:name w:val="index 5"/>
    <w:basedOn w:val="Normal"/>
    <w:next w:val="Normal"/>
    <w:rsid w:val="005A7FC7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szCs w:val="20"/>
      <w:lang w:val="en-GB"/>
    </w:rPr>
  </w:style>
  <w:style w:type="paragraph" w:styleId="Index6">
    <w:name w:val="index 6"/>
    <w:basedOn w:val="Normal"/>
    <w:next w:val="Normal"/>
    <w:rsid w:val="005A7FC7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szCs w:val="20"/>
      <w:lang w:val="en-GB"/>
    </w:rPr>
  </w:style>
  <w:style w:type="paragraph" w:styleId="Index7">
    <w:name w:val="index 7"/>
    <w:basedOn w:val="Normal"/>
    <w:next w:val="Normal"/>
    <w:rsid w:val="005A7FC7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szCs w:val="20"/>
      <w:lang w:val="en-GB"/>
    </w:rPr>
  </w:style>
  <w:style w:type="paragraph" w:styleId="IndexHeading">
    <w:name w:val="index heading"/>
    <w:basedOn w:val="Normal"/>
    <w:next w:val="Index1"/>
    <w:rsid w:val="005A7FC7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Cs w:val="20"/>
      <w:lang w:val="en-GB"/>
    </w:rPr>
  </w:style>
  <w:style w:type="character" w:styleId="LineNumber">
    <w:name w:val="line number"/>
    <w:rsid w:val="005A7FC7"/>
  </w:style>
  <w:style w:type="paragraph" w:styleId="ListBullet">
    <w:name w:val="List Bullet"/>
    <w:basedOn w:val="Normal"/>
    <w:unhideWhenUsed/>
    <w:rsid w:val="002F52CE"/>
    <w:pPr>
      <w:numPr>
        <w:numId w:val="8"/>
      </w:num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contextualSpacing/>
      <w:textAlignment w:val="baseline"/>
    </w:pPr>
    <w:rPr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D264D-683A-4020-A7E4-766F7A141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NTIA</Company>
  <LinksUpToDate>false</LinksUpToDate>
  <CharactersWithSpaces>4553</CharactersWithSpaces>
  <SharedDoc>false</SharedDoc>
  <HLinks>
    <vt:vector size="12" baseType="variant">
      <vt:variant>
        <vt:i4>393220</vt:i4>
      </vt:variant>
      <vt:variant>
        <vt:i4>9</vt:i4>
      </vt:variant>
      <vt:variant>
        <vt:i4>0</vt:i4>
      </vt:variant>
      <vt:variant>
        <vt:i4>5</vt:i4>
      </vt:variant>
      <vt:variant>
        <vt:lpwstr>http://www.itu.int/pub/R-QUE-SG05.259</vt:lpwstr>
      </vt:variant>
      <vt:variant>
        <vt:lpwstr/>
      </vt:variant>
      <vt:variant>
        <vt:i4>4718670</vt:i4>
      </vt:variant>
      <vt:variant>
        <vt:i4>3</vt:i4>
      </vt:variant>
      <vt:variant>
        <vt:i4>0</vt:i4>
      </vt:variant>
      <vt:variant>
        <vt:i4>5</vt:i4>
      </vt:variant>
      <vt:variant>
        <vt:lpwstr>https://www.sfcgonline.org/Recommendations/REC SFCG 14-2R5 (Use of 37-38 GHz).pdf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arichardson</dc:creator>
  <cp:lastModifiedBy>Rev1</cp:lastModifiedBy>
  <cp:revision>4</cp:revision>
  <cp:lastPrinted>2018-09-20T14:58:00Z</cp:lastPrinted>
  <dcterms:created xsi:type="dcterms:W3CDTF">2019-03-05T04:28:00Z</dcterms:created>
  <dcterms:modified xsi:type="dcterms:W3CDTF">2019-03-05T04:40:00Z</dcterms:modified>
</cp:coreProperties>
</file>