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5ED4D" w14:textId="77777777" w:rsidR="00383D56" w:rsidRDefault="00383D56" w:rsidP="002E0F93">
      <w:pPr>
        <w:pStyle w:val="BodyText"/>
        <w:spacing w:before="1"/>
        <w:jc w:val="center"/>
        <w:rPr>
          <w:b/>
          <w:i w:val="0"/>
          <w:sz w:val="28"/>
          <w:szCs w:val="28"/>
        </w:rPr>
      </w:pPr>
    </w:p>
    <w:p w14:paraId="5BA5B87A" w14:textId="77777777" w:rsidR="00383D56" w:rsidRDefault="00383D56" w:rsidP="002E0F93">
      <w:pPr>
        <w:pStyle w:val="BodyText"/>
        <w:spacing w:before="1"/>
        <w:jc w:val="center"/>
        <w:rPr>
          <w:b/>
          <w:i w:val="0"/>
          <w:sz w:val="28"/>
          <w:szCs w:val="28"/>
        </w:rPr>
      </w:pPr>
    </w:p>
    <w:p w14:paraId="2D35481B" w14:textId="77777777" w:rsidR="00383D56" w:rsidRDefault="00383D56" w:rsidP="002E0F93">
      <w:pPr>
        <w:pStyle w:val="BodyText"/>
        <w:spacing w:before="1"/>
        <w:jc w:val="center"/>
        <w:rPr>
          <w:b/>
          <w:i w:val="0"/>
          <w:sz w:val="28"/>
          <w:szCs w:val="28"/>
        </w:rPr>
      </w:pPr>
    </w:p>
    <w:p w14:paraId="196502EC" w14:textId="7FA30CF6" w:rsidR="002E0F93" w:rsidRPr="009A4F5E" w:rsidRDefault="002E0F93" w:rsidP="002E0F93">
      <w:pPr>
        <w:pStyle w:val="BodyText"/>
        <w:spacing w:before="1"/>
        <w:jc w:val="center"/>
        <w:rPr>
          <w:b/>
          <w:i w:val="0"/>
          <w:sz w:val="28"/>
          <w:szCs w:val="28"/>
        </w:rPr>
      </w:pPr>
      <w:r w:rsidRPr="009A4F5E">
        <w:rPr>
          <w:b/>
          <w:i w:val="0"/>
          <w:sz w:val="28"/>
          <w:szCs w:val="28"/>
        </w:rPr>
        <w:t>United States</w:t>
      </w:r>
    </w:p>
    <w:p w14:paraId="532DC717" w14:textId="77777777" w:rsidR="002E0F93" w:rsidRPr="00195E00" w:rsidRDefault="002E0F93" w:rsidP="002E0F93">
      <w:pPr>
        <w:jc w:val="center"/>
        <w:rPr>
          <w:b/>
          <w:sz w:val="28"/>
          <w:szCs w:val="28"/>
        </w:rPr>
      </w:pPr>
    </w:p>
    <w:p w14:paraId="1E3B8F68" w14:textId="77777777" w:rsidR="002E0F93" w:rsidRPr="00195E00" w:rsidRDefault="002E0F93" w:rsidP="002E0F93">
      <w:pPr>
        <w:jc w:val="center"/>
        <w:rPr>
          <w:sz w:val="28"/>
          <w:szCs w:val="28"/>
        </w:rPr>
      </w:pPr>
      <w:r w:rsidRPr="00195E00">
        <w:rPr>
          <w:sz w:val="28"/>
          <w:szCs w:val="28"/>
        </w:rPr>
        <w:t>PROPOSALS FOR THE WORK OF THE CONFERENCE</w:t>
      </w:r>
    </w:p>
    <w:p w14:paraId="6DF93849" w14:textId="77777777" w:rsidR="002E0F93" w:rsidRDefault="002E0F93" w:rsidP="002E0F93">
      <w:pPr>
        <w:spacing w:before="120"/>
      </w:pPr>
    </w:p>
    <w:p w14:paraId="0CF12882" w14:textId="77777777" w:rsidR="002E0F93" w:rsidRDefault="002E0F93" w:rsidP="002E0F93">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14:paraId="1AABAA91" w14:textId="10290B7E" w:rsidR="002E0F93" w:rsidRPr="00060B90" w:rsidRDefault="002E0F93" w:rsidP="002E0F93">
      <w:pPr>
        <w:jc w:val="center"/>
      </w:pPr>
      <w:r>
        <w:t xml:space="preserve">Issue </w:t>
      </w:r>
      <w:r w:rsidR="0054539A">
        <w:t>H</w:t>
      </w:r>
    </w:p>
    <w:p w14:paraId="46BB3E03" w14:textId="77777777" w:rsidR="002E0F93" w:rsidRDefault="002E0F93" w:rsidP="002E0F93">
      <w:pPr>
        <w:rPr>
          <w:b/>
        </w:rPr>
      </w:pPr>
    </w:p>
    <w:p w14:paraId="2F603614" w14:textId="77777777" w:rsidR="00873A81" w:rsidRPr="004011FC" w:rsidRDefault="00873A81" w:rsidP="00873A81">
      <w:pPr>
        <w:pStyle w:val="Normalaftertitle"/>
        <w:rPr>
          <w:bCs/>
          <w:i/>
          <w:iCs/>
        </w:rPr>
      </w:pPr>
      <w:r w:rsidRPr="004011FC">
        <w:rPr>
          <w:i/>
          <w:iCs/>
        </w:rPr>
        <w:t>7</w:t>
      </w:r>
      <w:r w:rsidRPr="004011FC">
        <w:rPr>
          <w:i/>
          <w:iCs/>
        </w:rPr>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4011FC">
        <w:rPr>
          <w:b/>
          <w:bCs/>
          <w:i/>
          <w:iCs/>
        </w:rPr>
        <w:t>86 (Rev.WRC-07)</w:t>
      </w:r>
      <w:r w:rsidRPr="004011FC">
        <w:rPr>
          <w:i/>
          <w:iCs/>
        </w:rPr>
        <w:t>, in order to facilitate rational, efficient and economical use of radio frequencies and any associated orbits, including the geostationary-satellite orbit;</w:t>
      </w:r>
    </w:p>
    <w:p w14:paraId="6BAB5D56" w14:textId="77777777" w:rsidR="00873A81" w:rsidRDefault="00873A81" w:rsidP="00873A81"/>
    <w:p w14:paraId="190761C1" w14:textId="1F611D3D" w:rsidR="00873A81" w:rsidRPr="004011FC" w:rsidRDefault="00873A81" w:rsidP="00873A81">
      <w:pPr>
        <w:rPr>
          <w:rFonts w:eastAsia="SimSun"/>
          <w:i/>
          <w:iCs/>
        </w:rPr>
      </w:pPr>
      <w:r w:rsidRPr="004011FC">
        <w:t xml:space="preserve">Resolution </w:t>
      </w:r>
      <w:r w:rsidRPr="004011FC">
        <w:rPr>
          <w:rFonts w:ascii="Times New Roman Bold" w:hAnsi="Times New Roman Bold" w:cs="Times New Roman Bold"/>
          <w:b/>
          <w:bCs/>
        </w:rPr>
        <w:t xml:space="preserve">86 </w:t>
      </w:r>
      <w:r w:rsidRPr="004011FC">
        <w:rPr>
          <w:b/>
          <w:bCs/>
        </w:rPr>
        <w:t>(Rev.WRC</w:t>
      </w:r>
      <w:r w:rsidRPr="004011FC">
        <w:rPr>
          <w:b/>
          <w:bCs/>
        </w:rPr>
        <w:noBreakHyphen/>
        <w:t>07)</w:t>
      </w:r>
      <w:r w:rsidRPr="004011FC">
        <w:rPr>
          <w:i/>
          <w:iCs/>
        </w:rPr>
        <w:t xml:space="preserve"> – </w:t>
      </w:r>
      <w:r w:rsidRPr="004011FC">
        <w:rPr>
          <w:rFonts w:eastAsia="SimSun"/>
          <w:i/>
          <w:iCs/>
        </w:rPr>
        <w:t>Implementation of Resolution 86 (Rev. Marrakesh, 2002) of the Plenipotentiary Conference</w:t>
      </w:r>
    </w:p>
    <w:p w14:paraId="4B3DDD57" w14:textId="1B146CB5" w:rsidR="00873A81" w:rsidRPr="00DD37D6" w:rsidRDefault="00873A81" w:rsidP="00873A81">
      <w:pPr>
        <w:pStyle w:val="Agendaitem"/>
        <w:rPr>
          <w:b/>
          <w:lang w:val="en-GB"/>
        </w:rPr>
      </w:pPr>
      <w:r w:rsidRPr="00DD37D6">
        <w:rPr>
          <w:b/>
          <w:lang w:val="en-GB"/>
        </w:rPr>
        <w:t>Agenda item 7(H)</w:t>
      </w:r>
    </w:p>
    <w:p w14:paraId="799B0916" w14:textId="77777777" w:rsidR="00FA22ED" w:rsidRPr="00FA22ED" w:rsidRDefault="00FA22ED" w:rsidP="00FA22ED">
      <w:pPr>
        <w:rPr>
          <w:lang w:val="en-GB"/>
        </w:rPr>
      </w:pPr>
    </w:p>
    <w:p w14:paraId="7255AC44" w14:textId="0399CBA8" w:rsidR="002E0F93" w:rsidRPr="00DD37D6" w:rsidRDefault="002E0F93" w:rsidP="002E0F93">
      <w:pPr>
        <w:rPr>
          <w:b/>
        </w:rPr>
      </w:pPr>
      <w:r w:rsidRPr="00DD37D6">
        <w:rPr>
          <w:b/>
        </w:rPr>
        <w:t xml:space="preserve">Issue </w:t>
      </w:r>
      <w:r w:rsidR="00FA22ED" w:rsidRPr="00DD37D6">
        <w:rPr>
          <w:b/>
        </w:rPr>
        <w:t>H</w:t>
      </w:r>
      <w:r w:rsidRPr="00DD37D6">
        <w:rPr>
          <w:b/>
        </w:rPr>
        <w:t xml:space="preserve"> </w:t>
      </w:r>
      <w:r w:rsidR="00FA22ED" w:rsidRPr="00DD37D6">
        <w:rPr>
          <w:b/>
        </w:rPr>
        <w:t>–</w:t>
      </w:r>
      <w:r w:rsidRPr="00DD37D6">
        <w:rPr>
          <w:b/>
        </w:rPr>
        <w:t xml:space="preserve"> </w:t>
      </w:r>
      <w:r w:rsidR="00FA22ED" w:rsidRPr="00DD37D6">
        <w:rPr>
          <w:b/>
        </w:rPr>
        <w:t>Modifications to</w:t>
      </w:r>
      <w:r w:rsidRPr="00DD37D6">
        <w:rPr>
          <w:b/>
        </w:rPr>
        <w:t xml:space="preserve"> RR Appendix </w:t>
      </w:r>
      <w:r w:rsidRPr="00DD37D6">
        <w:rPr>
          <w:b/>
          <w:bCs/>
        </w:rPr>
        <w:t>4</w:t>
      </w:r>
      <w:r w:rsidRPr="00DD37D6">
        <w:rPr>
          <w:b/>
        </w:rPr>
        <w:t xml:space="preserve"> data items to be provided for non-geostationary satellite systems with multiple orbital planes</w:t>
      </w:r>
    </w:p>
    <w:p w14:paraId="5BBE99DF" w14:textId="77777777" w:rsidR="002E0F93" w:rsidRDefault="002E0F93" w:rsidP="002E0F93">
      <w:pPr>
        <w:rPr>
          <w:b/>
        </w:rPr>
      </w:pPr>
    </w:p>
    <w:p w14:paraId="436F66AC" w14:textId="77777777" w:rsidR="002E0F93" w:rsidRPr="00765C21" w:rsidRDefault="002E0F93" w:rsidP="002E0F93">
      <w:pPr>
        <w:rPr>
          <w:b/>
        </w:rPr>
      </w:pPr>
      <w:r w:rsidRPr="00765C21">
        <w:rPr>
          <w:b/>
        </w:rPr>
        <w:t>BACKGROUND:</w:t>
      </w:r>
    </w:p>
    <w:p w14:paraId="2D0C28A9" w14:textId="7632A911" w:rsidR="00DD37D6" w:rsidRPr="00861663" w:rsidRDefault="00DD37D6" w:rsidP="00DD37D6">
      <w:pPr>
        <w:rPr>
          <w:lang w:eastAsia="zh-CN"/>
        </w:rPr>
      </w:pPr>
      <w:r w:rsidRPr="00861663">
        <w:rPr>
          <w:lang w:eastAsia="zh-CN"/>
        </w:rPr>
        <w:t>Issue H relates to the need to ensure that RR Appendix</w:t>
      </w:r>
      <w:r w:rsidRPr="00861663">
        <w:t> </w:t>
      </w:r>
      <w:r w:rsidRPr="00861663">
        <w:rPr>
          <w:lang w:eastAsia="zh-CN"/>
        </w:rPr>
        <w:t xml:space="preserve">4 data items </w:t>
      </w:r>
      <w:r w:rsidR="00277530">
        <w:rPr>
          <w:lang w:eastAsia="zh-CN"/>
        </w:rPr>
        <w:t>sufficiently describe</w:t>
      </w:r>
      <w:r w:rsidRPr="00861663">
        <w:rPr>
          <w:lang w:eastAsia="zh-CN"/>
        </w:rPr>
        <w:t xml:space="preserve"> non-geostationary (non-GSO) satellite systems in order for:</w:t>
      </w:r>
    </w:p>
    <w:p w14:paraId="4680B289" w14:textId="673D1060" w:rsidR="00DD37D6" w:rsidRPr="00861663" w:rsidRDefault="00DD37D6" w:rsidP="00DD37D6">
      <w:pPr>
        <w:pStyle w:val="enumlev1"/>
        <w:rPr>
          <w:lang w:eastAsia="zh-CN"/>
        </w:rPr>
      </w:pPr>
      <w:r w:rsidRPr="00861663">
        <w:rPr>
          <w:lang w:eastAsia="zh-CN"/>
        </w:rPr>
        <w:t>–</w:t>
      </w:r>
      <w:r w:rsidRPr="00861663">
        <w:rPr>
          <w:lang w:eastAsia="zh-CN"/>
        </w:rPr>
        <w:tab/>
      </w:r>
      <w:r w:rsidR="002578FD">
        <w:rPr>
          <w:lang w:eastAsia="zh-CN"/>
        </w:rPr>
        <w:t>potentially affected</w:t>
      </w:r>
      <w:r w:rsidRPr="00861663">
        <w:rPr>
          <w:lang w:eastAsia="zh-CN"/>
        </w:rPr>
        <w:t xml:space="preserve"> administrations to be able to identify the potential impacts of these systems on their own systems and to formulate their comments to the notifying administration and the Radiocommunication Bureau</w:t>
      </w:r>
      <w:r w:rsidR="007E34DA">
        <w:rPr>
          <w:lang w:eastAsia="zh-CN"/>
        </w:rPr>
        <w:t>;</w:t>
      </w:r>
    </w:p>
    <w:p w14:paraId="33DE17DB" w14:textId="7C2C6583" w:rsidR="009B22EF" w:rsidRDefault="00DD37D6" w:rsidP="00DD37D6">
      <w:pPr>
        <w:pStyle w:val="enumlev1"/>
      </w:pPr>
      <w:r w:rsidRPr="00861663">
        <w:t>–</w:t>
      </w:r>
      <w:r w:rsidRPr="00861663">
        <w:tab/>
        <w:t xml:space="preserve">the Radiocommunication Bureau to be able to perform an examination with respect to compliance with the RR Article </w:t>
      </w:r>
      <w:r w:rsidRPr="00861663">
        <w:rPr>
          <w:b/>
          <w:bCs/>
        </w:rPr>
        <w:t>22</w:t>
      </w:r>
      <w:r w:rsidRPr="00861663">
        <w:t xml:space="preserve"> </w:t>
      </w:r>
      <w:proofErr w:type="spellStart"/>
      <w:r w:rsidRPr="00861663">
        <w:t>epfd</w:t>
      </w:r>
      <w:proofErr w:type="spellEnd"/>
      <w:r w:rsidRPr="00861663">
        <w:t xml:space="preserve"> limits based on the latest version of the algorithm contained in Recommendation ITU-R S.1503</w:t>
      </w:r>
      <w:r w:rsidR="009B22EF">
        <w:t xml:space="preserve">; and </w:t>
      </w:r>
    </w:p>
    <w:p w14:paraId="4D7086B8" w14:textId="3222C1C9" w:rsidR="00C361D2" w:rsidRDefault="00DD37D6" w:rsidP="00C361D2">
      <w:pPr>
        <w:pStyle w:val="enumlev1"/>
        <w:rPr>
          <w:lang w:eastAsia="zh-CN"/>
        </w:rPr>
      </w:pPr>
      <w:r w:rsidRPr="00861663">
        <w:rPr>
          <w:lang w:eastAsia="zh-CN"/>
        </w:rPr>
        <w:t>–</w:t>
      </w:r>
      <w:r w:rsidRPr="00861663">
        <w:rPr>
          <w:lang w:eastAsia="zh-CN"/>
        </w:rPr>
        <w:tab/>
      </w:r>
      <w:r w:rsidR="007F35FB">
        <w:rPr>
          <w:lang w:eastAsia="zh-CN"/>
        </w:rPr>
        <w:t xml:space="preserve">administrations and </w:t>
      </w:r>
      <w:r w:rsidR="007F35FB" w:rsidRPr="00861663">
        <w:t xml:space="preserve">the Radiocommunication Bureau </w:t>
      </w:r>
      <w:r w:rsidR="00D41972">
        <w:t xml:space="preserve">to </w:t>
      </w:r>
      <w:r w:rsidR="00154C5B">
        <w:t>understand</w:t>
      </w:r>
      <w:r w:rsidR="00D41972">
        <w:t xml:space="preserve"> whether the frequency assignments to a non-GSO satellite system </w:t>
      </w:r>
      <w:r w:rsidRPr="00861663">
        <w:rPr>
          <w:lang w:eastAsia="zh-CN"/>
        </w:rPr>
        <w:t>define a single non-GSO system or multiple mutually exclusive configurations and</w:t>
      </w:r>
      <w:r w:rsidR="00D41972">
        <w:rPr>
          <w:lang w:eastAsia="zh-CN"/>
        </w:rPr>
        <w:t>,</w:t>
      </w:r>
      <w:r w:rsidRPr="00861663">
        <w:rPr>
          <w:lang w:eastAsia="zh-CN"/>
        </w:rPr>
        <w:t xml:space="preserve"> in the case of the latter, the </w:t>
      </w:r>
      <w:r w:rsidR="00FD074F">
        <w:rPr>
          <w:lang w:eastAsia="zh-CN"/>
        </w:rPr>
        <w:t xml:space="preserve">nature </w:t>
      </w:r>
      <w:r w:rsidRPr="00861663">
        <w:rPr>
          <w:lang w:eastAsia="zh-CN"/>
        </w:rPr>
        <w:t xml:space="preserve">of </w:t>
      </w:r>
      <w:r w:rsidR="00FD074F">
        <w:rPr>
          <w:lang w:eastAsia="zh-CN"/>
        </w:rPr>
        <w:t xml:space="preserve">the </w:t>
      </w:r>
      <w:r w:rsidRPr="00861663">
        <w:rPr>
          <w:lang w:eastAsia="zh-CN"/>
        </w:rPr>
        <w:t>mutually exclusive configurations</w:t>
      </w:r>
      <w:r w:rsidR="00C16474">
        <w:rPr>
          <w:lang w:eastAsia="zh-CN"/>
        </w:rPr>
        <w:t>.</w:t>
      </w:r>
    </w:p>
    <w:p w14:paraId="7A71175B" w14:textId="5F99E801" w:rsidR="00C16474" w:rsidRDefault="00C16474" w:rsidP="00C361D2">
      <w:pPr>
        <w:pStyle w:val="enumlev1"/>
        <w:rPr>
          <w:lang w:eastAsia="zh-CN"/>
        </w:rPr>
      </w:pPr>
    </w:p>
    <w:p w14:paraId="55D6E5C1" w14:textId="31AC6548" w:rsidR="00AE69EC" w:rsidRPr="00765C21" w:rsidRDefault="00AE69EC" w:rsidP="00AE69EC">
      <w:pPr>
        <w:rPr>
          <w:b/>
        </w:rPr>
      </w:pPr>
      <w:r>
        <w:rPr>
          <w:b/>
        </w:rPr>
        <w:t>PROPOSALS</w:t>
      </w:r>
      <w:r w:rsidRPr="00765C21">
        <w:rPr>
          <w:b/>
        </w:rPr>
        <w:t>:</w:t>
      </w:r>
    </w:p>
    <w:p w14:paraId="513153BF" w14:textId="17F00173" w:rsidR="00C361D2" w:rsidRDefault="00F423C0" w:rsidP="00F80538">
      <w:pPr>
        <w:pStyle w:val="BRNormal"/>
        <w:rPr>
          <w:lang w:eastAsia="zh-CN"/>
        </w:rPr>
      </w:pPr>
      <w:r>
        <w:rPr>
          <w:lang w:eastAsia="zh-CN"/>
        </w:rPr>
        <w:t xml:space="preserve">The following modifications to Appendix 4 </w:t>
      </w:r>
      <w:r w:rsidR="009A53CD">
        <w:rPr>
          <w:lang w:eastAsia="zh-CN"/>
        </w:rPr>
        <w:t xml:space="preserve">Annex 2 are proposed in order to </w:t>
      </w:r>
      <w:r w:rsidR="00F80538">
        <w:rPr>
          <w:lang w:eastAsia="zh-CN"/>
        </w:rPr>
        <w:t xml:space="preserve">improve the description of non-GSO satellite systems </w:t>
      </w:r>
      <w:r w:rsidR="00162B74">
        <w:rPr>
          <w:lang w:eastAsia="zh-CN"/>
        </w:rPr>
        <w:t>as indicated in the background.</w:t>
      </w:r>
    </w:p>
    <w:p w14:paraId="3511E51A" w14:textId="77777777" w:rsidR="00F822E2" w:rsidRPr="004011FC" w:rsidRDefault="00F822E2" w:rsidP="00F822E2">
      <w:pPr>
        <w:pStyle w:val="AppendixNo"/>
      </w:pPr>
      <w:r w:rsidRPr="004011FC">
        <w:lastRenderedPageBreak/>
        <w:t>APPENDIX 4 (REV.WRC</w:t>
      </w:r>
      <w:r w:rsidRPr="004011FC">
        <w:noBreakHyphen/>
        <w:t>15)</w:t>
      </w:r>
    </w:p>
    <w:p w14:paraId="6346A12C" w14:textId="77777777" w:rsidR="00D23DD1" w:rsidRPr="004011FC" w:rsidRDefault="00D23DD1" w:rsidP="00D23DD1">
      <w:pPr>
        <w:pStyle w:val="Appendixtitle"/>
      </w:pPr>
      <w:r w:rsidRPr="004011FC">
        <w:t>Consolidated list and tables of characteristics for use in the</w:t>
      </w:r>
      <w:r w:rsidRPr="004011FC">
        <w:br/>
        <w:t>application of the procedures of Chapter III</w:t>
      </w:r>
    </w:p>
    <w:p w14:paraId="27A1FD83" w14:textId="77777777" w:rsidR="00D23DD1" w:rsidRPr="004011FC" w:rsidRDefault="00D23DD1" w:rsidP="00D23DD1">
      <w:pPr>
        <w:pStyle w:val="AnnexNo"/>
      </w:pPr>
      <w:r w:rsidRPr="004011FC">
        <w:t>ANNEX 2</w:t>
      </w:r>
    </w:p>
    <w:p w14:paraId="0C874CFB" w14:textId="77777777" w:rsidR="00D23DD1" w:rsidRPr="004011FC" w:rsidRDefault="00D23DD1" w:rsidP="00D23DD1">
      <w:pPr>
        <w:pStyle w:val="Annextitle"/>
      </w:pPr>
      <w:r w:rsidRPr="004011FC">
        <w:t>Characteristics of satellite networks, earth stations</w:t>
      </w:r>
      <w:r w:rsidRPr="004011FC">
        <w:br/>
        <w:t>or radio astronomy stations</w:t>
      </w:r>
      <w:r w:rsidRPr="004011FC">
        <w:rPr>
          <w:rStyle w:val="FootnoteReference"/>
          <w:b w:val="0"/>
          <w:bCs/>
        </w:rPr>
        <w:t>2</w:t>
      </w:r>
      <w:r w:rsidRPr="004011FC">
        <w:rPr>
          <w:rFonts w:ascii="Times New Roman"/>
          <w:b w:val="0"/>
          <w:sz w:val="16"/>
          <w:szCs w:val="16"/>
        </w:rPr>
        <w:t>  </w:t>
      </w:r>
      <w:proofErr w:type="gramStart"/>
      <w:r w:rsidRPr="004011FC">
        <w:rPr>
          <w:rFonts w:ascii="Times New Roman"/>
          <w:b w:val="0"/>
          <w:sz w:val="16"/>
          <w:szCs w:val="16"/>
        </w:rPr>
        <w:t>   </w:t>
      </w:r>
      <w:r w:rsidRPr="004011FC">
        <w:rPr>
          <w:rFonts w:ascii="Times New Roman"/>
          <w:b w:val="0"/>
          <w:sz w:val="16"/>
          <w:szCs w:val="16"/>
        </w:rPr>
        <w:t>(</w:t>
      </w:r>
      <w:proofErr w:type="gramEnd"/>
      <w:r w:rsidRPr="004011FC">
        <w:rPr>
          <w:rFonts w:ascii="Times New Roman"/>
          <w:b w:val="0"/>
          <w:sz w:val="16"/>
          <w:szCs w:val="16"/>
        </w:rPr>
        <w:t>Rev.WRC</w:t>
      </w:r>
      <w:r w:rsidRPr="004011FC">
        <w:rPr>
          <w:rFonts w:ascii="Times New Roman"/>
          <w:b w:val="0"/>
          <w:sz w:val="16"/>
          <w:szCs w:val="16"/>
        </w:rPr>
        <w:noBreakHyphen/>
        <w:t>12)</w:t>
      </w:r>
    </w:p>
    <w:p w14:paraId="3DA0EA1D" w14:textId="77777777" w:rsidR="00D23DD1" w:rsidRPr="004011FC" w:rsidRDefault="00D23DD1" w:rsidP="00D23DD1">
      <w:pPr>
        <w:pStyle w:val="Headingb"/>
        <w:rPr>
          <w:lang w:val="en-GB"/>
        </w:rPr>
      </w:pPr>
      <w:r w:rsidRPr="004011FC">
        <w:rPr>
          <w:lang w:val="en-GB"/>
        </w:rPr>
        <w:t>Footnotes to Tables A, B, C and D</w:t>
      </w:r>
    </w:p>
    <w:p w14:paraId="61422576" w14:textId="77777777" w:rsidR="00D23DD1" w:rsidRPr="004011FC" w:rsidRDefault="00D23DD1" w:rsidP="00D23DD1">
      <w:pPr>
        <w:pStyle w:val="Normalaftertitle0"/>
        <w:rPr>
          <w:lang w:eastAsia="zh-CN"/>
        </w:rPr>
        <w:sectPr w:rsidR="00D23DD1" w:rsidRPr="004011FC" w:rsidSect="00D02712">
          <w:headerReference w:type="default" r:id="rId7"/>
          <w:headerReference w:type="first" r:id="rId8"/>
          <w:pgSz w:w="11907" w:h="16834"/>
          <w:pgMar w:top="1418" w:right="1134" w:bottom="1418" w:left="1134" w:header="720" w:footer="720" w:gutter="0"/>
          <w:paperSrc w:first="15" w:other="15"/>
          <w:cols w:space="720"/>
          <w:titlePg/>
        </w:sectPr>
      </w:pPr>
    </w:p>
    <w:p w14:paraId="41A41248" w14:textId="5871F272" w:rsidR="00D23DD1" w:rsidRPr="004011FC" w:rsidRDefault="00D23DD1" w:rsidP="00D23DD1">
      <w:pPr>
        <w:pStyle w:val="Proposal"/>
      </w:pPr>
      <w:r w:rsidRPr="004011FC">
        <w:lastRenderedPageBreak/>
        <w:t>MOD</w:t>
      </w:r>
      <w:r w:rsidR="00D075B6">
        <w:tab/>
        <w:t>USA/7H/1</w:t>
      </w:r>
    </w:p>
    <w:p w14:paraId="4E5E3C02" w14:textId="77777777" w:rsidR="00D23DD1" w:rsidRPr="004011FC" w:rsidRDefault="00D23DD1" w:rsidP="00D23DD1">
      <w:pPr>
        <w:pStyle w:val="TableNo"/>
      </w:pPr>
      <w:r w:rsidRPr="004011FC">
        <w:t>TABLE A</w:t>
      </w:r>
    </w:p>
    <w:p w14:paraId="1030E921" w14:textId="77777777" w:rsidR="00D23DD1" w:rsidRPr="004011FC" w:rsidRDefault="00D23DD1" w:rsidP="00D23DD1">
      <w:pPr>
        <w:pStyle w:val="Tabletitle"/>
      </w:pPr>
      <w:r w:rsidRPr="004011FC">
        <w:t xml:space="preserve">GENERAL CHARACTERISTICS OF THE SATELLITE NETWORK, </w:t>
      </w:r>
      <w:r w:rsidRPr="004011FC">
        <w:br/>
        <w:t>EARTH STATION OR RADIO ASTRONOMY STATION</w:t>
      </w:r>
      <w:r w:rsidRPr="004011FC">
        <w:rPr>
          <w:color w:val="000000"/>
          <w:sz w:val="16"/>
        </w:rPr>
        <w:t>  </w:t>
      </w:r>
      <w:proofErr w:type="gramStart"/>
      <w:r w:rsidRPr="004011FC">
        <w:rPr>
          <w:color w:val="000000"/>
          <w:sz w:val="16"/>
        </w:rPr>
        <w:t>   </w:t>
      </w:r>
      <w:r w:rsidRPr="004011FC">
        <w:rPr>
          <w:b w:val="0"/>
          <w:bCs/>
          <w:color w:val="000000"/>
          <w:sz w:val="16"/>
        </w:rPr>
        <w:t>(</w:t>
      </w:r>
      <w:proofErr w:type="gramEnd"/>
      <w:r w:rsidRPr="004011FC">
        <w:rPr>
          <w:b w:val="0"/>
          <w:bCs/>
          <w:color w:val="000000"/>
          <w:sz w:val="16"/>
        </w:rPr>
        <w:t>Rev.WRC</w:t>
      </w:r>
      <w:r w:rsidRPr="004011FC">
        <w:rPr>
          <w:b w:val="0"/>
          <w:bCs/>
          <w:color w:val="000000"/>
          <w:sz w:val="16"/>
        </w:rPr>
        <w:noBreakHyphen/>
      </w:r>
      <w:bookmarkStart w:id="0" w:name="_GoBack"/>
      <w:del w:id="1" w:author="Author">
        <w:r w:rsidRPr="00B90A71" w:rsidDel="005C4C0C">
          <w:rPr>
            <w:b w:val="0"/>
            <w:bCs/>
            <w:color w:val="000000"/>
            <w:sz w:val="16"/>
          </w:rPr>
          <w:delText>1</w:delText>
        </w:r>
        <w:r w:rsidRPr="00B90A71" w:rsidDel="009F5584">
          <w:rPr>
            <w:b w:val="0"/>
            <w:bCs/>
            <w:color w:val="000000"/>
            <w:sz w:val="16"/>
          </w:rPr>
          <w:delText>5</w:delText>
        </w:r>
      </w:del>
      <w:ins w:id="2" w:author="Author">
        <w:r w:rsidRPr="00B90A71">
          <w:rPr>
            <w:b w:val="0"/>
            <w:bCs/>
            <w:color w:val="000000"/>
            <w:sz w:val="16"/>
          </w:rPr>
          <w:t>19</w:t>
        </w:r>
      </w:ins>
      <w:bookmarkEnd w:id="0"/>
      <w:r w:rsidRPr="004011FC">
        <w:rPr>
          <w:b w:val="0"/>
          <w:bCs/>
          <w:color w:val="000000"/>
          <w:sz w:val="16"/>
        </w:rPr>
        <w:t>)</w:t>
      </w:r>
    </w:p>
    <w:tbl>
      <w:tblPr>
        <w:tblW w:w="16224" w:type="dxa"/>
        <w:jc w:val="center"/>
        <w:tblLayout w:type="fixed"/>
        <w:tblCellMar>
          <w:left w:w="28" w:type="dxa"/>
          <w:right w:w="28" w:type="dxa"/>
        </w:tblCellMar>
        <w:tblLook w:val="04A0" w:firstRow="1" w:lastRow="0" w:firstColumn="1" w:lastColumn="0" w:noHBand="0" w:noVBand="1"/>
      </w:tblPr>
      <w:tblGrid>
        <w:gridCol w:w="1015"/>
        <w:gridCol w:w="6853"/>
        <w:gridCol w:w="693"/>
        <w:gridCol w:w="783"/>
        <w:gridCol w:w="827"/>
        <w:gridCol w:w="891"/>
        <w:gridCol w:w="594"/>
        <w:gridCol w:w="708"/>
        <w:gridCol w:w="772"/>
        <w:gridCol w:w="633"/>
        <w:gridCol w:w="757"/>
        <w:gridCol w:w="1169"/>
        <w:gridCol w:w="529"/>
      </w:tblGrid>
      <w:tr w:rsidR="00D23DD1" w:rsidRPr="00AA32A8" w14:paraId="42EB82DD" w14:textId="77777777" w:rsidTr="005E383C">
        <w:trPr>
          <w:trHeight w:val="3000"/>
          <w:tblHeader/>
          <w:jc w:val="center"/>
        </w:trPr>
        <w:tc>
          <w:tcPr>
            <w:tcW w:w="1015" w:type="dxa"/>
            <w:tcBorders>
              <w:top w:val="single" w:sz="12" w:space="0" w:color="auto"/>
              <w:left w:val="single" w:sz="12" w:space="0" w:color="auto"/>
              <w:bottom w:val="single" w:sz="12" w:space="0" w:color="auto"/>
              <w:right w:val="nil"/>
            </w:tcBorders>
            <w:shd w:val="clear" w:color="000000" w:fill="auto"/>
            <w:textDirection w:val="btLr"/>
            <w:vAlign w:val="center"/>
            <w:hideMark/>
          </w:tcPr>
          <w:p w14:paraId="3F6C46A5" w14:textId="77777777" w:rsidR="00D23DD1" w:rsidRPr="00AA32A8" w:rsidRDefault="00D23DD1" w:rsidP="005E383C">
            <w:pPr>
              <w:jc w:val="center"/>
              <w:rPr>
                <w:rFonts w:asciiTheme="majorBidi" w:hAnsiTheme="majorBidi" w:cstheme="majorBidi"/>
                <w:b/>
                <w:bCs/>
                <w:sz w:val="16"/>
                <w:szCs w:val="16"/>
              </w:rPr>
            </w:pPr>
            <w:r w:rsidRPr="00AA32A8">
              <w:rPr>
                <w:rFonts w:asciiTheme="majorBidi" w:hAnsiTheme="majorBidi" w:cstheme="majorBidi"/>
                <w:b/>
                <w:bCs/>
                <w:sz w:val="16"/>
                <w:szCs w:val="16"/>
              </w:rPr>
              <w:t>Items in Appendix</w:t>
            </w:r>
          </w:p>
        </w:tc>
        <w:tc>
          <w:tcPr>
            <w:tcW w:w="6853" w:type="dxa"/>
            <w:tcBorders>
              <w:top w:val="single" w:sz="12" w:space="0" w:color="auto"/>
              <w:left w:val="double" w:sz="6" w:space="0" w:color="auto"/>
              <w:bottom w:val="single" w:sz="12" w:space="0" w:color="auto"/>
              <w:right w:val="double" w:sz="4" w:space="0" w:color="auto"/>
            </w:tcBorders>
            <w:shd w:val="clear" w:color="auto" w:fill="auto"/>
            <w:vAlign w:val="center"/>
            <w:hideMark/>
          </w:tcPr>
          <w:p w14:paraId="37DEEF80" w14:textId="77777777" w:rsidR="00D23DD1" w:rsidRPr="00AA32A8" w:rsidRDefault="00D23DD1" w:rsidP="005E383C">
            <w:pPr>
              <w:tabs>
                <w:tab w:val="left" w:pos="288"/>
                <w:tab w:val="left" w:pos="576"/>
                <w:tab w:val="left" w:pos="864"/>
                <w:tab w:val="left" w:pos="1440"/>
              </w:tabs>
              <w:ind w:left="112"/>
              <w:jc w:val="center"/>
              <w:rPr>
                <w:rFonts w:asciiTheme="majorBidi" w:hAnsiTheme="majorBidi" w:cstheme="majorBidi"/>
                <w:b/>
                <w:bCs/>
                <w:i/>
                <w:iCs/>
                <w:sz w:val="16"/>
                <w:szCs w:val="16"/>
              </w:rPr>
            </w:pPr>
            <w:r w:rsidRPr="00AA32A8">
              <w:rPr>
                <w:rFonts w:asciiTheme="majorBidi" w:hAnsiTheme="majorBidi" w:cstheme="majorBidi"/>
                <w:b/>
                <w:bCs/>
                <w:i/>
                <w:iCs/>
                <w:sz w:val="16"/>
                <w:szCs w:val="16"/>
              </w:rPr>
              <w:t xml:space="preserve">A </w:t>
            </w:r>
            <w:r w:rsidRPr="00AA32A8">
              <w:rPr>
                <w:rFonts w:asciiTheme="majorBidi" w:hAnsiTheme="majorBidi" w:cstheme="majorBidi"/>
                <w:b/>
                <w:bCs/>
                <w:i/>
                <w:iCs/>
                <w:sz w:val="16"/>
                <w:szCs w:val="16"/>
                <w:vertAlign w:val="superscript"/>
              </w:rPr>
              <w:t>_</w:t>
            </w:r>
            <w:r w:rsidRPr="00AA32A8">
              <w:rPr>
                <w:rFonts w:asciiTheme="majorBidi" w:hAnsiTheme="majorBidi" w:cstheme="majorBidi"/>
                <w:b/>
                <w:bCs/>
                <w:i/>
                <w:iCs/>
                <w:sz w:val="16"/>
                <w:szCs w:val="16"/>
              </w:rPr>
              <w:t xml:space="preserve"> GENERAL CHARACTERISTICS OF THE SATELLITE NETWORK, </w:t>
            </w:r>
            <w:r w:rsidRPr="00AA32A8">
              <w:rPr>
                <w:rFonts w:asciiTheme="majorBidi" w:hAnsiTheme="majorBidi" w:cstheme="majorBidi"/>
                <w:b/>
                <w:bCs/>
                <w:i/>
                <w:iCs/>
                <w:sz w:val="16"/>
                <w:szCs w:val="16"/>
              </w:rPr>
              <w:br/>
              <w:t xml:space="preserve">EARTH STATION OR RADIO ASTRONOMY STATION </w:t>
            </w:r>
          </w:p>
        </w:tc>
        <w:tc>
          <w:tcPr>
            <w:tcW w:w="693"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7E96C6E1"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Advance publication of a geostationary-</w:t>
            </w:r>
            <w:r w:rsidRPr="00AA32A8">
              <w:rPr>
                <w:rFonts w:asciiTheme="majorBidi" w:hAnsiTheme="majorBidi" w:cstheme="majorBidi"/>
                <w:b/>
                <w:bCs/>
                <w:sz w:val="16"/>
                <w:szCs w:val="16"/>
              </w:rPr>
              <w:br/>
              <w:t>satellite network</w:t>
            </w:r>
          </w:p>
        </w:tc>
        <w:tc>
          <w:tcPr>
            <w:tcW w:w="78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958AD95"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Advance publication of a non-geostationary-satellite network subject to coordination under Section II </w:t>
            </w:r>
            <w:r w:rsidRPr="00AA32A8">
              <w:rPr>
                <w:rFonts w:asciiTheme="majorBidi" w:hAnsiTheme="majorBidi" w:cstheme="majorBidi"/>
                <w:b/>
                <w:bCs/>
                <w:sz w:val="16"/>
                <w:szCs w:val="16"/>
              </w:rPr>
              <w:br/>
              <w:t>of Article 9</w:t>
            </w:r>
          </w:p>
        </w:tc>
        <w:tc>
          <w:tcPr>
            <w:tcW w:w="82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5A08131B"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Advance publication of a non-geostationary-satellite network not subject to coordination under Section II </w:t>
            </w:r>
            <w:r w:rsidRPr="00AA32A8">
              <w:rPr>
                <w:rFonts w:asciiTheme="majorBidi" w:hAnsiTheme="majorBidi" w:cstheme="majorBidi"/>
                <w:b/>
                <w:bCs/>
                <w:sz w:val="16"/>
                <w:szCs w:val="16"/>
              </w:rPr>
              <w:br/>
              <w:t>of Article 9</w:t>
            </w:r>
          </w:p>
        </w:tc>
        <w:tc>
          <w:tcPr>
            <w:tcW w:w="891"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2D1D4E5"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594"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6E0FFC0"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Notification or coordination of a non-geostationary-satellite network</w:t>
            </w:r>
          </w:p>
        </w:tc>
        <w:tc>
          <w:tcPr>
            <w:tcW w:w="708"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0C0492F"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Notification or coordination of an earth station (including notification under </w:t>
            </w:r>
            <w:r w:rsidRPr="00AA32A8">
              <w:rPr>
                <w:rFonts w:asciiTheme="majorBidi" w:hAnsiTheme="majorBidi" w:cstheme="majorBidi"/>
                <w:b/>
                <w:bCs/>
                <w:sz w:val="16"/>
                <w:szCs w:val="16"/>
              </w:rPr>
              <w:br/>
              <w:t xml:space="preserve">Appendices 30A or 30B) </w:t>
            </w:r>
          </w:p>
        </w:tc>
        <w:tc>
          <w:tcPr>
            <w:tcW w:w="77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2BC47827"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Notice for a satellite network in the broadcasting-satellite service under </w:t>
            </w:r>
            <w:r w:rsidRPr="00AA32A8">
              <w:rPr>
                <w:rFonts w:asciiTheme="majorBidi" w:hAnsiTheme="majorBidi" w:cstheme="majorBidi"/>
                <w:b/>
                <w:bCs/>
                <w:sz w:val="16"/>
                <w:szCs w:val="16"/>
              </w:rPr>
              <w:br/>
              <w:t>Appendix 30 (Articles 4 and 5)</w:t>
            </w:r>
          </w:p>
        </w:tc>
        <w:tc>
          <w:tcPr>
            <w:tcW w:w="63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2B422F1C"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Notice for a satellite network </w:t>
            </w:r>
            <w:r w:rsidRPr="00AA32A8">
              <w:rPr>
                <w:rFonts w:asciiTheme="majorBidi" w:hAnsiTheme="majorBidi" w:cstheme="majorBidi"/>
                <w:b/>
                <w:bCs/>
                <w:sz w:val="16"/>
                <w:szCs w:val="16"/>
              </w:rPr>
              <w:br/>
              <w:t xml:space="preserve">(feeder-link) under Appendix 30A </w:t>
            </w:r>
            <w:r w:rsidRPr="00AA32A8">
              <w:rPr>
                <w:rFonts w:asciiTheme="majorBidi" w:hAnsiTheme="majorBidi" w:cstheme="majorBidi"/>
                <w:b/>
                <w:bCs/>
                <w:sz w:val="16"/>
                <w:szCs w:val="16"/>
              </w:rPr>
              <w:br/>
              <w:t>(Articles 4 and 5)</w:t>
            </w:r>
          </w:p>
        </w:tc>
        <w:tc>
          <w:tcPr>
            <w:tcW w:w="757"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25160ED4"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Notice for a satellite network in the fixed-</w:t>
            </w:r>
            <w:r w:rsidRPr="00AA32A8">
              <w:rPr>
                <w:rFonts w:asciiTheme="majorBidi" w:hAnsiTheme="majorBidi" w:cstheme="majorBidi"/>
                <w:b/>
                <w:bCs/>
                <w:sz w:val="16"/>
                <w:szCs w:val="16"/>
              </w:rPr>
              <w:br/>
              <w:t xml:space="preserve">satellite service under Appendix 30B </w:t>
            </w:r>
            <w:r w:rsidRPr="00AA32A8">
              <w:rPr>
                <w:rFonts w:asciiTheme="majorBidi" w:hAnsiTheme="majorBidi" w:cstheme="majorBidi"/>
                <w:b/>
                <w:bCs/>
                <w:sz w:val="16"/>
                <w:szCs w:val="16"/>
              </w:rPr>
              <w:br/>
              <w:t>(Articles 6 and 8)</w:t>
            </w:r>
          </w:p>
        </w:tc>
        <w:tc>
          <w:tcPr>
            <w:tcW w:w="1169" w:type="dxa"/>
            <w:tcBorders>
              <w:top w:val="single" w:sz="12" w:space="0" w:color="auto"/>
              <w:left w:val="nil"/>
              <w:bottom w:val="single" w:sz="12" w:space="0" w:color="auto"/>
              <w:right w:val="nil"/>
            </w:tcBorders>
            <w:shd w:val="clear" w:color="000000" w:fill="auto"/>
            <w:textDirection w:val="btLr"/>
            <w:vAlign w:val="center"/>
            <w:hideMark/>
          </w:tcPr>
          <w:p w14:paraId="5A43A3B2"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Items in Appendix</w:t>
            </w:r>
          </w:p>
        </w:tc>
        <w:tc>
          <w:tcPr>
            <w:tcW w:w="529"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6FEBC4D8"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Radio astronomy</w:t>
            </w:r>
          </w:p>
        </w:tc>
      </w:tr>
      <w:tr w:rsidR="00D23DD1" w:rsidRPr="00AA32A8" w14:paraId="0C66A4F4"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hideMark/>
          </w:tcPr>
          <w:p w14:paraId="60081D7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p>
        </w:tc>
        <w:tc>
          <w:tcPr>
            <w:tcW w:w="6853" w:type="dxa"/>
            <w:tcBorders>
              <w:top w:val="single" w:sz="4" w:space="0" w:color="auto"/>
              <w:left w:val="nil"/>
              <w:bottom w:val="single" w:sz="4" w:space="0" w:color="auto"/>
              <w:right w:val="double" w:sz="4" w:space="0" w:color="auto"/>
            </w:tcBorders>
            <w:shd w:val="clear" w:color="auto" w:fill="auto"/>
            <w:hideMark/>
          </w:tcPr>
          <w:p w14:paraId="325E6AFE" w14:textId="77777777" w:rsidR="00D23DD1" w:rsidRPr="00AA32A8" w:rsidRDefault="00D23DD1" w:rsidP="005E383C">
            <w:pPr>
              <w:tabs>
                <w:tab w:val="left" w:pos="288"/>
                <w:tab w:val="left" w:pos="576"/>
                <w:tab w:val="left" w:pos="864"/>
                <w:tab w:val="left" w:pos="1152"/>
                <w:tab w:val="left" w:pos="1440"/>
              </w:tabs>
              <w:spacing w:before="40" w:after="40"/>
              <w:ind w:left="112"/>
              <w:rPr>
                <w:rFonts w:asciiTheme="majorBidi" w:hAnsiTheme="majorBidi" w:cstheme="majorBidi"/>
                <w:b/>
                <w:bCs/>
                <w:sz w:val="18"/>
                <w:szCs w:val="18"/>
              </w:rPr>
            </w:pPr>
            <w:r w:rsidRPr="00AA32A8">
              <w:rPr>
                <w:rFonts w:asciiTheme="majorBidi" w:hAnsiTheme="majorBidi" w:cstheme="majorBidi"/>
                <w:b/>
                <w:bCs/>
                <w:sz w:val="18"/>
                <w:szCs w:val="18"/>
              </w:rPr>
              <w:t>For space station(s) onboard non-geostationary satellite(s):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6B3B5E2C"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83" w:type="dxa"/>
            <w:tcBorders>
              <w:top w:val="single" w:sz="4" w:space="0" w:color="auto"/>
              <w:left w:val="nil"/>
              <w:bottom w:val="single" w:sz="4" w:space="0" w:color="auto"/>
              <w:right w:val="single" w:sz="4" w:space="0" w:color="auto"/>
            </w:tcBorders>
            <w:shd w:val="clear" w:color="auto" w:fill="auto"/>
            <w:vAlign w:val="center"/>
            <w:hideMark/>
          </w:tcPr>
          <w:p w14:paraId="5F98BE4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827" w:type="dxa"/>
            <w:tcBorders>
              <w:top w:val="single" w:sz="4" w:space="0" w:color="auto"/>
              <w:left w:val="nil"/>
              <w:bottom w:val="single" w:sz="4" w:space="0" w:color="auto"/>
              <w:right w:val="single" w:sz="4" w:space="0" w:color="auto"/>
            </w:tcBorders>
            <w:shd w:val="clear" w:color="auto" w:fill="auto"/>
            <w:vAlign w:val="center"/>
            <w:hideMark/>
          </w:tcPr>
          <w:p w14:paraId="01C7E8FC"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6D41BA7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D9AC2B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52DD24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72" w:type="dxa"/>
            <w:tcBorders>
              <w:top w:val="single" w:sz="4" w:space="0" w:color="auto"/>
              <w:left w:val="nil"/>
              <w:bottom w:val="single" w:sz="4" w:space="0" w:color="auto"/>
              <w:right w:val="single" w:sz="4" w:space="0" w:color="auto"/>
            </w:tcBorders>
            <w:shd w:val="clear" w:color="auto" w:fill="auto"/>
            <w:vAlign w:val="center"/>
            <w:hideMark/>
          </w:tcPr>
          <w:p w14:paraId="49E802A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633" w:type="dxa"/>
            <w:tcBorders>
              <w:top w:val="single" w:sz="4" w:space="0" w:color="auto"/>
              <w:left w:val="nil"/>
              <w:bottom w:val="single" w:sz="4" w:space="0" w:color="auto"/>
              <w:right w:val="single" w:sz="4" w:space="0" w:color="auto"/>
            </w:tcBorders>
            <w:shd w:val="clear" w:color="auto" w:fill="auto"/>
            <w:vAlign w:val="center"/>
            <w:hideMark/>
          </w:tcPr>
          <w:p w14:paraId="64BA578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57" w:type="dxa"/>
            <w:tcBorders>
              <w:top w:val="single" w:sz="4" w:space="0" w:color="auto"/>
              <w:left w:val="nil"/>
              <w:bottom w:val="single" w:sz="4" w:space="0" w:color="auto"/>
              <w:right w:val="double" w:sz="6" w:space="0" w:color="auto"/>
            </w:tcBorders>
            <w:shd w:val="clear" w:color="auto" w:fill="auto"/>
            <w:vAlign w:val="center"/>
            <w:hideMark/>
          </w:tcPr>
          <w:p w14:paraId="5BBC728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1169" w:type="dxa"/>
            <w:tcBorders>
              <w:top w:val="single" w:sz="4" w:space="0" w:color="auto"/>
              <w:left w:val="nil"/>
              <w:bottom w:val="single" w:sz="4" w:space="0" w:color="auto"/>
              <w:right w:val="double" w:sz="6" w:space="0" w:color="auto"/>
            </w:tcBorders>
            <w:shd w:val="clear" w:color="000000" w:fill="auto"/>
            <w:hideMark/>
          </w:tcPr>
          <w:p w14:paraId="67820CB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p>
        </w:tc>
        <w:tc>
          <w:tcPr>
            <w:tcW w:w="529" w:type="dxa"/>
            <w:tcBorders>
              <w:top w:val="single" w:sz="4" w:space="0" w:color="auto"/>
              <w:left w:val="nil"/>
              <w:bottom w:val="single" w:sz="4" w:space="0" w:color="auto"/>
              <w:right w:val="single" w:sz="12" w:space="0" w:color="auto"/>
            </w:tcBorders>
            <w:shd w:val="clear" w:color="auto" w:fill="auto"/>
            <w:vAlign w:val="center"/>
            <w:hideMark/>
          </w:tcPr>
          <w:p w14:paraId="032DBAD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2B3D79F3"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58D2D10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A.4.b.1</w:t>
            </w:r>
          </w:p>
        </w:tc>
        <w:tc>
          <w:tcPr>
            <w:tcW w:w="6853" w:type="dxa"/>
            <w:tcBorders>
              <w:top w:val="nil"/>
              <w:left w:val="nil"/>
              <w:bottom w:val="single" w:sz="4" w:space="0" w:color="auto"/>
              <w:right w:val="double" w:sz="4" w:space="0" w:color="auto"/>
            </w:tcBorders>
            <w:shd w:val="clear" w:color="auto" w:fill="auto"/>
            <w:hideMark/>
          </w:tcPr>
          <w:p w14:paraId="2AA8CBDA"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r w:rsidRPr="00AA32A8">
              <w:rPr>
                <w:sz w:val="18"/>
                <w:szCs w:val="18"/>
              </w:rPr>
              <w:tab/>
              <w:t>the number of orbital planes</w:t>
            </w:r>
          </w:p>
        </w:tc>
        <w:tc>
          <w:tcPr>
            <w:tcW w:w="693" w:type="dxa"/>
            <w:tcBorders>
              <w:top w:val="nil"/>
              <w:left w:val="double" w:sz="4" w:space="0" w:color="auto"/>
              <w:bottom w:val="single" w:sz="4" w:space="0" w:color="auto"/>
              <w:right w:val="single" w:sz="4" w:space="0" w:color="auto"/>
            </w:tcBorders>
            <w:shd w:val="clear" w:color="auto" w:fill="auto"/>
            <w:vAlign w:val="center"/>
            <w:hideMark/>
          </w:tcPr>
          <w:p w14:paraId="28A1331A"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83" w:type="dxa"/>
            <w:tcBorders>
              <w:top w:val="nil"/>
              <w:left w:val="nil"/>
              <w:bottom w:val="single" w:sz="4" w:space="0" w:color="auto"/>
              <w:right w:val="single" w:sz="4" w:space="0" w:color="auto"/>
            </w:tcBorders>
            <w:shd w:val="clear" w:color="auto" w:fill="auto"/>
            <w:vAlign w:val="center"/>
            <w:hideMark/>
          </w:tcPr>
          <w:p w14:paraId="4B323C2B"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827" w:type="dxa"/>
            <w:tcBorders>
              <w:top w:val="nil"/>
              <w:left w:val="nil"/>
              <w:bottom w:val="single" w:sz="4" w:space="0" w:color="auto"/>
              <w:right w:val="single" w:sz="4" w:space="0" w:color="auto"/>
            </w:tcBorders>
            <w:shd w:val="clear" w:color="auto" w:fill="auto"/>
            <w:vAlign w:val="center"/>
            <w:hideMark/>
          </w:tcPr>
          <w:p w14:paraId="613B21A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hideMark/>
          </w:tcPr>
          <w:p w14:paraId="3486C9F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594" w:type="dxa"/>
            <w:tcBorders>
              <w:top w:val="nil"/>
              <w:left w:val="nil"/>
              <w:bottom w:val="single" w:sz="4" w:space="0" w:color="auto"/>
              <w:right w:val="single" w:sz="4" w:space="0" w:color="auto"/>
            </w:tcBorders>
            <w:shd w:val="clear" w:color="auto" w:fill="auto"/>
            <w:vAlign w:val="center"/>
            <w:hideMark/>
          </w:tcPr>
          <w:p w14:paraId="31FE57A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hideMark/>
          </w:tcPr>
          <w:p w14:paraId="05757C7C"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72" w:type="dxa"/>
            <w:tcBorders>
              <w:top w:val="nil"/>
              <w:left w:val="nil"/>
              <w:bottom w:val="single" w:sz="4" w:space="0" w:color="auto"/>
              <w:right w:val="single" w:sz="4" w:space="0" w:color="auto"/>
            </w:tcBorders>
            <w:shd w:val="clear" w:color="auto" w:fill="auto"/>
            <w:vAlign w:val="center"/>
            <w:hideMark/>
          </w:tcPr>
          <w:p w14:paraId="07355A39"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633" w:type="dxa"/>
            <w:tcBorders>
              <w:top w:val="nil"/>
              <w:left w:val="nil"/>
              <w:bottom w:val="single" w:sz="4" w:space="0" w:color="auto"/>
              <w:right w:val="single" w:sz="4" w:space="0" w:color="auto"/>
            </w:tcBorders>
            <w:shd w:val="clear" w:color="auto" w:fill="auto"/>
            <w:vAlign w:val="center"/>
            <w:hideMark/>
          </w:tcPr>
          <w:p w14:paraId="24D2E08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57" w:type="dxa"/>
            <w:tcBorders>
              <w:top w:val="nil"/>
              <w:left w:val="nil"/>
              <w:bottom w:val="single" w:sz="4" w:space="0" w:color="auto"/>
              <w:right w:val="double" w:sz="6" w:space="0" w:color="auto"/>
            </w:tcBorders>
            <w:shd w:val="clear" w:color="auto" w:fill="auto"/>
            <w:vAlign w:val="center"/>
            <w:hideMark/>
          </w:tcPr>
          <w:p w14:paraId="48FC47C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1169" w:type="dxa"/>
            <w:tcBorders>
              <w:top w:val="nil"/>
              <w:left w:val="nil"/>
              <w:bottom w:val="single" w:sz="4" w:space="0" w:color="auto"/>
              <w:right w:val="double" w:sz="6" w:space="0" w:color="auto"/>
            </w:tcBorders>
            <w:shd w:val="clear" w:color="000000" w:fill="auto"/>
            <w:hideMark/>
          </w:tcPr>
          <w:p w14:paraId="115A61A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A.4.b.1</w:t>
            </w:r>
          </w:p>
        </w:tc>
        <w:tc>
          <w:tcPr>
            <w:tcW w:w="529" w:type="dxa"/>
            <w:tcBorders>
              <w:top w:val="nil"/>
              <w:left w:val="nil"/>
              <w:bottom w:val="single" w:sz="4" w:space="0" w:color="auto"/>
              <w:right w:val="single" w:sz="12" w:space="0" w:color="auto"/>
            </w:tcBorders>
            <w:shd w:val="clear" w:color="auto" w:fill="auto"/>
            <w:vAlign w:val="center"/>
            <w:hideMark/>
          </w:tcPr>
          <w:p w14:paraId="53602A2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6CFD9AAA" w14:textId="77777777" w:rsidTr="005E383C">
        <w:trPr>
          <w:cantSplit/>
          <w:jc w:val="center"/>
          <w:ins w:id="3" w:author="Author"/>
        </w:trPr>
        <w:tc>
          <w:tcPr>
            <w:tcW w:w="1015" w:type="dxa"/>
            <w:tcBorders>
              <w:top w:val="nil"/>
              <w:left w:val="single" w:sz="12" w:space="0" w:color="auto"/>
              <w:bottom w:val="single" w:sz="4" w:space="0" w:color="auto"/>
              <w:right w:val="double" w:sz="6" w:space="0" w:color="auto"/>
            </w:tcBorders>
            <w:shd w:val="clear" w:color="000000" w:fill="auto"/>
          </w:tcPr>
          <w:p w14:paraId="707C3511" w14:textId="77777777" w:rsidR="00D23DD1" w:rsidRPr="00AA32A8" w:rsidRDefault="00D23DD1" w:rsidP="005E383C">
            <w:pPr>
              <w:spacing w:before="40" w:after="40"/>
              <w:rPr>
                <w:ins w:id="4" w:author="Author"/>
                <w:rFonts w:asciiTheme="majorBidi" w:hAnsiTheme="majorBidi" w:cstheme="majorBidi"/>
                <w:sz w:val="18"/>
                <w:szCs w:val="18"/>
                <w:lang w:eastAsia="zh-CN"/>
              </w:rPr>
            </w:pPr>
            <w:ins w:id="5" w:author="Author">
              <w:r w:rsidRPr="00AA32A8">
                <w:rPr>
                  <w:rFonts w:asciiTheme="majorBidi" w:hAnsiTheme="majorBidi" w:cstheme="majorBidi"/>
                  <w:sz w:val="18"/>
                  <w:szCs w:val="18"/>
                  <w:lang w:eastAsia="zh-CN"/>
                </w:rPr>
                <w:t>A.4.b.1.a</w:t>
              </w:r>
            </w:ins>
          </w:p>
        </w:tc>
        <w:tc>
          <w:tcPr>
            <w:tcW w:w="6853" w:type="dxa"/>
            <w:tcBorders>
              <w:top w:val="nil"/>
              <w:left w:val="nil"/>
              <w:bottom w:val="single" w:sz="4" w:space="0" w:color="auto"/>
              <w:right w:val="double" w:sz="4" w:space="0" w:color="auto"/>
            </w:tcBorders>
            <w:shd w:val="clear" w:color="auto" w:fill="auto"/>
          </w:tcPr>
          <w:p w14:paraId="680CCC8D" w14:textId="77777777" w:rsidR="00D23DD1" w:rsidRPr="00AA32A8" w:rsidRDefault="00D23DD1" w:rsidP="005E383C">
            <w:pPr>
              <w:spacing w:before="40" w:after="40"/>
              <w:ind w:left="340"/>
              <w:rPr>
                <w:ins w:id="6" w:author="Author"/>
                <w:bCs/>
                <w:sz w:val="18"/>
                <w:szCs w:val="18"/>
              </w:rPr>
            </w:pPr>
            <w:ins w:id="7" w:author="Author">
              <w:r w:rsidRPr="00AA32A8">
                <w:rPr>
                  <w:bCs/>
                  <w:sz w:val="18"/>
                  <w:szCs w:val="18"/>
                </w:rPr>
                <w:t>Indicator of whether the non-geostationary satellite system represents a “constellation”, where a term “constellation” describes a satellite system, for which the relative distribution of the orbital planes and satellites is defined.</w:t>
              </w:r>
            </w:ins>
          </w:p>
          <w:p w14:paraId="4E103555" w14:textId="77777777" w:rsidR="00D23DD1" w:rsidRPr="00AA32A8" w:rsidRDefault="00D23DD1" w:rsidP="005E383C">
            <w:pPr>
              <w:spacing w:before="40" w:after="40"/>
              <w:ind w:left="510"/>
              <w:rPr>
                <w:ins w:id="8" w:author="Author"/>
                <w:bCs/>
                <w:sz w:val="18"/>
                <w:szCs w:val="18"/>
                <w:u w:val="single"/>
              </w:rPr>
            </w:pPr>
            <w:ins w:id="9" w:author="Author">
              <w:r w:rsidRPr="00961E78">
                <w:rPr>
                  <w:i/>
                  <w:iCs/>
                  <w:sz w:val="18"/>
                  <w:szCs w:val="18"/>
                  <w:u w:val="single"/>
                </w:rPr>
                <w:t>Note</w:t>
              </w:r>
              <w:r w:rsidRPr="00961E78">
                <w:rPr>
                  <w:iCs/>
                  <w:sz w:val="18"/>
                  <w:szCs w:val="18"/>
                </w:rPr>
                <w:t xml:space="preserve"> - </w:t>
              </w:r>
              <w:r w:rsidRPr="00AA32A8">
                <w:rPr>
                  <w:sz w:val="18"/>
                  <w:szCs w:val="18"/>
                  <w:u w:val="single"/>
                </w:rPr>
                <w:t>Non-</w:t>
              </w:r>
              <w:r w:rsidRPr="00AA32A8">
                <w:rPr>
                  <w:iCs/>
                  <w:sz w:val="18"/>
                  <w:szCs w:val="18"/>
                </w:rPr>
                <w:t>geostationary</w:t>
              </w:r>
              <w:r w:rsidRPr="00AA32A8">
                <w:rPr>
                  <w:sz w:val="18"/>
                  <w:szCs w:val="18"/>
                  <w:u w:val="single"/>
                </w:rPr>
                <w:t xml:space="preserve"> satellite systems in frequency bands subject to the provisions of Nos</w:t>
              </w:r>
              <w:r w:rsidRPr="00AA32A8">
                <w:rPr>
                  <w:iCs/>
                  <w:sz w:val="18"/>
                  <w:szCs w:val="18"/>
                  <w:u w:val="single"/>
                </w:rPr>
                <w:t>. </w:t>
              </w:r>
              <w:r w:rsidRPr="00AA32A8">
                <w:rPr>
                  <w:b/>
                  <w:bCs/>
                  <w:sz w:val="18"/>
                  <w:szCs w:val="18"/>
                  <w:u w:val="single"/>
                </w:rPr>
                <w:t>9.12,</w:t>
              </w:r>
              <w:r w:rsidRPr="00AA32A8">
                <w:rPr>
                  <w:sz w:val="18"/>
                  <w:szCs w:val="18"/>
                  <w:u w:val="single"/>
                </w:rPr>
                <w:t xml:space="preserve"> </w:t>
              </w:r>
              <w:r w:rsidRPr="00AA32A8">
                <w:rPr>
                  <w:b/>
                  <w:bCs/>
                  <w:sz w:val="18"/>
                  <w:szCs w:val="18"/>
                  <w:u w:val="single"/>
                </w:rPr>
                <w:t>9.12A</w:t>
              </w:r>
              <w:r w:rsidRPr="00AA32A8">
                <w:rPr>
                  <w:sz w:val="18"/>
                  <w:szCs w:val="18"/>
                  <w:u w:val="single"/>
                </w:rPr>
                <w:t xml:space="preserve">, </w:t>
              </w:r>
              <w:r w:rsidRPr="00AA32A8">
                <w:rPr>
                  <w:b/>
                  <w:sz w:val="18"/>
                  <w:szCs w:val="18"/>
                  <w:u w:val="single"/>
                </w:rPr>
                <w:t>22.5C</w:t>
              </w:r>
              <w:r w:rsidRPr="00AA32A8">
                <w:rPr>
                  <w:bCs/>
                  <w:sz w:val="18"/>
                  <w:szCs w:val="18"/>
                  <w:u w:val="single"/>
                </w:rPr>
                <w:t xml:space="preserve">, </w:t>
              </w:r>
              <w:r w:rsidRPr="00AA32A8">
                <w:rPr>
                  <w:b/>
                  <w:sz w:val="18"/>
                  <w:szCs w:val="18"/>
                  <w:u w:val="single"/>
                </w:rPr>
                <w:t>22.5D</w:t>
              </w:r>
              <w:r w:rsidRPr="00AA32A8">
                <w:rPr>
                  <w:bCs/>
                  <w:sz w:val="18"/>
                  <w:szCs w:val="18"/>
                  <w:u w:val="single"/>
                </w:rPr>
                <w:t xml:space="preserve"> or </w:t>
              </w:r>
              <w:r w:rsidRPr="00AA32A8">
                <w:rPr>
                  <w:b/>
                  <w:sz w:val="18"/>
                  <w:szCs w:val="18"/>
                  <w:u w:val="single"/>
                </w:rPr>
                <w:t>22.5F</w:t>
              </w:r>
              <w:r w:rsidRPr="00AA32A8">
                <w:rPr>
                  <w:bCs/>
                  <w:sz w:val="18"/>
                  <w:szCs w:val="18"/>
                  <w:u w:val="single"/>
                </w:rPr>
                <w:t xml:space="preserve"> are always considered as “</w:t>
              </w:r>
              <w:r w:rsidRPr="00B90A71">
                <w:rPr>
                  <w:bCs/>
                  <w:sz w:val="18"/>
                  <w:szCs w:val="18"/>
                  <w:u w:val="single"/>
                </w:rPr>
                <w:t>constellations</w:t>
              </w:r>
              <w:r w:rsidRPr="00AA32A8">
                <w:rPr>
                  <w:bCs/>
                  <w:sz w:val="18"/>
                  <w:szCs w:val="18"/>
                  <w:u w:val="single"/>
                </w:rPr>
                <w: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EDADE3C" w14:textId="77777777" w:rsidR="00D23DD1" w:rsidRPr="00AA32A8" w:rsidRDefault="00D23DD1" w:rsidP="005E383C">
            <w:pPr>
              <w:spacing w:before="40" w:after="40"/>
              <w:jc w:val="center"/>
              <w:rPr>
                <w:ins w:id="10"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D8C9445" w14:textId="77777777" w:rsidR="00D23DD1" w:rsidRPr="00AA32A8" w:rsidRDefault="00D23DD1" w:rsidP="005E383C">
            <w:pPr>
              <w:spacing w:before="40" w:after="40"/>
              <w:jc w:val="center"/>
              <w:rPr>
                <w:ins w:id="11"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520C0D4" w14:textId="77777777" w:rsidR="00D23DD1" w:rsidRPr="00AA32A8" w:rsidRDefault="00D23DD1" w:rsidP="005E383C">
            <w:pPr>
              <w:spacing w:before="40" w:after="40"/>
              <w:jc w:val="center"/>
              <w:rPr>
                <w:ins w:id="12" w:author="Author"/>
                <w:rFonts w:asciiTheme="majorBidi" w:hAnsiTheme="majorBidi" w:cstheme="majorBidi"/>
                <w:b/>
                <w:bCs/>
                <w:sz w:val="18"/>
                <w:szCs w:val="18"/>
              </w:rPr>
            </w:pPr>
            <w:ins w:id="13" w:author="Author">
              <w:r w:rsidRPr="00AA32A8">
                <w:rPr>
                  <w:rFonts w:asciiTheme="majorBidi" w:hAnsiTheme="majorBidi" w:cstheme="majorBidi"/>
                  <w:b/>
                  <w:bCs/>
                  <w:sz w:val="18"/>
                  <w:szCs w:val="18"/>
                </w:rPr>
                <w:t>X</w:t>
              </w:r>
            </w:ins>
          </w:p>
        </w:tc>
        <w:tc>
          <w:tcPr>
            <w:tcW w:w="891" w:type="dxa"/>
            <w:tcBorders>
              <w:top w:val="nil"/>
              <w:left w:val="nil"/>
              <w:bottom w:val="single" w:sz="4" w:space="0" w:color="auto"/>
              <w:right w:val="single" w:sz="4" w:space="0" w:color="auto"/>
            </w:tcBorders>
            <w:shd w:val="clear" w:color="auto" w:fill="auto"/>
            <w:vAlign w:val="center"/>
          </w:tcPr>
          <w:p w14:paraId="349273D6" w14:textId="77777777" w:rsidR="00D23DD1" w:rsidRPr="00AA32A8" w:rsidRDefault="00D23DD1" w:rsidP="005E383C">
            <w:pPr>
              <w:spacing w:before="40" w:after="40"/>
              <w:jc w:val="center"/>
              <w:rPr>
                <w:ins w:id="14"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172A504" w14:textId="77777777" w:rsidR="00D23DD1" w:rsidRPr="00AA32A8" w:rsidRDefault="00D23DD1" w:rsidP="005E383C">
            <w:pPr>
              <w:spacing w:before="40" w:after="40"/>
              <w:jc w:val="center"/>
              <w:rPr>
                <w:ins w:id="15" w:author="Author"/>
                <w:rFonts w:asciiTheme="majorBidi" w:hAnsiTheme="majorBidi" w:cstheme="majorBidi"/>
                <w:b/>
                <w:bCs/>
                <w:sz w:val="18"/>
                <w:szCs w:val="18"/>
              </w:rPr>
            </w:pPr>
            <w:ins w:id="16" w:author="Author">
              <w:r w:rsidRPr="00AA32A8">
                <w:rPr>
                  <w:rFonts w:asciiTheme="majorBidi" w:hAnsiTheme="majorBidi" w:cstheme="majorBidi"/>
                  <w:b/>
                  <w:bCs/>
                  <w:sz w:val="18"/>
                  <w:szCs w:val="18"/>
                </w:rPr>
                <w:t>X</w:t>
              </w:r>
            </w:ins>
          </w:p>
        </w:tc>
        <w:tc>
          <w:tcPr>
            <w:tcW w:w="708" w:type="dxa"/>
            <w:tcBorders>
              <w:top w:val="nil"/>
              <w:left w:val="nil"/>
              <w:bottom w:val="single" w:sz="4" w:space="0" w:color="auto"/>
              <w:right w:val="single" w:sz="4" w:space="0" w:color="auto"/>
            </w:tcBorders>
            <w:shd w:val="clear" w:color="auto" w:fill="auto"/>
            <w:vAlign w:val="center"/>
          </w:tcPr>
          <w:p w14:paraId="56318735" w14:textId="77777777" w:rsidR="00D23DD1" w:rsidRPr="00AA32A8" w:rsidRDefault="00D23DD1" w:rsidP="005E383C">
            <w:pPr>
              <w:spacing w:before="40" w:after="40"/>
              <w:jc w:val="center"/>
              <w:rPr>
                <w:ins w:id="17"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51CE6BA" w14:textId="77777777" w:rsidR="00D23DD1" w:rsidRPr="00AA32A8" w:rsidRDefault="00D23DD1" w:rsidP="005E383C">
            <w:pPr>
              <w:spacing w:before="40" w:after="40"/>
              <w:jc w:val="center"/>
              <w:rPr>
                <w:ins w:id="18"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0CC4BAF" w14:textId="77777777" w:rsidR="00D23DD1" w:rsidRPr="00AA32A8" w:rsidRDefault="00D23DD1" w:rsidP="005E383C">
            <w:pPr>
              <w:spacing w:before="40" w:after="40"/>
              <w:jc w:val="center"/>
              <w:rPr>
                <w:ins w:id="19"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803172" w14:textId="77777777" w:rsidR="00D23DD1" w:rsidRPr="00AA32A8" w:rsidRDefault="00D23DD1" w:rsidP="005E383C">
            <w:pPr>
              <w:spacing w:before="40" w:after="40"/>
              <w:jc w:val="center"/>
              <w:rPr>
                <w:ins w:id="20"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8F5B716" w14:textId="77777777" w:rsidR="00D23DD1" w:rsidRPr="00AA32A8" w:rsidRDefault="00D23DD1" w:rsidP="005E383C">
            <w:pPr>
              <w:spacing w:before="40" w:after="40"/>
              <w:rPr>
                <w:ins w:id="21" w:author="Author"/>
                <w:rFonts w:asciiTheme="majorBidi" w:hAnsiTheme="majorBidi" w:cstheme="majorBidi"/>
                <w:sz w:val="18"/>
                <w:szCs w:val="18"/>
                <w:lang w:eastAsia="zh-CN"/>
              </w:rPr>
            </w:pPr>
            <w:ins w:id="22" w:author="Author">
              <w:r w:rsidRPr="00AA32A8">
                <w:rPr>
                  <w:rFonts w:asciiTheme="majorBidi" w:hAnsiTheme="majorBidi" w:cstheme="majorBidi"/>
                  <w:sz w:val="18"/>
                  <w:szCs w:val="18"/>
                  <w:lang w:eastAsia="zh-CN"/>
                </w:rPr>
                <w:t>A.4.b.1.a</w:t>
              </w:r>
            </w:ins>
          </w:p>
        </w:tc>
        <w:tc>
          <w:tcPr>
            <w:tcW w:w="529" w:type="dxa"/>
            <w:tcBorders>
              <w:top w:val="nil"/>
              <w:left w:val="nil"/>
              <w:bottom w:val="single" w:sz="4" w:space="0" w:color="auto"/>
              <w:right w:val="single" w:sz="12" w:space="0" w:color="auto"/>
            </w:tcBorders>
            <w:shd w:val="clear" w:color="auto" w:fill="auto"/>
            <w:vAlign w:val="center"/>
          </w:tcPr>
          <w:p w14:paraId="757D8FAB" w14:textId="77777777" w:rsidR="00D23DD1" w:rsidRPr="00AA32A8" w:rsidRDefault="00D23DD1" w:rsidP="005E383C">
            <w:pPr>
              <w:spacing w:before="40" w:after="40"/>
              <w:jc w:val="center"/>
              <w:rPr>
                <w:ins w:id="23" w:author="Author"/>
                <w:rFonts w:asciiTheme="majorBidi" w:hAnsiTheme="majorBidi" w:cstheme="majorBidi"/>
                <w:b/>
                <w:bCs/>
                <w:sz w:val="18"/>
                <w:szCs w:val="18"/>
              </w:rPr>
            </w:pPr>
          </w:p>
        </w:tc>
      </w:tr>
      <w:tr w:rsidR="00D23DD1" w:rsidRPr="00AA32A8" w14:paraId="599EFC72" w14:textId="77777777" w:rsidTr="005E383C">
        <w:trPr>
          <w:cantSplit/>
          <w:jc w:val="center"/>
          <w:ins w:id="24" w:author="Author"/>
        </w:trPr>
        <w:tc>
          <w:tcPr>
            <w:tcW w:w="1015" w:type="dxa"/>
            <w:tcBorders>
              <w:top w:val="nil"/>
              <w:left w:val="single" w:sz="12" w:space="0" w:color="auto"/>
              <w:bottom w:val="single" w:sz="4" w:space="0" w:color="auto"/>
              <w:right w:val="double" w:sz="6" w:space="0" w:color="auto"/>
            </w:tcBorders>
            <w:shd w:val="clear" w:color="000000" w:fill="auto"/>
          </w:tcPr>
          <w:p w14:paraId="58235C39" w14:textId="77777777" w:rsidR="00D23DD1" w:rsidRPr="00AA32A8" w:rsidDel="00DF7F52" w:rsidRDefault="00D23DD1" w:rsidP="005E383C">
            <w:pPr>
              <w:spacing w:before="40" w:after="40"/>
              <w:rPr>
                <w:ins w:id="25" w:author="Author"/>
                <w:rFonts w:asciiTheme="majorBidi" w:hAnsiTheme="majorBidi" w:cstheme="majorBidi"/>
                <w:sz w:val="18"/>
                <w:szCs w:val="18"/>
                <w:lang w:eastAsia="zh-CN"/>
              </w:rPr>
            </w:pPr>
            <w:ins w:id="26" w:author="Author">
              <w:r w:rsidRPr="00AA32A8" w:rsidDel="00DF7F52">
                <w:rPr>
                  <w:rFonts w:asciiTheme="majorBidi" w:hAnsiTheme="majorBidi" w:cstheme="majorBidi"/>
                  <w:sz w:val="18"/>
                  <w:szCs w:val="18"/>
                  <w:lang w:eastAsia="zh-CN"/>
                </w:rPr>
                <w:t>A.4.b.1.</w:t>
              </w:r>
              <w:r w:rsidRPr="00AA32A8">
                <w:rPr>
                  <w:rFonts w:asciiTheme="majorBidi" w:hAnsiTheme="majorBidi" w:cstheme="majorBidi"/>
                  <w:sz w:val="18"/>
                  <w:szCs w:val="18"/>
                  <w:lang w:eastAsia="zh-CN"/>
                </w:rPr>
                <w:t>b</w:t>
              </w:r>
            </w:ins>
          </w:p>
        </w:tc>
        <w:tc>
          <w:tcPr>
            <w:tcW w:w="6853" w:type="dxa"/>
            <w:tcBorders>
              <w:top w:val="nil"/>
              <w:left w:val="nil"/>
              <w:bottom w:val="single" w:sz="4" w:space="0" w:color="auto"/>
              <w:right w:val="double" w:sz="4" w:space="0" w:color="auto"/>
            </w:tcBorders>
            <w:shd w:val="clear" w:color="auto" w:fill="auto"/>
          </w:tcPr>
          <w:p w14:paraId="5F95E945" w14:textId="77777777" w:rsidR="00D23DD1" w:rsidRPr="00AA32A8" w:rsidRDefault="00D23DD1" w:rsidP="00B90A7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rPr>
                <w:ins w:id="27" w:author="Author"/>
                <w:sz w:val="18"/>
                <w:szCs w:val="18"/>
              </w:rPr>
            </w:pPr>
            <w:ins w:id="28" w:author="Author">
              <w:r w:rsidRPr="00AA32A8">
                <w:rPr>
                  <w:sz w:val="18"/>
                  <w:szCs w:val="18"/>
                </w:rPr>
                <w:t>Indicator of whether all the orbital planes identified under A.4.b.1 describe a) single configuration where all frequency assignments</w:t>
              </w:r>
              <w:r w:rsidRPr="00AA32A8" w:rsidDel="00DF7F52">
                <w:rPr>
                  <w:sz w:val="18"/>
                  <w:szCs w:val="18"/>
                </w:rPr>
                <w:t xml:space="preserve"> </w:t>
              </w:r>
              <w:r w:rsidRPr="00AA32A8">
                <w:rPr>
                  <w:sz w:val="18"/>
                  <w:szCs w:val="18"/>
                </w:rPr>
                <w:t xml:space="preserve">to the satellite system </w:t>
              </w:r>
              <w:r w:rsidRPr="00AA32A8" w:rsidDel="00DF7F52">
                <w:rPr>
                  <w:sz w:val="18"/>
                  <w:szCs w:val="18"/>
                </w:rPr>
                <w:t xml:space="preserve">will </w:t>
              </w:r>
              <w:r w:rsidRPr="00AA32A8">
                <w:rPr>
                  <w:sz w:val="18"/>
                  <w:szCs w:val="18"/>
                </w:rPr>
                <w:t>be in use</w:t>
              </w:r>
              <w:r w:rsidRPr="00AA32A8" w:rsidDel="00DF7F52">
                <w:rPr>
                  <w:sz w:val="18"/>
                  <w:szCs w:val="18"/>
                </w:rPr>
                <w:t xml:space="preserve">, or </w:t>
              </w:r>
              <w:r w:rsidRPr="00AA32A8">
                <w:rPr>
                  <w:sz w:val="18"/>
                  <w:szCs w:val="18"/>
                </w:rPr>
                <w:t>b), multiple configurations</w:t>
              </w:r>
              <w:r w:rsidRPr="00AA32A8" w:rsidDel="00DF7F52">
                <w:rPr>
                  <w:sz w:val="18"/>
                  <w:szCs w:val="18"/>
                </w:rPr>
                <w:t xml:space="preserve"> are mutually exclusive</w:t>
              </w:r>
              <w:r w:rsidRPr="00AA32A8">
                <w:rPr>
                  <w:sz w:val="18"/>
                  <w:szCs w:val="18"/>
                </w:rPr>
                <w:t xml:space="preserve"> where a sub-set of the frequency assignments to the satellite system will be in use on one of the sub-sets of orbital parameters to be determined at the notification and recording stage of the satellite system</w:t>
              </w:r>
            </w:ins>
          </w:p>
          <w:p w14:paraId="1522F1DB" w14:textId="77777777" w:rsidR="00D23DD1" w:rsidRPr="00AA32A8" w:rsidRDefault="00D23DD1" w:rsidP="00B90A71">
            <w:pPr>
              <w:spacing w:before="40" w:after="40"/>
              <w:ind w:left="661"/>
              <w:rPr>
                <w:ins w:id="29" w:author="Author"/>
                <w:rFonts w:eastAsia="Calibri"/>
                <w:sz w:val="18"/>
                <w:szCs w:val="18"/>
              </w:rPr>
            </w:pPr>
            <w:ins w:id="30" w:author="Author">
              <w:r w:rsidRPr="004952C1">
                <w:rPr>
                  <w:sz w:val="18"/>
                  <w:szCs w:val="18"/>
                </w:rPr>
                <w:t>Required</w:t>
              </w:r>
              <w:r w:rsidRPr="00AA32A8">
                <w:rPr>
                  <w:rFonts w:eastAsia="Calibri"/>
                  <w:sz w:val="18"/>
                  <w:szCs w:val="18"/>
                </w:rPr>
                <w:t xml:space="preserve"> only for the</w:t>
              </w:r>
              <w:r w:rsidRPr="00B90A71">
                <w:rPr>
                  <w:rFonts w:eastAsia="Calibri"/>
                  <w:sz w:val="18"/>
                  <w:szCs w:val="18"/>
                  <w:lang w:val="en-GB"/>
                </w:rPr>
                <w:t>:</w:t>
              </w:r>
            </w:ins>
          </w:p>
          <w:p w14:paraId="78A526B6" w14:textId="77777777" w:rsidR="00D23DD1" w:rsidRPr="00AA32A8" w:rsidRDefault="00D23DD1" w:rsidP="00B90A71">
            <w:pPr>
              <w:tabs>
                <w:tab w:val="left" w:pos="288"/>
                <w:tab w:val="left" w:pos="576"/>
                <w:tab w:val="left" w:pos="864"/>
                <w:tab w:val="left" w:pos="1440"/>
              </w:tabs>
              <w:spacing w:before="40" w:after="40"/>
              <w:ind w:left="927"/>
              <w:rPr>
                <w:ins w:id="31" w:author="Author"/>
                <w:rFonts w:eastAsia="Calibri"/>
                <w:sz w:val="18"/>
                <w:szCs w:val="18"/>
              </w:rPr>
            </w:pPr>
            <w:ins w:id="32" w:author="Author">
              <w:r w:rsidRPr="00B90A71">
                <w:rPr>
                  <w:rFonts w:eastAsia="Calibri"/>
                  <w:sz w:val="18"/>
                  <w:szCs w:val="18"/>
                  <w:lang w:val="en-GB"/>
                </w:rPr>
                <w:t xml:space="preserve">1) </w:t>
              </w:r>
              <w:r w:rsidRPr="004952C1">
                <w:rPr>
                  <w:sz w:val="18"/>
                  <w:szCs w:val="18"/>
                </w:rPr>
                <w:t>advance</w:t>
              </w:r>
              <w:r w:rsidRPr="00AA32A8">
                <w:rPr>
                  <w:rFonts w:eastAsia="Calibri"/>
                  <w:sz w:val="18"/>
                  <w:szCs w:val="18"/>
                </w:rPr>
                <w:t xml:space="preserve"> publication information </w:t>
              </w:r>
              <w:r w:rsidRPr="00B90A71">
                <w:rPr>
                  <w:rFonts w:eastAsia="Calibri"/>
                  <w:sz w:val="18"/>
                  <w:szCs w:val="18"/>
                  <w:lang w:val="en-GB"/>
                </w:rPr>
                <w:t>of a non-geostationary satellite system representing a constellation (A.4.b.1.a),</w:t>
              </w:r>
              <w:r w:rsidRPr="00AA32A8">
                <w:rPr>
                  <w:rFonts w:eastAsia="Calibri"/>
                  <w:sz w:val="18"/>
                  <w:szCs w:val="18"/>
                </w:rPr>
                <w:t xml:space="preserve"> and</w:t>
              </w:r>
              <w:del w:id="33" w:author="Author">
                <w:r w:rsidRPr="00AA32A8" w:rsidDel="007D0101">
                  <w:rPr>
                    <w:rFonts w:eastAsia="Calibri"/>
                    <w:sz w:val="18"/>
                    <w:szCs w:val="18"/>
                  </w:rPr>
                  <w:delText xml:space="preserve"> </w:delText>
                </w:r>
              </w:del>
            </w:ins>
          </w:p>
          <w:p w14:paraId="72CB113F" w14:textId="77777777" w:rsidR="00D23DD1" w:rsidRPr="00AA32A8" w:rsidDel="00DF7F52" w:rsidRDefault="00D23DD1" w:rsidP="005E383C">
            <w:pPr>
              <w:tabs>
                <w:tab w:val="left" w:pos="288"/>
                <w:tab w:val="left" w:pos="576"/>
                <w:tab w:val="left" w:pos="864"/>
                <w:tab w:val="left" w:pos="1440"/>
              </w:tabs>
              <w:spacing w:before="40" w:after="40"/>
              <w:ind w:left="927"/>
              <w:rPr>
                <w:ins w:id="34" w:author="Author"/>
                <w:rFonts w:eastAsia="Calibri"/>
                <w:sz w:val="18"/>
                <w:szCs w:val="18"/>
              </w:rPr>
            </w:pPr>
            <w:ins w:id="35" w:author="Author">
              <w:r w:rsidRPr="00AA32A8">
                <w:rPr>
                  <w:rFonts w:eastAsia="Calibri"/>
                  <w:sz w:val="18"/>
                  <w:szCs w:val="18"/>
                </w:rPr>
                <w:t xml:space="preserve">2) </w:t>
              </w:r>
              <w:r w:rsidRPr="004952C1">
                <w:rPr>
                  <w:sz w:val="18"/>
                  <w:szCs w:val="18"/>
                </w:rPr>
                <w:t>coordination</w:t>
              </w:r>
              <w:r w:rsidRPr="00AA32A8">
                <w:rPr>
                  <w:rFonts w:eastAsia="Calibri"/>
                  <w:sz w:val="18"/>
                  <w:szCs w:val="18"/>
                </w:rPr>
                <w:t xml:space="preserve"> request of non-geostationary-satellite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736184E9" w14:textId="77777777" w:rsidR="00D23DD1" w:rsidRPr="00AA32A8" w:rsidDel="00DF7F52" w:rsidRDefault="00D23DD1" w:rsidP="005E383C">
            <w:pPr>
              <w:spacing w:before="40" w:after="40"/>
              <w:jc w:val="center"/>
              <w:rPr>
                <w:ins w:id="36"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F34D58D" w14:textId="77777777" w:rsidR="00D23DD1" w:rsidRPr="00AA32A8" w:rsidDel="00DF7F52" w:rsidRDefault="00D23DD1" w:rsidP="005E383C">
            <w:pPr>
              <w:spacing w:before="40" w:after="40"/>
              <w:jc w:val="center"/>
              <w:rPr>
                <w:ins w:id="37"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8F18C9E" w14:textId="77777777" w:rsidR="00D23DD1" w:rsidRPr="00AA32A8" w:rsidDel="00DF7F52" w:rsidRDefault="00D23DD1" w:rsidP="005E383C">
            <w:pPr>
              <w:spacing w:before="40" w:after="40"/>
              <w:jc w:val="center"/>
              <w:rPr>
                <w:ins w:id="38" w:author="Author"/>
                <w:rFonts w:asciiTheme="majorBidi" w:hAnsiTheme="majorBidi" w:cstheme="majorBidi"/>
                <w:b/>
                <w:bCs/>
                <w:sz w:val="18"/>
                <w:szCs w:val="18"/>
              </w:rPr>
            </w:pPr>
            <w:ins w:id="39" w:author="Author">
              <w:r w:rsidRPr="00AA32A8">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55AC4FC1" w14:textId="77777777" w:rsidR="00D23DD1" w:rsidRPr="00AA32A8" w:rsidDel="00DF7F52" w:rsidRDefault="00D23DD1" w:rsidP="005E383C">
            <w:pPr>
              <w:spacing w:before="40" w:after="40"/>
              <w:jc w:val="center"/>
              <w:rPr>
                <w:ins w:id="40"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4E7C8E75" w14:textId="77777777" w:rsidR="00D23DD1" w:rsidRPr="00AA32A8" w:rsidDel="00DF7F52" w:rsidRDefault="00D23DD1" w:rsidP="005E383C">
            <w:pPr>
              <w:spacing w:before="40" w:after="40"/>
              <w:jc w:val="center"/>
              <w:rPr>
                <w:ins w:id="41" w:author="Author"/>
                <w:rFonts w:asciiTheme="majorBidi" w:hAnsiTheme="majorBidi" w:cstheme="majorBidi"/>
                <w:b/>
                <w:bCs/>
                <w:sz w:val="18"/>
                <w:szCs w:val="18"/>
              </w:rPr>
            </w:pPr>
            <w:ins w:id="42" w:author="Author">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1B71F533" w14:textId="77777777" w:rsidR="00D23DD1" w:rsidRPr="00AA32A8" w:rsidDel="00DF7F52" w:rsidRDefault="00D23DD1" w:rsidP="005E383C">
            <w:pPr>
              <w:spacing w:before="40" w:after="40"/>
              <w:jc w:val="center"/>
              <w:rPr>
                <w:ins w:id="43"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DD85F12" w14:textId="77777777" w:rsidR="00D23DD1" w:rsidRPr="00AA32A8" w:rsidDel="00DF7F52" w:rsidRDefault="00D23DD1" w:rsidP="005E383C">
            <w:pPr>
              <w:spacing w:before="40" w:after="40"/>
              <w:jc w:val="center"/>
              <w:rPr>
                <w:ins w:id="44"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0C4228F" w14:textId="77777777" w:rsidR="00D23DD1" w:rsidRPr="00AA32A8" w:rsidDel="00DF7F52" w:rsidRDefault="00D23DD1" w:rsidP="005E383C">
            <w:pPr>
              <w:spacing w:before="40" w:after="40"/>
              <w:jc w:val="center"/>
              <w:rPr>
                <w:ins w:id="45"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F6EACE1" w14:textId="77777777" w:rsidR="00D23DD1" w:rsidRPr="00AA32A8" w:rsidDel="00DF7F52" w:rsidRDefault="00D23DD1" w:rsidP="005E383C">
            <w:pPr>
              <w:spacing w:before="40" w:after="40"/>
              <w:jc w:val="center"/>
              <w:rPr>
                <w:ins w:id="46"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43EB00FD" w14:textId="77777777" w:rsidR="00D23DD1" w:rsidRPr="00AA32A8" w:rsidDel="00DF7F52" w:rsidRDefault="00D23DD1" w:rsidP="005E383C">
            <w:pPr>
              <w:spacing w:before="40" w:after="40"/>
              <w:rPr>
                <w:ins w:id="47" w:author="Author"/>
                <w:rFonts w:asciiTheme="majorBidi" w:hAnsiTheme="majorBidi" w:cstheme="majorBidi"/>
                <w:sz w:val="18"/>
                <w:szCs w:val="18"/>
                <w:lang w:eastAsia="zh-CN"/>
              </w:rPr>
            </w:pPr>
            <w:ins w:id="48" w:author="Author">
              <w:r w:rsidRPr="00AA32A8" w:rsidDel="00DF7F52">
                <w:rPr>
                  <w:rFonts w:asciiTheme="majorBidi" w:hAnsiTheme="majorBidi" w:cstheme="majorBidi"/>
                  <w:sz w:val="18"/>
                  <w:szCs w:val="18"/>
                  <w:lang w:eastAsia="zh-CN"/>
                </w:rPr>
                <w:t>A.4.b.1.</w:t>
              </w:r>
              <w:r w:rsidRPr="00AA32A8">
                <w:rPr>
                  <w:rFonts w:asciiTheme="majorBidi" w:hAnsiTheme="majorBidi" w:cstheme="majorBidi"/>
                  <w:sz w:val="18"/>
                  <w:szCs w:val="18"/>
                  <w:lang w:eastAsia="zh-CN"/>
                </w:rPr>
                <w:t>b</w:t>
              </w:r>
            </w:ins>
          </w:p>
        </w:tc>
        <w:tc>
          <w:tcPr>
            <w:tcW w:w="529" w:type="dxa"/>
            <w:tcBorders>
              <w:top w:val="nil"/>
              <w:left w:val="nil"/>
              <w:bottom w:val="single" w:sz="4" w:space="0" w:color="auto"/>
              <w:right w:val="single" w:sz="12" w:space="0" w:color="auto"/>
            </w:tcBorders>
            <w:shd w:val="clear" w:color="auto" w:fill="auto"/>
            <w:vAlign w:val="center"/>
          </w:tcPr>
          <w:p w14:paraId="2991CE2A" w14:textId="77777777" w:rsidR="00D23DD1" w:rsidRPr="00AA32A8" w:rsidRDefault="00D23DD1" w:rsidP="005E383C">
            <w:pPr>
              <w:spacing w:before="40" w:after="40"/>
              <w:jc w:val="center"/>
              <w:rPr>
                <w:ins w:id="49" w:author="Author"/>
                <w:rFonts w:asciiTheme="majorBidi" w:hAnsiTheme="majorBidi" w:cstheme="majorBidi"/>
                <w:b/>
                <w:bCs/>
                <w:sz w:val="18"/>
                <w:szCs w:val="18"/>
              </w:rPr>
            </w:pPr>
          </w:p>
        </w:tc>
      </w:tr>
      <w:tr w:rsidR="00D23DD1" w:rsidRPr="00AA32A8" w14:paraId="318706D3" w14:textId="77777777" w:rsidTr="005E383C">
        <w:trPr>
          <w:cantSplit/>
          <w:jc w:val="center"/>
          <w:ins w:id="50" w:author="Author"/>
        </w:trPr>
        <w:tc>
          <w:tcPr>
            <w:tcW w:w="1015" w:type="dxa"/>
            <w:tcBorders>
              <w:top w:val="nil"/>
              <w:left w:val="single" w:sz="12" w:space="0" w:color="auto"/>
              <w:bottom w:val="single" w:sz="4" w:space="0" w:color="auto"/>
              <w:right w:val="double" w:sz="6" w:space="0" w:color="auto"/>
            </w:tcBorders>
            <w:shd w:val="clear" w:color="000000" w:fill="auto"/>
          </w:tcPr>
          <w:p w14:paraId="43477D6D" w14:textId="77777777" w:rsidR="00D23DD1" w:rsidRPr="00AA32A8" w:rsidDel="00DF7F52" w:rsidRDefault="00D23DD1" w:rsidP="005E383C">
            <w:pPr>
              <w:spacing w:before="40" w:after="40"/>
              <w:rPr>
                <w:ins w:id="51" w:author="Author"/>
                <w:sz w:val="18"/>
                <w:szCs w:val="18"/>
                <w:lang w:eastAsia="zh-CN"/>
              </w:rPr>
            </w:pPr>
            <w:ins w:id="52" w:author="Author">
              <w:r w:rsidRPr="00AA32A8">
                <w:rPr>
                  <w:sz w:val="18"/>
                  <w:szCs w:val="18"/>
                  <w:lang w:eastAsia="zh-CN"/>
                </w:rPr>
                <w:lastRenderedPageBreak/>
                <w:t>A.4.b.1.c</w:t>
              </w:r>
            </w:ins>
          </w:p>
        </w:tc>
        <w:tc>
          <w:tcPr>
            <w:tcW w:w="6853" w:type="dxa"/>
            <w:tcBorders>
              <w:top w:val="nil"/>
              <w:left w:val="nil"/>
              <w:bottom w:val="single" w:sz="4" w:space="0" w:color="auto"/>
              <w:right w:val="double" w:sz="4" w:space="0" w:color="auto"/>
            </w:tcBorders>
            <w:shd w:val="clear" w:color="auto" w:fill="auto"/>
          </w:tcPr>
          <w:p w14:paraId="28A39A89" w14:textId="77777777" w:rsidR="00D23DD1" w:rsidRPr="00AA32A8" w:rsidRDefault="00D23DD1" w:rsidP="005E383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2"/>
              <w:rPr>
                <w:ins w:id="53" w:author="Author"/>
                <w:sz w:val="18"/>
                <w:szCs w:val="18"/>
              </w:rPr>
            </w:pPr>
            <w:ins w:id="54" w:author="Author">
              <w:r w:rsidRPr="00AA32A8">
                <w:rPr>
                  <w:sz w:val="18"/>
                  <w:szCs w:val="18"/>
                </w:rPr>
                <w:t>In case the orbital planes identified under A.4.b.1 describe multiple mutually exclusive configurations, identification of the number of sub-sets of orbital characteristics that are mutually exclusive</w:t>
              </w:r>
            </w:ins>
          </w:p>
          <w:p w14:paraId="276C4EBD" w14:textId="77777777" w:rsidR="00D23DD1" w:rsidRPr="00AA32A8" w:rsidRDefault="00D23DD1" w:rsidP="00B90A71">
            <w:pPr>
              <w:spacing w:before="40" w:after="40"/>
              <w:ind w:left="661"/>
              <w:rPr>
                <w:ins w:id="55" w:author="Author"/>
                <w:sz w:val="18"/>
                <w:szCs w:val="18"/>
              </w:rPr>
            </w:pPr>
            <w:ins w:id="56" w:author="Author">
              <w:r w:rsidRPr="004952C1">
                <w:rPr>
                  <w:iCs/>
                  <w:sz w:val="18"/>
                  <w:szCs w:val="18"/>
                </w:rPr>
                <w:t>Required</w:t>
              </w:r>
              <w:r w:rsidRPr="00AA32A8">
                <w:rPr>
                  <w:sz w:val="18"/>
                  <w:szCs w:val="18"/>
                </w:rPr>
                <w:t xml:space="preserve"> only for the:</w:t>
              </w:r>
            </w:ins>
          </w:p>
          <w:p w14:paraId="011581C1" w14:textId="77777777" w:rsidR="00D23DD1" w:rsidRPr="00AA32A8" w:rsidRDefault="00D23DD1" w:rsidP="00B90A71">
            <w:pPr>
              <w:tabs>
                <w:tab w:val="left" w:pos="288"/>
                <w:tab w:val="left" w:pos="576"/>
                <w:tab w:val="left" w:pos="864"/>
                <w:tab w:val="left" w:pos="1440"/>
              </w:tabs>
              <w:spacing w:before="40" w:after="40"/>
              <w:ind w:left="927"/>
              <w:rPr>
                <w:ins w:id="57" w:author="Author"/>
                <w:sz w:val="18"/>
                <w:szCs w:val="18"/>
              </w:rPr>
            </w:pPr>
            <w:ins w:id="58" w:author="Author">
              <w:r w:rsidRPr="00AA32A8">
                <w:rPr>
                  <w:sz w:val="18"/>
                  <w:szCs w:val="18"/>
                </w:rPr>
                <w:t xml:space="preserve">1) advance publication information </w:t>
              </w:r>
              <w:r w:rsidRPr="00B90A71">
                <w:rPr>
                  <w:rFonts w:eastAsia="Calibri"/>
                  <w:sz w:val="18"/>
                  <w:szCs w:val="18"/>
                  <w:lang w:val="en-GB"/>
                </w:rPr>
                <w:t xml:space="preserve">of a non-geostationary satellite system </w:t>
              </w:r>
              <w:r w:rsidRPr="00B90A71">
                <w:rPr>
                  <w:bCs/>
                  <w:iCs/>
                  <w:sz w:val="18"/>
                  <w:szCs w:val="18"/>
                  <w:lang w:val="en-GB"/>
                </w:rPr>
                <w:t>representing</w:t>
              </w:r>
              <w:r w:rsidRPr="00B90A71">
                <w:rPr>
                  <w:rFonts w:eastAsia="Calibri"/>
                  <w:sz w:val="18"/>
                  <w:szCs w:val="18"/>
                  <w:lang w:val="en-GB"/>
                </w:rPr>
                <w:t xml:space="preserve"> a constellation (A.4.b.1.a), </w:t>
              </w:r>
              <w:r w:rsidRPr="00AA32A8">
                <w:rPr>
                  <w:sz w:val="18"/>
                  <w:szCs w:val="18"/>
                </w:rPr>
                <w:t>and</w:t>
              </w:r>
            </w:ins>
          </w:p>
          <w:p w14:paraId="311F7B77" w14:textId="77777777" w:rsidR="00D23DD1" w:rsidRPr="00AA32A8" w:rsidRDefault="00D23DD1" w:rsidP="005E383C">
            <w:pPr>
              <w:tabs>
                <w:tab w:val="left" w:pos="288"/>
                <w:tab w:val="left" w:pos="576"/>
                <w:tab w:val="left" w:pos="864"/>
                <w:tab w:val="left" w:pos="1152"/>
                <w:tab w:val="left" w:pos="1440"/>
              </w:tabs>
              <w:spacing w:before="40" w:after="40"/>
              <w:ind w:left="927"/>
              <w:rPr>
                <w:ins w:id="59" w:author="Author"/>
                <w:sz w:val="18"/>
                <w:szCs w:val="18"/>
              </w:rPr>
            </w:pPr>
            <w:ins w:id="60" w:author="Author">
              <w:r w:rsidRPr="00AA32A8">
                <w:rPr>
                  <w:sz w:val="18"/>
                  <w:szCs w:val="18"/>
                </w:rPr>
                <w:t xml:space="preserve">2) </w:t>
              </w:r>
              <w:r w:rsidRPr="004952C1">
                <w:rPr>
                  <w:bCs/>
                  <w:iCs/>
                  <w:sz w:val="18"/>
                  <w:szCs w:val="18"/>
                </w:rPr>
                <w:t>coordination</w:t>
              </w:r>
              <w:r w:rsidRPr="00AA32A8">
                <w:rPr>
                  <w:sz w:val="18"/>
                  <w:szCs w:val="18"/>
                </w:rPr>
                <w:t xml:space="preserve"> request for non-</w:t>
              </w:r>
              <w:r w:rsidRPr="00AA32A8">
                <w:rPr>
                  <w:rFonts w:eastAsia="Calibri"/>
                  <w:sz w:val="18"/>
                  <w:szCs w:val="18"/>
                </w:rPr>
                <w:t>geostationary</w:t>
              </w:r>
              <w:r w:rsidRPr="00AA32A8">
                <w:rPr>
                  <w:sz w:val="18"/>
                  <w:szCs w:val="18"/>
                </w:rPr>
                <w:t>-satellite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1FD06078" w14:textId="77777777" w:rsidR="00D23DD1" w:rsidRPr="00AA32A8" w:rsidDel="00DF7F52" w:rsidRDefault="00D23DD1" w:rsidP="005E383C">
            <w:pPr>
              <w:spacing w:before="40" w:after="40"/>
              <w:jc w:val="center"/>
              <w:rPr>
                <w:ins w:id="61"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811B194" w14:textId="77777777" w:rsidR="00D23DD1" w:rsidRPr="00AA32A8" w:rsidDel="00DF7F52" w:rsidRDefault="00D23DD1" w:rsidP="005E383C">
            <w:pPr>
              <w:spacing w:before="40" w:after="40"/>
              <w:jc w:val="center"/>
              <w:rPr>
                <w:ins w:id="62"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79D62BA7" w14:textId="77777777" w:rsidR="00D23DD1" w:rsidRPr="00AA32A8" w:rsidRDefault="00D23DD1" w:rsidP="005E383C">
            <w:pPr>
              <w:spacing w:before="40" w:after="40"/>
              <w:jc w:val="center"/>
              <w:rPr>
                <w:ins w:id="63" w:author="Author"/>
                <w:b/>
                <w:bCs/>
                <w:sz w:val="18"/>
                <w:szCs w:val="18"/>
              </w:rPr>
            </w:pPr>
            <w:ins w:id="64" w:author="Author">
              <w:r w:rsidRPr="00AA32A8">
                <w:rPr>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2855A6A9" w14:textId="77777777" w:rsidR="00D23DD1" w:rsidRPr="00AA32A8" w:rsidDel="00DF7F52" w:rsidRDefault="00D23DD1" w:rsidP="005E383C">
            <w:pPr>
              <w:rPr>
                <w:ins w:id="65" w:author="Author"/>
                <w:rFonts w:asciiTheme="majorBidi" w:hAnsiTheme="majorBidi" w:cstheme="majorBidi"/>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8E75C5C" w14:textId="77777777" w:rsidR="00D23DD1" w:rsidRPr="00AA32A8" w:rsidDel="00DF7F52" w:rsidRDefault="00D23DD1" w:rsidP="005E383C">
            <w:pPr>
              <w:spacing w:before="40" w:after="40"/>
              <w:jc w:val="center"/>
              <w:rPr>
                <w:ins w:id="66" w:author="Author"/>
                <w:b/>
                <w:bCs/>
                <w:sz w:val="18"/>
                <w:szCs w:val="18"/>
              </w:rPr>
            </w:pPr>
            <w:ins w:id="67" w:author="Author">
              <w:r w:rsidRPr="00AA32A8">
                <w:rPr>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ECF33C0" w14:textId="77777777" w:rsidR="00D23DD1" w:rsidRPr="00AA32A8" w:rsidDel="00DF7F52" w:rsidRDefault="00D23DD1" w:rsidP="005E383C">
            <w:pPr>
              <w:spacing w:before="40" w:after="40"/>
              <w:jc w:val="center"/>
              <w:rPr>
                <w:ins w:id="68"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E01302E" w14:textId="77777777" w:rsidR="00D23DD1" w:rsidRPr="00AA32A8" w:rsidDel="00DF7F52" w:rsidRDefault="00D23DD1" w:rsidP="005E383C">
            <w:pPr>
              <w:spacing w:before="40" w:after="40"/>
              <w:jc w:val="center"/>
              <w:rPr>
                <w:ins w:id="69"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EA22FFA" w14:textId="77777777" w:rsidR="00D23DD1" w:rsidRPr="00AA32A8" w:rsidDel="00DF7F52" w:rsidRDefault="00D23DD1" w:rsidP="005E383C">
            <w:pPr>
              <w:spacing w:before="40" w:after="40"/>
              <w:jc w:val="center"/>
              <w:rPr>
                <w:ins w:id="70"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F174670" w14:textId="77777777" w:rsidR="00D23DD1" w:rsidRPr="00AA32A8" w:rsidDel="00DF7F52" w:rsidRDefault="00D23DD1" w:rsidP="005E383C">
            <w:pPr>
              <w:spacing w:before="40" w:after="40"/>
              <w:jc w:val="center"/>
              <w:rPr>
                <w:ins w:id="71"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4AF60E81" w14:textId="77777777" w:rsidR="00D23DD1" w:rsidRPr="00AA32A8" w:rsidDel="00DF7F52" w:rsidRDefault="00D23DD1" w:rsidP="005E383C">
            <w:pPr>
              <w:spacing w:before="40" w:after="40"/>
              <w:rPr>
                <w:ins w:id="72" w:author="Author"/>
                <w:rFonts w:asciiTheme="majorBidi" w:hAnsiTheme="majorBidi" w:cstheme="majorBidi"/>
                <w:sz w:val="18"/>
                <w:szCs w:val="18"/>
                <w:lang w:eastAsia="zh-CN"/>
              </w:rPr>
            </w:pPr>
            <w:ins w:id="73" w:author="Author">
              <w:r w:rsidRPr="00AA32A8">
                <w:rPr>
                  <w:rFonts w:asciiTheme="majorBidi" w:hAnsiTheme="majorBidi" w:cstheme="majorBidi"/>
                  <w:sz w:val="18"/>
                  <w:szCs w:val="18"/>
                  <w:lang w:eastAsia="zh-CN"/>
                </w:rPr>
                <w:t>A.4.b.1.c</w:t>
              </w:r>
            </w:ins>
          </w:p>
        </w:tc>
        <w:tc>
          <w:tcPr>
            <w:tcW w:w="529" w:type="dxa"/>
            <w:tcBorders>
              <w:top w:val="nil"/>
              <w:left w:val="nil"/>
              <w:bottom w:val="single" w:sz="4" w:space="0" w:color="auto"/>
              <w:right w:val="single" w:sz="12" w:space="0" w:color="auto"/>
            </w:tcBorders>
            <w:shd w:val="clear" w:color="auto" w:fill="auto"/>
            <w:vAlign w:val="center"/>
          </w:tcPr>
          <w:p w14:paraId="5C974035" w14:textId="77777777" w:rsidR="00D23DD1" w:rsidRPr="00AA32A8" w:rsidRDefault="00D23DD1" w:rsidP="005E383C">
            <w:pPr>
              <w:spacing w:before="40" w:after="40"/>
              <w:jc w:val="center"/>
              <w:rPr>
                <w:ins w:id="74" w:author="Author"/>
                <w:rFonts w:asciiTheme="majorBidi" w:hAnsiTheme="majorBidi" w:cstheme="majorBidi"/>
                <w:b/>
                <w:bCs/>
                <w:sz w:val="18"/>
                <w:szCs w:val="18"/>
              </w:rPr>
            </w:pPr>
          </w:p>
        </w:tc>
      </w:tr>
      <w:tr w:rsidR="00D23DD1" w:rsidRPr="00AA32A8" w14:paraId="1E5A0126" w14:textId="77777777" w:rsidTr="005E383C">
        <w:trPr>
          <w:cantSplit/>
          <w:jc w:val="center"/>
          <w:ins w:id="75" w:author="Author"/>
        </w:trPr>
        <w:tc>
          <w:tcPr>
            <w:tcW w:w="1015" w:type="dxa"/>
            <w:tcBorders>
              <w:top w:val="nil"/>
              <w:left w:val="single" w:sz="12" w:space="0" w:color="auto"/>
              <w:bottom w:val="single" w:sz="4" w:space="0" w:color="auto"/>
              <w:right w:val="double" w:sz="6" w:space="0" w:color="auto"/>
            </w:tcBorders>
            <w:shd w:val="clear" w:color="000000" w:fill="auto"/>
          </w:tcPr>
          <w:p w14:paraId="241D90C4" w14:textId="77777777" w:rsidR="00D23DD1" w:rsidRPr="00AA32A8" w:rsidDel="00DF7F52" w:rsidRDefault="00D23DD1" w:rsidP="005E383C">
            <w:pPr>
              <w:spacing w:before="40" w:after="40"/>
              <w:rPr>
                <w:ins w:id="76" w:author="Author"/>
                <w:rFonts w:asciiTheme="majorBidi" w:hAnsiTheme="majorBidi" w:cstheme="majorBidi"/>
                <w:sz w:val="18"/>
                <w:szCs w:val="18"/>
                <w:lang w:eastAsia="zh-CN"/>
              </w:rPr>
            </w:pPr>
            <w:ins w:id="77" w:author="Author">
              <w:r w:rsidRPr="00AA32A8" w:rsidDel="00DF7F52">
                <w:rPr>
                  <w:sz w:val="18"/>
                  <w:szCs w:val="18"/>
                  <w:lang w:eastAsia="zh-CN"/>
                </w:rPr>
                <w:t>A.4.b.1.</w:t>
              </w:r>
              <w:r w:rsidRPr="00AA32A8">
                <w:rPr>
                  <w:sz w:val="18"/>
                  <w:szCs w:val="18"/>
                  <w:lang w:eastAsia="zh-CN"/>
                </w:rPr>
                <w:t>d</w:t>
              </w:r>
            </w:ins>
          </w:p>
        </w:tc>
        <w:tc>
          <w:tcPr>
            <w:tcW w:w="6853" w:type="dxa"/>
            <w:tcBorders>
              <w:top w:val="nil"/>
              <w:left w:val="nil"/>
              <w:bottom w:val="single" w:sz="4" w:space="0" w:color="auto"/>
              <w:right w:val="double" w:sz="4" w:space="0" w:color="auto"/>
            </w:tcBorders>
            <w:shd w:val="clear" w:color="auto" w:fill="auto"/>
          </w:tcPr>
          <w:p w14:paraId="1D4766F4" w14:textId="77777777" w:rsidR="00D23DD1" w:rsidRPr="00AA32A8" w:rsidRDefault="00D23DD1" w:rsidP="005E383C">
            <w:pPr>
              <w:pStyle w:val="Tabletext"/>
              <w:tabs>
                <w:tab w:val="clear" w:pos="284"/>
                <w:tab w:val="clear" w:pos="567"/>
                <w:tab w:val="clear" w:pos="851"/>
                <w:tab w:val="clear" w:pos="1134"/>
                <w:tab w:val="clear" w:pos="1418"/>
                <w:tab w:val="clear" w:pos="1871"/>
                <w:tab w:val="clear" w:pos="2268"/>
                <w:tab w:val="left" w:pos="288"/>
                <w:tab w:val="left" w:pos="576"/>
                <w:tab w:val="left" w:pos="864"/>
                <w:tab w:val="left" w:pos="1152"/>
                <w:tab w:val="left" w:pos="1440"/>
              </w:tabs>
              <w:ind w:left="360"/>
              <w:rPr>
                <w:ins w:id="78" w:author="Author"/>
                <w:sz w:val="18"/>
                <w:szCs w:val="18"/>
              </w:rPr>
            </w:pPr>
            <w:ins w:id="79" w:author="Author">
              <w:r w:rsidRPr="00AA32A8" w:rsidDel="00DF7F52">
                <w:rPr>
                  <w:sz w:val="18"/>
                  <w:szCs w:val="18"/>
                </w:rPr>
                <w:t>In case the orbital planes identified under A.4.b.1</w:t>
              </w:r>
              <w:r w:rsidRPr="00AA32A8">
                <w:rPr>
                  <w:sz w:val="18"/>
                  <w:szCs w:val="18"/>
                </w:rPr>
                <w:t>.b</w:t>
              </w:r>
              <w:r w:rsidRPr="00AA32A8" w:rsidDel="00DF7F52">
                <w:rPr>
                  <w:sz w:val="18"/>
                  <w:szCs w:val="18"/>
                </w:rPr>
                <w:t xml:space="preserve"> describe multiple mutually exclusive configurations, </w:t>
              </w:r>
              <w:r w:rsidRPr="00AA32A8">
                <w:rPr>
                  <w:sz w:val="18"/>
                  <w:szCs w:val="18"/>
                </w:rPr>
                <w:t xml:space="preserve">identification of the </w:t>
              </w:r>
              <w:r w:rsidRPr="00AA32A8" w:rsidDel="00DF7F52">
                <w:rPr>
                  <w:sz w:val="18"/>
                  <w:szCs w:val="18"/>
                </w:rPr>
                <w:t xml:space="preserve">orbital planes </w:t>
              </w:r>
              <w:r w:rsidRPr="00AA32A8">
                <w:rPr>
                  <w:sz w:val="18"/>
                  <w:szCs w:val="18"/>
                </w:rPr>
                <w:t xml:space="preserve">id numbers </w:t>
              </w:r>
              <w:r w:rsidRPr="00AA32A8" w:rsidDel="00DF7F52">
                <w:rPr>
                  <w:sz w:val="18"/>
                  <w:szCs w:val="18"/>
                </w:rPr>
                <w:t>that are associated with each of the mutually exclusive configurations</w:t>
              </w:r>
            </w:ins>
          </w:p>
          <w:p w14:paraId="57455783" w14:textId="77777777" w:rsidR="00D23DD1" w:rsidRPr="00AA32A8" w:rsidRDefault="00D23DD1" w:rsidP="005E383C">
            <w:pPr>
              <w:tabs>
                <w:tab w:val="left" w:pos="1152"/>
              </w:tabs>
              <w:spacing w:before="40" w:after="40"/>
              <w:ind w:left="661"/>
              <w:rPr>
                <w:ins w:id="80" w:author="Author"/>
                <w:rFonts w:eastAsia="Calibri"/>
                <w:sz w:val="18"/>
                <w:szCs w:val="18"/>
              </w:rPr>
            </w:pPr>
            <w:ins w:id="81" w:author="Author">
              <w:r w:rsidRPr="004952C1">
                <w:rPr>
                  <w:iCs/>
                  <w:sz w:val="18"/>
                  <w:szCs w:val="18"/>
                </w:rPr>
                <w:t>Required</w:t>
              </w:r>
              <w:r w:rsidRPr="00AA32A8">
                <w:rPr>
                  <w:rFonts w:eastAsia="Calibri"/>
                  <w:sz w:val="18"/>
                  <w:szCs w:val="18"/>
                </w:rPr>
                <w:t xml:space="preserve"> only for the</w:t>
              </w:r>
              <w:r w:rsidRPr="00AA32A8">
                <w:rPr>
                  <w:sz w:val="18"/>
                  <w:szCs w:val="18"/>
                </w:rPr>
                <w:t>:</w:t>
              </w:r>
            </w:ins>
          </w:p>
          <w:p w14:paraId="1A3B1143" w14:textId="77777777" w:rsidR="00D23DD1" w:rsidRPr="00AA32A8" w:rsidRDefault="00D23DD1" w:rsidP="005E383C">
            <w:pPr>
              <w:tabs>
                <w:tab w:val="left" w:pos="288"/>
                <w:tab w:val="left" w:pos="576"/>
                <w:tab w:val="left" w:pos="864"/>
                <w:tab w:val="left" w:pos="1152"/>
                <w:tab w:val="left" w:pos="1440"/>
              </w:tabs>
              <w:spacing w:before="40" w:after="40"/>
              <w:ind w:left="927"/>
              <w:rPr>
                <w:ins w:id="82" w:author="Author"/>
                <w:sz w:val="18"/>
                <w:szCs w:val="18"/>
              </w:rPr>
            </w:pPr>
            <w:ins w:id="83" w:author="Author">
              <w:r w:rsidRPr="00AA32A8">
                <w:rPr>
                  <w:rFonts w:eastAsia="Calibri"/>
                  <w:sz w:val="18"/>
                  <w:szCs w:val="18"/>
                </w:rPr>
                <w:t xml:space="preserve">1) </w:t>
              </w:r>
              <w:r w:rsidRPr="004952C1">
                <w:rPr>
                  <w:bCs/>
                  <w:iCs/>
                  <w:sz w:val="18"/>
                  <w:szCs w:val="18"/>
                </w:rPr>
                <w:t>advance</w:t>
              </w:r>
              <w:r w:rsidRPr="00AA32A8">
                <w:rPr>
                  <w:rFonts w:eastAsia="Calibri"/>
                  <w:sz w:val="18"/>
                  <w:szCs w:val="18"/>
                </w:rPr>
                <w:t xml:space="preserve"> publication information of a non-geostationary satellite system representing a constellation (A.4.b.1.a), and </w:t>
              </w:r>
            </w:ins>
          </w:p>
          <w:p w14:paraId="6711F48E" w14:textId="77777777" w:rsidR="00D23DD1" w:rsidRPr="00AA32A8" w:rsidDel="00DF7F52" w:rsidRDefault="00D23DD1" w:rsidP="005E383C">
            <w:pPr>
              <w:tabs>
                <w:tab w:val="left" w:pos="288"/>
                <w:tab w:val="left" w:pos="576"/>
                <w:tab w:val="left" w:pos="864"/>
                <w:tab w:val="left" w:pos="1152"/>
                <w:tab w:val="left" w:pos="1440"/>
              </w:tabs>
              <w:spacing w:before="40" w:after="40"/>
              <w:ind w:left="927"/>
              <w:rPr>
                <w:ins w:id="84" w:author="Author"/>
                <w:sz w:val="18"/>
                <w:szCs w:val="18"/>
              </w:rPr>
            </w:pPr>
            <w:ins w:id="85" w:author="Author">
              <w:r w:rsidRPr="00AA32A8">
                <w:rPr>
                  <w:rFonts w:eastAsia="Calibri"/>
                  <w:sz w:val="18"/>
                  <w:szCs w:val="18"/>
                </w:rPr>
                <w:t xml:space="preserve">2) </w:t>
              </w:r>
              <w:r w:rsidRPr="004952C1">
                <w:rPr>
                  <w:bCs/>
                  <w:iCs/>
                  <w:sz w:val="18"/>
                  <w:szCs w:val="18"/>
                </w:rPr>
                <w:t>coordination</w:t>
              </w:r>
              <w:r w:rsidRPr="00AA32A8">
                <w:rPr>
                  <w:rFonts w:eastAsia="Calibri"/>
                  <w:sz w:val="18"/>
                  <w:szCs w:val="18"/>
                </w:rPr>
                <w:t xml:space="preserve"> request of non-geostationary 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6DFD4C9" w14:textId="77777777" w:rsidR="00D23DD1" w:rsidRPr="00AA32A8" w:rsidDel="00DF7F52" w:rsidRDefault="00D23DD1" w:rsidP="005E383C">
            <w:pPr>
              <w:spacing w:before="40" w:after="40"/>
              <w:jc w:val="center"/>
              <w:rPr>
                <w:ins w:id="86"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3F2FDC2" w14:textId="77777777" w:rsidR="00D23DD1" w:rsidRPr="00AA32A8" w:rsidDel="00DF7F52" w:rsidRDefault="00D23DD1" w:rsidP="005E383C">
            <w:pPr>
              <w:spacing w:before="40" w:after="40"/>
              <w:jc w:val="center"/>
              <w:rPr>
                <w:ins w:id="87"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BFDD40A" w14:textId="77777777" w:rsidR="00D23DD1" w:rsidRPr="00AA32A8" w:rsidDel="00DF7F52" w:rsidRDefault="00D23DD1" w:rsidP="005E383C">
            <w:pPr>
              <w:spacing w:before="40" w:after="40"/>
              <w:jc w:val="center"/>
              <w:rPr>
                <w:ins w:id="88" w:author="Author"/>
                <w:rFonts w:asciiTheme="majorBidi" w:hAnsiTheme="majorBidi" w:cstheme="majorBidi"/>
                <w:b/>
                <w:bCs/>
                <w:sz w:val="18"/>
                <w:szCs w:val="18"/>
              </w:rPr>
            </w:pPr>
            <w:ins w:id="89" w:author="Author">
              <w:r w:rsidRPr="00AA32A8">
                <w:rPr>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33BC784C" w14:textId="77777777" w:rsidR="00D23DD1" w:rsidRPr="00AA32A8" w:rsidDel="00DF7F52" w:rsidRDefault="00D23DD1" w:rsidP="005E383C">
            <w:pPr>
              <w:spacing w:before="40" w:after="40"/>
              <w:jc w:val="center"/>
              <w:rPr>
                <w:ins w:id="90"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605FCE54" w14:textId="77777777" w:rsidR="00D23DD1" w:rsidRPr="00AA32A8" w:rsidDel="00DF7F52" w:rsidRDefault="00D23DD1" w:rsidP="005E383C">
            <w:pPr>
              <w:spacing w:before="40" w:after="40"/>
              <w:jc w:val="center"/>
              <w:rPr>
                <w:ins w:id="91" w:author="Author"/>
                <w:rFonts w:asciiTheme="majorBidi" w:hAnsiTheme="majorBidi" w:cstheme="majorBidi"/>
                <w:b/>
                <w:bCs/>
                <w:sz w:val="18"/>
                <w:szCs w:val="18"/>
              </w:rPr>
            </w:pPr>
            <w:ins w:id="92" w:author="Author">
              <w:r w:rsidRPr="00AA32A8" w:rsidDel="00DF7F52">
                <w:rPr>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67B5ABC" w14:textId="77777777" w:rsidR="00D23DD1" w:rsidRPr="00AA32A8" w:rsidDel="00DF7F52" w:rsidRDefault="00D23DD1" w:rsidP="005E383C">
            <w:pPr>
              <w:spacing w:before="40" w:after="40"/>
              <w:jc w:val="center"/>
              <w:rPr>
                <w:ins w:id="93"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554BF8E" w14:textId="77777777" w:rsidR="00D23DD1" w:rsidRPr="00AA32A8" w:rsidDel="00DF7F52" w:rsidRDefault="00D23DD1" w:rsidP="005E383C">
            <w:pPr>
              <w:spacing w:before="40" w:after="40"/>
              <w:jc w:val="center"/>
              <w:rPr>
                <w:ins w:id="94"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F457B96" w14:textId="77777777" w:rsidR="00D23DD1" w:rsidRPr="00AA32A8" w:rsidDel="00DF7F52" w:rsidRDefault="00D23DD1" w:rsidP="005E383C">
            <w:pPr>
              <w:spacing w:before="40" w:after="40"/>
              <w:jc w:val="center"/>
              <w:rPr>
                <w:ins w:id="95"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7A2EA88" w14:textId="77777777" w:rsidR="00D23DD1" w:rsidRPr="00AA32A8" w:rsidDel="00DF7F52" w:rsidRDefault="00D23DD1" w:rsidP="005E383C">
            <w:pPr>
              <w:spacing w:before="40" w:after="40"/>
              <w:jc w:val="center"/>
              <w:rPr>
                <w:ins w:id="96"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600C305B" w14:textId="77777777" w:rsidR="00D23DD1" w:rsidRPr="00AA32A8" w:rsidDel="00DF7F52" w:rsidRDefault="00D23DD1" w:rsidP="005E383C">
            <w:pPr>
              <w:spacing w:before="40" w:after="40"/>
              <w:rPr>
                <w:ins w:id="97" w:author="Author"/>
                <w:rFonts w:asciiTheme="majorBidi" w:hAnsiTheme="majorBidi" w:cstheme="majorBidi"/>
                <w:sz w:val="18"/>
                <w:szCs w:val="18"/>
                <w:lang w:eastAsia="zh-CN"/>
              </w:rPr>
            </w:pPr>
            <w:ins w:id="98" w:author="Author">
              <w:r w:rsidRPr="00AA32A8" w:rsidDel="00DF7F52">
                <w:rPr>
                  <w:rFonts w:asciiTheme="majorBidi" w:hAnsiTheme="majorBidi" w:cstheme="majorBidi"/>
                  <w:sz w:val="18"/>
                  <w:szCs w:val="18"/>
                  <w:lang w:eastAsia="zh-CN"/>
                </w:rPr>
                <w:t>A.4.b.1.</w:t>
              </w:r>
              <w:r w:rsidRPr="00AA32A8">
                <w:rPr>
                  <w:rFonts w:asciiTheme="majorBidi" w:hAnsiTheme="majorBidi" w:cstheme="majorBidi"/>
                  <w:sz w:val="18"/>
                  <w:szCs w:val="18"/>
                  <w:lang w:eastAsia="zh-CN"/>
                </w:rPr>
                <w:t>d</w:t>
              </w:r>
            </w:ins>
          </w:p>
        </w:tc>
        <w:tc>
          <w:tcPr>
            <w:tcW w:w="529" w:type="dxa"/>
            <w:tcBorders>
              <w:top w:val="nil"/>
              <w:left w:val="nil"/>
              <w:bottom w:val="single" w:sz="4" w:space="0" w:color="auto"/>
              <w:right w:val="single" w:sz="12" w:space="0" w:color="auto"/>
            </w:tcBorders>
            <w:shd w:val="clear" w:color="auto" w:fill="auto"/>
            <w:vAlign w:val="center"/>
          </w:tcPr>
          <w:p w14:paraId="4EA801CD" w14:textId="77777777" w:rsidR="00D23DD1" w:rsidRPr="00AA32A8" w:rsidRDefault="00D23DD1" w:rsidP="005E383C">
            <w:pPr>
              <w:spacing w:before="40" w:after="40"/>
              <w:jc w:val="center"/>
              <w:rPr>
                <w:ins w:id="99" w:author="Author"/>
                <w:rFonts w:asciiTheme="majorBidi" w:hAnsiTheme="majorBidi" w:cstheme="majorBidi"/>
                <w:b/>
                <w:bCs/>
                <w:sz w:val="18"/>
                <w:szCs w:val="18"/>
              </w:rPr>
            </w:pPr>
          </w:p>
        </w:tc>
      </w:tr>
      <w:tr w:rsidR="00D23DD1" w:rsidRPr="00AA32A8" w14:paraId="2D0D3746"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7DEAC2F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A.4.b.2</w:t>
            </w:r>
          </w:p>
        </w:tc>
        <w:tc>
          <w:tcPr>
            <w:tcW w:w="6853" w:type="dxa"/>
            <w:tcBorders>
              <w:top w:val="nil"/>
              <w:left w:val="nil"/>
              <w:bottom w:val="single" w:sz="4" w:space="0" w:color="auto"/>
              <w:right w:val="double" w:sz="4" w:space="0" w:color="auto"/>
            </w:tcBorders>
            <w:shd w:val="clear" w:color="auto" w:fill="auto"/>
            <w:hideMark/>
          </w:tcPr>
          <w:p w14:paraId="3245F4AA"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r w:rsidRPr="00AA32A8">
              <w:rPr>
                <w:sz w:val="18"/>
                <w:szCs w:val="18"/>
              </w:rPr>
              <w:tab/>
              <w:t>the reference body code</w:t>
            </w:r>
          </w:p>
        </w:tc>
        <w:tc>
          <w:tcPr>
            <w:tcW w:w="693" w:type="dxa"/>
            <w:tcBorders>
              <w:top w:val="nil"/>
              <w:left w:val="double" w:sz="4" w:space="0" w:color="auto"/>
              <w:bottom w:val="single" w:sz="4" w:space="0" w:color="auto"/>
              <w:right w:val="single" w:sz="4" w:space="0" w:color="auto"/>
            </w:tcBorders>
            <w:shd w:val="clear" w:color="auto" w:fill="auto"/>
            <w:vAlign w:val="center"/>
          </w:tcPr>
          <w:p w14:paraId="40C7F87F"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hideMark/>
          </w:tcPr>
          <w:p w14:paraId="5294F8B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27" w:type="dxa"/>
            <w:tcBorders>
              <w:top w:val="nil"/>
              <w:left w:val="nil"/>
              <w:bottom w:val="single" w:sz="4" w:space="0" w:color="auto"/>
              <w:right w:val="single" w:sz="4" w:space="0" w:color="auto"/>
            </w:tcBorders>
            <w:shd w:val="clear" w:color="auto" w:fill="auto"/>
            <w:vAlign w:val="center"/>
            <w:hideMark/>
          </w:tcPr>
          <w:p w14:paraId="3815DFB1"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3A335C0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5F5E1A09"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3819AC87"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BFC880A"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1FBCF09"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4425939"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2065A81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A.4.b.2</w:t>
            </w:r>
          </w:p>
        </w:tc>
        <w:tc>
          <w:tcPr>
            <w:tcW w:w="529" w:type="dxa"/>
            <w:tcBorders>
              <w:top w:val="nil"/>
              <w:left w:val="nil"/>
              <w:bottom w:val="single" w:sz="4" w:space="0" w:color="auto"/>
              <w:right w:val="single" w:sz="12" w:space="0" w:color="auto"/>
            </w:tcBorders>
            <w:shd w:val="clear" w:color="auto" w:fill="auto"/>
            <w:vAlign w:val="center"/>
          </w:tcPr>
          <w:p w14:paraId="76EE3FA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CB3A12B"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6F0E3C1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A.4.b.3</w:t>
            </w:r>
          </w:p>
        </w:tc>
        <w:tc>
          <w:tcPr>
            <w:tcW w:w="6853" w:type="dxa"/>
            <w:tcBorders>
              <w:top w:val="nil"/>
              <w:left w:val="nil"/>
              <w:bottom w:val="single" w:sz="4" w:space="0" w:color="auto"/>
              <w:right w:val="double" w:sz="4" w:space="0" w:color="auto"/>
            </w:tcBorders>
            <w:shd w:val="clear" w:color="auto" w:fill="auto"/>
            <w:hideMark/>
          </w:tcPr>
          <w:p w14:paraId="10241906" w14:textId="77777777" w:rsidR="00D23DD1" w:rsidRPr="00AA32A8" w:rsidRDefault="00D23DD1" w:rsidP="005E383C">
            <w:pPr>
              <w:tabs>
                <w:tab w:val="left" w:pos="1152"/>
              </w:tabs>
              <w:spacing w:before="40" w:after="40"/>
              <w:ind w:left="170"/>
              <w:rPr>
                <w:b/>
                <w:bCs/>
                <w:sz w:val="18"/>
                <w:szCs w:val="18"/>
              </w:rPr>
            </w:pPr>
            <w:r w:rsidRPr="00AA32A8">
              <w:rPr>
                <w:b/>
                <w:bCs/>
                <w:sz w:val="18"/>
                <w:szCs w:val="18"/>
              </w:rPr>
              <w:t xml:space="preserve">For space stations of a non-geostationary fixed-satellite service system operating in the </w:t>
            </w:r>
            <w:ins w:id="100" w:author="Author">
              <w:r w:rsidRPr="00AA32A8">
                <w:rPr>
                  <w:b/>
                  <w:bCs/>
                  <w:sz w:val="18"/>
                  <w:szCs w:val="18"/>
                </w:rPr>
                <w:t xml:space="preserve">frequency </w:t>
              </w:r>
            </w:ins>
            <w:r w:rsidRPr="00AA32A8">
              <w:rPr>
                <w:b/>
                <w:bCs/>
                <w:sz w:val="18"/>
                <w:szCs w:val="18"/>
              </w:rPr>
              <w:t>band 3 400</w:t>
            </w:r>
            <w:r w:rsidRPr="00AA32A8">
              <w:rPr>
                <w:b/>
                <w:bCs/>
                <w:sz w:val="18"/>
                <w:szCs w:val="18"/>
              </w:rPr>
              <w:noBreakHyphen/>
              <w:t>4 200 MHz:</w:t>
            </w:r>
          </w:p>
        </w:tc>
        <w:tc>
          <w:tcPr>
            <w:tcW w:w="693" w:type="dxa"/>
            <w:tcBorders>
              <w:top w:val="nil"/>
              <w:left w:val="double" w:sz="4" w:space="0" w:color="auto"/>
              <w:bottom w:val="single" w:sz="4" w:space="0" w:color="auto"/>
              <w:right w:val="single" w:sz="4" w:space="0" w:color="auto"/>
            </w:tcBorders>
            <w:shd w:val="clear" w:color="auto" w:fill="auto"/>
            <w:vAlign w:val="center"/>
          </w:tcPr>
          <w:p w14:paraId="53E0A690"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C62C2AB"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3D30A97"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24A0F0E"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E3081E0"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45F33688"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E7FD62D"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9483CD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353ACD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4C19D98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A.4.b.3</w:t>
            </w:r>
          </w:p>
        </w:tc>
        <w:tc>
          <w:tcPr>
            <w:tcW w:w="529" w:type="dxa"/>
            <w:tcBorders>
              <w:top w:val="nil"/>
              <w:left w:val="nil"/>
              <w:bottom w:val="single" w:sz="4" w:space="0" w:color="auto"/>
              <w:right w:val="single" w:sz="12" w:space="0" w:color="auto"/>
            </w:tcBorders>
            <w:shd w:val="clear" w:color="auto" w:fill="auto"/>
            <w:vAlign w:val="center"/>
          </w:tcPr>
          <w:p w14:paraId="16BA860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2E88625"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623AA91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A.4.b.3.a</w:t>
            </w:r>
          </w:p>
        </w:tc>
        <w:tc>
          <w:tcPr>
            <w:tcW w:w="6853" w:type="dxa"/>
            <w:tcBorders>
              <w:top w:val="nil"/>
              <w:left w:val="nil"/>
              <w:bottom w:val="single" w:sz="4" w:space="0" w:color="auto"/>
              <w:right w:val="double" w:sz="4" w:space="0" w:color="auto"/>
            </w:tcBorders>
            <w:shd w:val="clear" w:color="auto" w:fill="auto"/>
            <w:hideMark/>
          </w:tcPr>
          <w:p w14:paraId="7F74BEB9" w14:textId="77777777" w:rsidR="00D23DD1" w:rsidRPr="00AA32A8" w:rsidRDefault="00D23DD1" w:rsidP="005E383C">
            <w:pPr>
              <w:tabs>
                <w:tab w:val="left" w:pos="1152"/>
              </w:tabs>
              <w:spacing w:before="40" w:after="40"/>
              <w:ind w:left="340"/>
              <w:rPr>
                <w:sz w:val="18"/>
                <w:szCs w:val="18"/>
              </w:rPr>
            </w:pPr>
            <w:r w:rsidRPr="00AA32A8">
              <w:rPr>
                <w:sz w:val="18"/>
                <w:szCs w:val="18"/>
              </w:rPr>
              <w:t>the maximum number of space stations (</w:t>
            </w:r>
            <w:r w:rsidRPr="00AA32A8">
              <w:rPr>
                <w:i/>
                <w:iCs/>
                <w:sz w:val="18"/>
                <w:szCs w:val="18"/>
              </w:rPr>
              <w:t>N</w:t>
            </w:r>
            <w:r w:rsidRPr="00AA32A8">
              <w:rPr>
                <w:i/>
                <w:iCs/>
                <w:sz w:val="18"/>
                <w:szCs w:val="18"/>
                <w:vertAlign w:val="subscript"/>
              </w:rPr>
              <w:t>N</w:t>
            </w:r>
            <w:r w:rsidRPr="00AA32A8">
              <w:rPr>
                <w:sz w:val="18"/>
                <w:szCs w:val="18"/>
              </w:rPr>
              <w:t>) in a non-geostationary-satellite system simultaneously transmitting on a co-frequency basis in the fixed-satellite service in the Northern Hemisphere</w:t>
            </w:r>
          </w:p>
        </w:tc>
        <w:tc>
          <w:tcPr>
            <w:tcW w:w="693" w:type="dxa"/>
            <w:tcBorders>
              <w:top w:val="nil"/>
              <w:left w:val="double" w:sz="4" w:space="0" w:color="auto"/>
              <w:bottom w:val="single" w:sz="4" w:space="0" w:color="auto"/>
              <w:right w:val="single" w:sz="4" w:space="0" w:color="auto"/>
            </w:tcBorders>
            <w:shd w:val="clear" w:color="auto" w:fill="auto"/>
            <w:vAlign w:val="center"/>
          </w:tcPr>
          <w:p w14:paraId="3CC5BF56"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94A111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797EB12A"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0C5F843C"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47609B88"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603B90EA"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833390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0206B9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6CD08E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42DA64F9"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A.4.b.3.a</w:t>
            </w:r>
          </w:p>
        </w:tc>
        <w:tc>
          <w:tcPr>
            <w:tcW w:w="529" w:type="dxa"/>
            <w:tcBorders>
              <w:top w:val="nil"/>
              <w:left w:val="nil"/>
              <w:bottom w:val="single" w:sz="4" w:space="0" w:color="auto"/>
              <w:right w:val="single" w:sz="12" w:space="0" w:color="auto"/>
            </w:tcBorders>
            <w:shd w:val="clear" w:color="auto" w:fill="auto"/>
            <w:vAlign w:val="center"/>
          </w:tcPr>
          <w:p w14:paraId="4F607800"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EA59E00"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6D6F13B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A.4.b.3.b</w:t>
            </w:r>
          </w:p>
        </w:tc>
        <w:tc>
          <w:tcPr>
            <w:tcW w:w="6853" w:type="dxa"/>
            <w:tcBorders>
              <w:top w:val="nil"/>
              <w:left w:val="nil"/>
              <w:bottom w:val="single" w:sz="4" w:space="0" w:color="auto"/>
              <w:right w:val="double" w:sz="4" w:space="0" w:color="auto"/>
            </w:tcBorders>
            <w:shd w:val="clear" w:color="auto" w:fill="auto"/>
            <w:hideMark/>
          </w:tcPr>
          <w:p w14:paraId="5954C20D" w14:textId="77777777" w:rsidR="00D23DD1" w:rsidRPr="00AA32A8" w:rsidRDefault="00D23DD1" w:rsidP="005E383C">
            <w:pPr>
              <w:tabs>
                <w:tab w:val="left" w:pos="1152"/>
              </w:tabs>
              <w:spacing w:before="40" w:after="40"/>
              <w:ind w:left="340"/>
              <w:rPr>
                <w:sz w:val="18"/>
                <w:szCs w:val="18"/>
              </w:rPr>
            </w:pPr>
            <w:r w:rsidRPr="00AA32A8">
              <w:rPr>
                <w:sz w:val="18"/>
                <w:szCs w:val="18"/>
              </w:rPr>
              <w:t>the maximum number of space stations (</w:t>
            </w:r>
            <w:r w:rsidRPr="00AA32A8">
              <w:rPr>
                <w:i/>
                <w:iCs/>
                <w:sz w:val="18"/>
                <w:szCs w:val="18"/>
              </w:rPr>
              <w:t>N</w:t>
            </w:r>
            <w:r w:rsidRPr="00AA32A8">
              <w:rPr>
                <w:i/>
                <w:iCs/>
                <w:sz w:val="18"/>
                <w:szCs w:val="18"/>
                <w:vertAlign w:val="subscript"/>
              </w:rPr>
              <w:t>S</w:t>
            </w:r>
            <w:r w:rsidRPr="00AA32A8">
              <w:rPr>
                <w:sz w:val="18"/>
                <w:szCs w:val="18"/>
              </w:rPr>
              <w:t>) in a non-geostationary-satellite system simultaneously transmitting on a co-frequency basis in the fixed-satellite service in the Southern Hemisphere</w:t>
            </w:r>
          </w:p>
        </w:tc>
        <w:tc>
          <w:tcPr>
            <w:tcW w:w="693" w:type="dxa"/>
            <w:tcBorders>
              <w:top w:val="nil"/>
              <w:left w:val="double" w:sz="4" w:space="0" w:color="auto"/>
              <w:bottom w:val="single" w:sz="4" w:space="0" w:color="auto"/>
              <w:right w:val="single" w:sz="4" w:space="0" w:color="auto"/>
            </w:tcBorders>
            <w:shd w:val="clear" w:color="auto" w:fill="auto"/>
            <w:vAlign w:val="center"/>
          </w:tcPr>
          <w:p w14:paraId="23A553C0"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88ABD3A"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1D8A10B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54AF401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23AEB3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095E07D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760077D"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A0C49AF"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473A169"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6303DCA9"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A.4.b.3.b</w:t>
            </w:r>
          </w:p>
        </w:tc>
        <w:tc>
          <w:tcPr>
            <w:tcW w:w="529" w:type="dxa"/>
            <w:tcBorders>
              <w:top w:val="nil"/>
              <w:left w:val="nil"/>
              <w:bottom w:val="single" w:sz="4" w:space="0" w:color="auto"/>
              <w:right w:val="single" w:sz="12" w:space="0" w:color="auto"/>
            </w:tcBorders>
            <w:shd w:val="clear" w:color="auto" w:fill="auto"/>
            <w:vAlign w:val="center"/>
          </w:tcPr>
          <w:p w14:paraId="26351CFB"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1E23FDC5"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12AB5785"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A.4.b.4</w:t>
            </w:r>
          </w:p>
        </w:tc>
        <w:tc>
          <w:tcPr>
            <w:tcW w:w="6853" w:type="dxa"/>
            <w:tcBorders>
              <w:top w:val="nil"/>
              <w:left w:val="nil"/>
              <w:bottom w:val="single" w:sz="4" w:space="0" w:color="auto"/>
              <w:right w:val="double" w:sz="4" w:space="0" w:color="auto"/>
            </w:tcBorders>
            <w:shd w:val="clear" w:color="auto" w:fill="auto"/>
            <w:hideMark/>
          </w:tcPr>
          <w:p w14:paraId="524943E9" w14:textId="77777777" w:rsidR="00D23DD1" w:rsidRPr="00AA32A8" w:rsidRDefault="00D23DD1" w:rsidP="005E383C">
            <w:pPr>
              <w:keepNext/>
              <w:spacing w:before="40" w:after="40"/>
              <w:ind w:left="170"/>
              <w:rPr>
                <w:b/>
                <w:bCs/>
                <w:sz w:val="18"/>
                <w:szCs w:val="18"/>
              </w:rPr>
            </w:pPr>
            <w:r w:rsidRPr="00AA32A8">
              <w:rPr>
                <w:b/>
                <w:bCs/>
                <w:sz w:val="18"/>
                <w:szCs w:val="18"/>
              </w:rPr>
              <w:t>For each orbital plane, where the Earth is the reference body:</w:t>
            </w:r>
          </w:p>
        </w:tc>
        <w:tc>
          <w:tcPr>
            <w:tcW w:w="693" w:type="dxa"/>
            <w:tcBorders>
              <w:top w:val="nil"/>
              <w:left w:val="double" w:sz="4" w:space="0" w:color="auto"/>
              <w:bottom w:val="single" w:sz="4" w:space="0" w:color="auto"/>
              <w:right w:val="single" w:sz="4" w:space="0" w:color="auto"/>
            </w:tcBorders>
            <w:shd w:val="clear" w:color="auto" w:fill="auto"/>
            <w:vAlign w:val="center"/>
          </w:tcPr>
          <w:p w14:paraId="5FBF1D2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1CD72E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1BCC6D5"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224897C"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0EBB250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3C894DBF"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A78730C"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9E28B5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3079B4A"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55DD18E8"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w:t>
            </w:r>
          </w:p>
        </w:tc>
        <w:tc>
          <w:tcPr>
            <w:tcW w:w="529" w:type="dxa"/>
            <w:tcBorders>
              <w:top w:val="nil"/>
              <w:left w:val="nil"/>
              <w:bottom w:val="single" w:sz="4" w:space="0" w:color="auto"/>
              <w:right w:val="single" w:sz="12" w:space="0" w:color="auto"/>
            </w:tcBorders>
            <w:shd w:val="clear" w:color="auto" w:fill="auto"/>
            <w:vAlign w:val="center"/>
          </w:tcPr>
          <w:p w14:paraId="1E1170E0" w14:textId="77777777" w:rsidR="00D23DD1" w:rsidRPr="00AA32A8" w:rsidRDefault="00D23DD1" w:rsidP="005E383C">
            <w:pPr>
              <w:keepNext/>
              <w:spacing w:before="40" w:after="40"/>
              <w:jc w:val="center"/>
              <w:rPr>
                <w:rFonts w:asciiTheme="majorBidi" w:hAnsiTheme="majorBidi" w:cstheme="majorBidi"/>
                <w:b/>
                <w:bCs/>
                <w:sz w:val="18"/>
                <w:szCs w:val="18"/>
              </w:rPr>
            </w:pPr>
          </w:p>
        </w:tc>
      </w:tr>
      <w:tr w:rsidR="00D23DD1" w:rsidRPr="00AA32A8" w14:paraId="06382DD4"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65CB317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A.4.b.4.a</w:t>
            </w:r>
          </w:p>
        </w:tc>
        <w:tc>
          <w:tcPr>
            <w:tcW w:w="6853" w:type="dxa"/>
            <w:tcBorders>
              <w:top w:val="nil"/>
              <w:left w:val="nil"/>
              <w:bottom w:val="single" w:sz="4" w:space="0" w:color="auto"/>
              <w:right w:val="double" w:sz="4" w:space="0" w:color="auto"/>
            </w:tcBorders>
            <w:shd w:val="clear" w:color="auto" w:fill="auto"/>
            <w:hideMark/>
          </w:tcPr>
          <w:p w14:paraId="3F35F707" w14:textId="77777777" w:rsidR="00D23DD1" w:rsidRPr="00AA32A8" w:rsidRDefault="00D23DD1" w:rsidP="005E383C">
            <w:pPr>
              <w:spacing w:before="40" w:after="40"/>
              <w:ind w:left="340"/>
              <w:rPr>
                <w:sz w:val="18"/>
                <w:szCs w:val="18"/>
              </w:rPr>
            </w:pPr>
            <w:r w:rsidRPr="00AA32A8">
              <w:rPr>
                <w:sz w:val="18"/>
                <w:szCs w:val="18"/>
              </w:rPr>
              <w:t>the angle of inclination (</w:t>
            </w:r>
            <w:proofErr w:type="spellStart"/>
            <w:r w:rsidRPr="00AA32A8">
              <w:rPr>
                <w:i/>
                <w:iCs/>
                <w:sz w:val="18"/>
                <w:szCs w:val="18"/>
              </w:rPr>
              <w:t>i</w:t>
            </w:r>
            <w:r w:rsidRPr="00AA32A8">
              <w:rPr>
                <w:i/>
                <w:iCs/>
                <w:sz w:val="18"/>
                <w:szCs w:val="18"/>
                <w:vertAlign w:val="subscript"/>
              </w:rPr>
              <w:t>j</w:t>
            </w:r>
            <w:proofErr w:type="spellEnd"/>
            <w:r w:rsidRPr="00AA32A8">
              <w:rPr>
                <w:sz w:val="18"/>
                <w:szCs w:val="18"/>
              </w:rPr>
              <w:t xml:space="preserve">) of the orbital plane with respect to the Earth’s equatorial plane </w:t>
            </w:r>
            <w:r w:rsidRPr="00AA32A8">
              <w:rPr>
                <w:sz w:val="18"/>
                <w:szCs w:val="18"/>
              </w:rPr>
              <w:br/>
              <w:t xml:space="preserve">(0° ≤  </w:t>
            </w:r>
            <w:proofErr w:type="spellStart"/>
            <w:r w:rsidRPr="00AA32A8">
              <w:rPr>
                <w:i/>
                <w:iCs/>
                <w:sz w:val="18"/>
                <w:szCs w:val="18"/>
              </w:rPr>
              <w:t>i</w:t>
            </w:r>
            <w:r w:rsidRPr="00AA32A8">
              <w:rPr>
                <w:i/>
                <w:iCs/>
                <w:sz w:val="18"/>
                <w:szCs w:val="18"/>
                <w:vertAlign w:val="subscript"/>
              </w:rPr>
              <w:t>j</w:t>
            </w:r>
            <w:proofErr w:type="spellEnd"/>
            <w:r w:rsidRPr="00AA32A8">
              <w:rPr>
                <w:sz w:val="18"/>
                <w:szCs w:val="18"/>
              </w:rPr>
              <w:t xml:space="preserve"> &lt; 180°)</w:t>
            </w:r>
          </w:p>
        </w:tc>
        <w:tc>
          <w:tcPr>
            <w:tcW w:w="693" w:type="dxa"/>
            <w:tcBorders>
              <w:top w:val="nil"/>
              <w:left w:val="double" w:sz="4" w:space="0" w:color="auto"/>
              <w:bottom w:val="single" w:sz="4" w:space="0" w:color="auto"/>
              <w:right w:val="single" w:sz="4" w:space="0" w:color="auto"/>
            </w:tcBorders>
            <w:shd w:val="clear" w:color="auto" w:fill="auto"/>
            <w:vAlign w:val="center"/>
          </w:tcPr>
          <w:p w14:paraId="14529BF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0370796"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1A2AD4B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782E63E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6BBEB2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1238838C"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D1B3F91"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9626FDF"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06AA1D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65CEA6A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A.4.b.4.a</w:t>
            </w:r>
          </w:p>
        </w:tc>
        <w:tc>
          <w:tcPr>
            <w:tcW w:w="529" w:type="dxa"/>
            <w:tcBorders>
              <w:top w:val="nil"/>
              <w:left w:val="nil"/>
              <w:bottom w:val="single" w:sz="4" w:space="0" w:color="auto"/>
              <w:right w:val="single" w:sz="12" w:space="0" w:color="auto"/>
            </w:tcBorders>
            <w:shd w:val="clear" w:color="auto" w:fill="auto"/>
            <w:vAlign w:val="center"/>
          </w:tcPr>
          <w:p w14:paraId="43DCBC7F"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A7980CE"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3442E1C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A.4.b.4.b</w:t>
            </w:r>
          </w:p>
        </w:tc>
        <w:tc>
          <w:tcPr>
            <w:tcW w:w="6853" w:type="dxa"/>
            <w:tcBorders>
              <w:top w:val="nil"/>
              <w:left w:val="nil"/>
              <w:bottom w:val="single" w:sz="4" w:space="0" w:color="auto"/>
              <w:right w:val="double" w:sz="4" w:space="0" w:color="auto"/>
            </w:tcBorders>
            <w:shd w:val="clear" w:color="auto" w:fill="auto"/>
            <w:hideMark/>
          </w:tcPr>
          <w:p w14:paraId="04DB6463" w14:textId="77777777" w:rsidR="00D23DD1" w:rsidRPr="00AA32A8" w:rsidRDefault="00D23DD1" w:rsidP="005E383C">
            <w:pPr>
              <w:spacing w:before="40" w:after="40"/>
              <w:ind w:left="340"/>
              <w:rPr>
                <w:sz w:val="18"/>
                <w:szCs w:val="18"/>
              </w:rPr>
            </w:pPr>
            <w:r w:rsidRPr="00AA32A8">
              <w:rPr>
                <w:sz w:val="18"/>
                <w:szCs w:val="18"/>
              </w:rPr>
              <w:t>the number of satellites in the orbital plane</w:t>
            </w:r>
          </w:p>
        </w:tc>
        <w:tc>
          <w:tcPr>
            <w:tcW w:w="693" w:type="dxa"/>
            <w:tcBorders>
              <w:top w:val="nil"/>
              <w:left w:val="double" w:sz="4" w:space="0" w:color="auto"/>
              <w:bottom w:val="single" w:sz="4" w:space="0" w:color="auto"/>
              <w:right w:val="single" w:sz="4" w:space="0" w:color="auto"/>
            </w:tcBorders>
            <w:shd w:val="clear" w:color="auto" w:fill="auto"/>
            <w:vAlign w:val="center"/>
          </w:tcPr>
          <w:p w14:paraId="6FA6D11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DAFBF0F"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0A4197B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1166054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11E608D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40ED8D2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44CC65D"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062DCA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BB746F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312B0F5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A.4.b.4.b</w:t>
            </w:r>
          </w:p>
        </w:tc>
        <w:tc>
          <w:tcPr>
            <w:tcW w:w="529" w:type="dxa"/>
            <w:tcBorders>
              <w:top w:val="nil"/>
              <w:left w:val="nil"/>
              <w:bottom w:val="single" w:sz="4" w:space="0" w:color="auto"/>
              <w:right w:val="single" w:sz="12" w:space="0" w:color="auto"/>
            </w:tcBorders>
            <w:shd w:val="clear" w:color="auto" w:fill="auto"/>
            <w:vAlign w:val="center"/>
          </w:tcPr>
          <w:p w14:paraId="5BF8FFC8"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7054846"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224F674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A.4.b.4.c</w:t>
            </w:r>
          </w:p>
        </w:tc>
        <w:tc>
          <w:tcPr>
            <w:tcW w:w="6853" w:type="dxa"/>
            <w:tcBorders>
              <w:top w:val="nil"/>
              <w:left w:val="nil"/>
              <w:bottom w:val="single" w:sz="4" w:space="0" w:color="auto"/>
              <w:right w:val="double" w:sz="4" w:space="0" w:color="auto"/>
            </w:tcBorders>
            <w:shd w:val="clear" w:color="auto" w:fill="auto"/>
            <w:hideMark/>
          </w:tcPr>
          <w:p w14:paraId="5B3A0627" w14:textId="77777777" w:rsidR="00D23DD1" w:rsidRPr="00AA32A8" w:rsidRDefault="00D23DD1" w:rsidP="005E383C">
            <w:pPr>
              <w:spacing w:before="40" w:after="40"/>
              <w:ind w:left="340"/>
              <w:rPr>
                <w:sz w:val="18"/>
                <w:szCs w:val="18"/>
              </w:rPr>
            </w:pPr>
            <w:r w:rsidRPr="00AA32A8">
              <w:rPr>
                <w:sz w:val="18"/>
                <w:szCs w:val="18"/>
              </w:rPr>
              <w:t>the period</w:t>
            </w:r>
          </w:p>
        </w:tc>
        <w:tc>
          <w:tcPr>
            <w:tcW w:w="693" w:type="dxa"/>
            <w:tcBorders>
              <w:top w:val="nil"/>
              <w:left w:val="double" w:sz="4" w:space="0" w:color="auto"/>
              <w:bottom w:val="single" w:sz="4" w:space="0" w:color="auto"/>
              <w:right w:val="single" w:sz="4" w:space="0" w:color="auto"/>
            </w:tcBorders>
            <w:shd w:val="clear" w:color="auto" w:fill="auto"/>
            <w:vAlign w:val="center"/>
          </w:tcPr>
          <w:p w14:paraId="5C0AED9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A48C6FE"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4506C6A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2FFFE057"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64E441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03981CE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D9A6465"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70A6EA7"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643CF2A"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026F579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A.4.b.4.c</w:t>
            </w:r>
          </w:p>
        </w:tc>
        <w:tc>
          <w:tcPr>
            <w:tcW w:w="529" w:type="dxa"/>
            <w:tcBorders>
              <w:top w:val="nil"/>
              <w:left w:val="nil"/>
              <w:bottom w:val="single" w:sz="4" w:space="0" w:color="auto"/>
              <w:right w:val="single" w:sz="12" w:space="0" w:color="auto"/>
            </w:tcBorders>
            <w:shd w:val="clear" w:color="auto" w:fill="auto"/>
            <w:vAlign w:val="center"/>
          </w:tcPr>
          <w:p w14:paraId="047F69A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B1CBC55"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10B261A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A.4.b.4.d</w:t>
            </w:r>
          </w:p>
        </w:tc>
        <w:tc>
          <w:tcPr>
            <w:tcW w:w="6853" w:type="dxa"/>
            <w:tcBorders>
              <w:top w:val="nil"/>
              <w:left w:val="nil"/>
              <w:bottom w:val="single" w:sz="4" w:space="0" w:color="auto"/>
              <w:right w:val="double" w:sz="4" w:space="0" w:color="auto"/>
            </w:tcBorders>
            <w:shd w:val="clear" w:color="auto" w:fill="auto"/>
            <w:hideMark/>
          </w:tcPr>
          <w:p w14:paraId="265982D9" w14:textId="77777777" w:rsidR="00D23DD1" w:rsidRPr="00AA32A8" w:rsidRDefault="00D23DD1" w:rsidP="005E383C">
            <w:pPr>
              <w:spacing w:before="40" w:after="40"/>
              <w:ind w:left="340"/>
              <w:rPr>
                <w:sz w:val="18"/>
                <w:szCs w:val="18"/>
              </w:rPr>
            </w:pPr>
            <w:r w:rsidRPr="00AA32A8">
              <w:rPr>
                <w:sz w:val="18"/>
                <w:szCs w:val="18"/>
              </w:rPr>
              <w:t xml:space="preserve">the altitude, in </w:t>
            </w:r>
            <w:proofErr w:type="spellStart"/>
            <w:r w:rsidRPr="00AA32A8">
              <w:rPr>
                <w:sz w:val="18"/>
                <w:szCs w:val="18"/>
              </w:rPr>
              <w:t>kilometres</w:t>
            </w:r>
            <w:proofErr w:type="spellEnd"/>
            <w:r w:rsidRPr="00AA32A8">
              <w:rPr>
                <w:sz w:val="18"/>
                <w:szCs w:val="18"/>
              </w:rPr>
              <w:t>, of the apogee of the space station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52FD96FC"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5962310"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4BCC1958"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6FF51A7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9050460"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408592B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F5B61E2"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FC6F34B"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E70561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56A2B18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A.4.b.4.d</w:t>
            </w:r>
          </w:p>
        </w:tc>
        <w:tc>
          <w:tcPr>
            <w:tcW w:w="529" w:type="dxa"/>
            <w:tcBorders>
              <w:top w:val="nil"/>
              <w:left w:val="nil"/>
              <w:bottom w:val="single" w:sz="4" w:space="0" w:color="auto"/>
              <w:right w:val="single" w:sz="12" w:space="0" w:color="auto"/>
            </w:tcBorders>
            <w:shd w:val="clear" w:color="auto" w:fill="auto"/>
            <w:vAlign w:val="center"/>
          </w:tcPr>
          <w:p w14:paraId="3A8067D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434637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4871F42D"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A.4.b.4.e</w:t>
            </w:r>
          </w:p>
        </w:tc>
        <w:tc>
          <w:tcPr>
            <w:tcW w:w="6853" w:type="dxa"/>
            <w:tcBorders>
              <w:top w:val="nil"/>
              <w:left w:val="nil"/>
              <w:bottom w:val="single" w:sz="4" w:space="0" w:color="auto"/>
              <w:right w:val="double" w:sz="4" w:space="0" w:color="auto"/>
            </w:tcBorders>
            <w:shd w:val="clear" w:color="auto" w:fill="auto"/>
            <w:hideMark/>
          </w:tcPr>
          <w:p w14:paraId="56B14062" w14:textId="77777777" w:rsidR="00D23DD1" w:rsidRPr="00AA32A8" w:rsidRDefault="00D23DD1" w:rsidP="005E383C">
            <w:pPr>
              <w:spacing w:before="40" w:after="40"/>
              <w:ind w:left="340"/>
              <w:rPr>
                <w:sz w:val="18"/>
                <w:szCs w:val="18"/>
              </w:rPr>
            </w:pPr>
            <w:r w:rsidRPr="00AA32A8">
              <w:rPr>
                <w:sz w:val="18"/>
                <w:szCs w:val="18"/>
              </w:rPr>
              <w:t xml:space="preserve">the altitude, in </w:t>
            </w:r>
            <w:proofErr w:type="spellStart"/>
            <w:r w:rsidRPr="00AA32A8">
              <w:rPr>
                <w:sz w:val="18"/>
                <w:szCs w:val="18"/>
              </w:rPr>
              <w:t>kilometres</w:t>
            </w:r>
            <w:proofErr w:type="spellEnd"/>
            <w:r w:rsidRPr="00AA32A8">
              <w:rPr>
                <w:sz w:val="18"/>
                <w:szCs w:val="18"/>
              </w:rPr>
              <w:t>, of the perigee of the space station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68FFC7D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7A36870"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12EA73E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476CDE8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36A2903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1582F19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B7AC109"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F4C634B"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089F2BE"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73202DE"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A.4.b.4.e</w:t>
            </w:r>
          </w:p>
        </w:tc>
        <w:tc>
          <w:tcPr>
            <w:tcW w:w="529" w:type="dxa"/>
            <w:tcBorders>
              <w:top w:val="nil"/>
              <w:left w:val="nil"/>
              <w:bottom w:val="single" w:sz="4" w:space="0" w:color="auto"/>
              <w:right w:val="single" w:sz="12" w:space="0" w:color="auto"/>
            </w:tcBorders>
            <w:shd w:val="clear" w:color="auto" w:fill="auto"/>
            <w:vAlign w:val="center"/>
          </w:tcPr>
          <w:p w14:paraId="64A4E00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E74D6C9"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08D9633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A.4.b.4.f</w:t>
            </w:r>
          </w:p>
        </w:tc>
        <w:tc>
          <w:tcPr>
            <w:tcW w:w="6853" w:type="dxa"/>
            <w:tcBorders>
              <w:top w:val="nil"/>
              <w:left w:val="nil"/>
              <w:bottom w:val="single" w:sz="4" w:space="0" w:color="auto"/>
              <w:right w:val="double" w:sz="4" w:space="0" w:color="auto"/>
            </w:tcBorders>
            <w:shd w:val="clear" w:color="auto" w:fill="auto"/>
          </w:tcPr>
          <w:p w14:paraId="16BF0BCC" w14:textId="77777777" w:rsidR="00D23DD1" w:rsidRPr="00AA32A8" w:rsidRDefault="00D23DD1" w:rsidP="005E383C">
            <w:pPr>
              <w:spacing w:before="40" w:after="40"/>
              <w:ind w:left="340"/>
              <w:rPr>
                <w:sz w:val="18"/>
                <w:szCs w:val="18"/>
              </w:rPr>
            </w:pPr>
            <w:r w:rsidRPr="00AA32A8">
              <w:rPr>
                <w:sz w:val="18"/>
                <w:szCs w:val="18"/>
              </w:rPr>
              <w:t>the minimum altitude of the space station above the surface of the Earth at which any satellite transmits</w:t>
            </w:r>
          </w:p>
        </w:tc>
        <w:tc>
          <w:tcPr>
            <w:tcW w:w="693" w:type="dxa"/>
            <w:tcBorders>
              <w:top w:val="nil"/>
              <w:left w:val="double" w:sz="4" w:space="0" w:color="auto"/>
              <w:bottom w:val="single" w:sz="4" w:space="0" w:color="auto"/>
              <w:right w:val="single" w:sz="4" w:space="0" w:color="auto"/>
            </w:tcBorders>
            <w:shd w:val="clear" w:color="auto" w:fill="auto"/>
            <w:vAlign w:val="center"/>
          </w:tcPr>
          <w:p w14:paraId="3A343F0B"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16349BD"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91088BD"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6A5A938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2FDA715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6A3A1102"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0AB58B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58780A6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034C12E"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52E3C36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A.4.b.4.f</w:t>
            </w:r>
          </w:p>
        </w:tc>
        <w:tc>
          <w:tcPr>
            <w:tcW w:w="529" w:type="dxa"/>
            <w:tcBorders>
              <w:top w:val="nil"/>
              <w:left w:val="nil"/>
              <w:bottom w:val="single" w:sz="4" w:space="0" w:color="auto"/>
              <w:right w:val="single" w:sz="12" w:space="0" w:color="auto"/>
            </w:tcBorders>
            <w:shd w:val="clear" w:color="auto" w:fill="auto"/>
            <w:vAlign w:val="center"/>
          </w:tcPr>
          <w:p w14:paraId="06CCEB8B"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0528AEB" w14:textId="77777777" w:rsidTr="005E383C">
        <w:trPr>
          <w:cantSplit/>
          <w:jc w:val="center"/>
        </w:trPr>
        <w:tc>
          <w:tcPr>
            <w:tcW w:w="1015" w:type="dxa"/>
            <w:tcBorders>
              <w:top w:val="nil"/>
              <w:left w:val="single" w:sz="12" w:space="0" w:color="auto"/>
              <w:bottom w:val="single" w:sz="4" w:space="0" w:color="auto"/>
              <w:right w:val="single" w:sz="12" w:space="0" w:color="auto"/>
            </w:tcBorders>
            <w:shd w:val="clear" w:color="000000" w:fill="FFFFFF"/>
            <w:hideMark/>
          </w:tcPr>
          <w:p w14:paraId="6360CC1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ins w:id="101" w:author="Author">
              <w:r w:rsidRPr="00AA32A8">
                <w:rPr>
                  <w:rFonts w:asciiTheme="majorBidi" w:hAnsiTheme="majorBidi" w:cstheme="majorBidi"/>
                  <w:sz w:val="18"/>
                  <w:szCs w:val="18"/>
                  <w:lang w:eastAsia="zh-CN"/>
                </w:rPr>
                <w:t>4</w:t>
              </w:r>
            </w:ins>
            <w:del w:id="102" w:author="Author">
              <w:r w:rsidRPr="00AA32A8" w:rsidDel="00263C11">
                <w:rPr>
                  <w:rFonts w:asciiTheme="majorBidi" w:hAnsiTheme="majorBidi" w:cstheme="majorBidi"/>
                  <w:sz w:val="18"/>
                  <w:szCs w:val="18"/>
                  <w:lang w:eastAsia="zh-CN"/>
                </w:rPr>
                <w:delText>5</w:delText>
              </w:r>
            </w:del>
            <w:r w:rsidRPr="00AA32A8">
              <w:rPr>
                <w:rFonts w:asciiTheme="majorBidi" w:hAnsiTheme="majorBidi" w:cstheme="majorBidi"/>
                <w:sz w:val="18"/>
                <w:szCs w:val="18"/>
                <w:lang w:eastAsia="zh-CN"/>
              </w:rPr>
              <w:t>.</w:t>
            </w:r>
            <w:ins w:id="103" w:author="Author">
              <w:r w:rsidRPr="00AA32A8">
                <w:rPr>
                  <w:rFonts w:asciiTheme="majorBidi" w:hAnsiTheme="majorBidi" w:cstheme="majorBidi"/>
                  <w:sz w:val="18"/>
                  <w:szCs w:val="18"/>
                  <w:lang w:eastAsia="zh-CN"/>
                </w:rPr>
                <w:t>g</w:t>
              </w:r>
            </w:ins>
            <w:del w:id="104" w:author="Author">
              <w:r w:rsidRPr="00AA32A8" w:rsidDel="00263C11">
                <w:rPr>
                  <w:rFonts w:asciiTheme="majorBidi" w:hAnsiTheme="majorBidi" w:cstheme="majorBidi"/>
                  <w:sz w:val="18"/>
                  <w:szCs w:val="18"/>
                  <w:lang w:eastAsia="zh-CN"/>
                </w:rPr>
                <w:delText>a</w:delText>
              </w:r>
            </w:del>
          </w:p>
        </w:tc>
        <w:tc>
          <w:tcPr>
            <w:tcW w:w="6853" w:type="dxa"/>
            <w:tcBorders>
              <w:top w:val="nil"/>
              <w:left w:val="double" w:sz="6" w:space="0" w:color="auto"/>
              <w:bottom w:val="single" w:sz="4" w:space="0" w:color="auto"/>
              <w:right w:val="double" w:sz="4" w:space="0" w:color="auto"/>
            </w:tcBorders>
            <w:shd w:val="clear" w:color="auto" w:fill="auto"/>
            <w:hideMark/>
          </w:tcPr>
          <w:p w14:paraId="13816326" w14:textId="77777777" w:rsidR="00D23DD1" w:rsidRPr="00AA32A8" w:rsidRDefault="00D23DD1" w:rsidP="005E383C">
            <w:pPr>
              <w:spacing w:before="40" w:after="40"/>
              <w:ind w:left="340"/>
              <w:rPr>
                <w:ins w:id="105" w:author="Author"/>
                <w:sz w:val="18"/>
                <w:szCs w:val="18"/>
              </w:rPr>
            </w:pPr>
            <w:r w:rsidRPr="00AA32A8">
              <w:rPr>
                <w:sz w:val="18"/>
                <w:szCs w:val="18"/>
              </w:rPr>
              <w:t>the right ascension of the ascending node (Ω</w:t>
            </w:r>
            <w:r w:rsidRPr="00AA32A8">
              <w:rPr>
                <w:i/>
                <w:iCs/>
                <w:sz w:val="18"/>
                <w:szCs w:val="18"/>
                <w:vertAlign w:val="subscript"/>
              </w:rPr>
              <w:t>j</w:t>
            </w:r>
            <w:r w:rsidRPr="00AA32A8">
              <w:rPr>
                <w:sz w:val="18"/>
                <w:szCs w:val="18"/>
              </w:rPr>
              <w:t xml:space="preserve">) for the </w:t>
            </w:r>
            <w:r w:rsidRPr="00AA32A8">
              <w:rPr>
                <w:i/>
                <w:iCs/>
                <w:sz w:val="18"/>
                <w:szCs w:val="18"/>
              </w:rPr>
              <w:t>j</w:t>
            </w:r>
            <w:r w:rsidRPr="00AA32A8">
              <w:rPr>
                <w:sz w:val="18"/>
                <w:szCs w:val="18"/>
              </w:rPr>
              <w:t>-</w:t>
            </w:r>
            <w:proofErr w:type="spellStart"/>
            <w:r w:rsidRPr="00AA32A8">
              <w:rPr>
                <w:sz w:val="18"/>
                <w:szCs w:val="18"/>
              </w:rPr>
              <w:t>th</w:t>
            </w:r>
            <w:proofErr w:type="spellEnd"/>
            <w:r w:rsidRPr="00AA32A8">
              <w:rPr>
                <w:sz w:val="18"/>
                <w:szCs w:val="18"/>
              </w:rPr>
              <w:t xml:space="preserve"> orbital plane, measured counter-clockwise in the equatorial plane from the direction of the vernal equinox to the point where the satellite makes its South-to-North crossing of the equatorial plane (0° ≤  Ω</w:t>
            </w:r>
            <w:r w:rsidRPr="00AA32A8">
              <w:rPr>
                <w:i/>
                <w:iCs/>
                <w:sz w:val="18"/>
                <w:szCs w:val="18"/>
                <w:vertAlign w:val="subscript"/>
              </w:rPr>
              <w:t>j</w:t>
            </w:r>
            <w:r w:rsidRPr="00AA32A8">
              <w:rPr>
                <w:sz w:val="18"/>
                <w:szCs w:val="18"/>
              </w:rPr>
              <w:t> &lt; 360°)</w:t>
            </w:r>
            <w:ins w:id="106" w:author="Author">
              <w:r w:rsidRPr="00AA32A8">
                <w:rPr>
                  <w:sz w:val="18"/>
                  <w:szCs w:val="18"/>
                </w:rPr>
                <w:t>, determined at the reference time indicated in A.4.b.4.k and A.4.b.4.l.</w:t>
              </w:r>
            </w:ins>
          </w:p>
          <w:p w14:paraId="65C55A68" w14:textId="77777777" w:rsidR="00D23DD1" w:rsidRPr="00961E78" w:rsidRDefault="00D23DD1" w:rsidP="00B90A71">
            <w:pPr>
              <w:spacing w:before="40" w:after="40"/>
              <w:ind w:left="661"/>
              <w:rPr>
                <w:b/>
                <w:iCs/>
                <w:sz w:val="18"/>
                <w:szCs w:val="18"/>
              </w:rPr>
            </w:pPr>
            <w:ins w:id="107" w:author="Author">
              <w:r w:rsidRPr="00961E78">
                <w:rPr>
                  <w:iCs/>
                  <w:sz w:val="18"/>
                  <w:szCs w:val="18"/>
                </w:rPr>
                <w:t>Required only for space stations operating in a frequency band subject to the provisions of Nos. </w:t>
              </w:r>
              <w:r w:rsidRPr="00B90A71">
                <w:rPr>
                  <w:b/>
                  <w:iCs/>
                  <w:sz w:val="18"/>
                  <w:szCs w:val="18"/>
                  <w:lang w:val="en-GB"/>
                </w:rPr>
                <w:t>9.12</w:t>
              </w:r>
              <w:r w:rsidRPr="00961E78">
                <w:rPr>
                  <w:iCs/>
                  <w:sz w:val="18"/>
                  <w:szCs w:val="18"/>
                </w:rPr>
                <w:t xml:space="preserve"> </w:t>
              </w:r>
              <w:r w:rsidRPr="00961E78">
                <w:rPr>
                  <w:b/>
                  <w:bCs/>
                  <w:iCs/>
                  <w:sz w:val="18"/>
                  <w:szCs w:val="18"/>
                </w:rPr>
                <w:t>or</w:t>
              </w:r>
              <w:r w:rsidRPr="00961E78">
                <w:rPr>
                  <w:iCs/>
                  <w:sz w:val="18"/>
                  <w:szCs w:val="18"/>
                </w:rPr>
                <w:t xml:space="preserve"> </w:t>
              </w:r>
              <w:r w:rsidRPr="00B90A71">
                <w:rPr>
                  <w:b/>
                  <w:iCs/>
                  <w:sz w:val="18"/>
                  <w:szCs w:val="18"/>
                  <w:lang w:val="en-GB"/>
                </w:rPr>
                <w:t>9.12A</w:t>
              </w:r>
            </w:ins>
          </w:p>
          <w:p w14:paraId="5F2A2B0F" w14:textId="77777777" w:rsidR="00D23DD1" w:rsidRPr="00AA32A8" w:rsidRDefault="00D23DD1" w:rsidP="005E383C">
            <w:pPr>
              <w:spacing w:before="40" w:after="40"/>
              <w:ind w:left="661"/>
              <w:rPr>
                <w:i/>
                <w:sz w:val="18"/>
                <w:szCs w:val="18"/>
              </w:rPr>
            </w:pPr>
            <w:ins w:id="108" w:author="Author">
              <w:r w:rsidRPr="00961E78">
                <w:rPr>
                  <w:i/>
                  <w:sz w:val="18"/>
                  <w:szCs w:val="18"/>
                </w:rPr>
                <w:t>Note</w:t>
              </w:r>
              <w:r w:rsidRPr="00961E78">
                <w:rPr>
                  <w:iCs/>
                  <w:sz w:val="18"/>
                  <w:szCs w:val="18"/>
                </w:rPr>
                <w:t xml:space="preserve"> - All satellites in all orbital planes must use the same reference time. If no </w:t>
              </w:r>
              <w:r w:rsidRPr="008B058A">
                <w:rPr>
                  <w:iCs/>
                  <w:sz w:val="18"/>
                  <w:szCs w:val="18"/>
                </w:rPr>
                <w:t>reference</w:t>
              </w:r>
              <w:r w:rsidRPr="00961E78">
                <w:rPr>
                  <w:iCs/>
                  <w:sz w:val="18"/>
                  <w:szCs w:val="18"/>
                </w:rPr>
                <w:t xml:space="preserve"> time is provided in A.4.b.4.k and A.4.b.4.l, it is assumed to be t=0</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6FC2D22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00473F1"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65E09554"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hideMark/>
          </w:tcPr>
          <w:p w14:paraId="73CD9ADE"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31BB314F" w14:textId="77777777" w:rsidR="00D23DD1" w:rsidRPr="00AA32A8" w:rsidRDefault="00D23DD1" w:rsidP="005E383C">
            <w:pPr>
              <w:spacing w:before="40" w:after="40"/>
              <w:jc w:val="center"/>
              <w:rPr>
                <w:rFonts w:asciiTheme="majorBidi" w:hAnsiTheme="majorBidi" w:cstheme="majorBidi"/>
                <w:b/>
                <w:bCs/>
                <w:sz w:val="18"/>
                <w:szCs w:val="18"/>
              </w:rPr>
            </w:pPr>
            <w:ins w:id="109" w:author="Author">
              <w:r w:rsidRPr="00AA32A8">
                <w:rPr>
                  <w:rFonts w:asciiTheme="majorBidi" w:hAnsiTheme="majorBidi" w:cstheme="majorBidi"/>
                  <w:b/>
                  <w:bCs/>
                  <w:sz w:val="18"/>
                  <w:szCs w:val="18"/>
                </w:rPr>
                <w:t>+</w:t>
              </w:r>
            </w:ins>
            <w:del w:id="110" w:author="Author">
              <w:r w:rsidRPr="00AA32A8" w:rsidDel="000C4576">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755F6482"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79FD3F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994D8BE"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E4BDB9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000000" w:fill="FFFFFF"/>
            <w:hideMark/>
          </w:tcPr>
          <w:p w14:paraId="1F33554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ins w:id="111" w:author="Author">
              <w:r w:rsidRPr="00AA32A8">
                <w:rPr>
                  <w:rFonts w:asciiTheme="majorBidi" w:hAnsiTheme="majorBidi" w:cstheme="majorBidi"/>
                  <w:sz w:val="18"/>
                  <w:szCs w:val="18"/>
                  <w:lang w:eastAsia="zh-CN"/>
                </w:rPr>
                <w:t>4.g</w:t>
              </w:r>
            </w:ins>
            <w:del w:id="112" w:author="Author">
              <w:r w:rsidRPr="00AA32A8" w:rsidDel="000C4576">
                <w:rPr>
                  <w:rFonts w:asciiTheme="majorBidi" w:hAnsiTheme="majorBidi" w:cstheme="majorBidi"/>
                  <w:sz w:val="18"/>
                  <w:szCs w:val="18"/>
                  <w:lang w:eastAsia="zh-CN"/>
                </w:rPr>
                <w:delText>5.a</w:delText>
              </w:r>
            </w:del>
          </w:p>
        </w:tc>
        <w:tc>
          <w:tcPr>
            <w:tcW w:w="529" w:type="dxa"/>
            <w:tcBorders>
              <w:top w:val="nil"/>
              <w:left w:val="double" w:sz="6" w:space="0" w:color="auto"/>
              <w:bottom w:val="single" w:sz="4" w:space="0" w:color="auto"/>
              <w:right w:val="single" w:sz="12" w:space="0" w:color="auto"/>
            </w:tcBorders>
            <w:shd w:val="clear" w:color="auto" w:fill="auto"/>
            <w:vAlign w:val="center"/>
            <w:hideMark/>
          </w:tcPr>
          <w:p w14:paraId="0F5AFAC2"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13D2270" w14:textId="77777777" w:rsidTr="005E383C">
        <w:trPr>
          <w:cantSplit/>
          <w:jc w:val="center"/>
        </w:trPr>
        <w:tc>
          <w:tcPr>
            <w:tcW w:w="1015" w:type="dxa"/>
            <w:tcBorders>
              <w:top w:val="nil"/>
              <w:left w:val="single" w:sz="12" w:space="0" w:color="auto"/>
              <w:bottom w:val="single" w:sz="4" w:space="0" w:color="auto"/>
              <w:right w:val="single" w:sz="12" w:space="0" w:color="auto"/>
            </w:tcBorders>
            <w:shd w:val="clear" w:color="000000" w:fill="FFFFFF"/>
            <w:hideMark/>
          </w:tcPr>
          <w:p w14:paraId="69A813D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A.4.b.</w:t>
            </w:r>
            <w:ins w:id="113" w:author="Author">
              <w:r w:rsidRPr="00AA32A8">
                <w:rPr>
                  <w:rFonts w:asciiTheme="majorBidi" w:hAnsiTheme="majorBidi" w:cstheme="majorBidi"/>
                  <w:sz w:val="18"/>
                  <w:szCs w:val="18"/>
                  <w:lang w:eastAsia="zh-CN"/>
                </w:rPr>
                <w:t>4</w:t>
              </w:r>
            </w:ins>
            <w:del w:id="114" w:author="Author">
              <w:r w:rsidRPr="00AA32A8" w:rsidDel="00263C11">
                <w:rPr>
                  <w:rFonts w:asciiTheme="majorBidi" w:hAnsiTheme="majorBidi" w:cstheme="majorBidi"/>
                  <w:sz w:val="18"/>
                  <w:szCs w:val="18"/>
                  <w:lang w:eastAsia="zh-CN"/>
                </w:rPr>
                <w:delText>5</w:delText>
              </w:r>
            </w:del>
            <w:r w:rsidRPr="00AA32A8">
              <w:rPr>
                <w:rFonts w:asciiTheme="majorBidi" w:hAnsiTheme="majorBidi" w:cstheme="majorBidi"/>
                <w:sz w:val="18"/>
                <w:szCs w:val="18"/>
                <w:lang w:eastAsia="zh-CN"/>
              </w:rPr>
              <w:t>.</w:t>
            </w:r>
            <w:ins w:id="115" w:author="Author">
              <w:r w:rsidRPr="00AA32A8">
                <w:rPr>
                  <w:rFonts w:asciiTheme="majorBidi" w:hAnsiTheme="majorBidi" w:cstheme="majorBidi"/>
                  <w:sz w:val="18"/>
                  <w:szCs w:val="18"/>
                  <w:lang w:eastAsia="zh-CN"/>
                </w:rPr>
                <w:t>h</w:t>
              </w:r>
            </w:ins>
            <w:del w:id="116" w:author="Author">
              <w:r w:rsidRPr="00AA32A8" w:rsidDel="00263C11">
                <w:rPr>
                  <w:rFonts w:asciiTheme="majorBidi" w:hAnsiTheme="majorBidi" w:cstheme="majorBidi"/>
                  <w:sz w:val="18"/>
                  <w:szCs w:val="18"/>
                  <w:lang w:eastAsia="zh-CN"/>
                </w:rPr>
                <w:delText>b</w:delText>
              </w:r>
            </w:del>
          </w:p>
        </w:tc>
        <w:tc>
          <w:tcPr>
            <w:tcW w:w="6853" w:type="dxa"/>
            <w:tcBorders>
              <w:top w:val="nil"/>
              <w:left w:val="double" w:sz="6" w:space="0" w:color="auto"/>
              <w:bottom w:val="single" w:sz="4" w:space="0" w:color="auto"/>
              <w:right w:val="double" w:sz="4" w:space="0" w:color="auto"/>
            </w:tcBorders>
            <w:shd w:val="clear" w:color="auto" w:fill="auto"/>
            <w:hideMark/>
          </w:tcPr>
          <w:p w14:paraId="700D0679" w14:textId="77777777" w:rsidR="00D23DD1" w:rsidRPr="00AA32A8" w:rsidRDefault="00D23DD1" w:rsidP="005E383C">
            <w:pPr>
              <w:spacing w:before="40" w:after="40"/>
              <w:ind w:left="340"/>
              <w:rPr>
                <w:ins w:id="117" w:author="Author"/>
                <w:sz w:val="18"/>
                <w:szCs w:val="18"/>
              </w:rPr>
            </w:pPr>
            <w:r w:rsidRPr="00AA32A8">
              <w:rPr>
                <w:sz w:val="18"/>
                <w:szCs w:val="18"/>
              </w:rPr>
              <w:t>the initial phase angle (</w:t>
            </w:r>
            <w:proofErr w:type="spellStart"/>
            <w:r w:rsidRPr="00AA32A8">
              <w:rPr>
                <w:sz w:val="18"/>
                <w:szCs w:val="18"/>
              </w:rPr>
              <w:t>ω</w:t>
            </w:r>
            <w:r w:rsidRPr="00AA32A8">
              <w:rPr>
                <w:i/>
                <w:iCs/>
                <w:sz w:val="18"/>
                <w:szCs w:val="18"/>
                <w:vertAlign w:val="subscript"/>
              </w:rPr>
              <w:t>i</w:t>
            </w:r>
            <w:proofErr w:type="spellEnd"/>
            <w:r w:rsidRPr="00AA32A8">
              <w:rPr>
                <w:sz w:val="18"/>
                <w:szCs w:val="18"/>
              </w:rPr>
              <w:t xml:space="preserve">) of the </w:t>
            </w:r>
            <w:proofErr w:type="spellStart"/>
            <w:r w:rsidRPr="00AA32A8">
              <w:rPr>
                <w:i/>
                <w:iCs/>
                <w:sz w:val="18"/>
                <w:szCs w:val="18"/>
              </w:rPr>
              <w:t>i</w:t>
            </w:r>
            <w:r w:rsidRPr="00AA32A8">
              <w:rPr>
                <w:sz w:val="18"/>
                <w:szCs w:val="18"/>
              </w:rPr>
              <w:t>-th</w:t>
            </w:r>
            <w:proofErr w:type="spellEnd"/>
            <w:r w:rsidRPr="00AA32A8">
              <w:rPr>
                <w:sz w:val="18"/>
                <w:szCs w:val="18"/>
              </w:rPr>
              <w:t xml:space="preserve"> satellite in its orbital plane at reference time </w:t>
            </w:r>
            <w:r w:rsidRPr="00AA32A8">
              <w:rPr>
                <w:i/>
                <w:iCs/>
                <w:sz w:val="18"/>
                <w:szCs w:val="18"/>
              </w:rPr>
              <w:t>t</w:t>
            </w:r>
            <w:r w:rsidRPr="00AA32A8">
              <w:rPr>
                <w:sz w:val="18"/>
                <w:szCs w:val="18"/>
              </w:rPr>
              <w:t xml:space="preserve"> = 0, measured from the point of the ascending node (0° ≤  </w:t>
            </w:r>
            <w:proofErr w:type="spellStart"/>
            <w:r w:rsidRPr="00AA32A8">
              <w:rPr>
                <w:sz w:val="18"/>
                <w:szCs w:val="18"/>
              </w:rPr>
              <w:t>ω</w:t>
            </w:r>
            <w:r w:rsidRPr="00AA32A8">
              <w:rPr>
                <w:i/>
                <w:iCs/>
                <w:sz w:val="18"/>
                <w:szCs w:val="18"/>
                <w:vertAlign w:val="subscript"/>
              </w:rPr>
              <w:t>i</w:t>
            </w:r>
            <w:proofErr w:type="spellEnd"/>
            <w:r w:rsidRPr="00AA32A8">
              <w:rPr>
                <w:sz w:val="18"/>
                <w:szCs w:val="18"/>
              </w:rPr>
              <w:t xml:space="preserve"> &lt; 360°)</w:t>
            </w:r>
          </w:p>
          <w:p w14:paraId="3EBE5016" w14:textId="77777777" w:rsidR="00D23DD1" w:rsidRPr="00961E78" w:rsidRDefault="00D23DD1" w:rsidP="00B90A71">
            <w:pPr>
              <w:spacing w:before="40" w:after="40"/>
              <w:ind w:left="661"/>
              <w:rPr>
                <w:iCs/>
                <w:sz w:val="18"/>
                <w:szCs w:val="18"/>
              </w:rPr>
            </w:pPr>
            <w:ins w:id="118" w:author="Author">
              <w:r w:rsidRPr="00961E78">
                <w:rPr>
                  <w:iCs/>
                  <w:sz w:val="18"/>
                  <w:szCs w:val="18"/>
                </w:rPr>
                <w:t xml:space="preserve">Required only in case of  a non-geostationary satellite system representing a “constellation” (A.4.b.1.a), </w:t>
              </w:r>
              <w:r w:rsidRPr="00B90A71">
                <w:rPr>
                  <w:iCs/>
                  <w:sz w:val="18"/>
                  <w:szCs w:val="18"/>
                </w:rPr>
                <w:t>and to be specified in:</w:t>
              </w:r>
            </w:ins>
          </w:p>
          <w:p w14:paraId="261326D9" w14:textId="77777777" w:rsidR="00D23DD1" w:rsidRPr="00B90A71" w:rsidRDefault="00D23DD1" w:rsidP="005E383C">
            <w:pPr>
              <w:tabs>
                <w:tab w:val="left" w:pos="288"/>
                <w:tab w:val="left" w:pos="576"/>
                <w:tab w:val="left" w:pos="864"/>
                <w:tab w:val="left" w:pos="1440"/>
              </w:tabs>
              <w:spacing w:before="40" w:after="40"/>
              <w:ind w:left="927"/>
              <w:rPr>
                <w:ins w:id="119" w:author="Author"/>
                <w:iCs/>
                <w:sz w:val="18"/>
                <w:szCs w:val="18"/>
              </w:rPr>
            </w:pPr>
            <w:ins w:id="120" w:author="Author">
              <w:r w:rsidRPr="00AA32A8">
                <w:rPr>
                  <w:sz w:val="18"/>
                  <w:szCs w:val="18"/>
                </w:rPr>
                <w:t xml:space="preserve">1) </w:t>
              </w:r>
              <w:r w:rsidRPr="00B90A71">
                <w:rPr>
                  <w:bCs/>
                  <w:iCs/>
                  <w:sz w:val="18"/>
                  <w:szCs w:val="18"/>
                </w:rPr>
                <w:t xml:space="preserve">the Advanced Publication (API), </w:t>
              </w:r>
              <w:r w:rsidRPr="00B90A71">
                <w:rPr>
                  <w:iCs/>
                  <w:sz w:val="18"/>
                  <w:szCs w:val="18"/>
                </w:rPr>
                <w:t>for any frequency assignment not subject to</w:t>
              </w:r>
            </w:ins>
            <w:r w:rsidRPr="00961E78">
              <w:rPr>
                <w:iCs/>
                <w:sz w:val="18"/>
                <w:szCs w:val="18"/>
              </w:rPr>
              <w:t xml:space="preserve"> </w:t>
            </w:r>
            <w:ins w:id="121" w:author="Author">
              <w:r w:rsidRPr="00B90A71">
                <w:rPr>
                  <w:iCs/>
                  <w:sz w:val="18"/>
                  <w:szCs w:val="18"/>
                </w:rPr>
                <w:t xml:space="preserve">the provisions of Section II of Article </w:t>
              </w:r>
              <w:r w:rsidRPr="00B90A71">
                <w:rPr>
                  <w:b/>
                  <w:iCs/>
                  <w:sz w:val="18"/>
                  <w:szCs w:val="18"/>
                </w:rPr>
                <w:t>9</w:t>
              </w:r>
            </w:ins>
          </w:p>
          <w:p w14:paraId="47C617EA" w14:textId="77777777" w:rsidR="00D23DD1" w:rsidRPr="00B90A71" w:rsidRDefault="00D23DD1" w:rsidP="005E383C">
            <w:pPr>
              <w:tabs>
                <w:tab w:val="left" w:pos="288"/>
                <w:tab w:val="left" w:pos="576"/>
                <w:tab w:val="left" w:pos="864"/>
                <w:tab w:val="left" w:pos="1440"/>
              </w:tabs>
              <w:spacing w:before="40" w:after="40"/>
              <w:ind w:left="927"/>
              <w:rPr>
                <w:ins w:id="122" w:author="Author"/>
                <w:b/>
                <w:bCs/>
                <w:iCs/>
                <w:sz w:val="18"/>
                <w:szCs w:val="18"/>
              </w:rPr>
            </w:pPr>
            <w:ins w:id="123" w:author="Author">
              <w:r>
                <w:rPr>
                  <w:sz w:val="18"/>
                  <w:szCs w:val="18"/>
                </w:rPr>
                <w:t>2</w:t>
              </w:r>
              <w:r w:rsidRPr="00AA32A8">
                <w:rPr>
                  <w:sz w:val="18"/>
                  <w:szCs w:val="18"/>
                </w:rPr>
                <w:t xml:space="preserve">) </w:t>
              </w:r>
              <w:r w:rsidRPr="00B90A71">
                <w:rPr>
                  <w:iCs/>
                  <w:sz w:val="18"/>
                  <w:szCs w:val="18"/>
                </w:rPr>
                <w:t xml:space="preserve">the Coordination Request (CR/C), for any frequency assignment subject to the provisions of Nos.  </w:t>
              </w:r>
              <w:r w:rsidRPr="00B90A71">
                <w:rPr>
                  <w:b/>
                  <w:iCs/>
                  <w:sz w:val="18"/>
                  <w:szCs w:val="18"/>
                </w:rPr>
                <w:t xml:space="preserve">9.12, 9.12A, </w:t>
              </w:r>
              <w:r w:rsidRPr="00B90A71">
                <w:rPr>
                  <w:b/>
                  <w:bCs/>
                  <w:iCs/>
                  <w:sz w:val="18"/>
                  <w:szCs w:val="18"/>
                </w:rPr>
                <w:t xml:space="preserve">22.5C, 22.5D </w:t>
              </w:r>
              <w:r w:rsidRPr="00B90A71">
                <w:rPr>
                  <w:iCs/>
                  <w:sz w:val="18"/>
                  <w:szCs w:val="18"/>
                </w:rPr>
                <w:t xml:space="preserve">or </w:t>
              </w:r>
              <w:r w:rsidRPr="00B90A71">
                <w:rPr>
                  <w:b/>
                  <w:bCs/>
                  <w:iCs/>
                  <w:sz w:val="18"/>
                  <w:szCs w:val="18"/>
                </w:rPr>
                <w:t>22.5F</w:t>
              </w:r>
            </w:ins>
          </w:p>
          <w:p w14:paraId="159057FB" w14:textId="77777777" w:rsidR="00D23DD1" w:rsidRPr="00B90A71" w:rsidRDefault="00D23DD1" w:rsidP="005E383C">
            <w:pPr>
              <w:tabs>
                <w:tab w:val="left" w:pos="288"/>
                <w:tab w:val="left" w:pos="576"/>
                <w:tab w:val="left" w:pos="864"/>
                <w:tab w:val="left" w:pos="1440"/>
              </w:tabs>
              <w:spacing w:before="40" w:after="40"/>
              <w:ind w:left="927"/>
              <w:rPr>
                <w:ins w:id="124" w:author="Author"/>
                <w:iCs/>
                <w:sz w:val="18"/>
                <w:szCs w:val="18"/>
              </w:rPr>
            </w:pPr>
            <w:ins w:id="125" w:author="Author">
              <w:r>
                <w:rPr>
                  <w:sz w:val="18"/>
                  <w:szCs w:val="18"/>
                </w:rPr>
                <w:t>3</w:t>
              </w:r>
              <w:r w:rsidRPr="00AA32A8">
                <w:rPr>
                  <w:sz w:val="18"/>
                  <w:szCs w:val="18"/>
                </w:rPr>
                <w:t xml:space="preserve">) </w:t>
              </w:r>
              <w:r w:rsidRPr="00B90A71">
                <w:rPr>
                  <w:iCs/>
                  <w:sz w:val="18"/>
                  <w:szCs w:val="18"/>
                </w:rPr>
                <w:t>the Notification, in all cases</w:t>
              </w:r>
            </w:ins>
          </w:p>
          <w:p w14:paraId="5D8C0835" w14:textId="77777777" w:rsidR="00D23DD1" w:rsidRPr="00AA32A8" w:rsidRDefault="00D23DD1" w:rsidP="005E383C">
            <w:pPr>
              <w:tabs>
                <w:tab w:val="left" w:pos="502"/>
                <w:tab w:val="left" w:pos="576"/>
                <w:tab w:val="left" w:pos="864"/>
                <w:tab w:val="left" w:pos="1440"/>
              </w:tabs>
              <w:spacing w:before="40" w:after="40"/>
              <w:ind w:left="360" w:firstLine="283"/>
              <w:rPr>
                <w:sz w:val="18"/>
                <w:szCs w:val="18"/>
              </w:rPr>
            </w:pPr>
            <w:ins w:id="126" w:author="Author">
              <w:r w:rsidRPr="00961E78">
                <w:rPr>
                  <w:i/>
                  <w:sz w:val="18"/>
                  <w:szCs w:val="18"/>
                </w:rPr>
                <w:t>Note</w:t>
              </w:r>
              <w:r w:rsidRPr="00961E78">
                <w:rPr>
                  <w:iCs/>
                  <w:sz w:val="18"/>
                  <w:szCs w:val="18"/>
                </w:rPr>
                <w:t xml:space="preserve"> - The initial phase angle is the argument of perigee plus the true anomaly</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6023B2CB"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48EF1E8"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0AE33B29" w14:textId="77777777" w:rsidR="00D23DD1" w:rsidRPr="00AA32A8" w:rsidRDefault="00D23DD1" w:rsidP="005E383C">
            <w:pPr>
              <w:spacing w:before="40" w:after="40"/>
              <w:jc w:val="center"/>
              <w:rPr>
                <w:rFonts w:asciiTheme="majorBidi" w:hAnsiTheme="majorBidi" w:cstheme="majorBidi"/>
                <w:b/>
                <w:bCs/>
                <w:sz w:val="18"/>
                <w:szCs w:val="18"/>
              </w:rPr>
            </w:pPr>
            <w:ins w:id="127" w:author="Author">
              <w:r w:rsidRPr="00AA32A8">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hideMark/>
          </w:tcPr>
          <w:p w14:paraId="4A613A42"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F04CFD2" w14:textId="77777777" w:rsidR="00D23DD1" w:rsidRPr="00AA32A8" w:rsidRDefault="00D23DD1" w:rsidP="005E383C">
            <w:pPr>
              <w:spacing w:before="40" w:after="40"/>
              <w:jc w:val="center"/>
              <w:rPr>
                <w:rFonts w:asciiTheme="majorBidi" w:hAnsiTheme="majorBidi" w:cstheme="majorBidi"/>
                <w:b/>
                <w:bCs/>
                <w:sz w:val="18"/>
                <w:szCs w:val="18"/>
              </w:rPr>
            </w:pPr>
            <w:ins w:id="128" w:author="Author">
              <w:r w:rsidRPr="00AA32A8">
                <w:rPr>
                  <w:rFonts w:asciiTheme="majorBidi" w:hAnsiTheme="majorBidi" w:cstheme="majorBidi"/>
                  <w:b/>
                  <w:bCs/>
                  <w:sz w:val="18"/>
                  <w:szCs w:val="18"/>
                </w:rPr>
                <w:t>+</w:t>
              </w:r>
            </w:ins>
            <w:del w:id="129" w:author="Author">
              <w:r w:rsidRPr="00AA32A8" w:rsidDel="000C4576">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46A55699"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FF804F9"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8E392AE"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D7F0F54"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auto" w:fill="auto"/>
            <w:hideMark/>
          </w:tcPr>
          <w:p w14:paraId="1E7BD592"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ins w:id="130" w:author="Author">
              <w:r w:rsidRPr="00AA32A8">
                <w:rPr>
                  <w:rFonts w:asciiTheme="majorBidi" w:hAnsiTheme="majorBidi" w:cstheme="majorBidi"/>
                  <w:sz w:val="18"/>
                  <w:szCs w:val="18"/>
                  <w:lang w:eastAsia="zh-CN"/>
                </w:rPr>
                <w:t>4.h</w:t>
              </w:r>
            </w:ins>
            <w:del w:id="131" w:author="Author">
              <w:r w:rsidRPr="00AA32A8" w:rsidDel="000C4576">
                <w:rPr>
                  <w:rFonts w:asciiTheme="majorBidi" w:hAnsiTheme="majorBidi" w:cstheme="majorBidi"/>
                  <w:sz w:val="18"/>
                  <w:szCs w:val="18"/>
                  <w:lang w:eastAsia="zh-CN"/>
                </w:rPr>
                <w:delText>5.b</w:delText>
              </w:r>
            </w:del>
          </w:p>
        </w:tc>
        <w:tc>
          <w:tcPr>
            <w:tcW w:w="529" w:type="dxa"/>
            <w:tcBorders>
              <w:top w:val="nil"/>
              <w:left w:val="double" w:sz="6" w:space="0" w:color="auto"/>
              <w:bottom w:val="single" w:sz="4" w:space="0" w:color="auto"/>
              <w:right w:val="single" w:sz="12" w:space="0" w:color="auto"/>
            </w:tcBorders>
            <w:shd w:val="clear" w:color="auto" w:fill="auto"/>
            <w:vAlign w:val="center"/>
            <w:hideMark/>
          </w:tcPr>
          <w:p w14:paraId="0FBD0388"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15E2FD8"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015F1F1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ins w:id="132" w:author="Author">
              <w:r w:rsidRPr="00AA32A8">
                <w:rPr>
                  <w:rFonts w:asciiTheme="majorBidi" w:hAnsiTheme="majorBidi" w:cstheme="majorBidi"/>
                  <w:sz w:val="18"/>
                  <w:szCs w:val="18"/>
                  <w:lang w:eastAsia="zh-CN"/>
                </w:rPr>
                <w:t>4</w:t>
              </w:r>
            </w:ins>
            <w:del w:id="133" w:author="Author">
              <w:r w:rsidRPr="00AA32A8" w:rsidDel="00263C11">
                <w:rPr>
                  <w:rFonts w:asciiTheme="majorBidi" w:hAnsiTheme="majorBidi" w:cstheme="majorBidi"/>
                  <w:sz w:val="18"/>
                  <w:szCs w:val="18"/>
                  <w:lang w:eastAsia="zh-CN"/>
                </w:rPr>
                <w:delText>5</w:delText>
              </w:r>
            </w:del>
            <w:r w:rsidRPr="00AA32A8">
              <w:rPr>
                <w:rFonts w:asciiTheme="majorBidi" w:hAnsiTheme="majorBidi" w:cstheme="majorBidi"/>
                <w:sz w:val="18"/>
                <w:szCs w:val="18"/>
                <w:lang w:eastAsia="zh-CN"/>
              </w:rPr>
              <w:t>.</w:t>
            </w:r>
            <w:ins w:id="134" w:author="Author">
              <w:r w:rsidRPr="00AA32A8">
                <w:rPr>
                  <w:rFonts w:asciiTheme="majorBidi" w:hAnsiTheme="majorBidi" w:cstheme="majorBidi"/>
                  <w:sz w:val="18"/>
                  <w:szCs w:val="18"/>
                  <w:lang w:eastAsia="zh-CN"/>
                </w:rPr>
                <w:t>i</w:t>
              </w:r>
            </w:ins>
            <w:del w:id="135" w:author="Author">
              <w:r w:rsidRPr="00AA32A8" w:rsidDel="00263C11">
                <w:rPr>
                  <w:rFonts w:asciiTheme="majorBidi" w:hAnsiTheme="majorBidi" w:cstheme="majorBidi"/>
                  <w:sz w:val="18"/>
                  <w:szCs w:val="18"/>
                  <w:lang w:eastAsia="zh-CN"/>
                </w:rPr>
                <w:delText>c</w:delText>
              </w:r>
            </w:del>
          </w:p>
        </w:tc>
        <w:tc>
          <w:tcPr>
            <w:tcW w:w="6853" w:type="dxa"/>
            <w:tcBorders>
              <w:top w:val="nil"/>
              <w:left w:val="nil"/>
              <w:bottom w:val="single" w:sz="4" w:space="0" w:color="auto"/>
              <w:right w:val="double" w:sz="4" w:space="0" w:color="auto"/>
            </w:tcBorders>
            <w:shd w:val="clear" w:color="auto" w:fill="auto"/>
            <w:hideMark/>
          </w:tcPr>
          <w:p w14:paraId="3937BD19" w14:textId="77777777" w:rsidR="00D23DD1" w:rsidRPr="00AA32A8" w:rsidRDefault="00D23DD1" w:rsidP="005E383C">
            <w:pPr>
              <w:spacing w:before="40" w:after="40"/>
              <w:ind w:left="340"/>
              <w:rPr>
                <w:ins w:id="136" w:author="Author"/>
                <w:sz w:val="18"/>
                <w:szCs w:val="18"/>
              </w:rPr>
            </w:pPr>
            <w:r w:rsidRPr="00AA32A8">
              <w:rPr>
                <w:sz w:val="18"/>
                <w:szCs w:val="18"/>
              </w:rPr>
              <w:t>the argument of perigee (</w:t>
            </w:r>
            <w:proofErr w:type="spellStart"/>
            <w:r w:rsidRPr="00AA32A8">
              <w:rPr>
                <w:sz w:val="18"/>
                <w:szCs w:val="18"/>
              </w:rPr>
              <w:t>ω</w:t>
            </w:r>
            <w:r w:rsidRPr="00AA32A8">
              <w:rPr>
                <w:i/>
                <w:iCs/>
                <w:sz w:val="18"/>
                <w:szCs w:val="18"/>
                <w:vertAlign w:val="subscript"/>
              </w:rPr>
              <w:t>p</w:t>
            </w:r>
            <w:proofErr w:type="spellEnd"/>
            <w:r w:rsidRPr="00AA32A8">
              <w:rPr>
                <w:sz w:val="18"/>
                <w:szCs w:val="18"/>
              </w:rPr>
              <w:t xml:space="preserve">), measured in the orbital plane, in the direction of motion, from the ascending node to the perigee (0° ≤  </w:t>
            </w:r>
            <w:proofErr w:type="spellStart"/>
            <w:r w:rsidRPr="00AA32A8">
              <w:rPr>
                <w:sz w:val="18"/>
                <w:szCs w:val="18"/>
              </w:rPr>
              <w:t>ω</w:t>
            </w:r>
            <w:r w:rsidRPr="00AA32A8">
              <w:rPr>
                <w:i/>
                <w:iCs/>
                <w:sz w:val="18"/>
                <w:szCs w:val="18"/>
                <w:vertAlign w:val="subscript"/>
              </w:rPr>
              <w:t>p</w:t>
            </w:r>
            <w:proofErr w:type="spellEnd"/>
            <w:r w:rsidRPr="00AA32A8">
              <w:rPr>
                <w:sz w:val="18"/>
                <w:szCs w:val="18"/>
              </w:rPr>
              <w:t xml:space="preserve"> &lt; 360°)</w:t>
            </w:r>
          </w:p>
          <w:p w14:paraId="2A5E2D78" w14:textId="77777777" w:rsidR="00D23DD1" w:rsidRPr="008B058A" w:rsidRDefault="00D23DD1" w:rsidP="005E383C">
            <w:pPr>
              <w:spacing w:before="40" w:after="40"/>
              <w:ind w:left="661"/>
              <w:rPr>
                <w:iCs/>
                <w:sz w:val="18"/>
                <w:szCs w:val="18"/>
              </w:rPr>
            </w:pPr>
            <w:ins w:id="137" w:author="Author">
              <w:r w:rsidRPr="008B058A">
                <w:rPr>
                  <w:iCs/>
                  <w:sz w:val="18"/>
                  <w:szCs w:val="18"/>
                </w:rPr>
                <w:t xml:space="preserve">Required only </w:t>
              </w:r>
              <w:r w:rsidRPr="00B90A71">
                <w:rPr>
                  <w:iCs/>
                  <w:sz w:val="18"/>
                  <w:szCs w:val="18"/>
                </w:rPr>
                <w:t>for orbits of a “constellation” (A.4.b.1.a) where the altitudes of apogee and perigee (A.4.b.4.d and A.4.b.4.e) are different and to be specified in:</w:t>
              </w:r>
            </w:ins>
          </w:p>
          <w:p w14:paraId="7A031B2C" w14:textId="77777777" w:rsidR="00D23DD1" w:rsidRPr="00B90A71" w:rsidRDefault="00D23DD1" w:rsidP="005E383C">
            <w:pPr>
              <w:tabs>
                <w:tab w:val="left" w:pos="288"/>
                <w:tab w:val="left" w:pos="576"/>
                <w:tab w:val="left" w:pos="864"/>
                <w:tab w:val="left" w:pos="1440"/>
              </w:tabs>
              <w:spacing w:before="40" w:after="40"/>
              <w:ind w:left="927"/>
              <w:rPr>
                <w:ins w:id="138" w:author="Author"/>
                <w:iCs/>
                <w:sz w:val="18"/>
                <w:szCs w:val="18"/>
              </w:rPr>
            </w:pPr>
            <w:ins w:id="139" w:author="Author">
              <w:r w:rsidRPr="00B90A71">
                <w:rPr>
                  <w:iCs/>
                  <w:sz w:val="18"/>
                  <w:szCs w:val="18"/>
                </w:rPr>
                <w:t xml:space="preserve">- </w:t>
              </w:r>
              <w:r w:rsidRPr="00B90A71">
                <w:rPr>
                  <w:bCs/>
                  <w:iCs/>
                  <w:sz w:val="18"/>
                  <w:szCs w:val="18"/>
                </w:rPr>
                <w:t xml:space="preserve">the </w:t>
              </w:r>
              <w:r w:rsidRPr="00B90A71">
                <w:rPr>
                  <w:sz w:val="18"/>
                  <w:szCs w:val="18"/>
                </w:rPr>
                <w:t>Advanced</w:t>
              </w:r>
              <w:r w:rsidRPr="00B90A71">
                <w:rPr>
                  <w:bCs/>
                  <w:iCs/>
                  <w:sz w:val="18"/>
                  <w:szCs w:val="18"/>
                </w:rPr>
                <w:t xml:space="preserve"> Publication (API),</w:t>
              </w:r>
              <w:r w:rsidRPr="00B90A71">
                <w:rPr>
                  <w:iCs/>
                  <w:sz w:val="18"/>
                  <w:szCs w:val="18"/>
                </w:rPr>
                <w:t xml:space="preserve"> for any frequency assignment not subject to the provisions of Section II of Article </w:t>
              </w:r>
              <w:r w:rsidRPr="00B90A71">
                <w:rPr>
                  <w:b/>
                  <w:iCs/>
                  <w:sz w:val="18"/>
                  <w:szCs w:val="18"/>
                </w:rPr>
                <w:t>9</w:t>
              </w:r>
            </w:ins>
          </w:p>
          <w:p w14:paraId="64366B3B" w14:textId="77777777" w:rsidR="00D23DD1" w:rsidRPr="00B90A71" w:rsidRDefault="00D23DD1" w:rsidP="005E383C">
            <w:pPr>
              <w:tabs>
                <w:tab w:val="left" w:pos="288"/>
                <w:tab w:val="left" w:pos="576"/>
                <w:tab w:val="left" w:pos="864"/>
                <w:tab w:val="left" w:pos="1440"/>
              </w:tabs>
              <w:spacing w:before="40" w:after="40"/>
              <w:ind w:left="927"/>
              <w:rPr>
                <w:ins w:id="140" w:author="Author"/>
                <w:b/>
                <w:bCs/>
                <w:iCs/>
                <w:sz w:val="18"/>
                <w:szCs w:val="18"/>
              </w:rPr>
            </w:pPr>
            <w:ins w:id="141" w:author="Author">
              <w:r w:rsidRPr="00B90A71">
                <w:rPr>
                  <w:iCs/>
                  <w:sz w:val="18"/>
                  <w:szCs w:val="18"/>
                </w:rPr>
                <w:t xml:space="preserve">- the </w:t>
              </w:r>
              <w:r w:rsidRPr="00B90A71">
                <w:rPr>
                  <w:sz w:val="18"/>
                  <w:szCs w:val="18"/>
                </w:rPr>
                <w:t>Coordination</w:t>
              </w:r>
              <w:r w:rsidRPr="00B90A71">
                <w:rPr>
                  <w:iCs/>
                  <w:sz w:val="18"/>
                  <w:szCs w:val="18"/>
                </w:rPr>
                <w:t xml:space="preserve"> Request (CR/C), for any frequency assignment subject to the provisions of Nos.  </w:t>
              </w:r>
              <w:r w:rsidRPr="00B90A71">
                <w:rPr>
                  <w:b/>
                  <w:iCs/>
                  <w:sz w:val="18"/>
                  <w:szCs w:val="18"/>
                </w:rPr>
                <w:t>9.12,</w:t>
              </w:r>
              <w:r w:rsidRPr="00B90A71">
                <w:rPr>
                  <w:iCs/>
                  <w:sz w:val="18"/>
                  <w:szCs w:val="18"/>
                </w:rPr>
                <w:t xml:space="preserve"> </w:t>
              </w:r>
              <w:r w:rsidRPr="00B90A71">
                <w:rPr>
                  <w:b/>
                  <w:iCs/>
                  <w:sz w:val="18"/>
                  <w:szCs w:val="18"/>
                </w:rPr>
                <w:t xml:space="preserve">9.12A, </w:t>
              </w:r>
              <w:r w:rsidRPr="00B90A71">
                <w:rPr>
                  <w:b/>
                  <w:bCs/>
                  <w:iCs/>
                  <w:sz w:val="18"/>
                  <w:szCs w:val="18"/>
                </w:rPr>
                <w:t xml:space="preserve">22.5C, 22.5D </w:t>
              </w:r>
              <w:r w:rsidRPr="00B90A71">
                <w:rPr>
                  <w:iCs/>
                  <w:sz w:val="18"/>
                  <w:szCs w:val="18"/>
                </w:rPr>
                <w:t xml:space="preserve">or </w:t>
              </w:r>
              <w:r w:rsidRPr="00B90A71">
                <w:rPr>
                  <w:b/>
                  <w:bCs/>
                  <w:iCs/>
                  <w:sz w:val="18"/>
                  <w:szCs w:val="18"/>
                </w:rPr>
                <w:t>22.5F</w:t>
              </w:r>
            </w:ins>
          </w:p>
          <w:p w14:paraId="16BCA734" w14:textId="77777777" w:rsidR="00D23DD1" w:rsidRPr="00AA32A8" w:rsidRDefault="00D23DD1" w:rsidP="005E383C">
            <w:pPr>
              <w:tabs>
                <w:tab w:val="left" w:pos="288"/>
                <w:tab w:val="left" w:pos="576"/>
                <w:tab w:val="left" w:pos="864"/>
                <w:tab w:val="left" w:pos="1440"/>
              </w:tabs>
              <w:spacing w:before="40" w:after="40"/>
              <w:ind w:left="927"/>
              <w:rPr>
                <w:sz w:val="18"/>
                <w:szCs w:val="18"/>
              </w:rPr>
            </w:pPr>
            <w:ins w:id="142" w:author="Author">
              <w:r w:rsidRPr="00B90A71">
                <w:rPr>
                  <w:iCs/>
                  <w:sz w:val="18"/>
                  <w:szCs w:val="18"/>
                </w:rPr>
                <w:t xml:space="preserve">-  the </w:t>
              </w:r>
              <w:r w:rsidRPr="00B90A71">
                <w:rPr>
                  <w:sz w:val="18"/>
                  <w:szCs w:val="18"/>
                </w:rPr>
                <w:t>Notification</w:t>
              </w:r>
              <w:r w:rsidRPr="00B90A71">
                <w:rPr>
                  <w:iCs/>
                  <w:sz w:val="18"/>
                  <w:szCs w:val="18"/>
                </w:rPr>
                <w:t>, in all cases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E673787"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8CA1461"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3B7C9B04" w14:textId="77777777" w:rsidR="00D23DD1" w:rsidRPr="00B90A71" w:rsidRDefault="00D23DD1" w:rsidP="005E383C">
            <w:pPr>
              <w:spacing w:before="40" w:after="40"/>
              <w:jc w:val="center"/>
              <w:rPr>
                <w:rFonts w:asciiTheme="majorBidi" w:hAnsiTheme="majorBidi" w:cstheme="majorBidi"/>
                <w:b/>
                <w:bCs/>
                <w:sz w:val="18"/>
                <w:szCs w:val="18"/>
              </w:rPr>
            </w:pPr>
            <w:ins w:id="143" w:author="Author">
              <w:r w:rsidRPr="00B90A71">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hideMark/>
          </w:tcPr>
          <w:p w14:paraId="3653B0C3" w14:textId="77777777" w:rsidR="00D23DD1" w:rsidRPr="00B90A71"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43B0E72E" w14:textId="77777777" w:rsidR="00D23DD1" w:rsidRPr="00B90A71" w:rsidRDefault="00D23DD1" w:rsidP="005E383C">
            <w:pPr>
              <w:spacing w:before="40" w:after="40"/>
              <w:jc w:val="center"/>
              <w:rPr>
                <w:rFonts w:asciiTheme="majorBidi" w:hAnsiTheme="majorBidi" w:cstheme="majorBidi"/>
                <w:b/>
                <w:bCs/>
                <w:sz w:val="18"/>
                <w:szCs w:val="18"/>
              </w:rPr>
            </w:pPr>
            <w:ins w:id="144" w:author="Author">
              <w:r w:rsidRPr="00B90A71">
                <w:rPr>
                  <w:rFonts w:asciiTheme="majorBidi" w:hAnsiTheme="majorBidi" w:cstheme="majorBidi"/>
                  <w:b/>
                  <w:bCs/>
                  <w:sz w:val="18"/>
                  <w:szCs w:val="18"/>
                </w:rPr>
                <w:t>+</w:t>
              </w:r>
            </w:ins>
            <w:del w:id="145" w:author="Author">
              <w:r w:rsidRPr="00B90A71" w:rsidDel="00857167">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74A1AE58" w14:textId="77777777" w:rsidR="00D23DD1" w:rsidRPr="00B90A71"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9AA4F9D" w14:textId="77777777" w:rsidR="00D23DD1" w:rsidRPr="00B90A71"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5BD3EBC" w14:textId="77777777" w:rsidR="00D23DD1" w:rsidRPr="00B90A71"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81C8026" w14:textId="77777777" w:rsidR="00D23DD1" w:rsidRPr="00B90A71"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186D0115" w14:textId="77777777" w:rsidR="00D23DD1" w:rsidRPr="00B90A71"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ins w:id="146" w:author="Author">
              <w:r w:rsidRPr="00B90A71">
                <w:rPr>
                  <w:rFonts w:asciiTheme="majorBidi" w:hAnsiTheme="majorBidi" w:cstheme="majorBidi"/>
                  <w:sz w:val="18"/>
                  <w:szCs w:val="18"/>
                  <w:lang w:eastAsia="zh-CN"/>
                </w:rPr>
                <w:t>4.i</w:t>
              </w:r>
            </w:ins>
            <w:del w:id="147" w:author="Author">
              <w:r w:rsidRPr="00B90A71" w:rsidDel="000C4576">
                <w:rPr>
                  <w:rFonts w:asciiTheme="majorBidi" w:hAnsiTheme="majorBidi" w:cstheme="majorBidi"/>
                  <w:sz w:val="18"/>
                  <w:szCs w:val="18"/>
                  <w:lang w:eastAsia="zh-CN"/>
                </w:rPr>
                <w:delText>5.c</w:delText>
              </w:r>
            </w:del>
          </w:p>
        </w:tc>
        <w:tc>
          <w:tcPr>
            <w:tcW w:w="529" w:type="dxa"/>
            <w:tcBorders>
              <w:top w:val="nil"/>
              <w:left w:val="nil"/>
              <w:bottom w:val="single" w:sz="4" w:space="0" w:color="auto"/>
              <w:right w:val="single" w:sz="12" w:space="0" w:color="auto"/>
            </w:tcBorders>
            <w:shd w:val="clear" w:color="auto" w:fill="auto"/>
            <w:vAlign w:val="center"/>
            <w:hideMark/>
          </w:tcPr>
          <w:p w14:paraId="28CF3CD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6D25805" w14:textId="77777777" w:rsidTr="005E383C">
        <w:trPr>
          <w:cantSplit/>
          <w:jc w:val="center"/>
          <w:ins w:id="148" w:author="Author"/>
        </w:trPr>
        <w:tc>
          <w:tcPr>
            <w:tcW w:w="1015" w:type="dxa"/>
            <w:tcBorders>
              <w:top w:val="nil"/>
              <w:left w:val="single" w:sz="12" w:space="0" w:color="auto"/>
              <w:bottom w:val="single" w:sz="4" w:space="0" w:color="auto"/>
              <w:right w:val="double" w:sz="6" w:space="0" w:color="auto"/>
            </w:tcBorders>
            <w:shd w:val="clear" w:color="auto" w:fill="auto"/>
          </w:tcPr>
          <w:p w14:paraId="055E313D" w14:textId="77777777" w:rsidR="00D23DD1" w:rsidRPr="00AA32A8" w:rsidRDefault="00D23DD1" w:rsidP="005E383C">
            <w:pPr>
              <w:spacing w:before="40" w:after="40"/>
              <w:rPr>
                <w:ins w:id="149" w:author="Author"/>
                <w:rFonts w:asciiTheme="majorBidi" w:hAnsiTheme="majorBidi" w:cstheme="majorBidi"/>
                <w:sz w:val="18"/>
                <w:szCs w:val="18"/>
                <w:lang w:eastAsia="zh-CN"/>
              </w:rPr>
            </w:pPr>
            <w:ins w:id="150" w:author="Author">
              <w:r w:rsidRPr="00AA32A8">
                <w:rPr>
                  <w:rFonts w:asciiTheme="majorBidi" w:hAnsiTheme="majorBidi" w:cstheme="majorBidi"/>
                  <w:sz w:val="18"/>
                  <w:szCs w:val="18"/>
                  <w:lang w:eastAsia="zh-CN"/>
                </w:rPr>
                <w:lastRenderedPageBreak/>
                <w:t>A.4.b.4.j</w:t>
              </w:r>
            </w:ins>
          </w:p>
        </w:tc>
        <w:tc>
          <w:tcPr>
            <w:tcW w:w="6853" w:type="dxa"/>
            <w:tcBorders>
              <w:top w:val="nil"/>
              <w:left w:val="nil"/>
              <w:bottom w:val="single" w:sz="4" w:space="0" w:color="auto"/>
              <w:right w:val="double" w:sz="4" w:space="0" w:color="auto"/>
            </w:tcBorders>
            <w:shd w:val="clear" w:color="auto" w:fill="auto"/>
          </w:tcPr>
          <w:p w14:paraId="09939461" w14:textId="77777777" w:rsidR="00D23DD1" w:rsidRPr="00AA32A8" w:rsidRDefault="00D23DD1" w:rsidP="005E383C">
            <w:pPr>
              <w:spacing w:before="40" w:after="40"/>
              <w:ind w:left="340"/>
              <w:rPr>
                <w:ins w:id="151" w:author="Author"/>
                <w:sz w:val="18"/>
                <w:szCs w:val="18"/>
              </w:rPr>
            </w:pPr>
            <w:ins w:id="152" w:author="Author">
              <w:r w:rsidRPr="00AA32A8">
                <w:rPr>
                  <w:sz w:val="18"/>
                  <w:szCs w:val="18"/>
                </w:rPr>
                <w:t>the longitude of the ascending node (</w:t>
              </w:r>
              <w:proofErr w:type="spellStart"/>
              <w:r w:rsidRPr="00AA32A8">
                <w:rPr>
                  <w:sz w:val="18"/>
                  <w:szCs w:val="18"/>
                </w:rPr>
                <w:t>θ</w:t>
              </w:r>
              <w:r w:rsidRPr="00AA32A8">
                <w:rPr>
                  <w:i/>
                  <w:iCs/>
                  <w:sz w:val="18"/>
                  <w:szCs w:val="18"/>
                  <w:vertAlign w:val="subscript"/>
                </w:rPr>
                <w:t>j</w:t>
              </w:r>
              <w:proofErr w:type="spellEnd"/>
              <w:r w:rsidRPr="00AA32A8">
                <w:rPr>
                  <w:sz w:val="18"/>
                  <w:szCs w:val="18"/>
                </w:rPr>
                <w:t xml:space="preserve">) for the </w:t>
              </w:r>
              <w:r w:rsidRPr="00AA32A8">
                <w:rPr>
                  <w:i/>
                  <w:iCs/>
                  <w:sz w:val="18"/>
                  <w:szCs w:val="18"/>
                </w:rPr>
                <w:t>j</w:t>
              </w:r>
              <w:r w:rsidRPr="00AA32A8">
                <w:rPr>
                  <w:sz w:val="18"/>
                  <w:szCs w:val="18"/>
                </w:rPr>
                <w:t>-</w:t>
              </w:r>
              <w:proofErr w:type="spellStart"/>
              <w:r w:rsidRPr="00AA32A8">
                <w:rPr>
                  <w:sz w:val="18"/>
                  <w:szCs w:val="18"/>
                </w:rPr>
                <w:t>th</w:t>
              </w:r>
              <w:proofErr w:type="spellEnd"/>
              <w:r w:rsidRPr="00AA32A8">
                <w:rPr>
                  <w:sz w:val="18"/>
                  <w:szCs w:val="18"/>
                </w:rPr>
                <w:t xml:space="preserve"> orbital plane, measured counter-clockwise in the equatorial plane from the Greenwich meridian to the point where the satellite orbit makes its South-to-North crossing of the equatorial plane (0° ≤  </w:t>
              </w:r>
              <w:proofErr w:type="spellStart"/>
              <w:r w:rsidRPr="00AA32A8">
                <w:rPr>
                  <w:sz w:val="18"/>
                  <w:szCs w:val="18"/>
                </w:rPr>
                <w:t>θ</w:t>
              </w:r>
              <w:r w:rsidRPr="00AA32A8">
                <w:rPr>
                  <w:i/>
                  <w:iCs/>
                  <w:sz w:val="18"/>
                  <w:szCs w:val="18"/>
                  <w:vertAlign w:val="subscript"/>
                </w:rPr>
                <w:t>j</w:t>
              </w:r>
              <w:proofErr w:type="spellEnd"/>
              <w:r w:rsidRPr="00AA32A8">
                <w:rPr>
                  <w:sz w:val="18"/>
                  <w:szCs w:val="18"/>
                </w:rPr>
                <w:t> &lt; 360°)</w:t>
              </w:r>
            </w:ins>
          </w:p>
          <w:p w14:paraId="7DB00EF2" w14:textId="77777777" w:rsidR="00D23DD1" w:rsidRPr="00B90A71" w:rsidRDefault="00D23DD1" w:rsidP="00B90A71">
            <w:pPr>
              <w:tabs>
                <w:tab w:val="left" w:pos="1871"/>
                <w:tab w:val="left" w:pos="2268"/>
              </w:tabs>
              <w:spacing w:before="40" w:after="40"/>
              <w:ind w:left="661"/>
              <w:rPr>
                <w:ins w:id="153" w:author="Author"/>
                <w:iCs/>
                <w:sz w:val="18"/>
                <w:szCs w:val="18"/>
              </w:rPr>
            </w:pPr>
            <w:ins w:id="154" w:author="Author">
              <w:r w:rsidRPr="008B058A">
                <w:rPr>
                  <w:iCs/>
                  <w:sz w:val="18"/>
                  <w:szCs w:val="18"/>
                </w:rPr>
                <w:t xml:space="preserve">Required only </w:t>
              </w:r>
              <w:r w:rsidRPr="00B90A71">
                <w:rPr>
                  <w:iCs/>
                  <w:sz w:val="18"/>
                  <w:szCs w:val="18"/>
                </w:rPr>
                <w:t>for orbits of a “constellation” (A.4.b.1.a) and to be specified in:</w:t>
              </w:r>
            </w:ins>
          </w:p>
          <w:p w14:paraId="663A6594" w14:textId="77777777" w:rsidR="00D23DD1" w:rsidRPr="00B90A71" w:rsidRDefault="00D23DD1" w:rsidP="005E383C">
            <w:pPr>
              <w:tabs>
                <w:tab w:val="left" w:pos="288"/>
                <w:tab w:val="left" w:pos="576"/>
                <w:tab w:val="left" w:pos="864"/>
                <w:tab w:val="left" w:pos="1440"/>
              </w:tabs>
              <w:spacing w:before="40" w:after="40"/>
              <w:ind w:left="927"/>
              <w:rPr>
                <w:ins w:id="155" w:author="Author"/>
                <w:iCs/>
                <w:sz w:val="18"/>
                <w:szCs w:val="18"/>
              </w:rPr>
            </w:pPr>
            <w:ins w:id="156" w:author="Author">
              <w:r w:rsidRPr="00B90A71">
                <w:rPr>
                  <w:iCs/>
                  <w:sz w:val="18"/>
                  <w:szCs w:val="18"/>
                </w:rPr>
                <w:t xml:space="preserve">- </w:t>
              </w:r>
              <w:r w:rsidRPr="00B90A71">
                <w:rPr>
                  <w:bCs/>
                  <w:iCs/>
                  <w:sz w:val="18"/>
                  <w:szCs w:val="18"/>
                </w:rPr>
                <w:t xml:space="preserve">the </w:t>
              </w:r>
              <w:r w:rsidRPr="00B90A71">
                <w:rPr>
                  <w:sz w:val="18"/>
                  <w:szCs w:val="18"/>
                </w:rPr>
                <w:t>Advanced</w:t>
              </w:r>
              <w:r w:rsidRPr="00B90A71">
                <w:rPr>
                  <w:bCs/>
                  <w:iCs/>
                  <w:sz w:val="18"/>
                  <w:szCs w:val="18"/>
                </w:rPr>
                <w:t xml:space="preserve"> Publication (API),</w:t>
              </w:r>
              <w:r w:rsidRPr="00B90A71">
                <w:rPr>
                  <w:iCs/>
                  <w:sz w:val="18"/>
                  <w:szCs w:val="18"/>
                </w:rPr>
                <w:t xml:space="preserve"> for any frequency assignment not subject the provisions of Section II of Article </w:t>
              </w:r>
              <w:r w:rsidRPr="00B90A71">
                <w:rPr>
                  <w:b/>
                  <w:iCs/>
                  <w:sz w:val="18"/>
                  <w:szCs w:val="18"/>
                </w:rPr>
                <w:t>9</w:t>
              </w:r>
            </w:ins>
          </w:p>
          <w:p w14:paraId="6957CEC8" w14:textId="77777777" w:rsidR="00D23DD1" w:rsidRPr="00B90A71" w:rsidRDefault="00D23DD1" w:rsidP="005E383C">
            <w:pPr>
              <w:tabs>
                <w:tab w:val="left" w:pos="288"/>
                <w:tab w:val="left" w:pos="576"/>
                <w:tab w:val="left" w:pos="864"/>
                <w:tab w:val="left" w:pos="1440"/>
              </w:tabs>
              <w:spacing w:before="40" w:after="40"/>
              <w:ind w:left="927"/>
              <w:rPr>
                <w:ins w:id="157" w:author="Author"/>
                <w:b/>
                <w:bCs/>
                <w:iCs/>
                <w:sz w:val="18"/>
                <w:szCs w:val="18"/>
              </w:rPr>
            </w:pPr>
            <w:ins w:id="158" w:author="Author">
              <w:r w:rsidRPr="00B90A71">
                <w:rPr>
                  <w:iCs/>
                  <w:sz w:val="18"/>
                  <w:szCs w:val="18"/>
                </w:rPr>
                <w:t xml:space="preserve">- the Coordination Request (CR/C), for any frequency assignment subject to the </w:t>
              </w:r>
              <w:r w:rsidRPr="00B90A71">
                <w:rPr>
                  <w:sz w:val="18"/>
                  <w:szCs w:val="18"/>
                </w:rPr>
                <w:t>provisions</w:t>
              </w:r>
              <w:r w:rsidRPr="00B90A71">
                <w:rPr>
                  <w:iCs/>
                  <w:sz w:val="18"/>
                  <w:szCs w:val="18"/>
                </w:rPr>
                <w:t xml:space="preserve"> of Nos.  </w:t>
              </w:r>
              <w:r w:rsidRPr="00B90A71">
                <w:rPr>
                  <w:b/>
                  <w:iCs/>
                  <w:sz w:val="18"/>
                  <w:szCs w:val="18"/>
                </w:rPr>
                <w:t xml:space="preserve">9.12, 9.12A, </w:t>
              </w:r>
              <w:r w:rsidRPr="00B90A71">
                <w:rPr>
                  <w:b/>
                  <w:bCs/>
                  <w:iCs/>
                  <w:sz w:val="18"/>
                  <w:szCs w:val="18"/>
                </w:rPr>
                <w:t xml:space="preserve">22.5C, 22.5D </w:t>
              </w:r>
              <w:r w:rsidRPr="00B90A71">
                <w:rPr>
                  <w:iCs/>
                  <w:sz w:val="18"/>
                  <w:szCs w:val="18"/>
                </w:rPr>
                <w:t xml:space="preserve">or </w:t>
              </w:r>
              <w:r w:rsidRPr="00B90A71">
                <w:rPr>
                  <w:b/>
                  <w:bCs/>
                  <w:iCs/>
                  <w:sz w:val="18"/>
                  <w:szCs w:val="18"/>
                </w:rPr>
                <w:t>22.5F</w:t>
              </w:r>
            </w:ins>
          </w:p>
          <w:p w14:paraId="68A4BDB3" w14:textId="77777777" w:rsidR="00D23DD1" w:rsidRPr="00B90A71" w:rsidRDefault="00D23DD1" w:rsidP="005E383C">
            <w:pPr>
              <w:tabs>
                <w:tab w:val="left" w:pos="288"/>
                <w:tab w:val="left" w:pos="576"/>
                <w:tab w:val="left" w:pos="864"/>
                <w:tab w:val="left" w:pos="1152"/>
                <w:tab w:val="left" w:pos="1440"/>
              </w:tabs>
              <w:spacing w:before="40" w:after="40"/>
              <w:ind w:left="927"/>
              <w:rPr>
                <w:ins w:id="159" w:author="Author"/>
                <w:bCs/>
                <w:iCs/>
                <w:sz w:val="18"/>
                <w:szCs w:val="18"/>
              </w:rPr>
            </w:pPr>
            <w:ins w:id="160" w:author="Author">
              <w:r w:rsidRPr="00B90A71">
                <w:rPr>
                  <w:iCs/>
                  <w:sz w:val="18"/>
                  <w:szCs w:val="18"/>
                </w:rPr>
                <w:t xml:space="preserve">-  the </w:t>
              </w:r>
              <w:r w:rsidRPr="00B90A71">
                <w:rPr>
                  <w:sz w:val="18"/>
                  <w:szCs w:val="18"/>
                </w:rPr>
                <w:t>Notification</w:t>
              </w:r>
              <w:r w:rsidRPr="00B90A71">
                <w:rPr>
                  <w:iCs/>
                  <w:sz w:val="18"/>
                  <w:szCs w:val="18"/>
                </w:rPr>
                <w:t>, in all cases</w:t>
              </w:r>
            </w:ins>
          </w:p>
          <w:p w14:paraId="130E5D36" w14:textId="77777777" w:rsidR="00D23DD1" w:rsidRPr="00AA32A8" w:rsidRDefault="00D23DD1" w:rsidP="005E383C">
            <w:pPr>
              <w:spacing w:before="40" w:after="40"/>
              <w:ind w:left="661"/>
              <w:rPr>
                <w:ins w:id="161" w:author="Author"/>
                <w:sz w:val="18"/>
                <w:szCs w:val="18"/>
              </w:rPr>
            </w:pPr>
            <w:ins w:id="162" w:author="Author">
              <w:r w:rsidRPr="00B90A71">
                <w:rPr>
                  <w:i/>
                  <w:sz w:val="18"/>
                  <w:szCs w:val="18"/>
                  <w:lang w:val="en-GB"/>
                </w:rPr>
                <w:t>Note</w:t>
              </w:r>
              <w:r w:rsidRPr="008B058A">
                <w:rPr>
                  <w:i/>
                  <w:sz w:val="18"/>
                  <w:szCs w:val="18"/>
                </w:rPr>
                <w:t xml:space="preserve"> </w:t>
              </w:r>
              <w:r w:rsidRPr="008B058A">
                <w:rPr>
                  <w:iCs/>
                  <w:sz w:val="18"/>
                  <w:szCs w:val="18"/>
                </w:rPr>
                <w:t>-</w:t>
              </w:r>
              <w:r w:rsidRPr="00B90A71">
                <w:rPr>
                  <w:iCs/>
                  <w:sz w:val="18"/>
                  <w:szCs w:val="18"/>
                  <w:lang w:val="en-GB"/>
                </w:rPr>
                <w:t xml:space="preserve"> All satellites in </w:t>
              </w:r>
              <w:r w:rsidRPr="008B058A">
                <w:rPr>
                  <w:iCs/>
                  <w:sz w:val="18"/>
                  <w:szCs w:val="18"/>
                </w:rPr>
                <w:t>all orbital planes</w:t>
              </w:r>
              <w:r w:rsidRPr="00B90A71">
                <w:rPr>
                  <w:iCs/>
                  <w:sz w:val="18"/>
                  <w:szCs w:val="18"/>
                  <w:lang w:val="en-GB"/>
                </w:rPr>
                <w:t xml:space="preserve"> must use the same reference time. If no reference time is provided in A.4.b.4.k and A.4.b.4.</w:t>
              </w:r>
              <w:r w:rsidRPr="008B058A">
                <w:rPr>
                  <w:iCs/>
                  <w:sz w:val="18"/>
                  <w:szCs w:val="18"/>
                </w:rPr>
                <w:t>l</w:t>
              </w:r>
              <w:r w:rsidRPr="00B90A71">
                <w:rPr>
                  <w:iCs/>
                  <w:sz w:val="18"/>
                  <w:szCs w:val="18"/>
                  <w:lang w:val="en-GB"/>
                </w:rPr>
                <w:t>, it is assumed to be t=0</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291AAAA6" w14:textId="77777777" w:rsidR="00D23DD1" w:rsidRPr="00AA32A8" w:rsidRDefault="00D23DD1" w:rsidP="005E383C">
            <w:pPr>
              <w:spacing w:before="40" w:after="40"/>
              <w:jc w:val="center"/>
              <w:rPr>
                <w:ins w:id="163"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F116776" w14:textId="77777777" w:rsidR="00D23DD1" w:rsidRPr="00AA32A8" w:rsidRDefault="00D23DD1" w:rsidP="005E383C">
            <w:pPr>
              <w:spacing w:before="40" w:after="40"/>
              <w:jc w:val="center"/>
              <w:rPr>
                <w:ins w:id="164"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9BB0CCE" w14:textId="77777777" w:rsidR="00D23DD1" w:rsidRPr="00AA32A8" w:rsidRDefault="00D23DD1" w:rsidP="005E383C">
            <w:pPr>
              <w:spacing w:before="40" w:after="40"/>
              <w:jc w:val="center"/>
              <w:rPr>
                <w:ins w:id="165" w:author="Author"/>
                <w:rFonts w:asciiTheme="majorBidi" w:hAnsiTheme="majorBidi" w:cstheme="majorBidi"/>
                <w:b/>
                <w:bCs/>
                <w:sz w:val="18"/>
                <w:szCs w:val="18"/>
              </w:rPr>
            </w:pPr>
            <w:ins w:id="166" w:author="Author">
              <w:r w:rsidRPr="00AA32A8">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77E72D40" w14:textId="77777777" w:rsidR="00D23DD1" w:rsidRPr="00AA32A8" w:rsidRDefault="00D23DD1" w:rsidP="005E383C">
            <w:pPr>
              <w:spacing w:before="40" w:after="40"/>
              <w:jc w:val="center"/>
              <w:rPr>
                <w:ins w:id="167"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ABFD819" w14:textId="77777777" w:rsidR="00D23DD1" w:rsidRPr="00AA32A8" w:rsidRDefault="00D23DD1" w:rsidP="005E383C">
            <w:pPr>
              <w:spacing w:before="40" w:after="40"/>
              <w:jc w:val="center"/>
              <w:rPr>
                <w:ins w:id="168" w:author="Author"/>
                <w:rFonts w:asciiTheme="majorBidi" w:hAnsiTheme="majorBidi" w:cstheme="majorBidi"/>
                <w:b/>
                <w:bCs/>
                <w:sz w:val="18"/>
                <w:szCs w:val="18"/>
              </w:rPr>
            </w:pPr>
            <w:ins w:id="169" w:author="Author">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2CD22DFF" w14:textId="77777777" w:rsidR="00D23DD1" w:rsidRPr="00AA32A8" w:rsidRDefault="00D23DD1" w:rsidP="005E383C">
            <w:pPr>
              <w:spacing w:before="40" w:after="40"/>
              <w:jc w:val="center"/>
              <w:rPr>
                <w:ins w:id="170"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63B4D4E" w14:textId="77777777" w:rsidR="00D23DD1" w:rsidRPr="00AA32A8" w:rsidRDefault="00D23DD1" w:rsidP="005E383C">
            <w:pPr>
              <w:spacing w:before="40" w:after="40"/>
              <w:jc w:val="center"/>
              <w:rPr>
                <w:ins w:id="171"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C116F9E" w14:textId="77777777" w:rsidR="00D23DD1" w:rsidRPr="00AA32A8" w:rsidRDefault="00D23DD1" w:rsidP="005E383C">
            <w:pPr>
              <w:spacing w:before="40" w:after="40"/>
              <w:jc w:val="center"/>
              <w:rPr>
                <w:ins w:id="172"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3F3E8C6" w14:textId="77777777" w:rsidR="00D23DD1" w:rsidRPr="00AA32A8" w:rsidRDefault="00D23DD1" w:rsidP="005E383C">
            <w:pPr>
              <w:spacing w:before="40" w:after="40"/>
              <w:jc w:val="center"/>
              <w:rPr>
                <w:ins w:id="173"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7F35CED0" w14:textId="77777777" w:rsidR="00D23DD1" w:rsidRPr="00AA32A8" w:rsidRDefault="00D23DD1" w:rsidP="005E383C">
            <w:pPr>
              <w:spacing w:before="40" w:after="40"/>
              <w:rPr>
                <w:ins w:id="174" w:author="Author"/>
                <w:rFonts w:asciiTheme="majorBidi" w:hAnsiTheme="majorBidi" w:cstheme="majorBidi"/>
                <w:sz w:val="18"/>
                <w:szCs w:val="18"/>
                <w:lang w:eastAsia="zh-CN"/>
              </w:rPr>
            </w:pPr>
            <w:ins w:id="175" w:author="Author">
              <w:r w:rsidRPr="00AA32A8">
                <w:rPr>
                  <w:rFonts w:asciiTheme="majorBidi" w:hAnsiTheme="majorBidi" w:cstheme="majorBidi"/>
                  <w:sz w:val="18"/>
                  <w:szCs w:val="18"/>
                  <w:lang w:eastAsia="zh-CN"/>
                </w:rPr>
                <w:t>A.4.b.4.j</w:t>
              </w:r>
            </w:ins>
          </w:p>
        </w:tc>
        <w:tc>
          <w:tcPr>
            <w:tcW w:w="529" w:type="dxa"/>
            <w:tcBorders>
              <w:top w:val="nil"/>
              <w:left w:val="nil"/>
              <w:bottom w:val="single" w:sz="4" w:space="0" w:color="auto"/>
              <w:right w:val="single" w:sz="12" w:space="0" w:color="auto"/>
            </w:tcBorders>
            <w:shd w:val="clear" w:color="auto" w:fill="auto"/>
            <w:vAlign w:val="center"/>
          </w:tcPr>
          <w:p w14:paraId="4E4C0E6D" w14:textId="77777777" w:rsidR="00D23DD1" w:rsidRPr="00AA32A8" w:rsidRDefault="00D23DD1" w:rsidP="005E383C">
            <w:pPr>
              <w:spacing w:before="40" w:after="40"/>
              <w:jc w:val="center"/>
              <w:rPr>
                <w:ins w:id="176" w:author="Author"/>
                <w:rFonts w:asciiTheme="majorBidi" w:hAnsiTheme="majorBidi" w:cstheme="majorBidi"/>
                <w:b/>
                <w:bCs/>
                <w:sz w:val="18"/>
                <w:szCs w:val="18"/>
              </w:rPr>
            </w:pPr>
          </w:p>
        </w:tc>
      </w:tr>
      <w:tr w:rsidR="00D23DD1" w:rsidRPr="00AA32A8" w14:paraId="6423BC8B" w14:textId="77777777" w:rsidTr="005E383C">
        <w:trPr>
          <w:cantSplit/>
          <w:jc w:val="center"/>
          <w:ins w:id="177" w:author="Author"/>
        </w:trPr>
        <w:tc>
          <w:tcPr>
            <w:tcW w:w="1015" w:type="dxa"/>
            <w:tcBorders>
              <w:top w:val="nil"/>
              <w:left w:val="single" w:sz="12" w:space="0" w:color="auto"/>
              <w:bottom w:val="single" w:sz="4" w:space="0" w:color="auto"/>
              <w:right w:val="double" w:sz="6" w:space="0" w:color="auto"/>
            </w:tcBorders>
            <w:shd w:val="clear" w:color="000000" w:fill="auto"/>
          </w:tcPr>
          <w:p w14:paraId="5E878B49" w14:textId="77777777" w:rsidR="00D23DD1" w:rsidRPr="00AA32A8" w:rsidRDefault="00D23DD1" w:rsidP="005E383C">
            <w:pPr>
              <w:spacing w:before="40" w:after="40"/>
              <w:rPr>
                <w:ins w:id="178" w:author="Author"/>
                <w:rFonts w:asciiTheme="majorBidi" w:hAnsiTheme="majorBidi" w:cstheme="majorBidi"/>
                <w:sz w:val="18"/>
                <w:szCs w:val="18"/>
                <w:lang w:eastAsia="zh-CN"/>
              </w:rPr>
            </w:pPr>
            <w:ins w:id="179" w:author="Author">
              <w:r w:rsidRPr="00AA32A8">
                <w:rPr>
                  <w:rFonts w:asciiTheme="majorBidi" w:hAnsiTheme="majorBidi" w:cstheme="majorBidi"/>
                  <w:sz w:val="18"/>
                  <w:szCs w:val="18"/>
                  <w:lang w:eastAsia="zh-CN"/>
                </w:rPr>
                <w:t>A.4.b.4.k</w:t>
              </w:r>
            </w:ins>
          </w:p>
        </w:tc>
        <w:tc>
          <w:tcPr>
            <w:tcW w:w="6853" w:type="dxa"/>
            <w:tcBorders>
              <w:top w:val="nil"/>
              <w:left w:val="nil"/>
              <w:bottom w:val="single" w:sz="4" w:space="0" w:color="auto"/>
              <w:right w:val="double" w:sz="4" w:space="0" w:color="auto"/>
            </w:tcBorders>
            <w:shd w:val="clear" w:color="auto" w:fill="auto"/>
          </w:tcPr>
          <w:p w14:paraId="10F756B3" w14:textId="77777777" w:rsidR="00D23DD1" w:rsidRPr="00AA32A8" w:rsidRDefault="00D23DD1" w:rsidP="005E383C">
            <w:pPr>
              <w:tabs>
                <w:tab w:val="left" w:pos="1152"/>
              </w:tabs>
              <w:spacing w:before="40" w:after="40"/>
              <w:ind w:left="170"/>
              <w:rPr>
                <w:ins w:id="180" w:author="Author"/>
                <w:sz w:val="18"/>
                <w:szCs w:val="18"/>
              </w:rPr>
            </w:pPr>
            <w:ins w:id="181" w:author="Author">
              <w:r w:rsidRPr="00AA32A8">
                <w:rPr>
                  <w:sz w:val="18"/>
                  <w:szCs w:val="18"/>
                </w:rPr>
                <w:t>the date (</w:t>
              </w:r>
              <w:proofErr w:type="spellStart"/>
              <w:r w:rsidRPr="00AA32A8">
                <w:rPr>
                  <w:sz w:val="18"/>
                  <w:szCs w:val="18"/>
                </w:rPr>
                <w:t>day:month:year</w:t>
              </w:r>
              <w:proofErr w:type="spellEnd"/>
              <w:r w:rsidRPr="00AA32A8">
                <w:rPr>
                  <w:sz w:val="18"/>
                  <w:szCs w:val="18"/>
                </w:rPr>
                <w:t>) at which the satellite is at the location defined by the longitude of the ascending node (</w:t>
              </w:r>
              <w:proofErr w:type="spellStart"/>
              <w:r w:rsidRPr="00AA32A8">
                <w:rPr>
                  <w:sz w:val="18"/>
                  <w:szCs w:val="18"/>
                </w:rPr>
                <w:t>θ</w:t>
              </w:r>
              <w:r w:rsidRPr="00AA32A8">
                <w:rPr>
                  <w:i/>
                  <w:iCs/>
                  <w:sz w:val="18"/>
                  <w:szCs w:val="18"/>
                  <w:vertAlign w:val="subscript"/>
                </w:rPr>
                <w:t>j</w:t>
              </w:r>
              <w:proofErr w:type="spellEnd"/>
              <w:r w:rsidRPr="00AA32A8">
                <w:rPr>
                  <w:sz w:val="18"/>
                  <w:szCs w:val="18"/>
                </w:rPr>
                <w:t>), (see Note under A.4.b.4.j) </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7BC5C912" w14:textId="77777777" w:rsidR="00D23DD1" w:rsidRPr="00AA32A8" w:rsidRDefault="00D23DD1" w:rsidP="005E383C">
            <w:pPr>
              <w:spacing w:before="40" w:after="40"/>
              <w:jc w:val="center"/>
              <w:rPr>
                <w:ins w:id="182"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DBFB2A5" w14:textId="77777777" w:rsidR="00D23DD1" w:rsidRPr="00AA32A8" w:rsidRDefault="00D23DD1" w:rsidP="005E383C">
            <w:pPr>
              <w:spacing w:before="40" w:after="40"/>
              <w:jc w:val="center"/>
              <w:rPr>
                <w:ins w:id="183"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E354E90" w14:textId="77777777" w:rsidR="00D23DD1" w:rsidRPr="00AA32A8" w:rsidRDefault="00D23DD1" w:rsidP="005E383C">
            <w:pPr>
              <w:spacing w:before="40" w:after="40"/>
              <w:jc w:val="center"/>
              <w:rPr>
                <w:ins w:id="184" w:author="Author"/>
                <w:rFonts w:asciiTheme="majorBidi" w:hAnsiTheme="majorBidi" w:cstheme="majorBidi"/>
                <w:b/>
                <w:bCs/>
                <w:sz w:val="18"/>
                <w:szCs w:val="18"/>
              </w:rPr>
            </w:pPr>
            <w:ins w:id="185" w:author="Author">
              <w:r w:rsidRPr="00AA32A8">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0E13D670" w14:textId="77777777" w:rsidR="00D23DD1" w:rsidRPr="00AA32A8" w:rsidRDefault="00D23DD1" w:rsidP="005E383C">
            <w:pPr>
              <w:spacing w:before="40" w:after="40"/>
              <w:jc w:val="center"/>
              <w:rPr>
                <w:ins w:id="186"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2A163E5C" w14:textId="77777777" w:rsidR="00D23DD1" w:rsidRPr="00AA32A8" w:rsidRDefault="00D23DD1" w:rsidP="005E383C">
            <w:pPr>
              <w:spacing w:before="40" w:after="40"/>
              <w:jc w:val="center"/>
              <w:rPr>
                <w:ins w:id="187" w:author="Author"/>
                <w:rFonts w:asciiTheme="majorBidi" w:hAnsiTheme="majorBidi" w:cstheme="majorBidi"/>
                <w:b/>
                <w:bCs/>
                <w:sz w:val="18"/>
                <w:szCs w:val="18"/>
              </w:rPr>
            </w:pPr>
            <w:ins w:id="188" w:author="Author">
              <w:r w:rsidRPr="00AA32A8">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326327B0" w14:textId="77777777" w:rsidR="00D23DD1" w:rsidRPr="00AA32A8" w:rsidRDefault="00D23DD1" w:rsidP="005E383C">
            <w:pPr>
              <w:spacing w:before="40" w:after="40"/>
              <w:jc w:val="center"/>
              <w:rPr>
                <w:ins w:id="189"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0F663BB" w14:textId="77777777" w:rsidR="00D23DD1" w:rsidRPr="00AA32A8" w:rsidRDefault="00D23DD1" w:rsidP="005E383C">
            <w:pPr>
              <w:spacing w:before="40" w:after="40"/>
              <w:jc w:val="center"/>
              <w:rPr>
                <w:ins w:id="190"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75CB9C7" w14:textId="77777777" w:rsidR="00D23DD1" w:rsidRPr="00AA32A8" w:rsidRDefault="00D23DD1" w:rsidP="005E383C">
            <w:pPr>
              <w:spacing w:before="40" w:after="40"/>
              <w:jc w:val="center"/>
              <w:rPr>
                <w:ins w:id="191"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B4FCDA7" w14:textId="77777777" w:rsidR="00D23DD1" w:rsidRPr="00AA32A8" w:rsidRDefault="00D23DD1" w:rsidP="005E383C">
            <w:pPr>
              <w:spacing w:before="40" w:after="40"/>
              <w:jc w:val="center"/>
              <w:rPr>
                <w:ins w:id="192"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F9148A6" w14:textId="77777777" w:rsidR="00D23DD1" w:rsidRPr="00AA32A8" w:rsidRDefault="00D23DD1" w:rsidP="005E383C">
            <w:pPr>
              <w:spacing w:before="40" w:after="40"/>
              <w:rPr>
                <w:ins w:id="193" w:author="Author"/>
                <w:rFonts w:asciiTheme="majorBidi" w:hAnsiTheme="majorBidi" w:cstheme="majorBidi"/>
                <w:sz w:val="18"/>
                <w:szCs w:val="18"/>
                <w:lang w:eastAsia="zh-CN"/>
              </w:rPr>
            </w:pPr>
            <w:ins w:id="194" w:author="Author">
              <w:r w:rsidRPr="00AA32A8">
                <w:rPr>
                  <w:rFonts w:asciiTheme="majorBidi" w:hAnsiTheme="majorBidi" w:cstheme="majorBidi"/>
                  <w:sz w:val="18"/>
                  <w:szCs w:val="18"/>
                  <w:lang w:eastAsia="zh-CN"/>
                </w:rPr>
                <w:t>A.4.b.4.k</w:t>
              </w:r>
            </w:ins>
          </w:p>
        </w:tc>
        <w:tc>
          <w:tcPr>
            <w:tcW w:w="529" w:type="dxa"/>
            <w:tcBorders>
              <w:top w:val="nil"/>
              <w:left w:val="nil"/>
              <w:bottom w:val="single" w:sz="4" w:space="0" w:color="auto"/>
              <w:right w:val="single" w:sz="12" w:space="0" w:color="auto"/>
            </w:tcBorders>
            <w:shd w:val="clear" w:color="auto" w:fill="auto"/>
            <w:vAlign w:val="center"/>
          </w:tcPr>
          <w:p w14:paraId="739CDEFE" w14:textId="77777777" w:rsidR="00D23DD1" w:rsidRPr="00AA32A8" w:rsidRDefault="00D23DD1" w:rsidP="005E383C">
            <w:pPr>
              <w:spacing w:before="40" w:after="40"/>
              <w:jc w:val="center"/>
              <w:rPr>
                <w:ins w:id="195" w:author="Author"/>
                <w:rFonts w:asciiTheme="majorBidi" w:hAnsiTheme="majorBidi" w:cstheme="majorBidi"/>
                <w:b/>
                <w:bCs/>
                <w:sz w:val="18"/>
                <w:szCs w:val="18"/>
              </w:rPr>
            </w:pPr>
          </w:p>
        </w:tc>
      </w:tr>
      <w:tr w:rsidR="00D23DD1" w:rsidRPr="00AA32A8" w14:paraId="29BC1A1B" w14:textId="77777777" w:rsidTr="005E383C">
        <w:trPr>
          <w:cantSplit/>
          <w:jc w:val="center"/>
          <w:ins w:id="196" w:author="Author"/>
        </w:trPr>
        <w:tc>
          <w:tcPr>
            <w:tcW w:w="1015" w:type="dxa"/>
            <w:tcBorders>
              <w:top w:val="nil"/>
              <w:left w:val="single" w:sz="12" w:space="0" w:color="auto"/>
              <w:bottom w:val="single" w:sz="4" w:space="0" w:color="auto"/>
              <w:right w:val="double" w:sz="6" w:space="0" w:color="auto"/>
            </w:tcBorders>
            <w:shd w:val="clear" w:color="000000" w:fill="auto"/>
          </w:tcPr>
          <w:p w14:paraId="4A050D84" w14:textId="77777777" w:rsidR="00D23DD1" w:rsidRPr="00AA32A8" w:rsidRDefault="00D23DD1" w:rsidP="005E383C">
            <w:pPr>
              <w:spacing w:before="40" w:after="40"/>
              <w:rPr>
                <w:ins w:id="197" w:author="Author"/>
                <w:rFonts w:asciiTheme="majorBidi" w:hAnsiTheme="majorBidi" w:cstheme="majorBidi"/>
                <w:sz w:val="18"/>
                <w:szCs w:val="18"/>
                <w:lang w:eastAsia="zh-CN"/>
              </w:rPr>
            </w:pPr>
            <w:ins w:id="198" w:author="Author">
              <w:r w:rsidRPr="00AA32A8">
                <w:rPr>
                  <w:rFonts w:asciiTheme="majorBidi" w:hAnsiTheme="majorBidi" w:cstheme="majorBidi"/>
                  <w:sz w:val="18"/>
                  <w:szCs w:val="18"/>
                  <w:lang w:eastAsia="zh-CN"/>
                </w:rPr>
                <w:t>A.4.b.4.l</w:t>
              </w:r>
            </w:ins>
          </w:p>
        </w:tc>
        <w:tc>
          <w:tcPr>
            <w:tcW w:w="6853" w:type="dxa"/>
            <w:tcBorders>
              <w:top w:val="nil"/>
              <w:left w:val="nil"/>
              <w:bottom w:val="single" w:sz="4" w:space="0" w:color="auto"/>
              <w:right w:val="double" w:sz="4" w:space="0" w:color="auto"/>
            </w:tcBorders>
            <w:shd w:val="clear" w:color="auto" w:fill="auto"/>
          </w:tcPr>
          <w:p w14:paraId="3EE465CF" w14:textId="77777777" w:rsidR="00D23DD1" w:rsidRPr="00AA32A8" w:rsidRDefault="00D23DD1" w:rsidP="005E383C">
            <w:pPr>
              <w:tabs>
                <w:tab w:val="left" w:pos="1152"/>
              </w:tabs>
              <w:spacing w:before="40" w:after="40"/>
              <w:ind w:left="170"/>
              <w:rPr>
                <w:ins w:id="199" w:author="Author"/>
                <w:sz w:val="18"/>
                <w:szCs w:val="18"/>
              </w:rPr>
            </w:pPr>
            <w:ins w:id="200" w:author="Author">
              <w:r w:rsidRPr="00AA32A8">
                <w:rPr>
                  <w:sz w:val="18"/>
                  <w:szCs w:val="18"/>
                </w:rPr>
                <w:t>the time (</w:t>
              </w:r>
              <w:proofErr w:type="spellStart"/>
              <w:r w:rsidRPr="00AA32A8">
                <w:rPr>
                  <w:sz w:val="18"/>
                  <w:szCs w:val="18"/>
                </w:rPr>
                <w:t>hours:minutes</w:t>
              </w:r>
              <w:proofErr w:type="spellEnd"/>
              <w:r w:rsidRPr="00AA32A8">
                <w:rPr>
                  <w:sz w:val="18"/>
                  <w:szCs w:val="18"/>
                </w:rPr>
                <w:t>) at which the satellite is at the location defined by the longitude of the ascending node (</w:t>
              </w:r>
              <w:proofErr w:type="spellStart"/>
              <w:r w:rsidRPr="00AA32A8">
                <w:rPr>
                  <w:sz w:val="18"/>
                  <w:szCs w:val="18"/>
                </w:rPr>
                <w:t>θ</w:t>
              </w:r>
              <w:r w:rsidRPr="00AA32A8">
                <w:rPr>
                  <w:i/>
                  <w:iCs/>
                  <w:sz w:val="18"/>
                  <w:szCs w:val="18"/>
                  <w:vertAlign w:val="subscript"/>
                </w:rPr>
                <w:t>j</w:t>
              </w:r>
              <w:proofErr w:type="spellEnd"/>
              <w:r w:rsidRPr="00AA32A8">
                <w:rPr>
                  <w:sz w:val="18"/>
                  <w:szCs w:val="18"/>
                </w:rPr>
                <w:t>), (see Note under A.4.b.4.j) </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B227C68" w14:textId="77777777" w:rsidR="00D23DD1" w:rsidRPr="00AA32A8" w:rsidRDefault="00D23DD1" w:rsidP="005E383C">
            <w:pPr>
              <w:spacing w:before="40" w:after="40"/>
              <w:jc w:val="center"/>
              <w:rPr>
                <w:ins w:id="201"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50B8330" w14:textId="77777777" w:rsidR="00D23DD1" w:rsidRPr="00AA32A8" w:rsidRDefault="00D23DD1" w:rsidP="005E383C">
            <w:pPr>
              <w:spacing w:before="40" w:after="40"/>
              <w:jc w:val="center"/>
              <w:rPr>
                <w:ins w:id="202"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35B4A75F" w14:textId="77777777" w:rsidR="00D23DD1" w:rsidRPr="00AA32A8" w:rsidRDefault="00D23DD1" w:rsidP="005E383C">
            <w:pPr>
              <w:spacing w:before="40" w:after="40"/>
              <w:jc w:val="center"/>
              <w:rPr>
                <w:ins w:id="203" w:author="Author"/>
                <w:rFonts w:asciiTheme="majorBidi" w:hAnsiTheme="majorBidi" w:cstheme="majorBidi"/>
                <w:b/>
                <w:bCs/>
                <w:sz w:val="18"/>
                <w:szCs w:val="18"/>
              </w:rPr>
            </w:pPr>
            <w:ins w:id="204" w:author="Author">
              <w:r w:rsidRPr="00AA32A8">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6E85C6AB" w14:textId="77777777" w:rsidR="00D23DD1" w:rsidRPr="00AA32A8" w:rsidRDefault="00D23DD1" w:rsidP="005E383C">
            <w:pPr>
              <w:spacing w:before="40" w:after="40"/>
              <w:jc w:val="center"/>
              <w:rPr>
                <w:ins w:id="205"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D238230" w14:textId="77777777" w:rsidR="00D23DD1" w:rsidRPr="00AA32A8" w:rsidRDefault="00D23DD1" w:rsidP="005E383C">
            <w:pPr>
              <w:spacing w:before="40" w:after="40"/>
              <w:jc w:val="center"/>
              <w:rPr>
                <w:ins w:id="206" w:author="Author"/>
                <w:rFonts w:asciiTheme="majorBidi" w:hAnsiTheme="majorBidi" w:cstheme="majorBidi"/>
                <w:b/>
                <w:bCs/>
                <w:sz w:val="18"/>
                <w:szCs w:val="18"/>
              </w:rPr>
            </w:pPr>
            <w:ins w:id="207" w:author="Author">
              <w:r w:rsidRPr="00AA32A8">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76462CD9" w14:textId="77777777" w:rsidR="00D23DD1" w:rsidRPr="00AA32A8" w:rsidRDefault="00D23DD1" w:rsidP="005E383C">
            <w:pPr>
              <w:spacing w:before="40" w:after="40"/>
              <w:jc w:val="center"/>
              <w:rPr>
                <w:ins w:id="208"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D33709F" w14:textId="77777777" w:rsidR="00D23DD1" w:rsidRPr="00AA32A8" w:rsidRDefault="00D23DD1" w:rsidP="005E383C">
            <w:pPr>
              <w:spacing w:before="40" w:after="40"/>
              <w:jc w:val="center"/>
              <w:rPr>
                <w:ins w:id="209"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9748444" w14:textId="77777777" w:rsidR="00D23DD1" w:rsidRPr="00AA32A8" w:rsidRDefault="00D23DD1" w:rsidP="005E383C">
            <w:pPr>
              <w:spacing w:before="40" w:after="40"/>
              <w:jc w:val="center"/>
              <w:rPr>
                <w:ins w:id="210"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602EBF6" w14:textId="77777777" w:rsidR="00D23DD1" w:rsidRPr="00AA32A8" w:rsidRDefault="00D23DD1" w:rsidP="005E383C">
            <w:pPr>
              <w:spacing w:before="40" w:after="40"/>
              <w:jc w:val="center"/>
              <w:rPr>
                <w:ins w:id="211"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79230C3D" w14:textId="77777777" w:rsidR="00D23DD1" w:rsidRPr="00AA32A8" w:rsidRDefault="00D23DD1" w:rsidP="005E383C">
            <w:pPr>
              <w:spacing w:before="40" w:after="40"/>
              <w:rPr>
                <w:ins w:id="212" w:author="Author"/>
                <w:rFonts w:asciiTheme="majorBidi" w:hAnsiTheme="majorBidi" w:cstheme="majorBidi"/>
                <w:sz w:val="18"/>
                <w:szCs w:val="18"/>
                <w:lang w:eastAsia="zh-CN"/>
              </w:rPr>
            </w:pPr>
            <w:ins w:id="213" w:author="Author">
              <w:r w:rsidRPr="00AA32A8">
                <w:rPr>
                  <w:rFonts w:asciiTheme="majorBidi" w:hAnsiTheme="majorBidi" w:cstheme="majorBidi"/>
                  <w:sz w:val="18"/>
                  <w:szCs w:val="18"/>
                  <w:lang w:eastAsia="zh-CN"/>
                </w:rPr>
                <w:t>A.4.b.4.l</w:t>
              </w:r>
            </w:ins>
          </w:p>
        </w:tc>
        <w:tc>
          <w:tcPr>
            <w:tcW w:w="529" w:type="dxa"/>
            <w:tcBorders>
              <w:top w:val="nil"/>
              <w:left w:val="nil"/>
              <w:bottom w:val="single" w:sz="4" w:space="0" w:color="auto"/>
              <w:right w:val="single" w:sz="12" w:space="0" w:color="auto"/>
            </w:tcBorders>
            <w:shd w:val="clear" w:color="auto" w:fill="auto"/>
            <w:vAlign w:val="center"/>
          </w:tcPr>
          <w:p w14:paraId="50997220" w14:textId="77777777" w:rsidR="00D23DD1" w:rsidRPr="00AA32A8" w:rsidRDefault="00D23DD1" w:rsidP="005E383C">
            <w:pPr>
              <w:spacing w:before="40" w:after="40"/>
              <w:jc w:val="center"/>
              <w:rPr>
                <w:ins w:id="214" w:author="Author"/>
                <w:rFonts w:asciiTheme="majorBidi" w:hAnsiTheme="majorBidi" w:cstheme="majorBidi"/>
                <w:b/>
                <w:bCs/>
                <w:sz w:val="18"/>
                <w:szCs w:val="18"/>
              </w:rPr>
            </w:pPr>
          </w:p>
        </w:tc>
      </w:tr>
      <w:tr w:rsidR="00D23DD1" w:rsidRPr="00AA32A8" w14:paraId="5550ABEC" w14:textId="77777777" w:rsidTr="005E383C">
        <w:trPr>
          <w:cantSplit/>
          <w:jc w:val="center"/>
          <w:ins w:id="215" w:author="Author"/>
        </w:trPr>
        <w:tc>
          <w:tcPr>
            <w:tcW w:w="1015" w:type="dxa"/>
            <w:tcBorders>
              <w:top w:val="nil"/>
              <w:left w:val="single" w:sz="12" w:space="0" w:color="auto"/>
              <w:bottom w:val="single" w:sz="4" w:space="0" w:color="auto"/>
              <w:right w:val="double" w:sz="6" w:space="0" w:color="auto"/>
            </w:tcBorders>
            <w:shd w:val="clear" w:color="000000" w:fill="auto"/>
          </w:tcPr>
          <w:p w14:paraId="3042478A" w14:textId="77777777" w:rsidR="00D23DD1" w:rsidRPr="00AA32A8" w:rsidRDefault="00D23DD1" w:rsidP="005E383C">
            <w:pPr>
              <w:spacing w:before="40" w:after="40"/>
              <w:rPr>
                <w:ins w:id="216" w:author="Author"/>
                <w:rFonts w:asciiTheme="majorBidi" w:hAnsiTheme="majorBidi" w:cstheme="majorBidi"/>
                <w:sz w:val="18"/>
                <w:szCs w:val="18"/>
                <w:lang w:eastAsia="zh-CN"/>
              </w:rPr>
            </w:pPr>
            <w:ins w:id="217" w:author="Author">
              <w:r w:rsidRPr="00AA32A8">
                <w:rPr>
                  <w:rFonts w:asciiTheme="majorBidi" w:hAnsiTheme="majorBidi" w:cstheme="majorBidi"/>
                  <w:sz w:val="18"/>
                  <w:szCs w:val="18"/>
                  <w:lang w:eastAsia="zh-CN"/>
                </w:rPr>
                <w:t>A.4.b.4.m</w:t>
              </w:r>
            </w:ins>
          </w:p>
        </w:tc>
        <w:tc>
          <w:tcPr>
            <w:tcW w:w="6853" w:type="dxa"/>
            <w:tcBorders>
              <w:top w:val="nil"/>
              <w:left w:val="nil"/>
              <w:bottom w:val="single" w:sz="4" w:space="0" w:color="auto"/>
              <w:right w:val="double" w:sz="4" w:space="0" w:color="auto"/>
            </w:tcBorders>
            <w:shd w:val="clear" w:color="auto" w:fill="auto"/>
          </w:tcPr>
          <w:p w14:paraId="79BF48C7" w14:textId="77777777" w:rsidR="00D23DD1" w:rsidRPr="00AA32A8" w:rsidRDefault="00D23DD1" w:rsidP="00B90A71">
            <w:pPr>
              <w:tabs>
                <w:tab w:val="left" w:pos="567"/>
                <w:tab w:val="left" w:leader="dot" w:pos="7938"/>
                <w:tab w:val="center" w:pos="9526"/>
              </w:tabs>
              <w:spacing w:before="40" w:after="40"/>
              <w:ind w:left="377"/>
              <w:rPr>
                <w:ins w:id="218" w:author="Author"/>
                <w:bCs/>
                <w:sz w:val="18"/>
                <w:szCs w:val="18"/>
              </w:rPr>
            </w:pPr>
            <w:ins w:id="219" w:author="Author">
              <w:r w:rsidRPr="00AA32A8">
                <w:rPr>
                  <w:bCs/>
                  <w:sz w:val="18"/>
                  <w:szCs w:val="18"/>
                </w:rPr>
                <w:t>indicator of whether the space station uses sun-synchronous orbit or not</w:t>
              </w:r>
            </w:ins>
          </w:p>
          <w:p w14:paraId="3A57FDB8" w14:textId="77777777" w:rsidR="00D23DD1" w:rsidRPr="008B058A" w:rsidRDefault="00D23DD1" w:rsidP="005E383C">
            <w:pPr>
              <w:spacing w:before="40" w:after="40"/>
              <w:ind w:left="661"/>
              <w:rPr>
                <w:ins w:id="220" w:author="Author"/>
                <w:b/>
                <w:iCs/>
                <w:sz w:val="18"/>
                <w:szCs w:val="18"/>
              </w:rPr>
            </w:pPr>
            <w:ins w:id="221" w:author="Author">
              <w:r w:rsidRPr="008B058A">
                <w:rPr>
                  <w:iCs/>
                  <w:sz w:val="18"/>
                  <w:szCs w:val="18"/>
                </w:rPr>
                <w:t>Required only in frequency bands not subject to the provisions of Nos </w:t>
              </w:r>
              <w:r w:rsidRPr="008B058A">
                <w:rPr>
                  <w:b/>
                  <w:iCs/>
                  <w:sz w:val="18"/>
                  <w:szCs w:val="18"/>
                </w:rPr>
                <w:t>9.12</w:t>
              </w:r>
              <w:r w:rsidRPr="008B058A">
                <w:rPr>
                  <w:iCs/>
                  <w:sz w:val="18"/>
                  <w:szCs w:val="18"/>
                </w:rPr>
                <w:t xml:space="preserve"> or </w:t>
              </w:r>
              <w:r w:rsidRPr="008B058A">
                <w:rPr>
                  <w:b/>
                  <w:iCs/>
                  <w:sz w:val="18"/>
                  <w:szCs w:val="18"/>
                </w:rPr>
                <w:t>9.12A</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CAD4665" w14:textId="77777777" w:rsidR="00D23DD1" w:rsidRPr="00AA32A8" w:rsidRDefault="00D23DD1" w:rsidP="005E383C">
            <w:pPr>
              <w:spacing w:before="40" w:after="40"/>
              <w:jc w:val="center"/>
              <w:rPr>
                <w:ins w:id="222"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E7286A0" w14:textId="77777777" w:rsidR="00D23DD1" w:rsidRPr="00AA32A8" w:rsidRDefault="00D23DD1" w:rsidP="005E383C">
            <w:pPr>
              <w:spacing w:before="40" w:after="40"/>
              <w:jc w:val="center"/>
              <w:rPr>
                <w:ins w:id="223"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AA3A496" w14:textId="77777777" w:rsidR="00D23DD1" w:rsidRPr="00AA32A8" w:rsidRDefault="00D23DD1" w:rsidP="005E383C">
            <w:pPr>
              <w:spacing w:before="40" w:after="40"/>
              <w:jc w:val="center"/>
              <w:rPr>
                <w:ins w:id="224" w:author="Author"/>
                <w:rFonts w:asciiTheme="majorBidi" w:hAnsiTheme="majorBidi" w:cstheme="majorBidi"/>
                <w:b/>
                <w:bCs/>
                <w:sz w:val="18"/>
                <w:szCs w:val="18"/>
              </w:rPr>
            </w:pPr>
            <w:ins w:id="225" w:author="Author">
              <w:r w:rsidRPr="00AA32A8">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42EDB6BB" w14:textId="77777777" w:rsidR="00D23DD1" w:rsidRPr="00AA32A8" w:rsidRDefault="00D23DD1" w:rsidP="005E383C">
            <w:pPr>
              <w:spacing w:before="40" w:after="40"/>
              <w:jc w:val="center"/>
              <w:rPr>
                <w:ins w:id="226"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3487EC2A" w14:textId="77777777" w:rsidR="00D23DD1" w:rsidRPr="00AA32A8" w:rsidRDefault="00D23DD1" w:rsidP="005E383C">
            <w:pPr>
              <w:spacing w:before="40" w:after="40"/>
              <w:jc w:val="center"/>
              <w:rPr>
                <w:ins w:id="227" w:author="Author"/>
                <w:rFonts w:asciiTheme="majorBidi" w:hAnsiTheme="majorBidi" w:cstheme="majorBidi"/>
                <w:b/>
                <w:bCs/>
                <w:sz w:val="18"/>
                <w:szCs w:val="18"/>
              </w:rPr>
            </w:pPr>
            <w:ins w:id="228" w:author="Author">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D7BE4FE" w14:textId="77777777" w:rsidR="00D23DD1" w:rsidRPr="00AA32A8" w:rsidRDefault="00D23DD1" w:rsidP="005E383C">
            <w:pPr>
              <w:spacing w:before="40" w:after="40"/>
              <w:jc w:val="center"/>
              <w:rPr>
                <w:ins w:id="229"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50CC707" w14:textId="77777777" w:rsidR="00D23DD1" w:rsidRPr="00AA32A8" w:rsidRDefault="00D23DD1" w:rsidP="005E383C">
            <w:pPr>
              <w:spacing w:before="40" w:after="40"/>
              <w:jc w:val="center"/>
              <w:rPr>
                <w:ins w:id="230"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63C40D2" w14:textId="77777777" w:rsidR="00D23DD1" w:rsidRPr="00AA32A8" w:rsidRDefault="00D23DD1" w:rsidP="005E383C">
            <w:pPr>
              <w:spacing w:before="40" w:after="40"/>
              <w:jc w:val="center"/>
              <w:rPr>
                <w:ins w:id="231"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08F73B5" w14:textId="77777777" w:rsidR="00D23DD1" w:rsidRPr="00AA32A8" w:rsidRDefault="00D23DD1" w:rsidP="005E383C">
            <w:pPr>
              <w:spacing w:before="40" w:after="40"/>
              <w:jc w:val="center"/>
              <w:rPr>
                <w:ins w:id="232"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A56C22B" w14:textId="77777777" w:rsidR="00D23DD1" w:rsidRPr="00AA32A8" w:rsidRDefault="00D23DD1" w:rsidP="005E383C">
            <w:pPr>
              <w:spacing w:before="40" w:after="40"/>
              <w:rPr>
                <w:ins w:id="233" w:author="Author"/>
                <w:rFonts w:asciiTheme="majorBidi" w:hAnsiTheme="majorBidi" w:cstheme="majorBidi"/>
                <w:sz w:val="18"/>
                <w:szCs w:val="18"/>
                <w:lang w:eastAsia="zh-CN"/>
              </w:rPr>
            </w:pPr>
            <w:ins w:id="234" w:author="Author">
              <w:r w:rsidRPr="00AA32A8">
                <w:rPr>
                  <w:rFonts w:asciiTheme="majorBidi" w:hAnsiTheme="majorBidi" w:cstheme="majorBidi"/>
                  <w:sz w:val="18"/>
                  <w:szCs w:val="18"/>
                  <w:lang w:eastAsia="zh-CN"/>
                </w:rPr>
                <w:t>A.4.b.4.m</w:t>
              </w:r>
            </w:ins>
          </w:p>
        </w:tc>
        <w:tc>
          <w:tcPr>
            <w:tcW w:w="529" w:type="dxa"/>
            <w:tcBorders>
              <w:top w:val="nil"/>
              <w:left w:val="nil"/>
              <w:bottom w:val="single" w:sz="4" w:space="0" w:color="auto"/>
              <w:right w:val="single" w:sz="12" w:space="0" w:color="auto"/>
            </w:tcBorders>
            <w:shd w:val="clear" w:color="auto" w:fill="auto"/>
            <w:vAlign w:val="center"/>
          </w:tcPr>
          <w:p w14:paraId="5D63B62C" w14:textId="77777777" w:rsidR="00D23DD1" w:rsidRPr="00AA32A8" w:rsidRDefault="00D23DD1" w:rsidP="005E383C">
            <w:pPr>
              <w:spacing w:before="40" w:after="40"/>
              <w:jc w:val="center"/>
              <w:rPr>
                <w:ins w:id="235" w:author="Author"/>
                <w:rFonts w:asciiTheme="majorBidi" w:hAnsiTheme="majorBidi" w:cstheme="majorBidi"/>
                <w:b/>
                <w:bCs/>
                <w:sz w:val="18"/>
                <w:szCs w:val="18"/>
              </w:rPr>
            </w:pPr>
          </w:p>
        </w:tc>
      </w:tr>
      <w:tr w:rsidR="00D23DD1" w:rsidRPr="00AA32A8" w14:paraId="400D4EC2" w14:textId="77777777" w:rsidTr="005E383C">
        <w:trPr>
          <w:cantSplit/>
          <w:jc w:val="center"/>
          <w:ins w:id="236" w:author="Author"/>
        </w:trPr>
        <w:tc>
          <w:tcPr>
            <w:tcW w:w="1015" w:type="dxa"/>
            <w:tcBorders>
              <w:top w:val="nil"/>
              <w:left w:val="single" w:sz="12" w:space="0" w:color="auto"/>
              <w:bottom w:val="single" w:sz="4" w:space="0" w:color="auto"/>
              <w:right w:val="double" w:sz="6" w:space="0" w:color="auto"/>
            </w:tcBorders>
            <w:shd w:val="clear" w:color="000000" w:fill="auto"/>
          </w:tcPr>
          <w:p w14:paraId="12E052D4" w14:textId="77777777" w:rsidR="00D23DD1" w:rsidRPr="00AA32A8" w:rsidRDefault="00D23DD1" w:rsidP="005E383C">
            <w:pPr>
              <w:spacing w:before="40" w:after="40"/>
              <w:rPr>
                <w:ins w:id="237" w:author="Author"/>
                <w:rFonts w:asciiTheme="majorBidi" w:hAnsiTheme="majorBidi" w:cstheme="majorBidi"/>
                <w:sz w:val="18"/>
                <w:szCs w:val="18"/>
                <w:lang w:eastAsia="zh-CN"/>
              </w:rPr>
            </w:pPr>
            <w:ins w:id="238" w:author="Author">
              <w:r w:rsidRPr="00AA32A8">
                <w:rPr>
                  <w:rFonts w:asciiTheme="majorBidi" w:hAnsiTheme="majorBidi" w:cstheme="majorBidi"/>
                  <w:sz w:val="18"/>
                  <w:szCs w:val="18"/>
                  <w:lang w:eastAsia="zh-CN"/>
                </w:rPr>
                <w:t>A.4.b.4.n</w:t>
              </w:r>
            </w:ins>
          </w:p>
        </w:tc>
        <w:tc>
          <w:tcPr>
            <w:tcW w:w="6853" w:type="dxa"/>
            <w:tcBorders>
              <w:top w:val="nil"/>
              <w:left w:val="nil"/>
              <w:bottom w:val="single" w:sz="4" w:space="0" w:color="auto"/>
              <w:right w:val="double" w:sz="4" w:space="0" w:color="auto"/>
            </w:tcBorders>
            <w:shd w:val="clear" w:color="auto" w:fill="auto"/>
          </w:tcPr>
          <w:p w14:paraId="42D65D8A" w14:textId="77777777" w:rsidR="00D23DD1" w:rsidRPr="00AA32A8" w:rsidRDefault="00D23DD1" w:rsidP="005E383C">
            <w:pPr>
              <w:spacing w:before="40" w:after="40"/>
              <w:ind w:left="170"/>
              <w:rPr>
                <w:ins w:id="239" w:author="Author"/>
                <w:sz w:val="18"/>
                <w:szCs w:val="18"/>
              </w:rPr>
            </w:pPr>
            <w:ins w:id="240" w:author="Author">
              <w:r w:rsidRPr="00AA32A8">
                <w:rPr>
                  <w:sz w:val="18"/>
                  <w:szCs w:val="18"/>
                </w:rPr>
                <w:t xml:space="preserve">if the space station uses </w:t>
              </w:r>
              <w:r w:rsidRPr="00AA32A8">
                <w:rPr>
                  <w:bCs/>
                  <w:sz w:val="18"/>
                  <w:szCs w:val="18"/>
                </w:rPr>
                <w:t>sun-synchronous orbit (</w:t>
              </w:r>
              <w:r w:rsidRPr="00AA32A8">
                <w:rPr>
                  <w:rFonts w:asciiTheme="majorBidi" w:hAnsiTheme="majorBidi" w:cstheme="majorBidi"/>
                  <w:sz w:val="18"/>
                  <w:szCs w:val="18"/>
                  <w:lang w:eastAsia="zh-CN"/>
                </w:rPr>
                <w:t>A.4.b.4.m</w:t>
              </w:r>
              <w:r w:rsidRPr="00AA32A8">
                <w:rPr>
                  <w:bCs/>
                  <w:sz w:val="18"/>
                  <w:szCs w:val="18"/>
                </w:rPr>
                <w:t xml:space="preserve">), indicator if the space station references </w:t>
              </w:r>
              <w:r w:rsidRPr="00AA32A8">
                <w:rPr>
                  <w:sz w:val="18"/>
                  <w:szCs w:val="18"/>
                </w:rPr>
                <w:t xml:space="preserve">the local time of the ascending node (solar local time when the space station is crossing the equator plane in the South-North direction in </w:t>
              </w:r>
              <w:proofErr w:type="spellStart"/>
              <w:r w:rsidRPr="00AA32A8">
                <w:rPr>
                  <w:sz w:val="18"/>
                  <w:szCs w:val="18"/>
                </w:rPr>
                <w:t>hours:minutes</w:t>
              </w:r>
              <w:proofErr w:type="spellEnd"/>
              <w:r w:rsidRPr="00AA32A8">
                <w:rPr>
                  <w:sz w:val="18"/>
                  <w:szCs w:val="18"/>
                </w:rPr>
                <w:t xml:space="preserve"> format) or the descending node (solar local time when the space station is crossing the equator plane in the North-South direction in </w:t>
              </w:r>
              <w:proofErr w:type="spellStart"/>
              <w:r w:rsidRPr="00AA32A8">
                <w:rPr>
                  <w:sz w:val="18"/>
                  <w:szCs w:val="18"/>
                </w:rPr>
                <w:t>hours:minutes</w:t>
              </w:r>
              <w:proofErr w:type="spellEnd"/>
              <w:r w:rsidRPr="00AA32A8">
                <w:rPr>
                  <w:sz w:val="18"/>
                  <w:szCs w:val="18"/>
                </w:rPr>
                <w:t xml:space="preserve"> format)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4CF5EC2" w14:textId="77777777" w:rsidR="00D23DD1" w:rsidRPr="00AA32A8" w:rsidRDefault="00D23DD1" w:rsidP="005E383C">
            <w:pPr>
              <w:spacing w:before="40" w:after="40"/>
              <w:jc w:val="center"/>
              <w:rPr>
                <w:ins w:id="241"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2731A56" w14:textId="77777777" w:rsidR="00D23DD1" w:rsidRPr="00AA32A8" w:rsidRDefault="00D23DD1" w:rsidP="005E383C">
            <w:pPr>
              <w:spacing w:before="40" w:after="40"/>
              <w:jc w:val="center"/>
              <w:rPr>
                <w:ins w:id="242"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4C61142" w14:textId="77777777" w:rsidR="00D23DD1" w:rsidRPr="00B90A71" w:rsidRDefault="00D23DD1" w:rsidP="005E383C">
            <w:pPr>
              <w:spacing w:before="40" w:after="40"/>
              <w:jc w:val="center"/>
              <w:rPr>
                <w:ins w:id="243" w:author="Author"/>
                <w:rFonts w:asciiTheme="majorBidi" w:hAnsiTheme="majorBidi" w:cstheme="majorBidi"/>
                <w:b/>
                <w:bCs/>
                <w:sz w:val="18"/>
                <w:szCs w:val="18"/>
              </w:rPr>
            </w:pPr>
            <w:ins w:id="244" w:author="Author">
              <w:r w:rsidRPr="00B90A71">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1D90FDC6" w14:textId="77777777" w:rsidR="00D23DD1" w:rsidRPr="00B90A71" w:rsidRDefault="00D23DD1" w:rsidP="005E383C">
            <w:pPr>
              <w:spacing w:before="40" w:after="40"/>
              <w:jc w:val="center"/>
              <w:rPr>
                <w:ins w:id="245"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5E6464E0" w14:textId="77777777" w:rsidR="00D23DD1" w:rsidRPr="00B90A71" w:rsidRDefault="00D23DD1" w:rsidP="005E383C">
            <w:pPr>
              <w:spacing w:before="40" w:after="40"/>
              <w:jc w:val="center"/>
              <w:rPr>
                <w:ins w:id="246" w:author="Author"/>
                <w:rFonts w:asciiTheme="majorBidi" w:hAnsiTheme="majorBidi" w:cstheme="majorBidi"/>
                <w:b/>
                <w:bCs/>
                <w:sz w:val="18"/>
                <w:szCs w:val="18"/>
              </w:rPr>
            </w:pPr>
            <w:ins w:id="247" w:author="Author">
              <w:r w:rsidRPr="00B90A71">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4C7EDE4F" w14:textId="77777777" w:rsidR="00D23DD1" w:rsidRPr="00AA32A8" w:rsidRDefault="00D23DD1" w:rsidP="005E383C">
            <w:pPr>
              <w:spacing w:before="40" w:after="40"/>
              <w:jc w:val="center"/>
              <w:rPr>
                <w:ins w:id="248"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A235CFC" w14:textId="77777777" w:rsidR="00D23DD1" w:rsidRPr="00AA32A8" w:rsidRDefault="00D23DD1" w:rsidP="005E383C">
            <w:pPr>
              <w:spacing w:before="40" w:after="40"/>
              <w:jc w:val="center"/>
              <w:rPr>
                <w:ins w:id="249"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9B2F2AE" w14:textId="77777777" w:rsidR="00D23DD1" w:rsidRPr="00AA32A8" w:rsidRDefault="00D23DD1" w:rsidP="005E383C">
            <w:pPr>
              <w:spacing w:before="40" w:after="40"/>
              <w:jc w:val="center"/>
              <w:rPr>
                <w:ins w:id="250"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114F3D2" w14:textId="77777777" w:rsidR="00D23DD1" w:rsidRPr="00AA32A8" w:rsidRDefault="00D23DD1" w:rsidP="005E383C">
            <w:pPr>
              <w:spacing w:before="40" w:after="40"/>
              <w:jc w:val="center"/>
              <w:rPr>
                <w:ins w:id="251"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7BDAADCE" w14:textId="77777777" w:rsidR="00D23DD1" w:rsidRPr="00AA32A8" w:rsidRDefault="00D23DD1" w:rsidP="005E383C">
            <w:pPr>
              <w:spacing w:before="40" w:after="40"/>
              <w:rPr>
                <w:ins w:id="252" w:author="Author"/>
                <w:rFonts w:asciiTheme="majorBidi" w:hAnsiTheme="majorBidi" w:cstheme="majorBidi"/>
                <w:sz w:val="18"/>
                <w:szCs w:val="18"/>
                <w:lang w:eastAsia="zh-CN"/>
              </w:rPr>
            </w:pPr>
            <w:ins w:id="253" w:author="Author">
              <w:r w:rsidRPr="00AA32A8">
                <w:rPr>
                  <w:rFonts w:asciiTheme="majorBidi" w:hAnsiTheme="majorBidi" w:cstheme="majorBidi"/>
                  <w:sz w:val="18"/>
                  <w:szCs w:val="18"/>
                  <w:lang w:eastAsia="zh-CN"/>
                </w:rPr>
                <w:t>A.4.b.4.n</w:t>
              </w:r>
            </w:ins>
          </w:p>
        </w:tc>
        <w:tc>
          <w:tcPr>
            <w:tcW w:w="529" w:type="dxa"/>
            <w:tcBorders>
              <w:top w:val="nil"/>
              <w:left w:val="nil"/>
              <w:bottom w:val="single" w:sz="4" w:space="0" w:color="auto"/>
              <w:right w:val="single" w:sz="12" w:space="0" w:color="auto"/>
            </w:tcBorders>
            <w:shd w:val="clear" w:color="auto" w:fill="auto"/>
            <w:vAlign w:val="center"/>
          </w:tcPr>
          <w:p w14:paraId="0F4AB4F8" w14:textId="77777777" w:rsidR="00D23DD1" w:rsidRPr="00AA32A8" w:rsidRDefault="00D23DD1" w:rsidP="005E383C">
            <w:pPr>
              <w:spacing w:before="40" w:after="40"/>
              <w:jc w:val="center"/>
              <w:rPr>
                <w:ins w:id="254" w:author="Author"/>
                <w:rFonts w:asciiTheme="majorBidi" w:hAnsiTheme="majorBidi" w:cstheme="majorBidi"/>
                <w:b/>
                <w:bCs/>
                <w:sz w:val="18"/>
                <w:szCs w:val="18"/>
              </w:rPr>
            </w:pPr>
          </w:p>
        </w:tc>
      </w:tr>
      <w:tr w:rsidR="00D23DD1" w:rsidRPr="00AA32A8" w14:paraId="185584A8" w14:textId="77777777" w:rsidTr="005E383C">
        <w:trPr>
          <w:cantSplit/>
          <w:jc w:val="center"/>
          <w:ins w:id="255" w:author="Author"/>
        </w:trPr>
        <w:tc>
          <w:tcPr>
            <w:tcW w:w="1015" w:type="dxa"/>
            <w:tcBorders>
              <w:top w:val="nil"/>
              <w:left w:val="single" w:sz="12" w:space="0" w:color="auto"/>
              <w:bottom w:val="single" w:sz="4" w:space="0" w:color="auto"/>
              <w:right w:val="double" w:sz="6" w:space="0" w:color="auto"/>
            </w:tcBorders>
            <w:shd w:val="clear" w:color="000000" w:fill="auto"/>
          </w:tcPr>
          <w:p w14:paraId="599338F3" w14:textId="77777777" w:rsidR="00D23DD1" w:rsidRPr="00AA32A8" w:rsidRDefault="00D23DD1" w:rsidP="005E383C">
            <w:pPr>
              <w:spacing w:before="40" w:after="40"/>
              <w:rPr>
                <w:ins w:id="256" w:author="Author"/>
                <w:rFonts w:asciiTheme="majorBidi" w:hAnsiTheme="majorBidi" w:cstheme="majorBidi"/>
                <w:sz w:val="18"/>
                <w:szCs w:val="18"/>
                <w:lang w:eastAsia="zh-CN"/>
              </w:rPr>
            </w:pPr>
            <w:ins w:id="257" w:author="Author">
              <w:r w:rsidRPr="00AA32A8">
                <w:rPr>
                  <w:rFonts w:asciiTheme="majorBidi" w:hAnsiTheme="majorBidi" w:cstheme="majorBidi"/>
                  <w:sz w:val="18"/>
                  <w:szCs w:val="18"/>
                  <w:lang w:eastAsia="zh-CN"/>
                </w:rPr>
                <w:lastRenderedPageBreak/>
                <w:t>A.4.b.4.o</w:t>
              </w:r>
            </w:ins>
          </w:p>
        </w:tc>
        <w:tc>
          <w:tcPr>
            <w:tcW w:w="6853" w:type="dxa"/>
            <w:tcBorders>
              <w:top w:val="nil"/>
              <w:left w:val="nil"/>
              <w:bottom w:val="single" w:sz="4" w:space="0" w:color="auto"/>
              <w:right w:val="double" w:sz="4" w:space="0" w:color="auto"/>
            </w:tcBorders>
            <w:shd w:val="clear" w:color="auto" w:fill="auto"/>
          </w:tcPr>
          <w:p w14:paraId="7FFC9F43" w14:textId="77777777" w:rsidR="00D23DD1" w:rsidRPr="00AA32A8" w:rsidRDefault="00D23DD1" w:rsidP="005E383C">
            <w:pPr>
              <w:tabs>
                <w:tab w:val="left" w:pos="288"/>
                <w:tab w:val="left" w:pos="576"/>
                <w:tab w:val="left" w:pos="864"/>
                <w:tab w:val="left" w:pos="1440"/>
              </w:tabs>
              <w:spacing w:before="40" w:after="40"/>
              <w:ind w:left="218"/>
              <w:rPr>
                <w:ins w:id="258" w:author="Author"/>
                <w:sz w:val="18"/>
                <w:szCs w:val="18"/>
              </w:rPr>
            </w:pPr>
            <w:ins w:id="259" w:author="Author">
              <w:r w:rsidRPr="00AA32A8">
                <w:rPr>
                  <w:sz w:val="18"/>
                  <w:szCs w:val="18"/>
                </w:rPr>
                <w:t xml:space="preserve">if the space station uses </w:t>
              </w:r>
              <w:r w:rsidRPr="00AA32A8">
                <w:rPr>
                  <w:bCs/>
                  <w:sz w:val="18"/>
                  <w:szCs w:val="18"/>
                </w:rPr>
                <w:t>sun-synchronous orbit (</w:t>
              </w:r>
              <w:r w:rsidRPr="00AA32A8">
                <w:rPr>
                  <w:rFonts w:asciiTheme="majorBidi" w:hAnsiTheme="majorBidi" w:cstheme="majorBidi"/>
                  <w:sz w:val="18"/>
                  <w:szCs w:val="18"/>
                  <w:lang w:eastAsia="zh-CN"/>
                </w:rPr>
                <w:t>A.4.b.4.m</w:t>
              </w:r>
              <w:r w:rsidRPr="00AA32A8">
                <w:rPr>
                  <w:bCs/>
                  <w:sz w:val="18"/>
                  <w:szCs w:val="18"/>
                </w:rPr>
                <w:t xml:space="preserve">), </w:t>
              </w:r>
              <w:r w:rsidRPr="00AA32A8">
                <w:rPr>
                  <w:sz w:val="18"/>
                  <w:szCs w:val="18"/>
                </w:rPr>
                <w:t xml:space="preserve">the local time of the ascending (or descending, per A.4.b.4.n) node (solar local time when the space station is crossing the equator plane in the South-North (or North-South) direction in </w:t>
              </w:r>
              <w:proofErr w:type="spellStart"/>
              <w:r w:rsidRPr="00AA32A8">
                <w:rPr>
                  <w:sz w:val="18"/>
                  <w:szCs w:val="18"/>
                </w:rPr>
                <w:t>hours:minutes</w:t>
              </w:r>
              <w:proofErr w:type="spellEnd"/>
              <w:r w:rsidRPr="00AA32A8">
                <w:rPr>
                  <w:sz w:val="18"/>
                  <w:szCs w:val="18"/>
                </w:rPr>
                <w:t xml:space="preserve"> format)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1976B724" w14:textId="77777777" w:rsidR="00D23DD1" w:rsidRPr="00AA32A8" w:rsidRDefault="00D23DD1" w:rsidP="005E383C">
            <w:pPr>
              <w:spacing w:before="40" w:after="40"/>
              <w:jc w:val="center"/>
              <w:rPr>
                <w:ins w:id="260"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A5CA5D5" w14:textId="77777777" w:rsidR="00D23DD1" w:rsidRPr="00AA32A8" w:rsidRDefault="00D23DD1" w:rsidP="005E383C">
            <w:pPr>
              <w:spacing w:before="40" w:after="40"/>
              <w:jc w:val="center"/>
              <w:rPr>
                <w:ins w:id="261"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4F52E0B4" w14:textId="77777777" w:rsidR="00D23DD1" w:rsidRPr="00B90A71" w:rsidRDefault="00D23DD1" w:rsidP="005E383C">
            <w:pPr>
              <w:spacing w:before="40" w:after="40"/>
              <w:jc w:val="center"/>
              <w:rPr>
                <w:ins w:id="262" w:author="Author"/>
                <w:rFonts w:asciiTheme="majorBidi" w:hAnsiTheme="majorBidi" w:cstheme="majorBidi"/>
                <w:b/>
                <w:bCs/>
                <w:sz w:val="18"/>
                <w:szCs w:val="18"/>
              </w:rPr>
            </w:pPr>
            <w:ins w:id="263" w:author="Author">
              <w:r w:rsidRPr="00AA32A8">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39832AD7" w14:textId="77777777" w:rsidR="00D23DD1" w:rsidRPr="00B90A71" w:rsidRDefault="00D23DD1" w:rsidP="005E383C">
            <w:pPr>
              <w:spacing w:before="40" w:after="40"/>
              <w:jc w:val="center"/>
              <w:rPr>
                <w:ins w:id="264"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80F3E96" w14:textId="77777777" w:rsidR="00D23DD1" w:rsidRPr="00B90A71" w:rsidRDefault="00D23DD1" w:rsidP="005E383C">
            <w:pPr>
              <w:spacing w:before="40" w:after="40"/>
              <w:jc w:val="center"/>
              <w:rPr>
                <w:ins w:id="265" w:author="Author"/>
                <w:rFonts w:asciiTheme="majorBidi" w:hAnsiTheme="majorBidi" w:cstheme="majorBidi"/>
                <w:b/>
                <w:bCs/>
                <w:sz w:val="18"/>
                <w:szCs w:val="18"/>
              </w:rPr>
            </w:pPr>
            <w:ins w:id="266" w:author="Author">
              <w:r w:rsidRPr="00AA32A8">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7BE10171" w14:textId="77777777" w:rsidR="00D23DD1" w:rsidRPr="00AA32A8" w:rsidRDefault="00D23DD1" w:rsidP="005E383C">
            <w:pPr>
              <w:spacing w:before="40" w:after="40"/>
              <w:jc w:val="center"/>
              <w:rPr>
                <w:ins w:id="267"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02013D1F" w14:textId="77777777" w:rsidR="00D23DD1" w:rsidRPr="00AA32A8" w:rsidRDefault="00D23DD1" w:rsidP="005E383C">
            <w:pPr>
              <w:spacing w:before="40" w:after="40"/>
              <w:jc w:val="center"/>
              <w:rPr>
                <w:ins w:id="268"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492857D" w14:textId="77777777" w:rsidR="00D23DD1" w:rsidRPr="00AA32A8" w:rsidRDefault="00D23DD1" w:rsidP="005E383C">
            <w:pPr>
              <w:spacing w:before="40" w:after="40"/>
              <w:jc w:val="center"/>
              <w:rPr>
                <w:ins w:id="269"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417BADF" w14:textId="77777777" w:rsidR="00D23DD1" w:rsidRPr="00AA32A8" w:rsidRDefault="00D23DD1" w:rsidP="005E383C">
            <w:pPr>
              <w:spacing w:before="40" w:after="40"/>
              <w:jc w:val="center"/>
              <w:rPr>
                <w:ins w:id="270"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1D68B8CC" w14:textId="77777777" w:rsidR="00D23DD1" w:rsidRPr="00AA32A8" w:rsidRDefault="00D23DD1" w:rsidP="005E383C">
            <w:pPr>
              <w:spacing w:before="40" w:after="40"/>
              <w:rPr>
                <w:ins w:id="271" w:author="Author"/>
                <w:rFonts w:asciiTheme="majorBidi" w:hAnsiTheme="majorBidi" w:cstheme="majorBidi"/>
                <w:sz w:val="18"/>
                <w:szCs w:val="18"/>
                <w:lang w:eastAsia="zh-CN"/>
              </w:rPr>
            </w:pPr>
            <w:ins w:id="272" w:author="Author">
              <w:r w:rsidRPr="00AA32A8">
                <w:rPr>
                  <w:rFonts w:asciiTheme="majorBidi" w:hAnsiTheme="majorBidi" w:cstheme="majorBidi"/>
                  <w:sz w:val="18"/>
                  <w:szCs w:val="18"/>
                  <w:lang w:eastAsia="zh-CN"/>
                </w:rPr>
                <w:t>A.4.b.4.o</w:t>
              </w:r>
            </w:ins>
          </w:p>
        </w:tc>
        <w:tc>
          <w:tcPr>
            <w:tcW w:w="529" w:type="dxa"/>
            <w:tcBorders>
              <w:top w:val="nil"/>
              <w:left w:val="nil"/>
              <w:bottom w:val="single" w:sz="4" w:space="0" w:color="auto"/>
              <w:right w:val="single" w:sz="12" w:space="0" w:color="auto"/>
            </w:tcBorders>
            <w:shd w:val="clear" w:color="auto" w:fill="auto"/>
            <w:vAlign w:val="center"/>
          </w:tcPr>
          <w:p w14:paraId="558632BE" w14:textId="77777777" w:rsidR="00D23DD1" w:rsidRPr="00AA32A8" w:rsidRDefault="00D23DD1" w:rsidP="005E383C">
            <w:pPr>
              <w:spacing w:before="40" w:after="40"/>
              <w:jc w:val="center"/>
              <w:rPr>
                <w:ins w:id="273" w:author="Author"/>
                <w:rFonts w:asciiTheme="majorBidi" w:hAnsiTheme="majorBidi" w:cstheme="majorBidi"/>
                <w:b/>
                <w:bCs/>
                <w:sz w:val="18"/>
                <w:szCs w:val="18"/>
              </w:rPr>
            </w:pPr>
          </w:p>
        </w:tc>
      </w:tr>
      <w:tr w:rsidR="00D23DD1" w:rsidRPr="00AA32A8" w14:paraId="6C37642C" w14:textId="77777777" w:rsidTr="005E383C">
        <w:trPr>
          <w:cantSplit/>
          <w:jc w:val="center"/>
          <w:ins w:id="274" w:author="Author"/>
        </w:trPr>
        <w:tc>
          <w:tcPr>
            <w:tcW w:w="1015" w:type="dxa"/>
            <w:tcBorders>
              <w:top w:val="nil"/>
              <w:left w:val="single" w:sz="12" w:space="0" w:color="auto"/>
              <w:bottom w:val="single" w:sz="4" w:space="0" w:color="auto"/>
              <w:right w:val="double" w:sz="6" w:space="0" w:color="auto"/>
            </w:tcBorders>
            <w:shd w:val="clear" w:color="000000" w:fill="auto"/>
          </w:tcPr>
          <w:p w14:paraId="23CEEE82" w14:textId="77777777" w:rsidR="00D23DD1" w:rsidRPr="00AA32A8" w:rsidRDefault="00D23DD1" w:rsidP="005E383C">
            <w:pPr>
              <w:spacing w:before="40" w:after="40"/>
              <w:rPr>
                <w:ins w:id="275" w:author="Author"/>
                <w:rFonts w:asciiTheme="majorBidi" w:hAnsiTheme="majorBidi" w:cstheme="majorBidi"/>
                <w:sz w:val="18"/>
                <w:szCs w:val="18"/>
                <w:lang w:eastAsia="zh-CN"/>
              </w:rPr>
            </w:pPr>
            <w:ins w:id="276" w:author="Author">
              <w:r w:rsidRPr="00AA32A8">
                <w:rPr>
                  <w:rFonts w:asciiTheme="majorBidi" w:hAnsiTheme="majorBidi" w:cstheme="majorBidi"/>
                  <w:sz w:val="18"/>
                  <w:szCs w:val="18"/>
                  <w:lang w:eastAsia="zh-CN"/>
                </w:rPr>
                <w:t>A.4.b.5</w:t>
              </w:r>
            </w:ins>
          </w:p>
        </w:tc>
        <w:tc>
          <w:tcPr>
            <w:tcW w:w="6853" w:type="dxa"/>
            <w:tcBorders>
              <w:top w:val="nil"/>
              <w:left w:val="nil"/>
              <w:bottom w:val="single" w:sz="4" w:space="0" w:color="auto"/>
              <w:right w:val="double" w:sz="4" w:space="0" w:color="auto"/>
            </w:tcBorders>
            <w:shd w:val="clear" w:color="auto" w:fill="auto"/>
          </w:tcPr>
          <w:p w14:paraId="54A0C405" w14:textId="77777777" w:rsidR="00D23DD1" w:rsidRPr="00AA32A8" w:rsidRDefault="00D23DD1" w:rsidP="00B90A71">
            <w:pPr>
              <w:spacing w:before="40" w:after="40"/>
              <w:rPr>
                <w:ins w:id="277" w:author="Author"/>
                <w:b/>
                <w:bCs/>
                <w:sz w:val="18"/>
                <w:szCs w:val="18"/>
              </w:rPr>
            </w:pPr>
            <w:ins w:id="278" w:author="Author">
              <w:r w:rsidRPr="00AA32A8">
                <w:rPr>
                  <w:b/>
                  <w:bCs/>
                  <w:sz w:val="18"/>
                  <w:szCs w:val="18"/>
                </w:rPr>
                <w:t>Not used</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68CE901" w14:textId="77777777" w:rsidR="00D23DD1" w:rsidRPr="00AA32A8" w:rsidRDefault="00D23DD1" w:rsidP="005E383C">
            <w:pPr>
              <w:spacing w:before="40" w:after="40"/>
              <w:jc w:val="center"/>
              <w:rPr>
                <w:ins w:id="279" w:author="Autho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6D3A880" w14:textId="77777777" w:rsidR="00D23DD1" w:rsidRPr="00AA32A8" w:rsidRDefault="00D23DD1" w:rsidP="005E383C">
            <w:pPr>
              <w:spacing w:before="40" w:after="40"/>
              <w:jc w:val="center"/>
              <w:rPr>
                <w:ins w:id="280" w:author="Autho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10F407E0" w14:textId="77777777" w:rsidR="00D23DD1" w:rsidRPr="00AA32A8" w:rsidRDefault="00D23DD1" w:rsidP="005E383C">
            <w:pPr>
              <w:spacing w:before="40" w:after="40"/>
              <w:jc w:val="center"/>
              <w:rPr>
                <w:ins w:id="281" w:author="Autho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CDED9E3" w14:textId="77777777" w:rsidR="00D23DD1" w:rsidRPr="00AA32A8" w:rsidRDefault="00D23DD1" w:rsidP="005E383C">
            <w:pPr>
              <w:spacing w:before="40" w:after="40"/>
              <w:jc w:val="center"/>
              <w:rPr>
                <w:ins w:id="282" w:author="Autho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0C59DE8A" w14:textId="77777777" w:rsidR="00D23DD1" w:rsidRPr="00AA32A8" w:rsidRDefault="00D23DD1" w:rsidP="005E383C">
            <w:pPr>
              <w:spacing w:before="40" w:after="40"/>
              <w:jc w:val="center"/>
              <w:rPr>
                <w:ins w:id="283" w:author="Autho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6EBB1E62" w14:textId="77777777" w:rsidR="00D23DD1" w:rsidRPr="00AA32A8" w:rsidRDefault="00D23DD1" w:rsidP="005E383C">
            <w:pPr>
              <w:spacing w:before="40" w:after="40"/>
              <w:jc w:val="center"/>
              <w:rPr>
                <w:ins w:id="284" w:author="Autho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B899608" w14:textId="77777777" w:rsidR="00D23DD1" w:rsidRPr="00AA32A8" w:rsidRDefault="00D23DD1" w:rsidP="005E383C">
            <w:pPr>
              <w:spacing w:before="40" w:after="40"/>
              <w:jc w:val="center"/>
              <w:rPr>
                <w:ins w:id="285" w:author="Autho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84D7146" w14:textId="77777777" w:rsidR="00D23DD1" w:rsidRPr="00AA32A8" w:rsidRDefault="00D23DD1" w:rsidP="005E383C">
            <w:pPr>
              <w:spacing w:before="40" w:after="40"/>
              <w:jc w:val="center"/>
              <w:rPr>
                <w:ins w:id="286" w:author="Autho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DFF3F08" w14:textId="77777777" w:rsidR="00D23DD1" w:rsidRPr="00AA32A8" w:rsidRDefault="00D23DD1" w:rsidP="005E383C">
            <w:pPr>
              <w:spacing w:before="40" w:after="40"/>
              <w:jc w:val="center"/>
              <w:rPr>
                <w:ins w:id="287" w:author="Autho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6421DD03" w14:textId="77777777" w:rsidR="00D23DD1" w:rsidRPr="00AA32A8" w:rsidRDefault="00D23DD1" w:rsidP="005E383C">
            <w:pPr>
              <w:spacing w:before="40" w:after="40"/>
              <w:rPr>
                <w:ins w:id="288" w:author="Author"/>
                <w:rFonts w:asciiTheme="majorBidi" w:hAnsiTheme="majorBidi" w:cstheme="majorBidi"/>
                <w:sz w:val="18"/>
                <w:szCs w:val="18"/>
                <w:lang w:eastAsia="zh-CN"/>
              </w:rPr>
            </w:pPr>
          </w:p>
        </w:tc>
        <w:tc>
          <w:tcPr>
            <w:tcW w:w="529" w:type="dxa"/>
            <w:tcBorders>
              <w:top w:val="nil"/>
              <w:left w:val="nil"/>
              <w:bottom w:val="single" w:sz="4" w:space="0" w:color="auto"/>
              <w:right w:val="single" w:sz="12" w:space="0" w:color="auto"/>
            </w:tcBorders>
            <w:shd w:val="clear" w:color="auto" w:fill="auto"/>
            <w:vAlign w:val="center"/>
          </w:tcPr>
          <w:p w14:paraId="0228A465" w14:textId="77777777" w:rsidR="00D23DD1" w:rsidRPr="00AA32A8" w:rsidRDefault="00D23DD1" w:rsidP="005E383C">
            <w:pPr>
              <w:spacing w:before="40" w:after="40"/>
              <w:jc w:val="center"/>
              <w:rPr>
                <w:ins w:id="289" w:author="Author"/>
                <w:rFonts w:asciiTheme="majorBidi" w:hAnsiTheme="majorBidi" w:cstheme="majorBidi"/>
                <w:b/>
                <w:bCs/>
                <w:sz w:val="18"/>
                <w:szCs w:val="18"/>
              </w:rPr>
            </w:pPr>
          </w:p>
        </w:tc>
      </w:tr>
      <w:tr w:rsidR="00D23DD1" w:rsidRPr="00AA32A8" w14:paraId="004F60E5"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240ACFA5"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w:t>
            </w:r>
          </w:p>
        </w:tc>
        <w:tc>
          <w:tcPr>
            <w:tcW w:w="6853" w:type="dxa"/>
            <w:tcBorders>
              <w:top w:val="nil"/>
              <w:left w:val="nil"/>
              <w:bottom w:val="single" w:sz="4" w:space="0" w:color="auto"/>
              <w:right w:val="double" w:sz="4" w:space="0" w:color="auto"/>
            </w:tcBorders>
            <w:shd w:val="clear" w:color="auto" w:fill="auto"/>
            <w:hideMark/>
          </w:tcPr>
          <w:p w14:paraId="4DCCA776" w14:textId="77777777" w:rsidR="00D23DD1" w:rsidRPr="00AA32A8" w:rsidRDefault="00D23DD1" w:rsidP="005E383C">
            <w:pPr>
              <w:keepNext/>
              <w:tabs>
                <w:tab w:val="left" w:pos="1152"/>
              </w:tabs>
              <w:spacing w:before="40" w:after="40"/>
              <w:ind w:left="170"/>
              <w:rPr>
                <w:b/>
                <w:bCs/>
                <w:sz w:val="18"/>
                <w:szCs w:val="18"/>
              </w:rPr>
            </w:pPr>
            <w:r w:rsidRPr="00AA32A8">
              <w:rPr>
                <w:b/>
                <w:bCs/>
                <w:sz w:val="18"/>
                <w:szCs w:val="18"/>
              </w:rPr>
              <w:t xml:space="preserve">For space stations operating in a frequency band subject to Nos. 22.5C, 22.5D or 22.5F, </w:t>
            </w:r>
            <w:ins w:id="290" w:author="Author">
              <w:r w:rsidRPr="00AA32A8">
                <w:rPr>
                  <w:b/>
                  <w:bCs/>
                  <w:sz w:val="18"/>
                  <w:szCs w:val="18"/>
                </w:rPr>
                <w:t xml:space="preserve">additional </w:t>
              </w:r>
            </w:ins>
            <w:del w:id="291" w:author="Author">
              <w:r w:rsidRPr="00AA32A8" w:rsidDel="00263C11">
                <w:rPr>
                  <w:b/>
                  <w:bCs/>
                  <w:sz w:val="18"/>
                  <w:szCs w:val="18"/>
                </w:rPr>
                <w:delText>the</w:delText>
              </w:r>
            </w:del>
            <w:r w:rsidRPr="00AA32A8">
              <w:rPr>
                <w:b/>
                <w:bCs/>
                <w:sz w:val="18"/>
                <w:szCs w:val="18"/>
              </w:rPr>
              <w:t xml:space="preserve"> data elements to characterize properly the orbital operation of the non-geostationary-satellite system:</w:t>
            </w:r>
          </w:p>
        </w:tc>
        <w:tc>
          <w:tcPr>
            <w:tcW w:w="693" w:type="dxa"/>
            <w:tcBorders>
              <w:top w:val="nil"/>
              <w:left w:val="double" w:sz="4" w:space="0" w:color="auto"/>
              <w:bottom w:val="single" w:sz="4" w:space="0" w:color="auto"/>
              <w:right w:val="single" w:sz="4" w:space="0" w:color="auto"/>
            </w:tcBorders>
            <w:shd w:val="clear" w:color="auto" w:fill="auto"/>
            <w:vAlign w:val="center"/>
          </w:tcPr>
          <w:p w14:paraId="3F412E63"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29D619C"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AB668C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32DD67BD"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2E19D4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545B313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97BDA08"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F68309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B1CAF8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2685A681"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w:t>
            </w:r>
          </w:p>
        </w:tc>
        <w:tc>
          <w:tcPr>
            <w:tcW w:w="529" w:type="dxa"/>
            <w:tcBorders>
              <w:top w:val="nil"/>
              <w:left w:val="nil"/>
              <w:bottom w:val="single" w:sz="4" w:space="0" w:color="auto"/>
              <w:right w:val="single" w:sz="12" w:space="0" w:color="auto"/>
            </w:tcBorders>
            <w:shd w:val="clear" w:color="auto" w:fill="auto"/>
            <w:vAlign w:val="center"/>
            <w:hideMark/>
          </w:tcPr>
          <w:p w14:paraId="70517701" w14:textId="77777777" w:rsidR="00D23DD1" w:rsidRPr="00AA32A8" w:rsidRDefault="00D23DD1" w:rsidP="005E383C">
            <w:pPr>
              <w:keepNext/>
              <w:spacing w:before="40" w:after="40"/>
              <w:jc w:val="center"/>
              <w:rPr>
                <w:rFonts w:asciiTheme="majorBidi" w:hAnsiTheme="majorBidi" w:cstheme="majorBidi"/>
                <w:b/>
                <w:bCs/>
                <w:sz w:val="18"/>
                <w:szCs w:val="18"/>
              </w:rPr>
            </w:pPr>
          </w:p>
        </w:tc>
      </w:tr>
      <w:tr w:rsidR="00D23DD1" w:rsidRPr="00AA32A8" w14:paraId="3245C281" w14:textId="77777777" w:rsidTr="005E383C">
        <w:trPr>
          <w:cantSplit/>
          <w:jc w:val="center"/>
          <w:ins w:id="292" w:author="Author"/>
        </w:trPr>
        <w:tc>
          <w:tcPr>
            <w:tcW w:w="1015" w:type="dxa"/>
            <w:tcBorders>
              <w:top w:val="single" w:sz="4" w:space="0" w:color="auto"/>
              <w:left w:val="single" w:sz="12" w:space="0" w:color="auto"/>
              <w:bottom w:val="single" w:sz="4" w:space="0" w:color="auto"/>
              <w:right w:val="double" w:sz="6" w:space="0" w:color="auto"/>
            </w:tcBorders>
            <w:shd w:val="clear" w:color="auto" w:fill="auto"/>
          </w:tcPr>
          <w:p w14:paraId="0044EAAA" w14:textId="77777777" w:rsidR="00D23DD1" w:rsidRPr="00AA32A8" w:rsidRDefault="00D23DD1" w:rsidP="005E383C">
            <w:pPr>
              <w:spacing w:before="40" w:after="40"/>
              <w:rPr>
                <w:ins w:id="293" w:author="Author"/>
                <w:rFonts w:asciiTheme="majorBidi" w:hAnsiTheme="majorBidi" w:cstheme="majorBidi"/>
                <w:sz w:val="18"/>
                <w:szCs w:val="18"/>
                <w:lang w:eastAsia="zh-CN"/>
              </w:rPr>
            </w:pPr>
            <w:ins w:id="294" w:author="Author">
              <w:r w:rsidRPr="00AA32A8">
                <w:rPr>
                  <w:rFonts w:asciiTheme="majorBidi" w:hAnsiTheme="majorBidi" w:cstheme="majorBidi"/>
                  <w:sz w:val="18"/>
                  <w:szCs w:val="18"/>
                  <w:lang w:eastAsia="zh-CN"/>
                </w:rPr>
                <w:t>A.4.b.6</w:t>
              </w:r>
              <w:r w:rsidRPr="00AA32A8">
                <w:rPr>
                  <w:rFonts w:asciiTheme="majorBidi" w:hAnsiTheme="majorBidi" w:cstheme="majorBidi"/>
                  <w:i/>
                  <w:iCs/>
                  <w:sz w:val="18"/>
                  <w:szCs w:val="18"/>
                  <w:lang w:eastAsia="zh-CN"/>
                </w:rPr>
                <w:t>bis</w:t>
              </w:r>
            </w:ins>
          </w:p>
        </w:tc>
        <w:tc>
          <w:tcPr>
            <w:tcW w:w="6853" w:type="dxa"/>
            <w:tcBorders>
              <w:top w:val="single" w:sz="4" w:space="0" w:color="auto"/>
              <w:left w:val="nil"/>
              <w:bottom w:val="single" w:sz="4" w:space="0" w:color="auto"/>
              <w:right w:val="double" w:sz="4" w:space="0" w:color="auto"/>
            </w:tcBorders>
            <w:shd w:val="clear" w:color="auto" w:fill="auto"/>
          </w:tcPr>
          <w:p w14:paraId="6EEB3B72" w14:textId="77777777" w:rsidR="00D23DD1" w:rsidRPr="00AA32A8" w:rsidRDefault="00D23DD1" w:rsidP="005E383C">
            <w:pPr>
              <w:keepNext/>
              <w:tabs>
                <w:tab w:val="left" w:pos="1152"/>
              </w:tabs>
              <w:spacing w:before="40" w:after="40"/>
              <w:ind w:left="170"/>
              <w:rPr>
                <w:ins w:id="295" w:author="Author"/>
                <w:b/>
                <w:bCs/>
                <w:color w:val="212121"/>
                <w:sz w:val="18"/>
                <w:szCs w:val="18"/>
              </w:rPr>
            </w:pPr>
            <w:ins w:id="296" w:author="Author">
              <w:r w:rsidRPr="00AA32A8">
                <w:rPr>
                  <w:b/>
                  <w:bCs/>
                  <w:color w:val="212121"/>
                  <w:sz w:val="18"/>
                  <w:szCs w:val="18"/>
                </w:rPr>
                <w:t>An indicator showing whether the set of operating parameters is provided in A.14.d (extended set of operating parameters) or provided in A.4.b.6.a and A.4.b.7 (limited set of operating parameters)</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1547BC3" w14:textId="77777777" w:rsidR="00D23DD1" w:rsidRPr="00AA32A8" w:rsidRDefault="00D23DD1" w:rsidP="005E383C">
            <w:pPr>
              <w:spacing w:before="40" w:after="40"/>
              <w:jc w:val="center"/>
              <w:rPr>
                <w:ins w:id="297" w:author="Autho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11CC99F" w14:textId="77777777" w:rsidR="00D23DD1" w:rsidRPr="00AA32A8" w:rsidRDefault="00D23DD1" w:rsidP="005E383C">
            <w:pPr>
              <w:spacing w:before="40" w:after="40"/>
              <w:jc w:val="center"/>
              <w:rPr>
                <w:ins w:id="298" w:author="Autho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86FB42D" w14:textId="77777777" w:rsidR="00D23DD1" w:rsidRPr="00AA32A8" w:rsidRDefault="00D23DD1" w:rsidP="005E383C">
            <w:pPr>
              <w:spacing w:before="40" w:after="40"/>
              <w:jc w:val="center"/>
              <w:rPr>
                <w:ins w:id="299" w:author="Autho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05FECE7" w14:textId="77777777" w:rsidR="00D23DD1" w:rsidRPr="00AA32A8" w:rsidRDefault="00D23DD1" w:rsidP="005E383C">
            <w:pPr>
              <w:spacing w:before="40" w:after="40"/>
              <w:jc w:val="center"/>
              <w:rPr>
                <w:ins w:id="300" w:author="Autho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B10297D" w14:textId="77777777" w:rsidR="00D23DD1" w:rsidRPr="00AA32A8" w:rsidRDefault="00D23DD1" w:rsidP="005E383C">
            <w:pPr>
              <w:spacing w:before="40" w:after="40"/>
              <w:jc w:val="center"/>
              <w:rPr>
                <w:ins w:id="301" w:author="Author"/>
                <w:rFonts w:asciiTheme="majorBidi" w:hAnsiTheme="majorBidi" w:cstheme="majorBidi"/>
                <w:b/>
                <w:bCs/>
                <w:sz w:val="18"/>
                <w:szCs w:val="18"/>
              </w:rPr>
            </w:pPr>
            <w:ins w:id="302" w:author="Author">
              <w:r w:rsidRPr="00AA32A8">
                <w:rPr>
                  <w:rFonts w:asciiTheme="majorBidi" w:hAnsiTheme="majorBidi" w:cs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6149CDD" w14:textId="77777777" w:rsidR="00D23DD1" w:rsidRPr="00AA32A8" w:rsidRDefault="00D23DD1" w:rsidP="005E383C">
            <w:pPr>
              <w:spacing w:before="40" w:after="40"/>
              <w:jc w:val="center"/>
              <w:rPr>
                <w:ins w:id="303" w:author="Autho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FD2BF40" w14:textId="77777777" w:rsidR="00D23DD1" w:rsidRPr="00AA32A8" w:rsidRDefault="00D23DD1" w:rsidP="005E383C">
            <w:pPr>
              <w:spacing w:before="40" w:after="40"/>
              <w:jc w:val="center"/>
              <w:rPr>
                <w:ins w:id="304" w:author="Autho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2FFC27C" w14:textId="77777777" w:rsidR="00D23DD1" w:rsidRPr="00AA32A8" w:rsidRDefault="00D23DD1" w:rsidP="005E383C">
            <w:pPr>
              <w:spacing w:before="40" w:after="40"/>
              <w:jc w:val="center"/>
              <w:rPr>
                <w:ins w:id="305" w:author="Autho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8D4C66A" w14:textId="77777777" w:rsidR="00D23DD1" w:rsidRPr="00AA32A8" w:rsidRDefault="00D23DD1" w:rsidP="005E383C">
            <w:pPr>
              <w:spacing w:before="40" w:after="40"/>
              <w:jc w:val="center"/>
              <w:rPr>
                <w:ins w:id="306" w:author="Autho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auto" w:fill="auto"/>
          </w:tcPr>
          <w:p w14:paraId="15CCD9A1" w14:textId="77777777" w:rsidR="00D23DD1" w:rsidRPr="00AA32A8" w:rsidRDefault="00D23DD1" w:rsidP="005E383C">
            <w:pPr>
              <w:spacing w:before="40" w:after="40"/>
              <w:rPr>
                <w:ins w:id="307" w:author="Author"/>
                <w:rFonts w:asciiTheme="majorBidi" w:hAnsiTheme="majorBidi" w:cstheme="majorBidi"/>
                <w:sz w:val="18"/>
                <w:szCs w:val="18"/>
                <w:lang w:eastAsia="zh-CN"/>
              </w:rPr>
            </w:pPr>
            <w:ins w:id="308" w:author="Author">
              <w:r w:rsidRPr="00AA32A8">
                <w:rPr>
                  <w:rFonts w:asciiTheme="majorBidi" w:hAnsiTheme="majorBidi" w:cstheme="majorBidi"/>
                  <w:sz w:val="18"/>
                  <w:szCs w:val="18"/>
                  <w:lang w:eastAsia="zh-CN"/>
                </w:rPr>
                <w:t>A.4.b.6</w:t>
              </w:r>
              <w:r w:rsidRPr="00AA32A8">
                <w:rPr>
                  <w:rFonts w:asciiTheme="majorBidi" w:hAnsiTheme="majorBidi" w:cstheme="majorBidi"/>
                  <w:i/>
                  <w:iCs/>
                  <w:sz w:val="18"/>
                  <w:szCs w:val="18"/>
                  <w:lang w:eastAsia="zh-CN"/>
                </w:rPr>
                <w:t>bis</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6EC5B88C" w14:textId="77777777" w:rsidR="00D23DD1" w:rsidRPr="00AA32A8" w:rsidRDefault="00D23DD1" w:rsidP="005E383C">
            <w:pPr>
              <w:spacing w:before="40" w:after="40"/>
              <w:jc w:val="center"/>
              <w:rPr>
                <w:ins w:id="309" w:author="Author"/>
                <w:rFonts w:asciiTheme="majorBidi" w:hAnsiTheme="majorBidi" w:cstheme="majorBidi"/>
                <w:b/>
                <w:bCs/>
                <w:sz w:val="18"/>
                <w:szCs w:val="18"/>
              </w:rPr>
            </w:pPr>
          </w:p>
        </w:tc>
      </w:tr>
      <w:tr w:rsidR="00D23DD1" w:rsidRPr="00AA32A8" w14:paraId="6F812F40" w14:textId="77777777" w:rsidTr="005E383C">
        <w:trPr>
          <w:cantSplit/>
          <w:jc w:val="center"/>
        </w:trPr>
        <w:tc>
          <w:tcPr>
            <w:tcW w:w="1015" w:type="dxa"/>
            <w:tcBorders>
              <w:top w:val="nil"/>
              <w:left w:val="single" w:sz="12" w:space="0" w:color="auto"/>
              <w:bottom w:val="single" w:sz="4" w:space="0" w:color="auto"/>
              <w:right w:val="single" w:sz="12" w:space="0" w:color="auto"/>
            </w:tcBorders>
            <w:shd w:val="clear" w:color="000000" w:fill="auto"/>
            <w:hideMark/>
          </w:tcPr>
          <w:p w14:paraId="39439B37"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A.4.b.6.a</w:t>
            </w:r>
          </w:p>
        </w:tc>
        <w:tc>
          <w:tcPr>
            <w:tcW w:w="6853" w:type="dxa"/>
            <w:tcBorders>
              <w:top w:val="nil"/>
              <w:left w:val="double" w:sz="6" w:space="0" w:color="auto"/>
              <w:bottom w:val="single" w:sz="4" w:space="0" w:color="auto"/>
              <w:right w:val="double" w:sz="4" w:space="0" w:color="auto"/>
            </w:tcBorders>
            <w:shd w:val="clear" w:color="auto" w:fill="auto"/>
            <w:hideMark/>
          </w:tcPr>
          <w:p w14:paraId="71A66A57" w14:textId="77777777" w:rsidR="00D23DD1" w:rsidRPr="00AA32A8" w:rsidRDefault="00D23DD1" w:rsidP="005E383C">
            <w:pPr>
              <w:keepNext/>
              <w:spacing w:before="40" w:after="40"/>
              <w:ind w:left="340"/>
              <w:rPr>
                <w:b/>
                <w:bCs/>
                <w:sz w:val="18"/>
                <w:szCs w:val="18"/>
              </w:rPr>
            </w:pPr>
            <w:r w:rsidRPr="00AA32A8">
              <w:rPr>
                <w:b/>
                <w:bCs/>
                <w:sz w:val="18"/>
                <w:szCs w:val="18"/>
              </w:rPr>
              <w:t>For each range of latitudes:</w:t>
            </w:r>
          </w:p>
          <w:p w14:paraId="184A71E3" w14:textId="77777777" w:rsidR="00D23DD1" w:rsidRPr="00AA32A8" w:rsidRDefault="00D23DD1" w:rsidP="005E383C">
            <w:pPr>
              <w:keepNext/>
              <w:tabs>
                <w:tab w:val="left" w:pos="288"/>
                <w:tab w:val="left" w:pos="576"/>
                <w:tab w:val="left" w:pos="864"/>
                <w:tab w:val="left" w:pos="1440"/>
              </w:tabs>
              <w:spacing w:before="40" w:after="40"/>
              <w:ind w:left="502"/>
              <w:rPr>
                <w:b/>
                <w:bCs/>
                <w:sz w:val="18"/>
                <w:szCs w:val="18"/>
              </w:rPr>
            </w:pPr>
            <w:ins w:id="310" w:author="Author">
              <w:r w:rsidRPr="00AA32A8">
                <w:rPr>
                  <w:rFonts w:asciiTheme="majorBidi" w:hAnsiTheme="majorBidi" w:cstheme="majorBidi"/>
                  <w:sz w:val="18"/>
                  <w:szCs w:val="18"/>
                </w:rPr>
                <w:t>the limited set of operating parameters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7AFFC2B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0DCE71A"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759AB26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AB9F639"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5B27D188"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219E2CA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C2462E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AF410E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038B8C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000000" w:fill="auto"/>
            <w:hideMark/>
          </w:tcPr>
          <w:p w14:paraId="4B1625E7"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A.4.b.6.a</w:t>
            </w:r>
          </w:p>
        </w:tc>
        <w:tc>
          <w:tcPr>
            <w:tcW w:w="529" w:type="dxa"/>
            <w:tcBorders>
              <w:top w:val="nil"/>
              <w:left w:val="double" w:sz="6" w:space="0" w:color="auto"/>
              <w:bottom w:val="single" w:sz="4" w:space="0" w:color="auto"/>
              <w:right w:val="single" w:sz="12" w:space="0" w:color="auto"/>
            </w:tcBorders>
            <w:shd w:val="clear" w:color="auto" w:fill="auto"/>
            <w:vAlign w:val="center"/>
          </w:tcPr>
          <w:p w14:paraId="2BB8E6F6" w14:textId="77777777" w:rsidR="00D23DD1" w:rsidRPr="00AA32A8" w:rsidRDefault="00D23DD1" w:rsidP="005E383C">
            <w:pPr>
              <w:keepNext/>
              <w:spacing w:before="40" w:after="40"/>
              <w:jc w:val="center"/>
              <w:rPr>
                <w:rFonts w:asciiTheme="majorBidi" w:hAnsiTheme="majorBidi" w:cstheme="majorBidi"/>
                <w:b/>
                <w:bCs/>
                <w:sz w:val="18"/>
                <w:szCs w:val="18"/>
              </w:rPr>
            </w:pPr>
          </w:p>
        </w:tc>
      </w:tr>
      <w:tr w:rsidR="00D23DD1" w:rsidRPr="00AA32A8" w14:paraId="5781301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49FE99D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A.4.b.6.a.1</w:t>
            </w:r>
          </w:p>
        </w:tc>
        <w:tc>
          <w:tcPr>
            <w:tcW w:w="6853" w:type="dxa"/>
            <w:tcBorders>
              <w:top w:val="nil"/>
              <w:left w:val="nil"/>
              <w:bottom w:val="single" w:sz="4" w:space="0" w:color="auto"/>
              <w:right w:val="double" w:sz="4" w:space="0" w:color="auto"/>
            </w:tcBorders>
            <w:shd w:val="clear" w:color="auto" w:fill="auto"/>
            <w:hideMark/>
          </w:tcPr>
          <w:p w14:paraId="475FD299" w14:textId="77777777" w:rsidR="00D23DD1" w:rsidRPr="00AA32A8" w:rsidRDefault="00D23DD1" w:rsidP="005E383C">
            <w:pPr>
              <w:spacing w:before="40" w:after="40"/>
              <w:ind w:left="510"/>
              <w:rPr>
                <w:sz w:val="18"/>
                <w:szCs w:val="18"/>
              </w:rPr>
            </w:pPr>
            <w:r w:rsidRPr="00AA32A8">
              <w:rPr>
                <w:sz w:val="18"/>
                <w:szCs w:val="18"/>
              </w:rPr>
              <w:t>the maximum number of non-geostationary satellites transmitting with overlapping frequencies to a given location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421F1218"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D060CBE"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C23AFB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017C488"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5ADB8E30" w14:textId="77777777" w:rsidR="00D23DD1" w:rsidRPr="00AA32A8" w:rsidRDefault="00D23DD1" w:rsidP="005E383C">
            <w:pPr>
              <w:spacing w:before="40" w:after="40"/>
              <w:jc w:val="center"/>
              <w:rPr>
                <w:rFonts w:asciiTheme="majorBidi" w:hAnsiTheme="majorBidi" w:cstheme="majorBidi"/>
                <w:b/>
                <w:bCs/>
                <w:sz w:val="18"/>
                <w:szCs w:val="18"/>
              </w:rPr>
            </w:pPr>
            <w:del w:id="311" w:author="Author">
              <w:r w:rsidRPr="00AA32A8" w:rsidDel="00547D77">
                <w:rPr>
                  <w:rFonts w:asciiTheme="majorBidi" w:hAnsiTheme="majorBidi" w:cstheme="majorBidi"/>
                  <w:b/>
                  <w:bCs/>
                  <w:sz w:val="18"/>
                  <w:szCs w:val="18"/>
                </w:rPr>
                <w:delText>X</w:delText>
              </w:r>
            </w:del>
            <w:ins w:id="312" w:author="Author">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33EAC02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FDA3D2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26A039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17ED87"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090026B2"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A.4.b.6.a.1</w:t>
            </w:r>
          </w:p>
        </w:tc>
        <w:tc>
          <w:tcPr>
            <w:tcW w:w="529" w:type="dxa"/>
            <w:tcBorders>
              <w:top w:val="nil"/>
              <w:left w:val="nil"/>
              <w:bottom w:val="single" w:sz="4" w:space="0" w:color="auto"/>
              <w:right w:val="single" w:sz="12" w:space="0" w:color="auto"/>
            </w:tcBorders>
            <w:shd w:val="clear" w:color="auto" w:fill="auto"/>
            <w:vAlign w:val="center"/>
          </w:tcPr>
          <w:p w14:paraId="65D92C3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799727D"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121F99F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A.4.b.6.a.2</w:t>
            </w:r>
          </w:p>
        </w:tc>
        <w:tc>
          <w:tcPr>
            <w:tcW w:w="6853" w:type="dxa"/>
            <w:tcBorders>
              <w:top w:val="nil"/>
              <w:left w:val="nil"/>
              <w:bottom w:val="single" w:sz="4" w:space="0" w:color="auto"/>
              <w:right w:val="double" w:sz="4" w:space="0" w:color="auto"/>
            </w:tcBorders>
            <w:shd w:val="clear" w:color="auto" w:fill="auto"/>
            <w:hideMark/>
          </w:tcPr>
          <w:p w14:paraId="61631D08" w14:textId="77777777" w:rsidR="00D23DD1" w:rsidRPr="00AA32A8" w:rsidRDefault="00D23DD1" w:rsidP="005E383C">
            <w:pPr>
              <w:spacing w:before="40" w:after="40"/>
              <w:ind w:left="510"/>
              <w:rPr>
                <w:sz w:val="18"/>
                <w:szCs w:val="18"/>
              </w:rPr>
            </w:pPr>
            <w:r w:rsidRPr="00AA32A8">
              <w:rPr>
                <w:sz w:val="18"/>
                <w:szCs w:val="18"/>
              </w:rPr>
              <w:t>the associated start of the latitude range</w:t>
            </w:r>
          </w:p>
        </w:tc>
        <w:tc>
          <w:tcPr>
            <w:tcW w:w="693" w:type="dxa"/>
            <w:tcBorders>
              <w:top w:val="nil"/>
              <w:left w:val="double" w:sz="4" w:space="0" w:color="auto"/>
              <w:bottom w:val="single" w:sz="4" w:space="0" w:color="auto"/>
              <w:right w:val="single" w:sz="4" w:space="0" w:color="auto"/>
            </w:tcBorders>
            <w:shd w:val="clear" w:color="auto" w:fill="auto"/>
            <w:vAlign w:val="center"/>
          </w:tcPr>
          <w:p w14:paraId="325D967F"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B6350C4"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3C1E45BF"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066825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7A3D253" w14:textId="77777777" w:rsidR="00D23DD1" w:rsidRPr="00AA32A8" w:rsidRDefault="00D23DD1" w:rsidP="005E383C">
            <w:pPr>
              <w:spacing w:before="40" w:after="40"/>
              <w:jc w:val="center"/>
              <w:rPr>
                <w:rFonts w:asciiTheme="majorBidi" w:hAnsiTheme="majorBidi" w:cstheme="majorBidi"/>
                <w:b/>
                <w:bCs/>
                <w:sz w:val="18"/>
                <w:szCs w:val="18"/>
              </w:rPr>
            </w:pPr>
            <w:del w:id="313" w:author="Author">
              <w:r w:rsidRPr="00AA32A8" w:rsidDel="00547D77">
                <w:rPr>
                  <w:rFonts w:asciiTheme="majorBidi" w:hAnsiTheme="majorBidi" w:cstheme="majorBidi"/>
                  <w:b/>
                  <w:bCs/>
                  <w:sz w:val="18"/>
                  <w:szCs w:val="18"/>
                </w:rPr>
                <w:delText>X</w:delText>
              </w:r>
            </w:del>
            <w:ins w:id="314" w:author="Author">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2C877F8"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FAF3950"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0369232"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9363C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09688EEF"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A.4.b.6.a.2</w:t>
            </w:r>
          </w:p>
        </w:tc>
        <w:tc>
          <w:tcPr>
            <w:tcW w:w="529" w:type="dxa"/>
            <w:tcBorders>
              <w:top w:val="nil"/>
              <w:left w:val="nil"/>
              <w:bottom w:val="single" w:sz="4" w:space="0" w:color="auto"/>
              <w:right w:val="single" w:sz="12" w:space="0" w:color="auto"/>
            </w:tcBorders>
            <w:shd w:val="clear" w:color="auto" w:fill="auto"/>
            <w:vAlign w:val="center"/>
          </w:tcPr>
          <w:p w14:paraId="0B402A0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E4E507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14C9E96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A.4.b.6.a.3</w:t>
            </w:r>
          </w:p>
        </w:tc>
        <w:tc>
          <w:tcPr>
            <w:tcW w:w="6853" w:type="dxa"/>
            <w:tcBorders>
              <w:top w:val="nil"/>
              <w:left w:val="nil"/>
              <w:bottom w:val="single" w:sz="4" w:space="0" w:color="auto"/>
              <w:right w:val="double" w:sz="4" w:space="0" w:color="auto"/>
            </w:tcBorders>
            <w:shd w:val="clear" w:color="auto" w:fill="auto"/>
            <w:hideMark/>
          </w:tcPr>
          <w:p w14:paraId="210AB1B0" w14:textId="77777777" w:rsidR="00D23DD1" w:rsidRPr="00AA32A8" w:rsidRDefault="00D23DD1" w:rsidP="005E383C">
            <w:pPr>
              <w:spacing w:before="40" w:after="40"/>
              <w:ind w:left="510"/>
              <w:rPr>
                <w:sz w:val="18"/>
                <w:szCs w:val="18"/>
              </w:rPr>
            </w:pPr>
            <w:r w:rsidRPr="00AA32A8">
              <w:rPr>
                <w:sz w:val="18"/>
                <w:szCs w:val="18"/>
              </w:rPr>
              <w:t>the associated end of the latitude range</w:t>
            </w:r>
          </w:p>
        </w:tc>
        <w:tc>
          <w:tcPr>
            <w:tcW w:w="693" w:type="dxa"/>
            <w:tcBorders>
              <w:top w:val="nil"/>
              <w:left w:val="double" w:sz="4" w:space="0" w:color="auto"/>
              <w:bottom w:val="single" w:sz="4" w:space="0" w:color="auto"/>
              <w:right w:val="single" w:sz="4" w:space="0" w:color="auto"/>
            </w:tcBorders>
            <w:shd w:val="clear" w:color="auto" w:fill="auto"/>
            <w:vAlign w:val="center"/>
          </w:tcPr>
          <w:p w14:paraId="324F6E0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C3DBCA5"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77ACA33"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1CABF294"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B85C866" w14:textId="77777777" w:rsidR="00D23DD1" w:rsidRPr="00AA32A8" w:rsidRDefault="00D23DD1" w:rsidP="005E383C">
            <w:pPr>
              <w:spacing w:before="40" w:after="40"/>
              <w:jc w:val="center"/>
              <w:rPr>
                <w:rFonts w:asciiTheme="majorBidi" w:hAnsiTheme="majorBidi" w:cstheme="majorBidi"/>
                <w:b/>
                <w:bCs/>
                <w:sz w:val="18"/>
                <w:szCs w:val="18"/>
              </w:rPr>
            </w:pPr>
            <w:del w:id="315" w:author="Author">
              <w:r w:rsidRPr="00AA32A8" w:rsidDel="00547D77">
                <w:rPr>
                  <w:rFonts w:asciiTheme="majorBidi" w:hAnsiTheme="majorBidi" w:cstheme="majorBidi"/>
                  <w:b/>
                  <w:bCs/>
                  <w:sz w:val="18"/>
                  <w:szCs w:val="18"/>
                </w:rPr>
                <w:delText>X</w:delText>
              </w:r>
            </w:del>
            <w:ins w:id="316" w:author="Author">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2665A01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3BC2EB6"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558BC1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35364B"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6C70B6F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A.4.b.6.a.3</w:t>
            </w:r>
          </w:p>
        </w:tc>
        <w:tc>
          <w:tcPr>
            <w:tcW w:w="529" w:type="dxa"/>
            <w:tcBorders>
              <w:top w:val="nil"/>
              <w:left w:val="nil"/>
              <w:bottom w:val="single" w:sz="4" w:space="0" w:color="auto"/>
              <w:right w:val="single" w:sz="12" w:space="0" w:color="auto"/>
            </w:tcBorders>
            <w:shd w:val="clear" w:color="auto" w:fill="auto"/>
            <w:vAlign w:val="center"/>
          </w:tcPr>
          <w:p w14:paraId="3B27BB6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FDDE98E"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1D72A9F9"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A.4.b.6.b</w:t>
            </w:r>
          </w:p>
        </w:tc>
        <w:tc>
          <w:tcPr>
            <w:tcW w:w="6853" w:type="dxa"/>
            <w:tcBorders>
              <w:top w:val="nil"/>
              <w:left w:val="nil"/>
              <w:bottom w:val="single" w:sz="4" w:space="0" w:color="auto"/>
              <w:right w:val="double" w:sz="4" w:space="0" w:color="auto"/>
            </w:tcBorders>
            <w:shd w:val="clear" w:color="auto" w:fill="auto"/>
            <w:hideMark/>
          </w:tcPr>
          <w:p w14:paraId="52EF71EC" w14:textId="77777777" w:rsidR="00D23DD1" w:rsidRPr="00AA32A8" w:rsidRDefault="00D23DD1" w:rsidP="005E383C">
            <w:pPr>
              <w:spacing w:before="40" w:after="40"/>
              <w:rPr>
                <w:sz w:val="18"/>
                <w:szCs w:val="18"/>
              </w:rPr>
            </w:pPr>
            <w:r w:rsidRPr="00AA32A8">
              <w:rPr>
                <w:rFonts w:asciiTheme="majorBidi" w:hAnsiTheme="majorBidi" w:cstheme="majorBidi"/>
                <w:b/>
                <w:bCs/>
                <w:sz w:val="18"/>
                <w:szCs w:val="18"/>
              </w:rPr>
              <w:t>Not</w:t>
            </w:r>
            <w:r w:rsidRPr="00AA32A8">
              <w:rPr>
                <w:b/>
                <w:bCs/>
                <w:sz w:val="18"/>
                <w:szCs w:val="18"/>
              </w:rPr>
              <w:t xml:space="preserve"> used</w:t>
            </w:r>
          </w:p>
        </w:tc>
        <w:tc>
          <w:tcPr>
            <w:tcW w:w="693" w:type="dxa"/>
            <w:tcBorders>
              <w:top w:val="nil"/>
              <w:left w:val="double" w:sz="4" w:space="0" w:color="auto"/>
              <w:bottom w:val="single" w:sz="4" w:space="0" w:color="auto"/>
              <w:right w:val="single" w:sz="4" w:space="0" w:color="auto"/>
            </w:tcBorders>
            <w:shd w:val="clear" w:color="auto" w:fill="auto"/>
            <w:vAlign w:val="center"/>
          </w:tcPr>
          <w:p w14:paraId="46F25AFA"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A990668"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3B97989A"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1C6171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770FB0A"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745B8A1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6CE98C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6EC82278"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EDF5281"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286CCA8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A.4.b.6.b</w:t>
            </w:r>
          </w:p>
        </w:tc>
        <w:tc>
          <w:tcPr>
            <w:tcW w:w="529" w:type="dxa"/>
            <w:tcBorders>
              <w:top w:val="nil"/>
              <w:left w:val="nil"/>
              <w:bottom w:val="single" w:sz="4" w:space="0" w:color="auto"/>
              <w:right w:val="single" w:sz="12" w:space="0" w:color="auto"/>
            </w:tcBorders>
            <w:shd w:val="clear" w:color="auto" w:fill="auto"/>
            <w:vAlign w:val="center"/>
          </w:tcPr>
          <w:p w14:paraId="70A332B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7F0187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3F55BA49"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A.4.b.6.c</w:t>
            </w:r>
          </w:p>
        </w:tc>
        <w:tc>
          <w:tcPr>
            <w:tcW w:w="6853" w:type="dxa"/>
            <w:tcBorders>
              <w:top w:val="nil"/>
              <w:left w:val="nil"/>
              <w:bottom w:val="single" w:sz="4" w:space="0" w:color="auto"/>
              <w:right w:val="double" w:sz="4" w:space="0" w:color="auto"/>
            </w:tcBorders>
            <w:shd w:val="clear" w:color="auto" w:fill="auto"/>
            <w:hideMark/>
          </w:tcPr>
          <w:p w14:paraId="56D86A38" w14:textId="77777777" w:rsidR="00D23DD1" w:rsidRPr="00AA32A8" w:rsidRDefault="00D23DD1" w:rsidP="005E383C">
            <w:pPr>
              <w:spacing w:before="40" w:after="40"/>
              <w:ind w:left="340"/>
              <w:rPr>
                <w:sz w:val="18"/>
                <w:szCs w:val="18"/>
              </w:rPr>
            </w:pPr>
            <w:r w:rsidRPr="00AA32A8">
              <w:rPr>
                <w:sz w:val="18"/>
                <w:szCs w:val="18"/>
              </w:rPr>
              <w:t xml:space="preserve">an indicator showing whether the space station uses station-keeping to maintain a repeating </w:t>
            </w:r>
            <w:r w:rsidRPr="00AA32A8">
              <w:rPr>
                <w:sz w:val="18"/>
                <w:szCs w:val="18"/>
              </w:rPr>
              <w:br/>
              <w:t>ground track</w:t>
            </w:r>
          </w:p>
        </w:tc>
        <w:tc>
          <w:tcPr>
            <w:tcW w:w="693" w:type="dxa"/>
            <w:tcBorders>
              <w:top w:val="nil"/>
              <w:left w:val="double" w:sz="4" w:space="0" w:color="auto"/>
              <w:bottom w:val="single" w:sz="4" w:space="0" w:color="auto"/>
              <w:right w:val="single" w:sz="4" w:space="0" w:color="auto"/>
            </w:tcBorders>
            <w:shd w:val="clear" w:color="auto" w:fill="auto"/>
            <w:vAlign w:val="center"/>
          </w:tcPr>
          <w:p w14:paraId="476FCF2B"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76B82E2"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288DEE8"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37DC5D12"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1BEB5FD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2FC9A9C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6841BBA"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5288AE1"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F64D18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9C7D2C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A.4.b.6.c</w:t>
            </w:r>
          </w:p>
        </w:tc>
        <w:tc>
          <w:tcPr>
            <w:tcW w:w="529" w:type="dxa"/>
            <w:tcBorders>
              <w:top w:val="nil"/>
              <w:left w:val="nil"/>
              <w:bottom w:val="single" w:sz="4" w:space="0" w:color="auto"/>
              <w:right w:val="single" w:sz="12" w:space="0" w:color="auto"/>
            </w:tcBorders>
            <w:shd w:val="clear" w:color="auto" w:fill="auto"/>
            <w:vAlign w:val="center"/>
          </w:tcPr>
          <w:p w14:paraId="11EE2437"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6495BF8"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hideMark/>
          </w:tcPr>
          <w:p w14:paraId="50E84A5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A.4.b.6.d</w:t>
            </w:r>
          </w:p>
        </w:tc>
        <w:tc>
          <w:tcPr>
            <w:tcW w:w="6853" w:type="dxa"/>
            <w:tcBorders>
              <w:top w:val="single" w:sz="4" w:space="0" w:color="auto"/>
              <w:left w:val="nil"/>
              <w:bottom w:val="single" w:sz="4" w:space="0" w:color="auto"/>
              <w:right w:val="double" w:sz="4" w:space="0" w:color="auto"/>
            </w:tcBorders>
            <w:shd w:val="clear" w:color="auto" w:fill="auto"/>
            <w:hideMark/>
          </w:tcPr>
          <w:p w14:paraId="7A7846F6" w14:textId="77777777" w:rsidR="00D23DD1" w:rsidRPr="00AA32A8" w:rsidRDefault="00D23DD1" w:rsidP="005E383C">
            <w:pPr>
              <w:spacing w:before="40" w:after="40"/>
              <w:ind w:left="340"/>
              <w:rPr>
                <w:sz w:val="18"/>
                <w:szCs w:val="18"/>
              </w:rPr>
            </w:pPr>
            <w:r w:rsidRPr="00AA32A8">
              <w:rPr>
                <w:sz w:val="18"/>
                <w:szCs w:val="18"/>
              </w:rPr>
              <w:t>if the space station uses station-keeping to maintain a repeating ground track, the time in seconds that it takes for the constellation to return to its starting position, i.e. such that all satellites are in the same location with respect to the Earth and each other</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347526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2308618"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A95105F"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3A1FB8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83C57C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2DFFEAAC"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DDA949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584137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6EC950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hideMark/>
          </w:tcPr>
          <w:p w14:paraId="7D1EEA1D"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A.4.b.6.d</w:t>
            </w:r>
          </w:p>
        </w:tc>
        <w:tc>
          <w:tcPr>
            <w:tcW w:w="529" w:type="dxa"/>
            <w:tcBorders>
              <w:top w:val="single" w:sz="4" w:space="0" w:color="auto"/>
              <w:left w:val="nil"/>
              <w:bottom w:val="single" w:sz="4" w:space="0" w:color="auto"/>
              <w:right w:val="single" w:sz="12" w:space="0" w:color="auto"/>
            </w:tcBorders>
            <w:shd w:val="clear" w:color="auto" w:fill="auto"/>
            <w:vAlign w:val="center"/>
            <w:hideMark/>
          </w:tcPr>
          <w:p w14:paraId="260844E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5D3EE2D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6759F61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A.4.b.6.e</w:t>
            </w:r>
          </w:p>
        </w:tc>
        <w:tc>
          <w:tcPr>
            <w:tcW w:w="6853" w:type="dxa"/>
            <w:tcBorders>
              <w:top w:val="nil"/>
              <w:left w:val="nil"/>
              <w:bottom w:val="single" w:sz="4" w:space="0" w:color="auto"/>
              <w:right w:val="double" w:sz="4" w:space="0" w:color="auto"/>
            </w:tcBorders>
            <w:shd w:val="clear" w:color="auto" w:fill="auto"/>
            <w:hideMark/>
          </w:tcPr>
          <w:p w14:paraId="01427E4A" w14:textId="77777777" w:rsidR="00D23DD1" w:rsidRPr="00AA32A8" w:rsidRDefault="00D23DD1" w:rsidP="005E383C">
            <w:pPr>
              <w:tabs>
                <w:tab w:val="left" w:pos="1152"/>
              </w:tabs>
              <w:spacing w:before="40" w:after="40"/>
              <w:ind w:left="340"/>
              <w:rPr>
                <w:sz w:val="18"/>
                <w:szCs w:val="18"/>
              </w:rPr>
            </w:pPr>
            <w:r w:rsidRPr="00AA32A8">
              <w:rPr>
                <w:sz w:val="18"/>
                <w:szCs w:val="18"/>
              </w:rPr>
              <w:t xml:space="preserve">an indicator showing whether the space station should be modelled with a specific precession rate of the ascending node of the orbit instead of the </w:t>
            </w:r>
            <w:r w:rsidRPr="00AA32A8">
              <w:rPr>
                <w:i/>
                <w:iCs/>
                <w:sz w:val="18"/>
                <w:szCs w:val="18"/>
              </w:rPr>
              <w:t>J</w:t>
            </w:r>
            <w:r w:rsidRPr="00AA32A8">
              <w:rPr>
                <w:sz w:val="18"/>
                <w:szCs w:val="18"/>
                <w:vertAlign w:val="subscript"/>
              </w:rPr>
              <w:t>2</w:t>
            </w:r>
            <w:r w:rsidRPr="00AA32A8">
              <w:rPr>
                <w:sz w:val="18"/>
                <w:szCs w:val="18"/>
              </w:rPr>
              <w:t xml:space="preserve"> term</w:t>
            </w:r>
          </w:p>
        </w:tc>
        <w:tc>
          <w:tcPr>
            <w:tcW w:w="693" w:type="dxa"/>
            <w:tcBorders>
              <w:top w:val="nil"/>
              <w:left w:val="double" w:sz="4" w:space="0" w:color="auto"/>
              <w:bottom w:val="single" w:sz="4" w:space="0" w:color="auto"/>
              <w:right w:val="single" w:sz="4" w:space="0" w:color="auto"/>
            </w:tcBorders>
            <w:shd w:val="clear" w:color="auto" w:fill="auto"/>
            <w:vAlign w:val="center"/>
          </w:tcPr>
          <w:p w14:paraId="6EF39D9E"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2F2B435"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3F8136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5F0BED3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799332C"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7B4CFC0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36E22C3"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3387AEA"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8D0484F"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1972EEB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A.4.b.6.e</w:t>
            </w:r>
          </w:p>
        </w:tc>
        <w:tc>
          <w:tcPr>
            <w:tcW w:w="529" w:type="dxa"/>
            <w:tcBorders>
              <w:top w:val="nil"/>
              <w:left w:val="nil"/>
              <w:bottom w:val="single" w:sz="4" w:space="0" w:color="auto"/>
              <w:right w:val="single" w:sz="12" w:space="0" w:color="auto"/>
            </w:tcBorders>
            <w:shd w:val="clear" w:color="auto" w:fill="auto"/>
            <w:vAlign w:val="center"/>
            <w:hideMark/>
          </w:tcPr>
          <w:p w14:paraId="693CD18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40BBDBFE"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5092025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A.4.b.6.f</w:t>
            </w:r>
          </w:p>
        </w:tc>
        <w:tc>
          <w:tcPr>
            <w:tcW w:w="6853" w:type="dxa"/>
            <w:tcBorders>
              <w:top w:val="nil"/>
              <w:left w:val="nil"/>
              <w:bottom w:val="single" w:sz="4" w:space="0" w:color="auto"/>
              <w:right w:val="double" w:sz="4" w:space="0" w:color="auto"/>
            </w:tcBorders>
            <w:shd w:val="clear" w:color="auto" w:fill="auto"/>
            <w:hideMark/>
          </w:tcPr>
          <w:p w14:paraId="0C6FA297" w14:textId="77777777" w:rsidR="00D23DD1" w:rsidRPr="00AA32A8" w:rsidRDefault="00D23DD1" w:rsidP="005E383C">
            <w:pPr>
              <w:tabs>
                <w:tab w:val="left" w:pos="1152"/>
              </w:tabs>
              <w:spacing w:before="40" w:after="40"/>
              <w:ind w:left="340"/>
              <w:rPr>
                <w:sz w:val="18"/>
                <w:szCs w:val="18"/>
              </w:rPr>
            </w:pPr>
            <w:r w:rsidRPr="00AA32A8">
              <w:rPr>
                <w:sz w:val="18"/>
                <w:szCs w:val="18"/>
              </w:rPr>
              <w:t xml:space="preserve">if the space station is to be modelled with a specific precession rate of the ascending node of the orbit instead of the </w:t>
            </w:r>
            <w:r w:rsidRPr="00AA32A8">
              <w:rPr>
                <w:i/>
                <w:iCs/>
                <w:sz w:val="18"/>
                <w:szCs w:val="18"/>
              </w:rPr>
              <w:t>J</w:t>
            </w:r>
            <w:r w:rsidRPr="00AA32A8">
              <w:rPr>
                <w:sz w:val="18"/>
                <w:szCs w:val="18"/>
                <w:vertAlign w:val="subscript"/>
              </w:rPr>
              <w:t>2</w:t>
            </w:r>
            <w:r w:rsidRPr="00AA32A8">
              <w:rPr>
                <w:sz w:val="18"/>
                <w:szCs w:val="18"/>
              </w:rPr>
              <w:t xml:space="preserve"> term, the precession rate in degrees/day, measured counter-clockwise in the equatorial plane</w:t>
            </w:r>
          </w:p>
        </w:tc>
        <w:tc>
          <w:tcPr>
            <w:tcW w:w="693" w:type="dxa"/>
            <w:tcBorders>
              <w:top w:val="nil"/>
              <w:left w:val="double" w:sz="4" w:space="0" w:color="auto"/>
              <w:bottom w:val="single" w:sz="4" w:space="0" w:color="auto"/>
              <w:right w:val="single" w:sz="4" w:space="0" w:color="auto"/>
            </w:tcBorders>
            <w:shd w:val="clear" w:color="auto" w:fill="auto"/>
            <w:vAlign w:val="center"/>
          </w:tcPr>
          <w:p w14:paraId="31BD2112"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FAA7B71"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A4E77F8"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F5D175E"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31566CC8"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w:t>
            </w:r>
          </w:p>
        </w:tc>
        <w:tc>
          <w:tcPr>
            <w:tcW w:w="708" w:type="dxa"/>
            <w:tcBorders>
              <w:top w:val="nil"/>
              <w:left w:val="nil"/>
              <w:bottom w:val="single" w:sz="4" w:space="0" w:color="auto"/>
              <w:right w:val="single" w:sz="4" w:space="0" w:color="auto"/>
            </w:tcBorders>
            <w:shd w:val="clear" w:color="auto" w:fill="auto"/>
            <w:vAlign w:val="center"/>
          </w:tcPr>
          <w:p w14:paraId="5B980368"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1C782F2"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DF779C6"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A075E25"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37B39AA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A.4.b.6.f</w:t>
            </w:r>
          </w:p>
        </w:tc>
        <w:tc>
          <w:tcPr>
            <w:tcW w:w="529" w:type="dxa"/>
            <w:tcBorders>
              <w:top w:val="nil"/>
              <w:left w:val="nil"/>
              <w:bottom w:val="single" w:sz="4" w:space="0" w:color="auto"/>
              <w:right w:val="single" w:sz="12" w:space="0" w:color="auto"/>
            </w:tcBorders>
            <w:shd w:val="clear" w:color="auto" w:fill="auto"/>
            <w:vAlign w:val="center"/>
            <w:hideMark/>
          </w:tcPr>
          <w:p w14:paraId="0040605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7E94E912" w14:textId="77777777" w:rsidTr="005E383C">
        <w:trPr>
          <w:cantSplit/>
          <w:jc w:val="center"/>
        </w:trPr>
        <w:tc>
          <w:tcPr>
            <w:tcW w:w="1015" w:type="dxa"/>
            <w:tcBorders>
              <w:top w:val="nil"/>
              <w:left w:val="single" w:sz="12" w:space="0" w:color="auto"/>
              <w:bottom w:val="single" w:sz="4" w:space="0" w:color="000000"/>
              <w:right w:val="double" w:sz="6" w:space="0" w:color="auto"/>
            </w:tcBorders>
            <w:shd w:val="clear" w:color="000000" w:fill="auto"/>
          </w:tcPr>
          <w:p w14:paraId="01F36D9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A.4.b.6.g</w:t>
            </w:r>
          </w:p>
        </w:tc>
        <w:tc>
          <w:tcPr>
            <w:tcW w:w="6853" w:type="dxa"/>
            <w:tcBorders>
              <w:top w:val="single" w:sz="4" w:space="0" w:color="auto"/>
              <w:left w:val="nil"/>
              <w:bottom w:val="single" w:sz="2" w:space="0" w:color="auto"/>
              <w:right w:val="double" w:sz="4" w:space="0" w:color="auto"/>
            </w:tcBorders>
            <w:shd w:val="clear" w:color="auto" w:fill="auto"/>
          </w:tcPr>
          <w:p w14:paraId="72BF8182" w14:textId="77777777" w:rsidR="00D23DD1" w:rsidRPr="00AA32A8" w:rsidDel="00263C11" w:rsidRDefault="00D23DD1" w:rsidP="005E383C">
            <w:pPr>
              <w:spacing w:before="40" w:after="40"/>
              <w:ind w:left="340"/>
              <w:rPr>
                <w:del w:id="317" w:author="Author"/>
                <w:sz w:val="18"/>
                <w:szCs w:val="18"/>
              </w:rPr>
            </w:pPr>
            <w:del w:id="318" w:author="Author">
              <w:r w:rsidRPr="00AA32A8" w:rsidDel="00263C11">
                <w:rPr>
                  <w:sz w:val="18"/>
                  <w:szCs w:val="18"/>
                </w:rPr>
                <w:delText>the longitude of the ascending node (θ</w:delText>
              </w:r>
              <w:r w:rsidRPr="00AA32A8" w:rsidDel="00263C11">
                <w:rPr>
                  <w:i/>
                  <w:iCs/>
                  <w:sz w:val="18"/>
                  <w:szCs w:val="18"/>
                  <w:vertAlign w:val="subscript"/>
                </w:rPr>
                <w:delText>j</w:delText>
              </w:r>
              <w:r w:rsidRPr="00AA32A8" w:rsidDel="00263C11">
                <w:rPr>
                  <w:sz w:val="18"/>
                  <w:szCs w:val="18"/>
                </w:rPr>
                <w:delText xml:space="preserve">) for the </w:delText>
              </w:r>
              <w:r w:rsidRPr="00AA32A8" w:rsidDel="00263C11">
                <w:rPr>
                  <w:i/>
                  <w:iCs/>
                  <w:sz w:val="18"/>
                  <w:szCs w:val="18"/>
                </w:rPr>
                <w:delText>j</w:delText>
              </w:r>
              <w:r w:rsidRPr="00AA32A8" w:rsidDel="00263C11">
                <w:rPr>
                  <w:sz w:val="18"/>
                  <w:szCs w:val="18"/>
                </w:rPr>
                <w:delText>-th orbital plane, measured counter-clockwise in the equatorial plane from the Greenwich meridian to the point where the satellite orbit makes its South-to-North crossing of the equatorial plane (0° ≤  θ</w:delText>
              </w:r>
              <w:r w:rsidRPr="00AA32A8" w:rsidDel="00263C11">
                <w:rPr>
                  <w:i/>
                  <w:iCs/>
                  <w:sz w:val="18"/>
                  <w:szCs w:val="18"/>
                  <w:vertAlign w:val="subscript"/>
                </w:rPr>
                <w:delText>j</w:delText>
              </w:r>
              <w:r w:rsidRPr="00AA32A8" w:rsidDel="00263C11">
                <w:rPr>
                  <w:sz w:val="18"/>
                  <w:szCs w:val="18"/>
                </w:rPr>
                <w:delText> &lt; 360°)</w:delText>
              </w:r>
            </w:del>
          </w:p>
          <w:p w14:paraId="37D841A7" w14:textId="77777777" w:rsidR="00D23DD1" w:rsidRPr="00AA32A8" w:rsidRDefault="00D23DD1" w:rsidP="005E383C">
            <w:pPr>
              <w:spacing w:before="40" w:after="40"/>
              <w:ind w:left="510"/>
              <w:rPr>
                <w:sz w:val="18"/>
                <w:szCs w:val="18"/>
              </w:rPr>
            </w:pPr>
            <w:del w:id="319" w:author="Author">
              <w:r w:rsidRPr="00AA32A8" w:rsidDel="00263C11">
                <w:rPr>
                  <w:i/>
                  <w:iCs/>
                  <w:sz w:val="18"/>
                  <w:szCs w:val="18"/>
                </w:rPr>
                <w:delText>Note</w:delText>
              </w:r>
              <w:r w:rsidRPr="00AA32A8" w:rsidDel="00263C11">
                <w:rPr>
                  <w:sz w:val="18"/>
                  <w:szCs w:val="18"/>
                </w:rPr>
                <w:delText xml:space="preserve"> – For the evaluation of epfd a reference to a point on the Earth is used and hence the “longitude of the ascending node” is required. All satellites in the constellation must use the same reference time</w:delText>
              </w:r>
            </w:del>
          </w:p>
          <w:p w14:paraId="7E5B83F3" w14:textId="77777777" w:rsidR="00D23DD1" w:rsidRPr="00AA32A8" w:rsidRDefault="00D23DD1" w:rsidP="005E383C">
            <w:pPr>
              <w:tabs>
                <w:tab w:val="left" w:pos="288"/>
                <w:tab w:val="left" w:pos="576"/>
                <w:tab w:val="left" w:pos="864"/>
                <w:tab w:val="left" w:pos="1152"/>
                <w:tab w:val="left" w:pos="1440"/>
              </w:tabs>
              <w:spacing w:before="40" w:after="40"/>
              <w:ind w:left="112"/>
              <w:rPr>
                <w:b/>
                <w:bCs/>
                <w:sz w:val="18"/>
                <w:szCs w:val="18"/>
              </w:rPr>
            </w:pPr>
            <w:ins w:id="320" w:author="Author">
              <w:r w:rsidRPr="00AA32A8">
                <w:rPr>
                  <w:b/>
                  <w:bCs/>
                  <w:iCs/>
                  <w:sz w:val="18"/>
                  <w:szCs w:val="18"/>
                </w:rPr>
                <w:t>Not used</w:t>
              </w:r>
            </w:ins>
          </w:p>
        </w:tc>
        <w:tc>
          <w:tcPr>
            <w:tcW w:w="693" w:type="dxa"/>
            <w:tcBorders>
              <w:top w:val="single" w:sz="4" w:space="0" w:color="auto"/>
              <w:left w:val="double" w:sz="4" w:space="0" w:color="auto"/>
              <w:bottom w:val="single" w:sz="2" w:space="0" w:color="auto"/>
              <w:right w:val="single" w:sz="4" w:space="0" w:color="auto"/>
            </w:tcBorders>
            <w:shd w:val="clear" w:color="auto" w:fill="auto"/>
            <w:vAlign w:val="center"/>
          </w:tcPr>
          <w:p w14:paraId="17E1EAC7"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single" w:sz="4" w:space="0" w:color="auto"/>
              <w:bottom w:val="single" w:sz="2" w:space="0" w:color="auto"/>
              <w:right w:val="single" w:sz="4" w:space="0" w:color="auto"/>
            </w:tcBorders>
            <w:shd w:val="clear" w:color="auto" w:fill="auto"/>
            <w:vAlign w:val="center"/>
          </w:tcPr>
          <w:p w14:paraId="50F8A48A"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single" w:sz="4" w:space="0" w:color="auto"/>
              <w:bottom w:val="single" w:sz="2" w:space="0" w:color="auto"/>
              <w:right w:val="single" w:sz="4" w:space="0" w:color="auto"/>
            </w:tcBorders>
            <w:shd w:val="clear" w:color="auto" w:fill="auto"/>
            <w:vAlign w:val="center"/>
          </w:tcPr>
          <w:p w14:paraId="6DCD3093"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single" w:sz="4" w:space="0" w:color="auto"/>
              <w:bottom w:val="single" w:sz="2" w:space="0" w:color="auto"/>
              <w:right w:val="single" w:sz="4" w:space="0" w:color="auto"/>
            </w:tcBorders>
            <w:shd w:val="clear" w:color="auto" w:fill="auto"/>
            <w:vAlign w:val="center"/>
          </w:tcPr>
          <w:p w14:paraId="73CD6D90"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single" w:sz="4" w:space="0" w:color="auto"/>
              <w:bottom w:val="single" w:sz="2" w:space="0" w:color="auto"/>
              <w:right w:val="single" w:sz="4" w:space="0" w:color="auto"/>
            </w:tcBorders>
            <w:shd w:val="clear" w:color="auto" w:fill="auto"/>
            <w:vAlign w:val="center"/>
          </w:tcPr>
          <w:p w14:paraId="2AF11863" w14:textId="77777777" w:rsidR="00D23DD1" w:rsidRPr="00AA32A8" w:rsidRDefault="00D23DD1" w:rsidP="005E383C">
            <w:pPr>
              <w:spacing w:before="40" w:after="40"/>
              <w:jc w:val="center"/>
              <w:rPr>
                <w:rFonts w:asciiTheme="majorBidi" w:hAnsiTheme="majorBidi" w:cstheme="majorBidi"/>
                <w:b/>
                <w:bCs/>
                <w:sz w:val="18"/>
                <w:szCs w:val="18"/>
              </w:rPr>
            </w:pPr>
            <w:del w:id="321" w:author="Author">
              <w:r w:rsidRPr="00AA32A8" w:rsidDel="00263C11">
                <w:rPr>
                  <w:rFonts w:asciiTheme="majorBidi" w:hAnsiTheme="majorBidi" w:cstheme="majorBidi"/>
                  <w:b/>
                  <w:bCs/>
                  <w:sz w:val="18"/>
                  <w:szCs w:val="18"/>
                </w:rPr>
                <w:delText>X</w:delText>
              </w:r>
            </w:del>
          </w:p>
        </w:tc>
        <w:tc>
          <w:tcPr>
            <w:tcW w:w="708" w:type="dxa"/>
            <w:tcBorders>
              <w:top w:val="single" w:sz="4" w:space="0" w:color="auto"/>
              <w:left w:val="single" w:sz="4" w:space="0" w:color="auto"/>
              <w:bottom w:val="single" w:sz="2" w:space="0" w:color="auto"/>
              <w:right w:val="single" w:sz="4" w:space="0" w:color="auto"/>
            </w:tcBorders>
            <w:shd w:val="clear" w:color="auto" w:fill="auto"/>
            <w:vAlign w:val="center"/>
          </w:tcPr>
          <w:p w14:paraId="7E41572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single" w:sz="4" w:space="0" w:color="auto"/>
              <w:bottom w:val="single" w:sz="2" w:space="0" w:color="auto"/>
              <w:right w:val="single" w:sz="4" w:space="0" w:color="auto"/>
            </w:tcBorders>
            <w:shd w:val="clear" w:color="auto" w:fill="auto"/>
            <w:vAlign w:val="center"/>
          </w:tcPr>
          <w:p w14:paraId="2BB9F83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single" w:sz="4" w:space="0" w:color="auto"/>
              <w:bottom w:val="single" w:sz="2" w:space="0" w:color="auto"/>
              <w:right w:val="single" w:sz="4" w:space="0" w:color="auto"/>
            </w:tcBorders>
            <w:shd w:val="clear" w:color="auto" w:fill="auto"/>
            <w:vAlign w:val="center"/>
          </w:tcPr>
          <w:p w14:paraId="18744FE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single" w:sz="4" w:space="0" w:color="auto"/>
              <w:bottom w:val="single" w:sz="2" w:space="0" w:color="auto"/>
              <w:right w:val="double" w:sz="6" w:space="0" w:color="auto"/>
            </w:tcBorders>
            <w:shd w:val="clear" w:color="auto" w:fill="auto"/>
            <w:vAlign w:val="center"/>
          </w:tcPr>
          <w:p w14:paraId="4129A59C"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double" w:sz="6" w:space="0" w:color="auto"/>
              <w:bottom w:val="single" w:sz="2" w:space="0" w:color="auto"/>
              <w:right w:val="double" w:sz="6" w:space="0" w:color="auto"/>
            </w:tcBorders>
            <w:shd w:val="clear" w:color="000000" w:fill="auto"/>
          </w:tcPr>
          <w:p w14:paraId="75C32BF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A.4.b.6.g</w:t>
            </w:r>
          </w:p>
        </w:tc>
        <w:tc>
          <w:tcPr>
            <w:tcW w:w="529" w:type="dxa"/>
            <w:tcBorders>
              <w:top w:val="single" w:sz="4" w:space="0" w:color="auto"/>
              <w:left w:val="double" w:sz="6" w:space="0" w:color="auto"/>
              <w:bottom w:val="single" w:sz="2" w:space="0" w:color="auto"/>
              <w:right w:val="single" w:sz="12" w:space="0" w:color="auto"/>
            </w:tcBorders>
            <w:shd w:val="clear" w:color="auto" w:fill="auto"/>
            <w:vAlign w:val="center"/>
          </w:tcPr>
          <w:p w14:paraId="5B7A517C"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91322B0"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31BE4E60" w14:textId="77777777" w:rsidR="00D23DD1" w:rsidRPr="00AA32A8" w:rsidRDefault="00D23DD1" w:rsidP="005E383C">
            <w:pPr>
              <w:spacing w:before="40" w:after="40"/>
              <w:rPr>
                <w:rFonts w:asciiTheme="majorBidi" w:hAnsiTheme="majorBidi" w:cstheme="majorBidi"/>
                <w:sz w:val="18"/>
                <w:szCs w:val="18"/>
              </w:rPr>
            </w:pPr>
            <w:r w:rsidRPr="00AA32A8">
              <w:rPr>
                <w:rFonts w:asciiTheme="majorBidi" w:hAnsiTheme="majorBidi" w:cstheme="majorBidi"/>
                <w:sz w:val="18"/>
                <w:szCs w:val="18"/>
              </w:rPr>
              <w:t>A.4.b.6.h</w:t>
            </w:r>
          </w:p>
        </w:tc>
        <w:tc>
          <w:tcPr>
            <w:tcW w:w="6853" w:type="dxa"/>
            <w:tcBorders>
              <w:top w:val="single" w:sz="2" w:space="0" w:color="auto"/>
              <w:left w:val="nil"/>
              <w:bottom w:val="single" w:sz="4" w:space="0" w:color="auto"/>
              <w:right w:val="double" w:sz="4" w:space="0" w:color="auto"/>
            </w:tcBorders>
            <w:shd w:val="clear" w:color="auto" w:fill="auto"/>
          </w:tcPr>
          <w:p w14:paraId="6CD19602" w14:textId="77777777" w:rsidR="00D23DD1" w:rsidRPr="00AA32A8" w:rsidRDefault="00D23DD1" w:rsidP="005E383C">
            <w:pPr>
              <w:spacing w:before="40" w:after="40"/>
              <w:ind w:left="340"/>
              <w:rPr>
                <w:sz w:val="18"/>
                <w:szCs w:val="18"/>
              </w:rPr>
            </w:pPr>
            <w:del w:id="322" w:author="Author">
              <w:r w:rsidRPr="00AA32A8" w:rsidDel="00263C11">
                <w:rPr>
                  <w:sz w:val="18"/>
                  <w:szCs w:val="18"/>
                </w:rPr>
                <w:delText>the date (day:month:year) at which the satellite is at the location defined by the longitude of the ascending node (θ</w:delText>
              </w:r>
              <w:r w:rsidRPr="00AA32A8" w:rsidDel="00263C11">
                <w:rPr>
                  <w:i/>
                  <w:iCs/>
                  <w:sz w:val="18"/>
                  <w:szCs w:val="18"/>
                  <w:vertAlign w:val="subscript"/>
                </w:rPr>
                <w:delText>j</w:delText>
              </w:r>
              <w:r w:rsidRPr="00AA32A8" w:rsidDel="00263C11">
                <w:rPr>
                  <w:sz w:val="18"/>
                  <w:szCs w:val="18"/>
                </w:rPr>
                <w:delText>), (see Note under A.4.b.6.g) </w:delText>
              </w:r>
            </w:del>
          </w:p>
          <w:p w14:paraId="3F74C276"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ins w:id="323" w:author="Author">
              <w:r w:rsidRPr="00AA32A8">
                <w:rPr>
                  <w:b/>
                  <w:bCs/>
                  <w:iCs/>
                  <w:sz w:val="18"/>
                  <w:szCs w:val="18"/>
                </w:rPr>
                <w:t>Not used</w:t>
              </w:r>
            </w:ins>
          </w:p>
        </w:tc>
        <w:tc>
          <w:tcPr>
            <w:tcW w:w="693" w:type="dxa"/>
            <w:tcBorders>
              <w:top w:val="single" w:sz="2" w:space="0" w:color="auto"/>
              <w:left w:val="double" w:sz="4" w:space="0" w:color="auto"/>
              <w:bottom w:val="single" w:sz="4" w:space="0" w:color="auto"/>
              <w:right w:val="single" w:sz="4" w:space="0" w:color="auto"/>
            </w:tcBorders>
            <w:shd w:val="clear" w:color="auto" w:fill="auto"/>
            <w:vAlign w:val="center"/>
          </w:tcPr>
          <w:p w14:paraId="7D550CE5"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2" w:space="0" w:color="auto"/>
              <w:left w:val="nil"/>
              <w:bottom w:val="single" w:sz="4" w:space="0" w:color="auto"/>
              <w:right w:val="single" w:sz="4" w:space="0" w:color="auto"/>
            </w:tcBorders>
            <w:shd w:val="clear" w:color="auto" w:fill="auto"/>
            <w:vAlign w:val="center"/>
          </w:tcPr>
          <w:p w14:paraId="42DC99D6"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2" w:space="0" w:color="auto"/>
              <w:left w:val="nil"/>
              <w:bottom w:val="single" w:sz="4" w:space="0" w:color="auto"/>
              <w:right w:val="single" w:sz="4" w:space="0" w:color="auto"/>
            </w:tcBorders>
            <w:shd w:val="clear" w:color="auto" w:fill="auto"/>
            <w:vAlign w:val="center"/>
          </w:tcPr>
          <w:p w14:paraId="24068F45"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2" w:space="0" w:color="auto"/>
              <w:left w:val="nil"/>
              <w:bottom w:val="single" w:sz="4" w:space="0" w:color="auto"/>
              <w:right w:val="single" w:sz="4" w:space="0" w:color="auto"/>
            </w:tcBorders>
            <w:shd w:val="clear" w:color="auto" w:fill="auto"/>
            <w:vAlign w:val="center"/>
          </w:tcPr>
          <w:p w14:paraId="2AB30C74"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2" w:space="0" w:color="auto"/>
              <w:left w:val="nil"/>
              <w:bottom w:val="single" w:sz="4" w:space="0" w:color="auto"/>
              <w:right w:val="single" w:sz="4" w:space="0" w:color="auto"/>
            </w:tcBorders>
            <w:shd w:val="clear" w:color="auto" w:fill="auto"/>
            <w:vAlign w:val="center"/>
          </w:tcPr>
          <w:p w14:paraId="31F1956F" w14:textId="77777777" w:rsidR="00D23DD1" w:rsidRPr="00AA32A8" w:rsidRDefault="00D23DD1" w:rsidP="005E383C">
            <w:pPr>
              <w:spacing w:before="40" w:after="40"/>
              <w:jc w:val="center"/>
              <w:rPr>
                <w:rFonts w:asciiTheme="majorBidi" w:hAnsiTheme="majorBidi" w:cstheme="majorBidi"/>
                <w:b/>
                <w:bCs/>
                <w:sz w:val="18"/>
                <w:szCs w:val="18"/>
              </w:rPr>
            </w:pPr>
            <w:del w:id="324" w:author="Author">
              <w:r w:rsidRPr="00AA32A8" w:rsidDel="00263C11">
                <w:rPr>
                  <w:rFonts w:asciiTheme="majorBidi" w:hAnsiTheme="majorBidi" w:cstheme="majorBidi"/>
                  <w:b/>
                  <w:bCs/>
                  <w:sz w:val="18"/>
                  <w:szCs w:val="18"/>
                </w:rPr>
                <w:delText>X</w:delText>
              </w:r>
            </w:del>
          </w:p>
        </w:tc>
        <w:tc>
          <w:tcPr>
            <w:tcW w:w="708" w:type="dxa"/>
            <w:tcBorders>
              <w:top w:val="single" w:sz="2" w:space="0" w:color="auto"/>
              <w:left w:val="nil"/>
              <w:bottom w:val="single" w:sz="4" w:space="0" w:color="auto"/>
              <w:right w:val="single" w:sz="4" w:space="0" w:color="auto"/>
            </w:tcBorders>
            <w:shd w:val="clear" w:color="auto" w:fill="auto"/>
            <w:vAlign w:val="center"/>
          </w:tcPr>
          <w:p w14:paraId="1BFE8E41"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2" w:space="0" w:color="auto"/>
              <w:left w:val="nil"/>
              <w:bottom w:val="single" w:sz="4" w:space="0" w:color="auto"/>
              <w:right w:val="single" w:sz="4" w:space="0" w:color="auto"/>
            </w:tcBorders>
            <w:shd w:val="clear" w:color="auto" w:fill="auto"/>
            <w:vAlign w:val="center"/>
          </w:tcPr>
          <w:p w14:paraId="0FA41FAB"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2" w:space="0" w:color="auto"/>
              <w:left w:val="nil"/>
              <w:bottom w:val="single" w:sz="4" w:space="0" w:color="auto"/>
              <w:right w:val="single" w:sz="4" w:space="0" w:color="auto"/>
            </w:tcBorders>
            <w:shd w:val="clear" w:color="auto" w:fill="auto"/>
            <w:vAlign w:val="center"/>
          </w:tcPr>
          <w:p w14:paraId="265FA49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2" w:space="0" w:color="auto"/>
              <w:left w:val="nil"/>
              <w:bottom w:val="single" w:sz="4" w:space="0" w:color="auto"/>
              <w:right w:val="double" w:sz="6" w:space="0" w:color="auto"/>
            </w:tcBorders>
            <w:shd w:val="clear" w:color="auto" w:fill="auto"/>
            <w:vAlign w:val="center"/>
          </w:tcPr>
          <w:p w14:paraId="3E3AC51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2" w:space="0" w:color="auto"/>
              <w:left w:val="nil"/>
              <w:bottom w:val="single" w:sz="4" w:space="0" w:color="auto"/>
              <w:right w:val="double" w:sz="6" w:space="0" w:color="auto"/>
            </w:tcBorders>
            <w:shd w:val="clear" w:color="000000" w:fill="auto"/>
          </w:tcPr>
          <w:p w14:paraId="6FA7198E"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A.4.b.6.h</w:t>
            </w:r>
          </w:p>
        </w:tc>
        <w:tc>
          <w:tcPr>
            <w:tcW w:w="529" w:type="dxa"/>
            <w:tcBorders>
              <w:top w:val="single" w:sz="2" w:space="0" w:color="auto"/>
              <w:left w:val="nil"/>
              <w:bottom w:val="single" w:sz="4" w:space="0" w:color="auto"/>
              <w:right w:val="single" w:sz="12" w:space="0" w:color="auto"/>
            </w:tcBorders>
            <w:shd w:val="clear" w:color="auto" w:fill="auto"/>
            <w:vAlign w:val="center"/>
          </w:tcPr>
          <w:p w14:paraId="788C4A8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14C47D8"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2E267C1A" w14:textId="77777777" w:rsidR="00D23DD1" w:rsidRPr="00AA32A8" w:rsidRDefault="00D23DD1" w:rsidP="005E383C">
            <w:pPr>
              <w:spacing w:before="40" w:after="40"/>
              <w:rPr>
                <w:rFonts w:asciiTheme="majorBidi" w:hAnsiTheme="majorBidi" w:cstheme="majorBidi"/>
                <w:sz w:val="18"/>
                <w:szCs w:val="18"/>
              </w:rPr>
            </w:pPr>
            <w:r w:rsidRPr="00AA32A8">
              <w:rPr>
                <w:rFonts w:asciiTheme="majorBidi" w:hAnsiTheme="majorBidi" w:cstheme="majorBidi"/>
                <w:sz w:val="18"/>
                <w:szCs w:val="18"/>
              </w:rPr>
              <w:t>A.4.b.6.i</w:t>
            </w:r>
          </w:p>
        </w:tc>
        <w:tc>
          <w:tcPr>
            <w:tcW w:w="6853" w:type="dxa"/>
            <w:tcBorders>
              <w:top w:val="nil"/>
              <w:left w:val="nil"/>
              <w:bottom w:val="single" w:sz="4" w:space="0" w:color="auto"/>
              <w:right w:val="double" w:sz="4" w:space="0" w:color="auto"/>
            </w:tcBorders>
            <w:shd w:val="clear" w:color="auto" w:fill="auto"/>
          </w:tcPr>
          <w:p w14:paraId="1573B3D6" w14:textId="77777777" w:rsidR="00D23DD1" w:rsidRPr="00AA32A8" w:rsidRDefault="00D23DD1" w:rsidP="005E383C">
            <w:pPr>
              <w:spacing w:before="40" w:after="40"/>
              <w:ind w:left="340"/>
              <w:rPr>
                <w:sz w:val="18"/>
                <w:szCs w:val="18"/>
              </w:rPr>
            </w:pPr>
            <w:del w:id="325" w:author="Author">
              <w:r w:rsidRPr="00AA32A8" w:rsidDel="00263C11">
                <w:rPr>
                  <w:sz w:val="18"/>
                  <w:szCs w:val="18"/>
                </w:rPr>
                <w:delText>the time (hours:minutes) at which the satellite is at the location defined by the longitude of the ascending node (θ</w:delText>
              </w:r>
              <w:r w:rsidRPr="00AA32A8" w:rsidDel="00263C11">
                <w:rPr>
                  <w:i/>
                  <w:iCs/>
                  <w:sz w:val="18"/>
                  <w:szCs w:val="18"/>
                  <w:vertAlign w:val="subscript"/>
                </w:rPr>
                <w:delText>j</w:delText>
              </w:r>
              <w:r w:rsidRPr="00AA32A8" w:rsidDel="00263C11">
                <w:rPr>
                  <w:sz w:val="18"/>
                  <w:szCs w:val="18"/>
                </w:rPr>
                <w:delText>), (see Note under A.4.b.6.g) </w:delText>
              </w:r>
            </w:del>
          </w:p>
          <w:p w14:paraId="12C6C9AC"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ins w:id="326" w:author="Author">
              <w:r w:rsidRPr="00AA32A8">
                <w:rPr>
                  <w:b/>
                  <w:bCs/>
                  <w:iCs/>
                  <w:sz w:val="18"/>
                  <w:szCs w:val="18"/>
                </w:rPr>
                <w:t>Not used</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6F339669"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91E2C90"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5A051E1"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271D5B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421ABEC" w14:textId="77777777" w:rsidR="00D23DD1" w:rsidRPr="00AA32A8" w:rsidRDefault="00D23DD1" w:rsidP="005E383C">
            <w:pPr>
              <w:spacing w:before="40" w:after="40"/>
              <w:jc w:val="center"/>
              <w:rPr>
                <w:rFonts w:asciiTheme="majorBidi" w:hAnsiTheme="majorBidi" w:cstheme="majorBidi"/>
                <w:b/>
                <w:bCs/>
                <w:sz w:val="18"/>
                <w:szCs w:val="18"/>
              </w:rPr>
            </w:pPr>
            <w:del w:id="327" w:author="Author">
              <w:r w:rsidRPr="00AA32A8" w:rsidDel="00263C11">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6ACD44B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FD2F5DA"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B2E9B51"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6093437"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A24E7E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A.4.b.6.i</w:t>
            </w:r>
          </w:p>
        </w:tc>
        <w:tc>
          <w:tcPr>
            <w:tcW w:w="529" w:type="dxa"/>
            <w:tcBorders>
              <w:top w:val="nil"/>
              <w:left w:val="nil"/>
              <w:bottom w:val="single" w:sz="4" w:space="0" w:color="auto"/>
              <w:right w:val="single" w:sz="12" w:space="0" w:color="auto"/>
            </w:tcBorders>
            <w:shd w:val="clear" w:color="auto" w:fill="auto"/>
            <w:vAlign w:val="center"/>
          </w:tcPr>
          <w:p w14:paraId="64E0DB5C"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9407FE8"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066CE0C5" w14:textId="77777777" w:rsidR="00D23DD1" w:rsidRPr="00AA32A8" w:rsidRDefault="00D23DD1" w:rsidP="005E383C">
            <w:pPr>
              <w:spacing w:before="40" w:after="40"/>
              <w:rPr>
                <w:rFonts w:asciiTheme="majorBidi" w:hAnsiTheme="majorBidi" w:cstheme="majorBidi"/>
                <w:sz w:val="18"/>
                <w:szCs w:val="18"/>
              </w:rPr>
            </w:pPr>
            <w:r w:rsidRPr="00AA32A8">
              <w:rPr>
                <w:rFonts w:asciiTheme="majorBidi" w:hAnsiTheme="majorBidi" w:cstheme="majorBidi"/>
                <w:sz w:val="18"/>
                <w:szCs w:val="18"/>
              </w:rPr>
              <w:t>A.4.b.6.j</w:t>
            </w:r>
          </w:p>
        </w:tc>
        <w:tc>
          <w:tcPr>
            <w:tcW w:w="6853" w:type="dxa"/>
            <w:tcBorders>
              <w:top w:val="nil"/>
              <w:left w:val="nil"/>
              <w:bottom w:val="single" w:sz="4" w:space="0" w:color="auto"/>
              <w:right w:val="double" w:sz="4" w:space="0" w:color="auto"/>
            </w:tcBorders>
            <w:shd w:val="clear" w:color="auto" w:fill="auto"/>
            <w:hideMark/>
          </w:tcPr>
          <w:p w14:paraId="19F79AFE" w14:textId="77777777" w:rsidR="00D23DD1" w:rsidRPr="00AA32A8" w:rsidRDefault="00D23DD1" w:rsidP="005E383C">
            <w:pPr>
              <w:tabs>
                <w:tab w:val="left" w:pos="1152"/>
              </w:tabs>
              <w:spacing w:before="40" w:after="40"/>
              <w:ind w:left="340"/>
              <w:rPr>
                <w:sz w:val="18"/>
                <w:szCs w:val="18"/>
              </w:rPr>
            </w:pPr>
            <w:r w:rsidRPr="00AA32A8">
              <w:rPr>
                <w:sz w:val="18"/>
                <w:szCs w:val="18"/>
              </w:rPr>
              <w:t>the longitudinal tolerance of the longitude of the ascending node</w:t>
            </w:r>
          </w:p>
        </w:tc>
        <w:tc>
          <w:tcPr>
            <w:tcW w:w="693" w:type="dxa"/>
            <w:tcBorders>
              <w:top w:val="nil"/>
              <w:left w:val="double" w:sz="4" w:space="0" w:color="auto"/>
              <w:bottom w:val="single" w:sz="4" w:space="0" w:color="auto"/>
              <w:right w:val="single" w:sz="4" w:space="0" w:color="auto"/>
            </w:tcBorders>
            <w:shd w:val="clear" w:color="auto" w:fill="auto"/>
            <w:vAlign w:val="center"/>
          </w:tcPr>
          <w:p w14:paraId="4B01C94E"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E9496AC"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4564F616"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D418D4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6D583C1"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282C6E5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B91B04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F25A316"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1EE5B68"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0358B82"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A.4.b.6.j</w:t>
            </w:r>
          </w:p>
        </w:tc>
        <w:tc>
          <w:tcPr>
            <w:tcW w:w="529" w:type="dxa"/>
            <w:tcBorders>
              <w:top w:val="nil"/>
              <w:left w:val="nil"/>
              <w:bottom w:val="single" w:sz="4" w:space="0" w:color="auto"/>
              <w:right w:val="single" w:sz="12" w:space="0" w:color="auto"/>
            </w:tcBorders>
            <w:shd w:val="clear" w:color="auto" w:fill="auto"/>
            <w:vAlign w:val="center"/>
            <w:hideMark/>
          </w:tcPr>
          <w:p w14:paraId="6135D530"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0DDD4755"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A77CF9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w:t>
            </w:r>
          </w:p>
        </w:tc>
        <w:tc>
          <w:tcPr>
            <w:tcW w:w="6853" w:type="dxa"/>
            <w:tcBorders>
              <w:top w:val="single" w:sz="4" w:space="0" w:color="auto"/>
              <w:left w:val="nil"/>
              <w:bottom w:val="single" w:sz="4" w:space="0" w:color="auto"/>
              <w:right w:val="double" w:sz="4" w:space="0" w:color="auto"/>
            </w:tcBorders>
            <w:shd w:val="clear" w:color="auto" w:fill="auto"/>
          </w:tcPr>
          <w:p w14:paraId="11635AFA" w14:textId="77777777" w:rsidR="00D23DD1" w:rsidRPr="00AA32A8" w:rsidRDefault="00D23DD1" w:rsidP="005E383C">
            <w:pPr>
              <w:spacing w:before="40" w:after="40"/>
              <w:ind w:left="170"/>
              <w:rPr>
                <w:ins w:id="328" w:author="Author"/>
                <w:b/>
                <w:bCs/>
                <w:sz w:val="18"/>
                <w:szCs w:val="18"/>
              </w:rPr>
            </w:pPr>
            <w:r w:rsidRPr="00AA32A8">
              <w:rPr>
                <w:b/>
                <w:bCs/>
                <w:sz w:val="18"/>
                <w:szCs w:val="18"/>
              </w:rPr>
              <w:t>For space stations operating in a frequency band subject to Nos. 22.5C, 22.5D or 22.5F, the data elements to characterize properly the performance of the non-geostationary-satellite system:</w:t>
            </w:r>
          </w:p>
          <w:p w14:paraId="2BA5E61D" w14:textId="77777777" w:rsidR="00D23DD1" w:rsidRPr="00AA32A8" w:rsidRDefault="00D23DD1" w:rsidP="005E383C">
            <w:pPr>
              <w:tabs>
                <w:tab w:val="left" w:pos="1152"/>
              </w:tabs>
              <w:spacing w:before="40" w:after="40"/>
              <w:ind w:left="170"/>
              <w:rPr>
                <w:rFonts w:asciiTheme="majorBidi" w:hAnsiTheme="majorBidi" w:cstheme="majorBidi"/>
                <w:b/>
                <w:bCs/>
                <w:sz w:val="18"/>
                <w:szCs w:val="18"/>
              </w:rPr>
            </w:pPr>
            <w:ins w:id="329" w:author="Author">
              <w:r w:rsidRPr="00B90A71">
                <w:rPr>
                  <w:rFonts w:asciiTheme="majorBidi" w:hAnsiTheme="majorBidi" w:cstheme="majorBidi"/>
                  <w:b/>
                  <w:bCs/>
                  <w:sz w:val="18"/>
                  <w:szCs w:val="18"/>
                </w:rPr>
                <w:t>to be provided, if A.4.b.6</w:t>
              </w:r>
              <w:r w:rsidRPr="00B90A71">
                <w:rPr>
                  <w:rFonts w:asciiTheme="majorBidi" w:hAnsiTheme="majorBidi" w:cstheme="majorBidi"/>
                  <w:b/>
                  <w:bCs/>
                  <w:i/>
                  <w:iCs/>
                  <w:sz w:val="18"/>
                  <w:szCs w:val="18"/>
                </w:rPr>
                <w:t>bis</w:t>
              </w:r>
              <w:r w:rsidRPr="00B90A71">
                <w:rPr>
                  <w:rFonts w:asciiTheme="majorBidi" w:hAnsiTheme="majorBidi" w:cstheme="majorBidi"/>
                  <w:b/>
                  <w:bCs/>
                  <w:sz w:val="18"/>
                  <w:szCs w:val="18"/>
                </w:rPr>
                <w:t xml:space="preserve"> indicates the limited set of operating parameters</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679B058"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56ED03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736F3A6"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22DF21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7ACF41C"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11D9FE7"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88C3091"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53007B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EA5A81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42D55D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w:t>
            </w:r>
          </w:p>
        </w:tc>
        <w:tc>
          <w:tcPr>
            <w:tcW w:w="529" w:type="dxa"/>
            <w:tcBorders>
              <w:top w:val="single" w:sz="4" w:space="0" w:color="auto"/>
              <w:left w:val="nil"/>
              <w:bottom w:val="single" w:sz="4" w:space="0" w:color="auto"/>
              <w:right w:val="single" w:sz="12" w:space="0" w:color="auto"/>
            </w:tcBorders>
            <w:shd w:val="clear" w:color="auto" w:fill="auto"/>
            <w:vAlign w:val="center"/>
          </w:tcPr>
          <w:p w14:paraId="3A41EAE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C78997C"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D06502E"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A.4.b.7.a</w:t>
            </w:r>
          </w:p>
        </w:tc>
        <w:tc>
          <w:tcPr>
            <w:tcW w:w="6853" w:type="dxa"/>
            <w:tcBorders>
              <w:top w:val="single" w:sz="4" w:space="0" w:color="auto"/>
              <w:left w:val="nil"/>
              <w:bottom w:val="single" w:sz="4" w:space="0" w:color="auto"/>
              <w:right w:val="double" w:sz="4" w:space="0" w:color="auto"/>
            </w:tcBorders>
            <w:shd w:val="clear" w:color="auto" w:fill="auto"/>
          </w:tcPr>
          <w:p w14:paraId="763EFFC6" w14:textId="77777777" w:rsidR="00D23DD1" w:rsidRPr="00AA32A8" w:rsidRDefault="00D23DD1" w:rsidP="005E383C">
            <w:pPr>
              <w:spacing w:before="40" w:after="40"/>
              <w:ind w:left="340"/>
              <w:rPr>
                <w:sz w:val="18"/>
                <w:szCs w:val="18"/>
              </w:rPr>
            </w:pPr>
            <w:r w:rsidRPr="00AA32A8">
              <w:rPr>
                <w:sz w:val="18"/>
                <w:szCs w:val="18"/>
              </w:rPr>
              <w:t>the maximum number of non-geostationary satellites receiving simultaneously with overlapping frequencies from the associated earth stations within a given cell</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9E753E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A8B94D2"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7D92172"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FE4CE22"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7C4BF45" w14:textId="77777777" w:rsidR="00D23DD1" w:rsidRPr="00AA32A8" w:rsidRDefault="00D23DD1" w:rsidP="005E383C">
            <w:pPr>
              <w:spacing w:before="40" w:after="40"/>
              <w:jc w:val="center"/>
              <w:rPr>
                <w:rFonts w:asciiTheme="majorBidi" w:hAnsiTheme="majorBidi" w:cstheme="majorBidi"/>
                <w:b/>
                <w:bCs/>
                <w:sz w:val="18"/>
                <w:szCs w:val="18"/>
              </w:rPr>
            </w:pPr>
            <w:del w:id="330" w:author="Author">
              <w:r w:rsidRPr="00AA32A8" w:rsidDel="00C24637">
                <w:rPr>
                  <w:rFonts w:asciiTheme="majorBidi" w:hAnsiTheme="majorBidi" w:cstheme="majorBidi"/>
                  <w:b/>
                  <w:bCs/>
                  <w:sz w:val="18"/>
                  <w:szCs w:val="18"/>
                </w:rPr>
                <w:delText>X</w:delText>
              </w:r>
            </w:del>
            <w:ins w:id="331" w:author="Author">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51EAC0D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5F5AF6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D58044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4A9C2AF"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F9E7CB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A.4.b.7.a</w:t>
            </w:r>
          </w:p>
        </w:tc>
        <w:tc>
          <w:tcPr>
            <w:tcW w:w="529" w:type="dxa"/>
            <w:tcBorders>
              <w:top w:val="single" w:sz="4" w:space="0" w:color="auto"/>
              <w:left w:val="nil"/>
              <w:bottom w:val="single" w:sz="4" w:space="0" w:color="auto"/>
              <w:right w:val="single" w:sz="12" w:space="0" w:color="auto"/>
            </w:tcBorders>
            <w:shd w:val="clear" w:color="auto" w:fill="auto"/>
            <w:vAlign w:val="center"/>
          </w:tcPr>
          <w:p w14:paraId="1E22EA0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A304052"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9A4F17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A.4.b.7.b</w:t>
            </w:r>
          </w:p>
        </w:tc>
        <w:tc>
          <w:tcPr>
            <w:tcW w:w="6853" w:type="dxa"/>
            <w:tcBorders>
              <w:top w:val="single" w:sz="4" w:space="0" w:color="auto"/>
              <w:left w:val="nil"/>
              <w:bottom w:val="single" w:sz="4" w:space="0" w:color="auto"/>
              <w:right w:val="double" w:sz="4" w:space="0" w:color="auto"/>
            </w:tcBorders>
            <w:shd w:val="clear" w:color="auto" w:fill="auto"/>
          </w:tcPr>
          <w:p w14:paraId="47CFCCF3" w14:textId="77777777" w:rsidR="00D23DD1" w:rsidRPr="00AA32A8" w:rsidRDefault="00D23DD1" w:rsidP="005E383C">
            <w:pPr>
              <w:spacing w:before="40" w:after="40"/>
              <w:ind w:left="340"/>
              <w:rPr>
                <w:sz w:val="18"/>
                <w:szCs w:val="18"/>
              </w:rPr>
            </w:pPr>
            <w:r w:rsidRPr="00AA32A8">
              <w:rPr>
                <w:sz w:val="18"/>
                <w:szCs w:val="18"/>
              </w:rPr>
              <w:t xml:space="preserve">the average number of associated earth stations with overlapping frequencies per square </w:t>
            </w:r>
            <w:proofErr w:type="spellStart"/>
            <w:r w:rsidRPr="00AA32A8">
              <w:rPr>
                <w:sz w:val="18"/>
                <w:szCs w:val="18"/>
              </w:rPr>
              <w:t>kilometre</w:t>
            </w:r>
            <w:proofErr w:type="spellEnd"/>
            <w:r w:rsidRPr="00AA32A8">
              <w:rPr>
                <w:sz w:val="18"/>
                <w:szCs w:val="18"/>
              </w:rPr>
              <w:t xml:space="preserve"> within a cell</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9F6700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E339527"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BEDDB4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F00F72C"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317336B" w14:textId="77777777" w:rsidR="00D23DD1" w:rsidRPr="00AA32A8" w:rsidRDefault="00D23DD1" w:rsidP="005E383C">
            <w:pPr>
              <w:spacing w:before="40" w:after="40"/>
              <w:jc w:val="center"/>
              <w:rPr>
                <w:rFonts w:asciiTheme="majorBidi" w:hAnsiTheme="majorBidi" w:cstheme="majorBidi"/>
                <w:b/>
                <w:bCs/>
                <w:sz w:val="18"/>
                <w:szCs w:val="18"/>
              </w:rPr>
            </w:pPr>
            <w:del w:id="332" w:author="Author">
              <w:r w:rsidRPr="00AA32A8" w:rsidDel="00C24637">
                <w:rPr>
                  <w:rFonts w:asciiTheme="majorBidi" w:hAnsiTheme="majorBidi" w:cstheme="majorBidi"/>
                  <w:b/>
                  <w:bCs/>
                  <w:sz w:val="18"/>
                  <w:szCs w:val="18"/>
                </w:rPr>
                <w:delText>X</w:delText>
              </w:r>
            </w:del>
            <w:ins w:id="333" w:author="Author">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C1C60F1"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7BFEBE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8CA85A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C75B44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5A92D20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A.4.b.7.b</w:t>
            </w:r>
          </w:p>
        </w:tc>
        <w:tc>
          <w:tcPr>
            <w:tcW w:w="529" w:type="dxa"/>
            <w:tcBorders>
              <w:top w:val="single" w:sz="4" w:space="0" w:color="auto"/>
              <w:left w:val="nil"/>
              <w:bottom w:val="single" w:sz="4" w:space="0" w:color="auto"/>
              <w:right w:val="single" w:sz="12" w:space="0" w:color="auto"/>
            </w:tcBorders>
            <w:shd w:val="clear" w:color="auto" w:fill="auto"/>
            <w:vAlign w:val="center"/>
          </w:tcPr>
          <w:p w14:paraId="4D8F36A5"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B5F2E00"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8203E3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A.4.b.7.c</w:t>
            </w:r>
          </w:p>
        </w:tc>
        <w:tc>
          <w:tcPr>
            <w:tcW w:w="6853" w:type="dxa"/>
            <w:tcBorders>
              <w:top w:val="single" w:sz="4" w:space="0" w:color="auto"/>
              <w:left w:val="nil"/>
              <w:bottom w:val="single" w:sz="4" w:space="0" w:color="auto"/>
              <w:right w:val="double" w:sz="4" w:space="0" w:color="auto"/>
            </w:tcBorders>
            <w:shd w:val="clear" w:color="auto" w:fill="auto"/>
          </w:tcPr>
          <w:p w14:paraId="080089B3" w14:textId="77777777" w:rsidR="00D23DD1" w:rsidRPr="00AA32A8" w:rsidRDefault="00D23DD1" w:rsidP="005E383C">
            <w:pPr>
              <w:spacing w:before="40" w:after="40"/>
              <w:ind w:left="340"/>
              <w:rPr>
                <w:sz w:val="18"/>
                <w:szCs w:val="18"/>
              </w:rPr>
            </w:pPr>
            <w:r w:rsidRPr="00AA32A8">
              <w:rPr>
                <w:sz w:val="18"/>
                <w:szCs w:val="18"/>
              </w:rPr>
              <w:t xml:space="preserve">the average distance, in </w:t>
            </w:r>
            <w:proofErr w:type="spellStart"/>
            <w:r w:rsidRPr="00AA32A8">
              <w:rPr>
                <w:sz w:val="18"/>
                <w:szCs w:val="18"/>
              </w:rPr>
              <w:t>kilometres</w:t>
            </w:r>
            <w:proofErr w:type="spellEnd"/>
            <w:r w:rsidRPr="00AA32A8">
              <w:rPr>
                <w:sz w:val="18"/>
                <w:szCs w:val="18"/>
              </w:rPr>
              <w:t>, between co</w:t>
            </w:r>
            <w:r w:rsidRPr="00AA32A8">
              <w:rPr>
                <w:sz w:val="18"/>
                <w:szCs w:val="18"/>
              </w:rPr>
              <w:noBreakHyphen/>
              <w:t>frequency cells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7AF3BEC"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89A8070"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A3E08E7"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8E852F1"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3C2DD43" w14:textId="77777777" w:rsidR="00D23DD1" w:rsidRPr="00AA32A8" w:rsidRDefault="00D23DD1" w:rsidP="005E383C">
            <w:pPr>
              <w:spacing w:before="40" w:after="40"/>
              <w:jc w:val="center"/>
              <w:rPr>
                <w:rFonts w:asciiTheme="majorBidi" w:hAnsiTheme="majorBidi" w:cstheme="majorBidi"/>
                <w:b/>
                <w:bCs/>
                <w:sz w:val="18"/>
                <w:szCs w:val="18"/>
              </w:rPr>
            </w:pPr>
            <w:del w:id="334" w:author="Author">
              <w:r w:rsidRPr="00AA32A8" w:rsidDel="00C24637">
                <w:rPr>
                  <w:rFonts w:asciiTheme="majorBidi" w:hAnsiTheme="majorBidi" w:cstheme="majorBidi"/>
                  <w:b/>
                  <w:bCs/>
                  <w:sz w:val="18"/>
                  <w:szCs w:val="18"/>
                </w:rPr>
                <w:delText>X</w:delText>
              </w:r>
            </w:del>
            <w:ins w:id="335" w:author="Author">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45AF3AE4"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E7317B7"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061ADFB"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E5C629B"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93FA7C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A.4.b.7.c</w:t>
            </w:r>
          </w:p>
        </w:tc>
        <w:tc>
          <w:tcPr>
            <w:tcW w:w="529" w:type="dxa"/>
            <w:tcBorders>
              <w:top w:val="single" w:sz="4" w:space="0" w:color="auto"/>
              <w:left w:val="nil"/>
              <w:bottom w:val="single" w:sz="4" w:space="0" w:color="auto"/>
              <w:right w:val="single" w:sz="12" w:space="0" w:color="auto"/>
            </w:tcBorders>
            <w:shd w:val="clear" w:color="auto" w:fill="auto"/>
            <w:vAlign w:val="center"/>
          </w:tcPr>
          <w:p w14:paraId="2A14647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C7EF0A0"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D74B11C" w14:textId="77777777" w:rsidR="00D23DD1" w:rsidRPr="00AA32A8" w:rsidRDefault="00D23DD1" w:rsidP="005E383C">
            <w:pPr>
              <w:spacing w:before="40" w:after="40"/>
              <w:rPr>
                <w:rFonts w:asciiTheme="majorBidi" w:hAnsiTheme="majorBidi" w:cstheme="majorBidi"/>
                <w:i/>
                <w:sz w:val="18"/>
                <w:szCs w:val="18"/>
                <w:lang w:eastAsia="zh-CN"/>
              </w:rPr>
            </w:pPr>
            <w:ins w:id="336" w:author="Author">
              <w:r w:rsidRPr="00AA32A8">
                <w:rPr>
                  <w:rFonts w:asciiTheme="majorBidi" w:hAnsiTheme="majorBidi" w:cstheme="majorBidi"/>
                  <w:sz w:val="18"/>
                  <w:szCs w:val="18"/>
                  <w:lang w:eastAsia="zh-CN"/>
                </w:rPr>
                <w:t>A.4.b.7.c</w:t>
              </w:r>
              <w:r w:rsidRPr="00AA32A8">
                <w:rPr>
                  <w:rFonts w:asciiTheme="majorBidi" w:hAnsiTheme="majorBidi" w:cstheme="majorBidi"/>
                  <w:i/>
                  <w:sz w:val="18"/>
                  <w:szCs w:val="18"/>
                  <w:lang w:eastAsia="zh-CN"/>
                </w:rPr>
                <w:t>bis</w:t>
              </w:r>
            </w:ins>
          </w:p>
        </w:tc>
        <w:tc>
          <w:tcPr>
            <w:tcW w:w="6853" w:type="dxa"/>
            <w:tcBorders>
              <w:top w:val="single" w:sz="4" w:space="0" w:color="auto"/>
              <w:left w:val="nil"/>
              <w:bottom w:val="single" w:sz="4" w:space="0" w:color="auto"/>
              <w:right w:val="double" w:sz="4" w:space="0" w:color="auto"/>
            </w:tcBorders>
            <w:shd w:val="clear" w:color="auto" w:fill="auto"/>
          </w:tcPr>
          <w:p w14:paraId="40BB436F" w14:textId="77777777" w:rsidR="00D23DD1" w:rsidRPr="00AA32A8" w:rsidRDefault="00D23DD1" w:rsidP="005E383C">
            <w:pPr>
              <w:spacing w:before="40" w:after="40"/>
              <w:ind w:left="340"/>
              <w:rPr>
                <w:rFonts w:asciiTheme="majorBidi" w:hAnsiTheme="majorBidi" w:cstheme="majorBidi"/>
                <w:sz w:val="18"/>
                <w:szCs w:val="18"/>
              </w:rPr>
            </w:pPr>
            <w:ins w:id="337" w:author="Author">
              <w:r w:rsidRPr="00AA32A8">
                <w:rPr>
                  <w:rFonts w:asciiTheme="majorBidi" w:hAnsiTheme="majorBidi"/>
                  <w:sz w:val="18"/>
                  <w:szCs w:val="18"/>
                </w:rPr>
                <w:t>the minimum elevation angle at which any associated earth station can transmit to or receive from a non-geostationary satellite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B16BF0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2AA86B7"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2FF1656"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F08C4B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E70B59F" w14:textId="77777777" w:rsidR="00D23DD1" w:rsidRPr="00AA32A8" w:rsidDel="00C24637" w:rsidRDefault="00D23DD1" w:rsidP="005E383C">
            <w:pPr>
              <w:spacing w:before="40" w:after="40"/>
              <w:jc w:val="center"/>
              <w:rPr>
                <w:rFonts w:asciiTheme="majorBidi" w:hAnsiTheme="majorBidi" w:cstheme="majorBidi"/>
                <w:b/>
                <w:bCs/>
                <w:sz w:val="18"/>
                <w:szCs w:val="18"/>
              </w:rPr>
            </w:pPr>
            <w:ins w:id="338" w:author="Author">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4F44D41"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B44B52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5E70471"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AA24A6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F0C3138" w14:textId="77777777" w:rsidR="00D23DD1" w:rsidRPr="00AA32A8" w:rsidRDefault="00D23DD1" w:rsidP="005E383C">
            <w:pPr>
              <w:spacing w:before="40" w:after="40"/>
              <w:rPr>
                <w:rFonts w:asciiTheme="majorBidi" w:hAnsiTheme="majorBidi" w:cstheme="majorBidi"/>
                <w:b/>
                <w:sz w:val="18"/>
                <w:szCs w:val="18"/>
                <w:lang w:eastAsia="zh-CN"/>
              </w:rPr>
            </w:pPr>
            <w:ins w:id="339" w:author="Author">
              <w:r w:rsidRPr="00AA32A8">
                <w:rPr>
                  <w:rFonts w:asciiTheme="majorBidi" w:hAnsiTheme="majorBidi" w:cstheme="majorBidi"/>
                  <w:sz w:val="18"/>
                  <w:szCs w:val="18"/>
                  <w:lang w:eastAsia="zh-CN"/>
                </w:rPr>
                <w:t>A.4.b.7.c</w:t>
              </w:r>
              <w:r w:rsidRPr="00AA32A8">
                <w:rPr>
                  <w:rFonts w:asciiTheme="majorBidi" w:hAnsiTheme="majorBidi" w:cstheme="majorBidi"/>
                  <w:i/>
                  <w:sz w:val="18"/>
                  <w:szCs w:val="18"/>
                  <w:lang w:eastAsia="zh-CN"/>
                </w:rPr>
                <w:t>bis</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1C9243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99A5473"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CE20F22"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A.4.b.7.d</w:t>
            </w:r>
          </w:p>
        </w:tc>
        <w:tc>
          <w:tcPr>
            <w:tcW w:w="6853" w:type="dxa"/>
            <w:tcBorders>
              <w:top w:val="single" w:sz="4" w:space="0" w:color="auto"/>
              <w:left w:val="nil"/>
              <w:bottom w:val="single" w:sz="4" w:space="0" w:color="auto"/>
              <w:right w:val="double" w:sz="4" w:space="0" w:color="auto"/>
            </w:tcBorders>
            <w:shd w:val="clear" w:color="auto" w:fill="auto"/>
          </w:tcPr>
          <w:p w14:paraId="576B3922" w14:textId="77777777" w:rsidR="00D23DD1" w:rsidRPr="00AA32A8" w:rsidRDefault="00D23DD1" w:rsidP="005E383C">
            <w:pPr>
              <w:spacing w:before="40" w:after="40"/>
              <w:ind w:left="340"/>
              <w:rPr>
                <w:rFonts w:asciiTheme="majorBidi" w:hAnsiTheme="majorBidi" w:cstheme="majorBidi"/>
                <w:sz w:val="18"/>
                <w:szCs w:val="18"/>
              </w:rPr>
            </w:pPr>
            <w:r w:rsidRPr="00AA32A8">
              <w:rPr>
                <w:rFonts w:asciiTheme="majorBidi" w:hAnsiTheme="majorBidi" w:cstheme="majorBidi"/>
                <w:sz w:val="18"/>
                <w:szCs w:val="18"/>
              </w:rPr>
              <w:t>For the exclusion zone about the geostationary-satellite orbit:</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77BA684"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DAFF5A2"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26F4655"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1E9F5B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784F262"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2535F35"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3786AA4"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D9FEF1E"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BA52E0F"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AE4DF5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A.4.b.7.d</w:t>
            </w:r>
          </w:p>
        </w:tc>
        <w:tc>
          <w:tcPr>
            <w:tcW w:w="529" w:type="dxa"/>
            <w:tcBorders>
              <w:top w:val="single" w:sz="4" w:space="0" w:color="auto"/>
              <w:left w:val="nil"/>
              <w:bottom w:val="single" w:sz="4" w:space="0" w:color="auto"/>
              <w:right w:val="single" w:sz="12" w:space="0" w:color="auto"/>
            </w:tcBorders>
            <w:shd w:val="clear" w:color="auto" w:fill="auto"/>
            <w:vAlign w:val="center"/>
          </w:tcPr>
          <w:p w14:paraId="79583FF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48F731F"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0A68D5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A.4.b.7.d.1</w:t>
            </w:r>
          </w:p>
        </w:tc>
        <w:tc>
          <w:tcPr>
            <w:tcW w:w="6853" w:type="dxa"/>
            <w:tcBorders>
              <w:top w:val="single" w:sz="4" w:space="0" w:color="auto"/>
              <w:left w:val="nil"/>
              <w:bottom w:val="single" w:sz="4" w:space="0" w:color="auto"/>
              <w:right w:val="double" w:sz="4" w:space="0" w:color="auto"/>
            </w:tcBorders>
            <w:shd w:val="clear" w:color="auto" w:fill="auto"/>
          </w:tcPr>
          <w:p w14:paraId="5088A947" w14:textId="77777777" w:rsidR="00D23DD1" w:rsidRPr="00AA32A8" w:rsidRDefault="00D23DD1" w:rsidP="005E383C">
            <w:pPr>
              <w:tabs>
                <w:tab w:val="left" w:pos="1152"/>
              </w:tabs>
              <w:spacing w:before="40" w:after="40"/>
              <w:ind w:left="510"/>
              <w:rPr>
                <w:sz w:val="18"/>
                <w:szCs w:val="18"/>
              </w:rPr>
            </w:pPr>
            <w:r w:rsidRPr="00AA32A8">
              <w:rPr>
                <w:sz w:val="18"/>
                <w:szCs w:val="18"/>
              </w:rPr>
              <w:t xml:space="preserve">the type of zone (based on topocentric angle, satellite-based angle </w:t>
            </w:r>
            <w:del w:id="340" w:author="Author">
              <w:r w:rsidRPr="00AA32A8" w:rsidDel="00C0390A">
                <w:rPr>
                  <w:sz w:val="18"/>
                  <w:szCs w:val="18"/>
                </w:rPr>
                <w:delText xml:space="preserve">or other method </w:delText>
              </w:r>
            </w:del>
            <w:r w:rsidRPr="00AA32A8">
              <w:rPr>
                <w:sz w:val="18"/>
                <w:szCs w:val="18"/>
              </w:rPr>
              <w:t>for establishing the exclusion zone)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5D2F9D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9C84A6F"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3DC522E"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649579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6B34F58" w14:textId="77777777" w:rsidR="00D23DD1" w:rsidRPr="00AA32A8" w:rsidRDefault="00D23DD1" w:rsidP="005E383C">
            <w:pPr>
              <w:spacing w:before="40" w:after="40"/>
              <w:jc w:val="center"/>
              <w:rPr>
                <w:rFonts w:asciiTheme="majorBidi" w:hAnsiTheme="majorBidi" w:cstheme="majorBidi"/>
                <w:b/>
                <w:bCs/>
                <w:sz w:val="18"/>
                <w:szCs w:val="18"/>
              </w:rPr>
            </w:pPr>
            <w:del w:id="341" w:author="Author">
              <w:r w:rsidRPr="00AA32A8" w:rsidDel="00C24637">
                <w:rPr>
                  <w:rFonts w:asciiTheme="majorBidi" w:hAnsiTheme="majorBidi" w:cstheme="majorBidi"/>
                  <w:b/>
                  <w:bCs/>
                  <w:sz w:val="18"/>
                  <w:szCs w:val="18"/>
                </w:rPr>
                <w:delText>X</w:delText>
              </w:r>
            </w:del>
            <w:ins w:id="342" w:author="Author">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17F7C1F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6D979F3"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02828D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FB441A3"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146C92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A.4.b.7.d.1</w:t>
            </w:r>
          </w:p>
        </w:tc>
        <w:tc>
          <w:tcPr>
            <w:tcW w:w="529" w:type="dxa"/>
            <w:tcBorders>
              <w:top w:val="single" w:sz="4" w:space="0" w:color="auto"/>
              <w:left w:val="nil"/>
              <w:bottom w:val="single" w:sz="4" w:space="0" w:color="auto"/>
              <w:right w:val="single" w:sz="12" w:space="0" w:color="auto"/>
            </w:tcBorders>
            <w:shd w:val="clear" w:color="auto" w:fill="auto"/>
            <w:vAlign w:val="center"/>
          </w:tcPr>
          <w:p w14:paraId="639FCD2F"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5C3DE84"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E40271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A.4.b.7.d.2</w:t>
            </w:r>
          </w:p>
        </w:tc>
        <w:tc>
          <w:tcPr>
            <w:tcW w:w="6853" w:type="dxa"/>
            <w:tcBorders>
              <w:top w:val="single" w:sz="4" w:space="0" w:color="auto"/>
              <w:left w:val="nil"/>
              <w:bottom w:val="single" w:sz="4" w:space="0" w:color="auto"/>
              <w:right w:val="double" w:sz="4" w:space="0" w:color="auto"/>
            </w:tcBorders>
            <w:shd w:val="clear" w:color="auto" w:fill="auto"/>
          </w:tcPr>
          <w:p w14:paraId="4E281AA8" w14:textId="77777777" w:rsidR="00D23DD1" w:rsidRPr="00AA32A8" w:rsidRDefault="00D23DD1" w:rsidP="005E383C">
            <w:pPr>
              <w:tabs>
                <w:tab w:val="left" w:pos="1152"/>
              </w:tabs>
              <w:spacing w:before="40" w:after="40"/>
              <w:ind w:left="510"/>
              <w:rPr>
                <w:sz w:val="18"/>
                <w:szCs w:val="18"/>
              </w:rPr>
            </w:pPr>
            <w:r w:rsidRPr="00AA32A8">
              <w:rPr>
                <w:sz w:val="18"/>
                <w:szCs w:val="18"/>
              </w:rPr>
              <w:t>if the zone is based on a topocentric angle or a satellite-based angle, the width of the zone, in degrees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3938A8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E37362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725B55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CA97F9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D91F47E"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235D57D2"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EFEE92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443838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D192C94"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59D00A7F"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A.4.b.7.d.2</w:t>
            </w:r>
          </w:p>
        </w:tc>
        <w:tc>
          <w:tcPr>
            <w:tcW w:w="529" w:type="dxa"/>
            <w:tcBorders>
              <w:top w:val="single" w:sz="4" w:space="0" w:color="auto"/>
              <w:left w:val="nil"/>
              <w:bottom w:val="single" w:sz="4" w:space="0" w:color="auto"/>
              <w:right w:val="single" w:sz="12" w:space="0" w:color="auto"/>
            </w:tcBorders>
            <w:shd w:val="clear" w:color="auto" w:fill="auto"/>
            <w:vAlign w:val="center"/>
          </w:tcPr>
          <w:p w14:paraId="1D2F971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462D23C"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63C3849" w14:textId="77777777" w:rsidR="00D23DD1" w:rsidRPr="00B90A71" w:rsidRDefault="00D23DD1" w:rsidP="005E383C">
            <w:pPr>
              <w:spacing w:before="40" w:after="40"/>
              <w:rPr>
                <w:rFonts w:asciiTheme="majorBidi" w:hAnsiTheme="majorBidi" w:cstheme="majorBidi"/>
                <w:sz w:val="18"/>
                <w:szCs w:val="18"/>
                <w:lang w:eastAsia="zh-CN"/>
              </w:rPr>
            </w:pPr>
            <w:r w:rsidRPr="00B90A71">
              <w:rPr>
                <w:rFonts w:asciiTheme="majorBidi" w:hAnsiTheme="majorBidi" w:cstheme="majorBidi"/>
                <w:sz w:val="18"/>
                <w:szCs w:val="18"/>
                <w:lang w:eastAsia="zh-CN"/>
              </w:rPr>
              <w:t>A.4.b.7.d.3</w:t>
            </w:r>
          </w:p>
        </w:tc>
        <w:tc>
          <w:tcPr>
            <w:tcW w:w="6853" w:type="dxa"/>
            <w:tcBorders>
              <w:top w:val="single" w:sz="4" w:space="0" w:color="auto"/>
              <w:left w:val="nil"/>
              <w:bottom w:val="single" w:sz="4" w:space="0" w:color="auto"/>
              <w:right w:val="double" w:sz="4" w:space="0" w:color="auto"/>
            </w:tcBorders>
            <w:shd w:val="clear" w:color="auto" w:fill="auto"/>
          </w:tcPr>
          <w:p w14:paraId="4F480330" w14:textId="77777777" w:rsidR="00D23DD1" w:rsidRPr="00AA32A8" w:rsidDel="00C0390A" w:rsidRDefault="00D23DD1" w:rsidP="005E383C">
            <w:pPr>
              <w:spacing w:before="40" w:after="40"/>
              <w:ind w:left="510"/>
              <w:rPr>
                <w:del w:id="343" w:author="Author"/>
                <w:sz w:val="18"/>
                <w:szCs w:val="18"/>
              </w:rPr>
            </w:pPr>
            <w:del w:id="344" w:author="Author">
              <w:r w:rsidRPr="00AA32A8" w:rsidDel="00C0390A">
                <w:rPr>
                  <w:sz w:val="18"/>
                  <w:szCs w:val="18"/>
                </w:rPr>
                <w:delText>if an alternative method is used for establishing the exclusion zone, a detailed description of the avoidance mechanism</w:delText>
              </w:r>
            </w:del>
          </w:p>
          <w:p w14:paraId="18AF2AE5"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ins w:id="345" w:author="Author">
              <w:r w:rsidRPr="00AA32A8">
                <w:rPr>
                  <w:b/>
                  <w:bCs/>
                  <w:iCs/>
                  <w:sz w:val="18"/>
                  <w:szCs w:val="18"/>
                </w:rPr>
                <w:t>Not used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30D6098"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33F730D"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42D664E"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CBA9B1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DDCF9FB" w14:textId="77777777" w:rsidR="00D23DD1" w:rsidRPr="00AA32A8" w:rsidRDefault="00D23DD1" w:rsidP="005E383C">
            <w:pPr>
              <w:spacing w:before="40" w:after="40"/>
              <w:jc w:val="center"/>
              <w:rPr>
                <w:rFonts w:asciiTheme="majorBidi" w:hAnsiTheme="majorBidi" w:cstheme="majorBidi"/>
                <w:b/>
                <w:bCs/>
                <w:sz w:val="18"/>
                <w:szCs w:val="18"/>
              </w:rPr>
            </w:pPr>
            <w:del w:id="346" w:author="Author">
              <w:r w:rsidRPr="00AA32A8" w:rsidDel="00C0390A">
                <w:rPr>
                  <w:rFonts w:asciiTheme="majorBidi" w:hAnsiTheme="majorBidi" w:cstheme="majorBidi"/>
                  <w:b/>
                  <w:bCs/>
                  <w:sz w:val="18"/>
                  <w:szCs w:val="18"/>
                </w:rPr>
                <w:delText>+</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116EDB3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4DD90D2"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309A41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3E85A4C"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3DCF6F1" w14:textId="77777777" w:rsidR="00D23DD1" w:rsidRPr="00AA32A8" w:rsidRDefault="00D23DD1" w:rsidP="005E383C">
            <w:pPr>
              <w:spacing w:before="40" w:after="40"/>
              <w:rPr>
                <w:rFonts w:asciiTheme="majorBidi" w:hAnsiTheme="majorBidi" w:cstheme="majorBidi"/>
                <w:sz w:val="18"/>
                <w:szCs w:val="18"/>
                <w:lang w:eastAsia="zh-CN"/>
              </w:rPr>
            </w:pPr>
            <w:r w:rsidRPr="00B90A71">
              <w:rPr>
                <w:rFonts w:asciiTheme="majorBidi" w:hAnsiTheme="majorBidi" w:cstheme="majorBidi"/>
                <w:sz w:val="18"/>
                <w:szCs w:val="18"/>
                <w:lang w:eastAsia="zh-CN"/>
              </w:rPr>
              <w:t>A.4.b.7.d.3</w:t>
            </w:r>
          </w:p>
        </w:tc>
        <w:tc>
          <w:tcPr>
            <w:tcW w:w="529" w:type="dxa"/>
            <w:tcBorders>
              <w:top w:val="single" w:sz="4" w:space="0" w:color="auto"/>
              <w:left w:val="nil"/>
              <w:bottom w:val="single" w:sz="4" w:space="0" w:color="auto"/>
              <w:right w:val="single" w:sz="12" w:space="0" w:color="auto"/>
            </w:tcBorders>
            <w:shd w:val="clear" w:color="auto" w:fill="auto"/>
            <w:vAlign w:val="center"/>
          </w:tcPr>
          <w:p w14:paraId="0EFA5385"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12D7FB77"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E28151F" w14:textId="77777777" w:rsidR="00D23DD1" w:rsidRPr="00AA32A8" w:rsidRDefault="00D23DD1" w:rsidP="005E383C">
            <w:pPr>
              <w:spacing w:before="40" w:after="40"/>
              <w:jc w:val="center"/>
              <w:rPr>
                <w:rFonts w:asciiTheme="majorBidi" w:hAnsiTheme="majorBidi" w:cstheme="majorBidi"/>
                <w:sz w:val="18"/>
                <w:szCs w:val="18"/>
                <w:lang w:eastAsia="zh-CN"/>
              </w:rPr>
            </w:pPr>
            <w:ins w:id="347" w:author="Author">
              <w:r w:rsidRPr="00AA32A8">
                <w:rPr>
                  <w:rFonts w:asciiTheme="majorBidi" w:hAnsiTheme="majorBidi" w:cstheme="majorBidi"/>
                  <w:sz w:val="18"/>
                  <w:szCs w:val="18"/>
                  <w:lang w:eastAsia="zh-CN"/>
                </w:rPr>
                <w:t>…</w:t>
              </w:r>
            </w:ins>
          </w:p>
        </w:tc>
        <w:tc>
          <w:tcPr>
            <w:tcW w:w="6853" w:type="dxa"/>
            <w:tcBorders>
              <w:top w:val="single" w:sz="4" w:space="0" w:color="auto"/>
              <w:left w:val="nil"/>
              <w:bottom w:val="single" w:sz="4" w:space="0" w:color="auto"/>
              <w:right w:val="double" w:sz="4" w:space="0" w:color="auto"/>
            </w:tcBorders>
            <w:shd w:val="clear" w:color="auto" w:fill="auto"/>
          </w:tcPr>
          <w:p w14:paraId="72BF317B" w14:textId="77777777" w:rsidR="00D23DD1" w:rsidRPr="00AA32A8" w:rsidRDefault="00D23DD1" w:rsidP="005E383C">
            <w:pPr>
              <w:tabs>
                <w:tab w:val="left" w:pos="288"/>
                <w:tab w:val="left" w:pos="576"/>
                <w:tab w:val="left" w:pos="864"/>
                <w:tab w:val="left" w:pos="1152"/>
                <w:tab w:val="left" w:pos="1440"/>
              </w:tabs>
              <w:spacing w:before="40" w:after="40"/>
              <w:ind w:left="112"/>
              <w:jc w:val="center"/>
              <w:rPr>
                <w:sz w:val="18"/>
                <w:szCs w:val="18"/>
              </w:rPr>
            </w:pPr>
            <w:ins w:id="348" w:author="Author">
              <w:r w:rsidRPr="00AA32A8">
                <w:rPr>
                  <w:rFonts w:asciiTheme="majorBidi" w:hAnsiTheme="majorBidi" w:cstheme="majorBidi"/>
                  <w:sz w:val="18"/>
                  <w:szCs w:val="18"/>
                  <w:lang w:eastAsia="zh-CN"/>
                </w:rPr>
                <w:t>…</w:t>
              </w:r>
            </w:ins>
          </w:p>
        </w:tc>
        <w:tc>
          <w:tcPr>
            <w:tcW w:w="6658" w:type="dxa"/>
            <w:gridSpan w:val="9"/>
            <w:tcBorders>
              <w:top w:val="single" w:sz="4" w:space="0" w:color="auto"/>
              <w:left w:val="double" w:sz="4" w:space="0" w:color="auto"/>
              <w:right w:val="double" w:sz="6" w:space="0" w:color="auto"/>
            </w:tcBorders>
            <w:shd w:val="clear" w:color="auto" w:fill="auto"/>
            <w:vAlign w:val="center"/>
          </w:tcPr>
          <w:p w14:paraId="2BDA391D" w14:textId="77777777" w:rsidR="00D23DD1" w:rsidRPr="00AA32A8" w:rsidRDefault="00D23DD1" w:rsidP="005E383C">
            <w:pPr>
              <w:spacing w:before="40" w:after="40"/>
              <w:jc w:val="center"/>
              <w:rPr>
                <w:rFonts w:asciiTheme="majorBidi" w:hAnsiTheme="majorBidi" w:cstheme="majorBidi"/>
                <w:b/>
                <w:bCs/>
                <w:sz w:val="18"/>
                <w:szCs w:val="18"/>
              </w:rPr>
            </w:pPr>
            <w:ins w:id="349" w:author="Author">
              <w:r w:rsidRPr="00AA32A8">
                <w:rPr>
                  <w:rFonts w:asciiTheme="majorBidi" w:hAnsiTheme="majorBidi" w:cstheme="majorBidi"/>
                  <w:sz w:val="18"/>
                  <w:szCs w:val="18"/>
                  <w:lang w:eastAsia="zh-CN"/>
                </w:rPr>
                <w:t>…</w:t>
              </w:r>
            </w:ins>
          </w:p>
        </w:tc>
        <w:tc>
          <w:tcPr>
            <w:tcW w:w="1169" w:type="dxa"/>
            <w:tcBorders>
              <w:top w:val="single" w:sz="4" w:space="0" w:color="auto"/>
              <w:left w:val="nil"/>
              <w:bottom w:val="single" w:sz="4" w:space="0" w:color="auto"/>
              <w:right w:val="double" w:sz="6" w:space="0" w:color="auto"/>
            </w:tcBorders>
            <w:shd w:val="clear" w:color="000000" w:fill="auto"/>
          </w:tcPr>
          <w:p w14:paraId="6DCDEA12" w14:textId="77777777" w:rsidR="00D23DD1" w:rsidRPr="00AA32A8" w:rsidRDefault="00D23DD1" w:rsidP="005E383C">
            <w:pPr>
              <w:spacing w:before="40" w:after="40"/>
              <w:jc w:val="center"/>
              <w:rPr>
                <w:rFonts w:asciiTheme="majorBidi" w:hAnsiTheme="majorBidi" w:cstheme="majorBidi"/>
                <w:sz w:val="18"/>
                <w:szCs w:val="18"/>
                <w:lang w:eastAsia="zh-CN"/>
              </w:rPr>
            </w:pPr>
            <w:ins w:id="350" w:author="Author">
              <w:r w:rsidRPr="00AA32A8">
                <w:rPr>
                  <w:rFonts w:asciiTheme="majorBidi" w:hAnsiTheme="majorBidi" w:cstheme="majorBidi"/>
                  <w:sz w:val="18"/>
                  <w:szCs w:val="18"/>
                  <w:lang w:eastAsia="zh-CN"/>
                </w:rPr>
                <w:t>…</w:t>
              </w:r>
            </w:ins>
          </w:p>
        </w:tc>
        <w:tc>
          <w:tcPr>
            <w:tcW w:w="529" w:type="dxa"/>
            <w:tcBorders>
              <w:top w:val="single" w:sz="4" w:space="0" w:color="auto"/>
              <w:left w:val="nil"/>
              <w:right w:val="single" w:sz="12" w:space="0" w:color="auto"/>
            </w:tcBorders>
            <w:shd w:val="clear" w:color="auto" w:fill="auto"/>
            <w:vAlign w:val="center"/>
          </w:tcPr>
          <w:p w14:paraId="0F999AE5" w14:textId="77777777" w:rsidR="00D23DD1" w:rsidRPr="00AA32A8" w:rsidRDefault="00D23DD1" w:rsidP="005E383C">
            <w:pPr>
              <w:spacing w:before="40" w:after="40"/>
              <w:jc w:val="center"/>
              <w:rPr>
                <w:rFonts w:asciiTheme="majorBidi" w:hAnsiTheme="majorBidi" w:cstheme="majorBidi"/>
                <w:b/>
                <w:bCs/>
                <w:sz w:val="18"/>
                <w:szCs w:val="18"/>
              </w:rPr>
            </w:pPr>
            <w:ins w:id="351" w:author="Author">
              <w:r w:rsidRPr="00AA32A8">
                <w:rPr>
                  <w:rFonts w:asciiTheme="majorBidi" w:hAnsiTheme="majorBidi" w:cstheme="majorBidi"/>
                  <w:sz w:val="18"/>
                  <w:szCs w:val="18"/>
                  <w:lang w:eastAsia="zh-CN"/>
                </w:rPr>
                <w:t>…</w:t>
              </w:r>
            </w:ins>
          </w:p>
        </w:tc>
      </w:tr>
      <w:tr w:rsidR="00D23DD1" w:rsidRPr="00AA32A8" w14:paraId="5C04A3F9"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2D6C785" w14:textId="77777777" w:rsidR="00D23DD1" w:rsidRPr="00AA32A8" w:rsidRDefault="00D23DD1" w:rsidP="005E383C">
            <w:pPr>
              <w:keepNext/>
              <w:spacing w:before="40" w:after="40"/>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lastRenderedPageBreak/>
              <w:t>A.14</w:t>
            </w:r>
          </w:p>
        </w:tc>
        <w:tc>
          <w:tcPr>
            <w:tcW w:w="6853" w:type="dxa"/>
            <w:tcBorders>
              <w:top w:val="single" w:sz="4" w:space="0" w:color="auto"/>
              <w:left w:val="nil"/>
              <w:bottom w:val="single" w:sz="4" w:space="0" w:color="auto"/>
              <w:right w:val="double" w:sz="4" w:space="0" w:color="auto"/>
            </w:tcBorders>
            <w:shd w:val="clear" w:color="auto" w:fill="auto"/>
          </w:tcPr>
          <w:p w14:paraId="04B0F124" w14:textId="77777777" w:rsidR="00D23DD1" w:rsidRPr="00AA32A8" w:rsidRDefault="00D23DD1" w:rsidP="005E383C">
            <w:pPr>
              <w:keepNext/>
              <w:spacing w:before="40" w:after="40"/>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FOR STATIONS OPERATING IN A FREQUENCY BAND SUBJECT TO Nos. 22.5C, 22.5D OR 22.5F: SPECTRUM MASKS</w:t>
            </w:r>
          </w:p>
        </w:tc>
        <w:tc>
          <w:tcPr>
            <w:tcW w:w="6658" w:type="dxa"/>
            <w:gridSpan w:val="9"/>
            <w:tcBorders>
              <w:left w:val="double" w:sz="4" w:space="0" w:color="auto"/>
              <w:bottom w:val="single" w:sz="4" w:space="0" w:color="auto"/>
              <w:right w:val="double" w:sz="6" w:space="0" w:color="auto"/>
            </w:tcBorders>
            <w:shd w:val="clear" w:color="000000" w:fill="C0C0C0"/>
            <w:vAlign w:val="center"/>
          </w:tcPr>
          <w:p w14:paraId="131FB1EC"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4" w:space="0" w:color="auto"/>
            </w:tcBorders>
            <w:shd w:val="clear" w:color="000000" w:fill="auto"/>
          </w:tcPr>
          <w:p w14:paraId="41F96BEA" w14:textId="77777777" w:rsidR="00D23DD1" w:rsidRPr="00AA32A8" w:rsidRDefault="00D23DD1" w:rsidP="005E383C">
            <w:pPr>
              <w:keepNext/>
              <w:spacing w:before="40" w:after="40"/>
              <w:jc w:val="center"/>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A.14</w:t>
            </w:r>
          </w:p>
        </w:tc>
        <w:tc>
          <w:tcPr>
            <w:tcW w:w="529" w:type="dxa"/>
            <w:tcBorders>
              <w:left w:val="double" w:sz="4" w:space="0" w:color="auto"/>
              <w:bottom w:val="single" w:sz="4" w:space="0" w:color="auto"/>
              <w:right w:val="double" w:sz="6" w:space="0" w:color="auto"/>
            </w:tcBorders>
            <w:shd w:val="clear" w:color="000000" w:fill="C0C0C0"/>
            <w:vAlign w:val="center"/>
          </w:tcPr>
          <w:p w14:paraId="18ADBBA7" w14:textId="77777777" w:rsidR="00D23DD1" w:rsidRPr="00AA32A8" w:rsidRDefault="00D23DD1" w:rsidP="005E383C">
            <w:pPr>
              <w:keepNext/>
              <w:spacing w:before="40" w:after="40"/>
              <w:jc w:val="center"/>
              <w:rPr>
                <w:rFonts w:asciiTheme="majorBidi" w:hAnsiTheme="majorBidi" w:cstheme="majorBidi"/>
                <w:b/>
                <w:bCs/>
                <w:sz w:val="18"/>
                <w:szCs w:val="18"/>
              </w:rPr>
            </w:pPr>
          </w:p>
        </w:tc>
      </w:tr>
      <w:tr w:rsidR="00D23DD1" w:rsidRPr="00AA32A8" w14:paraId="24B031B9"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9136B0A"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A.14.a</w:t>
            </w:r>
          </w:p>
        </w:tc>
        <w:tc>
          <w:tcPr>
            <w:tcW w:w="6853" w:type="dxa"/>
            <w:tcBorders>
              <w:top w:val="single" w:sz="4" w:space="0" w:color="auto"/>
              <w:left w:val="nil"/>
              <w:bottom w:val="single" w:sz="4" w:space="0" w:color="auto"/>
              <w:right w:val="double" w:sz="4" w:space="0" w:color="auto"/>
            </w:tcBorders>
            <w:shd w:val="clear" w:color="auto" w:fill="auto"/>
          </w:tcPr>
          <w:p w14:paraId="38FE2178" w14:textId="77777777" w:rsidR="00D23DD1" w:rsidRPr="00AA32A8" w:rsidRDefault="00D23DD1" w:rsidP="005E383C">
            <w:pPr>
              <w:keepNext/>
              <w:spacing w:before="40" w:after="40"/>
              <w:ind w:leftChars="60" w:left="144"/>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 xml:space="preserve">For each </w:t>
            </w:r>
            <w:proofErr w:type="spellStart"/>
            <w:r w:rsidRPr="00AA32A8">
              <w:rPr>
                <w:rFonts w:asciiTheme="majorBidi" w:hAnsiTheme="majorBidi" w:cstheme="majorBidi"/>
                <w:b/>
                <w:bCs/>
                <w:sz w:val="18"/>
                <w:szCs w:val="18"/>
                <w:lang w:eastAsia="zh-CN"/>
              </w:rPr>
              <w:t>e.i.r.p</w:t>
            </w:r>
            <w:proofErr w:type="spellEnd"/>
            <w:r w:rsidRPr="00AA32A8">
              <w:rPr>
                <w:rFonts w:asciiTheme="majorBidi" w:hAnsiTheme="majorBidi" w:cstheme="majorBidi"/>
                <w:b/>
                <w:bCs/>
                <w:sz w:val="18"/>
                <w:szCs w:val="18"/>
                <w:lang w:eastAsia="zh-CN"/>
              </w:rPr>
              <w:t>. mask used by the non-geostationary space station:</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856D35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5F63C73"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279AFB7"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156D23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ACADCC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73836CA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3EBC6F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73BCCAA"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C2769A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F0DFC78" w14:textId="77777777" w:rsidR="00D23DD1" w:rsidRPr="00AA32A8" w:rsidRDefault="00D23DD1" w:rsidP="005E383C">
            <w:pPr>
              <w:keepNext/>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A.14.a</w:t>
            </w:r>
          </w:p>
        </w:tc>
        <w:tc>
          <w:tcPr>
            <w:tcW w:w="529" w:type="dxa"/>
            <w:tcBorders>
              <w:top w:val="single" w:sz="4" w:space="0" w:color="auto"/>
              <w:left w:val="nil"/>
              <w:bottom w:val="single" w:sz="4" w:space="0" w:color="auto"/>
              <w:right w:val="single" w:sz="12" w:space="0" w:color="auto"/>
            </w:tcBorders>
            <w:shd w:val="clear" w:color="auto" w:fill="auto"/>
            <w:vAlign w:val="center"/>
          </w:tcPr>
          <w:p w14:paraId="569B73A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5C09120"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6704334"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A.14.a.1</w:t>
            </w:r>
          </w:p>
        </w:tc>
        <w:tc>
          <w:tcPr>
            <w:tcW w:w="6853" w:type="dxa"/>
            <w:tcBorders>
              <w:top w:val="single" w:sz="4" w:space="0" w:color="auto"/>
              <w:left w:val="nil"/>
              <w:bottom w:val="single" w:sz="4" w:space="0" w:color="auto"/>
              <w:right w:val="double" w:sz="4" w:space="0" w:color="auto"/>
            </w:tcBorders>
            <w:shd w:val="clear" w:color="auto" w:fill="auto"/>
          </w:tcPr>
          <w:p w14:paraId="6BCECFD2" w14:textId="77777777" w:rsidR="00D23DD1" w:rsidRPr="00AA32A8" w:rsidRDefault="00D23DD1" w:rsidP="005E383C">
            <w:pPr>
              <w:keepNext/>
              <w:spacing w:before="40" w:after="40"/>
              <w:ind w:left="170"/>
              <w:rPr>
                <w:sz w:val="18"/>
                <w:szCs w:val="18"/>
              </w:rPr>
            </w:pPr>
            <w:r w:rsidRPr="00AA32A8">
              <w:rPr>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8079263"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587DDC5"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853A78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C4DF102"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52397D7" w14:textId="77777777" w:rsidR="00D23DD1" w:rsidRPr="00AA32A8" w:rsidRDefault="00D23DD1" w:rsidP="005E383C">
            <w:pPr>
              <w:keepNext/>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1850332"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6D88B2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C601A7D"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5DE4D86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F4F64C0" w14:textId="77777777" w:rsidR="00D23DD1" w:rsidRPr="00AA32A8" w:rsidRDefault="00D23DD1" w:rsidP="005E383C">
            <w:pPr>
              <w:keepNext/>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A.14.a.1</w:t>
            </w:r>
          </w:p>
        </w:tc>
        <w:tc>
          <w:tcPr>
            <w:tcW w:w="529" w:type="dxa"/>
            <w:tcBorders>
              <w:top w:val="single" w:sz="4" w:space="0" w:color="auto"/>
              <w:left w:val="nil"/>
              <w:bottom w:val="single" w:sz="4" w:space="0" w:color="auto"/>
              <w:right w:val="single" w:sz="12" w:space="0" w:color="auto"/>
            </w:tcBorders>
            <w:shd w:val="clear" w:color="auto" w:fill="auto"/>
            <w:vAlign w:val="center"/>
          </w:tcPr>
          <w:p w14:paraId="13D8F87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53FEDEA"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78C2C53"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A.14.a.2</w:t>
            </w:r>
          </w:p>
        </w:tc>
        <w:tc>
          <w:tcPr>
            <w:tcW w:w="6853" w:type="dxa"/>
            <w:tcBorders>
              <w:top w:val="single" w:sz="4" w:space="0" w:color="auto"/>
              <w:left w:val="nil"/>
              <w:bottom w:val="single" w:sz="4" w:space="0" w:color="auto"/>
              <w:right w:val="double" w:sz="4" w:space="0" w:color="auto"/>
            </w:tcBorders>
            <w:shd w:val="clear" w:color="auto" w:fill="auto"/>
          </w:tcPr>
          <w:p w14:paraId="678D52BA" w14:textId="77777777" w:rsidR="00D23DD1" w:rsidRPr="00AA32A8" w:rsidRDefault="00D23DD1" w:rsidP="005E383C">
            <w:pPr>
              <w:keepNext/>
              <w:spacing w:before="40" w:after="40"/>
              <w:ind w:left="170"/>
              <w:rPr>
                <w:sz w:val="18"/>
                <w:szCs w:val="18"/>
              </w:rPr>
            </w:pPr>
            <w:r w:rsidRPr="00AA32A8">
              <w:rPr>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3AB9CF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9B158B7"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3A54C09"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762A9C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F18B740" w14:textId="77777777" w:rsidR="00D23DD1" w:rsidRPr="00AA32A8" w:rsidRDefault="00D23DD1" w:rsidP="005E383C">
            <w:pPr>
              <w:keepNext/>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123AD85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689222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5F0B2CD"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E081A97"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7F114EF" w14:textId="77777777" w:rsidR="00D23DD1" w:rsidRPr="00AA32A8" w:rsidRDefault="00D23DD1" w:rsidP="005E383C">
            <w:pPr>
              <w:keepNext/>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A.14.a.2</w:t>
            </w:r>
          </w:p>
        </w:tc>
        <w:tc>
          <w:tcPr>
            <w:tcW w:w="529" w:type="dxa"/>
            <w:tcBorders>
              <w:top w:val="single" w:sz="4" w:space="0" w:color="auto"/>
              <w:left w:val="nil"/>
              <w:bottom w:val="single" w:sz="4" w:space="0" w:color="auto"/>
              <w:right w:val="single" w:sz="12" w:space="0" w:color="auto"/>
            </w:tcBorders>
            <w:shd w:val="clear" w:color="auto" w:fill="auto"/>
            <w:vAlign w:val="center"/>
          </w:tcPr>
          <w:p w14:paraId="16BCD4E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0C4707B"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09727F6"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A.14.a.3</w:t>
            </w:r>
          </w:p>
        </w:tc>
        <w:tc>
          <w:tcPr>
            <w:tcW w:w="6853" w:type="dxa"/>
            <w:tcBorders>
              <w:top w:val="single" w:sz="4" w:space="0" w:color="auto"/>
              <w:left w:val="nil"/>
              <w:bottom w:val="single" w:sz="4" w:space="0" w:color="auto"/>
              <w:right w:val="double" w:sz="4" w:space="0" w:color="auto"/>
            </w:tcBorders>
            <w:shd w:val="clear" w:color="auto" w:fill="auto"/>
          </w:tcPr>
          <w:p w14:paraId="21E4EF2C" w14:textId="77777777" w:rsidR="00D23DD1" w:rsidRPr="00AA32A8" w:rsidRDefault="00D23DD1" w:rsidP="005E383C">
            <w:pPr>
              <w:keepNext/>
              <w:spacing w:before="40" w:after="40"/>
              <w:ind w:left="170"/>
              <w:rPr>
                <w:sz w:val="18"/>
                <w:szCs w:val="18"/>
              </w:rPr>
            </w:pPr>
            <w:r w:rsidRPr="00AA32A8">
              <w:rPr>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6B8268D"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1ABD892"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78A041B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705D9C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68182E2" w14:textId="77777777" w:rsidR="00D23DD1" w:rsidRPr="00AA32A8" w:rsidRDefault="00D23DD1" w:rsidP="005E383C">
            <w:pPr>
              <w:keepNext/>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61870A2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49CF29A"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413CA85"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64D429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D00280B" w14:textId="77777777" w:rsidR="00D23DD1" w:rsidRPr="00AA32A8" w:rsidRDefault="00D23DD1" w:rsidP="005E383C">
            <w:pPr>
              <w:keepNext/>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A.14.a.3</w:t>
            </w:r>
          </w:p>
        </w:tc>
        <w:tc>
          <w:tcPr>
            <w:tcW w:w="529" w:type="dxa"/>
            <w:tcBorders>
              <w:top w:val="single" w:sz="4" w:space="0" w:color="auto"/>
              <w:left w:val="nil"/>
              <w:bottom w:val="single" w:sz="4" w:space="0" w:color="auto"/>
              <w:right w:val="single" w:sz="12" w:space="0" w:color="auto"/>
            </w:tcBorders>
            <w:shd w:val="clear" w:color="auto" w:fill="auto"/>
            <w:vAlign w:val="center"/>
          </w:tcPr>
          <w:p w14:paraId="4A0D06A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1433F4A"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B1C13A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A.14.a.4</w:t>
            </w:r>
          </w:p>
        </w:tc>
        <w:tc>
          <w:tcPr>
            <w:tcW w:w="6853" w:type="dxa"/>
            <w:tcBorders>
              <w:top w:val="single" w:sz="4" w:space="0" w:color="auto"/>
              <w:left w:val="nil"/>
              <w:bottom w:val="single" w:sz="4" w:space="0" w:color="auto"/>
              <w:right w:val="double" w:sz="4" w:space="0" w:color="auto"/>
            </w:tcBorders>
            <w:shd w:val="clear" w:color="auto" w:fill="auto"/>
          </w:tcPr>
          <w:p w14:paraId="3F2A8F9C"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sz w:val="18"/>
                <w:szCs w:val="18"/>
              </w:rPr>
              <w:t xml:space="preserve">the mask pattern defined in terms of the power in the </w:t>
            </w:r>
            <w:r w:rsidRPr="00AA32A8">
              <w:rPr>
                <w:sz w:val="18"/>
                <w:szCs w:val="18"/>
              </w:rPr>
              <w:t>reference</w:t>
            </w:r>
            <w:r w:rsidRPr="00AA32A8">
              <w:rPr>
                <w:rFonts w:asciiTheme="majorBidi" w:hAnsiTheme="majorBidi"/>
                <w:sz w:val="18"/>
                <w:szCs w:val="18"/>
              </w:rPr>
              <w:t xml:space="preserve"> bandwidth for a series of </w:t>
            </w:r>
            <w:del w:id="352" w:author="Author">
              <w:r w:rsidRPr="00AA32A8" w:rsidDel="00912333">
                <w:rPr>
                  <w:rFonts w:asciiTheme="majorBidi" w:hAnsiTheme="majorBidi"/>
                  <w:sz w:val="18"/>
                  <w:szCs w:val="18"/>
                </w:rPr>
                <w:delText xml:space="preserve">off-axis </w:delText>
              </w:r>
            </w:del>
            <w:r w:rsidRPr="00AA32A8">
              <w:rPr>
                <w:rFonts w:asciiTheme="majorBidi" w:hAnsiTheme="majorBidi"/>
                <w:sz w:val="18"/>
                <w:szCs w:val="18"/>
              </w:rPr>
              <w:t xml:space="preserve">angles </w:t>
            </w:r>
            <w:del w:id="353" w:author="Author">
              <w:r w:rsidRPr="00AA32A8" w:rsidDel="00912333">
                <w:rPr>
                  <w:rFonts w:asciiTheme="majorBidi" w:hAnsiTheme="majorBidi"/>
                  <w:sz w:val="18"/>
                  <w:szCs w:val="18"/>
                </w:rPr>
                <w:delText>with respect to a specified reference point</w:delText>
              </w:r>
            </w:del>
            <w:ins w:id="354" w:author="Author">
              <w:r w:rsidRPr="00AA32A8">
                <w:rPr>
                  <w:rFonts w:asciiTheme="majorBidi" w:hAnsiTheme="majorBidi"/>
                  <w:sz w:val="18"/>
                  <w:szCs w:val="18"/>
                </w:rPr>
                <w:t xml:space="preserve"> measured at the non-geostationary space station between the line to the sub-satellite point and the line to a point on the geostationary arc, together with the bandwidth used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ED43860"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E839983"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9A4F9E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912E48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4D7282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2D2C30B8"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355C070"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BC44800"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40B148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81E2694" w14:textId="77777777" w:rsidR="00D23DD1" w:rsidRPr="00AA32A8" w:rsidRDefault="00D23DD1" w:rsidP="005E383C">
            <w:pPr>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A.14.a.4</w:t>
            </w:r>
          </w:p>
        </w:tc>
        <w:tc>
          <w:tcPr>
            <w:tcW w:w="529" w:type="dxa"/>
            <w:tcBorders>
              <w:top w:val="single" w:sz="4" w:space="0" w:color="auto"/>
              <w:left w:val="nil"/>
              <w:bottom w:val="single" w:sz="4" w:space="0" w:color="auto"/>
              <w:right w:val="single" w:sz="12" w:space="0" w:color="auto"/>
            </w:tcBorders>
            <w:shd w:val="clear" w:color="auto" w:fill="auto"/>
            <w:vAlign w:val="center"/>
          </w:tcPr>
          <w:p w14:paraId="07BAB87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B144C7F"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BDFCB1B" w14:textId="77777777" w:rsidR="00D23DD1" w:rsidRPr="00AA32A8" w:rsidRDefault="00D23DD1" w:rsidP="005E383C">
            <w:pPr>
              <w:spacing w:before="40" w:after="40"/>
              <w:jc w:val="both"/>
              <w:rPr>
                <w:rFonts w:asciiTheme="majorBidi" w:hAnsiTheme="majorBidi"/>
                <w:sz w:val="18"/>
                <w:szCs w:val="18"/>
                <w:lang w:eastAsia="zh-CN"/>
              </w:rPr>
            </w:pPr>
            <w:ins w:id="355" w:author="Author">
              <w:r w:rsidRPr="00AA32A8">
                <w:rPr>
                  <w:rFonts w:asciiTheme="majorBidi" w:hAnsiTheme="majorBidi"/>
                  <w:sz w:val="18"/>
                  <w:szCs w:val="18"/>
                  <w:lang w:eastAsia="zh-CN"/>
                </w:rPr>
                <w:t>A.14.a.5</w:t>
              </w:r>
            </w:ins>
          </w:p>
        </w:tc>
        <w:tc>
          <w:tcPr>
            <w:tcW w:w="6853" w:type="dxa"/>
            <w:tcBorders>
              <w:top w:val="single" w:sz="4" w:space="0" w:color="auto"/>
              <w:left w:val="nil"/>
              <w:bottom w:val="single" w:sz="4" w:space="0" w:color="auto"/>
              <w:right w:val="double" w:sz="4" w:space="0" w:color="auto"/>
            </w:tcBorders>
            <w:shd w:val="clear" w:color="auto" w:fill="auto"/>
          </w:tcPr>
          <w:p w14:paraId="437FA0C0" w14:textId="77777777" w:rsidR="00D23DD1" w:rsidRPr="00AA32A8" w:rsidRDefault="00D23DD1" w:rsidP="005E383C">
            <w:pPr>
              <w:tabs>
                <w:tab w:val="left" w:pos="1152"/>
              </w:tabs>
              <w:spacing w:before="40" w:after="40"/>
              <w:ind w:left="170"/>
              <w:rPr>
                <w:rFonts w:asciiTheme="majorBidi" w:hAnsiTheme="majorBidi"/>
                <w:sz w:val="18"/>
                <w:szCs w:val="18"/>
              </w:rPr>
            </w:pPr>
            <w:ins w:id="356" w:author="Author">
              <w:r w:rsidRPr="00AA32A8">
                <w:rPr>
                  <w:rFonts w:asciiTheme="majorBidi" w:hAnsiTheme="majorBidi"/>
                  <w:sz w:val="18"/>
                  <w:szCs w:val="18"/>
                </w:rPr>
                <w:t xml:space="preserve">the </w:t>
              </w:r>
              <w:r w:rsidRPr="00AA32A8">
                <w:rPr>
                  <w:sz w:val="18"/>
                  <w:szCs w:val="18"/>
                </w:rPr>
                <w:t>reference</w:t>
              </w:r>
              <w:r w:rsidRPr="00AA32A8">
                <w:rPr>
                  <w:rFonts w:asciiTheme="majorBidi" w:hAnsiTheme="majorBidi"/>
                  <w:sz w:val="18"/>
                  <w:szCs w:val="18"/>
                </w:rPr>
                <w:t xml:space="preserve"> bandwidth used for the mask pattern of A.14.a.4</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246CCB4"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127DEE5"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19ED84D"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5DCC509"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17FB38C" w14:textId="77777777" w:rsidR="00D23DD1" w:rsidRPr="00AA32A8" w:rsidRDefault="00D23DD1" w:rsidP="005E383C">
            <w:pPr>
              <w:spacing w:before="40" w:after="40"/>
              <w:jc w:val="center"/>
              <w:rPr>
                <w:rFonts w:asciiTheme="majorBidi" w:hAnsiTheme="majorBidi"/>
                <w:b/>
                <w:bCs/>
                <w:sz w:val="18"/>
                <w:szCs w:val="18"/>
              </w:rPr>
            </w:pPr>
            <w:ins w:id="357" w:author="Author">
              <w:r w:rsidRPr="00AA32A8">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4B17F46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108C918"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79179334"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8772AE7"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EB5A0E2" w14:textId="77777777" w:rsidR="00D23DD1" w:rsidRPr="00AA32A8" w:rsidRDefault="00D23DD1" w:rsidP="005E383C">
            <w:pPr>
              <w:spacing w:before="40" w:after="40"/>
              <w:jc w:val="both"/>
              <w:rPr>
                <w:rFonts w:asciiTheme="majorBidi" w:hAnsiTheme="majorBidi"/>
                <w:sz w:val="18"/>
                <w:szCs w:val="18"/>
                <w:lang w:eastAsia="zh-CN"/>
              </w:rPr>
            </w:pPr>
            <w:ins w:id="358" w:author="Author">
              <w:r w:rsidRPr="00AA32A8">
                <w:rPr>
                  <w:rFonts w:asciiTheme="majorBidi" w:hAnsiTheme="majorBidi"/>
                  <w:sz w:val="18"/>
                  <w:szCs w:val="18"/>
                  <w:lang w:eastAsia="zh-CN"/>
                </w:rPr>
                <w:t>A.14.a.5</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8E9C417"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AA814A5"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4C7691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w:t>
            </w:r>
          </w:p>
        </w:tc>
        <w:tc>
          <w:tcPr>
            <w:tcW w:w="6853" w:type="dxa"/>
            <w:tcBorders>
              <w:top w:val="single" w:sz="4" w:space="0" w:color="auto"/>
              <w:left w:val="nil"/>
              <w:bottom w:val="single" w:sz="4" w:space="0" w:color="auto"/>
              <w:right w:val="double" w:sz="4" w:space="0" w:color="auto"/>
            </w:tcBorders>
            <w:shd w:val="clear" w:color="auto" w:fill="auto"/>
          </w:tcPr>
          <w:p w14:paraId="1116B594" w14:textId="77777777" w:rsidR="00D23DD1" w:rsidRPr="00AA32A8" w:rsidRDefault="00D23DD1" w:rsidP="005E383C">
            <w:pPr>
              <w:spacing w:before="40" w:after="40"/>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 xml:space="preserve">For each associated earth station </w:t>
            </w:r>
            <w:proofErr w:type="spellStart"/>
            <w:r w:rsidRPr="00AA32A8">
              <w:rPr>
                <w:rFonts w:asciiTheme="majorBidi" w:hAnsiTheme="majorBidi" w:cstheme="majorBidi"/>
                <w:b/>
                <w:bCs/>
                <w:sz w:val="18"/>
                <w:szCs w:val="18"/>
                <w:lang w:eastAsia="zh-CN"/>
              </w:rPr>
              <w:t>e.i.r.p</w:t>
            </w:r>
            <w:proofErr w:type="spellEnd"/>
            <w:r w:rsidRPr="00AA32A8">
              <w:rPr>
                <w:rFonts w:asciiTheme="majorBidi" w:hAnsiTheme="majorBidi" w:cstheme="majorBidi"/>
                <w:b/>
                <w:bCs/>
                <w:sz w:val="18"/>
                <w:szCs w:val="18"/>
                <w:lang w:eastAsia="zh-CN"/>
              </w:rPr>
              <w:t>. mask:</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F40A0AB"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D6098E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DD705D9"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D08428E"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0EE0A90"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2718335F"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6777D0E"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1056F1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88443AA"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52496F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w:t>
            </w:r>
          </w:p>
        </w:tc>
        <w:tc>
          <w:tcPr>
            <w:tcW w:w="529" w:type="dxa"/>
            <w:tcBorders>
              <w:top w:val="single" w:sz="4" w:space="0" w:color="auto"/>
              <w:left w:val="nil"/>
              <w:bottom w:val="single" w:sz="4" w:space="0" w:color="auto"/>
              <w:right w:val="single" w:sz="12" w:space="0" w:color="auto"/>
            </w:tcBorders>
            <w:shd w:val="clear" w:color="auto" w:fill="auto"/>
            <w:vAlign w:val="center"/>
          </w:tcPr>
          <w:p w14:paraId="07C0632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ECC8829"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D2D037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A.14.b.1</w:t>
            </w:r>
          </w:p>
        </w:tc>
        <w:tc>
          <w:tcPr>
            <w:tcW w:w="6853" w:type="dxa"/>
            <w:tcBorders>
              <w:top w:val="single" w:sz="4" w:space="0" w:color="auto"/>
              <w:left w:val="nil"/>
              <w:bottom w:val="single" w:sz="4" w:space="0" w:color="auto"/>
              <w:right w:val="double" w:sz="4" w:space="0" w:color="auto"/>
            </w:tcBorders>
            <w:shd w:val="clear" w:color="auto" w:fill="auto"/>
          </w:tcPr>
          <w:p w14:paraId="62EABA14"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1F186E7"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9D12C81"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8A50983"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E6AA65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C7CBAA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6810E74A"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B85E72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B02E618"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941EF7A"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18CDD1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A.14.b.1</w:t>
            </w:r>
          </w:p>
        </w:tc>
        <w:tc>
          <w:tcPr>
            <w:tcW w:w="529" w:type="dxa"/>
            <w:tcBorders>
              <w:top w:val="single" w:sz="4" w:space="0" w:color="auto"/>
              <w:left w:val="nil"/>
              <w:bottom w:val="single" w:sz="4" w:space="0" w:color="auto"/>
              <w:right w:val="single" w:sz="12" w:space="0" w:color="auto"/>
            </w:tcBorders>
            <w:shd w:val="clear" w:color="auto" w:fill="auto"/>
            <w:vAlign w:val="center"/>
          </w:tcPr>
          <w:p w14:paraId="540B411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52120BD"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7907C5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A.14.b.2</w:t>
            </w:r>
          </w:p>
        </w:tc>
        <w:tc>
          <w:tcPr>
            <w:tcW w:w="6853" w:type="dxa"/>
            <w:tcBorders>
              <w:top w:val="single" w:sz="4" w:space="0" w:color="auto"/>
              <w:left w:val="nil"/>
              <w:bottom w:val="single" w:sz="4" w:space="0" w:color="auto"/>
              <w:right w:val="double" w:sz="4" w:space="0" w:color="auto"/>
            </w:tcBorders>
            <w:shd w:val="clear" w:color="auto" w:fill="auto"/>
          </w:tcPr>
          <w:p w14:paraId="1CFDE6BA"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38922FE"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F1057AB"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1001C74"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C50661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369FD1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441F28A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A68866E"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6FA2765"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5C603DE"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88F1BA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A.14.b.2</w:t>
            </w:r>
          </w:p>
        </w:tc>
        <w:tc>
          <w:tcPr>
            <w:tcW w:w="529" w:type="dxa"/>
            <w:tcBorders>
              <w:top w:val="single" w:sz="4" w:space="0" w:color="auto"/>
              <w:left w:val="nil"/>
              <w:bottom w:val="single" w:sz="4" w:space="0" w:color="auto"/>
              <w:right w:val="single" w:sz="12" w:space="0" w:color="auto"/>
            </w:tcBorders>
            <w:shd w:val="clear" w:color="auto" w:fill="auto"/>
            <w:vAlign w:val="center"/>
          </w:tcPr>
          <w:p w14:paraId="55241AB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4BF6941"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2F1D91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A.14.b.3</w:t>
            </w:r>
          </w:p>
        </w:tc>
        <w:tc>
          <w:tcPr>
            <w:tcW w:w="6853" w:type="dxa"/>
            <w:tcBorders>
              <w:top w:val="single" w:sz="4" w:space="0" w:color="auto"/>
              <w:left w:val="nil"/>
              <w:bottom w:val="single" w:sz="4" w:space="0" w:color="auto"/>
              <w:right w:val="double" w:sz="4" w:space="0" w:color="auto"/>
            </w:tcBorders>
            <w:shd w:val="clear" w:color="auto" w:fill="auto"/>
          </w:tcPr>
          <w:p w14:paraId="53220672"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B5E1B0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43EDC2A"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A911931"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B802FC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FB61AB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82AEF0F"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2220ED5"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F9FC8F0"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FEC6491"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ADB168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A.14.b.3</w:t>
            </w:r>
          </w:p>
        </w:tc>
        <w:tc>
          <w:tcPr>
            <w:tcW w:w="529" w:type="dxa"/>
            <w:tcBorders>
              <w:top w:val="single" w:sz="4" w:space="0" w:color="auto"/>
              <w:left w:val="nil"/>
              <w:bottom w:val="single" w:sz="4" w:space="0" w:color="auto"/>
              <w:right w:val="single" w:sz="12" w:space="0" w:color="auto"/>
            </w:tcBorders>
            <w:shd w:val="clear" w:color="auto" w:fill="auto"/>
            <w:vAlign w:val="center"/>
          </w:tcPr>
          <w:p w14:paraId="31FBD24C"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2E182FC"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E35AC9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A.14.b.4</w:t>
            </w:r>
          </w:p>
        </w:tc>
        <w:tc>
          <w:tcPr>
            <w:tcW w:w="6853" w:type="dxa"/>
            <w:tcBorders>
              <w:top w:val="single" w:sz="4" w:space="0" w:color="auto"/>
              <w:left w:val="nil"/>
              <w:bottom w:val="single" w:sz="4" w:space="0" w:color="auto"/>
              <w:right w:val="double" w:sz="4" w:space="0" w:color="auto"/>
            </w:tcBorders>
            <w:shd w:val="clear" w:color="auto" w:fill="auto"/>
          </w:tcPr>
          <w:p w14:paraId="4C2A1B3B" w14:textId="77777777" w:rsidR="00D23DD1" w:rsidRPr="00AA32A8" w:rsidRDefault="00D23DD1" w:rsidP="00B90A71">
            <w:pPr>
              <w:spacing w:before="40" w:after="40"/>
              <w:rPr>
                <w:ins w:id="359" w:author="Author"/>
                <w:rFonts w:asciiTheme="majorBidi" w:hAnsiTheme="majorBidi"/>
                <w:b/>
                <w:bCs/>
                <w:sz w:val="18"/>
                <w:szCs w:val="18"/>
              </w:rPr>
            </w:pPr>
            <w:ins w:id="360" w:author="Author">
              <w:r w:rsidRPr="00AA32A8">
                <w:rPr>
                  <w:rFonts w:asciiTheme="majorBidi" w:hAnsiTheme="majorBidi"/>
                  <w:b/>
                  <w:bCs/>
                  <w:sz w:val="18"/>
                  <w:szCs w:val="18"/>
                </w:rPr>
                <w:t>Not used</w:t>
              </w:r>
            </w:ins>
          </w:p>
          <w:p w14:paraId="06637723" w14:textId="77777777" w:rsidR="00D23DD1" w:rsidRPr="00AA32A8" w:rsidRDefault="00D23DD1" w:rsidP="005E383C">
            <w:pPr>
              <w:spacing w:before="40" w:after="40"/>
              <w:ind w:left="170"/>
              <w:rPr>
                <w:rFonts w:asciiTheme="majorBidi" w:hAnsiTheme="majorBidi" w:cstheme="majorBidi"/>
                <w:sz w:val="18"/>
                <w:szCs w:val="18"/>
              </w:rPr>
            </w:pPr>
            <w:del w:id="361" w:author="Author">
              <w:r w:rsidRPr="00AA32A8" w:rsidDel="001A68A7">
                <w:rPr>
                  <w:rFonts w:asciiTheme="majorBidi" w:hAnsiTheme="majorBidi" w:cstheme="majorBidi"/>
                  <w:sz w:val="18"/>
                  <w:szCs w:val="18"/>
                </w:rPr>
                <w:delText>the minimum elevation angle at which any associated earth station can transmit to a non-geostationary satellite</w:delText>
              </w:r>
            </w:del>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0DE1EE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4537B2C"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1A9343B"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3458ED3"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E853B39" w14:textId="77777777" w:rsidR="00D23DD1" w:rsidRPr="00AA32A8" w:rsidRDefault="00D23DD1" w:rsidP="005E383C">
            <w:pPr>
              <w:spacing w:before="40" w:after="40"/>
              <w:jc w:val="center"/>
              <w:rPr>
                <w:rFonts w:asciiTheme="majorBidi" w:hAnsiTheme="majorBidi" w:cstheme="majorBidi"/>
                <w:b/>
                <w:bCs/>
                <w:sz w:val="18"/>
                <w:szCs w:val="18"/>
              </w:rPr>
            </w:pPr>
            <w:del w:id="362" w:author="Author">
              <w:r w:rsidRPr="00AA32A8" w:rsidDel="001A68A7">
                <w:rPr>
                  <w:rFonts w:asciiTheme="majorBidi" w:hAnsiTheme="majorBidi" w:cstheme="majorBidi"/>
                  <w:b/>
                  <w:bCs/>
                  <w:sz w:val="18"/>
                  <w:szCs w:val="18"/>
                </w:rPr>
                <w:delText>X</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683DDC3C"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836E48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CE9FD1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7A014DC"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34CEEC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A.14.b.4</w:t>
            </w:r>
          </w:p>
        </w:tc>
        <w:tc>
          <w:tcPr>
            <w:tcW w:w="529" w:type="dxa"/>
            <w:tcBorders>
              <w:top w:val="single" w:sz="4" w:space="0" w:color="auto"/>
              <w:left w:val="nil"/>
              <w:bottom w:val="single" w:sz="4" w:space="0" w:color="auto"/>
              <w:right w:val="single" w:sz="12" w:space="0" w:color="auto"/>
            </w:tcBorders>
            <w:shd w:val="clear" w:color="auto" w:fill="auto"/>
            <w:vAlign w:val="center"/>
          </w:tcPr>
          <w:p w14:paraId="6971EEC2"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60C6D81"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06AD6B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A.14.b.5</w:t>
            </w:r>
          </w:p>
        </w:tc>
        <w:tc>
          <w:tcPr>
            <w:tcW w:w="6853" w:type="dxa"/>
            <w:tcBorders>
              <w:top w:val="single" w:sz="4" w:space="0" w:color="auto"/>
              <w:left w:val="nil"/>
              <w:bottom w:val="single" w:sz="4" w:space="0" w:color="auto"/>
              <w:right w:val="double" w:sz="4" w:space="0" w:color="auto"/>
            </w:tcBorders>
            <w:shd w:val="clear" w:color="auto" w:fill="auto"/>
          </w:tcPr>
          <w:p w14:paraId="0DBBE3CE" w14:textId="77777777" w:rsidR="00D23DD1" w:rsidRPr="00AA32A8" w:rsidRDefault="00D23DD1" w:rsidP="00B90A71">
            <w:pPr>
              <w:spacing w:before="40" w:after="40"/>
              <w:rPr>
                <w:ins w:id="363" w:author="Author"/>
                <w:rFonts w:asciiTheme="majorBidi" w:hAnsiTheme="majorBidi"/>
                <w:b/>
                <w:bCs/>
                <w:sz w:val="18"/>
                <w:szCs w:val="18"/>
              </w:rPr>
            </w:pPr>
            <w:ins w:id="364" w:author="Author">
              <w:r w:rsidRPr="00AA32A8">
                <w:rPr>
                  <w:rFonts w:asciiTheme="majorBidi" w:hAnsiTheme="majorBidi"/>
                  <w:b/>
                  <w:bCs/>
                  <w:sz w:val="18"/>
                  <w:szCs w:val="18"/>
                </w:rPr>
                <w:t>Not used</w:t>
              </w:r>
            </w:ins>
          </w:p>
          <w:p w14:paraId="7C1F0796" w14:textId="77777777" w:rsidR="00D23DD1" w:rsidRPr="00AA32A8" w:rsidRDefault="00D23DD1" w:rsidP="005E383C">
            <w:pPr>
              <w:spacing w:before="40" w:after="40"/>
              <w:ind w:left="170"/>
              <w:rPr>
                <w:rFonts w:asciiTheme="majorBidi" w:hAnsiTheme="majorBidi" w:cstheme="majorBidi"/>
                <w:sz w:val="18"/>
                <w:szCs w:val="18"/>
              </w:rPr>
            </w:pPr>
            <w:del w:id="365" w:author="Author">
              <w:r w:rsidRPr="00AA32A8" w:rsidDel="001A68A7">
                <w:rPr>
                  <w:rFonts w:asciiTheme="majorBidi" w:hAnsiTheme="majorBidi" w:cstheme="majorBidi"/>
                  <w:sz w:val="18"/>
                  <w:szCs w:val="18"/>
                </w:rPr>
                <w:delText>the minimum separation angle between the geostationary-satellite orbit arc and the associated earth station main beam-axis at which the associated earth station can transmit towards a non-geostationary satellite</w:delText>
              </w:r>
            </w:del>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D72F6B5"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E6F6947"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326955F"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A3D296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76AA16C" w14:textId="77777777" w:rsidR="00D23DD1" w:rsidRPr="00AA32A8" w:rsidRDefault="00D23DD1" w:rsidP="005E383C">
            <w:pPr>
              <w:spacing w:before="40" w:after="40"/>
              <w:jc w:val="center"/>
              <w:rPr>
                <w:rFonts w:asciiTheme="majorBidi" w:hAnsiTheme="majorBidi" w:cstheme="majorBidi"/>
                <w:b/>
                <w:bCs/>
                <w:sz w:val="18"/>
                <w:szCs w:val="18"/>
              </w:rPr>
            </w:pPr>
            <w:del w:id="366" w:author="Author">
              <w:r w:rsidRPr="00AA32A8" w:rsidDel="001A68A7">
                <w:rPr>
                  <w:rFonts w:asciiTheme="majorBidi" w:hAnsiTheme="majorBidi" w:cstheme="majorBidi"/>
                  <w:b/>
                  <w:bCs/>
                  <w:sz w:val="18"/>
                  <w:szCs w:val="18"/>
                </w:rPr>
                <w:delText>X</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10BF84E1"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E595AA5"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4F73A8A"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B8DAEB9"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574F34F"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A.14.b.5</w:t>
            </w:r>
          </w:p>
        </w:tc>
        <w:tc>
          <w:tcPr>
            <w:tcW w:w="529" w:type="dxa"/>
            <w:tcBorders>
              <w:top w:val="single" w:sz="4" w:space="0" w:color="auto"/>
              <w:left w:val="nil"/>
              <w:bottom w:val="single" w:sz="4" w:space="0" w:color="auto"/>
              <w:right w:val="single" w:sz="12" w:space="0" w:color="auto"/>
            </w:tcBorders>
            <w:shd w:val="clear" w:color="auto" w:fill="auto"/>
            <w:vAlign w:val="center"/>
          </w:tcPr>
          <w:p w14:paraId="72A6DA2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EDA263B"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5D1A53D"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A.14.b.6</w:t>
            </w:r>
          </w:p>
        </w:tc>
        <w:tc>
          <w:tcPr>
            <w:tcW w:w="6853" w:type="dxa"/>
            <w:tcBorders>
              <w:top w:val="single" w:sz="4" w:space="0" w:color="auto"/>
              <w:left w:val="nil"/>
              <w:bottom w:val="single" w:sz="4" w:space="0" w:color="auto"/>
              <w:right w:val="double" w:sz="4" w:space="0" w:color="auto"/>
            </w:tcBorders>
            <w:shd w:val="clear" w:color="auto" w:fill="auto"/>
          </w:tcPr>
          <w:p w14:paraId="76BCD18D"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sz w:val="18"/>
                <w:szCs w:val="18"/>
              </w:rPr>
              <w:t xml:space="preserve">the mask pattern defined in terms of the power in the reference bandwidth </w:t>
            </w:r>
            <w:del w:id="367" w:author="Author">
              <w:r w:rsidRPr="00AA32A8" w:rsidDel="009500FD">
                <w:rPr>
                  <w:rFonts w:asciiTheme="majorBidi" w:hAnsiTheme="majorBidi"/>
                  <w:sz w:val="18"/>
                  <w:szCs w:val="18"/>
                </w:rPr>
                <w:delText>for a series of off-axis angles with respect to a specified reference poin</w:delText>
              </w:r>
              <w:r w:rsidRPr="00AA32A8" w:rsidDel="00BC6E3D">
                <w:rPr>
                  <w:rFonts w:asciiTheme="majorBidi" w:hAnsiTheme="majorBidi"/>
                  <w:sz w:val="18"/>
                  <w:szCs w:val="18"/>
                </w:rPr>
                <w:delText>t</w:delText>
              </w:r>
            </w:del>
            <w:ins w:id="368" w:author="Author">
              <w:r w:rsidRPr="00AA32A8">
                <w:rPr>
                  <w:rFonts w:asciiTheme="majorBidi" w:hAnsiTheme="majorBidi"/>
                  <w:sz w:val="18"/>
                  <w:szCs w:val="18"/>
                </w:rPr>
                <w:t xml:space="preserve"> </w:t>
              </w:r>
              <w:r w:rsidRPr="00B90A71">
                <w:rPr>
                  <w:rFonts w:asciiTheme="majorBidi" w:hAnsiTheme="majorBidi"/>
                  <w:sz w:val="18"/>
                  <w:szCs w:val="18"/>
                </w:rPr>
                <w:t xml:space="preserve">as a function of latitude and the </w:t>
              </w:r>
              <w:r w:rsidRPr="00AA32A8">
                <w:rPr>
                  <w:rFonts w:asciiTheme="majorBidi" w:hAnsiTheme="majorBidi"/>
                  <w:sz w:val="18"/>
                  <w:szCs w:val="18"/>
                </w:rPr>
                <w:t xml:space="preserve">off-axis </w:t>
              </w:r>
              <w:r w:rsidRPr="00B90A71">
                <w:rPr>
                  <w:rFonts w:asciiTheme="majorBidi" w:hAnsiTheme="majorBidi"/>
                  <w:sz w:val="18"/>
                  <w:szCs w:val="18"/>
                </w:rPr>
                <w:t xml:space="preserve">angle between the </w:t>
              </w:r>
              <w:r w:rsidRPr="00AA32A8">
                <w:rPr>
                  <w:rFonts w:asciiTheme="majorBidi" w:hAnsiTheme="majorBidi"/>
                  <w:sz w:val="18"/>
                  <w:szCs w:val="18"/>
                </w:rPr>
                <w:t xml:space="preserve">non-geostationary earth station </w:t>
              </w:r>
              <w:r w:rsidRPr="00B90A71">
                <w:rPr>
                  <w:rFonts w:asciiTheme="majorBidi" w:hAnsiTheme="majorBidi"/>
                  <w:sz w:val="18"/>
                  <w:szCs w:val="18"/>
                </w:rPr>
                <w:t xml:space="preserve">boresight line and the line from the </w:t>
              </w:r>
              <w:r w:rsidRPr="00AA32A8">
                <w:rPr>
                  <w:rFonts w:asciiTheme="majorBidi" w:hAnsiTheme="majorBidi"/>
                  <w:sz w:val="18"/>
                  <w:szCs w:val="18"/>
                </w:rPr>
                <w:t>non-geostationary</w:t>
              </w:r>
              <w:r w:rsidRPr="00B90A71">
                <w:rPr>
                  <w:rFonts w:asciiTheme="majorBidi" w:hAnsiTheme="majorBidi"/>
                  <w:sz w:val="18"/>
                  <w:szCs w:val="18"/>
                </w:rPr>
                <w:t xml:space="preserve"> </w:t>
              </w:r>
              <w:r w:rsidRPr="00AA32A8">
                <w:rPr>
                  <w:rFonts w:asciiTheme="majorBidi" w:hAnsiTheme="majorBidi"/>
                  <w:sz w:val="18"/>
                  <w:szCs w:val="18"/>
                </w:rPr>
                <w:t>earth station</w:t>
              </w:r>
              <w:r w:rsidRPr="00B90A71">
                <w:rPr>
                  <w:rFonts w:asciiTheme="majorBidi" w:hAnsiTheme="majorBidi"/>
                  <w:sz w:val="18"/>
                  <w:szCs w:val="18"/>
                </w:rPr>
                <w:t xml:space="preserve"> to a point on the GSO arc</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4BFF77F"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386A4EC"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F71A6C9"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6183793"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A18D1FA"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053C39E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286948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FFD0D09"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9E9CDD7"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98A741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A.14.b.6</w:t>
            </w:r>
          </w:p>
        </w:tc>
        <w:tc>
          <w:tcPr>
            <w:tcW w:w="529" w:type="dxa"/>
            <w:tcBorders>
              <w:top w:val="single" w:sz="4" w:space="0" w:color="auto"/>
              <w:left w:val="nil"/>
              <w:bottom w:val="single" w:sz="4" w:space="0" w:color="auto"/>
              <w:right w:val="single" w:sz="12" w:space="0" w:color="auto"/>
            </w:tcBorders>
            <w:shd w:val="clear" w:color="auto" w:fill="auto"/>
            <w:vAlign w:val="center"/>
          </w:tcPr>
          <w:p w14:paraId="0F947F0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3010066"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1F9747C" w14:textId="77777777" w:rsidR="00D23DD1" w:rsidRPr="00AA32A8" w:rsidRDefault="00D23DD1" w:rsidP="005E383C">
            <w:pPr>
              <w:spacing w:before="40" w:after="40"/>
              <w:jc w:val="both"/>
              <w:rPr>
                <w:rFonts w:asciiTheme="majorBidi" w:hAnsiTheme="majorBidi"/>
                <w:sz w:val="18"/>
                <w:szCs w:val="18"/>
                <w:lang w:eastAsia="zh-CN"/>
              </w:rPr>
            </w:pPr>
            <w:ins w:id="369" w:author="Author">
              <w:r w:rsidRPr="00AA32A8">
                <w:rPr>
                  <w:rFonts w:asciiTheme="majorBidi" w:hAnsiTheme="majorBidi"/>
                  <w:sz w:val="18"/>
                  <w:szCs w:val="18"/>
                  <w:lang w:eastAsia="zh-CN"/>
                </w:rPr>
                <w:t>A.14.b.7</w:t>
              </w:r>
            </w:ins>
          </w:p>
        </w:tc>
        <w:tc>
          <w:tcPr>
            <w:tcW w:w="6853" w:type="dxa"/>
            <w:tcBorders>
              <w:top w:val="single" w:sz="4" w:space="0" w:color="auto"/>
              <w:left w:val="nil"/>
              <w:bottom w:val="single" w:sz="4" w:space="0" w:color="auto"/>
              <w:right w:val="double" w:sz="4" w:space="0" w:color="auto"/>
            </w:tcBorders>
            <w:shd w:val="clear" w:color="auto" w:fill="auto"/>
          </w:tcPr>
          <w:p w14:paraId="79F684B9" w14:textId="77777777" w:rsidR="00D23DD1" w:rsidRPr="00AA32A8" w:rsidRDefault="00D23DD1" w:rsidP="005E383C">
            <w:pPr>
              <w:spacing w:before="40" w:after="40"/>
              <w:ind w:left="170"/>
              <w:rPr>
                <w:rFonts w:asciiTheme="majorBidi" w:hAnsiTheme="majorBidi"/>
                <w:sz w:val="18"/>
                <w:szCs w:val="18"/>
              </w:rPr>
            </w:pPr>
            <w:ins w:id="370" w:author="Author">
              <w:r w:rsidRPr="00AA32A8">
                <w:rPr>
                  <w:rFonts w:asciiTheme="majorBidi" w:hAnsiTheme="majorBidi"/>
                  <w:sz w:val="18"/>
                  <w:szCs w:val="18"/>
                </w:rPr>
                <w:t>the reference bandwidth used for the mask pattern of A.14.b.6</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14E9895"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F404AD8"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0841B96"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072303A4"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54F5C41" w14:textId="77777777" w:rsidR="00D23DD1" w:rsidRPr="00AA32A8" w:rsidRDefault="00D23DD1" w:rsidP="005E383C">
            <w:pPr>
              <w:spacing w:before="40" w:after="40"/>
              <w:jc w:val="center"/>
              <w:rPr>
                <w:rFonts w:asciiTheme="majorBidi" w:hAnsiTheme="majorBidi"/>
                <w:b/>
                <w:bCs/>
                <w:sz w:val="18"/>
                <w:szCs w:val="18"/>
              </w:rPr>
            </w:pPr>
            <w:ins w:id="371" w:author="Author">
              <w:r w:rsidRPr="00AA32A8">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309313D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56DCE7E"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0977D02"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EA38946"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2D60A37" w14:textId="77777777" w:rsidR="00D23DD1" w:rsidRPr="00AA32A8" w:rsidRDefault="00D23DD1" w:rsidP="005E383C">
            <w:pPr>
              <w:spacing w:before="40" w:after="40"/>
              <w:jc w:val="both"/>
              <w:rPr>
                <w:rFonts w:asciiTheme="majorBidi" w:hAnsiTheme="majorBidi"/>
                <w:sz w:val="18"/>
                <w:szCs w:val="18"/>
                <w:lang w:eastAsia="zh-CN"/>
              </w:rPr>
            </w:pPr>
            <w:ins w:id="372" w:author="Author">
              <w:r w:rsidRPr="00AA32A8">
                <w:rPr>
                  <w:rFonts w:asciiTheme="majorBidi" w:hAnsiTheme="majorBidi"/>
                  <w:sz w:val="18"/>
                  <w:szCs w:val="18"/>
                  <w:lang w:eastAsia="zh-CN"/>
                </w:rPr>
                <w:t>A.14.b.7</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85293E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CECA9C2"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879301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w:t>
            </w:r>
          </w:p>
        </w:tc>
        <w:tc>
          <w:tcPr>
            <w:tcW w:w="6853" w:type="dxa"/>
            <w:tcBorders>
              <w:top w:val="single" w:sz="4" w:space="0" w:color="auto"/>
              <w:left w:val="nil"/>
              <w:bottom w:val="single" w:sz="4" w:space="0" w:color="auto"/>
              <w:right w:val="double" w:sz="4" w:space="0" w:color="auto"/>
            </w:tcBorders>
            <w:shd w:val="clear" w:color="auto" w:fill="auto"/>
          </w:tcPr>
          <w:p w14:paraId="1C36661B" w14:textId="77777777" w:rsidR="00D23DD1" w:rsidRPr="00AA32A8" w:rsidRDefault="00D23DD1" w:rsidP="005E383C">
            <w:pPr>
              <w:spacing w:before="40" w:after="40"/>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 xml:space="preserve">For each </w:t>
            </w:r>
            <w:proofErr w:type="spellStart"/>
            <w:r w:rsidRPr="00AA32A8">
              <w:rPr>
                <w:rFonts w:asciiTheme="majorBidi" w:hAnsiTheme="majorBidi" w:cstheme="majorBidi"/>
                <w:b/>
                <w:bCs/>
                <w:sz w:val="18"/>
                <w:szCs w:val="18"/>
                <w:lang w:eastAsia="zh-CN"/>
              </w:rPr>
              <w:t>pfd</w:t>
            </w:r>
            <w:proofErr w:type="spellEnd"/>
            <w:r w:rsidRPr="00AA32A8">
              <w:rPr>
                <w:rFonts w:asciiTheme="majorBidi" w:hAnsiTheme="majorBidi" w:cstheme="majorBidi"/>
                <w:b/>
                <w:bCs/>
                <w:sz w:val="18"/>
                <w:szCs w:val="18"/>
                <w:lang w:eastAsia="zh-CN"/>
              </w:rPr>
              <w:t xml:space="preserve"> mask used by the non-geostationary space station:</w:t>
            </w:r>
          </w:p>
          <w:p w14:paraId="6DF7D06E" w14:textId="77777777" w:rsidR="00D23DD1" w:rsidRPr="00AA32A8" w:rsidRDefault="00D23DD1" w:rsidP="005E383C">
            <w:pPr>
              <w:spacing w:before="40" w:after="40"/>
              <w:ind w:left="340"/>
              <w:rPr>
                <w:rFonts w:asciiTheme="majorBidi" w:hAnsiTheme="majorBidi" w:cstheme="majorBidi"/>
                <w:b/>
                <w:bCs/>
                <w:sz w:val="18"/>
                <w:szCs w:val="18"/>
              </w:rPr>
            </w:pPr>
            <w:r w:rsidRPr="00AA32A8">
              <w:rPr>
                <w:i/>
                <w:iCs/>
                <w:sz w:val="18"/>
                <w:szCs w:val="18"/>
              </w:rPr>
              <w:t>Note</w:t>
            </w:r>
            <w:r w:rsidRPr="00AA32A8">
              <w:rPr>
                <w:sz w:val="18"/>
                <w:szCs w:val="18"/>
              </w:rPr>
              <w:t xml:space="preserve"> – The space station </w:t>
            </w:r>
            <w:proofErr w:type="spellStart"/>
            <w:r w:rsidRPr="00AA32A8">
              <w:rPr>
                <w:sz w:val="18"/>
                <w:szCs w:val="18"/>
              </w:rPr>
              <w:t>pfd</w:t>
            </w:r>
            <w:proofErr w:type="spellEnd"/>
            <w:r w:rsidRPr="00AA32A8">
              <w:rPr>
                <w:sz w:val="18"/>
                <w:szCs w:val="18"/>
              </w:rPr>
              <w:t xml:space="preserve"> mask is defined by the maximum power flux-density generated by any space station in the interfering non-geostationary-satellite system as seen from any point on the surface of the Earth</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703F5C2"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DF7FF9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E156E8B"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73E9BC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7EB97A9"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4425EAD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DAFEA29"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0B72AD7"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DF3755C"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FEA42E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w:t>
            </w:r>
          </w:p>
        </w:tc>
        <w:tc>
          <w:tcPr>
            <w:tcW w:w="529" w:type="dxa"/>
            <w:tcBorders>
              <w:top w:val="single" w:sz="4" w:space="0" w:color="auto"/>
              <w:left w:val="nil"/>
              <w:bottom w:val="single" w:sz="4" w:space="0" w:color="auto"/>
              <w:right w:val="single" w:sz="12" w:space="0" w:color="auto"/>
            </w:tcBorders>
            <w:shd w:val="clear" w:color="auto" w:fill="auto"/>
            <w:vAlign w:val="center"/>
          </w:tcPr>
          <w:p w14:paraId="49159B1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7B81663"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E396BD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A.14.c.1</w:t>
            </w:r>
          </w:p>
        </w:tc>
        <w:tc>
          <w:tcPr>
            <w:tcW w:w="6853" w:type="dxa"/>
            <w:tcBorders>
              <w:top w:val="single" w:sz="4" w:space="0" w:color="auto"/>
              <w:left w:val="nil"/>
              <w:bottom w:val="single" w:sz="4" w:space="0" w:color="auto"/>
              <w:right w:val="double" w:sz="4" w:space="0" w:color="auto"/>
            </w:tcBorders>
            <w:shd w:val="clear" w:color="auto" w:fill="auto"/>
          </w:tcPr>
          <w:p w14:paraId="7BEAF450"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FAB9FC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61D020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1E3F965"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1E387B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00DA19CD"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4A1C884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3A56F47"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CAAC76B"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EB1186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B03158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A.14.c.1</w:t>
            </w:r>
          </w:p>
        </w:tc>
        <w:tc>
          <w:tcPr>
            <w:tcW w:w="529" w:type="dxa"/>
            <w:tcBorders>
              <w:top w:val="single" w:sz="4" w:space="0" w:color="auto"/>
              <w:left w:val="nil"/>
              <w:bottom w:val="single" w:sz="4" w:space="0" w:color="auto"/>
              <w:right w:val="single" w:sz="12" w:space="0" w:color="auto"/>
            </w:tcBorders>
            <w:shd w:val="clear" w:color="auto" w:fill="auto"/>
            <w:vAlign w:val="center"/>
          </w:tcPr>
          <w:p w14:paraId="705D55F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B4B7055"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C3FA13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A.14.c.2</w:t>
            </w:r>
          </w:p>
        </w:tc>
        <w:tc>
          <w:tcPr>
            <w:tcW w:w="6853" w:type="dxa"/>
            <w:tcBorders>
              <w:top w:val="single" w:sz="4" w:space="0" w:color="auto"/>
              <w:left w:val="nil"/>
              <w:bottom w:val="single" w:sz="4" w:space="0" w:color="auto"/>
              <w:right w:val="double" w:sz="4" w:space="0" w:color="auto"/>
            </w:tcBorders>
            <w:shd w:val="clear" w:color="auto" w:fill="auto"/>
          </w:tcPr>
          <w:p w14:paraId="30189F3C"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BA19C2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1EFAE4D"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2FE93AB"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B73DCD7"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6EBF62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654F0C09"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48D9541"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6A3AC3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01380E5"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74497C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A.14.c.2</w:t>
            </w:r>
          </w:p>
        </w:tc>
        <w:tc>
          <w:tcPr>
            <w:tcW w:w="529" w:type="dxa"/>
            <w:tcBorders>
              <w:top w:val="single" w:sz="4" w:space="0" w:color="auto"/>
              <w:left w:val="nil"/>
              <w:bottom w:val="single" w:sz="4" w:space="0" w:color="auto"/>
              <w:right w:val="single" w:sz="12" w:space="0" w:color="auto"/>
            </w:tcBorders>
            <w:shd w:val="clear" w:color="auto" w:fill="auto"/>
            <w:vAlign w:val="center"/>
          </w:tcPr>
          <w:p w14:paraId="1D7F64D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44F0102"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8212E8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A.14.c.3</w:t>
            </w:r>
          </w:p>
        </w:tc>
        <w:tc>
          <w:tcPr>
            <w:tcW w:w="6853" w:type="dxa"/>
            <w:tcBorders>
              <w:top w:val="single" w:sz="4" w:space="0" w:color="auto"/>
              <w:left w:val="nil"/>
              <w:bottom w:val="single" w:sz="4" w:space="0" w:color="auto"/>
              <w:right w:val="double" w:sz="4" w:space="0" w:color="auto"/>
            </w:tcBorders>
            <w:shd w:val="clear" w:color="auto" w:fill="auto"/>
          </w:tcPr>
          <w:p w14:paraId="0C025C4B"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19B50A8"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E722BB3"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D0356BC"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4232291"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2F1FE5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8B6945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F658D73"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5F01EF6"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7E0A753"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07FDA7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A.14.c.3</w:t>
            </w:r>
          </w:p>
        </w:tc>
        <w:tc>
          <w:tcPr>
            <w:tcW w:w="529" w:type="dxa"/>
            <w:tcBorders>
              <w:top w:val="single" w:sz="4" w:space="0" w:color="auto"/>
              <w:left w:val="nil"/>
              <w:bottom w:val="single" w:sz="4" w:space="0" w:color="auto"/>
              <w:right w:val="single" w:sz="12" w:space="0" w:color="auto"/>
            </w:tcBorders>
            <w:shd w:val="clear" w:color="auto" w:fill="auto"/>
            <w:vAlign w:val="center"/>
          </w:tcPr>
          <w:p w14:paraId="73ECF3B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DCE54A6"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5E68CDB"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A.14.c.4</w:t>
            </w:r>
          </w:p>
        </w:tc>
        <w:tc>
          <w:tcPr>
            <w:tcW w:w="6853" w:type="dxa"/>
            <w:tcBorders>
              <w:top w:val="single" w:sz="4" w:space="0" w:color="auto"/>
              <w:left w:val="nil"/>
              <w:bottom w:val="single" w:sz="4" w:space="0" w:color="auto"/>
              <w:right w:val="double" w:sz="4" w:space="0" w:color="auto"/>
            </w:tcBorders>
            <w:shd w:val="clear" w:color="auto" w:fill="auto"/>
          </w:tcPr>
          <w:p w14:paraId="38B69350"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sz w:val="18"/>
                <w:szCs w:val="18"/>
              </w:rPr>
              <w:t>the type of mask</w:t>
            </w:r>
            <w:ins w:id="373" w:author="Author">
              <w:r w:rsidRPr="00AA32A8">
                <w:rPr>
                  <w:rFonts w:asciiTheme="majorBidi" w:hAnsiTheme="majorBidi"/>
                  <w:sz w:val="18"/>
                  <w:szCs w:val="18"/>
                </w:rPr>
                <w:t xml:space="preserve">, among one of the following types: </w:t>
              </w:r>
              <w:r w:rsidRPr="00AA32A8">
                <w:rPr>
                  <w:sz w:val="18"/>
                  <w:szCs w:val="18"/>
                </w:rPr>
                <w:t>(Earth-based exclusion zone angle, difference in longitude, latitude), (satellite-based exclusion zone angle, difference in longitude, latitude) or (satellite azimuth, satellite elevation,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F3E312A"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FF0EE94"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78FD60D4"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B78A6A5"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E9DC4B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15903982"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8FAFD54"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FD555D6"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64AAFD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A47737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A.14.c.4</w:t>
            </w:r>
          </w:p>
        </w:tc>
        <w:tc>
          <w:tcPr>
            <w:tcW w:w="529" w:type="dxa"/>
            <w:tcBorders>
              <w:top w:val="single" w:sz="4" w:space="0" w:color="auto"/>
              <w:left w:val="nil"/>
              <w:bottom w:val="single" w:sz="4" w:space="0" w:color="auto"/>
              <w:right w:val="single" w:sz="12" w:space="0" w:color="auto"/>
            </w:tcBorders>
            <w:shd w:val="clear" w:color="auto" w:fill="auto"/>
            <w:vAlign w:val="center"/>
          </w:tcPr>
          <w:p w14:paraId="422558D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00E234B"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auto" w:fill="auto"/>
          </w:tcPr>
          <w:p w14:paraId="5F9239A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A.14.c.5</w:t>
            </w:r>
          </w:p>
        </w:tc>
        <w:tc>
          <w:tcPr>
            <w:tcW w:w="6853" w:type="dxa"/>
            <w:tcBorders>
              <w:top w:val="single" w:sz="4" w:space="0" w:color="auto"/>
              <w:left w:val="nil"/>
              <w:bottom w:val="single" w:sz="4" w:space="0" w:color="auto"/>
              <w:right w:val="double" w:sz="4" w:space="0" w:color="auto"/>
            </w:tcBorders>
            <w:shd w:val="clear" w:color="auto" w:fill="auto"/>
          </w:tcPr>
          <w:p w14:paraId="07BA6AE0"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mask pattern of the power flux-density defined in three dimensions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5A2D77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3318E2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F2773C4"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790FAD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FF5209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39F02A0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D8A35D3"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A3FB838"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98B0AA6"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auto" w:fill="auto"/>
          </w:tcPr>
          <w:p w14:paraId="36242EA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A.14.c.5</w:t>
            </w:r>
          </w:p>
        </w:tc>
        <w:tc>
          <w:tcPr>
            <w:tcW w:w="529" w:type="dxa"/>
            <w:tcBorders>
              <w:top w:val="single" w:sz="4" w:space="0" w:color="auto"/>
              <w:left w:val="nil"/>
              <w:bottom w:val="single" w:sz="4" w:space="0" w:color="auto"/>
              <w:right w:val="single" w:sz="12" w:space="0" w:color="auto"/>
            </w:tcBorders>
            <w:shd w:val="clear" w:color="auto" w:fill="auto"/>
            <w:vAlign w:val="center"/>
          </w:tcPr>
          <w:p w14:paraId="251EF79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361BC48"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96CC53F" w14:textId="77777777" w:rsidR="00D23DD1" w:rsidRPr="00AA32A8" w:rsidRDefault="00D23DD1" w:rsidP="005E383C">
            <w:pPr>
              <w:spacing w:before="40" w:after="40"/>
              <w:jc w:val="both"/>
              <w:rPr>
                <w:rFonts w:asciiTheme="majorBidi" w:hAnsiTheme="majorBidi"/>
                <w:sz w:val="18"/>
                <w:szCs w:val="18"/>
                <w:lang w:eastAsia="zh-CN"/>
              </w:rPr>
            </w:pPr>
            <w:ins w:id="374" w:author="Author">
              <w:r w:rsidRPr="00AA32A8">
                <w:rPr>
                  <w:rFonts w:asciiTheme="majorBidi" w:hAnsiTheme="majorBidi"/>
                  <w:sz w:val="18"/>
                  <w:szCs w:val="18"/>
                  <w:lang w:eastAsia="zh-CN"/>
                </w:rPr>
                <w:t>A.14.c.6</w:t>
              </w:r>
            </w:ins>
          </w:p>
        </w:tc>
        <w:tc>
          <w:tcPr>
            <w:tcW w:w="6853" w:type="dxa"/>
            <w:tcBorders>
              <w:top w:val="single" w:sz="4" w:space="0" w:color="auto"/>
              <w:left w:val="nil"/>
              <w:bottom w:val="single" w:sz="4" w:space="0" w:color="auto"/>
              <w:right w:val="double" w:sz="4" w:space="0" w:color="auto"/>
            </w:tcBorders>
            <w:shd w:val="clear" w:color="auto" w:fill="auto"/>
          </w:tcPr>
          <w:p w14:paraId="4CD7C2ED" w14:textId="77777777" w:rsidR="00D23DD1" w:rsidRPr="00AA32A8" w:rsidRDefault="00D23DD1" w:rsidP="005E383C">
            <w:pPr>
              <w:tabs>
                <w:tab w:val="left" w:pos="1152"/>
              </w:tabs>
              <w:spacing w:before="40" w:after="40"/>
              <w:ind w:left="170"/>
              <w:rPr>
                <w:rFonts w:asciiTheme="majorBidi" w:hAnsiTheme="majorBidi"/>
                <w:sz w:val="18"/>
                <w:szCs w:val="18"/>
              </w:rPr>
            </w:pPr>
            <w:ins w:id="375" w:author="Author">
              <w:r w:rsidRPr="00AA32A8">
                <w:rPr>
                  <w:rFonts w:asciiTheme="majorBidi" w:hAnsiTheme="majorBidi"/>
                  <w:sz w:val="18"/>
                  <w:szCs w:val="18"/>
                </w:rPr>
                <w:t>the reference bandwidth used for the mask pattern of A.14.c.5</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C5DCB0D"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5437A1B"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8B0231F"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8401069"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CC2762A" w14:textId="77777777" w:rsidR="00D23DD1" w:rsidRPr="00AA32A8" w:rsidRDefault="00D23DD1" w:rsidP="005E383C">
            <w:pPr>
              <w:spacing w:before="40" w:after="40"/>
              <w:jc w:val="center"/>
              <w:rPr>
                <w:rFonts w:asciiTheme="majorBidi" w:hAnsiTheme="majorBidi"/>
                <w:b/>
                <w:bCs/>
                <w:sz w:val="18"/>
                <w:szCs w:val="18"/>
              </w:rPr>
            </w:pPr>
            <w:ins w:id="376" w:author="Author">
              <w:r w:rsidRPr="00AA32A8">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4B3C2A49"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E2F0444"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CC3850F"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3D480EC"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A628380" w14:textId="77777777" w:rsidR="00D23DD1" w:rsidRPr="00AA32A8" w:rsidRDefault="00D23DD1" w:rsidP="005E383C">
            <w:pPr>
              <w:spacing w:before="40" w:after="40"/>
              <w:jc w:val="both"/>
              <w:rPr>
                <w:rFonts w:asciiTheme="majorBidi" w:hAnsiTheme="majorBidi"/>
                <w:sz w:val="18"/>
                <w:szCs w:val="18"/>
                <w:lang w:eastAsia="zh-CN"/>
              </w:rPr>
            </w:pPr>
            <w:ins w:id="377" w:author="Author">
              <w:r w:rsidRPr="00AA32A8">
                <w:rPr>
                  <w:rFonts w:asciiTheme="majorBidi" w:hAnsiTheme="majorBidi"/>
                  <w:sz w:val="18"/>
                  <w:szCs w:val="18"/>
                  <w:lang w:eastAsia="zh-CN"/>
                </w:rPr>
                <w:t>A.14.c.6</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05B8DF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D36B039"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780EC8C" w14:textId="77777777" w:rsidR="00D23DD1" w:rsidRPr="00AA32A8" w:rsidRDefault="00D23DD1" w:rsidP="005E383C">
            <w:pPr>
              <w:spacing w:before="40" w:after="40"/>
              <w:jc w:val="both"/>
              <w:rPr>
                <w:rFonts w:asciiTheme="majorBidi" w:hAnsiTheme="majorBidi"/>
                <w:sz w:val="18"/>
                <w:szCs w:val="18"/>
                <w:lang w:eastAsia="zh-CN"/>
              </w:rPr>
            </w:pPr>
            <w:ins w:id="378" w:author="Author">
              <w:r w:rsidRPr="00AA32A8">
                <w:rPr>
                  <w:rFonts w:asciiTheme="majorBidi" w:hAnsiTheme="majorBidi"/>
                  <w:sz w:val="18"/>
                  <w:szCs w:val="18"/>
                  <w:lang w:eastAsia="zh-CN"/>
                </w:rPr>
                <w:t>A.14.d</w:t>
              </w:r>
            </w:ins>
          </w:p>
        </w:tc>
        <w:tc>
          <w:tcPr>
            <w:tcW w:w="6853" w:type="dxa"/>
            <w:tcBorders>
              <w:top w:val="single" w:sz="4" w:space="0" w:color="auto"/>
              <w:left w:val="nil"/>
              <w:bottom w:val="single" w:sz="4" w:space="0" w:color="auto"/>
              <w:right w:val="double" w:sz="4" w:space="0" w:color="auto"/>
            </w:tcBorders>
            <w:shd w:val="clear" w:color="auto" w:fill="auto"/>
          </w:tcPr>
          <w:p w14:paraId="57FFAFA5" w14:textId="77777777" w:rsidR="00D23DD1" w:rsidRPr="00AA32A8" w:rsidRDefault="00D23DD1" w:rsidP="00B90A71">
            <w:pPr>
              <w:spacing w:before="40" w:after="40"/>
              <w:rPr>
                <w:ins w:id="379" w:author="Author"/>
                <w:rFonts w:asciiTheme="majorBidi" w:hAnsiTheme="majorBidi"/>
                <w:b/>
                <w:bCs/>
                <w:sz w:val="18"/>
                <w:szCs w:val="18"/>
                <w:lang w:eastAsia="zh-CN"/>
              </w:rPr>
            </w:pPr>
            <w:ins w:id="380" w:author="Author">
              <w:r w:rsidRPr="00B90A71">
                <w:rPr>
                  <w:rFonts w:asciiTheme="majorBidi" w:hAnsiTheme="majorBidi"/>
                  <w:b/>
                  <w:bCs/>
                  <w:sz w:val="18"/>
                  <w:szCs w:val="18"/>
                  <w:lang w:eastAsia="zh-CN"/>
                </w:rPr>
                <w:t>For each set of non-geostationary satellite system operating parameters</w:t>
              </w:r>
            </w:ins>
          </w:p>
          <w:p w14:paraId="07021F4B" w14:textId="77777777" w:rsidR="00D23DD1" w:rsidRPr="00AA32A8" w:rsidRDefault="00D23DD1" w:rsidP="005E383C">
            <w:pPr>
              <w:spacing w:before="40" w:after="40"/>
              <w:ind w:left="170"/>
              <w:rPr>
                <w:ins w:id="381" w:author="Author"/>
                <w:rFonts w:asciiTheme="majorBidi" w:hAnsiTheme="majorBidi" w:cstheme="majorBidi"/>
                <w:sz w:val="18"/>
                <w:szCs w:val="18"/>
              </w:rPr>
            </w:pPr>
            <w:ins w:id="382" w:author="Author">
              <w:r w:rsidRPr="00AA32A8">
                <w:rPr>
                  <w:rFonts w:asciiTheme="majorBidi" w:hAnsiTheme="majorBidi" w:cstheme="majorBidi"/>
                  <w:sz w:val="18"/>
                  <w:szCs w:val="18"/>
                </w:rPr>
                <w:t>to be provided, if A.4.b.6</w:t>
              </w:r>
              <w:r w:rsidRPr="00AA32A8">
                <w:rPr>
                  <w:rFonts w:asciiTheme="majorBidi" w:hAnsiTheme="majorBidi" w:cstheme="majorBidi"/>
                  <w:i/>
                  <w:iCs/>
                  <w:sz w:val="18"/>
                  <w:szCs w:val="18"/>
                </w:rPr>
                <w:t>bis</w:t>
              </w:r>
              <w:r w:rsidRPr="00AA32A8">
                <w:rPr>
                  <w:rFonts w:asciiTheme="majorBidi" w:hAnsiTheme="majorBidi" w:cstheme="majorBidi"/>
                  <w:sz w:val="18"/>
                  <w:szCs w:val="18"/>
                </w:rPr>
                <w:t xml:space="preserve"> indicates the use of an extended</w:t>
              </w:r>
              <w:r w:rsidRPr="00B90A71">
                <w:rPr>
                  <w:rFonts w:asciiTheme="majorBidi" w:hAnsiTheme="majorBidi" w:cstheme="majorBidi"/>
                  <w:sz w:val="18"/>
                  <w:szCs w:val="18"/>
                </w:rPr>
                <w:t xml:space="preserve"> set of </w:t>
              </w:r>
              <w:r w:rsidRPr="00AA32A8">
                <w:rPr>
                  <w:rFonts w:asciiTheme="majorBidi" w:hAnsiTheme="majorBidi" w:cstheme="majorBidi"/>
                  <w:sz w:val="18"/>
                  <w:szCs w:val="18"/>
                </w:rPr>
                <w:t xml:space="preserve">operating </w:t>
              </w:r>
              <w:r w:rsidRPr="00B90A71">
                <w:rPr>
                  <w:rFonts w:asciiTheme="majorBidi" w:hAnsiTheme="majorBidi" w:cstheme="majorBidi"/>
                  <w:sz w:val="18"/>
                  <w:szCs w:val="18"/>
                </w:rPr>
                <w:t>parameters</w:t>
              </w:r>
            </w:ins>
          </w:p>
          <w:p w14:paraId="77772542" w14:textId="77777777" w:rsidR="00D23DD1" w:rsidRPr="00AA32A8" w:rsidRDefault="00D23DD1" w:rsidP="005E383C">
            <w:pPr>
              <w:spacing w:before="40" w:after="40"/>
              <w:ind w:left="170"/>
              <w:rPr>
                <w:rFonts w:asciiTheme="majorBidi" w:hAnsiTheme="majorBidi"/>
                <w:sz w:val="18"/>
                <w:szCs w:val="18"/>
              </w:rPr>
            </w:pPr>
            <w:ins w:id="383" w:author="Author">
              <w:r w:rsidRPr="00AA32A8">
                <w:rPr>
                  <w:i/>
                  <w:iCs/>
                  <w:sz w:val="18"/>
                  <w:szCs w:val="18"/>
                </w:rPr>
                <w:t>Note</w:t>
              </w:r>
              <w:r w:rsidRPr="00AA32A8">
                <w:rPr>
                  <w:sz w:val="18"/>
                  <w:szCs w:val="18"/>
                </w:rPr>
                <w:t xml:space="preserve"> – There could be different sets of parameters at different frequency bands, but only one set of operating parameters for any frequency band used by the non-geostationary system</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0DD4AD7"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48CE94E"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CDF2EF4"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9190369"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0FA4928A" w14:textId="77777777" w:rsidR="00D23DD1" w:rsidRPr="00AA32A8" w:rsidRDefault="00D23DD1" w:rsidP="005E383C">
            <w:pPr>
              <w:spacing w:before="40" w:after="40"/>
              <w:jc w:val="center"/>
              <w:rPr>
                <w:rFonts w:asciiTheme="majorBidi" w:hAnsi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7965EDF"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EC26755"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302E4F3"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115F32D"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21EE855" w14:textId="77777777" w:rsidR="00D23DD1" w:rsidRPr="00AA32A8" w:rsidRDefault="00D23DD1" w:rsidP="005E383C">
            <w:pPr>
              <w:spacing w:before="40" w:after="40"/>
              <w:jc w:val="both"/>
              <w:rPr>
                <w:rFonts w:asciiTheme="majorBidi" w:hAnsiTheme="majorBidi"/>
                <w:sz w:val="18"/>
                <w:szCs w:val="18"/>
                <w:lang w:eastAsia="zh-CN"/>
              </w:rPr>
            </w:pPr>
            <w:ins w:id="384" w:author="Author">
              <w:r w:rsidRPr="00AA32A8">
                <w:rPr>
                  <w:rFonts w:asciiTheme="majorBidi" w:hAnsiTheme="majorBidi"/>
                  <w:sz w:val="18"/>
                  <w:szCs w:val="18"/>
                  <w:lang w:eastAsia="zh-CN"/>
                </w:rPr>
                <w:t>A.14.d</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76C3B65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DBD1384"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6136747" w14:textId="77777777" w:rsidR="00D23DD1" w:rsidRPr="00AA32A8" w:rsidRDefault="00D23DD1" w:rsidP="005E383C">
            <w:pPr>
              <w:spacing w:before="40" w:after="40"/>
              <w:jc w:val="both"/>
              <w:rPr>
                <w:rFonts w:asciiTheme="majorBidi" w:hAnsiTheme="majorBidi"/>
                <w:sz w:val="18"/>
                <w:szCs w:val="18"/>
                <w:lang w:eastAsia="zh-CN"/>
              </w:rPr>
            </w:pPr>
            <w:ins w:id="385" w:author="Author">
              <w:r w:rsidRPr="00AA32A8">
                <w:rPr>
                  <w:rFonts w:asciiTheme="majorBidi" w:hAnsiTheme="majorBidi"/>
                  <w:sz w:val="18"/>
                  <w:szCs w:val="18"/>
                  <w:lang w:eastAsia="zh-CN"/>
                </w:rPr>
                <w:t>A.14.d.1</w:t>
              </w:r>
            </w:ins>
          </w:p>
        </w:tc>
        <w:tc>
          <w:tcPr>
            <w:tcW w:w="6853" w:type="dxa"/>
            <w:tcBorders>
              <w:top w:val="single" w:sz="4" w:space="0" w:color="auto"/>
              <w:left w:val="nil"/>
              <w:bottom w:val="single" w:sz="4" w:space="0" w:color="auto"/>
              <w:right w:val="double" w:sz="4" w:space="0" w:color="auto"/>
            </w:tcBorders>
            <w:shd w:val="clear" w:color="auto" w:fill="auto"/>
          </w:tcPr>
          <w:p w14:paraId="716DF032" w14:textId="77777777" w:rsidR="00D23DD1" w:rsidRPr="00AA32A8" w:rsidRDefault="00D23DD1" w:rsidP="005E383C">
            <w:pPr>
              <w:spacing w:before="40" w:after="40"/>
              <w:ind w:left="170"/>
              <w:rPr>
                <w:rFonts w:asciiTheme="majorBidi" w:hAnsiTheme="majorBidi"/>
                <w:sz w:val="18"/>
                <w:szCs w:val="18"/>
              </w:rPr>
            </w:pPr>
            <w:ins w:id="386" w:author="Author">
              <w:r w:rsidRPr="00AA32A8">
                <w:rPr>
                  <w:rFonts w:asciiTheme="majorBidi" w:hAnsiTheme="majorBidi"/>
                  <w:sz w:val="18"/>
                  <w:szCs w:val="18"/>
                </w:rPr>
                <w:t>the parameter set identification code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1A4B377"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685951A"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DB5DB1E"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4A3CB1E"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AB400BB" w14:textId="77777777" w:rsidR="00D23DD1" w:rsidRPr="00AA32A8" w:rsidRDefault="00D23DD1" w:rsidP="005E383C">
            <w:pPr>
              <w:spacing w:before="40" w:after="40"/>
              <w:jc w:val="center"/>
              <w:rPr>
                <w:rFonts w:asciiTheme="majorBidi" w:hAnsiTheme="majorBidi"/>
                <w:b/>
                <w:bCs/>
                <w:sz w:val="18"/>
                <w:szCs w:val="18"/>
              </w:rPr>
            </w:pPr>
            <w:ins w:id="387"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168D070A"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B53BCD6"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6802C0C"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E2674B7"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4587EB3" w14:textId="77777777" w:rsidR="00D23DD1" w:rsidRPr="00AA32A8" w:rsidRDefault="00D23DD1" w:rsidP="005E383C">
            <w:pPr>
              <w:spacing w:before="40" w:after="40"/>
              <w:jc w:val="both"/>
              <w:rPr>
                <w:rFonts w:asciiTheme="majorBidi" w:hAnsiTheme="majorBidi"/>
                <w:sz w:val="18"/>
                <w:szCs w:val="18"/>
                <w:lang w:eastAsia="zh-CN"/>
              </w:rPr>
            </w:pPr>
            <w:ins w:id="388" w:author="Author">
              <w:r w:rsidRPr="00AA32A8">
                <w:rPr>
                  <w:rFonts w:asciiTheme="majorBidi" w:hAnsiTheme="majorBidi"/>
                  <w:sz w:val="18"/>
                  <w:szCs w:val="18"/>
                  <w:lang w:eastAsia="zh-CN"/>
                </w:rPr>
                <w:t>A.14.d.1</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2017A4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3C333BF"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9A2965A" w14:textId="77777777" w:rsidR="00D23DD1" w:rsidRPr="00AA32A8" w:rsidRDefault="00D23DD1" w:rsidP="005E383C">
            <w:pPr>
              <w:spacing w:before="40" w:after="40"/>
              <w:jc w:val="both"/>
              <w:rPr>
                <w:rFonts w:asciiTheme="majorBidi" w:hAnsiTheme="majorBidi"/>
                <w:sz w:val="18"/>
                <w:szCs w:val="18"/>
                <w:lang w:eastAsia="zh-CN"/>
              </w:rPr>
            </w:pPr>
            <w:ins w:id="389" w:author="Author">
              <w:r w:rsidRPr="00AA32A8">
                <w:rPr>
                  <w:rFonts w:asciiTheme="majorBidi" w:hAnsiTheme="majorBidi"/>
                  <w:sz w:val="18"/>
                  <w:szCs w:val="18"/>
                  <w:lang w:eastAsia="zh-CN"/>
                </w:rPr>
                <w:lastRenderedPageBreak/>
                <w:t>A.14.d.2</w:t>
              </w:r>
            </w:ins>
          </w:p>
        </w:tc>
        <w:tc>
          <w:tcPr>
            <w:tcW w:w="6853" w:type="dxa"/>
            <w:tcBorders>
              <w:top w:val="single" w:sz="4" w:space="0" w:color="auto"/>
              <w:left w:val="nil"/>
              <w:bottom w:val="single" w:sz="4" w:space="0" w:color="auto"/>
              <w:right w:val="double" w:sz="4" w:space="0" w:color="auto"/>
            </w:tcBorders>
            <w:shd w:val="clear" w:color="auto" w:fill="auto"/>
          </w:tcPr>
          <w:p w14:paraId="1D6EEE03" w14:textId="77777777" w:rsidR="00D23DD1" w:rsidRPr="00AA32A8" w:rsidRDefault="00D23DD1" w:rsidP="005E383C">
            <w:pPr>
              <w:spacing w:before="40" w:after="40"/>
              <w:ind w:left="170"/>
              <w:rPr>
                <w:rFonts w:asciiTheme="majorBidi" w:hAnsiTheme="majorBidi"/>
                <w:sz w:val="18"/>
                <w:szCs w:val="18"/>
              </w:rPr>
            </w:pPr>
            <w:ins w:id="390" w:author="Author">
              <w:r w:rsidRPr="00AA32A8">
                <w:rPr>
                  <w:rFonts w:asciiTheme="majorBidi" w:hAnsiTheme="majorBidi"/>
                  <w:sz w:val="18"/>
                  <w:szCs w:val="18"/>
                </w:rPr>
                <w:t>the lowest frequency for which the mask is valid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3ADB178"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97E3443"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79A7EF37"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A90FB01"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6FA3019" w14:textId="77777777" w:rsidR="00D23DD1" w:rsidRPr="00AA32A8" w:rsidRDefault="00D23DD1" w:rsidP="005E383C">
            <w:pPr>
              <w:spacing w:before="40" w:after="40"/>
              <w:jc w:val="center"/>
              <w:rPr>
                <w:rFonts w:asciiTheme="majorBidi" w:hAnsiTheme="majorBidi"/>
                <w:b/>
                <w:bCs/>
                <w:sz w:val="18"/>
                <w:szCs w:val="18"/>
              </w:rPr>
            </w:pPr>
            <w:ins w:id="391"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27142E03"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C35F764"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D608A0C"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B9CDC95"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BC6FB06" w14:textId="77777777" w:rsidR="00D23DD1" w:rsidRPr="00AA32A8" w:rsidRDefault="00D23DD1" w:rsidP="005E383C">
            <w:pPr>
              <w:spacing w:before="40" w:after="40"/>
              <w:jc w:val="both"/>
              <w:rPr>
                <w:rFonts w:asciiTheme="majorBidi" w:hAnsiTheme="majorBidi"/>
                <w:sz w:val="18"/>
                <w:szCs w:val="18"/>
                <w:lang w:eastAsia="zh-CN"/>
              </w:rPr>
            </w:pPr>
            <w:ins w:id="392" w:author="Author">
              <w:r w:rsidRPr="00AA32A8">
                <w:rPr>
                  <w:rFonts w:asciiTheme="majorBidi" w:hAnsiTheme="majorBidi"/>
                  <w:sz w:val="18"/>
                  <w:szCs w:val="18"/>
                  <w:lang w:eastAsia="zh-CN"/>
                </w:rPr>
                <w:t>A.14.d.2</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3B98E62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1ACA1DA8"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2A519B4" w14:textId="77777777" w:rsidR="00D23DD1" w:rsidRPr="00AA32A8" w:rsidRDefault="00D23DD1" w:rsidP="005E383C">
            <w:pPr>
              <w:spacing w:before="40" w:after="40"/>
              <w:jc w:val="both"/>
              <w:rPr>
                <w:rFonts w:asciiTheme="majorBidi" w:hAnsiTheme="majorBidi"/>
                <w:sz w:val="18"/>
                <w:szCs w:val="18"/>
                <w:lang w:eastAsia="zh-CN"/>
              </w:rPr>
            </w:pPr>
            <w:ins w:id="393" w:author="Author">
              <w:r w:rsidRPr="00AA32A8">
                <w:rPr>
                  <w:rFonts w:asciiTheme="majorBidi" w:hAnsiTheme="majorBidi"/>
                  <w:sz w:val="18"/>
                  <w:szCs w:val="18"/>
                  <w:lang w:eastAsia="zh-CN"/>
                </w:rPr>
                <w:t>A.14.d.3</w:t>
              </w:r>
            </w:ins>
          </w:p>
        </w:tc>
        <w:tc>
          <w:tcPr>
            <w:tcW w:w="6853" w:type="dxa"/>
            <w:tcBorders>
              <w:top w:val="single" w:sz="4" w:space="0" w:color="auto"/>
              <w:left w:val="nil"/>
              <w:bottom w:val="single" w:sz="4" w:space="0" w:color="auto"/>
              <w:right w:val="double" w:sz="4" w:space="0" w:color="auto"/>
            </w:tcBorders>
            <w:shd w:val="clear" w:color="auto" w:fill="auto"/>
          </w:tcPr>
          <w:p w14:paraId="32D7D6D9" w14:textId="77777777" w:rsidR="00D23DD1" w:rsidRPr="00AA32A8" w:rsidRDefault="00D23DD1" w:rsidP="005E383C">
            <w:pPr>
              <w:spacing w:before="40" w:after="40"/>
              <w:ind w:left="170"/>
              <w:rPr>
                <w:rFonts w:asciiTheme="majorBidi" w:hAnsiTheme="majorBidi"/>
                <w:sz w:val="18"/>
                <w:szCs w:val="18"/>
              </w:rPr>
            </w:pPr>
            <w:ins w:id="394" w:author="Author">
              <w:r w:rsidRPr="00AA32A8">
                <w:rPr>
                  <w:rFonts w:asciiTheme="majorBidi" w:hAnsiTheme="majorBidi"/>
                  <w:sz w:val="18"/>
                  <w:szCs w:val="18"/>
                </w:rPr>
                <w:t>the highest frequency for which the mask is valid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D5A0F1D"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3027B91"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14B2DB6"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C257643"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436A555" w14:textId="77777777" w:rsidR="00D23DD1" w:rsidRPr="00AA32A8" w:rsidRDefault="00D23DD1" w:rsidP="005E383C">
            <w:pPr>
              <w:spacing w:before="40" w:after="40"/>
              <w:jc w:val="center"/>
              <w:rPr>
                <w:rFonts w:asciiTheme="majorBidi" w:hAnsiTheme="majorBidi"/>
                <w:b/>
                <w:bCs/>
                <w:sz w:val="18"/>
                <w:szCs w:val="18"/>
              </w:rPr>
            </w:pPr>
            <w:ins w:id="395"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2F71822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09BB916"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118586F"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E057330"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220E29D" w14:textId="77777777" w:rsidR="00D23DD1" w:rsidRPr="00AA32A8" w:rsidRDefault="00D23DD1" w:rsidP="005E383C">
            <w:pPr>
              <w:spacing w:before="40" w:after="40"/>
              <w:jc w:val="both"/>
              <w:rPr>
                <w:rFonts w:asciiTheme="majorBidi" w:hAnsiTheme="majorBidi"/>
                <w:sz w:val="18"/>
                <w:szCs w:val="18"/>
                <w:lang w:eastAsia="zh-CN"/>
              </w:rPr>
            </w:pPr>
            <w:ins w:id="396" w:author="Author">
              <w:r w:rsidRPr="00AA32A8">
                <w:rPr>
                  <w:rFonts w:asciiTheme="majorBidi" w:hAnsiTheme="majorBidi"/>
                  <w:sz w:val="18"/>
                  <w:szCs w:val="18"/>
                  <w:lang w:eastAsia="zh-CN"/>
                </w:rPr>
                <w:t>A.14.d.3</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32A2635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8ADA3C7"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6E08514" w14:textId="77777777" w:rsidR="00D23DD1" w:rsidRPr="00AA32A8" w:rsidRDefault="00D23DD1" w:rsidP="005E383C">
            <w:pPr>
              <w:spacing w:before="40" w:after="40"/>
              <w:jc w:val="both"/>
              <w:rPr>
                <w:rFonts w:asciiTheme="majorBidi" w:hAnsiTheme="majorBidi"/>
                <w:sz w:val="18"/>
                <w:szCs w:val="18"/>
                <w:lang w:eastAsia="zh-CN"/>
              </w:rPr>
            </w:pPr>
            <w:ins w:id="397" w:author="Author">
              <w:r w:rsidRPr="00AA32A8">
                <w:rPr>
                  <w:rFonts w:asciiTheme="majorBidi" w:hAnsiTheme="majorBidi"/>
                  <w:sz w:val="18"/>
                  <w:szCs w:val="18"/>
                  <w:lang w:eastAsia="zh-CN"/>
                </w:rPr>
                <w:t>A.14.d.4</w:t>
              </w:r>
            </w:ins>
          </w:p>
        </w:tc>
        <w:tc>
          <w:tcPr>
            <w:tcW w:w="6853" w:type="dxa"/>
            <w:tcBorders>
              <w:top w:val="single" w:sz="4" w:space="0" w:color="auto"/>
              <w:left w:val="nil"/>
              <w:bottom w:val="single" w:sz="4" w:space="0" w:color="auto"/>
              <w:right w:val="double" w:sz="4" w:space="0" w:color="auto"/>
            </w:tcBorders>
            <w:shd w:val="clear" w:color="auto" w:fill="auto"/>
          </w:tcPr>
          <w:p w14:paraId="7E5E424E" w14:textId="77777777" w:rsidR="00D23DD1" w:rsidRPr="00AA32A8" w:rsidRDefault="00D23DD1" w:rsidP="005E383C">
            <w:pPr>
              <w:spacing w:before="40" w:after="40"/>
              <w:ind w:left="170"/>
              <w:rPr>
                <w:rFonts w:asciiTheme="majorBidi" w:hAnsiTheme="majorBidi"/>
                <w:sz w:val="18"/>
                <w:szCs w:val="18"/>
              </w:rPr>
            </w:pPr>
            <w:ins w:id="398" w:author="Author">
              <w:r w:rsidRPr="00AA32A8">
                <w:rPr>
                  <w:rFonts w:asciiTheme="majorBidi" w:hAnsiTheme="majorBidi"/>
                  <w:sz w:val="18"/>
                  <w:szCs w:val="18"/>
                </w:rPr>
                <w:t>m</w:t>
              </w:r>
              <w:r w:rsidRPr="00B90A71">
                <w:rPr>
                  <w:rFonts w:asciiTheme="majorBidi" w:hAnsiTheme="majorBidi"/>
                  <w:sz w:val="18"/>
                  <w:szCs w:val="18"/>
                </w:rPr>
                <w:t>inimum limit of the latitude range of non-geostationary earth station locations</w:t>
              </w:r>
              <w:r w:rsidRPr="00AA32A8">
                <w:rPr>
                  <w:rFonts w:asciiTheme="majorBidi" w:hAnsiTheme="majorBidi"/>
                  <w:sz w:val="18"/>
                  <w:szCs w:val="18"/>
                </w:rPr>
                <w:t xml:space="preserve"> in degrees North</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12295B6"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6D625D6"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076377F"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23BBD51"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8DABB22" w14:textId="77777777" w:rsidR="00D23DD1" w:rsidRPr="00AA32A8" w:rsidRDefault="00D23DD1" w:rsidP="005E383C">
            <w:pPr>
              <w:spacing w:before="40" w:after="40"/>
              <w:jc w:val="center"/>
              <w:rPr>
                <w:rFonts w:asciiTheme="majorBidi" w:hAnsiTheme="majorBidi"/>
                <w:b/>
                <w:bCs/>
                <w:sz w:val="18"/>
                <w:szCs w:val="18"/>
              </w:rPr>
            </w:pPr>
            <w:ins w:id="399"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5A49E7DC"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050BAF6"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421599E"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5E77CB9A"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4CABE8B" w14:textId="77777777" w:rsidR="00D23DD1" w:rsidRPr="00AA32A8" w:rsidRDefault="00D23DD1" w:rsidP="005E383C">
            <w:pPr>
              <w:spacing w:before="40" w:after="40"/>
              <w:jc w:val="both"/>
              <w:rPr>
                <w:rFonts w:asciiTheme="majorBidi" w:hAnsiTheme="majorBidi"/>
                <w:sz w:val="18"/>
                <w:szCs w:val="18"/>
                <w:lang w:eastAsia="zh-CN"/>
              </w:rPr>
            </w:pPr>
            <w:ins w:id="400" w:author="Author">
              <w:r w:rsidRPr="00AA32A8">
                <w:rPr>
                  <w:rFonts w:asciiTheme="majorBidi" w:hAnsiTheme="majorBidi"/>
                  <w:sz w:val="18"/>
                  <w:szCs w:val="18"/>
                  <w:lang w:eastAsia="zh-CN"/>
                </w:rPr>
                <w:t>A.14.d.4</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60FCAE0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1C4A2D98"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870E396" w14:textId="77777777" w:rsidR="00D23DD1" w:rsidRPr="00AA32A8" w:rsidRDefault="00D23DD1" w:rsidP="005E383C">
            <w:pPr>
              <w:spacing w:before="40" w:after="40"/>
              <w:jc w:val="both"/>
              <w:rPr>
                <w:rFonts w:asciiTheme="majorBidi" w:hAnsiTheme="majorBidi"/>
                <w:sz w:val="18"/>
                <w:szCs w:val="18"/>
                <w:lang w:eastAsia="zh-CN"/>
              </w:rPr>
            </w:pPr>
            <w:ins w:id="401" w:author="Author">
              <w:r w:rsidRPr="00AA32A8">
                <w:rPr>
                  <w:rFonts w:asciiTheme="majorBidi" w:hAnsiTheme="majorBidi"/>
                  <w:sz w:val="18"/>
                  <w:szCs w:val="18"/>
                  <w:lang w:eastAsia="zh-CN"/>
                </w:rPr>
                <w:t>A.14.d.5</w:t>
              </w:r>
            </w:ins>
          </w:p>
        </w:tc>
        <w:tc>
          <w:tcPr>
            <w:tcW w:w="6853" w:type="dxa"/>
            <w:tcBorders>
              <w:top w:val="single" w:sz="4" w:space="0" w:color="auto"/>
              <w:left w:val="nil"/>
              <w:bottom w:val="single" w:sz="4" w:space="0" w:color="auto"/>
              <w:right w:val="double" w:sz="4" w:space="0" w:color="auto"/>
            </w:tcBorders>
            <w:shd w:val="clear" w:color="auto" w:fill="auto"/>
          </w:tcPr>
          <w:p w14:paraId="3DD7A03F" w14:textId="77777777" w:rsidR="00D23DD1" w:rsidRPr="00AA32A8" w:rsidRDefault="00D23DD1" w:rsidP="005E383C">
            <w:pPr>
              <w:spacing w:before="40" w:after="40"/>
              <w:ind w:left="170"/>
              <w:rPr>
                <w:rFonts w:asciiTheme="majorBidi" w:hAnsiTheme="majorBidi"/>
                <w:sz w:val="18"/>
                <w:szCs w:val="18"/>
              </w:rPr>
            </w:pPr>
            <w:ins w:id="402" w:author="Author">
              <w:r w:rsidRPr="00AA32A8">
                <w:rPr>
                  <w:rFonts w:asciiTheme="majorBidi" w:hAnsiTheme="majorBidi"/>
                  <w:sz w:val="18"/>
                  <w:szCs w:val="18"/>
                </w:rPr>
                <w:t>m</w:t>
              </w:r>
              <w:r w:rsidRPr="00B90A71">
                <w:rPr>
                  <w:rFonts w:asciiTheme="majorBidi" w:hAnsiTheme="majorBidi"/>
                  <w:sz w:val="18"/>
                  <w:szCs w:val="18"/>
                </w:rPr>
                <w:t>aximum limit of the latitude range of non-geostationary earth station locations</w:t>
              </w:r>
              <w:r w:rsidRPr="00AA32A8">
                <w:rPr>
                  <w:rFonts w:asciiTheme="majorBidi" w:hAnsiTheme="majorBidi"/>
                  <w:sz w:val="18"/>
                  <w:szCs w:val="18"/>
                </w:rPr>
                <w:t xml:space="preserve"> in degrees North</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42B77EB"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2A41C7B"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CE577AB"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A2CC4EC"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28B577E" w14:textId="77777777" w:rsidR="00D23DD1" w:rsidRPr="00AA32A8" w:rsidRDefault="00D23DD1" w:rsidP="005E383C">
            <w:pPr>
              <w:spacing w:before="40" w:after="40"/>
              <w:jc w:val="center"/>
              <w:rPr>
                <w:rFonts w:asciiTheme="majorBidi" w:hAnsiTheme="majorBidi"/>
                <w:b/>
                <w:bCs/>
                <w:sz w:val="18"/>
                <w:szCs w:val="18"/>
              </w:rPr>
            </w:pPr>
            <w:ins w:id="403"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76A85ABB"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3ADAF98"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9363735"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FF0AFB1"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F90DF0E" w14:textId="77777777" w:rsidR="00D23DD1" w:rsidRPr="00AA32A8" w:rsidRDefault="00D23DD1" w:rsidP="005E383C">
            <w:pPr>
              <w:spacing w:before="40" w:after="40"/>
              <w:jc w:val="both"/>
              <w:rPr>
                <w:rFonts w:asciiTheme="majorBidi" w:hAnsiTheme="majorBidi"/>
                <w:sz w:val="18"/>
                <w:szCs w:val="18"/>
                <w:lang w:eastAsia="zh-CN"/>
              </w:rPr>
            </w:pPr>
            <w:ins w:id="404" w:author="Author">
              <w:r w:rsidRPr="00AA32A8">
                <w:rPr>
                  <w:rFonts w:asciiTheme="majorBidi" w:hAnsiTheme="majorBidi"/>
                  <w:sz w:val="18"/>
                  <w:szCs w:val="18"/>
                  <w:lang w:eastAsia="zh-CN"/>
                </w:rPr>
                <w:t>A.14.d.5</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23CA206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7841755"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4C3E4B4" w14:textId="77777777" w:rsidR="00D23DD1" w:rsidRPr="00AA32A8" w:rsidRDefault="00D23DD1" w:rsidP="005E383C">
            <w:pPr>
              <w:spacing w:before="40" w:after="40"/>
              <w:jc w:val="both"/>
              <w:rPr>
                <w:rFonts w:asciiTheme="majorBidi" w:hAnsiTheme="majorBidi"/>
                <w:sz w:val="18"/>
                <w:szCs w:val="18"/>
                <w:lang w:eastAsia="zh-CN"/>
              </w:rPr>
            </w:pPr>
            <w:ins w:id="405" w:author="Author">
              <w:r w:rsidRPr="00AA32A8">
                <w:rPr>
                  <w:rFonts w:asciiTheme="majorBidi" w:hAnsiTheme="majorBidi"/>
                  <w:sz w:val="18"/>
                  <w:szCs w:val="18"/>
                  <w:lang w:eastAsia="zh-CN"/>
                </w:rPr>
                <w:t>A.14.d.6</w:t>
              </w:r>
            </w:ins>
          </w:p>
        </w:tc>
        <w:tc>
          <w:tcPr>
            <w:tcW w:w="6853" w:type="dxa"/>
            <w:tcBorders>
              <w:top w:val="single" w:sz="4" w:space="0" w:color="auto"/>
              <w:left w:val="nil"/>
              <w:bottom w:val="single" w:sz="4" w:space="0" w:color="auto"/>
              <w:right w:val="double" w:sz="4" w:space="0" w:color="auto"/>
            </w:tcBorders>
            <w:shd w:val="clear" w:color="auto" w:fill="auto"/>
          </w:tcPr>
          <w:p w14:paraId="4A29A7FB" w14:textId="77777777" w:rsidR="00D23DD1" w:rsidRPr="00AA32A8" w:rsidRDefault="00D23DD1" w:rsidP="005E383C">
            <w:pPr>
              <w:spacing w:before="40" w:after="40"/>
              <w:ind w:left="170"/>
            </w:pPr>
            <w:ins w:id="406" w:author="Author">
              <w:r w:rsidRPr="00B90A71">
                <w:rPr>
                  <w:rFonts w:asciiTheme="majorBidi" w:hAnsiTheme="majorBidi"/>
                  <w:sz w:val="18"/>
                  <w:szCs w:val="18"/>
                </w:rPr>
                <w:t>the average number</w:t>
              </w:r>
              <w:r w:rsidRPr="00AA32A8">
                <w:rPr>
                  <w:rFonts w:asciiTheme="majorBidi" w:hAnsiTheme="majorBidi"/>
                  <w:sz w:val="18"/>
                  <w:szCs w:val="18"/>
                </w:rPr>
                <w:t xml:space="preserve"> </w:t>
              </w:r>
              <w:r w:rsidRPr="00B90A71">
                <w:rPr>
                  <w:rFonts w:asciiTheme="majorBidi" w:hAnsiTheme="majorBidi"/>
                  <w:sz w:val="18"/>
                  <w:szCs w:val="18"/>
                </w:rPr>
                <w:t>of associated earth stations</w:t>
              </w:r>
              <w:r w:rsidRPr="00AA32A8">
                <w:rPr>
                  <w:rFonts w:asciiTheme="majorBidi" w:hAnsiTheme="majorBidi"/>
                  <w:sz w:val="18"/>
                  <w:szCs w:val="18"/>
                </w:rPr>
                <w:t>, per km</w:t>
              </w:r>
              <w:r w:rsidRPr="00AA32A8">
                <w:rPr>
                  <w:rFonts w:asciiTheme="majorBidi" w:hAnsiTheme="majorBidi"/>
                  <w:sz w:val="18"/>
                  <w:szCs w:val="18"/>
                  <w:vertAlign w:val="superscript"/>
                </w:rPr>
                <w:t>2</w:t>
              </w:r>
              <w:r w:rsidRPr="00AA32A8">
                <w:rPr>
                  <w:rFonts w:asciiTheme="majorBidi" w:hAnsiTheme="majorBidi"/>
                  <w:sz w:val="18"/>
                  <w:szCs w:val="18"/>
                </w:rPr>
                <w:t xml:space="preserve">, </w:t>
              </w:r>
              <w:r w:rsidRPr="00B90A71">
                <w:rPr>
                  <w:rFonts w:asciiTheme="majorBidi" w:hAnsiTheme="majorBidi"/>
                  <w:sz w:val="18"/>
                  <w:szCs w:val="18"/>
                </w:rPr>
                <w:t>active at the same time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3B1E12D0"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0BC48C1C"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0E3FB9C9"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3DC6FC8E"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15D3B7B1" w14:textId="77777777" w:rsidR="00D23DD1" w:rsidRPr="00AA32A8" w:rsidRDefault="00D23DD1" w:rsidP="005E383C">
            <w:pPr>
              <w:spacing w:before="40" w:after="40"/>
              <w:jc w:val="center"/>
              <w:rPr>
                <w:rFonts w:asciiTheme="majorBidi" w:hAnsiTheme="majorBidi"/>
                <w:b/>
                <w:bCs/>
                <w:sz w:val="18"/>
                <w:szCs w:val="18"/>
              </w:rPr>
            </w:pPr>
            <w:ins w:id="407"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763ACE8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4912DB7A"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737AB2A8"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4524C0FB"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E0C3108" w14:textId="77777777" w:rsidR="00D23DD1" w:rsidRPr="00AA32A8" w:rsidRDefault="00D23DD1" w:rsidP="005E383C">
            <w:pPr>
              <w:spacing w:before="40" w:after="40"/>
              <w:jc w:val="both"/>
              <w:rPr>
                <w:rFonts w:asciiTheme="majorBidi" w:hAnsiTheme="majorBidi"/>
                <w:sz w:val="18"/>
                <w:szCs w:val="18"/>
                <w:lang w:eastAsia="zh-CN"/>
              </w:rPr>
            </w:pPr>
            <w:ins w:id="408" w:author="Author">
              <w:r w:rsidRPr="00AA32A8">
                <w:rPr>
                  <w:rFonts w:asciiTheme="majorBidi" w:hAnsiTheme="majorBidi"/>
                  <w:sz w:val="18"/>
                  <w:szCs w:val="18"/>
                  <w:lang w:eastAsia="zh-CN"/>
                </w:rPr>
                <w:t>A.14.d.6</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24C1BD3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966A411"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17FEE7F" w14:textId="77777777" w:rsidR="00D23DD1" w:rsidRPr="00AA32A8" w:rsidRDefault="00D23DD1" w:rsidP="005E383C">
            <w:pPr>
              <w:spacing w:before="40" w:after="40"/>
              <w:jc w:val="both"/>
              <w:rPr>
                <w:rFonts w:asciiTheme="majorBidi" w:hAnsiTheme="majorBidi"/>
                <w:sz w:val="18"/>
                <w:szCs w:val="18"/>
                <w:lang w:eastAsia="zh-CN"/>
              </w:rPr>
            </w:pPr>
            <w:ins w:id="409" w:author="Author">
              <w:r w:rsidRPr="00AA32A8">
                <w:rPr>
                  <w:rFonts w:asciiTheme="majorBidi" w:hAnsiTheme="majorBidi"/>
                  <w:sz w:val="18"/>
                  <w:szCs w:val="18"/>
                  <w:lang w:eastAsia="zh-CN"/>
                </w:rPr>
                <w:t>A.14.d.7</w:t>
              </w:r>
            </w:ins>
          </w:p>
        </w:tc>
        <w:tc>
          <w:tcPr>
            <w:tcW w:w="6853" w:type="dxa"/>
            <w:tcBorders>
              <w:top w:val="single" w:sz="4" w:space="0" w:color="auto"/>
              <w:left w:val="nil"/>
              <w:bottom w:val="single" w:sz="4" w:space="0" w:color="auto"/>
              <w:right w:val="double" w:sz="4" w:space="0" w:color="auto"/>
            </w:tcBorders>
            <w:shd w:val="clear" w:color="auto" w:fill="auto"/>
          </w:tcPr>
          <w:p w14:paraId="03ED5715" w14:textId="77777777" w:rsidR="00D23DD1" w:rsidRPr="00B90A71" w:rsidRDefault="00D23DD1" w:rsidP="005E383C">
            <w:pPr>
              <w:spacing w:before="40" w:after="40"/>
              <w:ind w:left="170"/>
              <w:rPr>
                <w:rFonts w:asciiTheme="minorHAnsi" w:hAnsiTheme="minorHAnsi"/>
                <w:sz w:val="22"/>
              </w:rPr>
            </w:pPr>
            <w:ins w:id="410" w:author="Author">
              <w:r w:rsidRPr="00B90A71">
                <w:rPr>
                  <w:rFonts w:asciiTheme="majorBidi" w:hAnsiTheme="majorBidi"/>
                  <w:sz w:val="18"/>
                  <w:szCs w:val="18"/>
                </w:rPr>
                <w:t xml:space="preserve">the average distance, in </w:t>
              </w:r>
              <w:proofErr w:type="spellStart"/>
              <w:r w:rsidRPr="00B90A71">
                <w:rPr>
                  <w:rFonts w:asciiTheme="majorBidi" w:hAnsiTheme="majorBidi"/>
                  <w:sz w:val="18"/>
                  <w:szCs w:val="18"/>
                </w:rPr>
                <w:t>kilometres</w:t>
              </w:r>
              <w:proofErr w:type="spellEnd"/>
              <w:r w:rsidRPr="00B90A71">
                <w:rPr>
                  <w:rFonts w:asciiTheme="majorBidi" w:hAnsiTheme="majorBidi"/>
                  <w:sz w:val="18"/>
                  <w:szCs w:val="18"/>
                </w:rPr>
                <w:t>, between co</w:t>
              </w:r>
              <w:r w:rsidRPr="00AA32A8">
                <w:rPr>
                  <w:rFonts w:asciiTheme="majorBidi" w:hAnsiTheme="majorBidi"/>
                  <w:sz w:val="18"/>
                  <w:szCs w:val="18"/>
                </w:rPr>
                <w:noBreakHyphen/>
              </w:r>
              <w:r w:rsidRPr="00B90A71">
                <w:rPr>
                  <w:rFonts w:asciiTheme="majorBidi" w:hAnsiTheme="majorBidi"/>
                  <w:sz w:val="18"/>
                  <w:szCs w:val="18"/>
                </w:rPr>
                <w:t xml:space="preserve">frequency cell or beam footprint </w:t>
              </w:r>
              <w:proofErr w:type="spellStart"/>
              <w:r w:rsidRPr="00B90A71">
                <w:rPr>
                  <w:rFonts w:asciiTheme="majorBidi" w:hAnsiTheme="majorBidi"/>
                  <w:sz w:val="18"/>
                  <w:szCs w:val="18"/>
                </w:rPr>
                <w:t>centre</w:t>
              </w:r>
            </w:ins>
            <w:proofErr w:type="spellEnd"/>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4332650B"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7F5B3B79"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6A05810C"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70349F5E"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2DD2DC93" w14:textId="77777777" w:rsidR="00D23DD1" w:rsidRPr="00AA32A8" w:rsidRDefault="00D23DD1" w:rsidP="005E383C">
            <w:pPr>
              <w:spacing w:before="40" w:after="40"/>
              <w:jc w:val="center"/>
              <w:rPr>
                <w:rFonts w:asciiTheme="majorBidi" w:hAnsiTheme="majorBidi"/>
                <w:b/>
                <w:bCs/>
                <w:sz w:val="18"/>
                <w:szCs w:val="18"/>
              </w:rPr>
            </w:pPr>
            <w:ins w:id="411"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0D64BDF6"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6CD82F93"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3CA616DC"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4AC7C485"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CCB10E8" w14:textId="77777777" w:rsidR="00D23DD1" w:rsidRPr="00AA32A8" w:rsidRDefault="00D23DD1" w:rsidP="005E383C">
            <w:pPr>
              <w:spacing w:before="40" w:after="40"/>
              <w:jc w:val="both"/>
              <w:rPr>
                <w:rFonts w:asciiTheme="majorBidi" w:hAnsiTheme="majorBidi"/>
                <w:sz w:val="18"/>
                <w:szCs w:val="18"/>
                <w:lang w:eastAsia="zh-CN"/>
              </w:rPr>
            </w:pPr>
            <w:ins w:id="412" w:author="Author">
              <w:r w:rsidRPr="00AA32A8">
                <w:rPr>
                  <w:rFonts w:asciiTheme="majorBidi" w:hAnsiTheme="majorBidi"/>
                  <w:sz w:val="18"/>
                  <w:szCs w:val="18"/>
                  <w:lang w:eastAsia="zh-CN"/>
                </w:rPr>
                <w:t>A.14.d.7</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554986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2A81E80"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1B1106B" w14:textId="77777777" w:rsidR="00D23DD1" w:rsidRPr="00AA32A8" w:rsidRDefault="00D23DD1" w:rsidP="005E383C">
            <w:pPr>
              <w:spacing w:before="40" w:after="40"/>
              <w:jc w:val="both"/>
              <w:rPr>
                <w:rFonts w:asciiTheme="majorBidi" w:hAnsiTheme="majorBidi"/>
                <w:sz w:val="18"/>
                <w:szCs w:val="18"/>
                <w:lang w:eastAsia="zh-CN"/>
              </w:rPr>
            </w:pPr>
            <w:ins w:id="413" w:author="Author">
              <w:r w:rsidRPr="00AA32A8">
                <w:rPr>
                  <w:rFonts w:asciiTheme="majorBidi" w:hAnsiTheme="majorBidi"/>
                  <w:sz w:val="18"/>
                  <w:szCs w:val="18"/>
                  <w:lang w:eastAsia="zh-CN"/>
                </w:rPr>
                <w:t>A.14.d.8</w:t>
              </w:r>
            </w:ins>
          </w:p>
        </w:tc>
        <w:tc>
          <w:tcPr>
            <w:tcW w:w="6853" w:type="dxa"/>
            <w:tcBorders>
              <w:top w:val="single" w:sz="4" w:space="0" w:color="auto"/>
              <w:left w:val="nil"/>
              <w:bottom w:val="single" w:sz="4" w:space="0" w:color="auto"/>
              <w:right w:val="double" w:sz="4" w:space="0" w:color="auto"/>
            </w:tcBorders>
            <w:shd w:val="clear" w:color="auto" w:fill="auto"/>
          </w:tcPr>
          <w:p w14:paraId="10CFB676" w14:textId="77777777" w:rsidR="00D23DD1" w:rsidRPr="00AA32A8" w:rsidRDefault="00D23DD1" w:rsidP="00B90A71">
            <w:pPr>
              <w:spacing w:before="40" w:after="40"/>
              <w:ind w:left="170"/>
              <w:rPr>
                <w:rFonts w:asciiTheme="majorBidi" w:hAnsiTheme="majorBidi"/>
                <w:sz w:val="18"/>
                <w:szCs w:val="18"/>
              </w:rPr>
            </w:pPr>
            <w:ins w:id="414" w:author="Author">
              <w:r w:rsidRPr="00AA32A8">
                <w:rPr>
                  <w:rFonts w:asciiTheme="majorBidi" w:hAnsiTheme="majorBidi"/>
                  <w:sz w:val="18"/>
                  <w:szCs w:val="18"/>
                </w:rPr>
                <w:t>the m</w:t>
              </w:r>
              <w:r w:rsidRPr="00B90A71">
                <w:rPr>
                  <w:rFonts w:asciiTheme="majorBidi" w:hAnsiTheme="majorBidi"/>
                  <w:sz w:val="18"/>
                  <w:szCs w:val="18"/>
                </w:rPr>
                <w:t xml:space="preserve">inimum </w:t>
              </w:r>
              <w:r w:rsidRPr="00AA32A8">
                <w:rPr>
                  <w:rFonts w:asciiTheme="majorBidi" w:hAnsiTheme="majorBidi"/>
                  <w:sz w:val="18"/>
                  <w:szCs w:val="18"/>
                </w:rPr>
                <w:t>duration, in seconds, during which an earth station will track a non-geostationary satellite without handover for different ranges of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0B977B54"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4D62EA4E"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66C3934B"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77F67FBB"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468F20D2" w14:textId="77777777" w:rsidR="00D23DD1" w:rsidRPr="00AA32A8" w:rsidRDefault="00D23DD1" w:rsidP="005E383C">
            <w:pPr>
              <w:spacing w:before="40" w:after="40"/>
              <w:jc w:val="center"/>
              <w:rPr>
                <w:rFonts w:asciiTheme="majorBidi" w:hAnsiTheme="majorBidi"/>
                <w:b/>
                <w:bCs/>
                <w:sz w:val="18"/>
                <w:szCs w:val="18"/>
              </w:rPr>
            </w:pPr>
            <w:ins w:id="415"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7BEAE3B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7D2FC67D"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2CDE9AEE"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72EA5721"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31D6F72" w14:textId="77777777" w:rsidR="00D23DD1" w:rsidRPr="00AA32A8" w:rsidRDefault="00D23DD1" w:rsidP="005E383C">
            <w:pPr>
              <w:spacing w:before="40" w:after="40"/>
              <w:jc w:val="both"/>
              <w:rPr>
                <w:rFonts w:asciiTheme="majorBidi" w:hAnsiTheme="majorBidi"/>
                <w:sz w:val="18"/>
                <w:szCs w:val="18"/>
                <w:lang w:eastAsia="zh-CN"/>
              </w:rPr>
            </w:pPr>
            <w:ins w:id="416" w:author="Author">
              <w:r w:rsidRPr="00AA32A8">
                <w:rPr>
                  <w:rFonts w:asciiTheme="majorBidi" w:hAnsiTheme="majorBidi"/>
                  <w:sz w:val="18"/>
                  <w:szCs w:val="18"/>
                  <w:lang w:eastAsia="zh-CN"/>
                </w:rPr>
                <w:t>A.14.d.8</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3B4935F7"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9A5B313"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6A6B8D8" w14:textId="77777777" w:rsidR="00D23DD1" w:rsidRPr="00AA32A8" w:rsidRDefault="00D23DD1" w:rsidP="005E383C">
            <w:pPr>
              <w:spacing w:before="40" w:after="40"/>
              <w:jc w:val="both"/>
              <w:rPr>
                <w:rFonts w:asciiTheme="majorBidi" w:hAnsiTheme="majorBidi"/>
                <w:sz w:val="18"/>
                <w:szCs w:val="18"/>
                <w:lang w:eastAsia="zh-CN"/>
              </w:rPr>
            </w:pPr>
            <w:ins w:id="417" w:author="Author">
              <w:r w:rsidRPr="00AA32A8">
                <w:rPr>
                  <w:rFonts w:asciiTheme="majorBidi" w:hAnsiTheme="majorBidi"/>
                  <w:sz w:val="18"/>
                  <w:szCs w:val="18"/>
                  <w:lang w:eastAsia="zh-CN"/>
                </w:rPr>
                <w:t>A.14.d.9</w:t>
              </w:r>
            </w:ins>
          </w:p>
        </w:tc>
        <w:tc>
          <w:tcPr>
            <w:tcW w:w="6853" w:type="dxa"/>
            <w:tcBorders>
              <w:top w:val="single" w:sz="4" w:space="0" w:color="auto"/>
              <w:left w:val="nil"/>
              <w:bottom w:val="single" w:sz="4" w:space="0" w:color="auto"/>
              <w:right w:val="double" w:sz="4" w:space="0" w:color="auto"/>
            </w:tcBorders>
            <w:shd w:val="clear" w:color="auto" w:fill="auto"/>
          </w:tcPr>
          <w:p w14:paraId="450DED9E" w14:textId="77777777" w:rsidR="00D23DD1" w:rsidRPr="00AA32A8" w:rsidRDefault="00D23DD1" w:rsidP="00B90A71">
            <w:pPr>
              <w:spacing w:before="40" w:after="40"/>
              <w:ind w:left="170"/>
              <w:rPr>
                <w:rFonts w:asciiTheme="majorBidi" w:hAnsiTheme="majorBidi"/>
                <w:sz w:val="18"/>
                <w:szCs w:val="18"/>
              </w:rPr>
            </w:pPr>
            <w:ins w:id="418" w:author="Author">
              <w:r w:rsidRPr="00AA32A8">
                <w:rPr>
                  <w:rFonts w:asciiTheme="majorBidi" w:hAnsiTheme="majorBidi"/>
                  <w:sz w:val="18"/>
                  <w:szCs w:val="18"/>
                </w:rPr>
                <w:t>the m</w:t>
              </w:r>
              <w:r w:rsidRPr="00B90A71">
                <w:rPr>
                  <w:rFonts w:asciiTheme="majorBidi" w:hAnsiTheme="majorBidi"/>
                  <w:sz w:val="18"/>
                  <w:szCs w:val="18"/>
                </w:rPr>
                <w:t xml:space="preserve">aximum number of </w:t>
              </w:r>
              <w:proofErr w:type="gramStart"/>
              <w:r w:rsidRPr="00B90A71">
                <w:rPr>
                  <w:rFonts w:asciiTheme="majorBidi" w:hAnsiTheme="majorBidi"/>
                  <w:sz w:val="18"/>
                  <w:szCs w:val="18"/>
                </w:rPr>
                <w:t>co-frequency</w:t>
              </w:r>
              <w:proofErr w:type="gramEnd"/>
              <w:r w:rsidRPr="00B90A71">
                <w:rPr>
                  <w:rFonts w:asciiTheme="majorBidi" w:hAnsiTheme="majorBidi"/>
                  <w:sz w:val="18"/>
                  <w:szCs w:val="18"/>
                </w:rPr>
                <w:t xml:space="preserve"> tracked non-geostationary satellites</w:t>
              </w:r>
              <w:r w:rsidRPr="00AA32A8">
                <w:rPr>
                  <w:rFonts w:asciiTheme="majorBidi" w:hAnsiTheme="majorBidi"/>
                  <w:sz w:val="18"/>
                  <w:szCs w:val="18"/>
                </w:rPr>
                <w:t xml:space="preserve"> for different ranges of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4261AB3E"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37F346CF"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0AF05283"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409A20DD"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73EB9DBE" w14:textId="77777777" w:rsidR="00D23DD1" w:rsidRPr="00AA32A8" w:rsidRDefault="00D23DD1" w:rsidP="005E383C">
            <w:pPr>
              <w:spacing w:before="40" w:after="40"/>
              <w:jc w:val="center"/>
              <w:rPr>
                <w:rFonts w:asciiTheme="majorBidi" w:hAnsiTheme="majorBidi"/>
                <w:b/>
                <w:bCs/>
                <w:sz w:val="18"/>
                <w:szCs w:val="18"/>
              </w:rPr>
            </w:pPr>
            <w:ins w:id="419"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310F6B99"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379FA3E0"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025E934F"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0145E364"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13134D1" w14:textId="77777777" w:rsidR="00D23DD1" w:rsidRPr="00AA32A8" w:rsidRDefault="00D23DD1" w:rsidP="005E383C">
            <w:pPr>
              <w:spacing w:before="40" w:after="40"/>
              <w:jc w:val="both"/>
              <w:rPr>
                <w:rFonts w:asciiTheme="majorBidi" w:hAnsiTheme="majorBidi"/>
                <w:sz w:val="18"/>
                <w:szCs w:val="18"/>
                <w:lang w:eastAsia="zh-CN"/>
              </w:rPr>
            </w:pPr>
            <w:ins w:id="420" w:author="Author">
              <w:r w:rsidRPr="00AA32A8">
                <w:rPr>
                  <w:rFonts w:asciiTheme="majorBidi" w:hAnsiTheme="majorBidi"/>
                  <w:sz w:val="18"/>
                  <w:szCs w:val="18"/>
                  <w:lang w:eastAsia="zh-CN"/>
                </w:rPr>
                <w:t>A.14.d.9</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7C41D5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8C1AABA"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4D3A30A" w14:textId="77777777" w:rsidR="00D23DD1" w:rsidRPr="00AA32A8" w:rsidRDefault="00D23DD1" w:rsidP="005E383C">
            <w:pPr>
              <w:spacing w:before="40" w:after="40"/>
              <w:jc w:val="both"/>
              <w:rPr>
                <w:rFonts w:asciiTheme="majorBidi" w:hAnsiTheme="majorBidi"/>
                <w:sz w:val="18"/>
                <w:szCs w:val="18"/>
                <w:lang w:eastAsia="zh-CN"/>
              </w:rPr>
            </w:pPr>
            <w:ins w:id="421" w:author="Author">
              <w:r w:rsidRPr="00AA32A8">
                <w:rPr>
                  <w:rFonts w:asciiTheme="majorBidi" w:hAnsiTheme="majorBidi"/>
                  <w:sz w:val="18"/>
                  <w:szCs w:val="18"/>
                  <w:lang w:eastAsia="zh-CN"/>
                </w:rPr>
                <w:t>A.14.d.10</w:t>
              </w:r>
            </w:ins>
          </w:p>
        </w:tc>
        <w:tc>
          <w:tcPr>
            <w:tcW w:w="6853" w:type="dxa"/>
            <w:tcBorders>
              <w:top w:val="single" w:sz="4" w:space="0" w:color="auto"/>
              <w:left w:val="nil"/>
              <w:bottom w:val="single" w:sz="4" w:space="0" w:color="auto"/>
              <w:right w:val="double" w:sz="4" w:space="0" w:color="auto"/>
            </w:tcBorders>
            <w:shd w:val="clear" w:color="auto" w:fill="auto"/>
          </w:tcPr>
          <w:p w14:paraId="362286E2" w14:textId="77777777" w:rsidR="00D23DD1" w:rsidRPr="00AA32A8" w:rsidRDefault="00D23DD1" w:rsidP="00B90A71">
            <w:pPr>
              <w:spacing w:before="40" w:after="40"/>
              <w:ind w:left="170"/>
              <w:rPr>
                <w:ins w:id="422" w:author="Author"/>
                <w:rFonts w:asciiTheme="majorBidi" w:hAnsiTheme="majorBidi"/>
                <w:sz w:val="18"/>
                <w:szCs w:val="18"/>
              </w:rPr>
            </w:pPr>
            <w:ins w:id="423" w:author="Author">
              <w:r w:rsidRPr="00AA32A8">
                <w:rPr>
                  <w:rFonts w:asciiTheme="majorBidi" w:hAnsiTheme="majorBidi"/>
                  <w:sz w:val="18"/>
                  <w:szCs w:val="18"/>
                </w:rPr>
                <w:t xml:space="preserve">the exclusion zone angle (degrees), i.e. the minimum angle to the geostationary arc at the non-geostationary earth station at which it will operate defined at the earth station given latitude range </w:t>
              </w:r>
            </w:ins>
          </w:p>
          <w:p w14:paraId="659D542E" w14:textId="77777777" w:rsidR="00D23DD1" w:rsidRPr="00AA32A8" w:rsidRDefault="00D23DD1" w:rsidP="00B90A71">
            <w:pPr>
              <w:spacing w:before="40" w:after="40"/>
              <w:ind w:left="288"/>
              <w:rPr>
                <w:rFonts w:asciiTheme="majorBidi" w:hAnsiTheme="majorBidi"/>
                <w:sz w:val="18"/>
                <w:szCs w:val="18"/>
              </w:rPr>
            </w:pPr>
            <w:ins w:id="424" w:author="Author">
              <w:r w:rsidRPr="00AA32A8">
                <w:rPr>
                  <w:rFonts w:asciiTheme="majorBidi" w:hAnsiTheme="majorBidi"/>
                  <w:i/>
                  <w:sz w:val="18"/>
                  <w:szCs w:val="18"/>
                </w:rPr>
                <w:t xml:space="preserve">Note – </w:t>
              </w:r>
              <w:r w:rsidRPr="00AA32A8">
                <w:rPr>
                  <w:rFonts w:asciiTheme="majorBidi" w:hAnsiTheme="majorBidi"/>
                  <w:sz w:val="18"/>
                  <w:szCs w:val="18"/>
                </w:rPr>
                <w:t xml:space="preserve">The exclusion zone angle could vary between non-geostationary system orbit planes. If identification code of orbital plane is not </w:t>
              </w:r>
              <w:proofErr w:type="gramStart"/>
              <w:r w:rsidRPr="00AA32A8">
                <w:rPr>
                  <w:rFonts w:asciiTheme="majorBidi" w:hAnsiTheme="majorBidi"/>
                  <w:sz w:val="18"/>
                  <w:szCs w:val="18"/>
                </w:rPr>
                <w:t>defined</w:t>
              </w:r>
              <w:proofErr w:type="gramEnd"/>
              <w:r w:rsidRPr="00AA32A8">
                <w:rPr>
                  <w:rFonts w:asciiTheme="majorBidi" w:hAnsiTheme="majorBidi"/>
                  <w:sz w:val="18"/>
                  <w:szCs w:val="18"/>
                </w:rPr>
                <w:t xml:space="preserve"> then it applies to all orbital planes</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5FB35EDF"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7F4B7C01"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0DE14141"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15911D14"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7B154029" w14:textId="77777777" w:rsidR="00D23DD1" w:rsidRPr="00AA32A8" w:rsidRDefault="00D23DD1" w:rsidP="005E383C">
            <w:pPr>
              <w:spacing w:before="40" w:after="40"/>
              <w:jc w:val="center"/>
              <w:rPr>
                <w:rFonts w:asciiTheme="majorBidi" w:hAnsiTheme="majorBidi"/>
                <w:b/>
                <w:bCs/>
                <w:sz w:val="18"/>
                <w:szCs w:val="18"/>
              </w:rPr>
            </w:pPr>
            <w:ins w:id="425"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794B5210"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599822AD"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3C773238"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43CE7359"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22BF17A" w14:textId="77777777" w:rsidR="00D23DD1" w:rsidRPr="00AA32A8" w:rsidRDefault="00D23DD1" w:rsidP="005E383C">
            <w:pPr>
              <w:spacing w:before="40" w:after="40"/>
              <w:jc w:val="both"/>
              <w:rPr>
                <w:rFonts w:asciiTheme="majorBidi" w:hAnsiTheme="majorBidi"/>
                <w:sz w:val="18"/>
                <w:szCs w:val="18"/>
                <w:lang w:eastAsia="zh-CN"/>
              </w:rPr>
            </w:pPr>
            <w:ins w:id="426" w:author="Author">
              <w:r w:rsidRPr="00AA32A8">
                <w:rPr>
                  <w:rFonts w:asciiTheme="majorBidi" w:hAnsiTheme="majorBidi"/>
                  <w:sz w:val="18"/>
                  <w:szCs w:val="18"/>
                  <w:lang w:eastAsia="zh-CN"/>
                </w:rPr>
                <w:t>A.14.d.10</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ADBAE7C"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4011FC" w14:paraId="2A200DDF"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8BFA00C" w14:textId="77777777" w:rsidR="00D23DD1" w:rsidRPr="00AA32A8" w:rsidRDefault="00D23DD1" w:rsidP="005E383C">
            <w:pPr>
              <w:spacing w:before="40" w:after="40"/>
              <w:jc w:val="both"/>
              <w:rPr>
                <w:rFonts w:asciiTheme="majorBidi" w:hAnsiTheme="majorBidi"/>
                <w:sz w:val="18"/>
                <w:szCs w:val="18"/>
                <w:lang w:eastAsia="zh-CN"/>
              </w:rPr>
            </w:pPr>
            <w:ins w:id="427" w:author="Author">
              <w:r w:rsidRPr="00AA32A8">
                <w:rPr>
                  <w:rFonts w:asciiTheme="majorBidi" w:hAnsiTheme="majorBidi"/>
                  <w:sz w:val="18"/>
                  <w:szCs w:val="18"/>
                  <w:lang w:eastAsia="zh-CN"/>
                </w:rPr>
                <w:t>A.14.d.11</w:t>
              </w:r>
            </w:ins>
          </w:p>
        </w:tc>
        <w:tc>
          <w:tcPr>
            <w:tcW w:w="6853" w:type="dxa"/>
            <w:tcBorders>
              <w:top w:val="single" w:sz="4" w:space="0" w:color="auto"/>
              <w:left w:val="nil"/>
              <w:bottom w:val="single" w:sz="4" w:space="0" w:color="auto"/>
              <w:right w:val="double" w:sz="4" w:space="0" w:color="auto"/>
            </w:tcBorders>
            <w:shd w:val="clear" w:color="auto" w:fill="auto"/>
          </w:tcPr>
          <w:p w14:paraId="1A6BDD94" w14:textId="77777777" w:rsidR="00D23DD1" w:rsidRPr="00AA32A8" w:rsidRDefault="00D23DD1" w:rsidP="00B90A71">
            <w:pPr>
              <w:spacing w:before="40" w:after="40"/>
              <w:ind w:left="170"/>
              <w:rPr>
                <w:rFonts w:asciiTheme="majorBidi" w:hAnsiTheme="majorBidi"/>
                <w:sz w:val="18"/>
                <w:szCs w:val="18"/>
              </w:rPr>
            </w:pPr>
            <w:ins w:id="428" w:author="Author">
              <w:r w:rsidRPr="00AA32A8">
                <w:rPr>
                  <w:rFonts w:asciiTheme="majorBidi" w:hAnsiTheme="majorBidi"/>
                  <w:sz w:val="18"/>
                  <w:szCs w:val="18"/>
                </w:rPr>
                <w:t>the m</w:t>
              </w:r>
              <w:r w:rsidRPr="00B90A71">
                <w:rPr>
                  <w:rFonts w:asciiTheme="majorBidi" w:hAnsiTheme="majorBidi"/>
                  <w:sz w:val="18"/>
                  <w:szCs w:val="18"/>
                </w:rPr>
                <w:t xml:space="preserve">inimum elevation angle </w:t>
              </w:r>
              <w:r w:rsidRPr="00AA32A8">
                <w:rPr>
                  <w:rFonts w:asciiTheme="majorBidi" w:hAnsiTheme="majorBidi"/>
                  <w:sz w:val="18"/>
                  <w:szCs w:val="18"/>
                </w:rPr>
                <w:t xml:space="preserve">(degrees) </w:t>
              </w:r>
              <w:r w:rsidRPr="00B90A71">
                <w:rPr>
                  <w:rFonts w:asciiTheme="majorBidi" w:hAnsiTheme="majorBidi"/>
                  <w:sz w:val="18"/>
                  <w:szCs w:val="18"/>
                </w:rPr>
                <w:t>of the non-</w:t>
              </w:r>
              <w:r w:rsidRPr="00AA32A8">
                <w:rPr>
                  <w:rFonts w:asciiTheme="majorBidi" w:hAnsiTheme="majorBidi"/>
                  <w:sz w:val="18"/>
                  <w:szCs w:val="18"/>
                </w:rPr>
                <w:t xml:space="preserve">geostationary </w:t>
              </w:r>
              <w:r w:rsidRPr="00B90A71">
                <w:rPr>
                  <w:rFonts w:asciiTheme="majorBidi" w:hAnsiTheme="majorBidi"/>
                  <w:sz w:val="18"/>
                  <w:szCs w:val="18"/>
                </w:rPr>
                <w:t xml:space="preserve">earth station when it is receiving or transmitting </w:t>
              </w:r>
              <w:r w:rsidRPr="00AA32A8">
                <w:rPr>
                  <w:rFonts w:asciiTheme="majorBidi" w:hAnsiTheme="majorBidi"/>
                  <w:sz w:val="18"/>
                  <w:szCs w:val="18"/>
                </w:rPr>
                <w:t>within</w:t>
              </w:r>
              <w:r w:rsidRPr="00B90A71">
                <w:rPr>
                  <w:rFonts w:asciiTheme="majorBidi" w:hAnsiTheme="majorBidi"/>
                  <w:sz w:val="18"/>
                  <w:szCs w:val="18"/>
                </w:rPr>
                <w:t xml:space="preserve"> </w:t>
              </w:r>
              <w:r w:rsidRPr="00AA32A8">
                <w:rPr>
                  <w:rFonts w:asciiTheme="majorBidi" w:hAnsiTheme="majorBidi"/>
                  <w:sz w:val="18"/>
                  <w:szCs w:val="18"/>
                </w:rPr>
                <w:t xml:space="preserve">a given </w:t>
              </w:r>
              <w:r w:rsidRPr="00B90A71">
                <w:rPr>
                  <w:rFonts w:asciiTheme="majorBidi" w:hAnsiTheme="majorBidi"/>
                  <w:sz w:val="18"/>
                  <w:szCs w:val="18"/>
                </w:rPr>
                <w:t xml:space="preserve">latitude </w:t>
              </w:r>
              <w:r w:rsidRPr="00AA32A8">
                <w:rPr>
                  <w:rFonts w:asciiTheme="majorBidi" w:hAnsiTheme="majorBidi"/>
                  <w:sz w:val="18"/>
                  <w:szCs w:val="18"/>
                </w:rPr>
                <w:t xml:space="preserve">(degrees North) </w:t>
              </w:r>
              <w:r w:rsidRPr="00B90A71">
                <w:rPr>
                  <w:rFonts w:asciiTheme="majorBidi" w:hAnsiTheme="majorBidi"/>
                  <w:sz w:val="18"/>
                  <w:szCs w:val="18"/>
                </w:rPr>
                <w:t>and azimuth</w:t>
              </w:r>
              <w:r w:rsidRPr="00AA32A8">
                <w:rPr>
                  <w:rFonts w:asciiTheme="majorBidi" w:hAnsiTheme="majorBidi"/>
                  <w:sz w:val="18"/>
                  <w:szCs w:val="18"/>
                </w:rPr>
                <w:t xml:space="preserve"> (degrees from North) range</w:t>
              </w:r>
              <w:r w:rsidRPr="00B90A71">
                <w:rPr>
                  <w:rFonts w:asciiTheme="majorBidi" w:hAnsiTheme="majorBidi"/>
                  <w:sz w:val="18"/>
                  <w:szCs w:val="18"/>
                </w:rPr>
                <w:t xml:space="preserve"> </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7203BDA"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AA4DFCD"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22AB1DC"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AF61E76"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EFB7107" w14:textId="77777777" w:rsidR="00D23DD1" w:rsidRPr="00AA32A8" w:rsidRDefault="00D23DD1" w:rsidP="005E383C">
            <w:pPr>
              <w:spacing w:before="40" w:after="40"/>
              <w:jc w:val="center"/>
              <w:rPr>
                <w:rFonts w:asciiTheme="majorBidi" w:hAnsiTheme="majorBidi"/>
                <w:b/>
                <w:bCs/>
                <w:sz w:val="18"/>
                <w:szCs w:val="18"/>
              </w:rPr>
            </w:pPr>
            <w:ins w:id="429" w:author="Author">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F2C036A"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68BEC9A"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100836C"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BBE97E8"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9D678AB" w14:textId="77777777" w:rsidR="00D23DD1" w:rsidRPr="00AA32A8" w:rsidRDefault="00D23DD1" w:rsidP="005E383C">
            <w:pPr>
              <w:spacing w:before="40" w:after="40"/>
              <w:jc w:val="both"/>
              <w:rPr>
                <w:rFonts w:asciiTheme="majorBidi" w:hAnsiTheme="majorBidi"/>
                <w:sz w:val="18"/>
                <w:szCs w:val="18"/>
                <w:lang w:eastAsia="zh-CN"/>
              </w:rPr>
            </w:pPr>
            <w:ins w:id="430" w:author="Author">
              <w:r w:rsidRPr="00AA32A8">
                <w:rPr>
                  <w:rFonts w:asciiTheme="majorBidi" w:hAnsiTheme="majorBidi"/>
                  <w:sz w:val="18"/>
                  <w:szCs w:val="18"/>
                  <w:lang w:eastAsia="zh-CN"/>
                </w:rPr>
                <w:t>A.14.d.11</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63E02CB5" w14:textId="77777777" w:rsidR="00D23DD1" w:rsidRPr="00AA32A8" w:rsidRDefault="00D23DD1" w:rsidP="005E383C">
            <w:pPr>
              <w:spacing w:before="40" w:after="40"/>
              <w:jc w:val="center"/>
              <w:rPr>
                <w:rFonts w:asciiTheme="majorBidi" w:hAnsiTheme="majorBidi" w:cstheme="majorBidi"/>
                <w:b/>
                <w:bCs/>
                <w:sz w:val="18"/>
                <w:szCs w:val="18"/>
              </w:rPr>
            </w:pPr>
          </w:p>
        </w:tc>
      </w:tr>
    </w:tbl>
    <w:p w14:paraId="10ED4897" w14:textId="77777777" w:rsidR="009D3792" w:rsidRPr="009D3792" w:rsidRDefault="009D3792" w:rsidP="00595390">
      <w:pPr>
        <w:pStyle w:val="enumlev1"/>
        <w:ind w:left="0" w:firstLine="0"/>
      </w:pPr>
    </w:p>
    <w:sectPr w:rsidR="009D3792" w:rsidRPr="009D3792" w:rsidSect="00595390">
      <w:footerReference w:type="default" r:id="rId9"/>
      <w:pgSz w:w="16834" w:h="11907" w:orient="landscape"/>
      <w:pgMar w:top="1134" w:right="1418" w:bottom="1134" w:left="1418"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020E0" w14:textId="77777777" w:rsidR="00C376D2" w:rsidRDefault="00C376D2" w:rsidP="002E0F93">
      <w:r>
        <w:separator/>
      </w:r>
    </w:p>
  </w:endnote>
  <w:endnote w:type="continuationSeparator" w:id="0">
    <w:p w14:paraId="3BA71900" w14:textId="77777777" w:rsidR="00C376D2" w:rsidRDefault="00C376D2" w:rsidP="002E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20B0704020202020204"/>
    <w:charset w:val="59"/>
    <w:family w:val="auto"/>
    <w:notTrueType/>
    <w:pitch w:val="variable"/>
    <w:sig w:usb0="00000001"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68782"/>
      <w:docPartObj>
        <w:docPartGallery w:val="Page Numbers (Bottom of Page)"/>
        <w:docPartUnique/>
      </w:docPartObj>
    </w:sdtPr>
    <w:sdtEndPr>
      <w:rPr>
        <w:noProof/>
      </w:rPr>
    </w:sdtEndPr>
    <w:sdtContent>
      <w:p w14:paraId="5B3FEA79" w14:textId="77777777" w:rsidR="000327F1" w:rsidRDefault="002E0F9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12F9D3" w14:textId="77777777" w:rsidR="000327F1" w:rsidRDefault="00086446">
    <w:pPr>
      <w:pStyle w:val="Footer"/>
    </w:pPr>
  </w:p>
  <w:p w14:paraId="7906F3A2" w14:textId="77777777" w:rsidR="00014873" w:rsidRDefault="00086446"/>
  <w:p w14:paraId="1ABD81D8" w14:textId="77777777" w:rsidR="00014873" w:rsidRDefault="000864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FA5C4" w14:textId="77777777" w:rsidR="00C376D2" w:rsidRDefault="00C376D2" w:rsidP="002E0F93">
      <w:r>
        <w:separator/>
      </w:r>
    </w:p>
  </w:footnote>
  <w:footnote w:type="continuationSeparator" w:id="0">
    <w:p w14:paraId="4E3365A3" w14:textId="77777777" w:rsidR="00C376D2" w:rsidRDefault="00C376D2" w:rsidP="002E0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C8B5A" w14:textId="72BAEEDE" w:rsidR="00D23DD1" w:rsidRDefault="00D23DD1" w:rsidP="003241F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30F0B" w14:textId="6D8F4726" w:rsidR="00B90A71" w:rsidRDefault="00B90A71" w:rsidP="002A7FCF">
    <w:pPr>
      <w:pStyle w:val="Header"/>
      <w:jc w:val="right"/>
    </w:pPr>
    <w:r>
      <w:t>WAC/096 (11.03.19)</w:t>
    </w:r>
  </w:p>
  <w:p w14:paraId="58CE1D50" w14:textId="6FD01D5B" w:rsidR="002A7FCF" w:rsidRDefault="002A7FCF" w:rsidP="002A7FCF">
    <w:pPr>
      <w:pStyle w:val="Header"/>
      <w:jc w:val="right"/>
    </w:pPr>
    <w:r>
      <w:t>IWG-4/5</w:t>
    </w:r>
    <w:r w:rsidR="00254D46">
      <w:t>1</w:t>
    </w:r>
    <w:r>
      <w:t xml:space="preserve"> Rev. 1 (</w:t>
    </w:r>
    <w:r w:rsidR="00383D56">
      <w:t>4 March 2019</w:t>
    </w:r>
    <w:r>
      <w:t>)</w:t>
    </w:r>
  </w:p>
  <w:p w14:paraId="6B430339" w14:textId="77777777" w:rsidR="002A7FCF" w:rsidRDefault="002A7F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0A87A02"/>
    <w:multiLevelType w:val="hybridMultilevel"/>
    <w:tmpl w:val="3962F2D4"/>
    <w:lvl w:ilvl="0" w:tplc="6E3A243C">
      <w:start w:val="1"/>
      <w:numFmt w:val="bullet"/>
      <w:pStyle w:val="ECCParBulleted"/>
      <w:lvlText w:val=""/>
      <w:lvlJc w:val="left"/>
      <w:pPr>
        <w:tabs>
          <w:tab w:val="num" w:pos="624"/>
        </w:tabs>
        <w:ind w:left="624"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3"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93"/>
    <w:rsid w:val="00033CA1"/>
    <w:rsid w:val="00086446"/>
    <w:rsid w:val="00104B56"/>
    <w:rsid w:val="00154C5B"/>
    <w:rsid w:val="00162B74"/>
    <w:rsid w:val="00180714"/>
    <w:rsid w:val="00254D46"/>
    <w:rsid w:val="002578FD"/>
    <w:rsid w:val="00277530"/>
    <w:rsid w:val="002A7FCF"/>
    <w:rsid w:val="002E00DA"/>
    <w:rsid w:val="002E0F93"/>
    <w:rsid w:val="00316382"/>
    <w:rsid w:val="00376EA4"/>
    <w:rsid w:val="00383D56"/>
    <w:rsid w:val="0054539A"/>
    <w:rsid w:val="005502EA"/>
    <w:rsid w:val="00595390"/>
    <w:rsid w:val="00710B3F"/>
    <w:rsid w:val="0073466C"/>
    <w:rsid w:val="007A56EA"/>
    <w:rsid w:val="007E34DA"/>
    <w:rsid w:val="007F35FB"/>
    <w:rsid w:val="00873A81"/>
    <w:rsid w:val="008B0795"/>
    <w:rsid w:val="00917159"/>
    <w:rsid w:val="009A53CD"/>
    <w:rsid w:val="009B22EF"/>
    <w:rsid w:val="009D0AE6"/>
    <w:rsid w:val="009D3792"/>
    <w:rsid w:val="00A7548E"/>
    <w:rsid w:val="00AE69EC"/>
    <w:rsid w:val="00B325A7"/>
    <w:rsid w:val="00B90A71"/>
    <w:rsid w:val="00C16474"/>
    <w:rsid w:val="00C361D2"/>
    <w:rsid w:val="00C376D2"/>
    <w:rsid w:val="00D075B6"/>
    <w:rsid w:val="00D23DD1"/>
    <w:rsid w:val="00D2533B"/>
    <w:rsid w:val="00D41972"/>
    <w:rsid w:val="00DD37D6"/>
    <w:rsid w:val="00E41379"/>
    <w:rsid w:val="00E7091A"/>
    <w:rsid w:val="00F423C0"/>
    <w:rsid w:val="00F80538"/>
    <w:rsid w:val="00F822E2"/>
    <w:rsid w:val="00FA22ED"/>
    <w:rsid w:val="00FD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20E55"/>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0F93"/>
    <w:rPr>
      <w:rFonts w:ascii="Times New Roman" w:eastAsia="Times New Roman" w:hAnsi="Times New Roman" w:cs="Times New Roman"/>
    </w:rPr>
  </w:style>
  <w:style w:type="paragraph" w:styleId="Heading1">
    <w:name w:val="heading 1"/>
    <w:aliases w:val="Section of paper,título 1,h1,1st level,H1-TS,H1,h11,h12,h13,h14,h15,h16,h17,h111,h121,h131,h141,h151,h161,h18,h112,h122,h132,h142,h152,h162,h19,h113,h123,h133,h143,h153,h163,NMP Heading 1,1,Chapter Style,level 1,Huvudrubrik,ECC Heading 1,l1"/>
    <w:basedOn w:val="Normal"/>
    <w:next w:val="Normal"/>
    <w:link w:val="Heading1Char"/>
    <w:qFormat/>
    <w:rsid w:val="002E0F93"/>
    <w:pPr>
      <w:keepNext/>
      <w:tabs>
        <w:tab w:val="left" w:pos="360"/>
        <w:tab w:val="left" w:pos="900"/>
      </w:tabs>
      <w:outlineLvl w:val="0"/>
    </w:pPr>
    <w:rPr>
      <w:b/>
      <w:bCs/>
      <w:szCs w:val="20"/>
      <w:u w:val="single"/>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
    <w:basedOn w:val="Heading1"/>
    <w:next w:val="Normal"/>
    <w:link w:val="Heading2Char"/>
    <w:qFormat/>
    <w:rsid w:val="009D3792"/>
    <w:pPr>
      <w:keepLines/>
      <w:tabs>
        <w:tab w:val="clear" w:pos="360"/>
        <w:tab w:val="clear" w:pos="900"/>
        <w:tab w:val="left" w:pos="1134"/>
        <w:tab w:val="left" w:pos="1871"/>
        <w:tab w:val="left" w:pos="2268"/>
      </w:tabs>
      <w:overflowPunct w:val="0"/>
      <w:autoSpaceDE w:val="0"/>
      <w:autoSpaceDN w:val="0"/>
      <w:adjustRightInd w:val="0"/>
      <w:spacing w:before="200"/>
      <w:ind w:left="1134" w:hanging="1134"/>
      <w:textAlignment w:val="baseline"/>
      <w:outlineLvl w:val="1"/>
    </w:pPr>
    <w:rPr>
      <w:bCs w:val="0"/>
      <w:u w:val="none"/>
      <w:lang w:val="en-GB"/>
    </w:rPr>
  </w:style>
  <w:style w:type="paragraph" w:styleId="Heading3">
    <w:name w:val="heading 3"/>
    <w:aliases w:val="Memo Heading 3,H3,h3,h31,3,h 3,3rd level,subsect,0H,l3,list 3,Head 3,h32,h33,h34,h35,h36,h37,h38,h311,h321,h331,h341,h351,h361,h371,h39,h312,h322,h332,h342,h352,h362,h372,h310,h313,h323,h333,h343,h353,h363,h373,h314,h324,h334,título"/>
    <w:basedOn w:val="Heading1"/>
    <w:next w:val="Normal"/>
    <w:link w:val="Heading3Char"/>
    <w:qFormat/>
    <w:rsid w:val="009D3792"/>
    <w:pPr>
      <w:keepLines/>
      <w:tabs>
        <w:tab w:val="clear" w:pos="360"/>
        <w:tab w:val="clear" w:pos="900"/>
        <w:tab w:val="left" w:pos="1871"/>
        <w:tab w:val="left" w:pos="2268"/>
      </w:tabs>
      <w:overflowPunct w:val="0"/>
      <w:autoSpaceDE w:val="0"/>
      <w:autoSpaceDN w:val="0"/>
      <w:adjustRightInd w:val="0"/>
      <w:spacing w:before="200"/>
      <w:ind w:left="1134" w:hanging="1134"/>
      <w:textAlignment w:val="baseline"/>
      <w:outlineLvl w:val="2"/>
    </w:pPr>
    <w:rPr>
      <w:bCs w:val="0"/>
      <w:u w:val="none"/>
      <w:lang w:val="en-GB"/>
    </w:rPr>
  </w:style>
  <w:style w:type="paragraph" w:styleId="Heading4">
    <w:name w:val="heading 4"/>
    <w:aliases w:val="Titre 4,H4,h4,H41,h41,H42,h42,H43,h43,H411,h411,H421,h421,H44,h44,H412,h412,H422,h422,H431,h431,H45,h45,H413,h413,H423,h423,H432,h432,H46,h46,H47,h47,Memo Heading 4,Heading 14,Heading 141,Heading 142,4 Car"/>
    <w:basedOn w:val="Heading3"/>
    <w:next w:val="Normal"/>
    <w:link w:val="Heading4Char"/>
    <w:qFormat/>
    <w:rsid w:val="009D3792"/>
    <w:pPr>
      <w:outlineLvl w:val="3"/>
    </w:pPr>
  </w:style>
  <w:style w:type="paragraph" w:styleId="Heading5">
    <w:name w:val="heading 5"/>
    <w:aliases w:val="H5"/>
    <w:basedOn w:val="Heading4"/>
    <w:next w:val="Normal"/>
    <w:link w:val="Heading5Char"/>
    <w:qFormat/>
    <w:rsid w:val="009D3792"/>
    <w:pPr>
      <w:outlineLvl w:val="4"/>
    </w:pPr>
  </w:style>
  <w:style w:type="paragraph" w:styleId="Heading6">
    <w:name w:val="heading 6"/>
    <w:aliases w:val="H6"/>
    <w:basedOn w:val="Heading4"/>
    <w:next w:val="Normal"/>
    <w:link w:val="Heading6Char"/>
    <w:qFormat/>
    <w:rsid w:val="009D3792"/>
    <w:pPr>
      <w:outlineLvl w:val="5"/>
    </w:pPr>
  </w:style>
  <w:style w:type="paragraph" w:styleId="Heading7">
    <w:name w:val="heading 7"/>
    <w:aliases w:val="H7,8"/>
    <w:basedOn w:val="Heading6"/>
    <w:next w:val="Normal"/>
    <w:link w:val="Heading7Char"/>
    <w:qFormat/>
    <w:rsid w:val="009D3792"/>
    <w:pPr>
      <w:outlineLvl w:val="6"/>
    </w:pPr>
  </w:style>
  <w:style w:type="paragraph" w:styleId="Heading8">
    <w:name w:val="heading 8"/>
    <w:basedOn w:val="Heading6"/>
    <w:next w:val="Normal"/>
    <w:link w:val="Heading8Char"/>
    <w:qFormat/>
    <w:rsid w:val="009D3792"/>
    <w:pPr>
      <w:outlineLvl w:val="7"/>
    </w:pPr>
  </w:style>
  <w:style w:type="paragraph" w:styleId="Heading9">
    <w:name w:val="heading 9"/>
    <w:aliases w:val="Figure Heading,FH"/>
    <w:basedOn w:val="Heading6"/>
    <w:next w:val="Normal"/>
    <w:link w:val="Heading9Char"/>
    <w:qFormat/>
    <w:rsid w:val="009D379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qFormat/>
    <w:rsid w:val="002E0F93"/>
    <w:rPr>
      <w:rFonts w:ascii="Times New Roman" w:eastAsia="Times New Roman" w:hAnsi="Times New Roman" w:cs="Times New Roman"/>
      <w:b/>
      <w:bCs/>
      <w:szCs w:val="20"/>
      <w:u w:val="single"/>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header"/>
    <w:basedOn w:val="Normal"/>
    <w:link w:val="HeaderChar"/>
    <w:uiPriority w:val="99"/>
    <w:unhideWhenUsed/>
    <w:rsid w:val="002E0F9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uiPriority w:val="99"/>
    <w:rsid w:val="002E0F93"/>
    <w:rPr>
      <w:rFonts w:ascii="Times New Roman" w:eastAsia="Times New Roman" w:hAnsi="Times New Roman" w:cs="Times New Roman"/>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nhideWhenUsed/>
    <w:rsid w:val="002E0F9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2E0F93"/>
    <w:rPr>
      <w:rFonts w:ascii="Times New Roman" w:eastAsia="Times New Roman" w:hAnsi="Times New Roman" w:cs="Times New Roman"/>
    </w:rPr>
  </w:style>
  <w:style w:type="paragraph" w:styleId="BodyText">
    <w:name w:val="Body Text"/>
    <w:aliases w:val="body indent,paragraph 2,body text,ändrad,AvtalBrödtext,Bodytext,Compliance,Response,Body3,bt"/>
    <w:basedOn w:val="Normal"/>
    <w:link w:val="BodyTextChar"/>
    <w:qFormat/>
    <w:rsid w:val="002E0F93"/>
    <w:pPr>
      <w:tabs>
        <w:tab w:val="left" w:pos="360"/>
        <w:tab w:val="left" w:pos="900"/>
      </w:tabs>
    </w:pPr>
    <w:rPr>
      <w:i/>
      <w:iCs/>
      <w:szCs w:val="20"/>
      <w:lang w:val="x-none" w:eastAsia="x-none"/>
    </w:rPr>
  </w:style>
  <w:style w:type="character" w:customStyle="1" w:styleId="BodyTextChar">
    <w:name w:val="Body Text Char"/>
    <w:aliases w:val="body indent Char,paragraph 2 Char,body text Char,ändrad Char,AvtalBrödtext Char,Bodytext Char,Compliance Char,Response Char,Body3 Char,bt Char"/>
    <w:basedOn w:val="DefaultParagraphFont"/>
    <w:link w:val="BodyText"/>
    <w:rsid w:val="002E0F93"/>
    <w:rPr>
      <w:rFonts w:ascii="Times New Roman" w:eastAsia="Times New Roman" w:hAnsi="Times New Roman" w:cs="Times New Roman"/>
      <w:i/>
      <w:iCs/>
      <w:szCs w:val="20"/>
      <w:lang w:val="x-none" w:eastAsia="x-none"/>
    </w:rPr>
  </w:style>
  <w:style w:type="character" w:customStyle="1" w:styleId="href">
    <w:name w:val="href"/>
    <w:qFormat/>
    <w:rsid w:val="002E0F93"/>
  </w:style>
  <w:style w:type="paragraph" w:customStyle="1" w:styleId="Tabletitle">
    <w:name w:val="Table_title"/>
    <w:basedOn w:val="Normal"/>
    <w:next w:val="Normal"/>
    <w:link w:val="TabletitleChar"/>
    <w:qFormat/>
    <w:rsid w:val="002E0F93"/>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2E0F93"/>
    <w:rPr>
      <w:rFonts w:ascii="Times New Roman" w:eastAsia="Times New Roman" w:hAnsi="Times New Roman" w:cs="Times New Roman"/>
      <w:b/>
      <w:lang w:val="fr-FR"/>
    </w:rPr>
  </w:style>
  <w:style w:type="paragraph" w:customStyle="1" w:styleId="Proposal">
    <w:name w:val="Proposal"/>
    <w:basedOn w:val="Normal"/>
    <w:next w:val="Normal"/>
    <w:link w:val="ProposalChar"/>
    <w:rsid w:val="002E0F93"/>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2E0F93"/>
    <w:rPr>
      <w:rFonts w:ascii="Times New Roman" w:eastAsia="Times New Roman" w:hAnsi="Times New Roman" w:cs="Times New Roman"/>
      <w:szCs w:val="20"/>
      <w:lang w:val="en-GB"/>
    </w:rPr>
  </w:style>
  <w:style w:type="paragraph" w:customStyle="1" w:styleId="TableNo">
    <w:name w:val="Table_No"/>
    <w:basedOn w:val="Normal"/>
    <w:next w:val="Tabletitle"/>
    <w:link w:val="TableNoChar"/>
    <w:rsid w:val="002E0F93"/>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2E0F93"/>
    <w:rPr>
      <w:rFonts w:ascii="Times New Roman" w:eastAsia="Times New Roman" w:hAnsi="Times New Roman" w:cs="Times New Roman"/>
      <w:caps/>
      <w:sz w:val="20"/>
      <w:szCs w:val="20"/>
      <w:lang w:val="en-GB" w:eastAsia="x-none"/>
    </w:rPr>
  </w:style>
  <w:style w:type="character" w:styleId="PageNumber">
    <w:name w:val="page number"/>
    <w:rsid w:val="002E0F93"/>
  </w:style>
  <w:style w:type="paragraph" w:customStyle="1" w:styleId="AppendixNo">
    <w:name w:val="Appendix_No"/>
    <w:basedOn w:val="Normal"/>
    <w:next w:val="Appendixtitle"/>
    <w:link w:val="AppendixNoChar"/>
    <w:rsid w:val="002E0F93"/>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2E0F93"/>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2E0F93"/>
    <w:rPr>
      <w:rFonts w:ascii="Times New Roman" w:eastAsia="Times New Roman" w:hAnsi="Times New Roman" w:cs="Times New Roman"/>
      <w:sz w:val="28"/>
      <w:szCs w:val="20"/>
      <w:lang w:val="fr-FR"/>
    </w:rPr>
  </w:style>
  <w:style w:type="paragraph" w:customStyle="1" w:styleId="AnnexNo">
    <w:name w:val="Annex_No"/>
    <w:basedOn w:val="Normal"/>
    <w:next w:val="Normal"/>
    <w:link w:val="AnnexNoCar"/>
    <w:rsid w:val="002E0F93"/>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
    <w:name w:val="Annex_title"/>
    <w:basedOn w:val="Normal"/>
    <w:next w:val="Normal"/>
    <w:link w:val="AnnextitleChar"/>
    <w:rsid w:val="002E0F93"/>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Reasons">
    <w:name w:val="Reasons"/>
    <w:basedOn w:val="Normal"/>
    <w:link w:val="ReasonsChar"/>
    <w:qFormat/>
    <w:rsid w:val="002E0F93"/>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2E0F93"/>
    <w:rPr>
      <w:rFonts w:ascii="Times New Roman" w:eastAsia="Times New Roman" w:hAnsi="Times New Roman" w:cs="Times New Roman"/>
      <w:b/>
      <w:noProof/>
      <w:sz w:val="28"/>
      <w:szCs w:val="20"/>
    </w:rPr>
  </w:style>
  <w:style w:type="character" w:customStyle="1" w:styleId="ReasonsChar">
    <w:name w:val="Reasons Char"/>
    <w:link w:val="Reasons"/>
    <w:locked/>
    <w:rsid w:val="002E0F93"/>
    <w:rPr>
      <w:rFonts w:ascii="Times New Roman" w:eastAsia="Times New Roman" w:hAnsi="Times New Roman" w:cs="Times New Roman"/>
      <w:szCs w:val="20"/>
      <w:lang w:val="en-GB"/>
    </w:rPr>
  </w:style>
  <w:style w:type="paragraph" w:customStyle="1" w:styleId="Normalaftertitle">
    <w:name w:val="Normal after title"/>
    <w:basedOn w:val="Normal"/>
    <w:next w:val="Normal"/>
    <w:link w:val="NormalaftertitleChar"/>
    <w:qFormat/>
    <w:rsid w:val="00873A81"/>
    <w:pPr>
      <w:tabs>
        <w:tab w:val="left" w:pos="1134"/>
        <w:tab w:val="left" w:pos="1871"/>
        <w:tab w:val="left" w:pos="2268"/>
      </w:tabs>
      <w:overflowPunct w:val="0"/>
      <w:autoSpaceDE w:val="0"/>
      <w:autoSpaceDN w:val="0"/>
      <w:adjustRightInd w:val="0"/>
      <w:spacing w:before="280"/>
      <w:textAlignment w:val="baseline"/>
    </w:pPr>
    <w:rPr>
      <w:szCs w:val="20"/>
      <w:lang w:val="en-GB"/>
    </w:rPr>
  </w:style>
  <w:style w:type="paragraph" w:customStyle="1" w:styleId="Agendaitem">
    <w:name w:val="Agenda_item"/>
    <w:basedOn w:val="Normal"/>
    <w:next w:val="Normal"/>
    <w:qFormat/>
    <w:rsid w:val="00873A81"/>
    <w:pPr>
      <w:tabs>
        <w:tab w:val="left" w:pos="1134"/>
        <w:tab w:val="left" w:pos="1871"/>
        <w:tab w:val="left" w:pos="2268"/>
      </w:tabs>
      <w:spacing w:before="240"/>
      <w:jc w:val="center"/>
    </w:pPr>
    <w:rPr>
      <w:sz w:val="28"/>
      <w:szCs w:val="20"/>
      <w:lang w:val="es-ES_tradnl"/>
    </w:rPr>
  </w:style>
  <w:style w:type="character" w:customStyle="1" w:styleId="NormalaftertitleChar">
    <w:name w:val="Normal after title Char"/>
    <w:basedOn w:val="DefaultParagraphFont"/>
    <w:link w:val="Normalaftertitle"/>
    <w:qFormat/>
    <w:locked/>
    <w:rsid w:val="00873A81"/>
    <w:rPr>
      <w:rFonts w:ascii="Times New Roman" w:eastAsia="Times New Roman" w:hAnsi="Times New Roman" w:cs="Times New Roman"/>
      <w:szCs w:val="20"/>
      <w:lang w:val="en-GB"/>
    </w:rPr>
  </w:style>
  <w:style w:type="paragraph" w:customStyle="1" w:styleId="enumlev1">
    <w:name w:val="enumlev1"/>
    <w:basedOn w:val="Normal"/>
    <w:link w:val="enumlev1Char"/>
    <w:qFormat/>
    <w:rsid w:val="00DD37D6"/>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character" w:customStyle="1" w:styleId="Appref">
    <w:name w:val="App_ref"/>
    <w:basedOn w:val="DefaultParagraphFont"/>
    <w:rsid w:val="00DD37D6"/>
  </w:style>
  <w:style w:type="character" w:customStyle="1" w:styleId="Artref">
    <w:name w:val="Art_ref"/>
    <w:basedOn w:val="DefaultParagraphFont"/>
    <w:qFormat/>
    <w:rsid w:val="00DD37D6"/>
  </w:style>
  <w:style w:type="character" w:customStyle="1" w:styleId="enumlev1Char">
    <w:name w:val="enumlev1 Char"/>
    <w:basedOn w:val="DefaultParagraphFont"/>
    <w:link w:val="enumlev1"/>
    <w:qFormat/>
    <w:rsid w:val="00DD37D6"/>
    <w:rPr>
      <w:rFonts w:ascii="Times New Roman" w:eastAsia="Times New Roman" w:hAnsi="Times New Roman" w:cs="Times New Roman"/>
      <w:szCs w:val="20"/>
      <w:lang w:val="en-GB"/>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qFormat/>
    <w:rsid w:val="009D3792"/>
    <w:rPr>
      <w:rFonts w:ascii="Times New Roman" w:eastAsia="Times New Roman" w:hAnsi="Times New Roman" w:cs="Times New Roman"/>
      <w:b/>
      <w:szCs w:val="20"/>
      <w:lang w:val="en-GB"/>
    </w:rPr>
  </w:style>
  <w:style w:type="character" w:customStyle="1" w:styleId="Heading3Char">
    <w:name w:val="Heading 3 Char"/>
    <w:aliases w:val="Memo Heading 3 Char,H3 Char,h3 Char,h31 Char,3 Char,h 3 Char,3rd level Char,subsect Char,0H Char,l3 Char,list 3 Char,Head 3 Char,h32 Char,h33 Char,h34 Char,h35 Char,h36 Char,h37 Char,h38 Char,h311 Char,h321 Char,h331 Char,h341 Char"/>
    <w:basedOn w:val="DefaultParagraphFont"/>
    <w:link w:val="Heading3"/>
    <w:rsid w:val="009D3792"/>
    <w:rPr>
      <w:rFonts w:ascii="Times New Roman" w:eastAsia="Times New Roman" w:hAnsi="Times New Roman" w:cs="Times New Roman"/>
      <w:b/>
      <w:szCs w:val="20"/>
      <w:lang w:val="en-GB"/>
    </w:rPr>
  </w:style>
  <w:style w:type="character" w:customStyle="1" w:styleId="Heading4Char">
    <w:name w:val="Heading 4 Char"/>
    <w:aliases w:val="Titre 4 Char,H4 Char,h4 Char,H41 Char,h41 Char,H42 Char,h42 Char,H43 Char,h43 Char,H411 Char,h411 Char,H421 Char,h421 Char,H44 Char,h44 Char,H412 Char,h412 Char,H422 Char,h422 Char,H431 Char,h431 Char,H45 Char,h45 Char,H413 Char,h413 Char"/>
    <w:basedOn w:val="DefaultParagraphFont"/>
    <w:link w:val="Heading4"/>
    <w:rsid w:val="009D3792"/>
    <w:rPr>
      <w:rFonts w:ascii="Times New Roman" w:eastAsia="Times New Roman" w:hAnsi="Times New Roman" w:cs="Times New Roman"/>
      <w:b/>
      <w:szCs w:val="20"/>
      <w:lang w:val="en-GB"/>
    </w:rPr>
  </w:style>
  <w:style w:type="character" w:customStyle="1" w:styleId="Heading5Char">
    <w:name w:val="Heading 5 Char"/>
    <w:aliases w:val="H5 Char"/>
    <w:basedOn w:val="DefaultParagraphFont"/>
    <w:link w:val="Heading5"/>
    <w:rsid w:val="009D3792"/>
    <w:rPr>
      <w:rFonts w:ascii="Times New Roman" w:eastAsia="Times New Roman" w:hAnsi="Times New Roman" w:cs="Times New Roman"/>
      <w:b/>
      <w:szCs w:val="20"/>
      <w:lang w:val="en-GB"/>
    </w:rPr>
  </w:style>
  <w:style w:type="character" w:customStyle="1" w:styleId="Heading6Char">
    <w:name w:val="Heading 6 Char"/>
    <w:aliases w:val="H6 Char"/>
    <w:basedOn w:val="DefaultParagraphFont"/>
    <w:link w:val="Heading6"/>
    <w:rsid w:val="009D3792"/>
    <w:rPr>
      <w:rFonts w:ascii="Times New Roman" w:eastAsia="Times New Roman" w:hAnsi="Times New Roman" w:cs="Times New Roman"/>
      <w:b/>
      <w:szCs w:val="20"/>
      <w:lang w:val="en-GB"/>
    </w:rPr>
  </w:style>
  <w:style w:type="character" w:customStyle="1" w:styleId="Heading7Char">
    <w:name w:val="Heading 7 Char"/>
    <w:aliases w:val="H7 Char,8 Char"/>
    <w:basedOn w:val="DefaultParagraphFont"/>
    <w:link w:val="Heading7"/>
    <w:rsid w:val="009D3792"/>
    <w:rPr>
      <w:rFonts w:ascii="Times New Roman" w:eastAsia="Times New Roman" w:hAnsi="Times New Roman" w:cs="Times New Roman"/>
      <w:b/>
      <w:szCs w:val="20"/>
      <w:lang w:val="en-GB"/>
    </w:rPr>
  </w:style>
  <w:style w:type="character" w:customStyle="1" w:styleId="Heading8Char">
    <w:name w:val="Heading 8 Char"/>
    <w:basedOn w:val="DefaultParagraphFont"/>
    <w:link w:val="Heading8"/>
    <w:rsid w:val="009D3792"/>
    <w:rPr>
      <w:rFonts w:ascii="Times New Roman" w:eastAsia="Times New Roman" w:hAnsi="Times New Roman" w:cs="Times New Roman"/>
      <w:b/>
      <w:szCs w:val="20"/>
      <w:lang w:val="en-GB"/>
    </w:rPr>
  </w:style>
  <w:style w:type="character" w:customStyle="1" w:styleId="Heading9Char">
    <w:name w:val="Heading 9 Char"/>
    <w:aliases w:val="Figure Heading Char,FH Char"/>
    <w:basedOn w:val="DefaultParagraphFont"/>
    <w:link w:val="Heading9"/>
    <w:rsid w:val="009D3792"/>
    <w:rPr>
      <w:rFonts w:ascii="Times New Roman" w:eastAsia="Times New Roman" w:hAnsi="Times New Roman" w:cs="Times New Roman"/>
      <w:b/>
      <w:szCs w:val="20"/>
      <w:lang w:val="en-GB"/>
    </w:rPr>
  </w:style>
  <w:style w:type="paragraph" w:customStyle="1" w:styleId="Normalaftertitle0">
    <w:name w:val="Normal_after_title"/>
    <w:basedOn w:val="Normal"/>
    <w:next w:val="Normal"/>
    <w:link w:val="NormalaftertitleChar0"/>
    <w:uiPriority w:val="99"/>
    <w:rsid w:val="009D3792"/>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Artheading">
    <w:name w:val="Art_heading"/>
    <w:basedOn w:val="Normal"/>
    <w:next w:val="Normal"/>
    <w:rsid w:val="009D3792"/>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ArtNo">
    <w:name w:val="Art_No"/>
    <w:basedOn w:val="Normal"/>
    <w:next w:val="Normal"/>
    <w:link w:val="ArtNoChar"/>
    <w:rsid w:val="009D379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Arttitle">
    <w:name w:val="Art_title"/>
    <w:basedOn w:val="Normal"/>
    <w:next w:val="Normal"/>
    <w:link w:val="ArttitleCar"/>
    <w:rsid w:val="009D3792"/>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rPr>
  </w:style>
  <w:style w:type="paragraph" w:customStyle="1" w:styleId="ASN1">
    <w:name w:val="ASN.1"/>
    <w:basedOn w:val="Normal"/>
    <w:rsid w:val="009D3792"/>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Call">
    <w:name w:val="Call"/>
    <w:basedOn w:val="Normal"/>
    <w:next w:val="Normal"/>
    <w:link w:val="CallChar"/>
    <w:qFormat/>
    <w:rsid w:val="009D3792"/>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hapNo">
    <w:name w:val="Chap_No"/>
    <w:basedOn w:val="ArtNo"/>
    <w:next w:val="Normal"/>
    <w:link w:val="ChapNoChar"/>
    <w:uiPriority w:val="99"/>
    <w:rsid w:val="009D3792"/>
    <w:rPr>
      <w:rFonts w:ascii="Times New Roman Bold" w:hAnsi="Times New Roman Bold"/>
      <w:b/>
    </w:rPr>
  </w:style>
  <w:style w:type="paragraph" w:customStyle="1" w:styleId="Chaptitle">
    <w:name w:val="Chap_title"/>
    <w:basedOn w:val="Arttitle"/>
    <w:next w:val="Normal"/>
    <w:link w:val="ChaptitleChar"/>
    <w:rsid w:val="009D3792"/>
  </w:style>
  <w:style w:type="character" w:styleId="EndnoteReference">
    <w:name w:val="endnote reference"/>
    <w:basedOn w:val="DefaultParagraphFont"/>
    <w:rsid w:val="009D3792"/>
    <w:rPr>
      <w:vertAlign w:val="superscript"/>
    </w:rPr>
  </w:style>
  <w:style w:type="paragraph" w:customStyle="1" w:styleId="enumlev2">
    <w:name w:val="enumlev2"/>
    <w:basedOn w:val="enumlev1"/>
    <w:rsid w:val="009D3792"/>
    <w:pPr>
      <w:ind w:left="1871" w:hanging="737"/>
    </w:pPr>
  </w:style>
  <w:style w:type="paragraph" w:customStyle="1" w:styleId="enumlev3">
    <w:name w:val="enumlev3"/>
    <w:basedOn w:val="enumlev2"/>
    <w:rsid w:val="009D3792"/>
    <w:pPr>
      <w:ind w:left="2268" w:hanging="397"/>
    </w:pPr>
  </w:style>
  <w:style w:type="paragraph" w:customStyle="1" w:styleId="Equation">
    <w:name w:val="Equation"/>
    <w:aliases w:val="eq"/>
    <w:basedOn w:val="Normal"/>
    <w:link w:val="EquationChar"/>
    <w:rsid w:val="009D3792"/>
    <w:pPr>
      <w:tabs>
        <w:tab w:val="left" w:pos="1134"/>
        <w:tab w:val="center" w:pos="4820"/>
        <w:tab w:val="right" w:pos="9639"/>
      </w:tabs>
      <w:overflowPunct w:val="0"/>
      <w:autoSpaceDE w:val="0"/>
      <w:autoSpaceDN w:val="0"/>
      <w:adjustRightInd w:val="0"/>
      <w:spacing w:before="120"/>
      <w:textAlignment w:val="baseline"/>
    </w:pPr>
    <w:rPr>
      <w:szCs w:val="20"/>
      <w:lang w:val="en-GB"/>
    </w:rPr>
  </w:style>
  <w:style w:type="paragraph" w:customStyle="1" w:styleId="Equationlegend">
    <w:name w:val="Equation_legend"/>
    <w:basedOn w:val="NormalIndent"/>
    <w:link w:val="EquationlegendChar"/>
    <w:rsid w:val="009D3792"/>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D3792"/>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Tabletext">
    <w:name w:val="Table_text"/>
    <w:basedOn w:val="Normal"/>
    <w:link w:val="TabletextChar"/>
    <w:qFormat/>
    <w:rsid w:val="009D379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Figurewithouttitle">
    <w:name w:val="Figure_without_title"/>
    <w:basedOn w:val="FigureNo"/>
    <w:next w:val="Normal"/>
    <w:rsid w:val="009D3792"/>
    <w:pPr>
      <w:keepNext w:val="0"/>
    </w:pPr>
  </w:style>
  <w:style w:type="paragraph" w:customStyle="1" w:styleId="FirstFooter">
    <w:name w:val="FirstFooter"/>
    <w:basedOn w:val="Footer"/>
    <w:rsid w:val="009D3792"/>
    <w:pPr>
      <w:tabs>
        <w:tab w:val="clear" w:pos="4680"/>
        <w:tab w:val="clear" w:pos="9360"/>
      </w:tabs>
      <w:spacing w:before="40"/>
    </w:pPr>
    <w:rPr>
      <w:sz w:val="16"/>
      <w:szCs w:val="20"/>
      <w:lang w:val="en-GB"/>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9D3792"/>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qFormat/>
    <w:rsid w:val="009D3792"/>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qFormat/>
    <w:rsid w:val="009D3792"/>
    <w:rPr>
      <w:rFonts w:ascii="Times New Roman" w:eastAsia="Times New Roman" w:hAnsi="Times New Roman" w:cs="Times New Roman"/>
      <w:szCs w:val="20"/>
      <w:lang w:val="en-GB"/>
    </w:rPr>
  </w:style>
  <w:style w:type="paragraph" w:customStyle="1" w:styleId="Note">
    <w:name w:val="Note"/>
    <w:basedOn w:val="Normal"/>
    <w:next w:val="Normal"/>
    <w:link w:val="NoteChar"/>
    <w:rsid w:val="009D3792"/>
    <w:pPr>
      <w:tabs>
        <w:tab w:val="left" w:pos="284"/>
        <w:tab w:val="left" w:pos="1134"/>
        <w:tab w:val="left" w:pos="1871"/>
        <w:tab w:val="left" w:pos="2268"/>
      </w:tabs>
      <w:overflowPunct w:val="0"/>
      <w:autoSpaceDE w:val="0"/>
      <w:autoSpaceDN w:val="0"/>
      <w:adjustRightInd w:val="0"/>
      <w:spacing w:before="80"/>
      <w:textAlignment w:val="baseline"/>
    </w:pPr>
    <w:rPr>
      <w:szCs w:val="20"/>
      <w:lang w:val="en-GB"/>
    </w:rPr>
  </w:style>
  <w:style w:type="paragraph" w:styleId="Index1">
    <w:name w:val="index 1"/>
    <w:basedOn w:val="Normal"/>
    <w:next w:val="Normal"/>
    <w:rsid w:val="009D3792"/>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styleId="Index2">
    <w:name w:val="index 2"/>
    <w:basedOn w:val="Normal"/>
    <w:next w:val="Normal"/>
    <w:rsid w:val="009D3792"/>
    <w:pPr>
      <w:tabs>
        <w:tab w:val="left" w:pos="1134"/>
        <w:tab w:val="left" w:pos="1871"/>
        <w:tab w:val="left" w:pos="2268"/>
      </w:tabs>
      <w:overflowPunct w:val="0"/>
      <w:autoSpaceDE w:val="0"/>
      <w:autoSpaceDN w:val="0"/>
      <w:adjustRightInd w:val="0"/>
      <w:spacing w:before="120"/>
      <w:ind w:left="283"/>
      <w:textAlignment w:val="baseline"/>
    </w:pPr>
    <w:rPr>
      <w:szCs w:val="20"/>
      <w:lang w:val="en-GB"/>
    </w:rPr>
  </w:style>
  <w:style w:type="paragraph" w:styleId="Index3">
    <w:name w:val="index 3"/>
    <w:basedOn w:val="Normal"/>
    <w:next w:val="Normal"/>
    <w:rsid w:val="009D3792"/>
    <w:pPr>
      <w:tabs>
        <w:tab w:val="left" w:pos="1134"/>
        <w:tab w:val="left" w:pos="1871"/>
        <w:tab w:val="left" w:pos="2268"/>
      </w:tabs>
      <w:overflowPunct w:val="0"/>
      <w:autoSpaceDE w:val="0"/>
      <w:autoSpaceDN w:val="0"/>
      <w:adjustRightInd w:val="0"/>
      <w:spacing w:before="120"/>
      <w:ind w:left="566"/>
      <w:textAlignment w:val="baseline"/>
    </w:pPr>
    <w:rPr>
      <w:szCs w:val="20"/>
      <w:lang w:val="en-GB"/>
    </w:rPr>
  </w:style>
  <w:style w:type="paragraph" w:customStyle="1" w:styleId="PartNo">
    <w:name w:val="Part_No"/>
    <w:basedOn w:val="AnnexNo"/>
    <w:next w:val="Normal"/>
    <w:rsid w:val="009D3792"/>
    <w:rPr>
      <w:rFonts w:eastAsia="Times New Roman"/>
      <w:lang w:eastAsia="en-US"/>
    </w:rPr>
  </w:style>
  <w:style w:type="paragraph" w:customStyle="1" w:styleId="Partref">
    <w:name w:val="Part_ref"/>
    <w:basedOn w:val="Annexref"/>
    <w:next w:val="Normal"/>
    <w:rsid w:val="009D3792"/>
  </w:style>
  <w:style w:type="paragraph" w:customStyle="1" w:styleId="Parttitle">
    <w:name w:val="Part_title"/>
    <w:basedOn w:val="Annextitle"/>
    <w:next w:val="Normalaftertitle"/>
    <w:rsid w:val="009D3792"/>
    <w:rPr>
      <w:rFonts w:eastAsia="Times New Roman"/>
    </w:rPr>
  </w:style>
  <w:style w:type="paragraph" w:customStyle="1" w:styleId="RecNo">
    <w:name w:val="Rec_No"/>
    <w:basedOn w:val="Normal"/>
    <w:next w:val="Normal"/>
    <w:link w:val="RecNoChar"/>
    <w:rsid w:val="009D379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ctitle">
    <w:name w:val="Rec_title"/>
    <w:basedOn w:val="RecNo"/>
    <w:next w:val="Normal"/>
    <w:link w:val="Rectitle0"/>
    <w:rsid w:val="009D3792"/>
    <w:pPr>
      <w:spacing w:before="240"/>
    </w:pPr>
    <w:rPr>
      <w:rFonts w:ascii="Times New Roman Bold" w:hAnsi="Times New Roman Bold"/>
      <w:b/>
      <w:caps w:val="0"/>
    </w:rPr>
  </w:style>
  <w:style w:type="paragraph" w:customStyle="1" w:styleId="Recref">
    <w:name w:val="Rec_ref"/>
    <w:basedOn w:val="Rectitle"/>
    <w:next w:val="Recdate"/>
    <w:rsid w:val="009D3792"/>
    <w:pPr>
      <w:spacing w:before="120"/>
    </w:pPr>
    <w:rPr>
      <w:rFonts w:ascii="Times New Roman" w:hAnsi="Times New Roman"/>
      <w:b w:val="0"/>
      <w:sz w:val="24"/>
    </w:rPr>
  </w:style>
  <w:style w:type="paragraph" w:customStyle="1" w:styleId="Recdate">
    <w:name w:val="Rec_date"/>
    <w:basedOn w:val="Normal"/>
    <w:next w:val="Normalaftertitle"/>
    <w:rsid w:val="009D3792"/>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date">
    <w:name w:val="Question_date"/>
    <w:basedOn w:val="Normal"/>
    <w:next w:val="Normalaftertitle"/>
    <w:rsid w:val="009D3792"/>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9D379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9D3792"/>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Questionref">
    <w:name w:val="Question_ref"/>
    <w:basedOn w:val="Recref"/>
    <w:next w:val="Questiondate"/>
    <w:rsid w:val="009D3792"/>
  </w:style>
  <w:style w:type="paragraph" w:customStyle="1" w:styleId="Reftext">
    <w:name w:val="Ref_text"/>
    <w:basedOn w:val="Normal"/>
    <w:rsid w:val="009D3792"/>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9D3792"/>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9D3792"/>
  </w:style>
  <w:style w:type="paragraph" w:customStyle="1" w:styleId="RepNo">
    <w:name w:val="Rep_No"/>
    <w:basedOn w:val="RecNo"/>
    <w:next w:val="Reptitle"/>
    <w:link w:val="RepNoChar"/>
    <w:rsid w:val="009D3792"/>
  </w:style>
  <w:style w:type="paragraph" w:customStyle="1" w:styleId="Reptitle">
    <w:name w:val="Rep_title"/>
    <w:basedOn w:val="Rectitle"/>
    <w:next w:val="Repref"/>
    <w:link w:val="ReptitleChar"/>
    <w:rsid w:val="009D3792"/>
  </w:style>
  <w:style w:type="paragraph" w:customStyle="1" w:styleId="Repref">
    <w:name w:val="Rep_ref"/>
    <w:basedOn w:val="Recref"/>
    <w:next w:val="Repdate"/>
    <w:rsid w:val="009D3792"/>
  </w:style>
  <w:style w:type="paragraph" w:customStyle="1" w:styleId="Resdate">
    <w:name w:val="Res_date"/>
    <w:basedOn w:val="Recdate"/>
    <w:next w:val="Normalaftertitle"/>
    <w:rsid w:val="009D3792"/>
  </w:style>
  <w:style w:type="paragraph" w:customStyle="1" w:styleId="ResNo">
    <w:name w:val="Res_No"/>
    <w:basedOn w:val="RecNo"/>
    <w:next w:val="Normal"/>
    <w:link w:val="ResNoChar"/>
    <w:qFormat/>
    <w:rsid w:val="009D3792"/>
  </w:style>
  <w:style w:type="paragraph" w:customStyle="1" w:styleId="Restitle">
    <w:name w:val="Res_title"/>
    <w:basedOn w:val="Rectitle"/>
    <w:next w:val="Normal"/>
    <w:link w:val="RestitleChar"/>
    <w:qFormat/>
    <w:rsid w:val="009D3792"/>
  </w:style>
  <w:style w:type="paragraph" w:customStyle="1" w:styleId="Resref">
    <w:name w:val="Res_ref"/>
    <w:basedOn w:val="Recref"/>
    <w:next w:val="Resdate"/>
    <w:rsid w:val="009D3792"/>
  </w:style>
  <w:style w:type="paragraph" w:customStyle="1" w:styleId="SectionNo">
    <w:name w:val="Section_No"/>
    <w:basedOn w:val="AnnexNo"/>
    <w:next w:val="Normal"/>
    <w:rsid w:val="009D3792"/>
    <w:rPr>
      <w:rFonts w:eastAsia="Times New Roman"/>
      <w:lang w:eastAsia="en-US"/>
    </w:rPr>
  </w:style>
  <w:style w:type="paragraph" w:customStyle="1" w:styleId="Sectiontitle">
    <w:name w:val="Section_title"/>
    <w:basedOn w:val="Annextitle"/>
    <w:next w:val="Normalaftertitle"/>
    <w:rsid w:val="009D3792"/>
    <w:rPr>
      <w:rFonts w:eastAsia="Times New Roman"/>
    </w:rPr>
  </w:style>
  <w:style w:type="paragraph" w:customStyle="1" w:styleId="Source">
    <w:name w:val="Source"/>
    <w:basedOn w:val="Normal"/>
    <w:next w:val="Normal"/>
    <w:link w:val="SourceChar"/>
    <w:rsid w:val="009D3792"/>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SpecialFooter">
    <w:name w:val="Special Footer"/>
    <w:basedOn w:val="Footer"/>
    <w:rsid w:val="009D3792"/>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Tablehead">
    <w:name w:val="Table_head"/>
    <w:basedOn w:val="Normal"/>
    <w:link w:val="TableheadChar"/>
    <w:rsid w:val="009D3792"/>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legend">
    <w:name w:val="Table_legend"/>
    <w:basedOn w:val="Normal"/>
    <w:link w:val="TablelegendChar"/>
    <w:rsid w:val="009D3792"/>
    <w:pPr>
      <w:tabs>
        <w:tab w:val="left" w:pos="1134"/>
        <w:tab w:val="left" w:pos="1871"/>
        <w:tab w:val="left" w:pos="2268"/>
      </w:tabs>
      <w:overflowPunct w:val="0"/>
      <w:autoSpaceDE w:val="0"/>
      <w:autoSpaceDN w:val="0"/>
      <w:adjustRightInd w:val="0"/>
      <w:spacing w:before="120"/>
      <w:textAlignment w:val="baseline"/>
    </w:pPr>
    <w:rPr>
      <w:sz w:val="20"/>
      <w:szCs w:val="20"/>
      <w:lang w:val="en-GB"/>
    </w:rPr>
  </w:style>
  <w:style w:type="paragraph" w:customStyle="1" w:styleId="Tableref">
    <w:name w:val="Table_ref"/>
    <w:basedOn w:val="Normal"/>
    <w:next w:val="Normal"/>
    <w:rsid w:val="009D3792"/>
    <w:pPr>
      <w:keepNext/>
      <w:tabs>
        <w:tab w:val="left" w:pos="1134"/>
        <w:tab w:val="left" w:pos="1871"/>
        <w:tab w:val="left" w:pos="2268"/>
      </w:tabs>
      <w:overflowPunct w:val="0"/>
      <w:autoSpaceDE w:val="0"/>
      <w:autoSpaceDN w:val="0"/>
      <w:adjustRightInd w:val="0"/>
      <w:spacing w:before="560"/>
      <w:jc w:val="center"/>
      <w:textAlignment w:val="baseline"/>
    </w:pPr>
    <w:rPr>
      <w:sz w:val="20"/>
      <w:szCs w:val="20"/>
      <w:lang w:val="en-GB"/>
    </w:rPr>
  </w:style>
  <w:style w:type="paragraph" w:customStyle="1" w:styleId="Title1">
    <w:name w:val="Title 1"/>
    <w:basedOn w:val="Source"/>
    <w:next w:val="Normal"/>
    <w:link w:val="Title1Char"/>
    <w:qFormat/>
    <w:rsid w:val="009D3792"/>
    <w:pPr>
      <w:tabs>
        <w:tab w:val="left" w:pos="567"/>
        <w:tab w:val="left" w:pos="1701"/>
        <w:tab w:val="left" w:pos="2835"/>
      </w:tabs>
      <w:spacing w:before="240"/>
    </w:pPr>
    <w:rPr>
      <w:b w:val="0"/>
      <w:caps/>
    </w:rPr>
  </w:style>
  <w:style w:type="paragraph" w:customStyle="1" w:styleId="Title2">
    <w:name w:val="Title 2"/>
    <w:basedOn w:val="Source"/>
    <w:next w:val="Normal"/>
    <w:link w:val="Title2Carattere"/>
    <w:uiPriority w:val="99"/>
    <w:rsid w:val="009D3792"/>
    <w:pPr>
      <w:overflowPunct/>
      <w:autoSpaceDE/>
      <w:autoSpaceDN/>
      <w:adjustRightInd/>
      <w:spacing w:before="480"/>
      <w:textAlignment w:val="auto"/>
    </w:pPr>
    <w:rPr>
      <w:b w:val="0"/>
      <w:caps/>
    </w:rPr>
  </w:style>
  <w:style w:type="paragraph" w:customStyle="1" w:styleId="Title3">
    <w:name w:val="Title 3"/>
    <w:basedOn w:val="Title2"/>
    <w:next w:val="Normal"/>
    <w:link w:val="Title3Char"/>
    <w:rsid w:val="009D3792"/>
    <w:pPr>
      <w:spacing w:before="240"/>
    </w:pPr>
    <w:rPr>
      <w:caps w:val="0"/>
    </w:rPr>
  </w:style>
  <w:style w:type="paragraph" w:customStyle="1" w:styleId="Title4">
    <w:name w:val="Title 4"/>
    <w:basedOn w:val="Title3"/>
    <w:next w:val="Heading1"/>
    <w:rsid w:val="009D3792"/>
    <w:rPr>
      <w:b/>
    </w:rPr>
  </w:style>
  <w:style w:type="paragraph" w:customStyle="1" w:styleId="toc0">
    <w:name w:val="toc 0"/>
    <w:basedOn w:val="Normal"/>
    <w:next w:val="TOC1"/>
    <w:rsid w:val="009D3792"/>
    <w:pPr>
      <w:tabs>
        <w:tab w:val="right" w:pos="9781"/>
      </w:tabs>
      <w:overflowPunct w:val="0"/>
      <w:autoSpaceDE w:val="0"/>
      <w:autoSpaceDN w:val="0"/>
      <w:adjustRightInd w:val="0"/>
      <w:spacing w:before="120"/>
      <w:textAlignment w:val="baseline"/>
    </w:pPr>
    <w:rPr>
      <w:b/>
      <w:szCs w:val="20"/>
      <w:lang w:val="en-GB"/>
    </w:rPr>
  </w:style>
  <w:style w:type="paragraph" w:styleId="TOC1">
    <w:name w:val="toc 1"/>
    <w:basedOn w:val="Normal"/>
    <w:uiPriority w:val="39"/>
    <w:rsid w:val="009D3792"/>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uiPriority w:val="39"/>
    <w:rsid w:val="009D3792"/>
    <w:pPr>
      <w:spacing w:before="120"/>
    </w:pPr>
  </w:style>
  <w:style w:type="paragraph" w:styleId="TOC3">
    <w:name w:val="toc 3"/>
    <w:basedOn w:val="TOC2"/>
    <w:uiPriority w:val="39"/>
    <w:rsid w:val="009D3792"/>
  </w:style>
  <w:style w:type="paragraph" w:styleId="TOC4">
    <w:name w:val="toc 4"/>
    <w:basedOn w:val="TOC3"/>
    <w:uiPriority w:val="39"/>
    <w:rsid w:val="009D3792"/>
  </w:style>
  <w:style w:type="paragraph" w:styleId="TOC5">
    <w:name w:val="toc 5"/>
    <w:basedOn w:val="TOC4"/>
    <w:uiPriority w:val="39"/>
    <w:rsid w:val="009D3792"/>
  </w:style>
  <w:style w:type="paragraph" w:styleId="TOC6">
    <w:name w:val="toc 6"/>
    <w:basedOn w:val="TOC4"/>
    <w:uiPriority w:val="39"/>
    <w:rsid w:val="009D3792"/>
  </w:style>
  <w:style w:type="paragraph" w:styleId="TOC7">
    <w:name w:val="toc 7"/>
    <w:basedOn w:val="TOC4"/>
    <w:uiPriority w:val="39"/>
    <w:rsid w:val="009D3792"/>
  </w:style>
  <w:style w:type="paragraph" w:styleId="TOC8">
    <w:name w:val="toc 8"/>
    <w:basedOn w:val="TOC4"/>
    <w:uiPriority w:val="39"/>
    <w:rsid w:val="009D3792"/>
  </w:style>
  <w:style w:type="character" w:customStyle="1" w:styleId="Appdef">
    <w:name w:val="App_def"/>
    <w:basedOn w:val="DefaultParagraphFont"/>
    <w:rsid w:val="009D3792"/>
    <w:rPr>
      <w:rFonts w:ascii="Times New Roman" w:hAnsi="Times New Roman"/>
      <w:b/>
    </w:rPr>
  </w:style>
  <w:style w:type="character" w:customStyle="1" w:styleId="Artdef">
    <w:name w:val="Art_def"/>
    <w:basedOn w:val="DefaultParagraphFont"/>
    <w:rsid w:val="009D3792"/>
    <w:rPr>
      <w:rFonts w:ascii="Times New Roman" w:hAnsi="Times New Roman"/>
      <w:b/>
    </w:rPr>
  </w:style>
  <w:style w:type="character" w:customStyle="1" w:styleId="Recdef">
    <w:name w:val="Rec_def"/>
    <w:basedOn w:val="DefaultParagraphFont"/>
    <w:rsid w:val="009D3792"/>
    <w:rPr>
      <w:b/>
    </w:rPr>
  </w:style>
  <w:style w:type="character" w:customStyle="1" w:styleId="Resdef">
    <w:name w:val="Res_def"/>
    <w:basedOn w:val="DefaultParagraphFont"/>
    <w:rsid w:val="009D3792"/>
    <w:rPr>
      <w:rFonts w:ascii="Times New Roman" w:hAnsi="Times New Roman"/>
      <w:b/>
    </w:rPr>
  </w:style>
  <w:style w:type="character" w:customStyle="1" w:styleId="Tablefreq">
    <w:name w:val="Table_freq"/>
    <w:basedOn w:val="DefaultParagraphFont"/>
    <w:rsid w:val="009D3792"/>
    <w:rPr>
      <w:b/>
      <w:color w:val="auto"/>
      <w:sz w:val="20"/>
    </w:rPr>
  </w:style>
  <w:style w:type="paragraph" w:customStyle="1" w:styleId="Formal">
    <w:name w:val="Formal"/>
    <w:basedOn w:val="ASN1"/>
    <w:rsid w:val="009D3792"/>
    <w:rPr>
      <w:b w:val="0"/>
    </w:rPr>
  </w:style>
  <w:style w:type="paragraph" w:customStyle="1" w:styleId="Section1">
    <w:name w:val="Section_1"/>
    <w:basedOn w:val="Normal"/>
    <w:link w:val="Section1Char"/>
    <w:rsid w:val="009D3792"/>
    <w:pPr>
      <w:tabs>
        <w:tab w:val="center" w:pos="4820"/>
      </w:tabs>
      <w:overflowPunct w:val="0"/>
      <w:autoSpaceDE w:val="0"/>
      <w:autoSpaceDN w:val="0"/>
      <w:adjustRightInd w:val="0"/>
      <w:spacing w:before="360"/>
      <w:jc w:val="center"/>
      <w:textAlignment w:val="baseline"/>
    </w:pPr>
    <w:rPr>
      <w:b/>
      <w:szCs w:val="20"/>
      <w:lang w:val="en-GB"/>
    </w:rPr>
  </w:style>
  <w:style w:type="paragraph" w:customStyle="1" w:styleId="Section2">
    <w:name w:val="Section_2"/>
    <w:basedOn w:val="Section1"/>
    <w:rsid w:val="009D3792"/>
    <w:rPr>
      <w:b w:val="0"/>
      <w:i/>
    </w:rPr>
  </w:style>
  <w:style w:type="paragraph" w:customStyle="1" w:styleId="Headingi">
    <w:name w:val="Heading_i"/>
    <w:basedOn w:val="Normal"/>
    <w:next w:val="Normal"/>
    <w:qFormat/>
    <w:rsid w:val="009D3792"/>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Headingb">
    <w:name w:val="Heading_b"/>
    <w:basedOn w:val="Normal"/>
    <w:next w:val="Normal"/>
    <w:link w:val="HeadingbChar"/>
    <w:qFormat/>
    <w:rsid w:val="009D3792"/>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fr-CH"/>
    </w:rPr>
  </w:style>
  <w:style w:type="paragraph" w:customStyle="1" w:styleId="Figure">
    <w:name w:val="Figure"/>
    <w:basedOn w:val="Normal"/>
    <w:next w:val="Normal"/>
    <w:rsid w:val="009D3792"/>
    <w:pPr>
      <w:keepNext/>
      <w:keepLines/>
      <w:tabs>
        <w:tab w:val="left" w:pos="1134"/>
        <w:tab w:val="left" w:pos="1871"/>
        <w:tab w:val="left" w:pos="2268"/>
      </w:tabs>
      <w:overflowPunct w:val="0"/>
      <w:autoSpaceDE w:val="0"/>
      <w:autoSpaceDN w:val="0"/>
      <w:adjustRightInd w:val="0"/>
      <w:spacing w:before="120"/>
      <w:jc w:val="center"/>
      <w:textAlignment w:val="baseline"/>
    </w:pPr>
    <w:rPr>
      <w:szCs w:val="20"/>
      <w:lang w:val="en-GB"/>
    </w:rPr>
  </w:style>
  <w:style w:type="paragraph" w:customStyle="1" w:styleId="Figuretitle">
    <w:name w:val="Figure_title"/>
    <w:basedOn w:val="Normal"/>
    <w:next w:val="Normal"/>
    <w:link w:val="FiguretitleChar"/>
    <w:rsid w:val="009D3792"/>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link w:val="FigureNoChar"/>
    <w:rsid w:val="009D3792"/>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paragraph" w:customStyle="1" w:styleId="Annexref">
    <w:name w:val="Annex_ref"/>
    <w:basedOn w:val="Normal"/>
    <w:next w:val="Normal"/>
    <w:rsid w:val="009D3792"/>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paragraph" w:customStyle="1" w:styleId="Appendixref">
    <w:name w:val="Appendix_ref"/>
    <w:basedOn w:val="Annexref"/>
    <w:next w:val="Annextitle"/>
    <w:rsid w:val="009D3792"/>
  </w:style>
  <w:style w:type="paragraph" w:customStyle="1" w:styleId="Border">
    <w:name w:val="Border"/>
    <w:basedOn w:val="Normal"/>
    <w:rsid w:val="009D3792"/>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styleId="NormalIndent">
    <w:name w:val="Normal Indent"/>
    <w:basedOn w:val="Normal"/>
    <w:rsid w:val="009D3792"/>
    <w:pPr>
      <w:tabs>
        <w:tab w:val="left" w:pos="1134"/>
        <w:tab w:val="left" w:pos="1871"/>
        <w:tab w:val="left" w:pos="2268"/>
      </w:tabs>
      <w:overflowPunct w:val="0"/>
      <w:autoSpaceDE w:val="0"/>
      <w:autoSpaceDN w:val="0"/>
      <w:adjustRightInd w:val="0"/>
      <w:spacing w:before="120"/>
      <w:ind w:left="1134"/>
      <w:textAlignment w:val="baseline"/>
    </w:pPr>
    <w:rPr>
      <w:szCs w:val="20"/>
      <w:lang w:val="en-GB"/>
    </w:rPr>
  </w:style>
  <w:style w:type="paragraph" w:styleId="Index4">
    <w:name w:val="index 4"/>
    <w:basedOn w:val="Normal"/>
    <w:next w:val="Normal"/>
    <w:rsid w:val="009D3792"/>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9D3792"/>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9D3792"/>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9D3792"/>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9D3792"/>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basedOn w:val="DefaultParagraphFont"/>
    <w:rsid w:val="009D3792"/>
  </w:style>
  <w:style w:type="paragraph" w:customStyle="1" w:styleId="Section3">
    <w:name w:val="Section_3"/>
    <w:basedOn w:val="Section1"/>
    <w:rsid w:val="009D3792"/>
    <w:rPr>
      <w:b w:val="0"/>
    </w:rPr>
  </w:style>
  <w:style w:type="paragraph" w:customStyle="1" w:styleId="TableTextS5">
    <w:name w:val="Table_TextS5"/>
    <w:basedOn w:val="Normal"/>
    <w:link w:val="TableTextS5Char"/>
    <w:rsid w:val="009D3792"/>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sz w:val="20"/>
      <w:szCs w:val="20"/>
      <w:lang w:val="en-GB"/>
    </w:rPr>
  </w:style>
  <w:style w:type="paragraph" w:customStyle="1" w:styleId="AppArtNo">
    <w:name w:val="App_Art_No"/>
    <w:basedOn w:val="ArtNo"/>
    <w:qFormat/>
    <w:rsid w:val="009D3792"/>
  </w:style>
  <w:style w:type="paragraph" w:customStyle="1" w:styleId="AppArttitle">
    <w:name w:val="App_Art_title"/>
    <w:basedOn w:val="Arttitle"/>
    <w:qFormat/>
    <w:rsid w:val="009D3792"/>
  </w:style>
  <w:style w:type="paragraph" w:customStyle="1" w:styleId="ApptoAnnex">
    <w:name w:val="App_to_Annex"/>
    <w:basedOn w:val="AppendixNo"/>
    <w:next w:val="Normal"/>
    <w:qFormat/>
    <w:rsid w:val="009D3792"/>
    <w:pPr>
      <w:spacing w:before="480" w:after="80"/>
    </w:pPr>
    <w:rPr>
      <w:caps/>
      <w:lang w:val="en-GB"/>
    </w:rPr>
  </w:style>
  <w:style w:type="paragraph" w:customStyle="1" w:styleId="Committee">
    <w:name w:val="Committee"/>
    <w:basedOn w:val="Normal"/>
    <w:qFormat/>
    <w:rsid w:val="009D3792"/>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lang w:val="en-GB"/>
    </w:rPr>
  </w:style>
  <w:style w:type="paragraph" w:customStyle="1" w:styleId="Normalend">
    <w:name w:val="Normal_end"/>
    <w:basedOn w:val="Normal"/>
    <w:next w:val="Normal"/>
    <w:qFormat/>
    <w:rsid w:val="009D3792"/>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Part1">
    <w:name w:val="Part_1"/>
    <w:basedOn w:val="Section1"/>
    <w:next w:val="Section1"/>
    <w:qFormat/>
    <w:rsid w:val="009D3792"/>
  </w:style>
  <w:style w:type="paragraph" w:customStyle="1" w:styleId="Subsection1">
    <w:name w:val="Subsection_1"/>
    <w:basedOn w:val="Section1"/>
    <w:next w:val="Normalaftertitle"/>
    <w:qFormat/>
    <w:rsid w:val="009D3792"/>
  </w:style>
  <w:style w:type="paragraph" w:customStyle="1" w:styleId="Volumetitle">
    <w:name w:val="Volume_title"/>
    <w:basedOn w:val="Normal"/>
    <w:qFormat/>
    <w:rsid w:val="009D3792"/>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Headingsplit">
    <w:name w:val="Heading_split"/>
    <w:basedOn w:val="Headingi"/>
    <w:qFormat/>
    <w:rsid w:val="009D3792"/>
    <w:rPr>
      <w:lang w:val="en-US"/>
    </w:rPr>
  </w:style>
  <w:style w:type="paragraph" w:customStyle="1" w:styleId="Normalsplit">
    <w:name w:val="Normal_split"/>
    <w:basedOn w:val="Normal"/>
    <w:qFormat/>
    <w:rsid w:val="009D3792"/>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Provsplit">
    <w:name w:val="Prov_split"/>
    <w:basedOn w:val="DefaultParagraphFont"/>
    <w:qFormat/>
    <w:rsid w:val="009D3792"/>
    <w:rPr>
      <w:rFonts w:ascii="Times New Roman" w:hAnsi="Times New Roman"/>
      <w:b w:val="0"/>
    </w:rPr>
  </w:style>
  <w:style w:type="paragraph" w:customStyle="1" w:styleId="Tablesplit">
    <w:name w:val="Table_split"/>
    <w:basedOn w:val="Tabletext"/>
    <w:qFormat/>
    <w:rsid w:val="009D379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D3792"/>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9D3792"/>
  </w:style>
  <w:style w:type="paragraph" w:customStyle="1" w:styleId="Methodheading3">
    <w:name w:val="Method_heading3"/>
    <w:basedOn w:val="Heading3"/>
    <w:next w:val="Normal"/>
    <w:qFormat/>
    <w:rsid w:val="009D3792"/>
  </w:style>
  <w:style w:type="paragraph" w:customStyle="1" w:styleId="Methodheading4">
    <w:name w:val="Method_heading4"/>
    <w:basedOn w:val="Heading4"/>
    <w:next w:val="Normal"/>
    <w:qFormat/>
    <w:rsid w:val="009D3792"/>
  </w:style>
  <w:style w:type="paragraph" w:customStyle="1" w:styleId="MethodHeadingb">
    <w:name w:val="Method_Headingb"/>
    <w:basedOn w:val="Headingb"/>
    <w:qFormat/>
    <w:rsid w:val="009D3792"/>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9D3792"/>
    <w:rPr>
      <w:rFonts w:ascii="Times New Roman Bold" w:eastAsia="Times New Roman" w:hAnsi="Times New Roman Bold" w:cs="Times New Roman Bold"/>
      <w:b/>
      <w:szCs w:val="20"/>
      <w:lang w:val="fr-CH"/>
    </w:rPr>
  </w:style>
  <w:style w:type="character" w:customStyle="1" w:styleId="NoteChar">
    <w:name w:val="Note Char"/>
    <w:basedOn w:val="DefaultParagraphFont"/>
    <w:link w:val="Note"/>
    <w:locked/>
    <w:rsid w:val="009D3792"/>
    <w:rPr>
      <w:rFonts w:ascii="Times New Roman" w:eastAsia="Times New Roman" w:hAnsi="Times New Roman" w:cs="Times New Roman"/>
      <w:szCs w:val="20"/>
      <w:lang w:val="en-GB"/>
    </w:rPr>
  </w:style>
  <w:style w:type="character" w:customStyle="1" w:styleId="CallChar">
    <w:name w:val="Call Char"/>
    <w:basedOn w:val="DefaultParagraphFont"/>
    <w:link w:val="Call"/>
    <w:qFormat/>
    <w:rsid w:val="009D3792"/>
    <w:rPr>
      <w:rFonts w:ascii="Times New Roman" w:eastAsia="Times New Roman" w:hAnsi="Times New Roman" w:cs="Times New Roman"/>
      <w:i/>
      <w:szCs w:val="20"/>
      <w:lang w:val="en-GB"/>
    </w:rPr>
  </w:style>
  <w:style w:type="character" w:customStyle="1" w:styleId="NormalaftertitleChar0">
    <w:name w:val="Normal_after_title Char"/>
    <w:basedOn w:val="DefaultParagraphFont"/>
    <w:link w:val="Normalaftertitle0"/>
    <w:uiPriority w:val="99"/>
    <w:locked/>
    <w:rsid w:val="009D3792"/>
    <w:rPr>
      <w:rFonts w:ascii="Times New Roman" w:eastAsia="Times New Roman" w:hAnsi="Times New Roman" w:cs="Times New Roman"/>
      <w:szCs w:val="20"/>
      <w:lang w:val="en-GB"/>
    </w:rPr>
  </w:style>
  <w:style w:type="character" w:customStyle="1" w:styleId="Title1Char">
    <w:name w:val="Title 1 Char"/>
    <w:basedOn w:val="DefaultParagraphFont"/>
    <w:link w:val="Title1"/>
    <w:qFormat/>
    <w:locked/>
    <w:rsid w:val="009D3792"/>
    <w:rPr>
      <w:rFonts w:ascii="Times New Roman" w:eastAsia="Times New Roman" w:hAnsi="Times New Roman" w:cs="Times New Roman"/>
      <w:caps/>
      <w:sz w:val="28"/>
      <w:szCs w:val="20"/>
      <w:lang w:val="en-GB"/>
    </w:rPr>
  </w:style>
  <w:style w:type="character" w:customStyle="1" w:styleId="AnnexNoCar">
    <w:name w:val="Annex_No Car"/>
    <w:basedOn w:val="DefaultParagraphFont"/>
    <w:link w:val="AnnexNo"/>
    <w:rsid w:val="009D3792"/>
    <w:rPr>
      <w:rFonts w:ascii="Times New Roman" w:eastAsia="Calibri" w:hAnsi="Times New Roman" w:cs="Times New Roman"/>
      <w:caps/>
      <w:sz w:val="28"/>
      <w:szCs w:val="20"/>
      <w:lang w:val="en-GB" w:eastAsia="ko-KR"/>
    </w:rPr>
  </w:style>
  <w:style w:type="character" w:customStyle="1" w:styleId="ResNoChar">
    <w:name w:val="Res_No Char"/>
    <w:basedOn w:val="DefaultParagraphFont"/>
    <w:link w:val="ResNo"/>
    <w:qFormat/>
    <w:rsid w:val="009D3792"/>
    <w:rPr>
      <w:rFonts w:ascii="Times New Roman" w:eastAsia="Times New Roman" w:hAnsi="Times New Roman" w:cs="Times New Roman"/>
      <w:caps/>
      <w:sz w:val="28"/>
      <w:szCs w:val="20"/>
      <w:lang w:val="en-GB"/>
    </w:rPr>
  </w:style>
  <w:style w:type="character" w:customStyle="1" w:styleId="RestitleChar">
    <w:name w:val="Res_title Char"/>
    <w:link w:val="Restitle"/>
    <w:qFormat/>
    <w:rsid w:val="009D3792"/>
    <w:rPr>
      <w:rFonts w:ascii="Times New Roman Bold" w:eastAsia="Times New Roman" w:hAnsi="Times New Roman Bold" w:cs="Times New Roman"/>
      <w:b/>
      <w:sz w:val="28"/>
      <w:szCs w:val="20"/>
      <w:lang w:val="en-GB"/>
    </w:rPr>
  </w:style>
  <w:style w:type="character" w:customStyle="1" w:styleId="SourceChar">
    <w:name w:val="Source Char"/>
    <w:basedOn w:val="DefaultParagraphFont"/>
    <w:link w:val="Source"/>
    <w:locked/>
    <w:rsid w:val="009D3792"/>
    <w:rPr>
      <w:rFonts w:ascii="Times New Roman" w:eastAsia="Times New Roman" w:hAnsi="Times New Roman" w:cs="Times New Roman"/>
      <w:b/>
      <w:sz w:val="28"/>
      <w:szCs w:val="20"/>
      <w:lang w:val="en-GB"/>
    </w:rPr>
  </w:style>
  <w:style w:type="character" w:styleId="Hyperlink">
    <w:name w:val="Hyperlink"/>
    <w:aliases w:val="超级链接,CEO_Hyperlink"/>
    <w:basedOn w:val="DefaultParagraphFont"/>
    <w:uiPriority w:val="99"/>
    <w:unhideWhenUsed/>
    <w:rsid w:val="009D3792"/>
    <w:rPr>
      <w:color w:val="0563C1" w:themeColor="hyperlink"/>
      <w:u w:val="single"/>
    </w:rPr>
  </w:style>
  <w:style w:type="character" w:customStyle="1" w:styleId="AnnextitleChar">
    <w:name w:val="Annex_title Char"/>
    <w:basedOn w:val="DefaultParagraphFont"/>
    <w:link w:val="Annextitle"/>
    <w:rsid w:val="009D3792"/>
    <w:rPr>
      <w:rFonts w:ascii="Times New Roman Bold" w:eastAsia="Calibri" w:hAnsi="Times New Roman Bold" w:cs="Times New Roman"/>
      <w:b/>
      <w:sz w:val="28"/>
      <w:szCs w:val="20"/>
      <w:lang w:val="en-GB"/>
    </w:rPr>
  </w:style>
  <w:style w:type="paragraph" w:customStyle="1" w:styleId="headingb0">
    <w:name w:val="heading_b"/>
    <w:basedOn w:val="Heading3"/>
    <w:next w:val="Normal"/>
    <w:link w:val="headingbZchn"/>
    <w:rsid w:val="009D3792"/>
    <w:pPr>
      <w:tabs>
        <w:tab w:val="left" w:pos="567"/>
        <w:tab w:val="left" w:pos="1701"/>
        <w:tab w:val="left" w:pos="2835"/>
      </w:tabs>
      <w:spacing w:before="160"/>
      <w:ind w:left="0" w:firstLine="0"/>
      <w:jc w:val="both"/>
      <w:outlineLvl w:val="9"/>
    </w:pPr>
    <w:rPr>
      <w:rFonts w:eastAsiaTheme="minorEastAsia"/>
      <w:bCs/>
      <w:lang w:val="fr-FR"/>
    </w:rPr>
  </w:style>
  <w:style w:type="character" w:customStyle="1" w:styleId="headingbZchn">
    <w:name w:val="heading_b Zchn"/>
    <w:basedOn w:val="DefaultParagraphFont"/>
    <w:link w:val="headingb0"/>
    <w:rsid w:val="009D3792"/>
    <w:rPr>
      <w:rFonts w:ascii="Times New Roman" w:eastAsiaTheme="minorEastAsia" w:hAnsi="Times New Roman" w:cs="Times New Roman"/>
      <w:b/>
      <w:bCs/>
      <w:szCs w:val="20"/>
      <w:lang w:val="fr-FR"/>
    </w:rPr>
  </w:style>
  <w:style w:type="character" w:customStyle="1" w:styleId="TableheadChar">
    <w:name w:val="Table_head Char"/>
    <w:basedOn w:val="DefaultParagraphFont"/>
    <w:link w:val="Tablehead"/>
    <w:locked/>
    <w:rsid w:val="009D3792"/>
    <w:rPr>
      <w:rFonts w:ascii="Times New Roman Bold" w:eastAsia="Times New Roman" w:hAnsi="Times New Roman Bold" w:cs="Times New Roman Bold"/>
      <w:b/>
      <w:sz w:val="20"/>
      <w:szCs w:val="20"/>
      <w:lang w:val="en-GB"/>
    </w:rPr>
  </w:style>
  <w:style w:type="character" w:customStyle="1" w:styleId="TabletextChar">
    <w:name w:val="Table_text Char"/>
    <w:basedOn w:val="DefaultParagraphFont"/>
    <w:link w:val="Tabletext"/>
    <w:qFormat/>
    <w:rsid w:val="009D3792"/>
    <w:rPr>
      <w:rFonts w:ascii="Times New Roman" w:eastAsia="Times New Roman" w:hAnsi="Times New Roman" w:cs="Times New Roman"/>
      <w:sz w:val="20"/>
      <w:szCs w:val="20"/>
      <w:lang w:val="en-GB"/>
    </w:rPr>
  </w:style>
  <w:style w:type="table" w:styleId="TableGrid">
    <w:name w:val="Table Grid"/>
    <w:basedOn w:val="TableNormal"/>
    <w:uiPriority w:val="59"/>
    <w:rsid w:val="009D3792"/>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9D3792"/>
    <w:rPr>
      <w:rFonts w:ascii="Consolas" w:eastAsia="Calibri" w:hAnsi="Consolas"/>
      <w:sz w:val="21"/>
      <w:szCs w:val="21"/>
    </w:rPr>
  </w:style>
  <w:style w:type="character" w:customStyle="1" w:styleId="PlainTextChar">
    <w:name w:val="Plain Text Char"/>
    <w:basedOn w:val="DefaultParagraphFont"/>
    <w:link w:val="PlainText"/>
    <w:rsid w:val="009D3792"/>
    <w:rPr>
      <w:rFonts w:ascii="Consolas" w:eastAsia="Calibri" w:hAnsi="Consolas" w:cs="Times New Roman"/>
      <w:sz w:val="21"/>
      <w:szCs w:val="21"/>
    </w:rPr>
  </w:style>
  <w:style w:type="paragraph" w:styleId="ListParagraph">
    <w:name w:val="List Paragraph"/>
    <w:basedOn w:val="Normal"/>
    <w:link w:val="ListParagraphChar"/>
    <w:qFormat/>
    <w:rsid w:val="009D3792"/>
    <w:pPr>
      <w:tabs>
        <w:tab w:val="left" w:pos="1134"/>
        <w:tab w:val="left" w:pos="1871"/>
        <w:tab w:val="left" w:pos="2268"/>
      </w:tabs>
      <w:overflowPunct w:val="0"/>
      <w:autoSpaceDE w:val="0"/>
      <w:autoSpaceDN w:val="0"/>
      <w:adjustRightInd w:val="0"/>
      <w:spacing w:before="120"/>
      <w:ind w:left="720"/>
      <w:contextualSpacing/>
      <w:textAlignment w:val="baseline"/>
    </w:pPr>
    <w:rPr>
      <w:szCs w:val="20"/>
      <w:lang w:val="en-GB"/>
    </w:rPr>
  </w:style>
  <w:style w:type="paragraph" w:styleId="TOC9">
    <w:name w:val="toc 9"/>
    <w:basedOn w:val="Normal"/>
    <w:next w:val="Normal"/>
    <w:autoRedefine/>
    <w:uiPriority w:val="39"/>
    <w:unhideWhenUsed/>
    <w:rsid w:val="009D3792"/>
    <w:pPr>
      <w:overflowPunct w:val="0"/>
      <w:autoSpaceDE w:val="0"/>
      <w:autoSpaceDN w:val="0"/>
      <w:adjustRightInd w:val="0"/>
      <w:ind w:left="1920"/>
      <w:textAlignment w:val="baseline"/>
    </w:pPr>
    <w:rPr>
      <w:rFonts w:asciiTheme="minorHAnsi" w:hAnsiTheme="minorHAnsi"/>
      <w:sz w:val="20"/>
      <w:lang w:val="en-GB"/>
    </w:rPr>
  </w:style>
  <w:style w:type="paragraph" w:customStyle="1" w:styleId="TableText0">
    <w:name w:val="Table_Text"/>
    <w:basedOn w:val="Normal"/>
    <w:link w:val="TableTextChar0"/>
    <w:rsid w:val="009D379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cs="Angsana New"/>
      <w:sz w:val="22"/>
      <w:szCs w:val="22"/>
      <w:lang w:val="es-ES_tradnl"/>
    </w:rPr>
  </w:style>
  <w:style w:type="paragraph" w:customStyle="1" w:styleId="TableHead0">
    <w:name w:val="Table_Head"/>
    <w:basedOn w:val="TableText0"/>
    <w:rsid w:val="009D379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overflowPunct w:val="0"/>
      <w:autoSpaceDE w:val="0"/>
      <w:autoSpaceDN w:val="0"/>
      <w:adjustRightInd w:val="0"/>
      <w:spacing w:before="113" w:after="113"/>
      <w:jc w:val="center"/>
      <w:textAlignment w:val="baseline"/>
    </w:pPr>
    <w:rPr>
      <w:rFonts w:cs="Times New Roman"/>
      <w:b/>
      <w:szCs w:val="20"/>
      <w:lang w:val="en-GB"/>
    </w:rPr>
  </w:style>
  <w:style w:type="character" w:styleId="FollowedHyperlink">
    <w:name w:val="FollowedHyperlink"/>
    <w:basedOn w:val="DefaultParagraphFont"/>
    <w:unhideWhenUsed/>
    <w:rsid w:val="009D3792"/>
    <w:rPr>
      <w:color w:val="954F72" w:themeColor="followedHyperlink"/>
      <w:u w:val="single"/>
    </w:rPr>
  </w:style>
  <w:style w:type="character" w:styleId="Emphasis">
    <w:name w:val="Emphasis"/>
    <w:aliases w:val="ECC HL italics"/>
    <w:basedOn w:val="DefaultParagraphFont"/>
    <w:uiPriority w:val="20"/>
    <w:qFormat/>
    <w:rsid w:val="009D3792"/>
    <w:rPr>
      <w:i/>
      <w:iCs/>
    </w:rPr>
  </w:style>
  <w:style w:type="character" w:customStyle="1" w:styleId="ECCParagraph">
    <w:name w:val="ECC Paragraph"/>
    <w:basedOn w:val="DefaultParagraphFont"/>
    <w:uiPriority w:val="1"/>
    <w:qFormat/>
    <w:rsid w:val="009D3792"/>
    <w:rPr>
      <w:rFonts w:ascii="Arial" w:hAnsi="Arial"/>
      <w:noProof w:val="0"/>
      <w:sz w:val="20"/>
      <w:bdr w:val="none" w:sz="0" w:space="0" w:color="auto"/>
      <w:lang w:val="en-GB"/>
    </w:rPr>
  </w:style>
  <w:style w:type="character" w:customStyle="1" w:styleId="artref0">
    <w:name w:val="artref"/>
    <w:basedOn w:val="DefaultParagraphFont"/>
    <w:rsid w:val="009D3792"/>
  </w:style>
  <w:style w:type="paragraph" w:customStyle="1" w:styleId="AnnexTitle0">
    <w:name w:val="Annex_Title"/>
    <w:basedOn w:val="Normal"/>
    <w:next w:val="Normalaftertitle"/>
    <w:rsid w:val="009D3792"/>
    <w:pPr>
      <w:tabs>
        <w:tab w:val="left" w:pos="567"/>
        <w:tab w:val="left" w:pos="1134"/>
        <w:tab w:val="left" w:pos="1701"/>
        <w:tab w:val="left" w:pos="2268"/>
        <w:tab w:val="left" w:pos="2835"/>
      </w:tabs>
      <w:overflowPunct w:val="0"/>
      <w:autoSpaceDE w:val="0"/>
      <w:autoSpaceDN w:val="0"/>
      <w:adjustRightInd w:val="0"/>
      <w:spacing w:before="240" w:after="280"/>
      <w:jc w:val="center"/>
      <w:textAlignment w:val="baseline"/>
    </w:pPr>
    <w:rPr>
      <w:b/>
      <w:szCs w:val="20"/>
      <w:lang w:val="en-GB"/>
    </w:rPr>
  </w:style>
  <w:style w:type="paragraph" w:customStyle="1" w:styleId="MEP">
    <w:name w:val="MEP"/>
    <w:basedOn w:val="Normal"/>
    <w:rsid w:val="009D3792"/>
    <w:pPr>
      <w:tabs>
        <w:tab w:val="left" w:pos="1134"/>
        <w:tab w:val="left" w:pos="1871"/>
        <w:tab w:val="left" w:pos="2268"/>
      </w:tabs>
      <w:overflowPunct w:val="0"/>
      <w:autoSpaceDE w:val="0"/>
      <w:autoSpaceDN w:val="0"/>
      <w:adjustRightInd w:val="0"/>
      <w:spacing w:before="240"/>
      <w:jc w:val="both"/>
      <w:textAlignment w:val="baseline"/>
    </w:pPr>
    <w:rPr>
      <w:noProof/>
      <w:szCs w:val="20"/>
      <w:lang w:val="en-GB"/>
    </w:rPr>
  </w:style>
  <w:style w:type="character" w:customStyle="1" w:styleId="ArtNoChar">
    <w:name w:val="Art_No Char"/>
    <w:link w:val="ArtNo"/>
    <w:locked/>
    <w:rsid w:val="009D3792"/>
    <w:rPr>
      <w:rFonts w:ascii="Times New Roman" w:eastAsia="Times New Roman" w:hAnsi="Times New Roman" w:cs="Times New Roman"/>
      <w:caps/>
      <w:sz w:val="28"/>
      <w:szCs w:val="20"/>
      <w:lang w:val="en-GB"/>
    </w:rPr>
  </w:style>
  <w:style w:type="character" w:customStyle="1" w:styleId="ArttitleCar">
    <w:name w:val="Art_title Car"/>
    <w:link w:val="Arttitle"/>
    <w:locked/>
    <w:rsid w:val="009D3792"/>
    <w:rPr>
      <w:rFonts w:ascii="Times New Roman" w:eastAsia="Times New Roman" w:hAnsi="Times New Roman" w:cs="Times New Roman"/>
      <w:b/>
      <w:sz w:val="28"/>
      <w:szCs w:val="20"/>
      <w:lang w:val="en-GB"/>
    </w:rPr>
  </w:style>
  <w:style w:type="character" w:customStyle="1" w:styleId="Section1Char">
    <w:name w:val="Section_1 Char"/>
    <w:link w:val="Section1"/>
    <w:locked/>
    <w:rsid w:val="009D3792"/>
    <w:rPr>
      <w:rFonts w:ascii="Times New Roman" w:eastAsia="Times New Roman" w:hAnsi="Times New Roman" w:cs="Times New Roman"/>
      <w:b/>
      <w:szCs w:val="20"/>
      <w:lang w:val="en-GB"/>
    </w:rPr>
  </w:style>
  <w:style w:type="character" w:customStyle="1" w:styleId="rvts7">
    <w:name w:val="rvts7"/>
    <w:basedOn w:val="DefaultParagraphFont"/>
    <w:rsid w:val="009D3792"/>
    <w:rPr>
      <w:rFonts w:ascii="Calibri" w:hAnsi="Calibri" w:hint="default"/>
      <w:sz w:val="24"/>
      <w:szCs w:val="24"/>
    </w:rPr>
  </w:style>
  <w:style w:type="character" w:customStyle="1" w:styleId="TableTextS5Char">
    <w:name w:val="Table_TextS5 Char"/>
    <w:link w:val="TableTextS5"/>
    <w:locked/>
    <w:rsid w:val="009D3792"/>
    <w:rPr>
      <w:rFonts w:ascii="Times New Roman" w:eastAsia="Times New Roman" w:hAnsi="Times New Roman" w:cs="Times New Roman"/>
      <w:sz w:val="20"/>
      <w:szCs w:val="20"/>
      <w:lang w:val="en-GB"/>
    </w:rPr>
  </w:style>
  <w:style w:type="character" w:customStyle="1" w:styleId="ChapNoChar">
    <w:name w:val="Chap_No Char"/>
    <w:basedOn w:val="DefaultParagraphFont"/>
    <w:link w:val="ChapNo"/>
    <w:uiPriority w:val="99"/>
    <w:rsid w:val="009D3792"/>
    <w:rPr>
      <w:rFonts w:ascii="Times New Roman Bold" w:eastAsia="Times New Roman" w:hAnsi="Times New Roman Bold" w:cs="Times New Roman"/>
      <w:b/>
      <w:caps/>
      <w:sz w:val="28"/>
      <w:szCs w:val="20"/>
      <w:lang w:val="en-GB"/>
    </w:rPr>
  </w:style>
  <w:style w:type="character" w:customStyle="1" w:styleId="ChaptitleChar">
    <w:name w:val="Chap_title Char"/>
    <w:link w:val="Chaptitle"/>
    <w:locked/>
    <w:rsid w:val="009D3792"/>
    <w:rPr>
      <w:rFonts w:ascii="Times New Roman" w:eastAsia="Times New Roman" w:hAnsi="Times New Roman" w:cs="Times New Roman"/>
      <w:b/>
      <w:sz w:val="28"/>
      <w:szCs w:val="20"/>
      <w:lang w:val="en-GB"/>
    </w:rPr>
  </w:style>
  <w:style w:type="character" w:customStyle="1" w:styleId="EquationChar">
    <w:name w:val="Equation Char"/>
    <w:link w:val="Equation"/>
    <w:qFormat/>
    <w:locked/>
    <w:rsid w:val="009D3792"/>
    <w:rPr>
      <w:rFonts w:ascii="Times New Roman" w:eastAsia="Times New Roman" w:hAnsi="Times New Roman" w:cs="Times New Roman"/>
      <w:szCs w:val="20"/>
      <w:lang w:val="en-GB"/>
    </w:rPr>
  </w:style>
  <w:style w:type="character" w:customStyle="1" w:styleId="EquationlegendChar">
    <w:name w:val="Equation_legend Char"/>
    <w:basedOn w:val="DefaultParagraphFont"/>
    <w:link w:val="Equationlegend"/>
    <w:locked/>
    <w:rsid w:val="009D3792"/>
    <w:rPr>
      <w:rFonts w:ascii="Times New Roman" w:eastAsia="Times New Roman" w:hAnsi="Times New Roman" w:cs="Times New Roman"/>
      <w:szCs w:val="20"/>
      <w:lang w:val="en-GB"/>
    </w:rPr>
  </w:style>
  <w:style w:type="character" w:customStyle="1" w:styleId="FigureNoChar">
    <w:name w:val="Figure_No Char"/>
    <w:link w:val="FigureNo"/>
    <w:locked/>
    <w:rsid w:val="009D3792"/>
    <w:rPr>
      <w:rFonts w:ascii="Times New Roman" w:eastAsia="Times New Roman" w:hAnsi="Times New Roman" w:cs="Times New Roman"/>
      <w:caps/>
      <w:sz w:val="20"/>
      <w:szCs w:val="20"/>
      <w:lang w:val="en-GB"/>
    </w:rPr>
  </w:style>
  <w:style w:type="character" w:customStyle="1" w:styleId="RecNoChar">
    <w:name w:val="Rec_No Char"/>
    <w:link w:val="RecNo"/>
    <w:locked/>
    <w:rsid w:val="009D3792"/>
    <w:rPr>
      <w:rFonts w:ascii="Times New Roman" w:eastAsia="Times New Roman" w:hAnsi="Times New Roman" w:cs="Times New Roman"/>
      <w:caps/>
      <w:sz w:val="28"/>
      <w:szCs w:val="20"/>
      <w:lang w:val="en-GB"/>
    </w:rPr>
  </w:style>
  <w:style w:type="character" w:customStyle="1" w:styleId="Rectitle0">
    <w:name w:val="Rec_title Знак"/>
    <w:link w:val="Rectitle"/>
    <w:locked/>
    <w:rsid w:val="009D3792"/>
    <w:rPr>
      <w:rFonts w:ascii="Times New Roman Bold" w:eastAsia="Times New Roman" w:hAnsi="Times New Roman Bold" w:cs="Times New Roman"/>
      <w:b/>
      <w:sz w:val="28"/>
      <w:szCs w:val="20"/>
      <w:lang w:val="en-GB"/>
    </w:rPr>
  </w:style>
  <w:style w:type="character" w:customStyle="1" w:styleId="ReptitleChar">
    <w:name w:val="Rep_title Char"/>
    <w:basedOn w:val="DefaultParagraphFont"/>
    <w:link w:val="Reptitle"/>
    <w:locked/>
    <w:rsid w:val="009D3792"/>
    <w:rPr>
      <w:rFonts w:ascii="Times New Roman Bold" w:eastAsia="Times New Roman" w:hAnsi="Times New Roman Bold" w:cs="Times New Roman"/>
      <w:b/>
      <w:sz w:val="28"/>
      <w:szCs w:val="20"/>
      <w:lang w:val="en-GB"/>
    </w:rPr>
  </w:style>
  <w:style w:type="character" w:customStyle="1" w:styleId="RepNoChar">
    <w:name w:val="Rep_No Char"/>
    <w:basedOn w:val="DefaultParagraphFont"/>
    <w:link w:val="RepNo"/>
    <w:locked/>
    <w:rsid w:val="009D3792"/>
    <w:rPr>
      <w:rFonts w:ascii="Times New Roman" w:eastAsia="Times New Roman" w:hAnsi="Times New Roman" w:cs="Times New Roman"/>
      <w:caps/>
      <w:sz w:val="28"/>
      <w:szCs w:val="20"/>
      <w:lang w:val="en-GB"/>
    </w:rPr>
  </w:style>
  <w:style w:type="character" w:customStyle="1" w:styleId="TablelegendChar">
    <w:name w:val="Table_legend Char"/>
    <w:basedOn w:val="TabletextChar"/>
    <w:link w:val="Tablelegend"/>
    <w:rsid w:val="009D3792"/>
    <w:rPr>
      <w:rFonts w:ascii="Times New Roman" w:eastAsia="Times New Roman" w:hAnsi="Times New Roman" w:cs="Times New Roman"/>
      <w:sz w:val="20"/>
      <w:szCs w:val="20"/>
      <w:lang w:val="en-GB"/>
    </w:rPr>
  </w:style>
  <w:style w:type="character" w:customStyle="1" w:styleId="Title2Carattere">
    <w:name w:val="Title 2 Carattere"/>
    <w:basedOn w:val="DefaultParagraphFont"/>
    <w:link w:val="Title2"/>
    <w:uiPriority w:val="99"/>
    <w:locked/>
    <w:rsid w:val="009D3792"/>
    <w:rPr>
      <w:rFonts w:ascii="Times New Roman" w:eastAsia="Times New Roman" w:hAnsi="Times New Roman" w:cs="Times New Roman"/>
      <w:caps/>
      <w:sz w:val="28"/>
      <w:szCs w:val="20"/>
      <w:lang w:val="en-GB"/>
    </w:rPr>
  </w:style>
  <w:style w:type="character" w:customStyle="1" w:styleId="Title3Char">
    <w:name w:val="Title 3 Char"/>
    <w:link w:val="Title3"/>
    <w:locked/>
    <w:rsid w:val="009D3792"/>
    <w:rPr>
      <w:rFonts w:ascii="Times New Roman" w:eastAsia="Times New Roman" w:hAnsi="Times New Roman" w:cs="Times New Roman"/>
      <w:sz w:val="28"/>
      <w:szCs w:val="20"/>
      <w:lang w:val="en-GB"/>
    </w:rPr>
  </w:style>
  <w:style w:type="character" w:customStyle="1" w:styleId="FiguretitleChar">
    <w:name w:val="Figure_title Char"/>
    <w:link w:val="Figuretitle"/>
    <w:locked/>
    <w:rsid w:val="009D3792"/>
    <w:rPr>
      <w:rFonts w:ascii="Times New Roman Bold" w:eastAsia="Times New Roman" w:hAnsi="Times New Roman Bold" w:cs="Times New Roman"/>
      <w:b/>
      <w:sz w:val="20"/>
      <w:szCs w:val="20"/>
      <w:lang w:val="en-GB"/>
    </w:rPr>
  </w:style>
  <w:style w:type="character" w:customStyle="1" w:styleId="TableTextChar0">
    <w:name w:val="Table_Text Char"/>
    <w:basedOn w:val="DefaultParagraphFont"/>
    <w:link w:val="TableText0"/>
    <w:locked/>
    <w:rsid w:val="009D3792"/>
    <w:rPr>
      <w:rFonts w:ascii="Times New Roman" w:eastAsia="Times New Roman" w:hAnsi="Times New Roman" w:cs="Angsana New"/>
      <w:sz w:val="22"/>
      <w:szCs w:val="22"/>
      <w:lang w:val="es-ES_tradnl"/>
    </w:rPr>
  </w:style>
  <w:style w:type="character" w:customStyle="1" w:styleId="illustration">
    <w:name w:val="illustration"/>
    <w:basedOn w:val="DefaultParagraphFont"/>
    <w:rsid w:val="009D3792"/>
  </w:style>
  <w:style w:type="paragraph" w:styleId="BalloonText">
    <w:name w:val="Balloon Text"/>
    <w:basedOn w:val="Normal"/>
    <w:link w:val="BalloonTextChar"/>
    <w:rsid w:val="009D3792"/>
    <w:pPr>
      <w:tabs>
        <w:tab w:val="left" w:pos="1134"/>
        <w:tab w:val="left" w:pos="1871"/>
        <w:tab w:val="left" w:pos="2268"/>
      </w:tabs>
      <w:overflowPunct w:val="0"/>
      <w:autoSpaceDE w:val="0"/>
      <w:autoSpaceDN w:val="0"/>
      <w:adjustRightInd w:val="0"/>
      <w:textAlignment w:val="baseline"/>
    </w:pPr>
    <w:rPr>
      <w:rFonts w:ascii="Tahoma" w:hAnsi="Tahoma" w:cs="Tahoma"/>
      <w:sz w:val="16"/>
      <w:szCs w:val="16"/>
      <w:lang w:val="en-GB"/>
    </w:rPr>
  </w:style>
  <w:style w:type="character" w:customStyle="1" w:styleId="BalloonTextChar">
    <w:name w:val="Balloon Text Char"/>
    <w:basedOn w:val="DefaultParagraphFont"/>
    <w:link w:val="BalloonText"/>
    <w:rsid w:val="009D3792"/>
    <w:rPr>
      <w:rFonts w:ascii="Tahoma" w:eastAsia="Times New Roman" w:hAnsi="Tahoma" w:cs="Tahoma"/>
      <w:sz w:val="16"/>
      <w:szCs w:val="16"/>
      <w:lang w:val="en-GB"/>
    </w:rPr>
  </w:style>
  <w:style w:type="character" w:customStyle="1" w:styleId="ListParagraphChar">
    <w:name w:val="List Paragraph Char"/>
    <w:link w:val="ListParagraph"/>
    <w:locked/>
    <w:rsid w:val="009D3792"/>
    <w:rPr>
      <w:rFonts w:ascii="Times New Roman" w:eastAsia="Times New Roman" w:hAnsi="Times New Roman" w:cs="Times New Roman"/>
      <w:szCs w:val="20"/>
      <w:lang w:val="en-GB"/>
    </w:rPr>
  </w:style>
  <w:style w:type="character" w:customStyle="1" w:styleId="ECCHLmagenta">
    <w:name w:val="ECC HL magenta"/>
    <w:basedOn w:val="DefaultParagraphFont"/>
    <w:uiPriority w:val="1"/>
    <w:qFormat/>
    <w:rsid w:val="009D3792"/>
    <w:rPr>
      <w:color w:val="auto"/>
      <w:bdr w:val="none" w:sz="0" w:space="0" w:color="auto"/>
      <w:shd w:val="clear" w:color="auto" w:fill="FF6699"/>
      <w:lang w:val="en-GB"/>
    </w:rPr>
  </w:style>
  <w:style w:type="character" w:customStyle="1" w:styleId="ECCHLyellow">
    <w:name w:val="ECC HL yellow"/>
    <w:basedOn w:val="DefaultParagraphFont"/>
    <w:uiPriority w:val="1"/>
    <w:qFormat/>
    <w:rsid w:val="009D3792"/>
    <w:rPr>
      <w:i w:val="0"/>
      <w:bdr w:val="none" w:sz="0" w:space="0" w:color="auto"/>
      <w:shd w:val="clear" w:color="auto" w:fill="FFFF00"/>
      <w:lang w:val="en-GB"/>
    </w:rPr>
  </w:style>
  <w:style w:type="paragraph" w:customStyle="1" w:styleId="TableNote">
    <w:name w:val="TableNote"/>
    <w:basedOn w:val="Normal"/>
    <w:uiPriority w:val="99"/>
    <w:rsid w:val="009D3792"/>
    <w:pPr>
      <w:overflowPunct w:val="0"/>
      <w:autoSpaceDE w:val="0"/>
      <w:autoSpaceDN w:val="0"/>
      <w:adjustRightInd w:val="0"/>
      <w:spacing w:before="40" w:after="40"/>
    </w:pPr>
    <w:rPr>
      <w:rFonts w:eastAsiaTheme="minorEastAsia"/>
      <w:color w:val="000000"/>
      <w:sz w:val="20"/>
      <w:szCs w:val="20"/>
      <w:lang w:val="fr-FR"/>
    </w:rPr>
  </w:style>
  <w:style w:type="paragraph" w:styleId="DocumentMap">
    <w:name w:val="Document Map"/>
    <w:basedOn w:val="Normal"/>
    <w:link w:val="DocumentMapChar"/>
    <w:rsid w:val="009D3792"/>
    <w:pPr>
      <w:tabs>
        <w:tab w:val="left" w:pos="1134"/>
        <w:tab w:val="left" w:pos="1871"/>
        <w:tab w:val="left" w:pos="2268"/>
      </w:tabs>
      <w:overflowPunct w:val="0"/>
      <w:autoSpaceDE w:val="0"/>
      <w:autoSpaceDN w:val="0"/>
      <w:adjustRightInd w:val="0"/>
      <w:textAlignment w:val="baseline"/>
    </w:pPr>
    <w:rPr>
      <w:rFonts w:ascii="Tahoma" w:hAnsi="Tahoma" w:cs="Tahoma"/>
      <w:sz w:val="16"/>
      <w:szCs w:val="16"/>
      <w:lang w:val="en-GB"/>
    </w:rPr>
  </w:style>
  <w:style w:type="character" w:customStyle="1" w:styleId="DocumentMapChar">
    <w:name w:val="Document Map Char"/>
    <w:basedOn w:val="DefaultParagraphFont"/>
    <w:link w:val="DocumentMap"/>
    <w:rsid w:val="009D3792"/>
    <w:rPr>
      <w:rFonts w:ascii="Tahoma" w:eastAsia="Times New Roman" w:hAnsi="Tahoma" w:cs="Tahoma"/>
      <w:sz w:val="16"/>
      <w:szCs w:val="16"/>
      <w:lang w:val="en-GB"/>
    </w:rPr>
  </w:style>
  <w:style w:type="paragraph" w:styleId="HTMLPreformatted">
    <w:name w:val="HTML Preformatted"/>
    <w:basedOn w:val="Normal"/>
    <w:link w:val="HTMLPreformattedChar"/>
    <w:unhideWhenUsed/>
    <w:rsid w:val="009D3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GB" w:eastAsia="en-GB"/>
    </w:rPr>
  </w:style>
  <w:style w:type="character" w:customStyle="1" w:styleId="HTMLPreformattedChar">
    <w:name w:val="HTML Preformatted Char"/>
    <w:basedOn w:val="DefaultParagraphFont"/>
    <w:link w:val="HTMLPreformatted"/>
    <w:rsid w:val="009D3792"/>
    <w:rPr>
      <w:rFonts w:ascii="Courier New" w:eastAsia="Times New Roman" w:hAnsi="Courier New" w:cs="Courier New"/>
      <w:color w:val="000000"/>
      <w:sz w:val="20"/>
      <w:szCs w:val="20"/>
      <w:lang w:val="en-GB" w:eastAsia="en-GB"/>
    </w:rPr>
  </w:style>
  <w:style w:type="paragraph" w:styleId="NormalWeb">
    <w:name w:val="Normal (Web)"/>
    <w:basedOn w:val="Normal"/>
    <w:link w:val="NormalWebChar"/>
    <w:unhideWhenUsed/>
    <w:rsid w:val="009D3792"/>
    <w:pPr>
      <w:spacing w:before="100" w:beforeAutospacing="1" w:after="100" w:afterAutospacing="1"/>
    </w:pPr>
    <w:rPr>
      <w:rFonts w:eastAsiaTheme="minorEastAsia"/>
      <w:lang w:val="en-CA" w:eastAsia="en-CA"/>
    </w:rPr>
  </w:style>
  <w:style w:type="character" w:customStyle="1" w:styleId="NormalWebChar">
    <w:name w:val="Normal (Web) Char"/>
    <w:basedOn w:val="DefaultParagraphFont"/>
    <w:link w:val="NormalWeb"/>
    <w:locked/>
    <w:rsid w:val="009D3792"/>
    <w:rPr>
      <w:rFonts w:ascii="Times New Roman" w:eastAsiaTheme="minorEastAsia" w:hAnsi="Times New Roman" w:cs="Times New Roman"/>
      <w:lang w:val="en-CA" w:eastAsia="en-CA"/>
    </w:rPr>
  </w:style>
  <w:style w:type="character" w:styleId="CommentReference">
    <w:name w:val="annotation reference"/>
    <w:basedOn w:val="DefaultParagraphFont"/>
    <w:rsid w:val="009D3792"/>
    <w:rPr>
      <w:rFonts w:cs="Times New Roman"/>
      <w:sz w:val="16"/>
      <w:szCs w:val="16"/>
    </w:rPr>
  </w:style>
  <w:style w:type="paragraph" w:styleId="CommentText">
    <w:name w:val="annotation text"/>
    <w:basedOn w:val="Normal"/>
    <w:link w:val="CommentTextChar"/>
    <w:rsid w:val="009D3792"/>
    <w:pPr>
      <w:tabs>
        <w:tab w:val="left" w:pos="1134"/>
        <w:tab w:val="left" w:pos="1871"/>
        <w:tab w:val="left" w:pos="2268"/>
      </w:tabs>
      <w:overflowPunct w:val="0"/>
      <w:autoSpaceDE w:val="0"/>
      <w:autoSpaceDN w:val="0"/>
      <w:adjustRightInd w:val="0"/>
      <w:spacing w:before="120"/>
      <w:textAlignment w:val="baseline"/>
    </w:pPr>
    <w:rPr>
      <w:sz w:val="20"/>
      <w:szCs w:val="20"/>
      <w:lang w:val="en-GB"/>
    </w:rPr>
  </w:style>
  <w:style w:type="character" w:customStyle="1" w:styleId="CommentTextChar">
    <w:name w:val="Comment Text Char"/>
    <w:basedOn w:val="DefaultParagraphFont"/>
    <w:link w:val="CommentText"/>
    <w:rsid w:val="009D3792"/>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9D3792"/>
    <w:rPr>
      <w:b/>
      <w:bCs/>
    </w:rPr>
  </w:style>
  <w:style w:type="character" w:customStyle="1" w:styleId="CommentSubjectChar">
    <w:name w:val="Comment Subject Char"/>
    <w:basedOn w:val="CommentTextChar"/>
    <w:link w:val="CommentSubject"/>
    <w:rsid w:val="009D3792"/>
    <w:rPr>
      <w:rFonts w:ascii="Times New Roman" w:eastAsia="Times New Roman" w:hAnsi="Times New Roman" w:cs="Times New Roman"/>
      <w:b/>
      <w:bCs/>
      <w:sz w:val="20"/>
      <w:szCs w:val="20"/>
      <w:lang w:val="en-GB"/>
    </w:rPr>
  </w:style>
  <w:style w:type="character" w:styleId="Strong">
    <w:name w:val="Strong"/>
    <w:basedOn w:val="DefaultParagraphFont"/>
    <w:uiPriority w:val="99"/>
    <w:qFormat/>
    <w:rsid w:val="009D3792"/>
    <w:rPr>
      <w:b/>
      <w:bCs/>
    </w:rPr>
  </w:style>
  <w:style w:type="paragraph" w:customStyle="1" w:styleId="ECCParBulleted">
    <w:name w:val="ECC Par Bulleted"/>
    <w:basedOn w:val="Normal"/>
    <w:rsid w:val="009D3792"/>
    <w:pPr>
      <w:numPr>
        <w:numId w:val="1"/>
      </w:numPr>
      <w:jc w:val="both"/>
    </w:pPr>
    <w:rPr>
      <w:rFonts w:ascii="Arial" w:hAnsi="Arial"/>
      <w:sz w:val="20"/>
      <w:lang w:val="en-GB"/>
    </w:rPr>
  </w:style>
  <w:style w:type="paragraph" w:customStyle="1" w:styleId="Tabletext1">
    <w:name w:val="Table text"/>
    <w:basedOn w:val="Normal"/>
    <w:rsid w:val="009D3792"/>
    <w:pPr>
      <w:overflowPunct w:val="0"/>
      <w:autoSpaceDE w:val="0"/>
      <w:autoSpaceDN w:val="0"/>
      <w:spacing w:before="120"/>
      <w:jc w:val="center"/>
    </w:pPr>
    <w:rPr>
      <w:rFonts w:eastAsiaTheme="minorEastAsia"/>
      <w:color w:val="000000"/>
      <w:sz w:val="20"/>
      <w:szCs w:val="20"/>
      <w:lang w:val="en-GB" w:eastAsia="ru-RU"/>
    </w:rPr>
  </w:style>
  <w:style w:type="paragraph" w:customStyle="1" w:styleId="Note2">
    <w:name w:val="Note2"/>
    <w:basedOn w:val="Normal"/>
    <w:link w:val="Note2Char"/>
    <w:qFormat/>
    <w:rsid w:val="009D3792"/>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rPr>
  </w:style>
  <w:style w:type="character" w:customStyle="1" w:styleId="Note2Char">
    <w:name w:val="Note2 Char"/>
    <w:basedOn w:val="DefaultParagraphFont"/>
    <w:link w:val="Note2"/>
    <w:rsid w:val="009D3792"/>
    <w:rPr>
      <w:rFonts w:ascii="Times New Roman" w:eastAsia="Times New Roman" w:hAnsi="Times New Roman" w:cs="Times New Roman"/>
      <w:sz w:val="20"/>
      <w:szCs w:val="16"/>
      <w:lang w:val="en-GB"/>
    </w:rPr>
  </w:style>
  <w:style w:type="paragraph" w:customStyle="1" w:styleId="BRNormal">
    <w:name w:val="BR_Normal"/>
    <w:basedOn w:val="Normal"/>
    <w:link w:val="BRNormalZchn"/>
    <w:qFormat/>
    <w:rsid w:val="009D3792"/>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BRNormalZchn">
    <w:name w:val="BR_Normal Zchn"/>
    <w:basedOn w:val="DefaultParagraphFont"/>
    <w:link w:val="BRNormal"/>
    <w:rsid w:val="009D3792"/>
    <w:rPr>
      <w:rFonts w:ascii="Times New Roman" w:eastAsia="Times New Roman" w:hAnsi="Times New Roman" w:cs="Times New Roman"/>
      <w:szCs w:val="20"/>
      <w:lang w:val="en-GB"/>
    </w:rPr>
  </w:style>
  <w:style w:type="character" w:customStyle="1" w:styleId="normaltextrun">
    <w:name w:val="normaltextrun"/>
    <w:basedOn w:val="DefaultParagraphFont"/>
    <w:rsid w:val="009D3792"/>
  </w:style>
  <w:style w:type="character" w:customStyle="1" w:styleId="WW8Num2z0">
    <w:name w:val="WW8Num2z0"/>
    <w:rsid w:val="009D3792"/>
    <w:rPr>
      <w:rFonts w:cs="Times New Roman"/>
    </w:rPr>
  </w:style>
  <w:style w:type="character" w:customStyle="1" w:styleId="EndnoteCharacters">
    <w:name w:val="Endnote Characters"/>
    <w:rsid w:val="009D3792"/>
    <w:rPr>
      <w:vertAlign w:val="superscript"/>
    </w:rPr>
  </w:style>
  <w:style w:type="character" w:customStyle="1" w:styleId="FootnoteCharacters">
    <w:name w:val="Footnote Characters"/>
    <w:rsid w:val="009D3792"/>
    <w:rPr>
      <w:position w:val="6"/>
      <w:sz w:val="18"/>
    </w:rPr>
  </w:style>
  <w:style w:type="character" w:customStyle="1" w:styleId="TableNo0">
    <w:name w:val="Table_No Знак"/>
    <w:rsid w:val="009D3792"/>
    <w:rPr>
      <w:rFonts w:ascii="Times New Roman" w:hAnsi="Times New Roman" w:cs="Times New Roman"/>
      <w:caps/>
      <w:lang w:val="en-GB"/>
    </w:rPr>
  </w:style>
  <w:style w:type="paragraph" w:customStyle="1" w:styleId="Heading">
    <w:name w:val="Heading"/>
    <w:basedOn w:val="Normal"/>
    <w:next w:val="BodyText"/>
    <w:rsid w:val="009D3792"/>
    <w:pPr>
      <w:keepNext/>
      <w:tabs>
        <w:tab w:val="left" w:pos="1134"/>
        <w:tab w:val="left" w:pos="1871"/>
        <w:tab w:val="left" w:pos="2268"/>
      </w:tabs>
      <w:suppressAutoHyphens/>
      <w:overflowPunct w:val="0"/>
      <w:autoSpaceDE w:val="0"/>
      <w:spacing w:before="240" w:after="120"/>
      <w:textAlignment w:val="baseline"/>
    </w:pPr>
    <w:rPr>
      <w:rFonts w:ascii="Arial" w:eastAsia="Microsoft YaHei" w:hAnsi="Arial" w:cs="Mangal"/>
      <w:sz w:val="28"/>
      <w:szCs w:val="28"/>
      <w:lang w:val="en-GB" w:eastAsia="zh-CN"/>
    </w:rPr>
  </w:style>
  <w:style w:type="paragraph" w:styleId="List">
    <w:name w:val="List"/>
    <w:basedOn w:val="BodyText"/>
    <w:rsid w:val="009D3792"/>
    <w:pPr>
      <w:tabs>
        <w:tab w:val="clear" w:pos="360"/>
        <w:tab w:val="clear" w:pos="900"/>
        <w:tab w:val="left" w:pos="1134"/>
        <w:tab w:val="left" w:pos="1871"/>
        <w:tab w:val="left" w:pos="2268"/>
      </w:tabs>
      <w:suppressAutoHyphens/>
      <w:overflowPunct w:val="0"/>
      <w:autoSpaceDE w:val="0"/>
      <w:spacing w:after="120"/>
      <w:textAlignment w:val="baseline"/>
    </w:pPr>
    <w:rPr>
      <w:rFonts w:cs="Mangal"/>
      <w:i w:val="0"/>
      <w:iCs w:val="0"/>
      <w:lang w:val="en-GB" w:eastAsia="zh-CN"/>
    </w:rPr>
  </w:style>
  <w:style w:type="paragraph" w:styleId="Caption">
    <w:name w:val="caption"/>
    <w:aliases w:val="Ca,ECC Caption"/>
    <w:basedOn w:val="Normal"/>
    <w:next w:val="Normal"/>
    <w:link w:val="CaptionChar"/>
    <w:qFormat/>
    <w:rsid w:val="009D3792"/>
    <w:pPr>
      <w:widowControl w:val="0"/>
      <w:tabs>
        <w:tab w:val="left" w:pos="1134"/>
        <w:tab w:val="left" w:pos="1871"/>
        <w:tab w:val="left" w:pos="2268"/>
      </w:tabs>
      <w:suppressAutoHyphens/>
      <w:spacing w:after="200"/>
    </w:pPr>
    <w:rPr>
      <w:b/>
      <w:bCs/>
      <w:color w:val="4F81BD"/>
      <w:sz w:val="18"/>
      <w:szCs w:val="18"/>
      <w:lang w:eastAsia="zh-CN"/>
    </w:rPr>
  </w:style>
  <w:style w:type="character" w:customStyle="1" w:styleId="CaptionChar">
    <w:name w:val="Caption Char"/>
    <w:aliases w:val="Ca Char,ECC Caption Char"/>
    <w:basedOn w:val="DefaultParagraphFont"/>
    <w:link w:val="Caption"/>
    <w:locked/>
    <w:rsid w:val="009D3792"/>
    <w:rPr>
      <w:rFonts w:ascii="Times New Roman" w:eastAsia="Times New Roman" w:hAnsi="Times New Roman" w:cs="Times New Roman"/>
      <w:b/>
      <w:bCs/>
      <w:color w:val="4F81BD"/>
      <w:sz w:val="18"/>
      <w:szCs w:val="18"/>
      <w:lang w:eastAsia="zh-CN"/>
    </w:rPr>
  </w:style>
  <w:style w:type="paragraph" w:customStyle="1" w:styleId="Index">
    <w:name w:val="Index"/>
    <w:basedOn w:val="Normal"/>
    <w:rsid w:val="009D3792"/>
    <w:pPr>
      <w:suppressLineNumbers/>
      <w:tabs>
        <w:tab w:val="left" w:pos="1134"/>
        <w:tab w:val="left" w:pos="1871"/>
        <w:tab w:val="left" w:pos="2268"/>
      </w:tabs>
      <w:suppressAutoHyphens/>
      <w:overflowPunct w:val="0"/>
      <w:autoSpaceDE w:val="0"/>
      <w:spacing w:before="120"/>
      <w:textAlignment w:val="baseline"/>
    </w:pPr>
    <w:rPr>
      <w:rFonts w:cs="Mangal"/>
      <w:szCs w:val="20"/>
      <w:lang w:val="en-GB" w:eastAsia="zh-CN"/>
    </w:rPr>
  </w:style>
  <w:style w:type="character" w:customStyle="1" w:styleId="BalloonTextChar1">
    <w:name w:val="Balloon Text Char1"/>
    <w:basedOn w:val="DefaultParagraphFont"/>
    <w:rsid w:val="009D3792"/>
    <w:rPr>
      <w:rFonts w:ascii="Tahoma" w:hAnsi="Tahoma" w:cs="Tahoma"/>
      <w:sz w:val="16"/>
      <w:szCs w:val="16"/>
      <w:lang w:val="en-GB"/>
    </w:rPr>
  </w:style>
  <w:style w:type="paragraph" w:customStyle="1" w:styleId="TableNoBR">
    <w:name w:val="Table_No_BR"/>
    <w:basedOn w:val="Normal"/>
    <w:next w:val="TabletitleBR"/>
    <w:rsid w:val="009D3792"/>
    <w:pPr>
      <w:keepNext/>
      <w:tabs>
        <w:tab w:val="left" w:pos="1134"/>
        <w:tab w:val="left" w:pos="1871"/>
        <w:tab w:val="left" w:pos="2268"/>
      </w:tabs>
      <w:suppressAutoHyphens/>
      <w:overflowPunct w:val="0"/>
      <w:autoSpaceDE w:val="0"/>
      <w:spacing w:before="560" w:after="120"/>
      <w:jc w:val="center"/>
      <w:textAlignment w:val="baseline"/>
    </w:pPr>
    <w:rPr>
      <w:caps/>
      <w:szCs w:val="20"/>
      <w:lang w:val="en-GB" w:eastAsia="zh-CN"/>
    </w:rPr>
  </w:style>
  <w:style w:type="paragraph" w:customStyle="1" w:styleId="TabletitleBR">
    <w:name w:val="Table_title_BR"/>
    <w:basedOn w:val="Normal"/>
    <w:next w:val="Tablehead"/>
    <w:rsid w:val="009D3792"/>
    <w:pPr>
      <w:keepNext/>
      <w:keepLines/>
      <w:tabs>
        <w:tab w:val="left" w:pos="1134"/>
        <w:tab w:val="left" w:pos="1871"/>
        <w:tab w:val="left" w:pos="2268"/>
      </w:tabs>
      <w:suppressAutoHyphens/>
      <w:overflowPunct w:val="0"/>
      <w:autoSpaceDE w:val="0"/>
      <w:spacing w:after="120"/>
      <w:jc w:val="center"/>
      <w:textAlignment w:val="baseline"/>
    </w:pPr>
    <w:rPr>
      <w:b/>
      <w:szCs w:val="20"/>
      <w:lang w:val="en-GB" w:eastAsia="zh-CN"/>
    </w:rPr>
  </w:style>
  <w:style w:type="paragraph" w:customStyle="1" w:styleId="FiguretitleBR">
    <w:name w:val="Figure_title_BR"/>
    <w:basedOn w:val="TabletitleBR"/>
    <w:next w:val="Figurewithouttitle"/>
    <w:rsid w:val="009D3792"/>
    <w:pPr>
      <w:keepNext w:val="0"/>
      <w:spacing w:after="480"/>
    </w:pPr>
  </w:style>
  <w:style w:type="paragraph" w:customStyle="1" w:styleId="FigureNoBR">
    <w:name w:val="Figure_No_BR"/>
    <w:basedOn w:val="Normal"/>
    <w:next w:val="FiguretitleBR"/>
    <w:rsid w:val="009D3792"/>
    <w:pPr>
      <w:keepNext/>
      <w:keepLines/>
      <w:tabs>
        <w:tab w:val="left" w:pos="1134"/>
        <w:tab w:val="left" w:pos="1871"/>
        <w:tab w:val="left" w:pos="2268"/>
      </w:tabs>
      <w:suppressAutoHyphens/>
      <w:overflowPunct w:val="0"/>
      <w:autoSpaceDE w:val="0"/>
      <w:spacing w:before="480" w:after="120"/>
      <w:jc w:val="center"/>
      <w:textAlignment w:val="baseline"/>
    </w:pPr>
    <w:rPr>
      <w:caps/>
      <w:szCs w:val="20"/>
      <w:lang w:val="en-GB" w:eastAsia="zh-CN"/>
    </w:rPr>
  </w:style>
  <w:style w:type="paragraph" w:customStyle="1" w:styleId="FigureTitle0">
    <w:name w:val="Figure Title"/>
    <w:basedOn w:val="Normal"/>
    <w:rsid w:val="009D3792"/>
    <w:pPr>
      <w:widowControl w:val="0"/>
      <w:tabs>
        <w:tab w:val="left" w:pos="1134"/>
        <w:tab w:val="left" w:pos="1871"/>
        <w:tab w:val="left" w:pos="2268"/>
      </w:tabs>
      <w:suppressAutoHyphens/>
      <w:spacing w:before="120" w:after="120" w:line="360" w:lineRule="atLeast"/>
      <w:ind w:left="1440"/>
      <w:jc w:val="center"/>
      <w:textAlignment w:val="baseline"/>
    </w:pPr>
    <w:rPr>
      <w:rFonts w:eastAsia="SimSun"/>
      <w:b/>
      <w:kern w:val="1"/>
      <w:sz w:val="22"/>
      <w:szCs w:val="20"/>
      <w:lang w:eastAsia="zh-CN"/>
    </w:rPr>
  </w:style>
  <w:style w:type="paragraph" w:customStyle="1" w:styleId="Fig">
    <w:name w:val="Fig"/>
    <w:basedOn w:val="Normal"/>
    <w:next w:val="Normal"/>
    <w:rsid w:val="009D3792"/>
    <w:pPr>
      <w:tabs>
        <w:tab w:val="left" w:pos="1134"/>
        <w:tab w:val="left" w:pos="1871"/>
        <w:tab w:val="left" w:pos="2268"/>
      </w:tabs>
      <w:suppressAutoHyphens/>
      <w:overflowPunct w:val="0"/>
      <w:autoSpaceDE w:val="0"/>
      <w:spacing w:before="136"/>
      <w:jc w:val="center"/>
    </w:pPr>
    <w:rPr>
      <w:sz w:val="20"/>
      <w:szCs w:val="20"/>
      <w:lang w:eastAsia="zh-CN"/>
    </w:rPr>
  </w:style>
  <w:style w:type="paragraph" w:customStyle="1" w:styleId="TableContents">
    <w:name w:val="Table Contents"/>
    <w:basedOn w:val="Normal"/>
    <w:rsid w:val="009D3792"/>
    <w:pPr>
      <w:suppressLineNumbers/>
      <w:tabs>
        <w:tab w:val="left" w:pos="1134"/>
        <w:tab w:val="left" w:pos="1871"/>
        <w:tab w:val="left" w:pos="2268"/>
      </w:tabs>
      <w:suppressAutoHyphens/>
      <w:overflowPunct w:val="0"/>
      <w:autoSpaceDE w:val="0"/>
      <w:spacing w:before="120"/>
      <w:textAlignment w:val="baseline"/>
    </w:pPr>
    <w:rPr>
      <w:szCs w:val="20"/>
      <w:lang w:val="en-GB" w:eastAsia="zh-CN"/>
    </w:rPr>
  </w:style>
  <w:style w:type="paragraph" w:customStyle="1" w:styleId="TableHeading">
    <w:name w:val="Table Heading"/>
    <w:basedOn w:val="TableContents"/>
    <w:rsid w:val="009D3792"/>
    <w:pPr>
      <w:jc w:val="center"/>
    </w:pPr>
    <w:rPr>
      <w:b/>
      <w:bCs/>
    </w:rPr>
  </w:style>
  <w:style w:type="paragraph" w:customStyle="1" w:styleId="Framecontents">
    <w:name w:val="Frame contents"/>
    <w:basedOn w:val="BodyText"/>
    <w:rsid w:val="009D3792"/>
    <w:pPr>
      <w:tabs>
        <w:tab w:val="clear" w:pos="360"/>
        <w:tab w:val="clear" w:pos="900"/>
        <w:tab w:val="left" w:pos="1134"/>
        <w:tab w:val="left" w:pos="1871"/>
        <w:tab w:val="left" w:pos="2268"/>
      </w:tabs>
      <w:suppressAutoHyphens/>
      <w:overflowPunct w:val="0"/>
      <w:autoSpaceDE w:val="0"/>
      <w:spacing w:after="120"/>
      <w:textAlignment w:val="baseline"/>
    </w:pPr>
    <w:rPr>
      <w:i w:val="0"/>
      <w:iCs w:val="0"/>
      <w:lang w:val="en-GB" w:eastAsia="zh-CN"/>
    </w:rPr>
  </w:style>
  <w:style w:type="paragraph" w:styleId="TableofFigures">
    <w:name w:val="table of figures"/>
    <w:basedOn w:val="Normal"/>
    <w:next w:val="Normal"/>
    <w:unhideWhenUsed/>
    <w:rsid w:val="009D3792"/>
    <w:pPr>
      <w:suppressAutoHyphens/>
      <w:overflowPunct w:val="0"/>
      <w:autoSpaceDE w:val="0"/>
      <w:spacing w:before="120"/>
      <w:textAlignment w:val="baseline"/>
    </w:pPr>
    <w:rPr>
      <w:szCs w:val="20"/>
      <w:lang w:val="en-GB" w:eastAsia="zh-CN"/>
    </w:rPr>
  </w:style>
  <w:style w:type="paragraph" w:customStyle="1" w:styleId="t3">
    <w:name w:val="t3"/>
    <w:basedOn w:val="Normal"/>
    <w:rsid w:val="009D3792"/>
    <w:pPr>
      <w:widowControl w:val="0"/>
      <w:autoSpaceDE w:val="0"/>
      <w:autoSpaceDN w:val="0"/>
      <w:adjustRightInd w:val="0"/>
      <w:spacing w:line="272" w:lineRule="atLeast"/>
    </w:pPr>
    <w:rPr>
      <w:rFonts w:eastAsia="MS Mincho"/>
    </w:rPr>
  </w:style>
  <w:style w:type="paragraph" w:styleId="TOCHeading">
    <w:name w:val="TOC Heading"/>
    <w:basedOn w:val="Heading1"/>
    <w:next w:val="Normal"/>
    <w:uiPriority w:val="39"/>
    <w:unhideWhenUsed/>
    <w:qFormat/>
    <w:rsid w:val="009D3792"/>
    <w:pPr>
      <w:keepLines/>
      <w:tabs>
        <w:tab w:val="clear" w:pos="360"/>
        <w:tab w:val="clear" w:pos="900"/>
      </w:tabs>
      <w:spacing w:before="240" w:line="259" w:lineRule="auto"/>
      <w:outlineLvl w:val="9"/>
    </w:pPr>
    <w:rPr>
      <w:rFonts w:asciiTheme="majorHAnsi" w:eastAsiaTheme="majorEastAsia" w:hAnsiTheme="majorHAnsi" w:cstheme="majorBidi"/>
      <w:b w:val="0"/>
      <w:bCs w:val="0"/>
      <w:color w:val="2F5496" w:themeColor="accent1" w:themeShade="BF"/>
      <w:sz w:val="32"/>
      <w:szCs w:val="32"/>
      <w:u w:val="none"/>
      <w:lang w:val="fr-FR" w:eastAsia="fr-FR"/>
    </w:rPr>
  </w:style>
  <w:style w:type="character" w:customStyle="1" w:styleId="ArtrefBold">
    <w:name w:val="Art_ref +  Bold"/>
    <w:basedOn w:val="Artref"/>
    <w:uiPriority w:val="99"/>
    <w:rsid w:val="009D3792"/>
    <w:rPr>
      <w:b/>
      <w:color w:val="auto"/>
    </w:rPr>
  </w:style>
  <w:style w:type="character" w:customStyle="1" w:styleId="ECCHLbrown">
    <w:name w:val="ECC HL brown"/>
    <w:basedOn w:val="DefaultParagraphFont"/>
    <w:uiPriority w:val="1"/>
    <w:qFormat/>
    <w:rsid w:val="009D3792"/>
    <w:rPr>
      <w:color w:val="D9D9D9" w:themeColor="background1" w:themeShade="D9"/>
      <w:bdr w:val="none" w:sz="0" w:space="0" w:color="auto"/>
      <w:shd w:val="clear" w:color="auto" w:fill="996633"/>
    </w:rPr>
  </w:style>
  <w:style w:type="character" w:styleId="IntenseReference">
    <w:name w:val="Intense Reference"/>
    <w:aliases w:val="ECC HL bold"/>
    <w:basedOn w:val="DefaultParagraphFont"/>
    <w:uiPriority w:val="1"/>
    <w:qFormat/>
    <w:rsid w:val="009D3792"/>
    <w:rPr>
      <w:b/>
      <w:i w:val="0"/>
      <w:lang w:val="en-GB"/>
    </w:rPr>
  </w:style>
  <w:style w:type="paragraph" w:customStyle="1" w:styleId="ResTitle0">
    <w:name w:val="Res_Title"/>
    <w:basedOn w:val="Normal"/>
    <w:rsid w:val="009D3792"/>
    <w:pPr>
      <w:keepNext/>
      <w:keepLines/>
      <w:tabs>
        <w:tab w:val="left" w:pos="794"/>
        <w:tab w:val="left" w:pos="1191"/>
        <w:tab w:val="left" w:pos="1588"/>
        <w:tab w:val="left" w:pos="1985"/>
      </w:tabs>
      <w:spacing w:before="240"/>
      <w:jc w:val="center"/>
    </w:pPr>
    <w:rPr>
      <w:b/>
      <w:sz w:val="28"/>
      <w:szCs w:val="20"/>
    </w:rPr>
  </w:style>
  <w:style w:type="character" w:customStyle="1" w:styleId="apple-converted-space">
    <w:name w:val="apple-converted-space"/>
    <w:basedOn w:val="DefaultParagraphFont"/>
    <w:qFormat/>
    <w:rsid w:val="009D3792"/>
  </w:style>
  <w:style w:type="character" w:customStyle="1" w:styleId="Tabletitle0">
    <w:name w:val="Table_title Знак"/>
    <w:locked/>
    <w:rsid w:val="009D3792"/>
    <w:rPr>
      <w:rFonts w:ascii="Times New Roman Bold" w:hAnsi="Times New Roman Bold"/>
      <w:b/>
      <w:lang w:val="en-GB" w:eastAsia="en-US"/>
    </w:rPr>
  </w:style>
  <w:style w:type="paragraph" w:customStyle="1" w:styleId="BodyText-MITRE2007">
    <w:name w:val="Body Text - MITRE 2007"/>
    <w:link w:val="BodyText-MITRE2007Char"/>
    <w:qFormat/>
    <w:rsid w:val="009D3792"/>
    <w:pPr>
      <w:tabs>
        <w:tab w:val="left" w:pos="720"/>
        <w:tab w:val="left" w:pos="2160"/>
        <w:tab w:val="left" w:pos="3600"/>
        <w:tab w:val="left" w:pos="5040"/>
        <w:tab w:val="left" w:pos="6480"/>
        <w:tab w:val="left" w:pos="7920"/>
      </w:tabs>
      <w:spacing w:before="100" w:after="100"/>
    </w:pPr>
    <w:rPr>
      <w:rFonts w:ascii="Times New Roman" w:eastAsiaTheme="minorEastAsia" w:hAnsi="Times New Roman" w:cs="Times New Roman"/>
    </w:rPr>
  </w:style>
  <w:style w:type="character" w:customStyle="1" w:styleId="BodyText-MITRE2007Char">
    <w:name w:val="Body Text - MITRE 2007 Char"/>
    <w:basedOn w:val="DefaultParagraphFont"/>
    <w:link w:val="BodyText-MITRE2007"/>
    <w:rsid w:val="009D3792"/>
    <w:rPr>
      <w:rFonts w:ascii="Times New Roman" w:eastAsiaTheme="minorEastAsia" w:hAnsi="Times New Roman" w:cs="Times New Roman"/>
    </w:rPr>
  </w:style>
  <w:style w:type="paragraph" w:styleId="EndnoteText">
    <w:name w:val="endnote text"/>
    <w:basedOn w:val="Normal"/>
    <w:link w:val="EndnoteTextChar"/>
    <w:rsid w:val="009D3792"/>
    <w:pPr>
      <w:tabs>
        <w:tab w:val="left" w:pos="1134"/>
        <w:tab w:val="left" w:pos="1871"/>
        <w:tab w:val="left" w:pos="2268"/>
      </w:tabs>
      <w:overflowPunct w:val="0"/>
      <w:autoSpaceDE w:val="0"/>
      <w:autoSpaceDN w:val="0"/>
      <w:adjustRightInd w:val="0"/>
      <w:jc w:val="both"/>
      <w:textAlignment w:val="baseline"/>
    </w:pPr>
    <w:rPr>
      <w:rFonts w:eastAsiaTheme="minorEastAsia"/>
      <w:sz w:val="20"/>
      <w:szCs w:val="20"/>
      <w:lang w:val="en-GB"/>
    </w:rPr>
  </w:style>
  <w:style w:type="character" w:customStyle="1" w:styleId="EndnoteTextChar">
    <w:name w:val="Endnote Text Char"/>
    <w:basedOn w:val="DefaultParagraphFont"/>
    <w:link w:val="EndnoteText"/>
    <w:rsid w:val="009D3792"/>
    <w:rPr>
      <w:rFonts w:ascii="Times New Roman" w:eastAsiaTheme="minorEastAsia" w:hAnsi="Times New Roman" w:cs="Times New Roman"/>
      <w:sz w:val="20"/>
      <w:szCs w:val="20"/>
      <w:lang w:val="en-GB"/>
    </w:rPr>
  </w:style>
  <w:style w:type="character" w:customStyle="1" w:styleId="ECCHLblue">
    <w:name w:val="ECC HL blue"/>
    <w:uiPriority w:val="1"/>
    <w:qFormat/>
    <w:rsid w:val="009D3792"/>
    <w:rPr>
      <w:i w:val="0"/>
      <w:color w:val="FFFF00"/>
      <w:bdr w:val="none" w:sz="0" w:space="0" w:color="auto"/>
      <w:shd w:val="clear" w:color="auto" w:fill="8496B0" w:themeFill="text2" w:themeFillTint="99"/>
      <w:lang w:val="en-GB"/>
    </w:rPr>
  </w:style>
  <w:style w:type="character" w:customStyle="1" w:styleId="ECCHLcyan">
    <w:name w:val="ECC HL cyan"/>
    <w:uiPriority w:val="1"/>
    <w:qFormat/>
    <w:rsid w:val="009D3792"/>
    <w:rPr>
      <w:i w:val="0"/>
      <w:iCs w:val="0"/>
      <w:bdr w:val="none" w:sz="0" w:space="0" w:color="auto"/>
      <w:shd w:val="clear" w:color="auto" w:fill="00FFFF"/>
      <w:lang w:val="en-GB"/>
    </w:rPr>
  </w:style>
  <w:style w:type="character" w:customStyle="1" w:styleId="ECCHLgreen">
    <w:name w:val="ECC HL green"/>
    <w:uiPriority w:val="1"/>
    <w:qFormat/>
    <w:rsid w:val="009D3792"/>
    <w:rPr>
      <w:i w:val="0"/>
      <w:bdr w:val="none" w:sz="0" w:space="0" w:color="auto"/>
      <w:shd w:val="clear" w:color="auto" w:fill="92D050"/>
      <w:lang w:val="en-GB"/>
    </w:rPr>
  </w:style>
  <w:style w:type="character" w:customStyle="1" w:styleId="ECCHLorange">
    <w:name w:val="ECC HL orange"/>
    <w:basedOn w:val="DefaultParagraphFont"/>
    <w:uiPriority w:val="1"/>
    <w:qFormat/>
    <w:rsid w:val="009D3792"/>
    <w:rPr>
      <w:bdr w:val="none" w:sz="0" w:space="0" w:color="auto"/>
      <w:shd w:val="clear" w:color="auto" w:fill="FFC000"/>
    </w:rPr>
  </w:style>
  <w:style w:type="character" w:customStyle="1" w:styleId="ECCHLpetrol">
    <w:name w:val="ECC HL petrol"/>
    <w:uiPriority w:val="1"/>
    <w:qFormat/>
    <w:rsid w:val="009D3792"/>
    <w:rPr>
      <w:i w:val="0"/>
      <w:iCs w:val="0"/>
      <w:color w:val="FFFFFF" w:themeColor="background1"/>
      <w:bdr w:val="none" w:sz="0" w:space="0" w:color="auto"/>
      <w:shd w:val="clear" w:color="auto" w:fill="008080"/>
    </w:rPr>
  </w:style>
  <w:style w:type="character" w:customStyle="1" w:styleId="ECCHLunderlined">
    <w:name w:val="ECC HL underlined"/>
    <w:basedOn w:val="DefaultParagraphFont"/>
    <w:uiPriority w:val="1"/>
    <w:qFormat/>
    <w:rsid w:val="009D3792"/>
    <w:rPr>
      <w:i w:val="0"/>
      <w:u w:val="single"/>
    </w:rPr>
  </w:style>
  <w:style w:type="paragraph" w:customStyle="1" w:styleId="ECCEditorsNote">
    <w:name w:val="ECC Editor's Note"/>
    <w:qFormat/>
    <w:rsid w:val="009D3792"/>
    <w:pPr>
      <w:tabs>
        <w:tab w:val="left" w:pos="1560"/>
      </w:tabs>
      <w:spacing w:before="60" w:after="240"/>
      <w:ind w:left="1560" w:hanging="1560"/>
      <w:jc w:val="both"/>
    </w:pPr>
    <w:rPr>
      <w:rFonts w:ascii="Arial" w:eastAsiaTheme="minorEastAsia" w:hAnsi="Arial" w:cs="Times New Roman"/>
      <w:sz w:val="20"/>
      <w:szCs w:val="22"/>
      <w:lang w:val="da-DK" w:eastAsia="de-DE"/>
    </w:rPr>
  </w:style>
  <w:style w:type="character" w:customStyle="1" w:styleId="ECCHLsubscript">
    <w:name w:val="ECC HL sub script"/>
    <w:basedOn w:val="DefaultParagraphFont"/>
    <w:uiPriority w:val="1"/>
    <w:qFormat/>
    <w:rsid w:val="009D3792"/>
    <w:rPr>
      <w:vertAlign w:val="subscript"/>
    </w:rPr>
  </w:style>
  <w:style w:type="character" w:customStyle="1" w:styleId="ECCHLsuperscript">
    <w:name w:val="ECC HL super script"/>
    <w:basedOn w:val="DefaultParagraphFont"/>
    <w:uiPriority w:val="1"/>
    <w:qFormat/>
    <w:rsid w:val="009D3792"/>
    <w:rPr>
      <w:vertAlign w:val="superscript"/>
    </w:rPr>
  </w:style>
  <w:style w:type="paragraph" w:customStyle="1" w:styleId="p0">
    <w:name w:val="p0"/>
    <w:basedOn w:val="Normal"/>
    <w:rsid w:val="009D3792"/>
    <w:pPr>
      <w:snapToGrid w:val="0"/>
      <w:spacing w:before="120"/>
    </w:pPr>
    <w:rPr>
      <w:rFonts w:eastAsia="SimSun"/>
      <w:lang w:eastAsia="zh-CN"/>
    </w:rPr>
  </w:style>
  <w:style w:type="paragraph" w:customStyle="1" w:styleId="p15">
    <w:name w:val="p15"/>
    <w:basedOn w:val="Normal"/>
    <w:rsid w:val="009D3792"/>
    <w:pPr>
      <w:autoSpaceDN w:val="0"/>
      <w:spacing w:after="200" w:line="273" w:lineRule="auto"/>
      <w:ind w:left="720"/>
    </w:pPr>
    <w:rPr>
      <w:rFonts w:ascii="Calibri" w:eastAsia="SimSun" w:hAnsi="Calibri" w:cs="Calibri"/>
      <w:sz w:val="22"/>
      <w:szCs w:val="22"/>
      <w:lang w:eastAsia="zh-CN"/>
    </w:rPr>
  </w:style>
  <w:style w:type="character" w:customStyle="1" w:styleId="enumlev10">
    <w:name w:val="enumlev1 Знак"/>
    <w:uiPriority w:val="99"/>
    <w:locked/>
    <w:rsid w:val="009D3792"/>
    <w:rPr>
      <w:rFonts w:ascii="Times New Roman" w:hAnsi="Times New Roman"/>
      <w:sz w:val="24"/>
      <w:lang w:val="en-GB" w:eastAsia="en-US"/>
    </w:rPr>
  </w:style>
  <w:style w:type="character" w:customStyle="1" w:styleId="Note95ptCharChar">
    <w:name w:val="Note + 9.5 pt Char Char"/>
    <w:link w:val="Note95pt"/>
    <w:locked/>
    <w:rsid w:val="009D3792"/>
    <w:rPr>
      <w:rFonts w:ascii="Times New Roman" w:eastAsia="SimSun" w:hAnsi="Times New Roman"/>
      <w:sz w:val="19"/>
      <w:szCs w:val="19"/>
      <w:lang w:val="ru-RU" w:eastAsia="ru-RU"/>
    </w:rPr>
  </w:style>
  <w:style w:type="paragraph" w:customStyle="1" w:styleId="Note95pt">
    <w:name w:val="Note + 9.5 pt"/>
    <w:basedOn w:val="Normal"/>
    <w:link w:val="Note95ptCharChar"/>
    <w:rsid w:val="009D3792"/>
    <w:pPr>
      <w:tabs>
        <w:tab w:val="left" w:pos="284"/>
        <w:tab w:val="left" w:pos="1134"/>
        <w:tab w:val="left" w:pos="1871"/>
        <w:tab w:val="left" w:pos="2268"/>
      </w:tabs>
      <w:overflowPunct w:val="0"/>
      <w:autoSpaceDE w:val="0"/>
      <w:autoSpaceDN w:val="0"/>
      <w:adjustRightInd w:val="0"/>
      <w:spacing w:before="80"/>
      <w:ind w:left="992"/>
      <w:jc w:val="both"/>
    </w:pPr>
    <w:rPr>
      <w:rFonts w:eastAsia="SimSun" w:cstheme="minorBidi"/>
      <w:sz w:val="19"/>
      <w:szCs w:val="19"/>
      <w:lang w:val="ru-RU" w:eastAsia="ru-RU"/>
    </w:rPr>
  </w:style>
  <w:style w:type="character" w:customStyle="1" w:styleId="Note95ptBoldChar">
    <w:name w:val="Note + 9.5 pt Bold Char"/>
    <w:link w:val="Note95ptBold"/>
    <w:locked/>
    <w:rsid w:val="009D3792"/>
    <w:rPr>
      <w:rFonts w:ascii="Times New Roman" w:eastAsia="SimSun" w:hAnsi="Times New Roman"/>
      <w:b/>
      <w:bCs/>
      <w:sz w:val="19"/>
      <w:szCs w:val="19"/>
      <w:lang w:val="ru-RU" w:eastAsia="ru-RU"/>
    </w:rPr>
  </w:style>
  <w:style w:type="paragraph" w:customStyle="1" w:styleId="Note95ptBold">
    <w:name w:val="Note + 9.5 pt Bold"/>
    <w:basedOn w:val="Normal"/>
    <w:link w:val="Note95ptBoldChar"/>
    <w:rsid w:val="009D3792"/>
    <w:pPr>
      <w:tabs>
        <w:tab w:val="left" w:pos="284"/>
        <w:tab w:val="left" w:pos="1134"/>
        <w:tab w:val="left" w:pos="1871"/>
        <w:tab w:val="left" w:pos="2268"/>
      </w:tabs>
      <w:overflowPunct w:val="0"/>
      <w:autoSpaceDE w:val="0"/>
      <w:autoSpaceDN w:val="0"/>
      <w:adjustRightInd w:val="0"/>
      <w:spacing w:before="80"/>
      <w:ind w:left="992"/>
      <w:jc w:val="both"/>
    </w:pPr>
    <w:rPr>
      <w:rFonts w:eastAsia="SimSun" w:cstheme="minorBidi"/>
      <w:b/>
      <w:bCs/>
      <w:sz w:val="19"/>
      <w:szCs w:val="19"/>
      <w:lang w:val="ru-RU" w:eastAsia="ru-RU"/>
    </w:rPr>
  </w:style>
  <w:style w:type="character" w:customStyle="1" w:styleId="ArtrefBold0">
    <w:name w:val="Art_ref + Bold"/>
    <w:basedOn w:val="Artref"/>
    <w:uiPriority w:val="99"/>
    <w:rsid w:val="009D3792"/>
    <w:rPr>
      <w:b/>
      <w:bCs/>
      <w:color w:val="auto"/>
    </w:rPr>
  </w:style>
  <w:style w:type="character" w:customStyle="1" w:styleId="ApprefBold">
    <w:name w:val="App_ref + Bold"/>
    <w:basedOn w:val="Appref"/>
    <w:uiPriority w:val="99"/>
    <w:qFormat/>
    <w:rsid w:val="009D3792"/>
    <w:rPr>
      <w:b/>
      <w:color w:val="000000"/>
    </w:rPr>
  </w:style>
  <w:style w:type="paragraph" w:customStyle="1" w:styleId="TabletextHanging0">
    <w:name w:val="Table_text + Hanging:  0"/>
    <w:aliases w:val="5 cm"/>
    <w:basedOn w:val="Tabletext"/>
    <w:rsid w:val="009D3792"/>
    <w:pPr>
      <w:ind w:left="284" w:hanging="284"/>
      <w:textAlignment w:val="auto"/>
    </w:pPr>
    <w:rPr>
      <w:lang w:val="en-US"/>
    </w:rPr>
  </w:style>
  <w:style w:type="character" w:customStyle="1" w:styleId="skypepnhprintcontainer1381318816">
    <w:name w:val="skype_pnh_print_container_1381318816"/>
    <w:basedOn w:val="DefaultParagraphFont"/>
    <w:rsid w:val="009D3792"/>
  </w:style>
  <w:style w:type="character" w:customStyle="1" w:styleId="skypepnhtextspan">
    <w:name w:val="skype_pnh_text_span"/>
    <w:basedOn w:val="DefaultParagraphFont"/>
    <w:rsid w:val="009D3792"/>
  </w:style>
  <w:style w:type="paragraph" w:customStyle="1" w:styleId="yiv4770536762msonormal">
    <w:name w:val="yiv4770536762msonormal"/>
    <w:basedOn w:val="Normal"/>
    <w:rsid w:val="009D3792"/>
    <w:pPr>
      <w:spacing w:before="100" w:beforeAutospacing="1" w:after="100" w:afterAutospacing="1"/>
    </w:pPr>
  </w:style>
  <w:style w:type="paragraph" w:customStyle="1" w:styleId="Agenda">
    <w:name w:val="Agenda"/>
    <w:basedOn w:val="Title3"/>
    <w:rsid w:val="009D3792"/>
  </w:style>
  <w:style w:type="paragraph" w:customStyle="1" w:styleId="Default">
    <w:name w:val="Default"/>
    <w:rsid w:val="009D3792"/>
    <w:pPr>
      <w:autoSpaceDE w:val="0"/>
      <w:autoSpaceDN w:val="0"/>
      <w:adjustRightInd w:val="0"/>
    </w:pPr>
    <w:rPr>
      <w:rFonts w:ascii="Times New Roman" w:eastAsiaTheme="minorEastAsia" w:hAnsi="Times New Roman" w:cs="Times New Roman"/>
      <w:color w:val="000000"/>
      <w:lang w:val="fr-FR" w:eastAsia="zh-CN"/>
    </w:rPr>
  </w:style>
  <w:style w:type="table" w:customStyle="1" w:styleId="TableGrid1">
    <w:name w:val="Table Grid1"/>
    <w:basedOn w:val="TableNormal"/>
    <w:next w:val="TableGrid"/>
    <w:uiPriority w:val="59"/>
    <w:rsid w:val="009D3792"/>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9D3792"/>
    <w:rPr>
      <w:rFonts w:eastAsiaTheme="minorEastAsia"/>
      <w:sz w:val="22"/>
      <w:szCs w:val="22"/>
    </w:rPr>
    <w:tblPr>
      <w:tblCellMar>
        <w:top w:w="0" w:type="dxa"/>
        <w:left w:w="0" w:type="dxa"/>
        <w:bottom w:w="0" w:type="dxa"/>
        <w:right w:w="0" w:type="dxa"/>
      </w:tblCellMar>
    </w:tblPr>
  </w:style>
  <w:style w:type="paragraph" w:customStyle="1" w:styleId="Tablehead1">
    <w:name w:val="Table head"/>
    <w:basedOn w:val="Normal"/>
    <w:rsid w:val="009D3792"/>
    <w:pPr>
      <w:keepNext/>
      <w:tabs>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Bold" w:hAnsi="Times New Roman Bold"/>
      <w:b/>
      <w:sz w:val="20"/>
      <w:szCs w:val="20"/>
      <w:lang w:val="en-GB"/>
    </w:rPr>
  </w:style>
  <w:style w:type="paragraph" w:customStyle="1" w:styleId="TableTitle1">
    <w:name w:val="Table_Title"/>
    <w:basedOn w:val="Normal"/>
    <w:next w:val="Normal"/>
    <w:rsid w:val="009D3792"/>
    <w:pPr>
      <w:keepNext/>
      <w:overflowPunct w:val="0"/>
      <w:autoSpaceDE w:val="0"/>
      <w:autoSpaceDN w:val="0"/>
      <w:adjustRightInd w:val="0"/>
      <w:spacing w:after="120"/>
      <w:jc w:val="center"/>
      <w:textAlignment w:val="baseline"/>
    </w:pPr>
    <w:rPr>
      <w:b/>
      <w:sz w:val="20"/>
      <w:szCs w:val="20"/>
      <w:lang w:val="en-GB"/>
    </w:rPr>
  </w:style>
  <w:style w:type="paragraph" w:styleId="BodyTextIndent">
    <w:name w:val="Body Text Indent"/>
    <w:basedOn w:val="Normal"/>
    <w:link w:val="BodyTextIndentChar"/>
    <w:rsid w:val="009D3792"/>
    <w:pPr>
      <w:ind w:firstLine="708"/>
      <w:jc w:val="both"/>
    </w:pPr>
    <w:rPr>
      <w:rFonts w:eastAsia="MS Mincho"/>
      <w:lang w:eastAsia="ru-RU"/>
    </w:rPr>
  </w:style>
  <w:style w:type="character" w:customStyle="1" w:styleId="BodyTextIndentChar">
    <w:name w:val="Body Text Indent Char"/>
    <w:basedOn w:val="DefaultParagraphFont"/>
    <w:link w:val="BodyTextIndent"/>
    <w:rsid w:val="009D3792"/>
    <w:rPr>
      <w:rFonts w:ascii="Times New Roman" w:eastAsia="MS Mincho" w:hAnsi="Times New Roman" w:cs="Times New Roman"/>
      <w:lang w:eastAsia="ru-RU"/>
    </w:rPr>
  </w:style>
  <w:style w:type="paragraph" w:styleId="Title">
    <w:name w:val="Title"/>
    <w:basedOn w:val="Normal"/>
    <w:link w:val="TitleChar"/>
    <w:qFormat/>
    <w:rsid w:val="009D3792"/>
    <w:pPr>
      <w:spacing w:before="120"/>
      <w:jc w:val="center"/>
    </w:pPr>
    <w:rPr>
      <w:rFonts w:ascii="Arial" w:eastAsia="MS Mincho" w:hAnsi="Arial"/>
      <w:b/>
      <w:bCs/>
      <w:sz w:val="22"/>
      <w:szCs w:val="20"/>
    </w:rPr>
  </w:style>
  <w:style w:type="character" w:customStyle="1" w:styleId="TitleChar">
    <w:name w:val="Title Char"/>
    <w:basedOn w:val="DefaultParagraphFont"/>
    <w:link w:val="Title"/>
    <w:rsid w:val="009D3792"/>
    <w:rPr>
      <w:rFonts w:ascii="Arial" w:eastAsia="MS Mincho" w:hAnsi="Arial" w:cs="Times New Roman"/>
      <w:b/>
      <w:bCs/>
      <w:sz w:val="22"/>
      <w:szCs w:val="20"/>
    </w:rPr>
  </w:style>
  <w:style w:type="paragraph" w:styleId="Subtitle">
    <w:name w:val="Subtitle"/>
    <w:basedOn w:val="Normal"/>
    <w:link w:val="SubtitleChar"/>
    <w:qFormat/>
    <w:rsid w:val="009D3792"/>
    <w:pPr>
      <w:tabs>
        <w:tab w:val="left" w:pos="794"/>
        <w:tab w:val="left" w:pos="1191"/>
        <w:tab w:val="left" w:pos="1588"/>
        <w:tab w:val="left" w:pos="1985"/>
      </w:tabs>
      <w:overflowPunct w:val="0"/>
      <w:autoSpaceDE w:val="0"/>
      <w:autoSpaceDN w:val="0"/>
      <w:adjustRightInd w:val="0"/>
      <w:spacing w:before="120" w:after="60"/>
      <w:jc w:val="center"/>
      <w:textAlignment w:val="baseline"/>
      <w:outlineLvl w:val="1"/>
    </w:pPr>
    <w:rPr>
      <w:rFonts w:ascii="Arial" w:eastAsia="MS Mincho" w:hAnsi="Arial" w:cs="Arial"/>
      <w:lang w:val="en-GB"/>
    </w:rPr>
  </w:style>
  <w:style w:type="character" w:customStyle="1" w:styleId="SubtitleChar">
    <w:name w:val="Subtitle Char"/>
    <w:basedOn w:val="DefaultParagraphFont"/>
    <w:link w:val="Subtitle"/>
    <w:rsid w:val="009D3792"/>
    <w:rPr>
      <w:rFonts w:ascii="Arial" w:eastAsia="MS Mincho" w:hAnsi="Arial" w:cs="Arial"/>
      <w:lang w:val="en-GB"/>
    </w:rPr>
  </w:style>
  <w:style w:type="character" w:customStyle="1" w:styleId="ApprefBold0">
    <w:name w:val="App_ref +  Bold"/>
    <w:rsid w:val="009D3792"/>
    <w:rPr>
      <w:b/>
      <w:color w:val="auto"/>
    </w:rPr>
  </w:style>
  <w:style w:type="paragraph" w:customStyle="1" w:styleId="Headingb1">
    <w:name w:val="Heading b"/>
    <w:basedOn w:val="Heading3"/>
    <w:rsid w:val="009D3792"/>
    <w:pPr>
      <w:tabs>
        <w:tab w:val="clear" w:pos="2268"/>
        <w:tab w:val="left" w:pos="1134"/>
      </w:tabs>
      <w:spacing w:before="400"/>
      <w:ind w:left="0" w:firstLine="0"/>
      <w:jc w:val="both"/>
      <w:outlineLvl w:val="9"/>
    </w:pPr>
  </w:style>
  <w:style w:type="character" w:customStyle="1" w:styleId="AnnextitleChar1">
    <w:name w:val="Annex_title Char1"/>
    <w:basedOn w:val="DefaultParagraphFont"/>
    <w:locked/>
    <w:rsid w:val="009D3792"/>
    <w:rPr>
      <w:rFonts w:ascii="Times New Roman Bold" w:hAnsi="Times New Roman Bold"/>
      <w:b/>
      <w:sz w:val="28"/>
      <w:lang w:val="en-GB" w:eastAsia="en-US"/>
    </w:rPr>
  </w:style>
  <w:style w:type="character" w:customStyle="1" w:styleId="RectitleChar">
    <w:name w:val="Rec_title Char"/>
    <w:basedOn w:val="DefaultParagraphFont"/>
    <w:locked/>
    <w:rsid w:val="009D3792"/>
    <w:rPr>
      <w:rFonts w:ascii="Times New Roman Bold" w:hAnsi="Times New Roman Bold"/>
      <w:b/>
      <w:sz w:val="28"/>
      <w:lang w:val="en-GB" w:eastAsia="en-US"/>
    </w:rPr>
  </w:style>
  <w:style w:type="character" w:customStyle="1" w:styleId="DateChar">
    <w:name w:val="Date Char"/>
    <w:basedOn w:val="DefaultParagraphFont"/>
    <w:link w:val="Date"/>
    <w:rsid w:val="009D3792"/>
    <w:rPr>
      <w:rFonts w:ascii="Times New Roman" w:hAnsi="Times New Roman"/>
      <w:lang w:val="en-GB"/>
    </w:rPr>
  </w:style>
  <w:style w:type="paragraph" w:styleId="Date">
    <w:name w:val="Date"/>
    <w:basedOn w:val="Normal"/>
    <w:link w:val="DateChar"/>
    <w:rsid w:val="009D3792"/>
    <w:pPr>
      <w:framePr w:hSpace="181" w:wrap="notBeside" w:vAnchor="page" w:hAnchor="page" w:x="1135" w:y="852"/>
      <w:tabs>
        <w:tab w:val="left" w:pos="567"/>
        <w:tab w:val="left" w:pos="1134"/>
        <w:tab w:val="left" w:pos="1701"/>
        <w:tab w:val="left" w:pos="1843"/>
        <w:tab w:val="left" w:pos="2269"/>
        <w:tab w:val="left" w:pos="2835"/>
        <w:tab w:val="left" w:pos="3544"/>
        <w:tab w:val="left" w:pos="3969"/>
      </w:tabs>
      <w:overflowPunct w:val="0"/>
      <w:autoSpaceDE w:val="0"/>
      <w:autoSpaceDN w:val="0"/>
      <w:adjustRightInd w:val="0"/>
      <w:spacing w:before="192" w:line="240" w:lineRule="atLeast"/>
      <w:jc w:val="center"/>
      <w:textAlignment w:val="baseline"/>
    </w:pPr>
    <w:rPr>
      <w:rFonts w:eastAsiaTheme="minorHAnsi" w:cstheme="minorBidi"/>
      <w:lang w:val="en-GB"/>
    </w:rPr>
  </w:style>
  <w:style w:type="character" w:customStyle="1" w:styleId="DateChar1">
    <w:name w:val="Date Char1"/>
    <w:basedOn w:val="DefaultParagraphFont"/>
    <w:rsid w:val="009D3792"/>
    <w:rPr>
      <w:rFonts w:ascii="Times New Roman" w:eastAsia="Times New Roman" w:hAnsi="Times New Roman" w:cs="Times New Roman"/>
    </w:rPr>
  </w:style>
  <w:style w:type="character" w:customStyle="1" w:styleId="BodyText3Char">
    <w:name w:val="Body Text 3 Char"/>
    <w:basedOn w:val="DefaultParagraphFont"/>
    <w:link w:val="BodyText3"/>
    <w:rsid w:val="009D3792"/>
    <w:rPr>
      <w:rFonts w:ascii="Times New Roman" w:hAnsi="Times New Roman"/>
      <w:sz w:val="22"/>
      <w:szCs w:val="22"/>
      <w:lang w:val="ru-RU" w:eastAsia="ru-RU"/>
    </w:rPr>
  </w:style>
  <w:style w:type="paragraph" w:styleId="BodyText3">
    <w:name w:val="Body Text 3"/>
    <w:basedOn w:val="Normal"/>
    <w:link w:val="BodyText3Char"/>
    <w:rsid w:val="009D3792"/>
    <w:rPr>
      <w:rFonts w:eastAsiaTheme="minorHAnsi" w:cstheme="minorBidi"/>
      <w:sz w:val="22"/>
      <w:szCs w:val="22"/>
      <w:lang w:val="ru-RU" w:eastAsia="ru-RU"/>
    </w:rPr>
  </w:style>
  <w:style w:type="character" w:customStyle="1" w:styleId="BodyText3Char1">
    <w:name w:val="Body Text 3 Char1"/>
    <w:basedOn w:val="DefaultParagraphFont"/>
    <w:semiHidden/>
    <w:rsid w:val="009D3792"/>
    <w:rPr>
      <w:rFonts w:ascii="Times New Roman" w:eastAsia="Times New Roman" w:hAnsi="Times New Roman" w:cs="Times New Roman"/>
      <w:sz w:val="16"/>
      <w:szCs w:val="16"/>
    </w:rPr>
  </w:style>
  <w:style w:type="character" w:customStyle="1" w:styleId="BodyText2Char">
    <w:name w:val="Body Text 2 Char"/>
    <w:aliases w:val="Body Text1 Char"/>
    <w:basedOn w:val="DefaultParagraphFont"/>
    <w:link w:val="BodyText2"/>
    <w:rsid w:val="009D3792"/>
    <w:rPr>
      <w:rFonts w:ascii="Times New Roman" w:hAnsi="Times New Roman"/>
      <w:lang w:val="en-GB"/>
    </w:rPr>
  </w:style>
  <w:style w:type="paragraph" w:styleId="BodyText2">
    <w:name w:val="Body Text 2"/>
    <w:aliases w:val="Body Text1"/>
    <w:basedOn w:val="Normal"/>
    <w:link w:val="BodyText2Char"/>
    <w:rsid w:val="009D3792"/>
    <w:pPr>
      <w:tabs>
        <w:tab w:val="left" w:pos="794"/>
        <w:tab w:val="left" w:pos="1191"/>
        <w:tab w:val="left" w:pos="1588"/>
        <w:tab w:val="left" w:pos="1985"/>
      </w:tabs>
      <w:overflowPunct w:val="0"/>
      <w:autoSpaceDE w:val="0"/>
      <w:autoSpaceDN w:val="0"/>
      <w:adjustRightInd w:val="0"/>
      <w:spacing w:before="120"/>
      <w:ind w:left="720" w:hanging="720"/>
      <w:textAlignment w:val="baseline"/>
    </w:pPr>
    <w:rPr>
      <w:rFonts w:eastAsiaTheme="minorHAnsi" w:cstheme="minorBidi"/>
      <w:lang w:val="en-GB"/>
    </w:rPr>
  </w:style>
  <w:style w:type="character" w:customStyle="1" w:styleId="BodyText2Char1">
    <w:name w:val="Body Text 2 Char1"/>
    <w:basedOn w:val="DefaultParagraphFont"/>
    <w:semiHidden/>
    <w:rsid w:val="009D3792"/>
    <w:rPr>
      <w:rFonts w:ascii="Times New Roman" w:eastAsia="Times New Roman" w:hAnsi="Times New Roman" w:cs="Times New Roman"/>
    </w:rPr>
  </w:style>
  <w:style w:type="character" w:customStyle="1" w:styleId="BodyTextIndent2Char">
    <w:name w:val="Body Text Indent 2 Char"/>
    <w:basedOn w:val="DefaultParagraphFont"/>
    <w:link w:val="BodyTextIndent2"/>
    <w:rsid w:val="009D3792"/>
    <w:rPr>
      <w:rFonts w:ascii="Times New Roman" w:hAnsi="Times New Roman"/>
      <w:i/>
      <w:lang w:val="en-GB"/>
    </w:rPr>
  </w:style>
  <w:style w:type="paragraph" w:styleId="BodyTextIndent2">
    <w:name w:val="Body Text Indent 2"/>
    <w:basedOn w:val="Normal"/>
    <w:link w:val="BodyTextIndent2Char"/>
    <w:rsid w:val="009D3792"/>
    <w:pPr>
      <w:tabs>
        <w:tab w:val="left" w:pos="794"/>
        <w:tab w:val="left" w:pos="1191"/>
        <w:tab w:val="left" w:pos="1588"/>
        <w:tab w:val="left" w:pos="1985"/>
      </w:tabs>
      <w:overflowPunct w:val="0"/>
      <w:autoSpaceDE w:val="0"/>
      <w:autoSpaceDN w:val="0"/>
      <w:adjustRightInd w:val="0"/>
      <w:spacing w:before="120"/>
      <w:ind w:left="1560" w:hanging="1560"/>
      <w:jc w:val="both"/>
      <w:textAlignment w:val="baseline"/>
    </w:pPr>
    <w:rPr>
      <w:rFonts w:eastAsiaTheme="minorHAnsi" w:cstheme="minorBidi"/>
      <w:i/>
      <w:lang w:val="en-GB"/>
    </w:rPr>
  </w:style>
  <w:style w:type="character" w:customStyle="1" w:styleId="BodyTextIndent2Char1">
    <w:name w:val="Body Text Indent 2 Char1"/>
    <w:basedOn w:val="DefaultParagraphFont"/>
    <w:semiHidden/>
    <w:rsid w:val="009D3792"/>
    <w:rPr>
      <w:rFonts w:ascii="Times New Roman" w:eastAsia="Times New Roman" w:hAnsi="Times New Roman" w:cs="Times New Roman"/>
    </w:rPr>
  </w:style>
  <w:style w:type="character" w:customStyle="1" w:styleId="BodyTextIndent3Char">
    <w:name w:val="Body Text Indent 3 Char"/>
    <w:basedOn w:val="DefaultParagraphFont"/>
    <w:link w:val="BodyTextIndent3"/>
    <w:rsid w:val="009D3792"/>
    <w:rPr>
      <w:rFonts w:ascii="Times New Roman" w:hAnsi="Times New Roman"/>
      <w:b/>
      <w:bCs/>
      <w:i/>
      <w:iCs/>
    </w:rPr>
  </w:style>
  <w:style w:type="paragraph" w:styleId="BodyTextIndent3">
    <w:name w:val="Body Text Indent 3"/>
    <w:basedOn w:val="Normal"/>
    <w:link w:val="BodyTextIndent3Char"/>
    <w:rsid w:val="009D3792"/>
    <w:pPr>
      <w:spacing w:before="120"/>
      <w:ind w:left="992"/>
    </w:pPr>
    <w:rPr>
      <w:rFonts w:eastAsiaTheme="minorHAnsi" w:cstheme="minorBidi"/>
      <w:b/>
      <w:bCs/>
      <w:i/>
      <w:iCs/>
    </w:rPr>
  </w:style>
  <w:style w:type="character" w:customStyle="1" w:styleId="BodyTextIndent3Char1">
    <w:name w:val="Body Text Indent 3 Char1"/>
    <w:basedOn w:val="DefaultParagraphFont"/>
    <w:semiHidden/>
    <w:rsid w:val="009D3792"/>
    <w:rPr>
      <w:rFonts w:ascii="Times New Roman" w:eastAsia="Times New Roman" w:hAnsi="Times New Roman" w:cs="Times New Roman"/>
      <w:sz w:val="16"/>
      <w:szCs w:val="16"/>
    </w:rPr>
  </w:style>
  <w:style w:type="paragraph" w:customStyle="1" w:styleId="Style2notbold">
    <w:name w:val="Style2 (not bold)"/>
    <w:basedOn w:val="Normal"/>
    <w:link w:val="Style2notboldChar"/>
    <w:rsid w:val="009D3792"/>
    <w:pPr>
      <w:tabs>
        <w:tab w:val="left" w:pos="794"/>
        <w:tab w:val="left" w:pos="1191"/>
        <w:tab w:val="left" w:pos="1588"/>
        <w:tab w:val="left" w:pos="1985"/>
      </w:tabs>
      <w:overflowPunct w:val="0"/>
      <w:autoSpaceDE w:val="0"/>
      <w:autoSpaceDN w:val="0"/>
      <w:adjustRightInd w:val="0"/>
      <w:spacing w:before="40"/>
      <w:ind w:left="227"/>
      <w:textAlignment w:val="baseline"/>
    </w:pPr>
    <w:rPr>
      <w:noProof/>
      <w:color w:val="000000"/>
      <w:sz w:val="16"/>
      <w:szCs w:val="16"/>
    </w:rPr>
  </w:style>
  <w:style w:type="character" w:customStyle="1" w:styleId="Style2notboldChar">
    <w:name w:val="Style2 (not bold) Char"/>
    <w:basedOn w:val="DefaultParagraphFont"/>
    <w:link w:val="Style2notbold"/>
    <w:locked/>
    <w:rsid w:val="009D3792"/>
    <w:rPr>
      <w:rFonts w:ascii="Times New Roman" w:eastAsia="Times New Roman" w:hAnsi="Times New Roman" w:cs="Times New Roman"/>
      <w:noProof/>
      <w:color w:val="000000"/>
      <w:sz w:val="16"/>
      <w:szCs w:val="16"/>
    </w:rPr>
  </w:style>
  <w:style w:type="paragraph" w:customStyle="1" w:styleId="AnnexNoTitle">
    <w:name w:val="Annex_NoTitle"/>
    <w:basedOn w:val="Normal"/>
    <w:next w:val="Normal"/>
    <w:link w:val="AnnexNoTitleChar"/>
    <w:rsid w:val="009D3792"/>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b/>
      <w:noProof/>
      <w:sz w:val="28"/>
      <w:szCs w:val="20"/>
      <w:lang w:val="en-CA"/>
    </w:rPr>
  </w:style>
  <w:style w:type="character" w:customStyle="1" w:styleId="AnnexNoTitleChar">
    <w:name w:val="Annex_NoTitle Char"/>
    <w:basedOn w:val="DefaultParagraphFont"/>
    <w:link w:val="AnnexNoTitle"/>
    <w:locked/>
    <w:rsid w:val="009D3792"/>
    <w:rPr>
      <w:rFonts w:ascii="Times New Roman" w:eastAsia="Times New Roman" w:hAnsi="Times New Roman" w:cs="Times New Roman"/>
      <w:b/>
      <w:noProof/>
      <w:sz w:val="28"/>
      <w:szCs w:val="20"/>
      <w:lang w:val="en-CA"/>
    </w:rPr>
  </w:style>
  <w:style w:type="paragraph" w:customStyle="1" w:styleId="Style0">
    <w:name w:val="Style0"/>
    <w:basedOn w:val="Normal"/>
    <w:link w:val="Style0CharChar"/>
    <w:rsid w:val="009D3792"/>
    <w:pPr>
      <w:tabs>
        <w:tab w:val="left" w:pos="794"/>
        <w:tab w:val="left" w:pos="1191"/>
        <w:tab w:val="left" w:pos="1588"/>
        <w:tab w:val="left" w:pos="1985"/>
      </w:tabs>
      <w:overflowPunct w:val="0"/>
      <w:autoSpaceDE w:val="0"/>
      <w:autoSpaceDN w:val="0"/>
      <w:adjustRightInd w:val="0"/>
      <w:spacing w:before="40"/>
      <w:textAlignment w:val="baseline"/>
    </w:pPr>
    <w:rPr>
      <w:b/>
      <w:bCs/>
      <w:noProof/>
      <w:color w:val="000000"/>
      <w:sz w:val="16"/>
      <w:szCs w:val="16"/>
      <w:lang w:val="en-CA"/>
    </w:rPr>
  </w:style>
  <w:style w:type="character" w:customStyle="1" w:styleId="Style0CharChar">
    <w:name w:val="Style0 Char Char"/>
    <w:basedOn w:val="DefaultParagraphFont"/>
    <w:link w:val="Style0"/>
    <w:locked/>
    <w:rsid w:val="009D3792"/>
    <w:rPr>
      <w:rFonts w:ascii="Times New Roman" w:eastAsia="Times New Roman" w:hAnsi="Times New Roman" w:cs="Times New Roman"/>
      <w:b/>
      <w:bCs/>
      <w:noProof/>
      <w:color w:val="000000"/>
      <w:sz w:val="16"/>
      <w:szCs w:val="16"/>
      <w:lang w:val="en-CA"/>
    </w:rPr>
  </w:style>
  <w:style w:type="paragraph" w:customStyle="1" w:styleId="Style1notBold">
    <w:name w:val="Style1(not Bold)"/>
    <w:basedOn w:val="Normal"/>
    <w:link w:val="Style1notBoldChar"/>
    <w:rsid w:val="009D3792"/>
    <w:pPr>
      <w:tabs>
        <w:tab w:val="left" w:pos="794"/>
        <w:tab w:val="left" w:pos="1191"/>
        <w:tab w:val="left" w:pos="1588"/>
        <w:tab w:val="left" w:pos="1985"/>
      </w:tabs>
      <w:overflowPunct w:val="0"/>
      <w:autoSpaceDE w:val="0"/>
      <w:autoSpaceDN w:val="0"/>
      <w:adjustRightInd w:val="0"/>
      <w:spacing w:before="40"/>
      <w:ind w:left="57"/>
      <w:textAlignment w:val="baseline"/>
    </w:pPr>
    <w:rPr>
      <w:noProof/>
      <w:color w:val="000000"/>
      <w:sz w:val="16"/>
      <w:szCs w:val="16"/>
    </w:rPr>
  </w:style>
  <w:style w:type="character" w:customStyle="1" w:styleId="Style1notBoldChar">
    <w:name w:val="Style1(not Bold) Char"/>
    <w:basedOn w:val="DefaultParagraphFont"/>
    <w:link w:val="Style1notBold"/>
    <w:locked/>
    <w:rsid w:val="009D3792"/>
    <w:rPr>
      <w:rFonts w:ascii="Times New Roman" w:eastAsia="Times New Roman" w:hAnsi="Times New Roman" w:cs="Times New Roman"/>
      <w:noProof/>
      <w:color w:val="000000"/>
      <w:sz w:val="16"/>
      <w:szCs w:val="16"/>
    </w:rPr>
  </w:style>
  <w:style w:type="paragraph" w:customStyle="1" w:styleId="Style3notbold">
    <w:name w:val="Style3 (not bold)"/>
    <w:basedOn w:val="Normal"/>
    <w:link w:val="Style3notboldChar"/>
    <w:rsid w:val="009D3792"/>
    <w:pPr>
      <w:tabs>
        <w:tab w:val="left" w:pos="794"/>
        <w:tab w:val="left" w:pos="1191"/>
        <w:tab w:val="left" w:pos="1588"/>
        <w:tab w:val="left" w:pos="1985"/>
      </w:tabs>
      <w:overflowPunct w:val="0"/>
      <w:autoSpaceDE w:val="0"/>
      <w:autoSpaceDN w:val="0"/>
      <w:adjustRightInd w:val="0"/>
      <w:spacing w:before="40"/>
      <w:ind w:left="397"/>
      <w:textAlignment w:val="baseline"/>
    </w:pPr>
    <w:rPr>
      <w:noProof/>
      <w:sz w:val="16"/>
      <w:szCs w:val="20"/>
      <w:lang w:val="en-CA"/>
    </w:rPr>
  </w:style>
  <w:style w:type="character" w:customStyle="1" w:styleId="Style3notboldChar">
    <w:name w:val="Style3 (not bold) Char"/>
    <w:basedOn w:val="DefaultParagraphFont"/>
    <w:link w:val="Style3notbold"/>
    <w:locked/>
    <w:rsid w:val="009D3792"/>
    <w:rPr>
      <w:rFonts w:ascii="Times New Roman" w:eastAsia="Times New Roman" w:hAnsi="Times New Roman" w:cs="Times New Roman"/>
      <w:noProof/>
      <w:sz w:val="16"/>
      <w:szCs w:val="20"/>
      <w:lang w:val="en-CA"/>
    </w:rPr>
  </w:style>
  <w:style w:type="paragraph" w:customStyle="1" w:styleId="Style4notbold">
    <w:name w:val="Style4 (not bold)"/>
    <w:basedOn w:val="Style3notbold"/>
    <w:link w:val="Style4notboldChar"/>
    <w:rsid w:val="009D3792"/>
    <w:pPr>
      <w:ind w:left="567"/>
    </w:pPr>
  </w:style>
  <w:style w:type="character" w:customStyle="1" w:styleId="Style4notboldChar">
    <w:name w:val="Style4 (not bold) Char"/>
    <w:basedOn w:val="Style3notboldChar"/>
    <w:link w:val="Style4notbold"/>
    <w:locked/>
    <w:rsid w:val="009D3792"/>
    <w:rPr>
      <w:rFonts w:ascii="Times New Roman" w:eastAsia="Times New Roman" w:hAnsi="Times New Roman" w:cs="Times New Roman"/>
      <w:noProof/>
      <w:sz w:val="16"/>
      <w:szCs w:val="20"/>
      <w:lang w:val="en-CA"/>
    </w:rPr>
  </w:style>
  <w:style w:type="paragraph" w:customStyle="1" w:styleId="Style1">
    <w:name w:val="Style1"/>
    <w:basedOn w:val="Style0"/>
    <w:link w:val="Style1Char"/>
    <w:rsid w:val="009D3792"/>
    <w:rPr>
      <w:rFonts w:ascii="Times New Roman Bold" w:hAnsi="Times New Roman Bold"/>
    </w:rPr>
  </w:style>
  <w:style w:type="character" w:customStyle="1" w:styleId="Style1Char">
    <w:name w:val="Style1 Char"/>
    <w:basedOn w:val="Style0CharChar"/>
    <w:link w:val="Style1"/>
    <w:locked/>
    <w:rsid w:val="009D3792"/>
    <w:rPr>
      <w:rFonts w:ascii="Times New Roman Bold" w:eastAsia="Times New Roman" w:hAnsi="Times New Roman Bold" w:cs="Times New Roman"/>
      <w:b/>
      <w:bCs/>
      <w:noProof/>
      <w:color w:val="000000"/>
      <w:sz w:val="16"/>
      <w:szCs w:val="16"/>
      <w:lang w:val="en-CA"/>
    </w:rPr>
  </w:style>
  <w:style w:type="character" w:customStyle="1" w:styleId="ClosingChar">
    <w:name w:val="Closing Char"/>
    <w:basedOn w:val="DefaultParagraphFont"/>
    <w:link w:val="Closing"/>
    <w:rsid w:val="009D3792"/>
    <w:rPr>
      <w:rFonts w:ascii="Century" w:eastAsia="MS Mincho" w:hAnsi="Century"/>
      <w:kern w:val="2"/>
      <w:sz w:val="21"/>
      <w:lang w:eastAsia="ja-JP"/>
    </w:rPr>
  </w:style>
  <w:style w:type="paragraph" w:styleId="Closing">
    <w:name w:val="Closing"/>
    <w:basedOn w:val="Normal"/>
    <w:link w:val="ClosingChar"/>
    <w:rsid w:val="009D3792"/>
    <w:pPr>
      <w:widowControl w:val="0"/>
      <w:jc w:val="right"/>
    </w:pPr>
    <w:rPr>
      <w:rFonts w:ascii="Century" w:eastAsia="MS Mincho" w:hAnsi="Century" w:cstheme="minorBidi"/>
      <w:kern w:val="2"/>
      <w:sz w:val="21"/>
      <w:lang w:eastAsia="ja-JP"/>
    </w:rPr>
  </w:style>
  <w:style w:type="character" w:customStyle="1" w:styleId="ClosingChar1">
    <w:name w:val="Closing Char1"/>
    <w:basedOn w:val="DefaultParagraphFont"/>
    <w:semiHidden/>
    <w:rsid w:val="009D3792"/>
    <w:rPr>
      <w:rFonts w:ascii="Times New Roman" w:eastAsia="Times New Roman" w:hAnsi="Times New Roman" w:cs="Times New Roman"/>
    </w:rPr>
  </w:style>
  <w:style w:type="paragraph" w:customStyle="1" w:styleId="AppendixNoTitle">
    <w:name w:val="Appendix_NoTitle"/>
    <w:basedOn w:val="AnnexNoTitle"/>
    <w:next w:val="Normalaftertitle0"/>
    <w:rsid w:val="009D3792"/>
    <w:rPr>
      <w:noProof w:val="0"/>
      <w:lang w:val="en-GB"/>
    </w:rPr>
  </w:style>
  <w:style w:type="paragraph" w:customStyle="1" w:styleId="HeadingbCharChar">
    <w:name w:val="Heading_b Char Char"/>
    <w:basedOn w:val="Normal"/>
    <w:next w:val="Normal"/>
    <w:link w:val="HeadingbCharCharChar"/>
    <w:autoRedefine/>
    <w:rsid w:val="009D3792"/>
    <w:pPr>
      <w:keepNext/>
      <w:tabs>
        <w:tab w:val="left" w:pos="794"/>
        <w:tab w:val="left" w:pos="1191"/>
        <w:tab w:val="left" w:pos="1588"/>
        <w:tab w:val="left" w:pos="1985"/>
      </w:tabs>
      <w:overflowPunct w:val="0"/>
      <w:autoSpaceDE w:val="0"/>
      <w:autoSpaceDN w:val="0"/>
      <w:adjustRightInd w:val="0"/>
      <w:spacing w:before="240"/>
      <w:textAlignment w:val="baseline"/>
    </w:pPr>
    <w:rPr>
      <w:b/>
      <w:szCs w:val="20"/>
      <w:lang w:val="en-GB"/>
    </w:rPr>
  </w:style>
  <w:style w:type="character" w:customStyle="1" w:styleId="HeadingbCharCharChar">
    <w:name w:val="Heading_b Char Char Char"/>
    <w:basedOn w:val="DefaultParagraphFont"/>
    <w:link w:val="HeadingbCharChar"/>
    <w:locked/>
    <w:rsid w:val="009D3792"/>
    <w:rPr>
      <w:rFonts w:ascii="Times New Roman" w:eastAsia="Times New Roman" w:hAnsi="Times New Roman" w:cs="Times New Roman"/>
      <w:b/>
      <w:szCs w:val="20"/>
      <w:lang w:val="en-GB"/>
    </w:rPr>
  </w:style>
  <w:style w:type="character" w:customStyle="1" w:styleId="enumlev2Char">
    <w:name w:val="enumlev2 Char"/>
    <w:basedOn w:val="enumlev1Char"/>
    <w:rsid w:val="009D3792"/>
    <w:rPr>
      <w:rFonts w:ascii="Times New Roman" w:eastAsia="Times New Roman" w:hAnsi="Times New Roman" w:cs="Angsana New"/>
      <w:sz w:val="24"/>
      <w:szCs w:val="20"/>
      <w:lang w:val="en-GB" w:eastAsia="en-US" w:bidi="ar-SA"/>
    </w:rPr>
  </w:style>
  <w:style w:type="character" w:customStyle="1" w:styleId="ProposalZchn">
    <w:name w:val="Proposal Zchn"/>
    <w:rsid w:val="009D3792"/>
    <w:rPr>
      <w:rFonts w:ascii="Times New Roman" w:hAnsi="Times New Roman Bold"/>
      <w:b/>
      <w:sz w:val="24"/>
      <w:lang w:val="en-GB" w:eastAsia="en-US"/>
    </w:rPr>
  </w:style>
  <w:style w:type="paragraph" w:customStyle="1" w:styleId="Summary">
    <w:name w:val="Summary"/>
    <w:basedOn w:val="Normal"/>
    <w:next w:val="Normalaftertitle0"/>
    <w:rsid w:val="009D3792"/>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ommentSubjectChar1">
    <w:name w:val="Comment Subject Char1"/>
    <w:basedOn w:val="CommentTextChar"/>
    <w:semiHidden/>
    <w:rsid w:val="009D3792"/>
    <w:rPr>
      <w:rFonts w:ascii="Times New Roman" w:eastAsia="Times New Roman" w:hAnsi="Times New Roman" w:cs="Times New Roman"/>
      <w:b/>
      <w:bCs/>
      <w:sz w:val="20"/>
      <w:szCs w:val="20"/>
      <w:lang w:val="en-GB" w:eastAsia="en-US"/>
    </w:rPr>
  </w:style>
  <w:style w:type="paragraph" w:customStyle="1" w:styleId="ECCTabletext">
    <w:name w:val="ECC Table text"/>
    <w:basedOn w:val="Normal"/>
    <w:qFormat/>
    <w:rsid w:val="009D3792"/>
    <w:pPr>
      <w:spacing w:after="60"/>
      <w:jc w:val="both"/>
    </w:pPr>
    <w:rPr>
      <w:rFonts w:ascii="Arial" w:eastAsia="Calibri" w:hAnsi="Arial"/>
      <w:sz w:val="20"/>
      <w:szCs w:val="22"/>
      <w:lang w:val="en-GB"/>
    </w:rPr>
  </w:style>
  <w:style w:type="paragraph" w:customStyle="1" w:styleId="ECCBulletsLv1">
    <w:name w:val="ECC Bullets Lv1"/>
    <w:basedOn w:val="Normal"/>
    <w:qFormat/>
    <w:rsid w:val="009D3792"/>
    <w:pPr>
      <w:numPr>
        <w:numId w:val="2"/>
      </w:numPr>
      <w:tabs>
        <w:tab w:val="left" w:pos="340"/>
      </w:tabs>
      <w:spacing w:before="60"/>
      <w:jc w:val="both"/>
    </w:pPr>
    <w:rPr>
      <w:rFonts w:ascii="Arial" w:eastAsia="Calibri" w:hAnsi="Arial"/>
      <w:sz w:val="20"/>
      <w:szCs w:val="22"/>
      <w:lang w:val="en-GB"/>
    </w:rPr>
  </w:style>
  <w:style w:type="character" w:customStyle="1" w:styleId="ECCHLsuperscript0">
    <w:name w:val="ECC HL superscript"/>
    <w:uiPriority w:val="1"/>
    <w:qFormat/>
    <w:rsid w:val="009D3792"/>
    <w:rPr>
      <w:vertAlign w:val="superscript"/>
    </w:rPr>
  </w:style>
  <w:style w:type="paragraph" w:customStyle="1" w:styleId="ECCBulletsLv2">
    <w:name w:val="ECC Bullets Lv2"/>
    <w:basedOn w:val="ECCBulletsLv1"/>
    <w:rsid w:val="009D3792"/>
    <w:pPr>
      <w:ind w:left="680" w:hanging="340"/>
    </w:pPr>
  </w:style>
  <w:style w:type="paragraph" w:customStyle="1" w:styleId="ECCFiguregraphcentered">
    <w:name w:val="ECC Figure/graph centered"/>
    <w:next w:val="Normal"/>
    <w:rsid w:val="009D3792"/>
    <w:pPr>
      <w:spacing w:before="240" w:after="240"/>
      <w:jc w:val="center"/>
    </w:pPr>
    <w:rPr>
      <w:rFonts w:ascii="Arial" w:eastAsia="Calibri" w:hAnsi="Arial" w:cs="Times New Roman"/>
      <w:noProof/>
      <w:sz w:val="20"/>
      <w:szCs w:val="20"/>
      <w:lang w:val="de-DE" w:eastAsia="de-DE"/>
      <w14:cntxtAlts/>
    </w:rPr>
  </w:style>
  <w:style w:type="table" w:customStyle="1" w:styleId="ECCTable-redheader">
    <w:name w:val="ECC Table - red header"/>
    <w:basedOn w:val="TableNormal"/>
    <w:uiPriority w:val="99"/>
    <w:rsid w:val="009D3792"/>
    <w:pPr>
      <w:spacing w:before="60" w:after="60"/>
      <w:jc w:val="both"/>
    </w:pPr>
    <w:rPr>
      <w:rFonts w:ascii="Arial" w:eastAsia="Calibri" w:hAnsi="Arial" w:cs="Times New Roman"/>
      <w:sz w:val="20"/>
      <w:szCs w:val="20"/>
      <w:lang w:val="de-DE" w:eastAsia="de-DE"/>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note">
    <w:name w:val="ECC Table note"/>
    <w:qFormat/>
    <w:rsid w:val="009D3792"/>
    <w:pPr>
      <w:ind w:left="284" w:hanging="284"/>
      <w:jc w:val="both"/>
    </w:pPr>
    <w:rPr>
      <w:rFonts w:ascii="Arial" w:eastAsia="Calibri" w:hAnsi="Arial" w:cs="Times New Roman"/>
      <w:sz w:val="16"/>
      <w:szCs w:val="16"/>
      <w:lang w:val="en-GB"/>
    </w:rPr>
  </w:style>
  <w:style w:type="character" w:customStyle="1" w:styleId="ECCLetterHeadZchn">
    <w:name w:val="ECC Letter Head Zchn"/>
    <w:basedOn w:val="DefaultParagraphFont"/>
    <w:link w:val="ECCLetterHead"/>
    <w:locked/>
    <w:rsid w:val="009D3792"/>
    <w:rPr>
      <w:rFonts w:ascii="Calibri" w:eastAsia="Calibri" w:hAnsi="Calibri" w:cs="Calibri"/>
      <w:b/>
      <w:sz w:val="22"/>
      <w:lang w:val="en-GB"/>
    </w:rPr>
  </w:style>
  <w:style w:type="paragraph" w:customStyle="1" w:styleId="ECCLetterHead">
    <w:name w:val="ECC Letter Head"/>
    <w:basedOn w:val="Normal"/>
    <w:link w:val="ECCLetterHeadZchn"/>
    <w:qFormat/>
    <w:rsid w:val="009D3792"/>
    <w:pPr>
      <w:tabs>
        <w:tab w:val="right" w:pos="4750"/>
      </w:tabs>
      <w:spacing w:before="60" w:after="60"/>
      <w:jc w:val="both"/>
    </w:pPr>
    <w:rPr>
      <w:rFonts w:ascii="Calibri" w:eastAsia="Calibri" w:hAnsi="Calibri" w:cs="Calibri"/>
      <w:b/>
      <w:sz w:val="22"/>
      <w:lang w:val="en-GB"/>
    </w:rPr>
  </w:style>
  <w:style w:type="paragraph" w:customStyle="1" w:styleId="Tablefin">
    <w:name w:val="Table_fin"/>
    <w:basedOn w:val="Normal"/>
    <w:rsid w:val="009D3792"/>
    <w:pPr>
      <w:tabs>
        <w:tab w:val="left" w:pos="1134"/>
        <w:tab w:val="left" w:pos="1871"/>
        <w:tab w:val="left" w:pos="2268"/>
      </w:tabs>
      <w:overflowPunct w:val="0"/>
      <w:autoSpaceDE w:val="0"/>
      <w:autoSpaceDN w:val="0"/>
      <w:adjustRightInd w:val="0"/>
      <w:spacing w:before="160"/>
      <w:textAlignment w:val="baseline"/>
    </w:pPr>
    <w:rPr>
      <w:rFonts w:ascii="Times New Roman Bold" w:eastAsia="MS Mincho" w:hAnsi="Times New Roman Bold" w:cs="Times New Roman Bold"/>
      <w:b/>
      <w:szCs w:val="20"/>
      <w:lang w:val="en-GB" w:eastAsia="ja-JP"/>
    </w:rPr>
  </w:style>
  <w:style w:type="paragraph" w:customStyle="1" w:styleId="Tableno1">
    <w:name w:val="Table_no"/>
    <w:basedOn w:val="Normal"/>
    <w:rsid w:val="009D3792"/>
    <w:pPr>
      <w:tabs>
        <w:tab w:val="left" w:pos="1134"/>
        <w:tab w:val="left" w:pos="1871"/>
        <w:tab w:val="left" w:pos="2268"/>
      </w:tabs>
      <w:overflowPunct w:val="0"/>
      <w:autoSpaceDE w:val="0"/>
      <w:autoSpaceDN w:val="0"/>
      <w:adjustRightInd w:val="0"/>
      <w:spacing w:before="120"/>
      <w:textAlignment w:val="baseline"/>
    </w:pPr>
    <w:rPr>
      <w:szCs w:val="20"/>
    </w:rPr>
  </w:style>
  <w:style w:type="character" w:customStyle="1" w:styleId="st">
    <w:name w:val="st"/>
    <w:basedOn w:val="DefaultParagraphFont"/>
    <w:rsid w:val="009D3792"/>
  </w:style>
  <w:style w:type="paragraph" w:customStyle="1" w:styleId="m">
    <w:name w:val="m"/>
    <w:basedOn w:val="Heading3"/>
    <w:rsid w:val="009D3792"/>
  </w:style>
  <w:style w:type="paragraph" w:customStyle="1" w:styleId="paragraph">
    <w:name w:val="paragraph"/>
    <w:basedOn w:val="Normal"/>
    <w:rsid w:val="009D3792"/>
    <w:pPr>
      <w:spacing w:before="100" w:beforeAutospacing="1" w:after="100" w:afterAutospacing="1"/>
    </w:pPr>
  </w:style>
  <w:style w:type="character" w:customStyle="1" w:styleId="eop">
    <w:name w:val="eop"/>
    <w:basedOn w:val="DefaultParagraphFont"/>
    <w:rsid w:val="009D3792"/>
  </w:style>
  <w:style w:type="character" w:customStyle="1" w:styleId="a">
    <w:name w:val="Привязка сноски"/>
    <w:rsid w:val="009D3792"/>
    <w:rPr>
      <w:vertAlign w:val="superscript"/>
    </w:rPr>
  </w:style>
  <w:style w:type="character" w:customStyle="1" w:styleId="xmsoins">
    <w:name w:val="x_msoins"/>
    <w:basedOn w:val="DefaultParagraphFont"/>
    <w:rsid w:val="009D3792"/>
  </w:style>
  <w:style w:type="character" w:customStyle="1" w:styleId="xmsodel">
    <w:name w:val="x_msodel"/>
    <w:basedOn w:val="DefaultParagraphFont"/>
    <w:rsid w:val="009D3792"/>
  </w:style>
  <w:style w:type="paragraph" w:customStyle="1" w:styleId="Tablefreq0">
    <w:name w:val="Table freq"/>
    <w:basedOn w:val="Normal"/>
    <w:rsid w:val="009D3792"/>
    <w:pPr>
      <w:tabs>
        <w:tab w:val="left" w:pos="170"/>
        <w:tab w:val="left" w:pos="567"/>
        <w:tab w:val="left" w:pos="737"/>
        <w:tab w:val="left" w:pos="2977"/>
        <w:tab w:val="left" w:pos="3266"/>
      </w:tabs>
      <w:overflowPunct w:val="0"/>
      <w:autoSpaceDE w:val="0"/>
      <w:autoSpaceDN w:val="0"/>
      <w:adjustRightInd w:val="0"/>
      <w:spacing w:before="30" w:after="30"/>
      <w:textAlignment w:val="baseline"/>
    </w:pPr>
    <w:rPr>
      <w:b/>
      <w:sz w:val="20"/>
      <w:szCs w:val="20"/>
      <w:lang w:val="en-GB"/>
    </w:rPr>
  </w:style>
  <w:style w:type="character" w:customStyle="1" w:styleId="fontstyle01">
    <w:name w:val="fontstyle01"/>
    <w:basedOn w:val="DefaultParagraphFont"/>
    <w:qFormat/>
    <w:rsid w:val="009D3792"/>
    <w:rPr>
      <w:rFonts w:ascii="TimesNewRomanPS-BoldMT" w:hAnsi="TimesNewRomanPS-BoldMT" w:hint="default"/>
      <w:b/>
      <w:bCs/>
      <w:color w:val="000000"/>
      <w:sz w:val="22"/>
      <w:szCs w:val="22"/>
    </w:rPr>
  </w:style>
  <w:style w:type="paragraph" w:customStyle="1" w:styleId="EditorsNote">
    <w:name w:val="EditorsNote"/>
    <w:basedOn w:val="Normal"/>
    <w:rsid w:val="009D379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40" w:after="240"/>
    </w:pPr>
    <w:rPr>
      <w:rFonts w:eastAsia="MS Mincho"/>
      <w:i/>
      <w:lang w:val="en-GB"/>
    </w:rPr>
  </w:style>
  <w:style w:type="paragraph" w:customStyle="1" w:styleId="NormalHeadingsCSTimesNewRoman">
    <w:name w:val="Normal + +Headings CS (Times New Roman)"/>
    <w:aliases w:val="8 pt,Bold,Centered"/>
    <w:basedOn w:val="Normal"/>
    <w:rsid w:val="009D3792"/>
    <w:pPr>
      <w:tabs>
        <w:tab w:val="left" w:pos="1134"/>
        <w:tab w:val="left" w:pos="1871"/>
        <w:tab w:val="left" w:pos="2268"/>
      </w:tabs>
      <w:overflowPunct w:val="0"/>
      <w:autoSpaceDE w:val="0"/>
      <w:autoSpaceDN w:val="0"/>
      <w:adjustRightInd w:val="0"/>
      <w:spacing w:before="120"/>
      <w:jc w:val="center"/>
      <w:textAlignment w:val="baseline"/>
    </w:pPr>
    <w:rPr>
      <w:rFonts w:asciiTheme="majorBidi" w:hAnsiTheme="majorBidi" w:cstheme="majorBidi"/>
      <w:b/>
      <w:bCs/>
      <w:sz w:val="16"/>
      <w:szCs w:val="16"/>
    </w:rPr>
  </w:style>
  <w:style w:type="paragraph" w:customStyle="1" w:styleId="Table-text">
    <w:name w:val="Table-text"/>
    <w:basedOn w:val="Tabletext"/>
    <w:rsid w:val="009D3792"/>
    <w:pPr>
      <w:jc w:val="center"/>
    </w:pPr>
  </w:style>
  <w:style w:type="paragraph" w:styleId="ListBullet">
    <w:name w:val="List Bullet"/>
    <w:basedOn w:val="Normal"/>
    <w:unhideWhenUsed/>
    <w:rsid w:val="009D3792"/>
    <w:pPr>
      <w:tabs>
        <w:tab w:val="num" w:pos="360"/>
        <w:tab w:val="left" w:pos="1134"/>
        <w:tab w:val="left" w:pos="1871"/>
        <w:tab w:val="left" w:pos="2268"/>
      </w:tabs>
      <w:overflowPunct w:val="0"/>
      <w:autoSpaceDE w:val="0"/>
      <w:autoSpaceDN w:val="0"/>
      <w:adjustRightInd w:val="0"/>
      <w:spacing w:before="120"/>
      <w:ind w:left="360" w:hanging="360"/>
      <w:contextualSpacing/>
      <w:textAlignment w:val="baseline"/>
    </w:pPr>
    <w:rPr>
      <w:szCs w:val="20"/>
      <w:lang w:val="en-GB"/>
    </w:rPr>
  </w:style>
  <w:style w:type="paragraph" w:styleId="Revision">
    <w:name w:val="Revision"/>
    <w:hidden/>
    <w:uiPriority w:val="99"/>
    <w:semiHidden/>
    <w:rsid w:val="009D3792"/>
    <w:rPr>
      <w:rFonts w:ascii="Times New Roman" w:eastAsia="Times New Roman" w:hAnsi="Times New Roman" w:cs="Times New Roman"/>
      <w:szCs w:val="20"/>
      <w:lang w:val="en-GB"/>
    </w:rPr>
  </w:style>
  <w:style w:type="character" w:customStyle="1" w:styleId="ArtrefBold1">
    <w:name w:val="Art_ref + Bold1"/>
    <w:basedOn w:val="Artref"/>
    <w:rsid w:val="009D3792"/>
    <w:rPr>
      <w:b/>
      <w:bCs/>
      <w:color w:val="auto"/>
    </w:rPr>
  </w:style>
  <w:style w:type="character" w:styleId="PlaceholderText">
    <w:name w:val="Placeholder Text"/>
    <w:basedOn w:val="DefaultParagraphFont"/>
    <w:uiPriority w:val="99"/>
    <w:semiHidden/>
    <w:rsid w:val="009D3792"/>
    <w:rPr>
      <w:color w:val="808080"/>
    </w:rPr>
  </w:style>
  <w:style w:type="paragraph" w:customStyle="1" w:styleId="Tablefin0">
    <w:name w:val="Table fin"/>
    <w:basedOn w:val="Reasons"/>
    <w:rsid w:val="009D3792"/>
    <w:pPr>
      <w:spacing w:before="0"/>
    </w:pPr>
    <w:rPr>
      <w:b/>
      <w:sz w:val="18"/>
    </w:rPr>
  </w:style>
  <w:style w:type="character" w:customStyle="1" w:styleId="UnresolvedMention1">
    <w:name w:val="Unresolved Mention1"/>
    <w:basedOn w:val="DefaultParagraphFont"/>
    <w:uiPriority w:val="99"/>
    <w:semiHidden/>
    <w:unhideWhenUsed/>
    <w:rsid w:val="009D37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3040</Words>
  <Characters>17334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2019-03-06T13:48:00Z</dcterms:created>
  <dcterms:modified xsi:type="dcterms:W3CDTF">2019-03-06T13:48:00Z</dcterms:modified>
</cp:coreProperties>
</file>