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E32F6C6" w14:textId="77777777" w:rsidR="008D49AF" w:rsidRPr="008D49AF" w:rsidRDefault="008D49AF" w:rsidP="00060B90">
      <w:pPr>
        <w:jc w:val="center"/>
        <w:rPr>
          <w:b/>
          <w:sz w:val="28"/>
          <w:szCs w:val="28"/>
          <w:u w:val="single"/>
        </w:rPr>
      </w:pPr>
      <w:r>
        <w:rPr>
          <w:b/>
          <w:sz w:val="28"/>
          <w:szCs w:val="28"/>
        </w:rPr>
        <w:t>C</w:t>
      </w:r>
      <w:r w:rsidRPr="008D49AF">
        <w:rPr>
          <w:b/>
          <w:sz w:val="28"/>
          <w:szCs w:val="28"/>
          <w:u w:val="single"/>
        </w:rPr>
        <w:t>omments of IWG-4 on NTIA Agenda Item 10 Proposal in Doc. IWG-4/056</w:t>
      </w:r>
    </w:p>
    <w:p w14:paraId="043203D8" w14:textId="77777777" w:rsidR="008D49AF" w:rsidRDefault="008D49AF" w:rsidP="00060B90">
      <w:pPr>
        <w:jc w:val="center"/>
        <w:rPr>
          <w:b/>
          <w:sz w:val="28"/>
          <w:szCs w:val="28"/>
        </w:rPr>
      </w:pPr>
    </w:p>
    <w:p w14:paraId="4E54171F" w14:textId="47655417" w:rsidR="00060B90" w:rsidRDefault="00060B90" w:rsidP="00060B90">
      <w:pPr>
        <w:jc w:val="center"/>
        <w:rPr>
          <w:b/>
          <w:sz w:val="28"/>
          <w:szCs w:val="28"/>
        </w:rPr>
      </w:pPr>
      <w:r w:rsidRPr="00195E00">
        <w:rPr>
          <w:b/>
          <w:sz w:val="28"/>
          <w:szCs w:val="28"/>
        </w:rPr>
        <w:t>United States</w:t>
      </w:r>
    </w:p>
    <w:p w14:paraId="0B07E7AB" w14:textId="77777777" w:rsidR="00060B90" w:rsidRPr="00195E00" w:rsidRDefault="00060B90" w:rsidP="00060B90">
      <w:pPr>
        <w:jc w:val="center"/>
        <w:rPr>
          <w:b/>
          <w:sz w:val="28"/>
          <w:szCs w:val="28"/>
        </w:rPr>
      </w:pPr>
    </w:p>
    <w:p w14:paraId="494F31B5" w14:textId="77777777" w:rsidR="00060B90" w:rsidRPr="00195E00" w:rsidRDefault="00060B90" w:rsidP="00060B90">
      <w:pPr>
        <w:jc w:val="center"/>
        <w:rPr>
          <w:sz w:val="28"/>
          <w:szCs w:val="28"/>
        </w:rPr>
      </w:pPr>
      <w:r w:rsidRPr="00195E00">
        <w:rPr>
          <w:sz w:val="28"/>
          <w:szCs w:val="28"/>
        </w:rPr>
        <w:t>PROPOSALS FOR THE WORK OF THE CONFERENCE</w:t>
      </w:r>
    </w:p>
    <w:p w14:paraId="7E32DB7F" w14:textId="77777777" w:rsidR="00060B90" w:rsidRDefault="00060B90" w:rsidP="00060B90">
      <w:pPr>
        <w:spacing w:before="120"/>
      </w:pPr>
    </w:p>
    <w:p w14:paraId="001B82D0" w14:textId="77777777" w:rsidR="00060B90" w:rsidRDefault="00060B90" w:rsidP="00060B90">
      <w:pPr>
        <w:pStyle w:val="Heading1"/>
        <w:spacing w:after="120"/>
        <w:jc w:val="center"/>
        <w:rPr>
          <w:b w:val="0"/>
          <w:sz w:val="28"/>
          <w:szCs w:val="28"/>
          <w:u w:val="none"/>
        </w:rPr>
      </w:pPr>
      <w:r w:rsidRPr="00896507">
        <w:rPr>
          <w:b w:val="0"/>
          <w:sz w:val="28"/>
          <w:szCs w:val="28"/>
          <w:u w:val="none"/>
        </w:rPr>
        <w:t xml:space="preserve">Agenda item </w:t>
      </w:r>
      <w:r>
        <w:rPr>
          <w:b w:val="0"/>
          <w:sz w:val="28"/>
          <w:szCs w:val="28"/>
          <w:u w:val="none"/>
        </w:rPr>
        <w:t>10</w:t>
      </w:r>
    </w:p>
    <w:p w14:paraId="3A7619CA" w14:textId="77777777" w:rsidR="00060B90" w:rsidRDefault="00060B90" w:rsidP="00E73699">
      <w:pPr>
        <w:rPr>
          <w:b/>
        </w:rPr>
      </w:pPr>
    </w:p>
    <w:p w14:paraId="5FC82503" w14:textId="77777777" w:rsidR="002B60BF" w:rsidRDefault="002B60BF" w:rsidP="002B60BF">
      <w:r w:rsidRPr="003A3ECB">
        <w:rPr>
          <w:b/>
        </w:rPr>
        <w:t>Agenda Item 10</w:t>
      </w:r>
      <w:r w:rsidRPr="00656311">
        <w:tab/>
        <w:t>to recommend to the Council items for inclusion in the agenda for the next WRC, and to give its views on the preliminary agenda for the subsequent conference and on possible agenda items for future conferences, in accordance w</w:t>
      </w:r>
      <w:r>
        <w:t>ith Article 7 of the Convention.</w:t>
      </w:r>
    </w:p>
    <w:p w14:paraId="1C40C905" w14:textId="77777777" w:rsidR="002B60BF" w:rsidRDefault="002B60BF" w:rsidP="002B60BF"/>
    <w:p w14:paraId="7C6C91FD" w14:textId="77777777" w:rsidR="002B60BF" w:rsidRDefault="002B60BF" w:rsidP="002B60BF"/>
    <w:p w14:paraId="6C299A8F" w14:textId="77777777" w:rsidR="002B60BF" w:rsidRPr="00500D99" w:rsidRDefault="002B60BF" w:rsidP="002B60BF">
      <w:pPr>
        <w:pStyle w:val="Headingb0"/>
        <w:rPr>
          <w:lang w:val="en-US"/>
        </w:rPr>
      </w:pPr>
      <w:r w:rsidRPr="00500D99">
        <w:rPr>
          <w:lang w:val="en-US"/>
        </w:rPr>
        <w:t>Background</w:t>
      </w:r>
    </w:p>
    <w:p w14:paraId="131B3F56" w14:textId="77777777" w:rsidR="002B60BF" w:rsidRDefault="002B60BF" w:rsidP="002B60BF">
      <w:pPr>
        <w:spacing w:before="100" w:beforeAutospacing="1"/>
        <w:jc w:val="both"/>
      </w:pPr>
      <w:r>
        <w:t xml:space="preserve">The 2007 World Radiocommunication Conference (WRC-07) modified Appendix </w:t>
      </w:r>
      <w:r w:rsidRPr="00A243B9">
        <w:rPr>
          <w:b/>
        </w:rPr>
        <w:t>4</w:t>
      </w:r>
      <w:r>
        <w:t xml:space="preserve"> Annex 2 of the Radio Regulations to allow the characteristics of active and passive sensors to be filed in the ITU-R under the provisions of Articles </w:t>
      </w:r>
      <w:r w:rsidRPr="00A243B9">
        <w:rPr>
          <w:b/>
        </w:rPr>
        <w:t>9</w:t>
      </w:r>
      <w:r>
        <w:t xml:space="preserve"> and </w:t>
      </w:r>
      <w:r w:rsidRPr="00A243B9">
        <w:rPr>
          <w:b/>
        </w:rPr>
        <w:t>11</w:t>
      </w:r>
      <w:r>
        <w:t xml:space="preserve"> so they may be recorded in the Master International Frequency Register.  </w:t>
      </w:r>
    </w:p>
    <w:p w14:paraId="17598290" w14:textId="77777777" w:rsidR="002B60BF" w:rsidRDefault="002B60BF" w:rsidP="002B60BF">
      <w:pPr>
        <w:spacing w:before="100" w:beforeAutospacing="1"/>
        <w:jc w:val="both"/>
      </w:pPr>
      <w:r w:rsidRPr="00A243B9">
        <w:t xml:space="preserve">Any frequency assignment recorded in the Master Register with a </w:t>
      </w:r>
      <w:proofErr w:type="spellStart"/>
      <w:r w:rsidRPr="00A243B9">
        <w:t>favourable</w:t>
      </w:r>
      <w:proofErr w:type="spellEnd"/>
      <w:r>
        <w:t xml:space="preserve"> </w:t>
      </w:r>
      <w:r w:rsidRPr="00A243B9">
        <w:t xml:space="preserve">finding under No. </w:t>
      </w:r>
      <w:r w:rsidRPr="00455D2B">
        <w:rPr>
          <w:b/>
        </w:rPr>
        <w:t>11.31</w:t>
      </w:r>
      <w:r w:rsidRPr="00A243B9">
        <w:t xml:space="preserve"> shall have the right to international recognitio</w:t>
      </w:r>
      <w:r>
        <w:t xml:space="preserve">n. For such an assignment, this </w:t>
      </w:r>
      <w:r w:rsidRPr="00A243B9">
        <w:t>right means that other administrations shall take it into account when making their own assignments,</w:t>
      </w:r>
      <w:r>
        <w:t xml:space="preserve"> </w:t>
      </w:r>
      <w:r w:rsidRPr="00A243B9">
        <w:t>in order to avoid harmful interference.</w:t>
      </w:r>
      <w:r>
        <w:t xml:space="preserve"> (RR No. </w:t>
      </w:r>
      <w:r w:rsidRPr="00A243B9">
        <w:rPr>
          <w:b/>
        </w:rPr>
        <w:t>8.3</w:t>
      </w:r>
      <w:r>
        <w:t xml:space="preserve">)  Nevertheless, Nos. </w:t>
      </w:r>
      <w:r w:rsidRPr="002618CB">
        <w:rPr>
          <w:b/>
        </w:rPr>
        <w:t>5.28</w:t>
      </w:r>
      <w:r>
        <w:t xml:space="preserve"> to </w:t>
      </w:r>
      <w:r w:rsidRPr="002618CB">
        <w:rPr>
          <w:b/>
        </w:rPr>
        <w:t>5.31</w:t>
      </w:r>
      <w:r>
        <w:t xml:space="preserve"> place </w:t>
      </w:r>
      <w:r w:rsidRPr="005276E5">
        <w:t xml:space="preserve">the conditions imposed on secondary services </w:t>
      </w:r>
      <w:proofErr w:type="gramStart"/>
      <w:r w:rsidRPr="005276E5">
        <w:t>with regard to</w:t>
      </w:r>
      <w:proofErr w:type="gramEnd"/>
      <w:r w:rsidRPr="005276E5">
        <w:t xml:space="preserve"> causing or claiming protection from harmful interference from other services</w:t>
      </w:r>
      <w:r>
        <w:t>.</w:t>
      </w:r>
    </w:p>
    <w:p w14:paraId="5FF28A41" w14:textId="77777777" w:rsidR="002B60BF" w:rsidRDefault="002B60BF" w:rsidP="002B60BF">
      <w:pPr>
        <w:spacing w:before="100" w:beforeAutospacing="1"/>
        <w:jc w:val="both"/>
      </w:pPr>
      <w:r>
        <w:t xml:space="preserve">It is </w:t>
      </w:r>
      <w:r w:rsidRPr="00610D75">
        <w:t xml:space="preserve">noted that passive remote sensors are detecting an increasing number of </w:t>
      </w:r>
      <w:r>
        <w:t xml:space="preserve">instances of </w:t>
      </w:r>
      <w:r w:rsidRPr="00610D75">
        <w:t>interference</w:t>
      </w:r>
      <w:r>
        <w:t xml:space="preserve"> events</w:t>
      </w:r>
      <w:r w:rsidRPr="00610D75">
        <w:t xml:space="preserve"> and the interference </w:t>
      </w:r>
      <w:r>
        <w:t xml:space="preserve">is </w:t>
      </w:r>
      <w:r w:rsidRPr="00610D75">
        <w:t xml:space="preserve">distributed worldwide. </w:t>
      </w:r>
    </w:p>
    <w:p w14:paraId="76AEC570" w14:textId="77777777" w:rsidR="002B60BF" w:rsidRPr="004D1269" w:rsidRDefault="002B60BF" w:rsidP="002B60BF">
      <w:pPr>
        <w:spacing w:before="100" w:beforeAutospacing="1"/>
        <w:jc w:val="both"/>
      </w:pPr>
      <w:r>
        <w:t xml:space="preserve">Procedures are contained in Section VI of Article </w:t>
      </w:r>
      <w:r w:rsidRPr="00A243B9">
        <w:rPr>
          <w:b/>
        </w:rPr>
        <w:t>15</w:t>
      </w:r>
      <w:r>
        <w:t xml:space="preserve"> to address the actions to be taken when harmful interference occurs between networks authorized by different Administrations.  In particular, No. </w:t>
      </w:r>
      <w:r w:rsidRPr="00455D2B">
        <w:rPr>
          <w:b/>
        </w:rPr>
        <w:t>15.27</w:t>
      </w:r>
      <w:r>
        <w:t xml:space="preserve"> states f</w:t>
      </w:r>
      <w:r w:rsidRPr="00A243B9">
        <w:t>ull particulars relating to harmful interference shall, whenever possible, be given</w:t>
      </w:r>
      <w:r>
        <w:t xml:space="preserve"> </w:t>
      </w:r>
      <w:r w:rsidRPr="00A243B9">
        <w:t xml:space="preserve">in the form indicated in Appendix </w:t>
      </w:r>
      <w:r w:rsidRPr="00A243B9">
        <w:rPr>
          <w:b/>
        </w:rPr>
        <w:t>10</w:t>
      </w:r>
      <w:r w:rsidRPr="00A243B9">
        <w:t>.</w:t>
      </w:r>
      <w:r>
        <w:t xml:space="preserve">  </w:t>
      </w:r>
      <w:r w:rsidRPr="00610D75">
        <w:t xml:space="preserve">As Appendix </w:t>
      </w:r>
      <w:r w:rsidRPr="00610D75">
        <w:rPr>
          <w:b/>
        </w:rPr>
        <w:t>10</w:t>
      </w:r>
      <w:r w:rsidRPr="00610D75">
        <w:t xml:space="preserve"> was designed with terrestrial </w:t>
      </w:r>
      <w:r>
        <w:t xml:space="preserve">radiocommunication </w:t>
      </w:r>
      <w:r w:rsidRPr="00610D75">
        <w:t xml:space="preserve">services in mind, its applicability related to </w:t>
      </w:r>
      <w:r>
        <w:t xml:space="preserve">harmful interference </w:t>
      </w:r>
      <w:r w:rsidRPr="00610D75">
        <w:t xml:space="preserve">detected by </w:t>
      </w:r>
      <w:r w:rsidRPr="00A968E3">
        <w:t>EESS (passive) sensors</w:t>
      </w:r>
      <w:r w:rsidRPr="00610D75">
        <w:t xml:space="preserve"> is very limited.</w:t>
      </w:r>
      <w:r>
        <w:t xml:space="preserve">  Passive sensors have unique characteristics to detect the particulars of the interference using different parameters from those of stations used for radiocommunication.  Administrations have approved Recommendation ITU-R RS.2106-0 which provides data fields which should be used for reporting, d</w:t>
      </w:r>
      <w:r w:rsidRPr="00610D75">
        <w:t>etection and resolution of radio frequency interference to</w:t>
      </w:r>
      <w:r>
        <w:t xml:space="preserve"> </w:t>
      </w:r>
      <w:r w:rsidRPr="00610D75">
        <w:t>Earth exploration-satellite service (passive) sensors</w:t>
      </w:r>
      <w:r>
        <w:t xml:space="preserve">.  </w:t>
      </w:r>
    </w:p>
    <w:p w14:paraId="29D9541F" w14:textId="77777777" w:rsidR="002B60BF" w:rsidRPr="00500D99" w:rsidRDefault="002B60BF" w:rsidP="002B60BF">
      <w:pPr>
        <w:pStyle w:val="Headingb0"/>
        <w:rPr>
          <w:lang w:val="en-US"/>
        </w:rPr>
      </w:pPr>
      <w:r w:rsidRPr="00500D99">
        <w:rPr>
          <w:lang w:val="en-US"/>
        </w:rPr>
        <w:lastRenderedPageBreak/>
        <w:t>Proposals</w:t>
      </w:r>
    </w:p>
    <w:p w14:paraId="117CFB9C" w14:textId="77777777" w:rsidR="002B60BF" w:rsidRPr="00500D99" w:rsidRDefault="002B60BF" w:rsidP="002B60BF">
      <w:pPr>
        <w:pStyle w:val="Proposal"/>
        <w:rPr>
          <w:lang w:val="en-US"/>
        </w:rPr>
      </w:pPr>
      <w:r w:rsidRPr="00500D99">
        <w:rPr>
          <w:lang w:val="en-US"/>
        </w:rPr>
        <w:t>ADD</w:t>
      </w:r>
      <w:r w:rsidRPr="00500D99">
        <w:rPr>
          <w:lang w:val="en-US"/>
        </w:rPr>
        <w:tab/>
      </w:r>
      <w:r>
        <w:rPr>
          <w:lang w:val="en-US"/>
        </w:rPr>
        <w:t>TBD</w:t>
      </w:r>
      <w:r w:rsidRPr="00500D99">
        <w:rPr>
          <w:lang w:val="en-US"/>
        </w:rPr>
        <w:t>/</w:t>
      </w:r>
      <w:r>
        <w:rPr>
          <w:lang w:val="en-US"/>
        </w:rPr>
        <w:t>XXX</w:t>
      </w:r>
      <w:r w:rsidRPr="00500D99">
        <w:rPr>
          <w:lang w:val="en-US"/>
        </w:rPr>
        <w:t>/1</w:t>
      </w:r>
    </w:p>
    <w:p w14:paraId="02CD5B0E" w14:textId="77777777" w:rsidR="002B60BF" w:rsidRPr="00500D99" w:rsidRDefault="002B60BF" w:rsidP="002B60BF">
      <w:pPr>
        <w:pStyle w:val="ResNo"/>
        <w:rPr>
          <w:lang w:val="en-US"/>
        </w:rPr>
      </w:pPr>
      <w:r w:rsidRPr="00500D99">
        <w:rPr>
          <w:lang w:val="en-US"/>
        </w:rPr>
        <w:t>Draft New Resolution [</w:t>
      </w:r>
      <w:r>
        <w:rPr>
          <w:lang w:val="en-US"/>
        </w:rPr>
        <w:t>xxx</w:t>
      </w:r>
      <w:r w:rsidRPr="00500D99">
        <w:rPr>
          <w:lang w:val="en-US"/>
        </w:rPr>
        <w:t>] (WRC-1</w:t>
      </w:r>
      <w:r>
        <w:rPr>
          <w:lang w:val="en-US"/>
        </w:rPr>
        <w:t>9</w:t>
      </w:r>
      <w:r w:rsidRPr="00500D99">
        <w:rPr>
          <w:lang w:val="en-US"/>
        </w:rPr>
        <w:t>)</w:t>
      </w:r>
    </w:p>
    <w:p w14:paraId="1B2AD139" w14:textId="77777777" w:rsidR="002B60BF" w:rsidRPr="00500D99" w:rsidRDefault="002B60BF" w:rsidP="002B60BF">
      <w:pPr>
        <w:pStyle w:val="Restitle"/>
        <w:rPr>
          <w:lang w:val="en-US"/>
        </w:rPr>
      </w:pPr>
      <w:bookmarkStart w:id="0" w:name="_Toc327364587"/>
      <w:r w:rsidRPr="00500D99">
        <w:rPr>
          <w:lang w:val="en-US"/>
        </w:rPr>
        <w:t>Agenda for the 20</w:t>
      </w:r>
      <w:r>
        <w:rPr>
          <w:lang w:val="en-US"/>
        </w:rPr>
        <w:t>23</w:t>
      </w:r>
      <w:r w:rsidRPr="00500D99">
        <w:rPr>
          <w:lang w:val="en-US"/>
        </w:rPr>
        <w:t xml:space="preserve"> World Radiocommunication Conference</w:t>
      </w:r>
      <w:bookmarkEnd w:id="0"/>
    </w:p>
    <w:p w14:paraId="54A946D5" w14:textId="77777777" w:rsidR="002B60BF" w:rsidRPr="00500D99" w:rsidRDefault="002B60BF" w:rsidP="002B60BF">
      <w:pPr>
        <w:pStyle w:val="Normalaftertitle"/>
        <w:rPr>
          <w:lang w:val="en-US"/>
        </w:rPr>
      </w:pPr>
      <w:r w:rsidRPr="00500D99">
        <w:rPr>
          <w:lang w:val="en-US"/>
        </w:rPr>
        <w:t>The World Radiocommunication Conference (</w:t>
      </w:r>
      <w:proofErr w:type="spellStart"/>
      <w:r>
        <w:t>Sharm</w:t>
      </w:r>
      <w:proofErr w:type="spellEnd"/>
      <w:r>
        <w:t xml:space="preserve"> el-Sheikh</w:t>
      </w:r>
      <w:r w:rsidRPr="00500D99">
        <w:rPr>
          <w:lang w:val="en-US"/>
        </w:rPr>
        <w:t>, 201</w:t>
      </w:r>
      <w:r>
        <w:rPr>
          <w:lang w:val="en-US"/>
        </w:rPr>
        <w:t>9</w:t>
      </w:r>
      <w:r w:rsidRPr="00500D99">
        <w:rPr>
          <w:lang w:val="en-US"/>
        </w:rPr>
        <w:t>),</w:t>
      </w:r>
    </w:p>
    <w:p w14:paraId="7D0F4306" w14:textId="77777777" w:rsidR="002B60BF" w:rsidRDefault="002B60BF" w:rsidP="002B60BF">
      <w:r w:rsidRPr="00500D99">
        <w:t>...</w:t>
      </w:r>
    </w:p>
    <w:p w14:paraId="4D8B41BA" w14:textId="77777777" w:rsidR="002B60BF" w:rsidRDefault="002B60BF" w:rsidP="002B60BF">
      <w:r w:rsidRPr="005E358B">
        <w:rPr>
          <w:b/>
        </w:rPr>
        <w:t>X.X1</w:t>
      </w:r>
      <w:r w:rsidRPr="00500D99">
        <w:rPr>
          <w:b/>
        </w:rPr>
        <w:tab/>
      </w:r>
      <w:r w:rsidRPr="00911036">
        <w:t xml:space="preserve">to consider </w:t>
      </w:r>
      <w:del w:id="1" w:author="Author">
        <w:r w:rsidDel="00351B4B">
          <w:delText xml:space="preserve">implementing </w:delText>
        </w:r>
      </w:del>
      <w:ins w:id="2" w:author="Author">
        <w:r w:rsidR="00351B4B">
          <w:t xml:space="preserve">modifying </w:t>
        </w:r>
      </w:ins>
      <w:del w:id="3" w:author="Author">
        <w:r w:rsidDel="00351B4B">
          <w:delText xml:space="preserve">a mechanism in </w:delText>
        </w:r>
      </w:del>
      <w:r>
        <w:t xml:space="preserve">RR Appendix </w:t>
      </w:r>
      <w:r w:rsidRPr="00107AAE">
        <w:rPr>
          <w:b/>
          <w:bCs/>
        </w:rPr>
        <w:t>10</w:t>
      </w:r>
      <w:r>
        <w:t xml:space="preserve"> to improve the reporting and resolution of interference to Earth exploration-satellite service passive sensors </w:t>
      </w:r>
      <w:r w:rsidRPr="00911036">
        <w:t xml:space="preserve"> in accordance with Resolution </w:t>
      </w:r>
      <w:r w:rsidRPr="00911036">
        <w:rPr>
          <w:b/>
        </w:rPr>
        <w:t>YYY (WRC-19)</w:t>
      </w:r>
      <w:ins w:id="4" w:author="Author">
        <w:r w:rsidR="00351B4B">
          <w:t xml:space="preserve">, and without modification to the procedure for cases of harmful interference in Section </w:t>
        </w:r>
        <w:r w:rsidR="00351B4B" w:rsidRPr="003663B4">
          <w:t>VI</w:t>
        </w:r>
        <w:r w:rsidR="00351B4B">
          <w:t xml:space="preserve"> of </w:t>
        </w:r>
        <w:r w:rsidR="00351B4B" w:rsidRPr="00A02207">
          <w:t xml:space="preserve">Article </w:t>
        </w:r>
        <w:r w:rsidR="00351B4B" w:rsidRPr="00A02207">
          <w:rPr>
            <w:b/>
          </w:rPr>
          <w:t>15</w:t>
        </w:r>
        <w:r w:rsidR="00351B4B" w:rsidRPr="00A02207">
          <w:t xml:space="preserve"> of the Radio Regulations</w:t>
        </w:r>
        <w:r w:rsidR="00351B4B">
          <w:t>;</w:t>
        </w:r>
      </w:ins>
      <w:del w:id="5" w:author="Author">
        <w:r w:rsidRPr="00911036" w:rsidDel="00351B4B">
          <w:delText>.</w:delText>
        </w:r>
      </w:del>
    </w:p>
    <w:p w14:paraId="726562D8" w14:textId="77777777" w:rsidR="002B60BF" w:rsidRPr="009636F3" w:rsidRDefault="002B60BF" w:rsidP="002B60BF">
      <w:pPr>
        <w:pStyle w:val="Proposal"/>
        <w:rPr>
          <w:b/>
        </w:rPr>
      </w:pPr>
      <w:r w:rsidRPr="00500D99">
        <w:rPr>
          <w:bCs/>
          <w:lang w:val="en-US"/>
        </w:rPr>
        <w:t>Reasons:</w:t>
      </w:r>
      <w:r w:rsidRPr="009636F3">
        <w:rPr>
          <w:lang w:val="en-US"/>
        </w:rPr>
        <w:tab/>
      </w:r>
      <w:r w:rsidRPr="00610D75">
        <w:rPr>
          <w:lang w:val="en-US"/>
        </w:rPr>
        <w:t xml:space="preserve">To establish a </w:t>
      </w:r>
      <w:del w:id="6" w:author="Author">
        <w:r w:rsidRPr="00610D75" w:rsidDel="00351B4B">
          <w:rPr>
            <w:lang w:val="en-US"/>
          </w:rPr>
          <w:delText xml:space="preserve">process </w:delText>
        </w:r>
      </w:del>
      <w:ins w:id="7" w:author="Author">
        <w:r w:rsidR="00351B4B">
          <w:rPr>
            <w:lang w:val="en-US"/>
          </w:rPr>
          <w:t>form</w:t>
        </w:r>
        <w:r w:rsidR="00351B4B" w:rsidRPr="00610D75">
          <w:rPr>
            <w:lang w:val="en-US"/>
          </w:rPr>
          <w:t xml:space="preserve"> </w:t>
        </w:r>
      </w:ins>
      <w:r w:rsidRPr="00610D75">
        <w:rPr>
          <w:lang w:val="en-US"/>
        </w:rPr>
        <w:t xml:space="preserve">suitable for the reporting of cases of harmful interference to </w:t>
      </w:r>
      <w:r w:rsidRPr="00A33674">
        <w:rPr>
          <w:lang w:val="en-US"/>
        </w:rPr>
        <w:t xml:space="preserve">Earth exploration-satellite service </w:t>
      </w:r>
      <w:r w:rsidRPr="00610D75">
        <w:rPr>
          <w:lang w:val="en-US"/>
        </w:rPr>
        <w:t>passive sensors which is not currently available through the existing provisions of the Radio Regulations</w:t>
      </w:r>
    </w:p>
    <w:p w14:paraId="368DF659" w14:textId="77777777" w:rsidR="002B60BF" w:rsidRPr="00500D99" w:rsidRDefault="002B60BF" w:rsidP="002B60BF">
      <w:pPr>
        <w:pStyle w:val="Proposal"/>
        <w:rPr>
          <w:lang w:val="en-US"/>
        </w:rPr>
      </w:pPr>
      <w:r w:rsidRPr="00500D99">
        <w:rPr>
          <w:lang w:val="en-US"/>
        </w:rPr>
        <w:t>ADD</w:t>
      </w:r>
      <w:r w:rsidRPr="00500D99">
        <w:rPr>
          <w:lang w:val="en-US"/>
        </w:rPr>
        <w:tab/>
      </w:r>
      <w:r>
        <w:rPr>
          <w:lang w:val="en-US"/>
        </w:rPr>
        <w:t>TBD</w:t>
      </w:r>
      <w:r w:rsidRPr="00500D99">
        <w:rPr>
          <w:lang w:val="en-US"/>
        </w:rPr>
        <w:t>/</w:t>
      </w:r>
      <w:r>
        <w:rPr>
          <w:lang w:val="en-US"/>
        </w:rPr>
        <w:t>XXX</w:t>
      </w:r>
      <w:r w:rsidRPr="00500D99">
        <w:rPr>
          <w:lang w:val="en-US"/>
        </w:rPr>
        <w:t>/</w:t>
      </w:r>
      <w:r>
        <w:rPr>
          <w:lang w:val="en-US"/>
        </w:rPr>
        <w:t>2</w:t>
      </w:r>
    </w:p>
    <w:p w14:paraId="7F309429" w14:textId="77777777" w:rsidR="002B60BF" w:rsidRDefault="002B60BF" w:rsidP="002B60BF">
      <w:pPr>
        <w:pStyle w:val="ResNo"/>
      </w:pPr>
      <w:r>
        <w:t>Draft New Resolution [yyy] (WRC-19)</w:t>
      </w:r>
    </w:p>
    <w:p w14:paraId="05B0F550" w14:textId="77777777" w:rsidR="002B60BF" w:rsidRDefault="002B60BF" w:rsidP="002B60BF">
      <w:pPr>
        <w:pStyle w:val="Restitle"/>
      </w:pPr>
      <w:r>
        <w:rPr>
          <w:rFonts w:ascii="Times New Roman"/>
        </w:rPr>
        <w:t xml:space="preserve">Reporting of harmful interference to passive sensors </w:t>
      </w:r>
      <w:r w:rsidRPr="00A968E3">
        <w:rPr>
          <w:rFonts w:ascii="Times New Roman"/>
        </w:rPr>
        <w:t>in the Earth exploration-satellite service</w:t>
      </w:r>
    </w:p>
    <w:p w14:paraId="70BFC0D2" w14:textId="77777777" w:rsidR="002B60BF" w:rsidRDefault="002B60BF" w:rsidP="002B60BF">
      <w:pPr>
        <w:pStyle w:val="Normalaftertitle"/>
        <w:spacing w:after="120"/>
      </w:pPr>
      <w:r>
        <w:t xml:space="preserve">The World Radiocommunication </w:t>
      </w:r>
      <w:proofErr w:type="spellStart"/>
      <w:r>
        <w:t>Conference</w:t>
      </w:r>
      <w:proofErr w:type="spellEnd"/>
      <w:r>
        <w:t xml:space="preserve"> (</w:t>
      </w:r>
      <w:proofErr w:type="spellStart"/>
      <w:r>
        <w:t>Sharm</w:t>
      </w:r>
      <w:proofErr w:type="spellEnd"/>
      <w:r>
        <w:t xml:space="preserve"> el-Sheikh, 2019),</w:t>
      </w:r>
    </w:p>
    <w:p w14:paraId="0755326D" w14:textId="77777777" w:rsidR="002B60BF" w:rsidRPr="008705F5" w:rsidRDefault="002B60BF" w:rsidP="002B60BF">
      <w:pPr>
        <w:spacing w:after="120"/>
        <w:rPr>
          <w:i/>
        </w:rPr>
      </w:pPr>
      <w:r>
        <w:tab/>
      </w:r>
      <w:r w:rsidRPr="008705F5">
        <w:rPr>
          <w:i/>
        </w:rPr>
        <w:t>considering</w:t>
      </w:r>
    </w:p>
    <w:p w14:paraId="6A7C3611" w14:textId="77777777" w:rsidR="002B60BF" w:rsidRDefault="002B60BF" w:rsidP="002B60BF">
      <w:pPr>
        <w:spacing w:after="120"/>
      </w:pPr>
      <w:r>
        <w:rPr>
          <w:i/>
        </w:rPr>
        <w:t>a</w:t>
      </w:r>
      <w:r w:rsidRPr="00F77302">
        <w:rPr>
          <w:i/>
        </w:rPr>
        <w:t>)</w:t>
      </w:r>
      <w:r>
        <w:tab/>
        <w:t xml:space="preserve">that passive sensors provide information critical to </w:t>
      </w:r>
      <w:r w:rsidRPr="00806BF7">
        <w:t>maintaining and improving the accuracy of weather forecasts</w:t>
      </w:r>
      <w:r>
        <w:t xml:space="preserve"> and climate models</w:t>
      </w:r>
      <w:r w:rsidRPr="00806BF7">
        <w:t>, which contribute to the protection of life and preservation of property throughout the world</w:t>
      </w:r>
      <w:r>
        <w:t>;</w:t>
      </w:r>
    </w:p>
    <w:p w14:paraId="3A332C67" w14:textId="77777777" w:rsidR="002B60BF" w:rsidRDefault="002B60BF" w:rsidP="002B60BF">
      <w:pPr>
        <w:spacing w:after="120"/>
      </w:pPr>
      <w:r>
        <w:rPr>
          <w:i/>
        </w:rPr>
        <w:t>b</w:t>
      </w:r>
      <w:r w:rsidRPr="00806BF7">
        <w:rPr>
          <w:i/>
        </w:rPr>
        <w:t>)</w:t>
      </w:r>
      <w:r>
        <w:tab/>
      </w:r>
      <w:r w:rsidRPr="00806BF7">
        <w:t>that, in many cases, the frequencies used by E</w:t>
      </w:r>
      <w:r>
        <w:t xml:space="preserve">arth exploration-satellite service </w:t>
      </w:r>
      <w:r w:rsidRPr="00806BF7">
        <w:t xml:space="preserve">(passive) sensors are chosen to study natural phenomena producing radio emissions at frequencies </w:t>
      </w:r>
      <w:r>
        <w:t>determined</w:t>
      </w:r>
      <w:r w:rsidRPr="00806BF7">
        <w:t xml:space="preserve"> by the laws of nature, and therefore shifting frequency to avoid or mitigate interference problems is not possible;</w:t>
      </w:r>
    </w:p>
    <w:p w14:paraId="583B396B" w14:textId="77777777" w:rsidR="002B60BF" w:rsidRDefault="002B60BF" w:rsidP="002B60BF">
      <w:pPr>
        <w:spacing w:after="120"/>
      </w:pPr>
      <w:r>
        <w:rPr>
          <w:i/>
        </w:rPr>
        <w:t>c</w:t>
      </w:r>
      <w:r w:rsidRPr="00A02207">
        <w:rPr>
          <w:i/>
        </w:rPr>
        <w:t>)</w:t>
      </w:r>
      <w:r>
        <w:tab/>
        <w:t xml:space="preserve">that </w:t>
      </w:r>
      <w:ins w:id="8" w:author="Author">
        <w:r w:rsidR="00EC6650">
          <w:t xml:space="preserve">some </w:t>
        </w:r>
      </w:ins>
      <w:r w:rsidRPr="00A02207">
        <w:t>passive remote sensor</w:t>
      </w:r>
      <w:r>
        <w:t xml:space="preserve"> operation</w:t>
      </w:r>
      <w:r w:rsidRPr="00A02207">
        <w:t xml:space="preserve">s </w:t>
      </w:r>
      <w:ins w:id="9" w:author="Author">
        <w:r w:rsidR="00EC6650">
          <w:t xml:space="preserve">in some frequency bands </w:t>
        </w:r>
      </w:ins>
      <w:r w:rsidRPr="00A02207">
        <w:t xml:space="preserve">are </w:t>
      </w:r>
      <w:r>
        <w:t>impaired by</w:t>
      </w:r>
      <w:r w:rsidRPr="00A02207">
        <w:t xml:space="preserve"> an increasing number of </w:t>
      </w:r>
      <w:r>
        <w:t xml:space="preserve">cases of </w:t>
      </w:r>
      <w:r w:rsidRPr="00A02207">
        <w:t>interference</w:t>
      </w:r>
      <w:r>
        <w:t>,</w:t>
      </w:r>
    </w:p>
    <w:p w14:paraId="73169B14" w14:textId="77777777" w:rsidR="002B60BF" w:rsidRPr="008705F5" w:rsidRDefault="002B60BF" w:rsidP="002B60BF">
      <w:pPr>
        <w:spacing w:after="120"/>
        <w:rPr>
          <w:i/>
        </w:rPr>
      </w:pPr>
      <w:r>
        <w:tab/>
      </w:r>
      <w:r w:rsidRPr="008705F5">
        <w:rPr>
          <w:i/>
        </w:rPr>
        <w:t>recognizing</w:t>
      </w:r>
    </w:p>
    <w:p w14:paraId="45484CF8" w14:textId="77777777" w:rsidR="002B60BF" w:rsidRDefault="002B60BF" w:rsidP="002B60BF">
      <w:pPr>
        <w:spacing w:after="120"/>
      </w:pPr>
      <w:r>
        <w:rPr>
          <w:i/>
        </w:rPr>
        <w:t>a</w:t>
      </w:r>
      <w:r w:rsidRPr="00A02207">
        <w:rPr>
          <w:i/>
        </w:rPr>
        <w:t>)</w:t>
      </w:r>
      <w:r>
        <w:tab/>
        <w:t xml:space="preserve">that Section </w:t>
      </w:r>
      <w:r w:rsidRPr="003663B4">
        <w:t>VI</w:t>
      </w:r>
      <w:r>
        <w:t xml:space="preserve"> of </w:t>
      </w:r>
      <w:r w:rsidRPr="00A02207">
        <w:t xml:space="preserve">Article </w:t>
      </w:r>
      <w:r w:rsidRPr="00A02207">
        <w:rPr>
          <w:b/>
        </w:rPr>
        <w:t>15</w:t>
      </w:r>
      <w:r w:rsidRPr="00A02207">
        <w:t xml:space="preserve"> of the Radio Regulations describes the procedure for the resolution o</w:t>
      </w:r>
      <w:r>
        <w:t>f cases of harmful interference;</w:t>
      </w:r>
    </w:p>
    <w:p w14:paraId="01BDA5EE" w14:textId="77777777" w:rsidR="002B60BF" w:rsidRDefault="002B60BF" w:rsidP="002B60BF">
      <w:pPr>
        <w:spacing w:after="120"/>
      </w:pPr>
      <w:r>
        <w:rPr>
          <w:i/>
        </w:rPr>
        <w:t>b</w:t>
      </w:r>
      <w:r w:rsidRPr="00A02207">
        <w:rPr>
          <w:i/>
        </w:rPr>
        <w:t>)</w:t>
      </w:r>
      <w:r>
        <w:tab/>
        <w:t xml:space="preserve">that </w:t>
      </w:r>
      <w:ins w:id="10" w:author="Author">
        <w:r w:rsidR="00EC6650">
          <w:t xml:space="preserve">under No. </w:t>
        </w:r>
        <w:r w:rsidR="00EC6650">
          <w:rPr>
            <w:b/>
          </w:rPr>
          <w:t xml:space="preserve">15.27, </w:t>
        </w:r>
        <w:r w:rsidR="00EC6650">
          <w:t xml:space="preserve">full particulars relating to harmful interference </w:t>
        </w:r>
      </w:ins>
      <w:del w:id="11" w:author="Author">
        <w:r w:rsidRPr="00A02207" w:rsidDel="00EC6650">
          <w:delText xml:space="preserve">data fields to be provided </w:delText>
        </w:r>
        <w:r w:rsidDel="00EC6650">
          <w:delText xml:space="preserve">under the procedure of Article </w:delText>
        </w:r>
        <w:r w:rsidRPr="00A02207" w:rsidDel="00EC6650">
          <w:rPr>
            <w:b/>
          </w:rPr>
          <w:delText>15</w:delText>
        </w:r>
        <w:r w:rsidDel="00EC6650">
          <w:delText xml:space="preserve"> </w:delText>
        </w:r>
      </w:del>
      <w:r w:rsidRPr="00A02207">
        <w:t xml:space="preserve">shall, whenever possible, be given in the form indicated in </w:t>
      </w:r>
      <w:del w:id="12" w:author="Author">
        <w:r w:rsidRPr="00A02207" w:rsidDel="00EC6650">
          <w:delText xml:space="preserve">RR </w:delText>
        </w:r>
      </w:del>
      <w:r w:rsidRPr="00A02207">
        <w:t xml:space="preserve">Appendix </w:t>
      </w:r>
      <w:r w:rsidRPr="00A02207">
        <w:rPr>
          <w:b/>
        </w:rPr>
        <w:t>10</w:t>
      </w:r>
      <w:ins w:id="13" w:author="Author">
        <w:r w:rsidR="00EC6650">
          <w:rPr>
            <w:b/>
          </w:rPr>
          <w:t xml:space="preserve"> </w:t>
        </w:r>
        <w:r w:rsidR="00EC6650">
          <w:t>to the Radio Regulations</w:t>
        </w:r>
      </w:ins>
      <w:r>
        <w:t xml:space="preserve">; </w:t>
      </w:r>
    </w:p>
    <w:p w14:paraId="63935B26" w14:textId="77777777" w:rsidR="002B60BF" w:rsidRDefault="002B60BF" w:rsidP="002B60BF">
      <w:pPr>
        <w:spacing w:after="120"/>
      </w:pPr>
      <w:r>
        <w:rPr>
          <w:i/>
        </w:rPr>
        <w:lastRenderedPageBreak/>
        <w:t>c</w:t>
      </w:r>
      <w:r w:rsidRPr="00A02207">
        <w:rPr>
          <w:i/>
        </w:rPr>
        <w:t>)</w:t>
      </w:r>
      <w:r>
        <w:tab/>
        <w:t xml:space="preserve">that </w:t>
      </w:r>
      <w:ins w:id="14" w:author="Author">
        <w:r w:rsidR="00EC6650">
          <w:t xml:space="preserve">the applicability of the form in </w:t>
        </w:r>
      </w:ins>
      <w:del w:id="15" w:author="Author">
        <w:r w:rsidDel="00EC6650">
          <w:delText xml:space="preserve">as </w:delText>
        </w:r>
      </w:del>
      <w:r w:rsidRPr="00A02207">
        <w:t xml:space="preserve">Appendix </w:t>
      </w:r>
      <w:r w:rsidRPr="00A02207">
        <w:rPr>
          <w:b/>
        </w:rPr>
        <w:t>10</w:t>
      </w:r>
      <w:r w:rsidRPr="00A02207">
        <w:t xml:space="preserve"> </w:t>
      </w:r>
      <w:del w:id="16" w:author="Author">
        <w:r w:rsidRPr="00A02207" w:rsidDel="00EC6650">
          <w:delText xml:space="preserve">was designed with terrestrial services in mind, its applicability related </w:delText>
        </w:r>
      </w:del>
      <w:r w:rsidRPr="00A02207">
        <w:t xml:space="preserve">to </w:t>
      </w:r>
      <w:r>
        <w:t xml:space="preserve">harmful interference </w:t>
      </w:r>
      <w:r w:rsidRPr="00A02207">
        <w:t>detected by EESS (passive) sensors is very limited</w:t>
      </w:r>
      <w:r>
        <w:t>,</w:t>
      </w:r>
    </w:p>
    <w:p w14:paraId="271CA9C9" w14:textId="77777777" w:rsidR="002B60BF" w:rsidRPr="00F77302" w:rsidRDefault="002B60BF" w:rsidP="002B60BF">
      <w:pPr>
        <w:spacing w:after="120"/>
        <w:rPr>
          <w:i/>
        </w:rPr>
      </w:pPr>
      <w:r w:rsidRPr="00F77302">
        <w:rPr>
          <w:i/>
        </w:rPr>
        <w:tab/>
        <w:t>further recognizing</w:t>
      </w:r>
    </w:p>
    <w:p w14:paraId="11AA3A7F" w14:textId="77777777" w:rsidR="002B60BF" w:rsidRDefault="00EC6650" w:rsidP="002B60BF">
      <w:pPr>
        <w:spacing w:after="120"/>
      </w:pPr>
      <w:ins w:id="17" w:author="Author">
        <w:r>
          <w:t xml:space="preserve">that </w:t>
        </w:r>
      </w:ins>
      <w:r w:rsidR="002B60BF">
        <w:t xml:space="preserve">Recommendation ITU-R RS.2106-0 “Detection and resolution of radio frequency interference to Earth exploration-satellite service (passive) sensors” provides a </w:t>
      </w:r>
      <w:r w:rsidR="002B60BF" w:rsidRPr="009C0C32">
        <w:t xml:space="preserve">reporting form </w:t>
      </w:r>
      <w:r w:rsidR="002B60BF">
        <w:t xml:space="preserve">for </w:t>
      </w:r>
      <w:r w:rsidR="002B60BF" w:rsidRPr="009C0C32">
        <w:t xml:space="preserve">recording and reporting the </w:t>
      </w:r>
      <w:r w:rsidR="002B60BF">
        <w:t>radio frequency interference</w:t>
      </w:r>
      <w:r w:rsidR="002B60BF" w:rsidRPr="009C0C32">
        <w:t xml:space="preserve"> </w:t>
      </w:r>
      <w:r w:rsidR="002B60BF">
        <w:t>to Earth exploration-satellite service (passive) sensors,</w:t>
      </w:r>
    </w:p>
    <w:p w14:paraId="4A92CFA3" w14:textId="77777777" w:rsidR="002B60BF" w:rsidRPr="00C71868" w:rsidRDefault="002B60BF" w:rsidP="002B60BF">
      <w:pPr>
        <w:spacing w:after="120"/>
        <w:rPr>
          <w:i/>
        </w:rPr>
      </w:pPr>
      <w:r>
        <w:tab/>
      </w:r>
      <w:r w:rsidRPr="00C71868">
        <w:rPr>
          <w:i/>
        </w:rPr>
        <w:t>noting</w:t>
      </w:r>
    </w:p>
    <w:p w14:paraId="7D346E36" w14:textId="77777777" w:rsidR="002B60BF" w:rsidRDefault="002B60BF" w:rsidP="002B60BF">
      <w:pPr>
        <w:spacing w:after="120"/>
      </w:pPr>
      <w:r w:rsidRPr="002618CB">
        <w:rPr>
          <w:i/>
        </w:rPr>
        <w:t>a)</w:t>
      </w:r>
      <w:r>
        <w:tab/>
        <w:t>that under RR No. </w:t>
      </w:r>
      <w:r w:rsidRPr="002618CB">
        <w:rPr>
          <w:b/>
        </w:rPr>
        <w:t>4.7</w:t>
      </w:r>
      <w:r>
        <w:t xml:space="preserve"> f</w:t>
      </w:r>
      <w:r w:rsidRPr="00C71868">
        <w:t>or the purpose of resolving cases of harmful interference, the earth exploration-satellite (passive) service shall be afforded protection from different services in other bands only to the extent that these different services are protected from each other</w:t>
      </w:r>
      <w:r>
        <w:t>;</w:t>
      </w:r>
    </w:p>
    <w:p w14:paraId="5F751131" w14:textId="77777777" w:rsidR="002B60BF" w:rsidRDefault="002B60BF" w:rsidP="002B60BF">
      <w:pPr>
        <w:spacing w:after="120"/>
      </w:pPr>
      <w:r w:rsidRPr="002618CB">
        <w:rPr>
          <w:i/>
        </w:rPr>
        <w:t>b)</w:t>
      </w:r>
      <w:r>
        <w:tab/>
        <w:t>that RR Nos. </w:t>
      </w:r>
      <w:r w:rsidRPr="002618CB">
        <w:rPr>
          <w:b/>
        </w:rPr>
        <w:t>5.28</w:t>
      </w:r>
      <w:r>
        <w:t xml:space="preserve"> to </w:t>
      </w:r>
      <w:r w:rsidRPr="002618CB">
        <w:rPr>
          <w:b/>
        </w:rPr>
        <w:t>5.31</w:t>
      </w:r>
      <w:r>
        <w:t xml:space="preserve"> define the conditions imposed on secondary services with regard to causing or claiming protection fro</w:t>
      </w:r>
      <w:bookmarkStart w:id="18" w:name="_GoBack"/>
      <w:bookmarkEnd w:id="18"/>
      <w:r>
        <w:t>m harmful interference from other services,</w:t>
      </w:r>
    </w:p>
    <w:p w14:paraId="29215D25" w14:textId="77777777" w:rsidR="00351B4B" w:rsidRPr="00F77302" w:rsidRDefault="00351B4B" w:rsidP="00351B4B">
      <w:pPr>
        <w:spacing w:after="120"/>
        <w:rPr>
          <w:ins w:id="19" w:author="Author"/>
          <w:i/>
        </w:rPr>
      </w:pPr>
      <w:ins w:id="20" w:author="Author">
        <w:r>
          <w:tab/>
        </w:r>
        <w:r>
          <w:rPr>
            <w:i/>
          </w:rPr>
          <w:t xml:space="preserve">resolves to </w:t>
        </w:r>
        <w:r w:rsidRPr="00F77302">
          <w:rPr>
            <w:i/>
          </w:rPr>
          <w:t>invite</w:t>
        </w:r>
        <w:r>
          <w:rPr>
            <w:i/>
          </w:rPr>
          <w:t xml:space="preserve"> the</w:t>
        </w:r>
        <w:r w:rsidRPr="00F77302">
          <w:rPr>
            <w:i/>
          </w:rPr>
          <w:t xml:space="preserve"> ITU-R</w:t>
        </w:r>
      </w:ins>
    </w:p>
    <w:p w14:paraId="7FFF0DD5" w14:textId="77777777" w:rsidR="00351B4B" w:rsidRDefault="00351B4B" w:rsidP="00351B4B">
      <w:pPr>
        <w:spacing w:after="120"/>
        <w:rPr>
          <w:ins w:id="21" w:author="Author"/>
        </w:rPr>
      </w:pPr>
      <w:ins w:id="22" w:author="Author">
        <w:r>
          <w:t xml:space="preserve">to conduct and complete, in time for WRC-23, ITU-R technical and regulatory studies appropriate to developing a form suitable </w:t>
        </w:r>
        <w:r w:rsidRPr="00806BF7">
          <w:t>for reporting cases of harmful interference to passive sensors</w:t>
        </w:r>
        <w:r>
          <w:t xml:space="preserve"> that can be used in the </w:t>
        </w:r>
        <w:r w:rsidRPr="00A02207">
          <w:t>procedure for the resolution o</w:t>
        </w:r>
        <w:r>
          <w:t xml:space="preserve">f cases of harmful interference in Section </w:t>
        </w:r>
        <w:r w:rsidRPr="003663B4">
          <w:t>VI</w:t>
        </w:r>
        <w:r>
          <w:t xml:space="preserve"> of </w:t>
        </w:r>
        <w:r w:rsidRPr="00A02207">
          <w:t xml:space="preserve">Article </w:t>
        </w:r>
        <w:r w:rsidRPr="00A02207">
          <w:rPr>
            <w:b/>
          </w:rPr>
          <w:t>15</w:t>
        </w:r>
        <w:r w:rsidRPr="00A02207">
          <w:t xml:space="preserve"> of the Radio Regulations</w:t>
        </w:r>
        <w:r>
          <w:t xml:space="preserve">, without modification to Article </w:t>
        </w:r>
        <w:r w:rsidRPr="00415C5D">
          <w:rPr>
            <w:b/>
          </w:rPr>
          <w:t>15</w:t>
        </w:r>
        <w:r>
          <w:t>,</w:t>
        </w:r>
      </w:ins>
    </w:p>
    <w:p w14:paraId="76C2A9D3" w14:textId="77777777" w:rsidR="002B60BF" w:rsidRPr="008705F5" w:rsidRDefault="002B60BF" w:rsidP="002B60BF">
      <w:pPr>
        <w:spacing w:after="120"/>
        <w:rPr>
          <w:i/>
        </w:rPr>
      </w:pPr>
      <w:r>
        <w:tab/>
      </w:r>
      <w:del w:id="23" w:author="Author">
        <w:r w:rsidRPr="008705F5" w:rsidDel="00351B4B">
          <w:rPr>
            <w:i/>
          </w:rPr>
          <w:delText xml:space="preserve">resolves to </w:delText>
        </w:r>
      </w:del>
      <w:r w:rsidRPr="008705F5">
        <w:rPr>
          <w:i/>
        </w:rPr>
        <w:t>invite</w:t>
      </w:r>
      <w:ins w:id="24" w:author="Author">
        <w:r w:rsidR="00351B4B">
          <w:rPr>
            <w:i/>
          </w:rPr>
          <w:t>s</w:t>
        </w:r>
      </w:ins>
      <w:r w:rsidRPr="008705F5">
        <w:rPr>
          <w:i/>
        </w:rPr>
        <w:t xml:space="preserve"> the 2023 World Radiocommunication Conference</w:t>
      </w:r>
    </w:p>
    <w:p w14:paraId="24F9F0D3" w14:textId="77777777" w:rsidR="002B60BF" w:rsidRDefault="002B60BF" w:rsidP="002B60BF">
      <w:pPr>
        <w:spacing w:after="120"/>
      </w:pPr>
      <w:r>
        <w:t>to take into account the results of ITU-R studies</w:t>
      </w:r>
      <w:ins w:id="25" w:author="Author">
        <w:r w:rsidR="00351B4B">
          <w:t xml:space="preserve"> in </w:t>
        </w:r>
        <w:r w:rsidR="00351B4B">
          <w:rPr>
            <w:i/>
          </w:rPr>
          <w:t>resolves to invite the ITU-R</w:t>
        </w:r>
      </w:ins>
      <w:r>
        <w:t xml:space="preserve">, and consider the possibility of </w:t>
      </w:r>
      <w:del w:id="26" w:author="Author">
        <w:r w:rsidDel="00351B4B">
          <w:delText xml:space="preserve">developing processes </w:delText>
        </w:r>
      </w:del>
      <w:ins w:id="27" w:author="Author">
        <w:r w:rsidR="00351B4B">
          <w:t xml:space="preserve">including </w:t>
        </w:r>
      </w:ins>
      <w:r>
        <w:t xml:space="preserve">within Appendix </w:t>
      </w:r>
      <w:r w:rsidRPr="00555A52">
        <w:rPr>
          <w:b/>
        </w:rPr>
        <w:t>10</w:t>
      </w:r>
      <w:r>
        <w:t xml:space="preserve"> </w:t>
      </w:r>
      <w:ins w:id="28" w:author="Author">
        <w:r w:rsidR="00351B4B">
          <w:t xml:space="preserve">a form or forms </w:t>
        </w:r>
      </w:ins>
      <w:r>
        <w:t xml:space="preserve">suitable </w:t>
      </w:r>
      <w:r w:rsidRPr="00806BF7">
        <w:t>for reporting cases of harmful interference to passive sensors</w:t>
      </w:r>
    </w:p>
    <w:p w14:paraId="23989B28" w14:textId="77777777" w:rsidR="002B60BF" w:rsidRPr="00F77302" w:rsidDel="00351B4B" w:rsidRDefault="002B60BF" w:rsidP="002B60BF">
      <w:pPr>
        <w:spacing w:after="120"/>
        <w:rPr>
          <w:del w:id="29" w:author="Author"/>
          <w:i/>
        </w:rPr>
      </w:pPr>
      <w:del w:id="30" w:author="Author">
        <w:r w:rsidDel="00351B4B">
          <w:tab/>
        </w:r>
        <w:r w:rsidRPr="00F77302" w:rsidDel="00351B4B">
          <w:rPr>
            <w:i/>
          </w:rPr>
          <w:delText>invites ITU-R</w:delText>
        </w:r>
      </w:del>
    </w:p>
    <w:p w14:paraId="30851277" w14:textId="77777777" w:rsidR="002B60BF" w:rsidDel="00351B4B" w:rsidRDefault="002B60BF" w:rsidP="002B60BF">
      <w:pPr>
        <w:spacing w:after="120"/>
        <w:rPr>
          <w:del w:id="31" w:author="Author"/>
        </w:rPr>
      </w:pPr>
      <w:del w:id="32" w:author="Author">
        <w:r w:rsidDel="00351B4B">
          <w:delText>to conduct and complete, in time for WRC-23, the necessary technical and regulatory studies,</w:delText>
        </w:r>
      </w:del>
    </w:p>
    <w:p w14:paraId="7C223D43" w14:textId="77777777" w:rsidR="002B60BF" w:rsidRPr="00F77302" w:rsidRDefault="002B60BF" w:rsidP="002B60BF">
      <w:pPr>
        <w:spacing w:after="120"/>
        <w:rPr>
          <w:i/>
        </w:rPr>
      </w:pPr>
      <w:r>
        <w:tab/>
      </w:r>
      <w:r w:rsidRPr="00F77302">
        <w:rPr>
          <w:i/>
        </w:rPr>
        <w:t>invites administrations</w:t>
      </w:r>
    </w:p>
    <w:p w14:paraId="489531F8" w14:textId="77777777" w:rsidR="002B60BF" w:rsidRDefault="002B60BF" w:rsidP="002B60BF">
      <w:pPr>
        <w:spacing w:after="120"/>
      </w:pPr>
      <w:r>
        <w:t>to participate actively in the studies by submitting contributions to ITU-R,</w:t>
      </w:r>
    </w:p>
    <w:p w14:paraId="1EAAD009" w14:textId="77777777" w:rsidR="002B60BF" w:rsidRPr="00F77302" w:rsidRDefault="002B60BF" w:rsidP="002B60BF">
      <w:pPr>
        <w:spacing w:after="120"/>
        <w:rPr>
          <w:i/>
        </w:rPr>
      </w:pPr>
      <w:r w:rsidRPr="00F77302">
        <w:rPr>
          <w:i/>
        </w:rPr>
        <w:tab/>
        <w:t>instructs the Secretary-General</w:t>
      </w:r>
    </w:p>
    <w:p w14:paraId="19FBB40D" w14:textId="77777777" w:rsidR="002B60BF" w:rsidRDefault="002B60BF" w:rsidP="002B60BF">
      <w:r>
        <w:t>to bring this Resolution to the attention of the World Meteorological Organization (WMO) and other international and regional organizations concerned.</w:t>
      </w:r>
    </w:p>
    <w:p w14:paraId="683714D6" w14:textId="77777777" w:rsidR="002B60BF" w:rsidRDefault="002B60BF" w:rsidP="002B60BF">
      <w:pPr>
        <w:pStyle w:val="Reasons"/>
      </w:pPr>
      <w:r>
        <w:rPr>
          <w:b/>
        </w:rPr>
        <w:t>Reasons:</w:t>
      </w:r>
      <w:r>
        <w:tab/>
      </w:r>
      <w:r w:rsidRPr="00610D75">
        <w:t>A resolution will support the ITU-R studies needed under the relevant WRC-</w:t>
      </w:r>
      <w:r>
        <w:t>23</w:t>
      </w:r>
      <w:r w:rsidRPr="00610D75">
        <w:t xml:space="preserve"> agenda item.</w:t>
      </w:r>
    </w:p>
    <w:p w14:paraId="242745D6" w14:textId="77777777" w:rsidR="002B60BF" w:rsidRPr="00500D99" w:rsidRDefault="002B60BF" w:rsidP="002B60BF">
      <w:pPr>
        <w:pStyle w:val="Proposal"/>
        <w:rPr>
          <w:lang w:val="en-US"/>
        </w:rPr>
      </w:pPr>
      <w:r w:rsidRPr="00500D99">
        <w:rPr>
          <w:lang w:val="en-US"/>
        </w:rPr>
        <w:t>SUP</w:t>
      </w:r>
      <w:r w:rsidRPr="00500D99">
        <w:rPr>
          <w:lang w:val="en-US"/>
        </w:rPr>
        <w:tab/>
      </w:r>
      <w:r>
        <w:rPr>
          <w:lang w:val="en-US"/>
        </w:rPr>
        <w:t>TBD</w:t>
      </w:r>
      <w:r w:rsidRPr="00500D99">
        <w:rPr>
          <w:lang w:val="en-US"/>
        </w:rPr>
        <w:t>/</w:t>
      </w:r>
      <w:r>
        <w:rPr>
          <w:lang w:val="en-US"/>
        </w:rPr>
        <w:t>XXX</w:t>
      </w:r>
      <w:r w:rsidRPr="00500D99">
        <w:rPr>
          <w:lang w:val="en-US"/>
        </w:rPr>
        <w:t>/3</w:t>
      </w:r>
    </w:p>
    <w:p w14:paraId="11AEF265" w14:textId="77777777" w:rsidR="002B60BF" w:rsidRPr="00500D99" w:rsidRDefault="002B60BF" w:rsidP="002B60BF">
      <w:pPr>
        <w:pStyle w:val="ResNo"/>
        <w:rPr>
          <w:lang w:val="en-US"/>
        </w:rPr>
      </w:pPr>
      <w:bookmarkStart w:id="33" w:name="_Toc327364588"/>
      <w:r w:rsidRPr="00500D99">
        <w:rPr>
          <w:lang w:val="en-US"/>
        </w:rPr>
        <w:t xml:space="preserve">RESOLUTION </w:t>
      </w:r>
      <w:r w:rsidRPr="00500D99">
        <w:rPr>
          <w:rStyle w:val="href"/>
          <w:lang w:val="en-US"/>
        </w:rPr>
        <w:t>8</w:t>
      </w:r>
      <w:r>
        <w:rPr>
          <w:rStyle w:val="href"/>
          <w:lang w:val="en-US"/>
        </w:rPr>
        <w:t>1</w:t>
      </w:r>
      <w:r w:rsidRPr="00500D99">
        <w:rPr>
          <w:rStyle w:val="href"/>
          <w:lang w:val="en-US"/>
        </w:rPr>
        <w:t>0</w:t>
      </w:r>
      <w:r w:rsidRPr="00500D99">
        <w:rPr>
          <w:lang w:val="en-US"/>
        </w:rPr>
        <w:t xml:space="preserve"> (WRC</w:t>
      </w:r>
      <w:r w:rsidRPr="00500D99">
        <w:rPr>
          <w:lang w:val="en-US"/>
        </w:rPr>
        <w:noBreakHyphen/>
        <w:t>1</w:t>
      </w:r>
      <w:r>
        <w:rPr>
          <w:lang w:val="en-US"/>
        </w:rPr>
        <w:t>5</w:t>
      </w:r>
      <w:r w:rsidRPr="00500D99">
        <w:rPr>
          <w:lang w:val="en-US"/>
        </w:rPr>
        <w:t>)</w:t>
      </w:r>
      <w:bookmarkEnd w:id="33"/>
    </w:p>
    <w:p w14:paraId="7F95C363" w14:textId="77777777" w:rsidR="002B60BF" w:rsidRPr="00500D99" w:rsidRDefault="002B60BF" w:rsidP="002B60BF">
      <w:pPr>
        <w:pStyle w:val="Restitle"/>
        <w:rPr>
          <w:lang w:val="en-US"/>
        </w:rPr>
      </w:pPr>
      <w:bookmarkStart w:id="34" w:name="_Toc327364589"/>
      <w:r w:rsidRPr="00500D99">
        <w:rPr>
          <w:lang w:val="en-US"/>
        </w:rPr>
        <w:t>Preliminary agenda for the 20</w:t>
      </w:r>
      <w:r>
        <w:rPr>
          <w:lang w:val="en-US"/>
        </w:rPr>
        <w:t>23</w:t>
      </w:r>
      <w:r w:rsidRPr="00500D99">
        <w:rPr>
          <w:lang w:val="en-US"/>
        </w:rPr>
        <w:t xml:space="preserve"> World Radiocommunication Conference</w:t>
      </w:r>
      <w:bookmarkEnd w:id="34"/>
    </w:p>
    <w:p w14:paraId="2F759DBC" w14:textId="77777777" w:rsidR="002B60BF" w:rsidRPr="00500D99" w:rsidRDefault="002B60BF" w:rsidP="002B60BF">
      <w:pPr>
        <w:pStyle w:val="Reasons"/>
        <w:rPr>
          <w:lang w:val="en-US"/>
        </w:rPr>
      </w:pPr>
      <w:r w:rsidRPr="00500D99">
        <w:rPr>
          <w:b/>
          <w:bCs/>
          <w:lang w:val="en-US"/>
        </w:rPr>
        <w:t>Reasons:</w:t>
      </w:r>
      <w:r w:rsidRPr="00500D99">
        <w:rPr>
          <w:lang w:val="en-US"/>
        </w:rPr>
        <w:tab/>
        <w:t>This Resolution must be suppressed, as WRC-1</w:t>
      </w:r>
      <w:r>
        <w:rPr>
          <w:lang w:val="en-US"/>
        </w:rPr>
        <w:t>9</w:t>
      </w:r>
      <w:r w:rsidRPr="00500D99">
        <w:rPr>
          <w:lang w:val="en-US"/>
        </w:rPr>
        <w:t xml:space="preserve"> will create a new Resolution that will include the agenda for WRC-</w:t>
      </w:r>
      <w:r>
        <w:rPr>
          <w:lang w:val="en-US"/>
        </w:rPr>
        <w:t>23</w:t>
      </w:r>
      <w:r w:rsidRPr="00500D99">
        <w:rPr>
          <w:lang w:val="en-US"/>
        </w:rPr>
        <w:t>.</w:t>
      </w:r>
    </w:p>
    <w:p w14:paraId="4E30F702" w14:textId="77777777" w:rsidR="002B60BF" w:rsidRDefault="002B60BF" w:rsidP="002B60BF">
      <w:pPr>
        <w:pStyle w:val="Reasons"/>
      </w:pPr>
    </w:p>
    <w:p w14:paraId="4780ED08" w14:textId="77777777" w:rsidR="002B60BF" w:rsidRDefault="002B60BF" w:rsidP="002B60BF">
      <w:pPr>
        <w:sectPr w:rsidR="002B60BF" w:rsidSect="006C7CB2">
          <w:headerReference w:type="default" r:id="rId8"/>
          <w:footerReference w:type="even" r:id="rId9"/>
          <w:footerReference w:type="default" r:id="rId10"/>
          <w:headerReference w:type="first" r:id="rId11"/>
          <w:pgSz w:w="11907" w:h="16834" w:code="9"/>
          <w:pgMar w:top="1411" w:right="1138" w:bottom="1411" w:left="1138" w:header="562" w:footer="562" w:gutter="0"/>
          <w:pgNumType w:start="1"/>
          <w:cols w:space="720"/>
          <w:docGrid w:linePitch="326"/>
        </w:sectPr>
      </w:pPr>
      <w:r w:rsidRPr="005528E1">
        <w:t xml:space="preserve"> </w:t>
      </w:r>
    </w:p>
    <w:p w14:paraId="38121590" w14:textId="77777777" w:rsidR="002B60BF" w:rsidRPr="00500D99" w:rsidRDefault="002B60BF" w:rsidP="002B60BF">
      <w:pPr>
        <w:pStyle w:val="AppendixNo"/>
        <w:rPr>
          <w:lang w:val="en-US"/>
        </w:rPr>
      </w:pPr>
      <w:r w:rsidRPr="00500D99">
        <w:rPr>
          <w:lang w:val="en-US"/>
        </w:rPr>
        <w:lastRenderedPageBreak/>
        <w:t>ATTACHMENT</w:t>
      </w:r>
    </w:p>
    <w:p w14:paraId="28D1FDFF" w14:textId="77777777" w:rsidR="002B60BF" w:rsidRPr="00950A87" w:rsidRDefault="002B60BF" w:rsidP="002B60BF">
      <w:pPr>
        <w:tabs>
          <w:tab w:val="left" w:pos="699"/>
          <w:tab w:val="left" w:pos="1080"/>
          <w:tab w:val="left" w:pos="7257"/>
          <w:tab w:val="left" w:pos="7920"/>
          <w:tab w:val="left" w:pos="8508"/>
          <w:tab w:val="left" w:pos="9216"/>
        </w:tabs>
        <w:spacing w:before="360"/>
        <w:jc w:val="center"/>
        <w:rPr>
          <w:b/>
        </w:rPr>
      </w:pPr>
      <w:r w:rsidRPr="00500D99">
        <w:rPr>
          <w:b/>
        </w:rPr>
        <w:t xml:space="preserve">PROPOSAL FOR ADDITIONAL AGENDA ITEM </w:t>
      </w:r>
      <w:r>
        <w:rPr>
          <w:b/>
        </w:rPr>
        <w:t>T</w:t>
      </w:r>
      <w:r w:rsidRPr="00950A87">
        <w:rPr>
          <w:b/>
        </w:rPr>
        <w:t xml:space="preserve">O CONSIDER IMPLEMENTING A MECHANISM IN RR APPENDIX </w:t>
      </w:r>
      <w:r w:rsidRPr="00950A87">
        <w:rPr>
          <w:b/>
          <w:bCs/>
        </w:rPr>
        <w:t>10</w:t>
      </w:r>
      <w:r w:rsidRPr="00950A87">
        <w:rPr>
          <w:b/>
        </w:rPr>
        <w:t xml:space="preserve"> TO IMPROVE THE REPORTING AND RESOLUTION OF INTERFERENCE TO EARTH EXPLORATION-SATELLITE SERVICE PASSIVE SENSORS</w:t>
      </w:r>
    </w:p>
    <w:p w14:paraId="1B09DA75" w14:textId="77777777" w:rsidR="002B60BF" w:rsidRPr="00500D99" w:rsidRDefault="002B60BF" w:rsidP="002B60BF">
      <w:pPr>
        <w:pStyle w:val="Normalaftertitle"/>
        <w:rPr>
          <w:lang w:val="en-US"/>
        </w:rPr>
      </w:pPr>
      <w:r w:rsidRPr="00500D99">
        <w:rPr>
          <w:b/>
          <w:bCs/>
          <w:i/>
          <w:iCs/>
          <w:lang w:val="en-US"/>
        </w:rPr>
        <w:t>Subject:</w:t>
      </w:r>
      <w:r w:rsidRPr="00500D99">
        <w:rPr>
          <w:lang w:val="en-US"/>
        </w:rPr>
        <w:t xml:space="preserve"> Proposed future WRC agenda item for WRC-</w:t>
      </w:r>
      <w:r>
        <w:rPr>
          <w:lang w:val="en-US"/>
        </w:rPr>
        <w:t>23</w:t>
      </w:r>
      <w:r w:rsidRPr="00500D99">
        <w:rPr>
          <w:lang w:val="en-US"/>
        </w:rPr>
        <w:t xml:space="preserve"> </w:t>
      </w:r>
      <w:r>
        <w:rPr>
          <w:lang w:val="en-US"/>
        </w:rPr>
        <w:t>to consider the processes for reporting and resolving harmful interference to passive sensors</w:t>
      </w:r>
    </w:p>
    <w:p w14:paraId="640E8488" w14:textId="77777777" w:rsidR="002B60BF" w:rsidRPr="00500D99" w:rsidRDefault="002B60BF" w:rsidP="002B60BF">
      <w:pPr>
        <w:pBdr>
          <w:bottom w:val="single" w:sz="12" w:space="1" w:color="auto"/>
        </w:pBdr>
        <w:tabs>
          <w:tab w:val="left" w:pos="794"/>
          <w:tab w:val="left" w:pos="1191"/>
          <w:tab w:val="left" w:pos="1588"/>
          <w:tab w:val="left" w:pos="1985"/>
        </w:tabs>
      </w:pPr>
    </w:p>
    <w:p w14:paraId="1BFF40EE" w14:textId="77777777" w:rsidR="002B60BF" w:rsidRPr="00500D99" w:rsidRDefault="002B60BF" w:rsidP="002B60BF">
      <w:pPr>
        <w:rPr>
          <w:b/>
          <w:spacing w:val="-1"/>
        </w:rPr>
      </w:pPr>
    </w:p>
    <w:p w14:paraId="2A6AB70A" w14:textId="77777777" w:rsidR="002B60BF" w:rsidRPr="00500D99" w:rsidRDefault="002B60BF" w:rsidP="002B60BF">
      <w:r w:rsidRPr="00500D99">
        <w:rPr>
          <w:b/>
          <w:i/>
          <w:iCs/>
          <w:spacing w:val="-1"/>
        </w:rPr>
        <w:t>Origin:</w:t>
      </w:r>
      <w:r w:rsidRPr="00500D99">
        <w:rPr>
          <w:b/>
          <w:i/>
          <w:iCs/>
        </w:rPr>
        <w:t xml:space="preserve"> </w:t>
      </w:r>
      <w:r>
        <w:t>[TBD]</w:t>
      </w:r>
    </w:p>
    <w:p w14:paraId="5AFCC689" w14:textId="77777777" w:rsidR="002B60BF" w:rsidRPr="00500D99" w:rsidRDefault="002B60BF" w:rsidP="002B60BF">
      <w:pPr>
        <w:pBdr>
          <w:bottom w:val="single" w:sz="12" w:space="1" w:color="auto"/>
        </w:pBdr>
        <w:tabs>
          <w:tab w:val="left" w:pos="794"/>
          <w:tab w:val="left" w:pos="1191"/>
          <w:tab w:val="left" w:pos="1588"/>
          <w:tab w:val="left" w:pos="1985"/>
        </w:tabs>
        <w:rPr>
          <w:color w:val="000000"/>
        </w:rPr>
      </w:pPr>
    </w:p>
    <w:p w14:paraId="2E594FAF" w14:textId="77777777" w:rsidR="002B60BF" w:rsidRPr="00500D99" w:rsidRDefault="002B60BF" w:rsidP="002B60BF">
      <w:r w:rsidRPr="00500D99">
        <w:rPr>
          <w:b/>
          <w:bCs/>
          <w:i/>
          <w:iCs/>
          <w:color w:val="000000"/>
        </w:rPr>
        <w:t>Proposal</w:t>
      </w:r>
      <w:r w:rsidRPr="00500D99">
        <w:rPr>
          <w:b/>
          <w:bCs/>
          <w:i/>
          <w:iCs/>
        </w:rPr>
        <w:t>:</w:t>
      </w:r>
      <w:r w:rsidRPr="00500D99">
        <w:rPr>
          <w:i/>
          <w:iCs/>
          <w:color w:val="000000"/>
        </w:rPr>
        <w:t xml:space="preserve"> </w:t>
      </w:r>
      <w:r>
        <w:t>T</w:t>
      </w:r>
      <w:r w:rsidRPr="00911036">
        <w:t xml:space="preserve">o consider </w:t>
      </w:r>
      <w:r>
        <w:t xml:space="preserve">implementing a mechanism in RR Appendix </w:t>
      </w:r>
      <w:r w:rsidRPr="00107AAE">
        <w:rPr>
          <w:b/>
          <w:bCs/>
        </w:rPr>
        <w:t>10</w:t>
      </w:r>
      <w:r>
        <w:t xml:space="preserve"> to improve the reporting and resolution of interference to Earth exploration-satellite service passive sensors </w:t>
      </w:r>
      <w:r w:rsidRPr="00911036">
        <w:t xml:space="preserve"> in accordance with Resolution </w:t>
      </w:r>
      <w:r w:rsidRPr="00911036">
        <w:rPr>
          <w:b/>
        </w:rPr>
        <w:t>YYY (WRC-19)</w:t>
      </w:r>
      <w:r w:rsidRPr="00911036">
        <w:t>.</w:t>
      </w:r>
    </w:p>
    <w:p w14:paraId="3352C537" w14:textId="77777777" w:rsidR="002B60BF" w:rsidRPr="00500D99" w:rsidRDefault="002B60BF" w:rsidP="002B60BF">
      <w:r w:rsidRPr="00500D99">
        <w:rPr>
          <w:b/>
          <w:i/>
          <w:color w:val="000000"/>
        </w:rPr>
        <w:t>Background/reason</w:t>
      </w:r>
      <w:r w:rsidRPr="00500D99">
        <w:rPr>
          <w:b/>
          <w:bCs/>
          <w:i/>
          <w:iCs/>
          <w:color w:val="000000"/>
        </w:rPr>
        <w:t>:</w:t>
      </w:r>
    </w:p>
    <w:p w14:paraId="0964A441" w14:textId="77777777" w:rsidR="002B60BF" w:rsidRPr="00500D99" w:rsidRDefault="002B60BF" w:rsidP="002B60BF">
      <w:r>
        <w:t xml:space="preserve">Procedures are contained in Section VI of Article </w:t>
      </w:r>
      <w:r w:rsidRPr="00A243B9">
        <w:rPr>
          <w:b/>
        </w:rPr>
        <w:t>15</w:t>
      </w:r>
      <w:r>
        <w:t xml:space="preserve"> to address the actions to be taken when harmful interference occurs between networks authorized by different Administrations.  In particular, RR No. </w:t>
      </w:r>
      <w:r w:rsidRPr="00455D2B">
        <w:rPr>
          <w:b/>
        </w:rPr>
        <w:t>15.27</w:t>
      </w:r>
      <w:r>
        <w:t xml:space="preserve"> states f</w:t>
      </w:r>
      <w:r w:rsidRPr="00A243B9">
        <w:t>ull particulars relating to harmful interference shall, whenever possible, be given</w:t>
      </w:r>
      <w:r>
        <w:t xml:space="preserve"> </w:t>
      </w:r>
      <w:r w:rsidRPr="00A243B9">
        <w:t xml:space="preserve">in the form indicated in Appendix </w:t>
      </w:r>
      <w:r w:rsidRPr="00A243B9">
        <w:rPr>
          <w:b/>
        </w:rPr>
        <w:t>10</w:t>
      </w:r>
      <w:r w:rsidRPr="00A243B9">
        <w:t>.</w:t>
      </w:r>
      <w:r>
        <w:t xml:space="preserve">  </w:t>
      </w:r>
      <w:r w:rsidRPr="00610D75">
        <w:t xml:space="preserve">As Appendix </w:t>
      </w:r>
      <w:r w:rsidRPr="00610D75">
        <w:rPr>
          <w:b/>
        </w:rPr>
        <w:t>10</w:t>
      </w:r>
      <w:r w:rsidRPr="00610D75">
        <w:t xml:space="preserve"> was designed with terrestrial </w:t>
      </w:r>
      <w:r>
        <w:t xml:space="preserve">radiocommunication </w:t>
      </w:r>
      <w:r w:rsidRPr="00610D75">
        <w:t xml:space="preserve">services in mind, its applicability related to </w:t>
      </w:r>
      <w:r>
        <w:t xml:space="preserve">harmful interference </w:t>
      </w:r>
      <w:r w:rsidRPr="00610D75">
        <w:t>detected by EESS (passive) sensors is very limited.</w:t>
      </w:r>
      <w:r>
        <w:t xml:space="preserve">  Passive sensors have unique characteristics to detect the particulars of the interference using different parameters from those of stations used for radiocommunication.  The ITU-R has approved Recommendation ITU-R RS.2106 which provides data fields which should be used for the d</w:t>
      </w:r>
      <w:r w:rsidRPr="00610D75">
        <w:t>etection and resolution of radio frequency interference to</w:t>
      </w:r>
      <w:r>
        <w:t xml:space="preserve"> </w:t>
      </w:r>
      <w:r w:rsidRPr="00610D75">
        <w:t>Earth exploration-satellite service (passive) sensors</w:t>
      </w:r>
      <w:r>
        <w:t>.</w:t>
      </w:r>
    </w:p>
    <w:p w14:paraId="74FDF9D9" w14:textId="77777777" w:rsidR="002B60BF" w:rsidRPr="00500D99" w:rsidRDefault="002B60BF" w:rsidP="002B60BF">
      <w:pPr>
        <w:pBdr>
          <w:bottom w:val="single" w:sz="12" w:space="1" w:color="auto"/>
        </w:pBdr>
        <w:rPr>
          <w:color w:val="000000"/>
        </w:rPr>
      </w:pPr>
    </w:p>
    <w:p w14:paraId="4E66E86D" w14:textId="77777777" w:rsidR="002B60BF" w:rsidRPr="00500D99" w:rsidRDefault="002B60BF" w:rsidP="002B60BF">
      <w:pPr>
        <w:rPr>
          <w:bCs/>
          <w:color w:val="000000"/>
        </w:rPr>
      </w:pPr>
      <w:r w:rsidRPr="00500D99">
        <w:rPr>
          <w:b/>
          <w:i/>
          <w:color w:val="000000"/>
        </w:rPr>
        <w:t>Radiocommunication services concerned</w:t>
      </w:r>
      <w:r w:rsidRPr="00500D99">
        <w:rPr>
          <w:b/>
          <w:bCs/>
          <w:i/>
          <w:iCs/>
          <w:color w:val="000000"/>
        </w:rPr>
        <w:t xml:space="preserve">: </w:t>
      </w:r>
      <w:r w:rsidRPr="00500D99">
        <w:rPr>
          <w:bCs/>
          <w:iCs/>
          <w:color w:val="000000"/>
        </w:rPr>
        <w:t>Earth exploration-satellite service</w:t>
      </w:r>
      <w:r>
        <w:rPr>
          <w:bCs/>
          <w:iCs/>
          <w:color w:val="000000"/>
        </w:rPr>
        <w:t>,</w:t>
      </w:r>
      <w:r w:rsidRPr="00500D99">
        <w:rPr>
          <w:bCs/>
          <w:iCs/>
          <w:color w:val="000000"/>
        </w:rPr>
        <w:t xml:space="preserve"> </w:t>
      </w:r>
      <w:r>
        <w:rPr>
          <w:bCs/>
          <w:iCs/>
          <w:color w:val="000000"/>
        </w:rPr>
        <w:t>fixed service, mobile service</w:t>
      </w:r>
    </w:p>
    <w:p w14:paraId="5CEF7B55" w14:textId="77777777" w:rsidR="002B60BF" w:rsidRPr="00500D99" w:rsidRDefault="002B60BF" w:rsidP="002B60BF">
      <w:pPr>
        <w:pBdr>
          <w:bottom w:val="single" w:sz="12" w:space="1" w:color="auto"/>
        </w:pBdr>
        <w:rPr>
          <w:color w:val="000000"/>
        </w:rPr>
      </w:pPr>
    </w:p>
    <w:p w14:paraId="6A5B4EA2" w14:textId="77777777" w:rsidR="002B60BF" w:rsidRPr="00500D99" w:rsidRDefault="002B60BF" w:rsidP="002B60BF">
      <w:pPr>
        <w:rPr>
          <w:b/>
          <w:bCs/>
          <w:i/>
          <w:color w:val="000000"/>
        </w:rPr>
      </w:pPr>
      <w:r w:rsidRPr="00500D99">
        <w:rPr>
          <w:b/>
          <w:i/>
          <w:color w:val="000000"/>
        </w:rPr>
        <w:t>Indication of possible difficulties</w:t>
      </w:r>
      <w:r w:rsidRPr="00500D99">
        <w:rPr>
          <w:b/>
          <w:bCs/>
          <w:i/>
          <w:iCs/>
          <w:color w:val="000000"/>
        </w:rPr>
        <w:t>:</w:t>
      </w:r>
      <w:r w:rsidRPr="00500D99">
        <w:rPr>
          <w:bCs/>
          <w:iCs/>
          <w:color w:val="000000"/>
        </w:rPr>
        <w:t xml:space="preserve"> None foreseen</w:t>
      </w:r>
    </w:p>
    <w:p w14:paraId="4BE48620" w14:textId="77777777" w:rsidR="002B60BF" w:rsidRPr="00500D99" w:rsidRDefault="002B60BF" w:rsidP="002B60BF">
      <w:pPr>
        <w:pBdr>
          <w:bottom w:val="single" w:sz="12" w:space="1" w:color="auto"/>
        </w:pBdr>
        <w:rPr>
          <w:color w:val="000000"/>
        </w:rPr>
      </w:pPr>
    </w:p>
    <w:p w14:paraId="18FA5B56" w14:textId="77777777" w:rsidR="002B60BF" w:rsidRPr="00500D99" w:rsidRDefault="002B60BF" w:rsidP="002B60BF">
      <w:pPr>
        <w:rPr>
          <w:b/>
          <w:bCs/>
          <w:i/>
          <w:color w:val="000000"/>
        </w:rPr>
      </w:pPr>
      <w:r w:rsidRPr="00500D99">
        <w:rPr>
          <w:b/>
          <w:i/>
          <w:color w:val="000000"/>
        </w:rPr>
        <w:t>Previous/ongoing studies on the issue</w:t>
      </w:r>
      <w:r w:rsidRPr="00500D99">
        <w:rPr>
          <w:b/>
          <w:bCs/>
          <w:i/>
          <w:iCs/>
          <w:color w:val="000000"/>
        </w:rPr>
        <w:t>:</w:t>
      </w:r>
      <w:r w:rsidRPr="00500D99">
        <w:rPr>
          <w:bCs/>
          <w:iCs/>
          <w:color w:val="000000"/>
        </w:rPr>
        <w:t xml:space="preserve"> </w:t>
      </w:r>
      <w:r>
        <w:rPr>
          <w:bCs/>
          <w:iCs/>
          <w:color w:val="000000"/>
        </w:rPr>
        <w:t xml:space="preserve">ITU-R WP 7C has already developed Recommendation ITU-R RS.2106-0, </w:t>
      </w:r>
      <w:r w:rsidRPr="0087604C">
        <w:rPr>
          <w:bCs/>
          <w:iCs/>
          <w:color w:val="000000"/>
        </w:rPr>
        <w:t>Detection and resolution of radio frequency interference to Earth exploration-satellite service (passive) sensors</w:t>
      </w:r>
    </w:p>
    <w:p w14:paraId="578EA052" w14:textId="77777777" w:rsidR="002B60BF" w:rsidRPr="00500D99" w:rsidRDefault="002B60BF" w:rsidP="002B60BF">
      <w:pPr>
        <w:pBdr>
          <w:bottom w:val="single" w:sz="12" w:space="1" w:color="auto"/>
        </w:pBdr>
        <w:rPr>
          <w:color w:val="000000"/>
        </w:rPr>
      </w:pPr>
    </w:p>
    <w:tbl>
      <w:tblPr>
        <w:tblW w:w="0" w:type="auto"/>
        <w:jc w:val="center"/>
        <w:tblBorders>
          <w:bottom w:val="single" w:sz="12" w:space="0" w:color="auto"/>
          <w:insideH w:val="single" w:sz="12" w:space="0" w:color="auto"/>
          <w:insideV w:val="single" w:sz="12" w:space="0" w:color="auto"/>
        </w:tblBorders>
        <w:tblCellMar>
          <w:left w:w="0" w:type="dxa"/>
          <w:right w:w="0" w:type="dxa"/>
        </w:tblCellMar>
        <w:tblLook w:val="00A0" w:firstRow="1" w:lastRow="0" w:firstColumn="1" w:lastColumn="0" w:noHBand="0" w:noVBand="0"/>
      </w:tblPr>
      <w:tblGrid>
        <w:gridCol w:w="3979"/>
        <w:gridCol w:w="5357"/>
      </w:tblGrid>
      <w:tr w:rsidR="002B60BF" w:rsidRPr="00500D99" w14:paraId="763A0F59" w14:textId="77777777" w:rsidTr="006C7CB2">
        <w:trPr>
          <w:jc w:val="center"/>
        </w:trPr>
        <w:tc>
          <w:tcPr>
            <w:tcW w:w="3979" w:type="dxa"/>
            <w:tcBorders>
              <w:top w:val="nil"/>
              <w:left w:val="nil"/>
            </w:tcBorders>
          </w:tcPr>
          <w:p w14:paraId="15A95ED4" w14:textId="77777777" w:rsidR="002B60BF" w:rsidRPr="00500D99" w:rsidRDefault="002B60BF" w:rsidP="006C7CB2">
            <w:pPr>
              <w:framePr w:hSpace="181" w:wrap="notBeside" w:vAnchor="text" w:hAnchor="text" w:xAlign="center" w:y="1"/>
              <w:tabs>
                <w:tab w:val="left" w:pos="4366"/>
              </w:tabs>
              <w:rPr>
                <w:b/>
                <w:bCs/>
                <w:i/>
                <w:iCs/>
                <w:color w:val="000000"/>
              </w:rPr>
            </w:pPr>
            <w:r w:rsidRPr="00500D99">
              <w:rPr>
                <w:b/>
                <w:i/>
                <w:color w:val="000000"/>
              </w:rPr>
              <w:t>Studies to be carried out by</w:t>
            </w:r>
            <w:r w:rsidRPr="00500D99">
              <w:rPr>
                <w:b/>
                <w:bCs/>
                <w:i/>
                <w:iCs/>
                <w:color w:val="000000"/>
              </w:rPr>
              <w:t xml:space="preserve">: </w:t>
            </w:r>
            <w:r>
              <w:rPr>
                <w:bCs/>
                <w:iCs/>
                <w:color w:val="000000"/>
              </w:rPr>
              <w:t>WP</w:t>
            </w:r>
            <w:r w:rsidRPr="00500D99">
              <w:rPr>
                <w:bCs/>
                <w:iCs/>
                <w:color w:val="000000"/>
              </w:rPr>
              <w:t xml:space="preserve"> 7</w:t>
            </w:r>
            <w:r>
              <w:rPr>
                <w:bCs/>
                <w:iCs/>
                <w:color w:val="000000"/>
              </w:rPr>
              <w:t>C</w:t>
            </w:r>
          </w:p>
        </w:tc>
        <w:tc>
          <w:tcPr>
            <w:tcW w:w="5357" w:type="dxa"/>
            <w:tcBorders>
              <w:top w:val="nil"/>
              <w:right w:val="nil"/>
            </w:tcBorders>
          </w:tcPr>
          <w:p w14:paraId="1DA7BA38" w14:textId="77777777" w:rsidR="002B60BF" w:rsidRPr="007D7E0B" w:rsidRDefault="002B60BF" w:rsidP="006C7CB2">
            <w:pPr>
              <w:framePr w:hSpace="181" w:wrap="notBeside" w:vAnchor="text" w:hAnchor="text" w:xAlign="center" w:y="1"/>
              <w:tabs>
                <w:tab w:val="left" w:pos="360"/>
                <w:tab w:val="left" w:pos="900"/>
                <w:tab w:val="left" w:pos="4366"/>
              </w:tabs>
              <w:ind w:left="113"/>
              <w:rPr>
                <w:b/>
                <w:iCs/>
                <w:color w:val="000000"/>
              </w:rPr>
            </w:pPr>
            <w:r w:rsidRPr="00500D99">
              <w:rPr>
                <w:b/>
                <w:i/>
                <w:color w:val="000000"/>
              </w:rPr>
              <w:t>with the participation of</w:t>
            </w:r>
            <w:r>
              <w:rPr>
                <w:b/>
                <w:i/>
                <w:iCs/>
                <w:color w:val="000000"/>
              </w:rPr>
              <w:t>:</w:t>
            </w:r>
          </w:p>
          <w:p w14:paraId="469FA998" w14:textId="77777777" w:rsidR="002B60BF" w:rsidRPr="00500D99" w:rsidRDefault="002B60BF" w:rsidP="006C7CB2">
            <w:pPr>
              <w:framePr w:hSpace="181" w:wrap="notBeside" w:vAnchor="text" w:hAnchor="text" w:xAlign="center" w:y="1"/>
              <w:tabs>
                <w:tab w:val="left" w:pos="4366"/>
              </w:tabs>
              <w:rPr>
                <w:b/>
                <w:bCs/>
                <w:i/>
                <w:iCs/>
                <w:color w:val="000000"/>
              </w:rPr>
            </w:pPr>
          </w:p>
        </w:tc>
      </w:tr>
    </w:tbl>
    <w:p w14:paraId="2C6BAF16" w14:textId="77777777" w:rsidR="002B60BF" w:rsidRPr="00500D99" w:rsidRDefault="002B60BF" w:rsidP="002B60BF">
      <w:pPr>
        <w:rPr>
          <w:bCs/>
          <w:color w:val="000000"/>
        </w:rPr>
      </w:pPr>
      <w:r w:rsidRPr="00500D99">
        <w:rPr>
          <w:b/>
          <w:i/>
          <w:color w:val="000000"/>
        </w:rPr>
        <w:t>ITU-R Study Groups concerned</w:t>
      </w:r>
      <w:r w:rsidRPr="00500D99">
        <w:rPr>
          <w:b/>
          <w:bCs/>
          <w:i/>
          <w:iCs/>
          <w:color w:val="000000"/>
        </w:rPr>
        <w:t>:</w:t>
      </w:r>
      <w:r w:rsidRPr="007C0B6D">
        <w:rPr>
          <w:bCs/>
          <w:iCs/>
          <w:color w:val="000000"/>
        </w:rPr>
        <w:t xml:space="preserve"> SG 1, </w:t>
      </w:r>
      <w:r w:rsidRPr="00500D99">
        <w:rPr>
          <w:bCs/>
          <w:iCs/>
          <w:color w:val="000000"/>
        </w:rPr>
        <w:t>SG 5</w:t>
      </w:r>
    </w:p>
    <w:p w14:paraId="3A28AC3E" w14:textId="77777777" w:rsidR="002B60BF" w:rsidRPr="00500D99" w:rsidRDefault="002B60BF" w:rsidP="002B60BF">
      <w:pPr>
        <w:pBdr>
          <w:bottom w:val="single" w:sz="12" w:space="1" w:color="auto"/>
        </w:pBdr>
        <w:rPr>
          <w:color w:val="000000"/>
        </w:rPr>
      </w:pPr>
    </w:p>
    <w:p w14:paraId="4564AAC7" w14:textId="77777777" w:rsidR="002B60BF" w:rsidRPr="00500D99" w:rsidRDefault="002B60BF" w:rsidP="002B60BF">
      <w:pPr>
        <w:tabs>
          <w:tab w:val="left" w:pos="360"/>
          <w:tab w:val="left" w:pos="900"/>
        </w:tabs>
        <w:rPr>
          <w:b/>
          <w:i/>
          <w:iCs/>
          <w:color w:val="000000"/>
        </w:rPr>
      </w:pPr>
      <w:r w:rsidRPr="00500D99">
        <w:rPr>
          <w:b/>
          <w:i/>
          <w:color w:val="000000"/>
        </w:rPr>
        <w:t>ITU resource implications, including financial implications (refer to CV126)</w:t>
      </w:r>
      <w:r w:rsidRPr="00500D99">
        <w:rPr>
          <w:b/>
          <w:i/>
          <w:iCs/>
          <w:color w:val="000000"/>
        </w:rPr>
        <w:t xml:space="preserve">: </w:t>
      </w:r>
      <w:r w:rsidRPr="00500D99">
        <w:rPr>
          <w:bCs/>
          <w:iCs/>
          <w:color w:val="000000"/>
        </w:rPr>
        <w:t>Minimal</w:t>
      </w:r>
    </w:p>
    <w:p w14:paraId="41F86F7B" w14:textId="77777777" w:rsidR="002B60BF" w:rsidRPr="00500D99" w:rsidRDefault="002B60BF" w:rsidP="002B60BF">
      <w:pPr>
        <w:pBdr>
          <w:bottom w:val="single" w:sz="12" w:space="1" w:color="auto"/>
        </w:pBdr>
        <w:rPr>
          <w:color w:val="000000"/>
        </w:rPr>
      </w:pPr>
    </w:p>
    <w:p w14:paraId="72D99DB1" w14:textId="77777777" w:rsidR="002B60BF" w:rsidRPr="00500D99" w:rsidRDefault="002B60BF" w:rsidP="002B60BF">
      <w:pPr>
        <w:tabs>
          <w:tab w:val="left" w:pos="4366"/>
        </w:tabs>
        <w:rPr>
          <w:color w:val="000000"/>
        </w:rPr>
      </w:pPr>
      <w:r w:rsidRPr="00500D99">
        <w:rPr>
          <w:b/>
          <w:i/>
          <w:color w:val="000000"/>
        </w:rPr>
        <w:t>Common regional proposal</w:t>
      </w:r>
      <w:r w:rsidRPr="00500D99">
        <w:rPr>
          <w:b/>
          <w:bCs/>
          <w:i/>
          <w:iCs/>
          <w:color w:val="000000"/>
        </w:rPr>
        <w:t>:</w:t>
      </w:r>
      <w:r w:rsidRPr="00500D99">
        <w:rPr>
          <w:color w:val="000000"/>
        </w:rPr>
        <w:t xml:space="preserve">  Yes/No</w:t>
      </w:r>
      <w:r w:rsidRPr="00500D99">
        <w:rPr>
          <w:color w:val="000000"/>
        </w:rPr>
        <w:tab/>
      </w:r>
      <w:proofErr w:type="spellStart"/>
      <w:r w:rsidRPr="00500D99">
        <w:rPr>
          <w:b/>
          <w:i/>
          <w:color w:val="000000"/>
        </w:rPr>
        <w:t>Multicountry</w:t>
      </w:r>
      <w:proofErr w:type="spellEnd"/>
      <w:r w:rsidRPr="00500D99">
        <w:rPr>
          <w:b/>
          <w:i/>
          <w:color w:val="000000"/>
        </w:rPr>
        <w:t xml:space="preserve"> proposal</w:t>
      </w:r>
      <w:r w:rsidRPr="00500D99">
        <w:rPr>
          <w:b/>
          <w:bCs/>
          <w:i/>
          <w:iCs/>
          <w:color w:val="000000"/>
        </w:rPr>
        <w:t xml:space="preserve">:  </w:t>
      </w:r>
      <w:r w:rsidRPr="00500D99">
        <w:rPr>
          <w:color w:val="000000"/>
        </w:rPr>
        <w:t>Yes/No</w:t>
      </w:r>
    </w:p>
    <w:p w14:paraId="2183919A" w14:textId="77777777" w:rsidR="002B60BF" w:rsidRPr="00ED47C0" w:rsidRDefault="002B60BF" w:rsidP="002B60BF">
      <w:pPr>
        <w:tabs>
          <w:tab w:val="left" w:pos="567"/>
          <w:tab w:val="left" w:pos="900"/>
          <w:tab w:val="left" w:pos="4366"/>
        </w:tabs>
        <w:rPr>
          <w:b/>
          <w:bCs/>
          <w:i/>
          <w:iCs/>
          <w:color w:val="000000"/>
        </w:rPr>
      </w:pPr>
      <w:r w:rsidRPr="00500D99">
        <w:rPr>
          <w:i/>
          <w:iCs/>
          <w:color w:val="000000"/>
        </w:rPr>
        <w:lastRenderedPageBreak/>
        <w:tab/>
      </w:r>
      <w:r w:rsidRPr="00ED47C0">
        <w:rPr>
          <w:b/>
          <w:bCs/>
          <w:i/>
          <w:iCs/>
          <w:color w:val="000000"/>
        </w:rPr>
        <w:t>Number of countries:</w:t>
      </w:r>
    </w:p>
    <w:p w14:paraId="4F7595FD" w14:textId="77777777" w:rsidR="002B60BF" w:rsidRPr="00500D99" w:rsidRDefault="002B60BF" w:rsidP="002B60BF">
      <w:pPr>
        <w:pBdr>
          <w:bottom w:val="single" w:sz="12" w:space="1" w:color="auto"/>
        </w:pBdr>
        <w:rPr>
          <w:color w:val="000000"/>
        </w:rPr>
      </w:pPr>
    </w:p>
    <w:p w14:paraId="6D07EAF7" w14:textId="77777777" w:rsidR="002B60BF" w:rsidRPr="00500D99" w:rsidRDefault="002B60BF" w:rsidP="002B60BF">
      <w:pPr>
        <w:rPr>
          <w:color w:val="000000"/>
        </w:rPr>
      </w:pPr>
      <w:r w:rsidRPr="00500D99">
        <w:rPr>
          <w:b/>
          <w:bCs/>
          <w:i/>
          <w:iCs/>
          <w:color w:val="000000"/>
        </w:rPr>
        <w:t>Remarks</w:t>
      </w:r>
    </w:p>
    <w:p w14:paraId="63CE00B0" w14:textId="77777777" w:rsidR="002B60BF" w:rsidRPr="00500D99" w:rsidRDefault="002B60BF" w:rsidP="002B60BF">
      <w:pPr>
        <w:pStyle w:val="Reasons"/>
        <w:rPr>
          <w:lang w:val="en-US"/>
        </w:rPr>
      </w:pPr>
    </w:p>
    <w:p w14:paraId="70FD3C9F" w14:textId="77777777" w:rsidR="002B60BF" w:rsidRPr="005528E1" w:rsidRDefault="002B60BF" w:rsidP="002B60BF">
      <w:pPr>
        <w:jc w:val="center"/>
      </w:pPr>
      <w:r w:rsidRPr="00500D99">
        <w:t>______________</w:t>
      </w:r>
    </w:p>
    <w:p w14:paraId="3E0B940D" w14:textId="77777777" w:rsidR="00060B90" w:rsidRDefault="00060B90" w:rsidP="00E73699">
      <w:pPr>
        <w:rPr>
          <w:b/>
        </w:rPr>
      </w:pPr>
    </w:p>
    <w:p w14:paraId="5D3B8CF7" w14:textId="77777777" w:rsidR="00060B90" w:rsidRDefault="00060B90" w:rsidP="00E73699">
      <w:pPr>
        <w:rPr>
          <w:b/>
        </w:rPr>
      </w:pPr>
    </w:p>
    <w:p w14:paraId="509BBC31" w14:textId="77777777" w:rsidR="00060B90" w:rsidRDefault="00060B90" w:rsidP="00E73699">
      <w:pPr>
        <w:rPr>
          <w:b/>
        </w:rPr>
      </w:pPr>
    </w:p>
    <w:p w14:paraId="018F8330" w14:textId="77777777" w:rsidR="00060B90" w:rsidRDefault="00060B90" w:rsidP="00E73699">
      <w:pPr>
        <w:rPr>
          <w:b/>
        </w:rPr>
      </w:pPr>
    </w:p>
    <w:p w14:paraId="79A884AD" w14:textId="77777777" w:rsidR="00754094" w:rsidRDefault="00754094" w:rsidP="0028196A">
      <w:pPr>
        <w:rPr>
          <w:b/>
        </w:rPr>
      </w:pPr>
    </w:p>
    <w:sectPr w:rsidR="00754094" w:rsidSect="00384522">
      <w:headerReference w:type="default" r:id="rId12"/>
      <w:footerReference w:type="default" r:id="rId13"/>
      <w:pgSz w:w="12240" w:h="15840" w:code="1"/>
      <w:pgMar w:top="720" w:right="1440" w:bottom="720" w:left="1440" w:header="576" w:footer="576"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505948B" w14:textId="77777777" w:rsidR="000A5FB0" w:rsidRDefault="000A5FB0">
      <w:r>
        <w:separator/>
      </w:r>
    </w:p>
  </w:endnote>
  <w:endnote w:type="continuationSeparator" w:id="0">
    <w:p w14:paraId="001192F7" w14:textId="77777777" w:rsidR="000A5FB0" w:rsidRDefault="000A5FB0">
      <w:r>
        <w:continuationSeparator/>
      </w:r>
    </w:p>
  </w:endnote>
  <w:endnote w:type="continuationNotice" w:id="1">
    <w:p w14:paraId="4FD017DA" w14:textId="77777777" w:rsidR="000A5FB0" w:rsidRDefault="000A5FB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altName w:val="Times New Roman"/>
    <w:panose1 w:val="02020803070505020304"/>
    <w:charset w:val="00"/>
    <w:family w:val="roman"/>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G Times">
    <w:altName w:val="Times New Roman"/>
    <w:panose1 w:val="00000000000000000000"/>
    <w:charset w:val="00"/>
    <w:family w:val="roman"/>
    <w:notTrueType/>
    <w:pitch w:val="variable"/>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Courier">
    <w:panose1 w:val="02070409020205020404"/>
    <w:charset w:val="00"/>
    <w:family w:val="auto"/>
    <w:pitch w:val="variable"/>
    <w:sig w:usb0="00000003" w:usb1="00000000" w:usb2="00000000" w:usb3="00000000" w:csb0="00000003"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5E9499" w14:textId="77777777" w:rsidR="00EC6477" w:rsidRDefault="00EC6477" w:rsidP="004E66AE">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1E778581" w14:textId="77777777" w:rsidR="00EC6477" w:rsidRDefault="00EC647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791350" w14:textId="77777777" w:rsidR="00EC6477" w:rsidRDefault="00EC6477" w:rsidP="004E66AE">
    <w:pPr>
      <w:pStyle w:val="Footer"/>
      <w:ind w:right="360"/>
      <w:jc w:val="right"/>
    </w:pPr>
    <w:r w:rsidRPr="00FF6C10">
      <w:rPr>
        <w:sz w:val="20"/>
        <w:szCs w:val="20"/>
      </w:rPr>
      <w:fldChar w:fldCharType="begin"/>
    </w:r>
    <w:r w:rsidRPr="00FF6C10">
      <w:rPr>
        <w:sz w:val="20"/>
        <w:szCs w:val="20"/>
      </w:rPr>
      <w:instrText xml:space="preserve"> PAGE   \* MERGEFORMAT </w:instrText>
    </w:r>
    <w:r w:rsidRPr="00FF6C10">
      <w:rPr>
        <w:sz w:val="20"/>
        <w:szCs w:val="20"/>
      </w:rPr>
      <w:fldChar w:fldCharType="separate"/>
    </w:r>
    <w:r w:rsidR="00EF19D1">
      <w:rPr>
        <w:noProof/>
        <w:sz w:val="20"/>
        <w:szCs w:val="20"/>
      </w:rPr>
      <w:t>2</w:t>
    </w:r>
    <w:r w:rsidRPr="00FF6C10">
      <w:rPr>
        <w:noProof/>
        <w:sz w:val="20"/>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4A86B9" w14:textId="77777777" w:rsidR="00EC6477" w:rsidRDefault="00EC6477">
    <w:pPr>
      <w:pStyle w:val="Footer"/>
      <w:jc w:val="center"/>
    </w:pPr>
    <w:r>
      <w:fldChar w:fldCharType="begin"/>
    </w:r>
    <w:r>
      <w:instrText xml:space="preserve"> PAGE   \* MERGEFORMAT </w:instrText>
    </w:r>
    <w:r>
      <w:fldChar w:fldCharType="separate"/>
    </w:r>
    <w:r w:rsidR="00EF19D1">
      <w:rPr>
        <w:noProof/>
      </w:rPr>
      <w:t>2</w:t>
    </w:r>
    <w:r>
      <w:rPr>
        <w:noProof/>
      </w:rPr>
      <w:fldChar w:fldCharType="end"/>
    </w:r>
  </w:p>
  <w:p w14:paraId="1E1F45C5" w14:textId="77777777" w:rsidR="00EC6477" w:rsidRDefault="00EC64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CDB892E" w14:textId="77777777" w:rsidR="000A5FB0" w:rsidRDefault="000A5FB0">
      <w:r>
        <w:separator/>
      </w:r>
    </w:p>
  </w:footnote>
  <w:footnote w:type="continuationSeparator" w:id="0">
    <w:p w14:paraId="4D9EE81A" w14:textId="77777777" w:rsidR="000A5FB0" w:rsidRDefault="000A5FB0">
      <w:r>
        <w:continuationSeparator/>
      </w:r>
    </w:p>
  </w:footnote>
  <w:footnote w:type="continuationNotice" w:id="1">
    <w:p w14:paraId="459C43D3" w14:textId="77777777" w:rsidR="000A5FB0" w:rsidRDefault="000A5FB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12AF1C" w14:textId="75EA16EE" w:rsidR="00415C5D" w:rsidRDefault="00415C5D" w:rsidP="008D49AF">
    <w:pPr>
      <w:pStyle w:val="Header"/>
      <w:jc w:val="right"/>
    </w:pPr>
    <w:r>
      <w:t>WAC/097 (11.03.19)</w:t>
    </w:r>
  </w:p>
  <w:p w14:paraId="76D2E5E5" w14:textId="7B757B93" w:rsidR="008D49AF" w:rsidRDefault="008D49AF" w:rsidP="008D49AF">
    <w:pPr>
      <w:pStyle w:val="Header"/>
      <w:jc w:val="right"/>
    </w:pPr>
    <w:r>
      <w:t>IWG-4/059 (04 March 2019)</w:t>
    </w:r>
  </w:p>
  <w:p w14:paraId="5AB4318A" w14:textId="77777777" w:rsidR="00EC6477" w:rsidRPr="00921197" w:rsidRDefault="00EC6477" w:rsidP="004E66AE">
    <w:pPr>
      <w:pStyle w:val="Header"/>
      <w:tabs>
        <w:tab w:val="right" w:pos="9720"/>
        <w:tab w:val="right" w:pos="12960"/>
      </w:tabs>
      <w:rPr>
        <w:b/>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E31FB8" w14:textId="77777777" w:rsidR="00EC6477" w:rsidRPr="00921197" w:rsidRDefault="00EC6477" w:rsidP="004E66AE">
    <w:pPr>
      <w:pStyle w:val="Header"/>
      <w:tabs>
        <w:tab w:val="right" w:pos="12960"/>
      </w:tabs>
      <w:rPr>
        <w:b/>
      </w:rPr>
    </w:pPr>
    <w:r>
      <w:rPr>
        <w:b/>
      </w:rPr>
      <w:t>FOR AGENDA</w:t>
    </w:r>
    <w:r>
      <w:rPr>
        <w:b/>
      </w:rPr>
      <w:tab/>
    </w:r>
    <w:r>
      <w:rPr>
        <w:b/>
      </w:rPr>
      <w:tab/>
      <w:t>Doc. 43xxx/1</w:t>
    </w:r>
    <w:r>
      <w:rPr>
        <w:b/>
      </w:rPr>
      <w:tab/>
    </w:r>
    <w:r>
      <w:rPr>
        <w:b/>
      </w:rPr>
      <w:tab/>
    </w:r>
  </w:p>
  <w:p w14:paraId="3444B262" w14:textId="77777777" w:rsidR="00EC6477" w:rsidRPr="00921197" w:rsidRDefault="00EC6477" w:rsidP="004E66AE">
    <w:pPr>
      <w:pStyle w:val="Header"/>
      <w:tabs>
        <w:tab w:val="right" w:pos="12960"/>
      </w:tabs>
      <w:rPr>
        <w:b/>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EE9458" w14:textId="77777777" w:rsidR="00EC6477" w:rsidRPr="003A3ECB" w:rsidRDefault="00EC6477" w:rsidP="006C7CB2">
    <w:pPr>
      <w:tabs>
        <w:tab w:val="left" w:pos="1134"/>
        <w:tab w:val="left" w:pos="1871"/>
        <w:tab w:val="left" w:pos="2268"/>
      </w:tabs>
      <w:overflowPunct w:val="0"/>
      <w:autoSpaceDE w:val="0"/>
      <w:autoSpaceDN w:val="0"/>
      <w:adjustRightInd w:val="0"/>
      <w:jc w:val="center"/>
      <w:textAlignment w:val="baseline"/>
      <w:rPr>
        <w:sz w:val="18"/>
        <w:szCs w:val="20"/>
      </w:rPr>
    </w:pPr>
    <w:r w:rsidRPr="003A3ECB">
      <w:rPr>
        <w:sz w:val="18"/>
        <w:szCs w:val="20"/>
      </w:rPr>
      <w:t xml:space="preserve">FOR AGENDA                                                                                                                                      </w:t>
    </w:r>
    <w:r>
      <w:rPr>
        <w:sz w:val="18"/>
        <w:szCs w:val="20"/>
      </w:rPr>
      <w:t xml:space="preserve">                      RCS 2712_2</w:t>
    </w:r>
  </w:p>
  <w:p w14:paraId="7CBDA950" w14:textId="77777777" w:rsidR="00EC6477" w:rsidRDefault="00EC64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77CAF67A"/>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35B728F"/>
    <w:multiLevelType w:val="hybridMultilevel"/>
    <w:tmpl w:val="410235D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FEB4A7C"/>
    <w:multiLevelType w:val="hybridMultilevel"/>
    <w:tmpl w:val="9E7C6FF8"/>
    <w:lvl w:ilvl="0" w:tplc="E83CE0E0">
      <w:start w:val="1"/>
      <w:numFmt w:val="bullet"/>
      <w:pStyle w:val="ECCBulletsLv1"/>
      <w:lvlText w:val=""/>
      <w:lvlJc w:val="left"/>
      <w:pPr>
        <w:ind w:left="360" w:hanging="360"/>
      </w:pPr>
      <w:rPr>
        <w:rFonts w:ascii="Wingdings" w:hAnsi="Wingdings" w:hint="default"/>
        <w:color w:val="D2232A"/>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0D14B79"/>
    <w:multiLevelType w:val="hybridMultilevel"/>
    <w:tmpl w:val="C1708ADA"/>
    <w:lvl w:ilvl="0" w:tplc="3116AA3E">
      <w:start w:val="1"/>
      <w:numFmt w:val="lowerLetter"/>
      <w:lvlText w:val="%1)"/>
      <w:lvlJc w:val="left"/>
      <w:pPr>
        <w:ind w:left="1140" w:hanging="1140"/>
      </w:pPr>
      <w:rPr>
        <w:rFonts w:hint="default"/>
        <w:i/>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1FEA0675"/>
    <w:multiLevelType w:val="hybridMultilevel"/>
    <w:tmpl w:val="3BDA736E"/>
    <w:lvl w:ilvl="0" w:tplc="BF801294">
      <w:start w:val="1"/>
      <w:numFmt w:val="lowerLetter"/>
      <w:lvlText w:val="%1)"/>
      <w:lvlJc w:val="left"/>
      <w:pPr>
        <w:ind w:left="720" w:hanging="360"/>
      </w:pPr>
      <w:rPr>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1E6373D"/>
    <w:multiLevelType w:val="hybridMultilevel"/>
    <w:tmpl w:val="337C74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31D2CAF"/>
    <w:multiLevelType w:val="multilevel"/>
    <w:tmpl w:val="ACC48140"/>
    <w:lvl w:ilvl="0">
      <w:start w:val="1"/>
      <w:numFmt w:val="decimal"/>
      <w:pStyle w:val="ECCNumberedList"/>
      <w:lvlText w:val="%1."/>
      <w:lvlJc w:val="left"/>
      <w:pPr>
        <w:tabs>
          <w:tab w:val="num" w:pos="340"/>
        </w:tabs>
        <w:ind w:left="340" w:hanging="340"/>
      </w:pPr>
      <w:rPr>
        <w:rFonts w:ascii="Arial" w:hAnsi="Arial" w:hint="default"/>
        <w:b w:val="0"/>
        <w:i w:val="0"/>
        <w:color w:val="D2232A"/>
        <w:sz w:val="20"/>
      </w:rPr>
    </w:lvl>
    <w:lvl w:ilvl="1">
      <w:start w:val="1"/>
      <w:numFmt w:val="bullet"/>
      <w:lvlText w:val=""/>
      <w:lvlJc w:val="left"/>
      <w:pPr>
        <w:tabs>
          <w:tab w:val="num" w:pos="680"/>
        </w:tabs>
        <w:ind w:left="680" w:hanging="340"/>
      </w:pPr>
      <w:rPr>
        <w:rFonts w:ascii="Wingdings" w:hAnsi="Wingdings" w:hint="default"/>
        <w:color w:val="D2232A"/>
      </w:rPr>
    </w:lvl>
    <w:lvl w:ilvl="2">
      <w:start w:val="1"/>
      <w:numFmt w:val="bullet"/>
      <w:lvlText w:val=""/>
      <w:lvlJc w:val="left"/>
      <w:pPr>
        <w:tabs>
          <w:tab w:val="num" w:pos="1021"/>
        </w:tabs>
        <w:ind w:left="1021" w:hanging="341"/>
      </w:pPr>
      <w:rPr>
        <w:rFonts w:ascii="Wingdings" w:hAnsi="Wingdings" w:hint="default"/>
        <w:color w:val="D2232A"/>
      </w:rPr>
    </w:lvl>
    <w:lvl w:ilvl="3">
      <w:start w:val="1"/>
      <w:numFmt w:val="decimal"/>
      <w:lvlText w:val="(%4)"/>
      <w:lvlJc w:val="left"/>
      <w:pPr>
        <w:ind w:left="1043" w:hanging="360"/>
      </w:pPr>
      <w:rPr>
        <w:rFonts w:hint="default"/>
      </w:rPr>
    </w:lvl>
    <w:lvl w:ilvl="4">
      <w:start w:val="1"/>
      <w:numFmt w:val="lowerLetter"/>
      <w:lvlText w:val="(%5)"/>
      <w:lvlJc w:val="left"/>
      <w:pPr>
        <w:ind w:left="1403" w:hanging="360"/>
      </w:pPr>
      <w:rPr>
        <w:rFonts w:hint="default"/>
      </w:rPr>
    </w:lvl>
    <w:lvl w:ilvl="5">
      <w:start w:val="1"/>
      <w:numFmt w:val="lowerRoman"/>
      <w:lvlText w:val="(%6)"/>
      <w:lvlJc w:val="left"/>
      <w:pPr>
        <w:ind w:left="1763" w:hanging="360"/>
      </w:pPr>
      <w:rPr>
        <w:rFonts w:hint="default"/>
      </w:rPr>
    </w:lvl>
    <w:lvl w:ilvl="6">
      <w:start w:val="1"/>
      <w:numFmt w:val="decimal"/>
      <w:lvlText w:val="%7."/>
      <w:lvlJc w:val="left"/>
      <w:pPr>
        <w:ind w:left="2123" w:hanging="360"/>
      </w:pPr>
      <w:rPr>
        <w:rFonts w:hint="default"/>
      </w:rPr>
    </w:lvl>
    <w:lvl w:ilvl="7">
      <w:start w:val="1"/>
      <w:numFmt w:val="lowerLetter"/>
      <w:lvlText w:val="%8."/>
      <w:lvlJc w:val="left"/>
      <w:pPr>
        <w:ind w:left="2483" w:hanging="360"/>
      </w:pPr>
      <w:rPr>
        <w:rFonts w:hint="default"/>
      </w:rPr>
    </w:lvl>
    <w:lvl w:ilvl="8">
      <w:start w:val="1"/>
      <w:numFmt w:val="lowerRoman"/>
      <w:lvlText w:val="%9."/>
      <w:lvlJc w:val="left"/>
      <w:pPr>
        <w:ind w:left="2843" w:hanging="360"/>
      </w:pPr>
      <w:rPr>
        <w:rFonts w:hint="default"/>
      </w:rPr>
    </w:lvl>
  </w:abstractNum>
  <w:abstractNum w:abstractNumId="7" w15:restartNumberingAfterBreak="0">
    <w:nsid w:val="3D407573"/>
    <w:multiLevelType w:val="hybridMultilevel"/>
    <w:tmpl w:val="126E8A16"/>
    <w:lvl w:ilvl="0" w:tplc="F688831A">
      <w:start w:val="1"/>
      <w:numFmt w:val="decimal"/>
      <w:lvlText w:val="%1."/>
      <w:lvlJc w:val="left"/>
      <w:pPr>
        <w:ind w:left="700" w:hanging="360"/>
      </w:pPr>
      <w:rPr>
        <w:rFonts w:hint="default"/>
      </w:rPr>
    </w:lvl>
    <w:lvl w:ilvl="1" w:tplc="04090019" w:tentative="1">
      <w:start w:val="1"/>
      <w:numFmt w:val="lowerLetter"/>
      <w:lvlText w:val="%2."/>
      <w:lvlJc w:val="left"/>
      <w:pPr>
        <w:ind w:left="1420" w:hanging="360"/>
      </w:pPr>
    </w:lvl>
    <w:lvl w:ilvl="2" w:tplc="0409001B" w:tentative="1">
      <w:start w:val="1"/>
      <w:numFmt w:val="lowerRoman"/>
      <w:lvlText w:val="%3."/>
      <w:lvlJc w:val="right"/>
      <w:pPr>
        <w:ind w:left="2140" w:hanging="180"/>
      </w:pPr>
    </w:lvl>
    <w:lvl w:ilvl="3" w:tplc="0409000F" w:tentative="1">
      <w:start w:val="1"/>
      <w:numFmt w:val="decimal"/>
      <w:lvlText w:val="%4."/>
      <w:lvlJc w:val="left"/>
      <w:pPr>
        <w:ind w:left="2860" w:hanging="360"/>
      </w:pPr>
    </w:lvl>
    <w:lvl w:ilvl="4" w:tplc="04090019" w:tentative="1">
      <w:start w:val="1"/>
      <w:numFmt w:val="lowerLetter"/>
      <w:lvlText w:val="%5."/>
      <w:lvlJc w:val="left"/>
      <w:pPr>
        <w:ind w:left="3580" w:hanging="360"/>
      </w:pPr>
    </w:lvl>
    <w:lvl w:ilvl="5" w:tplc="0409001B" w:tentative="1">
      <w:start w:val="1"/>
      <w:numFmt w:val="lowerRoman"/>
      <w:lvlText w:val="%6."/>
      <w:lvlJc w:val="right"/>
      <w:pPr>
        <w:ind w:left="4300" w:hanging="180"/>
      </w:pPr>
    </w:lvl>
    <w:lvl w:ilvl="6" w:tplc="0409000F" w:tentative="1">
      <w:start w:val="1"/>
      <w:numFmt w:val="decimal"/>
      <w:lvlText w:val="%7."/>
      <w:lvlJc w:val="left"/>
      <w:pPr>
        <w:ind w:left="5020" w:hanging="360"/>
      </w:pPr>
    </w:lvl>
    <w:lvl w:ilvl="7" w:tplc="04090019" w:tentative="1">
      <w:start w:val="1"/>
      <w:numFmt w:val="lowerLetter"/>
      <w:lvlText w:val="%8."/>
      <w:lvlJc w:val="left"/>
      <w:pPr>
        <w:ind w:left="5740" w:hanging="360"/>
      </w:pPr>
    </w:lvl>
    <w:lvl w:ilvl="8" w:tplc="0409001B" w:tentative="1">
      <w:start w:val="1"/>
      <w:numFmt w:val="lowerRoman"/>
      <w:lvlText w:val="%9."/>
      <w:lvlJc w:val="right"/>
      <w:pPr>
        <w:ind w:left="6460" w:hanging="180"/>
      </w:pPr>
    </w:lvl>
  </w:abstractNum>
  <w:abstractNum w:abstractNumId="8" w15:restartNumberingAfterBreak="0">
    <w:nsid w:val="414B198A"/>
    <w:multiLevelType w:val="hybridMultilevel"/>
    <w:tmpl w:val="47B6A436"/>
    <w:lvl w:ilvl="0" w:tplc="7B2A6C4E">
      <w:start w:val="21"/>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4D7716BB"/>
    <w:multiLevelType w:val="hybridMultilevel"/>
    <w:tmpl w:val="4E7C5F8C"/>
    <w:lvl w:ilvl="0" w:tplc="AF8C36F2">
      <w:start w:val="1"/>
      <w:numFmt w:val="lowerLetter"/>
      <w:lvlText w:val="%1)"/>
      <w:lvlJc w:val="left"/>
      <w:pPr>
        <w:ind w:left="1080" w:hanging="720"/>
      </w:pPr>
      <w:rPr>
        <w:rFonts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EEE5829"/>
    <w:multiLevelType w:val="hybridMultilevel"/>
    <w:tmpl w:val="C17079C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2013DA2"/>
    <w:multiLevelType w:val="hybridMultilevel"/>
    <w:tmpl w:val="4C84E5B6"/>
    <w:lvl w:ilvl="0" w:tplc="B3A2EE1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C376208"/>
    <w:multiLevelType w:val="hybridMultilevel"/>
    <w:tmpl w:val="25C2117C"/>
    <w:lvl w:ilvl="0" w:tplc="4D647F6E">
      <w:start w:val="1"/>
      <w:numFmt w:val="decimal"/>
      <w:lvlText w:val="%1"/>
      <w:lvlJc w:val="left"/>
      <w:pPr>
        <w:ind w:left="1500" w:hanging="11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04B6A65"/>
    <w:multiLevelType w:val="hybridMultilevel"/>
    <w:tmpl w:val="9DD4373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D8D0E3D"/>
    <w:multiLevelType w:val="hybridMultilevel"/>
    <w:tmpl w:val="15EC8184"/>
    <w:lvl w:ilvl="0" w:tplc="AE208072">
      <w:start w:val="2"/>
      <w:numFmt w:val="bullet"/>
      <w:lvlText w:val="-"/>
      <w:lvlJc w:val="left"/>
      <w:pPr>
        <w:ind w:left="1040" w:hanging="360"/>
      </w:pPr>
      <w:rPr>
        <w:rFonts w:ascii="Arial" w:eastAsia="Calibri" w:hAnsi="Arial" w:cs="Arial" w:hint="default"/>
      </w:rPr>
    </w:lvl>
    <w:lvl w:ilvl="1" w:tplc="04090003" w:tentative="1">
      <w:start w:val="1"/>
      <w:numFmt w:val="bullet"/>
      <w:lvlText w:val="o"/>
      <w:lvlJc w:val="left"/>
      <w:pPr>
        <w:ind w:left="1760" w:hanging="360"/>
      </w:pPr>
      <w:rPr>
        <w:rFonts w:ascii="Courier New" w:hAnsi="Courier New" w:cs="Courier New" w:hint="default"/>
      </w:rPr>
    </w:lvl>
    <w:lvl w:ilvl="2" w:tplc="04090005" w:tentative="1">
      <w:start w:val="1"/>
      <w:numFmt w:val="bullet"/>
      <w:lvlText w:val=""/>
      <w:lvlJc w:val="left"/>
      <w:pPr>
        <w:ind w:left="2480" w:hanging="360"/>
      </w:pPr>
      <w:rPr>
        <w:rFonts w:ascii="Wingdings" w:hAnsi="Wingdings" w:hint="default"/>
      </w:rPr>
    </w:lvl>
    <w:lvl w:ilvl="3" w:tplc="04090001" w:tentative="1">
      <w:start w:val="1"/>
      <w:numFmt w:val="bullet"/>
      <w:lvlText w:val=""/>
      <w:lvlJc w:val="left"/>
      <w:pPr>
        <w:ind w:left="3200" w:hanging="360"/>
      </w:pPr>
      <w:rPr>
        <w:rFonts w:ascii="Symbol" w:hAnsi="Symbol" w:hint="default"/>
      </w:rPr>
    </w:lvl>
    <w:lvl w:ilvl="4" w:tplc="04090003" w:tentative="1">
      <w:start w:val="1"/>
      <w:numFmt w:val="bullet"/>
      <w:lvlText w:val="o"/>
      <w:lvlJc w:val="left"/>
      <w:pPr>
        <w:ind w:left="3920" w:hanging="360"/>
      </w:pPr>
      <w:rPr>
        <w:rFonts w:ascii="Courier New" w:hAnsi="Courier New" w:cs="Courier New" w:hint="default"/>
      </w:rPr>
    </w:lvl>
    <w:lvl w:ilvl="5" w:tplc="04090005" w:tentative="1">
      <w:start w:val="1"/>
      <w:numFmt w:val="bullet"/>
      <w:lvlText w:val=""/>
      <w:lvlJc w:val="left"/>
      <w:pPr>
        <w:ind w:left="4640" w:hanging="360"/>
      </w:pPr>
      <w:rPr>
        <w:rFonts w:ascii="Wingdings" w:hAnsi="Wingdings" w:hint="default"/>
      </w:rPr>
    </w:lvl>
    <w:lvl w:ilvl="6" w:tplc="04090001" w:tentative="1">
      <w:start w:val="1"/>
      <w:numFmt w:val="bullet"/>
      <w:lvlText w:val=""/>
      <w:lvlJc w:val="left"/>
      <w:pPr>
        <w:ind w:left="5360" w:hanging="360"/>
      </w:pPr>
      <w:rPr>
        <w:rFonts w:ascii="Symbol" w:hAnsi="Symbol" w:hint="default"/>
      </w:rPr>
    </w:lvl>
    <w:lvl w:ilvl="7" w:tplc="04090003" w:tentative="1">
      <w:start w:val="1"/>
      <w:numFmt w:val="bullet"/>
      <w:lvlText w:val="o"/>
      <w:lvlJc w:val="left"/>
      <w:pPr>
        <w:ind w:left="6080" w:hanging="360"/>
      </w:pPr>
      <w:rPr>
        <w:rFonts w:ascii="Courier New" w:hAnsi="Courier New" w:cs="Courier New" w:hint="default"/>
      </w:rPr>
    </w:lvl>
    <w:lvl w:ilvl="8" w:tplc="04090005" w:tentative="1">
      <w:start w:val="1"/>
      <w:numFmt w:val="bullet"/>
      <w:lvlText w:val=""/>
      <w:lvlJc w:val="left"/>
      <w:pPr>
        <w:ind w:left="6800" w:hanging="360"/>
      </w:pPr>
      <w:rPr>
        <w:rFonts w:ascii="Wingdings" w:hAnsi="Wingdings" w:hint="default"/>
      </w:rPr>
    </w:lvl>
  </w:abstractNum>
  <w:abstractNum w:abstractNumId="15" w15:restartNumberingAfterBreak="0">
    <w:nsid w:val="7939649C"/>
    <w:multiLevelType w:val="hybridMultilevel"/>
    <w:tmpl w:val="1264C4D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ED74A04"/>
    <w:multiLevelType w:val="hybridMultilevel"/>
    <w:tmpl w:val="486A7F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2"/>
  </w:num>
  <w:num w:numId="2">
    <w:abstractNumId w:val="13"/>
  </w:num>
  <w:num w:numId="3">
    <w:abstractNumId w:val="11"/>
  </w:num>
  <w:num w:numId="4">
    <w:abstractNumId w:val="2"/>
  </w:num>
  <w:num w:numId="5">
    <w:abstractNumId w:val="6"/>
  </w:num>
  <w:num w:numId="6">
    <w:abstractNumId w:val="7"/>
  </w:num>
  <w:num w:numId="7">
    <w:abstractNumId w:val="14"/>
  </w:num>
  <w:num w:numId="8">
    <w:abstractNumId w:val="0"/>
  </w:num>
  <w:num w:numId="9">
    <w:abstractNumId w:val="3"/>
  </w:num>
  <w:num w:numId="10">
    <w:abstractNumId w:val="8"/>
  </w:num>
  <w:num w:numId="11">
    <w:abstractNumId w:val="16"/>
  </w:num>
  <w:num w:numId="12">
    <w:abstractNumId w:val="5"/>
  </w:num>
  <w:num w:numId="13">
    <w:abstractNumId w:val="9"/>
  </w:num>
  <w:num w:numId="14">
    <w:abstractNumId w:val="4"/>
  </w:num>
  <w:num w:numId="15">
    <w:abstractNumId w:val="1"/>
  </w:num>
  <w:num w:numId="16">
    <w:abstractNumId w:val="10"/>
  </w:num>
  <w:num w:numId="17">
    <w:abstractNumId w:val="15"/>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activeWritingStyle w:appName="MSWord" w:lang="en-US" w:vendorID="64" w:dllVersion="6" w:nlCheck="1" w:checkStyle="1"/>
  <w:activeWritingStyle w:appName="MSWord" w:lang="en-GB" w:vendorID="64" w:dllVersion="6" w:nlCheck="1" w:checkStyle="1"/>
  <w:activeWritingStyle w:appName="MSWord" w:lang="en-AU" w:vendorID="64" w:dllVersion="6" w:nlCheck="1" w:checkStyle="1"/>
  <w:activeWritingStyle w:appName="MSWord" w:lang="fr-FR" w:vendorID="64" w:dllVersion="6" w:nlCheck="1" w:checkStyle="0"/>
  <w:activeWritingStyle w:appName="MSWord" w:lang="fr-CH" w:vendorID="64" w:dllVersion="6" w:nlCheck="1" w:checkStyle="0"/>
  <w:activeWritingStyle w:appName="MSWord" w:lang="en-CA" w:vendorID="64" w:dllVersion="6" w:nlCheck="1" w:checkStyle="1"/>
  <w:activeWritingStyle w:appName="MSWord" w:lang="en-IN" w:vendorID="64" w:dllVersion="6" w:nlCheck="1" w:checkStyle="1"/>
  <w:activeWritingStyle w:appName="MSWord" w:lang="fr-BE" w:vendorID="64" w:dllVersion="6" w:nlCheck="1" w:checkStyle="0"/>
  <w:activeWritingStyle w:appName="MSWord" w:lang="es-ES_tradnl" w:vendorID="64" w:dllVersion="6" w:nlCheck="1" w:checkStyle="0"/>
  <w:activeWritingStyle w:appName="MSWord" w:lang="en-US" w:vendorID="64" w:dllVersion="0" w:nlCheck="1" w:checkStyle="0"/>
  <w:activeWritingStyle w:appName="MSWord" w:lang="en-GB" w:vendorID="64" w:dllVersion="0" w:nlCheck="1" w:checkStyle="0"/>
  <w:activeWritingStyle w:appName="MSWord" w:lang="en-AU" w:vendorID="64" w:dllVersion="0" w:nlCheck="1" w:checkStyle="0"/>
  <w:activeWritingStyle w:appName="MSWord" w:lang="fr-FR" w:vendorID="64" w:dllVersion="0" w:nlCheck="1" w:checkStyle="0"/>
  <w:activeWritingStyle w:appName="MSWord" w:lang="fr-CH" w:vendorID="64" w:dllVersion="0" w:nlCheck="1" w:checkStyle="0"/>
  <w:activeWritingStyle w:appName="MSWord" w:lang="en-CA" w:vendorID="64" w:dllVersion="0" w:nlCheck="1" w:checkStyle="0"/>
  <w:activeWritingStyle w:appName="MSWord" w:lang="es-ES_tradnl" w:vendorID="64" w:dllVersion="0" w:nlCheck="1" w:checkStyle="0"/>
  <w:activeWritingStyle w:appName="MSWord" w:lang="en-US" w:vendorID="64" w:dllVersion="4096" w:nlCheck="1" w:checkStyle="0"/>
  <w:activeWritingStyle w:appName="MSWord" w:lang="en-GB" w:vendorID="64" w:dllVersion="4096" w:nlCheck="1" w:checkStyle="0"/>
  <w:activeWritingStyle w:appName="MSWord" w:lang="fr-FR"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360"/>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C1CD1"/>
    <w:rsid w:val="00004291"/>
    <w:rsid w:val="00007C04"/>
    <w:rsid w:val="00013E9A"/>
    <w:rsid w:val="00014D8B"/>
    <w:rsid w:val="00015F42"/>
    <w:rsid w:val="00037062"/>
    <w:rsid w:val="00042E0C"/>
    <w:rsid w:val="000433E8"/>
    <w:rsid w:val="00057E9C"/>
    <w:rsid w:val="00060B90"/>
    <w:rsid w:val="00062F39"/>
    <w:rsid w:val="00067002"/>
    <w:rsid w:val="0007273A"/>
    <w:rsid w:val="00074086"/>
    <w:rsid w:val="0008117F"/>
    <w:rsid w:val="000830AC"/>
    <w:rsid w:val="00083C52"/>
    <w:rsid w:val="00095B12"/>
    <w:rsid w:val="000A5FB0"/>
    <w:rsid w:val="000A653C"/>
    <w:rsid w:val="000A7623"/>
    <w:rsid w:val="000A7CF7"/>
    <w:rsid w:val="000B79A3"/>
    <w:rsid w:val="000B7D70"/>
    <w:rsid w:val="000C0FA3"/>
    <w:rsid w:val="000C2F4E"/>
    <w:rsid w:val="000C3933"/>
    <w:rsid w:val="000C7E54"/>
    <w:rsid w:val="000D092C"/>
    <w:rsid w:val="000D1214"/>
    <w:rsid w:val="000D5480"/>
    <w:rsid w:val="000D663E"/>
    <w:rsid w:val="000E2E95"/>
    <w:rsid w:val="000E3812"/>
    <w:rsid w:val="000E5460"/>
    <w:rsid w:val="000F335C"/>
    <w:rsid w:val="0010189D"/>
    <w:rsid w:val="0010269A"/>
    <w:rsid w:val="001052A5"/>
    <w:rsid w:val="00107FF1"/>
    <w:rsid w:val="0011265D"/>
    <w:rsid w:val="001152AA"/>
    <w:rsid w:val="00115BEB"/>
    <w:rsid w:val="0011603F"/>
    <w:rsid w:val="00121A9E"/>
    <w:rsid w:val="00123D24"/>
    <w:rsid w:val="00125442"/>
    <w:rsid w:val="00141AA3"/>
    <w:rsid w:val="00156402"/>
    <w:rsid w:val="001671F2"/>
    <w:rsid w:val="00171D54"/>
    <w:rsid w:val="00185B23"/>
    <w:rsid w:val="001A308B"/>
    <w:rsid w:val="001B450B"/>
    <w:rsid w:val="001B5C7A"/>
    <w:rsid w:val="001C40CA"/>
    <w:rsid w:val="001C6554"/>
    <w:rsid w:val="001E2F1A"/>
    <w:rsid w:val="001E7E81"/>
    <w:rsid w:val="001F1269"/>
    <w:rsid w:val="001F7DAB"/>
    <w:rsid w:val="002027FE"/>
    <w:rsid w:val="00205DB2"/>
    <w:rsid w:val="00211281"/>
    <w:rsid w:val="00211E8C"/>
    <w:rsid w:val="00220863"/>
    <w:rsid w:val="00221616"/>
    <w:rsid w:val="00227ED0"/>
    <w:rsid w:val="002330AE"/>
    <w:rsid w:val="0025112E"/>
    <w:rsid w:val="002567BA"/>
    <w:rsid w:val="002600C0"/>
    <w:rsid w:val="002643EB"/>
    <w:rsid w:val="00272BB5"/>
    <w:rsid w:val="0028196A"/>
    <w:rsid w:val="00293846"/>
    <w:rsid w:val="00296CF6"/>
    <w:rsid w:val="00296FB1"/>
    <w:rsid w:val="0029702A"/>
    <w:rsid w:val="002A325D"/>
    <w:rsid w:val="002A5FCC"/>
    <w:rsid w:val="002B42C4"/>
    <w:rsid w:val="002B60BF"/>
    <w:rsid w:val="002D2E95"/>
    <w:rsid w:val="002D34B0"/>
    <w:rsid w:val="002E123C"/>
    <w:rsid w:val="002E2271"/>
    <w:rsid w:val="002F2760"/>
    <w:rsid w:val="002F52CE"/>
    <w:rsid w:val="002F5469"/>
    <w:rsid w:val="00303CFD"/>
    <w:rsid w:val="00314766"/>
    <w:rsid w:val="0031797C"/>
    <w:rsid w:val="00320AFE"/>
    <w:rsid w:val="0032666A"/>
    <w:rsid w:val="00331C70"/>
    <w:rsid w:val="003422B3"/>
    <w:rsid w:val="00343848"/>
    <w:rsid w:val="003514E9"/>
    <w:rsid w:val="00351B4B"/>
    <w:rsid w:val="00363277"/>
    <w:rsid w:val="00365AE1"/>
    <w:rsid w:val="00366148"/>
    <w:rsid w:val="00375C5D"/>
    <w:rsid w:val="00384522"/>
    <w:rsid w:val="003866FE"/>
    <w:rsid w:val="0038742E"/>
    <w:rsid w:val="00392871"/>
    <w:rsid w:val="003A3941"/>
    <w:rsid w:val="003A5584"/>
    <w:rsid w:val="003B0DA7"/>
    <w:rsid w:val="003C3E60"/>
    <w:rsid w:val="003D0C28"/>
    <w:rsid w:val="003D5D89"/>
    <w:rsid w:val="003E40C6"/>
    <w:rsid w:val="003E5802"/>
    <w:rsid w:val="003F4E20"/>
    <w:rsid w:val="004028D4"/>
    <w:rsid w:val="004029B9"/>
    <w:rsid w:val="00402FD5"/>
    <w:rsid w:val="00404E31"/>
    <w:rsid w:val="00410483"/>
    <w:rsid w:val="0041594E"/>
    <w:rsid w:val="00415C5D"/>
    <w:rsid w:val="00417CAC"/>
    <w:rsid w:val="00421FC9"/>
    <w:rsid w:val="00423D49"/>
    <w:rsid w:val="004319AD"/>
    <w:rsid w:val="004337C4"/>
    <w:rsid w:val="00436AE7"/>
    <w:rsid w:val="004719D7"/>
    <w:rsid w:val="00471C3A"/>
    <w:rsid w:val="00482DB7"/>
    <w:rsid w:val="00494878"/>
    <w:rsid w:val="004953EB"/>
    <w:rsid w:val="004966F1"/>
    <w:rsid w:val="004A1B32"/>
    <w:rsid w:val="004A3E95"/>
    <w:rsid w:val="004A7B42"/>
    <w:rsid w:val="004B1813"/>
    <w:rsid w:val="004B21B9"/>
    <w:rsid w:val="004B4EF7"/>
    <w:rsid w:val="004C28CC"/>
    <w:rsid w:val="004D2B9D"/>
    <w:rsid w:val="004D4D2B"/>
    <w:rsid w:val="004E2F6B"/>
    <w:rsid w:val="004E66AE"/>
    <w:rsid w:val="004F0223"/>
    <w:rsid w:val="004F3D6F"/>
    <w:rsid w:val="005100DE"/>
    <w:rsid w:val="005102CA"/>
    <w:rsid w:val="0051431B"/>
    <w:rsid w:val="00515EB5"/>
    <w:rsid w:val="00517155"/>
    <w:rsid w:val="0051759A"/>
    <w:rsid w:val="00520FBC"/>
    <w:rsid w:val="00521001"/>
    <w:rsid w:val="0052214C"/>
    <w:rsid w:val="005241DD"/>
    <w:rsid w:val="0053207C"/>
    <w:rsid w:val="00536388"/>
    <w:rsid w:val="00537CB9"/>
    <w:rsid w:val="005479FF"/>
    <w:rsid w:val="0056083E"/>
    <w:rsid w:val="00575BAD"/>
    <w:rsid w:val="00581179"/>
    <w:rsid w:val="00586EFA"/>
    <w:rsid w:val="005945AD"/>
    <w:rsid w:val="005A2F89"/>
    <w:rsid w:val="005A3F10"/>
    <w:rsid w:val="005A5E7C"/>
    <w:rsid w:val="005A7FC7"/>
    <w:rsid w:val="005B2815"/>
    <w:rsid w:val="005C3D11"/>
    <w:rsid w:val="005C54A3"/>
    <w:rsid w:val="005D681B"/>
    <w:rsid w:val="005D74C1"/>
    <w:rsid w:val="005E1D10"/>
    <w:rsid w:val="005E310F"/>
    <w:rsid w:val="005E3BC1"/>
    <w:rsid w:val="005E56DC"/>
    <w:rsid w:val="00600A17"/>
    <w:rsid w:val="00604D35"/>
    <w:rsid w:val="00604D62"/>
    <w:rsid w:val="00610EDE"/>
    <w:rsid w:val="00611229"/>
    <w:rsid w:val="0061608C"/>
    <w:rsid w:val="00622EB7"/>
    <w:rsid w:val="00625A42"/>
    <w:rsid w:val="00626BB1"/>
    <w:rsid w:val="006319D6"/>
    <w:rsid w:val="00632BAC"/>
    <w:rsid w:val="006366F1"/>
    <w:rsid w:val="0063696E"/>
    <w:rsid w:val="00641310"/>
    <w:rsid w:val="006528D5"/>
    <w:rsid w:val="00655CC2"/>
    <w:rsid w:val="00660AB7"/>
    <w:rsid w:val="00661BE8"/>
    <w:rsid w:val="00667702"/>
    <w:rsid w:val="006711C3"/>
    <w:rsid w:val="00673FFC"/>
    <w:rsid w:val="0068008F"/>
    <w:rsid w:val="006860D5"/>
    <w:rsid w:val="00686850"/>
    <w:rsid w:val="006935DC"/>
    <w:rsid w:val="006A2B01"/>
    <w:rsid w:val="006B7DD7"/>
    <w:rsid w:val="006C2724"/>
    <w:rsid w:val="006C4FE8"/>
    <w:rsid w:val="006C7CB2"/>
    <w:rsid w:val="006D4135"/>
    <w:rsid w:val="006D5107"/>
    <w:rsid w:val="006D5E36"/>
    <w:rsid w:val="006D5FC2"/>
    <w:rsid w:val="006E20FF"/>
    <w:rsid w:val="006E2E95"/>
    <w:rsid w:val="006E3AAE"/>
    <w:rsid w:val="006F3D38"/>
    <w:rsid w:val="007123EC"/>
    <w:rsid w:val="0071557C"/>
    <w:rsid w:val="00716DB1"/>
    <w:rsid w:val="007229B6"/>
    <w:rsid w:val="00725789"/>
    <w:rsid w:val="00727A39"/>
    <w:rsid w:val="00727E88"/>
    <w:rsid w:val="00730809"/>
    <w:rsid w:val="00734E00"/>
    <w:rsid w:val="00737549"/>
    <w:rsid w:val="0074180C"/>
    <w:rsid w:val="0074323A"/>
    <w:rsid w:val="00745E0C"/>
    <w:rsid w:val="00746FE9"/>
    <w:rsid w:val="007508CB"/>
    <w:rsid w:val="00754094"/>
    <w:rsid w:val="0076302B"/>
    <w:rsid w:val="0076440C"/>
    <w:rsid w:val="00767A72"/>
    <w:rsid w:val="00772603"/>
    <w:rsid w:val="007728E9"/>
    <w:rsid w:val="007824CD"/>
    <w:rsid w:val="00784C78"/>
    <w:rsid w:val="00785802"/>
    <w:rsid w:val="007A2204"/>
    <w:rsid w:val="007A656B"/>
    <w:rsid w:val="007B5435"/>
    <w:rsid w:val="007C3131"/>
    <w:rsid w:val="007C40C4"/>
    <w:rsid w:val="007D6A77"/>
    <w:rsid w:val="007E143B"/>
    <w:rsid w:val="007E3EF4"/>
    <w:rsid w:val="007E4109"/>
    <w:rsid w:val="007F4886"/>
    <w:rsid w:val="007F5D47"/>
    <w:rsid w:val="007F60B2"/>
    <w:rsid w:val="008101E9"/>
    <w:rsid w:val="0081230A"/>
    <w:rsid w:val="00814E61"/>
    <w:rsid w:val="00817742"/>
    <w:rsid w:val="0082379B"/>
    <w:rsid w:val="00826FCD"/>
    <w:rsid w:val="00830621"/>
    <w:rsid w:val="00836F82"/>
    <w:rsid w:val="0083758A"/>
    <w:rsid w:val="00845332"/>
    <w:rsid w:val="00845548"/>
    <w:rsid w:val="00864974"/>
    <w:rsid w:val="00877C4A"/>
    <w:rsid w:val="0088408F"/>
    <w:rsid w:val="00892CCD"/>
    <w:rsid w:val="00896507"/>
    <w:rsid w:val="008A0DBF"/>
    <w:rsid w:val="008B1F16"/>
    <w:rsid w:val="008B414A"/>
    <w:rsid w:val="008B6835"/>
    <w:rsid w:val="008B7FEC"/>
    <w:rsid w:val="008C48D6"/>
    <w:rsid w:val="008D3816"/>
    <w:rsid w:val="008D49AF"/>
    <w:rsid w:val="008D668C"/>
    <w:rsid w:val="008D7DF9"/>
    <w:rsid w:val="008E4BEB"/>
    <w:rsid w:val="008F348C"/>
    <w:rsid w:val="008F36B4"/>
    <w:rsid w:val="008F57B1"/>
    <w:rsid w:val="008F6A48"/>
    <w:rsid w:val="008F6A59"/>
    <w:rsid w:val="00901CAA"/>
    <w:rsid w:val="009050B4"/>
    <w:rsid w:val="00905624"/>
    <w:rsid w:val="00917DD5"/>
    <w:rsid w:val="00927661"/>
    <w:rsid w:val="00930360"/>
    <w:rsid w:val="00931AC7"/>
    <w:rsid w:val="009370F8"/>
    <w:rsid w:val="0093730F"/>
    <w:rsid w:val="00941B1A"/>
    <w:rsid w:val="00943A61"/>
    <w:rsid w:val="00944A57"/>
    <w:rsid w:val="009566B3"/>
    <w:rsid w:val="00960927"/>
    <w:rsid w:val="00963038"/>
    <w:rsid w:val="00964D68"/>
    <w:rsid w:val="00967D91"/>
    <w:rsid w:val="00970B89"/>
    <w:rsid w:val="00976365"/>
    <w:rsid w:val="009921B9"/>
    <w:rsid w:val="009A1CFD"/>
    <w:rsid w:val="009A259F"/>
    <w:rsid w:val="009A2FE2"/>
    <w:rsid w:val="009A5B49"/>
    <w:rsid w:val="009A5E5D"/>
    <w:rsid w:val="009A7DAD"/>
    <w:rsid w:val="009B3E79"/>
    <w:rsid w:val="009B472F"/>
    <w:rsid w:val="009B4C89"/>
    <w:rsid w:val="009B6D1C"/>
    <w:rsid w:val="009B7247"/>
    <w:rsid w:val="009C404E"/>
    <w:rsid w:val="009C738D"/>
    <w:rsid w:val="009D05E0"/>
    <w:rsid w:val="009D1B6C"/>
    <w:rsid w:val="009D44F5"/>
    <w:rsid w:val="009D724E"/>
    <w:rsid w:val="009E7AE3"/>
    <w:rsid w:val="009E7F44"/>
    <w:rsid w:val="009F218F"/>
    <w:rsid w:val="009F3818"/>
    <w:rsid w:val="00A06C9F"/>
    <w:rsid w:val="00A15DB0"/>
    <w:rsid w:val="00A20099"/>
    <w:rsid w:val="00A20842"/>
    <w:rsid w:val="00A21750"/>
    <w:rsid w:val="00A31713"/>
    <w:rsid w:val="00A336DB"/>
    <w:rsid w:val="00A35491"/>
    <w:rsid w:val="00A370F8"/>
    <w:rsid w:val="00A53566"/>
    <w:rsid w:val="00A65FE6"/>
    <w:rsid w:val="00A76B14"/>
    <w:rsid w:val="00AA1A18"/>
    <w:rsid w:val="00AA22E5"/>
    <w:rsid w:val="00AA4124"/>
    <w:rsid w:val="00AA5A30"/>
    <w:rsid w:val="00AA60F2"/>
    <w:rsid w:val="00AA7CD4"/>
    <w:rsid w:val="00AB04B4"/>
    <w:rsid w:val="00AB163F"/>
    <w:rsid w:val="00AB2470"/>
    <w:rsid w:val="00AB53B2"/>
    <w:rsid w:val="00AC12AC"/>
    <w:rsid w:val="00AC63ED"/>
    <w:rsid w:val="00AC705C"/>
    <w:rsid w:val="00AC74F3"/>
    <w:rsid w:val="00AE19A0"/>
    <w:rsid w:val="00AE4D35"/>
    <w:rsid w:val="00B0033B"/>
    <w:rsid w:val="00B02D3D"/>
    <w:rsid w:val="00B11CCD"/>
    <w:rsid w:val="00B14640"/>
    <w:rsid w:val="00B27061"/>
    <w:rsid w:val="00B4164C"/>
    <w:rsid w:val="00B47F5F"/>
    <w:rsid w:val="00B53C79"/>
    <w:rsid w:val="00B55B9D"/>
    <w:rsid w:val="00B72340"/>
    <w:rsid w:val="00B76636"/>
    <w:rsid w:val="00B8141B"/>
    <w:rsid w:val="00B85946"/>
    <w:rsid w:val="00B97ABA"/>
    <w:rsid w:val="00BA4A02"/>
    <w:rsid w:val="00BA5EA5"/>
    <w:rsid w:val="00BD0CBD"/>
    <w:rsid w:val="00BE0A59"/>
    <w:rsid w:val="00C01A42"/>
    <w:rsid w:val="00C072AF"/>
    <w:rsid w:val="00C07CA0"/>
    <w:rsid w:val="00C143AB"/>
    <w:rsid w:val="00C15F12"/>
    <w:rsid w:val="00C17466"/>
    <w:rsid w:val="00C2071F"/>
    <w:rsid w:val="00C21408"/>
    <w:rsid w:val="00C21873"/>
    <w:rsid w:val="00C375AB"/>
    <w:rsid w:val="00C421E1"/>
    <w:rsid w:val="00C42279"/>
    <w:rsid w:val="00C45E20"/>
    <w:rsid w:val="00C542CF"/>
    <w:rsid w:val="00C570C3"/>
    <w:rsid w:val="00C62974"/>
    <w:rsid w:val="00C66E03"/>
    <w:rsid w:val="00C8086A"/>
    <w:rsid w:val="00C82E71"/>
    <w:rsid w:val="00C833A5"/>
    <w:rsid w:val="00C85870"/>
    <w:rsid w:val="00C8689E"/>
    <w:rsid w:val="00C9324C"/>
    <w:rsid w:val="00C94F53"/>
    <w:rsid w:val="00CA0652"/>
    <w:rsid w:val="00CA3B30"/>
    <w:rsid w:val="00CA3B9E"/>
    <w:rsid w:val="00CA4F79"/>
    <w:rsid w:val="00CB163C"/>
    <w:rsid w:val="00CB7307"/>
    <w:rsid w:val="00CC1AF3"/>
    <w:rsid w:val="00CC522E"/>
    <w:rsid w:val="00CC56C4"/>
    <w:rsid w:val="00CE0730"/>
    <w:rsid w:val="00CE3A5A"/>
    <w:rsid w:val="00CE42E4"/>
    <w:rsid w:val="00CF761D"/>
    <w:rsid w:val="00D04C90"/>
    <w:rsid w:val="00D06769"/>
    <w:rsid w:val="00D15D79"/>
    <w:rsid w:val="00D47AF1"/>
    <w:rsid w:val="00D52153"/>
    <w:rsid w:val="00D561AC"/>
    <w:rsid w:val="00D5676F"/>
    <w:rsid w:val="00D602D8"/>
    <w:rsid w:val="00D62E6D"/>
    <w:rsid w:val="00D63098"/>
    <w:rsid w:val="00D63696"/>
    <w:rsid w:val="00D7332E"/>
    <w:rsid w:val="00D757B2"/>
    <w:rsid w:val="00D82E88"/>
    <w:rsid w:val="00D84C4A"/>
    <w:rsid w:val="00D9467B"/>
    <w:rsid w:val="00D96F12"/>
    <w:rsid w:val="00DA268D"/>
    <w:rsid w:val="00DA5649"/>
    <w:rsid w:val="00DA6565"/>
    <w:rsid w:val="00DA7206"/>
    <w:rsid w:val="00DB0663"/>
    <w:rsid w:val="00DB2EC3"/>
    <w:rsid w:val="00DB3117"/>
    <w:rsid w:val="00DB6DAE"/>
    <w:rsid w:val="00DC6DEC"/>
    <w:rsid w:val="00DE1BC2"/>
    <w:rsid w:val="00DE2A1B"/>
    <w:rsid w:val="00DF0A80"/>
    <w:rsid w:val="00DF0BBF"/>
    <w:rsid w:val="00DF63C2"/>
    <w:rsid w:val="00E00F1A"/>
    <w:rsid w:val="00E03630"/>
    <w:rsid w:val="00E03955"/>
    <w:rsid w:val="00E07061"/>
    <w:rsid w:val="00E1256C"/>
    <w:rsid w:val="00E14D7A"/>
    <w:rsid w:val="00E25E20"/>
    <w:rsid w:val="00E30FFC"/>
    <w:rsid w:val="00E35700"/>
    <w:rsid w:val="00E4353A"/>
    <w:rsid w:val="00E71017"/>
    <w:rsid w:val="00E73699"/>
    <w:rsid w:val="00E77168"/>
    <w:rsid w:val="00E8306E"/>
    <w:rsid w:val="00E8418C"/>
    <w:rsid w:val="00E85409"/>
    <w:rsid w:val="00E86B67"/>
    <w:rsid w:val="00EA248E"/>
    <w:rsid w:val="00EA5213"/>
    <w:rsid w:val="00EA6488"/>
    <w:rsid w:val="00EB2273"/>
    <w:rsid w:val="00EB47AD"/>
    <w:rsid w:val="00EB4A7F"/>
    <w:rsid w:val="00EB6555"/>
    <w:rsid w:val="00EC3645"/>
    <w:rsid w:val="00EC5764"/>
    <w:rsid w:val="00EC6477"/>
    <w:rsid w:val="00EC6650"/>
    <w:rsid w:val="00ED4A9A"/>
    <w:rsid w:val="00ED6B0E"/>
    <w:rsid w:val="00EE324B"/>
    <w:rsid w:val="00EE563E"/>
    <w:rsid w:val="00EE76D1"/>
    <w:rsid w:val="00EF19D1"/>
    <w:rsid w:val="00EF5B7C"/>
    <w:rsid w:val="00F071DD"/>
    <w:rsid w:val="00F158D2"/>
    <w:rsid w:val="00F17A30"/>
    <w:rsid w:val="00F2009D"/>
    <w:rsid w:val="00F268CE"/>
    <w:rsid w:val="00F34CC3"/>
    <w:rsid w:val="00F47B81"/>
    <w:rsid w:val="00F52765"/>
    <w:rsid w:val="00F71341"/>
    <w:rsid w:val="00F71C64"/>
    <w:rsid w:val="00F72F92"/>
    <w:rsid w:val="00F742B2"/>
    <w:rsid w:val="00F95A0D"/>
    <w:rsid w:val="00F969F5"/>
    <w:rsid w:val="00FA1F68"/>
    <w:rsid w:val="00FA1FAC"/>
    <w:rsid w:val="00FA755D"/>
    <w:rsid w:val="00FC1CD1"/>
    <w:rsid w:val="00FE1054"/>
    <w:rsid w:val="00FE3218"/>
    <w:rsid w:val="00FE7CBC"/>
    <w:rsid w:val="00FF3D79"/>
    <w:rsid w:val="00FF796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34193D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716DB1"/>
    <w:rPr>
      <w:sz w:val="24"/>
      <w:szCs w:val="24"/>
    </w:rPr>
  </w:style>
  <w:style w:type="paragraph" w:styleId="Heading1">
    <w:name w:val="heading 1"/>
    <w:aliases w:val="Section of paper,título 1,h1,1st level,H1-TS,H1,h11,h12,h13,h14,h15,h16,h17,h111,h121,h131,h141,h151,h161,h18,h112,h122,h132,h142,h152,h162,h19,h113,h123,h133,h143,h153,h163,NMP Heading 1,1,Chapter Style,level 1,Huvudrubrik"/>
    <w:basedOn w:val="Normal"/>
    <w:next w:val="Normal"/>
    <w:link w:val="Heading1Char"/>
    <w:qFormat/>
    <w:rsid w:val="00826FCD"/>
    <w:pPr>
      <w:keepNext/>
      <w:tabs>
        <w:tab w:val="left" w:pos="360"/>
        <w:tab w:val="left" w:pos="900"/>
      </w:tabs>
      <w:outlineLvl w:val="0"/>
    </w:pPr>
    <w:rPr>
      <w:b/>
      <w:bCs/>
      <w:szCs w:val="20"/>
      <w:u w:val="single"/>
    </w:rPr>
  </w:style>
  <w:style w:type="paragraph" w:styleId="Heading2">
    <w:name w:val="heading 2"/>
    <w:aliases w:val="h2,UNDERRUBRIK 1-2,h22,UNDERRUBRIK 1-21"/>
    <w:basedOn w:val="Normal"/>
    <w:next w:val="Normal"/>
    <w:link w:val="Heading2Char"/>
    <w:autoRedefine/>
    <w:qFormat/>
    <w:rsid w:val="006F3D38"/>
    <w:pPr>
      <w:keepNext/>
      <w:tabs>
        <w:tab w:val="num" w:pos="0"/>
      </w:tabs>
      <w:spacing w:before="240" w:after="60"/>
      <w:outlineLvl w:val="1"/>
    </w:pPr>
    <w:rPr>
      <w:rFonts w:cs="Arial"/>
      <w:b/>
      <w:bCs/>
      <w:iCs/>
      <w:szCs w:val="28"/>
    </w:rPr>
  </w:style>
  <w:style w:type="paragraph" w:styleId="Heading3">
    <w:name w:val="heading 3"/>
    <w:aliases w:val="3,Titre 3,31,Titre 31,?? 3"/>
    <w:basedOn w:val="Heading2"/>
    <w:next w:val="Normal"/>
    <w:link w:val="Heading3Char"/>
    <w:autoRedefine/>
    <w:qFormat/>
    <w:rsid w:val="00581179"/>
    <w:pPr>
      <w:outlineLvl w:val="2"/>
    </w:pPr>
    <w:rPr>
      <w:bCs w:val="0"/>
      <w:szCs w:val="26"/>
    </w:rPr>
  </w:style>
  <w:style w:type="paragraph" w:styleId="Heading4">
    <w:name w:val="heading 4"/>
    <w:basedOn w:val="Normal"/>
    <w:next w:val="Normal"/>
    <w:link w:val="Heading4Char"/>
    <w:qFormat/>
    <w:rsid w:val="00826FCD"/>
    <w:pPr>
      <w:keepNext/>
      <w:tabs>
        <w:tab w:val="left" w:pos="360"/>
        <w:tab w:val="left" w:pos="900"/>
      </w:tabs>
      <w:outlineLvl w:val="3"/>
    </w:pPr>
    <w:rPr>
      <w:i/>
      <w:iCs/>
      <w:szCs w:val="20"/>
    </w:rPr>
  </w:style>
  <w:style w:type="paragraph" w:styleId="Heading5">
    <w:name w:val="heading 5"/>
    <w:basedOn w:val="Heading4"/>
    <w:next w:val="Normal"/>
    <w:link w:val="Heading5Char"/>
    <w:autoRedefine/>
    <w:qFormat/>
    <w:rsid w:val="00D757B2"/>
    <w:pPr>
      <w:keepLines/>
      <w:tabs>
        <w:tab w:val="clear" w:pos="360"/>
        <w:tab w:val="clear" w:pos="900"/>
        <w:tab w:val="num" w:pos="0"/>
        <w:tab w:val="left" w:pos="792"/>
        <w:tab w:val="left" w:pos="1008"/>
        <w:tab w:val="left" w:pos="1224"/>
        <w:tab w:val="left" w:pos="1440"/>
      </w:tabs>
      <w:overflowPunct w:val="0"/>
      <w:spacing w:before="240" w:after="240"/>
      <w:textAlignment w:val="baseline"/>
      <w:outlineLvl w:val="4"/>
    </w:pPr>
    <w:rPr>
      <w:rFonts w:cs="Arial"/>
      <w:b/>
      <w:i w:val="0"/>
      <w:szCs w:val="24"/>
      <w:lang w:val="en-CA"/>
    </w:rPr>
  </w:style>
  <w:style w:type="paragraph" w:styleId="Heading6">
    <w:name w:val="heading 6"/>
    <w:basedOn w:val="Normal"/>
    <w:next w:val="Normal"/>
    <w:link w:val="Heading6Char"/>
    <w:qFormat/>
    <w:rsid w:val="00D757B2"/>
    <w:pPr>
      <w:spacing w:before="240" w:after="60"/>
      <w:outlineLvl w:val="5"/>
    </w:pPr>
    <w:rPr>
      <w:b/>
      <w:bCs/>
      <w:sz w:val="22"/>
      <w:szCs w:val="22"/>
    </w:rPr>
  </w:style>
  <w:style w:type="paragraph" w:styleId="Heading7">
    <w:name w:val="heading 7"/>
    <w:basedOn w:val="Normal"/>
    <w:next w:val="Normal"/>
    <w:link w:val="Heading7Char"/>
    <w:qFormat/>
    <w:rsid w:val="00D757B2"/>
    <w:pPr>
      <w:tabs>
        <w:tab w:val="left" w:pos="576"/>
        <w:tab w:val="left" w:pos="792"/>
        <w:tab w:val="left" w:pos="1008"/>
        <w:tab w:val="left" w:pos="1224"/>
        <w:tab w:val="left" w:pos="1440"/>
      </w:tabs>
      <w:spacing w:before="240" w:after="240"/>
      <w:jc w:val="both"/>
      <w:outlineLvl w:val="6"/>
    </w:pPr>
    <w:rPr>
      <w:rFonts w:cs="Courier New"/>
      <w:b/>
      <w:sz w:val="22"/>
      <w:szCs w:val="20"/>
    </w:rPr>
  </w:style>
  <w:style w:type="paragraph" w:styleId="Heading8">
    <w:name w:val="heading 8"/>
    <w:basedOn w:val="Heading6"/>
    <w:next w:val="Normal"/>
    <w:link w:val="Heading8Char"/>
    <w:qFormat/>
    <w:rsid w:val="00E73699"/>
    <w:pPr>
      <w:keepNext/>
      <w:keepLines/>
      <w:tabs>
        <w:tab w:val="left" w:pos="1871"/>
        <w:tab w:val="left" w:pos="2268"/>
      </w:tabs>
      <w:overflowPunct w:val="0"/>
      <w:autoSpaceDE w:val="0"/>
      <w:autoSpaceDN w:val="0"/>
      <w:adjustRightInd w:val="0"/>
      <w:spacing w:before="200" w:after="0"/>
      <w:ind w:left="1134" w:hanging="1134"/>
      <w:textAlignment w:val="baseline"/>
      <w:outlineLvl w:val="7"/>
    </w:pPr>
    <w:rPr>
      <w:bCs w:val="0"/>
      <w:sz w:val="24"/>
      <w:szCs w:val="20"/>
      <w:lang w:val="en-GB"/>
    </w:rPr>
  </w:style>
  <w:style w:type="paragraph" w:styleId="Heading9">
    <w:name w:val="heading 9"/>
    <w:basedOn w:val="Heading6"/>
    <w:next w:val="Normal"/>
    <w:link w:val="Heading9Char"/>
    <w:qFormat/>
    <w:rsid w:val="00E73699"/>
    <w:pPr>
      <w:keepNext/>
      <w:keepLines/>
      <w:tabs>
        <w:tab w:val="left" w:pos="1871"/>
        <w:tab w:val="left" w:pos="2268"/>
      </w:tabs>
      <w:overflowPunct w:val="0"/>
      <w:autoSpaceDE w:val="0"/>
      <w:autoSpaceDN w:val="0"/>
      <w:adjustRightInd w:val="0"/>
      <w:spacing w:before="200" w:after="0"/>
      <w:ind w:left="1134" w:hanging="1134"/>
      <w:textAlignment w:val="baseline"/>
      <w:outlineLvl w:val="8"/>
    </w:pPr>
    <w:rPr>
      <w:bCs w:val="0"/>
      <w:sz w:val="24"/>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Num">
    <w:name w:val="ParaNum"/>
    <w:basedOn w:val="Normal"/>
    <w:rsid w:val="00E4353A"/>
    <w:pPr>
      <w:widowControl w:val="0"/>
      <w:tabs>
        <w:tab w:val="left" w:pos="1440"/>
      </w:tabs>
      <w:spacing w:after="220"/>
      <w:ind w:firstLine="720"/>
      <w:jc w:val="both"/>
    </w:pPr>
    <w:rPr>
      <w:sz w:val="22"/>
      <w:szCs w:val="20"/>
    </w:rPr>
  </w:style>
  <w:style w:type="paragraph" w:styleId="BodyText">
    <w:name w:val="Body Text"/>
    <w:basedOn w:val="Normal"/>
    <w:link w:val="BodyTextChar"/>
    <w:qFormat/>
    <w:rsid w:val="00826FCD"/>
    <w:pPr>
      <w:tabs>
        <w:tab w:val="left" w:pos="360"/>
        <w:tab w:val="left" w:pos="900"/>
      </w:tabs>
    </w:pPr>
    <w:rPr>
      <w:i/>
      <w:iCs/>
      <w:szCs w:val="20"/>
      <w:lang w:val="x-none" w:eastAsia="x-none"/>
    </w:rPr>
  </w:style>
  <w:style w:type="paragraph" w:styleId="PlainText">
    <w:name w:val="Plain Text"/>
    <w:basedOn w:val="Normal"/>
    <w:link w:val="PlainTextChar"/>
    <w:uiPriority w:val="99"/>
    <w:rsid w:val="00826FCD"/>
    <w:rPr>
      <w:rFonts w:ascii="Courier New" w:hAnsi="Courier New" w:cs="Courier New"/>
      <w:sz w:val="20"/>
      <w:szCs w:val="20"/>
    </w:rPr>
  </w:style>
  <w:style w:type="character" w:styleId="Hyperlink">
    <w:name w:val="Hyperlink"/>
    <w:rsid w:val="00826FCD"/>
    <w:rPr>
      <w:color w:val="0000FF"/>
      <w:u w:val="single"/>
    </w:rPr>
  </w:style>
  <w:style w:type="paragraph" w:customStyle="1" w:styleId="Default">
    <w:name w:val="Default"/>
    <w:rsid w:val="00F52765"/>
    <w:pPr>
      <w:autoSpaceDE w:val="0"/>
      <w:autoSpaceDN w:val="0"/>
      <w:adjustRightInd w:val="0"/>
    </w:pPr>
    <w:rPr>
      <w:color w:val="000000"/>
      <w:sz w:val="24"/>
      <w:szCs w:val="24"/>
    </w:rPr>
  </w:style>
  <w:style w:type="table" w:styleId="TableGrid">
    <w:name w:val="Table Grid"/>
    <w:basedOn w:val="TableNormal"/>
    <w:uiPriority w:val="59"/>
    <w:rsid w:val="00F52765"/>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Indent">
    <w:name w:val="Normal Indent"/>
    <w:basedOn w:val="Normal"/>
    <w:rsid w:val="00716DB1"/>
    <w:pPr>
      <w:ind w:left="720"/>
    </w:pPr>
  </w:style>
  <w:style w:type="character" w:customStyle="1" w:styleId="PlainTextChar">
    <w:name w:val="Plain Text Char"/>
    <w:link w:val="PlainText"/>
    <w:uiPriority w:val="99"/>
    <w:rsid w:val="009A5E5D"/>
    <w:rPr>
      <w:rFonts w:ascii="Courier New" w:hAnsi="Courier New" w:cs="Courier New"/>
    </w:rPr>
  </w:style>
  <w:style w:type="paragraph" w:customStyle="1" w:styleId="enumlev1">
    <w:name w:val="enumlev1"/>
    <w:basedOn w:val="Normal"/>
    <w:link w:val="enumlev1Char"/>
    <w:qFormat/>
    <w:rsid w:val="009A5E5D"/>
    <w:pPr>
      <w:tabs>
        <w:tab w:val="left" w:pos="1134"/>
        <w:tab w:val="left" w:pos="1871"/>
        <w:tab w:val="left" w:pos="2608"/>
        <w:tab w:val="left" w:pos="3345"/>
      </w:tabs>
      <w:overflowPunct w:val="0"/>
      <w:autoSpaceDE w:val="0"/>
      <w:autoSpaceDN w:val="0"/>
      <w:adjustRightInd w:val="0"/>
      <w:spacing w:before="80"/>
      <w:ind w:left="1134" w:hanging="1134"/>
      <w:textAlignment w:val="baseline"/>
    </w:pPr>
    <w:rPr>
      <w:szCs w:val="20"/>
      <w:lang w:val="en-GB" w:eastAsia="x-none"/>
    </w:rPr>
  </w:style>
  <w:style w:type="character" w:customStyle="1" w:styleId="enumlev1Char">
    <w:name w:val="enumlev1 Char"/>
    <w:link w:val="enumlev1"/>
    <w:rsid w:val="009A5E5D"/>
    <w:rPr>
      <w:sz w:val="24"/>
      <w:lang w:val="en-GB" w:eastAsia="x-none"/>
    </w:rPr>
  </w:style>
  <w:style w:type="character" w:customStyle="1" w:styleId="Heading1Char">
    <w:name w:val="Heading 1 Char"/>
    <w:aliases w:val="Section of paper Char,título 1 Char,h1 Char,1st level Char,H1-TS Char,H1 Char,h11 Char,h12 Char,h13 Char,h14 Char,h15 Char,h16 Char,h17 Char,h111 Char,h121 Char,h131 Char,h141 Char,h151 Char,h161 Char,h18 Char,h112 Char,h122 Char,h19 Char"/>
    <w:link w:val="Heading1"/>
    <w:rsid w:val="009A5E5D"/>
    <w:rPr>
      <w:b/>
      <w:bCs/>
      <w:sz w:val="24"/>
      <w:u w:val="single"/>
    </w:rPr>
  </w:style>
  <w:style w:type="character" w:customStyle="1" w:styleId="BodyTextChar">
    <w:name w:val="Body Text Char"/>
    <w:link w:val="BodyText"/>
    <w:rsid w:val="00581179"/>
    <w:rPr>
      <w:i/>
      <w:iCs/>
      <w:sz w:val="24"/>
    </w:rPr>
  </w:style>
  <w:style w:type="paragraph" w:customStyle="1" w:styleId="Head">
    <w:name w:val="Head"/>
    <w:basedOn w:val="Normal"/>
    <w:rsid w:val="00581179"/>
    <w:pPr>
      <w:tabs>
        <w:tab w:val="left" w:pos="993"/>
        <w:tab w:val="center" w:pos="9072"/>
      </w:tabs>
    </w:pPr>
    <w:rPr>
      <w:szCs w:val="20"/>
      <w:lang w:val="en-GB"/>
    </w:rPr>
  </w:style>
  <w:style w:type="paragraph" w:styleId="ListParagraph">
    <w:name w:val="List Paragraph"/>
    <w:basedOn w:val="Normal"/>
    <w:link w:val="ListParagraphChar"/>
    <w:uiPriority w:val="34"/>
    <w:qFormat/>
    <w:rsid w:val="00581179"/>
    <w:pPr>
      <w:ind w:left="720"/>
      <w:contextualSpacing/>
    </w:pPr>
  </w:style>
  <w:style w:type="character" w:customStyle="1" w:styleId="Heading2Char">
    <w:name w:val="Heading 2 Char"/>
    <w:aliases w:val="h2 Char,UNDERRUBRIK 1-2 Char,h22 Char,UNDERRUBRIK 1-21 Char"/>
    <w:link w:val="Heading2"/>
    <w:rsid w:val="006F3D38"/>
    <w:rPr>
      <w:rFonts w:cs="Arial"/>
      <w:b/>
      <w:bCs/>
      <w:iCs/>
      <w:sz w:val="24"/>
      <w:szCs w:val="28"/>
    </w:rPr>
  </w:style>
  <w:style w:type="character" w:customStyle="1" w:styleId="Heading3Char">
    <w:name w:val="Heading 3 Char"/>
    <w:aliases w:val="3 Char,Titre 3 Char,31 Char,Titre 31 Char,?? 3 Char"/>
    <w:link w:val="Heading3"/>
    <w:rsid w:val="00581179"/>
    <w:rPr>
      <w:rFonts w:cs="Arial"/>
      <w:b/>
      <w:iCs/>
      <w:sz w:val="24"/>
      <w:szCs w:val="26"/>
    </w:rPr>
  </w:style>
  <w:style w:type="paragraph" w:styleId="Header">
    <w:name w:val="header"/>
    <w:aliases w:val="encabezado,he,header odd,header odd1,header odd2,h,Header/Footer,Page No,header odd3,header odd4,header odd5,header odd6,header1,header2,header3,header odd11,header odd21,header odd7,header4,header odd8,header odd9,header5,header odd12,ho"/>
    <w:basedOn w:val="Normal"/>
    <w:link w:val="HeaderChar"/>
    <w:uiPriority w:val="99"/>
    <w:rsid w:val="00141AA3"/>
    <w:pPr>
      <w:tabs>
        <w:tab w:val="center" w:pos="4680"/>
        <w:tab w:val="right" w:pos="9360"/>
      </w:tabs>
    </w:pPr>
  </w:style>
  <w:style w:type="character" w:customStyle="1" w:styleId="HeaderChar">
    <w:name w:val="Header Char"/>
    <w:aliases w:val="encabezado Char,he Char,header odd Char,header odd1 Char,header odd2 Char,h Char,Header/Footer Char,Page No Char,header odd3 Char,header odd4 Char,header odd5 Char,header odd6 Char,header1 Char,header2 Char,header3 Char,header odd11 Char"/>
    <w:link w:val="Header"/>
    <w:uiPriority w:val="99"/>
    <w:rsid w:val="00141AA3"/>
    <w:rPr>
      <w:sz w:val="24"/>
      <w:szCs w:val="24"/>
    </w:rPr>
  </w:style>
  <w:style w:type="paragraph" w:styleId="Footer">
    <w:name w:val="footer"/>
    <w:aliases w:val="footer odd,footer1,footer odd1,footer5,footer odd4,footer odd2,footer2,footer odd3,footer11,footer odd11,footer51,footer odd41,footer odd21,footer21,footer12,footer odd12,footer52,footer odd42,footer odd22,footer22,footer4,footer odd6"/>
    <w:basedOn w:val="Normal"/>
    <w:link w:val="FooterChar"/>
    <w:uiPriority w:val="99"/>
    <w:rsid w:val="00141AA3"/>
    <w:pPr>
      <w:tabs>
        <w:tab w:val="center" w:pos="4680"/>
        <w:tab w:val="right" w:pos="9360"/>
      </w:tabs>
    </w:pPr>
  </w:style>
  <w:style w:type="character" w:customStyle="1" w:styleId="FooterChar">
    <w:name w:val="Footer Char"/>
    <w:aliases w:val="footer odd Char,footer1 Char,footer odd1 Char,footer5 Char,footer odd4 Char,footer odd2 Char,footer2 Char,footer odd3 Char,footer11 Char,footer odd11 Char,footer51 Char,footer odd41 Char,footer odd21 Char,footer21 Char,footer12 Char"/>
    <w:link w:val="Footer"/>
    <w:uiPriority w:val="99"/>
    <w:rsid w:val="00141AA3"/>
    <w:rPr>
      <w:sz w:val="24"/>
      <w:szCs w:val="24"/>
    </w:rPr>
  </w:style>
  <w:style w:type="paragraph" w:customStyle="1" w:styleId="ArtNo">
    <w:name w:val="Art_No"/>
    <w:basedOn w:val="Normal"/>
    <w:next w:val="Normal"/>
    <w:link w:val="ArtNoChar"/>
    <w:rsid w:val="00C66E03"/>
    <w:pPr>
      <w:keepNext/>
      <w:keepLines/>
      <w:tabs>
        <w:tab w:val="left" w:pos="1134"/>
        <w:tab w:val="left" w:pos="1871"/>
        <w:tab w:val="left" w:pos="2268"/>
      </w:tabs>
      <w:overflowPunct w:val="0"/>
      <w:autoSpaceDE w:val="0"/>
      <w:autoSpaceDN w:val="0"/>
      <w:adjustRightInd w:val="0"/>
      <w:spacing w:before="480"/>
      <w:jc w:val="center"/>
      <w:textAlignment w:val="baseline"/>
    </w:pPr>
    <w:rPr>
      <w:caps/>
      <w:sz w:val="28"/>
      <w:szCs w:val="20"/>
      <w:lang w:val="en-GB" w:eastAsia="x-none"/>
    </w:rPr>
  </w:style>
  <w:style w:type="character" w:customStyle="1" w:styleId="ArtNoChar">
    <w:name w:val="Art_No Char"/>
    <w:link w:val="ArtNo"/>
    <w:locked/>
    <w:rsid w:val="00C66E03"/>
    <w:rPr>
      <w:caps/>
      <w:sz w:val="28"/>
      <w:lang w:val="en-GB" w:eastAsia="x-none"/>
    </w:rPr>
  </w:style>
  <w:style w:type="paragraph" w:customStyle="1" w:styleId="Arttitle">
    <w:name w:val="Art_title"/>
    <w:basedOn w:val="Normal"/>
    <w:next w:val="Normal"/>
    <w:link w:val="ArttitleCar"/>
    <w:rsid w:val="00C66E03"/>
    <w:pPr>
      <w:keepNext/>
      <w:keepLines/>
      <w:tabs>
        <w:tab w:val="left" w:pos="1134"/>
        <w:tab w:val="left" w:pos="1871"/>
        <w:tab w:val="left" w:pos="2268"/>
      </w:tabs>
      <w:overflowPunct w:val="0"/>
      <w:autoSpaceDE w:val="0"/>
      <w:autoSpaceDN w:val="0"/>
      <w:adjustRightInd w:val="0"/>
      <w:spacing w:before="240"/>
      <w:jc w:val="center"/>
      <w:textAlignment w:val="baseline"/>
    </w:pPr>
    <w:rPr>
      <w:b/>
      <w:sz w:val="28"/>
      <w:szCs w:val="20"/>
      <w:lang w:val="en-GB" w:eastAsia="x-none"/>
    </w:rPr>
  </w:style>
  <w:style w:type="character" w:customStyle="1" w:styleId="ArttitleCar">
    <w:name w:val="Art_title Car"/>
    <w:link w:val="Arttitle"/>
    <w:rsid w:val="00C66E03"/>
    <w:rPr>
      <w:b/>
      <w:sz w:val="28"/>
      <w:lang w:val="en-GB" w:eastAsia="x-none"/>
    </w:rPr>
  </w:style>
  <w:style w:type="character" w:customStyle="1" w:styleId="href">
    <w:name w:val="href"/>
    <w:rsid w:val="00C66E03"/>
  </w:style>
  <w:style w:type="paragraph" w:customStyle="1" w:styleId="Section1">
    <w:name w:val="Section_1"/>
    <w:basedOn w:val="Normal"/>
    <w:link w:val="Section1Char"/>
    <w:rsid w:val="00C66E03"/>
    <w:pPr>
      <w:tabs>
        <w:tab w:val="center" w:pos="4820"/>
      </w:tabs>
      <w:overflowPunct w:val="0"/>
      <w:autoSpaceDE w:val="0"/>
      <w:autoSpaceDN w:val="0"/>
      <w:adjustRightInd w:val="0"/>
      <w:spacing w:before="360"/>
      <w:jc w:val="center"/>
      <w:textAlignment w:val="baseline"/>
    </w:pPr>
    <w:rPr>
      <w:b/>
      <w:szCs w:val="20"/>
      <w:lang w:val="en-GB"/>
    </w:rPr>
  </w:style>
  <w:style w:type="character" w:customStyle="1" w:styleId="Artdef">
    <w:name w:val="Art_def"/>
    <w:rsid w:val="00C66E03"/>
    <w:rPr>
      <w:rFonts w:ascii="Times New Roman" w:hAnsi="Times New Roman"/>
      <w:b/>
    </w:rPr>
  </w:style>
  <w:style w:type="character" w:customStyle="1" w:styleId="Artref">
    <w:name w:val="Art_ref"/>
    <w:rsid w:val="00C66E03"/>
  </w:style>
  <w:style w:type="paragraph" w:styleId="Subtitle">
    <w:name w:val="Subtitle"/>
    <w:basedOn w:val="Normal"/>
    <w:link w:val="SubtitleChar"/>
    <w:qFormat/>
    <w:rsid w:val="00C66E03"/>
    <w:pPr>
      <w:jc w:val="center"/>
    </w:pPr>
    <w:rPr>
      <w:b/>
      <w:bCs/>
      <w:lang w:val="x-none" w:eastAsia="x-none"/>
    </w:rPr>
  </w:style>
  <w:style w:type="character" w:customStyle="1" w:styleId="SubtitleChar">
    <w:name w:val="Subtitle Char"/>
    <w:link w:val="Subtitle"/>
    <w:rsid w:val="00C66E03"/>
    <w:rPr>
      <w:b/>
      <w:bCs/>
      <w:sz w:val="24"/>
      <w:szCs w:val="24"/>
      <w:lang w:val="x-none" w:eastAsia="x-none"/>
    </w:rPr>
  </w:style>
  <w:style w:type="paragraph" w:styleId="FootnoteText">
    <w:name w:val="footnote text"/>
    <w:aliases w:val="footnote text,ALTS FOOTNOTE,Footnote Text Char1,Footnote Text Char Char1,Footnote Text Char4 Char Char,Footnote Text Char1 Char1 Char1 Char,Footnote Text Char Char1 Char1 Char Char,Footnote Text Char1 Char1 Char1 Char Char Char1,DNV-FT"/>
    <w:basedOn w:val="Normal"/>
    <w:link w:val="FootnoteTextChar"/>
    <w:unhideWhenUsed/>
    <w:rsid w:val="00C66E03"/>
    <w:rPr>
      <w:sz w:val="20"/>
      <w:szCs w:val="20"/>
    </w:rPr>
  </w:style>
  <w:style w:type="character" w:customStyle="1" w:styleId="FootnoteTextChar">
    <w:name w:val="Footnote Text Char"/>
    <w:aliases w:val="footnote text Char,ALTS FOOTNOTE Char,Footnote Text Char1 Char,Footnote Text Char Char1 Char,Footnote Text Char4 Char Char Char,Footnote Text Char1 Char1 Char1 Char Char,Footnote Text Char Char1 Char1 Char Char Char,DNV-FT Char"/>
    <w:basedOn w:val="DefaultParagraphFont"/>
    <w:link w:val="FootnoteText"/>
    <w:rsid w:val="00C66E03"/>
  </w:style>
  <w:style w:type="character" w:styleId="FootnoteReference">
    <w:name w:val="footnote reference"/>
    <w:aliases w:val="Appel note de bas de p,Footnote Reference/,Footnote symbol,Style 12,(NECG) Footnote Reference,Style 124,o,fr,Style 13,FR,Style 17,Appel note de bas de p + 11 pt,Italic,Appel note de bas de p1,Appel note de bas de p2,Footnote,Style 3,R"/>
    <w:unhideWhenUsed/>
    <w:qFormat/>
    <w:rsid w:val="00C66E03"/>
    <w:rPr>
      <w:vertAlign w:val="superscript"/>
    </w:rPr>
  </w:style>
  <w:style w:type="paragraph" w:styleId="BalloonText">
    <w:name w:val="Balloon Text"/>
    <w:basedOn w:val="Normal"/>
    <w:link w:val="BalloonTextChar"/>
    <w:uiPriority w:val="99"/>
    <w:rsid w:val="00DB3117"/>
    <w:rPr>
      <w:rFonts w:ascii="Tahoma" w:hAnsi="Tahoma" w:cs="Tahoma"/>
      <w:sz w:val="16"/>
      <w:szCs w:val="16"/>
    </w:rPr>
  </w:style>
  <w:style w:type="character" w:customStyle="1" w:styleId="BalloonTextChar">
    <w:name w:val="Balloon Text Char"/>
    <w:link w:val="BalloonText"/>
    <w:uiPriority w:val="99"/>
    <w:rsid w:val="00DB3117"/>
    <w:rPr>
      <w:rFonts w:ascii="Tahoma" w:hAnsi="Tahoma" w:cs="Tahoma"/>
      <w:sz w:val="16"/>
      <w:szCs w:val="16"/>
    </w:rPr>
  </w:style>
  <w:style w:type="paragraph" w:customStyle="1" w:styleId="Tabletitle">
    <w:name w:val="Table_title"/>
    <w:basedOn w:val="Normal"/>
    <w:next w:val="Normal"/>
    <w:link w:val="TabletitleChar"/>
    <w:rsid w:val="003D0C28"/>
    <w:pPr>
      <w:keepNext/>
      <w:overflowPunct w:val="0"/>
      <w:autoSpaceDE w:val="0"/>
      <w:autoSpaceDN w:val="0"/>
      <w:adjustRightInd w:val="0"/>
      <w:spacing w:after="120"/>
      <w:jc w:val="center"/>
      <w:textAlignment w:val="baseline"/>
    </w:pPr>
    <w:rPr>
      <w:b/>
      <w:lang w:val="fr-FR"/>
    </w:rPr>
  </w:style>
  <w:style w:type="character" w:customStyle="1" w:styleId="TabletitleChar">
    <w:name w:val="Table_title Char"/>
    <w:link w:val="Tabletitle"/>
    <w:rsid w:val="003D0C28"/>
    <w:rPr>
      <w:b/>
      <w:sz w:val="24"/>
      <w:szCs w:val="24"/>
      <w:lang w:val="fr-FR"/>
    </w:rPr>
  </w:style>
  <w:style w:type="character" w:customStyle="1" w:styleId="Tablefreq">
    <w:name w:val="Table_freq"/>
    <w:rsid w:val="003D0C28"/>
    <w:rPr>
      <w:b/>
      <w:color w:val="FFCC00"/>
    </w:rPr>
  </w:style>
  <w:style w:type="paragraph" w:customStyle="1" w:styleId="TableTextS5">
    <w:name w:val="Table_TextS5"/>
    <w:basedOn w:val="Normal"/>
    <w:link w:val="TableTextS5Char"/>
    <w:rsid w:val="003D0C28"/>
    <w:pPr>
      <w:tabs>
        <w:tab w:val="left" w:pos="170"/>
        <w:tab w:val="left" w:pos="567"/>
        <w:tab w:val="left" w:pos="737"/>
        <w:tab w:val="left" w:pos="2977"/>
        <w:tab w:val="left" w:pos="3266"/>
      </w:tabs>
      <w:overflowPunct w:val="0"/>
      <w:autoSpaceDE w:val="0"/>
      <w:autoSpaceDN w:val="0"/>
      <w:adjustRightInd w:val="0"/>
      <w:spacing w:before="40" w:after="40"/>
      <w:textAlignment w:val="baseline"/>
    </w:pPr>
    <w:rPr>
      <w:sz w:val="20"/>
      <w:szCs w:val="20"/>
      <w:lang w:val="fr-FR"/>
    </w:rPr>
  </w:style>
  <w:style w:type="paragraph" w:customStyle="1" w:styleId="Tablehead">
    <w:name w:val="Table_head"/>
    <w:basedOn w:val="Normal"/>
    <w:next w:val="Normal"/>
    <w:link w:val="TableheadChar"/>
    <w:rsid w:val="003D0C28"/>
    <w:pPr>
      <w:overflowPunct w:val="0"/>
      <w:autoSpaceDE w:val="0"/>
      <w:autoSpaceDN w:val="0"/>
      <w:adjustRightInd w:val="0"/>
      <w:spacing w:before="80" w:after="80"/>
      <w:jc w:val="center"/>
      <w:textAlignment w:val="baseline"/>
    </w:pPr>
    <w:rPr>
      <w:b/>
      <w:sz w:val="20"/>
      <w:szCs w:val="20"/>
      <w:lang w:val="fr-FR"/>
    </w:rPr>
  </w:style>
  <w:style w:type="paragraph" w:styleId="Title">
    <w:name w:val="Title"/>
    <w:basedOn w:val="Normal"/>
    <w:link w:val="TitleChar"/>
    <w:qFormat/>
    <w:rsid w:val="003D0C28"/>
    <w:pPr>
      <w:jc w:val="center"/>
    </w:pPr>
    <w:rPr>
      <w:b/>
      <w:bCs/>
    </w:rPr>
  </w:style>
  <w:style w:type="character" w:customStyle="1" w:styleId="TitleChar">
    <w:name w:val="Title Char"/>
    <w:link w:val="Title"/>
    <w:rsid w:val="003D0C28"/>
    <w:rPr>
      <w:b/>
      <w:bCs/>
      <w:sz w:val="24"/>
      <w:szCs w:val="24"/>
    </w:rPr>
  </w:style>
  <w:style w:type="paragraph" w:customStyle="1" w:styleId="Note">
    <w:name w:val="Note"/>
    <w:basedOn w:val="Normal"/>
    <w:link w:val="NoteChar"/>
    <w:rsid w:val="002F52CE"/>
    <w:pPr>
      <w:tabs>
        <w:tab w:val="left" w:pos="284"/>
        <w:tab w:val="left" w:pos="1134"/>
        <w:tab w:val="left" w:pos="1871"/>
        <w:tab w:val="left" w:pos="2268"/>
      </w:tabs>
      <w:overflowPunct w:val="0"/>
      <w:autoSpaceDE w:val="0"/>
      <w:autoSpaceDN w:val="0"/>
      <w:adjustRightInd w:val="0"/>
      <w:spacing w:before="160"/>
      <w:jc w:val="both"/>
      <w:textAlignment w:val="baseline"/>
    </w:pPr>
    <w:rPr>
      <w:sz w:val="20"/>
      <w:szCs w:val="20"/>
      <w:lang w:val="fr-FR"/>
    </w:rPr>
  </w:style>
  <w:style w:type="character" w:customStyle="1" w:styleId="NoteChar">
    <w:name w:val="Note Char"/>
    <w:link w:val="Note"/>
    <w:rsid w:val="003D0C28"/>
    <w:rPr>
      <w:lang w:val="fr-FR"/>
    </w:rPr>
  </w:style>
  <w:style w:type="paragraph" w:customStyle="1" w:styleId="Proposal">
    <w:name w:val="Proposal"/>
    <w:basedOn w:val="Normal"/>
    <w:next w:val="Normal"/>
    <w:link w:val="ProposalChar"/>
    <w:rsid w:val="003D0C28"/>
    <w:pPr>
      <w:keepNext/>
      <w:tabs>
        <w:tab w:val="left" w:pos="1134"/>
        <w:tab w:val="left" w:pos="1871"/>
        <w:tab w:val="left" w:pos="2268"/>
      </w:tabs>
      <w:overflowPunct w:val="0"/>
      <w:autoSpaceDE w:val="0"/>
      <w:autoSpaceDN w:val="0"/>
      <w:adjustRightInd w:val="0"/>
      <w:spacing w:before="240"/>
      <w:textAlignment w:val="baseline"/>
    </w:pPr>
    <w:rPr>
      <w:szCs w:val="20"/>
      <w:lang w:val="en-GB"/>
    </w:rPr>
  </w:style>
  <w:style w:type="character" w:customStyle="1" w:styleId="ProposalChar">
    <w:name w:val="Proposal Char"/>
    <w:link w:val="Proposal"/>
    <w:uiPriority w:val="99"/>
    <w:rsid w:val="003D0C28"/>
    <w:rPr>
      <w:sz w:val="24"/>
      <w:lang w:val="en-GB"/>
    </w:rPr>
  </w:style>
  <w:style w:type="character" w:customStyle="1" w:styleId="Section1Char">
    <w:name w:val="Section_1 Char"/>
    <w:link w:val="Section1"/>
    <w:uiPriority w:val="99"/>
    <w:locked/>
    <w:rsid w:val="003D0C28"/>
    <w:rPr>
      <w:b/>
      <w:sz w:val="24"/>
      <w:lang w:val="en-GB"/>
    </w:rPr>
  </w:style>
  <w:style w:type="paragraph" w:customStyle="1" w:styleId="Note2">
    <w:name w:val="Note2"/>
    <w:basedOn w:val="Normal"/>
    <w:link w:val="Note2Char"/>
    <w:qFormat/>
    <w:rsid w:val="003D0C28"/>
    <w:pPr>
      <w:tabs>
        <w:tab w:val="left" w:pos="284"/>
        <w:tab w:val="left" w:pos="1134"/>
        <w:tab w:val="left" w:pos="1871"/>
        <w:tab w:val="left" w:pos="2268"/>
      </w:tabs>
      <w:overflowPunct w:val="0"/>
      <w:autoSpaceDE w:val="0"/>
      <w:autoSpaceDN w:val="0"/>
      <w:adjustRightInd w:val="0"/>
      <w:spacing w:before="80"/>
      <w:jc w:val="both"/>
      <w:textAlignment w:val="baseline"/>
    </w:pPr>
    <w:rPr>
      <w:sz w:val="20"/>
      <w:szCs w:val="16"/>
      <w:lang w:val="en-GB" w:eastAsia="x-none"/>
    </w:rPr>
  </w:style>
  <w:style w:type="character" w:customStyle="1" w:styleId="Note2Char">
    <w:name w:val="Note2 Char"/>
    <w:link w:val="Note2"/>
    <w:rsid w:val="003D0C28"/>
    <w:rPr>
      <w:szCs w:val="16"/>
      <w:lang w:val="en-GB" w:eastAsia="x-none"/>
    </w:rPr>
  </w:style>
  <w:style w:type="character" w:customStyle="1" w:styleId="TableheadChar">
    <w:name w:val="Table_head Char"/>
    <w:link w:val="Tablehead"/>
    <w:locked/>
    <w:rsid w:val="003D0C28"/>
    <w:rPr>
      <w:b/>
      <w:lang w:val="fr-FR"/>
    </w:rPr>
  </w:style>
  <w:style w:type="character" w:customStyle="1" w:styleId="TableTextS5Char">
    <w:name w:val="Table_TextS5 Char"/>
    <w:link w:val="TableTextS5"/>
    <w:uiPriority w:val="99"/>
    <w:rsid w:val="006935DC"/>
    <w:rPr>
      <w:lang w:val="fr-FR"/>
    </w:rPr>
  </w:style>
  <w:style w:type="paragraph" w:customStyle="1" w:styleId="RepNo">
    <w:name w:val="Rep_No"/>
    <w:basedOn w:val="Normal"/>
    <w:next w:val="Normal"/>
    <w:rsid w:val="006935DC"/>
    <w:pPr>
      <w:keepNext/>
      <w:keepLines/>
      <w:tabs>
        <w:tab w:val="left" w:pos="1134"/>
        <w:tab w:val="left" w:pos="1871"/>
        <w:tab w:val="left" w:pos="2268"/>
      </w:tabs>
      <w:overflowPunct w:val="0"/>
      <w:autoSpaceDE w:val="0"/>
      <w:autoSpaceDN w:val="0"/>
      <w:adjustRightInd w:val="0"/>
      <w:spacing w:before="480"/>
      <w:jc w:val="center"/>
      <w:textAlignment w:val="baseline"/>
    </w:pPr>
    <w:rPr>
      <w:caps/>
      <w:sz w:val="28"/>
      <w:szCs w:val="20"/>
      <w:lang w:val="en-GB"/>
    </w:rPr>
  </w:style>
  <w:style w:type="paragraph" w:customStyle="1" w:styleId="Restitle">
    <w:name w:val="Res_title"/>
    <w:basedOn w:val="Normal"/>
    <w:next w:val="Normal"/>
    <w:link w:val="RestitleChar"/>
    <w:qFormat/>
    <w:rsid w:val="006935DC"/>
    <w:pPr>
      <w:keepNext/>
      <w:keepLines/>
      <w:tabs>
        <w:tab w:val="left" w:pos="1134"/>
        <w:tab w:val="left" w:pos="1871"/>
        <w:tab w:val="left" w:pos="2268"/>
      </w:tabs>
      <w:overflowPunct w:val="0"/>
      <w:autoSpaceDE w:val="0"/>
      <w:autoSpaceDN w:val="0"/>
      <w:adjustRightInd w:val="0"/>
      <w:spacing w:before="240"/>
      <w:jc w:val="center"/>
      <w:textAlignment w:val="baseline"/>
    </w:pPr>
    <w:rPr>
      <w:rFonts w:ascii="Times New Roman Bold" w:hAnsi="Times New Roman Bold"/>
      <w:b/>
      <w:sz w:val="28"/>
      <w:szCs w:val="20"/>
      <w:lang w:val="en-GB"/>
    </w:rPr>
  </w:style>
  <w:style w:type="paragraph" w:customStyle="1" w:styleId="Tablelegend">
    <w:name w:val="Table_legend"/>
    <w:basedOn w:val="TableText"/>
    <w:link w:val="TablelegendChar"/>
    <w:rsid w:val="006935DC"/>
    <w:pPr>
      <w:keepNext w:val="0"/>
      <w:tabs>
        <w:tab w:val="left" w:pos="567"/>
        <w:tab w:val="left" w:pos="851"/>
        <w:tab w:val="left" w:pos="1418"/>
        <w:tab w:val="left" w:pos="1701"/>
        <w:tab w:val="left" w:pos="1985"/>
        <w:tab w:val="left" w:pos="2552"/>
        <w:tab w:val="left" w:pos="2835"/>
        <w:tab w:val="left" w:pos="3119"/>
        <w:tab w:val="left" w:pos="3402"/>
        <w:tab w:val="left" w:pos="3686"/>
        <w:tab w:val="left" w:pos="3969"/>
      </w:tabs>
      <w:suppressAutoHyphens w:val="0"/>
      <w:autoSpaceDN w:val="0"/>
      <w:adjustRightInd w:val="0"/>
      <w:spacing w:before="120" w:after="40" w:line="240" w:lineRule="auto"/>
      <w:jc w:val="left"/>
      <w:textAlignment w:val="baseline"/>
    </w:pPr>
    <w:rPr>
      <w:sz w:val="20"/>
      <w:lang w:eastAsia="x-none"/>
    </w:rPr>
  </w:style>
  <w:style w:type="paragraph" w:customStyle="1" w:styleId="TableNo">
    <w:name w:val="Table_No"/>
    <w:basedOn w:val="Normal"/>
    <w:next w:val="Tabletitle"/>
    <w:link w:val="TableNoChar"/>
    <w:rsid w:val="006935DC"/>
    <w:pPr>
      <w:keepNext/>
      <w:tabs>
        <w:tab w:val="left" w:pos="1134"/>
        <w:tab w:val="left" w:pos="1871"/>
        <w:tab w:val="left" w:pos="2268"/>
      </w:tabs>
      <w:overflowPunct w:val="0"/>
      <w:autoSpaceDE w:val="0"/>
      <w:autoSpaceDN w:val="0"/>
      <w:adjustRightInd w:val="0"/>
      <w:spacing w:before="560" w:after="120"/>
      <w:jc w:val="center"/>
      <w:textAlignment w:val="baseline"/>
    </w:pPr>
    <w:rPr>
      <w:caps/>
      <w:sz w:val="20"/>
      <w:szCs w:val="20"/>
      <w:lang w:val="en-GB" w:eastAsia="x-none"/>
    </w:rPr>
  </w:style>
  <w:style w:type="character" w:customStyle="1" w:styleId="TableNoChar">
    <w:name w:val="Table_No Char"/>
    <w:link w:val="TableNo"/>
    <w:locked/>
    <w:rsid w:val="006935DC"/>
    <w:rPr>
      <w:caps/>
      <w:lang w:val="en-GB" w:eastAsia="x-none"/>
    </w:rPr>
  </w:style>
  <w:style w:type="paragraph" w:customStyle="1" w:styleId="TableText">
    <w:name w:val="Table_Text"/>
    <w:basedOn w:val="Normal"/>
    <w:rsid w:val="006935DC"/>
    <w:pPr>
      <w:keepNext/>
      <w:tabs>
        <w:tab w:val="left" w:pos="1134"/>
        <w:tab w:val="left" w:pos="1871"/>
        <w:tab w:val="left" w:pos="2268"/>
      </w:tabs>
      <w:suppressAutoHyphens/>
      <w:overflowPunct w:val="0"/>
      <w:autoSpaceDE w:val="0"/>
      <w:spacing w:before="100" w:after="100" w:line="190" w:lineRule="exact"/>
      <w:jc w:val="both"/>
    </w:pPr>
    <w:rPr>
      <w:sz w:val="18"/>
      <w:szCs w:val="20"/>
      <w:lang w:val="en-GB" w:eastAsia="zh-CN"/>
    </w:rPr>
  </w:style>
  <w:style w:type="character" w:customStyle="1" w:styleId="TablelegendChar">
    <w:name w:val="Table_legend Char"/>
    <w:link w:val="Tablelegend"/>
    <w:rsid w:val="006935DC"/>
    <w:rPr>
      <w:lang w:val="en-GB" w:eastAsia="x-none"/>
    </w:rPr>
  </w:style>
  <w:style w:type="character" w:customStyle="1" w:styleId="ArtrefBold">
    <w:name w:val="Art_ref + Bold"/>
    <w:rsid w:val="006935DC"/>
    <w:rPr>
      <w:b/>
      <w:bCs/>
      <w:color w:val="auto"/>
    </w:rPr>
  </w:style>
  <w:style w:type="paragraph" w:customStyle="1" w:styleId="Tabletext0">
    <w:name w:val="Table_text"/>
    <w:basedOn w:val="Normal"/>
    <w:link w:val="TabletextChar"/>
    <w:qFormat/>
    <w:rsid w:val="006935DC"/>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both"/>
      <w:textAlignment w:val="baseline"/>
    </w:pPr>
    <w:rPr>
      <w:sz w:val="20"/>
      <w:szCs w:val="20"/>
      <w:lang w:val="en-GB" w:eastAsia="x-none"/>
    </w:rPr>
  </w:style>
  <w:style w:type="character" w:customStyle="1" w:styleId="TabletextChar">
    <w:name w:val="Table_text Char"/>
    <w:link w:val="Tabletext0"/>
    <w:locked/>
    <w:rsid w:val="006935DC"/>
    <w:rPr>
      <w:lang w:val="en-GB" w:eastAsia="x-none"/>
    </w:rPr>
  </w:style>
  <w:style w:type="character" w:customStyle="1" w:styleId="ArtrefBold0">
    <w:name w:val="Art_ref +  Bold"/>
    <w:rsid w:val="006935DC"/>
    <w:rPr>
      <w:b/>
      <w:color w:val="auto"/>
    </w:rPr>
  </w:style>
  <w:style w:type="paragraph" w:styleId="EndnoteText">
    <w:name w:val="endnote text"/>
    <w:basedOn w:val="Normal"/>
    <w:link w:val="EndnoteTextChar"/>
    <w:rsid w:val="006935DC"/>
    <w:rPr>
      <w:sz w:val="20"/>
      <w:szCs w:val="20"/>
    </w:rPr>
  </w:style>
  <w:style w:type="character" w:customStyle="1" w:styleId="EndnoteTextChar">
    <w:name w:val="Endnote Text Char"/>
    <w:basedOn w:val="DefaultParagraphFont"/>
    <w:link w:val="EndnoteText"/>
    <w:rsid w:val="006935DC"/>
  </w:style>
  <w:style w:type="character" w:styleId="EndnoteReference">
    <w:name w:val="endnote reference"/>
    <w:rsid w:val="006935DC"/>
    <w:rPr>
      <w:vertAlign w:val="superscript"/>
    </w:rPr>
  </w:style>
  <w:style w:type="character" w:customStyle="1" w:styleId="HeaderChar2">
    <w:name w:val="Header Char2"/>
    <w:aliases w:val="encabezado Char2,he Char2,header odd Char2,header odd1 Char2,header odd2 Char2,h Char2,Header/Footer Char1,Page No Char1,header odd3 Char2,header odd4 Char2,header odd5 Char2,header odd6 Char2,header1 Char2,header2 Char2,header3 Char2"/>
    <w:uiPriority w:val="99"/>
    <w:locked/>
    <w:rsid w:val="003E5802"/>
    <w:rPr>
      <w:rFonts w:eastAsia="Times New Roman" w:cs="Times New Roman"/>
    </w:rPr>
  </w:style>
  <w:style w:type="character" w:customStyle="1" w:styleId="RestitleChar">
    <w:name w:val="Res_title Char"/>
    <w:link w:val="Restitle"/>
    <w:locked/>
    <w:rsid w:val="003E5802"/>
    <w:rPr>
      <w:rFonts w:ascii="Times New Roman Bold" w:hAnsi="Times New Roman Bold"/>
      <w:b/>
      <w:sz w:val="28"/>
      <w:lang w:val="en-GB"/>
    </w:rPr>
  </w:style>
  <w:style w:type="character" w:customStyle="1" w:styleId="FootnoteTextChar3">
    <w:name w:val="Footnote Text Char3"/>
    <w:aliases w:val="ALTS FOOTNOTE Char1,Footnote Text Char1 Char1,Footnote Text Char Char1 Char1,Footnote Text Char4 Char Char Char1,Footnote Text Char1 Char1 Char1 Char Char1,Footnote Text Char Char1 Char1 Char Char Char1,DNV-FT Char1"/>
    <w:locked/>
    <w:rsid w:val="003E5802"/>
    <w:rPr>
      <w:rFonts w:eastAsia="Times New Roman" w:cs="Times New Roman"/>
    </w:rPr>
  </w:style>
  <w:style w:type="paragraph" w:customStyle="1" w:styleId="Normalaftertitle">
    <w:name w:val="Normal after title"/>
    <w:basedOn w:val="Normal"/>
    <w:next w:val="Normal"/>
    <w:link w:val="NormalaftertitleChar"/>
    <w:uiPriority w:val="99"/>
    <w:rsid w:val="002F52CE"/>
    <w:pPr>
      <w:tabs>
        <w:tab w:val="left" w:pos="1134"/>
        <w:tab w:val="left" w:pos="1871"/>
        <w:tab w:val="left" w:pos="2268"/>
      </w:tabs>
      <w:overflowPunct w:val="0"/>
      <w:autoSpaceDE w:val="0"/>
      <w:autoSpaceDN w:val="0"/>
      <w:adjustRightInd w:val="0"/>
      <w:spacing w:before="360"/>
      <w:jc w:val="both"/>
      <w:textAlignment w:val="baseline"/>
    </w:pPr>
    <w:rPr>
      <w:szCs w:val="20"/>
      <w:lang w:val="fr-FR"/>
    </w:rPr>
  </w:style>
  <w:style w:type="character" w:customStyle="1" w:styleId="NormalaftertitleChar">
    <w:name w:val="Normal after title Char"/>
    <w:link w:val="Normalaftertitle"/>
    <w:uiPriority w:val="99"/>
    <w:locked/>
    <w:rsid w:val="000E3812"/>
    <w:rPr>
      <w:sz w:val="24"/>
      <w:lang w:val="fr-FR"/>
    </w:rPr>
  </w:style>
  <w:style w:type="character" w:customStyle="1" w:styleId="Appref">
    <w:name w:val="App_ref"/>
    <w:rsid w:val="000E3812"/>
  </w:style>
  <w:style w:type="character" w:styleId="PageNumber">
    <w:name w:val="page number"/>
    <w:rsid w:val="00D602D8"/>
  </w:style>
  <w:style w:type="paragraph" w:customStyle="1" w:styleId="Annex">
    <w:name w:val="Annex_#"/>
    <w:basedOn w:val="Normal"/>
    <w:next w:val="AnnexTitle"/>
    <w:rsid w:val="00D602D8"/>
    <w:pPr>
      <w:tabs>
        <w:tab w:val="left" w:pos="794"/>
        <w:tab w:val="left" w:pos="1191"/>
        <w:tab w:val="left" w:pos="1588"/>
        <w:tab w:val="left" w:pos="1985"/>
      </w:tabs>
      <w:spacing w:before="720"/>
      <w:jc w:val="center"/>
    </w:pPr>
    <w:rPr>
      <w:caps/>
      <w:sz w:val="22"/>
      <w:szCs w:val="20"/>
      <w:lang w:val="en-GB"/>
    </w:rPr>
  </w:style>
  <w:style w:type="paragraph" w:customStyle="1" w:styleId="AnnexTitle">
    <w:name w:val="Annex_Title"/>
    <w:basedOn w:val="Normal"/>
    <w:next w:val="Normal"/>
    <w:rsid w:val="00D602D8"/>
    <w:pPr>
      <w:tabs>
        <w:tab w:val="left" w:pos="794"/>
        <w:tab w:val="left" w:pos="1191"/>
        <w:tab w:val="left" w:pos="1588"/>
        <w:tab w:val="left" w:pos="1985"/>
      </w:tabs>
      <w:spacing w:before="240" w:after="284"/>
      <w:jc w:val="center"/>
    </w:pPr>
    <w:rPr>
      <w:b/>
      <w:sz w:val="22"/>
      <w:szCs w:val="20"/>
      <w:lang w:val="en-GB"/>
    </w:rPr>
  </w:style>
  <w:style w:type="paragraph" w:customStyle="1" w:styleId="Title1">
    <w:name w:val="Title 1"/>
    <w:basedOn w:val="Normal"/>
    <w:next w:val="Normal"/>
    <w:rsid w:val="00D602D8"/>
    <w:pPr>
      <w:spacing w:before="720"/>
      <w:jc w:val="center"/>
    </w:pPr>
    <w:rPr>
      <w:b/>
      <w:sz w:val="22"/>
      <w:szCs w:val="20"/>
      <w:lang w:val="en-GB"/>
    </w:rPr>
  </w:style>
  <w:style w:type="paragraph" w:customStyle="1" w:styleId="ResNo">
    <w:name w:val="Res_No"/>
    <w:basedOn w:val="Normal"/>
    <w:next w:val="Normal"/>
    <w:link w:val="ResNoChar"/>
    <w:rsid w:val="00D602D8"/>
    <w:pPr>
      <w:keepNext/>
      <w:keepLines/>
      <w:tabs>
        <w:tab w:val="left" w:pos="1134"/>
        <w:tab w:val="left" w:pos="1871"/>
        <w:tab w:val="left" w:pos="2268"/>
      </w:tabs>
      <w:overflowPunct w:val="0"/>
      <w:autoSpaceDE w:val="0"/>
      <w:autoSpaceDN w:val="0"/>
      <w:adjustRightInd w:val="0"/>
      <w:spacing w:before="720"/>
      <w:jc w:val="center"/>
      <w:textAlignment w:val="baseline"/>
    </w:pPr>
    <w:rPr>
      <w:caps/>
      <w:sz w:val="28"/>
      <w:szCs w:val="20"/>
      <w:lang w:val="fr-FR"/>
    </w:rPr>
  </w:style>
  <w:style w:type="paragraph" w:customStyle="1" w:styleId="Call">
    <w:name w:val="Call"/>
    <w:basedOn w:val="Normal"/>
    <w:next w:val="Normal"/>
    <w:link w:val="CallChar"/>
    <w:rsid w:val="00D602D8"/>
    <w:pPr>
      <w:keepNext/>
      <w:keepLines/>
      <w:tabs>
        <w:tab w:val="left" w:pos="1134"/>
        <w:tab w:val="left" w:pos="1871"/>
        <w:tab w:val="left" w:pos="2268"/>
      </w:tabs>
      <w:overflowPunct w:val="0"/>
      <w:autoSpaceDE w:val="0"/>
      <w:autoSpaceDN w:val="0"/>
      <w:adjustRightInd w:val="0"/>
      <w:spacing w:before="160"/>
      <w:ind w:left="1134"/>
      <w:textAlignment w:val="baseline"/>
    </w:pPr>
    <w:rPr>
      <w:i/>
      <w:szCs w:val="20"/>
      <w:lang w:val="en-GB"/>
    </w:rPr>
  </w:style>
  <w:style w:type="paragraph" w:customStyle="1" w:styleId="CarCar1">
    <w:name w:val="Car Car1"/>
    <w:basedOn w:val="Normal"/>
    <w:rsid w:val="00D602D8"/>
    <w:pPr>
      <w:tabs>
        <w:tab w:val="left" w:pos="540"/>
        <w:tab w:val="left" w:pos="1260"/>
        <w:tab w:val="left" w:pos="1800"/>
      </w:tabs>
      <w:spacing w:before="240" w:after="160" w:line="240" w:lineRule="exact"/>
    </w:pPr>
    <w:rPr>
      <w:rFonts w:ascii="Verdana" w:hAnsi="Verdana"/>
      <w:szCs w:val="20"/>
    </w:rPr>
  </w:style>
  <w:style w:type="paragraph" w:customStyle="1" w:styleId="Indented">
    <w:name w:val="Indented"/>
    <w:autoRedefine/>
    <w:rsid w:val="00D602D8"/>
    <w:pPr>
      <w:widowControl w:val="0"/>
      <w:tabs>
        <w:tab w:val="left" w:pos="576"/>
        <w:tab w:val="left" w:pos="792"/>
        <w:tab w:val="left" w:pos="1008"/>
        <w:tab w:val="left" w:pos="1224"/>
        <w:tab w:val="left" w:pos="1440"/>
        <w:tab w:val="left" w:pos="1656"/>
        <w:tab w:val="left" w:pos="1872"/>
        <w:tab w:val="left" w:pos="2088"/>
        <w:tab w:val="left" w:pos="2304"/>
        <w:tab w:val="left" w:pos="2520"/>
        <w:tab w:val="left" w:pos="2736"/>
        <w:tab w:val="left" w:pos="2952"/>
        <w:tab w:val="left" w:pos="3168"/>
        <w:tab w:val="left" w:pos="3384"/>
        <w:tab w:val="left" w:pos="3600"/>
        <w:tab w:val="left" w:pos="3816"/>
        <w:tab w:val="left" w:pos="4032"/>
        <w:tab w:val="left" w:pos="4248"/>
        <w:tab w:val="left" w:pos="4464"/>
        <w:tab w:val="left" w:pos="4680"/>
        <w:tab w:val="left" w:pos="4896"/>
        <w:tab w:val="left" w:pos="5112"/>
        <w:tab w:val="left" w:pos="5328"/>
        <w:tab w:val="left" w:pos="5544"/>
        <w:tab w:val="left" w:pos="5760"/>
        <w:tab w:val="left" w:pos="5976"/>
        <w:tab w:val="left" w:pos="6192"/>
        <w:tab w:val="left" w:pos="6408"/>
        <w:tab w:val="left" w:pos="6624"/>
        <w:tab w:val="left" w:pos="6840"/>
        <w:tab w:val="left" w:pos="7056"/>
        <w:tab w:val="left" w:pos="7272"/>
        <w:tab w:val="left" w:pos="7488"/>
        <w:tab w:val="left" w:pos="7704"/>
        <w:tab w:val="left" w:pos="7920"/>
        <w:tab w:val="left" w:pos="8136"/>
        <w:tab w:val="left" w:pos="8352"/>
        <w:tab w:val="left" w:pos="8568"/>
        <w:tab w:val="left" w:pos="8784"/>
        <w:tab w:val="left" w:pos="9000"/>
        <w:tab w:val="left" w:pos="9216"/>
        <w:tab w:val="left" w:pos="9432"/>
        <w:tab w:val="left" w:pos="9648"/>
        <w:tab w:val="left" w:pos="9864"/>
        <w:tab w:val="left" w:pos="10080"/>
        <w:tab w:val="left" w:pos="10296"/>
      </w:tabs>
      <w:autoSpaceDE w:val="0"/>
      <w:autoSpaceDN w:val="0"/>
      <w:adjustRightInd w:val="0"/>
      <w:spacing w:before="120"/>
      <w:ind w:left="1008"/>
      <w:jc w:val="both"/>
    </w:pPr>
    <w:rPr>
      <w:rFonts w:ascii="CG Times" w:hAnsi="CG Times" w:cs="CG Times"/>
      <w:noProof/>
      <w:color w:val="000000"/>
      <w:sz w:val="24"/>
      <w:szCs w:val="24"/>
    </w:rPr>
  </w:style>
  <w:style w:type="character" w:customStyle="1" w:styleId="Heading4Char">
    <w:name w:val="Heading 4 Char"/>
    <w:link w:val="Heading4"/>
    <w:rsid w:val="00D602D8"/>
    <w:rPr>
      <w:i/>
      <w:iCs/>
      <w:sz w:val="24"/>
    </w:rPr>
  </w:style>
  <w:style w:type="character" w:styleId="CommentReference">
    <w:name w:val="annotation reference"/>
    <w:rsid w:val="00D602D8"/>
    <w:rPr>
      <w:sz w:val="16"/>
      <w:szCs w:val="16"/>
    </w:rPr>
  </w:style>
  <w:style w:type="paragraph" w:customStyle="1" w:styleId="Line">
    <w:name w:val="Line"/>
    <w:basedOn w:val="Normal"/>
    <w:next w:val="Normal"/>
    <w:rsid w:val="00D602D8"/>
    <w:pPr>
      <w:pBdr>
        <w:top w:val="single" w:sz="6" w:space="1" w:color="auto"/>
      </w:pBdr>
      <w:overflowPunct w:val="0"/>
      <w:autoSpaceDE w:val="0"/>
      <w:autoSpaceDN w:val="0"/>
      <w:adjustRightInd w:val="0"/>
      <w:spacing w:before="240"/>
      <w:ind w:left="3997" w:right="3997"/>
      <w:jc w:val="center"/>
      <w:textAlignment w:val="baseline"/>
    </w:pPr>
    <w:rPr>
      <w:sz w:val="20"/>
      <w:szCs w:val="20"/>
      <w:lang w:val="en-GB"/>
    </w:rPr>
  </w:style>
  <w:style w:type="paragraph" w:customStyle="1" w:styleId="Tablefin">
    <w:name w:val="Table_fin"/>
    <w:basedOn w:val="Normal"/>
    <w:rsid w:val="00D602D8"/>
    <w:pPr>
      <w:tabs>
        <w:tab w:val="left" w:pos="1871"/>
        <w:tab w:val="left" w:pos="2268"/>
      </w:tabs>
      <w:overflowPunct w:val="0"/>
      <w:autoSpaceDE w:val="0"/>
      <w:autoSpaceDN w:val="0"/>
      <w:adjustRightInd w:val="0"/>
      <w:jc w:val="both"/>
      <w:textAlignment w:val="baseline"/>
    </w:pPr>
    <w:rPr>
      <w:sz w:val="12"/>
      <w:szCs w:val="20"/>
      <w:lang w:val="fr-FR"/>
    </w:rPr>
  </w:style>
  <w:style w:type="character" w:customStyle="1" w:styleId="Tableref">
    <w:name w:val="Table_ref"/>
    <w:rsid w:val="00D602D8"/>
    <w:rPr>
      <w:color w:val="3366FF"/>
    </w:rPr>
  </w:style>
  <w:style w:type="paragraph" w:customStyle="1" w:styleId="1Para">
    <w:name w:val="1Para"/>
    <w:basedOn w:val="Normal"/>
    <w:rsid w:val="00D602D8"/>
    <w:pPr>
      <w:tabs>
        <w:tab w:val="left" w:pos="1440"/>
      </w:tabs>
      <w:spacing w:before="260" w:after="260"/>
      <w:jc w:val="both"/>
    </w:pPr>
    <w:rPr>
      <w:sz w:val="22"/>
      <w:szCs w:val="22"/>
      <w:lang w:val="en-GB"/>
    </w:rPr>
  </w:style>
  <w:style w:type="character" w:customStyle="1" w:styleId="ResNoChar">
    <w:name w:val="Res_No Char"/>
    <w:link w:val="ResNo"/>
    <w:rsid w:val="00D602D8"/>
    <w:rPr>
      <w:caps/>
      <w:sz w:val="28"/>
      <w:lang w:val="fr-FR"/>
    </w:rPr>
  </w:style>
  <w:style w:type="paragraph" w:customStyle="1" w:styleId="AppendixNo">
    <w:name w:val="Appendix_No"/>
    <w:basedOn w:val="Normal"/>
    <w:next w:val="Appendixtitle"/>
    <w:link w:val="AppendixNoChar"/>
    <w:rsid w:val="00D602D8"/>
    <w:pPr>
      <w:keepNext/>
      <w:keepLines/>
      <w:tabs>
        <w:tab w:val="left" w:pos="1134"/>
        <w:tab w:val="left" w:pos="1871"/>
        <w:tab w:val="left" w:pos="2268"/>
      </w:tabs>
      <w:overflowPunct w:val="0"/>
      <w:autoSpaceDE w:val="0"/>
      <w:autoSpaceDN w:val="0"/>
      <w:adjustRightInd w:val="0"/>
      <w:spacing w:before="720"/>
      <w:jc w:val="center"/>
      <w:textAlignment w:val="baseline"/>
    </w:pPr>
    <w:rPr>
      <w:sz w:val="28"/>
      <w:szCs w:val="20"/>
      <w:lang w:val="fr-FR"/>
    </w:rPr>
  </w:style>
  <w:style w:type="paragraph" w:customStyle="1" w:styleId="Appendixtitle">
    <w:name w:val="Appendix_title"/>
    <w:basedOn w:val="Normal"/>
    <w:next w:val="Normal"/>
    <w:link w:val="AppendixtitleChar"/>
    <w:rsid w:val="00D602D8"/>
    <w:pPr>
      <w:keepNext/>
      <w:keepLines/>
      <w:overflowPunct w:val="0"/>
      <w:autoSpaceDE w:val="0"/>
      <w:autoSpaceDN w:val="0"/>
      <w:adjustRightInd w:val="0"/>
      <w:spacing w:before="160" w:after="80"/>
      <w:jc w:val="center"/>
      <w:textAlignment w:val="baseline"/>
    </w:pPr>
    <w:rPr>
      <w:b/>
      <w:noProof/>
      <w:sz w:val="28"/>
      <w:szCs w:val="20"/>
    </w:rPr>
  </w:style>
  <w:style w:type="character" w:customStyle="1" w:styleId="AppendixNoChar">
    <w:name w:val="Appendix_No Char"/>
    <w:link w:val="AppendixNo"/>
    <w:rsid w:val="00D602D8"/>
    <w:rPr>
      <w:sz w:val="28"/>
      <w:lang w:val="fr-FR"/>
    </w:rPr>
  </w:style>
  <w:style w:type="paragraph" w:customStyle="1" w:styleId="Appendixref">
    <w:name w:val="Appendix_ref"/>
    <w:basedOn w:val="Normal"/>
    <w:next w:val="Appendixtitle"/>
    <w:rsid w:val="00D602D8"/>
    <w:pPr>
      <w:tabs>
        <w:tab w:val="left" w:pos="1134"/>
        <w:tab w:val="left" w:pos="1871"/>
        <w:tab w:val="left" w:pos="2268"/>
      </w:tabs>
      <w:overflowPunct w:val="0"/>
      <w:autoSpaceDE w:val="0"/>
      <w:autoSpaceDN w:val="0"/>
      <w:adjustRightInd w:val="0"/>
      <w:spacing w:before="240"/>
      <w:jc w:val="center"/>
      <w:textAlignment w:val="baseline"/>
    </w:pPr>
    <w:rPr>
      <w:szCs w:val="20"/>
      <w:lang w:val="fr-FR"/>
    </w:rPr>
  </w:style>
  <w:style w:type="paragraph" w:customStyle="1" w:styleId="Source">
    <w:name w:val="Source"/>
    <w:basedOn w:val="Normal"/>
    <w:next w:val="Normal"/>
    <w:rsid w:val="00D602D8"/>
    <w:pPr>
      <w:tabs>
        <w:tab w:val="left" w:pos="794"/>
        <w:tab w:val="left" w:pos="1191"/>
        <w:tab w:val="left" w:pos="1588"/>
        <w:tab w:val="left" w:pos="1985"/>
      </w:tabs>
      <w:overflowPunct w:val="0"/>
      <w:autoSpaceDE w:val="0"/>
      <w:autoSpaceDN w:val="0"/>
      <w:adjustRightInd w:val="0"/>
      <w:spacing w:before="840" w:after="200"/>
      <w:jc w:val="center"/>
      <w:textAlignment w:val="baseline"/>
    </w:pPr>
    <w:rPr>
      <w:b/>
      <w:sz w:val="28"/>
      <w:szCs w:val="20"/>
      <w:lang w:val="en-GB"/>
    </w:rPr>
  </w:style>
  <w:style w:type="paragraph" w:customStyle="1" w:styleId="headingb">
    <w:name w:val="heading_b"/>
    <w:basedOn w:val="Heading3"/>
    <w:next w:val="Normal"/>
    <w:rsid w:val="00D602D8"/>
    <w:pPr>
      <w:keepLines/>
      <w:tabs>
        <w:tab w:val="clear" w:pos="0"/>
        <w:tab w:val="left" w:pos="794"/>
        <w:tab w:val="left" w:pos="2127"/>
        <w:tab w:val="left" w:pos="2410"/>
        <w:tab w:val="left" w:pos="2921"/>
        <w:tab w:val="left" w:pos="3261"/>
      </w:tabs>
      <w:spacing w:before="160" w:after="0"/>
      <w:outlineLvl w:val="9"/>
    </w:pPr>
    <w:rPr>
      <w:rFonts w:cs="Times New Roman"/>
      <w:iCs w:val="0"/>
      <w:szCs w:val="20"/>
      <w:lang w:val="en-GB" w:eastAsia="fr-FR"/>
    </w:rPr>
  </w:style>
  <w:style w:type="paragraph" w:customStyle="1" w:styleId="enumlev2">
    <w:name w:val="enumlev2"/>
    <w:basedOn w:val="Normal"/>
    <w:rsid w:val="00D602D8"/>
    <w:pPr>
      <w:tabs>
        <w:tab w:val="left" w:pos="794"/>
        <w:tab w:val="left" w:pos="1191"/>
        <w:tab w:val="left" w:pos="1588"/>
        <w:tab w:val="left" w:pos="1985"/>
      </w:tabs>
      <w:overflowPunct w:val="0"/>
      <w:autoSpaceDE w:val="0"/>
      <w:autoSpaceDN w:val="0"/>
      <w:adjustRightInd w:val="0"/>
      <w:spacing w:before="80"/>
      <w:ind w:left="1191" w:hanging="397"/>
      <w:textAlignment w:val="baseline"/>
    </w:pPr>
    <w:rPr>
      <w:szCs w:val="20"/>
      <w:lang w:val="en-GB"/>
    </w:rPr>
  </w:style>
  <w:style w:type="paragraph" w:styleId="Quote">
    <w:name w:val="Quote"/>
    <w:basedOn w:val="Normal"/>
    <w:next w:val="Normal"/>
    <w:link w:val="QuoteChar"/>
    <w:uiPriority w:val="29"/>
    <w:qFormat/>
    <w:rsid w:val="00D602D8"/>
    <w:pPr>
      <w:widowControl w:val="0"/>
      <w:ind w:left="440" w:right="45"/>
    </w:pPr>
    <w:rPr>
      <w:i/>
      <w:iCs/>
      <w:color w:val="000000"/>
    </w:rPr>
  </w:style>
  <w:style w:type="character" w:customStyle="1" w:styleId="QuoteChar">
    <w:name w:val="Quote Char"/>
    <w:link w:val="Quote"/>
    <w:uiPriority w:val="29"/>
    <w:rsid w:val="00D602D8"/>
    <w:rPr>
      <w:i/>
      <w:iCs/>
      <w:color w:val="000000"/>
      <w:sz w:val="24"/>
      <w:szCs w:val="24"/>
    </w:rPr>
  </w:style>
  <w:style w:type="paragraph" w:customStyle="1" w:styleId="Normalaftertitle0">
    <w:name w:val="Normal_after_title"/>
    <w:basedOn w:val="Normal"/>
    <w:next w:val="Normal"/>
    <w:link w:val="NormalaftertitleChar0"/>
    <w:uiPriority w:val="99"/>
    <w:rsid w:val="00D602D8"/>
    <w:pPr>
      <w:tabs>
        <w:tab w:val="left" w:pos="1134"/>
        <w:tab w:val="left" w:pos="1871"/>
        <w:tab w:val="left" w:pos="2268"/>
      </w:tabs>
      <w:overflowPunct w:val="0"/>
      <w:autoSpaceDE w:val="0"/>
      <w:autoSpaceDN w:val="0"/>
      <w:adjustRightInd w:val="0"/>
      <w:spacing w:before="360"/>
      <w:textAlignment w:val="baseline"/>
    </w:pPr>
    <w:rPr>
      <w:szCs w:val="20"/>
      <w:lang w:val="en-GB"/>
    </w:rPr>
  </w:style>
  <w:style w:type="character" w:customStyle="1" w:styleId="NormalaftertitleChar0">
    <w:name w:val="Normal_after_title Char"/>
    <w:link w:val="Normalaftertitle0"/>
    <w:uiPriority w:val="99"/>
    <w:locked/>
    <w:rsid w:val="00D602D8"/>
    <w:rPr>
      <w:sz w:val="24"/>
      <w:lang w:val="en-GB"/>
    </w:rPr>
  </w:style>
  <w:style w:type="paragraph" w:customStyle="1" w:styleId="AnnexNo">
    <w:name w:val="Annex_No"/>
    <w:basedOn w:val="Normal"/>
    <w:next w:val="Normal"/>
    <w:rsid w:val="00D602D8"/>
    <w:pPr>
      <w:keepNext/>
      <w:keepLines/>
      <w:tabs>
        <w:tab w:val="left" w:pos="1134"/>
        <w:tab w:val="left" w:pos="1871"/>
        <w:tab w:val="left" w:pos="2268"/>
      </w:tabs>
      <w:overflowPunct w:val="0"/>
      <w:autoSpaceDE w:val="0"/>
      <w:autoSpaceDN w:val="0"/>
      <w:adjustRightInd w:val="0"/>
      <w:spacing w:before="480" w:after="80"/>
      <w:jc w:val="center"/>
      <w:textAlignment w:val="baseline"/>
    </w:pPr>
    <w:rPr>
      <w:rFonts w:eastAsia="Calibri"/>
      <w:caps/>
      <w:sz w:val="28"/>
      <w:szCs w:val="20"/>
      <w:lang w:val="en-GB" w:eastAsia="ko-KR"/>
    </w:rPr>
  </w:style>
  <w:style w:type="paragraph" w:customStyle="1" w:styleId="Annextitle0">
    <w:name w:val="Annex_title"/>
    <w:basedOn w:val="Normal"/>
    <w:next w:val="Normal"/>
    <w:rsid w:val="00D602D8"/>
    <w:pPr>
      <w:keepNext/>
      <w:keepLines/>
      <w:tabs>
        <w:tab w:val="left" w:pos="1134"/>
        <w:tab w:val="left" w:pos="1871"/>
        <w:tab w:val="left" w:pos="2268"/>
      </w:tabs>
      <w:overflowPunct w:val="0"/>
      <w:autoSpaceDE w:val="0"/>
      <w:autoSpaceDN w:val="0"/>
      <w:adjustRightInd w:val="0"/>
      <w:spacing w:before="240" w:after="280"/>
      <w:jc w:val="center"/>
      <w:textAlignment w:val="baseline"/>
    </w:pPr>
    <w:rPr>
      <w:rFonts w:ascii="Times New Roman Bold" w:eastAsia="Calibri" w:hAnsi="Times New Roman Bold"/>
      <w:b/>
      <w:sz w:val="28"/>
      <w:szCs w:val="20"/>
      <w:lang w:val="en-GB"/>
    </w:rPr>
  </w:style>
  <w:style w:type="paragraph" w:customStyle="1" w:styleId="FigureNo">
    <w:name w:val="Figure_No"/>
    <w:basedOn w:val="Normal"/>
    <w:next w:val="Normal"/>
    <w:rsid w:val="00D602D8"/>
    <w:pPr>
      <w:keepNext/>
      <w:keepLines/>
      <w:tabs>
        <w:tab w:val="left" w:pos="1134"/>
        <w:tab w:val="left" w:pos="1871"/>
        <w:tab w:val="left" w:pos="2268"/>
      </w:tabs>
      <w:overflowPunct w:val="0"/>
      <w:autoSpaceDE w:val="0"/>
      <w:autoSpaceDN w:val="0"/>
      <w:adjustRightInd w:val="0"/>
      <w:spacing w:before="480" w:after="120"/>
      <w:jc w:val="center"/>
      <w:textAlignment w:val="baseline"/>
    </w:pPr>
    <w:rPr>
      <w:rFonts w:eastAsia="Calibri"/>
      <w:caps/>
      <w:sz w:val="20"/>
      <w:szCs w:val="20"/>
      <w:lang w:val="en-GB"/>
    </w:rPr>
  </w:style>
  <w:style w:type="paragraph" w:customStyle="1" w:styleId="Figuretitle">
    <w:name w:val="Figure_title"/>
    <w:basedOn w:val="Normal"/>
    <w:next w:val="Normal"/>
    <w:rsid w:val="00D602D8"/>
    <w:pPr>
      <w:keepNext/>
      <w:keepLines/>
      <w:tabs>
        <w:tab w:val="left" w:pos="1134"/>
        <w:tab w:val="left" w:pos="1871"/>
        <w:tab w:val="left" w:pos="2268"/>
      </w:tabs>
      <w:overflowPunct w:val="0"/>
      <w:autoSpaceDE w:val="0"/>
      <w:autoSpaceDN w:val="0"/>
      <w:adjustRightInd w:val="0"/>
      <w:spacing w:after="480"/>
      <w:jc w:val="center"/>
      <w:textAlignment w:val="baseline"/>
    </w:pPr>
    <w:rPr>
      <w:rFonts w:ascii="Times New Roman Bold" w:eastAsia="Calibri" w:hAnsi="Times New Roman Bold" w:cs="Times New Roman Bold"/>
      <w:b/>
      <w:bCs/>
      <w:sz w:val="20"/>
      <w:szCs w:val="20"/>
      <w:lang w:val="en-GB"/>
    </w:rPr>
  </w:style>
  <w:style w:type="paragraph" w:customStyle="1" w:styleId="Figure">
    <w:name w:val="Figure"/>
    <w:basedOn w:val="Normal"/>
    <w:next w:val="Figuretitle"/>
    <w:rsid w:val="00D602D8"/>
    <w:pPr>
      <w:keepNext/>
      <w:keepLines/>
      <w:tabs>
        <w:tab w:val="left" w:pos="1134"/>
        <w:tab w:val="left" w:pos="1871"/>
        <w:tab w:val="left" w:pos="2268"/>
      </w:tabs>
      <w:overflowPunct w:val="0"/>
      <w:autoSpaceDE w:val="0"/>
      <w:autoSpaceDN w:val="0"/>
      <w:adjustRightInd w:val="0"/>
      <w:spacing w:before="120"/>
      <w:jc w:val="center"/>
      <w:textAlignment w:val="baseline"/>
    </w:pPr>
    <w:rPr>
      <w:rFonts w:eastAsia="Calibri"/>
      <w:lang w:val="en-GB"/>
    </w:rPr>
  </w:style>
  <w:style w:type="character" w:customStyle="1" w:styleId="CallChar">
    <w:name w:val="Call Char"/>
    <w:link w:val="Call"/>
    <w:locked/>
    <w:rsid w:val="00D602D8"/>
    <w:rPr>
      <w:i/>
      <w:sz w:val="24"/>
      <w:lang w:val="en-GB"/>
    </w:rPr>
  </w:style>
  <w:style w:type="paragraph" w:customStyle="1" w:styleId="Rectitle">
    <w:name w:val="Rec_title"/>
    <w:basedOn w:val="Normal"/>
    <w:next w:val="Normal"/>
    <w:rsid w:val="00D602D8"/>
    <w:pPr>
      <w:keepNext/>
      <w:keepLines/>
      <w:tabs>
        <w:tab w:val="left" w:pos="1134"/>
        <w:tab w:val="left" w:pos="1871"/>
        <w:tab w:val="left" w:pos="2268"/>
      </w:tabs>
      <w:overflowPunct w:val="0"/>
      <w:autoSpaceDE w:val="0"/>
      <w:autoSpaceDN w:val="0"/>
      <w:adjustRightInd w:val="0"/>
      <w:spacing w:before="240"/>
      <w:jc w:val="center"/>
    </w:pPr>
    <w:rPr>
      <w:rFonts w:ascii="Times New Roman Bold" w:hAnsi="Times New Roman Bold"/>
      <w:b/>
      <w:sz w:val="28"/>
      <w:szCs w:val="20"/>
    </w:rPr>
  </w:style>
  <w:style w:type="paragraph" w:customStyle="1" w:styleId="ECCParagraph">
    <w:name w:val="ECC Paragraph"/>
    <w:basedOn w:val="Normal"/>
    <w:rsid w:val="00D602D8"/>
    <w:pPr>
      <w:spacing w:after="240"/>
      <w:jc w:val="both"/>
    </w:pPr>
    <w:rPr>
      <w:rFonts w:ascii="Arial" w:hAnsi="Arial"/>
      <w:sz w:val="20"/>
    </w:rPr>
  </w:style>
  <w:style w:type="paragraph" w:customStyle="1" w:styleId="Equation">
    <w:name w:val="Equation"/>
    <w:basedOn w:val="Normal"/>
    <w:rsid w:val="00D602D8"/>
    <w:pPr>
      <w:tabs>
        <w:tab w:val="left" w:pos="1134"/>
        <w:tab w:val="center" w:pos="4820"/>
        <w:tab w:val="right" w:pos="9639"/>
      </w:tabs>
      <w:overflowPunct w:val="0"/>
      <w:autoSpaceDE w:val="0"/>
      <w:autoSpaceDN w:val="0"/>
      <w:adjustRightInd w:val="0"/>
      <w:spacing w:before="120"/>
      <w:textAlignment w:val="baseline"/>
    </w:pPr>
    <w:rPr>
      <w:szCs w:val="20"/>
    </w:rPr>
  </w:style>
  <w:style w:type="paragraph" w:customStyle="1" w:styleId="Equationlegend">
    <w:name w:val="Equation_legend"/>
    <w:basedOn w:val="NormalIndent"/>
    <w:rsid w:val="00D602D8"/>
    <w:pPr>
      <w:tabs>
        <w:tab w:val="right" w:pos="1871"/>
        <w:tab w:val="left" w:pos="2041"/>
      </w:tabs>
      <w:overflowPunct w:val="0"/>
      <w:autoSpaceDE w:val="0"/>
      <w:autoSpaceDN w:val="0"/>
      <w:adjustRightInd w:val="0"/>
      <w:spacing w:before="80"/>
      <w:ind w:left="2041" w:hanging="2041"/>
      <w:textAlignment w:val="baseline"/>
    </w:pPr>
    <w:rPr>
      <w:szCs w:val="20"/>
    </w:rPr>
  </w:style>
  <w:style w:type="paragraph" w:styleId="NormalWeb">
    <w:name w:val="Normal (Web)"/>
    <w:basedOn w:val="Normal"/>
    <w:uiPriority w:val="99"/>
    <w:unhideWhenUsed/>
    <w:rsid w:val="001B5C7A"/>
    <w:pPr>
      <w:spacing w:before="100" w:beforeAutospacing="1" w:after="100" w:afterAutospacing="1"/>
    </w:pPr>
    <w:rPr>
      <w:rFonts w:eastAsia="Calibri"/>
    </w:rPr>
  </w:style>
  <w:style w:type="character" w:customStyle="1" w:styleId="msoins0">
    <w:name w:val="msoins"/>
    <w:rsid w:val="00AB2470"/>
  </w:style>
  <w:style w:type="character" w:customStyle="1" w:styleId="grame">
    <w:name w:val="grame"/>
    <w:rsid w:val="00AB2470"/>
  </w:style>
  <w:style w:type="character" w:customStyle="1" w:styleId="TableNo0">
    <w:name w:val="Table_No Знак"/>
    <w:locked/>
    <w:rsid w:val="008B1F16"/>
    <w:rPr>
      <w:rFonts w:ascii="Times New Roman" w:eastAsia="Times New Roman" w:hAnsi="Times New Roman" w:cs="Times New Roman"/>
      <w:caps/>
      <w:sz w:val="20"/>
      <w:szCs w:val="20"/>
      <w:lang w:val="en-GB"/>
    </w:rPr>
  </w:style>
  <w:style w:type="character" w:customStyle="1" w:styleId="Tabletitle0">
    <w:name w:val="Table_title Знак"/>
    <w:locked/>
    <w:rsid w:val="008B1F16"/>
    <w:rPr>
      <w:rFonts w:ascii="Times New Roman Bold" w:eastAsia="Times New Roman" w:hAnsi="Times New Roman Bold" w:cs="Times New Roman"/>
      <w:b/>
      <w:sz w:val="20"/>
      <w:szCs w:val="20"/>
      <w:lang w:val="en-GB"/>
    </w:rPr>
  </w:style>
  <w:style w:type="paragraph" w:customStyle="1" w:styleId="Reasons">
    <w:name w:val="Reasons"/>
    <w:basedOn w:val="Normal"/>
    <w:link w:val="ReasonsChar"/>
    <w:qFormat/>
    <w:rsid w:val="008B1F16"/>
    <w:pPr>
      <w:tabs>
        <w:tab w:val="left" w:pos="1134"/>
        <w:tab w:val="left" w:pos="1588"/>
        <w:tab w:val="left" w:pos="1985"/>
      </w:tabs>
      <w:overflowPunct w:val="0"/>
      <w:autoSpaceDE w:val="0"/>
      <w:autoSpaceDN w:val="0"/>
      <w:adjustRightInd w:val="0"/>
      <w:spacing w:before="120"/>
      <w:textAlignment w:val="baseline"/>
    </w:pPr>
    <w:rPr>
      <w:szCs w:val="20"/>
      <w:lang w:val="en-GB"/>
    </w:rPr>
  </w:style>
  <w:style w:type="character" w:customStyle="1" w:styleId="AppendixtitleChar">
    <w:name w:val="Appendix_title Char"/>
    <w:link w:val="Appendixtitle"/>
    <w:rsid w:val="008B1F16"/>
    <w:rPr>
      <w:b/>
      <w:noProof/>
      <w:sz w:val="28"/>
    </w:rPr>
  </w:style>
  <w:style w:type="paragraph" w:customStyle="1" w:styleId="TabletextHanging0">
    <w:name w:val="Table_text + Hanging:  0"/>
    <w:aliases w:val="5 cm"/>
    <w:basedOn w:val="Tabletext0"/>
    <w:rsid w:val="008B1F16"/>
    <w:pPr>
      <w:ind w:left="284" w:hanging="284"/>
      <w:jc w:val="left"/>
      <w:textAlignment w:val="auto"/>
    </w:pPr>
    <w:rPr>
      <w:lang w:val="en-US" w:eastAsia="en-US"/>
    </w:rPr>
  </w:style>
  <w:style w:type="character" w:customStyle="1" w:styleId="ReasonsChar">
    <w:name w:val="Reasons Char"/>
    <w:link w:val="Reasons"/>
    <w:locked/>
    <w:rsid w:val="00366148"/>
    <w:rPr>
      <w:sz w:val="24"/>
      <w:lang w:val="en-GB"/>
    </w:rPr>
  </w:style>
  <w:style w:type="paragraph" w:styleId="Index1">
    <w:name w:val="index 1"/>
    <w:basedOn w:val="Normal"/>
    <w:next w:val="Normal"/>
    <w:rsid w:val="00366148"/>
    <w:pPr>
      <w:tabs>
        <w:tab w:val="left" w:pos="794"/>
        <w:tab w:val="left" w:pos="1191"/>
        <w:tab w:val="left" w:pos="1588"/>
        <w:tab w:val="left" w:pos="1985"/>
      </w:tabs>
      <w:spacing w:before="120"/>
    </w:pPr>
    <w:rPr>
      <w:szCs w:val="20"/>
      <w:lang w:val="en-GB"/>
    </w:rPr>
  </w:style>
  <w:style w:type="paragraph" w:customStyle="1" w:styleId="ResTitle0">
    <w:name w:val="Res_Title"/>
    <w:basedOn w:val="Normal"/>
    <w:next w:val="Normal"/>
    <w:rsid w:val="00366148"/>
    <w:pPr>
      <w:keepNext/>
      <w:keepLines/>
      <w:tabs>
        <w:tab w:val="left" w:pos="794"/>
        <w:tab w:val="left" w:pos="1191"/>
        <w:tab w:val="left" w:pos="1588"/>
        <w:tab w:val="left" w:pos="1985"/>
      </w:tabs>
      <w:spacing w:before="240"/>
      <w:jc w:val="center"/>
    </w:pPr>
    <w:rPr>
      <w:b/>
      <w:sz w:val="28"/>
      <w:szCs w:val="20"/>
      <w:lang w:val="en-GB"/>
    </w:rPr>
  </w:style>
  <w:style w:type="paragraph" w:customStyle="1" w:styleId="Headingb0">
    <w:name w:val="Heading_b"/>
    <w:basedOn w:val="Normal"/>
    <w:next w:val="Normal"/>
    <w:link w:val="HeadingbChar"/>
    <w:qFormat/>
    <w:rsid w:val="00366148"/>
    <w:pPr>
      <w:keepNext/>
      <w:tabs>
        <w:tab w:val="left" w:pos="1134"/>
        <w:tab w:val="left" w:pos="1871"/>
        <w:tab w:val="left" w:pos="2268"/>
      </w:tabs>
      <w:overflowPunct w:val="0"/>
      <w:autoSpaceDE w:val="0"/>
      <w:autoSpaceDN w:val="0"/>
      <w:adjustRightInd w:val="0"/>
      <w:spacing w:before="160"/>
      <w:textAlignment w:val="baseline"/>
    </w:pPr>
    <w:rPr>
      <w:rFonts w:ascii="Times" w:hAnsi="Times"/>
      <w:b/>
      <w:szCs w:val="20"/>
      <w:lang w:val="en-GB"/>
    </w:rPr>
  </w:style>
  <w:style w:type="character" w:customStyle="1" w:styleId="HeadingbChar">
    <w:name w:val="Heading_b Char"/>
    <w:link w:val="Headingb0"/>
    <w:locked/>
    <w:rsid w:val="00366148"/>
    <w:rPr>
      <w:rFonts w:ascii="Times" w:hAnsi="Times"/>
      <w:b/>
      <w:sz w:val="24"/>
      <w:lang w:val="en-GB"/>
    </w:rPr>
  </w:style>
  <w:style w:type="paragraph" w:customStyle="1" w:styleId="call0">
    <w:name w:val="call"/>
    <w:basedOn w:val="Normal"/>
    <w:next w:val="Normal"/>
    <w:rsid w:val="00F71C64"/>
    <w:pPr>
      <w:keepNext/>
      <w:keepLines/>
      <w:tabs>
        <w:tab w:val="left" w:pos="794"/>
        <w:tab w:val="left" w:pos="1191"/>
        <w:tab w:val="left" w:pos="1588"/>
        <w:tab w:val="left" w:pos="1985"/>
      </w:tabs>
      <w:spacing w:before="160"/>
      <w:ind w:left="794"/>
    </w:pPr>
    <w:rPr>
      <w:i/>
      <w:szCs w:val="20"/>
      <w:lang w:val="en-GB"/>
    </w:rPr>
  </w:style>
  <w:style w:type="paragraph" w:customStyle="1" w:styleId="PargrafodaLista1">
    <w:name w:val="Parágrafo da Lista1"/>
    <w:basedOn w:val="Normal"/>
    <w:rsid w:val="0088408F"/>
    <w:pPr>
      <w:spacing w:after="200" w:line="276" w:lineRule="auto"/>
      <w:ind w:left="720"/>
    </w:pPr>
    <w:rPr>
      <w:rFonts w:ascii="Calibri" w:hAnsi="Calibri" w:cs="Calibri"/>
      <w:sz w:val="22"/>
      <w:szCs w:val="22"/>
      <w:lang w:val="pt-BR" w:eastAsia="pt-BR"/>
    </w:rPr>
  </w:style>
  <w:style w:type="character" w:styleId="Strong">
    <w:name w:val="Strong"/>
    <w:qFormat/>
    <w:rsid w:val="0088408F"/>
    <w:rPr>
      <w:rFonts w:cs="Times New Roman"/>
      <w:b/>
    </w:rPr>
  </w:style>
  <w:style w:type="paragraph" w:styleId="CommentText">
    <w:name w:val="annotation text"/>
    <w:basedOn w:val="Normal"/>
    <w:link w:val="CommentTextChar"/>
    <w:rsid w:val="0056083E"/>
    <w:rPr>
      <w:sz w:val="20"/>
      <w:szCs w:val="20"/>
    </w:rPr>
  </w:style>
  <w:style w:type="character" w:customStyle="1" w:styleId="CommentTextChar">
    <w:name w:val="Comment Text Char"/>
    <w:basedOn w:val="DefaultParagraphFont"/>
    <w:link w:val="CommentText"/>
    <w:rsid w:val="0056083E"/>
  </w:style>
  <w:style w:type="paragraph" w:styleId="CommentSubject">
    <w:name w:val="annotation subject"/>
    <w:basedOn w:val="CommentText"/>
    <w:next w:val="CommentText"/>
    <w:link w:val="CommentSubjectChar"/>
    <w:rsid w:val="0056083E"/>
    <w:rPr>
      <w:b/>
      <w:bCs/>
    </w:rPr>
  </w:style>
  <w:style w:type="character" w:customStyle="1" w:styleId="CommentSubjectChar">
    <w:name w:val="Comment Subject Char"/>
    <w:link w:val="CommentSubject"/>
    <w:rsid w:val="0056083E"/>
    <w:rPr>
      <w:b/>
      <w:bCs/>
    </w:rPr>
  </w:style>
  <w:style w:type="paragraph" w:styleId="Revision">
    <w:name w:val="Revision"/>
    <w:hidden/>
    <w:uiPriority w:val="99"/>
    <w:semiHidden/>
    <w:rsid w:val="0056083E"/>
    <w:rPr>
      <w:sz w:val="24"/>
      <w:szCs w:val="24"/>
    </w:rPr>
  </w:style>
  <w:style w:type="character" w:customStyle="1" w:styleId="apple-converted-space">
    <w:name w:val="apple-converted-space"/>
    <w:rsid w:val="004A1B32"/>
  </w:style>
  <w:style w:type="character" w:customStyle="1" w:styleId="Heading5Char">
    <w:name w:val="Heading 5 Char"/>
    <w:link w:val="Heading5"/>
    <w:rsid w:val="00D757B2"/>
    <w:rPr>
      <w:rFonts w:cs="Arial"/>
      <w:b/>
      <w:iCs/>
      <w:sz w:val="24"/>
      <w:szCs w:val="24"/>
      <w:lang w:val="en-CA"/>
    </w:rPr>
  </w:style>
  <w:style w:type="character" w:customStyle="1" w:styleId="Heading6Char">
    <w:name w:val="Heading 6 Char"/>
    <w:link w:val="Heading6"/>
    <w:rsid w:val="00D757B2"/>
    <w:rPr>
      <w:b/>
      <w:bCs/>
      <w:sz w:val="22"/>
      <w:szCs w:val="22"/>
    </w:rPr>
  </w:style>
  <w:style w:type="character" w:customStyle="1" w:styleId="Heading7Char">
    <w:name w:val="Heading 7 Char"/>
    <w:link w:val="Heading7"/>
    <w:rsid w:val="00D757B2"/>
    <w:rPr>
      <w:rFonts w:cs="Courier New"/>
      <w:b/>
      <w:sz w:val="22"/>
    </w:rPr>
  </w:style>
  <w:style w:type="paragraph" w:customStyle="1" w:styleId="H4">
    <w:name w:val="H4"/>
    <w:rsid w:val="00D757B2"/>
    <w:pPr>
      <w:keepNext/>
      <w:widowControl w:val="0"/>
      <w:autoSpaceDE w:val="0"/>
      <w:autoSpaceDN w:val="0"/>
      <w:spacing w:before="100" w:after="100"/>
    </w:pPr>
    <w:rPr>
      <w:rFonts w:ascii="Courier" w:hAnsi="Courier"/>
      <w:b/>
      <w:bCs/>
      <w:sz w:val="24"/>
      <w:szCs w:val="24"/>
      <w:lang w:val="fr-FR" w:eastAsia="fr-FR"/>
    </w:rPr>
  </w:style>
  <w:style w:type="paragraph" w:styleId="BodyTextIndent">
    <w:name w:val="Body Text Indent"/>
    <w:basedOn w:val="Normal"/>
    <w:link w:val="BodyTextIndentChar"/>
    <w:rsid w:val="00D757B2"/>
    <w:pPr>
      <w:jc w:val="both"/>
    </w:pPr>
    <w:rPr>
      <w:rFonts w:ascii="Arial" w:hAnsi="Arial" w:cs="Arial"/>
      <w:sz w:val="22"/>
      <w:szCs w:val="22"/>
      <w:lang w:val="en-GB" w:eastAsia="fr-FR"/>
    </w:rPr>
  </w:style>
  <w:style w:type="character" w:customStyle="1" w:styleId="BodyTextIndentChar">
    <w:name w:val="Body Text Indent Char"/>
    <w:link w:val="BodyTextIndent"/>
    <w:rsid w:val="00D757B2"/>
    <w:rPr>
      <w:rFonts w:ascii="Arial" w:hAnsi="Arial" w:cs="Arial"/>
      <w:sz w:val="22"/>
      <w:szCs w:val="22"/>
      <w:lang w:val="en-GB" w:eastAsia="fr-FR"/>
    </w:rPr>
  </w:style>
  <w:style w:type="character" w:customStyle="1" w:styleId="Resref">
    <w:name w:val="Res_ref"/>
    <w:rsid w:val="00D757B2"/>
    <w:rPr>
      <w:color w:val="3366FF"/>
    </w:rPr>
  </w:style>
  <w:style w:type="paragraph" w:customStyle="1" w:styleId="CharCharCharCharCharChar">
    <w:name w:val="Char Char Char Char Char Char"/>
    <w:basedOn w:val="Normal"/>
    <w:rsid w:val="00D757B2"/>
    <w:pPr>
      <w:tabs>
        <w:tab w:val="left" w:pos="540"/>
        <w:tab w:val="left" w:pos="1260"/>
        <w:tab w:val="left" w:pos="1800"/>
      </w:tabs>
      <w:spacing w:before="240" w:after="160" w:line="240" w:lineRule="exact"/>
    </w:pPr>
    <w:rPr>
      <w:rFonts w:ascii="Verdana" w:hAnsi="Verdana"/>
      <w:szCs w:val="20"/>
    </w:rPr>
  </w:style>
  <w:style w:type="paragraph" w:customStyle="1" w:styleId="RecNo">
    <w:name w:val="Rec_No"/>
    <w:basedOn w:val="Normal"/>
    <w:next w:val="Rectitle"/>
    <w:link w:val="RecNoChar"/>
    <w:rsid w:val="00D757B2"/>
    <w:pPr>
      <w:keepNext/>
      <w:keepLines/>
      <w:tabs>
        <w:tab w:val="left" w:pos="1134"/>
        <w:tab w:val="left" w:pos="1871"/>
        <w:tab w:val="left" w:pos="2268"/>
      </w:tabs>
      <w:overflowPunct w:val="0"/>
      <w:autoSpaceDE w:val="0"/>
      <w:autoSpaceDN w:val="0"/>
      <w:adjustRightInd w:val="0"/>
      <w:spacing w:before="480"/>
      <w:jc w:val="center"/>
      <w:textAlignment w:val="baseline"/>
    </w:pPr>
    <w:rPr>
      <w:caps/>
      <w:sz w:val="28"/>
      <w:szCs w:val="20"/>
      <w:lang w:val="en-GB"/>
    </w:rPr>
  </w:style>
  <w:style w:type="character" w:customStyle="1" w:styleId="RecNoChar">
    <w:name w:val="Rec_No Char"/>
    <w:link w:val="RecNo"/>
    <w:rsid w:val="00D757B2"/>
    <w:rPr>
      <w:caps/>
      <w:sz w:val="28"/>
      <w:lang w:val="en-GB"/>
    </w:rPr>
  </w:style>
  <w:style w:type="numbering" w:customStyle="1" w:styleId="NoList1">
    <w:name w:val="No List1"/>
    <w:next w:val="NoList"/>
    <w:uiPriority w:val="99"/>
    <w:semiHidden/>
    <w:unhideWhenUsed/>
    <w:rsid w:val="00D757B2"/>
  </w:style>
  <w:style w:type="character" w:customStyle="1" w:styleId="Hyperlink1">
    <w:name w:val="Hyperlink1"/>
    <w:rsid w:val="00D757B2"/>
    <w:rPr>
      <w:color w:val="0000FF"/>
      <w:u w:val="single"/>
    </w:rPr>
  </w:style>
  <w:style w:type="paragraph" w:customStyle="1" w:styleId="Body">
    <w:name w:val="Body"/>
    <w:link w:val="BodyChar"/>
    <w:qFormat/>
    <w:rsid w:val="00D757B2"/>
    <w:pPr>
      <w:widowControl w:val="0"/>
      <w:tabs>
        <w:tab w:val="left" w:pos="576"/>
        <w:tab w:val="left" w:pos="792"/>
        <w:tab w:val="left" w:pos="1008"/>
        <w:tab w:val="left" w:pos="1224"/>
        <w:tab w:val="left" w:pos="1440"/>
        <w:tab w:val="left" w:pos="1656"/>
        <w:tab w:val="left" w:pos="1872"/>
        <w:tab w:val="left" w:pos="2088"/>
        <w:tab w:val="left" w:pos="2304"/>
        <w:tab w:val="left" w:pos="2520"/>
        <w:tab w:val="left" w:pos="2736"/>
        <w:tab w:val="left" w:pos="2952"/>
        <w:tab w:val="left" w:pos="3168"/>
        <w:tab w:val="left" w:pos="3384"/>
        <w:tab w:val="left" w:pos="3600"/>
        <w:tab w:val="left" w:pos="3816"/>
        <w:tab w:val="left" w:pos="4032"/>
        <w:tab w:val="left" w:pos="4248"/>
        <w:tab w:val="left" w:pos="4464"/>
        <w:tab w:val="left" w:pos="4680"/>
        <w:tab w:val="left" w:pos="4896"/>
      </w:tabs>
      <w:autoSpaceDE w:val="0"/>
      <w:autoSpaceDN w:val="0"/>
      <w:adjustRightInd w:val="0"/>
      <w:ind w:firstLine="360"/>
      <w:jc w:val="both"/>
    </w:pPr>
    <w:rPr>
      <w:noProof/>
      <w:sz w:val="22"/>
      <w:szCs w:val="24"/>
    </w:rPr>
  </w:style>
  <w:style w:type="character" w:customStyle="1" w:styleId="BodyChar">
    <w:name w:val="Body Char"/>
    <w:link w:val="Body"/>
    <w:rsid w:val="00D757B2"/>
    <w:rPr>
      <w:noProof/>
      <w:sz w:val="22"/>
      <w:szCs w:val="24"/>
    </w:rPr>
  </w:style>
  <w:style w:type="paragraph" w:customStyle="1" w:styleId="Cellbody">
    <w:name w:val="Cellbody"/>
    <w:basedOn w:val="Normal"/>
    <w:rsid w:val="00D757B2"/>
    <w:pPr>
      <w:widowControl w:val="0"/>
      <w:tabs>
        <w:tab w:val="left" w:pos="-420"/>
        <w:tab w:val="left" w:pos="0"/>
        <w:tab w:val="left" w:pos="720"/>
        <w:tab w:val="left" w:pos="1440"/>
        <w:tab w:val="left" w:pos="1892"/>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0980"/>
        <w:tab w:val="left" w:pos="11520"/>
        <w:tab w:val="left" w:pos="12240"/>
        <w:tab w:val="left" w:pos="12960"/>
      </w:tabs>
      <w:ind w:left="-64"/>
      <w:jc w:val="both"/>
    </w:pPr>
    <w:rPr>
      <w:rFonts w:cs="Courier New"/>
      <w:noProof/>
      <w:snapToGrid w:val="0"/>
      <w:kern w:val="28"/>
      <w:sz w:val="20"/>
      <w:szCs w:val="17"/>
    </w:rPr>
  </w:style>
  <w:style w:type="paragraph" w:customStyle="1" w:styleId="CellBody6">
    <w:name w:val="CellBody6"/>
    <w:rsid w:val="00D757B2"/>
    <w:pPr>
      <w:widowControl w:val="0"/>
      <w:autoSpaceDE w:val="0"/>
      <w:autoSpaceDN w:val="0"/>
      <w:adjustRightInd w:val="0"/>
    </w:pPr>
    <w:rPr>
      <w:rFonts w:cs="CG Times"/>
      <w:noProof/>
      <w:color w:val="000000"/>
    </w:rPr>
  </w:style>
  <w:style w:type="character" w:customStyle="1" w:styleId="Heading8Char">
    <w:name w:val="Heading 8 Char"/>
    <w:link w:val="Heading8"/>
    <w:rsid w:val="00E73699"/>
    <w:rPr>
      <w:b/>
      <w:sz w:val="24"/>
      <w:lang w:val="en-GB"/>
    </w:rPr>
  </w:style>
  <w:style w:type="character" w:customStyle="1" w:styleId="Heading9Char">
    <w:name w:val="Heading 9 Char"/>
    <w:link w:val="Heading9"/>
    <w:rsid w:val="00E73699"/>
    <w:rPr>
      <w:b/>
      <w:sz w:val="24"/>
      <w:lang w:val="en-GB"/>
    </w:rPr>
  </w:style>
  <w:style w:type="paragraph" w:customStyle="1" w:styleId="Agendaitem">
    <w:name w:val="Agenda_item"/>
    <w:basedOn w:val="Normal"/>
    <w:next w:val="Normal"/>
    <w:qFormat/>
    <w:rsid w:val="00E73699"/>
    <w:pPr>
      <w:tabs>
        <w:tab w:val="left" w:pos="1134"/>
        <w:tab w:val="left" w:pos="1871"/>
        <w:tab w:val="left" w:pos="2268"/>
      </w:tabs>
      <w:spacing w:before="240"/>
      <w:jc w:val="center"/>
    </w:pPr>
    <w:rPr>
      <w:sz w:val="28"/>
      <w:szCs w:val="20"/>
      <w:lang w:val="es-ES_tradnl"/>
    </w:rPr>
  </w:style>
  <w:style w:type="paragraph" w:customStyle="1" w:styleId="Annexref">
    <w:name w:val="Annex_ref"/>
    <w:basedOn w:val="Normal"/>
    <w:next w:val="Normal"/>
    <w:rsid w:val="00E73699"/>
    <w:pPr>
      <w:keepNext/>
      <w:keepLines/>
      <w:tabs>
        <w:tab w:val="left" w:pos="1134"/>
        <w:tab w:val="left" w:pos="1871"/>
        <w:tab w:val="left" w:pos="2268"/>
      </w:tabs>
      <w:overflowPunct w:val="0"/>
      <w:autoSpaceDE w:val="0"/>
      <w:autoSpaceDN w:val="0"/>
      <w:adjustRightInd w:val="0"/>
      <w:spacing w:before="120" w:after="280"/>
      <w:jc w:val="center"/>
      <w:textAlignment w:val="baseline"/>
    </w:pPr>
    <w:rPr>
      <w:szCs w:val="20"/>
      <w:lang w:val="en-GB"/>
    </w:rPr>
  </w:style>
  <w:style w:type="character" w:customStyle="1" w:styleId="Appdef">
    <w:name w:val="App_def"/>
    <w:rsid w:val="00E73699"/>
    <w:rPr>
      <w:rFonts w:ascii="Times New Roman" w:hAnsi="Times New Roman"/>
      <w:b/>
    </w:rPr>
  </w:style>
  <w:style w:type="paragraph" w:customStyle="1" w:styleId="ApptoAnnex">
    <w:name w:val="App_to_Annex"/>
    <w:basedOn w:val="AppendixNo"/>
    <w:next w:val="Normal"/>
    <w:qFormat/>
    <w:rsid w:val="00E73699"/>
    <w:pPr>
      <w:spacing w:before="480" w:after="80"/>
    </w:pPr>
    <w:rPr>
      <w:caps/>
      <w:lang w:val="en-GB"/>
    </w:rPr>
  </w:style>
  <w:style w:type="paragraph" w:customStyle="1" w:styleId="Artheading">
    <w:name w:val="Art_heading"/>
    <w:basedOn w:val="Normal"/>
    <w:next w:val="Normal"/>
    <w:rsid w:val="00E73699"/>
    <w:pPr>
      <w:tabs>
        <w:tab w:val="left" w:pos="1134"/>
        <w:tab w:val="left" w:pos="1871"/>
        <w:tab w:val="left" w:pos="2268"/>
      </w:tabs>
      <w:overflowPunct w:val="0"/>
      <w:autoSpaceDE w:val="0"/>
      <w:autoSpaceDN w:val="0"/>
      <w:adjustRightInd w:val="0"/>
      <w:spacing w:before="480"/>
      <w:jc w:val="center"/>
      <w:textAlignment w:val="baseline"/>
    </w:pPr>
    <w:rPr>
      <w:rFonts w:ascii="Times New Roman Bold" w:hAnsi="Times New Roman Bold"/>
      <w:b/>
      <w:sz w:val="28"/>
      <w:szCs w:val="20"/>
      <w:lang w:val="en-GB"/>
    </w:rPr>
  </w:style>
  <w:style w:type="paragraph" w:customStyle="1" w:styleId="Border">
    <w:name w:val="Border"/>
    <w:basedOn w:val="Normal"/>
    <w:rsid w:val="00E73699"/>
    <w:pPr>
      <w:pBdr>
        <w:bottom w:val="single" w:sz="6" w:space="0" w:color="auto"/>
      </w:pBdr>
      <w:tabs>
        <w:tab w:val="left" w:pos="170"/>
        <w:tab w:val="left" w:pos="567"/>
        <w:tab w:val="left" w:pos="737"/>
        <w:tab w:val="left" w:pos="1871"/>
        <w:tab w:val="left" w:pos="2977"/>
        <w:tab w:val="left" w:pos="3266"/>
      </w:tabs>
      <w:overflowPunct w:val="0"/>
      <w:autoSpaceDE w:val="0"/>
      <w:autoSpaceDN w:val="0"/>
      <w:adjustRightInd w:val="0"/>
      <w:spacing w:line="10" w:lineRule="exact"/>
      <w:ind w:left="28" w:right="28"/>
      <w:jc w:val="center"/>
      <w:textAlignment w:val="baseline"/>
    </w:pPr>
    <w:rPr>
      <w:b/>
      <w:noProof/>
      <w:sz w:val="20"/>
      <w:szCs w:val="20"/>
      <w:lang w:val="en-GB"/>
    </w:rPr>
  </w:style>
  <w:style w:type="paragraph" w:customStyle="1" w:styleId="ChapNo">
    <w:name w:val="Chap_No"/>
    <w:basedOn w:val="ArtNo"/>
    <w:next w:val="Normal"/>
    <w:rsid w:val="00E73699"/>
    <w:rPr>
      <w:rFonts w:ascii="Times New Roman Bold" w:hAnsi="Times New Roman Bold"/>
      <w:b/>
      <w:lang w:eastAsia="en-US"/>
    </w:rPr>
  </w:style>
  <w:style w:type="paragraph" w:customStyle="1" w:styleId="Chaptitle">
    <w:name w:val="Chap_title"/>
    <w:basedOn w:val="Arttitle"/>
    <w:next w:val="Normal"/>
    <w:rsid w:val="00E73699"/>
    <w:rPr>
      <w:lang w:eastAsia="en-US"/>
    </w:rPr>
  </w:style>
  <w:style w:type="paragraph" w:customStyle="1" w:styleId="enumlev3">
    <w:name w:val="enumlev3"/>
    <w:basedOn w:val="enumlev2"/>
    <w:rsid w:val="00E73699"/>
    <w:pPr>
      <w:tabs>
        <w:tab w:val="clear" w:pos="794"/>
        <w:tab w:val="clear" w:pos="1191"/>
        <w:tab w:val="clear" w:pos="1588"/>
        <w:tab w:val="clear" w:pos="1985"/>
        <w:tab w:val="left" w:pos="1134"/>
        <w:tab w:val="left" w:pos="1871"/>
        <w:tab w:val="left" w:pos="2608"/>
        <w:tab w:val="left" w:pos="3345"/>
      </w:tabs>
      <w:ind w:left="2268"/>
    </w:pPr>
  </w:style>
  <w:style w:type="paragraph" w:customStyle="1" w:styleId="Figurelegend">
    <w:name w:val="Figure_legend"/>
    <w:basedOn w:val="Normal"/>
    <w:rsid w:val="00E73699"/>
    <w:pPr>
      <w:keepNext/>
      <w:keepLines/>
      <w:tabs>
        <w:tab w:val="left" w:pos="1134"/>
        <w:tab w:val="left" w:pos="1871"/>
        <w:tab w:val="left" w:pos="2268"/>
      </w:tabs>
      <w:overflowPunct w:val="0"/>
      <w:autoSpaceDE w:val="0"/>
      <w:autoSpaceDN w:val="0"/>
      <w:adjustRightInd w:val="0"/>
      <w:spacing w:before="20" w:after="20"/>
      <w:textAlignment w:val="baseline"/>
    </w:pPr>
    <w:rPr>
      <w:sz w:val="18"/>
      <w:szCs w:val="20"/>
      <w:lang w:val="en-GB"/>
    </w:rPr>
  </w:style>
  <w:style w:type="paragraph" w:customStyle="1" w:styleId="Figurewithouttitle">
    <w:name w:val="Figure_without_title"/>
    <w:basedOn w:val="FigureNo"/>
    <w:next w:val="Normal"/>
    <w:rsid w:val="00E73699"/>
    <w:pPr>
      <w:keepNext w:val="0"/>
    </w:pPr>
    <w:rPr>
      <w:rFonts w:eastAsia="Times New Roman"/>
    </w:rPr>
  </w:style>
  <w:style w:type="paragraph" w:customStyle="1" w:styleId="FirstFooter">
    <w:name w:val="FirstFooter"/>
    <w:basedOn w:val="Footer"/>
    <w:rsid w:val="00E73699"/>
    <w:pPr>
      <w:tabs>
        <w:tab w:val="clear" w:pos="4680"/>
        <w:tab w:val="clear" w:pos="9360"/>
      </w:tabs>
      <w:spacing w:before="40"/>
    </w:pPr>
    <w:rPr>
      <w:sz w:val="16"/>
      <w:szCs w:val="20"/>
      <w:lang w:val="en-GB"/>
    </w:rPr>
  </w:style>
  <w:style w:type="paragraph" w:customStyle="1" w:styleId="Section2">
    <w:name w:val="Section_2"/>
    <w:basedOn w:val="Section1"/>
    <w:rsid w:val="00E73699"/>
    <w:rPr>
      <w:b w:val="0"/>
      <w:i/>
    </w:rPr>
  </w:style>
  <w:style w:type="paragraph" w:customStyle="1" w:styleId="Section3">
    <w:name w:val="Section_3"/>
    <w:basedOn w:val="Section1"/>
    <w:rsid w:val="00E73699"/>
    <w:rPr>
      <w:b w:val="0"/>
    </w:rPr>
  </w:style>
  <w:style w:type="paragraph" w:customStyle="1" w:styleId="SectionNo">
    <w:name w:val="Section_No"/>
    <w:basedOn w:val="AnnexNo"/>
    <w:next w:val="Normal"/>
    <w:rsid w:val="00E73699"/>
    <w:rPr>
      <w:rFonts w:eastAsia="Times New Roman"/>
      <w:lang w:eastAsia="en-US"/>
    </w:rPr>
  </w:style>
  <w:style w:type="paragraph" w:customStyle="1" w:styleId="Sectiontitle">
    <w:name w:val="Section_title"/>
    <w:basedOn w:val="Annextitle0"/>
    <w:next w:val="Normalaftertitle"/>
    <w:rsid w:val="00E73699"/>
    <w:rPr>
      <w:rFonts w:eastAsia="Times New Roman"/>
    </w:rPr>
  </w:style>
  <w:style w:type="paragraph" w:customStyle="1" w:styleId="SpecialFooter">
    <w:name w:val="Special Footer"/>
    <w:basedOn w:val="Footer"/>
    <w:rsid w:val="00E73699"/>
    <w:pPr>
      <w:tabs>
        <w:tab w:val="clear" w:pos="4680"/>
        <w:tab w:val="clear" w:pos="9360"/>
        <w:tab w:val="left" w:pos="567"/>
        <w:tab w:val="left" w:pos="1134"/>
        <w:tab w:val="left" w:pos="1701"/>
        <w:tab w:val="left" w:pos="2268"/>
        <w:tab w:val="left" w:pos="2835"/>
        <w:tab w:val="left" w:pos="5954"/>
        <w:tab w:val="right" w:pos="9639"/>
      </w:tabs>
      <w:overflowPunct w:val="0"/>
      <w:autoSpaceDE w:val="0"/>
      <w:autoSpaceDN w:val="0"/>
      <w:adjustRightInd w:val="0"/>
      <w:jc w:val="both"/>
      <w:textAlignment w:val="baseline"/>
    </w:pPr>
    <w:rPr>
      <w:sz w:val="16"/>
      <w:szCs w:val="20"/>
      <w:lang w:val="en-GB"/>
    </w:rPr>
  </w:style>
  <w:style w:type="paragraph" w:customStyle="1" w:styleId="Subsection1">
    <w:name w:val="Subsection_1"/>
    <w:basedOn w:val="Section1"/>
    <w:next w:val="Normalaftertitle"/>
    <w:qFormat/>
    <w:rsid w:val="00E73699"/>
  </w:style>
  <w:style w:type="paragraph" w:customStyle="1" w:styleId="Normalend">
    <w:name w:val="Normal_end"/>
    <w:basedOn w:val="Normal"/>
    <w:next w:val="Normal"/>
    <w:qFormat/>
    <w:rsid w:val="00E73699"/>
    <w:pPr>
      <w:tabs>
        <w:tab w:val="left" w:pos="1134"/>
        <w:tab w:val="left" w:pos="1871"/>
        <w:tab w:val="left" w:pos="2268"/>
      </w:tabs>
      <w:overflowPunct w:val="0"/>
      <w:autoSpaceDE w:val="0"/>
      <w:autoSpaceDN w:val="0"/>
      <w:adjustRightInd w:val="0"/>
      <w:spacing w:before="120"/>
      <w:textAlignment w:val="baseline"/>
    </w:pPr>
    <w:rPr>
      <w:szCs w:val="20"/>
    </w:rPr>
  </w:style>
  <w:style w:type="paragraph" w:customStyle="1" w:styleId="Questiondate">
    <w:name w:val="Question_date"/>
    <w:basedOn w:val="Normal"/>
    <w:next w:val="Normalaftertitle"/>
    <w:rsid w:val="00E73699"/>
    <w:pPr>
      <w:keepNext/>
      <w:keepLines/>
      <w:tabs>
        <w:tab w:val="left" w:pos="1134"/>
        <w:tab w:val="left" w:pos="1871"/>
        <w:tab w:val="left" w:pos="2268"/>
      </w:tabs>
      <w:overflowPunct w:val="0"/>
      <w:autoSpaceDE w:val="0"/>
      <w:autoSpaceDN w:val="0"/>
      <w:adjustRightInd w:val="0"/>
      <w:spacing w:before="120"/>
      <w:jc w:val="right"/>
      <w:textAlignment w:val="baseline"/>
    </w:pPr>
    <w:rPr>
      <w:sz w:val="22"/>
      <w:szCs w:val="20"/>
      <w:lang w:val="en-GB"/>
    </w:rPr>
  </w:style>
  <w:style w:type="paragraph" w:customStyle="1" w:styleId="QuestionNo">
    <w:name w:val="Question_No"/>
    <w:basedOn w:val="Normal"/>
    <w:next w:val="Normal"/>
    <w:rsid w:val="00E73699"/>
    <w:pPr>
      <w:keepNext/>
      <w:keepLines/>
      <w:tabs>
        <w:tab w:val="left" w:pos="1134"/>
        <w:tab w:val="left" w:pos="1871"/>
        <w:tab w:val="left" w:pos="2268"/>
      </w:tabs>
      <w:overflowPunct w:val="0"/>
      <w:autoSpaceDE w:val="0"/>
      <w:autoSpaceDN w:val="0"/>
      <w:adjustRightInd w:val="0"/>
      <w:spacing w:before="480"/>
      <w:jc w:val="center"/>
      <w:textAlignment w:val="baseline"/>
    </w:pPr>
    <w:rPr>
      <w:caps/>
      <w:sz w:val="28"/>
      <w:szCs w:val="20"/>
      <w:lang w:val="en-GB"/>
    </w:rPr>
  </w:style>
  <w:style w:type="paragraph" w:customStyle="1" w:styleId="Questiontitle">
    <w:name w:val="Question_title"/>
    <w:basedOn w:val="Normal"/>
    <w:next w:val="Normal"/>
    <w:rsid w:val="00E73699"/>
    <w:pPr>
      <w:keepNext/>
      <w:keepLines/>
      <w:tabs>
        <w:tab w:val="left" w:pos="1134"/>
        <w:tab w:val="left" w:pos="1871"/>
        <w:tab w:val="left" w:pos="2268"/>
      </w:tabs>
      <w:overflowPunct w:val="0"/>
      <w:autoSpaceDE w:val="0"/>
      <w:autoSpaceDN w:val="0"/>
      <w:adjustRightInd w:val="0"/>
      <w:spacing w:before="240"/>
      <w:jc w:val="center"/>
      <w:textAlignment w:val="baseline"/>
    </w:pPr>
    <w:rPr>
      <w:rFonts w:ascii="Times New Roman Bold" w:hAnsi="Times New Roman Bold"/>
      <w:b/>
      <w:sz w:val="28"/>
      <w:szCs w:val="20"/>
      <w:lang w:val="en-GB"/>
    </w:rPr>
  </w:style>
  <w:style w:type="paragraph" w:styleId="TOC1">
    <w:name w:val="toc 1"/>
    <w:basedOn w:val="Normal"/>
    <w:rsid w:val="00E73699"/>
    <w:pPr>
      <w:keepLines/>
      <w:tabs>
        <w:tab w:val="left" w:pos="567"/>
        <w:tab w:val="left" w:leader="dot" w:pos="7938"/>
        <w:tab w:val="center" w:pos="9526"/>
      </w:tabs>
      <w:overflowPunct w:val="0"/>
      <w:autoSpaceDE w:val="0"/>
      <w:autoSpaceDN w:val="0"/>
      <w:adjustRightInd w:val="0"/>
      <w:spacing w:before="240"/>
      <w:ind w:left="567" w:hanging="567"/>
      <w:textAlignment w:val="baseline"/>
    </w:pPr>
    <w:rPr>
      <w:szCs w:val="20"/>
      <w:lang w:val="en-GB"/>
    </w:rPr>
  </w:style>
  <w:style w:type="paragraph" w:styleId="TOC2">
    <w:name w:val="toc 2"/>
    <w:basedOn w:val="TOC1"/>
    <w:rsid w:val="00E73699"/>
    <w:pPr>
      <w:spacing w:before="120"/>
    </w:pPr>
  </w:style>
  <w:style w:type="paragraph" w:styleId="TOC3">
    <w:name w:val="toc 3"/>
    <w:basedOn w:val="TOC2"/>
    <w:rsid w:val="00E73699"/>
  </w:style>
  <w:style w:type="paragraph" w:styleId="TOC4">
    <w:name w:val="toc 4"/>
    <w:basedOn w:val="TOC3"/>
    <w:rsid w:val="00E73699"/>
  </w:style>
  <w:style w:type="paragraph" w:styleId="TOC5">
    <w:name w:val="toc 5"/>
    <w:basedOn w:val="TOC4"/>
    <w:rsid w:val="00E73699"/>
  </w:style>
  <w:style w:type="paragraph" w:styleId="TOC6">
    <w:name w:val="toc 6"/>
    <w:basedOn w:val="TOC4"/>
    <w:rsid w:val="00E73699"/>
  </w:style>
  <w:style w:type="paragraph" w:styleId="TOC7">
    <w:name w:val="toc 7"/>
    <w:basedOn w:val="TOC4"/>
    <w:rsid w:val="00E73699"/>
  </w:style>
  <w:style w:type="paragraph" w:styleId="TOC8">
    <w:name w:val="toc 8"/>
    <w:basedOn w:val="TOC4"/>
    <w:rsid w:val="00E73699"/>
  </w:style>
  <w:style w:type="paragraph" w:customStyle="1" w:styleId="Title2">
    <w:name w:val="Title 2"/>
    <w:basedOn w:val="Source"/>
    <w:next w:val="Normal"/>
    <w:rsid w:val="00E73699"/>
    <w:pPr>
      <w:tabs>
        <w:tab w:val="clear" w:pos="794"/>
        <w:tab w:val="clear" w:pos="1191"/>
        <w:tab w:val="clear" w:pos="1588"/>
        <w:tab w:val="clear" w:pos="1985"/>
        <w:tab w:val="left" w:pos="1134"/>
        <w:tab w:val="left" w:pos="1871"/>
        <w:tab w:val="left" w:pos="2268"/>
      </w:tabs>
      <w:overflowPunct/>
      <w:autoSpaceDE/>
      <w:autoSpaceDN/>
      <w:adjustRightInd/>
      <w:spacing w:before="480" w:after="0"/>
      <w:textAlignment w:val="auto"/>
    </w:pPr>
    <w:rPr>
      <w:b w:val="0"/>
      <w:caps/>
    </w:rPr>
  </w:style>
  <w:style w:type="paragraph" w:customStyle="1" w:styleId="Title3">
    <w:name w:val="Title 3"/>
    <w:basedOn w:val="Title2"/>
    <w:next w:val="Normal"/>
    <w:rsid w:val="00E73699"/>
    <w:pPr>
      <w:spacing w:before="240"/>
    </w:pPr>
    <w:rPr>
      <w:caps w:val="0"/>
    </w:rPr>
  </w:style>
  <w:style w:type="paragraph" w:customStyle="1" w:styleId="Title4">
    <w:name w:val="Title 4"/>
    <w:basedOn w:val="Title3"/>
    <w:next w:val="Heading1"/>
    <w:rsid w:val="00E73699"/>
    <w:rPr>
      <w:b/>
    </w:rPr>
  </w:style>
  <w:style w:type="paragraph" w:customStyle="1" w:styleId="Headingi">
    <w:name w:val="Heading_i"/>
    <w:basedOn w:val="Normal"/>
    <w:next w:val="Normal"/>
    <w:qFormat/>
    <w:rsid w:val="00E73699"/>
    <w:pPr>
      <w:tabs>
        <w:tab w:val="left" w:pos="1134"/>
        <w:tab w:val="left" w:pos="1871"/>
        <w:tab w:val="left" w:pos="2268"/>
      </w:tabs>
      <w:overflowPunct w:val="0"/>
      <w:autoSpaceDE w:val="0"/>
      <w:autoSpaceDN w:val="0"/>
      <w:adjustRightInd w:val="0"/>
      <w:spacing w:before="160"/>
      <w:textAlignment w:val="baseline"/>
    </w:pPr>
    <w:rPr>
      <w:i/>
      <w:szCs w:val="20"/>
      <w:lang w:val="en-GB"/>
    </w:rPr>
  </w:style>
  <w:style w:type="paragraph" w:customStyle="1" w:styleId="Part1">
    <w:name w:val="Part_1"/>
    <w:basedOn w:val="Section1"/>
    <w:next w:val="Section1"/>
    <w:qFormat/>
    <w:rsid w:val="00E73699"/>
  </w:style>
  <w:style w:type="paragraph" w:customStyle="1" w:styleId="PartNo">
    <w:name w:val="Part_No"/>
    <w:basedOn w:val="AnnexNo"/>
    <w:next w:val="Normal"/>
    <w:rsid w:val="00E73699"/>
    <w:rPr>
      <w:rFonts w:eastAsia="Times New Roman"/>
      <w:lang w:eastAsia="en-US"/>
    </w:rPr>
  </w:style>
  <w:style w:type="paragraph" w:customStyle="1" w:styleId="Partref">
    <w:name w:val="Part_ref"/>
    <w:basedOn w:val="Annexref"/>
    <w:next w:val="Normal"/>
    <w:rsid w:val="00E73699"/>
  </w:style>
  <w:style w:type="paragraph" w:customStyle="1" w:styleId="Parttitle">
    <w:name w:val="Part_title"/>
    <w:basedOn w:val="Annextitle0"/>
    <w:next w:val="Normalaftertitle"/>
    <w:rsid w:val="00E73699"/>
    <w:rPr>
      <w:rFonts w:eastAsia="Times New Roman"/>
    </w:rPr>
  </w:style>
  <w:style w:type="paragraph" w:customStyle="1" w:styleId="Recdate">
    <w:name w:val="Rec_date"/>
    <w:basedOn w:val="Normal"/>
    <w:next w:val="Normalaftertitle"/>
    <w:rsid w:val="00E73699"/>
    <w:pPr>
      <w:keepNext/>
      <w:keepLines/>
      <w:tabs>
        <w:tab w:val="left" w:pos="1134"/>
        <w:tab w:val="left" w:pos="1871"/>
        <w:tab w:val="left" w:pos="2268"/>
      </w:tabs>
      <w:overflowPunct w:val="0"/>
      <w:autoSpaceDE w:val="0"/>
      <w:autoSpaceDN w:val="0"/>
      <w:adjustRightInd w:val="0"/>
      <w:spacing w:before="120"/>
      <w:jc w:val="right"/>
      <w:textAlignment w:val="baseline"/>
    </w:pPr>
    <w:rPr>
      <w:sz w:val="22"/>
      <w:szCs w:val="20"/>
      <w:lang w:val="en-GB"/>
    </w:rPr>
  </w:style>
  <w:style w:type="paragraph" w:customStyle="1" w:styleId="AppArtNo">
    <w:name w:val="App_Art_No"/>
    <w:basedOn w:val="ArtNo"/>
    <w:qFormat/>
    <w:rsid w:val="00E73699"/>
    <w:rPr>
      <w:lang w:eastAsia="en-US"/>
    </w:rPr>
  </w:style>
  <w:style w:type="paragraph" w:customStyle="1" w:styleId="AppArttitle">
    <w:name w:val="App_Art_title"/>
    <w:basedOn w:val="Arttitle"/>
    <w:qFormat/>
    <w:rsid w:val="00E73699"/>
    <w:rPr>
      <w:lang w:eastAsia="en-US"/>
    </w:rPr>
  </w:style>
  <w:style w:type="paragraph" w:customStyle="1" w:styleId="Committee">
    <w:name w:val="Committee"/>
    <w:basedOn w:val="Normal"/>
    <w:qFormat/>
    <w:rsid w:val="00E73699"/>
    <w:pPr>
      <w:framePr w:hSpace="180" w:wrap="around" w:hAnchor="margin" w:y="-675"/>
      <w:tabs>
        <w:tab w:val="left" w:pos="851"/>
        <w:tab w:val="left" w:pos="1134"/>
        <w:tab w:val="left" w:pos="1871"/>
        <w:tab w:val="left" w:pos="2268"/>
      </w:tabs>
      <w:overflowPunct w:val="0"/>
      <w:autoSpaceDE w:val="0"/>
      <w:autoSpaceDN w:val="0"/>
      <w:adjustRightInd w:val="0"/>
      <w:spacing w:line="240" w:lineRule="atLeast"/>
      <w:textAlignment w:val="baseline"/>
    </w:pPr>
    <w:rPr>
      <w:rFonts w:cs="Calibri"/>
      <w:b/>
      <w:lang w:val="en-GB"/>
    </w:rPr>
  </w:style>
  <w:style w:type="paragraph" w:customStyle="1" w:styleId="Volumetitle">
    <w:name w:val="Volume_title"/>
    <w:basedOn w:val="Normal"/>
    <w:qFormat/>
    <w:rsid w:val="00E73699"/>
    <w:pPr>
      <w:tabs>
        <w:tab w:val="left" w:pos="1134"/>
        <w:tab w:val="left" w:pos="1871"/>
        <w:tab w:val="left" w:pos="2268"/>
      </w:tabs>
      <w:overflowPunct w:val="0"/>
      <w:autoSpaceDE w:val="0"/>
      <w:autoSpaceDN w:val="0"/>
      <w:adjustRightInd w:val="0"/>
      <w:spacing w:before="120"/>
      <w:jc w:val="center"/>
      <w:textAlignment w:val="baseline"/>
    </w:pPr>
    <w:rPr>
      <w:b/>
      <w:bCs/>
      <w:sz w:val="28"/>
      <w:szCs w:val="28"/>
      <w:lang w:val="en-GB"/>
    </w:rPr>
  </w:style>
  <w:style w:type="paragraph" w:customStyle="1" w:styleId="Tablesplit">
    <w:name w:val="Table_split"/>
    <w:basedOn w:val="Tabletext0"/>
    <w:qFormat/>
    <w:rsid w:val="00E73699"/>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jc w:val="left"/>
    </w:pPr>
    <w:rPr>
      <w:b/>
      <w:lang w:eastAsia="en-US"/>
    </w:rPr>
  </w:style>
  <w:style w:type="character" w:customStyle="1" w:styleId="Provsplit">
    <w:name w:val="Prov_split"/>
    <w:qFormat/>
    <w:rsid w:val="00E73699"/>
    <w:rPr>
      <w:rFonts w:ascii="Times New Roman" w:hAnsi="Times New Roman"/>
      <w:b w:val="0"/>
    </w:rPr>
  </w:style>
  <w:style w:type="paragraph" w:customStyle="1" w:styleId="Normalsplit">
    <w:name w:val="Normal_split"/>
    <w:basedOn w:val="Normal"/>
    <w:qFormat/>
    <w:rsid w:val="00E73699"/>
    <w:pPr>
      <w:tabs>
        <w:tab w:val="left" w:pos="1134"/>
        <w:tab w:val="left" w:pos="1871"/>
        <w:tab w:val="left" w:pos="2268"/>
      </w:tabs>
      <w:overflowPunct w:val="0"/>
      <w:autoSpaceDE w:val="0"/>
      <w:autoSpaceDN w:val="0"/>
      <w:adjustRightInd w:val="0"/>
      <w:spacing w:before="120"/>
      <w:textAlignment w:val="baseline"/>
    </w:pPr>
    <w:rPr>
      <w:szCs w:val="20"/>
      <w:lang w:val="en-GB"/>
    </w:rPr>
  </w:style>
  <w:style w:type="paragraph" w:customStyle="1" w:styleId="Headingsplit">
    <w:name w:val="Heading_split"/>
    <w:basedOn w:val="Headingi"/>
    <w:qFormat/>
    <w:rsid w:val="00E73699"/>
    <w:rPr>
      <w:lang w:val="en-US"/>
    </w:rPr>
  </w:style>
  <w:style w:type="paragraph" w:customStyle="1" w:styleId="MethodHeadingb">
    <w:name w:val="Method_Headingb"/>
    <w:basedOn w:val="Headingb0"/>
    <w:qFormat/>
    <w:rsid w:val="00E73699"/>
    <w:pPr>
      <w:keepNext w:val="0"/>
      <w:tabs>
        <w:tab w:val="clear" w:pos="1134"/>
        <w:tab w:val="clear" w:pos="1871"/>
        <w:tab w:val="clear" w:pos="2268"/>
      </w:tabs>
      <w:overflowPunct/>
      <w:autoSpaceDE/>
      <w:autoSpaceDN/>
      <w:adjustRightInd/>
      <w:spacing w:before="0"/>
      <w:textAlignment w:val="auto"/>
    </w:pPr>
    <w:rPr>
      <w:rFonts w:ascii="Times New Roman Bold" w:hAnsi="Times New Roman Bold" w:cs="Times New Roman Bold"/>
      <w:lang w:val="fr-CH"/>
    </w:rPr>
  </w:style>
  <w:style w:type="paragraph" w:customStyle="1" w:styleId="Methodheading1">
    <w:name w:val="Method_heading1"/>
    <w:basedOn w:val="Heading1"/>
    <w:next w:val="Normal"/>
    <w:qFormat/>
    <w:rsid w:val="00E73699"/>
    <w:pPr>
      <w:keepLines/>
      <w:tabs>
        <w:tab w:val="clear" w:pos="360"/>
        <w:tab w:val="clear" w:pos="900"/>
        <w:tab w:val="left" w:pos="1134"/>
        <w:tab w:val="left" w:pos="1871"/>
        <w:tab w:val="left" w:pos="2268"/>
      </w:tabs>
      <w:overflowPunct w:val="0"/>
      <w:autoSpaceDE w:val="0"/>
      <w:autoSpaceDN w:val="0"/>
      <w:adjustRightInd w:val="0"/>
      <w:spacing w:before="280"/>
      <w:ind w:left="1134" w:hanging="1134"/>
      <w:textAlignment w:val="baseline"/>
    </w:pPr>
    <w:rPr>
      <w:bCs w:val="0"/>
      <w:sz w:val="28"/>
      <w:u w:val="none"/>
      <w:lang w:val="en-GB"/>
    </w:rPr>
  </w:style>
  <w:style w:type="paragraph" w:customStyle="1" w:styleId="Methodheading2">
    <w:name w:val="Method_heading2"/>
    <w:basedOn w:val="Heading2"/>
    <w:next w:val="Normal"/>
    <w:qFormat/>
    <w:rsid w:val="00E73699"/>
    <w:pPr>
      <w:keepLines/>
      <w:tabs>
        <w:tab w:val="clear" w:pos="0"/>
        <w:tab w:val="left" w:pos="1134"/>
        <w:tab w:val="left" w:pos="1871"/>
        <w:tab w:val="left" w:pos="2268"/>
      </w:tabs>
      <w:overflowPunct w:val="0"/>
      <w:autoSpaceDE w:val="0"/>
      <w:autoSpaceDN w:val="0"/>
      <w:adjustRightInd w:val="0"/>
      <w:spacing w:before="200" w:after="0"/>
      <w:ind w:left="1134" w:hanging="1134"/>
      <w:textAlignment w:val="baseline"/>
    </w:pPr>
    <w:rPr>
      <w:rFonts w:cs="Times New Roman"/>
      <w:bCs w:val="0"/>
      <w:iCs w:val="0"/>
      <w:szCs w:val="20"/>
      <w:lang w:val="en-GB"/>
    </w:rPr>
  </w:style>
  <w:style w:type="paragraph" w:customStyle="1" w:styleId="Methodheading3">
    <w:name w:val="Method_heading3"/>
    <w:basedOn w:val="Heading3"/>
    <w:next w:val="Normal"/>
    <w:qFormat/>
    <w:rsid w:val="00E73699"/>
    <w:pPr>
      <w:keepLines/>
      <w:tabs>
        <w:tab w:val="clear" w:pos="0"/>
        <w:tab w:val="left" w:pos="1871"/>
        <w:tab w:val="left" w:pos="2268"/>
      </w:tabs>
      <w:overflowPunct w:val="0"/>
      <w:autoSpaceDE w:val="0"/>
      <w:autoSpaceDN w:val="0"/>
      <w:adjustRightInd w:val="0"/>
      <w:spacing w:before="200" w:after="0"/>
      <w:ind w:left="1134" w:hanging="1134"/>
      <w:textAlignment w:val="baseline"/>
    </w:pPr>
    <w:rPr>
      <w:rFonts w:cs="Times New Roman"/>
      <w:iCs w:val="0"/>
      <w:szCs w:val="20"/>
      <w:lang w:val="en-GB"/>
    </w:rPr>
  </w:style>
  <w:style w:type="paragraph" w:customStyle="1" w:styleId="Methodheading4">
    <w:name w:val="Method_heading4"/>
    <w:basedOn w:val="Heading4"/>
    <w:next w:val="Normal"/>
    <w:qFormat/>
    <w:rsid w:val="00E73699"/>
    <w:pPr>
      <w:keepLines/>
      <w:tabs>
        <w:tab w:val="clear" w:pos="360"/>
        <w:tab w:val="clear" w:pos="900"/>
        <w:tab w:val="left" w:pos="1871"/>
        <w:tab w:val="left" w:pos="2268"/>
      </w:tabs>
      <w:overflowPunct w:val="0"/>
      <w:autoSpaceDE w:val="0"/>
      <w:autoSpaceDN w:val="0"/>
      <w:adjustRightInd w:val="0"/>
      <w:spacing w:before="200"/>
      <w:ind w:left="1134" w:hanging="1134"/>
      <w:textAlignment w:val="baseline"/>
    </w:pPr>
    <w:rPr>
      <w:b/>
      <w:i w:val="0"/>
      <w:iCs w:val="0"/>
      <w:lang w:val="en-GB"/>
    </w:rPr>
  </w:style>
  <w:style w:type="character" w:customStyle="1" w:styleId="enumlev10">
    <w:name w:val="enumlev1 Знак"/>
    <w:locked/>
    <w:rsid w:val="00E73699"/>
    <w:rPr>
      <w:rFonts w:ascii="Times New Roman" w:hAnsi="Times New Roman"/>
      <w:sz w:val="24"/>
      <w:lang w:val="en-GB" w:eastAsia="en-US"/>
    </w:rPr>
  </w:style>
  <w:style w:type="character" w:customStyle="1" w:styleId="ListParagraphChar">
    <w:name w:val="List Paragraph Char"/>
    <w:link w:val="ListParagraph"/>
    <w:locked/>
    <w:rsid w:val="00E73699"/>
    <w:rPr>
      <w:sz w:val="24"/>
      <w:szCs w:val="24"/>
    </w:rPr>
  </w:style>
  <w:style w:type="paragraph" w:customStyle="1" w:styleId="gmail-tabletext">
    <w:name w:val="gmail-tabletext"/>
    <w:basedOn w:val="Normal"/>
    <w:rsid w:val="00754094"/>
    <w:pPr>
      <w:spacing w:before="100" w:beforeAutospacing="1" w:after="100" w:afterAutospacing="1"/>
    </w:pPr>
    <w:rPr>
      <w:rFonts w:eastAsia="Calibri"/>
    </w:rPr>
  </w:style>
  <w:style w:type="paragraph" w:customStyle="1" w:styleId="ECCBulletsLv1">
    <w:name w:val="ECC Bullets Lv1"/>
    <w:basedOn w:val="Normal"/>
    <w:qFormat/>
    <w:rsid w:val="002F52CE"/>
    <w:pPr>
      <w:numPr>
        <w:numId w:val="4"/>
      </w:numPr>
      <w:tabs>
        <w:tab w:val="left" w:pos="340"/>
      </w:tabs>
      <w:spacing w:before="60"/>
      <w:jc w:val="both"/>
    </w:pPr>
    <w:rPr>
      <w:rFonts w:ascii="Arial" w:eastAsia="Calibri" w:hAnsi="Arial"/>
      <w:sz w:val="20"/>
      <w:szCs w:val="22"/>
      <w:lang w:val="en-GB"/>
    </w:rPr>
  </w:style>
  <w:style w:type="paragraph" w:customStyle="1" w:styleId="ECCBulletsLv2">
    <w:name w:val="ECC Bullets Lv2"/>
    <w:basedOn w:val="ECCBulletsLv1"/>
    <w:uiPriority w:val="99"/>
    <w:rsid w:val="005A7FC7"/>
    <w:pPr>
      <w:ind w:left="680" w:hanging="340"/>
    </w:pPr>
  </w:style>
  <w:style w:type="paragraph" w:customStyle="1" w:styleId="ECCNumberedList">
    <w:name w:val="ECC Numbered List"/>
    <w:basedOn w:val="Normal"/>
    <w:uiPriority w:val="99"/>
    <w:rsid w:val="002F52CE"/>
    <w:pPr>
      <w:numPr>
        <w:numId w:val="5"/>
      </w:numPr>
      <w:spacing w:before="240"/>
      <w:jc w:val="both"/>
    </w:pPr>
    <w:rPr>
      <w:rFonts w:ascii="Arial" w:eastAsia="Calibri" w:hAnsi="Arial"/>
      <w:sz w:val="20"/>
      <w:szCs w:val="20"/>
      <w:lang w:val="en-GB"/>
    </w:rPr>
  </w:style>
  <w:style w:type="character" w:customStyle="1" w:styleId="ECCHLbold">
    <w:name w:val="ECC HL bold"/>
    <w:uiPriority w:val="99"/>
    <w:qFormat/>
    <w:rsid w:val="005A7FC7"/>
    <w:rPr>
      <w:b/>
      <w:bCs/>
    </w:rPr>
  </w:style>
  <w:style w:type="paragraph" w:customStyle="1" w:styleId="EditorsNote">
    <w:name w:val="EditorsNote"/>
    <w:basedOn w:val="Normal"/>
    <w:rsid w:val="005A7FC7"/>
    <w:pPr>
      <w:tabs>
        <w:tab w:val="left" w:pos="1134"/>
        <w:tab w:val="left" w:pos="1871"/>
        <w:tab w:val="left" w:pos="2268"/>
      </w:tabs>
      <w:overflowPunct w:val="0"/>
      <w:autoSpaceDE w:val="0"/>
      <w:autoSpaceDN w:val="0"/>
      <w:adjustRightInd w:val="0"/>
      <w:spacing w:before="240" w:after="240"/>
      <w:textAlignment w:val="baseline"/>
    </w:pPr>
    <w:rPr>
      <w:i/>
      <w:szCs w:val="20"/>
      <w:lang w:val="en-GB" w:eastAsia="en-GB"/>
    </w:rPr>
  </w:style>
  <w:style w:type="paragraph" w:customStyle="1" w:styleId="ASN1">
    <w:name w:val="ASN.1"/>
    <w:basedOn w:val="Normal"/>
    <w:rsid w:val="005A7FC7"/>
    <w:pPr>
      <w:tabs>
        <w:tab w:val="left" w:pos="567"/>
        <w:tab w:val="left" w:pos="1134"/>
        <w:tab w:val="left" w:pos="1701"/>
        <w:tab w:val="left" w:pos="1871"/>
        <w:tab w:val="left" w:pos="2268"/>
        <w:tab w:val="left" w:pos="2835"/>
        <w:tab w:val="left" w:pos="3402"/>
        <w:tab w:val="left" w:pos="3969"/>
        <w:tab w:val="left" w:pos="4536"/>
        <w:tab w:val="left" w:pos="5103"/>
        <w:tab w:val="left" w:pos="5670"/>
      </w:tabs>
      <w:overflowPunct w:val="0"/>
      <w:autoSpaceDE w:val="0"/>
      <w:autoSpaceDN w:val="0"/>
      <w:adjustRightInd w:val="0"/>
      <w:textAlignment w:val="baseline"/>
    </w:pPr>
    <w:rPr>
      <w:rFonts w:ascii="Times New Roman Bold" w:hAnsi="Times New Roman Bold"/>
      <w:b/>
      <w:noProof/>
      <w:sz w:val="20"/>
      <w:szCs w:val="20"/>
      <w:lang w:val="en-GB"/>
    </w:rPr>
  </w:style>
  <w:style w:type="paragraph" w:customStyle="1" w:styleId="Recref">
    <w:name w:val="Rec_ref"/>
    <w:basedOn w:val="Rectitle"/>
    <w:next w:val="Recdate"/>
    <w:rsid w:val="005A7FC7"/>
    <w:pPr>
      <w:spacing w:before="120"/>
      <w:textAlignment w:val="baseline"/>
    </w:pPr>
    <w:rPr>
      <w:rFonts w:ascii="Times New Roman" w:hAnsi="Times New Roman"/>
      <w:b w:val="0"/>
      <w:sz w:val="24"/>
      <w:lang w:val="en-GB"/>
    </w:rPr>
  </w:style>
  <w:style w:type="paragraph" w:customStyle="1" w:styleId="Questionref">
    <w:name w:val="Question_ref"/>
    <w:basedOn w:val="Recref"/>
    <w:next w:val="Questiondate"/>
    <w:rsid w:val="005A7FC7"/>
  </w:style>
  <w:style w:type="paragraph" w:customStyle="1" w:styleId="Reftext">
    <w:name w:val="Ref_text"/>
    <w:basedOn w:val="Normal"/>
    <w:rsid w:val="005A7FC7"/>
    <w:pPr>
      <w:tabs>
        <w:tab w:val="left" w:pos="1134"/>
        <w:tab w:val="left" w:pos="1871"/>
        <w:tab w:val="left" w:pos="2268"/>
      </w:tabs>
      <w:overflowPunct w:val="0"/>
      <w:autoSpaceDE w:val="0"/>
      <w:autoSpaceDN w:val="0"/>
      <w:adjustRightInd w:val="0"/>
      <w:spacing w:before="120"/>
      <w:ind w:left="1134" w:hanging="1134"/>
      <w:textAlignment w:val="baseline"/>
    </w:pPr>
    <w:rPr>
      <w:szCs w:val="20"/>
      <w:lang w:val="en-GB"/>
    </w:rPr>
  </w:style>
  <w:style w:type="paragraph" w:customStyle="1" w:styleId="Reftitle">
    <w:name w:val="Ref_title"/>
    <w:basedOn w:val="Normal"/>
    <w:next w:val="Reftext"/>
    <w:rsid w:val="005A7FC7"/>
    <w:pPr>
      <w:tabs>
        <w:tab w:val="left" w:pos="1134"/>
        <w:tab w:val="left" w:pos="1871"/>
        <w:tab w:val="left" w:pos="2268"/>
      </w:tabs>
      <w:overflowPunct w:val="0"/>
      <w:autoSpaceDE w:val="0"/>
      <w:autoSpaceDN w:val="0"/>
      <w:adjustRightInd w:val="0"/>
      <w:spacing w:before="480"/>
      <w:jc w:val="center"/>
      <w:textAlignment w:val="baseline"/>
    </w:pPr>
    <w:rPr>
      <w:caps/>
      <w:szCs w:val="20"/>
      <w:lang w:val="en-GB"/>
    </w:rPr>
  </w:style>
  <w:style w:type="paragraph" w:customStyle="1" w:styleId="Repdate">
    <w:name w:val="Rep_date"/>
    <w:basedOn w:val="Recdate"/>
    <w:next w:val="Normalaftertitle"/>
    <w:rsid w:val="005A7FC7"/>
  </w:style>
  <w:style w:type="paragraph" w:customStyle="1" w:styleId="Reptitle">
    <w:name w:val="Rep_title"/>
    <w:basedOn w:val="Rectitle"/>
    <w:next w:val="Repref"/>
    <w:rsid w:val="005A7FC7"/>
    <w:pPr>
      <w:textAlignment w:val="baseline"/>
    </w:pPr>
    <w:rPr>
      <w:lang w:val="en-GB"/>
    </w:rPr>
  </w:style>
  <w:style w:type="paragraph" w:customStyle="1" w:styleId="Repref">
    <w:name w:val="Rep_ref"/>
    <w:basedOn w:val="Recref"/>
    <w:next w:val="Repdate"/>
    <w:rsid w:val="005A7FC7"/>
  </w:style>
  <w:style w:type="paragraph" w:customStyle="1" w:styleId="Resdate">
    <w:name w:val="Res_date"/>
    <w:basedOn w:val="Recdate"/>
    <w:next w:val="Normalaftertitle"/>
    <w:rsid w:val="005A7FC7"/>
  </w:style>
  <w:style w:type="paragraph" w:customStyle="1" w:styleId="toc0">
    <w:name w:val="toc 0"/>
    <w:basedOn w:val="Normal"/>
    <w:next w:val="TOC1"/>
    <w:rsid w:val="005A7FC7"/>
    <w:pPr>
      <w:tabs>
        <w:tab w:val="right" w:pos="9781"/>
      </w:tabs>
      <w:overflowPunct w:val="0"/>
      <w:autoSpaceDE w:val="0"/>
      <w:autoSpaceDN w:val="0"/>
      <w:adjustRightInd w:val="0"/>
      <w:spacing w:before="120"/>
      <w:textAlignment w:val="baseline"/>
    </w:pPr>
    <w:rPr>
      <w:b/>
      <w:szCs w:val="20"/>
      <w:lang w:val="en-GB"/>
    </w:rPr>
  </w:style>
  <w:style w:type="character" w:customStyle="1" w:styleId="Recdef">
    <w:name w:val="Rec_def"/>
    <w:rsid w:val="005A7FC7"/>
    <w:rPr>
      <w:b/>
    </w:rPr>
  </w:style>
  <w:style w:type="character" w:customStyle="1" w:styleId="Resdef">
    <w:name w:val="Res_def"/>
    <w:rsid w:val="005A7FC7"/>
    <w:rPr>
      <w:rFonts w:ascii="Times New Roman" w:hAnsi="Times New Roman"/>
      <w:b/>
    </w:rPr>
  </w:style>
  <w:style w:type="paragraph" w:customStyle="1" w:styleId="Formal">
    <w:name w:val="Formal"/>
    <w:basedOn w:val="ASN1"/>
    <w:rsid w:val="005A7FC7"/>
    <w:rPr>
      <w:b w:val="0"/>
    </w:rPr>
  </w:style>
  <w:style w:type="paragraph" w:styleId="Index4">
    <w:name w:val="index 4"/>
    <w:basedOn w:val="Normal"/>
    <w:next w:val="Normal"/>
    <w:rsid w:val="005A7FC7"/>
    <w:pPr>
      <w:tabs>
        <w:tab w:val="left" w:pos="1134"/>
        <w:tab w:val="left" w:pos="1871"/>
        <w:tab w:val="left" w:pos="2268"/>
      </w:tabs>
      <w:overflowPunct w:val="0"/>
      <w:autoSpaceDE w:val="0"/>
      <w:autoSpaceDN w:val="0"/>
      <w:adjustRightInd w:val="0"/>
      <w:spacing w:before="120"/>
      <w:ind w:left="849"/>
      <w:textAlignment w:val="baseline"/>
    </w:pPr>
    <w:rPr>
      <w:szCs w:val="20"/>
      <w:lang w:val="en-GB"/>
    </w:rPr>
  </w:style>
  <w:style w:type="paragraph" w:styleId="Index5">
    <w:name w:val="index 5"/>
    <w:basedOn w:val="Normal"/>
    <w:next w:val="Normal"/>
    <w:rsid w:val="005A7FC7"/>
    <w:pPr>
      <w:tabs>
        <w:tab w:val="left" w:pos="1134"/>
        <w:tab w:val="left" w:pos="1871"/>
        <w:tab w:val="left" w:pos="2268"/>
      </w:tabs>
      <w:overflowPunct w:val="0"/>
      <w:autoSpaceDE w:val="0"/>
      <w:autoSpaceDN w:val="0"/>
      <w:adjustRightInd w:val="0"/>
      <w:spacing w:before="120"/>
      <w:ind w:left="1132"/>
      <w:textAlignment w:val="baseline"/>
    </w:pPr>
    <w:rPr>
      <w:szCs w:val="20"/>
      <w:lang w:val="en-GB"/>
    </w:rPr>
  </w:style>
  <w:style w:type="paragraph" w:styleId="Index6">
    <w:name w:val="index 6"/>
    <w:basedOn w:val="Normal"/>
    <w:next w:val="Normal"/>
    <w:rsid w:val="005A7FC7"/>
    <w:pPr>
      <w:tabs>
        <w:tab w:val="left" w:pos="1134"/>
        <w:tab w:val="left" w:pos="1871"/>
        <w:tab w:val="left" w:pos="2268"/>
      </w:tabs>
      <w:overflowPunct w:val="0"/>
      <w:autoSpaceDE w:val="0"/>
      <w:autoSpaceDN w:val="0"/>
      <w:adjustRightInd w:val="0"/>
      <w:spacing w:before="120"/>
      <w:ind w:left="1415"/>
      <w:textAlignment w:val="baseline"/>
    </w:pPr>
    <w:rPr>
      <w:szCs w:val="20"/>
      <w:lang w:val="en-GB"/>
    </w:rPr>
  </w:style>
  <w:style w:type="paragraph" w:styleId="Index7">
    <w:name w:val="index 7"/>
    <w:basedOn w:val="Normal"/>
    <w:next w:val="Normal"/>
    <w:rsid w:val="005A7FC7"/>
    <w:pPr>
      <w:tabs>
        <w:tab w:val="left" w:pos="1134"/>
        <w:tab w:val="left" w:pos="1871"/>
        <w:tab w:val="left" w:pos="2268"/>
      </w:tabs>
      <w:overflowPunct w:val="0"/>
      <w:autoSpaceDE w:val="0"/>
      <w:autoSpaceDN w:val="0"/>
      <w:adjustRightInd w:val="0"/>
      <w:spacing w:before="120"/>
      <w:ind w:left="1698"/>
      <w:textAlignment w:val="baseline"/>
    </w:pPr>
    <w:rPr>
      <w:szCs w:val="20"/>
      <w:lang w:val="en-GB"/>
    </w:rPr>
  </w:style>
  <w:style w:type="paragraph" w:styleId="IndexHeading">
    <w:name w:val="index heading"/>
    <w:basedOn w:val="Normal"/>
    <w:next w:val="Index1"/>
    <w:rsid w:val="005A7FC7"/>
    <w:pPr>
      <w:tabs>
        <w:tab w:val="left" w:pos="1134"/>
        <w:tab w:val="left" w:pos="1871"/>
        <w:tab w:val="left" w:pos="2268"/>
      </w:tabs>
      <w:overflowPunct w:val="0"/>
      <w:autoSpaceDE w:val="0"/>
      <w:autoSpaceDN w:val="0"/>
      <w:adjustRightInd w:val="0"/>
      <w:spacing w:before="120"/>
      <w:textAlignment w:val="baseline"/>
    </w:pPr>
    <w:rPr>
      <w:szCs w:val="20"/>
      <w:lang w:val="en-GB"/>
    </w:rPr>
  </w:style>
  <w:style w:type="character" w:styleId="LineNumber">
    <w:name w:val="line number"/>
    <w:rsid w:val="005A7FC7"/>
  </w:style>
  <w:style w:type="paragraph" w:styleId="ListBullet">
    <w:name w:val="List Bullet"/>
    <w:basedOn w:val="Normal"/>
    <w:unhideWhenUsed/>
    <w:rsid w:val="002F52CE"/>
    <w:pPr>
      <w:numPr>
        <w:numId w:val="8"/>
      </w:numPr>
      <w:tabs>
        <w:tab w:val="left" w:pos="1134"/>
        <w:tab w:val="left" w:pos="1871"/>
        <w:tab w:val="left" w:pos="2268"/>
      </w:tabs>
      <w:overflowPunct w:val="0"/>
      <w:autoSpaceDE w:val="0"/>
      <w:autoSpaceDN w:val="0"/>
      <w:adjustRightInd w:val="0"/>
      <w:spacing w:before="120"/>
      <w:contextualSpacing/>
      <w:textAlignment w:val="baseline"/>
    </w:pPr>
    <w:rPr>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7612918">
      <w:bodyDiv w:val="1"/>
      <w:marLeft w:val="0"/>
      <w:marRight w:val="0"/>
      <w:marTop w:val="0"/>
      <w:marBottom w:val="0"/>
      <w:divBdr>
        <w:top w:val="none" w:sz="0" w:space="0" w:color="auto"/>
        <w:left w:val="none" w:sz="0" w:space="0" w:color="auto"/>
        <w:bottom w:val="none" w:sz="0" w:space="0" w:color="auto"/>
        <w:right w:val="none" w:sz="0" w:space="0" w:color="auto"/>
      </w:divBdr>
    </w:div>
    <w:div w:id="59602978">
      <w:bodyDiv w:val="1"/>
      <w:marLeft w:val="0"/>
      <w:marRight w:val="0"/>
      <w:marTop w:val="0"/>
      <w:marBottom w:val="0"/>
      <w:divBdr>
        <w:top w:val="none" w:sz="0" w:space="0" w:color="auto"/>
        <w:left w:val="none" w:sz="0" w:space="0" w:color="auto"/>
        <w:bottom w:val="none" w:sz="0" w:space="0" w:color="auto"/>
        <w:right w:val="none" w:sz="0" w:space="0" w:color="auto"/>
      </w:divBdr>
    </w:div>
    <w:div w:id="377097778">
      <w:bodyDiv w:val="1"/>
      <w:marLeft w:val="0"/>
      <w:marRight w:val="0"/>
      <w:marTop w:val="0"/>
      <w:marBottom w:val="0"/>
      <w:divBdr>
        <w:top w:val="none" w:sz="0" w:space="0" w:color="auto"/>
        <w:left w:val="none" w:sz="0" w:space="0" w:color="auto"/>
        <w:bottom w:val="none" w:sz="0" w:space="0" w:color="auto"/>
        <w:right w:val="none" w:sz="0" w:space="0" w:color="auto"/>
      </w:divBdr>
    </w:div>
    <w:div w:id="882063424">
      <w:bodyDiv w:val="1"/>
      <w:marLeft w:val="0"/>
      <w:marRight w:val="0"/>
      <w:marTop w:val="0"/>
      <w:marBottom w:val="0"/>
      <w:divBdr>
        <w:top w:val="none" w:sz="0" w:space="0" w:color="auto"/>
        <w:left w:val="none" w:sz="0" w:space="0" w:color="auto"/>
        <w:bottom w:val="none" w:sz="0" w:space="0" w:color="auto"/>
        <w:right w:val="none" w:sz="0" w:space="0" w:color="auto"/>
      </w:divBdr>
    </w:div>
    <w:div w:id="1141460532">
      <w:bodyDiv w:val="1"/>
      <w:marLeft w:val="0"/>
      <w:marRight w:val="0"/>
      <w:marTop w:val="0"/>
      <w:marBottom w:val="0"/>
      <w:divBdr>
        <w:top w:val="none" w:sz="0" w:space="0" w:color="auto"/>
        <w:left w:val="none" w:sz="0" w:space="0" w:color="auto"/>
        <w:bottom w:val="none" w:sz="0" w:space="0" w:color="auto"/>
        <w:right w:val="none" w:sz="0" w:space="0" w:color="auto"/>
      </w:divBdr>
    </w:div>
    <w:div w:id="14819238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D218871-B956-4488-87FB-0A663660DD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1351</Words>
  <Characters>7705</Characters>
  <Application>Microsoft Office Word</Application>
  <DocSecurity>0</DocSecurity>
  <Lines>64</Lines>
  <Paragraphs>18</Paragraphs>
  <ScaleCrop>false</ScaleCrop>
  <Company/>
  <LinksUpToDate>false</LinksUpToDate>
  <CharactersWithSpaces>9038</CharactersWithSpaces>
  <SharedDoc>false</SharedDoc>
  <HLinks>
    <vt:vector size="12" baseType="variant">
      <vt:variant>
        <vt:i4>393220</vt:i4>
      </vt:variant>
      <vt:variant>
        <vt:i4>9</vt:i4>
      </vt:variant>
      <vt:variant>
        <vt:i4>0</vt:i4>
      </vt:variant>
      <vt:variant>
        <vt:i4>5</vt:i4>
      </vt:variant>
      <vt:variant>
        <vt:lpwstr>http://www.itu.int/pub/R-QUE-SG05.259</vt:lpwstr>
      </vt:variant>
      <vt:variant>
        <vt:lpwstr/>
      </vt:variant>
      <vt:variant>
        <vt:i4>4718670</vt:i4>
      </vt:variant>
      <vt:variant>
        <vt:i4>3</vt:i4>
      </vt:variant>
      <vt:variant>
        <vt:i4>0</vt:i4>
      </vt:variant>
      <vt:variant>
        <vt:i4>5</vt:i4>
      </vt:variant>
      <vt:variant>
        <vt:lpwstr>https://www.sfcgonline.org/Recommendations/REC SFCG 14-2R5 (Use of 37-38 GHz).pdf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2019-03-06T13:40:00Z</dcterms:created>
  <dcterms:modified xsi:type="dcterms:W3CDTF">2019-03-06T13:41:00Z</dcterms:modified>
</cp:coreProperties>
</file>