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FFD39"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bookmarkStart w:id="0" w:name="_Toc451865291"/>
    </w:p>
    <w:p w14:paraId="0FC244DC"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p>
    <w:tbl>
      <w:tblPr>
        <w:tblpPr w:leftFromText="180" w:rightFromText="180" w:horzAnchor="margin" w:tblpY="-675"/>
        <w:tblW w:w="10035" w:type="dxa"/>
        <w:tblLayout w:type="fixed"/>
        <w:tblLook w:val="04A0" w:firstRow="1" w:lastRow="0" w:firstColumn="1" w:lastColumn="0" w:noHBand="0" w:noVBand="1"/>
      </w:tblPr>
      <w:tblGrid>
        <w:gridCol w:w="10035"/>
      </w:tblGrid>
      <w:tr w:rsidR="00DE7F05" w14:paraId="41C75B31" w14:textId="77777777" w:rsidTr="00DE7F05">
        <w:trPr>
          <w:cantSplit/>
          <w:trHeight w:val="23"/>
        </w:trPr>
        <w:tc>
          <w:tcPr>
            <w:tcW w:w="10031" w:type="dxa"/>
            <w:hideMark/>
          </w:tcPr>
          <w:p w14:paraId="2AD85489"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p>
          <w:p w14:paraId="482FD07B" w14:textId="77777777" w:rsidR="00DE7F05" w:rsidRDefault="00DE7F05" w:rsidP="00DE7F05">
            <w:pPr>
              <w:tabs>
                <w:tab w:val="clear" w:pos="1134"/>
                <w:tab w:val="clear" w:pos="1871"/>
                <w:tab w:val="clear" w:pos="2268"/>
              </w:tabs>
              <w:overflowPunct/>
              <w:autoSpaceDE/>
              <w:autoSpaceDN/>
              <w:adjustRightInd/>
              <w:spacing w:before="0"/>
              <w:jc w:val="center"/>
              <w:textAlignment w:val="auto"/>
              <w:rPr>
                <w:b/>
                <w:sz w:val="28"/>
                <w:szCs w:val="28"/>
              </w:rPr>
            </w:pPr>
            <w:r>
              <w:rPr>
                <w:b/>
                <w:sz w:val="28"/>
                <w:szCs w:val="28"/>
              </w:rPr>
              <w:t xml:space="preserve">UNITED STATES OF AMERICA </w:t>
            </w:r>
          </w:p>
          <w:p w14:paraId="6D5DC7D0" w14:textId="77777777" w:rsidR="00DE7F05" w:rsidRDefault="00DE7F05">
            <w:pPr>
              <w:pStyle w:val="Agendaitem"/>
              <w:rPr>
                <w:lang w:eastAsia="zh-CN"/>
              </w:rPr>
            </w:pPr>
            <w:r>
              <w:rPr>
                <w:lang w:eastAsia="zh-CN"/>
              </w:rPr>
              <w:t xml:space="preserve">WRC-19 Agenda </w:t>
            </w:r>
            <w:proofErr w:type="spellStart"/>
            <w:r>
              <w:rPr>
                <w:lang w:eastAsia="zh-CN"/>
              </w:rPr>
              <w:t>Item</w:t>
            </w:r>
            <w:proofErr w:type="spellEnd"/>
            <w:r>
              <w:rPr>
                <w:lang w:eastAsia="zh-CN"/>
              </w:rPr>
              <w:t xml:space="preserve"> 1.8</w:t>
            </w:r>
          </w:p>
        </w:tc>
      </w:tr>
      <w:tr w:rsidR="00DE7F05" w14:paraId="292628DF" w14:textId="77777777" w:rsidTr="00DE7F05">
        <w:trPr>
          <w:cantSplit/>
          <w:trHeight w:val="23"/>
        </w:trPr>
        <w:tc>
          <w:tcPr>
            <w:tcW w:w="10031" w:type="dxa"/>
            <w:hideMark/>
          </w:tcPr>
          <w:p w14:paraId="18023E8B" w14:textId="77777777" w:rsidR="00DE7F05" w:rsidRDefault="00DE7F05">
            <w:pPr>
              <w:pStyle w:val="Agendaitem"/>
              <w:rPr>
                <w:b/>
                <w:lang w:eastAsia="zh-CN"/>
              </w:rPr>
            </w:pPr>
            <w:proofErr w:type="spellStart"/>
            <w:r>
              <w:rPr>
                <w:b/>
                <w:lang w:eastAsia="zh-CN"/>
              </w:rPr>
              <w:t>Issue</w:t>
            </w:r>
            <w:proofErr w:type="spellEnd"/>
            <w:r>
              <w:rPr>
                <w:b/>
                <w:lang w:eastAsia="zh-CN"/>
              </w:rPr>
              <w:t xml:space="preserve"> A </w:t>
            </w:r>
            <w:proofErr w:type="gramStart"/>
            <w:r>
              <w:rPr>
                <w:b/>
                <w:lang w:eastAsia="zh-CN"/>
              </w:rPr>
              <w:t xml:space="preserve">– </w:t>
            </w:r>
            <w:r>
              <w:rPr>
                <w:lang w:eastAsia="zh-CN"/>
              </w:rPr>
              <w:t xml:space="preserve"> </w:t>
            </w:r>
            <w:proofErr w:type="spellStart"/>
            <w:r>
              <w:rPr>
                <w:b/>
                <w:lang w:eastAsia="zh-CN"/>
              </w:rPr>
              <w:t>Modernization</w:t>
            </w:r>
            <w:proofErr w:type="spellEnd"/>
            <w:proofErr w:type="gramEnd"/>
            <w:r>
              <w:rPr>
                <w:b/>
                <w:lang w:eastAsia="zh-CN"/>
              </w:rPr>
              <w:t xml:space="preserve"> </w:t>
            </w:r>
            <w:proofErr w:type="spellStart"/>
            <w:r>
              <w:rPr>
                <w:b/>
                <w:lang w:eastAsia="zh-CN"/>
              </w:rPr>
              <w:t>of</w:t>
            </w:r>
            <w:proofErr w:type="spellEnd"/>
            <w:r>
              <w:rPr>
                <w:b/>
                <w:lang w:eastAsia="zh-CN"/>
              </w:rPr>
              <w:t xml:space="preserve"> GMDSS</w:t>
            </w:r>
          </w:p>
        </w:tc>
      </w:tr>
    </w:tbl>
    <w:p w14:paraId="2B8BD921" w14:textId="77777777" w:rsidR="00DE7F05" w:rsidRDefault="00684E83" w:rsidP="00DE7F05">
      <w:pPr>
        <w:overflowPunct/>
        <w:autoSpaceDE/>
        <w:adjustRightInd/>
        <w:rPr>
          <w:lang w:val="en-US"/>
        </w:rPr>
      </w:pPr>
      <w:r w:rsidRPr="00684E83">
        <w:rPr>
          <w:b/>
          <w:lang w:val="en-US"/>
        </w:rPr>
        <w:t xml:space="preserve">Agenda Item </w:t>
      </w:r>
      <w:r w:rsidR="00DE7F05" w:rsidRPr="00684E83">
        <w:rPr>
          <w:b/>
          <w:lang w:val="en-US"/>
        </w:rPr>
        <w:t>1.8</w:t>
      </w:r>
      <w:r w:rsidR="00DE7F05">
        <w:rPr>
          <w:lang w:val="en-US"/>
        </w:rPr>
        <w:tab/>
      </w:r>
      <w:r w:rsidR="00DE7F05" w:rsidRPr="00DE7F05">
        <w:rPr>
          <w:i/>
          <w:lang w:val="en-US"/>
        </w:rPr>
        <w:t xml:space="preserve">to consider possible regulatory actions to support Global Maritime Distress Safety Systems (GMDSS) modernization and to support the introduction of additional satellite systems into the GMDSS, in accordance with Resolution </w:t>
      </w:r>
      <w:r w:rsidR="00DE7F05" w:rsidRPr="00DE7F05">
        <w:rPr>
          <w:b/>
          <w:bCs/>
          <w:i/>
          <w:lang w:val="en-US"/>
        </w:rPr>
        <w:t xml:space="preserve">359 </w:t>
      </w:r>
      <w:r w:rsidR="00DE7F05" w:rsidRPr="00DE7F05">
        <w:rPr>
          <w:i/>
          <w:lang w:val="en-US"/>
        </w:rPr>
        <w:t>(</w:t>
      </w:r>
      <w:r w:rsidR="00DE7F05" w:rsidRPr="00DE7F05">
        <w:rPr>
          <w:b/>
          <w:bCs/>
          <w:i/>
          <w:lang w:val="en-US"/>
        </w:rPr>
        <w:t>Rev.WRC-15</w:t>
      </w:r>
      <w:r w:rsidR="00DE7F05" w:rsidRPr="00DE7F05">
        <w:rPr>
          <w:i/>
          <w:lang w:val="en-US"/>
        </w:rPr>
        <w:t>)</w:t>
      </w:r>
      <w:r w:rsidR="00DE7F05">
        <w:rPr>
          <w:lang w:val="en-US"/>
        </w:rPr>
        <w:t>;</w:t>
      </w:r>
    </w:p>
    <w:p w14:paraId="2F158242" w14:textId="77777777" w:rsidR="00DE7F05" w:rsidRDefault="00DE7F05" w:rsidP="00DE7F05">
      <w:pPr>
        <w:pStyle w:val="Headingb"/>
      </w:pPr>
      <w:r>
        <w:t>Introduction</w:t>
      </w:r>
    </w:p>
    <w:p w14:paraId="6732EB73" w14:textId="77777777" w:rsidR="00DE7F05" w:rsidRDefault="00DE7F05" w:rsidP="00DE7F05">
      <w:pPr>
        <w:rPr>
          <w:lang w:val="en-US"/>
        </w:rPr>
      </w:pPr>
      <w:r w:rsidRPr="00AB74AE">
        <w:t xml:space="preserve">WRC-19 agenda item 1.8 encompasses two separate items. The first is global maritime distress and safety system (GMDSS) modernization addressed under </w:t>
      </w:r>
      <w:r w:rsidRPr="00AB74AE">
        <w:rPr>
          <w:i/>
          <w:iCs/>
        </w:rPr>
        <w:t>resolves</w:t>
      </w:r>
      <w:r w:rsidRPr="00AB74AE">
        <w:rPr>
          <w:rFonts w:asciiTheme="minorHAnsi" w:hAnsiTheme="minorHAnsi" w:cs="Calibri"/>
          <w:sz w:val="20"/>
        </w:rPr>
        <w:t xml:space="preserve"> </w:t>
      </w:r>
      <w:r w:rsidRPr="00AB74AE">
        <w:rPr>
          <w:i/>
          <w:iCs/>
        </w:rPr>
        <w:t xml:space="preserve">to invite ITU-R </w:t>
      </w:r>
      <w:r w:rsidRPr="00AB74AE">
        <w:t>1 of Resolution </w:t>
      </w:r>
      <w:r w:rsidRPr="00AB74AE">
        <w:rPr>
          <w:b/>
          <w:bCs/>
        </w:rPr>
        <w:t>359 (Rev.WRC</w:t>
      </w:r>
      <w:r w:rsidRPr="00AB74AE">
        <w:rPr>
          <w:b/>
          <w:bCs/>
        </w:rPr>
        <w:noBreakHyphen/>
        <w:t>15)</w:t>
      </w:r>
      <w:r w:rsidRPr="00AB74AE">
        <w:rPr>
          <w:bCs/>
        </w:rPr>
        <w:t>. In this chapter GMDSS modernization is referred to as “Issue A”</w:t>
      </w:r>
      <w:r>
        <w:rPr>
          <w:bCs/>
        </w:rPr>
        <w:t xml:space="preserve"> and is addressed in this proposal</w:t>
      </w:r>
      <w:r w:rsidRPr="00AB74AE">
        <w:rPr>
          <w:bCs/>
        </w:rPr>
        <w:t xml:space="preserve"> </w:t>
      </w:r>
      <w:proofErr w:type="gramStart"/>
      <w:r w:rsidRPr="00AB74AE">
        <w:rPr>
          <w:bCs/>
        </w:rPr>
        <w:t>The</w:t>
      </w:r>
      <w:proofErr w:type="gramEnd"/>
      <w:r w:rsidRPr="00AB74AE">
        <w:rPr>
          <w:bCs/>
        </w:rPr>
        <w:t xml:space="preserve"> second is </w:t>
      </w:r>
      <w:r w:rsidRPr="00AB74AE">
        <w:rPr>
          <w:iCs/>
        </w:rPr>
        <w:t xml:space="preserve">the introduction of additional satellite systems into the GMDSS, covered under </w:t>
      </w:r>
      <w:r w:rsidRPr="00AB74AE">
        <w:rPr>
          <w:i/>
        </w:rPr>
        <w:t xml:space="preserve">resolves to invite ITU-R </w:t>
      </w:r>
      <w:r w:rsidRPr="00AB74AE">
        <w:rPr>
          <w:iCs/>
        </w:rPr>
        <w:t xml:space="preserve">2 of </w:t>
      </w:r>
      <w:r w:rsidRPr="00AB74AE">
        <w:t xml:space="preserve">Resolution </w:t>
      </w:r>
      <w:r w:rsidRPr="00AB74AE">
        <w:rPr>
          <w:b/>
          <w:bCs/>
        </w:rPr>
        <w:t>359 (Rev.WRC</w:t>
      </w:r>
      <w:r w:rsidRPr="00AB74AE">
        <w:rPr>
          <w:b/>
          <w:bCs/>
        </w:rPr>
        <w:noBreakHyphen/>
        <w:t>15)</w:t>
      </w:r>
      <w:r w:rsidRPr="00AB74AE">
        <w:rPr>
          <w:bCs/>
        </w:rPr>
        <w:t>. The introduction of an additional satellite system into the GMDSS is referred to as “Issue B”</w:t>
      </w:r>
      <w:r>
        <w:rPr>
          <w:bCs/>
        </w:rPr>
        <w:t xml:space="preserve"> but is addressed separately.</w:t>
      </w:r>
    </w:p>
    <w:p w14:paraId="277F93F0" w14:textId="77777777" w:rsidR="00DE7F05" w:rsidRPr="00AB74AE" w:rsidRDefault="00DE7F05" w:rsidP="00DE7F05">
      <w:r w:rsidRPr="00AB74AE">
        <w:t>The GMDSS was adopted as part of the 1988 amendments to the International Convention for the Safety of Life at Sea, 1974 (SOLAS). It was fully implemented in 1999. It has served the mariner and the maritime industry well since its inception, but some of the GMDSS technologies used have not reached their full potential, and some GMDSS functions could be performed by more modern technologies.</w:t>
      </w:r>
    </w:p>
    <w:p w14:paraId="645B2D03" w14:textId="77777777" w:rsidR="00DE7F05" w:rsidRPr="00AB74AE" w:rsidRDefault="00D91786" w:rsidP="00DE7F05">
      <w:r>
        <w:t>The International Maritime Organization (</w:t>
      </w:r>
      <w:r w:rsidR="00DE7F05" w:rsidRPr="00AB74AE">
        <w:t>IMO</w:t>
      </w:r>
      <w:r>
        <w:t>)</w:t>
      </w:r>
      <w:r w:rsidR="00DE7F05" w:rsidRPr="00AB74AE">
        <w:t xml:space="preserve"> has adopted a modernization plan for the GMDSS containing a high-level review and a detailed review. </w:t>
      </w:r>
      <w:r w:rsidR="00DE7F05" w:rsidRPr="00AB74AE">
        <w:rPr>
          <w:lang w:eastAsia="zh-CN"/>
        </w:rPr>
        <w:t xml:space="preserve">The detailed review and the plan show that the use of some existing </w:t>
      </w:r>
      <w:proofErr w:type="spellStart"/>
      <w:r>
        <w:rPr>
          <w:lang w:eastAsia="zh-CN"/>
        </w:rPr>
        <w:t>analog</w:t>
      </w:r>
      <w:proofErr w:type="spellEnd"/>
      <w:r>
        <w:rPr>
          <w:lang w:eastAsia="zh-CN"/>
        </w:rPr>
        <w:t xml:space="preserve"> </w:t>
      </w:r>
      <w:r w:rsidR="00DE7F05" w:rsidRPr="00AB74AE">
        <w:rPr>
          <w:lang w:eastAsia="zh-CN"/>
        </w:rPr>
        <w:t>services is declining</w:t>
      </w:r>
      <w:r>
        <w:rPr>
          <w:lang w:eastAsia="zh-CN"/>
        </w:rPr>
        <w:t xml:space="preserve"> while other </w:t>
      </w:r>
      <w:r w:rsidR="00DE7F05" w:rsidRPr="00AB74AE">
        <w:rPr>
          <w:lang w:eastAsia="zh-CN"/>
        </w:rPr>
        <w:t>new</w:t>
      </w:r>
      <w:r>
        <w:rPr>
          <w:lang w:eastAsia="zh-CN"/>
        </w:rPr>
        <w:t xml:space="preserve"> digital</w:t>
      </w:r>
      <w:r w:rsidR="00DE7F05" w:rsidRPr="00AB74AE">
        <w:rPr>
          <w:lang w:eastAsia="zh-CN"/>
        </w:rPr>
        <w:t xml:space="preserve"> technologies</w:t>
      </w:r>
      <w:r>
        <w:rPr>
          <w:lang w:eastAsia="zh-CN"/>
        </w:rPr>
        <w:t xml:space="preserve"> are</w:t>
      </w:r>
      <w:r w:rsidR="00DE7F05" w:rsidRPr="00AB74AE">
        <w:rPr>
          <w:lang w:eastAsia="zh-CN"/>
        </w:rPr>
        <w:t xml:space="preserve"> </w:t>
      </w:r>
      <w:r>
        <w:rPr>
          <w:lang w:eastAsia="zh-CN"/>
        </w:rPr>
        <w:t xml:space="preserve">being introduced </w:t>
      </w:r>
      <w:r w:rsidR="00DE7F05" w:rsidRPr="00AB74AE">
        <w:rPr>
          <w:lang w:eastAsia="zh-CN"/>
        </w:rPr>
        <w:t xml:space="preserve">such as </w:t>
      </w:r>
      <w:r w:rsidR="00DE7F05" w:rsidRPr="00AB74AE">
        <w:t xml:space="preserve">VHF data exchange system (VDES) and the NAVDAT system. The </w:t>
      </w:r>
      <w:r>
        <w:t xml:space="preserve">terrestrial component of </w:t>
      </w:r>
      <w:r w:rsidR="00DE7F05" w:rsidRPr="00AB74AE">
        <w:t xml:space="preserve">VDES </w:t>
      </w:r>
      <w:r>
        <w:t xml:space="preserve">was previously addressed </w:t>
      </w:r>
      <w:r w:rsidR="00DE7F05" w:rsidRPr="00AB74AE">
        <w:t xml:space="preserve">by WRC-15 and </w:t>
      </w:r>
      <w:r>
        <w:t>WRC-19 will consider</w:t>
      </w:r>
      <w:r w:rsidR="00DE7F05" w:rsidRPr="00AB74AE">
        <w:t xml:space="preserve"> the satellite component</w:t>
      </w:r>
      <w:r>
        <w:t xml:space="preserve"> of VDES </w:t>
      </w:r>
      <w:proofErr w:type="spellStart"/>
      <w:r>
        <w:t>seperately</w:t>
      </w:r>
      <w:proofErr w:type="spellEnd"/>
      <w:r>
        <w:t xml:space="preserve"> under agenda item 1.9.2. </w:t>
      </w:r>
    </w:p>
    <w:p w14:paraId="18DAA93A" w14:textId="77777777" w:rsidR="00DE7F05" w:rsidRPr="00AB74AE" w:rsidRDefault="00D91786" w:rsidP="00DE7F05">
      <w:pPr>
        <w:rPr>
          <w:lang w:eastAsia="zh-CN"/>
        </w:rPr>
      </w:pPr>
      <w:r>
        <w:t>The used of n</w:t>
      </w:r>
      <w:r w:rsidR="00DE7F05" w:rsidRPr="00AB74AE">
        <w:t>avigational text (NAVTEX) was incorporated into the regulations for the GMDSS</w:t>
      </w:r>
      <w:r>
        <w:t xml:space="preserve"> </w:t>
      </w:r>
      <w:r w:rsidRPr="00AB74AE">
        <w:t>under Chapter V of the SOLAS regulations</w:t>
      </w:r>
      <w:r w:rsidR="00DE7F05" w:rsidRPr="00AB74AE">
        <w:rPr>
          <w:lang w:eastAsia="zh-CN"/>
        </w:rPr>
        <w:t xml:space="preserve"> for disseminating maritime safety information</w:t>
      </w:r>
      <w:r>
        <w:t xml:space="preserve">. The ITU-R performed studies which resulted in the adoption of </w:t>
      </w:r>
      <w:r w:rsidR="00DE7F05" w:rsidRPr="00AB74AE">
        <w:rPr>
          <w:lang w:eastAsia="zh-CN"/>
        </w:rPr>
        <w:t xml:space="preserve">Recommendation ITU-R M.2010 </w:t>
      </w:r>
      <w:r w:rsidR="00DE7F05" w:rsidRPr="00684E83">
        <w:rPr>
          <w:bCs/>
          <w:i/>
          <w:iCs/>
          <w:lang w:eastAsia="zh-CN"/>
        </w:rPr>
        <w:t>“Characteristics of a digital system, named Navigational Data for broadcasting maritime safety and security related information from shore-to-ship in the 500 kHz band”</w:t>
      </w:r>
      <w:r w:rsidR="00DE7F05" w:rsidRPr="00684E83">
        <w:rPr>
          <w:lang w:eastAsia="zh-CN"/>
        </w:rPr>
        <w:t xml:space="preserve"> </w:t>
      </w:r>
      <w:r w:rsidRPr="00684E83">
        <w:rPr>
          <w:lang w:eastAsia="zh-CN"/>
        </w:rPr>
        <w:t xml:space="preserve">and </w:t>
      </w:r>
      <w:r w:rsidR="00DE7F05" w:rsidRPr="00684E83">
        <w:rPr>
          <w:lang w:eastAsia="zh-CN"/>
        </w:rPr>
        <w:t>Recommendation ITU</w:t>
      </w:r>
      <w:r w:rsidR="00DE7F05" w:rsidRPr="00684E83">
        <w:rPr>
          <w:lang w:eastAsia="zh-CN"/>
        </w:rPr>
        <w:noBreakHyphen/>
        <w:t xml:space="preserve">R M.2058 </w:t>
      </w:r>
      <w:r w:rsidR="00DE7F05" w:rsidRPr="00684E83">
        <w:rPr>
          <w:b/>
          <w:bCs/>
          <w:lang w:eastAsia="zh-CN"/>
        </w:rPr>
        <w:t>“</w:t>
      </w:r>
      <w:r w:rsidR="00DE7F05" w:rsidRPr="00684E83">
        <w:rPr>
          <w:rStyle w:val="Strong"/>
          <w:b w:val="0"/>
          <w:i/>
          <w:color w:val="000000" w:themeColor="text1"/>
        </w:rPr>
        <w:t>Characteristics of a digital system, named navigational data for broadcasting maritime safety and security related information from shore-to-ship in the maritime HF frequency band</w:t>
      </w:r>
      <w:r w:rsidR="00684E83">
        <w:rPr>
          <w:rStyle w:val="Strong"/>
          <w:b w:val="0"/>
          <w:i/>
          <w:color w:val="000000" w:themeColor="text1"/>
        </w:rPr>
        <w:t xml:space="preserve">”.  </w:t>
      </w:r>
      <w:r w:rsidR="00DE7F05" w:rsidRPr="00AB74AE">
        <w:rPr>
          <w:lang w:eastAsia="zh-CN"/>
        </w:rPr>
        <w:t xml:space="preserve"> NAVDAT is </w:t>
      </w:r>
      <w:r>
        <w:rPr>
          <w:lang w:eastAsia="zh-CN"/>
        </w:rPr>
        <w:t>considered as an</w:t>
      </w:r>
      <w:r w:rsidR="00DE7F05" w:rsidRPr="00AB74AE">
        <w:rPr>
          <w:lang w:eastAsia="zh-CN"/>
        </w:rPr>
        <w:t xml:space="preserve"> enhancement of existing NAVTEX and could be considered as a potential </w:t>
      </w:r>
      <w:r>
        <w:rPr>
          <w:lang w:eastAsia="zh-CN"/>
        </w:rPr>
        <w:t>replacement of NAVTEX</w:t>
      </w:r>
      <w:r w:rsidR="00DE7F05" w:rsidRPr="00AB74AE">
        <w:rPr>
          <w:lang w:eastAsia="zh-CN"/>
        </w:rPr>
        <w:t xml:space="preserve"> </w:t>
      </w:r>
      <w:r w:rsidR="00684E83">
        <w:rPr>
          <w:lang w:eastAsia="zh-CN"/>
        </w:rPr>
        <w:t>as part of the continued modernization of the GMDSS.</w:t>
      </w:r>
      <w:r>
        <w:rPr>
          <w:lang w:eastAsia="zh-CN"/>
        </w:rPr>
        <w:t xml:space="preserve"> </w:t>
      </w:r>
    </w:p>
    <w:p w14:paraId="179AE772" w14:textId="77777777" w:rsidR="00DE7F05" w:rsidRDefault="00DE7F05" w:rsidP="00DE7F05">
      <w:pPr>
        <w:pStyle w:val="Normalaftertitle"/>
        <w:rPr>
          <w:lang w:val="en-US"/>
        </w:rPr>
      </w:pPr>
      <w:r>
        <w:rPr>
          <w:lang w:val="en-US"/>
        </w:rPr>
        <w:t xml:space="preserve">Taking into account the studies performed during this study period under the resolves 1 of Resolution </w:t>
      </w:r>
      <w:r>
        <w:rPr>
          <w:b/>
          <w:bCs/>
          <w:lang w:val="en-US"/>
        </w:rPr>
        <w:t xml:space="preserve">359 </w:t>
      </w:r>
      <w:r>
        <w:rPr>
          <w:lang w:val="en-US"/>
        </w:rPr>
        <w:t>(</w:t>
      </w:r>
      <w:r>
        <w:rPr>
          <w:b/>
          <w:bCs/>
          <w:lang w:val="en-US"/>
        </w:rPr>
        <w:t>Rev.WRC-15</w:t>
      </w:r>
      <w:r>
        <w:rPr>
          <w:lang w:val="en-US"/>
        </w:rPr>
        <w:t xml:space="preserve">) and noting the </w:t>
      </w:r>
      <w:r>
        <w:rPr>
          <w:lang w:val="en-US" w:eastAsia="zh-CN"/>
        </w:rPr>
        <w:t xml:space="preserve">information and requirements provided by IMO, in order to determine the regulatory provisions to support GMDSS modernization, </w:t>
      </w:r>
      <w:r w:rsidR="00684E83">
        <w:rPr>
          <w:lang w:val="en-US"/>
        </w:rPr>
        <w:t>this proposal contains</w:t>
      </w:r>
      <w:r>
        <w:rPr>
          <w:lang w:val="en-US"/>
        </w:rPr>
        <w:t xml:space="preserve"> some regulatory </w:t>
      </w:r>
      <w:r w:rsidR="00684E83">
        <w:rPr>
          <w:lang w:val="en-US"/>
        </w:rPr>
        <w:t>provisions to facilitate the introduction of NAVDAT and progress the</w:t>
      </w:r>
      <w:r>
        <w:rPr>
          <w:lang w:val="en-US"/>
        </w:rPr>
        <w:t xml:space="preserve"> modernization of the GMDSS which will be </w:t>
      </w:r>
      <w:r w:rsidR="00684E83">
        <w:rPr>
          <w:lang w:val="en-US"/>
        </w:rPr>
        <w:t xml:space="preserve">further </w:t>
      </w:r>
      <w:r>
        <w:rPr>
          <w:lang w:val="en-US"/>
        </w:rPr>
        <w:t xml:space="preserve">addressed at </w:t>
      </w:r>
      <w:r>
        <w:rPr>
          <w:b/>
          <w:lang w:val="en-US"/>
        </w:rPr>
        <w:t>WRC-23</w:t>
      </w:r>
      <w:r>
        <w:rPr>
          <w:lang w:val="en-US"/>
        </w:rPr>
        <w:t xml:space="preserve"> under Resolution </w:t>
      </w:r>
      <w:r>
        <w:rPr>
          <w:b/>
          <w:bCs/>
          <w:lang w:val="en-US"/>
        </w:rPr>
        <w:t xml:space="preserve">361 </w:t>
      </w:r>
      <w:r>
        <w:rPr>
          <w:lang w:val="en-US"/>
        </w:rPr>
        <w:t>(</w:t>
      </w:r>
      <w:r>
        <w:rPr>
          <w:b/>
          <w:bCs/>
          <w:lang w:val="en-US"/>
        </w:rPr>
        <w:t>Rev.WRC-15</w:t>
      </w:r>
      <w:r>
        <w:rPr>
          <w:lang w:val="en-US"/>
        </w:rPr>
        <w:t>).</w:t>
      </w:r>
    </w:p>
    <w:p w14:paraId="1E0E7316" w14:textId="77777777" w:rsidR="00F851C2" w:rsidRDefault="00F851C2" w:rsidP="00DE7F05">
      <w:pPr>
        <w:pStyle w:val="Headingb"/>
        <w:rPr>
          <w:lang w:val="en-US"/>
        </w:rPr>
      </w:pPr>
    </w:p>
    <w:p w14:paraId="2CADBDEF" w14:textId="2B61E2A4" w:rsidR="00DE7F05" w:rsidRPr="00DE7F05" w:rsidRDefault="00DE7F05" w:rsidP="00DE7F05">
      <w:pPr>
        <w:pStyle w:val="Headingb"/>
      </w:pPr>
      <w:r>
        <w:rPr>
          <w:lang w:val="en-US"/>
        </w:rPr>
        <w:t>Proposal</w:t>
      </w:r>
      <w:bookmarkStart w:id="1" w:name="_GoBack"/>
      <w:bookmarkEnd w:id="1"/>
      <w:r>
        <w:br w:type="page"/>
      </w:r>
    </w:p>
    <w:p w14:paraId="205C322C" w14:textId="77777777" w:rsidR="0089532A" w:rsidRDefault="0089532A" w:rsidP="0089532A">
      <w:pPr>
        <w:pStyle w:val="ArtNo"/>
        <w:spacing w:before="0"/>
        <w:rPr>
          <w:lang w:val="en-AU"/>
        </w:rPr>
      </w:pPr>
      <w:r w:rsidRPr="006D07BF">
        <w:lastRenderedPageBreak/>
        <w:t>ARTICLE</w:t>
      </w:r>
      <w:r>
        <w:rPr>
          <w:lang w:val="en-AU"/>
        </w:rPr>
        <w:t xml:space="preserve"> </w:t>
      </w:r>
      <w:r>
        <w:rPr>
          <w:rStyle w:val="href"/>
          <w:rFonts w:eastAsiaTheme="majorEastAsia"/>
          <w:color w:val="000000"/>
          <w:lang w:val="en-AU"/>
        </w:rPr>
        <w:t>5</w:t>
      </w:r>
      <w:bookmarkEnd w:id="0"/>
    </w:p>
    <w:p w14:paraId="0BFD8C3E" w14:textId="77777777" w:rsidR="0089532A" w:rsidRDefault="0089532A" w:rsidP="0089532A">
      <w:pPr>
        <w:pStyle w:val="Arttitle"/>
        <w:rPr>
          <w:lang w:val="en-US"/>
        </w:rPr>
      </w:pPr>
      <w:bookmarkStart w:id="2" w:name="_Toc327956583"/>
      <w:bookmarkStart w:id="3" w:name="_Toc451865292"/>
      <w:r w:rsidRPr="006D07BF">
        <w:t>Frequency</w:t>
      </w:r>
      <w:r>
        <w:t xml:space="preserve"> allocations</w:t>
      </w:r>
      <w:bookmarkEnd w:id="2"/>
      <w:bookmarkEnd w:id="3"/>
    </w:p>
    <w:p w14:paraId="18F9DA3A" w14:textId="77777777" w:rsidR="0089532A" w:rsidRPr="00B25B23" w:rsidRDefault="0089532A" w:rsidP="0089532A">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DE1868">
        <w:br/>
      </w:r>
    </w:p>
    <w:p w14:paraId="4435A349" w14:textId="77777777" w:rsidR="00D62B58" w:rsidRDefault="0089532A">
      <w:pPr>
        <w:pStyle w:val="Proposal"/>
      </w:pPr>
      <w:r>
        <w:t>MOD</w:t>
      </w:r>
      <w:r>
        <w:tab/>
      </w:r>
      <w:r w:rsidR="007800C6">
        <w:t>USA</w:t>
      </w:r>
      <w:r>
        <w:t>/</w:t>
      </w:r>
      <w:r w:rsidR="007800C6">
        <w:t>1.8</w:t>
      </w:r>
      <w:r>
        <w:t>A/1</w:t>
      </w:r>
    </w:p>
    <w:p w14:paraId="58C5F48B" w14:textId="77777777" w:rsidR="007800C6" w:rsidRDefault="0089532A" w:rsidP="007800C6">
      <w:pPr>
        <w:pStyle w:val="Note"/>
        <w:jc w:val="both"/>
        <w:rPr>
          <w:lang w:val="en-AU"/>
        </w:rPr>
      </w:pPr>
      <w:r w:rsidRPr="005A1540">
        <w:rPr>
          <w:rStyle w:val="Artdef"/>
        </w:rPr>
        <w:t>5.79</w:t>
      </w:r>
      <w:r w:rsidRPr="00FC256A">
        <w:tab/>
      </w:r>
      <w:r w:rsidRPr="00E543A0">
        <w:rPr>
          <w:lang w:val="en-AU"/>
        </w:rPr>
        <w:t>The</w:t>
      </w:r>
      <w:r>
        <w:rPr>
          <w:lang w:val="en-AU"/>
        </w:rPr>
        <w:t xml:space="preserve"> use of the </w:t>
      </w:r>
      <w:ins w:id="4" w:author="USA" w:date="2019-01-30T13:27:00Z">
        <w:r w:rsidR="0010794F">
          <w:rPr>
            <w:lang w:val="en-AU"/>
          </w:rPr>
          <w:t xml:space="preserve">allocations to the maritime mobile service in the frequency </w:t>
        </w:r>
      </w:ins>
      <w:r>
        <w:rPr>
          <w:lang w:val="en-AU"/>
        </w:rPr>
        <w:t>bands 415-495 kHz and 505-526.5 kHz (505-510 kHz in Region 2</w:t>
      </w:r>
      <w:del w:id="5" w:author="USA" w:date="2019-01-30T13:27:00Z">
        <w:r w:rsidDel="0010794F">
          <w:rPr>
            <w:lang w:val="en-AU"/>
          </w:rPr>
          <w:delText xml:space="preserve">) by the maritime </w:delText>
        </w:r>
        <w:r w:rsidRPr="00E543A0" w:rsidDel="0010794F">
          <w:delText>mobile</w:delText>
        </w:r>
        <w:r w:rsidDel="0010794F">
          <w:rPr>
            <w:lang w:val="en-AU"/>
          </w:rPr>
          <w:delText xml:space="preserve"> service </w:delText>
        </w:r>
      </w:del>
      <w:r w:rsidR="007800C6">
        <w:rPr>
          <w:lang w:val="en-AU"/>
        </w:rPr>
        <w:t xml:space="preserve"> </w:t>
      </w:r>
      <w:r>
        <w:rPr>
          <w:lang w:val="en-AU"/>
        </w:rPr>
        <w:t>is limited to radiotelegraphy.</w:t>
      </w:r>
      <w:ins w:id="6" w:author="CEPT" w:date="2018-08-21T10:54:00Z">
        <w:r w:rsidR="002D0A57">
          <w:rPr>
            <w:lang w:val="en-AU"/>
          </w:rPr>
          <w:t xml:space="preserve"> </w:t>
        </w:r>
      </w:ins>
      <w:ins w:id="7" w:author="USA" w:date="2019-01-30T13:07:00Z">
        <w:r w:rsidR="007800C6">
          <w:rPr>
            <w:lang w:val="en-AU"/>
          </w:rPr>
          <w:t>These bands may also be used for the NAVDAT system as described in the most recent version of Recommendation ITU-R M.2010.</w:t>
        </w:r>
      </w:ins>
      <w:ins w:id="8" w:author="USA" w:date="2019-01-30T13:27:00Z">
        <w:r w:rsidR="0010794F">
          <w:rPr>
            <w:lang w:val="en-AU"/>
          </w:rPr>
          <w:t xml:space="preserve">   (rev WRC-19)</w:t>
        </w:r>
      </w:ins>
    </w:p>
    <w:p w14:paraId="3D436E35" w14:textId="77777777" w:rsidR="0010794F" w:rsidRPr="0010794F" w:rsidRDefault="0010794F" w:rsidP="0010794F">
      <w:pPr>
        <w:rPr>
          <w:ins w:id="9" w:author="USA" w:date="2019-01-30T13:07:00Z"/>
          <w:lang w:val="en-AU"/>
        </w:rPr>
      </w:pPr>
    </w:p>
    <w:p w14:paraId="5EE7CECE" w14:textId="77777777" w:rsidR="00BD064D" w:rsidRDefault="0089532A">
      <w:pPr>
        <w:pStyle w:val="Reasons"/>
        <w:rPr>
          <w:lang w:eastAsia="zh-CN"/>
        </w:rPr>
      </w:pPr>
      <w:r>
        <w:rPr>
          <w:b/>
        </w:rPr>
        <w:t>Reasons:</w:t>
      </w:r>
      <w:r>
        <w:tab/>
      </w:r>
      <w:r w:rsidR="00A17722" w:rsidRPr="00E5684E">
        <w:rPr>
          <w:lang w:eastAsia="zh-CN"/>
        </w:rPr>
        <w:t xml:space="preserve">These two bands are used currently by the NAVTEX system. </w:t>
      </w:r>
      <w:r w:rsidR="007800C6">
        <w:rPr>
          <w:lang w:eastAsia="zh-CN"/>
        </w:rPr>
        <w:t xml:space="preserve">This new NAVDAT addition will complement the </w:t>
      </w:r>
      <w:proofErr w:type="gramStart"/>
      <w:r w:rsidR="007800C6">
        <w:rPr>
          <w:lang w:eastAsia="zh-CN"/>
        </w:rPr>
        <w:t>current  NAVTEX</w:t>
      </w:r>
      <w:proofErr w:type="gramEnd"/>
      <w:r w:rsidR="007800C6">
        <w:rPr>
          <w:lang w:eastAsia="zh-CN"/>
        </w:rPr>
        <w:t xml:space="preserve"> system </w:t>
      </w:r>
      <w:r w:rsidR="0010794F">
        <w:rPr>
          <w:lang w:eastAsia="zh-CN"/>
        </w:rPr>
        <w:t>capabilities</w:t>
      </w:r>
      <w:r w:rsidR="007800C6">
        <w:rPr>
          <w:lang w:eastAsia="zh-CN"/>
        </w:rPr>
        <w:t xml:space="preserve">  as </w:t>
      </w:r>
      <w:r w:rsidR="00BD064D">
        <w:rPr>
          <w:lang w:eastAsia="zh-CN"/>
        </w:rPr>
        <w:t>describe</w:t>
      </w:r>
      <w:r w:rsidR="007800C6">
        <w:rPr>
          <w:lang w:eastAsia="zh-CN"/>
        </w:rPr>
        <w:t>d</w:t>
      </w:r>
      <w:r w:rsidR="00BD064D">
        <w:rPr>
          <w:lang w:eastAsia="zh-CN"/>
        </w:rPr>
        <w:t xml:space="preserve"> in Recommendation ITU-R M.2010.</w:t>
      </w:r>
    </w:p>
    <w:p w14:paraId="7DF58FB8" w14:textId="77777777" w:rsidR="00D62B58" w:rsidRDefault="0089532A">
      <w:pPr>
        <w:pStyle w:val="Proposal"/>
      </w:pPr>
      <w:r>
        <w:t>MOD</w:t>
      </w:r>
      <w:r>
        <w:tab/>
      </w:r>
      <w:r w:rsidR="0010794F">
        <w:t>USA</w:t>
      </w:r>
      <w:r>
        <w:t>/</w:t>
      </w:r>
      <w:r w:rsidR="0010794F">
        <w:t>1.8A</w:t>
      </w:r>
      <w:r>
        <w:t>/2</w:t>
      </w:r>
    </w:p>
    <w:p w14:paraId="509792B5" w14:textId="77777777" w:rsidR="0089532A" w:rsidRPr="00F5119C" w:rsidRDefault="0089532A" w:rsidP="0089532A">
      <w:pPr>
        <w:pStyle w:val="Tabletitle"/>
      </w:pPr>
      <w:r w:rsidRPr="00F5119C">
        <w:t>495-1 800 kHz</w:t>
      </w:r>
    </w:p>
    <w:tbl>
      <w:tblPr>
        <w:tblW w:w="9293" w:type="dxa"/>
        <w:jc w:val="center"/>
        <w:tblLayout w:type="fixed"/>
        <w:tblCellMar>
          <w:left w:w="107" w:type="dxa"/>
          <w:right w:w="107" w:type="dxa"/>
        </w:tblCellMar>
        <w:tblLook w:val="04A0" w:firstRow="1" w:lastRow="0" w:firstColumn="1" w:lastColumn="0" w:noHBand="0" w:noVBand="1"/>
      </w:tblPr>
      <w:tblGrid>
        <w:gridCol w:w="3092"/>
        <w:gridCol w:w="3046"/>
        <w:gridCol w:w="3155"/>
      </w:tblGrid>
      <w:tr w:rsidR="0089532A" w:rsidRPr="00F5119C" w14:paraId="06338FD2" w14:textId="77777777" w:rsidTr="0089532A">
        <w:trPr>
          <w:cantSplit/>
          <w:jc w:val="center"/>
        </w:trPr>
        <w:tc>
          <w:tcPr>
            <w:tcW w:w="9293" w:type="dxa"/>
            <w:gridSpan w:val="3"/>
            <w:tcBorders>
              <w:top w:val="single" w:sz="4" w:space="0" w:color="auto"/>
              <w:left w:val="single" w:sz="4" w:space="0" w:color="auto"/>
              <w:bottom w:val="single" w:sz="4" w:space="0" w:color="auto"/>
              <w:right w:val="single" w:sz="4" w:space="0" w:color="auto"/>
            </w:tcBorders>
            <w:hideMark/>
          </w:tcPr>
          <w:p w14:paraId="61E4162C" w14:textId="77777777" w:rsidR="0089532A" w:rsidRPr="00F5119C" w:rsidRDefault="0089532A" w:rsidP="0089532A">
            <w:pPr>
              <w:pStyle w:val="Tablehead"/>
            </w:pPr>
            <w:r w:rsidRPr="00F5119C">
              <w:t>Allocation to services</w:t>
            </w:r>
          </w:p>
        </w:tc>
      </w:tr>
      <w:tr w:rsidR="0089532A" w:rsidRPr="00F5119C" w14:paraId="1C77D087" w14:textId="77777777" w:rsidTr="0089532A">
        <w:trPr>
          <w:cantSplit/>
          <w:jc w:val="center"/>
        </w:trPr>
        <w:tc>
          <w:tcPr>
            <w:tcW w:w="3092" w:type="dxa"/>
            <w:tcBorders>
              <w:top w:val="single" w:sz="4" w:space="0" w:color="auto"/>
              <w:left w:val="single" w:sz="6" w:space="0" w:color="auto"/>
              <w:bottom w:val="single" w:sz="6" w:space="0" w:color="auto"/>
              <w:right w:val="single" w:sz="6" w:space="0" w:color="auto"/>
            </w:tcBorders>
            <w:hideMark/>
          </w:tcPr>
          <w:p w14:paraId="03212C1B" w14:textId="77777777" w:rsidR="0089532A" w:rsidRPr="00F5119C" w:rsidRDefault="0089532A" w:rsidP="0089532A">
            <w:pPr>
              <w:pStyle w:val="Tablehead"/>
            </w:pPr>
            <w:r w:rsidRPr="00F5119C">
              <w:t>Region 1</w:t>
            </w:r>
          </w:p>
        </w:tc>
        <w:tc>
          <w:tcPr>
            <w:tcW w:w="3046" w:type="dxa"/>
            <w:tcBorders>
              <w:top w:val="single" w:sz="4" w:space="0" w:color="auto"/>
              <w:left w:val="single" w:sz="6" w:space="0" w:color="auto"/>
              <w:bottom w:val="single" w:sz="6" w:space="0" w:color="auto"/>
              <w:right w:val="single" w:sz="6" w:space="0" w:color="auto"/>
            </w:tcBorders>
            <w:hideMark/>
          </w:tcPr>
          <w:p w14:paraId="2AA5BFDB" w14:textId="77777777" w:rsidR="0089532A" w:rsidRPr="00F5119C" w:rsidRDefault="0089532A" w:rsidP="0089532A">
            <w:pPr>
              <w:pStyle w:val="Tablehead"/>
            </w:pPr>
            <w:r w:rsidRPr="00F5119C">
              <w:t>Region 2</w:t>
            </w:r>
          </w:p>
        </w:tc>
        <w:tc>
          <w:tcPr>
            <w:tcW w:w="3155" w:type="dxa"/>
            <w:tcBorders>
              <w:top w:val="single" w:sz="4" w:space="0" w:color="auto"/>
              <w:left w:val="single" w:sz="6" w:space="0" w:color="auto"/>
              <w:bottom w:val="single" w:sz="6" w:space="0" w:color="auto"/>
              <w:right w:val="single" w:sz="6" w:space="0" w:color="auto"/>
            </w:tcBorders>
            <w:hideMark/>
          </w:tcPr>
          <w:p w14:paraId="33BE094E" w14:textId="77777777" w:rsidR="0089532A" w:rsidRPr="00F5119C" w:rsidRDefault="0089532A" w:rsidP="0089532A">
            <w:pPr>
              <w:pStyle w:val="Tablehead"/>
            </w:pPr>
            <w:r w:rsidRPr="00F5119C">
              <w:t>Region 3</w:t>
            </w:r>
          </w:p>
        </w:tc>
      </w:tr>
      <w:tr w:rsidR="0089532A" w:rsidRPr="00F5119C" w14:paraId="5860E23D" w14:textId="77777777" w:rsidTr="0089532A">
        <w:trPr>
          <w:cantSplit/>
          <w:jc w:val="center"/>
        </w:trPr>
        <w:tc>
          <w:tcPr>
            <w:tcW w:w="9293" w:type="dxa"/>
            <w:gridSpan w:val="3"/>
            <w:tcBorders>
              <w:top w:val="single" w:sz="6" w:space="0" w:color="auto"/>
              <w:left w:val="single" w:sz="6" w:space="0" w:color="auto"/>
              <w:bottom w:val="single" w:sz="6" w:space="0" w:color="auto"/>
              <w:right w:val="single" w:sz="6" w:space="0" w:color="auto"/>
            </w:tcBorders>
            <w:hideMark/>
          </w:tcPr>
          <w:p w14:paraId="3B8780B1" w14:textId="77777777" w:rsidR="0089532A" w:rsidRPr="00F5119C" w:rsidRDefault="0089532A" w:rsidP="006A148B">
            <w:pPr>
              <w:pStyle w:val="TableTextS5"/>
              <w:tabs>
                <w:tab w:val="clear" w:pos="170"/>
                <w:tab w:val="clear" w:pos="567"/>
                <w:tab w:val="clear" w:pos="737"/>
              </w:tabs>
              <w:spacing w:before="30" w:after="30"/>
              <w:rPr>
                <w:color w:val="000000"/>
              </w:rPr>
            </w:pPr>
            <w:r w:rsidRPr="00F5119C">
              <w:rPr>
                <w:rStyle w:val="Tablefreq"/>
              </w:rPr>
              <w:t>495-505</w:t>
            </w:r>
            <w:r w:rsidRPr="007B51D9">
              <w:tab/>
            </w:r>
            <w:r w:rsidRPr="00F5119C">
              <w:rPr>
                <w:color w:val="000000"/>
              </w:rPr>
              <w:t xml:space="preserve">MARITIME </w:t>
            </w:r>
            <w:proofErr w:type="gramStart"/>
            <w:r w:rsidRPr="00F5119C">
              <w:rPr>
                <w:color w:val="000000"/>
              </w:rPr>
              <w:t>MOBILE</w:t>
            </w:r>
            <w:r w:rsidR="0006613E">
              <w:rPr>
                <w:color w:val="000000"/>
              </w:rPr>
              <w:t xml:space="preserve"> </w:t>
            </w:r>
            <w:ins w:id="10" w:author="CEPT" w:date="2018-08-21T11:00:00Z">
              <w:r w:rsidR="00A17722">
                <w:rPr>
                  <w:color w:val="000000"/>
                </w:rPr>
                <w:t xml:space="preserve"> </w:t>
              </w:r>
            </w:ins>
            <w:ins w:id="11" w:author="USA" w:date="2019-01-30T13:32:00Z">
              <w:r w:rsidR="009F3EBC">
                <w:rPr>
                  <w:color w:val="000000"/>
                </w:rPr>
                <w:t>ADD</w:t>
              </w:r>
              <w:proofErr w:type="gramEnd"/>
              <w:r w:rsidR="009F3EBC">
                <w:rPr>
                  <w:color w:val="000000"/>
                </w:rPr>
                <w:t xml:space="preserve"> 5.A18</w:t>
              </w:r>
            </w:ins>
          </w:p>
        </w:tc>
      </w:tr>
    </w:tbl>
    <w:p w14:paraId="17D41322" w14:textId="77777777" w:rsidR="0089532A" w:rsidRDefault="0089532A" w:rsidP="0089532A">
      <w:pPr>
        <w:pStyle w:val="Proposal"/>
      </w:pPr>
      <w:r>
        <w:t>ADD</w:t>
      </w:r>
      <w:r>
        <w:tab/>
      </w:r>
      <w:r w:rsidR="0010794F">
        <w:t>USA</w:t>
      </w:r>
      <w:r>
        <w:t>/</w:t>
      </w:r>
      <w:r w:rsidR="0010794F">
        <w:t>1.8A</w:t>
      </w:r>
      <w:r>
        <w:t>/3</w:t>
      </w:r>
    </w:p>
    <w:p w14:paraId="3DEEB214" w14:textId="77777777" w:rsidR="0089532A" w:rsidRDefault="0089532A" w:rsidP="0089532A">
      <w:pPr>
        <w:rPr>
          <w:lang w:eastAsia="zh-CN"/>
        </w:rPr>
      </w:pPr>
      <w:r>
        <w:rPr>
          <w:rStyle w:val="Artdef"/>
        </w:rPr>
        <w:t>5.A18</w:t>
      </w:r>
      <w:r>
        <w:tab/>
      </w:r>
      <w:proofErr w:type="gramStart"/>
      <w:r w:rsidR="00A17722" w:rsidRPr="00E5684E">
        <w:rPr>
          <w:lang w:eastAsia="zh-CN"/>
        </w:rPr>
        <w:t>The</w:t>
      </w:r>
      <w:proofErr w:type="gramEnd"/>
      <w:r w:rsidR="00A17722" w:rsidRPr="00E5684E">
        <w:rPr>
          <w:lang w:eastAsia="zh-CN"/>
        </w:rPr>
        <w:t xml:space="preserve"> band 495-505 kHz is </w:t>
      </w:r>
      <w:r w:rsidR="00B36CB6">
        <w:rPr>
          <w:lang w:eastAsia="zh-CN"/>
        </w:rPr>
        <w:t xml:space="preserve">reserved </w:t>
      </w:r>
      <w:r w:rsidR="00A17722" w:rsidRPr="00E5684E">
        <w:rPr>
          <w:lang w:eastAsia="zh-CN"/>
        </w:rPr>
        <w:t xml:space="preserve">exclusively for the international NAVDAT system as described in the most recent version of </w:t>
      </w:r>
      <w:r w:rsidR="00A17722" w:rsidRPr="00E5684E">
        <w:t>Recommendation ITU-R M.</w:t>
      </w:r>
      <w:r w:rsidR="00A17722" w:rsidRPr="00E5684E">
        <w:rPr>
          <w:lang w:eastAsia="zh-CN"/>
        </w:rPr>
        <w:t>2010.</w:t>
      </w:r>
    </w:p>
    <w:p w14:paraId="093281FC" w14:textId="77777777" w:rsidR="00A17722" w:rsidRDefault="00A17722" w:rsidP="00A17722">
      <w:pPr>
        <w:pStyle w:val="Reasons"/>
      </w:pPr>
      <w:r>
        <w:rPr>
          <w:b/>
        </w:rPr>
        <w:t>Reasons:</w:t>
      </w:r>
      <w:r>
        <w:tab/>
      </w:r>
      <w:r w:rsidR="006C0822">
        <w:t>This new footnote secure the usage of this frequency bands solely for the NAVDAT system.</w:t>
      </w:r>
    </w:p>
    <w:p w14:paraId="71B1566B" w14:textId="77777777" w:rsidR="000A52C4" w:rsidRDefault="000A52C4" w:rsidP="000A52C4">
      <w:pPr>
        <w:pStyle w:val="Proposal"/>
      </w:pPr>
      <w:bookmarkStart w:id="12" w:name="_Toc454787452"/>
      <w:r>
        <w:t>MOD</w:t>
      </w:r>
      <w:r>
        <w:tab/>
      </w:r>
      <w:r w:rsidR="009F3EBC">
        <w:t>USA</w:t>
      </w:r>
      <w:r>
        <w:t>/</w:t>
      </w:r>
      <w:r w:rsidR="009F3EBC">
        <w:t>1.8A</w:t>
      </w:r>
      <w:r>
        <w:t>/4</w:t>
      </w:r>
    </w:p>
    <w:p w14:paraId="3B4D37B7" w14:textId="77777777" w:rsidR="000A52C4" w:rsidRPr="004046E7" w:rsidRDefault="000A52C4" w:rsidP="000A52C4">
      <w:pPr>
        <w:pStyle w:val="AppendixNo"/>
        <w:spacing w:before="0"/>
      </w:pPr>
      <w:r w:rsidRPr="004046E7">
        <w:t xml:space="preserve">APPENDIX </w:t>
      </w:r>
      <w:r w:rsidRPr="004046E7">
        <w:rPr>
          <w:rStyle w:val="href"/>
        </w:rPr>
        <w:t>17</w:t>
      </w:r>
      <w:r w:rsidRPr="004046E7">
        <w:t xml:space="preserve"> (</w:t>
      </w:r>
      <w:r w:rsidRPr="00354DCE">
        <w:t>REV</w:t>
      </w:r>
      <w:r w:rsidRPr="004046E7">
        <w:t>.</w:t>
      </w:r>
      <w:r>
        <w:t>WRC</w:t>
      </w:r>
      <w:r>
        <w:noBreakHyphen/>
      </w:r>
      <w:ins w:id="13" w:author="USA" w:date="2019-01-30T13:33:00Z">
        <w:r w:rsidR="009F3EBC">
          <w:t xml:space="preserve">19 </w:t>
        </w:r>
      </w:ins>
      <w:del w:id="14" w:author="USA" w:date="2019-01-30T13:33:00Z">
        <w:r w:rsidRPr="00EB7CDF" w:rsidDel="009F3EBC">
          <w:rPr>
            <w:lang w:val="fr-FR"/>
          </w:rPr>
          <w:delText>15</w:delText>
        </w:r>
      </w:del>
      <w:r w:rsidRPr="004046E7">
        <w:t>)</w:t>
      </w:r>
    </w:p>
    <w:p w14:paraId="1C5F303D" w14:textId="77777777" w:rsidR="0089532A" w:rsidRPr="004046E7" w:rsidRDefault="0089532A" w:rsidP="0089532A">
      <w:pPr>
        <w:pStyle w:val="Appendixtitle"/>
      </w:pPr>
      <w:bookmarkStart w:id="15" w:name="_Toc328648938"/>
      <w:bookmarkStart w:id="16" w:name="_Toc454787453"/>
      <w:bookmarkEnd w:id="12"/>
      <w:r w:rsidRPr="004046E7">
        <w:t>Frequencies and channelling arrangements in the</w:t>
      </w:r>
      <w:r w:rsidRPr="004046E7">
        <w:br/>
        <w:t>high-frequency bands for the maritime mobile service</w:t>
      </w:r>
      <w:bookmarkEnd w:id="15"/>
      <w:bookmarkEnd w:id="16"/>
    </w:p>
    <w:p w14:paraId="0ACA55F3" w14:textId="77777777" w:rsidR="0089532A" w:rsidRPr="004046E7" w:rsidRDefault="0089532A" w:rsidP="0089532A">
      <w:pPr>
        <w:pStyle w:val="Appendixref"/>
      </w:pPr>
      <w:r w:rsidRPr="004046E7">
        <w:t xml:space="preserve">(See </w:t>
      </w:r>
      <w:r>
        <w:t>Article </w:t>
      </w:r>
      <w:r w:rsidRPr="004046E7">
        <w:rPr>
          <w:rStyle w:val="Artref"/>
          <w:b/>
          <w:bCs/>
        </w:rPr>
        <w:t>52</w:t>
      </w:r>
      <w:r w:rsidRPr="004046E7">
        <w:t>)</w:t>
      </w:r>
    </w:p>
    <w:p w14:paraId="0F501130" w14:textId="77777777" w:rsidR="0089532A" w:rsidRPr="00F50E87" w:rsidDel="009F3EBC" w:rsidRDefault="0089532A" w:rsidP="0089532A">
      <w:pPr>
        <w:pStyle w:val="Normalaftertitle"/>
        <w:rPr>
          <w:del w:id="17" w:author="USA" w:date="2019-01-30T13:32:00Z"/>
        </w:rPr>
      </w:pPr>
      <w:del w:id="18" w:author="USA" w:date="2019-01-30T13:32:00Z">
        <w:r w:rsidRPr="00F50E87" w:rsidDel="009F3EBC">
          <w:delText xml:space="preserve">This </w:delText>
        </w:r>
        <w:r w:rsidDel="009F3EBC">
          <w:delText>Appendix </w:delText>
        </w:r>
        <w:r w:rsidRPr="00F50E87" w:rsidDel="009F3EBC">
          <w:delText xml:space="preserve">is separated into two annexes: </w:delText>
        </w:r>
      </w:del>
    </w:p>
    <w:p w14:paraId="0DB023F9" w14:textId="77777777" w:rsidR="0089532A" w:rsidRPr="00F50E87" w:rsidDel="009F3EBC" w:rsidRDefault="0089532A" w:rsidP="0089532A">
      <w:pPr>
        <w:rPr>
          <w:del w:id="19" w:author="USA" w:date="2019-01-30T13:32:00Z"/>
        </w:rPr>
      </w:pPr>
      <w:del w:id="20" w:author="USA" w:date="2019-01-30T13:32:00Z">
        <w:r w:rsidRPr="00F50E87" w:rsidDel="009F3EBC">
          <w:delText>Annex 1 contains the existing frequency and channelling arrangements in the high-frequency bands for the maritime mobile service, in force until 31 December 2016.</w:delText>
        </w:r>
      </w:del>
    </w:p>
    <w:p w14:paraId="3960D083" w14:textId="77777777" w:rsidR="0089532A" w:rsidDel="009F3EBC" w:rsidRDefault="0089532A" w:rsidP="0089532A">
      <w:pPr>
        <w:rPr>
          <w:del w:id="21" w:author="USA" w:date="2019-01-30T13:32:00Z"/>
          <w:sz w:val="16"/>
          <w:szCs w:val="16"/>
        </w:rPr>
      </w:pPr>
      <w:del w:id="22" w:author="USA" w:date="2019-01-30T13:32:00Z">
        <w:r w:rsidRPr="00F50E87" w:rsidDel="009F3EBC">
          <w:delText xml:space="preserve">Annex 2 contains the future frequency and channelling arrangements in the high-frequency bands for the maritime mobile service, as revised by </w:delText>
        </w:r>
        <w:r w:rsidDel="009F3EBC">
          <w:delText>WRC</w:delText>
        </w:r>
        <w:r w:rsidDel="009F3EBC">
          <w:noBreakHyphen/>
        </w:r>
        <w:r w:rsidRPr="00F50E87" w:rsidDel="009F3EBC">
          <w:delText>12, which enter into force on 1 January 2017.</w:delText>
        </w:r>
        <w:r w:rsidRPr="00F50E87" w:rsidDel="009F3EBC">
          <w:rPr>
            <w:sz w:val="16"/>
            <w:szCs w:val="16"/>
          </w:rPr>
          <w:delText>   </w:delText>
        </w:r>
        <w:r w:rsidDel="009F3EBC">
          <w:rPr>
            <w:sz w:val="16"/>
            <w:szCs w:val="16"/>
          </w:rPr>
          <w:delText> </w:delText>
        </w:r>
        <w:r w:rsidRPr="00F50E87" w:rsidDel="009F3EBC">
          <w:rPr>
            <w:sz w:val="16"/>
            <w:szCs w:val="16"/>
          </w:rPr>
          <w:delText> (</w:delText>
        </w:r>
        <w:r w:rsidDel="009F3EBC">
          <w:rPr>
            <w:sz w:val="16"/>
            <w:szCs w:val="16"/>
          </w:rPr>
          <w:delText>WRC</w:delText>
        </w:r>
        <w:r w:rsidDel="009F3EBC">
          <w:rPr>
            <w:sz w:val="16"/>
            <w:szCs w:val="16"/>
          </w:rPr>
          <w:noBreakHyphen/>
        </w:r>
        <w:r w:rsidRPr="00F50E87" w:rsidDel="009F3EBC">
          <w:rPr>
            <w:sz w:val="16"/>
            <w:szCs w:val="16"/>
          </w:rPr>
          <w:delText>12)</w:delText>
        </w:r>
      </w:del>
    </w:p>
    <w:p w14:paraId="522C0F40" w14:textId="77777777" w:rsidR="00D62B58" w:rsidRDefault="0089532A">
      <w:pPr>
        <w:pStyle w:val="Reasons"/>
      </w:pPr>
      <w:r>
        <w:rPr>
          <w:b/>
        </w:rPr>
        <w:t>Reasons:</w:t>
      </w:r>
      <w:r>
        <w:tab/>
      </w:r>
      <w:r w:rsidR="00D2096C">
        <w:t>These notes have been overcome by events are no longer needed.</w:t>
      </w:r>
    </w:p>
    <w:p w14:paraId="7F51E609" w14:textId="77777777" w:rsidR="00D62B58" w:rsidRDefault="0089532A">
      <w:pPr>
        <w:pStyle w:val="Proposal"/>
      </w:pPr>
      <w:r>
        <w:lastRenderedPageBreak/>
        <w:t>SUP</w:t>
      </w:r>
      <w:r>
        <w:tab/>
      </w:r>
      <w:r w:rsidR="009F3EBC">
        <w:t>USA</w:t>
      </w:r>
      <w:r>
        <w:t>/</w:t>
      </w:r>
      <w:r w:rsidR="009F3EBC">
        <w:t>1.8A</w:t>
      </w:r>
      <w:r>
        <w:t>/5</w:t>
      </w:r>
    </w:p>
    <w:p w14:paraId="03F2D4AB" w14:textId="77777777" w:rsidR="0089532A" w:rsidRPr="004046E7" w:rsidRDefault="0089532A" w:rsidP="0089532A">
      <w:pPr>
        <w:pStyle w:val="AnnexNo"/>
      </w:pPr>
      <w:bookmarkStart w:id="23" w:name="_Toc454787454"/>
      <w:r w:rsidRPr="004046E7">
        <w:t>Annex 1</w:t>
      </w:r>
      <w:r>
        <w:rPr>
          <w:rStyle w:val="FootnoteReference"/>
        </w:rPr>
        <w:footnoteReference w:customMarkFollows="1" w:id="1"/>
        <w:t>*</w:t>
      </w:r>
      <w:r>
        <w:rPr>
          <w:sz w:val="16"/>
          <w:szCs w:val="16"/>
        </w:rPr>
        <w:t>  </w:t>
      </w:r>
      <w:proofErr w:type="gramStart"/>
      <w:r>
        <w:rPr>
          <w:sz w:val="16"/>
          <w:szCs w:val="16"/>
        </w:rPr>
        <w:t> </w:t>
      </w:r>
      <w:r w:rsidRPr="00F33901">
        <w:rPr>
          <w:sz w:val="16"/>
          <w:szCs w:val="16"/>
        </w:rPr>
        <w:t>  (</w:t>
      </w:r>
      <w:proofErr w:type="gramEnd"/>
      <w:r>
        <w:rPr>
          <w:sz w:val="16"/>
          <w:szCs w:val="16"/>
        </w:rPr>
        <w:t>WRC</w:t>
      </w:r>
      <w:r>
        <w:rPr>
          <w:sz w:val="16"/>
          <w:szCs w:val="16"/>
        </w:rPr>
        <w:noBreakHyphen/>
      </w:r>
      <w:r w:rsidRPr="00F33901">
        <w:rPr>
          <w:sz w:val="16"/>
          <w:szCs w:val="16"/>
        </w:rPr>
        <w:t>1</w:t>
      </w:r>
      <w:r>
        <w:rPr>
          <w:sz w:val="16"/>
          <w:szCs w:val="16"/>
        </w:rPr>
        <w:t>5</w:t>
      </w:r>
      <w:r w:rsidRPr="00F33901">
        <w:rPr>
          <w:sz w:val="16"/>
          <w:szCs w:val="16"/>
        </w:rPr>
        <w:t>)</w:t>
      </w:r>
      <w:bookmarkEnd w:id="23"/>
    </w:p>
    <w:p w14:paraId="15D55F18" w14:textId="77777777" w:rsidR="0089532A" w:rsidRPr="004046E7" w:rsidRDefault="0089532A" w:rsidP="0089532A">
      <w:pPr>
        <w:pStyle w:val="Annextitle"/>
        <w:rPr>
          <w:bCs/>
        </w:rPr>
      </w:pPr>
      <w:bookmarkStart w:id="24" w:name="_Toc328648940"/>
      <w:bookmarkStart w:id="25" w:name="_Toc454787455"/>
      <w:r w:rsidRPr="004046E7">
        <w:t xml:space="preserve">Frequencies and channelling arrangements in the high-frequency </w:t>
      </w:r>
      <w:r w:rsidRPr="004046E7">
        <w:br/>
        <w:t>bands for the maritime mobile service</w:t>
      </w:r>
      <w:r w:rsidRPr="004046E7">
        <w:rPr>
          <w:bCs/>
        </w:rPr>
        <w:t xml:space="preserve">, in force </w:t>
      </w:r>
      <w:r w:rsidRPr="004046E7">
        <w:rPr>
          <w:bCs/>
        </w:rPr>
        <w:br/>
        <w:t>until 31 December 2016</w:t>
      </w:r>
      <w:r w:rsidRPr="009B34D5">
        <w:rPr>
          <w:rFonts w:ascii="Times New Roman" w:hAnsi="Times New Roman"/>
          <w:sz w:val="16"/>
          <w:szCs w:val="16"/>
        </w:rPr>
        <w:t> </w:t>
      </w:r>
      <w:r>
        <w:rPr>
          <w:rFonts w:ascii="Times New Roman" w:hAnsi="Times New Roman"/>
          <w:sz w:val="16"/>
          <w:szCs w:val="16"/>
        </w:rPr>
        <w:t> </w:t>
      </w:r>
      <w:proofErr w:type="gramStart"/>
      <w:r w:rsidRPr="009B34D5">
        <w:rPr>
          <w:rFonts w:ascii="Times New Roman" w:hAnsi="Times New Roman"/>
          <w:sz w:val="16"/>
          <w:szCs w:val="16"/>
        </w:rPr>
        <w:t>  </w:t>
      </w:r>
      <w:r w:rsidRPr="009B34D5">
        <w:rPr>
          <w:rFonts w:ascii="Times New Roman" w:hAnsi="Times New Roman"/>
          <w:b w:val="0"/>
          <w:bCs/>
          <w:sz w:val="16"/>
          <w:szCs w:val="16"/>
        </w:rPr>
        <w:t> (</w:t>
      </w:r>
      <w:proofErr w:type="gramEnd"/>
      <w:r>
        <w:rPr>
          <w:rFonts w:ascii="Times New Roman" w:hAnsi="Times New Roman"/>
          <w:b w:val="0"/>
          <w:bCs/>
          <w:sz w:val="16"/>
          <w:szCs w:val="16"/>
        </w:rPr>
        <w:t>WRC</w:t>
      </w:r>
      <w:r>
        <w:rPr>
          <w:rFonts w:ascii="Times New Roman" w:hAnsi="Times New Roman"/>
          <w:b w:val="0"/>
          <w:bCs/>
          <w:sz w:val="16"/>
          <w:szCs w:val="16"/>
        </w:rPr>
        <w:noBreakHyphen/>
      </w:r>
      <w:r w:rsidRPr="009B34D5">
        <w:rPr>
          <w:rFonts w:ascii="Times New Roman" w:hAnsi="Times New Roman"/>
          <w:b w:val="0"/>
          <w:bCs/>
          <w:sz w:val="16"/>
          <w:szCs w:val="16"/>
        </w:rPr>
        <w:t>12)</w:t>
      </w:r>
      <w:bookmarkEnd w:id="24"/>
      <w:bookmarkEnd w:id="25"/>
    </w:p>
    <w:p w14:paraId="35ADCD52" w14:textId="77777777" w:rsidR="003D207D" w:rsidRDefault="00FF53A9" w:rsidP="00A70E4C">
      <w:r>
        <w:rPr>
          <w:b/>
        </w:rPr>
        <w:t xml:space="preserve">Reasons:  </w:t>
      </w:r>
      <w:r>
        <w:t xml:space="preserve">Annex </w:t>
      </w:r>
      <w:r w:rsidR="003D207D">
        <w:t xml:space="preserve">1 of Appendix </w:t>
      </w:r>
      <w:r w:rsidR="003D207D" w:rsidRPr="0006613E">
        <w:rPr>
          <w:b/>
        </w:rPr>
        <w:t>17</w:t>
      </w:r>
      <w:r w:rsidR="003D207D">
        <w:t xml:space="preserve"> </w:t>
      </w:r>
      <w:r w:rsidR="00CA1DF2">
        <w:t>was only in force unit</w:t>
      </w:r>
      <w:r w:rsidR="0075110A">
        <w:t xml:space="preserve"> 31 December </w:t>
      </w:r>
      <w:proofErr w:type="gramStart"/>
      <w:r w:rsidR="0075110A">
        <w:t>2016,</w:t>
      </w:r>
      <w:proofErr w:type="gramEnd"/>
      <w:r w:rsidR="0075110A">
        <w:t xml:space="preserve"> therefore it is </w:t>
      </w:r>
      <w:r w:rsidR="00CA1DF2">
        <w:t>no longer needed</w:t>
      </w:r>
      <w:r w:rsidR="0075110A">
        <w:t>.</w:t>
      </w:r>
      <w:bookmarkStart w:id="26" w:name="_Toc328648941"/>
      <w:bookmarkStart w:id="27" w:name="_Toc454787456"/>
    </w:p>
    <w:p w14:paraId="67AAA611" w14:textId="77777777" w:rsidR="00261894" w:rsidRDefault="00261894" w:rsidP="00261894">
      <w:pPr>
        <w:pStyle w:val="Proposal"/>
      </w:pPr>
      <w:r>
        <w:t>MOD</w:t>
      </w:r>
      <w:r>
        <w:tab/>
      </w:r>
      <w:r w:rsidR="00CA1DF2">
        <w:t>USA</w:t>
      </w:r>
      <w:r>
        <w:t>/</w:t>
      </w:r>
      <w:r w:rsidR="00CA1DF2">
        <w:t>1.8A</w:t>
      </w:r>
      <w:r>
        <w:t>/6</w:t>
      </w:r>
    </w:p>
    <w:p w14:paraId="18B1CDDE" w14:textId="77777777" w:rsidR="00261894" w:rsidRPr="004046E7" w:rsidDel="00CA1DF2" w:rsidRDefault="00261894" w:rsidP="00261894">
      <w:pPr>
        <w:pStyle w:val="AnnexNo"/>
        <w:rPr>
          <w:del w:id="28" w:author="USA" w:date="2019-02-04T07:22:00Z"/>
        </w:rPr>
      </w:pPr>
      <w:del w:id="29" w:author="USA" w:date="2019-02-04T07:22:00Z">
        <w:r w:rsidRPr="004046E7" w:rsidDel="00CA1DF2">
          <w:delText>Annex 2</w:delText>
        </w:r>
        <w:r w:rsidDel="00CA1DF2">
          <w:rPr>
            <w:sz w:val="16"/>
            <w:szCs w:val="16"/>
          </w:rPr>
          <w:delText>  </w:delText>
        </w:r>
        <w:r w:rsidRPr="00F33901" w:rsidDel="00CA1DF2">
          <w:rPr>
            <w:sz w:val="16"/>
            <w:szCs w:val="16"/>
          </w:rPr>
          <w:delText> </w:delText>
        </w:r>
        <w:r w:rsidDel="00CA1DF2">
          <w:rPr>
            <w:sz w:val="16"/>
            <w:szCs w:val="16"/>
          </w:rPr>
          <w:delText> </w:delText>
        </w:r>
        <w:r w:rsidRPr="00F33901" w:rsidDel="00CA1DF2">
          <w:rPr>
            <w:sz w:val="16"/>
            <w:szCs w:val="16"/>
          </w:rPr>
          <w:delText> (</w:delText>
        </w:r>
        <w:r w:rsidDel="00CA1DF2">
          <w:rPr>
            <w:sz w:val="16"/>
            <w:szCs w:val="16"/>
          </w:rPr>
          <w:delText>WRC</w:delText>
        </w:r>
        <w:r w:rsidDel="00CA1DF2">
          <w:rPr>
            <w:sz w:val="16"/>
            <w:szCs w:val="16"/>
          </w:rPr>
          <w:noBreakHyphen/>
        </w:r>
        <w:r w:rsidRPr="00F33901" w:rsidDel="00CA1DF2">
          <w:rPr>
            <w:sz w:val="16"/>
            <w:szCs w:val="16"/>
          </w:rPr>
          <w:delText>1</w:delText>
        </w:r>
        <w:r w:rsidDel="00CA1DF2">
          <w:rPr>
            <w:sz w:val="16"/>
            <w:szCs w:val="16"/>
          </w:rPr>
          <w:delText>5</w:delText>
        </w:r>
        <w:r w:rsidRPr="00F33901" w:rsidDel="00CA1DF2">
          <w:rPr>
            <w:sz w:val="16"/>
            <w:szCs w:val="16"/>
          </w:rPr>
          <w:delText>)</w:delText>
        </w:r>
      </w:del>
    </w:p>
    <w:p w14:paraId="78338281" w14:textId="77777777" w:rsidR="00261894" w:rsidRDefault="00261894" w:rsidP="00261894">
      <w:pPr>
        <w:pStyle w:val="Annextitle"/>
        <w:rPr>
          <w:rFonts w:ascii="Times New Roman"/>
          <w:b w:val="0"/>
          <w:sz w:val="16"/>
          <w:szCs w:val="16"/>
        </w:rPr>
      </w:pPr>
      <w:r w:rsidRPr="004046E7">
        <w:t xml:space="preserve">Frequency and channelling arrangements in the high-frequency </w:t>
      </w:r>
      <w:r w:rsidRPr="004046E7">
        <w:br/>
        <w:t xml:space="preserve">bands for the maritime mobile service, which </w:t>
      </w:r>
      <w:r w:rsidRPr="004046E7">
        <w:br/>
        <w:t>enter into force on 1 January 2017</w:t>
      </w:r>
      <w:r>
        <w:rPr>
          <w:sz w:val="16"/>
          <w:szCs w:val="16"/>
        </w:rPr>
        <w:t>  </w:t>
      </w:r>
      <w:proofErr w:type="gramStart"/>
      <w:r>
        <w:rPr>
          <w:sz w:val="16"/>
          <w:szCs w:val="16"/>
        </w:rPr>
        <w:t> </w:t>
      </w:r>
      <w:r w:rsidRPr="00F33901">
        <w:rPr>
          <w:sz w:val="16"/>
          <w:szCs w:val="16"/>
        </w:rPr>
        <w:t>  </w:t>
      </w:r>
      <w:r w:rsidRPr="00144B8E">
        <w:rPr>
          <w:rFonts w:ascii="Times New Roman"/>
          <w:b w:val="0"/>
          <w:sz w:val="16"/>
          <w:szCs w:val="16"/>
        </w:rPr>
        <w:t>(</w:t>
      </w:r>
      <w:proofErr w:type="gramEnd"/>
      <w:r>
        <w:rPr>
          <w:rFonts w:ascii="Times New Roman"/>
          <w:b w:val="0"/>
          <w:sz w:val="16"/>
          <w:szCs w:val="16"/>
        </w:rPr>
        <w:t>WRC</w:t>
      </w:r>
      <w:r>
        <w:rPr>
          <w:rFonts w:ascii="Times New Roman"/>
          <w:b w:val="0"/>
          <w:sz w:val="16"/>
          <w:szCs w:val="16"/>
        </w:rPr>
        <w:noBreakHyphen/>
      </w:r>
      <w:r w:rsidRPr="00144B8E">
        <w:rPr>
          <w:rFonts w:ascii="Times New Roman"/>
          <w:b w:val="0"/>
          <w:sz w:val="16"/>
          <w:szCs w:val="16"/>
        </w:rPr>
        <w:t>12)</w:t>
      </w:r>
    </w:p>
    <w:p w14:paraId="6B228C4A" w14:textId="77777777" w:rsidR="00CA1DF2" w:rsidRDefault="00CA1DF2" w:rsidP="00CA1DF2">
      <w:r>
        <w:rPr>
          <w:b/>
        </w:rPr>
        <w:t xml:space="preserve">Reasons:  </w:t>
      </w:r>
      <w:r>
        <w:t>Annex 2 title header is no longer needed since Annex 1 has been suppressed.</w:t>
      </w:r>
    </w:p>
    <w:p w14:paraId="1A1DE016" w14:textId="77777777" w:rsidR="00684E83" w:rsidRPr="00CA1DF2" w:rsidRDefault="00684E83" w:rsidP="00CA1DF2"/>
    <w:p w14:paraId="072A6B16" w14:textId="77777777" w:rsidR="00261894" w:rsidRDefault="00261894" w:rsidP="00261894">
      <w:pPr>
        <w:pStyle w:val="Proposal"/>
      </w:pPr>
      <w:r>
        <w:t>MOD</w:t>
      </w:r>
      <w:r>
        <w:tab/>
        <w:t>EUR/</w:t>
      </w:r>
      <w:r w:rsidR="00CA1DF2">
        <w:t>1.8A</w:t>
      </w:r>
      <w:r>
        <w:t>/7</w:t>
      </w:r>
    </w:p>
    <w:bookmarkEnd w:id="26"/>
    <w:bookmarkEnd w:id="27"/>
    <w:p w14:paraId="015ADC39" w14:textId="77777777" w:rsidR="0089532A" w:rsidRPr="004046E7" w:rsidRDefault="0089532A" w:rsidP="0089532A">
      <w:pPr>
        <w:pStyle w:val="Part1"/>
        <w:rPr>
          <w:bCs/>
          <w:sz w:val="16"/>
        </w:rPr>
      </w:pPr>
      <w:proofErr w:type="gramStart"/>
      <w:r w:rsidRPr="004046E7">
        <w:t>PART  A</w:t>
      </w:r>
      <w:proofErr w:type="gramEnd"/>
      <w:r w:rsidRPr="004046E7">
        <w:t>  –  Table of subdivided bands</w:t>
      </w:r>
      <w:r>
        <w:rPr>
          <w:bCs/>
          <w:sz w:val="16"/>
        </w:rPr>
        <w:t>   </w:t>
      </w:r>
      <w:r w:rsidRPr="004046E7">
        <w:rPr>
          <w:bCs/>
          <w:sz w:val="16"/>
        </w:rPr>
        <w:t>  </w:t>
      </w:r>
      <w:r w:rsidRPr="004046E7">
        <w:rPr>
          <w:b w:val="0"/>
          <w:sz w:val="16"/>
        </w:rPr>
        <w:t>(</w:t>
      </w:r>
      <w:r>
        <w:rPr>
          <w:b w:val="0"/>
          <w:sz w:val="16"/>
        </w:rPr>
        <w:t>WRC</w:t>
      </w:r>
      <w:r>
        <w:rPr>
          <w:b w:val="0"/>
          <w:sz w:val="16"/>
        </w:rPr>
        <w:noBreakHyphen/>
      </w:r>
      <w:ins w:id="30" w:author="USA" w:date="2019-02-04T07:30:00Z">
        <w:r w:rsidR="00CA1DF2">
          <w:rPr>
            <w:b w:val="0"/>
            <w:sz w:val="16"/>
          </w:rPr>
          <w:t>19</w:t>
        </w:r>
      </w:ins>
      <w:del w:id="31" w:author="USA" w:date="2019-02-04T07:30:00Z">
        <w:r w:rsidRPr="004046E7" w:rsidDel="00CA1DF2">
          <w:rPr>
            <w:b w:val="0"/>
            <w:sz w:val="16"/>
          </w:rPr>
          <w:delText>12</w:delText>
        </w:r>
      </w:del>
      <w:r w:rsidRPr="004046E7">
        <w:rPr>
          <w:b w:val="0"/>
          <w:sz w:val="16"/>
        </w:rPr>
        <w:t>)</w:t>
      </w:r>
    </w:p>
    <w:p w14:paraId="15BF3726" w14:textId="77777777" w:rsidR="00261894" w:rsidRPr="004046E7" w:rsidRDefault="00261894" w:rsidP="003419B6">
      <w:pPr>
        <w:pStyle w:val="Normalaftertitle"/>
      </w:pPr>
      <w:r w:rsidRPr="004046E7">
        <w:rPr>
          <w:i/>
          <w:color w:val="000000"/>
        </w:rPr>
        <w:t>In the Table,</w:t>
      </w:r>
      <w:r w:rsidRPr="004046E7">
        <w:t xml:space="preserve"> where appropriate</w:t>
      </w:r>
      <w:r w:rsidRPr="004046E7">
        <w:rPr>
          <w:vertAlign w:val="superscript"/>
        </w:rPr>
        <w:footnoteReference w:customMarkFollows="1" w:id="2"/>
        <w:t>1</w:t>
      </w:r>
      <w:r w:rsidRPr="004046E7">
        <w:t>, the assignable frequencies in a given band for each usage are:</w:t>
      </w:r>
    </w:p>
    <w:p w14:paraId="63B3685F" w14:textId="77777777" w:rsidR="00261894" w:rsidRPr="004046E7" w:rsidRDefault="00261894" w:rsidP="003419B6">
      <w:pPr>
        <w:pStyle w:val="enumlev1"/>
      </w:pPr>
      <w:r w:rsidRPr="004046E7">
        <w:t>–</w:t>
      </w:r>
      <w:r w:rsidRPr="004046E7">
        <w:tab/>
        <w:t>indicated by the lowest and highest frequency, in heavy type, assigned in that band;</w:t>
      </w:r>
    </w:p>
    <w:p w14:paraId="74B7F95C" w14:textId="77777777" w:rsidR="00261894" w:rsidRDefault="00261894" w:rsidP="003419B6">
      <w:pPr>
        <w:pStyle w:val="enumlev1"/>
      </w:pPr>
      <w:r w:rsidRPr="004046E7">
        <w:t>–</w:t>
      </w:r>
      <w:r w:rsidRPr="004046E7">
        <w:tab/>
        <w:t>regularly spaced, the number of assignable frequencies (</w:t>
      </w:r>
      <w:r w:rsidRPr="004046E7">
        <w:rPr>
          <w:i/>
          <w:color w:val="000000"/>
        </w:rPr>
        <w:t>f.</w:t>
      </w:r>
      <w:r w:rsidRPr="004046E7">
        <w:t>) and the spacing in</w:t>
      </w:r>
      <w:r>
        <w:t> kHz</w:t>
      </w:r>
      <w:r w:rsidRPr="004046E7">
        <w:t xml:space="preserve"> being indicated in italics.</w:t>
      </w:r>
    </w:p>
    <w:p w14:paraId="50E635B5" w14:textId="77777777" w:rsidR="00261894" w:rsidRPr="004046E7" w:rsidRDefault="00261894" w:rsidP="00261894">
      <w:pPr>
        <w:pStyle w:val="Tabletitle"/>
      </w:pPr>
      <w:r w:rsidRPr="004046E7">
        <w:t>Table of frequencies (kHz) to be used in the band between 4</w:t>
      </w:r>
      <w:r w:rsidRPr="004046E7">
        <w:rPr>
          <w:rFonts w:ascii="Tms Rmn" w:hAnsi="Tms Rmn"/>
          <w:color w:val="000000"/>
          <w:sz w:val="12"/>
        </w:rPr>
        <w:t> </w:t>
      </w:r>
      <w:r w:rsidRPr="004046E7">
        <w:t>000</w:t>
      </w:r>
      <w:r>
        <w:t> kHz</w:t>
      </w:r>
      <w:r w:rsidRPr="004046E7">
        <w:t xml:space="preserve"> and 27</w:t>
      </w:r>
      <w:r w:rsidRPr="004046E7">
        <w:rPr>
          <w:rFonts w:ascii="Tms Rmn" w:hAnsi="Tms Rmn"/>
          <w:color w:val="000000"/>
          <w:sz w:val="12"/>
        </w:rPr>
        <w:t> </w:t>
      </w:r>
      <w:r w:rsidRPr="004046E7">
        <w:t>500</w:t>
      </w:r>
      <w:r>
        <w:t> kHz</w:t>
      </w:r>
      <w:r w:rsidRPr="004046E7">
        <w:br/>
        <w:t>allocated exclusively to the maritime mobile service</w:t>
      </w:r>
    </w:p>
    <w:tbl>
      <w:tblPr>
        <w:tblW w:w="964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11"/>
        <w:gridCol w:w="939"/>
        <w:gridCol w:w="940"/>
        <w:gridCol w:w="941"/>
        <w:gridCol w:w="943"/>
        <w:gridCol w:w="941"/>
        <w:gridCol w:w="941"/>
        <w:gridCol w:w="948"/>
        <w:gridCol w:w="941"/>
      </w:tblGrid>
      <w:tr w:rsidR="0089532A" w:rsidRPr="004046E7" w14:paraId="69BB3AE2" w14:textId="77777777" w:rsidTr="0089532A">
        <w:trPr>
          <w:jc w:val="center"/>
        </w:trPr>
        <w:tc>
          <w:tcPr>
            <w:tcW w:w="2111" w:type="dxa"/>
            <w:tcBorders>
              <w:top w:val="single" w:sz="6" w:space="0" w:color="auto"/>
              <w:left w:val="single" w:sz="6" w:space="0" w:color="auto"/>
              <w:bottom w:val="single" w:sz="6" w:space="0" w:color="auto"/>
              <w:right w:val="single" w:sz="6" w:space="0" w:color="auto"/>
            </w:tcBorders>
            <w:hideMark/>
          </w:tcPr>
          <w:p w14:paraId="2AA74130" w14:textId="77777777" w:rsidR="0089532A" w:rsidRPr="004046E7" w:rsidRDefault="0089532A" w:rsidP="0089532A">
            <w:pPr>
              <w:pStyle w:val="Tablehead"/>
              <w:tabs>
                <w:tab w:val="right" w:pos="1758"/>
              </w:tabs>
              <w:spacing w:before="120" w:after="120"/>
            </w:pPr>
            <w:r w:rsidRPr="004046E7">
              <w:t>Band (MHz)</w:t>
            </w:r>
          </w:p>
        </w:tc>
        <w:tc>
          <w:tcPr>
            <w:tcW w:w="939" w:type="dxa"/>
            <w:tcBorders>
              <w:top w:val="single" w:sz="6" w:space="0" w:color="auto"/>
              <w:left w:val="single" w:sz="6" w:space="0" w:color="auto"/>
              <w:bottom w:val="single" w:sz="6" w:space="0" w:color="auto"/>
              <w:right w:val="single" w:sz="6" w:space="0" w:color="auto"/>
            </w:tcBorders>
            <w:hideMark/>
          </w:tcPr>
          <w:p w14:paraId="6D7C9F82" w14:textId="77777777" w:rsidR="0089532A" w:rsidRPr="004046E7" w:rsidRDefault="0089532A" w:rsidP="0089532A">
            <w:pPr>
              <w:pStyle w:val="Tablehead"/>
              <w:spacing w:before="120" w:after="120"/>
            </w:pPr>
            <w:r w:rsidRPr="004046E7">
              <w:t>4</w:t>
            </w:r>
          </w:p>
        </w:tc>
        <w:tc>
          <w:tcPr>
            <w:tcW w:w="940" w:type="dxa"/>
            <w:tcBorders>
              <w:top w:val="single" w:sz="6" w:space="0" w:color="auto"/>
              <w:left w:val="single" w:sz="6" w:space="0" w:color="auto"/>
              <w:bottom w:val="single" w:sz="6" w:space="0" w:color="auto"/>
              <w:right w:val="single" w:sz="6" w:space="0" w:color="auto"/>
            </w:tcBorders>
            <w:hideMark/>
          </w:tcPr>
          <w:p w14:paraId="61002C98" w14:textId="77777777" w:rsidR="0089532A" w:rsidRPr="004046E7" w:rsidRDefault="0089532A" w:rsidP="0089532A">
            <w:pPr>
              <w:pStyle w:val="Tablehead"/>
              <w:spacing w:before="120" w:after="120"/>
            </w:pPr>
            <w:r w:rsidRPr="004046E7">
              <w:t>6</w:t>
            </w:r>
          </w:p>
        </w:tc>
        <w:tc>
          <w:tcPr>
            <w:tcW w:w="941" w:type="dxa"/>
            <w:tcBorders>
              <w:top w:val="single" w:sz="6" w:space="0" w:color="auto"/>
              <w:left w:val="single" w:sz="6" w:space="0" w:color="auto"/>
              <w:bottom w:val="single" w:sz="6" w:space="0" w:color="auto"/>
              <w:right w:val="single" w:sz="6" w:space="0" w:color="auto"/>
            </w:tcBorders>
            <w:hideMark/>
          </w:tcPr>
          <w:p w14:paraId="5EBBB27C" w14:textId="77777777" w:rsidR="0089532A" w:rsidRPr="004046E7" w:rsidRDefault="0089532A" w:rsidP="0089532A">
            <w:pPr>
              <w:pStyle w:val="Tablehead"/>
              <w:spacing w:before="120" w:after="120"/>
            </w:pPr>
            <w:r w:rsidRPr="004046E7">
              <w:t>8</w:t>
            </w:r>
          </w:p>
        </w:tc>
        <w:tc>
          <w:tcPr>
            <w:tcW w:w="943" w:type="dxa"/>
            <w:tcBorders>
              <w:top w:val="single" w:sz="6" w:space="0" w:color="auto"/>
              <w:left w:val="single" w:sz="6" w:space="0" w:color="auto"/>
              <w:bottom w:val="single" w:sz="6" w:space="0" w:color="auto"/>
              <w:right w:val="single" w:sz="6" w:space="0" w:color="auto"/>
            </w:tcBorders>
            <w:hideMark/>
          </w:tcPr>
          <w:p w14:paraId="61BB3522" w14:textId="77777777" w:rsidR="0089532A" w:rsidRPr="004046E7" w:rsidRDefault="0089532A" w:rsidP="0089532A">
            <w:pPr>
              <w:pStyle w:val="Tablehead"/>
              <w:spacing w:before="120" w:after="120"/>
            </w:pPr>
            <w:r w:rsidRPr="004046E7">
              <w:t>12</w:t>
            </w:r>
          </w:p>
        </w:tc>
        <w:tc>
          <w:tcPr>
            <w:tcW w:w="941" w:type="dxa"/>
            <w:tcBorders>
              <w:top w:val="single" w:sz="6" w:space="0" w:color="auto"/>
              <w:left w:val="single" w:sz="6" w:space="0" w:color="auto"/>
              <w:bottom w:val="single" w:sz="6" w:space="0" w:color="auto"/>
              <w:right w:val="single" w:sz="6" w:space="0" w:color="auto"/>
            </w:tcBorders>
            <w:hideMark/>
          </w:tcPr>
          <w:p w14:paraId="65F23D61" w14:textId="77777777" w:rsidR="0089532A" w:rsidRPr="004046E7" w:rsidRDefault="0089532A" w:rsidP="0089532A">
            <w:pPr>
              <w:pStyle w:val="Tablehead"/>
              <w:spacing w:before="120" w:after="120"/>
            </w:pPr>
            <w:r w:rsidRPr="004046E7">
              <w:t>16</w:t>
            </w:r>
          </w:p>
        </w:tc>
        <w:tc>
          <w:tcPr>
            <w:tcW w:w="941" w:type="dxa"/>
            <w:tcBorders>
              <w:top w:val="single" w:sz="6" w:space="0" w:color="auto"/>
              <w:left w:val="single" w:sz="6" w:space="0" w:color="auto"/>
              <w:bottom w:val="single" w:sz="6" w:space="0" w:color="auto"/>
              <w:right w:val="single" w:sz="6" w:space="0" w:color="auto"/>
            </w:tcBorders>
            <w:hideMark/>
          </w:tcPr>
          <w:p w14:paraId="19299EE3" w14:textId="77777777" w:rsidR="0089532A" w:rsidRPr="004046E7" w:rsidRDefault="0089532A" w:rsidP="0089532A">
            <w:pPr>
              <w:pStyle w:val="Tablehead"/>
              <w:spacing w:before="120" w:after="120"/>
            </w:pPr>
            <w:r w:rsidRPr="004046E7">
              <w:t>18/19</w:t>
            </w:r>
          </w:p>
        </w:tc>
        <w:tc>
          <w:tcPr>
            <w:tcW w:w="948" w:type="dxa"/>
            <w:tcBorders>
              <w:top w:val="single" w:sz="6" w:space="0" w:color="auto"/>
              <w:left w:val="single" w:sz="6" w:space="0" w:color="auto"/>
              <w:bottom w:val="single" w:sz="6" w:space="0" w:color="auto"/>
              <w:right w:val="single" w:sz="6" w:space="0" w:color="auto"/>
            </w:tcBorders>
            <w:hideMark/>
          </w:tcPr>
          <w:p w14:paraId="6CC12C79" w14:textId="77777777" w:rsidR="0089532A" w:rsidRPr="004046E7" w:rsidRDefault="0089532A" w:rsidP="0089532A">
            <w:pPr>
              <w:pStyle w:val="Tablehead"/>
              <w:spacing w:before="120" w:after="120"/>
            </w:pPr>
            <w:r w:rsidRPr="004046E7">
              <w:t>22</w:t>
            </w:r>
          </w:p>
        </w:tc>
        <w:tc>
          <w:tcPr>
            <w:tcW w:w="941" w:type="dxa"/>
            <w:tcBorders>
              <w:top w:val="single" w:sz="6" w:space="0" w:color="auto"/>
              <w:left w:val="single" w:sz="6" w:space="0" w:color="auto"/>
              <w:bottom w:val="single" w:sz="6" w:space="0" w:color="auto"/>
              <w:right w:val="single" w:sz="6" w:space="0" w:color="auto"/>
            </w:tcBorders>
            <w:hideMark/>
          </w:tcPr>
          <w:p w14:paraId="49D41F22" w14:textId="77777777" w:rsidR="0089532A" w:rsidRPr="004046E7" w:rsidRDefault="0089532A" w:rsidP="0089532A">
            <w:pPr>
              <w:pStyle w:val="Tablehead"/>
              <w:spacing w:before="120" w:after="120"/>
            </w:pPr>
            <w:r w:rsidRPr="004046E7">
              <w:t>25/26</w:t>
            </w:r>
          </w:p>
        </w:tc>
      </w:tr>
      <w:tr w:rsidR="00261894" w:rsidRPr="004046E7" w14:paraId="2D400B67" w14:textId="77777777" w:rsidTr="003419B6">
        <w:tblPrEx>
          <w:tblLook w:val="0000" w:firstRow="0" w:lastRow="0" w:firstColumn="0" w:lastColumn="0" w:noHBand="0" w:noVBand="0"/>
        </w:tblPrEx>
        <w:trPr>
          <w:jc w:val="center"/>
        </w:trPr>
        <w:tc>
          <w:tcPr>
            <w:tcW w:w="2111" w:type="dxa"/>
            <w:tcBorders>
              <w:bottom w:val="single" w:sz="6" w:space="0" w:color="auto"/>
            </w:tcBorders>
          </w:tcPr>
          <w:p w14:paraId="4ECEE0A5" w14:textId="77777777" w:rsidR="00261894" w:rsidRPr="004046E7" w:rsidRDefault="00261894" w:rsidP="003419B6">
            <w:pPr>
              <w:pStyle w:val="Tabletext"/>
              <w:tabs>
                <w:tab w:val="clear" w:pos="1871"/>
                <w:tab w:val="right" w:pos="1851"/>
              </w:tabs>
              <w:spacing w:before="80" w:after="80"/>
              <w:ind w:left="85" w:right="57"/>
              <w:rPr>
                <w:sz w:val="18"/>
              </w:rPr>
            </w:pPr>
            <w:r>
              <w:rPr>
                <w:sz w:val="18"/>
              </w:rPr>
              <w:t>…</w:t>
            </w:r>
          </w:p>
        </w:tc>
        <w:tc>
          <w:tcPr>
            <w:tcW w:w="939" w:type="dxa"/>
            <w:tcBorders>
              <w:bottom w:val="single" w:sz="6" w:space="0" w:color="auto"/>
            </w:tcBorders>
          </w:tcPr>
          <w:p w14:paraId="718CED09" w14:textId="77777777" w:rsidR="00261894" w:rsidRPr="004046E7" w:rsidRDefault="00261894" w:rsidP="003419B6">
            <w:pPr>
              <w:pStyle w:val="Tabletext"/>
              <w:spacing w:before="80" w:after="80"/>
              <w:jc w:val="center"/>
              <w:rPr>
                <w:sz w:val="18"/>
              </w:rPr>
            </w:pPr>
            <w:r w:rsidRPr="00582C32">
              <w:rPr>
                <w:sz w:val="18"/>
              </w:rPr>
              <w:t>…</w:t>
            </w:r>
          </w:p>
        </w:tc>
        <w:tc>
          <w:tcPr>
            <w:tcW w:w="940" w:type="dxa"/>
            <w:tcBorders>
              <w:bottom w:val="single" w:sz="6" w:space="0" w:color="auto"/>
            </w:tcBorders>
          </w:tcPr>
          <w:p w14:paraId="466E5CF8"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12F162C0" w14:textId="77777777" w:rsidR="00261894" w:rsidRPr="004046E7" w:rsidRDefault="00261894" w:rsidP="003419B6">
            <w:pPr>
              <w:pStyle w:val="Tabletext"/>
              <w:spacing w:before="80" w:after="80"/>
              <w:jc w:val="center"/>
              <w:rPr>
                <w:sz w:val="18"/>
              </w:rPr>
            </w:pPr>
            <w:r w:rsidRPr="00582C32">
              <w:rPr>
                <w:sz w:val="18"/>
              </w:rPr>
              <w:t>…</w:t>
            </w:r>
          </w:p>
        </w:tc>
        <w:tc>
          <w:tcPr>
            <w:tcW w:w="943" w:type="dxa"/>
            <w:tcBorders>
              <w:bottom w:val="single" w:sz="6" w:space="0" w:color="auto"/>
            </w:tcBorders>
          </w:tcPr>
          <w:p w14:paraId="51660C42"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52F115C5"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05DCFF96" w14:textId="77777777" w:rsidR="00261894" w:rsidRPr="004046E7" w:rsidRDefault="00261894" w:rsidP="003419B6">
            <w:pPr>
              <w:pStyle w:val="Tabletext"/>
              <w:spacing w:before="80" w:after="80"/>
              <w:jc w:val="center"/>
              <w:rPr>
                <w:sz w:val="18"/>
              </w:rPr>
            </w:pPr>
            <w:r w:rsidRPr="00582C32">
              <w:rPr>
                <w:sz w:val="18"/>
              </w:rPr>
              <w:t>…</w:t>
            </w:r>
          </w:p>
        </w:tc>
        <w:tc>
          <w:tcPr>
            <w:tcW w:w="948" w:type="dxa"/>
            <w:tcBorders>
              <w:bottom w:val="single" w:sz="6" w:space="0" w:color="auto"/>
            </w:tcBorders>
          </w:tcPr>
          <w:p w14:paraId="0A45C8E1"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323819BC" w14:textId="77777777" w:rsidR="00261894" w:rsidRPr="004046E7" w:rsidRDefault="00261894" w:rsidP="003419B6">
            <w:pPr>
              <w:pStyle w:val="Tabletext"/>
              <w:spacing w:before="80" w:after="80"/>
              <w:jc w:val="center"/>
              <w:rPr>
                <w:sz w:val="18"/>
              </w:rPr>
            </w:pPr>
            <w:r w:rsidRPr="00582C32">
              <w:rPr>
                <w:sz w:val="18"/>
              </w:rPr>
              <w:t>…</w:t>
            </w:r>
          </w:p>
        </w:tc>
      </w:tr>
      <w:tr w:rsidR="0089532A" w:rsidRPr="004046E7" w14:paraId="3F5C81C6" w14:textId="77777777" w:rsidTr="00AE6C9B">
        <w:tblPrEx>
          <w:tblLook w:val="0000" w:firstRow="0" w:lastRow="0" w:firstColumn="0" w:lastColumn="0" w:noHBand="0" w:noVBand="0"/>
        </w:tblPrEx>
        <w:trPr>
          <w:jc w:val="center"/>
        </w:trPr>
        <w:tc>
          <w:tcPr>
            <w:tcW w:w="2111" w:type="dxa"/>
            <w:tcBorders>
              <w:bottom w:val="single" w:sz="6" w:space="0" w:color="auto"/>
            </w:tcBorders>
          </w:tcPr>
          <w:p w14:paraId="0D023A8C" w14:textId="77777777" w:rsidR="0089532A" w:rsidRPr="004046E7" w:rsidRDefault="0089532A" w:rsidP="0089532A">
            <w:pPr>
              <w:pStyle w:val="Tabletext"/>
              <w:tabs>
                <w:tab w:val="clear" w:pos="1871"/>
                <w:tab w:val="right" w:pos="1851"/>
              </w:tabs>
              <w:spacing w:before="80" w:after="80"/>
              <w:ind w:left="85" w:right="57"/>
              <w:rPr>
                <w:sz w:val="18"/>
              </w:rPr>
            </w:pPr>
            <w:r w:rsidRPr="004046E7">
              <w:rPr>
                <w:sz w:val="18"/>
              </w:rPr>
              <w:t>Limits (kHz)</w:t>
            </w:r>
          </w:p>
        </w:tc>
        <w:tc>
          <w:tcPr>
            <w:tcW w:w="939" w:type="dxa"/>
            <w:tcBorders>
              <w:bottom w:val="single" w:sz="6" w:space="0" w:color="auto"/>
            </w:tcBorders>
          </w:tcPr>
          <w:p w14:paraId="298CD551" w14:textId="77777777" w:rsidR="0089532A" w:rsidRPr="004046E7" w:rsidRDefault="0089532A" w:rsidP="0089532A">
            <w:pPr>
              <w:pStyle w:val="Tabletext"/>
              <w:spacing w:before="80" w:after="80"/>
              <w:jc w:val="center"/>
              <w:rPr>
                <w:sz w:val="18"/>
              </w:rPr>
            </w:pPr>
            <w:r w:rsidRPr="004046E7">
              <w:rPr>
                <w:sz w:val="18"/>
              </w:rPr>
              <w:t>4</w:t>
            </w:r>
            <w:r w:rsidRPr="004046E7">
              <w:rPr>
                <w:rFonts w:ascii="Tms Rmn" w:hAnsi="Tms Rmn"/>
                <w:sz w:val="12"/>
              </w:rPr>
              <w:t> </w:t>
            </w:r>
            <w:r w:rsidRPr="004046E7">
              <w:rPr>
                <w:sz w:val="18"/>
              </w:rPr>
              <w:t>221</w:t>
            </w:r>
          </w:p>
        </w:tc>
        <w:tc>
          <w:tcPr>
            <w:tcW w:w="940" w:type="dxa"/>
            <w:tcBorders>
              <w:bottom w:val="single" w:sz="6" w:space="0" w:color="auto"/>
            </w:tcBorders>
          </w:tcPr>
          <w:p w14:paraId="1AE050B5" w14:textId="77777777" w:rsidR="0089532A" w:rsidRPr="004046E7" w:rsidRDefault="0089532A" w:rsidP="0089532A">
            <w:pPr>
              <w:pStyle w:val="Tabletext"/>
              <w:spacing w:before="80" w:after="80"/>
              <w:jc w:val="center"/>
              <w:rPr>
                <w:sz w:val="18"/>
              </w:rPr>
            </w:pPr>
            <w:r w:rsidRPr="004046E7">
              <w:rPr>
                <w:sz w:val="18"/>
              </w:rPr>
              <w:t>6</w:t>
            </w:r>
            <w:r w:rsidRPr="004046E7">
              <w:rPr>
                <w:rFonts w:ascii="Tms Rmn" w:hAnsi="Tms Rmn"/>
                <w:sz w:val="12"/>
              </w:rPr>
              <w:t> </w:t>
            </w:r>
            <w:r w:rsidRPr="004046E7">
              <w:rPr>
                <w:sz w:val="18"/>
              </w:rPr>
              <w:t>332.5</w:t>
            </w:r>
          </w:p>
        </w:tc>
        <w:tc>
          <w:tcPr>
            <w:tcW w:w="941" w:type="dxa"/>
            <w:tcBorders>
              <w:bottom w:val="single" w:sz="6" w:space="0" w:color="auto"/>
            </w:tcBorders>
          </w:tcPr>
          <w:p w14:paraId="2A84DFC9" w14:textId="77777777" w:rsidR="0089532A" w:rsidRPr="004046E7" w:rsidRDefault="0089532A" w:rsidP="0089532A">
            <w:pPr>
              <w:pStyle w:val="Tabletext"/>
              <w:spacing w:before="80" w:after="80"/>
              <w:jc w:val="center"/>
              <w:rPr>
                <w:sz w:val="18"/>
              </w:rPr>
            </w:pPr>
            <w:r w:rsidRPr="004046E7">
              <w:rPr>
                <w:sz w:val="18"/>
              </w:rPr>
              <w:t>8</w:t>
            </w:r>
            <w:r w:rsidRPr="004046E7">
              <w:rPr>
                <w:rFonts w:ascii="Tms Rmn" w:hAnsi="Tms Rmn"/>
                <w:sz w:val="12"/>
              </w:rPr>
              <w:t> </w:t>
            </w:r>
            <w:r w:rsidRPr="004046E7">
              <w:rPr>
                <w:sz w:val="18"/>
              </w:rPr>
              <w:t>438</w:t>
            </w:r>
          </w:p>
        </w:tc>
        <w:tc>
          <w:tcPr>
            <w:tcW w:w="943" w:type="dxa"/>
            <w:tcBorders>
              <w:bottom w:val="single" w:sz="6" w:space="0" w:color="auto"/>
            </w:tcBorders>
          </w:tcPr>
          <w:p w14:paraId="4689E60E" w14:textId="77777777" w:rsidR="0089532A" w:rsidRPr="004046E7" w:rsidRDefault="0089532A" w:rsidP="0089532A">
            <w:pPr>
              <w:pStyle w:val="Tabletext"/>
              <w:spacing w:before="80" w:after="80"/>
              <w:jc w:val="center"/>
              <w:rPr>
                <w:sz w:val="18"/>
              </w:rPr>
            </w:pPr>
            <w:r w:rsidRPr="004046E7">
              <w:rPr>
                <w:sz w:val="18"/>
              </w:rPr>
              <w:t>12</w:t>
            </w:r>
            <w:r w:rsidRPr="004046E7">
              <w:rPr>
                <w:rFonts w:ascii="Tms Rmn" w:hAnsi="Tms Rmn"/>
                <w:sz w:val="12"/>
              </w:rPr>
              <w:t> </w:t>
            </w:r>
            <w:r w:rsidRPr="004046E7">
              <w:rPr>
                <w:sz w:val="18"/>
              </w:rPr>
              <w:t>658.5</w:t>
            </w:r>
          </w:p>
        </w:tc>
        <w:tc>
          <w:tcPr>
            <w:tcW w:w="941" w:type="dxa"/>
            <w:tcBorders>
              <w:bottom w:val="single" w:sz="6" w:space="0" w:color="auto"/>
            </w:tcBorders>
          </w:tcPr>
          <w:p w14:paraId="334B7E3B" w14:textId="77777777" w:rsidR="0089532A" w:rsidRPr="004046E7" w:rsidRDefault="0089532A" w:rsidP="0089532A">
            <w:pPr>
              <w:pStyle w:val="Tabletext"/>
              <w:spacing w:before="80" w:after="80"/>
              <w:jc w:val="center"/>
              <w:rPr>
                <w:sz w:val="18"/>
              </w:rPr>
            </w:pPr>
            <w:r w:rsidRPr="004046E7">
              <w:rPr>
                <w:sz w:val="18"/>
              </w:rPr>
              <w:t>16</w:t>
            </w:r>
            <w:r w:rsidRPr="004046E7">
              <w:rPr>
                <w:rFonts w:ascii="Tms Rmn" w:hAnsi="Tms Rmn"/>
                <w:sz w:val="12"/>
              </w:rPr>
              <w:t> </w:t>
            </w:r>
            <w:r w:rsidRPr="004046E7">
              <w:rPr>
                <w:sz w:val="18"/>
              </w:rPr>
              <w:t>904.5</w:t>
            </w:r>
          </w:p>
        </w:tc>
        <w:tc>
          <w:tcPr>
            <w:tcW w:w="941" w:type="dxa"/>
            <w:tcBorders>
              <w:bottom w:val="single" w:sz="6" w:space="0" w:color="auto"/>
            </w:tcBorders>
          </w:tcPr>
          <w:p w14:paraId="72365A6C" w14:textId="77777777" w:rsidR="0089532A" w:rsidRPr="004046E7" w:rsidRDefault="0089532A" w:rsidP="0089532A">
            <w:pPr>
              <w:pStyle w:val="Tabletext"/>
              <w:spacing w:before="80" w:after="80"/>
              <w:jc w:val="center"/>
              <w:rPr>
                <w:sz w:val="18"/>
              </w:rPr>
            </w:pPr>
            <w:r w:rsidRPr="004046E7">
              <w:rPr>
                <w:sz w:val="18"/>
              </w:rPr>
              <w:t>19</w:t>
            </w:r>
            <w:r w:rsidRPr="004046E7">
              <w:rPr>
                <w:rFonts w:ascii="Tms Rmn" w:hAnsi="Tms Rmn"/>
                <w:sz w:val="12"/>
              </w:rPr>
              <w:t> </w:t>
            </w:r>
            <w:r w:rsidRPr="004046E7">
              <w:rPr>
                <w:sz w:val="18"/>
              </w:rPr>
              <w:t>705</w:t>
            </w:r>
          </w:p>
        </w:tc>
        <w:tc>
          <w:tcPr>
            <w:tcW w:w="948" w:type="dxa"/>
            <w:tcBorders>
              <w:bottom w:val="single" w:sz="6" w:space="0" w:color="auto"/>
            </w:tcBorders>
          </w:tcPr>
          <w:p w14:paraId="2A37DBE5" w14:textId="77777777" w:rsidR="0089532A" w:rsidRPr="004046E7" w:rsidRDefault="0089532A" w:rsidP="0089532A">
            <w:pPr>
              <w:pStyle w:val="Tabletext"/>
              <w:spacing w:before="80" w:after="80"/>
              <w:jc w:val="center"/>
              <w:rPr>
                <w:sz w:val="18"/>
              </w:rPr>
            </w:pPr>
            <w:r w:rsidRPr="004046E7">
              <w:rPr>
                <w:sz w:val="18"/>
              </w:rPr>
              <w:t>22</w:t>
            </w:r>
            <w:r w:rsidRPr="004046E7">
              <w:rPr>
                <w:rFonts w:ascii="Tms Rmn" w:hAnsi="Tms Rmn"/>
                <w:sz w:val="12"/>
              </w:rPr>
              <w:t> </w:t>
            </w:r>
            <w:r w:rsidRPr="004046E7">
              <w:rPr>
                <w:sz w:val="18"/>
              </w:rPr>
              <w:t>445.5</w:t>
            </w:r>
          </w:p>
        </w:tc>
        <w:tc>
          <w:tcPr>
            <w:tcW w:w="941" w:type="dxa"/>
            <w:tcBorders>
              <w:bottom w:val="single" w:sz="6" w:space="0" w:color="auto"/>
            </w:tcBorders>
          </w:tcPr>
          <w:p w14:paraId="3BFBA101" w14:textId="77777777" w:rsidR="0089532A" w:rsidRPr="004046E7" w:rsidRDefault="0089532A" w:rsidP="0089532A">
            <w:pPr>
              <w:pStyle w:val="Tabletext"/>
              <w:spacing w:before="80" w:after="80"/>
              <w:jc w:val="center"/>
              <w:rPr>
                <w:sz w:val="18"/>
              </w:rPr>
            </w:pPr>
            <w:r w:rsidRPr="004046E7">
              <w:rPr>
                <w:sz w:val="18"/>
              </w:rPr>
              <w:t>26</w:t>
            </w:r>
            <w:r w:rsidRPr="004046E7">
              <w:rPr>
                <w:rFonts w:ascii="Tms Rmn" w:hAnsi="Tms Rmn"/>
                <w:sz w:val="12"/>
              </w:rPr>
              <w:t> </w:t>
            </w:r>
            <w:r w:rsidRPr="004046E7">
              <w:rPr>
                <w:sz w:val="18"/>
              </w:rPr>
              <w:t>122.5</w:t>
            </w:r>
          </w:p>
        </w:tc>
      </w:tr>
      <w:tr w:rsidR="0089532A" w:rsidRPr="004046E7" w14:paraId="3188B6D4" w14:textId="77777777" w:rsidTr="00AE6C9B">
        <w:tblPrEx>
          <w:tblLook w:val="0000" w:firstRow="0" w:lastRow="0" w:firstColumn="0" w:lastColumn="0" w:noHBand="0" w:noVBand="0"/>
        </w:tblPrEx>
        <w:trPr>
          <w:jc w:val="center"/>
        </w:trPr>
        <w:tc>
          <w:tcPr>
            <w:tcW w:w="2111" w:type="dxa"/>
            <w:tcBorders>
              <w:bottom w:val="single" w:sz="6" w:space="0" w:color="auto"/>
            </w:tcBorders>
          </w:tcPr>
          <w:p w14:paraId="5AEB5DAC" w14:textId="77777777" w:rsidR="0089532A" w:rsidRPr="004046E7" w:rsidRDefault="0089532A" w:rsidP="0089532A">
            <w:pPr>
              <w:pStyle w:val="Tabletext"/>
              <w:tabs>
                <w:tab w:val="clear" w:pos="1871"/>
                <w:tab w:val="right" w:pos="1851"/>
              </w:tabs>
              <w:ind w:left="85" w:right="57"/>
              <w:rPr>
                <w:sz w:val="18"/>
              </w:rPr>
            </w:pPr>
            <w:r w:rsidRPr="004046E7">
              <w:rPr>
                <w:sz w:val="18"/>
              </w:rPr>
              <w:t>Frequencies assignable for wide</w:t>
            </w:r>
            <w:r w:rsidRPr="004046E7">
              <w:rPr>
                <w:sz w:val="18"/>
              </w:rPr>
              <w:noBreakHyphen/>
              <w:t>band systems, facsimile, special and data transmission systems and direct-printing telegraphy systems</w:t>
            </w:r>
          </w:p>
          <w:p w14:paraId="12757A09" w14:textId="77777777" w:rsidR="0089532A" w:rsidRPr="004046E7" w:rsidRDefault="0089532A" w:rsidP="0089532A">
            <w:pPr>
              <w:pStyle w:val="Tabletext"/>
              <w:tabs>
                <w:tab w:val="clear" w:pos="1871"/>
                <w:tab w:val="right" w:pos="1851"/>
              </w:tabs>
              <w:ind w:left="85" w:right="57"/>
              <w:jc w:val="right"/>
              <w:rPr>
                <w:i/>
                <w:iCs/>
                <w:sz w:val="18"/>
              </w:rPr>
            </w:pPr>
            <w:r w:rsidRPr="004046E7">
              <w:rPr>
                <w:i/>
                <w:iCs/>
                <w:sz w:val="18"/>
              </w:rPr>
              <w:t>m) p)</w:t>
            </w:r>
            <w:ins w:id="32" w:author="USA" w:date="2019-02-04T07:31:00Z">
              <w:r w:rsidR="00035EE4">
                <w:rPr>
                  <w:i/>
                  <w:iCs/>
                  <w:sz w:val="18"/>
                </w:rPr>
                <w:t xml:space="preserve"> </w:t>
              </w:r>
              <w:proofErr w:type="gramStart"/>
              <w:r w:rsidR="00035EE4">
                <w:rPr>
                  <w:i/>
                  <w:iCs/>
                  <w:sz w:val="18"/>
                </w:rPr>
                <w:t xml:space="preserve">pp) </w:t>
              </w:r>
            </w:ins>
            <w:r>
              <w:rPr>
                <w:i/>
                <w:iCs/>
                <w:sz w:val="18"/>
              </w:rPr>
              <w:t xml:space="preserve"> s</w:t>
            </w:r>
            <w:proofErr w:type="gramEnd"/>
            <w:r>
              <w:rPr>
                <w:i/>
                <w:iCs/>
                <w:sz w:val="18"/>
              </w:rPr>
              <w:t>)</w:t>
            </w:r>
            <w:r w:rsidR="0006613E">
              <w:rPr>
                <w:i/>
                <w:iCs/>
                <w:sz w:val="18"/>
              </w:rPr>
              <w:t xml:space="preserve">  </w:t>
            </w:r>
          </w:p>
        </w:tc>
        <w:tc>
          <w:tcPr>
            <w:tcW w:w="939" w:type="dxa"/>
            <w:tcBorders>
              <w:bottom w:val="single" w:sz="6" w:space="0" w:color="auto"/>
            </w:tcBorders>
          </w:tcPr>
          <w:p w14:paraId="3FD769FC" w14:textId="77777777" w:rsidR="0089532A" w:rsidRPr="004046E7" w:rsidRDefault="0089532A" w:rsidP="0089532A">
            <w:pPr>
              <w:pStyle w:val="Tabletext"/>
              <w:jc w:val="center"/>
              <w:rPr>
                <w:sz w:val="18"/>
              </w:rPr>
            </w:pPr>
          </w:p>
        </w:tc>
        <w:tc>
          <w:tcPr>
            <w:tcW w:w="940" w:type="dxa"/>
            <w:tcBorders>
              <w:bottom w:val="single" w:sz="6" w:space="0" w:color="auto"/>
            </w:tcBorders>
          </w:tcPr>
          <w:p w14:paraId="4609C3A9" w14:textId="77777777" w:rsidR="0089532A" w:rsidRPr="004046E7" w:rsidRDefault="0089532A" w:rsidP="0089532A">
            <w:pPr>
              <w:pStyle w:val="Tabletext"/>
              <w:jc w:val="center"/>
              <w:rPr>
                <w:sz w:val="18"/>
              </w:rPr>
            </w:pPr>
          </w:p>
        </w:tc>
        <w:tc>
          <w:tcPr>
            <w:tcW w:w="941" w:type="dxa"/>
            <w:tcBorders>
              <w:bottom w:val="single" w:sz="6" w:space="0" w:color="auto"/>
            </w:tcBorders>
          </w:tcPr>
          <w:p w14:paraId="7FA3FF6F" w14:textId="77777777" w:rsidR="0089532A" w:rsidRPr="004046E7" w:rsidRDefault="0089532A" w:rsidP="0089532A">
            <w:pPr>
              <w:pStyle w:val="Tabletext"/>
              <w:jc w:val="center"/>
              <w:rPr>
                <w:sz w:val="18"/>
              </w:rPr>
            </w:pPr>
          </w:p>
        </w:tc>
        <w:tc>
          <w:tcPr>
            <w:tcW w:w="943" w:type="dxa"/>
            <w:tcBorders>
              <w:bottom w:val="single" w:sz="6" w:space="0" w:color="auto"/>
            </w:tcBorders>
          </w:tcPr>
          <w:p w14:paraId="518B4BBF" w14:textId="77777777" w:rsidR="0089532A" w:rsidRPr="004046E7" w:rsidRDefault="0089532A" w:rsidP="0089532A">
            <w:pPr>
              <w:pStyle w:val="Tabletext"/>
              <w:jc w:val="center"/>
              <w:rPr>
                <w:sz w:val="18"/>
              </w:rPr>
            </w:pPr>
          </w:p>
        </w:tc>
        <w:tc>
          <w:tcPr>
            <w:tcW w:w="941" w:type="dxa"/>
            <w:tcBorders>
              <w:bottom w:val="single" w:sz="6" w:space="0" w:color="auto"/>
            </w:tcBorders>
          </w:tcPr>
          <w:p w14:paraId="67E5B321" w14:textId="77777777" w:rsidR="0089532A" w:rsidRPr="004046E7" w:rsidRDefault="0089532A" w:rsidP="0089532A">
            <w:pPr>
              <w:pStyle w:val="Tabletext"/>
              <w:jc w:val="center"/>
              <w:rPr>
                <w:sz w:val="18"/>
              </w:rPr>
            </w:pPr>
          </w:p>
        </w:tc>
        <w:tc>
          <w:tcPr>
            <w:tcW w:w="941" w:type="dxa"/>
            <w:tcBorders>
              <w:bottom w:val="single" w:sz="6" w:space="0" w:color="auto"/>
            </w:tcBorders>
          </w:tcPr>
          <w:p w14:paraId="7215E389" w14:textId="77777777" w:rsidR="0089532A" w:rsidRPr="004046E7" w:rsidRDefault="0089532A" w:rsidP="0089532A">
            <w:pPr>
              <w:pStyle w:val="Tabletext"/>
              <w:jc w:val="center"/>
              <w:rPr>
                <w:sz w:val="18"/>
              </w:rPr>
            </w:pPr>
          </w:p>
        </w:tc>
        <w:tc>
          <w:tcPr>
            <w:tcW w:w="948" w:type="dxa"/>
            <w:tcBorders>
              <w:bottom w:val="single" w:sz="6" w:space="0" w:color="auto"/>
            </w:tcBorders>
          </w:tcPr>
          <w:p w14:paraId="4CC6E3D9" w14:textId="77777777" w:rsidR="0089532A" w:rsidRPr="004046E7" w:rsidRDefault="0089532A" w:rsidP="0089532A">
            <w:pPr>
              <w:pStyle w:val="Tabletext"/>
              <w:jc w:val="center"/>
              <w:rPr>
                <w:sz w:val="18"/>
              </w:rPr>
            </w:pPr>
          </w:p>
        </w:tc>
        <w:tc>
          <w:tcPr>
            <w:tcW w:w="941" w:type="dxa"/>
            <w:tcBorders>
              <w:bottom w:val="single" w:sz="6" w:space="0" w:color="auto"/>
            </w:tcBorders>
          </w:tcPr>
          <w:p w14:paraId="051FD706" w14:textId="77777777" w:rsidR="0089532A" w:rsidRPr="004046E7" w:rsidRDefault="0089532A" w:rsidP="0089532A">
            <w:pPr>
              <w:pStyle w:val="Tabletext"/>
              <w:jc w:val="center"/>
              <w:rPr>
                <w:sz w:val="18"/>
              </w:rPr>
            </w:pPr>
          </w:p>
        </w:tc>
      </w:tr>
      <w:tr w:rsidR="0089532A" w:rsidRPr="004046E7" w14:paraId="4462C84A" w14:textId="77777777" w:rsidTr="00261894">
        <w:tblPrEx>
          <w:tblLook w:val="0000" w:firstRow="0" w:lastRow="0" w:firstColumn="0" w:lastColumn="0" w:noHBand="0" w:noVBand="0"/>
        </w:tblPrEx>
        <w:trPr>
          <w:jc w:val="center"/>
        </w:trPr>
        <w:tc>
          <w:tcPr>
            <w:tcW w:w="2111" w:type="dxa"/>
          </w:tcPr>
          <w:p w14:paraId="64DABEF3" w14:textId="77777777" w:rsidR="0089532A" w:rsidRPr="004046E7" w:rsidRDefault="0089532A" w:rsidP="0089532A">
            <w:pPr>
              <w:pStyle w:val="Tabletext"/>
              <w:tabs>
                <w:tab w:val="clear" w:pos="1871"/>
                <w:tab w:val="right" w:pos="1851"/>
              </w:tabs>
              <w:ind w:left="85" w:right="57"/>
              <w:rPr>
                <w:sz w:val="18"/>
              </w:rPr>
            </w:pPr>
            <w:r w:rsidRPr="004046E7">
              <w:rPr>
                <w:sz w:val="18"/>
              </w:rPr>
              <w:lastRenderedPageBreak/>
              <w:t>Limits (kHz)</w:t>
            </w:r>
          </w:p>
        </w:tc>
        <w:tc>
          <w:tcPr>
            <w:tcW w:w="939" w:type="dxa"/>
          </w:tcPr>
          <w:p w14:paraId="36DC6B9C" w14:textId="77777777" w:rsidR="0089532A" w:rsidRPr="004046E7" w:rsidRDefault="0089532A" w:rsidP="0089532A">
            <w:pPr>
              <w:pStyle w:val="Tabletext"/>
              <w:jc w:val="center"/>
              <w:rPr>
                <w:sz w:val="18"/>
              </w:rPr>
            </w:pPr>
            <w:r w:rsidRPr="004046E7">
              <w:rPr>
                <w:sz w:val="18"/>
              </w:rPr>
              <w:t>4</w:t>
            </w:r>
            <w:r w:rsidRPr="004046E7">
              <w:rPr>
                <w:rFonts w:ascii="Tms Rmn" w:hAnsi="Tms Rmn"/>
                <w:sz w:val="12"/>
              </w:rPr>
              <w:t> </w:t>
            </w:r>
            <w:r w:rsidRPr="004046E7">
              <w:rPr>
                <w:sz w:val="18"/>
              </w:rPr>
              <w:t>351</w:t>
            </w:r>
          </w:p>
        </w:tc>
        <w:tc>
          <w:tcPr>
            <w:tcW w:w="940" w:type="dxa"/>
          </w:tcPr>
          <w:p w14:paraId="411918C3" w14:textId="77777777" w:rsidR="0089532A" w:rsidRPr="004046E7" w:rsidRDefault="0089532A" w:rsidP="0089532A">
            <w:pPr>
              <w:pStyle w:val="Tabletext"/>
              <w:jc w:val="center"/>
              <w:rPr>
                <w:sz w:val="18"/>
              </w:rPr>
            </w:pPr>
            <w:r w:rsidRPr="004046E7">
              <w:rPr>
                <w:sz w:val="18"/>
              </w:rPr>
              <w:t>6</w:t>
            </w:r>
            <w:r w:rsidRPr="004046E7">
              <w:rPr>
                <w:rFonts w:ascii="Tms Rmn" w:hAnsi="Tms Rmn"/>
                <w:sz w:val="12"/>
              </w:rPr>
              <w:t> </w:t>
            </w:r>
            <w:r w:rsidRPr="004046E7">
              <w:rPr>
                <w:sz w:val="18"/>
              </w:rPr>
              <w:t>501</w:t>
            </w:r>
          </w:p>
        </w:tc>
        <w:tc>
          <w:tcPr>
            <w:tcW w:w="941" w:type="dxa"/>
          </w:tcPr>
          <w:p w14:paraId="7AD7C98D" w14:textId="77777777" w:rsidR="0089532A" w:rsidRPr="004046E7" w:rsidRDefault="0089532A" w:rsidP="0089532A">
            <w:pPr>
              <w:pStyle w:val="Tabletext"/>
              <w:jc w:val="center"/>
              <w:rPr>
                <w:sz w:val="18"/>
              </w:rPr>
            </w:pPr>
            <w:r w:rsidRPr="004046E7">
              <w:rPr>
                <w:sz w:val="18"/>
              </w:rPr>
              <w:t>8</w:t>
            </w:r>
            <w:r w:rsidRPr="004046E7">
              <w:rPr>
                <w:rFonts w:ascii="Tms Rmn" w:hAnsi="Tms Rmn"/>
                <w:sz w:val="12"/>
              </w:rPr>
              <w:t> </w:t>
            </w:r>
            <w:r w:rsidRPr="004046E7">
              <w:rPr>
                <w:sz w:val="18"/>
              </w:rPr>
              <w:t>707</w:t>
            </w:r>
          </w:p>
        </w:tc>
        <w:tc>
          <w:tcPr>
            <w:tcW w:w="943" w:type="dxa"/>
          </w:tcPr>
          <w:p w14:paraId="435C28D3" w14:textId="77777777" w:rsidR="0089532A" w:rsidRPr="004046E7" w:rsidRDefault="0089532A" w:rsidP="0089532A">
            <w:pPr>
              <w:pStyle w:val="Tabletext"/>
              <w:jc w:val="center"/>
              <w:rPr>
                <w:sz w:val="18"/>
              </w:rPr>
            </w:pPr>
            <w:r w:rsidRPr="004046E7">
              <w:rPr>
                <w:sz w:val="18"/>
              </w:rPr>
              <w:t>13</w:t>
            </w:r>
            <w:r w:rsidRPr="004046E7">
              <w:rPr>
                <w:rFonts w:ascii="Tms Rmn" w:hAnsi="Tms Rmn"/>
                <w:sz w:val="12"/>
              </w:rPr>
              <w:t> </w:t>
            </w:r>
            <w:r w:rsidRPr="004046E7">
              <w:rPr>
                <w:sz w:val="18"/>
              </w:rPr>
              <w:t>077</w:t>
            </w:r>
          </w:p>
        </w:tc>
        <w:tc>
          <w:tcPr>
            <w:tcW w:w="941" w:type="dxa"/>
          </w:tcPr>
          <w:p w14:paraId="4196F135" w14:textId="77777777" w:rsidR="0089532A" w:rsidRPr="004046E7" w:rsidRDefault="0089532A" w:rsidP="0089532A">
            <w:pPr>
              <w:pStyle w:val="Tabletext"/>
              <w:jc w:val="center"/>
              <w:rPr>
                <w:sz w:val="18"/>
              </w:rPr>
            </w:pPr>
            <w:r w:rsidRPr="004046E7">
              <w:rPr>
                <w:sz w:val="18"/>
              </w:rPr>
              <w:t>17</w:t>
            </w:r>
            <w:r w:rsidRPr="004046E7">
              <w:rPr>
                <w:rFonts w:ascii="Tms Rmn" w:hAnsi="Tms Rmn"/>
                <w:sz w:val="12"/>
              </w:rPr>
              <w:t> </w:t>
            </w:r>
            <w:r w:rsidRPr="004046E7">
              <w:rPr>
                <w:sz w:val="18"/>
              </w:rPr>
              <w:t>242</w:t>
            </w:r>
          </w:p>
        </w:tc>
        <w:tc>
          <w:tcPr>
            <w:tcW w:w="941" w:type="dxa"/>
          </w:tcPr>
          <w:p w14:paraId="56B04DD4" w14:textId="77777777" w:rsidR="0089532A" w:rsidRPr="004046E7" w:rsidRDefault="0089532A" w:rsidP="0089532A">
            <w:pPr>
              <w:pStyle w:val="Tabletext"/>
              <w:jc w:val="center"/>
              <w:rPr>
                <w:sz w:val="18"/>
              </w:rPr>
            </w:pPr>
            <w:r w:rsidRPr="004046E7">
              <w:rPr>
                <w:sz w:val="18"/>
              </w:rPr>
              <w:t>19</w:t>
            </w:r>
            <w:r w:rsidRPr="004046E7">
              <w:rPr>
                <w:rFonts w:ascii="Tms Rmn" w:hAnsi="Tms Rmn"/>
                <w:sz w:val="12"/>
              </w:rPr>
              <w:t> </w:t>
            </w:r>
            <w:r w:rsidRPr="004046E7">
              <w:rPr>
                <w:sz w:val="18"/>
              </w:rPr>
              <w:t>755</w:t>
            </w:r>
          </w:p>
        </w:tc>
        <w:tc>
          <w:tcPr>
            <w:tcW w:w="948" w:type="dxa"/>
          </w:tcPr>
          <w:p w14:paraId="44A6941C" w14:textId="77777777" w:rsidR="0089532A" w:rsidRPr="004046E7" w:rsidRDefault="0089532A" w:rsidP="0089532A">
            <w:pPr>
              <w:pStyle w:val="Tabletext"/>
              <w:jc w:val="center"/>
              <w:rPr>
                <w:sz w:val="18"/>
              </w:rPr>
            </w:pPr>
            <w:r w:rsidRPr="004046E7">
              <w:rPr>
                <w:sz w:val="18"/>
              </w:rPr>
              <w:t>22</w:t>
            </w:r>
            <w:r w:rsidRPr="004046E7">
              <w:rPr>
                <w:rFonts w:ascii="Tms Rmn" w:hAnsi="Tms Rmn"/>
                <w:sz w:val="12"/>
              </w:rPr>
              <w:t> </w:t>
            </w:r>
            <w:r w:rsidRPr="004046E7">
              <w:rPr>
                <w:sz w:val="18"/>
              </w:rPr>
              <w:t>696</w:t>
            </w:r>
          </w:p>
        </w:tc>
        <w:tc>
          <w:tcPr>
            <w:tcW w:w="941" w:type="dxa"/>
          </w:tcPr>
          <w:p w14:paraId="458CC4B2" w14:textId="77777777" w:rsidR="0089532A" w:rsidRPr="004046E7" w:rsidRDefault="0089532A" w:rsidP="0089532A">
            <w:pPr>
              <w:pStyle w:val="Tabletext"/>
              <w:jc w:val="center"/>
              <w:rPr>
                <w:sz w:val="18"/>
              </w:rPr>
            </w:pPr>
            <w:r w:rsidRPr="004046E7">
              <w:rPr>
                <w:sz w:val="18"/>
              </w:rPr>
              <w:t>26</w:t>
            </w:r>
            <w:r w:rsidRPr="004046E7">
              <w:rPr>
                <w:rFonts w:ascii="Tms Rmn" w:hAnsi="Tms Rmn"/>
                <w:sz w:val="12"/>
              </w:rPr>
              <w:t> </w:t>
            </w:r>
            <w:r w:rsidRPr="004046E7">
              <w:rPr>
                <w:sz w:val="18"/>
              </w:rPr>
              <w:t>145</w:t>
            </w:r>
          </w:p>
        </w:tc>
      </w:tr>
      <w:tr w:rsidR="00261894" w:rsidRPr="004046E7" w14:paraId="091078C9" w14:textId="77777777" w:rsidTr="003419B6">
        <w:tblPrEx>
          <w:tblLook w:val="0000" w:firstRow="0" w:lastRow="0" w:firstColumn="0" w:lastColumn="0" w:noHBand="0" w:noVBand="0"/>
        </w:tblPrEx>
        <w:trPr>
          <w:jc w:val="center"/>
        </w:trPr>
        <w:tc>
          <w:tcPr>
            <w:tcW w:w="2111" w:type="dxa"/>
            <w:tcBorders>
              <w:bottom w:val="single" w:sz="6" w:space="0" w:color="auto"/>
            </w:tcBorders>
          </w:tcPr>
          <w:p w14:paraId="1CAAA0BE" w14:textId="77777777" w:rsidR="00261894" w:rsidRPr="004046E7" w:rsidRDefault="00261894" w:rsidP="003419B6">
            <w:pPr>
              <w:pStyle w:val="Tabletext"/>
              <w:tabs>
                <w:tab w:val="clear" w:pos="1871"/>
                <w:tab w:val="right" w:pos="1851"/>
              </w:tabs>
              <w:spacing w:before="80" w:after="80"/>
              <w:ind w:left="85" w:right="57"/>
              <w:rPr>
                <w:sz w:val="18"/>
              </w:rPr>
            </w:pPr>
            <w:r>
              <w:rPr>
                <w:sz w:val="18"/>
              </w:rPr>
              <w:t>…</w:t>
            </w:r>
          </w:p>
        </w:tc>
        <w:tc>
          <w:tcPr>
            <w:tcW w:w="939" w:type="dxa"/>
            <w:tcBorders>
              <w:bottom w:val="single" w:sz="6" w:space="0" w:color="auto"/>
            </w:tcBorders>
          </w:tcPr>
          <w:p w14:paraId="58E5550A" w14:textId="77777777" w:rsidR="00261894" w:rsidRPr="004046E7" w:rsidRDefault="00261894" w:rsidP="003419B6">
            <w:pPr>
              <w:pStyle w:val="Tabletext"/>
              <w:spacing w:before="80" w:after="80"/>
              <w:jc w:val="center"/>
              <w:rPr>
                <w:sz w:val="18"/>
              </w:rPr>
            </w:pPr>
            <w:r w:rsidRPr="00582C32">
              <w:rPr>
                <w:sz w:val="18"/>
              </w:rPr>
              <w:t>…</w:t>
            </w:r>
          </w:p>
        </w:tc>
        <w:tc>
          <w:tcPr>
            <w:tcW w:w="940" w:type="dxa"/>
            <w:tcBorders>
              <w:bottom w:val="single" w:sz="6" w:space="0" w:color="auto"/>
            </w:tcBorders>
          </w:tcPr>
          <w:p w14:paraId="70FC4D6D"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1A3344E9" w14:textId="77777777" w:rsidR="00261894" w:rsidRPr="004046E7" w:rsidRDefault="00261894" w:rsidP="003419B6">
            <w:pPr>
              <w:pStyle w:val="Tabletext"/>
              <w:spacing w:before="80" w:after="80"/>
              <w:jc w:val="center"/>
              <w:rPr>
                <w:sz w:val="18"/>
              </w:rPr>
            </w:pPr>
            <w:r w:rsidRPr="00582C32">
              <w:rPr>
                <w:sz w:val="18"/>
              </w:rPr>
              <w:t>…</w:t>
            </w:r>
          </w:p>
        </w:tc>
        <w:tc>
          <w:tcPr>
            <w:tcW w:w="943" w:type="dxa"/>
            <w:tcBorders>
              <w:bottom w:val="single" w:sz="6" w:space="0" w:color="auto"/>
            </w:tcBorders>
          </w:tcPr>
          <w:p w14:paraId="3BE7714A"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38F20B22"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38A1FCBB" w14:textId="77777777" w:rsidR="00261894" w:rsidRPr="004046E7" w:rsidRDefault="00261894" w:rsidP="003419B6">
            <w:pPr>
              <w:pStyle w:val="Tabletext"/>
              <w:spacing w:before="80" w:after="80"/>
              <w:jc w:val="center"/>
              <w:rPr>
                <w:sz w:val="18"/>
              </w:rPr>
            </w:pPr>
            <w:r w:rsidRPr="00582C32">
              <w:rPr>
                <w:sz w:val="18"/>
              </w:rPr>
              <w:t>…</w:t>
            </w:r>
          </w:p>
        </w:tc>
        <w:tc>
          <w:tcPr>
            <w:tcW w:w="948" w:type="dxa"/>
            <w:tcBorders>
              <w:bottom w:val="single" w:sz="6" w:space="0" w:color="auto"/>
            </w:tcBorders>
          </w:tcPr>
          <w:p w14:paraId="3969628F" w14:textId="77777777" w:rsidR="00261894" w:rsidRPr="004046E7" w:rsidRDefault="00261894" w:rsidP="003419B6">
            <w:pPr>
              <w:pStyle w:val="Tabletext"/>
              <w:spacing w:before="80" w:after="80"/>
              <w:jc w:val="center"/>
              <w:rPr>
                <w:sz w:val="18"/>
              </w:rPr>
            </w:pPr>
            <w:r w:rsidRPr="00582C32">
              <w:rPr>
                <w:sz w:val="18"/>
              </w:rPr>
              <w:t>…</w:t>
            </w:r>
          </w:p>
        </w:tc>
        <w:tc>
          <w:tcPr>
            <w:tcW w:w="941" w:type="dxa"/>
            <w:tcBorders>
              <w:bottom w:val="single" w:sz="6" w:space="0" w:color="auto"/>
            </w:tcBorders>
          </w:tcPr>
          <w:p w14:paraId="1AF6CC83" w14:textId="77777777" w:rsidR="00261894" w:rsidRPr="004046E7" w:rsidRDefault="00261894" w:rsidP="003419B6">
            <w:pPr>
              <w:pStyle w:val="Tabletext"/>
              <w:spacing w:before="80" w:after="80"/>
              <w:jc w:val="center"/>
              <w:rPr>
                <w:sz w:val="18"/>
              </w:rPr>
            </w:pPr>
            <w:r w:rsidRPr="00582C32">
              <w:rPr>
                <w:sz w:val="18"/>
              </w:rPr>
              <w:t>…</w:t>
            </w:r>
          </w:p>
        </w:tc>
      </w:tr>
    </w:tbl>
    <w:p w14:paraId="57F67D87" w14:textId="77777777" w:rsidR="00261894" w:rsidRPr="000076C5" w:rsidRDefault="00261894" w:rsidP="000076C5">
      <w:pPr>
        <w:pStyle w:val="Tablelegend"/>
        <w:ind w:left="284" w:hanging="284"/>
        <w:rPr>
          <w:i/>
          <w:iCs/>
        </w:rPr>
      </w:pPr>
      <w:r w:rsidRPr="000076C5">
        <w:rPr>
          <w:i/>
          <w:iCs/>
        </w:rPr>
        <w:t>…</w:t>
      </w:r>
    </w:p>
    <w:p w14:paraId="263A7AF6" w14:textId="77777777" w:rsidR="00FD57A0" w:rsidRDefault="00FD57A0" w:rsidP="00FD57A0">
      <w:pPr>
        <w:pStyle w:val="Tablelegend"/>
        <w:ind w:left="284" w:hanging="284"/>
        <w:rPr>
          <w:ins w:id="33" w:author="USA" w:date="2019-02-04T07:43:00Z"/>
        </w:rPr>
      </w:pPr>
      <w:ins w:id="34" w:author="USA" w:date="2019-02-04T07:43:00Z">
        <w:r w:rsidRPr="00261894">
          <w:rPr>
            <w:i/>
            <w:iCs/>
          </w:rPr>
          <w:t>pp)</w:t>
        </w:r>
        <w:r w:rsidRPr="00261894">
          <w:tab/>
        </w:r>
        <w:r w:rsidRPr="004046E7">
          <w:tab/>
        </w:r>
        <w:r w:rsidRPr="00FD57A0">
          <w:rPr>
            <w:iCs/>
          </w:rPr>
          <w:t>Th</w:t>
        </w:r>
        <w:r w:rsidRPr="00FD57A0">
          <w:rPr>
            <w:iCs/>
            <w:lang w:eastAsia="zh-CN"/>
          </w:rPr>
          <w:t>ese</w:t>
        </w:r>
        <w:r w:rsidRPr="00FD57A0">
          <w:t xml:space="preserve"> </w:t>
        </w:r>
        <w:r w:rsidRPr="00261894">
          <w:t>sub-band</w:t>
        </w:r>
        <w:r w:rsidRPr="00261894">
          <w:rPr>
            <w:lang w:eastAsia="zh-CN"/>
          </w:rPr>
          <w:t>s are</w:t>
        </w:r>
      </w:ins>
      <w:ins w:id="35" w:author="USA" w:date="2019-02-04T07:46:00Z">
        <w:r>
          <w:rPr>
            <w:lang w:eastAsia="zh-CN"/>
          </w:rPr>
          <w:t xml:space="preserve"> </w:t>
        </w:r>
      </w:ins>
      <w:ins w:id="36" w:author="USA" w:date="2019-02-04T07:48:00Z">
        <w:r>
          <w:rPr>
            <w:lang w:eastAsia="zh-CN"/>
          </w:rPr>
          <w:t xml:space="preserve">also </w:t>
        </w:r>
      </w:ins>
      <w:ins w:id="37" w:author="USA" w:date="2019-02-04T07:43:00Z">
        <w:r w:rsidRPr="00261894">
          <w:t>designated for</w:t>
        </w:r>
      </w:ins>
      <w:ins w:id="38" w:author="USA" w:date="2019-02-04T07:47:00Z">
        <w:r w:rsidRPr="00FD57A0">
          <w:t xml:space="preserve"> </w:t>
        </w:r>
        <w:r>
          <w:t xml:space="preserve">digitally modulated emissions in the maritime mobile </w:t>
        </w:r>
        <w:proofErr w:type="gramStart"/>
        <w:r>
          <w:t xml:space="preserve">service </w:t>
        </w:r>
      </w:ins>
      <w:ins w:id="39" w:author="USA" w:date="2019-02-04T07:43:00Z">
        <w:r w:rsidRPr="00261894">
          <w:t xml:space="preserve"> </w:t>
        </w:r>
      </w:ins>
      <w:ins w:id="40" w:author="USA" w:date="2019-02-04T07:48:00Z">
        <w:r>
          <w:t>for</w:t>
        </w:r>
        <w:proofErr w:type="gramEnd"/>
        <w:r>
          <w:t xml:space="preserve"> the transmission of </w:t>
        </w:r>
      </w:ins>
      <w:ins w:id="41" w:author="USA" w:date="2019-02-04T07:43:00Z">
        <w:r w:rsidRPr="00261894">
          <w:rPr>
            <w:lang w:eastAsia="zh-CN"/>
          </w:rPr>
          <w:t xml:space="preserve">NAVDAT </w:t>
        </w:r>
      </w:ins>
      <w:ins w:id="42" w:author="USA" w:date="2019-02-04T07:48:00Z">
        <w:r>
          <w:rPr>
            <w:lang w:eastAsia="zh-CN"/>
          </w:rPr>
          <w:t>type information</w:t>
        </w:r>
      </w:ins>
      <w:ins w:id="43" w:author="USA" w:date="2019-02-04T07:43:00Z">
        <w:r w:rsidRPr="00261894">
          <w:t xml:space="preserve"> as described in </w:t>
        </w:r>
        <w:r w:rsidRPr="00261894">
          <w:rPr>
            <w:szCs w:val="22"/>
          </w:rPr>
          <w:t xml:space="preserve">the most recent version of </w:t>
        </w:r>
        <w:r w:rsidRPr="00261894">
          <w:t>Recommendation ITU</w:t>
        </w:r>
        <w:r w:rsidRPr="00261894">
          <w:noBreakHyphen/>
          <w:t>R M.</w:t>
        </w:r>
        <w:r w:rsidRPr="00261894">
          <w:rPr>
            <w:lang w:eastAsia="zh-CN"/>
          </w:rPr>
          <w:t>205</w:t>
        </w:r>
        <w:r w:rsidRPr="00261894">
          <w:t>8.</w:t>
        </w:r>
      </w:ins>
    </w:p>
    <w:p w14:paraId="2C8BFDD2" w14:textId="77777777" w:rsidR="00FD57A0" w:rsidRDefault="00FD57A0" w:rsidP="00261894">
      <w:pPr>
        <w:pStyle w:val="Tablelegend"/>
        <w:ind w:left="284" w:hanging="284"/>
      </w:pPr>
    </w:p>
    <w:p w14:paraId="11951B96" w14:textId="77777777" w:rsidR="000076C5" w:rsidRPr="000076C5" w:rsidRDefault="000076C5" w:rsidP="000076C5">
      <w:pPr>
        <w:pStyle w:val="Tablelegend"/>
        <w:ind w:left="284" w:hanging="284"/>
        <w:rPr>
          <w:i/>
          <w:iCs/>
        </w:rPr>
      </w:pPr>
      <w:r w:rsidRPr="000076C5">
        <w:rPr>
          <w:i/>
          <w:iCs/>
        </w:rPr>
        <w:t>…</w:t>
      </w:r>
    </w:p>
    <w:p w14:paraId="2050091C" w14:textId="77777777" w:rsidR="00D62B58" w:rsidRDefault="0089532A">
      <w:pPr>
        <w:pStyle w:val="Reasons"/>
      </w:pPr>
      <w:r>
        <w:rPr>
          <w:b/>
        </w:rPr>
        <w:t>Reasons:</w:t>
      </w:r>
      <w:r>
        <w:tab/>
      </w:r>
      <w:r w:rsidR="00DD2494">
        <w:t xml:space="preserve">Identification in the RR Appendix </w:t>
      </w:r>
      <w:r w:rsidR="00DD2494" w:rsidRPr="0006613E">
        <w:rPr>
          <w:b/>
        </w:rPr>
        <w:t>17</w:t>
      </w:r>
      <w:r w:rsidR="00DD2494">
        <w:t xml:space="preserve"> of the frequencies which could be used for the NAVDAT system in HF. Those frequencies are </w:t>
      </w:r>
      <w:r w:rsidR="00FD57A0">
        <w:t>described</w:t>
      </w:r>
      <w:r w:rsidR="00DD2494">
        <w:t xml:space="preserve"> in Recommendation ITU-R </w:t>
      </w:r>
      <w:r w:rsidR="00FA40B0">
        <w:t>M.</w:t>
      </w:r>
      <w:r w:rsidR="00DD2494">
        <w:t>2058</w:t>
      </w:r>
      <w:r w:rsidR="00BD064D">
        <w:t>.</w:t>
      </w:r>
    </w:p>
    <w:p w14:paraId="397A32D1" w14:textId="77777777" w:rsidR="00FD57A0" w:rsidRDefault="00FD57A0">
      <w:pPr>
        <w:pStyle w:val="Proposal"/>
      </w:pPr>
    </w:p>
    <w:p w14:paraId="1FFC45E2" w14:textId="77777777" w:rsidR="00D62B58" w:rsidRDefault="0089532A">
      <w:pPr>
        <w:pStyle w:val="Proposal"/>
      </w:pPr>
      <w:r>
        <w:t>SUP</w:t>
      </w:r>
      <w:r>
        <w:tab/>
      </w:r>
      <w:r w:rsidR="00FD57A0">
        <w:t>USA</w:t>
      </w:r>
      <w:r>
        <w:t>/</w:t>
      </w:r>
      <w:r w:rsidR="00FD57A0">
        <w:t>1.8A</w:t>
      </w:r>
      <w:r>
        <w:t>/</w:t>
      </w:r>
      <w:r w:rsidR="00DE7F05">
        <w:t>8</w:t>
      </w:r>
    </w:p>
    <w:p w14:paraId="2C11AD4B" w14:textId="77777777" w:rsidR="0089532A" w:rsidRPr="00755316" w:rsidRDefault="0089532A" w:rsidP="0089532A">
      <w:pPr>
        <w:pStyle w:val="ResNo"/>
      </w:pPr>
      <w:bookmarkStart w:id="44" w:name="_Toc450048712"/>
      <w:r w:rsidRPr="00755316">
        <w:t xml:space="preserve">RESOLUTION </w:t>
      </w:r>
      <w:r w:rsidRPr="00755316">
        <w:rPr>
          <w:rStyle w:val="href"/>
        </w:rPr>
        <w:t>359</w:t>
      </w:r>
      <w:r w:rsidRPr="00755316">
        <w:t xml:space="preserve"> (REV.WRC</w:t>
      </w:r>
      <w:r w:rsidRPr="00755316">
        <w:noBreakHyphen/>
        <w:t>15)</w:t>
      </w:r>
      <w:bookmarkEnd w:id="44"/>
    </w:p>
    <w:p w14:paraId="3D31E6F2" w14:textId="77777777" w:rsidR="0089532A" w:rsidRPr="00755316" w:rsidRDefault="0089532A" w:rsidP="0089532A">
      <w:pPr>
        <w:pStyle w:val="Restitle"/>
      </w:pPr>
      <w:bookmarkStart w:id="45" w:name="_Toc319401820"/>
      <w:bookmarkStart w:id="46" w:name="_Toc327364452"/>
      <w:bookmarkStart w:id="47" w:name="_Toc450048713"/>
      <w:r w:rsidRPr="00755316">
        <w:t xml:space="preserve">Consideration of regulatory provisions for updating and modernization of the </w:t>
      </w:r>
      <w:r w:rsidRPr="00755316">
        <w:br/>
        <w:t>Global Maritime Distress and Safety System</w:t>
      </w:r>
      <w:bookmarkEnd w:id="45"/>
      <w:bookmarkEnd w:id="46"/>
      <w:bookmarkEnd w:id="47"/>
    </w:p>
    <w:p w14:paraId="3E759D71" w14:textId="77777777" w:rsidR="0094290B" w:rsidRDefault="003D207D" w:rsidP="00BD064D">
      <w:pPr>
        <w:pStyle w:val="Reasons"/>
        <w:jc w:val="both"/>
      </w:pPr>
      <w:r>
        <w:rPr>
          <w:b/>
        </w:rPr>
        <w:t>Reasons:</w:t>
      </w:r>
      <w:r>
        <w:tab/>
      </w:r>
      <w:r w:rsidR="0094290B">
        <w:t>This R</w:t>
      </w:r>
      <w:r w:rsidR="0094290B" w:rsidRPr="0079758D">
        <w:t>esolution is proposed to be suppressed considering the finalization of the studies on WRC-1</w:t>
      </w:r>
      <w:r w:rsidR="0094290B">
        <w:t>9</w:t>
      </w:r>
      <w:r w:rsidR="0094290B" w:rsidRPr="0079758D">
        <w:t xml:space="preserve"> </w:t>
      </w:r>
      <w:r w:rsidR="0094290B">
        <w:t>Agenda item</w:t>
      </w:r>
      <w:r w:rsidR="0094290B" w:rsidRPr="0079758D">
        <w:t xml:space="preserve"> 1.</w:t>
      </w:r>
      <w:r w:rsidR="0094290B">
        <w:t>8 covered by the resolves 1(modernization of the GMDSS)</w:t>
      </w:r>
      <w:r w:rsidR="0094290B" w:rsidRPr="0079758D">
        <w:t xml:space="preserve">. </w:t>
      </w:r>
      <w:r w:rsidR="0094290B">
        <w:t xml:space="preserve">Any further action regarding the modernization of the GMDSS will </w:t>
      </w:r>
      <w:r w:rsidR="0045109A">
        <w:t xml:space="preserve">be </w:t>
      </w:r>
      <w:r w:rsidR="0094290B">
        <w:t xml:space="preserve">covered by the </w:t>
      </w:r>
      <w:r w:rsidR="0045109A" w:rsidRPr="007E11D0">
        <w:t xml:space="preserve">Resolution </w:t>
      </w:r>
      <w:r w:rsidR="0045109A" w:rsidRPr="003A2FB0">
        <w:rPr>
          <w:b/>
        </w:rPr>
        <w:t>361</w:t>
      </w:r>
      <w:r w:rsidR="0045109A" w:rsidRPr="007E11D0">
        <w:t xml:space="preserve"> (</w:t>
      </w:r>
      <w:r w:rsidR="0045109A" w:rsidRPr="003A2FB0">
        <w:rPr>
          <w:b/>
        </w:rPr>
        <w:t>WRC-1</w:t>
      </w:r>
      <w:r w:rsidR="003A2FB0" w:rsidRPr="003A2FB0">
        <w:rPr>
          <w:b/>
        </w:rPr>
        <w:t>5</w:t>
      </w:r>
      <w:r w:rsidR="0045109A" w:rsidRPr="007E11D0">
        <w:t xml:space="preserve">) </w:t>
      </w:r>
      <w:r w:rsidR="0045109A">
        <w:t>for WRC-23.</w:t>
      </w:r>
      <w:r w:rsidR="00BD064D">
        <w:t xml:space="preserve"> </w:t>
      </w:r>
      <w:r w:rsidR="0094290B" w:rsidRPr="0079758D">
        <w:t>The parts of this resolution that are relevant to WRC-1</w:t>
      </w:r>
      <w:r w:rsidR="0094290B">
        <w:t>9</w:t>
      </w:r>
      <w:r w:rsidR="0094290B" w:rsidRPr="0079758D">
        <w:t xml:space="preserve"> </w:t>
      </w:r>
      <w:r w:rsidR="0094290B">
        <w:t xml:space="preserve">Agenda item </w:t>
      </w:r>
      <w:r w:rsidR="0094290B" w:rsidRPr="0079758D">
        <w:t>1.</w:t>
      </w:r>
      <w:r w:rsidR="0094290B">
        <w:t xml:space="preserve">8 covered by the resolves 2 </w:t>
      </w:r>
      <w:r w:rsidR="0094290B" w:rsidRPr="0079758D">
        <w:t xml:space="preserve">are considered in the </w:t>
      </w:r>
      <w:r w:rsidR="00BD064D">
        <w:t xml:space="preserve">appropriate </w:t>
      </w:r>
      <w:r w:rsidR="0094290B">
        <w:t>European Proposals</w:t>
      </w:r>
      <w:r w:rsidR="0045109A">
        <w:t xml:space="preserve"> submitted to this conference.</w:t>
      </w:r>
    </w:p>
    <w:p w14:paraId="4125D57D" w14:textId="77777777" w:rsidR="00D142C0" w:rsidRDefault="00D142C0" w:rsidP="00D142C0">
      <w:pPr>
        <w:pStyle w:val="AnnexNo"/>
      </w:pPr>
      <w:r>
        <w:t>_______________</w:t>
      </w:r>
    </w:p>
    <w:sectPr w:rsidR="00D142C0">
      <w:headerReference w:type="default" r:id="rId11"/>
      <w:footerReference w:type="even" r:id="rId12"/>
      <w:headerReference w:type="first" r:id="rId13"/>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3986C" w14:textId="77777777" w:rsidR="00CA6D0A" w:rsidRDefault="00CA6D0A">
      <w:r>
        <w:separator/>
      </w:r>
    </w:p>
  </w:endnote>
  <w:endnote w:type="continuationSeparator" w:id="0">
    <w:p w14:paraId="38F0F9C1" w14:textId="77777777" w:rsidR="00CA6D0A" w:rsidRDefault="00CA6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571DC" w14:textId="77777777" w:rsidR="0089532A" w:rsidRDefault="0089532A">
    <w:pPr>
      <w:framePr w:wrap="around" w:vAnchor="text" w:hAnchor="margin" w:xAlign="right" w:y="1"/>
    </w:pPr>
    <w:r>
      <w:fldChar w:fldCharType="begin"/>
    </w:r>
    <w:r>
      <w:instrText xml:space="preserve">PAGE  </w:instrText>
    </w:r>
    <w:r>
      <w:fldChar w:fldCharType="end"/>
    </w:r>
  </w:p>
  <w:p w14:paraId="405E04FA" w14:textId="428BFC24" w:rsidR="0089532A" w:rsidRPr="0041348E" w:rsidRDefault="0089532A">
    <w:pPr>
      <w:ind w:right="360"/>
      <w:rPr>
        <w:lang w:val="en-US"/>
      </w:rPr>
    </w:pPr>
    <w:r>
      <w:fldChar w:fldCharType="begin"/>
    </w:r>
    <w:r w:rsidRPr="0041348E">
      <w:rPr>
        <w:lang w:val="en-US"/>
      </w:rPr>
      <w:instrText xml:space="preserve"> FILENAME \p  \* MERGEFORMAT </w:instrText>
    </w:r>
    <w:r>
      <w:fldChar w:fldCharType="separate"/>
    </w:r>
    <w:r w:rsidR="0097194E">
      <w:rPr>
        <w:noProof/>
        <w:lang w:val="en-US"/>
      </w:rPr>
      <w:t>E:\2 Mes documents\PT C\6- PT C Shannon 2018\Contribution France\French contribution ECP on AI 1.8 Resolves 1.docx</w:t>
    </w:r>
    <w:r>
      <w:fldChar w:fldCharType="end"/>
    </w:r>
    <w:r w:rsidRPr="0041348E">
      <w:rPr>
        <w:lang w:val="en-US"/>
      </w:rPr>
      <w:tab/>
    </w:r>
    <w:r>
      <w:fldChar w:fldCharType="begin"/>
    </w:r>
    <w:r>
      <w:instrText xml:space="preserve"> SAVEDATE \@ DD.MM.YY </w:instrText>
    </w:r>
    <w:r>
      <w:fldChar w:fldCharType="separate"/>
    </w:r>
    <w:r w:rsidR="00F851C2">
      <w:rPr>
        <w:noProof/>
      </w:rPr>
      <w:t>05.03.19</w:t>
    </w:r>
    <w:r>
      <w:fldChar w:fldCharType="end"/>
    </w:r>
    <w:r w:rsidRPr="0041348E">
      <w:rPr>
        <w:lang w:val="en-US"/>
      </w:rPr>
      <w:tab/>
    </w:r>
    <w:r>
      <w:fldChar w:fldCharType="begin"/>
    </w:r>
    <w:r>
      <w:instrText xml:space="preserve"> PRINTDATE \@ DD.MM.YY </w:instrText>
    </w:r>
    <w:r>
      <w:fldChar w:fldCharType="separate"/>
    </w:r>
    <w:r w:rsidR="0097194E">
      <w:rPr>
        <w:noProof/>
      </w:rPr>
      <w:t>17.09.18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8B3C7" w14:textId="77777777" w:rsidR="00CA6D0A" w:rsidRDefault="00CA6D0A">
      <w:r>
        <w:rPr>
          <w:b/>
        </w:rPr>
        <w:t>_______________</w:t>
      </w:r>
    </w:p>
  </w:footnote>
  <w:footnote w:type="continuationSeparator" w:id="0">
    <w:p w14:paraId="77404629" w14:textId="77777777" w:rsidR="00CA6D0A" w:rsidRDefault="00CA6D0A">
      <w:r>
        <w:continuationSeparator/>
      </w:r>
    </w:p>
  </w:footnote>
  <w:footnote w:id="1">
    <w:p w14:paraId="2D121EB6" w14:textId="77777777" w:rsidR="0089532A" w:rsidRPr="00577A24" w:rsidRDefault="0089532A" w:rsidP="0089532A">
      <w:pPr>
        <w:pStyle w:val="FootnoteText"/>
        <w:rPr>
          <w:lang w:val="en-US"/>
        </w:rPr>
      </w:pPr>
      <w:r>
        <w:rPr>
          <w:rStyle w:val="FootnoteReference"/>
        </w:rPr>
        <w:t>*</w:t>
      </w:r>
      <w:r>
        <w:t xml:space="preserve"> </w:t>
      </w:r>
      <w:r>
        <w:tab/>
      </w:r>
      <w:r w:rsidRPr="00112858">
        <w:rPr>
          <w:i/>
          <w:iCs/>
        </w:rPr>
        <w:t>Note by the Secretariat</w:t>
      </w:r>
      <w:r>
        <w:t>: Annex 1 contains the entire text of Appendix </w:t>
      </w:r>
      <w:r w:rsidRPr="001F03C2">
        <w:rPr>
          <w:b/>
          <w:bCs/>
        </w:rPr>
        <w:t>17</w:t>
      </w:r>
      <w:r>
        <w:rPr>
          <w:sz w:val="16"/>
          <w:szCs w:val="16"/>
        </w:rPr>
        <w:t>  </w:t>
      </w:r>
      <w:proofErr w:type="gramStart"/>
      <w:r>
        <w:rPr>
          <w:sz w:val="16"/>
          <w:szCs w:val="16"/>
        </w:rPr>
        <w:t>   </w:t>
      </w:r>
      <w:r w:rsidRPr="009B34D5">
        <w:rPr>
          <w:sz w:val="16"/>
          <w:szCs w:val="16"/>
        </w:rPr>
        <w:t>(</w:t>
      </w:r>
      <w:proofErr w:type="gramEnd"/>
      <w:r w:rsidRPr="009B34D5">
        <w:rPr>
          <w:sz w:val="16"/>
          <w:szCs w:val="16"/>
        </w:rPr>
        <w:t>R</w:t>
      </w:r>
      <w:r>
        <w:rPr>
          <w:sz w:val="16"/>
          <w:szCs w:val="16"/>
        </w:rPr>
        <w:t>EV</w:t>
      </w:r>
      <w:r w:rsidRPr="009B34D5">
        <w:rPr>
          <w:sz w:val="16"/>
          <w:szCs w:val="16"/>
        </w:rPr>
        <w:t>.</w:t>
      </w:r>
      <w:r>
        <w:rPr>
          <w:sz w:val="16"/>
          <w:szCs w:val="16"/>
        </w:rPr>
        <w:t>WRC</w:t>
      </w:r>
      <w:r>
        <w:rPr>
          <w:sz w:val="16"/>
          <w:szCs w:val="16"/>
        </w:rPr>
        <w:noBreakHyphen/>
      </w:r>
      <w:r w:rsidRPr="009B34D5">
        <w:rPr>
          <w:sz w:val="16"/>
          <w:szCs w:val="16"/>
        </w:rPr>
        <w:t>07)</w:t>
      </w:r>
    </w:p>
  </w:footnote>
  <w:footnote w:id="2">
    <w:p w14:paraId="2B30FF4A" w14:textId="77777777" w:rsidR="00261894" w:rsidRPr="00504F2E" w:rsidRDefault="00261894" w:rsidP="00261894">
      <w:pPr>
        <w:pStyle w:val="FootnoteText"/>
      </w:pPr>
      <w:r w:rsidRPr="00504F2E">
        <w:rPr>
          <w:rStyle w:val="FootnoteReference"/>
        </w:rPr>
        <w:t>1</w:t>
      </w:r>
      <w:r w:rsidRPr="00504F2E">
        <w:tab/>
        <w:t>Within the non-shaded boxes.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5A424" w14:textId="77777777" w:rsidR="0089532A" w:rsidRDefault="0089532A" w:rsidP="00187BD9">
    <w:pPr>
      <w:pStyle w:val="Header"/>
    </w:pPr>
    <w:r>
      <w:fldChar w:fldCharType="begin"/>
    </w:r>
    <w:r>
      <w:instrText xml:space="preserve"> PAGE  \* MERGEFORMAT </w:instrText>
    </w:r>
    <w:r>
      <w:fldChar w:fldCharType="separate"/>
    </w:r>
    <w:r w:rsidR="00F1553B">
      <w:rPr>
        <w:noProof/>
      </w:rPr>
      <w:t>4</w:t>
    </w:r>
    <w:r>
      <w:fldChar w:fldCharType="end"/>
    </w:r>
  </w:p>
  <w:p w14:paraId="6217033E" w14:textId="77777777" w:rsidR="0089532A" w:rsidRPr="00A066F1" w:rsidRDefault="0089532A" w:rsidP="00241FA2">
    <w:pPr>
      <w:pStyle w:val="Header"/>
    </w:pPr>
    <w:r>
      <w:t>CMR19/</w:t>
    </w:r>
    <w:bookmarkStart w:id="48" w:name="OLE_LINK1"/>
    <w:bookmarkStart w:id="49" w:name="OLE_LINK2"/>
    <w:bookmarkStart w:id="50" w:name="OLE_LINK3"/>
    <w:r w:rsidR="00A70E4C">
      <w:t>XX</w:t>
    </w:r>
    <w:r>
      <w:t>(Add.</w:t>
    </w:r>
    <w:proofErr w:type="gramStart"/>
    <w:r>
      <w:t>8)(</w:t>
    </w:r>
    <w:proofErr w:type="gramEnd"/>
    <w:r>
      <w:t>Add.1)</w:t>
    </w:r>
    <w:bookmarkEnd w:id="48"/>
    <w:bookmarkEnd w:id="49"/>
    <w:bookmarkEnd w:id="50"/>
    <w:r>
      <w:t>-</w:t>
    </w:r>
    <w:r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4335" w14:textId="2E77174D" w:rsidR="00F851C2" w:rsidRPr="00F851C2" w:rsidRDefault="00F851C2" w:rsidP="00F851C2">
    <w:pPr>
      <w:pStyle w:val="Header"/>
      <w:jc w:val="right"/>
      <w:rPr>
        <w:sz w:val="24"/>
        <w:szCs w:val="24"/>
      </w:rPr>
    </w:pPr>
    <w:r w:rsidRPr="00F851C2">
      <w:rPr>
        <w:sz w:val="24"/>
        <w:szCs w:val="24"/>
      </w:rPr>
      <w:t>WAC/077 (11.03.19)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5A2"/>
    <w:rsid w:val="000041EA"/>
    <w:rsid w:val="000076C5"/>
    <w:rsid w:val="00022A29"/>
    <w:rsid w:val="00022AE9"/>
    <w:rsid w:val="000319DF"/>
    <w:rsid w:val="000355FD"/>
    <w:rsid w:val="00035EE4"/>
    <w:rsid w:val="00051E39"/>
    <w:rsid w:val="0006613E"/>
    <w:rsid w:val="00066860"/>
    <w:rsid w:val="000705F2"/>
    <w:rsid w:val="00077239"/>
    <w:rsid w:val="0007795D"/>
    <w:rsid w:val="00086491"/>
    <w:rsid w:val="00091346"/>
    <w:rsid w:val="0009706C"/>
    <w:rsid w:val="000A52C4"/>
    <w:rsid w:val="000B543A"/>
    <w:rsid w:val="000D154B"/>
    <w:rsid w:val="000D2DAF"/>
    <w:rsid w:val="000D6521"/>
    <w:rsid w:val="000E463E"/>
    <w:rsid w:val="000F73FF"/>
    <w:rsid w:val="0010794F"/>
    <w:rsid w:val="00114CF7"/>
    <w:rsid w:val="00116C7A"/>
    <w:rsid w:val="00123B68"/>
    <w:rsid w:val="00126F2E"/>
    <w:rsid w:val="00146F6F"/>
    <w:rsid w:val="001813C3"/>
    <w:rsid w:val="0018447F"/>
    <w:rsid w:val="00187BD9"/>
    <w:rsid w:val="00190B55"/>
    <w:rsid w:val="001B5866"/>
    <w:rsid w:val="001C3B5F"/>
    <w:rsid w:val="001D058F"/>
    <w:rsid w:val="001E4037"/>
    <w:rsid w:val="002009EA"/>
    <w:rsid w:val="00202756"/>
    <w:rsid w:val="00202CA0"/>
    <w:rsid w:val="00216B6D"/>
    <w:rsid w:val="00241FA2"/>
    <w:rsid w:val="00261894"/>
    <w:rsid w:val="00263B0F"/>
    <w:rsid w:val="00271316"/>
    <w:rsid w:val="002920E1"/>
    <w:rsid w:val="002B349C"/>
    <w:rsid w:val="002B7A3F"/>
    <w:rsid w:val="002D0A57"/>
    <w:rsid w:val="002D58BE"/>
    <w:rsid w:val="00323F7F"/>
    <w:rsid w:val="00361B37"/>
    <w:rsid w:val="00377BD3"/>
    <w:rsid w:val="00384088"/>
    <w:rsid w:val="003852CE"/>
    <w:rsid w:val="0039169B"/>
    <w:rsid w:val="003A2FB0"/>
    <w:rsid w:val="003A7F8C"/>
    <w:rsid w:val="003B10FE"/>
    <w:rsid w:val="003B2284"/>
    <w:rsid w:val="003B532E"/>
    <w:rsid w:val="003D0F8B"/>
    <w:rsid w:val="003D207D"/>
    <w:rsid w:val="003E0DB6"/>
    <w:rsid w:val="003F23C7"/>
    <w:rsid w:val="00406123"/>
    <w:rsid w:val="0041348E"/>
    <w:rsid w:val="00420873"/>
    <w:rsid w:val="0045109A"/>
    <w:rsid w:val="00492075"/>
    <w:rsid w:val="004969AD"/>
    <w:rsid w:val="004A26C4"/>
    <w:rsid w:val="004B13CB"/>
    <w:rsid w:val="004D26EA"/>
    <w:rsid w:val="004D2BFB"/>
    <w:rsid w:val="004D5D5C"/>
    <w:rsid w:val="004F3DC0"/>
    <w:rsid w:val="0050139F"/>
    <w:rsid w:val="0055140B"/>
    <w:rsid w:val="00561AEB"/>
    <w:rsid w:val="005964AB"/>
    <w:rsid w:val="005C099A"/>
    <w:rsid w:val="005C31A5"/>
    <w:rsid w:val="005E10C9"/>
    <w:rsid w:val="005E290B"/>
    <w:rsid w:val="005E4A7E"/>
    <w:rsid w:val="005E61DD"/>
    <w:rsid w:val="005F04D8"/>
    <w:rsid w:val="006023DF"/>
    <w:rsid w:val="00615426"/>
    <w:rsid w:val="00616219"/>
    <w:rsid w:val="00645B7D"/>
    <w:rsid w:val="00657DE0"/>
    <w:rsid w:val="006660D6"/>
    <w:rsid w:val="00684E83"/>
    <w:rsid w:val="00685313"/>
    <w:rsid w:val="00692833"/>
    <w:rsid w:val="006A148B"/>
    <w:rsid w:val="006A6E9B"/>
    <w:rsid w:val="006B7C2A"/>
    <w:rsid w:val="006C0822"/>
    <w:rsid w:val="006C23DA"/>
    <w:rsid w:val="006E3D45"/>
    <w:rsid w:val="0070607A"/>
    <w:rsid w:val="007149F9"/>
    <w:rsid w:val="00733A30"/>
    <w:rsid w:val="00741F56"/>
    <w:rsid w:val="00745AEE"/>
    <w:rsid w:val="00750F10"/>
    <w:rsid w:val="0075110A"/>
    <w:rsid w:val="007742CA"/>
    <w:rsid w:val="007800C6"/>
    <w:rsid w:val="00790D70"/>
    <w:rsid w:val="007A6F1F"/>
    <w:rsid w:val="007C1B73"/>
    <w:rsid w:val="007C4491"/>
    <w:rsid w:val="007D5320"/>
    <w:rsid w:val="00800972"/>
    <w:rsid w:val="00804475"/>
    <w:rsid w:val="0081036B"/>
    <w:rsid w:val="00811633"/>
    <w:rsid w:val="00814037"/>
    <w:rsid w:val="00841216"/>
    <w:rsid w:val="00842AF0"/>
    <w:rsid w:val="00857C29"/>
    <w:rsid w:val="0086171E"/>
    <w:rsid w:val="008619D6"/>
    <w:rsid w:val="00871F7C"/>
    <w:rsid w:val="00872FC8"/>
    <w:rsid w:val="008845D0"/>
    <w:rsid w:val="00884D60"/>
    <w:rsid w:val="00892A7F"/>
    <w:rsid w:val="0089532A"/>
    <w:rsid w:val="008B43F2"/>
    <w:rsid w:val="008B6CFF"/>
    <w:rsid w:val="00912787"/>
    <w:rsid w:val="009274B4"/>
    <w:rsid w:val="00934EA2"/>
    <w:rsid w:val="0094290B"/>
    <w:rsid w:val="00944A5C"/>
    <w:rsid w:val="00952A66"/>
    <w:rsid w:val="0097194E"/>
    <w:rsid w:val="009B6695"/>
    <w:rsid w:val="009B7C9A"/>
    <w:rsid w:val="009C529E"/>
    <w:rsid w:val="009C56E5"/>
    <w:rsid w:val="009C7716"/>
    <w:rsid w:val="009E5FC8"/>
    <w:rsid w:val="009E687A"/>
    <w:rsid w:val="009F236F"/>
    <w:rsid w:val="009F3EBC"/>
    <w:rsid w:val="00A066F1"/>
    <w:rsid w:val="00A141AF"/>
    <w:rsid w:val="00A16D29"/>
    <w:rsid w:val="00A17722"/>
    <w:rsid w:val="00A30305"/>
    <w:rsid w:val="00A31D2D"/>
    <w:rsid w:val="00A44F11"/>
    <w:rsid w:val="00A4600A"/>
    <w:rsid w:val="00A538A6"/>
    <w:rsid w:val="00A54C25"/>
    <w:rsid w:val="00A65078"/>
    <w:rsid w:val="00A70E4C"/>
    <w:rsid w:val="00A710E7"/>
    <w:rsid w:val="00A7372E"/>
    <w:rsid w:val="00A93B85"/>
    <w:rsid w:val="00A9441B"/>
    <w:rsid w:val="00AA0B18"/>
    <w:rsid w:val="00AA3C65"/>
    <w:rsid w:val="00AA666F"/>
    <w:rsid w:val="00AD7914"/>
    <w:rsid w:val="00AE6C9B"/>
    <w:rsid w:val="00B36CB6"/>
    <w:rsid w:val="00B40888"/>
    <w:rsid w:val="00B639E9"/>
    <w:rsid w:val="00B7769D"/>
    <w:rsid w:val="00B817CD"/>
    <w:rsid w:val="00B81A7D"/>
    <w:rsid w:val="00B94AD0"/>
    <w:rsid w:val="00BB3A95"/>
    <w:rsid w:val="00BD064D"/>
    <w:rsid w:val="00BD6CCE"/>
    <w:rsid w:val="00C0018F"/>
    <w:rsid w:val="00C06C2D"/>
    <w:rsid w:val="00C16A5A"/>
    <w:rsid w:val="00C20466"/>
    <w:rsid w:val="00C214ED"/>
    <w:rsid w:val="00C234E6"/>
    <w:rsid w:val="00C320C0"/>
    <w:rsid w:val="00C324A8"/>
    <w:rsid w:val="00C542B4"/>
    <w:rsid w:val="00C54517"/>
    <w:rsid w:val="00C56F70"/>
    <w:rsid w:val="00C57B91"/>
    <w:rsid w:val="00C64CD8"/>
    <w:rsid w:val="00C82695"/>
    <w:rsid w:val="00C97C68"/>
    <w:rsid w:val="00CA1A47"/>
    <w:rsid w:val="00CA1DF2"/>
    <w:rsid w:val="00CA3DFC"/>
    <w:rsid w:val="00CA6D0A"/>
    <w:rsid w:val="00CB44E5"/>
    <w:rsid w:val="00CC247A"/>
    <w:rsid w:val="00CE388F"/>
    <w:rsid w:val="00CE5E47"/>
    <w:rsid w:val="00CF020F"/>
    <w:rsid w:val="00CF2B5B"/>
    <w:rsid w:val="00D142C0"/>
    <w:rsid w:val="00D14CE0"/>
    <w:rsid w:val="00D2096C"/>
    <w:rsid w:val="00D268B3"/>
    <w:rsid w:val="00D52FD6"/>
    <w:rsid w:val="00D54009"/>
    <w:rsid w:val="00D5651D"/>
    <w:rsid w:val="00D57A34"/>
    <w:rsid w:val="00D62B58"/>
    <w:rsid w:val="00D74898"/>
    <w:rsid w:val="00D801ED"/>
    <w:rsid w:val="00D91786"/>
    <w:rsid w:val="00D936BC"/>
    <w:rsid w:val="00D96530"/>
    <w:rsid w:val="00DA1CB1"/>
    <w:rsid w:val="00DC55C6"/>
    <w:rsid w:val="00DD2494"/>
    <w:rsid w:val="00DD44AF"/>
    <w:rsid w:val="00DE2AC3"/>
    <w:rsid w:val="00DE5692"/>
    <w:rsid w:val="00DE6300"/>
    <w:rsid w:val="00DE7F05"/>
    <w:rsid w:val="00DF4BC6"/>
    <w:rsid w:val="00E03C94"/>
    <w:rsid w:val="00E205BC"/>
    <w:rsid w:val="00E241CB"/>
    <w:rsid w:val="00E26226"/>
    <w:rsid w:val="00E45D05"/>
    <w:rsid w:val="00E55816"/>
    <w:rsid w:val="00E55AEF"/>
    <w:rsid w:val="00E976C1"/>
    <w:rsid w:val="00EA12E5"/>
    <w:rsid w:val="00EB55C6"/>
    <w:rsid w:val="00EB7CDF"/>
    <w:rsid w:val="00EC0FD6"/>
    <w:rsid w:val="00ED63F0"/>
    <w:rsid w:val="00EF1932"/>
    <w:rsid w:val="00EF71B6"/>
    <w:rsid w:val="00F02766"/>
    <w:rsid w:val="00F05BD4"/>
    <w:rsid w:val="00F06473"/>
    <w:rsid w:val="00F147B1"/>
    <w:rsid w:val="00F1553B"/>
    <w:rsid w:val="00F6155B"/>
    <w:rsid w:val="00F65C19"/>
    <w:rsid w:val="00F851C2"/>
    <w:rsid w:val="00FA40B0"/>
    <w:rsid w:val="00FD08E2"/>
    <w:rsid w:val="00FD18DA"/>
    <w:rsid w:val="00FD2546"/>
    <w:rsid w:val="00FD57A0"/>
    <w:rsid w:val="00FD72C1"/>
    <w:rsid w:val="00FD772E"/>
    <w:rsid w:val="00FE78C7"/>
    <w:rsid w:val="00FF43AC"/>
    <w:rsid w:val="00FF53A9"/>
    <w:rsid w:val="00FF5EA8"/>
    <w:rsid w:val="00FF6A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A30DF57"/>
  <w15:docId w15:val="{96349E21-B7D5-440D-AD9E-D3DEBE24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TablelegendChar">
    <w:name w:val="Table_legend Char"/>
    <w:basedOn w:val="DefaultParagraphFont"/>
    <w:link w:val="Tablelegend"/>
    <w:rsid w:val="00912787"/>
    <w:rPr>
      <w:rFonts w:ascii="Times New Roman" w:hAnsi="Times New Roman"/>
      <w:lang w:val="en-GB" w:eastAsia="en-US"/>
    </w:rPr>
  </w:style>
  <w:style w:type="character" w:styleId="Strong">
    <w:name w:val="Strong"/>
    <w:basedOn w:val="DefaultParagraphFont"/>
    <w:uiPriority w:val="99"/>
    <w:qFormat/>
    <w:rsid w:val="00DE7F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960530">
      <w:bodyDiv w:val="1"/>
      <w:marLeft w:val="0"/>
      <w:marRight w:val="0"/>
      <w:marTop w:val="0"/>
      <w:marBottom w:val="0"/>
      <w:divBdr>
        <w:top w:val="none" w:sz="0" w:space="0" w:color="auto"/>
        <w:left w:val="none" w:sz="0" w:space="0" w:color="auto"/>
        <w:bottom w:val="none" w:sz="0" w:space="0" w:color="auto"/>
        <w:right w:val="none" w:sz="0" w:space="0" w:color="auto"/>
      </w:divBdr>
    </w:div>
    <w:div w:id="13087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3594-8D6E-4183-BEE9-1A5CB826BD94}">
  <ds:schemaRefs>
    <ds:schemaRef ds:uri="http://schemas.microsoft.com/sharepoint/v3/contenttype/fo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70DE2BAA-9EBB-424F-91DD-7B63FE6CD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1071</Words>
  <Characters>6304</Characters>
  <Application>Microsoft Office Word</Application>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R16-WRC19-C-4817!A8-A1!MSW-E</vt:lpstr>
      <vt:lpstr>R16-WRC19-C-4817!A8-A1!MSW-E</vt:lpstr>
      <vt:lpstr>R16-WRC19-C-4817!A8-A1!MSW-E</vt:lpstr>
    </vt:vector>
  </TitlesOfParts>
  <Manager>General Secretariat - Pool</Manager>
  <Company>International Telecommunication Union (ITU)</Company>
  <LinksUpToDate>false</LinksUpToDate>
  <CharactersWithSpaces>7361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R16-WRC19-C-4817!A8-A1!MSW-E</dc:title>
  <dc:subject>World Radiocommunication Conference - 2019</dc:subject>
  <dc:creator>manias</dc:creator>
  <cp:keywords>CPI_2018.08.10.1</cp:keywords>
  <dc:description>Uploaded on 2015.07.06</dc:description>
  <cp:lastModifiedBy>Michael Mullinix</cp:lastModifiedBy>
  <cp:revision>4</cp:revision>
  <cp:lastPrinted>2018-09-17T21:12:00Z</cp:lastPrinted>
  <dcterms:created xsi:type="dcterms:W3CDTF">2019-03-02T15:56:00Z</dcterms:created>
  <dcterms:modified xsi:type="dcterms:W3CDTF">2019-03-06T16:22:00Z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_AdHocReviewCycleID">
    <vt:i4>2133716742</vt:i4>
  </property>
  <property fmtid="{D5CDD505-2E9C-101B-9397-08002B2CF9AE}" pid="12" name="_NewReviewCycle">
    <vt:lpwstr/>
  </property>
  <property fmtid="{D5CDD505-2E9C-101B-9397-08002B2CF9AE}" pid="13" name="_EmailSubject">
    <vt:lpwstr>Latest documents and Agenda</vt:lpwstr>
  </property>
  <property fmtid="{D5CDD505-2E9C-101B-9397-08002B2CF9AE}" pid="14" name="_AuthorEmail">
    <vt:lpwstr>joseph.cramer@boeing.com</vt:lpwstr>
  </property>
  <property fmtid="{D5CDD505-2E9C-101B-9397-08002B2CF9AE}" pid="15" name="_AuthorEmailDisplayName">
    <vt:lpwstr>Cramer (US), Joseph</vt:lpwstr>
  </property>
  <property fmtid="{D5CDD505-2E9C-101B-9397-08002B2CF9AE}" pid="16" name="_ReviewingToolsShownOnce">
    <vt:lpwstr/>
  </property>
</Properties>
</file>