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D89501"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66D90FD1" w14:textId="77777777" w:rsidR="0044517D" w:rsidRPr="009E3290" w:rsidRDefault="0044517D" w:rsidP="00791D80">
      <w:pPr>
        <w:widowControl w:val="0"/>
        <w:overflowPunct w:val="0"/>
        <w:autoSpaceDE w:val="0"/>
        <w:autoSpaceDN w:val="0"/>
        <w:adjustRightInd w:val="0"/>
        <w:jc w:val="center"/>
        <w:rPr>
          <w:rFonts w:ascii="Times New Roman" w:eastAsia="Times New Roman" w:hAnsi="Times New Roman" w:cs="Times New Roman"/>
        </w:rPr>
      </w:pPr>
    </w:p>
    <w:p w14:paraId="3040B791" w14:textId="77777777" w:rsidR="0044517D" w:rsidRPr="009E3290" w:rsidRDefault="0044517D">
      <w:pPr>
        <w:widowControl w:val="0"/>
        <w:overflowPunct w:val="0"/>
        <w:autoSpaceDE w:val="0"/>
        <w:autoSpaceDN w:val="0"/>
        <w:adjustRightInd w:val="0"/>
        <w:jc w:val="right"/>
        <w:rPr>
          <w:rFonts w:ascii="Times New Roman" w:eastAsia="Times New Roman" w:hAnsi="Times New Roman" w:cs="Times New Roman"/>
        </w:rPr>
      </w:pPr>
    </w:p>
    <w:p w14:paraId="3DCF0C12" w14:textId="25127A3C" w:rsidR="001E2909" w:rsidRPr="009E3290" w:rsidRDefault="00811F90">
      <w:pPr>
        <w:widowControl w:val="0"/>
        <w:overflowPunct w:val="0"/>
        <w:autoSpaceDE w:val="0"/>
        <w:autoSpaceDN w:val="0"/>
        <w:adjustRightInd w:val="0"/>
        <w:jc w:val="right"/>
        <w:rPr>
          <w:rFonts w:ascii="Times New Roman" w:eastAsia="Times New Roman" w:hAnsi="Times New Roman" w:cs="Times New Roman"/>
        </w:rPr>
      </w:pPr>
      <w:r w:rsidRPr="009E3290">
        <w:rPr>
          <w:rFonts w:ascii="Times New Roman" w:eastAsia="Times New Roman" w:hAnsi="Times New Roman" w:cs="Times New Roman"/>
        </w:rPr>
        <w:t>IWG-3/</w:t>
      </w:r>
      <w:r w:rsidR="00605BEB">
        <w:rPr>
          <w:rFonts w:ascii="Times New Roman" w:eastAsia="Times New Roman" w:hAnsi="Times New Roman" w:cs="Times New Roman"/>
        </w:rPr>
        <w:t>03</w:t>
      </w:r>
      <w:r w:rsidR="00AB390D">
        <w:rPr>
          <w:rFonts w:ascii="Times New Roman" w:eastAsia="Times New Roman" w:hAnsi="Times New Roman" w:cs="Times New Roman"/>
        </w:rPr>
        <w:t>9</w:t>
      </w:r>
      <w:r w:rsidR="00791D80" w:rsidRPr="009E3290">
        <w:rPr>
          <w:rFonts w:ascii="Times New Roman" w:eastAsia="Times New Roman" w:hAnsi="Times New Roman" w:cs="Times New Roman"/>
        </w:rPr>
        <w:t xml:space="preserve"> (</w:t>
      </w:r>
      <w:r w:rsidR="00AB390D">
        <w:rPr>
          <w:rFonts w:ascii="Times New Roman" w:eastAsia="Times New Roman" w:hAnsi="Times New Roman" w:cs="Times New Roman"/>
        </w:rPr>
        <w:t>1.30.18</w:t>
      </w:r>
      <w:r w:rsidR="009D5777" w:rsidRPr="009E3290">
        <w:rPr>
          <w:rFonts w:ascii="Times New Roman" w:eastAsia="Times New Roman" w:hAnsi="Times New Roman" w:cs="Times New Roman"/>
        </w:rPr>
        <w:t>)</w:t>
      </w:r>
    </w:p>
    <w:p w14:paraId="4B0ED293"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12B1288C"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316D3FDA" w14:textId="77777777" w:rsidR="001E2909" w:rsidRPr="005C0631" w:rsidRDefault="001E2909">
      <w:pPr>
        <w:widowControl w:val="0"/>
        <w:autoSpaceDE w:val="0"/>
        <w:autoSpaceDN w:val="0"/>
        <w:adjustRightInd w:val="0"/>
        <w:spacing w:line="200" w:lineRule="exact"/>
        <w:rPr>
          <w:rFonts w:ascii="Times New Roman" w:eastAsia="Times New Roman" w:hAnsi="Times New Roman" w:cs="Times New Roman"/>
        </w:rPr>
      </w:pPr>
    </w:p>
    <w:p w14:paraId="4737627D" w14:textId="77777777" w:rsidR="001E2909" w:rsidRPr="005C0631" w:rsidRDefault="001E2909">
      <w:pPr>
        <w:widowControl w:val="0"/>
        <w:autoSpaceDE w:val="0"/>
        <w:autoSpaceDN w:val="0"/>
        <w:adjustRightInd w:val="0"/>
        <w:spacing w:line="228" w:lineRule="exact"/>
        <w:rPr>
          <w:rFonts w:ascii="Times New Roman" w:eastAsia="Times New Roman" w:hAnsi="Times New Roman" w:cs="Times New Roman"/>
        </w:rPr>
      </w:pPr>
    </w:p>
    <w:p w14:paraId="32CA3C83" w14:textId="77777777" w:rsidR="001E2909" w:rsidRPr="00F10041" w:rsidRDefault="009D5777">
      <w:pPr>
        <w:widowControl w:val="0"/>
        <w:autoSpaceDE w:val="0"/>
        <w:autoSpaceDN w:val="0"/>
        <w:adjustRightInd w:val="0"/>
        <w:ind w:left="3380"/>
        <w:rPr>
          <w:rFonts w:ascii="Times New Roman" w:eastAsia="Times New Roman" w:hAnsi="Times New Roman" w:cs="Times New Roman"/>
        </w:rPr>
      </w:pPr>
      <w:r w:rsidRPr="00F10041">
        <w:rPr>
          <w:rFonts w:ascii="Times New Roman" w:eastAsia="Times New Roman" w:hAnsi="Times New Roman" w:cs="Times New Roman"/>
          <w:b/>
          <w:bCs/>
          <w:u w:val="single"/>
        </w:rPr>
        <w:t>Meeting Minutes</w:t>
      </w:r>
    </w:p>
    <w:p w14:paraId="13804509" w14:textId="77777777" w:rsidR="001E2909" w:rsidRPr="00F10041" w:rsidRDefault="001E2909">
      <w:pPr>
        <w:widowControl w:val="0"/>
        <w:autoSpaceDE w:val="0"/>
        <w:autoSpaceDN w:val="0"/>
        <w:adjustRightInd w:val="0"/>
        <w:spacing w:line="200" w:lineRule="exact"/>
        <w:rPr>
          <w:rFonts w:ascii="Times New Roman" w:eastAsia="Times New Roman" w:hAnsi="Times New Roman" w:cs="Times New Roman"/>
        </w:rPr>
      </w:pPr>
    </w:p>
    <w:p w14:paraId="3AE51CC6" w14:textId="77777777" w:rsidR="001E2909" w:rsidRPr="00F10041" w:rsidRDefault="001E2909">
      <w:pPr>
        <w:widowControl w:val="0"/>
        <w:autoSpaceDE w:val="0"/>
        <w:autoSpaceDN w:val="0"/>
        <w:adjustRightInd w:val="0"/>
        <w:spacing w:line="353" w:lineRule="exact"/>
        <w:rPr>
          <w:rFonts w:ascii="Times New Roman" w:eastAsia="Times New Roman" w:hAnsi="Times New Roman" w:cs="Times New Roman"/>
        </w:rPr>
      </w:pPr>
    </w:p>
    <w:p w14:paraId="028D9BBE" w14:textId="01024A43" w:rsidR="001E2909" w:rsidRPr="00F10041" w:rsidRDefault="009D5777">
      <w:pPr>
        <w:widowControl w:val="0"/>
        <w:tabs>
          <w:tab w:val="left" w:pos="1420"/>
        </w:tabs>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Meeting</w:t>
      </w:r>
      <w:r w:rsidRPr="00F10041">
        <w:rPr>
          <w:rFonts w:ascii="Times New Roman" w:eastAsia="Times New Roman" w:hAnsi="Times New Roman" w:cs="Times New Roman"/>
        </w:rPr>
        <w:t>:</w:t>
      </w:r>
      <w:r w:rsidRPr="00F10041">
        <w:rPr>
          <w:rFonts w:ascii="Times New Roman" w:eastAsia="Times New Roman" w:hAnsi="Times New Roman" w:cs="Times New Roman"/>
        </w:rPr>
        <w:tab/>
      </w:r>
      <w:r w:rsidR="00AB390D">
        <w:rPr>
          <w:rFonts w:ascii="Times New Roman" w:eastAsia="Times New Roman" w:hAnsi="Times New Roman" w:cs="Times New Roman"/>
        </w:rPr>
        <w:t>Eleventh</w:t>
      </w:r>
      <w:r w:rsidR="00F10041" w:rsidRPr="00F10041">
        <w:rPr>
          <w:rFonts w:ascii="Times New Roman" w:eastAsia="Times New Roman" w:hAnsi="Times New Roman" w:cs="Times New Roman"/>
        </w:rPr>
        <w:t xml:space="preserve"> </w:t>
      </w:r>
      <w:r w:rsidR="00791D80" w:rsidRPr="00F10041">
        <w:rPr>
          <w:rFonts w:ascii="Times New Roman" w:eastAsia="Times New Roman" w:hAnsi="Times New Roman" w:cs="Times New Roman"/>
        </w:rPr>
        <w:t xml:space="preserve">meeting of WAC-19 </w:t>
      </w:r>
      <w:r w:rsidR="000E4C77" w:rsidRPr="00F10041">
        <w:rPr>
          <w:rFonts w:ascii="Times New Roman" w:eastAsia="Times New Roman" w:hAnsi="Times New Roman" w:cs="Times New Roman"/>
        </w:rPr>
        <w:t>IWG-3</w:t>
      </w:r>
    </w:p>
    <w:p w14:paraId="0D9C8A43" w14:textId="77777777"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bookmarkStart w:id="0" w:name="_GoBack"/>
      <w:bookmarkEnd w:id="0"/>
    </w:p>
    <w:p w14:paraId="4970F5B2" w14:textId="74452ED4"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Date/Time</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ab/>
      </w:r>
      <w:r w:rsidR="00AB390D">
        <w:rPr>
          <w:rFonts w:ascii="Times New Roman" w:eastAsia="Times New Roman" w:hAnsi="Times New Roman" w:cs="Times New Roman"/>
        </w:rPr>
        <w:t xml:space="preserve">January 30, 2018 </w:t>
      </w:r>
      <w:r w:rsidR="00791D80" w:rsidRPr="00F10041">
        <w:rPr>
          <w:rFonts w:ascii="Times New Roman" w:eastAsia="Times New Roman" w:hAnsi="Times New Roman" w:cs="Times New Roman"/>
        </w:rPr>
        <w:t>/</w:t>
      </w:r>
      <w:r w:rsidR="00AB390D">
        <w:rPr>
          <w:rFonts w:ascii="Times New Roman" w:eastAsia="Times New Roman" w:hAnsi="Times New Roman" w:cs="Times New Roman"/>
        </w:rPr>
        <w:t xml:space="preserve"> 11</w:t>
      </w:r>
      <w:r w:rsidR="00791D80" w:rsidRPr="00F10041">
        <w:rPr>
          <w:rFonts w:ascii="Times New Roman" w:eastAsia="Times New Roman" w:hAnsi="Times New Roman" w:cs="Times New Roman"/>
        </w:rPr>
        <w:t>:00</w:t>
      </w:r>
      <w:r w:rsidR="00550C5C">
        <w:rPr>
          <w:rFonts w:ascii="Times New Roman" w:eastAsia="Times New Roman" w:hAnsi="Times New Roman" w:cs="Times New Roman"/>
        </w:rPr>
        <w:t xml:space="preserve"> E</w:t>
      </w:r>
      <w:r w:rsidR="00AB390D">
        <w:rPr>
          <w:rFonts w:ascii="Times New Roman" w:eastAsia="Times New Roman" w:hAnsi="Times New Roman" w:cs="Times New Roman"/>
        </w:rPr>
        <w:t>S</w:t>
      </w:r>
      <w:r w:rsidR="000E4C77" w:rsidRPr="00F10041">
        <w:rPr>
          <w:rFonts w:ascii="Times New Roman" w:eastAsia="Times New Roman" w:hAnsi="Times New Roman" w:cs="Times New Roman"/>
        </w:rPr>
        <w:t>T</w:t>
      </w:r>
    </w:p>
    <w:p w14:paraId="0D8E97D7" w14:textId="77777777"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14:paraId="3263D558"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Location</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ab/>
        <w:t>Teleconference</w:t>
      </w:r>
    </w:p>
    <w:p w14:paraId="3AFC5A53" w14:textId="77777777" w:rsidR="001E2909" w:rsidRPr="00F10041" w:rsidRDefault="001E2909">
      <w:pPr>
        <w:widowControl w:val="0"/>
        <w:autoSpaceDE w:val="0"/>
        <w:autoSpaceDN w:val="0"/>
        <w:adjustRightInd w:val="0"/>
        <w:spacing w:line="276" w:lineRule="exact"/>
        <w:rPr>
          <w:rFonts w:ascii="Times New Roman" w:eastAsia="Times New Roman" w:hAnsi="Times New Roman" w:cs="Times New Roman"/>
        </w:rPr>
      </w:pPr>
    </w:p>
    <w:p w14:paraId="7E21F552"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Committee Members &amp; Observers Present</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 xml:space="preserve">  See attachment</w:t>
      </w:r>
    </w:p>
    <w:p w14:paraId="77CD3C74" w14:textId="77777777"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14:paraId="17951D1D"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FCC Employees Present</w:t>
      </w:r>
      <w:r w:rsidRPr="00F10041">
        <w:rPr>
          <w:rFonts w:ascii="Times New Roman" w:eastAsia="Times New Roman" w:hAnsi="Times New Roman" w:cs="Times New Roman"/>
        </w:rPr>
        <w:t>:</w:t>
      </w:r>
      <w:r w:rsidR="00791D80" w:rsidRPr="00F10041">
        <w:rPr>
          <w:rFonts w:ascii="Times New Roman" w:eastAsia="Times New Roman" w:hAnsi="Times New Roman" w:cs="Times New Roman"/>
        </w:rPr>
        <w:t xml:space="preserve"> See attachment</w:t>
      </w:r>
    </w:p>
    <w:p w14:paraId="4E8A9576" w14:textId="77777777"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14:paraId="3594A4FD" w14:textId="77777777" w:rsidR="001E2909" w:rsidRPr="00F10041" w:rsidRDefault="009D5777">
      <w:pPr>
        <w:widowControl w:val="0"/>
        <w:overflowPunct w:val="0"/>
        <w:autoSpaceDE w:val="0"/>
        <w:autoSpaceDN w:val="0"/>
        <w:adjustRightInd w:val="0"/>
        <w:spacing w:line="276" w:lineRule="auto"/>
        <w:ind w:right="680"/>
        <w:rPr>
          <w:rFonts w:ascii="Times New Roman" w:eastAsia="Times New Roman" w:hAnsi="Times New Roman" w:cs="Times New Roman"/>
        </w:rPr>
      </w:pPr>
      <w:r w:rsidRPr="00F10041">
        <w:rPr>
          <w:rFonts w:ascii="Times New Roman" w:eastAsia="Times New Roman" w:hAnsi="Times New Roman" w:cs="Times New Roman"/>
          <w:u w:val="single"/>
        </w:rPr>
        <w:t>Meeting Summary</w:t>
      </w:r>
      <w:r w:rsidR="00791D80" w:rsidRPr="00F10041">
        <w:rPr>
          <w:rFonts w:ascii="Times New Roman" w:eastAsia="Times New Roman" w:hAnsi="Times New Roman" w:cs="Times New Roman"/>
        </w:rPr>
        <w:t xml:space="preserve">: </w:t>
      </w:r>
    </w:p>
    <w:p w14:paraId="228A3E93" w14:textId="29EDC800" w:rsidR="002F0C2D" w:rsidRPr="00F10041" w:rsidRDefault="002F0C2D" w:rsidP="002F0C2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 xml:space="preserve">Introductions/Opening remarks: The Chair welcomed all participants to the </w:t>
      </w:r>
      <w:r w:rsidR="00AB390D">
        <w:rPr>
          <w:rFonts w:ascii="Times New Roman" w:hAnsi="Times New Roman"/>
          <w:sz w:val="24"/>
          <w:szCs w:val="24"/>
        </w:rPr>
        <w:t>eleventh</w:t>
      </w:r>
      <w:r w:rsidRPr="00F10041">
        <w:rPr>
          <w:rFonts w:ascii="Times New Roman" w:hAnsi="Times New Roman"/>
          <w:sz w:val="24"/>
          <w:szCs w:val="24"/>
        </w:rPr>
        <w:t xml:space="preserve"> meeting</w:t>
      </w:r>
      <w:r w:rsidR="004731EE" w:rsidRPr="00F10041">
        <w:rPr>
          <w:rFonts w:ascii="Times New Roman" w:hAnsi="Times New Roman"/>
          <w:sz w:val="24"/>
          <w:szCs w:val="24"/>
        </w:rPr>
        <w:t xml:space="preserve"> of</w:t>
      </w:r>
      <w:r w:rsidRPr="00F10041">
        <w:rPr>
          <w:rFonts w:ascii="Times New Roman" w:hAnsi="Times New Roman"/>
          <w:sz w:val="24"/>
          <w:szCs w:val="24"/>
        </w:rPr>
        <w:t xml:space="preserve"> WAC-19 IWG-3</w:t>
      </w:r>
      <w:r w:rsidR="008C10FD">
        <w:rPr>
          <w:rFonts w:ascii="Times New Roman" w:hAnsi="Times New Roman"/>
          <w:sz w:val="24"/>
          <w:szCs w:val="24"/>
        </w:rPr>
        <w:t xml:space="preserve">. </w:t>
      </w:r>
      <w:r w:rsidRPr="00F10041">
        <w:rPr>
          <w:rFonts w:ascii="Times New Roman" w:hAnsi="Times New Roman"/>
          <w:sz w:val="24"/>
          <w:szCs w:val="24"/>
        </w:rPr>
        <w:t>Participants on the call introduced themselves</w:t>
      </w:r>
      <w:r w:rsidR="00550C5C">
        <w:rPr>
          <w:rFonts w:ascii="Times New Roman" w:hAnsi="Times New Roman"/>
          <w:sz w:val="24"/>
          <w:szCs w:val="24"/>
        </w:rPr>
        <w:t xml:space="preserve"> and </w:t>
      </w:r>
      <w:r w:rsidRPr="00F10041">
        <w:rPr>
          <w:rFonts w:ascii="Times New Roman" w:hAnsi="Times New Roman"/>
          <w:sz w:val="24"/>
          <w:szCs w:val="24"/>
        </w:rPr>
        <w:t>participation of a designated federal offic</w:t>
      </w:r>
      <w:r w:rsidR="00550C5C">
        <w:rPr>
          <w:rFonts w:ascii="Times New Roman" w:hAnsi="Times New Roman"/>
          <w:sz w:val="24"/>
          <w:szCs w:val="24"/>
        </w:rPr>
        <w:t>ial was confirmed</w:t>
      </w:r>
      <w:r w:rsidRPr="00F10041">
        <w:rPr>
          <w:rFonts w:ascii="Times New Roman" w:hAnsi="Times New Roman"/>
          <w:sz w:val="24"/>
          <w:szCs w:val="24"/>
        </w:rPr>
        <w:t>.</w:t>
      </w:r>
      <w:r w:rsidR="008C10FD">
        <w:rPr>
          <w:rFonts w:ascii="Times New Roman" w:hAnsi="Times New Roman"/>
          <w:sz w:val="24"/>
          <w:szCs w:val="24"/>
        </w:rPr>
        <w:t xml:space="preserve"> </w:t>
      </w:r>
      <w:r w:rsidR="009A3F46">
        <w:rPr>
          <w:rFonts w:ascii="Times New Roman" w:hAnsi="Times New Roman"/>
          <w:sz w:val="24"/>
          <w:szCs w:val="24"/>
        </w:rPr>
        <w:t xml:space="preserve"> </w:t>
      </w:r>
      <w:r w:rsidR="00AB390D">
        <w:rPr>
          <w:rFonts w:ascii="Times New Roman" w:hAnsi="Times New Roman"/>
          <w:sz w:val="24"/>
          <w:szCs w:val="24"/>
        </w:rPr>
        <w:t xml:space="preserve">Not having a volunteer, the Chair </w:t>
      </w:r>
      <w:r w:rsidR="0056041D">
        <w:rPr>
          <w:rFonts w:ascii="Times New Roman" w:hAnsi="Times New Roman"/>
          <w:sz w:val="24"/>
          <w:szCs w:val="24"/>
        </w:rPr>
        <w:t>recorded</w:t>
      </w:r>
      <w:r w:rsidR="009A3F46">
        <w:rPr>
          <w:rFonts w:ascii="Times New Roman" w:hAnsi="Times New Roman"/>
          <w:sz w:val="24"/>
          <w:szCs w:val="24"/>
        </w:rPr>
        <w:t xml:space="preserve"> the minutes for the meeting</w:t>
      </w:r>
      <w:r w:rsidR="002443D4">
        <w:rPr>
          <w:rFonts w:ascii="Times New Roman" w:hAnsi="Times New Roman"/>
          <w:sz w:val="24"/>
          <w:szCs w:val="24"/>
        </w:rPr>
        <w:t xml:space="preserve">. </w:t>
      </w:r>
    </w:p>
    <w:p w14:paraId="2C8F5DE0" w14:textId="77777777" w:rsidR="002F0C2D" w:rsidRPr="00F10041" w:rsidRDefault="002F0C2D" w:rsidP="002F0C2D">
      <w:pPr>
        <w:pStyle w:val="ListParagraph"/>
        <w:tabs>
          <w:tab w:val="left" w:pos="-720"/>
        </w:tabs>
        <w:suppressAutoHyphens/>
        <w:rPr>
          <w:rFonts w:ascii="Times New Roman" w:hAnsi="Times New Roman"/>
          <w:sz w:val="24"/>
          <w:szCs w:val="24"/>
        </w:rPr>
      </w:pPr>
    </w:p>
    <w:p w14:paraId="1311375D" w14:textId="5E70CDE5" w:rsidR="002F0C2D" w:rsidRPr="00F10041" w:rsidRDefault="002F0C2D" w:rsidP="002F0C2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 xml:space="preserve">Approval of the Agenda: The Chair </w:t>
      </w:r>
      <w:r w:rsidR="00A65838">
        <w:rPr>
          <w:rFonts w:ascii="Times New Roman" w:hAnsi="Times New Roman"/>
          <w:sz w:val="24"/>
          <w:szCs w:val="24"/>
        </w:rPr>
        <w:t xml:space="preserve">offered the draft </w:t>
      </w:r>
      <w:r w:rsidRPr="00F10041">
        <w:rPr>
          <w:rFonts w:ascii="Times New Roman" w:hAnsi="Times New Roman"/>
          <w:sz w:val="24"/>
          <w:szCs w:val="24"/>
        </w:rPr>
        <w:t xml:space="preserve">Agenda </w:t>
      </w:r>
      <w:r w:rsidR="00AB390D">
        <w:rPr>
          <w:rFonts w:ascii="Times New Roman" w:hAnsi="Times New Roman"/>
          <w:sz w:val="24"/>
          <w:szCs w:val="24"/>
        </w:rPr>
        <w:t>(Document IWG-3_038</w:t>
      </w:r>
      <w:r w:rsidR="00EC6F7C" w:rsidRPr="00F10041">
        <w:rPr>
          <w:rFonts w:ascii="Times New Roman" w:hAnsi="Times New Roman"/>
          <w:sz w:val="24"/>
          <w:szCs w:val="24"/>
        </w:rPr>
        <w:t>)</w:t>
      </w:r>
      <w:r w:rsidR="00A65838">
        <w:rPr>
          <w:rFonts w:ascii="Times New Roman" w:hAnsi="Times New Roman"/>
          <w:sz w:val="24"/>
          <w:szCs w:val="24"/>
        </w:rPr>
        <w:t xml:space="preserve"> to the meeting.  </w:t>
      </w:r>
      <w:r w:rsidR="00EC6F7C" w:rsidRPr="00F10041">
        <w:rPr>
          <w:rFonts w:ascii="Times New Roman" w:hAnsi="Times New Roman"/>
          <w:sz w:val="24"/>
          <w:szCs w:val="24"/>
        </w:rPr>
        <w:t>The draft A</w:t>
      </w:r>
      <w:r w:rsidRPr="00F10041">
        <w:rPr>
          <w:rFonts w:ascii="Times New Roman" w:hAnsi="Times New Roman"/>
          <w:sz w:val="24"/>
          <w:szCs w:val="24"/>
        </w:rPr>
        <w:t>genda was agreed</w:t>
      </w:r>
      <w:r w:rsidR="001F6C14">
        <w:rPr>
          <w:rFonts w:ascii="Times New Roman" w:hAnsi="Times New Roman"/>
          <w:sz w:val="24"/>
          <w:szCs w:val="24"/>
        </w:rPr>
        <w:t xml:space="preserve"> without change</w:t>
      </w:r>
      <w:r w:rsidRPr="00F10041">
        <w:rPr>
          <w:rFonts w:ascii="Times New Roman" w:hAnsi="Times New Roman"/>
          <w:sz w:val="24"/>
          <w:szCs w:val="24"/>
        </w:rPr>
        <w:t>.</w:t>
      </w:r>
    </w:p>
    <w:p w14:paraId="1685AE39" w14:textId="77777777" w:rsidR="002F0C2D" w:rsidRPr="00F10041" w:rsidRDefault="002F0C2D" w:rsidP="002F0C2D">
      <w:pPr>
        <w:pStyle w:val="ListParagraph"/>
        <w:rPr>
          <w:rFonts w:ascii="Times New Roman" w:hAnsi="Times New Roman"/>
          <w:sz w:val="24"/>
          <w:szCs w:val="24"/>
        </w:rPr>
      </w:pPr>
    </w:p>
    <w:p w14:paraId="21798678" w14:textId="494311DE" w:rsidR="002F0C2D" w:rsidRPr="00F10041" w:rsidRDefault="001C2C41" w:rsidP="004731EE">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Approval of the min</w:t>
      </w:r>
      <w:r w:rsidR="006E254C">
        <w:rPr>
          <w:rFonts w:ascii="Times New Roman" w:hAnsi="Times New Roman"/>
          <w:sz w:val="24"/>
          <w:szCs w:val="24"/>
        </w:rPr>
        <w:t>utes f</w:t>
      </w:r>
      <w:r w:rsidR="00AB390D">
        <w:rPr>
          <w:rFonts w:ascii="Times New Roman" w:hAnsi="Times New Roman"/>
          <w:sz w:val="24"/>
          <w:szCs w:val="24"/>
        </w:rPr>
        <w:t>rom 10</w:t>
      </w:r>
      <w:r w:rsidR="00F10041" w:rsidRPr="00F10041">
        <w:rPr>
          <w:rFonts w:ascii="Times New Roman" w:hAnsi="Times New Roman"/>
          <w:sz w:val="24"/>
          <w:szCs w:val="24"/>
          <w:vertAlign w:val="superscript"/>
        </w:rPr>
        <w:t>th</w:t>
      </w:r>
      <w:r w:rsidRPr="00F10041">
        <w:rPr>
          <w:rFonts w:ascii="Times New Roman" w:hAnsi="Times New Roman"/>
          <w:sz w:val="24"/>
          <w:szCs w:val="24"/>
        </w:rPr>
        <w:t xml:space="preserve"> </w:t>
      </w:r>
      <w:r w:rsidR="00EC6F7C" w:rsidRPr="00F10041">
        <w:rPr>
          <w:rFonts w:ascii="Times New Roman" w:hAnsi="Times New Roman"/>
          <w:sz w:val="24"/>
          <w:szCs w:val="24"/>
        </w:rPr>
        <w:t xml:space="preserve">meeting: The Chair </w:t>
      </w:r>
      <w:r w:rsidRPr="00F10041">
        <w:rPr>
          <w:rFonts w:ascii="Times New Roman" w:hAnsi="Times New Roman"/>
          <w:sz w:val="24"/>
          <w:szCs w:val="24"/>
        </w:rPr>
        <w:t xml:space="preserve">sought approval for the previously distributed </w:t>
      </w:r>
      <w:r w:rsidR="00EC6F7C" w:rsidRPr="00F10041">
        <w:rPr>
          <w:rFonts w:ascii="Times New Roman" w:hAnsi="Times New Roman"/>
          <w:sz w:val="24"/>
          <w:szCs w:val="24"/>
        </w:rPr>
        <w:t>minutes from the</w:t>
      </w:r>
      <w:r w:rsidR="00882F78" w:rsidRPr="00F10041">
        <w:rPr>
          <w:rFonts w:ascii="Times New Roman" w:hAnsi="Times New Roman"/>
          <w:sz w:val="24"/>
          <w:szCs w:val="24"/>
        </w:rPr>
        <w:t xml:space="preserve"> </w:t>
      </w:r>
      <w:r w:rsidR="0056041D">
        <w:rPr>
          <w:rFonts w:ascii="Times New Roman" w:hAnsi="Times New Roman"/>
          <w:sz w:val="24"/>
          <w:szCs w:val="24"/>
        </w:rPr>
        <w:t>tenth</w:t>
      </w:r>
      <w:r w:rsidR="00EC6F7C" w:rsidRPr="00F10041">
        <w:rPr>
          <w:rFonts w:ascii="Times New Roman" w:hAnsi="Times New Roman"/>
          <w:sz w:val="24"/>
          <w:szCs w:val="24"/>
        </w:rPr>
        <w:t xml:space="preserve"> </w:t>
      </w:r>
      <w:r w:rsidR="00882F78" w:rsidRPr="00F10041">
        <w:rPr>
          <w:rFonts w:ascii="Times New Roman" w:hAnsi="Times New Roman"/>
          <w:sz w:val="24"/>
          <w:szCs w:val="24"/>
        </w:rPr>
        <w:t xml:space="preserve">IWG-3 </w:t>
      </w:r>
      <w:r w:rsidR="001F6C14">
        <w:rPr>
          <w:rFonts w:ascii="Times New Roman" w:hAnsi="Times New Roman"/>
          <w:sz w:val="24"/>
          <w:szCs w:val="24"/>
        </w:rPr>
        <w:t>meeting (Document IWG-3_03</w:t>
      </w:r>
      <w:r w:rsidR="00AB390D">
        <w:rPr>
          <w:rFonts w:ascii="Times New Roman" w:hAnsi="Times New Roman"/>
          <w:sz w:val="24"/>
          <w:szCs w:val="24"/>
        </w:rPr>
        <w:t>7</w:t>
      </w:r>
      <w:r w:rsidR="00EC6F7C" w:rsidRPr="00F10041">
        <w:rPr>
          <w:rFonts w:ascii="Times New Roman" w:hAnsi="Times New Roman"/>
          <w:sz w:val="24"/>
          <w:szCs w:val="24"/>
        </w:rPr>
        <w:t xml:space="preserve">). </w:t>
      </w:r>
      <w:r w:rsidR="00483793">
        <w:rPr>
          <w:rFonts w:ascii="Times New Roman" w:hAnsi="Times New Roman"/>
          <w:sz w:val="24"/>
          <w:szCs w:val="24"/>
        </w:rPr>
        <w:t xml:space="preserve"> </w:t>
      </w:r>
      <w:r w:rsidR="009A3F46">
        <w:rPr>
          <w:rFonts w:ascii="Times New Roman" w:hAnsi="Times New Roman"/>
          <w:sz w:val="24"/>
          <w:szCs w:val="24"/>
        </w:rPr>
        <w:t>The only</w:t>
      </w:r>
      <w:r w:rsidRPr="00F10041">
        <w:rPr>
          <w:rFonts w:ascii="Times New Roman" w:hAnsi="Times New Roman"/>
          <w:sz w:val="24"/>
          <w:szCs w:val="24"/>
        </w:rPr>
        <w:t xml:space="preserve"> comment</w:t>
      </w:r>
      <w:r w:rsidR="00AB390D">
        <w:rPr>
          <w:rFonts w:ascii="Times New Roman" w:hAnsi="Times New Roman"/>
          <w:sz w:val="24"/>
          <w:szCs w:val="24"/>
        </w:rPr>
        <w:t xml:space="preserve"> was editorial to revise the “XX” in the public participation statement</w:t>
      </w:r>
      <w:r w:rsidR="00E612BF">
        <w:rPr>
          <w:rFonts w:ascii="Times New Roman" w:hAnsi="Times New Roman"/>
          <w:sz w:val="24"/>
          <w:szCs w:val="24"/>
        </w:rPr>
        <w:t xml:space="preserve"> to the number of participants in the attachment</w:t>
      </w:r>
      <w:r w:rsidR="00EC6F7C" w:rsidRPr="00F10041">
        <w:rPr>
          <w:rFonts w:ascii="Times New Roman" w:hAnsi="Times New Roman"/>
          <w:sz w:val="24"/>
          <w:szCs w:val="24"/>
        </w:rPr>
        <w:t>.</w:t>
      </w:r>
      <w:r w:rsidR="0056041D">
        <w:rPr>
          <w:rFonts w:ascii="Times New Roman" w:hAnsi="Times New Roman"/>
          <w:sz w:val="24"/>
          <w:szCs w:val="24"/>
        </w:rPr>
        <w:t xml:space="preserve"> </w:t>
      </w:r>
    </w:p>
    <w:p w14:paraId="4E286131" w14:textId="77777777" w:rsidR="009E10F6" w:rsidRPr="00F10041" w:rsidRDefault="009E10F6" w:rsidP="009E10F6">
      <w:pPr>
        <w:pStyle w:val="ListParagraph"/>
        <w:rPr>
          <w:rFonts w:ascii="Times New Roman" w:hAnsi="Times New Roman"/>
          <w:sz w:val="24"/>
          <w:szCs w:val="24"/>
        </w:rPr>
      </w:pPr>
    </w:p>
    <w:p w14:paraId="7E256618" w14:textId="07D6204F" w:rsidR="009E10F6" w:rsidRPr="00F10041" w:rsidRDefault="009E10F6" w:rsidP="004731EE">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Other meetings of interes</w:t>
      </w:r>
      <w:r w:rsidR="0031401F">
        <w:rPr>
          <w:rFonts w:ascii="Times New Roman" w:hAnsi="Times New Roman"/>
          <w:sz w:val="24"/>
          <w:szCs w:val="24"/>
        </w:rPr>
        <w:t>t since last meeting of</w:t>
      </w:r>
      <w:r w:rsidR="001F6C14">
        <w:rPr>
          <w:rFonts w:ascii="Times New Roman" w:hAnsi="Times New Roman"/>
          <w:sz w:val="24"/>
          <w:szCs w:val="24"/>
        </w:rPr>
        <w:t xml:space="preserve"> IWG-3: </w:t>
      </w:r>
      <w:r w:rsidR="001D2723">
        <w:rPr>
          <w:rFonts w:ascii="Times New Roman" w:hAnsi="Times New Roman"/>
          <w:sz w:val="24"/>
          <w:szCs w:val="24"/>
        </w:rPr>
        <w:t xml:space="preserve">The Chair noted </w:t>
      </w:r>
      <w:r w:rsidR="00E612BF">
        <w:rPr>
          <w:rFonts w:ascii="Times New Roman" w:hAnsi="Times New Roman"/>
          <w:sz w:val="24"/>
          <w:szCs w:val="24"/>
        </w:rPr>
        <w:t xml:space="preserve">the November 2017 CITEL meeting and </w:t>
      </w:r>
      <w:r w:rsidR="0056041D">
        <w:rPr>
          <w:rFonts w:ascii="Times New Roman" w:hAnsi="Times New Roman"/>
          <w:sz w:val="24"/>
          <w:szCs w:val="24"/>
        </w:rPr>
        <w:t xml:space="preserve">had </w:t>
      </w:r>
      <w:r w:rsidR="00E612BF">
        <w:rPr>
          <w:rFonts w:ascii="Times New Roman" w:hAnsi="Times New Roman"/>
          <w:sz w:val="24"/>
          <w:szCs w:val="24"/>
        </w:rPr>
        <w:t>questions related to IWG-3 documents that went to CITEL but sought input on other relevant meetings. No other meetings of interest were noted.</w:t>
      </w:r>
      <w:r w:rsidR="00F10041" w:rsidRPr="00F10041">
        <w:rPr>
          <w:rFonts w:ascii="Times New Roman" w:hAnsi="Times New Roman"/>
          <w:sz w:val="24"/>
          <w:szCs w:val="24"/>
        </w:rPr>
        <w:t xml:space="preserve">  </w:t>
      </w:r>
    </w:p>
    <w:p w14:paraId="7BCAA9FD" w14:textId="77777777" w:rsidR="002F0C2D" w:rsidRPr="00F10041" w:rsidRDefault="002F0C2D" w:rsidP="002F0C2D">
      <w:pPr>
        <w:pStyle w:val="ListParagraph"/>
        <w:rPr>
          <w:rFonts w:ascii="Times New Roman" w:hAnsi="Times New Roman"/>
          <w:sz w:val="24"/>
          <w:szCs w:val="24"/>
        </w:rPr>
      </w:pPr>
    </w:p>
    <w:p w14:paraId="28E8581B" w14:textId="498AFCD5" w:rsidR="001F6C14" w:rsidRPr="001F6C14" w:rsidRDefault="001F6C14" w:rsidP="001F6C14">
      <w:pPr>
        <w:pStyle w:val="ListParagraph"/>
        <w:numPr>
          <w:ilvl w:val="0"/>
          <w:numId w:val="1"/>
        </w:numPr>
        <w:tabs>
          <w:tab w:val="left" w:pos="-720"/>
        </w:tabs>
        <w:suppressAutoHyphens/>
        <w:rPr>
          <w:rFonts w:ascii="Times New Roman" w:hAnsi="Times New Roman"/>
          <w:sz w:val="24"/>
          <w:szCs w:val="24"/>
        </w:rPr>
      </w:pPr>
      <w:r>
        <w:rPr>
          <w:rFonts w:ascii="Times New Roman" w:hAnsi="Times New Roman"/>
          <w:sz w:val="24"/>
          <w:szCs w:val="24"/>
        </w:rPr>
        <w:t xml:space="preserve">Draft Proposals: </w:t>
      </w:r>
      <w:r w:rsidR="008502FA">
        <w:rPr>
          <w:rFonts w:ascii="Times New Roman" w:hAnsi="Times New Roman"/>
          <w:sz w:val="24"/>
          <w:szCs w:val="24"/>
        </w:rPr>
        <w:t xml:space="preserve">The Chair sought feedback from November 2017 CITEL meeting participants regarding the status of the US </w:t>
      </w:r>
      <w:r w:rsidR="00784F97">
        <w:rPr>
          <w:rFonts w:ascii="Times New Roman" w:hAnsi="Times New Roman"/>
          <w:sz w:val="24"/>
          <w:szCs w:val="24"/>
        </w:rPr>
        <w:t xml:space="preserve">preliminary </w:t>
      </w:r>
      <w:r w:rsidR="00E612BF">
        <w:rPr>
          <w:rFonts w:ascii="Times New Roman" w:hAnsi="Times New Roman"/>
          <w:sz w:val="24"/>
          <w:szCs w:val="24"/>
        </w:rPr>
        <w:t xml:space="preserve">proposal for Agenda item 9.1 (Issue 9.1.3). NTIA reported that this proposal was well received and became an IAP for NOC to Articles 21 and 22 and to suppress Resolution 157 (WRC-15). </w:t>
      </w:r>
      <w:r w:rsidR="008502FA">
        <w:rPr>
          <w:rFonts w:ascii="Times New Roman" w:hAnsi="Times New Roman"/>
          <w:sz w:val="24"/>
          <w:szCs w:val="24"/>
        </w:rPr>
        <w:t xml:space="preserve">Only remaining action is reformatting the document </w:t>
      </w:r>
      <w:r w:rsidR="0056041D">
        <w:rPr>
          <w:rFonts w:ascii="Times New Roman" w:hAnsi="Times New Roman"/>
          <w:sz w:val="24"/>
          <w:szCs w:val="24"/>
        </w:rPr>
        <w:t>into</w:t>
      </w:r>
      <w:r w:rsidR="008502FA">
        <w:rPr>
          <w:rFonts w:ascii="Times New Roman" w:hAnsi="Times New Roman"/>
          <w:sz w:val="24"/>
          <w:szCs w:val="24"/>
        </w:rPr>
        <w:t xml:space="preserve"> the appropriate WRC-19 proposal format.</w:t>
      </w:r>
    </w:p>
    <w:p w14:paraId="7488CDC3" w14:textId="77777777" w:rsidR="001F6C14" w:rsidRPr="001F6C14" w:rsidRDefault="001F6C14" w:rsidP="001F6C14">
      <w:pPr>
        <w:pStyle w:val="ListParagraph"/>
        <w:rPr>
          <w:rFonts w:ascii="Times New Roman" w:hAnsi="Times New Roman"/>
          <w:sz w:val="24"/>
          <w:szCs w:val="24"/>
        </w:rPr>
      </w:pPr>
    </w:p>
    <w:p w14:paraId="3F4A9665" w14:textId="2006070B" w:rsidR="001F6C14" w:rsidRDefault="001F6C14" w:rsidP="00E46885">
      <w:pPr>
        <w:pStyle w:val="ListParagraph"/>
        <w:numPr>
          <w:ilvl w:val="0"/>
          <w:numId w:val="1"/>
        </w:numPr>
        <w:tabs>
          <w:tab w:val="left" w:pos="-720"/>
        </w:tabs>
        <w:suppressAutoHyphens/>
        <w:rPr>
          <w:rFonts w:ascii="Times New Roman" w:hAnsi="Times New Roman"/>
          <w:sz w:val="24"/>
          <w:szCs w:val="24"/>
        </w:rPr>
      </w:pPr>
      <w:r>
        <w:rPr>
          <w:rFonts w:ascii="Times New Roman" w:hAnsi="Times New Roman"/>
          <w:sz w:val="24"/>
          <w:szCs w:val="24"/>
        </w:rPr>
        <w:t xml:space="preserve">Draft Preliminary Views: </w:t>
      </w:r>
      <w:r w:rsidR="008502FA">
        <w:rPr>
          <w:rFonts w:ascii="Times New Roman" w:hAnsi="Times New Roman"/>
          <w:sz w:val="24"/>
          <w:szCs w:val="24"/>
        </w:rPr>
        <w:t xml:space="preserve">The Chair again sought feedback from CITEL participants regarding the status of the US preliminary views on Agenda items 1.3 and 1.7. NTIA reported that the US preliminary view for 1.3 was well received </w:t>
      </w:r>
      <w:r w:rsidR="0056041D">
        <w:rPr>
          <w:rFonts w:ascii="Times New Roman" w:hAnsi="Times New Roman"/>
          <w:sz w:val="24"/>
          <w:szCs w:val="24"/>
        </w:rPr>
        <w:lastRenderedPageBreak/>
        <w:t>but that it remains a draft PV</w:t>
      </w:r>
      <w:r w:rsidR="008502FA">
        <w:rPr>
          <w:rFonts w:ascii="Times New Roman" w:hAnsi="Times New Roman"/>
          <w:sz w:val="24"/>
          <w:szCs w:val="24"/>
        </w:rPr>
        <w:t xml:space="preserve">. For Agenda item 1.7, NTIA reported that Canada also submitted a preliminary view but was uncertain of the outcome of discussions on this item. </w:t>
      </w:r>
      <w:r w:rsidR="00784F97">
        <w:rPr>
          <w:rFonts w:ascii="Times New Roman" w:hAnsi="Times New Roman"/>
          <w:sz w:val="24"/>
          <w:szCs w:val="24"/>
        </w:rPr>
        <w:t xml:space="preserve">The Chair thanked the NTIA for providing this information to IWG-3. </w:t>
      </w:r>
    </w:p>
    <w:p w14:paraId="2B78718A" w14:textId="77777777" w:rsidR="006E254C" w:rsidRPr="001F6C14" w:rsidRDefault="00F10041" w:rsidP="001F6C14">
      <w:pPr>
        <w:tabs>
          <w:tab w:val="left" w:pos="-720"/>
        </w:tabs>
        <w:suppressAutoHyphens/>
        <w:rPr>
          <w:rFonts w:ascii="Times New Roman" w:hAnsi="Times New Roman"/>
        </w:rPr>
      </w:pPr>
      <w:r w:rsidRPr="001F6C14">
        <w:rPr>
          <w:rFonts w:ascii="Times New Roman" w:hAnsi="Times New Roman"/>
        </w:rPr>
        <w:t xml:space="preserve"> </w:t>
      </w:r>
      <w:r w:rsidR="004731EE" w:rsidRPr="001F6C14">
        <w:rPr>
          <w:rFonts w:ascii="Times New Roman" w:hAnsi="Times New Roman"/>
        </w:rPr>
        <w:t xml:space="preserve">  </w:t>
      </w:r>
    </w:p>
    <w:p w14:paraId="46A89499" w14:textId="01DDB28E" w:rsidR="001F6C14" w:rsidRPr="001F6C14" w:rsidRDefault="001F6C14" w:rsidP="001F6C14">
      <w:pPr>
        <w:numPr>
          <w:ilvl w:val="0"/>
          <w:numId w:val="1"/>
        </w:numPr>
        <w:rPr>
          <w:rFonts w:ascii="Times New Roman" w:hAnsi="Times New Roman" w:cs="Times New Roman"/>
        </w:rPr>
      </w:pPr>
      <w:r w:rsidRPr="001F6C14">
        <w:rPr>
          <w:rFonts w:ascii="Times New Roman" w:hAnsi="Times New Roman" w:cs="Times New Roman"/>
        </w:rPr>
        <w:t>Members plans for proposals for Agenda items with previously approved PVs</w:t>
      </w:r>
      <w:r>
        <w:rPr>
          <w:rFonts w:ascii="Times New Roman" w:hAnsi="Times New Roman" w:cs="Times New Roman"/>
        </w:rPr>
        <w:t>:  The Chair sought any comment from the participants on plans to develop proposals for those items for which IWG-3 had already developed a PV, specifically Agenda items 1.2, 1.5, 1</w:t>
      </w:r>
      <w:r w:rsidR="00784F97">
        <w:rPr>
          <w:rFonts w:ascii="Times New Roman" w:hAnsi="Times New Roman" w:cs="Times New Roman"/>
        </w:rPr>
        <w:t xml:space="preserve">.6, 9.1 (Issue 9.1.9), and 10. Inmarsat noted they have plans for Agenda item 1.5 but are progressing the work at WP 4A before drafting preliminary proposals for IWG-3. Boeing shared a similar </w:t>
      </w:r>
      <w:r w:rsidR="000E43D6">
        <w:rPr>
          <w:rFonts w:ascii="Times New Roman" w:hAnsi="Times New Roman" w:cs="Times New Roman"/>
        </w:rPr>
        <w:t>remark</w:t>
      </w:r>
      <w:r w:rsidR="00784F97">
        <w:rPr>
          <w:rFonts w:ascii="Times New Roman" w:hAnsi="Times New Roman" w:cs="Times New Roman"/>
        </w:rPr>
        <w:t xml:space="preserve"> for Agenda item 1.6.</w:t>
      </w:r>
      <w:r w:rsidR="00784F97">
        <w:rPr>
          <w:rFonts w:ascii="Times New Roman" w:hAnsi="Times New Roman" w:cs="Times New Roman"/>
        </w:rPr>
        <w:br/>
      </w:r>
      <w:r w:rsidR="00784F97">
        <w:rPr>
          <w:rFonts w:ascii="Times New Roman" w:hAnsi="Times New Roman" w:cs="Times New Roman"/>
        </w:rPr>
        <w:br/>
        <w:t xml:space="preserve">The FCC noted that Agenda items 1.3 and 1.7 will also require preliminary proposals now that preliminary views have been </w:t>
      </w:r>
      <w:r w:rsidR="000E43D6">
        <w:rPr>
          <w:rFonts w:ascii="Times New Roman" w:hAnsi="Times New Roman" w:cs="Times New Roman"/>
        </w:rPr>
        <w:t>completed</w:t>
      </w:r>
      <w:r w:rsidR="00784F97">
        <w:rPr>
          <w:rFonts w:ascii="Times New Roman" w:hAnsi="Times New Roman" w:cs="Times New Roman"/>
        </w:rPr>
        <w:t xml:space="preserve">. The Chair </w:t>
      </w:r>
      <w:r w:rsidR="000E43D6">
        <w:rPr>
          <w:rFonts w:ascii="Times New Roman" w:hAnsi="Times New Roman" w:cs="Times New Roman"/>
        </w:rPr>
        <w:t xml:space="preserve">thanked the FCC and </w:t>
      </w:r>
      <w:r w:rsidR="00784F97">
        <w:rPr>
          <w:rFonts w:ascii="Times New Roman" w:hAnsi="Times New Roman" w:cs="Times New Roman"/>
        </w:rPr>
        <w:t>agreed that</w:t>
      </w:r>
      <w:r w:rsidR="000E43D6">
        <w:rPr>
          <w:rFonts w:ascii="Times New Roman" w:hAnsi="Times New Roman" w:cs="Times New Roman"/>
        </w:rPr>
        <w:t xml:space="preserve"> </w:t>
      </w:r>
      <w:r w:rsidR="00784F97">
        <w:rPr>
          <w:rFonts w:ascii="Times New Roman" w:hAnsi="Times New Roman" w:cs="Times New Roman"/>
        </w:rPr>
        <w:t>IWG-3 should be preparing preliminary proposals for 1.2, 1.3, 1.</w:t>
      </w:r>
      <w:r w:rsidR="000E43D6">
        <w:rPr>
          <w:rFonts w:ascii="Times New Roman" w:hAnsi="Times New Roman" w:cs="Times New Roman"/>
        </w:rPr>
        <w:t xml:space="preserve">5, 1.6, 1.7, 9.1 (Issue 9.1.9) and 10. </w:t>
      </w:r>
    </w:p>
    <w:p w14:paraId="4C5986C6" w14:textId="77777777" w:rsidR="006E254C" w:rsidRPr="006E254C" w:rsidRDefault="006E254C" w:rsidP="006E254C">
      <w:pPr>
        <w:pStyle w:val="ListParagraph"/>
        <w:rPr>
          <w:rFonts w:ascii="Times New Roman" w:hAnsi="Times New Roman"/>
          <w:sz w:val="24"/>
          <w:szCs w:val="24"/>
        </w:rPr>
      </w:pPr>
    </w:p>
    <w:p w14:paraId="219447ED" w14:textId="560961E9" w:rsidR="005B147C" w:rsidRPr="00F10041" w:rsidRDefault="00AB463D" w:rsidP="00AB463D">
      <w:pPr>
        <w:pStyle w:val="ListParagraph"/>
        <w:numPr>
          <w:ilvl w:val="0"/>
          <w:numId w:val="1"/>
        </w:numPr>
        <w:tabs>
          <w:tab w:val="left" w:pos="-720"/>
        </w:tabs>
        <w:suppressAutoHyphens/>
        <w:rPr>
          <w:rFonts w:ascii="Times New Roman" w:hAnsi="Times New Roman"/>
          <w:sz w:val="24"/>
          <w:szCs w:val="24"/>
        </w:rPr>
      </w:pPr>
      <w:r w:rsidRPr="00F10041">
        <w:rPr>
          <w:rFonts w:ascii="Times New Roman" w:hAnsi="Times New Roman"/>
          <w:sz w:val="24"/>
          <w:szCs w:val="24"/>
        </w:rPr>
        <w:t>Status of remaini</w:t>
      </w:r>
      <w:r w:rsidR="005B147C" w:rsidRPr="00F10041">
        <w:rPr>
          <w:rFonts w:ascii="Times New Roman" w:hAnsi="Times New Roman"/>
          <w:sz w:val="24"/>
          <w:szCs w:val="24"/>
        </w:rPr>
        <w:t>ng WRC-19 AIs assigned to IWG-3:</w:t>
      </w:r>
      <w:r w:rsidR="001F6C14">
        <w:rPr>
          <w:rFonts w:ascii="Times New Roman" w:hAnsi="Times New Roman"/>
          <w:sz w:val="24"/>
          <w:szCs w:val="24"/>
        </w:rPr>
        <w:t xml:space="preserve">  </w:t>
      </w:r>
      <w:r w:rsidR="002744F4">
        <w:rPr>
          <w:rFonts w:ascii="Times New Roman" w:hAnsi="Times New Roman"/>
          <w:sz w:val="24"/>
          <w:szCs w:val="24"/>
        </w:rPr>
        <w:t xml:space="preserve">The </w:t>
      </w:r>
      <w:r w:rsidR="00784F97">
        <w:rPr>
          <w:rFonts w:ascii="Times New Roman" w:hAnsi="Times New Roman"/>
          <w:sz w:val="24"/>
          <w:szCs w:val="24"/>
        </w:rPr>
        <w:t xml:space="preserve">FCC </w:t>
      </w:r>
      <w:r w:rsidR="000E43D6">
        <w:rPr>
          <w:rFonts w:ascii="Times New Roman" w:hAnsi="Times New Roman"/>
          <w:sz w:val="24"/>
          <w:szCs w:val="24"/>
        </w:rPr>
        <w:t>reported</w:t>
      </w:r>
      <w:r w:rsidR="00784F97">
        <w:rPr>
          <w:rFonts w:ascii="Times New Roman" w:hAnsi="Times New Roman"/>
          <w:sz w:val="24"/>
          <w:szCs w:val="24"/>
        </w:rPr>
        <w:t xml:space="preserve"> that </w:t>
      </w:r>
      <w:r w:rsidR="000E43D6">
        <w:rPr>
          <w:rFonts w:ascii="Times New Roman" w:hAnsi="Times New Roman"/>
          <w:sz w:val="24"/>
          <w:szCs w:val="24"/>
        </w:rPr>
        <w:t xml:space="preserve">the Agenda item 9.1 (Issue 9.1.7) </w:t>
      </w:r>
      <w:r w:rsidR="00784F97">
        <w:rPr>
          <w:rFonts w:ascii="Times New Roman" w:hAnsi="Times New Roman"/>
          <w:sz w:val="24"/>
          <w:szCs w:val="24"/>
        </w:rPr>
        <w:t xml:space="preserve">proposal </w:t>
      </w:r>
      <w:r w:rsidR="000E43D6">
        <w:rPr>
          <w:rFonts w:ascii="Times New Roman" w:hAnsi="Times New Roman"/>
          <w:sz w:val="24"/>
          <w:szCs w:val="24"/>
        </w:rPr>
        <w:t xml:space="preserve">from the US is still a preliminary proposal at </w:t>
      </w:r>
      <w:r w:rsidR="002744F4">
        <w:rPr>
          <w:rFonts w:ascii="Times New Roman" w:hAnsi="Times New Roman"/>
          <w:sz w:val="24"/>
          <w:szCs w:val="24"/>
        </w:rPr>
        <w:t>CITEL</w:t>
      </w:r>
      <w:r w:rsidR="000E43D6">
        <w:rPr>
          <w:rFonts w:ascii="Times New Roman" w:hAnsi="Times New Roman"/>
          <w:sz w:val="24"/>
          <w:szCs w:val="24"/>
        </w:rPr>
        <w:t>. The Chair thanked the FCC for providing this information to IWG-3.</w:t>
      </w:r>
    </w:p>
    <w:p w14:paraId="50981B73" w14:textId="77777777" w:rsidR="005B147C" w:rsidRPr="001F6C14" w:rsidRDefault="00AB463D" w:rsidP="001F6C14">
      <w:pPr>
        <w:pStyle w:val="ListParagraph"/>
        <w:tabs>
          <w:tab w:val="left" w:pos="-720"/>
        </w:tabs>
        <w:suppressAutoHyphens/>
        <w:rPr>
          <w:rFonts w:ascii="Times New Roman" w:hAnsi="Times New Roman"/>
          <w:sz w:val="24"/>
          <w:szCs w:val="24"/>
        </w:rPr>
      </w:pPr>
      <w:r w:rsidRPr="00F10041">
        <w:rPr>
          <w:rFonts w:ascii="Times New Roman" w:hAnsi="Times New Roman"/>
          <w:sz w:val="24"/>
          <w:szCs w:val="24"/>
        </w:rPr>
        <w:t xml:space="preserve"> </w:t>
      </w:r>
    </w:p>
    <w:p w14:paraId="7661E823" w14:textId="67BC0191" w:rsidR="00AB463D" w:rsidRDefault="001345C7" w:rsidP="00B964F3">
      <w:pPr>
        <w:pStyle w:val="ListParagraph"/>
        <w:numPr>
          <w:ilvl w:val="0"/>
          <w:numId w:val="1"/>
        </w:numPr>
        <w:tabs>
          <w:tab w:val="left" w:pos="-720"/>
        </w:tabs>
        <w:suppressAutoHyphens/>
        <w:rPr>
          <w:rFonts w:ascii="Times New Roman" w:hAnsi="Times New Roman"/>
          <w:sz w:val="24"/>
          <w:szCs w:val="24"/>
        </w:rPr>
      </w:pPr>
      <w:r w:rsidRPr="00510040">
        <w:rPr>
          <w:rFonts w:ascii="Times New Roman" w:hAnsi="Times New Roman"/>
          <w:sz w:val="24"/>
          <w:szCs w:val="24"/>
        </w:rPr>
        <w:t xml:space="preserve">Future meetings: </w:t>
      </w:r>
      <w:r w:rsidR="000E43D6">
        <w:rPr>
          <w:rFonts w:ascii="Times New Roman" w:hAnsi="Times New Roman"/>
          <w:sz w:val="24"/>
          <w:szCs w:val="24"/>
        </w:rPr>
        <w:t>The meeting agreed to hold the 12</w:t>
      </w:r>
      <w:r w:rsidR="000E43D6" w:rsidRPr="000E43D6">
        <w:rPr>
          <w:rFonts w:ascii="Times New Roman" w:hAnsi="Times New Roman"/>
          <w:sz w:val="24"/>
          <w:szCs w:val="24"/>
          <w:vertAlign w:val="superscript"/>
        </w:rPr>
        <w:t>th</w:t>
      </w:r>
      <w:r w:rsidR="000E43D6">
        <w:rPr>
          <w:rFonts w:ascii="Times New Roman" w:hAnsi="Times New Roman"/>
          <w:sz w:val="24"/>
          <w:szCs w:val="24"/>
        </w:rPr>
        <w:t xml:space="preserve"> IWG-3 meeting on March 8, 2018 a</w:t>
      </w:r>
      <w:r w:rsidR="0056041D">
        <w:rPr>
          <w:rFonts w:ascii="Times New Roman" w:hAnsi="Times New Roman"/>
          <w:sz w:val="24"/>
          <w:szCs w:val="24"/>
        </w:rPr>
        <w:t>t 11:00 EST.</w:t>
      </w:r>
      <w:r w:rsidR="0056041D">
        <w:rPr>
          <w:rFonts w:ascii="Times New Roman" w:hAnsi="Times New Roman"/>
          <w:sz w:val="24"/>
          <w:szCs w:val="24"/>
        </w:rPr>
        <w:br/>
      </w:r>
      <w:r w:rsidR="0056041D">
        <w:rPr>
          <w:rFonts w:ascii="Times New Roman" w:hAnsi="Times New Roman"/>
          <w:sz w:val="24"/>
          <w:szCs w:val="24"/>
        </w:rPr>
        <w:br/>
        <w:t xml:space="preserve">The next </w:t>
      </w:r>
      <w:r w:rsidR="000E43D6">
        <w:rPr>
          <w:rFonts w:ascii="Times New Roman" w:hAnsi="Times New Roman"/>
          <w:sz w:val="24"/>
          <w:szCs w:val="24"/>
        </w:rPr>
        <w:t xml:space="preserve">WAC meeting is scheduled for April 23, 2018. </w:t>
      </w:r>
    </w:p>
    <w:p w14:paraId="25136CFE" w14:textId="77777777" w:rsidR="00510040" w:rsidRPr="00510040" w:rsidRDefault="00510040" w:rsidP="00510040">
      <w:pPr>
        <w:pStyle w:val="ListParagraph"/>
        <w:tabs>
          <w:tab w:val="left" w:pos="-720"/>
        </w:tabs>
        <w:suppressAutoHyphens/>
        <w:rPr>
          <w:rFonts w:ascii="Times New Roman" w:hAnsi="Times New Roman"/>
          <w:sz w:val="24"/>
          <w:szCs w:val="24"/>
        </w:rPr>
      </w:pPr>
    </w:p>
    <w:p w14:paraId="754923DD" w14:textId="77777777" w:rsidR="001E2909" w:rsidRPr="00F10041" w:rsidRDefault="001E2909">
      <w:pPr>
        <w:widowControl w:val="0"/>
        <w:autoSpaceDE w:val="0"/>
        <w:autoSpaceDN w:val="0"/>
        <w:adjustRightInd w:val="0"/>
        <w:spacing w:line="193" w:lineRule="exact"/>
        <w:rPr>
          <w:rFonts w:ascii="Times New Roman" w:eastAsia="Times New Roman" w:hAnsi="Times New Roman" w:cs="Times New Roman"/>
        </w:rPr>
      </w:pPr>
    </w:p>
    <w:p w14:paraId="11F1BC17" w14:textId="71AF9993"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Documents Distributed</w:t>
      </w:r>
      <w:r w:rsidR="00126346">
        <w:rPr>
          <w:rFonts w:ascii="Times New Roman" w:eastAsia="Times New Roman" w:hAnsi="Times New Roman" w:cs="Times New Roman"/>
        </w:rPr>
        <w:t>: IWG-3_</w:t>
      </w:r>
      <w:r w:rsidR="000E43D6">
        <w:rPr>
          <w:rFonts w:ascii="Times New Roman" w:eastAsia="Times New Roman" w:hAnsi="Times New Roman" w:cs="Times New Roman"/>
        </w:rPr>
        <w:t>037</w:t>
      </w:r>
      <w:r w:rsidR="009A3F46">
        <w:rPr>
          <w:rFonts w:ascii="Times New Roman" w:eastAsia="Times New Roman" w:hAnsi="Times New Roman" w:cs="Times New Roman"/>
        </w:rPr>
        <w:t xml:space="preserve">, </w:t>
      </w:r>
      <w:r w:rsidR="000E43D6">
        <w:rPr>
          <w:rFonts w:ascii="Times New Roman" w:eastAsia="Times New Roman" w:hAnsi="Times New Roman" w:cs="Times New Roman"/>
        </w:rPr>
        <w:t>38</w:t>
      </w:r>
    </w:p>
    <w:p w14:paraId="01C979ED" w14:textId="77777777" w:rsidR="001E2909" w:rsidRPr="00F10041" w:rsidRDefault="001E2909">
      <w:pPr>
        <w:widowControl w:val="0"/>
        <w:autoSpaceDE w:val="0"/>
        <w:autoSpaceDN w:val="0"/>
        <w:adjustRightInd w:val="0"/>
        <w:spacing w:line="352" w:lineRule="exact"/>
        <w:rPr>
          <w:rFonts w:ascii="Times New Roman" w:eastAsia="Times New Roman" w:hAnsi="Times New Roman" w:cs="Times New Roman"/>
        </w:rPr>
      </w:pPr>
    </w:p>
    <w:p w14:paraId="29573C16" w14:textId="7F62D7FB" w:rsidR="001E2909" w:rsidRPr="00F10041" w:rsidRDefault="009D5777" w:rsidP="00CD23C8">
      <w:pPr>
        <w:widowControl w:val="0"/>
        <w:overflowPunct w:val="0"/>
        <w:autoSpaceDE w:val="0"/>
        <w:autoSpaceDN w:val="0"/>
        <w:adjustRightInd w:val="0"/>
        <w:spacing w:line="274" w:lineRule="auto"/>
        <w:rPr>
          <w:rFonts w:ascii="Times New Roman" w:eastAsia="Times New Roman" w:hAnsi="Times New Roman" w:cs="Times New Roman"/>
        </w:rPr>
      </w:pPr>
      <w:r w:rsidRPr="00F10041">
        <w:rPr>
          <w:rFonts w:ascii="Times New Roman" w:eastAsia="Times New Roman" w:hAnsi="Times New Roman" w:cs="Times New Roman"/>
          <w:u w:val="single"/>
        </w:rPr>
        <w:t>Public Participation Statement</w:t>
      </w:r>
      <w:r w:rsidR="00CD23C8" w:rsidRPr="00F10041">
        <w:rPr>
          <w:rFonts w:ascii="Times New Roman" w:eastAsia="Times New Roman" w:hAnsi="Times New Roman" w:cs="Times New Roman"/>
        </w:rPr>
        <w:t>:</w:t>
      </w:r>
      <w:r w:rsidRPr="00F10041">
        <w:rPr>
          <w:rFonts w:ascii="Times New Roman" w:eastAsia="Times New Roman" w:hAnsi="Times New Roman" w:cs="Times New Roman"/>
        </w:rPr>
        <w:t xml:space="preserve"> </w:t>
      </w:r>
      <w:r w:rsidR="00CD23C8" w:rsidRPr="00F10041">
        <w:rPr>
          <w:rFonts w:ascii="Times New Roman" w:eastAsia="Times New Roman" w:hAnsi="Times New Roman" w:cs="Times New Roman"/>
        </w:rPr>
        <w:t xml:space="preserve">The teleconference only meeting of WAC-19 </w:t>
      </w:r>
      <w:r w:rsidR="00FE012B" w:rsidRPr="00F10041">
        <w:rPr>
          <w:rFonts w:ascii="Times New Roman" w:eastAsia="Times New Roman" w:hAnsi="Times New Roman" w:cs="Times New Roman"/>
        </w:rPr>
        <w:t>IWG-3</w:t>
      </w:r>
      <w:r w:rsidR="00CD23C8" w:rsidRPr="00F10041">
        <w:rPr>
          <w:rFonts w:ascii="Times New Roman" w:eastAsia="Times New Roman" w:hAnsi="Times New Roman" w:cs="Times New Roman"/>
        </w:rPr>
        <w:t xml:space="preserve"> on </w:t>
      </w:r>
      <w:r w:rsidR="000E43D6">
        <w:rPr>
          <w:rFonts w:ascii="Times New Roman" w:eastAsia="Times New Roman" w:hAnsi="Times New Roman" w:cs="Times New Roman"/>
        </w:rPr>
        <w:t>30</w:t>
      </w:r>
      <w:r w:rsidR="00AD6B3A">
        <w:rPr>
          <w:rFonts w:ascii="Times New Roman" w:eastAsia="Times New Roman" w:hAnsi="Times New Roman" w:cs="Times New Roman"/>
        </w:rPr>
        <w:t xml:space="preserve"> </w:t>
      </w:r>
      <w:r w:rsidR="000E43D6">
        <w:rPr>
          <w:rFonts w:ascii="Times New Roman" w:eastAsia="Times New Roman" w:hAnsi="Times New Roman" w:cs="Times New Roman"/>
        </w:rPr>
        <w:t>January</w:t>
      </w:r>
      <w:r w:rsidR="00AD6B3A">
        <w:rPr>
          <w:rFonts w:ascii="Times New Roman" w:eastAsia="Times New Roman" w:hAnsi="Times New Roman" w:cs="Times New Roman"/>
        </w:rPr>
        <w:t xml:space="preserve"> </w:t>
      </w:r>
      <w:r w:rsidR="000E43D6">
        <w:rPr>
          <w:rFonts w:ascii="Times New Roman" w:eastAsia="Times New Roman" w:hAnsi="Times New Roman" w:cs="Times New Roman"/>
        </w:rPr>
        <w:t>2018</w:t>
      </w:r>
      <w:r w:rsidR="00CD23C8" w:rsidRPr="00F10041">
        <w:rPr>
          <w:rFonts w:ascii="Times New Roman" w:eastAsia="Times New Roman" w:hAnsi="Times New Roman" w:cs="Times New Roman"/>
        </w:rPr>
        <w:t xml:space="preserve"> </w:t>
      </w:r>
      <w:r w:rsidRPr="00F10041">
        <w:rPr>
          <w:rFonts w:ascii="Times New Roman" w:eastAsia="Times New Roman" w:hAnsi="Times New Roman" w:cs="Times New Roman"/>
        </w:rPr>
        <w:t xml:space="preserve">was open to the public and </w:t>
      </w:r>
      <w:ins w:id="1" w:author="SES" w:date="2018-01-30T14:07:00Z">
        <w:r w:rsidR="00680B43">
          <w:rPr>
            <w:rFonts w:ascii="Times New Roman" w:eastAsia="Times New Roman" w:hAnsi="Times New Roman" w:cs="Times New Roman"/>
          </w:rPr>
          <w:t>30</w:t>
        </w:r>
      </w:ins>
      <w:del w:id="2" w:author="SES" w:date="2018-01-30T14:06:00Z">
        <w:r w:rsidR="0056041D" w:rsidDel="00680B43">
          <w:rPr>
            <w:rFonts w:ascii="Times New Roman" w:eastAsia="Times New Roman" w:hAnsi="Times New Roman" w:cs="Times New Roman"/>
          </w:rPr>
          <w:delText>29</w:delText>
        </w:r>
      </w:del>
      <w:r w:rsidR="000E43D6">
        <w:rPr>
          <w:rFonts w:ascii="Times New Roman" w:eastAsia="Times New Roman" w:hAnsi="Times New Roman" w:cs="Times New Roman"/>
        </w:rPr>
        <w:t xml:space="preserve"> </w:t>
      </w:r>
      <w:r w:rsidR="00CD23C8" w:rsidRPr="00F10041">
        <w:rPr>
          <w:rFonts w:ascii="Times New Roman" w:eastAsia="Times New Roman" w:hAnsi="Times New Roman" w:cs="Times New Roman"/>
        </w:rPr>
        <w:t>people participated</w:t>
      </w:r>
      <w:r w:rsidRPr="00F10041">
        <w:rPr>
          <w:rFonts w:ascii="Times New Roman" w:eastAsia="Times New Roman" w:hAnsi="Times New Roman" w:cs="Times New Roman"/>
        </w:rPr>
        <w:t>.</w:t>
      </w:r>
    </w:p>
    <w:p w14:paraId="12A8DA4F" w14:textId="77777777" w:rsidR="001E2909" w:rsidRPr="00F10041" w:rsidRDefault="001E2909">
      <w:pPr>
        <w:widowControl w:val="0"/>
        <w:autoSpaceDE w:val="0"/>
        <w:autoSpaceDN w:val="0"/>
        <w:adjustRightInd w:val="0"/>
        <w:spacing w:line="200" w:lineRule="exact"/>
        <w:rPr>
          <w:rFonts w:ascii="Times New Roman" w:eastAsia="Times New Roman" w:hAnsi="Times New Roman" w:cs="Times New Roman"/>
        </w:rPr>
      </w:pPr>
    </w:p>
    <w:p w14:paraId="72CBC9A9" w14:textId="77777777" w:rsidR="001E2909" w:rsidRPr="00F10041" w:rsidRDefault="001E2909">
      <w:pPr>
        <w:widowControl w:val="0"/>
        <w:autoSpaceDE w:val="0"/>
        <w:autoSpaceDN w:val="0"/>
        <w:adjustRightInd w:val="0"/>
        <w:spacing w:line="274" w:lineRule="exact"/>
        <w:rPr>
          <w:rFonts w:ascii="Times New Roman" w:eastAsia="Times New Roman" w:hAnsi="Times New Roman" w:cs="Times New Roman"/>
        </w:rPr>
      </w:pPr>
    </w:p>
    <w:p w14:paraId="0F0444BF" w14:textId="77777777" w:rsidR="001E2909" w:rsidRPr="00F10041" w:rsidRDefault="009D5777">
      <w:pPr>
        <w:widowControl w:val="0"/>
        <w:autoSpaceDE w:val="0"/>
        <w:autoSpaceDN w:val="0"/>
        <w:adjustRightInd w:val="0"/>
        <w:rPr>
          <w:rFonts w:ascii="Times New Roman" w:eastAsia="Times New Roman" w:hAnsi="Times New Roman" w:cs="Times New Roman"/>
        </w:rPr>
      </w:pPr>
      <w:r w:rsidRPr="00F10041">
        <w:rPr>
          <w:rFonts w:ascii="Times New Roman" w:eastAsia="Times New Roman" w:hAnsi="Times New Roman" w:cs="Times New Roman"/>
          <w:u w:val="single"/>
        </w:rPr>
        <w:t>Author</w:t>
      </w:r>
      <w:r w:rsidRPr="00F10041">
        <w:rPr>
          <w:rFonts w:ascii="Times New Roman" w:eastAsia="Times New Roman" w:hAnsi="Times New Roman" w:cs="Times New Roman"/>
        </w:rPr>
        <w:t>:</w:t>
      </w:r>
      <w:r w:rsidR="00CD23C8" w:rsidRPr="00F10041">
        <w:rPr>
          <w:rFonts w:ascii="Times New Roman" w:eastAsia="Times New Roman" w:hAnsi="Times New Roman" w:cs="Times New Roman"/>
        </w:rPr>
        <w:t xml:space="preserve">  </w:t>
      </w:r>
      <w:r w:rsidR="002443D4">
        <w:rPr>
          <w:rFonts w:ascii="Times New Roman" w:eastAsia="Times New Roman" w:hAnsi="Times New Roman" w:cs="Times New Roman"/>
        </w:rPr>
        <w:t>Zach Rosenbaum</w:t>
      </w:r>
    </w:p>
    <w:p w14:paraId="31CDF9AD" w14:textId="77777777" w:rsidR="00A8095A" w:rsidRPr="00F10041" w:rsidRDefault="00A8095A">
      <w:pPr>
        <w:widowControl w:val="0"/>
        <w:autoSpaceDE w:val="0"/>
        <w:autoSpaceDN w:val="0"/>
        <w:adjustRightInd w:val="0"/>
        <w:rPr>
          <w:rFonts w:ascii="Times New Roman" w:eastAsia="Times New Roman" w:hAnsi="Times New Roman" w:cs="Times New Roman"/>
        </w:rPr>
        <w:sectPr w:rsidR="00A8095A" w:rsidRPr="00F10041">
          <w:pgSz w:w="12240" w:h="15840"/>
          <w:pgMar w:top="703" w:right="1800" w:bottom="1440" w:left="1800" w:header="720" w:footer="720" w:gutter="0"/>
          <w:cols w:space="720" w:equalWidth="0">
            <w:col w:w="8640"/>
          </w:cols>
          <w:noEndnote/>
        </w:sectPr>
      </w:pPr>
    </w:p>
    <w:p w14:paraId="45F034B8" w14:textId="77777777" w:rsidR="00A8095A" w:rsidRPr="009E3290" w:rsidRDefault="00A8095A">
      <w:pPr>
        <w:widowControl w:val="0"/>
        <w:autoSpaceDE w:val="0"/>
        <w:autoSpaceDN w:val="0"/>
        <w:adjustRightInd w:val="0"/>
        <w:rPr>
          <w:rFonts w:ascii="Times New Roman" w:eastAsia="Times New Roman" w:hAnsi="Times New Roman" w:cs="Times New Roman"/>
        </w:rPr>
      </w:pPr>
    </w:p>
    <w:p w14:paraId="2B234CA3" w14:textId="77777777" w:rsidR="00A8095A" w:rsidRPr="009E3290" w:rsidRDefault="00A8095A" w:rsidP="00A8095A">
      <w:pPr>
        <w:widowControl w:val="0"/>
        <w:autoSpaceDE w:val="0"/>
        <w:autoSpaceDN w:val="0"/>
        <w:adjustRightInd w:val="0"/>
        <w:jc w:val="center"/>
        <w:rPr>
          <w:rFonts w:ascii="Times New Roman" w:eastAsia="Times New Roman" w:hAnsi="Times New Roman" w:cs="Times New Roman"/>
        </w:rPr>
      </w:pPr>
      <w:r w:rsidRPr="009E3290">
        <w:rPr>
          <w:rFonts w:ascii="Times New Roman" w:eastAsia="Times New Roman" w:hAnsi="Times New Roman" w:cs="Times New Roman"/>
        </w:rPr>
        <w:t>ATTACHMENT</w:t>
      </w:r>
    </w:p>
    <w:p w14:paraId="043FE23C" w14:textId="77777777" w:rsidR="00A8095A" w:rsidRPr="009E3290" w:rsidRDefault="00A8095A" w:rsidP="00A8095A">
      <w:pPr>
        <w:widowControl w:val="0"/>
        <w:autoSpaceDE w:val="0"/>
        <w:autoSpaceDN w:val="0"/>
        <w:adjustRightInd w:val="0"/>
        <w:jc w:val="center"/>
        <w:rPr>
          <w:rFonts w:ascii="Times New Roman" w:eastAsia="Times New Roman" w:hAnsi="Times New Roman" w:cs="Times New Roman"/>
        </w:rPr>
      </w:pPr>
    </w:p>
    <w:tbl>
      <w:tblPr>
        <w:tblStyle w:val="TableGrid"/>
        <w:tblW w:w="0" w:type="auto"/>
        <w:tblLook w:val="04A0" w:firstRow="1" w:lastRow="0" w:firstColumn="1" w:lastColumn="0" w:noHBand="0" w:noVBand="1"/>
      </w:tblPr>
      <w:tblGrid>
        <w:gridCol w:w="4297"/>
        <w:gridCol w:w="4333"/>
      </w:tblGrid>
      <w:tr w:rsidR="009A3F46" w:rsidRPr="00CC3C77" w14:paraId="34A03C92" w14:textId="77777777" w:rsidTr="00421D01">
        <w:tc>
          <w:tcPr>
            <w:tcW w:w="8630" w:type="dxa"/>
            <w:gridSpan w:val="2"/>
          </w:tcPr>
          <w:p w14:paraId="70E5A2B7"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Members</w:t>
            </w:r>
          </w:p>
        </w:tc>
      </w:tr>
      <w:tr w:rsidR="009A3F46" w:rsidRPr="00CC3C77" w14:paraId="4D8609A5" w14:textId="77777777" w:rsidTr="00421D01">
        <w:tc>
          <w:tcPr>
            <w:tcW w:w="4297" w:type="dxa"/>
          </w:tcPr>
          <w:p w14:paraId="02406AB6"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7C4A6809"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9A3F46" w:rsidRPr="00CC3C77" w14:paraId="0C52C6EC" w14:textId="77777777" w:rsidTr="00421D01">
        <w:tc>
          <w:tcPr>
            <w:tcW w:w="4297" w:type="dxa"/>
          </w:tcPr>
          <w:p w14:paraId="2A2CF0C2" w14:textId="77777777" w:rsidR="009A3F46" w:rsidRPr="00382F6F" w:rsidRDefault="009A3F46" w:rsidP="00421D01">
            <w:pPr>
              <w:widowControl w:val="0"/>
              <w:autoSpaceDE w:val="0"/>
              <w:autoSpaceDN w:val="0"/>
              <w:adjustRightInd w:val="0"/>
              <w:rPr>
                <w:rFonts w:ascii="Arial" w:eastAsia="Times New Roman" w:hAnsi="Arial" w:cs="Arial"/>
                <w:sz w:val="22"/>
                <w:szCs w:val="22"/>
              </w:rPr>
            </w:pPr>
            <w:r w:rsidRPr="00382F6F">
              <w:rPr>
                <w:rFonts w:ascii="Arial" w:eastAsia="Times New Roman" w:hAnsi="Arial" w:cs="Arial"/>
                <w:sz w:val="22"/>
                <w:szCs w:val="22"/>
              </w:rPr>
              <w:t xml:space="preserve">Don </w:t>
            </w:r>
            <w:proofErr w:type="spellStart"/>
            <w:r w:rsidRPr="00382F6F">
              <w:rPr>
                <w:rFonts w:ascii="Arial" w:eastAsia="Times New Roman" w:hAnsi="Arial" w:cs="Arial"/>
                <w:sz w:val="22"/>
                <w:szCs w:val="22"/>
              </w:rPr>
              <w:t>Jansky</w:t>
            </w:r>
            <w:proofErr w:type="spellEnd"/>
          </w:p>
        </w:tc>
        <w:tc>
          <w:tcPr>
            <w:tcW w:w="4333" w:type="dxa"/>
          </w:tcPr>
          <w:p w14:paraId="191D18F2" w14:textId="77777777" w:rsidR="009A3F46" w:rsidRPr="00CC3C77" w:rsidRDefault="009A3F46" w:rsidP="00421D01">
            <w:pPr>
              <w:widowControl w:val="0"/>
              <w:autoSpaceDE w:val="0"/>
              <w:autoSpaceDN w:val="0"/>
              <w:adjustRightInd w:val="0"/>
              <w:rPr>
                <w:rFonts w:ascii="Arial" w:eastAsia="Times New Roman" w:hAnsi="Arial" w:cs="Arial"/>
                <w:sz w:val="22"/>
                <w:szCs w:val="22"/>
              </w:rPr>
            </w:pPr>
            <w:proofErr w:type="spellStart"/>
            <w:r w:rsidRPr="00CC3C77">
              <w:rPr>
                <w:rFonts w:ascii="Arial" w:eastAsia="Times New Roman" w:hAnsi="Arial" w:cs="Arial"/>
                <w:sz w:val="22"/>
                <w:szCs w:val="22"/>
              </w:rPr>
              <w:t>Jansky-Barmat</w:t>
            </w:r>
            <w:proofErr w:type="spellEnd"/>
            <w:r w:rsidRPr="00CC3C77">
              <w:rPr>
                <w:rFonts w:ascii="Arial" w:eastAsia="Times New Roman" w:hAnsi="Arial" w:cs="Arial"/>
                <w:sz w:val="22"/>
                <w:szCs w:val="22"/>
              </w:rPr>
              <w:t xml:space="preserve"> Telecommunications</w:t>
            </w:r>
          </w:p>
        </w:tc>
      </w:tr>
      <w:tr w:rsidR="009A3F46" w:rsidRPr="00CC3C77" w14:paraId="77D72838" w14:textId="77777777" w:rsidTr="00421D01">
        <w:tc>
          <w:tcPr>
            <w:tcW w:w="4297" w:type="dxa"/>
            <w:vAlign w:val="bottom"/>
          </w:tcPr>
          <w:p w14:paraId="5EA5F864" w14:textId="4D19804E" w:rsidR="009A3F46" w:rsidRPr="00382F6F" w:rsidRDefault="000E43D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Damon Ladson</w:t>
            </w:r>
          </w:p>
        </w:tc>
        <w:tc>
          <w:tcPr>
            <w:tcW w:w="4333" w:type="dxa"/>
            <w:vAlign w:val="bottom"/>
          </w:tcPr>
          <w:p w14:paraId="2036F80F" w14:textId="641DDE92" w:rsidR="009A3F46" w:rsidRPr="00382F6F" w:rsidRDefault="000E43D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HWG</w:t>
            </w:r>
          </w:p>
        </w:tc>
      </w:tr>
      <w:tr w:rsidR="002E55A1" w:rsidRPr="00CC3C77" w14:paraId="5F197A57" w14:textId="77777777" w:rsidTr="00421D01">
        <w:tc>
          <w:tcPr>
            <w:tcW w:w="4297" w:type="dxa"/>
            <w:vAlign w:val="bottom"/>
          </w:tcPr>
          <w:p w14:paraId="15CB496A" w14:textId="323D95C8"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Jennifer Manner</w:t>
            </w:r>
          </w:p>
        </w:tc>
        <w:tc>
          <w:tcPr>
            <w:tcW w:w="4333" w:type="dxa"/>
            <w:vAlign w:val="bottom"/>
          </w:tcPr>
          <w:p w14:paraId="32CC34FC" w14:textId="1E4F49F1"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EchoStar/Hughes</w:t>
            </w:r>
          </w:p>
        </w:tc>
      </w:tr>
      <w:tr w:rsidR="002E55A1" w:rsidRPr="00CC3C77" w14:paraId="146BFAF0" w14:textId="77777777" w:rsidTr="00421D01">
        <w:tc>
          <w:tcPr>
            <w:tcW w:w="4297" w:type="dxa"/>
            <w:vAlign w:val="bottom"/>
          </w:tcPr>
          <w:p w14:paraId="07B8B42E" w14:textId="406261F7"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Chris Hofer</w:t>
            </w:r>
          </w:p>
        </w:tc>
        <w:tc>
          <w:tcPr>
            <w:tcW w:w="4333" w:type="dxa"/>
            <w:vAlign w:val="bottom"/>
          </w:tcPr>
          <w:p w14:paraId="53E507E0" w14:textId="3870E87C" w:rsidR="002E55A1" w:rsidRDefault="002E55A1" w:rsidP="00421D01">
            <w:pPr>
              <w:widowControl w:val="0"/>
              <w:autoSpaceDE w:val="0"/>
              <w:autoSpaceDN w:val="0"/>
              <w:adjustRightInd w:val="0"/>
              <w:rPr>
                <w:rFonts w:ascii="Arial" w:eastAsia="Times New Roman" w:hAnsi="Arial" w:cs="Arial"/>
                <w:sz w:val="22"/>
                <w:szCs w:val="22"/>
              </w:rPr>
            </w:pPr>
            <w:proofErr w:type="spellStart"/>
            <w:r>
              <w:rPr>
                <w:rFonts w:ascii="Arial" w:eastAsia="Times New Roman" w:hAnsi="Arial" w:cs="Arial"/>
                <w:sz w:val="22"/>
                <w:szCs w:val="22"/>
              </w:rPr>
              <w:t>Viasat</w:t>
            </w:r>
            <w:proofErr w:type="spellEnd"/>
          </w:p>
        </w:tc>
      </w:tr>
      <w:tr w:rsidR="009A3F46" w:rsidRPr="00CC3C77" w14:paraId="2526FD27" w14:textId="77777777" w:rsidTr="00421D01">
        <w:tc>
          <w:tcPr>
            <w:tcW w:w="4297" w:type="dxa"/>
            <w:vAlign w:val="bottom"/>
          </w:tcPr>
          <w:p w14:paraId="1658F05B" w14:textId="77777777" w:rsidR="009A3F46" w:rsidRPr="00CC3C77"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Stephen Baruch</w:t>
            </w:r>
          </w:p>
        </w:tc>
        <w:tc>
          <w:tcPr>
            <w:tcW w:w="4333" w:type="dxa"/>
            <w:vAlign w:val="bottom"/>
          </w:tcPr>
          <w:p w14:paraId="6D099F09" w14:textId="77777777" w:rsidR="009A3F46" w:rsidRPr="00CC3C77"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New Wave Spectrum Partners</w:t>
            </w:r>
          </w:p>
        </w:tc>
      </w:tr>
      <w:tr w:rsidR="009A3F46" w:rsidRPr="00CC3C77" w14:paraId="4D95C719" w14:textId="77777777" w:rsidTr="00421D01">
        <w:tc>
          <w:tcPr>
            <w:tcW w:w="4297" w:type="dxa"/>
            <w:vAlign w:val="bottom"/>
          </w:tcPr>
          <w:p w14:paraId="63CA95C3" w14:textId="70BBE627" w:rsidR="009A3F46" w:rsidRPr="00CC3C77"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Giselle Creeser</w:t>
            </w:r>
          </w:p>
        </w:tc>
        <w:tc>
          <w:tcPr>
            <w:tcW w:w="4333" w:type="dxa"/>
            <w:vAlign w:val="bottom"/>
          </w:tcPr>
          <w:p w14:paraId="6DE03673" w14:textId="4B779FD5" w:rsidR="009A3F46" w:rsidRPr="00CC3C77"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Inmarsat</w:t>
            </w:r>
          </w:p>
        </w:tc>
      </w:tr>
      <w:tr w:rsidR="009A3F46" w:rsidRPr="00CC3C77" w14:paraId="096F0C4D" w14:textId="77777777" w:rsidTr="00421D01">
        <w:tc>
          <w:tcPr>
            <w:tcW w:w="4297" w:type="dxa"/>
            <w:vAlign w:val="bottom"/>
          </w:tcPr>
          <w:p w14:paraId="0603E486" w14:textId="77777777" w:rsidR="009A3F46"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Winston Caldwell</w:t>
            </w:r>
          </w:p>
        </w:tc>
        <w:tc>
          <w:tcPr>
            <w:tcW w:w="4333" w:type="dxa"/>
            <w:vAlign w:val="bottom"/>
          </w:tcPr>
          <w:p w14:paraId="5E62A55F" w14:textId="77777777" w:rsidR="009A3F46"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Fox</w:t>
            </w:r>
          </w:p>
        </w:tc>
      </w:tr>
      <w:tr w:rsidR="002E55A1" w:rsidRPr="00CC3C77" w14:paraId="37FADF51" w14:textId="77777777" w:rsidTr="00421D01">
        <w:tc>
          <w:tcPr>
            <w:tcW w:w="4297" w:type="dxa"/>
            <w:vAlign w:val="bottom"/>
          </w:tcPr>
          <w:p w14:paraId="26D8AB0F" w14:textId="174E2C35"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 xml:space="preserve">Charles </w:t>
            </w:r>
            <w:proofErr w:type="spellStart"/>
            <w:r>
              <w:rPr>
                <w:rFonts w:ascii="Arial" w:eastAsia="Times New Roman" w:hAnsi="Arial" w:cs="Arial"/>
                <w:sz w:val="22"/>
                <w:szCs w:val="22"/>
              </w:rPr>
              <w:t>Einolf</w:t>
            </w:r>
            <w:proofErr w:type="spellEnd"/>
          </w:p>
        </w:tc>
        <w:tc>
          <w:tcPr>
            <w:tcW w:w="4333" w:type="dxa"/>
            <w:vAlign w:val="bottom"/>
          </w:tcPr>
          <w:p w14:paraId="612733CB" w14:textId="06122A8B"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CBS</w:t>
            </w:r>
          </w:p>
        </w:tc>
      </w:tr>
      <w:tr w:rsidR="002E55A1" w:rsidRPr="00CC3C77" w14:paraId="7091160D" w14:textId="77777777" w:rsidTr="00421D01">
        <w:tc>
          <w:tcPr>
            <w:tcW w:w="4297" w:type="dxa"/>
            <w:vAlign w:val="bottom"/>
          </w:tcPr>
          <w:p w14:paraId="7E943D64" w14:textId="5B7F9984"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Scott Kotler</w:t>
            </w:r>
          </w:p>
        </w:tc>
        <w:tc>
          <w:tcPr>
            <w:tcW w:w="4333" w:type="dxa"/>
            <w:vAlign w:val="bottom"/>
          </w:tcPr>
          <w:p w14:paraId="18041B1E" w14:textId="50A02413"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Lockheed</w:t>
            </w:r>
          </w:p>
        </w:tc>
      </w:tr>
      <w:tr w:rsidR="009A3F46" w:rsidRPr="00CC3C77" w14:paraId="12BF6A3B" w14:textId="77777777" w:rsidTr="00421D01">
        <w:tc>
          <w:tcPr>
            <w:tcW w:w="4297" w:type="dxa"/>
            <w:vAlign w:val="bottom"/>
          </w:tcPr>
          <w:p w14:paraId="3DA60B87" w14:textId="77777777" w:rsidR="009A3F46" w:rsidRPr="00CC3C77"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Charles Rush</w:t>
            </w:r>
          </w:p>
        </w:tc>
        <w:tc>
          <w:tcPr>
            <w:tcW w:w="4333" w:type="dxa"/>
            <w:vAlign w:val="bottom"/>
          </w:tcPr>
          <w:p w14:paraId="26151B27" w14:textId="77777777" w:rsidR="009A3F46" w:rsidRPr="00CC3C77" w:rsidRDefault="009A3F46"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Special Government Employee</w:t>
            </w:r>
          </w:p>
        </w:tc>
      </w:tr>
      <w:tr w:rsidR="002E55A1" w:rsidRPr="00CC3C77" w14:paraId="65E6EFF6" w14:textId="77777777" w:rsidTr="00421D01">
        <w:tc>
          <w:tcPr>
            <w:tcW w:w="4297" w:type="dxa"/>
            <w:vAlign w:val="bottom"/>
          </w:tcPr>
          <w:p w14:paraId="6B0AB919" w14:textId="33D64C37"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Zach Rosenbaum</w:t>
            </w:r>
          </w:p>
        </w:tc>
        <w:tc>
          <w:tcPr>
            <w:tcW w:w="4333" w:type="dxa"/>
            <w:vAlign w:val="bottom"/>
          </w:tcPr>
          <w:p w14:paraId="156BDC16" w14:textId="64FF0216"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SES</w:t>
            </w:r>
          </w:p>
        </w:tc>
      </w:tr>
      <w:tr w:rsidR="002E55A1" w:rsidRPr="00CC3C77" w14:paraId="62FA893E" w14:textId="77777777" w:rsidTr="00421D01">
        <w:tc>
          <w:tcPr>
            <w:tcW w:w="4297" w:type="dxa"/>
            <w:vAlign w:val="bottom"/>
          </w:tcPr>
          <w:p w14:paraId="4F7A6FDC" w14:textId="23C2593F"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Kim Kolb</w:t>
            </w:r>
          </w:p>
        </w:tc>
        <w:tc>
          <w:tcPr>
            <w:tcW w:w="4333" w:type="dxa"/>
            <w:vAlign w:val="bottom"/>
          </w:tcPr>
          <w:p w14:paraId="27221E8B" w14:textId="351053DB"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Boeing</w:t>
            </w:r>
          </w:p>
        </w:tc>
      </w:tr>
      <w:tr w:rsidR="002E55A1" w:rsidRPr="00CC3C77" w14:paraId="508BE3C2" w14:textId="77777777" w:rsidTr="00421D01">
        <w:tc>
          <w:tcPr>
            <w:tcW w:w="4297" w:type="dxa"/>
            <w:vAlign w:val="bottom"/>
          </w:tcPr>
          <w:p w14:paraId="7CC2AB09" w14:textId="358F3982"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Mariah Shuman</w:t>
            </w:r>
          </w:p>
        </w:tc>
        <w:tc>
          <w:tcPr>
            <w:tcW w:w="4333" w:type="dxa"/>
            <w:vAlign w:val="bottom"/>
          </w:tcPr>
          <w:p w14:paraId="53286A89" w14:textId="2086F2DF" w:rsidR="002E55A1" w:rsidRDefault="002E55A1" w:rsidP="00421D01">
            <w:pPr>
              <w:widowControl w:val="0"/>
              <w:autoSpaceDE w:val="0"/>
              <w:autoSpaceDN w:val="0"/>
              <w:adjustRightInd w:val="0"/>
              <w:rPr>
                <w:rFonts w:ascii="Arial" w:eastAsia="Times New Roman" w:hAnsi="Arial" w:cs="Arial"/>
                <w:sz w:val="22"/>
                <w:szCs w:val="22"/>
              </w:rPr>
            </w:pPr>
            <w:proofErr w:type="spellStart"/>
            <w:r>
              <w:rPr>
                <w:rFonts w:ascii="Arial" w:eastAsia="Times New Roman" w:hAnsi="Arial" w:cs="Arial"/>
                <w:sz w:val="22"/>
                <w:szCs w:val="22"/>
              </w:rPr>
              <w:t>OneWeb</w:t>
            </w:r>
            <w:proofErr w:type="spellEnd"/>
          </w:p>
        </w:tc>
      </w:tr>
      <w:tr w:rsidR="002E55A1" w:rsidRPr="00CC3C77" w14:paraId="7A0F1018" w14:textId="77777777" w:rsidTr="00421D01">
        <w:tc>
          <w:tcPr>
            <w:tcW w:w="4297" w:type="dxa"/>
            <w:vAlign w:val="bottom"/>
          </w:tcPr>
          <w:p w14:paraId="16CD6D7B" w14:textId="5B35E658"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George John</w:t>
            </w:r>
          </w:p>
        </w:tc>
        <w:tc>
          <w:tcPr>
            <w:tcW w:w="4333" w:type="dxa"/>
            <w:vAlign w:val="bottom"/>
          </w:tcPr>
          <w:p w14:paraId="61EDC798" w14:textId="2AF8366F" w:rsidR="002E55A1" w:rsidRDefault="002E55A1" w:rsidP="00421D01">
            <w:pPr>
              <w:widowControl w:val="0"/>
              <w:autoSpaceDE w:val="0"/>
              <w:autoSpaceDN w:val="0"/>
              <w:adjustRightInd w:val="0"/>
              <w:rPr>
                <w:rFonts w:ascii="Arial" w:eastAsia="Times New Roman" w:hAnsi="Arial" w:cs="Arial"/>
                <w:sz w:val="22"/>
                <w:szCs w:val="22"/>
              </w:rPr>
            </w:pPr>
            <w:r>
              <w:rPr>
                <w:rFonts w:ascii="Arial" w:eastAsia="Times New Roman" w:hAnsi="Arial" w:cs="Arial"/>
                <w:sz w:val="22"/>
                <w:szCs w:val="22"/>
              </w:rPr>
              <w:t>Spire</w:t>
            </w:r>
          </w:p>
        </w:tc>
      </w:tr>
      <w:tr w:rsidR="00680B43" w:rsidRPr="00CC3C77" w14:paraId="20905015" w14:textId="77777777" w:rsidTr="00421D01">
        <w:trPr>
          <w:ins w:id="3" w:author="SES" w:date="2018-01-30T14:04:00Z"/>
        </w:trPr>
        <w:tc>
          <w:tcPr>
            <w:tcW w:w="4297" w:type="dxa"/>
            <w:vAlign w:val="bottom"/>
          </w:tcPr>
          <w:p w14:paraId="57088799" w14:textId="6BB0FCEA" w:rsidR="00680B43" w:rsidRDefault="00680B43" w:rsidP="00421D01">
            <w:pPr>
              <w:widowControl w:val="0"/>
              <w:autoSpaceDE w:val="0"/>
              <w:autoSpaceDN w:val="0"/>
              <w:adjustRightInd w:val="0"/>
              <w:rPr>
                <w:ins w:id="4" w:author="SES" w:date="2018-01-30T14:04:00Z"/>
                <w:rFonts w:ascii="Arial" w:eastAsia="Times New Roman" w:hAnsi="Arial" w:cs="Arial"/>
                <w:sz w:val="22"/>
                <w:szCs w:val="22"/>
              </w:rPr>
            </w:pPr>
            <w:ins w:id="5" w:author="SES" w:date="2018-01-30T14:04:00Z">
              <w:r>
                <w:rPr>
                  <w:rFonts w:ascii="Arial" w:eastAsia="Times New Roman" w:hAnsi="Arial" w:cs="Arial"/>
                  <w:sz w:val="22"/>
                  <w:szCs w:val="22"/>
                </w:rPr>
                <w:t>Ken</w:t>
              </w:r>
            </w:ins>
            <w:ins w:id="6" w:author="SES" w:date="2018-01-30T14:05:00Z">
              <w:r>
                <w:rPr>
                  <w:rFonts w:ascii="Arial" w:eastAsia="Times New Roman" w:hAnsi="Arial" w:cs="Arial"/>
                  <w:sz w:val="22"/>
                  <w:szCs w:val="22"/>
                </w:rPr>
                <w:t xml:space="preserve"> Keane</w:t>
              </w:r>
            </w:ins>
          </w:p>
        </w:tc>
        <w:tc>
          <w:tcPr>
            <w:tcW w:w="4333" w:type="dxa"/>
            <w:vAlign w:val="bottom"/>
          </w:tcPr>
          <w:p w14:paraId="7D46CF6C" w14:textId="6BE51CB9" w:rsidR="00680B43" w:rsidRDefault="00680B43" w:rsidP="00421D01">
            <w:pPr>
              <w:widowControl w:val="0"/>
              <w:autoSpaceDE w:val="0"/>
              <w:autoSpaceDN w:val="0"/>
              <w:adjustRightInd w:val="0"/>
              <w:rPr>
                <w:ins w:id="7" w:author="SES" w:date="2018-01-30T14:04:00Z"/>
                <w:rFonts w:ascii="Arial" w:eastAsia="Times New Roman" w:hAnsi="Arial" w:cs="Arial"/>
                <w:sz w:val="22"/>
                <w:szCs w:val="22"/>
              </w:rPr>
            </w:pPr>
            <w:ins w:id="8" w:author="SES" w:date="2018-01-30T14:05:00Z">
              <w:r>
                <w:rPr>
                  <w:rFonts w:ascii="Arial" w:eastAsia="Times New Roman" w:hAnsi="Arial" w:cs="Arial"/>
                  <w:sz w:val="22"/>
                  <w:szCs w:val="22"/>
                </w:rPr>
                <w:t>AFTRCC</w:t>
              </w:r>
            </w:ins>
          </w:p>
        </w:tc>
      </w:tr>
      <w:tr w:rsidR="009A3F46" w:rsidRPr="00CC3C77" w14:paraId="52BB12FF" w14:textId="77777777" w:rsidTr="00421D01">
        <w:tc>
          <w:tcPr>
            <w:tcW w:w="4297" w:type="dxa"/>
            <w:vAlign w:val="bottom"/>
          </w:tcPr>
          <w:p w14:paraId="545B22B6" w14:textId="77777777" w:rsidR="009A3F46" w:rsidRPr="00CC3C77" w:rsidRDefault="009A3F46" w:rsidP="00421D01">
            <w:pPr>
              <w:widowControl w:val="0"/>
              <w:autoSpaceDE w:val="0"/>
              <w:autoSpaceDN w:val="0"/>
              <w:adjustRightInd w:val="0"/>
              <w:rPr>
                <w:rFonts w:ascii="Arial" w:eastAsia="Times New Roman" w:hAnsi="Arial" w:cs="Arial"/>
                <w:sz w:val="22"/>
                <w:szCs w:val="22"/>
              </w:rPr>
            </w:pPr>
          </w:p>
        </w:tc>
        <w:tc>
          <w:tcPr>
            <w:tcW w:w="4333" w:type="dxa"/>
            <w:vAlign w:val="bottom"/>
          </w:tcPr>
          <w:p w14:paraId="474F92AF" w14:textId="77777777" w:rsidR="009A3F46" w:rsidRPr="00CC3C77" w:rsidRDefault="009A3F46" w:rsidP="00421D01">
            <w:pPr>
              <w:widowControl w:val="0"/>
              <w:autoSpaceDE w:val="0"/>
              <w:autoSpaceDN w:val="0"/>
              <w:adjustRightInd w:val="0"/>
              <w:rPr>
                <w:rFonts w:ascii="Arial" w:eastAsia="Times New Roman" w:hAnsi="Arial" w:cs="Arial"/>
                <w:sz w:val="22"/>
                <w:szCs w:val="22"/>
              </w:rPr>
            </w:pPr>
          </w:p>
        </w:tc>
      </w:tr>
      <w:tr w:rsidR="009A3F46" w:rsidRPr="00CC3C77" w14:paraId="1350684D" w14:textId="77777777" w:rsidTr="00421D01">
        <w:tc>
          <w:tcPr>
            <w:tcW w:w="8630" w:type="dxa"/>
            <w:gridSpan w:val="2"/>
          </w:tcPr>
          <w:p w14:paraId="6DD4AF27"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Observers</w:t>
            </w:r>
          </w:p>
        </w:tc>
      </w:tr>
      <w:tr w:rsidR="009A3F46" w:rsidRPr="00CC3C77" w14:paraId="76B5B424" w14:textId="77777777" w:rsidTr="00421D01">
        <w:tc>
          <w:tcPr>
            <w:tcW w:w="4297" w:type="dxa"/>
          </w:tcPr>
          <w:p w14:paraId="0EBE127D"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2CD807F3"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9A3F46" w:rsidRPr="00CC3C77" w14:paraId="2BF2EE31" w14:textId="77777777" w:rsidTr="00421D01">
        <w:tc>
          <w:tcPr>
            <w:tcW w:w="4297" w:type="dxa"/>
            <w:vAlign w:val="bottom"/>
          </w:tcPr>
          <w:p w14:paraId="33CCB221" w14:textId="77777777" w:rsidR="009A3F46" w:rsidRPr="00382F6F" w:rsidRDefault="009A3F46" w:rsidP="00421D01">
            <w:pPr>
              <w:rPr>
                <w:rFonts w:ascii="Arial" w:eastAsia="Times New Roman" w:hAnsi="Arial" w:cs="Arial"/>
                <w:sz w:val="22"/>
                <w:szCs w:val="22"/>
                <w:highlight w:val="yellow"/>
              </w:rPr>
            </w:pPr>
            <w:r w:rsidRPr="00382F6F">
              <w:rPr>
                <w:rFonts w:ascii="Arial" w:eastAsia="Times New Roman" w:hAnsi="Arial" w:cs="Arial"/>
                <w:sz w:val="22"/>
                <w:szCs w:val="22"/>
              </w:rPr>
              <w:t>Tom Hayden</w:t>
            </w:r>
          </w:p>
        </w:tc>
        <w:tc>
          <w:tcPr>
            <w:tcW w:w="4333" w:type="dxa"/>
            <w:vAlign w:val="bottom"/>
          </w:tcPr>
          <w:p w14:paraId="4EDA68CA" w14:textId="77777777" w:rsidR="009A3F46" w:rsidRPr="00CC3C77" w:rsidRDefault="009A3F46" w:rsidP="00421D01">
            <w:pPr>
              <w:rPr>
                <w:rFonts w:ascii="Arial" w:eastAsia="Times New Roman" w:hAnsi="Arial" w:cs="Arial"/>
                <w:sz w:val="22"/>
                <w:szCs w:val="22"/>
              </w:rPr>
            </w:pPr>
            <w:r w:rsidRPr="00CC3C77">
              <w:rPr>
                <w:rFonts w:ascii="Arial" w:eastAsia="Times New Roman" w:hAnsi="Arial" w:cs="Arial"/>
                <w:sz w:val="22"/>
                <w:szCs w:val="22"/>
              </w:rPr>
              <w:t>TLH Consulting</w:t>
            </w:r>
          </w:p>
        </w:tc>
      </w:tr>
      <w:tr w:rsidR="009A3F46" w:rsidRPr="00CC3C77" w14:paraId="69446A92" w14:textId="77777777" w:rsidTr="00421D01">
        <w:tc>
          <w:tcPr>
            <w:tcW w:w="4297" w:type="dxa"/>
            <w:vAlign w:val="bottom"/>
          </w:tcPr>
          <w:p w14:paraId="21A89B5B" w14:textId="390DC922" w:rsidR="009A3F46" w:rsidRPr="00382F6F" w:rsidRDefault="002E55A1" w:rsidP="00421D01">
            <w:pPr>
              <w:rPr>
                <w:rFonts w:ascii="Arial" w:eastAsia="Times New Roman" w:hAnsi="Arial" w:cs="Arial"/>
                <w:sz w:val="22"/>
                <w:szCs w:val="22"/>
                <w:highlight w:val="yellow"/>
              </w:rPr>
            </w:pPr>
            <w:r>
              <w:rPr>
                <w:rFonts w:ascii="Arial" w:eastAsia="Times New Roman" w:hAnsi="Arial" w:cs="Arial"/>
                <w:sz w:val="22"/>
                <w:szCs w:val="22"/>
              </w:rPr>
              <w:t>Brandon Mitchel</w:t>
            </w:r>
            <w:r w:rsidR="0056041D">
              <w:rPr>
                <w:rFonts w:ascii="Arial" w:eastAsia="Times New Roman" w:hAnsi="Arial" w:cs="Arial"/>
                <w:sz w:val="22"/>
                <w:szCs w:val="22"/>
              </w:rPr>
              <w:t>l</w:t>
            </w:r>
          </w:p>
        </w:tc>
        <w:tc>
          <w:tcPr>
            <w:tcW w:w="4333" w:type="dxa"/>
            <w:vAlign w:val="bottom"/>
          </w:tcPr>
          <w:p w14:paraId="5C5CA575" w14:textId="77777777" w:rsidR="009A3F46" w:rsidRPr="00CC3C77" w:rsidRDefault="009A3F46" w:rsidP="00421D01">
            <w:pPr>
              <w:rPr>
                <w:rFonts w:ascii="Arial" w:eastAsia="Times New Roman" w:hAnsi="Arial" w:cs="Arial"/>
                <w:sz w:val="22"/>
                <w:szCs w:val="22"/>
              </w:rPr>
            </w:pPr>
            <w:r>
              <w:rPr>
                <w:rFonts w:ascii="Arial" w:eastAsia="Times New Roman" w:hAnsi="Arial" w:cs="Arial"/>
                <w:sz w:val="22"/>
                <w:szCs w:val="22"/>
              </w:rPr>
              <w:t>NTIA</w:t>
            </w:r>
          </w:p>
        </w:tc>
      </w:tr>
      <w:tr w:rsidR="00680B43" w:rsidRPr="00CC3C77" w14:paraId="31A460AA" w14:textId="77777777" w:rsidTr="00421D01">
        <w:trPr>
          <w:ins w:id="9" w:author="SES" w:date="2018-01-30T14:04:00Z"/>
        </w:trPr>
        <w:tc>
          <w:tcPr>
            <w:tcW w:w="4297" w:type="dxa"/>
            <w:vAlign w:val="bottom"/>
          </w:tcPr>
          <w:p w14:paraId="12993C27" w14:textId="3100B8D3" w:rsidR="00680B43" w:rsidRDefault="00680B43" w:rsidP="00421D01">
            <w:pPr>
              <w:rPr>
                <w:ins w:id="10" w:author="SES" w:date="2018-01-30T14:04:00Z"/>
                <w:rFonts w:ascii="Arial" w:eastAsia="Times New Roman" w:hAnsi="Arial" w:cs="Arial"/>
                <w:sz w:val="22"/>
                <w:szCs w:val="22"/>
              </w:rPr>
            </w:pPr>
            <w:ins w:id="11" w:author="SES" w:date="2018-01-30T14:04:00Z">
              <w:r>
                <w:rPr>
                  <w:rFonts w:ascii="Arial" w:eastAsia="Times New Roman" w:hAnsi="Arial" w:cs="Arial"/>
                  <w:sz w:val="22"/>
                  <w:szCs w:val="22"/>
                </w:rPr>
                <w:t xml:space="preserve">Andrew </w:t>
              </w:r>
              <w:proofErr w:type="spellStart"/>
              <w:r>
                <w:rPr>
                  <w:rFonts w:ascii="Arial" w:eastAsia="Times New Roman" w:hAnsi="Arial" w:cs="Arial"/>
                  <w:sz w:val="22"/>
                  <w:szCs w:val="22"/>
                </w:rPr>
                <w:t>Feltman</w:t>
              </w:r>
              <w:proofErr w:type="spellEnd"/>
            </w:ins>
          </w:p>
        </w:tc>
        <w:tc>
          <w:tcPr>
            <w:tcW w:w="4333" w:type="dxa"/>
            <w:vAlign w:val="bottom"/>
          </w:tcPr>
          <w:p w14:paraId="1BA55B18" w14:textId="5758D851" w:rsidR="00680B43" w:rsidRDefault="00680B43" w:rsidP="00421D01">
            <w:pPr>
              <w:rPr>
                <w:ins w:id="12" w:author="SES" w:date="2018-01-30T14:04:00Z"/>
                <w:rFonts w:ascii="Arial" w:eastAsia="Times New Roman" w:hAnsi="Arial" w:cs="Arial"/>
                <w:sz w:val="22"/>
                <w:szCs w:val="22"/>
              </w:rPr>
            </w:pPr>
            <w:proofErr w:type="spellStart"/>
            <w:ins w:id="13" w:author="SES" w:date="2018-01-30T14:04:00Z">
              <w:r>
                <w:rPr>
                  <w:rFonts w:ascii="Arial" w:eastAsia="Times New Roman" w:hAnsi="Arial" w:cs="Arial"/>
                  <w:sz w:val="22"/>
                  <w:szCs w:val="22"/>
                </w:rPr>
                <w:t>Peraton</w:t>
              </w:r>
              <w:proofErr w:type="spellEnd"/>
              <w:r>
                <w:rPr>
                  <w:rFonts w:ascii="Arial" w:eastAsia="Times New Roman" w:hAnsi="Arial" w:cs="Arial"/>
                  <w:sz w:val="22"/>
                  <w:szCs w:val="22"/>
                </w:rPr>
                <w:t xml:space="preserve"> for DOD</w:t>
              </w:r>
            </w:ins>
          </w:p>
        </w:tc>
      </w:tr>
      <w:tr w:rsidR="0056041D" w:rsidRPr="00CC3C77" w14:paraId="2F8650EF" w14:textId="77777777" w:rsidTr="00421D01">
        <w:tc>
          <w:tcPr>
            <w:tcW w:w="4297" w:type="dxa"/>
            <w:vAlign w:val="bottom"/>
          </w:tcPr>
          <w:p w14:paraId="4DD710B3" w14:textId="1F9A3D11" w:rsidR="0056041D" w:rsidRDefault="0056041D" w:rsidP="00421D01">
            <w:pPr>
              <w:rPr>
                <w:rFonts w:ascii="Arial" w:eastAsia="Times New Roman" w:hAnsi="Arial" w:cs="Arial"/>
                <w:sz w:val="22"/>
                <w:szCs w:val="22"/>
              </w:rPr>
            </w:pPr>
            <w:r>
              <w:rPr>
                <w:rFonts w:ascii="Arial" w:eastAsia="Times New Roman" w:hAnsi="Arial" w:cs="Arial"/>
                <w:sz w:val="22"/>
                <w:szCs w:val="22"/>
              </w:rPr>
              <w:t>Shelli Rose Haskins</w:t>
            </w:r>
          </w:p>
        </w:tc>
        <w:tc>
          <w:tcPr>
            <w:tcW w:w="4333" w:type="dxa"/>
            <w:vAlign w:val="bottom"/>
          </w:tcPr>
          <w:p w14:paraId="4EA87466" w14:textId="3F12387C" w:rsidR="0056041D" w:rsidRDefault="0056041D" w:rsidP="00421D01">
            <w:pPr>
              <w:rPr>
                <w:rFonts w:ascii="Arial" w:eastAsia="Times New Roman" w:hAnsi="Arial" w:cs="Arial"/>
                <w:sz w:val="22"/>
                <w:szCs w:val="22"/>
              </w:rPr>
            </w:pPr>
            <w:r>
              <w:rPr>
                <w:rFonts w:ascii="Arial" w:eastAsia="Times New Roman" w:hAnsi="Arial" w:cs="Arial"/>
                <w:sz w:val="22"/>
                <w:szCs w:val="22"/>
              </w:rPr>
              <w:t>NOAA</w:t>
            </w:r>
          </w:p>
        </w:tc>
      </w:tr>
      <w:tr w:rsidR="009A3F46" w:rsidRPr="00CC3C77" w14:paraId="1590BB2E" w14:textId="77777777" w:rsidTr="00421D01">
        <w:tc>
          <w:tcPr>
            <w:tcW w:w="4297" w:type="dxa"/>
            <w:vAlign w:val="bottom"/>
          </w:tcPr>
          <w:p w14:paraId="00B9408E" w14:textId="77777777" w:rsidR="009A3F46" w:rsidRPr="00382F6F" w:rsidRDefault="009A3F46" w:rsidP="00421D01">
            <w:pPr>
              <w:rPr>
                <w:rFonts w:ascii="Arial" w:eastAsia="Times New Roman" w:hAnsi="Arial" w:cs="Arial"/>
                <w:sz w:val="22"/>
                <w:szCs w:val="22"/>
              </w:rPr>
            </w:pPr>
            <w:r w:rsidRPr="00382F6F">
              <w:rPr>
                <w:rFonts w:ascii="Arial" w:eastAsia="Times New Roman" w:hAnsi="Arial" w:cs="Arial"/>
                <w:sz w:val="22"/>
                <w:szCs w:val="22"/>
              </w:rPr>
              <w:t>Larry Reed</w:t>
            </w:r>
          </w:p>
        </w:tc>
        <w:tc>
          <w:tcPr>
            <w:tcW w:w="4333" w:type="dxa"/>
            <w:vAlign w:val="bottom"/>
          </w:tcPr>
          <w:p w14:paraId="5DEE2F12" w14:textId="77777777" w:rsidR="009A3F46" w:rsidRPr="00CC3C77" w:rsidRDefault="009A3F46" w:rsidP="00421D01">
            <w:pPr>
              <w:rPr>
                <w:rFonts w:ascii="Arial" w:eastAsia="Times New Roman" w:hAnsi="Arial" w:cs="Arial"/>
                <w:sz w:val="22"/>
                <w:szCs w:val="22"/>
              </w:rPr>
            </w:pPr>
            <w:r>
              <w:rPr>
                <w:rFonts w:ascii="Arial" w:eastAsia="Times New Roman" w:hAnsi="Arial" w:cs="Arial"/>
                <w:sz w:val="22"/>
                <w:szCs w:val="22"/>
              </w:rPr>
              <w:t>AR</w:t>
            </w:r>
            <w:r w:rsidRPr="00CC3C77">
              <w:rPr>
                <w:rFonts w:ascii="Arial" w:eastAsia="Times New Roman" w:hAnsi="Arial" w:cs="Arial"/>
                <w:sz w:val="22"/>
                <w:szCs w:val="22"/>
              </w:rPr>
              <w:t>TS for NASA</w:t>
            </w:r>
          </w:p>
        </w:tc>
      </w:tr>
      <w:tr w:rsidR="002E55A1" w:rsidRPr="00CC3C77" w14:paraId="1473B283" w14:textId="77777777" w:rsidTr="00421D01">
        <w:tc>
          <w:tcPr>
            <w:tcW w:w="4297" w:type="dxa"/>
            <w:vAlign w:val="bottom"/>
          </w:tcPr>
          <w:p w14:paraId="5B083A3F" w14:textId="2696FB03" w:rsidR="002E55A1" w:rsidRPr="00382F6F" w:rsidRDefault="002E55A1" w:rsidP="00421D01">
            <w:pPr>
              <w:rPr>
                <w:rFonts w:ascii="Arial" w:eastAsia="Times New Roman" w:hAnsi="Arial" w:cs="Arial"/>
                <w:sz w:val="22"/>
                <w:szCs w:val="22"/>
              </w:rPr>
            </w:pPr>
            <w:proofErr w:type="spellStart"/>
            <w:r>
              <w:rPr>
                <w:rFonts w:ascii="Arial" w:eastAsia="Times New Roman" w:hAnsi="Arial" w:cs="Arial"/>
                <w:sz w:val="22"/>
                <w:szCs w:val="22"/>
              </w:rPr>
              <w:t>Giadira</w:t>
            </w:r>
            <w:proofErr w:type="spellEnd"/>
            <w:r>
              <w:rPr>
                <w:rFonts w:ascii="Arial" w:eastAsia="Times New Roman" w:hAnsi="Arial" w:cs="Arial"/>
                <w:sz w:val="22"/>
                <w:szCs w:val="22"/>
              </w:rPr>
              <w:t xml:space="preserve"> Leon</w:t>
            </w:r>
          </w:p>
        </w:tc>
        <w:tc>
          <w:tcPr>
            <w:tcW w:w="4333" w:type="dxa"/>
            <w:vAlign w:val="bottom"/>
          </w:tcPr>
          <w:p w14:paraId="65AF62F1" w14:textId="779528DE" w:rsidR="002E55A1" w:rsidRDefault="007C3ED9" w:rsidP="00421D01">
            <w:pPr>
              <w:rPr>
                <w:rFonts w:ascii="Arial" w:eastAsia="Times New Roman" w:hAnsi="Arial" w:cs="Arial"/>
                <w:sz w:val="22"/>
                <w:szCs w:val="22"/>
              </w:rPr>
            </w:pPr>
            <w:r>
              <w:rPr>
                <w:rFonts w:ascii="Arial" w:eastAsia="Times New Roman" w:hAnsi="Arial" w:cs="Arial"/>
                <w:sz w:val="22"/>
                <w:szCs w:val="22"/>
              </w:rPr>
              <w:t xml:space="preserve">S3 for </w:t>
            </w:r>
            <w:r w:rsidR="002E55A1">
              <w:rPr>
                <w:rFonts w:ascii="Arial" w:eastAsia="Times New Roman" w:hAnsi="Arial" w:cs="Arial"/>
                <w:sz w:val="22"/>
                <w:szCs w:val="22"/>
              </w:rPr>
              <w:t>Air Force</w:t>
            </w:r>
          </w:p>
        </w:tc>
      </w:tr>
      <w:tr w:rsidR="002E55A1" w:rsidRPr="00CC3C77" w14:paraId="299189A2" w14:textId="77777777" w:rsidTr="00421D01">
        <w:tc>
          <w:tcPr>
            <w:tcW w:w="4297" w:type="dxa"/>
            <w:vAlign w:val="bottom"/>
          </w:tcPr>
          <w:p w14:paraId="78D38B72" w14:textId="0133A53E" w:rsidR="002E55A1" w:rsidRDefault="002E55A1" w:rsidP="00421D01">
            <w:pPr>
              <w:rPr>
                <w:rFonts w:ascii="Arial" w:eastAsia="Times New Roman" w:hAnsi="Arial" w:cs="Arial"/>
                <w:sz w:val="22"/>
                <w:szCs w:val="22"/>
              </w:rPr>
            </w:pPr>
            <w:r>
              <w:rPr>
                <w:rFonts w:ascii="Arial" w:eastAsia="Times New Roman" w:hAnsi="Arial" w:cs="Arial"/>
                <w:sz w:val="22"/>
                <w:szCs w:val="22"/>
              </w:rPr>
              <w:t xml:space="preserve">David </w:t>
            </w:r>
            <w:proofErr w:type="spellStart"/>
            <w:r>
              <w:rPr>
                <w:rFonts w:ascii="Arial" w:eastAsia="Times New Roman" w:hAnsi="Arial" w:cs="Arial"/>
                <w:sz w:val="22"/>
                <w:szCs w:val="22"/>
              </w:rPr>
              <w:t>Eierman</w:t>
            </w:r>
            <w:proofErr w:type="spellEnd"/>
          </w:p>
        </w:tc>
        <w:tc>
          <w:tcPr>
            <w:tcW w:w="4333" w:type="dxa"/>
            <w:vAlign w:val="bottom"/>
          </w:tcPr>
          <w:p w14:paraId="66997E5C" w14:textId="73A4B142" w:rsidR="002E55A1" w:rsidRDefault="002E55A1" w:rsidP="00421D01">
            <w:pPr>
              <w:rPr>
                <w:rFonts w:ascii="Arial" w:eastAsia="Times New Roman" w:hAnsi="Arial" w:cs="Arial"/>
                <w:sz w:val="22"/>
                <w:szCs w:val="22"/>
              </w:rPr>
            </w:pPr>
            <w:r>
              <w:rPr>
                <w:rFonts w:ascii="Arial" w:eastAsia="Times New Roman" w:hAnsi="Arial" w:cs="Arial"/>
                <w:sz w:val="22"/>
                <w:szCs w:val="22"/>
              </w:rPr>
              <w:t>Motorola</w:t>
            </w:r>
          </w:p>
        </w:tc>
      </w:tr>
      <w:tr w:rsidR="002E55A1" w:rsidRPr="00CC3C77" w14:paraId="53173B11" w14:textId="77777777" w:rsidTr="00421D01">
        <w:tc>
          <w:tcPr>
            <w:tcW w:w="4297" w:type="dxa"/>
            <w:vAlign w:val="bottom"/>
          </w:tcPr>
          <w:p w14:paraId="523D854E" w14:textId="21CA8F01" w:rsidR="002E55A1" w:rsidRDefault="002E55A1" w:rsidP="00421D01">
            <w:pPr>
              <w:rPr>
                <w:rFonts w:ascii="Arial" w:eastAsia="Times New Roman" w:hAnsi="Arial" w:cs="Arial"/>
                <w:sz w:val="22"/>
                <w:szCs w:val="22"/>
              </w:rPr>
            </w:pPr>
            <w:r>
              <w:rPr>
                <w:rFonts w:ascii="Arial" w:eastAsia="Times New Roman" w:hAnsi="Arial" w:cs="Arial"/>
                <w:sz w:val="22"/>
                <w:szCs w:val="22"/>
              </w:rPr>
              <w:t>Lou Fiore</w:t>
            </w:r>
          </w:p>
        </w:tc>
        <w:tc>
          <w:tcPr>
            <w:tcW w:w="4333" w:type="dxa"/>
            <w:vAlign w:val="bottom"/>
          </w:tcPr>
          <w:p w14:paraId="1D2FF002" w14:textId="1CB1AC91" w:rsidR="002E55A1" w:rsidRDefault="002E55A1" w:rsidP="00421D01">
            <w:pPr>
              <w:rPr>
                <w:rFonts w:ascii="Arial" w:eastAsia="Times New Roman" w:hAnsi="Arial" w:cs="Arial"/>
                <w:sz w:val="22"/>
                <w:szCs w:val="22"/>
              </w:rPr>
            </w:pPr>
            <w:r>
              <w:rPr>
                <w:rFonts w:ascii="Arial" w:eastAsia="Times New Roman" w:hAnsi="Arial" w:cs="Arial"/>
                <w:sz w:val="22"/>
                <w:szCs w:val="22"/>
              </w:rPr>
              <w:t>AICC</w:t>
            </w:r>
          </w:p>
        </w:tc>
      </w:tr>
      <w:tr w:rsidR="002E55A1" w:rsidRPr="00CC3C77" w14:paraId="2BE63F75" w14:textId="77777777" w:rsidTr="00421D01">
        <w:tc>
          <w:tcPr>
            <w:tcW w:w="4297" w:type="dxa"/>
            <w:vAlign w:val="bottom"/>
          </w:tcPr>
          <w:p w14:paraId="51A05DC7" w14:textId="3EB9B1C0" w:rsidR="002E55A1" w:rsidRDefault="002E55A1" w:rsidP="00421D01">
            <w:pPr>
              <w:rPr>
                <w:rFonts w:ascii="Arial" w:eastAsia="Times New Roman" w:hAnsi="Arial" w:cs="Arial"/>
                <w:sz w:val="22"/>
                <w:szCs w:val="22"/>
              </w:rPr>
            </w:pPr>
            <w:r>
              <w:rPr>
                <w:rFonts w:ascii="Arial" w:eastAsia="Times New Roman" w:hAnsi="Arial" w:cs="Arial"/>
                <w:sz w:val="22"/>
                <w:szCs w:val="22"/>
              </w:rPr>
              <w:t>Jonathan Williams</w:t>
            </w:r>
          </w:p>
        </w:tc>
        <w:tc>
          <w:tcPr>
            <w:tcW w:w="4333" w:type="dxa"/>
            <w:vAlign w:val="bottom"/>
          </w:tcPr>
          <w:p w14:paraId="103A694C" w14:textId="2A6345E4" w:rsidR="002E55A1" w:rsidRDefault="002E55A1" w:rsidP="00421D01">
            <w:pPr>
              <w:rPr>
                <w:rFonts w:ascii="Arial" w:eastAsia="Times New Roman" w:hAnsi="Arial" w:cs="Arial"/>
                <w:sz w:val="22"/>
                <w:szCs w:val="22"/>
              </w:rPr>
            </w:pPr>
            <w:r>
              <w:rPr>
                <w:rFonts w:ascii="Arial" w:eastAsia="Times New Roman" w:hAnsi="Arial" w:cs="Arial"/>
                <w:sz w:val="22"/>
                <w:szCs w:val="22"/>
              </w:rPr>
              <w:t>NSF</w:t>
            </w:r>
          </w:p>
        </w:tc>
      </w:tr>
      <w:tr w:rsidR="009A3F46" w:rsidRPr="00CC3C77" w14:paraId="09532EEA" w14:textId="77777777" w:rsidTr="00421D01">
        <w:tc>
          <w:tcPr>
            <w:tcW w:w="4297" w:type="dxa"/>
            <w:vAlign w:val="bottom"/>
          </w:tcPr>
          <w:p w14:paraId="33DD60AE" w14:textId="77777777" w:rsidR="009A3F46" w:rsidRPr="00CC3C77" w:rsidRDefault="009A3F46" w:rsidP="00421D01">
            <w:pPr>
              <w:rPr>
                <w:rFonts w:ascii="Arial" w:eastAsia="Times New Roman" w:hAnsi="Arial" w:cs="Arial"/>
                <w:sz w:val="22"/>
                <w:szCs w:val="22"/>
              </w:rPr>
            </w:pPr>
            <w:r>
              <w:rPr>
                <w:rFonts w:ascii="Arial" w:eastAsia="Times New Roman" w:hAnsi="Arial" w:cs="Arial"/>
                <w:sz w:val="22"/>
                <w:szCs w:val="22"/>
              </w:rPr>
              <w:t>Robert Denny</w:t>
            </w:r>
          </w:p>
        </w:tc>
        <w:tc>
          <w:tcPr>
            <w:tcW w:w="4333" w:type="dxa"/>
            <w:vAlign w:val="bottom"/>
          </w:tcPr>
          <w:p w14:paraId="4ED2D571" w14:textId="77777777" w:rsidR="009A3F46" w:rsidRPr="00CC3C77" w:rsidRDefault="009A3F46" w:rsidP="00421D01">
            <w:pPr>
              <w:rPr>
                <w:rFonts w:ascii="Arial" w:eastAsia="Times New Roman" w:hAnsi="Arial" w:cs="Arial"/>
                <w:sz w:val="22"/>
                <w:szCs w:val="22"/>
              </w:rPr>
            </w:pPr>
            <w:r>
              <w:rPr>
                <w:rFonts w:ascii="Arial" w:eastAsia="Times New Roman" w:hAnsi="Arial" w:cs="Arial"/>
                <w:sz w:val="22"/>
                <w:szCs w:val="22"/>
              </w:rPr>
              <w:t>NTIA</w:t>
            </w:r>
          </w:p>
        </w:tc>
      </w:tr>
      <w:tr w:rsidR="009A3F46" w:rsidRPr="00CC3C77" w:rsidDel="00680B43" w14:paraId="14CCC003" w14:textId="392EBA4F" w:rsidTr="00421D01">
        <w:trPr>
          <w:del w:id="14" w:author="SES" w:date="2018-01-30T14:05:00Z"/>
        </w:trPr>
        <w:tc>
          <w:tcPr>
            <w:tcW w:w="4297" w:type="dxa"/>
            <w:vAlign w:val="bottom"/>
          </w:tcPr>
          <w:p w14:paraId="1AAE3081" w14:textId="3FEAB892" w:rsidR="009A3F46" w:rsidRPr="00382F6F" w:rsidDel="00680B43" w:rsidRDefault="009A3F46" w:rsidP="00421D01">
            <w:pPr>
              <w:rPr>
                <w:del w:id="15" w:author="SES" w:date="2018-01-30T14:05:00Z"/>
                <w:rFonts w:ascii="Arial" w:hAnsi="Arial" w:cs="Arial"/>
                <w:sz w:val="22"/>
                <w:szCs w:val="22"/>
              </w:rPr>
            </w:pPr>
            <w:del w:id="16" w:author="SES" w:date="2018-01-30T14:05:00Z">
              <w:r w:rsidDel="00680B43">
                <w:rPr>
                  <w:rFonts w:ascii="Arial" w:hAnsi="Arial" w:cs="Arial"/>
                  <w:sz w:val="22"/>
                  <w:szCs w:val="22"/>
                </w:rPr>
                <w:delText>Ken Keane</w:delText>
              </w:r>
            </w:del>
          </w:p>
        </w:tc>
        <w:tc>
          <w:tcPr>
            <w:tcW w:w="4333" w:type="dxa"/>
            <w:vAlign w:val="bottom"/>
          </w:tcPr>
          <w:p w14:paraId="27878381" w14:textId="0B8CF20E" w:rsidR="009A3F46" w:rsidDel="00680B43" w:rsidRDefault="009A3F46" w:rsidP="00421D01">
            <w:pPr>
              <w:rPr>
                <w:del w:id="17" w:author="SES" w:date="2018-01-30T14:05:00Z"/>
                <w:rFonts w:ascii="Arial" w:eastAsia="Times New Roman" w:hAnsi="Arial" w:cs="Arial"/>
                <w:sz w:val="22"/>
                <w:szCs w:val="22"/>
              </w:rPr>
            </w:pPr>
            <w:del w:id="18" w:author="SES" w:date="2018-01-30T14:05:00Z">
              <w:r w:rsidDel="00680B43">
                <w:rPr>
                  <w:rFonts w:ascii="Arial" w:eastAsia="Times New Roman" w:hAnsi="Arial" w:cs="Arial"/>
                  <w:sz w:val="22"/>
                  <w:szCs w:val="22"/>
                </w:rPr>
                <w:delText>Duane Morris</w:delText>
              </w:r>
            </w:del>
          </w:p>
        </w:tc>
      </w:tr>
      <w:tr w:rsidR="009A3F46" w:rsidRPr="00CC3C77" w14:paraId="1FF90970" w14:textId="77777777" w:rsidTr="00421D01">
        <w:tc>
          <w:tcPr>
            <w:tcW w:w="4297" w:type="dxa"/>
            <w:vAlign w:val="bottom"/>
          </w:tcPr>
          <w:p w14:paraId="25179B04" w14:textId="77777777" w:rsidR="009A3F46" w:rsidRDefault="009A3F46" w:rsidP="00421D01">
            <w:pPr>
              <w:rPr>
                <w:rFonts w:ascii="Arial" w:hAnsi="Arial" w:cs="Arial"/>
                <w:sz w:val="22"/>
                <w:szCs w:val="22"/>
              </w:rPr>
            </w:pPr>
            <w:r>
              <w:rPr>
                <w:rFonts w:ascii="Arial" w:hAnsi="Arial" w:cs="Arial"/>
                <w:sz w:val="22"/>
                <w:szCs w:val="22"/>
              </w:rPr>
              <w:t xml:space="preserve">Rob </w:t>
            </w:r>
            <w:proofErr w:type="spellStart"/>
            <w:r>
              <w:rPr>
                <w:rFonts w:ascii="Arial" w:hAnsi="Arial" w:cs="Arial"/>
                <w:sz w:val="22"/>
                <w:szCs w:val="22"/>
              </w:rPr>
              <w:t>Briskman</w:t>
            </w:r>
            <w:proofErr w:type="spellEnd"/>
          </w:p>
        </w:tc>
        <w:tc>
          <w:tcPr>
            <w:tcW w:w="4333" w:type="dxa"/>
            <w:vAlign w:val="bottom"/>
          </w:tcPr>
          <w:p w14:paraId="15A2C1FF" w14:textId="77777777" w:rsidR="009A3F46" w:rsidRDefault="009A3F46" w:rsidP="00421D01">
            <w:pPr>
              <w:rPr>
                <w:rFonts w:ascii="Arial" w:eastAsia="Times New Roman" w:hAnsi="Arial" w:cs="Arial"/>
                <w:sz w:val="22"/>
                <w:szCs w:val="22"/>
              </w:rPr>
            </w:pPr>
            <w:r>
              <w:rPr>
                <w:rFonts w:ascii="Arial" w:eastAsia="Times New Roman" w:hAnsi="Arial" w:cs="Arial"/>
                <w:sz w:val="22"/>
                <w:szCs w:val="22"/>
              </w:rPr>
              <w:t>Sirius/XM</w:t>
            </w:r>
          </w:p>
        </w:tc>
      </w:tr>
      <w:tr w:rsidR="009A3F46" w:rsidRPr="00CC3C77" w14:paraId="22BDBD74" w14:textId="77777777" w:rsidTr="00421D01">
        <w:tc>
          <w:tcPr>
            <w:tcW w:w="4297" w:type="dxa"/>
            <w:vAlign w:val="bottom"/>
          </w:tcPr>
          <w:p w14:paraId="2FEBD133" w14:textId="66A37374" w:rsidR="009A3F46" w:rsidRPr="00CC3C77" w:rsidRDefault="002E55A1" w:rsidP="00421D01">
            <w:pPr>
              <w:rPr>
                <w:rFonts w:ascii="Arial" w:eastAsia="Times New Roman" w:hAnsi="Arial" w:cs="Arial"/>
                <w:sz w:val="22"/>
                <w:szCs w:val="22"/>
              </w:rPr>
            </w:pPr>
            <w:r>
              <w:rPr>
                <w:rFonts w:ascii="Arial" w:eastAsia="Times New Roman" w:hAnsi="Arial" w:cs="Arial"/>
                <w:sz w:val="22"/>
                <w:szCs w:val="22"/>
              </w:rPr>
              <w:t>Donna Wang</w:t>
            </w:r>
          </w:p>
        </w:tc>
        <w:tc>
          <w:tcPr>
            <w:tcW w:w="4333" w:type="dxa"/>
            <w:vAlign w:val="bottom"/>
          </w:tcPr>
          <w:p w14:paraId="04C55E42" w14:textId="6242DDB5" w:rsidR="009A3F46" w:rsidRPr="00CC3C77" w:rsidRDefault="002E55A1" w:rsidP="00421D01">
            <w:pPr>
              <w:rPr>
                <w:rFonts w:ascii="Arial" w:eastAsia="Times New Roman" w:hAnsi="Arial" w:cs="Arial"/>
                <w:sz w:val="22"/>
                <w:szCs w:val="22"/>
              </w:rPr>
            </w:pPr>
            <w:r>
              <w:rPr>
                <w:rFonts w:ascii="Arial" w:eastAsia="Times New Roman" w:hAnsi="Arial" w:cs="Arial"/>
                <w:sz w:val="22"/>
                <w:szCs w:val="22"/>
              </w:rPr>
              <w:t>SES</w:t>
            </w:r>
          </w:p>
        </w:tc>
      </w:tr>
      <w:tr w:rsidR="0056041D" w:rsidRPr="00CC3C77" w14:paraId="3CEAEF8D" w14:textId="77777777" w:rsidTr="00421D01">
        <w:tc>
          <w:tcPr>
            <w:tcW w:w="4297" w:type="dxa"/>
            <w:vAlign w:val="bottom"/>
          </w:tcPr>
          <w:p w14:paraId="2648C828" w14:textId="538CEF10" w:rsidR="0056041D" w:rsidRDefault="0056041D" w:rsidP="00421D01">
            <w:pPr>
              <w:rPr>
                <w:rFonts w:ascii="Arial" w:eastAsia="Times New Roman" w:hAnsi="Arial" w:cs="Arial"/>
                <w:sz w:val="22"/>
                <w:szCs w:val="22"/>
              </w:rPr>
            </w:pPr>
            <w:r>
              <w:rPr>
                <w:rFonts w:ascii="Arial" w:eastAsia="Times New Roman" w:hAnsi="Arial" w:cs="Arial"/>
                <w:sz w:val="22"/>
                <w:szCs w:val="22"/>
              </w:rPr>
              <w:t>Oscar De Guzman</w:t>
            </w:r>
          </w:p>
        </w:tc>
        <w:tc>
          <w:tcPr>
            <w:tcW w:w="4333" w:type="dxa"/>
            <w:vAlign w:val="bottom"/>
          </w:tcPr>
          <w:p w14:paraId="51336D0A" w14:textId="3160EF58" w:rsidR="0056041D" w:rsidRDefault="0056041D" w:rsidP="00421D01">
            <w:pPr>
              <w:rPr>
                <w:rFonts w:ascii="Arial" w:eastAsia="Times New Roman" w:hAnsi="Arial" w:cs="Arial"/>
                <w:sz w:val="22"/>
                <w:szCs w:val="22"/>
              </w:rPr>
            </w:pPr>
            <w:r>
              <w:rPr>
                <w:rFonts w:ascii="Arial" w:eastAsia="Times New Roman" w:hAnsi="Arial" w:cs="Arial"/>
                <w:sz w:val="22"/>
                <w:szCs w:val="22"/>
              </w:rPr>
              <w:t>Intelsat</w:t>
            </w:r>
          </w:p>
        </w:tc>
      </w:tr>
      <w:tr w:rsidR="0056041D" w:rsidRPr="00CC3C77" w14:paraId="42BB020A" w14:textId="77777777" w:rsidTr="00421D01">
        <w:tc>
          <w:tcPr>
            <w:tcW w:w="4297" w:type="dxa"/>
            <w:vAlign w:val="bottom"/>
          </w:tcPr>
          <w:p w14:paraId="6D98AFE2" w14:textId="252A86DA" w:rsidR="0056041D" w:rsidRDefault="0056041D" w:rsidP="00421D01">
            <w:pPr>
              <w:rPr>
                <w:rFonts w:ascii="Arial" w:eastAsia="Times New Roman" w:hAnsi="Arial" w:cs="Arial"/>
                <w:sz w:val="22"/>
                <w:szCs w:val="22"/>
              </w:rPr>
            </w:pPr>
            <w:r>
              <w:rPr>
                <w:rFonts w:ascii="Arial" w:eastAsia="Times New Roman" w:hAnsi="Arial" w:cs="Arial"/>
                <w:sz w:val="22"/>
                <w:szCs w:val="22"/>
              </w:rPr>
              <w:t xml:space="preserve">Tricia </w:t>
            </w:r>
            <w:proofErr w:type="spellStart"/>
            <w:r>
              <w:rPr>
                <w:rFonts w:ascii="Arial" w:eastAsia="Times New Roman" w:hAnsi="Arial" w:cs="Arial"/>
                <w:sz w:val="22"/>
                <w:szCs w:val="22"/>
              </w:rPr>
              <w:t>Paoletta</w:t>
            </w:r>
            <w:proofErr w:type="spellEnd"/>
          </w:p>
        </w:tc>
        <w:tc>
          <w:tcPr>
            <w:tcW w:w="4333" w:type="dxa"/>
            <w:vAlign w:val="bottom"/>
          </w:tcPr>
          <w:p w14:paraId="15A053C9" w14:textId="7226A046" w:rsidR="0056041D" w:rsidRDefault="0056041D" w:rsidP="00421D01">
            <w:pPr>
              <w:rPr>
                <w:rFonts w:ascii="Arial" w:eastAsia="Times New Roman" w:hAnsi="Arial" w:cs="Arial"/>
                <w:sz w:val="22"/>
                <w:szCs w:val="22"/>
              </w:rPr>
            </w:pPr>
            <w:r>
              <w:rPr>
                <w:rFonts w:ascii="Arial" w:eastAsia="Times New Roman" w:hAnsi="Arial" w:cs="Arial"/>
                <w:sz w:val="22"/>
                <w:szCs w:val="22"/>
              </w:rPr>
              <w:t>HWG</w:t>
            </w:r>
          </w:p>
        </w:tc>
      </w:tr>
      <w:tr w:rsidR="009A3F46" w:rsidRPr="00CC3C77" w14:paraId="178CC894" w14:textId="77777777" w:rsidTr="00421D01">
        <w:tc>
          <w:tcPr>
            <w:tcW w:w="4297" w:type="dxa"/>
            <w:vAlign w:val="bottom"/>
          </w:tcPr>
          <w:p w14:paraId="1CF5A667" w14:textId="77777777" w:rsidR="009A3F46" w:rsidRPr="00CC3C77" w:rsidRDefault="009A3F46" w:rsidP="00421D01">
            <w:pPr>
              <w:rPr>
                <w:rFonts w:ascii="Arial" w:eastAsia="Times New Roman" w:hAnsi="Arial" w:cs="Arial"/>
                <w:sz w:val="22"/>
                <w:szCs w:val="22"/>
              </w:rPr>
            </w:pPr>
          </w:p>
        </w:tc>
        <w:tc>
          <w:tcPr>
            <w:tcW w:w="4333" w:type="dxa"/>
            <w:vAlign w:val="bottom"/>
          </w:tcPr>
          <w:p w14:paraId="16FD8966" w14:textId="77777777" w:rsidR="009A3F46" w:rsidRPr="00CC3C77" w:rsidRDefault="009A3F46" w:rsidP="00421D01">
            <w:pPr>
              <w:rPr>
                <w:rFonts w:ascii="Arial" w:eastAsia="Times New Roman" w:hAnsi="Arial" w:cs="Arial"/>
                <w:sz w:val="22"/>
                <w:szCs w:val="22"/>
              </w:rPr>
            </w:pPr>
          </w:p>
        </w:tc>
      </w:tr>
      <w:tr w:rsidR="009A3F46" w:rsidRPr="00CC3C77" w14:paraId="488CCA61" w14:textId="77777777" w:rsidTr="00421D01">
        <w:tc>
          <w:tcPr>
            <w:tcW w:w="8630" w:type="dxa"/>
            <w:gridSpan w:val="2"/>
          </w:tcPr>
          <w:p w14:paraId="0EF783ED"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FCC Representatives</w:t>
            </w:r>
          </w:p>
        </w:tc>
      </w:tr>
      <w:tr w:rsidR="009A3F46" w:rsidRPr="00CC3C77" w14:paraId="30C7911E" w14:textId="77777777" w:rsidTr="00421D01">
        <w:tc>
          <w:tcPr>
            <w:tcW w:w="4297" w:type="dxa"/>
          </w:tcPr>
          <w:p w14:paraId="5C3CB651"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Name</w:t>
            </w:r>
          </w:p>
        </w:tc>
        <w:tc>
          <w:tcPr>
            <w:tcW w:w="4333" w:type="dxa"/>
          </w:tcPr>
          <w:p w14:paraId="202B1B6B" w14:textId="77777777" w:rsidR="009A3F46" w:rsidRPr="00CC3C77" w:rsidRDefault="009A3F46" w:rsidP="00421D01">
            <w:pPr>
              <w:widowControl w:val="0"/>
              <w:autoSpaceDE w:val="0"/>
              <w:autoSpaceDN w:val="0"/>
              <w:adjustRightInd w:val="0"/>
              <w:jc w:val="center"/>
              <w:rPr>
                <w:rFonts w:ascii="Arial" w:eastAsia="Times New Roman" w:hAnsi="Arial" w:cs="Arial"/>
                <w:sz w:val="22"/>
                <w:szCs w:val="22"/>
              </w:rPr>
            </w:pPr>
            <w:r w:rsidRPr="00CC3C77">
              <w:rPr>
                <w:rFonts w:ascii="Arial" w:eastAsia="Times New Roman" w:hAnsi="Arial" w:cs="Arial"/>
                <w:sz w:val="22"/>
                <w:szCs w:val="22"/>
              </w:rPr>
              <w:t>Company</w:t>
            </w:r>
          </w:p>
        </w:tc>
      </w:tr>
      <w:tr w:rsidR="009A3F46" w:rsidRPr="00CC3C77" w14:paraId="333F9BF4" w14:textId="77777777" w:rsidTr="00421D01">
        <w:tc>
          <w:tcPr>
            <w:tcW w:w="4297" w:type="dxa"/>
            <w:vAlign w:val="bottom"/>
          </w:tcPr>
          <w:p w14:paraId="7316FD0B" w14:textId="23ABE449" w:rsidR="009A3F46" w:rsidRPr="00382F6F" w:rsidRDefault="002E55A1" w:rsidP="00421D01">
            <w:pPr>
              <w:rPr>
                <w:rFonts w:ascii="Arial" w:eastAsia="Times New Roman" w:hAnsi="Arial" w:cs="Arial"/>
                <w:sz w:val="22"/>
                <w:szCs w:val="22"/>
                <w:highlight w:val="yellow"/>
              </w:rPr>
            </w:pPr>
            <w:r w:rsidRPr="002E55A1">
              <w:rPr>
                <w:rFonts w:ascii="Arial" w:eastAsia="Times New Roman" w:hAnsi="Arial" w:cs="Arial"/>
                <w:sz w:val="22"/>
                <w:szCs w:val="22"/>
              </w:rPr>
              <w:t xml:space="preserve">Michael Mullinix </w:t>
            </w:r>
          </w:p>
        </w:tc>
        <w:tc>
          <w:tcPr>
            <w:tcW w:w="4333" w:type="dxa"/>
            <w:vAlign w:val="bottom"/>
          </w:tcPr>
          <w:p w14:paraId="53F68455" w14:textId="77777777" w:rsidR="009A3F46" w:rsidRPr="00CC3C77" w:rsidRDefault="009A3F46" w:rsidP="00421D01">
            <w:pPr>
              <w:rPr>
                <w:rFonts w:ascii="Arial" w:eastAsia="Times New Roman" w:hAnsi="Arial" w:cs="Arial"/>
                <w:sz w:val="22"/>
                <w:szCs w:val="22"/>
              </w:rPr>
            </w:pPr>
            <w:r w:rsidRPr="00CC3C77">
              <w:rPr>
                <w:rFonts w:ascii="Arial" w:eastAsia="Times New Roman" w:hAnsi="Arial" w:cs="Arial"/>
                <w:sz w:val="22"/>
                <w:szCs w:val="22"/>
              </w:rPr>
              <w:t>FCC</w:t>
            </w:r>
          </w:p>
        </w:tc>
      </w:tr>
      <w:tr w:rsidR="009A3F46" w:rsidRPr="00CC3C77" w14:paraId="6702BFD4" w14:textId="77777777" w:rsidTr="00421D01">
        <w:tc>
          <w:tcPr>
            <w:tcW w:w="4297" w:type="dxa"/>
            <w:vAlign w:val="bottom"/>
          </w:tcPr>
          <w:p w14:paraId="2A4EA8C6" w14:textId="77777777" w:rsidR="009A3F46" w:rsidRPr="00CC3C77" w:rsidRDefault="009A3F46" w:rsidP="00421D01">
            <w:pPr>
              <w:rPr>
                <w:rFonts w:ascii="Arial" w:eastAsia="Times New Roman" w:hAnsi="Arial" w:cs="Arial"/>
                <w:sz w:val="22"/>
                <w:szCs w:val="22"/>
              </w:rPr>
            </w:pPr>
          </w:p>
        </w:tc>
        <w:tc>
          <w:tcPr>
            <w:tcW w:w="4333" w:type="dxa"/>
            <w:vAlign w:val="bottom"/>
          </w:tcPr>
          <w:p w14:paraId="26AD7232" w14:textId="77777777" w:rsidR="009A3F46" w:rsidRPr="00CC3C77" w:rsidRDefault="009A3F46" w:rsidP="00421D01">
            <w:pPr>
              <w:rPr>
                <w:rFonts w:ascii="Arial" w:eastAsia="Times New Roman" w:hAnsi="Arial" w:cs="Arial"/>
                <w:sz w:val="22"/>
                <w:szCs w:val="22"/>
              </w:rPr>
            </w:pPr>
          </w:p>
        </w:tc>
      </w:tr>
    </w:tbl>
    <w:p w14:paraId="600C8382" w14:textId="77777777" w:rsidR="001E2909" w:rsidRPr="005C0631" w:rsidRDefault="001E2909">
      <w:pPr>
        <w:widowControl w:val="0"/>
        <w:autoSpaceDE w:val="0"/>
        <w:autoSpaceDN w:val="0"/>
        <w:adjustRightInd w:val="0"/>
        <w:spacing w:line="350" w:lineRule="exact"/>
        <w:rPr>
          <w:rFonts w:ascii="Times New Roman" w:eastAsia="Times New Roman" w:hAnsi="Times New Roman" w:cs="Times New Roman"/>
        </w:rPr>
      </w:pPr>
    </w:p>
    <w:sectPr w:rsidR="001E2909" w:rsidRPr="005C0631">
      <w:pgSz w:w="12240" w:h="15840"/>
      <w:pgMar w:top="703" w:right="1800" w:bottom="1440" w:left="1800" w:header="720" w:footer="720" w:gutter="0"/>
      <w:cols w:space="720" w:equalWidth="0">
        <w:col w:w="864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6847AA"/>
    <w:multiLevelType w:val="singleLevel"/>
    <w:tmpl w:val="1890B354"/>
    <w:lvl w:ilvl="0">
      <w:start w:val="1"/>
      <w:numFmt w:val="decimal"/>
      <w:lvlText w:val="%1."/>
      <w:lvlJc w:val="left"/>
      <w:pPr>
        <w:tabs>
          <w:tab w:val="num" w:pos="720"/>
        </w:tabs>
        <w:ind w:left="720" w:hanging="720"/>
      </w:pPr>
      <w:rPr>
        <w:rFonts w:hint="default"/>
      </w:rPr>
    </w:lvl>
  </w:abstractNum>
  <w:abstractNum w:abstractNumId="1" w15:restartNumberingAfterBreak="0">
    <w:nsid w:val="592C3F57"/>
    <w:multiLevelType w:val="hybridMultilevel"/>
    <w:tmpl w:val="663228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S">
    <w15:presenceInfo w15:providerId="None" w15:userId="S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9B"/>
    <w:rsid w:val="000A1430"/>
    <w:rsid w:val="000E00F0"/>
    <w:rsid w:val="000E43D6"/>
    <w:rsid w:val="000E4C77"/>
    <w:rsid w:val="00126346"/>
    <w:rsid w:val="00133D74"/>
    <w:rsid w:val="001345C7"/>
    <w:rsid w:val="00157ECC"/>
    <w:rsid w:val="001A1706"/>
    <w:rsid w:val="001C2C41"/>
    <w:rsid w:val="001D09C0"/>
    <w:rsid w:val="001D2723"/>
    <w:rsid w:val="001E2909"/>
    <w:rsid w:val="001F6C14"/>
    <w:rsid w:val="002443D4"/>
    <w:rsid w:val="00245FF3"/>
    <w:rsid w:val="002526E0"/>
    <w:rsid w:val="002744F4"/>
    <w:rsid w:val="002802BE"/>
    <w:rsid w:val="00292976"/>
    <w:rsid w:val="00296548"/>
    <w:rsid w:val="002A36D6"/>
    <w:rsid w:val="002E55A1"/>
    <w:rsid w:val="002F0C2D"/>
    <w:rsid w:val="003112D0"/>
    <w:rsid w:val="0031401F"/>
    <w:rsid w:val="00382F6F"/>
    <w:rsid w:val="0039627F"/>
    <w:rsid w:val="003E455C"/>
    <w:rsid w:val="003E5AE3"/>
    <w:rsid w:val="003E79D9"/>
    <w:rsid w:val="003F492B"/>
    <w:rsid w:val="0041757C"/>
    <w:rsid w:val="00417860"/>
    <w:rsid w:val="00422B9B"/>
    <w:rsid w:val="0044517D"/>
    <w:rsid w:val="00450022"/>
    <w:rsid w:val="00451167"/>
    <w:rsid w:val="004529DB"/>
    <w:rsid w:val="00461DCF"/>
    <w:rsid w:val="004731EE"/>
    <w:rsid w:val="00483793"/>
    <w:rsid w:val="004B2EFC"/>
    <w:rsid w:val="00510040"/>
    <w:rsid w:val="00510B26"/>
    <w:rsid w:val="0051451B"/>
    <w:rsid w:val="005234F0"/>
    <w:rsid w:val="00550C5C"/>
    <w:rsid w:val="0056041D"/>
    <w:rsid w:val="00585C35"/>
    <w:rsid w:val="00595BB9"/>
    <w:rsid w:val="005B147C"/>
    <w:rsid w:val="005C0631"/>
    <w:rsid w:val="005E32C7"/>
    <w:rsid w:val="00605BEB"/>
    <w:rsid w:val="00663C06"/>
    <w:rsid w:val="00680B43"/>
    <w:rsid w:val="006D73C1"/>
    <w:rsid w:val="006E254C"/>
    <w:rsid w:val="00737721"/>
    <w:rsid w:val="00740E25"/>
    <w:rsid w:val="00753E1C"/>
    <w:rsid w:val="00784F97"/>
    <w:rsid w:val="00791D80"/>
    <w:rsid w:val="007C3ED9"/>
    <w:rsid w:val="008079EC"/>
    <w:rsid w:val="00811F90"/>
    <w:rsid w:val="0081230D"/>
    <w:rsid w:val="008129D6"/>
    <w:rsid w:val="00835159"/>
    <w:rsid w:val="008409B3"/>
    <w:rsid w:val="0084616B"/>
    <w:rsid w:val="008502FA"/>
    <w:rsid w:val="00877641"/>
    <w:rsid w:val="00882F78"/>
    <w:rsid w:val="0088638E"/>
    <w:rsid w:val="00890E22"/>
    <w:rsid w:val="008B11A4"/>
    <w:rsid w:val="008C10FD"/>
    <w:rsid w:val="008D14DC"/>
    <w:rsid w:val="00913FD9"/>
    <w:rsid w:val="00941446"/>
    <w:rsid w:val="0095498A"/>
    <w:rsid w:val="009569AA"/>
    <w:rsid w:val="0096615F"/>
    <w:rsid w:val="00966E4A"/>
    <w:rsid w:val="00997A58"/>
    <w:rsid w:val="009A3F46"/>
    <w:rsid w:val="009D5777"/>
    <w:rsid w:val="009E10F6"/>
    <w:rsid w:val="009E3290"/>
    <w:rsid w:val="009E5E90"/>
    <w:rsid w:val="00A172B9"/>
    <w:rsid w:val="00A36401"/>
    <w:rsid w:val="00A441BA"/>
    <w:rsid w:val="00A545CC"/>
    <w:rsid w:val="00A65838"/>
    <w:rsid w:val="00A8095A"/>
    <w:rsid w:val="00A95808"/>
    <w:rsid w:val="00A972C1"/>
    <w:rsid w:val="00AB390D"/>
    <w:rsid w:val="00AB463D"/>
    <w:rsid w:val="00AD6B3A"/>
    <w:rsid w:val="00AD7CCB"/>
    <w:rsid w:val="00AE2569"/>
    <w:rsid w:val="00B04160"/>
    <w:rsid w:val="00B1564A"/>
    <w:rsid w:val="00B21CEE"/>
    <w:rsid w:val="00B25902"/>
    <w:rsid w:val="00B42820"/>
    <w:rsid w:val="00B51E65"/>
    <w:rsid w:val="00B964F3"/>
    <w:rsid w:val="00BB2C60"/>
    <w:rsid w:val="00BB318C"/>
    <w:rsid w:val="00BD03AE"/>
    <w:rsid w:val="00BD6B13"/>
    <w:rsid w:val="00BE3E79"/>
    <w:rsid w:val="00BE7A2D"/>
    <w:rsid w:val="00BF1350"/>
    <w:rsid w:val="00BF7018"/>
    <w:rsid w:val="00C61FA6"/>
    <w:rsid w:val="00C74E62"/>
    <w:rsid w:val="00C76F3C"/>
    <w:rsid w:val="00CB6DA3"/>
    <w:rsid w:val="00CB7B6C"/>
    <w:rsid w:val="00CC3150"/>
    <w:rsid w:val="00CC3C77"/>
    <w:rsid w:val="00CD23C8"/>
    <w:rsid w:val="00D02755"/>
    <w:rsid w:val="00D26EC5"/>
    <w:rsid w:val="00D97472"/>
    <w:rsid w:val="00DD227A"/>
    <w:rsid w:val="00DD43F4"/>
    <w:rsid w:val="00DD741E"/>
    <w:rsid w:val="00DE6B36"/>
    <w:rsid w:val="00E02026"/>
    <w:rsid w:val="00E02DFA"/>
    <w:rsid w:val="00E33F8D"/>
    <w:rsid w:val="00E40032"/>
    <w:rsid w:val="00E46885"/>
    <w:rsid w:val="00E53ED7"/>
    <w:rsid w:val="00E612BF"/>
    <w:rsid w:val="00E67462"/>
    <w:rsid w:val="00E851C9"/>
    <w:rsid w:val="00E85EBC"/>
    <w:rsid w:val="00E90695"/>
    <w:rsid w:val="00EB629C"/>
    <w:rsid w:val="00EC6F7C"/>
    <w:rsid w:val="00EF1AE2"/>
    <w:rsid w:val="00F10041"/>
    <w:rsid w:val="00F11BF6"/>
    <w:rsid w:val="00F123B8"/>
    <w:rsid w:val="00F22A89"/>
    <w:rsid w:val="00F40837"/>
    <w:rsid w:val="00F41DF2"/>
    <w:rsid w:val="00F53BF5"/>
    <w:rsid w:val="00F53D1F"/>
    <w:rsid w:val="00F70344"/>
    <w:rsid w:val="00F94425"/>
    <w:rsid w:val="00F97989"/>
    <w:rsid w:val="00FB3D8A"/>
    <w:rsid w:val="00FE012B"/>
    <w:rsid w:val="00FE5D15"/>
    <w:rsid w:val="00FE74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D96645"/>
  <w14:defaultImageDpi w14:val="0"/>
  <w15:docId w15:val="{2709801C-50FB-4244-BAFA-3700DA122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0C2D"/>
    <w:pPr>
      <w:widowControl w:val="0"/>
      <w:ind w:left="720"/>
      <w:contextualSpacing/>
    </w:pPr>
    <w:rPr>
      <w:rFonts w:ascii="Times Roman" w:eastAsia="Times New Roman" w:hAnsi="Times Roman" w:cs="Times New Roman"/>
      <w:snapToGrid w:val="0"/>
      <w:sz w:val="20"/>
      <w:szCs w:val="20"/>
    </w:rPr>
  </w:style>
  <w:style w:type="character" w:styleId="Hyperlink">
    <w:name w:val="Hyperlink"/>
    <w:basedOn w:val="DefaultParagraphFont"/>
    <w:rsid w:val="002F0C2D"/>
    <w:rPr>
      <w:color w:val="0563C1" w:themeColor="hyperlink"/>
      <w:u w:val="single"/>
    </w:rPr>
  </w:style>
  <w:style w:type="character" w:styleId="CommentReference">
    <w:name w:val="annotation reference"/>
    <w:basedOn w:val="DefaultParagraphFont"/>
    <w:uiPriority w:val="99"/>
    <w:semiHidden/>
    <w:unhideWhenUsed/>
    <w:rsid w:val="002802BE"/>
    <w:rPr>
      <w:sz w:val="18"/>
      <w:szCs w:val="18"/>
    </w:rPr>
  </w:style>
  <w:style w:type="paragraph" w:styleId="CommentText">
    <w:name w:val="annotation text"/>
    <w:basedOn w:val="Normal"/>
    <w:link w:val="CommentTextChar"/>
    <w:uiPriority w:val="99"/>
    <w:semiHidden/>
    <w:unhideWhenUsed/>
    <w:rsid w:val="002802BE"/>
  </w:style>
  <w:style w:type="character" w:customStyle="1" w:styleId="CommentTextChar">
    <w:name w:val="Comment Text Char"/>
    <w:basedOn w:val="DefaultParagraphFont"/>
    <w:link w:val="CommentText"/>
    <w:uiPriority w:val="99"/>
    <w:semiHidden/>
    <w:rsid w:val="002802BE"/>
    <w:rPr>
      <w:rFonts w:asciiTheme="minorHAnsi" w:eastAsiaTheme="minorEastAsia" w:hAnsiTheme="minorHAnsi" w:cstheme="minorBidi"/>
      <w:sz w:val="24"/>
      <w:szCs w:val="24"/>
    </w:rPr>
  </w:style>
  <w:style w:type="paragraph" w:styleId="CommentSubject">
    <w:name w:val="annotation subject"/>
    <w:basedOn w:val="CommentText"/>
    <w:next w:val="CommentText"/>
    <w:link w:val="CommentSubjectChar"/>
    <w:uiPriority w:val="99"/>
    <w:semiHidden/>
    <w:unhideWhenUsed/>
    <w:rsid w:val="002802BE"/>
    <w:rPr>
      <w:b/>
      <w:bCs/>
      <w:sz w:val="20"/>
      <w:szCs w:val="20"/>
    </w:rPr>
  </w:style>
  <w:style w:type="character" w:customStyle="1" w:styleId="CommentSubjectChar">
    <w:name w:val="Comment Subject Char"/>
    <w:basedOn w:val="CommentTextChar"/>
    <w:link w:val="CommentSubject"/>
    <w:uiPriority w:val="99"/>
    <w:semiHidden/>
    <w:rsid w:val="002802BE"/>
    <w:rPr>
      <w:rFonts w:asciiTheme="minorHAnsi" w:eastAsiaTheme="minorEastAsia" w:hAnsiTheme="minorHAnsi" w:cstheme="minorBidi"/>
      <w:b/>
      <w:bCs/>
      <w:sz w:val="24"/>
      <w:szCs w:val="24"/>
    </w:rPr>
  </w:style>
  <w:style w:type="paragraph" w:styleId="BalloonText">
    <w:name w:val="Balloon Text"/>
    <w:basedOn w:val="Normal"/>
    <w:link w:val="BalloonTextChar"/>
    <w:uiPriority w:val="99"/>
    <w:semiHidden/>
    <w:unhideWhenUsed/>
    <w:rsid w:val="002802B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802BE"/>
    <w:rPr>
      <w:rFonts w:eastAsiaTheme="minorEastAsia"/>
      <w:sz w:val="18"/>
      <w:szCs w:val="18"/>
    </w:rPr>
  </w:style>
  <w:style w:type="table" w:styleId="TableGrid">
    <w:name w:val="Table Grid"/>
    <w:basedOn w:val="TableNormal"/>
    <w:uiPriority w:val="39"/>
    <w:rsid w:val="00CC3C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5249">
      <w:bodyDiv w:val="1"/>
      <w:marLeft w:val="0"/>
      <w:marRight w:val="0"/>
      <w:marTop w:val="0"/>
      <w:marBottom w:val="0"/>
      <w:divBdr>
        <w:top w:val="none" w:sz="0" w:space="0" w:color="auto"/>
        <w:left w:val="none" w:sz="0" w:space="0" w:color="auto"/>
        <w:bottom w:val="none" w:sz="0" w:space="0" w:color="auto"/>
        <w:right w:val="none" w:sz="0" w:space="0" w:color="auto"/>
      </w:divBdr>
    </w:div>
    <w:div w:id="347220273">
      <w:bodyDiv w:val="1"/>
      <w:marLeft w:val="0"/>
      <w:marRight w:val="0"/>
      <w:marTop w:val="0"/>
      <w:marBottom w:val="0"/>
      <w:divBdr>
        <w:top w:val="none" w:sz="0" w:space="0" w:color="auto"/>
        <w:left w:val="none" w:sz="0" w:space="0" w:color="auto"/>
        <w:bottom w:val="none" w:sz="0" w:space="0" w:color="auto"/>
        <w:right w:val="none" w:sz="0" w:space="0" w:color="auto"/>
      </w:divBdr>
    </w:div>
    <w:div w:id="512962964">
      <w:bodyDiv w:val="1"/>
      <w:marLeft w:val="0"/>
      <w:marRight w:val="0"/>
      <w:marTop w:val="0"/>
      <w:marBottom w:val="0"/>
      <w:divBdr>
        <w:top w:val="none" w:sz="0" w:space="0" w:color="auto"/>
        <w:left w:val="none" w:sz="0" w:space="0" w:color="auto"/>
        <w:bottom w:val="none" w:sz="0" w:space="0" w:color="auto"/>
        <w:right w:val="none" w:sz="0" w:space="0" w:color="auto"/>
      </w:divBdr>
    </w:div>
    <w:div w:id="690835786">
      <w:bodyDiv w:val="1"/>
      <w:marLeft w:val="0"/>
      <w:marRight w:val="0"/>
      <w:marTop w:val="0"/>
      <w:marBottom w:val="0"/>
      <w:divBdr>
        <w:top w:val="none" w:sz="0" w:space="0" w:color="auto"/>
        <w:left w:val="none" w:sz="0" w:space="0" w:color="auto"/>
        <w:bottom w:val="none" w:sz="0" w:space="0" w:color="auto"/>
        <w:right w:val="none" w:sz="0" w:space="0" w:color="auto"/>
      </w:divBdr>
    </w:div>
    <w:div w:id="1191724903">
      <w:bodyDiv w:val="1"/>
      <w:marLeft w:val="0"/>
      <w:marRight w:val="0"/>
      <w:marTop w:val="0"/>
      <w:marBottom w:val="0"/>
      <w:divBdr>
        <w:top w:val="none" w:sz="0" w:space="0" w:color="auto"/>
        <w:left w:val="none" w:sz="0" w:space="0" w:color="auto"/>
        <w:bottom w:val="none" w:sz="0" w:space="0" w:color="auto"/>
        <w:right w:val="none" w:sz="0" w:space="0" w:color="auto"/>
      </w:divBdr>
    </w:div>
    <w:div w:id="1239175026">
      <w:bodyDiv w:val="1"/>
      <w:marLeft w:val="0"/>
      <w:marRight w:val="0"/>
      <w:marTop w:val="0"/>
      <w:marBottom w:val="0"/>
      <w:divBdr>
        <w:top w:val="none" w:sz="0" w:space="0" w:color="auto"/>
        <w:left w:val="none" w:sz="0" w:space="0" w:color="auto"/>
        <w:bottom w:val="none" w:sz="0" w:space="0" w:color="auto"/>
        <w:right w:val="none" w:sz="0" w:space="0" w:color="auto"/>
      </w:divBdr>
    </w:div>
    <w:div w:id="1241283176">
      <w:bodyDiv w:val="1"/>
      <w:marLeft w:val="0"/>
      <w:marRight w:val="0"/>
      <w:marTop w:val="0"/>
      <w:marBottom w:val="0"/>
      <w:divBdr>
        <w:top w:val="none" w:sz="0" w:space="0" w:color="auto"/>
        <w:left w:val="none" w:sz="0" w:space="0" w:color="auto"/>
        <w:bottom w:val="none" w:sz="0" w:space="0" w:color="auto"/>
        <w:right w:val="none" w:sz="0" w:space="0" w:color="auto"/>
      </w:divBdr>
    </w:div>
    <w:div w:id="1314482170">
      <w:bodyDiv w:val="1"/>
      <w:marLeft w:val="0"/>
      <w:marRight w:val="0"/>
      <w:marTop w:val="0"/>
      <w:marBottom w:val="0"/>
      <w:divBdr>
        <w:top w:val="none" w:sz="0" w:space="0" w:color="auto"/>
        <w:left w:val="none" w:sz="0" w:space="0" w:color="auto"/>
        <w:bottom w:val="none" w:sz="0" w:space="0" w:color="auto"/>
        <w:right w:val="none" w:sz="0" w:space="0" w:color="auto"/>
      </w:divBdr>
    </w:div>
    <w:div w:id="1423642893">
      <w:bodyDiv w:val="1"/>
      <w:marLeft w:val="0"/>
      <w:marRight w:val="0"/>
      <w:marTop w:val="0"/>
      <w:marBottom w:val="0"/>
      <w:divBdr>
        <w:top w:val="none" w:sz="0" w:space="0" w:color="auto"/>
        <w:left w:val="none" w:sz="0" w:space="0" w:color="auto"/>
        <w:bottom w:val="none" w:sz="0" w:space="0" w:color="auto"/>
        <w:right w:val="none" w:sz="0" w:space="0" w:color="auto"/>
      </w:divBdr>
    </w:div>
    <w:div w:id="1468357287">
      <w:bodyDiv w:val="1"/>
      <w:marLeft w:val="0"/>
      <w:marRight w:val="0"/>
      <w:marTop w:val="0"/>
      <w:marBottom w:val="0"/>
      <w:divBdr>
        <w:top w:val="none" w:sz="0" w:space="0" w:color="auto"/>
        <w:left w:val="none" w:sz="0" w:space="0" w:color="auto"/>
        <w:bottom w:val="none" w:sz="0" w:space="0" w:color="auto"/>
        <w:right w:val="none" w:sz="0" w:space="0" w:color="auto"/>
      </w:divBdr>
    </w:div>
    <w:div w:id="1799564632">
      <w:bodyDiv w:val="1"/>
      <w:marLeft w:val="0"/>
      <w:marRight w:val="0"/>
      <w:marTop w:val="0"/>
      <w:marBottom w:val="0"/>
      <w:divBdr>
        <w:top w:val="none" w:sz="0" w:space="0" w:color="auto"/>
        <w:left w:val="none" w:sz="0" w:space="0" w:color="auto"/>
        <w:bottom w:val="none" w:sz="0" w:space="0" w:color="auto"/>
        <w:right w:val="none" w:sz="0" w:space="0" w:color="auto"/>
      </w:divBdr>
    </w:div>
    <w:div w:id="2043707009">
      <w:bodyDiv w:val="1"/>
      <w:marLeft w:val="0"/>
      <w:marRight w:val="0"/>
      <w:marTop w:val="0"/>
      <w:marBottom w:val="0"/>
      <w:divBdr>
        <w:top w:val="none" w:sz="0" w:space="0" w:color="auto"/>
        <w:left w:val="none" w:sz="0" w:space="0" w:color="auto"/>
        <w:bottom w:val="none" w:sz="0" w:space="0" w:color="auto"/>
        <w:right w:val="none" w:sz="0" w:space="0" w:color="auto"/>
      </w:divBdr>
    </w:div>
    <w:div w:id="21138643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DIRECTV</Company>
  <LinksUpToDate>false</LinksUpToDate>
  <CharactersWithSpaces>4386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Wengryniuk, Jack</dc:creator>
  <cp:lastModifiedBy>John Wengryniuk</cp:lastModifiedBy>
  <cp:revision>2</cp:revision>
  <cp:lastPrinted>2017-09-06T18:25:00Z</cp:lastPrinted>
  <dcterms:created xsi:type="dcterms:W3CDTF">2018-03-06T14:24:00Z</dcterms:created>
  <dcterms:modified xsi:type="dcterms:W3CDTF">2018-03-06T14:24:00Z</dcterms:modified>
</cp:coreProperties>
</file>