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543F" w:rsidRPr="0018543F" w:rsidRDefault="0018543F" w:rsidP="0018543F">
      <w:pPr>
        <w:widowControl w:val="0"/>
        <w:autoSpaceDE w:val="0"/>
        <w:autoSpaceDN w:val="0"/>
        <w:adjustRightInd w:val="0"/>
        <w:spacing w:line="200" w:lineRule="exact"/>
        <w:rPr>
          <w:rFonts w:ascii="Times New Roman" w:eastAsia="Times New Roman" w:hAnsi="Times New Roman" w:cs="Times New Roman"/>
          <w:sz w:val="24"/>
          <w:szCs w:val="24"/>
        </w:rPr>
      </w:pPr>
    </w:p>
    <w:p w:rsidR="0018543F" w:rsidRPr="0018543F" w:rsidRDefault="0018543F" w:rsidP="0018543F">
      <w:pPr>
        <w:widowControl w:val="0"/>
        <w:autoSpaceDE w:val="0"/>
        <w:autoSpaceDN w:val="0"/>
        <w:adjustRightInd w:val="0"/>
        <w:spacing w:line="384" w:lineRule="exact"/>
        <w:rPr>
          <w:rFonts w:ascii="Times New Roman" w:eastAsia="Times New Roman" w:hAnsi="Times New Roman" w:cs="Times New Roman"/>
          <w:sz w:val="24"/>
          <w:szCs w:val="24"/>
        </w:rPr>
      </w:pPr>
    </w:p>
    <w:p w:rsidR="0018543F" w:rsidRPr="0018543F" w:rsidRDefault="0018543F" w:rsidP="0018543F">
      <w:pPr>
        <w:widowControl w:val="0"/>
        <w:autoSpaceDE w:val="0"/>
        <w:autoSpaceDN w:val="0"/>
        <w:adjustRightInd w:val="0"/>
        <w:ind w:left="2920"/>
        <w:outlineLvl w:val="0"/>
        <w:rPr>
          <w:rFonts w:ascii="Times New Roman" w:eastAsia="Times New Roman" w:hAnsi="Times New Roman" w:cs="Times New Roman"/>
          <w:sz w:val="24"/>
          <w:szCs w:val="24"/>
        </w:rPr>
      </w:pPr>
      <w:r w:rsidRPr="0018543F">
        <w:rPr>
          <w:rFonts w:ascii="Times New Roman" w:eastAsia="Times New Roman" w:hAnsi="Times New Roman" w:cs="Times New Roman"/>
          <w:b/>
          <w:bCs/>
          <w:sz w:val="24"/>
          <w:szCs w:val="24"/>
        </w:rPr>
        <w:t>UNITED STATES OF AMERICA</w:t>
      </w:r>
    </w:p>
    <w:p w:rsidR="0018543F" w:rsidRPr="0018543F" w:rsidRDefault="0018543F" w:rsidP="0018543F">
      <w:pPr>
        <w:widowControl w:val="0"/>
        <w:autoSpaceDE w:val="0"/>
        <w:autoSpaceDN w:val="0"/>
        <w:adjustRightInd w:val="0"/>
        <w:spacing w:line="120" w:lineRule="exact"/>
        <w:rPr>
          <w:rFonts w:ascii="Times New Roman" w:eastAsia="Times New Roman" w:hAnsi="Times New Roman" w:cs="Times New Roman"/>
          <w:sz w:val="24"/>
          <w:szCs w:val="24"/>
        </w:rPr>
      </w:pPr>
    </w:p>
    <w:p w:rsidR="0018543F" w:rsidRPr="0018543F" w:rsidRDefault="0018543F" w:rsidP="0018543F">
      <w:pPr>
        <w:widowControl w:val="0"/>
        <w:autoSpaceDE w:val="0"/>
        <w:autoSpaceDN w:val="0"/>
        <w:adjustRightInd w:val="0"/>
        <w:ind w:left="1000"/>
        <w:outlineLvl w:val="0"/>
        <w:rPr>
          <w:rFonts w:ascii="Times New Roman" w:eastAsia="Times New Roman" w:hAnsi="Times New Roman" w:cs="Times New Roman"/>
          <w:sz w:val="24"/>
          <w:szCs w:val="24"/>
        </w:rPr>
      </w:pPr>
      <w:r w:rsidRPr="0018543F">
        <w:rPr>
          <w:rFonts w:ascii="Times New Roman" w:eastAsia="Times New Roman" w:hAnsi="Times New Roman" w:cs="Times New Roman"/>
          <w:b/>
          <w:bCs/>
          <w:sz w:val="24"/>
          <w:szCs w:val="24"/>
        </w:rPr>
        <w:t>DRAFT PROPOSALS FOR THE WORK OF THE CONFERENCE</w:t>
      </w:r>
    </w:p>
    <w:p w:rsidR="0018543F" w:rsidRPr="0018543F" w:rsidRDefault="0018543F" w:rsidP="0018543F">
      <w:pPr>
        <w:spacing w:line="314" w:lineRule="auto"/>
        <w:jc w:val="center"/>
        <w:rPr>
          <w:rFonts w:ascii="Times New Roman" w:eastAsia="Times New Roman" w:hAnsi="Times New Roman" w:cs="Times New Roman"/>
          <w:b/>
          <w:sz w:val="24"/>
          <w:szCs w:val="24"/>
        </w:rPr>
      </w:pPr>
    </w:p>
    <w:p w:rsidR="0018543F" w:rsidRPr="0018543F" w:rsidRDefault="0018543F" w:rsidP="0018543F">
      <w:pPr>
        <w:widowControl w:val="0"/>
        <w:autoSpaceDE w:val="0"/>
        <w:autoSpaceDN w:val="0"/>
        <w:adjustRightInd w:val="0"/>
        <w:spacing w:line="200" w:lineRule="exact"/>
        <w:rPr>
          <w:rFonts w:ascii="Times New Roman" w:eastAsia="Times New Roman" w:hAnsi="Times New Roman" w:cs="Times New Roman"/>
          <w:sz w:val="24"/>
          <w:szCs w:val="24"/>
        </w:rPr>
      </w:pPr>
    </w:p>
    <w:p w:rsidR="0018543F" w:rsidRPr="0018543F" w:rsidRDefault="0018543F" w:rsidP="0018543F">
      <w:pPr>
        <w:widowControl w:val="0"/>
        <w:autoSpaceDE w:val="0"/>
        <w:autoSpaceDN w:val="0"/>
        <w:adjustRightInd w:val="0"/>
        <w:spacing w:line="314" w:lineRule="exact"/>
        <w:rPr>
          <w:rFonts w:ascii="Times New Roman" w:eastAsia="Times New Roman" w:hAnsi="Times New Roman" w:cs="Times New Roman"/>
          <w:sz w:val="24"/>
          <w:szCs w:val="24"/>
        </w:rPr>
      </w:pPr>
    </w:p>
    <w:p w:rsidR="0018543F" w:rsidRPr="0018543F" w:rsidRDefault="0018543F" w:rsidP="0018543F">
      <w:pPr>
        <w:rPr>
          <w:rFonts w:ascii="Times New Roman" w:hAnsi="Times New Roman" w:cs="Times New Roman"/>
          <w:sz w:val="24"/>
          <w:szCs w:val="24"/>
        </w:rPr>
      </w:pPr>
      <w:r w:rsidRPr="0018543F">
        <w:rPr>
          <w:rFonts w:ascii="Times New Roman" w:hAnsi="Times New Roman" w:cs="Times New Roman"/>
          <w:b/>
          <w:sz w:val="24"/>
          <w:szCs w:val="24"/>
        </w:rPr>
        <w:t>Agenda Item 1.1:</w:t>
      </w:r>
      <w:r w:rsidRPr="0018543F">
        <w:rPr>
          <w:rFonts w:ascii="Times New Roman" w:hAnsi="Times New Roman" w:cs="Times New Roman"/>
          <w:sz w:val="24"/>
          <w:szCs w:val="24"/>
        </w:rPr>
        <w:t xml:space="preserve"> </w:t>
      </w:r>
      <w:r w:rsidRPr="0018543F">
        <w:rPr>
          <w:rFonts w:ascii="Times New Roman" w:hAnsi="Times New Roman" w:cs="Times New Roman"/>
          <w:i/>
          <w:sz w:val="24"/>
          <w:szCs w:val="24"/>
        </w:rPr>
        <w:t xml:space="preserve">to consider an allocation of the frequency band 50-54 MHz to the amateur service in Region </w:t>
      </w:r>
      <w:bookmarkStart w:id="0" w:name="_GoBack"/>
      <w:bookmarkEnd w:id="0"/>
      <w:r w:rsidRPr="0018543F">
        <w:rPr>
          <w:rFonts w:ascii="Times New Roman" w:hAnsi="Times New Roman" w:cs="Times New Roman"/>
          <w:i/>
          <w:sz w:val="24"/>
          <w:szCs w:val="24"/>
        </w:rPr>
        <w:t xml:space="preserve">1, in accordance with </w:t>
      </w:r>
      <w:r w:rsidRPr="0018543F">
        <w:rPr>
          <w:rFonts w:ascii="Times New Roman" w:hAnsi="Times New Roman" w:cs="Times New Roman"/>
          <w:b/>
          <w:i/>
          <w:sz w:val="24"/>
          <w:szCs w:val="24"/>
        </w:rPr>
        <w:t>Resolution 658 (WRC-15)</w:t>
      </w:r>
    </w:p>
    <w:p w:rsidR="0018543F" w:rsidRPr="0018543F" w:rsidRDefault="0018543F" w:rsidP="0018543F">
      <w:pPr>
        <w:widowControl w:val="0"/>
        <w:autoSpaceDE w:val="0"/>
        <w:autoSpaceDN w:val="0"/>
        <w:adjustRightInd w:val="0"/>
        <w:rPr>
          <w:rFonts w:ascii="Times New Roman" w:eastAsia="Times New Roman" w:hAnsi="Times New Roman" w:cs="Times New Roman"/>
          <w:b/>
          <w:sz w:val="24"/>
          <w:szCs w:val="24"/>
        </w:rPr>
      </w:pPr>
    </w:p>
    <w:p w:rsidR="0018543F" w:rsidRPr="0018543F" w:rsidRDefault="0018543F" w:rsidP="0018543F">
      <w:pPr>
        <w:widowControl w:val="0"/>
        <w:overflowPunct w:val="0"/>
        <w:autoSpaceDE w:val="0"/>
        <w:autoSpaceDN w:val="0"/>
        <w:adjustRightInd w:val="0"/>
        <w:spacing w:line="244" w:lineRule="auto"/>
        <w:ind w:right="120"/>
        <w:jc w:val="both"/>
        <w:rPr>
          <w:rFonts w:ascii="Times New Roman" w:hAnsi="Times New Roman" w:cs="Times New Roman"/>
          <w:b/>
          <w:sz w:val="24"/>
          <w:szCs w:val="24"/>
        </w:rPr>
      </w:pPr>
      <w:r w:rsidRPr="0018543F">
        <w:rPr>
          <w:rFonts w:ascii="Times New Roman" w:hAnsi="Times New Roman" w:cs="Times New Roman"/>
          <w:b/>
          <w:sz w:val="24"/>
          <w:szCs w:val="24"/>
        </w:rPr>
        <w:t>Background</w:t>
      </w:r>
    </w:p>
    <w:p w:rsidR="0018543F" w:rsidRPr="0018543F" w:rsidRDefault="0018543F" w:rsidP="0018543F">
      <w:pPr>
        <w:widowControl w:val="0"/>
        <w:overflowPunct w:val="0"/>
        <w:autoSpaceDE w:val="0"/>
        <w:autoSpaceDN w:val="0"/>
        <w:adjustRightInd w:val="0"/>
        <w:spacing w:line="244" w:lineRule="auto"/>
        <w:ind w:right="120"/>
        <w:jc w:val="both"/>
        <w:rPr>
          <w:rFonts w:ascii="Times New Roman" w:hAnsi="Times New Roman" w:cs="Times New Roman"/>
          <w:b/>
          <w:sz w:val="24"/>
          <w:szCs w:val="24"/>
        </w:rPr>
      </w:pPr>
    </w:p>
    <w:p w:rsidR="0018543F" w:rsidRPr="0018543F" w:rsidRDefault="0018543F" w:rsidP="0018543F">
      <w:pPr>
        <w:widowControl w:val="0"/>
        <w:overflowPunct w:val="0"/>
        <w:autoSpaceDE w:val="0"/>
        <w:autoSpaceDN w:val="0"/>
        <w:adjustRightInd w:val="0"/>
        <w:spacing w:line="244" w:lineRule="auto"/>
        <w:ind w:right="120"/>
        <w:jc w:val="both"/>
        <w:rPr>
          <w:rFonts w:ascii="Times New Roman" w:hAnsi="Times New Roman" w:cs="Times New Roman"/>
          <w:sz w:val="24"/>
          <w:szCs w:val="24"/>
        </w:rPr>
      </w:pPr>
      <w:r w:rsidRPr="0018543F">
        <w:rPr>
          <w:rFonts w:ascii="Times New Roman" w:eastAsia="SimSun" w:hAnsi="Times New Roman" w:cs="Times New Roman"/>
          <w:bCs/>
          <w:sz w:val="24"/>
          <w:szCs w:val="24"/>
          <w:lang w:eastAsia="zh-CN"/>
        </w:rPr>
        <w:t>The</w:t>
      </w:r>
      <w:r w:rsidRPr="0018543F">
        <w:rPr>
          <w:rFonts w:ascii="Times New Roman" w:eastAsia="SimSun" w:hAnsi="Times New Roman" w:cs="Times New Roman"/>
          <w:b/>
          <w:bCs/>
          <w:sz w:val="24"/>
          <w:szCs w:val="24"/>
          <w:lang w:eastAsia="zh-CN"/>
        </w:rPr>
        <w:t xml:space="preserve"> </w:t>
      </w:r>
      <w:r w:rsidRPr="0018543F">
        <w:rPr>
          <w:rFonts w:ascii="Times New Roman" w:eastAsia="SimSun" w:hAnsi="Times New Roman" w:cs="Times New Roman"/>
          <w:sz w:val="24"/>
          <w:szCs w:val="24"/>
          <w:lang w:eastAsia="zh-CN"/>
        </w:rPr>
        <w:t xml:space="preserve">WRC-19 agenda item 1.1, if adopted, </w:t>
      </w:r>
      <w:r w:rsidRPr="0018543F">
        <w:rPr>
          <w:rFonts w:ascii="Times New Roman" w:hAnsi="Times New Roman" w:cs="Times New Roman"/>
          <w:sz w:val="24"/>
          <w:szCs w:val="24"/>
        </w:rPr>
        <w:t xml:space="preserve">would facilitate global harmonization of the 50-54 MHz frequency band for the Amateur Service. </w:t>
      </w:r>
    </w:p>
    <w:p w:rsidR="0018543F" w:rsidRPr="0018543F" w:rsidRDefault="0018543F" w:rsidP="0018543F">
      <w:pPr>
        <w:widowControl w:val="0"/>
        <w:overflowPunct w:val="0"/>
        <w:autoSpaceDE w:val="0"/>
        <w:autoSpaceDN w:val="0"/>
        <w:adjustRightInd w:val="0"/>
        <w:spacing w:line="244" w:lineRule="auto"/>
        <w:ind w:right="120"/>
        <w:jc w:val="both"/>
        <w:rPr>
          <w:rFonts w:ascii="Times New Roman" w:hAnsi="Times New Roman" w:cs="Times New Roman"/>
          <w:sz w:val="24"/>
          <w:szCs w:val="24"/>
        </w:rPr>
      </w:pPr>
    </w:p>
    <w:p w:rsidR="0018543F" w:rsidRPr="0018543F" w:rsidRDefault="0018543F" w:rsidP="0018543F">
      <w:pPr>
        <w:widowControl w:val="0"/>
        <w:overflowPunct w:val="0"/>
        <w:autoSpaceDE w:val="0"/>
        <w:autoSpaceDN w:val="0"/>
        <w:adjustRightInd w:val="0"/>
        <w:spacing w:line="244" w:lineRule="auto"/>
        <w:ind w:right="120"/>
        <w:jc w:val="both"/>
        <w:rPr>
          <w:rStyle w:val="ECCParagraph"/>
          <w:rFonts w:ascii="Times New Roman" w:hAnsi="Times New Roman" w:cs="Times New Roman"/>
          <w:sz w:val="24"/>
          <w:szCs w:val="24"/>
        </w:rPr>
      </w:pPr>
      <w:r w:rsidRPr="0018543F">
        <w:rPr>
          <w:rFonts w:ascii="Times New Roman" w:hAnsi="Times New Roman" w:cs="Times New Roman"/>
          <w:sz w:val="24"/>
          <w:szCs w:val="24"/>
        </w:rPr>
        <w:t xml:space="preserve">The 50 – 54 MHz frequency band is currently allocated to the amateur service on a primary basis </w:t>
      </w:r>
      <w:r w:rsidRPr="0018543F">
        <w:rPr>
          <w:rStyle w:val="ECCParagraph"/>
          <w:rFonts w:ascii="Times New Roman" w:hAnsi="Times New Roman" w:cs="Times New Roman"/>
          <w:sz w:val="24"/>
          <w:szCs w:val="24"/>
        </w:rPr>
        <w:t xml:space="preserve">in Regions 2 and 3.  In Region 1, the band is currently allocated to only the Broadcasting Service on a primary basis. However, No. 5.169 of the Radio Regulations provides for an alternate allocation to the amateur service on a primary basis to a number of countries in Region 1, and No. 5.165 provides an alternate fixed and mobile, except aeronautical mobile, allocation on a primary basis to a number of countries in Region 1. </w:t>
      </w:r>
    </w:p>
    <w:p w:rsidR="0018543F" w:rsidRPr="0018543F" w:rsidRDefault="0018543F" w:rsidP="0018543F">
      <w:pPr>
        <w:widowControl w:val="0"/>
        <w:overflowPunct w:val="0"/>
        <w:autoSpaceDE w:val="0"/>
        <w:autoSpaceDN w:val="0"/>
        <w:adjustRightInd w:val="0"/>
        <w:spacing w:line="244" w:lineRule="auto"/>
        <w:ind w:right="120"/>
        <w:jc w:val="both"/>
        <w:rPr>
          <w:rStyle w:val="ECCParagraph"/>
          <w:rFonts w:ascii="Times New Roman" w:hAnsi="Times New Roman" w:cs="Times New Roman"/>
          <w:sz w:val="24"/>
          <w:szCs w:val="24"/>
        </w:rPr>
      </w:pPr>
    </w:p>
    <w:p w:rsidR="0018543F" w:rsidRPr="0018543F" w:rsidRDefault="0018543F" w:rsidP="0018543F">
      <w:pPr>
        <w:widowControl w:val="0"/>
        <w:overflowPunct w:val="0"/>
        <w:autoSpaceDE w:val="0"/>
        <w:autoSpaceDN w:val="0"/>
        <w:adjustRightInd w:val="0"/>
        <w:spacing w:line="244" w:lineRule="auto"/>
        <w:ind w:right="120"/>
        <w:jc w:val="both"/>
        <w:rPr>
          <w:rStyle w:val="ECCParagraph"/>
          <w:rFonts w:ascii="Times New Roman" w:hAnsi="Times New Roman" w:cs="Times New Roman"/>
          <w:sz w:val="24"/>
          <w:szCs w:val="24"/>
        </w:rPr>
      </w:pPr>
      <w:r w:rsidRPr="0018543F">
        <w:rPr>
          <w:rStyle w:val="ECCParagraph"/>
          <w:rFonts w:ascii="Times New Roman" w:hAnsi="Times New Roman" w:cs="Times New Roman"/>
          <w:sz w:val="24"/>
          <w:szCs w:val="24"/>
        </w:rPr>
        <w:t>WRC-15 decided to study the sharing between the amateur service and incumbent services in Region 1 towards a primary allocation that would facilitate further worldwide harmonisation and international operability.  The opportunity provided by Agenda Item 1.1 to achieve global harmonisation would provide the means to introduce new and innovative systems, as well as harmonizing existing amateur service usage in the range 50 - 54 MHz.</w:t>
      </w:r>
    </w:p>
    <w:p w:rsidR="0018543F" w:rsidRPr="0018543F" w:rsidRDefault="0018543F" w:rsidP="0018543F">
      <w:pPr>
        <w:jc w:val="both"/>
        <w:rPr>
          <w:rStyle w:val="ECCParagraph"/>
          <w:rFonts w:ascii="Times New Roman" w:hAnsi="Times New Roman" w:cs="Times New Roman"/>
          <w:sz w:val="24"/>
          <w:szCs w:val="24"/>
        </w:rPr>
      </w:pPr>
    </w:p>
    <w:p w:rsidR="0018543F" w:rsidRPr="0018543F" w:rsidRDefault="0018543F" w:rsidP="0018543F">
      <w:pPr>
        <w:jc w:val="both"/>
        <w:rPr>
          <w:rStyle w:val="ECCParagraph"/>
          <w:rFonts w:ascii="Times New Roman" w:hAnsi="Times New Roman" w:cs="Times New Roman"/>
          <w:sz w:val="24"/>
          <w:szCs w:val="24"/>
        </w:rPr>
      </w:pPr>
      <w:r w:rsidRPr="0018543F">
        <w:rPr>
          <w:rStyle w:val="ECCParagraph"/>
          <w:rFonts w:ascii="Times New Roman" w:hAnsi="Times New Roman" w:cs="Times New Roman"/>
          <w:sz w:val="24"/>
          <w:szCs w:val="24"/>
        </w:rPr>
        <w:t xml:space="preserve">The frequency range 30 - 80 MHz marks the </w:t>
      </w:r>
      <w:r>
        <w:rPr>
          <w:rStyle w:val="ECCParagraph"/>
          <w:rFonts w:ascii="Times New Roman" w:hAnsi="Times New Roman" w:cs="Times New Roman"/>
          <w:sz w:val="24"/>
          <w:szCs w:val="24"/>
        </w:rPr>
        <w:t>transition</w:t>
      </w:r>
      <w:r w:rsidRPr="0018543F">
        <w:rPr>
          <w:rStyle w:val="ECCParagraph"/>
          <w:rFonts w:ascii="Times New Roman" w:hAnsi="Times New Roman" w:cs="Times New Roman"/>
          <w:sz w:val="24"/>
          <w:szCs w:val="24"/>
        </w:rPr>
        <w:t xml:space="preserve"> area between ionospheric and non-ionospheric propagation modes, which makes it particularly interesting for experimentation and study within the amateur service.  </w:t>
      </w:r>
    </w:p>
    <w:p w:rsidR="0018543F" w:rsidRPr="0018543F" w:rsidRDefault="0018543F" w:rsidP="0018543F">
      <w:pPr>
        <w:pStyle w:val="ECCBulletsLv2"/>
        <w:numPr>
          <w:ilvl w:val="0"/>
          <w:numId w:val="0"/>
        </w:numPr>
        <w:ind w:left="680"/>
        <w:rPr>
          <w:rFonts w:ascii="Times New Roman" w:hAnsi="Times New Roman"/>
          <w:sz w:val="24"/>
          <w:szCs w:val="24"/>
        </w:rPr>
      </w:pPr>
    </w:p>
    <w:p w:rsidR="0018543F" w:rsidRPr="0018543F" w:rsidRDefault="0018543F" w:rsidP="0018543F">
      <w:pPr>
        <w:jc w:val="both"/>
        <w:rPr>
          <w:rStyle w:val="ECCParagraph"/>
          <w:rFonts w:ascii="Times New Roman" w:hAnsi="Times New Roman" w:cs="Times New Roman"/>
          <w:sz w:val="24"/>
          <w:szCs w:val="24"/>
        </w:rPr>
      </w:pPr>
      <w:r w:rsidRPr="0018543F">
        <w:rPr>
          <w:rStyle w:val="ECCParagraph"/>
          <w:rFonts w:ascii="Times New Roman" w:hAnsi="Times New Roman" w:cs="Times New Roman"/>
          <w:sz w:val="24"/>
          <w:szCs w:val="24"/>
        </w:rPr>
        <w:t xml:space="preserve">The technical and operational characteristics of systems used in the amateur service for the purpose of performing sharing studies can be found in </w:t>
      </w:r>
      <w:r w:rsidRPr="0018543F">
        <w:rPr>
          <w:rStyle w:val="ECCParagraph"/>
          <w:rFonts w:ascii="Times New Roman" w:hAnsi="Times New Roman" w:cs="Times New Roman"/>
          <w:sz w:val="24"/>
          <w:szCs w:val="24"/>
          <w:lang w:val="en-US"/>
        </w:rPr>
        <w:t>ITU-R Recommendation M.1732</w:t>
      </w:r>
      <w:r w:rsidRPr="0018543F">
        <w:rPr>
          <w:rStyle w:val="ECCParagraph"/>
          <w:rFonts w:ascii="Times New Roman" w:hAnsi="Times New Roman" w:cs="Times New Roman"/>
          <w:sz w:val="24"/>
          <w:szCs w:val="24"/>
        </w:rPr>
        <w:t>.</w:t>
      </w:r>
    </w:p>
    <w:p w:rsidR="0018543F" w:rsidRPr="0018543F" w:rsidRDefault="0018543F" w:rsidP="0018543F">
      <w:pPr>
        <w:jc w:val="both"/>
        <w:rPr>
          <w:rStyle w:val="ECCParagraph"/>
          <w:rFonts w:ascii="Times New Roman" w:hAnsi="Times New Roman" w:cs="Times New Roman"/>
          <w:sz w:val="24"/>
          <w:szCs w:val="24"/>
        </w:rPr>
      </w:pPr>
    </w:p>
    <w:p w:rsidR="0018543F" w:rsidRPr="0018543F" w:rsidRDefault="0018543F" w:rsidP="0018543F">
      <w:pPr>
        <w:jc w:val="both"/>
        <w:rPr>
          <w:rStyle w:val="ECCParagraph"/>
          <w:rFonts w:ascii="Times New Roman" w:hAnsi="Times New Roman" w:cs="Times New Roman"/>
          <w:sz w:val="24"/>
          <w:szCs w:val="24"/>
        </w:rPr>
      </w:pPr>
      <w:r w:rsidRPr="0018543F">
        <w:rPr>
          <w:rStyle w:val="ECCParagraph"/>
          <w:rFonts w:ascii="Times New Roman" w:hAnsi="Times New Roman" w:cs="Times New Roman"/>
          <w:sz w:val="24"/>
          <w:szCs w:val="24"/>
        </w:rPr>
        <w:t>Radio amateurs utilise allocations to the amateur service to engage in scientific and technical investigation and experimentation, provide communication in the wake of natural disasters, provide non-commercial public service communications, and conduct other activities to advance technical education, develop radio operating technique, and enhance international goodwill.</w:t>
      </w:r>
    </w:p>
    <w:p w:rsidR="0018543F" w:rsidRPr="0018543F" w:rsidRDefault="0018543F" w:rsidP="0018543F">
      <w:pPr>
        <w:jc w:val="both"/>
        <w:rPr>
          <w:rStyle w:val="ECCParagraph"/>
          <w:rFonts w:ascii="Times New Roman" w:hAnsi="Times New Roman" w:cs="Times New Roman"/>
          <w:sz w:val="24"/>
          <w:szCs w:val="24"/>
        </w:rPr>
      </w:pPr>
    </w:p>
    <w:p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r w:rsidRPr="0018543F">
        <w:rPr>
          <w:rFonts w:ascii="Times New Roman" w:hAnsi="Times New Roman" w:cs="Times New Roman"/>
          <w:color w:val="212121"/>
          <w:sz w:val="24"/>
          <w:szCs w:val="24"/>
          <w:lang w:val="en" w:eastAsia="es-MX"/>
        </w:rPr>
        <w:t>The radiocommunication systems that operate amateur and amateur satellite services have open communication systems, through which messages are transmitted to different geographical regions for experimentation.</w:t>
      </w:r>
    </w:p>
    <w:p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p>
    <w:p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r w:rsidRPr="0018543F">
        <w:rPr>
          <w:rFonts w:ascii="Times New Roman" w:hAnsi="Times New Roman" w:cs="Times New Roman"/>
          <w:color w:val="212121"/>
          <w:sz w:val="24"/>
          <w:szCs w:val="24"/>
          <w:lang w:val="en" w:eastAsia="es-MX"/>
        </w:rPr>
        <w:lastRenderedPageBreak/>
        <w:t xml:space="preserve">Radio amateurs foster a source of experience in the exploration of propagation phenomena and the development of technologies for the efficient use of the radio spectrum and provide an opportunity for learning for all regardless of their location and/or social status. </w:t>
      </w:r>
    </w:p>
    <w:p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p>
    <w:p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r w:rsidRPr="0018543F">
        <w:rPr>
          <w:rFonts w:ascii="Times New Roman" w:hAnsi="Times New Roman" w:cs="Times New Roman"/>
          <w:color w:val="212121"/>
          <w:sz w:val="24"/>
          <w:szCs w:val="24"/>
          <w:lang w:val="en" w:eastAsia="es-MX"/>
        </w:rPr>
        <w:t>In addition to this, it is vital to consider and recognize the technical contributions made to telecommunications and the valuable support provided in cases of natural disasters, which also fulfill a social mission by being used to establish emergency communications.</w:t>
      </w:r>
    </w:p>
    <w:p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p>
    <w:p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lang w:val="en" w:eastAsia="es-MX"/>
        </w:rPr>
      </w:pPr>
      <w:r w:rsidRPr="0018543F">
        <w:rPr>
          <w:rFonts w:ascii="Times New Roman" w:hAnsi="Times New Roman" w:cs="Times New Roman"/>
          <w:color w:val="212121"/>
          <w:sz w:val="24"/>
          <w:szCs w:val="24"/>
          <w:lang w:val="en" w:eastAsia="es-MX"/>
        </w:rPr>
        <w:t>On this regard, the users of the different frequency bands that have allocation to the Amateur and Amateur Satellite Services, particularly in the frequency band 50-54 MHz, must comply with the provisions of the Radio Regulations in force, as well as international or regional agreements and the national regulations that apply to them.</w:t>
      </w:r>
    </w:p>
    <w:p w:rsidR="0018543F" w:rsidRPr="0018543F" w:rsidRDefault="0018543F" w:rsidP="0018543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color w:val="212121"/>
          <w:sz w:val="24"/>
          <w:szCs w:val="24"/>
          <w:highlight w:val="yellow"/>
          <w:lang w:val="en" w:eastAsia="es-MX"/>
        </w:rPr>
      </w:pPr>
    </w:p>
    <w:p w:rsidR="0018543F" w:rsidRPr="0018543F" w:rsidRDefault="0018543F" w:rsidP="0018543F">
      <w:pPr>
        <w:widowControl w:val="0"/>
        <w:autoSpaceDE w:val="0"/>
        <w:autoSpaceDN w:val="0"/>
        <w:adjustRightInd w:val="0"/>
        <w:jc w:val="both"/>
        <w:rPr>
          <w:rFonts w:ascii="Times New Roman" w:hAnsi="Times New Roman" w:cs="Times New Roman"/>
          <w:sz w:val="24"/>
          <w:szCs w:val="24"/>
        </w:rPr>
      </w:pPr>
      <w:r w:rsidRPr="0018543F">
        <w:rPr>
          <w:rFonts w:ascii="Times New Roman" w:hAnsi="Times New Roman" w:cs="Times New Roman"/>
          <w:sz w:val="24"/>
          <w:szCs w:val="24"/>
        </w:rPr>
        <w:t xml:space="preserve">The band is also considered to provide the transition between propagation conditions existing in higher HF frequency bands and VHF spectrum. This situation provides valuable experience in F2, Sporadic E, Meteor Scatter and Transequatorial propagation. Beacons are installed in the first portion of the band to serve as propagation indicators. </w:t>
      </w:r>
    </w:p>
    <w:p w:rsidR="0018543F" w:rsidRPr="0018543F" w:rsidRDefault="0018543F" w:rsidP="0018543F">
      <w:pPr>
        <w:widowControl w:val="0"/>
        <w:autoSpaceDE w:val="0"/>
        <w:autoSpaceDN w:val="0"/>
        <w:adjustRightInd w:val="0"/>
        <w:jc w:val="both"/>
        <w:rPr>
          <w:rFonts w:ascii="Times New Roman" w:hAnsi="Times New Roman" w:cs="Times New Roman"/>
          <w:sz w:val="24"/>
          <w:szCs w:val="24"/>
        </w:rPr>
      </w:pPr>
    </w:p>
    <w:p w:rsidR="0018543F" w:rsidRPr="0018543F" w:rsidRDefault="0018543F" w:rsidP="0018543F">
      <w:pPr>
        <w:widowControl w:val="0"/>
        <w:autoSpaceDE w:val="0"/>
        <w:autoSpaceDN w:val="0"/>
        <w:adjustRightInd w:val="0"/>
        <w:jc w:val="both"/>
        <w:rPr>
          <w:rFonts w:ascii="Times New Roman" w:hAnsi="Times New Roman" w:cs="Times New Roman"/>
          <w:sz w:val="24"/>
          <w:szCs w:val="24"/>
        </w:rPr>
      </w:pPr>
      <w:r w:rsidRPr="0018543F">
        <w:rPr>
          <w:rFonts w:ascii="Times New Roman" w:hAnsi="Times New Roman" w:cs="Times New Roman"/>
          <w:sz w:val="24"/>
          <w:szCs w:val="24"/>
        </w:rPr>
        <w:t xml:space="preserve">Furthermore, in recent years additional propagation studies have been made possible through the granting of all or parts of the frequency band 50-54 MHz to the amateur service in a number of Region 1 countries. As a result, amateur licensees in Region 2 have been able to communicate with Region 1 licensees when propagation conditions permit. </w:t>
      </w:r>
    </w:p>
    <w:p w:rsidR="0018543F" w:rsidRPr="0018543F" w:rsidRDefault="0018543F" w:rsidP="0018543F">
      <w:pPr>
        <w:widowControl w:val="0"/>
        <w:autoSpaceDE w:val="0"/>
        <w:autoSpaceDN w:val="0"/>
        <w:adjustRightInd w:val="0"/>
        <w:jc w:val="both"/>
        <w:rPr>
          <w:rFonts w:ascii="Times New Roman" w:hAnsi="Times New Roman" w:cs="Times New Roman"/>
          <w:sz w:val="24"/>
          <w:szCs w:val="24"/>
        </w:rPr>
      </w:pPr>
    </w:p>
    <w:p w:rsidR="0018543F" w:rsidRPr="0018543F" w:rsidRDefault="0018543F" w:rsidP="0018543F">
      <w:pPr>
        <w:widowControl w:val="0"/>
        <w:autoSpaceDE w:val="0"/>
        <w:autoSpaceDN w:val="0"/>
        <w:adjustRightInd w:val="0"/>
        <w:jc w:val="both"/>
        <w:rPr>
          <w:rFonts w:ascii="Times New Roman" w:hAnsi="Times New Roman" w:cs="Times New Roman"/>
          <w:sz w:val="24"/>
          <w:szCs w:val="24"/>
          <w:lang w:val="en-GB"/>
        </w:rPr>
      </w:pPr>
      <w:r w:rsidRPr="0018543F">
        <w:rPr>
          <w:rFonts w:ascii="Times New Roman" w:hAnsi="Times New Roman" w:cs="Times New Roman"/>
          <w:sz w:val="24"/>
          <w:szCs w:val="24"/>
        </w:rPr>
        <w:t xml:space="preserve">These characteristics and the use of the band fulfill the objective of the service as defined in article 1.56 of the Radio Regulations and </w:t>
      </w:r>
      <w:r w:rsidRPr="0018543F">
        <w:rPr>
          <w:rStyle w:val="ECCParagraph"/>
          <w:rFonts w:ascii="Times New Roman" w:hAnsi="Times New Roman" w:cs="Times New Roman"/>
          <w:sz w:val="24"/>
          <w:szCs w:val="24"/>
        </w:rPr>
        <w:t>engage the practitioners in scientific and technical investigations, as well as helping to develop radio operating techniques also useful for emergency communications.</w:t>
      </w:r>
    </w:p>
    <w:p w:rsidR="0018543F" w:rsidRDefault="0018543F" w:rsidP="0018543F">
      <w:pPr>
        <w:widowControl w:val="0"/>
        <w:autoSpaceDE w:val="0"/>
        <w:autoSpaceDN w:val="0"/>
        <w:adjustRightInd w:val="0"/>
        <w:spacing w:line="264" w:lineRule="exact"/>
        <w:rPr>
          <w:rFonts w:ascii="Times New Roman" w:eastAsia="Times New Roman" w:hAnsi="Times New Roman" w:cs="Times New Roman"/>
          <w:sz w:val="24"/>
          <w:szCs w:val="24"/>
          <w:lang w:val="en-GB"/>
        </w:rPr>
      </w:pPr>
    </w:p>
    <w:p w:rsidR="0018543F" w:rsidRPr="0018543F" w:rsidRDefault="0018543F" w:rsidP="0018543F">
      <w:pPr>
        <w:widowControl w:val="0"/>
        <w:autoSpaceDE w:val="0"/>
        <w:autoSpaceDN w:val="0"/>
        <w:adjustRightInd w:val="0"/>
        <w:spacing w:line="264" w:lineRule="exact"/>
        <w:rPr>
          <w:rFonts w:ascii="Times New Roman" w:eastAsia="Times New Roman" w:hAnsi="Times New Roman" w:cs="Times New Roman"/>
          <w:sz w:val="24"/>
          <w:szCs w:val="24"/>
          <w:lang w:val="en-GB"/>
        </w:rPr>
      </w:pPr>
    </w:p>
    <w:p w:rsidR="0018543F" w:rsidRPr="0018543F" w:rsidRDefault="0018543F" w:rsidP="0018543F">
      <w:pPr>
        <w:widowControl w:val="0"/>
        <w:autoSpaceDE w:val="0"/>
        <w:autoSpaceDN w:val="0"/>
        <w:adjustRightInd w:val="0"/>
        <w:rPr>
          <w:rFonts w:ascii="Times New Roman" w:eastAsia="Times New Roman" w:hAnsi="Times New Roman" w:cs="Times New Roman"/>
          <w:sz w:val="24"/>
          <w:szCs w:val="24"/>
        </w:rPr>
      </w:pPr>
      <w:r w:rsidRPr="0018543F">
        <w:rPr>
          <w:rFonts w:ascii="Times New Roman" w:eastAsia="Times New Roman" w:hAnsi="Times New Roman" w:cs="Times New Roman"/>
          <w:b/>
          <w:bCs/>
          <w:sz w:val="24"/>
          <w:szCs w:val="24"/>
        </w:rPr>
        <w:t>Proposal</w:t>
      </w:r>
      <w:r w:rsidRPr="0018543F">
        <w:rPr>
          <w:rFonts w:ascii="Times New Roman" w:eastAsia="Times New Roman" w:hAnsi="Times New Roman" w:cs="Times New Roman"/>
          <w:sz w:val="24"/>
          <w:szCs w:val="24"/>
        </w:rPr>
        <w:t>:</w:t>
      </w:r>
    </w:p>
    <w:p w:rsidR="0018543F" w:rsidRPr="0018543F" w:rsidRDefault="0018543F" w:rsidP="0018543F">
      <w:pPr>
        <w:widowControl w:val="0"/>
        <w:autoSpaceDE w:val="0"/>
        <w:autoSpaceDN w:val="0"/>
        <w:adjustRightInd w:val="0"/>
        <w:spacing w:line="200" w:lineRule="exact"/>
        <w:rPr>
          <w:rFonts w:ascii="Times New Roman" w:eastAsia="Times New Roman" w:hAnsi="Times New Roman" w:cs="Times New Roman"/>
          <w:sz w:val="24"/>
          <w:szCs w:val="24"/>
        </w:rPr>
      </w:pPr>
    </w:p>
    <w:p w:rsidR="0018543F" w:rsidRDefault="0018543F" w:rsidP="0018543F">
      <w:pPr>
        <w:widowControl w:val="0"/>
        <w:tabs>
          <w:tab w:val="num" w:pos="2600"/>
        </w:tabs>
        <w:autoSpaceDE w:val="0"/>
        <w:autoSpaceDN w:val="0"/>
        <w:adjustRightInd w:val="0"/>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u w:val="single"/>
        </w:rPr>
        <w:t>NOC</w:t>
      </w:r>
      <w:r w:rsidRPr="0018543F">
        <w:rPr>
          <w:rFonts w:ascii="Times New Roman" w:eastAsia="Times New Roman" w:hAnsi="Times New Roman" w:cs="Times New Roman"/>
          <w:sz w:val="24"/>
          <w:szCs w:val="24"/>
        </w:rPr>
        <w:tab/>
      </w:r>
      <w:r>
        <w:rPr>
          <w:rFonts w:ascii="Times New Roman" w:eastAsia="Times New Roman" w:hAnsi="Times New Roman" w:cs="Times New Roman"/>
          <w:b/>
          <w:bCs/>
          <w:sz w:val="24"/>
          <w:szCs w:val="24"/>
        </w:rPr>
        <w:t>USA/1.1</w:t>
      </w:r>
      <w:r w:rsidRPr="0018543F">
        <w:rPr>
          <w:rFonts w:ascii="Times New Roman" w:eastAsia="Times New Roman" w:hAnsi="Times New Roman" w:cs="Times New Roman"/>
          <w:b/>
          <w:bCs/>
          <w:sz w:val="24"/>
          <w:szCs w:val="24"/>
        </w:rPr>
        <w:t>/1</w:t>
      </w:r>
    </w:p>
    <w:p w:rsidR="0018543F" w:rsidRDefault="0018543F" w:rsidP="0018543F">
      <w:pPr>
        <w:widowControl w:val="0"/>
        <w:tabs>
          <w:tab w:val="num" w:pos="2600"/>
        </w:tabs>
        <w:autoSpaceDE w:val="0"/>
        <w:autoSpaceDN w:val="0"/>
        <w:adjustRightInd w:val="0"/>
        <w:rPr>
          <w:ins w:id="1" w:author="R1" w:date="2018-03-08T21:01:00Z"/>
          <w:rFonts w:ascii="Times New Roman" w:eastAsia="Times New Roman" w:hAnsi="Times New Roman" w:cs="Times New Roman"/>
          <w:sz w:val="24"/>
          <w:szCs w:val="24"/>
        </w:rPr>
      </w:pPr>
    </w:p>
    <w:p w:rsidR="00C96921" w:rsidRPr="00C96921" w:rsidRDefault="00C96921" w:rsidP="00C96921">
      <w:pPr>
        <w:pStyle w:val="Tabletitle"/>
      </w:pPr>
      <w:ins w:id="2" w:author="R1" w:date="2018-03-08T21:01:00Z">
        <w:r>
          <w:rPr>
            <w:lang w:val="en-AU"/>
          </w:rPr>
          <w:t>47-75.2 MHz</w:t>
        </w:r>
      </w:ins>
    </w:p>
    <w:tbl>
      <w:tblPr>
        <w:tblW w:w="9299" w:type="dxa"/>
        <w:jc w:val="center"/>
        <w:tblLayout w:type="fixed"/>
        <w:tblCellMar>
          <w:left w:w="107" w:type="dxa"/>
          <w:right w:w="107" w:type="dxa"/>
        </w:tblCellMar>
        <w:tblLook w:val="04A0" w:firstRow="1" w:lastRow="0" w:firstColumn="1" w:lastColumn="0" w:noHBand="0" w:noVBand="1"/>
      </w:tblPr>
      <w:tblGrid>
        <w:gridCol w:w="3100"/>
        <w:gridCol w:w="3099"/>
        <w:gridCol w:w="3100"/>
      </w:tblGrid>
      <w:tr w:rsidR="00C96921" w:rsidTr="00973161">
        <w:trPr>
          <w:cantSplit/>
          <w:jc w:val="center"/>
          <w:ins w:id="3" w:author="R1" w:date="2018-03-08T21:01:00Z"/>
        </w:trPr>
        <w:tc>
          <w:tcPr>
            <w:tcW w:w="9299" w:type="dxa"/>
            <w:gridSpan w:val="3"/>
            <w:tcBorders>
              <w:top w:val="single" w:sz="4" w:space="0" w:color="auto"/>
              <w:left w:val="single" w:sz="4" w:space="0" w:color="auto"/>
              <w:bottom w:val="single" w:sz="4" w:space="0" w:color="auto"/>
              <w:right w:val="single" w:sz="4" w:space="0" w:color="auto"/>
            </w:tcBorders>
            <w:hideMark/>
          </w:tcPr>
          <w:p w:rsidR="00C96921" w:rsidRPr="002B657C" w:rsidRDefault="00C96921" w:rsidP="00973161">
            <w:pPr>
              <w:pStyle w:val="Tablehead"/>
              <w:rPr>
                <w:ins w:id="4" w:author="R1" w:date="2018-03-08T21:01:00Z"/>
              </w:rPr>
            </w:pPr>
            <w:ins w:id="5" w:author="R1" w:date="2018-03-08T21:01:00Z">
              <w:r w:rsidRPr="002B657C">
                <w:t>Allocation to services</w:t>
              </w:r>
            </w:ins>
          </w:p>
        </w:tc>
      </w:tr>
      <w:tr w:rsidR="00C96921" w:rsidTr="00973161">
        <w:trPr>
          <w:cantSplit/>
          <w:jc w:val="center"/>
          <w:ins w:id="6" w:author="R1" w:date="2018-03-08T21:01:00Z"/>
        </w:trPr>
        <w:tc>
          <w:tcPr>
            <w:tcW w:w="3100" w:type="dxa"/>
            <w:tcBorders>
              <w:top w:val="single" w:sz="4" w:space="0" w:color="auto"/>
              <w:left w:val="single" w:sz="4" w:space="0" w:color="auto"/>
              <w:bottom w:val="single" w:sz="4" w:space="0" w:color="auto"/>
              <w:right w:val="single" w:sz="4" w:space="0" w:color="auto"/>
            </w:tcBorders>
            <w:hideMark/>
          </w:tcPr>
          <w:p w:rsidR="00C96921" w:rsidRPr="002B657C" w:rsidRDefault="00C96921" w:rsidP="00973161">
            <w:pPr>
              <w:pStyle w:val="Tablehead"/>
              <w:rPr>
                <w:ins w:id="7" w:author="R1" w:date="2018-03-08T21:01:00Z"/>
              </w:rPr>
            </w:pPr>
            <w:ins w:id="8" w:author="R1" w:date="2018-03-08T21:01:00Z">
              <w:r w:rsidRPr="002B657C">
                <w:t>Region 1</w:t>
              </w:r>
            </w:ins>
          </w:p>
        </w:tc>
        <w:tc>
          <w:tcPr>
            <w:tcW w:w="3099" w:type="dxa"/>
            <w:tcBorders>
              <w:top w:val="single" w:sz="4" w:space="0" w:color="auto"/>
              <w:left w:val="single" w:sz="4" w:space="0" w:color="auto"/>
              <w:bottom w:val="single" w:sz="4" w:space="0" w:color="auto"/>
              <w:right w:val="single" w:sz="4" w:space="0" w:color="auto"/>
            </w:tcBorders>
            <w:hideMark/>
          </w:tcPr>
          <w:p w:rsidR="00C96921" w:rsidRPr="002B657C" w:rsidRDefault="00C96921" w:rsidP="00973161">
            <w:pPr>
              <w:pStyle w:val="Tablehead"/>
              <w:rPr>
                <w:ins w:id="9" w:author="R1" w:date="2018-03-08T21:01:00Z"/>
              </w:rPr>
            </w:pPr>
            <w:ins w:id="10" w:author="R1" w:date="2018-03-08T21:01:00Z">
              <w:r w:rsidRPr="002B657C">
                <w:t>Region 2</w:t>
              </w:r>
            </w:ins>
          </w:p>
        </w:tc>
        <w:tc>
          <w:tcPr>
            <w:tcW w:w="3100" w:type="dxa"/>
            <w:tcBorders>
              <w:top w:val="single" w:sz="4" w:space="0" w:color="auto"/>
              <w:left w:val="single" w:sz="4" w:space="0" w:color="auto"/>
              <w:bottom w:val="single" w:sz="4" w:space="0" w:color="auto"/>
              <w:right w:val="single" w:sz="4" w:space="0" w:color="auto"/>
            </w:tcBorders>
            <w:hideMark/>
          </w:tcPr>
          <w:p w:rsidR="00C96921" w:rsidRPr="002B657C" w:rsidRDefault="00C96921" w:rsidP="00973161">
            <w:pPr>
              <w:pStyle w:val="Tablehead"/>
              <w:rPr>
                <w:ins w:id="11" w:author="R1" w:date="2018-03-08T21:01:00Z"/>
              </w:rPr>
            </w:pPr>
            <w:ins w:id="12" w:author="R1" w:date="2018-03-08T21:01:00Z">
              <w:r w:rsidRPr="002B657C">
                <w:t>Region 3</w:t>
              </w:r>
            </w:ins>
          </w:p>
        </w:tc>
      </w:tr>
      <w:tr w:rsidR="00C96921" w:rsidTr="00973161">
        <w:trPr>
          <w:cantSplit/>
          <w:jc w:val="center"/>
          <w:ins w:id="13" w:author="R1" w:date="2018-03-08T21:01:00Z"/>
        </w:trPr>
        <w:tc>
          <w:tcPr>
            <w:tcW w:w="3100" w:type="dxa"/>
            <w:tcBorders>
              <w:top w:val="single" w:sz="4" w:space="0" w:color="auto"/>
              <w:left w:val="single" w:sz="6" w:space="0" w:color="auto"/>
              <w:bottom w:val="nil"/>
              <w:right w:val="single" w:sz="6" w:space="0" w:color="auto"/>
            </w:tcBorders>
            <w:hideMark/>
          </w:tcPr>
          <w:p w:rsidR="00C96921" w:rsidRDefault="00C96921" w:rsidP="00973161">
            <w:pPr>
              <w:pStyle w:val="TableTextS5"/>
              <w:rPr>
                <w:ins w:id="14" w:author="R1" w:date="2018-03-08T21:01:00Z"/>
                <w:color w:val="000000"/>
                <w:lang w:val="en-AU"/>
              </w:rPr>
            </w:pPr>
          </w:p>
        </w:tc>
        <w:tc>
          <w:tcPr>
            <w:tcW w:w="6199" w:type="dxa"/>
            <w:gridSpan w:val="2"/>
            <w:tcBorders>
              <w:top w:val="single" w:sz="4" w:space="0" w:color="auto"/>
              <w:left w:val="single" w:sz="6" w:space="0" w:color="auto"/>
              <w:bottom w:val="single" w:sz="6" w:space="0" w:color="auto"/>
              <w:right w:val="single" w:sz="6" w:space="0" w:color="auto"/>
            </w:tcBorders>
          </w:tcPr>
          <w:p w:rsidR="00C96921" w:rsidRDefault="00C96921" w:rsidP="00973161">
            <w:pPr>
              <w:pStyle w:val="TableTextS5"/>
              <w:rPr>
                <w:ins w:id="15" w:author="R1" w:date="2018-03-08T21:01:00Z"/>
                <w:rStyle w:val="Artref"/>
                <w:color w:val="000000"/>
                <w:lang w:val="fr-FR"/>
              </w:rPr>
            </w:pPr>
          </w:p>
        </w:tc>
      </w:tr>
      <w:tr w:rsidR="00C96921" w:rsidTr="00973161">
        <w:trPr>
          <w:cantSplit/>
          <w:jc w:val="center"/>
          <w:ins w:id="16" w:author="R1" w:date="2018-03-08T21:01:00Z"/>
        </w:trPr>
        <w:tc>
          <w:tcPr>
            <w:tcW w:w="3100" w:type="dxa"/>
            <w:tcBorders>
              <w:top w:val="nil"/>
              <w:left w:val="single" w:sz="6" w:space="0" w:color="auto"/>
              <w:bottom w:val="nil"/>
              <w:right w:val="single" w:sz="6" w:space="0" w:color="auto"/>
            </w:tcBorders>
          </w:tcPr>
          <w:p w:rsidR="00C96921" w:rsidRDefault="00C96921" w:rsidP="00973161">
            <w:pPr>
              <w:pStyle w:val="TableTextS5"/>
              <w:rPr>
                <w:ins w:id="17" w:author="R1" w:date="2018-03-08T21:01:00Z"/>
                <w:color w:val="000000"/>
                <w:lang w:val="en-AU"/>
              </w:rPr>
            </w:pPr>
          </w:p>
        </w:tc>
        <w:tc>
          <w:tcPr>
            <w:tcW w:w="6199" w:type="dxa"/>
            <w:gridSpan w:val="2"/>
            <w:tcBorders>
              <w:top w:val="single" w:sz="6" w:space="0" w:color="auto"/>
              <w:left w:val="single" w:sz="6" w:space="0" w:color="auto"/>
              <w:bottom w:val="single" w:sz="6" w:space="0" w:color="auto"/>
              <w:right w:val="single" w:sz="6" w:space="0" w:color="auto"/>
            </w:tcBorders>
            <w:hideMark/>
          </w:tcPr>
          <w:p w:rsidR="00C96921" w:rsidRPr="00FD05BD" w:rsidRDefault="00C96921" w:rsidP="00973161">
            <w:pPr>
              <w:pStyle w:val="TableTextS5"/>
              <w:tabs>
                <w:tab w:val="clear" w:pos="170"/>
              </w:tabs>
              <w:rPr>
                <w:ins w:id="18" w:author="R1" w:date="2018-03-08T21:01:00Z"/>
                <w:rStyle w:val="Tablefreq"/>
              </w:rPr>
            </w:pPr>
            <w:ins w:id="19" w:author="R1" w:date="2018-03-08T21:01:00Z">
              <w:r w:rsidRPr="00FD05BD">
                <w:rPr>
                  <w:rStyle w:val="Tablefreq"/>
                </w:rPr>
                <w:t>50-54</w:t>
              </w:r>
            </w:ins>
          </w:p>
          <w:p w:rsidR="00C96921" w:rsidRDefault="00C96921" w:rsidP="00973161">
            <w:pPr>
              <w:pStyle w:val="TableTextS5"/>
              <w:rPr>
                <w:ins w:id="20" w:author="R1" w:date="2018-03-08T21:01:00Z"/>
                <w:color w:val="000000"/>
                <w:lang w:val="en-AU"/>
              </w:rPr>
            </w:pPr>
            <w:ins w:id="21" w:author="R1" w:date="2018-03-08T21:01:00Z">
              <w:r>
                <w:rPr>
                  <w:color w:val="000000"/>
                  <w:lang w:val="en-AU"/>
                </w:rPr>
                <w:tab/>
              </w:r>
              <w:r>
                <w:rPr>
                  <w:color w:val="000000"/>
                  <w:lang w:val="en-AU"/>
                </w:rPr>
                <w:tab/>
                <w:t>AMATEUR</w:t>
              </w:r>
            </w:ins>
          </w:p>
          <w:p w:rsidR="00C96921" w:rsidRDefault="00C96921" w:rsidP="00973161">
            <w:pPr>
              <w:pStyle w:val="TableTextS5"/>
              <w:rPr>
                <w:ins w:id="22" w:author="R1" w:date="2018-03-08T21:01:00Z"/>
                <w:color w:val="000000"/>
                <w:lang w:val="en-AU"/>
              </w:rPr>
            </w:pPr>
            <w:ins w:id="23" w:author="R1" w:date="2018-03-08T21:01:00Z">
              <w:r>
                <w:rPr>
                  <w:rStyle w:val="Artref"/>
                  <w:color w:val="000000"/>
                </w:rPr>
                <w:tab/>
              </w:r>
              <w:r>
                <w:rPr>
                  <w:rStyle w:val="Artref"/>
                  <w:color w:val="000000"/>
                </w:rPr>
                <w:tab/>
                <w:t>5.162A</w:t>
              </w:r>
              <w:r>
                <w:rPr>
                  <w:color w:val="000000"/>
                </w:rPr>
                <w:t xml:space="preserve">  </w:t>
              </w:r>
              <w:r>
                <w:rPr>
                  <w:rStyle w:val="Artref"/>
                  <w:color w:val="000000"/>
                  <w:lang w:val="en-US"/>
                </w:rPr>
                <w:t>5.167</w:t>
              </w:r>
              <w:r>
                <w:rPr>
                  <w:color w:val="000000"/>
                  <w:lang w:val="en-US"/>
                </w:rPr>
                <w:t xml:space="preserve">  </w:t>
              </w:r>
              <w:r w:rsidRPr="00EE7C00">
                <w:rPr>
                  <w:rStyle w:val="Artref"/>
                </w:rPr>
                <w:t>5.167A</w:t>
              </w:r>
              <w:r>
                <w:rPr>
                  <w:color w:val="000000"/>
                  <w:lang w:val="en-US"/>
                </w:rPr>
                <w:t xml:space="preserve">  </w:t>
              </w:r>
              <w:r>
                <w:rPr>
                  <w:rStyle w:val="Artref"/>
                  <w:color w:val="000000"/>
                  <w:lang w:val="en-US"/>
                </w:rPr>
                <w:t>5.168</w:t>
              </w:r>
              <w:r>
                <w:rPr>
                  <w:color w:val="000000"/>
                  <w:lang w:val="en-US"/>
                </w:rPr>
                <w:t xml:space="preserve">  </w:t>
              </w:r>
              <w:r>
                <w:rPr>
                  <w:rStyle w:val="Artref"/>
                  <w:color w:val="000000"/>
                  <w:lang w:val="en-US"/>
                </w:rPr>
                <w:t>5.170</w:t>
              </w:r>
            </w:ins>
          </w:p>
        </w:tc>
      </w:tr>
      <w:tr w:rsidR="00C96921" w:rsidTr="00973161">
        <w:trPr>
          <w:cantSplit/>
          <w:jc w:val="center"/>
          <w:ins w:id="24" w:author="R1" w:date="2018-03-08T21:01:00Z"/>
        </w:trPr>
        <w:tc>
          <w:tcPr>
            <w:tcW w:w="3100" w:type="dxa"/>
            <w:tcBorders>
              <w:top w:val="nil"/>
              <w:left w:val="single" w:sz="6" w:space="0" w:color="auto"/>
              <w:bottom w:val="nil"/>
              <w:right w:val="single" w:sz="6" w:space="0" w:color="auto"/>
            </w:tcBorders>
          </w:tcPr>
          <w:p w:rsidR="00C96921" w:rsidRDefault="00C96921" w:rsidP="00973161">
            <w:pPr>
              <w:pStyle w:val="TableTextS5"/>
              <w:rPr>
                <w:ins w:id="25" w:author="R1" w:date="2018-03-08T21:01:00Z"/>
                <w:color w:val="000000"/>
                <w:lang w:val="en-AU"/>
              </w:rPr>
            </w:pPr>
          </w:p>
        </w:tc>
        <w:tc>
          <w:tcPr>
            <w:tcW w:w="3099" w:type="dxa"/>
            <w:tcBorders>
              <w:top w:val="single" w:sz="6" w:space="0" w:color="auto"/>
              <w:left w:val="single" w:sz="6" w:space="0" w:color="auto"/>
              <w:bottom w:val="nil"/>
              <w:right w:val="single" w:sz="6" w:space="0" w:color="auto"/>
            </w:tcBorders>
          </w:tcPr>
          <w:p w:rsidR="00C96921" w:rsidRDefault="00C96921" w:rsidP="00973161">
            <w:pPr>
              <w:pStyle w:val="TableTextS5"/>
              <w:rPr>
                <w:ins w:id="26" w:author="R1" w:date="2018-03-08T21:01:00Z"/>
                <w:color w:val="000000"/>
                <w:lang w:val="en-AU"/>
              </w:rPr>
            </w:pPr>
          </w:p>
        </w:tc>
        <w:tc>
          <w:tcPr>
            <w:tcW w:w="3100" w:type="dxa"/>
            <w:tcBorders>
              <w:top w:val="single" w:sz="6" w:space="0" w:color="auto"/>
              <w:left w:val="single" w:sz="6" w:space="0" w:color="auto"/>
              <w:bottom w:val="nil"/>
              <w:right w:val="single" w:sz="6" w:space="0" w:color="auto"/>
            </w:tcBorders>
          </w:tcPr>
          <w:p w:rsidR="00C96921" w:rsidRDefault="00C96921" w:rsidP="00973161">
            <w:pPr>
              <w:pStyle w:val="TableTextS5"/>
              <w:rPr>
                <w:ins w:id="27" w:author="R1" w:date="2018-03-08T21:01:00Z"/>
                <w:color w:val="000000"/>
                <w:lang w:val="en-AU"/>
              </w:rPr>
            </w:pPr>
          </w:p>
        </w:tc>
      </w:tr>
      <w:tr w:rsidR="00C96921" w:rsidTr="00973161">
        <w:trPr>
          <w:cantSplit/>
          <w:jc w:val="center"/>
          <w:ins w:id="28" w:author="R1" w:date="2018-03-08T21:01:00Z"/>
        </w:trPr>
        <w:tc>
          <w:tcPr>
            <w:tcW w:w="3100" w:type="dxa"/>
            <w:tcBorders>
              <w:top w:val="nil"/>
              <w:left w:val="single" w:sz="6" w:space="0" w:color="auto"/>
              <w:bottom w:val="single" w:sz="4" w:space="0" w:color="auto"/>
              <w:right w:val="single" w:sz="6" w:space="0" w:color="auto"/>
            </w:tcBorders>
            <w:hideMark/>
          </w:tcPr>
          <w:p w:rsidR="00C96921" w:rsidRDefault="00C96921" w:rsidP="00973161">
            <w:pPr>
              <w:pStyle w:val="TableTextS5"/>
              <w:rPr>
                <w:ins w:id="29" w:author="R1" w:date="2018-03-08T21:01:00Z"/>
                <w:color w:val="000000"/>
                <w:lang w:val="en-AU"/>
              </w:rPr>
            </w:pPr>
          </w:p>
        </w:tc>
        <w:tc>
          <w:tcPr>
            <w:tcW w:w="3099" w:type="dxa"/>
            <w:tcBorders>
              <w:top w:val="nil"/>
              <w:left w:val="single" w:sz="6" w:space="0" w:color="auto"/>
              <w:bottom w:val="single" w:sz="4" w:space="0" w:color="auto"/>
              <w:right w:val="single" w:sz="6" w:space="0" w:color="auto"/>
            </w:tcBorders>
          </w:tcPr>
          <w:p w:rsidR="00C96921" w:rsidRDefault="00C96921" w:rsidP="00973161">
            <w:pPr>
              <w:pStyle w:val="TableTextS5"/>
              <w:rPr>
                <w:ins w:id="30" w:author="R1" w:date="2018-03-08T21:01:00Z"/>
                <w:b/>
                <w:color w:val="000000"/>
                <w:lang w:val="en-AU"/>
              </w:rPr>
            </w:pPr>
          </w:p>
        </w:tc>
        <w:tc>
          <w:tcPr>
            <w:tcW w:w="3100" w:type="dxa"/>
            <w:tcBorders>
              <w:top w:val="nil"/>
              <w:left w:val="single" w:sz="6" w:space="0" w:color="auto"/>
              <w:bottom w:val="single" w:sz="4" w:space="0" w:color="auto"/>
              <w:right w:val="single" w:sz="6" w:space="0" w:color="auto"/>
            </w:tcBorders>
          </w:tcPr>
          <w:p w:rsidR="00C96921" w:rsidRDefault="00C96921" w:rsidP="00973161">
            <w:pPr>
              <w:pStyle w:val="TableTextS5"/>
              <w:rPr>
                <w:ins w:id="31" w:author="R1" w:date="2018-03-08T21:01:00Z"/>
                <w:b/>
                <w:color w:val="000000"/>
                <w:lang w:val="en-AU"/>
              </w:rPr>
            </w:pPr>
          </w:p>
        </w:tc>
      </w:tr>
    </w:tbl>
    <w:p w:rsidR="00C96921" w:rsidRDefault="00C96921" w:rsidP="0018543F">
      <w:pPr>
        <w:jc w:val="both"/>
        <w:rPr>
          <w:ins w:id="32" w:author="R1" w:date="2018-03-08T21:01:00Z"/>
          <w:rFonts w:ascii="Times New Roman" w:eastAsia="SimSun" w:hAnsi="Times New Roman" w:cs="Times New Roman"/>
          <w:b/>
          <w:bCs/>
          <w:sz w:val="24"/>
          <w:szCs w:val="24"/>
          <w:lang w:eastAsia="zh-CN"/>
        </w:rPr>
      </w:pPr>
    </w:p>
    <w:p w:rsidR="0018543F" w:rsidRPr="0018543F" w:rsidRDefault="0018543F" w:rsidP="0018543F">
      <w:pPr>
        <w:jc w:val="both"/>
        <w:rPr>
          <w:rFonts w:ascii="Times New Roman" w:hAnsi="Times New Roman" w:cs="Times New Roman"/>
          <w:sz w:val="24"/>
          <w:szCs w:val="24"/>
        </w:rPr>
      </w:pPr>
      <w:r w:rsidRPr="0018543F">
        <w:rPr>
          <w:rFonts w:ascii="Times New Roman" w:eastAsia="SimSun" w:hAnsi="Times New Roman" w:cs="Times New Roman"/>
          <w:b/>
          <w:bCs/>
          <w:sz w:val="24"/>
          <w:szCs w:val="24"/>
          <w:lang w:eastAsia="zh-CN"/>
        </w:rPr>
        <w:t>Reasons</w:t>
      </w:r>
      <w:r w:rsidRPr="0018543F">
        <w:rPr>
          <w:rFonts w:ascii="Times New Roman" w:eastAsia="SimSun" w:hAnsi="Times New Roman" w:cs="Times New Roman"/>
          <w:bCs/>
          <w:sz w:val="24"/>
          <w:szCs w:val="24"/>
          <w:lang w:eastAsia="zh-CN"/>
        </w:rPr>
        <w:t xml:space="preserve">: </w:t>
      </w:r>
      <w:ins w:id="33" w:author="R1" w:date="2018-03-08T21:00:00Z">
        <w:r w:rsidR="00C96921">
          <w:rPr>
            <w:rFonts w:ascii="Times New Roman" w:eastAsia="SimSun" w:hAnsi="Times New Roman" w:cs="Times New Roman"/>
            <w:bCs/>
            <w:sz w:val="24"/>
            <w:szCs w:val="24"/>
            <w:lang w:eastAsia="zh-CN"/>
          </w:rPr>
          <w:t xml:space="preserve">No change is proposed for Region 2. </w:t>
        </w:r>
      </w:ins>
      <w:r w:rsidRPr="0018543F">
        <w:rPr>
          <w:rFonts w:ascii="Times New Roman" w:hAnsi="Times New Roman" w:cs="Times New Roman"/>
          <w:sz w:val="24"/>
          <w:szCs w:val="24"/>
        </w:rPr>
        <w:t xml:space="preserve">WRC-19 agenda item 1.1 </w:t>
      </w:r>
      <w:r w:rsidRPr="0018543F">
        <w:rPr>
          <w:rFonts w:ascii="Times New Roman" w:eastAsia="SimSun" w:hAnsi="Times New Roman" w:cs="Times New Roman"/>
          <w:sz w:val="24"/>
          <w:szCs w:val="24"/>
          <w:lang w:eastAsia="zh-CN"/>
        </w:rPr>
        <w:t>is a Region 1 issue.</w:t>
      </w:r>
      <w:r w:rsidRPr="0018543F">
        <w:rPr>
          <w:rFonts w:ascii="Times New Roman" w:hAnsi="Times New Roman" w:cs="Times New Roman"/>
          <w:sz w:val="24"/>
          <w:szCs w:val="24"/>
        </w:rPr>
        <w:t xml:space="preserve"> Any changes made to the Radio Regulations under WRC-19 agenda item 1.1 must not impact the existing allocation to the Amateur Service in 50-54 MHz in Region 2, nor subject Region 2 to any changed procedural or regulatory provisions.</w:t>
      </w:r>
    </w:p>
    <w:p w:rsidR="0018543F" w:rsidRPr="0018543F" w:rsidRDefault="0018543F" w:rsidP="0018543F">
      <w:pPr>
        <w:widowControl w:val="0"/>
        <w:autoSpaceDE w:val="0"/>
        <w:autoSpaceDN w:val="0"/>
        <w:adjustRightInd w:val="0"/>
        <w:spacing w:line="120" w:lineRule="exact"/>
        <w:rPr>
          <w:rFonts w:ascii="Times New Roman" w:eastAsia="Times New Roman" w:hAnsi="Times New Roman" w:cs="Times New Roman"/>
          <w:sz w:val="24"/>
          <w:szCs w:val="24"/>
        </w:rPr>
      </w:pPr>
    </w:p>
    <w:sectPr w:rsidR="0018543F" w:rsidRPr="0018543F">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6169" w:rsidRDefault="00B16169" w:rsidP="0018543F">
      <w:r>
        <w:separator/>
      </w:r>
    </w:p>
  </w:endnote>
  <w:endnote w:type="continuationSeparator" w:id="0">
    <w:p w:rsidR="00B16169" w:rsidRDefault="00B16169" w:rsidP="001854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E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6169" w:rsidRDefault="00B16169" w:rsidP="0018543F">
      <w:r>
        <w:separator/>
      </w:r>
    </w:p>
  </w:footnote>
  <w:footnote w:type="continuationSeparator" w:id="0">
    <w:p w:rsidR="00B16169" w:rsidRDefault="00B16169" w:rsidP="001854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543F" w:rsidRPr="0018543F" w:rsidRDefault="00EB0CA6" w:rsidP="0018543F">
    <w:pPr>
      <w:tabs>
        <w:tab w:val="center" w:pos="4680"/>
        <w:tab w:val="right" w:pos="9360"/>
      </w:tabs>
      <w:rPr>
        <w:rFonts w:eastAsiaTheme="minorEastAsia"/>
        <w:sz w:val="24"/>
        <w:szCs w:val="24"/>
      </w:rPr>
    </w:pPr>
    <w:r>
      <w:rPr>
        <w:rFonts w:eastAsiaTheme="minorEastAsia"/>
        <w:sz w:val="24"/>
        <w:szCs w:val="24"/>
      </w:rPr>
      <w:tab/>
    </w:r>
    <w:r>
      <w:rPr>
        <w:rFonts w:eastAsiaTheme="minorEastAsia"/>
        <w:sz w:val="24"/>
        <w:szCs w:val="24"/>
      </w:rPr>
      <w:tab/>
      <w:t>IWG-2/060</w:t>
    </w:r>
    <w:ins w:id="34" w:author="R1" w:date="2018-03-08T21:00:00Z">
      <w:r w:rsidR="00C96921">
        <w:rPr>
          <w:rFonts w:eastAsiaTheme="minorEastAsia"/>
          <w:sz w:val="24"/>
          <w:szCs w:val="24"/>
        </w:rPr>
        <w:t>r1</w:t>
      </w:r>
    </w:ins>
    <w:r>
      <w:rPr>
        <w:rFonts w:eastAsiaTheme="minorEastAsia"/>
        <w:sz w:val="24"/>
        <w:szCs w:val="24"/>
      </w:rPr>
      <w:t xml:space="preserve"> (</w:t>
    </w:r>
    <w:ins w:id="35" w:author="R1" w:date="2018-03-08T21:00:00Z">
      <w:r w:rsidR="00C96921">
        <w:rPr>
          <w:rFonts w:eastAsiaTheme="minorEastAsia"/>
          <w:sz w:val="24"/>
          <w:szCs w:val="24"/>
        </w:rPr>
        <w:t>09</w:t>
      </w:r>
    </w:ins>
    <w:del w:id="36" w:author="R1" w:date="2018-03-08T21:00:00Z">
      <w:r w:rsidDel="00C96921">
        <w:rPr>
          <w:rFonts w:eastAsiaTheme="minorEastAsia"/>
          <w:sz w:val="24"/>
          <w:szCs w:val="24"/>
        </w:rPr>
        <w:delText>21</w:delText>
      </w:r>
    </w:del>
    <w:r>
      <w:rPr>
        <w:rFonts w:eastAsiaTheme="minorEastAsia"/>
        <w:sz w:val="24"/>
        <w:szCs w:val="24"/>
      </w:rPr>
      <w:t>.0</w:t>
    </w:r>
    <w:ins w:id="37" w:author="R1" w:date="2018-03-08T21:00:00Z">
      <w:r w:rsidR="00C96921">
        <w:rPr>
          <w:rFonts w:eastAsiaTheme="minorEastAsia"/>
          <w:sz w:val="24"/>
          <w:szCs w:val="24"/>
        </w:rPr>
        <w:t>3</w:t>
      </w:r>
    </w:ins>
    <w:del w:id="38" w:author="R1" w:date="2018-03-08T21:00:00Z">
      <w:r w:rsidDel="00C96921">
        <w:rPr>
          <w:rFonts w:eastAsiaTheme="minorEastAsia"/>
          <w:sz w:val="24"/>
          <w:szCs w:val="24"/>
        </w:rPr>
        <w:delText>2</w:delText>
      </w:r>
    </w:del>
    <w:r w:rsidR="0018543F">
      <w:rPr>
        <w:rFonts w:eastAsiaTheme="minorEastAsia"/>
        <w:sz w:val="24"/>
        <w:szCs w:val="24"/>
      </w:rPr>
      <w:t>.18</w:t>
    </w:r>
    <w:r w:rsidR="0018543F" w:rsidRPr="0018543F">
      <w:rPr>
        <w:rFonts w:eastAsiaTheme="minorEastAsia"/>
        <w:sz w:val="24"/>
        <w:szCs w:val="24"/>
      </w:rPr>
      <w:t>)</w:t>
    </w:r>
  </w:p>
  <w:p w:rsidR="0018543F" w:rsidRPr="0018543F" w:rsidRDefault="0018543F" w:rsidP="0018543F">
    <w:pPr>
      <w:tabs>
        <w:tab w:val="center" w:pos="4680"/>
        <w:tab w:val="right" w:pos="9360"/>
      </w:tabs>
      <w:jc w:val="right"/>
      <w:rPr>
        <w:rFonts w:eastAsiaTheme="minorEastAsia"/>
        <w:sz w:val="24"/>
        <w:szCs w:val="24"/>
      </w:rPr>
    </w:pPr>
    <w:r>
      <w:rPr>
        <w:rFonts w:eastAsiaTheme="minorEastAsia"/>
        <w:sz w:val="24"/>
        <w:szCs w:val="24"/>
      </w:rPr>
      <w:t xml:space="preserve">Jonathan Siverling </w:t>
    </w:r>
    <w:r w:rsidRPr="0018543F">
      <w:rPr>
        <w:rFonts w:eastAsiaTheme="minorEastAsia"/>
        <w:sz w:val="24"/>
        <w:szCs w:val="24"/>
      </w:rPr>
      <w:t xml:space="preserve">- </w:t>
    </w:r>
    <w:r>
      <w:rPr>
        <w:rFonts w:eastAsiaTheme="minorEastAsia"/>
        <w:sz w:val="24"/>
        <w:szCs w:val="24"/>
      </w:rPr>
      <w:t>ARRL</w:t>
    </w:r>
  </w:p>
  <w:p w:rsidR="0018543F" w:rsidRDefault="0018543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B4A7C"/>
    <w:multiLevelType w:val="hybridMultilevel"/>
    <w:tmpl w:val="9E7C6FF8"/>
    <w:lvl w:ilvl="0" w:tplc="E83CE0E0">
      <w:start w:val="1"/>
      <w:numFmt w:val="bullet"/>
      <w:pStyle w:val="ECCBulletsLv1"/>
      <w:lvlText w:val=""/>
      <w:lvlJc w:val="left"/>
      <w:pPr>
        <w:ind w:left="360" w:hanging="360"/>
      </w:pPr>
      <w:rPr>
        <w:rFonts w:ascii="Wingdings" w:hAnsi="Wingdings" w:hint="default"/>
        <w:color w:val="D2232A"/>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R1">
    <w15:presenceInfo w15:providerId="None" w15:userId="R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543F"/>
    <w:rsid w:val="0018543F"/>
    <w:rsid w:val="00241FA6"/>
    <w:rsid w:val="00A436EE"/>
    <w:rsid w:val="00B16169"/>
    <w:rsid w:val="00C96921"/>
    <w:rsid w:val="00DD4FC8"/>
    <w:rsid w:val="00E7363B"/>
    <w:rsid w:val="00EB0C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605D4-ADED-4548-B628-D441C55C5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543F"/>
    <w:pPr>
      <w:tabs>
        <w:tab w:val="center" w:pos="4680"/>
        <w:tab w:val="right" w:pos="9360"/>
      </w:tabs>
    </w:pPr>
  </w:style>
  <w:style w:type="character" w:customStyle="1" w:styleId="HeaderChar">
    <w:name w:val="Header Char"/>
    <w:basedOn w:val="DefaultParagraphFont"/>
    <w:link w:val="Header"/>
    <w:uiPriority w:val="99"/>
    <w:rsid w:val="0018543F"/>
  </w:style>
  <w:style w:type="paragraph" w:styleId="Footer">
    <w:name w:val="footer"/>
    <w:basedOn w:val="Normal"/>
    <w:link w:val="FooterChar"/>
    <w:uiPriority w:val="99"/>
    <w:unhideWhenUsed/>
    <w:rsid w:val="0018543F"/>
    <w:pPr>
      <w:tabs>
        <w:tab w:val="center" w:pos="4680"/>
        <w:tab w:val="right" w:pos="9360"/>
      </w:tabs>
    </w:pPr>
  </w:style>
  <w:style w:type="character" w:customStyle="1" w:styleId="FooterChar">
    <w:name w:val="Footer Char"/>
    <w:basedOn w:val="DefaultParagraphFont"/>
    <w:link w:val="Footer"/>
    <w:uiPriority w:val="99"/>
    <w:rsid w:val="0018543F"/>
  </w:style>
  <w:style w:type="paragraph" w:styleId="FootnoteText">
    <w:name w:val="footnote text"/>
    <w:basedOn w:val="Normal"/>
    <w:link w:val="FootnoteTextChar"/>
    <w:uiPriority w:val="99"/>
    <w:semiHidden/>
    <w:unhideWhenUsed/>
    <w:rsid w:val="0018543F"/>
    <w:rPr>
      <w:rFonts w:eastAsiaTheme="minorEastAsia"/>
      <w:sz w:val="20"/>
      <w:szCs w:val="20"/>
    </w:rPr>
  </w:style>
  <w:style w:type="character" w:customStyle="1" w:styleId="FootnoteTextChar">
    <w:name w:val="Footnote Text Char"/>
    <w:basedOn w:val="DefaultParagraphFont"/>
    <w:link w:val="FootnoteText"/>
    <w:uiPriority w:val="99"/>
    <w:semiHidden/>
    <w:rsid w:val="0018543F"/>
    <w:rPr>
      <w:rFonts w:eastAsiaTheme="minorEastAsia"/>
      <w:sz w:val="20"/>
      <w:szCs w:val="20"/>
    </w:rPr>
  </w:style>
  <w:style w:type="character" w:styleId="FootnoteReference">
    <w:name w:val="footnote reference"/>
    <w:basedOn w:val="DefaultParagraphFont"/>
    <w:uiPriority w:val="99"/>
    <w:semiHidden/>
    <w:unhideWhenUsed/>
    <w:rsid w:val="0018543F"/>
    <w:rPr>
      <w:vertAlign w:val="superscript"/>
    </w:rPr>
  </w:style>
  <w:style w:type="character" w:styleId="Hyperlink">
    <w:name w:val="Hyperlink"/>
    <w:semiHidden/>
    <w:unhideWhenUsed/>
    <w:rsid w:val="0018543F"/>
    <w:rPr>
      <w:color w:val="0000FF"/>
      <w:u w:val="single"/>
    </w:rPr>
  </w:style>
  <w:style w:type="paragraph" w:customStyle="1" w:styleId="ECCBulletsLv1">
    <w:name w:val="ECC Bullets Lv1"/>
    <w:basedOn w:val="Normal"/>
    <w:qFormat/>
    <w:rsid w:val="0018543F"/>
    <w:pPr>
      <w:numPr>
        <w:numId w:val="1"/>
      </w:numPr>
      <w:tabs>
        <w:tab w:val="left" w:pos="340"/>
      </w:tabs>
      <w:spacing w:before="60"/>
      <w:jc w:val="both"/>
    </w:pPr>
    <w:rPr>
      <w:rFonts w:ascii="Arial" w:eastAsia="Calibri" w:hAnsi="Arial" w:cs="Times New Roman"/>
      <w:sz w:val="20"/>
      <w:lang w:val="en-GB"/>
    </w:rPr>
  </w:style>
  <w:style w:type="paragraph" w:customStyle="1" w:styleId="ECCBulletsLv2">
    <w:name w:val="ECC Bullets Lv2"/>
    <w:basedOn w:val="ECCBulletsLv1"/>
    <w:rsid w:val="0018543F"/>
    <w:pPr>
      <w:ind w:left="680" w:hanging="340"/>
    </w:pPr>
  </w:style>
  <w:style w:type="character" w:customStyle="1" w:styleId="ECCParagraph">
    <w:name w:val="ECC Paragraph"/>
    <w:uiPriority w:val="1"/>
    <w:qFormat/>
    <w:rsid w:val="0018543F"/>
    <w:rPr>
      <w:rFonts w:ascii="Arial" w:hAnsi="Arial" w:cs="Arial" w:hint="default"/>
      <w:noProof w:val="0"/>
      <w:sz w:val="20"/>
      <w:bdr w:val="none" w:sz="0" w:space="0" w:color="auto" w:frame="1"/>
      <w:lang w:val="en-GB"/>
    </w:rPr>
  </w:style>
  <w:style w:type="character" w:customStyle="1" w:styleId="Artref">
    <w:name w:val="Art_ref"/>
    <w:basedOn w:val="DefaultParagraphFont"/>
    <w:rsid w:val="00C96921"/>
  </w:style>
  <w:style w:type="character" w:customStyle="1" w:styleId="Tablefreq">
    <w:name w:val="Table_freq"/>
    <w:basedOn w:val="DefaultParagraphFont"/>
    <w:rsid w:val="00C96921"/>
    <w:rPr>
      <w:b/>
      <w:color w:val="auto"/>
      <w:sz w:val="20"/>
    </w:rPr>
  </w:style>
  <w:style w:type="paragraph" w:customStyle="1" w:styleId="Tablehead">
    <w:name w:val="Table_head"/>
    <w:basedOn w:val="Normal"/>
    <w:rsid w:val="00C96921"/>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paragraph" w:customStyle="1" w:styleId="TableTextS5">
    <w:name w:val="Table_TextS5"/>
    <w:basedOn w:val="Normal"/>
    <w:rsid w:val="00C96921"/>
    <w:pPr>
      <w:tabs>
        <w:tab w:val="left" w:pos="170"/>
        <w:tab w:val="left" w:pos="567"/>
        <w:tab w:val="left" w:pos="737"/>
        <w:tab w:val="left" w:pos="2977"/>
        <w:tab w:val="left" w:pos="3266"/>
      </w:tabs>
      <w:overflowPunct w:val="0"/>
      <w:autoSpaceDE w:val="0"/>
      <w:autoSpaceDN w:val="0"/>
      <w:adjustRightInd w:val="0"/>
      <w:spacing w:before="40" w:after="40"/>
      <w:textAlignment w:val="baseline"/>
    </w:pPr>
    <w:rPr>
      <w:rFonts w:ascii="Times New Roman" w:eastAsia="Times New Roman" w:hAnsi="Times New Roman" w:cs="Times New Roman"/>
      <w:sz w:val="20"/>
      <w:szCs w:val="20"/>
      <w:lang w:val="en-GB"/>
    </w:rPr>
  </w:style>
  <w:style w:type="paragraph" w:customStyle="1" w:styleId="Tabletitle">
    <w:name w:val="Table_title"/>
    <w:basedOn w:val="Normal"/>
    <w:next w:val="Normal"/>
    <w:rsid w:val="00C96921"/>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cs="Times New Roman"/>
      <w:b/>
      <w:sz w:val="20"/>
      <w:szCs w:val="20"/>
      <w:lang w:val="en-GB"/>
    </w:rPr>
  </w:style>
  <w:style w:type="paragraph" w:styleId="BalloonText">
    <w:name w:val="Balloon Text"/>
    <w:basedOn w:val="Normal"/>
    <w:link w:val="BalloonTextChar"/>
    <w:uiPriority w:val="99"/>
    <w:semiHidden/>
    <w:unhideWhenUsed/>
    <w:rsid w:val="00C9692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692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550256">
      <w:bodyDiv w:val="1"/>
      <w:marLeft w:val="0"/>
      <w:marRight w:val="0"/>
      <w:marTop w:val="0"/>
      <w:marBottom w:val="0"/>
      <w:divBdr>
        <w:top w:val="none" w:sz="0" w:space="0" w:color="auto"/>
        <w:left w:val="none" w:sz="0" w:space="0" w:color="auto"/>
        <w:bottom w:val="none" w:sz="0" w:space="0" w:color="auto"/>
        <w:right w:val="none" w:sz="0" w:space="0" w:color="auto"/>
      </w:divBdr>
    </w:div>
    <w:div w:id="1392846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699</Words>
  <Characters>3985</Characters>
  <Application>Microsoft Office Word</Application>
  <DocSecurity>0</DocSecurity>
  <Lines>33</Lines>
  <Paragraphs>9</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UNITED STATES OF AMERICA</vt:lpstr>
      <vt:lpstr>DRAFT PROPOSALS FOR THE WORK OF THE CONFERENCE</vt:lpstr>
    </vt:vector>
  </TitlesOfParts>
  <Company>HP</Company>
  <LinksUpToDate>false</LinksUpToDate>
  <CharactersWithSpaces>4675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JS6570</dc:creator>
  <cp:keywords/>
  <dc:description/>
  <cp:lastModifiedBy>R1</cp:lastModifiedBy>
  <cp:revision>2</cp:revision>
  <dcterms:created xsi:type="dcterms:W3CDTF">2018-03-09T05:02:00Z</dcterms:created>
  <dcterms:modified xsi:type="dcterms:W3CDTF">2018-03-09T05:02:00Z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ec227873-4cd2-499f-befb-e82362a7984f</vt:lpwstr>
  </property>
  <property fmtid="{D5CDD505-2E9C-101B-9397-08002B2CF9AE}" pid="3" name="CTPClassification">
    <vt:lpwstr>CTP_NT</vt:lpwstr>
  </property>
</Properties>
</file>