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B67B6" w14:textId="08C22C66" w:rsidR="00CD1F09" w:rsidRDefault="00CD1F09" w:rsidP="00DE57F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14:paraId="61C16F8C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  <w:bookmarkStart w:id="0" w:name="page2"/>
      <w:bookmarkEnd w:id="0"/>
    </w:p>
    <w:p w14:paraId="54E148F7" w14:textId="77777777" w:rsidR="00CD1F09" w:rsidRDefault="00CD1F09">
      <w:pPr>
        <w:widowControl w:val="0"/>
        <w:autoSpaceDE w:val="0"/>
        <w:autoSpaceDN w:val="0"/>
        <w:adjustRightInd w:val="0"/>
        <w:spacing w:line="384" w:lineRule="exact"/>
        <w:rPr>
          <w:rFonts w:ascii="Times New Roman" w:eastAsia="Times New Roman" w:hAnsi="Times New Roman" w:cs="Times New Roman"/>
        </w:rPr>
      </w:pPr>
    </w:p>
    <w:p w14:paraId="61B91647" w14:textId="77777777" w:rsidR="00CD1F09" w:rsidRDefault="00BE3807">
      <w:pPr>
        <w:widowControl w:val="0"/>
        <w:autoSpaceDE w:val="0"/>
        <w:autoSpaceDN w:val="0"/>
        <w:adjustRightInd w:val="0"/>
        <w:ind w:left="29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UNITED STATES OF AMERICA</w:t>
      </w:r>
    </w:p>
    <w:p w14:paraId="149886E0" w14:textId="77777777" w:rsidR="00CD1F09" w:rsidRDefault="00CD1F09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14:paraId="3A7AF420" w14:textId="77777777" w:rsidR="00CD1F09" w:rsidRDefault="00BE3807">
      <w:pPr>
        <w:widowControl w:val="0"/>
        <w:autoSpaceDE w:val="0"/>
        <w:autoSpaceDN w:val="0"/>
        <w:adjustRightInd w:val="0"/>
        <w:ind w:left="10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DRAFT PROPOSALS FOR THE WORK OF THE CONFERENCE</w:t>
      </w:r>
    </w:p>
    <w:p w14:paraId="19F444AC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AFB342E" w14:textId="77777777" w:rsidR="00CD1F09" w:rsidRDefault="00CD1F09">
      <w:pPr>
        <w:widowControl w:val="0"/>
        <w:autoSpaceDE w:val="0"/>
        <w:autoSpaceDN w:val="0"/>
        <w:adjustRightInd w:val="0"/>
        <w:spacing w:line="314" w:lineRule="exact"/>
        <w:rPr>
          <w:rFonts w:ascii="Times New Roman" w:eastAsia="Times New Roman" w:hAnsi="Times New Roman" w:cs="Times New Roman"/>
        </w:rPr>
      </w:pPr>
    </w:p>
    <w:p w14:paraId="220D9D4F" w14:textId="059D6615" w:rsidR="00CD1F09" w:rsidRDefault="00DE57F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Agenda Item 1.13</w:t>
      </w:r>
      <w:r w:rsidR="009B2EC2">
        <w:rPr>
          <w:rFonts w:ascii="Times New Roman" w:eastAsia="Times New Roman" w:hAnsi="Times New Roman" w:cs="Times New Roman"/>
        </w:rPr>
        <w:t xml:space="preserve">:  </w:t>
      </w:r>
      <w:r w:rsidRPr="00DE57FD">
        <w:rPr>
          <w:rFonts w:ascii="Times New Roman" w:eastAsia="Times New Roman" w:hAnsi="Times New Roman" w:cs="Times New Roman"/>
          <w:i/>
        </w:rPr>
        <w:t xml:space="preserve">to consider identification of frequency bands for the future development of International Mobile Telecommunications (IMT), including possible additional allocations to the mobile service on a primary basis, in accordance with Resolution 238 </w:t>
      </w:r>
      <w:r w:rsidRPr="00DE57FD">
        <w:rPr>
          <w:rFonts w:ascii="Times New Roman" w:eastAsia="Times New Roman" w:hAnsi="Times New Roman" w:cs="Times New Roman"/>
          <w:b/>
          <w:i/>
        </w:rPr>
        <w:t>(WRC-15)</w:t>
      </w:r>
    </w:p>
    <w:p w14:paraId="7F5895F2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047D523D" w14:textId="77777777" w:rsidR="00CD1F09" w:rsidRDefault="00CD1F09">
      <w:pPr>
        <w:widowControl w:val="0"/>
        <w:autoSpaceDE w:val="0"/>
        <w:autoSpaceDN w:val="0"/>
        <w:adjustRightInd w:val="0"/>
        <w:spacing w:line="316" w:lineRule="exact"/>
        <w:rPr>
          <w:rFonts w:ascii="Times New Roman" w:eastAsia="Times New Roman" w:hAnsi="Times New Roman" w:cs="Times New Roman"/>
        </w:rPr>
      </w:pPr>
    </w:p>
    <w:p w14:paraId="43FD6D3A" w14:textId="77777777" w:rsidR="00DE57FD" w:rsidRDefault="00BE3807">
      <w:pPr>
        <w:widowControl w:val="0"/>
        <w:overflowPunct w:val="0"/>
        <w:autoSpaceDE w:val="0"/>
        <w:autoSpaceDN w:val="0"/>
        <w:adjustRightInd w:val="0"/>
        <w:spacing w:line="247" w:lineRule="auto"/>
        <w:ind w:right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Background Information</w:t>
      </w:r>
      <w:r>
        <w:rPr>
          <w:rFonts w:ascii="Times New Roman" w:eastAsia="Times New Roman" w:hAnsi="Times New Roman" w:cs="Times New Roman"/>
        </w:rPr>
        <w:t xml:space="preserve">: </w:t>
      </w:r>
    </w:p>
    <w:p w14:paraId="71C4A0E5" w14:textId="77777777" w:rsidR="00DE57FD" w:rsidRDefault="00DE57FD">
      <w:pPr>
        <w:widowControl w:val="0"/>
        <w:overflowPunct w:val="0"/>
        <w:autoSpaceDE w:val="0"/>
        <w:autoSpaceDN w:val="0"/>
        <w:adjustRightInd w:val="0"/>
        <w:spacing w:line="247" w:lineRule="auto"/>
        <w:ind w:right="120"/>
        <w:rPr>
          <w:rFonts w:ascii="Times New Roman" w:eastAsia="Times New Roman" w:hAnsi="Times New Roman" w:cs="Times New Roman"/>
        </w:rPr>
      </w:pPr>
    </w:p>
    <w:p w14:paraId="60923D2C" w14:textId="62BE0D4E" w:rsidR="00DE57FD" w:rsidRDefault="00DE57FD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r w:rsidRPr="00DE57FD">
        <w:rPr>
          <w:rFonts w:ascii="Times New Roman" w:eastAsia="Times New Roman" w:hAnsi="Times New Roman" w:cs="Times New Roman"/>
        </w:rPr>
        <w:t>Mobile broadband plays a</w:t>
      </w:r>
      <w:r>
        <w:rPr>
          <w:rFonts w:ascii="Times New Roman" w:eastAsia="Times New Roman" w:hAnsi="Times New Roman" w:cs="Times New Roman"/>
        </w:rPr>
        <w:t>n increasingly</w:t>
      </w:r>
      <w:r w:rsidRPr="00DE57FD">
        <w:rPr>
          <w:rFonts w:ascii="Times New Roman" w:eastAsia="Times New Roman" w:hAnsi="Times New Roman" w:cs="Times New Roman"/>
        </w:rPr>
        <w:t xml:space="preserve"> crucial role in providing access to busi</w:t>
      </w:r>
      <w:r w:rsidR="009B2EC2">
        <w:rPr>
          <w:rFonts w:ascii="Times New Roman" w:eastAsia="Times New Roman" w:hAnsi="Times New Roman" w:cs="Times New Roman"/>
        </w:rPr>
        <w:t xml:space="preserve">nesses and consumers worldwide.  </w:t>
      </w:r>
      <w:r w:rsidRPr="00DE57FD">
        <w:rPr>
          <w:rFonts w:ascii="Times New Roman" w:eastAsia="Times New Roman" w:hAnsi="Times New Roman" w:cs="Times New Roman"/>
        </w:rPr>
        <w:t>According to I</w:t>
      </w:r>
      <w:r w:rsidR="009B2EC2">
        <w:rPr>
          <w:rFonts w:ascii="Times New Roman" w:eastAsia="Times New Roman" w:hAnsi="Times New Roman" w:cs="Times New Roman"/>
        </w:rPr>
        <w:t xml:space="preserve">nternational </w:t>
      </w:r>
      <w:r w:rsidRPr="00DE57FD">
        <w:rPr>
          <w:rFonts w:ascii="Times New Roman" w:eastAsia="Times New Roman" w:hAnsi="Times New Roman" w:cs="Times New Roman"/>
        </w:rPr>
        <w:t>T</w:t>
      </w:r>
      <w:r w:rsidR="009B2EC2">
        <w:rPr>
          <w:rFonts w:ascii="Times New Roman" w:eastAsia="Times New Roman" w:hAnsi="Times New Roman" w:cs="Times New Roman"/>
        </w:rPr>
        <w:t xml:space="preserve">elecommunications </w:t>
      </w:r>
      <w:r w:rsidRPr="00DE57FD">
        <w:rPr>
          <w:rFonts w:ascii="Times New Roman" w:eastAsia="Times New Roman" w:hAnsi="Times New Roman" w:cs="Times New Roman"/>
        </w:rPr>
        <w:t>U</w:t>
      </w:r>
      <w:r w:rsidR="009B2EC2">
        <w:rPr>
          <w:rFonts w:ascii="Times New Roman" w:eastAsia="Times New Roman" w:hAnsi="Times New Roman" w:cs="Times New Roman"/>
        </w:rPr>
        <w:t>nion (ITU)</w:t>
      </w:r>
      <w:r w:rsidRPr="00DE57FD">
        <w:rPr>
          <w:rFonts w:ascii="Times New Roman" w:eastAsia="Times New Roman" w:hAnsi="Times New Roman" w:cs="Times New Roman"/>
        </w:rPr>
        <w:t xml:space="preserve"> statistics, “Mobile-broadband subscriptions have grown more than 20% annually in the last</w:t>
      </w:r>
      <w:r>
        <w:rPr>
          <w:rFonts w:ascii="Times New Roman" w:eastAsia="Times New Roman" w:hAnsi="Times New Roman" w:cs="Times New Roman"/>
        </w:rPr>
        <w:t xml:space="preserve"> five years and are expected to </w:t>
      </w:r>
      <w:r w:rsidRPr="00DE57FD">
        <w:rPr>
          <w:rFonts w:ascii="Times New Roman" w:eastAsia="Times New Roman" w:hAnsi="Times New Roman" w:cs="Times New Roman"/>
        </w:rPr>
        <w:t>reach 4.3 billion globally by end 2017</w:t>
      </w:r>
      <w:r>
        <w:rPr>
          <w:rFonts w:ascii="Times New Roman" w:eastAsia="Times New Roman" w:hAnsi="Times New Roman" w:cs="Times New Roman"/>
        </w:rPr>
        <w:t xml:space="preserve">.” while “Mobile-broadband prices as a </w:t>
      </w:r>
      <w:r w:rsidRPr="00DE57FD">
        <w:rPr>
          <w:rFonts w:ascii="Times New Roman" w:eastAsia="Times New Roman" w:hAnsi="Times New Roman" w:cs="Times New Roman"/>
        </w:rPr>
        <w:t>percentage of GNI per capita</w:t>
      </w:r>
      <w:r w:rsidR="009B2EC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halved between 2013 and 2016 </w:t>
      </w:r>
      <w:r w:rsidRPr="00DE57FD">
        <w:rPr>
          <w:rFonts w:ascii="Times New Roman" w:eastAsia="Times New Roman" w:hAnsi="Times New Roman" w:cs="Times New Roman"/>
        </w:rPr>
        <w:t>worldwide.</w:t>
      </w:r>
      <w:r>
        <w:rPr>
          <w:rStyle w:val="FootnoteReference"/>
          <w:rFonts w:ascii="Times New Roman" w:eastAsia="Times New Roman" w:hAnsi="Times New Roman" w:cs="Times New Roman"/>
        </w:rPr>
        <w:footnoteReference w:id="1"/>
      </w:r>
      <w:r w:rsidR="009B2EC2">
        <w:rPr>
          <w:rFonts w:ascii="Times New Roman" w:eastAsia="Times New Roman" w:hAnsi="Times New Roman" w:cs="Times New Roman"/>
        </w:rPr>
        <w:t xml:space="preserve">  </w:t>
      </w:r>
      <w:r w:rsidRPr="00DE57FD">
        <w:rPr>
          <w:rFonts w:ascii="Times New Roman" w:eastAsia="Times New Roman" w:hAnsi="Times New Roman" w:cs="Times New Roman"/>
        </w:rPr>
        <w:t>The mobile industry continues to drive technological in</w:t>
      </w:r>
      <w:r>
        <w:rPr>
          <w:rFonts w:ascii="Times New Roman" w:eastAsia="Times New Roman" w:hAnsi="Times New Roman" w:cs="Times New Roman"/>
        </w:rPr>
        <w:t xml:space="preserve">novations </w:t>
      </w:r>
      <w:r w:rsidR="009B2EC2">
        <w:rPr>
          <w:rFonts w:ascii="Times New Roman" w:eastAsia="Times New Roman" w:hAnsi="Times New Roman" w:cs="Times New Roman"/>
        </w:rPr>
        <w:t xml:space="preserve">for International Mobile Telecommunications (IMT) </w:t>
      </w:r>
      <w:r>
        <w:rPr>
          <w:rFonts w:ascii="Times New Roman" w:eastAsia="Times New Roman" w:hAnsi="Times New Roman" w:cs="Times New Roman"/>
        </w:rPr>
        <w:t xml:space="preserve">in order to meet </w:t>
      </w:r>
      <w:r w:rsidRPr="00DE57FD">
        <w:rPr>
          <w:rFonts w:ascii="Times New Roman" w:eastAsia="Times New Roman" w:hAnsi="Times New Roman" w:cs="Times New Roman"/>
        </w:rPr>
        <w:t>evolving user demands</w:t>
      </w:r>
      <w:r>
        <w:rPr>
          <w:rFonts w:ascii="Times New Roman" w:eastAsia="Times New Roman" w:hAnsi="Times New Roman" w:cs="Times New Roman"/>
        </w:rPr>
        <w:t xml:space="preserve">, </w:t>
      </w:r>
      <w:r w:rsidR="003C71CD">
        <w:rPr>
          <w:rFonts w:ascii="Times New Roman" w:eastAsia="Times New Roman" w:hAnsi="Times New Roman" w:cs="Times New Roman"/>
        </w:rPr>
        <w:t>including</w:t>
      </w:r>
      <w:r w:rsidR="009B2EC2">
        <w:rPr>
          <w:rFonts w:ascii="Times New Roman" w:eastAsia="Times New Roman" w:hAnsi="Times New Roman" w:cs="Times New Roman"/>
        </w:rPr>
        <w:t xml:space="preserve"> higher data rates.  </w:t>
      </w:r>
      <w:r w:rsidRPr="00DE57FD">
        <w:rPr>
          <w:rFonts w:ascii="Times New Roman" w:eastAsia="Times New Roman" w:hAnsi="Times New Roman" w:cs="Times New Roman"/>
        </w:rPr>
        <w:t>In early 2012, ITU-R embarked on a program to dev</w:t>
      </w:r>
      <w:r w:rsidR="009B2EC2">
        <w:rPr>
          <w:rFonts w:ascii="Times New Roman" w:eastAsia="Times New Roman" w:hAnsi="Times New Roman" w:cs="Times New Roman"/>
        </w:rPr>
        <w:t xml:space="preserve">elop “IMT for 2020 and beyond”.  </w:t>
      </w:r>
      <w:r w:rsidRPr="00DE57FD">
        <w:rPr>
          <w:rFonts w:ascii="Times New Roman" w:eastAsia="Times New Roman" w:hAnsi="Times New Roman" w:cs="Times New Roman"/>
        </w:rPr>
        <w:t xml:space="preserve">In November 2015, ITU-R approved Recommendation ITU-R M.2083 “Framework and overall objectives of the future development of IMT for 2020”, which highlights three key usage scenarios for IMT-2020: enhanced mobile broadband, massive machine type communications, and ultra-reliable </w:t>
      </w:r>
      <w:r w:rsidR="009B2EC2">
        <w:rPr>
          <w:rFonts w:ascii="Times New Roman" w:eastAsia="Times New Roman" w:hAnsi="Times New Roman" w:cs="Times New Roman"/>
        </w:rPr>
        <w:t xml:space="preserve">and low latency communications.  </w:t>
      </w:r>
      <w:r>
        <w:rPr>
          <w:rFonts w:ascii="Times New Roman" w:eastAsia="Times New Roman" w:hAnsi="Times New Roman" w:cs="Times New Roman"/>
        </w:rPr>
        <w:t xml:space="preserve">Work within the ITU-R </w:t>
      </w:r>
      <w:r w:rsidR="003C71CD">
        <w:rPr>
          <w:rFonts w:ascii="Times New Roman" w:eastAsia="Times New Roman" w:hAnsi="Times New Roman" w:cs="Times New Roman"/>
        </w:rPr>
        <w:t xml:space="preserve">as well as the mobile industry </w:t>
      </w:r>
      <w:r>
        <w:rPr>
          <w:rFonts w:ascii="Times New Roman" w:eastAsia="Times New Roman" w:hAnsi="Times New Roman" w:cs="Times New Roman"/>
        </w:rPr>
        <w:t>continues on the development of specifications for IMT-2020.</w:t>
      </w:r>
    </w:p>
    <w:p w14:paraId="0036C49E" w14:textId="77777777" w:rsidR="00DE57FD" w:rsidRDefault="00DE57FD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</w:p>
    <w:p w14:paraId="52811BFB" w14:textId="5AD2C1BD" w:rsidR="00CD1F09" w:rsidRDefault="00C64A02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ITU-R studies have concluded that sharing between IMT and other incumbent services</w:t>
      </w:r>
      <w:r w:rsidR="003C71CD">
        <w:rPr>
          <w:rFonts w:ascii="Times New Roman" w:eastAsia="Times New Roman" w:hAnsi="Times New Roman" w:cs="Times New Roman"/>
        </w:rPr>
        <w:t xml:space="preserve"> operating</w:t>
      </w:r>
      <w:r>
        <w:rPr>
          <w:rFonts w:ascii="Times New Roman" w:eastAsia="Times New Roman" w:hAnsi="Times New Roman" w:cs="Times New Roman"/>
        </w:rPr>
        <w:t xml:space="preserve"> </w:t>
      </w:r>
      <w:r w:rsidR="009B2EC2"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</w:rPr>
        <w:t>i</w:t>
      </w:r>
      <w:r w:rsidR="003C71CD">
        <w:rPr>
          <w:rFonts w:ascii="Times New Roman" w:eastAsia="Times New Roman" w:hAnsi="Times New Roman" w:cs="Times New Roman"/>
        </w:rPr>
        <w:t xml:space="preserve">n the 37 to 43.5 GHz frequency range </w:t>
      </w:r>
      <w:r>
        <w:rPr>
          <w:rFonts w:ascii="Times New Roman" w:eastAsia="Times New Roman" w:hAnsi="Times New Roman" w:cs="Times New Roman"/>
        </w:rPr>
        <w:t>is feasibl</w:t>
      </w:r>
      <w:r w:rsidR="009B2EC2">
        <w:rPr>
          <w:rFonts w:ascii="Times New Roman" w:eastAsia="Times New Roman" w:hAnsi="Times New Roman" w:cs="Times New Roman"/>
        </w:rPr>
        <w:t xml:space="preserve">e.  For example, there were </w:t>
      </w:r>
      <w:r>
        <w:rPr>
          <w:rFonts w:ascii="Times New Roman" w:eastAsia="Times New Roman" w:hAnsi="Times New Roman" w:cs="Times New Roman"/>
        </w:rPr>
        <w:t>large interference margin</w:t>
      </w:r>
      <w:r w:rsidR="009B2EC2"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</w:rPr>
        <w:t xml:space="preserve"> for F</w:t>
      </w:r>
      <w:r w:rsidR="009B2EC2">
        <w:rPr>
          <w:rFonts w:ascii="Times New Roman" w:eastAsia="Times New Roman" w:hAnsi="Times New Roman" w:cs="Times New Roman"/>
        </w:rPr>
        <w:t xml:space="preserve">ixed </w:t>
      </w:r>
      <w:r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 xml:space="preserve">atellite </w:t>
      </w:r>
      <w:r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>ervice (FSS) operating in the space to Earth direction in 37-42.5 GH</w:t>
      </w:r>
      <w:ins w:id="1" w:author="R1" w:date="2018-03-08T22:13:00Z">
        <w:r w:rsidR="00101E85">
          <w:rPr>
            <w:rFonts w:ascii="Times New Roman" w:eastAsia="Times New Roman" w:hAnsi="Times New Roman" w:cs="Times New Roman"/>
          </w:rPr>
          <w:t>, with smaller margins</w:t>
        </w:r>
      </w:ins>
      <w:r w:rsidR="009B2EC2">
        <w:rPr>
          <w:rFonts w:ascii="Times New Roman" w:eastAsia="Times New Roman" w:hAnsi="Times New Roman" w:cs="Times New Roman"/>
        </w:rPr>
        <w:t xml:space="preserve"> </w:t>
      </w:r>
      <w:ins w:id="2" w:author="R1" w:date="2018-03-08T22:13:00Z">
        <w:r w:rsidR="00101E85">
          <w:rPr>
            <w:rFonts w:ascii="Times New Roman" w:eastAsia="Times New Roman" w:hAnsi="Times New Roman" w:cs="Times New Roman"/>
          </w:rPr>
          <w:t>in the</w:t>
        </w:r>
      </w:ins>
      <w:del w:id="3" w:author="R1" w:date="2018-03-08T22:13:00Z">
        <w:r w:rsidR="009B2EC2" w:rsidDel="00101E85">
          <w:rPr>
            <w:rFonts w:ascii="Times New Roman" w:eastAsia="Times New Roman" w:hAnsi="Times New Roman" w:cs="Times New Roman"/>
          </w:rPr>
          <w:delText>and</w:delText>
        </w:r>
      </w:del>
      <w:r w:rsidR="009B2EC2">
        <w:rPr>
          <w:rFonts w:ascii="Times New Roman" w:eastAsia="Times New Roman" w:hAnsi="Times New Roman" w:cs="Times New Roman"/>
        </w:rPr>
        <w:t xml:space="preserve"> Earth to space direction in 42.5-43.5 GHz, Mobile Satellite Service (</w:t>
      </w:r>
      <w:r>
        <w:rPr>
          <w:rFonts w:ascii="Times New Roman" w:eastAsia="Times New Roman" w:hAnsi="Times New Roman" w:cs="Times New Roman"/>
        </w:rPr>
        <w:t>MSS</w:t>
      </w:r>
      <w:r w:rsidR="009B2EC2">
        <w:rPr>
          <w:rFonts w:ascii="Times New Roman" w:eastAsia="Times New Roman" w:hAnsi="Times New Roman" w:cs="Times New Roman"/>
        </w:rPr>
        <w:t xml:space="preserve">) and </w:t>
      </w:r>
      <w:r>
        <w:rPr>
          <w:rFonts w:ascii="Times New Roman" w:eastAsia="Times New Roman" w:hAnsi="Times New Roman" w:cs="Times New Roman"/>
        </w:rPr>
        <w:t>B</w:t>
      </w:r>
      <w:r w:rsidR="009B2EC2">
        <w:rPr>
          <w:rFonts w:ascii="Times New Roman" w:eastAsia="Times New Roman" w:hAnsi="Times New Roman" w:cs="Times New Roman"/>
        </w:rPr>
        <w:t xml:space="preserve">roadcasting </w:t>
      </w:r>
      <w:r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 xml:space="preserve">atellite </w:t>
      </w:r>
      <w:r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>ervice (BSS).  P</w:t>
      </w:r>
      <w:r w:rsidR="003C71CD">
        <w:rPr>
          <w:rFonts w:ascii="Times New Roman" w:eastAsia="Times New Roman" w:hAnsi="Times New Roman" w:cs="Times New Roman"/>
        </w:rPr>
        <w:t xml:space="preserve">rotection for </w:t>
      </w:r>
      <w:r w:rsidR="009B2EC2">
        <w:rPr>
          <w:rFonts w:ascii="Times New Roman" w:eastAsia="Times New Roman" w:hAnsi="Times New Roman" w:cs="Times New Roman"/>
        </w:rPr>
        <w:t>Earth Exploration Satellite Service (</w:t>
      </w:r>
      <w:r>
        <w:rPr>
          <w:rFonts w:ascii="Times New Roman" w:eastAsia="Times New Roman" w:hAnsi="Times New Roman" w:cs="Times New Roman"/>
        </w:rPr>
        <w:t>EESS</w:t>
      </w:r>
      <w:r w:rsidR="009B2EC2">
        <w:rPr>
          <w:rFonts w:ascii="Times New Roman" w:eastAsia="Times New Roman" w:hAnsi="Times New Roman" w:cs="Times New Roman"/>
        </w:rPr>
        <w:t>) and Space Research Service (</w:t>
      </w:r>
      <w:r>
        <w:rPr>
          <w:rFonts w:ascii="Times New Roman" w:eastAsia="Times New Roman" w:hAnsi="Times New Roman" w:cs="Times New Roman"/>
        </w:rPr>
        <w:t>SRS</w:t>
      </w:r>
      <w:r w:rsidR="009B2EC2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operating in the 37-38 GHz and 40-40.5 GHz bands</w:t>
      </w:r>
      <w:r w:rsidR="00EF5629">
        <w:rPr>
          <w:rFonts w:ascii="Times New Roman" w:eastAsia="Times New Roman" w:hAnsi="Times New Roman" w:cs="Times New Roman"/>
        </w:rPr>
        <w:t xml:space="preserve"> as well as </w:t>
      </w:r>
      <w:r w:rsidR="009B2EC2">
        <w:rPr>
          <w:rFonts w:ascii="Times New Roman" w:eastAsia="Times New Roman" w:hAnsi="Times New Roman" w:cs="Times New Roman"/>
        </w:rPr>
        <w:t>the Radio Astronomy Service (</w:t>
      </w:r>
      <w:r w:rsidR="00EF5629">
        <w:rPr>
          <w:rFonts w:ascii="Times New Roman" w:eastAsia="Times New Roman" w:hAnsi="Times New Roman" w:cs="Times New Roman"/>
        </w:rPr>
        <w:t>RAS</w:t>
      </w:r>
      <w:r w:rsidR="009B2EC2">
        <w:rPr>
          <w:rFonts w:ascii="Times New Roman" w:eastAsia="Times New Roman" w:hAnsi="Times New Roman" w:cs="Times New Roman"/>
        </w:rPr>
        <w:t>)</w:t>
      </w:r>
      <w:r w:rsidR="00EF5629">
        <w:rPr>
          <w:rFonts w:ascii="Times New Roman" w:eastAsia="Times New Roman" w:hAnsi="Times New Roman" w:cs="Times New Roman"/>
        </w:rPr>
        <w:t xml:space="preserve"> operating in the 42.5-43.5 GHz bands</w:t>
      </w:r>
      <w:r w:rsidR="003C71CD">
        <w:rPr>
          <w:rFonts w:ascii="Times New Roman" w:eastAsia="Times New Roman" w:hAnsi="Times New Roman" w:cs="Times New Roman"/>
        </w:rPr>
        <w:t xml:space="preserve"> could be considered at the national level due to relatively small separation distance</w:t>
      </w:r>
      <w:r w:rsidR="009B2EC2">
        <w:rPr>
          <w:rFonts w:ascii="Times New Roman" w:eastAsia="Times New Roman" w:hAnsi="Times New Roman" w:cs="Times New Roman"/>
        </w:rPr>
        <w:t>s.  For Fixed Service (FS) operations in 37-43.5</w:t>
      </w:r>
      <w:ins w:id="4" w:author="R1" w:date="2018-03-08T21:17:00Z">
        <w:r w:rsidR="0032659A">
          <w:rPr>
            <w:rFonts w:ascii="Times New Roman" w:eastAsia="Times New Roman" w:hAnsi="Times New Roman" w:cs="Times New Roman"/>
          </w:rPr>
          <w:t xml:space="preserve"> </w:t>
        </w:r>
      </w:ins>
      <w:r w:rsidR="009B2EC2">
        <w:rPr>
          <w:rFonts w:ascii="Times New Roman" w:eastAsia="Times New Roman" w:hAnsi="Times New Roman" w:cs="Times New Roman"/>
        </w:rPr>
        <w:t>GHz, studies showed</w:t>
      </w:r>
      <w:r w:rsidR="003C71CD">
        <w:rPr>
          <w:rFonts w:ascii="Times New Roman" w:eastAsia="Times New Roman" w:hAnsi="Times New Roman" w:cs="Times New Roman"/>
        </w:rPr>
        <w:t xml:space="preserve"> a few cases of interference when the FS system </w:t>
      </w:r>
      <w:r w:rsidR="003C71CD" w:rsidRPr="00EF5629">
        <w:rPr>
          <w:rFonts w:ascii="Times New Roman" w:eastAsia="Times New Roman" w:hAnsi="Times New Roman" w:cs="Times New Roman"/>
        </w:rPr>
        <w:t>point</w:t>
      </w:r>
      <w:r w:rsidR="003C71CD">
        <w:rPr>
          <w:rFonts w:ascii="Times New Roman" w:eastAsia="Times New Roman" w:hAnsi="Times New Roman" w:cs="Times New Roman"/>
        </w:rPr>
        <w:t>ed</w:t>
      </w:r>
      <w:r w:rsidR="003C71CD" w:rsidRPr="00EF5629">
        <w:rPr>
          <w:rFonts w:ascii="Times New Roman" w:eastAsia="Times New Roman" w:hAnsi="Times New Roman" w:cs="Times New Roman"/>
        </w:rPr>
        <w:t xml:space="preserve"> directly </w:t>
      </w:r>
      <w:r w:rsidR="003C71CD">
        <w:rPr>
          <w:rFonts w:ascii="Times New Roman" w:eastAsia="Times New Roman" w:hAnsi="Times New Roman" w:cs="Times New Roman"/>
        </w:rPr>
        <w:t xml:space="preserve">across the IMT deployment area, which is </w:t>
      </w:r>
      <w:r w:rsidR="003C71CD" w:rsidRPr="00EF5629">
        <w:rPr>
          <w:rFonts w:ascii="Times New Roman" w:eastAsia="Times New Roman" w:hAnsi="Times New Roman" w:cs="Times New Roman"/>
        </w:rPr>
        <w:t xml:space="preserve">most </w:t>
      </w:r>
      <w:r w:rsidR="009B2EC2">
        <w:rPr>
          <w:rFonts w:ascii="Times New Roman" w:eastAsia="Times New Roman" w:hAnsi="Times New Roman" w:cs="Times New Roman"/>
        </w:rPr>
        <w:t>likely not a realistic scenario</w:t>
      </w:r>
      <w:r w:rsidR="003C71CD" w:rsidRPr="00EF5629">
        <w:rPr>
          <w:rFonts w:ascii="Times New Roman" w:eastAsia="Times New Roman" w:hAnsi="Times New Roman" w:cs="Times New Roman"/>
        </w:rPr>
        <w:t xml:space="preserve"> as FS links deployed in a dense urban environment would be designed to avoid t</w:t>
      </w:r>
      <w:r w:rsidR="009B2EC2">
        <w:rPr>
          <w:rFonts w:ascii="Times New Roman" w:eastAsia="Times New Roman" w:hAnsi="Times New Roman" w:cs="Times New Roman"/>
        </w:rPr>
        <w:t>he clutter and noisy conditions</w:t>
      </w:r>
      <w:r w:rsidRPr="00C64A02">
        <w:rPr>
          <w:rFonts w:ascii="Times New Roman" w:eastAsia="Times New Roman" w:hAnsi="Times New Roman" w:cs="Times New Roman"/>
        </w:rPr>
        <w:t xml:space="preserve"> </w:t>
      </w:r>
    </w:p>
    <w:p w14:paraId="1DAF31B8" w14:textId="77777777" w:rsidR="00C64A02" w:rsidRDefault="00C64A02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</w:p>
    <w:p w14:paraId="586A3F56" w14:textId="77777777" w:rsidR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ins w:id="5" w:author="R1" w:date="2018-03-08T22:22:00Z"/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>International spectrum harmonization is a key component to enable introduction of mobile broadband services</w:t>
      </w:r>
      <w:r>
        <w:rPr>
          <w:rFonts w:ascii="Times New Roman" w:eastAsia="Times New Roman" w:hAnsi="Times New Roman" w:cs="Times New Roman"/>
        </w:rPr>
        <w:t xml:space="preserve"> such as IMT</w:t>
      </w:r>
      <w:r w:rsidR="009B2EC2">
        <w:rPr>
          <w:rFonts w:ascii="Times New Roman" w:eastAsia="Times New Roman" w:hAnsi="Times New Roman" w:cs="Times New Roman"/>
        </w:rPr>
        <w:t xml:space="preserve">.  </w:t>
      </w:r>
      <w:r w:rsidRPr="003C71CD">
        <w:rPr>
          <w:rFonts w:ascii="Times New Roman" w:eastAsia="Times New Roman" w:hAnsi="Times New Roman" w:cs="Times New Roman"/>
        </w:rPr>
        <w:t xml:space="preserve">Spectrum harmonization facilitates global roaming, </w:t>
      </w:r>
      <w:r w:rsidRPr="003C71CD">
        <w:rPr>
          <w:rFonts w:ascii="Times New Roman" w:eastAsia="Times New Roman" w:hAnsi="Times New Roman" w:cs="Times New Roman"/>
        </w:rPr>
        <w:lastRenderedPageBreak/>
        <w:t>economies of scale and commonality of equipment, which is imperative given that mobile devices can be designed to operate only in a lim</w:t>
      </w:r>
      <w:r w:rsidR="009B2EC2">
        <w:rPr>
          <w:rFonts w:ascii="Times New Roman" w:eastAsia="Times New Roman" w:hAnsi="Times New Roman" w:cs="Times New Roman"/>
        </w:rPr>
        <w:t xml:space="preserve">ited number of frequency bands.  </w:t>
      </w:r>
      <w:ins w:id="6" w:author="R1" w:date="2018-03-08T22:19:00Z">
        <w:r w:rsidR="00101E85">
          <w:rPr>
            <w:rFonts w:ascii="Times New Roman" w:eastAsia="Times New Roman" w:hAnsi="Times New Roman" w:cs="Times New Roman"/>
          </w:rPr>
          <w:t>H</w:t>
        </w:r>
        <w:r w:rsidR="00101E85" w:rsidRPr="00101E85">
          <w:rPr>
            <w:rFonts w:ascii="Times New Roman" w:eastAsia="Times New Roman" w:hAnsi="Times New Roman" w:cs="Times New Roman"/>
          </w:rPr>
          <w:t>armonizati</w:t>
        </w:r>
        <w:r w:rsidR="00101E85">
          <w:rPr>
            <w:rFonts w:ascii="Times New Roman" w:eastAsia="Times New Roman" w:hAnsi="Times New Roman" w:cs="Times New Roman"/>
          </w:rPr>
          <w:t xml:space="preserve">on is not limited to </w:t>
        </w:r>
      </w:ins>
      <w:ins w:id="7" w:author="R1" w:date="2018-03-08T22:20:00Z">
        <w:r w:rsidR="00101E85">
          <w:rPr>
            <w:rFonts w:ascii="Times New Roman" w:eastAsia="Times New Roman" w:hAnsi="Times New Roman" w:cs="Times New Roman"/>
          </w:rPr>
          <w:t>situations in</w:t>
        </w:r>
      </w:ins>
      <w:ins w:id="8" w:author="R1" w:date="2018-03-08T22:19:00Z">
        <w:r w:rsidR="00101E85">
          <w:rPr>
            <w:rFonts w:ascii="Times New Roman" w:eastAsia="Times New Roman" w:hAnsi="Times New Roman" w:cs="Times New Roman"/>
          </w:rPr>
          <w:t xml:space="preserve"> whi</w:t>
        </w:r>
      </w:ins>
      <w:ins w:id="9" w:author="R1" w:date="2018-03-08T22:20:00Z">
        <w:r w:rsidR="00101E85">
          <w:rPr>
            <w:rFonts w:ascii="Times New Roman" w:eastAsia="Times New Roman" w:hAnsi="Times New Roman" w:cs="Times New Roman"/>
          </w:rPr>
          <w:t>ch</w:t>
        </w:r>
      </w:ins>
      <w:ins w:id="10" w:author="R1" w:date="2018-03-08T22:19:00Z">
        <w:r w:rsidR="00101E85" w:rsidRPr="00101E85">
          <w:rPr>
            <w:rFonts w:ascii="Times New Roman" w:eastAsia="Times New Roman" w:hAnsi="Times New Roman" w:cs="Times New Roman"/>
          </w:rPr>
          <w:t xml:space="preserve"> all regions have identical spectru</w:t>
        </w:r>
        <w:r w:rsidR="00101E85">
          <w:rPr>
            <w:rFonts w:ascii="Times New Roman" w:eastAsia="Times New Roman" w:hAnsi="Times New Roman" w:cs="Times New Roman"/>
          </w:rPr>
          <w:t>m allocations. Co</w:t>
        </w:r>
      </w:ins>
      <w:ins w:id="11" w:author="R1" w:date="2018-03-08T22:20:00Z">
        <w:r w:rsidR="00101E85">
          <w:rPr>
            <w:rFonts w:ascii="Times New Roman" w:eastAsia="Times New Roman" w:hAnsi="Times New Roman" w:cs="Times New Roman"/>
          </w:rPr>
          <w:t>nsumers and businesses can als</w:t>
        </w:r>
      </w:ins>
      <w:ins w:id="12" w:author="R1" w:date="2018-03-08T22:21:00Z">
        <w:r w:rsidR="00101E85">
          <w:rPr>
            <w:rFonts w:ascii="Times New Roman" w:eastAsia="Times New Roman" w:hAnsi="Times New Roman" w:cs="Times New Roman"/>
          </w:rPr>
          <w:t>o benefit from h</w:t>
        </w:r>
      </w:ins>
      <w:ins w:id="13" w:author="R1" w:date="2018-03-08T22:19:00Z">
        <w:r w:rsidR="00101E85" w:rsidRPr="00101E85">
          <w:rPr>
            <w:rFonts w:ascii="Times New Roman" w:eastAsia="Times New Roman" w:hAnsi="Times New Roman" w:cs="Times New Roman"/>
          </w:rPr>
          <w:t>armon</w:t>
        </w:r>
        <w:r w:rsidR="00101E85">
          <w:rPr>
            <w:rFonts w:ascii="Times New Roman" w:eastAsia="Times New Roman" w:hAnsi="Times New Roman" w:cs="Times New Roman"/>
          </w:rPr>
          <w:t xml:space="preserve">ization </w:t>
        </w:r>
      </w:ins>
      <w:ins w:id="14" w:author="R1" w:date="2018-03-08T22:21:00Z">
        <w:r w:rsidR="00101E85">
          <w:rPr>
            <w:rFonts w:ascii="Times New Roman" w:eastAsia="Times New Roman" w:hAnsi="Times New Roman" w:cs="Times New Roman"/>
          </w:rPr>
          <w:t>of</w:t>
        </w:r>
      </w:ins>
      <w:ins w:id="15" w:author="R1" w:date="2018-03-08T22:19:00Z">
        <w:r w:rsidR="00101E85" w:rsidRPr="00101E85">
          <w:rPr>
            <w:rFonts w:ascii="Times New Roman" w:eastAsia="Times New Roman" w:hAnsi="Times New Roman" w:cs="Times New Roman"/>
          </w:rPr>
          <w:t xml:space="preserve"> “tuning range” solutions covering adjacent or nearly-adjacent bands in which equipment can be reconfigured to operate over multiple bands (i.e., they are within the same tuning range).</w:t>
        </w:r>
      </w:ins>
      <w:ins w:id="16" w:author="R1" w:date="2018-03-08T22:21:00Z">
        <w:r w:rsidR="00101E85">
          <w:rPr>
            <w:rFonts w:ascii="Times New Roman" w:eastAsia="Times New Roman" w:hAnsi="Times New Roman" w:cs="Times New Roman"/>
          </w:rPr>
          <w:t xml:space="preserve">  </w:t>
        </w:r>
      </w:ins>
    </w:p>
    <w:p w14:paraId="22AB1FAA" w14:textId="77777777" w:rsidR="00101E85" w:rsidRDefault="00101E85" w:rsidP="009B2EC2">
      <w:pPr>
        <w:widowControl w:val="0"/>
        <w:overflowPunct w:val="0"/>
        <w:autoSpaceDE w:val="0"/>
        <w:autoSpaceDN w:val="0"/>
        <w:adjustRightInd w:val="0"/>
        <w:ind w:right="120"/>
        <w:rPr>
          <w:ins w:id="17" w:author="R1" w:date="2018-03-08T22:22:00Z"/>
          <w:rFonts w:ascii="Times New Roman" w:eastAsia="Times New Roman" w:hAnsi="Times New Roman" w:cs="Times New Roman"/>
        </w:rPr>
      </w:pPr>
    </w:p>
    <w:p w14:paraId="359EEC34" w14:textId="19EA7807" w:rsidR="003C71CD" w:rsidDel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del w:id="18" w:author="R1" w:date="2018-03-08T22:22:00Z"/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>Leading administrations, including some of the world’s largest markets, have or are planning to assign spectrum licenses within the 37-43.5 GHz frequ</w:t>
      </w:r>
      <w:r w:rsidR="009B2EC2">
        <w:rPr>
          <w:rFonts w:ascii="Times New Roman" w:eastAsia="Times New Roman" w:hAnsi="Times New Roman" w:cs="Times New Roman"/>
        </w:rPr>
        <w:t xml:space="preserve">ency range on an unpaired basis.  </w:t>
      </w:r>
      <w:r w:rsidR="009B2EC2" w:rsidRPr="001132B0">
        <w:rPr>
          <w:rFonts w:ascii="Times New Roman" w:hAnsi="Times New Roman" w:cs="Times New Roman"/>
        </w:rPr>
        <w:t>For example, the United States of America made the 37-40 GHz frequency range avai</w:t>
      </w:r>
      <w:r w:rsidR="009B2EC2">
        <w:rPr>
          <w:rFonts w:ascii="Times New Roman" w:hAnsi="Times New Roman" w:cs="Times New Roman"/>
        </w:rPr>
        <w:t>lable for mobile broadband use.</w:t>
      </w:r>
      <w:r w:rsidRPr="003C71CD">
        <w:rPr>
          <w:rStyle w:val="FootnoteReference"/>
          <w:rFonts w:ascii="Times New Roman" w:eastAsia="Times New Roman" w:hAnsi="Times New Roman" w:cs="Times New Roman"/>
        </w:rPr>
        <w:footnoteReference w:id="2"/>
      </w:r>
      <w:r w:rsidR="009B2EC2">
        <w:rPr>
          <w:rFonts w:ascii="Times New Roman" w:eastAsia="Times New Roman" w:hAnsi="Times New Roman" w:cs="Times New Roman"/>
        </w:rPr>
        <w:t xml:space="preserve">  </w:t>
      </w:r>
      <w:r w:rsidRPr="003C71CD">
        <w:rPr>
          <w:rFonts w:ascii="Times New Roman" w:eastAsia="Times New Roman" w:hAnsi="Times New Roman" w:cs="Times New Roman"/>
        </w:rPr>
        <w:t xml:space="preserve">In Europe, the Radio Spectrum Policy Group has announced that 40.5-43.5 GHz is the “European priority in terms of studies for second stage mm-wave 5G bands” in recognition of “a tuning range </w:t>
      </w:r>
      <w:r w:rsidR="009B2EC2">
        <w:rPr>
          <w:rFonts w:ascii="Times New Roman" w:eastAsia="Times New Roman" w:hAnsi="Times New Roman" w:cs="Times New Roman"/>
        </w:rPr>
        <w:t xml:space="preserve">for equipment from 37-43.5 GHz.  </w:t>
      </w:r>
      <w:r w:rsidRPr="003C71CD">
        <w:rPr>
          <w:rFonts w:ascii="Times New Roman" w:eastAsia="Times New Roman" w:hAnsi="Times New Roman" w:cs="Times New Roman"/>
        </w:rPr>
        <w:t>The potential of this tuning range would be for different regions to be able to identify the most appropriate frequencies to be used for 5G.”</w:t>
      </w:r>
      <w:r w:rsidRPr="003C71CD">
        <w:rPr>
          <w:rStyle w:val="FootnoteReference"/>
          <w:rFonts w:ascii="Times New Roman" w:eastAsia="Times New Roman" w:hAnsi="Times New Roman" w:cs="Times New Roman"/>
        </w:rPr>
        <w:footnoteReference w:id="3"/>
      </w:r>
      <w:ins w:id="19" w:author="R1" w:date="2018-03-08T22:22:00Z">
        <w:r w:rsidR="00101E85">
          <w:rPr>
            <w:rFonts w:ascii="Times New Roman" w:eastAsia="Times New Roman" w:hAnsi="Times New Roman" w:cs="Times New Roman"/>
          </w:rPr>
          <w:t xml:space="preserve">  </w:t>
        </w:r>
      </w:ins>
    </w:p>
    <w:p w14:paraId="7FC5287D" w14:textId="77777777" w:rsidR="003C71CD" w:rsidDel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del w:id="20" w:author="R1" w:date="2018-03-08T22:22:00Z"/>
          <w:rFonts w:ascii="Times New Roman" w:eastAsia="Times New Roman" w:hAnsi="Times New Roman" w:cs="Times New Roman"/>
        </w:rPr>
      </w:pPr>
    </w:p>
    <w:p w14:paraId="530B7205" w14:textId="77777777" w:rsidR="00101E85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ins w:id="21" w:author="R1" w:date="2018-03-08T22:22:00Z"/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 xml:space="preserve">Consequently, standards are already under development for the 37-40 </w:t>
      </w:r>
      <w:del w:id="22" w:author="R1" w:date="2018-03-08T21:17:00Z">
        <w:r w:rsidRPr="003C71CD" w:rsidDel="0032659A">
          <w:rPr>
            <w:rFonts w:ascii="Times New Roman" w:eastAsia="Times New Roman" w:hAnsi="Times New Roman" w:cs="Times New Roman"/>
          </w:rPr>
          <w:delText>M</w:delText>
        </w:r>
      </w:del>
      <w:ins w:id="23" w:author="R1" w:date="2018-03-08T21:17:00Z">
        <w:r w:rsidR="0032659A">
          <w:rPr>
            <w:rFonts w:ascii="Times New Roman" w:eastAsia="Times New Roman" w:hAnsi="Times New Roman" w:cs="Times New Roman"/>
          </w:rPr>
          <w:t>G</w:t>
        </w:r>
      </w:ins>
      <w:r w:rsidRPr="003C71CD">
        <w:rPr>
          <w:rFonts w:ascii="Times New Roman" w:eastAsia="Times New Roman" w:hAnsi="Times New Roman" w:cs="Times New Roman"/>
        </w:rPr>
        <w:t xml:space="preserve">Hz frequency range which can readily be extended </w:t>
      </w:r>
      <w:r>
        <w:rPr>
          <w:rFonts w:ascii="Times New Roman" w:eastAsia="Times New Roman" w:hAnsi="Times New Roman" w:cs="Times New Roman"/>
        </w:rPr>
        <w:t>t</w:t>
      </w:r>
      <w:r w:rsidRPr="003C71CD">
        <w:rPr>
          <w:rFonts w:ascii="Times New Roman" w:eastAsia="Times New Roman" w:hAnsi="Times New Roman" w:cs="Times New Roman"/>
        </w:rPr>
        <w:t xml:space="preserve">o enable devices </w:t>
      </w:r>
      <w:r>
        <w:rPr>
          <w:rFonts w:ascii="Times New Roman" w:eastAsia="Times New Roman" w:hAnsi="Times New Roman" w:cs="Times New Roman"/>
        </w:rPr>
        <w:t>to</w:t>
      </w:r>
      <w:r w:rsidRPr="003C71CD">
        <w:rPr>
          <w:rFonts w:ascii="Times New Roman" w:eastAsia="Times New Roman" w:hAnsi="Times New Roman" w:cs="Times New Roman"/>
        </w:rPr>
        <w:t xml:space="preserve"> operate in unpaired blocks</w:t>
      </w:r>
      <w:r>
        <w:rPr>
          <w:rFonts w:ascii="Times New Roman" w:eastAsia="Times New Roman" w:hAnsi="Times New Roman" w:cs="Times New Roman"/>
        </w:rPr>
        <w:t xml:space="preserve"> </w:t>
      </w:r>
      <w:r w:rsidRPr="003C71CD">
        <w:rPr>
          <w:rFonts w:ascii="Times New Roman" w:eastAsia="Times New Roman" w:hAnsi="Times New Roman" w:cs="Times New Roman"/>
        </w:rPr>
        <w:t>in any portion of the entir</w:t>
      </w:r>
      <w:r w:rsidR="009B2EC2">
        <w:rPr>
          <w:rFonts w:ascii="Times New Roman" w:eastAsia="Times New Roman" w:hAnsi="Times New Roman" w:cs="Times New Roman"/>
        </w:rPr>
        <w:t xml:space="preserve">e 37-43.5 GHz frequency range.  </w:t>
      </w:r>
    </w:p>
    <w:p w14:paraId="27E4E1DD" w14:textId="77777777" w:rsidR="00101E85" w:rsidRDefault="00101E85" w:rsidP="009B2EC2">
      <w:pPr>
        <w:widowControl w:val="0"/>
        <w:overflowPunct w:val="0"/>
        <w:autoSpaceDE w:val="0"/>
        <w:autoSpaceDN w:val="0"/>
        <w:adjustRightInd w:val="0"/>
        <w:ind w:right="120"/>
        <w:rPr>
          <w:ins w:id="24" w:author="R1" w:date="2018-03-08T22:22:00Z"/>
          <w:rFonts w:ascii="Times New Roman" w:eastAsia="Times New Roman" w:hAnsi="Times New Roman" w:cs="Times New Roman"/>
        </w:rPr>
      </w:pPr>
    </w:p>
    <w:p w14:paraId="60B8D8CE" w14:textId="319C4B12" w:rsidR="003C71CD" w:rsidRDefault="00101E85" w:rsidP="00101E85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ins w:id="25" w:author="R1" w:date="2018-03-08T22:23:00Z">
        <w:r>
          <w:rPr>
            <w:rFonts w:ascii="Times New Roman" w:eastAsia="Times New Roman" w:hAnsi="Times New Roman" w:cs="Times New Roman"/>
          </w:rPr>
          <w:t xml:space="preserve">Harmonization of spectrum within “radio running ranges” is </w:t>
        </w:r>
      </w:ins>
      <w:ins w:id="26" w:author="R1" w:date="2018-03-08T22:24:00Z">
        <w:r>
          <w:rPr>
            <w:rFonts w:ascii="Times New Roman" w:eastAsia="Times New Roman" w:hAnsi="Times New Roman" w:cs="Times New Roman"/>
          </w:rPr>
          <w:t xml:space="preserve">a crucial consideration for WRC-19 agenda item 1.13 </w:t>
        </w:r>
      </w:ins>
      <w:ins w:id="27" w:author="R1" w:date="2018-03-08T22:23:00Z">
        <w:r w:rsidRPr="00101E85">
          <w:rPr>
            <w:rFonts w:ascii="Times New Roman" w:eastAsia="Times New Roman" w:hAnsi="Times New Roman" w:cs="Times New Roman"/>
          </w:rPr>
          <w:t>as differences in uses and priorities among various countries and regio</w:t>
        </w:r>
        <w:r>
          <w:rPr>
            <w:rFonts w:ascii="Times New Roman" w:eastAsia="Times New Roman" w:hAnsi="Times New Roman" w:cs="Times New Roman"/>
          </w:rPr>
          <w:t>ns may make it difficult</w:t>
        </w:r>
      </w:ins>
      <w:ins w:id="28" w:author="R1" w:date="2018-03-08T22:24:00Z">
        <w:r>
          <w:rPr>
            <w:rFonts w:ascii="Times New Roman" w:eastAsia="Times New Roman" w:hAnsi="Times New Roman" w:cs="Times New Roman"/>
          </w:rPr>
          <w:t xml:space="preserve"> </w:t>
        </w:r>
      </w:ins>
      <w:ins w:id="29" w:author="R1" w:date="2018-03-08T22:23:00Z">
        <w:r w:rsidRPr="00101E85">
          <w:rPr>
            <w:rFonts w:ascii="Times New Roman" w:eastAsia="Times New Roman" w:hAnsi="Times New Roman" w:cs="Times New Roman"/>
          </w:rPr>
          <w:t xml:space="preserve">to reach consensus on the global identification to IMT for individual bands. </w:t>
        </w:r>
      </w:ins>
      <w:r w:rsidR="003C71CD" w:rsidRPr="003C71CD">
        <w:rPr>
          <w:rFonts w:ascii="Times New Roman" w:eastAsia="Times New Roman" w:hAnsi="Times New Roman" w:cs="Times New Roman"/>
        </w:rPr>
        <w:t xml:space="preserve">Availability of </w:t>
      </w:r>
      <w:del w:id="30" w:author="R1" w:date="2018-03-08T22:24:00Z">
        <w:r w:rsidR="003C71CD" w:rsidDel="00101E85">
          <w:rPr>
            <w:rFonts w:ascii="Times New Roman" w:eastAsia="Times New Roman" w:hAnsi="Times New Roman" w:cs="Times New Roman"/>
          </w:rPr>
          <w:delText>this</w:delText>
        </w:r>
        <w:r w:rsidR="003C71CD" w:rsidRPr="003C71CD" w:rsidDel="00101E85">
          <w:rPr>
            <w:rFonts w:ascii="Times New Roman" w:eastAsia="Times New Roman" w:hAnsi="Times New Roman" w:cs="Times New Roman"/>
          </w:rPr>
          <w:delText xml:space="preserve"> </w:delText>
        </w:r>
      </w:del>
      <w:r w:rsidR="003C71CD" w:rsidRPr="003C71CD">
        <w:rPr>
          <w:rFonts w:ascii="Times New Roman" w:eastAsia="Times New Roman" w:hAnsi="Times New Roman" w:cs="Times New Roman"/>
        </w:rPr>
        <w:t xml:space="preserve">standardized equipment allows countries to deploy mobile/IMT in different band segments (e.g. 37-40 GHz, 40.5-43.5 GHz, </w:t>
      </w:r>
      <w:proofErr w:type="gramStart"/>
      <w:r w:rsidR="003C71CD" w:rsidRPr="003C71CD">
        <w:rPr>
          <w:rFonts w:ascii="Times New Roman" w:eastAsia="Times New Roman" w:hAnsi="Times New Roman" w:cs="Times New Roman"/>
        </w:rPr>
        <w:t>37</w:t>
      </w:r>
      <w:proofErr w:type="gramEnd"/>
      <w:r w:rsidR="003C71CD" w:rsidRPr="003C71CD">
        <w:rPr>
          <w:rFonts w:ascii="Times New Roman" w:eastAsia="Times New Roman" w:hAnsi="Times New Roman" w:cs="Times New Roman"/>
        </w:rPr>
        <w:t xml:space="preserve">-43.5 GHz) consistent </w:t>
      </w:r>
      <w:r w:rsidR="009B2EC2">
        <w:rPr>
          <w:rFonts w:ascii="Times New Roman" w:eastAsia="Times New Roman" w:hAnsi="Times New Roman" w:cs="Times New Roman"/>
        </w:rPr>
        <w:t xml:space="preserve">with their domestic priorities.  </w:t>
      </w:r>
      <w:r w:rsidR="003C71CD" w:rsidRPr="003C71CD">
        <w:rPr>
          <w:rFonts w:ascii="Times New Roman" w:eastAsia="Times New Roman" w:hAnsi="Times New Roman" w:cs="Times New Roman"/>
        </w:rPr>
        <w:t>As there is no need for a fixed duplex gap</w:t>
      </w:r>
      <w:r w:rsidR="009B2EC2">
        <w:rPr>
          <w:rFonts w:ascii="Times New Roman" w:eastAsia="Times New Roman" w:hAnsi="Times New Roman" w:cs="Times New Roman"/>
        </w:rPr>
        <w:t xml:space="preserve"> within these unpaired blocks, the same mobile devices can support the entire 37-43.5 GHz frequency range, thereby offering</w:t>
      </w:r>
      <w:r w:rsidR="003C71CD" w:rsidRPr="003C71CD">
        <w:rPr>
          <w:rFonts w:ascii="Times New Roman" w:eastAsia="Times New Roman" w:hAnsi="Times New Roman" w:cs="Times New Roman"/>
        </w:rPr>
        <w:t xml:space="preserve"> significant potential for economies of scale</w:t>
      </w:r>
      <w:r w:rsidR="009B2EC2">
        <w:rPr>
          <w:rFonts w:ascii="Times New Roman" w:eastAsia="Times New Roman" w:hAnsi="Times New Roman" w:cs="Times New Roman"/>
        </w:rPr>
        <w:t xml:space="preserve"> and global roaming.  </w:t>
      </w:r>
      <w:r w:rsidR="003C71CD" w:rsidRPr="003C71CD">
        <w:rPr>
          <w:rFonts w:ascii="Times New Roman" w:eastAsia="Times New Roman" w:hAnsi="Times New Roman" w:cs="Times New Roman"/>
        </w:rPr>
        <w:t xml:space="preserve">In other words, with the IMT </w:t>
      </w:r>
      <w:r w:rsidR="009B2EC2">
        <w:rPr>
          <w:rFonts w:ascii="Times New Roman" w:eastAsia="Times New Roman" w:hAnsi="Times New Roman" w:cs="Times New Roman"/>
        </w:rPr>
        <w:t>identification in 37-43.5 GHz, A</w:t>
      </w:r>
      <w:r w:rsidR="003C71CD" w:rsidRPr="003C71CD">
        <w:rPr>
          <w:rFonts w:ascii="Times New Roman" w:eastAsia="Times New Roman" w:hAnsi="Times New Roman" w:cs="Times New Roman"/>
        </w:rPr>
        <w:t xml:space="preserve">dministrations have the flexibility to take full advantage of the </w:t>
      </w:r>
      <w:r w:rsidR="009B2EC2">
        <w:rPr>
          <w:rFonts w:ascii="Times New Roman" w:eastAsia="Times New Roman" w:hAnsi="Times New Roman" w:cs="Times New Roman"/>
        </w:rPr>
        <w:t xml:space="preserve">benefits of </w:t>
      </w:r>
      <w:r w:rsidR="003C71CD" w:rsidRPr="003C71CD">
        <w:rPr>
          <w:rFonts w:ascii="Times New Roman" w:eastAsia="Times New Roman" w:hAnsi="Times New Roman" w:cs="Times New Roman"/>
        </w:rPr>
        <w:t xml:space="preserve">international harmonization </w:t>
      </w:r>
      <w:r w:rsidR="009B2EC2">
        <w:rPr>
          <w:rFonts w:ascii="Times New Roman" w:eastAsia="Times New Roman" w:hAnsi="Times New Roman" w:cs="Times New Roman"/>
        </w:rPr>
        <w:t xml:space="preserve">even if they do not choose to deploy across the entire frequency range.  </w:t>
      </w:r>
      <w:r w:rsidR="003C71CD">
        <w:rPr>
          <w:rFonts w:ascii="Times New Roman" w:eastAsia="Times New Roman" w:hAnsi="Times New Roman" w:cs="Times New Roman"/>
        </w:rPr>
        <w:t>In light of the</w:t>
      </w:r>
      <w:r w:rsidR="009B2EC2">
        <w:rPr>
          <w:rFonts w:ascii="Times New Roman" w:eastAsia="Times New Roman" w:hAnsi="Times New Roman" w:cs="Times New Roman"/>
        </w:rPr>
        <w:t xml:space="preserve"> ITU-R </w:t>
      </w:r>
      <w:r w:rsidR="003C71CD">
        <w:rPr>
          <w:rFonts w:ascii="Times New Roman" w:eastAsia="Times New Roman" w:hAnsi="Times New Roman" w:cs="Times New Roman"/>
        </w:rPr>
        <w:t>studies showin</w:t>
      </w:r>
      <w:r w:rsidR="009B2EC2">
        <w:rPr>
          <w:rFonts w:ascii="Times New Roman" w:eastAsia="Times New Roman" w:hAnsi="Times New Roman" w:cs="Times New Roman"/>
        </w:rPr>
        <w:t>g feasibility of sharing and the benefits of international harmonization, this proposal supports an identification for IMT across the entire 37-43.5 GHz frequency range as well as upgrading the secondary allocation for the Mobile Service to a co-primary allocation in 40.5-42.5 GHz.</w:t>
      </w:r>
    </w:p>
    <w:p w14:paraId="2744242A" w14:textId="77777777" w:rsidR="00CD1F09" w:rsidRDefault="00CD1F09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DBE17E5" w14:textId="77777777" w:rsidR="00CD1F09" w:rsidRDefault="00CD1F09">
      <w:pPr>
        <w:widowControl w:val="0"/>
        <w:autoSpaceDE w:val="0"/>
        <w:autoSpaceDN w:val="0"/>
        <w:adjustRightInd w:val="0"/>
        <w:spacing w:line="264" w:lineRule="exact"/>
        <w:rPr>
          <w:rFonts w:ascii="Times New Roman" w:eastAsia="Times New Roman" w:hAnsi="Times New Roman" w:cs="Times New Roman"/>
        </w:rPr>
      </w:pPr>
    </w:p>
    <w:p w14:paraId="20A76331" w14:textId="77777777" w:rsidR="00CD1F09" w:rsidRDefault="00BE380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Proposal</w:t>
      </w:r>
      <w:r>
        <w:rPr>
          <w:rFonts w:ascii="Times New Roman" w:eastAsia="Times New Roman" w:hAnsi="Times New Roman" w:cs="Times New Roman"/>
        </w:rPr>
        <w:t>:</w:t>
      </w:r>
    </w:p>
    <w:p w14:paraId="50950EB7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E206F7F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caps/>
          <w:color w:val="000000"/>
          <w:lang w:val="en-AU"/>
        </w:rPr>
      </w:pPr>
      <w:r w:rsidRPr="008A2423">
        <w:rPr>
          <w:rFonts w:ascii="Times New Roman" w:hAnsi="Times New Roman" w:cs="Times New Roman"/>
          <w:caps/>
          <w:lang w:val="en-GB"/>
        </w:rPr>
        <w:t>ARTICLE</w:t>
      </w:r>
      <w:r w:rsidRPr="008A2423">
        <w:rPr>
          <w:rFonts w:ascii="Times New Roman" w:hAnsi="Times New Roman" w:cs="Times New Roman"/>
          <w:caps/>
          <w:lang w:val="en-AU"/>
        </w:rPr>
        <w:t xml:space="preserve"> </w:t>
      </w:r>
      <w:r w:rsidRPr="008A2423">
        <w:rPr>
          <w:rFonts w:ascii="Times New Roman" w:hAnsi="Times New Roman" w:cs="Times New Roman"/>
          <w:caps/>
          <w:color w:val="000000"/>
          <w:lang w:val="en-AU"/>
        </w:rPr>
        <w:t>5</w:t>
      </w:r>
    </w:p>
    <w:p w14:paraId="4D623606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caps/>
          <w:lang w:val="en-AU"/>
        </w:rPr>
      </w:pPr>
    </w:p>
    <w:p w14:paraId="4BBF6AAE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lang w:val="en-GB"/>
        </w:rPr>
      </w:pPr>
      <w:r w:rsidRPr="008A2423">
        <w:rPr>
          <w:rFonts w:ascii="Times New Roman" w:hAnsi="Times New Roman" w:cs="Times New Roman"/>
          <w:b/>
          <w:lang w:val="en-GB"/>
        </w:rPr>
        <w:t>Frequency allocations</w:t>
      </w:r>
    </w:p>
    <w:p w14:paraId="096C81A3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lang w:val="en-GB"/>
        </w:rPr>
      </w:pPr>
    </w:p>
    <w:p w14:paraId="22B5F753" w14:textId="77777777" w:rsidR="008A2423" w:rsidRPr="008A2423" w:rsidRDefault="008A2423" w:rsidP="008A2423">
      <w:pPr>
        <w:tabs>
          <w:tab w:val="left" w:pos="2268"/>
          <w:tab w:val="left" w:pos="5103"/>
          <w:tab w:val="left" w:pos="5954"/>
          <w:tab w:val="left" w:pos="8789"/>
        </w:tabs>
        <w:ind w:left="-360"/>
        <w:jc w:val="center"/>
        <w:rPr>
          <w:rFonts w:ascii="Times New Roman" w:hAnsi="Times New Roman" w:cs="Times New Roman"/>
          <w:b/>
        </w:rPr>
      </w:pPr>
      <w:r w:rsidRPr="008A2423">
        <w:rPr>
          <w:rFonts w:ascii="Times New Roman" w:hAnsi="Times New Roman" w:cs="Times New Roman"/>
          <w:b/>
        </w:rPr>
        <w:t>Section</w:t>
      </w:r>
      <w:r w:rsidRPr="008A2423">
        <w:rPr>
          <w:rFonts w:ascii="Times New Roman" w:hAnsi="Times New Roman" w:cs="Times New Roman"/>
          <w:b/>
          <w:lang w:val="en-AU"/>
        </w:rPr>
        <w:t xml:space="preserve"> IV – Table of Frequency </w:t>
      </w:r>
      <w:proofErr w:type="gramStart"/>
      <w:r w:rsidRPr="008A2423">
        <w:rPr>
          <w:rFonts w:ascii="Times New Roman" w:hAnsi="Times New Roman" w:cs="Times New Roman"/>
          <w:b/>
          <w:lang w:val="en-AU"/>
        </w:rPr>
        <w:t>Allocations</w:t>
      </w:r>
      <w:proofErr w:type="gramEnd"/>
      <w:r w:rsidRPr="008A2423">
        <w:rPr>
          <w:rFonts w:ascii="Times New Roman" w:hAnsi="Times New Roman" w:cs="Times New Roman"/>
          <w:b/>
          <w:lang w:val="en-AU"/>
        </w:rPr>
        <w:br/>
      </w:r>
      <w:r w:rsidRPr="008A2423">
        <w:rPr>
          <w:rFonts w:ascii="Times New Roman" w:hAnsi="Times New Roman" w:cs="Times New Roman"/>
          <w:bCs/>
        </w:rPr>
        <w:t xml:space="preserve">(See No. </w:t>
      </w:r>
      <w:r w:rsidRPr="008A2423">
        <w:rPr>
          <w:rFonts w:ascii="Times New Roman" w:hAnsi="Times New Roman" w:cs="Times New Roman"/>
          <w:b/>
        </w:rPr>
        <w:t>2.1</w:t>
      </w:r>
      <w:r w:rsidRPr="008A2423">
        <w:rPr>
          <w:rFonts w:ascii="Times New Roman" w:hAnsi="Times New Roman" w:cs="Times New Roman"/>
          <w:bCs/>
        </w:rPr>
        <w:t>)</w:t>
      </w:r>
      <w:r w:rsidRPr="008A2423">
        <w:rPr>
          <w:rFonts w:ascii="Times New Roman" w:hAnsi="Times New Roman" w:cs="Times New Roman"/>
          <w:bCs/>
        </w:rPr>
        <w:br/>
      </w:r>
    </w:p>
    <w:p w14:paraId="39DDEBF7" w14:textId="68CF9124" w:rsidR="008A2423" w:rsidRPr="008A2423" w:rsidRDefault="008A2423" w:rsidP="008A2423">
      <w:pPr>
        <w:tabs>
          <w:tab w:val="left" w:pos="1872"/>
        </w:tabs>
        <w:rPr>
          <w:rFonts w:ascii="Times New Roman" w:hAnsi="Times New Roman" w:cs="Times New Roman"/>
        </w:rPr>
      </w:pPr>
      <w:r w:rsidRPr="008A2423">
        <w:rPr>
          <w:rFonts w:ascii="Times New Roman" w:hAnsi="Times New Roman" w:cs="Times New Roman"/>
          <w:b/>
        </w:rPr>
        <w:t>MOD</w:t>
      </w:r>
      <w:r w:rsidRPr="008A2423">
        <w:rPr>
          <w:rFonts w:ascii="Times New Roman" w:hAnsi="Times New Roman" w:cs="Times New Roman"/>
        </w:rPr>
        <w:tab/>
      </w:r>
      <w:r w:rsidRPr="008A2423">
        <w:rPr>
          <w:rFonts w:ascii="Times New Roman" w:hAnsi="Times New Roman" w:cs="Times New Roman"/>
          <w:b/>
        </w:rPr>
        <w:t>USA/1.1</w:t>
      </w:r>
      <w:r>
        <w:rPr>
          <w:rFonts w:ascii="Times New Roman" w:hAnsi="Times New Roman" w:cs="Times New Roman"/>
          <w:b/>
        </w:rPr>
        <w:t>3</w:t>
      </w:r>
      <w:r w:rsidRPr="008A2423">
        <w:rPr>
          <w:rFonts w:ascii="Times New Roman" w:hAnsi="Times New Roman" w:cs="Times New Roman"/>
          <w:b/>
        </w:rPr>
        <w:t>/1</w:t>
      </w:r>
    </w:p>
    <w:p w14:paraId="01625A00" w14:textId="77777777" w:rsidR="00CD1F09" w:rsidRDefault="00CD1F09">
      <w:pPr>
        <w:widowControl w:val="0"/>
        <w:autoSpaceDE w:val="0"/>
        <w:autoSpaceDN w:val="0"/>
        <w:adjustRightInd w:val="0"/>
        <w:spacing w:line="319" w:lineRule="exact"/>
        <w:rPr>
          <w:rFonts w:ascii="Times New Roman" w:eastAsia="Times New Roman" w:hAnsi="Times New Roman" w:cs="Times New Roman"/>
        </w:rPr>
      </w:pP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8A2423" w:rsidRPr="002B657C" w14:paraId="1F7F7898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bottom w:val="single" w:sz="4" w:space="0" w:color="auto"/>
            </w:tcBorders>
          </w:tcPr>
          <w:p w14:paraId="18F58F19" w14:textId="77777777" w:rsidR="008A2423" w:rsidRPr="002B657C" w:rsidRDefault="008A2423" w:rsidP="003C71CD">
            <w:pPr>
              <w:pStyle w:val="Tabletitle"/>
            </w:pPr>
            <w:r w:rsidRPr="00586C75">
              <w:t>34.2-40 GHz</w:t>
            </w:r>
          </w:p>
        </w:tc>
      </w:tr>
      <w:tr w:rsidR="008A2423" w:rsidRPr="002B657C" w14:paraId="1963ED62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0FC5" w14:textId="77777777" w:rsidR="008A2423" w:rsidRPr="002B657C" w:rsidRDefault="008A2423" w:rsidP="003C71CD">
            <w:pPr>
              <w:pStyle w:val="Tablehead"/>
            </w:pPr>
            <w:r w:rsidRPr="002B657C">
              <w:t>Allocation to services</w:t>
            </w:r>
          </w:p>
        </w:tc>
      </w:tr>
      <w:tr w:rsidR="008A2423" w:rsidRPr="002B657C" w14:paraId="1AF61AA6" w14:textId="77777777" w:rsidTr="008A2423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9682F9" w14:textId="77777777" w:rsidR="008A2423" w:rsidRPr="002B657C" w:rsidRDefault="008A2423" w:rsidP="003C71CD">
            <w:pPr>
              <w:pStyle w:val="Tablehead"/>
            </w:pPr>
            <w:r w:rsidRPr="002B657C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E2B510B" w14:textId="77777777" w:rsidR="008A2423" w:rsidRPr="002B657C" w:rsidRDefault="008A2423" w:rsidP="003C71CD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ED0CA85" w14:textId="77777777" w:rsidR="008A2423" w:rsidRPr="002B657C" w:rsidRDefault="008A2423" w:rsidP="003C71CD">
            <w:pPr>
              <w:pStyle w:val="Tablehead"/>
            </w:pPr>
            <w:r w:rsidRPr="002B657C">
              <w:t>Region 3</w:t>
            </w:r>
          </w:p>
        </w:tc>
      </w:tr>
      <w:tr w:rsidR="008A2423" w:rsidRPr="002B657C" w14:paraId="02D4B4E0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FABF7" w14:textId="7777777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rStyle w:val="Tablefreq"/>
              </w:rPr>
              <w:t>37-37.5</w:t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>FIXED</w:t>
            </w:r>
          </w:p>
          <w:p w14:paraId="261509C2" w14:textId="091616D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>MOBILE except aeronautical mobile</w:t>
            </w:r>
            <w:r>
              <w:rPr>
                <w:color w:val="000000"/>
              </w:rPr>
              <w:t xml:space="preserve">  </w:t>
            </w:r>
            <w:ins w:id="31" w:author="USA" w:date="2018-02-19T13:18:00Z">
              <w:r>
                <w:rPr>
                  <w:color w:val="000000"/>
                  <w:lang w:val="fr-CH"/>
                </w:rPr>
                <w:t>ADD 5.IMT</w:t>
              </w:r>
            </w:ins>
            <w:r>
              <w:rPr>
                <w:color w:val="000000"/>
              </w:rPr>
              <w:t xml:space="preserve"> </w:t>
            </w:r>
          </w:p>
          <w:p w14:paraId="102427F4" w14:textId="7777777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 xml:space="preserve">SPACE RESEARCH (space-to-Earth) </w:t>
            </w:r>
          </w:p>
          <w:p w14:paraId="7F6939A0" w14:textId="561D7243" w:rsidR="008A2423" w:rsidRPr="002B657C" w:rsidRDefault="008A2423" w:rsidP="008A2423">
            <w:pPr>
              <w:pStyle w:val="Tablehead"/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rStyle w:val="Artref"/>
                <w:color w:val="000000"/>
              </w:rPr>
              <w:t>5.547</w:t>
            </w:r>
          </w:p>
        </w:tc>
      </w:tr>
      <w:tr w:rsidR="008A2423" w:rsidRPr="002B657C" w14:paraId="0BCEFFB5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6DB1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F5119C">
              <w:rPr>
                <w:rStyle w:val="Tablefreq"/>
              </w:rPr>
              <w:t>37.5-38</w:t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8A2423">
              <w:rPr>
                <w:color w:val="000000"/>
              </w:rPr>
              <w:t>FIXED</w:t>
            </w:r>
          </w:p>
          <w:p w14:paraId="3960D5D9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FIXED-SATELLITE (space-to-Earth)</w:t>
            </w:r>
          </w:p>
          <w:p w14:paraId="52F8C8A9" w14:textId="273E73A5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MOBILE except aeronautical mobile</w:t>
            </w:r>
            <w:ins w:id="32" w:author="USA" w:date="2018-02-19T13:18:00Z">
              <w:r>
                <w:rPr>
                  <w:color w:val="000000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</w:t>
              </w:r>
            </w:ins>
            <w:ins w:id="33" w:author="USA" w:date="2018-02-19T13:23:00Z">
              <w:r>
                <w:rPr>
                  <w:color w:val="000000"/>
                  <w:lang w:val="fr-CH"/>
                </w:rPr>
                <w:t>T</w:t>
              </w:r>
            </w:ins>
          </w:p>
          <w:p w14:paraId="2D36EBA3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SPACE RESEARCH (space-to-Earth)</w:t>
            </w:r>
          </w:p>
          <w:p w14:paraId="2EFAA9CD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 xml:space="preserve">Earth exploration-satellite (space-to-Earth) </w:t>
            </w:r>
          </w:p>
          <w:p w14:paraId="42E950D6" w14:textId="5B049450" w:rsidR="008A2423" w:rsidRPr="008A2423" w:rsidRDefault="008A2423" w:rsidP="008A2423">
            <w:pPr>
              <w:keepNext/>
              <w:rPr>
                <w:sz w:val="20"/>
                <w:szCs w:val="20"/>
              </w:rPr>
            </w:pP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  <w:tr w:rsidR="008A2423" w:rsidRPr="002B657C" w14:paraId="37EF92BA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C907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38-39.5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3D18FB1E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FIXED-SATELLITE (space-to-Earth)</w:t>
            </w:r>
          </w:p>
          <w:p w14:paraId="02668532" w14:textId="68D7FEEA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  <w:ins w:id="34" w:author="USA" w:date="2018-02-19T13:18:00Z">
              <w:r>
                <w:rPr>
                  <w:color w:val="000000"/>
                  <w:lang w:val="en-AU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</w:t>
              </w:r>
            </w:ins>
            <w:ins w:id="35" w:author="USA" w:date="2018-02-19T13:23:00Z">
              <w:r>
                <w:rPr>
                  <w:color w:val="000000"/>
                  <w:lang w:val="fr-CH"/>
                </w:rPr>
                <w:t>T</w:t>
              </w:r>
            </w:ins>
          </w:p>
          <w:p w14:paraId="321073BB" w14:textId="77777777" w:rsidR="008A2423" w:rsidRPr="008A2589" w:rsidRDefault="008A2423" w:rsidP="008A2423">
            <w:pPr>
              <w:pStyle w:val="TableTextS5"/>
              <w:rPr>
                <w:color w:val="000000"/>
                <w:lang w:val="en-US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  <w:r w:rsidRPr="008A2589">
              <w:rPr>
                <w:color w:val="000000"/>
                <w:lang w:val="en-US"/>
              </w:rPr>
              <w:t xml:space="preserve"> </w:t>
            </w:r>
          </w:p>
          <w:p w14:paraId="3D3F1403" w14:textId="27B7E810" w:rsidR="008A2423" w:rsidRPr="008A2423" w:rsidRDefault="008A2423" w:rsidP="008A2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  <w:tr w:rsidR="008A2423" w:rsidRPr="002B657C" w14:paraId="42488498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382B3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39.5-40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4E89F1CE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1D0E5184" w14:textId="62FFFE72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  <w:ins w:id="36" w:author="USA" w:date="2018-02-19T13:18:00Z">
              <w:r>
                <w:rPr>
                  <w:color w:val="000000"/>
                  <w:lang w:val="en-AU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5.IMT</w:t>
              </w:r>
            </w:ins>
          </w:p>
          <w:p w14:paraId="4959FB16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1C02556F" w14:textId="77777777" w:rsidR="008A2423" w:rsidRPr="008A2423" w:rsidRDefault="008A2423" w:rsidP="008A2423">
            <w:pPr>
              <w:pStyle w:val="TableTextS5"/>
              <w:rPr>
                <w:color w:val="000000"/>
                <w:lang w:val="en-US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 w:rsidRPr="008A2423">
              <w:rPr>
                <w:color w:val="000000"/>
                <w:lang w:val="en-AU"/>
              </w:rPr>
              <w:t>Earth exploration-satellite (space-to-Earth)</w:t>
            </w:r>
            <w:r w:rsidRPr="008A2423">
              <w:rPr>
                <w:color w:val="000000"/>
                <w:lang w:val="en-US"/>
              </w:rPr>
              <w:t xml:space="preserve"> </w:t>
            </w:r>
          </w:p>
          <w:p w14:paraId="06DC08C1" w14:textId="554E85A1" w:rsidR="008A2423" w:rsidRPr="00D518E2" w:rsidRDefault="008A2423" w:rsidP="008A2423"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</w:tbl>
    <w:p w14:paraId="7E9E4622" w14:textId="77777777" w:rsidR="008A2423" w:rsidRDefault="008A2423">
      <w:pPr>
        <w:widowControl w:val="0"/>
        <w:autoSpaceDE w:val="0"/>
        <w:autoSpaceDN w:val="0"/>
        <w:adjustRightInd w:val="0"/>
        <w:spacing w:line="319" w:lineRule="exact"/>
        <w:rPr>
          <w:rFonts w:ascii="Times New Roman" w:eastAsia="Times New Roman" w:hAnsi="Times New Roman" w:cs="Times New Roman"/>
        </w:rPr>
      </w:pP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8A2423" w:rsidRPr="002B657C" w14:paraId="0E992769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BB397D" w14:textId="77777777" w:rsidR="008A2423" w:rsidRPr="002B657C" w:rsidRDefault="008A2423" w:rsidP="003C71CD">
            <w:pPr>
              <w:pStyle w:val="Tabletitle"/>
            </w:pPr>
            <w:r w:rsidRPr="001B1CC0">
              <w:t>40-47.5 GHz</w:t>
            </w:r>
          </w:p>
        </w:tc>
      </w:tr>
      <w:tr w:rsidR="008A2423" w:rsidRPr="002B657C" w14:paraId="4FDAC1F7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A70F" w14:textId="77777777" w:rsidR="008A2423" w:rsidRPr="002B657C" w:rsidRDefault="008A2423" w:rsidP="003C71CD">
            <w:pPr>
              <w:pStyle w:val="Tablehead"/>
            </w:pPr>
            <w:r w:rsidRPr="002B657C">
              <w:t>Allocation to services</w:t>
            </w:r>
          </w:p>
        </w:tc>
      </w:tr>
      <w:tr w:rsidR="008A2423" w:rsidRPr="002B657C" w14:paraId="27AE40AD" w14:textId="77777777" w:rsidTr="003C71CD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0091" w14:textId="77777777" w:rsidR="008A2423" w:rsidRPr="002B657C" w:rsidRDefault="008A2423" w:rsidP="003C71CD">
            <w:pPr>
              <w:pStyle w:val="Tablehead"/>
            </w:pPr>
            <w:r w:rsidRPr="002B657C"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7A5E" w14:textId="77777777" w:rsidR="008A2423" w:rsidRPr="002B657C" w:rsidRDefault="008A2423" w:rsidP="003C71CD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2AC3" w14:textId="77777777" w:rsidR="008A2423" w:rsidRPr="002B657C" w:rsidRDefault="008A2423" w:rsidP="003C71CD">
            <w:pPr>
              <w:pStyle w:val="Tablehead"/>
            </w:pPr>
            <w:r w:rsidRPr="002B657C">
              <w:t>Region 3</w:t>
            </w:r>
          </w:p>
        </w:tc>
      </w:tr>
      <w:tr w:rsidR="008A2423" w14:paraId="020193E1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EB69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40-40.5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(Earth-to-space)</w:t>
            </w:r>
          </w:p>
          <w:p w14:paraId="429B0EAF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518F2CDC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  <w:lang w:val="en-AU"/>
              </w:rPr>
              <w:t>5.516B</w:t>
            </w:r>
          </w:p>
          <w:p w14:paraId="7CB8D33A" w14:textId="620E41F6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MOBILE </w:t>
            </w:r>
            <w:ins w:id="37" w:author="USA" w:date="2018-02-19T13:21:00Z">
              <w:r>
                <w:rPr>
                  <w:color w:val="000000"/>
                  <w:lang w:val="en-AU"/>
                </w:rPr>
                <w:t>ADD 5.IMT</w:t>
              </w:r>
            </w:ins>
          </w:p>
          <w:p w14:paraId="598C5A12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78684412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(Earth-to-space)</w:t>
            </w:r>
          </w:p>
          <w:p w14:paraId="53085715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</w:p>
        </w:tc>
      </w:tr>
      <w:tr w:rsidR="008A2423" w14:paraId="4727FCFE" w14:textId="77777777" w:rsidTr="003C71CD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CAA6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477506B7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6F8F851A" w14:textId="77777777" w:rsidR="008A2423" w:rsidRDefault="008A2423" w:rsidP="003C71CD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 xml:space="preserve">FIXED-SATELLITE </w:t>
            </w:r>
            <w:r>
              <w:rPr>
                <w:color w:val="000000"/>
              </w:rPr>
              <w:br/>
              <w:t>(space-to-Earth)</w:t>
            </w:r>
          </w:p>
          <w:p w14:paraId="6FF2227D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372212EA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313C7E70" w14:textId="1DD3E58F" w:rsidR="008A2423" w:rsidRPr="005B494F" w:rsidRDefault="008A2423" w:rsidP="003C71CD">
            <w:pPr>
              <w:pStyle w:val="Tabletext"/>
            </w:pPr>
            <w:del w:id="38" w:author="USA" w:date="2018-02-19T13:23:00Z">
              <w:r w:rsidRPr="005B494F" w:rsidDel="008A2423">
                <w:delText>Mobile</w:delText>
              </w:r>
              <w:r w:rsidDel="008A2423">
                <w:delText xml:space="preserve">  </w:delText>
              </w:r>
            </w:del>
            <w:ins w:id="39" w:author="USA" w:date="2018-02-19T13:23:00Z">
              <w:r>
                <w:t xml:space="preserve">MOBILE </w:t>
              </w:r>
            </w:ins>
            <w:ins w:id="40" w:author="USA" w:date="2018-02-19T13:21:00Z">
              <w:r>
                <w:t>ADD 5.IMT</w:t>
              </w:r>
            </w:ins>
          </w:p>
          <w:p w14:paraId="78CB69F2" w14:textId="77777777" w:rsidR="008A2423" w:rsidRPr="005B494F" w:rsidRDefault="008A2423" w:rsidP="003C71CD">
            <w:pPr>
              <w:pStyle w:val="Tabletext"/>
            </w:pPr>
          </w:p>
          <w:p w14:paraId="2EAC7242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25DF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55C191F6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7E095BD0" w14:textId="77777777" w:rsidR="008A2423" w:rsidRPr="005B494F" w:rsidRDefault="008A2423" w:rsidP="003C71CD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 xml:space="preserve">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48142569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47EC07E2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44F741AB" w14:textId="501014AB" w:rsidR="008A2423" w:rsidRPr="005B494F" w:rsidRDefault="008A2423" w:rsidP="003C71CD">
            <w:pPr>
              <w:pStyle w:val="Tabletext"/>
            </w:pPr>
            <w:del w:id="41" w:author="USA" w:date="2018-02-19T13:23:00Z">
              <w:r w:rsidRPr="005B494F" w:rsidDel="008A2423">
                <w:delText>Mobile</w:delText>
              </w:r>
            </w:del>
            <w:ins w:id="42" w:author="USA" w:date="2018-02-19T13:23:00Z">
              <w:r>
                <w:t xml:space="preserve"> MOBILE</w:t>
              </w:r>
            </w:ins>
            <w:r>
              <w:t xml:space="preserve"> </w:t>
            </w:r>
            <w:ins w:id="43" w:author="USA" w:date="2018-02-19T13:21:00Z">
              <w:r>
                <w:t>ADD 5.IMT</w:t>
              </w:r>
            </w:ins>
          </w:p>
          <w:p w14:paraId="5C9F0B6B" w14:textId="77777777" w:rsidR="008A2423" w:rsidRDefault="008A2423" w:rsidP="003C71CD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Mobile-satellite (space-to-Earth)</w:t>
            </w:r>
          </w:p>
          <w:p w14:paraId="5C8600F4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7EDD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68129F2D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2D7178B6" w14:textId="77777777" w:rsidR="008A2423" w:rsidRPr="005B494F" w:rsidRDefault="008A2423" w:rsidP="003C71CD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>(space-to-Earth)</w:t>
            </w:r>
          </w:p>
          <w:p w14:paraId="75309F27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65568E7B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44A4F381" w14:textId="483657FE" w:rsidR="008A2423" w:rsidRPr="005B494F" w:rsidRDefault="008A2423" w:rsidP="003C71CD">
            <w:pPr>
              <w:pStyle w:val="Tabletext"/>
            </w:pPr>
            <w:del w:id="44" w:author="USA" w:date="2018-02-19T13:23:00Z">
              <w:r w:rsidRPr="005B494F" w:rsidDel="008A2423">
                <w:delText>Mobile</w:delText>
              </w:r>
              <w:r w:rsidDel="008A2423">
                <w:delText xml:space="preserve"> </w:delText>
              </w:r>
            </w:del>
            <w:ins w:id="45" w:author="USA" w:date="2018-02-19T13:23:00Z">
              <w:r>
                <w:t xml:space="preserve">MOBILE </w:t>
              </w:r>
            </w:ins>
            <w:ins w:id="46" w:author="USA" w:date="2018-02-19T13:22:00Z">
              <w:r>
                <w:t>ADD 5.IMT</w:t>
              </w:r>
            </w:ins>
          </w:p>
          <w:p w14:paraId="071E6825" w14:textId="77777777" w:rsidR="008A2423" w:rsidRPr="005B494F" w:rsidRDefault="008A2423" w:rsidP="003C71CD">
            <w:pPr>
              <w:pStyle w:val="Tabletext"/>
            </w:pPr>
          </w:p>
          <w:p w14:paraId="348E0379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</w:tr>
      <w:tr w:rsidR="008A2423" w14:paraId="50816BCB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736A" w14:textId="77777777" w:rsidR="008A2423" w:rsidRPr="005B494F" w:rsidRDefault="008A2423" w:rsidP="003C71CD">
            <w:pPr>
              <w:pStyle w:val="Tabletext"/>
              <w:tabs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left" w:pos="2987"/>
              </w:tabs>
            </w:pPr>
            <w:r w:rsidRPr="00D518E2">
              <w:rPr>
                <w:rStyle w:val="Tablefreq"/>
              </w:rPr>
              <w:t>41-42.5</w:t>
            </w:r>
            <w:r w:rsidRPr="005B494F">
              <w:tab/>
            </w:r>
            <w:r>
              <w:t>FIXED</w:t>
            </w:r>
          </w:p>
          <w:p w14:paraId="72558CDC" w14:textId="77777777" w:rsidR="008A2423" w:rsidRPr="005B494F" w:rsidRDefault="008A2423" w:rsidP="003C71CD">
            <w:pPr>
              <w:pStyle w:val="TableTextS5"/>
            </w:pPr>
            <w:r>
              <w:tab/>
            </w:r>
            <w:r>
              <w:tab/>
            </w:r>
            <w:r>
              <w:tab/>
            </w:r>
            <w:r w:rsidRPr="005B494F">
              <w:tab/>
            </w:r>
            <w:r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5709CE94" w14:textId="77777777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</w:t>
            </w:r>
          </w:p>
          <w:p w14:paraId="2E46EAF1" w14:textId="77777777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BROADCASTING-SATELLITE</w:t>
            </w:r>
          </w:p>
          <w:p w14:paraId="71AFFDF5" w14:textId="1FB2FC60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del w:id="47" w:author="USA" w:date="2018-02-19T13:23:00Z">
              <w:r w:rsidRPr="005B494F" w:rsidDel="008A2423">
                <w:delText>Mobile</w:delText>
              </w:r>
              <w:r w:rsidDel="008A2423">
                <w:delText xml:space="preserve"> </w:delText>
              </w:r>
            </w:del>
            <w:ins w:id="48" w:author="USA" w:date="2018-02-19T13:23:00Z">
              <w:r>
                <w:t xml:space="preserve"> MOBILE </w:t>
              </w:r>
            </w:ins>
            <w:ins w:id="49" w:author="USA" w:date="2018-02-19T13:22:00Z">
              <w:r>
                <w:t>ADD 5.IMT</w:t>
              </w:r>
            </w:ins>
          </w:p>
          <w:p w14:paraId="07AE9B1D" w14:textId="77777777" w:rsidR="008A2423" w:rsidRDefault="008A2423" w:rsidP="003C71CD">
            <w:pPr>
              <w:pStyle w:val="TableTextS5"/>
              <w:rPr>
                <w:rStyle w:val="Artref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 xml:space="preserve">5.547 </w:t>
            </w:r>
            <w:r>
              <w:rPr>
                <w:color w:val="000000"/>
              </w:rPr>
              <w:t xml:space="preserve"> </w:t>
            </w:r>
            <w:r>
              <w:rPr>
                <w:rStyle w:val="Artref"/>
                <w:color w:val="000000"/>
              </w:rPr>
              <w:t>5.551F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5.551H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5.551I</w:t>
            </w:r>
          </w:p>
        </w:tc>
      </w:tr>
      <w:tr w:rsidR="008A2423" w:rsidRPr="0017767F" w14:paraId="011E9525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136CC" w14:textId="77777777" w:rsidR="008A2423" w:rsidRPr="0017767F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17767F">
              <w:rPr>
                <w:rStyle w:val="Tablefreq"/>
              </w:rPr>
              <w:t>42.5-43.5</w:t>
            </w:r>
            <w:r w:rsidRPr="0017767F">
              <w:rPr>
                <w:color w:val="000000"/>
                <w:lang w:val="en-AU"/>
              </w:rPr>
              <w:tab/>
              <w:t>FIXED</w:t>
            </w:r>
          </w:p>
          <w:p w14:paraId="7F6FE0BC" w14:textId="77777777" w:rsidR="008A2423" w:rsidRPr="0017767F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  <w:t xml:space="preserve">FIXED-SATELLITE (Earth-to-space)  </w:t>
            </w:r>
            <w:r w:rsidRPr="0017767F">
              <w:rPr>
                <w:rStyle w:val="Artref"/>
                <w:color w:val="000000"/>
                <w:lang w:val="en-AU"/>
              </w:rPr>
              <w:t>5.552</w:t>
            </w:r>
          </w:p>
          <w:p w14:paraId="020D8815" w14:textId="7D6CC856" w:rsidR="008A2423" w:rsidRPr="0017767F" w:rsidRDefault="008A2423" w:rsidP="003C71CD">
            <w:pPr>
              <w:pStyle w:val="TableTextS5"/>
              <w:rPr>
                <w:color w:val="000000"/>
                <w:lang w:val="fr-FR"/>
              </w:rPr>
            </w:pP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fr-CH"/>
              </w:rPr>
              <w:t xml:space="preserve">MOBILE </w:t>
            </w:r>
            <w:proofErr w:type="spellStart"/>
            <w:r w:rsidRPr="0017767F">
              <w:rPr>
                <w:color w:val="000000"/>
                <w:lang w:val="fr-CH"/>
              </w:rPr>
              <w:t>except</w:t>
            </w:r>
            <w:proofErr w:type="spellEnd"/>
            <w:r w:rsidRPr="0017767F">
              <w:rPr>
                <w:color w:val="000000"/>
                <w:lang w:val="fr-CH"/>
              </w:rPr>
              <w:t xml:space="preserve"> </w:t>
            </w:r>
            <w:proofErr w:type="spellStart"/>
            <w:r w:rsidRPr="0017767F">
              <w:rPr>
                <w:color w:val="000000"/>
                <w:lang w:val="fr-CH"/>
              </w:rPr>
              <w:t>aeronautical</w:t>
            </w:r>
            <w:proofErr w:type="spellEnd"/>
            <w:r w:rsidRPr="0017767F">
              <w:rPr>
                <w:color w:val="000000"/>
                <w:lang w:val="fr-CH"/>
              </w:rPr>
              <w:t xml:space="preserve"> mobile </w:t>
            </w:r>
            <w:ins w:id="50" w:author="USA" w:date="2018-02-19T13:22:00Z">
              <w:r w:rsidRPr="0017767F">
                <w:rPr>
                  <w:color w:val="000000"/>
                  <w:lang w:val="fr-CH"/>
                </w:rPr>
                <w:t>ADD 5.IMT</w:t>
              </w:r>
            </w:ins>
          </w:p>
          <w:p w14:paraId="5C2A43CD" w14:textId="77777777" w:rsidR="008A2423" w:rsidRPr="0017767F" w:rsidRDefault="008A2423" w:rsidP="003C71CD">
            <w:pPr>
              <w:pStyle w:val="TableTextS5"/>
              <w:rPr>
                <w:color w:val="000000"/>
                <w:lang w:val="fr-CH"/>
              </w:rPr>
            </w:pP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  <w:t>RADIO ASTRONOMY</w:t>
            </w:r>
          </w:p>
          <w:p w14:paraId="5C77F5D3" w14:textId="77777777" w:rsidR="008A2423" w:rsidRPr="0017767F" w:rsidRDefault="008A2423" w:rsidP="003C71CD">
            <w:pPr>
              <w:pStyle w:val="TableTextS5"/>
              <w:rPr>
                <w:color w:val="000000"/>
                <w:sz w:val="24"/>
                <w:szCs w:val="24"/>
                <w:lang w:val="en-AU"/>
              </w:rPr>
            </w:pP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rStyle w:val="Artref"/>
                <w:color w:val="000000"/>
              </w:rPr>
              <w:t>5.149</w:t>
            </w:r>
            <w:r w:rsidRPr="0017767F">
              <w:rPr>
                <w:color w:val="000000"/>
              </w:rPr>
              <w:t xml:space="preserve">  </w:t>
            </w:r>
            <w:r w:rsidRPr="0017767F">
              <w:rPr>
                <w:rStyle w:val="Artref"/>
                <w:color w:val="000000"/>
              </w:rPr>
              <w:t>5.547</w:t>
            </w:r>
          </w:p>
        </w:tc>
      </w:tr>
    </w:tbl>
    <w:p w14:paraId="1206CB8A" w14:textId="77777777" w:rsidR="008A2423" w:rsidRPr="0017767F" w:rsidRDefault="008A2423">
      <w:pPr>
        <w:widowControl w:val="0"/>
        <w:autoSpaceDE w:val="0"/>
        <w:autoSpaceDN w:val="0"/>
        <w:adjustRightInd w:val="0"/>
        <w:spacing w:line="319" w:lineRule="exact"/>
        <w:rPr>
          <w:ins w:id="51" w:author="USA" w:date="2018-02-19T14:09:00Z"/>
          <w:rFonts w:ascii="Times New Roman" w:eastAsia="Times New Roman" w:hAnsi="Times New Roman" w:cs="Times New Roman"/>
        </w:rPr>
      </w:pPr>
    </w:p>
    <w:p w14:paraId="132526A8" w14:textId="1B3F8A71" w:rsidR="00CD1F09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  <w:color w:val="000000"/>
        </w:rPr>
        <w:t xml:space="preserve">Reasons:  </w:t>
      </w:r>
      <w:r w:rsidRPr="009B2EC2">
        <w:rPr>
          <w:rStyle w:val="Artdef"/>
          <w:rFonts w:cs="Times New Roman"/>
          <w:b w:val="0"/>
          <w:color w:val="000000"/>
        </w:rPr>
        <w:t xml:space="preserve">As studies show sharing with other services operating in 37-43.5 GHz is feasible, </w:t>
      </w:r>
      <w:r>
        <w:rPr>
          <w:rStyle w:val="Artdef"/>
          <w:rFonts w:cs="Times New Roman"/>
          <w:b w:val="0"/>
          <w:color w:val="000000"/>
        </w:rPr>
        <w:t>t</w:t>
      </w:r>
      <w:r w:rsidR="0017767F" w:rsidRPr="003C71CD">
        <w:rPr>
          <w:rStyle w:val="Artdef"/>
          <w:rFonts w:cs="Times New Roman"/>
          <w:b w:val="0"/>
          <w:color w:val="000000"/>
        </w:rPr>
        <w:t>he</w:t>
      </w:r>
      <w:r>
        <w:rPr>
          <w:rStyle w:val="Artdef"/>
          <w:rFonts w:cs="Times New Roman"/>
          <w:b w:val="0"/>
          <w:color w:val="000000"/>
        </w:rPr>
        <w:t>se</w:t>
      </w:r>
      <w:r w:rsidR="0017767F" w:rsidRPr="003C71CD">
        <w:rPr>
          <w:rStyle w:val="Artdef"/>
          <w:rFonts w:cs="Times New Roman"/>
          <w:b w:val="0"/>
          <w:color w:val="000000"/>
        </w:rPr>
        <w:t xml:space="preserve"> modifications provide an identification for IMT in the frequency range 37 to 43.5 GHz</w:t>
      </w:r>
      <w:r>
        <w:rPr>
          <w:rStyle w:val="Artdef"/>
          <w:rFonts w:cs="Times New Roman"/>
          <w:b w:val="0"/>
          <w:color w:val="000000"/>
        </w:rPr>
        <w:t xml:space="preserve"> and the Mobile Service is upgraded from a secondary allocation to a co-primary allocation in 40.5-42.5 GHz.  This facilitates h</w:t>
      </w:r>
      <w:r w:rsidR="0017767F" w:rsidRPr="003C71CD">
        <w:rPr>
          <w:rStyle w:val="Artdef"/>
          <w:rFonts w:cs="Times New Roman"/>
          <w:b w:val="0"/>
          <w:color w:val="000000"/>
        </w:rPr>
        <w:t>armonized worldwide bands for IMT</w:t>
      </w:r>
      <w:r>
        <w:rPr>
          <w:rStyle w:val="Artdef"/>
          <w:rFonts w:cs="Times New Roman"/>
          <w:b w:val="0"/>
          <w:color w:val="000000"/>
        </w:rPr>
        <w:t>, which</w:t>
      </w:r>
      <w:r w:rsidR="0017767F" w:rsidRPr="003C71CD">
        <w:rPr>
          <w:rStyle w:val="Artdef"/>
          <w:rFonts w:cs="Times New Roman"/>
          <w:b w:val="0"/>
          <w:color w:val="000000"/>
        </w:rPr>
        <w:t xml:space="preserve"> </w:t>
      </w:r>
      <w:r>
        <w:rPr>
          <w:rStyle w:val="Artdef"/>
          <w:rFonts w:cs="Times New Roman"/>
          <w:b w:val="0"/>
          <w:color w:val="000000"/>
        </w:rPr>
        <w:t xml:space="preserve">are highly desirable in order to achieve </w:t>
      </w:r>
      <w:r w:rsidR="0017767F" w:rsidRPr="003C71CD">
        <w:rPr>
          <w:rStyle w:val="Artdef"/>
          <w:rFonts w:cs="Times New Roman"/>
          <w:b w:val="0"/>
          <w:color w:val="000000"/>
        </w:rPr>
        <w:t>global roaming and the</w:t>
      </w:r>
      <w:r>
        <w:rPr>
          <w:rStyle w:val="Artdef"/>
          <w:rFonts w:cs="Times New Roman"/>
          <w:b w:val="0"/>
          <w:color w:val="000000"/>
        </w:rPr>
        <w:t xml:space="preserve"> benefits of economies of scale.  </w:t>
      </w:r>
    </w:p>
    <w:p w14:paraId="3D434955" w14:textId="77777777" w:rsidR="003C71CD" w:rsidRPr="003C71CD" w:rsidRDefault="003C71CD" w:rsidP="0017767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30B8E09" w14:textId="5477F9B9" w:rsidR="003C71CD" w:rsidRPr="003C71CD" w:rsidRDefault="003C71CD" w:rsidP="009B2EC2">
      <w:pPr>
        <w:tabs>
          <w:tab w:val="left" w:pos="2268"/>
          <w:tab w:val="left" w:pos="5103"/>
          <w:tab w:val="left" w:pos="5954"/>
          <w:tab w:val="left" w:pos="8789"/>
        </w:tabs>
        <w:rPr>
          <w:rFonts w:ascii="Times New Roman" w:hAnsi="Times New Roman" w:cs="Times New Roman"/>
          <w:bCs/>
          <w:lang w:val="en-GB"/>
        </w:rPr>
      </w:pPr>
      <w:r w:rsidRPr="003C71CD">
        <w:rPr>
          <w:rFonts w:ascii="Times New Roman" w:hAnsi="Times New Roman" w:cs="Times New Roman"/>
          <w:b/>
          <w:bCs/>
          <w:lang w:val="en-GB"/>
        </w:rPr>
        <w:t>ADD       USA/1.13/2</w:t>
      </w:r>
      <w:r w:rsidRPr="003C71CD">
        <w:rPr>
          <w:rFonts w:ascii="Times New Roman" w:hAnsi="Times New Roman" w:cs="Times New Roman"/>
          <w:bCs/>
          <w:lang w:val="en-GB"/>
        </w:rPr>
        <w:t xml:space="preserve">    </w:t>
      </w:r>
    </w:p>
    <w:p w14:paraId="0B8D33DE" w14:textId="3BF9A69F" w:rsidR="003C71CD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</w:rPr>
        <w:t xml:space="preserve">5.IMT  </w:t>
      </w:r>
      <w:r w:rsidR="0025727F">
        <w:rPr>
          <w:rFonts w:ascii="Times New Roman" w:hAnsi="Times New Roman" w:cs="Times New Roman"/>
        </w:rPr>
        <w:t xml:space="preserve">The </w:t>
      </w:r>
      <w:r w:rsidR="003C71CD" w:rsidRPr="003C71CD">
        <w:rPr>
          <w:rFonts w:ascii="Times New Roman" w:hAnsi="Times New Roman" w:cs="Times New Roman"/>
        </w:rPr>
        <w:t>37-43.5 GHz</w:t>
      </w:r>
      <w:r w:rsidR="0025727F">
        <w:rPr>
          <w:rFonts w:ascii="Times New Roman" w:hAnsi="Times New Roman" w:cs="Times New Roman"/>
        </w:rPr>
        <w:t xml:space="preserve"> frequency range</w:t>
      </w:r>
      <w:r w:rsidR="003C71CD" w:rsidRPr="003C71CD">
        <w:rPr>
          <w:rFonts w:ascii="Times New Roman" w:hAnsi="Times New Roman" w:cs="Times New Roman"/>
        </w:rPr>
        <w:t xml:space="preserve"> is identified for use by administrations wishing to implement International Mobile Telecommunications (IM</w:t>
      </w:r>
      <w:r>
        <w:rPr>
          <w:rFonts w:ascii="Times New Roman" w:hAnsi="Times New Roman" w:cs="Times New Roman"/>
        </w:rPr>
        <w:t xml:space="preserve">T).  </w:t>
      </w:r>
      <w:r w:rsidR="003C71CD" w:rsidRPr="003C71CD">
        <w:rPr>
          <w:rFonts w:ascii="Times New Roman" w:hAnsi="Times New Roman" w:cs="Times New Roman"/>
        </w:rPr>
        <w:t xml:space="preserve">This identification does not preclude the use of this band by any application of the services to which it is allocated and does not establish priority in the Radio Regulations.  </w:t>
      </w:r>
    </w:p>
    <w:p w14:paraId="3D159840" w14:textId="77777777" w:rsidR="003C71CD" w:rsidRPr="003C71CD" w:rsidRDefault="003C71CD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4A69830" w14:textId="403867D3" w:rsidR="009B2EC2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  <w:color w:val="000000"/>
        </w:rPr>
        <w:t xml:space="preserve">Reasons:  </w:t>
      </w:r>
      <w:r w:rsidRPr="003C71CD">
        <w:rPr>
          <w:rStyle w:val="Artdef"/>
          <w:rFonts w:cs="Times New Roman"/>
          <w:b w:val="0"/>
          <w:color w:val="000000"/>
        </w:rPr>
        <w:t>Harmonized worldwide bands for IMT enable global roaming and the</w:t>
      </w:r>
      <w:r>
        <w:rPr>
          <w:rStyle w:val="Artdef"/>
          <w:rFonts w:cs="Times New Roman"/>
          <w:b w:val="0"/>
          <w:color w:val="000000"/>
        </w:rPr>
        <w:t xml:space="preserve"> benefits of economies of scale as the same user </w:t>
      </w:r>
      <w:r w:rsidRPr="003C71CD">
        <w:rPr>
          <w:rFonts w:ascii="Times New Roman" w:eastAsia="Times New Roman" w:hAnsi="Times New Roman" w:cs="Times New Roman"/>
        </w:rPr>
        <w:t xml:space="preserve">equipment </w:t>
      </w:r>
      <w:r>
        <w:rPr>
          <w:rFonts w:ascii="Times New Roman" w:eastAsia="Times New Roman" w:hAnsi="Times New Roman" w:cs="Times New Roman"/>
        </w:rPr>
        <w:t>can be used to serve the global market</w:t>
      </w:r>
      <w:r>
        <w:rPr>
          <w:rStyle w:val="Artdef"/>
          <w:rFonts w:cs="Times New Roman"/>
          <w:b w:val="0"/>
          <w:color w:val="000000"/>
        </w:rPr>
        <w:t xml:space="preserve">.  </w:t>
      </w:r>
      <w:r>
        <w:rPr>
          <w:rFonts w:ascii="Times New Roman" w:eastAsia="Times New Roman" w:hAnsi="Times New Roman" w:cs="Times New Roman"/>
        </w:rPr>
        <w:t>I</w:t>
      </w:r>
      <w:r w:rsidRPr="003C71CD">
        <w:rPr>
          <w:rFonts w:ascii="Times New Roman" w:eastAsia="Times New Roman" w:hAnsi="Times New Roman" w:cs="Times New Roman"/>
        </w:rPr>
        <w:t xml:space="preserve">dentifying </w:t>
      </w:r>
      <w:r>
        <w:rPr>
          <w:rFonts w:ascii="Times New Roman" w:eastAsia="Times New Roman" w:hAnsi="Times New Roman" w:cs="Times New Roman"/>
        </w:rPr>
        <w:t>the entire 37-43.5 GHz</w:t>
      </w:r>
      <w:r w:rsidRPr="003C71CD">
        <w:rPr>
          <w:rFonts w:ascii="Times New Roman" w:eastAsia="Times New Roman" w:hAnsi="Times New Roman" w:cs="Times New Roman"/>
        </w:rPr>
        <w:t xml:space="preserve"> tuning range </w:t>
      </w:r>
      <w:r>
        <w:rPr>
          <w:rFonts w:ascii="Times New Roman" w:eastAsia="Times New Roman" w:hAnsi="Times New Roman" w:cs="Times New Roman"/>
        </w:rPr>
        <w:t>facilitates global</w:t>
      </w:r>
      <w:r w:rsidRPr="003C71CD">
        <w:rPr>
          <w:rFonts w:ascii="Times New Roman" w:eastAsia="Times New Roman" w:hAnsi="Times New Roman" w:cs="Times New Roman"/>
        </w:rPr>
        <w:t xml:space="preserve"> harmoni</w:t>
      </w:r>
      <w:r>
        <w:rPr>
          <w:rFonts w:ascii="Times New Roman" w:eastAsia="Times New Roman" w:hAnsi="Times New Roman" w:cs="Times New Roman"/>
        </w:rPr>
        <w:t>zation enables Administrations</w:t>
      </w:r>
      <w:r w:rsidRPr="003C71C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to reap the benefits of internationally harmonized spectrum while preserving </w:t>
      </w:r>
      <w:r w:rsidRPr="003C71CD">
        <w:rPr>
          <w:rFonts w:ascii="Times New Roman" w:eastAsia="Times New Roman" w:hAnsi="Times New Roman" w:cs="Times New Roman"/>
        </w:rPr>
        <w:t xml:space="preserve">the ability to identify the most appropriate frequencies </w:t>
      </w:r>
      <w:r>
        <w:rPr>
          <w:rFonts w:ascii="Times New Roman" w:eastAsia="Times New Roman" w:hAnsi="Times New Roman" w:cs="Times New Roman"/>
        </w:rPr>
        <w:t>for use</w:t>
      </w:r>
      <w:r w:rsidRPr="003C71C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based upon their domestic priorities. </w:t>
      </w:r>
    </w:p>
    <w:sectPr w:rsidR="009B2EC2" w:rsidRPr="003C71CD" w:rsidSect="009B2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56" w:right="1440" w:bottom="1440" w:left="1800" w:header="720" w:footer="720" w:gutter="0"/>
      <w:pgNumType w:start="1"/>
      <w:cols w:space="720" w:equalWidth="0">
        <w:col w:w="900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72F1F" w14:textId="77777777" w:rsidR="004B6D14" w:rsidRDefault="004B6D14" w:rsidP="003314E7">
      <w:r>
        <w:separator/>
      </w:r>
    </w:p>
  </w:endnote>
  <w:endnote w:type="continuationSeparator" w:id="0">
    <w:p w14:paraId="12C0CB69" w14:textId="77777777" w:rsidR="004B6D14" w:rsidRDefault="004B6D14" w:rsidP="0033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A53E2" w14:textId="77777777" w:rsidR="009B2EC2" w:rsidRDefault="009B2E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69873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653171" w14:textId="6DB38724" w:rsidR="009B2EC2" w:rsidRDefault="009B2E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40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BA72FE" w14:textId="77777777" w:rsidR="009B2EC2" w:rsidRDefault="009B2E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2AE59" w14:textId="77777777" w:rsidR="009B2EC2" w:rsidRDefault="009B2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614438" w14:textId="77777777" w:rsidR="004B6D14" w:rsidRDefault="004B6D14" w:rsidP="003314E7">
      <w:r>
        <w:separator/>
      </w:r>
    </w:p>
  </w:footnote>
  <w:footnote w:type="continuationSeparator" w:id="0">
    <w:p w14:paraId="4FD3B856" w14:textId="77777777" w:rsidR="004B6D14" w:rsidRDefault="004B6D14" w:rsidP="003314E7">
      <w:r>
        <w:continuationSeparator/>
      </w:r>
    </w:p>
  </w:footnote>
  <w:footnote w:id="1">
    <w:p w14:paraId="583B981D" w14:textId="75AFB34A" w:rsidR="003C71CD" w:rsidRPr="00DE57FD" w:rsidRDefault="003C71CD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DE57FD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DE57FD">
        <w:rPr>
          <w:rFonts w:ascii="Times New Roman" w:hAnsi="Times New Roman" w:cs="Times New Roman"/>
          <w:sz w:val="24"/>
          <w:szCs w:val="24"/>
        </w:rPr>
        <w:t xml:space="preserve"> ICT Facts and Figures 2017, p 4 and 5. See: https://www.itu.int/en/ITU-D/Statistics/Documents/facts/ICTFactsFigures2017.pdf</w:t>
      </w:r>
    </w:p>
  </w:footnote>
  <w:footnote w:id="2">
    <w:p w14:paraId="2E62383E" w14:textId="2BD82FDF" w:rsidR="003C71CD" w:rsidRPr="001132B0" w:rsidRDefault="003C71CD" w:rsidP="009B2EC2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1132B0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1132B0">
        <w:rPr>
          <w:rFonts w:ascii="Times New Roman" w:hAnsi="Times New Roman" w:cs="Times New Roman"/>
          <w:sz w:val="24"/>
          <w:szCs w:val="24"/>
        </w:rPr>
        <w:t xml:space="preserve"> See: https://apps.fcc.gov/edocs_public/attachmatch/FCC-16-89A1.pdf</w:t>
      </w:r>
    </w:p>
  </w:footnote>
  <w:footnote w:id="3">
    <w:p w14:paraId="09148176" w14:textId="77777777" w:rsidR="003C71CD" w:rsidRPr="0017767F" w:rsidRDefault="003C71CD" w:rsidP="009B2EC2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17767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17767F">
        <w:rPr>
          <w:rFonts w:ascii="Times New Roman" w:hAnsi="Times New Roman" w:cs="Times New Roman"/>
          <w:sz w:val="24"/>
          <w:szCs w:val="24"/>
        </w:rPr>
        <w:t xml:space="preserve"> https://circabc.europa.eu/sd/a/fe1a3338-b751-43e3-9ed8-a5632f051d1f/RSPG18-005final-2nd_opinion_on_5G.pdf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A616E" w14:textId="77777777" w:rsidR="009B2EC2" w:rsidRDefault="009B2E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81F2" w14:textId="501ADCD6" w:rsidR="009B2EC2" w:rsidRDefault="009B2EC2" w:rsidP="009B2EC2">
    <w:pPr>
      <w:pStyle w:val="Header"/>
      <w:jc w:val="right"/>
    </w:pPr>
    <w:r>
      <w:t>IWG-2/060 (21.02.18</w:t>
    </w:r>
    <w:proofErr w:type="gramStart"/>
    <w:r>
      <w:t>)</w:t>
    </w:r>
    <w:proofErr w:type="gramEnd"/>
    <w:r>
      <w:br/>
      <w:t>Jayne Stancavage – Intel Corporation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7E203" w14:textId="2F02C444" w:rsidR="009B2EC2" w:rsidRDefault="009B2EC2" w:rsidP="009B2EC2">
    <w:pPr>
      <w:pStyle w:val="Header"/>
      <w:jc w:val="right"/>
    </w:pPr>
    <w:r>
      <w:t>IWG-2/06</w:t>
    </w:r>
    <w:ins w:id="52" w:author="JS" w:date="2018-03-08T20:55:00Z">
      <w:r w:rsidR="00813866">
        <w:t>1</w:t>
      </w:r>
    </w:ins>
    <w:del w:id="53" w:author="JS" w:date="2018-03-08T20:55:00Z">
      <w:r w:rsidDel="00813866">
        <w:delText>0</w:delText>
      </w:r>
    </w:del>
    <w:ins w:id="54" w:author="R1" w:date="2018-03-08T22:57:00Z">
      <w:r w:rsidR="005840FE">
        <w:t>r1</w:t>
      </w:r>
    </w:ins>
    <w:r>
      <w:t xml:space="preserve"> </w:t>
    </w:r>
    <w:r>
      <w:t>(</w:t>
    </w:r>
    <w:ins w:id="55" w:author="R1" w:date="2018-03-08T22:58:00Z">
      <w:r w:rsidR="005840FE">
        <w:t>09</w:t>
      </w:r>
    </w:ins>
    <w:del w:id="56" w:author="R1" w:date="2018-03-08T22:57:00Z">
      <w:r w:rsidDel="005840FE">
        <w:delText>21</w:delText>
      </w:r>
    </w:del>
    <w:r>
      <w:t>.0</w:t>
    </w:r>
    <w:ins w:id="57" w:author="R1" w:date="2018-03-08T22:58:00Z">
      <w:r w:rsidR="005840FE">
        <w:t>3</w:t>
      </w:r>
    </w:ins>
    <w:bookmarkStart w:id="58" w:name="_GoBack"/>
    <w:bookmarkEnd w:id="58"/>
    <w:del w:id="59" w:author="R1" w:date="2018-03-08T22:58:00Z">
      <w:r w:rsidDel="005840FE">
        <w:delText>2</w:delText>
      </w:r>
    </w:del>
    <w:r>
      <w:t>.18)</w:t>
    </w:r>
  </w:p>
  <w:p w14:paraId="34C31F9C" w14:textId="11FDB29C" w:rsidR="009B2EC2" w:rsidRDefault="009B2EC2" w:rsidP="009B2EC2">
    <w:pPr>
      <w:pStyle w:val="Header"/>
      <w:jc w:val="right"/>
    </w:pPr>
    <w:r>
      <w:t>Jayne Stancavage – Intel Corporation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1">
    <w15:presenceInfo w15:providerId="None" w15:userId="R1"/>
  </w15:person>
  <w15:person w15:author="JS">
    <w15:presenceInfo w15:providerId="None" w15:userId="J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FA"/>
    <w:rsid w:val="00101E85"/>
    <w:rsid w:val="001055B8"/>
    <w:rsid w:val="001132B0"/>
    <w:rsid w:val="0017767F"/>
    <w:rsid w:val="0025727F"/>
    <w:rsid w:val="002E2816"/>
    <w:rsid w:val="0032659A"/>
    <w:rsid w:val="003314E7"/>
    <w:rsid w:val="003C71CD"/>
    <w:rsid w:val="003E64D1"/>
    <w:rsid w:val="004B6D14"/>
    <w:rsid w:val="004B75DF"/>
    <w:rsid w:val="005840FE"/>
    <w:rsid w:val="00611117"/>
    <w:rsid w:val="00717DB5"/>
    <w:rsid w:val="00813866"/>
    <w:rsid w:val="008A2423"/>
    <w:rsid w:val="008F43D7"/>
    <w:rsid w:val="009B2EC2"/>
    <w:rsid w:val="00A455DC"/>
    <w:rsid w:val="00BE3807"/>
    <w:rsid w:val="00C64A02"/>
    <w:rsid w:val="00CD1F09"/>
    <w:rsid w:val="00DE57FD"/>
    <w:rsid w:val="00EE439B"/>
    <w:rsid w:val="00EF5629"/>
    <w:rsid w:val="00F4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75A8B4"/>
  <w14:defaultImageDpi w14:val="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4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4E7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14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4E7"/>
    <w:rPr>
      <w:rFonts w:asciiTheme="minorHAnsi" w:eastAsiaTheme="minorEastAsia" w:hAnsiTheme="minorHAnsi" w:cstheme="min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57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57FD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E57F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5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7FD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7FD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7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7FD"/>
    <w:rPr>
      <w:rFonts w:ascii="Segoe UI" w:eastAsiaTheme="minorEastAsia" w:hAnsi="Segoe UI" w:cs="Segoe UI"/>
      <w:sz w:val="18"/>
      <w:szCs w:val="18"/>
    </w:rPr>
  </w:style>
  <w:style w:type="paragraph" w:customStyle="1" w:styleId="Tablehead">
    <w:name w:val="Table_head"/>
    <w:basedOn w:val="Normal"/>
    <w:link w:val="TableheadChar"/>
    <w:rsid w:val="008A2423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8A2423"/>
    <w:rPr>
      <w:rFonts w:ascii="Times New Roman Bold" w:hAnsi="Times New Roman Bold" w:cs="Times New Roman Bold"/>
      <w:b/>
      <w:lang w:val="en-GB"/>
    </w:rPr>
  </w:style>
  <w:style w:type="paragraph" w:customStyle="1" w:styleId="Tabletitle">
    <w:name w:val="Table_title"/>
    <w:basedOn w:val="Normal"/>
    <w:next w:val="Normal"/>
    <w:link w:val="TabletitleChar"/>
    <w:rsid w:val="008A242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8A2423"/>
    <w:rPr>
      <w:rFonts w:ascii="Times New Roman Bold" w:hAnsi="Times New Roman Bold"/>
      <w:b/>
      <w:lang w:val="en-GB"/>
    </w:rPr>
  </w:style>
  <w:style w:type="character" w:customStyle="1" w:styleId="Artref">
    <w:name w:val="Art_ref"/>
    <w:basedOn w:val="DefaultParagraphFont"/>
    <w:rsid w:val="008A2423"/>
  </w:style>
  <w:style w:type="character" w:customStyle="1" w:styleId="Tablefreq">
    <w:name w:val="Table_freq"/>
    <w:basedOn w:val="DefaultParagraphFont"/>
    <w:rsid w:val="008A2423"/>
    <w:rPr>
      <w:b/>
      <w:color w:val="auto"/>
      <w:sz w:val="20"/>
    </w:rPr>
  </w:style>
  <w:style w:type="paragraph" w:customStyle="1" w:styleId="TableTextS5">
    <w:name w:val="Table_TextS5"/>
    <w:basedOn w:val="Normal"/>
    <w:rsid w:val="008A2423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8A24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rsid w:val="008A2423"/>
    <w:rPr>
      <w:lang w:val="en-GB"/>
    </w:rPr>
  </w:style>
  <w:style w:type="character" w:customStyle="1" w:styleId="Artdef">
    <w:name w:val="Art_def"/>
    <w:rsid w:val="0017767F"/>
    <w:rPr>
      <w:rFonts w:ascii="Times New Roman" w:hAnsi="Times New Roman"/>
      <w:b/>
    </w:rPr>
  </w:style>
  <w:style w:type="character" w:customStyle="1" w:styleId="fontstyle01">
    <w:name w:val="fontstyle01"/>
    <w:basedOn w:val="DefaultParagraphFont"/>
    <w:rsid w:val="00101E85"/>
    <w:rPr>
      <w:rFonts w:ascii="ArialMT" w:hAnsi="ArialMT" w:hint="default"/>
      <w:b w:val="0"/>
      <w:bCs w:val="0"/>
      <w:i w:val="0"/>
      <w:iCs w:val="0"/>
      <w:color w:val="0202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E24A7-4798-4DCC-9A28-9C6004B4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1360</Words>
  <Characters>7184</Characters>
  <Application>Microsoft Office Word</Application>
  <DocSecurity>0</DocSecurity>
  <Lines>199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>CTPClassification=CTP_NT</cp:keywords>
  <dc:description/>
  <cp:lastModifiedBy>R1</cp:lastModifiedBy>
  <cp:revision>2</cp:revision>
  <dcterms:created xsi:type="dcterms:W3CDTF">2018-03-09T06:58:00Z</dcterms:created>
  <dcterms:modified xsi:type="dcterms:W3CDTF">2018-03-09T06:58:00Z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600ed483-901f-4b97-a769-c806d085f0a2</vt:lpwstr>
  </property>
  <property fmtid="{D5CDD505-2E9C-101B-9397-08002B2CF9AE}" pid="3" name="CTP_TimeStamp">
    <vt:lpwstr>2018-02-20 21:03:49Z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