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DE23AE" w14:textId="77777777" w:rsidR="001C0E28" w:rsidRPr="001971E8" w:rsidRDefault="001C0E28" w:rsidP="001C0E28">
      <w:pPr>
        <w:widowControl w:val="0"/>
        <w:autoSpaceDE w:val="0"/>
        <w:autoSpaceDN w:val="0"/>
        <w:adjustRightInd w:val="0"/>
        <w:ind w:left="2920"/>
        <w:rPr>
          <w:rFonts w:ascii="Times New Roman" w:eastAsia="Times New Roman" w:hAnsi="Times New Roman" w:cs="Times New Roman"/>
          <w:sz w:val="24"/>
          <w:szCs w:val="24"/>
        </w:rPr>
      </w:pPr>
      <w:bookmarkStart w:id="0" w:name="_Toc327364389"/>
      <w:bookmarkStart w:id="1" w:name="_Toc450048668"/>
      <w:r w:rsidRPr="001971E8">
        <w:rPr>
          <w:rFonts w:ascii="Times New Roman" w:eastAsia="Times New Roman" w:hAnsi="Times New Roman" w:cs="Times New Roman"/>
          <w:b/>
          <w:bCs/>
          <w:sz w:val="24"/>
          <w:szCs w:val="24"/>
        </w:rPr>
        <w:t>UNITED STATES OF AMERICA</w:t>
      </w:r>
    </w:p>
    <w:p w14:paraId="0C0BA4F4" w14:textId="77777777" w:rsidR="001C0E28" w:rsidRPr="001971E8" w:rsidRDefault="001C0E28" w:rsidP="001C0E28">
      <w:pPr>
        <w:widowControl w:val="0"/>
        <w:autoSpaceDE w:val="0"/>
        <w:autoSpaceDN w:val="0"/>
        <w:adjustRightInd w:val="0"/>
        <w:spacing w:line="120" w:lineRule="exact"/>
        <w:rPr>
          <w:rFonts w:ascii="Times New Roman" w:eastAsia="Times New Roman" w:hAnsi="Times New Roman" w:cs="Times New Roman"/>
          <w:sz w:val="24"/>
          <w:szCs w:val="24"/>
        </w:rPr>
      </w:pPr>
    </w:p>
    <w:p w14:paraId="35C3D6D8" w14:textId="77777777" w:rsidR="001C0E28" w:rsidRPr="001971E8" w:rsidRDefault="001C0E28" w:rsidP="001C0E28">
      <w:pPr>
        <w:widowControl w:val="0"/>
        <w:autoSpaceDE w:val="0"/>
        <w:autoSpaceDN w:val="0"/>
        <w:adjustRightInd w:val="0"/>
        <w:ind w:left="1000"/>
        <w:rPr>
          <w:rFonts w:ascii="Times New Roman" w:eastAsia="Times New Roman" w:hAnsi="Times New Roman" w:cs="Times New Roman"/>
          <w:sz w:val="24"/>
          <w:szCs w:val="24"/>
        </w:rPr>
      </w:pPr>
      <w:r w:rsidRPr="001971E8">
        <w:rPr>
          <w:rFonts w:ascii="Times New Roman" w:eastAsia="Times New Roman" w:hAnsi="Times New Roman" w:cs="Times New Roman"/>
          <w:b/>
          <w:bCs/>
          <w:sz w:val="24"/>
          <w:szCs w:val="24"/>
        </w:rPr>
        <w:t>DRAFT PROPOSALS FOR THE WORK OF THE CONFERENCE</w:t>
      </w:r>
    </w:p>
    <w:p w14:paraId="24DC5A4A" w14:textId="77777777" w:rsidR="001C0E28" w:rsidRPr="001971E8" w:rsidRDefault="001C0E28" w:rsidP="008222C8">
      <w:pPr>
        <w:widowControl w:val="0"/>
        <w:autoSpaceDE w:val="0"/>
        <w:autoSpaceDN w:val="0"/>
        <w:adjustRightInd w:val="0"/>
        <w:spacing w:after="0" w:line="240" w:lineRule="auto"/>
        <w:rPr>
          <w:rFonts w:ascii="Times New Roman" w:eastAsia="Times New Roman" w:hAnsi="Times New Roman" w:cs="Times New Roman"/>
          <w:sz w:val="24"/>
          <w:szCs w:val="24"/>
        </w:rPr>
      </w:pPr>
    </w:p>
    <w:p w14:paraId="348090BD" w14:textId="516FB1D5" w:rsidR="001C0E28" w:rsidRDefault="000C5B98" w:rsidP="008222C8">
      <w:pPr>
        <w:widowControl w:val="0"/>
        <w:autoSpaceDE w:val="0"/>
        <w:autoSpaceDN w:val="0"/>
        <w:adjustRightInd w:val="0"/>
        <w:spacing w:after="0" w:line="240" w:lineRule="auto"/>
        <w:rPr>
          <w:rFonts w:ascii="Times New Roman" w:eastAsia="Times New Roman" w:hAnsi="Times New Roman" w:cs="Times New Roman"/>
          <w:bCs/>
          <w:i/>
          <w:sz w:val="24"/>
          <w:szCs w:val="24"/>
        </w:rPr>
      </w:pPr>
      <w:r>
        <w:rPr>
          <w:rFonts w:ascii="Times New Roman" w:eastAsia="Times New Roman" w:hAnsi="Times New Roman" w:cs="Times New Roman"/>
          <w:b/>
          <w:bCs/>
          <w:sz w:val="24"/>
          <w:szCs w:val="24"/>
        </w:rPr>
        <w:t xml:space="preserve">Agenda Item 9.1/Issue 9.1.1:  </w:t>
      </w:r>
      <w:r w:rsidR="001C0E28" w:rsidRPr="001971E8">
        <w:rPr>
          <w:rFonts w:ascii="Times New Roman" w:eastAsia="Times New Roman" w:hAnsi="Times New Roman" w:cs="Times New Roman"/>
          <w:bCs/>
          <w:i/>
          <w:sz w:val="24"/>
          <w:szCs w:val="24"/>
        </w:rPr>
        <w:t>to study possible technical and operational measures to ensure coexistence and compatibility between the terrestrial component of IMT (in the mobile service) and the satellite component of IMT (in the mobile service and the mobile-satellite service) in the frequency bands 1 980-2 010 MHz and 2 170-2 200 MHz where those frequency bands are shared by mobile service and the mobile-satellite service in different countries, in particular for the deployment of independent satellite and terrestrial components of IMT and to facilitate development of both the satellite and terrestrial components of IMT</w:t>
      </w:r>
    </w:p>
    <w:p w14:paraId="37E86B53" w14:textId="77777777" w:rsidR="008222C8" w:rsidRPr="001971E8" w:rsidRDefault="008222C8" w:rsidP="008222C8">
      <w:pPr>
        <w:widowControl w:val="0"/>
        <w:autoSpaceDE w:val="0"/>
        <w:autoSpaceDN w:val="0"/>
        <w:adjustRightInd w:val="0"/>
        <w:spacing w:after="0" w:line="240" w:lineRule="auto"/>
        <w:rPr>
          <w:rFonts w:ascii="Times New Roman" w:eastAsia="Times New Roman" w:hAnsi="Times New Roman" w:cs="Times New Roman"/>
          <w:sz w:val="24"/>
          <w:szCs w:val="24"/>
        </w:rPr>
      </w:pPr>
    </w:p>
    <w:p w14:paraId="0EC0C08E" w14:textId="441A0D16" w:rsidR="001C0E28" w:rsidRDefault="001C0E2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sidRPr="001971E8">
        <w:rPr>
          <w:rFonts w:ascii="Times New Roman" w:eastAsia="Times New Roman" w:hAnsi="Times New Roman" w:cs="Times New Roman"/>
          <w:b/>
          <w:bCs/>
          <w:sz w:val="24"/>
          <w:szCs w:val="24"/>
        </w:rPr>
        <w:t>Background Information</w:t>
      </w:r>
      <w:r w:rsidR="000C5B98">
        <w:rPr>
          <w:rFonts w:ascii="Times New Roman" w:eastAsia="Times New Roman" w:hAnsi="Times New Roman" w:cs="Times New Roman"/>
          <w:sz w:val="24"/>
          <w:szCs w:val="24"/>
        </w:rPr>
        <w:t xml:space="preserve">:  </w:t>
      </w:r>
      <w:r w:rsidRPr="001971E8">
        <w:rPr>
          <w:rFonts w:ascii="Times New Roman" w:eastAsia="Times New Roman" w:hAnsi="Times New Roman" w:cs="Times New Roman"/>
          <w:sz w:val="24"/>
          <w:szCs w:val="24"/>
        </w:rPr>
        <w:t xml:space="preserve">The basis for Agenda Item 9.1, Issue 9.1.1 originated at WARC-92 </w:t>
      </w:r>
      <w:r w:rsidR="000C5B98">
        <w:rPr>
          <w:rFonts w:ascii="Times New Roman" w:eastAsia="Times New Roman" w:hAnsi="Times New Roman" w:cs="Times New Roman"/>
          <w:sz w:val="24"/>
          <w:szCs w:val="24"/>
        </w:rPr>
        <w:t>with the addition of No. 5.388.  T</w:t>
      </w:r>
      <w:r w:rsidRPr="001971E8">
        <w:rPr>
          <w:rFonts w:ascii="Times New Roman" w:eastAsia="Times New Roman" w:hAnsi="Times New Roman" w:cs="Times New Roman"/>
          <w:sz w:val="24"/>
          <w:szCs w:val="24"/>
        </w:rPr>
        <w:t>his footnote identified certain frequencies for use by both satellite (MSS), and terrestrial (MS) in what are now called International Mobile Teleco</w:t>
      </w:r>
      <w:r w:rsidR="000C5B98">
        <w:rPr>
          <w:rFonts w:ascii="Times New Roman" w:eastAsia="Times New Roman" w:hAnsi="Times New Roman" w:cs="Times New Roman"/>
          <w:sz w:val="24"/>
          <w:szCs w:val="24"/>
        </w:rPr>
        <w:t xml:space="preserve">mmunications (IMT) application.  </w:t>
      </w:r>
      <w:r w:rsidRPr="001971E8">
        <w:rPr>
          <w:rFonts w:ascii="Times New Roman" w:eastAsia="Times New Roman" w:hAnsi="Times New Roman" w:cs="Times New Roman"/>
          <w:sz w:val="24"/>
          <w:szCs w:val="24"/>
        </w:rPr>
        <w:t xml:space="preserve">The frequency ranges in the footnote are 1 </w:t>
      </w:r>
      <w:r w:rsidR="000C5B98">
        <w:rPr>
          <w:rFonts w:ascii="Times New Roman" w:eastAsia="Times New Roman" w:hAnsi="Times New Roman" w:cs="Times New Roman"/>
          <w:sz w:val="24"/>
          <w:szCs w:val="24"/>
        </w:rPr>
        <w:t xml:space="preserve">885-2 025 and 2 110-2 200 MHz.  </w:t>
      </w:r>
      <w:r w:rsidRPr="001971E8">
        <w:rPr>
          <w:rFonts w:ascii="Times New Roman" w:eastAsia="Times New Roman" w:hAnsi="Times New Roman" w:cs="Times New Roman"/>
          <w:sz w:val="24"/>
          <w:szCs w:val="24"/>
        </w:rPr>
        <w:t>Within these broader frequency ranges, the frequency bands 1 980-2 010 MHz and 2 170-2 200 MHz are allocated to the fixed, mobile, and mobile-satellite s</w:t>
      </w:r>
      <w:r w:rsidR="000C5B98">
        <w:rPr>
          <w:rFonts w:ascii="Times New Roman" w:eastAsia="Times New Roman" w:hAnsi="Times New Roman" w:cs="Times New Roman"/>
          <w:sz w:val="24"/>
          <w:szCs w:val="24"/>
        </w:rPr>
        <w:t xml:space="preserve">ervices on a co-primary basis.  </w:t>
      </w:r>
      <w:r w:rsidRPr="001971E8">
        <w:rPr>
          <w:rFonts w:ascii="Times New Roman" w:eastAsia="Times New Roman" w:hAnsi="Times New Roman" w:cs="Times New Roman"/>
          <w:sz w:val="24"/>
          <w:szCs w:val="24"/>
        </w:rPr>
        <w:t xml:space="preserve">Both the satellite and terrestrial components of IMT have already been deployed or are being considered for further deployment within the 1 980-2 010 MHz and 2 170-2 200 MHz frequency bands as noted in Resolution </w:t>
      </w:r>
      <w:r w:rsidRPr="001971E8">
        <w:rPr>
          <w:rFonts w:ascii="Times New Roman" w:eastAsia="Times New Roman" w:hAnsi="Times New Roman" w:cs="Times New Roman"/>
          <w:b/>
          <w:sz w:val="24"/>
          <w:szCs w:val="24"/>
        </w:rPr>
        <w:t>212 (WRC-15)</w:t>
      </w:r>
      <w:r w:rsidRPr="001971E8">
        <w:rPr>
          <w:rFonts w:ascii="Times New Roman" w:eastAsia="Times New Roman" w:hAnsi="Times New Roman" w:cs="Times New Roman"/>
          <w:sz w:val="24"/>
          <w:szCs w:val="24"/>
        </w:rPr>
        <w:t xml:space="preserve">. </w:t>
      </w:r>
    </w:p>
    <w:p w14:paraId="6A6A2817" w14:textId="77777777" w:rsidR="008222C8" w:rsidRPr="001971E8" w:rsidRDefault="008222C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p>
    <w:p w14:paraId="22D1BCBB" w14:textId="4642A013" w:rsidR="001C0E28" w:rsidRDefault="001C0E2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sidRPr="001971E8">
        <w:rPr>
          <w:rFonts w:ascii="Times New Roman" w:eastAsia="Times New Roman" w:hAnsi="Times New Roman" w:cs="Times New Roman"/>
          <w:sz w:val="24"/>
          <w:szCs w:val="24"/>
        </w:rPr>
        <w:t>Prior ITU-R studies have focused on co-existence and compatibility of terrestrial and satellite components of IMT wi</w:t>
      </w:r>
      <w:r w:rsidR="000C5B98">
        <w:rPr>
          <w:rFonts w:ascii="Times New Roman" w:eastAsia="Times New Roman" w:hAnsi="Times New Roman" w:cs="Times New Roman"/>
          <w:sz w:val="24"/>
          <w:szCs w:val="24"/>
        </w:rPr>
        <w:t xml:space="preserve">thin the same geographic area.  </w:t>
      </w:r>
      <w:r w:rsidRPr="001971E8">
        <w:rPr>
          <w:rFonts w:ascii="Times New Roman" w:eastAsia="Times New Roman" w:hAnsi="Times New Roman" w:cs="Times New Roman"/>
          <w:sz w:val="24"/>
          <w:szCs w:val="24"/>
        </w:rPr>
        <w:t>WRC-19 Agenda Item 9.1, Issue 9.1.1 is focused on studying the co-existence and compatibility when the two are deploying in adjacent countries.</w:t>
      </w:r>
    </w:p>
    <w:p w14:paraId="0590EB80" w14:textId="77777777" w:rsidR="008222C8" w:rsidRPr="001971E8" w:rsidRDefault="008222C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p>
    <w:p w14:paraId="79828009" w14:textId="70184009" w:rsidR="001C0E28" w:rsidRPr="001971E8" w:rsidRDefault="001C0E28" w:rsidP="008222C8">
      <w:pPr>
        <w:widowControl w:val="0"/>
        <w:overflowPunct w:val="0"/>
        <w:autoSpaceDE w:val="0"/>
        <w:autoSpaceDN w:val="0"/>
        <w:adjustRightInd w:val="0"/>
        <w:spacing w:after="0" w:line="240" w:lineRule="auto"/>
        <w:ind w:right="120"/>
        <w:rPr>
          <w:rFonts w:ascii="Times New Roman" w:eastAsia="Times New Roman" w:hAnsi="Times New Roman" w:cs="Times New Roman"/>
          <w:sz w:val="24"/>
          <w:szCs w:val="24"/>
        </w:rPr>
      </w:pPr>
      <w:r w:rsidRPr="001971E8">
        <w:rPr>
          <w:rFonts w:ascii="Times New Roman" w:eastAsia="Times New Roman" w:hAnsi="Times New Roman" w:cs="Times New Roman"/>
          <w:sz w:val="24"/>
          <w:szCs w:val="24"/>
        </w:rPr>
        <w:t>Ongoing ITU-R studies in response to this agenda item indicate that while compatibility of the terrestrial and satellite components of IMT in adjacent countries may require certain technical and operational measures, these measures are varied and may not be universally applicable to a</w:t>
      </w:r>
      <w:r w:rsidR="000C5B98">
        <w:rPr>
          <w:rFonts w:ascii="Times New Roman" w:eastAsia="Times New Roman" w:hAnsi="Times New Roman" w:cs="Times New Roman"/>
          <w:sz w:val="24"/>
          <w:szCs w:val="24"/>
        </w:rPr>
        <w:t xml:space="preserve">ll possible cross-border cases.  </w:t>
      </w:r>
      <w:r w:rsidR="00EE5871">
        <w:rPr>
          <w:rFonts w:ascii="Times New Roman" w:eastAsia="Times New Roman" w:hAnsi="Times New Roman" w:cs="Times New Roman"/>
          <w:sz w:val="24"/>
          <w:szCs w:val="24"/>
        </w:rPr>
        <w:t xml:space="preserve">Several technical and operational </w:t>
      </w:r>
      <w:r w:rsidR="000C5B98">
        <w:rPr>
          <w:rFonts w:ascii="Times New Roman" w:eastAsia="Times New Roman" w:hAnsi="Times New Roman" w:cs="Times New Roman"/>
          <w:sz w:val="24"/>
          <w:szCs w:val="24"/>
        </w:rPr>
        <w:t xml:space="preserve">measures have been identified.  </w:t>
      </w:r>
      <w:r w:rsidRPr="001971E8">
        <w:rPr>
          <w:rFonts w:ascii="Times New Roman" w:eastAsia="Times New Roman" w:hAnsi="Times New Roman" w:cs="Times New Roman"/>
          <w:sz w:val="24"/>
          <w:szCs w:val="24"/>
        </w:rPr>
        <w:t>Administrations presently have the flexibility to adopt a variety of such measures, based on actual system characteristics and confidential information, during the bilateral coordination processes, and this fl</w:t>
      </w:r>
      <w:r w:rsidR="000C5B98">
        <w:rPr>
          <w:rFonts w:ascii="Times New Roman" w:eastAsia="Times New Roman" w:hAnsi="Times New Roman" w:cs="Times New Roman"/>
          <w:sz w:val="24"/>
          <w:szCs w:val="24"/>
        </w:rPr>
        <w:t xml:space="preserve">exibility should be maintained.  </w:t>
      </w:r>
      <w:r w:rsidRPr="001971E8">
        <w:rPr>
          <w:rFonts w:ascii="Times New Roman" w:eastAsia="Times New Roman" w:hAnsi="Times New Roman" w:cs="Times New Roman"/>
          <w:sz w:val="24"/>
          <w:szCs w:val="24"/>
        </w:rPr>
        <w:t>A change to the Radio Regulations would limit the present flexibility</w:t>
      </w:r>
      <w:r w:rsidR="0086546F">
        <w:rPr>
          <w:rFonts w:ascii="Times New Roman" w:eastAsia="Times New Roman" w:hAnsi="Times New Roman" w:cs="Times New Roman"/>
          <w:sz w:val="24"/>
          <w:szCs w:val="24"/>
        </w:rPr>
        <w:t xml:space="preserve"> for deployments by individual countries</w:t>
      </w:r>
      <w:r w:rsidRPr="001971E8">
        <w:rPr>
          <w:rFonts w:ascii="Times New Roman" w:eastAsia="Times New Roman" w:hAnsi="Times New Roman" w:cs="Times New Roman"/>
          <w:sz w:val="24"/>
          <w:szCs w:val="24"/>
        </w:rPr>
        <w:t>.</w:t>
      </w:r>
    </w:p>
    <w:p w14:paraId="1E76C34C" w14:textId="77777777" w:rsidR="001C0E28" w:rsidRDefault="001C0E28" w:rsidP="001C0E28">
      <w:pPr>
        <w:widowControl w:val="0"/>
        <w:overflowPunct w:val="0"/>
        <w:autoSpaceDE w:val="0"/>
        <w:autoSpaceDN w:val="0"/>
        <w:adjustRightInd w:val="0"/>
        <w:spacing w:line="247" w:lineRule="auto"/>
        <w:ind w:right="120"/>
        <w:rPr>
          <w:rFonts w:ascii="Times New Roman" w:eastAsia="Times New Roman" w:hAnsi="Times New Roman" w:cs="Times New Roman"/>
        </w:rPr>
      </w:pPr>
    </w:p>
    <w:p w14:paraId="4D2EEEFC" w14:textId="77777777" w:rsidR="001C0E28" w:rsidRDefault="001C0E28" w:rsidP="001C0E28">
      <w:pPr>
        <w:rPr>
          <w:rFonts w:ascii="Times New Roman" w:eastAsia="Times New Roman" w:hAnsi="Times New Roman" w:cs="Times New Roman"/>
        </w:rPr>
      </w:pPr>
      <w:r>
        <w:rPr>
          <w:rFonts w:ascii="Times New Roman" w:eastAsia="Times New Roman" w:hAnsi="Times New Roman" w:cs="Times New Roman"/>
        </w:rPr>
        <w:br w:type="page"/>
      </w:r>
    </w:p>
    <w:p w14:paraId="1C93121D" w14:textId="77777777" w:rsidR="001C0E28" w:rsidRDefault="001C0E28" w:rsidP="001C0E28">
      <w:pPr>
        <w:widowControl w:val="0"/>
        <w:autoSpaceDE w:val="0"/>
        <w:autoSpaceDN w:val="0"/>
        <w:adjustRightInd w:val="0"/>
        <w:spacing w:line="200" w:lineRule="exact"/>
        <w:rPr>
          <w:rFonts w:ascii="Times New Roman" w:eastAsia="Times New Roman" w:hAnsi="Times New Roman" w:cs="Times New Roman"/>
        </w:rPr>
      </w:pPr>
    </w:p>
    <w:p w14:paraId="512AB0D6" w14:textId="77777777" w:rsidR="001C0E28" w:rsidRDefault="001C0E28" w:rsidP="001C0E28">
      <w:pPr>
        <w:widowControl w:val="0"/>
        <w:autoSpaceDE w:val="0"/>
        <w:autoSpaceDN w:val="0"/>
        <w:adjustRightInd w:val="0"/>
        <w:rPr>
          <w:rFonts w:ascii="Times New Roman" w:eastAsia="Times New Roman" w:hAnsi="Times New Roman" w:cs="Times New Roman"/>
          <w:b/>
          <w:bCs/>
        </w:rPr>
      </w:pPr>
    </w:p>
    <w:p w14:paraId="2E45042E" w14:textId="31FA49FC" w:rsidR="001C0E28" w:rsidRPr="00F23DBD" w:rsidRDefault="001C0E28" w:rsidP="001C0E28">
      <w:pPr>
        <w:widowControl w:val="0"/>
        <w:autoSpaceDE w:val="0"/>
        <w:autoSpaceDN w:val="0"/>
        <w:adjustRightInd w:val="0"/>
        <w:rPr>
          <w:rFonts w:ascii="Times New Roman" w:eastAsia="Times New Roman" w:hAnsi="Times New Roman" w:cs="Times New Roman"/>
          <w:sz w:val="24"/>
        </w:rPr>
      </w:pPr>
      <w:r w:rsidRPr="00F23DBD">
        <w:rPr>
          <w:rFonts w:ascii="Times New Roman" w:eastAsia="Times New Roman" w:hAnsi="Times New Roman" w:cs="Times New Roman"/>
          <w:b/>
          <w:bCs/>
          <w:sz w:val="24"/>
        </w:rPr>
        <w:t>Proposal</w:t>
      </w:r>
      <w:r w:rsidRPr="00F23DBD">
        <w:rPr>
          <w:rFonts w:ascii="Times New Roman" w:eastAsia="Times New Roman" w:hAnsi="Times New Roman" w:cs="Times New Roman"/>
          <w:sz w:val="24"/>
        </w:rPr>
        <w:t>:</w:t>
      </w:r>
    </w:p>
    <w:p w14:paraId="47655FB5" w14:textId="77777777" w:rsidR="00F23DBD" w:rsidRDefault="00F23DBD" w:rsidP="001C0E28">
      <w:pPr>
        <w:widowControl w:val="0"/>
        <w:tabs>
          <w:tab w:val="num" w:pos="2600"/>
        </w:tabs>
        <w:autoSpaceDE w:val="0"/>
        <w:autoSpaceDN w:val="0"/>
        <w:adjustRightInd w:val="0"/>
        <w:rPr>
          <w:rFonts w:ascii="Times New Roman" w:eastAsia="Times New Roman" w:hAnsi="Times New Roman" w:cs="Times New Roman"/>
          <w:b/>
          <w:bCs/>
          <w:sz w:val="24"/>
          <w:u w:val="single"/>
        </w:rPr>
      </w:pPr>
    </w:p>
    <w:p w14:paraId="46C042D7" w14:textId="1BC749C2" w:rsidR="001C0E28" w:rsidRPr="00F23DBD" w:rsidRDefault="001C0E28" w:rsidP="001C0E28">
      <w:pPr>
        <w:widowControl w:val="0"/>
        <w:tabs>
          <w:tab w:val="num" w:pos="2600"/>
        </w:tabs>
        <w:autoSpaceDE w:val="0"/>
        <w:autoSpaceDN w:val="0"/>
        <w:adjustRightInd w:val="0"/>
        <w:rPr>
          <w:rFonts w:ascii="Times New Roman" w:eastAsia="Times New Roman" w:hAnsi="Times New Roman" w:cs="Times New Roman"/>
          <w:sz w:val="24"/>
        </w:rPr>
      </w:pPr>
      <w:r w:rsidRPr="00F23DBD">
        <w:rPr>
          <w:rFonts w:ascii="Times New Roman" w:eastAsia="Times New Roman" w:hAnsi="Times New Roman" w:cs="Times New Roman"/>
          <w:b/>
          <w:bCs/>
          <w:sz w:val="24"/>
          <w:u w:val="single"/>
        </w:rPr>
        <w:t>NOC</w:t>
      </w:r>
      <w:r w:rsidRPr="00F23DBD">
        <w:rPr>
          <w:rFonts w:ascii="Times New Roman" w:eastAsia="Times New Roman" w:hAnsi="Times New Roman" w:cs="Times New Roman"/>
          <w:sz w:val="24"/>
        </w:rPr>
        <w:tab/>
      </w:r>
      <w:r w:rsidRPr="00F23DBD">
        <w:rPr>
          <w:rFonts w:ascii="Times New Roman" w:eastAsia="Times New Roman" w:hAnsi="Times New Roman" w:cs="Times New Roman"/>
          <w:b/>
          <w:bCs/>
          <w:sz w:val="24"/>
        </w:rPr>
        <w:t>USA/9.1.1/1</w:t>
      </w:r>
    </w:p>
    <w:p w14:paraId="43448649" w14:textId="77777777" w:rsidR="001C0E28" w:rsidRPr="00F23DBD" w:rsidRDefault="001C0E28" w:rsidP="001C0E28">
      <w:pPr>
        <w:autoSpaceDE w:val="0"/>
        <w:autoSpaceDN w:val="0"/>
        <w:adjustRightInd w:val="0"/>
        <w:jc w:val="center"/>
        <w:rPr>
          <w:rFonts w:ascii="Times New Roman" w:eastAsia="Calibri" w:hAnsi="Times New Roman" w:cs="Times New Roman"/>
          <w:b/>
          <w:sz w:val="24"/>
          <w:lang w:eastAsia="x-none"/>
        </w:rPr>
      </w:pPr>
    </w:p>
    <w:p w14:paraId="58D10E7E" w14:textId="443F163A" w:rsidR="001C0E28" w:rsidRPr="00F23DBD" w:rsidRDefault="001C0E28" w:rsidP="001C0E28">
      <w:pPr>
        <w:autoSpaceDE w:val="0"/>
        <w:autoSpaceDN w:val="0"/>
        <w:adjustRightInd w:val="0"/>
        <w:jc w:val="center"/>
        <w:rPr>
          <w:rFonts w:ascii="Times New Roman" w:eastAsia="Calibri" w:hAnsi="Times New Roman" w:cs="Times New Roman"/>
          <w:b/>
          <w:sz w:val="24"/>
          <w:lang w:eastAsia="x-none"/>
        </w:rPr>
      </w:pPr>
      <w:r w:rsidRPr="00F23DBD">
        <w:rPr>
          <w:rFonts w:ascii="Times New Roman" w:eastAsia="Calibri" w:hAnsi="Times New Roman" w:cs="Times New Roman"/>
          <w:b/>
          <w:sz w:val="24"/>
          <w:lang w:eastAsia="x-none"/>
        </w:rPr>
        <w:t xml:space="preserve">Radio Regulations (WRC-15) Volumes 1, 2 and 4  </w:t>
      </w:r>
    </w:p>
    <w:p w14:paraId="219A85B2" w14:textId="65D41577" w:rsidR="0057017D" w:rsidRDefault="0057017D" w:rsidP="0057017D">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Reason</w:t>
      </w:r>
      <w:r w:rsidRPr="001971E8">
        <w:rPr>
          <w:rFonts w:ascii="Times New Roman" w:eastAsia="Times New Roman" w:hAnsi="Times New Roman" w:cs="Times New Roman"/>
          <w:sz w:val="24"/>
          <w:szCs w:val="24"/>
        </w:rPr>
        <w:t>: A change to the Radio Regulations would limit the present flexibility</w:t>
      </w:r>
      <w:r>
        <w:rPr>
          <w:rFonts w:ascii="Times New Roman" w:eastAsia="Times New Roman" w:hAnsi="Times New Roman" w:cs="Times New Roman"/>
          <w:sz w:val="24"/>
          <w:szCs w:val="24"/>
        </w:rPr>
        <w:t xml:space="preserve"> for deployments by individual countries</w:t>
      </w:r>
      <w:r w:rsidRPr="001971E8">
        <w:rPr>
          <w:rFonts w:ascii="Times New Roman" w:eastAsia="Times New Roman" w:hAnsi="Times New Roman" w:cs="Times New Roman"/>
          <w:sz w:val="24"/>
          <w:szCs w:val="24"/>
        </w:rPr>
        <w:t>.</w:t>
      </w:r>
    </w:p>
    <w:p w14:paraId="30B0A82A" w14:textId="79293A0B" w:rsidR="001C0E28" w:rsidRPr="00F23DBD" w:rsidRDefault="001C0E28" w:rsidP="001C0E28">
      <w:pPr>
        <w:widowControl w:val="0"/>
        <w:autoSpaceDE w:val="0"/>
        <w:autoSpaceDN w:val="0"/>
        <w:adjustRightInd w:val="0"/>
        <w:rPr>
          <w:rFonts w:ascii="Times New Roman" w:eastAsia="Times New Roman" w:hAnsi="Times New Roman" w:cs="Times New Roman"/>
          <w:sz w:val="24"/>
        </w:rPr>
      </w:pPr>
    </w:p>
    <w:p w14:paraId="04302E3A" w14:textId="1E043F32" w:rsidR="001C0E28" w:rsidRPr="00F23DBD" w:rsidRDefault="001C0E28" w:rsidP="001C0E28">
      <w:pPr>
        <w:widowControl w:val="0"/>
        <w:tabs>
          <w:tab w:val="num" w:pos="2600"/>
        </w:tabs>
        <w:autoSpaceDE w:val="0"/>
        <w:autoSpaceDN w:val="0"/>
        <w:adjustRightInd w:val="0"/>
        <w:rPr>
          <w:rFonts w:ascii="Times New Roman" w:eastAsia="Times New Roman" w:hAnsi="Times New Roman" w:cs="Times New Roman"/>
          <w:sz w:val="24"/>
        </w:rPr>
      </w:pPr>
      <w:r w:rsidRPr="00F23DBD">
        <w:rPr>
          <w:rFonts w:ascii="Times New Roman" w:eastAsia="Times New Roman" w:hAnsi="Times New Roman" w:cs="Times New Roman"/>
          <w:b/>
          <w:bCs/>
          <w:sz w:val="24"/>
        </w:rPr>
        <w:t>MOD</w:t>
      </w:r>
      <w:r w:rsidRPr="00F23DBD">
        <w:rPr>
          <w:rFonts w:ascii="Times New Roman" w:eastAsia="Times New Roman" w:hAnsi="Times New Roman" w:cs="Times New Roman"/>
          <w:sz w:val="24"/>
        </w:rPr>
        <w:tab/>
      </w:r>
      <w:r w:rsidRPr="00F23DBD">
        <w:rPr>
          <w:rFonts w:ascii="Times New Roman" w:eastAsia="Times New Roman" w:hAnsi="Times New Roman" w:cs="Times New Roman"/>
          <w:b/>
          <w:bCs/>
          <w:sz w:val="24"/>
        </w:rPr>
        <w:t>USA/9.1.1/2</w:t>
      </w:r>
    </w:p>
    <w:p w14:paraId="5848EFD0" w14:textId="77777777" w:rsidR="001C0E28" w:rsidRDefault="001C0E28" w:rsidP="001C0E28">
      <w:pPr>
        <w:keepNext/>
        <w:keepLines/>
        <w:tabs>
          <w:tab w:val="left" w:pos="1134"/>
          <w:tab w:val="left" w:pos="1871"/>
          <w:tab w:val="left" w:pos="2268"/>
        </w:tabs>
        <w:overflowPunct w:val="0"/>
        <w:autoSpaceDE w:val="0"/>
        <w:autoSpaceDN w:val="0"/>
        <w:adjustRightInd w:val="0"/>
        <w:spacing w:after="0" w:line="240" w:lineRule="auto"/>
        <w:outlineLvl w:val="0"/>
        <w:rPr>
          <w:rFonts w:ascii="Times New Roman" w:eastAsia="Calibri" w:hAnsi="Times New Roman" w:cs="Times New Roman"/>
          <w:caps/>
          <w:sz w:val="28"/>
          <w:lang w:val="en-GB"/>
        </w:rPr>
      </w:pPr>
    </w:p>
    <w:p w14:paraId="7C6F4605" w14:textId="77777777" w:rsidR="001C0E28" w:rsidRDefault="001C0E28" w:rsidP="005E1B0D">
      <w:pPr>
        <w:keepNext/>
        <w:keepLines/>
        <w:tabs>
          <w:tab w:val="left" w:pos="1134"/>
          <w:tab w:val="left" w:pos="1871"/>
          <w:tab w:val="left" w:pos="2268"/>
        </w:tabs>
        <w:overflowPunct w:val="0"/>
        <w:autoSpaceDE w:val="0"/>
        <w:autoSpaceDN w:val="0"/>
        <w:adjustRightInd w:val="0"/>
        <w:spacing w:after="0" w:line="240" w:lineRule="auto"/>
        <w:jc w:val="center"/>
        <w:outlineLvl w:val="0"/>
        <w:rPr>
          <w:rFonts w:ascii="Times New Roman" w:eastAsia="Calibri" w:hAnsi="Times New Roman" w:cs="Times New Roman"/>
          <w:caps/>
          <w:sz w:val="28"/>
          <w:lang w:val="en-GB"/>
        </w:rPr>
      </w:pPr>
    </w:p>
    <w:bookmarkEnd w:id="0"/>
    <w:bookmarkEnd w:id="1"/>
    <w:p w14:paraId="07E46F3B" w14:textId="5A3CDD94" w:rsidR="00B51435" w:rsidRPr="00B51435" w:rsidRDefault="00B51435" w:rsidP="00B51435">
      <w:pPr>
        <w:keepNext/>
        <w:keepLines/>
        <w:tabs>
          <w:tab w:val="left" w:pos="1134"/>
          <w:tab w:val="left" w:pos="1871"/>
          <w:tab w:val="left" w:pos="2268"/>
        </w:tabs>
        <w:overflowPunct w:val="0"/>
        <w:autoSpaceDE w:val="0"/>
        <w:autoSpaceDN w:val="0"/>
        <w:adjustRightInd w:val="0"/>
        <w:spacing w:after="0" w:line="240" w:lineRule="auto"/>
        <w:jc w:val="center"/>
        <w:outlineLvl w:val="0"/>
        <w:rPr>
          <w:rFonts w:ascii="Times New Roman" w:eastAsia="Calibri" w:hAnsi="Times New Roman" w:cs="Times New Roman"/>
          <w:caps/>
          <w:sz w:val="28"/>
          <w:lang w:val="en-GB"/>
        </w:rPr>
      </w:pPr>
      <w:r w:rsidRPr="00B51435">
        <w:rPr>
          <w:rFonts w:ascii="Times New Roman" w:eastAsia="Calibri" w:hAnsi="Times New Roman" w:cs="Times New Roman"/>
          <w:caps/>
          <w:sz w:val="28"/>
          <w:lang w:val="en-GB"/>
        </w:rPr>
        <w:t>RESOLUTION 212 (Rev.WRC</w:t>
      </w:r>
      <w:r w:rsidRPr="00B51435">
        <w:rPr>
          <w:rFonts w:ascii="Times New Roman" w:eastAsia="Calibri" w:hAnsi="Times New Roman" w:cs="Times New Roman"/>
          <w:caps/>
          <w:sz w:val="28"/>
          <w:lang w:val="en-GB"/>
        </w:rPr>
        <w:noBreakHyphen/>
      </w:r>
      <w:del w:id="2" w:author="USA" w:date="2018-02-20T13:00:00Z">
        <w:r w:rsidRPr="00B51435" w:rsidDel="000C5B98">
          <w:rPr>
            <w:rFonts w:ascii="Times New Roman" w:eastAsia="Times New Roman" w:hAnsi="Times New Roman" w:cs="Times New Roman"/>
            <w:caps/>
            <w:sz w:val="28"/>
            <w:szCs w:val="20"/>
            <w:lang w:val="en-GB"/>
          </w:rPr>
          <w:delText>15</w:delText>
        </w:r>
      </w:del>
      <w:ins w:id="3" w:author="USA" w:date="2018-02-20T13:00:00Z">
        <w:r w:rsidR="000C5B98">
          <w:rPr>
            <w:rFonts w:ascii="Times New Roman" w:eastAsia="Times New Roman" w:hAnsi="Times New Roman" w:cs="Times New Roman"/>
            <w:caps/>
            <w:sz w:val="28"/>
            <w:szCs w:val="20"/>
            <w:lang w:val="en-GB"/>
          </w:rPr>
          <w:t>19</w:t>
        </w:r>
      </w:ins>
      <w:r w:rsidRPr="00B51435">
        <w:rPr>
          <w:rFonts w:ascii="Times New Roman" w:eastAsia="Calibri" w:hAnsi="Times New Roman" w:cs="Times New Roman"/>
          <w:caps/>
          <w:sz w:val="28"/>
          <w:lang w:val="en-GB"/>
        </w:rPr>
        <w:t>)</w:t>
      </w:r>
    </w:p>
    <w:p w14:paraId="618BCE53"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240" w:after="0" w:line="240" w:lineRule="auto"/>
        <w:jc w:val="center"/>
        <w:rPr>
          <w:rFonts w:ascii="Times New Roman" w:eastAsia="Calibri" w:hAnsi="Times New Roman" w:cs="Times New Roman"/>
          <w:b/>
          <w:sz w:val="28"/>
          <w:lang w:val="en-GB"/>
        </w:rPr>
      </w:pPr>
      <w:bookmarkStart w:id="4" w:name="_Toc327364390"/>
      <w:bookmarkStart w:id="5" w:name="_Toc450048669"/>
      <w:r w:rsidRPr="00B51435">
        <w:rPr>
          <w:rFonts w:ascii="Times New Roman Bold" w:eastAsia="Calibri" w:hAnsi="Times New Roman Bold" w:cs="Times New Roman Bold"/>
          <w:b/>
          <w:sz w:val="28"/>
          <w:lang w:val="en-GB"/>
        </w:rPr>
        <w:t>Implementati</w:t>
      </w:r>
      <w:r w:rsidRPr="00B51435">
        <w:rPr>
          <w:rFonts w:ascii="Times New Roman" w:eastAsia="Calibri" w:hAnsi="Times New Roman" w:cs="Times New Roman"/>
          <w:b/>
          <w:sz w:val="28"/>
          <w:lang w:val="en-GB"/>
        </w:rPr>
        <w:t xml:space="preserve">on of International Mobile Telecommunications in the </w:t>
      </w:r>
      <w:r w:rsidRPr="00B51435">
        <w:rPr>
          <w:rFonts w:ascii="Times New Roman Bold" w:eastAsia="Times New Roman" w:hAnsi="Times New Roman Bold" w:cs="Times New Roman"/>
          <w:b/>
          <w:sz w:val="28"/>
          <w:szCs w:val="20"/>
          <w:lang w:val="en-GB"/>
        </w:rPr>
        <w:t xml:space="preserve">frequency </w:t>
      </w:r>
      <w:r w:rsidRPr="00B51435">
        <w:rPr>
          <w:rFonts w:ascii="Times New Roman" w:eastAsia="Calibri" w:hAnsi="Times New Roman" w:cs="Times New Roman"/>
          <w:b/>
          <w:sz w:val="28"/>
          <w:lang w:val="en-GB"/>
        </w:rPr>
        <w:t>bands 1 885-2 025 MHz and 2 110-2 200 MHz</w:t>
      </w:r>
      <w:bookmarkEnd w:id="4"/>
      <w:bookmarkEnd w:id="5"/>
    </w:p>
    <w:p w14:paraId="4B772037" w14:textId="3BA2EB7F" w:rsidR="00B51435" w:rsidRPr="00B51435" w:rsidRDefault="00B51435" w:rsidP="00B51435">
      <w:pPr>
        <w:tabs>
          <w:tab w:val="left" w:pos="1134"/>
          <w:tab w:val="left" w:pos="1871"/>
          <w:tab w:val="left" w:pos="2268"/>
        </w:tabs>
        <w:overflowPunct w:val="0"/>
        <w:autoSpaceDE w:val="0"/>
        <w:autoSpaceDN w:val="0"/>
        <w:adjustRightInd w:val="0"/>
        <w:spacing w:before="280" w:after="0" w:line="240" w:lineRule="auto"/>
        <w:jc w:val="both"/>
        <w:rPr>
          <w:rFonts w:ascii="Times New Roman" w:eastAsia="Calibri" w:hAnsi="Times New Roman" w:cs="Times New Roman"/>
          <w:sz w:val="24"/>
          <w:lang w:val="en-GB"/>
        </w:rPr>
      </w:pPr>
      <w:r w:rsidRPr="00B51435">
        <w:rPr>
          <w:rFonts w:ascii="Times New Roman" w:eastAsia="Calibri" w:hAnsi="Times New Roman" w:cs="Times New Roman"/>
          <w:sz w:val="24"/>
          <w:lang w:val="en-GB"/>
        </w:rPr>
        <w:t xml:space="preserve">The World </w:t>
      </w:r>
      <w:proofErr w:type="spellStart"/>
      <w:r w:rsidRPr="00B51435">
        <w:rPr>
          <w:rFonts w:ascii="Times New Roman" w:eastAsia="Calibri" w:hAnsi="Times New Roman" w:cs="Times New Roman"/>
          <w:sz w:val="24"/>
          <w:lang w:val="en-GB"/>
        </w:rPr>
        <w:t>Radiocommunication</w:t>
      </w:r>
      <w:proofErr w:type="spellEnd"/>
      <w:r w:rsidRPr="00B51435">
        <w:rPr>
          <w:rFonts w:ascii="Times New Roman" w:eastAsia="Calibri" w:hAnsi="Times New Roman" w:cs="Times New Roman"/>
          <w:sz w:val="24"/>
          <w:lang w:val="en-GB"/>
        </w:rPr>
        <w:t xml:space="preserve"> Conference (</w:t>
      </w:r>
      <w:proofErr w:type="spellStart"/>
      <w:del w:id="6" w:author="USA" w:date="2018-02-20T13:00:00Z">
        <w:r w:rsidRPr="00B51435" w:rsidDel="000C5B98">
          <w:rPr>
            <w:rFonts w:ascii="Times New Roman" w:eastAsia="Times New Roman" w:hAnsi="Times New Roman" w:cs="Times New Roman"/>
            <w:sz w:val="24"/>
            <w:szCs w:val="20"/>
            <w:lang w:val="en-GB"/>
          </w:rPr>
          <w:delText>Geneva, 2015</w:delText>
        </w:r>
      </w:del>
      <w:ins w:id="7" w:author="USA" w:date="2018-02-20T13:00:00Z">
        <w:r w:rsidR="000C5B98" w:rsidRPr="00B51435">
          <w:rPr>
            <w:rFonts w:ascii="Times New Roman" w:eastAsia="Calibri" w:hAnsi="Times New Roman" w:cs="Times New Roman"/>
            <w:sz w:val="24"/>
            <w:lang w:val="en-GB"/>
          </w:rPr>
          <w:t>Sharm</w:t>
        </w:r>
        <w:proofErr w:type="spellEnd"/>
        <w:r w:rsidR="000C5B98" w:rsidRPr="00B51435">
          <w:rPr>
            <w:rFonts w:ascii="Times New Roman" w:eastAsia="Calibri" w:hAnsi="Times New Roman" w:cs="Times New Roman"/>
            <w:sz w:val="24"/>
            <w:lang w:val="en-GB"/>
          </w:rPr>
          <w:t xml:space="preserve">-el-Sheikh, </w:t>
        </w:r>
        <w:r w:rsidR="000C5B98" w:rsidRPr="00B51435">
          <w:rPr>
            <w:rFonts w:ascii="Times New Roman" w:eastAsia="Times New Roman" w:hAnsi="Times New Roman" w:cs="Times New Roman"/>
            <w:sz w:val="24"/>
            <w:szCs w:val="20"/>
            <w:lang w:val="en-GB"/>
          </w:rPr>
          <w:t>2019</w:t>
        </w:r>
      </w:ins>
      <w:r w:rsidRPr="00B51435">
        <w:rPr>
          <w:rFonts w:ascii="Times New Roman" w:eastAsia="Calibri" w:hAnsi="Times New Roman" w:cs="Times New Roman"/>
          <w:sz w:val="24"/>
          <w:lang w:val="en-GB"/>
        </w:rPr>
        <w:t>),</w:t>
      </w:r>
    </w:p>
    <w:p w14:paraId="341BC48F"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rPr>
          <w:rFonts w:ascii="Times New Roman" w:eastAsia="Calibri" w:hAnsi="Times New Roman" w:cs="Times New Roman"/>
          <w:i/>
          <w:sz w:val="24"/>
          <w:lang w:val="en-GB"/>
        </w:rPr>
      </w:pPr>
      <w:proofErr w:type="gramStart"/>
      <w:r w:rsidRPr="00B51435">
        <w:rPr>
          <w:rFonts w:ascii="Times New Roman" w:eastAsia="Calibri" w:hAnsi="Times New Roman" w:cs="Times New Roman"/>
          <w:i/>
          <w:sz w:val="24"/>
          <w:lang w:val="en-GB"/>
        </w:rPr>
        <w:t>considering</w:t>
      </w:r>
      <w:proofErr w:type="gramEnd"/>
    </w:p>
    <w:p w14:paraId="28506EFA"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sz w:val="24"/>
          <w:szCs w:val="20"/>
          <w:lang w:val="en-GB"/>
        </w:rPr>
        <w:t>a)</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that</w:t>
      </w:r>
      <w:proofErr w:type="gramEnd"/>
      <w:r w:rsidRPr="00B51435">
        <w:rPr>
          <w:rFonts w:ascii="Times New Roman" w:eastAsia="Times New Roman" w:hAnsi="Times New Roman" w:cs="Times New Roman"/>
          <w:sz w:val="24"/>
          <w:szCs w:val="20"/>
          <w:lang w:val="en-GB"/>
        </w:rPr>
        <w:t xml:space="preserve"> Resolution ITU</w:t>
      </w:r>
      <w:r w:rsidRPr="00B51435">
        <w:rPr>
          <w:rFonts w:ascii="Times New Roman" w:eastAsia="Times New Roman" w:hAnsi="Times New Roman" w:cs="Times New Roman"/>
          <w:sz w:val="24"/>
          <w:szCs w:val="20"/>
          <w:lang w:val="en-GB"/>
        </w:rPr>
        <w:noBreakHyphen/>
        <w:t>R 56 defines the naming for International Mobile Telecommunications (IMT);</w:t>
      </w:r>
    </w:p>
    <w:p w14:paraId="30BE3C2C"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sz w:val="24"/>
          <w:szCs w:val="20"/>
          <w:lang w:val="en-GB"/>
        </w:rPr>
        <w:t>b)</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that</w:t>
      </w:r>
      <w:proofErr w:type="gramEnd"/>
      <w:r w:rsidRPr="00B51435">
        <w:rPr>
          <w:rFonts w:ascii="Times New Roman" w:eastAsia="Times New Roman" w:hAnsi="Times New Roman" w:cs="Times New Roman"/>
          <w:sz w:val="24"/>
          <w:szCs w:val="20"/>
          <w:lang w:val="en-GB"/>
        </w:rPr>
        <w:t xml:space="preserve"> the ITU Radiocommunication Sector (ITU</w:t>
      </w:r>
      <w:r w:rsidRPr="00B51435">
        <w:rPr>
          <w:rFonts w:ascii="Times New Roman" w:eastAsia="Times New Roman" w:hAnsi="Times New Roman" w:cs="Times New Roman"/>
          <w:sz w:val="24"/>
          <w:szCs w:val="20"/>
          <w:lang w:val="en-GB"/>
        </w:rPr>
        <w:noBreakHyphen/>
        <w:t>R),</w:t>
      </w:r>
      <w:r w:rsidRPr="00B51435">
        <w:rPr>
          <w:rFonts w:ascii="Times New Roman" w:eastAsia="Times New Roman" w:hAnsi="Times New Roman" w:cs="Times New Roman"/>
          <w:sz w:val="24"/>
          <w:lang w:val="en-GB"/>
        </w:rPr>
        <w:t xml:space="preserve"> for WRC</w:t>
      </w:r>
      <w:r w:rsidRPr="00B51435">
        <w:rPr>
          <w:rFonts w:ascii="Times New Roman" w:eastAsia="Times New Roman" w:hAnsi="Times New Roman" w:cs="Times New Roman"/>
          <w:sz w:val="24"/>
          <w:lang w:val="en-GB"/>
        </w:rPr>
        <w:noBreakHyphen/>
        <w:t>97,</w:t>
      </w:r>
      <w:r w:rsidRPr="00B51435">
        <w:rPr>
          <w:rFonts w:ascii="Times New Roman" w:eastAsia="Times New Roman" w:hAnsi="Times New Roman" w:cs="Times New Roman"/>
          <w:sz w:val="24"/>
          <w:szCs w:val="20"/>
          <w:lang w:val="en-GB"/>
        </w:rPr>
        <w:t xml:space="preserve"> recommended approximately 230 MHz for use by the terrestrial and satellite components of IMT;</w:t>
      </w:r>
    </w:p>
    <w:p w14:paraId="0D17252D"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sz w:val="24"/>
          <w:szCs w:val="20"/>
          <w:lang w:val="en-GB"/>
        </w:rPr>
        <w:t>c)</w:t>
      </w:r>
      <w:r w:rsidRPr="00B51435">
        <w:rPr>
          <w:rFonts w:ascii="Times New Roman" w:eastAsia="Times New Roman" w:hAnsi="Times New Roman" w:cs="Times New Roman"/>
          <w:i/>
          <w:sz w:val="24"/>
          <w:szCs w:val="20"/>
          <w:lang w:val="en-GB"/>
        </w:rPr>
        <w:tab/>
      </w:r>
      <w:proofErr w:type="gramStart"/>
      <w:r w:rsidRPr="00B51435">
        <w:rPr>
          <w:rFonts w:ascii="Times New Roman" w:eastAsia="Times New Roman" w:hAnsi="Times New Roman" w:cs="Times New Roman"/>
          <w:sz w:val="24"/>
          <w:szCs w:val="20"/>
          <w:lang w:val="en-GB"/>
        </w:rPr>
        <w:t>that</w:t>
      </w:r>
      <w:proofErr w:type="gramEnd"/>
      <w:r w:rsidRPr="00B51435">
        <w:rPr>
          <w:rFonts w:ascii="Times New Roman" w:eastAsia="Times New Roman" w:hAnsi="Times New Roman" w:cs="Times New Roman"/>
          <w:sz w:val="24"/>
          <w:szCs w:val="20"/>
          <w:lang w:val="en-GB"/>
        </w:rPr>
        <w:t xml:space="preserve"> ITU</w:t>
      </w:r>
      <w:r w:rsidRPr="00B51435">
        <w:rPr>
          <w:rFonts w:ascii="Times New Roman" w:eastAsia="Times New Roman" w:hAnsi="Times New Roman" w:cs="Times New Roman"/>
          <w:sz w:val="24"/>
          <w:szCs w:val="20"/>
          <w:lang w:val="en-GB"/>
        </w:rPr>
        <w:noBreakHyphen/>
        <w:t>R studies forecast that additional spectrum may be required to support the future services of IMT and to accommodate future user requirements and network deployments;</w:t>
      </w:r>
    </w:p>
    <w:p w14:paraId="4BF9E3DF"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sz w:val="24"/>
          <w:szCs w:val="20"/>
          <w:lang w:val="en-GB"/>
        </w:rPr>
        <w:t>d)</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that</w:t>
      </w:r>
      <w:proofErr w:type="gramEnd"/>
      <w:r w:rsidRPr="00B51435">
        <w:rPr>
          <w:rFonts w:ascii="Times New Roman" w:eastAsia="Times New Roman" w:hAnsi="Times New Roman" w:cs="Times New Roman"/>
          <w:sz w:val="24"/>
          <w:szCs w:val="20"/>
          <w:lang w:val="en-GB"/>
        </w:rPr>
        <w:t xml:space="preserve"> ITU</w:t>
      </w:r>
      <w:r w:rsidRPr="00B51435">
        <w:rPr>
          <w:rFonts w:ascii="Times New Roman" w:eastAsia="Times New Roman" w:hAnsi="Times New Roman" w:cs="Times New Roman"/>
          <w:sz w:val="24"/>
          <w:szCs w:val="20"/>
          <w:lang w:val="en-GB"/>
        </w:rPr>
        <w:noBreakHyphen/>
        <w:t>R has recognized that space techniques are an integral part of IMT;</w:t>
      </w:r>
    </w:p>
    <w:p w14:paraId="4CA7C883"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sz w:val="24"/>
          <w:szCs w:val="20"/>
          <w:lang w:val="en-GB"/>
        </w:rPr>
        <w:t>e)</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that</w:t>
      </w:r>
      <w:proofErr w:type="gramEnd"/>
      <w:r w:rsidRPr="00B51435">
        <w:rPr>
          <w:rFonts w:ascii="Times New Roman" w:eastAsia="Times New Roman" w:hAnsi="Times New Roman" w:cs="Times New Roman"/>
          <w:sz w:val="24"/>
          <w:szCs w:val="20"/>
          <w:lang w:val="en-GB"/>
        </w:rPr>
        <w:t>, in No. </w:t>
      </w:r>
      <w:r w:rsidRPr="00B51435">
        <w:rPr>
          <w:rFonts w:ascii="Times New Roman" w:eastAsia="Times New Roman" w:hAnsi="Times New Roman" w:cs="Times New Roman"/>
          <w:b/>
          <w:color w:val="000000"/>
          <w:sz w:val="24"/>
          <w:szCs w:val="20"/>
          <w:lang w:val="en-GB"/>
        </w:rPr>
        <w:t>5.388</w:t>
      </w:r>
      <w:r w:rsidRPr="00B51435">
        <w:rPr>
          <w:rFonts w:ascii="Times New Roman" w:eastAsia="Times New Roman" w:hAnsi="Times New Roman" w:cs="Times New Roman"/>
          <w:sz w:val="24"/>
          <w:szCs w:val="20"/>
          <w:lang w:val="en-GB"/>
        </w:rPr>
        <w:t>, WARC</w:t>
      </w:r>
      <w:r w:rsidRPr="00B51435">
        <w:rPr>
          <w:rFonts w:ascii="Times New Roman" w:eastAsia="Times New Roman" w:hAnsi="Times New Roman" w:cs="Times New Roman"/>
          <w:sz w:val="24"/>
          <w:szCs w:val="20"/>
          <w:lang w:val="en-GB"/>
        </w:rPr>
        <w:noBreakHyphen/>
        <w:t>92 identified frequency bands to accommodate certain mobile services, now called IMT,</w:t>
      </w:r>
    </w:p>
    <w:p w14:paraId="5BC43602"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8"/>
        <w:jc w:val="both"/>
        <w:rPr>
          <w:rFonts w:ascii="Times New Roman" w:eastAsia="Calibri" w:hAnsi="Times New Roman" w:cs="Times New Roman"/>
          <w:i/>
          <w:sz w:val="24"/>
          <w:lang w:val="en-GB"/>
        </w:rPr>
      </w:pPr>
      <w:proofErr w:type="gramStart"/>
      <w:r w:rsidRPr="00B51435">
        <w:rPr>
          <w:rFonts w:ascii="Times New Roman" w:eastAsia="Calibri" w:hAnsi="Times New Roman" w:cs="Times New Roman"/>
          <w:i/>
          <w:sz w:val="24"/>
          <w:lang w:val="en-GB"/>
        </w:rPr>
        <w:t>noting</w:t>
      </w:r>
      <w:proofErr w:type="gramEnd"/>
    </w:p>
    <w:p w14:paraId="1158E490" w14:textId="5733D0D2" w:rsidR="00B51435" w:rsidRPr="00B51435" w:rsidRDefault="00B51435" w:rsidP="00B51435">
      <w:pPr>
        <w:numPr>
          <w:ilvl w:val="0"/>
          <w:numId w:val="1"/>
        </w:numPr>
        <w:tabs>
          <w:tab w:val="left" w:pos="1080"/>
          <w:tab w:val="left" w:pos="1170"/>
          <w:tab w:val="left" w:pos="1871"/>
          <w:tab w:val="left" w:pos="2268"/>
        </w:tabs>
        <w:overflowPunct w:val="0"/>
        <w:autoSpaceDE w:val="0"/>
        <w:autoSpaceDN w:val="0"/>
        <w:adjustRightInd w:val="0"/>
        <w:spacing w:before="120" w:after="0" w:line="240" w:lineRule="auto"/>
        <w:ind w:left="0" w:firstLine="0"/>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sz w:val="24"/>
          <w:szCs w:val="20"/>
          <w:lang w:val="en-GB"/>
        </w:rPr>
        <w:t>that the terrestrial component of IMT has already been deployed or is being considered for deployment in the frequency bands 1 885</w:t>
      </w:r>
      <w:del w:id="8" w:author="USA" w:date="2018-02-20T12:59:00Z">
        <w:r w:rsidRPr="00B51435" w:rsidDel="000C5B98">
          <w:rPr>
            <w:rFonts w:ascii="Times New Roman" w:eastAsia="Times New Roman" w:hAnsi="Times New Roman" w:cs="Times New Roman"/>
            <w:sz w:val="24"/>
            <w:szCs w:val="20"/>
            <w:lang w:val="en-GB"/>
          </w:rPr>
          <w:delText>-1 980 MHz, 2 010</w:delText>
        </w:r>
      </w:del>
      <w:del w:id="9" w:author="Unknown">
        <w:r w:rsidRPr="00B51435">
          <w:rPr>
            <w:rFonts w:ascii="Times New Roman" w:eastAsia="Times New Roman" w:hAnsi="Times New Roman" w:cs="Times New Roman"/>
            <w:sz w:val="24"/>
            <w:szCs w:val="20"/>
            <w:lang w:val="en-GB"/>
          </w:rPr>
          <w:delText>-</w:delText>
        </w:r>
      </w:del>
      <w:r w:rsidRPr="00B51435">
        <w:rPr>
          <w:rFonts w:ascii="Times New Roman" w:eastAsia="Times New Roman" w:hAnsi="Times New Roman" w:cs="Times New Roman"/>
          <w:sz w:val="24"/>
          <w:szCs w:val="20"/>
          <w:lang w:val="en-GB"/>
        </w:rPr>
        <w:t>2 025 MHz and 2 110-2 </w:t>
      </w:r>
      <w:del w:id="10" w:author="USA" w:date="2018-02-20T12:59:00Z">
        <w:r w:rsidRPr="00B51435" w:rsidDel="000C5B98">
          <w:rPr>
            <w:rFonts w:ascii="Times New Roman" w:eastAsia="Times New Roman" w:hAnsi="Times New Roman" w:cs="Times New Roman"/>
            <w:sz w:val="24"/>
            <w:szCs w:val="20"/>
            <w:lang w:val="en-GB"/>
          </w:rPr>
          <w:delText>170</w:delText>
        </w:r>
      </w:del>
      <w:ins w:id="11" w:author="USA" w:date="2018-02-20T12:59:00Z">
        <w:r w:rsidR="000C5B98">
          <w:rPr>
            <w:rFonts w:ascii="Times New Roman" w:eastAsia="Times New Roman" w:hAnsi="Times New Roman" w:cs="Times New Roman"/>
            <w:sz w:val="24"/>
            <w:szCs w:val="20"/>
            <w:lang w:val="en-GB"/>
          </w:rPr>
          <w:t>200</w:t>
        </w:r>
      </w:ins>
      <w:r w:rsidRPr="00B51435">
        <w:rPr>
          <w:rFonts w:ascii="Times New Roman" w:eastAsia="Times New Roman" w:hAnsi="Times New Roman" w:cs="Times New Roman"/>
          <w:sz w:val="24"/>
          <w:szCs w:val="20"/>
          <w:lang w:val="en-GB"/>
        </w:rPr>
        <w:t xml:space="preserve"> MHz; </w:t>
      </w:r>
    </w:p>
    <w:p w14:paraId="1A452921" w14:textId="7E971CAD" w:rsidR="00B51435" w:rsidRPr="00B51435" w:rsidDel="000C5B98" w:rsidRDefault="00B51435" w:rsidP="00B51435">
      <w:pPr>
        <w:tabs>
          <w:tab w:val="left" w:pos="1134"/>
          <w:tab w:val="left" w:pos="1871"/>
          <w:tab w:val="left" w:pos="2268"/>
        </w:tabs>
        <w:overflowPunct w:val="0"/>
        <w:autoSpaceDE w:val="0"/>
        <w:autoSpaceDN w:val="0"/>
        <w:adjustRightInd w:val="0"/>
        <w:spacing w:before="120" w:after="0" w:line="240" w:lineRule="auto"/>
        <w:jc w:val="both"/>
        <w:textAlignment w:val="baseline"/>
        <w:rPr>
          <w:del w:id="12" w:author="USA" w:date="2018-02-20T12:59:00Z"/>
          <w:rFonts w:ascii="Times New Roman" w:eastAsia="Times New Roman" w:hAnsi="Times New Roman" w:cs="Times New Roman"/>
          <w:sz w:val="24"/>
          <w:szCs w:val="20"/>
          <w:lang w:val="en-GB"/>
        </w:rPr>
      </w:pPr>
      <w:del w:id="13" w:author="USA" w:date="2018-02-20T12:59:00Z">
        <w:r w:rsidRPr="00B51435" w:rsidDel="000C5B98">
          <w:rPr>
            <w:rFonts w:ascii="Times New Roman" w:eastAsia="Times New Roman" w:hAnsi="Times New Roman" w:cs="Times New Roman"/>
            <w:i/>
            <w:iCs/>
            <w:sz w:val="24"/>
            <w:szCs w:val="20"/>
            <w:lang w:val="en-GB"/>
          </w:rPr>
          <w:delText>b)</w:delText>
        </w:r>
        <w:r w:rsidRPr="00B51435" w:rsidDel="000C5B98">
          <w:rPr>
            <w:rFonts w:ascii="Times New Roman" w:eastAsia="Times New Roman" w:hAnsi="Times New Roman" w:cs="Times New Roman"/>
            <w:i/>
            <w:iCs/>
            <w:sz w:val="24"/>
            <w:szCs w:val="20"/>
            <w:lang w:val="en-GB"/>
          </w:rPr>
          <w:tab/>
        </w:r>
        <w:r w:rsidRPr="00B51435" w:rsidDel="000C5B98">
          <w:rPr>
            <w:rFonts w:ascii="Times New Roman" w:eastAsia="Times New Roman" w:hAnsi="Times New Roman" w:cs="Times New Roman"/>
            <w:sz w:val="24"/>
            <w:szCs w:val="20"/>
            <w:lang w:val="en-GB"/>
          </w:rPr>
          <w:delText>that both the terrestrial and satellite components of IMT have already been deployed or are being considered for deployment in the frequency bands 1 980-2 010 MHz and 2 170-2 200 MHz;</w:delText>
        </w:r>
      </w:del>
    </w:p>
    <w:p w14:paraId="6A478F08" w14:textId="4C4607C5" w:rsidR="00B51435" w:rsidRPr="00B51435" w:rsidRDefault="000C5B98" w:rsidP="00B51435">
      <w:pPr>
        <w:tabs>
          <w:tab w:val="left" w:pos="1134"/>
          <w:tab w:val="left" w:pos="1170"/>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GB"/>
        </w:rPr>
      </w:pPr>
      <w:ins w:id="14" w:author="USA" w:date="2018-02-20T13:00:00Z">
        <w:r>
          <w:rPr>
            <w:rFonts w:ascii="Times New Roman" w:eastAsia="Times New Roman" w:hAnsi="Times New Roman" w:cs="Times New Roman"/>
            <w:i/>
            <w:sz w:val="24"/>
            <w:szCs w:val="20"/>
            <w:lang w:val="en-GB"/>
          </w:rPr>
          <w:t>b</w:t>
        </w:r>
      </w:ins>
      <w:del w:id="15" w:author="USA" w:date="2018-02-20T13:00:00Z">
        <w:r w:rsidR="00B51435" w:rsidRPr="00B51435" w:rsidDel="000C5B98">
          <w:rPr>
            <w:rFonts w:ascii="Times New Roman" w:eastAsia="Times New Roman" w:hAnsi="Times New Roman" w:cs="Times New Roman"/>
            <w:i/>
            <w:sz w:val="24"/>
            <w:szCs w:val="20"/>
            <w:lang w:val="en-GB"/>
          </w:rPr>
          <w:delText>c</w:delText>
        </w:r>
      </w:del>
      <w:r w:rsidR="00B51435" w:rsidRPr="00B51435">
        <w:rPr>
          <w:rFonts w:ascii="Times New Roman" w:eastAsia="Times New Roman" w:hAnsi="Times New Roman" w:cs="Times New Roman"/>
          <w:i/>
          <w:sz w:val="24"/>
          <w:szCs w:val="20"/>
          <w:lang w:val="en-GB"/>
        </w:rPr>
        <w:t>)</w:t>
      </w:r>
      <w:r w:rsidR="00B51435" w:rsidRPr="00B51435">
        <w:rPr>
          <w:rFonts w:ascii="Times New Roman" w:eastAsia="Times New Roman" w:hAnsi="Times New Roman" w:cs="Times New Roman"/>
          <w:sz w:val="24"/>
          <w:szCs w:val="20"/>
          <w:lang w:val="en-GB"/>
        </w:rPr>
        <w:tab/>
        <w:t>that the availability of the satellite component of IMT in the frequency bands 1 980</w:t>
      </w:r>
      <w:r w:rsidR="00B51435" w:rsidRPr="00B51435">
        <w:rPr>
          <w:rFonts w:ascii="Times New Roman" w:eastAsia="Times New Roman" w:hAnsi="Times New Roman" w:cs="Times New Roman"/>
          <w:sz w:val="24"/>
          <w:szCs w:val="20"/>
          <w:lang w:val="en-GB"/>
        </w:rPr>
        <w:noBreakHyphen/>
        <w:t xml:space="preserve">2 010 MHz and 2 170-2 200 MHz simultaneously with the terrestrial component of IMT in </w:t>
      </w:r>
      <w:r w:rsidR="00B51435" w:rsidRPr="00B51435">
        <w:rPr>
          <w:rFonts w:ascii="Times New Roman" w:eastAsia="Times New Roman" w:hAnsi="Times New Roman" w:cs="Times New Roman"/>
          <w:sz w:val="24"/>
          <w:szCs w:val="20"/>
          <w:lang w:val="en-GB"/>
        </w:rPr>
        <w:lastRenderedPageBreak/>
        <w:t>the frequency bands identified in No. </w:t>
      </w:r>
      <w:r w:rsidR="00B51435" w:rsidRPr="00B51435">
        <w:rPr>
          <w:rFonts w:ascii="Times New Roman" w:eastAsia="Times New Roman" w:hAnsi="Times New Roman" w:cs="Times New Roman"/>
          <w:b/>
          <w:color w:val="000000"/>
          <w:sz w:val="24"/>
          <w:szCs w:val="20"/>
          <w:lang w:val="en-GB"/>
        </w:rPr>
        <w:t>5.388</w:t>
      </w:r>
      <w:r w:rsidR="00B51435" w:rsidRPr="00B51435">
        <w:rPr>
          <w:rFonts w:ascii="Times New Roman" w:eastAsia="Times New Roman" w:hAnsi="Times New Roman" w:cs="Times New Roman"/>
          <w:sz w:val="24"/>
          <w:szCs w:val="20"/>
          <w:lang w:val="en-GB"/>
        </w:rPr>
        <w:t xml:space="preserve"> would improve the overall implementation and the attractiveness of IMT,</w:t>
      </w:r>
    </w:p>
    <w:p w14:paraId="56472103" w14:textId="15312D64" w:rsidR="00B51435" w:rsidRPr="00B51435" w:rsidDel="000C5B98"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rPr>
          <w:del w:id="16" w:author="USA" w:date="2018-02-20T13:01:00Z"/>
          <w:rFonts w:ascii="Times New Roman" w:eastAsia="Times New Roman" w:hAnsi="Times New Roman" w:cs="Times New Roman"/>
          <w:i/>
          <w:sz w:val="24"/>
          <w:szCs w:val="20"/>
          <w:lang w:val="en-GB"/>
        </w:rPr>
      </w:pPr>
      <w:del w:id="17" w:author="USA" w:date="2018-02-20T13:01:00Z">
        <w:r w:rsidRPr="00B51435" w:rsidDel="000C5B98">
          <w:rPr>
            <w:rFonts w:ascii="Times New Roman" w:eastAsia="Times New Roman" w:hAnsi="Times New Roman" w:cs="Times New Roman"/>
            <w:i/>
            <w:sz w:val="24"/>
            <w:szCs w:val="20"/>
            <w:lang w:val="en-GB"/>
          </w:rPr>
          <w:delText>noting further</w:delText>
        </w:r>
      </w:del>
    </w:p>
    <w:p w14:paraId="01CA5AA4" w14:textId="0233FD90" w:rsidR="00B51435" w:rsidRPr="00B51435" w:rsidDel="000C5B98" w:rsidRDefault="00B51435" w:rsidP="000C5B98">
      <w:pPr>
        <w:tabs>
          <w:tab w:val="left" w:pos="1134"/>
          <w:tab w:val="left" w:pos="1871"/>
          <w:tab w:val="left" w:pos="2268"/>
        </w:tabs>
        <w:overflowPunct w:val="0"/>
        <w:autoSpaceDE w:val="0"/>
        <w:autoSpaceDN w:val="0"/>
        <w:adjustRightInd w:val="0"/>
        <w:spacing w:before="120" w:after="0" w:line="240" w:lineRule="auto"/>
        <w:jc w:val="both"/>
        <w:textAlignment w:val="baseline"/>
        <w:rPr>
          <w:del w:id="18" w:author="USA" w:date="2018-02-20T13:01:00Z"/>
          <w:rFonts w:ascii="Times New Roman" w:eastAsia="Times New Roman" w:hAnsi="Times New Roman" w:cs="Times New Roman"/>
          <w:sz w:val="24"/>
          <w:szCs w:val="20"/>
          <w:lang w:val="en-GB"/>
        </w:rPr>
      </w:pPr>
      <w:del w:id="19" w:author="USA" w:date="2018-02-20T13:01:00Z">
        <w:r w:rsidRPr="00B51435" w:rsidDel="000C5B98">
          <w:rPr>
            <w:rFonts w:ascii="Times New Roman" w:eastAsia="Times New Roman" w:hAnsi="Times New Roman" w:cs="Times New Roman"/>
            <w:i/>
            <w:sz w:val="24"/>
            <w:szCs w:val="20"/>
            <w:lang w:val="en-GB"/>
          </w:rPr>
          <w:delText>a)</w:delText>
        </w:r>
        <w:r w:rsidRPr="00B51435" w:rsidDel="000C5B98">
          <w:rPr>
            <w:rFonts w:ascii="Times New Roman" w:eastAsia="Times New Roman" w:hAnsi="Times New Roman" w:cs="Times New Roman"/>
            <w:i/>
            <w:sz w:val="24"/>
            <w:szCs w:val="20"/>
            <w:lang w:val="en-GB"/>
          </w:rPr>
          <w:tab/>
        </w:r>
        <w:r w:rsidRPr="00B51435" w:rsidDel="000C5B98">
          <w:rPr>
            <w:rFonts w:ascii="Times New Roman" w:eastAsia="Times New Roman" w:hAnsi="Times New Roman" w:cs="Times New Roman"/>
            <w:bCs/>
            <w:sz w:val="24"/>
            <w:szCs w:val="20"/>
            <w:lang w:val="en-GB" w:eastAsia="zh-CN"/>
          </w:rPr>
          <w:delText>that</w:delText>
        </w:r>
      </w:del>
      <w:ins w:id="20" w:author="USA" w:date="2018-02-20T13:01:00Z">
        <w:r w:rsidR="000C5B98" w:rsidRPr="000C5B98">
          <w:rPr>
            <w:rFonts w:ascii="Times New Roman" w:eastAsia="Times New Roman" w:hAnsi="Times New Roman" w:cs="Times New Roman"/>
            <w:i/>
            <w:sz w:val="24"/>
            <w:szCs w:val="20"/>
            <w:lang w:val="en-GB"/>
          </w:rPr>
          <w:t xml:space="preserve"> </w:t>
        </w:r>
        <w:r w:rsidR="000C5B98" w:rsidRPr="00B51435">
          <w:rPr>
            <w:rFonts w:ascii="Times New Roman" w:eastAsia="Times New Roman" w:hAnsi="Times New Roman" w:cs="Times New Roman"/>
            <w:i/>
            <w:sz w:val="24"/>
            <w:szCs w:val="20"/>
            <w:lang w:val="en-GB"/>
          </w:rPr>
          <w:t>c)</w:t>
        </w:r>
        <w:r w:rsidR="000C5B98" w:rsidRPr="00B51435">
          <w:rPr>
            <w:rFonts w:ascii="Times New Roman" w:eastAsia="Calibri" w:hAnsi="Times New Roman" w:cs="Times New Roman"/>
            <w:sz w:val="24"/>
            <w:lang w:val="en-GB"/>
          </w:rPr>
          <w:tab/>
        </w:r>
        <w:proofErr w:type="gramStart"/>
        <w:r w:rsidR="000C5B98" w:rsidRPr="00B51435">
          <w:rPr>
            <w:rFonts w:ascii="Times New Roman" w:eastAsia="Times New Roman" w:hAnsi="Times New Roman" w:cs="Times New Roman"/>
            <w:sz w:val="24"/>
            <w:szCs w:val="24"/>
            <w:lang w:val="en-GB"/>
          </w:rPr>
          <w:t>that</w:t>
        </w:r>
        <w:proofErr w:type="gramEnd"/>
        <w:r w:rsidR="000C5B98" w:rsidRPr="00B51435">
          <w:rPr>
            <w:rFonts w:ascii="Times New Roman" w:eastAsia="Times New Roman" w:hAnsi="Times New Roman" w:cs="Times New Roman"/>
            <w:sz w:val="24"/>
            <w:szCs w:val="24"/>
            <w:lang w:val="en-GB"/>
          </w:rPr>
          <w:t xml:space="preserve"> </w:t>
        </w:r>
        <w:r w:rsidR="000C5B98" w:rsidRPr="00B51435">
          <w:rPr>
            <w:rFonts w:ascii="Times New Roman" w:eastAsia="Calibri" w:hAnsi="Times New Roman" w:cs="Times New Roman"/>
            <w:sz w:val="24"/>
            <w:szCs w:val="24"/>
          </w:rPr>
          <w:t xml:space="preserve">ITU-R studies have identified technical and operational measures that may be implemented to allow co-existence and compatibility between </w:t>
        </w:r>
      </w:ins>
      <w:del w:id="21" w:author="USA" w:date="2018-02-20T13:01:00Z">
        <w:r w:rsidRPr="00B51435" w:rsidDel="000C5B98">
          <w:rPr>
            <w:rFonts w:ascii="Times New Roman" w:eastAsia="Calibri" w:hAnsi="Times New Roman" w:cs="Times New Roman"/>
            <w:sz w:val="24"/>
            <w:szCs w:val="24"/>
          </w:rPr>
          <w:delText xml:space="preserve"> co</w:delText>
        </w:r>
        <w:r w:rsidRPr="00B51435" w:rsidDel="000C5B98">
          <w:rPr>
            <w:rFonts w:ascii="Times New Roman" w:eastAsia="Times New Roman" w:hAnsi="Times New Roman" w:cs="Times New Roman"/>
            <w:sz w:val="24"/>
            <w:szCs w:val="20"/>
            <w:lang w:val="en-GB"/>
          </w:rPr>
          <w:noBreakHyphen/>
          <w:delText xml:space="preserve">coverage, co-frequency deployment of independent </w:delText>
        </w:r>
      </w:del>
      <w:r w:rsidRPr="00B51435">
        <w:rPr>
          <w:rFonts w:ascii="Times New Roman" w:eastAsia="Calibri" w:hAnsi="Times New Roman" w:cs="Times New Roman"/>
          <w:sz w:val="24"/>
          <w:szCs w:val="24"/>
        </w:rPr>
        <w:t xml:space="preserve">satellite and terrestrial </w:t>
      </w:r>
      <w:del w:id="22" w:author="USA" w:date="2018-02-20T13:01:00Z">
        <w:r w:rsidRPr="00B51435" w:rsidDel="000C5B98">
          <w:rPr>
            <w:rFonts w:ascii="Times New Roman" w:eastAsia="Times New Roman" w:hAnsi="Times New Roman" w:cs="Times New Roman"/>
            <w:sz w:val="24"/>
            <w:szCs w:val="20"/>
            <w:lang w:val="en-GB"/>
          </w:rPr>
          <w:delText xml:space="preserve">IMT </w:delText>
        </w:r>
      </w:del>
      <w:r w:rsidRPr="00B51435">
        <w:rPr>
          <w:rFonts w:ascii="Times New Roman" w:eastAsia="Calibri" w:hAnsi="Times New Roman" w:cs="Times New Roman"/>
          <w:sz w:val="24"/>
          <w:szCs w:val="24"/>
        </w:rPr>
        <w:t xml:space="preserve">components </w:t>
      </w:r>
      <w:del w:id="23" w:author="USA" w:date="2018-02-20T13:01:00Z">
        <w:r w:rsidRPr="00B51435" w:rsidDel="000C5B98">
          <w:rPr>
            <w:rFonts w:ascii="Times New Roman" w:eastAsia="Times New Roman" w:hAnsi="Times New Roman" w:cs="Times New Roman"/>
            <w:sz w:val="24"/>
            <w:szCs w:val="20"/>
            <w:lang w:val="en-GB"/>
          </w:rPr>
          <w:delText>is not feasible unless techniques, such as the use of an appropriate guardband or other mitigation techniques, are applied to ensure coexistence and compatibility between the terrestrial and satellite components of IMT;</w:delText>
        </w:r>
      </w:del>
    </w:p>
    <w:p w14:paraId="4B04044B" w14:textId="62A9D423" w:rsidR="00B51435" w:rsidRPr="00B51435" w:rsidDel="008222C8" w:rsidRDefault="00B51435" w:rsidP="008222C8">
      <w:pPr>
        <w:tabs>
          <w:tab w:val="left" w:pos="1134"/>
          <w:tab w:val="left" w:pos="1871"/>
          <w:tab w:val="left" w:pos="2268"/>
        </w:tabs>
        <w:overflowPunct w:val="0"/>
        <w:autoSpaceDE w:val="0"/>
        <w:autoSpaceDN w:val="0"/>
        <w:adjustRightInd w:val="0"/>
        <w:spacing w:before="120" w:after="0" w:line="240" w:lineRule="auto"/>
        <w:jc w:val="both"/>
        <w:textAlignment w:val="baseline"/>
        <w:rPr>
          <w:del w:id="24" w:author="USA" w:date="2018-02-20T13:10:00Z"/>
          <w:rFonts w:ascii="Times New Roman" w:eastAsia="Times New Roman" w:hAnsi="Times New Roman" w:cs="Times New Roman"/>
          <w:sz w:val="24"/>
          <w:szCs w:val="20"/>
          <w:lang w:val="en-GB"/>
        </w:rPr>
      </w:pPr>
      <w:del w:id="25" w:author="USA" w:date="2018-02-20T13:01:00Z">
        <w:r w:rsidRPr="00B51435" w:rsidDel="000C5B98">
          <w:rPr>
            <w:rFonts w:ascii="Times New Roman" w:eastAsia="Times New Roman" w:hAnsi="Times New Roman" w:cs="Times New Roman"/>
            <w:i/>
            <w:sz w:val="24"/>
            <w:szCs w:val="20"/>
            <w:lang w:val="en-GB"/>
          </w:rPr>
          <w:delText>b)</w:delText>
        </w:r>
        <w:r w:rsidRPr="00B51435" w:rsidDel="000C5B98">
          <w:rPr>
            <w:rFonts w:ascii="Times New Roman" w:eastAsia="Times New Roman" w:hAnsi="Times New Roman" w:cs="Times New Roman"/>
            <w:i/>
            <w:sz w:val="24"/>
            <w:szCs w:val="20"/>
            <w:lang w:val="en-GB"/>
          </w:rPr>
          <w:tab/>
        </w:r>
        <w:r w:rsidRPr="00B51435" w:rsidDel="000C5B98">
          <w:rPr>
            <w:rFonts w:ascii="Times New Roman" w:eastAsia="Times New Roman" w:hAnsi="Times New Roman" w:cs="Times New Roman"/>
            <w:sz w:val="24"/>
            <w:szCs w:val="20"/>
            <w:lang w:val="en-GB"/>
          </w:rPr>
          <w:delText xml:space="preserve">that, </w:delText>
        </w:r>
      </w:del>
      <w:proofErr w:type="gramStart"/>
      <w:ins w:id="26" w:author="USA" w:date="2018-02-20T13:01:00Z">
        <w:r w:rsidR="000C5B98" w:rsidRPr="00B51435">
          <w:rPr>
            <w:rFonts w:ascii="Times New Roman" w:eastAsia="Calibri" w:hAnsi="Times New Roman" w:cs="Times New Roman"/>
            <w:sz w:val="24"/>
            <w:szCs w:val="24"/>
          </w:rPr>
          <w:t>of</w:t>
        </w:r>
        <w:proofErr w:type="gramEnd"/>
        <w:r w:rsidR="000C5B98" w:rsidRPr="00B51435">
          <w:rPr>
            <w:rFonts w:ascii="Times New Roman" w:eastAsia="Calibri" w:hAnsi="Times New Roman" w:cs="Times New Roman"/>
            <w:sz w:val="24"/>
            <w:szCs w:val="24"/>
          </w:rPr>
          <w:t xml:space="preserve"> IMT </w:t>
        </w:r>
      </w:ins>
      <w:r w:rsidRPr="00B51435">
        <w:rPr>
          <w:rFonts w:ascii="Times New Roman" w:eastAsia="Calibri" w:hAnsi="Times New Roman" w:cs="Times New Roman"/>
          <w:sz w:val="24"/>
          <w:szCs w:val="24"/>
        </w:rPr>
        <w:t xml:space="preserve">when </w:t>
      </w:r>
      <w:del w:id="27" w:author="USA" w:date="2018-02-20T13:02:00Z">
        <w:r w:rsidRPr="00B51435" w:rsidDel="000C5B98">
          <w:rPr>
            <w:rFonts w:ascii="Times New Roman" w:eastAsia="Times New Roman" w:hAnsi="Times New Roman" w:cs="Times New Roman"/>
            <w:sz w:val="24"/>
            <w:szCs w:val="20"/>
            <w:lang w:val="en-GB" w:eastAsia="zh-CN"/>
          </w:rPr>
          <w:delText xml:space="preserve">the satellite and terrestrial components of IMT are </w:delText>
        </w:r>
      </w:del>
      <w:r w:rsidRPr="00B51435">
        <w:rPr>
          <w:rFonts w:ascii="Times New Roman" w:eastAsia="Calibri" w:hAnsi="Times New Roman" w:cs="Times New Roman"/>
          <w:sz w:val="24"/>
          <w:szCs w:val="24"/>
        </w:rPr>
        <w:t>deployed in the frequency bands 1 980</w:t>
      </w:r>
      <w:r w:rsidRPr="00B51435">
        <w:rPr>
          <w:rFonts w:ascii="Times New Roman" w:eastAsia="Times New Roman" w:hAnsi="Times New Roman" w:cs="Times New Roman"/>
          <w:sz w:val="24"/>
          <w:szCs w:val="20"/>
          <w:lang w:val="en-GB"/>
        </w:rPr>
        <w:t>-</w:t>
      </w:r>
      <w:r w:rsidRPr="00B51435">
        <w:rPr>
          <w:rFonts w:ascii="Times New Roman" w:eastAsia="Calibri" w:hAnsi="Times New Roman" w:cs="Times New Roman"/>
          <w:sz w:val="24"/>
          <w:szCs w:val="24"/>
        </w:rPr>
        <w:t>2 010 MHz and 2 170</w:t>
      </w:r>
      <w:r w:rsidRPr="00B51435">
        <w:rPr>
          <w:rFonts w:ascii="Times New Roman" w:eastAsia="Times New Roman" w:hAnsi="Times New Roman" w:cs="Times New Roman"/>
          <w:sz w:val="24"/>
          <w:szCs w:val="20"/>
          <w:lang w:val="en-GB"/>
        </w:rPr>
        <w:t>-</w:t>
      </w:r>
      <w:r w:rsidRPr="00B51435">
        <w:rPr>
          <w:rFonts w:ascii="Times New Roman" w:eastAsia="Calibri" w:hAnsi="Times New Roman" w:cs="Times New Roman"/>
          <w:sz w:val="24"/>
          <w:szCs w:val="24"/>
        </w:rPr>
        <w:t xml:space="preserve">2 200 MHz in adjacent </w:t>
      </w:r>
      <w:del w:id="28" w:author="USA" w:date="2018-02-20T13:09:00Z">
        <w:r w:rsidRPr="00B51435" w:rsidDel="008222C8">
          <w:rPr>
            <w:rFonts w:ascii="Times New Roman" w:eastAsia="Times New Roman" w:hAnsi="Times New Roman" w:cs="Times New Roman"/>
            <w:sz w:val="24"/>
            <w:szCs w:val="20"/>
            <w:lang w:val="en-GB" w:eastAsia="zh-CN"/>
          </w:rPr>
          <w:delText>geographical</w:delText>
        </w:r>
      </w:del>
      <w:ins w:id="29" w:author="USA" w:date="2018-02-20T13:09:00Z">
        <w:r w:rsidR="008222C8" w:rsidRPr="00B51435">
          <w:rPr>
            <w:rFonts w:ascii="Times New Roman" w:eastAsia="Calibri" w:hAnsi="Times New Roman" w:cs="Times New Roman"/>
            <w:sz w:val="24"/>
            <w:szCs w:val="24"/>
          </w:rPr>
          <w:t>geographic</w:t>
        </w:r>
      </w:ins>
      <w:r w:rsidRPr="00B51435">
        <w:rPr>
          <w:rFonts w:ascii="Times New Roman" w:eastAsia="Calibri" w:hAnsi="Times New Roman" w:cs="Times New Roman"/>
          <w:sz w:val="24"/>
          <w:szCs w:val="24"/>
        </w:rPr>
        <w:t xml:space="preserve"> areas,</w:t>
      </w:r>
      <w:del w:id="30" w:author="USA" w:date="2018-02-20T13:10:00Z">
        <w:r w:rsidRPr="00B51435" w:rsidDel="008222C8">
          <w:rPr>
            <w:rFonts w:ascii="Times New Roman" w:eastAsia="Times New Roman" w:hAnsi="Times New Roman" w:cs="Times New Roman"/>
            <w:sz w:val="24"/>
            <w:szCs w:val="20"/>
            <w:lang w:val="en-GB" w:eastAsia="zh-CN"/>
          </w:rPr>
          <w:delText xml:space="preserve"> technical or operational measures may need to be implemented to avoid harmful interference, and f</w:delText>
        </w:r>
        <w:r w:rsidRPr="00B51435" w:rsidDel="008222C8">
          <w:rPr>
            <w:rFonts w:ascii="Times New Roman" w:eastAsia="Times New Roman" w:hAnsi="Times New Roman" w:cs="Times New Roman"/>
            <w:sz w:val="24"/>
            <w:szCs w:val="20"/>
            <w:lang w:val="en-GB"/>
          </w:rPr>
          <w:delText>urther studies by ITU</w:delText>
        </w:r>
        <w:r w:rsidRPr="00B51435" w:rsidDel="008222C8">
          <w:rPr>
            <w:rFonts w:ascii="Times New Roman" w:eastAsia="Times New Roman" w:hAnsi="Times New Roman" w:cs="Times New Roman"/>
            <w:sz w:val="24"/>
            <w:szCs w:val="20"/>
            <w:lang w:val="en-GB"/>
          </w:rPr>
          <w:noBreakHyphen/>
          <w:delText>R are required in this regard;</w:delText>
        </w:r>
      </w:del>
    </w:p>
    <w:p w14:paraId="5F869178" w14:textId="4B1441BA" w:rsidR="00B51435" w:rsidRPr="00B51435" w:rsidRDefault="00B51435" w:rsidP="008222C8">
      <w:pPr>
        <w:tabs>
          <w:tab w:val="left" w:pos="1134"/>
          <w:tab w:val="left" w:pos="1871"/>
          <w:tab w:val="left" w:pos="2268"/>
        </w:tabs>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0"/>
          <w:lang w:val="en-GB"/>
        </w:rPr>
      </w:pPr>
      <w:del w:id="31" w:author="USA" w:date="2018-02-20T13:10:00Z">
        <w:r w:rsidRPr="00B51435" w:rsidDel="008222C8">
          <w:rPr>
            <w:rFonts w:ascii="Times New Roman" w:eastAsia="Times New Roman" w:hAnsi="Times New Roman" w:cs="Times New Roman"/>
            <w:bCs/>
            <w:i/>
            <w:sz w:val="24"/>
            <w:szCs w:val="20"/>
            <w:lang w:val="en-GB"/>
          </w:rPr>
          <w:delText>c)</w:delText>
        </w:r>
        <w:r w:rsidRPr="00B51435" w:rsidDel="008222C8">
          <w:rPr>
            <w:rFonts w:ascii="Times New Roman" w:eastAsia="Times New Roman" w:hAnsi="Times New Roman" w:cs="Times New Roman"/>
            <w:bCs/>
            <w:i/>
            <w:sz w:val="24"/>
            <w:szCs w:val="20"/>
            <w:lang w:val="en-GB"/>
          </w:rPr>
          <w:tab/>
        </w:r>
        <w:r w:rsidRPr="00B51435" w:rsidDel="008222C8">
          <w:rPr>
            <w:rFonts w:ascii="Times New Roman" w:eastAsia="Times New Roman" w:hAnsi="Times New Roman" w:cs="Times New Roman"/>
            <w:sz w:val="24"/>
            <w:szCs w:val="20"/>
            <w:lang w:val="en-GB" w:eastAsia="zh-CN"/>
          </w:rPr>
          <w:delText>that some difficulties have been raised in addressing potential interference between the satellite and terrestrial components of IMT;</w:delText>
        </w:r>
      </w:del>
    </w:p>
    <w:p w14:paraId="48877FBC" w14:textId="49F8E280" w:rsidR="00B51435" w:rsidRPr="00B51435" w:rsidRDefault="00B51435" w:rsidP="00B51435">
      <w:pPr>
        <w:tabs>
          <w:tab w:val="left" w:pos="1134"/>
          <w:tab w:val="left" w:pos="1170"/>
          <w:tab w:val="left" w:pos="1871"/>
          <w:tab w:val="left" w:pos="2268"/>
        </w:tabs>
        <w:overflowPunct w:val="0"/>
        <w:autoSpaceDE w:val="0"/>
        <w:autoSpaceDN w:val="0"/>
        <w:adjustRightInd w:val="0"/>
        <w:spacing w:before="120" w:after="0" w:line="240" w:lineRule="auto"/>
        <w:jc w:val="both"/>
        <w:textAlignment w:val="baseline"/>
        <w:rPr>
          <w:rFonts w:ascii="Times New Roman" w:eastAsia="Calibri" w:hAnsi="Times New Roman" w:cs="Times New Roman"/>
          <w:sz w:val="24"/>
          <w:szCs w:val="24"/>
        </w:rPr>
      </w:pPr>
      <w:r w:rsidRPr="00B51435">
        <w:rPr>
          <w:rFonts w:ascii="Times New Roman" w:eastAsia="Times New Roman" w:hAnsi="Times New Roman" w:cs="Times New Roman"/>
          <w:i/>
          <w:sz w:val="24"/>
          <w:szCs w:val="20"/>
          <w:lang w:val="en-GB"/>
        </w:rPr>
        <w:t>d)</w:t>
      </w:r>
      <w:r w:rsidRPr="00B51435">
        <w:rPr>
          <w:rFonts w:ascii="Times New Roman" w:eastAsia="Times New Roman" w:hAnsi="Times New Roman" w:cs="Times New Roman"/>
          <w:i/>
          <w:sz w:val="24"/>
          <w:szCs w:val="20"/>
          <w:lang w:val="en-GB"/>
        </w:rPr>
        <w:tab/>
      </w:r>
      <w:del w:id="32" w:author="USA" w:date="2018-02-20T13:10:00Z">
        <w:r w:rsidRPr="00B51435" w:rsidDel="008222C8">
          <w:rPr>
            <w:rFonts w:ascii="Times New Roman" w:eastAsia="Times New Roman" w:hAnsi="Times New Roman" w:cs="Times New Roman"/>
            <w:sz w:val="24"/>
            <w:szCs w:val="20"/>
            <w:lang w:val="en-GB"/>
          </w:rPr>
          <w:delText>that Report ITU</w:delText>
        </w:r>
        <w:r w:rsidRPr="00B51435" w:rsidDel="008222C8">
          <w:rPr>
            <w:rFonts w:ascii="Times New Roman" w:eastAsia="Times New Roman" w:hAnsi="Times New Roman" w:cs="Times New Roman"/>
            <w:sz w:val="24"/>
            <w:szCs w:val="20"/>
            <w:lang w:val="en-GB"/>
          </w:rPr>
          <w:noBreakHyphen/>
          <w:delText>R M.2041 addresses sharing and adjacent band compatibility in the 2.5 GHz band between the terrestrial and satellite components of IMT</w:delText>
        </w:r>
        <w:r w:rsidRPr="00B51435" w:rsidDel="008222C8">
          <w:rPr>
            <w:rFonts w:ascii="Times New Roman" w:eastAsia="Times New Roman" w:hAnsi="Times New Roman" w:cs="Times New Roman"/>
            <w:sz w:val="24"/>
            <w:szCs w:val="20"/>
            <w:lang w:val="en-GB"/>
          </w:rPr>
          <w:noBreakHyphen/>
          <w:delText>2000,</w:delText>
        </w:r>
      </w:del>
    </w:p>
    <w:p w14:paraId="113C32A8"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rPr>
          <w:rFonts w:ascii="Times New Roman" w:eastAsia="Calibri" w:hAnsi="Times New Roman" w:cs="Times New Roman"/>
          <w:i/>
          <w:sz w:val="24"/>
          <w:lang w:val="en-GB"/>
        </w:rPr>
      </w:pPr>
      <w:proofErr w:type="gramStart"/>
      <w:r w:rsidRPr="00B51435">
        <w:rPr>
          <w:rFonts w:ascii="Times New Roman" w:eastAsia="Calibri" w:hAnsi="Times New Roman" w:cs="Times New Roman"/>
          <w:i/>
          <w:sz w:val="24"/>
          <w:lang w:val="en-GB"/>
        </w:rPr>
        <w:t>resolves</w:t>
      </w:r>
      <w:proofErr w:type="gramEnd"/>
    </w:p>
    <w:p w14:paraId="4D7004F6"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proofErr w:type="gramStart"/>
      <w:r w:rsidRPr="00B51435">
        <w:rPr>
          <w:rFonts w:ascii="Times New Roman" w:eastAsia="Times New Roman" w:hAnsi="Times New Roman" w:cs="Times New Roman"/>
          <w:sz w:val="24"/>
          <w:szCs w:val="20"/>
          <w:lang w:val="en-GB"/>
        </w:rPr>
        <w:t>that</w:t>
      </w:r>
      <w:proofErr w:type="gramEnd"/>
      <w:r w:rsidRPr="00B51435">
        <w:rPr>
          <w:rFonts w:ascii="Times New Roman" w:eastAsia="Times New Roman" w:hAnsi="Times New Roman" w:cs="Times New Roman"/>
          <w:sz w:val="24"/>
          <w:szCs w:val="20"/>
          <w:lang w:val="en-GB"/>
        </w:rPr>
        <w:t xml:space="preserve"> administrations which implement IMT:</w:t>
      </w:r>
    </w:p>
    <w:p w14:paraId="5D7B3878"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iCs/>
          <w:sz w:val="24"/>
          <w:szCs w:val="20"/>
          <w:lang w:val="en-GB"/>
        </w:rPr>
        <w:t>a)</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should</w:t>
      </w:r>
      <w:proofErr w:type="gramEnd"/>
      <w:r w:rsidRPr="00B51435">
        <w:rPr>
          <w:rFonts w:ascii="Times New Roman" w:eastAsia="Times New Roman" w:hAnsi="Times New Roman" w:cs="Times New Roman"/>
          <w:sz w:val="24"/>
          <w:szCs w:val="20"/>
          <w:lang w:val="en-GB"/>
        </w:rPr>
        <w:t xml:space="preserve"> make the necessary frequencies available for system development;</w:t>
      </w:r>
    </w:p>
    <w:p w14:paraId="5B322B09"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iCs/>
          <w:sz w:val="24"/>
          <w:szCs w:val="20"/>
          <w:lang w:val="en-GB"/>
        </w:rPr>
        <w:t>b)</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should</w:t>
      </w:r>
      <w:proofErr w:type="gramEnd"/>
      <w:r w:rsidRPr="00B51435">
        <w:rPr>
          <w:rFonts w:ascii="Times New Roman" w:eastAsia="Times New Roman" w:hAnsi="Times New Roman" w:cs="Times New Roman"/>
          <w:sz w:val="24"/>
          <w:szCs w:val="20"/>
          <w:lang w:val="en-GB"/>
        </w:rPr>
        <w:t xml:space="preserve"> use those frequencies when IMT is implemented;</w:t>
      </w:r>
    </w:p>
    <w:p w14:paraId="2EA9D123" w14:textId="77777777"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i/>
          <w:iCs/>
          <w:sz w:val="24"/>
          <w:szCs w:val="20"/>
          <w:lang w:val="en-GB"/>
        </w:rPr>
        <w:t>c)</w:t>
      </w:r>
      <w:r w:rsidRPr="00B51435">
        <w:rPr>
          <w:rFonts w:ascii="Times New Roman" w:eastAsia="Times New Roman" w:hAnsi="Times New Roman" w:cs="Times New Roman"/>
          <w:sz w:val="24"/>
          <w:szCs w:val="20"/>
          <w:lang w:val="en-GB"/>
        </w:rPr>
        <w:tab/>
      </w:r>
      <w:proofErr w:type="gramStart"/>
      <w:r w:rsidRPr="00B51435">
        <w:rPr>
          <w:rFonts w:ascii="Times New Roman" w:eastAsia="Times New Roman" w:hAnsi="Times New Roman" w:cs="Times New Roman"/>
          <w:sz w:val="24"/>
          <w:szCs w:val="20"/>
          <w:lang w:val="en-GB"/>
        </w:rPr>
        <w:t>should</w:t>
      </w:r>
      <w:proofErr w:type="gramEnd"/>
      <w:r w:rsidRPr="00B51435">
        <w:rPr>
          <w:rFonts w:ascii="Times New Roman" w:eastAsia="Times New Roman" w:hAnsi="Times New Roman" w:cs="Times New Roman"/>
          <w:sz w:val="24"/>
          <w:szCs w:val="20"/>
          <w:lang w:val="en-GB"/>
        </w:rPr>
        <w:t xml:space="preserve"> use the relevant international technical characteristics, as identified by ITU</w:t>
      </w:r>
      <w:r w:rsidRPr="00B51435">
        <w:rPr>
          <w:rFonts w:ascii="Times New Roman" w:eastAsia="Times New Roman" w:hAnsi="Times New Roman" w:cs="Times New Roman"/>
          <w:sz w:val="24"/>
          <w:szCs w:val="20"/>
          <w:lang w:val="en-GB"/>
        </w:rPr>
        <w:noBreakHyphen/>
        <w:t>R and ITU</w:t>
      </w:r>
      <w:r w:rsidRPr="00B51435">
        <w:rPr>
          <w:rFonts w:ascii="Times New Roman" w:eastAsia="Times New Roman" w:hAnsi="Times New Roman" w:cs="Times New Roman"/>
          <w:sz w:val="24"/>
          <w:szCs w:val="20"/>
          <w:lang w:val="en-GB"/>
        </w:rPr>
        <w:noBreakHyphen/>
        <w:t>T Recommendations,</w:t>
      </w:r>
    </w:p>
    <w:p w14:paraId="43C8EF86" w14:textId="2514347C"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rPr>
          <w:rFonts w:ascii="Times New Roman" w:eastAsia="Calibri" w:hAnsi="Times New Roman" w:cs="Times New Roman"/>
          <w:i/>
          <w:sz w:val="24"/>
          <w:lang w:val="en-GB"/>
        </w:rPr>
      </w:pPr>
      <w:proofErr w:type="gramStart"/>
      <w:r w:rsidRPr="00B51435">
        <w:rPr>
          <w:rFonts w:ascii="Times New Roman" w:eastAsia="Calibri" w:hAnsi="Times New Roman" w:cs="Times New Roman"/>
          <w:i/>
          <w:sz w:val="24"/>
          <w:lang w:val="en-GB"/>
        </w:rPr>
        <w:t>invites</w:t>
      </w:r>
      <w:proofErr w:type="gramEnd"/>
      <w:r w:rsidRPr="00B51435">
        <w:rPr>
          <w:rFonts w:ascii="Times New Roman" w:eastAsia="Calibri" w:hAnsi="Times New Roman" w:cs="Times New Roman"/>
          <w:i/>
          <w:sz w:val="24"/>
          <w:lang w:val="en-GB"/>
        </w:rPr>
        <w:t xml:space="preserve"> </w:t>
      </w:r>
      <w:del w:id="33" w:author="USA" w:date="2018-02-20T13:10:00Z">
        <w:r w:rsidRPr="00B51435" w:rsidDel="008222C8">
          <w:rPr>
            <w:rFonts w:ascii="Times New Roman" w:eastAsia="Times New Roman" w:hAnsi="Times New Roman" w:cs="Times New Roman"/>
            <w:i/>
            <w:sz w:val="24"/>
            <w:szCs w:val="20"/>
            <w:lang w:val="en-GB"/>
          </w:rPr>
          <w:delText>ITU</w:delText>
        </w:r>
        <w:r w:rsidRPr="00B51435" w:rsidDel="008222C8">
          <w:rPr>
            <w:rFonts w:ascii="Times New Roman" w:eastAsia="Times New Roman" w:hAnsi="Times New Roman" w:cs="Times New Roman"/>
            <w:i/>
            <w:sz w:val="24"/>
            <w:szCs w:val="20"/>
            <w:lang w:val="en-GB"/>
          </w:rPr>
          <w:noBreakHyphen/>
          <w:delText>R</w:delText>
        </w:r>
      </w:del>
      <w:ins w:id="34" w:author="USA" w:date="2018-02-20T13:10:00Z">
        <w:r w:rsidR="008222C8" w:rsidRPr="00B51435">
          <w:rPr>
            <w:rFonts w:ascii="Times New Roman" w:eastAsia="Calibri" w:hAnsi="Times New Roman" w:cs="Times New Roman"/>
            <w:i/>
            <w:sz w:val="24"/>
            <w:lang w:val="en-GB"/>
          </w:rPr>
          <w:t>administrations</w:t>
        </w:r>
      </w:ins>
    </w:p>
    <w:p w14:paraId="0E99D048" w14:textId="4AD034B5" w:rsidR="00B51435" w:rsidRPr="00B51435" w:rsidDel="008222C8" w:rsidRDefault="00B51435" w:rsidP="00B51435">
      <w:pPr>
        <w:tabs>
          <w:tab w:val="left" w:pos="1134"/>
          <w:tab w:val="left" w:pos="1871"/>
          <w:tab w:val="left" w:pos="2268"/>
        </w:tabs>
        <w:overflowPunct w:val="0"/>
        <w:autoSpaceDE w:val="0"/>
        <w:autoSpaceDN w:val="0"/>
        <w:adjustRightInd w:val="0"/>
        <w:spacing w:before="120" w:after="0" w:line="240" w:lineRule="auto"/>
        <w:jc w:val="both"/>
        <w:textAlignment w:val="baseline"/>
        <w:rPr>
          <w:del w:id="35" w:author="USA" w:date="2018-02-20T13:10:00Z"/>
          <w:rFonts w:ascii="Times New Roman" w:eastAsia="Times New Roman" w:hAnsi="Times New Roman" w:cs="Times New Roman"/>
          <w:sz w:val="24"/>
          <w:szCs w:val="20"/>
          <w:lang w:val="en-GB"/>
        </w:rPr>
      </w:pPr>
      <w:del w:id="36" w:author="USA" w:date="2018-02-20T13:10:00Z">
        <w:r w:rsidRPr="00B51435" w:rsidDel="008222C8">
          <w:rPr>
            <w:rFonts w:ascii="Times New Roman" w:eastAsia="Times New Roman" w:hAnsi="Times New Roman" w:cs="Times New Roman"/>
            <w:sz w:val="24"/>
            <w:szCs w:val="20"/>
            <w:lang w:val="en-GB"/>
          </w:rPr>
          <w:delText>to study possible technical and operational measures to ensure coexistence and compatibility between the terrestrial component of IMT (in the mobile service) and the satellite component of IMT (in the mobile service and the mobile-satellite service) in the frequency bands 1 980-2 010 MHz and 2 170</w:delText>
        </w:r>
        <w:r w:rsidRPr="00B51435" w:rsidDel="008222C8">
          <w:rPr>
            <w:rFonts w:ascii="Times New Roman" w:eastAsia="Times New Roman" w:hAnsi="Times New Roman" w:cs="Times New Roman"/>
            <w:sz w:val="24"/>
            <w:szCs w:val="20"/>
            <w:lang w:val="en-GB"/>
          </w:rPr>
          <w:noBreakHyphen/>
          <w:delText>2 200 MHz where those frequency bands are shared by the mobile service and the mobile-satellite service in different countries, in particular for the deployment of independent satellite and terrestrial components of IMT and to facilitate development of both the satellite and terrestrial components of IMT,</w:delText>
        </w:r>
      </w:del>
    </w:p>
    <w:p w14:paraId="3DD82383" w14:textId="29E5E616" w:rsidR="00B51435" w:rsidRPr="00B51435" w:rsidDel="008222C8"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rPr>
          <w:del w:id="37" w:author="USA" w:date="2018-02-20T13:10:00Z"/>
          <w:rFonts w:ascii="Times New Roman" w:eastAsia="Times New Roman" w:hAnsi="Times New Roman" w:cs="Times New Roman"/>
          <w:i/>
          <w:sz w:val="24"/>
          <w:szCs w:val="20"/>
          <w:lang w:val="en-GB"/>
        </w:rPr>
      </w:pPr>
      <w:del w:id="38" w:author="USA" w:date="2018-02-20T13:10:00Z">
        <w:r w:rsidRPr="00B51435" w:rsidDel="008222C8">
          <w:rPr>
            <w:rFonts w:ascii="Times New Roman" w:eastAsia="Times New Roman" w:hAnsi="Times New Roman" w:cs="Times New Roman"/>
            <w:i/>
            <w:sz w:val="24"/>
            <w:szCs w:val="20"/>
            <w:lang w:val="en-GB"/>
          </w:rPr>
          <w:delText>encourages administrations</w:delText>
        </w:r>
      </w:del>
    </w:p>
    <w:p w14:paraId="27D72BC3" w14:textId="09372F35" w:rsidR="00B51435" w:rsidRPr="00B51435" w:rsidRDefault="00B51435" w:rsidP="00B51435">
      <w:pPr>
        <w:tabs>
          <w:tab w:val="left" w:pos="1134"/>
          <w:tab w:val="left" w:pos="1871"/>
          <w:tab w:val="left" w:pos="2268"/>
        </w:tabs>
        <w:overflowPunct w:val="0"/>
        <w:autoSpaceDE w:val="0"/>
        <w:autoSpaceDN w:val="0"/>
        <w:adjustRightInd w:val="0"/>
        <w:spacing w:before="120" w:after="0" w:line="240" w:lineRule="auto"/>
        <w:jc w:val="both"/>
        <w:rPr>
          <w:rFonts w:ascii="Times New Roman" w:eastAsia="Times New Roman" w:hAnsi="Times New Roman" w:cs="Times New Roman"/>
          <w:sz w:val="24"/>
          <w:szCs w:val="20"/>
          <w:lang w:val="en-GB"/>
        </w:rPr>
      </w:pPr>
      <w:r w:rsidRPr="00B51435">
        <w:rPr>
          <w:rFonts w:ascii="Times New Roman" w:eastAsia="Times New Roman" w:hAnsi="Times New Roman" w:cs="Times New Roman"/>
          <w:sz w:val="24"/>
          <w:szCs w:val="20"/>
          <w:lang w:val="en-GB"/>
        </w:rPr>
        <w:t>1</w:t>
      </w:r>
      <w:r w:rsidRPr="00B51435">
        <w:rPr>
          <w:rFonts w:ascii="Times New Roman" w:eastAsia="Times New Roman" w:hAnsi="Times New Roman" w:cs="Times New Roman"/>
          <w:sz w:val="24"/>
          <w:szCs w:val="20"/>
          <w:lang w:val="en-GB"/>
        </w:rPr>
        <w:tab/>
        <w:t>to give due consideration to the accommodation of other services currently operating in these frequency bands when implementing IMT</w:t>
      </w:r>
      <w:del w:id="39" w:author="USA" w:date="2018-02-20T13:11:00Z">
        <w:r w:rsidRPr="00B51435" w:rsidDel="008222C8">
          <w:rPr>
            <w:rFonts w:ascii="Times New Roman" w:eastAsia="Times New Roman" w:hAnsi="Times New Roman" w:cs="Times New Roman"/>
            <w:sz w:val="24"/>
            <w:szCs w:val="20"/>
            <w:lang w:val="en-GB"/>
          </w:rPr>
          <w:delText>;</w:delText>
        </w:r>
      </w:del>
      <w:ins w:id="40" w:author="USA" w:date="2018-02-20T13:11:00Z">
        <w:r w:rsidR="008222C8">
          <w:rPr>
            <w:rFonts w:ascii="Times New Roman" w:eastAsia="Times New Roman" w:hAnsi="Times New Roman" w:cs="Times New Roman"/>
            <w:sz w:val="24"/>
            <w:szCs w:val="20"/>
            <w:lang w:val="en-GB"/>
          </w:rPr>
          <w:t>,</w:t>
        </w:r>
      </w:ins>
    </w:p>
    <w:p w14:paraId="04B6A326" w14:textId="5BC85529" w:rsidR="00B51435" w:rsidRPr="00B51435" w:rsidDel="008222C8" w:rsidRDefault="00B51435" w:rsidP="00B51435">
      <w:pPr>
        <w:tabs>
          <w:tab w:val="left" w:pos="1134"/>
          <w:tab w:val="left" w:pos="1871"/>
          <w:tab w:val="left" w:pos="2268"/>
        </w:tabs>
        <w:overflowPunct w:val="0"/>
        <w:autoSpaceDE w:val="0"/>
        <w:autoSpaceDN w:val="0"/>
        <w:adjustRightInd w:val="0"/>
        <w:spacing w:before="120" w:after="0" w:line="240" w:lineRule="auto"/>
        <w:jc w:val="both"/>
        <w:textAlignment w:val="baseline"/>
        <w:rPr>
          <w:del w:id="41" w:author="USA" w:date="2018-02-20T13:12:00Z"/>
          <w:rFonts w:ascii="Times New Roman" w:eastAsia="Times New Roman" w:hAnsi="Times New Roman" w:cs="Times New Roman"/>
          <w:sz w:val="24"/>
          <w:szCs w:val="20"/>
          <w:lang w:val="en-GB"/>
        </w:rPr>
      </w:pPr>
      <w:del w:id="42" w:author="USA" w:date="2018-02-20T13:12:00Z">
        <w:r w:rsidRPr="00B51435" w:rsidDel="008222C8">
          <w:rPr>
            <w:rFonts w:ascii="Times New Roman" w:eastAsia="Times New Roman" w:hAnsi="Times New Roman" w:cs="Times New Roman"/>
            <w:sz w:val="24"/>
            <w:szCs w:val="20"/>
            <w:lang w:val="en-GB"/>
          </w:rPr>
          <w:delText>2</w:delText>
        </w:r>
        <w:r w:rsidRPr="00B51435" w:rsidDel="008222C8">
          <w:rPr>
            <w:rFonts w:ascii="Times New Roman" w:eastAsia="Times New Roman" w:hAnsi="Times New Roman" w:cs="Times New Roman"/>
            <w:sz w:val="24"/>
            <w:szCs w:val="20"/>
            <w:lang w:val="en-GB"/>
          </w:rPr>
          <w:tab/>
          <w:delText>to participate actively in the ITU</w:delText>
        </w:r>
        <w:r w:rsidRPr="00B51435" w:rsidDel="008222C8">
          <w:rPr>
            <w:rFonts w:ascii="Times New Roman" w:eastAsia="Times New Roman" w:hAnsi="Times New Roman" w:cs="Times New Roman"/>
            <w:sz w:val="24"/>
            <w:szCs w:val="20"/>
            <w:lang w:val="en-GB"/>
          </w:rPr>
          <w:noBreakHyphen/>
          <w:delText xml:space="preserve">R studies in accordance with </w:delText>
        </w:r>
        <w:r w:rsidRPr="00B51435" w:rsidDel="008222C8">
          <w:rPr>
            <w:rFonts w:ascii="Times New Roman" w:eastAsia="Times New Roman" w:hAnsi="Times New Roman" w:cs="Times New Roman"/>
            <w:i/>
            <w:iCs/>
            <w:sz w:val="24"/>
            <w:szCs w:val="20"/>
            <w:lang w:val="en-GB"/>
          </w:rPr>
          <w:delText>invites ITU</w:delText>
        </w:r>
        <w:r w:rsidRPr="00B51435" w:rsidDel="008222C8">
          <w:rPr>
            <w:rFonts w:ascii="Times New Roman" w:eastAsia="Times New Roman" w:hAnsi="Times New Roman" w:cs="Times New Roman"/>
            <w:sz w:val="24"/>
            <w:szCs w:val="20"/>
            <w:lang w:val="en-GB"/>
          </w:rPr>
          <w:noBreakHyphen/>
        </w:r>
        <w:r w:rsidRPr="00B51435" w:rsidDel="008222C8">
          <w:rPr>
            <w:rFonts w:ascii="Times New Roman" w:eastAsia="Times New Roman" w:hAnsi="Times New Roman" w:cs="Times New Roman"/>
            <w:i/>
            <w:iCs/>
            <w:sz w:val="24"/>
            <w:szCs w:val="20"/>
            <w:lang w:val="en-GB"/>
          </w:rPr>
          <w:delText>R</w:delText>
        </w:r>
        <w:r w:rsidRPr="00B51435" w:rsidDel="008222C8">
          <w:rPr>
            <w:rFonts w:ascii="Times New Roman" w:eastAsia="Times New Roman" w:hAnsi="Times New Roman" w:cs="Times New Roman"/>
            <w:sz w:val="24"/>
            <w:szCs w:val="20"/>
            <w:lang w:val="en-GB"/>
          </w:rPr>
          <w:delText xml:space="preserve"> above,</w:delText>
        </w:r>
      </w:del>
    </w:p>
    <w:p w14:paraId="6D9D8AF8" w14:textId="25619A60" w:rsidR="00B51435" w:rsidRPr="00B51435" w:rsidDel="008222C8"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rPr>
          <w:del w:id="43" w:author="USA" w:date="2018-02-20T13:12:00Z"/>
          <w:rFonts w:ascii="Times New Roman" w:eastAsia="Times New Roman" w:hAnsi="Times New Roman" w:cs="Times New Roman"/>
          <w:i/>
          <w:sz w:val="24"/>
          <w:szCs w:val="20"/>
          <w:lang w:val="en-GB"/>
        </w:rPr>
      </w:pPr>
      <w:del w:id="44" w:author="USA" w:date="2018-02-20T13:12:00Z">
        <w:r w:rsidRPr="00B51435" w:rsidDel="008222C8">
          <w:rPr>
            <w:rFonts w:ascii="Times New Roman" w:eastAsia="Times New Roman" w:hAnsi="Times New Roman" w:cs="Times New Roman"/>
            <w:i/>
            <w:sz w:val="24"/>
            <w:szCs w:val="20"/>
            <w:lang w:val="en-GB"/>
          </w:rPr>
          <w:delText>instructs the Director of the Radiocommunication Bureau</w:delText>
        </w:r>
      </w:del>
    </w:p>
    <w:p w14:paraId="4FE945B4" w14:textId="461EE97B" w:rsidR="00B51435" w:rsidRPr="00B51435" w:rsidDel="008222C8" w:rsidRDefault="00B51435" w:rsidP="00B51435">
      <w:pPr>
        <w:tabs>
          <w:tab w:val="left" w:pos="1134"/>
          <w:tab w:val="left" w:pos="1871"/>
          <w:tab w:val="left" w:pos="2268"/>
        </w:tabs>
        <w:overflowPunct w:val="0"/>
        <w:autoSpaceDE w:val="0"/>
        <w:autoSpaceDN w:val="0"/>
        <w:adjustRightInd w:val="0"/>
        <w:spacing w:before="120" w:after="0" w:line="240" w:lineRule="auto"/>
        <w:jc w:val="both"/>
        <w:textAlignment w:val="baseline"/>
        <w:rPr>
          <w:del w:id="45" w:author="USA" w:date="2018-02-20T13:12:00Z"/>
          <w:rFonts w:ascii="Times New Roman" w:eastAsia="Times New Roman" w:hAnsi="Times New Roman" w:cs="Times New Roman"/>
          <w:sz w:val="24"/>
          <w:szCs w:val="20"/>
          <w:lang w:val="en-GB"/>
        </w:rPr>
      </w:pPr>
      <w:del w:id="46" w:author="USA" w:date="2018-02-20T13:12:00Z">
        <w:r w:rsidRPr="00B51435" w:rsidDel="008222C8">
          <w:rPr>
            <w:rFonts w:ascii="Times New Roman" w:eastAsia="Times New Roman" w:hAnsi="Times New Roman" w:cs="Times New Roman"/>
            <w:sz w:val="24"/>
            <w:szCs w:val="20"/>
            <w:lang w:val="en-GB"/>
          </w:rPr>
          <w:delText>to include in his report, for consideration by WRC</w:delText>
        </w:r>
        <w:r w:rsidRPr="00B51435" w:rsidDel="008222C8">
          <w:rPr>
            <w:rFonts w:ascii="Times New Roman" w:eastAsia="Times New Roman" w:hAnsi="Times New Roman" w:cs="Times New Roman"/>
            <w:sz w:val="24"/>
            <w:szCs w:val="20"/>
            <w:lang w:val="en-GB"/>
          </w:rPr>
          <w:noBreakHyphen/>
          <w:delText>19, the results of the ITU</w:delText>
        </w:r>
        <w:r w:rsidRPr="00B51435" w:rsidDel="008222C8">
          <w:rPr>
            <w:rFonts w:ascii="Times New Roman" w:eastAsia="Times New Roman" w:hAnsi="Times New Roman" w:cs="Times New Roman"/>
            <w:sz w:val="24"/>
            <w:szCs w:val="20"/>
            <w:lang w:val="en-GB"/>
          </w:rPr>
          <w:noBreakHyphen/>
          <w:delText xml:space="preserve">R studies referred to in </w:delText>
        </w:r>
        <w:r w:rsidRPr="00B51435" w:rsidDel="008222C8">
          <w:rPr>
            <w:rFonts w:ascii="Times New Roman" w:eastAsia="Times New Roman" w:hAnsi="Times New Roman" w:cs="Times New Roman"/>
            <w:i/>
            <w:iCs/>
            <w:sz w:val="24"/>
            <w:szCs w:val="20"/>
            <w:lang w:val="en-GB"/>
          </w:rPr>
          <w:delText>invites ITU</w:delText>
        </w:r>
        <w:r w:rsidRPr="00B51435" w:rsidDel="008222C8">
          <w:rPr>
            <w:rFonts w:ascii="Times New Roman" w:eastAsia="Times New Roman" w:hAnsi="Times New Roman" w:cs="Times New Roman"/>
            <w:i/>
            <w:iCs/>
            <w:sz w:val="24"/>
            <w:szCs w:val="20"/>
            <w:lang w:val="en-GB"/>
          </w:rPr>
          <w:noBreakHyphen/>
          <w:delText>R</w:delText>
        </w:r>
        <w:r w:rsidRPr="00B51435" w:rsidDel="008222C8">
          <w:rPr>
            <w:rFonts w:ascii="Times New Roman" w:eastAsia="Times New Roman" w:hAnsi="Times New Roman" w:cs="Times New Roman"/>
            <w:sz w:val="24"/>
            <w:szCs w:val="20"/>
            <w:lang w:val="en-GB"/>
          </w:rPr>
          <w:delText xml:space="preserve"> above,</w:delText>
        </w:r>
      </w:del>
    </w:p>
    <w:p w14:paraId="4323DCBD"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ind w:left="1134"/>
        <w:jc w:val="both"/>
        <w:rPr>
          <w:rFonts w:ascii="Times New Roman" w:eastAsia="Calibri" w:hAnsi="Times New Roman" w:cs="Times New Roman"/>
          <w:i/>
          <w:sz w:val="24"/>
          <w:lang w:val="en-GB"/>
        </w:rPr>
      </w:pPr>
      <w:proofErr w:type="gramStart"/>
      <w:r w:rsidRPr="00B51435">
        <w:rPr>
          <w:rFonts w:ascii="Times New Roman" w:eastAsia="Calibri" w:hAnsi="Times New Roman" w:cs="Times New Roman"/>
          <w:i/>
          <w:sz w:val="24"/>
          <w:lang w:val="en-GB"/>
        </w:rPr>
        <w:t>further</w:t>
      </w:r>
      <w:proofErr w:type="gramEnd"/>
      <w:r w:rsidRPr="00B51435">
        <w:rPr>
          <w:rFonts w:ascii="Times New Roman" w:eastAsia="Calibri" w:hAnsi="Times New Roman" w:cs="Times New Roman"/>
          <w:i/>
          <w:sz w:val="24"/>
          <w:lang w:val="en-GB"/>
        </w:rPr>
        <w:t xml:space="preserve"> invites ITU</w:t>
      </w:r>
      <w:r w:rsidRPr="00B51435">
        <w:rPr>
          <w:rFonts w:ascii="Times New Roman" w:eastAsia="Calibri" w:hAnsi="Times New Roman" w:cs="Times New Roman"/>
          <w:i/>
          <w:sz w:val="24"/>
          <w:lang w:val="en-GB"/>
        </w:rPr>
        <w:noBreakHyphen/>
        <w:t>R</w:t>
      </w:r>
    </w:p>
    <w:p w14:paraId="51D80A0A" w14:textId="77777777" w:rsidR="00B51435" w:rsidRPr="00B51435" w:rsidRDefault="00B51435" w:rsidP="00B51435">
      <w:pPr>
        <w:keepNext/>
        <w:keepLines/>
        <w:tabs>
          <w:tab w:val="left" w:pos="1134"/>
          <w:tab w:val="left" w:pos="1871"/>
          <w:tab w:val="left" w:pos="2268"/>
        </w:tabs>
        <w:overflowPunct w:val="0"/>
        <w:autoSpaceDE w:val="0"/>
        <w:autoSpaceDN w:val="0"/>
        <w:adjustRightInd w:val="0"/>
        <w:spacing w:before="160" w:after="0" w:line="240" w:lineRule="auto"/>
        <w:jc w:val="both"/>
        <w:rPr>
          <w:rFonts w:ascii="Times New Roman" w:eastAsia="Times New Roman" w:hAnsi="Times New Roman" w:cs="Times New Roman"/>
          <w:sz w:val="24"/>
          <w:szCs w:val="20"/>
          <w:lang w:val="en-GB"/>
        </w:rPr>
      </w:pPr>
      <w:proofErr w:type="gramStart"/>
      <w:r w:rsidRPr="00B51435">
        <w:rPr>
          <w:rFonts w:ascii="Times New Roman" w:eastAsia="Times New Roman" w:hAnsi="Times New Roman" w:cs="Times New Roman"/>
          <w:sz w:val="24"/>
          <w:szCs w:val="20"/>
          <w:lang w:val="en-GB"/>
        </w:rPr>
        <w:t>to</w:t>
      </w:r>
      <w:proofErr w:type="gramEnd"/>
      <w:r w:rsidRPr="00B51435">
        <w:rPr>
          <w:rFonts w:ascii="Times New Roman" w:eastAsia="Times New Roman" w:hAnsi="Times New Roman" w:cs="Times New Roman"/>
          <w:sz w:val="24"/>
          <w:szCs w:val="20"/>
          <w:lang w:val="en-GB"/>
        </w:rPr>
        <w:t xml:space="preserve"> continue its studies with a view to developing suitable and acceptable technical characteristics for IMT that will facilitate worldwide use and roaming, and ensure that IMT can also meet the telecommunication needs of the developing countries and rural areas.</w:t>
      </w:r>
    </w:p>
    <w:p w14:paraId="609BC750" w14:textId="77777777" w:rsidR="00233688" w:rsidRDefault="00233688" w:rsidP="008222C8">
      <w:pPr>
        <w:widowControl w:val="0"/>
        <w:overflowPunct w:val="0"/>
        <w:autoSpaceDE w:val="0"/>
        <w:autoSpaceDN w:val="0"/>
        <w:adjustRightInd w:val="0"/>
        <w:spacing w:after="0" w:line="240" w:lineRule="auto"/>
        <w:ind w:right="58"/>
        <w:rPr>
          <w:rFonts w:ascii="Times New Roman" w:eastAsia="Times New Roman" w:hAnsi="Times New Roman" w:cs="Times New Roman"/>
          <w:b/>
          <w:bCs/>
          <w:sz w:val="24"/>
          <w:szCs w:val="24"/>
        </w:rPr>
      </w:pPr>
    </w:p>
    <w:p w14:paraId="29C1FD7E" w14:textId="63704BFC" w:rsidR="001971E8" w:rsidRDefault="0057017D" w:rsidP="008222C8">
      <w:pPr>
        <w:widowControl w:val="0"/>
        <w:overflowPunct w:val="0"/>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bCs/>
          <w:sz w:val="24"/>
          <w:szCs w:val="24"/>
        </w:rPr>
        <w:t>Reason</w:t>
      </w:r>
      <w:r w:rsidR="001971E8" w:rsidRPr="001971E8">
        <w:rPr>
          <w:rFonts w:ascii="Times New Roman" w:eastAsia="Times New Roman" w:hAnsi="Times New Roman" w:cs="Times New Roman"/>
          <w:sz w:val="24"/>
          <w:szCs w:val="24"/>
        </w:rPr>
        <w:t xml:space="preserve">: The studies responsive to this agenda item will be complete by WRC-19 and will document technical and operational measures to promote compatibility between the terrestrial and satellite components of IMT in different countries. </w:t>
      </w:r>
    </w:p>
    <w:p w14:paraId="5642ECB8" w14:textId="5C71FC4A" w:rsidR="001971E8" w:rsidRPr="001971E8" w:rsidRDefault="001971E8" w:rsidP="001971E8">
      <w:pPr>
        <w:widowControl w:val="0"/>
        <w:overflowPunct w:val="0"/>
        <w:autoSpaceDE w:val="0"/>
        <w:autoSpaceDN w:val="0"/>
        <w:adjustRightInd w:val="0"/>
        <w:spacing w:line="251" w:lineRule="auto"/>
        <w:ind w:right="60"/>
        <w:rPr>
          <w:rFonts w:ascii="Times New Roman" w:eastAsia="Times New Roman" w:hAnsi="Times New Roman" w:cs="Times New Roman"/>
          <w:sz w:val="24"/>
          <w:szCs w:val="24"/>
        </w:rPr>
      </w:pPr>
    </w:p>
    <w:p w14:paraId="1DBAFE7F" w14:textId="77777777" w:rsidR="001971E8" w:rsidRDefault="001971E8"/>
    <w:sectPr w:rsidR="001971E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B80C08" w14:textId="77777777" w:rsidR="002A749F" w:rsidRDefault="002A749F" w:rsidP="00F23DBD">
      <w:pPr>
        <w:spacing w:after="0" w:line="240" w:lineRule="auto"/>
      </w:pPr>
      <w:r>
        <w:separator/>
      </w:r>
    </w:p>
  </w:endnote>
  <w:endnote w:type="continuationSeparator" w:id="0">
    <w:p w14:paraId="27BBBBD6" w14:textId="77777777" w:rsidR="002A749F" w:rsidRDefault="002A749F" w:rsidP="00F23D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imes New Roman Bold">
    <w:altName w:val="Tahoma"/>
    <w:panose1 w:val="02020803070505020304"/>
    <w:charset w:val="00"/>
    <w:family w:val="roman"/>
    <w:pitch w:val="variable"/>
    <w:sig w:usb0="00003A87" w:usb1="00000000" w:usb2="00000000" w:usb3="00000000" w:csb0="000000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C5D437" w14:textId="77777777" w:rsidR="009C1D44" w:rsidRDefault="009C1D4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191F48" w14:textId="77777777" w:rsidR="009C1D44" w:rsidRDefault="009C1D4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DD3E70" w14:textId="77777777" w:rsidR="009C1D44" w:rsidRDefault="009C1D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CBE745" w14:textId="77777777" w:rsidR="002A749F" w:rsidRDefault="002A749F" w:rsidP="00F23DBD">
      <w:pPr>
        <w:spacing w:after="0" w:line="240" w:lineRule="auto"/>
      </w:pPr>
      <w:r>
        <w:separator/>
      </w:r>
    </w:p>
  </w:footnote>
  <w:footnote w:type="continuationSeparator" w:id="0">
    <w:p w14:paraId="256A8D6B" w14:textId="77777777" w:rsidR="002A749F" w:rsidRDefault="002A749F" w:rsidP="00F23D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5C06B4" w14:textId="77777777" w:rsidR="009C1D44" w:rsidRDefault="009C1D4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0219E0" w14:textId="34FC7C11" w:rsidR="00F23DBD" w:rsidRDefault="00F23DBD" w:rsidP="00F23DBD">
    <w:pPr>
      <w:widowControl w:val="0"/>
      <w:overflowPunct w:val="0"/>
      <w:autoSpaceDE w:val="0"/>
      <w:autoSpaceDN w:val="0"/>
      <w:adjustRightInd w:val="0"/>
      <w:jc w:val="right"/>
      <w:rPr>
        <w:rFonts w:ascii="Times New Roman" w:eastAsia="Times New Roman" w:hAnsi="Times New Roman" w:cs="Times New Roman"/>
        <w:sz w:val="24"/>
      </w:rPr>
    </w:pPr>
    <w:bookmarkStart w:id="47" w:name="page2"/>
    <w:bookmarkEnd w:id="47"/>
    <w:r w:rsidRPr="00F23DBD">
      <w:rPr>
        <w:rFonts w:ascii="Times New Roman" w:eastAsia="Times New Roman" w:hAnsi="Times New Roman" w:cs="Times New Roman"/>
        <w:sz w:val="24"/>
      </w:rPr>
      <w:t>I</w:t>
    </w:r>
    <w:r w:rsidR="002E0AE9">
      <w:rPr>
        <w:rFonts w:ascii="Times New Roman" w:eastAsia="Times New Roman" w:hAnsi="Times New Roman" w:cs="Times New Roman"/>
        <w:sz w:val="24"/>
      </w:rPr>
      <w:t>WG-2/062</w:t>
    </w:r>
    <w:r w:rsidR="009C1D44">
      <w:rPr>
        <w:rFonts w:ascii="Times New Roman" w:eastAsia="Times New Roman" w:hAnsi="Times New Roman" w:cs="Times New Roman"/>
        <w:sz w:val="24"/>
      </w:rPr>
      <w:t>r1</w:t>
    </w:r>
    <w:bookmarkStart w:id="48" w:name="_GoBack"/>
    <w:bookmarkEnd w:id="48"/>
    <w:r w:rsidRPr="00F23DBD">
      <w:rPr>
        <w:rFonts w:ascii="Times New Roman" w:eastAsia="Times New Roman" w:hAnsi="Times New Roman" w:cs="Times New Roman"/>
        <w:sz w:val="24"/>
      </w:rPr>
      <w:t xml:space="preserve"> (</w:t>
    </w:r>
    <w:r w:rsidR="002E0AE9">
      <w:rPr>
        <w:rFonts w:ascii="Times New Roman" w:eastAsia="Times New Roman" w:hAnsi="Times New Roman" w:cs="Times New Roman"/>
        <w:sz w:val="24"/>
      </w:rPr>
      <w:t>21</w:t>
    </w:r>
    <w:r w:rsidRPr="00F23DBD">
      <w:rPr>
        <w:rFonts w:ascii="Times New Roman" w:eastAsia="Times New Roman" w:hAnsi="Times New Roman" w:cs="Times New Roman"/>
        <w:sz w:val="24"/>
      </w:rPr>
      <w:t>.0</w:t>
    </w:r>
    <w:r w:rsidR="009C1D44">
      <w:rPr>
        <w:rFonts w:ascii="Times New Roman" w:eastAsia="Times New Roman" w:hAnsi="Times New Roman" w:cs="Times New Roman"/>
        <w:sz w:val="24"/>
      </w:rPr>
      <w:t>3</w:t>
    </w:r>
    <w:r w:rsidRPr="00F23DBD">
      <w:rPr>
        <w:rFonts w:ascii="Times New Roman" w:eastAsia="Times New Roman" w:hAnsi="Times New Roman" w:cs="Times New Roman"/>
        <w:sz w:val="24"/>
      </w:rPr>
      <w:t>.18)</w:t>
    </w:r>
  </w:p>
  <w:p w14:paraId="6894DFD9" w14:textId="59557946" w:rsidR="002E0AE9" w:rsidRPr="00F23DBD" w:rsidRDefault="002E0AE9" w:rsidP="00F23DBD">
    <w:pPr>
      <w:widowControl w:val="0"/>
      <w:overflowPunct w:val="0"/>
      <w:autoSpaceDE w:val="0"/>
      <w:autoSpaceDN w:val="0"/>
      <w:adjustRightInd w:val="0"/>
      <w:jc w:val="right"/>
      <w:rPr>
        <w:rFonts w:ascii="Times New Roman" w:eastAsia="Times New Roman" w:hAnsi="Times New Roman" w:cs="Times New Roman"/>
        <w:sz w:val="24"/>
      </w:rPr>
    </w:pPr>
    <w:r>
      <w:rPr>
        <w:rFonts w:ascii="Times New Roman" w:eastAsia="Times New Roman" w:hAnsi="Times New Roman" w:cs="Times New Roman"/>
        <w:sz w:val="24"/>
      </w:rPr>
      <w:t>Brennan Price-</w:t>
    </w:r>
    <w:proofErr w:type="spellStart"/>
    <w:r>
      <w:rPr>
        <w:rFonts w:ascii="Times New Roman" w:eastAsia="Times New Roman" w:hAnsi="Times New Roman" w:cs="Times New Roman"/>
        <w:sz w:val="24"/>
      </w:rPr>
      <w:t>Echostar</w:t>
    </w:r>
    <w:proofErr w:type="spellEnd"/>
  </w:p>
  <w:p w14:paraId="3D99C771" w14:textId="77777777" w:rsidR="00F23DBD" w:rsidRDefault="00F23DB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0A9122" w14:textId="77777777" w:rsidR="009C1D44" w:rsidRDefault="009C1D4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5F08B4"/>
    <w:multiLevelType w:val="hybridMultilevel"/>
    <w:tmpl w:val="3CB2FB36"/>
    <w:lvl w:ilvl="0" w:tplc="C78CB820">
      <w:start w:val="1"/>
      <w:numFmt w:val="lowerLetter"/>
      <w:lvlText w:val="%1)"/>
      <w:lvlJc w:val="left"/>
      <w:pPr>
        <w:ind w:left="1500" w:hanging="114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USA">
    <w15:presenceInfo w15:providerId="None" w15:userId="US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465A"/>
    <w:rsid w:val="0004786E"/>
    <w:rsid w:val="00087737"/>
    <w:rsid w:val="000C5B98"/>
    <w:rsid w:val="000F76B1"/>
    <w:rsid w:val="00120D34"/>
    <w:rsid w:val="001643D0"/>
    <w:rsid w:val="001971E8"/>
    <w:rsid w:val="001C0E28"/>
    <w:rsid w:val="001D2027"/>
    <w:rsid w:val="00233688"/>
    <w:rsid w:val="002510EE"/>
    <w:rsid w:val="00251586"/>
    <w:rsid w:val="002A749F"/>
    <w:rsid w:val="002C1593"/>
    <w:rsid w:val="002E0AE9"/>
    <w:rsid w:val="00333213"/>
    <w:rsid w:val="00345DF7"/>
    <w:rsid w:val="003756D9"/>
    <w:rsid w:val="003F1B68"/>
    <w:rsid w:val="003F5132"/>
    <w:rsid w:val="0045465A"/>
    <w:rsid w:val="0055144B"/>
    <w:rsid w:val="0057017D"/>
    <w:rsid w:val="00593CB4"/>
    <w:rsid w:val="005A0ABA"/>
    <w:rsid w:val="005B7A84"/>
    <w:rsid w:val="005E1B0D"/>
    <w:rsid w:val="006D28BD"/>
    <w:rsid w:val="006F1790"/>
    <w:rsid w:val="00725EAD"/>
    <w:rsid w:val="007674C3"/>
    <w:rsid w:val="007E7014"/>
    <w:rsid w:val="008222C8"/>
    <w:rsid w:val="0086546F"/>
    <w:rsid w:val="009668CD"/>
    <w:rsid w:val="009924B8"/>
    <w:rsid w:val="009C1D44"/>
    <w:rsid w:val="00A1318E"/>
    <w:rsid w:val="00A376B0"/>
    <w:rsid w:val="00AD61AF"/>
    <w:rsid w:val="00AD6B14"/>
    <w:rsid w:val="00B112E6"/>
    <w:rsid w:val="00B51435"/>
    <w:rsid w:val="00B545F4"/>
    <w:rsid w:val="00BF3AA2"/>
    <w:rsid w:val="00C9192A"/>
    <w:rsid w:val="00DB5C31"/>
    <w:rsid w:val="00EB1DAC"/>
    <w:rsid w:val="00EE5871"/>
    <w:rsid w:val="00F07900"/>
    <w:rsid w:val="00F23DBD"/>
    <w:rsid w:val="00F25796"/>
    <w:rsid w:val="00F377C7"/>
    <w:rsid w:val="00FB7469"/>
    <w:rsid w:val="00FC025D"/>
    <w:rsid w:val="00FF1AA2"/>
    <w:rsid w:val="00FF227B"/>
    <w:rsid w:val="00FF30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257875"/>
  <w15:chartTrackingRefBased/>
  <w15:docId w15:val="{6DE65360-FA10-4552-A8A6-8F02F89F0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F3A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3AA2"/>
    <w:rPr>
      <w:rFonts w:ascii="Segoe UI" w:hAnsi="Segoe UI" w:cs="Segoe UI"/>
      <w:sz w:val="18"/>
      <w:szCs w:val="18"/>
    </w:rPr>
  </w:style>
  <w:style w:type="paragraph" w:styleId="Revision">
    <w:name w:val="Revision"/>
    <w:hidden/>
    <w:uiPriority w:val="99"/>
    <w:semiHidden/>
    <w:rsid w:val="00BF3AA2"/>
    <w:pPr>
      <w:spacing w:after="0" w:line="240" w:lineRule="auto"/>
    </w:pPr>
  </w:style>
  <w:style w:type="character" w:styleId="CommentReference">
    <w:name w:val="annotation reference"/>
    <w:basedOn w:val="DefaultParagraphFont"/>
    <w:uiPriority w:val="99"/>
    <w:semiHidden/>
    <w:unhideWhenUsed/>
    <w:rsid w:val="00A1318E"/>
    <w:rPr>
      <w:sz w:val="16"/>
      <w:szCs w:val="16"/>
    </w:rPr>
  </w:style>
  <w:style w:type="paragraph" w:styleId="CommentText">
    <w:name w:val="annotation text"/>
    <w:basedOn w:val="Normal"/>
    <w:link w:val="CommentTextChar"/>
    <w:uiPriority w:val="99"/>
    <w:semiHidden/>
    <w:unhideWhenUsed/>
    <w:rsid w:val="00A1318E"/>
    <w:pPr>
      <w:spacing w:line="240" w:lineRule="auto"/>
    </w:pPr>
    <w:rPr>
      <w:sz w:val="20"/>
      <w:szCs w:val="20"/>
    </w:rPr>
  </w:style>
  <w:style w:type="character" w:customStyle="1" w:styleId="CommentTextChar">
    <w:name w:val="Comment Text Char"/>
    <w:basedOn w:val="DefaultParagraphFont"/>
    <w:link w:val="CommentText"/>
    <w:uiPriority w:val="99"/>
    <w:semiHidden/>
    <w:rsid w:val="00A1318E"/>
    <w:rPr>
      <w:sz w:val="20"/>
      <w:szCs w:val="20"/>
    </w:rPr>
  </w:style>
  <w:style w:type="paragraph" w:styleId="CommentSubject">
    <w:name w:val="annotation subject"/>
    <w:basedOn w:val="CommentText"/>
    <w:next w:val="CommentText"/>
    <w:link w:val="CommentSubjectChar"/>
    <w:uiPriority w:val="99"/>
    <w:semiHidden/>
    <w:unhideWhenUsed/>
    <w:rsid w:val="00A1318E"/>
    <w:rPr>
      <w:b/>
      <w:bCs/>
    </w:rPr>
  </w:style>
  <w:style w:type="character" w:customStyle="1" w:styleId="CommentSubjectChar">
    <w:name w:val="Comment Subject Char"/>
    <w:basedOn w:val="CommentTextChar"/>
    <w:link w:val="CommentSubject"/>
    <w:uiPriority w:val="99"/>
    <w:semiHidden/>
    <w:rsid w:val="00A1318E"/>
    <w:rPr>
      <w:b/>
      <w:bCs/>
      <w:sz w:val="20"/>
      <w:szCs w:val="20"/>
    </w:rPr>
  </w:style>
  <w:style w:type="paragraph" w:styleId="Header">
    <w:name w:val="header"/>
    <w:basedOn w:val="Normal"/>
    <w:link w:val="HeaderChar"/>
    <w:uiPriority w:val="99"/>
    <w:unhideWhenUsed/>
    <w:rsid w:val="00F23DBD"/>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3DBD"/>
  </w:style>
  <w:style w:type="paragraph" w:styleId="Footer">
    <w:name w:val="footer"/>
    <w:basedOn w:val="Normal"/>
    <w:link w:val="FooterChar"/>
    <w:uiPriority w:val="99"/>
    <w:unhideWhenUsed/>
    <w:rsid w:val="00F23DBD"/>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3DBD"/>
  </w:style>
  <w:style w:type="paragraph" w:styleId="ListParagraph">
    <w:name w:val="List Paragraph"/>
    <w:basedOn w:val="Normal"/>
    <w:uiPriority w:val="34"/>
    <w:qFormat/>
    <w:rsid w:val="00EB1DAC"/>
    <w:pPr>
      <w:ind w:left="720"/>
      <w:contextualSpacing/>
    </w:pPr>
  </w:style>
  <w:style w:type="paragraph" w:customStyle="1" w:styleId="Call">
    <w:name w:val="Call"/>
    <w:basedOn w:val="Normal"/>
    <w:next w:val="Normal"/>
    <w:rsid w:val="00F377C7"/>
    <w:pPr>
      <w:keepNext/>
      <w:keepLines/>
      <w:tabs>
        <w:tab w:val="left" w:pos="1134"/>
        <w:tab w:val="left" w:pos="1871"/>
        <w:tab w:val="left" w:pos="2268"/>
      </w:tabs>
      <w:overflowPunct w:val="0"/>
      <w:autoSpaceDE w:val="0"/>
      <w:autoSpaceDN w:val="0"/>
      <w:adjustRightInd w:val="0"/>
      <w:spacing w:before="160" w:after="0" w:line="240" w:lineRule="auto"/>
      <w:ind w:left="1134"/>
      <w:jc w:val="both"/>
      <w:textAlignment w:val="baseline"/>
    </w:pPr>
    <w:rPr>
      <w:rFonts w:ascii="Times New Roman" w:eastAsia="Times New Roman" w:hAnsi="Times New Roman" w:cs="Times New Roman"/>
      <w:i/>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5296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C2966D-B12B-4E28-818B-43075BCA7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1087</Words>
  <Characters>6197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Brennan Price</dc:creator>
  <cp:keywords>CTPClassification=CTP_NT</cp:keywords>
  <dc:description/>
  <cp:lastModifiedBy>Price, Brennan</cp:lastModifiedBy>
  <cp:revision>3</cp:revision>
  <dcterms:created xsi:type="dcterms:W3CDTF">2018-03-21T18:56:00Z</dcterms:created>
  <dcterms:modified xsi:type="dcterms:W3CDTF">2018-03-21T18:57:00Z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787b6a2a-ed8b-443b-8d17-2e8c937342e6</vt:lpwstr>
  </property>
  <property fmtid="{D5CDD505-2E9C-101B-9397-08002B2CF9AE}" pid="3" name="CTP_TimeStamp">
    <vt:lpwstr>2018-02-20 21:13:55Z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