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89501"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66D90FD1" w14:textId="77777777"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14:paraId="3040B791" w14:textId="77777777"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14:paraId="3DCF0C12" w14:textId="2272D131"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w:t>
      </w:r>
      <w:r w:rsidR="00605BEB">
        <w:rPr>
          <w:rFonts w:ascii="Times New Roman" w:eastAsia="Times New Roman" w:hAnsi="Times New Roman" w:cs="Times New Roman"/>
        </w:rPr>
        <w:t>0</w:t>
      </w:r>
      <w:r w:rsidR="000571CB">
        <w:rPr>
          <w:rFonts w:ascii="Times New Roman" w:eastAsia="Times New Roman" w:hAnsi="Times New Roman" w:cs="Times New Roman"/>
        </w:rPr>
        <w:t>41</w:t>
      </w:r>
      <w:r w:rsidR="00791D80" w:rsidRPr="009E3290">
        <w:rPr>
          <w:rFonts w:ascii="Times New Roman" w:eastAsia="Times New Roman" w:hAnsi="Times New Roman" w:cs="Times New Roman"/>
        </w:rPr>
        <w:t xml:space="preserve"> (</w:t>
      </w:r>
      <w:r w:rsidR="000571CB">
        <w:rPr>
          <w:rFonts w:ascii="Times New Roman" w:eastAsia="Times New Roman" w:hAnsi="Times New Roman" w:cs="Times New Roman"/>
        </w:rPr>
        <w:t>3.8</w:t>
      </w:r>
      <w:r w:rsidR="00AB390D">
        <w:rPr>
          <w:rFonts w:ascii="Times New Roman" w:eastAsia="Times New Roman" w:hAnsi="Times New Roman" w:cs="Times New Roman"/>
        </w:rPr>
        <w:t>.18</w:t>
      </w:r>
      <w:r w:rsidR="009D5777" w:rsidRPr="009E3290">
        <w:rPr>
          <w:rFonts w:ascii="Times New Roman" w:eastAsia="Times New Roman" w:hAnsi="Times New Roman" w:cs="Times New Roman"/>
        </w:rPr>
        <w:t>)</w:t>
      </w:r>
    </w:p>
    <w:p w14:paraId="4B0ED293"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12B1288C"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316D3FDA"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4737627D" w14:textId="77777777"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14:paraId="32CA3C83" w14:textId="77777777"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14:paraId="13804509"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3AE51CC6" w14:textId="77777777"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14:paraId="028D9BBE" w14:textId="08C4160C"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0571CB">
        <w:rPr>
          <w:rFonts w:ascii="Times New Roman" w:eastAsia="Times New Roman" w:hAnsi="Times New Roman" w:cs="Times New Roman"/>
        </w:rPr>
        <w:t>Twelfth</w:t>
      </w:r>
      <w:r w:rsidR="00F10041" w:rsidRPr="00F10041">
        <w:rPr>
          <w:rFonts w:ascii="Times New Roman" w:eastAsia="Times New Roman" w:hAnsi="Times New Roman" w:cs="Times New Roman"/>
        </w:rPr>
        <w:t xml:space="preserve">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14:paraId="0D9C8A4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4970F5B2" w14:textId="65D191D5"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0571CB">
        <w:rPr>
          <w:rFonts w:ascii="Times New Roman" w:eastAsia="Times New Roman" w:hAnsi="Times New Roman" w:cs="Times New Roman"/>
        </w:rPr>
        <w:t>March 8</w:t>
      </w:r>
      <w:r w:rsidR="00AB390D">
        <w:rPr>
          <w:rFonts w:ascii="Times New Roman" w:eastAsia="Times New Roman" w:hAnsi="Times New Roman" w:cs="Times New Roman"/>
        </w:rPr>
        <w:t xml:space="preserve">, 2018 </w:t>
      </w:r>
      <w:r w:rsidR="00791D80" w:rsidRPr="00F10041">
        <w:rPr>
          <w:rFonts w:ascii="Times New Roman" w:eastAsia="Times New Roman" w:hAnsi="Times New Roman" w:cs="Times New Roman"/>
        </w:rPr>
        <w:t>/</w:t>
      </w:r>
      <w:r w:rsidR="00AB390D">
        <w:rPr>
          <w:rFonts w:ascii="Times New Roman" w:eastAsia="Times New Roman" w:hAnsi="Times New Roman" w:cs="Times New Roman"/>
        </w:rPr>
        <w:t xml:space="preserve"> 11</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w:t>
      </w:r>
      <w:r w:rsidR="00AB390D">
        <w:rPr>
          <w:rFonts w:ascii="Times New Roman" w:eastAsia="Times New Roman" w:hAnsi="Times New Roman" w:cs="Times New Roman"/>
        </w:rPr>
        <w:t>S</w:t>
      </w:r>
      <w:r w:rsidR="000E4C77" w:rsidRPr="00F10041">
        <w:rPr>
          <w:rFonts w:ascii="Times New Roman" w:eastAsia="Times New Roman" w:hAnsi="Times New Roman" w:cs="Times New Roman"/>
        </w:rPr>
        <w:t>T</w:t>
      </w:r>
    </w:p>
    <w:p w14:paraId="0D8E97D7"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3263D558"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14:paraId="3AFC5A5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7E21F55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77CD3C74"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17951D1D"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4E8A9576"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3594A4FD" w14:textId="77777777"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14:paraId="228A3E93" w14:textId="1A542B64"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0571CB">
        <w:rPr>
          <w:rFonts w:ascii="Times New Roman" w:hAnsi="Times New Roman"/>
          <w:sz w:val="24"/>
          <w:szCs w:val="24"/>
        </w:rPr>
        <w:t>twelfth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8C10FD">
        <w:rPr>
          <w:rFonts w:ascii="Times New Roman" w:hAnsi="Times New Roman"/>
          <w:sz w:val="24"/>
          <w:szCs w:val="24"/>
        </w:rPr>
        <w:t xml:space="preserve">. </w:t>
      </w:r>
      <w:r w:rsidRPr="00F10041">
        <w:rPr>
          <w:rFonts w:ascii="Times New Roman" w:hAnsi="Times New Roman"/>
          <w:sz w:val="24"/>
          <w:szCs w:val="24"/>
        </w:rPr>
        <w:t>Participants on the call introduced themselves</w:t>
      </w:r>
      <w:r w:rsidR="00550C5C">
        <w:rPr>
          <w:rFonts w:ascii="Times New Roman" w:hAnsi="Times New Roman"/>
          <w:sz w:val="24"/>
          <w:szCs w:val="24"/>
        </w:rPr>
        <w:t xml:space="preserve">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0571CB">
        <w:rPr>
          <w:rFonts w:ascii="Times New Roman" w:hAnsi="Times New Roman"/>
          <w:sz w:val="24"/>
          <w:szCs w:val="24"/>
        </w:rPr>
        <w:t xml:space="preserve"> Zach Rosenbaum volunteered to take the meeting minutes.</w:t>
      </w:r>
      <w:r w:rsidR="002443D4">
        <w:rPr>
          <w:rFonts w:ascii="Times New Roman" w:hAnsi="Times New Roman"/>
          <w:sz w:val="24"/>
          <w:szCs w:val="24"/>
        </w:rPr>
        <w:t xml:space="preserve"> </w:t>
      </w:r>
    </w:p>
    <w:p w14:paraId="2C8F5DE0" w14:textId="77777777" w:rsidR="002F0C2D" w:rsidRPr="00F10041" w:rsidRDefault="002F0C2D" w:rsidP="002F0C2D">
      <w:pPr>
        <w:pStyle w:val="ListParagraph"/>
        <w:tabs>
          <w:tab w:val="left" w:pos="-720"/>
        </w:tabs>
        <w:suppressAutoHyphens/>
        <w:rPr>
          <w:rFonts w:ascii="Times New Roman" w:hAnsi="Times New Roman"/>
          <w:sz w:val="24"/>
          <w:szCs w:val="24"/>
        </w:rPr>
      </w:pPr>
    </w:p>
    <w:p w14:paraId="1311375D" w14:textId="36C28039"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AB390D">
        <w:rPr>
          <w:rFonts w:ascii="Times New Roman" w:hAnsi="Times New Roman"/>
          <w:sz w:val="24"/>
          <w:szCs w:val="24"/>
        </w:rPr>
        <w:t>(Document IWG-3_0</w:t>
      </w:r>
      <w:r w:rsidR="000571CB">
        <w:rPr>
          <w:rFonts w:ascii="Times New Roman" w:hAnsi="Times New Roman"/>
          <w:sz w:val="24"/>
          <w:szCs w:val="24"/>
        </w:rPr>
        <w:t>40</w:t>
      </w:r>
      <w:r w:rsidR="00EC6F7C" w:rsidRPr="00F10041">
        <w:rPr>
          <w:rFonts w:ascii="Times New Roman" w:hAnsi="Times New Roman"/>
          <w:sz w:val="24"/>
          <w:szCs w:val="24"/>
        </w:rPr>
        <w:t>)</w:t>
      </w:r>
      <w:r w:rsidR="00A65838">
        <w:rPr>
          <w:rFonts w:ascii="Times New Roman" w:hAnsi="Times New Roman"/>
          <w:sz w:val="24"/>
          <w:szCs w:val="24"/>
        </w:rPr>
        <w:t xml:space="preserve"> to the meeting.  </w:t>
      </w:r>
      <w:r w:rsidR="00EC6F7C" w:rsidRPr="00F10041">
        <w:rPr>
          <w:rFonts w:ascii="Times New Roman" w:hAnsi="Times New Roman"/>
          <w:sz w:val="24"/>
          <w:szCs w:val="24"/>
        </w:rPr>
        <w:t>The draft A</w:t>
      </w:r>
      <w:r w:rsidRPr="00F10041">
        <w:rPr>
          <w:rFonts w:ascii="Times New Roman" w:hAnsi="Times New Roman"/>
          <w:sz w:val="24"/>
          <w:szCs w:val="24"/>
        </w:rPr>
        <w:t>genda was agreed</w:t>
      </w:r>
      <w:r w:rsidR="001F6C14">
        <w:rPr>
          <w:rFonts w:ascii="Times New Roman" w:hAnsi="Times New Roman"/>
          <w:sz w:val="24"/>
          <w:szCs w:val="24"/>
        </w:rPr>
        <w:t xml:space="preserve"> without change</w:t>
      </w:r>
      <w:r w:rsidRPr="00F10041">
        <w:rPr>
          <w:rFonts w:ascii="Times New Roman" w:hAnsi="Times New Roman"/>
          <w:sz w:val="24"/>
          <w:szCs w:val="24"/>
        </w:rPr>
        <w:t>.</w:t>
      </w:r>
    </w:p>
    <w:p w14:paraId="1685AE39" w14:textId="77777777" w:rsidR="002F0C2D" w:rsidRPr="00F10041" w:rsidRDefault="002F0C2D" w:rsidP="002F0C2D">
      <w:pPr>
        <w:pStyle w:val="ListParagraph"/>
        <w:rPr>
          <w:rFonts w:ascii="Times New Roman" w:hAnsi="Times New Roman"/>
          <w:sz w:val="24"/>
          <w:szCs w:val="24"/>
        </w:rPr>
      </w:pPr>
    </w:p>
    <w:p w14:paraId="21798678" w14:textId="05921627"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6E254C">
        <w:rPr>
          <w:rFonts w:ascii="Times New Roman" w:hAnsi="Times New Roman"/>
          <w:sz w:val="24"/>
          <w:szCs w:val="24"/>
        </w:rPr>
        <w:t>utes f</w:t>
      </w:r>
      <w:r w:rsidR="000571CB">
        <w:rPr>
          <w:rFonts w:ascii="Times New Roman" w:hAnsi="Times New Roman"/>
          <w:sz w:val="24"/>
          <w:szCs w:val="24"/>
        </w:rPr>
        <w:t>rom 11</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0571CB">
        <w:rPr>
          <w:rFonts w:ascii="Times New Roman" w:hAnsi="Times New Roman"/>
          <w:sz w:val="24"/>
          <w:szCs w:val="24"/>
        </w:rPr>
        <w:t>eleventh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1F6C14">
        <w:rPr>
          <w:rFonts w:ascii="Times New Roman" w:hAnsi="Times New Roman"/>
          <w:sz w:val="24"/>
          <w:szCs w:val="24"/>
        </w:rPr>
        <w:t>meeting (Document IWG-3_0</w:t>
      </w:r>
      <w:r w:rsidR="000571CB">
        <w:rPr>
          <w:rFonts w:ascii="Times New Roman" w:hAnsi="Times New Roman"/>
          <w:sz w:val="24"/>
          <w:szCs w:val="24"/>
        </w:rPr>
        <w:t>39r1</w:t>
      </w:r>
      <w:r w:rsidR="00EC6F7C" w:rsidRPr="00F10041">
        <w:rPr>
          <w:rFonts w:ascii="Times New Roman" w:hAnsi="Times New Roman"/>
          <w:sz w:val="24"/>
          <w:szCs w:val="24"/>
        </w:rPr>
        <w:t xml:space="preserve">). </w:t>
      </w:r>
      <w:r w:rsidR="00483793">
        <w:rPr>
          <w:rFonts w:ascii="Times New Roman" w:hAnsi="Times New Roman"/>
          <w:sz w:val="24"/>
          <w:szCs w:val="24"/>
        </w:rPr>
        <w:t xml:space="preserve"> </w:t>
      </w:r>
      <w:r w:rsidR="000571CB">
        <w:rPr>
          <w:rFonts w:ascii="Times New Roman" w:hAnsi="Times New Roman"/>
          <w:sz w:val="24"/>
          <w:szCs w:val="24"/>
        </w:rPr>
        <w:t>The document was approved without change.</w:t>
      </w:r>
      <w:r w:rsidR="0056041D">
        <w:rPr>
          <w:rFonts w:ascii="Times New Roman" w:hAnsi="Times New Roman"/>
          <w:sz w:val="24"/>
          <w:szCs w:val="24"/>
        </w:rPr>
        <w:t xml:space="preserve"> </w:t>
      </w:r>
    </w:p>
    <w:p w14:paraId="4E286131" w14:textId="77777777" w:rsidR="009E10F6" w:rsidRPr="00F10041" w:rsidRDefault="009E10F6" w:rsidP="009E10F6">
      <w:pPr>
        <w:pStyle w:val="ListParagraph"/>
        <w:rPr>
          <w:rFonts w:ascii="Times New Roman" w:hAnsi="Times New Roman"/>
          <w:sz w:val="24"/>
          <w:szCs w:val="24"/>
        </w:rPr>
      </w:pPr>
    </w:p>
    <w:p w14:paraId="7E256618" w14:textId="1108647F"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meetings of interes</w:t>
      </w:r>
      <w:r w:rsidR="0031401F">
        <w:rPr>
          <w:rFonts w:ascii="Times New Roman" w:hAnsi="Times New Roman"/>
          <w:sz w:val="24"/>
          <w:szCs w:val="24"/>
        </w:rPr>
        <w:t>t since last meeting of</w:t>
      </w:r>
      <w:r w:rsidR="001F6C14">
        <w:rPr>
          <w:rFonts w:ascii="Times New Roman" w:hAnsi="Times New Roman"/>
          <w:sz w:val="24"/>
          <w:szCs w:val="24"/>
        </w:rPr>
        <w:t xml:space="preserve"> IWG-3: </w:t>
      </w:r>
      <w:r w:rsidR="001D2723">
        <w:rPr>
          <w:rFonts w:ascii="Times New Roman" w:hAnsi="Times New Roman"/>
          <w:sz w:val="24"/>
          <w:szCs w:val="24"/>
        </w:rPr>
        <w:t xml:space="preserve">The Chair noted </w:t>
      </w:r>
      <w:r w:rsidR="00E612BF">
        <w:rPr>
          <w:rFonts w:ascii="Times New Roman" w:hAnsi="Times New Roman"/>
          <w:sz w:val="24"/>
          <w:szCs w:val="24"/>
        </w:rPr>
        <w:t xml:space="preserve">the </w:t>
      </w:r>
      <w:r w:rsidR="000571CB">
        <w:rPr>
          <w:rFonts w:ascii="Times New Roman" w:hAnsi="Times New Roman"/>
          <w:sz w:val="24"/>
          <w:szCs w:val="24"/>
        </w:rPr>
        <w:t>recent WP 4A meeting and indicated updates from the WP 4A meeting could be provided during the discussion of the specific Agenda items below</w:t>
      </w:r>
      <w:r w:rsidR="00E612BF">
        <w:rPr>
          <w:rFonts w:ascii="Times New Roman" w:hAnsi="Times New Roman"/>
          <w:sz w:val="24"/>
          <w:szCs w:val="24"/>
        </w:rPr>
        <w:t>. No other meetings of interest were noted.</w:t>
      </w:r>
      <w:r w:rsidR="00F10041" w:rsidRPr="00F10041">
        <w:rPr>
          <w:rFonts w:ascii="Times New Roman" w:hAnsi="Times New Roman"/>
          <w:sz w:val="24"/>
          <w:szCs w:val="24"/>
        </w:rPr>
        <w:t xml:space="preserve">  </w:t>
      </w:r>
    </w:p>
    <w:p w14:paraId="7BCAA9FD" w14:textId="77777777" w:rsidR="002F0C2D" w:rsidRPr="00F10041" w:rsidRDefault="002F0C2D" w:rsidP="002F0C2D">
      <w:pPr>
        <w:pStyle w:val="ListParagraph"/>
        <w:rPr>
          <w:rFonts w:ascii="Times New Roman" w:hAnsi="Times New Roman"/>
          <w:sz w:val="24"/>
          <w:szCs w:val="24"/>
        </w:rPr>
      </w:pPr>
    </w:p>
    <w:p w14:paraId="28E8581B" w14:textId="5F15798C" w:rsidR="001F6C14" w:rsidRPr="001F6C14" w:rsidRDefault="001F6C14" w:rsidP="001F6C14">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Proposals: </w:t>
      </w:r>
      <w:r w:rsidR="008502FA">
        <w:rPr>
          <w:rFonts w:ascii="Times New Roman" w:hAnsi="Times New Roman"/>
          <w:sz w:val="24"/>
          <w:szCs w:val="24"/>
        </w:rPr>
        <w:t xml:space="preserve">The Chair </w:t>
      </w:r>
      <w:r w:rsidR="000571CB">
        <w:rPr>
          <w:rFonts w:ascii="Times New Roman" w:hAnsi="Times New Roman"/>
          <w:sz w:val="24"/>
          <w:szCs w:val="24"/>
        </w:rPr>
        <w:t xml:space="preserve">noted the outcome of the </w:t>
      </w:r>
      <w:r w:rsidR="008502FA">
        <w:rPr>
          <w:rFonts w:ascii="Times New Roman" w:hAnsi="Times New Roman"/>
          <w:sz w:val="24"/>
          <w:szCs w:val="24"/>
        </w:rPr>
        <w:t xml:space="preserve">November 2017 CITEL meeting regarding the </w:t>
      </w:r>
      <w:r w:rsidR="000571CB">
        <w:rPr>
          <w:rFonts w:ascii="Times New Roman" w:hAnsi="Times New Roman"/>
          <w:sz w:val="24"/>
          <w:szCs w:val="24"/>
        </w:rPr>
        <w:t xml:space="preserve">NOC </w:t>
      </w:r>
      <w:r w:rsidR="008502FA">
        <w:rPr>
          <w:rFonts w:ascii="Times New Roman" w:hAnsi="Times New Roman"/>
          <w:sz w:val="24"/>
          <w:szCs w:val="24"/>
        </w:rPr>
        <w:t xml:space="preserve">status </w:t>
      </w:r>
      <w:r w:rsidR="00C470A0">
        <w:rPr>
          <w:rFonts w:ascii="Times New Roman" w:hAnsi="Times New Roman"/>
          <w:sz w:val="24"/>
          <w:szCs w:val="24"/>
        </w:rPr>
        <w:t xml:space="preserve">and </w:t>
      </w:r>
      <w:r w:rsidR="000571CB">
        <w:rPr>
          <w:rFonts w:ascii="Times New Roman" w:hAnsi="Times New Roman"/>
          <w:sz w:val="24"/>
          <w:szCs w:val="24"/>
        </w:rPr>
        <w:t xml:space="preserve">formatting changes necessary </w:t>
      </w:r>
      <w:r w:rsidR="00C470A0">
        <w:rPr>
          <w:rFonts w:ascii="Times New Roman" w:hAnsi="Times New Roman"/>
          <w:sz w:val="24"/>
          <w:szCs w:val="24"/>
        </w:rPr>
        <w:t>to</w:t>
      </w:r>
      <w:r w:rsidR="000571CB">
        <w:rPr>
          <w:rFonts w:ascii="Times New Roman" w:hAnsi="Times New Roman"/>
          <w:sz w:val="24"/>
          <w:szCs w:val="24"/>
        </w:rPr>
        <w:t xml:space="preserve"> </w:t>
      </w:r>
      <w:r w:rsidR="008502FA">
        <w:rPr>
          <w:rFonts w:ascii="Times New Roman" w:hAnsi="Times New Roman"/>
          <w:sz w:val="24"/>
          <w:szCs w:val="24"/>
        </w:rPr>
        <w:t xml:space="preserve">the </w:t>
      </w:r>
      <w:r w:rsidR="00C470A0">
        <w:rPr>
          <w:rFonts w:ascii="Times New Roman" w:hAnsi="Times New Roman"/>
          <w:sz w:val="24"/>
          <w:szCs w:val="24"/>
        </w:rPr>
        <w:t xml:space="preserve">IAP </w:t>
      </w:r>
      <w:r w:rsidR="00E612BF">
        <w:rPr>
          <w:rFonts w:ascii="Times New Roman" w:hAnsi="Times New Roman"/>
          <w:sz w:val="24"/>
          <w:szCs w:val="24"/>
        </w:rPr>
        <w:t xml:space="preserve">for Agenda item 9.1 (Issue 9.1.3). </w:t>
      </w:r>
      <w:r w:rsidR="00C470A0">
        <w:rPr>
          <w:rFonts w:ascii="Times New Roman" w:hAnsi="Times New Roman"/>
          <w:sz w:val="24"/>
          <w:szCs w:val="24"/>
        </w:rPr>
        <w:t xml:space="preserve">The Chair reported that WP 4A concluded their work on this item quickly with the introduction and inclusion of a third study into the </w:t>
      </w:r>
      <w:r w:rsidR="00C12BDC">
        <w:rPr>
          <w:rFonts w:ascii="Times New Roman" w:hAnsi="Times New Roman"/>
          <w:sz w:val="24"/>
          <w:szCs w:val="24"/>
        </w:rPr>
        <w:t xml:space="preserve">draft </w:t>
      </w:r>
      <w:r w:rsidR="00C470A0">
        <w:rPr>
          <w:rFonts w:ascii="Times New Roman" w:hAnsi="Times New Roman"/>
          <w:sz w:val="24"/>
          <w:szCs w:val="24"/>
        </w:rPr>
        <w:t xml:space="preserve">CPM text </w:t>
      </w:r>
      <w:r w:rsidR="00C12BDC">
        <w:rPr>
          <w:rFonts w:ascii="Times New Roman" w:hAnsi="Times New Roman"/>
          <w:sz w:val="24"/>
          <w:szCs w:val="24"/>
        </w:rPr>
        <w:t xml:space="preserve">Conclusions section </w:t>
      </w:r>
      <w:r w:rsidR="00C470A0">
        <w:rPr>
          <w:rFonts w:ascii="Times New Roman" w:hAnsi="Times New Roman"/>
          <w:sz w:val="24"/>
          <w:szCs w:val="24"/>
        </w:rPr>
        <w:t>addressing this issue to Agenda item 9.1.</w:t>
      </w:r>
    </w:p>
    <w:p w14:paraId="7488CDC3" w14:textId="346FACE9" w:rsidR="001F6C14" w:rsidRPr="001F6C14" w:rsidRDefault="00C470A0" w:rsidP="00C470A0">
      <w:pPr>
        <w:pStyle w:val="ListParagraph"/>
        <w:tabs>
          <w:tab w:val="left" w:pos="1650"/>
        </w:tabs>
        <w:rPr>
          <w:rFonts w:ascii="Times New Roman" w:hAnsi="Times New Roman"/>
          <w:sz w:val="24"/>
          <w:szCs w:val="24"/>
        </w:rPr>
      </w:pPr>
      <w:r>
        <w:rPr>
          <w:rFonts w:ascii="Times New Roman" w:hAnsi="Times New Roman"/>
          <w:sz w:val="24"/>
          <w:szCs w:val="24"/>
        </w:rPr>
        <w:tab/>
      </w:r>
    </w:p>
    <w:p w14:paraId="3F4A9665" w14:textId="56C00A70" w:rsidR="001F6C14" w:rsidRDefault="001F6C14" w:rsidP="00E46885">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Preliminary Views: </w:t>
      </w:r>
      <w:r w:rsidR="008502FA">
        <w:rPr>
          <w:rFonts w:ascii="Times New Roman" w:hAnsi="Times New Roman"/>
          <w:sz w:val="24"/>
          <w:szCs w:val="24"/>
        </w:rPr>
        <w:t xml:space="preserve">The Chair again </w:t>
      </w:r>
      <w:r w:rsidR="00C470A0">
        <w:rPr>
          <w:rFonts w:ascii="Times New Roman" w:hAnsi="Times New Roman"/>
          <w:sz w:val="24"/>
          <w:szCs w:val="24"/>
        </w:rPr>
        <w:t xml:space="preserve">noted the outcome of the recent </w:t>
      </w:r>
      <w:r w:rsidR="008502FA">
        <w:rPr>
          <w:rFonts w:ascii="Times New Roman" w:hAnsi="Times New Roman"/>
          <w:sz w:val="24"/>
          <w:szCs w:val="24"/>
        </w:rPr>
        <w:t xml:space="preserve">CITEL </w:t>
      </w:r>
      <w:r w:rsidR="00C470A0">
        <w:rPr>
          <w:rFonts w:ascii="Times New Roman" w:hAnsi="Times New Roman"/>
          <w:sz w:val="24"/>
          <w:szCs w:val="24"/>
        </w:rPr>
        <w:t xml:space="preserve">meeting and PV status for </w:t>
      </w:r>
      <w:r w:rsidR="008502FA">
        <w:rPr>
          <w:rFonts w:ascii="Times New Roman" w:hAnsi="Times New Roman"/>
          <w:sz w:val="24"/>
          <w:szCs w:val="24"/>
        </w:rPr>
        <w:t>Agenda items 1.3 and 1.7.</w:t>
      </w:r>
      <w:r w:rsidR="00C470A0">
        <w:rPr>
          <w:rFonts w:ascii="Times New Roman" w:hAnsi="Times New Roman"/>
          <w:sz w:val="24"/>
          <w:szCs w:val="24"/>
        </w:rPr>
        <w:t xml:space="preserve"> As these items are mostly led by the government agencies, the Chair sought input from the observing agencies. NTIA reported that there was work being done on both items but still in early stages. </w:t>
      </w:r>
      <w:r w:rsidR="00847E80">
        <w:rPr>
          <w:rFonts w:ascii="Times New Roman" w:hAnsi="Times New Roman"/>
          <w:sz w:val="24"/>
          <w:szCs w:val="24"/>
        </w:rPr>
        <w:t xml:space="preserve">NTIA noted </w:t>
      </w:r>
      <w:r w:rsidR="00CB4957">
        <w:rPr>
          <w:rFonts w:ascii="Times New Roman" w:hAnsi="Times New Roman"/>
          <w:sz w:val="24"/>
          <w:szCs w:val="24"/>
        </w:rPr>
        <w:t xml:space="preserve">the short timeline </w:t>
      </w:r>
      <w:r w:rsidR="00847E80">
        <w:rPr>
          <w:rFonts w:ascii="Times New Roman" w:hAnsi="Times New Roman"/>
          <w:sz w:val="24"/>
          <w:szCs w:val="24"/>
        </w:rPr>
        <w:t xml:space="preserve">for </w:t>
      </w:r>
      <w:r w:rsidR="00CB4957">
        <w:rPr>
          <w:rFonts w:ascii="Times New Roman" w:hAnsi="Times New Roman"/>
          <w:sz w:val="24"/>
          <w:szCs w:val="24"/>
        </w:rPr>
        <w:t xml:space="preserve">contributions to </w:t>
      </w:r>
      <w:r w:rsidR="00847E80">
        <w:rPr>
          <w:rFonts w:ascii="Times New Roman" w:hAnsi="Times New Roman"/>
          <w:sz w:val="24"/>
          <w:szCs w:val="24"/>
        </w:rPr>
        <w:t xml:space="preserve">the July CITEL </w:t>
      </w:r>
      <w:r w:rsidR="00CB4957">
        <w:rPr>
          <w:rFonts w:ascii="Times New Roman" w:hAnsi="Times New Roman"/>
          <w:sz w:val="24"/>
          <w:szCs w:val="24"/>
        </w:rPr>
        <w:lastRenderedPageBreak/>
        <w:t xml:space="preserve">meeting and said </w:t>
      </w:r>
      <w:r w:rsidR="00847E80">
        <w:rPr>
          <w:rFonts w:ascii="Times New Roman" w:hAnsi="Times New Roman"/>
          <w:sz w:val="24"/>
          <w:szCs w:val="24"/>
        </w:rPr>
        <w:t>t</w:t>
      </w:r>
      <w:r w:rsidR="00C470A0">
        <w:rPr>
          <w:rFonts w:ascii="Times New Roman" w:hAnsi="Times New Roman"/>
          <w:sz w:val="24"/>
          <w:szCs w:val="24"/>
        </w:rPr>
        <w:t>he earliest IWG-3 could see output from the RCS process</w:t>
      </w:r>
      <w:r w:rsidR="00847E80">
        <w:rPr>
          <w:rFonts w:ascii="Times New Roman" w:hAnsi="Times New Roman"/>
          <w:sz w:val="24"/>
          <w:szCs w:val="24"/>
        </w:rPr>
        <w:t xml:space="preserve"> on these items</w:t>
      </w:r>
      <w:r w:rsidR="00C470A0">
        <w:rPr>
          <w:rFonts w:ascii="Times New Roman" w:hAnsi="Times New Roman"/>
          <w:sz w:val="24"/>
          <w:szCs w:val="24"/>
        </w:rPr>
        <w:t xml:space="preserve"> is around April 11</w:t>
      </w:r>
      <w:r w:rsidR="00C470A0" w:rsidRPr="00C470A0">
        <w:rPr>
          <w:rFonts w:ascii="Times New Roman" w:hAnsi="Times New Roman"/>
          <w:sz w:val="24"/>
          <w:szCs w:val="24"/>
          <w:vertAlign w:val="superscript"/>
        </w:rPr>
        <w:t>th</w:t>
      </w:r>
      <w:r w:rsidR="00847E80">
        <w:rPr>
          <w:rFonts w:ascii="Times New Roman" w:hAnsi="Times New Roman"/>
          <w:sz w:val="24"/>
          <w:szCs w:val="24"/>
        </w:rPr>
        <w:t xml:space="preserve"> which is shortly before the next WAC. </w:t>
      </w:r>
      <w:r w:rsidR="00CB4957">
        <w:rPr>
          <w:rFonts w:ascii="Times New Roman" w:hAnsi="Times New Roman"/>
          <w:sz w:val="24"/>
          <w:szCs w:val="24"/>
        </w:rPr>
        <w:t xml:space="preserve">The Chair thanked NTIA for the update. </w:t>
      </w:r>
    </w:p>
    <w:p w14:paraId="2B78718A" w14:textId="77777777" w:rsidR="006E254C" w:rsidRPr="001F6C14" w:rsidRDefault="00F10041" w:rsidP="001F6C14">
      <w:pPr>
        <w:tabs>
          <w:tab w:val="left" w:pos="-720"/>
        </w:tabs>
        <w:suppressAutoHyphens/>
        <w:rPr>
          <w:rFonts w:ascii="Times New Roman" w:hAnsi="Times New Roman"/>
        </w:rPr>
      </w:pPr>
      <w:r w:rsidRPr="001F6C14">
        <w:rPr>
          <w:rFonts w:ascii="Times New Roman" w:hAnsi="Times New Roman"/>
        </w:rPr>
        <w:t xml:space="preserve"> </w:t>
      </w:r>
      <w:r w:rsidR="004731EE" w:rsidRPr="001F6C14">
        <w:rPr>
          <w:rFonts w:ascii="Times New Roman" w:hAnsi="Times New Roman"/>
        </w:rPr>
        <w:t xml:space="preserve">  </w:t>
      </w:r>
    </w:p>
    <w:p w14:paraId="46A3DA07" w14:textId="6EF23DCC" w:rsidR="0095528A" w:rsidRDefault="001F6C14" w:rsidP="0095528A">
      <w:pPr>
        <w:ind w:left="709"/>
        <w:rPr>
          <w:rFonts w:ascii="Times New Roman" w:hAnsi="Times New Roman" w:cs="Times New Roman"/>
        </w:rPr>
      </w:pPr>
      <w:r w:rsidRPr="001F6C14">
        <w:rPr>
          <w:rFonts w:ascii="Times New Roman" w:hAnsi="Times New Roman" w:cs="Times New Roman"/>
        </w:rPr>
        <w:t>Members plans for proposals for Agenda items with previously approved PVs</w:t>
      </w:r>
      <w:r>
        <w:rPr>
          <w:rFonts w:ascii="Times New Roman" w:hAnsi="Times New Roman" w:cs="Times New Roman"/>
        </w:rPr>
        <w:t xml:space="preserve">:  </w:t>
      </w:r>
      <w:r w:rsidR="00CB4957">
        <w:rPr>
          <w:rFonts w:ascii="Times New Roman" w:hAnsi="Times New Roman" w:cs="Times New Roman"/>
        </w:rPr>
        <w:t xml:space="preserve">For 1.2, the Chair noted this was also led by the government agencies and sought input from NTIA. NTIA stated the same status and timeline applies to agenda item 1.2 as noted above for 1.3 and 1.7. </w:t>
      </w:r>
      <w:r w:rsidR="00CB4957">
        <w:rPr>
          <w:rFonts w:ascii="Times New Roman" w:hAnsi="Times New Roman" w:cs="Times New Roman"/>
        </w:rPr>
        <w:br/>
      </w:r>
      <w:r w:rsidR="00CB4957">
        <w:rPr>
          <w:rFonts w:ascii="Times New Roman" w:hAnsi="Times New Roman" w:cs="Times New Roman"/>
        </w:rPr>
        <w:br/>
      </w:r>
      <w:r>
        <w:rPr>
          <w:rFonts w:ascii="Times New Roman" w:hAnsi="Times New Roman" w:cs="Times New Roman"/>
        </w:rPr>
        <w:t xml:space="preserve">The Chair sought </w:t>
      </w:r>
      <w:r w:rsidR="00CB4957">
        <w:rPr>
          <w:rFonts w:ascii="Times New Roman" w:hAnsi="Times New Roman" w:cs="Times New Roman"/>
        </w:rPr>
        <w:t xml:space="preserve">updates from WP 4A participants and </w:t>
      </w:r>
      <w:r>
        <w:rPr>
          <w:rFonts w:ascii="Times New Roman" w:hAnsi="Times New Roman" w:cs="Times New Roman"/>
        </w:rPr>
        <w:t>plans to develop proposals for those items for Agenda items 1.5, 1</w:t>
      </w:r>
      <w:r w:rsidR="00784F97">
        <w:rPr>
          <w:rFonts w:ascii="Times New Roman" w:hAnsi="Times New Roman" w:cs="Times New Roman"/>
        </w:rPr>
        <w:t xml:space="preserve">.6, 9.1 (Issue 9.1.9), and 10. </w:t>
      </w:r>
      <w:proofErr w:type="spellStart"/>
      <w:r w:rsidR="00C12BDC">
        <w:rPr>
          <w:rFonts w:ascii="Times New Roman" w:hAnsi="Times New Roman" w:cs="Times New Roman"/>
        </w:rPr>
        <w:t>Viasat</w:t>
      </w:r>
      <w:proofErr w:type="spellEnd"/>
      <w:r w:rsidR="00C12BDC">
        <w:rPr>
          <w:rFonts w:ascii="Times New Roman" w:hAnsi="Times New Roman" w:cs="Times New Roman"/>
        </w:rPr>
        <w:t xml:space="preserve"> offered a summary of</w:t>
      </w:r>
      <w:r w:rsidR="00D96E9E">
        <w:rPr>
          <w:rFonts w:ascii="Times New Roman" w:hAnsi="Times New Roman" w:cs="Times New Roman"/>
        </w:rPr>
        <w:t xml:space="preserve"> the work on Agenda item 1.5 by </w:t>
      </w:r>
      <w:r w:rsidR="00CB4957">
        <w:rPr>
          <w:rFonts w:ascii="Times New Roman" w:hAnsi="Times New Roman" w:cs="Times New Roman"/>
        </w:rPr>
        <w:t xml:space="preserve">WP 4A </w:t>
      </w:r>
      <w:r w:rsidR="00D96E9E">
        <w:rPr>
          <w:rFonts w:ascii="Times New Roman" w:hAnsi="Times New Roman" w:cs="Times New Roman"/>
        </w:rPr>
        <w:t xml:space="preserve">and noted how the work is being grouped </w:t>
      </w:r>
      <w:r w:rsidR="00CB4957">
        <w:rPr>
          <w:rFonts w:ascii="Times New Roman" w:hAnsi="Times New Roman" w:cs="Times New Roman"/>
        </w:rPr>
        <w:t xml:space="preserve">by service and/or platform of the ESIM. </w:t>
      </w:r>
      <w:proofErr w:type="spellStart"/>
      <w:r w:rsidR="00CB4957">
        <w:rPr>
          <w:rFonts w:ascii="Times New Roman" w:hAnsi="Times New Roman" w:cs="Times New Roman"/>
        </w:rPr>
        <w:t>Viasat</w:t>
      </w:r>
      <w:proofErr w:type="spellEnd"/>
      <w:r w:rsidR="00CB4957">
        <w:rPr>
          <w:rFonts w:ascii="Times New Roman" w:hAnsi="Times New Roman" w:cs="Times New Roman"/>
        </w:rPr>
        <w:t xml:space="preserve"> </w:t>
      </w:r>
      <w:r w:rsidR="00D96E9E">
        <w:rPr>
          <w:rFonts w:ascii="Times New Roman" w:hAnsi="Times New Roman" w:cs="Times New Roman"/>
        </w:rPr>
        <w:t>shared a view that</w:t>
      </w:r>
      <w:r w:rsidR="00CB4957">
        <w:rPr>
          <w:rFonts w:ascii="Times New Roman" w:hAnsi="Times New Roman" w:cs="Times New Roman"/>
        </w:rPr>
        <w:t xml:space="preserve"> more progress is needed on the CPM text at the July WP 4A meeting. </w:t>
      </w:r>
      <w:r w:rsidR="00D96E9E">
        <w:rPr>
          <w:rFonts w:ascii="Times New Roman" w:hAnsi="Times New Roman" w:cs="Times New Roman"/>
        </w:rPr>
        <w:t xml:space="preserve">Regarding a proposal for IWG-3, </w:t>
      </w:r>
      <w:proofErr w:type="spellStart"/>
      <w:r w:rsidR="00D96E9E">
        <w:rPr>
          <w:rFonts w:ascii="Times New Roman" w:hAnsi="Times New Roman" w:cs="Times New Roman"/>
        </w:rPr>
        <w:t>Viasat</w:t>
      </w:r>
      <w:proofErr w:type="spellEnd"/>
      <w:r w:rsidR="00D96E9E">
        <w:rPr>
          <w:rFonts w:ascii="Times New Roman" w:hAnsi="Times New Roman" w:cs="Times New Roman"/>
        </w:rPr>
        <w:t xml:space="preserve"> is planning to submit a proposal but is uncertain whether it would be ready in time for the April WAC or July CITEL meetings. </w:t>
      </w:r>
      <w:r w:rsidR="00D96E9E">
        <w:rPr>
          <w:rFonts w:ascii="Times New Roman" w:hAnsi="Times New Roman" w:cs="Times New Roman"/>
        </w:rPr>
        <w:br/>
      </w:r>
      <w:r w:rsidR="00D96E9E">
        <w:rPr>
          <w:rFonts w:ascii="Times New Roman" w:hAnsi="Times New Roman" w:cs="Times New Roman"/>
        </w:rPr>
        <w:br/>
      </w:r>
      <w:r w:rsidR="00784F97">
        <w:rPr>
          <w:rFonts w:ascii="Times New Roman" w:hAnsi="Times New Roman" w:cs="Times New Roman"/>
        </w:rPr>
        <w:t xml:space="preserve">Boeing </w:t>
      </w:r>
      <w:r w:rsidR="00D96E9E">
        <w:rPr>
          <w:rFonts w:ascii="Times New Roman" w:hAnsi="Times New Roman" w:cs="Times New Roman"/>
        </w:rPr>
        <w:t xml:space="preserve">reported on the Agenda item 1.6 efforts by WP 4A. Boeing shared a view that the current CPM text is converging on the methods/options and that the July WP 4A should focus on consolidating these into as few methods/options as possible. Similarly, Boeing is planning a proposal for Agenda item 1.6 but is uncertain if it will be ready for the upcoming WAC and CITEL meetings. </w:t>
      </w:r>
      <w:r w:rsidR="00784F97">
        <w:rPr>
          <w:rFonts w:ascii="Times New Roman" w:hAnsi="Times New Roman" w:cs="Times New Roman"/>
        </w:rPr>
        <w:br/>
      </w:r>
      <w:r w:rsidR="00784F97">
        <w:rPr>
          <w:rFonts w:ascii="Times New Roman" w:hAnsi="Times New Roman" w:cs="Times New Roman"/>
        </w:rPr>
        <w:br/>
      </w:r>
      <w:r w:rsidR="00D96E9E">
        <w:rPr>
          <w:rFonts w:ascii="Times New Roman" w:hAnsi="Times New Roman" w:cs="Times New Roman"/>
        </w:rPr>
        <w:t>Regarding 9.1.9, the Chair noted</w:t>
      </w:r>
      <w:r w:rsidR="00FB5986">
        <w:rPr>
          <w:rFonts w:ascii="Times New Roman" w:hAnsi="Times New Roman" w:cs="Times New Roman"/>
        </w:rPr>
        <w:t xml:space="preserve"> that WP 4A</w:t>
      </w:r>
      <w:r w:rsidR="00C12BDC">
        <w:rPr>
          <w:rFonts w:ascii="Times New Roman" w:hAnsi="Times New Roman" w:cs="Times New Roman"/>
        </w:rPr>
        <w:t xml:space="preserve"> had made some progress on this issue at its recent meeting. </w:t>
      </w:r>
      <w:r w:rsidR="00471777">
        <w:rPr>
          <w:rFonts w:ascii="Times New Roman" w:hAnsi="Times New Roman" w:cs="Times New Roman"/>
        </w:rPr>
        <w:t xml:space="preserve">It was noted that </w:t>
      </w:r>
      <w:r w:rsidR="0095528A">
        <w:rPr>
          <w:rFonts w:ascii="Times New Roman" w:hAnsi="Times New Roman" w:cs="Times New Roman"/>
        </w:rPr>
        <w:t xml:space="preserve">there was discussion </w:t>
      </w:r>
      <w:r w:rsidR="00471777">
        <w:rPr>
          <w:rFonts w:ascii="Times New Roman" w:hAnsi="Times New Roman" w:cs="Times New Roman"/>
        </w:rPr>
        <w:t xml:space="preserve">at the meeting </w:t>
      </w:r>
      <w:r w:rsidR="0095528A">
        <w:rPr>
          <w:rFonts w:ascii="Times New Roman" w:hAnsi="Times New Roman" w:cs="Times New Roman"/>
        </w:rPr>
        <w:t xml:space="preserve">on </w:t>
      </w:r>
      <w:r w:rsidR="0095528A" w:rsidRPr="0095528A">
        <w:rPr>
          <w:rFonts w:ascii="Times New Roman" w:hAnsi="Times New Roman" w:cs="Times New Roman"/>
        </w:rPr>
        <w:t>the different possible applications of the protection criteria for EESS (pa</w:t>
      </w:r>
      <w:r w:rsidR="0095528A">
        <w:rPr>
          <w:rFonts w:ascii="Times New Roman" w:hAnsi="Times New Roman" w:cs="Times New Roman"/>
        </w:rPr>
        <w:t>ssive)</w:t>
      </w:r>
      <w:r w:rsidR="0095528A" w:rsidRPr="0095528A">
        <w:rPr>
          <w:rFonts w:ascii="Times New Roman" w:hAnsi="Times New Roman" w:cs="Times New Roman"/>
        </w:rPr>
        <w:t xml:space="preserve"> based on percentage of measurement time or based on percentage sensor viewing area.</w:t>
      </w:r>
    </w:p>
    <w:p w14:paraId="1EBF6A1E" w14:textId="77777777" w:rsidR="0095528A" w:rsidRPr="0095528A" w:rsidRDefault="0095528A" w:rsidP="0095528A">
      <w:pPr>
        <w:rPr>
          <w:rFonts w:ascii="Times New Roman" w:hAnsi="Times New Roman" w:cs="Times New Roman"/>
        </w:rPr>
      </w:pPr>
    </w:p>
    <w:p w14:paraId="46A89499" w14:textId="0FA5542D" w:rsidR="001F6C14" w:rsidRPr="001F6C14" w:rsidRDefault="00D96E9E" w:rsidP="001F6C14">
      <w:pPr>
        <w:numPr>
          <w:ilvl w:val="0"/>
          <w:numId w:val="1"/>
        </w:numPr>
        <w:rPr>
          <w:rFonts w:ascii="Times New Roman" w:hAnsi="Times New Roman" w:cs="Times New Roman"/>
        </w:rPr>
      </w:pPr>
      <w:r>
        <w:rPr>
          <w:rFonts w:ascii="Times New Roman" w:hAnsi="Times New Roman" w:cs="Times New Roman"/>
        </w:rPr>
        <w:t xml:space="preserve">The Chair sought inputs on proposals under Agenda item 10. </w:t>
      </w:r>
      <w:proofErr w:type="spellStart"/>
      <w:r>
        <w:rPr>
          <w:rFonts w:ascii="Times New Roman" w:hAnsi="Times New Roman" w:cs="Times New Roman"/>
        </w:rPr>
        <w:t>Viasat</w:t>
      </w:r>
      <w:proofErr w:type="spellEnd"/>
      <w:r>
        <w:rPr>
          <w:rFonts w:ascii="Times New Roman" w:hAnsi="Times New Roman" w:cs="Times New Roman"/>
        </w:rPr>
        <w:t xml:space="preserve"> </w:t>
      </w:r>
      <w:r w:rsidR="00FB5986">
        <w:rPr>
          <w:rFonts w:ascii="Times New Roman" w:hAnsi="Times New Roman" w:cs="Times New Roman"/>
        </w:rPr>
        <w:t>stated their inten</w:t>
      </w:r>
      <w:ins w:id="0" w:author="John Wengryniuk" w:date="2018-03-09T10:48:00Z">
        <w:r w:rsidR="00B66139">
          <w:rPr>
            <w:rFonts w:ascii="Times New Roman" w:hAnsi="Times New Roman" w:cs="Times New Roman"/>
          </w:rPr>
          <w:t>t</w:t>
        </w:r>
      </w:ins>
      <w:del w:id="1" w:author="John Wengryniuk" w:date="2018-03-09T10:48:00Z">
        <w:r w:rsidR="00FB5986" w:rsidDel="00B66139">
          <w:rPr>
            <w:rFonts w:ascii="Times New Roman" w:hAnsi="Times New Roman" w:cs="Times New Roman"/>
          </w:rPr>
          <w:delText>s</w:delText>
        </w:r>
      </w:del>
      <w:r w:rsidR="00FB5986">
        <w:rPr>
          <w:rFonts w:ascii="Times New Roman" w:hAnsi="Times New Roman" w:cs="Times New Roman"/>
        </w:rPr>
        <w:t xml:space="preserve">ion to submit proposal(s) and sought guidance from the FCC on the deadline for new Agenda items. The FCC did not indicate a specific deadline but noted past discussions by the Steering Committee </w:t>
      </w:r>
      <w:r w:rsidR="00536F38">
        <w:rPr>
          <w:rFonts w:ascii="Times New Roman" w:hAnsi="Times New Roman" w:cs="Times New Roman"/>
        </w:rPr>
        <w:t>on consideration of new Agenda items. At this time, i</w:t>
      </w:r>
      <w:r w:rsidR="00FB5986">
        <w:rPr>
          <w:rFonts w:ascii="Times New Roman" w:hAnsi="Times New Roman" w:cs="Times New Roman"/>
        </w:rPr>
        <w:t>t is unclear if proposals are to be considered as a package or one by one. The FCC did make clear that earlier is better and encouraged the IWG-3 membership to contribute proposals sooner rather than later.</w:t>
      </w:r>
    </w:p>
    <w:p w14:paraId="4C5986C6" w14:textId="77777777" w:rsidR="006E254C" w:rsidRPr="006E254C" w:rsidRDefault="006E254C" w:rsidP="006E254C">
      <w:pPr>
        <w:pStyle w:val="ListParagraph"/>
        <w:rPr>
          <w:rFonts w:ascii="Times New Roman" w:hAnsi="Times New Roman"/>
          <w:sz w:val="24"/>
          <w:szCs w:val="24"/>
        </w:rPr>
      </w:pPr>
    </w:p>
    <w:p w14:paraId="219447ED" w14:textId="329E27A4" w:rsidR="005B147C" w:rsidRPr="00F10041" w:rsidRDefault="00AB463D" w:rsidP="00AB463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Status of remaini</w:t>
      </w:r>
      <w:r w:rsidR="005B147C" w:rsidRPr="00F10041">
        <w:rPr>
          <w:rFonts w:ascii="Times New Roman" w:hAnsi="Times New Roman"/>
          <w:sz w:val="24"/>
          <w:szCs w:val="24"/>
        </w:rPr>
        <w:t>ng WRC-19 AIs assigned to IWG-3:</w:t>
      </w:r>
      <w:r w:rsidR="001F6C14">
        <w:rPr>
          <w:rFonts w:ascii="Times New Roman" w:hAnsi="Times New Roman"/>
          <w:sz w:val="24"/>
          <w:szCs w:val="24"/>
        </w:rPr>
        <w:t xml:space="preserve">  </w:t>
      </w:r>
      <w:r w:rsidR="002744F4">
        <w:rPr>
          <w:rFonts w:ascii="Times New Roman" w:hAnsi="Times New Roman"/>
          <w:sz w:val="24"/>
          <w:szCs w:val="24"/>
        </w:rPr>
        <w:t xml:space="preserve">The </w:t>
      </w:r>
      <w:r w:rsidR="00D96E9E">
        <w:rPr>
          <w:rFonts w:ascii="Times New Roman" w:hAnsi="Times New Roman"/>
          <w:sz w:val="24"/>
          <w:szCs w:val="24"/>
        </w:rPr>
        <w:t>Chair</w:t>
      </w:r>
      <w:r w:rsidR="00784F97">
        <w:rPr>
          <w:rFonts w:ascii="Times New Roman" w:hAnsi="Times New Roman"/>
          <w:sz w:val="24"/>
          <w:szCs w:val="24"/>
        </w:rPr>
        <w:t xml:space="preserve"> </w:t>
      </w:r>
      <w:r w:rsidR="000E43D6">
        <w:rPr>
          <w:rFonts w:ascii="Times New Roman" w:hAnsi="Times New Roman"/>
          <w:sz w:val="24"/>
          <w:szCs w:val="24"/>
        </w:rPr>
        <w:t>reported</w:t>
      </w:r>
      <w:r w:rsidR="00784F97">
        <w:rPr>
          <w:rFonts w:ascii="Times New Roman" w:hAnsi="Times New Roman"/>
          <w:sz w:val="24"/>
          <w:szCs w:val="24"/>
        </w:rPr>
        <w:t xml:space="preserve"> that </w:t>
      </w:r>
      <w:r w:rsidR="00FB5986">
        <w:rPr>
          <w:rFonts w:ascii="Times New Roman" w:hAnsi="Times New Roman"/>
          <w:sz w:val="24"/>
          <w:szCs w:val="24"/>
        </w:rPr>
        <w:t xml:space="preserve">WP 4A addressed a situation where </w:t>
      </w:r>
      <w:r w:rsidR="000E43D6">
        <w:rPr>
          <w:rFonts w:ascii="Times New Roman" w:hAnsi="Times New Roman"/>
          <w:sz w:val="24"/>
          <w:szCs w:val="24"/>
        </w:rPr>
        <w:t xml:space="preserve">Agenda item 9.1 (Issue 9.1.7) </w:t>
      </w:r>
      <w:r w:rsidR="00FB5986">
        <w:rPr>
          <w:rFonts w:ascii="Times New Roman" w:hAnsi="Times New Roman"/>
          <w:sz w:val="24"/>
          <w:szCs w:val="24"/>
        </w:rPr>
        <w:t xml:space="preserve">was being connected with an Agenda item 7 issue. This was quickly clarified that these issues are separate and should remain separate. </w:t>
      </w:r>
    </w:p>
    <w:p w14:paraId="50981B73" w14:textId="77777777" w:rsidR="005B147C" w:rsidRPr="001F6C14" w:rsidRDefault="00AB463D" w:rsidP="001F6C14">
      <w:pPr>
        <w:pStyle w:val="ListParagraph"/>
        <w:tabs>
          <w:tab w:val="left" w:pos="-720"/>
        </w:tabs>
        <w:suppressAutoHyphens/>
        <w:rPr>
          <w:rFonts w:ascii="Times New Roman" w:hAnsi="Times New Roman"/>
          <w:sz w:val="24"/>
          <w:szCs w:val="24"/>
        </w:rPr>
      </w:pPr>
      <w:r w:rsidRPr="00F10041">
        <w:rPr>
          <w:rFonts w:ascii="Times New Roman" w:hAnsi="Times New Roman"/>
          <w:sz w:val="24"/>
          <w:szCs w:val="24"/>
        </w:rPr>
        <w:t xml:space="preserve"> </w:t>
      </w:r>
    </w:p>
    <w:p w14:paraId="7661E823" w14:textId="3A02A00B" w:rsidR="00AB463D" w:rsidRDefault="001345C7" w:rsidP="00B964F3">
      <w:pPr>
        <w:pStyle w:val="ListParagraph"/>
        <w:numPr>
          <w:ilvl w:val="0"/>
          <w:numId w:val="1"/>
        </w:numPr>
        <w:tabs>
          <w:tab w:val="left" w:pos="-720"/>
        </w:tabs>
        <w:suppressAutoHyphens/>
        <w:rPr>
          <w:rFonts w:ascii="Times New Roman" w:hAnsi="Times New Roman"/>
          <w:sz w:val="24"/>
          <w:szCs w:val="24"/>
        </w:rPr>
      </w:pPr>
      <w:r w:rsidRPr="00510040">
        <w:rPr>
          <w:rFonts w:ascii="Times New Roman" w:hAnsi="Times New Roman"/>
          <w:sz w:val="24"/>
          <w:szCs w:val="24"/>
        </w:rPr>
        <w:t xml:space="preserve">Future meetings: </w:t>
      </w:r>
      <w:r w:rsidR="000E43D6">
        <w:rPr>
          <w:rFonts w:ascii="Times New Roman" w:hAnsi="Times New Roman"/>
          <w:sz w:val="24"/>
          <w:szCs w:val="24"/>
        </w:rPr>
        <w:t xml:space="preserve">The meeting agreed to </w:t>
      </w:r>
      <w:r w:rsidR="00D46815">
        <w:rPr>
          <w:rFonts w:ascii="Times New Roman" w:hAnsi="Times New Roman"/>
          <w:sz w:val="24"/>
          <w:szCs w:val="24"/>
        </w:rPr>
        <w:t xml:space="preserve">tentatively </w:t>
      </w:r>
      <w:r w:rsidR="000E43D6">
        <w:rPr>
          <w:rFonts w:ascii="Times New Roman" w:hAnsi="Times New Roman"/>
          <w:sz w:val="24"/>
          <w:szCs w:val="24"/>
        </w:rPr>
        <w:t>hold the 1</w:t>
      </w:r>
      <w:r w:rsidR="00FB5986">
        <w:rPr>
          <w:rFonts w:ascii="Times New Roman" w:hAnsi="Times New Roman"/>
          <w:sz w:val="24"/>
          <w:szCs w:val="24"/>
        </w:rPr>
        <w:t>3</w:t>
      </w:r>
      <w:r w:rsidR="000E43D6" w:rsidRPr="000E43D6">
        <w:rPr>
          <w:rFonts w:ascii="Times New Roman" w:hAnsi="Times New Roman"/>
          <w:sz w:val="24"/>
          <w:szCs w:val="24"/>
          <w:vertAlign w:val="superscript"/>
        </w:rPr>
        <w:t>th</w:t>
      </w:r>
      <w:r w:rsidR="000E43D6">
        <w:rPr>
          <w:rFonts w:ascii="Times New Roman" w:hAnsi="Times New Roman"/>
          <w:sz w:val="24"/>
          <w:szCs w:val="24"/>
        </w:rPr>
        <w:t xml:space="preserve"> IWG-3 meeting on </w:t>
      </w:r>
      <w:r w:rsidR="00FB5986">
        <w:rPr>
          <w:rFonts w:ascii="Times New Roman" w:hAnsi="Times New Roman"/>
          <w:sz w:val="24"/>
          <w:szCs w:val="24"/>
        </w:rPr>
        <w:t>March 29, 2018</w:t>
      </w:r>
      <w:r w:rsidR="000E43D6">
        <w:rPr>
          <w:rFonts w:ascii="Times New Roman" w:hAnsi="Times New Roman"/>
          <w:sz w:val="24"/>
          <w:szCs w:val="24"/>
        </w:rPr>
        <w:t xml:space="preserve"> a</w:t>
      </w:r>
      <w:r w:rsidR="0056041D">
        <w:rPr>
          <w:rFonts w:ascii="Times New Roman" w:hAnsi="Times New Roman"/>
          <w:sz w:val="24"/>
          <w:szCs w:val="24"/>
        </w:rPr>
        <w:t>t 11:00 EST.</w:t>
      </w:r>
      <w:r w:rsidR="00FB5986">
        <w:rPr>
          <w:rFonts w:ascii="Times New Roman" w:hAnsi="Times New Roman"/>
          <w:sz w:val="24"/>
          <w:szCs w:val="24"/>
        </w:rPr>
        <w:t xml:space="preserve"> It was further agreed to </w:t>
      </w:r>
      <w:r w:rsidR="00D46815">
        <w:rPr>
          <w:rFonts w:ascii="Times New Roman" w:hAnsi="Times New Roman"/>
          <w:sz w:val="24"/>
          <w:szCs w:val="24"/>
        </w:rPr>
        <w:t xml:space="preserve">tentatively </w:t>
      </w:r>
      <w:r w:rsidR="00FB5986">
        <w:rPr>
          <w:rFonts w:ascii="Times New Roman" w:hAnsi="Times New Roman"/>
          <w:sz w:val="24"/>
          <w:szCs w:val="24"/>
        </w:rPr>
        <w:t>hold the 14</w:t>
      </w:r>
      <w:r w:rsidR="00FB5986" w:rsidRPr="00FB5986">
        <w:rPr>
          <w:rFonts w:ascii="Times New Roman" w:hAnsi="Times New Roman"/>
          <w:sz w:val="24"/>
          <w:szCs w:val="24"/>
          <w:vertAlign w:val="superscript"/>
        </w:rPr>
        <w:t>th</w:t>
      </w:r>
      <w:r w:rsidR="00FB5986">
        <w:rPr>
          <w:rFonts w:ascii="Times New Roman" w:hAnsi="Times New Roman"/>
          <w:sz w:val="24"/>
          <w:szCs w:val="24"/>
        </w:rPr>
        <w:t xml:space="preserve"> IWG-3 meeting on April 11, 2018 at 11:00 EST.</w:t>
      </w:r>
      <w:r w:rsidR="00FB5986">
        <w:rPr>
          <w:rFonts w:ascii="Times New Roman" w:hAnsi="Times New Roman"/>
          <w:sz w:val="24"/>
          <w:szCs w:val="24"/>
        </w:rPr>
        <w:br/>
      </w:r>
      <w:r w:rsidR="00FB5986">
        <w:rPr>
          <w:rFonts w:ascii="Times New Roman" w:hAnsi="Times New Roman"/>
          <w:sz w:val="24"/>
          <w:szCs w:val="24"/>
        </w:rPr>
        <w:br/>
        <w:t xml:space="preserve">The </w:t>
      </w:r>
      <w:r w:rsidR="00D46815">
        <w:rPr>
          <w:rFonts w:ascii="Times New Roman" w:hAnsi="Times New Roman"/>
          <w:sz w:val="24"/>
          <w:szCs w:val="24"/>
        </w:rPr>
        <w:t>Chair noted</w:t>
      </w:r>
      <w:r w:rsidR="00FB5986">
        <w:rPr>
          <w:rFonts w:ascii="Times New Roman" w:hAnsi="Times New Roman"/>
          <w:sz w:val="24"/>
          <w:szCs w:val="24"/>
        </w:rPr>
        <w:t xml:space="preserve"> that these meetings are tentative </w:t>
      </w:r>
      <w:r w:rsidR="00D46815">
        <w:rPr>
          <w:rFonts w:ascii="Times New Roman" w:hAnsi="Times New Roman"/>
          <w:sz w:val="24"/>
          <w:szCs w:val="24"/>
        </w:rPr>
        <w:t xml:space="preserve">in that they are contribution </w:t>
      </w:r>
      <w:r w:rsidR="00D46815">
        <w:rPr>
          <w:rFonts w:ascii="Times New Roman" w:hAnsi="Times New Roman"/>
          <w:sz w:val="24"/>
          <w:szCs w:val="24"/>
        </w:rPr>
        <w:lastRenderedPageBreak/>
        <w:t xml:space="preserve">driven. If no proposals are received, then there will be no need to convene these meetings. Accordingly, the meeting </w:t>
      </w:r>
      <w:r w:rsidR="0095528A">
        <w:rPr>
          <w:rFonts w:ascii="Times New Roman" w:hAnsi="Times New Roman"/>
          <w:sz w:val="24"/>
          <w:szCs w:val="24"/>
        </w:rPr>
        <w:t>agreed that proposals are due by COB</w:t>
      </w:r>
      <w:r w:rsidR="00D46815">
        <w:rPr>
          <w:rFonts w:ascii="Times New Roman" w:hAnsi="Times New Roman"/>
          <w:sz w:val="24"/>
          <w:szCs w:val="24"/>
        </w:rPr>
        <w:t xml:space="preserve"> March 27, 2018. </w:t>
      </w:r>
      <w:r w:rsidR="0056041D">
        <w:rPr>
          <w:rFonts w:ascii="Times New Roman" w:hAnsi="Times New Roman"/>
          <w:sz w:val="24"/>
          <w:szCs w:val="24"/>
        </w:rPr>
        <w:br/>
      </w:r>
      <w:r w:rsidR="0056041D">
        <w:rPr>
          <w:rFonts w:ascii="Times New Roman" w:hAnsi="Times New Roman"/>
          <w:sz w:val="24"/>
          <w:szCs w:val="24"/>
        </w:rPr>
        <w:br/>
        <w:t xml:space="preserve">The next </w:t>
      </w:r>
      <w:r w:rsidR="000E43D6">
        <w:rPr>
          <w:rFonts w:ascii="Times New Roman" w:hAnsi="Times New Roman"/>
          <w:sz w:val="24"/>
          <w:szCs w:val="24"/>
        </w:rPr>
        <w:t xml:space="preserve">WAC meeting is scheduled for April 23, 2018. </w:t>
      </w:r>
    </w:p>
    <w:p w14:paraId="25136CFE" w14:textId="77777777" w:rsidR="00510040" w:rsidRPr="00510040" w:rsidRDefault="00510040" w:rsidP="00510040">
      <w:pPr>
        <w:pStyle w:val="ListParagraph"/>
        <w:tabs>
          <w:tab w:val="left" w:pos="-720"/>
        </w:tabs>
        <w:suppressAutoHyphens/>
        <w:rPr>
          <w:rFonts w:ascii="Times New Roman" w:hAnsi="Times New Roman"/>
          <w:sz w:val="24"/>
          <w:szCs w:val="24"/>
        </w:rPr>
      </w:pPr>
    </w:p>
    <w:p w14:paraId="754923DD" w14:textId="77777777"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14:paraId="11F1BC17" w14:textId="1CE97990"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126346">
        <w:rPr>
          <w:rFonts w:ascii="Times New Roman" w:eastAsia="Times New Roman" w:hAnsi="Times New Roman" w:cs="Times New Roman"/>
        </w:rPr>
        <w:t>: IWG-3_</w:t>
      </w:r>
      <w:r w:rsidR="00D46815">
        <w:rPr>
          <w:rFonts w:ascii="Times New Roman" w:eastAsia="Times New Roman" w:hAnsi="Times New Roman" w:cs="Times New Roman"/>
        </w:rPr>
        <w:t>039r1, 040</w:t>
      </w:r>
    </w:p>
    <w:p w14:paraId="01C979ED"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29573C16" w14:textId="42DE8618"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D46815">
        <w:rPr>
          <w:rFonts w:ascii="Times New Roman" w:eastAsia="Times New Roman" w:hAnsi="Times New Roman" w:cs="Times New Roman"/>
        </w:rPr>
        <w:t>March 8, 2018</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r w:rsidR="00C176B5" w:rsidRPr="00C176B5">
        <w:rPr>
          <w:rFonts w:ascii="Times New Roman" w:eastAsia="Times New Roman" w:hAnsi="Times New Roman" w:cs="Times New Roman"/>
        </w:rPr>
        <w:t>27</w:t>
      </w:r>
      <w:r w:rsidR="000E43D6">
        <w:rPr>
          <w:rFonts w:ascii="Times New Roman" w:eastAsia="Times New Roman" w:hAnsi="Times New Roman" w:cs="Times New Roman"/>
        </w:rPr>
        <w:t xml:space="preserve"> </w:t>
      </w:r>
      <w:r w:rsidR="00CD23C8" w:rsidRPr="00F10041">
        <w:rPr>
          <w:rFonts w:ascii="Times New Roman" w:eastAsia="Times New Roman" w:hAnsi="Times New Roman" w:cs="Times New Roman"/>
        </w:rPr>
        <w:t>people participated</w:t>
      </w:r>
      <w:r w:rsidRPr="00F10041">
        <w:rPr>
          <w:rFonts w:ascii="Times New Roman" w:eastAsia="Times New Roman" w:hAnsi="Times New Roman" w:cs="Times New Roman"/>
        </w:rPr>
        <w:t>.</w:t>
      </w:r>
    </w:p>
    <w:p w14:paraId="12A8DA4F"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72CBC9A9" w14:textId="77777777"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14:paraId="0F0444BF"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2443D4">
        <w:rPr>
          <w:rFonts w:ascii="Times New Roman" w:eastAsia="Times New Roman" w:hAnsi="Times New Roman" w:cs="Times New Roman"/>
        </w:rPr>
        <w:t>Zach Rosenbaum</w:t>
      </w:r>
    </w:p>
    <w:p w14:paraId="31CDF9AD" w14:textId="77777777" w:rsidR="00A8095A" w:rsidRPr="00F10041" w:rsidRDefault="00A8095A">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p>
    <w:p w14:paraId="45F034B8" w14:textId="77777777" w:rsidR="00A8095A" w:rsidRPr="009E3290" w:rsidRDefault="00A8095A">
      <w:pPr>
        <w:widowControl w:val="0"/>
        <w:autoSpaceDE w:val="0"/>
        <w:autoSpaceDN w:val="0"/>
        <w:adjustRightInd w:val="0"/>
        <w:rPr>
          <w:rFonts w:ascii="Times New Roman" w:eastAsia="Times New Roman" w:hAnsi="Times New Roman" w:cs="Times New Roman"/>
        </w:rPr>
      </w:pPr>
    </w:p>
    <w:p w14:paraId="2B234CA3"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14:paraId="043FE23C"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4333"/>
      </w:tblGrid>
      <w:tr w:rsidR="009A3F46" w:rsidRPr="00CC3C77" w14:paraId="34A03C92" w14:textId="77777777" w:rsidTr="00421D01">
        <w:tc>
          <w:tcPr>
            <w:tcW w:w="8630" w:type="dxa"/>
            <w:gridSpan w:val="2"/>
          </w:tcPr>
          <w:p w14:paraId="70E5A2B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9A3F46" w:rsidRPr="00CC3C77" w14:paraId="4D8609A5" w14:textId="77777777" w:rsidTr="00421D01">
        <w:tc>
          <w:tcPr>
            <w:tcW w:w="4297" w:type="dxa"/>
          </w:tcPr>
          <w:p w14:paraId="02406AB6"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C4A6809"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0C52C6EC" w14:textId="77777777" w:rsidTr="00421D01">
        <w:tc>
          <w:tcPr>
            <w:tcW w:w="4297" w:type="dxa"/>
          </w:tcPr>
          <w:p w14:paraId="2A2CF0C2" w14:textId="77777777" w:rsidR="009A3F46" w:rsidRPr="00382F6F" w:rsidRDefault="009A3F46" w:rsidP="00421D01">
            <w:pPr>
              <w:widowControl w:val="0"/>
              <w:autoSpaceDE w:val="0"/>
              <w:autoSpaceDN w:val="0"/>
              <w:adjustRightInd w:val="0"/>
              <w:rPr>
                <w:rFonts w:ascii="Arial" w:eastAsia="Times New Roman" w:hAnsi="Arial" w:cs="Arial"/>
                <w:sz w:val="22"/>
                <w:szCs w:val="22"/>
              </w:rPr>
            </w:pPr>
            <w:r w:rsidRPr="00382F6F">
              <w:rPr>
                <w:rFonts w:ascii="Arial" w:eastAsia="Times New Roman" w:hAnsi="Arial" w:cs="Arial"/>
                <w:sz w:val="22"/>
                <w:szCs w:val="22"/>
              </w:rPr>
              <w:t>Don Jansky</w:t>
            </w:r>
          </w:p>
        </w:tc>
        <w:tc>
          <w:tcPr>
            <w:tcW w:w="4333" w:type="dxa"/>
          </w:tcPr>
          <w:p w14:paraId="191D18F2"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roofErr w:type="spellStart"/>
            <w:r w:rsidRPr="00CC3C77">
              <w:rPr>
                <w:rFonts w:ascii="Arial" w:eastAsia="Times New Roman" w:hAnsi="Arial" w:cs="Arial"/>
                <w:sz w:val="22"/>
                <w:szCs w:val="22"/>
              </w:rPr>
              <w:t>Jansky-Barmat</w:t>
            </w:r>
            <w:proofErr w:type="spellEnd"/>
            <w:r w:rsidRPr="00CC3C77">
              <w:rPr>
                <w:rFonts w:ascii="Arial" w:eastAsia="Times New Roman" w:hAnsi="Arial" w:cs="Arial"/>
                <w:sz w:val="22"/>
                <w:szCs w:val="22"/>
              </w:rPr>
              <w:t xml:space="preserve"> Telecommunications</w:t>
            </w:r>
          </w:p>
        </w:tc>
      </w:tr>
      <w:tr w:rsidR="009A3F46" w:rsidRPr="00CC3C77" w14:paraId="77D72838" w14:textId="77777777" w:rsidTr="00421D01">
        <w:tc>
          <w:tcPr>
            <w:tcW w:w="4297" w:type="dxa"/>
            <w:vAlign w:val="bottom"/>
          </w:tcPr>
          <w:p w14:paraId="5EA5F864" w14:textId="4D19804E" w:rsidR="009A3F46" w:rsidRPr="00382F6F" w:rsidRDefault="000E43D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2036F80F" w14:textId="641DDE92" w:rsidR="009A3F46" w:rsidRPr="00382F6F" w:rsidRDefault="000E43D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HWG</w:t>
            </w:r>
          </w:p>
        </w:tc>
      </w:tr>
      <w:tr w:rsidR="002E55A1" w:rsidRPr="00CC3C77" w14:paraId="146BFAF0" w14:textId="77777777" w:rsidTr="00421D01">
        <w:tc>
          <w:tcPr>
            <w:tcW w:w="4297" w:type="dxa"/>
            <w:vAlign w:val="bottom"/>
          </w:tcPr>
          <w:p w14:paraId="07B8B42E" w14:textId="406261F7"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Chris Hofer</w:t>
            </w:r>
          </w:p>
        </w:tc>
        <w:tc>
          <w:tcPr>
            <w:tcW w:w="4333" w:type="dxa"/>
            <w:vAlign w:val="bottom"/>
          </w:tcPr>
          <w:p w14:paraId="53E507E0" w14:textId="3870E87C" w:rsidR="002E55A1" w:rsidRDefault="002E55A1"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9A3F46" w:rsidRPr="00CC3C77" w14:paraId="2526FD27" w14:textId="77777777" w:rsidTr="00421D01">
        <w:tc>
          <w:tcPr>
            <w:tcW w:w="4297" w:type="dxa"/>
            <w:vAlign w:val="bottom"/>
          </w:tcPr>
          <w:p w14:paraId="1658F05B"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Stephen Baruch</w:t>
            </w:r>
          </w:p>
        </w:tc>
        <w:tc>
          <w:tcPr>
            <w:tcW w:w="4333" w:type="dxa"/>
            <w:vAlign w:val="bottom"/>
          </w:tcPr>
          <w:p w14:paraId="6D099F09"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9A3F46" w:rsidRPr="00CC3C77" w14:paraId="4D95C719" w14:textId="77777777" w:rsidTr="00421D01">
        <w:tc>
          <w:tcPr>
            <w:tcW w:w="4297" w:type="dxa"/>
            <w:vAlign w:val="bottom"/>
          </w:tcPr>
          <w:p w14:paraId="63CA95C3" w14:textId="70BBE627" w:rsidR="009A3F46" w:rsidRPr="00CC3C77"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Giselle Creeser</w:t>
            </w:r>
          </w:p>
        </w:tc>
        <w:tc>
          <w:tcPr>
            <w:tcW w:w="4333" w:type="dxa"/>
            <w:vAlign w:val="bottom"/>
          </w:tcPr>
          <w:p w14:paraId="6DE03673" w14:textId="4B779FD5" w:rsidR="009A3F46" w:rsidRPr="00CC3C77"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Inmarsat</w:t>
            </w:r>
          </w:p>
        </w:tc>
      </w:tr>
      <w:tr w:rsidR="002E55A1" w:rsidRPr="00CC3C77" w14:paraId="37FADF51" w14:textId="77777777" w:rsidTr="00421D01">
        <w:tc>
          <w:tcPr>
            <w:tcW w:w="4297" w:type="dxa"/>
            <w:vAlign w:val="bottom"/>
          </w:tcPr>
          <w:p w14:paraId="26D8AB0F" w14:textId="174E2C35"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Einolf</w:t>
            </w:r>
            <w:proofErr w:type="spellEnd"/>
          </w:p>
        </w:tc>
        <w:tc>
          <w:tcPr>
            <w:tcW w:w="4333" w:type="dxa"/>
            <w:vAlign w:val="bottom"/>
          </w:tcPr>
          <w:p w14:paraId="612733CB" w14:textId="06122A8B"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CBS</w:t>
            </w:r>
          </w:p>
        </w:tc>
      </w:tr>
      <w:tr w:rsidR="002E55A1" w:rsidRPr="00CC3C77" w14:paraId="7091160D" w14:textId="77777777" w:rsidTr="00421D01">
        <w:tc>
          <w:tcPr>
            <w:tcW w:w="4297" w:type="dxa"/>
            <w:vAlign w:val="bottom"/>
          </w:tcPr>
          <w:p w14:paraId="7E943D64" w14:textId="5B7F9984"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Scott Kotler</w:t>
            </w:r>
          </w:p>
        </w:tc>
        <w:tc>
          <w:tcPr>
            <w:tcW w:w="4333" w:type="dxa"/>
            <w:vAlign w:val="bottom"/>
          </w:tcPr>
          <w:p w14:paraId="18041B1E" w14:textId="50A02413"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Lockheed</w:t>
            </w:r>
          </w:p>
        </w:tc>
      </w:tr>
      <w:tr w:rsidR="002E55A1" w:rsidRPr="00CC3C77" w14:paraId="65E6EFF6" w14:textId="77777777" w:rsidTr="00421D01">
        <w:tc>
          <w:tcPr>
            <w:tcW w:w="4297" w:type="dxa"/>
            <w:vAlign w:val="bottom"/>
          </w:tcPr>
          <w:p w14:paraId="6B0AB919" w14:textId="33D64C37"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Zach Rosenbaum</w:t>
            </w:r>
          </w:p>
        </w:tc>
        <w:tc>
          <w:tcPr>
            <w:tcW w:w="4333" w:type="dxa"/>
            <w:vAlign w:val="bottom"/>
          </w:tcPr>
          <w:p w14:paraId="156BDC16" w14:textId="64FF0216"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SES</w:t>
            </w:r>
          </w:p>
        </w:tc>
      </w:tr>
      <w:tr w:rsidR="00680B43" w:rsidRPr="00CC3C77" w14:paraId="20905015" w14:textId="77777777" w:rsidTr="00421D01">
        <w:tc>
          <w:tcPr>
            <w:tcW w:w="4297" w:type="dxa"/>
            <w:vAlign w:val="bottom"/>
          </w:tcPr>
          <w:p w14:paraId="57088799" w14:textId="4443C44C" w:rsidR="00680B43" w:rsidRDefault="00262C97"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Dave </w:t>
            </w:r>
            <w:proofErr w:type="spellStart"/>
            <w:r>
              <w:rPr>
                <w:rFonts w:ascii="Arial" w:eastAsia="Times New Roman" w:hAnsi="Arial" w:cs="Arial"/>
                <w:sz w:val="22"/>
                <w:szCs w:val="22"/>
              </w:rPr>
              <w:t>Weinreich</w:t>
            </w:r>
            <w:proofErr w:type="spellEnd"/>
          </w:p>
        </w:tc>
        <w:tc>
          <w:tcPr>
            <w:tcW w:w="4333" w:type="dxa"/>
            <w:vAlign w:val="bottom"/>
          </w:tcPr>
          <w:p w14:paraId="7D46CF6C" w14:textId="68C37BDF" w:rsidR="00680B43" w:rsidRDefault="00262C97"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Globalstar</w:t>
            </w:r>
            <w:proofErr w:type="spellEnd"/>
          </w:p>
        </w:tc>
      </w:tr>
      <w:tr w:rsidR="00B66139" w:rsidRPr="00CC3C77" w14:paraId="5148FAAC" w14:textId="77777777" w:rsidTr="00421D01">
        <w:tc>
          <w:tcPr>
            <w:tcW w:w="4297" w:type="dxa"/>
            <w:vAlign w:val="bottom"/>
          </w:tcPr>
          <w:p w14:paraId="7B3E6ACA" w14:textId="71B2F571" w:rsidR="00B66139" w:rsidRDefault="00B66139" w:rsidP="00B66139">
            <w:pPr>
              <w:widowControl w:val="0"/>
              <w:autoSpaceDE w:val="0"/>
              <w:autoSpaceDN w:val="0"/>
              <w:adjustRightInd w:val="0"/>
              <w:rPr>
                <w:rFonts w:ascii="Arial" w:eastAsia="Times New Roman" w:hAnsi="Arial" w:cs="Arial"/>
                <w:sz w:val="22"/>
                <w:szCs w:val="22"/>
              </w:rPr>
            </w:pPr>
            <w:bookmarkStart w:id="2" w:name="_GoBack" w:colFirst="0" w:colLast="0"/>
            <w:ins w:id="3" w:author="John Wengryniuk" w:date="2018-03-09T10:48:00Z">
              <w:r>
                <w:rPr>
                  <w:rFonts w:ascii="Arial" w:eastAsia="Times New Roman" w:hAnsi="Arial" w:cs="Arial"/>
                  <w:sz w:val="22"/>
                  <w:szCs w:val="22"/>
                </w:rPr>
                <w:t xml:space="preserve">Stephen </w:t>
              </w:r>
              <w:proofErr w:type="spellStart"/>
              <w:r>
                <w:rPr>
                  <w:rFonts w:ascii="Arial" w:eastAsia="Times New Roman" w:hAnsi="Arial" w:cs="Arial"/>
                  <w:sz w:val="22"/>
                  <w:szCs w:val="22"/>
                </w:rPr>
                <w:t>Blust</w:t>
              </w:r>
            </w:ins>
            <w:proofErr w:type="spellEnd"/>
          </w:p>
        </w:tc>
        <w:tc>
          <w:tcPr>
            <w:tcW w:w="4333" w:type="dxa"/>
            <w:vAlign w:val="bottom"/>
          </w:tcPr>
          <w:p w14:paraId="2493B30F" w14:textId="797EE23D" w:rsidR="00B66139" w:rsidRDefault="00B66139" w:rsidP="00B66139">
            <w:pPr>
              <w:widowControl w:val="0"/>
              <w:autoSpaceDE w:val="0"/>
              <w:autoSpaceDN w:val="0"/>
              <w:adjustRightInd w:val="0"/>
              <w:rPr>
                <w:rFonts w:ascii="Arial" w:eastAsia="Times New Roman" w:hAnsi="Arial" w:cs="Arial"/>
                <w:sz w:val="22"/>
                <w:szCs w:val="22"/>
              </w:rPr>
            </w:pPr>
            <w:ins w:id="4" w:author="John Wengryniuk" w:date="2018-03-09T10:48:00Z">
              <w:r>
                <w:rPr>
                  <w:rFonts w:ascii="Arial" w:eastAsia="Times New Roman" w:hAnsi="Arial" w:cs="Arial"/>
                  <w:sz w:val="22"/>
                  <w:szCs w:val="22"/>
                </w:rPr>
                <w:t>AT&amp;T</w:t>
              </w:r>
            </w:ins>
          </w:p>
        </w:tc>
      </w:tr>
      <w:bookmarkEnd w:id="2"/>
      <w:tr w:rsidR="00B66139" w:rsidRPr="00CC3C77" w14:paraId="52BB12FF" w14:textId="77777777" w:rsidTr="00421D01">
        <w:tc>
          <w:tcPr>
            <w:tcW w:w="4297" w:type="dxa"/>
            <w:vAlign w:val="bottom"/>
          </w:tcPr>
          <w:p w14:paraId="545B22B6" w14:textId="77777777" w:rsidR="00B66139" w:rsidRPr="00CC3C77" w:rsidRDefault="00B66139" w:rsidP="00B66139">
            <w:pPr>
              <w:widowControl w:val="0"/>
              <w:autoSpaceDE w:val="0"/>
              <w:autoSpaceDN w:val="0"/>
              <w:adjustRightInd w:val="0"/>
              <w:rPr>
                <w:rFonts w:ascii="Arial" w:eastAsia="Times New Roman" w:hAnsi="Arial" w:cs="Arial"/>
                <w:sz w:val="22"/>
                <w:szCs w:val="22"/>
              </w:rPr>
            </w:pPr>
          </w:p>
        </w:tc>
        <w:tc>
          <w:tcPr>
            <w:tcW w:w="4333" w:type="dxa"/>
            <w:vAlign w:val="bottom"/>
          </w:tcPr>
          <w:p w14:paraId="474F92AF" w14:textId="77777777" w:rsidR="00B66139" w:rsidRPr="00CC3C77" w:rsidRDefault="00B66139" w:rsidP="00B66139">
            <w:pPr>
              <w:widowControl w:val="0"/>
              <w:autoSpaceDE w:val="0"/>
              <w:autoSpaceDN w:val="0"/>
              <w:adjustRightInd w:val="0"/>
              <w:rPr>
                <w:rFonts w:ascii="Arial" w:eastAsia="Times New Roman" w:hAnsi="Arial" w:cs="Arial"/>
                <w:sz w:val="22"/>
                <w:szCs w:val="22"/>
              </w:rPr>
            </w:pPr>
          </w:p>
        </w:tc>
      </w:tr>
      <w:tr w:rsidR="00B66139" w:rsidRPr="00CC3C77" w14:paraId="1350684D" w14:textId="77777777" w:rsidTr="00421D01">
        <w:tc>
          <w:tcPr>
            <w:tcW w:w="8630" w:type="dxa"/>
            <w:gridSpan w:val="2"/>
          </w:tcPr>
          <w:p w14:paraId="6DD4AF27"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B66139" w:rsidRPr="00CC3C77" w14:paraId="76B5B424" w14:textId="77777777" w:rsidTr="00421D01">
        <w:tc>
          <w:tcPr>
            <w:tcW w:w="4297" w:type="dxa"/>
          </w:tcPr>
          <w:p w14:paraId="0EBE127D"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CD807F3"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B66139" w:rsidRPr="00CC3C77" w14:paraId="2BF2EE31" w14:textId="77777777" w:rsidTr="00421D01">
        <w:tc>
          <w:tcPr>
            <w:tcW w:w="4297" w:type="dxa"/>
            <w:vAlign w:val="bottom"/>
          </w:tcPr>
          <w:p w14:paraId="33CCB221" w14:textId="77777777" w:rsidR="00B66139" w:rsidRPr="00382F6F" w:rsidRDefault="00B66139" w:rsidP="00B66139">
            <w:pPr>
              <w:rPr>
                <w:rFonts w:ascii="Arial" w:eastAsia="Times New Roman" w:hAnsi="Arial" w:cs="Arial"/>
                <w:sz w:val="22"/>
                <w:szCs w:val="22"/>
                <w:highlight w:val="yellow"/>
              </w:rPr>
            </w:pPr>
            <w:r w:rsidRPr="00382F6F">
              <w:rPr>
                <w:rFonts w:ascii="Arial" w:eastAsia="Times New Roman" w:hAnsi="Arial" w:cs="Arial"/>
                <w:sz w:val="22"/>
                <w:szCs w:val="22"/>
              </w:rPr>
              <w:t>Tom Hayden</w:t>
            </w:r>
          </w:p>
        </w:tc>
        <w:tc>
          <w:tcPr>
            <w:tcW w:w="4333" w:type="dxa"/>
            <w:vAlign w:val="bottom"/>
          </w:tcPr>
          <w:p w14:paraId="4EDA68CA" w14:textId="77777777" w:rsidR="00B66139" w:rsidRPr="00CC3C77" w:rsidRDefault="00B66139" w:rsidP="00B66139">
            <w:pPr>
              <w:rPr>
                <w:rFonts w:ascii="Arial" w:eastAsia="Times New Roman" w:hAnsi="Arial" w:cs="Arial"/>
                <w:sz w:val="22"/>
                <w:szCs w:val="22"/>
              </w:rPr>
            </w:pPr>
            <w:r w:rsidRPr="00CC3C77">
              <w:rPr>
                <w:rFonts w:ascii="Arial" w:eastAsia="Times New Roman" w:hAnsi="Arial" w:cs="Arial"/>
                <w:sz w:val="22"/>
                <w:szCs w:val="22"/>
              </w:rPr>
              <w:t>TLH Consulting</w:t>
            </w:r>
          </w:p>
        </w:tc>
      </w:tr>
      <w:tr w:rsidR="00B66139" w:rsidRPr="00CC3C77" w14:paraId="69446A92" w14:textId="77777777" w:rsidTr="00421D01">
        <w:tc>
          <w:tcPr>
            <w:tcW w:w="4297" w:type="dxa"/>
            <w:vAlign w:val="bottom"/>
          </w:tcPr>
          <w:p w14:paraId="21A89B5B" w14:textId="390DC922" w:rsidR="00B66139" w:rsidRPr="00382F6F" w:rsidRDefault="00B66139" w:rsidP="00B66139">
            <w:pPr>
              <w:rPr>
                <w:rFonts w:ascii="Arial" w:eastAsia="Times New Roman" w:hAnsi="Arial" w:cs="Arial"/>
                <w:sz w:val="22"/>
                <w:szCs w:val="22"/>
                <w:highlight w:val="yellow"/>
              </w:rPr>
            </w:pPr>
            <w:r>
              <w:rPr>
                <w:rFonts w:ascii="Arial" w:eastAsia="Times New Roman" w:hAnsi="Arial" w:cs="Arial"/>
                <w:sz w:val="22"/>
                <w:szCs w:val="22"/>
              </w:rPr>
              <w:t>Brandon Mitchell</w:t>
            </w:r>
          </w:p>
        </w:tc>
        <w:tc>
          <w:tcPr>
            <w:tcW w:w="4333" w:type="dxa"/>
            <w:vAlign w:val="bottom"/>
          </w:tcPr>
          <w:p w14:paraId="5C5CA575" w14:textId="77777777"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NTIA</w:t>
            </w:r>
          </w:p>
        </w:tc>
      </w:tr>
      <w:tr w:rsidR="00B66139" w:rsidRPr="00CC3C77" w14:paraId="31A460AA" w14:textId="77777777" w:rsidTr="00421D01">
        <w:tc>
          <w:tcPr>
            <w:tcW w:w="4297" w:type="dxa"/>
            <w:vAlign w:val="bottom"/>
          </w:tcPr>
          <w:p w14:paraId="12993C27" w14:textId="3100B8D3" w:rsidR="00B66139" w:rsidRDefault="00B66139" w:rsidP="00B66139">
            <w:pPr>
              <w:rPr>
                <w:rFonts w:ascii="Arial" w:eastAsia="Times New Roman" w:hAnsi="Arial" w:cs="Arial"/>
                <w:sz w:val="22"/>
                <w:szCs w:val="22"/>
              </w:rPr>
            </w:pPr>
            <w:r>
              <w:rPr>
                <w:rFonts w:ascii="Arial" w:eastAsia="Times New Roman" w:hAnsi="Arial" w:cs="Arial"/>
                <w:sz w:val="22"/>
                <w:szCs w:val="22"/>
              </w:rPr>
              <w:t>Andrew Feltman</w:t>
            </w:r>
          </w:p>
        </w:tc>
        <w:tc>
          <w:tcPr>
            <w:tcW w:w="4333" w:type="dxa"/>
            <w:vAlign w:val="bottom"/>
          </w:tcPr>
          <w:p w14:paraId="1BA55B18" w14:textId="5758D851" w:rsidR="00B66139" w:rsidRDefault="00B66139" w:rsidP="00B66139">
            <w:pPr>
              <w:rPr>
                <w:rFonts w:ascii="Arial" w:eastAsia="Times New Roman" w:hAnsi="Arial" w:cs="Arial"/>
                <w:sz w:val="22"/>
                <w:szCs w:val="22"/>
              </w:rPr>
            </w:pPr>
            <w:proofErr w:type="spellStart"/>
            <w:r>
              <w:rPr>
                <w:rFonts w:ascii="Arial" w:eastAsia="Times New Roman" w:hAnsi="Arial" w:cs="Arial"/>
                <w:sz w:val="22"/>
                <w:szCs w:val="22"/>
              </w:rPr>
              <w:t>Peraton</w:t>
            </w:r>
            <w:proofErr w:type="spellEnd"/>
            <w:r>
              <w:rPr>
                <w:rFonts w:ascii="Arial" w:eastAsia="Times New Roman" w:hAnsi="Arial" w:cs="Arial"/>
                <w:sz w:val="22"/>
                <w:szCs w:val="22"/>
              </w:rPr>
              <w:t xml:space="preserve"> for DOD</w:t>
            </w:r>
          </w:p>
        </w:tc>
      </w:tr>
      <w:tr w:rsidR="00B66139" w:rsidRPr="00CC3C77" w14:paraId="2F8650EF" w14:textId="77777777" w:rsidTr="00421D01">
        <w:tc>
          <w:tcPr>
            <w:tcW w:w="4297" w:type="dxa"/>
            <w:vAlign w:val="bottom"/>
          </w:tcPr>
          <w:p w14:paraId="4DD710B3" w14:textId="1F9A3D11" w:rsidR="00B66139" w:rsidRDefault="00B66139" w:rsidP="00B66139">
            <w:pPr>
              <w:rPr>
                <w:rFonts w:ascii="Arial" w:eastAsia="Times New Roman" w:hAnsi="Arial" w:cs="Arial"/>
                <w:sz w:val="22"/>
                <w:szCs w:val="22"/>
              </w:rPr>
            </w:pPr>
            <w:r>
              <w:rPr>
                <w:rFonts w:ascii="Arial" w:eastAsia="Times New Roman" w:hAnsi="Arial" w:cs="Arial"/>
                <w:sz w:val="22"/>
                <w:szCs w:val="22"/>
              </w:rPr>
              <w:t>Shelli Rose Haskins</w:t>
            </w:r>
          </w:p>
        </w:tc>
        <w:tc>
          <w:tcPr>
            <w:tcW w:w="4333" w:type="dxa"/>
            <w:vAlign w:val="bottom"/>
          </w:tcPr>
          <w:p w14:paraId="4EA87466" w14:textId="3F12387C" w:rsidR="00B66139" w:rsidRDefault="00B66139" w:rsidP="00B66139">
            <w:pPr>
              <w:rPr>
                <w:rFonts w:ascii="Arial" w:eastAsia="Times New Roman" w:hAnsi="Arial" w:cs="Arial"/>
                <w:sz w:val="22"/>
                <w:szCs w:val="22"/>
              </w:rPr>
            </w:pPr>
            <w:r>
              <w:rPr>
                <w:rFonts w:ascii="Arial" w:eastAsia="Times New Roman" w:hAnsi="Arial" w:cs="Arial"/>
                <w:sz w:val="22"/>
                <w:szCs w:val="22"/>
              </w:rPr>
              <w:t>NOAA</w:t>
            </w:r>
          </w:p>
        </w:tc>
      </w:tr>
      <w:tr w:rsidR="00B66139" w:rsidRPr="00CC3C77" w14:paraId="1590BB2E" w14:textId="77777777" w:rsidTr="00421D01">
        <w:tc>
          <w:tcPr>
            <w:tcW w:w="4297" w:type="dxa"/>
            <w:vAlign w:val="bottom"/>
          </w:tcPr>
          <w:p w14:paraId="00B9408E" w14:textId="77777777" w:rsidR="00B66139" w:rsidRPr="00382F6F" w:rsidRDefault="00B66139" w:rsidP="00B66139">
            <w:pPr>
              <w:rPr>
                <w:rFonts w:ascii="Arial" w:eastAsia="Times New Roman" w:hAnsi="Arial" w:cs="Arial"/>
                <w:sz w:val="22"/>
                <w:szCs w:val="22"/>
              </w:rPr>
            </w:pPr>
            <w:r w:rsidRPr="00382F6F">
              <w:rPr>
                <w:rFonts w:ascii="Arial" w:eastAsia="Times New Roman" w:hAnsi="Arial" w:cs="Arial"/>
                <w:sz w:val="22"/>
                <w:szCs w:val="22"/>
              </w:rPr>
              <w:t>Larry Reed</w:t>
            </w:r>
          </w:p>
        </w:tc>
        <w:tc>
          <w:tcPr>
            <w:tcW w:w="4333" w:type="dxa"/>
            <w:vAlign w:val="bottom"/>
          </w:tcPr>
          <w:p w14:paraId="5DEE2F12" w14:textId="77777777"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AR</w:t>
            </w:r>
            <w:r w:rsidRPr="00CC3C77">
              <w:rPr>
                <w:rFonts w:ascii="Arial" w:eastAsia="Times New Roman" w:hAnsi="Arial" w:cs="Arial"/>
                <w:sz w:val="22"/>
                <w:szCs w:val="22"/>
              </w:rPr>
              <w:t>TS for NASA</w:t>
            </w:r>
          </w:p>
        </w:tc>
      </w:tr>
      <w:tr w:rsidR="00B66139" w:rsidRPr="00CC3C77" w14:paraId="1473B283" w14:textId="77777777" w:rsidTr="00421D01">
        <w:tc>
          <w:tcPr>
            <w:tcW w:w="4297" w:type="dxa"/>
            <w:vAlign w:val="bottom"/>
          </w:tcPr>
          <w:p w14:paraId="5B083A3F" w14:textId="2696FB03" w:rsidR="00B66139" w:rsidRPr="00382F6F" w:rsidRDefault="00B66139" w:rsidP="00B66139">
            <w:pPr>
              <w:rPr>
                <w:rFonts w:ascii="Arial" w:eastAsia="Times New Roman" w:hAnsi="Arial" w:cs="Arial"/>
                <w:sz w:val="22"/>
                <w:szCs w:val="22"/>
              </w:rPr>
            </w:pPr>
            <w:r>
              <w:rPr>
                <w:rFonts w:ascii="Arial" w:eastAsia="Times New Roman" w:hAnsi="Arial" w:cs="Arial"/>
                <w:sz w:val="22"/>
                <w:szCs w:val="22"/>
              </w:rPr>
              <w:t>Giadira Leon</w:t>
            </w:r>
          </w:p>
        </w:tc>
        <w:tc>
          <w:tcPr>
            <w:tcW w:w="4333" w:type="dxa"/>
            <w:vAlign w:val="bottom"/>
          </w:tcPr>
          <w:p w14:paraId="65AF62F1" w14:textId="779528DE" w:rsidR="00B66139" w:rsidRDefault="00B66139" w:rsidP="00B66139">
            <w:pPr>
              <w:rPr>
                <w:rFonts w:ascii="Arial" w:eastAsia="Times New Roman" w:hAnsi="Arial" w:cs="Arial"/>
                <w:sz w:val="22"/>
                <w:szCs w:val="22"/>
              </w:rPr>
            </w:pPr>
            <w:r>
              <w:rPr>
                <w:rFonts w:ascii="Arial" w:eastAsia="Times New Roman" w:hAnsi="Arial" w:cs="Arial"/>
                <w:sz w:val="22"/>
                <w:szCs w:val="22"/>
              </w:rPr>
              <w:t>S3 for Air Force</w:t>
            </w:r>
          </w:p>
        </w:tc>
      </w:tr>
      <w:tr w:rsidR="00B66139" w:rsidRPr="00CC3C77" w14:paraId="1FF90970" w14:textId="77777777" w:rsidTr="00421D01">
        <w:tc>
          <w:tcPr>
            <w:tcW w:w="4297" w:type="dxa"/>
            <w:vAlign w:val="bottom"/>
          </w:tcPr>
          <w:p w14:paraId="25179B04" w14:textId="77777777" w:rsidR="00B66139" w:rsidRDefault="00B66139" w:rsidP="00B66139">
            <w:pPr>
              <w:rPr>
                <w:rFonts w:ascii="Arial" w:hAnsi="Arial" w:cs="Arial"/>
                <w:sz w:val="22"/>
                <w:szCs w:val="22"/>
              </w:rPr>
            </w:pPr>
            <w:r>
              <w:rPr>
                <w:rFonts w:ascii="Arial" w:hAnsi="Arial" w:cs="Arial"/>
                <w:sz w:val="22"/>
                <w:szCs w:val="22"/>
              </w:rPr>
              <w:t xml:space="preserve">Rob </w:t>
            </w:r>
            <w:proofErr w:type="spellStart"/>
            <w:r>
              <w:rPr>
                <w:rFonts w:ascii="Arial" w:hAnsi="Arial" w:cs="Arial"/>
                <w:sz w:val="22"/>
                <w:szCs w:val="22"/>
              </w:rPr>
              <w:t>Briskman</w:t>
            </w:r>
            <w:proofErr w:type="spellEnd"/>
          </w:p>
        </w:tc>
        <w:tc>
          <w:tcPr>
            <w:tcW w:w="4333" w:type="dxa"/>
            <w:vAlign w:val="bottom"/>
          </w:tcPr>
          <w:p w14:paraId="15A2C1FF" w14:textId="77777777" w:rsidR="00B66139" w:rsidRDefault="00B66139" w:rsidP="00B66139">
            <w:pPr>
              <w:rPr>
                <w:rFonts w:ascii="Arial" w:eastAsia="Times New Roman" w:hAnsi="Arial" w:cs="Arial"/>
                <w:sz w:val="22"/>
                <w:szCs w:val="22"/>
              </w:rPr>
            </w:pPr>
            <w:r>
              <w:rPr>
                <w:rFonts w:ascii="Arial" w:eastAsia="Times New Roman" w:hAnsi="Arial" w:cs="Arial"/>
                <w:sz w:val="22"/>
                <w:szCs w:val="22"/>
              </w:rPr>
              <w:t>Sirius/XM</w:t>
            </w:r>
          </w:p>
        </w:tc>
      </w:tr>
      <w:tr w:rsidR="00B66139" w:rsidRPr="00CC3C77" w14:paraId="22BDBD74" w14:textId="77777777" w:rsidTr="00421D01">
        <w:tc>
          <w:tcPr>
            <w:tcW w:w="4297" w:type="dxa"/>
            <w:vAlign w:val="bottom"/>
          </w:tcPr>
          <w:p w14:paraId="2FEBD133" w14:textId="66A37374"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Donna Wang</w:t>
            </w:r>
          </w:p>
        </w:tc>
        <w:tc>
          <w:tcPr>
            <w:tcW w:w="4333" w:type="dxa"/>
            <w:vAlign w:val="bottom"/>
          </w:tcPr>
          <w:p w14:paraId="04C55E42" w14:textId="6242DDB5"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SES</w:t>
            </w:r>
          </w:p>
        </w:tc>
      </w:tr>
      <w:tr w:rsidR="00B66139" w:rsidRPr="00CC3C77" w14:paraId="3CEAEF8D" w14:textId="77777777" w:rsidTr="00421D01">
        <w:tc>
          <w:tcPr>
            <w:tcW w:w="4297" w:type="dxa"/>
            <w:vAlign w:val="bottom"/>
          </w:tcPr>
          <w:p w14:paraId="2648C828" w14:textId="538CEF10" w:rsidR="00B66139" w:rsidRDefault="00B66139" w:rsidP="00B66139">
            <w:pPr>
              <w:rPr>
                <w:rFonts w:ascii="Arial" w:eastAsia="Times New Roman" w:hAnsi="Arial" w:cs="Arial"/>
                <w:sz w:val="22"/>
                <w:szCs w:val="22"/>
              </w:rPr>
            </w:pPr>
            <w:r>
              <w:rPr>
                <w:rFonts w:ascii="Arial" w:eastAsia="Times New Roman" w:hAnsi="Arial" w:cs="Arial"/>
                <w:sz w:val="22"/>
                <w:szCs w:val="22"/>
              </w:rPr>
              <w:t>Oscar De Guzman</w:t>
            </w:r>
          </w:p>
        </w:tc>
        <w:tc>
          <w:tcPr>
            <w:tcW w:w="4333" w:type="dxa"/>
            <w:vAlign w:val="bottom"/>
          </w:tcPr>
          <w:p w14:paraId="51336D0A" w14:textId="3160EF58" w:rsidR="00B66139" w:rsidRDefault="00B66139" w:rsidP="00B66139">
            <w:pPr>
              <w:rPr>
                <w:rFonts w:ascii="Arial" w:eastAsia="Times New Roman" w:hAnsi="Arial" w:cs="Arial"/>
                <w:sz w:val="22"/>
                <w:szCs w:val="22"/>
              </w:rPr>
            </w:pPr>
            <w:r>
              <w:rPr>
                <w:rFonts w:ascii="Arial" w:eastAsia="Times New Roman" w:hAnsi="Arial" w:cs="Arial"/>
                <w:sz w:val="22"/>
                <w:szCs w:val="22"/>
              </w:rPr>
              <w:t>Intelsat</w:t>
            </w:r>
          </w:p>
        </w:tc>
      </w:tr>
      <w:tr w:rsidR="00B66139" w:rsidRPr="00CC3C77" w14:paraId="42BB020A" w14:textId="77777777" w:rsidTr="00421D01">
        <w:tc>
          <w:tcPr>
            <w:tcW w:w="4297" w:type="dxa"/>
            <w:vAlign w:val="bottom"/>
          </w:tcPr>
          <w:p w14:paraId="6D98AFE2" w14:textId="011BCD99" w:rsidR="00B66139" w:rsidRDefault="00B66139" w:rsidP="00B66139">
            <w:pPr>
              <w:rPr>
                <w:rFonts w:ascii="Arial" w:eastAsia="Times New Roman" w:hAnsi="Arial" w:cs="Arial"/>
                <w:sz w:val="22"/>
                <w:szCs w:val="22"/>
              </w:rPr>
            </w:pPr>
            <w:r>
              <w:rPr>
                <w:rFonts w:ascii="Arial" w:eastAsia="Times New Roman" w:hAnsi="Arial" w:cs="Arial"/>
                <w:sz w:val="22"/>
                <w:szCs w:val="22"/>
              </w:rPr>
              <w:t>Joanne Wilson</w:t>
            </w:r>
          </w:p>
        </w:tc>
        <w:tc>
          <w:tcPr>
            <w:tcW w:w="4333" w:type="dxa"/>
            <w:vAlign w:val="bottom"/>
          </w:tcPr>
          <w:p w14:paraId="15A053C9" w14:textId="1616E587" w:rsidR="00B66139" w:rsidRDefault="00B66139" w:rsidP="00B66139">
            <w:pPr>
              <w:rPr>
                <w:rFonts w:ascii="Arial" w:eastAsia="Times New Roman" w:hAnsi="Arial" w:cs="Arial"/>
                <w:sz w:val="22"/>
                <w:szCs w:val="22"/>
              </w:rPr>
            </w:pPr>
            <w:r>
              <w:rPr>
                <w:rFonts w:ascii="Arial" w:eastAsia="Times New Roman" w:hAnsi="Arial" w:cs="Arial"/>
                <w:sz w:val="22"/>
                <w:szCs w:val="22"/>
              </w:rPr>
              <w:t>ASRC for NASA</w:t>
            </w:r>
          </w:p>
        </w:tc>
      </w:tr>
      <w:tr w:rsidR="00B66139" w:rsidRPr="00CC3C77" w14:paraId="27658D93" w14:textId="77777777" w:rsidTr="00421D01">
        <w:tc>
          <w:tcPr>
            <w:tcW w:w="4297" w:type="dxa"/>
            <w:vAlign w:val="bottom"/>
          </w:tcPr>
          <w:p w14:paraId="32F95402" w14:textId="631B16A1" w:rsidR="00B66139" w:rsidRDefault="00B66139" w:rsidP="00B66139">
            <w:pPr>
              <w:rPr>
                <w:rFonts w:ascii="Arial" w:eastAsia="Times New Roman" w:hAnsi="Arial" w:cs="Arial"/>
                <w:sz w:val="22"/>
                <w:szCs w:val="22"/>
              </w:rPr>
            </w:pPr>
            <w:r>
              <w:rPr>
                <w:rFonts w:ascii="Arial" w:eastAsia="Times New Roman" w:hAnsi="Arial" w:cs="Arial"/>
                <w:sz w:val="22"/>
                <w:szCs w:val="22"/>
              </w:rPr>
              <w:t>Jim Higgins</w:t>
            </w:r>
          </w:p>
        </w:tc>
        <w:tc>
          <w:tcPr>
            <w:tcW w:w="4333" w:type="dxa"/>
            <w:vAlign w:val="bottom"/>
          </w:tcPr>
          <w:p w14:paraId="2218AB04" w14:textId="213FFC14" w:rsidR="00B66139" w:rsidRDefault="00B66139" w:rsidP="00B66139">
            <w:pPr>
              <w:rPr>
                <w:rFonts w:ascii="Arial" w:eastAsia="Times New Roman" w:hAnsi="Arial" w:cs="Arial"/>
                <w:sz w:val="22"/>
                <w:szCs w:val="22"/>
              </w:rPr>
            </w:pPr>
            <w:r>
              <w:rPr>
                <w:rFonts w:ascii="Arial" w:eastAsia="Times New Roman" w:hAnsi="Arial" w:cs="Arial"/>
                <w:sz w:val="22"/>
                <w:szCs w:val="22"/>
              </w:rPr>
              <w:t>ASRC for NASA</w:t>
            </w:r>
          </w:p>
        </w:tc>
      </w:tr>
      <w:tr w:rsidR="00B66139" w:rsidRPr="00CC3C77" w14:paraId="3D7CF271" w14:textId="77777777" w:rsidTr="00421D01">
        <w:tc>
          <w:tcPr>
            <w:tcW w:w="4297" w:type="dxa"/>
            <w:vAlign w:val="bottom"/>
          </w:tcPr>
          <w:p w14:paraId="7DF50110" w14:textId="2EB650BA" w:rsidR="00B66139" w:rsidRDefault="00B66139" w:rsidP="00B66139">
            <w:pPr>
              <w:rPr>
                <w:rFonts w:ascii="Arial" w:eastAsia="Times New Roman" w:hAnsi="Arial" w:cs="Arial"/>
                <w:sz w:val="22"/>
                <w:szCs w:val="22"/>
              </w:rPr>
            </w:pPr>
            <w:proofErr w:type="spellStart"/>
            <w:r>
              <w:rPr>
                <w:rFonts w:ascii="Arial" w:eastAsia="Times New Roman" w:hAnsi="Arial" w:cs="Arial"/>
                <w:sz w:val="22"/>
                <w:szCs w:val="22"/>
              </w:rPr>
              <w:t>Vish</w:t>
            </w:r>
            <w:proofErr w:type="spellEnd"/>
            <w:r>
              <w:rPr>
                <w:rFonts w:ascii="Arial" w:eastAsia="Times New Roman" w:hAnsi="Arial" w:cs="Arial"/>
                <w:sz w:val="22"/>
                <w:szCs w:val="22"/>
              </w:rPr>
              <w:t xml:space="preserve"> Sahay</w:t>
            </w:r>
          </w:p>
        </w:tc>
        <w:tc>
          <w:tcPr>
            <w:tcW w:w="4333" w:type="dxa"/>
            <w:vAlign w:val="bottom"/>
          </w:tcPr>
          <w:p w14:paraId="3B36B9A6" w14:textId="2343B1A9" w:rsidR="00B66139" w:rsidRDefault="00B66139" w:rsidP="00B66139">
            <w:pPr>
              <w:rPr>
                <w:rFonts w:ascii="Arial" w:eastAsia="Times New Roman" w:hAnsi="Arial" w:cs="Arial"/>
                <w:sz w:val="22"/>
                <w:szCs w:val="22"/>
              </w:rPr>
            </w:pPr>
            <w:r>
              <w:rPr>
                <w:rFonts w:ascii="Arial" w:eastAsia="Times New Roman" w:hAnsi="Arial" w:cs="Arial"/>
                <w:sz w:val="22"/>
                <w:szCs w:val="22"/>
              </w:rPr>
              <w:t>ASRC for NASA</w:t>
            </w:r>
          </w:p>
        </w:tc>
      </w:tr>
      <w:tr w:rsidR="00B66139" w:rsidRPr="00CC3C77" w14:paraId="0D0F9853" w14:textId="77777777" w:rsidTr="00421D01">
        <w:tc>
          <w:tcPr>
            <w:tcW w:w="4297" w:type="dxa"/>
            <w:vAlign w:val="bottom"/>
          </w:tcPr>
          <w:p w14:paraId="7D6DAA6B" w14:textId="77035BCF" w:rsidR="00B66139" w:rsidRDefault="00B66139" w:rsidP="00B66139">
            <w:pPr>
              <w:rPr>
                <w:rFonts w:ascii="Arial" w:eastAsia="Times New Roman" w:hAnsi="Arial" w:cs="Arial"/>
                <w:sz w:val="22"/>
                <w:szCs w:val="22"/>
              </w:rPr>
            </w:pPr>
            <w:r>
              <w:rPr>
                <w:rFonts w:ascii="Arial" w:eastAsia="Times New Roman" w:hAnsi="Arial" w:cs="Arial"/>
                <w:sz w:val="22"/>
                <w:szCs w:val="22"/>
              </w:rPr>
              <w:t xml:space="preserve">Lauren </w:t>
            </w:r>
            <w:proofErr w:type="spellStart"/>
            <w:r>
              <w:rPr>
                <w:rFonts w:ascii="Arial" w:eastAsia="Times New Roman" w:hAnsi="Arial" w:cs="Arial"/>
                <w:sz w:val="22"/>
                <w:szCs w:val="22"/>
              </w:rPr>
              <w:t>Crean</w:t>
            </w:r>
            <w:proofErr w:type="spellEnd"/>
          </w:p>
        </w:tc>
        <w:tc>
          <w:tcPr>
            <w:tcW w:w="4333" w:type="dxa"/>
            <w:vAlign w:val="bottom"/>
          </w:tcPr>
          <w:p w14:paraId="732FD51C" w14:textId="56E615F9" w:rsidR="00B66139" w:rsidRDefault="00B66139" w:rsidP="00B66139">
            <w:pPr>
              <w:rPr>
                <w:rFonts w:ascii="Arial" w:eastAsia="Times New Roman" w:hAnsi="Arial" w:cs="Arial"/>
                <w:sz w:val="22"/>
                <w:szCs w:val="22"/>
              </w:rPr>
            </w:pPr>
            <w:r>
              <w:rPr>
                <w:rFonts w:ascii="Arial" w:eastAsia="Times New Roman" w:hAnsi="Arial" w:cs="Arial"/>
                <w:sz w:val="22"/>
                <w:szCs w:val="22"/>
              </w:rPr>
              <w:t>TMG Telecom</w:t>
            </w:r>
          </w:p>
        </w:tc>
      </w:tr>
      <w:tr w:rsidR="00B66139" w:rsidRPr="00CC3C77" w14:paraId="02B133C1" w14:textId="77777777" w:rsidTr="00421D01">
        <w:tc>
          <w:tcPr>
            <w:tcW w:w="4297" w:type="dxa"/>
            <w:vAlign w:val="bottom"/>
          </w:tcPr>
          <w:p w14:paraId="2A535317" w14:textId="53E5E260" w:rsidR="00B66139" w:rsidRDefault="00B66139" w:rsidP="00B66139">
            <w:pPr>
              <w:rPr>
                <w:rFonts w:ascii="Arial" w:eastAsia="Times New Roman" w:hAnsi="Arial" w:cs="Arial"/>
                <w:sz w:val="22"/>
                <w:szCs w:val="22"/>
              </w:rPr>
            </w:pPr>
            <w:r>
              <w:rPr>
                <w:rFonts w:ascii="Arial" w:eastAsia="Times New Roman" w:hAnsi="Arial" w:cs="Arial"/>
                <w:sz w:val="22"/>
                <w:szCs w:val="22"/>
              </w:rPr>
              <w:t>Mike Biggs</w:t>
            </w:r>
          </w:p>
        </w:tc>
        <w:tc>
          <w:tcPr>
            <w:tcW w:w="4333" w:type="dxa"/>
            <w:vAlign w:val="bottom"/>
          </w:tcPr>
          <w:p w14:paraId="59A74FE7" w14:textId="352A4C73" w:rsidR="00B66139" w:rsidRDefault="00B66139" w:rsidP="00B66139">
            <w:pPr>
              <w:rPr>
                <w:rFonts w:ascii="Arial" w:eastAsia="Times New Roman" w:hAnsi="Arial" w:cs="Arial"/>
                <w:sz w:val="22"/>
                <w:szCs w:val="22"/>
              </w:rPr>
            </w:pPr>
            <w:r>
              <w:rPr>
                <w:rFonts w:ascii="Arial" w:eastAsia="Times New Roman" w:hAnsi="Arial" w:cs="Arial"/>
                <w:sz w:val="22"/>
                <w:szCs w:val="22"/>
              </w:rPr>
              <w:t>FAA</w:t>
            </w:r>
          </w:p>
        </w:tc>
      </w:tr>
      <w:tr w:rsidR="00B66139" w:rsidRPr="00CC3C77" w14:paraId="178CC894" w14:textId="77777777" w:rsidTr="00421D01">
        <w:tc>
          <w:tcPr>
            <w:tcW w:w="4297" w:type="dxa"/>
            <w:vAlign w:val="bottom"/>
          </w:tcPr>
          <w:p w14:paraId="1CF5A667" w14:textId="77777777" w:rsidR="00B66139" w:rsidRPr="00CC3C77" w:rsidRDefault="00B66139" w:rsidP="00B66139">
            <w:pPr>
              <w:rPr>
                <w:rFonts w:ascii="Arial" w:eastAsia="Times New Roman" w:hAnsi="Arial" w:cs="Arial"/>
                <w:sz w:val="22"/>
                <w:szCs w:val="22"/>
              </w:rPr>
            </w:pPr>
          </w:p>
        </w:tc>
        <w:tc>
          <w:tcPr>
            <w:tcW w:w="4333" w:type="dxa"/>
            <w:vAlign w:val="bottom"/>
          </w:tcPr>
          <w:p w14:paraId="16FD8966" w14:textId="77777777" w:rsidR="00B66139" w:rsidRPr="00CC3C77" w:rsidRDefault="00B66139" w:rsidP="00B66139">
            <w:pPr>
              <w:rPr>
                <w:rFonts w:ascii="Arial" w:eastAsia="Times New Roman" w:hAnsi="Arial" w:cs="Arial"/>
                <w:sz w:val="22"/>
                <w:szCs w:val="22"/>
              </w:rPr>
            </w:pPr>
          </w:p>
        </w:tc>
      </w:tr>
      <w:tr w:rsidR="00B66139" w:rsidRPr="00CC3C77" w14:paraId="488CCA61" w14:textId="77777777" w:rsidTr="00421D01">
        <w:tc>
          <w:tcPr>
            <w:tcW w:w="8630" w:type="dxa"/>
            <w:gridSpan w:val="2"/>
          </w:tcPr>
          <w:p w14:paraId="0EF783ED"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FCC Representatives</w:t>
            </w:r>
          </w:p>
        </w:tc>
      </w:tr>
      <w:tr w:rsidR="00B66139" w:rsidRPr="00CC3C77" w14:paraId="30C7911E" w14:textId="77777777" w:rsidTr="00421D01">
        <w:tc>
          <w:tcPr>
            <w:tcW w:w="4297" w:type="dxa"/>
          </w:tcPr>
          <w:p w14:paraId="5C3CB651"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02B1B6B" w14:textId="77777777" w:rsidR="00B66139" w:rsidRPr="00CC3C77" w:rsidRDefault="00B66139" w:rsidP="00B66139">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B66139" w:rsidRPr="00CC3C77" w14:paraId="333F9BF4" w14:textId="77777777" w:rsidTr="00421D01">
        <w:tc>
          <w:tcPr>
            <w:tcW w:w="4297" w:type="dxa"/>
            <w:vAlign w:val="bottom"/>
          </w:tcPr>
          <w:p w14:paraId="7316FD0B" w14:textId="23ABE449" w:rsidR="00B66139" w:rsidRPr="00382F6F" w:rsidRDefault="00B66139" w:rsidP="00B66139">
            <w:pPr>
              <w:rPr>
                <w:rFonts w:ascii="Arial" w:eastAsia="Times New Roman" w:hAnsi="Arial" w:cs="Arial"/>
                <w:sz w:val="22"/>
                <w:szCs w:val="22"/>
                <w:highlight w:val="yellow"/>
              </w:rPr>
            </w:pPr>
            <w:r w:rsidRPr="002E55A1">
              <w:rPr>
                <w:rFonts w:ascii="Arial" w:eastAsia="Times New Roman" w:hAnsi="Arial" w:cs="Arial"/>
                <w:sz w:val="22"/>
                <w:szCs w:val="22"/>
              </w:rPr>
              <w:t xml:space="preserve">Michael Mullinix </w:t>
            </w:r>
          </w:p>
        </w:tc>
        <w:tc>
          <w:tcPr>
            <w:tcW w:w="4333" w:type="dxa"/>
            <w:vAlign w:val="bottom"/>
          </w:tcPr>
          <w:p w14:paraId="53F68455" w14:textId="62836ABD" w:rsidR="00B66139" w:rsidRPr="00CC3C77" w:rsidRDefault="00B66139" w:rsidP="00B66139">
            <w:pPr>
              <w:rPr>
                <w:rFonts w:ascii="Arial" w:eastAsia="Times New Roman" w:hAnsi="Arial" w:cs="Arial"/>
                <w:sz w:val="22"/>
                <w:szCs w:val="22"/>
              </w:rPr>
            </w:pPr>
            <w:r w:rsidRPr="00CC3C77">
              <w:rPr>
                <w:rFonts w:ascii="Arial" w:eastAsia="Times New Roman" w:hAnsi="Arial" w:cs="Arial"/>
                <w:sz w:val="22"/>
                <w:szCs w:val="22"/>
              </w:rPr>
              <w:t>FCC</w:t>
            </w:r>
          </w:p>
        </w:tc>
      </w:tr>
      <w:tr w:rsidR="00B66139" w:rsidRPr="00CC3C77" w14:paraId="6702BFD4" w14:textId="77777777" w:rsidTr="00421D01">
        <w:tc>
          <w:tcPr>
            <w:tcW w:w="4297" w:type="dxa"/>
            <w:vAlign w:val="bottom"/>
          </w:tcPr>
          <w:p w14:paraId="2A4EA8C6" w14:textId="0D5BEF32"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Dante Ibarra</w:t>
            </w:r>
          </w:p>
        </w:tc>
        <w:tc>
          <w:tcPr>
            <w:tcW w:w="4333" w:type="dxa"/>
            <w:vAlign w:val="bottom"/>
          </w:tcPr>
          <w:p w14:paraId="26AD7232" w14:textId="55030DC4" w:rsidR="00B66139" w:rsidRPr="00CC3C77" w:rsidRDefault="00B66139" w:rsidP="00B66139">
            <w:pPr>
              <w:rPr>
                <w:rFonts w:ascii="Arial" w:eastAsia="Times New Roman" w:hAnsi="Arial" w:cs="Arial"/>
                <w:sz w:val="22"/>
                <w:szCs w:val="22"/>
              </w:rPr>
            </w:pPr>
            <w:r>
              <w:rPr>
                <w:rFonts w:ascii="Arial" w:eastAsia="Times New Roman" w:hAnsi="Arial" w:cs="Arial"/>
                <w:sz w:val="22"/>
                <w:szCs w:val="22"/>
              </w:rPr>
              <w:t>FCC</w:t>
            </w:r>
          </w:p>
        </w:tc>
      </w:tr>
      <w:tr w:rsidR="00B66139" w:rsidRPr="00CC3C77" w14:paraId="7E151715" w14:textId="77777777" w:rsidTr="00421D01">
        <w:tc>
          <w:tcPr>
            <w:tcW w:w="4297" w:type="dxa"/>
            <w:vAlign w:val="bottom"/>
          </w:tcPr>
          <w:p w14:paraId="2CE7822C" w14:textId="7D9428D6" w:rsidR="00B66139" w:rsidRDefault="00B66139" w:rsidP="00B66139">
            <w:pPr>
              <w:rPr>
                <w:rFonts w:ascii="Arial" w:eastAsia="Times New Roman" w:hAnsi="Arial" w:cs="Arial"/>
                <w:sz w:val="22"/>
                <w:szCs w:val="22"/>
              </w:rPr>
            </w:pPr>
            <w:r>
              <w:rPr>
                <w:rFonts w:ascii="Arial" w:eastAsia="Times New Roman" w:hAnsi="Arial" w:cs="Arial"/>
                <w:sz w:val="22"/>
                <w:szCs w:val="22"/>
              </w:rPr>
              <w:t>Tom Sullivan</w:t>
            </w:r>
          </w:p>
        </w:tc>
        <w:tc>
          <w:tcPr>
            <w:tcW w:w="4333" w:type="dxa"/>
            <w:vAlign w:val="bottom"/>
          </w:tcPr>
          <w:p w14:paraId="4879A754" w14:textId="7B035FBF" w:rsidR="00B66139" w:rsidRDefault="00B66139" w:rsidP="00B66139">
            <w:pPr>
              <w:rPr>
                <w:rFonts w:ascii="Arial" w:eastAsia="Times New Roman" w:hAnsi="Arial" w:cs="Arial"/>
                <w:sz w:val="22"/>
                <w:szCs w:val="22"/>
              </w:rPr>
            </w:pPr>
            <w:r>
              <w:rPr>
                <w:rFonts w:ascii="Arial" w:eastAsia="Times New Roman" w:hAnsi="Arial" w:cs="Arial"/>
                <w:sz w:val="22"/>
                <w:szCs w:val="22"/>
              </w:rPr>
              <w:t>FCC</w:t>
            </w:r>
          </w:p>
        </w:tc>
      </w:tr>
      <w:tr w:rsidR="00B66139" w:rsidRPr="00CC3C77" w14:paraId="134E388A" w14:textId="77777777" w:rsidTr="00421D01">
        <w:tc>
          <w:tcPr>
            <w:tcW w:w="4297" w:type="dxa"/>
            <w:vAlign w:val="bottom"/>
          </w:tcPr>
          <w:p w14:paraId="64C05DD2" w14:textId="32C3ADDF" w:rsidR="00B66139" w:rsidRDefault="00B66139" w:rsidP="00B66139">
            <w:pPr>
              <w:rPr>
                <w:rFonts w:ascii="Arial" w:eastAsia="Times New Roman" w:hAnsi="Arial" w:cs="Arial"/>
                <w:sz w:val="22"/>
                <w:szCs w:val="22"/>
              </w:rPr>
            </w:pPr>
            <w:proofErr w:type="spellStart"/>
            <w:r>
              <w:rPr>
                <w:rFonts w:ascii="Arial" w:eastAsia="Times New Roman" w:hAnsi="Arial" w:cs="Arial"/>
                <w:sz w:val="22"/>
                <w:szCs w:val="22"/>
              </w:rPr>
              <w:t>Sankar</w:t>
            </w:r>
            <w:proofErr w:type="spellEnd"/>
            <w:r>
              <w:rPr>
                <w:rFonts w:ascii="Arial" w:eastAsia="Times New Roman" w:hAnsi="Arial" w:cs="Arial"/>
                <w:sz w:val="22"/>
                <w:szCs w:val="22"/>
              </w:rPr>
              <w:t xml:space="preserve"> </w:t>
            </w:r>
            <w:proofErr w:type="spellStart"/>
            <w:r>
              <w:rPr>
                <w:rFonts w:ascii="Arial" w:eastAsia="Times New Roman" w:hAnsi="Arial" w:cs="Arial"/>
                <w:sz w:val="22"/>
                <w:szCs w:val="22"/>
              </w:rPr>
              <w:t>Persaud</w:t>
            </w:r>
            <w:proofErr w:type="spellEnd"/>
          </w:p>
        </w:tc>
        <w:tc>
          <w:tcPr>
            <w:tcW w:w="4333" w:type="dxa"/>
            <w:vAlign w:val="bottom"/>
          </w:tcPr>
          <w:p w14:paraId="42DC2A44" w14:textId="17F2128A" w:rsidR="00B66139" w:rsidRDefault="00B66139" w:rsidP="00B66139">
            <w:pPr>
              <w:rPr>
                <w:rFonts w:ascii="Arial" w:eastAsia="Times New Roman" w:hAnsi="Arial" w:cs="Arial"/>
                <w:sz w:val="22"/>
                <w:szCs w:val="22"/>
              </w:rPr>
            </w:pPr>
            <w:r>
              <w:rPr>
                <w:rFonts w:ascii="Arial" w:eastAsia="Times New Roman" w:hAnsi="Arial" w:cs="Arial"/>
                <w:sz w:val="22"/>
                <w:szCs w:val="22"/>
              </w:rPr>
              <w:t>FCC</w:t>
            </w:r>
          </w:p>
        </w:tc>
      </w:tr>
    </w:tbl>
    <w:p w14:paraId="600C8382" w14:textId="77777777"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1" w15:restartNumberingAfterBreak="0">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hn Wengryniuk">
    <w15:presenceInfo w15:providerId="AD" w15:userId="S-1-5-21-1774803870-1740728921-617630493-506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37B12"/>
    <w:rsid w:val="000571CB"/>
    <w:rsid w:val="000A1430"/>
    <w:rsid w:val="000E00F0"/>
    <w:rsid w:val="000E43D6"/>
    <w:rsid w:val="000E4C77"/>
    <w:rsid w:val="00126346"/>
    <w:rsid w:val="00133D74"/>
    <w:rsid w:val="001345C7"/>
    <w:rsid w:val="00157ECC"/>
    <w:rsid w:val="001A1706"/>
    <w:rsid w:val="001C2C41"/>
    <w:rsid w:val="001D09C0"/>
    <w:rsid w:val="001D2723"/>
    <w:rsid w:val="001E2909"/>
    <w:rsid w:val="001F6C14"/>
    <w:rsid w:val="002443D4"/>
    <w:rsid w:val="00245FF3"/>
    <w:rsid w:val="002526E0"/>
    <w:rsid w:val="00262C97"/>
    <w:rsid w:val="002744F4"/>
    <w:rsid w:val="002802BE"/>
    <w:rsid w:val="00292976"/>
    <w:rsid w:val="00296548"/>
    <w:rsid w:val="002A36D6"/>
    <w:rsid w:val="002E55A1"/>
    <w:rsid w:val="002F0C2D"/>
    <w:rsid w:val="003112D0"/>
    <w:rsid w:val="0031401F"/>
    <w:rsid w:val="00382F6F"/>
    <w:rsid w:val="0039627F"/>
    <w:rsid w:val="003E455C"/>
    <w:rsid w:val="003E5AE3"/>
    <w:rsid w:val="003E79D9"/>
    <w:rsid w:val="003F492B"/>
    <w:rsid w:val="0041757C"/>
    <w:rsid w:val="00417860"/>
    <w:rsid w:val="00422B9B"/>
    <w:rsid w:val="0044517D"/>
    <w:rsid w:val="00450022"/>
    <w:rsid w:val="00451167"/>
    <w:rsid w:val="004529DB"/>
    <w:rsid w:val="00461DCF"/>
    <w:rsid w:val="00471777"/>
    <w:rsid w:val="004731EE"/>
    <w:rsid w:val="00483793"/>
    <w:rsid w:val="004B2EFC"/>
    <w:rsid w:val="00510040"/>
    <w:rsid w:val="00510B26"/>
    <w:rsid w:val="0051451B"/>
    <w:rsid w:val="005234F0"/>
    <w:rsid w:val="00536F38"/>
    <w:rsid w:val="00550C5C"/>
    <w:rsid w:val="0056041D"/>
    <w:rsid w:val="00585C35"/>
    <w:rsid w:val="00595BB9"/>
    <w:rsid w:val="005B147C"/>
    <w:rsid w:val="005C0631"/>
    <w:rsid w:val="005E32C7"/>
    <w:rsid w:val="00605BEB"/>
    <w:rsid w:val="00663C06"/>
    <w:rsid w:val="00680B43"/>
    <w:rsid w:val="006D73C1"/>
    <w:rsid w:val="006E254C"/>
    <w:rsid w:val="00737721"/>
    <w:rsid w:val="00740E25"/>
    <w:rsid w:val="00753E1C"/>
    <w:rsid w:val="00784F97"/>
    <w:rsid w:val="00791D80"/>
    <w:rsid w:val="007C3ED9"/>
    <w:rsid w:val="008079EC"/>
    <w:rsid w:val="00811F90"/>
    <w:rsid w:val="0081230D"/>
    <w:rsid w:val="008129D6"/>
    <w:rsid w:val="00835159"/>
    <w:rsid w:val="008409B3"/>
    <w:rsid w:val="0084616B"/>
    <w:rsid w:val="00847E80"/>
    <w:rsid w:val="008502FA"/>
    <w:rsid w:val="00877641"/>
    <w:rsid w:val="00882F78"/>
    <w:rsid w:val="0088638E"/>
    <w:rsid w:val="00890E22"/>
    <w:rsid w:val="008B11A4"/>
    <w:rsid w:val="008C10FD"/>
    <w:rsid w:val="008D14DC"/>
    <w:rsid w:val="00913FD9"/>
    <w:rsid w:val="00941446"/>
    <w:rsid w:val="0095498A"/>
    <w:rsid w:val="0095528A"/>
    <w:rsid w:val="009569AA"/>
    <w:rsid w:val="0096615F"/>
    <w:rsid w:val="00966E4A"/>
    <w:rsid w:val="00997A58"/>
    <w:rsid w:val="009A3F46"/>
    <w:rsid w:val="009D5777"/>
    <w:rsid w:val="009E10F6"/>
    <w:rsid w:val="009E3290"/>
    <w:rsid w:val="009E5E90"/>
    <w:rsid w:val="00A172B9"/>
    <w:rsid w:val="00A36401"/>
    <w:rsid w:val="00A441BA"/>
    <w:rsid w:val="00A545CC"/>
    <w:rsid w:val="00A65838"/>
    <w:rsid w:val="00A8095A"/>
    <w:rsid w:val="00A95808"/>
    <w:rsid w:val="00A972C1"/>
    <w:rsid w:val="00AB390D"/>
    <w:rsid w:val="00AB463D"/>
    <w:rsid w:val="00AD6B3A"/>
    <w:rsid w:val="00AD7CCB"/>
    <w:rsid w:val="00AE2569"/>
    <w:rsid w:val="00B04160"/>
    <w:rsid w:val="00B1564A"/>
    <w:rsid w:val="00B21CEE"/>
    <w:rsid w:val="00B25902"/>
    <w:rsid w:val="00B42820"/>
    <w:rsid w:val="00B51E65"/>
    <w:rsid w:val="00B66139"/>
    <w:rsid w:val="00B964F3"/>
    <w:rsid w:val="00BB2C60"/>
    <w:rsid w:val="00BB318C"/>
    <w:rsid w:val="00BD03AE"/>
    <w:rsid w:val="00BD6B13"/>
    <w:rsid w:val="00BE3E79"/>
    <w:rsid w:val="00BE7A2D"/>
    <w:rsid w:val="00BF1350"/>
    <w:rsid w:val="00BF7018"/>
    <w:rsid w:val="00C12BDC"/>
    <w:rsid w:val="00C176B5"/>
    <w:rsid w:val="00C470A0"/>
    <w:rsid w:val="00C61FA6"/>
    <w:rsid w:val="00C74E62"/>
    <w:rsid w:val="00C76F3C"/>
    <w:rsid w:val="00CB4957"/>
    <w:rsid w:val="00CB6DA3"/>
    <w:rsid w:val="00CB7B6C"/>
    <w:rsid w:val="00CC3150"/>
    <w:rsid w:val="00CC3C77"/>
    <w:rsid w:val="00CD23C8"/>
    <w:rsid w:val="00D02755"/>
    <w:rsid w:val="00D26EC5"/>
    <w:rsid w:val="00D46815"/>
    <w:rsid w:val="00D96E9E"/>
    <w:rsid w:val="00D97472"/>
    <w:rsid w:val="00DD227A"/>
    <w:rsid w:val="00DD43F4"/>
    <w:rsid w:val="00DD741E"/>
    <w:rsid w:val="00DE6B36"/>
    <w:rsid w:val="00E02026"/>
    <w:rsid w:val="00E02DFA"/>
    <w:rsid w:val="00E3176A"/>
    <w:rsid w:val="00E33F8D"/>
    <w:rsid w:val="00E46885"/>
    <w:rsid w:val="00E53ED7"/>
    <w:rsid w:val="00E612BF"/>
    <w:rsid w:val="00E67462"/>
    <w:rsid w:val="00E851C9"/>
    <w:rsid w:val="00E85EBC"/>
    <w:rsid w:val="00E90695"/>
    <w:rsid w:val="00EB629C"/>
    <w:rsid w:val="00EC6F7C"/>
    <w:rsid w:val="00EF1AE2"/>
    <w:rsid w:val="00EF5713"/>
    <w:rsid w:val="00F10041"/>
    <w:rsid w:val="00F11BF6"/>
    <w:rsid w:val="00F123B8"/>
    <w:rsid w:val="00F22A89"/>
    <w:rsid w:val="00F40837"/>
    <w:rsid w:val="00F41DF2"/>
    <w:rsid w:val="00F53BF5"/>
    <w:rsid w:val="00F53D1F"/>
    <w:rsid w:val="00F70344"/>
    <w:rsid w:val="00F94425"/>
    <w:rsid w:val="00F97989"/>
    <w:rsid w:val="00FB3D8A"/>
    <w:rsid w:val="00FB5986"/>
    <w:rsid w:val="00FE012B"/>
    <w:rsid w:val="00FE5D15"/>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96645"/>
  <w14:defaultImageDpi w14:val="0"/>
  <w15:docId w15:val="{2709801C-50FB-4244-BAFA-3700DA12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1494644457">
      <w:bodyDiv w:val="1"/>
      <w:marLeft w:val="0"/>
      <w:marRight w:val="0"/>
      <w:marTop w:val="0"/>
      <w:marBottom w:val="0"/>
      <w:divBdr>
        <w:top w:val="none" w:sz="0" w:space="0" w:color="auto"/>
        <w:left w:val="none" w:sz="0" w:space="0" w:color="auto"/>
        <w:bottom w:val="none" w:sz="0" w:space="0" w:color="auto"/>
        <w:right w:val="none" w:sz="0" w:space="0" w:color="auto"/>
      </w:divBdr>
    </w:div>
    <w:div w:id="1799564632">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900</Words>
  <Characters>5131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6019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John Wengryniuk</cp:lastModifiedBy>
  <cp:revision>3</cp:revision>
  <cp:lastPrinted>2017-09-06T18:25:00Z</cp:lastPrinted>
  <dcterms:created xsi:type="dcterms:W3CDTF">2018-03-09T15:47:00Z</dcterms:created>
  <dcterms:modified xsi:type="dcterms:W3CDTF">2018-03-09T15:48:00Z</dcterms:modified>
</cp:coreProperties>
</file>