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B67B6" w14:textId="08C22C66" w:rsidR="00CD1F09" w:rsidRDefault="00CD1F09" w:rsidP="00DE57FD">
      <w:pPr>
        <w:widowControl w:val="0"/>
        <w:overflowPunct w:val="0"/>
        <w:autoSpaceDE w:val="0"/>
        <w:autoSpaceDN w:val="0"/>
        <w:adjustRightInd w:val="0"/>
        <w:jc w:val="center"/>
        <w:rPr>
          <w:rFonts w:ascii="Times New Roman" w:eastAsia="Times New Roman" w:hAnsi="Times New Roman" w:cs="Times New Roman"/>
        </w:rPr>
      </w:pPr>
    </w:p>
    <w:p w14:paraId="61C16F8C" w14:textId="77777777" w:rsidR="00CD1F09" w:rsidRDefault="00CD1F09">
      <w:pPr>
        <w:widowControl w:val="0"/>
        <w:autoSpaceDE w:val="0"/>
        <w:autoSpaceDN w:val="0"/>
        <w:adjustRightInd w:val="0"/>
        <w:spacing w:line="200" w:lineRule="exact"/>
        <w:rPr>
          <w:rFonts w:ascii="Times New Roman" w:eastAsia="Times New Roman" w:hAnsi="Times New Roman" w:cs="Times New Roman"/>
        </w:rPr>
      </w:pPr>
      <w:bookmarkStart w:id="0" w:name="page2"/>
      <w:bookmarkEnd w:id="0"/>
    </w:p>
    <w:p w14:paraId="54E148F7" w14:textId="77777777" w:rsidR="00CD1F09" w:rsidRDefault="00CD1F09">
      <w:pPr>
        <w:widowControl w:val="0"/>
        <w:autoSpaceDE w:val="0"/>
        <w:autoSpaceDN w:val="0"/>
        <w:adjustRightInd w:val="0"/>
        <w:spacing w:line="384" w:lineRule="exact"/>
        <w:rPr>
          <w:rFonts w:ascii="Times New Roman" w:eastAsia="Times New Roman" w:hAnsi="Times New Roman" w:cs="Times New Roman"/>
        </w:rPr>
      </w:pPr>
    </w:p>
    <w:p w14:paraId="61B91647" w14:textId="77777777" w:rsidR="00CD1F09" w:rsidRDefault="00BE3807">
      <w:pPr>
        <w:widowControl w:val="0"/>
        <w:autoSpaceDE w:val="0"/>
        <w:autoSpaceDN w:val="0"/>
        <w:adjustRightInd w:val="0"/>
        <w:ind w:left="2920"/>
        <w:rPr>
          <w:rFonts w:ascii="Times New Roman" w:eastAsia="Times New Roman" w:hAnsi="Times New Roman" w:cs="Times New Roman"/>
        </w:rPr>
      </w:pPr>
      <w:r>
        <w:rPr>
          <w:rFonts w:ascii="Times New Roman" w:eastAsia="Times New Roman" w:hAnsi="Times New Roman" w:cs="Times New Roman"/>
          <w:b/>
          <w:bCs/>
        </w:rPr>
        <w:t>UNITED STATES OF AMERICA</w:t>
      </w:r>
    </w:p>
    <w:p w14:paraId="149886E0" w14:textId="77777777" w:rsidR="00CD1F09" w:rsidRDefault="00CD1F09">
      <w:pPr>
        <w:widowControl w:val="0"/>
        <w:autoSpaceDE w:val="0"/>
        <w:autoSpaceDN w:val="0"/>
        <w:adjustRightInd w:val="0"/>
        <w:spacing w:line="120" w:lineRule="exact"/>
        <w:rPr>
          <w:rFonts w:ascii="Times New Roman" w:eastAsia="Times New Roman" w:hAnsi="Times New Roman" w:cs="Times New Roman"/>
        </w:rPr>
      </w:pPr>
    </w:p>
    <w:p w14:paraId="3A7AF420" w14:textId="77777777" w:rsidR="00CD1F09" w:rsidRDefault="00BE3807">
      <w:pPr>
        <w:widowControl w:val="0"/>
        <w:autoSpaceDE w:val="0"/>
        <w:autoSpaceDN w:val="0"/>
        <w:adjustRightInd w:val="0"/>
        <w:ind w:left="1000"/>
        <w:rPr>
          <w:rFonts w:ascii="Times New Roman" w:eastAsia="Times New Roman" w:hAnsi="Times New Roman" w:cs="Times New Roman"/>
        </w:rPr>
      </w:pPr>
      <w:r>
        <w:rPr>
          <w:rFonts w:ascii="Times New Roman" w:eastAsia="Times New Roman" w:hAnsi="Times New Roman" w:cs="Times New Roman"/>
          <w:b/>
          <w:bCs/>
        </w:rPr>
        <w:t>DRAFT PROPOSALS FOR THE WORK OF THE CONFERENCE</w:t>
      </w:r>
    </w:p>
    <w:p w14:paraId="19F444AC" w14:textId="77777777" w:rsidR="00CD1F09" w:rsidRDefault="00CD1F09">
      <w:pPr>
        <w:widowControl w:val="0"/>
        <w:autoSpaceDE w:val="0"/>
        <w:autoSpaceDN w:val="0"/>
        <w:adjustRightInd w:val="0"/>
        <w:spacing w:line="200" w:lineRule="exact"/>
        <w:rPr>
          <w:rFonts w:ascii="Times New Roman" w:eastAsia="Times New Roman" w:hAnsi="Times New Roman" w:cs="Times New Roman"/>
        </w:rPr>
      </w:pPr>
    </w:p>
    <w:p w14:paraId="4AFB342E" w14:textId="77777777" w:rsidR="00CD1F09" w:rsidRDefault="00CD1F09">
      <w:pPr>
        <w:widowControl w:val="0"/>
        <w:autoSpaceDE w:val="0"/>
        <w:autoSpaceDN w:val="0"/>
        <w:adjustRightInd w:val="0"/>
        <w:spacing w:line="314" w:lineRule="exact"/>
        <w:rPr>
          <w:rFonts w:ascii="Times New Roman" w:eastAsia="Times New Roman" w:hAnsi="Times New Roman" w:cs="Times New Roman"/>
        </w:rPr>
      </w:pPr>
    </w:p>
    <w:p w14:paraId="220D9D4F" w14:textId="059D6615" w:rsidR="00CD1F09" w:rsidRDefault="00DE57FD">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t>Agenda Item 1.13</w:t>
      </w:r>
      <w:r w:rsidR="009B2EC2">
        <w:rPr>
          <w:rFonts w:ascii="Times New Roman" w:eastAsia="Times New Roman" w:hAnsi="Times New Roman" w:cs="Times New Roman"/>
        </w:rPr>
        <w:t xml:space="preserve">:  </w:t>
      </w:r>
      <w:r w:rsidRPr="00DE57FD">
        <w:rPr>
          <w:rFonts w:ascii="Times New Roman" w:eastAsia="Times New Roman" w:hAnsi="Times New Roman" w:cs="Times New Roman"/>
          <w:i/>
        </w:rPr>
        <w:t xml:space="preserve">to consider identification of frequency bands for the future development of International Mobile Telecommunications (IMT), including possible additional allocations to the mobile service on a primary basis, in accordance with </w:t>
      </w:r>
      <w:r w:rsidRPr="00A73E8B">
        <w:rPr>
          <w:rFonts w:ascii="Times New Roman" w:eastAsia="Times New Roman" w:hAnsi="Times New Roman" w:cs="Times New Roman"/>
          <w:i/>
        </w:rPr>
        <w:t xml:space="preserve">Resolution </w:t>
      </w:r>
      <w:r w:rsidRPr="00B34BF8">
        <w:rPr>
          <w:rFonts w:ascii="Times New Roman" w:hAnsi="Times New Roman"/>
          <w:b/>
          <w:i/>
        </w:rPr>
        <w:t>238</w:t>
      </w:r>
      <w:r w:rsidRPr="00DE57FD">
        <w:rPr>
          <w:rFonts w:ascii="Times New Roman" w:eastAsia="Times New Roman" w:hAnsi="Times New Roman" w:cs="Times New Roman"/>
          <w:i/>
        </w:rPr>
        <w:t xml:space="preserve"> </w:t>
      </w:r>
      <w:r w:rsidRPr="00DE57FD">
        <w:rPr>
          <w:rFonts w:ascii="Times New Roman" w:eastAsia="Times New Roman" w:hAnsi="Times New Roman" w:cs="Times New Roman"/>
          <w:b/>
          <w:i/>
        </w:rPr>
        <w:t>(WRC-15)</w:t>
      </w:r>
    </w:p>
    <w:p w14:paraId="7F5895F2" w14:textId="77777777" w:rsidR="00CD1F09" w:rsidRDefault="00CD1F09">
      <w:pPr>
        <w:widowControl w:val="0"/>
        <w:autoSpaceDE w:val="0"/>
        <w:autoSpaceDN w:val="0"/>
        <w:adjustRightInd w:val="0"/>
        <w:spacing w:line="200" w:lineRule="exact"/>
        <w:rPr>
          <w:rFonts w:ascii="Times New Roman" w:eastAsia="Times New Roman" w:hAnsi="Times New Roman" w:cs="Times New Roman"/>
        </w:rPr>
      </w:pPr>
    </w:p>
    <w:p w14:paraId="047D523D" w14:textId="77777777" w:rsidR="00CD1F09" w:rsidRDefault="00CD1F09">
      <w:pPr>
        <w:widowControl w:val="0"/>
        <w:autoSpaceDE w:val="0"/>
        <w:autoSpaceDN w:val="0"/>
        <w:adjustRightInd w:val="0"/>
        <w:spacing w:line="316" w:lineRule="exact"/>
        <w:rPr>
          <w:rFonts w:ascii="Times New Roman" w:eastAsia="Times New Roman" w:hAnsi="Times New Roman" w:cs="Times New Roman"/>
        </w:rPr>
      </w:pPr>
    </w:p>
    <w:p w14:paraId="6C917359" w14:textId="77777777" w:rsidR="00DE57FD" w:rsidRDefault="00BE3807">
      <w:pPr>
        <w:widowControl w:val="0"/>
        <w:overflowPunct w:val="0"/>
        <w:autoSpaceDE w:val="0"/>
        <w:autoSpaceDN w:val="0"/>
        <w:adjustRightInd w:val="0"/>
        <w:spacing w:line="247" w:lineRule="auto"/>
        <w:ind w:right="120"/>
        <w:rPr>
          <w:del w:id="1" w:author="Author"/>
          <w:rFonts w:ascii="Times New Roman" w:eastAsia="Times New Roman" w:hAnsi="Times New Roman" w:cs="Times New Roman"/>
        </w:rPr>
      </w:pPr>
      <w:r>
        <w:rPr>
          <w:rFonts w:ascii="Times New Roman" w:eastAsia="Times New Roman" w:hAnsi="Times New Roman" w:cs="Times New Roman"/>
          <w:b/>
          <w:bCs/>
        </w:rPr>
        <w:t>Background Information</w:t>
      </w:r>
      <w:r>
        <w:rPr>
          <w:rFonts w:ascii="Times New Roman" w:eastAsia="Times New Roman" w:hAnsi="Times New Roman" w:cs="Times New Roman"/>
        </w:rPr>
        <w:t xml:space="preserve">: </w:t>
      </w:r>
    </w:p>
    <w:p w14:paraId="2302FCA5" w14:textId="77777777" w:rsidR="00DE57FD" w:rsidRDefault="00DE57FD">
      <w:pPr>
        <w:widowControl w:val="0"/>
        <w:overflowPunct w:val="0"/>
        <w:autoSpaceDE w:val="0"/>
        <w:autoSpaceDN w:val="0"/>
        <w:adjustRightInd w:val="0"/>
        <w:spacing w:line="247" w:lineRule="auto"/>
        <w:ind w:right="120"/>
        <w:rPr>
          <w:del w:id="2" w:author="Author"/>
          <w:rFonts w:ascii="Times New Roman" w:eastAsia="Times New Roman" w:hAnsi="Times New Roman" w:cs="Times New Roman"/>
        </w:rPr>
      </w:pPr>
    </w:p>
    <w:p w14:paraId="60923D2C" w14:textId="105D4E44" w:rsidR="00DE57FD" w:rsidRDefault="00C005BE" w:rsidP="009B2EC2">
      <w:pPr>
        <w:widowControl w:val="0"/>
        <w:overflowPunct w:val="0"/>
        <w:autoSpaceDE w:val="0"/>
        <w:autoSpaceDN w:val="0"/>
        <w:adjustRightInd w:val="0"/>
        <w:ind w:right="120"/>
        <w:rPr>
          <w:rFonts w:ascii="Times New Roman" w:eastAsia="Times New Roman" w:hAnsi="Times New Roman" w:cs="Times New Roman"/>
        </w:rPr>
      </w:pPr>
      <w:ins w:id="3" w:author="Author">
        <w:r>
          <w:rPr>
            <w:rFonts w:ascii="Times New Roman" w:eastAsia="Times New Roman" w:hAnsi="Times New Roman" w:cs="Times New Roman"/>
          </w:rPr>
          <w:t xml:space="preserve"> </w:t>
        </w:r>
      </w:ins>
      <w:r w:rsidR="00DE57FD" w:rsidRPr="00DE57FD">
        <w:rPr>
          <w:rFonts w:ascii="Times New Roman" w:eastAsia="Times New Roman" w:hAnsi="Times New Roman" w:cs="Times New Roman"/>
        </w:rPr>
        <w:t>Mobile broadband plays a</w:t>
      </w:r>
      <w:r w:rsidR="00DE57FD">
        <w:rPr>
          <w:rFonts w:ascii="Times New Roman" w:eastAsia="Times New Roman" w:hAnsi="Times New Roman" w:cs="Times New Roman"/>
        </w:rPr>
        <w:t>n increasingly</w:t>
      </w:r>
      <w:r w:rsidR="00DE57FD" w:rsidRPr="00DE57FD">
        <w:rPr>
          <w:rFonts w:ascii="Times New Roman" w:eastAsia="Times New Roman" w:hAnsi="Times New Roman" w:cs="Times New Roman"/>
        </w:rPr>
        <w:t xml:space="preserve"> crucial role in providing access to busi</w:t>
      </w:r>
      <w:r w:rsidR="009B2EC2">
        <w:rPr>
          <w:rFonts w:ascii="Times New Roman" w:eastAsia="Times New Roman" w:hAnsi="Times New Roman" w:cs="Times New Roman"/>
        </w:rPr>
        <w:t xml:space="preserve">nesses and consumers worldwide.  </w:t>
      </w:r>
      <w:r w:rsidR="00DE57FD" w:rsidRPr="00DE57FD">
        <w:rPr>
          <w:rFonts w:ascii="Times New Roman" w:eastAsia="Times New Roman" w:hAnsi="Times New Roman" w:cs="Times New Roman"/>
        </w:rPr>
        <w:t>According to I</w:t>
      </w:r>
      <w:r w:rsidR="009B2EC2">
        <w:rPr>
          <w:rFonts w:ascii="Times New Roman" w:eastAsia="Times New Roman" w:hAnsi="Times New Roman" w:cs="Times New Roman"/>
        </w:rPr>
        <w:t xml:space="preserve">nternational </w:t>
      </w:r>
      <w:r w:rsidR="00DE57FD" w:rsidRPr="00DE57FD">
        <w:rPr>
          <w:rFonts w:ascii="Times New Roman" w:eastAsia="Times New Roman" w:hAnsi="Times New Roman" w:cs="Times New Roman"/>
        </w:rPr>
        <w:t>T</w:t>
      </w:r>
      <w:r w:rsidR="009B2EC2">
        <w:rPr>
          <w:rFonts w:ascii="Times New Roman" w:eastAsia="Times New Roman" w:hAnsi="Times New Roman" w:cs="Times New Roman"/>
        </w:rPr>
        <w:t>elecommunication</w:t>
      </w:r>
      <w:del w:id="4" w:author="Author">
        <w:r w:rsidR="009B2EC2">
          <w:rPr>
            <w:rFonts w:ascii="Times New Roman" w:eastAsia="Times New Roman" w:hAnsi="Times New Roman" w:cs="Times New Roman"/>
          </w:rPr>
          <w:delText>s</w:delText>
        </w:r>
      </w:del>
      <w:r w:rsidR="009B2EC2">
        <w:rPr>
          <w:rFonts w:ascii="Times New Roman" w:eastAsia="Times New Roman" w:hAnsi="Times New Roman" w:cs="Times New Roman"/>
        </w:rPr>
        <w:t xml:space="preserve"> </w:t>
      </w:r>
      <w:r w:rsidR="00DE57FD" w:rsidRPr="00DE57FD">
        <w:rPr>
          <w:rFonts w:ascii="Times New Roman" w:eastAsia="Times New Roman" w:hAnsi="Times New Roman" w:cs="Times New Roman"/>
        </w:rPr>
        <w:t>U</w:t>
      </w:r>
      <w:r w:rsidR="009B2EC2">
        <w:rPr>
          <w:rFonts w:ascii="Times New Roman" w:eastAsia="Times New Roman" w:hAnsi="Times New Roman" w:cs="Times New Roman"/>
        </w:rPr>
        <w:t>nion (ITU)</w:t>
      </w:r>
      <w:r w:rsidR="00DE57FD" w:rsidRPr="00DE57FD">
        <w:rPr>
          <w:rFonts w:ascii="Times New Roman" w:eastAsia="Times New Roman" w:hAnsi="Times New Roman" w:cs="Times New Roman"/>
        </w:rPr>
        <w:t xml:space="preserve"> statistics, “Mobile-broadband subscriptions have grown more than 20% annually in the last</w:t>
      </w:r>
      <w:r w:rsidR="00DE57FD">
        <w:rPr>
          <w:rFonts w:ascii="Times New Roman" w:eastAsia="Times New Roman" w:hAnsi="Times New Roman" w:cs="Times New Roman"/>
        </w:rPr>
        <w:t xml:space="preserve"> five years and are expected to </w:t>
      </w:r>
      <w:r w:rsidR="00DE57FD" w:rsidRPr="00DE57FD">
        <w:rPr>
          <w:rFonts w:ascii="Times New Roman" w:eastAsia="Times New Roman" w:hAnsi="Times New Roman" w:cs="Times New Roman"/>
        </w:rPr>
        <w:t>reach 4.3 billion globally by end 2017</w:t>
      </w:r>
      <w:del w:id="5" w:author="Author">
        <w:r w:rsidR="00DE57FD">
          <w:rPr>
            <w:rFonts w:ascii="Times New Roman" w:eastAsia="Times New Roman" w:hAnsi="Times New Roman" w:cs="Times New Roman"/>
          </w:rPr>
          <w:delText>.”</w:delText>
        </w:r>
      </w:del>
      <w:ins w:id="6" w:author="Author">
        <w:r w:rsidR="00DE57FD">
          <w:rPr>
            <w:rFonts w:ascii="Times New Roman" w:eastAsia="Times New Roman" w:hAnsi="Times New Roman" w:cs="Times New Roman"/>
          </w:rPr>
          <w:t>”</w:t>
        </w:r>
        <w:r w:rsidR="000B0230">
          <w:rPr>
            <w:rFonts w:ascii="Times New Roman" w:eastAsia="Times New Roman" w:hAnsi="Times New Roman" w:cs="Times New Roman"/>
          </w:rPr>
          <w:t>,</w:t>
        </w:r>
      </w:ins>
      <w:r w:rsidR="00DE57FD">
        <w:rPr>
          <w:rFonts w:ascii="Times New Roman" w:eastAsia="Times New Roman" w:hAnsi="Times New Roman" w:cs="Times New Roman"/>
        </w:rPr>
        <w:t xml:space="preserve"> while “Mobile-broadband prices as a </w:t>
      </w:r>
      <w:r w:rsidR="00DE57FD" w:rsidRPr="00DE57FD">
        <w:rPr>
          <w:rFonts w:ascii="Times New Roman" w:eastAsia="Times New Roman" w:hAnsi="Times New Roman" w:cs="Times New Roman"/>
        </w:rPr>
        <w:t>percentage of GNI per capita</w:t>
      </w:r>
      <w:r w:rsidR="009B2EC2">
        <w:rPr>
          <w:rFonts w:ascii="Times New Roman" w:eastAsia="Times New Roman" w:hAnsi="Times New Roman" w:cs="Times New Roman"/>
        </w:rPr>
        <w:t xml:space="preserve"> </w:t>
      </w:r>
      <w:r w:rsidR="00DE57FD">
        <w:rPr>
          <w:rFonts w:ascii="Times New Roman" w:eastAsia="Times New Roman" w:hAnsi="Times New Roman" w:cs="Times New Roman"/>
        </w:rPr>
        <w:t xml:space="preserve">halved between 2013 and 2016 </w:t>
      </w:r>
      <w:r w:rsidR="00DE57FD" w:rsidRPr="00DE57FD">
        <w:rPr>
          <w:rFonts w:ascii="Times New Roman" w:eastAsia="Times New Roman" w:hAnsi="Times New Roman" w:cs="Times New Roman"/>
        </w:rPr>
        <w:t>worldwide.</w:t>
      </w:r>
      <w:r w:rsidR="00DE57FD">
        <w:rPr>
          <w:rStyle w:val="FootnoteReference"/>
          <w:rFonts w:ascii="Times New Roman" w:eastAsia="Times New Roman" w:hAnsi="Times New Roman" w:cs="Times New Roman"/>
        </w:rPr>
        <w:footnoteReference w:id="2"/>
      </w:r>
      <w:r w:rsidR="009B2EC2">
        <w:rPr>
          <w:rFonts w:ascii="Times New Roman" w:eastAsia="Times New Roman" w:hAnsi="Times New Roman" w:cs="Times New Roman"/>
        </w:rPr>
        <w:t xml:space="preserve">  </w:t>
      </w:r>
      <w:r w:rsidR="00DE57FD" w:rsidRPr="00DE57FD">
        <w:rPr>
          <w:rFonts w:ascii="Times New Roman" w:eastAsia="Times New Roman" w:hAnsi="Times New Roman" w:cs="Times New Roman"/>
        </w:rPr>
        <w:t>The mobile industry continues to drive technological in</w:t>
      </w:r>
      <w:r w:rsidR="00DE57FD">
        <w:rPr>
          <w:rFonts w:ascii="Times New Roman" w:eastAsia="Times New Roman" w:hAnsi="Times New Roman" w:cs="Times New Roman"/>
        </w:rPr>
        <w:t xml:space="preserve">novations </w:t>
      </w:r>
      <w:r w:rsidR="009B2EC2">
        <w:rPr>
          <w:rFonts w:ascii="Times New Roman" w:eastAsia="Times New Roman" w:hAnsi="Times New Roman" w:cs="Times New Roman"/>
        </w:rPr>
        <w:t>for International Mobile Telecommunication</w:t>
      </w:r>
      <w:del w:id="7" w:author="Author">
        <w:r w:rsidR="009B2EC2">
          <w:rPr>
            <w:rFonts w:ascii="Times New Roman" w:eastAsia="Times New Roman" w:hAnsi="Times New Roman" w:cs="Times New Roman"/>
          </w:rPr>
          <w:delText>s</w:delText>
        </w:r>
      </w:del>
      <w:r w:rsidR="009B2EC2">
        <w:rPr>
          <w:rFonts w:ascii="Times New Roman" w:eastAsia="Times New Roman" w:hAnsi="Times New Roman" w:cs="Times New Roman"/>
        </w:rPr>
        <w:t xml:space="preserve"> (IMT) </w:t>
      </w:r>
      <w:r w:rsidR="00DE57FD">
        <w:rPr>
          <w:rFonts w:ascii="Times New Roman" w:eastAsia="Times New Roman" w:hAnsi="Times New Roman" w:cs="Times New Roman"/>
        </w:rPr>
        <w:t xml:space="preserve">in order to meet </w:t>
      </w:r>
      <w:r w:rsidR="00DE57FD" w:rsidRPr="00DE57FD">
        <w:rPr>
          <w:rFonts w:ascii="Times New Roman" w:eastAsia="Times New Roman" w:hAnsi="Times New Roman" w:cs="Times New Roman"/>
        </w:rPr>
        <w:t>evolving user demands</w:t>
      </w:r>
      <w:r w:rsidR="00DE57FD">
        <w:rPr>
          <w:rFonts w:ascii="Times New Roman" w:eastAsia="Times New Roman" w:hAnsi="Times New Roman" w:cs="Times New Roman"/>
        </w:rPr>
        <w:t xml:space="preserve">, </w:t>
      </w:r>
      <w:r w:rsidR="003C71CD">
        <w:rPr>
          <w:rFonts w:ascii="Times New Roman" w:eastAsia="Times New Roman" w:hAnsi="Times New Roman" w:cs="Times New Roman"/>
        </w:rPr>
        <w:t>including</w:t>
      </w:r>
      <w:r w:rsidR="009B2EC2">
        <w:rPr>
          <w:rFonts w:ascii="Times New Roman" w:eastAsia="Times New Roman" w:hAnsi="Times New Roman" w:cs="Times New Roman"/>
        </w:rPr>
        <w:t xml:space="preserve"> higher data rates.  </w:t>
      </w:r>
      <w:r w:rsidR="00DE57FD" w:rsidRPr="00DE57FD">
        <w:rPr>
          <w:rFonts w:ascii="Times New Roman" w:eastAsia="Times New Roman" w:hAnsi="Times New Roman" w:cs="Times New Roman"/>
        </w:rPr>
        <w:t xml:space="preserve">In early 2012, </w:t>
      </w:r>
      <w:ins w:id="8" w:author="Author">
        <w:r w:rsidR="00C759A5">
          <w:rPr>
            <w:rFonts w:ascii="Times New Roman" w:eastAsia="Times New Roman" w:hAnsi="Times New Roman" w:cs="Times New Roman"/>
          </w:rPr>
          <w:t xml:space="preserve">the </w:t>
        </w:r>
      </w:ins>
      <w:r w:rsidR="00DE57FD" w:rsidRPr="00DE57FD">
        <w:rPr>
          <w:rFonts w:ascii="Times New Roman" w:eastAsia="Times New Roman" w:hAnsi="Times New Roman" w:cs="Times New Roman"/>
        </w:rPr>
        <w:t>ITU-R embarked on a program to dev</w:t>
      </w:r>
      <w:r w:rsidR="009B2EC2">
        <w:rPr>
          <w:rFonts w:ascii="Times New Roman" w:eastAsia="Times New Roman" w:hAnsi="Times New Roman" w:cs="Times New Roman"/>
        </w:rPr>
        <w:t xml:space="preserve">elop “IMT for 2020 and beyond”.  </w:t>
      </w:r>
      <w:r w:rsidR="00DE57FD" w:rsidRPr="00DE57FD">
        <w:rPr>
          <w:rFonts w:ascii="Times New Roman" w:eastAsia="Times New Roman" w:hAnsi="Times New Roman" w:cs="Times New Roman"/>
        </w:rPr>
        <w:t>In November 2015,</w:t>
      </w:r>
      <w:ins w:id="9" w:author="Author">
        <w:r w:rsidR="00DE57FD" w:rsidRPr="00DE57FD">
          <w:rPr>
            <w:rFonts w:ascii="Times New Roman" w:eastAsia="Times New Roman" w:hAnsi="Times New Roman" w:cs="Times New Roman"/>
          </w:rPr>
          <w:t xml:space="preserve"> </w:t>
        </w:r>
        <w:r w:rsidR="00C759A5">
          <w:rPr>
            <w:rFonts w:ascii="Times New Roman" w:eastAsia="Times New Roman" w:hAnsi="Times New Roman" w:cs="Times New Roman"/>
          </w:rPr>
          <w:t>the</w:t>
        </w:r>
      </w:ins>
      <w:r w:rsidR="00C759A5">
        <w:rPr>
          <w:rFonts w:ascii="Times New Roman" w:eastAsia="Times New Roman" w:hAnsi="Times New Roman" w:cs="Times New Roman"/>
        </w:rPr>
        <w:t xml:space="preserve"> </w:t>
      </w:r>
      <w:r w:rsidR="00DE57FD" w:rsidRPr="00DE57FD">
        <w:rPr>
          <w:rFonts w:ascii="Times New Roman" w:eastAsia="Times New Roman" w:hAnsi="Times New Roman" w:cs="Times New Roman"/>
        </w:rPr>
        <w:t xml:space="preserve">ITU-R approved Recommendation ITU-R M.2083 “Framework and overall objectives of the future development of IMT for 2020”, which highlights three key usage scenarios for IMT-2020: enhanced mobile broadband, massive machine type communications, and ultra-reliable </w:t>
      </w:r>
      <w:r w:rsidR="009B2EC2">
        <w:rPr>
          <w:rFonts w:ascii="Times New Roman" w:eastAsia="Times New Roman" w:hAnsi="Times New Roman" w:cs="Times New Roman"/>
        </w:rPr>
        <w:t xml:space="preserve">and low latency communications.  </w:t>
      </w:r>
      <w:r w:rsidR="00DE57FD">
        <w:rPr>
          <w:rFonts w:ascii="Times New Roman" w:eastAsia="Times New Roman" w:hAnsi="Times New Roman" w:cs="Times New Roman"/>
        </w:rPr>
        <w:t xml:space="preserve">Work within the ITU-R </w:t>
      </w:r>
      <w:r w:rsidR="003C71CD">
        <w:rPr>
          <w:rFonts w:ascii="Times New Roman" w:eastAsia="Times New Roman" w:hAnsi="Times New Roman" w:cs="Times New Roman"/>
        </w:rPr>
        <w:t xml:space="preserve">as well as the mobile industry </w:t>
      </w:r>
      <w:r w:rsidR="00DE57FD">
        <w:rPr>
          <w:rFonts w:ascii="Times New Roman" w:eastAsia="Times New Roman" w:hAnsi="Times New Roman" w:cs="Times New Roman"/>
        </w:rPr>
        <w:t>continues on the development of specifications for IMT-2020.</w:t>
      </w:r>
    </w:p>
    <w:p w14:paraId="0036C49E" w14:textId="77777777" w:rsidR="00DE57FD" w:rsidRDefault="00DE57FD" w:rsidP="009B2EC2">
      <w:pPr>
        <w:widowControl w:val="0"/>
        <w:overflowPunct w:val="0"/>
        <w:autoSpaceDE w:val="0"/>
        <w:autoSpaceDN w:val="0"/>
        <w:adjustRightInd w:val="0"/>
        <w:ind w:right="80"/>
        <w:rPr>
          <w:rFonts w:ascii="Times New Roman" w:eastAsia="Times New Roman" w:hAnsi="Times New Roman" w:cs="Times New Roman"/>
        </w:rPr>
      </w:pPr>
    </w:p>
    <w:p w14:paraId="67277C96" w14:textId="12B7B6D2" w:rsidR="00C759A5" w:rsidRDefault="00DD1858" w:rsidP="00C759A5">
      <w:pPr>
        <w:widowControl w:val="0"/>
        <w:overflowPunct w:val="0"/>
        <w:autoSpaceDE w:val="0"/>
        <w:autoSpaceDN w:val="0"/>
        <w:adjustRightInd w:val="0"/>
        <w:ind w:right="80"/>
        <w:rPr>
          <w:ins w:id="10" w:author="Author"/>
          <w:rFonts w:ascii="Times New Roman" w:eastAsia="Times New Roman" w:hAnsi="Times New Roman" w:cs="Times New Roman"/>
        </w:rPr>
      </w:pPr>
      <w:r>
        <w:rPr>
          <w:rFonts w:ascii="Times New Roman" w:eastAsia="Times New Roman" w:hAnsi="Times New Roman" w:cs="Times New Roman"/>
        </w:rPr>
        <w:t xml:space="preserve">As part of the preparations for WRC-19 agenda item 1.13, </w:t>
      </w:r>
      <w:r w:rsidR="00C64A02">
        <w:rPr>
          <w:rFonts w:ascii="Times New Roman" w:eastAsia="Times New Roman" w:hAnsi="Times New Roman" w:cs="Times New Roman"/>
        </w:rPr>
        <w:t xml:space="preserve">ITU-R studies </w:t>
      </w:r>
      <w:ins w:id="11" w:author="Author">
        <w:r w:rsidR="00C759A5">
          <w:rPr>
            <w:rFonts w:ascii="Times New Roman" w:eastAsia="Times New Roman" w:hAnsi="Times New Roman" w:cs="Times New Roman"/>
          </w:rPr>
          <w:t xml:space="preserve">under Resolution </w:t>
        </w:r>
        <w:r w:rsidR="00C759A5" w:rsidRPr="00801562">
          <w:rPr>
            <w:rFonts w:ascii="Times New Roman" w:eastAsia="Times New Roman" w:hAnsi="Times New Roman" w:cs="Times New Roman"/>
            <w:b/>
          </w:rPr>
          <w:t xml:space="preserve">238 (WRC-15) </w:t>
        </w:r>
      </w:ins>
      <w:r w:rsidR="00C64A02">
        <w:rPr>
          <w:rFonts w:ascii="Times New Roman" w:eastAsia="Times New Roman" w:hAnsi="Times New Roman" w:cs="Times New Roman"/>
        </w:rPr>
        <w:t xml:space="preserve">have </w:t>
      </w:r>
      <w:del w:id="12" w:author="Author">
        <w:r w:rsidR="00C64A02">
          <w:rPr>
            <w:rFonts w:ascii="Times New Roman" w:eastAsia="Times New Roman" w:hAnsi="Times New Roman" w:cs="Times New Roman"/>
          </w:rPr>
          <w:delText>concluded that</w:delText>
        </w:r>
      </w:del>
      <w:ins w:id="13" w:author="Author">
        <w:r w:rsidR="00C759A5">
          <w:rPr>
            <w:rFonts w:ascii="Times New Roman" w:eastAsia="Times New Roman" w:hAnsi="Times New Roman" w:cs="Times New Roman"/>
          </w:rPr>
          <w:t>addressed</w:t>
        </w:r>
      </w:ins>
      <w:r w:rsidR="00C64A02">
        <w:rPr>
          <w:rFonts w:ascii="Times New Roman" w:eastAsia="Times New Roman" w:hAnsi="Times New Roman" w:cs="Times New Roman"/>
        </w:rPr>
        <w:t xml:space="preserve"> sharing</w:t>
      </w:r>
      <w:ins w:id="14" w:author="Author">
        <w:r w:rsidR="00C64A02">
          <w:rPr>
            <w:rFonts w:ascii="Times New Roman" w:eastAsia="Times New Roman" w:hAnsi="Times New Roman" w:cs="Times New Roman"/>
          </w:rPr>
          <w:t xml:space="preserve"> </w:t>
        </w:r>
        <w:r w:rsidR="00C759A5">
          <w:rPr>
            <w:rFonts w:ascii="Times New Roman" w:eastAsia="Times New Roman" w:hAnsi="Times New Roman" w:cs="Times New Roman"/>
          </w:rPr>
          <w:t>and compatibility</w:t>
        </w:r>
      </w:ins>
      <w:r w:rsidR="00C759A5">
        <w:rPr>
          <w:rFonts w:ascii="Times New Roman" w:eastAsia="Times New Roman" w:hAnsi="Times New Roman" w:cs="Times New Roman"/>
        </w:rPr>
        <w:t xml:space="preserve"> </w:t>
      </w:r>
      <w:r w:rsidR="00C64A02">
        <w:rPr>
          <w:rFonts w:ascii="Times New Roman" w:eastAsia="Times New Roman" w:hAnsi="Times New Roman" w:cs="Times New Roman"/>
        </w:rPr>
        <w:t>between IMT and other incumbent services</w:t>
      </w:r>
      <w:r w:rsidR="003C71CD">
        <w:rPr>
          <w:rFonts w:ascii="Times New Roman" w:eastAsia="Times New Roman" w:hAnsi="Times New Roman" w:cs="Times New Roman"/>
        </w:rPr>
        <w:t xml:space="preserve"> operating</w:t>
      </w:r>
      <w:r w:rsidR="00C64A02">
        <w:rPr>
          <w:rFonts w:ascii="Times New Roman" w:eastAsia="Times New Roman" w:hAnsi="Times New Roman" w:cs="Times New Roman"/>
        </w:rPr>
        <w:t xml:space="preserve"> </w:t>
      </w:r>
      <w:r w:rsidR="009B2EC2">
        <w:rPr>
          <w:rFonts w:ascii="Times New Roman" w:eastAsia="Times New Roman" w:hAnsi="Times New Roman" w:cs="Times New Roman"/>
        </w:rPr>
        <w:t>with</w:t>
      </w:r>
      <w:r w:rsidR="00C64A02">
        <w:rPr>
          <w:rFonts w:ascii="Times New Roman" w:eastAsia="Times New Roman" w:hAnsi="Times New Roman" w:cs="Times New Roman"/>
        </w:rPr>
        <w:t>i</w:t>
      </w:r>
      <w:r w:rsidR="003C71CD">
        <w:rPr>
          <w:rFonts w:ascii="Times New Roman" w:eastAsia="Times New Roman" w:hAnsi="Times New Roman" w:cs="Times New Roman"/>
        </w:rPr>
        <w:t>n the 37 to 43.5 GHz frequency range</w:t>
      </w:r>
      <w:ins w:id="15" w:author="Author">
        <w:r w:rsidR="009B2EC2">
          <w:rPr>
            <w:rFonts w:ascii="Times New Roman" w:eastAsia="Times New Roman" w:hAnsi="Times New Roman" w:cs="Times New Roman"/>
          </w:rPr>
          <w:t xml:space="preserve">.  </w:t>
        </w:r>
        <w:r w:rsidR="007107D9">
          <w:rPr>
            <w:rFonts w:ascii="Times New Roman" w:eastAsia="Times New Roman" w:hAnsi="Times New Roman" w:cs="Times New Roman"/>
          </w:rPr>
          <w:t xml:space="preserve">Resolution </w:t>
        </w:r>
        <w:r w:rsidR="007107D9" w:rsidRPr="00801562">
          <w:rPr>
            <w:rFonts w:ascii="Times New Roman" w:eastAsia="Times New Roman" w:hAnsi="Times New Roman" w:cs="Times New Roman"/>
            <w:b/>
          </w:rPr>
          <w:t xml:space="preserve">238 (WRC-15) </w:t>
        </w:r>
        <w:r w:rsidR="00C759A5">
          <w:rPr>
            <w:rFonts w:ascii="Times New Roman" w:eastAsia="Times New Roman" w:hAnsi="Times New Roman" w:cs="Times New Roman"/>
          </w:rPr>
          <w:t>considered, on the one hand, that harmonized worldwide bands and harmonized frequency arrangements for IMT are highly desirable in order to achieve global roaming and the benefits of economies of scale, along with the fact that identification of frequency bands allocated to mobile service for IMT may change the sharing situation regarding applications of services to which a frequency band</w:t>
        </w:r>
      </w:ins>
      <w:r w:rsidR="00C759A5">
        <w:rPr>
          <w:rFonts w:ascii="Times New Roman" w:eastAsia="Times New Roman" w:hAnsi="Times New Roman" w:cs="Times New Roman"/>
        </w:rPr>
        <w:t xml:space="preserve"> is </w:t>
      </w:r>
      <w:del w:id="16" w:author="Author">
        <w:r w:rsidR="00C64A02">
          <w:rPr>
            <w:rFonts w:ascii="Times New Roman" w:eastAsia="Times New Roman" w:hAnsi="Times New Roman" w:cs="Times New Roman"/>
          </w:rPr>
          <w:delText>feasibl</w:delText>
        </w:r>
        <w:r w:rsidR="009B2EC2">
          <w:rPr>
            <w:rFonts w:ascii="Times New Roman" w:eastAsia="Times New Roman" w:hAnsi="Times New Roman" w:cs="Times New Roman"/>
          </w:rPr>
          <w:delText>e.  For example,</w:delText>
        </w:r>
      </w:del>
      <w:ins w:id="17" w:author="Author">
        <w:r w:rsidR="00C759A5">
          <w:rPr>
            <w:rFonts w:ascii="Times New Roman" w:eastAsia="Times New Roman" w:hAnsi="Times New Roman" w:cs="Times New Roman"/>
          </w:rPr>
          <w:t xml:space="preserve">already allocated and may require additional regulatory actions.  </w:t>
        </w:r>
        <w:r w:rsidR="007107D9">
          <w:rPr>
            <w:rFonts w:ascii="Times New Roman" w:eastAsia="Times New Roman" w:hAnsi="Times New Roman" w:cs="Times New Roman"/>
          </w:rPr>
          <w:t xml:space="preserve">Resolution </w:t>
        </w:r>
        <w:r w:rsidR="007107D9" w:rsidRPr="00801562">
          <w:rPr>
            <w:rFonts w:ascii="Times New Roman" w:eastAsia="Times New Roman" w:hAnsi="Times New Roman" w:cs="Times New Roman"/>
            <w:b/>
          </w:rPr>
          <w:t xml:space="preserve">238 (WRC-15) </w:t>
        </w:r>
        <w:r w:rsidR="00C759A5">
          <w:rPr>
            <w:rFonts w:ascii="Times New Roman" w:eastAsia="Times New Roman" w:hAnsi="Times New Roman" w:cs="Times New Roman"/>
          </w:rPr>
          <w:t xml:space="preserve">also considered, on the other hand, the need to protect existing services and to allow for their continued development when considering frequency bands </w:t>
        </w:r>
        <w:r w:rsidR="00C759A5" w:rsidRPr="002D04DA">
          <w:rPr>
            <w:rFonts w:ascii="Times New Roman" w:eastAsia="Times New Roman" w:hAnsi="Times New Roman" w:cs="Times New Roman"/>
          </w:rPr>
          <w:t xml:space="preserve">for possible </w:t>
        </w:r>
        <w:r w:rsidR="000B0230" w:rsidRPr="002D04DA">
          <w:rPr>
            <w:rFonts w:ascii="Times New Roman" w:eastAsia="Times New Roman" w:hAnsi="Times New Roman" w:cs="Times New Roman"/>
          </w:rPr>
          <w:t>identifications for IMT</w:t>
        </w:r>
        <w:r w:rsidR="000B0230">
          <w:rPr>
            <w:rFonts w:ascii="Times New Roman" w:eastAsia="Times New Roman" w:hAnsi="Times New Roman" w:cs="Times New Roman"/>
          </w:rPr>
          <w:t>.</w:t>
        </w:r>
        <w:r w:rsidR="00C759A5">
          <w:rPr>
            <w:rFonts w:ascii="Times New Roman" w:eastAsia="Times New Roman" w:hAnsi="Times New Roman" w:cs="Times New Roman"/>
          </w:rPr>
          <w:t xml:space="preserve"> </w:t>
        </w:r>
        <w:r w:rsidR="007107D9">
          <w:rPr>
            <w:rFonts w:ascii="Times New Roman" w:eastAsia="Times New Roman" w:hAnsi="Times New Roman" w:cs="Times New Roman"/>
          </w:rPr>
          <w:t xml:space="preserve">Resolution </w:t>
        </w:r>
        <w:r w:rsidR="007107D9" w:rsidRPr="00801562">
          <w:rPr>
            <w:rFonts w:ascii="Times New Roman" w:eastAsia="Times New Roman" w:hAnsi="Times New Roman" w:cs="Times New Roman"/>
            <w:b/>
          </w:rPr>
          <w:t xml:space="preserve">238 (WRC-15) </w:t>
        </w:r>
        <w:r w:rsidR="00C759A5">
          <w:rPr>
            <w:rFonts w:ascii="Times New Roman" w:eastAsia="Times New Roman" w:hAnsi="Times New Roman" w:cs="Times New Roman"/>
          </w:rPr>
          <w:t>recognized both that any identification of frequency bands for IMT should take into account the use of the bands by other services and the evolving needs of these services</w:t>
        </w:r>
        <w:r w:rsidR="002D04DA">
          <w:rPr>
            <w:rFonts w:ascii="Times New Roman" w:eastAsia="Times New Roman" w:hAnsi="Times New Roman" w:cs="Times New Roman"/>
          </w:rPr>
          <w:t xml:space="preserve"> </w:t>
        </w:r>
        <w:r w:rsidR="007107D9">
          <w:rPr>
            <w:rFonts w:ascii="Times New Roman" w:eastAsia="Times New Roman" w:hAnsi="Times New Roman" w:cs="Times New Roman"/>
          </w:rPr>
          <w:t>and</w:t>
        </w:r>
        <w:r w:rsidR="000B0230" w:rsidRPr="00801562">
          <w:rPr>
            <w:rFonts w:ascii="Times New Roman" w:eastAsia="Times New Roman" w:hAnsi="Times New Roman" w:cs="Times New Roman"/>
            <w:b/>
          </w:rPr>
          <w:t xml:space="preserve"> </w:t>
        </w:r>
        <w:r w:rsidR="000B0230">
          <w:rPr>
            <w:rFonts w:ascii="Times New Roman" w:eastAsia="Times New Roman" w:hAnsi="Times New Roman" w:cs="Times New Roman"/>
            <w:b/>
          </w:rPr>
          <w:t xml:space="preserve"> </w:t>
        </w:r>
        <w:r w:rsidR="00C759A5">
          <w:rPr>
            <w:rFonts w:ascii="Times New Roman" w:eastAsia="Times New Roman" w:hAnsi="Times New Roman" w:cs="Times New Roman"/>
          </w:rPr>
          <w:t>that</w:t>
        </w:r>
      </w:ins>
      <w:r w:rsidR="00C759A5">
        <w:rPr>
          <w:rFonts w:ascii="Times New Roman" w:eastAsia="Times New Roman" w:hAnsi="Times New Roman" w:cs="Times New Roman"/>
        </w:rPr>
        <w:t xml:space="preserve"> there </w:t>
      </w:r>
      <w:del w:id="18" w:author="Author">
        <w:r w:rsidR="009B2EC2">
          <w:rPr>
            <w:rFonts w:ascii="Times New Roman" w:eastAsia="Times New Roman" w:hAnsi="Times New Roman" w:cs="Times New Roman"/>
          </w:rPr>
          <w:delText xml:space="preserve">were </w:delText>
        </w:r>
        <w:r w:rsidR="00C64A02">
          <w:rPr>
            <w:rFonts w:ascii="Times New Roman" w:eastAsia="Times New Roman" w:hAnsi="Times New Roman" w:cs="Times New Roman"/>
          </w:rPr>
          <w:delText>large interference margin</w:delText>
        </w:r>
        <w:r w:rsidR="009B2EC2">
          <w:rPr>
            <w:rFonts w:ascii="Times New Roman" w:eastAsia="Times New Roman" w:hAnsi="Times New Roman" w:cs="Times New Roman"/>
          </w:rPr>
          <w:delText>s</w:delText>
        </w:r>
        <w:r w:rsidR="00C64A02">
          <w:rPr>
            <w:rFonts w:ascii="Times New Roman" w:eastAsia="Times New Roman" w:hAnsi="Times New Roman" w:cs="Times New Roman"/>
          </w:rPr>
          <w:delText xml:space="preserve"> for F</w:delText>
        </w:r>
        <w:r w:rsidR="009B2EC2">
          <w:rPr>
            <w:rFonts w:ascii="Times New Roman" w:eastAsia="Times New Roman" w:hAnsi="Times New Roman" w:cs="Times New Roman"/>
          </w:rPr>
          <w:delText xml:space="preserve">ixed </w:delText>
        </w:r>
        <w:r w:rsidR="00C64A02">
          <w:rPr>
            <w:rFonts w:ascii="Times New Roman" w:eastAsia="Times New Roman" w:hAnsi="Times New Roman" w:cs="Times New Roman"/>
          </w:rPr>
          <w:delText>S</w:delText>
        </w:r>
        <w:r w:rsidR="009B2EC2">
          <w:rPr>
            <w:rFonts w:ascii="Times New Roman" w:eastAsia="Times New Roman" w:hAnsi="Times New Roman" w:cs="Times New Roman"/>
          </w:rPr>
          <w:delText xml:space="preserve">atellite </w:delText>
        </w:r>
        <w:r w:rsidR="00C64A02">
          <w:rPr>
            <w:rFonts w:ascii="Times New Roman" w:eastAsia="Times New Roman" w:hAnsi="Times New Roman" w:cs="Times New Roman"/>
          </w:rPr>
          <w:delText>S</w:delText>
        </w:r>
        <w:r w:rsidR="009B2EC2">
          <w:rPr>
            <w:rFonts w:ascii="Times New Roman" w:eastAsia="Times New Roman" w:hAnsi="Times New Roman" w:cs="Times New Roman"/>
          </w:rPr>
          <w:delText>ervice (FSS)</w:delText>
        </w:r>
        <w:r>
          <w:rPr>
            <w:rFonts w:ascii="Times New Roman" w:eastAsia="Times New Roman" w:hAnsi="Times New Roman" w:cs="Times New Roman"/>
          </w:rPr>
          <w:delText xml:space="preserve">, Mobile Satellite Service (MSS) and Broadcasting Satellite </w:delText>
        </w:r>
        <w:r>
          <w:rPr>
            <w:rFonts w:ascii="Times New Roman" w:eastAsia="Times New Roman" w:hAnsi="Times New Roman" w:cs="Times New Roman"/>
          </w:rPr>
          <w:lastRenderedPageBreak/>
          <w:delText>Service (BSS)</w:delText>
        </w:r>
        <w:r w:rsidR="009B2EC2">
          <w:rPr>
            <w:rFonts w:ascii="Times New Roman" w:eastAsia="Times New Roman" w:hAnsi="Times New Roman" w:cs="Times New Roman"/>
          </w:rPr>
          <w:delText xml:space="preserve"> operating in the space to Earth direction in 37-42.5 GH</w:delText>
        </w:r>
        <w:r w:rsidR="00101E85">
          <w:rPr>
            <w:rFonts w:ascii="Times New Roman" w:eastAsia="Times New Roman" w:hAnsi="Times New Roman" w:cs="Times New Roman"/>
          </w:rPr>
          <w:delText>, with smaller margins</w:delText>
        </w:r>
        <w:r w:rsidR="009B2EC2">
          <w:rPr>
            <w:rFonts w:ascii="Times New Roman" w:eastAsia="Times New Roman" w:hAnsi="Times New Roman" w:cs="Times New Roman"/>
          </w:rPr>
          <w:delText xml:space="preserve"> </w:delText>
        </w:r>
        <w:r w:rsidR="00101E85">
          <w:rPr>
            <w:rFonts w:ascii="Times New Roman" w:eastAsia="Times New Roman" w:hAnsi="Times New Roman" w:cs="Times New Roman"/>
          </w:rPr>
          <w:delText>in the</w:delText>
        </w:r>
        <w:r w:rsidR="009B2EC2">
          <w:rPr>
            <w:rFonts w:ascii="Times New Roman" w:eastAsia="Times New Roman" w:hAnsi="Times New Roman" w:cs="Times New Roman"/>
          </w:rPr>
          <w:delText xml:space="preserve"> Earth to space direction in 42.5-43.5 GHz, P</w:delText>
        </w:r>
        <w:r w:rsidR="003C71CD">
          <w:rPr>
            <w:rFonts w:ascii="Times New Roman" w:eastAsia="Times New Roman" w:hAnsi="Times New Roman" w:cs="Times New Roman"/>
          </w:rPr>
          <w:delText xml:space="preserve">rotection for </w:delText>
        </w:r>
        <w:r w:rsidR="009B2EC2">
          <w:rPr>
            <w:rFonts w:ascii="Times New Roman" w:eastAsia="Times New Roman" w:hAnsi="Times New Roman" w:cs="Times New Roman"/>
          </w:rPr>
          <w:delText>Earth Exploration Satellite Service (</w:delText>
        </w:r>
        <w:r w:rsidR="00C64A02">
          <w:rPr>
            <w:rFonts w:ascii="Times New Roman" w:eastAsia="Times New Roman" w:hAnsi="Times New Roman" w:cs="Times New Roman"/>
          </w:rPr>
          <w:delText>EESS</w:delText>
        </w:r>
        <w:r w:rsidR="009B2EC2">
          <w:rPr>
            <w:rFonts w:ascii="Times New Roman" w:eastAsia="Times New Roman" w:hAnsi="Times New Roman" w:cs="Times New Roman"/>
          </w:rPr>
          <w:delText>) and</w:delText>
        </w:r>
      </w:del>
      <w:ins w:id="19" w:author="Author">
        <w:r w:rsidR="00C759A5">
          <w:rPr>
            <w:rFonts w:ascii="Times New Roman" w:eastAsia="Times New Roman" w:hAnsi="Times New Roman" w:cs="Times New Roman"/>
          </w:rPr>
          <w:t xml:space="preserve">should be no additional regulatory or technical constraints </w:t>
        </w:r>
        <w:r w:rsidR="00C759A5" w:rsidRPr="00A73E8B">
          <w:rPr>
            <w:rFonts w:ascii="Times New Roman" w:eastAsia="Times New Roman" w:hAnsi="Times New Roman" w:cs="Times New Roman"/>
          </w:rPr>
          <w:t xml:space="preserve">imposed </w:t>
        </w:r>
        <w:r w:rsidR="00525742" w:rsidRPr="00A73E8B">
          <w:rPr>
            <w:rFonts w:ascii="Times New Roman" w:eastAsia="Times New Roman" w:hAnsi="Times New Roman" w:cs="Times New Roman"/>
          </w:rPr>
          <w:t>on</w:t>
        </w:r>
        <w:r w:rsidR="00525742">
          <w:rPr>
            <w:rFonts w:ascii="Times New Roman" w:eastAsia="Times New Roman" w:hAnsi="Times New Roman" w:cs="Times New Roman"/>
          </w:rPr>
          <w:t xml:space="preserve"> </w:t>
        </w:r>
        <w:r w:rsidR="00C759A5">
          <w:rPr>
            <w:rFonts w:ascii="Times New Roman" w:eastAsia="Times New Roman" w:hAnsi="Times New Roman" w:cs="Times New Roman"/>
          </w:rPr>
          <w:t xml:space="preserve">services to which a band is currently allocated on a primary basis.  </w:t>
        </w:r>
      </w:ins>
    </w:p>
    <w:p w14:paraId="62997902" w14:textId="77777777" w:rsidR="00C759A5" w:rsidRDefault="00C759A5" w:rsidP="00C759A5">
      <w:pPr>
        <w:widowControl w:val="0"/>
        <w:overflowPunct w:val="0"/>
        <w:autoSpaceDE w:val="0"/>
        <w:autoSpaceDN w:val="0"/>
        <w:adjustRightInd w:val="0"/>
        <w:ind w:right="80"/>
        <w:rPr>
          <w:ins w:id="20" w:author="Author"/>
          <w:rFonts w:ascii="Times New Roman" w:eastAsia="Times New Roman" w:hAnsi="Times New Roman" w:cs="Times New Roman"/>
        </w:rPr>
      </w:pPr>
    </w:p>
    <w:p w14:paraId="52811BFB" w14:textId="6D3DD154" w:rsidR="00CD1F09" w:rsidRDefault="00C759A5" w:rsidP="00F92A50">
      <w:pPr>
        <w:widowControl w:val="0"/>
        <w:overflowPunct w:val="0"/>
        <w:autoSpaceDE w:val="0"/>
        <w:autoSpaceDN w:val="0"/>
        <w:adjustRightInd w:val="0"/>
        <w:ind w:right="80"/>
        <w:rPr>
          <w:rFonts w:ascii="Times New Roman" w:eastAsia="Times New Roman" w:hAnsi="Times New Roman" w:cs="Times New Roman"/>
        </w:rPr>
      </w:pPr>
      <w:ins w:id="21" w:author="Author">
        <w:r>
          <w:rPr>
            <w:rFonts w:ascii="Times New Roman" w:eastAsia="Times New Roman" w:hAnsi="Times New Roman" w:cs="Times New Roman"/>
          </w:rPr>
          <w:t>ITU-R studies</w:t>
        </w:r>
        <w:r w:rsidR="00A73A03">
          <w:rPr>
            <w:rFonts w:ascii="Times New Roman" w:eastAsia="Times New Roman" w:hAnsi="Times New Roman" w:cs="Times New Roman"/>
          </w:rPr>
          <w:t xml:space="preserve"> </w:t>
        </w:r>
        <w:r w:rsidR="00A73A03" w:rsidRPr="009C67B1">
          <w:rPr>
            <w:rFonts w:ascii="Times New Roman" w:eastAsia="Times New Roman" w:hAnsi="Times New Roman" w:cs="Times New Roman"/>
          </w:rPr>
          <w:t>s</w:t>
        </w:r>
        <w:r>
          <w:rPr>
            <w:rFonts w:ascii="Times New Roman" w:eastAsia="Times New Roman" w:hAnsi="Times New Roman" w:cs="Times New Roman"/>
          </w:rPr>
          <w:t>howed that p</w:t>
        </w:r>
        <w:r w:rsidR="003C71CD">
          <w:rPr>
            <w:rFonts w:ascii="Times New Roman" w:eastAsia="Times New Roman" w:hAnsi="Times New Roman" w:cs="Times New Roman"/>
          </w:rPr>
          <w:t>rotection for</w:t>
        </w:r>
      </w:ins>
      <w:r w:rsidR="003C71CD">
        <w:rPr>
          <w:rFonts w:ascii="Times New Roman" w:eastAsia="Times New Roman" w:hAnsi="Times New Roman" w:cs="Times New Roman"/>
        </w:rPr>
        <w:t xml:space="preserve"> </w:t>
      </w:r>
      <w:r w:rsidR="009B2EC2">
        <w:rPr>
          <w:rFonts w:ascii="Times New Roman" w:eastAsia="Times New Roman" w:hAnsi="Times New Roman" w:cs="Times New Roman"/>
        </w:rPr>
        <w:t>Space Research Service (</w:t>
      </w:r>
      <w:r w:rsidR="00C64A02">
        <w:rPr>
          <w:rFonts w:ascii="Times New Roman" w:eastAsia="Times New Roman" w:hAnsi="Times New Roman" w:cs="Times New Roman"/>
        </w:rPr>
        <w:t>SRS</w:t>
      </w:r>
      <w:r w:rsidR="009B2EC2">
        <w:rPr>
          <w:rFonts w:ascii="Times New Roman" w:eastAsia="Times New Roman" w:hAnsi="Times New Roman" w:cs="Times New Roman"/>
        </w:rPr>
        <w:t>)</w:t>
      </w:r>
      <w:r w:rsidR="00C64A02">
        <w:rPr>
          <w:rFonts w:ascii="Times New Roman" w:eastAsia="Times New Roman" w:hAnsi="Times New Roman" w:cs="Times New Roman"/>
        </w:rPr>
        <w:t xml:space="preserve"> operating in the </w:t>
      </w:r>
      <w:ins w:id="22" w:author="Author">
        <w:r w:rsidR="00C005BE">
          <w:rPr>
            <w:rFonts w:ascii="Times New Roman" w:eastAsia="Times New Roman" w:hAnsi="Times New Roman" w:cs="Times New Roman"/>
          </w:rPr>
          <w:t xml:space="preserve">band </w:t>
        </w:r>
      </w:ins>
      <w:r w:rsidR="00C64A02">
        <w:rPr>
          <w:rFonts w:ascii="Times New Roman" w:eastAsia="Times New Roman" w:hAnsi="Times New Roman" w:cs="Times New Roman"/>
        </w:rPr>
        <w:t xml:space="preserve">37-38 GHz and </w:t>
      </w:r>
      <w:del w:id="23" w:author="Author">
        <w:r w:rsidR="00C64A02">
          <w:rPr>
            <w:rFonts w:ascii="Times New Roman" w:eastAsia="Times New Roman" w:hAnsi="Times New Roman" w:cs="Times New Roman"/>
          </w:rPr>
          <w:delText>40-40.5 GHz bands</w:delText>
        </w:r>
        <w:r w:rsidR="00EF5629">
          <w:rPr>
            <w:rFonts w:ascii="Times New Roman" w:eastAsia="Times New Roman" w:hAnsi="Times New Roman" w:cs="Times New Roman"/>
          </w:rPr>
          <w:delText xml:space="preserve"> as well as </w:delText>
        </w:r>
      </w:del>
      <w:r w:rsidR="009B2EC2">
        <w:rPr>
          <w:rFonts w:ascii="Times New Roman" w:eastAsia="Times New Roman" w:hAnsi="Times New Roman" w:cs="Times New Roman"/>
        </w:rPr>
        <w:t>the Radio Astronomy Service (</w:t>
      </w:r>
      <w:r w:rsidR="00EF5629">
        <w:rPr>
          <w:rFonts w:ascii="Times New Roman" w:eastAsia="Times New Roman" w:hAnsi="Times New Roman" w:cs="Times New Roman"/>
        </w:rPr>
        <w:t>RAS</w:t>
      </w:r>
      <w:r w:rsidR="009B2EC2">
        <w:rPr>
          <w:rFonts w:ascii="Times New Roman" w:eastAsia="Times New Roman" w:hAnsi="Times New Roman" w:cs="Times New Roman"/>
        </w:rPr>
        <w:t>)</w:t>
      </w:r>
      <w:r w:rsidR="00EF5629">
        <w:rPr>
          <w:rFonts w:ascii="Times New Roman" w:eastAsia="Times New Roman" w:hAnsi="Times New Roman" w:cs="Times New Roman"/>
        </w:rPr>
        <w:t xml:space="preserve"> operating in the </w:t>
      </w:r>
      <w:ins w:id="24" w:author="Author">
        <w:r w:rsidR="00E7112E">
          <w:rPr>
            <w:rFonts w:ascii="Times New Roman" w:eastAsia="Times New Roman" w:hAnsi="Times New Roman" w:cs="Times New Roman"/>
          </w:rPr>
          <w:t xml:space="preserve">band </w:t>
        </w:r>
      </w:ins>
      <w:r w:rsidR="00EF5629">
        <w:rPr>
          <w:rFonts w:ascii="Times New Roman" w:eastAsia="Times New Roman" w:hAnsi="Times New Roman" w:cs="Times New Roman"/>
        </w:rPr>
        <w:t>42.5-43.5 GHz</w:t>
      </w:r>
      <w:del w:id="25" w:author="Author">
        <w:r w:rsidR="00EF5629">
          <w:rPr>
            <w:rFonts w:ascii="Times New Roman" w:eastAsia="Times New Roman" w:hAnsi="Times New Roman" w:cs="Times New Roman"/>
          </w:rPr>
          <w:delText xml:space="preserve"> bands</w:delText>
        </w:r>
      </w:del>
      <w:r w:rsidR="00EF5629">
        <w:rPr>
          <w:rFonts w:ascii="Times New Roman" w:eastAsia="Times New Roman" w:hAnsi="Times New Roman" w:cs="Times New Roman"/>
        </w:rPr>
        <w:t xml:space="preserve"> </w:t>
      </w:r>
      <w:r w:rsidR="003C71CD">
        <w:rPr>
          <w:rFonts w:ascii="Times New Roman" w:eastAsia="Times New Roman" w:hAnsi="Times New Roman" w:cs="Times New Roman"/>
        </w:rPr>
        <w:t>could be considered at the national level due to relatively small separation distance</w:t>
      </w:r>
      <w:r w:rsidR="009B2EC2">
        <w:rPr>
          <w:rFonts w:ascii="Times New Roman" w:eastAsia="Times New Roman" w:hAnsi="Times New Roman" w:cs="Times New Roman"/>
        </w:rPr>
        <w:t xml:space="preserve">s.  For Fixed Service (FS) operations in </w:t>
      </w:r>
      <w:ins w:id="26" w:author="Author">
        <w:r w:rsidR="00C005BE">
          <w:rPr>
            <w:rFonts w:ascii="Times New Roman" w:eastAsia="Times New Roman" w:hAnsi="Times New Roman" w:cs="Times New Roman"/>
          </w:rPr>
          <w:t xml:space="preserve">the band </w:t>
        </w:r>
      </w:ins>
      <w:r w:rsidR="009B2EC2">
        <w:rPr>
          <w:rFonts w:ascii="Times New Roman" w:eastAsia="Times New Roman" w:hAnsi="Times New Roman" w:cs="Times New Roman"/>
        </w:rPr>
        <w:t>37-43.5</w:t>
      </w:r>
      <w:r w:rsidR="0032659A">
        <w:rPr>
          <w:rFonts w:ascii="Times New Roman" w:eastAsia="Times New Roman" w:hAnsi="Times New Roman" w:cs="Times New Roman"/>
        </w:rPr>
        <w:t xml:space="preserve"> </w:t>
      </w:r>
      <w:r w:rsidR="009B2EC2">
        <w:rPr>
          <w:rFonts w:ascii="Times New Roman" w:eastAsia="Times New Roman" w:hAnsi="Times New Roman" w:cs="Times New Roman"/>
        </w:rPr>
        <w:t>GHz, studies showed</w:t>
      </w:r>
      <w:r w:rsidR="003C71CD">
        <w:rPr>
          <w:rFonts w:ascii="Times New Roman" w:eastAsia="Times New Roman" w:hAnsi="Times New Roman" w:cs="Times New Roman"/>
        </w:rPr>
        <w:t xml:space="preserve"> a few cases of interference</w:t>
      </w:r>
      <w:ins w:id="27" w:author="Author">
        <w:r w:rsidR="003C71CD">
          <w:rPr>
            <w:rFonts w:ascii="Times New Roman" w:eastAsia="Times New Roman" w:hAnsi="Times New Roman" w:cs="Times New Roman"/>
          </w:rPr>
          <w:t xml:space="preserve"> </w:t>
        </w:r>
        <w:r>
          <w:rPr>
            <w:rFonts w:ascii="Times New Roman" w:eastAsia="Times New Roman" w:hAnsi="Times New Roman" w:cs="Times New Roman"/>
          </w:rPr>
          <w:t>in excess of protection criteria</w:t>
        </w:r>
      </w:ins>
      <w:r>
        <w:rPr>
          <w:rFonts w:ascii="Times New Roman" w:eastAsia="Times New Roman" w:hAnsi="Times New Roman" w:cs="Times New Roman"/>
        </w:rPr>
        <w:t xml:space="preserve"> </w:t>
      </w:r>
      <w:r w:rsidR="003C71CD">
        <w:rPr>
          <w:rFonts w:ascii="Times New Roman" w:eastAsia="Times New Roman" w:hAnsi="Times New Roman" w:cs="Times New Roman"/>
        </w:rPr>
        <w:t xml:space="preserve">when the FS system </w:t>
      </w:r>
      <w:r w:rsidR="003C71CD" w:rsidRPr="00EF5629">
        <w:rPr>
          <w:rFonts w:ascii="Times New Roman" w:eastAsia="Times New Roman" w:hAnsi="Times New Roman" w:cs="Times New Roman"/>
        </w:rPr>
        <w:t>point</w:t>
      </w:r>
      <w:r w:rsidR="003C71CD">
        <w:rPr>
          <w:rFonts w:ascii="Times New Roman" w:eastAsia="Times New Roman" w:hAnsi="Times New Roman" w:cs="Times New Roman"/>
        </w:rPr>
        <w:t>ed</w:t>
      </w:r>
      <w:r w:rsidR="003C71CD" w:rsidRPr="00EF5629">
        <w:rPr>
          <w:rFonts w:ascii="Times New Roman" w:eastAsia="Times New Roman" w:hAnsi="Times New Roman" w:cs="Times New Roman"/>
        </w:rPr>
        <w:t xml:space="preserve"> directly </w:t>
      </w:r>
      <w:r w:rsidR="003C71CD">
        <w:rPr>
          <w:rFonts w:ascii="Times New Roman" w:eastAsia="Times New Roman" w:hAnsi="Times New Roman" w:cs="Times New Roman"/>
        </w:rPr>
        <w:t xml:space="preserve">across the IMT deployment area, which is </w:t>
      </w:r>
      <w:r w:rsidR="003C71CD" w:rsidRPr="00EF5629">
        <w:rPr>
          <w:rFonts w:ascii="Times New Roman" w:eastAsia="Times New Roman" w:hAnsi="Times New Roman" w:cs="Times New Roman"/>
        </w:rPr>
        <w:t xml:space="preserve">most </w:t>
      </w:r>
      <w:r w:rsidR="009B2EC2">
        <w:rPr>
          <w:rFonts w:ascii="Times New Roman" w:eastAsia="Times New Roman" w:hAnsi="Times New Roman" w:cs="Times New Roman"/>
        </w:rPr>
        <w:t>likely not a realistic scenario</w:t>
      </w:r>
      <w:r w:rsidR="003C71CD" w:rsidRPr="00EF5629">
        <w:rPr>
          <w:rFonts w:ascii="Times New Roman" w:eastAsia="Times New Roman" w:hAnsi="Times New Roman" w:cs="Times New Roman"/>
        </w:rPr>
        <w:t xml:space="preserve"> as FS links deployed in a dense urban environment would be designed to avoid t</w:t>
      </w:r>
      <w:r w:rsidR="009B2EC2">
        <w:rPr>
          <w:rFonts w:ascii="Times New Roman" w:eastAsia="Times New Roman" w:hAnsi="Times New Roman" w:cs="Times New Roman"/>
        </w:rPr>
        <w:t>he clutter and noisy conditions</w:t>
      </w:r>
      <w:r w:rsidR="00F92A50">
        <w:rPr>
          <w:rFonts w:ascii="Times New Roman" w:eastAsia="Times New Roman" w:hAnsi="Times New Roman" w:cs="Times New Roman"/>
        </w:rPr>
        <w:t>. With respect to passive services in adjacent band, “w</w:t>
      </w:r>
      <w:r w:rsidR="00F92A50" w:rsidRPr="00F92A50">
        <w:rPr>
          <w:rFonts w:ascii="Times New Roman" w:eastAsia="Times New Roman" w:hAnsi="Times New Roman" w:cs="Times New Roman"/>
        </w:rPr>
        <w:t>e note that the -10dBW power limit was adopted to protect passive sensors in the 36-37 GHz band in accordance with ITU Resolution 752 (WRC-07</w:t>
      </w:r>
      <w:del w:id="28" w:author="Author">
        <w:r w:rsidR="00F92A50" w:rsidRPr="00F92A50">
          <w:rPr>
            <w:rFonts w:ascii="Times New Roman" w:eastAsia="Times New Roman" w:hAnsi="Times New Roman" w:cs="Times New Roman"/>
          </w:rPr>
          <w:delText>).[1]</w:delText>
        </w:r>
      </w:del>
      <w:ins w:id="29" w:author="Author">
        <w:r w:rsidR="00F92A50" w:rsidRPr="00F92A50">
          <w:rPr>
            <w:rFonts w:ascii="Times New Roman" w:eastAsia="Times New Roman" w:hAnsi="Times New Roman" w:cs="Times New Roman"/>
          </w:rPr>
          <w:t>).</w:t>
        </w:r>
      </w:ins>
      <w:r w:rsidR="00F92A50" w:rsidRPr="00F92A50">
        <w:rPr>
          <w:rFonts w:ascii="Times New Roman" w:eastAsia="Times New Roman" w:hAnsi="Times New Roman" w:cs="Times New Roman"/>
        </w:rPr>
        <w:t xml:space="preserve">  Because this limit was adopted by the ITU to protect passive sensors from harmful interference from fixed and mobile transmitters in the 36-37 GHz band, we conclude that it will provide appropriate protection to the passive sensors from transmitters in the adjacent band.</w:t>
      </w:r>
      <w:r w:rsidR="00F92A50">
        <w:rPr>
          <w:rFonts w:ascii="Times New Roman" w:eastAsia="Times New Roman" w:hAnsi="Times New Roman" w:cs="Times New Roman"/>
        </w:rPr>
        <w:t>”</w:t>
      </w:r>
      <w:del w:id="30" w:author="Author">
        <w:r w:rsidR="00F92A50" w:rsidRPr="00F92A50">
          <w:rPr>
            <w:rFonts w:ascii="Times New Roman" w:eastAsia="Times New Roman" w:hAnsi="Times New Roman" w:cs="Times New Roman"/>
          </w:rPr>
          <w:delText xml:space="preserve"> </w:delText>
        </w:r>
      </w:del>
      <w:r w:rsidR="00F92A50">
        <w:rPr>
          <w:rStyle w:val="FootnoteReference"/>
          <w:rFonts w:ascii="Times New Roman" w:eastAsia="Times New Roman" w:hAnsi="Times New Roman" w:cs="Times New Roman"/>
        </w:rPr>
        <w:footnoteReference w:id="3"/>
      </w:r>
      <w:r w:rsidR="00F92A50" w:rsidRPr="00F92A50">
        <w:rPr>
          <w:rFonts w:ascii="Times New Roman" w:eastAsia="Times New Roman" w:hAnsi="Times New Roman" w:cs="Times New Roman"/>
        </w:rPr>
        <w:t xml:space="preserve"> </w:t>
      </w:r>
      <w:r w:rsidR="00C64A02" w:rsidRPr="00C64A02">
        <w:rPr>
          <w:rFonts w:ascii="Times New Roman" w:eastAsia="Times New Roman" w:hAnsi="Times New Roman" w:cs="Times New Roman"/>
        </w:rPr>
        <w:t xml:space="preserve"> </w:t>
      </w:r>
    </w:p>
    <w:p w14:paraId="1DAF31B8" w14:textId="77777777" w:rsidR="00C64A02" w:rsidRDefault="00C64A02" w:rsidP="009B2EC2">
      <w:pPr>
        <w:widowControl w:val="0"/>
        <w:overflowPunct w:val="0"/>
        <w:autoSpaceDE w:val="0"/>
        <w:autoSpaceDN w:val="0"/>
        <w:adjustRightInd w:val="0"/>
        <w:ind w:right="80"/>
        <w:rPr>
          <w:ins w:id="31" w:author="Author"/>
          <w:rFonts w:ascii="Times New Roman" w:eastAsia="Times New Roman" w:hAnsi="Times New Roman" w:cs="Times New Roman"/>
        </w:rPr>
      </w:pPr>
    </w:p>
    <w:p w14:paraId="51D5F88D" w14:textId="21A5F0A2" w:rsidR="00C759A5" w:rsidRDefault="00C759A5" w:rsidP="00283161">
      <w:pPr>
        <w:widowControl w:val="0"/>
        <w:overflowPunct w:val="0"/>
        <w:autoSpaceDE w:val="0"/>
        <w:autoSpaceDN w:val="0"/>
        <w:adjustRightInd w:val="0"/>
        <w:ind w:right="80"/>
        <w:rPr>
          <w:ins w:id="32" w:author="Author"/>
          <w:rFonts w:ascii="Times New Roman" w:eastAsia="Times New Roman" w:hAnsi="Times New Roman" w:cs="Times New Roman"/>
        </w:rPr>
      </w:pPr>
      <w:ins w:id="33" w:author="Author">
        <w:r>
          <w:rPr>
            <w:rFonts w:ascii="Times New Roman" w:eastAsia="Times New Roman" w:hAnsi="Times New Roman" w:cs="Times New Roman"/>
          </w:rPr>
          <w:t xml:space="preserve">In the 37.5-40 GHz </w:t>
        </w:r>
        <w:r w:rsidRPr="002D04DA">
          <w:rPr>
            <w:rFonts w:ascii="Times New Roman" w:eastAsia="Times New Roman" w:hAnsi="Times New Roman" w:cs="Times New Roman"/>
          </w:rPr>
          <w:t>and 42-42.5 GHz bands,</w:t>
        </w:r>
        <w:r>
          <w:rPr>
            <w:rFonts w:ascii="Times New Roman" w:eastAsia="Times New Roman" w:hAnsi="Times New Roman" w:cs="Times New Roman"/>
          </w:rPr>
          <w:t xml:space="preserve"> which are used by the Fixed-Satellite Service (FSS) for space-to-Earth links for specifically, individually-authorized earth stations, ITU-R studies have shown that co-frequency, co-coverage </w:t>
        </w:r>
        <w:r w:rsidRPr="002D04DA">
          <w:rPr>
            <w:rFonts w:ascii="Times New Roman" w:eastAsia="Times New Roman" w:hAnsi="Times New Roman" w:cs="Times New Roman"/>
          </w:rPr>
          <w:t>operation of IMT is feasible under certain conditions of operations in both services/applications.  The same is true in the 42.5-43.5 GHz band, which is used by the FSS for Earth-to-space links.</w:t>
        </w:r>
        <w:r>
          <w:rPr>
            <w:rFonts w:ascii="Times New Roman" w:eastAsia="Times New Roman" w:hAnsi="Times New Roman" w:cs="Times New Roman"/>
          </w:rPr>
          <w:t xml:space="preserve">  </w:t>
        </w:r>
        <w:r w:rsidR="00283161" w:rsidRPr="00283161">
          <w:rPr>
            <w:rFonts w:ascii="Times New Roman" w:eastAsia="Times New Roman" w:hAnsi="Times New Roman" w:cs="Times New Roman"/>
          </w:rPr>
          <w:t>In portions of the range where ubiquitously-deployed FSS user terminals would operate (e.g., the 40-42 GHz band reserved for such use by the United States Federal Communications Commission (FCC)</w:t>
        </w:r>
        <w:r w:rsidR="00834FE8" w:rsidRPr="00834FE8">
          <w:rPr>
            <w:rFonts w:ascii="Times New Roman" w:eastAsia="Times New Roman" w:hAnsi="Times New Roman" w:cs="Times New Roman"/>
            <w:vertAlign w:val="superscript"/>
          </w:rPr>
          <w:t>2</w:t>
        </w:r>
        <w:r w:rsidR="00283161" w:rsidRPr="00283161">
          <w:rPr>
            <w:rFonts w:ascii="Times New Roman" w:eastAsia="Times New Roman" w:hAnsi="Times New Roman" w:cs="Times New Roman"/>
          </w:rPr>
          <w:t xml:space="preserve">), </w:t>
        </w:r>
        <w:r w:rsidR="00283161">
          <w:rPr>
            <w:rFonts w:ascii="Times New Roman" w:eastAsia="Times New Roman" w:hAnsi="Times New Roman" w:cs="Times New Roman"/>
          </w:rPr>
          <w:t xml:space="preserve">ITU-R </w:t>
        </w:r>
        <w:r w:rsidR="00283161" w:rsidRPr="00283161">
          <w:rPr>
            <w:rFonts w:ascii="Times New Roman" w:eastAsia="Times New Roman" w:hAnsi="Times New Roman" w:cs="Times New Roman"/>
          </w:rPr>
          <w:t>studies have not shown that co-frequency, co-coverage operation of FSS downlinks and IMT is feasible</w:t>
        </w:r>
        <w:r w:rsidR="002D04DA">
          <w:rPr>
            <w:rFonts w:ascii="Times New Roman" w:eastAsia="Times New Roman" w:hAnsi="Times New Roman" w:cs="Times New Roman"/>
          </w:rPr>
          <w:t>.</w:t>
        </w:r>
      </w:ins>
    </w:p>
    <w:p w14:paraId="77BAF99A" w14:textId="3A06D292" w:rsidR="007D3ED2" w:rsidRDefault="007D3ED2" w:rsidP="009B2EC2">
      <w:pPr>
        <w:widowControl w:val="0"/>
        <w:overflowPunct w:val="0"/>
        <w:autoSpaceDE w:val="0"/>
        <w:autoSpaceDN w:val="0"/>
        <w:adjustRightInd w:val="0"/>
        <w:ind w:right="80"/>
        <w:rPr>
          <w:rFonts w:ascii="Times New Roman" w:eastAsia="Times New Roman" w:hAnsi="Times New Roman" w:cs="Times New Roman"/>
        </w:rPr>
      </w:pPr>
    </w:p>
    <w:p w14:paraId="586A3F56" w14:textId="2C643F7A" w:rsidR="00101E85" w:rsidRDefault="003C71CD" w:rsidP="00B34BF8">
      <w:pPr>
        <w:widowControl w:val="0"/>
        <w:overflowPunct w:val="0"/>
        <w:autoSpaceDE w:val="0"/>
        <w:autoSpaceDN w:val="0"/>
        <w:adjustRightInd w:val="0"/>
        <w:ind w:right="80"/>
        <w:rPr>
          <w:rFonts w:ascii="Times New Roman" w:eastAsia="Times New Roman" w:hAnsi="Times New Roman" w:cs="Times New Roman"/>
        </w:rPr>
      </w:pPr>
      <w:r w:rsidRPr="002D04DA">
        <w:rPr>
          <w:rFonts w:ascii="Times New Roman" w:eastAsia="Times New Roman" w:hAnsi="Times New Roman" w:cs="Times New Roman"/>
        </w:rPr>
        <w:t>International spectrum harmonization is a key component to enable introduction of mobile broadband services such as</w:t>
      </w:r>
      <w:r w:rsidR="002D04DA">
        <w:rPr>
          <w:rFonts w:ascii="Times New Roman" w:eastAsia="Times New Roman" w:hAnsi="Times New Roman" w:cs="Times New Roman"/>
        </w:rPr>
        <w:t xml:space="preserve"> </w:t>
      </w:r>
      <w:r w:rsidRPr="002D04DA">
        <w:rPr>
          <w:rFonts w:ascii="Times New Roman" w:eastAsia="Times New Roman" w:hAnsi="Times New Roman" w:cs="Times New Roman"/>
        </w:rPr>
        <w:t>IMT</w:t>
      </w:r>
      <w:del w:id="34" w:author="Author">
        <w:r w:rsidR="009B2EC2">
          <w:rPr>
            <w:rFonts w:ascii="Times New Roman" w:eastAsia="Times New Roman" w:hAnsi="Times New Roman" w:cs="Times New Roman"/>
          </w:rPr>
          <w:delText xml:space="preserve">.  </w:delText>
        </w:r>
        <w:r w:rsidRPr="003C71CD">
          <w:rPr>
            <w:rFonts w:ascii="Times New Roman" w:eastAsia="Times New Roman" w:hAnsi="Times New Roman" w:cs="Times New Roman"/>
          </w:rPr>
          <w:delText>Spectrum</w:delText>
        </w:r>
      </w:del>
      <w:ins w:id="35" w:author="Author">
        <w:r w:rsidR="00774C59" w:rsidRPr="002D04DA">
          <w:rPr>
            <w:rFonts w:ascii="Times New Roman" w:eastAsia="Times New Roman" w:hAnsi="Times New Roman" w:cs="Times New Roman"/>
          </w:rPr>
          <w:t xml:space="preserve"> </w:t>
        </w:r>
        <w:r w:rsidR="002D04DA">
          <w:rPr>
            <w:rFonts w:ascii="Times New Roman" w:eastAsia="Times New Roman" w:hAnsi="Times New Roman" w:cs="Times New Roman"/>
          </w:rPr>
          <w:t>and</w:t>
        </w:r>
        <w:r w:rsidR="00774C59" w:rsidRPr="002D04DA">
          <w:rPr>
            <w:rFonts w:ascii="Times New Roman" w:eastAsia="Times New Roman" w:hAnsi="Times New Roman" w:cs="Times New Roman"/>
          </w:rPr>
          <w:t xml:space="preserve"> </w:t>
        </w:r>
        <w:r w:rsidR="007D3ED2" w:rsidRPr="002D04DA">
          <w:rPr>
            <w:rFonts w:ascii="Times New Roman" w:eastAsia="Times New Roman" w:hAnsi="Times New Roman" w:cs="Times New Roman"/>
          </w:rPr>
          <w:t>satellite services including the FSS</w:t>
        </w:r>
        <w:r w:rsidR="009B2EC2" w:rsidRPr="002D04DA">
          <w:rPr>
            <w:rFonts w:ascii="Times New Roman" w:eastAsia="Times New Roman" w:hAnsi="Times New Roman" w:cs="Times New Roman"/>
          </w:rPr>
          <w:t>.</w:t>
        </w:r>
        <w:r w:rsidR="007D3ED2" w:rsidRPr="002D04DA">
          <w:rPr>
            <w:rFonts w:ascii="Times New Roman" w:eastAsia="Times New Roman" w:hAnsi="Times New Roman" w:cs="Times New Roman"/>
          </w:rPr>
          <w:t xml:space="preserve"> For IMT deployment</w:t>
        </w:r>
      </w:ins>
      <w:r w:rsidR="007D3ED2" w:rsidRPr="002D04DA">
        <w:rPr>
          <w:rFonts w:ascii="Times New Roman" w:eastAsia="Times New Roman" w:hAnsi="Times New Roman" w:cs="Times New Roman"/>
        </w:rPr>
        <w:t xml:space="preserve"> h</w:t>
      </w:r>
      <w:r w:rsidR="00101E85" w:rsidRPr="002D04DA">
        <w:rPr>
          <w:rFonts w:ascii="Times New Roman" w:eastAsia="Times New Roman" w:hAnsi="Times New Roman" w:cs="Times New Roman"/>
        </w:rPr>
        <w:t xml:space="preserve">armonization </w:t>
      </w:r>
      <w:del w:id="36" w:author="Author">
        <w:r w:rsidRPr="003C71CD">
          <w:rPr>
            <w:rFonts w:ascii="Times New Roman" w:eastAsia="Times New Roman" w:hAnsi="Times New Roman" w:cs="Times New Roman"/>
          </w:rPr>
          <w:delText>facilitates global roaming, economies of scale and commonality of equipment, which is imperative given that mobile devices can be designed to operate only in a lim</w:delText>
        </w:r>
        <w:r w:rsidR="009B2EC2">
          <w:rPr>
            <w:rFonts w:ascii="Times New Roman" w:eastAsia="Times New Roman" w:hAnsi="Times New Roman" w:cs="Times New Roman"/>
          </w:rPr>
          <w:delText xml:space="preserve">ited number of frequency bands.  </w:delText>
        </w:r>
        <w:r w:rsidR="00101E85">
          <w:rPr>
            <w:rFonts w:ascii="Times New Roman" w:eastAsia="Times New Roman" w:hAnsi="Times New Roman" w:cs="Times New Roman"/>
          </w:rPr>
          <w:delText>H</w:delText>
        </w:r>
        <w:r w:rsidR="00101E85" w:rsidRPr="00101E85">
          <w:rPr>
            <w:rFonts w:ascii="Times New Roman" w:eastAsia="Times New Roman" w:hAnsi="Times New Roman" w:cs="Times New Roman"/>
          </w:rPr>
          <w:delText>armonizati</w:delText>
        </w:r>
        <w:r w:rsidR="00101E85">
          <w:rPr>
            <w:rFonts w:ascii="Times New Roman" w:eastAsia="Times New Roman" w:hAnsi="Times New Roman" w:cs="Times New Roman"/>
          </w:rPr>
          <w:delText xml:space="preserve">on </w:delText>
        </w:r>
      </w:del>
      <w:r w:rsidR="00101E85" w:rsidRPr="002D04DA">
        <w:rPr>
          <w:rFonts w:ascii="Times New Roman" w:eastAsia="Times New Roman" w:hAnsi="Times New Roman" w:cs="Times New Roman"/>
        </w:rPr>
        <w:t xml:space="preserve">is not limited to situations in which all regions have identical spectrum </w:t>
      </w:r>
      <w:del w:id="37" w:author="Author">
        <w:r w:rsidR="00101E85">
          <w:rPr>
            <w:rFonts w:ascii="Times New Roman" w:eastAsia="Times New Roman" w:hAnsi="Times New Roman" w:cs="Times New Roman"/>
          </w:rPr>
          <w:delText>allocations.</w:delText>
        </w:r>
      </w:del>
      <w:ins w:id="38" w:author="Author">
        <w:r w:rsidR="003822A7" w:rsidRPr="002D04DA">
          <w:rPr>
            <w:rFonts w:ascii="Times New Roman" w:eastAsia="Times New Roman" w:hAnsi="Times New Roman" w:cs="Times New Roman"/>
          </w:rPr>
          <w:t>identification</w:t>
        </w:r>
        <w:r w:rsidR="00101E85" w:rsidRPr="002D04DA">
          <w:rPr>
            <w:rFonts w:ascii="Times New Roman" w:eastAsia="Times New Roman" w:hAnsi="Times New Roman" w:cs="Times New Roman"/>
          </w:rPr>
          <w:t>s.</w:t>
        </w:r>
      </w:ins>
      <w:r w:rsidR="00101E85" w:rsidRPr="002D04DA">
        <w:rPr>
          <w:rFonts w:ascii="Times New Roman" w:eastAsia="Times New Roman" w:hAnsi="Times New Roman" w:cs="Times New Roman"/>
        </w:rPr>
        <w:t xml:space="preserve"> Consumers and businesses </w:t>
      </w:r>
      <w:del w:id="39" w:author="Author">
        <w:r w:rsidR="00101E85">
          <w:rPr>
            <w:rFonts w:ascii="Times New Roman" w:eastAsia="Times New Roman" w:hAnsi="Times New Roman" w:cs="Times New Roman"/>
          </w:rPr>
          <w:delText>can also</w:delText>
        </w:r>
      </w:del>
      <w:ins w:id="40" w:author="Author">
        <w:r w:rsidR="007D3ED2" w:rsidRPr="002D04DA">
          <w:rPr>
            <w:rFonts w:ascii="Times New Roman" w:eastAsia="Times New Roman" w:hAnsi="Times New Roman" w:cs="Times New Roman"/>
          </w:rPr>
          <w:t>today</w:t>
        </w:r>
      </w:ins>
      <w:r w:rsidR="007D3ED2" w:rsidRPr="002D04DA">
        <w:rPr>
          <w:rFonts w:ascii="Times New Roman" w:eastAsia="Times New Roman" w:hAnsi="Times New Roman" w:cs="Times New Roman"/>
        </w:rPr>
        <w:t xml:space="preserve"> benefit from </w:t>
      </w:r>
      <w:del w:id="41" w:author="Author">
        <w:r w:rsidR="00CF6139">
          <w:rPr>
            <w:rFonts w:ascii="Times New Roman" w:eastAsia="Times New Roman" w:hAnsi="Times New Roman" w:cs="Times New Roman"/>
          </w:rPr>
          <w:delText>use of spectrum within harmonized</w:delText>
        </w:r>
        <w:r w:rsidR="00101E85" w:rsidRPr="00101E85">
          <w:rPr>
            <w:rFonts w:ascii="Times New Roman" w:eastAsia="Times New Roman" w:hAnsi="Times New Roman" w:cs="Times New Roman"/>
          </w:rPr>
          <w:delText xml:space="preserve"> “tuning range” solutions covering adjacent or nearly-adjacent bands in which</w:delText>
        </w:r>
      </w:del>
      <w:ins w:id="42" w:author="Author">
        <w:r w:rsidR="007D3ED2" w:rsidRPr="002D04DA">
          <w:rPr>
            <w:rFonts w:ascii="Times New Roman" w:eastAsia="Times New Roman" w:hAnsi="Times New Roman" w:cs="Times New Roman"/>
          </w:rPr>
          <w:t xml:space="preserve">the provision of IMT services </w:t>
        </w:r>
        <w:r w:rsidR="003822A7" w:rsidRPr="002D04DA">
          <w:rPr>
            <w:rFonts w:ascii="Times New Roman" w:eastAsia="Times New Roman" w:hAnsi="Times New Roman" w:cs="Times New Roman"/>
          </w:rPr>
          <w:t xml:space="preserve">because </w:t>
        </w:r>
        <w:r w:rsidR="007D3ED2" w:rsidRPr="002D04DA">
          <w:rPr>
            <w:rFonts w:ascii="Times New Roman" w:eastAsia="Times New Roman" w:hAnsi="Times New Roman" w:cs="Times New Roman"/>
          </w:rPr>
          <w:t>the</w:t>
        </w:r>
      </w:ins>
      <w:r w:rsidR="007D3ED2" w:rsidRPr="002D04DA">
        <w:rPr>
          <w:rFonts w:ascii="Times New Roman" w:eastAsia="Times New Roman" w:hAnsi="Times New Roman" w:cs="Times New Roman"/>
        </w:rPr>
        <w:t xml:space="preserve"> equipment </w:t>
      </w:r>
      <w:r w:rsidR="00101E85" w:rsidRPr="002D04DA">
        <w:rPr>
          <w:rFonts w:ascii="Times New Roman" w:eastAsia="Times New Roman" w:hAnsi="Times New Roman" w:cs="Times New Roman"/>
        </w:rPr>
        <w:t>can be reconfigured to operate over multiple bands</w:t>
      </w:r>
      <w:r w:rsidR="007D3ED2" w:rsidRPr="002D04DA">
        <w:rPr>
          <w:rFonts w:ascii="Times New Roman" w:eastAsia="Times New Roman" w:hAnsi="Times New Roman" w:cs="Times New Roman"/>
        </w:rPr>
        <w:t xml:space="preserve"> </w:t>
      </w:r>
      <w:del w:id="43" w:author="Author">
        <w:r w:rsidR="00101E85" w:rsidRPr="00101E85">
          <w:rPr>
            <w:rFonts w:ascii="Times New Roman" w:eastAsia="Times New Roman" w:hAnsi="Times New Roman" w:cs="Times New Roman"/>
          </w:rPr>
          <w:delText>(i.e., they are within the same tuning range).</w:delText>
        </w:r>
        <w:r w:rsidR="00101E85">
          <w:rPr>
            <w:rFonts w:ascii="Times New Roman" w:eastAsia="Times New Roman" w:hAnsi="Times New Roman" w:cs="Times New Roman"/>
          </w:rPr>
          <w:delText xml:space="preserve"> </w:delText>
        </w:r>
      </w:del>
      <w:ins w:id="44" w:author="Author">
        <w:r w:rsidR="007D3ED2" w:rsidRPr="002D04DA">
          <w:rPr>
            <w:rFonts w:ascii="Times New Roman" w:eastAsia="Times New Roman" w:hAnsi="Times New Roman" w:cs="Times New Roman"/>
          </w:rPr>
          <w:t>to satisfy the differences in IMT identifications.</w:t>
        </w:r>
        <w:r w:rsidR="003822A7" w:rsidRPr="002D04DA">
          <w:rPr>
            <w:rFonts w:ascii="Times New Roman" w:eastAsia="Times New Roman" w:hAnsi="Times New Roman" w:cs="Times New Roman"/>
          </w:rPr>
          <w:t xml:space="preserve"> This is also expected to be the case from IMT in the higher frequency bands under agenda item 1.13.</w:t>
        </w:r>
      </w:ins>
      <w:r w:rsidR="00101E85" w:rsidRPr="00101E85">
        <w:rPr>
          <w:rFonts w:ascii="Times New Roman" w:eastAsia="Times New Roman" w:hAnsi="Times New Roman" w:cs="Times New Roman"/>
        </w:rPr>
        <w:t xml:space="preserve"> </w:t>
      </w:r>
    </w:p>
    <w:p w14:paraId="22AB1FAA" w14:textId="77777777" w:rsidR="00101E85" w:rsidRDefault="00101E85" w:rsidP="009B2EC2">
      <w:pPr>
        <w:widowControl w:val="0"/>
        <w:overflowPunct w:val="0"/>
        <w:autoSpaceDE w:val="0"/>
        <w:autoSpaceDN w:val="0"/>
        <w:adjustRightInd w:val="0"/>
        <w:ind w:right="120"/>
        <w:rPr>
          <w:rFonts w:ascii="Times New Roman" w:eastAsia="Times New Roman" w:hAnsi="Times New Roman" w:cs="Times New Roman"/>
        </w:rPr>
      </w:pPr>
    </w:p>
    <w:p w14:paraId="530B7205" w14:textId="4DE3F0A3" w:rsidR="00101E85" w:rsidRDefault="003C71CD" w:rsidP="009B2EC2">
      <w:pPr>
        <w:widowControl w:val="0"/>
        <w:overflowPunct w:val="0"/>
        <w:autoSpaceDE w:val="0"/>
        <w:autoSpaceDN w:val="0"/>
        <w:adjustRightInd w:val="0"/>
        <w:ind w:right="120"/>
        <w:rPr>
          <w:rFonts w:ascii="Times New Roman" w:eastAsia="Times New Roman" w:hAnsi="Times New Roman" w:cs="Times New Roman"/>
        </w:rPr>
      </w:pPr>
      <w:del w:id="45" w:author="Author">
        <w:r w:rsidRPr="003C71CD">
          <w:rPr>
            <w:rFonts w:ascii="Times New Roman" w:eastAsia="Times New Roman" w:hAnsi="Times New Roman" w:cs="Times New Roman"/>
          </w:rPr>
          <w:delText>Leading</w:delText>
        </w:r>
      </w:del>
      <w:ins w:id="46" w:author="Author">
        <w:r w:rsidR="00572D27">
          <w:rPr>
            <w:rFonts w:ascii="Times New Roman" w:eastAsia="Times New Roman" w:hAnsi="Times New Roman" w:cs="Times New Roman"/>
          </w:rPr>
          <w:t>Some</w:t>
        </w:r>
      </w:ins>
      <w:r w:rsidR="00572D27" w:rsidRPr="003C71CD">
        <w:rPr>
          <w:rFonts w:ascii="Times New Roman" w:eastAsia="Times New Roman" w:hAnsi="Times New Roman" w:cs="Times New Roman"/>
        </w:rPr>
        <w:t xml:space="preserve"> </w:t>
      </w:r>
      <w:r w:rsidRPr="003C71CD">
        <w:rPr>
          <w:rFonts w:ascii="Times New Roman" w:eastAsia="Times New Roman" w:hAnsi="Times New Roman" w:cs="Times New Roman"/>
        </w:rPr>
        <w:t>administrations</w:t>
      </w:r>
      <w:del w:id="47" w:author="Author">
        <w:r w:rsidRPr="003C71CD">
          <w:rPr>
            <w:rFonts w:ascii="Times New Roman" w:eastAsia="Times New Roman" w:hAnsi="Times New Roman" w:cs="Times New Roman"/>
          </w:rPr>
          <w:delText>, including some of the world’s largest markets,</w:delText>
        </w:r>
      </w:del>
      <w:r w:rsidRPr="003C71CD">
        <w:rPr>
          <w:rFonts w:ascii="Times New Roman" w:eastAsia="Times New Roman" w:hAnsi="Times New Roman" w:cs="Times New Roman"/>
        </w:rPr>
        <w:t xml:space="preserve"> have or are planning to assign spectrum licenses </w:t>
      </w:r>
      <w:del w:id="48" w:author="Author">
        <w:r w:rsidRPr="003C71CD">
          <w:rPr>
            <w:rFonts w:ascii="Times New Roman" w:eastAsia="Times New Roman" w:hAnsi="Times New Roman" w:cs="Times New Roman"/>
          </w:rPr>
          <w:delText>within</w:delText>
        </w:r>
      </w:del>
      <w:ins w:id="49" w:author="Author">
        <w:r w:rsidR="00C759A5">
          <w:rPr>
            <w:rFonts w:ascii="Times New Roman" w:eastAsia="Times New Roman" w:hAnsi="Times New Roman" w:cs="Times New Roman"/>
          </w:rPr>
          <w:t>to IMT in</w:t>
        </w:r>
        <w:r w:rsidRPr="003C71CD">
          <w:rPr>
            <w:rFonts w:ascii="Times New Roman" w:eastAsia="Times New Roman" w:hAnsi="Times New Roman" w:cs="Times New Roman"/>
          </w:rPr>
          <w:t xml:space="preserve"> </w:t>
        </w:r>
        <w:r w:rsidR="00572D27">
          <w:rPr>
            <w:rFonts w:ascii="Times New Roman" w:eastAsia="Times New Roman" w:hAnsi="Times New Roman" w:cs="Times New Roman"/>
          </w:rPr>
          <w:t xml:space="preserve">parts of </w:t>
        </w:r>
        <w:r w:rsidRPr="003C71CD">
          <w:rPr>
            <w:rFonts w:ascii="Times New Roman" w:eastAsia="Times New Roman" w:hAnsi="Times New Roman" w:cs="Times New Roman"/>
          </w:rPr>
          <w:t>the 37-43.5 GHz frequ</w:t>
        </w:r>
        <w:r w:rsidR="009B2EC2">
          <w:rPr>
            <w:rFonts w:ascii="Times New Roman" w:eastAsia="Times New Roman" w:hAnsi="Times New Roman" w:cs="Times New Roman"/>
          </w:rPr>
          <w:t xml:space="preserve">ency </w:t>
        </w:r>
        <w:r w:rsidR="009B2EC2">
          <w:rPr>
            <w:rFonts w:ascii="Times New Roman" w:eastAsia="Times New Roman" w:hAnsi="Times New Roman" w:cs="Times New Roman"/>
          </w:rPr>
          <w:lastRenderedPageBreak/>
          <w:t>range on an unpaired basis</w:t>
        </w:r>
        <w:r w:rsidR="00774C59">
          <w:rPr>
            <w:rFonts w:ascii="Times New Roman" w:eastAsia="Times New Roman" w:hAnsi="Times New Roman" w:cs="Times New Roman"/>
          </w:rPr>
          <w:t xml:space="preserve"> a</w:t>
        </w:r>
        <w:r w:rsidR="00C759A5">
          <w:rPr>
            <w:rFonts w:ascii="Times New Roman" w:eastAsia="Times New Roman" w:hAnsi="Times New Roman" w:cs="Times New Roman"/>
          </w:rPr>
          <w:t>nd have assigned or are planning to assign spectrum licenses to operators in services other than IMT in other parts of</w:t>
        </w:r>
      </w:ins>
      <w:r w:rsidR="00C759A5">
        <w:rPr>
          <w:rFonts w:ascii="Times New Roman" w:eastAsia="Times New Roman" w:hAnsi="Times New Roman" w:cs="Times New Roman"/>
        </w:rPr>
        <w:t xml:space="preserve"> the 37-43.5 GHz frequency range</w:t>
      </w:r>
      <w:del w:id="50" w:author="Author">
        <w:r w:rsidR="009B2EC2">
          <w:rPr>
            <w:rFonts w:ascii="Times New Roman" w:eastAsia="Times New Roman" w:hAnsi="Times New Roman" w:cs="Times New Roman"/>
          </w:rPr>
          <w:delText xml:space="preserve"> on an unpaired basis</w:delText>
        </w:r>
      </w:del>
      <w:r w:rsidR="00C759A5">
        <w:rPr>
          <w:rFonts w:ascii="Times New Roman" w:eastAsia="Times New Roman" w:hAnsi="Times New Roman" w:cs="Times New Roman"/>
        </w:rPr>
        <w:t xml:space="preserve">. </w:t>
      </w:r>
      <w:r w:rsidR="009B2EC2">
        <w:rPr>
          <w:rFonts w:ascii="Times New Roman" w:eastAsia="Times New Roman" w:hAnsi="Times New Roman" w:cs="Times New Roman"/>
        </w:rPr>
        <w:t xml:space="preserve"> </w:t>
      </w:r>
      <w:r w:rsidR="009B2EC2" w:rsidRPr="001132B0">
        <w:rPr>
          <w:rFonts w:ascii="Times New Roman" w:hAnsi="Times New Roman" w:cs="Times New Roman"/>
        </w:rPr>
        <w:t>For example, the United States of America made the 37-40 GHz frequency range avai</w:t>
      </w:r>
      <w:r w:rsidR="009B2EC2">
        <w:rPr>
          <w:rFonts w:ascii="Times New Roman" w:hAnsi="Times New Roman" w:cs="Times New Roman"/>
        </w:rPr>
        <w:t xml:space="preserve">lable for mobile broadband </w:t>
      </w:r>
      <w:r w:rsidR="009B2EC2" w:rsidRPr="00A73E8B">
        <w:rPr>
          <w:rFonts w:ascii="Times New Roman" w:hAnsi="Times New Roman" w:cs="Times New Roman"/>
        </w:rPr>
        <w:t>use</w:t>
      </w:r>
      <w:del w:id="51" w:author="Author">
        <w:r w:rsidR="009B2EC2">
          <w:rPr>
            <w:rFonts w:ascii="Times New Roman" w:hAnsi="Times New Roman" w:cs="Times New Roman"/>
          </w:rPr>
          <w:delText>.</w:delText>
        </w:r>
        <w:r w:rsidRPr="003C71CD">
          <w:rPr>
            <w:rStyle w:val="FootnoteReference"/>
            <w:rFonts w:ascii="Times New Roman" w:eastAsia="Times New Roman" w:hAnsi="Times New Roman" w:cs="Times New Roman"/>
          </w:rPr>
          <w:footnoteReference w:id="4"/>
        </w:r>
        <w:r w:rsidR="009B2EC2">
          <w:rPr>
            <w:rFonts w:ascii="Times New Roman" w:eastAsia="Times New Roman" w:hAnsi="Times New Roman" w:cs="Times New Roman"/>
          </w:rPr>
          <w:delText xml:space="preserve">  </w:delText>
        </w:r>
        <w:r w:rsidRPr="003C71CD">
          <w:rPr>
            <w:rFonts w:ascii="Times New Roman" w:eastAsia="Times New Roman" w:hAnsi="Times New Roman" w:cs="Times New Roman"/>
          </w:rPr>
          <w:delText xml:space="preserve">In Europe, the Radio Spectrum Policy Group has announced that 40.5-43.5 GHz is the “European priority in terms of studies for second stage mm-wave 5G bands” in recognition of “a tuning range </w:delText>
        </w:r>
        <w:r w:rsidR="009B2EC2">
          <w:rPr>
            <w:rFonts w:ascii="Times New Roman" w:eastAsia="Times New Roman" w:hAnsi="Times New Roman" w:cs="Times New Roman"/>
          </w:rPr>
          <w:delText xml:space="preserve">for equipment from 37-43.5 GHz.  </w:delText>
        </w:r>
        <w:r w:rsidRPr="003C71CD">
          <w:rPr>
            <w:rFonts w:ascii="Times New Roman" w:eastAsia="Times New Roman" w:hAnsi="Times New Roman" w:cs="Times New Roman"/>
          </w:rPr>
          <w:delText>The potential of this tuning range would be for different regions to be able to identify the most appropriate frequencies to be used for 5G.”</w:delText>
        </w:r>
        <w:r w:rsidRPr="003C71CD">
          <w:rPr>
            <w:rStyle w:val="FootnoteReference"/>
            <w:rFonts w:ascii="Times New Roman" w:eastAsia="Times New Roman" w:hAnsi="Times New Roman" w:cs="Times New Roman"/>
          </w:rPr>
          <w:footnoteReference w:id="5"/>
        </w:r>
        <w:r w:rsidR="00101E85">
          <w:rPr>
            <w:rFonts w:ascii="Times New Roman" w:eastAsia="Times New Roman" w:hAnsi="Times New Roman" w:cs="Times New Roman"/>
          </w:rPr>
          <w:delText xml:space="preserve">  </w:delText>
        </w:r>
        <w:r w:rsidRPr="003C71CD">
          <w:rPr>
            <w:rFonts w:ascii="Times New Roman" w:eastAsia="Times New Roman" w:hAnsi="Times New Roman" w:cs="Times New Roman"/>
          </w:rPr>
          <w:delText>Consequently, standards</w:delText>
        </w:r>
      </w:del>
      <w:ins w:id="56" w:author="Author">
        <w:r w:rsidR="00C759A5" w:rsidRPr="00A73E8B">
          <w:rPr>
            <w:rFonts w:ascii="Times New Roman" w:hAnsi="Times New Roman" w:cs="Times New Roman"/>
          </w:rPr>
          <w:t xml:space="preserve"> and</w:t>
        </w:r>
        <w:r w:rsidR="00C759A5">
          <w:rPr>
            <w:rFonts w:ascii="Times New Roman" w:hAnsi="Times New Roman" w:cs="Times New Roman"/>
          </w:rPr>
          <w:t xml:space="preserve"> took FSS use into account</w:t>
        </w:r>
        <w:r w:rsidR="00834FE8" w:rsidRPr="00834FE8">
          <w:rPr>
            <w:rFonts w:ascii="Times New Roman" w:hAnsi="Times New Roman" w:cs="Times New Roman"/>
            <w:vertAlign w:val="superscript"/>
          </w:rPr>
          <w:t>2</w:t>
        </w:r>
        <w:r w:rsidR="00834FE8">
          <w:rPr>
            <w:rFonts w:ascii="Times New Roman" w:eastAsia="Times New Roman" w:hAnsi="Times New Roman" w:cs="Times New Roman"/>
          </w:rPr>
          <w:t xml:space="preserve">. </w:t>
        </w:r>
        <w:r w:rsidR="001C172D">
          <w:rPr>
            <w:rFonts w:ascii="Times New Roman" w:eastAsia="Times New Roman" w:hAnsi="Times New Roman" w:cs="Times New Roman"/>
          </w:rPr>
          <w:t>However other administrations in other regions are looking at other po</w:t>
        </w:r>
        <w:r w:rsidR="006F2C4F">
          <w:rPr>
            <w:rFonts w:ascii="Times New Roman" w:eastAsia="Times New Roman" w:hAnsi="Times New Roman" w:cs="Times New Roman"/>
          </w:rPr>
          <w:t>r</w:t>
        </w:r>
        <w:r w:rsidR="001C172D">
          <w:rPr>
            <w:rFonts w:ascii="Times New Roman" w:eastAsia="Times New Roman" w:hAnsi="Times New Roman" w:cs="Times New Roman"/>
          </w:rPr>
          <w:t>tions of the 37-43.5 GHz frequency range for IMT. S</w:t>
        </w:r>
        <w:r w:rsidRPr="003C71CD">
          <w:rPr>
            <w:rFonts w:ascii="Times New Roman" w:eastAsia="Times New Roman" w:hAnsi="Times New Roman" w:cs="Times New Roman"/>
          </w:rPr>
          <w:t>tandards</w:t>
        </w:r>
      </w:ins>
      <w:r w:rsidRPr="003C71CD">
        <w:rPr>
          <w:rFonts w:ascii="Times New Roman" w:eastAsia="Times New Roman" w:hAnsi="Times New Roman" w:cs="Times New Roman"/>
        </w:rPr>
        <w:t xml:space="preserve"> are already under development for the 37-40 </w:t>
      </w:r>
      <w:r w:rsidR="0032659A">
        <w:rPr>
          <w:rFonts w:ascii="Times New Roman" w:eastAsia="Times New Roman" w:hAnsi="Times New Roman" w:cs="Times New Roman"/>
        </w:rPr>
        <w:t>G</w:t>
      </w:r>
      <w:r w:rsidRPr="003C71CD">
        <w:rPr>
          <w:rFonts w:ascii="Times New Roman" w:eastAsia="Times New Roman" w:hAnsi="Times New Roman" w:cs="Times New Roman"/>
        </w:rPr>
        <w:t xml:space="preserve">Hz frequency range which can readily be extended </w:t>
      </w:r>
      <w:r>
        <w:rPr>
          <w:rFonts w:ascii="Times New Roman" w:eastAsia="Times New Roman" w:hAnsi="Times New Roman" w:cs="Times New Roman"/>
        </w:rPr>
        <w:t>t</w:t>
      </w:r>
      <w:r w:rsidRPr="003C71CD">
        <w:rPr>
          <w:rFonts w:ascii="Times New Roman" w:eastAsia="Times New Roman" w:hAnsi="Times New Roman" w:cs="Times New Roman"/>
        </w:rPr>
        <w:t xml:space="preserve">o enable devices </w:t>
      </w:r>
      <w:r>
        <w:rPr>
          <w:rFonts w:ascii="Times New Roman" w:eastAsia="Times New Roman" w:hAnsi="Times New Roman" w:cs="Times New Roman"/>
        </w:rPr>
        <w:t>to</w:t>
      </w:r>
      <w:r w:rsidRPr="003C71CD">
        <w:rPr>
          <w:rFonts w:ascii="Times New Roman" w:eastAsia="Times New Roman" w:hAnsi="Times New Roman" w:cs="Times New Roman"/>
        </w:rPr>
        <w:t xml:space="preserve"> operate in unpaired blocks</w:t>
      </w:r>
      <w:r>
        <w:rPr>
          <w:rFonts w:ascii="Times New Roman" w:eastAsia="Times New Roman" w:hAnsi="Times New Roman" w:cs="Times New Roman"/>
        </w:rPr>
        <w:t xml:space="preserve"> </w:t>
      </w:r>
      <w:r w:rsidRPr="003C71CD">
        <w:rPr>
          <w:rFonts w:ascii="Times New Roman" w:eastAsia="Times New Roman" w:hAnsi="Times New Roman" w:cs="Times New Roman"/>
        </w:rPr>
        <w:t xml:space="preserve">in </w:t>
      </w:r>
      <w:del w:id="57" w:author="Author">
        <w:r w:rsidRPr="003C71CD">
          <w:rPr>
            <w:rFonts w:ascii="Times New Roman" w:eastAsia="Times New Roman" w:hAnsi="Times New Roman" w:cs="Times New Roman"/>
          </w:rPr>
          <w:delText>any portion</w:delText>
        </w:r>
      </w:del>
      <w:ins w:id="58" w:author="Author">
        <w:r w:rsidR="001C172D">
          <w:rPr>
            <w:rFonts w:ascii="Times New Roman" w:eastAsia="Times New Roman" w:hAnsi="Times New Roman" w:cs="Times New Roman"/>
          </w:rPr>
          <w:t>other</w:t>
        </w:r>
        <w:r w:rsidR="001C172D" w:rsidRPr="003C71CD">
          <w:rPr>
            <w:rFonts w:ascii="Times New Roman" w:eastAsia="Times New Roman" w:hAnsi="Times New Roman" w:cs="Times New Roman"/>
          </w:rPr>
          <w:t xml:space="preserve"> </w:t>
        </w:r>
        <w:r w:rsidRPr="003C71CD">
          <w:rPr>
            <w:rFonts w:ascii="Times New Roman" w:eastAsia="Times New Roman" w:hAnsi="Times New Roman" w:cs="Times New Roman"/>
          </w:rPr>
          <w:t>portion</w:t>
        </w:r>
        <w:r w:rsidR="001C172D">
          <w:rPr>
            <w:rFonts w:ascii="Times New Roman" w:eastAsia="Times New Roman" w:hAnsi="Times New Roman" w:cs="Times New Roman"/>
          </w:rPr>
          <w:t>s</w:t>
        </w:r>
      </w:ins>
      <w:r w:rsidRPr="003C71CD">
        <w:rPr>
          <w:rFonts w:ascii="Times New Roman" w:eastAsia="Times New Roman" w:hAnsi="Times New Roman" w:cs="Times New Roman"/>
        </w:rPr>
        <w:t xml:space="preserve"> of the </w:t>
      </w:r>
      <w:del w:id="59" w:author="Author">
        <w:r w:rsidRPr="003C71CD">
          <w:rPr>
            <w:rFonts w:ascii="Times New Roman" w:eastAsia="Times New Roman" w:hAnsi="Times New Roman" w:cs="Times New Roman"/>
          </w:rPr>
          <w:delText>entir</w:delText>
        </w:r>
        <w:r w:rsidR="009B2EC2">
          <w:rPr>
            <w:rFonts w:ascii="Times New Roman" w:eastAsia="Times New Roman" w:hAnsi="Times New Roman" w:cs="Times New Roman"/>
          </w:rPr>
          <w:delText xml:space="preserve">e </w:delText>
        </w:r>
      </w:del>
      <w:r w:rsidR="009B2EC2">
        <w:rPr>
          <w:rFonts w:ascii="Times New Roman" w:eastAsia="Times New Roman" w:hAnsi="Times New Roman" w:cs="Times New Roman"/>
        </w:rPr>
        <w:t>37-43.5 GHz frequency range.</w:t>
      </w:r>
      <w:del w:id="60" w:author="Author">
        <w:r w:rsidR="009B2EC2">
          <w:rPr>
            <w:rFonts w:ascii="Times New Roman" w:eastAsia="Times New Roman" w:hAnsi="Times New Roman" w:cs="Times New Roman"/>
          </w:rPr>
          <w:delText xml:space="preserve">  </w:delText>
        </w:r>
      </w:del>
    </w:p>
    <w:p w14:paraId="27E4E1DD" w14:textId="77777777" w:rsidR="00101E85" w:rsidRDefault="00101E85" w:rsidP="009B2EC2">
      <w:pPr>
        <w:widowControl w:val="0"/>
        <w:overflowPunct w:val="0"/>
        <w:autoSpaceDE w:val="0"/>
        <w:autoSpaceDN w:val="0"/>
        <w:adjustRightInd w:val="0"/>
        <w:ind w:right="120"/>
        <w:rPr>
          <w:rFonts w:ascii="Times New Roman" w:eastAsia="Times New Roman" w:hAnsi="Times New Roman" w:cs="Times New Roman"/>
        </w:rPr>
      </w:pPr>
    </w:p>
    <w:p w14:paraId="3C9375A1" w14:textId="77777777" w:rsidR="003C71CD" w:rsidRDefault="00101E85" w:rsidP="00101E85">
      <w:pPr>
        <w:widowControl w:val="0"/>
        <w:overflowPunct w:val="0"/>
        <w:autoSpaceDE w:val="0"/>
        <w:autoSpaceDN w:val="0"/>
        <w:adjustRightInd w:val="0"/>
        <w:ind w:right="120"/>
        <w:rPr>
          <w:del w:id="61" w:author="Author"/>
          <w:rFonts w:ascii="Times New Roman" w:eastAsia="Times New Roman" w:hAnsi="Times New Roman" w:cs="Times New Roman"/>
        </w:rPr>
      </w:pPr>
      <w:del w:id="62" w:author="Author">
        <w:r>
          <w:rPr>
            <w:rFonts w:ascii="Times New Roman" w:eastAsia="Times New Roman" w:hAnsi="Times New Roman" w:cs="Times New Roman"/>
          </w:rPr>
          <w:delText xml:space="preserve">Harmonization of spectrum within “radio running ranges” is a crucial consideration for WRC-19 agenda item 1.13 </w:delText>
        </w:r>
        <w:r w:rsidRPr="00101E85">
          <w:rPr>
            <w:rFonts w:ascii="Times New Roman" w:eastAsia="Times New Roman" w:hAnsi="Times New Roman" w:cs="Times New Roman"/>
          </w:rPr>
          <w:delText>as differences in uses and priorities among various countries and regio</w:delText>
        </w:r>
        <w:r>
          <w:rPr>
            <w:rFonts w:ascii="Times New Roman" w:eastAsia="Times New Roman" w:hAnsi="Times New Roman" w:cs="Times New Roman"/>
          </w:rPr>
          <w:delText xml:space="preserve">ns may make it difficult </w:delText>
        </w:r>
        <w:r w:rsidRPr="00101E85">
          <w:rPr>
            <w:rFonts w:ascii="Times New Roman" w:eastAsia="Times New Roman" w:hAnsi="Times New Roman" w:cs="Times New Roman"/>
          </w:rPr>
          <w:delText xml:space="preserve">to reach consensus on the global identification to IMT for individual bands. </w:delText>
        </w:r>
        <w:r w:rsidR="003C71CD" w:rsidRPr="003C71CD">
          <w:rPr>
            <w:rFonts w:ascii="Times New Roman" w:eastAsia="Times New Roman" w:hAnsi="Times New Roman" w:cs="Times New Roman"/>
          </w:rPr>
          <w:delText xml:space="preserve">Availability of standardized equipment allows countries to deploy mobile/IMT in different band segments (e.g. 37-40 GHz, 40.5-43.5 GHz, 37-43.5 GHz) consistent </w:delText>
        </w:r>
        <w:r w:rsidR="009B2EC2">
          <w:rPr>
            <w:rFonts w:ascii="Times New Roman" w:eastAsia="Times New Roman" w:hAnsi="Times New Roman" w:cs="Times New Roman"/>
          </w:rPr>
          <w:delText xml:space="preserve">with their domestic priorities.  </w:delText>
        </w:r>
        <w:r w:rsidR="003C71CD" w:rsidRPr="003C71CD">
          <w:rPr>
            <w:rFonts w:ascii="Times New Roman" w:eastAsia="Times New Roman" w:hAnsi="Times New Roman" w:cs="Times New Roman"/>
          </w:rPr>
          <w:delText>As there is no need for a fixed duplex gap</w:delText>
        </w:r>
        <w:r w:rsidR="009B2EC2">
          <w:rPr>
            <w:rFonts w:ascii="Times New Roman" w:eastAsia="Times New Roman" w:hAnsi="Times New Roman" w:cs="Times New Roman"/>
          </w:rPr>
          <w:delText xml:space="preserve"> within these unpaired blocks, the same mobile devices can support the entire 37-43.5 GHz frequency range, thereby offering</w:delText>
        </w:r>
        <w:r w:rsidR="003C71CD" w:rsidRPr="003C71CD">
          <w:rPr>
            <w:rFonts w:ascii="Times New Roman" w:eastAsia="Times New Roman" w:hAnsi="Times New Roman" w:cs="Times New Roman"/>
          </w:rPr>
          <w:delText xml:space="preserve"> significant potential for economies of scale</w:delText>
        </w:r>
        <w:r w:rsidR="009B2EC2">
          <w:rPr>
            <w:rFonts w:ascii="Times New Roman" w:eastAsia="Times New Roman" w:hAnsi="Times New Roman" w:cs="Times New Roman"/>
          </w:rPr>
          <w:delText xml:space="preserve"> and global roaming.  </w:delText>
        </w:r>
        <w:r w:rsidR="003C71CD" w:rsidRPr="003C71CD">
          <w:rPr>
            <w:rFonts w:ascii="Times New Roman" w:eastAsia="Times New Roman" w:hAnsi="Times New Roman" w:cs="Times New Roman"/>
          </w:rPr>
          <w:delText xml:space="preserve">In other words, with the IMT </w:delText>
        </w:r>
        <w:r w:rsidR="009B2EC2">
          <w:rPr>
            <w:rFonts w:ascii="Times New Roman" w:eastAsia="Times New Roman" w:hAnsi="Times New Roman" w:cs="Times New Roman"/>
          </w:rPr>
          <w:delText>identification in 37-43.5 GHz, A</w:delText>
        </w:r>
        <w:r w:rsidR="003C71CD" w:rsidRPr="003C71CD">
          <w:rPr>
            <w:rFonts w:ascii="Times New Roman" w:eastAsia="Times New Roman" w:hAnsi="Times New Roman" w:cs="Times New Roman"/>
          </w:rPr>
          <w:delText xml:space="preserve">dministrations have the flexibility to take full advantage of the </w:delText>
        </w:r>
        <w:r w:rsidR="009B2EC2">
          <w:rPr>
            <w:rFonts w:ascii="Times New Roman" w:eastAsia="Times New Roman" w:hAnsi="Times New Roman" w:cs="Times New Roman"/>
          </w:rPr>
          <w:delText xml:space="preserve">benefits of </w:delText>
        </w:r>
        <w:r w:rsidR="003C71CD" w:rsidRPr="003C71CD">
          <w:rPr>
            <w:rFonts w:ascii="Times New Roman" w:eastAsia="Times New Roman" w:hAnsi="Times New Roman" w:cs="Times New Roman"/>
          </w:rPr>
          <w:delText xml:space="preserve">international harmonization </w:delText>
        </w:r>
        <w:r w:rsidR="009B2EC2">
          <w:rPr>
            <w:rFonts w:ascii="Times New Roman" w:eastAsia="Times New Roman" w:hAnsi="Times New Roman" w:cs="Times New Roman"/>
          </w:rPr>
          <w:delText xml:space="preserve">even if they do not choose to deploy across the entire frequency range.  </w:delText>
        </w:r>
        <w:r w:rsidR="003C71CD">
          <w:rPr>
            <w:rFonts w:ascii="Times New Roman" w:eastAsia="Times New Roman" w:hAnsi="Times New Roman" w:cs="Times New Roman"/>
          </w:rPr>
          <w:delText>In light of the</w:delText>
        </w:r>
        <w:r w:rsidR="009B2EC2">
          <w:rPr>
            <w:rFonts w:ascii="Times New Roman" w:eastAsia="Times New Roman" w:hAnsi="Times New Roman" w:cs="Times New Roman"/>
          </w:rPr>
          <w:delText xml:space="preserve"> ITU-R </w:delText>
        </w:r>
        <w:r w:rsidR="003C71CD">
          <w:rPr>
            <w:rFonts w:ascii="Times New Roman" w:eastAsia="Times New Roman" w:hAnsi="Times New Roman" w:cs="Times New Roman"/>
          </w:rPr>
          <w:delText>studies showin</w:delText>
        </w:r>
        <w:r w:rsidR="009B2EC2">
          <w:rPr>
            <w:rFonts w:ascii="Times New Roman" w:eastAsia="Times New Roman" w:hAnsi="Times New Roman" w:cs="Times New Roman"/>
          </w:rPr>
          <w:delText>g feasibility of sharing and the benefits of international harmonization, this proposal supports an identification for IMT across the entire 37-43.5 GHz frequency range as well as upgrading the secondary allocation for the Mobile Service to a co-primary allocation in 40.5-42.5 GHz.</w:delText>
        </w:r>
      </w:del>
    </w:p>
    <w:p w14:paraId="00148838" w14:textId="77777777" w:rsidR="00CD1F09" w:rsidRDefault="00CD1F09" w:rsidP="009B2EC2">
      <w:pPr>
        <w:widowControl w:val="0"/>
        <w:autoSpaceDE w:val="0"/>
        <w:autoSpaceDN w:val="0"/>
        <w:adjustRightInd w:val="0"/>
        <w:rPr>
          <w:del w:id="63" w:author="Author"/>
          <w:rFonts w:ascii="Times New Roman" w:eastAsia="Times New Roman" w:hAnsi="Times New Roman" w:cs="Times New Roman"/>
        </w:rPr>
      </w:pPr>
    </w:p>
    <w:p w14:paraId="2EBA80F2" w14:textId="77777777" w:rsidR="00CD1F09" w:rsidRDefault="00CD1F09">
      <w:pPr>
        <w:widowControl w:val="0"/>
        <w:autoSpaceDE w:val="0"/>
        <w:autoSpaceDN w:val="0"/>
        <w:adjustRightInd w:val="0"/>
        <w:spacing w:line="264" w:lineRule="exact"/>
        <w:rPr>
          <w:del w:id="64" w:author="Author"/>
          <w:rFonts w:ascii="Times New Roman" w:eastAsia="Times New Roman" w:hAnsi="Times New Roman" w:cs="Times New Roman"/>
        </w:rPr>
      </w:pPr>
    </w:p>
    <w:p w14:paraId="7E6612F8" w14:textId="6102AFAD" w:rsidR="001C172D" w:rsidRDefault="003C71CD" w:rsidP="00101E85">
      <w:pPr>
        <w:widowControl w:val="0"/>
        <w:overflowPunct w:val="0"/>
        <w:autoSpaceDE w:val="0"/>
        <w:autoSpaceDN w:val="0"/>
        <w:adjustRightInd w:val="0"/>
        <w:ind w:right="120"/>
        <w:rPr>
          <w:ins w:id="65" w:author="Author"/>
          <w:rFonts w:ascii="Times New Roman" w:eastAsia="Times New Roman" w:hAnsi="Times New Roman" w:cs="Times New Roman"/>
        </w:rPr>
      </w:pPr>
      <w:ins w:id="66" w:author="Author">
        <w:r>
          <w:rPr>
            <w:rFonts w:ascii="Times New Roman" w:eastAsia="Times New Roman" w:hAnsi="Times New Roman" w:cs="Times New Roman"/>
          </w:rPr>
          <w:t>In light of the</w:t>
        </w:r>
        <w:r w:rsidR="009B2EC2">
          <w:rPr>
            <w:rFonts w:ascii="Times New Roman" w:eastAsia="Times New Roman" w:hAnsi="Times New Roman" w:cs="Times New Roman"/>
          </w:rPr>
          <w:t xml:space="preserve"> ITU-R </w:t>
        </w:r>
        <w:r>
          <w:rPr>
            <w:rFonts w:ascii="Times New Roman" w:eastAsia="Times New Roman" w:hAnsi="Times New Roman" w:cs="Times New Roman"/>
          </w:rPr>
          <w:t>studies showin</w:t>
        </w:r>
        <w:r w:rsidR="009B2EC2">
          <w:rPr>
            <w:rFonts w:ascii="Times New Roman" w:eastAsia="Times New Roman" w:hAnsi="Times New Roman" w:cs="Times New Roman"/>
          </w:rPr>
          <w:t xml:space="preserve">g feasibility of sharing </w:t>
        </w:r>
        <w:r w:rsidR="00572D27">
          <w:rPr>
            <w:rFonts w:ascii="Times New Roman" w:eastAsia="Times New Roman" w:hAnsi="Times New Roman" w:cs="Times New Roman"/>
          </w:rPr>
          <w:t>under certain conditions</w:t>
        </w:r>
        <w:r w:rsidR="006F2C4F">
          <w:rPr>
            <w:rFonts w:ascii="Times New Roman" w:eastAsia="Times New Roman" w:hAnsi="Times New Roman" w:cs="Times New Roman"/>
          </w:rPr>
          <w:t xml:space="preserve"> </w:t>
        </w:r>
        <w:r w:rsidR="001C172D">
          <w:rPr>
            <w:rFonts w:ascii="Times New Roman" w:eastAsia="Times New Roman" w:hAnsi="Times New Roman" w:cs="Times New Roman"/>
          </w:rPr>
          <w:t xml:space="preserve">and </w:t>
        </w:r>
        <w:r w:rsidR="009B2EC2">
          <w:rPr>
            <w:rFonts w:ascii="Times New Roman" w:eastAsia="Times New Roman" w:hAnsi="Times New Roman" w:cs="Times New Roman"/>
          </w:rPr>
          <w:t xml:space="preserve">the benefits of </w:t>
        </w:r>
        <w:r w:rsidR="00572D27">
          <w:rPr>
            <w:rFonts w:ascii="Times New Roman" w:eastAsia="Times New Roman" w:hAnsi="Times New Roman" w:cs="Times New Roman"/>
          </w:rPr>
          <w:t xml:space="preserve">regional </w:t>
        </w:r>
        <w:r w:rsidR="009B2EC2">
          <w:rPr>
            <w:rFonts w:ascii="Times New Roman" w:eastAsia="Times New Roman" w:hAnsi="Times New Roman" w:cs="Times New Roman"/>
          </w:rPr>
          <w:t xml:space="preserve">harmonization, </w:t>
        </w:r>
        <w:r w:rsidR="007D2D17">
          <w:rPr>
            <w:rFonts w:ascii="Times New Roman" w:eastAsia="Times New Roman" w:hAnsi="Times New Roman" w:cs="Times New Roman"/>
          </w:rPr>
          <w:t>the proposal of the U</w:t>
        </w:r>
        <w:r w:rsidR="006F2C4F">
          <w:rPr>
            <w:rFonts w:ascii="Times New Roman" w:eastAsia="Times New Roman" w:hAnsi="Times New Roman" w:cs="Times New Roman"/>
          </w:rPr>
          <w:t xml:space="preserve">nited </w:t>
        </w:r>
        <w:r w:rsidR="007D2D17">
          <w:rPr>
            <w:rFonts w:ascii="Times New Roman" w:eastAsia="Times New Roman" w:hAnsi="Times New Roman" w:cs="Times New Roman"/>
          </w:rPr>
          <w:t>S</w:t>
        </w:r>
        <w:r w:rsidR="006F2C4F">
          <w:rPr>
            <w:rFonts w:ascii="Times New Roman" w:eastAsia="Times New Roman" w:hAnsi="Times New Roman" w:cs="Times New Roman"/>
          </w:rPr>
          <w:t xml:space="preserve">tates of </w:t>
        </w:r>
        <w:r w:rsidR="007D2D17">
          <w:rPr>
            <w:rFonts w:ascii="Times New Roman" w:eastAsia="Times New Roman" w:hAnsi="Times New Roman" w:cs="Times New Roman"/>
          </w:rPr>
          <w:t>A</w:t>
        </w:r>
        <w:r w:rsidR="006F2C4F">
          <w:rPr>
            <w:rFonts w:ascii="Times New Roman" w:eastAsia="Times New Roman" w:hAnsi="Times New Roman" w:cs="Times New Roman"/>
          </w:rPr>
          <w:t>merica</w:t>
        </w:r>
        <w:r w:rsidR="007D2D17">
          <w:rPr>
            <w:rFonts w:ascii="Times New Roman" w:eastAsia="Times New Roman" w:hAnsi="Times New Roman" w:cs="Times New Roman"/>
          </w:rPr>
          <w:t xml:space="preserve"> is to make the 37-40 GHz and 42-43.5 GHz </w:t>
        </w:r>
        <w:r w:rsidR="007D2D17" w:rsidRPr="00A73E8B">
          <w:rPr>
            <w:rFonts w:ascii="Times New Roman" w:eastAsia="Times New Roman" w:hAnsi="Times New Roman" w:cs="Times New Roman"/>
          </w:rPr>
          <w:t xml:space="preserve">frequency </w:t>
        </w:r>
        <w:r w:rsidR="00833383" w:rsidRPr="00A73E8B">
          <w:rPr>
            <w:rFonts w:ascii="Times New Roman" w:eastAsia="Times New Roman" w:hAnsi="Times New Roman" w:cs="Times New Roman"/>
          </w:rPr>
          <w:t>ranges</w:t>
        </w:r>
        <w:r w:rsidR="00833383">
          <w:rPr>
            <w:rFonts w:ascii="Times New Roman" w:eastAsia="Times New Roman" w:hAnsi="Times New Roman" w:cs="Times New Roman"/>
          </w:rPr>
          <w:t xml:space="preserve"> </w:t>
        </w:r>
        <w:r w:rsidR="007D2D17">
          <w:rPr>
            <w:rFonts w:ascii="Times New Roman" w:eastAsia="Times New Roman" w:hAnsi="Times New Roman" w:cs="Times New Roman"/>
          </w:rPr>
          <w:t xml:space="preserve">available for mobile broadband use. This proposal supports </w:t>
        </w:r>
        <w:r w:rsidR="009B2EC2">
          <w:rPr>
            <w:rFonts w:ascii="Times New Roman" w:eastAsia="Times New Roman" w:hAnsi="Times New Roman" w:cs="Times New Roman"/>
          </w:rPr>
          <w:t>an identification for IMT across the 37-4</w:t>
        </w:r>
        <w:r w:rsidR="00572D27">
          <w:rPr>
            <w:rFonts w:ascii="Times New Roman" w:eastAsia="Times New Roman" w:hAnsi="Times New Roman" w:cs="Times New Roman"/>
          </w:rPr>
          <w:t>0</w:t>
        </w:r>
        <w:r w:rsidR="00EB7C59">
          <w:rPr>
            <w:rFonts w:ascii="Times New Roman" w:eastAsia="Times New Roman" w:hAnsi="Times New Roman" w:cs="Times New Roman"/>
          </w:rPr>
          <w:t xml:space="preserve"> GHz</w:t>
        </w:r>
        <w:r w:rsidR="00572D27">
          <w:rPr>
            <w:rFonts w:ascii="Times New Roman" w:eastAsia="Times New Roman" w:hAnsi="Times New Roman" w:cs="Times New Roman"/>
          </w:rPr>
          <w:t xml:space="preserve"> </w:t>
        </w:r>
        <w:r w:rsidR="00572D27" w:rsidRPr="006F2C4F">
          <w:rPr>
            <w:rFonts w:ascii="Times New Roman" w:eastAsia="Times New Roman" w:hAnsi="Times New Roman" w:cs="Times New Roman"/>
          </w:rPr>
          <w:t>and 42-4</w:t>
        </w:r>
        <w:r w:rsidR="009B2EC2" w:rsidRPr="006F2C4F">
          <w:rPr>
            <w:rFonts w:ascii="Times New Roman" w:eastAsia="Times New Roman" w:hAnsi="Times New Roman" w:cs="Times New Roman"/>
          </w:rPr>
          <w:t>3.5 GHz</w:t>
        </w:r>
        <w:r w:rsidR="009B2EC2">
          <w:rPr>
            <w:rFonts w:ascii="Times New Roman" w:eastAsia="Times New Roman" w:hAnsi="Times New Roman" w:cs="Times New Roman"/>
          </w:rPr>
          <w:t xml:space="preserve"> frequency range</w:t>
        </w:r>
        <w:r w:rsidR="00EB7C59">
          <w:rPr>
            <w:rFonts w:ascii="Times New Roman" w:eastAsia="Times New Roman" w:hAnsi="Times New Roman" w:cs="Times New Roman"/>
          </w:rPr>
          <w:t>s</w:t>
        </w:r>
        <w:r w:rsidR="009B2EC2">
          <w:rPr>
            <w:rFonts w:ascii="Times New Roman" w:eastAsia="Times New Roman" w:hAnsi="Times New Roman" w:cs="Times New Roman"/>
          </w:rPr>
          <w:t xml:space="preserve"> </w:t>
        </w:r>
        <w:r w:rsidR="00572D27">
          <w:rPr>
            <w:rFonts w:ascii="Times New Roman" w:eastAsia="Times New Roman" w:hAnsi="Times New Roman" w:cs="Times New Roman"/>
          </w:rPr>
          <w:t xml:space="preserve">in Region 2 and an associated Resolution for the implementation of IMT </w:t>
        </w:r>
        <w:r w:rsidR="009B2EC2" w:rsidRPr="006F2C4F">
          <w:rPr>
            <w:rFonts w:ascii="Times New Roman" w:eastAsia="Times New Roman" w:hAnsi="Times New Roman" w:cs="Times New Roman"/>
          </w:rPr>
          <w:t xml:space="preserve">as well as </w:t>
        </w:r>
        <w:r w:rsidR="003F1B89" w:rsidRPr="006F2C4F">
          <w:rPr>
            <w:rFonts w:ascii="Times New Roman" w:eastAsia="Times New Roman" w:hAnsi="Times New Roman" w:cs="Times New Roman"/>
          </w:rPr>
          <w:t>a new co-primary</w:t>
        </w:r>
        <w:r w:rsidR="006F2C4F">
          <w:rPr>
            <w:rFonts w:ascii="Times New Roman" w:eastAsia="Times New Roman" w:hAnsi="Times New Roman" w:cs="Times New Roman"/>
          </w:rPr>
          <w:t xml:space="preserve"> m</w:t>
        </w:r>
        <w:r w:rsidR="009B2EC2" w:rsidRPr="006F2C4F">
          <w:rPr>
            <w:rFonts w:ascii="Times New Roman" w:eastAsia="Times New Roman" w:hAnsi="Times New Roman" w:cs="Times New Roman"/>
          </w:rPr>
          <w:t xml:space="preserve">obile </w:t>
        </w:r>
        <w:r w:rsidR="006F2C4F">
          <w:rPr>
            <w:rFonts w:ascii="Times New Roman" w:eastAsia="Times New Roman" w:hAnsi="Times New Roman" w:cs="Times New Roman"/>
          </w:rPr>
          <w:t>s</w:t>
        </w:r>
        <w:r w:rsidR="009B2EC2" w:rsidRPr="006F2C4F">
          <w:rPr>
            <w:rFonts w:ascii="Times New Roman" w:eastAsia="Times New Roman" w:hAnsi="Times New Roman" w:cs="Times New Roman"/>
          </w:rPr>
          <w:t xml:space="preserve">ervice </w:t>
        </w:r>
        <w:r w:rsidR="003F1B89" w:rsidRPr="006F2C4F">
          <w:rPr>
            <w:rFonts w:ascii="Times New Roman" w:eastAsia="Times New Roman" w:hAnsi="Times New Roman" w:cs="Times New Roman"/>
          </w:rPr>
          <w:t xml:space="preserve">allocation by footnote </w:t>
        </w:r>
        <w:r w:rsidR="009B2EC2" w:rsidRPr="006F2C4F">
          <w:rPr>
            <w:rFonts w:ascii="Times New Roman" w:eastAsia="Times New Roman" w:hAnsi="Times New Roman" w:cs="Times New Roman"/>
          </w:rPr>
          <w:t xml:space="preserve">in </w:t>
        </w:r>
        <w:r w:rsidR="003F1B89" w:rsidRPr="006F2C4F">
          <w:rPr>
            <w:rFonts w:ascii="Times New Roman" w:eastAsia="Times New Roman" w:hAnsi="Times New Roman" w:cs="Times New Roman"/>
          </w:rPr>
          <w:t xml:space="preserve">the band </w:t>
        </w:r>
        <w:r w:rsidR="00572D27" w:rsidRPr="006F2C4F">
          <w:rPr>
            <w:rFonts w:ascii="Times New Roman" w:eastAsia="Times New Roman" w:hAnsi="Times New Roman" w:cs="Times New Roman"/>
          </w:rPr>
          <w:t>42</w:t>
        </w:r>
        <w:r w:rsidR="009B2EC2" w:rsidRPr="006F2C4F">
          <w:rPr>
            <w:rFonts w:ascii="Times New Roman" w:eastAsia="Times New Roman" w:hAnsi="Times New Roman" w:cs="Times New Roman"/>
          </w:rPr>
          <w:t>-42.5 GHz</w:t>
        </w:r>
        <w:r w:rsidR="00572D27" w:rsidRPr="006F2C4F">
          <w:rPr>
            <w:rFonts w:ascii="Times New Roman" w:eastAsia="Times New Roman" w:hAnsi="Times New Roman" w:cs="Times New Roman"/>
          </w:rPr>
          <w:t xml:space="preserve"> limited to IMT</w:t>
        </w:r>
        <w:r w:rsidR="009B2EC2" w:rsidRPr="006F2C4F">
          <w:rPr>
            <w:rFonts w:ascii="Times New Roman" w:eastAsia="Times New Roman" w:hAnsi="Times New Roman" w:cs="Times New Roman"/>
          </w:rPr>
          <w:t>.</w:t>
        </w:r>
        <w:r w:rsidR="00572D27">
          <w:rPr>
            <w:rFonts w:ascii="Times New Roman" w:eastAsia="Times New Roman" w:hAnsi="Times New Roman" w:cs="Times New Roman"/>
          </w:rPr>
          <w:t xml:space="preserve"> </w:t>
        </w:r>
      </w:ins>
    </w:p>
    <w:p w14:paraId="747A6AAF" w14:textId="77777777" w:rsidR="001C172D" w:rsidRDefault="001C172D" w:rsidP="00101E85">
      <w:pPr>
        <w:widowControl w:val="0"/>
        <w:overflowPunct w:val="0"/>
        <w:autoSpaceDE w:val="0"/>
        <w:autoSpaceDN w:val="0"/>
        <w:adjustRightInd w:val="0"/>
        <w:ind w:right="120"/>
        <w:rPr>
          <w:ins w:id="67" w:author="Author"/>
          <w:rFonts w:ascii="Times New Roman" w:eastAsia="Times New Roman" w:hAnsi="Times New Roman" w:cs="Times New Roman"/>
        </w:rPr>
      </w:pPr>
    </w:p>
    <w:p w14:paraId="36D65F41" w14:textId="77777777" w:rsidR="006F2C4F" w:rsidRDefault="00572D27" w:rsidP="00101E85">
      <w:pPr>
        <w:widowControl w:val="0"/>
        <w:overflowPunct w:val="0"/>
        <w:autoSpaceDE w:val="0"/>
        <w:autoSpaceDN w:val="0"/>
        <w:adjustRightInd w:val="0"/>
        <w:ind w:right="120"/>
        <w:rPr>
          <w:ins w:id="68" w:author="Author"/>
          <w:rFonts w:ascii="Times New Roman" w:eastAsia="Times New Roman" w:hAnsi="Times New Roman" w:cs="Times New Roman"/>
        </w:rPr>
      </w:pPr>
      <w:ins w:id="69" w:author="Author">
        <w:r w:rsidRPr="00E7777C">
          <w:rPr>
            <w:rFonts w:ascii="Times New Roman" w:eastAsia="Times New Roman" w:hAnsi="Times New Roman" w:cs="Times New Roman"/>
          </w:rPr>
          <w:t xml:space="preserve">This proposal addresses only part of one frequency range that is under consideration under WRC-19 Agenda Item 1.13 and Resolution </w:t>
        </w:r>
        <w:r w:rsidRPr="002D04DA">
          <w:rPr>
            <w:rFonts w:ascii="Times New Roman" w:eastAsia="Times New Roman" w:hAnsi="Times New Roman" w:cs="Times New Roman"/>
            <w:b/>
          </w:rPr>
          <w:t>238 (WRC-15)</w:t>
        </w:r>
        <w:r w:rsidRPr="00E7777C">
          <w:rPr>
            <w:rFonts w:ascii="Times New Roman" w:eastAsia="Times New Roman" w:hAnsi="Times New Roman" w:cs="Times New Roman"/>
          </w:rPr>
          <w:t>.</w:t>
        </w:r>
        <w:r w:rsidR="006F2C4F">
          <w:rPr>
            <w:rFonts w:ascii="Times New Roman" w:eastAsia="Times New Roman" w:hAnsi="Times New Roman" w:cs="Times New Roman"/>
          </w:rPr>
          <w:t xml:space="preserve"> </w:t>
        </w:r>
        <w:r w:rsidR="007D2D17">
          <w:rPr>
            <w:rFonts w:ascii="Times New Roman" w:eastAsia="Times New Roman" w:hAnsi="Times New Roman" w:cs="Times New Roman"/>
          </w:rPr>
          <w:t>Additional p</w:t>
        </w:r>
        <w:r w:rsidRPr="00E7777C">
          <w:rPr>
            <w:rFonts w:ascii="Times New Roman" w:eastAsia="Times New Roman" w:hAnsi="Times New Roman" w:cs="Times New Roman"/>
          </w:rPr>
          <w:t xml:space="preserve">roposals </w:t>
        </w:r>
        <w:r w:rsidR="007D2D17">
          <w:rPr>
            <w:rFonts w:ascii="Times New Roman" w:eastAsia="Times New Roman" w:hAnsi="Times New Roman" w:cs="Times New Roman"/>
          </w:rPr>
          <w:t xml:space="preserve">under Agenda Item 1.13 </w:t>
        </w:r>
        <w:r w:rsidRPr="00E7777C">
          <w:rPr>
            <w:rFonts w:ascii="Times New Roman" w:eastAsia="Times New Roman" w:hAnsi="Times New Roman" w:cs="Times New Roman"/>
          </w:rPr>
          <w:t>are under development</w:t>
        </w:r>
        <w:r w:rsidR="006F2C4F">
          <w:rPr>
            <w:rFonts w:ascii="Times New Roman" w:eastAsia="Times New Roman" w:hAnsi="Times New Roman" w:cs="Times New Roman"/>
          </w:rPr>
          <w:t>.</w:t>
        </w:r>
      </w:ins>
    </w:p>
    <w:p w14:paraId="07607FBF" w14:textId="5911003A" w:rsidR="007D2D17" w:rsidRDefault="00572D27" w:rsidP="00101E85">
      <w:pPr>
        <w:widowControl w:val="0"/>
        <w:overflowPunct w:val="0"/>
        <w:autoSpaceDE w:val="0"/>
        <w:autoSpaceDN w:val="0"/>
        <w:adjustRightInd w:val="0"/>
        <w:ind w:right="120"/>
        <w:rPr>
          <w:ins w:id="70" w:author="Author"/>
          <w:rFonts w:ascii="Times New Roman" w:eastAsia="Times New Roman" w:hAnsi="Times New Roman" w:cs="Times New Roman"/>
        </w:rPr>
      </w:pPr>
      <w:ins w:id="71" w:author="Author">
        <w:r>
          <w:rPr>
            <w:rFonts w:ascii="Times New Roman" w:eastAsia="Times New Roman" w:hAnsi="Times New Roman" w:cs="Times New Roman"/>
          </w:rPr>
          <w:lastRenderedPageBreak/>
          <w:t xml:space="preserve"> </w:t>
        </w:r>
      </w:ins>
    </w:p>
    <w:p w14:paraId="60B8D8CE" w14:textId="650F31B0" w:rsidR="003C71CD" w:rsidRDefault="007D2D17" w:rsidP="00101E85">
      <w:pPr>
        <w:widowControl w:val="0"/>
        <w:overflowPunct w:val="0"/>
        <w:autoSpaceDE w:val="0"/>
        <w:autoSpaceDN w:val="0"/>
        <w:adjustRightInd w:val="0"/>
        <w:ind w:right="120"/>
        <w:rPr>
          <w:ins w:id="72" w:author="Author"/>
          <w:rFonts w:ascii="Times New Roman" w:eastAsia="Times New Roman" w:hAnsi="Times New Roman" w:cs="Times New Roman"/>
        </w:rPr>
      </w:pPr>
      <w:ins w:id="73" w:author="Author">
        <w:r>
          <w:rPr>
            <w:rFonts w:ascii="Times New Roman" w:eastAsia="Times New Roman" w:hAnsi="Times New Roman" w:cs="Times New Roman"/>
          </w:rPr>
          <w:t>This proposal does not address</w:t>
        </w:r>
        <w:r w:rsidR="00572D27">
          <w:rPr>
            <w:rFonts w:ascii="Times New Roman" w:eastAsia="Times New Roman" w:hAnsi="Times New Roman" w:cs="Times New Roman"/>
          </w:rPr>
          <w:t xml:space="preserve"> Regions 1 or 3 to allow for possible regional variations as explained above.</w:t>
        </w:r>
      </w:ins>
    </w:p>
    <w:p w14:paraId="2744242A" w14:textId="77777777" w:rsidR="00CD1F09" w:rsidRDefault="00CD1F09" w:rsidP="009B2EC2">
      <w:pPr>
        <w:widowControl w:val="0"/>
        <w:autoSpaceDE w:val="0"/>
        <w:autoSpaceDN w:val="0"/>
        <w:adjustRightInd w:val="0"/>
        <w:rPr>
          <w:ins w:id="74" w:author="Author"/>
          <w:rFonts w:ascii="Times New Roman" w:eastAsia="Times New Roman" w:hAnsi="Times New Roman" w:cs="Times New Roman"/>
        </w:rPr>
      </w:pPr>
    </w:p>
    <w:p w14:paraId="1DBE17E5" w14:textId="77777777" w:rsidR="00CD1F09" w:rsidRDefault="00CD1F09">
      <w:pPr>
        <w:widowControl w:val="0"/>
        <w:autoSpaceDE w:val="0"/>
        <w:autoSpaceDN w:val="0"/>
        <w:adjustRightInd w:val="0"/>
        <w:spacing w:line="264" w:lineRule="exact"/>
        <w:rPr>
          <w:ins w:id="75" w:author="Author"/>
          <w:rFonts w:ascii="Times New Roman" w:eastAsia="Times New Roman" w:hAnsi="Times New Roman" w:cs="Times New Roman"/>
        </w:rPr>
      </w:pPr>
    </w:p>
    <w:p w14:paraId="275D7C9E" w14:textId="77777777" w:rsidR="00D17664" w:rsidRDefault="00D17664">
      <w:pPr>
        <w:rPr>
          <w:ins w:id="76" w:author="Author"/>
          <w:rFonts w:ascii="Times New Roman" w:eastAsia="Times New Roman" w:hAnsi="Times New Roman" w:cs="Times New Roman"/>
          <w:b/>
          <w:bCs/>
        </w:rPr>
      </w:pPr>
      <w:ins w:id="77" w:author="Author">
        <w:r>
          <w:rPr>
            <w:rFonts w:ascii="Times New Roman" w:eastAsia="Times New Roman" w:hAnsi="Times New Roman" w:cs="Times New Roman"/>
            <w:b/>
            <w:bCs/>
          </w:rPr>
          <w:br w:type="page"/>
        </w:r>
      </w:ins>
    </w:p>
    <w:p w14:paraId="780DFEC7" w14:textId="77777777" w:rsidR="00100CC5" w:rsidRDefault="00100CC5" w:rsidP="00100CC5">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lastRenderedPageBreak/>
        <w:t>Proposal</w:t>
      </w:r>
      <w:r>
        <w:rPr>
          <w:rFonts w:ascii="Times New Roman" w:eastAsia="Times New Roman" w:hAnsi="Times New Roman" w:cs="Times New Roman"/>
        </w:rPr>
        <w:t>:</w:t>
      </w:r>
    </w:p>
    <w:p w14:paraId="4BF41A25" w14:textId="77777777" w:rsidR="00100CC5" w:rsidRDefault="00100CC5" w:rsidP="00100CC5">
      <w:pPr>
        <w:widowControl w:val="0"/>
        <w:autoSpaceDE w:val="0"/>
        <w:autoSpaceDN w:val="0"/>
        <w:adjustRightInd w:val="0"/>
        <w:spacing w:line="200" w:lineRule="exact"/>
        <w:rPr>
          <w:rFonts w:ascii="Times New Roman" w:eastAsia="Times New Roman" w:hAnsi="Times New Roman" w:cs="Times New Roman"/>
        </w:rPr>
      </w:pPr>
    </w:p>
    <w:p w14:paraId="6E9BCF09" w14:textId="77777777" w:rsidR="00100CC5" w:rsidRPr="008A2423" w:rsidRDefault="00100CC5" w:rsidP="00100CC5">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caps/>
          <w:color w:val="000000"/>
          <w:lang w:val="en-AU"/>
        </w:rPr>
      </w:pPr>
      <w:r w:rsidRPr="008A2423">
        <w:rPr>
          <w:rFonts w:ascii="Times New Roman" w:hAnsi="Times New Roman" w:cs="Times New Roman"/>
          <w:caps/>
          <w:lang w:val="en-GB"/>
        </w:rPr>
        <w:t>ARTICLE</w:t>
      </w:r>
      <w:r w:rsidRPr="008A2423">
        <w:rPr>
          <w:rFonts w:ascii="Times New Roman" w:hAnsi="Times New Roman" w:cs="Times New Roman"/>
          <w:caps/>
          <w:lang w:val="en-AU"/>
        </w:rPr>
        <w:t xml:space="preserve"> </w:t>
      </w:r>
      <w:r w:rsidRPr="008A2423">
        <w:rPr>
          <w:rFonts w:ascii="Times New Roman" w:hAnsi="Times New Roman" w:cs="Times New Roman"/>
          <w:caps/>
          <w:color w:val="000000"/>
          <w:lang w:val="en-AU"/>
        </w:rPr>
        <w:t>5</w:t>
      </w:r>
    </w:p>
    <w:p w14:paraId="6A62850D" w14:textId="77777777" w:rsidR="00100CC5" w:rsidRPr="008A2423" w:rsidRDefault="00100CC5" w:rsidP="00100CC5">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caps/>
          <w:lang w:val="en-AU"/>
        </w:rPr>
      </w:pPr>
    </w:p>
    <w:p w14:paraId="60973C6E" w14:textId="77777777" w:rsidR="00100CC5" w:rsidRPr="008A2423" w:rsidRDefault="00100CC5" w:rsidP="00100CC5">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b/>
          <w:lang w:val="en-GB"/>
        </w:rPr>
      </w:pPr>
      <w:r w:rsidRPr="008A2423">
        <w:rPr>
          <w:rFonts w:ascii="Times New Roman" w:hAnsi="Times New Roman" w:cs="Times New Roman"/>
          <w:b/>
          <w:lang w:val="en-GB"/>
        </w:rPr>
        <w:t>Frequency allocations</w:t>
      </w:r>
    </w:p>
    <w:p w14:paraId="24F639B4" w14:textId="77777777" w:rsidR="00100CC5" w:rsidRPr="008A2423" w:rsidRDefault="00100CC5" w:rsidP="00100CC5">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b/>
          <w:lang w:val="en-GB"/>
        </w:rPr>
      </w:pPr>
    </w:p>
    <w:p w14:paraId="15107DE4" w14:textId="77777777" w:rsidR="00100CC5" w:rsidRPr="008A2423" w:rsidRDefault="00100CC5" w:rsidP="00100CC5">
      <w:pPr>
        <w:tabs>
          <w:tab w:val="left" w:pos="2268"/>
          <w:tab w:val="left" w:pos="5103"/>
          <w:tab w:val="left" w:pos="5954"/>
          <w:tab w:val="left" w:pos="8789"/>
        </w:tabs>
        <w:ind w:left="-360"/>
        <w:jc w:val="center"/>
        <w:rPr>
          <w:rFonts w:ascii="Times New Roman" w:hAnsi="Times New Roman" w:cs="Times New Roman"/>
          <w:b/>
        </w:rPr>
      </w:pPr>
      <w:r w:rsidRPr="008A2423">
        <w:rPr>
          <w:rFonts w:ascii="Times New Roman" w:hAnsi="Times New Roman" w:cs="Times New Roman"/>
          <w:b/>
        </w:rPr>
        <w:t>Section</w:t>
      </w:r>
      <w:r w:rsidRPr="008A2423">
        <w:rPr>
          <w:rFonts w:ascii="Times New Roman" w:hAnsi="Times New Roman" w:cs="Times New Roman"/>
          <w:b/>
          <w:lang w:val="en-AU"/>
        </w:rPr>
        <w:t xml:space="preserve"> IV – Table of Frequency </w:t>
      </w:r>
      <w:proofErr w:type="gramStart"/>
      <w:r w:rsidRPr="008A2423">
        <w:rPr>
          <w:rFonts w:ascii="Times New Roman" w:hAnsi="Times New Roman" w:cs="Times New Roman"/>
          <w:b/>
          <w:lang w:val="en-AU"/>
        </w:rPr>
        <w:t>Allocations</w:t>
      </w:r>
      <w:proofErr w:type="gramEnd"/>
      <w:r w:rsidRPr="008A2423">
        <w:rPr>
          <w:rFonts w:ascii="Times New Roman" w:hAnsi="Times New Roman" w:cs="Times New Roman"/>
          <w:b/>
          <w:lang w:val="en-AU"/>
        </w:rPr>
        <w:br/>
      </w:r>
      <w:r w:rsidRPr="008A2423">
        <w:rPr>
          <w:rFonts w:ascii="Times New Roman" w:hAnsi="Times New Roman" w:cs="Times New Roman"/>
          <w:bCs/>
        </w:rPr>
        <w:t xml:space="preserve">(See No. </w:t>
      </w:r>
      <w:r w:rsidRPr="008A2423">
        <w:rPr>
          <w:rFonts w:ascii="Times New Roman" w:hAnsi="Times New Roman" w:cs="Times New Roman"/>
          <w:b/>
        </w:rPr>
        <w:t>2.1</w:t>
      </w:r>
      <w:r w:rsidRPr="008A2423">
        <w:rPr>
          <w:rFonts w:ascii="Times New Roman" w:hAnsi="Times New Roman" w:cs="Times New Roman"/>
          <w:bCs/>
        </w:rPr>
        <w:t>)</w:t>
      </w:r>
      <w:r w:rsidRPr="008A2423">
        <w:rPr>
          <w:rFonts w:ascii="Times New Roman" w:hAnsi="Times New Roman" w:cs="Times New Roman"/>
          <w:bCs/>
        </w:rPr>
        <w:br/>
      </w:r>
    </w:p>
    <w:p w14:paraId="34BA62F4" w14:textId="77777777" w:rsidR="00100CC5" w:rsidRDefault="00100CC5" w:rsidP="00100CC5">
      <w:pPr>
        <w:tabs>
          <w:tab w:val="left" w:pos="1872"/>
        </w:tabs>
        <w:rPr>
          <w:rFonts w:ascii="Times New Roman" w:hAnsi="Times New Roman" w:cs="Times New Roman"/>
          <w:b/>
        </w:rPr>
      </w:pPr>
      <w:r w:rsidRPr="008A2423">
        <w:rPr>
          <w:rFonts w:ascii="Times New Roman" w:hAnsi="Times New Roman" w:cs="Times New Roman"/>
          <w:b/>
        </w:rPr>
        <w:t>MOD</w:t>
      </w:r>
      <w:r w:rsidRPr="008A2423">
        <w:rPr>
          <w:rFonts w:ascii="Times New Roman" w:hAnsi="Times New Roman" w:cs="Times New Roman"/>
        </w:rPr>
        <w:tab/>
      </w:r>
      <w:r w:rsidRPr="008A2423">
        <w:rPr>
          <w:rFonts w:ascii="Times New Roman" w:hAnsi="Times New Roman" w:cs="Times New Roman"/>
          <w:b/>
        </w:rPr>
        <w:t>USA/1.1</w:t>
      </w:r>
      <w:r>
        <w:rPr>
          <w:rFonts w:ascii="Times New Roman" w:hAnsi="Times New Roman" w:cs="Times New Roman"/>
          <w:b/>
        </w:rPr>
        <w:t>3</w:t>
      </w:r>
      <w:r w:rsidRPr="008A2423">
        <w:rPr>
          <w:rFonts w:ascii="Times New Roman" w:hAnsi="Times New Roman" w:cs="Times New Roman"/>
          <w:b/>
        </w:rPr>
        <w:t>/1</w:t>
      </w:r>
    </w:p>
    <w:p w14:paraId="6D72FD49" w14:textId="77777777" w:rsidR="00100CC5" w:rsidRDefault="00100CC5" w:rsidP="00100CC5">
      <w:pPr>
        <w:tabs>
          <w:tab w:val="left" w:pos="1872"/>
        </w:tabs>
        <w:rPr>
          <w:rFonts w:ascii="Times New Roman" w:hAnsi="Times New Roman" w:cs="Times New Roman"/>
          <w:b/>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100CC5" w:rsidRPr="002B657C" w14:paraId="0DB5165B" w14:textId="77777777" w:rsidTr="0022274D">
        <w:trPr>
          <w:cantSplit/>
          <w:jc w:val="center"/>
        </w:trPr>
        <w:tc>
          <w:tcPr>
            <w:tcW w:w="9299" w:type="dxa"/>
            <w:gridSpan w:val="3"/>
            <w:tcBorders>
              <w:bottom w:val="single" w:sz="4" w:space="0" w:color="auto"/>
            </w:tcBorders>
          </w:tcPr>
          <w:p w14:paraId="6F6BC0C5" w14:textId="77777777" w:rsidR="00100CC5" w:rsidRDefault="00100CC5" w:rsidP="0022274D">
            <w:pPr>
              <w:pStyle w:val="Tabletitle"/>
            </w:pPr>
          </w:p>
          <w:p w14:paraId="13CF2B19" w14:textId="77777777" w:rsidR="00100CC5" w:rsidRPr="000675BB" w:rsidRDefault="00100CC5" w:rsidP="0022274D">
            <w:pPr>
              <w:rPr>
                <w:lang w:val="en-GB"/>
              </w:rPr>
            </w:pPr>
          </w:p>
        </w:tc>
      </w:tr>
      <w:tr w:rsidR="00100CC5" w:rsidRPr="002B657C" w14:paraId="3D416227" w14:textId="77777777" w:rsidTr="0022274D">
        <w:trPr>
          <w:cantSplit/>
          <w:jc w:val="center"/>
        </w:trPr>
        <w:tc>
          <w:tcPr>
            <w:tcW w:w="9299" w:type="dxa"/>
            <w:gridSpan w:val="3"/>
            <w:tcBorders>
              <w:bottom w:val="single" w:sz="4" w:space="0" w:color="auto"/>
            </w:tcBorders>
          </w:tcPr>
          <w:p w14:paraId="77276457" w14:textId="77777777" w:rsidR="00100CC5" w:rsidRPr="002B657C" w:rsidRDefault="00100CC5" w:rsidP="0022274D">
            <w:pPr>
              <w:pStyle w:val="Tabletitle"/>
            </w:pPr>
            <w:r w:rsidRPr="00586C75">
              <w:t>34.2-40 GHz</w:t>
            </w:r>
          </w:p>
        </w:tc>
      </w:tr>
      <w:tr w:rsidR="00100CC5" w:rsidRPr="002B657C" w14:paraId="34D0E4EE" w14:textId="77777777" w:rsidTr="0022274D">
        <w:trPr>
          <w:cantSplit/>
          <w:jc w:val="center"/>
        </w:trPr>
        <w:tc>
          <w:tcPr>
            <w:tcW w:w="9299" w:type="dxa"/>
            <w:gridSpan w:val="3"/>
            <w:tcBorders>
              <w:bottom w:val="single" w:sz="4" w:space="0" w:color="auto"/>
            </w:tcBorders>
          </w:tcPr>
          <w:p w14:paraId="105F5873" w14:textId="77777777" w:rsidR="00100CC5" w:rsidRPr="002B657C" w:rsidRDefault="00100CC5" w:rsidP="0022274D">
            <w:pPr>
              <w:pStyle w:val="Tabletitle"/>
            </w:pPr>
            <w:r w:rsidRPr="002B657C">
              <w:t>Allocation to services</w:t>
            </w:r>
          </w:p>
        </w:tc>
      </w:tr>
      <w:tr w:rsidR="00100CC5" w:rsidRPr="002B657C" w14:paraId="1F122D67" w14:textId="77777777" w:rsidTr="0022274D">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4CEB5E4B" w14:textId="77777777" w:rsidR="00100CC5" w:rsidRPr="002B657C" w:rsidRDefault="00100CC5" w:rsidP="0022274D">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7C8D494C" w14:textId="77777777" w:rsidR="00100CC5" w:rsidRPr="002B657C" w:rsidRDefault="00100CC5" w:rsidP="0022274D">
            <w:pPr>
              <w:pStyle w:val="Tablehead"/>
            </w:pPr>
            <w:r w:rsidRPr="002B657C">
              <w:t>Region 2</w:t>
            </w:r>
          </w:p>
        </w:tc>
        <w:tc>
          <w:tcPr>
            <w:tcW w:w="3100" w:type="dxa"/>
            <w:tcBorders>
              <w:top w:val="single" w:sz="4" w:space="0" w:color="auto"/>
              <w:left w:val="single" w:sz="6" w:space="0" w:color="auto"/>
              <w:bottom w:val="single" w:sz="4" w:space="0" w:color="auto"/>
              <w:right w:val="single" w:sz="6" w:space="0" w:color="auto"/>
            </w:tcBorders>
            <w:hideMark/>
          </w:tcPr>
          <w:p w14:paraId="5341D195" w14:textId="77777777" w:rsidR="00100CC5" w:rsidRPr="002B657C" w:rsidRDefault="00100CC5" w:rsidP="0022274D">
            <w:pPr>
              <w:pStyle w:val="Tablehead"/>
            </w:pPr>
            <w:r w:rsidRPr="002B657C">
              <w:t>Region 3</w:t>
            </w:r>
          </w:p>
        </w:tc>
      </w:tr>
      <w:tr w:rsidR="00100CC5" w:rsidRPr="002B657C" w14:paraId="4BC15795" w14:textId="77777777" w:rsidTr="0022274D">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17648DF4" w14:textId="77777777" w:rsidR="00100CC5" w:rsidRPr="00F5119C" w:rsidRDefault="00100CC5" w:rsidP="0022274D">
            <w:pPr>
              <w:pStyle w:val="TableTextS5"/>
              <w:keepNext/>
              <w:rPr>
                <w:color w:val="000000"/>
              </w:rPr>
            </w:pPr>
            <w:r w:rsidRPr="00F5119C">
              <w:rPr>
                <w:rStyle w:val="Tablefreq"/>
              </w:rPr>
              <w:t>37-37.5</w:t>
            </w:r>
            <w:r w:rsidRPr="00F5119C">
              <w:rPr>
                <w:color w:val="000000"/>
              </w:rPr>
              <w:tab/>
            </w:r>
            <w:r w:rsidRPr="00F5119C">
              <w:rPr>
                <w:color w:val="000000"/>
              </w:rPr>
              <w:tab/>
              <w:t>FIXED</w:t>
            </w:r>
          </w:p>
          <w:p w14:paraId="07A692B3" w14:textId="77777777" w:rsidR="00100CC5" w:rsidRPr="00F5119C" w:rsidRDefault="00100CC5" w:rsidP="0022274D">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r>
              <w:rPr>
                <w:color w:val="000000"/>
              </w:rPr>
              <w:t xml:space="preserve">  </w:t>
            </w:r>
            <w:ins w:id="78" w:author="Author">
              <w:r w:rsidRPr="00B34BF8">
                <w:rPr>
                  <w:color w:val="000000"/>
                  <w:lang w:val="en-US"/>
                </w:rPr>
                <w:t>ADD 5.IMT</w:t>
              </w:r>
            </w:ins>
            <w:r>
              <w:rPr>
                <w:color w:val="000000"/>
              </w:rPr>
              <w:t xml:space="preserve"> </w:t>
            </w:r>
          </w:p>
          <w:p w14:paraId="1C569454" w14:textId="77777777" w:rsidR="00100CC5" w:rsidRPr="00F5119C" w:rsidRDefault="00100CC5" w:rsidP="0022274D">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 xml:space="preserve">SPACE RESEARCH (space-to-Earth) </w:t>
            </w:r>
          </w:p>
          <w:p w14:paraId="40850FF1" w14:textId="77777777" w:rsidR="00100CC5" w:rsidRPr="002B657C" w:rsidRDefault="00100CC5" w:rsidP="0022274D">
            <w:pPr>
              <w:pStyle w:val="Tablehead"/>
            </w:pPr>
            <w:r w:rsidRPr="00F5119C">
              <w:rPr>
                <w:color w:val="000000"/>
              </w:rPr>
              <w:tab/>
            </w:r>
            <w:r w:rsidRPr="00F5119C">
              <w:rPr>
                <w:color w:val="000000"/>
              </w:rPr>
              <w:tab/>
            </w:r>
            <w:r w:rsidRPr="00F5119C">
              <w:rPr>
                <w:color w:val="000000"/>
              </w:rPr>
              <w:tab/>
            </w:r>
            <w:r w:rsidRPr="00F5119C">
              <w:rPr>
                <w:color w:val="000000"/>
              </w:rPr>
              <w:tab/>
            </w:r>
            <w:r w:rsidRPr="00F5119C">
              <w:rPr>
                <w:rStyle w:val="Artref"/>
                <w:color w:val="000000"/>
              </w:rPr>
              <w:t>5.547</w:t>
            </w:r>
          </w:p>
        </w:tc>
      </w:tr>
      <w:tr w:rsidR="00100CC5" w:rsidRPr="002B657C" w14:paraId="5E4437E9" w14:textId="77777777" w:rsidTr="0022274D">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5349D076" w14:textId="77777777" w:rsidR="00100CC5" w:rsidRPr="008A2423" w:rsidRDefault="00100CC5" w:rsidP="0022274D">
            <w:pPr>
              <w:pStyle w:val="TableTextS5"/>
              <w:rPr>
                <w:color w:val="000000"/>
              </w:rPr>
            </w:pPr>
            <w:r w:rsidRPr="00F5119C">
              <w:rPr>
                <w:rStyle w:val="Tablefreq"/>
              </w:rPr>
              <w:t>37.5-38</w:t>
            </w:r>
            <w:r w:rsidRPr="00F5119C">
              <w:rPr>
                <w:color w:val="000000"/>
              </w:rPr>
              <w:tab/>
            </w:r>
            <w:r w:rsidRPr="00F5119C">
              <w:rPr>
                <w:color w:val="000000"/>
              </w:rPr>
              <w:tab/>
            </w:r>
            <w:r w:rsidRPr="008A2423">
              <w:rPr>
                <w:color w:val="000000"/>
              </w:rPr>
              <w:t>FIXED</w:t>
            </w:r>
          </w:p>
          <w:p w14:paraId="51CF16D5" w14:textId="77777777" w:rsidR="00100CC5" w:rsidRPr="008A2423" w:rsidRDefault="00100CC5" w:rsidP="0022274D">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FIXED-SATELLITE (space-to-Earth)</w:t>
            </w:r>
          </w:p>
          <w:p w14:paraId="10ABCCA9" w14:textId="77777777" w:rsidR="00100CC5" w:rsidRPr="008A2423" w:rsidRDefault="00100CC5" w:rsidP="0022274D">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MOBILE except aeronautical mobile</w:t>
            </w:r>
            <w:ins w:id="79" w:author="Author">
              <w:r>
                <w:rPr>
                  <w:color w:val="000000"/>
                </w:rPr>
                <w:t xml:space="preserve"> </w:t>
              </w:r>
              <w:r w:rsidRPr="00B34BF8">
                <w:rPr>
                  <w:color w:val="000000"/>
                  <w:lang w:val="en-US"/>
                </w:rPr>
                <w:t>ADD 5.IMT</w:t>
              </w:r>
            </w:ins>
          </w:p>
          <w:p w14:paraId="29D73CB9" w14:textId="77777777" w:rsidR="00100CC5" w:rsidRPr="008A2423" w:rsidRDefault="00100CC5" w:rsidP="0022274D">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SPACE RESEARCH (space-to-Earth)</w:t>
            </w:r>
          </w:p>
          <w:p w14:paraId="41414A11" w14:textId="77777777" w:rsidR="00100CC5" w:rsidRPr="008A2423" w:rsidRDefault="00100CC5" w:rsidP="0022274D">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 xml:space="preserve">Earth exploration-satellite (space-to-Earth) </w:t>
            </w:r>
          </w:p>
          <w:p w14:paraId="00C3453F" w14:textId="77777777" w:rsidR="00100CC5" w:rsidRPr="008A2423" w:rsidRDefault="00100CC5" w:rsidP="0022274D">
            <w:pPr>
              <w:keepNext/>
              <w:rPr>
                <w:sz w:val="20"/>
                <w:szCs w:val="20"/>
              </w:rPr>
            </w:pP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Pr>
                <w:rFonts w:ascii="Times New Roman" w:hAnsi="Times New Roman" w:cs="Times New Roman"/>
                <w:b/>
                <w:bCs/>
                <w:color w:val="000000"/>
              </w:rPr>
              <w:t xml:space="preserve">  </w:t>
            </w:r>
            <w:r w:rsidRPr="008A2423">
              <w:rPr>
                <w:rStyle w:val="Artref"/>
                <w:rFonts w:ascii="Times New Roman" w:hAnsi="Times New Roman" w:cs="Times New Roman"/>
                <w:color w:val="000000"/>
                <w:sz w:val="20"/>
                <w:szCs w:val="20"/>
              </w:rPr>
              <w:t>5.547</w:t>
            </w:r>
          </w:p>
        </w:tc>
      </w:tr>
      <w:tr w:rsidR="00100CC5" w:rsidRPr="002B657C" w14:paraId="5E5174ED" w14:textId="77777777" w:rsidTr="0022274D">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7A21BE0F" w14:textId="77777777" w:rsidR="00100CC5" w:rsidRDefault="00100CC5" w:rsidP="0022274D">
            <w:pPr>
              <w:pStyle w:val="TableTextS5"/>
              <w:rPr>
                <w:color w:val="000000"/>
                <w:lang w:val="en-AU"/>
              </w:rPr>
            </w:pPr>
            <w:r w:rsidRPr="00D518E2">
              <w:rPr>
                <w:rStyle w:val="Tablefreq"/>
              </w:rPr>
              <w:t>38-39.5</w:t>
            </w:r>
            <w:r>
              <w:rPr>
                <w:color w:val="000000"/>
                <w:lang w:val="en-AU"/>
              </w:rPr>
              <w:tab/>
            </w:r>
            <w:r>
              <w:rPr>
                <w:color w:val="000000"/>
                <w:lang w:val="en-AU"/>
              </w:rPr>
              <w:tab/>
              <w:t>FIXED</w:t>
            </w:r>
          </w:p>
          <w:p w14:paraId="7B8537A3" w14:textId="77777777" w:rsidR="00100CC5" w:rsidRDefault="00100CC5" w:rsidP="0022274D">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
          <w:p w14:paraId="40B46186" w14:textId="77777777" w:rsidR="00100CC5" w:rsidRDefault="00100CC5" w:rsidP="0022274D">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80" w:author="Author">
              <w:r>
                <w:rPr>
                  <w:color w:val="000000"/>
                  <w:lang w:val="en-AU"/>
                </w:rPr>
                <w:t xml:space="preserve"> </w:t>
              </w:r>
              <w:r w:rsidRPr="00B34BF8">
                <w:rPr>
                  <w:color w:val="000000"/>
                  <w:lang w:val="en-US"/>
                </w:rPr>
                <w:t>ADD 5.IMT</w:t>
              </w:r>
            </w:ins>
          </w:p>
          <w:p w14:paraId="630E2E84" w14:textId="77777777" w:rsidR="00100CC5" w:rsidRPr="008A2589" w:rsidRDefault="00100CC5" w:rsidP="0022274D">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14:paraId="321B59D1" w14:textId="77777777" w:rsidR="00100CC5" w:rsidRPr="008A2423" w:rsidRDefault="00100CC5" w:rsidP="0022274D">
            <w:pPr>
              <w:rPr>
                <w:rFonts w:ascii="Times New Roman" w:hAnsi="Times New Roman" w:cs="Times New Roman"/>
                <w:sz w:val="20"/>
                <w:szCs w:val="20"/>
              </w:rPr>
            </w:pPr>
            <w:r>
              <w:rPr>
                <w:b/>
                <w:bCs/>
                <w:color w:val="000000"/>
                <w:lang w:val="en-AU"/>
              </w:rPr>
              <w:tab/>
            </w:r>
            <w:r>
              <w:rPr>
                <w:b/>
                <w:bCs/>
                <w:color w:val="000000"/>
                <w:lang w:val="en-AU"/>
              </w:rPr>
              <w:tab/>
            </w:r>
            <w:r>
              <w:rPr>
                <w:b/>
                <w:bCs/>
                <w:color w:val="000000"/>
                <w:lang w:val="en-AU"/>
              </w:rPr>
              <w:tab/>
            </w:r>
            <w:r>
              <w:rPr>
                <w:b/>
                <w:bCs/>
                <w:color w:val="000000"/>
                <w:lang w:val="en-AU"/>
              </w:rPr>
              <w:tab/>
              <w:t xml:space="preserve">  </w:t>
            </w:r>
            <w:r w:rsidRPr="008A2423">
              <w:rPr>
                <w:rStyle w:val="Artref"/>
                <w:rFonts w:ascii="Times New Roman" w:hAnsi="Times New Roman" w:cs="Times New Roman"/>
                <w:color w:val="000000"/>
                <w:sz w:val="20"/>
                <w:szCs w:val="20"/>
              </w:rPr>
              <w:t>5.547</w:t>
            </w:r>
          </w:p>
        </w:tc>
      </w:tr>
      <w:tr w:rsidR="00100CC5" w:rsidRPr="002B657C" w14:paraId="36505701" w14:textId="77777777" w:rsidTr="0022274D">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75FF854E" w14:textId="77777777" w:rsidR="00100CC5" w:rsidRDefault="00100CC5" w:rsidP="0022274D">
            <w:pPr>
              <w:pStyle w:val="TableTextS5"/>
              <w:rPr>
                <w:color w:val="000000"/>
                <w:lang w:val="en-AU"/>
              </w:rPr>
            </w:pPr>
            <w:r w:rsidRPr="00D518E2">
              <w:rPr>
                <w:rStyle w:val="Tablefreq"/>
              </w:rPr>
              <w:t>39.5-40</w:t>
            </w:r>
            <w:r>
              <w:rPr>
                <w:color w:val="000000"/>
                <w:lang w:val="en-AU"/>
              </w:rPr>
              <w:tab/>
            </w:r>
            <w:r>
              <w:rPr>
                <w:color w:val="000000"/>
                <w:lang w:val="en-AU"/>
              </w:rPr>
              <w:tab/>
              <w:t>FIXED</w:t>
            </w:r>
          </w:p>
          <w:p w14:paraId="66AA000A" w14:textId="77777777" w:rsidR="00100CC5" w:rsidRDefault="00100CC5" w:rsidP="0022274D">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p>
          <w:p w14:paraId="22D05F78" w14:textId="77777777" w:rsidR="00100CC5" w:rsidRDefault="00100CC5" w:rsidP="0022274D">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81" w:author="Author">
              <w:r>
                <w:rPr>
                  <w:color w:val="000000"/>
                  <w:lang w:val="en-AU"/>
                </w:rPr>
                <w:t xml:space="preserve"> </w:t>
              </w:r>
              <w:r w:rsidRPr="00B34BF8">
                <w:rPr>
                  <w:color w:val="000000"/>
                  <w:lang w:val="en-US"/>
                </w:rPr>
                <w:t>ADD 5.IMT</w:t>
              </w:r>
            </w:ins>
          </w:p>
          <w:p w14:paraId="2EEB3E49" w14:textId="77777777" w:rsidR="00100CC5" w:rsidRDefault="00100CC5" w:rsidP="0022274D">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14:paraId="11C13922" w14:textId="77777777" w:rsidR="00100CC5" w:rsidRPr="008A2423" w:rsidRDefault="00100CC5" w:rsidP="0022274D">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r>
            <w:r w:rsidRPr="008A2423">
              <w:rPr>
                <w:color w:val="000000"/>
                <w:lang w:val="en-AU"/>
              </w:rPr>
              <w:t>Earth exploration-satellite (space-to-Earth)</w:t>
            </w:r>
            <w:r w:rsidRPr="008A2423">
              <w:rPr>
                <w:color w:val="000000"/>
                <w:lang w:val="en-US"/>
              </w:rPr>
              <w:t xml:space="preserve"> </w:t>
            </w:r>
          </w:p>
          <w:p w14:paraId="3CB9932F" w14:textId="77777777" w:rsidR="00100CC5" w:rsidRPr="00D518E2" w:rsidRDefault="00100CC5" w:rsidP="0022274D">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t xml:space="preserve">  </w:t>
            </w:r>
            <w:r w:rsidRPr="008A2423">
              <w:rPr>
                <w:rStyle w:val="Artref"/>
                <w:rFonts w:ascii="Times New Roman" w:hAnsi="Times New Roman" w:cs="Times New Roman"/>
                <w:color w:val="000000"/>
                <w:sz w:val="20"/>
                <w:szCs w:val="20"/>
              </w:rPr>
              <w:t>5.547</w:t>
            </w:r>
          </w:p>
        </w:tc>
      </w:tr>
    </w:tbl>
    <w:p w14:paraId="43268E8A" w14:textId="77777777" w:rsidR="00100CC5" w:rsidRDefault="00100CC5" w:rsidP="00100CC5">
      <w:pPr>
        <w:widowControl w:val="0"/>
        <w:autoSpaceDE w:val="0"/>
        <w:autoSpaceDN w:val="0"/>
        <w:adjustRightInd w:val="0"/>
        <w:spacing w:line="319" w:lineRule="exact"/>
        <w:rPr>
          <w:rFonts w:ascii="Times New Roman" w:eastAsia="Times New Roman" w:hAnsi="Times New Roman" w:cs="Times New Roman"/>
        </w:rPr>
      </w:pPr>
    </w:p>
    <w:p w14:paraId="185CE256" w14:textId="77777777" w:rsidR="00F825C8" w:rsidRDefault="00F825C8" w:rsidP="00100CC5">
      <w:pPr>
        <w:widowControl w:val="0"/>
        <w:autoSpaceDE w:val="0"/>
        <w:autoSpaceDN w:val="0"/>
        <w:adjustRightInd w:val="0"/>
        <w:spacing w:line="319" w:lineRule="exact"/>
        <w:rPr>
          <w:rFonts w:ascii="Times New Roman" w:eastAsia="Times New Roman" w:hAnsi="Times New Roman" w:cs="Times New Roman"/>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100CC5" w:rsidRPr="002B657C" w14:paraId="1309E52F" w14:textId="77777777" w:rsidTr="0022274D">
        <w:trPr>
          <w:cantSplit/>
          <w:jc w:val="center"/>
        </w:trPr>
        <w:tc>
          <w:tcPr>
            <w:tcW w:w="9299" w:type="dxa"/>
            <w:gridSpan w:val="3"/>
            <w:tcBorders>
              <w:top w:val="nil"/>
              <w:left w:val="nil"/>
              <w:bottom w:val="single" w:sz="4" w:space="0" w:color="auto"/>
              <w:right w:val="nil"/>
            </w:tcBorders>
          </w:tcPr>
          <w:p w14:paraId="3937216B" w14:textId="77777777" w:rsidR="00100CC5" w:rsidRPr="002B657C" w:rsidRDefault="00100CC5" w:rsidP="0022274D">
            <w:pPr>
              <w:pStyle w:val="Tabletitle"/>
            </w:pPr>
            <w:r w:rsidRPr="001B1CC0">
              <w:lastRenderedPageBreak/>
              <w:t>40-47.5 GHz</w:t>
            </w:r>
          </w:p>
        </w:tc>
      </w:tr>
      <w:tr w:rsidR="00100CC5" w:rsidRPr="002B657C" w14:paraId="7B9CC2CA" w14:textId="77777777" w:rsidTr="00B34BF8">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DA9F158" w14:textId="77777777" w:rsidR="00100CC5" w:rsidRPr="002B657C" w:rsidRDefault="00100CC5" w:rsidP="0022274D">
            <w:pPr>
              <w:pStyle w:val="Tablehead"/>
            </w:pPr>
            <w:r w:rsidRPr="002B657C">
              <w:t>Allocation to services</w:t>
            </w:r>
          </w:p>
        </w:tc>
      </w:tr>
      <w:tr w:rsidR="00100CC5" w:rsidRPr="002B657C" w14:paraId="5CE59697" w14:textId="77777777" w:rsidTr="00B34BF8">
        <w:trPr>
          <w:cantSplit/>
          <w:jc w:val="center"/>
        </w:trPr>
        <w:tc>
          <w:tcPr>
            <w:tcW w:w="3100" w:type="dxa"/>
            <w:tcBorders>
              <w:top w:val="single" w:sz="4" w:space="0" w:color="auto"/>
              <w:left w:val="single" w:sz="4" w:space="0" w:color="auto"/>
              <w:bottom w:val="single" w:sz="4" w:space="0" w:color="auto"/>
              <w:right w:val="single" w:sz="4" w:space="0" w:color="auto"/>
            </w:tcBorders>
          </w:tcPr>
          <w:p w14:paraId="47E9A91B" w14:textId="77777777" w:rsidR="00100CC5" w:rsidRPr="002B657C" w:rsidRDefault="00100CC5" w:rsidP="0022274D">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tcPr>
          <w:p w14:paraId="6A095609" w14:textId="77777777" w:rsidR="00100CC5" w:rsidRPr="002B657C" w:rsidRDefault="00100CC5" w:rsidP="0022274D">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tcPr>
          <w:p w14:paraId="03368053" w14:textId="77777777" w:rsidR="00100CC5" w:rsidRPr="002B657C" w:rsidRDefault="00100CC5" w:rsidP="0022274D">
            <w:pPr>
              <w:pStyle w:val="Tablehead"/>
            </w:pPr>
            <w:r w:rsidRPr="002B657C">
              <w:t>Region 3</w:t>
            </w:r>
          </w:p>
        </w:tc>
      </w:tr>
      <w:tr w:rsidR="00100CC5" w14:paraId="3DC62AE9" w14:textId="77777777" w:rsidTr="0022274D">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ECEFFAA" w14:textId="77777777" w:rsidR="00100CC5" w:rsidRDefault="00100CC5" w:rsidP="0022274D">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rPr>
                <w:rStyle w:val="Artref"/>
                <w:color w:val="000000"/>
                <w:lang w:val="en-AU"/>
              </w:rPr>
            </w:pPr>
            <w:r>
              <w:rPr>
                <w:rStyle w:val="Tablefreq"/>
              </w:rPr>
              <w:t>***</w:t>
            </w:r>
          </w:p>
          <w:p w14:paraId="16330151" w14:textId="77777777" w:rsidR="00100CC5" w:rsidRDefault="00100CC5" w:rsidP="0022274D">
            <w:pPr>
              <w:pStyle w:val="TableTextS5"/>
              <w:rPr>
                <w:rStyle w:val="Artref"/>
                <w:color w:val="000000"/>
                <w:lang w:val="en-AU"/>
              </w:rPr>
            </w:pPr>
          </w:p>
        </w:tc>
      </w:tr>
      <w:tr w:rsidR="00100CC5" w14:paraId="5EFE80F3" w14:textId="77777777" w:rsidTr="0022274D">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7669061B" w14:textId="77777777" w:rsidR="00100CC5" w:rsidRPr="005B494F" w:rsidRDefault="00100CC5" w:rsidP="0022274D">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t xml:space="preserve"> </w:t>
            </w:r>
            <w:del w:id="82" w:author="Author">
              <w:r w:rsidRPr="00D518E2" w:rsidDel="00896FAD">
                <w:rPr>
                  <w:rStyle w:val="Tablefreq"/>
                </w:rPr>
                <w:delText>4</w:delText>
              </w:r>
              <w:r w:rsidDel="00896FAD">
                <w:rPr>
                  <w:rStyle w:val="Tablefreq"/>
                </w:rPr>
                <w:delText>1</w:delText>
              </w:r>
            </w:del>
            <w:ins w:id="83" w:author="Author">
              <w:r w:rsidRPr="00D518E2">
                <w:rPr>
                  <w:rStyle w:val="Tablefreq"/>
                </w:rPr>
                <w:t>4</w:t>
              </w:r>
              <w:r>
                <w:rPr>
                  <w:rStyle w:val="Tablefreq"/>
                </w:rPr>
                <w:t>2</w:t>
              </w:r>
            </w:ins>
            <w:r w:rsidRPr="00D518E2">
              <w:rPr>
                <w:rStyle w:val="Tablefreq"/>
              </w:rPr>
              <w:t>-42.5</w:t>
            </w:r>
            <w:r w:rsidRPr="005B494F">
              <w:tab/>
            </w:r>
            <w:r>
              <w:t>FIXED</w:t>
            </w:r>
          </w:p>
          <w:p w14:paraId="361C355E" w14:textId="77777777" w:rsidR="00100CC5" w:rsidRPr="005B494F" w:rsidRDefault="00100CC5" w:rsidP="0022274D">
            <w:pPr>
              <w:pStyle w:val="TableTextS5"/>
            </w:pPr>
            <w:r>
              <w:tab/>
            </w:r>
            <w:r>
              <w:tab/>
            </w:r>
            <w:r>
              <w:tab/>
            </w:r>
            <w:r w:rsidRPr="005B494F">
              <w:tab/>
            </w:r>
            <w:r>
              <w:t xml:space="preserve">FIXED-SATELLITE (space-to-Earth)  </w:t>
            </w:r>
            <w:r>
              <w:rPr>
                <w:rStyle w:val="Artref"/>
                <w:color w:val="000000"/>
              </w:rPr>
              <w:t>5.516B</w:t>
            </w:r>
          </w:p>
          <w:p w14:paraId="73381EDA" w14:textId="77777777" w:rsidR="00100CC5" w:rsidRPr="005B494F" w:rsidRDefault="00100CC5" w:rsidP="0022274D">
            <w:pPr>
              <w:pStyle w:val="TableTextS5"/>
            </w:pPr>
            <w:r w:rsidRPr="005B494F">
              <w:tab/>
            </w:r>
            <w:r>
              <w:tab/>
            </w:r>
            <w:r>
              <w:tab/>
            </w:r>
            <w:r>
              <w:tab/>
            </w:r>
            <w:r w:rsidRPr="005B494F">
              <w:t>BROADCASTING</w:t>
            </w:r>
          </w:p>
          <w:p w14:paraId="4B048AE1" w14:textId="77777777" w:rsidR="00100CC5" w:rsidRPr="005B494F" w:rsidRDefault="00100CC5" w:rsidP="0022274D">
            <w:pPr>
              <w:pStyle w:val="TableTextS5"/>
            </w:pPr>
            <w:r w:rsidRPr="005B494F">
              <w:tab/>
            </w:r>
            <w:r>
              <w:tab/>
            </w:r>
            <w:r>
              <w:tab/>
            </w:r>
            <w:r>
              <w:tab/>
            </w:r>
            <w:r w:rsidRPr="005B494F">
              <w:t>BROADCASTING-SATELLITE</w:t>
            </w:r>
          </w:p>
          <w:p w14:paraId="0850B2FB" w14:textId="77777777" w:rsidR="00100CC5" w:rsidRPr="005B494F" w:rsidRDefault="00100CC5" w:rsidP="0022274D">
            <w:pPr>
              <w:pStyle w:val="TableTextS5"/>
            </w:pPr>
            <w:r w:rsidRPr="005B494F">
              <w:tab/>
            </w:r>
            <w:r>
              <w:tab/>
            </w:r>
            <w:r>
              <w:tab/>
            </w:r>
            <w:r>
              <w:tab/>
              <w:t xml:space="preserve">Mobile </w:t>
            </w:r>
            <w:ins w:id="84" w:author="Author">
              <w:r w:rsidRPr="00D47AD6">
                <w:t>ADD 5.IMT2</w:t>
              </w:r>
            </w:ins>
          </w:p>
          <w:p w14:paraId="1AEF077A" w14:textId="77777777" w:rsidR="00100CC5" w:rsidRPr="00D518E2" w:rsidRDefault="00100CC5" w:rsidP="0022274D">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rPr>
                <w:rStyle w:val="Tablefreq"/>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100CC5" w:rsidRPr="0017767F" w14:paraId="57DD661E" w14:textId="77777777" w:rsidTr="00B34BF8">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4A5DBDE" w14:textId="77777777" w:rsidR="00100CC5" w:rsidRPr="0017767F" w:rsidRDefault="00100CC5" w:rsidP="0022274D">
            <w:pPr>
              <w:pStyle w:val="TableTextS5"/>
              <w:rPr>
                <w:color w:val="000000"/>
                <w:lang w:val="en-AU"/>
              </w:rPr>
            </w:pPr>
            <w:bookmarkStart w:id="85" w:name="_GoBack" w:colFirst="0" w:colLast="1"/>
            <w:r w:rsidRPr="0017767F">
              <w:rPr>
                <w:rStyle w:val="Tablefreq"/>
              </w:rPr>
              <w:t>42.5-43.5</w:t>
            </w:r>
            <w:r w:rsidRPr="0017767F">
              <w:rPr>
                <w:color w:val="000000"/>
                <w:lang w:val="en-AU"/>
              </w:rPr>
              <w:tab/>
              <w:t>FIXED</w:t>
            </w:r>
          </w:p>
          <w:p w14:paraId="49F0BB93" w14:textId="77777777" w:rsidR="00100CC5" w:rsidRPr="0017767F" w:rsidRDefault="00100CC5" w:rsidP="0022274D">
            <w:pPr>
              <w:pStyle w:val="TableTextS5"/>
              <w:rPr>
                <w:color w:val="000000"/>
                <w:lang w:val="en-AU"/>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t xml:space="preserve">FIXED-SATELLITE (Earth-to-space)  </w:t>
            </w:r>
            <w:r w:rsidRPr="0017767F">
              <w:rPr>
                <w:rStyle w:val="Artref"/>
                <w:color w:val="000000"/>
                <w:lang w:val="en-AU"/>
              </w:rPr>
              <w:t>5.552</w:t>
            </w:r>
          </w:p>
          <w:p w14:paraId="3358CDC5" w14:textId="77777777" w:rsidR="00100CC5" w:rsidRPr="0017767F" w:rsidRDefault="00100CC5" w:rsidP="0022274D">
            <w:pPr>
              <w:pStyle w:val="TableTextS5"/>
              <w:rPr>
                <w:color w:val="000000"/>
                <w:lang w:val="fr-FR"/>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r>
            <w:r w:rsidRPr="0017767F">
              <w:rPr>
                <w:color w:val="000000"/>
                <w:lang w:val="fr-CH"/>
              </w:rPr>
              <w:t xml:space="preserve">MOBILE </w:t>
            </w:r>
            <w:proofErr w:type="spellStart"/>
            <w:r w:rsidRPr="0017767F">
              <w:rPr>
                <w:color w:val="000000"/>
                <w:lang w:val="fr-CH"/>
              </w:rPr>
              <w:t>except</w:t>
            </w:r>
            <w:proofErr w:type="spellEnd"/>
            <w:r w:rsidRPr="0017767F">
              <w:rPr>
                <w:color w:val="000000"/>
                <w:lang w:val="fr-CH"/>
              </w:rPr>
              <w:t xml:space="preserve"> </w:t>
            </w:r>
            <w:proofErr w:type="spellStart"/>
            <w:r w:rsidRPr="0017767F">
              <w:rPr>
                <w:color w:val="000000"/>
                <w:lang w:val="fr-CH"/>
              </w:rPr>
              <w:t>aeronautical</w:t>
            </w:r>
            <w:proofErr w:type="spellEnd"/>
            <w:r w:rsidRPr="0017767F">
              <w:rPr>
                <w:color w:val="000000"/>
                <w:lang w:val="fr-CH"/>
              </w:rPr>
              <w:t xml:space="preserve"> mobile </w:t>
            </w:r>
            <w:ins w:id="86" w:author="Author">
              <w:r w:rsidRPr="0017767F">
                <w:rPr>
                  <w:color w:val="000000"/>
                  <w:lang w:val="fr-CH"/>
                </w:rPr>
                <w:t>ADD 5.IMT</w:t>
              </w:r>
            </w:ins>
          </w:p>
          <w:p w14:paraId="70DAD076" w14:textId="77777777" w:rsidR="00100CC5" w:rsidRPr="0017767F" w:rsidRDefault="00100CC5" w:rsidP="0022274D">
            <w:pPr>
              <w:pStyle w:val="TableTextS5"/>
              <w:rPr>
                <w:color w:val="000000"/>
                <w:lang w:val="fr-CH"/>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t>RADIO ASTRONOMY</w:t>
            </w:r>
          </w:p>
          <w:p w14:paraId="157C2D2A" w14:textId="77777777" w:rsidR="00100CC5" w:rsidRPr="0017767F" w:rsidRDefault="00100CC5" w:rsidP="0022274D">
            <w:pPr>
              <w:pStyle w:val="TableTextS5"/>
              <w:rPr>
                <w:color w:val="000000"/>
                <w:sz w:val="24"/>
                <w:szCs w:val="24"/>
                <w:lang w:val="en-AU"/>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r>
            <w:r w:rsidRPr="0017767F">
              <w:rPr>
                <w:rStyle w:val="Artref"/>
                <w:color w:val="000000"/>
              </w:rPr>
              <w:t>5.149</w:t>
            </w:r>
            <w:r w:rsidRPr="0017767F">
              <w:rPr>
                <w:color w:val="000000"/>
              </w:rPr>
              <w:t xml:space="preserve">  </w:t>
            </w:r>
            <w:r w:rsidRPr="0017767F">
              <w:rPr>
                <w:rStyle w:val="Artref"/>
                <w:color w:val="000000"/>
              </w:rPr>
              <w:t>5.547</w:t>
            </w:r>
          </w:p>
        </w:tc>
      </w:tr>
      <w:bookmarkEnd w:id="85"/>
    </w:tbl>
    <w:p w14:paraId="63A38023" w14:textId="77777777" w:rsidR="00100CC5" w:rsidRDefault="00100CC5" w:rsidP="00100CC5">
      <w:pPr>
        <w:widowControl w:val="0"/>
        <w:autoSpaceDE w:val="0"/>
        <w:autoSpaceDN w:val="0"/>
        <w:adjustRightInd w:val="0"/>
        <w:spacing w:line="319" w:lineRule="exact"/>
        <w:rPr>
          <w:rFonts w:ascii="Times New Roman" w:eastAsia="Times New Roman" w:hAnsi="Times New Roman" w:cs="Times New Roman"/>
        </w:rPr>
      </w:pPr>
    </w:p>
    <w:p w14:paraId="1277A67E" w14:textId="77777777" w:rsidR="00100CC5" w:rsidRPr="003C71CD" w:rsidRDefault="00100CC5" w:rsidP="00100CC5">
      <w:pPr>
        <w:widowControl w:val="0"/>
        <w:autoSpaceDE w:val="0"/>
        <w:autoSpaceDN w:val="0"/>
        <w:adjustRightInd w:val="0"/>
        <w:rPr>
          <w:rFonts w:ascii="Times New Roman" w:eastAsia="Times New Roman" w:hAnsi="Times New Roman" w:cs="Times New Roman"/>
        </w:rPr>
      </w:pPr>
    </w:p>
    <w:p w14:paraId="133AF935" w14:textId="77777777" w:rsidR="00100CC5" w:rsidRPr="003C71CD" w:rsidRDefault="00100CC5" w:rsidP="00100CC5">
      <w:pPr>
        <w:tabs>
          <w:tab w:val="left" w:pos="2268"/>
          <w:tab w:val="left" w:pos="5103"/>
          <w:tab w:val="left" w:pos="5954"/>
          <w:tab w:val="left" w:pos="8789"/>
        </w:tabs>
        <w:rPr>
          <w:rFonts w:ascii="Times New Roman" w:hAnsi="Times New Roman" w:cs="Times New Roman"/>
          <w:bCs/>
          <w:lang w:val="en-GB"/>
        </w:rPr>
      </w:pPr>
      <w:r w:rsidRPr="003C71CD">
        <w:rPr>
          <w:rFonts w:ascii="Times New Roman" w:hAnsi="Times New Roman" w:cs="Times New Roman"/>
          <w:b/>
          <w:bCs/>
          <w:lang w:val="en-GB"/>
        </w:rPr>
        <w:t>ADD       USA/1.13/2</w:t>
      </w:r>
      <w:r w:rsidRPr="003C71CD">
        <w:rPr>
          <w:rFonts w:ascii="Times New Roman" w:hAnsi="Times New Roman" w:cs="Times New Roman"/>
          <w:bCs/>
          <w:lang w:val="en-GB"/>
        </w:rPr>
        <w:t xml:space="preserve">    </w:t>
      </w:r>
    </w:p>
    <w:p w14:paraId="58771A07" w14:textId="77777777" w:rsidR="00100CC5" w:rsidRPr="006F2C4F" w:rsidRDefault="00100CC5" w:rsidP="00100CC5">
      <w:pPr>
        <w:widowControl w:val="0"/>
        <w:autoSpaceDE w:val="0"/>
        <w:autoSpaceDN w:val="0"/>
        <w:adjustRightInd w:val="0"/>
        <w:rPr>
          <w:rFonts w:ascii="Times New Roman" w:eastAsia="Times New Roman" w:hAnsi="Times New Roman" w:cs="Times New Roman"/>
        </w:rPr>
      </w:pPr>
      <w:proofErr w:type="gramStart"/>
      <w:r w:rsidRPr="006F2C4F">
        <w:rPr>
          <w:rStyle w:val="Artdef"/>
          <w:rFonts w:cs="Times New Roman"/>
        </w:rPr>
        <w:t>5.IMT</w:t>
      </w:r>
      <w:proofErr w:type="gramEnd"/>
      <w:r w:rsidRPr="006F2C4F">
        <w:rPr>
          <w:rStyle w:val="Artdef"/>
          <w:rFonts w:cs="Times New Roman"/>
        </w:rPr>
        <w:t xml:space="preserve">  </w:t>
      </w:r>
      <w:r w:rsidRPr="006F2C4F">
        <w:rPr>
          <w:rFonts w:ascii="Times New Roman" w:hAnsi="Times New Roman" w:cs="Times New Roman"/>
        </w:rPr>
        <w:t>The 37-40 GHz and 42.5-43.5 GHz frequency range</w:t>
      </w:r>
      <w:r>
        <w:rPr>
          <w:rFonts w:ascii="Times New Roman" w:hAnsi="Times New Roman" w:cs="Times New Roman"/>
        </w:rPr>
        <w:t>s</w:t>
      </w:r>
      <w:r w:rsidRPr="006F2C4F">
        <w:rPr>
          <w:rFonts w:ascii="Times New Roman" w:hAnsi="Times New Roman" w:cs="Times New Roman"/>
        </w:rPr>
        <w:t xml:space="preserve"> are identified in Region 2 for use by administrations wishing to implement International Mobile Telecommunications (IMT).  This identification does not preclude the use of this band by any application of the services to which it is allocated and does not establish priority in the Radio Regulations.   Administrations should take this into account when considering regulatory</w:t>
      </w:r>
      <w:r>
        <w:rPr>
          <w:rFonts w:ascii="Times New Roman" w:hAnsi="Times New Roman" w:cs="Times New Roman"/>
        </w:rPr>
        <w:t xml:space="preserve"> </w:t>
      </w:r>
      <w:r w:rsidRPr="006F2C4F">
        <w:rPr>
          <w:rFonts w:ascii="Times New Roman" w:hAnsi="Times New Roman" w:cs="Times New Roman"/>
        </w:rPr>
        <w:t>provisions in relation to these bands. Resolution [IMT Implementation] (WRC-19) shall apply.</w:t>
      </w:r>
    </w:p>
    <w:p w14:paraId="6C2E6C16" w14:textId="77777777" w:rsidR="00100CC5" w:rsidRPr="006F2C4F" w:rsidRDefault="00100CC5" w:rsidP="00100CC5">
      <w:pPr>
        <w:widowControl w:val="0"/>
        <w:autoSpaceDE w:val="0"/>
        <w:autoSpaceDN w:val="0"/>
        <w:adjustRightInd w:val="0"/>
        <w:rPr>
          <w:rFonts w:ascii="Times New Roman" w:eastAsia="Times New Roman" w:hAnsi="Times New Roman" w:cs="Times New Roman"/>
        </w:rPr>
      </w:pPr>
    </w:p>
    <w:p w14:paraId="4BF57743" w14:textId="77777777" w:rsidR="00100CC5" w:rsidRPr="003C71CD" w:rsidRDefault="00100CC5" w:rsidP="00100CC5">
      <w:pPr>
        <w:widowControl w:val="0"/>
        <w:autoSpaceDE w:val="0"/>
        <w:autoSpaceDN w:val="0"/>
        <w:adjustRightInd w:val="0"/>
        <w:rPr>
          <w:rFonts w:ascii="Times New Roman" w:eastAsia="Times New Roman" w:hAnsi="Times New Roman" w:cs="Times New Roman"/>
        </w:rPr>
      </w:pPr>
      <w:r w:rsidRPr="006F2C4F">
        <w:rPr>
          <w:rStyle w:val="Artdef"/>
          <w:rFonts w:cs="Times New Roman"/>
          <w:color w:val="000000"/>
        </w:rPr>
        <w:t xml:space="preserve">Reasons:  </w:t>
      </w:r>
      <w:r w:rsidRPr="006F2C4F">
        <w:rPr>
          <w:rStyle w:val="Artdef"/>
          <w:rFonts w:cs="Times New Roman"/>
          <w:b w:val="0"/>
          <w:color w:val="000000"/>
        </w:rPr>
        <w:t>As studies show</w:t>
      </w:r>
      <w:r>
        <w:rPr>
          <w:rStyle w:val="Artdef"/>
          <w:rFonts w:cs="Times New Roman"/>
          <w:b w:val="0"/>
          <w:color w:val="000000"/>
        </w:rPr>
        <w:t>,</w:t>
      </w:r>
      <w:r w:rsidRPr="006F2C4F">
        <w:rPr>
          <w:rStyle w:val="Artdef"/>
          <w:rFonts w:cs="Times New Roman"/>
          <w:b w:val="0"/>
          <w:color w:val="000000"/>
        </w:rPr>
        <w:t xml:space="preserve"> </w:t>
      </w:r>
      <w:r>
        <w:rPr>
          <w:rStyle w:val="Artdef"/>
          <w:rFonts w:cs="Times New Roman"/>
          <w:b w:val="0"/>
          <w:color w:val="000000"/>
        </w:rPr>
        <w:t xml:space="preserve">IMT </w:t>
      </w:r>
      <w:r w:rsidRPr="006F2C4F">
        <w:rPr>
          <w:rStyle w:val="Artdef"/>
          <w:rFonts w:cs="Times New Roman"/>
          <w:b w:val="0"/>
          <w:color w:val="000000"/>
        </w:rPr>
        <w:t>sharing with other services operating in 37-40 GHz and 42.5-43.5 GHz is feasible under certain conditions to protect incumbent services.  Considering the importance of regional harmonization for IMT and for incumbent services, these modifications provide an identification for IMT in the frequency range 37-40 GHz and 42.5-43.5 GHz in Region 2 with a Resolution providing important protections for incumbent services. This facilitates harmonized regional bands for IMT, which are highly desirable in order to achieve global roaming and the benefits of economies of scale. Resolution [IMT implementation</w:t>
      </w:r>
      <w:proofErr w:type="gramStart"/>
      <w:r w:rsidRPr="006F2C4F">
        <w:rPr>
          <w:rStyle w:val="Artdef"/>
          <w:rFonts w:cs="Times New Roman"/>
          <w:b w:val="0"/>
          <w:color w:val="000000"/>
        </w:rPr>
        <w:t>]</w:t>
      </w:r>
      <w:r>
        <w:rPr>
          <w:rStyle w:val="Artdef"/>
          <w:rFonts w:cs="Times New Roman"/>
          <w:b w:val="0"/>
          <w:color w:val="000000"/>
        </w:rPr>
        <w:t>(</w:t>
      </w:r>
      <w:proofErr w:type="gramEnd"/>
      <w:r>
        <w:rPr>
          <w:rStyle w:val="Artdef"/>
          <w:rFonts w:cs="Times New Roman"/>
          <w:b w:val="0"/>
          <w:color w:val="000000"/>
        </w:rPr>
        <w:t>WRC-19)</w:t>
      </w:r>
      <w:r w:rsidRPr="006F2C4F">
        <w:rPr>
          <w:rStyle w:val="Artdef"/>
          <w:rFonts w:cs="Times New Roman"/>
          <w:b w:val="0"/>
          <w:color w:val="000000"/>
        </w:rPr>
        <w:t xml:space="preserve"> provides for the implementation of IMT considering the need to protect existing services and to allow for their continued development, in accordance with Resolution 238 (WRC-15).</w:t>
      </w:r>
      <w:r>
        <w:rPr>
          <w:rStyle w:val="Artdef"/>
          <w:rFonts w:cs="Times New Roman"/>
          <w:b w:val="0"/>
          <w:color w:val="000000"/>
        </w:rPr>
        <w:t xml:space="preserve"> </w:t>
      </w:r>
    </w:p>
    <w:p w14:paraId="22ED1524" w14:textId="77777777" w:rsidR="00100CC5" w:rsidRPr="003C71CD" w:rsidRDefault="00100CC5" w:rsidP="00100CC5">
      <w:pPr>
        <w:widowControl w:val="0"/>
        <w:autoSpaceDE w:val="0"/>
        <w:autoSpaceDN w:val="0"/>
        <w:adjustRightInd w:val="0"/>
        <w:rPr>
          <w:rFonts w:ascii="Times New Roman" w:eastAsia="Times New Roman" w:hAnsi="Times New Roman" w:cs="Times New Roman"/>
        </w:rPr>
      </w:pPr>
    </w:p>
    <w:p w14:paraId="7C50CAB6" w14:textId="77777777" w:rsidR="00100CC5" w:rsidRDefault="00100CC5" w:rsidP="00100CC5">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w:t>
      </w:r>
    </w:p>
    <w:p w14:paraId="427D90A4" w14:textId="77777777" w:rsidR="00100CC5" w:rsidRPr="006F2C4F" w:rsidRDefault="00100CC5" w:rsidP="00100CC5">
      <w:pPr>
        <w:tabs>
          <w:tab w:val="left" w:pos="2268"/>
          <w:tab w:val="left" w:pos="5103"/>
          <w:tab w:val="left" w:pos="5954"/>
          <w:tab w:val="left" w:pos="8789"/>
        </w:tabs>
        <w:rPr>
          <w:rFonts w:ascii="Times New Roman" w:hAnsi="Times New Roman" w:cs="Times New Roman"/>
          <w:bCs/>
          <w:lang w:val="en-GB"/>
        </w:rPr>
      </w:pPr>
      <w:r w:rsidRPr="006F2C4F">
        <w:rPr>
          <w:rFonts w:ascii="Times New Roman" w:hAnsi="Times New Roman" w:cs="Times New Roman"/>
          <w:b/>
          <w:bCs/>
          <w:lang w:val="en-GB"/>
        </w:rPr>
        <w:t>ADD       USA/1.13/3</w:t>
      </w:r>
      <w:r w:rsidRPr="006F2C4F">
        <w:rPr>
          <w:rFonts w:ascii="Times New Roman" w:hAnsi="Times New Roman" w:cs="Times New Roman"/>
          <w:bCs/>
          <w:lang w:val="en-GB"/>
        </w:rPr>
        <w:t xml:space="preserve">    </w:t>
      </w:r>
    </w:p>
    <w:p w14:paraId="6622CC67" w14:textId="77777777" w:rsidR="00100CC5" w:rsidRPr="006F2C4F" w:rsidRDefault="00100CC5" w:rsidP="00100CC5">
      <w:pPr>
        <w:widowControl w:val="0"/>
        <w:autoSpaceDE w:val="0"/>
        <w:autoSpaceDN w:val="0"/>
        <w:adjustRightInd w:val="0"/>
        <w:rPr>
          <w:rFonts w:ascii="Times New Roman" w:eastAsia="Times New Roman" w:hAnsi="Times New Roman" w:cs="Times New Roman"/>
        </w:rPr>
      </w:pPr>
      <w:proofErr w:type="gramStart"/>
      <w:r w:rsidRPr="006F2C4F">
        <w:rPr>
          <w:rStyle w:val="Artdef"/>
          <w:rFonts w:cs="Times New Roman"/>
        </w:rPr>
        <w:t>5.IMT2</w:t>
      </w:r>
      <w:proofErr w:type="gramEnd"/>
      <w:r w:rsidRPr="006F2C4F">
        <w:rPr>
          <w:rStyle w:val="Artdef"/>
          <w:rFonts w:cs="Times New Roman"/>
        </w:rPr>
        <w:t xml:space="preserve">  </w:t>
      </w:r>
      <w:r w:rsidRPr="006F2C4F">
        <w:rPr>
          <w:rFonts w:ascii="Times New Roman" w:hAnsi="Times New Roman" w:cs="Times New Roman"/>
          <w:i/>
        </w:rPr>
        <w:t>Different category of service</w:t>
      </w:r>
      <w:r w:rsidRPr="006F2C4F">
        <w:rPr>
          <w:rFonts w:ascii="Times New Roman" w:hAnsi="Times New Roman" w:cs="Times New Roman"/>
        </w:rPr>
        <w:t xml:space="preserve">: in Region 2 the 42-42.5 GHz </w:t>
      </w:r>
      <w:r w:rsidRPr="00A73E8B">
        <w:rPr>
          <w:rFonts w:ascii="Times New Roman" w:hAnsi="Times New Roman" w:cs="Times New Roman"/>
        </w:rPr>
        <w:t>frequency band is allocated to the mobile service on a primary basis and identified for use by a</w:t>
      </w:r>
      <w:r w:rsidRPr="006F2C4F">
        <w:rPr>
          <w:rFonts w:ascii="Times New Roman" w:hAnsi="Times New Roman" w:cs="Times New Roman"/>
        </w:rPr>
        <w:t xml:space="preserve">dministrations wishing to implement International Mobile Telecommunications (IMT). Use of this primary mobile service allocation is limited to IMT. This identification does not preclude the use of this band by any application of the other services to which it is allocated and does not </w:t>
      </w:r>
      <w:r w:rsidRPr="006F2C4F">
        <w:rPr>
          <w:rFonts w:ascii="Times New Roman" w:hAnsi="Times New Roman" w:cs="Times New Roman"/>
        </w:rPr>
        <w:lastRenderedPageBreak/>
        <w:t xml:space="preserve">establish priority in the Radio Regulations. Administrations should take this into account when considering regulatory provisions in relation to these bands. Resolution </w:t>
      </w:r>
      <w:r w:rsidRPr="00A73E8B">
        <w:rPr>
          <w:rFonts w:ascii="Times New Roman" w:hAnsi="Times New Roman" w:cs="Times New Roman"/>
          <w:b/>
        </w:rPr>
        <w:t>[IMT Implementation] (WRC-19)</w:t>
      </w:r>
      <w:r w:rsidRPr="006F2C4F">
        <w:rPr>
          <w:rFonts w:ascii="Times New Roman" w:hAnsi="Times New Roman" w:cs="Times New Roman"/>
        </w:rPr>
        <w:t xml:space="preserve"> shall apply.</w:t>
      </w:r>
    </w:p>
    <w:p w14:paraId="600869AD" w14:textId="77777777" w:rsidR="00100CC5" w:rsidRPr="006F2C4F" w:rsidRDefault="00100CC5" w:rsidP="00100CC5">
      <w:pPr>
        <w:widowControl w:val="0"/>
        <w:autoSpaceDE w:val="0"/>
        <w:autoSpaceDN w:val="0"/>
        <w:adjustRightInd w:val="0"/>
        <w:rPr>
          <w:rFonts w:ascii="Times New Roman" w:eastAsia="Times New Roman" w:hAnsi="Times New Roman" w:cs="Times New Roman"/>
        </w:rPr>
      </w:pPr>
    </w:p>
    <w:p w14:paraId="3DCAFF05" w14:textId="77777777" w:rsidR="00100CC5" w:rsidRPr="003C71CD" w:rsidRDefault="00100CC5" w:rsidP="00100CC5">
      <w:pPr>
        <w:widowControl w:val="0"/>
        <w:autoSpaceDE w:val="0"/>
        <w:autoSpaceDN w:val="0"/>
        <w:adjustRightInd w:val="0"/>
        <w:rPr>
          <w:rFonts w:ascii="Times New Roman" w:eastAsia="Times New Roman" w:hAnsi="Times New Roman" w:cs="Times New Roman"/>
        </w:rPr>
      </w:pPr>
      <w:r w:rsidRPr="006F2C4F">
        <w:rPr>
          <w:rStyle w:val="Artdef"/>
          <w:rFonts w:cs="Times New Roman"/>
          <w:color w:val="000000"/>
        </w:rPr>
        <w:t xml:space="preserve">Reasons:  </w:t>
      </w:r>
      <w:r w:rsidRPr="006F2C4F">
        <w:rPr>
          <w:rStyle w:val="Artdef"/>
          <w:rFonts w:cs="Times New Roman"/>
          <w:b w:val="0"/>
          <w:color w:val="000000"/>
        </w:rPr>
        <w:t>As studies show</w:t>
      </w:r>
      <w:r>
        <w:rPr>
          <w:rStyle w:val="Artdef"/>
          <w:rFonts w:cs="Times New Roman"/>
          <w:b w:val="0"/>
          <w:color w:val="000000"/>
        </w:rPr>
        <w:t>,</w:t>
      </w:r>
      <w:r w:rsidRPr="006F2C4F">
        <w:rPr>
          <w:rStyle w:val="Artdef"/>
          <w:rFonts w:cs="Times New Roman"/>
          <w:b w:val="0"/>
          <w:color w:val="000000"/>
        </w:rPr>
        <w:t xml:space="preserve"> </w:t>
      </w:r>
      <w:r>
        <w:rPr>
          <w:rStyle w:val="Artdef"/>
          <w:rFonts w:cs="Times New Roman"/>
          <w:b w:val="0"/>
          <w:color w:val="000000"/>
        </w:rPr>
        <w:t xml:space="preserve">IMT </w:t>
      </w:r>
      <w:r w:rsidRPr="006F2C4F">
        <w:rPr>
          <w:rStyle w:val="Artdef"/>
          <w:rFonts w:cs="Times New Roman"/>
          <w:b w:val="0"/>
          <w:color w:val="000000"/>
        </w:rPr>
        <w:t xml:space="preserve">sharing with other services operating in 42-42.5 GHz is feasible under certain conditions to protect incumbent services.  Considering the </w:t>
      </w:r>
      <w:r w:rsidRPr="000F260B">
        <w:rPr>
          <w:rStyle w:val="Artdef"/>
          <w:rFonts w:cs="Times New Roman"/>
          <w:b w:val="0"/>
          <w:color w:val="000000"/>
        </w:rPr>
        <w:t xml:space="preserve">importance of regional harmonization for IMT and for incumbent services, this modification provides an upgrade of the mobile service from a secondary allocation to a co-primary allocation and an identification for IMT in the frequency range 42-42.5 GHz in Region 2 with a Resolution providing important protections for incumbent services. This facilitates harmonized regional bands for IMT, which are highly desirable in order to achieve global roaming and the benefits of economies of scale. </w:t>
      </w:r>
      <w:r w:rsidRPr="006F2C4F">
        <w:rPr>
          <w:rStyle w:val="Artdef"/>
          <w:rFonts w:cs="Times New Roman"/>
          <w:b w:val="0"/>
          <w:color w:val="000000"/>
        </w:rPr>
        <w:t>Limiting the new upgraded allocation to the mobile service in 42-42.5 GHz to IMT use keeps the identification within the scope of AI 1.13 and Resolution 238.  Resolution [IMT implementation] provides for the implementation of IMT considering the need to protect existing services and to allow for their continued development, in accordance with Resolution 238 (WRC-15).</w:t>
      </w:r>
      <w:r>
        <w:rPr>
          <w:rStyle w:val="Artdef"/>
          <w:rFonts w:cs="Times New Roman"/>
          <w:b w:val="0"/>
          <w:color w:val="000000"/>
        </w:rPr>
        <w:t xml:space="preserve"> </w:t>
      </w:r>
    </w:p>
    <w:p w14:paraId="2FA62F3F" w14:textId="77777777" w:rsidR="00100CC5" w:rsidRDefault="00100CC5" w:rsidP="00100CC5">
      <w:pPr>
        <w:widowControl w:val="0"/>
        <w:autoSpaceDE w:val="0"/>
        <w:autoSpaceDN w:val="0"/>
        <w:adjustRightInd w:val="0"/>
        <w:rPr>
          <w:rFonts w:ascii="Times New Roman" w:eastAsia="Times New Roman" w:hAnsi="Times New Roman" w:cs="Times New Roman"/>
        </w:rPr>
      </w:pPr>
    </w:p>
    <w:p w14:paraId="156F41DB" w14:textId="77777777" w:rsidR="00100CC5" w:rsidRDefault="00100CC5" w:rsidP="00100CC5">
      <w:pPr>
        <w:widowControl w:val="0"/>
        <w:autoSpaceDE w:val="0"/>
        <w:autoSpaceDN w:val="0"/>
        <w:adjustRightInd w:val="0"/>
        <w:rPr>
          <w:rFonts w:ascii="Times New Roman" w:eastAsia="Times New Roman" w:hAnsi="Times New Roman" w:cs="Times New Roman"/>
        </w:rPr>
      </w:pPr>
    </w:p>
    <w:p w14:paraId="683E2A59" w14:textId="77777777" w:rsidR="00100CC5" w:rsidRPr="003C71CD" w:rsidRDefault="00100CC5" w:rsidP="00100CC5">
      <w:pPr>
        <w:tabs>
          <w:tab w:val="left" w:pos="2268"/>
          <w:tab w:val="left" w:pos="5103"/>
          <w:tab w:val="left" w:pos="5954"/>
          <w:tab w:val="left" w:pos="8789"/>
        </w:tabs>
        <w:rPr>
          <w:rFonts w:ascii="Times New Roman" w:hAnsi="Times New Roman" w:cs="Times New Roman"/>
          <w:bCs/>
          <w:lang w:val="en-GB"/>
        </w:rPr>
      </w:pPr>
      <w:r>
        <w:rPr>
          <w:rFonts w:ascii="Times New Roman" w:hAnsi="Times New Roman" w:cs="Times New Roman"/>
          <w:b/>
          <w:bCs/>
          <w:lang w:val="en-GB"/>
        </w:rPr>
        <w:t>ADD       USA/1.13/4</w:t>
      </w:r>
      <w:r w:rsidRPr="003C71CD">
        <w:rPr>
          <w:rFonts w:ascii="Times New Roman" w:hAnsi="Times New Roman" w:cs="Times New Roman"/>
          <w:bCs/>
          <w:lang w:val="en-GB"/>
        </w:rPr>
        <w:t xml:space="preserve">    </w:t>
      </w:r>
    </w:p>
    <w:p w14:paraId="33EB9696" w14:textId="77777777" w:rsidR="00100CC5" w:rsidRDefault="00100CC5" w:rsidP="00100CC5">
      <w:pPr>
        <w:widowControl w:val="0"/>
        <w:autoSpaceDE w:val="0"/>
        <w:autoSpaceDN w:val="0"/>
        <w:adjustRightInd w:val="0"/>
        <w:rPr>
          <w:rFonts w:ascii="Times New Roman" w:eastAsia="Times New Roman" w:hAnsi="Times New Roman" w:cs="Times New Roman"/>
        </w:rPr>
      </w:pPr>
    </w:p>
    <w:p w14:paraId="6FFCD4CD" w14:textId="77777777" w:rsidR="00100CC5" w:rsidRPr="004C120E" w:rsidRDefault="00100CC5" w:rsidP="00100CC5">
      <w:pPr>
        <w:pStyle w:val="ResNo"/>
        <w:outlineLvl w:val="0"/>
        <w:rPr>
          <w:rFonts w:asciiTheme="majorBidi" w:hAnsiTheme="majorBidi" w:cstheme="majorBidi"/>
          <w:sz w:val="24"/>
          <w:szCs w:val="24"/>
        </w:rPr>
      </w:pPr>
      <w:bookmarkStart w:id="87" w:name="RES_238"/>
      <w:bookmarkStart w:id="88" w:name="_Toc444507562"/>
      <w:bookmarkStart w:id="89" w:name="_Toc460331710"/>
      <w:r w:rsidRPr="004C120E">
        <w:rPr>
          <w:rFonts w:asciiTheme="majorBidi" w:hAnsiTheme="majorBidi" w:cstheme="majorBidi"/>
          <w:sz w:val="24"/>
          <w:szCs w:val="24"/>
        </w:rPr>
        <w:t xml:space="preserve">RESOLUTION </w:t>
      </w:r>
      <w:r>
        <w:rPr>
          <w:rStyle w:val="href"/>
          <w:rFonts w:asciiTheme="majorBidi" w:eastAsia="SimSun" w:hAnsiTheme="majorBidi" w:cstheme="majorBidi"/>
          <w:sz w:val="24"/>
          <w:szCs w:val="24"/>
        </w:rPr>
        <w:t>[IMT implementation]</w:t>
      </w:r>
      <w:r w:rsidRPr="004C120E">
        <w:rPr>
          <w:rFonts w:asciiTheme="majorBidi" w:hAnsiTheme="majorBidi" w:cstheme="majorBidi"/>
          <w:sz w:val="24"/>
          <w:szCs w:val="24"/>
        </w:rPr>
        <w:t xml:space="preserve"> </w:t>
      </w:r>
      <w:bookmarkEnd w:id="87"/>
      <w:r w:rsidRPr="004C120E">
        <w:rPr>
          <w:rFonts w:asciiTheme="majorBidi" w:hAnsiTheme="majorBidi" w:cstheme="majorBidi"/>
          <w:sz w:val="24"/>
          <w:szCs w:val="24"/>
        </w:rPr>
        <w:t>(WRC</w:t>
      </w:r>
      <w:r w:rsidRPr="004C120E">
        <w:rPr>
          <w:rFonts w:asciiTheme="majorBidi" w:hAnsiTheme="majorBidi" w:cstheme="majorBidi"/>
          <w:sz w:val="24"/>
          <w:szCs w:val="24"/>
        </w:rPr>
        <w:noBreakHyphen/>
        <w:t>1</w:t>
      </w:r>
      <w:r>
        <w:rPr>
          <w:rFonts w:asciiTheme="majorBidi" w:hAnsiTheme="majorBidi" w:cstheme="majorBidi"/>
          <w:sz w:val="24"/>
          <w:szCs w:val="24"/>
        </w:rPr>
        <w:t>9</w:t>
      </w:r>
      <w:r w:rsidRPr="004C120E">
        <w:rPr>
          <w:rFonts w:asciiTheme="majorBidi" w:hAnsiTheme="majorBidi" w:cstheme="majorBidi"/>
          <w:sz w:val="24"/>
          <w:szCs w:val="24"/>
        </w:rPr>
        <w:t>)</w:t>
      </w:r>
      <w:bookmarkEnd w:id="88"/>
      <w:bookmarkEnd w:id="89"/>
    </w:p>
    <w:p w14:paraId="517CB448" w14:textId="77777777" w:rsidR="00100CC5" w:rsidRDefault="00100CC5" w:rsidP="00100CC5">
      <w:pPr>
        <w:widowControl w:val="0"/>
        <w:autoSpaceDE w:val="0"/>
        <w:autoSpaceDN w:val="0"/>
        <w:adjustRightInd w:val="0"/>
        <w:rPr>
          <w:rFonts w:ascii="Times New Roman" w:eastAsia="Times New Roman" w:hAnsi="Times New Roman" w:cs="Times New Roman"/>
        </w:rPr>
      </w:pPr>
    </w:p>
    <w:p w14:paraId="381D1914" w14:textId="77777777" w:rsidR="00100CC5" w:rsidRPr="004C120E" w:rsidRDefault="00100CC5" w:rsidP="00100CC5">
      <w:pPr>
        <w:pStyle w:val="Restitle"/>
        <w:outlineLvl w:val="0"/>
        <w:rPr>
          <w:rFonts w:asciiTheme="majorBidi" w:hAnsiTheme="majorBidi" w:cstheme="majorBidi"/>
          <w:sz w:val="24"/>
          <w:szCs w:val="24"/>
          <w:lang w:eastAsia="ja-JP"/>
        </w:rPr>
      </w:pPr>
      <w:bookmarkStart w:id="90" w:name="_Toc444507563"/>
      <w:bookmarkStart w:id="91" w:name="_Toc460331711"/>
      <w:r>
        <w:rPr>
          <w:rFonts w:asciiTheme="majorBidi" w:hAnsiTheme="majorBidi" w:cstheme="majorBidi"/>
          <w:sz w:val="24"/>
          <w:szCs w:val="24"/>
        </w:rPr>
        <w:t xml:space="preserve">Implementation of </w:t>
      </w:r>
      <w:r w:rsidRPr="004C120E">
        <w:rPr>
          <w:rFonts w:asciiTheme="majorBidi" w:hAnsiTheme="majorBidi" w:cstheme="majorBidi"/>
          <w:sz w:val="24"/>
          <w:szCs w:val="24"/>
          <w:lang w:eastAsia="ja-JP"/>
        </w:rPr>
        <w:t xml:space="preserve">International Mobile </w:t>
      </w:r>
      <w:r w:rsidRPr="006F2C4F">
        <w:rPr>
          <w:rFonts w:asciiTheme="majorBidi" w:hAnsiTheme="majorBidi" w:cstheme="majorBidi"/>
          <w:sz w:val="24"/>
          <w:szCs w:val="24"/>
          <w:lang w:eastAsia="ja-JP"/>
        </w:rPr>
        <w:t>Telecommunications</w:t>
      </w:r>
      <w:bookmarkEnd w:id="90"/>
      <w:bookmarkEnd w:id="91"/>
      <w:r>
        <w:rPr>
          <w:rFonts w:asciiTheme="majorBidi" w:hAnsiTheme="majorBidi" w:cstheme="majorBidi"/>
          <w:sz w:val="24"/>
          <w:szCs w:val="24"/>
          <w:lang w:eastAsia="ja-JP"/>
        </w:rPr>
        <w:br/>
      </w:r>
      <w:r w:rsidRPr="006F2C4F">
        <w:rPr>
          <w:rFonts w:asciiTheme="majorBidi" w:hAnsiTheme="majorBidi" w:cstheme="majorBidi"/>
          <w:sz w:val="24"/>
          <w:szCs w:val="24"/>
          <w:lang w:eastAsia="ja-JP"/>
        </w:rPr>
        <w:t>in the 37-40 GHz and 42-43.5 GHz band</w:t>
      </w:r>
      <w:r>
        <w:rPr>
          <w:rFonts w:asciiTheme="majorBidi" w:hAnsiTheme="majorBidi" w:cstheme="majorBidi"/>
          <w:sz w:val="24"/>
          <w:szCs w:val="24"/>
          <w:lang w:eastAsia="ja-JP"/>
        </w:rPr>
        <w:t>s</w:t>
      </w:r>
    </w:p>
    <w:p w14:paraId="4F57F5D2" w14:textId="77777777" w:rsidR="00100CC5" w:rsidRPr="004C120E" w:rsidRDefault="00100CC5" w:rsidP="00100CC5">
      <w:pPr>
        <w:pStyle w:val="Normalaftertitle"/>
        <w:rPr>
          <w:rFonts w:asciiTheme="majorBidi" w:hAnsiTheme="majorBidi" w:cstheme="majorBidi"/>
          <w:sz w:val="24"/>
          <w:szCs w:val="24"/>
          <w:lang w:eastAsia="nl-NL"/>
        </w:rPr>
      </w:pPr>
      <w:r w:rsidRPr="004C120E">
        <w:rPr>
          <w:rFonts w:asciiTheme="majorBidi" w:hAnsiTheme="majorBidi" w:cstheme="majorBidi"/>
          <w:sz w:val="24"/>
          <w:szCs w:val="24"/>
          <w:lang w:eastAsia="nl-NL"/>
        </w:rPr>
        <w:t xml:space="preserve">The World </w:t>
      </w:r>
      <w:r w:rsidRPr="004C120E">
        <w:rPr>
          <w:rFonts w:asciiTheme="majorBidi" w:hAnsiTheme="majorBidi" w:cstheme="majorBidi"/>
          <w:sz w:val="24"/>
          <w:szCs w:val="24"/>
        </w:rPr>
        <w:t>Radiocommunication</w:t>
      </w:r>
      <w:r w:rsidRPr="004C120E">
        <w:rPr>
          <w:rFonts w:asciiTheme="majorBidi" w:hAnsiTheme="majorBidi" w:cstheme="majorBidi"/>
          <w:sz w:val="24"/>
          <w:szCs w:val="24"/>
          <w:lang w:eastAsia="nl-NL"/>
        </w:rPr>
        <w:t xml:space="preserve"> Conference (</w:t>
      </w:r>
      <w:r>
        <w:rPr>
          <w:rFonts w:asciiTheme="majorBidi" w:hAnsiTheme="majorBidi" w:cstheme="majorBidi"/>
          <w:sz w:val="24"/>
          <w:szCs w:val="24"/>
          <w:lang w:eastAsia="nl-NL"/>
        </w:rPr>
        <w:t>Sharm-el-Sheik</w:t>
      </w:r>
      <w:r w:rsidRPr="004C120E">
        <w:rPr>
          <w:rFonts w:asciiTheme="majorBidi" w:hAnsiTheme="majorBidi" w:cstheme="majorBidi"/>
          <w:sz w:val="24"/>
          <w:szCs w:val="24"/>
          <w:lang w:eastAsia="nl-NL"/>
        </w:rPr>
        <w:t>, 201</w:t>
      </w:r>
      <w:r>
        <w:rPr>
          <w:rFonts w:asciiTheme="majorBidi" w:hAnsiTheme="majorBidi" w:cstheme="majorBidi"/>
          <w:sz w:val="24"/>
          <w:szCs w:val="24"/>
          <w:lang w:eastAsia="nl-NL"/>
        </w:rPr>
        <w:t>9</w:t>
      </w:r>
      <w:r w:rsidRPr="004C120E">
        <w:rPr>
          <w:rFonts w:asciiTheme="majorBidi" w:hAnsiTheme="majorBidi" w:cstheme="majorBidi"/>
          <w:sz w:val="24"/>
          <w:szCs w:val="24"/>
          <w:lang w:eastAsia="nl-NL"/>
        </w:rPr>
        <w:t>),</w:t>
      </w:r>
    </w:p>
    <w:p w14:paraId="7C7E6628" w14:textId="77777777" w:rsidR="00100CC5" w:rsidRDefault="00100CC5" w:rsidP="00100CC5">
      <w:pPr>
        <w:pStyle w:val="Call"/>
        <w:rPr>
          <w:rFonts w:asciiTheme="majorBidi" w:hAnsiTheme="majorBidi" w:cstheme="majorBidi"/>
          <w:szCs w:val="24"/>
        </w:rPr>
      </w:pPr>
      <w:proofErr w:type="gramStart"/>
      <w:r w:rsidRPr="004C120E">
        <w:rPr>
          <w:rFonts w:asciiTheme="majorBidi" w:hAnsiTheme="majorBidi" w:cstheme="majorBidi"/>
          <w:szCs w:val="24"/>
        </w:rPr>
        <w:t>considering</w:t>
      </w:r>
      <w:proofErr w:type="gramEnd"/>
    </w:p>
    <w:p w14:paraId="182209D0" w14:textId="77777777" w:rsidR="00100CC5" w:rsidRPr="005D01EF" w:rsidRDefault="00100CC5" w:rsidP="00100CC5"/>
    <w:p w14:paraId="6CDF3F03" w14:textId="77777777" w:rsidR="00100CC5" w:rsidRPr="004C120E" w:rsidRDefault="00100CC5" w:rsidP="00100CC5">
      <w:pPr>
        <w:rPr>
          <w:rFonts w:asciiTheme="majorBidi" w:hAnsiTheme="majorBidi" w:cstheme="majorBidi"/>
        </w:rPr>
      </w:pPr>
      <w:r w:rsidRPr="004C120E">
        <w:rPr>
          <w:rFonts w:asciiTheme="majorBidi" w:hAnsiTheme="majorBidi" w:cstheme="majorBidi"/>
          <w:i/>
        </w:rPr>
        <w:t>a)</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International Mobile Telecommunications (IMT) is intended to provide telecommunication services on a worldwide scale, regardless of location and type of network or terminal;</w:t>
      </w:r>
    </w:p>
    <w:p w14:paraId="4B8136BF" w14:textId="77777777" w:rsidR="00100CC5" w:rsidRPr="004C120E" w:rsidRDefault="00100CC5" w:rsidP="00100CC5">
      <w:pPr>
        <w:rPr>
          <w:rFonts w:asciiTheme="majorBidi" w:hAnsiTheme="majorBidi" w:cstheme="majorBidi"/>
        </w:rPr>
      </w:pPr>
      <w:r w:rsidRPr="004C120E">
        <w:rPr>
          <w:rFonts w:asciiTheme="majorBidi" w:hAnsiTheme="majorBidi" w:cstheme="majorBidi"/>
          <w:i/>
          <w:lang w:eastAsia="ko-KR"/>
        </w:rPr>
        <w:t>b</w:t>
      </w:r>
      <w:r w:rsidRPr="004C120E">
        <w:rPr>
          <w:rFonts w:asciiTheme="majorBidi" w:hAnsiTheme="majorBidi" w:cstheme="majorBidi"/>
          <w:i/>
        </w:rPr>
        <w:t>)</w:t>
      </w:r>
      <w:r w:rsidRPr="004C120E">
        <w:rPr>
          <w:rFonts w:asciiTheme="majorBidi" w:hAnsiTheme="majorBidi" w:cstheme="majorBidi"/>
          <w: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IMT systems have </w:t>
      </w:r>
      <w:r w:rsidRPr="004C120E">
        <w:rPr>
          <w:rFonts w:asciiTheme="majorBidi" w:hAnsiTheme="majorBidi" w:cstheme="majorBidi"/>
          <w:lang w:eastAsia="ko-KR"/>
        </w:rPr>
        <w:t>contributed to global economic and social development</w:t>
      </w:r>
      <w:r w:rsidRPr="004C120E">
        <w:rPr>
          <w:rFonts w:asciiTheme="majorBidi" w:hAnsiTheme="majorBidi" w:cstheme="majorBidi"/>
          <w:lang w:eastAsia="ja-JP"/>
        </w:rPr>
        <w:t>;</w:t>
      </w:r>
    </w:p>
    <w:p w14:paraId="371E2384" w14:textId="77777777" w:rsidR="00100CC5" w:rsidRPr="004C120E" w:rsidRDefault="00100CC5" w:rsidP="00100CC5">
      <w:pPr>
        <w:rPr>
          <w:rFonts w:asciiTheme="majorBidi" w:hAnsiTheme="majorBidi" w:cstheme="majorBidi"/>
          <w:lang w:eastAsia="ko-KR"/>
        </w:rPr>
      </w:pPr>
      <w:r w:rsidRPr="004C120E">
        <w:rPr>
          <w:rFonts w:asciiTheme="majorBidi" w:hAnsiTheme="majorBidi" w:cstheme="majorBidi"/>
          <w:i/>
          <w:iCs/>
          <w:lang w:eastAsia="ko-KR"/>
        </w:rPr>
        <w:t>c</w:t>
      </w:r>
      <w:r w:rsidRPr="004C120E">
        <w:rPr>
          <w:rFonts w:asciiTheme="majorBidi" w:hAnsiTheme="majorBidi" w:cstheme="majorBidi"/>
          <w:i/>
          <w:iCs/>
        </w:rPr>
        <w:t>)</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w:t>
      </w:r>
      <w:r w:rsidRPr="004C120E">
        <w:rPr>
          <w:rFonts w:asciiTheme="majorBidi" w:hAnsiTheme="majorBidi" w:cstheme="majorBidi"/>
          <w:lang w:eastAsia="ko-KR"/>
        </w:rPr>
        <w:t>IMT systems are now being evolved to provide diverse usage scenarios and applications such as enhanced mobile broadband, massive machine-type communications and ultra-reliable and low-latency communications;</w:t>
      </w:r>
    </w:p>
    <w:p w14:paraId="1A454889" w14:textId="77777777" w:rsidR="00100CC5" w:rsidRPr="004C120E" w:rsidRDefault="00100CC5" w:rsidP="00100CC5">
      <w:pPr>
        <w:rPr>
          <w:rFonts w:asciiTheme="majorBidi" w:hAnsiTheme="majorBidi" w:cstheme="majorBidi"/>
        </w:rPr>
      </w:pPr>
      <w:r>
        <w:rPr>
          <w:rFonts w:asciiTheme="majorBidi" w:hAnsiTheme="majorBidi" w:cstheme="majorBidi"/>
          <w:i/>
        </w:rPr>
        <w:t>d</w:t>
      </w:r>
      <w:r w:rsidRPr="004C120E">
        <w:rPr>
          <w:rFonts w:asciiTheme="majorBidi" w:hAnsiTheme="majorBidi" w:cstheme="majorBidi"/>
          <w:i/>
        </w:rPr>
        <w:t>)</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there is a need to continually take advantage of technological developments in order to increase the efficient use of spectrum and facilitate spectrum access;</w:t>
      </w:r>
    </w:p>
    <w:p w14:paraId="6EFC717B" w14:textId="77777777" w:rsidR="00100CC5" w:rsidRPr="004C120E" w:rsidRDefault="00100CC5" w:rsidP="00100CC5">
      <w:pPr>
        <w:rPr>
          <w:rFonts w:asciiTheme="majorBidi" w:eastAsia="Malgun Gothic" w:hAnsiTheme="majorBidi" w:cstheme="majorBidi"/>
          <w:lang w:eastAsia="ko-KR"/>
        </w:rPr>
      </w:pPr>
      <w:r>
        <w:rPr>
          <w:rFonts w:asciiTheme="majorBidi" w:hAnsiTheme="majorBidi" w:cstheme="majorBidi"/>
          <w:i/>
        </w:rPr>
        <w:t>e</w:t>
      </w:r>
      <w:r w:rsidRPr="004C120E">
        <w:rPr>
          <w:rFonts w:asciiTheme="majorBidi" w:hAnsiTheme="majorBidi" w:cstheme="majorBidi"/>
          <w:i/>
        </w:rPr>
        <w:t>)</w:t>
      </w:r>
      <w:r w:rsidRPr="004C120E">
        <w:rPr>
          <w:rFonts w:asciiTheme="majorBidi" w:eastAsia="Malgun Gothic" w:hAnsiTheme="majorBidi" w:cstheme="majorBidi"/>
        </w:rPr>
        <w:tab/>
      </w:r>
      <w:proofErr w:type="gramStart"/>
      <w:r w:rsidRPr="004C120E">
        <w:rPr>
          <w:rFonts w:asciiTheme="majorBidi" w:eastAsia="Malgun Gothic" w:hAnsiTheme="majorBidi" w:cstheme="majorBidi"/>
          <w:lang w:eastAsia="ko-KR"/>
        </w:rPr>
        <w:t>that</w:t>
      </w:r>
      <w:proofErr w:type="gramEnd"/>
      <w:r w:rsidRPr="004C120E">
        <w:rPr>
          <w:rFonts w:asciiTheme="majorBidi" w:eastAsia="Malgun Gothic" w:hAnsiTheme="majorBidi" w:cstheme="majorBidi"/>
          <w:lang w:eastAsia="ko-KR"/>
        </w:rPr>
        <w:t xml:space="preserve"> ITU</w:t>
      </w:r>
      <w:r w:rsidRPr="004C120E">
        <w:rPr>
          <w:rFonts w:asciiTheme="majorBidi" w:eastAsia="Malgun Gothic" w:hAnsiTheme="majorBidi" w:cstheme="majorBidi"/>
          <w:lang w:eastAsia="ko-KR"/>
        </w:rPr>
        <w:noBreakHyphen/>
        <w:t>T has initiated the study of network standardization for IMT for 2020 and beyond</w:t>
      </w:r>
      <w:r w:rsidRPr="004C120E">
        <w:rPr>
          <w:rFonts w:asciiTheme="majorBidi" w:eastAsia="Malgun Gothic" w:hAnsiTheme="majorBidi" w:cstheme="majorBidi"/>
        </w:rPr>
        <w:t>;</w:t>
      </w:r>
    </w:p>
    <w:p w14:paraId="659A60FC" w14:textId="77777777" w:rsidR="00100CC5" w:rsidRPr="004C120E" w:rsidRDefault="00100CC5" w:rsidP="00100CC5">
      <w:pPr>
        <w:rPr>
          <w:rFonts w:asciiTheme="majorBidi" w:hAnsiTheme="majorBidi" w:cstheme="majorBidi"/>
        </w:rPr>
      </w:pPr>
      <w:r>
        <w:rPr>
          <w:rFonts w:asciiTheme="majorBidi" w:hAnsiTheme="majorBidi" w:cstheme="majorBidi"/>
          <w:i/>
          <w:lang w:eastAsia="ko-KR"/>
        </w:rPr>
        <w:t>f</w:t>
      </w:r>
      <w:r w:rsidRPr="004C120E">
        <w:rPr>
          <w:rFonts w:asciiTheme="majorBidi" w:hAnsiTheme="majorBidi" w:cstheme="majorBidi"/>
          <w:i/>
        </w:rPr>
        <w:t>)</w:t>
      </w:r>
      <w:r w:rsidRPr="004C120E">
        <w:rPr>
          <w:rFonts w:asciiTheme="majorBidi" w:hAnsiTheme="majorBidi" w:cstheme="majorBidi"/>
          <w: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adequate and timely availability of spectrum and supporting regulatory provisions is essential to </w:t>
      </w:r>
      <w:r w:rsidRPr="004C120E">
        <w:rPr>
          <w:rFonts w:asciiTheme="majorBidi" w:hAnsiTheme="majorBidi" w:cstheme="majorBidi"/>
          <w:lang w:eastAsia="ko-KR"/>
        </w:rPr>
        <w:t>realize the objectives in Recommendation ITU</w:t>
      </w:r>
      <w:r w:rsidRPr="004C120E">
        <w:rPr>
          <w:rFonts w:asciiTheme="majorBidi" w:hAnsiTheme="majorBidi" w:cstheme="majorBidi"/>
          <w:lang w:eastAsia="ko-KR"/>
        </w:rPr>
        <w:noBreakHyphen/>
        <w:t>R M.2083</w:t>
      </w:r>
      <w:r w:rsidRPr="004C120E">
        <w:rPr>
          <w:rFonts w:asciiTheme="majorBidi" w:hAnsiTheme="majorBidi" w:cstheme="majorBidi"/>
        </w:rPr>
        <w:t>;</w:t>
      </w:r>
    </w:p>
    <w:p w14:paraId="6E879390" w14:textId="77777777" w:rsidR="00100CC5" w:rsidRDefault="00100CC5" w:rsidP="00100CC5">
      <w:pPr>
        <w:rPr>
          <w:rFonts w:asciiTheme="majorBidi" w:hAnsiTheme="majorBidi" w:cstheme="majorBidi"/>
        </w:rPr>
      </w:pPr>
      <w:r>
        <w:rPr>
          <w:rFonts w:asciiTheme="majorBidi" w:hAnsiTheme="majorBidi" w:cstheme="majorBidi"/>
          <w:i/>
          <w:color w:val="000000" w:themeColor="text1"/>
        </w:rPr>
        <w:lastRenderedPageBreak/>
        <w:t>g</w:t>
      </w:r>
      <w:r w:rsidRPr="004C120E">
        <w:rPr>
          <w:rFonts w:asciiTheme="majorBidi" w:hAnsiTheme="majorBidi" w:cstheme="majorBidi"/>
          <w:i/>
          <w:color w:val="000000" w:themeColor="text1"/>
        </w:rPr>
        <w:t>)</w:t>
      </w:r>
      <w:r w:rsidRPr="004C120E">
        <w:rPr>
          <w:rFonts w:asciiTheme="majorBidi" w:hAnsiTheme="majorBidi" w:cstheme="majorBidi"/>
          <w:i/>
          <w:color w:val="000000" w:themeColor="text1"/>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harmonized worldwide bands and harmonized frequency arrangements for IMT are highly desirable in order to achieve global roaming and the benefits of economies of scale;</w:t>
      </w:r>
    </w:p>
    <w:p w14:paraId="6234EA5B" w14:textId="77777777" w:rsidR="00100CC5" w:rsidRPr="002601E6" w:rsidRDefault="00100CC5" w:rsidP="00100CC5">
      <w:pPr>
        <w:rPr>
          <w:rFonts w:asciiTheme="majorBidi" w:hAnsiTheme="majorBidi" w:cstheme="majorBidi"/>
        </w:rPr>
      </w:pPr>
      <w:r>
        <w:rPr>
          <w:rFonts w:asciiTheme="majorBidi" w:hAnsiTheme="majorBidi" w:cstheme="majorBidi"/>
          <w:i/>
        </w:rPr>
        <w:t>h)</w:t>
      </w:r>
      <w:r>
        <w:rPr>
          <w:rFonts w:asciiTheme="majorBidi" w:hAnsiTheme="majorBidi" w:cstheme="majorBidi"/>
          <w:i/>
        </w:rPr>
        <w:tab/>
      </w:r>
      <w:r>
        <w:rPr>
          <w:rFonts w:asciiTheme="majorBidi" w:hAnsiTheme="majorBidi" w:cstheme="majorBidi"/>
        </w:rPr>
        <w:t xml:space="preserve">that the band or portions of the bands 37-40 </w:t>
      </w:r>
      <w:r w:rsidRPr="006152C6">
        <w:rPr>
          <w:rFonts w:asciiTheme="majorBidi" w:hAnsiTheme="majorBidi" w:cstheme="majorBidi"/>
        </w:rPr>
        <w:t>GHz and 42-43.5 GHz are already</w:t>
      </w:r>
      <w:r>
        <w:rPr>
          <w:rFonts w:asciiTheme="majorBidi" w:hAnsiTheme="majorBidi" w:cstheme="majorBidi"/>
        </w:rPr>
        <w:t xml:space="preserve"> allocated to the fixed, mobile, space research, fixed-satellite, mobile-satellite and earth exploration-satellite services and are already in use; </w:t>
      </w:r>
    </w:p>
    <w:p w14:paraId="230F8664" w14:textId="77777777" w:rsidR="00100CC5" w:rsidRPr="004C120E" w:rsidRDefault="00100CC5" w:rsidP="00100CC5">
      <w:pPr>
        <w:rPr>
          <w:rFonts w:asciiTheme="majorBidi" w:hAnsiTheme="majorBidi" w:cstheme="majorBidi"/>
        </w:rPr>
      </w:pPr>
      <w:proofErr w:type="spellStart"/>
      <w:r>
        <w:rPr>
          <w:rFonts w:asciiTheme="majorBidi" w:hAnsiTheme="majorBidi" w:cstheme="majorBidi"/>
          <w:i/>
        </w:rPr>
        <w:t>i</w:t>
      </w:r>
      <w:proofErr w:type="spellEnd"/>
      <w:r w:rsidRPr="004C120E">
        <w:rPr>
          <w:rFonts w:asciiTheme="majorBidi" w:hAnsiTheme="majorBidi" w:cstheme="majorBidi"/>
          <w:i/>
        </w:rPr>
        <w:t>)</w:t>
      </w:r>
      <w:r w:rsidRPr="004C120E">
        <w:rPr>
          <w:rFonts w:asciiTheme="majorBidi" w:hAnsiTheme="majorBidi" w:cstheme="majorBidi"/>
        </w:rPr>
        <w:tab/>
        <w:t>that identification of frequency bands allocated to mobile service for IMT may change the sharing situation regarding applications of services to which the frequency band is already allocated, and may require additional regulatory actions;</w:t>
      </w:r>
    </w:p>
    <w:p w14:paraId="25A3824C" w14:textId="77777777" w:rsidR="00100CC5" w:rsidRPr="004C120E" w:rsidRDefault="00100CC5" w:rsidP="00100CC5">
      <w:pPr>
        <w:rPr>
          <w:rFonts w:asciiTheme="majorBidi" w:eastAsia="SimSun" w:hAnsiTheme="majorBidi" w:cstheme="majorBidi"/>
        </w:rPr>
      </w:pPr>
      <w:r>
        <w:rPr>
          <w:rFonts w:asciiTheme="majorBidi" w:hAnsiTheme="majorBidi" w:cstheme="majorBidi"/>
          <w:i/>
          <w:lang w:eastAsia="ko-KR"/>
        </w:rPr>
        <w:t>j</w:t>
      </w:r>
      <w:r w:rsidRPr="004C120E">
        <w:rPr>
          <w:rFonts w:asciiTheme="majorBidi" w:eastAsia="MS Mincho" w:hAnsiTheme="majorBidi" w:cstheme="majorBidi"/>
          <w:i/>
          <w:lang w:eastAsia="ja-JP"/>
        </w:rPr>
        <w:t>)</w:t>
      </w:r>
      <w:r w:rsidRPr="004C120E">
        <w:rPr>
          <w:rFonts w:asciiTheme="majorBidi" w:eastAsia="MS Mincho" w:hAnsiTheme="majorBidi" w:cstheme="majorBidi"/>
          <w:lang w:eastAsia="ja-JP"/>
        </w:rPr>
        <w:tab/>
      </w:r>
      <w:proofErr w:type="gramStart"/>
      <w:r w:rsidRPr="004C120E">
        <w:rPr>
          <w:rFonts w:asciiTheme="majorBidi" w:eastAsia="MS Mincho" w:hAnsiTheme="majorBidi" w:cstheme="majorBidi"/>
        </w:rPr>
        <w:t>the</w:t>
      </w:r>
      <w:proofErr w:type="gramEnd"/>
      <w:r w:rsidRPr="004C120E">
        <w:rPr>
          <w:rFonts w:asciiTheme="majorBidi" w:eastAsia="MS Mincho" w:hAnsiTheme="majorBidi" w:cstheme="majorBidi"/>
        </w:rPr>
        <w:t xml:space="preserve"> need to protect existing services and to allow for their continued development when considering frequency bands for possible additional allocations to any service,</w:t>
      </w:r>
    </w:p>
    <w:p w14:paraId="0CCA5A88" w14:textId="77777777" w:rsidR="00100CC5" w:rsidRPr="004C120E" w:rsidRDefault="00100CC5" w:rsidP="00100CC5">
      <w:pPr>
        <w:pStyle w:val="Call"/>
        <w:rPr>
          <w:rFonts w:asciiTheme="majorBidi" w:hAnsiTheme="majorBidi" w:cstheme="majorBidi"/>
          <w:szCs w:val="24"/>
        </w:rPr>
      </w:pPr>
      <w:proofErr w:type="gramStart"/>
      <w:r w:rsidRPr="004C120E">
        <w:rPr>
          <w:rFonts w:asciiTheme="majorBidi" w:hAnsiTheme="majorBidi" w:cstheme="majorBidi"/>
          <w:szCs w:val="24"/>
        </w:rPr>
        <w:t>noting</w:t>
      </w:r>
      <w:proofErr w:type="gramEnd"/>
      <w:r>
        <w:rPr>
          <w:rFonts w:asciiTheme="majorBidi" w:hAnsiTheme="majorBidi" w:cstheme="majorBidi"/>
          <w:szCs w:val="24"/>
        </w:rPr>
        <w:br/>
      </w:r>
    </w:p>
    <w:p w14:paraId="49FFBA5E" w14:textId="77777777" w:rsidR="00100CC5" w:rsidRPr="004C120E" w:rsidRDefault="00100CC5" w:rsidP="00100CC5">
      <w:pPr>
        <w:rPr>
          <w:rFonts w:asciiTheme="majorBidi" w:hAnsiTheme="majorBidi" w:cstheme="majorBidi"/>
        </w:rPr>
      </w:pPr>
      <w:r w:rsidRPr="004C120E">
        <w:rPr>
          <w:rFonts w:asciiTheme="majorBidi" w:hAnsiTheme="majorBidi" w:cstheme="majorBidi"/>
          <w:i/>
        </w:rPr>
        <w:t>a)</w:t>
      </w:r>
      <w:r w:rsidRPr="004C120E">
        <w:rPr>
          <w:rFonts w:asciiTheme="majorBidi" w:hAnsiTheme="majorBidi" w:cstheme="majorBidi"/>
        </w:rPr>
        <w:tab/>
        <w:t>that Resolution ITU</w:t>
      </w:r>
      <w:r w:rsidRPr="004C120E">
        <w:rPr>
          <w:rFonts w:asciiTheme="majorBidi" w:hAnsiTheme="majorBidi" w:cstheme="majorBidi"/>
        </w:rPr>
        <w:noBreakHyphen/>
        <w:t>R 65 addresses the principles for the process of development of IMT for 2020 and beyond, and that Question ITU</w:t>
      </w:r>
      <w:r w:rsidRPr="004C120E">
        <w:rPr>
          <w:rFonts w:asciiTheme="majorBidi" w:hAnsiTheme="majorBidi" w:cstheme="majorBidi"/>
        </w:rPr>
        <w:noBreakHyphen/>
        <w:t>R 77</w:t>
      </w:r>
      <w:r w:rsidRPr="004C120E">
        <w:rPr>
          <w:rFonts w:asciiTheme="majorBidi" w:hAnsiTheme="majorBidi" w:cstheme="majorBidi"/>
        </w:rPr>
        <w:noBreakHyphen/>
        <w:t>7/5 considers the needs of developing countries in the development and implementation of IMT;</w:t>
      </w:r>
    </w:p>
    <w:p w14:paraId="729D935E" w14:textId="77777777" w:rsidR="00100CC5" w:rsidRPr="004C120E" w:rsidRDefault="00100CC5" w:rsidP="00100CC5">
      <w:pPr>
        <w:rPr>
          <w:rFonts w:asciiTheme="majorBidi" w:hAnsiTheme="majorBidi" w:cstheme="majorBidi"/>
          <w:lang w:eastAsia="ja-JP"/>
        </w:rPr>
      </w:pPr>
      <w:r w:rsidRPr="004C120E">
        <w:rPr>
          <w:rFonts w:asciiTheme="majorBidi" w:hAnsiTheme="majorBidi" w:cstheme="majorBidi"/>
          <w:i/>
        </w:rPr>
        <w:t>b)</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Question ITU</w:t>
      </w:r>
      <w:r w:rsidRPr="004C120E">
        <w:rPr>
          <w:rFonts w:asciiTheme="majorBidi" w:hAnsiTheme="majorBidi" w:cstheme="majorBidi"/>
        </w:rPr>
        <w:noBreakHyphen/>
        <w:t>R 229/5 seeks to address the further development of IMT;</w:t>
      </w:r>
    </w:p>
    <w:p w14:paraId="222B7A95" w14:textId="77777777" w:rsidR="00100CC5" w:rsidRPr="004C120E" w:rsidRDefault="00100CC5" w:rsidP="00100CC5">
      <w:pPr>
        <w:rPr>
          <w:rFonts w:asciiTheme="majorBidi" w:hAnsiTheme="majorBidi" w:cstheme="majorBidi"/>
          <w:lang w:eastAsia="ko-KR"/>
        </w:rPr>
      </w:pPr>
      <w:r w:rsidRPr="004C120E">
        <w:rPr>
          <w:rFonts w:asciiTheme="majorBidi" w:hAnsiTheme="majorBidi" w:cstheme="majorBidi"/>
          <w:i/>
          <w:lang w:eastAsia="ja-JP"/>
        </w:rPr>
        <w:t>c</w:t>
      </w:r>
      <w:r w:rsidRPr="004C120E">
        <w:rPr>
          <w:rFonts w:asciiTheme="majorBidi" w:hAnsiTheme="majorBidi" w:cstheme="majorBidi"/>
          <w:i/>
        </w:rPr>
        <w:t>)</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IMT encompasses both IMT-2000</w:t>
      </w:r>
      <w:r w:rsidRPr="004C120E">
        <w:rPr>
          <w:rFonts w:asciiTheme="majorBidi" w:hAnsiTheme="majorBidi" w:cstheme="majorBidi"/>
          <w:lang w:eastAsia="ja-JP"/>
        </w:rPr>
        <w:t xml:space="preserve">, </w:t>
      </w:r>
      <w:r w:rsidRPr="004C120E">
        <w:rPr>
          <w:rFonts w:asciiTheme="majorBidi" w:hAnsiTheme="majorBidi" w:cstheme="majorBidi"/>
        </w:rPr>
        <w:t>IMT-Advanced</w:t>
      </w:r>
      <w:r w:rsidRPr="004C120E">
        <w:rPr>
          <w:rFonts w:asciiTheme="majorBidi" w:hAnsiTheme="majorBidi" w:cstheme="majorBidi"/>
          <w:lang w:eastAsia="ja-JP"/>
        </w:rPr>
        <w:t>, and IMT</w:t>
      </w:r>
      <w:r w:rsidRPr="004C120E">
        <w:rPr>
          <w:rFonts w:asciiTheme="majorBidi" w:hAnsiTheme="majorBidi" w:cstheme="majorBidi"/>
          <w:lang w:eastAsia="ko-KR"/>
        </w:rPr>
        <w:t>-</w:t>
      </w:r>
      <w:r w:rsidRPr="004C120E">
        <w:rPr>
          <w:rFonts w:asciiTheme="majorBidi" w:hAnsiTheme="majorBidi" w:cstheme="majorBidi"/>
          <w:lang w:eastAsia="ja-JP"/>
        </w:rPr>
        <w:t xml:space="preserve">2020 </w:t>
      </w:r>
      <w:r w:rsidRPr="004C120E">
        <w:rPr>
          <w:rFonts w:asciiTheme="majorBidi" w:hAnsiTheme="majorBidi" w:cstheme="majorBidi"/>
        </w:rPr>
        <w:t>collectively, as described in Resolution ITU</w:t>
      </w:r>
      <w:r w:rsidRPr="004C120E">
        <w:rPr>
          <w:rFonts w:asciiTheme="majorBidi" w:hAnsiTheme="majorBidi" w:cstheme="majorBidi"/>
        </w:rPr>
        <w:noBreakHyphen/>
        <w:t>R 56</w:t>
      </w:r>
      <w:r w:rsidRPr="004C120E">
        <w:rPr>
          <w:rFonts w:asciiTheme="majorBidi" w:hAnsiTheme="majorBidi" w:cstheme="majorBidi"/>
        </w:rPr>
        <w:noBreakHyphen/>
      </w:r>
      <w:r w:rsidRPr="004C120E">
        <w:rPr>
          <w:rFonts w:asciiTheme="majorBidi" w:hAnsiTheme="majorBidi" w:cstheme="majorBidi"/>
          <w:lang w:eastAsia="ko-KR"/>
        </w:rPr>
        <w:t>2</w:t>
      </w:r>
      <w:r w:rsidRPr="004C120E">
        <w:rPr>
          <w:rFonts w:asciiTheme="majorBidi" w:hAnsiTheme="majorBidi" w:cstheme="majorBidi"/>
        </w:rPr>
        <w:t>;</w:t>
      </w:r>
    </w:p>
    <w:p w14:paraId="790A5C4D" w14:textId="77777777" w:rsidR="00100CC5" w:rsidRPr="004C120E" w:rsidRDefault="00100CC5" w:rsidP="00100CC5">
      <w:pPr>
        <w:rPr>
          <w:rFonts w:asciiTheme="majorBidi" w:hAnsiTheme="majorBidi" w:cstheme="majorBidi"/>
        </w:rPr>
      </w:pPr>
      <w:r w:rsidRPr="004C120E">
        <w:rPr>
          <w:rFonts w:asciiTheme="majorBidi" w:hAnsiTheme="majorBidi" w:cstheme="majorBidi"/>
          <w:i/>
        </w:rPr>
        <w:t>d)</w:t>
      </w:r>
      <w:r w:rsidRPr="004C120E">
        <w:rPr>
          <w:rFonts w:asciiTheme="majorBidi" w:hAnsiTheme="majorBidi" w:cstheme="majorBidi"/>
        </w:rPr>
        <w:tab/>
        <w:t>Recommendation ITU</w:t>
      </w:r>
      <w:r w:rsidRPr="004C120E">
        <w:rPr>
          <w:rFonts w:asciiTheme="majorBidi" w:hAnsiTheme="majorBidi" w:cstheme="majorBidi"/>
        </w:rPr>
        <w:noBreakHyphen/>
        <w:t>R M.2083, on the framework and objectives of the future development of IMT for 2020 and beyond;</w:t>
      </w:r>
    </w:p>
    <w:p w14:paraId="1D83DC54" w14:textId="77777777" w:rsidR="00100CC5" w:rsidRPr="004C120E" w:rsidRDefault="00100CC5" w:rsidP="00100CC5">
      <w:pPr>
        <w:rPr>
          <w:rFonts w:asciiTheme="majorBidi" w:hAnsiTheme="majorBidi" w:cstheme="majorBidi"/>
        </w:rPr>
      </w:pPr>
      <w:r w:rsidRPr="004C120E">
        <w:rPr>
          <w:rFonts w:asciiTheme="majorBidi" w:hAnsiTheme="majorBidi" w:cstheme="majorBidi"/>
          <w:i/>
        </w:rPr>
        <w:t>e)</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Report ITU</w:t>
      </w:r>
      <w:r w:rsidRPr="004C120E">
        <w:rPr>
          <w:rFonts w:asciiTheme="majorBidi" w:hAnsiTheme="majorBidi" w:cstheme="majorBidi"/>
        </w:rPr>
        <w:noBreakHyphen/>
        <w:t>R M.2320 addresses future technology trends of terrestrial IMT systems;</w:t>
      </w:r>
    </w:p>
    <w:p w14:paraId="66A83AC9" w14:textId="77777777" w:rsidR="00100CC5" w:rsidRPr="004C120E" w:rsidRDefault="00100CC5" w:rsidP="00100CC5">
      <w:pPr>
        <w:rPr>
          <w:rFonts w:asciiTheme="majorBidi" w:hAnsiTheme="majorBidi" w:cstheme="majorBidi"/>
        </w:rPr>
      </w:pPr>
      <w:r w:rsidRPr="004C120E">
        <w:rPr>
          <w:rFonts w:asciiTheme="majorBidi" w:hAnsiTheme="majorBidi" w:cstheme="majorBidi"/>
          <w:i/>
        </w:rPr>
        <w:t>f)</w:t>
      </w:r>
      <w:r w:rsidRPr="004C120E">
        <w:rPr>
          <w:rFonts w:asciiTheme="majorBidi" w:hAnsiTheme="majorBidi" w:cstheme="majorBidi"/>
        </w:rPr>
        <w:tab/>
        <w:t>Report ITU</w:t>
      </w:r>
      <w:r w:rsidRPr="004C120E">
        <w:rPr>
          <w:rFonts w:asciiTheme="majorBidi" w:hAnsiTheme="majorBidi" w:cstheme="majorBidi"/>
        </w:rPr>
        <w:noBreakHyphen/>
        <w:t>R M.2376, on technical feasibility of IMT in the frequency bands above 6 GHz;</w:t>
      </w:r>
    </w:p>
    <w:p w14:paraId="5EE41AAB" w14:textId="77777777" w:rsidR="00100CC5" w:rsidRPr="004C120E" w:rsidRDefault="00100CC5" w:rsidP="00100CC5">
      <w:pPr>
        <w:rPr>
          <w:rFonts w:asciiTheme="majorBidi" w:hAnsiTheme="majorBidi" w:cstheme="majorBidi"/>
        </w:rPr>
      </w:pPr>
      <w:r w:rsidRPr="004C120E">
        <w:rPr>
          <w:rFonts w:asciiTheme="majorBidi" w:hAnsiTheme="majorBidi" w:cstheme="majorBidi"/>
          <w:i/>
        </w:rPr>
        <w:t>g)</w:t>
      </w:r>
      <w:r w:rsidRPr="004C120E">
        <w:rPr>
          <w:rFonts w:asciiTheme="majorBidi" w:hAnsiTheme="majorBidi" w:cstheme="majorBidi"/>
        </w:rPr>
        <w:tab/>
        <w:t>that Report ITU</w:t>
      </w:r>
      <w:r w:rsidRPr="004C120E">
        <w:rPr>
          <w:rFonts w:asciiTheme="majorBidi" w:hAnsiTheme="majorBidi" w:cstheme="majorBidi"/>
        </w:rPr>
        <w:noBreakHyphen/>
        <w:t>R M.2370 analyses trends impacting future IMT traffic growth beyond the year 2020 and estimates global traffic demands for the period 2020 to 2030;</w:t>
      </w:r>
    </w:p>
    <w:p w14:paraId="6FDFF04E" w14:textId="77777777" w:rsidR="00100CC5" w:rsidRPr="004C120E" w:rsidRDefault="00100CC5" w:rsidP="00100CC5">
      <w:pPr>
        <w:rPr>
          <w:rFonts w:asciiTheme="majorBidi" w:hAnsiTheme="majorBidi" w:cstheme="majorBidi"/>
        </w:rPr>
      </w:pPr>
      <w:r w:rsidRPr="004C120E">
        <w:rPr>
          <w:rFonts w:asciiTheme="majorBidi" w:hAnsiTheme="majorBidi" w:cstheme="majorBidi"/>
          <w:i/>
        </w:rPr>
        <w:t>h)</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there are ongoing studies within ITU</w:t>
      </w:r>
      <w:r w:rsidRPr="004C120E">
        <w:rPr>
          <w:rFonts w:asciiTheme="majorBidi" w:hAnsiTheme="majorBidi" w:cstheme="majorBidi"/>
        </w:rPr>
        <w:noBreakHyphen/>
        <w:t>R on the propagation characteristics for mobile systems in higher frequency bands;</w:t>
      </w:r>
    </w:p>
    <w:p w14:paraId="7D12C689" w14:textId="77777777" w:rsidR="00100CC5" w:rsidRDefault="00100CC5" w:rsidP="00100CC5">
      <w:pPr>
        <w:pStyle w:val="Call"/>
        <w:rPr>
          <w:rFonts w:asciiTheme="majorBidi" w:hAnsiTheme="majorBidi" w:cstheme="majorBidi"/>
          <w:szCs w:val="24"/>
        </w:rPr>
      </w:pPr>
      <w:proofErr w:type="gramStart"/>
      <w:r>
        <w:rPr>
          <w:rFonts w:asciiTheme="majorBidi" w:hAnsiTheme="majorBidi" w:cstheme="majorBidi"/>
          <w:szCs w:val="24"/>
        </w:rPr>
        <w:t>recognizing</w:t>
      </w:r>
      <w:proofErr w:type="gramEnd"/>
      <w:r>
        <w:rPr>
          <w:rFonts w:asciiTheme="majorBidi" w:hAnsiTheme="majorBidi" w:cstheme="majorBidi"/>
          <w:szCs w:val="24"/>
        </w:rPr>
        <w:br/>
      </w:r>
    </w:p>
    <w:p w14:paraId="54576CAE" w14:textId="77777777" w:rsidR="00100CC5" w:rsidRPr="006F2C4F" w:rsidRDefault="00100CC5" w:rsidP="00100CC5">
      <w:pPr>
        <w:rPr>
          <w:rFonts w:asciiTheme="majorBidi" w:hAnsiTheme="majorBidi" w:cstheme="majorBidi"/>
        </w:rPr>
      </w:pPr>
      <w:r w:rsidRPr="006F2C4F">
        <w:rPr>
          <w:rFonts w:asciiTheme="majorBidi" w:hAnsiTheme="majorBidi" w:cstheme="majorBidi"/>
          <w:i/>
        </w:rPr>
        <w:t>a)</w:t>
      </w:r>
      <w:r>
        <w:rPr>
          <w:rFonts w:asciiTheme="majorBidi" w:hAnsiTheme="majorBidi" w:cstheme="majorBidi"/>
        </w:rPr>
        <w:tab/>
      </w:r>
      <w:proofErr w:type="gramStart"/>
      <w:r w:rsidRPr="006F2C4F">
        <w:rPr>
          <w:rFonts w:asciiTheme="majorBidi" w:hAnsiTheme="majorBidi" w:cstheme="majorBidi"/>
        </w:rPr>
        <w:t>the</w:t>
      </w:r>
      <w:proofErr w:type="gramEnd"/>
      <w:r w:rsidRPr="006F2C4F">
        <w:rPr>
          <w:rFonts w:asciiTheme="majorBidi" w:hAnsiTheme="majorBidi" w:cstheme="majorBidi"/>
        </w:rPr>
        <w:t xml:space="preserve"> relevance of provisions in Nos. </w:t>
      </w:r>
      <w:r w:rsidRPr="006F2C4F">
        <w:rPr>
          <w:rFonts w:asciiTheme="majorBidi" w:hAnsiTheme="majorBidi" w:cstheme="majorBidi"/>
          <w:b/>
          <w:bCs/>
        </w:rPr>
        <w:t>5.516B</w:t>
      </w:r>
      <w:r w:rsidRPr="006F2C4F">
        <w:rPr>
          <w:rFonts w:asciiTheme="majorBidi" w:hAnsiTheme="majorBidi" w:cstheme="majorBidi"/>
          <w:bCs/>
        </w:rPr>
        <w:t xml:space="preserve"> and</w:t>
      </w:r>
      <w:r w:rsidRPr="006F2C4F">
        <w:rPr>
          <w:rFonts w:asciiTheme="majorBidi" w:hAnsiTheme="majorBidi" w:cstheme="majorBidi"/>
          <w:b/>
          <w:bCs/>
        </w:rPr>
        <w:t xml:space="preserve"> 5.547</w:t>
      </w:r>
      <w:r w:rsidRPr="006F2C4F">
        <w:rPr>
          <w:rFonts w:asciiTheme="majorBidi" w:hAnsiTheme="majorBidi" w:cstheme="majorBidi"/>
          <w:bCs/>
        </w:rPr>
        <w:t xml:space="preserve">, and Resolution </w:t>
      </w:r>
      <w:r w:rsidRPr="00A73E8B">
        <w:rPr>
          <w:rFonts w:asciiTheme="majorBidi" w:hAnsiTheme="majorBidi" w:cstheme="majorBidi"/>
          <w:b/>
          <w:bCs/>
        </w:rPr>
        <w:t>143 (WRC-07)</w:t>
      </w:r>
      <w:r w:rsidRPr="006F2C4F">
        <w:rPr>
          <w:rFonts w:asciiTheme="majorBidi" w:hAnsiTheme="majorBidi" w:cstheme="majorBidi"/>
        </w:rPr>
        <w:t>;</w:t>
      </w:r>
    </w:p>
    <w:p w14:paraId="38F1333E" w14:textId="77777777" w:rsidR="00100CC5" w:rsidRPr="004C120E" w:rsidRDefault="00100CC5" w:rsidP="00100CC5">
      <w:pPr>
        <w:rPr>
          <w:rFonts w:asciiTheme="majorBidi" w:hAnsiTheme="majorBidi" w:cstheme="majorBidi"/>
        </w:rPr>
      </w:pPr>
      <w:r>
        <w:rPr>
          <w:rFonts w:asciiTheme="majorBidi" w:hAnsiTheme="majorBidi" w:cstheme="majorBidi"/>
          <w:i/>
        </w:rPr>
        <w:t>b</w:t>
      </w:r>
      <w:r w:rsidRPr="004C120E">
        <w:rPr>
          <w:rFonts w:asciiTheme="majorBidi" w:hAnsiTheme="majorBidi" w:cstheme="majorBidi"/>
          <w:i/>
        </w:rPr>
        <w:t>)</w:t>
      </w:r>
      <w:r w:rsidRPr="004C120E">
        <w:rPr>
          <w:rFonts w:asciiTheme="majorBidi" w:hAnsiTheme="majorBidi" w:cstheme="majorBidi"/>
        </w:rPr>
        <w:tab/>
        <w:t xml:space="preserve">that there is a lead time between the allocation of frequency bands by world </w:t>
      </w:r>
      <w:proofErr w:type="spellStart"/>
      <w:r w:rsidRPr="004C120E">
        <w:rPr>
          <w:rFonts w:asciiTheme="majorBidi" w:hAnsiTheme="majorBidi" w:cstheme="majorBidi"/>
        </w:rPr>
        <w:t>radiocommunication</w:t>
      </w:r>
      <w:proofErr w:type="spellEnd"/>
      <w:r w:rsidRPr="004C120E">
        <w:rPr>
          <w:rFonts w:asciiTheme="majorBidi" w:hAnsiTheme="majorBidi" w:cstheme="majorBidi"/>
        </w:rPr>
        <w:t xml:space="preserve"> conferences and the deployment of systems in those bands, and that timely availability of wide and contiguous blocks of spectrum is therefore important to support the development of IMT;</w:t>
      </w:r>
    </w:p>
    <w:p w14:paraId="184797CF" w14:textId="77777777" w:rsidR="00100CC5" w:rsidRPr="004C120E" w:rsidRDefault="00100CC5" w:rsidP="00100CC5">
      <w:pPr>
        <w:rPr>
          <w:rFonts w:asciiTheme="majorBidi" w:hAnsiTheme="majorBidi" w:cstheme="majorBidi"/>
        </w:rPr>
      </w:pPr>
      <w:r>
        <w:rPr>
          <w:rFonts w:asciiTheme="majorBidi" w:hAnsiTheme="majorBidi" w:cstheme="majorBidi"/>
          <w:i/>
        </w:rPr>
        <w:t>c</w:t>
      </w:r>
      <w:r w:rsidRPr="004C120E">
        <w:rPr>
          <w:rFonts w:asciiTheme="majorBidi" w:hAnsiTheme="majorBidi" w:cstheme="majorBidi"/>
          <w:i/>
        </w:rPr>
        <w:t>)</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any identification of frequency bands for IMT should take into account the use of the bands by other services and the evolving needs of these services;</w:t>
      </w:r>
    </w:p>
    <w:p w14:paraId="0D97A237" w14:textId="77777777" w:rsidR="00100CC5" w:rsidRDefault="00100CC5" w:rsidP="00100CC5">
      <w:pPr>
        <w:rPr>
          <w:rFonts w:asciiTheme="majorBidi" w:hAnsiTheme="majorBidi" w:cstheme="majorBidi"/>
        </w:rPr>
      </w:pPr>
      <w:r>
        <w:rPr>
          <w:rFonts w:asciiTheme="majorBidi" w:hAnsiTheme="majorBidi" w:cstheme="majorBidi"/>
          <w:i/>
          <w:iCs/>
        </w:rPr>
        <w:t>d</w:t>
      </w:r>
      <w:r w:rsidRPr="004C120E">
        <w:rPr>
          <w:rFonts w:asciiTheme="majorBidi" w:hAnsiTheme="majorBidi" w:cstheme="majorBidi"/>
          <w:i/>
          <w:iCs/>
        </w:rPr>
        <w:t>)</w:t>
      </w:r>
      <w:r w:rsidRPr="004C120E">
        <w:rPr>
          <w:rFonts w:asciiTheme="majorBidi" w:hAnsiTheme="majorBidi" w:cstheme="majorBidi"/>
        </w:rPr>
        <w:tab/>
      </w:r>
      <w:proofErr w:type="gramStart"/>
      <w:r w:rsidRPr="004C120E">
        <w:rPr>
          <w:rFonts w:asciiTheme="majorBidi" w:hAnsiTheme="majorBidi" w:cstheme="majorBidi"/>
        </w:rPr>
        <w:t>that</w:t>
      </w:r>
      <w:proofErr w:type="gramEnd"/>
      <w:r w:rsidRPr="004C120E">
        <w:rPr>
          <w:rFonts w:asciiTheme="majorBidi" w:hAnsiTheme="majorBidi" w:cstheme="majorBidi"/>
        </w:rPr>
        <w:t xml:space="preserve"> there should be no additional regulatory or technical constraints imposed to services to which the band is currently allocated on a primary basis</w:t>
      </w:r>
      <w:r>
        <w:rPr>
          <w:rFonts w:asciiTheme="majorBidi" w:hAnsiTheme="majorBidi" w:cstheme="majorBidi"/>
        </w:rPr>
        <w:t>;</w:t>
      </w:r>
    </w:p>
    <w:p w14:paraId="0D36CC6F" w14:textId="77777777" w:rsidR="00100CC5" w:rsidRPr="00EF1AC7" w:rsidRDefault="00100CC5" w:rsidP="00100CC5">
      <w:pPr>
        <w:rPr>
          <w:rFonts w:asciiTheme="majorBidi" w:hAnsiTheme="majorBidi" w:cstheme="majorBidi"/>
        </w:rPr>
      </w:pPr>
      <w:r>
        <w:rPr>
          <w:rFonts w:asciiTheme="majorBidi" w:hAnsiTheme="majorBidi" w:cstheme="majorBidi"/>
          <w:i/>
        </w:rPr>
        <w:t xml:space="preserve">e) </w:t>
      </w:r>
      <w:r>
        <w:rPr>
          <w:rFonts w:asciiTheme="majorBidi" w:hAnsiTheme="majorBidi" w:cstheme="majorBidi"/>
          <w:i/>
        </w:rPr>
        <w:tab/>
      </w:r>
      <w:proofErr w:type="gramStart"/>
      <w:r w:rsidRPr="00833173">
        <w:rPr>
          <w:rFonts w:asciiTheme="majorBidi" w:hAnsiTheme="majorBidi" w:cstheme="majorBidi"/>
        </w:rPr>
        <w:t>that</w:t>
      </w:r>
      <w:proofErr w:type="gramEnd"/>
      <w:r w:rsidRPr="00833173">
        <w:rPr>
          <w:rFonts w:asciiTheme="majorBidi" w:hAnsiTheme="majorBidi" w:cstheme="majorBidi"/>
        </w:rPr>
        <w:t xml:space="preserve"> ITU-R studies have shown that</w:t>
      </w:r>
      <w:r>
        <w:rPr>
          <w:rFonts w:asciiTheme="majorBidi" w:hAnsiTheme="majorBidi" w:cstheme="majorBidi"/>
        </w:rPr>
        <w:t xml:space="preserve"> compatible operations of IMT and receive satellite earth stations in the fixed-satellite service can be achieved through geographic separation between an IMT deployment and the receive earth station;</w:t>
      </w:r>
      <w:r w:rsidRPr="00833173">
        <w:rPr>
          <w:rFonts w:asciiTheme="majorBidi" w:hAnsiTheme="majorBidi" w:cstheme="majorBidi"/>
        </w:rPr>
        <w:t xml:space="preserve"> </w:t>
      </w:r>
    </w:p>
    <w:p w14:paraId="0A4D7780" w14:textId="77777777" w:rsidR="00100CC5" w:rsidRPr="004C120E" w:rsidRDefault="00100CC5" w:rsidP="00100CC5">
      <w:pPr>
        <w:rPr>
          <w:rFonts w:asciiTheme="majorBidi" w:hAnsiTheme="majorBidi" w:cstheme="majorBidi"/>
        </w:rPr>
      </w:pPr>
      <w:r>
        <w:rPr>
          <w:rFonts w:asciiTheme="majorBidi" w:hAnsiTheme="majorBidi" w:cstheme="majorBidi"/>
          <w:i/>
        </w:rPr>
        <w:lastRenderedPageBreak/>
        <w:t>f</w:t>
      </w:r>
      <w:r w:rsidRPr="00833173">
        <w:rPr>
          <w:rFonts w:asciiTheme="majorBidi" w:hAnsiTheme="majorBidi" w:cstheme="majorBidi"/>
          <w:i/>
        </w:rPr>
        <w:t>)</w:t>
      </w:r>
      <w:r>
        <w:rPr>
          <w:rFonts w:asciiTheme="majorBidi" w:hAnsiTheme="majorBidi" w:cstheme="majorBidi"/>
        </w:rPr>
        <w:tab/>
        <w:t xml:space="preserve">that the required geographic separation distance in </w:t>
      </w:r>
      <w:r>
        <w:rPr>
          <w:rFonts w:asciiTheme="majorBidi" w:hAnsiTheme="majorBidi" w:cstheme="majorBidi"/>
          <w:i/>
        </w:rPr>
        <w:t xml:space="preserve">recognizing e) </w:t>
      </w:r>
      <w:r>
        <w:rPr>
          <w:rFonts w:asciiTheme="majorBidi" w:hAnsiTheme="majorBidi" w:cstheme="majorBidi"/>
        </w:rPr>
        <w:t xml:space="preserve"> will vary as a function of earth station antenna diameter, elevation angle, surrounding terrain, and IMT network system design and can vary from a few hundred to a few thousand meters ;</w:t>
      </w:r>
    </w:p>
    <w:p w14:paraId="58EE0D51" w14:textId="77777777" w:rsidR="00100CC5" w:rsidRPr="004C120E" w:rsidRDefault="00100CC5" w:rsidP="00100CC5">
      <w:pPr>
        <w:pStyle w:val="Call"/>
        <w:rPr>
          <w:rFonts w:asciiTheme="majorBidi" w:hAnsiTheme="majorBidi" w:cstheme="majorBidi"/>
          <w:szCs w:val="24"/>
        </w:rPr>
      </w:pPr>
      <w:proofErr w:type="gramStart"/>
      <w:r w:rsidRPr="004C120E">
        <w:rPr>
          <w:rFonts w:asciiTheme="majorBidi" w:hAnsiTheme="majorBidi" w:cstheme="majorBidi"/>
          <w:szCs w:val="24"/>
        </w:rPr>
        <w:t>resolves</w:t>
      </w:r>
      <w:proofErr w:type="gramEnd"/>
    </w:p>
    <w:p w14:paraId="3F81AF86" w14:textId="77777777" w:rsidR="00100CC5" w:rsidRDefault="00100CC5" w:rsidP="00100CC5">
      <w:pPr>
        <w:rPr>
          <w:rFonts w:ascii="Times New Roman" w:hAnsi="Times New Roman" w:cs="Times New Roman"/>
          <w:color w:val="000000"/>
        </w:rPr>
      </w:pPr>
    </w:p>
    <w:p w14:paraId="6D376C03" w14:textId="77777777" w:rsidR="00100CC5" w:rsidRPr="005D01EF" w:rsidRDefault="00100CC5" w:rsidP="00100CC5">
      <w:pPr>
        <w:rPr>
          <w:rFonts w:ascii="Times New Roman" w:hAnsi="Times New Roman" w:cs="Times New Roman"/>
          <w:color w:val="000000"/>
        </w:rPr>
      </w:pPr>
      <w:r>
        <w:rPr>
          <w:rFonts w:ascii="Times New Roman" w:hAnsi="Times New Roman" w:cs="Times New Roman"/>
          <w:color w:val="000000"/>
        </w:rPr>
        <w:t xml:space="preserve">1) </w:t>
      </w:r>
      <w:proofErr w:type="gramStart"/>
      <w:r w:rsidRPr="005D01EF">
        <w:rPr>
          <w:rFonts w:ascii="Times New Roman" w:hAnsi="Times New Roman" w:cs="Times New Roman"/>
          <w:color w:val="000000"/>
        </w:rPr>
        <w:t>that</w:t>
      </w:r>
      <w:proofErr w:type="gramEnd"/>
      <w:r w:rsidRPr="005D01EF">
        <w:rPr>
          <w:rFonts w:ascii="Times New Roman" w:hAnsi="Times New Roman" w:cs="Times New Roman"/>
          <w:color w:val="000000"/>
        </w:rPr>
        <w:t xml:space="preserve"> administrations which implement IMT should consider the following:</w:t>
      </w:r>
      <w:r>
        <w:rPr>
          <w:rFonts w:ascii="Times New Roman" w:hAnsi="Times New Roman" w:cs="Times New Roman"/>
          <w:color w:val="000000"/>
        </w:rPr>
        <w:br/>
      </w:r>
    </w:p>
    <w:p w14:paraId="0237A21C" w14:textId="77777777" w:rsidR="00100CC5" w:rsidRDefault="00100CC5" w:rsidP="00100CC5">
      <w:pPr>
        <w:pStyle w:val="enumlev1"/>
        <w:rPr>
          <w:i/>
          <w:color w:val="000000"/>
          <w:lang w:val="en-US"/>
        </w:rPr>
      </w:pPr>
      <w:r>
        <w:rPr>
          <w:i/>
          <w:iCs/>
          <w:color w:val="000000"/>
          <w:lang w:val="en-US"/>
        </w:rPr>
        <w:t>a)</w:t>
      </w:r>
      <w:r>
        <w:rPr>
          <w:color w:val="000000"/>
          <w:lang w:val="en-US"/>
        </w:rPr>
        <w:tab/>
      </w:r>
      <w:proofErr w:type="gramStart"/>
      <w:r>
        <w:rPr>
          <w:color w:val="000000"/>
          <w:lang w:val="en-US"/>
        </w:rPr>
        <w:t>making</w:t>
      </w:r>
      <w:proofErr w:type="gramEnd"/>
      <w:r>
        <w:rPr>
          <w:color w:val="000000"/>
          <w:lang w:val="en-US"/>
        </w:rPr>
        <w:t xml:space="preserve"> some or all of the frequency bands identified in No.</w:t>
      </w:r>
      <w:r>
        <w:rPr>
          <w:b/>
          <w:color w:val="000000"/>
          <w:lang w:val="en-US"/>
        </w:rPr>
        <w:t> </w:t>
      </w:r>
      <w:r w:rsidRPr="00A73E8B">
        <w:rPr>
          <w:b/>
          <w:color w:val="000000"/>
          <w:lang w:val="en-US"/>
        </w:rPr>
        <w:t>5.IMT</w:t>
      </w:r>
      <w:r>
        <w:rPr>
          <w:color w:val="000000"/>
          <w:lang w:val="en-US"/>
        </w:rPr>
        <w:t xml:space="preserve"> and No.</w:t>
      </w:r>
      <w:r>
        <w:rPr>
          <w:b/>
          <w:color w:val="000000"/>
          <w:lang w:val="en-US"/>
        </w:rPr>
        <w:t> </w:t>
      </w:r>
      <w:r w:rsidRPr="00A73E8B">
        <w:rPr>
          <w:b/>
          <w:color w:val="000000"/>
          <w:lang w:val="en-US"/>
        </w:rPr>
        <w:t>5.IMT2</w:t>
      </w:r>
      <w:r>
        <w:rPr>
          <w:color w:val="000000"/>
          <w:lang w:val="en-US"/>
        </w:rPr>
        <w:t xml:space="preserve"> available for IMT;</w:t>
      </w:r>
    </w:p>
    <w:p w14:paraId="2B52B8C1" w14:textId="77777777" w:rsidR="00100CC5" w:rsidRDefault="00100CC5" w:rsidP="00100CC5">
      <w:pPr>
        <w:pStyle w:val="enumlev1"/>
        <w:rPr>
          <w:color w:val="000000"/>
          <w:lang w:val="en-US"/>
        </w:rPr>
      </w:pPr>
      <w:r>
        <w:rPr>
          <w:i/>
          <w:iCs/>
          <w:color w:val="000000"/>
          <w:lang w:val="en-US"/>
        </w:rPr>
        <w:t>b)</w:t>
      </w:r>
      <w:r>
        <w:rPr>
          <w:color w:val="000000"/>
          <w:lang w:val="en-US"/>
        </w:rPr>
        <w:tab/>
      </w:r>
      <w:proofErr w:type="gramStart"/>
      <w:r>
        <w:rPr>
          <w:color w:val="000000"/>
          <w:lang w:val="en-US"/>
        </w:rPr>
        <w:t>in</w:t>
      </w:r>
      <w:proofErr w:type="gramEnd"/>
      <w:r>
        <w:rPr>
          <w:color w:val="000000"/>
          <w:lang w:val="en-US"/>
        </w:rPr>
        <w:t xml:space="preserve"> making frequency bands available under paragraph </w:t>
      </w:r>
      <w:r>
        <w:rPr>
          <w:i/>
          <w:color w:val="000000"/>
          <w:lang w:val="en-US"/>
        </w:rPr>
        <w:t>a)</w:t>
      </w:r>
      <w:r>
        <w:rPr>
          <w:color w:val="000000"/>
          <w:lang w:val="en-US"/>
        </w:rPr>
        <w:t>, take into account:</w:t>
      </w:r>
    </w:p>
    <w:p w14:paraId="1F86A0E1" w14:textId="77777777" w:rsidR="00100CC5" w:rsidRDefault="00100CC5" w:rsidP="00100CC5">
      <w:pPr>
        <w:pStyle w:val="enumlev2"/>
        <w:rPr>
          <w:color w:val="000000"/>
          <w:lang w:val="en-US"/>
        </w:rPr>
      </w:pPr>
      <w:r>
        <w:rPr>
          <w:color w:val="000000"/>
          <w:lang w:val="en-US"/>
        </w:rPr>
        <w:t>–</w:t>
      </w:r>
      <w:r>
        <w:rPr>
          <w:color w:val="000000"/>
          <w:lang w:val="en-US"/>
        </w:rPr>
        <w:tab/>
        <w:t>in bands shared with satellite services, the impact that the deployment of IMT stations would have on the existing and future development of FSS earth stations, and the deployment of FSS earth stations would have on the existing and future development of IMT;</w:t>
      </w:r>
    </w:p>
    <w:p w14:paraId="0AD69D46" w14:textId="77777777" w:rsidR="00100CC5" w:rsidRDefault="00100CC5" w:rsidP="00100CC5">
      <w:pPr>
        <w:pStyle w:val="enumlev2"/>
      </w:pPr>
      <w:r>
        <w:rPr>
          <w:color w:val="000000"/>
          <w:lang w:val="en-US"/>
        </w:rPr>
        <w:t>–</w:t>
      </w:r>
      <w:r>
        <w:rPr>
          <w:color w:val="000000"/>
          <w:lang w:val="en-US"/>
        </w:rPr>
        <w:tab/>
      </w:r>
      <w:proofErr w:type="gramStart"/>
      <w:r w:rsidRPr="00D56598">
        <w:t>the</w:t>
      </w:r>
      <w:proofErr w:type="gramEnd"/>
      <w:r w:rsidRPr="00D56598">
        <w:t xml:space="preserve"> relevant technical characteristics applicable to </w:t>
      </w:r>
      <w:r>
        <w:t>IMT</w:t>
      </w:r>
      <w:r w:rsidRPr="00D56598">
        <w:t>, as identified by ITU</w:t>
      </w:r>
      <w:r w:rsidRPr="00D56598">
        <w:noBreakHyphen/>
        <w:t>R Recommendations</w:t>
      </w:r>
      <w:r>
        <w:t>;</w:t>
      </w:r>
    </w:p>
    <w:p w14:paraId="665C4F7C" w14:textId="77777777" w:rsidR="00100CC5" w:rsidRDefault="00100CC5" w:rsidP="00100CC5">
      <w:pPr>
        <w:pStyle w:val="enumlev2"/>
      </w:pPr>
    </w:p>
    <w:p w14:paraId="7E6225B4" w14:textId="77777777" w:rsidR="00100CC5" w:rsidRDefault="00100CC5" w:rsidP="00100CC5">
      <w:pPr>
        <w:pStyle w:val="enumlev2"/>
        <w:ind w:left="737"/>
      </w:pPr>
      <w:r>
        <w:t xml:space="preserve">2) </w:t>
      </w:r>
      <w:proofErr w:type="gramStart"/>
      <w:r>
        <w:t>that</w:t>
      </w:r>
      <w:proofErr w:type="gramEnd"/>
      <w:r>
        <w:t xml:space="preserve"> administrations which implement IMT shall:</w:t>
      </w:r>
      <w:r>
        <w:br/>
      </w:r>
    </w:p>
    <w:p w14:paraId="164D6C8B" w14:textId="77777777" w:rsidR="00100CC5" w:rsidRDefault="00100CC5" w:rsidP="00100CC5">
      <w:pPr>
        <w:pStyle w:val="enumlev2"/>
        <w:ind w:left="1170" w:hanging="1170"/>
      </w:pPr>
      <w:r>
        <w:rPr>
          <w:i/>
        </w:rPr>
        <w:t>a</w:t>
      </w:r>
      <w:r>
        <w:t xml:space="preserve">) </w:t>
      </w:r>
      <w:r>
        <w:tab/>
      </w:r>
      <w:proofErr w:type="gramStart"/>
      <w:r>
        <w:t>adopt</w:t>
      </w:r>
      <w:proofErr w:type="gramEnd"/>
      <w:r>
        <w:t xml:space="preserve"> geographic separations between FSS earth stations and IMT deployments, adjusted as appropriate to protect each specific FSS earth station.</w:t>
      </w:r>
    </w:p>
    <w:p w14:paraId="3349D79B" w14:textId="77777777" w:rsidR="00100CC5" w:rsidRDefault="00100CC5" w:rsidP="00100CC5">
      <w:pPr>
        <w:pStyle w:val="enumlev2"/>
        <w:ind w:left="1170" w:hanging="1170"/>
      </w:pPr>
      <w:r>
        <w:rPr>
          <w:i/>
        </w:rPr>
        <w:t>b)</w:t>
      </w:r>
      <w:r>
        <w:rPr>
          <w:i/>
        </w:rPr>
        <w:tab/>
      </w:r>
      <w:proofErr w:type="gramStart"/>
      <w:r w:rsidRPr="00A73E8B">
        <w:t>ensure</w:t>
      </w:r>
      <w:proofErr w:type="gramEnd"/>
      <w:r w:rsidRPr="00A73E8B">
        <w:t xml:space="preserve"> that IMT base stations comply with the following characteristics:</w:t>
      </w:r>
      <w:r w:rsidRPr="00A73E8B">
        <w:br/>
        <w:t xml:space="preserve">- minimum </w:t>
      </w:r>
      <w:proofErr w:type="spellStart"/>
      <w:r w:rsidRPr="00A73E8B">
        <w:t>downtilt</w:t>
      </w:r>
      <w:proofErr w:type="spellEnd"/>
      <w:r w:rsidRPr="00A73E8B">
        <w:t>: 10 degrees</w:t>
      </w:r>
      <w:r w:rsidRPr="00A73E8B">
        <w:br/>
        <w:t xml:space="preserve">- maximum </w:t>
      </w:r>
      <w:proofErr w:type="spellStart"/>
      <w:r w:rsidRPr="00A73E8B">
        <w:t>e.i.r.p</w:t>
      </w:r>
      <w:proofErr w:type="spellEnd"/>
      <w:r w:rsidRPr="00A73E8B">
        <w:t xml:space="preserve">.: 52 </w:t>
      </w:r>
      <w:proofErr w:type="spellStart"/>
      <w:r w:rsidRPr="00A73E8B">
        <w:t>dBm</w:t>
      </w:r>
      <w:proofErr w:type="spellEnd"/>
      <w:r w:rsidRPr="00A73E8B">
        <w:t>/200 MHz</w:t>
      </w:r>
    </w:p>
    <w:p w14:paraId="32E1173F" w14:textId="77777777" w:rsidR="00100CC5" w:rsidRDefault="00100CC5" w:rsidP="00100CC5">
      <w:pPr>
        <w:pStyle w:val="enumlev2"/>
        <w:ind w:left="0" w:firstLine="0"/>
      </w:pPr>
    </w:p>
    <w:p w14:paraId="00459FBC" w14:textId="77777777" w:rsidR="00100CC5" w:rsidRDefault="00100CC5" w:rsidP="00100CC5">
      <w:pPr>
        <w:widowControl w:val="0"/>
        <w:autoSpaceDE w:val="0"/>
        <w:autoSpaceDN w:val="0"/>
        <w:adjustRightInd w:val="0"/>
        <w:rPr>
          <w:rFonts w:ascii="Times New Roman" w:eastAsia="Times New Roman" w:hAnsi="Times New Roman" w:cs="Times New Roman"/>
        </w:rPr>
      </w:pPr>
    </w:p>
    <w:p w14:paraId="0A0DAC98" w14:textId="77777777" w:rsidR="00100CC5" w:rsidRPr="00833173" w:rsidRDefault="00100CC5" w:rsidP="00100CC5">
      <w:pPr>
        <w:widowControl w:val="0"/>
        <w:autoSpaceDE w:val="0"/>
        <w:autoSpaceDN w:val="0"/>
        <w:adjustRightInd w:val="0"/>
        <w:rPr>
          <w:rFonts w:ascii="Times New Roman" w:hAnsi="Times New Roman" w:cs="Times New Roman"/>
          <w:color w:val="000000"/>
        </w:rPr>
      </w:pPr>
      <w:r>
        <w:rPr>
          <w:rStyle w:val="Artdef"/>
          <w:rFonts w:cs="Times New Roman"/>
          <w:color w:val="000000"/>
        </w:rPr>
        <w:t xml:space="preserve">Reasons:  </w:t>
      </w:r>
      <w:r w:rsidRPr="009B2EC2">
        <w:rPr>
          <w:rStyle w:val="Artdef"/>
          <w:rFonts w:cs="Times New Roman"/>
          <w:b w:val="0"/>
          <w:color w:val="000000"/>
        </w:rPr>
        <w:t>As studies show</w:t>
      </w:r>
      <w:r>
        <w:rPr>
          <w:rStyle w:val="Artdef"/>
          <w:rFonts w:cs="Times New Roman"/>
          <w:b w:val="0"/>
          <w:color w:val="000000"/>
        </w:rPr>
        <w:t>,</w:t>
      </w:r>
      <w:r w:rsidRPr="009B2EC2">
        <w:rPr>
          <w:rStyle w:val="Artdef"/>
          <w:rFonts w:cs="Times New Roman"/>
          <w:b w:val="0"/>
          <w:color w:val="000000"/>
        </w:rPr>
        <w:t xml:space="preserve"> </w:t>
      </w:r>
      <w:r>
        <w:rPr>
          <w:rStyle w:val="Artdef"/>
          <w:rFonts w:cs="Times New Roman"/>
          <w:b w:val="0"/>
          <w:color w:val="000000"/>
        </w:rPr>
        <w:t xml:space="preserve">IMT </w:t>
      </w:r>
      <w:r w:rsidRPr="009B2EC2">
        <w:rPr>
          <w:rStyle w:val="Artdef"/>
          <w:rFonts w:cs="Times New Roman"/>
          <w:b w:val="0"/>
          <w:color w:val="000000"/>
        </w:rPr>
        <w:t xml:space="preserve">sharing with other services operating in </w:t>
      </w:r>
      <w:r>
        <w:rPr>
          <w:rStyle w:val="Artdef"/>
          <w:rFonts w:cs="Times New Roman"/>
          <w:b w:val="0"/>
          <w:color w:val="000000"/>
        </w:rPr>
        <w:t xml:space="preserve">37-40 GHz </w:t>
      </w:r>
      <w:r w:rsidRPr="004C7B00">
        <w:rPr>
          <w:rStyle w:val="Artdef"/>
          <w:rFonts w:cs="Times New Roman"/>
          <w:b w:val="0"/>
          <w:color w:val="000000"/>
        </w:rPr>
        <w:t>and 42-43.5</w:t>
      </w:r>
      <w:r>
        <w:rPr>
          <w:rStyle w:val="Artdef"/>
          <w:rFonts w:cs="Times New Roman"/>
          <w:b w:val="0"/>
          <w:color w:val="000000"/>
        </w:rPr>
        <w:t xml:space="preserve"> </w:t>
      </w:r>
      <w:r w:rsidRPr="004C7B00">
        <w:rPr>
          <w:rStyle w:val="Artdef"/>
          <w:rFonts w:cs="Times New Roman"/>
          <w:b w:val="0"/>
          <w:color w:val="000000"/>
        </w:rPr>
        <w:t>GHz</w:t>
      </w:r>
      <w:r>
        <w:rPr>
          <w:rStyle w:val="Artdef"/>
          <w:rFonts w:cs="Times New Roman"/>
          <w:b w:val="0"/>
          <w:color w:val="000000"/>
        </w:rPr>
        <w:t xml:space="preserve"> </w:t>
      </w:r>
      <w:r w:rsidRPr="009B2EC2">
        <w:rPr>
          <w:rStyle w:val="Artdef"/>
          <w:rFonts w:cs="Times New Roman"/>
          <w:b w:val="0"/>
          <w:color w:val="000000"/>
        </w:rPr>
        <w:t>is feasible</w:t>
      </w:r>
      <w:r>
        <w:rPr>
          <w:rStyle w:val="Artdef"/>
          <w:rFonts w:cs="Times New Roman"/>
          <w:b w:val="0"/>
          <w:color w:val="000000"/>
        </w:rPr>
        <w:t xml:space="preserve"> under certain conditions to protect incumbent services.  This Resolution provides for the implementation of IMT while providing important protections for incumbent services and </w:t>
      </w:r>
      <w:r w:rsidRPr="00A36FB3">
        <w:rPr>
          <w:rStyle w:val="Artdef"/>
          <w:rFonts w:cs="Times New Roman"/>
          <w:b w:val="0"/>
          <w:color w:val="000000"/>
        </w:rPr>
        <w:t>allow</w:t>
      </w:r>
      <w:r>
        <w:rPr>
          <w:rStyle w:val="Artdef"/>
          <w:rFonts w:cs="Times New Roman"/>
          <w:b w:val="0"/>
          <w:color w:val="000000"/>
        </w:rPr>
        <w:t>ing</w:t>
      </w:r>
      <w:r w:rsidRPr="00A36FB3">
        <w:rPr>
          <w:rStyle w:val="Artdef"/>
          <w:rFonts w:cs="Times New Roman"/>
          <w:b w:val="0"/>
          <w:color w:val="000000"/>
        </w:rPr>
        <w:t xml:space="preserve"> for their continued development</w:t>
      </w:r>
      <w:r>
        <w:rPr>
          <w:rStyle w:val="Artdef"/>
          <w:rFonts w:cs="Times New Roman"/>
          <w:b w:val="0"/>
          <w:color w:val="000000"/>
        </w:rPr>
        <w:t xml:space="preserve">, in accordance with Resolution </w:t>
      </w:r>
      <w:r w:rsidRPr="00A73E8B">
        <w:rPr>
          <w:rStyle w:val="Artdef"/>
          <w:rFonts w:cs="Times New Roman"/>
          <w:color w:val="000000"/>
        </w:rPr>
        <w:t>238 (WRC-15)</w:t>
      </w:r>
      <w:r>
        <w:rPr>
          <w:rStyle w:val="Artdef"/>
          <w:rFonts w:cs="Times New Roman"/>
          <w:b w:val="0"/>
          <w:color w:val="000000"/>
        </w:rPr>
        <w:t xml:space="preserve">. </w:t>
      </w:r>
      <w:r w:rsidRPr="00461C41">
        <w:rPr>
          <w:rStyle w:val="Artdef"/>
          <w:rFonts w:cs="Times New Roman"/>
          <w:b w:val="0"/>
          <w:color w:val="000000"/>
        </w:rPr>
        <w:t xml:space="preserve">ITU-R studies have shown that compatible operations of IMT and </w:t>
      </w:r>
      <w:r>
        <w:rPr>
          <w:rStyle w:val="Artdef"/>
          <w:rFonts w:cs="Times New Roman"/>
          <w:b w:val="0"/>
          <w:color w:val="000000"/>
        </w:rPr>
        <w:t xml:space="preserve">receive </w:t>
      </w:r>
      <w:r w:rsidRPr="00461C41">
        <w:rPr>
          <w:rStyle w:val="Artdef"/>
          <w:rFonts w:cs="Times New Roman"/>
          <w:b w:val="0"/>
          <w:color w:val="000000"/>
        </w:rPr>
        <w:t>satellite earth stations in the fixed-satellite service can be achieved through geographic separation between an IMT deployment and the receive earth statio</w:t>
      </w:r>
      <w:r w:rsidRPr="00FF4B9B">
        <w:rPr>
          <w:rStyle w:val="Artdef"/>
          <w:rFonts w:cs="Times New Roman"/>
          <w:b w:val="0"/>
          <w:color w:val="000000"/>
        </w:rPr>
        <w:t>n</w:t>
      </w:r>
      <w:r>
        <w:rPr>
          <w:rStyle w:val="Artdef"/>
          <w:rFonts w:cs="Times New Roman"/>
          <w:b w:val="0"/>
          <w:color w:val="000000"/>
        </w:rPr>
        <w:t>, and assuming certain characteristics for IMT networks.</w:t>
      </w:r>
    </w:p>
    <w:p w14:paraId="0DE0C2CF" w14:textId="65E8331E" w:rsidR="00B952D9" w:rsidRPr="005C7041" w:rsidRDefault="00B952D9" w:rsidP="00100CC5">
      <w:pPr>
        <w:widowControl w:val="0"/>
        <w:autoSpaceDE w:val="0"/>
        <w:autoSpaceDN w:val="0"/>
        <w:adjustRightInd w:val="0"/>
        <w:rPr>
          <w:rFonts w:ascii="Times New Roman" w:hAnsi="Times New Roman"/>
          <w:color w:val="000000"/>
        </w:rPr>
      </w:pPr>
    </w:p>
    <w:sectPr w:rsidR="00B952D9" w:rsidRPr="005C7041" w:rsidSect="009B2EC2">
      <w:headerReference w:type="even" r:id="rId8"/>
      <w:headerReference w:type="default" r:id="rId9"/>
      <w:footerReference w:type="even" r:id="rId10"/>
      <w:footerReference w:type="default" r:id="rId11"/>
      <w:headerReference w:type="first" r:id="rId12"/>
      <w:footerReference w:type="first" r:id="rId13"/>
      <w:pgSz w:w="12240" w:h="15840"/>
      <w:pgMar w:top="556" w:right="1440" w:bottom="1440" w:left="1800" w:header="720" w:footer="720" w:gutter="0"/>
      <w:pgNumType w:start="1"/>
      <w:cols w:space="720" w:equalWidth="0">
        <w:col w:w="9000"/>
      </w:cols>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AF965" w14:textId="77777777" w:rsidR="00F94B5C" w:rsidRDefault="00F94B5C" w:rsidP="003314E7">
      <w:r>
        <w:separator/>
      </w:r>
    </w:p>
  </w:endnote>
  <w:endnote w:type="continuationSeparator" w:id="0">
    <w:p w14:paraId="1741E0AC" w14:textId="77777777" w:rsidR="00F94B5C" w:rsidRDefault="00F94B5C" w:rsidP="003314E7">
      <w:r>
        <w:continuationSeparator/>
      </w:r>
    </w:p>
  </w:endnote>
  <w:endnote w:type="continuationNotice" w:id="1">
    <w:p w14:paraId="33967FE7" w14:textId="77777777" w:rsidR="00F94B5C" w:rsidRDefault="00F94B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ArialMT">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A776A" w14:textId="77777777" w:rsidR="00A571AB" w:rsidRDefault="00A571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987374"/>
      <w:docPartObj>
        <w:docPartGallery w:val="Page Numbers (Bottom of Page)"/>
        <w:docPartUnique/>
      </w:docPartObj>
    </w:sdtPr>
    <w:sdtEndPr>
      <w:rPr>
        <w:noProof/>
      </w:rPr>
    </w:sdtEndPr>
    <w:sdtContent>
      <w:p w14:paraId="15653171" w14:textId="6DB38724" w:rsidR="009B2EC2" w:rsidRDefault="009B2EC2">
        <w:pPr>
          <w:pStyle w:val="Footer"/>
          <w:jc w:val="center"/>
        </w:pPr>
        <w:r>
          <w:fldChar w:fldCharType="begin"/>
        </w:r>
        <w:r>
          <w:instrText xml:space="preserve"> PAGE   \* MERGEFORMAT </w:instrText>
        </w:r>
        <w:r>
          <w:fldChar w:fldCharType="separate"/>
        </w:r>
        <w:r w:rsidR="00B34BF8">
          <w:rPr>
            <w:noProof/>
          </w:rPr>
          <w:t>9</w:t>
        </w:r>
        <w:r>
          <w:rPr>
            <w:noProof/>
          </w:rPr>
          <w:fldChar w:fldCharType="end"/>
        </w:r>
      </w:p>
    </w:sdtContent>
  </w:sdt>
  <w:p w14:paraId="1FBA72FE" w14:textId="77777777" w:rsidR="009B2EC2" w:rsidRDefault="009B2E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29A78" w14:textId="77777777" w:rsidR="00A571AB" w:rsidRDefault="00A571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1CE13" w14:textId="77777777" w:rsidR="00F94B5C" w:rsidRDefault="00F94B5C" w:rsidP="003314E7">
      <w:r>
        <w:separator/>
      </w:r>
    </w:p>
  </w:footnote>
  <w:footnote w:type="continuationSeparator" w:id="0">
    <w:p w14:paraId="04DD0EF3" w14:textId="77777777" w:rsidR="00F94B5C" w:rsidRDefault="00F94B5C" w:rsidP="003314E7">
      <w:r>
        <w:continuationSeparator/>
      </w:r>
    </w:p>
  </w:footnote>
  <w:footnote w:type="continuationNotice" w:id="1">
    <w:p w14:paraId="3C7D4D10" w14:textId="77777777" w:rsidR="00F94B5C" w:rsidRDefault="00F94B5C"/>
  </w:footnote>
  <w:footnote w:id="2">
    <w:p w14:paraId="583B981D" w14:textId="75AFB34A" w:rsidR="003C71CD" w:rsidRPr="00DE57FD" w:rsidRDefault="003C71CD">
      <w:pPr>
        <w:pStyle w:val="FootnoteText"/>
        <w:rPr>
          <w:rFonts w:ascii="Times New Roman" w:hAnsi="Times New Roman" w:cs="Times New Roman"/>
          <w:sz w:val="24"/>
          <w:szCs w:val="24"/>
        </w:rPr>
      </w:pPr>
      <w:r w:rsidRPr="00DE57FD">
        <w:rPr>
          <w:rStyle w:val="FootnoteReference"/>
          <w:rFonts w:ascii="Times New Roman" w:hAnsi="Times New Roman" w:cs="Times New Roman"/>
          <w:sz w:val="24"/>
          <w:szCs w:val="24"/>
        </w:rPr>
        <w:footnoteRef/>
      </w:r>
      <w:r w:rsidRPr="00DE57FD">
        <w:rPr>
          <w:rFonts w:ascii="Times New Roman" w:hAnsi="Times New Roman" w:cs="Times New Roman"/>
          <w:sz w:val="24"/>
          <w:szCs w:val="24"/>
        </w:rPr>
        <w:t xml:space="preserve"> ICT Facts and Figures 2017, p 4 and 5. See: https://www.itu.int/en/ITU-D/Statistics/Documents/facts/ICTFactsFigures2017.pdf</w:t>
      </w:r>
    </w:p>
  </w:footnote>
  <w:footnote w:id="3">
    <w:p w14:paraId="600B208D" w14:textId="4425E3B6" w:rsidR="00F92A50" w:rsidRDefault="00F92A50">
      <w:pPr>
        <w:pStyle w:val="FootnoteText"/>
      </w:pPr>
      <w:r>
        <w:rPr>
          <w:rStyle w:val="FootnoteReference"/>
        </w:rPr>
        <w:footnoteRef/>
      </w:r>
      <w:r>
        <w:t xml:space="preserve"> US 2</w:t>
      </w:r>
      <w:r w:rsidRPr="00CF6139">
        <w:t>nd</w:t>
      </w:r>
      <w:r>
        <w:t xml:space="preserve"> R&amp;O</w:t>
      </w:r>
      <w:r w:rsidR="00CF6139">
        <w:t xml:space="preserve">  </w:t>
      </w:r>
      <w:r w:rsidR="00CF6139" w:rsidRPr="001132B0">
        <w:rPr>
          <w:rFonts w:ascii="Times New Roman" w:hAnsi="Times New Roman" w:cs="Times New Roman"/>
          <w:sz w:val="24"/>
          <w:szCs w:val="24"/>
        </w:rPr>
        <w:t>See: https://apps.fcc.gov/edocs_public/attachmatch/FCC-16-89A1.pdf</w:t>
      </w:r>
    </w:p>
  </w:footnote>
  <w:footnote w:id="4">
    <w:p w14:paraId="5BDF0242" w14:textId="77777777" w:rsidR="003C71CD" w:rsidRPr="001132B0" w:rsidRDefault="003C71CD" w:rsidP="009B2EC2">
      <w:pPr>
        <w:pStyle w:val="FootnoteText"/>
        <w:rPr>
          <w:del w:id="52" w:author="Author"/>
          <w:rFonts w:ascii="Times New Roman" w:hAnsi="Times New Roman" w:cs="Times New Roman"/>
          <w:sz w:val="24"/>
          <w:szCs w:val="24"/>
        </w:rPr>
      </w:pPr>
      <w:del w:id="53" w:author="Author">
        <w:r w:rsidRPr="001132B0">
          <w:rPr>
            <w:rStyle w:val="FootnoteReference"/>
            <w:rFonts w:ascii="Times New Roman" w:hAnsi="Times New Roman" w:cs="Times New Roman"/>
            <w:sz w:val="24"/>
            <w:szCs w:val="24"/>
          </w:rPr>
          <w:footnoteRef/>
        </w:r>
        <w:r w:rsidRPr="001132B0">
          <w:rPr>
            <w:rFonts w:ascii="Times New Roman" w:hAnsi="Times New Roman" w:cs="Times New Roman"/>
            <w:sz w:val="24"/>
            <w:szCs w:val="24"/>
          </w:rPr>
          <w:delText xml:space="preserve"> See: https://apps.fcc.gov/edocs_public/attachmatch/FCC-16-89A1.pdf</w:delText>
        </w:r>
      </w:del>
    </w:p>
  </w:footnote>
  <w:footnote w:id="5">
    <w:p w14:paraId="156691AB" w14:textId="77777777" w:rsidR="003C71CD" w:rsidRPr="0017767F" w:rsidRDefault="003C71CD" w:rsidP="009B2EC2">
      <w:pPr>
        <w:pStyle w:val="FootnoteText"/>
        <w:rPr>
          <w:del w:id="54" w:author="Author"/>
          <w:rFonts w:ascii="Times New Roman" w:hAnsi="Times New Roman" w:cs="Times New Roman"/>
          <w:sz w:val="24"/>
          <w:szCs w:val="24"/>
        </w:rPr>
      </w:pPr>
      <w:del w:id="55" w:author="Author">
        <w:r w:rsidRPr="0017767F">
          <w:rPr>
            <w:rStyle w:val="FootnoteReference"/>
            <w:rFonts w:ascii="Times New Roman" w:hAnsi="Times New Roman" w:cs="Times New Roman"/>
            <w:sz w:val="24"/>
            <w:szCs w:val="24"/>
          </w:rPr>
          <w:footnoteRef/>
        </w:r>
        <w:r w:rsidRPr="0017767F">
          <w:rPr>
            <w:rFonts w:ascii="Times New Roman" w:hAnsi="Times New Roman" w:cs="Times New Roman"/>
            <w:sz w:val="24"/>
            <w:szCs w:val="24"/>
          </w:rPr>
          <w:delText xml:space="preserve"> https://circabc.europa.eu/sd/a/fe1a3338-b751-43e3-9ed8-a5632f051d1f/RSPG18-005final-2nd_opinion_on_5G.pdf</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8324C" w14:textId="77777777" w:rsidR="00A571AB" w:rsidRDefault="00A571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4EACB" w14:textId="21FF9AF3" w:rsidR="006A7F74" w:rsidRDefault="006A7F74" w:rsidP="006A7F74">
    <w:pPr>
      <w:pStyle w:val="Header"/>
      <w:jc w:val="right"/>
    </w:pPr>
    <w:r>
      <w:t>IWG-2/XXX (04/02/2018)</w:t>
    </w:r>
  </w:p>
  <w:p w14:paraId="098381F2" w14:textId="2916CC73" w:rsidR="009B2EC2" w:rsidRDefault="006A7F74" w:rsidP="006A7F74">
    <w:pPr>
      <w:pStyle w:val="Header"/>
      <w:jc w:val="right"/>
      <w:rPr>
        <w:ins w:id="92" w:author="Author"/>
      </w:rPr>
    </w:pPr>
    <w:r>
      <w:t>Philippe Secher</w:t>
    </w:r>
  </w:p>
  <w:p w14:paraId="38F2850E" w14:textId="77777777" w:rsidR="006A7F74" w:rsidRPr="006A7F74" w:rsidRDefault="006A7F74" w:rsidP="006A7F7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7E203" w14:textId="32B50B9E" w:rsidR="009B2EC2" w:rsidRDefault="009B2EC2" w:rsidP="009B2EC2">
    <w:pPr>
      <w:pStyle w:val="Header"/>
      <w:jc w:val="right"/>
    </w:pPr>
    <w:r>
      <w:t>IWG-2/</w:t>
    </w:r>
    <w:r w:rsidR="00A571AB">
      <w:t>071 (10.04.</w:t>
    </w:r>
    <w:r w:rsidR="00833173">
      <w:t>2018)</w:t>
    </w:r>
  </w:p>
  <w:p w14:paraId="1414AD34" w14:textId="668B7F0B" w:rsidR="006A7F74" w:rsidRDefault="006A7F74" w:rsidP="009B2EC2">
    <w:pPr>
      <w:pStyle w:val="Header"/>
      <w:jc w:val="right"/>
    </w:pPr>
    <w:r>
      <w:t xml:space="preserve">Philippe </w:t>
    </w:r>
    <w:proofErr w:type="spellStart"/>
    <w:r>
      <w:t>Secher</w:t>
    </w:r>
    <w:proofErr w:type="spellEnd"/>
    <w:r w:rsidR="00A571AB">
      <w:t>-SES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7BC1FC0"/>
    <w:multiLevelType w:val="hybridMultilevel"/>
    <w:tmpl w:val="5D7CB9A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AFA"/>
    <w:rsid w:val="000440AC"/>
    <w:rsid w:val="00080B0E"/>
    <w:rsid w:val="000B0230"/>
    <w:rsid w:val="000C22F9"/>
    <w:rsid w:val="000F260B"/>
    <w:rsid w:val="000F6249"/>
    <w:rsid w:val="00100CC5"/>
    <w:rsid w:val="00101E85"/>
    <w:rsid w:val="001055B8"/>
    <w:rsid w:val="001132B0"/>
    <w:rsid w:val="00114BD2"/>
    <w:rsid w:val="001678D3"/>
    <w:rsid w:val="001762FC"/>
    <w:rsid w:val="0017767F"/>
    <w:rsid w:val="00182412"/>
    <w:rsid w:val="001B2DE8"/>
    <w:rsid w:val="001C172D"/>
    <w:rsid w:val="001E1420"/>
    <w:rsid w:val="00227DB0"/>
    <w:rsid w:val="002316C1"/>
    <w:rsid w:val="00237E37"/>
    <w:rsid w:val="0025727F"/>
    <w:rsid w:val="002601E6"/>
    <w:rsid w:val="00283161"/>
    <w:rsid w:val="00290554"/>
    <w:rsid w:val="0029206F"/>
    <w:rsid w:val="002B58D9"/>
    <w:rsid w:val="002C2BF9"/>
    <w:rsid w:val="002D04DA"/>
    <w:rsid w:val="002E2816"/>
    <w:rsid w:val="002E537A"/>
    <w:rsid w:val="002F453A"/>
    <w:rsid w:val="00317B55"/>
    <w:rsid w:val="0032659A"/>
    <w:rsid w:val="003314E7"/>
    <w:rsid w:val="00354031"/>
    <w:rsid w:val="00372694"/>
    <w:rsid w:val="003822A7"/>
    <w:rsid w:val="00383E6D"/>
    <w:rsid w:val="00386C92"/>
    <w:rsid w:val="0039567E"/>
    <w:rsid w:val="003C71CD"/>
    <w:rsid w:val="003D16B8"/>
    <w:rsid w:val="003E64D1"/>
    <w:rsid w:val="003F1B89"/>
    <w:rsid w:val="00461C41"/>
    <w:rsid w:val="004B130D"/>
    <w:rsid w:val="004B6D14"/>
    <w:rsid w:val="004B75DF"/>
    <w:rsid w:val="004C7B00"/>
    <w:rsid w:val="004F687D"/>
    <w:rsid w:val="00504CF6"/>
    <w:rsid w:val="00525742"/>
    <w:rsid w:val="005504E0"/>
    <w:rsid w:val="00561B59"/>
    <w:rsid w:val="005647D5"/>
    <w:rsid w:val="00572D27"/>
    <w:rsid w:val="005751B5"/>
    <w:rsid w:val="005840FE"/>
    <w:rsid w:val="005C7041"/>
    <w:rsid w:val="005D0EF4"/>
    <w:rsid w:val="005E2724"/>
    <w:rsid w:val="00611117"/>
    <w:rsid w:val="006152C6"/>
    <w:rsid w:val="006413E5"/>
    <w:rsid w:val="006417FA"/>
    <w:rsid w:val="0069179F"/>
    <w:rsid w:val="006A7F74"/>
    <w:rsid w:val="006C77CB"/>
    <w:rsid w:val="006E21E9"/>
    <w:rsid w:val="006F2C4F"/>
    <w:rsid w:val="006F5480"/>
    <w:rsid w:val="007107D9"/>
    <w:rsid w:val="00717DB5"/>
    <w:rsid w:val="00725894"/>
    <w:rsid w:val="0073497E"/>
    <w:rsid w:val="007439DB"/>
    <w:rsid w:val="00752983"/>
    <w:rsid w:val="00755491"/>
    <w:rsid w:val="007618B3"/>
    <w:rsid w:val="00774C59"/>
    <w:rsid w:val="00796E27"/>
    <w:rsid w:val="007D2D17"/>
    <w:rsid w:val="007D3ED2"/>
    <w:rsid w:val="00813866"/>
    <w:rsid w:val="00826B76"/>
    <w:rsid w:val="00833173"/>
    <w:rsid w:val="00833383"/>
    <w:rsid w:val="00834FE8"/>
    <w:rsid w:val="00843AB2"/>
    <w:rsid w:val="00847D08"/>
    <w:rsid w:val="00853965"/>
    <w:rsid w:val="00881E4D"/>
    <w:rsid w:val="00890E92"/>
    <w:rsid w:val="00896FAD"/>
    <w:rsid w:val="008A2423"/>
    <w:rsid w:val="008F43D7"/>
    <w:rsid w:val="00953A0A"/>
    <w:rsid w:val="009B2A0D"/>
    <w:rsid w:val="009B2EC2"/>
    <w:rsid w:val="009C36C0"/>
    <w:rsid w:val="009C67B1"/>
    <w:rsid w:val="00A06DD3"/>
    <w:rsid w:val="00A330CA"/>
    <w:rsid w:val="00A35CBC"/>
    <w:rsid w:val="00A455DC"/>
    <w:rsid w:val="00A571AB"/>
    <w:rsid w:val="00A64669"/>
    <w:rsid w:val="00A73A03"/>
    <w:rsid w:val="00A73E8B"/>
    <w:rsid w:val="00A967A0"/>
    <w:rsid w:val="00AA0DAA"/>
    <w:rsid w:val="00AA25A3"/>
    <w:rsid w:val="00AB5864"/>
    <w:rsid w:val="00AE4CF5"/>
    <w:rsid w:val="00AF49BE"/>
    <w:rsid w:val="00B148C9"/>
    <w:rsid w:val="00B16DA0"/>
    <w:rsid w:val="00B32261"/>
    <w:rsid w:val="00B34BF8"/>
    <w:rsid w:val="00B952D9"/>
    <w:rsid w:val="00BE3807"/>
    <w:rsid w:val="00BE4FBD"/>
    <w:rsid w:val="00BF3741"/>
    <w:rsid w:val="00C005BE"/>
    <w:rsid w:val="00C41ABC"/>
    <w:rsid w:val="00C449D2"/>
    <w:rsid w:val="00C64A02"/>
    <w:rsid w:val="00C759A5"/>
    <w:rsid w:val="00CD1F09"/>
    <w:rsid w:val="00CD4DB1"/>
    <w:rsid w:val="00CD5234"/>
    <w:rsid w:val="00CE1928"/>
    <w:rsid w:val="00CF6139"/>
    <w:rsid w:val="00D16D6F"/>
    <w:rsid w:val="00D17664"/>
    <w:rsid w:val="00D47AD6"/>
    <w:rsid w:val="00D76580"/>
    <w:rsid w:val="00DA0105"/>
    <w:rsid w:val="00DD1858"/>
    <w:rsid w:val="00DE2146"/>
    <w:rsid w:val="00DE57FD"/>
    <w:rsid w:val="00DF0BF8"/>
    <w:rsid w:val="00E7112E"/>
    <w:rsid w:val="00EB7C59"/>
    <w:rsid w:val="00EE439B"/>
    <w:rsid w:val="00EF3307"/>
    <w:rsid w:val="00EF5629"/>
    <w:rsid w:val="00F44AFA"/>
    <w:rsid w:val="00F82082"/>
    <w:rsid w:val="00F825C8"/>
    <w:rsid w:val="00F92A50"/>
    <w:rsid w:val="00F94B5C"/>
    <w:rsid w:val="00FA777E"/>
    <w:rsid w:val="00FD3D1F"/>
    <w:rsid w:val="00FF4B9B"/>
    <w:rsid w:val="00FF7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75A8B4"/>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4E7"/>
    <w:pPr>
      <w:tabs>
        <w:tab w:val="center" w:pos="4680"/>
        <w:tab w:val="right" w:pos="9360"/>
      </w:tabs>
    </w:pPr>
  </w:style>
  <w:style w:type="character" w:customStyle="1" w:styleId="HeaderChar">
    <w:name w:val="Header Char"/>
    <w:basedOn w:val="DefaultParagraphFont"/>
    <w:link w:val="Header"/>
    <w:uiPriority w:val="99"/>
    <w:rsid w:val="003314E7"/>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3314E7"/>
    <w:pPr>
      <w:tabs>
        <w:tab w:val="center" w:pos="4680"/>
        <w:tab w:val="right" w:pos="9360"/>
      </w:tabs>
    </w:pPr>
  </w:style>
  <w:style w:type="character" w:customStyle="1" w:styleId="FooterChar">
    <w:name w:val="Footer Char"/>
    <w:basedOn w:val="DefaultParagraphFont"/>
    <w:link w:val="Footer"/>
    <w:uiPriority w:val="99"/>
    <w:rsid w:val="003314E7"/>
    <w:rPr>
      <w:rFonts w:asciiTheme="minorHAnsi" w:eastAsiaTheme="minorEastAsia" w:hAnsiTheme="minorHAnsi" w:cstheme="minorBidi"/>
      <w:sz w:val="24"/>
      <w:szCs w:val="24"/>
    </w:rPr>
  </w:style>
  <w:style w:type="paragraph" w:styleId="FootnoteText">
    <w:name w:val="footnote text"/>
    <w:basedOn w:val="Normal"/>
    <w:link w:val="FootnoteTextChar"/>
    <w:uiPriority w:val="99"/>
    <w:semiHidden/>
    <w:unhideWhenUsed/>
    <w:rsid w:val="00DE57FD"/>
    <w:rPr>
      <w:sz w:val="20"/>
      <w:szCs w:val="20"/>
    </w:rPr>
  </w:style>
  <w:style w:type="character" w:customStyle="1" w:styleId="FootnoteTextChar">
    <w:name w:val="Footnote Text Char"/>
    <w:basedOn w:val="DefaultParagraphFont"/>
    <w:link w:val="FootnoteText"/>
    <w:uiPriority w:val="99"/>
    <w:semiHidden/>
    <w:rsid w:val="00DE57FD"/>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DE57FD"/>
    <w:rPr>
      <w:vertAlign w:val="superscript"/>
    </w:rPr>
  </w:style>
  <w:style w:type="character" w:styleId="CommentReference">
    <w:name w:val="annotation reference"/>
    <w:basedOn w:val="DefaultParagraphFont"/>
    <w:uiPriority w:val="99"/>
    <w:semiHidden/>
    <w:unhideWhenUsed/>
    <w:rsid w:val="00DE57FD"/>
    <w:rPr>
      <w:sz w:val="16"/>
      <w:szCs w:val="16"/>
    </w:rPr>
  </w:style>
  <w:style w:type="paragraph" w:styleId="CommentText">
    <w:name w:val="annotation text"/>
    <w:basedOn w:val="Normal"/>
    <w:link w:val="CommentTextChar"/>
    <w:uiPriority w:val="99"/>
    <w:semiHidden/>
    <w:unhideWhenUsed/>
    <w:rsid w:val="00DE57FD"/>
    <w:rPr>
      <w:sz w:val="20"/>
      <w:szCs w:val="20"/>
    </w:rPr>
  </w:style>
  <w:style w:type="character" w:customStyle="1" w:styleId="CommentTextChar">
    <w:name w:val="Comment Text Char"/>
    <w:basedOn w:val="DefaultParagraphFont"/>
    <w:link w:val="CommentText"/>
    <w:uiPriority w:val="99"/>
    <w:semiHidden/>
    <w:rsid w:val="00DE57FD"/>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DE57FD"/>
    <w:rPr>
      <w:b/>
      <w:bCs/>
    </w:rPr>
  </w:style>
  <w:style w:type="character" w:customStyle="1" w:styleId="CommentSubjectChar">
    <w:name w:val="Comment Subject Char"/>
    <w:basedOn w:val="CommentTextChar"/>
    <w:link w:val="CommentSubject"/>
    <w:uiPriority w:val="99"/>
    <w:semiHidden/>
    <w:rsid w:val="00DE57FD"/>
    <w:rPr>
      <w:rFonts w:asciiTheme="minorHAnsi" w:eastAsiaTheme="minorEastAsia" w:hAnsiTheme="minorHAnsi" w:cstheme="minorBidi"/>
      <w:b/>
      <w:bCs/>
    </w:rPr>
  </w:style>
  <w:style w:type="paragraph" w:styleId="BalloonText">
    <w:name w:val="Balloon Text"/>
    <w:basedOn w:val="Normal"/>
    <w:link w:val="BalloonTextChar"/>
    <w:uiPriority w:val="99"/>
    <w:semiHidden/>
    <w:unhideWhenUsed/>
    <w:rsid w:val="00DE57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FD"/>
    <w:rPr>
      <w:rFonts w:ascii="Segoe UI" w:eastAsiaTheme="minorEastAsia" w:hAnsi="Segoe UI" w:cs="Segoe UI"/>
      <w:sz w:val="18"/>
      <w:szCs w:val="18"/>
    </w:rPr>
  </w:style>
  <w:style w:type="paragraph" w:customStyle="1" w:styleId="Tablehead">
    <w:name w:val="Table_head"/>
    <w:basedOn w:val="Normal"/>
    <w:link w:val="TableheadChar"/>
    <w:rsid w:val="008A2423"/>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8A2423"/>
    <w:rPr>
      <w:rFonts w:ascii="Times New Roman Bold" w:hAnsi="Times New Roman Bold" w:cs="Times New Roman Bold"/>
      <w:b/>
      <w:lang w:val="en-GB"/>
    </w:rPr>
  </w:style>
  <w:style w:type="paragraph" w:customStyle="1" w:styleId="Tabletitle">
    <w:name w:val="Table_title"/>
    <w:basedOn w:val="Normal"/>
    <w:next w:val="Normal"/>
    <w:link w:val="TabletitleChar"/>
    <w:rsid w:val="008A2423"/>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8A2423"/>
    <w:rPr>
      <w:rFonts w:ascii="Times New Roman Bold" w:hAnsi="Times New Roman Bold"/>
      <w:b/>
      <w:lang w:val="en-GB"/>
    </w:rPr>
  </w:style>
  <w:style w:type="character" w:customStyle="1" w:styleId="Artref">
    <w:name w:val="Art_ref"/>
    <w:basedOn w:val="DefaultParagraphFont"/>
    <w:rsid w:val="008A2423"/>
  </w:style>
  <w:style w:type="character" w:customStyle="1" w:styleId="Tablefreq">
    <w:name w:val="Table_freq"/>
    <w:basedOn w:val="DefaultParagraphFont"/>
    <w:rsid w:val="008A2423"/>
    <w:rPr>
      <w:b/>
      <w:color w:val="auto"/>
      <w:sz w:val="20"/>
    </w:rPr>
  </w:style>
  <w:style w:type="paragraph" w:customStyle="1" w:styleId="TableTextS5">
    <w:name w:val="Table_TextS5"/>
    <w:basedOn w:val="Normal"/>
    <w:rsid w:val="008A2423"/>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8A242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8A2423"/>
    <w:rPr>
      <w:lang w:val="en-GB"/>
    </w:rPr>
  </w:style>
  <w:style w:type="character" w:customStyle="1" w:styleId="Artdef">
    <w:name w:val="Art_def"/>
    <w:rsid w:val="0017767F"/>
    <w:rPr>
      <w:rFonts w:ascii="Times New Roman" w:hAnsi="Times New Roman"/>
      <w:b/>
    </w:rPr>
  </w:style>
  <w:style w:type="character" w:customStyle="1" w:styleId="fontstyle01">
    <w:name w:val="fontstyle01"/>
    <w:basedOn w:val="DefaultParagraphFont"/>
    <w:rsid w:val="00101E85"/>
    <w:rPr>
      <w:rFonts w:ascii="ArialMT" w:hAnsi="ArialMT" w:hint="default"/>
      <w:b w:val="0"/>
      <w:bCs w:val="0"/>
      <w:i w:val="0"/>
      <w:iCs w:val="0"/>
      <w:color w:val="020200"/>
      <w:sz w:val="20"/>
      <w:szCs w:val="20"/>
    </w:rPr>
  </w:style>
  <w:style w:type="paragraph" w:customStyle="1" w:styleId="Call">
    <w:name w:val="Call"/>
    <w:basedOn w:val="Normal"/>
    <w:next w:val="Normal"/>
    <w:link w:val="CallChar"/>
    <w:rsid w:val="00B952D9"/>
    <w:pPr>
      <w:keepNext/>
      <w:keepLines/>
      <w:tabs>
        <w:tab w:val="left" w:pos="1134"/>
        <w:tab w:val="left" w:pos="1871"/>
        <w:tab w:val="left" w:pos="2268"/>
      </w:tabs>
      <w:overflowPunct w:val="0"/>
      <w:autoSpaceDE w:val="0"/>
      <w:autoSpaceDN w:val="0"/>
      <w:adjustRightInd w:val="0"/>
      <w:spacing w:before="160"/>
      <w:ind w:left="1134"/>
      <w:textAlignment w:val="baseline"/>
    </w:pPr>
    <w:rPr>
      <w:rFonts w:ascii="Times New Roman" w:eastAsia="Times New Roman" w:hAnsi="Times New Roman" w:cs="Times New Roman"/>
      <w:i/>
      <w:szCs w:val="20"/>
      <w:lang w:val="en-GB"/>
    </w:rPr>
  </w:style>
  <w:style w:type="paragraph" w:customStyle="1" w:styleId="enumlev1">
    <w:name w:val="enumlev1"/>
    <w:basedOn w:val="Normal"/>
    <w:link w:val="enumlev1Char"/>
    <w:rsid w:val="00B952D9"/>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eastAsia="Times New Roman" w:hAnsi="Times New Roman" w:cs="Times New Roman"/>
      <w:szCs w:val="20"/>
      <w:lang w:val="en-GB"/>
    </w:rPr>
  </w:style>
  <w:style w:type="paragraph" w:customStyle="1" w:styleId="enumlev2">
    <w:name w:val="enumlev2"/>
    <w:basedOn w:val="enumlev1"/>
    <w:rsid w:val="00B952D9"/>
    <w:pPr>
      <w:ind w:left="1871" w:hanging="737"/>
    </w:pPr>
  </w:style>
  <w:style w:type="paragraph" w:customStyle="1" w:styleId="ResNo">
    <w:name w:val="Res_No"/>
    <w:basedOn w:val="Normal"/>
    <w:next w:val="Restitle"/>
    <w:link w:val="ResNoChar"/>
    <w:rsid w:val="00B952D9"/>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qFormat/>
    <w:rsid w:val="00B952D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B952D9"/>
  </w:style>
  <w:style w:type="paragraph" w:customStyle="1" w:styleId="Normalaftertitle">
    <w:name w:val="Normal after title"/>
    <w:basedOn w:val="Normal"/>
    <w:next w:val="Normal"/>
    <w:link w:val="NormalaftertitleChar"/>
    <w:rsid w:val="00B952D9"/>
    <w:pPr>
      <w:tabs>
        <w:tab w:val="left" w:pos="567"/>
      </w:tabs>
      <w:overflowPunct w:val="0"/>
      <w:autoSpaceDE w:val="0"/>
      <w:autoSpaceDN w:val="0"/>
      <w:adjustRightInd w:val="0"/>
      <w:spacing w:before="360"/>
      <w:jc w:val="both"/>
      <w:textAlignment w:val="baseline"/>
    </w:pPr>
    <w:rPr>
      <w:rFonts w:ascii="Times New Roman" w:eastAsia="Times New Roman" w:hAnsi="Times New Roman" w:cs="Times New Roman"/>
      <w:noProof/>
      <w:color w:val="000000"/>
      <w:sz w:val="16"/>
      <w:szCs w:val="10"/>
      <w:lang w:val="en-GB"/>
    </w:rPr>
  </w:style>
  <w:style w:type="character" w:customStyle="1" w:styleId="NormalaftertitleChar">
    <w:name w:val="Normal after title Char"/>
    <w:basedOn w:val="DefaultParagraphFont"/>
    <w:link w:val="Normalaftertitle"/>
    <w:rsid w:val="00B952D9"/>
    <w:rPr>
      <w:noProof/>
      <w:color w:val="000000"/>
      <w:sz w:val="16"/>
      <w:szCs w:val="10"/>
      <w:lang w:val="en-GB"/>
    </w:rPr>
  </w:style>
  <w:style w:type="character" w:customStyle="1" w:styleId="CallChar">
    <w:name w:val="Call Char"/>
    <w:basedOn w:val="DefaultParagraphFont"/>
    <w:link w:val="Call"/>
    <w:locked/>
    <w:rsid w:val="00B952D9"/>
    <w:rPr>
      <w:i/>
      <w:sz w:val="24"/>
      <w:lang w:val="en-GB"/>
    </w:rPr>
  </w:style>
  <w:style w:type="character" w:customStyle="1" w:styleId="RestitleChar">
    <w:name w:val="Res_title Char"/>
    <w:basedOn w:val="DefaultParagraphFont"/>
    <w:link w:val="Restitle"/>
    <w:rsid w:val="00B952D9"/>
    <w:rPr>
      <w:rFonts w:ascii="Times New Roman Bold" w:hAnsi="Times New Roman Bold"/>
      <w:b/>
      <w:sz w:val="28"/>
      <w:lang w:val="en-GB"/>
    </w:rPr>
  </w:style>
  <w:style w:type="character" w:customStyle="1" w:styleId="enumlev1Char">
    <w:name w:val="enumlev1 Char"/>
    <w:basedOn w:val="DefaultParagraphFont"/>
    <w:link w:val="enumlev1"/>
    <w:locked/>
    <w:rsid w:val="00B952D9"/>
    <w:rPr>
      <w:sz w:val="24"/>
      <w:lang w:val="en-GB"/>
    </w:rPr>
  </w:style>
  <w:style w:type="character" w:customStyle="1" w:styleId="ResNoChar">
    <w:name w:val="Res_No Char"/>
    <w:basedOn w:val="DefaultParagraphFont"/>
    <w:link w:val="ResNo"/>
    <w:rsid w:val="00B952D9"/>
    <w:rPr>
      <w:caps/>
      <w:sz w:val="28"/>
      <w:lang w:val="en-GB"/>
    </w:rPr>
  </w:style>
  <w:style w:type="paragraph" w:styleId="ListParagraph">
    <w:name w:val="List Paragraph"/>
    <w:basedOn w:val="Normal"/>
    <w:uiPriority w:val="34"/>
    <w:qFormat/>
    <w:rsid w:val="004B1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DCC23-B96D-41C0-99A8-9179FDC6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2921</Words>
  <Characters>16652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2018-04-07T03:28:00Z</dcterms:created>
  <dcterms:modified xsi:type="dcterms:W3CDTF">2018-04-07T04:16:00Z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y fmtid="{D5CDD505-2E9C-101B-9397-08002B2CF9AE}" pid="14" name="TitusGUID">
    <vt:lpwstr>600ed483-901f-4b97-a769-c806d085f0a2</vt:lpwstr>
  </property>
  <property fmtid="{D5CDD505-2E9C-101B-9397-08002B2CF9AE}" pid="15" name="CTP_TimeStamp">
    <vt:lpwstr>2018-03-21 16:18:11Z</vt:lpwstr>
  </property>
  <property fmtid="{D5CDD505-2E9C-101B-9397-08002B2CF9AE}" pid="16" name="CTP_BU">
    <vt:lpwstr>NA</vt:lpwstr>
  </property>
  <property fmtid="{D5CDD505-2E9C-101B-9397-08002B2CF9AE}" pid="17" name="CTP_IDSID">
    <vt:lpwstr>NA</vt:lpwstr>
  </property>
  <property fmtid="{D5CDD505-2E9C-101B-9397-08002B2CF9AE}" pid="18" name="CTP_WWID">
    <vt:lpwstr>NA</vt:lpwstr>
  </property>
  <property fmtid="{D5CDD505-2E9C-101B-9397-08002B2CF9AE}" pid="19" name="CTPClassification">
    <vt:lpwstr>CTP_NT</vt:lpwstr>
  </property>
</Properties>
</file>