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0A4" w:rsidRDefault="006B30A4" w:rsidP="006B30A4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:rsidR="006B30A4" w:rsidRDefault="006B30A4" w:rsidP="006B30A4">
      <w:pPr>
        <w:widowControl w:val="0"/>
        <w:autoSpaceDE w:val="0"/>
        <w:autoSpaceDN w:val="0"/>
        <w:adjustRightInd w:val="0"/>
        <w:spacing w:line="384" w:lineRule="exact"/>
        <w:rPr>
          <w:rFonts w:ascii="Times New Roman" w:eastAsia="Times New Roman" w:hAnsi="Times New Roman" w:cs="Times New Roman"/>
        </w:rPr>
      </w:pPr>
    </w:p>
    <w:p w:rsidR="006B30A4" w:rsidRDefault="006B30A4" w:rsidP="00F1521D">
      <w:pPr>
        <w:widowControl w:val="0"/>
        <w:autoSpaceDE w:val="0"/>
        <w:autoSpaceDN w:val="0"/>
        <w:adjustRightInd w:val="0"/>
        <w:ind w:left="2920"/>
        <w:outlineLvl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UNITED STATES OF AMERICA</w:t>
      </w:r>
    </w:p>
    <w:p w:rsidR="006B30A4" w:rsidRDefault="006B30A4" w:rsidP="006B30A4">
      <w:pPr>
        <w:widowControl w:val="0"/>
        <w:autoSpaceDE w:val="0"/>
        <w:autoSpaceDN w:val="0"/>
        <w:adjustRightInd w:val="0"/>
        <w:spacing w:line="120" w:lineRule="exact"/>
        <w:rPr>
          <w:rFonts w:ascii="Times New Roman" w:eastAsia="Times New Roman" w:hAnsi="Times New Roman" w:cs="Times New Roman"/>
        </w:rPr>
      </w:pPr>
    </w:p>
    <w:p w:rsidR="006B30A4" w:rsidRDefault="006B30A4" w:rsidP="00F1521D">
      <w:pPr>
        <w:widowControl w:val="0"/>
        <w:autoSpaceDE w:val="0"/>
        <w:autoSpaceDN w:val="0"/>
        <w:adjustRightInd w:val="0"/>
        <w:ind w:left="1000"/>
        <w:outlineLvl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DRAFT PROPOSALS FOR THE WORK OF THE CONFERENCE</w:t>
      </w:r>
    </w:p>
    <w:p w:rsidR="00FB42C4" w:rsidRDefault="00FB42C4" w:rsidP="00FB42C4">
      <w:pPr>
        <w:spacing w:line="314" w:lineRule="auto"/>
        <w:jc w:val="center"/>
        <w:rPr>
          <w:rFonts w:ascii="Times New Roman" w:eastAsia="Times New Roman" w:hAnsi="Times New Roman" w:cs="Times New Roman"/>
          <w:b/>
        </w:rPr>
      </w:pPr>
    </w:p>
    <w:p w:rsidR="006B30A4" w:rsidRDefault="006B30A4" w:rsidP="006B30A4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:rsidR="006B30A4" w:rsidRDefault="006B30A4" w:rsidP="006B30A4">
      <w:pPr>
        <w:widowControl w:val="0"/>
        <w:autoSpaceDE w:val="0"/>
        <w:autoSpaceDN w:val="0"/>
        <w:adjustRightInd w:val="0"/>
        <w:spacing w:line="314" w:lineRule="exact"/>
        <w:rPr>
          <w:rFonts w:ascii="Times New Roman" w:eastAsia="Times New Roman" w:hAnsi="Times New Roman" w:cs="Times New Roman"/>
        </w:rPr>
      </w:pPr>
    </w:p>
    <w:p w:rsidR="006B30A4" w:rsidRDefault="00FB42C4" w:rsidP="006B30A4">
      <w:pPr>
        <w:widowControl w:val="0"/>
        <w:autoSpaceDE w:val="0"/>
        <w:autoSpaceDN w:val="0"/>
        <w:adjustRightInd w:val="0"/>
        <w:spacing w:line="316" w:lineRule="exact"/>
        <w:rPr>
          <w:rFonts w:ascii="Times New Roman" w:hAnsi="Times New Roman" w:cs="Times New Roman"/>
          <w:i/>
          <w:lang w:val="en-GB"/>
        </w:rPr>
      </w:pPr>
      <w:r>
        <w:rPr>
          <w:rFonts w:ascii="Times New Roman" w:eastAsia="Times New Roman" w:hAnsi="Times New Roman" w:cs="Times New Roman"/>
          <w:b/>
          <w:bCs/>
        </w:rPr>
        <w:t>Agenda item 1.15</w:t>
      </w:r>
      <w:r w:rsidRPr="00FB42C4">
        <w:rPr>
          <w:rFonts w:ascii="Times New Roman" w:eastAsia="Times New Roman" w:hAnsi="Times New Roman" w:cs="Times New Roman"/>
          <w:bCs/>
        </w:rPr>
        <w:t>:</w:t>
      </w:r>
      <w:r w:rsidR="006B30A4">
        <w:rPr>
          <w:rFonts w:ascii="Times New Roman" w:eastAsia="Times New Roman" w:hAnsi="Times New Roman" w:cs="Times New Roman"/>
          <w:b/>
          <w:bCs/>
        </w:rPr>
        <w:t xml:space="preserve"> </w:t>
      </w:r>
      <w:r w:rsidRPr="001F0CF4">
        <w:rPr>
          <w:rFonts w:ascii="Times New Roman" w:hAnsi="Times New Roman" w:cs="Times New Roman"/>
          <w:i/>
          <w:lang w:val="en-GB"/>
        </w:rPr>
        <w:t>to consider identification of frequency bands for use by administrations for the land-mobile and fixed services applications operating in the frequency range 275-450 GHz, in accordance with Resolution 767 (WRC-15)</w:t>
      </w:r>
    </w:p>
    <w:p w:rsidR="006B30A4" w:rsidRPr="006B30A4" w:rsidRDefault="006B30A4" w:rsidP="006B30A4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</w:rPr>
      </w:pPr>
    </w:p>
    <w:p w:rsidR="006B30A4" w:rsidRDefault="006B30A4" w:rsidP="006B30A4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:rsidR="00A8660F" w:rsidRDefault="006B30A4" w:rsidP="00DE4DD5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Background Information</w:t>
      </w:r>
      <w:r w:rsidRPr="00377B2B">
        <w:rPr>
          <w:rFonts w:ascii="Times New Roman" w:eastAsia="Times New Roman" w:hAnsi="Times New Roman" w:cs="Times New Roman"/>
        </w:rPr>
        <w:t>:</w:t>
      </w:r>
      <w:r w:rsidR="00FB42C4">
        <w:rPr>
          <w:rFonts w:ascii="Times New Roman" w:eastAsia="Times New Roman" w:hAnsi="Times New Roman" w:cs="Times New Roman"/>
        </w:rPr>
        <w:t xml:space="preserve"> </w:t>
      </w:r>
      <w:r w:rsidR="00FB42C4" w:rsidRPr="00D24FF9">
        <w:rPr>
          <w:rFonts w:ascii="Times New Roman" w:eastAsia="Times New Roman" w:hAnsi="Times New Roman" w:cs="Times New Roman"/>
        </w:rPr>
        <w:t xml:space="preserve">WRC-19 </w:t>
      </w:r>
      <w:r w:rsidR="00431A34">
        <w:rPr>
          <w:rFonts w:ascii="Times New Roman" w:eastAsia="Times New Roman" w:hAnsi="Times New Roman" w:cs="Times New Roman"/>
        </w:rPr>
        <w:t>a</w:t>
      </w:r>
      <w:r w:rsidR="00FB42C4" w:rsidRPr="00D24FF9">
        <w:rPr>
          <w:rFonts w:ascii="Times New Roman" w:eastAsia="Times New Roman" w:hAnsi="Times New Roman" w:cs="Times New Roman"/>
        </w:rPr>
        <w:t xml:space="preserve">genda </w:t>
      </w:r>
      <w:r w:rsidR="00431A34">
        <w:rPr>
          <w:rFonts w:ascii="Times New Roman" w:eastAsia="Times New Roman" w:hAnsi="Times New Roman" w:cs="Times New Roman"/>
        </w:rPr>
        <w:t>i</w:t>
      </w:r>
      <w:r w:rsidR="00FB42C4" w:rsidRPr="00D24FF9">
        <w:rPr>
          <w:rFonts w:ascii="Times New Roman" w:eastAsia="Times New Roman" w:hAnsi="Times New Roman" w:cs="Times New Roman"/>
        </w:rPr>
        <w:t>tem</w:t>
      </w:r>
      <w:r w:rsidR="00FB42C4" w:rsidRPr="00D24FF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FB42C4" w:rsidRPr="00D24FF9">
        <w:rPr>
          <w:rFonts w:ascii="Times New Roman" w:eastAsia="Times New Roman" w:hAnsi="Times New Roman" w:cs="Times New Roman"/>
        </w:rPr>
        <w:t>1.15</w:t>
      </w:r>
      <w:r w:rsidR="00D24FF9" w:rsidRPr="00D24FF9">
        <w:rPr>
          <w:rFonts w:ascii="Times New Roman" w:eastAsia="Times New Roman" w:hAnsi="Times New Roman" w:cs="Times New Roman"/>
        </w:rPr>
        <w:t xml:space="preserve"> considers </w:t>
      </w:r>
      <w:r w:rsidR="00431A34">
        <w:rPr>
          <w:rFonts w:ascii="Times New Roman" w:eastAsia="Times New Roman" w:hAnsi="Times New Roman" w:cs="Times New Roman"/>
        </w:rPr>
        <w:t xml:space="preserve">the introduction of </w:t>
      </w:r>
      <w:r w:rsidR="00D24FF9" w:rsidRPr="00D24FF9">
        <w:rPr>
          <w:rFonts w:ascii="Times New Roman" w:eastAsia="Times New Roman" w:hAnsi="Times New Roman" w:cs="Times New Roman"/>
        </w:rPr>
        <w:t xml:space="preserve">land-mobile and fixed service applications operating in </w:t>
      </w:r>
      <w:r w:rsidR="007F05D3">
        <w:rPr>
          <w:rFonts w:ascii="Times New Roman" w:eastAsia="Times New Roman" w:hAnsi="Times New Roman" w:cs="Times New Roman"/>
        </w:rPr>
        <w:t xml:space="preserve">the frequency range 275-450 GHz.  </w:t>
      </w:r>
      <w:r w:rsidR="00D24FF9" w:rsidRPr="001F0CF4">
        <w:rPr>
          <w:rFonts w:ascii="Times New Roman" w:hAnsi="Times New Roman" w:cs="Times New Roman"/>
        </w:rPr>
        <w:t>At present, there are no allocations</w:t>
      </w:r>
      <w:r w:rsidR="00666CD0">
        <w:rPr>
          <w:rFonts w:ascii="Times New Roman" w:hAnsi="Times New Roman" w:cs="Times New Roman"/>
        </w:rPr>
        <w:t xml:space="preserve"> </w:t>
      </w:r>
      <w:r w:rsidR="00431A34">
        <w:rPr>
          <w:rFonts w:ascii="Times New Roman" w:hAnsi="Times New Roman" w:cs="Times New Roman"/>
        </w:rPr>
        <w:t>to</w:t>
      </w:r>
      <w:r w:rsidR="00D24FF9" w:rsidRPr="001F0CF4">
        <w:rPr>
          <w:rFonts w:ascii="Times New Roman" w:hAnsi="Times New Roman" w:cs="Times New Roman"/>
        </w:rPr>
        <w:t xml:space="preserve"> </w:t>
      </w:r>
      <w:proofErr w:type="spellStart"/>
      <w:r w:rsidR="00D24FF9" w:rsidRPr="001F0CF4">
        <w:rPr>
          <w:rFonts w:ascii="Times New Roman" w:hAnsi="Times New Roman" w:cs="Times New Roman"/>
        </w:rPr>
        <w:t>radiocommunications</w:t>
      </w:r>
      <w:proofErr w:type="spellEnd"/>
      <w:r w:rsidR="00D24FF9" w:rsidRPr="001F0CF4">
        <w:rPr>
          <w:rFonts w:ascii="Times New Roman" w:hAnsi="Times New Roman" w:cs="Times New Roman"/>
        </w:rPr>
        <w:t xml:space="preserve"> services above 275 GHz in the Radio Regulations (RR’s).  </w:t>
      </w:r>
    </w:p>
    <w:p w:rsidR="00DE4DD5" w:rsidRDefault="00A8660F" w:rsidP="00FA3967">
      <w:pPr>
        <w:spacing w:before="120"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DE4DD5" w:rsidRPr="001F0CF4">
        <w:rPr>
          <w:rFonts w:ascii="Times New Roman" w:hAnsi="Times New Roman" w:cs="Times New Roman"/>
        </w:rPr>
        <w:t xml:space="preserve">ecent advances in microwave technology make possible the use of </w:t>
      </w:r>
      <w:r w:rsidRPr="00D24FF9">
        <w:rPr>
          <w:rFonts w:ascii="Times New Roman" w:eastAsia="Times New Roman" w:hAnsi="Times New Roman" w:cs="Times New Roman"/>
        </w:rPr>
        <w:t>the frequency range 275-450 GHz</w:t>
      </w:r>
      <w:r w:rsidRPr="001F0CF4" w:rsidDel="00A8660F">
        <w:rPr>
          <w:rFonts w:ascii="Times New Roman" w:hAnsi="Times New Roman" w:cs="Times New Roman"/>
        </w:rPr>
        <w:t xml:space="preserve"> </w:t>
      </w:r>
      <w:r w:rsidR="00DE4DD5" w:rsidRPr="001F0CF4">
        <w:rPr>
          <w:rFonts w:ascii="Times New Roman" w:hAnsi="Times New Roman" w:cs="Times New Roman"/>
        </w:rPr>
        <w:t xml:space="preserve">by active services for communications and </w:t>
      </w:r>
      <w:r w:rsidR="00666CD0">
        <w:rPr>
          <w:rFonts w:ascii="Times New Roman" w:hAnsi="Times New Roman" w:cs="Times New Roman"/>
        </w:rPr>
        <w:t>other</w:t>
      </w:r>
      <w:r w:rsidR="00666CD0" w:rsidRPr="001F0CF4">
        <w:rPr>
          <w:rFonts w:ascii="Times New Roman" w:hAnsi="Times New Roman" w:cs="Times New Roman"/>
        </w:rPr>
        <w:t xml:space="preserve"> </w:t>
      </w:r>
      <w:r w:rsidR="007F05D3">
        <w:rPr>
          <w:rFonts w:ascii="Times New Roman" w:hAnsi="Times New Roman" w:cs="Times New Roman"/>
        </w:rPr>
        <w:t xml:space="preserve">uses.  </w:t>
      </w:r>
      <w:r w:rsidR="00DE4DD5" w:rsidRPr="001F0CF4">
        <w:rPr>
          <w:rFonts w:ascii="Times New Roman" w:hAnsi="Times New Roman" w:cs="Times New Roman"/>
        </w:rPr>
        <w:t>While optical fiber is generally the least expensive terrestrial communications medium in terms of equipment cost per Gb/s-km, there are some applications where fixed radio systems of comparable ba</w:t>
      </w:r>
      <w:r w:rsidR="007F05D3">
        <w:rPr>
          <w:rFonts w:ascii="Times New Roman" w:hAnsi="Times New Roman" w:cs="Times New Roman"/>
        </w:rPr>
        <w:t xml:space="preserve">ndwidth have unique advantages.  </w:t>
      </w:r>
      <w:r w:rsidR="00DE4DD5" w:rsidRPr="001F0CF4">
        <w:rPr>
          <w:rFonts w:ascii="Times New Roman" w:hAnsi="Times New Roman" w:cs="Times New Roman"/>
        </w:rPr>
        <w:t xml:space="preserve">In some locations, </w:t>
      </w:r>
      <w:r w:rsidR="00DE4DD5" w:rsidRPr="001F0CF4">
        <w:rPr>
          <w:rFonts w:ascii="Times New Roman" w:hAnsi="Times New Roman" w:cs="Times New Roman"/>
          <w:i/>
        </w:rPr>
        <w:t xml:space="preserve">e.g. </w:t>
      </w:r>
      <w:r w:rsidR="00DE4DD5" w:rsidRPr="001F0CF4">
        <w:rPr>
          <w:rFonts w:ascii="Times New Roman" w:hAnsi="Times New Roman" w:cs="Times New Roman"/>
        </w:rPr>
        <w:t xml:space="preserve"> </w:t>
      </w:r>
      <w:proofErr w:type="gramStart"/>
      <w:r w:rsidR="00DE4DD5" w:rsidRPr="001F0CF4">
        <w:rPr>
          <w:rFonts w:ascii="Times New Roman" w:hAnsi="Times New Roman" w:cs="Times New Roman"/>
        </w:rPr>
        <w:t>highly</w:t>
      </w:r>
      <w:proofErr w:type="gramEnd"/>
      <w:r w:rsidR="00DE4DD5" w:rsidRPr="001F0CF4">
        <w:rPr>
          <w:rFonts w:ascii="Times New Roman" w:hAnsi="Times New Roman" w:cs="Times New Roman"/>
        </w:rPr>
        <w:t xml:space="preserve"> urbanized areas, optical fiber has very high installation costs which gr</w:t>
      </w:r>
      <w:r w:rsidR="007F05D3">
        <w:rPr>
          <w:rFonts w:ascii="Times New Roman" w:hAnsi="Times New Roman" w:cs="Times New Roman"/>
        </w:rPr>
        <w:t xml:space="preserve">eatly exceeds component costs.  </w:t>
      </w:r>
      <w:r w:rsidR="00DE4DD5" w:rsidRPr="001F0CF4">
        <w:rPr>
          <w:rFonts w:ascii="Times New Roman" w:hAnsi="Times New Roman" w:cs="Times New Roman"/>
        </w:rPr>
        <w:t xml:space="preserve">Optical fiber cannot be installed quickly in certain place for special events and </w:t>
      </w:r>
      <w:r w:rsidR="00DE4DD5">
        <w:rPr>
          <w:rFonts w:ascii="Times New Roman" w:hAnsi="Times New Roman" w:cs="Times New Roman"/>
        </w:rPr>
        <w:t>may not be economical for short-</w:t>
      </w:r>
      <w:r w:rsidR="00DE4DD5" w:rsidRPr="001F0CF4">
        <w:rPr>
          <w:rFonts w:ascii="Times New Roman" w:hAnsi="Times New Roman" w:cs="Times New Roman"/>
        </w:rPr>
        <w:t>te</w:t>
      </w:r>
      <w:r w:rsidR="007F05D3">
        <w:rPr>
          <w:rFonts w:ascii="Times New Roman" w:hAnsi="Times New Roman" w:cs="Times New Roman"/>
        </w:rPr>
        <w:t xml:space="preserve">rm events at a given location.  </w:t>
      </w:r>
      <w:r w:rsidR="00DE4DD5" w:rsidRPr="001F0CF4">
        <w:rPr>
          <w:rFonts w:ascii="Times New Roman" w:hAnsi="Times New Roman" w:cs="Times New Roman"/>
        </w:rPr>
        <w:t xml:space="preserve">Optical fiber has a time latency greater than radio systems due to the index of refraction of the fiber material which results in a group velocity about </w:t>
      </w:r>
      <w:r w:rsidR="007F05D3">
        <w:rPr>
          <w:rFonts w:ascii="Times New Roman" w:hAnsi="Times New Roman" w:cs="Times New Roman"/>
        </w:rPr>
        <w:t xml:space="preserve">25% less than in radio systems.  </w:t>
      </w:r>
      <w:r w:rsidR="00DE4DD5" w:rsidRPr="001F0CF4">
        <w:rPr>
          <w:rFonts w:ascii="Times New Roman" w:hAnsi="Times New Roman" w:cs="Times New Roman"/>
        </w:rPr>
        <w:t>While for many applications this latency is insignificant, for some applications i</w:t>
      </w:r>
      <w:r w:rsidR="007F05D3">
        <w:rPr>
          <w:rFonts w:ascii="Times New Roman" w:hAnsi="Times New Roman" w:cs="Times New Roman"/>
        </w:rPr>
        <w:t xml:space="preserve">t is an issue.  </w:t>
      </w:r>
      <w:r w:rsidR="00DE4DD5" w:rsidRPr="001F0CF4">
        <w:rPr>
          <w:rFonts w:ascii="Times New Roman" w:hAnsi="Times New Roman" w:cs="Times New Roman"/>
        </w:rPr>
        <w:t>Finally, in case of disaster, especially earthquakes with ground rupture along a fault, fiber optics s</w:t>
      </w:r>
      <w:r w:rsidR="00DE4DD5">
        <w:rPr>
          <w:rFonts w:ascii="Times New Roman" w:hAnsi="Times New Roman" w:cs="Times New Roman"/>
        </w:rPr>
        <w:t>ystems can</w:t>
      </w:r>
      <w:r w:rsidR="00DE4DD5" w:rsidRPr="001F0CF4">
        <w:rPr>
          <w:rFonts w:ascii="Times New Roman" w:hAnsi="Times New Roman" w:cs="Times New Roman"/>
        </w:rPr>
        <w:t>not be restored quickly and temporary radio systems with comparable capacity would be beneficial in restoring communications networks for both land line service and mobile service.</w:t>
      </w:r>
    </w:p>
    <w:p w:rsidR="00AA4D5E" w:rsidRPr="001F0CF4" w:rsidRDefault="00AA4D5E" w:rsidP="00DE4DD5">
      <w:pPr>
        <w:rPr>
          <w:rFonts w:ascii="Times New Roman" w:hAnsi="Times New Roman" w:cs="Times New Roman"/>
        </w:rPr>
      </w:pPr>
    </w:p>
    <w:p w:rsidR="00D25259" w:rsidRDefault="00D24FF9" w:rsidP="00D24FF9">
      <w:pPr>
        <w:rPr>
          <w:ins w:id="0" w:author="michael marcus" w:date="2018-04-05T16:10:00Z"/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</w:t>
      </w:r>
      <w:r w:rsidR="00FB42C4" w:rsidRPr="001F0CF4">
        <w:rPr>
          <w:rFonts w:ascii="Times New Roman" w:hAnsi="Times New Roman" w:cs="Times New Roman"/>
        </w:rPr>
        <w:t xml:space="preserve">ootnote No. </w:t>
      </w:r>
      <w:r w:rsidR="00FB42C4" w:rsidRPr="001F0CF4">
        <w:rPr>
          <w:rFonts w:ascii="Times New Roman" w:hAnsi="Times New Roman" w:cs="Times New Roman"/>
          <w:b/>
        </w:rPr>
        <w:t>5.565</w:t>
      </w:r>
      <w:r w:rsidR="00FB42C4" w:rsidRPr="001F0CF4">
        <w:rPr>
          <w:rFonts w:ascii="Times New Roman" w:hAnsi="Times New Roman" w:cs="Times New Roman"/>
        </w:rPr>
        <w:t xml:space="preserve"> </w:t>
      </w:r>
      <w:r w:rsidR="00084626">
        <w:rPr>
          <w:rFonts w:ascii="Times New Roman" w:hAnsi="Times New Roman" w:cs="Times New Roman"/>
        </w:rPr>
        <w:t>identifies frequency bands in the range 275-450 GHz</w:t>
      </w:r>
      <w:r w:rsidR="00FB42C4" w:rsidRPr="001F0CF4">
        <w:rPr>
          <w:rFonts w:ascii="Times New Roman" w:hAnsi="Times New Roman" w:cs="Times New Roman"/>
        </w:rPr>
        <w:t xml:space="preserve"> for </w:t>
      </w:r>
      <w:r w:rsidR="0053757C">
        <w:rPr>
          <w:rFonts w:ascii="Times New Roman" w:hAnsi="Times New Roman" w:cs="Times New Roman"/>
        </w:rPr>
        <w:t xml:space="preserve">use by administrations for </w:t>
      </w:r>
      <w:r w:rsidR="00FB42C4" w:rsidRPr="001F0CF4">
        <w:rPr>
          <w:rFonts w:ascii="Times New Roman" w:hAnsi="Times New Roman" w:cs="Times New Roman"/>
        </w:rPr>
        <w:t xml:space="preserve">radio astronomy, </w:t>
      </w:r>
      <w:r w:rsidR="00B84E3D">
        <w:rPr>
          <w:rFonts w:ascii="Times New Roman" w:hAnsi="Times New Roman" w:cs="Times New Roman"/>
        </w:rPr>
        <w:t>E</w:t>
      </w:r>
      <w:r w:rsidR="00FB42C4" w:rsidRPr="001F0CF4">
        <w:rPr>
          <w:rFonts w:ascii="Times New Roman" w:hAnsi="Times New Roman" w:cs="Times New Roman"/>
        </w:rPr>
        <w:t>arth exploration-satellite (passive) and space research (passive) service</w:t>
      </w:r>
      <w:r w:rsidR="0053757C">
        <w:rPr>
          <w:rFonts w:ascii="Times New Roman" w:hAnsi="Times New Roman" w:cs="Times New Roman"/>
        </w:rPr>
        <w:t xml:space="preserve"> application</w:t>
      </w:r>
      <w:r w:rsidR="007F05D3">
        <w:rPr>
          <w:rFonts w:ascii="Times New Roman" w:hAnsi="Times New Roman" w:cs="Times New Roman"/>
        </w:rPr>
        <w:t xml:space="preserve">s.  </w:t>
      </w:r>
      <w:r w:rsidR="00FB42C4" w:rsidRPr="001F0CF4">
        <w:rPr>
          <w:rFonts w:ascii="Times New Roman" w:hAnsi="Times New Roman" w:cs="Times New Roman"/>
        </w:rPr>
        <w:t xml:space="preserve">Consistent with No. </w:t>
      </w:r>
      <w:r w:rsidR="00FB42C4" w:rsidRPr="001F0CF4">
        <w:rPr>
          <w:rFonts w:ascii="Times New Roman" w:hAnsi="Times New Roman" w:cs="Times New Roman"/>
          <w:b/>
        </w:rPr>
        <w:t>5.565</w:t>
      </w:r>
      <w:r w:rsidR="00FB42C4" w:rsidRPr="001F0CF4">
        <w:rPr>
          <w:rFonts w:ascii="Times New Roman" w:hAnsi="Times New Roman" w:cs="Times New Roman"/>
        </w:rPr>
        <w:t xml:space="preserve">, frequencies </w:t>
      </w:r>
      <w:r w:rsidR="0053757C" w:rsidRPr="001F0CF4">
        <w:rPr>
          <w:rFonts w:ascii="Times New Roman" w:hAnsi="Times New Roman" w:cs="Times New Roman"/>
        </w:rPr>
        <w:t xml:space="preserve">above 275 GHz </w:t>
      </w:r>
      <w:r w:rsidR="0053757C">
        <w:rPr>
          <w:rFonts w:ascii="Times New Roman" w:hAnsi="Times New Roman" w:cs="Times New Roman"/>
        </w:rPr>
        <w:t>can</w:t>
      </w:r>
      <w:r w:rsidR="0053757C" w:rsidRPr="001F0CF4">
        <w:rPr>
          <w:rFonts w:ascii="Times New Roman" w:hAnsi="Times New Roman" w:cs="Times New Roman"/>
        </w:rPr>
        <w:t xml:space="preserve"> be utilized </w:t>
      </w:r>
      <w:r w:rsidR="00FB42C4" w:rsidRPr="001F0CF4">
        <w:rPr>
          <w:rFonts w:ascii="Times New Roman" w:hAnsi="Times New Roman" w:cs="Times New Roman"/>
        </w:rPr>
        <w:t xml:space="preserve">for </w:t>
      </w:r>
      <w:r w:rsidR="0053757C">
        <w:rPr>
          <w:rFonts w:ascii="Times New Roman" w:hAnsi="Times New Roman" w:cs="Times New Roman"/>
        </w:rPr>
        <w:t xml:space="preserve">active service applications such as those in the </w:t>
      </w:r>
      <w:r w:rsidR="00FB42C4" w:rsidRPr="001F0CF4">
        <w:rPr>
          <w:rFonts w:ascii="Times New Roman" w:hAnsi="Times New Roman" w:cs="Times New Roman"/>
        </w:rPr>
        <w:t xml:space="preserve">fixed and land mobile </w:t>
      </w:r>
      <w:r w:rsidR="0053757C">
        <w:rPr>
          <w:rFonts w:ascii="Times New Roman" w:hAnsi="Times New Roman" w:cs="Times New Roman"/>
        </w:rPr>
        <w:t>services</w:t>
      </w:r>
      <w:r w:rsidR="00FB42C4" w:rsidRPr="001F0CF4">
        <w:rPr>
          <w:rFonts w:ascii="Times New Roman" w:hAnsi="Times New Roman" w:cs="Times New Roman"/>
        </w:rPr>
        <w:t>, provided “all practicable steps” are taken to protect passive services.</w:t>
      </w:r>
      <w:r>
        <w:rPr>
          <w:rFonts w:ascii="Times New Roman" w:hAnsi="Times New Roman" w:cs="Times New Roman"/>
        </w:rPr>
        <w:t xml:space="preserve"> </w:t>
      </w:r>
    </w:p>
    <w:p w:rsidR="00D25259" w:rsidRDefault="00D25259" w:rsidP="00D24FF9">
      <w:pPr>
        <w:rPr>
          <w:ins w:id="1" w:author="michael marcus" w:date="2018-04-05T16:10:00Z"/>
          <w:rFonts w:ascii="Times New Roman" w:hAnsi="Times New Roman" w:cs="Times New Roman"/>
        </w:rPr>
      </w:pPr>
    </w:p>
    <w:p w:rsidR="00DE4DD5" w:rsidDel="00D25259" w:rsidRDefault="00D25259" w:rsidP="00D24FF9">
      <w:pPr>
        <w:rPr>
          <w:del w:id="2" w:author="michael marcus" w:date="2018-04-05T16:10:00Z"/>
          <w:rFonts w:ascii="Times New Roman" w:eastAsia="Times New Roman" w:hAnsi="Times New Roman" w:cs="Times New Roman"/>
        </w:rPr>
      </w:pPr>
      <w:ins w:id="3" w:author="michael marcus" w:date="2018-04-05T16:10:00Z">
        <w:r>
          <w:rPr>
            <w:rFonts w:ascii="Times New Roman" w:hAnsi="Times New Roman" w:cs="Times New Roman"/>
          </w:rPr>
          <w:t xml:space="preserve">The bands identified below for terrestrial sharing with the passive services have been </w:t>
        </w:r>
      </w:ins>
      <w:ins w:id="4" w:author="michael marcus" w:date="2018-04-05T16:11:00Z">
        <w:r>
          <w:rPr>
            <w:rFonts w:ascii="Times New Roman" w:hAnsi="Times New Roman" w:cs="Times New Roman"/>
          </w:rPr>
          <w:t>identified</w:t>
        </w:r>
      </w:ins>
      <w:ins w:id="5" w:author="michael marcus" w:date="2018-04-05T16:10:00Z">
        <w:r>
          <w:rPr>
            <w:rFonts w:ascii="Times New Roman" w:hAnsi="Times New Roman" w:cs="Times New Roman"/>
          </w:rPr>
          <w:t xml:space="preserve"> in </w:t>
        </w:r>
      </w:ins>
      <w:ins w:id="6" w:author="Jayne Stancavage" w:date="2018-04-06T20:59:00Z">
        <w:r w:rsidR="007F05D3">
          <w:rPr>
            <w:rFonts w:ascii="Times New Roman" w:hAnsi="Times New Roman" w:cs="Times New Roman"/>
          </w:rPr>
          <w:t xml:space="preserve">ITU-R </w:t>
        </w:r>
      </w:ins>
      <w:ins w:id="7" w:author="michael marcus" w:date="2018-04-05T16:10:00Z">
        <w:del w:id="8" w:author="Jayne Stancavage" w:date="2018-04-06T20:59:00Z">
          <w:r w:rsidDel="007F05D3">
            <w:rPr>
              <w:rFonts w:ascii="Times New Roman" w:hAnsi="Times New Roman" w:cs="Times New Roman"/>
            </w:rPr>
            <w:delText>SG 1A</w:delText>
          </w:r>
        </w:del>
      </w:ins>
      <w:ins w:id="9" w:author="michael marcus" w:date="2018-04-05T16:11:00Z">
        <w:del w:id="10" w:author="Jayne Stancavage" w:date="2018-04-06T20:59:00Z">
          <w:r w:rsidR="00F26D9B" w:rsidDel="007F05D3">
            <w:rPr>
              <w:rFonts w:ascii="Times New Roman" w:hAnsi="Times New Roman" w:cs="Times New Roman"/>
            </w:rPr>
            <w:delText xml:space="preserve"> </w:delText>
          </w:r>
        </w:del>
        <w:r w:rsidR="00F26D9B">
          <w:rPr>
            <w:rFonts w:ascii="Times New Roman" w:hAnsi="Times New Roman" w:cs="Times New Roman"/>
          </w:rPr>
          <w:t>c</w:t>
        </w:r>
        <w:r>
          <w:rPr>
            <w:rFonts w:ascii="Times New Roman" w:hAnsi="Times New Roman" w:cs="Times New Roman"/>
          </w:rPr>
          <w:t>ompatibility stu</w:t>
        </w:r>
        <w:r w:rsidR="00F26D9B">
          <w:rPr>
            <w:rFonts w:ascii="Times New Roman" w:hAnsi="Times New Roman" w:cs="Times New Roman"/>
          </w:rPr>
          <w:t xml:space="preserve">dies as meeting the intent of No. </w:t>
        </w:r>
        <w:r w:rsidR="00F26D9B">
          <w:rPr>
            <w:rFonts w:ascii="Times New Roman" w:hAnsi="Times New Roman" w:cs="Times New Roman"/>
            <w:b/>
          </w:rPr>
          <w:t>5.565.</w:t>
        </w:r>
      </w:ins>
      <w:del w:id="11" w:author="michael marcus" w:date="2018-04-05T16:10:00Z">
        <w:r w:rsidR="00DE4DD5" w:rsidRPr="00DE4DD5" w:rsidDel="00D25259">
          <w:rPr>
            <w:rFonts w:ascii="Times New Roman" w:eastAsia="Times New Roman" w:hAnsi="Times New Roman" w:cs="Times New Roman"/>
          </w:rPr>
          <w:delText xml:space="preserve">While the bands enumerated in No. </w:delText>
        </w:r>
        <w:r w:rsidR="00DE4DD5" w:rsidRPr="00FA3967" w:rsidDel="00D25259">
          <w:rPr>
            <w:rFonts w:ascii="Times New Roman" w:eastAsia="Times New Roman" w:hAnsi="Times New Roman" w:cs="Times New Roman"/>
            <w:b/>
          </w:rPr>
          <w:delText>5.565</w:delText>
        </w:r>
        <w:r w:rsidR="00DE4DD5" w:rsidRPr="00DE4DD5" w:rsidDel="00D25259">
          <w:rPr>
            <w:rFonts w:ascii="Times New Roman" w:eastAsia="Times New Roman" w:hAnsi="Times New Roman" w:cs="Times New Roman"/>
          </w:rPr>
          <w:delText xml:space="preserve"> for </w:delText>
        </w:r>
        <w:r w:rsidR="00EF0C86" w:rsidDel="00D25259">
          <w:rPr>
            <w:rFonts w:ascii="Times New Roman" w:eastAsia="Times New Roman" w:hAnsi="Times New Roman" w:cs="Times New Roman"/>
          </w:rPr>
          <w:delText xml:space="preserve">various </w:delText>
        </w:r>
        <w:r w:rsidR="00DE4DD5" w:rsidRPr="00DE4DD5" w:rsidDel="00D25259">
          <w:rPr>
            <w:rFonts w:ascii="Times New Roman" w:eastAsia="Times New Roman" w:hAnsi="Times New Roman" w:cs="Times New Roman"/>
          </w:rPr>
          <w:delText>passive use</w:delText>
        </w:r>
        <w:r w:rsidR="00EF0C86" w:rsidDel="00D25259">
          <w:rPr>
            <w:rFonts w:ascii="Times New Roman" w:eastAsia="Times New Roman" w:hAnsi="Times New Roman" w:cs="Times New Roman"/>
          </w:rPr>
          <w:delText>s</w:delText>
        </w:r>
        <w:r w:rsidR="00DE4DD5" w:rsidRPr="00DE4DD5" w:rsidDel="00D25259">
          <w:rPr>
            <w:rFonts w:ascii="Times New Roman" w:eastAsia="Times New Roman" w:hAnsi="Times New Roman" w:cs="Times New Roman"/>
          </w:rPr>
          <w:delText xml:space="preserve"> completely cover the 275-450 GHz under consideration in </w:delText>
        </w:r>
        <w:r w:rsidR="00431A34" w:rsidDel="00D25259">
          <w:rPr>
            <w:rFonts w:ascii="Times New Roman" w:eastAsia="Times New Roman" w:hAnsi="Times New Roman" w:cs="Times New Roman"/>
          </w:rPr>
          <w:delText>WRC-19 a</w:delText>
        </w:r>
        <w:r w:rsidR="00DE4DD5" w:rsidRPr="00DE4DD5" w:rsidDel="00D25259">
          <w:rPr>
            <w:rFonts w:ascii="Times New Roman" w:eastAsia="Times New Roman" w:hAnsi="Times New Roman" w:cs="Times New Roman"/>
          </w:rPr>
          <w:delText xml:space="preserve">genda </w:delText>
        </w:r>
        <w:r w:rsidR="00431A34" w:rsidDel="00D25259">
          <w:rPr>
            <w:rFonts w:ascii="Times New Roman" w:eastAsia="Times New Roman" w:hAnsi="Times New Roman" w:cs="Times New Roman"/>
          </w:rPr>
          <w:delText>i</w:delText>
        </w:r>
        <w:r w:rsidR="00DE4DD5" w:rsidRPr="00DE4DD5" w:rsidDel="00D25259">
          <w:rPr>
            <w:rFonts w:ascii="Times New Roman" w:eastAsia="Times New Roman" w:hAnsi="Times New Roman" w:cs="Times New Roman"/>
          </w:rPr>
          <w:delText>tem 1.15, Report ITU-R RA.2189</w:delText>
        </w:r>
        <w:r w:rsidR="00DE4DD5" w:rsidDel="00D25259">
          <w:rPr>
            <w:rStyle w:val="FootnoteReference"/>
            <w:rFonts w:ascii="Times New Roman" w:eastAsia="Times New Roman" w:hAnsi="Times New Roman" w:cs="Times New Roman"/>
          </w:rPr>
          <w:footnoteReference w:id="1"/>
        </w:r>
        <w:r w:rsidR="00DE4DD5" w:rsidRPr="00DE4DD5" w:rsidDel="00D25259">
          <w:rPr>
            <w:rFonts w:ascii="Times New Roman" w:eastAsia="Times New Roman" w:hAnsi="Times New Roman" w:cs="Times New Roman"/>
          </w:rPr>
          <w:delText xml:space="preserve"> conclude</w:delText>
        </w:r>
        <w:r w:rsidR="00EF0C86" w:rsidDel="00D25259">
          <w:rPr>
            <w:rFonts w:ascii="Times New Roman" w:eastAsia="Times New Roman" w:hAnsi="Times New Roman" w:cs="Times New Roman"/>
          </w:rPr>
          <w:delText>d</w:delText>
        </w:r>
        <w:r w:rsidR="00DE4DD5" w:rsidRPr="00DE4DD5" w:rsidDel="00D25259">
          <w:rPr>
            <w:rFonts w:ascii="Times New Roman" w:eastAsia="Times New Roman" w:hAnsi="Times New Roman" w:cs="Times New Roman"/>
          </w:rPr>
          <w:delText xml:space="preserve"> that "Sharing </w:delText>
        </w:r>
        <w:r w:rsidR="00DE4DD5" w:rsidRPr="00DE4DD5" w:rsidDel="00D25259">
          <w:rPr>
            <w:rFonts w:ascii="Times New Roman" w:eastAsia="Times New Roman" w:hAnsi="Times New Roman" w:cs="Times New Roman"/>
          </w:rPr>
          <w:lastRenderedPageBreak/>
          <w:delText xml:space="preserve">between radio astronomy and active services in the range 275-3 000 GHz is not problematic."  Thus, frequencies </w:delText>
        </w:r>
        <w:r w:rsidR="00EF0C86" w:rsidRPr="00DE4DD5" w:rsidDel="00D25259">
          <w:rPr>
            <w:rFonts w:ascii="Times New Roman" w:eastAsia="Times New Roman" w:hAnsi="Times New Roman" w:cs="Times New Roman"/>
          </w:rPr>
          <w:delText xml:space="preserve">identified for radio astronomy use </w:delText>
        </w:r>
        <w:r w:rsidR="00EF0C86" w:rsidDel="00D25259">
          <w:rPr>
            <w:rFonts w:ascii="Times New Roman" w:eastAsia="Times New Roman" w:hAnsi="Times New Roman" w:cs="Times New Roman"/>
          </w:rPr>
          <w:delText>but for neither e</w:delText>
        </w:r>
        <w:r w:rsidR="00DE4DD5" w:rsidRPr="00DE4DD5" w:rsidDel="00D25259">
          <w:rPr>
            <w:rFonts w:ascii="Times New Roman" w:eastAsia="Times New Roman" w:hAnsi="Times New Roman" w:cs="Times New Roman"/>
          </w:rPr>
          <w:delText xml:space="preserve">arth exploration-satellite service (passive) </w:delText>
        </w:r>
        <w:r w:rsidR="00EF0C86" w:rsidDel="00D25259">
          <w:rPr>
            <w:rFonts w:ascii="Times New Roman" w:eastAsia="Times New Roman" w:hAnsi="Times New Roman" w:cs="Times New Roman"/>
          </w:rPr>
          <w:delText>nor</w:delText>
        </w:r>
        <w:r w:rsidR="00DE4DD5" w:rsidRPr="00DE4DD5" w:rsidDel="00D25259">
          <w:rPr>
            <w:rFonts w:ascii="Times New Roman" w:eastAsia="Times New Roman" w:hAnsi="Times New Roman" w:cs="Times New Roman"/>
          </w:rPr>
          <w:delText xml:space="preserve"> space research service use</w:delText>
        </w:r>
        <w:r w:rsidR="00666CD0" w:rsidDel="00D25259">
          <w:rPr>
            <w:rFonts w:ascii="Times New Roman" w:eastAsia="Times New Roman" w:hAnsi="Times New Roman" w:cs="Times New Roman"/>
          </w:rPr>
          <w:delText xml:space="preserve"> other than those identified for earth exploration-satellite service (passive)</w:delText>
        </w:r>
        <w:r w:rsidR="00DE4DD5" w:rsidRPr="00DE4DD5" w:rsidDel="00D25259">
          <w:rPr>
            <w:rFonts w:ascii="Times New Roman" w:eastAsia="Times New Roman" w:hAnsi="Times New Roman" w:cs="Times New Roman"/>
          </w:rPr>
          <w:delText xml:space="preserve"> </w:delText>
        </w:r>
        <w:r w:rsidR="00666CD0" w:rsidDel="00D25259">
          <w:rPr>
            <w:rFonts w:ascii="Times New Roman" w:eastAsia="Times New Roman" w:hAnsi="Times New Roman" w:cs="Times New Roman"/>
          </w:rPr>
          <w:delText xml:space="preserve">or space research service </w:delText>
        </w:r>
        <w:r w:rsidR="0053757C" w:rsidDel="00D25259">
          <w:rPr>
            <w:rFonts w:ascii="Times New Roman" w:eastAsia="Times New Roman" w:hAnsi="Times New Roman" w:cs="Times New Roman"/>
          </w:rPr>
          <w:delText xml:space="preserve">could </w:delText>
        </w:r>
        <w:r w:rsidR="00666CD0" w:rsidDel="00D25259">
          <w:rPr>
            <w:rFonts w:ascii="Times New Roman" w:eastAsia="Times New Roman" w:hAnsi="Times New Roman" w:cs="Times New Roman"/>
          </w:rPr>
          <w:delText xml:space="preserve">used </w:delText>
        </w:r>
        <w:r w:rsidR="00DE4DD5" w:rsidRPr="00DE4DD5" w:rsidDel="00D25259">
          <w:rPr>
            <w:rFonts w:ascii="Times New Roman" w:eastAsia="Times New Roman" w:hAnsi="Times New Roman" w:cs="Times New Roman"/>
          </w:rPr>
          <w:delText xml:space="preserve">for </w:delText>
        </w:r>
        <w:r w:rsidR="0053757C" w:rsidRPr="001F0CF4" w:rsidDel="00D25259">
          <w:rPr>
            <w:rFonts w:ascii="Times New Roman" w:hAnsi="Times New Roman" w:cs="Times New Roman"/>
          </w:rPr>
          <w:delText>fixed and land</w:delText>
        </w:r>
        <w:r w:rsidR="00666CD0" w:rsidDel="00D25259">
          <w:rPr>
            <w:rFonts w:ascii="Times New Roman" w:hAnsi="Times New Roman" w:cs="Times New Roman"/>
          </w:rPr>
          <w:delText>-</w:delText>
        </w:r>
        <w:r w:rsidR="0053757C" w:rsidRPr="001F0CF4" w:rsidDel="00D25259">
          <w:rPr>
            <w:rFonts w:ascii="Times New Roman" w:hAnsi="Times New Roman" w:cs="Times New Roman"/>
          </w:rPr>
          <w:delText xml:space="preserve">mobile </w:delText>
        </w:r>
        <w:r w:rsidR="00DE4DD5" w:rsidRPr="00DE4DD5" w:rsidDel="00D25259">
          <w:rPr>
            <w:rFonts w:ascii="Times New Roman" w:eastAsia="Times New Roman" w:hAnsi="Times New Roman" w:cs="Times New Roman"/>
          </w:rPr>
          <w:delText xml:space="preserve"> service</w:delText>
        </w:r>
        <w:r w:rsidR="0053757C" w:rsidDel="00D25259">
          <w:rPr>
            <w:rFonts w:ascii="Times New Roman" w:eastAsia="Times New Roman" w:hAnsi="Times New Roman" w:cs="Times New Roman"/>
          </w:rPr>
          <w:delText xml:space="preserve"> application</w:delText>
        </w:r>
        <w:r w:rsidR="00DE4DD5" w:rsidRPr="00DE4DD5" w:rsidDel="00D25259">
          <w:rPr>
            <w:rFonts w:ascii="Times New Roman" w:eastAsia="Times New Roman" w:hAnsi="Times New Roman" w:cs="Times New Roman"/>
          </w:rPr>
          <w:delText>s, provided that suitable out-of-band emission limits are</w:delText>
        </w:r>
        <w:r w:rsidR="00B84E3D" w:rsidDel="00D25259">
          <w:rPr>
            <w:rFonts w:ascii="Times New Roman" w:eastAsia="Times New Roman" w:hAnsi="Times New Roman" w:cs="Times New Roman"/>
          </w:rPr>
          <w:delText xml:space="preserve"> observed by the</w:delText>
        </w:r>
        <w:r w:rsidR="0053757C" w:rsidDel="00D25259">
          <w:rPr>
            <w:rFonts w:ascii="Times New Roman" w:eastAsia="Times New Roman" w:hAnsi="Times New Roman" w:cs="Times New Roman"/>
          </w:rPr>
          <w:delText>se</w:delText>
        </w:r>
        <w:r w:rsidR="00B84E3D" w:rsidDel="00D25259">
          <w:rPr>
            <w:rFonts w:ascii="Times New Roman" w:eastAsia="Times New Roman" w:hAnsi="Times New Roman" w:cs="Times New Roman"/>
          </w:rPr>
          <w:delText xml:space="preserve"> active service applications.</w:delText>
        </w:r>
        <w:r w:rsidR="00D16609" w:rsidDel="00D25259">
          <w:rPr>
            <w:rFonts w:ascii="Times New Roman" w:eastAsia="Times New Roman" w:hAnsi="Times New Roman" w:cs="Times New Roman"/>
          </w:rPr>
          <w:delText xml:space="preserve">  </w:delText>
        </w:r>
        <w:r w:rsidR="00666CD0" w:rsidDel="00D25259">
          <w:rPr>
            <w:rFonts w:ascii="Times New Roman" w:eastAsia="Times New Roman" w:hAnsi="Times New Roman" w:cs="Times New Roman"/>
          </w:rPr>
          <w:delText>T</w:delText>
        </w:r>
        <w:r w:rsidR="00D16609" w:rsidDel="00D25259">
          <w:rPr>
            <w:rFonts w:ascii="Times New Roman" w:eastAsia="Times New Roman" w:hAnsi="Times New Roman" w:cs="Times New Roman"/>
          </w:rPr>
          <w:delText xml:space="preserve">he </w:delText>
        </w:r>
        <w:r w:rsidR="00B84E3D" w:rsidDel="00D25259">
          <w:rPr>
            <w:rFonts w:ascii="Times New Roman" w:eastAsia="Times New Roman" w:hAnsi="Times New Roman" w:cs="Times New Roman"/>
          </w:rPr>
          <w:delText xml:space="preserve">active service applications are considered to not require any restrictions for their operation in the frequency </w:delText>
        </w:r>
        <w:r w:rsidR="00D16609" w:rsidDel="00D25259">
          <w:rPr>
            <w:rFonts w:ascii="Times New Roman" w:eastAsia="Times New Roman" w:hAnsi="Times New Roman" w:cs="Times New Roman"/>
          </w:rPr>
          <w:delText xml:space="preserve">bands </w:delText>
        </w:r>
        <w:r w:rsidR="00B84E3D" w:rsidDel="00D25259">
          <w:rPr>
            <w:rFonts w:ascii="Times New Roman" w:eastAsia="Times New Roman" w:hAnsi="Times New Roman" w:cs="Times New Roman"/>
          </w:rPr>
          <w:delText xml:space="preserve">identified in this proposal. </w:delText>
        </w:r>
        <w:r w:rsidR="0053757C" w:rsidDel="00D25259">
          <w:rPr>
            <w:rFonts w:ascii="Times New Roman" w:eastAsia="Times New Roman" w:hAnsi="Times New Roman" w:cs="Times New Roman"/>
          </w:rPr>
          <w:delText xml:space="preserve">Other frequency bands within 275-450 GHz may also be possibly identified for terrestrial fixed and mobile applications consistent with the sharing goals of No. </w:delText>
        </w:r>
        <w:r w:rsidR="0053757C" w:rsidRPr="002E7F90" w:rsidDel="00D25259">
          <w:rPr>
            <w:rFonts w:ascii="Times New Roman" w:eastAsia="Times New Roman" w:hAnsi="Times New Roman" w:cs="Times New Roman"/>
            <w:b/>
          </w:rPr>
          <w:delText>5.565</w:delText>
        </w:r>
        <w:r w:rsidR="0053757C" w:rsidRPr="00D16609" w:rsidDel="00D25259">
          <w:rPr>
            <w:rFonts w:ascii="Times New Roman" w:eastAsia="Times New Roman" w:hAnsi="Times New Roman" w:cs="Times New Roman"/>
          </w:rPr>
          <w:delText xml:space="preserve"> </w:delText>
        </w:r>
        <w:r w:rsidR="0053757C" w:rsidDel="00D25259">
          <w:rPr>
            <w:rFonts w:ascii="Times New Roman" w:eastAsia="Times New Roman" w:hAnsi="Times New Roman" w:cs="Times New Roman"/>
          </w:rPr>
          <w:delText xml:space="preserve">when sharing studies are sufficiently mature. </w:delText>
        </w:r>
      </w:del>
    </w:p>
    <w:p w:rsidR="00D16609" w:rsidRPr="001F0CF4" w:rsidRDefault="00D16609" w:rsidP="00D24FF9">
      <w:pPr>
        <w:rPr>
          <w:rFonts w:ascii="Times New Roman" w:hAnsi="Times New Roman" w:cs="Times New Roman"/>
        </w:rPr>
      </w:pPr>
    </w:p>
    <w:p w:rsidR="00FB42C4" w:rsidRDefault="00FB42C4" w:rsidP="00FB42C4">
      <w:pPr>
        <w:rPr>
          <w:rFonts w:ascii="Times New Roman" w:eastAsia="Times New Roman" w:hAnsi="Times New Roman" w:cs="Times New Roman"/>
        </w:rPr>
      </w:pPr>
    </w:p>
    <w:p w:rsidR="006B30A4" w:rsidRDefault="006B30A4" w:rsidP="006B30A4">
      <w:pPr>
        <w:widowControl w:val="0"/>
        <w:autoSpaceDE w:val="0"/>
        <w:autoSpaceDN w:val="0"/>
        <w:adjustRightInd w:val="0"/>
        <w:spacing w:line="264" w:lineRule="exact"/>
        <w:rPr>
          <w:rFonts w:ascii="Times New Roman" w:eastAsia="Times New Roman" w:hAnsi="Times New Roman" w:cs="Times New Roman"/>
        </w:rPr>
      </w:pPr>
    </w:p>
    <w:p w:rsidR="006B30A4" w:rsidRDefault="006B30A4" w:rsidP="006B30A4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Proposal</w:t>
      </w:r>
      <w:r w:rsidR="00540F28">
        <w:rPr>
          <w:rFonts w:ascii="Times New Roman" w:eastAsia="Times New Roman" w:hAnsi="Times New Roman" w:cs="Times New Roman"/>
          <w:b/>
          <w:bCs/>
        </w:rPr>
        <w:t>s</w:t>
      </w:r>
      <w:r>
        <w:rPr>
          <w:rFonts w:ascii="Times New Roman" w:eastAsia="Times New Roman" w:hAnsi="Times New Roman" w:cs="Times New Roman"/>
        </w:rPr>
        <w:t>:</w:t>
      </w:r>
    </w:p>
    <w:p w:rsidR="00DE4DD5" w:rsidRDefault="00DE4DD5" w:rsidP="00DE4DD5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:rsidR="00DE4DD5" w:rsidRDefault="00666CD0" w:rsidP="00DE4DD5">
      <w:pPr>
        <w:widowControl w:val="0"/>
        <w:tabs>
          <w:tab w:val="num" w:pos="260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MO</w:t>
      </w:r>
      <w:r w:rsidRPr="004E667F">
        <w:rPr>
          <w:rFonts w:ascii="Times New Roman" w:eastAsia="Times New Roman" w:hAnsi="Times New Roman" w:cs="Times New Roman"/>
          <w:b/>
          <w:bCs/>
        </w:rPr>
        <w:t>D</w:t>
      </w:r>
      <w:r w:rsidR="00DE4DD5">
        <w:rPr>
          <w:rFonts w:ascii="Times New Roman" w:eastAsia="Times New Roman" w:hAnsi="Times New Roman" w:cs="Times New Roman"/>
        </w:rPr>
        <w:tab/>
      </w:r>
      <w:r w:rsidR="00DE4DD5">
        <w:rPr>
          <w:rFonts w:ascii="Times New Roman" w:eastAsia="Times New Roman" w:hAnsi="Times New Roman" w:cs="Times New Roman"/>
          <w:b/>
          <w:bCs/>
        </w:rPr>
        <w:t>USA/1.15/1</w:t>
      </w:r>
    </w:p>
    <w:p w:rsidR="00DE4DD5" w:rsidRDefault="00DE4DD5" w:rsidP="00DE4DD5">
      <w:pPr>
        <w:widowControl w:val="0"/>
        <w:autoSpaceDE w:val="0"/>
        <w:autoSpaceDN w:val="0"/>
        <w:adjustRightInd w:val="0"/>
        <w:spacing w:line="120" w:lineRule="exact"/>
        <w:rPr>
          <w:rFonts w:ascii="Times New Roman" w:eastAsia="Times New Roman" w:hAnsi="Times New Roman" w:cs="Times New Roman"/>
        </w:rPr>
      </w:pPr>
    </w:p>
    <w:p w:rsidR="00DE4DD5" w:rsidRDefault="00DE4DD5" w:rsidP="00F1521D">
      <w:pPr>
        <w:pStyle w:val="ArtNo"/>
        <w:spacing w:before="0"/>
        <w:outlineLvl w:val="0"/>
        <w:rPr>
          <w:color w:val="000000"/>
          <w:lang w:val="en-AU"/>
        </w:rPr>
      </w:pPr>
      <w:r>
        <w:rPr>
          <w:color w:val="000000"/>
          <w:lang w:val="en-AU"/>
        </w:rPr>
        <w:t xml:space="preserve">ARTICLE </w:t>
      </w:r>
      <w:r>
        <w:rPr>
          <w:rStyle w:val="href"/>
          <w:color w:val="000000"/>
          <w:lang w:val="en-AU"/>
        </w:rPr>
        <w:t>5</w:t>
      </w:r>
    </w:p>
    <w:p w:rsidR="00DE4DD5" w:rsidRDefault="00DE4DD5" w:rsidP="00DE4DD5">
      <w:pPr>
        <w:pStyle w:val="Arttitle"/>
        <w:rPr>
          <w:color w:val="000000"/>
        </w:rPr>
      </w:pPr>
      <w:r>
        <w:rPr>
          <w:color w:val="000000"/>
        </w:rPr>
        <w:t>Frequency allocations</w:t>
      </w:r>
    </w:p>
    <w:p w:rsidR="00DE4DD5" w:rsidRPr="001E5233" w:rsidRDefault="00DE4DD5" w:rsidP="00DE4DD5">
      <w:pPr>
        <w:rPr>
          <w:lang w:val="en-GB"/>
        </w:rPr>
      </w:pPr>
    </w:p>
    <w:p w:rsidR="00DE4DD5" w:rsidRPr="00A62260" w:rsidRDefault="00DE4DD5" w:rsidP="00DE4DD5">
      <w:pPr>
        <w:jc w:val="center"/>
        <w:rPr>
          <w:rFonts w:ascii="Times New Roman" w:hAnsi="Times New Roman" w:cs="Times New Roman"/>
          <w:b/>
          <w:lang w:val="en-AU"/>
        </w:rPr>
      </w:pPr>
      <w:r w:rsidRPr="009D33C8">
        <w:rPr>
          <w:rFonts w:ascii="Times New Roman" w:hAnsi="Times New Roman" w:cs="Times New Roman"/>
          <w:b/>
          <w:lang w:val="en-AU"/>
        </w:rPr>
        <w:t xml:space="preserve">Section IV </w:t>
      </w:r>
      <w:proofErr w:type="gramStart"/>
      <w:r w:rsidRPr="009D33C8">
        <w:rPr>
          <w:rFonts w:ascii="Times New Roman" w:hAnsi="Times New Roman" w:cs="Times New Roman"/>
          <w:b/>
          <w:lang w:val="en-AU"/>
        </w:rPr>
        <w:t>–  Table</w:t>
      </w:r>
      <w:proofErr w:type="gramEnd"/>
      <w:r w:rsidRPr="009D33C8">
        <w:rPr>
          <w:rFonts w:ascii="Times New Roman" w:hAnsi="Times New Roman" w:cs="Times New Roman"/>
          <w:b/>
          <w:lang w:val="en-AU"/>
        </w:rPr>
        <w:t xml:space="preserve"> of Frequency Allocations</w:t>
      </w:r>
      <w:r w:rsidRPr="009D33C8">
        <w:rPr>
          <w:rFonts w:ascii="Times New Roman" w:hAnsi="Times New Roman" w:cs="Times New Roman"/>
          <w:b/>
          <w:lang w:val="en-AU"/>
        </w:rPr>
        <w:br/>
      </w:r>
      <w:r w:rsidRPr="009D33C8">
        <w:rPr>
          <w:rFonts w:ascii="Times New Roman" w:hAnsi="Times New Roman" w:cs="Times New Roman"/>
          <w:b/>
        </w:rPr>
        <w:tab/>
      </w:r>
    </w:p>
    <w:tbl>
      <w:tblPr>
        <w:tblW w:w="9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099"/>
        <w:gridCol w:w="3100"/>
        <w:gridCol w:w="3105"/>
      </w:tblGrid>
      <w:tr w:rsidR="00DE4DD5" w:rsidTr="00F056E3">
        <w:trPr>
          <w:cantSplit/>
          <w:jc w:val="center"/>
        </w:trPr>
        <w:tc>
          <w:tcPr>
            <w:tcW w:w="93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4DD5" w:rsidRPr="002B657C" w:rsidRDefault="00DE4DD5" w:rsidP="00F056E3">
            <w:pPr>
              <w:pStyle w:val="Tabletitle"/>
            </w:pPr>
            <w:r w:rsidRPr="005F233A">
              <w:t>248-3 000 GHz</w:t>
            </w:r>
          </w:p>
        </w:tc>
      </w:tr>
      <w:tr w:rsidR="00DE4DD5" w:rsidTr="00F056E3">
        <w:trPr>
          <w:cantSplit/>
          <w:jc w:val="center"/>
        </w:trPr>
        <w:tc>
          <w:tcPr>
            <w:tcW w:w="9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DD5" w:rsidRPr="002B657C" w:rsidRDefault="00DE4DD5" w:rsidP="00F056E3">
            <w:pPr>
              <w:pStyle w:val="Tablehead"/>
            </w:pPr>
            <w:r w:rsidRPr="002B657C">
              <w:t>A</w:t>
            </w:r>
            <w:ins w:id="15" w:author="michael marcus" w:date="2018-04-05T16:10:00Z">
              <w:r w:rsidRPr="002B657C">
                <w:t>l</w:t>
              </w:r>
            </w:ins>
            <w:r w:rsidRPr="002B657C">
              <w:t>location to services</w:t>
            </w:r>
          </w:p>
        </w:tc>
      </w:tr>
      <w:tr w:rsidR="00DE4DD5" w:rsidTr="00F056E3">
        <w:trPr>
          <w:cantSplit/>
          <w:jc w:val="center"/>
        </w:trPr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DD5" w:rsidRPr="002B657C" w:rsidRDefault="00DE4DD5" w:rsidP="00F056E3">
            <w:pPr>
              <w:pStyle w:val="Tablehead"/>
            </w:pPr>
            <w:r w:rsidRPr="002B657C">
              <w:t>Region 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DD5" w:rsidRPr="002B657C" w:rsidRDefault="00DE4DD5" w:rsidP="00F056E3">
            <w:pPr>
              <w:pStyle w:val="Tablehead"/>
            </w:pPr>
            <w:r w:rsidRPr="002B657C">
              <w:t>Region 2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DD5" w:rsidRPr="002B657C" w:rsidRDefault="00DE4DD5" w:rsidP="00F056E3">
            <w:pPr>
              <w:pStyle w:val="Tablehead"/>
            </w:pPr>
            <w:r w:rsidRPr="002B657C">
              <w:t>Region 3</w:t>
            </w:r>
          </w:p>
        </w:tc>
      </w:tr>
      <w:tr w:rsidR="00DE4DD5" w:rsidRPr="00F5119C" w:rsidTr="00F056E3">
        <w:trPr>
          <w:cantSplit/>
          <w:jc w:val="center"/>
        </w:trPr>
        <w:tc>
          <w:tcPr>
            <w:tcW w:w="9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DD5" w:rsidRPr="00F5119C" w:rsidRDefault="00DE4DD5" w:rsidP="00F056E3">
            <w:pPr>
              <w:pStyle w:val="TableTextS5"/>
              <w:rPr>
                <w:caps/>
                <w:color w:val="000000"/>
              </w:rPr>
            </w:pPr>
            <w:r w:rsidRPr="00F5119C">
              <w:rPr>
                <w:rStyle w:val="Tablefreq"/>
              </w:rPr>
              <w:t>275-3 000</w:t>
            </w:r>
            <w:r w:rsidRPr="00F5119C">
              <w:rPr>
                <w:color w:val="000000"/>
              </w:rPr>
              <w:tab/>
              <w:t>(Not allocated</w:t>
            </w:r>
            <w:proofErr w:type="gramStart"/>
            <w:r w:rsidRPr="00F5119C">
              <w:rPr>
                <w:color w:val="000000"/>
              </w:rPr>
              <w:t xml:space="preserve">)  </w:t>
            </w:r>
            <w:r w:rsidRPr="00F5119C">
              <w:rPr>
                <w:rStyle w:val="Artref"/>
                <w:color w:val="000000"/>
              </w:rPr>
              <w:t>5.565</w:t>
            </w:r>
            <w:proofErr w:type="gramEnd"/>
            <w:r>
              <w:rPr>
                <w:rStyle w:val="Artref"/>
                <w:color w:val="000000"/>
              </w:rPr>
              <w:t xml:space="preserve">, </w:t>
            </w:r>
            <w:r w:rsidRPr="00540F28">
              <w:rPr>
                <w:rStyle w:val="Artref"/>
                <w:color w:val="FF0000"/>
              </w:rPr>
              <w:t xml:space="preserve">ADD </w:t>
            </w:r>
            <w:r w:rsidRPr="002C5AEF">
              <w:rPr>
                <w:rStyle w:val="Artref"/>
                <w:color w:val="FF0000"/>
                <w:u w:val="single"/>
              </w:rPr>
              <w:t>5.</w:t>
            </w:r>
            <w:del w:id="16" w:author="michael marcus" w:date="2018-04-05T16:08:00Z">
              <w:r w:rsidRPr="002C5AEF" w:rsidDel="00D25259">
                <w:rPr>
                  <w:rStyle w:val="Artref"/>
                  <w:color w:val="FF0000"/>
                  <w:u w:val="single"/>
                </w:rPr>
                <w:delText>THZ</w:delText>
              </w:r>
            </w:del>
            <w:ins w:id="17" w:author="michael marcus" w:date="2018-04-05T16:08:00Z">
              <w:r w:rsidR="00D25259">
                <w:rPr>
                  <w:rStyle w:val="Artref"/>
                  <w:color w:val="FF0000"/>
                  <w:u w:val="single"/>
                </w:rPr>
                <w:t>A115</w:t>
              </w:r>
            </w:ins>
          </w:p>
        </w:tc>
      </w:tr>
    </w:tbl>
    <w:p w:rsidR="00DE4DD5" w:rsidRPr="00DE4DD5" w:rsidRDefault="00DE4DD5" w:rsidP="00DE4DD5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:rsidR="00E04272" w:rsidDel="007F05D3" w:rsidRDefault="00E04272" w:rsidP="00E04272">
      <w:pPr>
        <w:widowControl w:val="0"/>
        <w:autoSpaceDE w:val="0"/>
        <w:autoSpaceDN w:val="0"/>
        <w:adjustRightInd w:val="0"/>
        <w:spacing w:line="200" w:lineRule="exact"/>
        <w:rPr>
          <w:del w:id="18" w:author="michael marcus" w:date="2018-04-05T16:08:00Z"/>
          <w:rFonts w:ascii="Times New Roman" w:eastAsia="Times New Roman" w:hAnsi="Times New Roman" w:cs="Times New Roman"/>
        </w:rPr>
      </w:pPr>
    </w:p>
    <w:p w:rsidR="007F05D3" w:rsidRDefault="007F05D3" w:rsidP="00E04272">
      <w:pPr>
        <w:rPr>
          <w:ins w:id="19" w:author="Jayne Stancavage" w:date="2018-04-06T21:00:00Z"/>
          <w:rFonts w:ascii="Times New Roman" w:eastAsia="Times New Roman" w:hAnsi="Times New Roman" w:cs="Times New Roman"/>
        </w:rPr>
      </w:pPr>
    </w:p>
    <w:p w:rsidR="00E04272" w:rsidRDefault="00E04272" w:rsidP="00E04272">
      <w:pPr>
        <w:widowControl w:val="0"/>
        <w:tabs>
          <w:tab w:val="num" w:pos="260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4E667F">
        <w:rPr>
          <w:rFonts w:ascii="Times New Roman" w:eastAsia="Times New Roman" w:hAnsi="Times New Roman" w:cs="Times New Roman"/>
          <w:b/>
          <w:bCs/>
        </w:rPr>
        <w:t>ADD</w:t>
      </w:r>
      <w:r>
        <w:rPr>
          <w:rFonts w:ascii="Times New Roman" w:eastAsia="Times New Roman" w:hAnsi="Times New Roman" w:cs="Times New Roman"/>
        </w:rPr>
        <w:tab/>
      </w:r>
      <w:r w:rsidR="00963CF2">
        <w:rPr>
          <w:rFonts w:ascii="Times New Roman" w:eastAsia="Times New Roman" w:hAnsi="Times New Roman" w:cs="Times New Roman"/>
          <w:b/>
          <w:bCs/>
        </w:rPr>
        <w:t>USA/1.15/2</w:t>
      </w:r>
    </w:p>
    <w:p w:rsidR="00E04272" w:rsidRDefault="00E04272" w:rsidP="00E04272">
      <w:pPr>
        <w:rPr>
          <w:rFonts w:ascii="Times New Roman" w:eastAsia="Times New Roman" w:hAnsi="Times New Roman" w:cs="Times New Roman"/>
        </w:rPr>
      </w:pPr>
    </w:p>
    <w:p w:rsidR="00E04272" w:rsidRDefault="00E04272" w:rsidP="00E04272">
      <w:pPr>
        <w:rPr>
          <w:rFonts w:ascii="Times New Roman" w:eastAsia="Times New Roman" w:hAnsi="Times New Roman" w:cs="Times New Roman"/>
        </w:rPr>
      </w:pPr>
    </w:p>
    <w:p w:rsidR="00D25259" w:rsidRPr="00925A89" w:rsidRDefault="00D25259" w:rsidP="00D25259">
      <w:pPr>
        <w:rPr>
          <w:ins w:id="20" w:author="michael marcus" w:date="2018-04-05T16:04:00Z"/>
          <w:rFonts w:ascii="Times New Roman" w:hAnsi="Times New Roman" w:cs="Times New Roman"/>
          <w:highlight w:val="cyan"/>
          <w:lang w:val="en-GB"/>
        </w:rPr>
      </w:pPr>
      <w:proofErr w:type="gramStart"/>
      <w:ins w:id="21" w:author="michael marcus" w:date="2018-04-05T16:04:00Z">
        <w:r w:rsidRPr="00925A89">
          <w:rPr>
            <w:rFonts w:ascii="Times New Roman" w:hAnsi="Times New Roman" w:cs="Times New Roman"/>
            <w:b/>
            <w:bCs/>
            <w:highlight w:val="cyan"/>
            <w:lang w:val="en-GB"/>
          </w:rPr>
          <w:t>5.A115</w:t>
        </w:r>
        <w:proofErr w:type="gramEnd"/>
        <w:r w:rsidRPr="00925A89">
          <w:rPr>
            <w:rFonts w:ascii="Times New Roman" w:hAnsi="Times New Roman" w:cs="Times New Roman"/>
            <w:highlight w:val="cyan"/>
            <w:lang w:val="en-GB"/>
          </w:rPr>
          <w:tab/>
        </w:r>
      </w:ins>
      <w:ins w:id="22" w:author="michael marcus" w:date="2018-04-05T16:09:00Z">
        <w:r>
          <w:rPr>
            <w:rFonts w:ascii="Times New Roman" w:hAnsi="Times New Roman" w:cs="Times New Roman"/>
            <w:highlight w:val="cyan"/>
            <w:lang w:val="en-GB"/>
          </w:rPr>
          <w:t xml:space="preserve"> </w:t>
        </w:r>
      </w:ins>
      <w:ins w:id="23" w:author="michael marcus" w:date="2018-04-05T16:04:00Z">
        <w:r w:rsidRPr="00925A89">
          <w:rPr>
            <w:rFonts w:ascii="Times New Roman" w:hAnsi="Times New Roman" w:cs="Times New Roman"/>
            <w:highlight w:val="cyan"/>
          </w:rPr>
          <w:t>The following frequency bands are identified for use by administrations for the implementation of the following active service applications:</w:t>
        </w:r>
      </w:ins>
    </w:p>
    <w:p w:rsidR="00D25259" w:rsidRPr="00925A89" w:rsidRDefault="00D25259" w:rsidP="00D25259">
      <w:pPr>
        <w:keepNext/>
        <w:spacing w:before="240"/>
        <w:rPr>
          <w:ins w:id="24" w:author="michael marcus" w:date="2018-04-05T16:09:00Z"/>
          <w:rFonts w:ascii="Times New Roman" w:hAnsi="Times New Roman" w:cs="Times New Roman"/>
          <w:b/>
          <w:highlight w:val="cyan"/>
          <w:lang w:val="en-GB"/>
        </w:rPr>
      </w:pPr>
      <w:ins w:id="25" w:author="michael marcus" w:date="2018-04-05T16:09:00Z">
        <w:r>
          <w:rPr>
            <w:rFonts w:ascii="Times New Roman" w:hAnsi="Times New Roman" w:cs="Times New Roman"/>
            <w:highlight w:val="cyan"/>
          </w:rPr>
          <w:tab/>
        </w:r>
      </w:ins>
      <w:ins w:id="26" w:author="michael marcus" w:date="2018-04-05T16:04:00Z">
        <w:r w:rsidRPr="00925A89">
          <w:rPr>
            <w:rFonts w:ascii="Times New Roman" w:hAnsi="Times New Roman" w:cs="Times New Roman"/>
            <w:highlight w:val="cyan"/>
          </w:rPr>
          <w:t>–</w:t>
        </w:r>
        <w:r w:rsidRPr="00925A89">
          <w:rPr>
            <w:rFonts w:ascii="Times New Roman" w:hAnsi="Times New Roman" w:cs="Times New Roman"/>
            <w:highlight w:val="cyan"/>
          </w:rPr>
          <w:tab/>
        </w:r>
        <w:proofErr w:type="gramStart"/>
        <w:r w:rsidRPr="00925A89">
          <w:rPr>
            <w:rFonts w:ascii="Times New Roman" w:hAnsi="Times New Roman" w:cs="Times New Roman"/>
            <w:highlight w:val="cyan"/>
          </w:rPr>
          <w:t>land-mobile</w:t>
        </w:r>
        <w:proofErr w:type="gramEnd"/>
        <w:r w:rsidRPr="00925A89">
          <w:rPr>
            <w:rFonts w:ascii="Times New Roman" w:hAnsi="Times New Roman" w:cs="Times New Roman"/>
            <w:highlight w:val="cyan"/>
          </w:rPr>
          <w:t xml:space="preserve"> service applications:</w:t>
        </w:r>
      </w:ins>
      <w:ins w:id="27" w:author="michael marcus" w:date="2018-04-05T16:09:00Z">
        <w:r w:rsidRPr="00925A89">
          <w:rPr>
            <w:rFonts w:ascii="Times New Roman" w:hAnsi="Times New Roman" w:cs="Times New Roman"/>
            <w:b/>
            <w:highlight w:val="cyan"/>
            <w:lang w:val="en-GB"/>
          </w:rPr>
          <w:t xml:space="preserve"> </w:t>
        </w:r>
        <w:bookmarkStart w:id="28" w:name="_GoBack"/>
        <w:del w:id="29" w:author="Jayne Stancavage" w:date="2018-04-06T21:00:00Z">
          <w:r w:rsidRPr="00925A89" w:rsidDel="007F05D3">
            <w:rPr>
              <w:rFonts w:ascii="Times New Roman" w:hAnsi="Times New Roman" w:cs="Times New Roman"/>
              <w:b/>
              <w:highlight w:val="cyan"/>
              <w:lang w:val="en-GB"/>
            </w:rPr>
            <w:delText>ADD</w:delText>
          </w:r>
        </w:del>
        <w:bookmarkEnd w:id="28"/>
      </w:ins>
    </w:p>
    <w:p w:rsidR="00D25259" w:rsidRPr="00925A89" w:rsidRDefault="00D25259" w:rsidP="00D25259">
      <w:pPr>
        <w:tabs>
          <w:tab w:val="left" w:pos="2608"/>
          <w:tab w:val="left" w:pos="3345"/>
        </w:tabs>
        <w:spacing w:before="80"/>
        <w:ind w:left="1134" w:hanging="1134"/>
        <w:rPr>
          <w:ins w:id="30" w:author="michael marcus" w:date="2018-04-05T16:04:00Z"/>
          <w:rFonts w:ascii="Times New Roman" w:hAnsi="Times New Roman" w:cs="Times New Roman"/>
          <w:highlight w:val="cyan"/>
        </w:rPr>
      </w:pPr>
      <w:ins w:id="31" w:author="michael marcus" w:date="2018-04-05T16:04:00Z">
        <w:r w:rsidRPr="00925A89">
          <w:rPr>
            <w:rFonts w:ascii="Times New Roman" w:hAnsi="Times New Roman" w:cs="Times New Roman"/>
            <w:highlight w:val="cyan"/>
          </w:rPr>
          <w:tab/>
          <w:t xml:space="preserve"> 275-296 GHz, 306-313 GHz, 320-330 GHz and 356-450GHz</w:t>
        </w:r>
      </w:ins>
    </w:p>
    <w:p w:rsidR="007F05D3" w:rsidRDefault="007F05D3" w:rsidP="007F05D3">
      <w:pPr>
        <w:tabs>
          <w:tab w:val="left" w:pos="2608"/>
          <w:tab w:val="left" w:pos="3345"/>
        </w:tabs>
        <w:spacing w:before="80"/>
        <w:ind w:left="1134" w:hanging="1134"/>
        <w:rPr>
          <w:ins w:id="32" w:author="Jayne Stancavage" w:date="2018-04-06T21:01:00Z"/>
          <w:rFonts w:ascii="Times New Roman" w:hAnsi="Times New Roman" w:cs="Times New Roman"/>
          <w:highlight w:val="cyan"/>
        </w:rPr>
      </w:pPr>
      <w:ins w:id="33" w:author="Jayne Stancavage" w:date="2018-04-06T21:01:00Z">
        <w:r>
          <w:rPr>
            <w:rFonts w:ascii="Times New Roman" w:hAnsi="Times New Roman" w:cs="Times New Roman"/>
            <w:highlight w:val="cyan"/>
          </w:rPr>
          <w:t xml:space="preserve">           </w:t>
        </w:r>
      </w:ins>
      <w:ins w:id="34" w:author="michael marcus" w:date="2018-04-05T16:09:00Z">
        <w:del w:id="35" w:author="Jayne Stancavage" w:date="2018-04-06T21:01:00Z">
          <w:r w:rsidR="00D25259" w:rsidDel="007F05D3">
            <w:rPr>
              <w:rFonts w:ascii="Times New Roman" w:hAnsi="Times New Roman" w:cs="Times New Roman"/>
              <w:highlight w:val="cyan"/>
            </w:rPr>
            <w:tab/>
          </w:r>
        </w:del>
      </w:ins>
      <w:ins w:id="36" w:author="michael marcus" w:date="2018-04-05T16:04:00Z">
        <w:r w:rsidR="00D25259" w:rsidRPr="00925A89">
          <w:rPr>
            <w:rFonts w:ascii="Times New Roman" w:hAnsi="Times New Roman" w:cs="Times New Roman"/>
            <w:highlight w:val="cyan"/>
          </w:rPr>
          <w:t>–</w:t>
        </w:r>
      </w:ins>
      <w:ins w:id="37" w:author="Jayne Stancavage" w:date="2018-04-06T21:00:00Z">
        <w:r>
          <w:rPr>
            <w:rFonts w:ascii="Times New Roman" w:hAnsi="Times New Roman" w:cs="Times New Roman"/>
            <w:highlight w:val="cyan"/>
          </w:rPr>
          <w:t xml:space="preserve"> </w:t>
        </w:r>
      </w:ins>
      <w:ins w:id="38" w:author="Jayne Stancavage" w:date="2018-04-06T21:01:00Z">
        <w:r>
          <w:rPr>
            <w:rFonts w:ascii="Times New Roman" w:hAnsi="Times New Roman" w:cs="Times New Roman"/>
            <w:highlight w:val="cyan"/>
          </w:rPr>
          <w:t xml:space="preserve">        </w:t>
        </w:r>
      </w:ins>
      <w:ins w:id="39" w:author="michael marcus" w:date="2018-04-05T16:04:00Z">
        <w:del w:id="40" w:author="Jayne Stancavage" w:date="2018-04-06T21:00:00Z">
          <w:r w:rsidR="00D25259" w:rsidRPr="00925A89" w:rsidDel="007F05D3">
            <w:rPr>
              <w:rFonts w:ascii="Times New Roman" w:hAnsi="Times New Roman" w:cs="Times New Roman"/>
              <w:highlight w:val="cyan"/>
            </w:rPr>
            <w:tab/>
          </w:r>
        </w:del>
        <w:r w:rsidR="00D25259" w:rsidRPr="00925A89">
          <w:rPr>
            <w:rFonts w:ascii="Times New Roman" w:hAnsi="Times New Roman" w:cs="Times New Roman"/>
            <w:highlight w:val="cyan"/>
          </w:rPr>
          <w:t xml:space="preserve">fixed service applications: </w:t>
        </w:r>
      </w:ins>
    </w:p>
    <w:p w:rsidR="00D25259" w:rsidRPr="00925A89" w:rsidRDefault="007F05D3" w:rsidP="007F05D3">
      <w:pPr>
        <w:tabs>
          <w:tab w:val="left" w:pos="2608"/>
          <w:tab w:val="left" w:pos="3345"/>
        </w:tabs>
        <w:spacing w:before="80"/>
        <w:ind w:left="1134" w:hanging="1134"/>
        <w:rPr>
          <w:ins w:id="41" w:author="michael marcus" w:date="2018-04-05T16:04:00Z"/>
          <w:rFonts w:ascii="Times New Roman" w:hAnsi="Times New Roman" w:cs="Times New Roman"/>
          <w:highlight w:val="cyan"/>
        </w:rPr>
      </w:pPr>
      <w:ins w:id="42" w:author="Jayne Stancavage" w:date="2018-04-06T21:01:00Z">
        <w:r>
          <w:rPr>
            <w:rFonts w:ascii="Times New Roman" w:hAnsi="Times New Roman" w:cs="Times New Roman"/>
            <w:highlight w:val="cyan"/>
          </w:rPr>
          <w:tab/>
        </w:r>
      </w:ins>
      <w:ins w:id="43" w:author="michael marcus" w:date="2018-04-05T16:04:00Z">
        <w:r w:rsidR="00D25259" w:rsidRPr="00925A89">
          <w:rPr>
            <w:rFonts w:ascii="Times New Roman" w:hAnsi="Times New Roman" w:cs="Times New Roman"/>
            <w:highlight w:val="cyan"/>
          </w:rPr>
          <w:t>275-296 GHz, 306-313 GHz, 320-330 GHz and 356-450GHz</w:t>
        </w:r>
      </w:ins>
    </w:p>
    <w:p w:rsidR="00666CD0" w:rsidDel="00D25259" w:rsidRDefault="002C5AEF" w:rsidP="008A549F">
      <w:pPr>
        <w:rPr>
          <w:del w:id="44" w:author="michael marcus" w:date="2018-04-05T16:04:00Z"/>
          <w:rFonts w:ascii="Times New Roman" w:hAnsi="Times New Roman" w:cs="Times New Roman"/>
        </w:rPr>
      </w:pPr>
      <w:del w:id="45" w:author="michael marcus" w:date="2018-04-05T16:04:00Z">
        <w:r w:rsidRPr="00E10285" w:rsidDel="00D25259">
          <w:rPr>
            <w:rFonts w:ascii="Times New Roman" w:eastAsia="Times New Roman" w:hAnsi="Times New Roman" w:cs="Times New Roman"/>
            <w:b/>
            <w:color w:val="000000" w:themeColor="text1"/>
          </w:rPr>
          <w:lastRenderedPageBreak/>
          <w:delText>5.THZ</w:delText>
        </w:r>
        <w:r w:rsidRPr="00E10285" w:rsidDel="00D25259">
          <w:rPr>
            <w:rFonts w:ascii="Times New Roman" w:eastAsia="Times New Roman" w:hAnsi="Times New Roman" w:cs="Times New Roman"/>
            <w:color w:val="000000" w:themeColor="text1"/>
          </w:rPr>
          <w:tab/>
        </w:r>
        <w:r w:rsidR="00E04272" w:rsidRPr="00E10285" w:rsidDel="00D25259">
          <w:rPr>
            <w:rFonts w:ascii="Times New Roman" w:eastAsia="Times New Roman" w:hAnsi="Times New Roman" w:cs="Times New Roman"/>
            <w:color w:val="000000" w:themeColor="text1"/>
          </w:rPr>
          <w:delText>The following frequency bands in the range 275-</w:delText>
        </w:r>
      </w:del>
      <w:del w:id="46" w:author="michael marcus" w:date="2018-02-21T14:46:00Z">
        <w:r w:rsidR="00E04272" w:rsidRPr="00E10285" w:rsidDel="00351DCA">
          <w:rPr>
            <w:rFonts w:ascii="Times New Roman" w:eastAsia="Times New Roman" w:hAnsi="Times New Roman" w:cs="Times New Roman"/>
            <w:color w:val="000000" w:themeColor="text1"/>
          </w:rPr>
          <w:delText>1 000</w:delText>
        </w:r>
      </w:del>
      <w:del w:id="47" w:author="michael marcus" w:date="2018-04-05T16:04:00Z">
        <w:r w:rsidR="00E04272" w:rsidRPr="00E10285" w:rsidDel="00D25259">
          <w:rPr>
            <w:rFonts w:ascii="Times New Roman" w:eastAsia="Times New Roman" w:hAnsi="Times New Roman" w:cs="Times New Roman"/>
            <w:color w:val="000000" w:themeColor="text1"/>
          </w:rPr>
          <w:delText xml:space="preserve"> GHz are identified for use by administrations for terrestrial </w:delText>
        </w:r>
        <w:r w:rsidR="009E4738" w:rsidRPr="00E10285" w:rsidDel="00D25259">
          <w:rPr>
            <w:rFonts w:ascii="Times New Roman" w:eastAsia="Times New Roman" w:hAnsi="Times New Roman" w:cs="Times New Roman"/>
            <w:color w:val="000000" w:themeColor="text1"/>
          </w:rPr>
          <w:delText xml:space="preserve">fixed and </w:delText>
        </w:r>
        <w:r w:rsidR="00EF0C86" w:rsidRPr="00E10285" w:rsidDel="00D25259">
          <w:rPr>
            <w:rFonts w:ascii="Times New Roman" w:eastAsia="Times New Roman" w:hAnsi="Times New Roman" w:cs="Times New Roman"/>
            <w:color w:val="000000" w:themeColor="text1"/>
          </w:rPr>
          <w:delText xml:space="preserve">land </w:delText>
        </w:r>
        <w:r w:rsidR="009E4738" w:rsidRPr="00E10285" w:rsidDel="00D25259">
          <w:rPr>
            <w:rFonts w:ascii="Times New Roman" w:eastAsia="Times New Roman" w:hAnsi="Times New Roman" w:cs="Times New Roman"/>
            <w:color w:val="000000" w:themeColor="text1"/>
          </w:rPr>
          <w:delText xml:space="preserve">mobile </w:delText>
        </w:r>
        <w:r w:rsidR="00E04272" w:rsidRPr="00E10285" w:rsidDel="00D25259">
          <w:rPr>
            <w:rFonts w:ascii="Times New Roman" w:eastAsia="Times New Roman" w:hAnsi="Times New Roman" w:cs="Times New Roman"/>
            <w:color w:val="000000" w:themeColor="text1"/>
          </w:rPr>
          <w:delText xml:space="preserve">service applications:  </w:delText>
        </w:r>
        <w:r w:rsidR="002E71C6" w:rsidRPr="00E10285" w:rsidDel="00D25259">
          <w:rPr>
            <w:rFonts w:ascii="Times New Roman" w:eastAsia="Times New Roman" w:hAnsi="Times New Roman" w:cs="Times New Roman"/>
            <w:color w:val="000000" w:themeColor="text1"/>
          </w:rPr>
          <w:delText xml:space="preserve">286-296 GHz, 306-313 GHz, </w:delText>
        </w:r>
        <w:r w:rsidR="00E04272" w:rsidRPr="00E10285" w:rsidDel="00D25259">
          <w:rPr>
            <w:rFonts w:ascii="Times New Roman" w:eastAsia="Times New Roman" w:hAnsi="Times New Roman" w:cs="Times New Roman"/>
            <w:color w:val="000000" w:themeColor="text1"/>
          </w:rPr>
          <w:delText>356-361 GHz, 365-369 GHz,</w:delText>
        </w:r>
        <w:r w:rsidR="002E71C6" w:rsidRPr="00E10285" w:rsidDel="00D25259">
          <w:rPr>
            <w:rFonts w:ascii="Times New Roman" w:eastAsia="Times New Roman" w:hAnsi="Times New Roman" w:cs="Times New Roman"/>
            <w:color w:val="000000" w:themeColor="text1"/>
          </w:rPr>
          <w:delText xml:space="preserve"> 392-397 GHz, 399-409 GHz, 411-416 GHz, and 434-</w:delText>
        </w:r>
        <w:r w:rsidR="00431A34" w:rsidRPr="00E10285" w:rsidDel="00D25259">
          <w:rPr>
            <w:rFonts w:ascii="Times New Roman" w:eastAsia="Times New Roman" w:hAnsi="Times New Roman" w:cs="Times New Roman"/>
            <w:color w:val="000000" w:themeColor="text1"/>
          </w:rPr>
          <w:delText>439</w:delText>
        </w:r>
        <w:r w:rsidR="00431A34" w:rsidRPr="00E10285" w:rsidDel="00D25259">
          <w:rPr>
            <w:rFonts w:ascii="Times New Roman" w:eastAsia="Times New Roman" w:hAnsi="Times New Roman" w:cs="Times New Roman"/>
            <w:color w:val="000000" w:themeColor="text1"/>
            <w:u w:val="single"/>
          </w:rPr>
          <w:delText xml:space="preserve"> </w:delText>
        </w:r>
        <w:r w:rsidR="002E71C6" w:rsidRPr="00E10285" w:rsidDel="00D25259">
          <w:rPr>
            <w:rFonts w:ascii="Times New Roman" w:eastAsia="Times New Roman" w:hAnsi="Times New Roman" w:cs="Times New Roman"/>
            <w:color w:val="000000" w:themeColor="text1"/>
          </w:rPr>
          <w:delText>GHz.</w:delText>
        </w:r>
        <w:r w:rsidR="008B3F53" w:rsidRPr="00E10285" w:rsidDel="00D25259">
          <w:rPr>
            <w:rFonts w:ascii="Times New Roman" w:eastAsia="Times New Roman" w:hAnsi="Times New Roman" w:cs="Times New Roman"/>
            <w:color w:val="000000" w:themeColor="text1"/>
          </w:rPr>
          <w:delText xml:space="preserve"> </w:delText>
        </w:r>
        <w:r w:rsidR="00282DA3" w:rsidRPr="00E10285" w:rsidDel="00D25259">
          <w:rPr>
            <w:rFonts w:ascii="Times New Roman" w:eastAsia="Times New Roman" w:hAnsi="Times New Roman" w:cs="Times New Roman"/>
            <w:color w:val="000000" w:themeColor="text1"/>
          </w:rPr>
          <w:delText xml:space="preserve"> </w:delText>
        </w:r>
        <w:r w:rsidR="008A549F" w:rsidRPr="006E336A" w:rsidDel="00D25259">
          <w:rPr>
            <w:rFonts w:ascii="Times New Roman" w:hAnsi="Times New Roman" w:cs="Times New Roman"/>
          </w:rPr>
          <w:delText xml:space="preserve">Administrations wishing to make these frequency bands available for land-mobile and/or fixed service applications are urged to take all practicable steps to protect passive services operating according to </w:delText>
        </w:r>
        <w:r w:rsidR="008A549F" w:rsidRPr="006E336A" w:rsidDel="00D25259">
          <w:rPr>
            <w:rFonts w:ascii="Times New Roman" w:hAnsi="Times New Roman" w:cs="Times New Roman"/>
            <w:bCs/>
          </w:rPr>
          <w:delText>N</w:delText>
        </w:r>
        <w:r w:rsidR="008A549F" w:rsidRPr="006E336A" w:rsidDel="00D25259">
          <w:rPr>
            <w:rFonts w:ascii="Times New Roman" w:hAnsi="Times New Roman" w:cs="Times New Roman"/>
          </w:rPr>
          <w:delText xml:space="preserve">o. </w:delText>
        </w:r>
        <w:r w:rsidR="008A549F" w:rsidRPr="006E336A" w:rsidDel="00D25259">
          <w:rPr>
            <w:rFonts w:ascii="Times New Roman" w:hAnsi="Times New Roman" w:cs="Times New Roman"/>
            <w:b/>
          </w:rPr>
          <w:delText>5.565</w:delText>
        </w:r>
        <w:r w:rsidR="008A549F" w:rsidRPr="006E336A" w:rsidDel="00D25259">
          <w:rPr>
            <w:rFonts w:ascii="Times New Roman" w:hAnsi="Times New Roman" w:cs="Times New Roman"/>
          </w:rPr>
          <w:delText xml:space="preserve"> until the date when the Table of Frequency Allocations is established in the 275-</w:delText>
        </w:r>
        <w:r w:rsidR="00A53CBC" w:rsidRPr="006E336A" w:rsidDel="00D25259">
          <w:rPr>
            <w:rFonts w:ascii="Times New Roman" w:hAnsi="Times New Roman" w:cs="Times New Roman"/>
          </w:rPr>
          <w:delText xml:space="preserve">450 </w:delText>
        </w:r>
        <w:r w:rsidR="008A549F" w:rsidRPr="006E336A" w:rsidDel="00D25259">
          <w:rPr>
            <w:rFonts w:ascii="Times New Roman" w:hAnsi="Times New Roman" w:cs="Times New Roman"/>
          </w:rPr>
          <w:delText xml:space="preserve">GHz frequency range. </w:delText>
        </w:r>
        <w:r w:rsidR="005C43B9" w:rsidDel="00D25259">
          <w:rPr>
            <w:rFonts w:ascii="Times New Roman" w:hAnsi="Times New Roman" w:cs="Times New Roman"/>
          </w:rPr>
          <w:delText>L</w:delText>
        </w:r>
        <w:r w:rsidR="005C43B9" w:rsidDel="00D25259">
          <w:rPr>
            <w:rFonts w:ascii="Times New Roman" w:eastAsia="Times New Roman" w:hAnsi="Times New Roman" w:cs="Times New Roman"/>
          </w:rPr>
          <w:delText>and-</w:delText>
        </w:r>
        <w:r w:rsidR="005C43B9" w:rsidRPr="00B45311" w:rsidDel="00D25259">
          <w:rPr>
            <w:rFonts w:ascii="Times New Roman" w:eastAsia="Times New Roman" w:hAnsi="Times New Roman" w:cs="Times New Roman"/>
          </w:rPr>
          <w:delText xml:space="preserve">mobile </w:delText>
        </w:r>
        <w:r w:rsidR="005C43B9" w:rsidDel="00D25259">
          <w:rPr>
            <w:rFonts w:ascii="Times New Roman" w:eastAsia="Times New Roman" w:hAnsi="Times New Roman" w:cs="Times New Roman"/>
          </w:rPr>
          <w:delText xml:space="preserve">and fixed </w:delText>
        </w:r>
        <w:r w:rsidR="005C43B9" w:rsidRPr="00B45311" w:rsidDel="00D25259">
          <w:rPr>
            <w:rFonts w:ascii="Times New Roman" w:eastAsia="Times New Roman" w:hAnsi="Times New Roman" w:cs="Times New Roman"/>
          </w:rPr>
          <w:delText>service</w:delText>
        </w:r>
        <w:r w:rsidR="005C43B9" w:rsidDel="00D25259">
          <w:rPr>
            <w:rFonts w:ascii="Times New Roman" w:eastAsia="Times New Roman" w:hAnsi="Times New Roman" w:cs="Times New Roman"/>
          </w:rPr>
          <w:delText>s</w:delText>
        </w:r>
        <w:r w:rsidR="005C43B9" w:rsidRPr="00B45311" w:rsidDel="00D25259">
          <w:rPr>
            <w:rFonts w:ascii="Times New Roman" w:eastAsia="Times New Roman" w:hAnsi="Times New Roman" w:cs="Times New Roman"/>
          </w:rPr>
          <w:delText xml:space="preserve"> applications</w:delText>
        </w:r>
        <w:r w:rsidR="005C43B9" w:rsidDel="00D25259">
          <w:rPr>
            <w:rFonts w:ascii="Times New Roman" w:eastAsia="Times New Roman" w:hAnsi="Times New Roman" w:cs="Times New Roman"/>
          </w:rPr>
          <w:delText xml:space="preserve"> shall</w:delText>
        </w:r>
        <w:r w:rsidR="005C43B9" w:rsidRPr="006E336A" w:rsidDel="00D25259">
          <w:rPr>
            <w:rFonts w:ascii="Times New Roman" w:hAnsi="Times New Roman" w:cs="Times New Roman"/>
            <w:iCs/>
          </w:rPr>
          <w:delText xml:space="preserve"> ensure protection of radio astronomy sites </w:delText>
        </w:r>
        <w:r w:rsidR="005C43B9" w:rsidDel="00D25259">
          <w:rPr>
            <w:rFonts w:ascii="Times New Roman" w:hAnsi="Times New Roman" w:cs="Times New Roman"/>
            <w:iCs/>
          </w:rPr>
          <w:delText>and may require additional constraints, such as location-dependent power flux density and elevation angle constraints, to protect these sites</w:delText>
        </w:r>
        <w:r w:rsidR="005C43B9" w:rsidRPr="006E336A" w:rsidDel="00D25259">
          <w:rPr>
            <w:rFonts w:ascii="Times New Roman" w:hAnsi="Times New Roman" w:cs="Times New Roman"/>
            <w:iCs/>
          </w:rPr>
          <w:delText xml:space="preserve"> on a case by case basis.</w:delText>
        </w:r>
      </w:del>
    </w:p>
    <w:p w:rsidR="00666CD0" w:rsidDel="00D25259" w:rsidRDefault="00666CD0" w:rsidP="008A549F">
      <w:pPr>
        <w:rPr>
          <w:del w:id="48" w:author="michael marcus" w:date="2018-04-05T16:04:00Z"/>
          <w:rFonts w:ascii="Times New Roman" w:hAnsi="Times New Roman" w:cs="Times New Roman"/>
        </w:rPr>
      </w:pPr>
    </w:p>
    <w:p w:rsidR="008A549F" w:rsidRDefault="008A549F" w:rsidP="00640A86">
      <w:pPr>
        <w:rPr>
          <w:rFonts w:ascii="Times New Roman" w:eastAsia="Times New Roman" w:hAnsi="Times New Roman" w:cs="Times New Roman"/>
          <w:color w:val="FF0000"/>
          <w:u w:val="single"/>
        </w:rPr>
      </w:pPr>
    </w:p>
    <w:p w:rsidR="002E71C6" w:rsidRDefault="002E71C6" w:rsidP="002E71C6">
      <w:pPr>
        <w:rPr>
          <w:rFonts w:ascii="Times New Roman" w:eastAsia="Times New Roman" w:hAnsi="Times New Roman" w:cs="Times New Roman"/>
        </w:rPr>
      </w:pPr>
    </w:p>
    <w:p w:rsidR="000B2C8C" w:rsidRDefault="000B2C8C" w:rsidP="002E71C6">
      <w:pPr>
        <w:rPr>
          <w:rFonts w:ascii="Times New Roman" w:eastAsia="Times New Roman" w:hAnsi="Times New Roman" w:cs="Times New Roman"/>
        </w:rPr>
      </w:pPr>
    </w:p>
    <w:p w:rsidR="00D25259" w:rsidRPr="00D25259" w:rsidRDefault="002E71C6">
      <w:pPr>
        <w:rPr>
          <w:ins w:id="49" w:author="michael marcus" w:date="2018-04-05T16:05:00Z"/>
          <w:rFonts w:ascii="Times New Roman" w:eastAsia="SimSun" w:hAnsi="Times New Roman" w:cs="Times New Roman"/>
          <w:bCs/>
          <w:lang w:eastAsia="zh-CN"/>
        </w:rPr>
      </w:pPr>
      <w:r w:rsidRPr="00DE4DD5">
        <w:rPr>
          <w:rFonts w:ascii="Times New Roman" w:eastAsia="SimSun" w:hAnsi="Times New Roman" w:cs="Times New Roman"/>
          <w:b/>
          <w:bCs/>
          <w:lang w:eastAsia="zh-CN"/>
        </w:rPr>
        <w:t>Reasons</w:t>
      </w:r>
      <w:r w:rsidRPr="00DE4DD5">
        <w:rPr>
          <w:rFonts w:ascii="Times New Roman" w:eastAsia="SimSun" w:hAnsi="Times New Roman" w:cs="Times New Roman"/>
          <w:bCs/>
          <w:lang w:eastAsia="zh-CN"/>
        </w:rPr>
        <w:t xml:space="preserve">: </w:t>
      </w:r>
      <w:r w:rsidRPr="00DE4DD5">
        <w:rPr>
          <w:rFonts w:ascii="Times New Roman" w:eastAsia="SimSun" w:hAnsi="Times New Roman" w:cs="Times New Roman"/>
          <w:b/>
          <w:bCs/>
          <w:lang w:eastAsia="zh-CN"/>
        </w:rPr>
        <w:t xml:space="preserve"> </w:t>
      </w:r>
      <w:r>
        <w:rPr>
          <w:rFonts w:ascii="Times New Roman" w:eastAsia="SimSun" w:hAnsi="Times New Roman" w:cs="Times New Roman"/>
          <w:b/>
          <w:bCs/>
          <w:lang w:eastAsia="zh-CN"/>
        </w:rPr>
        <w:t xml:space="preserve">  </w:t>
      </w:r>
      <w:r w:rsidRPr="002E71C6">
        <w:rPr>
          <w:rFonts w:ascii="Times New Roman" w:eastAsia="SimSun" w:hAnsi="Times New Roman" w:cs="Times New Roman"/>
          <w:bCs/>
          <w:lang w:eastAsia="zh-CN"/>
        </w:rPr>
        <w:t>While much of the spectrum in 275-450 GHz</w:t>
      </w:r>
      <w:r>
        <w:rPr>
          <w:rFonts w:ascii="Times New Roman" w:eastAsia="SimSun" w:hAnsi="Times New Roman" w:cs="Times New Roman"/>
          <w:bCs/>
          <w:lang w:eastAsia="zh-CN"/>
        </w:rPr>
        <w:t xml:space="preserve"> has been previously identified</w:t>
      </w:r>
      <w:r w:rsidR="00A53CBC">
        <w:rPr>
          <w:rFonts w:ascii="Times New Roman" w:eastAsia="SimSun" w:hAnsi="Times New Roman" w:cs="Times New Roman"/>
          <w:bCs/>
          <w:lang w:eastAsia="zh-CN"/>
        </w:rPr>
        <w:t xml:space="preserve"> in No. </w:t>
      </w:r>
      <w:r w:rsidR="00A53CBC" w:rsidRPr="00FA3967">
        <w:rPr>
          <w:rFonts w:ascii="Times New Roman" w:eastAsia="SimSun" w:hAnsi="Times New Roman" w:cs="Times New Roman"/>
          <w:b/>
          <w:bCs/>
          <w:lang w:eastAsia="zh-CN"/>
        </w:rPr>
        <w:t>5.565</w:t>
      </w:r>
      <w:r>
        <w:rPr>
          <w:rFonts w:ascii="Times New Roman" w:eastAsia="SimSun" w:hAnsi="Times New Roman" w:cs="Times New Roman"/>
          <w:bCs/>
          <w:lang w:eastAsia="zh-CN"/>
        </w:rPr>
        <w:t xml:space="preserve"> for </w:t>
      </w:r>
      <w:r w:rsidRPr="002E71C6">
        <w:rPr>
          <w:rFonts w:ascii="Times New Roman" w:eastAsia="SimSun" w:hAnsi="Times New Roman" w:cs="Times New Roman"/>
          <w:bCs/>
          <w:lang w:eastAsia="zh-CN"/>
        </w:rPr>
        <w:t>Earth exploration-satellite service (passive) and space research service (passive)</w:t>
      </w:r>
      <w:r>
        <w:rPr>
          <w:rFonts w:ascii="Times New Roman" w:eastAsia="SimSun" w:hAnsi="Times New Roman" w:cs="Times New Roman"/>
          <w:bCs/>
          <w:lang w:eastAsia="zh-CN"/>
        </w:rPr>
        <w:t xml:space="preserve">, </w:t>
      </w:r>
      <w:ins w:id="50" w:author="michael marcus" w:date="2018-04-05T16:05:00Z">
        <w:r w:rsidR="00D25259">
          <w:rPr>
            <w:rFonts w:ascii="Times New Roman" w:eastAsia="SimSun" w:hAnsi="Times New Roman" w:cs="Times New Roman"/>
            <w:bCs/>
            <w:lang w:eastAsia="zh-CN"/>
          </w:rPr>
          <w:t xml:space="preserve">compatibility studies in </w:t>
        </w:r>
        <w:del w:id="51" w:author="Jayne Stancavage" w:date="2018-04-06T21:02:00Z">
          <w:r w:rsidR="00D25259" w:rsidDel="007F05D3">
            <w:rPr>
              <w:rFonts w:ascii="Times New Roman" w:eastAsia="SimSun" w:hAnsi="Times New Roman" w:cs="Times New Roman"/>
              <w:bCs/>
              <w:lang w:eastAsia="zh-CN"/>
            </w:rPr>
            <w:delText>SG1A</w:delText>
          </w:r>
        </w:del>
      </w:ins>
      <w:ins w:id="52" w:author="Jayne Stancavage" w:date="2018-04-06T21:02:00Z">
        <w:r w:rsidR="007F05D3">
          <w:rPr>
            <w:rFonts w:ascii="Times New Roman" w:eastAsia="SimSun" w:hAnsi="Times New Roman" w:cs="Times New Roman"/>
            <w:bCs/>
            <w:lang w:eastAsia="zh-CN"/>
          </w:rPr>
          <w:t>ITU-R</w:t>
        </w:r>
      </w:ins>
      <w:ins w:id="53" w:author="michael marcus" w:date="2018-04-05T16:05:00Z">
        <w:r w:rsidR="00D25259">
          <w:rPr>
            <w:rFonts w:ascii="Times New Roman" w:eastAsia="SimSun" w:hAnsi="Times New Roman" w:cs="Times New Roman"/>
            <w:bCs/>
            <w:lang w:eastAsia="zh-CN"/>
          </w:rPr>
          <w:t xml:space="preserve"> have shown that </w:t>
        </w:r>
      </w:ins>
      <w:ins w:id="54" w:author="michael marcus" w:date="2018-04-05T16:07:00Z">
        <w:r w:rsidR="00D25259">
          <w:rPr>
            <w:rFonts w:ascii="Times New Roman" w:eastAsia="SimSun" w:hAnsi="Times New Roman" w:cs="Times New Roman"/>
            <w:bCs/>
            <w:lang w:eastAsia="zh-CN"/>
          </w:rPr>
          <w:t>sharing</w:t>
        </w:r>
      </w:ins>
      <w:ins w:id="55" w:author="michael marcus" w:date="2018-04-05T16:05:00Z">
        <w:r w:rsidR="00D25259">
          <w:rPr>
            <w:rFonts w:ascii="Times New Roman" w:eastAsia="SimSun" w:hAnsi="Times New Roman" w:cs="Times New Roman"/>
            <w:bCs/>
            <w:lang w:eastAsia="zh-CN"/>
          </w:rPr>
          <w:t xml:space="preserve"> of these bands</w:t>
        </w:r>
      </w:ins>
      <w:ins w:id="56" w:author="michael marcus" w:date="2018-04-05T16:07:00Z">
        <w:r w:rsidR="00D25259">
          <w:rPr>
            <w:rFonts w:ascii="Times New Roman" w:eastAsia="SimSun" w:hAnsi="Times New Roman" w:cs="Times New Roman"/>
            <w:bCs/>
            <w:lang w:eastAsia="zh-CN"/>
          </w:rPr>
          <w:t xml:space="preserve"> b</w:t>
        </w:r>
      </w:ins>
      <w:ins w:id="57" w:author="Jayne Stancavage" w:date="2018-04-06T21:01:00Z">
        <w:r w:rsidR="007F05D3">
          <w:rPr>
            <w:rFonts w:ascii="Times New Roman" w:eastAsia="SimSun" w:hAnsi="Times New Roman" w:cs="Times New Roman"/>
            <w:bCs/>
            <w:lang w:eastAsia="zh-CN"/>
          </w:rPr>
          <w:t>e</w:t>
        </w:r>
      </w:ins>
      <w:ins w:id="58" w:author="michael marcus" w:date="2018-04-05T16:07:00Z">
        <w:del w:id="59" w:author="Jayne Stancavage" w:date="2018-04-06T21:01:00Z">
          <w:r w:rsidR="00D25259" w:rsidDel="007F05D3">
            <w:rPr>
              <w:rFonts w:ascii="Times New Roman" w:eastAsia="SimSun" w:hAnsi="Times New Roman" w:cs="Times New Roman"/>
              <w:bCs/>
              <w:lang w:eastAsia="zh-CN"/>
            </w:rPr>
            <w:delText>w</w:delText>
          </w:r>
        </w:del>
        <w:r w:rsidR="00D25259">
          <w:rPr>
            <w:rFonts w:ascii="Times New Roman" w:eastAsia="SimSun" w:hAnsi="Times New Roman" w:cs="Times New Roman"/>
            <w:bCs/>
            <w:lang w:eastAsia="zh-CN"/>
          </w:rPr>
          <w:t>tween passive users and terrestr</w:t>
        </w:r>
        <w:del w:id="60" w:author="Jayne Stancavage" w:date="2018-04-06T21:01:00Z">
          <w:r w:rsidR="00D25259" w:rsidDel="007F05D3">
            <w:rPr>
              <w:rFonts w:ascii="Times New Roman" w:eastAsia="SimSun" w:hAnsi="Times New Roman" w:cs="Times New Roman"/>
              <w:bCs/>
              <w:lang w:eastAsia="zh-CN"/>
            </w:rPr>
            <w:delText>a</w:delText>
          </w:r>
        </w:del>
        <w:r w:rsidR="00D25259">
          <w:rPr>
            <w:rFonts w:ascii="Times New Roman" w:eastAsia="SimSun" w:hAnsi="Times New Roman" w:cs="Times New Roman"/>
            <w:bCs/>
            <w:lang w:eastAsia="zh-CN"/>
          </w:rPr>
          <w:t>i</w:t>
        </w:r>
      </w:ins>
      <w:ins w:id="61" w:author="Jayne Stancavage" w:date="2018-04-06T21:02:00Z">
        <w:r w:rsidR="007F05D3">
          <w:rPr>
            <w:rFonts w:ascii="Times New Roman" w:eastAsia="SimSun" w:hAnsi="Times New Roman" w:cs="Times New Roman"/>
            <w:bCs/>
            <w:lang w:eastAsia="zh-CN"/>
          </w:rPr>
          <w:t>a</w:t>
        </w:r>
      </w:ins>
      <w:ins w:id="62" w:author="michael marcus" w:date="2018-04-05T16:07:00Z">
        <w:r w:rsidR="00D25259">
          <w:rPr>
            <w:rFonts w:ascii="Times New Roman" w:eastAsia="SimSun" w:hAnsi="Times New Roman" w:cs="Times New Roman"/>
            <w:bCs/>
            <w:lang w:eastAsia="zh-CN"/>
          </w:rPr>
          <w:t>l</w:t>
        </w:r>
      </w:ins>
      <w:ins w:id="63" w:author="michael marcus" w:date="2018-04-05T16:06:00Z">
        <w:r w:rsidR="00D25259">
          <w:rPr>
            <w:rFonts w:ascii="Times New Roman" w:eastAsia="SimSun" w:hAnsi="Times New Roman" w:cs="Times New Roman"/>
            <w:bCs/>
            <w:lang w:eastAsia="zh-CN"/>
          </w:rPr>
          <w:t xml:space="preserve"> </w:t>
        </w:r>
      </w:ins>
      <w:ins w:id="64" w:author="Jayne Stancavage" w:date="2018-04-06T21:02:00Z">
        <w:r w:rsidR="007F05D3">
          <w:rPr>
            <w:rFonts w:ascii="Times New Roman" w:eastAsia="SimSun" w:hAnsi="Times New Roman" w:cs="Times New Roman"/>
            <w:bCs/>
            <w:lang w:eastAsia="zh-CN"/>
          </w:rPr>
          <w:t xml:space="preserve">use </w:t>
        </w:r>
      </w:ins>
      <w:ins w:id="65" w:author="michael marcus" w:date="2018-04-05T16:06:00Z">
        <w:r w:rsidR="00D25259">
          <w:rPr>
            <w:rFonts w:ascii="Times New Roman" w:eastAsia="SimSun" w:hAnsi="Times New Roman" w:cs="Times New Roman"/>
            <w:bCs/>
            <w:lang w:eastAsia="zh-CN"/>
          </w:rPr>
          <w:t>is possible under the exis</w:t>
        </w:r>
      </w:ins>
      <w:ins w:id="66" w:author="michael marcus" w:date="2018-04-05T16:07:00Z">
        <w:r w:rsidR="00D25259">
          <w:rPr>
            <w:rFonts w:ascii="Times New Roman" w:eastAsia="SimSun" w:hAnsi="Times New Roman" w:cs="Times New Roman"/>
            <w:bCs/>
            <w:lang w:eastAsia="zh-CN"/>
          </w:rPr>
          <w:t>t</w:t>
        </w:r>
      </w:ins>
      <w:ins w:id="67" w:author="michael marcus" w:date="2018-04-05T16:06:00Z">
        <w:r w:rsidR="00D25259">
          <w:rPr>
            <w:rFonts w:ascii="Times New Roman" w:eastAsia="SimSun" w:hAnsi="Times New Roman" w:cs="Times New Roman"/>
            <w:bCs/>
            <w:lang w:eastAsia="zh-CN"/>
          </w:rPr>
          <w:t>ing provision</w:t>
        </w:r>
      </w:ins>
      <w:ins w:id="68" w:author="Jayne Stancavage" w:date="2018-04-06T21:02:00Z">
        <w:r w:rsidR="007F05D3">
          <w:rPr>
            <w:rFonts w:ascii="Times New Roman" w:eastAsia="SimSun" w:hAnsi="Times New Roman" w:cs="Times New Roman"/>
            <w:bCs/>
            <w:lang w:eastAsia="zh-CN"/>
          </w:rPr>
          <w:t>s</w:t>
        </w:r>
      </w:ins>
      <w:ins w:id="69" w:author="michael marcus" w:date="2018-04-05T16:06:00Z">
        <w:r w:rsidR="00D25259">
          <w:rPr>
            <w:rFonts w:ascii="Times New Roman" w:eastAsia="SimSun" w:hAnsi="Times New Roman" w:cs="Times New Roman"/>
            <w:bCs/>
            <w:lang w:eastAsia="zh-CN"/>
          </w:rPr>
          <w:t xml:space="preserve"> of </w:t>
        </w:r>
        <w:r w:rsidR="00D25259" w:rsidRPr="00F26D9B">
          <w:rPr>
            <w:rFonts w:ascii="Times New Roman" w:eastAsia="SimSun" w:hAnsi="Times New Roman" w:cs="Times New Roman"/>
            <w:bCs/>
            <w:lang w:eastAsia="zh-CN"/>
          </w:rPr>
          <w:t>No.</w:t>
        </w:r>
        <w:r w:rsidR="00D25259" w:rsidRPr="00925A89">
          <w:rPr>
            <w:rFonts w:ascii="Times New Roman" w:eastAsia="SimSun" w:hAnsi="Times New Roman" w:cs="Times New Roman"/>
            <w:b/>
            <w:bCs/>
            <w:lang w:eastAsia="zh-CN"/>
          </w:rPr>
          <w:t xml:space="preserve"> 5.565</w:t>
        </w:r>
      </w:ins>
      <w:ins w:id="70" w:author="michael marcus" w:date="2018-04-05T16:07:00Z">
        <w:r w:rsidR="00D25259">
          <w:rPr>
            <w:rFonts w:ascii="Times New Roman" w:eastAsia="SimSun" w:hAnsi="Times New Roman" w:cs="Times New Roman"/>
            <w:b/>
            <w:bCs/>
            <w:lang w:eastAsia="zh-CN"/>
          </w:rPr>
          <w:t xml:space="preserve">, </w:t>
        </w:r>
        <w:r w:rsidR="00D25259" w:rsidRPr="00925A89">
          <w:rPr>
            <w:rFonts w:ascii="Times New Roman" w:eastAsia="SimSun" w:hAnsi="Times New Roman" w:cs="Times New Roman"/>
            <w:bCs/>
            <w:lang w:eastAsia="zh-CN"/>
          </w:rPr>
          <w:t>which are unchanged here.</w:t>
        </w:r>
      </w:ins>
      <w:del w:id="71" w:author="michael marcus" w:date="2018-04-05T16:05:00Z">
        <w:r w:rsidRPr="00D25259" w:rsidDel="00D25259">
          <w:rPr>
            <w:rFonts w:ascii="Times New Roman" w:eastAsia="SimSun" w:hAnsi="Times New Roman" w:cs="Times New Roman"/>
            <w:bCs/>
            <w:lang w:eastAsia="zh-CN"/>
          </w:rPr>
          <w:delText>these bands have not been.  Although th</w:delText>
        </w:r>
        <w:r w:rsidR="006E336A" w:rsidRPr="00D25259" w:rsidDel="00D25259">
          <w:rPr>
            <w:rFonts w:ascii="Times New Roman" w:eastAsia="SimSun" w:hAnsi="Times New Roman" w:cs="Times New Roman"/>
            <w:bCs/>
            <w:lang w:eastAsia="zh-CN"/>
          </w:rPr>
          <w:delText>ese</w:delText>
        </w:r>
        <w:r w:rsidRPr="00D25259" w:rsidDel="00D25259">
          <w:rPr>
            <w:rFonts w:ascii="Times New Roman" w:eastAsia="SimSun" w:hAnsi="Times New Roman" w:cs="Times New Roman"/>
            <w:bCs/>
            <w:lang w:eastAsia="zh-CN"/>
          </w:rPr>
          <w:delText xml:space="preserve"> </w:delText>
        </w:r>
        <w:r w:rsidR="00A53CBC" w:rsidRPr="00D25259" w:rsidDel="00D25259">
          <w:rPr>
            <w:rFonts w:ascii="Times New Roman" w:eastAsia="SimSun" w:hAnsi="Times New Roman" w:cs="Times New Roman"/>
            <w:bCs/>
            <w:lang w:eastAsia="zh-CN"/>
          </w:rPr>
          <w:delText>bands</w:delText>
        </w:r>
        <w:r w:rsidR="006E336A" w:rsidRPr="00D25259" w:rsidDel="00D25259">
          <w:rPr>
            <w:rFonts w:ascii="Times New Roman" w:eastAsia="SimSun" w:hAnsi="Times New Roman" w:cs="Times New Roman"/>
            <w:bCs/>
            <w:lang w:eastAsia="zh-CN"/>
          </w:rPr>
          <w:delText xml:space="preserve"> have</w:delText>
        </w:r>
        <w:r w:rsidRPr="00D25259" w:rsidDel="00D25259">
          <w:rPr>
            <w:rFonts w:ascii="Times New Roman" w:eastAsia="SimSun" w:hAnsi="Times New Roman" w:cs="Times New Roman"/>
            <w:bCs/>
            <w:lang w:eastAsia="zh-CN"/>
          </w:rPr>
          <w:delText xml:space="preserve"> been identified for radio astronomy service</w:delText>
        </w:r>
        <w:r w:rsidR="00431A34" w:rsidRPr="00D25259" w:rsidDel="00D25259">
          <w:rPr>
            <w:rFonts w:ascii="Times New Roman" w:eastAsia="SimSun" w:hAnsi="Times New Roman" w:cs="Times New Roman"/>
            <w:bCs/>
            <w:lang w:eastAsia="zh-CN"/>
          </w:rPr>
          <w:delText>,</w:delText>
        </w:r>
        <w:r w:rsidR="00431A34" w:rsidRPr="00D25259" w:rsidDel="00D25259">
          <w:rPr>
            <w:rFonts w:ascii="Times New Roman" w:eastAsia="Times New Roman" w:hAnsi="Times New Roman" w:cs="Times New Roman"/>
          </w:rPr>
          <w:delText xml:space="preserve"> </w:delText>
        </w:r>
      </w:del>
    </w:p>
    <w:p w:rsidR="00D25259" w:rsidRDefault="00D25259">
      <w:pPr>
        <w:rPr>
          <w:ins w:id="72" w:author="michael marcus" w:date="2018-04-05T16:05:00Z"/>
          <w:rFonts w:ascii="Times New Roman" w:eastAsia="SimSun" w:hAnsi="Times New Roman" w:cs="Times New Roman"/>
          <w:bCs/>
          <w:lang w:eastAsia="zh-CN"/>
        </w:rPr>
      </w:pPr>
    </w:p>
    <w:p w:rsidR="00D25259" w:rsidRDefault="00D25259">
      <w:pPr>
        <w:rPr>
          <w:ins w:id="73" w:author="michael marcus" w:date="2018-04-05T16:05:00Z"/>
          <w:rFonts w:ascii="Times New Roman" w:eastAsia="SimSun" w:hAnsi="Times New Roman" w:cs="Times New Roman"/>
          <w:bCs/>
          <w:lang w:eastAsia="zh-CN"/>
        </w:rPr>
      </w:pPr>
    </w:p>
    <w:p w:rsidR="00DF1F62" w:rsidDel="00D25259" w:rsidRDefault="00431A34">
      <w:pPr>
        <w:rPr>
          <w:del w:id="74" w:author="michael marcus" w:date="2018-04-05T16:07:00Z"/>
          <w:rFonts w:ascii="Times New Roman" w:eastAsia="SimSun" w:hAnsi="Times New Roman" w:cs="Times New Roman"/>
          <w:lang w:eastAsia="zh-CN"/>
        </w:rPr>
      </w:pPr>
      <w:del w:id="75" w:author="michael marcus" w:date="2018-04-05T16:07:00Z">
        <w:r w:rsidRPr="00DE4DD5" w:rsidDel="00D25259">
          <w:rPr>
            <w:rFonts w:ascii="Times New Roman" w:eastAsia="Times New Roman" w:hAnsi="Times New Roman" w:cs="Times New Roman"/>
          </w:rPr>
          <w:delText>Report ITU-R RA.2189</w:delText>
        </w:r>
        <w:r w:rsidDel="00D25259">
          <w:rPr>
            <w:rStyle w:val="FootnoteReference"/>
            <w:rFonts w:ascii="Times New Roman" w:eastAsia="Times New Roman" w:hAnsi="Times New Roman" w:cs="Times New Roman"/>
          </w:rPr>
          <w:footnoteReference w:id="2"/>
        </w:r>
        <w:r w:rsidRPr="00DE4DD5" w:rsidDel="00D25259">
          <w:rPr>
            <w:rFonts w:ascii="Times New Roman" w:eastAsia="Times New Roman" w:hAnsi="Times New Roman" w:cs="Times New Roman"/>
          </w:rPr>
          <w:delText xml:space="preserve"> conclude</w:delText>
        </w:r>
        <w:r w:rsidDel="00D25259">
          <w:rPr>
            <w:rFonts w:ascii="Times New Roman" w:eastAsia="Times New Roman" w:hAnsi="Times New Roman" w:cs="Times New Roman"/>
          </w:rPr>
          <w:delText>d</w:delText>
        </w:r>
        <w:r w:rsidRPr="00DE4DD5" w:rsidDel="00D25259">
          <w:rPr>
            <w:rFonts w:ascii="Times New Roman" w:eastAsia="Times New Roman" w:hAnsi="Times New Roman" w:cs="Times New Roman"/>
          </w:rPr>
          <w:delText xml:space="preserve"> that "Sharing between radio astronomy and active services in the range 275-3 000 GHz is not problematic."  </w:delText>
        </w:r>
        <w:r w:rsidR="00EF0C86" w:rsidDel="00D25259">
          <w:rPr>
            <w:rFonts w:ascii="Times New Roman" w:eastAsia="SimSun" w:hAnsi="Times New Roman" w:cs="Times New Roman"/>
            <w:bCs/>
            <w:lang w:eastAsia="zh-CN"/>
          </w:rPr>
          <w:delText>.</w:delText>
        </w:r>
        <w:r w:rsidR="006C7701" w:rsidDel="00D25259">
          <w:rPr>
            <w:rFonts w:ascii="Times New Roman" w:eastAsia="SimSun" w:hAnsi="Times New Roman" w:cs="Times New Roman"/>
            <w:bCs/>
            <w:lang w:eastAsia="zh-CN"/>
          </w:rPr>
          <w:delText xml:space="preserve">  The additional restrictions in </w:delText>
        </w:r>
        <w:r w:rsidR="00056668" w:rsidDel="00D25259">
          <w:rPr>
            <w:rFonts w:ascii="Times New Roman" w:eastAsia="SimSun" w:hAnsi="Times New Roman" w:cs="Times New Roman"/>
            <w:bCs/>
            <w:lang w:eastAsia="zh-CN"/>
          </w:rPr>
          <w:delText xml:space="preserve">these </w:delText>
        </w:r>
        <w:r w:rsidR="006C7701" w:rsidDel="00D25259">
          <w:rPr>
            <w:rFonts w:ascii="Times New Roman" w:eastAsia="SimSun" w:hAnsi="Times New Roman" w:cs="Times New Roman"/>
            <w:bCs/>
            <w:lang w:eastAsia="zh-CN"/>
          </w:rPr>
          <w:delText xml:space="preserve">bands to protect radio astronomy sites is based on </w:delText>
        </w:r>
        <w:r w:rsidDel="00D25259">
          <w:rPr>
            <w:rFonts w:ascii="Times New Roman" w:eastAsia="SimSun" w:hAnsi="Times New Roman" w:cs="Times New Roman"/>
            <w:bCs/>
            <w:lang w:eastAsia="zh-CN"/>
          </w:rPr>
          <w:delText xml:space="preserve">studies </w:delText>
        </w:r>
        <w:r w:rsidR="006C7701" w:rsidDel="00D25259">
          <w:rPr>
            <w:rFonts w:ascii="Times New Roman" w:eastAsia="SimSun" w:hAnsi="Times New Roman" w:cs="Times New Roman"/>
            <w:bCs/>
            <w:lang w:eastAsia="zh-CN"/>
          </w:rPr>
          <w:delText xml:space="preserve">that in a few </w:delText>
        </w:r>
        <w:r w:rsidDel="00D25259">
          <w:rPr>
            <w:rFonts w:ascii="Times New Roman" w:eastAsia="SimSun" w:hAnsi="Times New Roman" w:cs="Times New Roman"/>
            <w:bCs/>
            <w:lang w:eastAsia="zh-CN"/>
          </w:rPr>
          <w:delText xml:space="preserve">RAS </w:delText>
        </w:r>
        <w:r w:rsidR="006C7701" w:rsidDel="00D25259">
          <w:rPr>
            <w:rFonts w:ascii="Times New Roman" w:eastAsia="SimSun" w:hAnsi="Times New Roman" w:cs="Times New Roman"/>
            <w:bCs/>
            <w:lang w:eastAsia="zh-CN"/>
          </w:rPr>
          <w:delText xml:space="preserve">locations local circumstances may require additional protection. Since these </w:delText>
        </w:r>
        <w:r w:rsidR="006E336A" w:rsidDel="00D25259">
          <w:rPr>
            <w:rFonts w:ascii="Times New Roman" w:eastAsia="SimSun" w:hAnsi="Times New Roman" w:cs="Times New Roman"/>
            <w:bCs/>
            <w:lang w:eastAsia="zh-CN"/>
          </w:rPr>
          <w:delText>locations</w:delText>
        </w:r>
        <w:r w:rsidR="006C7701" w:rsidDel="00D25259">
          <w:rPr>
            <w:rFonts w:ascii="Times New Roman" w:eastAsia="SimSun" w:hAnsi="Times New Roman" w:cs="Times New Roman"/>
            <w:bCs/>
            <w:lang w:eastAsia="zh-CN"/>
          </w:rPr>
          <w:delText xml:space="preserve"> are </w:delText>
        </w:r>
        <w:r w:rsidR="00A53CBC" w:rsidDel="00D25259">
          <w:rPr>
            <w:rFonts w:ascii="Times New Roman" w:eastAsia="SimSun" w:hAnsi="Times New Roman" w:cs="Times New Roman"/>
            <w:bCs/>
            <w:lang w:eastAsia="zh-CN"/>
          </w:rPr>
          <w:delText xml:space="preserve">generally </w:delText>
        </w:r>
        <w:r w:rsidR="006C7701" w:rsidDel="00D25259">
          <w:rPr>
            <w:rFonts w:ascii="Times New Roman" w:eastAsia="SimSun" w:hAnsi="Times New Roman" w:cs="Times New Roman"/>
            <w:bCs/>
            <w:lang w:eastAsia="zh-CN"/>
          </w:rPr>
          <w:delText xml:space="preserve">in </w:delText>
        </w:r>
        <w:r w:rsidR="00A53CBC" w:rsidDel="00D25259">
          <w:rPr>
            <w:rFonts w:ascii="Times New Roman" w:eastAsia="SimSun" w:hAnsi="Times New Roman" w:cs="Times New Roman"/>
            <w:bCs/>
            <w:lang w:eastAsia="zh-CN"/>
          </w:rPr>
          <w:delText xml:space="preserve">high altitude </w:delText>
        </w:r>
        <w:r w:rsidR="006C7701" w:rsidDel="00D25259">
          <w:rPr>
            <w:rFonts w:ascii="Times New Roman" w:eastAsia="SimSun" w:hAnsi="Times New Roman" w:cs="Times New Roman"/>
            <w:bCs/>
            <w:lang w:eastAsia="zh-CN"/>
          </w:rPr>
          <w:delText>remote areas and atmospheric absorption propagation limits interference ra</w:delText>
        </w:r>
        <w:r w:rsidR="00A53CBC" w:rsidDel="00D25259">
          <w:rPr>
            <w:rFonts w:ascii="Times New Roman" w:eastAsia="SimSun" w:hAnsi="Times New Roman" w:cs="Times New Roman"/>
            <w:bCs/>
            <w:lang w:eastAsia="zh-CN"/>
          </w:rPr>
          <w:delText>n</w:delText>
        </w:r>
        <w:r w:rsidR="006C7701" w:rsidDel="00D25259">
          <w:rPr>
            <w:rFonts w:ascii="Times New Roman" w:eastAsia="SimSun" w:hAnsi="Times New Roman" w:cs="Times New Roman"/>
            <w:bCs/>
            <w:lang w:eastAsia="zh-CN"/>
          </w:rPr>
          <w:delText>ge</w:delText>
        </w:r>
        <w:r w:rsidR="00A53CBC" w:rsidDel="00D25259">
          <w:rPr>
            <w:rFonts w:ascii="Times New Roman" w:eastAsia="SimSun" w:hAnsi="Times New Roman" w:cs="Times New Roman"/>
            <w:bCs/>
            <w:lang w:eastAsia="zh-CN"/>
          </w:rPr>
          <w:delText>,</w:delText>
        </w:r>
        <w:r w:rsidR="0097552B" w:rsidDel="00D25259">
          <w:rPr>
            <w:rFonts w:ascii="Times New Roman" w:eastAsia="SimSun" w:hAnsi="Times New Roman" w:cs="Times New Roman"/>
            <w:bCs/>
            <w:lang w:eastAsia="zh-CN"/>
          </w:rPr>
          <w:delText xml:space="preserve"> thes</w:delText>
        </w:r>
        <w:r w:rsidR="006C7701" w:rsidDel="00D25259">
          <w:rPr>
            <w:rFonts w:ascii="Times New Roman" w:eastAsia="SimSun" w:hAnsi="Times New Roman" w:cs="Times New Roman"/>
            <w:bCs/>
            <w:lang w:eastAsia="zh-CN"/>
          </w:rPr>
          <w:delText xml:space="preserve">e restrictions will have little impact on most </w:delText>
        </w:r>
        <w:r w:rsidR="0053741D" w:rsidDel="00D25259">
          <w:rPr>
            <w:rFonts w:ascii="Times New Roman" w:eastAsia="SimSun" w:hAnsi="Times New Roman" w:cs="Times New Roman"/>
            <w:bCs/>
            <w:lang w:eastAsia="zh-CN"/>
          </w:rPr>
          <w:delText>terrestrial</w:delText>
        </w:r>
        <w:r w:rsidR="0097552B" w:rsidDel="00D25259">
          <w:rPr>
            <w:rFonts w:ascii="Times New Roman" w:eastAsia="SimSun" w:hAnsi="Times New Roman" w:cs="Times New Roman"/>
            <w:bCs/>
            <w:lang w:eastAsia="zh-CN"/>
          </w:rPr>
          <w:delText xml:space="preserve"> </w:delText>
        </w:r>
        <w:r w:rsidR="006C7701" w:rsidDel="00D25259">
          <w:rPr>
            <w:rFonts w:ascii="Times New Roman" w:eastAsia="SimSun" w:hAnsi="Times New Roman" w:cs="Times New Roman"/>
            <w:bCs/>
            <w:lang w:eastAsia="zh-CN"/>
          </w:rPr>
          <w:delText>uses of these bands</w:delText>
        </w:r>
        <w:r w:rsidR="006E336A" w:rsidDel="00D25259">
          <w:rPr>
            <w:rFonts w:ascii="Times New Roman" w:eastAsia="SimSun" w:hAnsi="Times New Roman" w:cs="Times New Roman"/>
            <w:bCs/>
            <w:lang w:eastAsia="zh-CN"/>
          </w:rPr>
          <w:delText xml:space="preserve"> in populated areas</w:delText>
        </w:r>
        <w:r w:rsidR="006C7701" w:rsidDel="00D25259">
          <w:rPr>
            <w:rFonts w:ascii="Times New Roman" w:eastAsia="SimSun" w:hAnsi="Times New Roman" w:cs="Times New Roman"/>
            <w:bCs/>
            <w:lang w:eastAsia="zh-CN"/>
          </w:rPr>
          <w:delText>.</w:delText>
        </w:r>
        <w:r w:rsidR="00640A86" w:rsidRPr="009E4738" w:rsidDel="00D25259">
          <w:rPr>
            <w:rFonts w:ascii="Times New Roman" w:eastAsia="SimSun" w:hAnsi="Times New Roman" w:cs="Times New Roman"/>
            <w:lang w:eastAsia="zh-CN"/>
          </w:rPr>
          <w:delText xml:space="preserve"> </w:delText>
        </w:r>
      </w:del>
    </w:p>
    <w:p w:rsidR="00E464DC" w:rsidRDefault="00E464DC">
      <w:pPr>
        <w:rPr>
          <w:rFonts w:ascii="Times New Roman" w:eastAsia="SimSun" w:hAnsi="Times New Roman" w:cs="Times New Roman"/>
          <w:lang w:eastAsia="zh-CN"/>
        </w:rPr>
      </w:pPr>
    </w:p>
    <w:p w:rsidR="00E464DC" w:rsidRPr="00963CF2" w:rsidRDefault="00E464DC">
      <w:pPr>
        <w:rPr>
          <w:rFonts w:ascii="Times New Roman" w:eastAsia="Times New Roman" w:hAnsi="Times New Roman" w:cs="Times New Roman"/>
          <w:b/>
        </w:rPr>
      </w:pPr>
      <w:r w:rsidRPr="00963CF2">
        <w:rPr>
          <w:rFonts w:ascii="Times New Roman" w:eastAsia="Times New Roman" w:hAnsi="Times New Roman" w:cs="Times New Roman"/>
          <w:b/>
        </w:rPr>
        <w:t>SUP</w:t>
      </w:r>
      <w:r w:rsidRPr="00963CF2">
        <w:rPr>
          <w:rFonts w:ascii="Times New Roman" w:eastAsia="Times New Roman" w:hAnsi="Times New Roman" w:cs="Times New Roman"/>
          <w:b/>
        </w:rPr>
        <w:tab/>
        <w:t>USA/1.15/</w:t>
      </w:r>
      <w:r w:rsidR="00963CF2">
        <w:rPr>
          <w:rFonts w:ascii="Times New Roman" w:eastAsia="Times New Roman" w:hAnsi="Times New Roman" w:cs="Times New Roman"/>
          <w:b/>
        </w:rPr>
        <w:t>3</w:t>
      </w:r>
    </w:p>
    <w:p w:rsidR="00963CF2" w:rsidRDefault="00963CF2" w:rsidP="00963CF2">
      <w:pPr>
        <w:ind w:firstLine="720"/>
        <w:rPr>
          <w:rFonts w:ascii="Times New Roman" w:eastAsia="SimSun" w:hAnsi="Times New Roman" w:cs="Times New Roman"/>
          <w:lang w:eastAsia="zh-CN"/>
        </w:rPr>
      </w:pPr>
      <w:r w:rsidRPr="00963CF2">
        <w:rPr>
          <w:rFonts w:ascii="Times New Roman" w:eastAsia="SimSun" w:hAnsi="Times New Roman" w:cs="Times New Roman"/>
          <w:lang w:eastAsia="zh-CN"/>
        </w:rPr>
        <w:t xml:space="preserve">RESOLUTION 767 (WRC-15) </w:t>
      </w:r>
    </w:p>
    <w:p w:rsidR="00FA3967" w:rsidRPr="00963CF2" w:rsidRDefault="00FA3967" w:rsidP="00963CF2">
      <w:pPr>
        <w:ind w:firstLine="720"/>
        <w:rPr>
          <w:rFonts w:ascii="Times New Roman" w:eastAsia="SimSun" w:hAnsi="Times New Roman" w:cs="Times New Roman"/>
          <w:lang w:eastAsia="zh-CN"/>
        </w:rPr>
      </w:pPr>
    </w:p>
    <w:p w:rsidR="00E464DC" w:rsidRDefault="00963CF2" w:rsidP="00963CF2">
      <w:pPr>
        <w:rPr>
          <w:rFonts w:ascii="Times New Roman" w:eastAsia="SimSun" w:hAnsi="Times New Roman" w:cs="Times New Roman"/>
          <w:lang w:eastAsia="zh-CN"/>
        </w:rPr>
      </w:pPr>
      <w:r w:rsidRPr="00963CF2">
        <w:rPr>
          <w:rFonts w:ascii="Times New Roman" w:eastAsia="SimSun" w:hAnsi="Times New Roman" w:cs="Times New Roman"/>
          <w:lang w:eastAsia="zh-CN"/>
        </w:rPr>
        <w:t>Studies towards an identification for use by administrations for land-mobile and fixed services applications operating in the frequency range 275-450 GHz</w:t>
      </w:r>
    </w:p>
    <w:p w:rsidR="00963CF2" w:rsidRDefault="00963CF2" w:rsidP="00963CF2">
      <w:pPr>
        <w:rPr>
          <w:rFonts w:ascii="Times New Roman" w:eastAsia="SimSun" w:hAnsi="Times New Roman" w:cs="Times New Roman"/>
          <w:lang w:eastAsia="zh-CN"/>
        </w:rPr>
      </w:pPr>
    </w:p>
    <w:p w:rsidR="00963CF2" w:rsidRDefault="00963CF2" w:rsidP="00963CF2">
      <w:pPr>
        <w:rPr>
          <w:rFonts w:ascii="Times New Roman" w:eastAsia="SimSun" w:hAnsi="Times New Roman" w:cs="Times New Roman"/>
          <w:lang w:eastAsia="zh-CN"/>
        </w:rPr>
      </w:pPr>
      <w:r>
        <w:rPr>
          <w:rFonts w:ascii="Times New Roman" w:eastAsia="SimSun" w:hAnsi="Times New Roman" w:cs="Times New Roman"/>
          <w:lang w:eastAsia="zh-CN"/>
        </w:rPr>
        <w:t xml:space="preserve">Reasons: </w:t>
      </w:r>
      <w:r w:rsidR="00F71AF0">
        <w:rPr>
          <w:rFonts w:ascii="Times New Roman" w:eastAsia="SimSun" w:hAnsi="Times New Roman" w:cs="Times New Roman"/>
          <w:lang w:eastAsia="zh-CN"/>
        </w:rPr>
        <w:t>With the successful resolution of terrestrial mo</w:t>
      </w:r>
      <w:r w:rsidR="006E336A">
        <w:rPr>
          <w:rFonts w:ascii="Times New Roman" w:eastAsia="SimSun" w:hAnsi="Times New Roman" w:cs="Times New Roman"/>
          <w:lang w:eastAsia="zh-CN"/>
        </w:rPr>
        <w:t>bile</w:t>
      </w:r>
      <w:r w:rsidR="00F71AF0">
        <w:rPr>
          <w:rFonts w:ascii="Times New Roman" w:eastAsia="SimSun" w:hAnsi="Times New Roman" w:cs="Times New Roman"/>
          <w:lang w:eastAsia="zh-CN"/>
        </w:rPr>
        <w:t xml:space="preserve"> and fixed use in 275-450 GHz</w:t>
      </w:r>
      <w:r w:rsidR="006E336A">
        <w:rPr>
          <w:rFonts w:ascii="Times New Roman" w:eastAsia="SimSun" w:hAnsi="Times New Roman" w:cs="Times New Roman"/>
          <w:lang w:eastAsia="zh-CN"/>
        </w:rPr>
        <w:t xml:space="preserve"> band with protecting of the passive services in the band, there is no longer a need for this resolution.</w:t>
      </w:r>
    </w:p>
    <w:p w:rsidR="004E667F" w:rsidRDefault="004E667F" w:rsidP="00963CF2">
      <w:pPr>
        <w:rPr>
          <w:rFonts w:ascii="Times New Roman" w:eastAsia="SimSun" w:hAnsi="Times New Roman" w:cs="Times New Roman"/>
          <w:lang w:eastAsia="zh-CN"/>
        </w:rPr>
      </w:pPr>
    </w:p>
    <w:p w:rsidR="00963CF2" w:rsidRPr="009E4738" w:rsidRDefault="00963CF2" w:rsidP="00963CF2">
      <w:pPr>
        <w:rPr>
          <w:rFonts w:ascii="Times New Roman" w:eastAsia="SimSun" w:hAnsi="Times New Roman" w:cs="Times New Roman"/>
          <w:lang w:eastAsia="zh-CN"/>
        </w:rPr>
      </w:pPr>
    </w:p>
    <w:sectPr w:rsidR="00963CF2" w:rsidRPr="009E473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2A5B" w:rsidRDefault="00A72A5B" w:rsidP="006B30A4">
      <w:r>
        <w:separator/>
      </w:r>
    </w:p>
  </w:endnote>
  <w:endnote w:type="continuationSeparator" w:id="0">
    <w:p w:rsidR="00A72A5B" w:rsidRDefault="00A72A5B" w:rsidP="006B3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2A5B" w:rsidRDefault="00A72A5B" w:rsidP="006B30A4">
      <w:r>
        <w:separator/>
      </w:r>
    </w:p>
  </w:footnote>
  <w:footnote w:type="continuationSeparator" w:id="0">
    <w:p w:rsidR="00A72A5B" w:rsidRDefault="00A72A5B" w:rsidP="006B30A4">
      <w:r>
        <w:continuationSeparator/>
      </w:r>
    </w:p>
  </w:footnote>
  <w:footnote w:id="1">
    <w:p w:rsidR="00DE4DD5" w:rsidRPr="001F0CF4" w:rsidDel="00D25259" w:rsidRDefault="00DE4DD5" w:rsidP="00DE4DD5">
      <w:pPr>
        <w:widowControl w:val="0"/>
        <w:autoSpaceDE w:val="0"/>
        <w:autoSpaceDN w:val="0"/>
        <w:adjustRightInd w:val="0"/>
        <w:rPr>
          <w:del w:id="12" w:author="michael marcus" w:date="2018-04-05T16:10:00Z"/>
          <w:rFonts w:ascii="Times New Roman" w:hAnsi="Times New Roman" w:cs="Times New Roman"/>
        </w:rPr>
      </w:pPr>
      <w:del w:id="13" w:author="michael marcus" w:date="2018-04-05T16:10:00Z">
        <w:r w:rsidDel="00D25259">
          <w:rPr>
            <w:rStyle w:val="FootnoteReference"/>
          </w:rPr>
          <w:footnoteRef/>
        </w:r>
        <w:r w:rsidDel="00D25259">
          <w:delText xml:space="preserve"> </w:delText>
        </w:r>
        <w:r w:rsidRPr="001F0CF4" w:rsidDel="00D25259">
          <w:rPr>
            <w:rFonts w:ascii="Times New Roman" w:hAnsi="Times New Roman" w:cs="Times New Roman"/>
          </w:rPr>
          <w:delText>Report ITU-R RA.2189 “Sharing between the radio astronomy service and active services in the frequency range 275-3 000 GHz” indicates that the radio astronomy service can share with terrestrial systems due to propagation conditions and power limitations of current active services technologies.</w:delText>
        </w:r>
      </w:del>
    </w:p>
    <w:p w:rsidR="00DE4DD5" w:rsidDel="00D25259" w:rsidRDefault="00DE4DD5">
      <w:pPr>
        <w:pStyle w:val="FootnoteText"/>
        <w:rPr>
          <w:del w:id="14" w:author="michael marcus" w:date="2018-04-05T16:10:00Z"/>
        </w:rPr>
      </w:pPr>
    </w:p>
  </w:footnote>
  <w:footnote w:id="2">
    <w:p w:rsidR="00431A34" w:rsidRPr="001F0CF4" w:rsidDel="00D25259" w:rsidRDefault="00431A34" w:rsidP="00431A34">
      <w:pPr>
        <w:widowControl w:val="0"/>
        <w:autoSpaceDE w:val="0"/>
        <w:autoSpaceDN w:val="0"/>
        <w:adjustRightInd w:val="0"/>
        <w:rPr>
          <w:del w:id="76" w:author="michael marcus" w:date="2018-04-05T16:07:00Z"/>
          <w:rFonts w:ascii="Times New Roman" w:hAnsi="Times New Roman" w:cs="Times New Roman"/>
        </w:rPr>
      </w:pPr>
      <w:del w:id="77" w:author="michael marcus" w:date="2018-04-05T16:07:00Z">
        <w:r w:rsidDel="00D25259">
          <w:rPr>
            <w:rStyle w:val="FootnoteReference"/>
          </w:rPr>
          <w:footnoteRef/>
        </w:r>
        <w:r w:rsidDel="00D25259">
          <w:delText xml:space="preserve"> </w:delText>
        </w:r>
        <w:r w:rsidRPr="001F0CF4" w:rsidDel="00D25259">
          <w:rPr>
            <w:rFonts w:ascii="Times New Roman" w:hAnsi="Times New Roman" w:cs="Times New Roman"/>
          </w:rPr>
          <w:delText xml:space="preserve">Report ITU-R RA.2189 “Sharing between the radio astronomy service and active services in the frequency range 275-3 000 GHz” indicates that the radio astronomy service can share with terrestrial systems due to propagation conditions and power limitations of current </w:delText>
        </w:r>
        <w:r w:rsidR="0053665D" w:rsidDel="00D25259">
          <w:rPr>
            <w:rFonts w:ascii="Times New Roman" w:hAnsi="Times New Roman" w:cs="Times New Roman"/>
          </w:rPr>
          <w:delText>active services technologies.</w:delText>
        </w:r>
      </w:del>
    </w:p>
    <w:p w:rsidR="00431A34" w:rsidDel="00D25259" w:rsidRDefault="00431A34" w:rsidP="00431A34">
      <w:pPr>
        <w:pStyle w:val="FootnoteText"/>
        <w:rPr>
          <w:del w:id="78" w:author="michael marcus" w:date="2018-04-05T16:07:00Z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2C4" w:rsidRDefault="00FB42C4" w:rsidP="00FB42C4">
    <w:pPr>
      <w:pStyle w:val="Header"/>
    </w:pPr>
    <w:r>
      <w:tab/>
    </w:r>
    <w:r w:rsidR="001B61EC">
      <w:tab/>
      <w:t>IWG-2/048r</w:t>
    </w:r>
    <w:r w:rsidR="00925A89">
      <w:t>3</w:t>
    </w:r>
    <w:r>
      <w:t xml:space="preserve"> (</w:t>
    </w:r>
    <w:r w:rsidR="00925A89">
      <w:t>10</w:t>
    </w:r>
    <w:r w:rsidR="00F26D9B">
      <w:t>.</w:t>
    </w:r>
    <w:r w:rsidR="00925A89">
      <w:t>04</w:t>
    </w:r>
    <w:r w:rsidR="00347F08">
      <w:t>.2018</w:t>
    </w:r>
    <w:r>
      <w:t>)</w:t>
    </w:r>
  </w:p>
  <w:p w:rsidR="006B30A4" w:rsidRDefault="00D16609" w:rsidP="006B30A4">
    <w:pPr>
      <w:tabs>
        <w:tab w:val="center" w:pos="4680"/>
        <w:tab w:val="right" w:pos="9360"/>
      </w:tabs>
      <w:jc w:val="right"/>
    </w:pPr>
    <w:r>
      <w:t>Michael Marcus-</w:t>
    </w:r>
    <w:r w:rsidR="001B61EC">
      <w:t>IEEE-U</w:t>
    </w:r>
    <w:r w:rsidR="00FB42C4">
      <w:t>SA</w:t>
    </w:r>
  </w:p>
  <w:p w:rsidR="006B30A4" w:rsidRDefault="006B30A4">
    <w:pPr>
      <w:pStyle w:val="Header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ael marcus">
    <w15:presenceInfo w15:providerId="None" w15:userId="michael marcus"/>
  </w15:person>
  <w15:person w15:author="Jayne Stancavage">
    <w15:presenceInfo w15:providerId="Windows Live" w15:userId="64fb273e8d7b10c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0A4"/>
    <w:rsid w:val="00056668"/>
    <w:rsid w:val="00084626"/>
    <w:rsid w:val="000A31FC"/>
    <w:rsid w:val="000B2C8C"/>
    <w:rsid w:val="001B61EC"/>
    <w:rsid w:val="001F4914"/>
    <w:rsid w:val="00266DBF"/>
    <w:rsid w:val="00282DA3"/>
    <w:rsid w:val="002C5AEF"/>
    <w:rsid w:val="002E71C6"/>
    <w:rsid w:val="00300C43"/>
    <w:rsid w:val="00347F08"/>
    <w:rsid w:val="00351DCA"/>
    <w:rsid w:val="00395E50"/>
    <w:rsid w:val="003E4715"/>
    <w:rsid w:val="00431A34"/>
    <w:rsid w:val="00446A42"/>
    <w:rsid w:val="0049127D"/>
    <w:rsid w:val="004D1990"/>
    <w:rsid w:val="004D607D"/>
    <w:rsid w:val="004E667F"/>
    <w:rsid w:val="005361A2"/>
    <w:rsid w:val="0053665D"/>
    <w:rsid w:val="0053741D"/>
    <w:rsid w:val="0053757C"/>
    <w:rsid w:val="00540F28"/>
    <w:rsid w:val="00571EDF"/>
    <w:rsid w:val="00573F29"/>
    <w:rsid w:val="005C43B9"/>
    <w:rsid w:val="005D3C23"/>
    <w:rsid w:val="005D462E"/>
    <w:rsid w:val="00640A86"/>
    <w:rsid w:val="00641BB3"/>
    <w:rsid w:val="00666CD0"/>
    <w:rsid w:val="006932AC"/>
    <w:rsid w:val="006B30A4"/>
    <w:rsid w:val="006C7701"/>
    <w:rsid w:val="006E336A"/>
    <w:rsid w:val="00753E06"/>
    <w:rsid w:val="007F05D3"/>
    <w:rsid w:val="007F6797"/>
    <w:rsid w:val="008161F4"/>
    <w:rsid w:val="008758E3"/>
    <w:rsid w:val="008A549F"/>
    <w:rsid w:val="008B3F53"/>
    <w:rsid w:val="00925A89"/>
    <w:rsid w:val="00963CF2"/>
    <w:rsid w:val="0097552B"/>
    <w:rsid w:val="009B2505"/>
    <w:rsid w:val="009E4738"/>
    <w:rsid w:val="00A11E9E"/>
    <w:rsid w:val="00A146AD"/>
    <w:rsid w:val="00A53CBC"/>
    <w:rsid w:val="00A62260"/>
    <w:rsid w:val="00A72A5B"/>
    <w:rsid w:val="00A8660F"/>
    <w:rsid w:val="00AA4D5E"/>
    <w:rsid w:val="00AE7A22"/>
    <w:rsid w:val="00B26DEE"/>
    <w:rsid w:val="00B3663B"/>
    <w:rsid w:val="00B84E3D"/>
    <w:rsid w:val="00C965FC"/>
    <w:rsid w:val="00CB01DB"/>
    <w:rsid w:val="00CB59E0"/>
    <w:rsid w:val="00D16609"/>
    <w:rsid w:val="00D24FF9"/>
    <w:rsid w:val="00D25259"/>
    <w:rsid w:val="00D60D20"/>
    <w:rsid w:val="00DA2F93"/>
    <w:rsid w:val="00DD0B10"/>
    <w:rsid w:val="00DE4DD5"/>
    <w:rsid w:val="00E04272"/>
    <w:rsid w:val="00E10285"/>
    <w:rsid w:val="00E30C3E"/>
    <w:rsid w:val="00E464DC"/>
    <w:rsid w:val="00E6368A"/>
    <w:rsid w:val="00E90ECA"/>
    <w:rsid w:val="00EF0C86"/>
    <w:rsid w:val="00F1521D"/>
    <w:rsid w:val="00F24514"/>
    <w:rsid w:val="00F246EA"/>
    <w:rsid w:val="00F26D9B"/>
    <w:rsid w:val="00F4779A"/>
    <w:rsid w:val="00F71AF0"/>
    <w:rsid w:val="00FA3967"/>
    <w:rsid w:val="00FA7A1B"/>
    <w:rsid w:val="00FB42C4"/>
    <w:rsid w:val="00FB520F"/>
    <w:rsid w:val="00FF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599DB4-78BF-48AF-AFD8-D43F5DB09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0A4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0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30A4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B30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30A4"/>
    <w:rPr>
      <w:rFonts w:eastAsiaTheme="minorEastAsi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30A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0A4"/>
    <w:rPr>
      <w:rFonts w:ascii="Segoe UI" w:eastAsiaTheme="minorEastAsia" w:hAnsi="Segoe UI" w:cs="Segoe UI"/>
      <w:sz w:val="18"/>
      <w:szCs w:val="18"/>
    </w:rPr>
  </w:style>
  <w:style w:type="character" w:customStyle="1" w:styleId="Artdef">
    <w:name w:val="Art_def"/>
    <w:basedOn w:val="DefaultParagraphFont"/>
    <w:qFormat/>
    <w:rsid w:val="006B30A4"/>
    <w:rPr>
      <w:rFonts w:ascii="Times New Roman" w:hAnsi="Times New Roman"/>
      <w:b/>
    </w:rPr>
  </w:style>
  <w:style w:type="character" w:styleId="CommentReference">
    <w:name w:val="annotation reference"/>
    <w:basedOn w:val="DefaultParagraphFont"/>
    <w:uiPriority w:val="99"/>
    <w:semiHidden/>
    <w:unhideWhenUsed/>
    <w:rsid w:val="00A622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22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2260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22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2260"/>
    <w:rPr>
      <w:rFonts w:eastAsiaTheme="minorEastAsia"/>
      <w:b/>
      <w:bCs/>
      <w:sz w:val="20"/>
      <w:szCs w:val="20"/>
    </w:rPr>
  </w:style>
  <w:style w:type="paragraph" w:customStyle="1" w:styleId="ArtNo">
    <w:name w:val="Art_No"/>
    <w:basedOn w:val="Normal"/>
    <w:next w:val="Normal"/>
    <w:link w:val="ArtNoChar"/>
    <w:rsid w:val="00A62260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Arttitle">
    <w:name w:val="Art_title"/>
    <w:basedOn w:val="Normal"/>
    <w:next w:val="Normal"/>
    <w:link w:val="ArttitleCar"/>
    <w:rsid w:val="00A62260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ArttitleCar">
    <w:name w:val="Art_title Car"/>
    <w:basedOn w:val="DefaultParagraphFont"/>
    <w:link w:val="Arttitle"/>
    <w:rsid w:val="00A62260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href">
    <w:name w:val="href"/>
    <w:basedOn w:val="DefaultParagraphFont"/>
    <w:rsid w:val="00A62260"/>
  </w:style>
  <w:style w:type="character" w:customStyle="1" w:styleId="Tablefreq">
    <w:name w:val="Table_freq"/>
    <w:basedOn w:val="DefaultParagraphFont"/>
    <w:rsid w:val="00A62260"/>
    <w:rPr>
      <w:b/>
      <w:color w:val="auto"/>
      <w:sz w:val="20"/>
    </w:rPr>
  </w:style>
  <w:style w:type="paragraph" w:customStyle="1" w:styleId="Tablehead">
    <w:name w:val="Table_head"/>
    <w:basedOn w:val="Normal"/>
    <w:link w:val="TableheadChar"/>
    <w:rsid w:val="00A62260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rFonts w:ascii="Times New Roman Bold" w:eastAsia="Times New Roman" w:hAnsi="Times New Roman Bold" w:cs="Times New Roman Bold"/>
      <w:b/>
      <w:sz w:val="20"/>
      <w:szCs w:val="20"/>
      <w:lang w:val="en-GB"/>
    </w:rPr>
  </w:style>
  <w:style w:type="character" w:customStyle="1" w:styleId="TableheadChar">
    <w:name w:val="Table_head Char"/>
    <w:basedOn w:val="DefaultParagraphFont"/>
    <w:link w:val="Tablehead"/>
    <w:locked/>
    <w:rsid w:val="00A62260"/>
    <w:rPr>
      <w:rFonts w:ascii="Times New Roman Bold" w:eastAsia="Times New Roman" w:hAnsi="Times New Roman Bold" w:cs="Times New Roman Bold"/>
      <w:b/>
      <w:sz w:val="20"/>
      <w:szCs w:val="20"/>
      <w:lang w:val="en-GB"/>
    </w:rPr>
  </w:style>
  <w:style w:type="paragraph" w:customStyle="1" w:styleId="TableTextS5">
    <w:name w:val="Table_TextS5"/>
    <w:basedOn w:val="Normal"/>
    <w:rsid w:val="00A62260"/>
    <w:pPr>
      <w:tabs>
        <w:tab w:val="left" w:pos="170"/>
        <w:tab w:val="left" w:pos="567"/>
        <w:tab w:val="left" w:pos="737"/>
        <w:tab w:val="left" w:pos="2977"/>
        <w:tab w:val="left" w:pos="3266"/>
      </w:tabs>
      <w:overflowPunct w:val="0"/>
      <w:autoSpaceDE w:val="0"/>
      <w:autoSpaceDN w:val="0"/>
      <w:adjustRightInd w:val="0"/>
      <w:spacing w:before="40" w:after="40"/>
      <w:ind w:left="170" w:hanging="170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rtNoChar">
    <w:name w:val="Art_No Char"/>
    <w:link w:val="ArtNo"/>
    <w:rsid w:val="00A62260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table" w:styleId="TableGrid">
    <w:name w:val="Table Grid"/>
    <w:basedOn w:val="TableNormal"/>
    <w:uiPriority w:val="39"/>
    <w:rsid w:val="00D24FF9"/>
    <w:pPr>
      <w:spacing w:after="0" w:line="240" w:lineRule="auto"/>
    </w:pPr>
    <w:rPr>
      <w:rFonts w:eastAsiaTheme="minorEastAsia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tref">
    <w:name w:val="Art_ref"/>
    <w:basedOn w:val="DefaultParagraphFont"/>
    <w:rsid w:val="00D24FF9"/>
  </w:style>
  <w:style w:type="paragraph" w:customStyle="1" w:styleId="Tabletitle">
    <w:name w:val="Table_title"/>
    <w:basedOn w:val="Normal"/>
    <w:next w:val="Normal"/>
    <w:link w:val="TabletitleChar"/>
    <w:rsid w:val="00D24FF9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character" w:customStyle="1" w:styleId="TabletitleChar">
    <w:name w:val="Table_title Char"/>
    <w:basedOn w:val="DefaultParagraphFont"/>
    <w:link w:val="Tabletitle"/>
    <w:locked/>
    <w:rsid w:val="00D24FF9"/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paragraph" w:customStyle="1" w:styleId="Note">
    <w:name w:val="Note"/>
    <w:basedOn w:val="Normal"/>
    <w:next w:val="Normal"/>
    <w:link w:val="NoteChar"/>
    <w:rsid w:val="00D24FF9"/>
    <w:pPr>
      <w:tabs>
        <w:tab w:val="left" w:pos="284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NoteChar">
    <w:name w:val="Note Char"/>
    <w:basedOn w:val="DefaultParagraphFont"/>
    <w:link w:val="Note"/>
    <w:locked/>
    <w:rsid w:val="00D24FF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D24FF9"/>
    <w:pPr>
      <w:spacing w:after="0" w:line="240" w:lineRule="auto"/>
    </w:pPr>
    <w:rPr>
      <w:rFonts w:eastAsiaTheme="minorEastAsia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E4DD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E4DD5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E4DD5"/>
    <w:rPr>
      <w:vertAlign w:val="superscript"/>
    </w:rPr>
  </w:style>
  <w:style w:type="paragraph" w:styleId="ListParagraph">
    <w:name w:val="List Paragraph"/>
    <w:basedOn w:val="Normal"/>
    <w:uiPriority w:val="34"/>
    <w:qFormat/>
    <w:rsid w:val="007F05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28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4A8B0-37E1-4125-B317-A30B98EB3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956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 Corporation</Company>
  <LinksUpToDate>false</LinksUpToDate>
  <CharactersWithSpaces>6396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</dc:creator>
  <cp:keywords>CTPClassification=CTP_NT</cp:keywords>
  <dc:description/>
  <cp:lastModifiedBy>Jayne Stancavage</cp:lastModifiedBy>
  <cp:revision>2</cp:revision>
  <cp:lastPrinted>2018-02-16T14:27:00Z</cp:lastPrinted>
  <dcterms:created xsi:type="dcterms:W3CDTF">2018-04-07T04:04:00Z</dcterms:created>
  <dcterms:modified xsi:type="dcterms:W3CDTF">2018-04-07T04:04:00Z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1b82f7ca-4584-476b-bc6c-7ba4cfcfe12d</vt:lpwstr>
  </property>
  <property fmtid="{D5CDD505-2E9C-101B-9397-08002B2CF9AE}" pid="3" name="CTP_TimeStamp">
    <vt:lpwstr>2018-01-09 20:00:29Z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