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A18AB" w14:textId="77777777" w:rsidR="00836D61" w:rsidRDefault="00836D61" w:rsidP="00836D61">
      <w:pPr>
        <w:widowControl w:val="0"/>
        <w:overflowPunct w:val="0"/>
        <w:autoSpaceDE w:val="0"/>
        <w:autoSpaceDN w:val="0"/>
        <w:adjustRightInd w:val="0"/>
        <w:jc w:val="right"/>
        <w:rPr>
          <w:rFonts w:ascii="Times New Roman" w:eastAsia="Times New Roman" w:hAnsi="Times New Roman" w:cs="Times New Roman"/>
          <w:sz w:val="24"/>
        </w:rPr>
      </w:pPr>
      <w:bookmarkStart w:id="0" w:name="_Toc327364389"/>
      <w:bookmarkStart w:id="1" w:name="_Toc450048668"/>
      <w:bookmarkStart w:id="2" w:name="page2"/>
      <w:bookmarkStart w:id="3" w:name="_GoBack"/>
      <w:bookmarkEnd w:id="2"/>
      <w:bookmarkEnd w:id="3"/>
      <w:r w:rsidRPr="00F23DBD">
        <w:rPr>
          <w:rFonts w:ascii="Times New Roman" w:eastAsia="Times New Roman" w:hAnsi="Times New Roman" w:cs="Times New Roman"/>
          <w:sz w:val="24"/>
        </w:rPr>
        <w:t>I</w:t>
      </w:r>
      <w:r>
        <w:rPr>
          <w:rFonts w:ascii="Times New Roman" w:eastAsia="Times New Roman" w:hAnsi="Times New Roman" w:cs="Times New Roman"/>
          <w:sz w:val="24"/>
        </w:rPr>
        <w:t>WG-2/069</w:t>
      </w:r>
      <w:r w:rsidRPr="00F23DBD">
        <w:rPr>
          <w:rFonts w:ascii="Times New Roman" w:eastAsia="Times New Roman" w:hAnsi="Times New Roman" w:cs="Times New Roman"/>
          <w:sz w:val="24"/>
        </w:rPr>
        <w:t xml:space="preserve"> (</w:t>
      </w:r>
      <w:r>
        <w:rPr>
          <w:rFonts w:ascii="Times New Roman" w:eastAsia="Times New Roman" w:hAnsi="Times New Roman" w:cs="Times New Roman"/>
          <w:sz w:val="24"/>
        </w:rPr>
        <w:t>21.03</w:t>
      </w:r>
      <w:r w:rsidRPr="00F23DBD">
        <w:rPr>
          <w:rFonts w:ascii="Times New Roman" w:eastAsia="Times New Roman" w:hAnsi="Times New Roman" w:cs="Times New Roman"/>
          <w:sz w:val="24"/>
        </w:rPr>
        <w:t>.18)</w:t>
      </w:r>
    </w:p>
    <w:p w14:paraId="73410992" w14:textId="77777777" w:rsidR="00836D61" w:rsidRDefault="00836D61" w:rsidP="00836D61">
      <w:pPr>
        <w:widowControl w:val="0"/>
        <w:overflowPunct w:val="0"/>
        <w:autoSpaceDE w:val="0"/>
        <w:autoSpaceDN w:val="0"/>
        <w:adjustRightInd w:val="0"/>
        <w:jc w:val="right"/>
        <w:rPr>
          <w:rFonts w:ascii="Times New Roman" w:eastAsia="Times New Roman" w:hAnsi="Times New Roman" w:cs="Times New Roman"/>
          <w:sz w:val="24"/>
        </w:rPr>
      </w:pPr>
      <w:r>
        <w:rPr>
          <w:rFonts w:ascii="Times New Roman" w:eastAsia="Times New Roman" w:hAnsi="Times New Roman" w:cs="Times New Roman"/>
          <w:sz w:val="24"/>
        </w:rPr>
        <w:t xml:space="preserve">Julie </w:t>
      </w:r>
      <w:proofErr w:type="spellStart"/>
      <w:r>
        <w:rPr>
          <w:rFonts w:ascii="Times New Roman" w:eastAsia="Times New Roman" w:hAnsi="Times New Roman" w:cs="Times New Roman"/>
          <w:sz w:val="24"/>
        </w:rPr>
        <w:t>Zoller</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Omnispace</w:t>
      </w:r>
      <w:proofErr w:type="spellEnd"/>
    </w:p>
    <w:p w14:paraId="211921BF" w14:textId="77777777" w:rsidR="00836D61" w:rsidRDefault="00836D61" w:rsidP="00836D61">
      <w:pPr>
        <w:widowControl w:val="0"/>
        <w:overflowPunct w:val="0"/>
        <w:autoSpaceDE w:val="0"/>
        <w:autoSpaceDN w:val="0"/>
        <w:adjustRightInd w:val="0"/>
        <w:jc w:val="right"/>
        <w:rPr>
          <w:rFonts w:ascii="Times New Roman" w:eastAsia="Times New Roman" w:hAnsi="Times New Roman" w:cs="Times New Roman"/>
          <w:sz w:val="24"/>
        </w:rPr>
      </w:pPr>
      <w:r>
        <w:rPr>
          <w:rFonts w:ascii="Times New Roman" w:eastAsia="Times New Roman" w:hAnsi="Times New Roman" w:cs="Times New Roman"/>
          <w:sz w:val="24"/>
        </w:rPr>
        <w:t xml:space="preserve">Giselle </w:t>
      </w:r>
      <w:proofErr w:type="spellStart"/>
      <w:r>
        <w:rPr>
          <w:rFonts w:ascii="Times New Roman" w:eastAsia="Times New Roman" w:hAnsi="Times New Roman" w:cs="Times New Roman"/>
          <w:sz w:val="24"/>
        </w:rPr>
        <w:t>Creeser</w:t>
      </w:r>
      <w:proofErr w:type="spellEnd"/>
      <w:r>
        <w:rPr>
          <w:rFonts w:ascii="Times New Roman" w:eastAsia="Times New Roman" w:hAnsi="Times New Roman" w:cs="Times New Roman"/>
          <w:sz w:val="24"/>
        </w:rPr>
        <w:t>, Inmarsat</w:t>
      </w:r>
    </w:p>
    <w:p w14:paraId="5C307207" w14:textId="77777777" w:rsidR="00836D61" w:rsidRPr="00F23DBD" w:rsidRDefault="00836D61" w:rsidP="00836D61">
      <w:pPr>
        <w:widowControl w:val="0"/>
        <w:overflowPunct w:val="0"/>
        <w:autoSpaceDE w:val="0"/>
        <w:autoSpaceDN w:val="0"/>
        <w:adjustRightInd w:val="0"/>
        <w:jc w:val="right"/>
        <w:rPr>
          <w:rFonts w:ascii="Times New Roman" w:eastAsia="Times New Roman" w:hAnsi="Times New Roman" w:cs="Times New Roman"/>
          <w:sz w:val="24"/>
        </w:rPr>
      </w:pPr>
      <w:r>
        <w:rPr>
          <w:rFonts w:ascii="Times New Roman" w:eastAsia="Times New Roman" w:hAnsi="Times New Roman" w:cs="Times New Roman"/>
          <w:sz w:val="24"/>
        </w:rPr>
        <w:t xml:space="preserve">Alex </w:t>
      </w:r>
      <w:proofErr w:type="spellStart"/>
      <w:r>
        <w:rPr>
          <w:rFonts w:ascii="Times New Roman" w:eastAsia="Times New Roman" w:hAnsi="Times New Roman" w:cs="Times New Roman"/>
          <w:sz w:val="24"/>
        </w:rPr>
        <w:t>Gerdentisch</w:t>
      </w:r>
      <w:proofErr w:type="spellEnd"/>
      <w:r>
        <w:rPr>
          <w:rFonts w:ascii="Times New Roman" w:eastAsia="Times New Roman" w:hAnsi="Times New Roman" w:cs="Times New Roman"/>
          <w:sz w:val="24"/>
        </w:rPr>
        <w:t>, Intelsat</w:t>
      </w:r>
    </w:p>
    <w:p w14:paraId="499367FC" w14:textId="77777777" w:rsidR="00836D61" w:rsidRDefault="00836D61" w:rsidP="00836D61">
      <w:pPr>
        <w:pStyle w:val="Header"/>
      </w:pPr>
    </w:p>
    <w:p w14:paraId="30A36372" w14:textId="77777777" w:rsidR="00836D61" w:rsidRDefault="00836D61" w:rsidP="00836D61">
      <w:pPr>
        <w:widowControl w:val="0"/>
        <w:autoSpaceDE w:val="0"/>
        <w:autoSpaceDN w:val="0"/>
        <w:adjustRightInd w:val="0"/>
        <w:rPr>
          <w:rFonts w:ascii="Times New Roman" w:eastAsia="Times New Roman" w:hAnsi="Times New Roman" w:cs="Times New Roman"/>
          <w:b/>
          <w:bCs/>
          <w:sz w:val="24"/>
          <w:szCs w:val="24"/>
        </w:rPr>
      </w:pPr>
    </w:p>
    <w:p w14:paraId="089007BB" w14:textId="441CE841" w:rsidR="001C0E28" w:rsidRPr="00353A62" w:rsidRDefault="001C0E28" w:rsidP="001C0E28">
      <w:pPr>
        <w:widowControl w:val="0"/>
        <w:autoSpaceDE w:val="0"/>
        <w:autoSpaceDN w:val="0"/>
        <w:adjustRightInd w:val="0"/>
        <w:ind w:left="292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UNITED STATES OF AMERICA</w:t>
      </w:r>
    </w:p>
    <w:p w14:paraId="188552CC" w14:textId="77777777" w:rsidR="001C0E28" w:rsidRPr="00353A62" w:rsidRDefault="001C0E28" w:rsidP="001C0E28">
      <w:pPr>
        <w:widowControl w:val="0"/>
        <w:autoSpaceDE w:val="0"/>
        <w:autoSpaceDN w:val="0"/>
        <w:adjustRightInd w:val="0"/>
        <w:spacing w:line="120" w:lineRule="exact"/>
        <w:rPr>
          <w:rFonts w:ascii="Times New Roman" w:eastAsia="Times New Roman" w:hAnsi="Times New Roman" w:cs="Times New Roman"/>
          <w:sz w:val="24"/>
          <w:szCs w:val="24"/>
        </w:rPr>
      </w:pPr>
    </w:p>
    <w:p w14:paraId="4DC628FC" w14:textId="77777777" w:rsidR="001C0E28" w:rsidRPr="00353A62" w:rsidRDefault="001C0E28" w:rsidP="001C0E28">
      <w:pPr>
        <w:widowControl w:val="0"/>
        <w:autoSpaceDE w:val="0"/>
        <w:autoSpaceDN w:val="0"/>
        <w:adjustRightInd w:val="0"/>
        <w:ind w:left="100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DRAFT PROPOSALS FOR THE WORK OF THE CONFERENCE</w:t>
      </w:r>
    </w:p>
    <w:p w14:paraId="461F3353" w14:textId="77777777" w:rsidR="001C0E28" w:rsidRPr="00353A62" w:rsidRDefault="001C0E2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3600C095" w14:textId="77777777" w:rsidR="001C0E28" w:rsidRPr="00353A62" w:rsidRDefault="000C5B98" w:rsidP="008222C8">
      <w:pPr>
        <w:widowControl w:val="0"/>
        <w:autoSpaceDE w:val="0"/>
        <w:autoSpaceDN w:val="0"/>
        <w:adjustRightInd w:val="0"/>
        <w:spacing w:after="0" w:line="240" w:lineRule="auto"/>
        <w:rPr>
          <w:rFonts w:ascii="Times New Roman" w:eastAsia="Times New Roman" w:hAnsi="Times New Roman" w:cs="Times New Roman"/>
          <w:bCs/>
          <w:i/>
          <w:sz w:val="24"/>
          <w:szCs w:val="24"/>
        </w:rPr>
      </w:pPr>
      <w:r w:rsidRPr="00353A62">
        <w:rPr>
          <w:rFonts w:ascii="Times New Roman" w:eastAsia="Times New Roman" w:hAnsi="Times New Roman" w:cs="Times New Roman"/>
          <w:b/>
          <w:bCs/>
          <w:sz w:val="24"/>
          <w:szCs w:val="24"/>
        </w:rPr>
        <w:t xml:space="preserve">Agenda Item 9.1/Issue 9.1.1:  </w:t>
      </w:r>
      <w:r w:rsidR="001C0E28" w:rsidRPr="00353A62">
        <w:rPr>
          <w:rFonts w:ascii="Times New Roman" w:eastAsia="Times New Roman" w:hAnsi="Times New Roman" w:cs="Times New Roman"/>
          <w:bCs/>
          <w:i/>
          <w:sz w:val="24"/>
          <w:szCs w:val="24"/>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14:paraId="55E8EE44" w14:textId="77777777" w:rsidR="008222C8" w:rsidRPr="00353A62" w:rsidRDefault="008222C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6409943F" w14:textId="77777777" w:rsidR="00E55CDE" w:rsidRPr="00353A62" w:rsidRDefault="001C0E28" w:rsidP="00E55CDE">
      <w:pPr>
        <w:rPr>
          <w:rFonts w:ascii="Times New Roman" w:hAnsi="Times New Roman" w:cs="Times New Roman"/>
          <w:sz w:val="24"/>
          <w:szCs w:val="24"/>
        </w:rPr>
      </w:pPr>
      <w:r w:rsidRPr="00353A62">
        <w:rPr>
          <w:rFonts w:ascii="Times New Roman" w:eastAsia="Times New Roman" w:hAnsi="Times New Roman" w:cs="Times New Roman"/>
          <w:b/>
          <w:bCs/>
          <w:sz w:val="24"/>
          <w:szCs w:val="24"/>
        </w:rPr>
        <w:t>Background Information</w:t>
      </w:r>
      <w:r w:rsidR="000C5B98" w:rsidRPr="00353A62">
        <w:rPr>
          <w:rFonts w:ascii="Times New Roman" w:eastAsia="Times New Roman" w:hAnsi="Times New Roman" w:cs="Times New Roman"/>
          <w:sz w:val="24"/>
          <w:szCs w:val="24"/>
        </w:rPr>
        <w:t xml:space="preserve">:  </w:t>
      </w:r>
      <w:r w:rsidR="00E55CDE" w:rsidRPr="00353A62">
        <w:rPr>
          <w:rFonts w:ascii="Times New Roman" w:eastAsia="Times New Roman" w:hAnsi="Times New Roman" w:cs="Times New Roman"/>
          <w:sz w:val="24"/>
          <w:szCs w:val="24"/>
        </w:rPr>
        <w:t xml:space="preserve">Footnote 5.388 indicates that the </w:t>
      </w:r>
      <w:r w:rsidRPr="00353A62">
        <w:rPr>
          <w:rFonts w:ascii="Times New Roman" w:eastAsia="Times New Roman" w:hAnsi="Times New Roman" w:cs="Times New Roman"/>
          <w:sz w:val="24"/>
          <w:szCs w:val="24"/>
        </w:rPr>
        <w:t xml:space="preserve">frequency </w:t>
      </w:r>
      <w:r w:rsidR="00E55CDE" w:rsidRPr="00353A62">
        <w:rPr>
          <w:rFonts w:ascii="Times New Roman" w:eastAsia="Times New Roman" w:hAnsi="Times New Roman" w:cs="Times New Roman"/>
          <w:sz w:val="24"/>
          <w:szCs w:val="24"/>
        </w:rPr>
        <w:t>bands</w:t>
      </w:r>
      <w:r w:rsidRPr="00353A62">
        <w:rPr>
          <w:rFonts w:ascii="Times New Roman" w:eastAsia="Times New Roman" w:hAnsi="Times New Roman" w:cs="Times New Roman"/>
          <w:sz w:val="24"/>
          <w:szCs w:val="24"/>
        </w:rPr>
        <w:t xml:space="preserve"> 1 </w:t>
      </w:r>
      <w:r w:rsidR="000C5B98" w:rsidRPr="00353A62">
        <w:rPr>
          <w:rFonts w:ascii="Times New Roman" w:eastAsia="Times New Roman" w:hAnsi="Times New Roman" w:cs="Times New Roman"/>
          <w:sz w:val="24"/>
          <w:szCs w:val="24"/>
        </w:rPr>
        <w:t>885-2 025 and 2 110-2 200 MHz</w:t>
      </w:r>
      <w:r w:rsidR="00E55CDE" w:rsidRPr="00353A62">
        <w:rPr>
          <w:rFonts w:ascii="Times New Roman" w:eastAsia="Times New Roman" w:hAnsi="Times New Roman" w:cs="Times New Roman"/>
          <w:sz w:val="24"/>
          <w:szCs w:val="24"/>
        </w:rPr>
        <w:t xml:space="preserve"> are intended for use, on a worldwide basis, for International Mobile Telecommunications (IMT) and should be made available for IMT in accordance with Resolution </w:t>
      </w:r>
      <w:r w:rsidR="00E55CDE" w:rsidRPr="00353A62">
        <w:rPr>
          <w:rFonts w:ascii="Times New Roman" w:eastAsia="Times New Roman" w:hAnsi="Times New Roman" w:cs="Times New Roman"/>
          <w:b/>
          <w:sz w:val="24"/>
          <w:szCs w:val="24"/>
        </w:rPr>
        <w:t>212 (Rev. WRC-15)</w:t>
      </w:r>
      <w:r w:rsidR="000C5B98" w:rsidRPr="00353A62">
        <w:rPr>
          <w:rFonts w:ascii="Times New Roman" w:eastAsia="Times New Roman" w:hAnsi="Times New Roman" w:cs="Times New Roman"/>
          <w:sz w:val="24"/>
          <w:szCs w:val="24"/>
        </w:rPr>
        <w:t xml:space="preserve">.  </w:t>
      </w:r>
      <w:r w:rsidRPr="00353A62">
        <w:rPr>
          <w:rFonts w:ascii="Times New Roman" w:eastAsia="Times New Roman" w:hAnsi="Times New Roman" w:cs="Times New Roman"/>
          <w:sz w:val="24"/>
          <w:szCs w:val="24"/>
        </w:rPr>
        <w:t>Within these broader frequency ranges, the frequency bands 1 980-2 010 MHz and 2 170-2 200 MHz are allocated to the fixed, mobile, and mobile-satellite s</w:t>
      </w:r>
      <w:r w:rsidR="000C5B98" w:rsidRPr="00353A62">
        <w:rPr>
          <w:rFonts w:ascii="Times New Roman" w:eastAsia="Times New Roman" w:hAnsi="Times New Roman" w:cs="Times New Roman"/>
          <w:sz w:val="24"/>
          <w:szCs w:val="24"/>
        </w:rPr>
        <w:t xml:space="preserve">ervices on a co-primary basis.  </w:t>
      </w:r>
      <w:r w:rsidRPr="00353A62">
        <w:rPr>
          <w:rFonts w:ascii="Times New Roman" w:eastAsia="Times New Roman" w:hAnsi="Times New Roman" w:cs="Times New Roman"/>
          <w:sz w:val="24"/>
          <w:szCs w:val="24"/>
        </w:rPr>
        <w:t xml:space="preserve">Both the satellite and terrestrial components of IMT have already been deployed or are being considered for further deployment within the 1 980-2 010 MHz and 2 170-2 200 MHz frequency bands as noted in Resolution </w:t>
      </w:r>
      <w:r w:rsidRPr="00353A62">
        <w:rPr>
          <w:rFonts w:ascii="Times New Roman" w:eastAsia="Times New Roman" w:hAnsi="Times New Roman" w:cs="Times New Roman"/>
          <w:b/>
          <w:sz w:val="24"/>
          <w:szCs w:val="24"/>
        </w:rPr>
        <w:t>212 (WRC-15)</w:t>
      </w:r>
      <w:r w:rsidRPr="00353A62">
        <w:rPr>
          <w:rFonts w:ascii="Times New Roman" w:eastAsia="Times New Roman" w:hAnsi="Times New Roman" w:cs="Times New Roman"/>
          <w:sz w:val="24"/>
          <w:szCs w:val="24"/>
        </w:rPr>
        <w:t xml:space="preserve">. </w:t>
      </w:r>
      <w:r w:rsidR="00352351" w:rsidRPr="00353A62">
        <w:rPr>
          <w:rFonts w:ascii="Times New Roman" w:eastAsia="Times New Roman" w:hAnsi="Times New Roman" w:cs="Times New Roman"/>
          <w:sz w:val="24"/>
          <w:szCs w:val="24"/>
        </w:rPr>
        <w:t xml:space="preserve"> </w:t>
      </w:r>
      <w:r w:rsidR="00352351" w:rsidRPr="00353A62">
        <w:rPr>
          <w:rFonts w:ascii="Times New Roman" w:hAnsi="Times New Roman" w:cs="Times New Roman"/>
          <w:sz w:val="24"/>
          <w:szCs w:val="24"/>
        </w:rPr>
        <w:t>Frequency Arrangements for terrestrial IM</w:t>
      </w:r>
      <w:r w:rsidR="00DF555E" w:rsidRPr="00353A62">
        <w:rPr>
          <w:rFonts w:ascii="Times New Roman" w:hAnsi="Times New Roman" w:cs="Times New Roman"/>
          <w:sz w:val="24"/>
          <w:szCs w:val="24"/>
        </w:rPr>
        <w:t>T are contained in</w:t>
      </w:r>
      <w:r w:rsidR="00352351" w:rsidRPr="00353A62">
        <w:rPr>
          <w:rFonts w:ascii="Times New Roman" w:hAnsi="Times New Roman" w:cs="Times New Roman"/>
          <w:sz w:val="24"/>
          <w:szCs w:val="24"/>
        </w:rPr>
        <w:t xml:space="preserve"> Recommendation ITU-R M.1036-5.</w:t>
      </w:r>
    </w:p>
    <w:p w14:paraId="5E892427" w14:textId="77777777" w:rsidR="00352351" w:rsidRPr="00353A62" w:rsidRDefault="00352351" w:rsidP="008222C8">
      <w:pPr>
        <w:widowControl w:val="0"/>
        <w:overflowPunct w:val="0"/>
        <w:autoSpaceDE w:val="0"/>
        <w:autoSpaceDN w:val="0"/>
        <w:adjustRightInd w:val="0"/>
        <w:spacing w:after="0" w:line="240" w:lineRule="auto"/>
        <w:ind w:right="120"/>
        <w:rPr>
          <w:rFonts w:ascii="Times New Roman" w:hAnsi="Times New Roman" w:cs="Times New Roman"/>
          <w:sz w:val="24"/>
          <w:szCs w:val="24"/>
          <w:lang w:eastAsia="ja-JP"/>
        </w:rPr>
      </w:pPr>
      <w:r w:rsidRPr="00353A62">
        <w:rPr>
          <w:rFonts w:ascii="Times New Roman" w:hAnsi="Times New Roman" w:cs="Times New Roman"/>
          <w:sz w:val="24"/>
          <w:szCs w:val="24"/>
          <w:lang w:eastAsia="ja-JP"/>
        </w:rPr>
        <w:t xml:space="preserve">Resolution </w:t>
      </w:r>
      <w:r w:rsidRPr="00353A62">
        <w:rPr>
          <w:rFonts w:ascii="Times New Roman" w:hAnsi="Times New Roman" w:cs="Times New Roman"/>
          <w:b/>
          <w:sz w:val="24"/>
          <w:szCs w:val="24"/>
          <w:lang w:eastAsia="ja-JP"/>
        </w:rPr>
        <w:t>212 (Rev.WRC-15)</w:t>
      </w:r>
      <w:r w:rsidRPr="00353A62">
        <w:rPr>
          <w:rFonts w:ascii="Times New Roman" w:hAnsi="Times New Roman" w:cs="Times New Roman"/>
          <w:sz w:val="24"/>
          <w:szCs w:val="24"/>
          <w:lang w:eastAsia="ja-JP"/>
        </w:rPr>
        <w:t xml:space="preserve"> invites </w:t>
      </w:r>
      <w:r w:rsidRPr="00353A62">
        <w:rPr>
          <w:rFonts w:ascii="Times New Roman" w:hAnsi="Times New Roman" w:cs="Times New Roman"/>
          <w:i/>
          <w:sz w:val="24"/>
          <w:szCs w:val="24"/>
          <w:lang w:eastAsia="ja-JP"/>
        </w:rPr>
        <w:t>“ITU-R to study possible technical and operational measures to ensure coexistence and compatibility between the terrestrial component of IMT (in the mobile service) and the satellite component of IMT (in the mobile service and mobile-satellite service) in the frequency bands 1 980-2 010 MHz and 2 170-2 200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t>
      </w:r>
      <w:r w:rsidRPr="00353A62">
        <w:rPr>
          <w:rFonts w:ascii="Times New Roman" w:hAnsi="Times New Roman" w:cs="Times New Roman"/>
          <w:sz w:val="24"/>
          <w:szCs w:val="24"/>
          <w:lang w:eastAsia="ja-JP"/>
        </w:rPr>
        <w:t>.</w:t>
      </w:r>
    </w:p>
    <w:p w14:paraId="4E3CE241" w14:textId="77777777" w:rsidR="00352351" w:rsidRPr="00353A62" w:rsidRDefault="00352351" w:rsidP="008222C8">
      <w:pPr>
        <w:widowControl w:val="0"/>
        <w:overflowPunct w:val="0"/>
        <w:autoSpaceDE w:val="0"/>
        <w:autoSpaceDN w:val="0"/>
        <w:adjustRightInd w:val="0"/>
        <w:spacing w:after="0" w:line="240" w:lineRule="auto"/>
        <w:ind w:right="120"/>
        <w:rPr>
          <w:rFonts w:ascii="Times New Roman" w:hAnsi="Times New Roman" w:cs="Times New Roman"/>
          <w:sz w:val="24"/>
          <w:szCs w:val="24"/>
          <w:lang w:eastAsia="ja-JP"/>
        </w:rPr>
      </w:pPr>
    </w:p>
    <w:p w14:paraId="10C0BBA5" w14:textId="77777777" w:rsidR="001C0E28" w:rsidRPr="00353A62"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353A62">
        <w:rPr>
          <w:rFonts w:ascii="Times New Roman" w:eastAsia="Times New Roman" w:hAnsi="Times New Roman" w:cs="Times New Roman"/>
          <w:sz w:val="24"/>
          <w:szCs w:val="24"/>
        </w:rPr>
        <w:t>Prior ITU-R studies have focused on co-existence and compatibility of terrestrial and satellite components of IMT wi</w:t>
      </w:r>
      <w:r w:rsidR="000C5B98" w:rsidRPr="00353A62">
        <w:rPr>
          <w:rFonts w:ascii="Times New Roman" w:eastAsia="Times New Roman" w:hAnsi="Times New Roman" w:cs="Times New Roman"/>
          <w:sz w:val="24"/>
          <w:szCs w:val="24"/>
        </w:rPr>
        <w:t>thin the same geographic</w:t>
      </w:r>
      <w:r w:rsidR="00E55CDE" w:rsidRPr="00353A62">
        <w:rPr>
          <w:rFonts w:ascii="Times New Roman" w:eastAsia="Times New Roman" w:hAnsi="Times New Roman" w:cs="Times New Roman"/>
          <w:sz w:val="24"/>
          <w:szCs w:val="24"/>
        </w:rPr>
        <w:t>al</w:t>
      </w:r>
      <w:r w:rsidR="000C5B98" w:rsidRPr="00353A62">
        <w:rPr>
          <w:rFonts w:ascii="Times New Roman" w:eastAsia="Times New Roman" w:hAnsi="Times New Roman" w:cs="Times New Roman"/>
          <w:sz w:val="24"/>
          <w:szCs w:val="24"/>
        </w:rPr>
        <w:t xml:space="preserve"> area.  </w:t>
      </w:r>
      <w:r w:rsidRPr="00353A62">
        <w:rPr>
          <w:rFonts w:ascii="Times New Roman" w:eastAsia="Times New Roman" w:hAnsi="Times New Roman" w:cs="Times New Roman"/>
          <w:sz w:val="24"/>
          <w:szCs w:val="24"/>
        </w:rPr>
        <w:t>WRC-19 Agenda Item 9.1, Issue 9.1.1 is focused on studying the co-existence and compatibility when the two are deploy</w:t>
      </w:r>
      <w:r w:rsidR="00E55CDE" w:rsidRPr="00353A62">
        <w:rPr>
          <w:rFonts w:ascii="Times New Roman" w:eastAsia="Times New Roman" w:hAnsi="Times New Roman" w:cs="Times New Roman"/>
          <w:sz w:val="24"/>
          <w:szCs w:val="24"/>
        </w:rPr>
        <w:t>ed in different geographical areas</w:t>
      </w:r>
      <w:r w:rsidRPr="00353A62">
        <w:rPr>
          <w:rFonts w:ascii="Times New Roman" w:eastAsia="Times New Roman" w:hAnsi="Times New Roman" w:cs="Times New Roman"/>
          <w:sz w:val="24"/>
          <w:szCs w:val="24"/>
        </w:rPr>
        <w:t>.</w:t>
      </w:r>
    </w:p>
    <w:p w14:paraId="4CEB6F39" w14:textId="77777777" w:rsidR="008222C8" w:rsidRPr="00353A62"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7F16C614" w14:textId="57C66D4B" w:rsidR="00E55CDE" w:rsidRPr="00353A62" w:rsidRDefault="00E55CDE"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353A62">
        <w:rPr>
          <w:rFonts w:ascii="Times New Roman" w:eastAsia="Times New Roman" w:hAnsi="Times New Roman" w:cs="Times New Roman"/>
          <w:sz w:val="24"/>
          <w:szCs w:val="24"/>
        </w:rPr>
        <w:t xml:space="preserve">With the exception of one </w:t>
      </w:r>
      <w:r w:rsidRPr="00CE517A">
        <w:rPr>
          <w:rFonts w:ascii="Times New Roman" w:eastAsia="Times New Roman" w:hAnsi="Times New Roman" w:cs="Times New Roman"/>
          <w:sz w:val="24"/>
          <w:szCs w:val="24"/>
        </w:rPr>
        <w:t xml:space="preserve">scenario, </w:t>
      </w:r>
      <w:r w:rsidR="001C0E28" w:rsidRPr="00CE517A">
        <w:rPr>
          <w:rFonts w:ascii="Times New Roman" w:eastAsia="Times New Roman" w:hAnsi="Times New Roman" w:cs="Times New Roman"/>
          <w:sz w:val="24"/>
          <w:szCs w:val="24"/>
        </w:rPr>
        <w:t>ITU-R studies in response to this agenda item indicate</w:t>
      </w:r>
      <w:r w:rsidRPr="00CE517A">
        <w:rPr>
          <w:rFonts w:ascii="Times New Roman" w:eastAsia="Times New Roman" w:hAnsi="Times New Roman" w:cs="Times New Roman"/>
          <w:sz w:val="24"/>
          <w:szCs w:val="24"/>
        </w:rPr>
        <w:t>d</w:t>
      </w:r>
      <w:r w:rsidR="001C0E28" w:rsidRPr="00CE517A">
        <w:rPr>
          <w:rFonts w:ascii="Times New Roman" w:eastAsia="Times New Roman" w:hAnsi="Times New Roman" w:cs="Times New Roman"/>
          <w:sz w:val="24"/>
          <w:szCs w:val="24"/>
        </w:rPr>
        <w:t xml:space="preserve"> </w:t>
      </w:r>
      <w:r w:rsidR="001C0E28" w:rsidRPr="00CE517A">
        <w:rPr>
          <w:rFonts w:ascii="Times New Roman" w:eastAsia="Times New Roman" w:hAnsi="Times New Roman" w:cs="Times New Roman"/>
          <w:sz w:val="24"/>
          <w:szCs w:val="24"/>
        </w:rPr>
        <w:lastRenderedPageBreak/>
        <w:t xml:space="preserve">compatibility </w:t>
      </w:r>
      <w:r w:rsidRPr="00CE517A">
        <w:rPr>
          <w:rFonts w:ascii="Times New Roman" w:eastAsia="Times New Roman" w:hAnsi="Times New Roman" w:cs="Times New Roman"/>
          <w:sz w:val="24"/>
          <w:szCs w:val="24"/>
        </w:rPr>
        <w:t xml:space="preserve">may be achieved between </w:t>
      </w:r>
      <w:r w:rsidR="001C0E28" w:rsidRPr="00CE517A">
        <w:rPr>
          <w:rFonts w:ascii="Times New Roman" w:eastAsia="Times New Roman" w:hAnsi="Times New Roman" w:cs="Times New Roman"/>
          <w:sz w:val="24"/>
          <w:szCs w:val="24"/>
        </w:rPr>
        <w:t xml:space="preserve">the terrestrial and satellite components of IMT in </w:t>
      </w:r>
      <w:r w:rsidRPr="00CE517A">
        <w:rPr>
          <w:rFonts w:ascii="Times New Roman" w:eastAsia="Times New Roman" w:hAnsi="Times New Roman" w:cs="Times New Roman"/>
          <w:sz w:val="24"/>
          <w:szCs w:val="24"/>
        </w:rPr>
        <w:t>different</w:t>
      </w:r>
      <w:r w:rsidR="007815F2" w:rsidRPr="00CE517A">
        <w:rPr>
          <w:rFonts w:ascii="Times New Roman" w:eastAsia="Times New Roman" w:hAnsi="Times New Roman" w:cs="Times New Roman"/>
          <w:sz w:val="24"/>
          <w:szCs w:val="24"/>
        </w:rPr>
        <w:t xml:space="preserve"> </w:t>
      </w:r>
      <w:r w:rsidRPr="00CE517A">
        <w:rPr>
          <w:rFonts w:ascii="Times New Roman" w:eastAsia="Times New Roman" w:hAnsi="Times New Roman" w:cs="Times New Roman"/>
          <w:sz w:val="24"/>
          <w:szCs w:val="24"/>
        </w:rPr>
        <w:t xml:space="preserve">geographical areas.  In </w:t>
      </w:r>
      <w:r w:rsidR="007815F2" w:rsidRPr="00CE517A">
        <w:rPr>
          <w:rFonts w:ascii="Times New Roman" w:eastAsia="Times New Roman" w:hAnsi="Times New Roman" w:cs="Times New Roman"/>
          <w:sz w:val="24"/>
          <w:szCs w:val="24"/>
        </w:rPr>
        <w:t xml:space="preserve">most </w:t>
      </w:r>
      <w:r w:rsidRPr="00CE517A">
        <w:rPr>
          <w:rFonts w:ascii="Times New Roman" w:eastAsia="Times New Roman" w:hAnsi="Times New Roman" w:cs="Times New Roman"/>
          <w:sz w:val="24"/>
          <w:szCs w:val="24"/>
        </w:rPr>
        <w:t xml:space="preserve">cases, </w:t>
      </w:r>
      <w:r w:rsidR="001C0E28" w:rsidRPr="00CE517A">
        <w:rPr>
          <w:rFonts w:ascii="Times New Roman" w:eastAsia="Times New Roman" w:hAnsi="Times New Roman" w:cs="Times New Roman"/>
          <w:sz w:val="24"/>
          <w:szCs w:val="24"/>
        </w:rPr>
        <w:t>technical and operational measures</w:t>
      </w:r>
      <w:r w:rsidRPr="00CE517A">
        <w:rPr>
          <w:rFonts w:ascii="Times New Roman" w:eastAsia="Times New Roman" w:hAnsi="Times New Roman" w:cs="Times New Roman"/>
          <w:sz w:val="24"/>
          <w:szCs w:val="24"/>
        </w:rPr>
        <w:t xml:space="preserve"> may be needed and could be agreed during coordination</w:t>
      </w:r>
      <w:r w:rsidR="000C5B98" w:rsidRPr="00CE517A">
        <w:rPr>
          <w:rFonts w:ascii="Times New Roman" w:eastAsia="Times New Roman" w:hAnsi="Times New Roman" w:cs="Times New Roman"/>
          <w:sz w:val="24"/>
          <w:szCs w:val="24"/>
        </w:rPr>
        <w:t xml:space="preserve">. </w:t>
      </w:r>
      <w:r w:rsidRPr="00CE517A">
        <w:rPr>
          <w:rFonts w:ascii="Times New Roman" w:eastAsia="Times New Roman" w:hAnsi="Times New Roman" w:cs="Times New Roman"/>
          <w:sz w:val="24"/>
          <w:szCs w:val="24"/>
        </w:rPr>
        <w:t xml:space="preserve"> However, </w:t>
      </w:r>
      <w:r w:rsidR="007815F2" w:rsidRPr="00CE517A">
        <w:rPr>
          <w:rFonts w:ascii="Times New Roman" w:eastAsia="Times New Roman" w:hAnsi="Times New Roman" w:cs="Times New Roman"/>
          <w:sz w:val="24"/>
          <w:szCs w:val="24"/>
        </w:rPr>
        <w:t xml:space="preserve">ITU-R studies show that </w:t>
      </w:r>
      <w:r w:rsidRPr="00CE517A">
        <w:rPr>
          <w:rFonts w:ascii="Times New Roman" w:eastAsia="Times New Roman" w:hAnsi="Times New Roman" w:cs="Times New Roman"/>
          <w:sz w:val="24"/>
          <w:szCs w:val="24"/>
        </w:rPr>
        <w:t>t</w:t>
      </w:r>
      <w:r w:rsidR="00A06221" w:rsidRPr="00CE517A">
        <w:rPr>
          <w:rFonts w:ascii="Times New Roman" w:eastAsia="Times New Roman" w:hAnsi="Times New Roman" w:cs="Times New Roman"/>
          <w:sz w:val="24"/>
          <w:szCs w:val="24"/>
        </w:rPr>
        <w:t xml:space="preserve">he aggregate interference from IMT </w:t>
      </w:r>
      <w:r w:rsidR="0065233F" w:rsidRPr="00CE517A">
        <w:rPr>
          <w:rFonts w:ascii="Times New Roman" w:eastAsia="Times New Roman" w:hAnsi="Times New Roman" w:cs="Times New Roman"/>
          <w:sz w:val="24"/>
          <w:szCs w:val="24"/>
        </w:rPr>
        <w:t xml:space="preserve">terrestrial </w:t>
      </w:r>
      <w:r w:rsidR="00A06221" w:rsidRPr="00CE517A">
        <w:rPr>
          <w:rFonts w:ascii="Times New Roman" w:eastAsia="Times New Roman" w:hAnsi="Times New Roman" w:cs="Times New Roman"/>
          <w:sz w:val="24"/>
          <w:szCs w:val="24"/>
        </w:rPr>
        <w:t>base stations into IMT satellite receivers in the</w:t>
      </w:r>
      <w:r w:rsidR="00A06221" w:rsidRPr="00353A62">
        <w:rPr>
          <w:rFonts w:ascii="Times New Roman" w:eastAsia="Times New Roman" w:hAnsi="Times New Roman" w:cs="Times New Roman"/>
          <w:sz w:val="24"/>
          <w:szCs w:val="24"/>
        </w:rPr>
        <w:t xml:space="preserve"> band 1 980-2 010 MHz is predicted to exceed the </w:t>
      </w:r>
      <w:r w:rsidR="0065233F" w:rsidRPr="00353A62">
        <w:rPr>
          <w:rFonts w:ascii="Times New Roman" w:eastAsia="Times New Roman" w:hAnsi="Times New Roman" w:cs="Times New Roman"/>
          <w:sz w:val="24"/>
          <w:szCs w:val="24"/>
        </w:rPr>
        <w:t xml:space="preserve">protection </w:t>
      </w:r>
      <w:r w:rsidR="00A06221" w:rsidRPr="00353A62">
        <w:rPr>
          <w:rFonts w:ascii="Times New Roman" w:eastAsia="Times New Roman" w:hAnsi="Times New Roman" w:cs="Times New Roman"/>
          <w:sz w:val="24"/>
          <w:szCs w:val="24"/>
        </w:rPr>
        <w:t>criterion by more</w:t>
      </w:r>
      <w:r w:rsidR="0038328F">
        <w:rPr>
          <w:rFonts w:ascii="Times New Roman" w:eastAsia="Times New Roman" w:hAnsi="Times New Roman" w:cs="Times New Roman"/>
          <w:sz w:val="24"/>
          <w:szCs w:val="24"/>
        </w:rPr>
        <w:t xml:space="preserve"> than 50 dB in the worst cases, mor</w:t>
      </w:r>
      <w:r w:rsidR="00CE517A">
        <w:rPr>
          <w:rFonts w:ascii="Times New Roman" w:eastAsia="Times New Roman" w:hAnsi="Times New Roman" w:cs="Times New Roman"/>
          <w:sz w:val="24"/>
          <w:szCs w:val="24"/>
        </w:rPr>
        <w:t>e than mitigation measures alone</w:t>
      </w:r>
      <w:r w:rsidR="0038328F">
        <w:rPr>
          <w:rFonts w:ascii="Times New Roman" w:eastAsia="Times New Roman" w:hAnsi="Times New Roman" w:cs="Times New Roman"/>
          <w:sz w:val="24"/>
          <w:szCs w:val="24"/>
        </w:rPr>
        <w:t xml:space="preserve"> could address</w:t>
      </w:r>
      <w:r w:rsidRPr="00353A62">
        <w:rPr>
          <w:rFonts w:ascii="Times New Roman" w:eastAsia="Times New Roman" w:hAnsi="Times New Roman" w:cs="Times New Roman"/>
          <w:sz w:val="24"/>
          <w:szCs w:val="24"/>
        </w:rPr>
        <w:t xml:space="preserve">. </w:t>
      </w:r>
      <w:r w:rsidR="0038328F">
        <w:rPr>
          <w:rFonts w:ascii="Times New Roman" w:eastAsia="Times New Roman" w:hAnsi="Times New Roman" w:cs="Times New Roman"/>
          <w:sz w:val="24"/>
          <w:szCs w:val="24"/>
        </w:rPr>
        <w:t xml:space="preserve"> Additionally,</w:t>
      </w:r>
      <w:r w:rsidR="0038328F" w:rsidRPr="00353A62">
        <w:rPr>
          <w:rFonts w:ascii="Times New Roman" w:eastAsia="Times New Roman" w:hAnsi="Times New Roman" w:cs="Times New Roman"/>
          <w:sz w:val="24"/>
          <w:szCs w:val="24"/>
        </w:rPr>
        <w:t xml:space="preserve"> there is no coordination procedure in the Radio Regulations to address interference from terrestrial IMT into receiving satellite IMT space stations</w:t>
      </w:r>
      <w:r w:rsidR="0038328F">
        <w:rPr>
          <w:rFonts w:ascii="Times New Roman" w:eastAsia="Times New Roman" w:hAnsi="Times New Roman" w:cs="Times New Roman"/>
          <w:sz w:val="24"/>
          <w:szCs w:val="24"/>
        </w:rPr>
        <w:t xml:space="preserve">. </w:t>
      </w:r>
      <w:r w:rsidR="0038328F" w:rsidRPr="00353A62">
        <w:rPr>
          <w:rFonts w:ascii="Times New Roman" w:eastAsia="Times New Roman" w:hAnsi="Times New Roman" w:cs="Times New Roman"/>
          <w:sz w:val="24"/>
          <w:szCs w:val="24"/>
        </w:rPr>
        <w:t xml:space="preserve"> </w:t>
      </w:r>
    </w:p>
    <w:p w14:paraId="27B9EE72" w14:textId="77777777" w:rsidR="0038328F" w:rsidRDefault="0038328F" w:rsidP="00635C27">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936E046" w14:textId="2D8DB28E" w:rsidR="00CE517A" w:rsidRPr="00CE517A" w:rsidRDefault="00BB547A" w:rsidP="00CE517A">
      <w:pPr>
        <w:pStyle w:val="Header"/>
      </w:pPr>
      <w:r w:rsidRPr="00CE517A">
        <w:rPr>
          <w:rFonts w:ascii="Times New Roman" w:eastAsia="Times New Roman" w:hAnsi="Times New Roman" w:cs="Times New Roman"/>
          <w:sz w:val="24"/>
          <w:szCs w:val="24"/>
        </w:rPr>
        <w:t>The ITU-R studies show that this potential interference scenario can be most effectively limited by using the band 1980-2010 MHz as an uplink band for terrestrial IMT operations (i.e. used for UE transmit only).  This could be put into effect by limiting the</w:t>
      </w:r>
      <w:r w:rsidR="00CE517A" w:rsidRPr="00CE517A">
        <w:rPr>
          <w:rFonts w:ascii="Times New Roman" w:eastAsia="Times New Roman" w:hAnsi="Times New Roman" w:cs="Times New Roman"/>
          <w:sz w:val="24"/>
          <w:szCs w:val="24"/>
        </w:rPr>
        <w:t xml:space="preserve"> </w:t>
      </w:r>
      <w:r w:rsidR="00A167E7" w:rsidRPr="00CE517A">
        <w:rPr>
          <w:rFonts w:ascii="Times New Roman" w:hAnsi="Times New Roman" w:cs="Times New Roman"/>
          <w:sz w:val="24"/>
          <w:szCs w:val="24"/>
        </w:rPr>
        <w:t xml:space="preserve">terminal transmitter output </w:t>
      </w:r>
      <w:r w:rsidR="00360F5C" w:rsidRPr="00CE517A">
        <w:rPr>
          <w:rFonts w:ascii="Times New Roman" w:eastAsia="Times New Roman" w:hAnsi="Times New Roman" w:cs="Times New Roman"/>
          <w:sz w:val="24"/>
          <w:szCs w:val="24"/>
          <w:lang w:val="en-GB"/>
        </w:rPr>
        <w:t xml:space="preserve">power delivered to the antenna of </w:t>
      </w:r>
      <w:r w:rsidRPr="00CE517A">
        <w:rPr>
          <w:rFonts w:ascii="Times New Roman" w:eastAsia="Times New Roman" w:hAnsi="Times New Roman" w:cs="Times New Roman"/>
          <w:sz w:val="24"/>
          <w:szCs w:val="24"/>
        </w:rPr>
        <w:t xml:space="preserve">terrestrial IMT stations to 23 </w:t>
      </w:r>
      <w:proofErr w:type="spellStart"/>
      <w:r w:rsidRPr="00CE517A">
        <w:rPr>
          <w:rFonts w:ascii="Times New Roman" w:eastAsia="Times New Roman" w:hAnsi="Times New Roman" w:cs="Times New Roman"/>
          <w:sz w:val="24"/>
          <w:szCs w:val="24"/>
        </w:rPr>
        <w:t>dBm</w:t>
      </w:r>
      <w:proofErr w:type="spellEnd"/>
      <w:r w:rsidR="00CE517A" w:rsidRPr="00CE517A">
        <w:rPr>
          <w:rFonts w:ascii="Times New Roman" w:eastAsia="Times New Roman" w:hAnsi="Times New Roman" w:cs="Times New Roman"/>
          <w:sz w:val="24"/>
          <w:szCs w:val="24"/>
        </w:rPr>
        <w:t xml:space="preserve">, which is the maximum power for user equipment indicated in ITU-R Report M.2292 (as well as 3GPP TS 25.101) </w:t>
      </w:r>
    </w:p>
    <w:p w14:paraId="22FD4496" w14:textId="75259AD8" w:rsidR="00635C27" w:rsidRPr="00353A62" w:rsidRDefault="00CE517A" w:rsidP="00635C27">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roofErr w:type="gramStart"/>
      <w:r w:rsidRPr="00CE517A">
        <w:rPr>
          <w:rFonts w:ascii="Times New Roman" w:eastAsia="Times New Roman" w:hAnsi="Times New Roman" w:cs="Times New Roman"/>
          <w:sz w:val="24"/>
          <w:szCs w:val="24"/>
        </w:rPr>
        <w:t>and</w:t>
      </w:r>
      <w:proofErr w:type="gramEnd"/>
      <w:r w:rsidRPr="00CE517A">
        <w:rPr>
          <w:rFonts w:ascii="Times New Roman" w:eastAsia="Times New Roman" w:hAnsi="Times New Roman" w:cs="Times New Roman"/>
          <w:sz w:val="24"/>
          <w:szCs w:val="24"/>
        </w:rPr>
        <w:t xml:space="preserve"> the basis for the studies for agenda item 9.1.1</w:t>
      </w:r>
      <w:r w:rsidR="00BB547A" w:rsidRPr="00CE517A">
        <w:rPr>
          <w:rFonts w:ascii="Times New Roman" w:eastAsia="Times New Roman" w:hAnsi="Times New Roman" w:cs="Times New Roman"/>
          <w:sz w:val="24"/>
          <w:szCs w:val="24"/>
        </w:rPr>
        <w:t xml:space="preserve">. </w:t>
      </w:r>
      <w:r w:rsidR="009D6097" w:rsidRPr="00CE517A">
        <w:rPr>
          <w:rFonts w:ascii="Times New Roman" w:eastAsia="Times New Roman" w:hAnsi="Times New Roman" w:cs="Times New Roman"/>
          <w:sz w:val="24"/>
          <w:szCs w:val="24"/>
        </w:rPr>
        <w:t xml:space="preserve">Since RR No. </w:t>
      </w:r>
      <w:r w:rsidR="009D6097" w:rsidRPr="009F0CE0">
        <w:rPr>
          <w:rFonts w:ascii="Times New Roman" w:eastAsia="Times New Roman" w:hAnsi="Times New Roman" w:cs="Times New Roman"/>
          <w:b/>
          <w:sz w:val="24"/>
          <w:szCs w:val="24"/>
        </w:rPr>
        <w:t>5.389B</w:t>
      </w:r>
      <w:r w:rsidR="009D6097" w:rsidRPr="00CE517A">
        <w:rPr>
          <w:rFonts w:ascii="Times New Roman" w:eastAsia="Times New Roman" w:hAnsi="Times New Roman" w:cs="Times New Roman"/>
          <w:sz w:val="24"/>
          <w:szCs w:val="24"/>
        </w:rPr>
        <w:t xml:space="preserve"> mandates that the use of the band 1980-1990 MHz by the mobile-satellite service shall not cause harmful interference to or constrain the development of </w:t>
      </w:r>
      <w:r w:rsidR="0064173D" w:rsidRPr="00CE517A">
        <w:rPr>
          <w:rFonts w:ascii="Times New Roman" w:eastAsia="Times New Roman" w:hAnsi="Times New Roman" w:cs="Times New Roman"/>
          <w:sz w:val="24"/>
          <w:szCs w:val="24"/>
        </w:rPr>
        <w:t xml:space="preserve">the mobile service in </w:t>
      </w:r>
      <w:r w:rsidR="009D6097" w:rsidRPr="00CE517A">
        <w:rPr>
          <w:rFonts w:ascii="Times New Roman" w:eastAsia="Times New Roman" w:hAnsi="Times New Roman" w:cs="Times New Roman"/>
          <w:sz w:val="24"/>
          <w:szCs w:val="24"/>
        </w:rPr>
        <w:t xml:space="preserve">certain countries in Region 2, the </w:t>
      </w:r>
      <w:r w:rsidR="007E2E38">
        <w:rPr>
          <w:rFonts w:ascii="Times New Roman" w:eastAsia="Times New Roman" w:hAnsi="Times New Roman" w:cs="Times New Roman"/>
          <w:sz w:val="24"/>
          <w:szCs w:val="24"/>
        </w:rPr>
        <w:t>power</w:t>
      </w:r>
      <w:r w:rsidR="009D6097" w:rsidRPr="00CE517A">
        <w:rPr>
          <w:rFonts w:ascii="Times New Roman" w:eastAsia="Times New Roman" w:hAnsi="Times New Roman" w:cs="Times New Roman"/>
          <w:sz w:val="24"/>
          <w:szCs w:val="24"/>
        </w:rPr>
        <w:t xml:space="preserve"> limit would apply only to the band 1990-2010 MHz in </w:t>
      </w:r>
      <w:r w:rsidRPr="00CE517A">
        <w:rPr>
          <w:rFonts w:ascii="Times New Roman" w:eastAsia="Times New Roman" w:hAnsi="Times New Roman" w:cs="Times New Roman"/>
          <w:sz w:val="24"/>
          <w:szCs w:val="24"/>
        </w:rPr>
        <w:t xml:space="preserve">the countries listed in footnote </w:t>
      </w:r>
      <w:r w:rsidRPr="009F0CE0">
        <w:rPr>
          <w:rFonts w:ascii="Times New Roman" w:eastAsia="Times New Roman" w:hAnsi="Times New Roman" w:cs="Times New Roman"/>
          <w:b/>
          <w:sz w:val="24"/>
          <w:szCs w:val="24"/>
        </w:rPr>
        <w:t>5.389B</w:t>
      </w:r>
      <w:r w:rsidR="009D6097" w:rsidRPr="00CE517A">
        <w:rPr>
          <w:rFonts w:ascii="Times New Roman" w:eastAsia="Times New Roman" w:hAnsi="Times New Roman" w:cs="Times New Roman"/>
          <w:sz w:val="24"/>
          <w:szCs w:val="24"/>
        </w:rPr>
        <w:t>.</w:t>
      </w:r>
      <w:r w:rsidR="00020A7F" w:rsidRPr="00CE517A">
        <w:rPr>
          <w:rStyle w:val="FootnoteReference"/>
          <w:rFonts w:ascii="Times New Roman" w:eastAsia="Times New Roman" w:hAnsi="Times New Roman" w:cs="Times New Roman"/>
          <w:sz w:val="24"/>
          <w:szCs w:val="24"/>
        </w:rPr>
        <w:footnoteReference w:id="1"/>
      </w:r>
    </w:p>
    <w:p w14:paraId="693CF8AB" w14:textId="77777777" w:rsidR="001C0E28" w:rsidRPr="00353A62" w:rsidRDefault="001C0E28" w:rsidP="001C0E28">
      <w:pPr>
        <w:widowControl w:val="0"/>
        <w:autoSpaceDE w:val="0"/>
        <w:autoSpaceDN w:val="0"/>
        <w:adjustRightInd w:val="0"/>
        <w:rPr>
          <w:rFonts w:ascii="Times New Roman" w:eastAsia="Times New Roman" w:hAnsi="Times New Roman" w:cs="Times New Roman"/>
          <w:b/>
          <w:bCs/>
        </w:rPr>
      </w:pPr>
    </w:p>
    <w:p w14:paraId="631CB194" w14:textId="77777777" w:rsidR="001C0E28" w:rsidRPr="00353A62" w:rsidRDefault="001C0E28" w:rsidP="001C0E28">
      <w:pPr>
        <w:widowControl w:val="0"/>
        <w:autoSpaceDE w:val="0"/>
        <w:autoSpaceDN w:val="0"/>
        <w:adjustRightInd w:val="0"/>
        <w:rPr>
          <w:rFonts w:ascii="Times New Roman" w:eastAsia="Times New Roman" w:hAnsi="Times New Roman" w:cs="Times New Roman"/>
          <w:sz w:val="24"/>
        </w:rPr>
      </w:pPr>
      <w:r w:rsidRPr="00353A62">
        <w:rPr>
          <w:rFonts w:ascii="Times New Roman" w:eastAsia="Times New Roman" w:hAnsi="Times New Roman" w:cs="Times New Roman"/>
          <w:b/>
          <w:bCs/>
          <w:sz w:val="24"/>
        </w:rPr>
        <w:t>Proposal</w:t>
      </w:r>
      <w:r w:rsidRPr="00353A62">
        <w:rPr>
          <w:rFonts w:ascii="Times New Roman" w:eastAsia="Times New Roman" w:hAnsi="Times New Roman" w:cs="Times New Roman"/>
          <w:sz w:val="24"/>
        </w:rPr>
        <w:t>:</w:t>
      </w:r>
    </w:p>
    <w:p w14:paraId="5ED56576" w14:textId="77777777" w:rsidR="001C0E28" w:rsidRPr="00353A62" w:rsidRDefault="001C0E28" w:rsidP="00635C27">
      <w:pPr>
        <w:autoSpaceDE w:val="0"/>
        <w:autoSpaceDN w:val="0"/>
        <w:adjustRightInd w:val="0"/>
        <w:rPr>
          <w:rFonts w:ascii="Times New Roman" w:eastAsia="Calibri" w:hAnsi="Times New Roman" w:cs="Times New Roman"/>
          <w:b/>
          <w:sz w:val="24"/>
          <w:lang w:eastAsia="x-none"/>
        </w:rPr>
      </w:pPr>
      <w:r w:rsidRPr="00353A62">
        <w:rPr>
          <w:rFonts w:ascii="Times New Roman" w:eastAsia="Calibri" w:hAnsi="Times New Roman" w:cs="Times New Roman"/>
          <w:b/>
          <w:sz w:val="24"/>
          <w:lang w:eastAsia="x-none"/>
        </w:rPr>
        <w:t xml:space="preserve"> </w:t>
      </w:r>
    </w:p>
    <w:p w14:paraId="3BA252E2" w14:textId="77777777" w:rsidR="001C0E28" w:rsidRPr="00353A62" w:rsidRDefault="001C0E28" w:rsidP="001C0E28">
      <w:pPr>
        <w:widowControl w:val="0"/>
        <w:autoSpaceDE w:val="0"/>
        <w:autoSpaceDN w:val="0"/>
        <w:adjustRightInd w:val="0"/>
        <w:rPr>
          <w:rFonts w:ascii="Times New Roman" w:eastAsia="Times New Roman" w:hAnsi="Times New Roman" w:cs="Times New Roman"/>
          <w:sz w:val="24"/>
        </w:rPr>
      </w:pPr>
    </w:p>
    <w:p w14:paraId="5D527AF9" w14:textId="77777777" w:rsidR="001C0E28" w:rsidRPr="00353A62"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353A62">
        <w:rPr>
          <w:rFonts w:ascii="Times New Roman" w:eastAsia="Times New Roman" w:hAnsi="Times New Roman" w:cs="Times New Roman"/>
          <w:b/>
          <w:bCs/>
          <w:sz w:val="24"/>
        </w:rPr>
        <w:t>MOD</w:t>
      </w:r>
      <w:r w:rsidRPr="00353A62">
        <w:rPr>
          <w:rFonts w:ascii="Times New Roman" w:eastAsia="Times New Roman" w:hAnsi="Times New Roman" w:cs="Times New Roman"/>
          <w:sz w:val="24"/>
        </w:rPr>
        <w:tab/>
      </w:r>
      <w:r w:rsidRPr="00353A62">
        <w:rPr>
          <w:rFonts w:ascii="Times New Roman" w:eastAsia="Times New Roman" w:hAnsi="Times New Roman" w:cs="Times New Roman"/>
          <w:b/>
          <w:bCs/>
          <w:sz w:val="24"/>
        </w:rPr>
        <w:t>USA/9.1.1/</w:t>
      </w:r>
      <w:r w:rsidR="00825B3E" w:rsidRPr="00353A62">
        <w:rPr>
          <w:rFonts w:ascii="Times New Roman" w:eastAsia="Times New Roman" w:hAnsi="Times New Roman" w:cs="Times New Roman"/>
          <w:b/>
          <w:bCs/>
          <w:sz w:val="24"/>
        </w:rPr>
        <w:t>1</w:t>
      </w:r>
    </w:p>
    <w:p w14:paraId="40447840" w14:textId="77777777" w:rsidR="001C0E28" w:rsidRPr="00353A62" w:rsidRDefault="001C0E28" w:rsidP="001C0E28">
      <w:pPr>
        <w:keepNext/>
        <w:keepLines/>
        <w:tabs>
          <w:tab w:val="left" w:pos="1134"/>
          <w:tab w:val="left" w:pos="1871"/>
          <w:tab w:val="left" w:pos="2268"/>
        </w:tabs>
        <w:overflowPunct w:val="0"/>
        <w:autoSpaceDE w:val="0"/>
        <w:autoSpaceDN w:val="0"/>
        <w:adjustRightInd w:val="0"/>
        <w:spacing w:after="0" w:line="240" w:lineRule="auto"/>
        <w:outlineLvl w:val="0"/>
        <w:rPr>
          <w:rFonts w:ascii="Times New Roman" w:eastAsia="Calibri" w:hAnsi="Times New Roman" w:cs="Times New Roman"/>
          <w:caps/>
          <w:sz w:val="28"/>
          <w:lang w:val="en-GB"/>
        </w:rPr>
      </w:pPr>
    </w:p>
    <w:p w14:paraId="1DC60844" w14:textId="77777777" w:rsidR="001C0E28" w:rsidRPr="00353A62" w:rsidRDefault="001C0E28" w:rsidP="005E1B0D">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p>
    <w:bookmarkEnd w:id="0"/>
    <w:bookmarkEnd w:id="1"/>
    <w:p w14:paraId="5137EA73" w14:textId="77777777" w:rsidR="00B51435" w:rsidRPr="00353A62" w:rsidRDefault="00B51435" w:rsidP="00B51435">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r w:rsidRPr="00353A62">
        <w:rPr>
          <w:rFonts w:ascii="Times New Roman" w:eastAsia="Calibri" w:hAnsi="Times New Roman" w:cs="Times New Roman"/>
          <w:caps/>
          <w:sz w:val="28"/>
          <w:lang w:val="en-GB"/>
        </w:rPr>
        <w:t>RESOLUTION 212 (Rev.WRC</w:t>
      </w:r>
      <w:r w:rsidRPr="00353A62">
        <w:rPr>
          <w:rFonts w:ascii="Times New Roman" w:eastAsia="Calibri" w:hAnsi="Times New Roman" w:cs="Times New Roman"/>
          <w:caps/>
          <w:sz w:val="28"/>
          <w:lang w:val="en-GB"/>
        </w:rPr>
        <w:noBreakHyphen/>
      </w:r>
      <w:del w:id="4" w:author="Author">
        <w:r w:rsidRPr="00353A62" w:rsidDel="000C5B98">
          <w:rPr>
            <w:rFonts w:ascii="Times New Roman" w:eastAsia="Times New Roman" w:hAnsi="Times New Roman" w:cs="Times New Roman"/>
            <w:caps/>
            <w:sz w:val="28"/>
            <w:szCs w:val="20"/>
            <w:lang w:val="en-GB"/>
          </w:rPr>
          <w:delText>15</w:delText>
        </w:r>
      </w:del>
      <w:ins w:id="5" w:author="Author">
        <w:r w:rsidR="000C5B98" w:rsidRPr="00353A62">
          <w:rPr>
            <w:rFonts w:ascii="Times New Roman" w:eastAsia="Times New Roman" w:hAnsi="Times New Roman" w:cs="Times New Roman"/>
            <w:caps/>
            <w:sz w:val="28"/>
            <w:szCs w:val="20"/>
            <w:lang w:val="en-GB"/>
          </w:rPr>
          <w:t>19</w:t>
        </w:r>
      </w:ins>
      <w:r w:rsidRPr="00353A62">
        <w:rPr>
          <w:rFonts w:ascii="Times New Roman" w:eastAsia="Calibri" w:hAnsi="Times New Roman" w:cs="Times New Roman"/>
          <w:caps/>
          <w:sz w:val="28"/>
          <w:lang w:val="en-GB"/>
        </w:rPr>
        <w:t>)</w:t>
      </w:r>
    </w:p>
    <w:p w14:paraId="692A1E22" w14:textId="77777777" w:rsidR="00B51435" w:rsidRPr="00353A62" w:rsidRDefault="00B51435" w:rsidP="00B51435">
      <w:pPr>
        <w:keepNext/>
        <w:keepLines/>
        <w:tabs>
          <w:tab w:val="left" w:pos="1134"/>
          <w:tab w:val="left" w:pos="1871"/>
          <w:tab w:val="left" w:pos="2268"/>
        </w:tabs>
        <w:overflowPunct w:val="0"/>
        <w:autoSpaceDE w:val="0"/>
        <w:autoSpaceDN w:val="0"/>
        <w:adjustRightInd w:val="0"/>
        <w:spacing w:before="240" w:after="0" w:line="240" w:lineRule="auto"/>
        <w:jc w:val="center"/>
        <w:rPr>
          <w:rFonts w:ascii="Times New Roman" w:eastAsia="Calibri" w:hAnsi="Times New Roman" w:cs="Times New Roman"/>
          <w:b/>
          <w:sz w:val="28"/>
          <w:lang w:val="en-GB"/>
        </w:rPr>
      </w:pPr>
      <w:bookmarkStart w:id="6" w:name="_Toc327364390"/>
      <w:bookmarkStart w:id="7" w:name="_Toc450048669"/>
      <w:r w:rsidRPr="00353A62">
        <w:rPr>
          <w:rFonts w:ascii="Times New Roman Bold" w:eastAsia="Calibri" w:hAnsi="Times New Roman Bold" w:cs="Times New Roman Bold"/>
          <w:b/>
          <w:sz w:val="28"/>
          <w:lang w:val="en-GB"/>
        </w:rPr>
        <w:t>Implementati</w:t>
      </w:r>
      <w:r w:rsidRPr="00353A62">
        <w:rPr>
          <w:rFonts w:ascii="Times New Roman" w:eastAsia="Calibri" w:hAnsi="Times New Roman" w:cs="Times New Roman"/>
          <w:b/>
          <w:sz w:val="28"/>
          <w:lang w:val="en-GB"/>
        </w:rPr>
        <w:t xml:space="preserve">on of International Mobile Telecommunications in the </w:t>
      </w:r>
      <w:r w:rsidRPr="00353A62">
        <w:rPr>
          <w:rFonts w:ascii="Times New Roman Bold" w:eastAsia="Times New Roman" w:hAnsi="Times New Roman Bold" w:cs="Times New Roman"/>
          <w:b/>
          <w:sz w:val="28"/>
          <w:szCs w:val="20"/>
          <w:lang w:val="en-GB"/>
        </w:rPr>
        <w:t xml:space="preserve">frequency </w:t>
      </w:r>
      <w:r w:rsidRPr="00353A62">
        <w:rPr>
          <w:rFonts w:ascii="Times New Roman" w:eastAsia="Calibri" w:hAnsi="Times New Roman" w:cs="Times New Roman"/>
          <w:b/>
          <w:sz w:val="28"/>
          <w:lang w:val="en-GB"/>
        </w:rPr>
        <w:t>bands 1 885-2 025 MHz and 2 110-2 200 MHz</w:t>
      </w:r>
      <w:bookmarkEnd w:id="6"/>
      <w:bookmarkEnd w:id="7"/>
    </w:p>
    <w:p w14:paraId="0FD2EED2" w14:textId="77777777" w:rsidR="00B51435" w:rsidRPr="00353A62" w:rsidRDefault="00B51435" w:rsidP="00B51435">
      <w:pPr>
        <w:tabs>
          <w:tab w:val="left" w:pos="1134"/>
          <w:tab w:val="left" w:pos="1871"/>
          <w:tab w:val="left" w:pos="2268"/>
        </w:tabs>
        <w:overflowPunct w:val="0"/>
        <w:autoSpaceDE w:val="0"/>
        <w:autoSpaceDN w:val="0"/>
        <w:adjustRightInd w:val="0"/>
        <w:spacing w:before="280" w:after="0" w:line="240" w:lineRule="auto"/>
        <w:jc w:val="both"/>
        <w:rPr>
          <w:rFonts w:ascii="Times New Roman" w:eastAsia="Calibri" w:hAnsi="Times New Roman" w:cs="Times New Roman"/>
          <w:sz w:val="24"/>
          <w:lang w:val="en-GB"/>
        </w:rPr>
      </w:pPr>
      <w:r w:rsidRPr="00353A62">
        <w:rPr>
          <w:rFonts w:ascii="Times New Roman" w:eastAsia="Calibri" w:hAnsi="Times New Roman" w:cs="Times New Roman"/>
          <w:sz w:val="24"/>
          <w:lang w:val="en-GB"/>
        </w:rPr>
        <w:t xml:space="preserve">The World </w:t>
      </w:r>
      <w:proofErr w:type="spellStart"/>
      <w:r w:rsidRPr="00353A62">
        <w:rPr>
          <w:rFonts w:ascii="Times New Roman" w:eastAsia="Calibri" w:hAnsi="Times New Roman" w:cs="Times New Roman"/>
          <w:sz w:val="24"/>
          <w:lang w:val="en-GB"/>
        </w:rPr>
        <w:t>Radiocommunication</w:t>
      </w:r>
      <w:proofErr w:type="spellEnd"/>
      <w:r w:rsidRPr="00353A62">
        <w:rPr>
          <w:rFonts w:ascii="Times New Roman" w:eastAsia="Calibri" w:hAnsi="Times New Roman" w:cs="Times New Roman"/>
          <w:sz w:val="24"/>
          <w:lang w:val="en-GB"/>
        </w:rPr>
        <w:t xml:space="preserve"> Conference (</w:t>
      </w:r>
      <w:del w:id="8" w:author="Author">
        <w:r w:rsidRPr="00353A62" w:rsidDel="000C5B98">
          <w:rPr>
            <w:rFonts w:ascii="Times New Roman" w:eastAsia="Times New Roman" w:hAnsi="Times New Roman" w:cs="Times New Roman"/>
            <w:sz w:val="24"/>
            <w:szCs w:val="20"/>
            <w:lang w:val="en-GB"/>
          </w:rPr>
          <w:delText>Geneva, 2015</w:delText>
        </w:r>
      </w:del>
      <w:ins w:id="9" w:author="Author">
        <w:r w:rsidR="000C5B98" w:rsidRPr="00353A62">
          <w:rPr>
            <w:rFonts w:ascii="Times New Roman" w:eastAsia="Calibri" w:hAnsi="Times New Roman" w:cs="Times New Roman"/>
            <w:sz w:val="24"/>
            <w:lang w:val="en-GB"/>
          </w:rPr>
          <w:t xml:space="preserve"> </w:t>
        </w:r>
        <w:proofErr w:type="spellStart"/>
        <w:r w:rsidR="000C5B98" w:rsidRPr="00353A62">
          <w:rPr>
            <w:rFonts w:ascii="Times New Roman" w:eastAsia="Calibri" w:hAnsi="Times New Roman" w:cs="Times New Roman"/>
            <w:sz w:val="24"/>
            <w:lang w:val="en-GB"/>
          </w:rPr>
          <w:t>Sharm</w:t>
        </w:r>
        <w:proofErr w:type="spellEnd"/>
        <w:r w:rsidR="000C5B98" w:rsidRPr="00353A62">
          <w:rPr>
            <w:rFonts w:ascii="Times New Roman" w:eastAsia="Calibri" w:hAnsi="Times New Roman" w:cs="Times New Roman"/>
            <w:sz w:val="24"/>
            <w:lang w:val="en-GB"/>
          </w:rPr>
          <w:t xml:space="preserve">-el-Sheikh, </w:t>
        </w:r>
        <w:r w:rsidR="000C5B98" w:rsidRPr="00353A62">
          <w:rPr>
            <w:rFonts w:ascii="Times New Roman" w:eastAsia="Times New Roman" w:hAnsi="Times New Roman" w:cs="Times New Roman"/>
            <w:sz w:val="24"/>
            <w:szCs w:val="20"/>
            <w:lang w:val="en-GB"/>
          </w:rPr>
          <w:t>2019</w:t>
        </w:r>
      </w:ins>
      <w:r w:rsidRPr="00353A62">
        <w:rPr>
          <w:rFonts w:ascii="Times New Roman" w:eastAsia="Calibri" w:hAnsi="Times New Roman" w:cs="Times New Roman"/>
          <w:sz w:val="24"/>
          <w:lang w:val="en-GB"/>
        </w:rPr>
        <w:t>),</w:t>
      </w:r>
    </w:p>
    <w:p w14:paraId="2A20BA6B" w14:textId="77777777" w:rsidR="00B51435" w:rsidRPr="00353A62"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353A62">
        <w:rPr>
          <w:rFonts w:ascii="Times New Roman" w:eastAsia="Calibri" w:hAnsi="Times New Roman" w:cs="Times New Roman"/>
          <w:i/>
          <w:sz w:val="24"/>
          <w:lang w:val="en-GB"/>
        </w:rPr>
        <w:t>considering</w:t>
      </w:r>
      <w:proofErr w:type="gramEnd"/>
    </w:p>
    <w:p w14:paraId="449C6354" w14:textId="77777777" w:rsidR="00B51435" w:rsidRPr="00353A62"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a)</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Resolution ITU</w:t>
      </w:r>
      <w:r w:rsidRPr="00353A62">
        <w:rPr>
          <w:rFonts w:ascii="Times New Roman" w:eastAsia="Times New Roman" w:hAnsi="Times New Roman" w:cs="Times New Roman"/>
          <w:sz w:val="24"/>
          <w:szCs w:val="20"/>
          <w:lang w:val="en-GB"/>
        </w:rPr>
        <w:noBreakHyphen/>
        <w:t>R 56 defines the naming for International Mobile Telecommunications (IMT);</w:t>
      </w:r>
    </w:p>
    <w:p w14:paraId="3E9B59CB" w14:textId="77777777" w:rsidR="00B51435" w:rsidRPr="00353A62"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b)</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the ITU </w:t>
      </w:r>
      <w:proofErr w:type="spellStart"/>
      <w:r w:rsidRPr="00353A62">
        <w:rPr>
          <w:rFonts w:ascii="Times New Roman" w:eastAsia="Times New Roman" w:hAnsi="Times New Roman" w:cs="Times New Roman"/>
          <w:sz w:val="24"/>
          <w:szCs w:val="20"/>
          <w:lang w:val="en-GB"/>
        </w:rPr>
        <w:t>Radiocommunication</w:t>
      </w:r>
      <w:proofErr w:type="spellEnd"/>
      <w:r w:rsidRPr="00353A62">
        <w:rPr>
          <w:rFonts w:ascii="Times New Roman" w:eastAsia="Times New Roman" w:hAnsi="Times New Roman" w:cs="Times New Roman"/>
          <w:sz w:val="24"/>
          <w:szCs w:val="20"/>
          <w:lang w:val="en-GB"/>
        </w:rPr>
        <w:t xml:space="preserve"> Sector (ITU</w:t>
      </w:r>
      <w:r w:rsidRPr="00353A62">
        <w:rPr>
          <w:rFonts w:ascii="Times New Roman" w:eastAsia="Times New Roman" w:hAnsi="Times New Roman" w:cs="Times New Roman"/>
          <w:sz w:val="24"/>
          <w:szCs w:val="20"/>
          <w:lang w:val="en-GB"/>
        </w:rPr>
        <w:noBreakHyphen/>
        <w:t>R),</w:t>
      </w:r>
      <w:r w:rsidRPr="00353A62">
        <w:rPr>
          <w:rFonts w:ascii="Times New Roman" w:eastAsia="Times New Roman" w:hAnsi="Times New Roman" w:cs="Times New Roman"/>
          <w:sz w:val="24"/>
          <w:lang w:val="en-GB"/>
        </w:rPr>
        <w:t xml:space="preserve"> for WRC</w:t>
      </w:r>
      <w:r w:rsidRPr="00353A62">
        <w:rPr>
          <w:rFonts w:ascii="Times New Roman" w:eastAsia="Times New Roman" w:hAnsi="Times New Roman" w:cs="Times New Roman"/>
          <w:sz w:val="24"/>
          <w:lang w:val="en-GB"/>
        </w:rPr>
        <w:noBreakHyphen/>
        <w:t>97,</w:t>
      </w:r>
      <w:r w:rsidRPr="00353A62">
        <w:rPr>
          <w:rFonts w:ascii="Times New Roman" w:eastAsia="Times New Roman" w:hAnsi="Times New Roman" w:cs="Times New Roman"/>
          <w:sz w:val="24"/>
          <w:szCs w:val="20"/>
          <w:lang w:val="en-GB"/>
        </w:rPr>
        <w:t xml:space="preserve"> recommended approximately 230 MHz for use by the terrestrial and satellite components of IMT;</w:t>
      </w:r>
    </w:p>
    <w:p w14:paraId="68D09723" w14:textId="77777777" w:rsidR="00B51435" w:rsidRPr="00353A62"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lastRenderedPageBreak/>
        <w:t>c)</w:t>
      </w:r>
      <w:r w:rsidRPr="00353A62">
        <w:rPr>
          <w:rFonts w:ascii="Times New Roman" w:eastAsia="Times New Roman" w:hAnsi="Times New Roman" w:cs="Times New Roman"/>
          <w:i/>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ITU</w:t>
      </w:r>
      <w:r w:rsidRPr="00353A62">
        <w:rPr>
          <w:rFonts w:ascii="Times New Roman" w:eastAsia="Times New Roman" w:hAnsi="Times New Roman" w:cs="Times New Roman"/>
          <w:sz w:val="24"/>
          <w:szCs w:val="20"/>
          <w:lang w:val="en-GB"/>
        </w:rPr>
        <w:noBreakHyphen/>
        <w:t>R studies forecast that additional spectrum may be required to support the future services of IMT and to accommodate future user requirements and network deployments;</w:t>
      </w:r>
    </w:p>
    <w:p w14:paraId="2543041D" w14:textId="77777777" w:rsidR="00B51435" w:rsidRPr="00353A62"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d)</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ITU</w:t>
      </w:r>
      <w:r w:rsidRPr="00353A62">
        <w:rPr>
          <w:rFonts w:ascii="Times New Roman" w:eastAsia="Times New Roman" w:hAnsi="Times New Roman" w:cs="Times New Roman"/>
          <w:sz w:val="24"/>
          <w:szCs w:val="20"/>
          <w:lang w:val="en-GB"/>
        </w:rPr>
        <w:noBreakHyphen/>
        <w:t xml:space="preserve">R has recognized that </w:t>
      </w:r>
      <w:del w:id="10" w:author="Author">
        <w:r w:rsidRPr="00353A62" w:rsidDel="003415B5">
          <w:rPr>
            <w:rFonts w:ascii="Times New Roman" w:eastAsia="Times New Roman" w:hAnsi="Times New Roman" w:cs="Times New Roman"/>
            <w:sz w:val="24"/>
            <w:szCs w:val="20"/>
            <w:lang w:val="en-GB"/>
          </w:rPr>
          <w:delText>space techniques</w:delText>
        </w:r>
      </w:del>
      <w:ins w:id="11" w:author="Author">
        <w:r w:rsidR="003415B5" w:rsidRPr="00353A62">
          <w:rPr>
            <w:rFonts w:ascii="Times New Roman" w:eastAsia="Times New Roman" w:hAnsi="Times New Roman" w:cs="Times New Roman"/>
            <w:sz w:val="24"/>
            <w:szCs w:val="20"/>
            <w:lang w:val="en-GB"/>
          </w:rPr>
          <w:t>satellite services</w:t>
        </w:r>
      </w:ins>
      <w:r w:rsidRPr="00353A62">
        <w:rPr>
          <w:rFonts w:ascii="Times New Roman" w:eastAsia="Times New Roman" w:hAnsi="Times New Roman" w:cs="Times New Roman"/>
          <w:sz w:val="24"/>
          <w:szCs w:val="20"/>
          <w:lang w:val="en-GB"/>
        </w:rPr>
        <w:t xml:space="preserve"> are an integral part of IMT;</w:t>
      </w:r>
    </w:p>
    <w:p w14:paraId="1701A3AE" w14:textId="77777777" w:rsidR="00B51435" w:rsidRPr="00353A62"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e)</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in No. </w:t>
      </w:r>
      <w:r w:rsidRPr="00353A62">
        <w:rPr>
          <w:rFonts w:ascii="Times New Roman" w:eastAsia="Times New Roman" w:hAnsi="Times New Roman" w:cs="Times New Roman"/>
          <w:b/>
          <w:color w:val="000000"/>
          <w:sz w:val="24"/>
          <w:szCs w:val="20"/>
          <w:lang w:val="en-GB"/>
        </w:rPr>
        <w:t>5.388</w:t>
      </w:r>
      <w:r w:rsidRPr="00353A62">
        <w:rPr>
          <w:rFonts w:ascii="Times New Roman" w:eastAsia="Times New Roman" w:hAnsi="Times New Roman" w:cs="Times New Roman"/>
          <w:sz w:val="24"/>
          <w:szCs w:val="20"/>
          <w:lang w:val="en-GB"/>
        </w:rPr>
        <w:t>, WARC</w:t>
      </w:r>
      <w:r w:rsidRPr="00353A62">
        <w:rPr>
          <w:rFonts w:ascii="Times New Roman" w:eastAsia="Times New Roman" w:hAnsi="Times New Roman" w:cs="Times New Roman"/>
          <w:sz w:val="24"/>
          <w:szCs w:val="20"/>
          <w:lang w:val="en-GB"/>
        </w:rPr>
        <w:noBreakHyphen/>
        <w:t>92 identified frequency bands to accommodate certain mobile services, now called IMT,</w:t>
      </w:r>
    </w:p>
    <w:p w14:paraId="34F10734" w14:textId="77777777" w:rsidR="00B51435" w:rsidRPr="00353A62"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8"/>
        <w:jc w:val="both"/>
        <w:rPr>
          <w:rFonts w:ascii="Times New Roman" w:eastAsia="Calibri" w:hAnsi="Times New Roman" w:cs="Times New Roman"/>
          <w:i/>
          <w:sz w:val="24"/>
          <w:lang w:val="en-GB"/>
        </w:rPr>
      </w:pPr>
      <w:proofErr w:type="gramStart"/>
      <w:r w:rsidRPr="00353A62">
        <w:rPr>
          <w:rFonts w:ascii="Times New Roman" w:eastAsia="Calibri" w:hAnsi="Times New Roman" w:cs="Times New Roman"/>
          <w:i/>
          <w:sz w:val="24"/>
          <w:lang w:val="en-GB"/>
        </w:rPr>
        <w:t>noting</w:t>
      </w:r>
      <w:proofErr w:type="gramEnd"/>
    </w:p>
    <w:p w14:paraId="1DAE2A30" w14:textId="77777777" w:rsidR="00B51435" w:rsidRPr="00353A62" w:rsidRDefault="00B51435" w:rsidP="00B51435">
      <w:pPr>
        <w:numPr>
          <w:ilvl w:val="0"/>
          <w:numId w:val="1"/>
        </w:numPr>
        <w:tabs>
          <w:tab w:val="left" w:pos="1080"/>
          <w:tab w:val="left" w:pos="1170"/>
          <w:tab w:val="left" w:pos="1871"/>
          <w:tab w:val="left" w:pos="2268"/>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sz w:val="24"/>
          <w:szCs w:val="20"/>
          <w:lang w:val="en-GB"/>
        </w:rPr>
        <w:t xml:space="preserve">that the terrestrial component of IMT </w:t>
      </w:r>
      <w:ins w:id="12" w:author="Author">
        <w:r w:rsidR="003415B5" w:rsidRPr="00353A62">
          <w:rPr>
            <w:rFonts w:ascii="Times New Roman" w:eastAsia="Times New Roman" w:hAnsi="Times New Roman" w:cs="Times New Roman"/>
            <w:sz w:val="24"/>
            <w:szCs w:val="20"/>
            <w:lang w:val="en-GB"/>
          </w:rPr>
          <w:t xml:space="preserve">(in the mobile service) </w:t>
        </w:r>
      </w:ins>
      <w:r w:rsidRPr="00353A62">
        <w:rPr>
          <w:rFonts w:ascii="Times New Roman" w:eastAsia="Times New Roman" w:hAnsi="Times New Roman" w:cs="Times New Roman"/>
          <w:sz w:val="24"/>
          <w:szCs w:val="20"/>
          <w:lang w:val="en-GB"/>
        </w:rPr>
        <w:t>has already been deployed or is being considered for deployment in the frequency bands 1 885</w:t>
      </w:r>
      <w:r w:rsidR="005754E4">
        <w:rPr>
          <w:rFonts w:ascii="Times New Roman" w:eastAsia="Times New Roman" w:hAnsi="Times New Roman" w:cs="Times New Roman"/>
          <w:sz w:val="24"/>
          <w:szCs w:val="20"/>
          <w:lang w:val="en-GB"/>
        </w:rPr>
        <w:t>-</w:t>
      </w:r>
      <w:del w:id="13" w:author="Author">
        <w:r w:rsidRPr="00353A62" w:rsidDel="000C5B98">
          <w:rPr>
            <w:rFonts w:ascii="Times New Roman" w:eastAsia="Times New Roman" w:hAnsi="Times New Roman" w:cs="Times New Roman"/>
            <w:sz w:val="24"/>
            <w:szCs w:val="20"/>
            <w:lang w:val="en-GB"/>
          </w:rPr>
          <w:delText>-1 980 MHz, 2 010</w:delText>
        </w:r>
      </w:del>
      <w:del w:id="14" w:author="Unknown">
        <w:r w:rsidRPr="00353A62">
          <w:rPr>
            <w:rFonts w:ascii="Times New Roman" w:eastAsia="Times New Roman" w:hAnsi="Times New Roman" w:cs="Times New Roman"/>
            <w:sz w:val="24"/>
            <w:szCs w:val="20"/>
            <w:lang w:val="en-GB"/>
          </w:rPr>
          <w:delText>-</w:delText>
        </w:r>
      </w:del>
      <w:r w:rsidRPr="00353A62">
        <w:rPr>
          <w:rFonts w:ascii="Times New Roman" w:eastAsia="Times New Roman" w:hAnsi="Times New Roman" w:cs="Times New Roman"/>
          <w:sz w:val="24"/>
          <w:szCs w:val="20"/>
          <w:lang w:val="en-GB"/>
        </w:rPr>
        <w:t>2 025 MHz and 2 110-2 </w:t>
      </w:r>
      <w:del w:id="15" w:author="Author">
        <w:r w:rsidRPr="00353A62" w:rsidDel="000C5B98">
          <w:rPr>
            <w:rFonts w:ascii="Times New Roman" w:eastAsia="Times New Roman" w:hAnsi="Times New Roman" w:cs="Times New Roman"/>
            <w:sz w:val="24"/>
            <w:szCs w:val="20"/>
            <w:lang w:val="en-GB"/>
          </w:rPr>
          <w:delText>170</w:delText>
        </w:r>
      </w:del>
      <w:ins w:id="16" w:author="Author">
        <w:r w:rsidR="000C5B98" w:rsidRPr="00353A62">
          <w:rPr>
            <w:rFonts w:ascii="Times New Roman" w:eastAsia="Times New Roman" w:hAnsi="Times New Roman" w:cs="Times New Roman"/>
            <w:sz w:val="24"/>
            <w:szCs w:val="20"/>
            <w:lang w:val="en-GB"/>
          </w:rPr>
          <w:t>200</w:t>
        </w:r>
      </w:ins>
      <w:r w:rsidRPr="00353A62">
        <w:rPr>
          <w:rFonts w:ascii="Times New Roman" w:eastAsia="Times New Roman" w:hAnsi="Times New Roman" w:cs="Times New Roman"/>
          <w:sz w:val="24"/>
          <w:szCs w:val="20"/>
          <w:lang w:val="en-GB"/>
        </w:rPr>
        <w:t xml:space="preserve"> MHz; </w:t>
      </w:r>
    </w:p>
    <w:p w14:paraId="3D95342D" w14:textId="0DBC9F14" w:rsidR="00825B3E" w:rsidRPr="00353A62" w:rsidRDefault="00825B3E"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ins w:id="17" w:author="Author"/>
          <w:rFonts w:ascii="Times New Roman" w:eastAsia="Times New Roman" w:hAnsi="Times New Roman" w:cs="Times New Roman"/>
          <w:sz w:val="24"/>
          <w:szCs w:val="20"/>
          <w:lang w:val="en-GB"/>
        </w:rPr>
      </w:pPr>
      <w:r w:rsidRPr="00353A62">
        <w:rPr>
          <w:rFonts w:ascii="Times New Roman" w:eastAsia="Times New Roman" w:hAnsi="Times New Roman" w:cs="Times New Roman"/>
          <w:i/>
          <w:iCs/>
          <w:sz w:val="24"/>
          <w:szCs w:val="20"/>
          <w:lang w:val="en-GB"/>
        </w:rPr>
        <w:t>b)</w:t>
      </w:r>
      <w:r w:rsidRPr="00353A62">
        <w:rPr>
          <w:rFonts w:ascii="Times New Roman" w:eastAsia="Times New Roman" w:hAnsi="Times New Roman" w:cs="Times New Roman"/>
          <w:i/>
          <w:iCs/>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w:t>
      </w:r>
      <w:del w:id="18" w:author="Author">
        <w:r w:rsidRPr="00353A62" w:rsidDel="00825B3E">
          <w:rPr>
            <w:rFonts w:ascii="Times New Roman" w:eastAsia="Times New Roman" w:hAnsi="Times New Roman" w:cs="Times New Roman"/>
            <w:sz w:val="24"/>
            <w:szCs w:val="20"/>
            <w:lang w:val="en-GB"/>
          </w:rPr>
          <w:delText xml:space="preserve">both </w:delText>
        </w:r>
      </w:del>
      <w:r w:rsidRPr="00353A62">
        <w:rPr>
          <w:rFonts w:ascii="Times New Roman" w:eastAsia="Times New Roman" w:hAnsi="Times New Roman" w:cs="Times New Roman"/>
          <w:sz w:val="24"/>
          <w:szCs w:val="20"/>
          <w:lang w:val="en-GB"/>
        </w:rPr>
        <w:t>the</w:t>
      </w:r>
      <w:ins w:id="19" w:author="Author">
        <w:r w:rsidR="004F4D09">
          <w:rPr>
            <w:rFonts w:ascii="Times New Roman" w:eastAsia="Times New Roman" w:hAnsi="Times New Roman" w:cs="Times New Roman"/>
            <w:sz w:val="24"/>
            <w:szCs w:val="20"/>
            <w:lang w:val="en-GB"/>
          </w:rPr>
          <w:t xml:space="preserve"> </w:t>
        </w:r>
      </w:ins>
      <w:del w:id="20" w:author="Author">
        <w:r w:rsidRPr="00353A62" w:rsidDel="007815F2">
          <w:rPr>
            <w:rFonts w:ascii="Times New Roman" w:eastAsia="Times New Roman" w:hAnsi="Times New Roman" w:cs="Times New Roman"/>
            <w:sz w:val="24"/>
            <w:szCs w:val="20"/>
            <w:lang w:val="en-GB"/>
          </w:rPr>
          <w:delText xml:space="preserve"> </w:delText>
        </w:r>
        <w:r w:rsidRPr="00353A62" w:rsidDel="00825B3E">
          <w:rPr>
            <w:rFonts w:ascii="Times New Roman" w:eastAsia="Times New Roman" w:hAnsi="Times New Roman" w:cs="Times New Roman"/>
            <w:sz w:val="24"/>
            <w:szCs w:val="20"/>
            <w:lang w:val="en-GB"/>
          </w:rPr>
          <w:delText xml:space="preserve">terrestrial and </w:delText>
        </w:r>
      </w:del>
      <w:r w:rsidRPr="00353A62">
        <w:rPr>
          <w:rFonts w:ascii="Times New Roman" w:eastAsia="Times New Roman" w:hAnsi="Times New Roman" w:cs="Times New Roman"/>
          <w:sz w:val="24"/>
          <w:szCs w:val="20"/>
          <w:lang w:val="en-GB"/>
        </w:rPr>
        <w:t>satellite component</w:t>
      </w:r>
      <w:del w:id="21" w:author="Author">
        <w:r w:rsidRPr="00353A62" w:rsidDel="00825B3E">
          <w:rPr>
            <w:rFonts w:ascii="Times New Roman" w:eastAsia="Times New Roman" w:hAnsi="Times New Roman" w:cs="Times New Roman"/>
            <w:sz w:val="24"/>
            <w:szCs w:val="20"/>
            <w:lang w:val="en-GB"/>
          </w:rPr>
          <w:delText>s</w:delText>
        </w:r>
      </w:del>
      <w:r w:rsidRPr="00353A62">
        <w:rPr>
          <w:rFonts w:ascii="Times New Roman" w:eastAsia="Times New Roman" w:hAnsi="Times New Roman" w:cs="Times New Roman"/>
          <w:sz w:val="24"/>
          <w:szCs w:val="20"/>
          <w:lang w:val="en-GB"/>
        </w:rPr>
        <w:t xml:space="preserve"> of IMT </w:t>
      </w:r>
      <w:ins w:id="22" w:author="Author">
        <w:r w:rsidR="003415B5" w:rsidRPr="00353A62">
          <w:rPr>
            <w:rFonts w:ascii="Times New Roman" w:eastAsia="Times New Roman" w:hAnsi="Times New Roman" w:cs="Times New Roman"/>
            <w:sz w:val="24"/>
            <w:szCs w:val="20"/>
            <w:lang w:val="en-GB"/>
          </w:rPr>
          <w:t xml:space="preserve">(in the mobile service and mobile-satellite service) </w:t>
        </w:r>
      </w:ins>
      <w:del w:id="23" w:author="Author">
        <w:r w:rsidRPr="00353A62" w:rsidDel="00825B3E">
          <w:rPr>
            <w:rFonts w:ascii="Times New Roman" w:eastAsia="Times New Roman" w:hAnsi="Times New Roman" w:cs="Times New Roman"/>
            <w:sz w:val="24"/>
            <w:szCs w:val="20"/>
            <w:lang w:val="en-GB"/>
          </w:rPr>
          <w:delText xml:space="preserve">have </w:delText>
        </w:r>
      </w:del>
      <w:ins w:id="24" w:author="Author">
        <w:r w:rsidRPr="00353A62">
          <w:rPr>
            <w:rFonts w:ascii="Times New Roman" w:eastAsia="Times New Roman" w:hAnsi="Times New Roman" w:cs="Times New Roman"/>
            <w:sz w:val="24"/>
            <w:szCs w:val="20"/>
            <w:lang w:val="en-GB"/>
          </w:rPr>
          <w:t xml:space="preserve">has </w:t>
        </w:r>
      </w:ins>
      <w:r w:rsidRPr="00353A62">
        <w:rPr>
          <w:rFonts w:ascii="Times New Roman" w:eastAsia="Times New Roman" w:hAnsi="Times New Roman" w:cs="Times New Roman"/>
          <w:sz w:val="24"/>
          <w:szCs w:val="20"/>
          <w:lang w:val="en-GB"/>
        </w:rPr>
        <w:t xml:space="preserve">already been deployed </w:t>
      </w:r>
      <w:del w:id="25" w:author="Author">
        <w:r w:rsidRPr="00353A62" w:rsidDel="00825B3E">
          <w:rPr>
            <w:rFonts w:ascii="Times New Roman" w:eastAsia="Times New Roman" w:hAnsi="Times New Roman" w:cs="Times New Roman"/>
            <w:sz w:val="24"/>
            <w:szCs w:val="20"/>
            <w:lang w:val="en-GB"/>
          </w:rPr>
          <w:delText>or are</w:delText>
        </w:r>
      </w:del>
      <w:ins w:id="26" w:author="Author">
        <w:r w:rsidRPr="00353A62">
          <w:rPr>
            <w:rFonts w:ascii="Times New Roman" w:eastAsia="Times New Roman" w:hAnsi="Times New Roman" w:cs="Times New Roman"/>
            <w:sz w:val="24"/>
            <w:szCs w:val="20"/>
            <w:lang w:val="en-GB"/>
          </w:rPr>
          <w:t>and</w:t>
        </w:r>
      </w:ins>
      <w:r w:rsidRPr="00353A62">
        <w:rPr>
          <w:rFonts w:ascii="Times New Roman" w:eastAsia="Times New Roman" w:hAnsi="Times New Roman" w:cs="Times New Roman"/>
          <w:sz w:val="24"/>
          <w:szCs w:val="20"/>
          <w:lang w:val="en-GB"/>
        </w:rPr>
        <w:t xml:space="preserve"> </w:t>
      </w:r>
      <w:ins w:id="27" w:author="Author">
        <w:del w:id="28" w:author="Author">
          <w:r w:rsidRPr="00353A62" w:rsidDel="007815F2">
            <w:rPr>
              <w:rFonts w:ascii="Times New Roman" w:eastAsia="Times New Roman" w:hAnsi="Times New Roman" w:cs="Times New Roman"/>
              <w:sz w:val="24"/>
              <w:szCs w:val="20"/>
              <w:lang w:val="en-GB"/>
            </w:rPr>
            <w:delText xml:space="preserve">is </w:delText>
          </w:r>
        </w:del>
      </w:ins>
      <w:del w:id="29" w:author="Author">
        <w:r w:rsidRPr="00353A62" w:rsidDel="007815F2">
          <w:rPr>
            <w:rFonts w:ascii="Times New Roman" w:eastAsia="Times New Roman" w:hAnsi="Times New Roman" w:cs="Times New Roman"/>
            <w:sz w:val="24"/>
            <w:szCs w:val="20"/>
            <w:lang w:val="en-GB"/>
          </w:rPr>
          <w:delText xml:space="preserve">being considered for </w:delText>
        </w:r>
      </w:del>
      <w:ins w:id="30" w:author="Author">
        <w:r w:rsidR="007815F2">
          <w:rPr>
            <w:rFonts w:ascii="Times New Roman" w:eastAsia="Times New Roman" w:hAnsi="Times New Roman" w:cs="Times New Roman"/>
            <w:sz w:val="24"/>
            <w:szCs w:val="20"/>
            <w:lang w:val="en-GB"/>
          </w:rPr>
          <w:t xml:space="preserve">further </w:t>
        </w:r>
      </w:ins>
      <w:r w:rsidRPr="00353A62">
        <w:rPr>
          <w:rFonts w:ascii="Times New Roman" w:eastAsia="Times New Roman" w:hAnsi="Times New Roman" w:cs="Times New Roman"/>
          <w:sz w:val="24"/>
          <w:szCs w:val="20"/>
          <w:lang w:val="en-GB"/>
        </w:rPr>
        <w:t>deployment in the frequency bands 1 980-2 010 MHz and 2 170-2 200 MHz</w:t>
      </w:r>
      <w:ins w:id="31" w:author="Author">
        <w:r w:rsidR="007815F2">
          <w:rPr>
            <w:rFonts w:ascii="Times New Roman" w:eastAsia="Times New Roman" w:hAnsi="Times New Roman" w:cs="Times New Roman"/>
            <w:sz w:val="24"/>
            <w:szCs w:val="20"/>
            <w:lang w:val="en-GB"/>
          </w:rPr>
          <w:t xml:space="preserve"> is expected</w:t>
        </w:r>
      </w:ins>
      <w:r w:rsidRPr="00353A62">
        <w:rPr>
          <w:rFonts w:ascii="Times New Roman" w:eastAsia="Times New Roman" w:hAnsi="Times New Roman" w:cs="Times New Roman"/>
          <w:sz w:val="24"/>
          <w:szCs w:val="20"/>
          <w:lang w:val="en-GB"/>
        </w:rPr>
        <w:t>;</w:t>
      </w:r>
    </w:p>
    <w:p w14:paraId="1FFF79CB" w14:textId="77777777" w:rsidR="00B51435" w:rsidRPr="00353A62" w:rsidRDefault="003415B5"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ins w:id="32" w:author="Author">
        <w:r w:rsidRPr="00353A62">
          <w:rPr>
            <w:rFonts w:ascii="Times New Roman" w:eastAsia="Times New Roman" w:hAnsi="Times New Roman" w:cs="Times New Roman"/>
            <w:i/>
            <w:sz w:val="24"/>
            <w:szCs w:val="20"/>
            <w:lang w:val="en-GB"/>
          </w:rPr>
          <w:t>c</w:t>
        </w:r>
        <w:del w:id="33" w:author="Author">
          <w:r w:rsidR="000C5B98" w:rsidRPr="00353A62" w:rsidDel="003415B5">
            <w:rPr>
              <w:rFonts w:ascii="Times New Roman" w:eastAsia="Times New Roman" w:hAnsi="Times New Roman" w:cs="Times New Roman"/>
              <w:i/>
              <w:sz w:val="24"/>
              <w:szCs w:val="20"/>
              <w:lang w:val="en-GB"/>
            </w:rPr>
            <w:delText>b</w:delText>
          </w:r>
        </w:del>
      </w:ins>
      <w:del w:id="34" w:author="Author">
        <w:r w:rsidR="00B51435" w:rsidRPr="00353A62" w:rsidDel="000C5B98">
          <w:rPr>
            <w:rFonts w:ascii="Times New Roman" w:eastAsia="Times New Roman" w:hAnsi="Times New Roman" w:cs="Times New Roman"/>
            <w:i/>
            <w:sz w:val="24"/>
            <w:szCs w:val="20"/>
            <w:lang w:val="en-GB"/>
          </w:rPr>
          <w:delText>c</w:delText>
        </w:r>
      </w:del>
      <w:r w:rsidR="00B51435" w:rsidRPr="00353A62">
        <w:rPr>
          <w:rFonts w:ascii="Times New Roman" w:eastAsia="Times New Roman" w:hAnsi="Times New Roman" w:cs="Times New Roman"/>
          <w:i/>
          <w:sz w:val="24"/>
          <w:szCs w:val="20"/>
          <w:lang w:val="en-GB"/>
        </w:rPr>
        <w:t>)</w:t>
      </w:r>
      <w:r w:rsidR="00B51435" w:rsidRPr="00353A62">
        <w:rPr>
          <w:rFonts w:ascii="Times New Roman" w:eastAsia="Times New Roman" w:hAnsi="Times New Roman" w:cs="Times New Roman"/>
          <w:sz w:val="24"/>
          <w:szCs w:val="20"/>
          <w:lang w:val="en-GB"/>
        </w:rPr>
        <w:tab/>
        <w:t>that the availability of the satellite component of IMT in the frequency bands 1 980</w:t>
      </w:r>
      <w:r w:rsidR="00B51435" w:rsidRPr="00353A62">
        <w:rPr>
          <w:rFonts w:ascii="Times New Roman" w:eastAsia="Times New Roman" w:hAnsi="Times New Roman" w:cs="Times New Roman"/>
          <w:sz w:val="24"/>
          <w:szCs w:val="20"/>
          <w:lang w:val="en-GB"/>
        </w:rPr>
        <w:noBreakHyphen/>
        <w:t>2 010 MHz and 2 170-2 200 MHz simultaneously with the terrestrial component of IMT in the frequency bands identified in No. </w:t>
      </w:r>
      <w:r w:rsidR="00B51435" w:rsidRPr="00353A62">
        <w:rPr>
          <w:rFonts w:ascii="Times New Roman" w:eastAsia="Times New Roman" w:hAnsi="Times New Roman" w:cs="Times New Roman"/>
          <w:b/>
          <w:color w:val="000000"/>
          <w:sz w:val="24"/>
          <w:szCs w:val="20"/>
          <w:lang w:val="en-GB"/>
        </w:rPr>
        <w:t>5.388</w:t>
      </w:r>
      <w:r w:rsidR="00B51435" w:rsidRPr="00353A62">
        <w:rPr>
          <w:rFonts w:ascii="Times New Roman" w:eastAsia="Times New Roman" w:hAnsi="Times New Roman" w:cs="Times New Roman"/>
          <w:sz w:val="24"/>
          <w:szCs w:val="20"/>
          <w:lang w:val="en-GB"/>
        </w:rPr>
        <w:t xml:space="preserve"> would improve the overall implementation and the attractiveness of IMT,</w:t>
      </w:r>
    </w:p>
    <w:p w14:paraId="26F01340" w14:textId="77777777" w:rsidR="00803594" w:rsidRPr="00353A62" w:rsidRDefault="00803594"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p>
    <w:p w14:paraId="631F420F" w14:textId="77777777" w:rsidR="00803594" w:rsidRPr="00353A62" w:rsidRDefault="00803594" w:rsidP="00803594">
      <w:pPr>
        <w:pStyle w:val="Call"/>
        <w:rPr>
          <w:szCs w:val="24"/>
        </w:rPr>
      </w:pPr>
      <w:proofErr w:type="gramStart"/>
      <w:r w:rsidRPr="00353A62">
        <w:rPr>
          <w:szCs w:val="24"/>
        </w:rPr>
        <w:t>noting</w:t>
      </w:r>
      <w:proofErr w:type="gramEnd"/>
      <w:r w:rsidRPr="00353A62">
        <w:rPr>
          <w:szCs w:val="24"/>
        </w:rPr>
        <w:t xml:space="preserve"> further</w:t>
      </w:r>
    </w:p>
    <w:p w14:paraId="4136220D" w14:textId="77777777" w:rsidR="00803594" w:rsidRPr="00353A62" w:rsidRDefault="00803594" w:rsidP="00803594">
      <w:pPr>
        <w:rPr>
          <w:lang w:val="en-GB"/>
        </w:rPr>
      </w:pPr>
    </w:p>
    <w:p w14:paraId="54C51614" w14:textId="77777777" w:rsidR="00803594" w:rsidRPr="00353A62" w:rsidRDefault="00803594" w:rsidP="00803594">
      <w:pPr>
        <w:rPr>
          <w:rFonts w:ascii="Times New Roman" w:hAnsi="Times New Roman" w:cs="Times New Roman"/>
          <w:sz w:val="24"/>
          <w:szCs w:val="24"/>
        </w:rPr>
      </w:pPr>
      <w:r w:rsidRPr="00353A62">
        <w:rPr>
          <w:rFonts w:ascii="Times New Roman" w:hAnsi="Times New Roman" w:cs="Times New Roman"/>
          <w:i/>
          <w:sz w:val="24"/>
          <w:szCs w:val="24"/>
        </w:rPr>
        <w:t>a)</w:t>
      </w:r>
      <w:r w:rsidRPr="00353A62">
        <w:rPr>
          <w:rFonts w:ascii="Times New Roman" w:hAnsi="Times New Roman" w:cs="Times New Roman"/>
          <w:i/>
          <w:sz w:val="24"/>
          <w:szCs w:val="24"/>
        </w:rPr>
        <w:tab/>
      </w:r>
      <w:r w:rsidRPr="00353A62">
        <w:rPr>
          <w:rStyle w:val="Artdef"/>
          <w:rFonts w:cs="Times New Roman"/>
          <w:b w:val="0"/>
          <w:bCs/>
          <w:sz w:val="24"/>
          <w:szCs w:val="24"/>
          <w:lang w:eastAsia="zh-CN"/>
        </w:rPr>
        <w:t>that c</w:t>
      </w:r>
      <w:r w:rsidRPr="00353A62">
        <w:rPr>
          <w:rFonts w:ascii="Times New Roman" w:hAnsi="Times New Roman" w:cs="Times New Roman"/>
          <w:sz w:val="24"/>
          <w:szCs w:val="24"/>
        </w:rPr>
        <w:t>o</w:t>
      </w:r>
      <w:r w:rsidRPr="00353A62">
        <w:rPr>
          <w:rFonts w:ascii="Times New Roman" w:hAnsi="Times New Roman" w:cs="Times New Roman"/>
          <w:sz w:val="24"/>
          <w:szCs w:val="24"/>
        </w:rPr>
        <w:noBreakHyphen/>
        <w:t xml:space="preserve">coverage, co-frequency deployment of independent satellite and terrestrial IMT components is not feasible unless techniques, such as the use of an appropriate </w:t>
      </w:r>
      <w:proofErr w:type="spellStart"/>
      <w:r w:rsidRPr="00353A62">
        <w:rPr>
          <w:rFonts w:ascii="Times New Roman" w:hAnsi="Times New Roman" w:cs="Times New Roman"/>
          <w:sz w:val="24"/>
          <w:szCs w:val="24"/>
        </w:rPr>
        <w:t>guardband</w:t>
      </w:r>
      <w:proofErr w:type="spellEnd"/>
      <w:r w:rsidRPr="00353A62">
        <w:rPr>
          <w:rFonts w:ascii="Times New Roman" w:hAnsi="Times New Roman" w:cs="Times New Roman"/>
          <w:sz w:val="24"/>
          <w:szCs w:val="24"/>
        </w:rPr>
        <w:t xml:space="preserve"> or other mitigation techniques, are applied to ensure coexistence and compatibility between the terrestrial and satellite components of IMT</w:t>
      </w:r>
      <w:ins w:id="35" w:author="Author">
        <w:r w:rsidR="00F74E86" w:rsidRPr="00353A62">
          <w:rPr>
            <w:rFonts w:ascii="Times New Roman" w:hAnsi="Times New Roman" w:cs="Times New Roman"/>
            <w:sz w:val="24"/>
            <w:szCs w:val="24"/>
          </w:rPr>
          <w:t xml:space="preserve"> but that co-coverage, co-frequency deployment of dependent hybrid IMT satellite systems with a complementary ground component is feasible</w:t>
        </w:r>
      </w:ins>
      <w:r w:rsidRPr="00353A62">
        <w:rPr>
          <w:rFonts w:ascii="Times New Roman" w:hAnsi="Times New Roman" w:cs="Times New Roman"/>
          <w:sz w:val="24"/>
          <w:szCs w:val="24"/>
        </w:rPr>
        <w:t>;</w:t>
      </w:r>
    </w:p>
    <w:p w14:paraId="27ECD070" w14:textId="77777777" w:rsidR="00803594" w:rsidRPr="00353A62" w:rsidRDefault="00803594" w:rsidP="00803594">
      <w:pPr>
        <w:rPr>
          <w:rFonts w:ascii="Times New Roman" w:hAnsi="Times New Roman" w:cs="Times New Roman"/>
          <w:i/>
          <w:sz w:val="24"/>
          <w:szCs w:val="24"/>
        </w:rPr>
      </w:pPr>
      <w:r w:rsidRPr="00353A62">
        <w:rPr>
          <w:rFonts w:ascii="Times New Roman" w:hAnsi="Times New Roman" w:cs="Times New Roman"/>
          <w:i/>
          <w:sz w:val="24"/>
          <w:szCs w:val="24"/>
        </w:rPr>
        <w:t>b)</w:t>
      </w:r>
      <w:r w:rsidRPr="00353A62">
        <w:rPr>
          <w:rFonts w:ascii="Times New Roman" w:hAnsi="Times New Roman" w:cs="Times New Roman"/>
          <w:i/>
          <w:sz w:val="24"/>
          <w:szCs w:val="24"/>
        </w:rPr>
        <w:tab/>
      </w:r>
      <w:proofErr w:type="gramStart"/>
      <w:r w:rsidRPr="00353A62">
        <w:rPr>
          <w:rFonts w:ascii="Times New Roman" w:hAnsi="Times New Roman" w:cs="Times New Roman"/>
          <w:sz w:val="24"/>
          <w:szCs w:val="24"/>
        </w:rPr>
        <w:t>that</w:t>
      </w:r>
      <w:proofErr w:type="gramEnd"/>
      <w:r w:rsidRPr="00353A62">
        <w:rPr>
          <w:rFonts w:ascii="Times New Roman" w:hAnsi="Times New Roman" w:cs="Times New Roman"/>
          <w:sz w:val="24"/>
          <w:szCs w:val="24"/>
        </w:rPr>
        <w:t xml:space="preserve">, </w:t>
      </w:r>
      <w:r w:rsidRPr="00353A62">
        <w:rPr>
          <w:rFonts w:ascii="Times New Roman" w:hAnsi="Times New Roman" w:cs="Times New Roman"/>
          <w:sz w:val="24"/>
          <w:szCs w:val="24"/>
          <w:lang w:eastAsia="zh-CN"/>
        </w:rPr>
        <w:t xml:space="preserve">when the satellite and terrestrial components of IMT are deployed </w:t>
      </w:r>
      <w:r w:rsidRPr="00353A62">
        <w:rPr>
          <w:rFonts w:ascii="Times New Roman" w:hAnsi="Times New Roman" w:cs="Times New Roman"/>
          <w:sz w:val="24"/>
          <w:szCs w:val="24"/>
        </w:rPr>
        <w:t xml:space="preserve">in the frequency bands 1 980-2 010 MHz and 2 170-2 200 MHz </w:t>
      </w:r>
      <w:r w:rsidRPr="00353A62">
        <w:rPr>
          <w:rFonts w:ascii="Times New Roman" w:hAnsi="Times New Roman" w:cs="Times New Roman"/>
          <w:sz w:val="24"/>
          <w:szCs w:val="24"/>
          <w:lang w:eastAsia="zh-CN"/>
        </w:rPr>
        <w:t>in adjacent geographical areas, technical or operational measures may need to be implemented to avoid harmful interference</w:t>
      </w:r>
      <w:del w:id="36" w:author="Author">
        <w:r w:rsidRPr="00353A62" w:rsidDel="00F74E86">
          <w:rPr>
            <w:rFonts w:ascii="Times New Roman" w:hAnsi="Times New Roman" w:cs="Times New Roman"/>
            <w:sz w:val="24"/>
            <w:szCs w:val="24"/>
            <w:lang w:eastAsia="zh-CN"/>
          </w:rPr>
          <w:delText>, and f</w:delText>
        </w:r>
        <w:r w:rsidRPr="00353A62" w:rsidDel="00F74E86">
          <w:rPr>
            <w:rFonts w:ascii="Times New Roman" w:hAnsi="Times New Roman" w:cs="Times New Roman"/>
            <w:sz w:val="24"/>
            <w:szCs w:val="24"/>
          </w:rPr>
          <w:delText>urther studies by ITU</w:delText>
        </w:r>
        <w:r w:rsidRPr="00353A62" w:rsidDel="00F74E86">
          <w:rPr>
            <w:rFonts w:ascii="Times New Roman" w:hAnsi="Times New Roman" w:cs="Times New Roman"/>
            <w:sz w:val="24"/>
            <w:szCs w:val="24"/>
          </w:rPr>
          <w:noBreakHyphen/>
          <w:delText>R are required in this regard</w:delText>
        </w:r>
      </w:del>
      <w:r w:rsidRPr="00353A62">
        <w:rPr>
          <w:rFonts w:ascii="Times New Roman" w:hAnsi="Times New Roman" w:cs="Times New Roman"/>
          <w:sz w:val="24"/>
          <w:szCs w:val="24"/>
        </w:rPr>
        <w:t>;</w:t>
      </w:r>
    </w:p>
    <w:p w14:paraId="430523FE" w14:textId="77777777" w:rsidR="00803594" w:rsidRPr="00353A62" w:rsidDel="00F74E86" w:rsidRDefault="00803594" w:rsidP="00803594">
      <w:pPr>
        <w:rPr>
          <w:del w:id="37" w:author="Author"/>
          <w:rFonts w:ascii="Times New Roman" w:hAnsi="Times New Roman" w:cs="Times New Roman"/>
          <w:sz w:val="24"/>
          <w:szCs w:val="24"/>
        </w:rPr>
      </w:pPr>
      <w:r w:rsidRPr="00A167E7">
        <w:rPr>
          <w:rStyle w:val="Artdef"/>
          <w:rFonts w:cs="Times New Roman"/>
          <w:b w:val="0"/>
          <w:bCs/>
          <w:i/>
          <w:sz w:val="24"/>
          <w:szCs w:val="24"/>
        </w:rPr>
        <w:t>c)</w:t>
      </w:r>
      <w:r w:rsidRPr="00353A62">
        <w:rPr>
          <w:rStyle w:val="Artdef"/>
          <w:rFonts w:cs="Times New Roman"/>
          <w:bCs/>
          <w:i/>
          <w:sz w:val="24"/>
          <w:szCs w:val="24"/>
        </w:rPr>
        <w:tab/>
      </w:r>
      <w:proofErr w:type="gramStart"/>
      <w:r w:rsidRPr="00353A62">
        <w:rPr>
          <w:rFonts w:ascii="Times New Roman" w:hAnsi="Times New Roman" w:cs="Times New Roman"/>
          <w:sz w:val="24"/>
          <w:szCs w:val="24"/>
          <w:lang w:eastAsia="zh-CN"/>
        </w:rPr>
        <w:t>that</w:t>
      </w:r>
      <w:proofErr w:type="gramEnd"/>
      <w:r w:rsidRPr="00353A62">
        <w:rPr>
          <w:rFonts w:ascii="Times New Roman" w:hAnsi="Times New Roman" w:cs="Times New Roman"/>
          <w:sz w:val="24"/>
          <w:szCs w:val="24"/>
          <w:lang w:eastAsia="zh-CN"/>
        </w:rPr>
        <w:t xml:space="preserve"> some difficulties have been raised in addressing potential interference between the satellite and terrestrial components of IMT</w:t>
      </w:r>
      <w:del w:id="38" w:author="Author">
        <w:r w:rsidRPr="00353A62" w:rsidDel="004F4D09">
          <w:rPr>
            <w:rFonts w:ascii="Times New Roman" w:hAnsi="Times New Roman" w:cs="Times New Roman"/>
            <w:sz w:val="24"/>
            <w:szCs w:val="24"/>
            <w:lang w:eastAsia="zh-CN"/>
          </w:rPr>
          <w:delText>;</w:delText>
        </w:r>
      </w:del>
    </w:p>
    <w:p w14:paraId="37428FCE" w14:textId="77777777" w:rsidR="00803594" w:rsidRPr="00353A62" w:rsidRDefault="00803594" w:rsidP="00803594">
      <w:pPr>
        <w:rPr>
          <w:rFonts w:ascii="Times New Roman" w:hAnsi="Times New Roman" w:cs="Times New Roman"/>
          <w:sz w:val="24"/>
          <w:szCs w:val="24"/>
        </w:rPr>
      </w:pPr>
      <w:del w:id="39" w:author="Author">
        <w:r w:rsidRPr="00353A62" w:rsidDel="008E444E">
          <w:rPr>
            <w:rFonts w:ascii="Times New Roman" w:hAnsi="Times New Roman" w:cs="Times New Roman"/>
            <w:i/>
            <w:sz w:val="24"/>
            <w:szCs w:val="24"/>
          </w:rPr>
          <w:delText>d)</w:delText>
        </w:r>
        <w:r w:rsidRPr="00353A62" w:rsidDel="008E444E">
          <w:rPr>
            <w:rFonts w:ascii="Times New Roman" w:hAnsi="Times New Roman" w:cs="Times New Roman"/>
            <w:i/>
            <w:sz w:val="24"/>
            <w:szCs w:val="24"/>
          </w:rPr>
          <w:tab/>
        </w:r>
        <w:r w:rsidRPr="00353A62" w:rsidDel="008E444E">
          <w:rPr>
            <w:rFonts w:ascii="Times New Roman" w:hAnsi="Times New Roman" w:cs="Times New Roman"/>
            <w:sz w:val="24"/>
            <w:szCs w:val="24"/>
          </w:rPr>
          <w:delText xml:space="preserve">that Report </w:delText>
        </w:r>
        <w:r w:rsidRPr="00353A62" w:rsidDel="00F74E86">
          <w:rPr>
            <w:rFonts w:ascii="Times New Roman" w:hAnsi="Times New Roman" w:cs="Times New Roman"/>
            <w:sz w:val="24"/>
            <w:szCs w:val="24"/>
          </w:rPr>
          <w:delText>ITU</w:delText>
        </w:r>
        <w:r w:rsidRPr="00353A62" w:rsidDel="00F74E86">
          <w:rPr>
            <w:rFonts w:ascii="Times New Roman" w:hAnsi="Times New Roman" w:cs="Times New Roman"/>
            <w:sz w:val="24"/>
            <w:szCs w:val="24"/>
          </w:rPr>
          <w:noBreakHyphen/>
          <w:delText>R M.2041 addresses sharing and adjacent band compatibility in the 2.5 GHz band between the terrestrial and satellite components of IMT</w:delText>
        </w:r>
        <w:r w:rsidRPr="00353A62" w:rsidDel="00F74E86">
          <w:rPr>
            <w:rFonts w:ascii="Times New Roman" w:hAnsi="Times New Roman" w:cs="Times New Roman"/>
            <w:sz w:val="24"/>
            <w:szCs w:val="24"/>
          </w:rPr>
          <w:noBreakHyphen/>
          <w:delText>2000</w:delText>
        </w:r>
      </w:del>
      <w:r w:rsidRPr="008E444E">
        <w:rPr>
          <w:rFonts w:ascii="Times New Roman" w:hAnsi="Times New Roman" w:cs="Times New Roman"/>
          <w:sz w:val="24"/>
          <w:szCs w:val="24"/>
        </w:rPr>
        <w:t>,</w:t>
      </w:r>
    </w:p>
    <w:p w14:paraId="0F93A516" w14:textId="77777777" w:rsidR="00803594" w:rsidRPr="00353A62" w:rsidRDefault="00803594" w:rsidP="00803594">
      <w:pPr>
        <w:pStyle w:val="Call"/>
        <w:rPr>
          <w:szCs w:val="24"/>
        </w:rPr>
      </w:pPr>
      <w:proofErr w:type="gramStart"/>
      <w:r w:rsidRPr="00353A62">
        <w:rPr>
          <w:szCs w:val="24"/>
        </w:rPr>
        <w:t>resolves</w:t>
      </w:r>
      <w:proofErr w:type="gramEnd"/>
    </w:p>
    <w:p w14:paraId="2E30E8E7" w14:textId="77777777" w:rsidR="00803594" w:rsidRPr="00353A62" w:rsidRDefault="00803594" w:rsidP="00803594">
      <w:pPr>
        <w:rPr>
          <w:rFonts w:ascii="Times New Roman" w:hAnsi="Times New Roman" w:cs="Times New Roman"/>
          <w:sz w:val="24"/>
          <w:szCs w:val="24"/>
        </w:rPr>
      </w:pPr>
      <w:proofErr w:type="gramStart"/>
      <w:r w:rsidRPr="00353A62">
        <w:rPr>
          <w:rFonts w:ascii="Times New Roman" w:hAnsi="Times New Roman" w:cs="Times New Roman"/>
          <w:sz w:val="24"/>
          <w:szCs w:val="24"/>
        </w:rPr>
        <w:t>that</w:t>
      </w:r>
      <w:proofErr w:type="gramEnd"/>
      <w:r w:rsidRPr="00353A62">
        <w:rPr>
          <w:rFonts w:ascii="Times New Roman" w:hAnsi="Times New Roman" w:cs="Times New Roman"/>
          <w:sz w:val="24"/>
          <w:szCs w:val="24"/>
        </w:rPr>
        <w:t xml:space="preserve"> administrations which implement IMT:</w:t>
      </w:r>
    </w:p>
    <w:p w14:paraId="2563AA54" w14:textId="77777777" w:rsidR="00803594" w:rsidRPr="00353A62" w:rsidRDefault="00803594" w:rsidP="00836D61">
      <w:pPr>
        <w:ind w:left="720"/>
        <w:rPr>
          <w:rFonts w:ascii="Times New Roman" w:hAnsi="Times New Roman" w:cs="Times New Roman"/>
          <w:sz w:val="24"/>
          <w:szCs w:val="24"/>
        </w:rPr>
      </w:pPr>
      <w:r w:rsidRPr="00353A62">
        <w:rPr>
          <w:rFonts w:ascii="Times New Roman" w:hAnsi="Times New Roman" w:cs="Times New Roman"/>
          <w:i/>
          <w:iCs/>
          <w:sz w:val="24"/>
          <w:szCs w:val="24"/>
        </w:rPr>
        <w:t>a)</w:t>
      </w:r>
      <w:r w:rsidRPr="00353A62">
        <w:rPr>
          <w:rFonts w:ascii="Times New Roman" w:hAnsi="Times New Roman" w:cs="Times New Roman"/>
          <w:sz w:val="24"/>
          <w:szCs w:val="24"/>
        </w:rPr>
        <w:tab/>
      </w:r>
      <w:proofErr w:type="gramStart"/>
      <w:r w:rsidRPr="00353A62">
        <w:rPr>
          <w:rFonts w:ascii="Times New Roman" w:hAnsi="Times New Roman" w:cs="Times New Roman"/>
          <w:sz w:val="24"/>
          <w:szCs w:val="24"/>
        </w:rPr>
        <w:t>should</w:t>
      </w:r>
      <w:proofErr w:type="gramEnd"/>
      <w:r w:rsidRPr="00353A62">
        <w:rPr>
          <w:rFonts w:ascii="Times New Roman" w:hAnsi="Times New Roman" w:cs="Times New Roman"/>
          <w:sz w:val="24"/>
          <w:szCs w:val="24"/>
        </w:rPr>
        <w:t xml:space="preserve"> make the necessary frequencies available for system development;</w:t>
      </w:r>
    </w:p>
    <w:p w14:paraId="7B8A2C22" w14:textId="77777777" w:rsidR="00803594" w:rsidRPr="00353A62" w:rsidRDefault="00803594" w:rsidP="00836D61">
      <w:pPr>
        <w:ind w:left="720"/>
        <w:rPr>
          <w:rFonts w:ascii="Times New Roman" w:hAnsi="Times New Roman" w:cs="Times New Roman"/>
          <w:sz w:val="24"/>
          <w:szCs w:val="24"/>
        </w:rPr>
      </w:pPr>
      <w:r w:rsidRPr="00353A62">
        <w:rPr>
          <w:rFonts w:ascii="Times New Roman" w:hAnsi="Times New Roman" w:cs="Times New Roman"/>
          <w:i/>
          <w:iCs/>
          <w:sz w:val="24"/>
          <w:szCs w:val="24"/>
        </w:rPr>
        <w:t>b)</w:t>
      </w:r>
      <w:r w:rsidRPr="00353A62">
        <w:rPr>
          <w:rFonts w:ascii="Times New Roman" w:hAnsi="Times New Roman" w:cs="Times New Roman"/>
          <w:sz w:val="24"/>
          <w:szCs w:val="24"/>
        </w:rPr>
        <w:tab/>
      </w:r>
      <w:proofErr w:type="gramStart"/>
      <w:r w:rsidRPr="00353A62">
        <w:rPr>
          <w:rFonts w:ascii="Times New Roman" w:hAnsi="Times New Roman" w:cs="Times New Roman"/>
          <w:sz w:val="24"/>
          <w:szCs w:val="24"/>
        </w:rPr>
        <w:t>should</w:t>
      </w:r>
      <w:proofErr w:type="gramEnd"/>
      <w:r w:rsidRPr="00353A62">
        <w:rPr>
          <w:rFonts w:ascii="Times New Roman" w:hAnsi="Times New Roman" w:cs="Times New Roman"/>
          <w:sz w:val="24"/>
          <w:szCs w:val="24"/>
        </w:rPr>
        <w:t xml:space="preserve"> use those frequencies when IMT is implemented;</w:t>
      </w:r>
    </w:p>
    <w:p w14:paraId="7ECC0976" w14:textId="71BF67C1" w:rsidR="00F74E86" w:rsidRPr="00B051F5" w:rsidRDefault="00803594" w:rsidP="00836D61">
      <w:pPr>
        <w:ind w:left="720"/>
        <w:rPr>
          <w:ins w:id="40" w:author="Author"/>
          <w:rFonts w:ascii="Times New Roman" w:hAnsi="Times New Roman" w:cs="Times New Roman"/>
          <w:sz w:val="24"/>
          <w:szCs w:val="24"/>
        </w:rPr>
      </w:pPr>
      <w:r w:rsidRPr="00353A62">
        <w:rPr>
          <w:rFonts w:ascii="Times New Roman" w:hAnsi="Times New Roman" w:cs="Times New Roman"/>
          <w:i/>
          <w:iCs/>
          <w:sz w:val="24"/>
          <w:szCs w:val="24"/>
        </w:rPr>
        <w:lastRenderedPageBreak/>
        <w:t>c)</w:t>
      </w:r>
      <w:r w:rsidRPr="00353A62">
        <w:rPr>
          <w:rFonts w:ascii="Times New Roman" w:hAnsi="Times New Roman" w:cs="Times New Roman"/>
          <w:sz w:val="24"/>
          <w:szCs w:val="24"/>
        </w:rPr>
        <w:tab/>
      </w:r>
      <w:proofErr w:type="gramStart"/>
      <w:r w:rsidRPr="00353A62">
        <w:rPr>
          <w:rFonts w:ascii="Times New Roman" w:hAnsi="Times New Roman" w:cs="Times New Roman"/>
          <w:sz w:val="24"/>
          <w:szCs w:val="24"/>
        </w:rPr>
        <w:t>should</w:t>
      </w:r>
      <w:proofErr w:type="gramEnd"/>
      <w:r w:rsidRPr="00353A62">
        <w:rPr>
          <w:rFonts w:ascii="Times New Roman" w:hAnsi="Times New Roman" w:cs="Times New Roman"/>
          <w:sz w:val="24"/>
          <w:szCs w:val="24"/>
        </w:rPr>
        <w:t xml:space="preserve"> use the </w:t>
      </w:r>
      <w:r w:rsidRPr="00B051F5">
        <w:rPr>
          <w:rFonts w:ascii="Times New Roman" w:hAnsi="Times New Roman" w:cs="Times New Roman"/>
          <w:sz w:val="24"/>
          <w:szCs w:val="24"/>
        </w:rPr>
        <w:t>relevant international technical characteristics, as identified by ITU</w:t>
      </w:r>
      <w:r w:rsidRPr="00B051F5">
        <w:rPr>
          <w:rFonts w:ascii="Times New Roman" w:hAnsi="Times New Roman" w:cs="Times New Roman"/>
          <w:sz w:val="24"/>
          <w:szCs w:val="24"/>
        </w:rPr>
        <w:noBreakHyphen/>
        <w:t>R and ITU</w:t>
      </w:r>
      <w:r w:rsidRPr="00B051F5">
        <w:rPr>
          <w:rFonts w:ascii="Times New Roman" w:hAnsi="Times New Roman" w:cs="Times New Roman"/>
          <w:sz w:val="24"/>
          <w:szCs w:val="24"/>
        </w:rPr>
        <w:noBreakHyphen/>
        <w:t>T Recommendations</w:t>
      </w:r>
      <w:ins w:id="41" w:author="Author">
        <w:r w:rsidR="00F74E86" w:rsidRPr="00B051F5">
          <w:rPr>
            <w:rFonts w:ascii="Times New Roman" w:hAnsi="Times New Roman" w:cs="Times New Roman"/>
            <w:sz w:val="24"/>
            <w:szCs w:val="24"/>
          </w:rPr>
          <w:t>;</w:t>
        </w:r>
      </w:ins>
    </w:p>
    <w:p w14:paraId="56FC5511" w14:textId="18766B0F" w:rsidR="005963E1" w:rsidRPr="00353A62" w:rsidRDefault="005963E1" w:rsidP="00836D61">
      <w:pPr>
        <w:ind w:left="720"/>
        <w:rPr>
          <w:ins w:id="42" w:author="Author"/>
          <w:rFonts w:ascii="Times New Roman" w:hAnsi="Times New Roman" w:cs="Times New Roman"/>
          <w:sz w:val="24"/>
          <w:szCs w:val="24"/>
        </w:rPr>
      </w:pPr>
      <w:ins w:id="43" w:author="Author">
        <w:r w:rsidRPr="00B051F5">
          <w:rPr>
            <w:rFonts w:ascii="Times New Roman" w:eastAsia="Times New Roman" w:hAnsi="Times New Roman" w:cs="Times New Roman"/>
            <w:i/>
            <w:sz w:val="24"/>
            <w:szCs w:val="20"/>
            <w:lang w:val="en-GB"/>
          </w:rPr>
          <w:t>d)</w:t>
        </w:r>
        <w:r w:rsidRPr="00B051F5">
          <w:rPr>
            <w:rFonts w:ascii="Times New Roman" w:eastAsia="Times New Roman" w:hAnsi="Times New Roman" w:cs="Times New Roman"/>
            <w:i/>
            <w:sz w:val="24"/>
            <w:szCs w:val="20"/>
            <w:lang w:val="en-GB"/>
          </w:rPr>
          <w:tab/>
        </w:r>
        <w:r w:rsidRPr="00B051F5">
          <w:rPr>
            <w:rFonts w:ascii="Times New Roman" w:eastAsia="Times New Roman" w:hAnsi="Times New Roman" w:cs="Times New Roman"/>
            <w:sz w:val="24"/>
            <w:szCs w:val="20"/>
            <w:lang w:val="en-GB"/>
          </w:rPr>
          <w:t xml:space="preserve">shall limit the </w:t>
        </w:r>
        <w:r w:rsidRPr="00836D61">
          <w:rPr>
            <w:rFonts w:ascii="Times New Roman" w:hAnsi="Times New Roman" w:cs="Times New Roman"/>
            <w:sz w:val="24"/>
            <w:szCs w:val="24"/>
          </w:rPr>
          <w:t xml:space="preserve">terminal transmitter </w:t>
        </w:r>
        <w:r w:rsidR="00B62F62" w:rsidRPr="00836D61">
          <w:rPr>
            <w:rFonts w:ascii="Times New Roman" w:hAnsi="Times New Roman" w:cs="Times New Roman"/>
            <w:sz w:val="24"/>
            <w:szCs w:val="24"/>
          </w:rPr>
          <w:t xml:space="preserve">output power delivered to the antenna </w:t>
        </w:r>
        <w:r w:rsidRPr="00B051F5">
          <w:rPr>
            <w:rFonts w:ascii="Times New Roman" w:eastAsia="Times New Roman" w:hAnsi="Times New Roman" w:cs="Times New Roman"/>
            <w:sz w:val="24"/>
            <w:szCs w:val="20"/>
            <w:lang w:val="en-GB"/>
          </w:rPr>
          <w:t xml:space="preserve">of stations in the mobile service to 23 </w:t>
        </w:r>
        <w:proofErr w:type="spellStart"/>
        <w:r w:rsidRPr="00B051F5">
          <w:rPr>
            <w:rFonts w:ascii="Times New Roman" w:eastAsia="Times New Roman" w:hAnsi="Times New Roman" w:cs="Times New Roman"/>
            <w:sz w:val="24"/>
            <w:szCs w:val="20"/>
            <w:lang w:val="en-GB"/>
          </w:rPr>
          <w:t>dBm</w:t>
        </w:r>
        <w:proofErr w:type="spellEnd"/>
        <w:r w:rsidRPr="00B051F5">
          <w:rPr>
            <w:rFonts w:ascii="Times New Roman" w:eastAsia="Times New Roman" w:hAnsi="Times New Roman" w:cs="Times New Roman"/>
            <w:sz w:val="24"/>
            <w:szCs w:val="20"/>
            <w:lang w:val="en-GB"/>
          </w:rPr>
          <w:t xml:space="preserve"> in the band 1980-2010 MHz, </w:t>
        </w:r>
        <w:r w:rsidRPr="00836D61">
          <w:rPr>
            <w:rFonts w:ascii="Times New Roman" w:eastAsia="Times New Roman" w:hAnsi="Times New Roman" w:cs="Times New Roman"/>
            <w:sz w:val="24"/>
            <w:szCs w:val="20"/>
            <w:lang w:val="en-GB"/>
          </w:rPr>
          <w:t xml:space="preserve">except in the 1980-1990 MHz band for countries listed in RR No. </w:t>
        </w:r>
        <w:r w:rsidRPr="00836D61">
          <w:rPr>
            <w:rFonts w:ascii="Times New Roman" w:eastAsia="Times New Roman" w:hAnsi="Times New Roman" w:cs="Times New Roman"/>
            <w:b/>
            <w:sz w:val="24"/>
            <w:szCs w:val="20"/>
            <w:lang w:val="en-GB"/>
          </w:rPr>
          <w:t>5.389B</w:t>
        </w:r>
        <w:r w:rsidRPr="00836D61">
          <w:rPr>
            <w:rFonts w:ascii="Times New Roman" w:eastAsia="Times New Roman" w:hAnsi="Times New Roman" w:cs="Times New Roman"/>
            <w:sz w:val="24"/>
            <w:szCs w:val="20"/>
            <w:lang w:val="en-GB"/>
          </w:rPr>
          <w:t xml:space="preserve"> in Region 2</w:t>
        </w:r>
        <w:r w:rsidRPr="00353A62">
          <w:rPr>
            <w:rFonts w:ascii="Times New Roman" w:hAnsi="Times New Roman" w:cs="Times New Roman"/>
            <w:sz w:val="24"/>
            <w:szCs w:val="24"/>
          </w:rPr>
          <w:t>,</w:t>
        </w:r>
      </w:ins>
    </w:p>
    <w:p w14:paraId="7493F078" w14:textId="4E84F0FB" w:rsidR="00803594" w:rsidRPr="00353A62" w:rsidRDefault="00A57B2F" w:rsidP="00A57B2F">
      <w:pPr>
        <w:rPr>
          <w:rFonts w:ascii="Times New Roman" w:hAnsi="Times New Roman" w:cs="Times New Roman"/>
          <w:sz w:val="24"/>
          <w:szCs w:val="24"/>
        </w:rPr>
      </w:pPr>
      <w:ins w:id="44" w:author="Author">
        <w:r>
          <w:rPr>
            <w:rFonts w:ascii="Times New Roman" w:eastAsia="Times New Roman" w:hAnsi="Times New Roman" w:cs="Times New Roman"/>
            <w:sz w:val="24"/>
            <w:szCs w:val="20"/>
            <w:lang w:val="en-GB"/>
          </w:rPr>
          <w:tab/>
        </w:r>
      </w:ins>
    </w:p>
    <w:p w14:paraId="6A7D2E7E" w14:textId="77777777" w:rsidR="00803594" w:rsidRPr="00353A62" w:rsidDel="00353A62" w:rsidRDefault="00803594" w:rsidP="00803594">
      <w:pPr>
        <w:pStyle w:val="Call"/>
        <w:rPr>
          <w:del w:id="45" w:author="Author"/>
          <w:szCs w:val="24"/>
        </w:rPr>
      </w:pPr>
      <w:del w:id="46" w:author="Author">
        <w:r w:rsidRPr="00353A62" w:rsidDel="00353A62">
          <w:rPr>
            <w:szCs w:val="24"/>
          </w:rPr>
          <w:delText>invites ITU</w:delText>
        </w:r>
        <w:r w:rsidRPr="00353A62" w:rsidDel="00353A62">
          <w:rPr>
            <w:szCs w:val="24"/>
          </w:rPr>
          <w:noBreakHyphen/>
          <w:delText>R</w:delText>
        </w:r>
      </w:del>
    </w:p>
    <w:p w14:paraId="5F6D7E33" w14:textId="77777777" w:rsidR="00803594" w:rsidRPr="00353A62" w:rsidDel="00353A62" w:rsidRDefault="00803594" w:rsidP="00803594">
      <w:pPr>
        <w:rPr>
          <w:del w:id="47" w:author="Author"/>
          <w:rFonts w:ascii="Times New Roman" w:hAnsi="Times New Roman" w:cs="Times New Roman"/>
          <w:sz w:val="24"/>
          <w:szCs w:val="24"/>
        </w:rPr>
      </w:pPr>
      <w:del w:id="48" w:author="Author">
        <w:r w:rsidRPr="00353A62" w:rsidDel="00353A62">
          <w:rPr>
            <w:rFonts w:ascii="Times New Roman" w:hAnsi="Times New Roman" w:cs="Times New Roman"/>
            <w:sz w:val="24"/>
            <w:szCs w:val="24"/>
          </w:rPr>
          <w:delTex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w:delText>
        </w:r>
        <w:r w:rsidRPr="00353A62" w:rsidDel="00353A62">
          <w:rPr>
            <w:rFonts w:ascii="Times New Roman" w:hAnsi="Times New Roman" w:cs="Times New Roman"/>
            <w:sz w:val="24"/>
            <w:szCs w:val="24"/>
          </w:rPr>
          <w:noBreakHyphen/>
          <w:delTex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delText>
        </w:r>
      </w:del>
    </w:p>
    <w:p w14:paraId="068F4FFC" w14:textId="77777777" w:rsidR="00803594" w:rsidRPr="00353A62" w:rsidRDefault="00803594" w:rsidP="00803594">
      <w:pPr>
        <w:pStyle w:val="Call"/>
        <w:rPr>
          <w:szCs w:val="24"/>
        </w:rPr>
      </w:pPr>
      <w:del w:id="49" w:author="Author">
        <w:r w:rsidRPr="00353A62" w:rsidDel="00353A62">
          <w:rPr>
            <w:szCs w:val="24"/>
          </w:rPr>
          <w:delText xml:space="preserve">encourages </w:delText>
        </w:r>
      </w:del>
      <w:proofErr w:type="gramStart"/>
      <w:ins w:id="50" w:author="Author">
        <w:r w:rsidR="00353A62" w:rsidRPr="00353A62">
          <w:rPr>
            <w:szCs w:val="24"/>
          </w:rPr>
          <w:t>invites</w:t>
        </w:r>
        <w:proofErr w:type="gramEnd"/>
        <w:r w:rsidR="00353A62" w:rsidRPr="00353A62">
          <w:rPr>
            <w:szCs w:val="24"/>
          </w:rPr>
          <w:t xml:space="preserve"> </w:t>
        </w:r>
      </w:ins>
      <w:r w:rsidRPr="00353A62">
        <w:rPr>
          <w:szCs w:val="24"/>
        </w:rPr>
        <w:t>administrations</w:t>
      </w:r>
    </w:p>
    <w:p w14:paraId="42FC27C6" w14:textId="77777777" w:rsidR="00803594" w:rsidRPr="00353A62" w:rsidRDefault="00803594" w:rsidP="00803594">
      <w:pPr>
        <w:rPr>
          <w:rFonts w:ascii="Times New Roman" w:hAnsi="Times New Roman" w:cs="Times New Roman"/>
          <w:sz w:val="24"/>
          <w:szCs w:val="24"/>
        </w:rPr>
      </w:pPr>
      <w:del w:id="51" w:author="Author">
        <w:r w:rsidRPr="00353A62" w:rsidDel="00353A62">
          <w:rPr>
            <w:rFonts w:ascii="Times New Roman" w:hAnsi="Times New Roman" w:cs="Times New Roman"/>
            <w:sz w:val="24"/>
            <w:szCs w:val="24"/>
          </w:rPr>
          <w:delText>1</w:delText>
        </w:r>
        <w:r w:rsidRPr="00353A62" w:rsidDel="00353A62">
          <w:rPr>
            <w:rFonts w:ascii="Times New Roman" w:hAnsi="Times New Roman" w:cs="Times New Roman"/>
            <w:sz w:val="24"/>
            <w:szCs w:val="24"/>
          </w:rPr>
          <w:tab/>
        </w:r>
      </w:del>
      <w:proofErr w:type="gramStart"/>
      <w:r w:rsidRPr="00353A62">
        <w:rPr>
          <w:rFonts w:ascii="Times New Roman" w:hAnsi="Times New Roman" w:cs="Times New Roman"/>
          <w:sz w:val="24"/>
          <w:szCs w:val="24"/>
        </w:rPr>
        <w:t>to</w:t>
      </w:r>
      <w:proofErr w:type="gramEnd"/>
      <w:r w:rsidRPr="00353A62">
        <w:rPr>
          <w:rFonts w:ascii="Times New Roman" w:hAnsi="Times New Roman" w:cs="Times New Roman"/>
          <w:sz w:val="24"/>
          <w:szCs w:val="24"/>
        </w:rPr>
        <w:t xml:space="preserve"> give due consideration to the accommodation of other services currently operating in these frequency bands when implementing IMT</w:t>
      </w:r>
      <w:ins w:id="52" w:author="Author">
        <w:r w:rsidR="00353A62" w:rsidRPr="00353A62">
          <w:rPr>
            <w:rFonts w:ascii="Times New Roman" w:hAnsi="Times New Roman" w:cs="Times New Roman"/>
            <w:sz w:val="24"/>
            <w:szCs w:val="24"/>
          </w:rPr>
          <w:t>,</w:t>
        </w:r>
      </w:ins>
      <w:del w:id="53" w:author="Author">
        <w:r w:rsidRPr="00353A62" w:rsidDel="00353A62">
          <w:rPr>
            <w:rFonts w:ascii="Times New Roman" w:hAnsi="Times New Roman" w:cs="Times New Roman"/>
            <w:sz w:val="24"/>
            <w:szCs w:val="24"/>
          </w:rPr>
          <w:delText>;</w:delText>
        </w:r>
      </w:del>
    </w:p>
    <w:p w14:paraId="5E8EBDBB" w14:textId="77777777" w:rsidR="00803594" w:rsidRPr="00353A62" w:rsidDel="00353A62" w:rsidRDefault="00803594">
      <w:pPr>
        <w:rPr>
          <w:del w:id="54" w:author="Author"/>
          <w:rFonts w:ascii="Times New Roman" w:hAnsi="Times New Roman" w:cs="Times New Roman"/>
          <w:sz w:val="24"/>
          <w:szCs w:val="24"/>
        </w:rPr>
      </w:pPr>
      <w:del w:id="55" w:author="Author">
        <w:r w:rsidRPr="00353A62" w:rsidDel="00353A62">
          <w:rPr>
            <w:rFonts w:ascii="Times New Roman" w:hAnsi="Times New Roman" w:cs="Times New Roman"/>
            <w:sz w:val="24"/>
            <w:szCs w:val="24"/>
          </w:rPr>
          <w:delText>2</w:delText>
        </w:r>
        <w:r w:rsidRPr="00353A62" w:rsidDel="00353A62">
          <w:rPr>
            <w:rFonts w:ascii="Times New Roman" w:hAnsi="Times New Roman" w:cs="Times New Roman"/>
            <w:sz w:val="24"/>
            <w:szCs w:val="24"/>
          </w:rPr>
          <w:tab/>
          <w:delText>to participate actively in the ITU</w:delText>
        </w:r>
        <w:r w:rsidRPr="00353A62" w:rsidDel="00353A62">
          <w:rPr>
            <w:rFonts w:ascii="Times New Roman" w:hAnsi="Times New Roman" w:cs="Times New Roman"/>
            <w:sz w:val="24"/>
            <w:szCs w:val="24"/>
          </w:rPr>
          <w:noBreakHyphen/>
          <w:delText xml:space="preserve">R studies in accordance with </w:delText>
        </w:r>
        <w:r w:rsidRPr="00353A62" w:rsidDel="00353A62">
          <w:rPr>
            <w:rFonts w:ascii="Times New Roman" w:hAnsi="Times New Roman" w:cs="Times New Roman"/>
            <w:i/>
            <w:iCs/>
            <w:sz w:val="24"/>
            <w:szCs w:val="24"/>
          </w:rPr>
          <w:delText>invites ITU</w:delText>
        </w:r>
        <w:r w:rsidRPr="00353A62" w:rsidDel="00353A62">
          <w:rPr>
            <w:rFonts w:ascii="Times New Roman" w:hAnsi="Times New Roman" w:cs="Times New Roman"/>
            <w:sz w:val="24"/>
            <w:szCs w:val="24"/>
          </w:rPr>
          <w:noBreakHyphen/>
        </w:r>
        <w:r w:rsidRPr="00353A62" w:rsidDel="00353A62">
          <w:rPr>
            <w:rFonts w:ascii="Times New Roman" w:hAnsi="Times New Roman" w:cs="Times New Roman"/>
            <w:i/>
            <w:iCs/>
            <w:sz w:val="24"/>
            <w:szCs w:val="24"/>
          </w:rPr>
          <w:delText>R</w:delText>
        </w:r>
        <w:r w:rsidRPr="00353A62" w:rsidDel="00353A62">
          <w:rPr>
            <w:rFonts w:ascii="Times New Roman" w:hAnsi="Times New Roman" w:cs="Times New Roman"/>
            <w:sz w:val="24"/>
            <w:szCs w:val="24"/>
          </w:rPr>
          <w:delText xml:space="preserve"> above,</w:delText>
        </w:r>
      </w:del>
    </w:p>
    <w:p w14:paraId="251190DE" w14:textId="77777777" w:rsidR="00803594" w:rsidRPr="00353A62" w:rsidDel="00353A62" w:rsidRDefault="00803594" w:rsidP="00836D61">
      <w:pPr>
        <w:rPr>
          <w:del w:id="56" w:author="Author"/>
          <w:szCs w:val="24"/>
        </w:rPr>
      </w:pPr>
      <w:del w:id="57" w:author="Author">
        <w:r w:rsidRPr="00353A62" w:rsidDel="00353A62">
          <w:rPr>
            <w:rFonts w:ascii="Times New Roman" w:hAnsi="Times New Roman" w:cs="Times New Roman"/>
            <w:sz w:val="24"/>
            <w:szCs w:val="24"/>
          </w:rPr>
          <w:delText>instructs the Director of the Radiocommunication Bureau</w:delText>
        </w:r>
      </w:del>
    </w:p>
    <w:p w14:paraId="2DEF57A3" w14:textId="77777777" w:rsidR="00803594" w:rsidRPr="00353A62" w:rsidRDefault="00803594">
      <w:pPr>
        <w:rPr>
          <w:rFonts w:ascii="Times New Roman" w:hAnsi="Times New Roman" w:cs="Times New Roman"/>
          <w:sz w:val="24"/>
          <w:szCs w:val="24"/>
        </w:rPr>
      </w:pPr>
      <w:del w:id="58" w:author="Author">
        <w:r w:rsidRPr="00353A62" w:rsidDel="00353A62">
          <w:rPr>
            <w:rFonts w:ascii="Times New Roman" w:hAnsi="Times New Roman" w:cs="Times New Roman"/>
            <w:sz w:val="24"/>
            <w:szCs w:val="24"/>
          </w:rPr>
          <w:delText>to include in his report, for consideration by WRC</w:delText>
        </w:r>
        <w:r w:rsidRPr="00353A62" w:rsidDel="00353A62">
          <w:rPr>
            <w:rFonts w:ascii="Times New Roman" w:hAnsi="Times New Roman" w:cs="Times New Roman"/>
            <w:sz w:val="24"/>
            <w:szCs w:val="24"/>
          </w:rPr>
          <w:noBreakHyphen/>
          <w:delText>19, the results of the ITU</w:delText>
        </w:r>
        <w:r w:rsidRPr="00353A62" w:rsidDel="00353A62">
          <w:rPr>
            <w:rFonts w:ascii="Times New Roman" w:hAnsi="Times New Roman" w:cs="Times New Roman"/>
            <w:sz w:val="24"/>
            <w:szCs w:val="24"/>
          </w:rPr>
          <w:noBreakHyphen/>
          <w:delText xml:space="preserve">R studies referred to in </w:delText>
        </w:r>
        <w:r w:rsidRPr="00353A62" w:rsidDel="00353A62">
          <w:rPr>
            <w:rFonts w:ascii="Times New Roman" w:hAnsi="Times New Roman" w:cs="Times New Roman"/>
            <w:i/>
            <w:iCs/>
            <w:sz w:val="24"/>
            <w:szCs w:val="24"/>
          </w:rPr>
          <w:delText>invites ITU</w:delText>
        </w:r>
        <w:r w:rsidRPr="00353A62" w:rsidDel="00353A62">
          <w:rPr>
            <w:rFonts w:ascii="Times New Roman" w:hAnsi="Times New Roman" w:cs="Times New Roman"/>
            <w:i/>
            <w:iCs/>
            <w:sz w:val="24"/>
            <w:szCs w:val="24"/>
          </w:rPr>
          <w:noBreakHyphen/>
          <w:delText>R</w:delText>
        </w:r>
        <w:r w:rsidRPr="00353A62" w:rsidDel="00353A62">
          <w:rPr>
            <w:rFonts w:ascii="Times New Roman" w:hAnsi="Times New Roman" w:cs="Times New Roman"/>
            <w:sz w:val="24"/>
            <w:szCs w:val="24"/>
          </w:rPr>
          <w:delText xml:space="preserve"> above,</w:delText>
        </w:r>
      </w:del>
    </w:p>
    <w:p w14:paraId="5201CA87" w14:textId="77777777" w:rsidR="00803594" w:rsidRPr="00353A62" w:rsidRDefault="00803594" w:rsidP="00803594">
      <w:pPr>
        <w:pStyle w:val="Call"/>
        <w:rPr>
          <w:szCs w:val="24"/>
        </w:rPr>
      </w:pPr>
      <w:proofErr w:type="gramStart"/>
      <w:r w:rsidRPr="00353A62">
        <w:rPr>
          <w:szCs w:val="24"/>
        </w:rPr>
        <w:t>further</w:t>
      </w:r>
      <w:proofErr w:type="gramEnd"/>
      <w:r w:rsidRPr="00353A62">
        <w:rPr>
          <w:szCs w:val="24"/>
        </w:rPr>
        <w:t xml:space="preserve"> invites ITU</w:t>
      </w:r>
      <w:r w:rsidRPr="00353A62">
        <w:rPr>
          <w:szCs w:val="24"/>
        </w:rPr>
        <w:noBreakHyphen/>
        <w:t>R</w:t>
      </w:r>
    </w:p>
    <w:p w14:paraId="29C36D5E" w14:textId="77777777" w:rsidR="00803594" w:rsidRPr="00353A62" w:rsidRDefault="00803594" w:rsidP="00803594">
      <w:pPr>
        <w:rPr>
          <w:rFonts w:ascii="Times New Roman" w:hAnsi="Times New Roman" w:cs="Times New Roman"/>
          <w:sz w:val="24"/>
          <w:szCs w:val="24"/>
        </w:rPr>
      </w:pPr>
      <w:proofErr w:type="gramStart"/>
      <w:r w:rsidRPr="00353A62">
        <w:rPr>
          <w:rFonts w:ascii="Times New Roman" w:hAnsi="Times New Roman" w:cs="Times New Roman"/>
          <w:sz w:val="24"/>
          <w:szCs w:val="24"/>
        </w:rPr>
        <w:t>to</w:t>
      </w:r>
      <w:proofErr w:type="gramEnd"/>
      <w:r w:rsidRPr="00353A62">
        <w:rPr>
          <w:rFonts w:ascii="Times New Roman" w:hAnsi="Times New Roman" w:cs="Times New Roman"/>
          <w:sz w:val="24"/>
          <w:szCs w:val="24"/>
        </w:rPr>
        <w:t xml:space="preserve"> continue its studies with a view to developing suitable and acceptable technical characteristics for IMT that will facilitate worldwide use and roaming, and ensure that IMT can also meet the telecommunication needs of the developing countries and rural areas.</w:t>
      </w:r>
    </w:p>
    <w:p w14:paraId="49477E33" w14:textId="77777777" w:rsidR="00803594" w:rsidRPr="00353A62" w:rsidRDefault="00803594"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p>
    <w:p w14:paraId="56C13634" w14:textId="77777777" w:rsidR="00233688" w:rsidRPr="00353A62" w:rsidRDefault="00233688" w:rsidP="008222C8">
      <w:pPr>
        <w:widowControl w:val="0"/>
        <w:overflowPunct w:val="0"/>
        <w:autoSpaceDE w:val="0"/>
        <w:autoSpaceDN w:val="0"/>
        <w:adjustRightInd w:val="0"/>
        <w:spacing w:after="0" w:line="240" w:lineRule="auto"/>
        <w:ind w:right="58"/>
        <w:rPr>
          <w:rFonts w:ascii="Times New Roman" w:eastAsia="Times New Roman" w:hAnsi="Times New Roman" w:cs="Times New Roman"/>
          <w:b/>
          <w:bCs/>
          <w:sz w:val="24"/>
          <w:szCs w:val="24"/>
        </w:rPr>
      </w:pPr>
    </w:p>
    <w:p w14:paraId="4D495443" w14:textId="68A88CBB" w:rsidR="00AD506C" w:rsidRPr="001456DC" w:rsidRDefault="001971E8" w:rsidP="00C31276">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1456DC">
        <w:rPr>
          <w:rFonts w:ascii="Times New Roman" w:eastAsia="Times New Roman" w:hAnsi="Times New Roman" w:cs="Times New Roman"/>
          <w:b/>
          <w:bCs/>
          <w:sz w:val="24"/>
          <w:szCs w:val="24"/>
        </w:rPr>
        <w:t>Reasons</w:t>
      </w:r>
      <w:r w:rsidRPr="001456DC">
        <w:rPr>
          <w:rFonts w:ascii="Times New Roman" w:eastAsia="Times New Roman" w:hAnsi="Times New Roman" w:cs="Times New Roman"/>
          <w:sz w:val="24"/>
          <w:szCs w:val="24"/>
        </w:rPr>
        <w:t xml:space="preserve">: </w:t>
      </w:r>
      <w:r w:rsidR="001456DC" w:rsidRPr="00CE517A">
        <w:rPr>
          <w:rFonts w:ascii="Times New Roman" w:eastAsia="Times New Roman" w:hAnsi="Times New Roman" w:cs="Times New Roman"/>
          <w:sz w:val="24"/>
          <w:szCs w:val="24"/>
        </w:rPr>
        <w:t xml:space="preserve">ITU-R studies in response to this agenda item </w:t>
      </w:r>
      <w:r w:rsidR="003B477D">
        <w:rPr>
          <w:rFonts w:ascii="Times New Roman" w:eastAsia="Times New Roman" w:hAnsi="Times New Roman" w:cs="Times New Roman"/>
          <w:sz w:val="24"/>
          <w:szCs w:val="24"/>
        </w:rPr>
        <w:t>showed that</w:t>
      </w:r>
      <w:r w:rsidRPr="001456DC">
        <w:rPr>
          <w:rFonts w:ascii="Times New Roman" w:eastAsia="Times New Roman" w:hAnsi="Times New Roman" w:cs="Times New Roman"/>
          <w:sz w:val="24"/>
          <w:szCs w:val="24"/>
        </w:rPr>
        <w:t xml:space="preserve"> </w:t>
      </w:r>
      <w:r w:rsidR="003B477D">
        <w:rPr>
          <w:rFonts w:ascii="Times New Roman" w:eastAsia="Times New Roman" w:hAnsi="Times New Roman" w:cs="Times New Roman"/>
          <w:sz w:val="24"/>
          <w:szCs w:val="24"/>
        </w:rPr>
        <w:t>l</w:t>
      </w:r>
      <w:r w:rsidR="00766BBD" w:rsidRPr="001456DC">
        <w:rPr>
          <w:rFonts w:ascii="Times New Roman" w:eastAsia="Times New Roman" w:hAnsi="Times New Roman" w:cs="Times New Roman"/>
          <w:sz w:val="24"/>
          <w:szCs w:val="24"/>
        </w:rPr>
        <w:t>imiting the</w:t>
      </w:r>
      <w:r w:rsidR="001456DC" w:rsidRPr="001456DC">
        <w:rPr>
          <w:rFonts w:ascii="Times New Roman" w:eastAsia="Times New Roman" w:hAnsi="Times New Roman" w:cs="Times New Roman"/>
          <w:sz w:val="24"/>
          <w:szCs w:val="24"/>
        </w:rPr>
        <w:t xml:space="preserve"> </w:t>
      </w:r>
      <w:r w:rsidR="001456DC" w:rsidRPr="001456DC">
        <w:rPr>
          <w:rFonts w:ascii="Times New Roman" w:hAnsi="Times New Roman" w:cs="Times New Roman"/>
          <w:sz w:val="24"/>
          <w:szCs w:val="24"/>
        </w:rPr>
        <w:t xml:space="preserve">terminal transmitter output power delivered to the antenna </w:t>
      </w:r>
      <w:r w:rsidR="001456DC" w:rsidRPr="001456DC">
        <w:rPr>
          <w:rFonts w:ascii="Times New Roman" w:eastAsia="Times New Roman" w:hAnsi="Times New Roman" w:cs="Times New Roman"/>
          <w:sz w:val="24"/>
          <w:szCs w:val="20"/>
          <w:lang w:val="en-GB"/>
        </w:rPr>
        <w:t xml:space="preserve">of stations in the mobile service to 23 </w:t>
      </w:r>
      <w:proofErr w:type="spellStart"/>
      <w:r w:rsidR="001456DC" w:rsidRPr="001456DC">
        <w:rPr>
          <w:rFonts w:ascii="Times New Roman" w:eastAsia="Times New Roman" w:hAnsi="Times New Roman" w:cs="Times New Roman"/>
          <w:sz w:val="24"/>
          <w:szCs w:val="20"/>
          <w:lang w:val="en-GB"/>
        </w:rPr>
        <w:t>dBm</w:t>
      </w:r>
      <w:proofErr w:type="spellEnd"/>
      <w:r w:rsidR="001456DC" w:rsidRPr="001456DC">
        <w:rPr>
          <w:rFonts w:ascii="Times New Roman" w:eastAsia="Times New Roman" w:hAnsi="Times New Roman" w:cs="Times New Roman"/>
          <w:sz w:val="24"/>
          <w:szCs w:val="20"/>
          <w:lang w:val="en-GB"/>
        </w:rPr>
        <w:t>,</w:t>
      </w:r>
      <w:r w:rsidR="00766BBD" w:rsidRPr="001456DC">
        <w:rPr>
          <w:rFonts w:ascii="Times New Roman" w:eastAsia="Times New Roman" w:hAnsi="Times New Roman" w:cs="Times New Roman"/>
          <w:sz w:val="24"/>
          <w:szCs w:val="24"/>
        </w:rPr>
        <w:t xml:space="preserve"> </w:t>
      </w:r>
      <w:r w:rsidR="001456DC" w:rsidRPr="001456DC">
        <w:rPr>
          <w:rFonts w:ascii="Times New Roman" w:eastAsia="Times New Roman" w:hAnsi="Times New Roman" w:cs="Times New Roman"/>
          <w:sz w:val="24"/>
          <w:szCs w:val="24"/>
        </w:rPr>
        <w:t>which is the maximum power for user equipment indicated in ITU-R Report M.2292 (as well as 3GPP TS 25.101)</w:t>
      </w:r>
      <w:r w:rsidR="00766BBD" w:rsidRPr="001456DC">
        <w:rPr>
          <w:rFonts w:ascii="Times New Roman" w:eastAsia="Times New Roman" w:hAnsi="Times New Roman" w:cs="Times New Roman"/>
          <w:sz w:val="24"/>
          <w:szCs w:val="24"/>
        </w:rPr>
        <w:t xml:space="preserve">, </w:t>
      </w:r>
      <w:r w:rsidR="001A5D93" w:rsidRPr="001456DC">
        <w:rPr>
          <w:rFonts w:ascii="Times New Roman" w:eastAsia="Times New Roman" w:hAnsi="Times New Roman" w:cs="Times New Roman"/>
          <w:sz w:val="24"/>
          <w:szCs w:val="24"/>
        </w:rPr>
        <w:t xml:space="preserve">would enable the </w:t>
      </w:r>
      <w:r w:rsidR="007233EB" w:rsidRPr="001456DC">
        <w:rPr>
          <w:rFonts w:ascii="Times New Roman" w:eastAsia="Times New Roman" w:hAnsi="Times New Roman" w:cs="Times New Roman"/>
          <w:sz w:val="24"/>
          <w:szCs w:val="24"/>
        </w:rPr>
        <w:t xml:space="preserve">development of the </w:t>
      </w:r>
      <w:r w:rsidR="001A5D93" w:rsidRPr="001456DC">
        <w:rPr>
          <w:rFonts w:ascii="Times New Roman" w:eastAsia="Times New Roman" w:hAnsi="Times New Roman" w:cs="Times New Roman"/>
          <w:sz w:val="24"/>
          <w:szCs w:val="24"/>
        </w:rPr>
        <w:t>band 1 980-2 010 MHz by both the satellite and terrestrial components of IMT</w:t>
      </w:r>
      <w:r w:rsidR="007233EB" w:rsidRPr="001456DC">
        <w:rPr>
          <w:rFonts w:ascii="Times New Roman" w:eastAsia="Times New Roman" w:hAnsi="Times New Roman" w:cs="Times New Roman"/>
          <w:sz w:val="24"/>
          <w:szCs w:val="24"/>
        </w:rPr>
        <w:t xml:space="preserve"> and satisfy the objective of agenda item 9.1.1</w:t>
      </w:r>
      <w:r w:rsidR="001A5D93" w:rsidRPr="001456DC">
        <w:rPr>
          <w:rFonts w:ascii="Times New Roman" w:eastAsia="Times New Roman" w:hAnsi="Times New Roman" w:cs="Times New Roman"/>
          <w:sz w:val="24"/>
          <w:szCs w:val="24"/>
        </w:rPr>
        <w:t>.</w:t>
      </w:r>
      <w:r w:rsidR="00AD506C" w:rsidRPr="001456DC">
        <w:rPr>
          <w:rFonts w:ascii="Times New Roman" w:eastAsia="Times New Roman" w:hAnsi="Times New Roman" w:cs="Times New Roman"/>
          <w:sz w:val="24"/>
          <w:szCs w:val="24"/>
        </w:rPr>
        <w:t xml:space="preserve"> </w:t>
      </w:r>
    </w:p>
    <w:p w14:paraId="11327359" w14:textId="77777777" w:rsidR="00AD506C" w:rsidRPr="001456DC" w:rsidRDefault="00AD506C" w:rsidP="00AD506C"/>
    <w:sectPr w:rsidR="00AD506C" w:rsidRPr="001456D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C1360" w14:textId="77777777" w:rsidR="0038483D" w:rsidRDefault="0038483D" w:rsidP="00F23DBD">
      <w:pPr>
        <w:spacing w:after="0" w:line="240" w:lineRule="auto"/>
      </w:pPr>
      <w:r>
        <w:separator/>
      </w:r>
    </w:p>
  </w:endnote>
  <w:endnote w:type="continuationSeparator" w:id="0">
    <w:p w14:paraId="7A77CCCD" w14:textId="77777777" w:rsidR="0038483D" w:rsidRDefault="0038483D"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29CFA" w14:textId="77777777" w:rsidR="00836D61" w:rsidRDefault="00836D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357F9" w14:textId="77777777" w:rsidR="00836D61" w:rsidRDefault="00836D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1175B" w14:textId="77777777" w:rsidR="00836D61" w:rsidRDefault="00836D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6A1A6E" w14:textId="77777777" w:rsidR="0038483D" w:rsidRDefault="0038483D" w:rsidP="00F23DBD">
      <w:pPr>
        <w:spacing w:after="0" w:line="240" w:lineRule="auto"/>
      </w:pPr>
      <w:r>
        <w:separator/>
      </w:r>
    </w:p>
  </w:footnote>
  <w:footnote w:type="continuationSeparator" w:id="0">
    <w:p w14:paraId="0A57A131" w14:textId="77777777" w:rsidR="0038483D" w:rsidRDefault="0038483D" w:rsidP="00F23DBD">
      <w:pPr>
        <w:spacing w:after="0" w:line="240" w:lineRule="auto"/>
      </w:pPr>
      <w:r>
        <w:continuationSeparator/>
      </w:r>
    </w:p>
  </w:footnote>
  <w:footnote w:id="1">
    <w:p w14:paraId="46D90A54" w14:textId="77777777" w:rsidR="00020A7F" w:rsidRDefault="00020A7F">
      <w:pPr>
        <w:pStyle w:val="FootnoteText"/>
      </w:pPr>
      <w:r w:rsidRPr="00CE517A">
        <w:rPr>
          <w:rStyle w:val="FootnoteReference"/>
        </w:rPr>
        <w:footnoteRef/>
      </w:r>
      <w:r w:rsidRPr="00CE517A">
        <w:t xml:space="preserve"> Region 2 has primary allocations to the fixed, mobile and mobile-satellite service in the band 2 010-2 025 </w:t>
      </w:r>
      <w:proofErr w:type="spellStart"/>
      <w:r w:rsidRPr="00CE517A">
        <w:t>MHz.</w:t>
      </w:r>
      <w:proofErr w:type="spellEnd"/>
      <w:r w:rsidRPr="00CE517A">
        <w:t xml:space="preserve">  </w:t>
      </w:r>
      <w:r w:rsidR="00EB6C71" w:rsidRPr="00CE517A">
        <w:t xml:space="preserve">When used for terrestrial IMT, the band 2 010-2 025 MHz should </w:t>
      </w:r>
      <w:proofErr w:type="spellStart"/>
      <w:r w:rsidR="00EB6C71" w:rsidRPr="00CE517A">
        <w:t>similiarly</w:t>
      </w:r>
      <w:proofErr w:type="spellEnd"/>
      <w:r w:rsidR="00EB6C71" w:rsidRPr="00CE517A">
        <w:t xml:space="preserve"> be used only for the uplink from the mobile user station to the base station in order to enable the development of both the satellite and terrestrial components of IMT.</w:t>
      </w:r>
      <w:r w:rsidR="00EB6C71">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96E7A" w14:textId="77777777" w:rsidR="00836D61" w:rsidRDefault="00836D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69FEB" w14:textId="77777777" w:rsidR="00836D61" w:rsidRDefault="00836D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1FA4F" w14:textId="77777777" w:rsidR="00836D61" w:rsidRDefault="00836D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5A"/>
    <w:rsid w:val="00020A7F"/>
    <w:rsid w:val="0004786E"/>
    <w:rsid w:val="000635DE"/>
    <w:rsid w:val="000669FC"/>
    <w:rsid w:val="00087737"/>
    <w:rsid w:val="000A7EFA"/>
    <w:rsid w:val="000C5B98"/>
    <w:rsid w:val="000F76B1"/>
    <w:rsid w:val="0010623A"/>
    <w:rsid w:val="00120D34"/>
    <w:rsid w:val="001456DC"/>
    <w:rsid w:val="001643D0"/>
    <w:rsid w:val="001971E8"/>
    <w:rsid w:val="001A5D93"/>
    <w:rsid w:val="001B407A"/>
    <w:rsid w:val="001B70A2"/>
    <w:rsid w:val="001C0E28"/>
    <w:rsid w:val="001D2027"/>
    <w:rsid w:val="00201A33"/>
    <w:rsid w:val="00203A52"/>
    <w:rsid w:val="002071E0"/>
    <w:rsid w:val="00210E6E"/>
    <w:rsid w:val="00233688"/>
    <w:rsid w:val="002510EE"/>
    <w:rsid w:val="00251586"/>
    <w:rsid w:val="00270C11"/>
    <w:rsid w:val="00287FBE"/>
    <w:rsid w:val="002C1593"/>
    <w:rsid w:val="002C6268"/>
    <w:rsid w:val="002C7C8B"/>
    <w:rsid w:val="002C7E5C"/>
    <w:rsid w:val="002E0AE9"/>
    <w:rsid w:val="00327882"/>
    <w:rsid w:val="00333213"/>
    <w:rsid w:val="003415B5"/>
    <w:rsid w:val="00344507"/>
    <w:rsid w:val="00345DF7"/>
    <w:rsid w:val="00352351"/>
    <w:rsid w:val="00353A62"/>
    <w:rsid w:val="003605BF"/>
    <w:rsid w:val="00360F5C"/>
    <w:rsid w:val="003756D9"/>
    <w:rsid w:val="0038328F"/>
    <w:rsid w:val="0038483D"/>
    <w:rsid w:val="00393580"/>
    <w:rsid w:val="003B477D"/>
    <w:rsid w:val="003E63A9"/>
    <w:rsid w:val="003F1B68"/>
    <w:rsid w:val="003F2501"/>
    <w:rsid w:val="003F7FA2"/>
    <w:rsid w:val="00423FD4"/>
    <w:rsid w:val="004424FF"/>
    <w:rsid w:val="00445422"/>
    <w:rsid w:val="0045465A"/>
    <w:rsid w:val="004E276D"/>
    <w:rsid w:val="004F14D3"/>
    <w:rsid w:val="004F284E"/>
    <w:rsid w:val="004F4D09"/>
    <w:rsid w:val="00517443"/>
    <w:rsid w:val="0055144B"/>
    <w:rsid w:val="005754E4"/>
    <w:rsid w:val="005774D2"/>
    <w:rsid w:val="00593CB4"/>
    <w:rsid w:val="00595786"/>
    <w:rsid w:val="005963E1"/>
    <w:rsid w:val="005A0ABA"/>
    <w:rsid w:val="005B7A84"/>
    <w:rsid w:val="005E1B0D"/>
    <w:rsid w:val="006162C7"/>
    <w:rsid w:val="00634B6D"/>
    <w:rsid w:val="00635C27"/>
    <w:rsid w:val="0064173D"/>
    <w:rsid w:val="00650B0D"/>
    <w:rsid w:val="0065233F"/>
    <w:rsid w:val="00675522"/>
    <w:rsid w:val="006768C4"/>
    <w:rsid w:val="006A4941"/>
    <w:rsid w:val="006D28BD"/>
    <w:rsid w:val="006E56A8"/>
    <w:rsid w:val="006E7FDE"/>
    <w:rsid w:val="006F1790"/>
    <w:rsid w:val="006F74CF"/>
    <w:rsid w:val="00700DAC"/>
    <w:rsid w:val="0071336A"/>
    <w:rsid w:val="007233EB"/>
    <w:rsid w:val="00725EAD"/>
    <w:rsid w:val="00736131"/>
    <w:rsid w:val="007568A3"/>
    <w:rsid w:val="00766BBD"/>
    <w:rsid w:val="007815F2"/>
    <w:rsid w:val="00787584"/>
    <w:rsid w:val="007B212F"/>
    <w:rsid w:val="007D39AD"/>
    <w:rsid w:val="007E2E38"/>
    <w:rsid w:val="007E7014"/>
    <w:rsid w:val="00803594"/>
    <w:rsid w:val="00820FDF"/>
    <w:rsid w:val="008222C8"/>
    <w:rsid w:val="00825B3E"/>
    <w:rsid w:val="008274F0"/>
    <w:rsid w:val="00836D61"/>
    <w:rsid w:val="00853264"/>
    <w:rsid w:val="008633DD"/>
    <w:rsid w:val="0086546F"/>
    <w:rsid w:val="008A2E18"/>
    <w:rsid w:val="008E2E61"/>
    <w:rsid w:val="008E444E"/>
    <w:rsid w:val="008E4D83"/>
    <w:rsid w:val="008E6825"/>
    <w:rsid w:val="0095789D"/>
    <w:rsid w:val="009668CD"/>
    <w:rsid w:val="009924B8"/>
    <w:rsid w:val="009B46C9"/>
    <w:rsid w:val="009B6F74"/>
    <w:rsid w:val="009D1481"/>
    <w:rsid w:val="009D6097"/>
    <w:rsid w:val="009F0CE0"/>
    <w:rsid w:val="00A06221"/>
    <w:rsid w:val="00A06BC1"/>
    <w:rsid w:val="00A1318E"/>
    <w:rsid w:val="00A167E7"/>
    <w:rsid w:val="00A22B09"/>
    <w:rsid w:val="00A3763C"/>
    <w:rsid w:val="00A376B0"/>
    <w:rsid w:val="00A57B2F"/>
    <w:rsid w:val="00AB4D11"/>
    <w:rsid w:val="00AD200C"/>
    <w:rsid w:val="00AD506C"/>
    <w:rsid w:val="00AD61AF"/>
    <w:rsid w:val="00AD6B14"/>
    <w:rsid w:val="00AE18D8"/>
    <w:rsid w:val="00B051F5"/>
    <w:rsid w:val="00B05CE0"/>
    <w:rsid w:val="00B112E6"/>
    <w:rsid w:val="00B239D8"/>
    <w:rsid w:val="00B4137A"/>
    <w:rsid w:val="00B509EE"/>
    <w:rsid w:val="00B51435"/>
    <w:rsid w:val="00B52C42"/>
    <w:rsid w:val="00B53766"/>
    <w:rsid w:val="00B545F4"/>
    <w:rsid w:val="00B62F62"/>
    <w:rsid w:val="00BB547A"/>
    <w:rsid w:val="00BE3D93"/>
    <w:rsid w:val="00BF3AA2"/>
    <w:rsid w:val="00C0327C"/>
    <w:rsid w:val="00C04C51"/>
    <w:rsid w:val="00C22B7D"/>
    <w:rsid w:val="00C23B04"/>
    <w:rsid w:val="00C31276"/>
    <w:rsid w:val="00C74D3E"/>
    <w:rsid w:val="00C9192A"/>
    <w:rsid w:val="00CB03DB"/>
    <w:rsid w:val="00CB4FA7"/>
    <w:rsid w:val="00CD0B4A"/>
    <w:rsid w:val="00CD1435"/>
    <w:rsid w:val="00CE517A"/>
    <w:rsid w:val="00CF41BB"/>
    <w:rsid w:val="00D23CB2"/>
    <w:rsid w:val="00D911AC"/>
    <w:rsid w:val="00DB3470"/>
    <w:rsid w:val="00DB480B"/>
    <w:rsid w:val="00DB5C31"/>
    <w:rsid w:val="00DC257C"/>
    <w:rsid w:val="00DF555E"/>
    <w:rsid w:val="00E02E42"/>
    <w:rsid w:val="00E40DA8"/>
    <w:rsid w:val="00E55CDE"/>
    <w:rsid w:val="00EB1DAC"/>
    <w:rsid w:val="00EB39B9"/>
    <w:rsid w:val="00EB6C71"/>
    <w:rsid w:val="00EE5871"/>
    <w:rsid w:val="00F07900"/>
    <w:rsid w:val="00F2020E"/>
    <w:rsid w:val="00F23DBD"/>
    <w:rsid w:val="00F25796"/>
    <w:rsid w:val="00F377C7"/>
    <w:rsid w:val="00F52AE3"/>
    <w:rsid w:val="00F729C2"/>
    <w:rsid w:val="00F74E86"/>
    <w:rsid w:val="00F92474"/>
    <w:rsid w:val="00F94E02"/>
    <w:rsid w:val="00FB7469"/>
    <w:rsid w:val="00FC025D"/>
    <w:rsid w:val="00FC7877"/>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C9E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table" w:styleId="TableGrid">
    <w:name w:val="Table Grid"/>
    <w:basedOn w:val="TableNormal"/>
    <w:uiPriority w:val="39"/>
    <w:rsid w:val="00AE18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1">
    <w:name w:val="Section_1"/>
    <w:basedOn w:val="Normal"/>
    <w:rsid w:val="008274F0"/>
    <w:pPr>
      <w:tabs>
        <w:tab w:val="center" w:pos="4820"/>
      </w:tabs>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sz w:val="24"/>
      <w:szCs w:val="20"/>
      <w:lang w:val="en-GB"/>
    </w:rPr>
  </w:style>
  <w:style w:type="character" w:styleId="SubtleEmphasis">
    <w:name w:val="Subtle Emphasis"/>
    <w:basedOn w:val="DefaultParagraphFont"/>
    <w:uiPriority w:val="19"/>
    <w:qFormat/>
    <w:rsid w:val="00635C27"/>
    <w:rPr>
      <w:i/>
      <w:iCs/>
      <w:color w:val="808080" w:themeColor="text1" w:themeTint="7F"/>
    </w:rPr>
  </w:style>
  <w:style w:type="character" w:customStyle="1" w:styleId="Artdef">
    <w:name w:val="Art_def"/>
    <w:basedOn w:val="DefaultParagraphFont"/>
    <w:rsid w:val="00803594"/>
    <w:rPr>
      <w:rFonts w:ascii="Times New Roman" w:hAnsi="Times New Roman"/>
      <w:b/>
    </w:rPr>
  </w:style>
  <w:style w:type="paragraph" w:customStyle="1" w:styleId="AppendixNo">
    <w:name w:val="Appendix_No"/>
    <w:basedOn w:val="Normal"/>
    <w:next w:val="Normal"/>
    <w:link w:val="AppendixNoChar"/>
    <w:rsid w:val="00F729C2"/>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sz w:val="28"/>
      <w:szCs w:val="20"/>
      <w:lang w:val="en-GB"/>
    </w:rPr>
  </w:style>
  <w:style w:type="paragraph" w:customStyle="1" w:styleId="Appendixtitle">
    <w:name w:val="Appendix_title"/>
    <w:basedOn w:val="Normal"/>
    <w:next w:val="Normal"/>
    <w:link w:val="AppendixtitleChar"/>
    <w:rsid w:val="00F729C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F729C2"/>
  </w:style>
  <w:style w:type="character" w:customStyle="1" w:styleId="AppendixNoChar">
    <w:name w:val="Appendix_No Char"/>
    <w:basedOn w:val="DefaultParagraphFont"/>
    <w:link w:val="AppendixNo"/>
    <w:locked/>
    <w:rsid w:val="00F729C2"/>
    <w:rPr>
      <w:rFonts w:ascii="Times New Roman" w:eastAsia="Times New Roman" w:hAnsi="Times New Roman" w:cs="Times New Roman"/>
      <w:caps/>
      <w:sz w:val="28"/>
      <w:szCs w:val="20"/>
      <w:lang w:val="en-GB"/>
    </w:rPr>
  </w:style>
  <w:style w:type="character" w:customStyle="1" w:styleId="AppendixtitleChar">
    <w:name w:val="Appendix_title Char"/>
    <w:basedOn w:val="DefaultParagraphFont"/>
    <w:link w:val="Appendixtitle"/>
    <w:rsid w:val="00F729C2"/>
    <w:rPr>
      <w:rFonts w:ascii="Times New Roman Bold" w:eastAsia="Times New Roman" w:hAnsi="Times New Roman Bold" w:cs="Times New Roman"/>
      <w:b/>
      <w:sz w:val="28"/>
      <w:szCs w:val="20"/>
      <w:lang w:val="en-GB"/>
    </w:rPr>
  </w:style>
  <w:style w:type="character" w:customStyle="1" w:styleId="Artref">
    <w:name w:val="Art_ref"/>
    <w:basedOn w:val="DefaultParagraphFont"/>
    <w:rsid w:val="00F729C2"/>
  </w:style>
  <w:style w:type="paragraph" w:customStyle="1" w:styleId="Tablehead">
    <w:name w:val="Table_head"/>
    <w:basedOn w:val="Normal"/>
    <w:link w:val="TableheadChar"/>
    <w:rsid w:val="00F729C2"/>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w:eastAsia="Times New Roman" w:hAnsi="Times New Roman" w:cs="Times New Roman Bold"/>
      <w:b/>
      <w:sz w:val="20"/>
      <w:szCs w:val="20"/>
      <w:lang w:val="en-GB"/>
    </w:rPr>
  </w:style>
  <w:style w:type="paragraph" w:customStyle="1" w:styleId="Tablelegend">
    <w:name w:val="Table_legend"/>
    <w:basedOn w:val="Normal"/>
    <w:link w:val="TablelegendChar"/>
    <w:rsid w:val="00F729C2"/>
    <w:pPr>
      <w:tabs>
        <w:tab w:val="left" w:pos="284"/>
        <w:tab w:val="left" w:pos="1134"/>
        <w:tab w:val="left" w:pos="1871"/>
        <w:tab w:val="left" w:pos="2268"/>
      </w:tabs>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0"/>
      <w:szCs w:val="20"/>
      <w:lang w:val="en-GB"/>
    </w:rPr>
  </w:style>
  <w:style w:type="paragraph" w:customStyle="1" w:styleId="TableNo">
    <w:name w:val="Table_No"/>
    <w:basedOn w:val="Normal"/>
    <w:next w:val="Normal"/>
    <w:link w:val="TableNoChar"/>
    <w:rsid w:val="00F729C2"/>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sz w:val="20"/>
      <w:szCs w:val="20"/>
      <w:lang w:val="en-GB"/>
    </w:rPr>
  </w:style>
  <w:style w:type="paragraph" w:customStyle="1" w:styleId="Tabletext">
    <w:name w:val="Table_text"/>
    <w:basedOn w:val="Normal"/>
    <w:link w:val="TabletextChar"/>
    <w:rsid w:val="00F729C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GB"/>
    </w:rPr>
  </w:style>
  <w:style w:type="paragraph" w:customStyle="1" w:styleId="Tabletitle">
    <w:name w:val="Table_title"/>
    <w:basedOn w:val="Normal"/>
    <w:next w:val="Tabletext"/>
    <w:link w:val="TabletitleChar"/>
    <w:rsid w:val="00F729C2"/>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paragraph" w:customStyle="1" w:styleId="Note">
    <w:name w:val="Note"/>
    <w:basedOn w:val="Normal"/>
    <w:next w:val="Normal"/>
    <w:link w:val="NoteChar"/>
    <w:rsid w:val="00F729C2"/>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F729C2"/>
    <w:rPr>
      <w:rFonts w:ascii="Times New Roman" w:eastAsia="Times New Roman" w:hAnsi="Times New Roman" w:cs="Times New Roman"/>
      <w:sz w:val="20"/>
      <w:szCs w:val="20"/>
      <w:lang w:val="en-GB"/>
    </w:rPr>
  </w:style>
  <w:style w:type="character" w:customStyle="1" w:styleId="TabletitleChar">
    <w:name w:val="Table_title Char"/>
    <w:basedOn w:val="DefaultParagraphFont"/>
    <w:link w:val="Tabletitle"/>
    <w:rsid w:val="00F729C2"/>
    <w:rPr>
      <w:rFonts w:ascii="Times New Roman Bold" w:eastAsia="Times New Roman" w:hAnsi="Times New Roman Bold" w:cs="Times New Roman"/>
      <w:b/>
      <w:sz w:val="20"/>
      <w:szCs w:val="20"/>
      <w:lang w:val="en-GB"/>
    </w:rPr>
  </w:style>
  <w:style w:type="character" w:customStyle="1" w:styleId="TablelegendChar">
    <w:name w:val="Table_legend Char"/>
    <w:basedOn w:val="TabletextChar"/>
    <w:link w:val="Tablelegend"/>
    <w:rsid w:val="00F729C2"/>
    <w:rPr>
      <w:rFonts w:ascii="Times New Roman" w:eastAsia="Times New Roman" w:hAnsi="Times New Roman" w:cs="Times New Roman"/>
      <w:sz w:val="20"/>
      <w:szCs w:val="20"/>
      <w:lang w:val="en-GB"/>
    </w:rPr>
  </w:style>
  <w:style w:type="character" w:customStyle="1" w:styleId="TableNoChar">
    <w:name w:val="Table_No Char"/>
    <w:basedOn w:val="DefaultParagraphFont"/>
    <w:link w:val="TableNo"/>
    <w:locked/>
    <w:rsid w:val="00F729C2"/>
    <w:rPr>
      <w:rFonts w:ascii="Times New Roman" w:eastAsia="Times New Roman" w:hAnsi="Times New Roman" w:cs="Times New Roman"/>
      <w:caps/>
      <w:sz w:val="20"/>
      <w:szCs w:val="20"/>
      <w:lang w:val="en-GB"/>
    </w:rPr>
  </w:style>
  <w:style w:type="character" w:customStyle="1" w:styleId="NoteChar">
    <w:name w:val="Note Char"/>
    <w:basedOn w:val="DefaultParagraphFont"/>
    <w:link w:val="Note"/>
    <w:rsid w:val="00F729C2"/>
    <w:rPr>
      <w:rFonts w:ascii="Times New Roman" w:eastAsia="Times New Roman" w:hAnsi="Times New Roman" w:cs="Times New Roman"/>
      <w:sz w:val="20"/>
      <w:szCs w:val="20"/>
      <w:lang w:val="en-GB"/>
    </w:rPr>
  </w:style>
  <w:style w:type="character" w:customStyle="1" w:styleId="TableheadChar">
    <w:name w:val="Table_head Char"/>
    <w:basedOn w:val="DefaultParagraphFont"/>
    <w:link w:val="Tablehead"/>
    <w:rsid w:val="00F729C2"/>
    <w:rPr>
      <w:rFonts w:ascii="Times New Roman" w:eastAsia="Times New Roman" w:hAnsi="Times New Roman" w:cs="Times New Roman Bold"/>
      <w:b/>
      <w:sz w:val="20"/>
      <w:szCs w:val="20"/>
      <w:lang w:val="en-GB"/>
    </w:rPr>
  </w:style>
  <w:style w:type="paragraph" w:styleId="FootnoteText">
    <w:name w:val="footnote text"/>
    <w:basedOn w:val="Normal"/>
    <w:link w:val="FootnoteTextChar"/>
    <w:uiPriority w:val="99"/>
    <w:semiHidden/>
    <w:unhideWhenUsed/>
    <w:rsid w:val="00020A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0A7F"/>
    <w:rPr>
      <w:sz w:val="20"/>
      <w:szCs w:val="20"/>
    </w:rPr>
  </w:style>
  <w:style w:type="character" w:styleId="FootnoteReference">
    <w:name w:val="footnote reference"/>
    <w:basedOn w:val="DefaultParagraphFont"/>
    <w:uiPriority w:val="99"/>
    <w:semiHidden/>
    <w:unhideWhenUsed/>
    <w:rsid w:val="00020A7F"/>
    <w:rPr>
      <w:vertAlign w:val="superscript"/>
    </w:rPr>
  </w:style>
  <w:style w:type="paragraph" w:customStyle="1" w:styleId="BodyText1">
    <w:name w:val="BodyText 1"/>
    <w:basedOn w:val="Normal"/>
    <w:uiPriority w:val="1"/>
    <w:qFormat/>
    <w:rsid w:val="006F74CF"/>
    <w:pPr>
      <w:spacing w:after="240" w:line="240" w:lineRule="auto"/>
      <w:ind w:firstLine="720"/>
    </w:pPr>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58A35-D512-4849-98E7-48D4F9072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1386</Words>
  <Characters>7904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2018-04-07T04:50:00Z</dcterms:created>
  <dcterms:modified xsi:type="dcterms:W3CDTF">2018-04-07T04:50:00Z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2018-02-20 21:13:55Z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