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E58479" w14:textId="77777777" w:rsidR="00580895" w:rsidRPr="00111421" w:rsidRDefault="00580895" w:rsidP="00D16B11">
      <w:pPr>
        <w:spacing w:before="120"/>
        <w:jc w:val="center"/>
        <w:rPr>
          <w:b/>
        </w:rPr>
      </w:pPr>
      <w:bookmarkStart w:id="0" w:name="_GoBack"/>
      <w:bookmarkEnd w:id="0"/>
      <w:r w:rsidRPr="00111421">
        <w:rPr>
          <w:b/>
        </w:rPr>
        <w:t>UNITED STATES OF AMERICA</w:t>
      </w:r>
    </w:p>
    <w:p w14:paraId="3B17FBB6" w14:textId="77777777" w:rsidR="00580895" w:rsidRPr="00111421" w:rsidRDefault="00580895" w:rsidP="00D16B11">
      <w:pPr>
        <w:tabs>
          <w:tab w:val="left" w:pos="2268"/>
          <w:tab w:val="left" w:pos="5103"/>
          <w:tab w:val="left" w:pos="5954"/>
          <w:tab w:val="left" w:pos="8789"/>
        </w:tabs>
        <w:spacing w:before="120"/>
        <w:jc w:val="center"/>
        <w:rPr>
          <w:b/>
        </w:rPr>
      </w:pPr>
      <w:r w:rsidRPr="00111421">
        <w:rPr>
          <w:b/>
        </w:rPr>
        <w:t>DRAFT PROPOSALS FOR THE WORK OF THE CONFERENCE</w:t>
      </w:r>
    </w:p>
    <w:p w14:paraId="2220425F" w14:textId="77777777" w:rsidR="00580895" w:rsidRPr="00111421" w:rsidRDefault="00580895" w:rsidP="00770657">
      <w:pPr>
        <w:tabs>
          <w:tab w:val="left" w:pos="2268"/>
          <w:tab w:val="left" w:pos="5103"/>
          <w:tab w:val="left" w:pos="5954"/>
          <w:tab w:val="left" w:pos="8789"/>
        </w:tabs>
      </w:pPr>
    </w:p>
    <w:p w14:paraId="4A9EF467" w14:textId="77777777" w:rsidR="00580895" w:rsidRPr="009E639A" w:rsidRDefault="00580895" w:rsidP="00770657">
      <w:pPr>
        <w:pStyle w:val="NormalWeb"/>
        <w:spacing w:before="0" w:beforeAutospacing="0" w:after="0" w:afterAutospacing="0"/>
        <w:rPr>
          <w:color w:val="000000"/>
        </w:rPr>
      </w:pPr>
      <w:r w:rsidRPr="00111421">
        <w:rPr>
          <w:b/>
        </w:rPr>
        <w:t xml:space="preserve">Agenda Item </w:t>
      </w:r>
      <w:r w:rsidR="009E639A">
        <w:rPr>
          <w:b/>
          <w:bCs/>
          <w:color w:val="000000"/>
        </w:rPr>
        <w:t>1.4</w:t>
      </w:r>
      <w:r w:rsidR="0025182C" w:rsidRPr="00111421">
        <w:rPr>
          <w:b/>
        </w:rPr>
        <w:t xml:space="preserve"> – </w:t>
      </w:r>
      <w:r w:rsidR="009E639A" w:rsidRPr="009844E1">
        <w:rPr>
          <w:i/>
          <w:iCs/>
        </w:rPr>
        <w:t>to consider the results of studies in accordance with Resolution</w:t>
      </w:r>
      <w:r w:rsidR="009E639A" w:rsidRPr="009E639A">
        <w:rPr>
          <w:iCs/>
        </w:rPr>
        <w:t xml:space="preserve"> </w:t>
      </w:r>
      <w:r w:rsidR="009E639A" w:rsidRPr="009E639A">
        <w:rPr>
          <w:b/>
          <w:bCs/>
          <w:iCs/>
        </w:rPr>
        <w:t>557 (WRC-15)</w:t>
      </w:r>
      <w:r w:rsidR="009E639A" w:rsidRPr="009E639A">
        <w:rPr>
          <w:iCs/>
        </w:rPr>
        <w:t xml:space="preserve">, </w:t>
      </w:r>
      <w:r w:rsidR="009E639A" w:rsidRPr="009844E1">
        <w:rPr>
          <w:i/>
          <w:iCs/>
        </w:rPr>
        <w:t xml:space="preserve">and review, and revise if necessary, the limitations mentioned in Annex 7 to Appendix </w:t>
      </w:r>
      <w:r w:rsidR="009E639A" w:rsidRPr="009E639A">
        <w:rPr>
          <w:b/>
          <w:bCs/>
          <w:iCs/>
        </w:rPr>
        <w:t>30 (Rev.WRC</w:t>
      </w:r>
      <w:r w:rsidR="009E639A" w:rsidRPr="009E639A">
        <w:rPr>
          <w:b/>
          <w:bCs/>
          <w:iCs/>
        </w:rPr>
        <w:noBreakHyphen/>
        <w:t>15)</w:t>
      </w:r>
      <w:r w:rsidR="009E639A" w:rsidRPr="009E639A">
        <w:rPr>
          <w:iCs/>
        </w:rPr>
        <w:t xml:space="preserve">, </w:t>
      </w:r>
      <w:r w:rsidR="009E639A" w:rsidRPr="009844E1">
        <w:rPr>
          <w:i/>
          <w:iCs/>
        </w:rPr>
        <w:t>while ensuring the protection of, and without imposing additional constraints on, assignments in the Plan and the List and the future development of the broadcasting-satellite service within the Plan, and existing and planned fixed-satellite service networks</w:t>
      </w:r>
      <w:r w:rsidR="00293815">
        <w:rPr>
          <w:iCs/>
        </w:rPr>
        <w:t>.</w:t>
      </w:r>
    </w:p>
    <w:p w14:paraId="4F12EE9B" w14:textId="77777777" w:rsidR="00770657" w:rsidRPr="00111421" w:rsidRDefault="00770657" w:rsidP="00770657">
      <w:pPr>
        <w:pStyle w:val="NormalWeb"/>
        <w:spacing w:before="0" w:beforeAutospacing="0" w:after="0" w:afterAutospacing="0"/>
        <w:rPr>
          <w:color w:val="000000"/>
        </w:rPr>
      </w:pPr>
    </w:p>
    <w:p w14:paraId="24588C53" w14:textId="77777777" w:rsidR="00A27423" w:rsidRPr="009844E1" w:rsidRDefault="009844E1" w:rsidP="00376E74">
      <w:pPr>
        <w:rPr>
          <w:b/>
        </w:rPr>
      </w:pPr>
      <w:r>
        <w:rPr>
          <w:b/>
        </w:rPr>
        <w:t xml:space="preserve">Background:  </w:t>
      </w:r>
      <w:r w:rsidR="009E639A" w:rsidRPr="002E1019">
        <w:t>Annex 7 to RR Appendix 30 (Rev.WRC-15) contains</w:t>
      </w:r>
      <w:r w:rsidR="00503926" w:rsidRPr="002E1019">
        <w:t xml:space="preserve">, the following </w:t>
      </w:r>
      <w:r w:rsidR="009E639A" w:rsidRPr="00491F6C">
        <w:t xml:space="preserve">orbital position limitations </w:t>
      </w:r>
      <w:r w:rsidR="009E639A" w:rsidRPr="00491F6C">
        <w:rPr>
          <w:lang w:eastAsia="zh-CN"/>
        </w:rPr>
        <w:t>for</w:t>
      </w:r>
      <w:r>
        <w:rPr>
          <w:lang w:eastAsia="zh-CN"/>
        </w:rPr>
        <w:t xml:space="preserve"> BSS</w:t>
      </w:r>
      <w:r w:rsidR="00503926" w:rsidRPr="00491F6C">
        <w:rPr>
          <w:lang w:eastAsia="zh-CN"/>
        </w:rPr>
        <w:t>:</w:t>
      </w:r>
    </w:p>
    <w:p w14:paraId="740C01B9" w14:textId="77777777" w:rsidR="00A27423" w:rsidRPr="003C74B2" w:rsidRDefault="00A27423" w:rsidP="00A27423">
      <w:pPr>
        <w:pStyle w:val="Tabletitle"/>
        <w:tabs>
          <w:tab w:val="left" w:pos="794"/>
          <w:tab w:val="left" w:pos="1191"/>
        </w:tabs>
        <w:rPr>
          <w:lang w:val="en-US"/>
        </w:rPr>
      </w:pP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018"/>
        <w:gridCol w:w="1170"/>
        <w:gridCol w:w="1170"/>
        <w:gridCol w:w="1047"/>
        <w:gridCol w:w="4590"/>
      </w:tblGrid>
      <w:tr w:rsidR="007E439E" w:rsidRPr="003C74B2" w14:paraId="5EDD8208" w14:textId="77777777" w:rsidTr="0070572E">
        <w:trPr>
          <w:trHeight w:val="925"/>
          <w:jc w:val="center"/>
        </w:trPr>
        <w:tc>
          <w:tcPr>
            <w:tcW w:w="1018" w:type="dxa"/>
          </w:tcPr>
          <w:p w14:paraId="0BAB118B" w14:textId="77777777" w:rsidR="007E439E" w:rsidRPr="003C74B2" w:rsidRDefault="007E439E" w:rsidP="00181099">
            <w:pPr>
              <w:pStyle w:val="Tablehead"/>
              <w:rPr>
                <w:lang w:val="en-US"/>
              </w:rPr>
            </w:pPr>
            <w:r w:rsidRPr="003C74B2">
              <w:rPr>
                <w:lang w:val="en-US"/>
              </w:rPr>
              <w:t>Annex 7 Limitation</w:t>
            </w:r>
          </w:p>
        </w:tc>
        <w:tc>
          <w:tcPr>
            <w:tcW w:w="1170" w:type="dxa"/>
          </w:tcPr>
          <w:p w14:paraId="3CCCB45F" w14:textId="77777777" w:rsidR="007E439E" w:rsidRPr="003C74B2" w:rsidRDefault="007E439E" w:rsidP="00181099">
            <w:pPr>
              <w:pStyle w:val="Tablehead"/>
              <w:rPr>
                <w:lang w:val="en-US"/>
              </w:rPr>
            </w:pPr>
            <w:r w:rsidRPr="003C74B2">
              <w:rPr>
                <w:b w:val="0"/>
                <w:bCs/>
                <w:lang w:val="en-US" w:eastAsia="zh-CN"/>
              </w:rPr>
              <w:t>Region and Service of interfering assignments</w:t>
            </w:r>
          </w:p>
        </w:tc>
        <w:tc>
          <w:tcPr>
            <w:tcW w:w="1170" w:type="dxa"/>
          </w:tcPr>
          <w:p w14:paraId="1430872B" w14:textId="77777777" w:rsidR="007E439E" w:rsidRPr="003C74B2" w:rsidRDefault="007E439E" w:rsidP="00181099">
            <w:pPr>
              <w:pStyle w:val="Tablehead"/>
              <w:rPr>
                <w:lang w:val="en-US"/>
              </w:rPr>
            </w:pPr>
            <w:r w:rsidRPr="003C74B2">
              <w:rPr>
                <w:bCs/>
                <w:lang w:val="en-US" w:eastAsia="zh-CN"/>
              </w:rPr>
              <w:t xml:space="preserve"> Region and Service of impacted assignments</w:t>
            </w:r>
          </w:p>
        </w:tc>
        <w:tc>
          <w:tcPr>
            <w:tcW w:w="1047" w:type="dxa"/>
          </w:tcPr>
          <w:p w14:paraId="24BE2A41" w14:textId="77777777" w:rsidR="007E439E" w:rsidRPr="003C74B2" w:rsidRDefault="007E439E" w:rsidP="00181099">
            <w:pPr>
              <w:pStyle w:val="Tablehead"/>
              <w:rPr>
                <w:lang w:val="en-US"/>
              </w:rPr>
            </w:pPr>
            <w:r w:rsidRPr="003C74B2">
              <w:rPr>
                <w:lang w:val="en-US"/>
              </w:rPr>
              <w:t>Frequency band</w:t>
            </w:r>
          </w:p>
        </w:tc>
        <w:tc>
          <w:tcPr>
            <w:tcW w:w="4590" w:type="dxa"/>
          </w:tcPr>
          <w:p w14:paraId="2E67CAD8" w14:textId="77777777" w:rsidR="007E439E" w:rsidRPr="003C74B2" w:rsidRDefault="007E439E" w:rsidP="00181099">
            <w:pPr>
              <w:pStyle w:val="Tablehead"/>
              <w:rPr>
                <w:lang w:val="en-US"/>
              </w:rPr>
            </w:pPr>
            <w:r w:rsidRPr="003C74B2">
              <w:rPr>
                <w:lang w:val="en-US"/>
              </w:rPr>
              <w:t>Limitation description</w:t>
            </w:r>
          </w:p>
        </w:tc>
      </w:tr>
      <w:tr w:rsidR="007E439E" w:rsidRPr="003C74B2" w14:paraId="5A06332B" w14:textId="77777777" w:rsidTr="0070572E">
        <w:trPr>
          <w:trHeight w:val="576"/>
          <w:jc w:val="center"/>
        </w:trPr>
        <w:tc>
          <w:tcPr>
            <w:tcW w:w="1018" w:type="dxa"/>
            <w:vAlign w:val="center"/>
          </w:tcPr>
          <w:p w14:paraId="72D24445" w14:textId="77777777" w:rsidR="007E439E" w:rsidRPr="003C74B2" w:rsidRDefault="007E439E" w:rsidP="00181099">
            <w:pPr>
              <w:pStyle w:val="Tabletext"/>
              <w:jc w:val="center"/>
              <w:rPr>
                <w:lang w:val="en-US"/>
              </w:rPr>
            </w:pPr>
            <w:r w:rsidRPr="003C74B2">
              <w:rPr>
                <w:lang w:val="en-US"/>
              </w:rPr>
              <w:t>A1</w:t>
            </w:r>
          </w:p>
          <w:p w14:paraId="07920355" w14:textId="77777777" w:rsidR="007E439E" w:rsidRPr="003C74B2" w:rsidRDefault="007E439E" w:rsidP="00181099">
            <w:pPr>
              <w:pStyle w:val="Tabletext"/>
              <w:jc w:val="center"/>
              <w:rPr>
                <w:lang w:val="en-US"/>
              </w:rPr>
            </w:pPr>
            <w:r w:rsidRPr="003C74B2">
              <w:rPr>
                <w:lang w:val="en-US"/>
              </w:rPr>
              <w:t>(part a)</w:t>
            </w:r>
          </w:p>
        </w:tc>
        <w:tc>
          <w:tcPr>
            <w:tcW w:w="1170" w:type="dxa"/>
            <w:vMerge w:val="restart"/>
            <w:vAlign w:val="center"/>
          </w:tcPr>
          <w:p w14:paraId="07967587" w14:textId="77777777" w:rsidR="007E439E" w:rsidRPr="003C74B2" w:rsidRDefault="007E439E" w:rsidP="00181099">
            <w:pPr>
              <w:pStyle w:val="Tabletext"/>
              <w:jc w:val="center"/>
              <w:rPr>
                <w:lang w:val="en-US"/>
              </w:rPr>
            </w:pPr>
            <w:r w:rsidRPr="003C74B2">
              <w:rPr>
                <w:lang w:val="en-US"/>
              </w:rPr>
              <w:t>Region 1 BSS</w:t>
            </w:r>
          </w:p>
        </w:tc>
        <w:tc>
          <w:tcPr>
            <w:tcW w:w="1170" w:type="dxa"/>
          </w:tcPr>
          <w:p w14:paraId="32275E83" w14:textId="77777777" w:rsidR="007E439E" w:rsidRPr="003C74B2" w:rsidRDefault="007E439E" w:rsidP="00181099">
            <w:pPr>
              <w:pStyle w:val="Tabletext"/>
              <w:jc w:val="center"/>
              <w:rPr>
                <w:lang w:val="en-US"/>
              </w:rPr>
            </w:pPr>
            <w:r w:rsidRPr="003C74B2">
              <w:rPr>
                <w:lang w:val="en-US" w:eastAsia="zh-CN"/>
              </w:rPr>
              <w:t>Region 2 FSS (Atlantic)</w:t>
            </w:r>
          </w:p>
        </w:tc>
        <w:tc>
          <w:tcPr>
            <w:tcW w:w="1047" w:type="dxa"/>
            <w:vMerge w:val="restart"/>
            <w:vAlign w:val="center"/>
          </w:tcPr>
          <w:p w14:paraId="2B619059" w14:textId="77777777" w:rsidR="007E439E" w:rsidRPr="003C74B2" w:rsidRDefault="007E439E" w:rsidP="00181099">
            <w:pPr>
              <w:pStyle w:val="Tabletext"/>
              <w:jc w:val="center"/>
              <w:rPr>
                <w:lang w:val="en-US"/>
              </w:rPr>
            </w:pPr>
            <w:r w:rsidRPr="003C74B2">
              <w:rPr>
                <w:lang w:val="en-US"/>
              </w:rPr>
              <w:t>11.7-12.2 GHz</w:t>
            </w:r>
          </w:p>
        </w:tc>
        <w:tc>
          <w:tcPr>
            <w:tcW w:w="4590" w:type="dxa"/>
            <w:vAlign w:val="center"/>
          </w:tcPr>
          <w:p w14:paraId="58EB681E" w14:textId="77777777" w:rsidR="007E439E" w:rsidRPr="003C74B2" w:rsidRDefault="007E439E" w:rsidP="00181099">
            <w:pPr>
              <w:pStyle w:val="Tabletext"/>
              <w:jc w:val="center"/>
              <w:rPr>
                <w:lang w:val="en-US"/>
              </w:rPr>
            </w:pPr>
            <w:r w:rsidRPr="003C74B2">
              <w:rPr>
                <w:lang w:val="en-US"/>
              </w:rPr>
              <w:t>No assignments in the Region 1 List further west than 37.2°W</w:t>
            </w:r>
          </w:p>
        </w:tc>
      </w:tr>
      <w:tr w:rsidR="007E439E" w:rsidRPr="003C74B2" w14:paraId="651B5AFE" w14:textId="77777777" w:rsidTr="0070572E">
        <w:trPr>
          <w:trHeight w:val="541"/>
          <w:jc w:val="center"/>
        </w:trPr>
        <w:tc>
          <w:tcPr>
            <w:tcW w:w="1018" w:type="dxa"/>
            <w:vMerge w:val="restart"/>
            <w:vAlign w:val="center"/>
          </w:tcPr>
          <w:p w14:paraId="3AE5E485" w14:textId="77777777" w:rsidR="007E439E" w:rsidRPr="003C74B2" w:rsidRDefault="007E439E" w:rsidP="00181099">
            <w:pPr>
              <w:pStyle w:val="Tabletext"/>
              <w:jc w:val="center"/>
              <w:rPr>
                <w:lang w:val="en-US"/>
              </w:rPr>
            </w:pPr>
            <w:r w:rsidRPr="003C74B2">
              <w:rPr>
                <w:lang w:val="en-US"/>
              </w:rPr>
              <w:t>A1</w:t>
            </w:r>
          </w:p>
          <w:p w14:paraId="207C8B60" w14:textId="77777777" w:rsidR="007E439E" w:rsidRPr="003C74B2" w:rsidRDefault="007E439E" w:rsidP="00181099">
            <w:pPr>
              <w:pStyle w:val="Tabletext"/>
              <w:jc w:val="center"/>
              <w:rPr>
                <w:lang w:val="en-US"/>
              </w:rPr>
            </w:pPr>
            <w:r w:rsidRPr="003C74B2">
              <w:rPr>
                <w:lang w:val="en-US"/>
              </w:rPr>
              <w:t>(part b)</w:t>
            </w:r>
          </w:p>
        </w:tc>
        <w:tc>
          <w:tcPr>
            <w:tcW w:w="1170" w:type="dxa"/>
            <w:vMerge/>
            <w:vAlign w:val="center"/>
          </w:tcPr>
          <w:p w14:paraId="64FB992C" w14:textId="77777777" w:rsidR="007E439E" w:rsidRPr="003C74B2" w:rsidRDefault="007E439E" w:rsidP="00181099">
            <w:pPr>
              <w:pStyle w:val="Tabletext"/>
              <w:jc w:val="center"/>
              <w:rPr>
                <w:lang w:val="en-US"/>
              </w:rPr>
            </w:pPr>
          </w:p>
        </w:tc>
        <w:tc>
          <w:tcPr>
            <w:tcW w:w="1170" w:type="dxa"/>
          </w:tcPr>
          <w:p w14:paraId="233008C6" w14:textId="77777777" w:rsidR="007E439E" w:rsidRPr="003C74B2" w:rsidRDefault="007E439E" w:rsidP="00181099">
            <w:pPr>
              <w:pStyle w:val="Tabletext"/>
              <w:jc w:val="center"/>
              <w:rPr>
                <w:lang w:val="en-US"/>
              </w:rPr>
            </w:pPr>
            <w:r w:rsidRPr="003C74B2">
              <w:rPr>
                <w:lang w:val="en-US" w:eastAsia="zh-CN"/>
              </w:rPr>
              <w:t>Region 2 FSS (Pacific)</w:t>
            </w:r>
          </w:p>
        </w:tc>
        <w:tc>
          <w:tcPr>
            <w:tcW w:w="1047" w:type="dxa"/>
            <w:vMerge/>
            <w:vAlign w:val="center"/>
          </w:tcPr>
          <w:p w14:paraId="04CD5AF7" w14:textId="77777777" w:rsidR="007E439E" w:rsidRPr="003C74B2" w:rsidRDefault="007E439E" w:rsidP="00181099">
            <w:pPr>
              <w:pStyle w:val="Tabletext"/>
              <w:jc w:val="center"/>
              <w:rPr>
                <w:lang w:val="en-US"/>
              </w:rPr>
            </w:pPr>
          </w:p>
        </w:tc>
        <w:tc>
          <w:tcPr>
            <w:tcW w:w="4590" w:type="dxa"/>
            <w:vMerge w:val="restart"/>
            <w:vAlign w:val="center"/>
          </w:tcPr>
          <w:p w14:paraId="552770B3" w14:textId="77777777" w:rsidR="007E439E" w:rsidRPr="003C74B2" w:rsidRDefault="007E439E" w:rsidP="00181099">
            <w:pPr>
              <w:pStyle w:val="Tabletext"/>
              <w:jc w:val="center"/>
              <w:rPr>
                <w:lang w:val="en-US"/>
              </w:rPr>
            </w:pPr>
            <w:r w:rsidRPr="003C74B2">
              <w:rPr>
                <w:lang w:val="en-US"/>
              </w:rPr>
              <w:t>No assignments in the Region 1 List further east than 146°E</w:t>
            </w:r>
          </w:p>
        </w:tc>
      </w:tr>
      <w:tr w:rsidR="007E439E" w:rsidRPr="003C74B2" w14:paraId="6942B610" w14:textId="77777777" w:rsidTr="0070572E">
        <w:trPr>
          <w:trHeight w:val="144"/>
          <w:jc w:val="center"/>
        </w:trPr>
        <w:tc>
          <w:tcPr>
            <w:tcW w:w="1018" w:type="dxa"/>
            <w:vMerge/>
            <w:vAlign w:val="center"/>
          </w:tcPr>
          <w:p w14:paraId="657EA58D" w14:textId="77777777" w:rsidR="007E439E" w:rsidRPr="003C74B2" w:rsidRDefault="007E439E" w:rsidP="00181099">
            <w:pPr>
              <w:pStyle w:val="Tabletext"/>
              <w:jc w:val="center"/>
              <w:rPr>
                <w:lang w:val="en-US"/>
              </w:rPr>
            </w:pPr>
          </w:p>
        </w:tc>
        <w:tc>
          <w:tcPr>
            <w:tcW w:w="1170" w:type="dxa"/>
            <w:vMerge/>
            <w:vAlign w:val="center"/>
          </w:tcPr>
          <w:p w14:paraId="46A205E9" w14:textId="77777777" w:rsidR="007E439E" w:rsidRPr="003C74B2" w:rsidRDefault="007E439E" w:rsidP="00181099">
            <w:pPr>
              <w:pStyle w:val="Tabletext"/>
              <w:jc w:val="center"/>
              <w:rPr>
                <w:lang w:val="en-US"/>
              </w:rPr>
            </w:pPr>
          </w:p>
        </w:tc>
        <w:tc>
          <w:tcPr>
            <w:tcW w:w="1170" w:type="dxa"/>
          </w:tcPr>
          <w:p w14:paraId="50C9A6DE" w14:textId="77777777" w:rsidR="007E439E" w:rsidRPr="003C74B2" w:rsidRDefault="007E439E" w:rsidP="00181099">
            <w:pPr>
              <w:pStyle w:val="Tabletext"/>
              <w:jc w:val="center"/>
              <w:rPr>
                <w:lang w:val="en-US" w:eastAsia="zh-CN"/>
              </w:rPr>
            </w:pPr>
            <w:r w:rsidRPr="003C74B2">
              <w:rPr>
                <w:lang w:val="en-US" w:eastAsia="zh-CN"/>
              </w:rPr>
              <w:t xml:space="preserve">Region 3 BSS subject to Appendix </w:t>
            </w:r>
            <w:r w:rsidRPr="003C74B2">
              <w:rPr>
                <w:b/>
                <w:lang w:val="en-US" w:eastAsia="zh-CN"/>
              </w:rPr>
              <w:t>30</w:t>
            </w:r>
          </w:p>
        </w:tc>
        <w:tc>
          <w:tcPr>
            <w:tcW w:w="1047" w:type="dxa"/>
            <w:vMerge/>
            <w:vAlign w:val="center"/>
          </w:tcPr>
          <w:p w14:paraId="631369B7" w14:textId="77777777" w:rsidR="007E439E" w:rsidRPr="003C74B2" w:rsidRDefault="007E439E" w:rsidP="00181099">
            <w:pPr>
              <w:pStyle w:val="Tabletext"/>
              <w:jc w:val="center"/>
              <w:rPr>
                <w:lang w:val="en-US"/>
              </w:rPr>
            </w:pPr>
          </w:p>
        </w:tc>
        <w:tc>
          <w:tcPr>
            <w:tcW w:w="4590" w:type="dxa"/>
            <w:vMerge/>
            <w:vAlign w:val="center"/>
          </w:tcPr>
          <w:p w14:paraId="7ACB6DDD" w14:textId="77777777" w:rsidR="007E439E" w:rsidRPr="003C74B2" w:rsidRDefault="007E439E" w:rsidP="00181099">
            <w:pPr>
              <w:pStyle w:val="Tabletext"/>
              <w:jc w:val="center"/>
              <w:rPr>
                <w:lang w:val="en-US"/>
              </w:rPr>
            </w:pPr>
          </w:p>
        </w:tc>
      </w:tr>
      <w:tr w:rsidR="007E439E" w:rsidRPr="003C74B2" w14:paraId="75D34084" w14:textId="77777777" w:rsidTr="0070572E">
        <w:trPr>
          <w:trHeight w:val="541"/>
          <w:jc w:val="center"/>
        </w:trPr>
        <w:tc>
          <w:tcPr>
            <w:tcW w:w="1018" w:type="dxa"/>
            <w:vAlign w:val="center"/>
          </w:tcPr>
          <w:p w14:paraId="3F4F6A8A" w14:textId="77777777" w:rsidR="007E439E" w:rsidRPr="003C74B2" w:rsidRDefault="007E439E" w:rsidP="00181099">
            <w:pPr>
              <w:pStyle w:val="Tabletext"/>
              <w:jc w:val="center"/>
              <w:rPr>
                <w:lang w:val="en-US"/>
              </w:rPr>
            </w:pPr>
            <w:r w:rsidRPr="003C74B2">
              <w:rPr>
                <w:lang w:val="en-US"/>
              </w:rPr>
              <w:t>A2a</w:t>
            </w:r>
          </w:p>
        </w:tc>
        <w:tc>
          <w:tcPr>
            <w:tcW w:w="1170" w:type="dxa"/>
            <w:vMerge w:val="restart"/>
            <w:vAlign w:val="center"/>
          </w:tcPr>
          <w:p w14:paraId="64B70B18" w14:textId="77777777" w:rsidR="007E439E" w:rsidRPr="003C74B2" w:rsidRDefault="007E439E" w:rsidP="00181099">
            <w:pPr>
              <w:pStyle w:val="Tabletext"/>
              <w:jc w:val="center"/>
              <w:rPr>
                <w:lang w:val="en-US"/>
              </w:rPr>
            </w:pPr>
            <w:r w:rsidRPr="003C74B2">
              <w:rPr>
                <w:lang w:val="en-US"/>
              </w:rPr>
              <w:t>Region 2 BSS</w:t>
            </w:r>
          </w:p>
        </w:tc>
        <w:tc>
          <w:tcPr>
            <w:tcW w:w="1170" w:type="dxa"/>
          </w:tcPr>
          <w:p w14:paraId="5D318530" w14:textId="77777777" w:rsidR="007E439E" w:rsidRPr="003C74B2" w:rsidRDefault="007E439E" w:rsidP="00181099">
            <w:pPr>
              <w:pStyle w:val="Tabletext"/>
              <w:jc w:val="center"/>
              <w:rPr>
                <w:lang w:val="en-US"/>
              </w:rPr>
            </w:pPr>
            <w:r w:rsidRPr="003C74B2">
              <w:rPr>
                <w:lang w:val="en-US" w:eastAsia="zh-CN"/>
              </w:rPr>
              <w:t>Region 1 FSS (Atlantic)</w:t>
            </w:r>
          </w:p>
        </w:tc>
        <w:tc>
          <w:tcPr>
            <w:tcW w:w="1047" w:type="dxa"/>
            <w:vAlign w:val="center"/>
          </w:tcPr>
          <w:p w14:paraId="4FCF6ABD" w14:textId="77777777" w:rsidR="007E439E" w:rsidRPr="003C74B2" w:rsidRDefault="007E439E" w:rsidP="00181099">
            <w:pPr>
              <w:pStyle w:val="Tabletext"/>
              <w:jc w:val="center"/>
              <w:rPr>
                <w:lang w:val="en-US"/>
              </w:rPr>
            </w:pPr>
            <w:r w:rsidRPr="003C74B2">
              <w:rPr>
                <w:lang w:val="en-US"/>
              </w:rPr>
              <w:t>12.5-12.7 GHz</w:t>
            </w:r>
          </w:p>
        </w:tc>
        <w:tc>
          <w:tcPr>
            <w:tcW w:w="4590" w:type="dxa"/>
            <w:vAlign w:val="center"/>
          </w:tcPr>
          <w:p w14:paraId="633EA881" w14:textId="77777777" w:rsidR="007E439E" w:rsidRPr="003C74B2" w:rsidRDefault="007E439E" w:rsidP="00181099">
            <w:pPr>
              <w:pStyle w:val="Tabletext"/>
              <w:jc w:val="center"/>
              <w:rPr>
                <w:lang w:val="en-US"/>
              </w:rPr>
            </w:pPr>
            <w:r w:rsidRPr="003C74B2">
              <w:rPr>
                <w:lang w:val="en-US"/>
              </w:rPr>
              <w:t>No modification in the Region 2 Plan further east than 54°W</w:t>
            </w:r>
          </w:p>
        </w:tc>
      </w:tr>
      <w:tr w:rsidR="007E439E" w:rsidRPr="003C74B2" w14:paraId="27A8CB6E" w14:textId="77777777" w:rsidTr="0070572E">
        <w:trPr>
          <w:trHeight w:val="541"/>
          <w:jc w:val="center"/>
        </w:trPr>
        <w:tc>
          <w:tcPr>
            <w:tcW w:w="1018" w:type="dxa"/>
            <w:vAlign w:val="center"/>
          </w:tcPr>
          <w:p w14:paraId="445EF81F" w14:textId="77777777" w:rsidR="007E439E" w:rsidRPr="003C74B2" w:rsidRDefault="007E439E" w:rsidP="00181099">
            <w:pPr>
              <w:pStyle w:val="Tabletext"/>
              <w:jc w:val="center"/>
              <w:rPr>
                <w:lang w:val="en-US"/>
              </w:rPr>
            </w:pPr>
            <w:r w:rsidRPr="003C74B2">
              <w:rPr>
                <w:lang w:val="en-US"/>
              </w:rPr>
              <w:t>A2b</w:t>
            </w:r>
          </w:p>
        </w:tc>
        <w:tc>
          <w:tcPr>
            <w:tcW w:w="1170" w:type="dxa"/>
            <w:vMerge/>
            <w:vAlign w:val="center"/>
          </w:tcPr>
          <w:p w14:paraId="0A6193F5" w14:textId="77777777" w:rsidR="007E439E" w:rsidRPr="003C74B2" w:rsidRDefault="007E439E" w:rsidP="00181099">
            <w:pPr>
              <w:pStyle w:val="Tabletext"/>
              <w:jc w:val="center"/>
              <w:rPr>
                <w:lang w:val="en-US"/>
              </w:rPr>
            </w:pPr>
          </w:p>
        </w:tc>
        <w:tc>
          <w:tcPr>
            <w:tcW w:w="1170" w:type="dxa"/>
          </w:tcPr>
          <w:p w14:paraId="5C75D78C" w14:textId="77777777" w:rsidR="007E439E" w:rsidRPr="003C74B2" w:rsidRDefault="007E439E" w:rsidP="00181099">
            <w:pPr>
              <w:pStyle w:val="Tabletext"/>
              <w:jc w:val="center"/>
              <w:rPr>
                <w:lang w:val="en-US"/>
              </w:rPr>
            </w:pPr>
            <w:r w:rsidRPr="003C74B2">
              <w:rPr>
                <w:lang w:val="en-US" w:eastAsia="zh-CN"/>
              </w:rPr>
              <w:t xml:space="preserve">Region 1 BSS subject to Appendix </w:t>
            </w:r>
            <w:r w:rsidRPr="003C74B2">
              <w:rPr>
                <w:b/>
                <w:lang w:val="en-US" w:eastAsia="zh-CN"/>
              </w:rPr>
              <w:t>30</w:t>
            </w:r>
          </w:p>
        </w:tc>
        <w:tc>
          <w:tcPr>
            <w:tcW w:w="1047" w:type="dxa"/>
            <w:vAlign w:val="center"/>
          </w:tcPr>
          <w:p w14:paraId="2FDB02E2" w14:textId="77777777" w:rsidR="007E439E" w:rsidRPr="003C74B2" w:rsidRDefault="007E439E" w:rsidP="00181099">
            <w:pPr>
              <w:pStyle w:val="Tabletext"/>
              <w:jc w:val="center"/>
              <w:rPr>
                <w:lang w:val="en-US"/>
              </w:rPr>
            </w:pPr>
            <w:r w:rsidRPr="003C74B2">
              <w:rPr>
                <w:lang w:val="en-US"/>
              </w:rPr>
              <w:t>12.2-12.5 GHz</w:t>
            </w:r>
          </w:p>
        </w:tc>
        <w:tc>
          <w:tcPr>
            <w:tcW w:w="4590" w:type="dxa"/>
            <w:vAlign w:val="center"/>
          </w:tcPr>
          <w:p w14:paraId="000A5699" w14:textId="77777777" w:rsidR="007E439E" w:rsidRPr="003C74B2" w:rsidRDefault="007E439E" w:rsidP="00181099">
            <w:pPr>
              <w:pStyle w:val="Tabletext"/>
              <w:jc w:val="center"/>
              <w:rPr>
                <w:lang w:val="en-US"/>
              </w:rPr>
            </w:pPr>
            <w:r w:rsidRPr="003C74B2">
              <w:rPr>
                <w:lang w:val="en-US"/>
              </w:rPr>
              <w:t>No modification in the Region 2 Plan further east than 44°W</w:t>
            </w:r>
          </w:p>
        </w:tc>
      </w:tr>
      <w:tr w:rsidR="007E439E" w:rsidRPr="003C74B2" w14:paraId="582C419D" w14:textId="77777777" w:rsidTr="0070572E">
        <w:trPr>
          <w:trHeight w:val="528"/>
          <w:jc w:val="center"/>
        </w:trPr>
        <w:tc>
          <w:tcPr>
            <w:tcW w:w="1018" w:type="dxa"/>
            <w:vMerge w:val="restart"/>
            <w:vAlign w:val="center"/>
          </w:tcPr>
          <w:p w14:paraId="1190F602" w14:textId="77777777" w:rsidR="007E439E" w:rsidRPr="003C74B2" w:rsidRDefault="007E439E" w:rsidP="00181099">
            <w:pPr>
              <w:pStyle w:val="Tabletext"/>
              <w:jc w:val="center"/>
              <w:rPr>
                <w:lang w:val="en-US"/>
              </w:rPr>
            </w:pPr>
            <w:r w:rsidRPr="003C74B2">
              <w:rPr>
                <w:lang w:val="en-US"/>
              </w:rPr>
              <w:t>A2c</w:t>
            </w:r>
          </w:p>
        </w:tc>
        <w:tc>
          <w:tcPr>
            <w:tcW w:w="1170" w:type="dxa"/>
            <w:vMerge/>
            <w:vAlign w:val="center"/>
          </w:tcPr>
          <w:p w14:paraId="013A70F0" w14:textId="77777777" w:rsidR="007E439E" w:rsidRPr="003C74B2" w:rsidRDefault="007E439E" w:rsidP="00181099">
            <w:pPr>
              <w:pStyle w:val="Tabletext"/>
              <w:jc w:val="center"/>
              <w:rPr>
                <w:lang w:val="en-US"/>
              </w:rPr>
            </w:pPr>
          </w:p>
        </w:tc>
        <w:tc>
          <w:tcPr>
            <w:tcW w:w="1170" w:type="dxa"/>
          </w:tcPr>
          <w:p w14:paraId="3A0B623B" w14:textId="77777777" w:rsidR="007E439E" w:rsidRPr="003C74B2" w:rsidRDefault="007E439E" w:rsidP="00181099">
            <w:pPr>
              <w:pStyle w:val="Tabletext"/>
              <w:jc w:val="center"/>
              <w:rPr>
                <w:lang w:val="en-US"/>
              </w:rPr>
            </w:pPr>
            <w:r w:rsidRPr="003C74B2">
              <w:rPr>
                <w:lang w:val="en-US" w:eastAsia="zh-CN"/>
              </w:rPr>
              <w:t xml:space="preserve">Region </w:t>
            </w:r>
            <w:proofErr w:type="gramStart"/>
            <w:r w:rsidRPr="003C74B2">
              <w:rPr>
                <w:lang w:val="en-US" w:eastAsia="zh-CN"/>
              </w:rPr>
              <w:t>3  FSS</w:t>
            </w:r>
            <w:proofErr w:type="gramEnd"/>
            <w:r w:rsidRPr="003C74B2">
              <w:rPr>
                <w:lang w:val="en-US" w:eastAsia="zh-CN"/>
              </w:rPr>
              <w:t xml:space="preserve">   </w:t>
            </w:r>
          </w:p>
        </w:tc>
        <w:tc>
          <w:tcPr>
            <w:tcW w:w="1047" w:type="dxa"/>
            <w:vAlign w:val="center"/>
          </w:tcPr>
          <w:p w14:paraId="61C4505E" w14:textId="77777777" w:rsidR="007E439E" w:rsidRPr="003C74B2" w:rsidRDefault="007E439E" w:rsidP="00181099">
            <w:pPr>
              <w:pStyle w:val="Tabletext"/>
              <w:jc w:val="center"/>
              <w:rPr>
                <w:lang w:val="en-US"/>
              </w:rPr>
            </w:pPr>
            <w:r w:rsidRPr="003C74B2">
              <w:rPr>
                <w:lang w:val="en-US"/>
              </w:rPr>
              <w:t>12.2-12.7 GHz</w:t>
            </w:r>
          </w:p>
        </w:tc>
        <w:tc>
          <w:tcPr>
            <w:tcW w:w="4590" w:type="dxa"/>
            <w:vMerge w:val="restart"/>
            <w:vAlign w:val="center"/>
          </w:tcPr>
          <w:p w14:paraId="434C10C6" w14:textId="77777777" w:rsidR="007E439E" w:rsidRPr="003C74B2" w:rsidRDefault="007E439E" w:rsidP="00181099">
            <w:pPr>
              <w:pStyle w:val="Tabletext"/>
              <w:jc w:val="center"/>
              <w:rPr>
                <w:lang w:val="en-US"/>
              </w:rPr>
            </w:pPr>
            <w:r w:rsidRPr="003C74B2">
              <w:rPr>
                <w:lang w:val="en-US"/>
              </w:rPr>
              <w:t>No modification in the Region 2 Plan further west than 175.2°W</w:t>
            </w:r>
          </w:p>
        </w:tc>
      </w:tr>
      <w:tr w:rsidR="007E439E" w:rsidRPr="003C74B2" w14:paraId="04628EF0" w14:textId="77777777" w:rsidTr="0070572E">
        <w:trPr>
          <w:trHeight w:val="144"/>
          <w:jc w:val="center"/>
        </w:trPr>
        <w:tc>
          <w:tcPr>
            <w:tcW w:w="1018" w:type="dxa"/>
            <w:vMerge/>
            <w:vAlign w:val="center"/>
          </w:tcPr>
          <w:p w14:paraId="34DDFB07" w14:textId="77777777" w:rsidR="007E439E" w:rsidRPr="003C74B2" w:rsidRDefault="007E439E" w:rsidP="00181099">
            <w:pPr>
              <w:pStyle w:val="Tabletext"/>
              <w:jc w:val="center"/>
              <w:rPr>
                <w:lang w:val="en-US"/>
              </w:rPr>
            </w:pPr>
          </w:p>
        </w:tc>
        <w:tc>
          <w:tcPr>
            <w:tcW w:w="1170" w:type="dxa"/>
            <w:vMerge/>
            <w:vAlign w:val="center"/>
          </w:tcPr>
          <w:p w14:paraId="42F410F6" w14:textId="77777777" w:rsidR="007E439E" w:rsidRPr="003C74B2" w:rsidRDefault="007E439E" w:rsidP="00181099">
            <w:pPr>
              <w:pStyle w:val="Tabletext"/>
              <w:jc w:val="center"/>
              <w:rPr>
                <w:lang w:val="en-US"/>
              </w:rPr>
            </w:pPr>
          </w:p>
        </w:tc>
        <w:tc>
          <w:tcPr>
            <w:tcW w:w="1170" w:type="dxa"/>
          </w:tcPr>
          <w:p w14:paraId="283B89E8" w14:textId="77777777" w:rsidR="007E439E" w:rsidRPr="003C74B2" w:rsidRDefault="007E439E" w:rsidP="00181099">
            <w:pPr>
              <w:pStyle w:val="Tabletext"/>
              <w:jc w:val="center"/>
              <w:rPr>
                <w:lang w:val="en-US" w:eastAsia="zh-CN"/>
              </w:rPr>
            </w:pPr>
            <w:r w:rsidRPr="003C74B2">
              <w:rPr>
                <w:lang w:val="en-US" w:eastAsia="zh-CN"/>
              </w:rPr>
              <w:t xml:space="preserve">Region 1 BSS subject to Appendix </w:t>
            </w:r>
            <w:r w:rsidRPr="003C74B2">
              <w:rPr>
                <w:b/>
                <w:lang w:val="en-US" w:eastAsia="zh-CN"/>
              </w:rPr>
              <w:t>30</w:t>
            </w:r>
          </w:p>
        </w:tc>
        <w:tc>
          <w:tcPr>
            <w:tcW w:w="1047" w:type="dxa"/>
            <w:vAlign w:val="center"/>
          </w:tcPr>
          <w:p w14:paraId="0F264946" w14:textId="77777777" w:rsidR="007E439E" w:rsidRPr="003C74B2" w:rsidRDefault="007E439E" w:rsidP="00181099">
            <w:pPr>
              <w:pStyle w:val="Tabletext"/>
              <w:jc w:val="center"/>
              <w:rPr>
                <w:lang w:val="en-US"/>
              </w:rPr>
            </w:pPr>
            <w:r w:rsidRPr="003C74B2">
              <w:rPr>
                <w:lang w:val="en-US" w:eastAsia="zh-CN"/>
              </w:rPr>
              <w:t>12.2-12.5 GHz</w:t>
            </w:r>
          </w:p>
        </w:tc>
        <w:tc>
          <w:tcPr>
            <w:tcW w:w="4590" w:type="dxa"/>
            <w:vMerge/>
            <w:vAlign w:val="center"/>
          </w:tcPr>
          <w:p w14:paraId="4AD5BA8D" w14:textId="77777777" w:rsidR="007E439E" w:rsidRPr="003C74B2" w:rsidRDefault="007E439E" w:rsidP="00181099">
            <w:pPr>
              <w:pStyle w:val="Tabletext"/>
              <w:jc w:val="center"/>
              <w:rPr>
                <w:lang w:val="en-US"/>
              </w:rPr>
            </w:pPr>
          </w:p>
        </w:tc>
      </w:tr>
      <w:tr w:rsidR="007E439E" w:rsidRPr="003C74B2" w14:paraId="3A6692AC" w14:textId="77777777" w:rsidTr="0070572E">
        <w:trPr>
          <w:trHeight w:val="144"/>
          <w:jc w:val="center"/>
        </w:trPr>
        <w:tc>
          <w:tcPr>
            <w:tcW w:w="1018" w:type="dxa"/>
            <w:vMerge/>
            <w:vAlign w:val="center"/>
          </w:tcPr>
          <w:p w14:paraId="54124D40" w14:textId="77777777" w:rsidR="007E439E" w:rsidRPr="003C74B2" w:rsidRDefault="007E439E" w:rsidP="00181099">
            <w:pPr>
              <w:pStyle w:val="Tabletext"/>
              <w:jc w:val="center"/>
              <w:rPr>
                <w:lang w:val="en-US"/>
              </w:rPr>
            </w:pPr>
          </w:p>
        </w:tc>
        <w:tc>
          <w:tcPr>
            <w:tcW w:w="1170" w:type="dxa"/>
            <w:vMerge/>
            <w:vAlign w:val="center"/>
          </w:tcPr>
          <w:p w14:paraId="5D2A75B4" w14:textId="77777777" w:rsidR="007E439E" w:rsidRPr="003C74B2" w:rsidRDefault="007E439E" w:rsidP="00181099">
            <w:pPr>
              <w:pStyle w:val="Tabletext"/>
              <w:jc w:val="center"/>
              <w:rPr>
                <w:lang w:val="en-US"/>
              </w:rPr>
            </w:pPr>
          </w:p>
        </w:tc>
        <w:tc>
          <w:tcPr>
            <w:tcW w:w="1170" w:type="dxa"/>
          </w:tcPr>
          <w:p w14:paraId="40F251FB" w14:textId="77777777" w:rsidR="007E439E" w:rsidRPr="003C74B2" w:rsidRDefault="007E439E" w:rsidP="00181099">
            <w:pPr>
              <w:pStyle w:val="Tabletext"/>
              <w:jc w:val="center"/>
              <w:rPr>
                <w:lang w:val="en-US" w:eastAsia="zh-CN"/>
              </w:rPr>
            </w:pPr>
            <w:r w:rsidRPr="003C74B2">
              <w:rPr>
                <w:lang w:val="en-US" w:eastAsia="zh-CN"/>
              </w:rPr>
              <w:t>Region 1 FSS (Pacific)</w:t>
            </w:r>
          </w:p>
        </w:tc>
        <w:tc>
          <w:tcPr>
            <w:tcW w:w="1047" w:type="dxa"/>
            <w:vAlign w:val="center"/>
          </w:tcPr>
          <w:p w14:paraId="2B3FF0FD" w14:textId="77777777" w:rsidR="007E439E" w:rsidRPr="003C74B2" w:rsidRDefault="007E439E" w:rsidP="00181099">
            <w:pPr>
              <w:pStyle w:val="Tabletext"/>
              <w:jc w:val="center"/>
              <w:rPr>
                <w:lang w:val="en-US"/>
              </w:rPr>
            </w:pPr>
            <w:r w:rsidRPr="003C74B2">
              <w:rPr>
                <w:lang w:val="en-US" w:eastAsia="zh-CN"/>
              </w:rPr>
              <w:t>12.5-12.7 GHz</w:t>
            </w:r>
          </w:p>
        </w:tc>
        <w:tc>
          <w:tcPr>
            <w:tcW w:w="4590" w:type="dxa"/>
            <w:vMerge/>
            <w:vAlign w:val="center"/>
          </w:tcPr>
          <w:p w14:paraId="4F0CD57A" w14:textId="77777777" w:rsidR="007E439E" w:rsidRPr="003C74B2" w:rsidRDefault="007E439E" w:rsidP="00181099">
            <w:pPr>
              <w:pStyle w:val="Tabletext"/>
              <w:jc w:val="center"/>
              <w:rPr>
                <w:lang w:val="en-US"/>
              </w:rPr>
            </w:pPr>
          </w:p>
        </w:tc>
      </w:tr>
      <w:tr w:rsidR="007E439E" w:rsidRPr="003C74B2" w14:paraId="6A8CA95C" w14:textId="77777777" w:rsidTr="0070572E">
        <w:trPr>
          <w:trHeight w:val="576"/>
          <w:jc w:val="center"/>
        </w:trPr>
        <w:tc>
          <w:tcPr>
            <w:tcW w:w="1018" w:type="dxa"/>
            <w:vAlign w:val="center"/>
          </w:tcPr>
          <w:p w14:paraId="0C1592CD" w14:textId="77777777" w:rsidR="007E439E" w:rsidRPr="003C74B2" w:rsidRDefault="007E439E" w:rsidP="00181099">
            <w:pPr>
              <w:pStyle w:val="Tabletext"/>
              <w:jc w:val="center"/>
              <w:rPr>
                <w:lang w:val="en-US"/>
              </w:rPr>
            </w:pPr>
            <w:r w:rsidRPr="003C74B2">
              <w:rPr>
                <w:lang w:val="en-US"/>
              </w:rPr>
              <w:t>A3</w:t>
            </w:r>
          </w:p>
          <w:p w14:paraId="32AD6C6F" w14:textId="77777777" w:rsidR="007E439E" w:rsidRPr="003C74B2" w:rsidRDefault="007E439E" w:rsidP="00181099">
            <w:pPr>
              <w:pStyle w:val="Tabletext"/>
              <w:jc w:val="center"/>
              <w:rPr>
                <w:lang w:val="en-US"/>
              </w:rPr>
            </w:pPr>
            <w:r w:rsidRPr="003C74B2">
              <w:rPr>
                <w:lang w:val="en-US"/>
              </w:rPr>
              <w:t>(part a)</w:t>
            </w:r>
          </w:p>
        </w:tc>
        <w:tc>
          <w:tcPr>
            <w:tcW w:w="1170" w:type="dxa"/>
            <w:vMerge w:val="restart"/>
            <w:vAlign w:val="center"/>
          </w:tcPr>
          <w:p w14:paraId="4225AD60" w14:textId="77777777" w:rsidR="007E439E" w:rsidRPr="003C74B2" w:rsidRDefault="007E439E" w:rsidP="00181099">
            <w:pPr>
              <w:pStyle w:val="Tabletext"/>
              <w:jc w:val="center"/>
              <w:rPr>
                <w:lang w:val="en-US"/>
              </w:rPr>
            </w:pPr>
            <w:r w:rsidRPr="003C74B2">
              <w:rPr>
                <w:lang w:val="en-US"/>
              </w:rPr>
              <w:t xml:space="preserve">Region 1 </w:t>
            </w:r>
          </w:p>
          <w:p w14:paraId="3A79078E" w14:textId="77777777" w:rsidR="007E439E" w:rsidRPr="003C74B2" w:rsidRDefault="007E439E" w:rsidP="00181099">
            <w:pPr>
              <w:pStyle w:val="Tabletext"/>
              <w:jc w:val="center"/>
              <w:rPr>
                <w:lang w:val="en-US"/>
              </w:rPr>
            </w:pPr>
            <w:r w:rsidRPr="003C74B2">
              <w:rPr>
                <w:lang w:val="en-US"/>
              </w:rPr>
              <w:t>BSS</w:t>
            </w:r>
          </w:p>
        </w:tc>
        <w:tc>
          <w:tcPr>
            <w:tcW w:w="1170" w:type="dxa"/>
            <w:vMerge w:val="restart"/>
            <w:vAlign w:val="center"/>
          </w:tcPr>
          <w:p w14:paraId="50239798" w14:textId="77777777" w:rsidR="007E439E" w:rsidRPr="003C74B2" w:rsidRDefault="007E439E" w:rsidP="00181099">
            <w:pPr>
              <w:pStyle w:val="Tabletext"/>
              <w:jc w:val="center"/>
              <w:rPr>
                <w:lang w:val="en-US"/>
              </w:rPr>
            </w:pPr>
            <w:r w:rsidRPr="003C74B2">
              <w:rPr>
                <w:lang w:val="en-US" w:eastAsia="zh-CN"/>
              </w:rPr>
              <w:t>Region 2 FSS</w:t>
            </w:r>
          </w:p>
        </w:tc>
        <w:tc>
          <w:tcPr>
            <w:tcW w:w="1047" w:type="dxa"/>
            <w:vMerge w:val="restart"/>
            <w:vAlign w:val="center"/>
          </w:tcPr>
          <w:p w14:paraId="007B873A" w14:textId="77777777" w:rsidR="007E439E" w:rsidRPr="003C74B2" w:rsidRDefault="007E439E" w:rsidP="00181099">
            <w:pPr>
              <w:pStyle w:val="Tabletext"/>
              <w:jc w:val="center"/>
              <w:rPr>
                <w:lang w:val="en-US"/>
              </w:rPr>
            </w:pPr>
            <w:r w:rsidRPr="003C74B2">
              <w:rPr>
                <w:lang w:val="en-US"/>
              </w:rPr>
              <w:t>11.7-12.2 GHz</w:t>
            </w:r>
          </w:p>
        </w:tc>
        <w:tc>
          <w:tcPr>
            <w:tcW w:w="4590" w:type="dxa"/>
            <w:vAlign w:val="center"/>
          </w:tcPr>
          <w:p w14:paraId="1DFF69DB" w14:textId="77777777" w:rsidR="007E439E" w:rsidRPr="003C74B2" w:rsidRDefault="007E439E" w:rsidP="00181099">
            <w:pPr>
              <w:pStyle w:val="Tabletext"/>
              <w:jc w:val="center"/>
              <w:rPr>
                <w:lang w:val="en-US"/>
              </w:rPr>
            </w:pPr>
            <w:r w:rsidRPr="003C74B2">
              <w:rPr>
                <w:lang w:val="en-US"/>
              </w:rPr>
              <w:t>No assignments in the Regions 1 &amp; 3 List outside specific allowable portions of the orbital arc between 37.2°W and 10°E</w:t>
            </w:r>
          </w:p>
        </w:tc>
      </w:tr>
      <w:tr w:rsidR="007E439E" w:rsidRPr="003C74B2" w14:paraId="017B2870" w14:textId="77777777" w:rsidTr="0070572E">
        <w:trPr>
          <w:trHeight w:val="769"/>
          <w:jc w:val="center"/>
        </w:trPr>
        <w:tc>
          <w:tcPr>
            <w:tcW w:w="1018" w:type="dxa"/>
            <w:vAlign w:val="center"/>
          </w:tcPr>
          <w:p w14:paraId="314A199C" w14:textId="77777777" w:rsidR="007E439E" w:rsidRPr="003C74B2" w:rsidRDefault="007E439E" w:rsidP="00181099">
            <w:pPr>
              <w:pStyle w:val="Tabletext"/>
              <w:jc w:val="center"/>
              <w:rPr>
                <w:lang w:val="en-US"/>
              </w:rPr>
            </w:pPr>
            <w:r w:rsidRPr="003C74B2">
              <w:rPr>
                <w:lang w:val="en-US"/>
              </w:rPr>
              <w:t>A3</w:t>
            </w:r>
          </w:p>
          <w:p w14:paraId="02C5361D" w14:textId="77777777" w:rsidR="007E439E" w:rsidRPr="003C74B2" w:rsidRDefault="007E439E" w:rsidP="00181099">
            <w:pPr>
              <w:pStyle w:val="Tabletext"/>
              <w:jc w:val="center"/>
              <w:rPr>
                <w:lang w:val="en-US"/>
              </w:rPr>
            </w:pPr>
            <w:r w:rsidRPr="003C74B2">
              <w:rPr>
                <w:lang w:val="en-US"/>
              </w:rPr>
              <w:t>(part b)</w:t>
            </w:r>
          </w:p>
        </w:tc>
        <w:tc>
          <w:tcPr>
            <w:tcW w:w="1170" w:type="dxa"/>
            <w:vMerge/>
            <w:vAlign w:val="center"/>
          </w:tcPr>
          <w:p w14:paraId="62B9B21A" w14:textId="77777777" w:rsidR="007E439E" w:rsidRPr="003C74B2" w:rsidRDefault="007E439E" w:rsidP="00181099">
            <w:pPr>
              <w:pStyle w:val="Tabletext"/>
              <w:jc w:val="center"/>
              <w:rPr>
                <w:lang w:val="en-US"/>
              </w:rPr>
            </w:pPr>
          </w:p>
        </w:tc>
        <w:tc>
          <w:tcPr>
            <w:tcW w:w="1170" w:type="dxa"/>
            <w:vMerge/>
          </w:tcPr>
          <w:p w14:paraId="08F278CD" w14:textId="77777777" w:rsidR="007E439E" w:rsidRPr="003C74B2" w:rsidRDefault="007E439E" w:rsidP="00181099">
            <w:pPr>
              <w:pStyle w:val="Tabletext"/>
              <w:jc w:val="center"/>
              <w:rPr>
                <w:lang w:val="en-US"/>
              </w:rPr>
            </w:pPr>
          </w:p>
        </w:tc>
        <w:tc>
          <w:tcPr>
            <w:tcW w:w="1047" w:type="dxa"/>
            <w:vMerge/>
            <w:vAlign w:val="center"/>
          </w:tcPr>
          <w:p w14:paraId="5911036C" w14:textId="77777777" w:rsidR="007E439E" w:rsidRPr="003C74B2" w:rsidRDefault="007E439E" w:rsidP="00181099">
            <w:pPr>
              <w:pStyle w:val="Tabletext"/>
              <w:jc w:val="center"/>
              <w:rPr>
                <w:lang w:val="en-US"/>
              </w:rPr>
            </w:pPr>
          </w:p>
        </w:tc>
        <w:tc>
          <w:tcPr>
            <w:tcW w:w="4590" w:type="dxa"/>
            <w:vAlign w:val="center"/>
          </w:tcPr>
          <w:p w14:paraId="7CBD33DA" w14:textId="77777777" w:rsidR="007E439E" w:rsidRPr="003C74B2" w:rsidRDefault="007E439E" w:rsidP="00181099">
            <w:pPr>
              <w:pStyle w:val="Tabletext"/>
              <w:jc w:val="center"/>
              <w:rPr>
                <w:lang w:val="en-US"/>
              </w:rPr>
            </w:pPr>
            <w:r w:rsidRPr="003C74B2">
              <w:rPr>
                <w:lang w:val="en-US"/>
              </w:rPr>
              <w:t xml:space="preserve">Max. </w:t>
            </w:r>
            <w:proofErr w:type="spellStart"/>
            <w:r w:rsidRPr="003C74B2">
              <w:rPr>
                <w:lang w:val="en-US"/>
              </w:rPr>
              <w:t>e.i.r.p</w:t>
            </w:r>
            <w:proofErr w:type="spellEnd"/>
            <w:r w:rsidRPr="003C74B2">
              <w:rPr>
                <w:lang w:val="en-US"/>
              </w:rPr>
              <w:t xml:space="preserve">. of 56 </w:t>
            </w:r>
            <w:proofErr w:type="spellStart"/>
            <w:r w:rsidRPr="003C74B2">
              <w:rPr>
                <w:lang w:val="en-US"/>
              </w:rPr>
              <w:t>dBW</w:t>
            </w:r>
            <w:proofErr w:type="spellEnd"/>
            <w:r w:rsidRPr="003C74B2">
              <w:rPr>
                <w:lang w:val="en-US"/>
              </w:rPr>
              <w:t xml:space="preserve"> for assignments in the Regions 1 &amp; 3 List at specific allowable portions of the orbital arc between 37.2°W and 10°E</w:t>
            </w:r>
          </w:p>
        </w:tc>
      </w:tr>
      <w:tr w:rsidR="007E439E" w:rsidRPr="003C74B2" w14:paraId="7A5F0222" w14:textId="77777777" w:rsidTr="0070572E">
        <w:trPr>
          <w:trHeight w:val="769"/>
          <w:jc w:val="center"/>
        </w:trPr>
        <w:tc>
          <w:tcPr>
            <w:tcW w:w="1018" w:type="dxa"/>
            <w:vAlign w:val="center"/>
          </w:tcPr>
          <w:p w14:paraId="6CCAF613" w14:textId="77777777" w:rsidR="007E439E" w:rsidRPr="003C74B2" w:rsidRDefault="007E439E" w:rsidP="00181099">
            <w:pPr>
              <w:pStyle w:val="Tabletext"/>
              <w:jc w:val="center"/>
              <w:rPr>
                <w:lang w:val="en-US"/>
              </w:rPr>
            </w:pPr>
            <w:r w:rsidRPr="003C74B2">
              <w:rPr>
                <w:lang w:val="en-US"/>
              </w:rPr>
              <w:lastRenderedPageBreak/>
              <w:t>A3</w:t>
            </w:r>
          </w:p>
          <w:p w14:paraId="414F293F" w14:textId="77777777" w:rsidR="007E439E" w:rsidRPr="003C74B2" w:rsidRDefault="007E439E" w:rsidP="00181099">
            <w:pPr>
              <w:pStyle w:val="Tabletext"/>
              <w:jc w:val="center"/>
              <w:rPr>
                <w:lang w:val="en-US"/>
              </w:rPr>
            </w:pPr>
            <w:r w:rsidRPr="003C74B2">
              <w:rPr>
                <w:lang w:val="en-US"/>
              </w:rPr>
              <w:t>(part c)</w:t>
            </w:r>
          </w:p>
        </w:tc>
        <w:tc>
          <w:tcPr>
            <w:tcW w:w="1170" w:type="dxa"/>
            <w:vMerge/>
            <w:vAlign w:val="center"/>
          </w:tcPr>
          <w:p w14:paraId="14EE1BF3" w14:textId="77777777" w:rsidR="007E439E" w:rsidRPr="003C74B2" w:rsidRDefault="007E439E" w:rsidP="00181099">
            <w:pPr>
              <w:pStyle w:val="Tabletext"/>
              <w:jc w:val="center"/>
              <w:rPr>
                <w:lang w:val="en-US"/>
              </w:rPr>
            </w:pPr>
          </w:p>
        </w:tc>
        <w:tc>
          <w:tcPr>
            <w:tcW w:w="1170" w:type="dxa"/>
            <w:vMerge/>
          </w:tcPr>
          <w:p w14:paraId="0DB2E663" w14:textId="77777777" w:rsidR="007E439E" w:rsidRPr="003C74B2" w:rsidRDefault="007E439E" w:rsidP="00181099">
            <w:pPr>
              <w:pStyle w:val="Tabletext"/>
              <w:jc w:val="center"/>
              <w:rPr>
                <w:lang w:val="en-US"/>
              </w:rPr>
            </w:pPr>
          </w:p>
        </w:tc>
        <w:tc>
          <w:tcPr>
            <w:tcW w:w="1047" w:type="dxa"/>
            <w:vMerge/>
            <w:vAlign w:val="center"/>
          </w:tcPr>
          <w:p w14:paraId="233D24C8" w14:textId="77777777" w:rsidR="007E439E" w:rsidRPr="003C74B2" w:rsidRDefault="007E439E" w:rsidP="00181099">
            <w:pPr>
              <w:pStyle w:val="Tabletext"/>
              <w:jc w:val="center"/>
              <w:rPr>
                <w:lang w:val="en-US"/>
              </w:rPr>
            </w:pPr>
          </w:p>
        </w:tc>
        <w:tc>
          <w:tcPr>
            <w:tcW w:w="4590" w:type="dxa"/>
            <w:vAlign w:val="center"/>
          </w:tcPr>
          <w:p w14:paraId="7BB8C4B3" w14:textId="77777777" w:rsidR="007E439E" w:rsidRPr="003C74B2" w:rsidRDefault="007E439E" w:rsidP="00181099">
            <w:pPr>
              <w:pStyle w:val="Tabletext"/>
              <w:jc w:val="center"/>
              <w:rPr>
                <w:lang w:val="en-US"/>
              </w:rPr>
            </w:pPr>
            <w:r w:rsidRPr="003C74B2">
              <w:rPr>
                <w:lang w:val="en-US"/>
              </w:rPr>
              <w:t xml:space="preserve">Max. </w:t>
            </w:r>
            <w:proofErr w:type="gramStart"/>
            <w:r w:rsidRPr="003C74B2">
              <w:rPr>
                <w:lang w:val="en-US"/>
              </w:rPr>
              <w:t>power</w:t>
            </w:r>
            <w:proofErr w:type="gramEnd"/>
            <w:r w:rsidRPr="003C74B2">
              <w:rPr>
                <w:lang w:val="en-US"/>
              </w:rPr>
              <w:t xml:space="preserve"> flux density of -138 dB(W/(m</w:t>
            </w:r>
            <w:r w:rsidRPr="003C74B2">
              <w:rPr>
                <w:vertAlign w:val="superscript"/>
                <w:lang w:val="en-US"/>
              </w:rPr>
              <w:t xml:space="preserve">2 </w:t>
            </w:r>
            <w:r w:rsidRPr="003C74B2">
              <w:rPr>
                <w:lang w:val="en-US"/>
              </w:rPr>
              <w:t>. 27 MHz)) at any point in Region 2 by assignments in the Regions 1 &amp; 3 List located at 4°W and 9°E</w:t>
            </w:r>
          </w:p>
        </w:tc>
      </w:tr>
      <w:tr w:rsidR="007E439E" w:rsidRPr="003C74B2" w14:paraId="1AC80E8A" w14:textId="77777777" w:rsidTr="0070572E">
        <w:trPr>
          <w:trHeight w:val="780"/>
          <w:jc w:val="center"/>
        </w:trPr>
        <w:tc>
          <w:tcPr>
            <w:tcW w:w="1018" w:type="dxa"/>
            <w:vAlign w:val="center"/>
          </w:tcPr>
          <w:p w14:paraId="29E1BCFA" w14:textId="77777777" w:rsidR="007E439E" w:rsidRPr="003C74B2" w:rsidRDefault="007E439E" w:rsidP="00181099">
            <w:pPr>
              <w:pStyle w:val="Tabletext"/>
              <w:jc w:val="center"/>
              <w:rPr>
                <w:lang w:val="en-US"/>
              </w:rPr>
            </w:pPr>
            <w:r w:rsidRPr="003C74B2">
              <w:rPr>
                <w:lang w:val="en-US"/>
              </w:rPr>
              <w:t>B</w:t>
            </w:r>
          </w:p>
        </w:tc>
        <w:tc>
          <w:tcPr>
            <w:tcW w:w="1170" w:type="dxa"/>
            <w:vAlign w:val="center"/>
          </w:tcPr>
          <w:p w14:paraId="541B8894" w14:textId="77777777" w:rsidR="007E439E" w:rsidRPr="003C74B2" w:rsidRDefault="007E439E" w:rsidP="00181099">
            <w:pPr>
              <w:pStyle w:val="Tabletext"/>
              <w:jc w:val="center"/>
              <w:rPr>
                <w:lang w:val="en-US"/>
              </w:rPr>
            </w:pPr>
            <w:r w:rsidRPr="003C74B2">
              <w:rPr>
                <w:lang w:val="en-US"/>
              </w:rPr>
              <w:t>Region 2</w:t>
            </w:r>
          </w:p>
          <w:p w14:paraId="3F5373BA" w14:textId="77777777" w:rsidR="007E439E" w:rsidRPr="003C74B2" w:rsidRDefault="007E439E" w:rsidP="00181099">
            <w:pPr>
              <w:pStyle w:val="Tabletext"/>
              <w:jc w:val="center"/>
              <w:rPr>
                <w:lang w:val="en-US"/>
              </w:rPr>
            </w:pPr>
            <w:r w:rsidRPr="003C74B2">
              <w:rPr>
                <w:lang w:val="en-US"/>
              </w:rPr>
              <w:t>BSS</w:t>
            </w:r>
          </w:p>
        </w:tc>
        <w:tc>
          <w:tcPr>
            <w:tcW w:w="1170" w:type="dxa"/>
            <w:vAlign w:val="center"/>
          </w:tcPr>
          <w:p w14:paraId="7F8B77DD" w14:textId="77777777" w:rsidR="007E439E" w:rsidRPr="003C74B2" w:rsidRDefault="007E439E" w:rsidP="00181099">
            <w:pPr>
              <w:pStyle w:val="Tabletext"/>
              <w:jc w:val="center"/>
              <w:rPr>
                <w:lang w:val="en-US"/>
              </w:rPr>
            </w:pPr>
            <w:r w:rsidRPr="003C74B2">
              <w:rPr>
                <w:lang w:val="en-US"/>
              </w:rPr>
              <w:t>Region 2 BSS</w:t>
            </w:r>
            <w:r w:rsidRPr="003C74B2">
              <w:rPr>
                <w:lang w:val="en-US" w:eastAsia="zh-CN"/>
              </w:rPr>
              <w:t xml:space="preserve"> subject to Appendix </w:t>
            </w:r>
            <w:r w:rsidRPr="003C74B2">
              <w:rPr>
                <w:b/>
                <w:lang w:val="en-US" w:eastAsia="zh-CN"/>
              </w:rPr>
              <w:t>30</w:t>
            </w:r>
          </w:p>
        </w:tc>
        <w:tc>
          <w:tcPr>
            <w:tcW w:w="1047" w:type="dxa"/>
            <w:vAlign w:val="center"/>
          </w:tcPr>
          <w:p w14:paraId="24825C90" w14:textId="77777777" w:rsidR="007E439E" w:rsidRPr="003C74B2" w:rsidRDefault="007E439E" w:rsidP="00181099">
            <w:pPr>
              <w:pStyle w:val="Tabletext"/>
              <w:jc w:val="center"/>
              <w:rPr>
                <w:lang w:val="en-US"/>
              </w:rPr>
            </w:pPr>
            <w:r w:rsidRPr="003C74B2">
              <w:rPr>
                <w:lang w:val="en-US"/>
              </w:rPr>
              <w:t>12.2-12.7 GHz</w:t>
            </w:r>
          </w:p>
        </w:tc>
        <w:tc>
          <w:tcPr>
            <w:tcW w:w="4590" w:type="dxa"/>
            <w:vAlign w:val="center"/>
          </w:tcPr>
          <w:p w14:paraId="3825BCC8" w14:textId="77777777" w:rsidR="007E439E" w:rsidRPr="003C74B2" w:rsidRDefault="007E439E" w:rsidP="00181099">
            <w:pPr>
              <w:pStyle w:val="Tabletext"/>
              <w:jc w:val="center"/>
              <w:rPr>
                <w:lang w:val="en-US"/>
              </w:rPr>
            </w:pPr>
            <w:r w:rsidRPr="003C74B2">
              <w:rPr>
                <w:lang w:val="en-US"/>
              </w:rPr>
              <w:t>Required agreement of administrations having to space stations in the same cluster when an administration may locate a satellite within this cluster</w:t>
            </w:r>
          </w:p>
        </w:tc>
      </w:tr>
    </w:tbl>
    <w:p w14:paraId="07E27B5C" w14:textId="77777777" w:rsidR="00A27423" w:rsidRDefault="00A27423" w:rsidP="00A27423">
      <w:pPr>
        <w:pStyle w:val="Tablefin"/>
        <w:rPr>
          <w:lang w:val="en-US" w:eastAsia="zh-CN"/>
        </w:rPr>
      </w:pPr>
    </w:p>
    <w:p w14:paraId="16A326E1" w14:textId="77777777" w:rsidR="00395302" w:rsidRPr="003C74B2" w:rsidRDefault="00FE6C1C" w:rsidP="00395302">
      <w:pPr>
        <w:tabs>
          <w:tab w:val="clear" w:pos="792"/>
          <w:tab w:val="left" w:pos="794"/>
          <w:tab w:val="left" w:pos="1191"/>
        </w:tabs>
      </w:pPr>
      <w:r>
        <w:t xml:space="preserve">The </w:t>
      </w:r>
      <w:r w:rsidR="00395302" w:rsidRPr="00B66794">
        <w:t>FSS in the same frequency bands is not the subject to orbital positions limitations.</w:t>
      </w:r>
    </w:p>
    <w:p w14:paraId="0C1750E5" w14:textId="77777777" w:rsidR="00FE6C1C" w:rsidRDefault="00FE6C1C" w:rsidP="00395302">
      <w:pPr>
        <w:tabs>
          <w:tab w:val="clear" w:pos="792"/>
          <w:tab w:val="left" w:pos="794"/>
          <w:tab w:val="left" w:pos="1191"/>
        </w:tabs>
      </w:pPr>
    </w:p>
    <w:p w14:paraId="75871BC8" w14:textId="77777777" w:rsidR="00395302" w:rsidRPr="00B66794" w:rsidRDefault="00395302" w:rsidP="00395302">
      <w:pPr>
        <w:tabs>
          <w:tab w:val="clear" w:pos="792"/>
          <w:tab w:val="left" w:pos="794"/>
          <w:tab w:val="left" w:pos="1191"/>
        </w:tabs>
        <w:rPr>
          <w:iCs/>
          <w:szCs w:val="24"/>
        </w:rPr>
      </w:pPr>
      <w:r w:rsidRPr="00B66794">
        <w:t>Revision/</w:t>
      </w:r>
      <w:r w:rsidR="0070572E">
        <w:t>suppression</w:t>
      </w:r>
      <w:r w:rsidRPr="00B66794">
        <w:t xml:space="preserve"> of the Annex 7 orbital position limitations would </w:t>
      </w:r>
      <w:r w:rsidR="00F53C33">
        <w:t>provide satellite operators</w:t>
      </w:r>
      <w:r w:rsidRPr="00B66794">
        <w:t xml:space="preserve"> an additional orbital</w:t>
      </w:r>
      <w:r w:rsidR="00F53C33">
        <w:t>/spectrum</w:t>
      </w:r>
      <w:r w:rsidRPr="00B66794">
        <w:t xml:space="preserve"> resource</w:t>
      </w:r>
      <w:r w:rsidR="00F53C33">
        <w:t xml:space="preserve"> that is already allocated</w:t>
      </w:r>
      <w:r w:rsidRPr="00B66794">
        <w:t>.</w:t>
      </w:r>
    </w:p>
    <w:p w14:paraId="5B41C981" w14:textId="77777777" w:rsidR="00395302" w:rsidRDefault="00395302">
      <w:pPr>
        <w:tabs>
          <w:tab w:val="clear" w:pos="576"/>
          <w:tab w:val="clear" w:pos="792"/>
          <w:tab w:val="clear" w:pos="1008"/>
          <w:tab w:val="clear" w:pos="1224"/>
          <w:tab w:val="clear" w:pos="1440"/>
        </w:tabs>
        <w:rPr>
          <w:b/>
          <w:szCs w:val="24"/>
          <w:lang w:eastAsia="x-none"/>
        </w:rPr>
      </w:pPr>
    </w:p>
    <w:p w14:paraId="05DC51D4" w14:textId="77777777" w:rsidR="006A2887" w:rsidRDefault="008C19B0">
      <w:pPr>
        <w:tabs>
          <w:tab w:val="clear" w:pos="576"/>
          <w:tab w:val="clear" w:pos="792"/>
          <w:tab w:val="clear" w:pos="1008"/>
          <w:tab w:val="clear" w:pos="1224"/>
          <w:tab w:val="clear" w:pos="1440"/>
        </w:tabs>
        <w:rPr>
          <w:lang w:eastAsia="zh-CN"/>
        </w:rPr>
      </w:pPr>
      <w:r w:rsidRPr="00B66794">
        <w:rPr>
          <w:lang w:eastAsia="zh-CN"/>
        </w:rPr>
        <w:t xml:space="preserve">Due to the Atlantic Ocean, which provides geographical separation between the coverage areas in Region 1 and Region 2, the potential for interference between the FSS and the BSS in these Regions is significantly reduced. </w:t>
      </w:r>
    </w:p>
    <w:p w14:paraId="703BDE12" w14:textId="77777777" w:rsidR="006A2887" w:rsidRDefault="006A2887">
      <w:pPr>
        <w:tabs>
          <w:tab w:val="clear" w:pos="576"/>
          <w:tab w:val="clear" w:pos="792"/>
          <w:tab w:val="clear" w:pos="1008"/>
          <w:tab w:val="clear" w:pos="1224"/>
          <w:tab w:val="clear" w:pos="1440"/>
        </w:tabs>
        <w:rPr>
          <w:b/>
          <w:szCs w:val="24"/>
          <w:lang w:eastAsia="x-none"/>
        </w:rPr>
      </w:pPr>
    </w:p>
    <w:p w14:paraId="43C35140" w14:textId="77777777" w:rsidR="006A2887" w:rsidRDefault="006A2887">
      <w:pPr>
        <w:tabs>
          <w:tab w:val="clear" w:pos="576"/>
          <w:tab w:val="clear" w:pos="792"/>
          <w:tab w:val="clear" w:pos="1008"/>
          <w:tab w:val="clear" w:pos="1224"/>
          <w:tab w:val="clear" w:pos="1440"/>
        </w:tabs>
      </w:pPr>
      <w:r w:rsidRPr="003C74B2">
        <w:t xml:space="preserve">The sharing studies </w:t>
      </w:r>
      <w:r w:rsidR="00FE6C1C">
        <w:t xml:space="preserve">conducted to investigate </w:t>
      </w:r>
      <w:r w:rsidR="0061757D">
        <w:t xml:space="preserve">the possible suppression of Limitation A1 (part a) </w:t>
      </w:r>
      <w:r w:rsidRPr="003C74B2">
        <w:t>show that</w:t>
      </w:r>
      <w:r w:rsidR="00FE6C1C">
        <w:t>,</w:t>
      </w:r>
      <w:r w:rsidRPr="003C74B2">
        <w:t xml:space="preserve"> </w:t>
      </w:r>
      <w:r w:rsidRPr="00B66794">
        <w:t>by assuming 20 dB geographic discrimination</w:t>
      </w:r>
      <w:r w:rsidR="00FE6C1C">
        <w:t>,</w:t>
      </w:r>
      <w:r w:rsidRPr="003C74B2">
        <w:t xml:space="preserve"> representative BSS and FSS networks serving different Regions can co-exist with orbital separations as small as 0.5 degree (for FSS versus BSS</w:t>
      </w:r>
      <w:r w:rsidR="00735911" w:rsidRPr="003C74B2">
        <w:t>)</w:t>
      </w:r>
      <w:r w:rsidR="00735911">
        <w:t xml:space="preserve"> </w:t>
      </w:r>
      <w:r w:rsidRPr="003C74B2">
        <w:t xml:space="preserve">and 2 degrees (for BSS versus FSS), considering the </w:t>
      </w:r>
      <w:r w:rsidR="00F53C33">
        <w:t xml:space="preserve">identified </w:t>
      </w:r>
      <w:r w:rsidRPr="003C74B2">
        <w:t>carrier parameters and a 6 dB edge of coverage. These small orbital separations demonstrate that the restriction in the orbital position further west than 37.2</w:t>
      </w:r>
      <w:r w:rsidRPr="003C74B2">
        <w:rPr>
          <w:szCs w:val="24"/>
          <w:lang w:eastAsia="zh-CN"/>
        </w:rPr>
        <w:t>°</w:t>
      </w:r>
      <w:r w:rsidRPr="003C74B2">
        <w:t xml:space="preserve">W </w:t>
      </w:r>
      <w:r>
        <w:t xml:space="preserve">in Limitation A1 (part a) </w:t>
      </w:r>
      <w:r w:rsidRPr="003C74B2">
        <w:t xml:space="preserve">could be suppressed to allow an Appendix </w:t>
      </w:r>
      <w:r w:rsidRPr="003C74B2">
        <w:rPr>
          <w:b/>
        </w:rPr>
        <w:t>30</w:t>
      </w:r>
      <w:r w:rsidRPr="003C74B2">
        <w:t xml:space="preserve"> Region 1 List system at an orbital position further west than 37.2</w:t>
      </w:r>
      <w:r w:rsidRPr="003C74B2">
        <w:rPr>
          <w:szCs w:val="24"/>
          <w:lang w:eastAsia="zh-CN"/>
        </w:rPr>
        <w:t>°</w:t>
      </w:r>
      <w:r w:rsidRPr="003C74B2">
        <w:t>W</w:t>
      </w:r>
      <w:r w:rsidRPr="00B66794">
        <w:t>.</w:t>
      </w:r>
    </w:p>
    <w:p w14:paraId="3710CFB4" w14:textId="77777777" w:rsidR="00421B0A" w:rsidRDefault="00421B0A">
      <w:pPr>
        <w:tabs>
          <w:tab w:val="clear" w:pos="576"/>
          <w:tab w:val="clear" w:pos="792"/>
          <w:tab w:val="clear" w:pos="1008"/>
          <w:tab w:val="clear" w:pos="1224"/>
          <w:tab w:val="clear" w:pos="1440"/>
        </w:tabs>
      </w:pPr>
    </w:p>
    <w:p w14:paraId="1AFD02DC" w14:textId="77777777" w:rsidR="00421B0A" w:rsidRDefault="00421B0A">
      <w:pPr>
        <w:tabs>
          <w:tab w:val="clear" w:pos="576"/>
          <w:tab w:val="clear" w:pos="792"/>
          <w:tab w:val="clear" w:pos="1008"/>
          <w:tab w:val="clear" w:pos="1224"/>
          <w:tab w:val="clear" w:pos="1440"/>
        </w:tabs>
      </w:pPr>
      <w:r>
        <w:t xml:space="preserve">Similar conclusions </w:t>
      </w:r>
      <w:r w:rsidR="0061757D">
        <w:t>were reached</w:t>
      </w:r>
      <w:r>
        <w:t xml:space="preserve"> with respect to Limitations A2a and A2b, which could likewise be suppressed.</w:t>
      </w:r>
    </w:p>
    <w:p w14:paraId="77637CEC" w14:textId="77777777" w:rsidR="00421B0A" w:rsidRDefault="00421B0A">
      <w:pPr>
        <w:tabs>
          <w:tab w:val="clear" w:pos="576"/>
          <w:tab w:val="clear" w:pos="792"/>
          <w:tab w:val="clear" w:pos="1008"/>
          <w:tab w:val="clear" w:pos="1224"/>
          <w:tab w:val="clear" w:pos="1440"/>
        </w:tabs>
      </w:pPr>
    </w:p>
    <w:p w14:paraId="3EBC631E" w14:textId="77777777" w:rsidR="00421B0A" w:rsidRDefault="001F4633">
      <w:pPr>
        <w:tabs>
          <w:tab w:val="clear" w:pos="576"/>
          <w:tab w:val="clear" w:pos="792"/>
          <w:tab w:val="clear" w:pos="1008"/>
          <w:tab w:val="clear" w:pos="1224"/>
          <w:tab w:val="clear" w:pos="1440"/>
        </w:tabs>
      </w:pPr>
      <w:r>
        <w:t xml:space="preserve">However, due </w:t>
      </w:r>
      <w:r w:rsidR="00421B0A" w:rsidRPr="00A069F4">
        <w:t xml:space="preserve">to the very close proximity between </w:t>
      </w:r>
      <w:r w:rsidR="00D23266" w:rsidRPr="003C74B2">
        <w:t>Chukotka</w:t>
      </w:r>
      <w:r w:rsidR="00421B0A" w:rsidRPr="00A069F4">
        <w:t xml:space="preserve"> (Region 1) and Alaska (Region 2), separated only by the Bering Strait</w:t>
      </w:r>
      <w:r w:rsidR="008A3CC2">
        <w:t xml:space="preserve"> and between land masses in Region 1 and Region 3</w:t>
      </w:r>
      <w:r w:rsidR="00421B0A" w:rsidRPr="00A069F4">
        <w:t>, there is very little room for geographic discrimination</w:t>
      </w:r>
      <w:r w:rsidR="00421B0A">
        <w:t xml:space="preserve"> in situations involving the Pacific Ocean, and </w:t>
      </w:r>
      <w:r w:rsidR="00421B0A" w:rsidRPr="008A3CC2">
        <w:t xml:space="preserve">consequently suppressing Limitations </w:t>
      </w:r>
      <w:r w:rsidRPr="008A3CC2">
        <w:t>A1 (part b) and A2c cannot be justified</w:t>
      </w:r>
      <w:r w:rsidR="00F53C33" w:rsidRPr="008A3CC2">
        <w:t xml:space="preserve"> without additional</w:t>
      </w:r>
      <w:r w:rsidR="00F53C33">
        <w:t xml:space="preserve"> considerations</w:t>
      </w:r>
      <w:r>
        <w:t>.</w:t>
      </w:r>
      <w:r w:rsidR="00F53C33">
        <w:t xml:space="preserve"> </w:t>
      </w:r>
      <w:r w:rsidR="008A3CC2">
        <w:t xml:space="preserve">The sharing studies show that in the case of absence of geographic discrimination representative BSS and FSS networks serving different Regions can co-exist with orbital separations of 4.4 degrees (for Region 1 FSS versus Region 2 BSS) and 5.8 degrees (for Region 2 BSS versus Region 1 FSS), depending on the carrier parameters (for the EOC at 6 dB case). </w:t>
      </w:r>
    </w:p>
    <w:p w14:paraId="5C3359A0" w14:textId="77777777" w:rsidR="006A2887" w:rsidRDefault="006A2887">
      <w:pPr>
        <w:tabs>
          <w:tab w:val="clear" w:pos="576"/>
          <w:tab w:val="clear" w:pos="792"/>
          <w:tab w:val="clear" w:pos="1008"/>
          <w:tab w:val="clear" w:pos="1224"/>
          <w:tab w:val="clear" w:pos="1440"/>
        </w:tabs>
        <w:rPr>
          <w:b/>
          <w:szCs w:val="24"/>
          <w:lang w:eastAsia="x-none"/>
        </w:rPr>
      </w:pPr>
    </w:p>
    <w:p w14:paraId="39024643" w14:textId="77777777" w:rsidR="003F13E5" w:rsidRDefault="006A2887" w:rsidP="006A2887">
      <w:r>
        <w:t>I</w:t>
      </w:r>
      <w:r w:rsidRPr="00B66794">
        <w:t xml:space="preserve">n specific situations with respect to </w:t>
      </w:r>
      <w:r w:rsidR="0061757D">
        <w:t xml:space="preserve">Region 2 </w:t>
      </w:r>
      <w:r w:rsidRPr="00B66794">
        <w:t xml:space="preserve">FSS vs. </w:t>
      </w:r>
      <w:r w:rsidR="0061757D">
        <w:t xml:space="preserve">Region 1 </w:t>
      </w:r>
      <w:r w:rsidRPr="00B66794">
        <w:t xml:space="preserve">BSS </w:t>
      </w:r>
      <w:r w:rsidR="00217478">
        <w:t xml:space="preserve">or with respect to Region 1 FSS vs. Region 2 BSS </w:t>
      </w:r>
      <w:r w:rsidRPr="00B66794">
        <w:t xml:space="preserve">with small orbital separations (i.e. </w:t>
      </w:r>
      <w:r w:rsidR="0061757D">
        <w:t xml:space="preserve">a </w:t>
      </w:r>
      <w:r w:rsidRPr="00B66794">
        <w:t>Region 2 FSS network intend</w:t>
      </w:r>
      <w:r w:rsidR="0061757D">
        <w:t>ing</w:t>
      </w:r>
      <w:r w:rsidRPr="00B66794">
        <w:t xml:space="preserve"> to operate in an area close to </w:t>
      </w:r>
      <w:r w:rsidR="0061757D">
        <w:t xml:space="preserve">the </w:t>
      </w:r>
      <w:r w:rsidRPr="00B66794">
        <w:t xml:space="preserve">Region 1 border and with </w:t>
      </w:r>
      <w:r w:rsidR="0061757D">
        <w:t>a</w:t>
      </w:r>
      <w:r w:rsidRPr="00B66794">
        <w:t xml:space="preserve"> service area</w:t>
      </w:r>
      <w:r w:rsidR="0061757D">
        <w:t xml:space="preserve"> very close to that of a </w:t>
      </w:r>
      <w:r w:rsidRPr="003C74B2">
        <w:t>Region 1 BSS</w:t>
      </w:r>
      <w:r w:rsidR="00217478">
        <w:t xml:space="preserve"> or a </w:t>
      </w:r>
      <w:r w:rsidR="00217478" w:rsidRPr="00B66794">
        <w:t xml:space="preserve">Region </w:t>
      </w:r>
      <w:r w:rsidR="00217478">
        <w:t>1</w:t>
      </w:r>
      <w:r w:rsidR="00217478" w:rsidRPr="00B66794">
        <w:t xml:space="preserve"> FSS network intend</w:t>
      </w:r>
      <w:r w:rsidR="00217478">
        <w:t>ing</w:t>
      </w:r>
      <w:r w:rsidR="00217478" w:rsidRPr="00B66794">
        <w:t xml:space="preserve"> to operate in an area close to </w:t>
      </w:r>
      <w:r w:rsidR="00217478">
        <w:t xml:space="preserve">the </w:t>
      </w:r>
      <w:r w:rsidR="00217478" w:rsidRPr="00B66794">
        <w:t xml:space="preserve">Region </w:t>
      </w:r>
      <w:r w:rsidR="00217478">
        <w:t>2</w:t>
      </w:r>
      <w:r w:rsidR="00217478" w:rsidRPr="00B66794">
        <w:t xml:space="preserve"> border and with </w:t>
      </w:r>
      <w:r w:rsidR="00217478">
        <w:t>a</w:t>
      </w:r>
      <w:r w:rsidR="00217478" w:rsidRPr="00B66794">
        <w:t xml:space="preserve"> service area</w:t>
      </w:r>
      <w:r w:rsidR="00217478">
        <w:t xml:space="preserve"> very close to that of a </w:t>
      </w:r>
      <w:r w:rsidR="00217478" w:rsidRPr="003C74B2">
        <w:t xml:space="preserve">Region </w:t>
      </w:r>
      <w:r w:rsidR="00217478">
        <w:t>2</w:t>
      </w:r>
      <w:r w:rsidR="00217478" w:rsidRPr="003C74B2">
        <w:t xml:space="preserve"> BSS</w:t>
      </w:r>
      <w:r w:rsidRPr="00B66794">
        <w:t>)</w:t>
      </w:r>
      <w:r w:rsidR="00C433F5">
        <w:t>,</w:t>
      </w:r>
      <w:r w:rsidRPr="00B66794">
        <w:t xml:space="preserve"> </w:t>
      </w:r>
      <w:r>
        <w:t>the suppression</w:t>
      </w:r>
      <w:r w:rsidRPr="00B66794">
        <w:t xml:space="preserve"> of </w:t>
      </w:r>
      <w:r w:rsidR="00D23266">
        <w:t>L</w:t>
      </w:r>
      <w:r w:rsidR="00D23266" w:rsidRPr="00B66794">
        <w:t xml:space="preserve">imitation </w:t>
      </w:r>
      <w:r w:rsidRPr="00B66794">
        <w:t xml:space="preserve">A1 (part a) </w:t>
      </w:r>
      <w:r w:rsidR="00B51837">
        <w:t xml:space="preserve">or Limitation A2a </w:t>
      </w:r>
      <w:r w:rsidRPr="00B66794">
        <w:t>could impose additional constraints</w:t>
      </w:r>
      <w:r w:rsidRPr="003C74B2">
        <w:t xml:space="preserve"> </w:t>
      </w:r>
      <w:r w:rsidRPr="00B66794">
        <w:t xml:space="preserve">on these Region </w:t>
      </w:r>
      <w:r w:rsidR="00B51837">
        <w:t xml:space="preserve">1 and Region </w:t>
      </w:r>
      <w:r w:rsidRPr="00B66794">
        <w:t xml:space="preserve">2 </w:t>
      </w:r>
      <w:r w:rsidRPr="003C74B2">
        <w:t xml:space="preserve">FSS </w:t>
      </w:r>
      <w:r w:rsidRPr="00B66794">
        <w:t xml:space="preserve">networks. </w:t>
      </w:r>
    </w:p>
    <w:p w14:paraId="274E4AD6" w14:textId="77777777" w:rsidR="003F13E5" w:rsidRDefault="003F13E5" w:rsidP="006A2887"/>
    <w:p w14:paraId="0199CD10" w14:textId="77777777" w:rsidR="00C433F5" w:rsidRDefault="003F13E5" w:rsidP="00C433F5">
      <w:pPr>
        <w:tabs>
          <w:tab w:val="left" w:pos="1191"/>
        </w:tabs>
      </w:pPr>
      <w:r>
        <w:t xml:space="preserve">This is due to the fact that </w:t>
      </w:r>
      <w:r w:rsidRPr="00A069F4">
        <w:t xml:space="preserve">the </w:t>
      </w:r>
      <w:proofErr w:type="spellStart"/>
      <w:r w:rsidRPr="00A069F4">
        <w:t>pfd</w:t>
      </w:r>
      <w:proofErr w:type="spellEnd"/>
      <w:r w:rsidRPr="00A069F4">
        <w:t xml:space="preserve"> limits applicable to Region 2 FSS networks </w:t>
      </w:r>
      <w:r>
        <w:t>for protection of Region 1 BSS networks</w:t>
      </w:r>
      <w:r w:rsidR="00B51837">
        <w:t xml:space="preserve"> and </w:t>
      </w:r>
      <w:r w:rsidR="00737554">
        <w:t xml:space="preserve">to </w:t>
      </w:r>
      <w:r w:rsidR="00B51837">
        <w:t>Region 1</w:t>
      </w:r>
      <w:r w:rsidR="00B51837" w:rsidRPr="00A069F4">
        <w:t xml:space="preserve"> FSS networks </w:t>
      </w:r>
      <w:r w:rsidR="00B51837">
        <w:t>for protection of Region 2 BSS networks</w:t>
      </w:r>
      <w:r>
        <w:t xml:space="preserve">, </w:t>
      </w:r>
      <w:r w:rsidRPr="00A069F4">
        <w:lastRenderedPageBreak/>
        <w:t xml:space="preserve">contained in Annex 4 of Appendix </w:t>
      </w:r>
      <w:r w:rsidRPr="00A069F4">
        <w:rPr>
          <w:b/>
        </w:rPr>
        <w:t>30</w:t>
      </w:r>
      <w:r>
        <w:rPr>
          <w:b/>
        </w:rPr>
        <w:t>,</w:t>
      </w:r>
      <w:r w:rsidRPr="00A069F4">
        <w:t xml:space="preserve"> are a function of the orbital separation to the closest affected BSS network in Region 1</w:t>
      </w:r>
      <w:r w:rsidR="00187CE9">
        <w:t xml:space="preserve"> or Region 2</w:t>
      </w:r>
      <w:r w:rsidRPr="00A069F4">
        <w:t>.  If Limitation A1 (part a) is suppressed, future Region 1 BSS networks can be located much closer to Region 2 FSS networks that were previously unencumbered, and therefore restrict the ability of future Region 2 FSS networks</w:t>
      </w:r>
      <w:r w:rsidR="00C433F5">
        <w:t>,</w:t>
      </w:r>
      <w:r w:rsidRPr="00A069F4">
        <w:t xml:space="preserve"> in some particular cases</w:t>
      </w:r>
      <w:r w:rsidR="00C433F5">
        <w:t>,</w:t>
      </w:r>
      <w:r w:rsidRPr="00A069F4">
        <w:t xml:space="preserve"> to operate in the same manner that Region 2 FSS networks submitted before this Annex 7 limitation is </w:t>
      </w:r>
      <w:r w:rsidR="00C433F5">
        <w:t>suppressed</w:t>
      </w:r>
      <w:r w:rsidRPr="00A069F4">
        <w:t xml:space="preserve">. </w:t>
      </w:r>
      <w:r w:rsidR="00B51837">
        <w:t xml:space="preserve"> Likewise, i</w:t>
      </w:r>
      <w:r w:rsidR="00B51837" w:rsidRPr="00A069F4">
        <w:t>f Limitation A</w:t>
      </w:r>
      <w:r w:rsidR="00B51837">
        <w:t>2a</w:t>
      </w:r>
      <w:r w:rsidR="00B51837" w:rsidRPr="00A069F4">
        <w:t xml:space="preserve"> is suppressed, future Region </w:t>
      </w:r>
      <w:r w:rsidR="00B51837">
        <w:t>2</w:t>
      </w:r>
      <w:r w:rsidR="00B51837" w:rsidRPr="00A069F4">
        <w:t xml:space="preserve"> BSS networks can be located much closer to Region </w:t>
      </w:r>
      <w:r w:rsidR="00B51837">
        <w:t>1</w:t>
      </w:r>
      <w:r w:rsidR="00B51837" w:rsidRPr="00A069F4">
        <w:t xml:space="preserve"> FSS networks that were previously unencumbered, and therefore restrict the ability of future Region </w:t>
      </w:r>
      <w:r w:rsidR="00B51837">
        <w:t>1</w:t>
      </w:r>
      <w:r w:rsidR="00B51837" w:rsidRPr="00A069F4">
        <w:t xml:space="preserve"> FSS networks</w:t>
      </w:r>
      <w:r w:rsidR="00B51837">
        <w:t>,</w:t>
      </w:r>
      <w:r w:rsidR="00B51837" w:rsidRPr="00A069F4">
        <w:t xml:space="preserve"> in some particular cases</w:t>
      </w:r>
      <w:r w:rsidR="00B51837">
        <w:t>,</w:t>
      </w:r>
      <w:r w:rsidR="00B51837" w:rsidRPr="00A069F4">
        <w:t xml:space="preserve"> to operate in the same manner that Region </w:t>
      </w:r>
      <w:r w:rsidR="00B51837">
        <w:t>1</w:t>
      </w:r>
      <w:r w:rsidR="00B51837" w:rsidRPr="00A069F4">
        <w:t xml:space="preserve"> FSS networks submitted before this Annex 7 limitation is </w:t>
      </w:r>
      <w:r w:rsidR="00B51837">
        <w:t>suppressed</w:t>
      </w:r>
      <w:r w:rsidR="00B51837" w:rsidRPr="00A069F4">
        <w:t>.</w:t>
      </w:r>
    </w:p>
    <w:p w14:paraId="045C7FB6" w14:textId="77777777" w:rsidR="00C433F5" w:rsidRDefault="00C433F5" w:rsidP="00C433F5">
      <w:pPr>
        <w:tabs>
          <w:tab w:val="left" w:pos="1191"/>
        </w:tabs>
      </w:pPr>
    </w:p>
    <w:p w14:paraId="6B9C12A0" w14:textId="77777777" w:rsidR="006A2887" w:rsidRDefault="0059116D" w:rsidP="00421B0A">
      <w:pPr>
        <w:tabs>
          <w:tab w:val="left" w:pos="1191"/>
        </w:tabs>
      </w:pPr>
      <w:r>
        <w:t xml:space="preserve">In order to mitigate that </w:t>
      </w:r>
      <w:r w:rsidR="00421B0A">
        <w:t>effect, it is proposed t</w:t>
      </w:r>
      <w:r w:rsidR="006A2887" w:rsidRPr="00B66794">
        <w:t xml:space="preserve">o use the </w:t>
      </w:r>
      <w:r w:rsidR="00FE6C1C">
        <w:t>Region 1</w:t>
      </w:r>
      <w:r w:rsidR="00B51837">
        <w:t xml:space="preserve"> and Region 2</w:t>
      </w:r>
      <w:r w:rsidR="00FE6C1C">
        <w:t xml:space="preserve"> BSS </w:t>
      </w:r>
      <w:r w:rsidR="006A2887" w:rsidRPr="00B66794">
        <w:t xml:space="preserve">test points instead of the service area definition for the coordination </w:t>
      </w:r>
      <w:r w:rsidR="00FE6C1C">
        <w:t xml:space="preserve">with the FSS </w:t>
      </w:r>
      <w:r w:rsidR="00B51837">
        <w:t>through a new Resolution [1.4] (WRC-19)</w:t>
      </w:r>
      <w:r w:rsidR="006A2887" w:rsidRPr="003C74B2">
        <w:t>.</w:t>
      </w:r>
      <w:r w:rsidR="00737554">
        <w:t xml:space="preserve">  This approach is consistent with the use of test points for intra-BSS coordination.</w:t>
      </w:r>
    </w:p>
    <w:p w14:paraId="5D838196" w14:textId="77777777" w:rsidR="00217893" w:rsidRDefault="00217893" w:rsidP="00421B0A">
      <w:pPr>
        <w:tabs>
          <w:tab w:val="left" w:pos="1191"/>
        </w:tabs>
      </w:pPr>
    </w:p>
    <w:p w14:paraId="190F4304" w14:textId="77777777" w:rsidR="00217893" w:rsidRPr="001C0225" w:rsidRDefault="00217893" w:rsidP="00421B0A">
      <w:pPr>
        <w:tabs>
          <w:tab w:val="left" w:pos="1191"/>
        </w:tabs>
      </w:pPr>
      <w:r>
        <w:t xml:space="preserve">With respect to limitations A3a and A3b, </w:t>
      </w:r>
      <w:r w:rsidRPr="00217893">
        <w:t xml:space="preserve">there may be a risk that an existing satellite network </w:t>
      </w:r>
      <w:r w:rsidR="00A27423">
        <w:t xml:space="preserve">that </w:t>
      </w:r>
      <w:r w:rsidRPr="00217893">
        <w:t>implement</w:t>
      </w:r>
      <w:r w:rsidR="00A27423">
        <w:t>ed</w:t>
      </w:r>
      <w:r w:rsidRPr="00217893">
        <w:t xml:space="preserve"> earth stations with antenna size 40 cm under the current regulatory regime defined by </w:t>
      </w:r>
      <w:r>
        <w:t xml:space="preserve">the </w:t>
      </w:r>
      <w:r w:rsidRPr="00217893">
        <w:t xml:space="preserve">current orbit limitations in Annex 7, would not be able to continue its operation due to the possible additional level of interference that an incumbent might be forced to accept, unless additional measures are considered. Such </w:t>
      </w:r>
      <w:r>
        <w:t xml:space="preserve">a </w:t>
      </w:r>
      <w:r w:rsidRPr="00217893">
        <w:t xml:space="preserve">situation would be in contradiction to recognizing b) of Resolution 557 (WRC-15), stating: “that existing FSS networks operating in the frequency bands mentioned in considering b) </w:t>
      </w:r>
      <w:proofErr w:type="gramStart"/>
      <w:r w:rsidRPr="00217893">
        <w:t>and  BSS</w:t>
      </w:r>
      <w:proofErr w:type="gramEnd"/>
      <w:r w:rsidRPr="00217893">
        <w:t xml:space="preserve"> networks implemented in accordance with the current provisions of Annex 7 to Appendix 30 shall continue to be protected</w:t>
      </w:r>
      <w:r>
        <w:t xml:space="preserve">.”  As </w:t>
      </w:r>
      <w:r w:rsidR="00F83098">
        <w:t xml:space="preserve">a result, it is proposed </w:t>
      </w:r>
      <w:r w:rsidR="00F83098" w:rsidRPr="00565B71">
        <w:t xml:space="preserve">that such BSS networks with antenna diameter less than 60 cm </w:t>
      </w:r>
      <w:r w:rsidR="00565B71">
        <w:t>are</w:t>
      </w:r>
      <w:r w:rsidR="00F83098" w:rsidRPr="00565B71">
        <w:t xml:space="preserve"> protected with a specific and adequate PFD mask</w:t>
      </w:r>
      <w:r w:rsidR="00F83098" w:rsidRPr="00376E74">
        <w:t xml:space="preserve"> through a new Resolution [1.4] (WRC-19)</w:t>
      </w:r>
      <w:r w:rsidR="00F83098" w:rsidRPr="00565B71">
        <w:t xml:space="preserve">, in line with </w:t>
      </w:r>
      <w:r w:rsidR="0070572E">
        <w:t xml:space="preserve">the </w:t>
      </w:r>
      <w:r w:rsidR="00F83098" w:rsidRPr="00376E74">
        <w:t xml:space="preserve">PFD mask proposed in </w:t>
      </w:r>
      <w:r w:rsidR="00F83098" w:rsidRPr="00565B71">
        <w:t>Method A3-2</w:t>
      </w:r>
      <w:r w:rsidRPr="00565B71">
        <w:t xml:space="preserve"> of the draft CPM text.</w:t>
      </w:r>
      <w:r w:rsidR="0010266B" w:rsidRPr="00565B71">
        <w:t xml:space="preserve"> </w:t>
      </w:r>
    </w:p>
    <w:p w14:paraId="798ABD07" w14:textId="77777777" w:rsidR="004D2A11" w:rsidRDefault="004D2A11" w:rsidP="00421B0A">
      <w:pPr>
        <w:tabs>
          <w:tab w:val="left" w:pos="1191"/>
        </w:tabs>
      </w:pPr>
    </w:p>
    <w:p w14:paraId="5A82A7CF" w14:textId="77777777" w:rsidR="004D2A11" w:rsidRPr="003C74B2" w:rsidRDefault="004D2A11" w:rsidP="00421B0A">
      <w:pPr>
        <w:tabs>
          <w:tab w:val="left" w:pos="1191"/>
        </w:tabs>
      </w:pPr>
      <w:r>
        <w:t xml:space="preserve">With respect to Section B of Annex 7, its maintenance is important for the Region 2 Plan whose original assignments were based on the cluster concept.  </w:t>
      </w:r>
      <w:r w:rsidR="006F2DFA">
        <w:t>Therefore</w:t>
      </w:r>
      <w:r>
        <w:t>, no change</w:t>
      </w:r>
      <w:r w:rsidR="006F2DFA">
        <w:t xml:space="preserve"> is proposed</w:t>
      </w:r>
      <w:r>
        <w:t xml:space="preserve"> to that section.</w:t>
      </w:r>
    </w:p>
    <w:p w14:paraId="616C8A30" w14:textId="77777777" w:rsidR="00816D04" w:rsidRPr="00111421" w:rsidRDefault="00816D04">
      <w:pPr>
        <w:tabs>
          <w:tab w:val="clear" w:pos="576"/>
          <w:tab w:val="clear" w:pos="792"/>
          <w:tab w:val="clear" w:pos="1008"/>
          <w:tab w:val="clear" w:pos="1224"/>
          <w:tab w:val="clear" w:pos="1440"/>
        </w:tabs>
        <w:rPr>
          <w:b/>
          <w:szCs w:val="24"/>
          <w:lang w:eastAsia="x-none"/>
        </w:rPr>
      </w:pPr>
      <w:r w:rsidRPr="00111421">
        <w:rPr>
          <w:b/>
          <w:szCs w:val="24"/>
          <w:lang w:eastAsia="x-none"/>
        </w:rPr>
        <w:br w:type="page"/>
      </w:r>
    </w:p>
    <w:p w14:paraId="1BFE330C" w14:textId="77777777" w:rsidR="00EF1573" w:rsidRPr="00111421" w:rsidRDefault="00EF1573" w:rsidP="00F97F59">
      <w:pPr>
        <w:autoSpaceDE w:val="0"/>
        <w:autoSpaceDN w:val="0"/>
        <w:adjustRightInd w:val="0"/>
        <w:rPr>
          <w:b/>
          <w:szCs w:val="24"/>
          <w:lang w:eastAsia="x-none"/>
        </w:rPr>
      </w:pPr>
    </w:p>
    <w:p w14:paraId="01F92483" w14:textId="77777777" w:rsidR="00F97F59" w:rsidRDefault="00F97F59" w:rsidP="00F97F59">
      <w:pPr>
        <w:autoSpaceDE w:val="0"/>
        <w:autoSpaceDN w:val="0"/>
        <w:adjustRightInd w:val="0"/>
        <w:rPr>
          <w:b/>
          <w:szCs w:val="24"/>
          <w:lang w:eastAsia="x-none"/>
        </w:rPr>
      </w:pPr>
      <w:r w:rsidRPr="00111421">
        <w:rPr>
          <w:b/>
          <w:szCs w:val="24"/>
          <w:lang w:eastAsia="x-none"/>
        </w:rPr>
        <w:t>Proposal:</w:t>
      </w:r>
    </w:p>
    <w:p w14:paraId="4DFA5E33" w14:textId="77777777" w:rsidR="00AE6677" w:rsidRDefault="00AE6677" w:rsidP="00F97F59">
      <w:pPr>
        <w:autoSpaceDE w:val="0"/>
        <w:autoSpaceDN w:val="0"/>
        <w:adjustRightInd w:val="0"/>
        <w:rPr>
          <w:b/>
          <w:szCs w:val="24"/>
          <w:lang w:eastAsia="x-none"/>
        </w:rPr>
      </w:pPr>
    </w:p>
    <w:p w14:paraId="18FCB59B" w14:textId="77777777" w:rsidR="00AE6677" w:rsidRPr="001F4633" w:rsidRDefault="00AE6677" w:rsidP="00AE667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80"/>
        <w:textAlignment w:val="baseline"/>
        <w:rPr>
          <w:rFonts w:eastAsia="Times New Roman"/>
          <w:b/>
          <w:caps/>
          <w:sz w:val="28"/>
          <w:szCs w:val="20"/>
        </w:rPr>
      </w:pPr>
      <w:r w:rsidRPr="001F4633">
        <w:rPr>
          <w:b/>
          <w:lang w:eastAsia="zh-CN"/>
        </w:rPr>
        <w:t xml:space="preserve">MOD </w:t>
      </w:r>
      <w:r w:rsidR="009844E1">
        <w:rPr>
          <w:b/>
          <w:lang w:eastAsia="zh-CN"/>
        </w:rPr>
        <w:tab/>
      </w:r>
      <w:r w:rsidRPr="001F4633">
        <w:rPr>
          <w:b/>
          <w:lang w:eastAsia="zh-CN"/>
        </w:rPr>
        <w:t>USA/</w:t>
      </w:r>
      <w:r w:rsidRPr="001F4633">
        <w:rPr>
          <w:b/>
          <w:lang w:val="es-MX" w:eastAsia="zh-CN"/>
        </w:rPr>
        <w:t>1.4</w:t>
      </w:r>
      <w:r w:rsidRPr="001F4633">
        <w:rPr>
          <w:b/>
          <w:lang w:eastAsia="zh-CN"/>
        </w:rPr>
        <w:t>/1</w:t>
      </w:r>
    </w:p>
    <w:p w14:paraId="31CFB514" w14:textId="77777777" w:rsidR="001F4633" w:rsidRPr="001F4633" w:rsidRDefault="001F4633" w:rsidP="00104E09">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360" w:after="80"/>
        <w:jc w:val="center"/>
        <w:textAlignment w:val="baseline"/>
        <w:rPr>
          <w:rFonts w:eastAsia="Times New Roman"/>
          <w:caps/>
          <w:sz w:val="28"/>
          <w:szCs w:val="20"/>
          <w:vertAlign w:val="superscript"/>
        </w:rPr>
      </w:pPr>
      <w:bookmarkStart w:id="1" w:name="_Toc454787466"/>
      <w:r w:rsidRPr="001F4633">
        <w:rPr>
          <w:rFonts w:eastAsia="Times New Roman"/>
          <w:caps/>
          <w:sz w:val="28"/>
          <w:szCs w:val="20"/>
        </w:rPr>
        <w:t xml:space="preserve">APPENDIX </w:t>
      </w:r>
      <w:r w:rsidRPr="001F4633">
        <w:rPr>
          <w:rFonts w:eastAsia="Times New Roman"/>
          <w:caps/>
          <w:sz w:val="28"/>
          <w:szCs w:val="20"/>
          <w:lang w:val="en-GB"/>
        </w:rPr>
        <w:t>3</w:t>
      </w:r>
      <w:r w:rsidRPr="001F4633">
        <w:rPr>
          <w:rFonts w:eastAsia="Times New Roman"/>
          <w:caps/>
          <w:sz w:val="28"/>
          <w:szCs w:val="20"/>
        </w:rPr>
        <w:t>0 (REV.WRC</w:t>
      </w:r>
      <w:r w:rsidRPr="001F4633">
        <w:rPr>
          <w:rFonts w:eastAsia="Times New Roman"/>
          <w:caps/>
          <w:sz w:val="28"/>
          <w:szCs w:val="20"/>
        </w:rPr>
        <w:noBreakHyphen/>
      </w:r>
      <w:del w:id="2" w:author="Author">
        <w:r w:rsidRPr="001F4633" w:rsidDel="00AE6677">
          <w:rPr>
            <w:rFonts w:eastAsia="Times New Roman"/>
            <w:caps/>
            <w:sz w:val="28"/>
            <w:szCs w:val="20"/>
          </w:rPr>
          <w:delText>15</w:delText>
        </w:r>
      </w:del>
      <w:ins w:id="3" w:author="Author">
        <w:r w:rsidR="00AE6677" w:rsidRPr="001F4633">
          <w:rPr>
            <w:rFonts w:eastAsia="Times New Roman"/>
            <w:caps/>
            <w:sz w:val="28"/>
            <w:szCs w:val="20"/>
          </w:rPr>
          <w:t>1</w:t>
        </w:r>
        <w:r w:rsidR="00AE6677">
          <w:rPr>
            <w:rFonts w:eastAsia="Times New Roman"/>
            <w:caps/>
            <w:sz w:val="28"/>
            <w:szCs w:val="20"/>
          </w:rPr>
          <w:t>9</w:t>
        </w:r>
      </w:ins>
      <w:r w:rsidRPr="001F4633">
        <w:rPr>
          <w:rFonts w:eastAsia="Times New Roman"/>
          <w:caps/>
          <w:sz w:val="28"/>
          <w:szCs w:val="20"/>
        </w:rPr>
        <w:t>)</w:t>
      </w:r>
      <w:r w:rsidRPr="001F4633">
        <w:rPr>
          <w:rFonts w:eastAsia="Times New Roman"/>
          <w:caps/>
          <w:position w:val="6"/>
          <w:sz w:val="18"/>
          <w:szCs w:val="20"/>
          <w:lang w:val="en-GB"/>
        </w:rPr>
        <w:t>*</w:t>
      </w:r>
    </w:p>
    <w:p w14:paraId="08629BD5" w14:textId="77777777" w:rsidR="001F4633" w:rsidRPr="001F4633" w:rsidRDefault="001F4633" w:rsidP="001F4633">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rPr>
          <w:rFonts w:eastAsia="Times New Roman" w:hAnsi="Times New Roman Bold"/>
          <w:bCs/>
          <w:color w:val="000000"/>
          <w:sz w:val="16"/>
          <w:szCs w:val="20"/>
        </w:rPr>
      </w:pPr>
      <w:r w:rsidRPr="001F4633">
        <w:rPr>
          <w:rFonts w:ascii="Times New Roman Bold" w:eastAsia="Times New Roman" w:hAnsi="Times New Roman Bold"/>
          <w:b/>
          <w:sz w:val="28"/>
          <w:szCs w:val="20"/>
        </w:rPr>
        <w:t>Provisions for all services and associated Plans and List</w:t>
      </w:r>
      <w:r w:rsidRPr="001F4633">
        <w:rPr>
          <w:rFonts w:ascii="Times New Roman Bold" w:eastAsia="Times New Roman" w:hAnsi="Times New Roman Bold"/>
          <w:b/>
          <w:position w:val="6"/>
          <w:sz w:val="18"/>
          <w:szCs w:val="20"/>
          <w:lang w:val="en-GB"/>
        </w:rPr>
        <w:t>1</w:t>
      </w:r>
      <w:r w:rsidRPr="001F4633">
        <w:rPr>
          <w:rFonts w:ascii="Times New Roman Bold" w:eastAsia="Times New Roman" w:hAnsi="Times New Roman Bold"/>
          <w:b/>
          <w:sz w:val="28"/>
          <w:szCs w:val="20"/>
        </w:rPr>
        <w:t xml:space="preserve"> for</w:t>
      </w:r>
      <w:r w:rsidRPr="001F4633">
        <w:rPr>
          <w:rFonts w:ascii="Times New Roman Bold" w:eastAsia="Times New Roman" w:hAnsi="Times New Roman Bold"/>
          <w:b/>
          <w:sz w:val="28"/>
          <w:szCs w:val="20"/>
        </w:rPr>
        <w:br/>
        <w:t>the broadcasting-satellite service in the frequency bands</w:t>
      </w:r>
      <w:r w:rsidRPr="001F4633">
        <w:rPr>
          <w:rFonts w:ascii="Times New Roman Bold" w:eastAsia="Times New Roman" w:hAnsi="Times New Roman Bold"/>
          <w:b/>
          <w:sz w:val="28"/>
          <w:szCs w:val="20"/>
        </w:rPr>
        <w:br/>
        <w:t>11.7-12.2 GHz (in Region 3), 11.7-12.5 GHz (in Region 1)</w:t>
      </w:r>
      <w:r w:rsidRPr="001F4633">
        <w:rPr>
          <w:rFonts w:ascii="Times New Roman Bold" w:eastAsia="Times New Roman" w:hAnsi="Times New Roman Bold"/>
          <w:b/>
          <w:sz w:val="28"/>
          <w:szCs w:val="20"/>
        </w:rPr>
        <w:br/>
      </w:r>
      <w:proofErr w:type="gramStart"/>
      <w:r w:rsidRPr="001F4633">
        <w:rPr>
          <w:rFonts w:ascii="Times New Roman Bold" w:eastAsia="Times New Roman" w:hAnsi="Times New Roman Bold"/>
          <w:b/>
          <w:sz w:val="28"/>
          <w:szCs w:val="20"/>
        </w:rPr>
        <w:t>         and</w:t>
      </w:r>
      <w:proofErr w:type="gramEnd"/>
      <w:r w:rsidRPr="001F4633">
        <w:rPr>
          <w:rFonts w:ascii="Times New Roman Bold" w:eastAsia="Times New Roman" w:hAnsi="Times New Roman Bold"/>
          <w:b/>
          <w:sz w:val="28"/>
          <w:szCs w:val="20"/>
        </w:rPr>
        <w:t xml:space="preserve"> 12.2-12.7 GHz (in Region 2)</w:t>
      </w:r>
      <w:r w:rsidRPr="001F4633">
        <w:rPr>
          <w:rFonts w:ascii="Times New Roman Bold" w:eastAsia="Times New Roman" w:hAnsi="Times New Roman Bold"/>
          <w:bCs/>
          <w:color w:val="000000"/>
          <w:sz w:val="16"/>
          <w:szCs w:val="20"/>
        </w:rPr>
        <w:t>    </w:t>
      </w:r>
      <w:r w:rsidRPr="001F4633">
        <w:rPr>
          <w:rFonts w:eastAsia="Times New Roman" w:hAnsi="Times New Roman Bold"/>
          <w:bCs/>
          <w:color w:val="000000"/>
          <w:sz w:val="16"/>
          <w:szCs w:val="20"/>
        </w:rPr>
        <w:t>(WRC</w:t>
      </w:r>
      <w:r w:rsidRPr="001F4633">
        <w:rPr>
          <w:rFonts w:eastAsia="Times New Roman" w:hAnsi="Times New Roman Bold"/>
          <w:bCs/>
          <w:color w:val="000000"/>
          <w:sz w:val="16"/>
          <w:szCs w:val="20"/>
        </w:rPr>
        <w:noBreakHyphen/>
        <w:t>03)</w:t>
      </w:r>
    </w:p>
    <w:p w14:paraId="4A00EC81" w14:textId="77777777" w:rsidR="00AE6677" w:rsidRDefault="00AE6677" w:rsidP="001F4633">
      <w:pPr>
        <w:tabs>
          <w:tab w:val="clear" w:pos="576"/>
          <w:tab w:val="clear" w:pos="792"/>
          <w:tab w:val="clear" w:pos="1008"/>
          <w:tab w:val="clear" w:pos="1224"/>
          <w:tab w:val="clear" w:pos="1440"/>
        </w:tabs>
        <w:rPr>
          <w:rFonts w:eastAsia="Times New Roman"/>
          <w:szCs w:val="20"/>
          <w:lang w:val="en-GB"/>
        </w:rPr>
      </w:pPr>
    </w:p>
    <w:p w14:paraId="207DFE90" w14:textId="77777777" w:rsidR="00AE6677" w:rsidRPr="0074220E" w:rsidRDefault="002130A9" w:rsidP="001F4633">
      <w:pPr>
        <w:tabs>
          <w:tab w:val="clear" w:pos="576"/>
          <w:tab w:val="clear" w:pos="792"/>
          <w:tab w:val="clear" w:pos="1008"/>
          <w:tab w:val="clear" w:pos="1224"/>
          <w:tab w:val="clear" w:pos="1440"/>
        </w:tabs>
        <w:rPr>
          <w:rFonts w:eastAsia="Times New Roman"/>
          <w:szCs w:val="20"/>
          <w:lang w:val="fr-FR"/>
        </w:rPr>
      </w:pPr>
      <w:r>
        <w:rPr>
          <w:b/>
          <w:lang w:val="fr-FR" w:eastAsia="zh-CN"/>
        </w:rPr>
        <w:t xml:space="preserve">MOD </w:t>
      </w:r>
      <w:r w:rsidR="009844E1">
        <w:rPr>
          <w:b/>
          <w:lang w:val="fr-FR" w:eastAsia="zh-CN"/>
        </w:rPr>
        <w:tab/>
        <w:t xml:space="preserve">     </w:t>
      </w:r>
      <w:r>
        <w:rPr>
          <w:b/>
          <w:lang w:val="fr-FR" w:eastAsia="zh-CN"/>
        </w:rPr>
        <w:t>USA/1.4/2</w:t>
      </w:r>
    </w:p>
    <w:p w14:paraId="1C9B8ACB" w14:textId="77777777" w:rsidR="001F4633" w:rsidRPr="0074220E" w:rsidRDefault="000C6631" w:rsidP="00104E09">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80"/>
        <w:jc w:val="center"/>
        <w:textAlignment w:val="baseline"/>
        <w:rPr>
          <w:rFonts w:eastAsia="Times New Roman"/>
          <w:caps/>
          <w:sz w:val="28"/>
          <w:szCs w:val="20"/>
          <w:lang w:val="fr-FR"/>
        </w:rPr>
      </w:pPr>
      <w:r>
        <w:rPr>
          <w:rFonts w:eastAsia="Times New Roman"/>
          <w:caps/>
          <w:sz w:val="28"/>
          <w:szCs w:val="20"/>
          <w:lang w:val="fr-FR"/>
        </w:rPr>
        <w:t xml:space="preserve">ANNEX </w:t>
      </w:r>
      <w:r w:rsidR="001F4633" w:rsidRPr="0074220E">
        <w:rPr>
          <w:rFonts w:eastAsia="Times New Roman"/>
          <w:caps/>
          <w:sz w:val="28"/>
          <w:szCs w:val="20"/>
          <w:lang w:val="fr-FR"/>
        </w:rPr>
        <w:t>7</w:t>
      </w:r>
      <w:r w:rsidR="001F4633" w:rsidRPr="0074220E">
        <w:rPr>
          <w:rFonts w:eastAsia="Times New Roman"/>
          <w:caps/>
          <w:sz w:val="16"/>
          <w:szCs w:val="16"/>
          <w:lang w:val="fr-FR"/>
        </w:rPr>
        <w:t>     (Rev.WRC</w:t>
      </w:r>
      <w:r w:rsidR="001F4633" w:rsidRPr="0074220E">
        <w:rPr>
          <w:rFonts w:eastAsia="Times New Roman"/>
          <w:caps/>
          <w:sz w:val="16"/>
          <w:szCs w:val="16"/>
          <w:lang w:val="fr-FR"/>
        </w:rPr>
        <w:noBreakHyphen/>
      </w:r>
      <w:del w:id="4" w:author="Author">
        <w:r w:rsidR="001F4633" w:rsidRPr="0074220E" w:rsidDel="00AE6677">
          <w:rPr>
            <w:rFonts w:eastAsia="Times New Roman"/>
            <w:caps/>
            <w:sz w:val="16"/>
            <w:szCs w:val="16"/>
            <w:lang w:val="fr-FR"/>
          </w:rPr>
          <w:delText>03</w:delText>
        </w:r>
      </w:del>
      <w:ins w:id="5" w:author="Author">
        <w:r w:rsidR="00AE6677" w:rsidRPr="0074220E">
          <w:rPr>
            <w:rFonts w:eastAsia="Times New Roman"/>
            <w:caps/>
            <w:sz w:val="16"/>
            <w:szCs w:val="16"/>
            <w:lang w:val="fr-FR"/>
          </w:rPr>
          <w:t>19</w:t>
        </w:r>
      </w:ins>
      <w:r w:rsidR="001F4633" w:rsidRPr="0074220E">
        <w:rPr>
          <w:rFonts w:eastAsia="Times New Roman"/>
          <w:caps/>
          <w:sz w:val="16"/>
          <w:szCs w:val="16"/>
          <w:lang w:val="fr-FR"/>
        </w:rPr>
        <w:t>)</w:t>
      </w:r>
    </w:p>
    <w:p w14:paraId="1628553B" w14:textId="77777777" w:rsidR="001F4633" w:rsidRPr="00376E74" w:rsidRDefault="001F4633" w:rsidP="001F4633">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rPr>
          <w:rFonts w:ascii="Times New Roman Bold" w:eastAsia="Times New Roman" w:hAnsi="Times New Roman Bold"/>
          <w:b/>
          <w:sz w:val="28"/>
          <w:szCs w:val="20"/>
        </w:rPr>
      </w:pPr>
      <w:r w:rsidRPr="00376E74">
        <w:rPr>
          <w:rFonts w:ascii="Times New Roman Bold" w:eastAsia="Times New Roman" w:hAnsi="Times New Roman Bold"/>
          <w:b/>
          <w:sz w:val="28"/>
          <w:szCs w:val="20"/>
        </w:rPr>
        <w:t>Orbital position limitations</w:t>
      </w:r>
    </w:p>
    <w:p w14:paraId="245A76DA" w14:textId="77777777" w:rsidR="00431CD7" w:rsidRDefault="001F4633" w:rsidP="001F4633">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rPr>
          <w:ins w:id="6" w:author="Author"/>
          <w:rFonts w:eastAsia="Times New Roman"/>
          <w:szCs w:val="20"/>
        </w:rPr>
      </w:pPr>
      <w:r w:rsidRPr="001F4633">
        <w:rPr>
          <w:rFonts w:eastAsia="Times New Roman"/>
          <w:szCs w:val="20"/>
        </w:rPr>
        <w:t>1)</w:t>
      </w:r>
      <w:r w:rsidRPr="001F4633">
        <w:rPr>
          <w:rFonts w:eastAsia="Times New Roman"/>
          <w:szCs w:val="20"/>
        </w:rPr>
        <w:tab/>
        <w:t xml:space="preserve">No broadcasting satellite serving an area in Region 1 and using a frequency in the band 11.7-12.2 GHz shall occupy a nominal orbital position </w:t>
      </w:r>
      <w:del w:id="7" w:author="Author">
        <w:r w:rsidRPr="0067090C" w:rsidDel="0067090C">
          <w:rPr>
            <w:rFonts w:eastAsia="Times New Roman"/>
            <w:szCs w:val="20"/>
          </w:rPr>
          <w:delText xml:space="preserve">further west than 37.2° W or </w:delText>
        </w:r>
      </w:del>
      <w:r w:rsidRPr="0067090C">
        <w:rPr>
          <w:rFonts w:eastAsia="Times New Roman"/>
          <w:szCs w:val="20"/>
        </w:rPr>
        <w:t>further</w:t>
      </w:r>
      <w:r w:rsidRPr="001F4633">
        <w:rPr>
          <w:rFonts w:eastAsia="Times New Roman"/>
          <w:strike/>
          <w:szCs w:val="20"/>
        </w:rPr>
        <w:t xml:space="preserve"> </w:t>
      </w:r>
      <w:r w:rsidRPr="001F4633">
        <w:rPr>
          <w:rFonts w:eastAsia="Times New Roman"/>
          <w:szCs w:val="20"/>
        </w:rPr>
        <w:t>east than 146° E</w:t>
      </w:r>
      <w:r w:rsidR="00431CD7">
        <w:rPr>
          <w:rFonts w:eastAsia="Times New Roman"/>
          <w:szCs w:val="20"/>
        </w:rPr>
        <w:t xml:space="preserve">. </w:t>
      </w:r>
    </w:p>
    <w:p w14:paraId="3D8E486F" w14:textId="77777777" w:rsidR="001F4633" w:rsidRPr="0067090C" w:rsidRDefault="007A3CEA" w:rsidP="001F4633">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rPr>
          <w:rFonts w:eastAsia="Times New Roman"/>
          <w:strike/>
          <w:szCs w:val="20"/>
        </w:rPr>
      </w:pPr>
      <w:r>
        <w:rPr>
          <w:rFonts w:eastAsia="Times New Roman"/>
          <w:szCs w:val="20"/>
        </w:rPr>
        <w:tab/>
      </w:r>
      <w:ins w:id="8" w:author="Author">
        <w:r w:rsidR="0067090C" w:rsidRPr="0067090C">
          <w:rPr>
            <w:rFonts w:eastAsia="Times New Roman"/>
            <w:szCs w:val="20"/>
          </w:rPr>
          <w:t>Broadcasting satellites serving an area in Region 1 using a frequency in the band 11.7-12.2 GHz and occupying a nominal orbital position further west than 37.2° W shall be in accordance with Resolution [1.4] (WRC-19).</w:t>
        </w:r>
      </w:ins>
    </w:p>
    <w:p w14:paraId="167DAFDB" w14:textId="77777777" w:rsidR="00AE6677" w:rsidRPr="003C74B2" w:rsidRDefault="00AE6677" w:rsidP="00AE6677">
      <w:pPr>
        <w:pStyle w:val="enumlev1"/>
        <w:rPr>
          <w:lang w:val="en-US"/>
        </w:rPr>
      </w:pPr>
      <w:r w:rsidRPr="003C74B2">
        <w:rPr>
          <w:rStyle w:val="Provsplit"/>
          <w:lang w:val="en-US"/>
        </w:rPr>
        <w:t>2)</w:t>
      </w:r>
      <w:r w:rsidRPr="003C74B2">
        <w:rPr>
          <w:lang w:val="en-US"/>
        </w:rPr>
        <w:tab/>
        <w:t>No broadcasting satellite serving an area in Region 2 that involves an orbital position different from that contained in the Region 2 Plan shall occupy a nominal orbital position</w:t>
      </w:r>
      <w:del w:id="9" w:author="Author">
        <w:r w:rsidRPr="003C74B2" w:rsidDel="0067090C">
          <w:rPr>
            <w:lang w:val="en-US"/>
          </w:rPr>
          <w:delText>:</w:delText>
        </w:r>
      </w:del>
      <w:ins w:id="10" w:author="Author">
        <w:r w:rsidR="0067090C">
          <w:rPr>
            <w:lang w:val="en-US"/>
          </w:rPr>
          <w:t xml:space="preserve"> </w:t>
        </w:r>
      </w:ins>
    </w:p>
    <w:p w14:paraId="6ED01CC1" w14:textId="77777777" w:rsidR="00AE6677" w:rsidRPr="0067090C" w:rsidDel="0067090C" w:rsidRDefault="00AE6677" w:rsidP="00AE6677">
      <w:pPr>
        <w:pStyle w:val="enumlev1"/>
        <w:rPr>
          <w:del w:id="11" w:author="Author"/>
          <w:lang w:val="en-US"/>
        </w:rPr>
      </w:pPr>
      <w:del w:id="12" w:author="Author">
        <w:r w:rsidRPr="0067090C" w:rsidDel="0067090C">
          <w:rPr>
            <w:i/>
            <w:lang w:val="en-US"/>
          </w:rPr>
          <w:tab/>
          <w:delText>a)</w:delText>
        </w:r>
        <w:r w:rsidRPr="0067090C" w:rsidDel="0067090C">
          <w:rPr>
            <w:lang w:val="en-US"/>
          </w:rPr>
          <w:tab/>
          <w:delText>further east than 54° W in the band 12.5-12.7 GHz;</w:delText>
        </w:r>
        <w:r w:rsidRPr="0067090C" w:rsidDel="0067090C">
          <w:rPr>
            <w:i/>
            <w:lang w:val="en-US"/>
          </w:rPr>
          <w:delText xml:space="preserve"> or</w:delText>
        </w:r>
      </w:del>
    </w:p>
    <w:p w14:paraId="40EBFACB" w14:textId="77777777" w:rsidR="00AE6677" w:rsidRPr="0067090C" w:rsidDel="0067090C" w:rsidRDefault="00AE6677" w:rsidP="00AE6677">
      <w:pPr>
        <w:pStyle w:val="enumlev1"/>
        <w:rPr>
          <w:del w:id="13" w:author="Author"/>
          <w:lang w:val="en-US"/>
        </w:rPr>
      </w:pPr>
      <w:del w:id="14" w:author="Author">
        <w:r w:rsidRPr="0067090C" w:rsidDel="0067090C">
          <w:rPr>
            <w:i/>
            <w:lang w:val="en-US"/>
          </w:rPr>
          <w:tab/>
          <w:delText>b)</w:delText>
        </w:r>
        <w:r w:rsidRPr="0067090C" w:rsidDel="0067090C">
          <w:rPr>
            <w:lang w:val="en-US"/>
          </w:rPr>
          <w:tab/>
          <w:delText>further east than 44° W in the band 12.2-12.5 GHz;</w:delText>
        </w:r>
        <w:r w:rsidRPr="0067090C" w:rsidDel="0067090C">
          <w:rPr>
            <w:i/>
            <w:lang w:val="en-US"/>
          </w:rPr>
          <w:delText xml:space="preserve"> or</w:delText>
        </w:r>
      </w:del>
    </w:p>
    <w:p w14:paraId="38012021" w14:textId="77777777" w:rsidR="007A3CEA" w:rsidRDefault="00AE6677" w:rsidP="00AE6677">
      <w:pPr>
        <w:pStyle w:val="enumlev1"/>
        <w:rPr>
          <w:u w:val="single"/>
        </w:rPr>
      </w:pPr>
      <w:del w:id="15" w:author="Author">
        <w:r w:rsidRPr="0067090C" w:rsidDel="0067090C">
          <w:rPr>
            <w:i/>
            <w:lang w:val="en-US"/>
          </w:rPr>
          <w:tab/>
          <w:delText>c)</w:delText>
        </w:r>
        <w:r w:rsidRPr="0067090C" w:rsidDel="0067090C">
          <w:rPr>
            <w:lang w:val="en-US"/>
          </w:rPr>
          <w:tab/>
        </w:r>
      </w:del>
      <w:r w:rsidRPr="003C74B2">
        <w:rPr>
          <w:lang w:val="en-US"/>
        </w:rPr>
        <w:t>further west than 175.2° W in the band 12.2-12.7 GHz</w:t>
      </w:r>
      <w:r w:rsidR="00CD6512">
        <w:rPr>
          <w:lang w:val="en-US"/>
        </w:rPr>
        <w:t>.</w:t>
      </w:r>
      <w:r w:rsidR="009735D1" w:rsidRPr="009735D1">
        <w:rPr>
          <w:u w:val="single"/>
        </w:rPr>
        <w:t xml:space="preserve"> </w:t>
      </w:r>
    </w:p>
    <w:p w14:paraId="1E3A586C" w14:textId="77777777" w:rsidR="007A3CEA" w:rsidRPr="0067090C" w:rsidRDefault="00AE6677" w:rsidP="00AE6677">
      <w:pPr>
        <w:pStyle w:val="enumlev1"/>
        <w:rPr>
          <w:lang w:val="en-US"/>
        </w:rPr>
      </w:pPr>
      <w:r w:rsidRPr="003C74B2">
        <w:rPr>
          <w:lang w:val="en-US"/>
        </w:rPr>
        <w:tab/>
      </w:r>
      <w:bookmarkStart w:id="16" w:name="_Hlk510084034"/>
      <w:r w:rsidR="007A3CEA" w:rsidRPr="0067090C">
        <w:t xml:space="preserve">Broadcasting satellites </w:t>
      </w:r>
      <w:r w:rsidR="00737554" w:rsidRPr="0067090C">
        <w:t>not operating under an original Region 2 Plan assignment in Article 11</w:t>
      </w:r>
      <w:r w:rsidR="00491F6C" w:rsidRPr="0067090C">
        <w:t xml:space="preserve"> </w:t>
      </w:r>
      <w:r w:rsidR="007A3CEA" w:rsidRPr="0067090C">
        <w:t xml:space="preserve">serving an area in Region 2 using a frequency in the band 12.5-12.7 GHz </w:t>
      </w:r>
      <w:r w:rsidR="00E52DC7" w:rsidRPr="0067090C">
        <w:t xml:space="preserve">and </w:t>
      </w:r>
      <w:r w:rsidR="007A3CEA" w:rsidRPr="0067090C">
        <w:t>occupying a nominal orbital position further</w:t>
      </w:r>
      <w:r w:rsidR="0070572E" w:rsidRPr="0067090C">
        <w:t xml:space="preserve"> </w:t>
      </w:r>
      <w:r w:rsidR="007A3CEA" w:rsidRPr="0067090C">
        <w:t>east than 54° W shall be in accordance with Resolution [1.4] (WRC-19).</w:t>
      </w:r>
      <w:bookmarkEnd w:id="16"/>
    </w:p>
    <w:p w14:paraId="3F5EF72F" w14:textId="77777777" w:rsidR="00AE6677" w:rsidRPr="003C74B2" w:rsidRDefault="007A3CEA" w:rsidP="00AE6677">
      <w:pPr>
        <w:pStyle w:val="enumlev1"/>
        <w:rPr>
          <w:lang w:val="en-US"/>
        </w:rPr>
      </w:pPr>
      <w:r>
        <w:rPr>
          <w:lang w:val="en-US"/>
        </w:rPr>
        <w:tab/>
      </w:r>
      <w:ins w:id="17" w:author="Author">
        <w:r w:rsidR="0067090C" w:rsidRPr="0067090C">
          <w:t>Broadcasting satellites not operating under an original Region 2 Plan assignment in Article 11 serving an area in Region 2 using a frequency in the band 12.5-12.7 GHz and occupying a nominal orbital position further east than 54° W shall be in accordance with Resolution [1.4] (WRC-19).</w:t>
        </w:r>
      </w:ins>
    </w:p>
    <w:p w14:paraId="393D98A5" w14:textId="77777777" w:rsidR="00104E09" w:rsidRDefault="00104E09" w:rsidP="00104E09">
      <w:pPr>
        <w:tabs>
          <w:tab w:val="clear" w:pos="792"/>
          <w:tab w:val="left" w:pos="794"/>
          <w:tab w:val="left" w:pos="1191"/>
        </w:tabs>
        <w:rPr>
          <w:rFonts w:eastAsia="Times New Roman"/>
          <w:b/>
          <w:bCs/>
          <w:szCs w:val="20"/>
          <w:lang w:val="en-GB"/>
        </w:rPr>
      </w:pPr>
    </w:p>
    <w:p w14:paraId="0B15D23A" w14:textId="77777777" w:rsidR="00104E09" w:rsidRDefault="001F4633" w:rsidP="00104E09">
      <w:pPr>
        <w:tabs>
          <w:tab w:val="clear" w:pos="792"/>
          <w:tab w:val="left" w:pos="794"/>
          <w:tab w:val="left" w:pos="1191"/>
        </w:tabs>
      </w:pPr>
      <w:r w:rsidRPr="001F4633">
        <w:rPr>
          <w:rFonts w:eastAsia="Times New Roman"/>
          <w:b/>
          <w:bCs/>
          <w:szCs w:val="20"/>
          <w:lang w:val="en-GB"/>
        </w:rPr>
        <w:t>Reasons:</w:t>
      </w:r>
      <w:bookmarkEnd w:id="1"/>
      <w:r w:rsidR="00104E09">
        <w:rPr>
          <w:rFonts w:eastAsia="Times New Roman"/>
          <w:b/>
          <w:bCs/>
          <w:szCs w:val="20"/>
          <w:lang w:val="en-GB"/>
        </w:rPr>
        <w:t xml:space="preserve"> </w:t>
      </w:r>
      <w:r w:rsidR="00104E09">
        <w:t xml:space="preserve">To provide the </w:t>
      </w:r>
      <w:r w:rsidR="00104E09" w:rsidRPr="00B66794">
        <w:t>BSS additional orbital resource</w:t>
      </w:r>
      <w:r w:rsidR="00104E09">
        <w:t xml:space="preserve">s </w:t>
      </w:r>
      <w:r w:rsidR="00104E09" w:rsidRPr="00104E09">
        <w:t>while ensuring the protection of, and without imposing additional constraints on</w:t>
      </w:r>
      <w:r w:rsidR="00104E09">
        <w:t xml:space="preserve"> </w:t>
      </w:r>
      <w:r w:rsidR="00104E09" w:rsidRPr="00104E09">
        <w:t xml:space="preserve">existing and planned </w:t>
      </w:r>
      <w:r w:rsidR="00104E09">
        <w:t>FSS</w:t>
      </w:r>
      <w:r w:rsidR="00104E09" w:rsidRPr="00104E09">
        <w:t xml:space="preserve"> networks</w:t>
      </w:r>
      <w:r w:rsidR="00104E09" w:rsidRPr="00B66794">
        <w:t>.</w:t>
      </w:r>
    </w:p>
    <w:p w14:paraId="5F2EBE34" w14:textId="77777777" w:rsidR="006F2DFA" w:rsidRPr="006F2DFA" w:rsidRDefault="006F2DFA" w:rsidP="006F2DFA">
      <w:pPr>
        <w:rPr>
          <w:highlight w:val="yellow"/>
        </w:rPr>
      </w:pPr>
    </w:p>
    <w:p w14:paraId="1F43C781" w14:textId="77777777" w:rsidR="006F2DFA" w:rsidRPr="004B18DC" w:rsidRDefault="006F2DFA" w:rsidP="006F2DFA">
      <w:pPr>
        <w:tabs>
          <w:tab w:val="clear" w:pos="576"/>
          <w:tab w:val="clear" w:pos="792"/>
          <w:tab w:val="clear" w:pos="1008"/>
          <w:tab w:val="clear" w:pos="1224"/>
          <w:tab w:val="clear" w:pos="1440"/>
        </w:tabs>
        <w:rPr>
          <w:rFonts w:eastAsia="Times New Roman"/>
          <w:szCs w:val="20"/>
        </w:rPr>
      </w:pPr>
      <w:r w:rsidRPr="00376E74">
        <w:rPr>
          <w:b/>
          <w:lang w:eastAsia="zh-CN"/>
        </w:rPr>
        <w:t xml:space="preserve">MOD </w:t>
      </w:r>
      <w:r w:rsidR="009844E1">
        <w:rPr>
          <w:b/>
          <w:lang w:eastAsia="zh-CN"/>
        </w:rPr>
        <w:tab/>
        <w:t xml:space="preserve">      </w:t>
      </w:r>
      <w:r w:rsidRPr="00376E74">
        <w:rPr>
          <w:b/>
          <w:lang w:eastAsia="zh-CN"/>
        </w:rPr>
        <w:t>USA/1</w:t>
      </w:r>
      <w:r w:rsidRPr="004B18DC">
        <w:rPr>
          <w:b/>
          <w:lang w:eastAsia="zh-CN"/>
        </w:rPr>
        <w:t>.4/</w:t>
      </w:r>
      <w:r w:rsidR="002E1019" w:rsidRPr="004B18DC">
        <w:rPr>
          <w:b/>
          <w:lang w:eastAsia="zh-CN"/>
        </w:rPr>
        <w:t>3</w:t>
      </w:r>
    </w:p>
    <w:p w14:paraId="064967F3" w14:textId="77777777" w:rsidR="006F2DFA" w:rsidRPr="004B18DC" w:rsidRDefault="006F2DFA" w:rsidP="006F2DFA"/>
    <w:p w14:paraId="49257EB6" w14:textId="77777777" w:rsidR="006F2DFA" w:rsidRPr="004B18DC" w:rsidRDefault="006F2DFA" w:rsidP="00376E74">
      <w:pPr>
        <w:pStyle w:val="enumlev1"/>
        <w:rPr>
          <w:lang w:val="en-US"/>
        </w:rPr>
      </w:pPr>
      <w:r w:rsidRPr="004B18DC">
        <w:rPr>
          <w:rStyle w:val="Provsplit"/>
          <w:lang w:val="en-US"/>
        </w:rPr>
        <w:t>3)</w:t>
      </w:r>
      <w:r w:rsidR="00F83098" w:rsidRPr="004B18DC">
        <w:rPr>
          <w:rStyle w:val="Provsplit"/>
          <w:lang w:val="en-US"/>
        </w:rPr>
        <w:t xml:space="preserve"> </w:t>
      </w:r>
      <w:r w:rsidR="00F83098" w:rsidRPr="004B18DC">
        <w:rPr>
          <w:rStyle w:val="Provsplit"/>
          <w:lang w:val="en-US"/>
        </w:rPr>
        <w:tab/>
      </w:r>
      <w:del w:id="18" w:author="Author">
        <w:r w:rsidR="001F2FFF" w:rsidRPr="00E12EBE" w:rsidDel="00E12EBE">
          <w:rPr>
            <w:rStyle w:val="Provsplit"/>
            <w:lang w:val="en-US"/>
          </w:rPr>
          <w:delText>The purpose of the following orbital position and e.i.r.p. limitation is to preserve access to the geostationary satellite orbit by Region 2 fixed satellite service in the band 11.7-12.2 GHz</w:delText>
        </w:r>
      </w:del>
      <w:ins w:id="19" w:author="Author">
        <w:r w:rsidR="00E12EBE" w:rsidRPr="00E12EBE">
          <w:rPr>
            <w:rStyle w:val="Provsplit"/>
            <w:lang w:val="en-US"/>
          </w:rPr>
          <w:t>Broadcasting satellite serving an area in Regions 1 or 3 using a frequency in the band 11.7-12.2 GHz, occupying a nominal orbital position</w:t>
        </w:r>
        <w:r w:rsidR="00E12EBE" w:rsidRPr="00E12EBE" w:rsidDel="00E12EBE">
          <w:rPr>
            <w:lang w:val="en-US"/>
          </w:rPr>
          <w:t xml:space="preserve"> </w:t>
        </w:r>
      </w:ins>
      <w:del w:id="20" w:author="Author">
        <w:r w:rsidRPr="00E12EBE" w:rsidDel="00E12EBE">
          <w:rPr>
            <w:lang w:val="en-US"/>
          </w:rPr>
          <w:delText>W</w:delText>
        </w:r>
      </w:del>
      <w:r w:rsidR="00E12EBE">
        <w:rPr>
          <w:u w:val="single"/>
          <w:lang w:val="en-US"/>
        </w:rPr>
        <w:t>w</w:t>
      </w:r>
      <w:r w:rsidRPr="004B18DC">
        <w:rPr>
          <w:lang w:val="en-US"/>
        </w:rPr>
        <w:t>ithin the orbital arc of the geostationary-satellite orbit between 37.2° W and 10° E</w:t>
      </w:r>
      <w:ins w:id="21" w:author="Author">
        <w:r w:rsidR="00E12EBE" w:rsidRPr="00E12EBE">
          <w:rPr>
            <w:lang w:val="en-US"/>
          </w:rPr>
          <w:t xml:space="preserve">, with an earth station antenna diameter lower than 60 cm and for which complete Appendix 4 information had been received by the Bureau under § 4.1.3 of Appendix </w:t>
        </w:r>
        <w:r w:rsidR="00E12EBE" w:rsidRPr="00E12EBE">
          <w:rPr>
            <w:b/>
            <w:bCs/>
            <w:lang w:val="en-US"/>
          </w:rPr>
          <w:t>30</w:t>
        </w:r>
        <w:r w:rsidR="00E12EBE" w:rsidRPr="00E12EBE">
          <w:rPr>
            <w:lang w:val="en-US"/>
          </w:rPr>
          <w:t xml:space="preserve"> prior to 28 November 2015; and for which complete Appendix </w:t>
        </w:r>
        <w:r w:rsidR="00E12EBE" w:rsidRPr="00E12EBE">
          <w:rPr>
            <w:b/>
            <w:bCs/>
            <w:lang w:val="en-US"/>
          </w:rPr>
          <w:t>4</w:t>
        </w:r>
        <w:r w:rsidR="00E12EBE" w:rsidRPr="00E12EBE">
          <w:rPr>
            <w:lang w:val="en-US"/>
          </w:rPr>
          <w:t xml:space="preserve"> information had been received by the Bureau under § 4.1.12 of Appendix </w:t>
        </w:r>
        <w:r w:rsidR="00E12EBE" w:rsidRPr="00E12EBE">
          <w:rPr>
            <w:b/>
            <w:bCs/>
            <w:lang w:val="en-US"/>
          </w:rPr>
          <w:t>30</w:t>
        </w:r>
        <w:r w:rsidR="00E12EBE" w:rsidRPr="00E12EBE">
          <w:rPr>
            <w:lang w:val="en-US"/>
          </w:rPr>
          <w:t xml:space="preserve"> prior to 23 November 2019; and for which the complete due diligence information, in accordance with Annex 2 to Resolution </w:t>
        </w:r>
        <w:r w:rsidR="00E12EBE" w:rsidRPr="00E12EBE">
          <w:rPr>
            <w:b/>
            <w:bCs/>
            <w:lang w:val="en-US"/>
          </w:rPr>
          <w:t>49 (Rev.WRC-15)</w:t>
        </w:r>
        <w:r w:rsidR="00E12EBE" w:rsidRPr="00E12EBE">
          <w:rPr>
            <w:lang w:val="en-US"/>
          </w:rPr>
          <w:t xml:space="preserve">, had been received by the Bureau prior to 23 November 2019; and for which complete Appendix </w:t>
        </w:r>
        <w:r w:rsidR="00E12EBE" w:rsidRPr="00E12EBE">
          <w:rPr>
            <w:b/>
            <w:bCs/>
            <w:lang w:val="en-US"/>
          </w:rPr>
          <w:t>4</w:t>
        </w:r>
        <w:r w:rsidR="00E12EBE" w:rsidRPr="00E12EBE">
          <w:rPr>
            <w:lang w:val="en-US"/>
          </w:rPr>
          <w:t xml:space="preserve"> information had been received by the Bureau under § 5.1.2 of Appendix </w:t>
        </w:r>
        <w:r w:rsidR="00E12EBE" w:rsidRPr="00E12EBE">
          <w:rPr>
            <w:b/>
            <w:bCs/>
            <w:lang w:val="en-US"/>
          </w:rPr>
          <w:t>30</w:t>
        </w:r>
        <w:r w:rsidR="00E12EBE" w:rsidRPr="00E12EBE">
          <w:rPr>
            <w:lang w:val="en-US"/>
          </w:rPr>
          <w:t xml:space="preserve"> prior to 23 November 2019; and which had been brought into use prior to 23 November 2019 and for which the date of bringing into use had been confirmed to the Bureau, the </w:t>
        </w:r>
        <w:proofErr w:type="spellStart"/>
        <w:r w:rsidR="00E12EBE" w:rsidRPr="00E12EBE">
          <w:rPr>
            <w:lang w:val="en-US"/>
          </w:rPr>
          <w:t>pfd</w:t>
        </w:r>
        <w:proofErr w:type="spellEnd"/>
        <w:r w:rsidR="00E12EBE" w:rsidRPr="00E12EBE">
          <w:rPr>
            <w:lang w:val="en-US"/>
          </w:rPr>
          <w:t xml:space="preserve"> mask contained in Annex 1 section 1 of Appendix 30 shall be replaced by the </w:t>
        </w:r>
        <w:proofErr w:type="spellStart"/>
        <w:r w:rsidR="00E12EBE" w:rsidRPr="00E12EBE">
          <w:rPr>
            <w:lang w:val="en-US"/>
          </w:rPr>
          <w:t>pfd</w:t>
        </w:r>
        <w:proofErr w:type="spellEnd"/>
        <w:r w:rsidR="00E12EBE" w:rsidRPr="00E12EBE">
          <w:rPr>
            <w:lang w:val="en-US"/>
          </w:rPr>
          <w:t xml:space="preserve"> masks contain in Resolution [1.4] (WRC-19).</w:t>
        </w:r>
      </w:ins>
      <w:del w:id="22" w:author="Author">
        <w:r w:rsidRPr="00E12EBE" w:rsidDel="00E12EBE">
          <w:rPr>
            <w:lang w:val="en-US"/>
          </w:rPr>
          <w:delText xml:space="preserve">the orbital position associated with any proposed new or modified assignment in the Regions 1 and 3 List of additional uses shall lie within one of the portions of the orbital arc listed in Table 1. </w:delText>
        </w:r>
        <w:r w:rsidR="001F2FFF" w:rsidRPr="00E12EBE" w:rsidDel="00E12EBE">
          <w:rPr>
            <w:lang w:val="en-US"/>
          </w:rPr>
          <w:delText>The e.i.r.p. of such assignments shall not exceed 56 dBW, except at the positions listed in table 2.</w:delText>
        </w:r>
      </w:del>
    </w:p>
    <w:p w14:paraId="3E7AF71D" w14:textId="77777777" w:rsidR="006F2DFA" w:rsidRPr="00E12EBE" w:rsidDel="00E12EBE" w:rsidRDefault="006F2DFA" w:rsidP="006F2DFA">
      <w:pPr>
        <w:pStyle w:val="TableNo"/>
        <w:rPr>
          <w:del w:id="23" w:author="Author"/>
          <w:lang w:val="en-US"/>
        </w:rPr>
      </w:pPr>
      <w:del w:id="24" w:author="Author">
        <w:r w:rsidRPr="00E12EBE" w:rsidDel="00E12EBE">
          <w:rPr>
            <w:lang w:val="en-US"/>
          </w:rPr>
          <w:delText>TABLE 1</w:delText>
        </w:r>
      </w:del>
    </w:p>
    <w:p w14:paraId="0E66FC10" w14:textId="77777777" w:rsidR="006F2DFA" w:rsidRPr="00E12EBE" w:rsidDel="00E12EBE" w:rsidRDefault="006F2DFA" w:rsidP="006F2DFA">
      <w:pPr>
        <w:pStyle w:val="Tabletitle"/>
        <w:rPr>
          <w:del w:id="25" w:author="Author"/>
          <w:lang w:val="en-US"/>
        </w:rPr>
      </w:pPr>
      <w:del w:id="26" w:author="Author">
        <w:r w:rsidRPr="00E12EBE" w:rsidDel="00E12EBE">
          <w:rPr>
            <w:lang w:val="en-US"/>
          </w:rPr>
          <w:delText>Allowable portions of the orbital arc between 37.2°</w:delText>
        </w:r>
        <w:r w:rsidRPr="00E12EBE" w:rsidDel="00E12EBE">
          <w:rPr>
            <w:rFonts w:ascii="Symbol" w:hAnsi="Symbol"/>
            <w:lang w:val="en-US"/>
          </w:rPr>
          <w:delText></w:delText>
        </w:r>
        <w:r w:rsidRPr="00E12EBE" w:rsidDel="00E12EBE">
          <w:rPr>
            <w:lang w:val="en-US"/>
          </w:rPr>
          <w:delText xml:space="preserve">W and 10° E for new or modified </w:delText>
        </w:r>
        <w:r w:rsidRPr="00E12EBE" w:rsidDel="00E12EBE">
          <w:rPr>
            <w:lang w:val="en-US"/>
          </w:rPr>
          <w:br/>
          <w:delText>assignments in the Regions 1 and 3 Plan and List</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
        <w:gridCol w:w="888"/>
        <w:gridCol w:w="881"/>
        <w:gridCol w:w="870"/>
        <w:gridCol w:w="870"/>
        <w:gridCol w:w="870"/>
        <w:gridCol w:w="858"/>
        <w:gridCol w:w="858"/>
        <w:gridCol w:w="868"/>
        <w:gridCol w:w="875"/>
        <w:gridCol w:w="850"/>
      </w:tblGrid>
      <w:tr w:rsidR="006F2DFA" w:rsidRPr="00E12EBE" w:rsidDel="00E12EBE" w14:paraId="0A6DDFD3" w14:textId="77777777" w:rsidTr="00181099">
        <w:trPr>
          <w:del w:id="27" w:author="Author"/>
        </w:trPr>
        <w:tc>
          <w:tcPr>
            <w:tcW w:w="9629" w:type="dxa"/>
            <w:gridSpan w:val="11"/>
          </w:tcPr>
          <w:p w14:paraId="1FE0B434" w14:textId="77777777" w:rsidR="006F2DFA" w:rsidRPr="00E12EBE" w:rsidDel="00E12EBE" w:rsidRDefault="006F2DFA" w:rsidP="00181099">
            <w:pPr>
              <w:pStyle w:val="Tablehead"/>
              <w:rPr>
                <w:del w:id="28" w:author="Author"/>
                <w:lang w:val="en-US"/>
              </w:rPr>
            </w:pPr>
            <w:del w:id="29" w:author="Author">
              <w:r w:rsidRPr="00E12EBE" w:rsidDel="00E12EBE">
                <w:rPr>
                  <w:lang w:val="en-US"/>
                </w:rPr>
                <w:delText>Allowable orbital position</w:delText>
              </w:r>
            </w:del>
          </w:p>
        </w:tc>
      </w:tr>
      <w:tr w:rsidR="006F2DFA" w:rsidRPr="00E12EBE" w:rsidDel="00E12EBE" w14:paraId="70DD3F81" w14:textId="77777777" w:rsidTr="00181099">
        <w:trPr>
          <w:del w:id="30" w:author="Author"/>
        </w:trPr>
        <w:tc>
          <w:tcPr>
            <w:tcW w:w="890" w:type="dxa"/>
          </w:tcPr>
          <w:p w14:paraId="34304638" w14:textId="77777777" w:rsidR="006F2DFA" w:rsidRPr="00E12EBE" w:rsidDel="00E12EBE" w:rsidRDefault="006F2DFA" w:rsidP="00181099">
            <w:pPr>
              <w:pStyle w:val="Tabletext"/>
              <w:jc w:val="center"/>
              <w:rPr>
                <w:del w:id="31" w:author="Author"/>
                <w:lang w:val="en-US"/>
              </w:rPr>
            </w:pPr>
            <w:del w:id="32" w:author="Author">
              <w:r w:rsidRPr="00E12EBE" w:rsidDel="00E12EBE">
                <w:rPr>
                  <w:lang w:val="en-US"/>
                </w:rPr>
                <w:delText>37.2°W</w:delText>
              </w:r>
            </w:del>
          </w:p>
          <w:p w14:paraId="3B029E66" w14:textId="77777777" w:rsidR="006F2DFA" w:rsidRPr="00E12EBE" w:rsidDel="00E12EBE" w:rsidRDefault="006F2DFA" w:rsidP="00181099">
            <w:pPr>
              <w:pStyle w:val="Tabletext"/>
              <w:jc w:val="center"/>
              <w:rPr>
                <w:del w:id="33" w:author="Author"/>
                <w:lang w:val="en-US"/>
              </w:rPr>
            </w:pPr>
            <w:del w:id="34" w:author="Author">
              <w:r w:rsidRPr="00E12EBE" w:rsidDel="00E12EBE">
                <w:rPr>
                  <w:lang w:val="en-US"/>
                </w:rPr>
                <w:delText>to</w:delText>
              </w:r>
            </w:del>
          </w:p>
          <w:p w14:paraId="6E83708A" w14:textId="77777777" w:rsidR="006F2DFA" w:rsidRPr="00E12EBE" w:rsidDel="00E12EBE" w:rsidRDefault="006F2DFA" w:rsidP="00181099">
            <w:pPr>
              <w:pStyle w:val="Tabletext"/>
              <w:jc w:val="center"/>
              <w:rPr>
                <w:del w:id="35" w:author="Author"/>
                <w:lang w:val="en-US"/>
              </w:rPr>
            </w:pPr>
            <w:del w:id="36" w:author="Author">
              <w:r w:rsidRPr="00E12EBE" w:rsidDel="00E12EBE">
                <w:rPr>
                  <w:lang w:val="en-US"/>
                </w:rPr>
                <w:delText>36°W</w:delText>
              </w:r>
            </w:del>
          </w:p>
        </w:tc>
        <w:tc>
          <w:tcPr>
            <w:tcW w:w="890" w:type="dxa"/>
          </w:tcPr>
          <w:p w14:paraId="438154E5" w14:textId="77777777" w:rsidR="006F2DFA" w:rsidRPr="00E12EBE" w:rsidDel="00E12EBE" w:rsidRDefault="006F2DFA" w:rsidP="00181099">
            <w:pPr>
              <w:pStyle w:val="Tabletext"/>
              <w:jc w:val="center"/>
              <w:rPr>
                <w:del w:id="37" w:author="Author"/>
                <w:lang w:val="en-US"/>
              </w:rPr>
            </w:pPr>
            <w:del w:id="38" w:author="Author">
              <w:r w:rsidRPr="00E12EBE" w:rsidDel="00E12EBE">
                <w:rPr>
                  <w:lang w:val="en-US"/>
                </w:rPr>
                <w:delText>33.5°W</w:delText>
              </w:r>
            </w:del>
          </w:p>
          <w:p w14:paraId="53A2AB48" w14:textId="77777777" w:rsidR="006F2DFA" w:rsidRPr="00E12EBE" w:rsidDel="00E12EBE" w:rsidRDefault="006F2DFA" w:rsidP="00181099">
            <w:pPr>
              <w:pStyle w:val="Tabletext"/>
              <w:jc w:val="center"/>
              <w:rPr>
                <w:del w:id="39" w:author="Author"/>
                <w:lang w:val="en-US"/>
              </w:rPr>
            </w:pPr>
            <w:del w:id="40" w:author="Author">
              <w:r w:rsidRPr="00E12EBE" w:rsidDel="00E12EBE">
                <w:rPr>
                  <w:lang w:val="en-US"/>
                </w:rPr>
                <w:delText>to</w:delText>
              </w:r>
            </w:del>
          </w:p>
          <w:p w14:paraId="2291DE0C" w14:textId="77777777" w:rsidR="006F2DFA" w:rsidRPr="00E12EBE" w:rsidDel="00E12EBE" w:rsidRDefault="006F2DFA" w:rsidP="00181099">
            <w:pPr>
              <w:pStyle w:val="Tabletext"/>
              <w:jc w:val="center"/>
              <w:rPr>
                <w:del w:id="41" w:author="Author"/>
                <w:lang w:val="en-US"/>
              </w:rPr>
            </w:pPr>
            <w:del w:id="42" w:author="Author">
              <w:r w:rsidRPr="00E12EBE" w:rsidDel="00E12EBE">
                <w:rPr>
                  <w:lang w:val="en-US"/>
                </w:rPr>
                <w:delText>32.5°W</w:delText>
              </w:r>
            </w:del>
          </w:p>
        </w:tc>
        <w:tc>
          <w:tcPr>
            <w:tcW w:w="885" w:type="dxa"/>
          </w:tcPr>
          <w:p w14:paraId="5100339F" w14:textId="77777777" w:rsidR="006F2DFA" w:rsidRPr="00E12EBE" w:rsidDel="00E12EBE" w:rsidRDefault="006F2DFA" w:rsidP="00181099">
            <w:pPr>
              <w:pStyle w:val="Tabletext"/>
              <w:jc w:val="center"/>
              <w:rPr>
                <w:del w:id="43" w:author="Author"/>
                <w:lang w:val="en-US"/>
              </w:rPr>
            </w:pPr>
            <w:del w:id="44" w:author="Author">
              <w:r w:rsidRPr="00E12EBE" w:rsidDel="00E12EBE">
                <w:rPr>
                  <w:lang w:val="en-US"/>
                </w:rPr>
                <w:delText>30°W</w:delText>
              </w:r>
            </w:del>
          </w:p>
          <w:p w14:paraId="0FC93C9F" w14:textId="77777777" w:rsidR="006F2DFA" w:rsidRPr="00E12EBE" w:rsidDel="00E12EBE" w:rsidRDefault="006F2DFA" w:rsidP="00181099">
            <w:pPr>
              <w:pStyle w:val="Tabletext"/>
              <w:jc w:val="center"/>
              <w:rPr>
                <w:del w:id="45" w:author="Author"/>
                <w:lang w:val="en-US"/>
              </w:rPr>
            </w:pPr>
            <w:del w:id="46" w:author="Author">
              <w:r w:rsidRPr="00E12EBE" w:rsidDel="00E12EBE">
                <w:rPr>
                  <w:lang w:val="en-US"/>
                </w:rPr>
                <w:delText>to</w:delText>
              </w:r>
            </w:del>
          </w:p>
          <w:p w14:paraId="36275BC8" w14:textId="77777777" w:rsidR="006F2DFA" w:rsidRPr="00E12EBE" w:rsidDel="00E12EBE" w:rsidRDefault="006F2DFA" w:rsidP="00181099">
            <w:pPr>
              <w:pStyle w:val="Tabletext"/>
              <w:jc w:val="center"/>
              <w:rPr>
                <w:del w:id="47" w:author="Author"/>
                <w:lang w:val="en-US"/>
              </w:rPr>
            </w:pPr>
            <w:del w:id="48" w:author="Author">
              <w:r w:rsidRPr="00E12EBE" w:rsidDel="00E12EBE">
                <w:rPr>
                  <w:lang w:val="en-US"/>
                </w:rPr>
                <w:delText>29°W</w:delText>
              </w:r>
            </w:del>
          </w:p>
        </w:tc>
        <w:tc>
          <w:tcPr>
            <w:tcW w:w="874" w:type="dxa"/>
          </w:tcPr>
          <w:p w14:paraId="1EF8CE17" w14:textId="77777777" w:rsidR="006F2DFA" w:rsidRPr="00E12EBE" w:rsidDel="00E12EBE" w:rsidRDefault="006F2DFA" w:rsidP="00181099">
            <w:pPr>
              <w:pStyle w:val="Tabletext"/>
              <w:jc w:val="center"/>
              <w:rPr>
                <w:del w:id="49" w:author="Author"/>
                <w:lang w:val="en-US"/>
              </w:rPr>
            </w:pPr>
            <w:del w:id="50" w:author="Author">
              <w:r w:rsidRPr="00E12EBE" w:rsidDel="00E12EBE">
                <w:rPr>
                  <w:lang w:val="en-US"/>
                </w:rPr>
                <w:delText>26°W</w:delText>
              </w:r>
            </w:del>
          </w:p>
          <w:p w14:paraId="4A07184E" w14:textId="77777777" w:rsidR="006F2DFA" w:rsidRPr="00E12EBE" w:rsidDel="00E12EBE" w:rsidRDefault="006F2DFA" w:rsidP="00181099">
            <w:pPr>
              <w:pStyle w:val="Tabletext"/>
              <w:jc w:val="center"/>
              <w:rPr>
                <w:del w:id="51" w:author="Author"/>
                <w:lang w:val="en-US"/>
              </w:rPr>
            </w:pPr>
            <w:del w:id="52" w:author="Author">
              <w:r w:rsidRPr="00E12EBE" w:rsidDel="00E12EBE">
                <w:rPr>
                  <w:lang w:val="en-US"/>
                </w:rPr>
                <w:delText>to</w:delText>
              </w:r>
            </w:del>
          </w:p>
          <w:p w14:paraId="0D3C3AE9" w14:textId="77777777" w:rsidR="006F2DFA" w:rsidRPr="00E12EBE" w:rsidDel="00E12EBE" w:rsidRDefault="006F2DFA" w:rsidP="00181099">
            <w:pPr>
              <w:pStyle w:val="Tabletext"/>
              <w:jc w:val="center"/>
              <w:rPr>
                <w:del w:id="53" w:author="Author"/>
                <w:lang w:val="en-US"/>
              </w:rPr>
            </w:pPr>
            <w:del w:id="54" w:author="Author">
              <w:r w:rsidRPr="00E12EBE" w:rsidDel="00E12EBE">
                <w:rPr>
                  <w:lang w:val="en-US"/>
                </w:rPr>
                <w:delText>24°W</w:delText>
              </w:r>
            </w:del>
          </w:p>
        </w:tc>
        <w:tc>
          <w:tcPr>
            <w:tcW w:w="874" w:type="dxa"/>
          </w:tcPr>
          <w:p w14:paraId="5AACB690" w14:textId="77777777" w:rsidR="006F2DFA" w:rsidRPr="00E12EBE" w:rsidDel="00E12EBE" w:rsidRDefault="006F2DFA" w:rsidP="00181099">
            <w:pPr>
              <w:pStyle w:val="Tabletext"/>
              <w:jc w:val="center"/>
              <w:rPr>
                <w:del w:id="55" w:author="Author"/>
                <w:lang w:val="en-US"/>
              </w:rPr>
            </w:pPr>
            <w:del w:id="56" w:author="Author">
              <w:r w:rsidRPr="00E12EBE" w:rsidDel="00E12EBE">
                <w:rPr>
                  <w:lang w:val="en-US"/>
                </w:rPr>
                <w:delText>20°W</w:delText>
              </w:r>
            </w:del>
          </w:p>
          <w:p w14:paraId="2EE49BD0" w14:textId="77777777" w:rsidR="006F2DFA" w:rsidRPr="00E12EBE" w:rsidDel="00E12EBE" w:rsidRDefault="006F2DFA" w:rsidP="00181099">
            <w:pPr>
              <w:pStyle w:val="Tabletext"/>
              <w:jc w:val="center"/>
              <w:rPr>
                <w:del w:id="57" w:author="Author"/>
                <w:lang w:val="en-US"/>
              </w:rPr>
            </w:pPr>
            <w:del w:id="58" w:author="Author">
              <w:r w:rsidRPr="00E12EBE" w:rsidDel="00E12EBE">
                <w:rPr>
                  <w:lang w:val="en-US"/>
                </w:rPr>
                <w:delText>to</w:delText>
              </w:r>
            </w:del>
          </w:p>
          <w:p w14:paraId="133A4AD0" w14:textId="77777777" w:rsidR="006F2DFA" w:rsidRPr="00E12EBE" w:rsidDel="00E12EBE" w:rsidRDefault="006F2DFA" w:rsidP="00181099">
            <w:pPr>
              <w:pStyle w:val="Tabletext"/>
              <w:jc w:val="center"/>
              <w:rPr>
                <w:del w:id="59" w:author="Author"/>
                <w:lang w:val="en-US"/>
              </w:rPr>
            </w:pPr>
            <w:del w:id="60" w:author="Author">
              <w:r w:rsidRPr="00E12EBE" w:rsidDel="00E12EBE">
                <w:rPr>
                  <w:lang w:val="en-US"/>
                </w:rPr>
                <w:delText>18°W</w:delText>
              </w:r>
            </w:del>
          </w:p>
        </w:tc>
        <w:tc>
          <w:tcPr>
            <w:tcW w:w="874" w:type="dxa"/>
          </w:tcPr>
          <w:p w14:paraId="3E54D5A5" w14:textId="77777777" w:rsidR="006F2DFA" w:rsidRPr="00E12EBE" w:rsidDel="00E12EBE" w:rsidRDefault="006F2DFA" w:rsidP="00181099">
            <w:pPr>
              <w:pStyle w:val="Tabletext"/>
              <w:jc w:val="center"/>
              <w:rPr>
                <w:del w:id="61" w:author="Author"/>
                <w:lang w:val="en-US"/>
              </w:rPr>
            </w:pPr>
            <w:del w:id="62" w:author="Author">
              <w:r w:rsidRPr="00E12EBE" w:rsidDel="00E12EBE">
                <w:rPr>
                  <w:lang w:val="en-US"/>
                </w:rPr>
                <w:delText>14°W</w:delText>
              </w:r>
            </w:del>
          </w:p>
          <w:p w14:paraId="5794EABD" w14:textId="77777777" w:rsidR="006F2DFA" w:rsidRPr="00E12EBE" w:rsidDel="00E12EBE" w:rsidRDefault="006F2DFA" w:rsidP="00181099">
            <w:pPr>
              <w:pStyle w:val="Tabletext"/>
              <w:jc w:val="center"/>
              <w:rPr>
                <w:del w:id="63" w:author="Author"/>
                <w:lang w:val="en-US"/>
              </w:rPr>
            </w:pPr>
            <w:del w:id="64" w:author="Author">
              <w:r w:rsidRPr="00E12EBE" w:rsidDel="00E12EBE">
                <w:rPr>
                  <w:lang w:val="en-US"/>
                </w:rPr>
                <w:delText>to</w:delText>
              </w:r>
            </w:del>
          </w:p>
          <w:p w14:paraId="06FE3FA9" w14:textId="77777777" w:rsidR="006F2DFA" w:rsidRPr="00E12EBE" w:rsidDel="00E12EBE" w:rsidRDefault="006F2DFA" w:rsidP="00181099">
            <w:pPr>
              <w:pStyle w:val="Tabletext"/>
              <w:jc w:val="center"/>
              <w:rPr>
                <w:del w:id="65" w:author="Author"/>
                <w:lang w:val="en-US"/>
              </w:rPr>
            </w:pPr>
            <w:del w:id="66" w:author="Author">
              <w:r w:rsidRPr="00E12EBE" w:rsidDel="00E12EBE">
                <w:rPr>
                  <w:lang w:val="en-US"/>
                </w:rPr>
                <w:delText>12°W</w:delText>
              </w:r>
            </w:del>
          </w:p>
        </w:tc>
        <w:tc>
          <w:tcPr>
            <w:tcW w:w="864" w:type="dxa"/>
          </w:tcPr>
          <w:p w14:paraId="62DCF88E" w14:textId="77777777" w:rsidR="006F2DFA" w:rsidRPr="00E12EBE" w:rsidDel="00E12EBE" w:rsidRDefault="006F2DFA" w:rsidP="00181099">
            <w:pPr>
              <w:pStyle w:val="Tabletext"/>
              <w:jc w:val="center"/>
              <w:rPr>
                <w:del w:id="67" w:author="Author"/>
                <w:lang w:val="en-US"/>
              </w:rPr>
            </w:pPr>
            <w:del w:id="68" w:author="Author">
              <w:r w:rsidRPr="00E12EBE" w:rsidDel="00E12EBE">
                <w:rPr>
                  <w:lang w:val="en-US"/>
                </w:rPr>
                <w:delText>8°W</w:delText>
              </w:r>
            </w:del>
          </w:p>
          <w:p w14:paraId="52384856" w14:textId="77777777" w:rsidR="006F2DFA" w:rsidRPr="00E12EBE" w:rsidDel="00E12EBE" w:rsidRDefault="006F2DFA" w:rsidP="00181099">
            <w:pPr>
              <w:pStyle w:val="Tabletext"/>
              <w:jc w:val="center"/>
              <w:rPr>
                <w:del w:id="69" w:author="Author"/>
                <w:lang w:val="en-US"/>
              </w:rPr>
            </w:pPr>
            <w:del w:id="70" w:author="Author">
              <w:r w:rsidRPr="00E12EBE" w:rsidDel="00E12EBE">
                <w:rPr>
                  <w:lang w:val="en-US"/>
                </w:rPr>
                <w:delText>to</w:delText>
              </w:r>
            </w:del>
          </w:p>
          <w:p w14:paraId="543BE288" w14:textId="77777777" w:rsidR="006F2DFA" w:rsidRPr="00E12EBE" w:rsidDel="00E12EBE" w:rsidRDefault="006F2DFA" w:rsidP="00181099">
            <w:pPr>
              <w:pStyle w:val="Tabletext"/>
              <w:jc w:val="center"/>
              <w:rPr>
                <w:del w:id="71" w:author="Author"/>
                <w:lang w:val="en-US"/>
              </w:rPr>
            </w:pPr>
            <w:del w:id="72" w:author="Author">
              <w:r w:rsidRPr="00E12EBE" w:rsidDel="00E12EBE">
                <w:rPr>
                  <w:lang w:val="en-US"/>
                </w:rPr>
                <w:delText>6°W</w:delText>
              </w:r>
            </w:del>
          </w:p>
        </w:tc>
        <w:tc>
          <w:tcPr>
            <w:tcW w:w="864" w:type="dxa"/>
            <w:vAlign w:val="center"/>
          </w:tcPr>
          <w:p w14:paraId="186E6CB3" w14:textId="77777777" w:rsidR="006F2DFA" w:rsidRPr="00E12EBE" w:rsidDel="00E12EBE" w:rsidRDefault="006F2DFA" w:rsidP="00181099">
            <w:pPr>
              <w:pStyle w:val="Tabletext"/>
              <w:jc w:val="center"/>
              <w:rPr>
                <w:del w:id="73" w:author="Author"/>
                <w:lang w:val="en-US"/>
              </w:rPr>
            </w:pPr>
            <w:del w:id="74" w:author="Author">
              <w:r w:rsidRPr="00E12EBE" w:rsidDel="00E12EBE">
                <w:rPr>
                  <w:lang w:val="en-US"/>
                </w:rPr>
                <w:delText>4°W</w:delText>
              </w:r>
            </w:del>
          </w:p>
        </w:tc>
        <w:tc>
          <w:tcPr>
            <w:tcW w:w="874" w:type="dxa"/>
          </w:tcPr>
          <w:p w14:paraId="5F4CDB14" w14:textId="77777777" w:rsidR="006F2DFA" w:rsidRPr="00E12EBE" w:rsidDel="00E12EBE" w:rsidRDefault="006F2DFA" w:rsidP="00181099">
            <w:pPr>
              <w:pStyle w:val="Tabletext"/>
              <w:jc w:val="center"/>
              <w:rPr>
                <w:del w:id="75" w:author="Author"/>
                <w:lang w:val="en-US"/>
              </w:rPr>
            </w:pPr>
            <w:del w:id="76" w:author="Author">
              <w:r w:rsidRPr="00E12EBE" w:rsidDel="00E12EBE">
                <w:rPr>
                  <w:lang w:val="en-US"/>
                </w:rPr>
                <w:delText>2°W</w:delText>
              </w:r>
            </w:del>
          </w:p>
          <w:p w14:paraId="227D761E" w14:textId="77777777" w:rsidR="006F2DFA" w:rsidRPr="00E12EBE" w:rsidDel="00E12EBE" w:rsidRDefault="006F2DFA" w:rsidP="00181099">
            <w:pPr>
              <w:pStyle w:val="Tabletext"/>
              <w:jc w:val="center"/>
              <w:rPr>
                <w:del w:id="77" w:author="Author"/>
                <w:lang w:val="en-US"/>
              </w:rPr>
            </w:pPr>
            <w:del w:id="78" w:author="Author">
              <w:r w:rsidRPr="00E12EBE" w:rsidDel="00E12EBE">
                <w:rPr>
                  <w:lang w:val="en-US"/>
                </w:rPr>
                <w:delText>to</w:delText>
              </w:r>
            </w:del>
          </w:p>
          <w:p w14:paraId="42292D4C" w14:textId="77777777" w:rsidR="006F2DFA" w:rsidRPr="00E12EBE" w:rsidDel="00E12EBE" w:rsidRDefault="006F2DFA" w:rsidP="00181099">
            <w:pPr>
              <w:pStyle w:val="Tabletext"/>
              <w:jc w:val="center"/>
              <w:rPr>
                <w:del w:id="79" w:author="Author"/>
                <w:lang w:val="en-US"/>
              </w:rPr>
            </w:pPr>
            <w:del w:id="80" w:author="Author">
              <w:r w:rsidRPr="00E12EBE" w:rsidDel="00E12EBE">
                <w:rPr>
                  <w:lang w:val="en-US"/>
                </w:rPr>
                <w:delText>0°E</w:delText>
              </w:r>
            </w:del>
          </w:p>
        </w:tc>
        <w:tc>
          <w:tcPr>
            <w:tcW w:w="883" w:type="dxa"/>
          </w:tcPr>
          <w:p w14:paraId="40BB92A1" w14:textId="77777777" w:rsidR="006F2DFA" w:rsidRPr="00E12EBE" w:rsidDel="00E12EBE" w:rsidRDefault="006F2DFA" w:rsidP="00181099">
            <w:pPr>
              <w:pStyle w:val="Tabletext"/>
              <w:jc w:val="center"/>
              <w:rPr>
                <w:del w:id="81" w:author="Author"/>
                <w:lang w:val="en-US"/>
              </w:rPr>
            </w:pPr>
            <w:del w:id="82" w:author="Author">
              <w:r w:rsidRPr="00E12EBE" w:rsidDel="00E12EBE">
                <w:rPr>
                  <w:lang w:val="en-US"/>
                </w:rPr>
                <w:delText>4°E</w:delText>
              </w:r>
            </w:del>
          </w:p>
          <w:p w14:paraId="76F4F20B" w14:textId="77777777" w:rsidR="006F2DFA" w:rsidRPr="00E12EBE" w:rsidDel="00E12EBE" w:rsidRDefault="006F2DFA" w:rsidP="00181099">
            <w:pPr>
              <w:pStyle w:val="Tabletext"/>
              <w:jc w:val="center"/>
              <w:rPr>
                <w:del w:id="83" w:author="Author"/>
                <w:lang w:val="en-US"/>
              </w:rPr>
            </w:pPr>
            <w:del w:id="84" w:author="Author">
              <w:r w:rsidRPr="00E12EBE" w:rsidDel="00E12EBE">
                <w:rPr>
                  <w:lang w:val="en-US"/>
                </w:rPr>
                <w:delText>to</w:delText>
              </w:r>
            </w:del>
          </w:p>
          <w:p w14:paraId="2DF67BBF" w14:textId="77777777" w:rsidR="006F2DFA" w:rsidRPr="00E12EBE" w:rsidDel="00E12EBE" w:rsidRDefault="006F2DFA" w:rsidP="00181099">
            <w:pPr>
              <w:pStyle w:val="Tabletext"/>
              <w:jc w:val="center"/>
              <w:rPr>
                <w:del w:id="85" w:author="Author"/>
                <w:lang w:val="en-US"/>
              </w:rPr>
            </w:pPr>
            <w:del w:id="86" w:author="Author">
              <w:r w:rsidRPr="00E12EBE" w:rsidDel="00E12EBE">
                <w:rPr>
                  <w:lang w:val="en-US"/>
                </w:rPr>
                <w:delText>6°E</w:delText>
              </w:r>
            </w:del>
          </w:p>
        </w:tc>
        <w:tc>
          <w:tcPr>
            <w:tcW w:w="857" w:type="dxa"/>
            <w:vAlign w:val="center"/>
          </w:tcPr>
          <w:p w14:paraId="63F609A7" w14:textId="77777777" w:rsidR="006F2DFA" w:rsidRPr="00E12EBE" w:rsidDel="00E12EBE" w:rsidRDefault="006F2DFA" w:rsidP="00181099">
            <w:pPr>
              <w:pStyle w:val="Tabletext"/>
              <w:jc w:val="center"/>
              <w:rPr>
                <w:del w:id="87" w:author="Author"/>
                <w:lang w:val="en-US"/>
              </w:rPr>
            </w:pPr>
            <w:del w:id="88" w:author="Author">
              <w:r w:rsidRPr="00E12EBE" w:rsidDel="00E12EBE">
                <w:rPr>
                  <w:lang w:val="en-US"/>
                </w:rPr>
                <w:delText>9°E</w:delText>
              </w:r>
            </w:del>
          </w:p>
        </w:tc>
      </w:tr>
    </w:tbl>
    <w:p w14:paraId="72DA3105" w14:textId="77777777" w:rsidR="006F2DFA" w:rsidRDefault="006F2DFA" w:rsidP="00104E09">
      <w:pPr>
        <w:tabs>
          <w:tab w:val="clear" w:pos="792"/>
          <w:tab w:val="left" w:pos="794"/>
          <w:tab w:val="left" w:pos="1191"/>
        </w:tabs>
      </w:pPr>
    </w:p>
    <w:p w14:paraId="37978214" w14:textId="77777777" w:rsidR="00BE24A9" w:rsidRDefault="00BE24A9" w:rsidP="00104E09">
      <w:pPr>
        <w:tabs>
          <w:tab w:val="clear" w:pos="792"/>
          <w:tab w:val="left" w:pos="794"/>
          <w:tab w:val="left" w:pos="1191"/>
        </w:tabs>
        <w:rPr>
          <w:rFonts w:eastAsia="Times New Roman"/>
          <w:b/>
          <w:bCs/>
          <w:szCs w:val="20"/>
          <w:lang w:val="en-GB"/>
        </w:rPr>
      </w:pPr>
      <w:r w:rsidRPr="001F4633">
        <w:rPr>
          <w:rFonts w:eastAsia="Times New Roman"/>
          <w:b/>
          <w:bCs/>
          <w:szCs w:val="20"/>
          <w:lang w:val="en-GB"/>
        </w:rPr>
        <w:t>Reasons:</w:t>
      </w:r>
      <w:r>
        <w:rPr>
          <w:rFonts w:eastAsia="Times New Roman"/>
          <w:b/>
          <w:bCs/>
          <w:szCs w:val="20"/>
          <w:lang w:val="en-GB"/>
        </w:rPr>
        <w:t xml:space="preserve"> </w:t>
      </w:r>
      <w:r w:rsidRPr="00BE24A9">
        <w:t xml:space="preserve">To protect </w:t>
      </w:r>
      <w:r w:rsidRPr="00565B71">
        <w:t>BSS networks with antenna diameter less than 60 cm with a specific and adequate PFD mask</w:t>
      </w:r>
      <w:r>
        <w:t>.</w:t>
      </w:r>
    </w:p>
    <w:p w14:paraId="4A661D72" w14:textId="77777777" w:rsidR="00BE24A9" w:rsidRDefault="00BE24A9" w:rsidP="00104E09">
      <w:pPr>
        <w:tabs>
          <w:tab w:val="clear" w:pos="792"/>
          <w:tab w:val="left" w:pos="794"/>
          <w:tab w:val="left" w:pos="1191"/>
        </w:tabs>
      </w:pPr>
    </w:p>
    <w:p w14:paraId="4A8472A2" w14:textId="77777777" w:rsidR="006F2DFA" w:rsidRPr="00491F6C" w:rsidRDefault="00CF207F" w:rsidP="006F2DFA">
      <w:pPr>
        <w:tabs>
          <w:tab w:val="clear" w:pos="576"/>
          <w:tab w:val="clear" w:pos="792"/>
          <w:tab w:val="clear" w:pos="1008"/>
          <w:tab w:val="clear" w:pos="1224"/>
          <w:tab w:val="clear" w:pos="1440"/>
        </w:tabs>
        <w:rPr>
          <w:rFonts w:eastAsia="Times New Roman"/>
          <w:szCs w:val="20"/>
          <w:lang w:val="fr-FR"/>
        </w:rPr>
      </w:pPr>
      <w:r w:rsidRPr="00491F6C">
        <w:rPr>
          <w:b/>
          <w:u w:val="single"/>
          <w:lang w:val="fr-FR" w:eastAsia="zh-CN"/>
        </w:rPr>
        <w:t>NOC</w:t>
      </w:r>
      <w:r w:rsidR="006F2DFA" w:rsidRPr="00491F6C">
        <w:rPr>
          <w:b/>
          <w:lang w:val="fr-FR" w:eastAsia="zh-CN"/>
        </w:rPr>
        <w:t xml:space="preserve"> </w:t>
      </w:r>
      <w:r w:rsidR="009844E1">
        <w:rPr>
          <w:b/>
          <w:lang w:val="fr-FR" w:eastAsia="zh-CN"/>
        </w:rPr>
        <w:t xml:space="preserve">        </w:t>
      </w:r>
      <w:r w:rsidR="006F2DFA" w:rsidRPr="00491F6C">
        <w:rPr>
          <w:b/>
          <w:lang w:val="fr-FR" w:eastAsia="zh-CN"/>
        </w:rPr>
        <w:t>USA/1.4/4</w:t>
      </w:r>
    </w:p>
    <w:p w14:paraId="562E90FC" w14:textId="77777777" w:rsidR="006F2DFA" w:rsidRPr="00491F6C" w:rsidRDefault="006F2DFA" w:rsidP="006F2DFA">
      <w:pPr>
        <w:pStyle w:val="Normalaftertitle"/>
        <w:rPr>
          <w:lang w:val="en-US"/>
        </w:rPr>
      </w:pPr>
      <w:r w:rsidRPr="00491F6C">
        <w:rPr>
          <w:rStyle w:val="Provsplit"/>
          <w:lang w:val="en-US"/>
        </w:rPr>
        <w:t>B</w:t>
      </w:r>
      <w:r w:rsidRPr="00491F6C">
        <w:rPr>
          <w:lang w:val="en-US"/>
        </w:rPr>
        <w:tab/>
        <w:t xml:space="preserve">The Region 2 Plan is based on the grouping of the space stations in nominal orbital positions of ±0.2° from the </w:t>
      </w:r>
      <w:proofErr w:type="spellStart"/>
      <w:r w:rsidRPr="00491F6C">
        <w:rPr>
          <w:lang w:val="en-US"/>
        </w:rPr>
        <w:t>centre</w:t>
      </w:r>
      <w:proofErr w:type="spellEnd"/>
      <w:r w:rsidRPr="00491F6C">
        <w:rPr>
          <w:lang w:val="en-US"/>
        </w:rPr>
        <w:t xml:space="preserve"> of the cluster of satellites. Administrations may locate those satellites within a cluster at any orbital position within that cluster, provided they obtain the agreement of administrations having assignments to space stations in the same cluster. (See § 4.13.1 of Annex 3 to Appendix </w:t>
      </w:r>
      <w:r w:rsidRPr="00491F6C">
        <w:rPr>
          <w:rStyle w:val="Appref"/>
        </w:rPr>
        <w:t>30A</w:t>
      </w:r>
      <w:r w:rsidRPr="00491F6C">
        <w:rPr>
          <w:lang w:val="en-US"/>
        </w:rPr>
        <w:t>.)</w:t>
      </w:r>
    </w:p>
    <w:p w14:paraId="537CEF1C" w14:textId="77777777" w:rsidR="002130A9" w:rsidRDefault="006F2DFA" w:rsidP="0037150D">
      <w:pPr>
        <w:pStyle w:val="Reasons"/>
        <w:rPr>
          <w:szCs w:val="24"/>
        </w:rPr>
      </w:pPr>
      <w:r w:rsidRPr="00491F6C">
        <w:rPr>
          <w:b/>
          <w:lang w:val="en-US"/>
        </w:rPr>
        <w:t>Reasons:</w:t>
      </w:r>
      <w:r w:rsidRPr="00491F6C">
        <w:rPr>
          <w:lang w:val="en-US"/>
        </w:rPr>
        <w:tab/>
        <w:t>No change is proposed to Annex 7 limitation B, as it forms the basis of the original Region 2 Plan.</w:t>
      </w:r>
      <w:r w:rsidR="002130A9">
        <w:rPr>
          <w:szCs w:val="24"/>
        </w:rPr>
        <w:br w:type="page"/>
      </w:r>
    </w:p>
    <w:p w14:paraId="7AEDDDA9" w14:textId="77777777" w:rsidR="00D32527" w:rsidRDefault="00D32527" w:rsidP="00AE667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rPr>
          <w:szCs w:val="24"/>
        </w:rPr>
      </w:pPr>
    </w:p>
    <w:p w14:paraId="125D8A18" w14:textId="77777777" w:rsidR="002130A9" w:rsidRPr="00376E74" w:rsidRDefault="002130A9" w:rsidP="00B57246">
      <w:pPr>
        <w:tabs>
          <w:tab w:val="clear" w:pos="576"/>
          <w:tab w:val="clear" w:pos="792"/>
          <w:tab w:val="clear" w:pos="1008"/>
          <w:tab w:val="clear" w:pos="1224"/>
          <w:tab w:val="clear" w:pos="1440"/>
        </w:tabs>
        <w:spacing w:before="240" w:after="80"/>
        <w:rPr>
          <w:rFonts w:eastAsia="Times New Roman"/>
          <w:szCs w:val="20"/>
        </w:rPr>
      </w:pPr>
      <w:r w:rsidRPr="00376E74">
        <w:rPr>
          <w:b/>
          <w:lang w:eastAsia="zh-CN"/>
        </w:rPr>
        <w:t xml:space="preserve">ADD </w:t>
      </w:r>
      <w:r w:rsidR="00C45EE4">
        <w:rPr>
          <w:b/>
          <w:lang w:eastAsia="zh-CN"/>
        </w:rPr>
        <w:tab/>
        <w:t xml:space="preserve">      </w:t>
      </w:r>
      <w:r w:rsidRPr="00376E74">
        <w:rPr>
          <w:b/>
          <w:lang w:eastAsia="zh-CN"/>
        </w:rPr>
        <w:t>USA/1.4/</w:t>
      </w:r>
      <w:r w:rsidR="00CF207F" w:rsidRPr="00491F6C">
        <w:rPr>
          <w:b/>
          <w:lang w:eastAsia="zh-CN"/>
        </w:rPr>
        <w:t>5</w:t>
      </w:r>
    </w:p>
    <w:p w14:paraId="29876B33" w14:textId="77777777" w:rsidR="002130A9" w:rsidRPr="00D12CA9" w:rsidRDefault="002130A9" w:rsidP="00B57246">
      <w:pPr>
        <w:keepNext/>
        <w:keepLines/>
        <w:tabs>
          <w:tab w:val="left" w:pos="1134"/>
          <w:tab w:val="left" w:pos="1871"/>
          <w:tab w:val="left" w:pos="2268"/>
        </w:tabs>
        <w:overflowPunct w:val="0"/>
        <w:autoSpaceDE w:val="0"/>
        <w:autoSpaceDN w:val="0"/>
        <w:adjustRightInd w:val="0"/>
        <w:spacing w:before="240" w:after="80"/>
        <w:jc w:val="center"/>
        <w:textAlignment w:val="baseline"/>
        <w:rPr>
          <w:rFonts w:eastAsia="Times New Roman"/>
          <w:caps/>
          <w:sz w:val="28"/>
          <w:szCs w:val="20"/>
        </w:rPr>
      </w:pPr>
      <w:bookmarkStart w:id="89" w:name="_Toc327364596"/>
      <w:r w:rsidRPr="00D12CA9">
        <w:rPr>
          <w:rFonts w:eastAsia="Times New Roman"/>
          <w:caps/>
          <w:sz w:val="28"/>
          <w:szCs w:val="20"/>
        </w:rPr>
        <w:t xml:space="preserve">RESOLUTION </w:t>
      </w:r>
      <w:r>
        <w:rPr>
          <w:rFonts w:eastAsia="Times New Roman"/>
          <w:caps/>
          <w:sz w:val="28"/>
          <w:szCs w:val="20"/>
        </w:rPr>
        <w:t>[</w:t>
      </w:r>
      <w:r w:rsidRPr="00D12CA9">
        <w:rPr>
          <w:rFonts w:eastAsia="Times New Roman"/>
          <w:b/>
          <w:caps/>
          <w:sz w:val="28"/>
          <w:szCs w:val="20"/>
        </w:rPr>
        <w:t>1.4</w:t>
      </w:r>
      <w:r>
        <w:rPr>
          <w:rFonts w:eastAsia="Times New Roman"/>
          <w:caps/>
          <w:sz w:val="28"/>
          <w:szCs w:val="20"/>
        </w:rPr>
        <w:t>]</w:t>
      </w:r>
      <w:r w:rsidRPr="00D12CA9">
        <w:rPr>
          <w:rFonts w:eastAsia="Times New Roman"/>
          <w:caps/>
          <w:sz w:val="28"/>
          <w:szCs w:val="20"/>
        </w:rPr>
        <w:t xml:space="preserve"> (WRC</w:t>
      </w:r>
      <w:r w:rsidRPr="00D12CA9">
        <w:rPr>
          <w:rFonts w:eastAsia="Times New Roman"/>
          <w:caps/>
          <w:sz w:val="28"/>
          <w:szCs w:val="20"/>
        </w:rPr>
        <w:noBreakHyphen/>
        <w:t>19)</w:t>
      </w:r>
    </w:p>
    <w:p w14:paraId="4B284B02" w14:textId="77777777" w:rsidR="002130A9" w:rsidRPr="00D12CA9" w:rsidRDefault="002130A9" w:rsidP="00B57246">
      <w:pPr>
        <w:keepNext/>
        <w:keepLines/>
        <w:tabs>
          <w:tab w:val="left" w:pos="1134"/>
          <w:tab w:val="left" w:pos="1871"/>
          <w:tab w:val="left" w:pos="2268"/>
        </w:tabs>
        <w:overflowPunct w:val="0"/>
        <w:autoSpaceDE w:val="0"/>
        <w:autoSpaceDN w:val="0"/>
        <w:adjustRightInd w:val="0"/>
        <w:spacing w:before="240" w:after="280"/>
        <w:jc w:val="center"/>
        <w:textAlignment w:val="baseline"/>
        <w:rPr>
          <w:rFonts w:ascii="Times New Roman Bold" w:eastAsia="Times New Roman" w:hAnsi="Times New Roman Bold"/>
          <w:b/>
          <w:sz w:val="28"/>
          <w:szCs w:val="20"/>
        </w:rPr>
      </w:pPr>
      <w:r w:rsidRPr="00D12CA9">
        <w:rPr>
          <w:rFonts w:ascii="Times New Roman Bold" w:eastAsia="Times New Roman" w:hAnsi="Times New Roman Bold"/>
          <w:b/>
          <w:sz w:val="28"/>
          <w:szCs w:val="20"/>
        </w:rPr>
        <w:t>Transitional measures for certain broadcasting-satellite/fixed-satellite service systems in the bands 11.7-12.2 and 12.2-12.7 GHz</w:t>
      </w:r>
    </w:p>
    <w:p w14:paraId="63D27081" w14:textId="77777777" w:rsidR="002130A9" w:rsidRPr="00D12CA9" w:rsidRDefault="002130A9" w:rsidP="002130A9">
      <w:pPr>
        <w:tabs>
          <w:tab w:val="left" w:pos="1134"/>
          <w:tab w:val="left" w:pos="1871"/>
          <w:tab w:val="left" w:pos="2268"/>
        </w:tabs>
        <w:overflowPunct w:val="0"/>
        <w:autoSpaceDE w:val="0"/>
        <w:autoSpaceDN w:val="0"/>
        <w:adjustRightInd w:val="0"/>
        <w:spacing w:before="280"/>
        <w:textAlignment w:val="baseline"/>
        <w:rPr>
          <w:rFonts w:eastAsia="Times New Roman"/>
          <w:szCs w:val="20"/>
        </w:rPr>
      </w:pPr>
      <w:r w:rsidRPr="00D12CA9">
        <w:rPr>
          <w:rFonts w:eastAsia="Times New Roman"/>
          <w:szCs w:val="20"/>
        </w:rPr>
        <w:t>The World Radiocommunication Conference (Geneva, 2019),</w:t>
      </w:r>
    </w:p>
    <w:p w14:paraId="1B32EA78" w14:textId="77777777" w:rsidR="002130A9" w:rsidRPr="00D12CA9" w:rsidRDefault="002130A9" w:rsidP="002130A9">
      <w:pPr>
        <w:keepNext/>
        <w:keepLines/>
        <w:tabs>
          <w:tab w:val="left" w:pos="1134"/>
          <w:tab w:val="left" w:pos="1871"/>
          <w:tab w:val="left" w:pos="2268"/>
        </w:tabs>
        <w:overflowPunct w:val="0"/>
        <w:autoSpaceDE w:val="0"/>
        <w:autoSpaceDN w:val="0"/>
        <w:adjustRightInd w:val="0"/>
        <w:spacing w:before="160"/>
        <w:ind w:left="1134"/>
        <w:textAlignment w:val="baseline"/>
        <w:rPr>
          <w:rFonts w:eastAsia="Times New Roman"/>
          <w:i/>
          <w:szCs w:val="20"/>
        </w:rPr>
      </w:pPr>
      <w:r w:rsidRPr="00D12CA9">
        <w:rPr>
          <w:rFonts w:eastAsia="Times New Roman"/>
          <w:i/>
          <w:szCs w:val="20"/>
        </w:rPr>
        <w:t>considering</w:t>
      </w:r>
    </w:p>
    <w:p w14:paraId="0B59BCC3" w14:textId="77777777" w:rsidR="002130A9" w:rsidRDefault="002130A9" w:rsidP="002130A9">
      <w:pPr>
        <w:tabs>
          <w:tab w:val="left" w:pos="1134"/>
          <w:tab w:val="left" w:pos="1871"/>
          <w:tab w:val="left" w:pos="2268"/>
        </w:tabs>
        <w:overflowPunct w:val="0"/>
        <w:autoSpaceDE w:val="0"/>
        <w:autoSpaceDN w:val="0"/>
        <w:adjustRightInd w:val="0"/>
        <w:spacing w:before="120"/>
        <w:textAlignment w:val="baseline"/>
        <w:rPr>
          <w:rFonts w:eastAsia="Times New Roman"/>
          <w:szCs w:val="20"/>
        </w:rPr>
      </w:pPr>
      <w:r w:rsidRPr="00D12CA9">
        <w:rPr>
          <w:rFonts w:eastAsia="Times New Roman"/>
          <w:i/>
          <w:szCs w:val="20"/>
        </w:rPr>
        <w:t>a)</w:t>
      </w:r>
      <w:r w:rsidRPr="00D12CA9">
        <w:rPr>
          <w:rFonts w:eastAsia="Times New Roman"/>
          <w:i/>
          <w:szCs w:val="20"/>
        </w:rPr>
        <w:tab/>
      </w:r>
      <w:r>
        <w:rPr>
          <w:rFonts w:eastAsia="Times New Roman"/>
          <w:szCs w:val="20"/>
        </w:rPr>
        <w:t>that World Radio</w:t>
      </w:r>
      <w:r w:rsidR="00737554">
        <w:rPr>
          <w:rFonts w:eastAsia="Times New Roman"/>
          <w:szCs w:val="20"/>
        </w:rPr>
        <w:t>communication</w:t>
      </w:r>
      <w:r w:rsidRPr="00240843">
        <w:rPr>
          <w:rFonts w:eastAsia="Times New Roman"/>
          <w:szCs w:val="20"/>
        </w:rPr>
        <w:t xml:space="preserve"> </w:t>
      </w:r>
      <w:r w:rsidRPr="00D12CA9">
        <w:rPr>
          <w:rFonts w:eastAsia="Times New Roman"/>
          <w:szCs w:val="20"/>
        </w:rPr>
        <w:t xml:space="preserve">Conference </w:t>
      </w:r>
      <w:r>
        <w:rPr>
          <w:rFonts w:eastAsia="Times New Roman"/>
          <w:szCs w:val="20"/>
        </w:rPr>
        <w:t xml:space="preserve">2015 decided </w:t>
      </w:r>
      <w:r w:rsidRPr="00F774BC">
        <w:rPr>
          <w:rFonts w:eastAsia="Times New Roman"/>
          <w:szCs w:val="20"/>
        </w:rPr>
        <w:t>to conduct studies on, review, and identify possible revisions to</w:t>
      </w:r>
      <w:r>
        <w:rPr>
          <w:rFonts w:eastAsia="Times New Roman"/>
          <w:szCs w:val="20"/>
        </w:rPr>
        <w:t xml:space="preserve">, if necessary, the limitations </w:t>
      </w:r>
      <w:r w:rsidRPr="00F774BC">
        <w:rPr>
          <w:rFonts w:eastAsia="Times New Roman"/>
          <w:szCs w:val="20"/>
        </w:rPr>
        <w:t xml:space="preserve">mentioned in Annex 7 to Appendix </w:t>
      </w:r>
      <w:r w:rsidRPr="00240843">
        <w:rPr>
          <w:rFonts w:eastAsia="Times New Roman"/>
          <w:b/>
          <w:szCs w:val="20"/>
        </w:rPr>
        <w:t>30</w:t>
      </w:r>
      <w:r w:rsidRPr="00F774BC">
        <w:rPr>
          <w:rFonts w:eastAsia="Times New Roman"/>
          <w:szCs w:val="20"/>
        </w:rPr>
        <w:t xml:space="preserve"> (Rev.WRC-15), while </w:t>
      </w:r>
      <w:r>
        <w:rPr>
          <w:rFonts w:eastAsia="Times New Roman"/>
          <w:szCs w:val="20"/>
        </w:rPr>
        <w:t xml:space="preserve">ensuring the protection of, and </w:t>
      </w:r>
      <w:r w:rsidRPr="00F774BC">
        <w:rPr>
          <w:rFonts w:eastAsia="Times New Roman"/>
          <w:szCs w:val="20"/>
        </w:rPr>
        <w:t>without imposing additional constraints on, assignments in the Plan</w:t>
      </w:r>
      <w:r>
        <w:rPr>
          <w:rFonts w:eastAsia="Times New Roman"/>
          <w:szCs w:val="20"/>
        </w:rPr>
        <w:t xml:space="preserve"> and in the List and the future </w:t>
      </w:r>
      <w:r w:rsidRPr="00F774BC">
        <w:rPr>
          <w:rFonts w:eastAsia="Times New Roman"/>
          <w:szCs w:val="20"/>
        </w:rPr>
        <w:t xml:space="preserve">of </w:t>
      </w:r>
      <w:r w:rsidR="00737554" w:rsidRPr="0080651B">
        <w:rPr>
          <w:rFonts w:eastAsia="Times New Roman"/>
          <w:szCs w:val="20"/>
        </w:rPr>
        <w:t>broadcasting-satellite service (</w:t>
      </w:r>
      <w:r w:rsidRPr="00F774BC">
        <w:rPr>
          <w:rFonts w:eastAsia="Times New Roman"/>
          <w:szCs w:val="20"/>
        </w:rPr>
        <w:t>BSS</w:t>
      </w:r>
      <w:r w:rsidR="00737554">
        <w:rPr>
          <w:rFonts w:eastAsia="Times New Roman"/>
          <w:szCs w:val="20"/>
        </w:rPr>
        <w:t>)</w:t>
      </w:r>
      <w:r w:rsidRPr="00F774BC">
        <w:rPr>
          <w:rFonts w:eastAsia="Times New Roman"/>
          <w:szCs w:val="20"/>
        </w:rPr>
        <w:t xml:space="preserve"> networks</w:t>
      </w:r>
      <w:r>
        <w:rPr>
          <w:rFonts w:eastAsia="Times New Roman"/>
          <w:szCs w:val="20"/>
        </w:rPr>
        <w:t xml:space="preserve"> and existing </w:t>
      </w:r>
      <w:r w:rsidR="00737554" w:rsidRPr="0080651B">
        <w:rPr>
          <w:rFonts w:eastAsia="Times New Roman"/>
          <w:szCs w:val="20"/>
        </w:rPr>
        <w:t>fixed-satellite service (</w:t>
      </w:r>
      <w:r>
        <w:rPr>
          <w:rFonts w:eastAsia="Times New Roman"/>
          <w:szCs w:val="20"/>
        </w:rPr>
        <w:t>FSS</w:t>
      </w:r>
      <w:r w:rsidR="00737554">
        <w:rPr>
          <w:rFonts w:eastAsia="Times New Roman"/>
          <w:szCs w:val="20"/>
        </w:rPr>
        <w:t>)</w:t>
      </w:r>
      <w:r>
        <w:rPr>
          <w:rFonts w:eastAsia="Times New Roman"/>
          <w:szCs w:val="20"/>
        </w:rPr>
        <w:t xml:space="preserve"> networks.</w:t>
      </w:r>
    </w:p>
    <w:p w14:paraId="0CAB3D0A" w14:textId="77777777" w:rsidR="002130A9" w:rsidRPr="0080651B" w:rsidRDefault="002130A9" w:rsidP="002130A9">
      <w:pPr>
        <w:tabs>
          <w:tab w:val="left" w:pos="1134"/>
          <w:tab w:val="left" w:pos="1871"/>
          <w:tab w:val="left" w:pos="2268"/>
        </w:tabs>
        <w:overflowPunct w:val="0"/>
        <w:autoSpaceDE w:val="0"/>
        <w:autoSpaceDN w:val="0"/>
        <w:adjustRightInd w:val="0"/>
        <w:spacing w:before="120"/>
        <w:textAlignment w:val="baseline"/>
        <w:rPr>
          <w:rFonts w:eastAsia="Times New Roman"/>
          <w:i/>
          <w:szCs w:val="20"/>
        </w:rPr>
      </w:pPr>
      <w:r>
        <w:rPr>
          <w:rFonts w:eastAsia="Times New Roman"/>
          <w:i/>
          <w:szCs w:val="20"/>
        </w:rPr>
        <w:t>b</w:t>
      </w:r>
      <w:r w:rsidRPr="00D12CA9">
        <w:rPr>
          <w:rFonts w:eastAsia="Times New Roman"/>
          <w:i/>
          <w:szCs w:val="20"/>
        </w:rPr>
        <w:t>)</w:t>
      </w:r>
      <w:r w:rsidRPr="00D12CA9">
        <w:rPr>
          <w:rFonts w:eastAsia="Times New Roman"/>
          <w:i/>
          <w:szCs w:val="20"/>
        </w:rPr>
        <w:tab/>
      </w:r>
      <w:r w:rsidRPr="0080651B">
        <w:rPr>
          <w:rFonts w:eastAsia="Times New Roman"/>
          <w:szCs w:val="20"/>
        </w:rPr>
        <w:t xml:space="preserve">that the provisions applying to the BSS in the frequency bands 11.7-12.5 GHz in Region 1, 12.2-12.7 GHz in Region 2 and 11.7-12.2 GHz in Region 3 are contained in Appendix </w:t>
      </w:r>
      <w:r w:rsidRPr="00FE45EC">
        <w:rPr>
          <w:rFonts w:eastAsia="Times New Roman"/>
          <w:b/>
          <w:szCs w:val="20"/>
        </w:rPr>
        <w:t>30</w:t>
      </w:r>
      <w:r w:rsidRPr="0080651B">
        <w:rPr>
          <w:rFonts w:eastAsia="Times New Roman"/>
          <w:szCs w:val="20"/>
        </w:rPr>
        <w:t>;</w:t>
      </w:r>
    </w:p>
    <w:p w14:paraId="205164F4" w14:textId="77777777" w:rsidR="002130A9" w:rsidRPr="0080651B" w:rsidRDefault="002130A9" w:rsidP="002130A9">
      <w:pPr>
        <w:tabs>
          <w:tab w:val="left" w:pos="1134"/>
          <w:tab w:val="left" w:pos="1871"/>
          <w:tab w:val="left" w:pos="2268"/>
        </w:tabs>
        <w:overflowPunct w:val="0"/>
        <w:autoSpaceDE w:val="0"/>
        <w:autoSpaceDN w:val="0"/>
        <w:adjustRightInd w:val="0"/>
        <w:spacing w:before="120"/>
        <w:textAlignment w:val="baseline"/>
        <w:rPr>
          <w:rFonts w:eastAsia="Times New Roman"/>
          <w:szCs w:val="20"/>
        </w:rPr>
      </w:pPr>
      <w:r>
        <w:rPr>
          <w:rFonts w:eastAsia="Times New Roman"/>
          <w:i/>
          <w:szCs w:val="20"/>
        </w:rPr>
        <w:t>c</w:t>
      </w:r>
      <w:r w:rsidRPr="0080651B">
        <w:rPr>
          <w:rFonts w:eastAsia="Times New Roman"/>
          <w:i/>
          <w:szCs w:val="20"/>
        </w:rPr>
        <w:t xml:space="preserve">) </w:t>
      </w:r>
      <w:r>
        <w:rPr>
          <w:rFonts w:eastAsia="Times New Roman"/>
          <w:i/>
          <w:szCs w:val="20"/>
        </w:rPr>
        <w:tab/>
      </w:r>
      <w:r w:rsidRPr="0080651B">
        <w:rPr>
          <w:rFonts w:eastAsia="Times New Roman"/>
          <w:szCs w:val="20"/>
        </w:rPr>
        <w:t xml:space="preserve">that FSS </w:t>
      </w:r>
      <w:r>
        <w:rPr>
          <w:rFonts w:eastAsia="Times New Roman"/>
          <w:szCs w:val="20"/>
        </w:rPr>
        <w:t>has primary allocations</w:t>
      </w:r>
      <w:r w:rsidRPr="0080651B">
        <w:rPr>
          <w:rFonts w:eastAsia="Times New Roman"/>
          <w:szCs w:val="20"/>
        </w:rPr>
        <w:t xml:space="preserve"> in the frequency bands 12.5-12.75 GHz in Region 1, 11.7-12.2 GHz in Region 2 and 12.2-12.75 GHz in Region 3</w:t>
      </w:r>
      <w:r w:rsidR="00737554">
        <w:rPr>
          <w:rFonts w:eastAsia="Times New Roman"/>
          <w:szCs w:val="20"/>
        </w:rPr>
        <w:t>, while unplanned BSS has a primary allocation in 12.5-12.7 GHz in Region 3</w:t>
      </w:r>
      <w:r>
        <w:rPr>
          <w:rFonts w:eastAsia="Times New Roman"/>
          <w:szCs w:val="20"/>
        </w:rPr>
        <w:t>;</w:t>
      </w:r>
    </w:p>
    <w:p w14:paraId="6D9AA095" w14:textId="77777777" w:rsidR="002130A9" w:rsidRPr="00D12CA9" w:rsidRDefault="002130A9" w:rsidP="002130A9">
      <w:pPr>
        <w:tabs>
          <w:tab w:val="left" w:pos="1134"/>
          <w:tab w:val="left" w:pos="1871"/>
          <w:tab w:val="left" w:pos="2268"/>
        </w:tabs>
        <w:overflowPunct w:val="0"/>
        <w:autoSpaceDE w:val="0"/>
        <w:autoSpaceDN w:val="0"/>
        <w:adjustRightInd w:val="0"/>
        <w:spacing w:before="120"/>
        <w:textAlignment w:val="baseline"/>
        <w:rPr>
          <w:rFonts w:eastAsia="Times New Roman"/>
          <w:szCs w:val="20"/>
        </w:rPr>
      </w:pPr>
      <w:r>
        <w:rPr>
          <w:rFonts w:eastAsia="Times New Roman"/>
          <w:i/>
          <w:szCs w:val="20"/>
        </w:rPr>
        <w:t>d)</w:t>
      </w:r>
      <w:r>
        <w:rPr>
          <w:rFonts w:eastAsia="Times New Roman"/>
          <w:i/>
          <w:szCs w:val="20"/>
        </w:rPr>
        <w:tab/>
      </w:r>
      <w:r w:rsidRPr="00D12CA9">
        <w:rPr>
          <w:rFonts w:eastAsia="Times New Roman"/>
          <w:szCs w:val="20"/>
        </w:rPr>
        <w:t xml:space="preserve">that this Conference suppressed the limitation in Annex </w:t>
      </w:r>
      <w:r w:rsidRPr="00D12CA9">
        <w:rPr>
          <w:rFonts w:eastAsia="Times New Roman"/>
          <w:b/>
          <w:szCs w:val="20"/>
        </w:rPr>
        <w:t>7</w:t>
      </w:r>
      <w:r w:rsidRPr="00D12CA9">
        <w:rPr>
          <w:rFonts w:eastAsia="Times New Roman"/>
          <w:szCs w:val="20"/>
        </w:rPr>
        <w:t xml:space="preserve"> of Appendix </w:t>
      </w:r>
      <w:r w:rsidRPr="00D12CA9">
        <w:rPr>
          <w:rFonts w:eastAsia="Times New Roman"/>
          <w:b/>
          <w:szCs w:val="20"/>
        </w:rPr>
        <w:t>30</w:t>
      </w:r>
      <w:r>
        <w:rPr>
          <w:rFonts w:eastAsia="Times New Roman"/>
          <w:b/>
          <w:szCs w:val="20"/>
        </w:rPr>
        <w:t xml:space="preserve"> </w:t>
      </w:r>
      <w:r>
        <w:rPr>
          <w:rFonts w:eastAsia="Times New Roman"/>
          <w:szCs w:val="20"/>
        </w:rPr>
        <w:t>that prevented</w:t>
      </w:r>
      <w:r w:rsidRPr="00E41133">
        <w:rPr>
          <w:rFonts w:eastAsia="Times New Roman"/>
          <w:szCs w:val="20"/>
        </w:rPr>
        <w:t xml:space="preserve"> broadcasting satellite</w:t>
      </w:r>
      <w:r>
        <w:rPr>
          <w:rFonts w:eastAsia="Times New Roman"/>
          <w:szCs w:val="20"/>
        </w:rPr>
        <w:t>s</w:t>
      </w:r>
      <w:r w:rsidRPr="00E41133">
        <w:rPr>
          <w:rFonts w:eastAsia="Times New Roman"/>
          <w:szCs w:val="20"/>
        </w:rPr>
        <w:t xml:space="preserve"> serving an area in Region 1 and using frequency </w:t>
      </w:r>
      <w:r>
        <w:rPr>
          <w:rFonts w:eastAsia="Times New Roman"/>
          <w:szCs w:val="20"/>
        </w:rPr>
        <w:t xml:space="preserve">assignments </w:t>
      </w:r>
      <w:r w:rsidRPr="00E41133">
        <w:rPr>
          <w:rFonts w:eastAsia="Times New Roman"/>
          <w:szCs w:val="20"/>
        </w:rPr>
        <w:t xml:space="preserve">in the band 11.7-12.2 GHz </w:t>
      </w:r>
      <w:r>
        <w:rPr>
          <w:rFonts w:eastAsia="Times New Roman"/>
          <w:szCs w:val="20"/>
        </w:rPr>
        <w:t xml:space="preserve">from </w:t>
      </w:r>
      <w:r w:rsidRPr="00E41133">
        <w:rPr>
          <w:rFonts w:eastAsia="Times New Roman"/>
          <w:szCs w:val="20"/>
        </w:rPr>
        <w:t>occupy</w:t>
      </w:r>
      <w:r>
        <w:rPr>
          <w:rFonts w:eastAsia="Times New Roman"/>
          <w:szCs w:val="20"/>
        </w:rPr>
        <w:t>ing</w:t>
      </w:r>
      <w:r w:rsidRPr="00E41133">
        <w:rPr>
          <w:rFonts w:eastAsia="Times New Roman"/>
          <w:szCs w:val="20"/>
        </w:rPr>
        <w:t xml:space="preserve"> a nominal orbital position further west than 37.2° W</w:t>
      </w:r>
      <w:r w:rsidRPr="00D12CA9">
        <w:rPr>
          <w:rFonts w:eastAsia="Times New Roman"/>
          <w:szCs w:val="20"/>
        </w:rPr>
        <w:t>;</w:t>
      </w:r>
    </w:p>
    <w:p w14:paraId="600F59F4" w14:textId="77777777" w:rsidR="002130A9" w:rsidRDefault="002130A9" w:rsidP="002130A9">
      <w:pPr>
        <w:tabs>
          <w:tab w:val="left" w:pos="1134"/>
          <w:tab w:val="left" w:pos="1871"/>
          <w:tab w:val="left" w:pos="2268"/>
        </w:tabs>
        <w:overflowPunct w:val="0"/>
        <w:autoSpaceDE w:val="0"/>
        <w:autoSpaceDN w:val="0"/>
        <w:adjustRightInd w:val="0"/>
        <w:spacing w:before="120"/>
        <w:textAlignment w:val="baseline"/>
        <w:rPr>
          <w:rFonts w:eastAsia="Times New Roman"/>
          <w:i/>
          <w:szCs w:val="20"/>
        </w:rPr>
      </w:pPr>
      <w:r>
        <w:rPr>
          <w:rFonts w:eastAsia="Times New Roman"/>
          <w:i/>
          <w:szCs w:val="20"/>
        </w:rPr>
        <w:t>e)</w:t>
      </w:r>
      <w:r>
        <w:rPr>
          <w:rFonts w:eastAsia="Times New Roman"/>
          <w:i/>
          <w:szCs w:val="20"/>
        </w:rPr>
        <w:tab/>
      </w:r>
      <w:r w:rsidRPr="00D12CA9">
        <w:rPr>
          <w:rFonts w:eastAsia="Times New Roman"/>
          <w:szCs w:val="20"/>
        </w:rPr>
        <w:t xml:space="preserve">that this Conference suppressed the limitation in Annex </w:t>
      </w:r>
      <w:r w:rsidRPr="00D12CA9">
        <w:rPr>
          <w:rFonts w:eastAsia="Times New Roman"/>
          <w:b/>
          <w:szCs w:val="20"/>
        </w:rPr>
        <w:t>7</w:t>
      </w:r>
      <w:r w:rsidRPr="00D12CA9">
        <w:rPr>
          <w:rFonts w:eastAsia="Times New Roman"/>
          <w:szCs w:val="20"/>
        </w:rPr>
        <w:t xml:space="preserve"> of Appendix </w:t>
      </w:r>
      <w:r w:rsidRPr="00D12CA9">
        <w:rPr>
          <w:rFonts w:eastAsia="Times New Roman"/>
          <w:b/>
          <w:szCs w:val="20"/>
        </w:rPr>
        <w:t>30</w:t>
      </w:r>
      <w:r>
        <w:rPr>
          <w:rFonts w:eastAsia="Times New Roman"/>
          <w:b/>
          <w:szCs w:val="20"/>
        </w:rPr>
        <w:t xml:space="preserve"> </w:t>
      </w:r>
      <w:r>
        <w:rPr>
          <w:rFonts w:eastAsia="Times New Roman"/>
          <w:szCs w:val="20"/>
        </w:rPr>
        <w:t>that prevented</w:t>
      </w:r>
      <w:r w:rsidRPr="00E41133">
        <w:rPr>
          <w:rFonts w:eastAsia="Times New Roman"/>
          <w:szCs w:val="20"/>
        </w:rPr>
        <w:t xml:space="preserve"> broadcasting satellite</w:t>
      </w:r>
      <w:r>
        <w:rPr>
          <w:rFonts w:eastAsia="Times New Roman"/>
          <w:szCs w:val="20"/>
        </w:rPr>
        <w:t>s</w:t>
      </w:r>
      <w:r w:rsidRPr="00E41133">
        <w:rPr>
          <w:rFonts w:eastAsia="Times New Roman"/>
          <w:szCs w:val="20"/>
        </w:rPr>
        <w:t xml:space="preserve"> serving an area in Region </w:t>
      </w:r>
      <w:r>
        <w:rPr>
          <w:rFonts w:eastAsia="Times New Roman"/>
          <w:szCs w:val="20"/>
        </w:rPr>
        <w:t>2</w:t>
      </w:r>
      <w:r w:rsidRPr="00E41133">
        <w:rPr>
          <w:rFonts w:eastAsia="Times New Roman"/>
          <w:szCs w:val="20"/>
        </w:rPr>
        <w:t xml:space="preserve"> and using frequency </w:t>
      </w:r>
      <w:r>
        <w:rPr>
          <w:rFonts w:eastAsia="Times New Roman"/>
          <w:szCs w:val="20"/>
        </w:rPr>
        <w:t xml:space="preserve">assignments </w:t>
      </w:r>
      <w:r w:rsidRPr="00E41133">
        <w:rPr>
          <w:rFonts w:eastAsia="Times New Roman"/>
          <w:szCs w:val="20"/>
        </w:rPr>
        <w:t>in the band 1</w:t>
      </w:r>
      <w:r>
        <w:rPr>
          <w:rFonts w:eastAsia="Times New Roman"/>
          <w:szCs w:val="20"/>
        </w:rPr>
        <w:t>2.5</w:t>
      </w:r>
      <w:r w:rsidRPr="00E41133">
        <w:rPr>
          <w:rFonts w:eastAsia="Times New Roman"/>
          <w:szCs w:val="20"/>
        </w:rPr>
        <w:t>-12.</w:t>
      </w:r>
      <w:r>
        <w:rPr>
          <w:rFonts w:eastAsia="Times New Roman"/>
          <w:szCs w:val="20"/>
        </w:rPr>
        <w:t>7</w:t>
      </w:r>
      <w:r w:rsidRPr="00E41133">
        <w:rPr>
          <w:rFonts w:eastAsia="Times New Roman"/>
          <w:szCs w:val="20"/>
        </w:rPr>
        <w:t xml:space="preserve"> GHz </w:t>
      </w:r>
      <w:r>
        <w:rPr>
          <w:rFonts w:eastAsia="Times New Roman"/>
          <w:szCs w:val="20"/>
        </w:rPr>
        <w:t xml:space="preserve">from </w:t>
      </w:r>
      <w:r w:rsidRPr="00E41133">
        <w:rPr>
          <w:rFonts w:eastAsia="Times New Roman"/>
          <w:szCs w:val="20"/>
        </w:rPr>
        <w:t>occupy</w:t>
      </w:r>
      <w:r>
        <w:rPr>
          <w:rFonts w:eastAsia="Times New Roman"/>
          <w:szCs w:val="20"/>
        </w:rPr>
        <w:t>ing</w:t>
      </w:r>
      <w:r w:rsidRPr="00E41133">
        <w:rPr>
          <w:rFonts w:eastAsia="Times New Roman"/>
          <w:szCs w:val="20"/>
        </w:rPr>
        <w:t xml:space="preserve"> a nominal orbital position further </w:t>
      </w:r>
      <w:r>
        <w:rPr>
          <w:rFonts w:eastAsia="Times New Roman"/>
          <w:szCs w:val="20"/>
        </w:rPr>
        <w:t>east</w:t>
      </w:r>
      <w:r w:rsidRPr="00E41133">
        <w:rPr>
          <w:rFonts w:eastAsia="Times New Roman"/>
          <w:szCs w:val="20"/>
        </w:rPr>
        <w:t xml:space="preserve"> than </w:t>
      </w:r>
      <w:r>
        <w:rPr>
          <w:rFonts w:eastAsia="Times New Roman"/>
          <w:szCs w:val="20"/>
        </w:rPr>
        <w:t>54</w:t>
      </w:r>
      <w:r w:rsidRPr="00E41133">
        <w:rPr>
          <w:rFonts w:eastAsia="Times New Roman"/>
          <w:szCs w:val="20"/>
        </w:rPr>
        <w:t>°W</w:t>
      </w:r>
      <w:r w:rsidRPr="00D12CA9">
        <w:rPr>
          <w:rFonts w:eastAsia="Times New Roman"/>
          <w:szCs w:val="20"/>
        </w:rPr>
        <w:t>;</w:t>
      </w:r>
    </w:p>
    <w:p w14:paraId="47FAE026" w14:textId="77777777" w:rsidR="000177FF" w:rsidRDefault="000177FF" w:rsidP="000177FF">
      <w:pPr>
        <w:tabs>
          <w:tab w:val="left" w:pos="1134"/>
          <w:tab w:val="left" w:pos="1871"/>
          <w:tab w:val="left" w:pos="2268"/>
        </w:tabs>
        <w:overflowPunct w:val="0"/>
        <w:autoSpaceDE w:val="0"/>
        <w:autoSpaceDN w:val="0"/>
        <w:adjustRightInd w:val="0"/>
        <w:spacing w:before="120"/>
        <w:textAlignment w:val="baseline"/>
        <w:rPr>
          <w:rFonts w:eastAsia="Times New Roman"/>
          <w:i/>
          <w:szCs w:val="20"/>
        </w:rPr>
      </w:pPr>
      <w:r>
        <w:rPr>
          <w:rFonts w:eastAsia="Times New Roman"/>
          <w:i/>
          <w:szCs w:val="20"/>
        </w:rPr>
        <w:t>f)</w:t>
      </w:r>
      <w:r>
        <w:rPr>
          <w:rFonts w:eastAsia="Times New Roman"/>
          <w:i/>
          <w:szCs w:val="20"/>
        </w:rPr>
        <w:tab/>
      </w:r>
      <w:r w:rsidRPr="00D12CA9">
        <w:rPr>
          <w:rFonts w:eastAsia="Times New Roman"/>
          <w:szCs w:val="20"/>
        </w:rPr>
        <w:t xml:space="preserve">that this Conference suppressed the limitation in Annex </w:t>
      </w:r>
      <w:r w:rsidRPr="00D12CA9">
        <w:rPr>
          <w:rFonts w:eastAsia="Times New Roman"/>
          <w:b/>
          <w:szCs w:val="20"/>
        </w:rPr>
        <w:t>7</w:t>
      </w:r>
      <w:r w:rsidRPr="00D12CA9">
        <w:rPr>
          <w:rFonts w:eastAsia="Times New Roman"/>
          <w:szCs w:val="20"/>
        </w:rPr>
        <w:t xml:space="preserve"> of Appendix </w:t>
      </w:r>
      <w:r w:rsidRPr="00D12CA9">
        <w:rPr>
          <w:rFonts w:eastAsia="Times New Roman"/>
          <w:b/>
          <w:szCs w:val="20"/>
        </w:rPr>
        <w:t>30</w:t>
      </w:r>
      <w:r>
        <w:rPr>
          <w:rFonts w:eastAsia="Times New Roman"/>
          <w:b/>
          <w:szCs w:val="20"/>
        </w:rPr>
        <w:t xml:space="preserve"> </w:t>
      </w:r>
      <w:r>
        <w:rPr>
          <w:rFonts w:eastAsia="Times New Roman"/>
          <w:szCs w:val="20"/>
        </w:rPr>
        <w:t>that prevented</w:t>
      </w:r>
      <w:r w:rsidRPr="00E41133">
        <w:rPr>
          <w:rFonts w:eastAsia="Times New Roman"/>
          <w:szCs w:val="20"/>
        </w:rPr>
        <w:t xml:space="preserve"> broadcasting satellite</w:t>
      </w:r>
      <w:r>
        <w:rPr>
          <w:rFonts w:eastAsia="Times New Roman"/>
          <w:szCs w:val="20"/>
        </w:rPr>
        <w:t>s</w:t>
      </w:r>
      <w:r w:rsidRPr="00E41133">
        <w:rPr>
          <w:rFonts w:eastAsia="Times New Roman"/>
          <w:szCs w:val="20"/>
        </w:rPr>
        <w:t xml:space="preserve"> serving an area in Region</w:t>
      </w:r>
      <w:r>
        <w:rPr>
          <w:rFonts w:eastAsia="Times New Roman"/>
          <w:szCs w:val="20"/>
        </w:rPr>
        <w:t>s</w:t>
      </w:r>
      <w:r w:rsidRPr="00E41133">
        <w:rPr>
          <w:rFonts w:eastAsia="Times New Roman"/>
          <w:szCs w:val="20"/>
        </w:rPr>
        <w:t xml:space="preserve"> </w:t>
      </w:r>
      <w:r>
        <w:rPr>
          <w:rFonts w:eastAsia="Times New Roman"/>
          <w:szCs w:val="20"/>
        </w:rPr>
        <w:t>1 or 3</w:t>
      </w:r>
      <w:r w:rsidRPr="00E41133">
        <w:rPr>
          <w:rFonts w:eastAsia="Times New Roman"/>
          <w:szCs w:val="20"/>
        </w:rPr>
        <w:t xml:space="preserve"> and using frequency </w:t>
      </w:r>
      <w:r>
        <w:rPr>
          <w:rFonts w:eastAsia="Times New Roman"/>
          <w:szCs w:val="20"/>
        </w:rPr>
        <w:t xml:space="preserve">assignments </w:t>
      </w:r>
      <w:r w:rsidRPr="00E41133">
        <w:rPr>
          <w:rFonts w:eastAsia="Times New Roman"/>
          <w:szCs w:val="20"/>
        </w:rPr>
        <w:t>in the band 1</w:t>
      </w:r>
      <w:r>
        <w:rPr>
          <w:rFonts w:eastAsia="Times New Roman"/>
          <w:szCs w:val="20"/>
        </w:rPr>
        <w:t>1.7</w:t>
      </w:r>
      <w:r w:rsidRPr="00E41133">
        <w:rPr>
          <w:rFonts w:eastAsia="Times New Roman"/>
          <w:szCs w:val="20"/>
        </w:rPr>
        <w:t>-12.</w:t>
      </w:r>
      <w:r>
        <w:rPr>
          <w:rFonts w:eastAsia="Times New Roman"/>
          <w:szCs w:val="20"/>
        </w:rPr>
        <w:t>2</w:t>
      </w:r>
      <w:r w:rsidRPr="00E41133">
        <w:rPr>
          <w:rFonts w:eastAsia="Times New Roman"/>
          <w:szCs w:val="20"/>
        </w:rPr>
        <w:t xml:space="preserve"> GHz </w:t>
      </w:r>
      <w:r>
        <w:rPr>
          <w:rFonts w:eastAsia="Times New Roman"/>
          <w:szCs w:val="20"/>
        </w:rPr>
        <w:t xml:space="preserve">from </w:t>
      </w:r>
      <w:r w:rsidRPr="00E41133">
        <w:rPr>
          <w:rFonts w:eastAsia="Times New Roman"/>
          <w:szCs w:val="20"/>
        </w:rPr>
        <w:t>occupy</w:t>
      </w:r>
      <w:r>
        <w:rPr>
          <w:rFonts w:eastAsia="Times New Roman"/>
          <w:szCs w:val="20"/>
        </w:rPr>
        <w:t>ing</w:t>
      </w:r>
      <w:r w:rsidRPr="00E41133">
        <w:rPr>
          <w:rFonts w:eastAsia="Times New Roman"/>
          <w:szCs w:val="20"/>
        </w:rPr>
        <w:t xml:space="preserve"> a nominal orbital position </w:t>
      </w:r>
      <w:r>
        <w:rPr>
          <w:rFonts w:eastAsia="Times New Roman"/>
          <w:szCs w:val="20"/>
        </w:rPr>
        <w:t>outside allowable portions of the orbital arc between 37.2</w:t>
      </w:r>
      <w:r w:rsidRPr="00E41133">
        <w:rPr>
          <w:rFonts w:eastAsia="Times New Roman"/>
          <w:szCs w:val="20"/>
        </w:rPr>
        <w:t>°W</w:t>
      </w:r>
      <w:r w:rsidR="00B363C9">
        <w:rPr>
          <w:rFonts w:eastAsia="Times New Roman"/>
          <w:szCs w:val="20"/>
        </w:rPr>
        <w:t xml:space="preserve"> and 10°E</w:t>
      </w:r>
      <w:r w:rsidRPr="00D12CA9">
        <w:rPr>
          <w:rFonts w:eastAsia="Times New Roman"/>
          <w:szCs w:val="20"/>
        </w:rPr>
        <w:t>;</w:t>
      </w:r>
    </w:p>
    <w:p w14:paraId="7E75EAF7" w14:textId="77777777" w:rsidR="002130A9" w:rsidRPr="00D12CA9" w:rsidRDefault="000177FF" w:rsidP="002130A9">
      <w:pPr>
        <w:tabs>
          <w:tab w:val="left" w:pos="1134"/>
          <w:tab w:val="left" w:pos="1871"/>
          <w:tab w:val="left" w:pos="2268"/>
        </w:tabs>
        <w:overflowPunct w:val="0"/>
        <w:autoSpaceDE w:val="0"/>
        <w:autoSpaceDN w:val="0"/>
        <w:adjustRightInd w:val="0"/>
        <w:spacing w:before="120"/>
        <w:textAlignment w:val="baseline"/>
        <w:rPr>
          <w:rFonts w:eastAsia="Times New Roman"/>
          <w:szCs w:val="20"/>
        </w:rPr>
      </w:pPr>
      <w:r>
        <w:rPr>
          <w:rFonts w:eastAsia="Times New Roman"/>
          <w:i/>
          <w:szCs w:val="20"/>
        </w:rPr>
        <w:t>g</w:t>
      </w:r>
      <w:r w:rsidR="002130A9" w:rsidRPr="00D12CA9">
        <w:rPr>
          <w:rFonts w:eastAsia="Times New Roman"/>
          <w:i/>
          <w:szCs w:val="20"/>
        </w:rPr>
        <w:t>)</w:t>
      </w:r>
      <w:r w:rsidR="002130A9" w:rsidRPr="00D12CA9">
        <w:rPr>
          <w:rFonts w:eastAsia="Times New Roman"/>
          <w:i/>
          <w:szCs w:val="20"/>
        </w:rPr>
        <w:tab/>
      </w:r>
      <w:r w:rsidR="002130A9">
        <w:rPr>
          <w:rFonts w:eastAsia="Times New Roman"/>
          <w:szCs w:val="20"/>
        </w:rPr>
        <w:t xml:space="preserve">that the result of those suppressions </w:t>
      </w:r>
      <w:r w:rsidR="002130A9" w:rsidRPr="00D12CA9">
        <w:rPr>
          <w:rFonts w:eastAsia="Times New Roman"/>
          <w:szCs w:val="20"/>
        </w:rPr>
        <w:t>must ensure the protection of, and cannot impose additional constraints on, assignments in the Plan and the List and the future development of the BSS within the Plan, and existing and planned FSS networks;</w:t>
      </w:r>
    </w:p>
    <w:p w14:paraId="0CC40BC8" w14:textId="77777777" w:rsidR="002130A9" w:rsidRPr="00D12CA9" w:rsidRDefault="002130A9" w:rsidP="002130A9">
      <w:pPr>
        <w:tabs>
          <w:tab w:val="left" w:pos="1134"/>
          <w:tab w:val="left" w:pos="1871"/>
          <w:tab w:val="left" w:pos="2268"/>
        </w:tabs>
        <w:overflowPunct w:val="0"/>
        <w:autoSpaceDE w:val="0"/>
        <w:autoSpaceDN w:val="0"/>
        <w:adjustRightInd w:val="0"/>
        <w:spacing w:before="120"/>
        <w:textAlignment w:val="baseline"/>
        <w:rPr>
          <w:rFonts w:eastAsia="Times New Roman"/>
          <w:i/>
          <w:szCs w:val="20"/>
        </w:rPr>
      </w:pPr>
    </w:p>
    <w:p w14:paraId="5804A97C" w14:textId="77777777" w:rsidR="002130A9" w:rsidRDefault="002130A9" w:rsidP="002130A9">
      <w:pPr>
        <w:keepNext/>
        <w:keepLines/>
        <w:tabs>
          <w:tab w:val="left" w:pos="1134"/>
          <w:tab w:val="left" w:pos="1871"/>
          <w:tab w:val="left" w:pos="2268"/>
        </w:tabs>
        <w:overflowPunct w:val="0"/>
        <w:autoSpaceDE w:val="0"/>
        <w:autoSpaceDN w:val="0"/>
        <w:adjustRightInd w:val="0"/>
        <w:spacing w:before="160"/>
        <w:ind w:left="1134"/>
        <w:textAlignment w:val="baseline"/>
        <w:rPr>
          <w:rFonts w:eastAsia="Times New Roman"/>
          <w:i/>
          <w:szCs w:val="20"/>
        </w:rPr>
      </w:pPr>
      <w:r>
        <w:rPr>
          <w:rFonts w:eastAsia="Times New Roman"/>
          <w:i/>
          <w:szCs w:val="20"/>
        </w:rPr>
        <w:t>recognizing</w:t>
      </w:r>
    </w:p>
    <w:p w14:paraId="45E6CBDE" w14:textId="77777777" w:rsidR="002130A9" w:rsidRDefault="002130A9" w:rsidP="002130A9">
      <w:pPr>
        <w:tabs>
          <w:tab w:val="left" w:pos="1134"/>
          <w:tab w:val="left" w:pos="1871"/>
          <w:tab w:val="left" w:pos="2268"/>
        </w:tabs>
        <w:overflowPunct w:val="0"/>
        <w:autoSpaceDE w:val="0"/>
        <w:autoSpaceDN w:val="0"/>
        <w:adjustRightInd w:val="0"/>
        <w:spacing w:before="120"/>
        <w:textAlignment w:val="baseline"/>
        <w:rPr>
          <w:rFonts w:eastAsia="Times New Roman"/>
          <w:i/>
          <w:szCs w:val="20"/>
        </w:rPr>
      </w:pPr>
      <w:r w:rsidRPr="00D12CA9">
        <w:rPr>
          <w:rFonts w:eastAsia="Times New Roman"/>
          <w:i/>
          <w:szCs w:val="20"/>
        </w:rPr>
        <w:t>a)</w:t>
      </w:r>
      <w:r w:rsidRPr="00D12CA9">
        <w:rPr>
          <w:rFonts w:eastAsia="Times New Roman"/>
          <w:i/>
          <w:szCs w:val="20"/>
        </w:rPr>
        <w:tab/>
      </w:r>
      <w:r w:rsidRPr="0080651B">
        <w:rPr>
          <w:rFonts w:eastAsia="Times New Roman"/>
          <w:szCs w:val="20"/>
        </w:rPr>
        <w:t>that WRC-2000 developed new Plans for Regions 1 and 3 assuming digital BSS and feeder-link assignments;</w:t>
      </w:r>
    </w:p>
    <w:p w14:paraId="4227EAFA" w14:textId="77777777" w:rsidR="002130A9" w:rsidRPr="00B93CF9" w:rsidRDefault="002130A9" w:rsidP="002130A9">
      <w:pPr>
        <w:tabs>
          <w:tab w:val="left" w:pos="1134"/>
          <w:tab w:val="left" w:pos="1871"/>
          <w:tab w:val="left" w:pos="2268"/>
        </w:tabs>
        <w:overflowPunct w:val="0"/>
        <w:autoSpaceDE w:val="0"/>
        <w:autoSpaceDN w:val="0"/>
        <w:adjustRightInd w:val="0"/>
        <w:spacing w:before="120"/>
        <w:textAlignment w:val="baseline"/>
        <w:rPr>
          <w:rFonts w:eastAsia="Times New Roman"/>
          <w:szCs w:val="20"/>
        </w:rPr>
      </w:pPr>
      <w:r w:rsidRPr="003126BC">
        <w:rPr>
          <w:rFonts w:eastAsia="Times New Roman"/>
          <w:i/>
          <w:szCs w:val="20"/>
        </w:rPr>
        <w:t>b)</w:t>
      </w:r>
      <w:r>
        <w:rPr>
          <w:rFonts w:eastAsia="Times New Roman"/>
          <w:szCs w:val="20"/>
        </w:rPr>
        <w:tab/>
      </w:r>
      <w:r w:rsidRPr="0080651B">
        <w:rPr>
          <w:rFonts w:eastAsia="Times New Roman"/>
          <w:szCs w:val="20"/>
        </w:rPr>
        <w:t xml:space="preserve">that existing FSS </w:t>
      </w:r>
      <w:r w:rsidR="00737554">
        <w:rPr>
          <w:rFonts w:eastAsia="Times New Roman"/>
          <w:szCs w:val="20"/>
        </w:rPr>
        <w:t xml:space="preserve">and unplanned BSS </w:t>
      </w:r>
      <w:r w:rsidRPr="0080651B">
        <w:rPr>
          <w:rFonts w:eastAsia="Times New Roman"/>
          <w:szCs w:val="20"/>
        </w:rPr>
        <w:t>networks operating in the frequency bands mentioned in</w:t>
      </w:r>
      <w:r>
        <w:rPr>
          <w:rFonts w:eastAsia="Times New Roman"/>
          <w:szCs w:val="20"/>
        </w:rPr>
        <w:t xml:space="preserve"> </w:t>
      </w:r>
      <w:r w:rsidRPr="0080651B">
        <w:rPr>
          <w:rFonts w:eastAsia="Times New Roman"/>
          <w:i/>
          <w:szCs w:val="20"/>
        </w:rPr>
        <w:t xml:space="preserve">considering </w:t>
      </w:r>
      <w:r>
        <w:rPr>
          <w:rFonts w:eastAsia="Times New Roman"/>
          <w:i/>
          <w:szCs w:val="20"/>
        </w:rPr>
        <w:t>c</w:t>
      </w:r>
      <w:r w:rsidRPr="0080651B">
        <w:rPr>
          <w:rFonts w:eastAsia="Times New Roman"/>
          <w:i/>
          <w:szCs w:val="20"/>
        </w:rPr>
        <w:t>)</w:t>
      </w:r>
      <w:r w:rsidRPr="0080651B">
        <w:rPr>
          <w:rFonts w:eastAsia="Times New Roman"/>
          <w:szCs w:val="20"/>
        </w:rPr>
        <w:t xml:space="preserve"> and </w:t>
      </w:r>
      <w:r w:rsidR="00737554">
        <w:rPr>
          <w:rFonts w:eastAsia="Times New Roman"/>
          <w:szCs w:val="20"/>
        </w:rPr>
        <w:t xml:space="preserve">planned </w:t>
      </w:r>
      <w:r w:rsidRPr="0080651B">
        <w:rPr>
          <w:rFonts w:eastAsia="Times New Roman"/>
          <w:szCs w:val="20"/>
        </w:rPr>
        <w:t xml:space="preserve">BSS </w:t>
      </w:r>
      <w:r w:rsidRPr="00B93CF9">
        <w:rPr>
          <w:rFonts w:eastAsia="Times New Roman"/>
          <w:szCs w:val="20"/>
        </w:rPr>
        <w:t xml:space="preserve">networks implemented in accordance with the </w:t>
      </w:r>
      <w:r w:rsidRPr="00B93CF9">
        <w:rPr>
          <w:rFonts w:eastAsia="Times New Roman"/>
          <w:szCs w:val="20"/>
        </w:rPr>
        <w:lastRenderedPageBreak/>
        <w:t xml:space="preserve">provisions of Annex 7 to Appendix </w:t>
      </w:r>
      <w:r w:rsidRPr="00FE45EC">
        <w:rPr>
          <w:rFonts w:eastAsia="Times New Roman"/>
          <w:b/>
          <w:szCs w:val="20"/>
        </w:rPr>
        <w:t>30</w:t>
      </w:r>
      <w:r w:rsidRPr="00B93CF9">
        <w:rPr>
          <w:rFonts w:eastAsia="Times New Roman"/>
          <w:szCs w:val="20"/>
        </w:rPr>
        <w:t xml:space="preserve"> (Rev.WRC-15) prior to WRC-19 shall continue to be protected;</w:t>
      </w:r>
    </w:p>
    <w:p w14:paraId="106E3ECE" w14:textId="77777777" w:rsidR="002130A9" w:rsidRPr="00B93CF9" w:rsidRDefault="002130A9" w:rsidP="002130A9">
      <w:pPr>
        <w:tabs>
          <w:tab w:val="left" w:pos="1134"/>
          <w:tab w:val="left" w:pos="1871"/>
          <w:tab w:val="left" w:pos="2268"/>
        </w:tabs>
        <w:overflowPunct w:val="0"/>
        <w:autoSpaceDE w:val="0"/>
        <w:autoSpaceDN w:val="0"/>
        <w:adjustRightInd w:val="0"/>
        <w:spacing w:before="120"/>
        <w:textAlignment w:val="baseline"/>
        <w:rPr>
          <w:rFonts w:eastAsia="Times New Roman"/>
          <w:szCs w:val="20"/>
        </w:rPr>
      </w:pPr>
      <w:r w:rsidRPr="00B93CF9">
        <w:rPr>
          <w:rFonts w:eastAsia="Times New Roman"/>
          <w:i/>
          <w:szCs w:val="20"/>
        </w:rPr>
        <w:t>c)</w:t>
      </w:r>
      <w:r w:rsidRPr="00B93CF9">
        <w:rPr>
          <w:rFonts w:eastAsia="Times New Roman"/>
          <w:i/>
          <w:szCs w:val="20"/>
        </w:rPr>
        <w:tab/>
      </w:r>
      <w:r w:rsidRPr="00B93CF9">
        <w:rPr>
          <w:rFonts w:eastAsia="Times New Roman"/>
          <w:szCs w:val="20"/>
        </w:rPr>
        <w:t xml:space="preserve">that the frequency bands 11.7-12.2 GHz in Region 3, 11.7-12.5 GHz in Region 1 and 12.2-12.7 GHz in Region 2 are widely used by BSS networks, subject to the provisions of Annex 7 to Appendix </w:t>
      </w:r>
      <w:r w:rsidRPr="00FE45EC">
        <w:rPr>
          <w:rFonts w:eastAsia="Times New Roman"/>
          <w:b/>
          <w:szCs w:val="20"/>
        </w:rPr>
        <w:t>30</w:t>
      </w:r>
      <w:r w:rsidRPr="00B93CF9">
        <w:rPr>
          <w:rFonts w:eastAsia="Times New Roman"/>
          <w:szCs w:val="20"/>
        </w:rPr>
        <w:t xml:space="preserve"> (Rev.WRC-15) prior to WRC-19;</w:t>
      </w:r>
    </w:p>
    <w:p w14:paraId="706C3156" w14:textId="77777777" w:rsidR="002130A9" w:rsidRPr="00D12CA9" w:rsidRDefault="002130A9" w:rsidP="002130A9">
      <w:pPr>
        <w:tabs>
          <w:tab w:val="left" w:pos="1134"/>
          <w:tab w:val="left" w:pos="1871"/>
          <w:tab w:val="left" w:pos="2268"/>
        </w:tabs>
        <w:overflowPunct w:val="0"/>
        <w:autoSpaceDE w:val="0"/>
        <w:autoSpaceDN w:val="0"/>
        <w:adjustRightInd w:val="0"/>
        <w:spacing w:before="120"/>
        <w:textAlignment w:val="baseline"/>
        <w:rPr>
          <w:rFonts w:eastAsia="Times New Roman"/>
          <w:szCs w:val="20"/>
        </w:rPr>
      </w:pPr>
      <w:r w:rsidRPr="00B93CF9">
        <w:rPr>
          <w:rFonts w:eastAsia="Times New Roman"/>
          <w:i/>
          <w:szCs w:val="20"/>
        </w:rPr>
        <w:t>d)</w:t>
      </w:r>
      <w:r w:rsidRPr="00B93CF9">
        <w:rPr>
          <w:rFonts w:eastAsia="Times New Roman"/>
          <w:i/>
          <w:szCs w:val="20"/>
        </w:rPr>
        <w:tab/>
      </w:r>
      <w:r w:rsidRPr="00B93CF9">
        <w:rPr>
          <w:rFonts w:eastAsia="Times New Roman"/>
          <w:szCs w:val="20"/>
        </w:rPr>
        <w:t>that the frequency bands 12.5-12.75 GHz in Region 1, 11.7-12.2 GHz in Region 2 and 12.2-12.75 GHz in Region 3 are widely used by FSS networks</w:t>
      </w:r>
      <w:r w:rsidRPr="003126BC">
        <w:rPr>
          <w:rFonts w:eastAsia="Times New Roman"/>
          <w:szCs w:val="20"/>
        </w:rPr>
        <w:t>.</w:t>
      </w:r>
      <w:r w:rsidRPr="003126BC">
        <w:rPr>
          <w:rFonts w:eastAsia="Times New Roman"/>
          <w:i/>
          <w:szCs w:val="20"/>
        </w:rPr>
        <w:cr/>
      </w:r>
    </w:p>
    <w:p w14:paraId="01AD9B8B" w14:textId="77777777" w:rsidR="002130A9" w:rsidRPr="00D12CA9" w:rsidRDefault="002130A9" w:rsidP="002130A9">
      <w:pPr>
        <w:keepNext/>
        <w:keepLines/>
        <w:tabs>
          <w:tab w:val="left" w:pos="1134"/>
          <w:tab w:val="left" w:pos="1871"/>
          <w:tab w:val="left" w:pos="2268"/>
        </w:tabs>
        <w:overflowPunct w:val="0"/>
        <w:autoSpaceDE w:val="0"/>
        <w:autoSpaceDN w:val="0"/>
        <w:adjustRightInd w:val="0"/>
        <w:spacing w:before="160"/>
        <w:ind w:left="1134"/>
        <w:textAlignment w:val="baseline"/>
        <w:rPr>
          <w:rFonts w:eastAsia="Times New Roman"/>
          <w:i/>
          <w:szCs w:val="20"/>
        </w:rPr>
      </w:pPr>
      <w:r w:rsidRPr="00D12CA9">
        <w:rPr>
          <w:rFonts w:eastAsia="Times New Roman"/>
          <w:i/>
          <w:szCs w:val="20"/>
        </w:rPr>
        <w:t>resolves</w:t>
      </w:r>
    </w:p>
    <w:p w14:paraId="7C34DB2A" w14:textId="77777777" w:rsidR="002130A9" w:rsidRDefault="002130A9" w:rsidP="002130A9">
      <w:pPr>
        <w:tabs>
          <w:tab w:val="left" w:pos="1134"/>
          <w:tab w:val="left" w:pos="1871"/>
          <w:tab w:val="left" w:pos="2268"/>
        </w:tabs>
        <w:overflowPunct w:val="0"/>
        <w:autoSpaceDE w:val="0"/>
        <w:autoSpaceDN w:val="0"/>
        <w:adjustRightInd w:val="0"/>
        <w:spacing w:before="120"/>
        <w:textAlignment w:val="baseline"/>
        <w:rPr>
          <w:rFonts w:eastAsia="Times New Roman"/>
          <w:szCs w:val="20"/>
        </w:rPr>
      </w:pPr>
      <w:r w:rsidRPr="00D12CA9">
        <w:rPr>
          <w:rFonts w:eastAsia="Times New Roman"/>
          <w:szCs w:val="20"/>
        </w:rPr>
        <w:t>1</w:t>
      </w:r>
      <w:r w:rsidRPr="00D12CA9">
        <w:rPr>
          <w:rFonts w:eastAsia="Times New Roman"/>
          <w:szCs w:val="20"/>
        </w:rPr>
        <w:tab/>
      </w:r>
      <w:r>
        <w:rPr>
          <w:rFonts w:ascii="TimesNewRoman" w:hAnsi="TimesNewRoman" w:cs="TimesNewRoman"/>
          <w:szCs w:val="24"/>
        </w:rPr>
        <w:t>that, w</w:t>
      </w:r>
      <w:r w:rsidRPr="00E21DCC">
        <w:rPr>
          <w:rFonts w:ascii="TimesNewRoman" w:hAnsi="TimesNewRoman" w:cs="TimesNewRoman"/>
          <w:szCs w:val="24"/>
        </w:rPr>
        <w:t xml:space="preserve">ith respect to § 7.1 </w:t>
      </w:r>
      <w:r>
        <w:rPr>
          <w:rFonts w:ascii="TimesNewRoman" w:hAnsi="TimesNewRoman" w:cs="TimesNewRoman"/>
          <w:i/>
          <w:szCs w:val="24"/>
        </w:rPr>
        <w:t>a)</w:t>
      </w:r>
      <w:r>
        <w:rPr>
          <w:rFonts w:ascii="TimesNewRoman" w:hAnsi="TimesNewRoman" w:cs="TimesNewRoman"/>
          <w:szCs w:val="24"/>
        </w:rPr>
        <w:t xml:space="preserve">, 7.2.1 </w:t>
      </w:r>
      <w:r>
        <w:rPr>
          <w:rFonts w:ascii="TimesNewRoman" w:hAnsi="TimesNewRoman" w:cs="TimesNewRoman"/>
          <w:i/>
          <w:szCs w:val="24"/>
        </w:rPr>
        <w:t xml:space="preserve">b) </w:t>
      </w:r>
      <w:r w:rsidRPr="00E21DCC">
        <w:rPr>
          <w:rFonts w:ascii="TimesNewRoman" w:hAnsi="TimesNewRoman" w:cs="TimesNewRoman"/>
          <w:szCs w:val="24"/>
        </w:rPr>
        <w:t>and 7.2</w:t>
      </w:r>
      <w:r>
        <w:rPr>
          <w:rFonts w:ascii="TimesNewRoman" w:hAnsi="TimesNewRoman" w:cs="TimesNewRoman"/>
          <w:szCs w:val="24"/>
        </w:rPr>
        <w:t xml:space="preserve">.1 </w:t>
      </w:r>
      <w:r>
        <w:rPr>
          <w:rFonts w:ascii="TimesNewRoman" w:hAnsi="TimesNewRoman" w:cs="TimesNewRoman"/>
          <w:i/>
          <w:szCs w:val="24"/>
        </w:rPr>
        <w:t>c)</w:t>
      </w:r>
      <w:r w:rsidRPr="00E21DCC">
        <w:rPr>
          <w:rFonts w:ascii="TimesNewRoman" w:hAnsi="TimesNewRoman" w:cs="TimesNewRoman"/>
          <w:szCs w:val="24"/>
        </w:rPr>
        <w:t xml:space="preserve"> of Article 7</w:t>
      </w:r>
      <w:r>
        <w:rPr>
          <w:rFonts w:ascii="TimesNewRoman" w:hAnsi="TimesNewRoman" w:cs="TimesNewRoman"/>
          <w:szCs w:val="24"/>
        </w:rPr>
        <w:t xml:space="preserve"> of Appendix </w:t>
      </w:r>
      <w:r>
        <w:rPr>
          <w:rFonts w:ascii="TimesNewRoman" w:hAnsi="TimesNewRoman" w:cs="TimesNewRoman"/>
          <w:b/>
          <w:szCs w:val="24"/>
        </w:rPr>
        <w:t>30</w:t>
      </w:r>
      <w:r w:rsidRPr="00E21DCC">
        <w:rPr>
          <w:rFonts w:ascii="TimesNewRoman" w:hAnsi="TimesNewRoman" w:cs="TimesNewRoman"/>
          <w:szCs w:val="24"/>
        </w:rPr>
        <w:t xml:space="preserve">, </w:t>
      </w:r>
      <w:r>
        <w:rPr>
          <w:rFonts w:ascii="TimesNewRoman" w:hAnsi="TimesNewRoman" w:cs="TimesNewRoman"/>
          <w:szCs w:val="24"/>
        </w:rPr>
        <w:t xml:space="preserve">for the </w:t>
      </w:r>
      <w:r w:rsidRPr="00E21DCC">
        <w:rPr>
          <w:rFonts w:ascii="TimesNewRoman" w:hAnsi="TimesNewRoman" w:cs="TimesNewRoman"/>
          <w:szCs w:val="24"/>
        </w:rPr>
        <w:t xml:space="preserve">coordination of a transmitting space station in the FSS (space-to-Earth) of Region 2 </w:t>
      </w:r>
      <w:r>
        <w:rPr>
          <w:rFonts w:ascii="TimesNewRoman" w:hAnsi="TimesNewRoman" w:cs="TimesNewRoman"/>
          <w:szCs w:val="24"/>
        </w:rPr>
        <w:t>with</w:t>
      </w:r>
      <w:r w:rsidRPr="0098699D">
        <w:rPr>
          <w:rFonts w:ascii="TimesNewRoman" w:hAnsi="TimesNewRoman" w:cs="TimesNewRoman"/>
          <w:szCs w:val="24"/>
        </w:rPr>
        <w:t xml:space="preserve"> a broadcasting satellite serving an area in Region 1 and using a frequency assignment in the band 11.7-12.2 GHz with a nominal orbital position further west than 37.2°W, the conditions contained </w:t>
      </w:r>
      <w:bookmarkStart w:id="90" w:name="_Hlk508718832"/>
      <w:r>
        <w:rPr>
          <w:rFonts w:ascii="TimesNewRoman" w:hAnsi="TimesNewRoman" w:cs="TimesNewRoman"/>
          <w:szCs w:val="24"/>
        </w:rPr>
        <w:t xml:space="preserve">in Annex 4 to Appendix </w:t>
      </w:r>
      <w:r w:rsidRPr="00FE45EC">
        <w:rPr>
          <w:rFonts w:ascii="TimesNewRoman" w:hAnsi="TimesNewRoman" w:cs="TimesNewRoman"/>
          <w:b/>
          <w:szCs w:val="24"/>
        </w:rPr>
        <w:t>30</w:t>
      </w:r>
      <w:r>
        <w:rPr>
          <w:rFonts w:ascii="TimesNewRoman" w:hAnsi="TimesNewRoman" w:cs="TimesNewRoman"/>
          <w:szCs w:val="24"/>
        </w:rPr>
        <w:t xml:space="preserve"> are replaced by the conditions in Annex 1 to this resolution</w:t>
      </w:r>
      <w:bookmarkEnd w:id="90"/>
      <w:r>
        <w:rPr>
          <w:rFonts w:ascii="TimesNewRoman" w:hAnsi="TimesNewRoman" w:cs="TimesNewRoman"/>
          <w:szCs w:val="24"/>
        </w:rPr>
        <w:t>;</w:t>
      </w:r>
    </w:p>
    <w:p w14:paraId="12C8D8E4" w14:textId="77777777" w:rsidR="002130A9" w:rsidRDefault="002130A9" w:rsidP="002130A9">
      <w:pPr>
        <w:tabs>
          <w:tab w:val="left" w:pos="1134"/>
          <w:tab w:val="left" w:pos="1871"/>
          <w:tab w:val="left" w:pos="2268"/>
        </w:tabs>
        <w:overflowPunct w:val="0"/>
        <w:autoSpaceDE w:val="0"/>
        <w:autoSpaceDN w:val="0"/>
        <w:adjustRightInd w:val="0"/>
        <w:spacing w:before="120"/>
        <w:textAlignment w:val="baseline"/>
        <w:rPr>
          <w:rFonts w:ascii="TimesNewRoman" w:hAnsi="TimesNewRoman" w:cs="TimesNewRoman"/>
          <w:szCs w:val="24"/>
        </w:rPr>
      </w:pPr>
      <w:r>
        <w:rPr>
          <w:rFonts w:eastAsia="Times New Roman"/>
          <w:szCs w:val="20"/>
        </w:rPr>
        <w:t>2</w:t>
      </w:r>
      <w:r>
        <w:rPr>
          <w:rFonts w:eastAsia="Times New Roman"/>
          <w:szCs w:val="20"/>
        </w:rPr>
        <w:tab/>
      </w:r>
      <w:r>
        <w:rPr>
          <w:rFonts w:ascii="TimesNewRoman" w:hAnsi="TimesNewRoman" w:cs="TimesNewRoman"/>
          <w:szCs w:val="24"/>
        </w:rPr>
        <w:t>that, w</w:t>
      </w:r>
      <w:r w:rsidRPr="00E21DCC">
        <w:rPr>
          <w:rFonts w:ascii="TimesNewRoman" w:hAnsi="TimesNewRoman" w:cs="TimesNewRoman"/>
          <w:szCs w:val="24"/>
        </w:rPr>
        <w:t xml:space="preserve">ith respect to § 7.1 </w:t>
      </w:r>
      <w:r>
        <w:rPr>
          <w:rFonts w:ascii="TimesNewRoman" w:hAnsi="TimesNewRoman" w:cs="TimesNewRoman"/>
          <w:i/>
          <w:szCs w:val="24"/>
        </w:rPr>
        <w:t>a)</w:t>
      </w:r>
      <w:r>
        <w:rPr>
          <w:rFonts w:ascii="TimesNewRoman" w:hAnsi="TimesNewRoman" w:cs="TimesNewRoman"/>
          <w:szCs w:val="24"/>
        </w:rPr>
        <w:t xml:space="preserve">, 7.2.1 </w:t>
      </w:r>
      <w:r>
        <w:rPr>
          <w:rFonts w:ascii="TimesNewRoman" w:hAnsi="TimesNewRoman" w:cs="TimesNewRoman"/>
          <w:i/>
          <w:szCs w:val="24"/>
        </w:rPr>
        <w:t xml:space="preserve">b) </w:t>
      </w:r>
      <w:r w:rsidRPr="00E21DCC">
        <w:rPr>
          <w:rFonts w:ascii="TimesNewRoman" w:hAnsi="TimesNewRoman" w:cs="TimesNewRoman"/>
          <w:szCs w:val="24"/>
        </w:rPr>
        <w:t>and 7.2</w:t>
      </w:r>
      <w:r>
        <w:rPr>
          <w:rFonts w:ascii="TimesNewRoman" w:hAnsi="TimesNewRoman" w:cs="TimesNewRoman"/>
          <w:szCs w:val="24"/>
        </w:rPr>
        <w:t xml:space="preserve">.1 </w:t>
      </w:r>
      <w:r>
        <w:rPr>
          <w:rFonts w:ascii="TimesNewRoman" w:hAnsi="TimesNewRoman" w:cs="TimesNewRoman"/>
          <w:i/>
          <w:szCs w:val="24"/>
        </w:rPr>
        <w:t>c)</w:t>
      </w:r>
      <w:r w:rsidRPr="00E21DCC">
        <w:rPr>
          <w:rFonts w:ascii="TimesNewRoman" w:hAnsi="TimesNewRoman" w:cs="TimesNewRoman"/>
          <w:szCs w:val="24"/>
        </w:rPr>
        <w:t xml:space="preserve"> of Article 7</w:t>
      </w:r>
      <w:r>
        <w:rPr>
          <w:rFonts w:ascii="TimesNewRoman" w:hAnsi="TimesNewRoman" w:cs="TimesNewRoman"/>
          <w:szCs w:val="24"/>
        </w:rPr>
        <w:t xml:space="preserve"> of Appendix </w:t>
      </w:r>
      <w:r>
        <w:rPr>
          <w:rFonts w:ascii="TimesNewRoman" w:hAnsi="TimesNewRoman" w:cs="TimesNewRoman"/>
          <w:b/>
          <w:szCs w:val="24"/>
        </w:rPr>
        <w:t>30</w:t>
      </w:r>
      <w:r w:rsidRPr="00E21DCC">
        <w:rPr>
          <w:rFonts w:ascii="TimesNewRoman" w:hAnsi="TimesNewRoman" w:cs="TimesNewRoman"/>
          <w:szCs w:val="24"/>
        </w:rPr>
        <w:t xml:space="preserve">, </w:t>
      </w:r>
      <w:r>
        <w:rPr>
          <w:rFonts w:ascii="TimesNewRoman" w:hAnsi="TimesNewRoman" w:cs="TimesNewRoman"/>
          <w:szCs w:val="24"/>
        </w:rPr>
        <w:t xml:space="preserve">for the </w:t>
      </w:r>
      <w:r w:rsidRPr="00E21DCC">
        <w:rPr>
          <w:rFonts w:ascii="TimesNewRoman" w:hAnsi="TimesNewRoman" w:cs="TimesNewRoman"/>
          <w:szCs w:val="24"/>
        </w:rPr>
        <w:t xml:space="preserve">coordination of a transmitting space station in the FSS (space-to-Earth) of Region </w:t>
      </w:r>
      <w:r>
        <w:rPr>
          <w:rFonts w:ascii="TimesNewRoman" w:hAnsi="TimesNewRoman" w:cs="TimesNewRoman"/>
          <w:szCs w:val="24"/>
        </w:rPr>
        <w:t>1</w:t>
      </w:r>
      <w:r w:rsidRPr="00E21DCC">
        <w:rPr>
          <w:rFonts w:ascii="TimesNewRoman" w:hAnsi="TimesNewRoman" w:cs="TimesNewRoman"/>
          <w:szCs w:val="24"/>
        </w:rPr>
        <w:t xml:space="preserve"> </w:t>
      </w:r>
      <w:r>
        <w:rPr>
          <w:rFonts w:ascii="TimesNewRoman" w:hAnsi="TimesNewRoman" w:cs="TimesNewRoman"/>
          <w:szCs w:val="24"/>
        </w:rPr>
        <w:t>with</w:t>
      </w:r>
      <w:r w:rsidRPr="0098699D">
        <w:rPr>
          <w:rFonts w:ascii="TimesNewRoman" w:hAnsi="TimesNewRoman" w:cs="TimesNewRoman"/>
          <w:szCs w:val="24"/>
        </w:rPr>
        <w:t xml:space="preserve"> a broadcasting satellite serving an area in Region </w:t>
      </w:r>
      <w:r>
        <w:rPr>
          <w:rFonts w:ascii="TimesNewRoman" w:hAnsi="TimesNewRoman" w:cs="TimesNewRoman"/>
          <w:szCs w:val="24"/>
        </w:rPr>
        <w:t>2</w:t>
      </w:r>
      <w:r w:rsidRPr="0098699D">
        <w:rPr>
          <w:rFonts w:ascii="TimesNewRoman" w:hAnsi="TimesNewRoman" w:cs="TimesNewRoman"/>
          <w:szCs w:val="24"/>
        </w:rPr>
        <w:t xml:space="preserve"> and using a frequency assignment in the band </w:t>
      </w:r>
      <w:r>
        <w:rPr>
          <w:rFonts w:ascii="TimesNewRoman" w:hAnsi="TimesNewRoman" w:cs="TimesNewRoman"/>
          <w:szCs w:val="24"/>
        </w:rPr>
        <w:t>12</w:t>
      </w:r>
      <w:r w:rsidRPr="0098699D">
        <w:rPr>
          <w:rFonts w:ascii="TimesNewRoman" w:hAnsi="TimesNewRoman" w:cs="TimesNewRoman"/>
          <w:szCs w:val="24"/>
        </w:rPr>
        <w:t>.</w:t>
      </w:r>
      <w:r>
        <w:rPr>
          <w:rFonts w:ascii="TimesNewRoman" w:hAnsi="TimesNewRoman" w:cs="TimesNewRoman"/>
          <w:szCs w:val="24"/>
        </w:rPr>
        <w:t>5</w:t>
      </w:r>
      <w:r w:rsidRPr="0098699D">
        <w:rPr>
          <w:rFonts w:ascii="TimesNewRoman" w:hAnsi="TimesNewRoman" w:cs="TimesNewRoman"/>
          <w:szCs w:val="24"/>
        </w:rPr>
        <w:t>-12.</w:t>
      </w:r>
      <w:r>
        <w:rPr>
          <w:rFonts w:ascii="TimesNewRoman" w:hAnsi="TimesNewRoman" w:cs="TimesNewRoman"/>
          <w:szCs w:val="24"/>
        </w:rPr>
        <w:t>7</w:t>
      </w:r>
      <w:r w:rsidRPr="0098699D">
        <w:rPr>
          <w:rFonts w:ascii="TimesNewRoman" w:hAnsi="TimesNewRoman" w:cs="TimesNewRoman"/>
          <w:szCs w:val="24"/>
        </w:rPr>
        <w:t xml:space="preserve"> GHz with a nominal orbital position further </w:t>
      </w:r>
      <w:r>
        <w:rPr>
          <w:rFonts w:ascii="TimesNewRoman" w:hAnsi="TimesNewRoman" w:cs="TimesNewRoman"/>
          <w:szCs w:val="24"/>
        </w:rPr>
        <w:t>east</w:t>
      </w:r>
      <w:r w:rsidRPr="0098699D">
        <w:rPr>
          <w:rFonts w:ascii="TimesNewRoman" w:hAnsi="TimesNewRoman" w:cs="TimesNewRoman"/>
          <w:szCs w:val="24"/>
        </w:rPr>
        <w:t xml:space="preserve"> than </w:t>
      </w:r>
      <w:r>
        <w:rPr>
          <w:rFonts w:ascii="TimesNewRoman" w:hAnsi="TimesNewRoman" w:cs="TimesNewRoman"/>
          <w:szCs w:val="24"/>
        </w:rPr>
        <w:t>54</w:t>
      </w:r>
      <w:r w:rsidRPr="0098699D">
        <w:rPr>
          <w:rFonts w:ascii="TimesNewRoman" w:hAnsi="TimesNewRoman" w:cs="TimesNewRoman"/>
          <w:szCs w:val="24"/>
        </w:rPr>
        <w:t>°W</w:t>
      </w:r>
      <w:r w:rsidR="0022107A" w:rsidRPr="0022107A">
        <w:rPr>
          <w:szCs w:val="24"/>
        </w:rPr>
        <w:t xml:space="preserve"> </w:t>
      </w:r>
      <w:r w:rsidR="0022107A">
        <w:rPr>
          <w:szCs w:val="24"/>
        </w:rPr>
        <w:t>and not appearing in the original Region 2 BSS Plan in Article 11</w:t>
      </w:r>
      <w:r w:rsidRPr="0098699D">
        <w:rPr>
          <w:rFonts w:ascii="TimesNewRoman" w:hAnsi="TimesNewRoman" w:cs="TimesNewRoman"/>
          <w:szCs w:val="24"/>
        </w:rPr>
        <w:t xml:space="preserve">, the conditions contained </w:t>
      </w:r>
      <w:r>
        <w:rPr>
          <w:rFonts w:ascii="TimesNewRoman" w:hAnsi="TimesNewRoman" w:cs="TimesNewRoman"/>
          <w:szCs w:val="24"/>
        </w:rPr>
        <w:t xml:space="preserve">in Annex 4 to Appendix </w:t>
      </w:r>
      <w:r w:rsidRPr="00FE45EC">
        <w:rPr>
          <w:rFonts w:ascii="TimesNewRoman" w:hAnsi="TimesNewRoman" w:cs="TimesNewRoman"/>
          <w:b/>
          <w:szCs w:val="24"/>
        </w:rPr>
        <w:t>30</w:t>
      </w:r>
      <w:r>
        <w:rPr>
          <w:rFonts w:ascii="TimesNewRoman" w:hAnsi="TimesNewRoman" w:cs="TimesNewRoman"/>
          <w:szCs w:val="24"/>
        </w:rPr>
        <w:t xml:space="preserve"> are replaced by the conditions in Annex 2 to this resolution.</w:t>
      </w:r>
    </w:p>
    <w:p w14:paraId="3E356C55" w14:textId="77777777" w:rsidR="00B363C9" w:rsidRDefault="00B363C9" w:rsidP="002130A9">
      <w:pPr>
        <w:tabs>
          <w:tab w:val="left" w:pos="1134"/>
          <w:tab w:val="left" w:pos="1871"/>
          <w:tab w:val="left" w:pos="2268"/>
        </w:tabs>
        <w:overflowPunct w:val="0"/>
        <w:autoSpaceDE w:val="0"/>
        <w:autoSpaceDN w:val="0"/>
        <w:adjustRightInd w:val="0"/>
        <w:spacing w:before="120"/>
        <w:textAlignment w:val="baseline"/>
        <w:rPr>
          <w:rFonts w:eastAsia="Times New Roman"/>
          <w:szCs w:val="20"/>
        </w:rPr>
      </w:pPr>
      <w:r w:rsidRPr="00491F6C">
        <w:rPr>
          <w:rFonts w:eastAsia="Times New Roman"/>
          <w:szCs w:val="20"/>
        </w:rPr>
        <w:t>3</w:t>
      </w:r>
      <w:r w:rsidRPr="00491F6C">
        <w:rPr>
          <w:rFonts w:eastAsia="Times New Roman"/>
          <w:szCs w:val="20"/>
        </w:rPr>
        <w:tab/>
        <w:t xml:space="preserve">that, with respect to </w:t>
      </w:r>
      <w:r w:rsidRPr="00491F6C">
        <w:rPr>
          <w:rFonts w:ascii="TimesNewRoman" w:hAnsi="TimesNewRoman" w:cs="TimesNewRoman"/>
          <w:szCs w:val="24"/>
        </w:rPr>
        <w:t xml:space="preserve">§ 4.1.1 </w:t>
      </w:r>
      <w:r w:rsidRPr="00491F6C">
        <w:rPr>
          <w:rFonts w:ascii="TimesNewRoman" w:hAnsi="TimesNewRoman" w:cs="TimesNewRoman"/>
          <w:i/>
          <w:szCs w:val="24"/>
        </w:rPr>
        <w:t>b)</w:t>
      </w:r>
      <w:r w:rsidRPr="00491F6C">
        <w:rPr>
          <w:rFonts w:ascii="TimesNewRoman" w:hAnsi="TimesNewRoman" w:cs="TimesNewRoman"/>
          <w:szCs w:val="24"/>
        </w:rPr>
        <w:t xml:space="preserve"> of Article 4 of Appendix </w:t>
      </w:r>
      <w:r w:rsidRPr="00491F6C">
        <w:rPr>
          <w:rFonts w:ascii="TimesNewRoman" w:hAnsi="TimesNewRoman" w:cs="TimesNewRoman"/>
          <w:b/>
          <w:szCs w:val="24"/>
        </w:rPr>
        <w:t>30</w:t>
      </w:r>
      <w:r w:rsidRPr="00491F6C">
        <w:rPr>
          <w:rFonts w:ascii="TimesNewRoman" w:hAnsi="TimesNewRoman" w:cs="TimesNewRoman"/>
          <w:szCs w:val="24"/>
        </w:rPr>
        <w:t xml:space="preserve">, for the protection of a transmitting space station in the BSS </w:t>
      </w:r>
      <w:r w:rsidRPr="00491F6C">
        <w:rPr>
          <w:rStyle w:val="Provsplit"/>
        </w:rPr>
        <w:t xml:space="preserve">serving an area in Regions 1 or 3 using a frequency in the band 11.7-12.2 GHz, occupying a nominal orbital position </w:t>
      </w:r>
      <w:r w:rsidRPr="00491F6C">
        <w:t xml:space="preserve">within the orbital arc of the geostationary-satellite orbit between 37.2° W and 10° E, with an earth station antenna diameter lower than 60 cm and for which complete Appendix 4 information had been received by the Bureau under § 4.1.3 of Appendix </w:t>
      </w:r>
      <w:r w:rsidRPr="00491F6C">
        <w:rPr>
          <w:b/>
          <w:bCs/>
        </w:rPr>
        <w:t>30</w:t>
      </w:r>
      <w:r w:rsidRPr="00491F6C">
        <w:t xml:space="preserve"> prior to 28 November 2015; and for which complete Appendix </w:t>
      </w:r>
      <w:r w:rsidRPr="00491F6C">
        <w:rPr>
          <w:b/>
          <w:bCs/>
        </w:rPr>
        <w:t>4</w:t>
      </w:r>
      <w:r w:rsidRPr="00491F6C">
        <w:t xml:space="preserve"> information had been received by the Bureau under § 4.1.12 of Appendix </w:t>
      </w:r>
      <w:r w:rsidRPr="00491F6C">
        <w:rPr>
          <w:b/>
          <w:bCs/>
        </w:rPr>
        <w:t>30</w:t>
      </w:r>
      <w:r w:rsidRPr="00491F6C">
        <w:t xml:space="preserve"> prior to 23 November 2019; and for which the complete due diligence information, in accordance with Annex 2 to Resolution </w:t>
      </w:r>
      <w:r w:rsidRPr="00491F6C">
        <w:rPr>
          <w:b/>
          <w:bCs/>
        </w:rPr>
        <w:t>49 (Rev.WRC-15)</w:t>
      </w:r>
      <w:r w:rsidRPr="00491F6C">
        <w:t xml:space="preserve">, had been received by the Bureau prior to 23 November 2019; and for which complete Appendix </w:t>
      </w:r>
      <w:r w:rsidRPr="00491F6C">
        <w:rPr>
          <w:b/>
          <w:bCs/>
        </w:rPr>
        <w:t>4</w:t>
      </w:r>
      <w:r w:rsidRPr="00491F6C">
        <w:t xml:space="preserve"> information had been received by the Bureau under § 5.1.2 of Appendix </w:t>
      </w:r>
      <w:r w:rsidRPr="00491F6C">
        <w:rPr>
          <w:b/>
          <w:bCs/>
        </w:rPr>
        <w:t>30</w:t>
      </w:r>
      <w:r w:rsidRPr="00491F6C">
        <w:t xml:space="preserve"> prior to 23 November 2019; and which had been brought into use prior to 23 November 2019 and for which the date of bringing into use had been confirmed to the Bureau, the </w:t>
      </w:r>
      <w:proofErr w:type="spellStart"/>
      <w:r w:rsidRPr="00491F6C">
        <w:t>pfd</w:t>
      </w:r>
      <w:proofErr w:type="spellEnd"/>
      <w:r w:rsidRPr="00491F6C">
        <w:t xml:space="preserve"> mask contain</w:t>
      </w:r>
      <w:r w:rsidR="00461BD4">
        <w:t>ed</w:t>
      </w:r>
      <w:r w:rsidRPr="00491F6C">
        <w:t xml:space="preserve"> in Annex 1 section 1 of Appendix 30 shall be replaced by </w:t>
      </w:r>
      <w:r w:rsidR="00461BD4">
        <w:t xml:space="preserve">the </w:t>
      </w:r>
      <w:proofErr w:type="spellStart"/>
      <w:r w:rsidRPr="00491F6C">
        <w:t>pfd</w:t>
      </w:r>
      <w:proofErr w:type="spellEnd"/>
      <w:r w:rsidRPr="00491F6C">
        <w:t xml:space="preserve"> masks contain in Annex 3 to this resolution.</w:t>
      </w:r>
    </w:p>
    <w:p w14:paraId="2289D9FD" w14:textId="77777777" w:rsidR="002130A9" w:rsidRDefault="002130A9" w:rsidP="002130A9">
      <w:pPr>
        <w:spacing w:after="200" w:line="276" w:lineRule="auto"/>
        <w:rPr>
          <w:rFonts w:eastAsia="Times New Roman"/>
          <w:caps/>
          <w:sz w:val="28"/>
          <w:szCs w:val="20"/>
        </w:rPr>
      </w:pPr>
      <w:r>
        <w:rPr>
          <w:rFonts w:eastAsia="Times New Roman"/>
          <w:caps/>
          <w:sz w:val="28"/>
          <w:szCs w:val="20"/>
        </w:rPr>
        <w:br w:type="page"/>
      </w:r>
    </w:p>
    <w:p w14:paraId="1D7C81F9" w14:textId="77777777" w:rsidR="002130A9" w:rsidRDefault="002130A9" w:rsidP="002130A9">
      <w:pPr>
        <w:keepNext/>
        <w:keepLines/>
        <w:tabs>
          <w:tab w:val="left" w:pos="1134"/>
          <w:tab w:val="left" w:pos="1871"/>
          <w:tab w:val="left" w:pos="2268"/>
        </w:tabs>
        <w:overflowPunct w:val="0"/>
        <w:autoSpaceDE w:val="0"/>
        <w:autoSpaceDN w:val="0"/>
        <w:adjustRightInd w:val="0"/>
        <w:jc w:val="center"/>
        <w:textAlignment w:val="baseline"/>
        <w:rPr>
          <w:rFonts w:eastAsia="Times New Roman"/>
          <w:caps/>
          <w:sz w:val="28"/>
          <w:szCs w:val="20"/>
        </w:rPr>
      </w:pPr>
    </w:p>
    <w:p w14:paraId="4C92F6BD" w14:textId="77777777" w:rsidR="002130A9" w:rsidRPr="00D12CA9" w:rsidRDefault="002130A9" w:rsidP="002130A9">
      <w:pPr>
        <w:keepNext/>
        <w:keepLines/>
        <w:tabs>
          <w:tab w:val="left" w:pos="1134"/>
          <w:tab w:val="left" w:pos="1871"/>
          <w:tab w:val="left" w:pos="2268"/>
        </w:tabs>
        <w:overflowPunct w:val="0"/>
        <w:autoSpaceDE w:val="0"/>
        <w:autoSpaceDN w:val="0"/>
        <w:adjustRightInd w:val="0"/>
        <w:jc w:val="center"/>
        <w:textAlignment w:val="baseline"/>
        <w:rPr>
          <w:rFonts w:eastAsia="Times New Roman"/>
          <w:caps/>
          <w:sz w:val="28"/>
          <w:szCs w:val="20"/>
        </w:rPr>
      </w:pPr>
      <w:r w:rsidRPr="00D12CA9">
        <w:rPr>
          <w:rFonts w:eastAsia="Times New Roman"/>
          <w:caps/>
          <w:sz w:val="28"/>
          <w:szCs w:val="20"/>
        </w:rPr>
        <w:t>ANNEX 1 TO RESOLUTION 1.4 (WRC-19)</w:t>
      </w:r>
    </w:p>
    <w:p w14:paraId="3D107CDD" w14:textId="77777777" w:rsidR="002130A9" w:rsidRDefault="002130A9" w:rsidP="002130A9">
      <w:pPr>
        <w:pStyle w:val="ListParagraph"/>
        <w:ind w:left="0"/>
        <w:rPr>
          <w:sz w:val="16"/>
          <w:szCs w:val="16"/>
        </w:rPr>
      </w:pPr>
    </w:p>
    <w:p w14:paraId="3C92F9B6" w14:textId="77777777" w:rsidR="002130A9" w:rsidRPr="00A252F3" w:rsidRDefault="002130A9" w:rsidP="002130A9">
      <w:pPr>
        <w:pStyle w:val="ListParagraph"/>
        <w:ind w:left="0"/>
        <w:rPr>
          <w:szCs w:val="24"/>
        </w:rPr>
      </w:pPr>
      <w:r w:rsidRPr="00A252F3">
        <w:rPr>
          <w:szCs w:val="24"/>
        </w:rPr>
        <w:t xml:space="preserve">With respect to § 7.1 </w:t>
      </w:r>
      <w:r w:rsidRPr="00A252F3">
        <w:rPr>
          <w:i/>
          <w:szCs w:val="24"/>
        </w:rPr>
        <w:t>a)</w:t>
      </w:r>
      <w:r w:rsidRPr="00A252F3">
        <w:rPr>
          <w:szCs w:val="24"/>
        </w:rPr>
        <w:t xml:space="preserve">, 7.2.1 </w:t>
      </w:r>
      <w:r w:rsidRPr="00A252F3">
        <w:rPr>
          <w:i/>
          <w:szCs w:val="24"/>
        </w:rPr>
        <w:t xml:space="preserve">b) </w:t>
      </w:r>
      <w:r w:rsidRPr="00A252F3">
        <w:rPr>
          <w:szCs w:val="24"/>
        </w:rPr>
        <w:t xml:space="preserve">and 7.2.1 </w:t>
      </w:r>
      <w:r w:rsidRPr="00A252F3">
        <w:rPr>
          <w:i/>
          <w:szCs w:val="24"/>
        </w:rPr>
        <w:t>c)</w:t>
      </w:r>
      <w:r w:rsidRPr="00A252F3">
        <w:rPr>
          <w:szCs w:val="24"/>
        </w:rPr>
        <w:t xml:space="preserve"> of Article 7 of Appendix </w:t>
      </w:r>
      <w:r w:rsidRPr="00A252F3">
        <w:rPr>
          <w:b/>
          <w:szCs w:val="24"/>
        </w:rPr>
        <w:t>30</w:t>
      </w:r>
      <w:r w:rsidRPr="00A252F3">
        <w:rPr>
          <w:szCs w:val="24"/>
        </w:rPr>
        <w:t xml:space="preserve">, coordination of a transmitting space station in the fixed-satellite service (FSS) (space-to-Earth) of Region 2 is required with a broadcasting satellite serving an area in Region 1 and using a frequency assignment in the band 11.7-12.2 GHz with a nominal orbital position further west than 37.2°W when, under assumed free-space propagation conditions, the power flux-density at any test point </w:t>
      </w:r>
      <w:r>
        <w:rPr>
          <w:szCs w:val="24"/>
        </w:rPr>
        <w:t xml:space="preserve">of its </w:t>
      </w:r>
      <w:r w:rsidRPr="00A252F3">
        <w:rPr>
          <w:szCs w:val="24"/>
        </w:rPr>
        <w:t xml:space="preserve">service area of the overlapping frequency assignments in the BSS exceeds the following values: </w:t>
      </w:r>
      <w:r w:rsidRPr="00A252F3">
        <w:rPr>
          <w:sz w:val="16"/>
          <w:szCs w:val="16"/>
        </w:rPr>
        <w:t>(WRC-19)</w:t>
      </w:r>
    </w:p>
    <w:p w14:paraId="6D828345" w14:textId="77777777" w:rsidR="002130A9" w:rsidRPr="00271EAA" w:rsidRDefault="002130A9" w:rsidP="002130A9">
      <w:pPr>
        <w:ind w:left="1134"/>
        <w:rPr>
          <w:rFonts w:ascii="Symbol" w:hAnsi="Symbol" w:cs="Symbol"/>
          <w:szCs w:val="24"/>
        </w:rPr>
      </w:pPr>
      <w:r w:rsidRPr="00A069F4">
        <w:rPr>
          <w:rFonts w:ascii="TimesNewRoman" w:hAnsi="TimesNewRoman" w:cs="TimesNewRoman"/>
          <w:sz w:val="23"/>
          <w:szCs w:val="17"/>
        </w:rPr>
        <w:t>–</w:t>
      </w:r>
      <w:r w:rsidRPr="00271EAA">
        <w:rPr>
          <w:rFonts w:ascii="TimesNewRoman" w:hAnsi="TimesNewRoman" w:cs="TimesNewRoman"/>
          <w:szCs w:val="24"/>
        </w:rPr>
        <w:t>147</w:t>
      </w:r>
      <w:r w:rsidRPr="00271EAA">
        <w:rPr>
          <w:szCs w:val="24"/>
        </w:rPr>
        <w:t>    </w:t>
      </w:r>
      <w:proofErr w:type="gramStart"/>
      <w:r w:rsidRPr="00271EAA">
        <w:rPr>
          <w:rFonts w:ascii="TimesNewRoman" w:hAnsi="TimesNewRoman" w:cs="TimesNewRoman"/>
          <w:szCs w:val="24"/>
        </w:rPr>
        <w:t>dB(</w:t>
      </w:r>
      <w:proofErr w:type="gramEnd"/>
      <w:r w:rsidRPr="00271EAA">
        <w:rPr>
          <w:rFonts w:ascii="TimesNewRoman" w:hAnsi="TimesNewRoman" w:cs="TimesNewRoman"/>
          <w:szCs w:val="24"/>
        </w:rPr>
        <w:t>W/(m</w:t>
      </w:r>
      <w:r w:rsidRPr="00271EAA">
        <w:rPr>
          <w:rFonts w:ascii="TimesNewRoman" w:hAnsi="TimesNewRoman" w:cs="TimesNewRoman"/>
          <w:szCs w:val="24"/>
          <w:vertAlign w:val="superscript"/>
        </w:rPr>
        <w:t>2</w:t>
      </w:r>
      <w:r w:rsidRPr="00271EAA">
        <w:rPr>
          <w:rFonts w:ascii="TimesNewRoman" w:hAnsi="TimesNewRoman" w:cs="TimesNewRoman"/>
          <w:szCs w:val="24"/>
        </w:rPr>
        <w:t xml:space="preserve">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27 MHz)) </w:t>
      </w:r>
      <w:r w:rsidRPr="00271EAA">
        <w:rPr>
          <w:rFonts w:ascii="TimesNewRoman" w:hAnsi="TimesNewRoman" w:cs="TimesNewRoman"/>
          <w:szCs w:val="24"/>
        </w:rPr>
        <w:tab/>
      </w:r>
      <w:r w:rsidRPr="00271EAA">
        <w:rPr>
          <w:rFonts w:ascii="TimesNewRoman" w:hAnsi="TimesNewRoman" w:cs="TimesNewRoman"/>
          <w:szCs w:val="24"/>
        </w:rPr>
        <w:tab/>
      </w:r>
      <w:r w:rsidRPr="00271EAA">
        <w:rPr>
          <w:rFonts w:ascii="TimesNewRoman" w:hAnsi="TimesNewRoman" w:cs="TimesNewRoman"/>
          <w:szCs w:val="24"/>
        </w:rPr>
        <w:tab/>
      </w:r>
      <w:r w:rsidRPr="00271EAA">
        <w:rPr>
          <w:rFonts w:ascii="TimesNewRoman" w:hAnsi="TimesNewRoman" w:cs="TimesNewRoman"/>
          <w:szCs w:val="24"/>
        </w:rPr>
        <w:tab/>
        <w:t xml:space="preserve">for </w:t>
      </w:r>
      <w:r w:rsidRPr="00271EAA">
        <w:rPr>
          <w:rFonts w:ascii="TimesNewRoman" w:hAnsi="TimesNewRoman" w:cs="TimesNewRoman"/>
          <w:szCs w:val="24"/>
        </w:rPr>
        <w:tab/>
        <w:t>0</w:t>
      </w:r>
      <w:r w:rsidRPr="00271EAA">
        <w:rPr>
          <w:rFonts w:ascii="Symbol" w:hAnsi="Symbol" w:cs="Symbol"/>
          <w:szCs w:val="24"/>
        </w:rPr>
        <w:t></w:t>
      </w:r>
      <w:r w:rsidRPr="00271EAA">
        <w:rPr>
          <w:rFonts w:ascii="Symbol" w:hAnsi="Symbol" w:cs="Symbol"/>
          <w:szCs w:val="24"/>
        </w:rPr>
        <w:t></w:t>
      </w:r>
      <w:r w:rsidRPr="00271EAA">
        <w:rPr>
          <w:rFonts w:ascii="Symbol" w:hAnsi="Symbol" w:cs="Symbol"/>
          <w:szCs w:val="24"/>
          <w:u w:val="single"/>
        </w:rPr>
        <w:t></w:t>
      </w:r>
      <w:r w:rsidRPr="00271EAA">
        <w:rPr>
          <w:rFonts w:ascii="Symbol" w:hAnsi="Symbol"/>
          <w:szCs w:val="24"/>
        </w:rPr>
        <w:t></w:t>
      </w:r>
      <w:r w:rsidRPr="00271EAA">
        <w:rPr>
          <w:rFonts w:ascii="Symbol" w:hAnsi="Symbol"/>
          <w:szCs w:val="24"/>
        </w:rPr>
        <w:t></w:t>
      </w:r>
      <w:r w:rsidRPr="00271EAA">
        <w:rPr>
          <w:rFonts w:ascii="Symbol" w:hAnsi="Symbol" w:cs="Symbol"/>
          <w:szCs w:val="24"/>
        </w:rPr>
        <w:t></w:t>
      </w:r>
      <w:r w:rsidRPr="00271EAA">
        <w:rPr>
          <w:rFonts w:ascii="Symbol" w:hAnsi="Symbol" w:cs="Symbol"/>
          <w:szCs w:val="24"/>
        </w:rPr>
        <w:t></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0.23</w:t>
      </w:r>
      <w:r w:rsidRPr="00271EAA">
        <w:rPr>
          <w:rFonts w:ascii="Symbol" w:hAnsi="Symbol" w:cs="Symbol"/>
          <w:szCs w:val="24"/>
        </w:rPr>
        <w:t></w:t>
      </w:r>
    </w:p>
    <w:p w14:paraId="42F2EB32" w14:textId="77777777" w:rsidR="002130A9" w:rsidRPr="00271EAA" w:rsidRDefault="002130A9" w:rsidP="002130A9">
      <w:pPr>
        <w:ind w:left="1134"/>
        <w:rPr>
          <w:rFonts w:ascii="Symbol" w:hAnsi="Symbol" w:cs="Symbol"/>
          <w:szCs w:val="24"/>
        </w:rPr>
      </w:pPr>
      <w:r w:rsidRPr="00271EAA">
        <w:rPr>
          <w:rFonts w:ascii="TimesNewRoman" w:hAnsi="TimesNewRoman" w:cs="TimesNewRoman"/>
          <w:szCs w:val="24"/>
        </w:rPr>
        <w:t xml:space="preserve">–135.7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17.74 log </w:t>
      </w:r>
      <w:r w:rsidRPr="00271EAA">
        <w:rPr>
          <w:rFonts w:ascii="Symbol" w:hAnsi="Symbol"/>
          <w:szCs w:val="24"/>
        </w:rPr>
        <w:t></w:t>
      </w:r>
      <w:r w:rsidRPr="00271EAA">
        <w:rPr>
          <w:rFonts w:ascii="Symbol" w:hAnsi="Symbol" w:cs="Symbol"/>
          <w:szCs w:val="24"/>
        </w:rPr>
        <w:t></w:t>
      </w:r>
      <w:r w:rsidRPr="00271EAA">
        <w:rPr>
          <w:rFonts w:ascii="TimesNewRoman" w:hAnsi="TimesNewRoman" w:cs="TimesNewRoman"/>
          <w:szCs w:val="24"/>
        </w:rPr>
        <w:t xml:space="preserve">dB (W/(m2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27 MHz)) </w:t>
      </w:r>
      <w:r w:rsidRPr="00271EAA">
        <w:rPr>
          <w:rFonts w:ascii="TimesNewRoman" w:hAnsi="TimesNewRoman" w:cs="TimesNewRoman"/>
          <w:szCs w:val="24"/>
        </w:rPr>
        <w:tab/>
      </w:r>
      <w:r>
        <w:rPr>
          <w:rFonts w:ascii="TimesNewRoman" w:hAnsi="TimesNewRoman" w:cs="TimesNewRoman"/>
          <w:szCs w:val="24"/>
        </w:rPr>
        <w:tab/>
      </w:r>
      <w:r w:rsidRPr="00271EAA">
        <w:rPr>
          <w:rFonts w:ascii="TimesNewRoman" w:hAnsi="TimesNewRoman" w:cs="TimesNewRoman"/>
          <w:szCs w:val="24"/>
        </w:rPr>
        <w:t xml:space="preserve">for </w:t>
      </w:r>
      <w:r w:rsidRPr="00271EAA">
        <w:rPr>
          <w:rFonts w:ascii="TimesNewRoman" w:hAnsi="TimesNewRoman" w:cs="TimesNewRoman"/>
          <w:szCs w:val="24"/>
        </w:rPr>
        <w:tab/>
        <w:t>0.23</w:t>
      </w:r>
      <w:r w:rsidRPr="00271EAA">
        <w:rPr>
          <w:rFonts w:ascii="Symbol" w:hAnsi="Symbol" w:cs="Symbol"/>
          <w:szCs w:val="24"/>
        </w:rPr>
        <w:t></w:t>
      </w:r>
      <w:r w:rsidRPr="00271EAA">
        <w:rPr>
          <w:rFonts w:ascii="Symbol" w:hAnsi="Symbol" w:cs="Symbol"/>
          <w:szCs w:val="24"/>
        </w:rPr>
        <w:t></w:t>
      </w:r>
      <w:r w:rsidRPr="00271EAA">
        <w:rPr>
          <w:rFonts w:ascii="Symbol" w:hAnsi="Symbol" w:cs="Symbol"/>
          <w:szCs w:val="24"/>
          <w:u w:val="single"/>
        </w:rPr>
        <w:t></w:t>
      </w:r>
      <w:r w:rsidRPr="00271EAA">
        <w:rPr>
          <w:rFonts w:ascii="Symbol" w:hAnsi="Symbol"/>
          <w:szCs w:val="24"/>
        </w:rPr>
        <w:t></w:t>
      </w:r>
      <w:r w:rsidRPr="00271EAA">
        <w:rPr>
          <w:rFonts w:ascii="Symbol" w:hAnsi="Symbol"/>
          <w:szCs w:val="24"/>
        </w:rPr>
        <w:t></w:t>
      </w:r>
      <w:r w:rsidRPr="00271EAA">
        <w:rPr>
          <w:rFonts w:ascii="Symbol" w:hAnsi="Symbol" w:cs="Symbol"/>
          <w:szCs w:val="24"/>
        </w:rPr>
        <w:t></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2.0</w:t>
      </w:r>
      <w:r w:rsidRPr="00271EAA">
        <w:rPr>
          <w:rFonts w:ascii="Symbol" w:hAnsi="Symbol" w:cs="Symbol"/>
          <w:szCs w:val="24"/>
        </w:rPr>
        <w:t></w:t>
      </w:r>
    </w:p>
    <w:p w14:paraId="7C35C430" w14:textId="77777777" w:rsidR="002130A9" w:rsidRPr="00271EAA" w:rsidRDefault="002130A9" w:rsidP="002130A9">
      <w:pPr>
        <w:ind w:left="1134"/>
        <w:rPr>
          <w:rFonts w:ascii="Symbol" w:hAnsi="Symbol" w:cs="Symbol"/>
          <w:szCs w:val="24"/>
        </w:rPr>
      </w:pPr>
      <w:r w:rsidRPr="00271EAA">
        <w:rPr>
          <w:rFonts w:ascii="TimesNewRoman" w:hAnsi="TimesNewRoman" w:cs="TimesNewRoman"/>
          <w:szCs w:val="24"/>
        </w:rPr>
        <w:t xml:space="preserve">–136.7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1.66 </w:t>
      </w:r>
      <w:proofErr w:type="gramStart"/>
      <w:r w:rsidRPr="00271EAA">
        <w:rPr>
          <w:rFonts w:ascii="Symbol" w:hAnsi="Symbol"/>
          <w:szCs w:val="24"/>
        </w:rPr>
        <w:t></w:t>
      </w:r>
      <w:r w:rsidRPr="00271EAA">
        <w:rPr>
          <w:rFonts w:ascii="Symbol" w:hAnsi="Symbol" w:cs="Symbol"/>
          <w:szCs w:val="24"/>
          <w:vertAlign w:val="superscript"/>
        </w:rPr>
        <w:t></w:t>
      </w:r>
      <w:r w:rsidRPr="00271EAA">
        <w:rPr>
          <w:rFonts w:ascii="Symbol" w:hAnsi="Symbol" w:cs="Symbol"/>
          <w:szCs w:val="24"/>
        </w:rPr>
        <w:t></w:t>
      </w:r>
      <w:r w:rsidRPr="00271EAA">
        <w:rPr>
          <w:rFonts w:ascii="TimesNewRoman" w:hAnsi="TimesNewRoman" w:cs="TimesNewRoman"/>
          <w:szCs w:val="24"/>
        </w:rPr>
        <w:t>dB(</w:t>
      </w:r>
      <w:proofErr w:type="gramEnd"/>
      <w:r w:rsidRPr="00271EAA">
        <w:rPr>
          <w:rFonts w:ascii="TimesNewRoman" w:hAnsi="TimesNewRoman" w:cs="TimesNewRoman"/>
          <w:szCs w:val="24"/>
        </w:rPr>
        <w:t xml:space="preserve">W/(m2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27 MHz)) </w:t>
      </w:r>
      <w:r w:rsidRPr="00271EAA">
        <w:rPr>
          <w:rFonts w:ascii="TimesNewRoman" w:hAnsi="TimesNewRoman" w:cs="TimesNewRoman"/>
          <w:szCs w:val="24"/>
        </w:rPr>
        <w:tab/>
      </w:r>
      <w:r w:rsidRPr="00271EAA">
        <w:rPr>
          <w:rFonts w:ascii="TimesNewRoman" w:hAnsi="TimesNewRoman" w:cs="TimesNewRoman"/>
          <w:szCs w:val="24"/>
        </w:rPr>
        <w:tab/>
      </w:r>
      <w:r>
        <w:rPr>
          <w:rFonts w:ascii="TimesNewRoman" w:hAnsi="TimesNewRoman" w:cs="TimesNewRoman"/>
          <w:szCs w:val="24"/>
        </w:rPr>
        <w:tab/>
      </w:r>
      <w:r w:rsidRPr="00271EAA">
        <w:rPr>
          <w:rFonts w:ascii="TimesNewRoman" w:hAnsi="TimesNewRoman" w:cs="TimesNewRoman"/>
          <w:szCs w:val="24"/>
        </w:rPr>
        <w:t xml:space="preserve">for   </w:t>
      </w:r>
      <w:r w:rsidRPr="00271EAA">
        <w:rPr>
          <w:rFonts w:ascii="TimesNewRoman" w:hAnsi="TimesNewRoman" w:cs="TimesNewRoman"/>
          <w:szCs w:val="24"/>
        </w:rPr>
        <w:tab/>
        <w:t>2.0</w:t>
      </w:r>
      <w:r w:rsidRPr="00271EAA">
        <w:rPr>
          <w:rFonts w:ascii="Symbol" w:hAnsi="Symbol" w:cs="Symbol"/>
          <w:szCs w:val="24"/>
        </w:rPr>
        <w:t></w:t>
      </w:r>
      <w:r w:rsidRPr="00271EAA">
        <w:rPr>
          <w:rFonts w:ascii="Symbol" w:hAnsi="Symbol" w:cs="Symbol"/>
          <w:szCs w:val="24"/>
        </w:rPr>
        <w:t></w:t>
      </w:r>
      <w:r w:rsidRPr="00271EAA">
        <w:rPr>
          <w:rFonts w:ascii="Symbol" w:hAnsi="Symbol" w:cs="Symbol"/>
          <w:szCs w:val="24"/>
          <w:u w:val="single"/>
        </w:rPr>
        <w:t></w:t>
      </w:r>
      <w:r w:rsidRPr="00271EAA">
        <w:rPr>
          <w:rFonts w:ascii="Symbol" w:hAnsi="Symbol"/>
          <w:szCs w:val="24"/>
        </w:rPr>
        <w:t></w:t>
      </w:r>
      <w:r w:rsidRPr="00271EAA">
        <w:rPr>
          <w:rFonts w:ascii="Symbol" w:hAnsi="Symbol"/>
          <w:szCs w:val="24"/>
        </w:rPr>
        <w:t></w:t>
      </w:r>
      <w:r w:rsidRPr="00271EAA">
        <w:rPr>
          <w:rFonts w:ascii="Symbol" w:hAnsi="Symbol" w:cs="Symbol"/>
          <w:szCs w:val="24"/>
        </w:rPr>
        <w:t></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3.59</w:t>
      </w:r>
      <w:r w:rsidRPr="00271EAA">
        <w:rPr>
          <w:rFonts w:ascii="Symbol" w:hAnsi="Symbol" w:cs="Symbol"/>
          <w:szCs w:val="24"/>
        </w:rPr>
        <w:t></w:t>
      </w:r>
    </w:p>
    <w:p w14:paraId="35B45C46" w14:textId="77777777" w:rsidR="002130A9" w:rsidRPr="00271EAA" w:rsidRDefault="002130A9" w:rsidP="002130A9">
      <w:pPr>
        <w:ind w:left="1134"/>
        <w:rPr>
          <w:rFonts w:ascii="Symbol" w:hAnsi="Symbol" w:cs="Symbol"/>
          <w:szCs w:val="24"/>
        </w:rPr>
      </w:pPr>
      <w:r w:rsidRPr="00271EAA">
        <w:rPr>
          <w:rFonts w:ascii="TimesNewRoman" w:hAnsi="TimesNewRoman" w:cs="TimesNewRoman"/>
          <w:szCs w:val="24"/>
        </w:rPr>
        <w:t xml:space="preserve">–129.2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25 log </w:t>
      </w:r>
      <w:proofErr w:type="gramStart"/>
      <w:r w:rsidRPr="00271EAA">
        <w:rPr>
          <w:rFonts w:ascii="Symbol" w:hAnsi="Symbol"/>
          <w:szCs w:val="24"/>
        </w:rPr>
        <w:t></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dB(</w:t>
      </w:r>
      <w:proofErr w:type="gramEnd"/>
      <w:r w:rsidRPr="00271EAA">
        <w:rPr>
          <w:rFonts w:ascii="TimesNewRoman" w:hAnsi="TimesNewRoman" w:cs="TimesNewRoman"/>
          <w:szCs w:val="24"/>
        </w:rPr>
        <w:t xml:space="preserve">W/(m2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27 MHz)) </w:t>
      </w:r>
      <w:r w:rsidRPr="00271EAA">
        <w:rPr>
          <w:rFonts w:ascii="TimesNewRoman" w:hAnsi="TimesNewRoman" w:cs="TimesNewRoman"/>
          <w:szCs w:val="24"/>
        </w:rPr>
        <w:tab/>
      </w:r>
      <w:r w:rsidRPr="00271EAA">
        <w:rPr>
          <w:rFonts w:ascii="TimesNewRoman" w:hAnsi="TimesNewRoman" w:cs="TimesNewRoman"/>
          <w:szCs w:val="24"/>
        </w:rPr>
        <w:tab/>
        <w:t xml:space="preserve">for </w:t>
      </w:r>
      <w:r w:rsidRPr="00271EAA">
        <w:rPr>
          <w:rFonts w:ascii="TimesNewRoman" w:hAnsi="TimesNewRoman" w:cs="TimesNewRoman"/>
          <w:szCs w:val="24"/>
        </w:rPr>
        <w:tab/>
        <w:t>3.59</w:t>
      </w:r>
      <w:r w:rsidRPr="00271EAA">
        <w:rPr>
          <w:rFonts w:ascii="Symbol" w:hAnsi="Symbol" w:cs="Symbol"/>
          <w:szCs w:val="24"/>
        </w:rPr>
        <w:t></w:t>
      </w:r>
      <w:r w:rsidRPr="00271EAA">
        <w:rPr>
          <w:rFonts w:ascii="Symbol" w:hAnsi="Symbol" w:cs="Symbol"/>
          <w:szCs w:val="24"/>
        </w:rPr>
        <w:t></w:t>
      </w:r>
      <w:r w:rsidRPr="00271EAA">
        <w:rPr>
          <w:rFonts w:ascii="Symbol" w:hAnsi="Symbol" w:cs="Symbol"/>
          <w:szCs w:val="24"/>
          <w:u w:val="single"/>
        </w:rPr>
        <w:t></w:t>
      </w:r>
      <w:r w:rsidRPr="00271EAA">
        <w:rPr>
          <w:rFonts w:ascii="Symbol" w:hAnsi="Symbol"/>
          <w:szCs w:val="24"/>
        </w:rPr>
        <w:t></w:t>
      </w:r>
      <w:r w:rsidRPr="00271EAA">
        <w:rPr>
          <w:rFonts w:ascii="Symbol" w:hAnsi="Symbol"/>
          <w:szCs w:val="24"/>
        </w:rPr>
        <w:t></w:t>
      </w:r>
      <w:r w:rsidRPr="00271EAA">
        <w:rPr>
          <w:rFonts w:ascii="Symbol" w:hAnsi="Symbol" w:cs="Symbol"/>
          <w:szCs w:val="24"/>
        </w:rPr>
        <w:t></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10.57</w:t>
      </w:r>
      <w:r w:rsidRPr="00271EAA">
        <w:rPr>
          <w:rFonts w:ascii="Symbol" w:hAnsi="Symbol" w:cs="Symbol"/>
          <w:szCs w:val="24"/>
        </w:rPr>
        <w:t></w:t>
      </w:r>
    </w:p>
    <w:p w14:paraId="6344C690" w14:textId="77777777" w:rsidR="002130A9" w:rsidRPr="00271EAA" w:rsidRDefault="002130A9" w:rsidP="002130A9">
      <w:pPr>
        <w:ind w:left="1134"/>
        <w:rPr>
          <w:rFonts w:ascii="Symbol" w:hAnsi="Symbol" w:cs="Symbol"/>
          <w:szCs w:val="24"/>
        </w:rPr>
      </w:pPr>
      <w:r w:rsidRPr="00271EAA">
        <w:rPr>
          <w:rFonts w:ascii="TimesNewRoman" w:hAnsi="TimesNewRoman" w:cs="TimesNewRoman"/>
          <w:szCs w:val="24"/>
        </w:rPr>
        <w:t xml:space="preserve">–103.6 </w:t>
      </w:r>
      <w:proofErr w:type="gramStart"/>
      <w:r w:rsidRPr="00271EAA">
        <w:rPr>
          <w:rFonts w:ascii="TimesNewRoman" w:hAnsi="TimesNewRoman" w:cs="TimesNewRoman"/>
          <w:szCs w:val="24"/>
        </w:rPr>
        <w:t>dB(</w:t>
      </w:r>
      <w:proofErr w:type="gramEnd"/>
      <w:r w:rsidRPr="00271EAA">
        <w:rPr>
          <w:rFonts w:ascii="TimesNewRoman" w:hAnsi="TimesNewRoman" w:cs="TimesNewRoman"/>
          <w:szCs w:val="24"/>
        </w:rPr>
        <w:t>W/(m</w:t>
      </w:r>
      <w:r w:rsidRPr="00271EAA">
        <w:rPr>
          <w:rFonts w:ascii="TimesNewRoman" w:hAnsi="TimesNewRoman" w:cs="TimesNewRoman"/>
          <w:szCs w:val="24"/>
          <w:vertAlign w:val="superscript"/>
        </w:rPr>
        <w:t>2</w:t>
      </w:r>
      <w:r w:rsidRPr="00271EAA">
        <w:rPr>
          <w:rFonts w:ascii="TimesNewRoman" w:hAnsi="TimesNewRoman" w:cs="TimesNewRoman"/>
          <w:szCs w:val="24"/>
        </w:rPr>
        <w:t xml:space="preserve">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27 MHz)) </w:t>
      </w:r>
      <w:r w:rsidRPr="00271EAA">
        <w:rPr>
          <w:rFonts w:ascii="TimesNewRoman" w:hAnsi="TimesNewRoman" w:cs="TimesNewRoman"/>
          <w:szCs w:val="24"/>
        </w:rPr>
        <w:tab/>
      </w:r>
      <w:r w:rsidRPr="00271EAA">
        <w:rPr>
          <w:rFonts w:ascii="TimesNewRoman" w:hAnsi="TimesNewRoman" w:cs="TimesNewRoman"/>
          <w:szCs w:val="24"/>
        </w:rPr>
        <w:tab/>
      </w:r>
      <w:r w:rsidRPr="00271EAA">
        <w:rPr>
          <w:rFonts w:ascii="TimesNewRoman" w:hAnsi="TimesNewRoman" w:cs="TimesNewRoman"/>
          <w:szCs w:val="24"/>
        </w:rPr>
        <w:tab/>
      </w:r>
      <w:r w:rsidRPr="00271EAA">
        <w:rPr>
          <w:rFonts w:ascii="TimesNewRoman" w:hAnsi="TimesNewRoman" w:cs="TimesNewRoman"/>
          <w:szCs w:val="24"/>
        </w:rPr>
        <w:tab/>
        <w:t xml:space="preserve">for </w:t>
      </w:r>
      <w:r w:rsidRPr="00271EAA">
        <w:rPr>
          <w:rFonts w:ascii="TimesNewRoman" w:hAnsi="TimesNewRoman" w:cs="TimesNewRoman"/>
          <w:szCs w:val="24"/>
        </w:rPr>
        <w:tab/>
        <w:t>10.57</w:t>
      </w:r>
      <w:r w:rsidRPr="00271EAA">
        <w:rPr>
          <w:rFonts w:ascii="Symbol" w:hAnsi="Symbol" w:cs="Symbol"/>
          <w:szCs w:val="24"/>
        </w:rPr>
        <w:t></w:t>
      </w:r>
      <w:r w:rsidRPr="00271EAA">
        <w:rPr>
          <w:rFonts w:ascii="Symbol" w:hAnsi="Symbol" w:cs="Symbol"/>
          <w:szCs w:val="24"/>
        </w:rPr>
        <w:t></w:t>
      </w:r>
      <w:r w:rsidRPr="00271EAA">
        <w:rPr>
          <w:rFonts w:ascii="Symbol" w:hAnsi="Symbol" w:cs="Symbol"/>
          <w:szCs w:val="24"/>
          <w:u w:val="single"/>
        </w:rPr>
        <w:t></w:t>
      </w:r>
      <w:r w:rsidRPr="00271EAA">
        <w:rPr>
          <w:rFonts w:ascii="Symbol" w:hAnsi="Symbol"/>
          <w:szCs w:val="24"/>
        </w:rPr>
        <w:t></w:t>
      </w:r>
      <w:r w:rsidRPr="00271EAA">
        <w:rPr>
          <w:rFonts w:ascii="Symbol" w:hAnsi="Symbol"/>
          <w:szCs w:val="24"/>
        </w:rPr>
        <w:t></w:t>
      </w:r>
    </w:p>
    <w:p w14:paraId="60827A0C" w14:textId="77777777" w:rsidR="002130A9" w:rsidRPr="00A069F4" w:rsidRDefault="002130A9" w:rsidP="002130A9">
      <w:pPr>
        <w:rPr>
          <w:rFonts w:ascii="TimesNewRoman" w:hAnsi="TimesNewRoman" w:cs="TimesNewRoman"/>
          <w:sz w:val="23"/>
          <w:szCs w:val="17"/>
        </w:rPr>
      </w:pPr>
    </w:p>
    <w:p w14:paraId="0891023E" w14:textId="77777777" w:rsidR="002130A9" w:rsidRPr="00A252F3" w:rsidRDefault="002130A9" w:rsidP="002130A9">
      <w:pPr>
        <w:rPr>
          <w:szCs w:val="24"/>
        </w:rPr>
      </w:pPr>
      <w:proofErr w:type="gramStart"/>
      <w:r w:rsidRPr="00A252F3">
        <w:rPr>
          <w:szCs w:val="24"/>
        </w:rPr>
        <w:t>where</w:t>
      </w:r>
      <w:proofErr w:type="gramEnd"/>
      <w:r w:rsidRPr="00A252F3">
        <w:rPr>
          <w:szCs w:val="24"/>
        </w:rPr>
        <w:t xml:space="preserve"> </w:t>
      </w:r>
      <w:r w:rsidRPr="00271EAA">
        <w:rPr>
          <w:rFonts w:ascii="Symbol" w:hAnsi="Symbol"/>
          <w:szCs w:val="24"/>
        </w:rPr>
        <w:t></w:t>
      </w:r>
      <w:r w:rsidRPr="00A252F3">
        <w:rPr>
          <w:szCs w:val="24"/>
        </w:rPr>
        <w:t xml:space="preserve"> is the minimum geocentric orbital separation in degrees between the wanted and interfering space stations, taking into account the respective East-West station-keeping accuracies.</w:t>
      </w:r>
    </w:p>
    <w:bookmarkEnd w:id="89"/>
    <w:p w14:paraId="3E0FBCDF" w14:textId="77777777" w:rsidR="002130A9" w:rsidRDefault="002130A9" w:rsidP="002130A9">
      <w:pPr>
        <w:keepNext/>
        <w:keepLines/>
        <w:tabs>
          <w:tab w:val="left" w:pos="1134"/>
          <w:tab w:val="left" w:pos="1871"/>
          <w:tab w:val="left" w:pos="2268"/>
        </w:tabs>
        <w:overflowPunct w:val="0"/>
        <w:autoSpaceDE w:val="0"/>
        <w:autoSpaceDN w:val="0"/>
        <w:adjustRightInd w:val="0"/>
        <w:jc w:val="center"/>
        <w:textAlignment w:val="baseline"/>
        <w:rPr>
          <w:rFonts w:eastAsia="Times New Roman"/>
          <w:caps/>
          <w:sz w:val="28"/>
          <w:szCs w:val="20"/>
        </w:rPr>
      </w:pPr>
    </w:p>
    <w:p w14:paraId="7CCD8143" w14:textId="77777777" w:rsidR="002130A9" w:rsidRPr="00D12CA9" w:rsidRDefault="002130A9" w:rsidP="002130A9">
      <w:pPr>
        <w:keepNext/>
        <w:keepLines/>
        <w:tabs>
          <w:tab w:val="left" w:pos="1134"/>
          <w:tab w:val="left" w:pos="1871"/>
          <w:tab w:val="left" w:pos="2268"/>
        </w:tabs>
        <w:overflowPunct w:val="0"/>
        <w:autoSpaceDE w:val="0"/>
        <w:autoSpaceDN w:val="0"/>
        <w:adjustRightInd w:val="0"/>
        <w:jc w:val="center"/>
        <w:textAlignment w:val="baseline"/>
        <w:rPr>
          <w:rFonts w:eastAsia="Times New Roman"/>
          <w:caps/>
          <w:sz w:val="28"/>
          <w:szCs w:val="20"/>
        </w:rPr>
      </w:pPr>
      <w:r>
        <w:rPr>
          <w:rFonts w:eastAsia="Times New Roman"/>
          <w:caps/>
          <w:sz w:val="28"/>
          <w:szCs w:val="20"/>
        </w:rPr>
        <w:t>ANNEX 2</w:t>
      </w:r>
      <w:r w:rsidRPr="00D12CA9">
        <w:rPr>
          <w:rFonts w:eastAsia="Times New Roman"/>
          <w:caps/>
          <w:sz w:val="28"/>
          <w:szCs w:val="20"/>
        </w:rPr>
        <w:t xml:space="preserve"> TO RESOLUTION 1.4 (WRC-19)</w:t>
      </w:r>
    </w:p>
    <w:p w14:paraId="72E4E7C4" w14:textId="77777777" w:rsidR="002130A9" w:rsidRDefault="002130A9" w:rsidP="002130A9">
      <w:pPr>
        <w:pStyle w:val="ListParagraph"/>
        <w:ind w:left="0"/>
        <w:rPr>
          <w:sz w:val="16"/>
          <w:szCs w:val="16"/>
        </w:rPr>
      </w:pPr>
    </w:p>
    <w:p w14:paraId="529C30EE" w14:textId="77777777" w:rsidR="002130A9" w:rsidRPr="00A252F3" w:rsidRDefault="002130A9" w:rsidP="002130A9">
      <w:pPr>
        <w:pStyle w:val="ListParagraph"/>
        <w:ind w:left="0"/>
        <w:rPr>
          <w:szCs w:val="24"/>
        </w:rPr>
      </w:pPr>
      <w:r w:rsidRPr="00A252F3">
        <w:rPr>
          <w:szCs w:val="24"/>
        </w:rPr>
        <w:t xml:space="preserve">With respect to § 7.1 </w:t>
      </w:r>
      <w:r w:rsidRPr="00A252F3">
        <w:rPr>
          <w:i/>
          <w:szCs w:val="24"/>
        </w:rPr>
        <w:t>a)</w:t>
      </w:r>
      <w:r w:rsidRPr="00A252F3">
        <w:rPr>
          <w:szCs w:val="24"/>
        </w:rPr>
        <w:t xml:space="preserve">, 7.2.1 </w:t>
      </w:r>
      <w:r w:rsidRPr="00A252F3">
        <w:rPr>
          <w:i/>
          <w:szCs w:val="24"/>
        </w:rPr>
        <w:t xml:space="preserve">b) </w:t>
      </w:r>
      <w:r w:rsidRPr="00A252F3">
        <w:rPr>
          <w:szCs w:val="24"/>
        </w:rPr>
        <w:t xml:space="preserve">and 7.2.1 </w:t>
      </w:r>
      <w:r w:rsidRPr="00A252F3">
        <w:rPr>
          <w:i/>
          <w:szCs w:val="24"/>
        </w:rPr>
        <w:t>c)</w:t>
      </w:r>
      <w:r w:rsidRPr="00A252F3">
        <w:rPr>
          <w:szCs w:val="24"/>
        </w:rPr>
        <w:t xml:space="preserve"> of Article 7 of Appendix </w:t>
      </w:r>
      <w:r w:rsidRPr="00A252F3">
        <w:rPr>
          <w:b/>
          <w:szCs w:val="24"/>
        </w:rPr>
        <w:t>30</w:t>
      </w:r>
      <w:r w:rsidRPr="00A252F3">
        <w:rPr>
          <w:szCs w:val="24"/>
        </w:rPr>
        <w:t xml:space="preserve">, coordination of a transmitting space station in the fixed-satellite service (FSS) (space-to-Earth) of Region </w:t>
      </w:r>
      <w:r>
        <w:rPr>
          <w:szCs w:val="24"/>
        </w:rPr>
        <w:t>1</w:t>
      </w:r>
      <w:r w:rsidRPr="00A252F3">
        <w:rPr>
          <w:szCs w:val="24"/>
        </w:rPr>
        <w:t xml:space="preserve"> is required with a broadcasting satellite serving an area in Region </w:t>
      </w:r>
      <w:r>
        <w:rPr>
          <w:szCs w:val="24"/>
        </w:rPr>
        <w:t>2</w:t>
      </w:r>
      <w:r w:rsidRPr="00A252F3">
        <w:rPr>
          <w:szCs w:val="24"/>
        </w:rPr>
        <w:t xml:space="preserve"> and using a frequency assignment in the band </w:t>
      </w:r>
      <w:r>
        <w:rPr>
          <w:szCs w:val="24"/>
        </w:rPr>
        <w:t>12</w:t>
      </w:r>
      <w:r w:rsidRPr="00A252F3">
        <w:rPr>
          <w:szCs w:val="24"/>
        </w:rPr>
        <w:t>.</w:t>
      </w:r>
      <w:r>
        <w:rPr>
          <w:szCs w:val="24"/>
        </w:rPr>
        <w:t>5</w:t>
      </w:r>
      <w:r w:rsidRPr="00A252F3">
        <w:rPr>
          <w:szCs w:val="24"/>
        </w:rPr>
        <w:t>-12.</w:t>
      </w:r>
      <w:r>
        <w:rPr>
          <w:szCs w:val="24"/>
        </w:rPr>
        <w:t>7</w:t>
      </w:r>
      <w:r w:rsidRPr="00A252F3">
        <w:rPr>
          <w:szCs w:val="24"/>
        </w:rPr>
        <w:t xml:space="preserve"> GHz with a nominal orbital position further </w:t>
      </w:r>
      <w:r>
        <w:rPr>
          <w:szCs w:val="24"/>
        </w:rPr>
        <w:t>east</w:t>
      </w:r>
      <w:r w:rsidRPr="00A252F3">
        <w:rPr>
          <w:szCs w:val="24"/>
        </w:rPr>
        <w:t xml:space="preserve"> than </w:t>
      </w:r>
      <w:r>
        <w:rPr>
          <w:szCs w:val="24"/>
        </w:rPr>
        <w:t>54</w:t>
      </w:r>
      <w:r w:rsidRPr="00A252F3">
        <w:rPr>
          <w:szCs w:val="24"/>
        </w:rPr>
        <w:t xml:space="preserve">°W </w:t>
      </w:r>
      <w:r w:rsidR="0022107A">
        <w:rPr>
          <w:szCs w:val="24"/>
        </w:rPr>
        <w:t xml:space="preserve">and not appearing in the original Region 2 BSS Plan in Article 11 </w:t>
      </w:r>
      <w:r w:rsidRPr="00A252F3">
        <w:rPr>
          <w:szCs w:val="24"/>
        </w:rPr>
        <w:t xml:space="preserve">when, under assumed free-space propagation conditions, the power flux-density at any test point </w:t>
      </w:r>
      <w:r>
        <w:rPr>
          <w:szCs w:val="24"/>
        </w:rPr>
        <w:t xml:space="preserve">of its </w:t>
      </w:r>
      <w:r w:rsidRPr="00A252F3">
        <w:rPr>
          <w:szCs w:val="24"/>
        </w:rPr>
        <w:t xml:space="preserve">service area of the overlapping frequency assignments in the BSS exceeds the following values: </w:t>
      </w:r>
      <w:r w:rsidRPr="00A252F3">
        <w:rPr>
          <w:sz w:val="16"/>
          <w:szCs w:val="16"/>
        </w:rPr>
        <w:t>(WRC-19)</w:t>
      </w:r>
    </w:p>
    <w:p w14:paraId="4D0DF580" w14:textId="77777777" w:rsidR="002130A9" w:rsidRPr="00271EAA" w:rsidRDefault="002130A9" w:rsidP="002130A9">
      <w:pPr>
        <w:ind w:left="1134"/>
        <w:rPr>
          <w:rFonts w:ascii="Symbol" w:hAnsi="Symbol" w:cs="Symbol"/>
          <w:szCs w:val="24"/>
        </w:rPr>
      </w:pPr>
      <w:r w:rsidRPr="00A069F4">
        <w:rPr>
          <w:rFonts w:ascii="TimesNewRoman" w:hAnsi="TimesNewRoman" w:cs="TimesNewRoman"/>
          <w:sz w:val="23"/>
          <w:szCs w:val="17"/>
        </w:rPr>
        <w:t>–</w:t>
      </w:r>
      <w:r w:rsidRPr="00271EAA">
        <w:rPr>
          <w:rFonts w:ascii="TimesNewRoman" w:hAnsi="TimesNewRoman" w:cs="TimesNewRoman"/>
          <w:szCs w:val="24"/>
        </w:rPr>
        <w:t>147</w:t>
      </w:r>
      <w:r w:rsidRPr="00271EAA">
        <w:rPr>
          <w:szCs w:val="24"/>
        </w:rPr>
        <w:t>    </w:t>
      </w:r>
      <w:proofErr w:type="gramStart"/>
      <w:r w:rsidRPr="00271EAA">
        <w:rPr>
          <w:rFonts w:ascii="TimesNewRoman" w:hAnsi="TimesNewRoman" w:cs="TimesNewRoman"/>
          <w:szCs w:val="24"/>
        </w:rPr>
        <w:t>dB(</w:t>
      </w:r>
      <w:proofErr w:type="gramEnd"/>
      <w:r w:rsidRPr="00271EAA">
        <w:rPr>
          <w:rFonts w:ascii="TimesNewRoman" w:hAnsi="TimesNewRoman" w:cs="TimesNewRoman"/>
          <w:szCs w:val="24"/>
        </w:rPr>
        <w:t>W/(m</w:t>
      </w:r>
      <w:r w:rsidRPr="00271EAA">
        <w:rPr>
          <w:rFonts w:ascii="TimesNewRoman" w:hAnsi="TimesNewRoman" w:cs="TimesNewRoman"/>
          <w:szCs w:val="24"/>
          <w:vertAlign w:val="superscript"/>
        </w:rPr>
        <w:t>2</w:t>
      </w:r>
      <w:r w:rsidRPr="00271EAA">
        <w:rPr>
          <w:rFonts w:ascii="TimesNewRoman" w:hAnsi="TimesNewRoman" w:cs="TimesNewRoman"/>
          <w:szCs w:val="24"/>
        </w:rPr>
        <w:t xml:space="preserve">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27 MHz)) </w:t>
      </w:r>
      <w:r w:rsidRPr="00271EAA">
        <w:rPr>
          <w:rFonts w:ascii="TimesNewRoman" w:hAnsi="TimesNewRoman" w:cs="TimesNewRoman"/>
          <w:szCs w:val="24"/>
        </w:rPr>
        <w:tab/>
      </w:r>
      <w:r w:rsidRPr="00271EAA">
        <w:rPr>
          <w:rFonts w:ascii="TimesNewRoman" w:hAnsi="TimesNewRoman" w:cs="TimesNewRoman"/>
          <w:szCs w:val="24"/>
        </w:rPr>
        <w:tab/>
      </w:r>
      <w:r w:rsidRPr="00271EAA">
        <w:rPr>
          <w:rFonts w:ascii="TimesNewRoman" w:hAnsi="TimesNewRoman" w:cs="TimesNewRoman"/>
          <w:szCs w:val="24"/>
        </w:rPr>
        <w:tab/>
      </w:r>
      <w:r w:rsidRPr="00271EAA">
        <w:rPr>
          <w:rFonts w:ascii="TimesNewRoman" w:hAnsi="TimesNewRoman" w:cs="TimesNewRoman"/>
          <w:szCs w:val="24"/>
        </w:rPr>
        <w:tab/>
        <w:t xml:space="preserve">for </w:t>
      </w:r>
      <w:r w:rsidRPr="00271EAA">
        <w:rPr>
          <w:rFonts w:ascii="TimesNewRoman" w:hAnsi="TimesNewRoman" w:cs="TimesNewRoman"/>
          <w:szCs w:val="24"/>
        </w:rPr>
        <w:tab/>
        <w:t>0</w:t>
      </w:r>
      <w:r w:rsidRPr="00271EAA">
        <w:rPr>
          <w:rFonts w:ascii="Symbol" w:hAnsi="Symbol" w:cs="Symbol"/>
          <w:szCs w:val="24"/>
        </w:rPr>
        <w:t></w:t>
      </w:r>
      <w:r w:rsidRPr="00271EAA">
        <w:rPr>
          <w:rFonts w:ascii="Symbol" w:hAnsi="Symbol" w:cs="Symbol"/>
          <w:szCs w:val="24"/>
        </w:rPr>
        <w:t></w:t>
      </w:r>
      <w:r w:rsidRPr="00271EAA">
        <w:rPr>
          <w:rFonts w:ascii="Symbol" w:hAnsi="Symbol" w:cs="Symbol"/>
          <w:szCs w:val="24"/>
          <w:u w:val="single"/>
        </w:rPr>
        <w:t></w:t>
      </w:r>
      <w:r w:rsidRPr="00271EAA">
        <w:rPr>
          <w:rFonts w:ascii="Symbol" w:hAnsi="Symbol"/>
          <w:szCs w:val="24"/>
        </w:rPr>
        <w:t></w:t>
      </w:r>
      <w:r w:rsidRPr="00271EAA">
        <w:rPr>
          <w:rFonts w:ascii="Symbol" w:hAnsi="Symbol"/>
          <w:szCs w:val="24"/>
        </w:rPr>
        <w:t></w:t>
      </w:r>
      <w:r w:rsidRPr="00271EAA">
        <w:rPr>
          <w:rFonts w:ascii="Symbol" w:hAnsi="Symbol" w:cs="Symbol"/>
          <w:szCs w:val="24"/>
        </w:rPr>
        <w:t></w:t>
      </w:r>
      <w:r w:rsidRPr="00271EAA">
        <w:rPr>
          <w:rFonts w:ascii="Symbol" w:hAnsi="Symbol" w:cs="Symbol"/>
          <w:szCs w:val="24"/>
        </w:rPr>
        <w:t></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0.23</w:t>
      </w:r>
      <w:r w:rsidRPr="00271EAA">
        <w:rPr>
          <w:rFonts w:ascii="Symbol" w:hAnsi="Symbol" w:cs="Symbol"/>
          <w:szCs w:val="24"/>
        </w:rPr>
        <w:t></w:t>
      </w:r>
    </w:p>
    <w:p w14:paraId="2B8FFD94" w14:textId="77777777" w:rsidR="002130A9" w:rsidRPr="00271EAA" w:rsidRDefault="002130A9" w:rsidP="002130A9">
      <w:pPr>
        <w:ind w:left="1134"/>
        <w:rPr>
          <w:rFonts w:ascii="Symbol" w:hAnsi="Symbol" w:cs="Symbol"/>
          <w:szCs w:val="24"/>
        </w:rPr>
      </w:pPr>
      <w:r w:rsidRPr="00271EAA">
        <w:rPr>
          <w:rFonts w:ascii="TimesNewRoman" w:hAnsi="TimesNewRoman" w:cs="TimesNewRoman"/>
          <w:szCs w:val="24"/>
        </w:rPr>
        <w:t xml:space="preserve">–135.7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17.74 log </w:t>
      </w:r>
      <w:r w:rsidRPr="00271EAA">
        <w:rPr>
          <w:rFonts w:ascii="Symbol" w:hAnsi="Symbol"/>
          <w:szCs w:val="24"/>
        </w:rPr>
        <w:t></w:t>
      </w:r>
      <w:r w:rsidRPr="00271EAA">
        <w:rPr>
          <w:rFonts w:ascii="Symbol" w:hAnsi="Symbol" w:cs="Symbol"/>
          <w:szCs w:val="24"/>
        </w:rPr>
        <w:t></w:t>
      </w:r>
      <w:r w:rsidRPr="00271EAA">
        <w:rPr>
          <w:rFonts w:ascii="TimesNewRoman" w:hAnsi="TimesNewRoman" w:cs="TimesNewRoman"/>
          <w:szCs w:val="24"/>
        </w:rPr>
        <w:t xml:space="preserve">dB (W/(m2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27 MHz)) </w:t>
      </w:r>
      <w:r w:rsidRPr="00271EAA">
        <w:rPr>
          <w:rFonts w:ascii="TimesNewRoman" w:hAnsi="TimesNewRoman" w:cs="TimesNewRoman"/>
          <w:szCs w:val="24"/>
        </w:rPr>
        <w:tab/>
      </w:r>
      <w:r>
        <w:rPr>
          <w:rFonts w:ascii="TimesNewRoman" w:hAnsi="TimesNewRoman" w:cs="TimesNewRoman"/>
          <w:szCs w:val="24"/>
        </w:rPr>
        <w:tab/>
      </w:r>
      <w:r w:rsidRPr="00271EAA">
        <w:rPr>
          <w:rFonts w:ascii="TimesNewRoman" w:hAnsi="TimesNewRoman" w:cs="TimesNewRoman"/>
          <w:szCs w:val="24"/>
        </w:rPr>
        <w:t xml:space="preserve">for </w:t>
      </w:r>
      <w:r w:rsidRPr="00271EAA">
        <w:rPr>
          <w:rFonts w:ascii="TimesNewRoman" w:hAnsi="TimesNewRoman" w:cs="TimesNewRoman"/>
          <w:szCs w:val="24"/>
        </w:rPr>
        <w:tab/>
        <w:t>0.23</w:t>
      </w:r>
      <w:r w:rsidRPr="00271EAA">
        <w:rPr>
          <w:rFonts w:ascii="Symbol" w:hAnsi="Symbol" w:cs="Symbol"/>
          <w:szCs w:val="24"/>
        </w:rPr>
        <w:t></w:t>
      </w:r>
      <w:r w:rsidRPr="00271EAA">
        <w:rPr>
          <w:rFonts w:ascii="Symbol" w:hAnsi="Symbol" w:cs="Symbol"/>
          <w:szCs w:val="24"/>
        </w:rPr>
        <w:t></w:t>
      </w:r>
      <w:r w:rsidRPr="00271EAA">
        <w:rPr>
          <w:rFonts w:ascii="Symbol" w:hAnsi="Symbol" w:cs="Symbol"/>
          <w:szCs w:val="24"/>
          <w:u w:val="single"/>
        </w:rPr>
        <w:t></w:t>
      </w:r>
      <w:r w:rsidRPr="00271EAA">
        <w:rPr>
          <w:rFonts w:ascii="Symbol" w:hAnsi="Symbol"/>
          <w:szCs w:val="24"/>
        </w:rPr>
        <w:t></w:t>
      </w:r>
      <w:r w:rsidRPr="00271EAA">
        <w:rPr>
          <w:rFonts w:ascii="Symbol" w:hAnsi="Symbol"/>
          <w:szCs w:val="24"/>
        </w:rPr>
        <w:t></w:t>
      </w:r>
      <w:r w:rsidRPr="00271EAA">
        <w:rPr>
          <w:rFonts w:ascii="Symbol" w:hAnsi="Symbol" w:cs="Symbol"/>
          <w:szCs w:val="24"/>
        </w:rPr>
        <w:t></w:t>
      </w:r>
      <w:r w:rsidRPr="00271EAA">
        <w:rPr>
          <w:rFonts w:ascii="Symbol" w:hAnsi="Symbol" w:cs="Symbol"/>
          <w:szCs w:val="24"/>
        </w:rPr>
        <w:t></w:t>
      </w:r>
      <w:r w:rsidRPr="00271EAA">
        <w:rPr>
          <w:rFonts w:ascii="Symbol" w:hAnsi="Symbol" w:cs="Symbol"/>
          <w:szCs w:val="24"/>
        </w:rPr>
        <w:t></w:t>
      </w:r>
      <w:r>
        <w:rPr>
          <w:rFonts w:ascii="TimesNewRoman" w:hAnsi="TimesNewRoman" w:cs="TimesNewRoman"/>
          <w:szCs w:val="24"/>
        </w:rPr>
        <w:t>1</w:t>
      </w:r>
      <w:r w:rsidRPr="00271EAA">
        <w:rPr>
          <w:rFonts w:ascii="TimesNewRoman" w:hAnsi="TimesNewRoman" w:cs="TimesNewRoman"/>
          <w:szCs w:val="24"/>
        </w:rPr>
        <w:t>.</w:t>
      </w:r>
      <w:r>
        <w:rPr>
          <w:rFonts w:ascii="TimesNewRoman" w:hAnsi="TimesNewRoman" w:cs="TimesNewRoman"/>
          <w:szCs w:val="24"/>
        </w:rPr>
        <w:t>8</w:t>
      </w:r>
      <w:r w:rsidRPr="00271EAA">
        <w:rPr>
          <w:rFonts w:ascii="Symbol" w:hAnsi="Symbol" w:cs="Symbol"/>
          <w:szCs w:val="24"/>
        </w:rPr>
        <w:t></w:t>
      </w:r>
    </w:p>
    <w:p w14:paraId="4DFFD495" w14:textId="77777777" w:rsidR="002130A9" w:rsidRPr="00271EAA" w:rsidRDefault="002130A9" w:rsidP="002130A9">
      <w:pPr>
        <w:ind w:left="1134"/>
        <w:rPr>
          <w:rFonts w:ascii="Symbol" w:hAnsi="Symbol" w:cs="Symbol"/>
          <w:szCs w:val="24"/>
        </w:rPr>
      </w:pPr>
      <w:r w:rsidRPr="00271EAA">
        <w:rPr>
          <w:rFonts w:ascii="TimesNewRoman" w:hAnsi="TimesNewRoman" w:cs="TimesNewRoman"/>
          <w:szCs w:val="24"/>
        </w:rPr>
        <w:t>–13</w:t>
      </w:r>
      <w:r>
        <w:rPr>
          <w:rFonts w:ascii="TimesNewRoman" w:hAnsi="TimesNewRoman" w:cs="TimesNewRoman"/>
          <w:szCs w:val="24"/>
        </w:rPr>
        <w:t>4</w:t>
      </w:r>
      <w:r w:rsidRPr="00271EAA">
        <w:rPr>
          <w:rFonts w:ascii="TimesNewRoman" w:hAnsi="TimesNewRoman" w:cs="TimesNewRoman"/>
          <w:szCs w:val="24"/>
        </w:rPr>
        <w:t>.</w:t>
      </w:r>
      <w:r>
        <w:rPr>
          <w:rFonts w:ascii="TimesNewRoman" w:hAnsi="TimesNewRoman" w:cs="TimesNewRoman"/>
          <w:szCs w:val="24"/>
        </w:rPr>
        <w:t>0</w:t>
      </w:r>
      <w:r w:rsidRPr="00271EAA">
        <w:rPr>
          <w:rFonts w:ascii="TimesNewRoman" w:hAnsi="TimesNewRoman" w:cs="TimesNewRoman"/>
          <w:szCs w:val="24"/>
        </w:rPr>
        <w:t xml:space="preserve"> </w:t>
      </w:r>
      <w:r w:rsidRPr="00271EAA">
        <w:rPr>
          <w:rFonts w:ascii="Symbol" w:hAnsi="Symbol" w:cs="Symbol"/>
          <w:szCs w:val="24"/>
        </w:rPr>
        <w:t></w:t>
      </w:r>
      <w:r w:rsidRPr="00271EAA">
        <w:rPr>
          <w:rFonts w:ascii="Symbol" w:hAnsi="Symbol" w:cs="Symbol"/>
          <w:szCs w:val="24"/>
        </w:rPr>
        <w:t></w:t>
      </w:r>
      <w:r>
        <w:rPr>
          <w:rFonts w:ascii="TimesNewRoman" w:hAnsi="TimesNewRoman" w:cs="TimesNewRoman"/>
          <w:szCs w:val="24"/>
        </w:rPr>
        <w:t>0</w:t>
      </w:r>
      <w:r w:rsidRPr="00271EAA">
        <w:rPr>
          <w:rFonts w:ascii="TimesNewRoman" w:hAnsi="TimesNewRoman" w:cs="TimesNewRoman"/>
          <w:szCs w:val="24"/>
        </w:rPr>
        <w:t>.</w:t>
      </w:r>
      <w:r>
        <w:rPr>
          <w:rFonts w:ascii="TimesNewRoman" w:hAnsi="TimesNewRoman" w:cs="TimesNewRoman"/>
          <w:szCs w:val="24"/>
        </w:rPr>
        <w:t>89</w:t>
      </w:r>
      <w:r w:rsidRPr="00271EAA">
        <w:rPr>
          <w:rFonts w:ascii="TimesNewRoman" w:hAnsi="TimesNewRoman" w:cs="TimesNewRoman"/>
          <w:szCs w:val="24"/>
        </w:rPr>
        <w:t xml:space="preserve"> </w:t>
      </w:r>
      <w:proofErr w:type="gramStart"/>
      <w:r w:rsidRPr="00271EAA">
        <w:rPr>
          <w:rFonts w:ascii="Symbol" w:hAnsi="Symbol"/>
          <w:szCs w:val="24"/>
        </w:rPr>
        <w:t></w:t>
      </w:r>
      <w:r w:rsidRPr="00271EAA">
        <w:rPr>
          <w:rFonts w:ascii="Symbol" w:hAnsi="Symbol" w:cs="Symbol"/>
          <w:szCs w:val="24"/>
          <w:vertAlign w:val="superscript"/>
        </w:rPr>
        <w:t></w:t>
      </w:r>
      <w:r w:rsidRPr="00271EAA">
        <w:rPr>
          <w:rFonts w:ascii="Symbol" w:hAnsi="Symbol" w:cs="Symbol"/>
          <w:szCs w:val="24"/>
        </w:rPr>
        <w:t></w:t>
      </w:r>
      <w:r w:rsidRPr="00271EAA">
        <w:rPr>
          <w:rFonts w:ascii="TimesNewRoman" w:hAnsi="TimesNewRoman" w:cs="TimesNewRoman"/>
          <w:szCs w:val="24"/>
        </w:rPr>
        <w:t>dB(</w:t>
      </w:r>
      <w:proofErr w:type="gramEnd"/>
      <w:r w:rsidRPr="00271EAA">
        <w:rPr>
          <w:rFonts w:ascii="TimesNewRoman" w:hAnsi="TimesNewRoman" w:cs="TimesNewRoman"/>
          <w:szCs w:val="24"/>
        </w:rPr>
        <w:t xml:space="preserve">W/(m2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27 MHz)) </w:t>
      </w:r>
      <w:r w:rsidRPr="00271EAA">
        <w:rPr>
          <w:rFonts w:ascii="TimesNewRoman" w:hAnsi="TimesNewRoman" w:cs="TimesNewRoman"/>
          <w:szCs w:val="24"/>
        </w:rPr>
        <w:tab/>
      </w:r>
      <w:r w:rsidRPr="00271EAA">
        <w:rPr>
          <w:rFonts w:ascii="TimesNewRoman" w:hAnsi="TimesNewRoman" w:cs="TimesNewRoman"/>
          <w:szCs w:val="24"/>
        </w:rPr>
        <w:tab/>
      </w:r>
      <w:r>
        <w:rPr>
          <w:rFonts w:ascii="TimesNewRoman" w:hAnsi="TimesNewRoman" w:cs="TimesNewRoman"/>
          <w:szCs w:val="24"/>
        </w:rPr>
        <w:tab/>
      </w:r>
      <w:r w:rsidRPr="00271EAA">
        <w:rPr>
          <w:rFonts w:ascii="TimesNewRoman" w:hAnsi="TimesNewRoman" w:cs="TimesNewRoman"/>
          <w:szCs w:val="24"/>
        </w:rPr>
        <w:t xml:space="preserve">for   </w:t>
      </w:r>
      <w:r w:rsidRPr="00271EAA">
        <w:rPr>
          <w:rFonts w:ascii="TimesNewRoman" w:hAnsi="TimesNewRoman" w:cs="TimesNewRoman"/>
          <w:szCs w:val="24"/>
        </w:rPr>
        <w:tab/>
      </w:r>
      <w:r>
        <w:rPr>
          <w:rFonts w:ascii="TimesNewRoman" w:hAnsi="TimesNewRoman" w:cs="TimesNewRoman"/>
          <w:szCs w:val="24"/>
        </w:rPr>
        <w:t>1</w:t>
      </w:r>
      <w:r w:rsidRPr="00271EAA">
        <w:rPr>
          <w:rFonts w:ascii="TimesNewRoman" w:hAnsi="TimesNewRoman" w:cs="TimesNewRoman"/>
          <w:szCs w:val="24"/>
        </w:rPr>
        <w:t>.</w:t>
      </w:r>
      <w:r>
        <w:rPr>
          <w:rFonts w:ascii="TimesNewRoman" w:hAnsi="TimesNewRoman" w:cs="TimesNewRoman"/>
          <w:szCs w:val="24"/>
        </w:rPr>
        <w:t>8</w:t>
      </w:r>
      <w:r w:rsidRPr="00271EAA">
        <w:rPr>
          <w:rFonts w:ascii="Symbol" w:hAnsi="Symbol" w:cs="Symbol"/>
          <w:szCs w:val="24"/>
        </w:rPr>
        <w:t></w:t>
      </w:r>
      <w:r w:rsidRPr="00271EAA">
        <w:rPr>
          <w:rFonts w:ascii="Symbol" w:hAnsi="Symbol" w:cs="Symbol"/>
          <w:szCs w:val="24"/>
        </w:rPr>
        <w:t></w:t>
      </w:r>
      <w:r w:rsidRPr="00271EAA">
        <w:rPr>
          <w:rFonts w:ascii="Symbol" w:hAnsi="Symbol" w:cs="Symbol"/>
          <w:szCs w:val="24"/>
          <w:u w:val="single"/>
        </w:rPr>
        <w:t></w:t>
      </w:r>
      <w:r w:rsidRPr="00271EAA">
        <w:rPr>
          <w:rFonts w:ascii="Symbol" w:hAnsi="Symbol"/>
          <w:szCs w:val="24"/>
        </w:rPr>
        <w:t></w:t>
      </w:r>
      <w:r w:rsidRPr="00271EAA">
        <w:rPr>
          <w:rFonts w:ascii="Symbol" w:hAnsi="Symbol"/>
          <w:szCs w:val="24"/>
        </w:rPr>
        <w:t></w:t>
      </w:r>
      <w:r w:rsidRPr="00271EAA">
        <w:rPr>
          <w:rFonts w:ascii="Symbol" w:hAnsi="Symbol" w:cs="Symbol"/>
          <w:szCs w:val="24"/>
        </w:rPr>
        <w:t></w:t>
      </w:r>
      <w:r w:rsidRPr="00271EAA">
        <w:rPr>
          <w:rFonts w:ascii="Symbol" w:hAnsi="Symbol" w:cs="Symbol"/>
          <w:szCs w:val="24"/>
        </w:rPr>
        <w:t></w:t>
      </w:r>
      <w:r w:rsidRPr="00271EAA">
        <w:rPr>
          <w:rFonts w:ascii="Symbol" w:hAnsi="Symbol" w:cs="Symbol"/>
          <w:szCs w:val="24"/>
        </w:rPr>
        <w:t></w:t>
      </w:r>
      <w:r>
        <w:rPr>
          <w:rFonts w:ascii="TimesNewRoman" w:hAnsi="TimesNewRoman" w:cs="TimesNewRoman"/>
          <w:szCs w:val="24"/>
        </w:rPr>
        <w:t>5</w:t>
      </w:r>
      <w:r w:rsidRPr="00271EAA">
        <w:rPr>
          <w:rFonts w:ascii="TimesNewRoman" w:hAnsi="TimesNewRoman" w:cs="TimesNewRoman"/>
          <w:szCs w:val="24"/>
        </w:rPr>
        <w:t>.</w:t>
      </w:r>
      <w:r>
        <w:rPr>
          <w:rFonts w:ascii="TimesNewRoman" w:hAnsi="TimesNewRoman" w:cs="TimesNewRoman"/>
          <w:szCs w:val="24"/>
        </w:rPr>
        <w:t>0</w:t>
      </w:r>
      <w:r w:rsidRPr="00271EAA">
        <w:rPr>
          <w:rFonts w:ascii="Symbol" w:hAnsi="Symbol" w:cs="Symbol"/>
          <w:szCs w:val="24"/>
        </w:rPr>
        <w:t></w:t>
      </w:r>
    </w:p>
    <w:p w14:paraId="6A8B2C59" w14:textId="77777777" w:rsidR="002130A9" w:rsidRPr="00271EAA" w:rsidRDefault="002130A9" w:rsidP="002130A9">
      <w:pPr>
        <w:ind w:left="1134"/>
        <w:rPr>
          <w:rFonts w:ascii="Symbol" w:hAnsi="Symbol" w:cs="Symbol"/>
          <w:szCs w:val="24"/>
        </w:rPr>
      </w:pPr>
      <w:r w:rsidRPr="00271EAA">
        <w:rPr>
          <w:rFonts w:ascii="TimesNewRoman" w:hAnsi="TimesNewRoman" w:cs="TimesNewRoman"/>
          <w:szCs w:val="24"/>
        </w:rPr>
        <w:t xml:space="preserve">–129.2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25 log </w:t>
      </w:r>
      <w:proofErr w:type="gramStart"/>
      <w:r w:rsidRPr="00271EAA">
        <w:rPr>
          <w:rFonts w:ascii="Symbol" w:hAnsi="Symbol"/>
          <w:szCs w:val="24"/>
        </w:rPr>
        <w:t></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dB(</w:t>
      </w:r>
      <w:proofErr w:type="gramEnd"/>
      <w:r w:rsidRPr="00271EAA">
        <w:rPr>
          <w:rFonts w:ascii="TimesNewRoman" w:hAnsi="TimesNewRoman" w:cs="TimesNewRoman"/>
          <w:szCs w:val="24"/>
        </w:rPr>
        <w:t xml:space="preserve">W/(m2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27 MHz)) </w:t>
      </w:r>
      <w:r w:rsidRPr="00271EAA">
        <w:rPr>
          <w:rFonts w:ascii="TimesNewRoman" w:hAnsi="TimesNewRoman" w:cs="TimesNewRoman"/>
          <w:szCs w:val="24"/>
        </w:rPr>
        <w:tab/>
      </w:r>
      <w:r w:rsidRPr="00271EAA">
        <w:rPr>
          <w:rFonts w:ascii="TimesNewRoman" w:hAnsi="TimesNewRoman" w:cs="TimesNewRoman"/>
          <w:szCs w:val="24"/>
        </w:rPr>
        <w:tab/>
        <w:t xml:space="preserve">for </w:t>
      </w:r>
      <w:r w:rsidRPr="00271EAA">
        <w:rPr>
          <w:rFonts w:ascii="TimesNewRoman" w:hAnsi="TimesNewRoman" w:cs="TimesNewRoman"/>
          <w:szCs w:val="24"/>
        </w:rPr>
        <w:tab/>
      </w:r>
      <w:r>
        <w:rPr>
          <w:rFonts w:ascii="TimesNewRoman" w:hAnsi="TimesNewRoman" w:cs="TimesNewRoman"/>
          <w:szCs w:val="24"/>
        </w:rPr>
        <w:t>5</w:t>
      </w:r>
      <w:r w:rsidRPr="00271EAA">
        <w:rPr>
          <w:rFonts w:ascii="TimesNewRoman" w:hAnsi="TimesNewRoman" w:cs="TimesNewRoman"/>
          <w:szCs w:val="24"/>
        </w:rPr>
        <w:t>.</w:t>
      </w:r>
      <w:r>
        <w:rPr>
          <w:rFonts w:ascii="TimesNewRoman" w:hAnsi="TimesNewRoman" w:cs="TimesNewRoman"/>
          <w:szCs w:val="24"/>
        </w:rPr>
        <w:t>0</w:t>
      </w:r>
      <w:r w:rsidRPr="00271EAA">
        <w:rPr>
          <w:rFonts w:ascii="Symbol" w:hAnsi="Symbol" w:cs="Symbol"/>
          <w:szCs w:val="24"/>
        </w:rPr>
        <w:t></w:t>
      </w:r>
      <w:r w:rsidRPr="00271EAA">
        <w:rPr>
          <w:rFonts w:ascii="Symbol" w:hAnsi="Symbol" w:cs="Symbol"/>
          <w:szCs w:val="24"/>
        </w:rPr>
        <w:t></w:t>
      </w:r>
      <w:r w:rsidRPr="00271EAA">
        <w:rPr>
          <w:rFonts w:ascii="Symbol" w:hAnsi="Symbol" w:cs="Symbol"/>
          <w:szCs w:val="24"/>
          <w:u w:val="single"/>
        </w:rPr>
        <w:t></w:t>
      </w:r>
      <w:r w:rsidRPr="00271EAA">
        <w:rPr>
          <w:rFonts w:ascii="Symbol" w:hAnsi="Symbol"/>
          <w:szCs w:val="24"/>
        </w:rPr>
        <w:t></w:t>
      </w:r>
      <w:r w:rsidRPr="00271EAA">
        <w:rPr>
          <w:rFonts w:ascii="Symbol" w:hAnsi="Symbol"/>
          <w:szCs w:val="24"/>
        </w:rPr>
        <w:t></w:t>
      </w:r>
      <w:r w:rsidRPr="00271EAA">
        <w:rPr>
          <w:rFonts w:ascii="Symbol" w:hAnsi="Symbol" w:cs="Symbol"/>
          <w:szCs w:val="24"/>
        </w:rPr>
        <w:t></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10.57</w:t>
      </w:r>
      <w:r w:rsidRPr="00271EAA">
        <w:rPr>
          <w:rFonts w:ascii="Symbol" w:hAnsi="Symbol" w:cs="Symbol"/>
          <w:szCs w:val="24"/>
        </w:rPr>
        <w:t></w:t>
      </w:r>
    </w:p>
    <w:p w14:paraId="78313276" w14:textId="77777777" w:rsidR="002130A9" w:rsidRPr="00271EAA" w:rsidRDefault="002130A9" w:rsidP="002130A9">
      <w:pPr>
        <w:ind w:left="1134"/>
        <w:rPr>
          <w:rFonts w:ascii="Symbol" w:hAnsi="Symbol" w:cs="Symbol"/>
          <w:szCs w:val="24"/>
        </w:rPr>
      </w:pPr>
      <w:r w:rsidRPr="00271EAA">
        <w:rPr>
          <w:rFonts w:ascii="TimesNewRoman" w:hAnsi="TimesNewRoman" w:cs="TimesNewRoman"/>
          <w:szCs w:val="24"/>
        </w:rPr>
        <w:t xml:space="preserve">–103.6 </w:t>
      </w:r>
      <w:proofErr w:type="gramStart"/>
      <w:r w:rsidRPr="00271EAA">
        <w:rPr>
          <w:rFonts w:ascii="TimesNewRoman" w:hAnsi="TimesNewRoman" w:cs="TimesNewRoman"/>
          <w:szCs w:val="24"/>
        </w:rPr>
        <w:t>dB(</w:t>
      </w:r>
      <w:proofErr w:type="gramEnd"/>
      <w:r w:rsidRPr="00271EAA">
        <w:rPr>
          <w:rFonts w:ascii="TimesNewRoman" w:hAnsi="TimesNewRoman" w:cs="TimesNewRoman"/>
          <w:szCs w:val="24"/>
        </w:rPr>
        <w:t>W/(m</w:t>
      </w:r>
      <w:r w:rsidRPr="00271EAA">
        <w:rPr>
          <w:rFonts w:ascii="TimesNewRoman" w:hAnsi="TimesNewRoman" w:cs="TimesNewRoman"/>
          <w:szCs w:val="24"/>
          <w:vertAlign w:val="superscript"/>
        </w:rPr>
        <w:t>2</w:t>
      </w:r>
      <w:r w:rsidRPr="00271EAA">
        <w:rPr>
          <w:rFonts w:ascii="TimesNewRoman" w:hAnsi="TimesNewRoman" w:cs="TimesNewRoman"/>
          <w:szCs w:val="24"/>
        </w:rPr>
        <w:t xml:space="preserve">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27 MHz)) </w:t>
      </w:r>
      <w:r w:rsidRPr="00271EAA">
        <w:rPr>
          <w:rFonts w:ascii="TimesNewRoman" w:hAnsi="TimesNewRoman" w:cs="TimesNewRoman"/>
          <w:szCs w:val="24"/>
        </w:rPr>
        <w:tab/>
      </w:r>
      <w:r w:rsidRPr="00271EAA">
        <w:rPr>
          <w:rFonts w:ascii="TimesNewRoman" w:hAnsi="TimesNewRoman" w:cs="TimesNewRoman"/>
          <w:szCs w:val="24"/>
        </w:rPr>
        <w:tab/>
      </w:r>
      <w:r w:rsidRPr="00271EAA">
        <w:rPr>
          <w:rFonts w:ascii="TimesNewRoman" w:hAnsi="TimesNewRoman" w:cs="TimesNewRoman"/>
          <w:szCs w:val="24"/>
        </w:rPr>
        <w:tab/>
      </w:r>
      <w:r w:rsidRPr="00271EAA">
        <w:rPr>
          <w:rFonts w:ascii="TimesNewRoman" w:hAnsi="TimesNewRoman" w:cs="TimesNewRoman"/>
          <w:szCs w:val="24"/>
        </w:rPr>
        <w:tab/>
        <w:t xml:space="preserve">for </w:t>
      </w:r>
      <w:r w:rsidRPr="00271EAA">
        <w:rPr>
          <w:rFonts w:ascii="TimesNewRoman" w:hAnsi="TimesNewRoman" w:cs="TimesNewRoman"/>
          <w:szCs w:val="24"/>
        </w:rPr>
        <w:tab/>
        <w:t>10.57</w:t>
      </w:r>
      <w:r w:rsidRPr="00271EAA">
        <w:rPr>
          <w:rFonts w:ascii="Symbol" w:hAnsi="Symbol" w:cs="Symbol"/>
          <w:szCs w:val="24"/>
        </w:rPr>
        <w:t></w:t>
      </w:r>
      <w:r w:rsidRPr="00271EAA">
        <w:rPr>
          <w:rFonts w:ascii="Symbol" w:hAnsi="Symbol" w:cs="Symbol"/>
          <w:szCs w:val="24"/>
        </w:rPr>
        <w:t></w:t>
      </w:r>
      <w:r w:rsidRPr="00271EAA">
        <w:rPr>
          <w:rFonts w:ascii="Symbol" w:hAnsi="Symbol" w:cs="Symbol"/>
          <w:szCs w:val="24"/>
          <w:u w:val="single"/>
        </w:rPr>
        <w:t></w:t>
      </w:r>
      <w:r w:rsidRPr="00271EAA">
        <w:rPr>
          <w:rFonts w:ascii="Symbol" w:hAnsi="Symbol"/>
          <w:szCs w:val="24"/>
        </w:rPr>
        <w:t></w:t>
      </w:r>
      <w:r w:rsidRPr="00271EAA">
        <w:rPr>
          <w:rFonts w:ascii="Symbol" w:hAnsi="Symbol"/>
          <w:szCs w:val="24"/>
        </w:rPr>
        <w:t></w:t>
      </w:r>
    </w:p>
    <w:p w14:paraId="1269DACC" w14:textId="77777777" w:rsidR="002130A9" w:rsidRPr="00A069F4" w:rsidRDefault="002130A9" w:rsidP="002130A9">
      <w:pPr>
        <w:rPr>
          <w:rFonts w:ascii="TimesNewRoman" w:hAnsi="TimesNewRoman" w:cs="TimesNewRoman"/>
          <w:sz w:val="23"/>
          <w:szCs w:val="17"/>
        </w:rPr>
      </w:pPr>
    </w:p>
    <w:p w14:paraId="01FB7664" w14:textId="77777777" w:rsidR="002130A9" w:rsidRDefault="002130A9" w:rsidP="002130A9">
      <w:pPr>
        <w:rPr>
          <w:szCs w:val="24"/>
        </w:rPr>
      </w:pPr>
      <w:proofErr w:type="gramStart"/>
      <w:r w:rsidRPr="00A252F3">
        <w:rPr>
          <w:szCs w:val="24"/>
        </w:rPr>
        <w:t>where</w:t>
      </w:r>
      <w:proofErr w:type="gramEnd"/>
      <w:r w:rsidRPr="00A252F3">
        <w:rPr>
          <w:szCs w:val="24"/>
        </w:rPr>
        <w:t xml:space="preserve"> </w:t>
      </w:r>
      <w:r w:rsidRPr="00271EAA">
        <w:rPr>
          <w:rFonts w:ascii="Symbol" w:hAnsi="Symbol"/>
          <w:szCs w:val="24"/>
        </w:rPr>
        <w:t></w:t>
      </w:r>
      <w:r w:rsidRPr="00A252F3">
        <w:rPr>
          <w:szCs w:val="24"/>
        </w:rPr>
        <w:t xml:space="preserve"> is the minimum geocentric orbital separation in degrees between the wanted and interfering space stations, taking into account the respective East-West station-keeping accuracies.</w:t>
      </w:r>
    </w:p>
    <w:p w14:paraId="26F9893C" w14:textId="77777777" w:rsidR="00B363C9" w:rsidRPr="00B66794" w:rsidRDefault="00B363C9" w:rsidP="00217478">
      <w:pPr>
        <w:tabs>
          <w:tab w:val="clear" w:pos="792"/>
          <w:tab w:val="left" w:pos="794"/>
          <w:tab w:val="left" w:pos="1191"/>
        </w:tabs>
        <w:rPr>
          <w:iCs/>
          <w:szCs w:val="24"/>
        </w:rPr>
      </w:pPr>
    </w:p>
    <w:p w14:paraId="4E129166" w14:textId="77777777" w:rsidR="00217478" w:rsidRDefault="00217478" w:rsidP="002130A9">
      <w:pPr>
        <w:rPr>
          <w:rStyle w:val="ECCParagraph"/>
        </w:rPr>
      </w:pPr>
    </w:p>
    <w:p w14:paraId="3960D54A" w14:textId="77777777" w:rsidR="00B363C9" w:rsidRDefault="00B363C9">
      <w:pPr>
        <w:tabs>
          <w:tab w:val="clear" w:pos="576"/>
          <w:tab w:val="clear" w:pos="792"/>
          <w:tab w:val="clear" w:pos="1008"/>
          <w:tab w:val="clear" w:pos="1224"/>
          <w:tab w:val="clear" w:pos="1440"/>
        </w:tabs>
        <w:rPr>
          <w:rFonts w:eastAsia="Times New Roman"/>
          <w:caps/>
          <w:sz w:val="28"/>
          <w:szCs w:val="20"/>
        </w:rPr>
      </w:pPr>
      <w:r>
        <w:rPr>
          <w:rFonts w:eastAsia="Times New Roman"/>
          <w:caps/>
          <w:sz w:val="28"/>
          <w:szCs w:val="20"/>
        </w:rPr>
        <w:br w:type="page"/>
      </w:r>
    </w:p>
    <w:p w14:paraId="52E34C8D" w14:textId="77777777" w:rsidR="00B363C9" w:rsidRPr="00491F6C" w:rsidRDefault="00B363C9" w:rsidP="00B363C9">
      <w:pPr>
        <w:keepNext/>
        <w:keepLines/>
        <w:tabs>
          <w:tab w:val="left" w:pos="1134"/>
          <w:tab w:val="left" w:pos="1871"/>
          <w:tab w:val="left" w:pos="2268"/>
        </w:tabs>
        <w:overflowPunct w:val="0"/>
        <w:autoSpaceDE w:val="0"/>
        <w:autoSpaceDN w:val="0"/>
        <w:adjustRightInd w:val="0"/>
        <w:jc w:val="center"/>
        <w:textAlignment w:val="baseline"/>
        <w:rPr>
          <w:rFonts w:eastAsia="Times New Roman"/>
          <w:caps/>
          <w:sz w:val="28"/>
          <w:szCs w:val="20"/>
        </w:rPr>
      </w:pPr>
      <w:r w:rsidRPr="00491F6C">
        <w:rPr>
          <w:rFonts w:eastAsia="Times New Roman"/>
          <w:caps/>
          <w:sz w:val="28"/>
          <w:szCs w:val="20"/>
        </w:rPr>
        <w:lastRenderedPageBreak/>
        <w:t>ANNEX 3 TO RESOLUTION 1.4 (WRC-19)</w:t>
      </w:r>
    </w:p>
    <w:p w14:paraId="74FCA0CD" w14:textId="77777777" w:rsidR="006F2DFA" w:rsidRPr="00491F6C" w:rsidRDefault="006F2DFA" w:rsidP="002130A9">
      <w:pPr>
        <w:rPr>
          <w:rStyle w:val="ECCParagraph"/>
        </w:rPr>
      </w:pPr>
    </w:p>
    <w:p w14:paraId="1AB1C1AD" w14:textId="77777777" w:rsidR="00B363C9" w:rsidRPr="00491F6C" w:rsidRDefault="00B363C9" w:rsidP="00B363C9">
      <w:pPr>
        <w:pStyle w:val="FootnoteText"/>
      </w:pPr>
      <w:r w:rsidRPr="00491F6C">
        <w:rPr>
          <w:szCs w:val="24"/>
        </w:rPr>
        <w:t>With respect to § 4.1.1 b</w:t>
      </w:r>
      <w:r w:rsidRPr="00491F6C">
        <w:rPr>
          <w:i/>
          <w:szCs w:val="24"/>
        </w:rPr>
        <w:t>)</w:t>
      </w:r>
      <w:r w:rsidRPr="00491F6C">
        <w:rPr>
          <w:szCs w:val="24"/>
        </w:rPr>
        <w:t xml:space="preserve"> of Article 4 of Appendix </w:t>
      </w:r>
      <w:r w:rsidRPr="00491F6C">
        <w:rPr>
          <w:b/>
          <w:szCs w:val="24"/>
        </w:rPr>
        <w:t>30</w:t>
      </w:r>
      <w:r w:rsidRPr="00491F6C">
        <w:rPr>
          <w:szCs w:val="24"/>
        </w:rPr>
        <w:t xml:space="preserve">, </w:t>
      </w:r>
      <w:r w:rsidRPr="00491F6C">
        <w:t xml:space="preserve">For the protection of assignments in the band 11.7-12.2 GHz </w:t>
      </w:r>
      <w:r w:rsidRPr="00491F6C">
        <w:rPr>
          <w:rStyle w:val="Provsplit"/>
          <w:lang w:val="en-US"/>
        </w:rPr>
        <w:t xml:space="preserve">occupying a nominal orbital position </w:t>
      </w:r>
      <w:r w:rsidRPr="00491F6C">
        <w:rPr>
          <w:lang w:val="en-US"/>
        </w:rPr>
        <w:t>within the orbital arc of the geostationary-satellite orbit between 37.2° W and 10° E, with an earth station antenna diameter lower than 60 cm</w:t>
      </w:r>
      <w:r w:rsidRPr="00491F6C">
        <w:t>,</w:t>
      </w:r>
    </w:p>
    <w:p w14:paraId="305FBE39" w14:textId="77777777" w:rsidR="00B363C9" w:rsidRPr="00491F6C" w:rsidRDefault="00B363C9" w:rsidP="00491F6C">
      <w:pPr>
        <w:pStyle w:val="enumlev1"/>
      </w:pPr>
      <w:r w:rsidRPr="00491F6C">
        <w:t>–</w:t>
      </w:r>
      <w:r w:rsidRPr="00491F6C">
        <w:tab/>
      </w:r>
      <w:r w:rsidRPr="00491F6C">
        <w:rPr>
          <w:lang w:val="en-US"/>
        </w:rPr>
        <w:t xml:space="preserve">for which complete Appendix 4 information had been received by the Bureau under § 4.1.3 of Appendix </w:t>
      </w:r>
      <w:r w:rsidRPr="00491F6C">
        <w:rPr>
          <w:b/>
          <w:bCs/>
          <w:lang w:val="en-US"/>
        </w:rPr>
        <w:t>30</w:t>
      </w:r>
      <w:r w:rsidRPr="00491F6C">
        <w:rPr>
          <w:lang w:val="en-US"/>
        </w:rPr>
        <w:t xml:space="preserve"> prior to 28 November 2015; and </w:t>
      </w:r>
    </w:p>
    <w:p w14:paraId="64116945" w14:textId="77777777" w:rsidR="00B363C9" w:rsidRPr="00491F6C" w:rsidRDefault="00B363C9" w:rsidP="00491F6C">
      <w:pPr>
        <w:pStyle w:val="enumlev1"/>
      </w:pPr>
      <w:r w:rsidRPr="00491F6C">
        <w:t>–</w:t>
      </w:r>
      <w:r w:rsidRPr="00491F6C">
        <w:tab/>
      </w:r>
      <w:r w:rsidRPr="00491F6C">
        <w:rPr>
          <w:lang w:val="en-US"/>
        </w:rPr>
        <w:t xml:space="preserve">for which complete Appendix </w:t>
      </w:r>
      <w:r w:rsidRPr="00491F6C">
        <w:rPr>
          <w:b/>
          <w:bCs/>
          <w:lang w:val="en-US"/>
        </w:rPr>
        <w:t>4</w:t>
      </w:r>
      <w:r w:rsidRPr="00491F6C">
        <w:rPr>
          <w:lang w:val="en-US"/>
        </w:rPr>
        <w:t xml:space="preserve"> information had been received by the Bureau under § 4.1.12 of Appendix </w:t>
      </w:r>
      <w:r w:rsidRPr="00491F6C">
        <w:rPr>
          <w:b/>
          <w:bCs/>
          <w:lang w:val="en-US"/>
        </w:rPr>
        <w:t>30</w:t>
      </w:r>
      <w:r w:rsidRPr="00491F6C">
        <w:rPr>
          <w:lang w:val="en-US"/>
        </w:rPr>
        <w:t xml:space="preserve"> prior to 23 November 2019; and </w:t>
      </w:r>
    </w:p>
    <w:p w14:paraId="0B0070BC" w14:textId="77777777" w:rsidR="00B363C9" w:rsidRPr="00491F6C" w:rsidRDefault="00B363C9" w:rsidP="00491F6C">
      <w:pPr>
        <w:pStyle w:val="enumlev1"/>
      </w:pPr>
      <w:r w:rsidRPr="00491F6C">
        <w:t>–</w:t>
      </w:r>
      <w:r w:rsidRPr="00491F6C">
        <w:tab/>
      </w:r>
      <w:r w:rsidRPr="00491F6C">
        <w:rPr>
          <w:lang w:val="en-US"/>
        </w:rPr>
        <w:t xml:space="preserve">for which the complete due diligence information, in accordance with Annex 2 to Resolution </w:t>
      </w:r>
      <w:r w:rsidRPr="00491F6C">
        <w:rPr>
          <w:b/>
          <w:bCs/>
          <w:lang w:val="en-US"/>
        </w:rPr>
        <w:t>49 (Rev.WRC-15)</w:t>
      </w:r>
      <w:r w:rsidRPr="00491F6C">
        <w:rPr>
          <w:lang w:val="en-US"/>
        </w:rPr>
        <w:t xml:space="preserve">, had been received by the Bureau prior to 23 November 2019; and </w:t>
      </w:r>
    </w:p>
    <w:p w14:paraId="2AF188A8" w14:textId="77777777" w:rsidR="00B363C9" w:rsidRPr="00491F6C" w:rsidRDefault="00B363C9" w:rsidP="00491F6C">
      <w:pPr>
        <w:pStyle w:val="enumlev1"/>
      </w:pPr>
      <w:r w:rsidRPr="00491F6C">
        <w:t>–</w:t>
      </w:r>
      <w:r w:rsidRPr="00491F6C">
        <w:tab/>
      </w:r>
      <w:r w:rsidRPr="00491F6C">
        <w:rPr>
          <w:lang w:val="en-US"/>
        </w:rPr>
        <w:t xml:space="preserve">for which complete Appendix </w:t>
      </w:r>
      <w:r w:rsidRPr="00491F6C">
        <w:rPr>
          <w:b/>
          <w:bCs/>
          <w:lang w:val="en-US"/>
        </w:rPr>
        <w:t>4</w:t>
      </w:r>
      <w:r w:rsidRPr="00491F6C">
        <w:rPr>
          <w:lang w:val="en-US"/>
        </w:rPr>
        <w:t xml:space="preserve"> information had been received by the Bureau under § 5.1.2 of Appendix </w:t>
      </w:r>
      <w:r w:rsidRPr="00491F6C">
        <w:rPr>
          <w:b/>
          <w:bCs/>
          <w:lang w:val="en-US"/>
        </w:rPr>
        <w:t>30</w:t>
      </w:r>
      <w:r w:rsidRPr="00491F6C">
        <w:rPr>
          <w:lang w:val="en-US"/>
        </w:rPr>
        <w:t> prior to 23 November 2019; and</w:t>
      </w:r>
    </w:p>
    <w:p w14:paraId="0F145CE4" w14:textId="77777777" w:rsidR="00B363C9" w:rsidRPr="00491F6C" w:rsidRDefault="00B363C9" w:rsidP="00491F6C">
      <w:pPr>
        <w:pStyle w:val="enumlev1"/>
      </w:pPr>
      <w:r w:rsidRPr="00491F6C">
        <w:t>–</w:t>
      </w:r>
      <w:r w:rsidRPr="00491F6C">
        <w:tab/>
      </w:r>
      <w:r w:rsidRPr="00491F6C">
        <w:rPr>
          <w:lang w:val="en-US"/>
        </w:rPr>
        <w:t>which had been brought into use prior to 23 November 2019 and for which the date of bringing into use had been confirmed to the Bureau.</w:t>
      </w:r>
    </w:p>
    <w:p w14:paraId="1B3C51B9" w14:textId="77777777" w:rsidR="00B363C9" w:rsidRPr="00491F6C" w:rsidRDefault="00B363C9" w:rsidP="00491F6C">
      <w:r w:rsidRPr="00491F6C">
        <w:t>The following values shall be used:</w:t>
      </w:r>
    </w:p>
    <w:p w14:paraId="7417F734" w14:textId="77777777" w:rsidR="00B363C9" w:rsidRPr="00491F6C" w:rsidRDefault="00B363C9" w:rsidP="00B363C9">
      <w:pPr>
        <w:pStyle w:val="FootnoteText"/>
      </w:pPr>
      <w:r w:rsidRPr="00491F6C">
        <w:t>for antenna size of 40 cm:</w:t>
      </w:r>
    </w:p>
    <w:p w14:paraId="56736D4A" w14:textId="77777777" w:rsidR="00B363C9" w:rsidRPr="00491F6C" w:rsidRDefault="00B363C9" w:rsidP="00B363C9">
      <w:r w:rsidRPr="00491F6C">
        <w:tab/>
        <w:t>–133.2 + 0.74 θ</w:t>
      </w:r>
      <w:r w:rsidRPr="00491F6C">
        <w:rPr>
          <w:vertAlign w:val="superscript"/>
        </w:rPr>
        <w:t>2</w:t>
      </w:r>
      <w:r w:rsidRPr="00491F6C">
        <w:tab/>
      </w:r>
      <w:r w:rsidRPr="00491F6C">
        <w:tab/>
      </w:r>
      <w:proofErr w:type="gramStart"/>
      <w:r w:rsidRPr="00491F6C">
        <w:t>dB(</w:t>
      </w:r>
      <w:proofErr w:type="gramEnd"/>
      <w:r w:rsidRPr="00491F6C">
        <w:t>W/(m</w:t>
      </w:r>
      <w:r w:rsidRPr="00491F6C">
        <w:rPr>
          <w:vertAlign w:val="superscript"/>
        </w:rPr>
        <w:t>2</w:t>
      </w:r>
      <w:r w:rsidRPr="00491F6C">
        <w:t xml:space="preserve"> · 27 MHz))</w:t>
      </w:r>
      <w:r w:rsidRPr="00491F6C">
        <w:tab/>
      </w:r>
      <w:r w:rsidRPr="00491F6C">
        <w:tab/>
        <w:t>for 0° ≤ θ &lt; 5.54°</w:t>
      </w:r>
    </w:p>
    <w:p w14:paraId="2534A333" w14:textId="77777777" w:rsidR="00B363C9" w:rsidRPr="00491F6C" w:rsidRDefault="00B363C9" w:rsidP="00491F6C">
      <w:r w:rsidRPr="00491F6C">
        <w:tab/>
        <w:t>–129.2 + 25 log θ</w:t>
      </w:r>
      <w:r w:rsidRPr="00491F6C">
        <w:tab/>
      </w:r>
      <w:r w:rsidRPr="00491F6C">
        <w:tab/>
      </w:r>
      <w:proofErr w:type="gramStart"/>
      <w:r w:rsidRPr="00491F6C">
        <w:t>dB(</w:t>
      </w:r>
      <w:proofErr w:type="gramEnd"/>
      <w:r w:rsidRPr="00491F6C">
        <w:t>W/(m</w:t>
      </w:r>
      <w:r w:rsidRPr="00491F6C">
        <w:rPr>
          <w:vertAlign w:val="superscript"/>
        </w:rPr>
        <w:t>2</w:t>
      </w:r>
      <w:r w:rsidRPr="00491F6C">
        <w:t xml:space="preserve"> · 27 MHz))</w:t>
      </w:r>
      <w:r w:rsidRPr="00491F6C">
        <w:tab/>
      </w:r>
      <w:r w:rsidRPr="00491F6C">
        <w:tab/>
        <w:t>for 5.54° ≤ θ &lt; 9°</w:t>
      </w:r>
    </w:p>
    <w:p w14:paraId="6F65A3E8" w14:textId="77777777" w:rsidR="00B363C9" w:rsidRPr="00491F6C" w:rsidRDefault="00B363C9" w:rsidP="00491F6C">
      <w:pPr>
        <w:rPr>
          <w:spacing w:val="-2"/>
        </w:rPr>
      </w:pPr>
      <w:r w:rsidRPr="00491F6C">
        <w:rPr>
          <w:spacing w:val="-2"/>
        </w:rPr>
        <w:t>for antenna size of 45 cm:</w:t>
      </w:r>
    </w:p>
    <w:p w14:paraId="294DE6F4" w14:textId="77777777" w:rsidR="00B363C9" w:rsidRPr="00491F6C" w:rsidRDefault="00B363C9" w:rsidP="00B363C9">
      <w:r w:rsidRPr="00491F6C">
        <w:tab/>
        <w:t>–134.2 + 0.93 θ</w:t>
      </w:r>
      <w:r w:rsidRPr="00491F6C">
        <w:rPr>
          <w:vertAlign w:val="superscript"/>
        </w:rPr>
        <w:t>2</w:t>
      </w:r>
      <w:r w:rsidRPr="00491F6C">
        <w:tab/>
      </w:r>
      <w:r w:rsidRPr="00491F6C">
        <w:tab/>
      </w:r>
      <w:proofErr w:type="gramStart"/>
      <w:r w:rsidRPr="00491F6C">
        <w:t>dB(</w:t>
      </w:r>
      <w:proofErr w:type="gramEnd"/>
      <w:r w:rsidRPr="00491F6C">
        <w:t>W/(m</w:t>
      </w:r>
      <w:r w:rsidRPr="00491F6C">
        <w:rPr>
          <w:vertAlign w:val="superscript"/>
        </w:rPr>
        <w:t>2</w:t>
      </w:r>
      <w:r w:rsidRPr="00491F6C">
        <w:t xml:space="preserve"> · 27 MHz))</w:t>
      </w:r>
      <w:r w:rsidRPr="00491F6C">
        <w:tab/>
      </w:r>
      <w:r w:rsidRPr="00491F6C">
        <w:tab/>
        <w:t>for 0° ≤ θ &lt; 4.90°</w:t>
      </w:r>
    </w:p>
    <w:p w14:paraId="2CA1F93B" w14:textId="77777777" w:rsidR="00B363C9" w:rsidRDefault="00B363C9" w:rsidP="00B363C9">
      <w:r w:rsidRPr="00491F6C">
        <w:tab/>
        <w:t>–129.2 + 25 log θ</w:t>
      </w:r>
      <w:r w:rsidRPr="00491F6C">
        <w:tab/>
      </w:r>
      <w:r w:rsidRPr="00491F6C">
        <w:tab/>
      </w:r>
      <w:proofErr w:type="gramStart"/>
      <w:r w:rsidRPr="00491F6C">
        <w:t>dB(</w:t>
      </w:r>
      <w:proofErr w:type="gramEnd"/>
      <w:r w:rsidRPr="00491F6C">
        <w:t>W/(m</w:t>
      </w:r>
      <w:r w:rsidRPr="00491F6C">
        <w:rPr>
          <w:vertAlign w:val="superscript"/>
        </w:rPr>
        <w:t>2</w:t>
      </w:r>
      <w:r w:rsidRPr="00491F6C">
        <w:t xml:space="preserve"> · 27 MHz))</w:t>
      </w:r>
      <w:r w:rsidRPr="00491F6C">
        <w:tab/>
      </w:r>
      <w:r w:rsidRPr="00491F6C">
        <w:tab/>
        <w:t>for 4.90° ≤ θ &lt; 9°</w:t>
      </w:r>
    </w:p>
    <w:p w14:paraId="5CE31710" w14:textId="77777777" w:rsidR="00B363C9" w:rsidRDefault="00B363C9" w:rsidP="00B363C9">
      <w:pPr>
        <w:pStyle w:val="ListParagraph"/>
        <w:ind w:left="0"/>
        <w:rPr>
          <w:szCs w:val="24"/>
        </w:rPr>
      </w:pPr>
    </w:p>
    <w:p w14:paraId="0EF8975C" w14:textId="77777777" w:rsidR="00461BD4" w:rsidRDefault="00461BD4" w:rsidP="00B363C9">
      <w:pPr>
        <w:pStyle w:val="ListParagraph"/>
        <w:ind w:left="0"/>
        <w:rPr>
          <w:szCs w:val="24"/>
        </w:rPr>
      </w:pPr>
    </w:p>
    <w:p w14:paraId="71D35007" w14:textId="77777777" w:rsidR="00461BD4" w:rsidRDefault="00461BD4" w:rsidP="00461BD4">
      <w:pPr>
        <w:tabs>
          <w:tab w:val="clear" w:pos="792"/>
          <w:tab w:val="left" w:pos="794"/>
          <w:tab w:val="left" w:pos="1191"/>
        </w:tabs>
      </w:pPr>
      <w:r w:rsidRPr="001F4633">
        <w:rPr>
          <w:rFonts w:eastAsia="Times New Roman"/>
          <w:b/>
          <w:bCs/>
          <w:szCs w:val="20"/>
          <w:lang w:val="en-GB"/>
        </w:rPr>
        <w:t>Reasons:</w:t>
      </w:r>
      <w:r>
        <w:rPr>
          <w:rFonts w:eastAsia="Times New Roman"/>
          <w:b/>
          <w:bCs/>
          <w:szCs w:val="20"/>
          <w:lang w:val="en-GB"/>
        </w:rPr>
        <w:t xml:space="preserve"> </w:t>
      </w:r>
      <w:r>
        <w:t xml:space="preserve">To provide the </w:t>
      </w:r>
      <w:r w:rsidRPr="00B66794">
        <w:t>BSS additional orbital resource</w:t>
      </w:r>
      <w:r>
        <w:t xml:space="preserve">s </w:t>
      </w:r>
      <w:r w:rsidRPr="00104E09">
        <w:t>while ensuring the protection of, and without imposing additional constraints on</w:t>
      </w:r>
      <w:r>
        <w:t xml:space="preserve"> </w:t>
      </w:r>
      <w:r w:rsidRPr="00104E09">
        <w:t xml:space="preserve">existing and planned </w:t>
      </w:r>
      <w:r>
        <w:t>FSS</w:t>
      </w:r>
      <w:r w:rsidRPr="00104E09">
        <w:t xml:space="preserve"> networks</w:t>
      </w:r>
      <w:r>
        <w:t xml:space="preserve"> as well as to </w:t>
      </w:r>
      <w:r w:rsidRPr="00BE24A9">
        <w:t xml:space="preserve">protect </w:t>
      </w:r>
      <w:r w:rsidRPr="00565B71">
        <w:t>BSS networks with antenna diameter less than 60 cm with a specific and adequate PFD mask</w:t>
      </w:r>
      <w:r>
        <w:t>.</w:t>
      </w:r>
    </w:p>
    <w:p w14:paraId="52B211CE" w14:textId="77777777" w:rsidR="00461BD4" w:rsidRDefault="00461BD4">
      <w:pPr>
        <w:jc w:val="center"/>
      </w:pPr>
    </w:p>
    <w:p w14:paraId="1461F005" w14:textId="77777777" w:rsidR="00C45EE4" w:rsidRDefault="00C45EE4" w:rsidP="00C45EE4">
      <w:pPr>
        <w:jc w:val="center"/>
      </w:pPr>
      <w:r w:rsidRPr="00111421">
        <w:t>__________</w:t>
      </w:r>
      <w:r>
        <w:t>________________</w:t>
      </w:r>
    </w:p>
    <w:p w14:paraId="0C419DAD" w14:textId="77777777" w:rsidR="00461BD4" w:rsidRDefault="00461BD4">
      <w:pPr>
        <w:jc w:val="center"/>
      </w:pPr>
    </w:p>
    <w:sectPr w:rsidR="00461BD4" w:rsidSect="004D2A11">
      <w:headerReference w:type="default" r:id="rId9"/>
      <w:footerReference w:type="default" r:id="rId10"/>
      <w:pgSz w:w="12240" w:h="15840"/>
      <w:pgMar w:top="1440" w:right="1440" w:bottom="1440" w:left="1440" w:header="720" w:footer="720" w:gutter="0"/>
      <w:cols w:space="720" w:equalWidth="0">
        <w:col w:w="9360"/>
      </w:cols>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0F9B75" w14:textId="77777777" w:rsidR="00A366E2" w:rsidRDefault="00A366E2" w:rsidP="000B092D">
      <w:r>
        <w:separator/>
      </w:r>
    </w:p>
  </w:endnote>
  <w:endnote w:type="continuationSeparator" w:id="0">
    <w:p w14:paraId="479F0E53" w14:textId="77777777" w:rsidR="00A366E2" w:rsidRDefault="00A366E2" w:rsidP="000B0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NewRoman">
    <w:altName w:val="Cambria"/>
    <w:panose1 w:val="00000000000000000000"/>
    <w:charset w:val="00"/>
    <w:family w:val="roman"/>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8904799"/>
      <w:docPartObj>
        <w:docPartGallery w:val="Page Numbers (Bottom of Page)"/>
        <w:docPartUnique/>
      </w:docPartObj>
    </w:sdtPr>
    <w:sdtEndPr>
      <w:rPr>
        <w:noProof/>
      </w:rPr>
    </w:sdtEndPr>
    <w:sdtContent>
      <w:p w14:paraId="2CAAF400" w14:textId="77777777" w:rsidR="00181099" w:rsidRDefault="00181099">
        <w:pPr>
          <w:pStyle w:val="Footer"/>
          <w:jc w:val="center"/>
        </w:pPr>
        <w:r>
          <w:fldChar w:fldCharType="begin"/>
        </w:r>
        <w:r>
          <w:instrText xml:space="preserve"> PAGE   \* MERGEFORMAT </w:instrText>
        </w:r>
        <w:r>
          <w:fldChar w:fldCharType="separate"/>
        </w:r>
        <w:r w:rsidR="00E51C4F">
          <w:rPr>
            <w:noProof/>
          </w:rPr>
          <w:t>9</w:t>
        </w:r>
        <w:r>
          <w:rPr>
            <w:noProof/>
          </w:rPr>
          <w:fldChar w:fldCharType="end"/>
        </w:r>
      </w:p>
    </w:sdtContent>
  </w:sdt>
  <w:p w14:paraId="355F6377" w14:textId="77777777" w:rsidR="00181099" w:rsidRDefault="0018109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4AAF9E" w14:textId="77777777" w:rsidR="00A366E2" w:rsidRDefault="00A366E2" w:rsidP="000B092D">
      <w:r>
        <w:separator/>
      </w:r>
    </w:p>
  </w:footnote>
  <w:footnote w:type="continuationSeparator" w:id="0">
    <w:p w14:paraId="7E7D84DB" w14:textId="77777777" w:rsidR="00A366E2" w:rsidRDefault="00A366E2" w:rsidP="000B092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3B0A4" w14:textId="2EE227E4" w:rsidR="009844E1" w:rsidRPr="009844E1" w:rsidRDefault="009844E1" w:rsidP="006C1B19">
    <w:pPr>
      <w:pStyle w:val="Header"/>
      <w:ind w:left="720"/>
      <w:rPr>
        <w:b w:val="0"/>
        <w:sz w:val="24"/>
        <w:szCs w:val="24"/>
      </w:rPr>
    </w:pPr>
    <w:r w:rsidRPr="009844E1">
      <w:rPr>
        <w:b w:val="0"/>
        <w:sz w:val="24"/>
        <w:szCs w:val="24"/>
      </w:rPr>
      <w:t>W</w:t>
    </w:r>
    <w:r w:rsidR="00E51C4F">
      <w:rPr>
        <w:b w:val="0"/>
        <w:sz w:val="24"/>
        <w:szCs w:val="24"/>
      </w:rPr>
      <w:t>AC/056</w:t>
    </w:r>
    <w:r w:rsidRPr="009844E1">
      <w:rPr>
        <w:b w:val="0"/>
        <w:sz w:val="24"/>
        <w:szCs w:val="24"/>
      </w:rPr>
      <w:t xml:space="preserve"> (23.04.18)</w:t>
    </w:r>
  </w:p>
  <w:p w14:paraId="470C6223" w14:textId="77777777" w:rsidR="00181099" w:rsidRPr="009844E1" w:rsidRDefault="009844E1" w:rsidP="00475E16">
    <w:pPr>
      <w:pStyle w:val="Header"/>
      <w:ind w:left="720"/>
      <w:rPr>
        <w:b w:val="0"/>
        <w:sz w:val="24"/>
        <w:szCs w:val="24"/>
      </w:rPr>
    </w:pPr>
    <w:r w:rsidRPr="009844E1">
      <w:rPr>
        <w:b w:val="0"/>
        <w:sz w:val="24"/>
        <w:szCs w:val="24"/>
      </w:rPr>
      <w:t>IWG-4/</w:t>
    </w:r>
    <w:r w:rsidR="00371C48" w:rsidRPr="009844E1">
      <w:rPr>
        <w:b w:val="0"/>
        <w:sz w:val="24"/>
        <w:szCs w:val="24"/>
      </w:rPr>
      <w:t>030</w:t>
    </w:r>
    <w:r w:rsidR="00181099" w:rsidRPr="009844E1">
      <w:rPr>
        <w:b w:val="0"/>
        <w:sz w:val="24"/>
        <w:szCs w:val="24"/>
      </w:rPr>
      <w:t xml:space="preserve"> (</w:t>
    </w:r>
    <w:r w:rsidRPr="009844E1">
      <w:rPr>
        <w:b w:val="0"/>
        <w:sz w:val="24"/>
        <w:szCs w:val="24"/>
      </w:rPr>
      <w:t>29.03.18</w:t>
    </w:r>
    <w:r w:rsidR="00181099" w:rsidRPr="009844E1">
      <w:rPr>
        <w:b w:val="0"/>
        <w:sz w:val="24"/>
        <w:szCs w:val="24"/>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07005"/>
    <w:multiLevelType w:val="hybridMultilevel"/>
    <w:tmpl w:val="A10CD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B97A2B"/>
    <w:multiLevelType w:val="hybridMultilevel"/>
    <w:tmpl w:val="905A5F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37723E"/>
    <w:multiLevelType w:val="hybridMultilevel"/>
    <w:tmpl w:val="361A11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77278D"/>
    <w:multiLevelType w:val="hybridMultilevel"/>
    <w:tmpl w:val="E8D86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activeWritingStyle w:appName="MSWord" w:lang="fr-CH" w:vendorID="64" w:dllVersion="0" w:nlCheck="1" w:checkStyle="0"/>
  <w:activeWritingStyle w:appName="MSWord" w:lang="es-MX" w:vendorID="64" w:dllVersion="0" w:nlCheck="1" w:checkStyle="0"/>
  <w:activeWritingStyle w:appName="MSWord" w:lang="fr-FR" w:vendorID="64" w:dllVersion="0" w:nlCheck="1" w:checkStyle="0"/>
  <w:activeWritingStyle w:appName="MSWord" w:lang="fr-FR" w:vendorID="64" w:dllVersion="6" w:nlCheck="1" w:checkStyle="1"/>
  <w:activeWritingStyle w:appName="MSWord" w:lang="en-US" w:vendorID="64" w:dllVersion="131078" w:nlCheck="1" w:checkStyle="1"/>
  <w:activeWritingStyle w:appName="MSWord" w:lang="fr-FR" w:vendorID="64" w:dllVersion="131078" w:nlCheck="1" w:checkStyle="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4B0"/>
    <w:rsid w:val="00003629"/>
    <w:rsid w:val="000177FF"/>
    <w:rsid w:val="000532D6"/>
    <w:rsid w:val="000644EC"/>
    <w:rsid w:val="000920CE"/>
    <w:rsid w:val="00092D38"/>
    <w:rsid w:val="000A58D9"/>
    <w:rsid w:val="000A5B43"/>
    <w:rsid w:val="000A6535"/>
    <w:rsid w:val="000B092D"/>
    <w:rsid w:val="000B51C1"/>
    <w:rsid w:val="000C6631"/>
    <w:rsid w:val="000E39A9"/>
    <w:rsid w:val="0010266B"/>
    <w:rsid w:val="00104E09"/>
    <w:rsid w:val="00111421"/>
    <w:rsid w:val="001126E7"/>
    <w:rsid w:val="001247B0"/>
    <w:rsid w:val="00124DE6"/>
    <w:rsid w:val="00127522"/>
    <w:rsid w:val="00143884"/>
    <w:rsid w:val="00152048"/>
    <w:rsid w:val="00153658"/>
    <w:rsid w:val="00154CF3"/>
    <w:rsid w:val="00166F4B"/>
    <w:rsid w:val="00173963"/>
    <w:rsid w:val="001769F1"/>
    <w:rsid w:val="00180917"/>
    <w:rsid w:val="00181099"/>
    <w:rsid w:val="00187CE9"/>
    <w:rsid w:val="00192D05"/>
    <w:rsid w:val="0019383A"/>
    <w:rsid w:val="001967AD"/>
    <w:rsid w:val="001B029A"/>
    <w:rsid w:val="001C0225"/>
    <w:rsid w:val="001C56A2"/>
    <w:rsid w:val="001F2FFF"/>
    <w:rsid w:val="001F4633"/>
    <w:rsid w:val="001F782B"/>
    <w:rsid w:val="002130A9"/>
    <w:rsid w:val="00217478"/>
    <w:rsid w:val="00217893"/>
    <w:rsid w:val="0022107A"/>
    <w:rsid w:val="00225AD1"/>
    <w:rsid w:val="0022699F"/>
    <w:rsid w:val="00227C74"/>
    <w:rsid w:val="00235328"/>
    <w:rsid w:val="0025182C"/>
    <w:rsid w:val="00267CAC"/>
    <w:rsid w:val="00293815"/>
    <w:rsid w:val="002B11F9"/>
    <w:rsid w:val="002C31F3"/>
    <w:rsid w:val="002D253C"/>
    <w:rsid w:val="002D3FF2"/>
    <w:rsid w:val="002E0332"/>
    <w:rsid w:val="002E1019"/>
    <w:rsid w:val="002E14E6"/>
    <w:rsid w:val="002E536D"/>
    <w:rsid w:val="002F3807"/>
    <w:rsid w:val="002F533D"/>
    <w:rsid w:val="00301BF9"/>
    <w:rsid w:val="00307160"/>
    <w:rsid w:val="00310513"/>
    <w:rsid w:val="00321FAB"/>
    <w:rsid w:val="0032277D"/>
    <w:rsid w:val="00327C43"/>
    <w:rsid w:val="00342610"/>
    <w:rsid w:val="003520CB"/>
    <w:rsid w:val="00363B7E"/>
    <w:rsid w:val="0036793E"/>
    <w:rsid w:val="0037150D"/>
    <w:rsid w:val="00371C48"/>
    <w:rsid w:val="00372B0D"/>
    <w:rsid w:val="00376E74"/>
    <w:rsid w:val="00387FD4"/>
    <w:rsid w:val="00395302"/>
    <w:rsid w:val="003A288D"/>
    <w:rsid w:val="003B14F4"/>
    <w:rsid w:val="003B1D0C"/>
    <w:rsid w:val="003B55D8"/>
    <w:rsid w:val="003D7961"/>
    <w:rsid w:val="003D79E7"/>
    <w:rsid w:val="003E0431"/>
    <w:rsid w:val="003E5D2B"/>
    <w:rsid w:val="003F13E5"/>
    <w:rsid w:val="003F5D91"/>
    <w:rsid w:val="00403300"/>
    <w:rsid w:val="00421B0A"/>
    <w:rsid w:val="00430089"/>
    <w:rsid w:val="00431CD7"/>
    <w:rsid w:val="00461BD4"/>
    <w:rsid w:val="0046596D"/>
    <w:rsid w:val="00472B4C"/>
    <w:rsid w:val="00475E16"/>
    <w:rsid w:val="00482191"/>
    <w:rsid w:val="0048525B"/>
    <w:rsid w:val="00491F6C"/>
    <w:rsid w:val="004A6BB8"/>
    <w:rsid w:val="004B18DC"/>
    <w:rsid w:val="004D2A11"/>
    <w:rsid w:val="00503926"/>
    <w:rsid w:val="00543AE5"/>
    <w:rsid w:val="00544236"/>
    <w:rsid w:val="00554B02"/>
    <w:rsid w:val="00565B71"/>
    <w:rsid w:val="00580895"/>
    <w:rsid w:val="0059116D"/>
    <w:rsid w:val="005A11AD"/>
    <w:rsid w:val="005B44C4"/>
    <w:rsid w:val="005B4767"/>
    <w:rsid w:val="005C3D65"/>
    <w:rsid w:val="005C5BA5"/>
    <w:rsid w:val="006075AD"/>
    <w:rsid w:val="00613727"/>
    <w:rsid w:val="0061757D"/>
    <w:rsid w:val="0062337F"/>
    <w:rsid w:val="00631167"/>
    <w:rsid w:val="00642BCB"/>
    <w:rsid w:val="00644EC8"/>
    <w:rsid w:val="00657050"/>
    <w:rsid w:val="0067090C"/>
    <w:rsid w:val="00676DA8"/>
    <w:rsid w:val="00681DFA"/>
    <w:rsid w:val="00682077"/>
    <w:rsid w:val="006958C5"/>
    <w:rsid w:val="00696064"/>
    <w:rsid w:val="006A2887"/>
    <w:rsid w:val="006A323D"/>
    <w:rsid w:val="006B1888"/>
    <w:rsid w:val="006C1B19"/>
    <w:rsid w:val="006E60B2"/>
    <w:rsid w:val="006F2884"/>
    <w:rsid w:val="006F2DFA"/>
    <w:rsid w:val="0070572E"/>
    <w:rsid w:val="00705C8C"/>
    <w:rsid w:val="0070621D"/>
    <w:rsid w:val="00711A87"/>
    <w:rsid w:val="00713CC5"/>
    <w:rsid w:val="00715BC2"/>
    <w:rsid w:val="00726442"/>
    <w:rsid w:val="00727868"/>
    <w:rsid w:val="00731126"/>
    <w:rsid w:val="00735911"/>
    <w:rsid w:val="00737554"/>
    <w:rsid w:val="0074220E"/>
    <w:rsid w:val="00755B21"/>
    <w:rsid w:val="00770657"/>
    <w:rsid w:val="00770A82"/>
    <w:rsid w:val="007A3CEA"/>
    <w:rsid w:val="007E2368"/>
    <w:rsid w:val="007E439E"/>
    <w:rsid w:val="00801F90"/>
    <w:rsid w:val="00803054"/>
    <w:rsid w:val="00805DA3"/>
    <w:rsid w:val="00814B90"/>
    <w:rsid w:val="008165E0"/>
    <w:rsid w:val="00816D04"/>
    <w:rsid w:val="00825472"/>
    <w:rsid w:val="008310A2"/>
    <w:rsid w:val="0083355A"/>
    <w:rsid w:val="00843857"/>
    <w:rsid w:val="00851B69"/>
    <w:rsid w:val="00855695"/>
    <w:rsid w:val="0089448C"/>
    <w:rsid w:val="00896AB3"/>
    <w:rsid w:val="008A3CC2"/>
    <w:rsid w:val="008B1AB4"/>
    <w:rsid w:val="008C06A4"/>
    <w:rsid w:val="008C19B0"/>
    <w:rsid w:val="008C4935"/>
    <w:rsid w:val="008D2844"/>
    <w:rsid w:val="008E102A"/>
    <w:rsid w:val="008E7275"/>
    <w:rsid w:val="008F06C0"/>
    <w:rsid w:val="00900466"/>
    <w:rsid w:val="0093089E"/>
    <w:rsid w:val="009418A8"/>
    <w:rsid w:val="00947D01"/>
    <w:rsid w:val="00957B17"/>
    <w:rsid w:val="00967A48"/>
    <w:rsid w:val="009735D1"/>
    <w:rsid w:val="009844E1"/>
    <w:rsid w:val="00985AB9"/>
    <w:rsid w:val="009B14AF"/>
    <w:rsid w:val="009C389E"/>
    <w:rsid w:val="009C4CCE"/>
    <w:rsid w:val="009D5570"/>
    <w:rsid w:val="009D58A0"/>
    <w:rsid w:val="009E256A"/>
    <w:rsid w:val="009E3A69"/>
    <w:rsid w:val="009E3F15"/>
    <w:rsid w:val="009E639A"/>
    <w:rsid w:val="009F0A3E"/>
    <w:rsid w:val="00A11001"/>
    <w:rsid w:val="00A21115"/>
    <w:rsid w:val="00A247DF"/>
    <w:rsid w:val="00A27423"/>
    <w:rsid w:val="00A366E2"/>
    <w:rsid w:val="00A52D89"/>
    <w:rsid w:val="00A564E3"/>
    <w:rsid w:val="00A56A15"/>
    <w:rsid w:val="00A730F3"/>
    <w:rsid w:val="00A80721"/>
    <w:rsid w:val="00A8772D"/>
    <w:rsid w:val="00AA34AB"/>
    <w:rsid w:val="00AA6AB7"/>
    <w:rsid w:val="00AB4DD4"/>
    <w:rsid w:val="00AB770A"/>
    <w:rsid w:val="00AE6677"/>
    <w:rsid w:val="00B01C55"/>
    <w:rsid w:val="00B25093"/>
    <w:rsid w:val="00B363C9"/>
    <w:rsid w:val="00B36CD0"/>
    <w:rsid w:val="00B51837"/>
    <w:rsid w:val="00B57246"/>
    <w:rsid w:val="00B64E1D"/>
    <w:rsid w:val="00B73977"/>
    <w:rsid w:val="00B83C79"/>
    <w:rsid w:val="00B8462E"/>
    <w:rsid w:val="00B950B9"/>
    <w:rsid w:val="00B9785A"/>
    <w:rsid w:val="00BA057A"/>
    <w:rsid w:val="00BA3E43"/>
    <w:rsid w:val="00BA41DB"/>
    <w:rsid w:val="00BA5D3A"/>
    <w:rsid w:val="00BB559F"/>
    <w:rsid w:val="00BC035A"/>
    <w:rsid w:val="00BC1305"/>
    <w:rsid w:val="00BC1D6D"/>
    <w:rsid w:val="00BE24A9"/>
    <w:rsid w:val="00C01D12"/>
    <w:rsid w:val="00C12C97"/>
    <w:rsid w:val="00C1426F"/>
    <w:rsid w:val="00C164A4"/>
    <w:rsid w:val="00C27D35"/>
    <w:rsid w:val="00C433F5"/>
    <w:rsid w:val="00C4548A"/>
    <w:rsid w:val="00C45EE4"/>
    <w:rsid w:val="00C6383A"/>
    <w:rsid w:val="00C71CBC"/>
    <w:rsid w:val="00C85352"/>
    <w:rsid w:val="00CB62DB"/>
    <w:rsid w:val="00CD634D"/>
    <w:rsid w:val="00CD6512"/>
    <w:rsid w:val="00CE1E68"/>
    <w:rsid w:val="00CE5696"/>
    <w:rsid w:val="00CF04B0"/>
    <w:rsid w:val="00CF207F"/>
    <w:rsid w:val="00D104C2"/>
    <w:rsid w:val="00D13BD8"/>
    <w:rsid w:val="00D16271"/>
    <w:rsid w:val="00D16B11"/>
    <w:rsid w:val="00D23266"/>
    <w:rsid w:val="00D25F9A"/>
    <w:rsid w:val="00D32527"/>
    <w:rsid w:val="00D609CA"/>
    <w:rsid w:val="00D85B2C"/>
    <w:rsid w:val="00D92104"/>
    <w:rsid w:val="00DA5AC5"/>
    <w:rsid w:val="00DB63A2"/>
    <w:rsid w:val="00DB7BEE"/>
    <w:rsid w:val="00DE4D1A"/>
    <w:rsid w:val="00DF680F"/>
    <w:rsid w:val="00E00FD1"/>
    <w:rsid w:val="00E12A8E"/>
    <w:rsid w:val="00E12EBE"/>
    <w:rsid w:val="00E426EB"/>
    <w:rsid w:val="00E42EB4"/>
    <w:rsid w:val="00E51C4F"/>
    <w:rsid w:val="00E52DC7"/>
    <w:rsid w:val="00E716CD"/>
    <w:rsid w:val="00E97F5A"/>
    <w:rsid w:val="00EA56D0"/>
    <w:rsid w:val="00EC46E2"/>
    <w:rsid w:val="00EC6FD6"/>
    <w:rsid w:val="00EF1573"/>
    <w:rsid w:val="00EF3C02"/>
    <w:rsid w:val="00EF6AAF"/>
    <w:rsid w:val="00F0681E"/>
    <w:rsid w:val="00F07DA1"/>
    <w:rsid w:val="00F25852"/>
    <w:rsid w:val="00F2771F"/>
    <w:rsid w:val="00F301E7"/>
    <w:rsid w:val="00F53C33"/>
    <w:rsid w:val="00F601EF"/>
    <w:rsid w:val="00F81ED9"/>
    <w:rsid w:val="00F83098"/>
    <w:rsid w:val="00F97F59"/>
    <w:rsid w:val="00FA2AAC"/>
    <w:rsid w:val="00FB0127"/>
    <w:rsid w:val="00FB360E"/>
    <w:rsid w:val="00FC44EE"/>
    <w:rsid w:val="00FE179C"/>
    <w:rsid w:val="00FE6C1C"/>
    <w:rsid w:val="00FF5BB5"/>
    <w:rsid w:val="00FF6A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0236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1C1"/>
    <w:pPr>
      <w:tabs>
        <w:tab w:val="left" w:pos="576"/>
        <w:tab w:val="left" w:pos="792"/>
        <w:tab w:val="left" w:pos="1008"/>
        <w:tab w:val="left" w:pos="1224"/>
        <w:tab w:val="left" w:pos="1440"/>
      </w:tabs>
    </w:pPr>
    <w:rPr>
      <w:rFonts w:ascii="Times New Roman" w:hAnsi="Times New Roman"/>
      <w:sz w:val="24"/>
      <w:szCs w:val="22"/>
    </w:rPr>
  </w:style>
  <w:style w:type="paragraph" w:styleId="Heading1">
    <w:name w:val="heading 1"/>
    <w:basedOn w:val="Normal"/>
    <w:next w:val="Normal"/>
    <w:link w:val="Heading1Char"/>
    <w:qFormat/>
    <w:rsid w:val="00CB62DB"/>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C164A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rsid w:val="00CB62DB"/>
    <w:pPr>
      <w:widowControl w:val="0"/>
      <w:tabs>
        <w:tab w:val="center" w:pos="5076"/>
        <w:tab w:val="left" w:pos="6915"/>
      </w:tabs>
      <w:autoSpaceDE w:val="0"/>
      <w:autoSpaceDN w:val="0"/>
      <w:adjustRightInd w:val="0"/>
      <w:jc w:val="right"/>
    </w:pPr>
    <w:rPr>
      <w:rFonts w:eastAsia="Times New Roman" w:cs="Courier New"/>
      <w:b/>
      <w:noProof/>
      <w:sz w:val="20"/>
      <w:szCs w:val="20"/>
    </w:rPr>
  </w:style>
  <w:style w:type="character" w:customStyle="1" w:styleId="HeaderChar">
    <w:name w:val="Header Char"/>
    <w:link w:val="Header"/>
    <w:rsid w:val="00CB62DB"/>
    <w:rPr>
      <w:rFonts w:ascii="Times New Roman" w:eastAsia="Times New Roman" w:hAnsi="Times New Roman" w:cs="Courier New"/>
      <w:b/>
      <w:noProof/>
    </w:rPr>
  </w:style>
  <w:style w:type="paragraph" w:styleId="BodyText">
    <w:name w:val="Body Text"/>
    <w:next w:val="Body"/>
    <w:link w:val="BodyTextChar"/>
    <w:uiPriority w:val="1"/>
    <w:qFormat/>
    <w:rsid w:val="000B51C1"/>
    <w:pPr>
      <w:ind w:firstLine="360"/>
      <w:jc w:val="both"/>
    </w:pPr>
    <w:rPr>
      <w:rFonts w:ascii="Times New Roman" w:eastAsia="Times New Roman" w:hAnsi="Times New Roman"/>
      <w:sz w:val="24"/>
      <w:szCs w:val="24"/>
    </w:rPr>
  </w:style>
  <w:style w:type="character" w:customStyle="1" w:styleId="BodyTextChar">
    <w:name w:val="Body Text Char"/>
    <w:link w:val="BodyText"/>
    <w:uiPriority w:val="99"/>
    <w:rsid w:val="000B51C1"/>
    <w:rPr>
      <w:rFonts w:ascii="Times New Roman" w:eastAsia="Times New Roman" w:hAnsi="Times New Roman"/>
      <w:sz w:val="24"/>
      <w:szCs w:val="24"/>
      <w:lang w:val="en-US" w:eastAsia="en-US" w:bidi="ar-SA"/>
    </w:rPr>
  </w:style>
  <w:style w:type="paragraph" w:customStyle="1" w:styleId="Body">
    <w:name w:val="Body"/>
    <w:link w:val="BodyChar"/>
    <w:rsid w:val="000B51C1"/>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jc w:val="both"/>
    </w:pPr>
    <w:rPr>
      <w:rFonts w:ascii="Times New Roman" w:eastAsia="Times New Roman" w:hAnsi="Times New Roman"/>
      <w:noProof/>
      <w:sz w:val="24"/>
      <w:szCs w:val="24"/>
    </w:rPr>
  </w:style>
  <w:style w:type="character" w:customStyle="1" w:styleId="BodyChar">
    <w:name w:val="Body Char"/>
    <w:link w:val="Body"/>
    <w:rsid w:val="000B51C1"/>
    <w:rPr>
      <w:rFonts w:ascii="Times New Roman" w:eastAsia="Times New Roman" w:hAnsi="Times New Roman"/>
      <w:noProof/>
      <w:sz w:val="24"/>
      <w:szCs w:val="24"/>
      <w:lang w:val="en-US" w:eastAsia="en-US" w:bidi="ar-SA"/>
    </w:rPr>
  </w:style>
  <w:style w:type="paragraph" w:styleId="BalloonText">
    <w:name w:val="Balloon Text"/>
    <w:basedOn w:val="Normal"/>
    <w:link w:val="BalloonTextChar"/>
    <w:uiPriority w:val="99"/>
    <w:semiHidden/>
    <w:unhideWhenUsed/>
    <w:rsid w:val="000B51C1"/>
    <w:rPr>
      <w:rFonts w:ascii="Tahoma" w:hAnsi="Tahoma" w:cs="Tahoma"/>
      <w:sz w:val="16"/>
      <w:szCs w:val="16"/>
    </w:rPr>
  </w:style>
  <w:style w:type="character" w:customStyle="1" w:styleId="BalloonTextChar">
    <w:name w:val="Balloon Text Char"/>
    <w:link w:val="BalloonText"/>
    <w:uiPriority w:val="99"/>
    <w:semiHidden/>
    <w:rsid w:val="000B51C1"/>
    <w:rPr>
      <w:rFonts w:ascii="Tahoma" w:hAnsi="Tahoma" w:cs="Tahoma"/>
      <w:sz w:val="16"/>
      <w:szCs w:val="16"/>
    </w:rPr>
  </w:style>
  <w:style w:type="paragraph" w:styleId="Footer">
    <w:name w:val="footer"/>
    <w:basedOn w:val="Normal"/>
    <w:link w:val="FooterChar"/>
    <w:uiPriority w:val="99"/>
    <w:rsid w:val="005B44C4"/>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link w:val="Footer"/>
    <w:uiPriority w:val="99"/>
    <w:rsid w:val="005B44C4"/>
    <w:rPr>
      <w:rFonts w:ascii="Times New Roman" w:eastAsia="Times New Roman" w:hAnsi="Times New Roman" w:cs="Times New Roman"/>
      <w:sz w:val="24"/>
      <w:szCs w:val="24"/>
    </w:rPr>
  </w:style>
  <w:style w:type="character" w:styleId="PageNumber">
    <w:name w:val="page number"/>
    <w:rsid w:val="005B44C4"/>
    <w:rPr>
      <w:rFonts w:cs="Times New Roman"/>
    </w:rPr>
  </w:style>
  <w:style w:type="character" w:styleId="Hyperlink">
    <w:name w:val="Hyperlink"/>
    <w:uiPriority w:val="99"/>
    <w:rsid w:val="005B44C4"/>
    <w:rPr>
      <w:rFonts w:cs="Times New Roman"/>
      <w:color w:val="0000FF"/>
      <w:u w:val="single"/>
    </w:rPr>
  </w:style>
  <w:style w:type="paragraph" w:styleId="NormalWeb">
    <w:name w:val="Normal (Web)"/>
    <w:basedOn w:val="Normal"/>
    <w:uiPriority w:val="99"/>
    <w:rsid w:val="005B44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pubtr">
    <w:name w:val="pubtr"/>
    <w:basedOn w:val="DefaultParagraphFont"/>
    <w:rsid w:val="005B44C4"/>
  </w:style>
  <w:style w:type="character" w:customStyle="1" w:styleId="pubtitle">
    <w:name w:val="pubtitle"/>
    <w:basedOn w:val="DefaultParagraphFont"/>
    <w:rsid w:val="005B44C4"/>
  </w:style>
  <w:style w:type="character" w:styleId="FollowedHyperlink">
    <w:name w:val="FollowedHyperlink"/>
    <w:uiPriority w:val="99"/>
    <w:semiHidden/>
    <w:unhideWhenUsed/>
    <w:rsid w:val="00543AE5"/>
    <w:rPr>
      <w:color w:val="800080"/>
      <w:u w:val="single"/>
    </w:rPr>
  </w:style>
  <w:style w:type="character" w:customStyle="1" w:styleId="Heading1Char">
    <w:name w:val="Heading 1 Char"/>
    <w:basedOn w:val="DefaultParagraphFont"/>
    <w:link w:val="Heading1"/>
    <w:rsid w:val="00CB62DB"/>
    <w:rPr>
      <w:rFonts w:ascii="Times New Roman" w:eastAsia="Times New Roman" w:hAnsi="Times New Roman"/>
      <w:b/>
      <w:bCs/>
      <w:sz w:val="24"/>
      <w:u w:val="single"/>
    </w:rPr>
  </w:style>
  <w:style w:type="paragraph" w:styleId="PlainText">
    <w:name w:val="Plain Text"/>
    <w:basedOn w:val="Normal"/>
    <w:link w:val="PlainTextChar"/>
    <w:uiPriority w:val="99"/>
    <w:rsid w:val="00CB62DB"/>
    <w:pPr>
      <w:tabs>
        <w:tab w:val="clear" w:pos="576"/>
        <w:tab w:val="clear" w:pos="792"/>
        <w:tab w:val="clear" w:pos="1008"/>
        <w:tab w:val="clear" w:pos="1224"/>
        <w:tab w:val="clear" w:pos="1440"/>
      </w:tabs>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CB62DB"/>
    <w:rPr>
      <w:rFonts w:ascii="Courier New" w:eastAsia="Times New Roman" w:hAnsi="Courier New" w:cs="Courier New"/>
    </w:rPr>
  </w:style>
  <w:style w:type="paragraph" w:styleId="NormalIndent">
    <w:name w:val="Normal Indent"/>
    <w:basedOn w:val="Normal"/>
    <w:rsid w:val="00CB62DB"/>
    <w:pPr>
      <w:tabs>
        <w:tab w:val="clear" w:pos="576"/>
        <w:tab w:val="clear" w:pos="792"/>
        <w:tab w:val="clear" w:pos="1008"/>
        <w:tab w:val="clear" w:pos="1224"/>
        <w:tab w:val="clear" w:pos="1440"/>
      </w:tabs>
      <w:ind w:left="720"/>
    </w:pPr>
    <w:rPr>
      <w:rFonts w:eastAsia="Times New Roman"/>
      <w:szCs w:val="24"/>
    </w:rPr>
  </w:style>
  <w:style w:type="paragraph" w:styleId="ListParagraph">
    <w:name w:val="List Paragraph"/>
    <w:basedOn w:val="Normal"/>
    <w:uiPriority w:val="34"/>
    <w:qFormat/>
    <w:rsid w:val="00154CF3"/>
    <w:pPr>
      <w:ind w:left="720"/>
      <w:contextualSpacing/>
    </w:pPr>
  </w:style>
  <w:style w:type="paragraph" w:customStyle="1" w:styleId="Default">
    <w:name w:val="Default"/>
    <w:rsid w:val="001B029A"/>
    <w:pPr>
      <w:autoSpaceDE w:val="0"/>
      <w:autoSpaceDN w:val="0"/>
      <w:adjustRightInd w:val="0"/>
    </w:pPr>
    <w:rPr>
      <w:rFonts w:ascii="Times New Roman" w:hAnsi="Times New Roman"/>
      <w:color w:val="000000"/>
      <w:sz w:val="24"/>
      <w:szCs w:val="24"/>
    </w:rPr>
  </w:style>
  <w:style w:type="paragraph" w:customStyle="1" w:styleId="Proposal">
    <w:name w:val="Proposal"/>
    <w:basedOn w:val="Normal"/>
    <w:next w:val="Normal"/>
    <w:rsid w:val="00C6383A"/>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Headingb">
    <w:name w:val="Heading_b"/>
    <w:basedOn w:val="Normal"/>
    <w:next w:val="Normal"/>
    <w:qFormat/>
    <w:rsid w:val="0077065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eading2Char">
    <w:name w:val="Heading 2 Char"/>
    <w:basedOn w:val="DefaultParagraphFont"/>
    <w:link w:val="Heading2"/>
    <w:uiPriority w:val="9"/>
    <w:semiHidden/>
    <w:rsid w:val="00C164A4"/>
    <w:rPr>
      <w:rFonts w:asciiTheme="majorHAnsi" w:eastAsiaTheme="majorEastAsia" w:hAnsiTheme="majorHAnsi" w:cstheme="majorBidi"/>
      <w:color w:val="365F91" w:themeColor="accent1" w:themeShade="BF"/>
      <w:sz w:val="26"/>
      <w:szCs w:val="26"/>
    </w:rPr>
  </w:style>
  <w:style w:type="paragraph" w:customStyle="1" w:styleId="AppendixNo">
    <w:name w:val="Appendix_No"/>
    <w:basedOn w:val="Normal"/>
    <w:next w:val="Normal"/>
    <w:link w:val="AppendixNoChar"/>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ppendixtitle">
    <w:name w:val="Appendix_title"/>
    <w:basedOn w:val="Normal"/>
    <w:next w:val="Normal"/>
    <w:link w:val="AppendixtitleChar"/>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character" w:styleId="FootnoteReference">
    <w:name w:val="footnote reference"/>
    <w:aliases w:val="Appel note de bas de p,Footnote Reference/"/>
    <w:basedOn w:val="DefaultParagraphFont"/>
    <w:rsid w:val="00C164A4"/>
    <w:rPr>
      <w:position w:val="6"/>
      <w:sz w:val="18"/>
    </w:rPr>
  </w:style>
  <w:style w:type="paragraph" w:styleId="FootnoteText">
    <w:name w:val="footnote text"/>
    <w:aliases w:val="ECC Footnote,footnote text,ALTS FOOTNOTE,Footnote Text Char1,Footnote Text Char Char1,Footnote Text Char4 Char Char,Footnote Text Char1 Char1 Char1 Char,Footnote Text Char Char1 Char1 Char Char"/>
    <w:basedOn w:val="Normal"/>
    <w:link w:val="FootnoteTextChar"/>
    <w:qFormat/>
    <w:rsid w:val="00C164A4"/>
    <w:pPr>
      <w:keepLines/>
      <w:tabs>
        <w:tab w:val="clear" w:pos="576"/>
        <w:tab w:val="clear" w:pos="792"/>
        <w:tab w:val="clear" w:pos="1008"/>
        <w:tab w:val="clear" w:pos="1224"/>
        <w:tab w:val="clear" w:pos="1440"/>
        <w:tab w:val="left" w:pos="255"/>
        <w:tab w:val="left" w:pos="1134"/>
        <w:tab w:val="left" w:pos="1871"/>
        <w:tab w:val="left" w:pos="2268"/>
      </w:tabs>
      <w:overflowPunct w:val="0"/>
      <w:autoSpaceDE w:val="0"/>
      <w:autoSpaceDN w:val="0"/>
      <w:adjustRightInd w:val="0"/>
      <w:spacing w:before="120"/>
      <w:textAlignment w:val="baseline"/>
    </w:pPr>
    <w:rPr>
      <w:rFonts w:eastAsia="Times New Roman"/>
      <w:szCs w:val="20"/>
      <w:lang w:val="en-GB"/>
    </w:rPr>
  </w:style>
  <w:style w:type="character" w:customStyle="1" w:styleId="FootnoteTextChar">
    <w:name w:val="Footnote Text Char"/>
    <w:aliases w:val="ECC Footnote Char,footnote text Char,ALTS FOOTNOTE Char,Footnote Text Char1 Char,Footnote Text Char Char1 Char,Footnote Text Char4 Char Char Char,Footnote Text Char1 Char1 Char1 Char Char,Footnote Text Char Char1 Char1 Char Char Char"/>
    <w:basedOn w:val="DefaultParagraphFont"/>
    <w:link w:val="FootnoteText"/>
    <w:rsid w:val="00C164A4"/>
    <w:rPr>
      <w:rFonts w:ascii="Times New Roman" w:eastAsia="Times New Roman" w:hAnsi="Times New Roman"/>
      <w:sz w:val="24"/>
      <w:lang w:val="en-GB"/>
    </w:rPr>
  </w:style>
  <w:style w:type="paragraph" w:customStyle="1" w:styleId="AppArtNo">
    <w:name w:val="App_Art_No"/>
    <w:basedOn w:val="Normal"/>
    <w:qFormat/>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ppArttitle">
    <w:name w:val="App_Art_title"/>
    <w:basedOn w:val="Normal"/>
    <w:qFormat/>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href">
    <w:name w:val="href"/>
    <w:basedOn w:val="DefaultParagraphFont"/>
    <w:rsid w:val="00C164A4"/>
  </w:style>
  <w:style w:type="character" w:customStyle="1" w:styleId="Provsplit">
    <w:name w:val="Prov_split"/>
    <w:basedOn w:val="DefaultParagraphFont"/>
    <w:qFormat/>
    <w:rsid w:val="00C164A4"/>
    <w:rPr>
      <w:rFonts w:ascii="Times New Roman" w:hAnsi="Times New Roman"/>
      <w:b w:val="0"/>
    </w:rPr>
  </w:style>
  <w:style w:type="character" w:customStyle="1" w:styleId="Appref">
    <w:name w:val="App_ref"/>
    <w:basedOn w:val="DefaultParagraphFont"/>
    <w:rsid w:val="00D32527"/>
    <w:rPr>
      <w:b/>
    </w:rPr>
  </w:style>
  <w:style w:type="character" w:customStyle="1" w:styleId="Artref">
    <w:name w:val="Art_ref"/>
    <w:basedOn w:val="DefaultParagraphFont"/>
    <w:rsid w:val="00D32527"/>
    <w:rPr>
      <w:b/>
    </w:rPr>
  </w:style>
  <w:style w:type="paragraph" w:customStyle="1" w:styleId="Reasons">
    <w:name w:val="Reasons"/>
    <w:basedOn w:val="Normal"/>
    <w:qFormat/>
    <w:rsid w:val="00D325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AppendixNoChar">
    <w:name w:val="Appendix_No Char"/>
    <w:basedOn w:val="DefaultParagraphFont"/>
    <w:link w:val="AppendixNo"/>
    <w:locked/>
    <w:rsid w:val="00D32527"/>
    <w:rPr>
      <w:rFonts w:ascii="Times New Roman" w:eastAsia="Times New Roman" w:hAnsi="Times New Roman"/>
      <w:caps/>
      <w:sz w:val="28"/>
      <w:lang w:val="en-GB"/>
    </w:rPr>
  </w:style>
  <w:style w:type="character" w:customStyle="1" w:styleId="AppendixtitleChar">
    <w:name w:val="Appendix_title Char"/>
    <w:basedOn w:val="DefaultParagraphFont"/>
    <w:link w:val="Appendixtitle"/>
    <w:rsid w:val="00D32527"/>
    <w:rPr>
      <w:rFonts w:ascii="Times New Roman Bold" w:eastAsia="Times New Roman" w:hAnsi="Times New Roman Bold"/>
      <w:b/>
      <w:sz w:val="28"/>
      <w:lang w:val="en-GB"/>
    </w:rPr>
  </w:style>
  <w:style w:type="paragraph" w:customStyle="1" w:styleId="enumlev1">
    <w:name w:val="enumlev1"/>
    <w:basedOn w:val="Normal"/>
    <w:link w:val="enumlev1Char"/>
    <w:rsid w:val="00D325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locked/>
    <w:rsid w:val="00D32527"/>
    <w:rPr>
      <w:rFonts w:ascii="Times New Roman" w:eastAsia="Times New Roman" w:hAnsi="Times New Roman"/>
      <w:sz w:val="24"/>
      <w:lang w:val="en-GB"/>
    </w:rPr>
  </w:style>
  <w:style w:type="paragraph" w:styleId="Revision">
    <w:name w:val="Revision"/>
    <w:hidden/>
    <w:uiPriority w:val="99"/>
    <w:semiHidden/>
    <w:rsid w:val="002F3807"/>
    <w:rPr>
      <w:rFonts w:ascii="Times New Roman" w:hAnsi="Times New Roman"/>
      <w:sz w:val="24"/>
      <w:szCs w:val="22"/>
    </w:rPr>
  </w:style>
  <w:style w:type="paragraph" w:customStyle="1" w:styleId="Tabletext">
    <w:name w:val="Table_text"/>
    <w:basedOn w:val="Normal"/>
    <w:link w:val="TabletextChar"/>
    <w:rsid w:val="005B4767"/>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link w:val="TableheadChar"/>
    <w:rsid w:val="005B4767"/>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textChar">
    <w:name w:val="Table_text Char"/>
    <w:link w:val="Tabletext"/>
    <w:locked/>
    <w:rsid w:val="005B4767"/>
    <w:rPr>
      <w:rFonts w:ascii="Times New Roman" w:eastAsia="Times New Roman" w:hAnsi="Times New Roman"/>
      <w:lang w:val="en-GB"/>
    </w:rPr>
  </w:style>
  <w:style w:type="character" w:customStyle="1" w:styleId="TableheadChar">
    <w:name w:val="Table_head Char"/>
    <w:link w:val="Tablehead"/>
    <w:locked/>
    <w:rsid w:val="005B4767"/>
    <w:rPr>
      <w:rFonts w:ascii="Times New Roman Bold" w:eastAsia="Times New Roman" w:hAnsi="Times New Roman Bold" w:cs="Times New Roman Bold"/>
      <w:b/>
      <w:lang w:val="en-GB"/>
    </w:rPr>
  </w:style>
  <w:style w:type="character" w:customStyle="1" w:styleId="ECCParagraph">
    <w:name w:val="ECC Paragraph"/>
    <w:basedOn w:val="DefaultParagraphFont"/>
    <w:uiPriority w:val="1"/>
    <w:qFormat/>
    <w:rsid w:val="002130A9"/>
    <w:rPr>
      <w:rFonts w:ascii="Arial" w:hAnsi="Arial"/>
      <w:noProof w:val="0"/>
      <w:sz w:val="20"/>
      <w:bdr w:val="none" w:sz="0" w:space="0" w:color="auto"/>
      <w:lang w:val="en-GB"/>
    </w:rPr>
  </w:style>
  <w:style w:type="paragraph" w:customStyle="1" w:styleId="Repref">
    <w:name w:val="Rep_ref"/>
    <w:basedOn w:val="Normal"/>
    <w:next w:val="Normal"/>
    <w:rsid w:val="00A27423"/>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jc w:val="center"/>
      <w:textAlignment w:val="baseline"/>
    </w:pPr>
    <w:rPr>
      <w:rFonts w:eastAsia="Times New Roman"/>
      <w:szCs w:val="20"/>
      <w:lang w:val="en-GB"/>
    </w:rPr>
  </w:style>
  <w:style w:type="paragraph" w:customStyle="1" w:styleId="Tabletitle">
    <w:name w:val="Table_title"/>
    <w:basedOn w:val="Normal"/>
    <w:next w:val="Tabletext"/>
    <w:link w:val="Tabletitle0"/>
    <w:rsid w:val="00A27423"/>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0">
    <w:name w:val="Table_title Знак"/>
    <w:link w:val="Tabletitle"/>
    <w:uiPriority w:val="99"/>
    <w:locked/>
    <w:rsid w:val="00A27423"/>
    <w:rPr>
      <w:rFonts w:ascii="Times New Roman Bold" w:eastAsia="Times New Roman" w:hAnsi="Times New Roman Bold"/>
      <w:b/>
      <w:lang w:val="en-GB"/>
    </w:rPr>
  </w:style>
  <w:style w:type="paragraph" w:customStyle="1" w:styleId="Tablefin">
    <w:name w:val="Table_fin"/>
    <w:basedOn w:val="Normal"/>
    <w:rsid w:val="00A2742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textAlignment w:val="baseline"/>
    </w:pPr>
    <w:rPr>
      <w:rFonts w:eastAsia="Times New Roman"/>
      <w:sz w:val="20"/>
      <w:szCs w:val="20"/>
      <w:lang w:val="en-GB"/>
    </w:rPr>
  </w:style>
  <w:style w:type="paragraph" w:customStyle="1" w:styleId="Normalaftertitle">
    <w:name w:val="Normal after title"/>
    <w:basedOn w:val="Normal"/>
    <w:next w:val="Normal"/>
    <w:link w:val="NormalaftertitleChar"/>
    <w:rsid w:val="006F2DFA"/>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character" w:customStyle="1" w:styleId="NormalaftertitleChar">
    <w:name w:val="Normal after title Char"/>
    <w:basedOn w:val="DefaultParagraphFont"/>
    <w:link w:val="Normalaftertitle"/>
    <w:rsid w:val="006F2DFA"/>
    <w:rPr>
      <w:rFonts w:ascii="Times New Roman" w:eastAsia="Times New Roman" w:hAnsi="Times New Roman"/>
      <w:sz w:val="24"/>
      <w:lang w:val="en-GB"/>
    </w:rPr>
  </w:style>
  <w:style w:type="paragraph" w:customStyle="1" w:styleId="TableNo">
    <w:name w:val="Table_No"/>
    <w:basedOn w:val="Normal"/>
    <w:next w:val="Normal"/>
    <w:link w:val="TableNo0"/>
    <w:uiPriority w:val="99"/>
    <w:rsid w:val="006F2DFA"/>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560" w:after="120"/>
      <w:jc w:val="center"/>
      <w:textAlignment w:val="baseline"/>
    </w:pPr>
    <w:rPr>
      <w:rFonts w:eastAsia="Times New Roman"/>
      <w:caps/>
      <w:sz w:val="20"/>
      <w:szCs w:val="20"/>
      <w:lang w:val="en-GB"/>
    </w:rPr>
  </w:style>
  <w:style w:type="character" w:customStyle="1" w:styleId="TableNo0">
    <w:name w:val="Table_No Знак"/>
    <w:link w:val="TableNo"/>
    <w:uiPriority w:val="99"/>
    <w:locked/>
    <w:rsid w:val="006F2DFA"/>
    <w:rPr>
      <w:rFonts w:ascii="Times New Roman" w:eastAsia="Times New Roman" w:hAnsi="Times New Roman"/>
      <w:caps/>
      <w:lang w:val="en-GB"/>
    </w:rPr>
  </w:style>
  <w:style w:type="paragraph" w:customStyle="1" w:styleId="Repdate">
    <w:name w:val="Rep_date"/>
    <w:basedOn w:val="Normal"/>
    <w:next w:val="Normalaftertitle"/>
    <w:rsid w:val="001F2FFF"/>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jc w:val="right"/>
      <w:textAlignment w:val="baseline"/>
    </w:pPr>
    <w:rPr>
      <w:rFonts w:eastAsia="Times New Roman"/>
      <w:sz w:val="22"/>
      <w:szCs w:val="2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1C1"/>
    <w:pPr>
      <w:tabs>
        <w:tab w:val="left" w:pos="576"/>
        <w:tab w:val="left" w:pos="792"/>
        <w:tab w:val="left" w:pos="1008"/>
        <w:tab w:val="left" w:pos="1224"/>
        <w:tab w:val="left" w:pos="1440"/>
      </w:tabs>
    </w:pPr>
    <w:rPr>
      <w:rFonts w:ascii="Times New Roman" w:hAnsi="Times New Roman"/>
      <w:sz w:val="24"/>
      <w:szCs w:val="22"/>
    </w:rPr>
  </w:style>
  <w:style w:type="paragraph" w:styleId="Heading1">
    <w:name w:val="heading 1"/>
    <w:basedOn w:val="Normal"/>
    <w:next w:val="Normal"/>
    <w:link w:val="Heading1Char"/>
    <w:qFormat/>
    <w:rsid w:val="00CB62DB"/>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C164A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rsid w:val="00CB62DB"/>
    <w:pPr>
      <w:widowControl w:val="0"/>
      <w:tabs>
        <w:tab w:val="center" w:pos="5076"/>
        <w:tab w:val="left" w:pos="6915"/>
      </w:tabs>
      <w:autoSpaceDE w:val="0"/>
      <w:autoSpaceDN w:val="0"/>
      <w:adjustRightInd w:val="0"/>
      <w:jc w:val="right"/>
    </w:pPr>
    <w:rPr>
      <w:rFonts w:eastAsia="Times New Roman" w:cs="Courier New"/>
      <w:b/>
      <w:noProof/>
      <w:sz w:val="20"/>
      <w:szCs w:val="20"/>
    </w:rPr>
  </w:style>
  <w:style w:type="character" w:customStyle="1" w:styleId="HeaderChar">
    <w:name w:val="Header Char"/>
    <w:link w:val="Header"/>
    <w:rsid w:val="00CB62DB"/>
    <w:rPr>
      <w:rFonts w:ascii="Times New Roman" w:eastAsia="Times New Roman" w:hAnsi="Times New Roman" w:cs="Courier New"/>
      <w:b/>
      <w:noProof/>
    </w:rPr>
  </w:style>
  <w:style w:type="paragraph" w:styleId="BodyText">
    <w:name w:val="Body Text"/>
    <w:next w:val="Body"/>
    <w:link w:val="BodyTextChar"/>
    <w:uiPriority w:val="1"/>
    <w:qFormat/>
    <w:rsid w:val="000B51C1"/>
    <w:pPr>
      <w:ind w:firstLine="360"/>
      <w:jc w:val="both"/>
    </w:pPr>
    <w:rPr>
      <w:rFonts w:ascii="Times New Roman" w:eastAsia="Times New Roman" w:hAnsi="Times New Roman"/>
      <w:sz w:val="24"/>
      <w:szCs w:val="24"/>
    </w:rPr>
  </w:style>
  <w:style w:type="character" w:customStyle="1" w:styleId="BodyTextChar">
    <w:name w:val="Body Text Char"/>
    <w:link w:val="BodyText"/>
    <w:uiPriority w:val="99"/>
    <w:rsid w:val="000B51C1"/>
    <w:rPr>
      <w:rFonts w:ascii="Times New Roman" w:eastAsia="Times New Roman" w:hAnsi="Times New Roman"/>
      <w:sz w:val="24"/>
      <w:szCs w:val="24"/>
      <w:lang w:val="en-US" w:eastAsia="en-US" w:bidi="ar-SA"/>
    </w:rPr>
  </w:style>
  <w:style w:type="paragraph" w:customStyle="1" w:styleId="Body">
    <w:name w:val="Body"/>
    <w:link w:val="BodyChar"/>
    <w:rsid w:val="000B51C1"/>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jc w:val="both"/>
    </w:pPr>
    <w:rPr>
      <w:rFonts w:ascii="Times New Roman" w:eastAsia="Times New Roman" w:hAnsi="Times New Roman"/>
      <w:noProof/>
      <w:sz w:val="24"/>
      <w:szCs w:val="24"/>
    </w:rPr>
  </w:style>
  <w:style w:type="character" w:customStyle="1" w:styleId="BodyChar">
    <w:name w:val="Body Char"/>
    <w:link w:val="Body"/>
    <w:rsid w:val="000B51C1"/>
    <w:rPr>
      <w:rFonts w:ascii="Times New Roman" w:eastAsia="Times New Roman" w:hAnsi="Times New Roman"/>
      <w:noProof/>
      <w:sz w:val="24"/>
      <w:szCs w:val="24"/>
      <w:lang w:val="en-US" w:eastAsia="en-US" w:bidi="ar-SA"/>
    </w:rPr>
  </w:style>
  <w:style w:type="paragraph" w:styleId="BalloonText">
    <w:name w:val="Balloon Text"/>
    <w:basedOn w:val="Normal"/>
    <w:link w:val="BalloonTextChar"/>
    <w:uiPriority w:val="99"/>
    <w:semiHidden/>
    <w:unhideWhenUsed/>
    <w:rsid w:val="000B51C1"/>
    <w:rPr>
      <w:rFonts w:ascii="Tahoma" w:hAnsi="Tahoma" w:cs="Tahoma"/>
      <w:sz w:val="16"/>
      <w:szCs w:val="16"/>
    </w:rPr>
  </w:style>
  <w:style w:type="character" w:customStyle="1" w:styleId="BalloonTextChar">
    <w:name w:val="Balloon Text Char"/>
    <w:link w:val="BalloonText"/>
    <w:uiPriority w:val="99"/>
    <w:semiHidden/>
    <w:rsid w:val="000B51C1"/>
    <w:rPr>
      <w:rFonts w:ascii="Tahoma" w:hAnsi="Tahoma" w:cs="Tahoma"/>
      <w:sz w:val="16"/>
      <w:szCs w:val="16"/>
    </w:rPr>
  </w:style>
  <w:style w:type="paragraph" w:styleId="Footer">
    <w:name w:val="footer"/>
    <w:basedOn w:val="Normal"/>
    <w:link w:val="FooterChar"/>
    <w:uiPriority w:val="99"/>
    <w:rsid w:val="005B44C4"/>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link w:val="Footer"/>
    <w:uiPriority w:val="99"/>
    <w:rsid w:val="005B44C4"/>
    <w:rPr>
      <w:rFonts w:ascii="Times New Roman" w:eastAsia="Times New Roman" w:hAnsi="Times New Roman" w:cs="Times New Roman"/>
      <w:sz w:val="24"/>
      <w:szCs w:val="24"/>
    </w:rPr>
  </w:style>
  <w:style w:type="character" w:styleId="PageNumber">
    <w:name w:val="page number"/>
    <w:rsid w:val="005B44C4"/>
    <w:rPr>
      <w:rFonts w:cs="Times New Roman"/>
    </w:rPr>
  </w:style>
  <w:style w:type="character" w:styleId="Hyperlink">
    <w:name w:val="Hyperlink"/>
    <w:uiPriority w:val="99"/>
    <w:rsid w:val="005B44C4"/>
    <w:rPr>
      <w:rFonts w:cs="Times New Roman"/>
      <w:color w:val="0000FF"/>
      <w:u w:val="single"/>
    </w:rPr>
  </w:style>
  <w:style w:type="paragraph" w:styleId="NormalWeb">
    <w:name w:val="Normal (Web)"/>
    <w:basedOn w:val="Normal"/>
    <w:uiPriority w:val="99"/>
    <w:rsid w:val="005B44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pubtr">
    <w:name w:val="pubtr"/>
    <w:basedOn w:val="DefaultParagraphFont"/>
    <w:rsid w:val="005B44C4"/>
  </w:style>
  <w:style w:type="character" w:customStyle="1" w:styleId="pubtitle">
    <w:name w:val="pubtitle"/>
    <w:basedOn w:val="DefaultParagraphFont"/>
    <w:rsid w:val="005B44C4"/>
  </w:style>
  <w:style w:type="character" w:styleId="FollowedHyperlink">
    <w:name w:val="FollowedHyperlink"/>
    <w:uiPriority w:val="99"/>
    <w:semiHidden/>
    <w:unhideWhenUsed/>
    <w:rsid w:val="00543AE5"/>
    <w:rPr>
      <w:color w:val="800080"/>
      <w:u w:val="single"/>
    </w:rPr>
  </w:style>
  <w:style w:type="character" w:customStyle="1" w:styleId="Heading1Char">
    <w:name w:val="Heading 1 Char"/>
    <w:basedOn w:val="DefaultParagraphFont"/>
    <w:link w:val="Heading1"/>
    <w:rsid w:val="00CB62DB"/>
    <w:rPr>
      <w:rFonts w:ascii="Times New Roman" w:eastAsia="Times New Roman" w:hAnsi="Times New Roman"/>
      <w:b/>
      <w:bCs/>
      <w:sz w:val="24"/>
      <w:u w:val="single"/>
    </w:rPr>
  </w:style>
  <w:style w:type="paragraph" w:styleId="PlainText">
    <w:name w:val="Plain Text"/>
    <w:basedOn w:val="Normal"/>
    <w:link w:val="PlainTextChar"/>
    <w:uiPriority w:val="99"/>
    <w:rsid w:val="00CB62DB"/>
    <w:pPr>
      <w:tabs>
        <w:tab w:val="clear" w:pos="576"/>
        <w:tab w:val="clear" w:pos="792"/>
        <w:tab w:val="clear" w:pos="1008"/>
        <w:tab w:val="clear" w:pos="1224"/>
        <w:tab w:val="clear" w:pos="1440"/>
      </w:tabs>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CB62DB"/>
    <w:rPr>
      <w:rFonts w:ascii="Courier New" w:eastAsia="Times New Roman" w:hAnsi="Courier New" w:cs="Courier New"/>
    </w:rPr>
  </w:style>
  <w:style w:type="paragraph" w:styleId="NormalIndent">
    <w:name w:val="Normal Indent"/>
    <w:basedOn w:val="Normal"/>
    <w:rsid w:val="00CB62DB"/>
    <w:pPr>
      <w:tabs>
        <w:tab w:val="clear" w:pos="576"/>
        <w:tab w:val="clear" w:pos="792"/>
        <w:tab w:val="clear" w:pos="1008"/>
        <w:tab w:val="clear" w:pos="1224"/>
        <w:tab w:val="clear" w:pos="1440"/>
      </w:tabs>
      <w:ind w:left="720"/>
    </w:pPr>
    <w:rPr>
      <w:rFonts w:eastAsia="Times New Roman"/>
      <w:szCs w:val="24"/>
    </w:rPr>
  </w:style>
  <w:style w:type="paragraph" w:styleId="ListParagraph">
    <w:name w:val="List Paragraph"/>
    <w:basedOn w:val="Normal"/>
    <w:uiPriority w:val="34"/>
    <w:qFormat/>
    <w:rsid w:val="00154CF3"/>
    <w:pPr>
      <w:ind w:left="720"/>
      <w:contextualSpacing/>
    </w:pPr>
  </w:style>
  <w:style w:type="paragraph" w:customStyle="1" w:styleId="Default">
    <w:name w:val="Default"/>
    <w:rsid w:val="001B029A"/>
    <w:pPr>
      <w:autoSpaceDE w:val="0"/>
      <w:autoSpaceDN w:val="0"/>
      <w:adjustRightInd w:val="0"/>
    </w:pPr>
    <w:rPr>
      <w:rFonts w:ascii="Times New Roman" w:hAnsi="Times New Roman"/>
      <w:color w:val="000000"/>
      <w:sz w:val="24"/>
      <w:szCs w:val="24"/>
    </w:rPr>
  </w:style>
  <w:style w:type="paragraph" w:customStyle="1" w:styleId="Proposal">
    <w:name w:val="Proposal"/>
    <w:basedOn w:val="Normal"/>
    <w:next w:val="Normal"/>
    <w:rsid w:val="00C6383A"/>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Headingb">
    <w:name w:val="Heading_b"/>
    <w:basedOn w:val="Normal"/>
    <w:next w:val="Normal"/>
    <w:qFormat/>
    <w:rsid w:val="0077065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eading2Char">
    <w:name w:val="Heading 2 Char"/>
    <w:basedOn w:val="DefaultParagraphFont"/>
    <w:link w:val="Heading2"/>
    <w:uiPriority w:val="9"/>
    <w:semiHidden/>
    <w:rsid w:val="00C164A4"/>
    <w:rPr>
      <w:rFonts w:asciiTheme="majorHAnsi" w:eastAsiaTheme="majorEastAsia" w:hAnsiTheme="majorHAnsi" w:cstheme="majorBidi"/>
      <w:color w:val="365F91" w:themeColor="accent1" w:themeShade="BF"/>
      <w:sz w:val="26"/>
      <w:szCs w:val="26"/>
    </w:rPr>
  </w:style>
  <w:style w:type="paragraph" w:customStyle="1" w:styleId="AppendixNo">
    <w:name w:val="Appendix_No"/>
    <w:basedOn w:val="Normal"/>
    <w:next w:val="Normal"/>
    <w:link w:val="AppendixNoChar"/>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ppendixtitle">
    <w:name w:val="Appendix_title"/>
    <w:basedOn w:val="Normal"/>
    <w:next w:val="Normal"/>
    <w:link w:val="AppendixtitleChar"/>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character" w:styleId="FootnoteReference">
    <w:name w:val="footnote reference"/>
    <w:aliases w:val="Appel note de bas de p,Footnote Reference/"/>
    <w:basedOn w:val="DefaultParagraphFont"/>
    <w:rsid w:val="00C164A4"/>
    <w:rPr>
      <w:position w:val="6"/>
      <w:sz w:val="18"/>
    </w:rPr>
  </w:style>
  <w:style w:type="paragraph" w:styleId="FootnoteText">
    <w:name w:val="footnote text"/>
    <w:aliases w:val="ECC Footnote,footnote text,ALTS FOOTNOTE,Footnote Text Char1,Footnote Text Char Char1,Footnote Text Char4 Char Char,Footnote Text Char1 Char1 Char1 Char,Footnote Text Char Char1 Char1 Char Char"/>
    <w:basedOn w:val="Normal"/>
    <w:link w:val="FootnoteTextChar"/>
    <w:qFormat/>
    <w:rsid w:val="00C164A4"/>
    <w:pPr>
      <w:keepLines/>
      <w:tabs>
        <w:tab w:val="clear" w:pos="576"/>
        <w:tab w:val="clear" w:pos="792"/>
        <w:tab w:val="clear" w:pos="1008"/>
        <w:tab w:val="clear" w:pos="1224"/>
        <w:tab w:val="clear" w:pos="1440"/>
        <w:tab w:val="left" w:pos="255"/>
        <w:tab w:val="left" w:pos="1134"/>
        <w:tab w:val="left" w:pos="1871"/>
        <w:tab w:val="left" w:pos="2268"/>
      </w:tabs>
      <w:overflowPunct w:val="0"/>
      <w:autoSpaceDE w:val="0"/>
      <w:autoSpaceDN w:val="0"/>
      <w:adjustRightInd w:val="0"/>
      <w:spacing w:before="120"/>
      <w:textAlignment w:val="baseline"/>
    </w:pPr>
    <w:rPr>
      <w:rFonts w:eastAsia="Times New Roman"/>
      <w:szCs w:val="20"/>
      <w:lang w:val="en-GB"/>
    </w:rPr>
  </w:style>
  <w:style w:type="character" w:customStyle="1" w:styleId="FootnoteTextChar">
    <w:name w:val="Footnote Text Char"/>
    <w:aliases w:val="ECC Footnote Char,footnote text Char,ALTS FOOTNOTE Char,Footnote Text Char1 Char,Footnote Text Char Char1 Char,Footnote Text Char4 Char Char Char,Footnote Text Char1 Char1 Char1 Char Char,Footnote Text Char Char1 Char1 Char Char Char"/>
    <w:basedOn w:val="DefaultParagraphFont"/>
    <w:link w:val="FootnoteText"/>
    <w:rsid w:val="00C164A4"/>
    <w:rPr>
      <w:rFonts w:ascii="Times New Roman" w:eastAsia="Times New Roman" w:hAnsi="Times New Roman"/>
      <w:sz w:val="24"/>
      <w:lang w:val="en-GB"/>
    </w:rPr>
  </w:style>
  <w:style w:type="paragraph" w:customStyle="1" w:styleId="AppArtNo">
    <w:name w:val="App_Art_No"/>
    <w:basedOn w:val="Normal"/>
    <w:qFormat/>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ppArttitle">
    <w:name w:val="App_Art_title"/>
    <w:basedOn w:val="Normal"/>
    <w:qFormat/>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href">
    <w:name w:val="href"/>
    <w:basedOn w:val="DefaultParagraphFont"/>
    <w:rsid w:val="00C164A4"/>
  </w:style>
  <w:style w:type="character" w:customStyle="1" w:styleId="Provsplit">
    <w:name w:val="Prov_split"/>
    <w:basedOn w:val="DefaultParagraphFont"/>
    <w:qFormat/>
    <w:rsid w:val="00C164A4"/>
    <w:rPr>
      <w:rFonts w:ascii="Times New Roman" w:hAnsi="Times New Roman"/>
      <w:b w:val="0"/>
    </w:rPr>
  </w:style>
  <w:style w:type="character" w:customStyle="1" w:styleId="Appref">
    <w:name w:val="App_ref"/>
    <w:basedOn w:val="DefaultParagraphFont"/>
    <w:rsid w:val="00D32527"/>
    <w:rPr>
      <w:b/>
    </w:rPr>
  </w:style>
  <w:style w:type="character" w:customStyle="1" w:styleId="Artref">
    <w:name w:val="Art_ref"/>
    <w:basedOn w:val="DefaultParagraphFont"/>
    <w:rsid w:val="00D32527"/>
    <w:rPr>
      <w:b/>
    </w:rPr>
  </w:style>
  <w:style w:type="paragraph" w:customStyle="1" w:styleId="Reasons">
    <w:name w:val="Reasons"/>
    <w:basedOn w:val="Normal"/>
    <w:qFormat/>
    <w:rsid w:val="00D325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AppendixNoChar">
    <w:name w:val="Appendix_No Char"/>
    <w:basedOn w:val="DefaultParagraphFont"/>
    <w:link w:val="AppendixNo"/>
    <w:locked/>
    <w:rsid w:val="00D32527"/>
    <w:rPr>
      <w:rFonts w:ascii="Times New Roman" w:eastAsia="Times New Roman" w:hAnsi="Times New Roman"/>
      <w:caps/>
      <w:sz w:val="28"/>
      <w:lang w:val="en-GB"/>
    </w:rPr>
  </w:style>
  <w:style w:type="character" w:customStyle="1" w:styleId="AppendixtitleChar">
    <w:name w:val="Appendix_title Char"/>
    <w:basedOn w:val="DefaultParagraphFont"/>
    <w:link w:val="Appendixtitle"/>
    <w:rsid w:val="00D32527"/>
    <w:rPr>
      <w:rFonts w:ascii="Times New Roman Bold" w:eastAsia="Times New Roman" w:hAnsi="Times New Roman Bold"/>
      <w:b/>
      <w:sz w:val="28"/>
      <w:lang w:val="en-GB"/>
    </w:rPr>
  </w:style>
  <w:style w:type="paragraph" w:customStyle="1" w:styleId="enumlev1">
    <w:name w:val="enumlev1"/>
    <w:basedOn w:val="Normal"/>
    <w:link w:val="enumlev1Char"/>
    <w:rsid w:val="00D325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locked/>
    <w:rsid w:val="00D32527"/>
    <w:rPr>
      <w:rFonts w:ascii="Times New Roman" w:eastAsia="Times New Roman" w:hAnsi="Times New Roman"/>
      <w:sz w:val="24"/>
      <w:lang w:val="en-GB"/>
    </w:rPr>
  </w:style>
  <w:style w:type="paragraph" w:styleId="Revision">
    <w:name w:val="Revision"/>
    <w:hidden/>
    <w:uiPriority w:val="99"/>
    <w:semiHidden/>
    <w:rsid w:val="002F3807"/>
    <w:rPr>
      <w:rFonts w:ascii="Times New Roman" w:hAnsi="Times New Roman"/>
      <w:sz w:val="24"/>
      <w:szCs w:val="22"/>
    </w:rPr>
  </w:style>
  <w:style w:type="paragraph" w:customStyle="1" w:styleId="Tabletext">
    <w:name w:val="Table_text"/>
    <w:basedOn w:val="Normal"/>
    <w:link w:val="TabletextChar"/>
    <w:rsid w:val="005B4767"/>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link w:val="TableheadChar"/>
    <w:rsid w:val="005B4767"/>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textChar">
    <w:name w:val="Table_text Char"/>
    <w:link w:val="Tabletext"/>
    <w:locked/>
    <w:rsid w:val="005B4767"/>
    <w:rPr>
      <w:rFonts w:ascii="Times New Roman" w:eastAsia="Times New Roman" w:hAnsi="Times New Roman"/>
      <w:lang w:val="en-GB"/>
    </w:rPr>
  </w:style>
  <w:style w:type="character" w:customStyle="1" w:styleId="TableheadChar">
    <w:name w:val="Table_head Char"/>
    <w:link w:val="Tablehead"/>
    <w:locked/>
    <w:rsid w:val="005B4767"/>
    <w:rPr>
      <w:rFonts w:ascii="Times New Roman Bold" w:eastAsia="Times New Roman" w:hAnsi="Times New Roman Bold" w:cs="Times New Roman Bold"/>
      <w:b/>
      <w:lang w:val="en-GB"/>
    </w:rPr>
  </w:style>
  <w:style w:type="character" w:customStyle="1" w:styleId="ECCParagraph">
    <w:name w:val="ECC Paragraph"/>
    <w:basedOn w:val="DefaultParagraphFont"/>
    <w:uiPriority w:val="1"/>
    <w:qFormat/>
    <w:rsid w:val="002130A9"/>
    <w:rPr>
      <w:rFonts w:ascii="Arial" w:hAnsi="Arial"/>
      <w:noProof w:val="0"/>
      <w:sz w:val="20"/>
      <w:bdr w:val="none" w:sz="0" w:space="0" w:color="auto"/>
      <w:lang w:val="en-GB"/>
    </w:rPr>
  </w:style>
  <w:style w:type="paragraph" w:customStyle="1" w:styleId="Repref">
    <w:name w:val="Rep_ref"/>
    <w:basedOn w:val="Normal"/>
    <w:next w:val="Normal"/>
    <w:rsid w:val="00A27423"/>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jc w:val="center"/>
      <w:textAlignment w:val="baseline"/>
    </w:pPr>
    <w:rPr>
      <w:rFonts w:eastAsia="Times New Roman"/>
      <w:szCs w:val="20"/>
      <w:lang w:val="en-GB"/>
    </w:rPr>
  </w:style>
  <w:style w:type="paragraph" w:customStyle="1" w:styleId="Tabletitle">
    <w:name w:val="Table_title"/>
    <w:basedOn w:val="Normal"/>
    <w:next w:val="Tabletext"/>
    <w:link w:val="Tabletitle0"/>
    <w:rsid w:val="00A27423"/>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0">
    <w:name w:val="Table_title Знак"/>
    <w:link w:val="Tabletitle"/>
    <w:uiPriority w:val="99"/>
    <w:locked/>
    <w:rsid w:val="00A27423"/>
    <w:rPr>
      <w:rFonts w:ascii="Times New Roman Bold" w:eastAsia="Times New Roman" w:hAnsi="Times New Roman Bold"/>
      <w:b/>
      <w:lang w:val="en-GB"/>
    </w:rPr>
  </w:style>
  <w:style w:type="paragraph" w:customStyle="1" w:styleId="Tablefin">
    <w:name w:val="Table_fin"/>
    <w:basedOn w:val="Normal"/>
    <w:rsid w:val="00A2742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textAlignment w:val="baseline"/>
    </w:pPr>
    <w:rPr>
      <w:rFonts w:eastAsia="Times New Roman"/>
      <w:sz w:val="20"/>
      <w:szCs w:val="20"/>
      <w:lang w:val="en-GB"/>
    </w:rPr>
  </w:style>
  <w:style w:type="paragraph" w:customStyle="1" w:styleId="Normalaftertitle">
    <w:name w:val="Normal after title"/>
    <w:basedOn w:val="Normal"/>
    <w:next w:val="Normal"/>
    <w:link w:val="NormalaftertitleChar"/>
    <w:rsid w:val="006F2DFA"/>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character" w:customStyle="1" w:styleId="NormalaftertitleChar">
    <w:name w:val="Normal after title Char"/>
    <w:basedOn w:val="DefaultParagraphFont"/>
    <w:link w:val="Normalaftertitle"/>
    <w:rsid w:val="006F2DFA"/>
    <w:rPr>
      <w:rFonts w:ascii="Times New Roman" w:eastAsia="Times New Roman" w:hAnsi="Times New Roman"/>
      <w:sz w:val="24"/>
      <w:lang w:val="en-GB"/>
    </w:rPr>
  </w:style>
  <w:style w:type="paragraph" w:customStyle="1" w:styleId="TableNo">
    <w:name w:val="Table_No"/>
    <w:basedOn w:val="Normal"/>
    <w:next w:val="Normal"/>
    <w:link w:val="TableNo0"/>
    <w:uiPriority w:val="99"/>
    <w:rsid w:val="006F2DFA"/>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560" w:after="120"/>
      <w:jc w:val="center"/>
      <w:textAlignment w:val="baseline"/>
    </w:pPr>
    <w:rPr>
      <w:rFonts w:eastAsia="Times New Roman"/>
      <w:caps/>
      <w:sz w:val="20"/>
      <w:szCs w:val="20"/>
      <w:lang w:val="en-GB"/>
    </w:rPr>
  </w:style>
  <w:style w:type="character" w:customStyle="1" w:styleId="TableNo0">
    <w:name w:val="Table_No Знак"/>
    <w:link w:val="TableNo"/>
    <w:uiPriority w:val="99"/>
    <w:locked/>
    <w:rsid w:val="006F2DFA"/>
    <w:rPr>
      <w:rFonts w:ascii="Times New Roman" w:eastAsia="Times New Roman" w:hAnsi="Times New Roman"/>
      <w:caps/>
      <w:lang w:val="en-GB"/>
    </w:rPr>
  </w:style>
  <w:style w:type="paragraph" w:customStyle="1" w:styleId="Repdate">
    <w:name w:val="Rep_date"/>
    <w:basedOn w:val="Normal"/>
    <w:next w:val="Normalaftertitle"/>
    <w:rsid w:val="001F2FFF"/>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jc w:val="right"/>
      <w:textAlignment w:val="baseline"/>
    </w:pPr>
    <w:rPr>
      <w:rFonts w:eastAsia="Times New Roman"/>
      <w:sz w:val="22"/>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994025">
      <w:bodyDiv w:val="1"/>
      <w:marLeft w:val="0"/>
      <w:marRight w:val="0"/>
      <w:marTop w:val="0"/>
      <w:marBottom w:val="0"/>
      <w:divBdr>
        <w:top w:val="none" w:sz="0" w:space="0" w:color="auto"/>
        <w:left w:val="none" w:sz="0" w:space="0" w:color="auto"/>
        <w:bottom w:val="none" w:sz="0" w:space="0" w:color="auto"/>
        <w:right w:val="none" w:sz="0" w:space="0" w:color="auto"/>
      </w:divBdr>
    </w:div>
    <w:div w:id="770975817">
      <w:bodyDiv w:val="1"/>
      <w:marLeft w:val="0"/>
      <w:marRight w:val="0"/>
      <w:marTop w:val="0"/>
      <w:marBottom w:val="0"/>
      <w:divBdr>
        <w:top w:val="none" w:sz="0" w:space="0" w:color="auto"/>
        <w:left w:val="none" w:sz="0" w:space="0" w:color="auto"/>
        <w:bottom w:val="none" w:sz="0" w:space="0" w:color="auto"/>
        <w:right w:val="none" w:sz="0" w:space="0" w:color="auto"/>
      </w:divBdr>
    </w:div>
    <w:div w:id="2133817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24D84-9D79-3640-83BD-2BCFEE5C0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3135</Words>
  <Characters>17870</Characters>
  <Application>Microsoft Macintosh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2018-03-29T15:11:00Z</dcterms:created>
  <dcterms:modified xsi:type="dcterms:W3CDTF">2018-04-12T03:09:00Z</dcterms:modified>
</cp:coreProperties>
</file>