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C1EEF" w14:textId="77777777" w:rsidR="00580895" w:rsidRPr="00111421" w:rsidRDefault="00580895" w:rsidP="00D16B11">
      <w:pPr>
        <w:spacing w:before="120"/>
        <w:jc w:val="center"/>
        <w:rPr>
          <w:b/>
        </w:rPr>
      </w:pPr>
      <w:r w:rsidRPr="00111421">
        <w:rPr>
          <w:b/>
        </w:rPr>
        <w:t>UNITED STATES OF AMERICA</w:t>
      </w:r>
    </w:p>
    <w:p w14:paraId="4FCB8580" w14:textId="77777777"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14:paraId="4DCD4EB3" w14:textId="77777777" w:rsidR="00580895" w:rsidRPr="00111421" w:rsidRDefault="00580895" w:rsidP="00770657">
      <w:pPr>
        <w:tabs>
          <w:tab w:val="left" w:pos="2268"/>
          <w:tab w:val="left" w:pos="5103"/>
          <w:tab w:val="left" w:pos="5954"/>
          <w:tab w:val="left" w:pos="8789"/>
        </w:tabs>
      </w:pPr>
    </w:p>
    <w:p w14:paraId="585102A4" w14:textId="3309F7F0" w:rsidR="00580895" w:rsidRPr="00111421" w:rsidRDefault="00580895" w:rsidP="00770657">
      <w:pPr>
        <w:pStyle w:val="NormalWeb"/>
        <w:spacing w:before="0" w:beforeAutospacing="0" w:after="0" w:afterAutospacing="0"/>
        <w:rPr>
          <w:color w:val="000000"/>
        </w:rPr>
      </w:pPr>
      <w:r w:rsidRPr="00111421">
        <w:rPr>
          <w:b/>
        </w:rPr>
        <w:t xml:space="preserve">Agenda Item </w:t>
      </w:r>
      <w:r w:rsidR="0025182C" w:rsidRPr="00111421">
        <w:rPr>
          <w:b/>
          <w:bCs/>
          <w:color w:val="000000"/>
        </w:rPr>
        <w:t>7</w:t>
      </w:r>
      <w:r w:rsidRPr="00111421">
        <w:rPr>
          <w:b/>
          <w:bCs/>
          <w:color w:val="000000"/>
        </w:rPr>
        <w:t xml:space="preserve">, </w:t>
      </w:r>
      <w:r w:rsidR="0025182C" w:rsidRPr="00111421">
        <w:rPr>
          <w:b/>
        </w:rPr>
        <w:t xml:space="preserve">Issue </w:t>
      </w:r>
      <w:r w:rsidR="00D32527" w:rsidRPr="00111421">
        <w:rPr>
          <w:b/>
        </w:rPr>
        <w:t>K</w:t>
      </w:r>
      <w:r w:rsidR="0025182C" w:rsidRPr="00111421">
        <w:rPr>
          <w:b/>
        </w:rPr>
        <w:t xml:space="preserve"> – </w:t>
      </w:r>
      <w:bookmarkStart w:id="0" w:name="_GoBack"/>
      <w:r w:rsidR="00D32527" w:rsidRPr="00111421">
        <w:t>Difficulties for Part B examinations under § 4.1.12 or 4.2.16 of RR Appendices 30 and 30A and § 6.21 c) of RR Appendix 30B</w:t>
      </w:r>
    </w:p>
    <w:bookmarkEnd w:id="0"/>
    <w:p w14:paraId="36DF30B6" w14:textId="77777777" w:rsidR="00770657" w:rsidRPr="00111421" w:rsidRDefault="00770657" w:rsidP="00770657">
      <w:pPr>
        <w:pStyle w:val="NormalWeb"/>
        <w:spacing w:before="0" w:beforeAutospacing="0" w:after="0" w:afterAutospacing="0"/>
        <w:rPr>
          <w:color w:val="000000"/>
        </w:rPr>
      </w:pPr>
    </w:p>
    <w:p w14:paraId="0C327B5F" w14:textId="75BA3FB6" w:rsidR="002E14E6" w:rsidRPr="002172A7" w:rsidRDefault="00580895" w:rsidP="002E14E6">
      <w:pPr>
        <w:rPr>
          <w:b/>
        </w:rPr>
      </w:pPr>
      <w:r w:rsidRPr="00111421">
        <w:rPr>
          <w:b/>
        </w:rPr>
        <w:t>Background Information</w:t>
      </w:r>
      <w:r w:rsidR="002172A7">
        <w:rPr>
          <w:b/>
        </w:rPr>
        <w:t xml:space="preserve">:  </w:t>
      </w:r>
      <w:r w:rsidR="002E14E6" w:rsidRPr="00111421">
        <w:rPr>
          <w:lang w:eastAsia="zh-CN"/>
        </w:rPr>
        <w:t xml:space="preserve">Examination under </w:t>
      </w:r>
      <w:r w:rsidR="002E14E6" w:rsidRPr="00111421">
        <w:rPr>
          <w:lang w:eastAsia="ja-JP"/>
        </w:rPr>
        <w:t xml:space="preserve">RR Appendices </w:t>
      </w:r>
      <w:r w:rsidR="002E14E6" w:rsidRPr="00111421">
        <w:rPr>
          <w:b/>
          <w:lang w:eastAsia="ja-JP"/>
        </w:rPr>
        <w:t xml:space="preserve">30 </w:t>
      </w:r>
      <w:r w:rsidR="002E14E6" w:rsidRPr="00111421">
        <w:rPr>
          <w:lang w:eastAsia="ja-JP"/>
        </w:rPr>
        <w:t>and</w:t>
      </w:r>
      <w:r w:rsidR="002E14E6" w:rsidRPr="00111421">
        <w:rPr>
          <w:b/>
          <w:lang w:eastAsia="ja-JP"/>
        </w:rPr>
        <w:t xml:space="preserve"> 30A </w:t>
      </w:r>
      <w:r w:rsidR="002E14E6" w:rsidRPr="00111421">
        <w:rPr>
          <w:lang w:eastAsia="ja-JP"/>
        </w:rPr>
        <w:t xml:space="preserve">§ 4.1.12 or 4.2.16 or </w:t>
      </w:r>
      <w:r w:rsidR="002E14E6" w:rsidRPr="00111421">
        <w:rPr>
          <w:lang w:eastAsia="zh-CN"/>
        </w:rPr>
        <w:t xml:space="preserve">RR Appendix </w:t>
      </w:r>
      <w:r w:rsidR="002E14E6" w:rsidRPr="00111421">
        <w:rPr>
          <w:b/>
          <w:lang w:eastAsia="zh-CN"/>
        </w:rPr>
        <w:t>30B</w:t>
      </w:r>
      <w:r w:rsidR="002E14E6" w:rsidRPr="00111421">
        <w:rPr>
          <w:lang w:eastAsia="zh-CN"/>
        </w:rPr>
        <w:t xml:space="preserve"> § 6.21 c) is based on the</w:t>
      </w:r>
      <w:r w:rsidR="002E14E6" w:rsidRPr="00111421">
        <w:t xml:space="preserve"> </w:t>
      </w:r>
      <w:r w:rsidR="002E14E6" w:rsidRPr="00111421">
        <w:rPr>
          <w:lang w:eastAsia="zh-CN"/>
        </w:rPr>
        <w:t xml:space="preserve">assignments for which the Bureau has previously received complete information even though the </w:t>
      </w:r>
      <w:r w:rsidR="00A247DF" w:rsidRPr="00111421">
        <w:rPr>
          <w:lang w:eastAsia="zh-CN"/>
        </w:rPr>
        <w:t>senior n</w:t>
      </w:r>
      <w:r w:rsidR="002E14E6" w:rsidRPr="00111421">
        <w:rPr>
          <w:lang w:eastAsia="zh-CN"/>
        </w:rPr>
        <w:t>etwork</w:t>
      </w:r>
      <w:r w:rsidR="00A247DF" w:rsidRPr="00111421">
        <w:rPr>
          <w:lang w:eastAsia="zh-CN"/>
        </w:rPr>
        <w:t>’s</w:t>
      </w:r>
      <w:r w:rsidR="002E14E6" w:rsidRPr="00111421">
        <w:rPr>
          <w:lang w:eastAsia="zh-CN"/>
        </w:rPr>
        <w:t xml:space="preserve"> Part B </w:t>
      </w:r>
      <w:r w:rsidR="00D16271" w:rsidRPr="00111421">
        <w:rPr>
          <w:lang w:eastAsia="zh-CN"/>
        </w:rPr>
        <w:t xml:space="preserve">notice </w:t>
      </w:r>
      <w:r w:rsidR="002E14E6" w:rsidRPr="00111421">
        <w:rPr>
          <w:lang w:eastAsia="zh-CN"/>
        </w:rPr>
        <w:t xml:space="preserve">has already been published with reduced characteristic (e.g. reduced service area and coverage area) and from that Part B publication, </w:t>
      </w:r>
      <w:r w:rsidR="00A247DF" w:rsidRPr="00111421">
        <w:rPr>
          <w:lang w:eastAsia="zh-CN"/>
        </w:rPr>
        <w:t>the senior n</w:t>
      </w:r>
      <w:r w:rsidR="002E14E6" w:rsidRPr="00111421">
        <w:rPr>
          <w:lang w:eastAsia="zh-CN"/>
        </w:rPr>
        <w:t>etwork</w:t>
      </w:r>
      <w:r w:rsidR="00A247DF" w:rsidRPr="00111421">
        <w:rPr>
          <w:lang w:eastAsia="zh-CN"/>
        </w:rPr>
        <w:t xml:space="preserve">’s </w:t>
      </w:r>
      <w:r w:rsidR="002E14E6" w:rsidRPr="00111421">
        <w:rPr>
          <w:lang w:eastAsia="zh-CN"/>
        </w:rPr>
        <w:t>Part A no longer exists in the AP</w:t>
      </w:r>
      <w:r w:rsidR="002E14E6" w:rsidRPr="00111421">
        <w:rPr>
          <w:b/>
          <w:lang w:eastAsia="zh-CN"/>
        </w:rPr>
        <w:t>30</w:t>
      </w:r>
      <w:r w:rsidR="002E14E6" w:rsidRPr="00111421">
        <w:rPr>
          <w:lang w:eastAsia="zh-CN"/>
        </w:rPr>
        <w:t>, AP</w:t>
      </w:r>
      <w:r w:rsidR="002E14E6" w:rsidRPr="00111421">
        <w:rPr>
          <w:b/>
          <w:lang w:eastAsia="zh-CN"/>
        </w:rPr>
        <w:t>30A</w:t>
      </w:r>
      <w:r w:rsidR="002E14E6" w:rsidRPr="00111421">
        <w:rPr>
          <w:lang w:eastAsia="zh-CN"/>
        </w:rPr>
        <w:t xml:space="preserve"> or AP</w:t>
      </w:r>
      <w:r w:rsidR="002E14E6" w:rsidRPr="00111421">
        <w:rPr>
          <w:b/>
          <w:bCs/>
          <w:lang w:eastAsia="zh-CN"/>
        </w:rPr>
        <w:t>30B</w:t>
      </w:r>
      <w:r w:rsidR="002E14E6" w:rsidRPr="00111421">
        <w:rPr>
          <w:lang w:eastAsia="zh-CN"/>
        </w:rPr>
        <w:t xml:space="preserve"> databases. </w:t>
      </w:r>
    </w:p>
    <w:p w14:paraId="101DEAA3" w14:textId="77777777" w:rsidR="002E14E6" w:rsidRPr="00111421" w:rsidRDefault="002E14E6" w:rsidP="002E14E6">
      <w:pPr>
        <w:rPr>
          <w:lang w:eastAsia="zh-CN"/>
        </w:rPr>
      </w:pPr>
    </w:p>
    <w:p w14:paraId="07B399BF" w14:textId="6279AFCF" w:rsidR="002E14E6" w:rsidRPr="00111421" w:rsidRDefault="002E14E6" w:rsidP="002E14E6">
      <w:pPr>
        <w:rPr>
          <w:lang w:eastAsia="zh-CN"/>
        </w:rPr>
      </w:pPr>
      <w:r w:rsidRPr="00111421">
        <w:rPr>
          <w:lang w:eastAsia="zh-CN"/>
        </w:rPr>
        <w:t xml:space="preserve">This creates difficulties to the notifying administration </w:t>
      </w:r>
      <w:r w:rsidR="00A247DF" w:rsidRPr="00111421">
        <w:rPr>
          <w:lang w:eastAsia="zh-CN"/>
        </w:rPr>
        <w:t xml:space="preserve">of a </w:t>
      </w:r>
      <w:r w:rsidR="00127522" w:rsidRPr="00111421">
        <w:rPr>
          <w:lang w:eastAsia="zh-CN"/>
        </w:rPr>
        <w:t xml:space="preserve">satellite </w:t>
      </w:r>
      <w:r w:rsidR="00A247DF" w:rsidRPr="00111421">
        <w:rPr>
          <w:lang w:eastAsia="zh-CN"/>
        </w:rPr>
        <w:t xml:space="preserve">network </w:t>
      </w:r>
      <w:r w:rsidRPr="00111421">
        <w:rPr>
          <w:lang w:eastAsia="zh-CN"/>
        </w:rPr>
        <w:t xml:space="preserve">and may prevent its </w:t>
      </w:r>
      <w:r w:rsidR="00A247DF" w:rsidRPr="00111421">
        <w:rPr>
          <w:lang w:eastAsia="zh-CN"/>
        </w:rPr>
        <w:t xml:space="preserve">Part B </w:t>
      </w:r>
      <w:r w:rsidRPr="00111421">
        <w:rPr>
          <w:lang w:eastAsia="zh-CN"/>
        </w:rPr>
        <w:t xml:space="preserve">notice submitted from entering into the List or Plan with </w:t>
      </w:r>
      <w:r w:rsidR="00A247DF" w:rsidRPr="00111421">
        <w:rPr>
          <w:lang w:eastAsia="zh-CN"/>
        </w:rPr>
        <w:t>favorable</w:t>
      </w:r>
      <w:r w:rsidRPr="00111421">
        <w:rPr>
          <w:lang w:eastAsia="zh-CN"/>
        </w:rPr>
        <w:t xml:space="preserve"> findings as the examination of its submission in respect of </w:t>
      </w:r>
      <w:r w:rsidR="00127522" w:rsidRPr="00111421">
        <w:rPr>
          <w:lang w:eastAsia="zh-CN"/>
        </w:rPr>
        <w:t>a</w:t>
      </w:r>
      <w:r w:rsidRPr="00111421">
        <w:rPr>
          <w:lang w:eastAsia="zh-CN"/>
        </w:rPr>
        <w:t xml:space="preserve"> senior network</w:t>
      </w:r>
      <w:r w:rsidR="00A247DF" w:rsidRPr="00111421">
        <w:rPr>
          <w:lang w:eastAsia="zh-CN"/>
        </w:rPr>
        <w:t xml:space="preserve">’s </w:t>
      </w:r>
      <w:r w:rsidRPr="00111421">
        <w:rPr>
          <w:lang w:eastAsia="zh-CN"/>
        </w:rPr>
        <w:t>Part A</w:t>
      </w:r>
      <w:r w:rsidR="00A247DF" w:rsidRPr="00111421">
        <w:rPr>
          <w:lang w:eastAsia="zh-CN"/>
        </w:rPr>
        <w:t xml:space="preserve"> notice</w:t>
      </w:r>
      <w:r w:rsidRPr="00111421">
        <w:rPr>
          <w:lang w:eastAsia="zh-CN"/>
        </w:rPr>
        <w:t xml:space="preserve"> is </w:t>
      </w:r>
      <w:r w:rsidR="00A247DF" w:rsidRPr="00111421">
        <w:rPr>
          <w:lang w:eastAsia="zh-CN"/>
        </w:rPr>
        <w:t>unfavorable</w:t>
      </w:r>
      <w:r w:rsidRPr="00111421">
        <w:rPr>
          <w:lang w:eastAsia="zh-CN"/>
        </w:rPr>
        <w:t xml:space="preserve"> even though in reality, its network (Part B</w:t>
      </w:r>
      <w:r w:rsidR="00A247DF" w:rsidRPr="00111421">
        <w:rPr>
          <w:lang w:eastAsia="zh-CN"/>
        </w:rPr>
        <w:t xml:space="preserve"> notice</w:t>
      </w:r>
      <w:r w:rsidRPr="00111421">
        <w:rPr>
          <w:lang w:eastAsia="zh-CN"/>
        </w:rPr>
        <w:t xml:space="preserve">) can co-exist with the senior network in the List </w:t>
      </w:r>
      <w:r w:rsidR="00127522" w:rsidRPr="00111421">
        <w:rPr>
          <w:lang w:eastAsia="zh-CN"/>
        </w:rPr>
        <w:t xml:space="preserve">or Plan </w:t>
      </w:r>
      <w:r w:rsidRPr="00111421">
        <w:rPr>
          <w:lang w:eastAsia="zh-CN"/>
        </w:rPr>
        <w:t>(</w:t>
      </w:r>
      <w:r w:rsidR="00A247DF" w:rsidRPr="00111421">
        <w:rPr>
          <w:lang w:eastAsia="zh-CN"/>
        </w:rPr>
        <w:t>senior n</w:t>
      </w:r>
      <w:r w:rsidRPr="00111421">
        <w:rPr>
          <w:lang w:eastAsia="zh-CN"/>
        </w:rPr>
        <w:t>etwork</w:t>
      </w:r>
      <w:r w:rsidR="00A247DF" w:rsidRPr="00111421">
        <w:rPr>
          <w:lang w:eastAsia="zh-CN"/>
        </w:rPr>
        <w:t xml:space="preserve">’s </w:t>
      </w:r>
      <w:r w:rsidRPr="00111421">
        <w:rPr>
          <w:lang w:eastAsia="zh-CN"/>
        </w:rPr>
        <w:t>Part B</w:t>
      </w:r>
      <w:r w:rsidR="00A247DF" w:rsidRPr="00111421">
        <w:rPr>
          <w:lang w:eastAsia="zh-CN"/>
        </w:rPr>
        <w:t xml:space="preserve"> notice</w:t>
      </w:r>
      <w:r w:rsidRPr="00111421">
        <w:rPr>
          <w:lang w:eastAsia="zh-CN"/>
        </w:rPr>
        <w:t xml:space="preserve">) and if examination in respect of </w:t>
      </w:r>
      <w:r w:rsidR="00A247DF" w:rsidRPr="00111421">
        <w:rPr>
          <w:lang w:eastAsia="zh-CN"/>
        </w:rPr>
        <w:t>the senior n</w:t>
      </w:r>
      <w:r w:rsidRPr="00111421">
        <w:rPr>
          <w:lang w:eastAsia="zh-CN"/>
        </w:rPr>
        <w:t>etwork is based on its Part B</w:t>
      </w:r>
      <w:r w:rsidR="00127522" w:rsidRPr="00111421">
        <w:rPr>
          <w:lang w:eastAsia="zh-CN"/>
        </w:rPr>
        <w:t xml:space="preserve"> notice</w:t>
      </w:r>
      <w:r w:rsidRPr="00111421">
        <w:rPr>
          <w:lang w:eastAsia="zh-CN"/>
        </w:rPr>
        <w:t xml:space="preserve">, examination result will become </w:t>
      </w:r>
      <w:r w:rsidR="00A247DF" w:rsidRPr="00111421">
        <w:rPr>
          <w:lang w:eastAsia="zh-CN"/>
        </w:rPr>
        <w:t>favorable</w:t>
      </w:r>
      <w:r w:rsidRPr="00111421">
        <w:rPr>
          <w:lang w:eastAsia="zh-CN"/>
        </w:rPr>
        <w:t xml:space="preserve">. </w:t>
      </w:r>
    </w:p>
    <w:p w14:paraId="6BCC26F2" w14:textId="77777777" w:rsidR="00C6383A" w:rsidRPr="00111421" w:rsidRDefault="00C6383A" w:rsidP="00C6383A"/>
    <w:p w14:paraId="04EC0A8E" w14:textId="6AE40B5D" w:rsidR="002E14E6" w:rsidRPr="00111421" w:rsidRDefault="002E14E6" w:rsidP="002E14E6">
      <w:pPr>
        <w:rPr>
          <w:lang w:eastAsia="ja-JP"/>
        </w:rPr>
      </w:pPr>
      <w:r w:rsidRPr="00111421">
        <w:rPr>
          <w:lang w:eastAsia="ja-JP"/>
        </w:rPr>
        <w:t xml:space="preserve">To overcome the difficulties encountered by the notifying administration in the Part B examination of its junior network under RR Appendices </w:t>
      </w:r>
      <w:r w:rsidRPr="00111421">
        <w:rPr>
          <w:b/>
          <w:lang w:eastAsia="ja-JP"/>
        </w:rPr>
        <w:t xml:space="preserve">30 </w:t>
      </w:r>
      <w:r w:rsidRPr="00111421">
        <w:rPr>
          <w:lang w:eastAsia="ja-JP"/>
        </w:rPr>
        <w:t>and</w:t>
      </w:r>
      <w:r w:rsidRPr="00111421">
        <w:rPr>
          <w:b/>
          <w:lang w:eastAsia="ja-JP"/>
        </w:rPr>
        <w:t xml:space="preserve"> 30A </w:t>
      </w:r>
      <w:r w:rsidRPr="00111421">
        <w:rPr>
          <w:lang w:eastAsia="ja-JP"/>
        </w:rPr>
        <w:t xml:space="preserve">§ 4.1.12 or 4.2.16 or RR Appendix </w:t>
      </w:r>
      <w:r w:rsidRPr="00111421">
        <w:rPr>
          <w:b/>
          <w:bCs/>
          <w:lang w:eastAsia="ja-JP"/>
        </w:rPr>
        <w:t>30B</w:t>
      </w:r>
      <w:r w:rsidRPr="00111421">
        <w:rPr>
          <w:lang w:eastAsia="ja-JP"/>
        </w:rPr>
        <w:t xml:space="preserve"> § 6.21 c), </w:t>
      </w:r>
      <w:r w:rsidR="00A247DF" w:rsidRPr="00111421">
        <w:rPr>
          <w:lang w:eastAsia="ja-JP"/>
        </w:rPr>
        <w:t xml:space="preserve">Agenda Item 7, Issue K </w:t>
      </w:r>
      <w:r w:rsidRPr="00111421">
        <w:rPr>
          <w:lang w:eastAsia="ja-JP"/>
        </w:rPr>
        <w:t>propose</w:t>
      </w:r>
      <w:r w:rsidR="00A247DF" w:rsidRPr="00111421">
        <w:rPr>
          <w:lang w:eastAsia="ja-JP"/>
        </w:rPr>
        <w:t>s</w:t>
      </w:r>
      <w:r w:rsidRPr="00111421">
        <w:rPr>
          <w:lang w:eastAsia="ja-JP"/>
        </w:rPr>
        <w:t xml:space="preserve"> to add one more examination under § 4.1.12 or 4.2.16 RR Appendices </w:t>
      </w:r>
      <w:r w:rsidRPr="00111421">
        <w:rPr>
          <w:b/>
          <w:lang w:eastAsia="ja-JP"/>
        </w:rPr>
        <w:t>30</w:t>
      </w:r>
      <w:r w:rsidRPr="00111421">
        <w:rPr>
          <w:lang w:eastAsia="ja-JP"/>
        </w:rPr>
        <w:t xml:space="preserve"> and </w:t>
      </w:r>
      <w:r w:rsidRPr="00111421">
        <w:rPr>
          <w:b/>
          <w:lang w:eastAsia="ja-JP"/>
        </w:rPr>
        <w:t>30A</w:t>
      </w:r>
      <w:r w:rsidRPr="00111421">
        <w:rPr>
          <w:lang w:eastAsia="ja-JP"/>
        </w:rPr>
        <w:t xml:space="preserve"> and § 6.21 c) of RR Appendix </w:t>
      </w:r>
      <w:r w:rsidRPr="00111421">
        <w:rPr>
          <w:b/>
          <w:lang w:eastAsia="ja-JP"/>
        </w:rPr>
        <w:t>30B</w:t>
      </w:r>
      <w:r w:rsidRPr="00111421">
        <w:rPr>
          <w:lang w:eastAsia="ja-JP"/>
        </w:rPr>
        <w:t xml:space="preserve"> such that should any remaining affected networks whose assignments have been entered in the List or Plan, as appropriate, before the submission under § 4.1.12 or 4.2.16 of RR Appendices </w:t>
      </w:r>
      <w:r w:rsidRPr="00111421">
        <w:rPr>
          <w:b/>
          <w:lang w:eastAsia="ja-JP"/>
        </w:rPr>
        <w:t>30</w:t>
      </w:r>
      <w:r w:rsidRPr="00111421">
        <w:rPr>
          <w:lang w:eastAsia="ja-JP"/>
        </w:rPr>
        <w:t xml:space="preserve"> and </w:t>
      </w:r>
      <w:r w:rsidRPr="00111421">
        <w:rPr>
          <w:b/>
          <w:lang w:eastAsia="ja-JP"/>
        </w:rPr>
        <w:t>30A</w:t>
      </w:r>
      <w:r w:rsidRPr="00111421">
        <w:rPr>
          <w:lang w:eastAsia="ja-JP"/>
        </w:rPr>
        <w:t xml:space="preserve"> or § 6.17 of RR Appendix </w:t>
      </w:r>
      <w:r w:rsidRPr="00111421">
        <w:rPr>
          <w:b/>
          <w:lang w:eastAsia="ja-JP"/>
        </w:rPr>
        <w:t>30B</w:t>
      </w:r>
      <w:r w:rsidRPr="00111421">
        <w:rPr>
          <w:lang w:eastAsia="ja-JP"/>
        </w:rPr>
        <w:t>, the Bureau shall further examine if the remaining corresponding assignments in the List or Plan are still considered as being affected.</w:t>
      </w:r>
    </w:p>
    <w:p w14:paraId="5D7FD59B" w14:textId="77777777" w:rsidR="002E14E6" w:rsidRPr="00111421" w:rsidRDefault="002E14E6" w:rsidP="00C6383A"/>
    <w:p w14:paraId="1D69063D" w14:textId="0B1E1AFB" w:rsidR="002E14E6" w:rsidRPr="00111421" w:rsidRDefault="00A247DF" w:rsidP="00C6383A">
      <w:r w:rsidRPr="00111421">
        <w:t xml:space="preserve">This additional examination allows </w:t>
      </w:r>
      <w:r w:rsidR="00816D04" w:rsidRPr="00111421">
        <w:t xml:space="preserve">networks to receive a favorable finding in respect to senior networks that </w:t>
      </w:r>
      <w:r w:rsidR="001967AD" w:rsidRPr="00544236">
        <w:t>are</w:t>
      </w:r>
      <w:r w:rsidR="00816D04" w:rsidRPr="00544236">
        <w:t xml:space="preserve"> n</w:t>
      </w:r>
      <w:r w:rsidR="00816D04" w:rsidRPr="00111421">
        <w:t>o</w:t>
      </w:r>
      <w:r w:rsidR="001967AD" w:rsidRPr="00111421">
        <w:t xml:space="preserve"> longer</w:t>
      </w:r>
      <w:r w:rsidR="00816D04" w:rsidRPr="00111421">
        <w:t xml:space="preserve"> considered to be affected. Further, it avoids overprotection of senior networks based on the characteristics which are outdated and no longer valid while ensuring that the senior networks are adequately protected.</w:t>
      </w:r>
    </w:p>
    <w:p w14:paraId="05FA644C" w14:textId="77777777" w:rsidR="00816D04" w:rsidRPr="00111421" w:rsidRDefault="00816D04" w:rsidP="00C6383A"/>
    <w:p w14:paraId="05B22FB7" w14:textId="0FC5612C" w:rsidR="00816D04" w:rsidRPr="00111421" w:rsidRDefault="00816D04">
      <w:pPr>
        <w:tabs>
          <w:tab w:val="clear" w:pos="576"/>
          <w:tab w:val="clear" w:pos="792"/>
          <w:tab w:val="clear" w:pos="1008"/>
          <w:tab w:val="clear" w:pos="1224"/>
          <w:tab w:val="clear" w:pos="1440"/>
        </w:tabs>
        <w:rPr>
          <w:b/>
          <w:szCs w:val="24"/>
          <w:lang w:eastAsia="x-none"/>
        </w:rPr>
      </w:pPr>
      <w:r w:rsidRPr="00111421">
        <w:rPr>
          <w:b/>
          <w:szCs w:val="24"/>
          <w:lang w:eastAsia="x-none"/>
        </w:rPr>
        <w:br w:type="page"/>
      </w:r>
    </w:p>
    <w:p w14:paraId="28CC049F" w14:textId="77777777" w:rsidR="00EF1573" w:rsidRPr="00111421" w:rsidRDefault="00EF1573" w:rsidP="00F97F59">
      <w:pPr>
        <w:autoSpaceDE w:val="0"/>
        <w:autoSpaceDN w:val="0"/>
        <w:adjustRightInd w:val="0"/>
        <w:rPr>
          <w:b/>
          <w:szCs w:val="24"/>
          <w:lang w:eastAsia="x-none"/>
        </w:rPr>
      </w:pPr>
    </w:p>
    <w:p w14:paraId="23F4EEDA" w14:textId="77777777" w:rsidR="00F97F59" w:rsidRPr="00111421" w:rsidRDefault="00F97F59" w:rsidP="00F97F59">
      <w:pPr>
        <w:autoSpaceDE w:val="0"/>
        <w:autoSpaceDN w:val="0"/>
        <w:adjustRightInd w:val="0"/>
        <w:rPr>
          <w:b/>
          <w:szCs w:val="24"/>
          <w:lang w:eastAsia="x-none"/>
        </w:rPr>
      </w:pPr>
      <w:r w:rsidRPr="00111421">
        <w:rPr>
          <w:b/>
          <w:szCs w:val="24"/>
          <w:lang w:eastAsia="x-none"/>
        </w:rPr>
        <w:t>Proposal:</w:t>
      </w:r>
    </w:p>
    <w:p w14:paraId="532BC88F" w14:textId="77777777" w:rsidR="00D32527" w:rsidRPr="00111421" w:rsidRDefault="00D32527" w:rsidP="00D32527">
      <w:pPr>
        <w:pStyle w:val="AppendixNo"/>
        <w:rPr>
          <w:vertAlign w:val="superscript"/>
          <w:lang w:val="en-US"/>
        </w:rPr>
      </w:pPr>
      <w:bookmarkStart w:id="1" w:name="_Toc454787466"/>
      <w:r w:rsidRPr="00111421">
        <w:rPr>
          <w:lang w:val="en-US"/>
        </w:rPr>
        <w:t xml:space="preserve">APPENDIX </w:t>
      </w:r>
      <w:r w:rsidRPr="00111421">
        <w:rPr>
          <w:rStyle w:val="href"/>
          <w:lang w:val="en-US"/>
        </w:rPr>
        <w:t>30</w:t>
      </w:r>
      <w:r w:rsidRPr="00111421">
        <w:rPr>
          <w:lang w:val="en-US"/>
        </w:rPr>
        <w:t xml:space="preserve"> (</w:t>
      </w:r>
      <w:r w:rsidRPr="00111421">
        <w:rPr>
          <w:caps w:val="0"/>
        </w:rPr>
        <w:t>Rev</w:t>
      </w:r>
      <w:r w:rsidRPr="00111421">
        <w:rPr>
          <w:lang w:val="en-US"/>
        </w:rPr>
        <w:t>.WRC</w:t>
      </w:r>
      <w:r w:rsidRPr="00111421">
        <w:rPr>
          <w:lang w:val="en-US"/>
        </w:rPr>
        <w:noBreakHyphen/>
        <w:t>15)</w:t>
      </w:r>
      <w:bookmarkEnd w:id="1"/>
      <w:r w:rsidRPr="00111421">
        <w:rPr>
          <w:rStyle w:val="FootnoteReference"/>
        </w:rPr>
        <w:t>*</w:t>
      </w:r>
    </w:p>
    <w:p w14:paraId="51B9EAB2" w14:textId="77777777" w:rsidR="00D32527" w:rsidRPr="00111421" w:rsidRDefault="00D32527" w:rsidP="00D32527">
      <w:pPr>
        <w:pStyle w:val="Appendixtitle"/>
        <w:rPr>
          <w:rFonts w:ascii="Times New Roman"/>
          <w:b w:val="0"/>
          <w:bCs/>
          <w:color w:val="000000"/>
          <w:sz w:val="16"/>
        </w:rPr>
      </w:pPr>
      <w:bookmarkStart w:id="2" w:name="_Toc330560547"/>
      <w:bookmarkStart w:id="3" w:name="_Toc454787467"/>
      <w:r w:rsidRPr="00111421">
        <w:t>Provisions for all services and associated Plans and List</w:t>
      </w:r>
      <w:r w:rsidRPr="00111421">
        <w:rPr>
          <w:rStyle w:val="FootnoteReference"/>
        </w:rPr>
        <w:t>1</w:t>
      </w:r>
      <w:r w:rsidRPr="00111421">
        <w:t xml:space="preserve"> for</w:t>
      </w:r>
      <w:r w:rsidRPr="00111421">
        <w:br/>
        <w:t>the broadcasting-satellite service in the frequency bands</w:t>
      </w:r>
      <w:r w:rsidRPr="00111421">
        <w:br/>
        <w:t>11.7-12.2</w:t>
      </w:r>
      <w:r w:rsidRPr="00111421">
        <w:rPr>
          <w:rFonts w:hint="eastAsia"/>
        </w:rPr>
        <w:t> </w:t>
      </w:r>
      <w:r w:rsidRPr="00111421">
        <w:t>GHz (in Region 3), 11.7-12.5</w:t>
      </w:r>
      <w:r w:rsidRPr="00111421">
        <w:rPr>
          <w:rFonts w:hint="eastAsia"/>
        </w:rPr>
        <w:t> </w:t>
      </w:r>
      <w:r w:rsidRPr="00111421">
        <w:t>GHz (in Region 1)</w:t>
      </w:r>
      <w:r w:rsidRPr="00111421">
        <w:br/>
      </w:r>
      <w:r w:rsidRPr="00111421">
        <w:rPr>
          <w:rFonts w:hint="eastAsia"/>
        </w:rPr>
        <w:t>         </w:t>
      </w:r>
      <w:r w:rsidRPr="00111421">
        <w:t>and 12.2-12.7</w:t>
      </w:r>
      <w:r w:rsidRPr="00111421">
        <w:rPr>
          <w:rFonts w:hint="eastAsia"/>
        </w:rPr>
        <w:t> </w:t>
      </w:r>
      <w:r w:rsidRPr="00111421">
        <w:t>GHz (in Region 2)</w:t>
      </w:r>
      <w:r w:rsidRPr="00111421">
        <w:rPr>
          <w:rFonts w:hint="eastAsia"/>
          <w:b w:val="0"/>
          <w:bCs/>
          <w:color w:val="000000"/>
          <w:sz w:val="16"/>
        </w:rPr>
        <w:t>    </w:t>
      </w:r>
      <w:r w:rsidRPr="00111421">
        <w:rPr>
          <w:rFonts w:ascii="Times New Roman"/>
          <w:b w:val="0"/>
          <w:bCs/>
          <w:color w:val="000000"/>
          <w:sz w:val="16"/>
        </w:rPr>
        <w:t>(WRC</w:t>
      </w:r>
      <w:r w:rsidRPr="00111421">
        <w:rPr>
          <w:rFonts w:ascii="Times New Roman"/>
          <w:b w:val="0"/>
          <w:bCs/>
          <w:color w:val="000000"/>
          <w:sz w:val="16"/>
        </w:rPr>
        <w:noBreakHyphen/>
        <w:t>03)</w:t>
      </w:r>
      <w:bookmarkEnd w:id="2"/>
      <w:bookmarkEnd w:id="3"/>
    </w:p>
    <w:p w14:paraId="646D89DA" w14:textId="77777777" w:rsidR="00D32527" w:rsidRPr="00111421" w:rsidRDefault="00D32527" w:rsidP="00D32527">
      <w:pPr>
        <w:pStyle w:val="AppArtNo"/>
        <w:rPr>
          <w:lang w:val="en-US"/>
        </w:rPr>
      </w:pPr>
      <w:proofErr w:type="gramStart"/>
      <w:r w:rsidRPr="00111421">
        <w:rPr>
          <w:lang w:val="en-US"/>
        </w:rPr>
        <w:t>ARTICLE  4</w:t>
      </w:r>
      <w:proofErr w:type="gramEnd"/>
      <w:r w:rsidRPr="00111421">
        <w:rPr>
          <w:sz w:val="16"/>
          <w:szCs w:val="16"/>
          <w:lang w:val="en-US"/>
        </w:rPr>
        <w:t>     (Rev.WRC</w:t>
      </w:r>
      <w:r w:rsidRPr="00111421">
        <w:rPr>
          <w:sz w:val="16"/>
          <w:szCs w:val="16"/>
          <w:lang w:val="en-US"/>
        </w:rPr>
        <w:noBreakHyphen/>
        <w:t>15)</w:t>
      </w:r>
    </w:p>
    <w:p w14:paraId="594E4C35" w14:textId="77777777" w:rsidR="00D32527" w:rsidRPr="00111421" w:rsidRDefault="00D32527" w:rsidP="00D32527">
      <w:pPr>
        <w:pStyle w:val="AppArttitle"/>
      </w:pPr>
      <w:r w:rsidRPr="00111421">
        <w:t xml:space="preserve">Procedures for modifications to the Region 2 Plan or </w:t>
      </w:r>
      <w:r w:rsidRPr="00111421">
        <w:br/>
        <w:t>for additional uses in Regions 1 and 3</w:t>
      </w:r>
      <w:r w:rsidRPr="00111421">
        <w:rPr>
          <w:rStyle w:val="FootnoteReference"/>
        </w:rPr>
        <w:t>3</w:t>
      </w:r>
    </w:p>
    <w:p w14:paraId="038E6976" w14:textId="77777777" w:rsidR="00D32527" w:rsidRPr="00111421" w:rsidRDefault="00D32527" w:rsidP="00D32527">
      <w:pPr>
        <w:pStyle w:val="AppArttitle"/>
      </w:pPr>
    </w:p>
    <w:p w14:paraId="2BCE6931"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4.1</w:t>
      </w:r>
      <w:r w:rsidRPr="00111421">
        <w:rPr>
          <w:rFonts w:ascii="Times New Roman" w:hAnsi="Times New Roman" w:cs="Times New Roman"/>
          <w:b/>
          <w:color w:val="auto"/>
          <w:sz w:val="24"/>
          <w:szCs w:val="24"/>
        </w:rPr>
        <w:tab/>
        <w:t>Provisions applicable to Regions 1 and 3</w:t>
      </w:r>
    </w:p>
    <w:p w14:paraId="28A651C5" w14:textId="60ACA543"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w:t>
      </w:r>
      <w:r w:rsidR="002172A7">
        <w:rPr>
          <w:lang w:val="en-US" w:eastAsia="zh-CN"/>
        </w:rPr>
        <w:tab/>
      </w:r>
      <w:r w:rsidR="0083355A" w:rsidRPr="00111421">
        <w:rPr>
          <w:lang w:val="en-US" w:eastAsia="zh-CN"/>
        </w:rPr>
        <w:t>USA/7/K/1</w:t>
      </w:r>
    </w:p>
    <w:p w14:paraId="542CA22B" w14:textId="77777777" w:rsidR="0083355A" w:rsidRPr="00111421" w:rsidRDefault="0083355A" w:rsidP="0083355A">
      <w:pPr>
        <w:rPr>
          <w:lang w:eastAsia="zh-CN"/>
        </w:rPr>
      </w:pPr>
    </w:p>
    <w:p w14:paraId="0F9BCBA9" w14:textId="77777777" w:rsidR="00D32527" w:rsidRPr="00111421" w:rsidRDefault="00D32527" w:rsidP="00D32527">
      <w:pPr>
        <w:rPr>
          <w:ins w:id="4" w:author="Author"/>
          <w:sz w:val="16"/>
          <w:szCs w:val="16"/>
        </w:rPr>
      </w:pPr>
      <w:r w:rsidRPr="00111421">
        <w:t>4.1.12</w:t>
      </w:r>
      <w:ins w:id="5" w:author="Author">
        <w:r w:rsidRPr="00111421">
          <w:rPr>
            <w:rStyle w:val="FootnoteReference"/>
          </w:rPr>
          <w:t>xx</w:t>
        </w:r>
      </w:ins>
      <w:r w:rsidRPr="00111421">
        <w:tab/>
        <w:t>If agreement has been reached with the administrations identified in the publication referred to under § 4.1.5 above, the administration proposing the new or modified assignment may continue with the appropriate procedure in Article </w:t>
      </w:r>
      <w:r w:rsidRPr="00111421">
        <w:rPr>
          <w:rStyle w:val="Artref"/>
        </w:rPr>
        <w:t>5</w:t>
      </w:r>
      <w:r w:rsidRPr="00111421">
        <w:t>, and shall so inform the Bureau, indicating the final characteristics of the frequency assignment together with the names of the administrations with which agreement has been reached.</w:t>
      </w:r>
      <w:r w:rsidRPr="00111421">
        <w:rPr>
          <w:sz w:val="16"/>
        </w:rPr>
        <w:t>     (</w:t>
      </w:r>
      <w:r w:rsidRPr="00111421">
        <w:rPr>
          <w:sz w:val="16"/>
          <w:szCs w:val="16"/>
        </w:rPr>
        <w:t>WRC</w:t>
      </w:r>
      <w:r w:rsidRPr="00111421">
        <w:rPr>
          <w:sz w:val="16"/>
          <w:szCs w:val="16"/>
        </w:rPr>
        <w:noBreakHyphen/>
      </w:r>
      <w:del w:id="6" w:author="Author">
        <w:r w:rsidRPr="00111421" w:rsidDel="005432B9">
          <w:rPr>
            <w:sz w:val="16"/>
            <w:szCs w:val="16"/>
          </w:rPr>
          <w:delText>15</w:delText>
        </w:r>
      </w:del>
      <w:ins w:id="7" w:author="Author">
        <w:r w:rsidRPr="00111421">
          <w:rPr>
            <w:sz w:val="16"/>
            <w:szCs w:val="16"/>
          </w:rPr>
          <w:t>19</w:t>
        </w:r>
      </w:ins>
      <w:r w:rsidRPr="00111421">
        <w:rPr>
          <w:sz w:val="16"/>
          <w:szCs w:val="16"/>
        </w:rPr>
        <w:t>)</w:t>
      </w:r>
    </w:p>
    <w:p w14:paraId="66E0C4BF" w14:textId="77777777" w:rsidR="00D32527" w:rsidRPr="00111421" w:rsidRDefault="00D32527" w:rsidP="00D32527">
      <w:pPr>
        <w:pStyle w:val="Reasons"/>
      </w:pPr>
    </w:p>
    <w:p w14:paraId="57E8AF9F" w14:textId="77777777" w:rsidR="00D32527" w:rsidRPr="00111421" w:rsidRDefault="00D32527" w:rsidP="00D32527">
      <w:pPr>
        <w:pStyle w:val="Proposal"/>
        <w:rPr>
          <w:b w:val="0"/>
        </w:rPr>
      </w:pPr>
      <w:r w:rsidRPr="00111421">
        <w:rPr>
          <w:lang w:val="en-US" w:eastAsia="zh-CN"/>
        </w:rPr>
        <w:t>ADD</w:t>
      </w:r>
    </w:p>
    <w:p w14:paraId="14A6579B" w14:textId="7BE38696" w:rsidR="00D32527" w:rsidRPr="00544236" w:rsidRDefault="00D32527" w:rsidP="00D32527">
      <w:pPr>
        <w:rPr>
          <w:rStyle w:val="FootnoteTextChar"/>
          <w:rFonts w:eastAsia="Calibri"/>
        </w:rPr>
      </w:pPr>
      <w:r w:rsidRPr="00111421">
        <w:rPr>
          <w:rStyle w:val="FootnoteReference"/>
        </w:rPr>
        <w:t>XX</w:t>
      </w:r>
      <w:r w:rsidRPr="00111421">
        <w:t xml:space="preserve"> </w:t>
      </w:r>
      <w:r w:rsidRPr="00111421">
        <w:rPr>
          <w:rStyle w:val="FootnoteTextChar"/>
          <w:rFonts w:eastAsia="Calibri"/>
        </w:rPr>
        <w:t xml:space="preserve">Should any remaining affected networks </w:t>
      </w:r>
      <w:r w:rsidR="008165E0" w:rsidRPr="00111421">
        <w:rPr>
          <w:rStyle w:val="FootnoteTextChar"/>
          <w:rFonts w:eastAsia="Calibri"/>
        </w:rPr>
        <w:t xml:space="preserve">identified in the publication referred to under </w:t>
      </w:r>
      <w:r w:rsidR="008165E0" w:rsidRPr="00111421">
        <w:t>§ 4.1.5 above</w:t>
      </w:r>
      <w:r w:rsidR="008165E0" w:rsidRPr="00111421">
        <w:rPr>
          <w:rStyle w:val="FootnoteTextChar"/>
          <w:rFonts w:eastAsia="Calibri"/>
        </w:rPr>
        <w:t xml:space="preserve"> </w:t>
      </w:r>
      <w:r w:rsidRPr="00111421">
        <w:rPr>
          <w:rStyle w:val="FootnoteTextChar"/>
          <w:rFonts w:eastAsia="Calibri"/>
        </w:rPr>
        <w:t xml:space="preserve">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using the RR Appendix </w:t>
      </w:r>
      <w:r w:rsidRPr="00111421">
        <w:rPr>
          <w:rStyle w:val="Appref"/>
        </w:rPr>
        <w:t>30-30A</w:t>
      </w:r>
      <w:r w:rsidRPr="00111421">
        <w:rPr>
          <w:rStyle w:val="FootnoteTextChar"/>
          <w:rFonts w:eastAsia="Calibri"/>
        </w:rPr>
        <w:t xml:space="preserve"> master database corresponding to the Part B Special Section </w:t>
      </w:r>
      <w:r w:rsidR="008165E0" w:rsidRPr="00111421">
        <w:rPr>
          <w:rStyle w:val="FootnoteTextChar"/>
          <w:rFonts w:eastAsia="Calibri"/>
        </w:rPr>
        <w:t xml:space="preserve">for the remaining affected network(s) </w:t>
      </w:r>
      <w:r w:rsidRPr="00111421">
        <w:rPr>
          <w:rStyle w:val="FootnoteTextChar"/>
          <w:rFonts w:eastAsia="Calibri"/>
        </w:rPr>
        <w:t>published under § 4.1.15.</w:t>
      </w:r>
      <w:r w:rsidR="008165E0" w:rsidRPr="00111421">
        <w:rPr>
          <w:rStyle w:val="FootnoteTextChar"/>
          <w:rFonts w:eastAsia="Calibri"/>
        </w:rPr>
        <w:t xml:space="preserve">  In no case shall the network being examined be subject to additional requirements beyond those identified in its publication referred to under </w:t>
      </w:r>
      <w:r w:rsidR="008165E0" w:rsidRPr="00111421">
        <w:t>§ 4.1.5 above.</w:t>
      </w:r>
      <w:r w:rsidR="008165E0" w:rsidRPr="00111421">
        <w:rPr>
          <w:rStyle w:val="FootnoteTextChar"/>
          <w:rFonts w:eastAsia="Calibri"/>
        </w:rPr>
        <w:t xml:space="preserve"> </w:t>
      </w:r>
      <w:r w:rsidRPr="00111421">
        <w:rPr>
          <w:rStyle w:val="FootnoteTextChar"/>
          <w:rFonts w:eastAsia="Calibri"/>
        </w:rPr>
        <w:t xml:space="preserve"> Resolution </w:t>
      </w:r>
      <w:r w:rsidRPr="00111421">
        <w:rPr>
          <w:rStyle w:val="FootnoteTextChar"/>
          <w:rFonts w:eastAsia="Calibri"/>
          <w:b/>
          <w:bCs/>
        </w:rPr>
        <w:t>548 (Rev.WRC-12)</w:t>
      </w:r>
      <w:r w:rsidRPr="00111421">
        <w:rPr>
          <w:rStyle w:val="FootnoteTextChar"/>
          <w:rFonts w:eastAsia="Calibri"/>
        </w:rPr>
        <w:t xml:space="preserve"> applies.</w:t>
      </w:r>
    </w:p>
    <w:p w14:paraId="4C7B9DEA" w14:textId="77777777" w:rsidR="00D32527" w:rsidRPr="00544236" w:rsidRDefault="00D32527" w:rsidP="00D32527">
      <w:pPr>
        <w:pStyle w:val="Reasons"/>
        <w:rPr>
          <w:rStyle w:val="FootnoteTextChar"/>
        </w:rPr>
      </w:pPr>
    </w:p>
    <w:p w14:paraId="21454E30" w14:textId="052B140B" w:rsidR="008165E0" w:rsidRPr="00111421" w:rsidRDefault="0083355A" w:rsidP="008165E0">
      <w:r w:rsidRPr="00544236">
        <w:rPr>
          <w:b/>
        </w:rPr>
        <w:t>Reason</w:t>
      </w:r>
      <w:r w:rsidR="002172A7">
        <w:rPr>
          <w:b/>
        </w:rPr>
        <w:t>s</w:t>
      </w:r>
      <w:r w:rsidRPr="00111421">
        <w:t>: This method adds one more examination under § 4.1.12 of RR Appendix 30 such that should any remaining affected networks whose assignments have been entered in the List before the submission under § 4.1.12 of RR Appendix 30, the Bureau shall further examine if the remaining corresponding assignments in the List are still considered as being affected.</w:t>
      </w:r>
      <w:r w:rsidR="008165E0" w:rsidRPr="00111421">
        <w:t xml:space="preserve">  The </w:t>
      </w:r>
      <w:r w:rsidR="008165E0" w:rsidRPr="00111421">
        <w:lastRenderedPageBreak/>
        <w:t>network being examined will not be subject to any new requirements beyond those specified in its Part A publication.</w:t>
      </w:r>
    </w:p>
    <w:p w14:paraId="528CDFAD" w14:textId="00ADA952" w:rsidR="0083355A" w:rsidRPr="00544236" w:rsidRDefault="0083355A" w:rsidP="00D32527">
      <w:pPr>
        <w:pStyle w:val="Reasons"/>
        <w:rPr>
          <w:rStyle w:val="FootnoteTextChar"/>
        </w:rPr>
      </w:pPr>
    </w:p>
    <w:p w14:paraId="016DCE56" w14:textId="77777777" w:rsidR="0083355A" w:rsidRPr="00111421" w:rsidRDefault="0083355A" w:rsidP="00D32527">
      <w:pPr>
        <w:pStyle w:val="Reasons"/>
        <w:rPr>
          <w:rStyle w:val="FootnoteTextChar"/>
        </w:rPr>
      </w:pPr>
    </w:p>
    <w:p w14:paraId="3D65F439" w14:textId="77777777" w:rsidR="00D32527" w:rsidRPr="00111421" w:rsidRDefault="00D32527" w:rsidP="00D32527">
      <w:pPr>
        <w:pStyle w:val="Heading2"/>
        <w:rPr>
          <w:rFonts w:ascii="Times New Roman" w:hAnsi="Times New Roman" w:cs="Times New Roman"/>
          <w:b/>
          <w:color w:val="auto"/>
          <w:sz w:val="24"/>
          <w:szCs w:val="24"/>
        </w:rPr>
      </w:pPr>
      <w:r w:rsidRPr="00544236">
        <w:rPr>
          <w:rFonts w:ascii="Times New Roman" w:hAnsi="Times New Roman" w:cs="Times New Roman"/>
          <w:b/>
          <w:color w:val="auto"/>
          <w:sz w:val="24"/>
          <w:szCs w:val="24"/>
        </w:rPr>
        <w:t>4.2</w:t>
      </w:r>
      <w:r w:rsidRPr="00111421">
        <w:rPr>
          <w:rFonts w:ascii="Times New Roman" w:hAnsi="Times New Roman" w:cs="Times New Roman"/>
          <w:b/>
          <w:color w:val="auto"/>
          <w:sz w:val="24"/>
          <w:szCs w:val="24"/>
        </w:rPr>
        <w:tab/>
        <w:t>Provisions applicable to Region 2</w:t>
      </w:r>
    </w:p>
    <w:p w14:paraId="0B56FCDC" w14:textId="5A4CEF2D"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w:t>
      </w:r>
      <w:r w:rsidR="002172A7">
        <w:rPr>
          <w:lang w:val="en-US" w:eastAsia="zh-CN"/>
        </w:rPr>
        <w:tab/>
      </w:r>
      <w:r w:rsidR="0083355A" w:rsidRPr="00111421">
        <w:rPr>
          <w:lang w:val="en-US" w:eastAsia="zh-CN"/>
        </w:rPr>
        <w:t>USA/7/K/2</w:t>
      </w:r>
    </w:p>
    <w:p w14:paraId="5434C9CC" w14:textId="77777777" w:rsidR="0083355A" w:rsidRPr="00111421" w:rsidRDefault="0083355A" w:rsidP="0083355A">
      <w:pPr>
        <w:rPr>
          <w:lang w:eastAsia="zh-CN"/>
        </w:rPr>
      </w:pPr>
    </w:p>
    <w:p w14:paraId="232F48B5" w14:textId="77777777" w:rsidR="00D32527" w:rsidRPr="00111421" w:rsidRDefault="00D32527" w:rsidP="00D32527">
      <w:r w:rsidRPr="00111421">
        <w:t>4.2.16</w:t>
      </w:r>
      <w:ins w:id="8" w:author="Author">
        <w:r w:rsidRPr="00111421">
          <w:rPr>
            <w:rStyle w:val="FootnoteReference"/>
          </w:rPr>
          <w:t>XX1</w:t>
        </w:r>
      </w:ins>
      <w:r w:rsidRPr="00111421">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5, and shall so inform the Bureau, indicating the final characteristics of the frequency assignment together with the names of the administrations with which agreement has been reached.</w:t>
      </w:r>
    </w:p>
    <w:p w14:paraId="680517DA" w14:textId="77777777" w:rsidR="00D32527" w:rsidRPr="00111421" w:rsidRDefault="00D32527" w:rsidP="00D32527">
      <w:pPr>
        <w:pStyle w:val="Reasons"/>
      </w:pPr>
    </w:p>
    <w:p w14:paraId="2670E6B4" w14:textId="77777777" w:rsidR="00D32527" w:rsidRPr="00111421" w:rsidRDefault="00D32527" w:rsidP="00D32527">
      <w:pPr>
        <w:pStyle w:val="Proposal"/>
      </w:pPr>
      <w:r w:rsidRPr="00111421">
        <w:t>ADD</w:t>
      </w:r>
    </w:p>
    <w:p w14:paraId="544F5F6E" w14:textId="537D8307" w:rsidR="00D32527" w:rsidRPr="00544236" w:rsidRDefault="00D32527" w:rsidP="00D32527">
      <w:pPr>
        <w:rPr>
          <w:rStyle w:val="FootnoteTextChar"/>
          <w:rFonts w:eastAsia="Calibri"/>
        </w:rPr>
      </w:pPr>
      <w:r w:rsidRPr="00111421">
        <w:rPr>
          <w:rStyle w:val="FootnoteReference"/>
        </w:rPr>
        <w:t>XX1</w:t>
      </w:r>
      <w:r w:rsidRPr="00111421">
        <w:tab/>
      </w:r>
      <w:r w:rsidRPr="00111421">
        <w:rPr>
          <w:rStyle w:val="FootnoteTextChar"/>
          <w:rFonts w:eastAsia="Calibri"/>
        </w:rPr>
        <w:t xml:space="preserve">Should any remaining affected networks </w:t>
      </w:r>
      <w:r w:rsidR="008165E0" w:rsidRPr="00111421">
        <w:rPr>
          <w:rStyle w:val="FootnoteTextChar"/>
          <w:rFonts w:eastAsia="Calibri"/>
        </w:rPr>
        <w:t xml:space="preserve">identified in the publication referred to under </w:t>
      </w:r>
      <w:r w:rsidR="008165E0" w:rsidRPr="00111421">
        <w:t>§ 4.2.</w:t>
      </w:r>
      <w:r w:rsidR="001967AD" w:rsidRPr="00111421">
        <w:t>8</w:t>
      </w:r>
      <w:r w:rsidR="008165E0" w:rsidRPr="00111421">
        <w:t xml:space="preserve"> above</w:t>
      </w:r>
      <w:r w:rsidR="008165E0" w:rsidRPr="00111421">
        <w:rPr>
          <w:rStyle w:val="FootnoteTextChar"/>
          <w:rFonts w:eastAsia="Calibri"/>
        </w:rPr>
        <w:t xml:space="preserve"> </w:t>
      </w:r>
      <w:r w:rsidRPr="00111421">
        <w:rPr>
          <w:rStyle w:val="FootnoteTextChar"/>
          <w:rFonts w:eastAsia="Calibri"/>
        </w:rPr>
        <w:t xml:space="preserve">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the Appendix </w:t>
      </w:r>
      <w:r w:rsidRPr="00111421">
        <w:rPr>
          <w:rStyle w:val="Appref"/>
        </w:rPr>
        <w:t>30-30A</w:t>
      </w:r>
      <w:r w:rsidRPr="00111421">
        <w:rPr>
          <w:rStyle w:val="FootnoteTextChar"/>
          <w:rFonts w:eastAsia="Calibri"/>
        </w:rPr>
        <w:t xml:space="preserve"> master database corresponding to the Part B Special Section </w:t>
      </w:r>
      <w:r w:rsidR="008165E0" w:rsidRPr="00111421">
        <w:rPr>
          <w:rStyle w:val="FootnoteTextChar"/>
          <w:rFonts w:eastAsia="Calibri"/>
        </w:rPr>
        <w:t xml:space="preserve">for the remaining affected network(s) </w:t>
      </w:r>
      <w:r w:rsidRPr="00111421">
        <w:rPr>
          <w:rStyle w:val="FootnoteTextChar"/>
          <w:rFonts w:eastAsia="Calibri"/>
        </w:rPr>
        <w:t>published under § 4.2.19.</w:t>
      </w:r>
      <w:r w:rsidR="008165E0" w:rsidRPr="00111421">
        <w:rPr>
          <w:rStyle w:val="FootnoteTextChar"/>
          <w:rFonts w:eastAsia="Calibri"/>
        </w:rPr>
        <w:t xml:space="preserve"> In no case shall the network being examined be subject to additional requirements beyond those identified in its publication referred to under </w:t>
      </w:r>
      <w:r w:rsidR="008165E0" w:rsidRPr="00111421">
        <w:t>§ 4</w:t>
      </w:r>
      <w:r w:rsidR="001967AD" w:rsidRPr="00111421">
        <w:t xml:space="preserve">.2.8 </w:t>
      </w:r>
      <w:r w:rsidR="008165E0" w:rsidRPr="00111421">
        <w:t>above.</w:t>
      </w:r>
    </w:p>
    <w:p w14:paraId="2789A785" w14:textId="77777777" w:rsidR="00EF1573" w:rsidRPr="00111421" w:rsidRDefault="00EF1573" w:rsidP="00EF1573">
      <w:pPr>
        <w:rPr>
          <w:b/>
        </w:rPr>
      </w:pPr>
    </w:p>
    <w:p w14:paraId="23A1D43B" w14:textId="77777777" w:rsidR="00D32527" w:rsidRPr="00111421" w:rsidRDefault="00D32527" w:rsidP="00EF1573">
      <w:pPr>
        <w:rPr>
          <w:b/>
        </w:rPr>
      </w:pPr>
    </w:p>
    <w:p w14:paraId="66EC5D93" w14:textId="54808A81" w:rsidR="00EF1573" w:rsidRPr="00111421" w:rsidRDefault="0083355A" w:rsidP="00EF1573">
      <w:r w:rsidRPr="00111421">
        <w:rPr>
          <w:b/>
        </w:rPr>
        <w:t>Reason</w:t>
      </w:r>
      <w:r w:rsidR="002172A7">
        <w:rPr>
          <w:b/>
        </w:rPr>
        <w:t>s</w:t>
      </w:r>
      <w:r w:rsidR="00EF1573" w:rsidRPr="00111421">
        <w:t>:</w:t>
      </w:r>
      <w:r w:rsidRPr="00111421">
        <w:t xml:space="preserve"> This method adds one more examination under § 4.2.16 of RR Appendix 30 such that should any remaining affected networks in the Plan before the submission under §4.2.16 of RR Appendix 30, the Bureau shall further examine if the remaining corresponding assignments in the Plan are still considered as being affected.</w:t>
      </w:r>
      <w:r w:rsidR="008165E0" w:rsidRPr="00111421">
        <w:t xml:space="preserve">  The network being examined will not be subject to any new requirements beyond those specified in its Part A publication.</w:t>
      </w:r>
    </w:p>
    <w:p w14:paraId="3564464A" w14:textId="215CE882" w:rsidR="00D32527" w:rsidRPr="00111421" w:rsidRDefault="00D32527">
      <w:pPr>
        <w:tabs>
          <w:tab w:val="clear" w:pos="576"/>
          <w:tab w:val="clear" w:pos="792"/>
          <w:tab w:val="clear" w:pos="1008"/>
          <w:tab w:val="clear" w:pos="1224"/>
          <w:tab w:val="clear" w:pos="1440"/>
        </w:tabs>
        <w:rPr>
          <w:szCs w:val="24"/>
        </w:rPr>
      </w:pPr>
      <w:r w:rsidRPr="00111421">
        <w:rPr>
          <w:szCs w:val="24"/>
        </w:rPr>
        <w:br w:type="page"/>
      </w:r>
    </w:p>
    <w:p w14:paraId="279397DB" w14:textId="77777777" w:rsidR="00D32527" w:rsidRPr="00111421" w:rsidRDefault="00D32527" w:rsidP="00D32527">
      <w:pPr>
        <w:pStyle w:val="AppendixNo"/>
        <w:spacing w:before="0"/>
        <w:rPr>
          <w:lang w:val="en-US"/>
        </w:rPr>
      </w:pPr>
      <w:bookmarkStart w:id="9" w:name="_Toc454787482"/>
      <w:r w:rsidRPr="00111421">
        <w:rPr>
          <w:lang w:val="en-US"/>
        </w:rPr>
        <w:lastRenderedPageBreak/>
        <w:t xml:space="preserve">APPENDIX </w:t>
      </w:r>
      <w:r w:rsidRPr="00111421">
        <w:rPr>
          <w:rStyle w:val="href"/>
        </w:rPr>
        <w:t>30A</w:t>
      </w:r>
      <w:r w:rsidRPr="00111421">
        <w:rPr>
          <w:lang w:val="en-US"/>
        </w:rPr>
        <w:t> (</w:t>
      </w:r>
      <w:r w:rsidRPr="00111421">
        <w:rPr>
          <w:caps w:val="0"/>
        </w:rPr>
        <w:t>Rev</w:t>
      </w:r>
      <w:r w:rsidRPr="00111421">
        <w:rPr>
          <w:lang w:val="en-US"/>
        </w:rPr>
        <w:t>.WRC</w:t>
      </w:r>
      <w:r w:rsidRPr="00111421">
        <w:rPr>
          <w:lang w:val="en-US"/>
        </w:rPr>
        <w:noBreakHyphen/>
        <w:t>15)</w:t>
      </w:r>
      <w:bookmarkEnd w:id="9"/>
      <w:r w:rsidRPr="00111421">
        <w:rPr>
          <w:rStyle w:val="FootnoteReference"/>
        </w:rPr>
        <w:t>*</w:t>
      </w:r>
    </w:p>
    <w:p w14:paraId="643585A5" w14:textId="77777777" w:rsidR="00D32527" w:rsidRPr="00111421" w:rsidRDefault="00D32527" w:rsidP="00D32527">
      <w:pPr>
        <w:pStyle w:val="Appendixtitle"/>
        <w:rPr>
          <w:rFonts w:asciiTheme="majorBidi" w:hAnsiTheme="majorBidi" w:cstheme="majorBidi"/>
          <w:bCs/>
          <w:sz w:val="16"/>
          <w:lang w:val="en-US"/>
        </w:rPr>
      </w:pPr>
      <w:bookmarkStart w:id="10" w:name="_Toc330560563"/>
      <w:bookmarkStart w:id="11" w:name="_Toc454787483"/>
      <w:r w:rsidRPr="00111421">
        <w:rPr>
          <w:lang w:val="en-US"/>
        </w:rPr>
        <w:t>Provisions and associated Plans and List</w:t>
      </w:r>
      <w:r w:rsidRPr="00111421">
        <w:rPr>
          <w:rStyle w:val="FootnoteReference"/>
        </w:rPr>
        <w:t>1</w:t>
      </w:r>
      <w:r w:rsidRPr="00111421">
        <w:rPr>
          <w:lang w:val="en-US"/>
        </w:rPr>
        <w:t xml:space="preserve"> for feeder links for the broadcasting-satellite service (11.7-12.5</w:t>
      </w:r>
      <w:r w:rsidRPr="00111421">
        <w:rPr>
          <w:rFonts w:hint="eastAsia"/>
          <w:lang w:val="en-US"/>
        </w:rPr>
        <w:t> </w:t>
      </w:r>
      <w:r w:rsidRPr="00111421">
        <w:rPr>
          <w:lang w:val="en-US"/>
        </w:rPr>
        <w:t>GHz in Region</w:t>
      </w:r>
      <w:r w:rsidRPr="00111421">
        <w:rPr>
          <w:rFonts w:hint="eastAsia"/>
          <w:lang w:val="en-US"/>
        </w:rPr>
        <w:t> </w:t>
      </w:r>
      <w:r w:rsidRPr="00111421">
        <w:rPr>
          <w:lang w:val="en-US"/>
        </w:rPr>
        <w:t>1, 12.2-12.7</w:t>
      </w:r>
      <w:r w:rsidRPr="00111421">
        <w:rPr>
          <w:rFonts w:hint="eastAsia"/>
          <w:lang w:val="en-US"/>
        </w:rPr>
        <w:t> </w:t>
      </w:r>
      <w:r w:rsidRPr="00111421">
        <w:rPr>
          <w:lang w:val="en-US"/>
        </w:rPr>
        <w:t>GHz</w:t>
      </w:r>
      <w:r w:rsidRPr="00111421">
        <w:rPr>
          <w:lang w:val="en-US"/>
        </w:rPr>
        <w:br/>
        <w:t>in Region</w:t>
      </w:r>
      <w:r w:rsidRPr="00111421">
        <w:rPr>
          <w:rFonts w:hint="eastAsia"/>
          <w:lang w:val="en-US"/>
        </w:rPr>
        <w:t> </w:t>
      </w:r>
      <w:r w:rsidRPr="00111421">
        <w:rPr>
          <w:lang w:val="en-US"/>
        </w:rPr>
        <w:t>2 and 11.7-12.2</w:t>
      </w:r>
      <w:r w:rsidRPr="00111421">
        <w:rPr>
          <w:rFonts w:hint="eastAsia"/>
          <w:lang w:val="en-US"/>
        </w:rPr>
        <w:t> </w:t>
      </w:r>
      <w:r w:rsidRPr="00111421">
        <w:rPr>
          <w:lang w:val="en-US"/>
        </w:rPr>
        <w:t>GHz in Region</w:t>
      </w:r>
      <w:r w:rsidRPr="00111421">
        <w:rPr>
          <w:rFonts w:hint="eastAsia"/>
          <w:lang w:val="en-US"/>
        </w:rPr>
        <w:t> </w:t>
      </w:r>
      <w:r w:rsidRPr="00111421">
        <w:rPr>
          <w:lang w:val="en-US"/>
        </w:rPr>
        <w:t>3) in the frequency bands</w:t>
      </w:r>
      <w:r w:rsidRPr="00111421">
        <w:rPr>
          <w:lang w:val="en-US"/>
        </w:rPr>
        <w:br/>
        <w:t>14.5-14.8</w:t>
      </w:r>
      <w:r w:rsidRPr="00111421">
        <w:rPr>
          <w:rFonts w:hint="eastAsia"/>
          <w:lang w:val="en-US"/>
        </w:rPr>
        <w:t> </w:t>
      </w:r>
      <w:r w:rsidRPr="00111421">
        <w:rPr>
          <w:lang w:val="en-US"/>
        </w:rPr>
        <w:t>GHz</w:t>
      </w:r>
      <w:r w:rsidRPr="00111421">
        <w:rPr>
          <w:rStyle w:val="FootnoteReference"/>
        </w:rPr>
        <w:t>2</w:t>
      </w:r>
      <w:r w:rsidRPr="00111421">
        <w:rPr>
          <w:lang w:val="en-US"/>
        </w:rPr>
        <w:t xml:space="preserve"> and 17.3-18.1</w:t>
      </w:r>
      <w:r w:rsidRPr="00111421">
        <w:rPr>
          <w:rFonts w:hint="eastAsia"/>
          <w:lang w:val="en-US"/>
        </w:rPr>
        <w:t> </w:t>
      </w:r>
      <w:r w:rsidRPr="00111421">
        <w:rPr>
          <w:lang w:val="en-US"/>
        </w:rPr>
        <w:t>GHz in Regions</w:t>
      </w:r>
      <w:r w:rsidRPr="00111421">
        <w:rPr>
          <w:rFonts w:hint="eastAsia"/>
          <w:lang w:val="en-US"/>
        </w:rPr>
        <w:t> </w:t>
      </w:r>
      <w:r w:rsidRPr="00111421">
        <w:rPr>
          <w:lang w:val="en-US"/>
        </w:rPr>
        <w:t>1 and 3,</w:t>
      </w:r>
      <w:r w:rsidRPr="00111421">
        <w:rPr>
          <w:lang w:val="en-US"/>
        </w:rPr>
        <w:br/>
        <w:t>and 17.3-17.8</w:t>
      </w:r>
      <w:r w:rsidRPr="00111421">
        <w:rPr>
          <w:rFonts w:hint="eastAsia"/>
          <w:lang w:val="en-US"/>
        </w:rPr>
        <w:t> </w:t>
      </w:r>
      <w:r w:rsidRPr="00111421">
        <w:rPr>
          <w:lang w:val="en-US"/>
        </w:rPr>
        <w:t>GHz in Region</w:t>
      </w:r>
      <w:r w:rsidRPr="00111421">
        <w:rPr>
          <w:rFonts w:hint="eastAsia"/>
          <w:lang w:val="en-US"/>
        </w:rPr>
        <w:t> </w:t>
      </w:r>
      <w:r w:rsidRPr="00111421">
        <w:rPr>
          <w:lang w:val="en-US"/>
        </w:rPr>
        <w:t>2</w:t>
      </w:r>
      <w:r w:rsidRPr="00111421">
        <w:rPr>
          <w:rFonts w:hint="eastAsia"/>
          <w:bCs/>
          <w:sz w:val="16"/>
          <w:lang w:val="en-US"/>
        </w:rPr>
        <w:t>     </w:t>
      </w:r>
      <w:r w:rsidRPr="00111421">
        <w:rPr>
          <w:bCs/>
          <w:sz w:val="16"/>
          <w:lang w:val="en-US"/>
        </w:rPr>
        <w:t>(</w:t>
      </w:r>
      <w:r w:rsidRPr="00111421">
        <w:rPr>
          <w:rFonts w:asciiTheme="majorBidi" w:hAnsiTheme="majorBidi" w:cstheme="majorBidi"/>
          <w:bCs/>
          <w:sz w:val="16"/>
          <w:lang w:val="en-US"/>
        </w:rPr>
        <w:t>WRC</w:t>
      </w:r>
      <w:r w:rsidRPr="00111421">
        <w:rPr>
          <w:rFonts w:asciiTheme="majorBidi" w:hAnsiTheme="majorBidi" w:cstheme="majorBidi"/>
          <w:bCs/>
          <w:sz w:val="16"/>
          <w:lang w:val="en-US"/>
        </w:rPr>
        <w:noBreakHyphen/>
        <w:t>03)</w:t>
      </w:r>
      <w:bookmarkEnd w:id="10"/>
      <w:bookmarkEnd w:id="11"/>
    </w:p>
    <w:p w14:paraId="74550A04" w14:textId="77777777" w:rsidR="00D32527" w:rsidRPr="00111421" w:rsidRDefault="00D32527" w:rsidP="00D32527">
      <w:pPr>
        <w:pStyle w:val="AppArtNo"/>
        <w:tabs>
          <w:tab w:val="clear" w:pos="1134"/>
          <w:tab w:val="clear" w:pos="1871"/>
          <w:tab w:val="clear" w:pos="2268"/>
          <w:tab w:val="left" w:pos="1418"/>
        </w:tabs>
        <w:rPr>
          <w:sz w:val="16"/>
          <w:szCs w:val="16"/>
        </w:rPr>
      </w:pPr>
      <w:r w:rsidRPr="00111421">
        <w:t>ARTICLE 4</w:t>
      </w:r>
      <w:r w:rsidRPr="00111421">
        <w:rPr>
          <w:sz w:val="16"/>
          <w:szCs w:val="16"/>
        </w:rPr>
        <w:t>     (Rev.WRC</w:t>
      </w:r>
      <w:r w:rsidRPr="00111421">
        <w:rPr>
          <w:sz w:val="16"/>
          <w:szCs w:val="16"/>
        </w:rPr>
        <w:noBreakHyphen/>
        <w:t>15)</w:t>
      </w:r>
    </w:p>
    <w:p w14:paraId="7D6E3E0D" w14:textId="77777777" w:rsidR="00D32527" w:rsidRPr="00111421" w:rsidRDefault="00D32527" w:rsidP="00D32527">
      <w:pPr>
        <w:pStyle w:val="AppArttitle"/>
      </w:pPr>
      <w:r w:rsidRPr="00111421">
        <w:t xml:space="preserve">Procedures for modifications to the Region 2 feeder-link Plan </w:t>
      </w:r>
      <w:r w:rsidRPr="00111421">
        <w:br/>
        <w:t>or for additional uses in Regions 1 and 3</w:t>
      </w:r>
    </w:p>
    <w:p w14:paraId="3E4AC677" w14:textId="77777777" w:rsidR="00D32527" w:rsidRPr="00111421" w:rsidRDefault="00D32527" w:rsidP="00D32527">
      <w:pPr>
        <w:pStyle w:val="AppArttitle"/>
      </w:pPr>
    </w:p>
    <w:p w14:paraId="094F69A5"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4.1</w:t>
      </w:r>
      <w:r w:rsidRPr="00111421">
        <w:rPr>
          <w:rFonts w:ascii="Times New Roman" w:hAnsi="Times New Roman" w:cs="Times New Roman"/>
          <w:b/>
          <w:color w:val="auto"/>
          <w:sz w:val="24"/>
          <w:szCs w:val="24"/>
        </w:rPr>
        <w:tab/>
        <w:t>Provisions applicable to Regions 1 and 3</w:t>
      </w:r>
    </w:p>
    <w:p w14:paraId="4694883A" w14:textId="18EBC947"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w:t>
      </w:r>
      <w:r w:rsidR="002172A7">
        <w:rPr>
          <w:lang w:val="en-US" w:eastAsia="zh-CN"/>
        </w:rPr>
        <w:tab/>
      </w:r>
      <w:r w:rsidR="0083355A" w:rsidRPr="00111421">
        <w:rPr>
          <w:lang w:val="en-US" w:eastAsia="zh-CN"/>
        </w:rPr>
        <w:t>USA/7/K/3</w:t>
      </w:r>
    </w:p>
    <w:p w14:paraId="33EFEEC7" w14:textId="77777777" w:rsidR="0083355A" w:rsidRPr="00111421" w:rsidRDefault="0083355A" w:rsidP="0083355A">
      <w:pPr>
        <w:rPr>
          <w:lang w:eastAsia="zh-CN"/>
        </w:rPr>
      </w:pPr>
    </w:p>
    <w:p w14:paraId="4B3AF622" w14:textId="77777777" w:rsidR="00D32527" w:rsidRPr="00111421" w:rsidRDefault="00D32527" w:rsidP="00D32527">
      <w:pPr>
        <w:rPr>
          <w:sz w:val="16"/>
          <w:szCs w:val="16"/>
        </w:rPr>
      </w:pPr>
      <w:r w:rsidRPr="00111421">
        <w:t>4.1.12</w:t>
      </w:r>
      <w:ins w:id="12" w:author="Author">
        <w:r w:rsidRPr="00111421">
          <w:rPr>
            <w:rStyle w:val="FootnoteReference"/>
          </w:rPr>
          <w:t>xx</w:t>
        </w:r>
      </w:ins>
      <w:r w:rsidRPr="00111421">
        <w:tab/>
        <w:t>If agreement has been reached with the administrations identified in the publication referred to under § 4.1.5 above, the administration proposing the new or modified assignment may continue with the appropriate procedure in Article 5 and shall inform the Bureau, indicating the final characteristics of the frequency assignment together with the names of the administrations with which agreement has been reached.</w:t>
      </w:r>
      <w:r w:rsidRPr="00111421">
        <w:rPr>
          <w:sz w:val="16"/>
        </w:rPr>
        <w:t xml:space="preserve">      </w:t>
      </w:r>
      <w:r w:rsidRPr="00111421">
        <w:rPr>
          <w:sz w:val="16"/>
          <w:szCs w:val="16"/>
        </w:rPr>
        <w:t>(WRC-1</w:t>
      </w:r>
      <w:ins w:id="13" w:author="Author">
        <w:r w:rsidRPr="00111421">
          <w:rPr>
            <w:sz w:val="16"/>
            <w:szCs w:val="16"/>
          </w:rPr>
          <w:t>9</w:t>
        </w:r>
      </w:ins>
      <w:del w:id="14" w:author="Author">
        <w:r w:rsidRPr="00111421" w:rsidDel="005432B9">
          <w:rPr>
            <w:sz w:val="16"/>
            <w:szCs w:val="16"/>
          </w:rPr>
          <w:delText>5</w:delText>
        </w:r>
      </w:del>
      <w:r w:rsidRPr="00111421">
        <w:rPr>
          <w:sz w:val="16"/>
          <w:szCs w:val="16"/>
        </w:rPr>
        <w:t>)</w:t>
      </w:r>
    </w:p>
    <w:p w14:paraId="300140C2" w14:textId="77777777" w:rsidR="00D32527" w:rsidRPr="00111421" w:rsidRDefault="00D32527" w:rsidP="00D32527">
      <w:pPr>
        <w:pStyle w:val="Reasons"/>
      </w:pPr>
    </w:p>
    <w:p w14:paraId="3B1E141D" w14:textId="77777777" w:rsidR="00D32527" w:rsidRPr="00111421" w:rsidRDefault="00D32527" w:rsidP="00D32527">
      <w:pPr>
        <w:pStyle w:val="Proposal"/>
      </w:pPr>
      <w:r w:rsidRPr="00111421">
        <w:t>ADD</w:t>
      </w:r>
    </w:p>
    <w:p w14:paraId="0BF67AE0" w14:textId="7521582A" w:rsidR="00D32527" w:rsidRPr="00111421" w:rsidRDefault="00D32527" w:rsidP="00D32527">
      <w:pPr>
        <w:pStyle w:val="Proposal"/>
        <w:rPr>
          <w:lang w:val="en-US" w:eastAsia="zh-CN"/>
        </w:rPr>
      </w:pPr>
      <w:r w:rsidRPr="00111421">
        <w:rPr>
          <w:rStyle w:val="FootnoteReference"/>
          <w:b w:val="0"/>
          <w:bCs/>
          <w:sz w:val="16"/>
          <w:szCs w:val="18"/>
        </w:rPr>
        <w:t>XX</w:t>
      </w:r>
      <w:r w:rsidRPr="00111421">
        <w:tab/>
      </w:r>
      <w:r w:rsidRPr="00111421">
        <w:rPr>
          <w:rStyle w:val="FootnoteTextChar"/>
          <w:b w:val="0"/>
          <w:bCs/>
        </w:rPr>
        <w:t xml:space="preserve">Should any remaining affected networks </w:t>
      </w:r>
      <w:r w:rsidR="000A5B43" w:rsidRPr="00111421">
        <w:rPr>
          <w:rStyle w:val="FootnoteTextChar"/>
          <w:rFonts w:eastAsia="Calibri"/>
          <w:b w:val="0"/>
        </w:rPr>
        <w:t xml:space="preserve">identified in the publication referred to under </w:t>
      </w:r>
      <w:r w:rsidR="00111421" w:rsidRPr="00111421">
        <w:rPr>
          <w:rStyle w:val="FootnoteTextChar"/>
          <w:b w:val="0"/>
          <w:bCs/>
        </w:rPr>
        <w:t>§</w:t>
      </w:r>
      <w:r w:rsidR="000A5B43" w:rsidRPr="00111421">
        <w:rPr>
          <w:b w:val="0"/>
        </w:rPr>
        <w:t>4.1.5 above</w:t>
      </w:r>
      <w:r w:rsidR="000A5B43" w:rsidRPr="00111421">
        <w:rPr>
          <w:rStyle w:val="FootnoteTextChar"/>
          <w:rFonts w:eastAsia="Calibri"/>
        </w:rPr>
        <w:t xml:space="preserve"> </w:t>
      </w:r>
      <w:r w:rsidRPr="00111421">
        <w:rPr>
          <w:rStyle w:val="FootnoteTextChar"/>
          <w:b w:val="0"/>
          <w:bCs/>
        </w:rPr>
        <w:t xml:space="preserve">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using the Appendix </w:t>
      </w:r>
      <w:r w:rsidRPr="00111421">
        <w:rPr>
          <w:rStyle w:val="Appref"/>
          <w:bCs/>
        </w:rPr>
        <w:t>30-30A</w:t>
      </w:r>
      <w:r w:rsidRPr="00111421">
        <w:rPr>
          <w:rStyle w:val="FootnoteTextChar"/>
          <w:b w:val="0"/>
          <w:bCs/>
        </w:rPr>
        <w:t xml:space="preserve"> master database corresponding to the Part B Special Section</w:t>
      </w:r>
      <w:r w:rsidR="000A5B43" w:rsidRPr="00111421">
        <w:rPr>
          <w:rStyle w:val="FootnoteTextChar"/>
          <w:b w:val="0"/>
          <w:bCs/>
        </w:rPr>
        <w:t xml:space="preserve"> </w:t>
      </w:r>
      <w:r w:rsidR="000A5B43" w:rsidRPr="00111421">
        <w:rPr>
          <w:rStyle w:val="FootnoteTextChar"/>
          <w:rFonts w:eastAsia="Calibri"/>
          <w:b w:val="0"/>
        </w:rPr>
        <w:t>for the remaining affected network(s)</w:t>
      </w:r>
      <w:r w:rsidRPr="00111421">
        <w:rPr>
          <w:rStyle w:val="FootnoteTextChar"/>
          <w:b w:val="0"/>
          <w:bCs/>
        </w:rPr>
        <w:t xml:space="preserve"> published under § 4.1.15. </w:t>
      </w:r>
      <w:r w:rsidR="000A5B43" w:rsidRPr="00111421">
        <w:rPr>
          <w:rStyle w:val="FootnoteTextChar"/>
          <w:rFonts w:eastAsia="Calibri"/>
          <w:b w:val="0"/>
        </w:rPr>
        <w:t xml:space="preserve">In no case shall the network being examined be subject to additional requirements beyond those identified in its publication referred to under </w:t>
      </w:r>
      <w:r w:rsidR="000A5B43" w:rsidRPr="00111421">
        <w:rPr>
          <w:rFonts w:hint="eastAsia"/>
          <w:b w:val="0"/>
        </w:rPr>
        <w:t>§</w:t>
      </w:r>
      <w:r w:rsidR="000A5B43" w:rsidRPr="00111421">
        <w:rPr>
          <w:b w:val="0"/>
        </w:rPr>
        <w:t xml:space="preserve"> 4.1.5 above.</w:t>
      </w:r>
      <w:r w:rsidR="000A5B43" w:rsidRPr="00111421">
        <w:rPr>
          <w:rStyle w:val="FootnoteTextChar"/>
          <w:rFonts w:eastAsia="Calibri"/>
          <w:b w:val="0"/>
        </w:rPr>
        <w:t xml:space="preserve"> </w:t>
      </w:r>
      <w:r w:rsidRPr="00111421">
        <w:rPr>
          <w:rStyle w:val="FootnoteTextChar"/>
          <w:b w:val="0"/>
          <w:bCs/>
        </w:rPr>
        <w:t xml:space="preserve">Resolution </w:t>
      </w:r>
      <w:r w:rsidRPr="00111421">
        <w:rPr>
          <w:rStyle w:val="FootnoteTextChar"/>
        </w:rPr>
        <w:t>548 (Rev.WRC-12)</w:t>
      </w:r>
      <w:r w:rsidRPr="00111421">
        <w:rPr>
          <w:rStyle w:val="FootnoteTextChar"/>
          <w:b w:val="0"/>
          <w:bCs/>
        </w:rPr>
        <w:t xml:space="preserve"> applies.</w:t>
      </w:r>
    </w:p>
    <w:p w14:paraId="537A12E4" w14:textId="77777777" w:rsidR="0083355A" w:rsidRPr="00111421" w:rsidRDefault="0083355A" w:rsidP="0083355A">
      <w:pPr>
        <w:pStyle w:val="Reasons"/>
        <w:rPr>
          <w:b/>
        </w:rPr>
      </w:pPr>
    </w:p>
    <w:p w14:paraId="1975B3A9" w14:textId="405655B5" w:rsidR="0083355A" w:rsidRPr="00111421" w:rsidRDefault="0083355A" w:rsidP="00111421">
      <w:pPr>
        <w:rPr>
          <w:rStyle w:val="FootnoteTextChar"/>
          <w:rFonts w:eastAsia="Calibri"/>
        </w:rPr>
      </w:pPr>
      <w:r w:rsidRPr="00111421">
        <w:rPr>
          <w:b/>
        </w:rPr>
        <w:t>Reason</w:t>
      </w:r>
      <w:r w:rsidRPr="00111421">
        <w:t>: This method adds one more examination under § 4.1.12 of RR Appendix 30A such that should any remaining affected networks whose assignments have been entered in the List before the submission under § 4.1.12 of RR Appendix 30A, the Bureau shall further examine if the remaining corresponding assignments in the List are still considered as being affected.</w:t>
      </w:r>
      <w:r w:rsidR="000A5B43" w:rsidRPr="00111421">
        <w:t xml:space="preserve">  The </w:t>
      </w:r>
      <w:r w:rsidR="000A5B43" w:rsidRPr="00111421">
        <w:lastRenderedPageBreak/>
        <w:t>network being examined will not be subject to any new requirements beyond those specified in its Part A publication.</w:t>
      </w:r>
    </w:p>
    <w:p w14:paraId="09D48ACA" w14:textId="77777777" w:rsidR="00D32527" w:rsidRPr="00111421" w:rsidRDefault="00D32527" w:rsidP="00D32527">
      <w:pPr>
        <w:pStyle w:val="Reasons"/>
      </w:pPr>
    </w:p>
    <w:p w14:paraId="39DD2FB0"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4.2</w:t>
      </w:r>
      <w:r w:rsidRPr="00111421">
        <w:rPr>
          <w:rFonts w:ascii="Times New Roman" w:hAnsi="Times New Roman" w:cs="Times New Roman"/>
          <w:b/>
          <w:color w:val="auto"/>
          <w:sz w:val="24"/>
          <w:szCs w:val="24"/>
        </w:rPr>
        <w:tab/>
        <w:t>Provisions applicable to Region 2</w:t>
      </w:r>
    </w:p>
    <w:p w14:paraId="757B57A3" w14:textId="28956F14"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w:t>
      </w:r>
      <w:r w:rsidR="002172A7">
        <w:rPr>
          <w:lang w:val="en-US" w:eastAsia="zh-CN"/>
        </w:rPr>
        <w:tab/>
      </w:r>
      <w:r w:rsidR="0083355A" w:rsidRPr="00111421">
        <w:rPr>
          <w:lang w:val="en-US" w:eastAsia="zh-CN"/>
        </w:rPr>
        <w:t>USA/7/K/4</w:t>
      </w:r>
    </w:p>
    <w:p w14:paraId="77F4A05D" w14:textId="77777777" w:rsidR="0083355A" w:rsidRPr="00111421" w:rsidRDefault="0083355A" w:rsidP="0083355A">
      <w:pPr>
        <w:rPr>
          <w:lang w:eastAsia="zh-CN"/>
        </w:rPr>
      </w:pPr>
    </w:p>
    <w:p w14:paraId="17DE0D37" w14:textId="77777777" w:rsidR="00D32527" w:rsidRPr="00111421" w:rsidRDefault="00D32527" w:rsidP="00D32527">
      <w:r w:rsidRPr="00111421">
        <w:t>4.2.16</w:t>
      </w:r>
      <w:ins w:id="15" w:author="Author">
        <w:r w:rsidRPr="00111421">
          <w:rPr>
            <w:rStyle w:val="FootnoteReference"/>
          </w:rPr>
          <w:t>xx1</w:t>
        </w:r>
      </w:ins>
      <w:r w:rsidRPr="00111421">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w:t>
      </w:r>
      <w:r w:rsidRPr="00111421">
        <w:rPr>
          <w:rStyle w:val="Artref"/>
        </w:rPr>
        <w:t>5</w:t>
      </w:r>
      <w:r w:rsidRPr="00111421">
        <w:t>, and shall so inform the Bureau, indicating the final characteristics of the frequency assignment together with the names of the administrations with which agreement has been reached.</w:t>
      </w:r>
    </w:p>
    <w:p w14:paraId="3CADBA57" w14:textId="77777777" w:rsidR="00D32527" w:rsidRPr="00111421" w:rsidRDefault="00D32527" w:rsidP="00D32527">
      <w:pPr>
        <w:pStyle w:val="Reasons"/>
        <w:rPr>
          <w:lang w:val="en-US"/>
        </w:rPr>
      </w:pPr>
    </w:p>
    <w:p w14:paraId="6FD280C2" w14:textId="162778BE" w:rsidR="00D32527" w:rsidRPr="00111421" w:rsidRDefault="00D32527" w:rsidP="00D32527">
      <w:pPr>
        <w:pStyle w:val="Proposal"/>
      </w:pPr>
      <w:r w:rsidRPr="00111421">
        <w:t>ADD</w:t>
      </w:r>
    </w:p>
    <w:p w14:paraId="79A2748E" w14:textId="4DEB0186" w:rsidR="00D32527" w:rsidRPr="00111421" w:rsidRDefault="00D32527" w:rsidP="00D32527">
      <w:pPr>
        <w:rPr>
          <w:rStyle w:val="FootnoteTextChar"/>
          <w:rFonts w:eastAsia="Calibri"/>
        </w:rPr>
      </w:pPr>
      <w:r w:rsidRPr="00111421">
        <w:rPr>
          <w:rStyle w:val="FootnoteReference"/>
        </w:rPr>
        <w:t>XX1</w:t>
      </w:r>
      <w:r w:rsidRPr="00111421">
        <w:tab/>
      </w:r>
      <w:r w:rsidRPr="00111421">
        <w:rPr>
          <w:rStyle w:val="FootnoteTextChar"/>
          <w:rFonts w:eastAsia="Calibri"/>
        </w:rPr>
        <w:t xml:space="preserve">Should any remaining affected networks </w:t>
      </w:r>
      <w:r w:rsidR="000A5B43" w:rsidRPr="00111421">
        <w:rPr>
          <w:rStyle w:val="FootnoteTextChar"/>
          <w:rFonts w:eastAsia="Calibri"/>
        </w:rPr>
        <w:t xml:space="preserve">identified in the publication referred to under § 4.2.8 above </w:t>
      </w:r>
      <w:r w:rsidRPr="00111421">
        <w:rPr>
          <w:rStyle w:val="FootnoteTextChar"/>
          <w:rFonts w:eastAsia="Calibri"/>
        </w:rPr>
        <w:t xml:space="preserve">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the RR Appendix </w:t>
      </w:r>
      <w:r w:rsidRPr="00111421">
        <w:rPr>
          <w:rStyle w:val="Appref"/>
          <w:lang w:val="en-GB"/>
        </w:rPr>
        <w:t>30-30A</w:t>
      </w:r>
      <w:r w:rsidRPr="00111421">
        <w:rPr>
          <w:rStyle w:val="FootnoteTextChar"/>
          <w:rFonts w:eastAsia="Calibri"/>
        </w:rPr>
        <w:t xml:space="preserve"> master database corresponding to the Part B Special Section </w:t>
      </w:r>
      <w:r w:rsidR="000A5B43" w:rsidRPr="00111421">
        <w:rPr>
          <w:rStyle w:val="FootnoteTextChar"/>
          <w:rFonts w:eastAsia="Calibri"/>
        </w:rPr>
        <w:t xml:space="preserve">for the remaining affected network(s) </w:t>
      </w:r>
      <w:r w:rsidRPr="00111421">
        <w:rPr>
          <w:rStyle w:val="FootnoteTextChar"/>
          <w:rFonts w:eastAsia="Calibri"/>
        </w:rPr>
        <w:t>published under § 4.2.19.</w:t>
      </w:r>
      <w:r w:rsidR="000A5B43" w:rsidRPr="00111421">
        <w:rPr>
          <w:rStyle w:val="FootnoteTextChar"/>
          <w:rFonts w:eastAsia="Calibri"/>
        </w:rPr>
        <w:t xml:space="preserve"> In no case shall the network being examined be subject to additional requirements beyond those identified in its publication referred to under </w:t>
      </w:r>
      <w:r w:rsidR="000A5B43" w:rsidRPr="00111421">
        <w:t>§ 4.2.8 above.</w:t>
      </w:r>
    </w:p>
    <w:p w14:paraId="04507FD9" w14:textId="77777777" w:rsidR="00C164A4" w:rsidRPr="00111421" w:rsidRDefault="00C164A4" w:rsidP="00770657">
      <w:pPr>
        <w:tabs>
          <w:tab w:val="left" w:pos="2268"/>
          <w:tab w:val="left" w:pos="5103"/>
          <w:tab w:val="left" w:pos="5954"/>
          <w:tab w:val="left" w:pos="8789"/>
        </w:tabs>
        <w:spacing w:before="120"/>
        <w:rPr>
          <w:szCs w:val="24"/>
        </w:rPr>
      </w:pPr>
    </w:p>
    <w:p w14:paraId="7836C9D0" w14:textId="77777777" w:rsidR="00580895" w:rsidRPr="00111421" w:rsidRDefault="00580895" w:rsidP="00D16B11">
      <w:pPr>
        <w:widowControl w:val="0"/>
        <w:overflowPunct w:val="0"/>
        <w:autoSpaceDE w:val="0"/>
        <w:autoSpaceDN w:val="0"/>
        <w:adjustRightInd w:val="0"/>
      </w:pPr>
    </w:p>
    <w:p w14:paraId="3D6B4035" w14:textId="07D31448" w:rsidR="000A5B43" w:rsidRPr="00111421" w:rsidRDefault="0083355A" w:rsidP="000A5B43">
      <w:r w:rsidRPr="00111421">
        <w:rPr>
          <w:b/>
        </w:rPr>
        <w:t>Reason</w:t>
      </w:r>
      <w:r w:rsidR="002172A7">
        <w:rPr>
          <w:b/>
        </w:rPr>
        <w:t>s</w:t>
      </w:r>
      <w:r w:rsidRPr="00111421">
        <w:t>: This method adds one more examination under § 4.2.16 of RR Appendices 30A such that should any remaining affected networks in the Plan before the submission under §4.2.16 of RR Appendix 30A, the Bureau shall further examine if the remaining corresponding assignments in the Plan are still considered as being affected.</w:t>
      </w:r>
      <w:r w:rsidR="000A5B43" w:rsidRPr="00111421">
        <w:t xml:space="preserve"> The network being examined will not be subject to any new requirements beyond those specified in its Part A publication.</w:t>
      </w:r>
    </w:p>
    <w:p w14:paraId="7BE7C039" w14:textId="50B39CBA" w:rsidR="0046596D" w:rsidRPr="00111421" w:rsidRDefault="0046596D" w:rsidP="0046596D">
      <w:pPr>
        <w:rPr>
          <w:szCs w:val="24"/>
        </w:rPr>
      </w:pPr>
    </w:p>
    <w:p w14:paraId="4468B315" w14:textId="3E0CFC47" w:rsidR="00D32527" w:rsidRPr="00111421" w:rsidRDefault="00D32527">
      <w:pPr>
        <w:tabs>
          <w:tab w:val="clear" w:pos="576"/>
          <w:tab w:val="clear" w:pos="792"/>
          <w:tab w:val="clear" w:pos="1008"/>
          <w:tab w:val="clear" w:pos="1224"/>
          <w:tab w:val="clear" w:pos="1440"/>
        </w:tabs>
        <w:rPr>
          <w:szCs w:val="24"/>
        </w:rPr>
      </w:pPr>
      <w:r w:rsidRPr="00111421">
        <w:rPr>
          <w:szCs w:val="24"/>
        </w:rPr>
        <w:br w:type="page"/>
      </w:r>
    </w:p>
    <w:p w14:paraId="1336F448" w14:textId="77777777" w:rsidR="0046596D" w:rsidRPr="00111421" w:rsidRDefault="0046596D" w:rsidP="0046596D">
      <w:pPr>
        <w:rPr>
          <w:szCs w:val="24"/>
        </w:rPr>
      </w:pPr>
    </w:p>
    <w:p w14:paraId="6C478021" w14:textId="77777777" w:rsidR="00D32527" w:rsidRPr="00111421" w:rsidRDefault="00D32527" w:rsidP="00D32527">
      <w:pPr>
        <w:pStyle w:val="AppendixNo"/>
        <w:rPr>
          <w:lang w:val="en-US"/>
        </w:rPr>
      </w:pPr>
      <w:r w:rsidRPr="00111421">
        <w:rPr>
          <w:lang w:val="en-US"/>
        </w:rPr>
        <w:t xml:space="preserve">APPENDIX </w:t>
      </w:r>
      <w:r w:rsidRPr="00111421">
        <w:rPr>
          <w:rStyle w:val="href"/>
          <w:lang w:val="en-US"/>
        </w:rPr>
        <w:t>30B</w:t>
      </w:r>
      <w:r w:rsidRPr="00111421">
        <w:rPr>
          <w:lang w:val="en-US"/>
        </w:rPr>
        <w:t xml:space="preserve"> (</w:t>
      </w:r>
      <w:r w:rsidRPr="00111421">
        <w:rPr>
          <w:caps w:val="0"/>
          <w:lang w:val="en-US"/>
        </w:rPr>
        <w:t>Rev</w:t>
      </w:r>
      <w:r w:rsidRPr="00111421">
        <w:rPr>
          <w:lang w:val="en-US"/>
        </w:rPr>
        <w:t>.WRC</w:t>
      </w:r>
      <w:r w:rsidRPr="00111421">
        <w:rPr>
          <w:lang w:val="en-US"/>
        </w:rPr>
        <w:noBreakHyphen/>
        <w:t>15)</w:t>
      </w:r>
    </w:p>
    <w:p w14:paraId="0E0B54F9" w14:textId="77777777" w:rsidR="00D32527" w:rsidRPr="00111421" w:rsidRDefault="00D32527" w:rsidP="00D32527">
      <w:pPr>
        <w:pStyle w:val="Appendixtitle"/>
        <w:rPr>
          <w:lang w:val="en-US"/>
        </w:rPr>
      </w:pPr>
      <w:bookmarkStart w:id="16" w:name="_Toc330560572"/>
      <w:bookmarkStart w:id="17" w:name="_Toc454787493"/>
      <w:r w:rsidRPr="00111421">
        <w:rPr>
          <w:lang w:val="en-US"/>
        </w:rPr>
        <w:t>Provisions and associated Plan for the fixed-satellite service</w:t>
      </w:r>
      <w:r w:rsidRPr="00111421">
        <w:rPr>
          <w:lang w:val="en-US"/>
        </w:rPr>
        <w:br/>
        <w:t>in the frequency bands 4</w:t>
      </w:r>
      <w:r w:rsidRPr="00111421">
        <w:rPr>
          <w:rFonts w:hint="eastAsia"/>
          <w:lang w:val="en-US"/>
        </w:rPr>
        <w:t> </w:t>
      </w:r>
      <w:r w:rsidRPr="00111421">
        <w:rPr>
          <w:lang w:val="en-US"/>
        </w:rPr>
        <w:t>500-4</w:t>
      </w:r>
      <w:r w:rsidRPr="00111421">
        <w:rPr>
          <w:rFonts w:hint="eastAsia"/>
          <w:lang w:val="en-US"/>
        </w:rPr>
        <w:t> </w:t>
      </w:r>
      <w:r w:rsidRPr="00111421">
        <w:rPr>
          <w:lang w:val="en-US"/>
        </w:rPr>
        <w:t>800</w:t>
      </w:r>
      <w:r w:rsidRPr="00111421">
        <w:rPr>
          <w:rFonts w:hint="eastAsia"/>
          <w:lang w:val="en-US"/>
        </w:rPr>
        <w:t> </w:t>
      </w:r>
      <w:r w:rsidRPr="00111421">
        <w:rPr>
          <w:lang w:val="en-US"/>
        </w:rPr>
        <w:t>MHz, 6</w:t>
      </w:r>
      <w:r w:rsidRPr="00111421">
        <w:rPr>
          <w:rFonts w:hint="eastAsia"/>
          <w:lang w:val="en-US"/>
        </w:rPr>
        <w:t> </w:t>
      </w:r>
      <w:r w:rsidRPr="00111421">
        <w:rPr>
          <w:lang w:val="en-US"/>
        </w:rPr>
        <w:t>725-7</w:t>
      </w:r>
      <w:r w:rsidRPr="00111421">
        <w:rPr>
          <w:rFonts w:hint="eastAsia"/>
          <w:lang w:val="en-US"/>
        </w:rPr>
        <w:t> </w:t>
      </w:r>
      <w:r w:rsidRPr="00111421">
        <w:rPr>
          <w:lang w:val="en-US"/>
        </w:rPr>
        <w:t>025</w:t>
      </w:r>
      <w:r w:rsidRPr="00111421">
        <w:rPr>
          <w:rFonts w:hint="eastAsia"/>
          <w:lang w:val="en-US"/>
        </w:rPr>
        <w:t> </w:t>
      </w:r>
      <w:r w:rsidRPr="00111421">
        <w:rPr>
          <w:lang w:val="en-US"/>
        </w:rPr>
        <w:t>MHz,</w:t>
      </w:r>
      <w:r w:rsidRPr="00111421">
        <w:rPr>
          <w:lang w:val="en-US"/>
        </w:rPr>
        <w:br/>
        <w:t>10.70-10.95</w:t>
      </w:r>
      <w:r w:rsidRPr="00111421">
        <w:rPr>
          <w:rFonts w:hint="eastAsia"/>
          <w:lang w:val="en-US"/>
        </w:rPr>
        <w:t> </w:t>
      </w:r>
      <w:r w:rsidRPr="00111421">
        <w:rPr>
          <w:lang w:val="en-US"/>
        </w:rPr>
        <w:t>GHz, 11.20-11.45</w:t>
      </w:r>
      <w:r w:rsidRPr="00111421">
        <w:rPr>
          <w:rFonts w:hint="eastAsia"/>
          <w:lang w:val="en-US"/>
        </w:rPr>
        <w:t> </w:t>
      </w:r>
      <w:r w:rsidRPr="00111421">
        <w:rPr>
          <w:lang w:val="en-US"/>
        </w:rPr>
        <w:t>GHz and 12.75-13.25</w:t>
      </w:r>
      <w:r w:rsidRPr="00111421">
        <w:rPr>
          <w:rFonts w:hint="eastAsia"/>
          <w:lang w:val="en-US"/>
        </w:rPr>
        <w:t> </w:t>
      </w:r>
      <w:r w:rsidRPr="00111421">
        <w:rPr>
          <w:lang w:val="en-US"/>
        </w:rPr>
        <w:t>GHz</w:t>
      </w:r>
      <w:bookmarkEnd w:id="16"/>
      <w:bookmarkEnd w:id="17"/>
    </w:p>
    <w:p w14:paraId="63C785FC" w14:textId="77777777" w:rsidR="00D32527" w:rsidRPr="00111421" w:rsidRDefault="00D32527" w:rsidP="00D32527">
      <w:pPr>
        <w:pStyle w:val="AppArtNo"/>
        <w:rPr>
          <w:lang w:val="en-US"/>
        </w:rPr>
      </w:pPr>
      <w:r w:rsidRPr="00111421">
        <w:rPr>
          <w:lang w:val="en-US"/>
        </w:rPr>
        <w:t>ARTICLE 6</w:t>
      </w:r>
      <w:r w:rsidRPr="00111421">
        <w:rPr>
          <w:caps w:val="0"/>
          <w:sz w:val="16"/>
          <w:szCs w:val="16"/>
          <w:lang w:val="en-US"/>
        </w:rPr>
        <w:t>     (REV.WRC</w:t>
      </w:r>
      <w:r w:rsidRPr="00111421">
        <w:rPr>
          <w:caps w:val="0"/>
          <w:sz w:val="16"/>
          <w:szCs w:val="16"/>
          <w:lang w:val="en-US"/>
        </w:rPr>
        <w:noBreakHyphen/>
        <w:t>15)</w:t>
      </w:r>
    </w:p>
    <w:p w14:paraId="786BF0DB" w14:textId="77777777" w:rsidR="00D32527" w:rsidRPr="00111421" w:rsidRDefault="00D32527" w:rsidP="00D32527">
      <w:pPr>
        <w:pStyle w:val="AppArttitle"/>
        <w:keepNext w:val="0"/>
        <w:keepLines w:val="0"/>
        <w:rPr>
          <w:lang w:val="en-US"/>
        </w:rPr>
      </w:pPr>
      <w:r w:rsidRPr="00111421">
        <w:rPr>
          <w:lang w:val="en-US"/>
        </w:rPr>
        <w:t>Procedures for the conversion of an allotment into an assignment, for</w:t>
      </w:r>
      <w:r w:rsidRPr="00111421">
        <w:rPr>
          <w:lang w:val="en-US"/>
        </w:rPr>
        <w:br/>
        <w:t>the introduction of an additional system or for the modification of</w:t>
      </w:r>
      <w:r w:rsidRPr="00111421">
        <w:rPr>
          <w:lang w:val="en-US"/>
        </w:rPr>
        <w:br/>
        <w:t>an assignment in the List</w:t>
      </w:r>
      <w:r w:rsidRPr="00111421">
        <w:rPr>
          <w:b w:val="0"/>
          <w:sz w:val="24"/>
          <w:vertAlign w:val="superscript"/>
          <w:lang w:val="en-US"/>
        </w:rPr>
        <w:t>1, 2</w:t>
      </w:r>
      <w:r w:rsidRPr="00111421">
        <w:rPr>
          <w:b w:val="0"/>
          <w:bCs/>
          <w:sz w:val="14"/>
          <w:szCs w:val="16"/>
          <w:vertAlign w:val="superscript"/>
          <w:lang w:val="en-US"/>
        </w:rPr>
        <w:t xml:space="preserve"> </w:t>
      </w:r>
      <w:r w:rsidRPr="00111421">
        <w:rPr>
          <w:b w:val="0"/>
          <w:bCs/>
          <w:sz w:val="16"/>
          <w:szCs w:val="16"/>
          <w:lang w:val="en-US"/>
        </w:rPr>
        <w:t>(WRC</w:t>
      </w:r>
      <w:r w:rsidRPr="00111421">
        <w:rPr>
          <w:b w:val="0"/>
          <w:bCs/>
          <w:sz w:val="16"/>
          <w:szCs w:val="16"/>
          <w:lang w:val="en-US"/>
        </w:rPr>
        <w:noBreakHyphen/>
        <w:t>15)</w:t>
      </w:r>
    </w:p>
    <w:p w14:paraId="6003F95E" w14:textId="47BDC29B"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w:t>
      </w:r>
      <w:r w:rsidR="002172A7">
        <w:rPr>
          <w:lang w:val="en-US" w:eastAsia="zh-CN"/>
        </w:rPr>
        <w:tab/>
      </w:r>
      <w:r w:rsidR="0083355A" w:rsidRPr="00111421">
        <w:rPr>
          <w:lang w:val="en-US" w:eastAsia="zh-CN"/>
        </w:rPr>
        <w:t>USA/7/K/5</w:t>
      </w:r>
    </w:p>
    <w:p w14:paraId="75206377" w14:textId="77777777" w:rsidR="0083355A" w:rsidRPr="00111421" w:rsidRDefault="0083355A" w:rsidP="0083355A">
      <w:pPr>
        <w:rPr>
          <w:lang w:eastAsia="zh-CN"/>
        </w:rPr>
      </w:pPr>
    </w:p>
    <w:p w14:paraId="13827613" w14:textId="77777777" w:rsidR="00D32527" w:rsidRPr="00111421" w:rsidRDefault="00D32527" w:rsidP="00D32527">
      <w:r w:rsidRPr="00111421">
        <w:t>6.21</w:t>
      </w:r>
      <w:r w:rsidRPr="00111421">
        <w:tab/>
        <w:t xml:space="preserve">When the examination with respect to § 6.19 of an assignment received under § 6.17 leads to a </w:t>
      </w:r>
      <w:proofErr w:type="spellStart"/>
      <w:r w:rsidRPr="00111421">
        <w:t>favourable</w:t>
      </w:r>
      <w:proofErr w:type="spellEnd"/>
      <w:r w:rsidRPr="00111421">
        <w:t xml:space="preserve"> finding, the Bureau shall use the method of Annex 4 to examine if the affected administrations and the corresponding:</w:t>
      </w:r>
    </w:p>
    <w:p w14:paraId="0EF87219" w14:textId="77777777" w:rsidR="00D32527" w:rsidRPr="00111421" w:rsidRDefault="00D32527" w:rsidP="00D32527">
      <w:pPr>
        <w:pStyle w:val="enumlev1"/>
        <w:rPr>
          <w:lang w:val="en-US"/>
        </w:rPr>
      </w:pPr>
      <w:r w:rsidRPr="00111421">
        <w:rPr>
          <w:i/>
          <w:iCs/>
          <w:lang w:val="en-US"/>
        </w:rPr>
        <w:t>a)</w:t>
      </w:r>
      <w:r w:rsidRPr="00111421">
        <w:rPr>
          <w:lang w:val="en-US"/>
        </w:rPr>
        <w:tab/>
        <w:t>allotments in the Plan;</w:t>
      </w:r>
    </w:p>
    <w:p w14:paraId="6C3DEF96" w14:textId="77777777" w:rsidR="00D32527" w:rsidRPr="00111421" w:rsidRDefault="00D32527" w:rsidP="00D32527">
      <w:pPr>
        <w:pStyle w:val="enumlev1"/>
        <w:rPr>
          <w:lang w:val="en-US"/>
        </w:rPr>
      </w:pPr>
      <w:r w:rsidRPr="00111421">
        <w:rPr>
          <w:i/>
          <w:iCs/>
          <w:lang w:val="en-US"/>
        </w:rPr>
        <w:t>b)</w:t>
      </w:r>
      <w:r w:rsidRPr="00111421">
        <w:rPr>
          <w:lang w:val="en-US"/>
        </w:rPr>
        <w:tab/>
        <w:t>assignments which appear in the List at the date of receipt of the examined notice submitted under § 6.1;</w:t>
      </w:r>
    </w:p>
    <w:p w14:paraId="1F1D4AC6" w14:textId="77777777" w:rsidR="00D32527" w:rsidRPr="00111421" w:rsidRDefault="00D32527" w:rsidP="00D32527">
      <w:pPr>
        <w:pStyle w:val="enumlev1"/>
        <w:rPr>
          <w:lang w:val="en-US"/>
        </w:rPr>
      </w:pPr>
      <w:r w:rsidRPr="00111421">
        <w:rPr>
          <w:i/>
          <w:iCs/>
          <w:lang w:val="en-US"/>
        </w:rPr>
        <w:t>c)</w:t>
      </w:r>
      <w:r w:rsidRPr="00111421">
        <w:rPr>
          <w:lang w:val="en-US"/>
        </w:rPr>
        <w:tab/>
        <w:t>assignments for which the Bureau has previously received complete information in accordance with § 6.1 and has conducted the examination under § 6.5 of this Article at the date of receipt of the examined notice submitted under § 6.1</w:t>
      </w:r>
      <w:ins w:id="18" w:author="Author">
        <w:r w:rsidRPr="00111421">
          <w:rPr>
            <w:rStyle w:val="FootnoteReference"/>
          </w:rPr>
          <w:t>8</w:t>
        </w:r>
      </w:ins>
      <w:r w:rsidRPr="00111421">
        <w:rPr>
          <w:lang w:val="en-US"/>
        </w:rPr>
        <w:t>;</w:t>
      </w:r>
    </w:p>
    <w:p w14:paraId="41CA5C61" w14:textId="77777777" w:rsidR="00D32527" w:rsidRPr="00111421" w:rsidRDefault="00D32527" w:rsidP="00D32527">
      <w:r w:rsidRPr="00111421">
        <w:t>indicated in the Special Section published under § 6.7 and whose agreement has not been provided under § 6.17 are still considered as being affected by that assignment.</w:t>
      </w:r>
      <w:ins w:id="19" w:author="Author">
        <w:r w:rsidRPr="00111421">
          <w:t xml:space="preserve"> </w:t>
        </w:r>
        <w:r w:rsidRPr="00111421">
          <w:rPr>
            <w:color w:val="000000"/>
            <w:sz w:val="16"/>
          </w:rPr>
          <w:t>(WRC</w:t>
        </w:r>
        <w:r w:rsidRPr="00111421">
          <w:rPr>
            <w:color w:val="000000"/>
            <w:sz w:val="16"/>
          </w:rPr>
          <w:noBreakHyphen/>
          <w:t>19)</w:t>
        </w:r>
      </w:ins>
    </w:p>
    <w:p w14:paraId="0B46D5E6" w14:textId="77777777" w:rsidR="00D32527" w:rsidRPr="00111421" w:rsidRDefault="00D32527" w:rsidP="00D32527">
      <w:pPr>
        <w:pStyle w:val="Reasons"/>
        <w:rPr>
          <w:lang w:val="en-US" w:eastAsia="zh-CN"/>
        </w:rPr>
      </w:pPr>
    </w:p>
    <w:p w14:paraId="3788982B" w14:textId="77777777" w:rsidR="00D32527" w:rsidRPr="00111421" w:rsidRDefault="00D32527" w:rsidP="00D32527">
      <w:pPr>
        <w:pStyle w:val="Proposal"/>
        <w:rPr>
          <w:lang w:val="en-US"/>
        </w:rPr>
      </w:pPr>
      <w:r w:rsidRPr="00111421">
        <w:rPr>
          <w:lang w:val="en-US"/>
        </w:rPr>
        <w:t>ADD</w:t>
      </w:r>
    </w:p>
    <w:p w14:paraId="0E428BA1" w14:textId="1CFDC13D" w:rsidR="00D32527" w:rsidRPr="00111421" w:rsidRDefault="00D32527" w:rsidP="00D32527">
      <w:pPr>
        <w:rPr>
          <w:rStyle w:val="FootnoteTextChar"/>
          <w:rFonts w:eastAsia="Calibri"/>
        </w:rPr>
      </w:pPr>
      <w:r w:rsidRPr="00111421">
        <w:rPr>
          <w:rStyle w:val="FootnoteReference"/>
        </w:rPr>
        <w:t>8</w:t>
      </w:r>
      <w:r w:rsidRPr="00111421">
        <w:tab/>
      </w:r>
      <w:r w:rsidRPr="00111421">
        <w:rPr>
          <w:rStyle w:val="FootnoteTextChar"/>
          <w:rFonts w:eastAsia="Calibri"/>
        </w:rPr>
        <w:t xml:space="preserve">Should any remaining affected networks </w:t>
      </w:r>
      <w:r w:rsidR="00C1426F" w:rsidRPr="00111421">
        <w:rPr>
          <w:rStyle w:val="FootnoteTextChar"/>
          <w:rFonts w:eastAsia="Calibri"/>
        </w:rPr>
        <w:t>identified in the publication referre</w:t>
      </w:r>
      <w:r w:rsidR="00092D38" w:rsidRPr="00111421">
        <w:rPr>
          <w:rStyle w:val="FootnoteTextChar"/>
          <w:rFonts w:eastAsia="Calibri"/>
        </w:rPr>
        <w:t>d to under § 6.7</w:t>
      </w:r>
      <w:r w:rsidR="00C1426F" w:rsidRPr="00111421">
        <w:rPr>
          <w:rStyle w:val="FootnoteTextChar"/>
          <w:rFonts w:eastAsia="Calibri"/>
        </w:rPr>
        <w:t xml:space="preserve"> above </w:t>
      </w:r>
      <w:r w:rsidRPr="00111421">
        <w:rPr>
          <w:rStyle w:val="FootnoteTextChar"/>
          <w:rFonts w:eastAsia="Calibri"/>
        </w:rPr>
        <w:t xml:space="preserve">whose assignments have been entered in the List before the notice received under § 6.17, the Bureau shall use the method of Annex 4 to further examine if the remaining corresponding assignments in the List are still considered as being affected. The examination in respect of those remaining affected networks is conducted independently using the RR Appendix </w:t>
      </w:r>
      <w:r w:rsidRPr="00111421">
        <w:rPr>
          <w:rStyle w:val="Appref"/>
        </w:rPr>
        <w:t>30B</w:t>
      </w:r>
      <w:r w:rsidRPr="00111421">
        <w:rPr>
          <w:rStyle w:val="FootnoteTextChar"/>
          <w:rFonts w:eastAsia="Calibri"/>
        </w:rPr>
        <w:t xml:space="preserve"> master database corresponding to the A6B Special Section </w:t>
      </w:r>
      <w:r w:rsidR="00C1426F" w:rsidRPr="00111421">
        <w:rPr>
          <w:rStyle w:val="FootnoteTextChar"/>
          <w:rFonts w:eastAsia="Calibri"/>
        </w:rPr>
        <w:t xml:space="preserve">for the remaining affected network(s) </w:t>
      </w:r>
      <w:r w:rsidRPr="00111421">
        <w:rPr>
          <w:rStyle w:val="FootnoteTextChar"/>
          <w:rFonts w:eastAsia="Calibri"/>
        </w:rPr>
        <w:t>published under § 6.23 or § 6.25.</w:t>
      </w:r>
      <w:r w:rsidR="00C1426F" w:rsidRPr="00111421">
        <w:rPr>
          <w:rStyle w:val="FootnoteTextChar"/>
          <w:rFonts w:eastAsia="Calibri"/>
        </w:rPr>
        <w:t xml:space="preserve">  In no case shall the network being examined be subject to additional requirements beyond those identified in its publication referred to under </w:t>
      </w:r>
      <w:r w:rsidR="00092D38" w:rsidRPr="00111421">
        <w:t>§ 6.7</w:t>
      </w:r>
      <w:r w:rsidR="00C1426F" w:rsidRPr="00111421">
        <w:t xml:space="preserve"> above.</w:t>
      </w:r>
    </w:p>
    <w:p w14:paraId="4E3728E4" w14:textId="77777777" w:rsidR="00D32527" w:rsidRPr="00111421" w:rsidRDefault="00D32527" w:rsidP="0046596D">
      <w:pPr>
        <w:rPr>
          <w:szCs w:val="24"/>
        </w:rPr>
      </w:pPr>
    </w:p>
    <w:p w14:paraId="672BA193" w14:textId="169281D5" w:rsidR="00D32527" w:rsidRPr="00111421" w:rsidRDefault="0083355A" w:rsidP="00D32527">
      <w:r w:rsidRPr="00111421">
        <w:rPr>
          <w:b/>
        </w:rPr>
        <w:t>Reason</w:t>
      </w:r>
      <w:r w:rsidR="002172A7">
        <w:rPr>
          <w:b/>
        </w:rPr>
        <w:t>s</w:t>
      </w:r>
      <w:r w:rsidR="00D32527" w:rsidRPr="00111421">
        <w:t>:</w:t>
      </w:r>
      <w:r w:rsidRPr="00111421">
        <w:t xml:space="preserve"> </w:t>
      </w:r>
      <w:r w:rsidRPr="00111421">
        <w:rPr>
          <w:lang w:eastAsia="ja-JP"/>
        </w:rPr>
        <w:t xml:space="preserve">This method adds one more examination under § 6.21c) of RR Appendix </w:t>
      </w:r>
      <w:r w:rsidRPr="00111421">
        <w:rPr>
          <w:b/>
          <w:lang w:eastAsia="ja-JP"/>
        </w:rPr>
        <w:t>30B</w:t>
      </w:r>
      <w:r w:rsidRPr="00111421">
        <w:rPr>
          <w:lang w:eastAsia="ja-JP"/>
        </w:rPr>
        <w:t xml:space="preserve"> such that should any remaining affected networks whose assignments have been entered in the List before the submission under § 6.17 of RR Appendix </w:t>
      </w:r>
      <w:r w:rsidRPr="00111421">
        <w:rPr>
          <w:b/>
          <w:lang w:eastAsia="ja-JP"/>
        </w:rPr>
        <w:t>30B</w:t>
      </w:r>
      <w:r w:rsidRPr="00111421">
        <w:rPr>
          <w:lang w:eastAsia="ja-JP"/>
        </w:rPr>
        <w:t xml:space="preserve">, the Bureau shall further examine if the </w:t>
      </w:r>
      <w:r w:rsidRPr="00111421">
        <w:rPr>
          <w:lang w:eastAsia="ja-JP"/>
        </w:rPr>
        <w:lastRenderedPageBreak/>
        <w:t>remaining corresponding assignments in the List are still considered as being affected.</w:t>
      </w:r>
      <w:r w:rsidR="00C1426F" w:rsidRPr="00111421">
        <w:rPr>
          <w:lang w:eastAsia="ja-JP"/>
        </w:rPr>
        <w:t xml:space="preserve">  </w:t>
      </w:r>
      <w:r w:rsidR="00C1426F" w:rsidRPr="00111421">
        <w:t>The network being examined will not be subject to any new requirements beyond those specified in its Part A publication.</w:t>
      </w:r>
    </w:p>
    <w:p w14:paraId="6EB218EA" w14:textId="77777777" w:rsidR="00D32527" w:rsidRPr="00111421" w:rsidRDefault="00D32527" w:rsidP="0046596D">
      <w:pPr>
        <w:rPr>
          <w:szCs w:val="24"/>
        </w:rPr>
      </w:pPr>
    </w:p>
    <w:p w14:paraId="68E93290" w14:textId="123322F4" w:rsidR="00580895" w:rsidRDefault="00580895">
      <w:pPr>
        <w:jc w:val="center"/>
      </w:pPr>
      <w:bookmarkStart w:id="20" w:name="_Hlk510615589"/>
      <w:r w:rsidRPr="00111421">
        <w:t>__________</w:t>
      </w:r>
      <w:r w:rsidR="00BB5BA3">
        <w:t>________________</w:t>
      </w:r>
      <w:bookmarkEnd w:id="20"/>
    </w:p>
    <w:sectPr w:rsidR="00580895" w:rsidSect="00286805">
      <w:head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58FD1" w14:textId="77777777" w:rsidR="00266D54" w:rsidRDefault="00266D54" w:rsidP="000B092D">
      <w:r>
        <w:separator/>
      </w:r>
    </w:p>
  </w:endnote>
  <w:endnote w:type="continuationSeparator" w:id="0">
    <w:p w14:paraId="6C560A67" w14:textId="77777777" w:rsidR="00266D54" w:rsidRDefault="00266D54"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93C32" w14:textId="77777777" w:rsidR="00266D54" w:rsidRDefault="00266D54" w:rsidP="000B092D">
      <w:r>
        <w:separator/>
      </w:r>
    </w:p>
  </w:footnote>
  <w:footnote w:type="continuationSeparator" w:id="0">
    <w:p w14:paraId="4268C5C2" w14:textId="77777777" w:rsidR="00266D54" w:rsidRDefault="00266D54" w:rsidP="000B09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AD651" w14:textId="17DA63BF" w:rsidR="002172A7" w:rsidRPr="002172A7" w:rsidRDefault="002172A7" w:rsidP="002172A7">
    <w:pPr>
      <w:pStyle w:val="Header"/>
      <w:rPr>
        <w:sz w:val="24"/>
        <w:szCs w:val="24"/>
      </w:rPr>
    </w:pPr>
    <w:r w:rsidRPr="002172A7">
      <w:rPr>
        <w:sz w:val="24"/>
        <w:szCs w:val="24"/>
      </w:rPr>
      <w:t>W</w:t>
    </w:r>
    <w:r w:rsidR="00F511FF">
      <w:rPr>
        <w:sz w:val="24"/>
        <w:szCs w:val="24"/>
      </w:rPr>
      <w:t>AC/057</w:t>
    </w:r>
    <w:r w:rsidRPr="002172A7">
      <w:rPr>
        <w:sz w:val="24"/>
        <w:szCs w:val="24"/>
      </w:rPr>
      <w:t xml:space="preserve"> (23.04.18)</w:t>
    </w:r>
  </w:p>
  <w:p w14:paraId="1C365805" w14:textId="4AD28D12" w:rsidR="00475E16" w:rsidRPr="002172A7" w:rsidRDefault="00475E16" w:rsidP="002172A7">
    <w:pPr>
      <w:pStyle w:val="Header"/>
      <w:rPr>
        <w:sz w:val="24"/>
        <w:szCs w:val="24"/>
      </w:rPr>
    </w:pPr>
    <w:r w:rsidRPr="002172A7">
      <w:rPr>
        <w:sz w:val="24"/>
        <w:szCs w:val="24"/>
      </w:rPr>
      <w:t>IWG-4_</w:t>
    </w:r>
    <w:r w:rsidR="00430089" w:rsidRPr="002172A7">
      <w:rPr>
        <w:sz w:val="24"/>
        <w:szCs w:val="24"/>
      </w:rPr>
      <w:t xml:space="preserve">026 </w:t>
    </w:r>
    <w:r w:rsidRPr="002172A7">
      <w:rPr>
        <w:sz w:val="24"/>
        <w:szCs w:val="24"/>
      </w:rPr>
      <w:t>(</w:t>
    </w:r>
    <w:r w:rsidR="002172A7" w:rsidRPr="002172A7">
      <w:rPr>
        <w:sz w:val="24"/>
        <w:szCs w:val="24"/>
      </w:rPr>
      <w:t>29.03.18</w:t>
    </w:r>
    <w:r w:rsidRPr="002172A7">
      <w:rPr>
        <w:sz w:val="24"/>
        <w:szCs w:val="24"/>
      </w:rPr>
      <w:t>)</w:t>
    </w:r>
  </w:p>
  <w:p w14:paraId="5B4E3250" w14:textId="77777777" w:rsidR="00475E16" w:rsidRDefault="00475E16" w:rsidP="002172A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03629"/>
    <w:rsid w:val="000532D6"/>
    <w:rsid w:val="000644EC"/>
    <w:rsid w:val="00065D28"/>
    <w:rsid w:val="000920CE"/>
    <w:rsid w:val="00092D38"/>
    <w:rsid w:val="000A58D9"/>
    <w:rsid w:val="000A5B43"/>
    <w:rsid w:val="000A6535"/>
    <w:rsid w:val="000B092D"/>
    <w:rsid w:val="000B51C1"/>
    <w:rsid w:val="000E39A9"/>
    <w:rsid w:val="00111421"/>
    <w:rsid w:val="001126E7"/>
    <w:rsid w:val="001247B0"/>
    <w:rsid w:val="00124DE6"/>
    <w:rsid w:val="00127522"/>
    <w:rsid w:val="00143884"/>
    <w:rsid w:val="00152048"/>
    <w:rsid w:val="00153658"/>
    <w:rsid w:val="00154CF3"/>
    <w:rsid w:val="00166F4B"/>
    <w:rsid w:val="00173963"/>
    <w:rsid w:val="001769F1"/>
    <w:rsid w:val="00180917"/>
    <w:rsid w:val="00192D05"/>
    <w:rsid w:val="0019383A"/>
    <w:rsid w:val="001967AD"/>
    <w:rsid w:val="001B029A"/>
    <w:rsid w:val="001F782B"/>
    <w:rsid w:val="002172A7"/>
    <w:rsid w:val="00225AD1"/>
    <w:rsid w:val="00227C74"/>
    <w:rsid w:val="00235328"/>
    <w:rsid w:val="0025182C"/>
    <w:rsid w:val="00266D54"/>
    <w:rsid w:val="00267CAC"/>
    <w:rsid w:val="002B11F9"/>
    <w:rsid w:val="002C31F3"/>
    <w:rsid w:val="002D253C"/>
    <w:rsid w:val="002D3FF2"/>
    <w:rsid w:val="002E14E6"/>
    <w:rsid w:val="002E536D"/>
    <w:rsid w:val="002F3807"/>
    <w:rsid w:val="002F533D"/>
    <w:rsid w:val="00301BF9"/>
    <w:rsid w:val="00307160"/>
    <w:rsid w:val="00321FAB"/>
    <w:rsid w:val="00327C43"/>
    <w:rsid w:val="00342610"/>
    <w:rsid w:val="003520CB"/>
    <w:rsid w:val="0036793E"/>
    <w:rsid w:val="00372B0D"/>
    <w:rsid w:val="00387FD4"/>
    <w:rsid w:val="003A288D"/>
    <w:rsid w:val="003B1D0C"/>
    <w:rsid w:val="003B55D8"/>
    <w:rsid w:val="003D7961"/>
    <w:rsid w:val="003D79E7"/>
    <w:rsid w:val="003E0431"/>
    <w:rsid w:val="003E5D2B"/>
    <w:rsid w:val="003F5D91"/>
    <w:rsid w:val="00403300"/>
    <w:rsid w:val="00430089"/>
    <w:rsid w:val="0046596D"/>
    <w:rsid w:val="00472B4C"/>
    <w:rsid w:val="00475E16"/>
    <w:rsid w:val="00482191"/>
    <w:rsid w:val="0048525B"/>
    <w:rsid w:val="004A6BB8"/>
    <w:rsid w:val="00543AE5"/>
    <w:rsid w:val="00544236"/>
    <w:rsid w:val="00580895"/>
    <w:rsid w:val="005A11AD"/>
    <w:rsid w:val="005B44C4"/>
    <w:rsid w:val="005C5BA5"/>
    <w:rsid w:val="006075AD"/>
    <w:rsid w:val="00613727"/>
    <w:rsid w:val="0062337F"/>
    <w:rsid w:val="00631167"/>
    <w:rsid w:val="00642BCB"/>
    <w:rsid w:val="00644EC8"/>
    <w:rsid w:val="00657050"/>
    <w:rsid w:val="00676DA8"/>
    <w:rsid w:val="00681DFA"/>
    <w:rsid w:val="00682077"/>
    <w:rsid w:val="006958C5"/>
    <w:rsid w:val="00696064"/>
    <w:rsid w:val="006B1888"/>
    <w:rsid w:val="006E60B2"/>
    <w:rsid w:val="00705C8C"/>
    <w:rsid w:val="0070621D"/>
    <w:rsid w:val="00711A87"/>
    <w:rsid w:val="00726442"/>
    <w:rsid w:val="00727868"/>
    <w:rsid w:val="00731126"/>
    <w:rsid w:val="00755B21"/>
    <w:rsid w:val="00770657"/>
    <w:rsid w:val="00770A82"/>
    <w:rsid w:val="00801F90"/>
    <w:rsid w:val="00803054"/>
    <w:rsid w:val="00805DA3"/>
    <w:rsid w:val="00814B90"/>
    <w:rsid w:val="008165E0"/>
    <w:rsid w:val="00816D04"/>
    <w:rsid w:val="008310A2"/>
    <w:rsid w:val="0083355A"/>
    <w:rsid w:val="00843857"/>
    <w:rsid w:val="0084546F"/>
    <w:rsid w:val="00851B69"/>
    <w:rsid w:val="00855695"/>
    <w:rsid w:val="0089448C"/>
    <w:rsid w:val="00896AB3"/>
    <w:rsid w:val="008B1AB4"/>
    <w:rsid w:val="008C06A4"/>
    <w:rsid w:val="008C4935"/>
    <w:rsid w:val="008D2844"/>
    <w:rsid w:val="008E102A"/>
    <w:rsid w:val="008E7275"/>
    <w:rsid w:val="008F06C0"/>
    <w:rsid w:val="00900466"/>
    <w:rsid w:val="009418A8"/>
    <w:rsid w:val="00967A48"/>
    <w:rsid w:val="00985AB9"/>
    <w:rsid w:val="009B14AF"/>
    <w:rsid w:val="009C389E"/>
    <w:rsid w:val="009C4CCE"/>
    <w:rsid w:val="009D58A0"/>
    <w:rsid w:val="009E256A"/>
    <w:rsid w:val="009E3A69"/>
    <w:rsid w:val="009E3F15"/>
    <w:rsid w:val="009F0A3E"/>
    <w:rsid w:val="00A11001"/>
    <w:rsid w:val="00A21115"/>
    <w:rsid w:val="00A247DF"/>
    <w:rsid w:val="00A52D89"/>
    <w:rsid w:val="00A80721"/>
    <w:rsid w:val="00A8772D"/>
    <w:rsid w:val="00AA34AB"/>
    <w:rsid w:val="00AA6AB7"/>
    <w:rsid w:val="00B01C55"/>
    <w:rsid w:val="00B25093"/>
    <w:rsid w:val="00B73977"/>
    <w:rsid w:val="00B83C79"/>
    <w:rsid w:val="00B8462E"/>
    <w:rsid w:val="00B90538"/>
    <w:rsid w:val="00B950B9"/>
    <w:rsid w:val="00B9785A"/>
    <w:rsid w:val="00BA057A"/>
    <w:rsid w:val="00BA3E43"/>
    <w:rsid w:val="00BB5BA3"/>
    <w:rsid w:val="00BC1305"/>
    <w:rsid w:val="00BC1D6D"/>
    <w:rsid w:val="00C12C97"/>
    <w:rsid w:val="00C1426F"/>
    <w:rsid w:val="00C164A4"/>
    <w:rsid w:val="00C27D35"/>
    <w:rsid w:val="00C4548A"/>
    <w:rsid w:val="00C6383A"/>
    <w:rsid w:val="00C71CBC"/>
    <w:rsid w:val="00C85352"/>
    <w:rsid w:val="00CB62DB"/>
    <w:rsid w:val="00CD634D"/>
    <w:rsid w:val="00CE1E68"/>
    <w:rsid w:val="00CE5696"/>
    <w:rsid w:val="00CF04B0"/>
    <w:rsid w:val="00D104C2"/>
    <w:rsid w:val="00D13BD8"/>
    <w:rsid w:val="00D16271"/>
    <w:rsid w:val="00D16B11"/>
    <w:rsid w:val="00D32527"/>
    <w:rsid w:val="00D609CA"/>
    <w:rsid w:val="00D85B2C"/>
    <w:rsid w:val="00D92104"/>
    <w:rsid w:val="00DB63A2"/>
    <w:rsid w:val="00DB7BEE"/>
    <w:rsid w:val="00DE4D1A"/>
    <w:rsid w:val="00DF680F"/>
    <w:rsid w:val="00E00FD1"/>
    <w:rsid w:val="00E426EB"/>
    <w:rsid w:val="00E42EB4"/>
    <w:rsid w:val="00E716CD"/>
    <w:rsid w:val="00E97F5A"/>
    <w:rsid w:val="00EA56D0"/>
    <w:rsid w:val="00EC46E2"/>
    <w:rsid w:val="00EC6FD6"/>
    <w:rsid w:val="00EF1573"/>
    <w:rsid w:val="00EF3C02"/>
    <w:rsid w:val="00F0681E"/>
    <w:rsid w:val="00F07DA1"/>
    <w:rsid w:val="00F25852"/>
    <w:rsid w:val="00F2771F"/>
    <w:rsid w:val="00F511FF"/>
    <w:rsid w:val="00F601EF"/>
    <w:rsid w:val="00F81ED9"/>
    <w:rsid w:val="00F97F59"/>
    <w:rsid w:val="00FA2AAC"/>
    <w:rsid w:val="00FB0127"/>
    <w:rsid w:val="00FB360E"/>
    <w:rsid w:val="00FC44EE"/>
    <w:rsid w:val="00FE179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73F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2172A7"/>
    <w:pPr>
      <w:widowControl w:val="0"/>
      <w:tabs>
        <w:tab w:val="center" w:pos="5076"/>
        <w:tab w:val="left" w:pos="6915"/>
      </w:tabs>
      <w:autoSpaceDE w:val="0"/>
      <w:autoSpaceDN w:val="0"/>
      <w:adjustRightInd w:val="0"/>
      <w:ind w:left="720"/>
      <w:jc w:val="right"/>
    </w:pPr>
    <w:rPr>
      <w:rFonts w:eastAsia="Times New Roman" w:cs="Courier New"/>
      <w:noProof/>
      <w:sz w:val="20"/>
      <w:szCs w:val="20"/>
    </w:rPr>
  </w:style>
  <w:style w:type="character" w:customStyle="1" w:styleId="HeaderChar">
    <w:name w:val="Header Char"/>
    <w:link w:val="Header"/>
    <w:rsid w:val="002172A7"/>
    <w:rPr>
      <w:rFonts w:ascii="Times New Roman" w:eastAsia="Times New Roman" w:hAnsi="Times New Roman" w:cs="Courier New"/>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2172A7"/>
    <w:pPr>
      <w:widowControl w:val="0"/>
      <w:tabs>
        <w:tab w:val="center" w:pos="5076"/>
        <w:tab w:val="left" w:pos="6915"/>
      </w:tabs>
      <w:autoSpaceDE w:val="0"/>
      <w:autoSpaceDN w:val="0"/>
      <w:adjustRightInd w:val="0"/>
      <w:ind w:left="720"/>
      <w:jc w:val="right"/>
    </w:pPr>
    <w:rPr>
      <w:rFonts w:eastAsia="Times New Roman" w:cs="Courier New"/>
      <w:noProof/>
      <w:sz w:val="20"/>
      <w:szCs w:val="20"/>
    </w:rPr>
  </w:style>
  <w:style w:type="character" w:customStyle="1" w:styleId="HeaderChar">
    <w:name w:val="Header Char"/>
    <w:link w:val="Header"/>
    <w:rsid w:val="002172A7"/>
    <w:rPr>
      <w:rFonts w:ascii="Times New Roman" w:eastAsia="Times New Roman" w:hAnsi="Times New Roman" w:cs="Courier New"/>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F55D5-1D98-2043-9D08-31A654B4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1899</Words>
  <Characters>10828</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Intelsat</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Michael Mullinix</cp:lastModifiedBy>
  <cp:revision>11</cp:revision>
  <dcterms:created xsi:type="dcterms:W3CDTF">2018-03-08T18:05:00Z</dcterms:created>
  <dcterms:modified xsi:type="dcterms:W3CDTF">2018-04-12T03:10:00Z</dcterms:modified>
</cp:coreProperties>
</file>