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666C9" w14:textId="68B0608B"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bookmarkStart w:id="0" w:name="_Toc327364389"/>
      <w:bookmarkStart w:id="1" w:name="_Toc450048668"/>
      <w:r>
        <w:rPr>
          <w:rFonts w:ascii="Times New Roman" w:hAnsi="Times New Roman" w:cs="Times New Roman"/>
          <w:b/>
          <w:bCs/>
          <w:sz w:val="24"/>
          <w:szCs w:val="24"/>
        </w:rPr>
        <w:t>WRC-19 Agenda Item 9.1, Issue 9.1.1</w:t>
      </w:r>
    </w:p>
    <w:p w14:paraId="5512031C" w14:textId="77777777"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p>
    <w:p w14:paraId="506FAD13"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674F93C2" w14:textId="215E5EBE" w:rsidR="00C40E9D" w:rsidRPr="00C40E9D" w:rsidRDefault="00C40E9D" w:rsidP="00C40E9D">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IWG-2</w:t>
      </w:r>
      <w:r w:rsidRPr="00C40E9D">
        <w:rPr>
          <w:rFonts w:ascii="Times New Roman" w:hAnsi="Times New Roman" w:cs="Times New Roman"/>
          <w:sz w:val="24"/>
          <w:szCs w:val="24"/>
        </w:rPr>
        <w:t xml:space="preserve"> members were not able to reach consensus on a proposal for WRC-19 Agenda I</w:t>
      </w:r>
      <w:r>
        <w:rPr>
          <w:rFonts w:ascii="Times New Roman" w:hAnsi="Times New Roman" w:cs="Times New Roman"/>
          <w:sz w:val="24"/>
          <w:szCs w:val="24"/>
        </w:rPr>
        <w:t xml:space="preserve">tem 9.1, Issue 9.1.1 </w:t>
      </w:r>
      <w:r w:rsidRPr="00C40E9D">
        <w:rPr>
          <w:rFonts w:ascii="Times New Roman" w:hAnsi="Times New Roman" w:cs="Times New Roman"/>
          <w:sz w:val="24"/>
          <w:szCs w:val="24"/>
        </w:rPr>
        <w:t xml:space="preserve">regarding </w:t>
      </w:r>
      <w:r>
        <w:rPr>
          <w:rFonts w:ascii="Times New Roman" w:hAnsi="Times New Roman" w:cs="Times New Roman"/>
          <w:sz w:val="24"/>
          <w:szCs w:val="24"/>
        </w:rPr>
        <w:t xml:space="preserve">the possible technical and operational measures to ensure coexistence and compatibility between the  terrestrial component of IMT (in the mobile service) and the satellite component of IMT (in the mobile service and the mobile-satellite service) in the frequency bands 1 980 – 2 010 MHz and 2 170 – 2 200 MHz. </w:t>
      </w:r>
      <w:r w:rsidRPr="00C40E9D">
        <w:rPr>
          <w:rFonts w:ascii="Times New Roman" w:hAnsi="Times New Roman" w:cs="Times New Roman"/>
          <w:sz w:val="24"/>
          <w:szCs w:val="24"/>
        </w:rPr>
        <w:t xml:space="preserve">The views on the appropriate regulatory changes the FCC should support are provided.  </w:t>
      </w:r>
    </w:p>
    <w:p w14:paraId="72E45BDB"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0AD3030E" w14:textId="5C28E2A9" w:rsidR="00C40E9D" w:rsidRPr="00257436" w:rsidRDefault="00C40E9D" w:rsidP="00C40E9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C40E9D">
        <w:rPr>
          <w:rFonts w:ascii="Times New Roman" w:hAnsi="Times New Roman" w:cs="Times New Roman"/>
          <w:sz w:val="24"/>
          <w:szCs w:val="24"/>
        </w:rPr>
        <w:t>View A is supported by</w:t>
      </w:r>
      <w:bookmarkStart w:id="2" w:name="_GoBack"/>
      <w:bookmarkEnd w:id="2"/>
      <w:r w:rsidRPr="00257436">
        <w:rPr>
          <w:rFonts w:ascii="Times New Roman" w:hAnsi="Times New Roman" w:cs="Times New Roman"/>
          <w:sz w:val="24"/>
          <w:szCs w:val="24"/>
        </w:rPr>
        <w:t xml:space="preserve">:  </w:t>
      </w:r>
      <w:r w:rsidRPr="00257436">
        <w:rPr>
          <w:rFonts w:ascii="Times New Roman" w:eastAsia="Times New Roman" w:hAnsi="Times New Roman" w:cs="Times New Roman"/>
          <w:color w:val="000000"/>
          <w:sz w:val="24"/>
          <w:szCs w:val="24"/>
        </w:rPr>
        <w:t>AT&amp;T, Cisco Systems, Inc., CTIA, EchoStar Corporation, Ericsson, GSMA, Intel Corporation, Jansky-Barmat Telecommunications Inc., Nokia, Samsung Electronics America, Sprint Corporation, Steptoe &amp; Johnson LLP., T-Mobile and Verizon.</w:t>
      </w:r>
    </w:p>
    <w:p w14:paraId="3DA4CD5B" w14:textId="1793593C" w:rsidR="00C40E9D" w:rsidRPr="00257436" w:rsidRDefault="00C40E9D" w:rsidP="00C40E9D">
      <w:pPr>
        <w:autoSpaceDE w:val="0"/>
        <w:autoSpaceDN w:val="0"/>
        <w:adjustRightInd w:val="0"/>
        <w:spacing w:line="240" w:lineRule="auto"/>
        <w:rPr>
          <w:rFonts w:ascii="Times New Roman" w:hAnsi="Times New Roman" w:cs="Times New Roman"/>
          <w:sz w:val="24"/>
          <w:szCs w:val="24"/>
        </w:rPr>
      </w:pPr>
    </w:p>
    <w:p w14:paraId="7666EC01" w14:textId="77777777" w:rsidR="00C40E9D" w:rsidRPr="00257436" w:rsidRDefault="00C40E9D" w:rsidP="00C40E9D">
      <w:pPr>
        <w:autoSpaceDE w:val="0"/>
        <w:autoSpaceDN w:val="0"/>
        <w:adjustRightInd w:val="0"/>
        <w:spacing w:line="240" w:lineRule="auto"/>
        <w:rPr>
          <w:rFonts w:ascii="Times New Roman" w:hAnsi="Times New Roman" w:cs="Times New Roman"/>
          <w:sz w:val="24"/>
          <w:szCs w:val="24"/>
        </w:rPr>
      </w:pPr>
    </w:p>
    <w:p w14:paraId="198D3F75" w14:textId="77777777" w:rsidR="00C40E9D" w:rsidRDefault="00C40E9D" w:rsidP="00C40E9D">
      <w:pPr>
        <w:autoSpaceDE w:val="0"/>
        <w:autoSpaceDN w:val="0"/>
        <w:adjustRightInd w:val="0"/>
        <w:spacing w:line="240" w:lineRule="auto"/>
        <w:rPr>
          <w:rFonts w:ascii="Times New Roman" w:hAnsi="Times New Roman" w:cs="Times New Roman"/>
          <w:sz w:val="24"/>
          <w:szCs w:val="24"/>
        </w:rPr>
      </w:pPr>
      <w:r w:rsidRPr="00257436">
        <w:rPr>
          <w:rFonts w:ascii="Times New Roman" w:hAnsi="Times New Roman" w:cs="Times New Roman"/>
          <w:sz w:val="24"/>
          <w:szCs w:val="24"/>
        </w:rPr>
        <w:t>View B is supported by: Omnispace, Inmarsat, and Intelsat.</w:t>
      </w:r>
    </w:p>
    <w:p w14:paraId="4A155C48" w14:textId="77777777" w:rsidR="00C40E9D" w:rsidRDefault="00C40E9D">
      <w:pPr>
        <w:rPr>
          <w:rFonts w:ascii="Times New Roman" w:hAnsi="Times New Roman" w:cs="Times New Roman"/>
          <w:sz w:val="24"/>
          <w:szCs w:val="24"/>
        </w:rPr>
      </w:pPr>
      <w:r>
        <w:rPr>
          <w:rFonts w:ascii="Times New Roman" w:hAnsi="Times New Roman" w:cs="Times New Roman"/>
          <w:sz w:val="24"/>
          <w:szCs w:val="24"/>
        </w:rPr>
        <w:br w:type="page"/>
      </w:r>
    </w:p>
    <w:p w14:paraId="322E7475" w14:textId="77777777" w:rsidR="00C40E9D" w:rsidRDefault="00C40E9D" w:rsidP="00C40E9D"/>
    <w:p w14:paraId="3B3687C4" w14:textId="77777777" w:rsidR="00C40E9D" w:rsidRDefault="00C40E9D" w:rsidP="00C40E9D"/>
    <w:p w14:paraId="36034D2F" w14:textId="77777777" w:rsidR="00C40E9D" w:rsidRDefault="00C40E9D" w:rsidP="00C40E9D"/>
    <w:p w14:paraId="37B4DBE4" w14:textId="77777777" w:rsidR="00C40E9D" w:rsidRDefault="00C40E9D" w:rsidP="00C40E9D"/>
    <w:p w14:paraId="30648F2C" w14:textId="77777777" w:rsidR="00C40E9D" w:rsidRDefault="00C40E9D" w:rsidP="00C40E9D"/>
    <w:p w14:paraId="1CD5608E" w14:textId="77777777" w:rsidR="00C40E9D" w:rsidRDefault="00C40E9D" w:rsidP="00C40E9D"/>
    <w:p w14:paraId="5F083029" w14:textId="77777777" w:rsidR="00C40E9D" w:rsidRDefault="00C40E9D" w:rsidP="00C40E9D">
      <w:pPr>
        <w:rPr>
          <w:sz w:val="48"/>
          <w:szCs w:val="48"/>
        </w:rPr>
      </w:pPr>
    </w:p>
    <w:p w14:paraId="582C8FED" w14:textId="77777777" w:rsidR="00C40E9D" w:rsidRDefault="00C40E9D" w:rsidP="00C40E9D">
      <w:pPr>
        <w:jc w:val="center"/>
        <w:rPr>
          <w:sz w:val="48"/>
          <w:szCs w:val="48"/>
        </w:rPr>
      </w:pPr>
    </w:p>
    <w:p w14:paraId="409A5AAD" w14:textId="77777777" w:rsidR="00C40E9D" w:rsidRDefault="00C40E9D" w:rsidP="00C40E9D">
      <w:pPr>
        <w:jc w:val="center"/>
        <w:rPr>
          <w:sz w:val="48"/>
          <w:szCs w:val="48"/>
        </w:rPr>
      </w:pPr>
    </w:p>
    <w:p w14:paraId="0F910F1A" w14:textId="77777777" w:rsidR="00C40E9D" w:rsidRPr="00C40E9D" w:rsidRDefault="00C40E9D" w:rsidP="00C40E9D">
      <w:pPr>
        <w:rPr>
          <w:rFonts w:ascii="Times New Roman" w:hAnsi="Times New Roman" w:cs="Times New Roman"/>
          <w:sz w:val="48"/>
          <w:szCs w:val="48"/>
        </w:rPr>
      </w:pPr>
    </w:p>
    <w:p w14:paraId="4AFD0AB9" w14:textId="77777777" w:rsidR="00C40E9D" w:rsidRPr="00C40E9D" w:rsidRDefault="00C40E9D" w:rsidP="00C40E9D">
      <w:pPr>
        <w:jc w:val="center"/>
        <w:rPr>
          <w:rFonts w:ascii="Times New Roman" w:hAnsi="Times New Roman" w:cs="Times New Roman"/>
          <w:sz w:val="48"/>
          <w:szCs w:val="48"/>
        </w:rPr>
      </w:pPr>
      <w:r w:rsidRPr="00C40E9D">
        <w:rPr>
          <w:rFonts w:ascii="Times New Roman" w:hAnsi="Times New Roman" w:cs="Times New Roman"/>
          <w:sz w:val="48"/>
          <w:szCs w:val="48"/>
        </w:rPr>
        <w:t>VIEW A</w:t>
      </w:r>
    </w:p>
    <w:p w14:paraId="1BCD54AE" w14:textId="4C789C6A" w:rsidR="00C40E9D" w:rsidRPr="00C40E9D" w:rsidRDefault="00C40E9D" w:rsidP="00C40E9D">
      <w:pPr>
        <w:autoSpaceDE w:val="0"/>
        <w:autoSpaceDN w:val="0"/>
        <w:adjustRightInd w:val="0"/>
        <w:spacing w:line="240" w:lineRule="auto"/>
        <w:rPr>
          <w:sz w:val="24"/>
          <w:szCs w:val="24"/>
        </w:rPr>
      </w:pPr>
      <w:r>
        <w:rPr>
          <w:rFonts w:ascii="Times New Roman" w:eastAsia="Times New Roman" w:hAnsi="Times New Roman" w:cs="Times New Roman"/>
          <w:b/>
          <w:bCs/>
          <w:sz w:val="28"/>
          <w:szCs w:val="24"/>
        </w:rPr>
        <w:br w:type="page"/>
      </w:r>
      <w:r>
        <w:rPr>
          <w:rFonts w:ascii="TimesNewRomanPSMT" w:hAnsi="TimesNewRomanPSMT" w:cs="TimesNewRomanPSMT"/>
          <w:szCs w:val="24"/>
        </w:rPr>
        <w:lastRenderedPageBreak/>
        <w:t xml:space="preserve"> </w:t>
      </w:r>
    </w:p>
    <w:p w14:paraId="5C4B8CB7" w14:textId="2D2DD3F7" w:rsidR="003F6ECD" w:rsidRPr="00C40E9D" w:rsidRDefault="00C40E9D" w:rsidP="00C40E9D">
      <w:pPr>
        <w:rPr>
          <w:rFonts w:ascii="Times New Roman" w:eastAsia="Times New Roman" w:hAnsi="Times New Roman" w:cs="Times New Roman"/>
          <w:b/>
          <w:bCs/>
          <w:sz w:val="24"/>
          <w:szCs w:val="24"/>
        </w:rPr>
      </w:pPr>
      <w:r w:rsidRPr="00C40E9D">
        <w:rPr>
          <w:rFonts w:ascii="Times New Roman" w:eastAsia="Times New Roman" w:hAnsi="Times New Roman" w:cs="Times New Roman"/>
          <w:b/>
          <w:bCs/>
          <w:sz w:val="24"/>
          <w:szCs w:val="24"/>
        </w:rPr>
        <w:t xml:space="preserve">View A: </w:t>
      </w:r>
      <w:r w:rsidR="003F6ECD" w:rsidRPr="00C40E9D">
        <w:rPr>
          <w:rFonts w:ascii="Times New Roman" w:eastAsia="Times New Roman" w:hAnsi="Times New Roman" w:cs="Times New Roman"/>
          <w:b/>
          <w:bCs/>
          <w:sz w:val="24"/>
          <w:szCs w:val="24"/>
        </w:rPr>
        <w:t xml:space="preserve"> No Change under A</w:t>
      </w:r>
      <w:r w:rsidR="00670B7B" w:rsidRPr="00C40E9D">
        <w:rPr>
          <w:rFonts w:ascii="Times New Roman" w:eastAsia="Times New Roman" w:hAnsi="Times New Roman" w:cs="Times New Roman"/>
          <w:b/>
          <w:bCs/>
          <w:sz w:val="24"/>
          <w:szCs w:val="24"/>
        </w:rPr>
        <w:t>genda Item 9.1/Issue</w:t>
      </w:r>
      <w:r w:rsidR="003F6ECD" w:rsidRPr="00C40E9D">
        <w:rPr>
          <w:rFonts w:ascii="Times New Roman" w:eastAsia="Times New Roman" w:hAnsi="Times New Roman" w:cs="Times New Roman"/>
          <w:b/>
          <w:bCs/>
          <w:sz w:val="24"/>
          <w:szCs w:val="24"/>
        </w:rPr>
        <w:t xml:space="preserve"> 9.1.1 for</w:t>
      </w:r>
      <w:r w:rsidR="00670B7B" w:rsidRPr="00C40E9D">
        <w:rPr>
          <w:rFonts w:ascii="Times New Roman" w:eastAsia="Times New Roman" w:hAnsi="Times New Roman" w:cs="Times New Roman"/>
          <w:b/>
          <w:bCs/>
          <w:sz w:val="24"/>
          <w:szCs w:val="24"/>
        </w:rPr>
        <w:t xml:space="preserve"> the</w:t>
      </w:r>
      <w:r w:rsidR="003F6ECD" w:rsidRPr="00C40E9D">
        <w:rPr>
          <w:rFonts w:ascii="Times New Roman" w:eastAsia="Times New Roman" w:hAnsi="Times New Roman" w:cs="Times New Roman"/>
          <w:b/>
          <w:bCs/>
          <w:sz w:val="24"/>
          <w:szCs w:val="24"/>
        </w:rPr>
        <w:t xml:space="preserve"> 1 980 – 2 010 MHz and 2 170 – 2 200 MHz Band</w:t>
      </w:r>
      <w:r w:rsidR="00670B7B" w:rsidRPr="00C40E9D">
        <w:rPr>
          <w:rFonts w:ascii="Times New Roman" w:eastAsia="Times New Roman" w:hAnsi="Times New Roman" w:cs="Times New Roman"/>
          <w:b/>
          <w:bCs/>
          <w:sz w:val="24"/>
          <w:szCs w:val="24"/>
        </w:rPr>
        <w:t>s</w:t>
      </w:r>
      <w:r w:rsidR="0046376C" w:rsidRPr="00C40E9D">
        <w:rPr>
          <w:rFonts w:ascii="Times New Roman" w:eastAsia="Times New Roman" w:hAnsi="Times New Roman" w:cs="Times New Roman"/>
          <w:b/>
          <w:bCs/>
          <w:sz w:val="24"/>
          <w:szCs w:val="24"/>
        </w:rPr>
        <w:t>, Mod to Resolution 212 (Rev. WRC-212)</w:t>
      </w:r>
    </w:p>
    <w:p w14:paraId="59622A7C" w14:textId="77777777" w:rsidR="003F6ECD" w:rsidRDefault="003F6ECD" w:rsidP="00E00577">
      <w:pPr>
        <w:widowControl w:val="0"/>
        <w:overflowPunct w:val="0"/>
        <w:autoSpaceDE w:val="0"/>
        <w:autoSpaceDN w:val="0"/>
        <w:adjustRightInd w:val="0"/>
        <w:spacing w:after="0" w:line="240" w:lineRule="auto"/>
        <w:ind w:right="120"/>
        <w:rPr>
          <w:rFonts w:ascii="Times New Roman" w:eastAsia="Times New Roman" w:hAnsi="Times New Roman" w:cs="Times New Roman"/>
          <w:b/>
          <w:bCs/>
          <w:sz w:val="24"/>
          <w:szCs w:val="24"/>
        </w:rPr>
      </w:pPr>
    </w:p>
    <w:p w14:paraId="54EE727C" w14:textId="77777777" w:rsidR="007750B0" w:rsidRDefault="00670B7B"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Agenda item 9.1/Issue 9.1.1 is to study</w:t>
      </w:r>
      <w:r w:rsidRPr="00FA1707">
        <w:rPr>
          <w:rFonts w:ascii="Times New Roman" w:eastAsia="Times New Roman" w:hAnsi="Times New Roman" w:cs="Times New Roman"/>
          <w:color w:val="000000"/>
          <w:sz w:val="24"/>
          <w:szCs w:val="24"/>
        </w:rPr>
        <w:t xml:space="preserve">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r>
        <w:rPr>
          <w:rFonts w:ascii="Times New Roman" w:eastAsia="Times New Roman" w:hAnsi="Times New Roman" w:cs="Times New Roman"/>
          <w:color w:val="000000"/>
          <w:sz w:val="24"/>
          <w:szCs w:val="24"/>
        </w:rPr>
        <w:t xml:space="preserve"> Studies between the terrestrial and satellite components of IMT have found several technical and operational measures which can be implemented on a bilateral basis without the need for additional regulatory contraints on an international basis.  Therefore, </w:t>
      </w:r>
      <w:r w:rsidR="003F6ECD" w:rsidRPr="00F63A8B">
        <w:rPr>
          <w:rFonts w:ascii="Times New Roman" w:eastAsia="Times New Roman" w:hAnsi="Times New Roman" w:cs="Times New Roman"/>
          <w:color w:val="000000"/>
          <w:sz w:val="24"/>
          <w:szCs w:val="24"/>
        </w:rPr>
        <w:t>WAC members supporti</w:t>
      </w:r>
      <w:r w:rsidR="00C1076B">
        <w:rPr>
          <w:rFonts w:ascii="Times New Roman" w:eastAsia="Times New Roman" w:hAnsi="Times New Roman" w:cs="Times New Roman"/>
          <w:color w:val="000000"/>
          <w:sz w:val="24"/>
          <w:szCs w:val="24"/>
        </w:rPr>
        <w:t xml:space="preserve">ng View A </w:t>
      </w:r>
      <w:r>
        <w:rPr>
          <w:rFonts w:ascii="Times New Roman" w:eastAsia="Times New Roman" w:hAnsi="Times New Roman" w:cs="Times New Roman"/>
          <w:color w:val="000000"/>
          <w:sz w:val="24"/>
          <w:szCs w:val="24"/>
        </w:rPr>
        <w:t>believe</w:t>
      </w:r>
      <w:r w:rsidR="00A83628">
        <w:rPr>
          <w:rFonts w:ascii="Times New Roman" w:eastAsia="Times New Roman" w:hAnsi="Times New Roman" w:cs="Times New Roman"/>
          <w:color w:val="000000"/>
          <w:sz w:val="24"/>
          <w:szCs w:val="24"/>
        </w:rPr>
        <w:t xml:space="preserve"> </w:t>
      </w:r>
      <w:r w:rsidR="00C1076B">
        <w:rPr>
          <w:rFonts w:ascii="Times New Roman" w:eastAsia="Times New Roman" w:hAnsi="Times New Roman" w:cs="Times New Roman"/>
          <w:color w:val="000000"/>
          <w:sz w:val="24"/>
          <w:szCs w:val="24"/>
        </w:rPr>
        <w:t xml:space="preserve">that </w:t>
      </w:r>
      <w:r w:rsidR="0046376C">
        <w:rPr>
          <w:rFonts w:ascii="Times New Roman" w:eastAsia="Times New Roman" w:hAnsi="Times New Roman" w:cs="Times New Roman"/>
          <w:color w:val="000000"/>
          <w:sz w:val="24"/>
          <w:szCs w:val="24"/>
        </w:rPr>
        <w:t>the draft proposal for WRC-19</w:t>
      </w:r>
      <w:r>
        <w:rPr>
          <w:rFonts w:ascii="Times New Roman" w:eastAsia="Times New Roman" w:hAnsi="Times New Roman" w:cs="Times New Roman"/>
          <w:color w:val="000000"/>
          <w:sz w:val="24"/>
          <w:szCs w:val="24"/>
        </w:rPr>
        <w:t xml:space="preserve"> provided in View A should be</w:t>
      </w:r>
      <w:r w:rsidR="003F6ECD" w:rsidRPr="00F63A8B">
        <w:rPr>
          <w:rFonts w:ascii="Times New Roman" w:eastAsia="Times New Roman" w:hAnsi="Times New Roman" w:cs="Times New Roman"/>
          <w:color w:val="000000"/>
          <w:sz w:val="24"/>
          <w:szCs w:val="24"/>
        </w:rPr>
        <w:t xml:space="preserve"> the basis for </w:t>
      </w:r>
      <w:r w:rsidR="0046376C">
        <w:rPr>
          <w:rFonts w:ascii="Times New Roman" w:eastAsia="Times New Roman" w:hAnsi="Times New Roman" w:cs="Times New Roman"/>
          <w:color w:val="000000"/>
          <w:sz w:val="24"/>
          <w:szCs w:val="24"/>
        </w:rPr>
        <w:t>the</w:t>
      </w:r>
      <w:r w:rsidR="003F6ECD" w:rsidRPr="00F63A8B">
        <w:rPr>
          <w:rFonts w:ascii="Times New Roman" w:eastAsia="Times New Roman" w:hAnsi="Times New Roman" w:cs="Times New Roman"/>
          <w:color w:val="000000"/>
          <w:sz w:val="24"/>
          <w:szCs w:val="24"/>
        </w:rPr>
        <w:t xml:space="preserve"> United States Proposal</w:t>
      </w:r>
      <w:r w:rsidR="0046376C">
        <w:rPr>
          <w:rFonts w:ascii="Times New Roman" w:eastAsia="Times New Roman" w:hAnsi="Times New Roman" w:cs="Times New Roman"/>
          <w:color w:val="000000"/>
          <w:sz w:val="24"/>
          <w:szCs w:val="24"/>
        </w:rPr>
        <w:t xml:space="preserve"> to the Conference addressing WRC-19 Agenda Item 9.1, Issue 9.1.1</w:t>
      </w:r>
      <w:r w:rsidR="00C1076B">
        <w:rPr>
          <w:rFonts w:ascii="Times New Roman" w:eastAsia="Times New Roman" w:hAnsi="Times New Roman" w:cs="Times New Roman"/>
          <w:color w:val="000000"/>
          <w:sz w:val="24"/>
          <w:szCs w:val="24"/>
        </w:rPr>
        <w:t>, and</w:t>
      </w:r>
      <w:r w:rsidR="003F6ECD" w:rsidRPr="00F63A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that the U</w:t>
      </w:r>
      <w:r w:rsidR="00A83628">
        <w:rPr>
          <w:rFonts w:ascii="Times New Roman" w:eastAsia="Times New Roman" w:hAnsi="Times New Roman" w:cs="Times New Roman"/>
          <w:color w:val="000000"/>
          <w:sz w:val="24"/>
          <w:szCs w:val="24"/>
        </w:rPr>
        <w:t xml:space="preserve">nited </w:t>
      </w:r>
      <w:r>
        <w:rPr>
          <w:rFonts w:ascii="Times New Roman" w:eastAsia="Times New Roman" w:hAnsi="Times New Roman" w:cs="Times New Roman"/>
          <w:color w:val="000000"/>
          <w:sz w:val="24"/>
          <w:szCs w:val="24"/>
        </w:rPr>
        <w:t>S</w:t>
      </w:r>
      <w:r w:rsidR="00A83628">
        <w:rPr>
          <w:rFonts w:ascii="Times New Roman" w:eastAsia="Times New Roman" w:hAnsi="Times New Roman" w:cs="Times New Roman"/>
          <w:color w:val="000000"/>
          <w:sz w:val="24"/>
          <w:szCs w:val="24"/>
        </w:rPr>
        <w:t>tates</w:t>
      </w:r>
      <w:r>
        <w:rPr>
          <w:rFonts w:ascii="Times New Roman" w:eastAsia="Times New Roman" w:hAnsi="Times New Roman" w:cs="Times New Roman"/>
          <w:color w:val="000000"/>
          <w:sz w:val="24"/>
          <w:szCs w:val="24"/>
        </w:rPr>
        <w:t xml:space="preserve"> </w:t>
      </w:r>
      <w:r w:rsidR="0046376C">
        <w:rPr>
          <w:rFonts w:ascii="Times New Roman" w:eastAsia="Times New Roman" w:hAnsi="Times New Roman" w:cs="Times New Roman"/>
          <w:color w:val="000000"/>
          <w:sz w:val="24"/>
          <w:szCs w:val="24"/>
        </w:rPr>
        <w:t xml:space="preserve">should submit this draft proposal </w:t>
      </w:r>
      <w:r w:rsidR="003F6ECD" w:rsidRPr="00F63A8B">
        <w:rPr>
          <w:rFonts w:ascii="Times New Roman" w:eastAsia="Times New Roman" w:hAnsi="Times New Roman" w:cs="Times New Roman"/>
          <w:color w:val="000000"/>
          <w:sz w:val="24"/>
          <w:szCs w:val="24"/>
        </w:rPr>
        <w:t>to the upcoming meeting of CITEL PCC.II for Agenda Item 9.1, Issue 9.1.1.</w:t>
      </w:r>
    </w:p>
    <w:p w14:paraId="6B0F62F1" w14:textId="77777777" w:rsidR="007750B0" w:rsidRDefault="007750B0"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0AFD04DE" w14:textId="28652CFF" w:rsidR="003F6ECD" w:rsidRDefault="006933D7"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View A is supported by the following WAC members: </w:t>
      </w:r>
      <w:r w:rsidR="007750B0">
        <w:rPr>
          <w:rFonts w:ascii="Times New Roman" w:eastAsia="Times New Roman" w:hAnsi="Times New Roman" w:cs="Times New Roman"/>
          <w:color w:val="000000"/>
          <w:sz w:val="24"/>
          <w:szCs w:val="24"/>
        </w:rPr>
        <w:t>AT&amp;T, Cisco Systems, Inc., CTIA, EchoStar Corporation, Ericsson, GSMA, Intel Corporation, Jansky-Barmat Telecommunications Inc., Nokia, Samsung Electronics America, Sprint Corporation, Steptoe &amp; Johnson LLP., T-Mobile and Verizon</w:t>
      </w:r>
      <w:r w:rsidR="00C40E9D">
        <w:rPr>
          <w:rFonts w:ascii="Times New Roman" w:eastAsia="Times New Roman" w:hAnsi="Times New Roman" w:cs="Times New Roman"/>
          <w:color w:val="000000"/>
          <w:sz w:val="24"/>
          <w:szCs w:val="24"/>
        </w:rPr>
        <w:t>.</w:t>
      </w:r>
    </w:p>
    <w:p w14:paraId="2DC761F6" w14:textId="77777777" w:rsidR="00166BFD" w:rsidRPr="00D509F6" w:rsidRDefault="00166BFD"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5505D689" w14:textId="77777777" w:rsidR="003F6ECD" w:rsidRPr="00D509F6" w:rsidRDefault="003F6ECD" w:rsidP="003F6ECD">
      <w:pPr>
        <w:spacing w:line="231" w:lineRule="atLeast"/>
        <w:rPr>
          <w:rFonts w:ascii="Times New Roman" w:eastAsia="Times New Roman" w:hAnsi="Times New Roman" w:cs="Times New Roman"/>
          <w:b/>
          <w:color w:val="000000"/>
          <w:sz w:val="24"/>
          <w:szCs w:val="24"/>
        </w:rPr>
      </w:pPr>
      <w:r w:rsidRPr="00D509F6">
        <w:rPr>
          <w:rFonts w:ascii="Times New Roman" w:eastAsia="Times New Roman" w:hAnsi="Times New Roman" w:cs="Times New Roman"/>
          <w:b/>
          <w:color w:val="000000"/>
          <w:sz w:val="24"/>
          <w:szCs w:val="24"/>
        </w:rPr>
        <w:t>BACKGROUND</w:t>
      </w:r>
    </w:p>
    <w:p w14:paraId="5C041A23" w14:textId="15F8C510" w:rsidR="00FA567F" w:rsidRDefault="00FA567F" w:rsidP="003F6EC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w:t>
      </w:r>
      <w:r w:rsidRPr="00F63A8B">
        <w:rPr>
          <w:rFonts w:ascii="Times New Roman" w:eastAsia="Times New Roman" w:hAnsi="Times New Roman" w:cs="Times New Roman"/>
          <w:color w:val="000000"/>
          <w:sz w:val="24"/>
          <w:szCs w:val="24"/>
        </w:rPr>
        <w:t xml:space="preserve">ith the onset of 5G and </w:t>
      </w:r>
      <w:r>
        <w:rPr>
          <w:rFonts w:ascii="Times New Roman" w:eastAsia="Times New Roman" w:hAnsi="Times New Roman" w:cs="Times New Roman"/>
          <w:color w:val="000000"/>
          <w:sz w:val="24"/>
          <w:szCs w:val="24"/>
        </w:rPr>
        <w:t xml:space="preserve">increased </w:t>
      </w:r>
      <w:r w:rsidRPr="00F63A8B">
        <w:rPr>
          <w:rFonts w:ascii="Times New Roman" w:eastAsia="Times New Roman" w:hAnsi="Times New Roman" w:cs="Times New Roman"/>
          <w:color w:val="000000"/>
          <w:sz w:val="24"/>
          <w:szCs w:val="24"/>
        </w:rPr>
        <w:t>capacity demands</w:t>
      </w:r>
      <w:r>
        <w:rPr>
          <w:rFonts w:ascii="Times New Roman" w:eastAsia="Times New Roman" w:hAnsi="Times New Roman" w:cs="Times New Roman"/>
          <w:color w:val="000000"/>
          <w:sz w:val="24"/>
          <w:szCs w:val="24"/>
        </w:rPr>
        <w:t>,</w:t>
      </w:r>
      <w:r w:rsidRPr="00F63A8B">
        <w:rPr>
          <w:rFonts w:ascii="Times New Roman" w:eastAsia="Times New Roman" w:hAnsi="Times New Roman" w:cs="Times New Roman"/>
          <w:color w:val="000000"/>
          <w:sz w:val="24"/>
          <w:szCs w:val="24"/>
        </w:rPr>
        <w:t xml:space="preserve"> spectrum alloca</w:t>
      </w:r>
      <w:r>
        <w:rPr>
          <w:rFonts w:ascii="Times New Roman" w:eastAsia="Times New Roman" w:hAnsi="Times New Roman" w:cs="Times New Roman"/>
          <w:color w:val="000000"/>
          <w:sz w:val="24"/>
          <w:szCs w:val="24"/>
        </w:rPr>
        <w:t xml:space="preserve">tions must </w:t>
      </w:r>
      <w:r w:rsidRPr="00F63A8B">
        <w:rPr>
          <w:rFonts w:ascii="Times New Roman" w:eastAsia="Times New Roman" w:hAnsi="Times New Roman" w:cs="Times New Roman"/>
          <w:color w:val="000000"/>
          <w:sz w:val="24"/>
          <w:szCs w:val="24"/>
        </w:rPr>
        <w:t xml:space="preserve">continue to </w:t>
      </w:r>
      <w:r w:rsidR="001D2967">
        <w:rPr>
          <w:rFonts w:ascii="Times New Roman" w:eastAsia="Times New Roman" w:hAnsi="Times New Roman" w:cs="Times New Roman"/>
          <w:color w:val="000000"/>
          <w:sz w:val="24"/>
          <w:szCs w:val="24"/>
        </w:rPr>
        <w:t>serve the public interest and user demands</w:t>
      </w:r>
      <w:r w:rsidRPr="00F63A8B">
        <w:rPr>
          <w:rFonts w:ascii="Times New Roman" w:eastAsia="Times New Roman" w:hAnsi="Times New Roman" w:cs="Times New Roman"/>
          <w:color w:val="000000"/>
          <w:sz w:val="24"/>
          <w:szCs w:val="24"/>
        </w:rPr>
        <w:t xml:space="preserve">.  The 1980-2010/2170-2200 MHz </w:t>
      </w:r>
      <w:r>
        <w:rPr>
          <w:rFonts w:ascii="Times New Roman" w:eastAsia="Times New Roman" w:hAnsi="Times New Roman" w:cs="Times New Roman"/>
          <w:color w:val="000000"/>
          <w:sz w:val="24"/>
          <w:szCs w:val="24"/>
        </w:rPr>
        <w:t xml:space="preserve">bands </w:t>
      </w:r>
      <w:r w:rsidRPr="00F63A8B">
        <w:rPr>
          <w:rFonts w:ascii="Times New Roman" w:eastAsia="Times New Roman" w:hAnsi="Times New Roman" w:cs="Times New Roman"/>
          <w:color w:val="000000"/>
          <w:sz w:val="24"/>
          <w:szCs w:val="24"/>
        </w:rPr>
        <w:t>ha</w:t>
      </w:r>
      <w:r>
        <w:rPr>
          <w:rFonts w:ascii="Times New Roman" w:eastAsia="Times New Roman" w:hAnsi="Times New Roman" w:cs="Times New Roman"/>
          <w:color w:val="000000"/>
          <w:sz w:val="24"/>
          <w:szCs w:val="24"/>
        </w:rPr>
        <w:t>ve</w:t>
      </w:r>
      <w:r w:rsidRPr="00F63A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licensed and planned IMT </w:t>
      </w:r>
      <w:r w:rsidRPr="00F63A8B">
        <w:rPr>
          <w:rFonts w:ascii="Times New Roman" w:eastAsia="Times New Roman" w:hAnsi="Times New Roman" w:cs="Times New Roman"/>
          <w:color w:val="000000"/>
          <w:sz w:val="24"/>
          <w:szCs w:val="24"/>
        </w:rPr>
        <w:t>deployments</w:t>
      </w:r>
      <w:r w:rsidR="00670B7B">
        <w:rPr>
          <w:rFonts w:ascii="Times New Roman" w:eastAsia="Times New Roman" w:hAnsi="Times New Roman" w:cs="Times New Roman"/>
          <w:color w:val="000000"/>
          <w:sz w:val="24"/>
          <w:szCs w:val="24"/>
        </w:rPr>
        <w:t>, pursuant to ITU-R Recommendations M.1457 and M.2012,</w:t>
      </w:r>
      <w:r w:rsidRPr="00F63A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and may be flexibly utilized to meet </w:t>
      </w:r>
      <w:r w:rsidR="00166BFD">
        <w:rPr>
          <w:rFonts w:ascii="Times New Roman" w:eastAsia="Times New Roman" w:hAnsi="Times New Roman" w:cs="Times New Roman"/>
          <w:color w:val="000000"/>
          <w:sz w:val="24"/>
          <w:szCs w:val="24"/>
        </w:rPr>
        <w:t xml:space="preserve">user </w:t>
      </w:r>
      <w:r>
        <w:rPr>
          <w:rFonts w:ascii="Times New Roman" w:eastAsia="Times New Roman" w:hAnsi="Times New Roman" w:cs="Times New Roman"/>
          <w:color w:val="000000"/>
          <w:sz w:val="24"/>
          <w:szCs w:val="24"/>
        </w:rPr>
        <w:t>demands.</w:t>
      </w:r>
      <w:r w:rsidR="003F6ECD" w:rsidRPr="00F63A8B">
        <w:rPr>
          <w:rFonts w:ascii="Times New Roman" w:eastAsia="Times New Roman" w:hAnsi="Times New Roman" w:cs="Times New Roman"/>
          <w:color w:val="000000"/>
          <w:sz w:val="24"/>
          <w:szCs w:val="24"/>
        </w:rPr>
        <w:t xml:space="preserve">  </w:t>
      </w:r>
    </w:p>
    <w:p w14:paraId="246B9EC9" w14:textId="77777777" w:rsidR="00FA567F" w:rsidRDefault="00FA567F" w:rsidP="003F6EC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4FB75857" w14:textId="03ACB156" w:rsidR="003F6ECD" w:rsidRDefault="003F6ECD" w:rsidP="003F6EC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F63A8B">
        <w:rPr>
          <w:rFonts w:ascii="Times New Roman" w:eastAsia="Times New Roman" w:hAnsi="Times New Roman" w:cs="Times New Roman"/>
          <w:color w:val="000000"/>
          <w:sz w:val="24"/>
          <w:szCs w:val="24"/>
        </w:rPr>
        <w:t xml:space="preserve">Within </w:t>
      </w:r>
      <w:r w:rsidR="00166BFD">
        <w:rPr>
          <w:rFonts w:ascii="Times New Roman" w:eastAsia="Times New Roman" w:hAnsi="Times New Roman" w:cs="Times New Roman"/>
          <w:color w:val="000000"/>
          <w:sz w:val="24"/>
          <w:szCs w:val="24"/>
        </w:rPr>
        <w:t>the</w:t>
      </w:r>
      <w:r w:rsidRPr="00F63A8B">
        <w:rPr>
          <w:rFonts w:ascii="Times New Roman" w:eastAsia="Times New Roman" w:hAnsi="Times New Roman" w:cs="Times New Roman"/>
          <w:color w:val="000000"/>
          <w:sz w:val="24"/>
          <w:szCs w:val="24"/>
        </w:rPr>
        <w:t xml:space="preserve"> past 10 </w:t>
      </w:r>
      <w:r w:rsidR="00166BFD">
        <w:rPr>
          <w:rFonts w:ascii="Times New Roman" w:eastAsia="Times New Roman" w:hAnsi="Times New Roman" w:cs="Times New Roman"/>
          <w:color w:val="000000"/>
          <w:sz w:val="24"/>
          <w:szCs w:val="24"/>
        </w:rPr>
        <w:t>years,</w:t>
      </w:r>
      <w:r w:rsidRPr="00F63A8B">
        <w:rPr>
          <w:rFonts w:ascii="Times New Roman" w:eastAsia="Times New Roman" w:hAnsi="Times New Roman" w:cs="Times New Roman"/>
          <w:color w:val="000000"/>
          <w:sz w:val="24"/>
          <w:szCs w:val="24"/>
        </w:rPr>
        <w:t xml:space="preserve"> satellite operations of IMT</w:t>
      </w:r>
      <w:r w:rsidR="00166BFD">
        <w:rPr>
          <w:rFonts w:ascii="Times New Roman" w:eastAsia="Times New Roman" w:hAnsi="Times New Roman" w:cs="Times New Roman"/>
          <w:color w:val="000000"/>
          <w:sz w:val="24"/>
          <w:szCs w:val="24"/>
        </w:rPr>
        <w:t>,</w:t>
      </w:r>
      <w:r w:rsidRPr="00F63A8B">
        <w:rPr>
          <w:rFonts w:ascii="Times New Roman" w:eastAsia="Times New Roman" w:hAnsi="Times New Roman" w:cs="Times New Roman"/>
          <w:color w:val="000000"/>
          <w:sz w:val="24"/>
          <w:szCs w:val="24"/>
        </w:rPr>
        <w:t xml:space="preserve"> </w:t>
      </w:r>
      <w:r w:rsidR="00166BFD">
        <w:rPr>
          <w:rFonts w:ascii="Times New Roman" w:eastAsia="Times New Roman" w:hAnsi="Times New Roman" w:cs="Times New Roman"/>
          <w:color w:val="000000"/>
          <w:sz w:val="24"/>
          <w:szCs w:val="24"/>
        </w:rPr>
        <w:t>pursuant to</w:t>
      </w:r>
      <w:r w:rsidRPr="00F63A8B">
        <w:rPr>
          <w:rFonts w:ascii="Times New Roman" w:eastAsia="Times New Roman" w:hAnsi="Times New Roman" w:cs="Times New Roman"/>
          <w:color w:val="000000"/>
          <w:sz w:val="24"/>
          <w:szCs w:val="24"/>
        </w:rPr>
        <w:t xml:space="preserve"> ITU-R Recommendations M.1850 and M.818</w:t>
      </w:r>
      <w:r w:rsidR="0046376C">
        <w:rPr>
          <w:rFonts w:ascii="Times New Roman" w:eastAsia="Times New Roman" w:hAnsi="Times New Roman" w:cs="Times New Roman"/>
          <w:color w:val="000000"/>
          <w:sz w:val="24"/>
          <w:szCs w:val="24"/>
        </w:rPr>
        <w:t>,</w:t>
      </w:r>
      <w:r w:rsidRPr="00F63A8B">
        <w:rPr>
          <w:rFonts w:ascii="Times New Roman" w:eastAsia="Times New Roman" w:hAnsi="Times New Roman" w:cs="Times New Roman"/>
          <w:color w:val="000000"/>
          <w:sz w:val="24"/>
          <w:szCs w:val="24"/>
        </w:rPr>
        <w:t xml:space="preserve"> have also been deployed in the</w:t>
      </w:r>
      <w:r w:rsidR="00670B7B">
        <w:rPr>
          <w:rFonts w:ascii="Times New Roman" w:eastAsia="Times New Roman" w:hAnsi="Times New Roman" w:cs="Times New Roman"/>
          <w:color w:val="000000"/>
          <w:sz w:val="24"/>
          <w:szCs w:val="24"/>
        </w:rPr>
        <w:t>se</w:t>
      </w:r>
      <w:r w:rsidRPr="00F63A8B">
        <w:rPr>
          <w:rFonts w:ascii="Times New Roman" w:eastAsia="Times New Roman" w:hAnsi="Times New Roman" w:cs="Times New Roman"/>
          <w:color w:val="000000"/>
          <w:sz w:val="24"/>
          <w:szCs w:val="24"/>
        </w:rPr>
        <w:t xml:space="preserve"> band</w:t>
      </w:r>
      <w:r w:rsidR="00670B7B">
        <w:rPr>
          <w:rFonts w:ascii="Times New Roman" w:eastAsia="Times New Roman" w:hAnsi="Times New Roman" w:cs="Times New Roman"/>
          <w:color w:val="000000"/>
          <w:sz w:val="24"/>
          <w:szCs w:val="24"/>
        </w:rPr>
        <w:t>s</w:t>
      </w:r>
      <w:r w:rsidRPr="00F63A8B">
        <w:rPr>
          <w:rFonts w:ascii="Times New Roman" w:eastAsia="Times New Roman" w:hAnsi="Times New Roman" w:cs="Times New Roman"/>
          <w:color w:val="000000"/>
          <w:sz w:val="24"/>
          <w:szCs w:val="24"/>
        </w:rPr>
        <w:t xml:space="preserve"> </w:t>
      </w:r>
      <w:r w:rsidR="00566E7B">
        <w:rPr>
          <w:rFonts w:ascii="Times New Roman" w:eastAsia="Times New Roman" w:hAnsi="Times New Roman" w:cs="Times New Roman"/>
          <w:color w:val="000000"/>
          <w:sz w:val="24"/>
          <w:szCs w:val="24"/>
        </w:rPr>
        <w:t>by</w:t>
      </w:r>
      <w:r w:rsidRPr="00F63A8B">
        <w:rPr>
          <w:rFonts w:ascii="Times New Roman" w:eastAsia="Times New Roman" w:hAnsi="Times New Roman" w:cs="Times New Roman"/>
          <w:color w:val="000000"/>
          <w:sz w:val="24"/>
          <w:szCs w:val="24"/>
        </w:rPr>
        <w:t xml:space="preserve"> a number of countries.  Both satellite and terrestrial operations have coexisted in these bands without undue burden on either </w:t>
      </w:r>
      <w:r w:rsidR="00566E7B">
        <w:rPr>
          <w:rFonts w:ascii="Times New Roman" w:eastAsia="Times New Roman" w:hAnsi="Times New Roman" w:cs="Times New Roman"/>
          <w:color w:val="000000"/>
          <w:sz w:val="24"/>
          <w:szCs w:val="24"/>
        </w:rPr>
        <w:t xml:space="preserve">service, </w:t>
      </w:r>
      <w:r w:rsidR="00C1076B">
        <w:rPr>
          <w:rFonts w:ascii="Times New Roman" w:eastAsia="Times New Roman" w:hAnsi="Times New Roman" w:cs="Times New Roman"/>
          <w:color w:val="000000"/>
          <w:sz w:val="24"/>
          <w:szCs w:val="24"/>
        </w:rPr>
        <w:t xml:space="preserve">achieving compatibility </w:t>
      </w:r>
      <w:r w:rsidR="00566E7B">
        <w:rPr>
          <w:rFonts w:ascii="Times New Roman" w:eastAsia="Times New Roman" w:hAnsi="Times New Roman" w:cs="Times New Roman"/>
          <w:color w:val="000000"/>
          <w:sz w:val="24"/>
          <w:szCs w:val="24"/>
        </w:rPr>
        <w:t xml:space="preserve">when necessary </w:t>
      </w:r>
      <w:r w:rsidR="00C1076B">
        <w:rPr>
          <w:rFonts w:ascii="Times New Roman" w:eastAsia="Times New Roman" w:hAnsi="Times New Roman" w:cs="Times New Roman"/>
          <w:color w:val="000000"/>
          <w:sz w:val="24"/>
          <w:szCs w:val="24"/>
        </w:rPr>
        <w:t>through bilateral coordination</w:t>
      </w:r>
      <w:r w:rsidRPr="00F63A8B">
        <w:rPr>
          <w:rFonts w:ascii="Times New Roman" w:eastAsia="Times New Roman" w:hAnsi="Times New Roman" w:cs="Times New Roman"/>
          <w:color w:val="000000"/>
          <w:sz w:val="24"/>
          <w:szCs w:val="24"/>
        </w:rPr>
        <w:t>.   </w:t>
      </w:r>
      <w:r w:rsidR="00783EC4">
        <w:rPr>
          <w:rFonts w:ascii="Times New Roman" w:eastAsia="Times New Roman" w:hAnsi="Times New Roman" w:cs="Times New Roman"/>
          <w:color w:val="000000"/>
          <w:sz w:val="24"/>
          <w:szCs w:val="24"/>
        </w:rPr>
        <w:t xml:space="preserve">A lone </w:t>
      </w:r>
      <w:r w:rsidRPr="00F63A8B">
        <w:rPr>
          <w:rFonts w:ascii="Times New Roman" w:eastAsia="Times New Roman" w:hAnsi="Times New Roman" w:cs="Times New Roman"/>
          <w:color w:val="000000"/>
          <w:sz w:val="24"/>
          <w:szCs w:val="24"/>
        </w:rPr>
        <w:t xml:space="preserve">unresolved </w:t>
      </w:r>
      <w:r w:rsidR="00783EC4">
        <w:rPr>
          <w:rFonts w:ascii="Times New Roman" w:eastAsia="Times New Roman" w:hAnsi="Times New Roman" w:cs="Times New Roman"/>
          <w:color w:val="000000"/>
          <w:sz w:val="24"/>
          <w:szCs w:val="24"/>
        </w:rPr>
        <w:t xml:space="preserve">coordination </w:t>
      </w:r>
      <w:r w:rsidRPr="00F63A8B">
        <w:rPr>
          <w:rFonts w:ascii="Times New Roman" w:eastAsia="Times New Roman" w:hAnsi="Times New Roman" w:cs="Times New Roman"/>
          <w:color w:val="000000"/>
          <w:sz w:val="24"/>
          <w:szCs w:val="24"/>
        </w:rPr>
        <w:t xml:space="preserve">issue between China and Korea </w:t>
      </w:r>
      <w:r w:rsidR="00783EC4">
        <w:rPr>
          <w:rFonts w:ascii="Times New Roman" w:eastAsia="Times New Roman" w:hAnsi="Times New Roman" w:cs="Times New Roman"/>
          <w:color w:val="000000"/>
          <w:sz w:val="24"/>
          <w:szCs w:val="24"/>
        </w:rPr>
        <w:t>prompted the inclusion of Agenda Item 9.1, Issue 9.1.1 on the</w:t>
      </w:r>
      <w:r w:rsidRPr="00F63A8B">
        <w:rPr>
          <w:rFonts w:ascii="Times New Roman" w:eastAsia="Times New Roman" w:hAnsi="Times New Roman" w:cs="Times New Roman"/>
          <w:color w:val="000000"/>
          <w:sz w:val="24"/>
          <w:szCs w:val="24"/>
        </w:rPr>
        <w:t xml:space="preserve"> WRC-19</w:t>
      </w:r>
      <w:r w:rsidR="00783EC4">
        <w:rPr>
          <w:rFonts w:ascii="Times New Roman" w:eastAsia="Times New Roman" w:hAnsi="Times New Roman" w:cs="Times New Roman"/>
          <w:color w:val="000000"/>
          <w:sz w:val="24"/>
          <w:szCs w:val="24"/>
        </w:rPr>
        <w:t xml:space="preserve"> agenda so that cross-border sharing between the terrestrial and satellite components of IMT could be studied</w:t>
      </w:r>
      <w:r w:rsidRPr="00F63A8B">
        <w:rPr>
          <w:rFonts w:ascii="Times New Roman" w:eastAsia="Times New Roman" w:hAnsi="Times New Roman" w:cs="Times New Roman"/>
          <w:color w:val="000000"/>
          <w:sz w:val="24"/>
          <w:szCs w:val="24"/>
        </w:rPr>
        <w:t>.</w:t>
      </w:r>
    </w:p>
    <w:p w14:paraId="47C4DAD8" w14:textId="77777777" w:rsidR="003F6ECD" w:rsidRPr="00C40E9D" w:rsidRDefault="003F6ECD" w:rsidP="003F6ECD">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660C771E" w14:textId="77777777" w:rsidR="003F6ECD" w:rsidRPr="00C40E9D" w:rsidRDefault="003F6ECD" w:rsidP="003F6ECD">
      <w:pPr>
        <w:spacing w:line="231" w:lineRule="atLeast"/>
        <w:rPr>
          <w:rFonts w:ascii="Times New Roman" w:eastAsia="Times New Roman" w:hAnsi="Times New Roman" w:cs="Times New Roman"/>
          <w:b/>
          <w:color w:val="000000"/>
          <w:sz w:val="24"/>
          <w:szCs w:val="24"/>
        </w:rPr>
      </w:pPr>
      <w:r w:rsidRPr="00C40E9D">
        <w:rPr>
          <w:rFonts w:ascii="Times New Roman" w:eastAsia="Times New Roman" w:hAnsi="Times New Roman" w:cs="Times New Roman"/>
          <w:b/>
          <w:color w:val="000000"/>
          <w:sz w:val="24"/>
          <w:szCs w:val="24"/>
        </w:rPr>
        <w:t>DISCUSSION</w:t>
      </w:r>
    </w:p>
    <w:p w14:paraId="0742B443" w14:textId="2F2FC4B3" w:rsidR="00783EC4" w:rsidRDefault="00F44C02" w:rsidP="00947B90">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3F6ECD" w:rsidRPr="00F63A8B">
        <w:rPr>
          <w:rFonts w:ascii="Times New Roman" w:eastAsia="Times New Roman" w:hAnsi="Times New Roman" w:cs="Times New Roman"/>
          <w:color w:val="000000"/>
          <w:sz w:val="24"/>
          <w:szCs w:val="24"/>
        </w:rPr>
        <w:t xml:space="preserve">n the United States, the </w:t>
      </w:r>
      <w:r w:rsidR="00566E7B">
        <w:rPr>
          <w:rFonts w:ascii="Times New Roman" w:eastAsia="Times New Roman" w:hAnsi="Times New Roman" w:cs="Times New Roman"/>
          <w:color w:val="000000"/>
          <w:sz w:val="24"/>
          <w:szCs w:val="24"/>
        </w:rPr>
        <w:t xml:space="preserve">frequency </w:t>
      </w:r>
      <w:r w:rsidR="00670B7B">
        <w:rPr>
          <w:rFonts w:ascii="Times New Roman" w:eastAsia="Times New Roman" w:hAnsi="Times New Roman" w:cs="Times New Roman"/>
          <w:color w:val="000000"/>
          <w:sz w:val="24"/>
          <w:szCs w:val="24"/>
        </w:rPr>
        <w:t>range</w:t>
      </w:r>
      <w:r w:rsidR="003F6ECD" w:rsidRPr="00F63A8B">
        <w:rPr>
          <w:rFonts w:ascii="Times New Roman" w:eastAsia="Times New Roman" w:hAnsi="Times New Roman" w:cs="Times New Roman"/>
          <w:color w:val="000000"/>
          <w:sz w:val="24"/>
          <w:szCs w:val="24"/>
        </w:rPr>
        <w:t xml:space="preserve"> 1850-2000 MHz is allocated on a</w:t>
      </w:r>
      <w:r w:rsidR="00670B7B">
        <w:rPr>
          <w:rFonts w:ascii="Times New Roman" w:eastAsia="Times New Roman" w:hAnsi="Times New Roman" w:cs="Times New Roman"/>
          <w:color w:val="000000"/>
          <w:sz w:val="24"/>
          <w:szCs w:val="24"/>
        </w:rPr>
        <w:t xml:space="preserve"> co</w:t>
      </w:r>
      <w:r w:rsidR="003F6ECD" w:rsidRPr="00F63A8B">
        <w:rPr>
          <w:rFonts w:ascii="Times New Roman" w:eastAsia="Times New Roman" w:hAnsi="Times New Roman" w:cs="Times New Roman"/>
          <w:color w:val="000000"/>
          <w:sz w:val="24"/>
          <w:szCs w:val="24"/>
        </w:rPr>
        <w:t xml:space="preserve">primary basis to mobile and fixed services and is primarily being used by PCS operators. </w:t>
      </w:r>
      <w:r w:rsidR="00783EC4">
        <w:rPr>
          <w:rFonts w:ascii="Times New Roman" w:eastAsia="Times New Roman" w:hAnsi="Times New Roman" w:cs="Times New Roman"/>
          <w:color w:val="000000"/>
          <w:sz w:val="24"/>
          <w:szCs w:val="24"/>
        </w:rPr>
        <w:t xml:space="preserve">The </w:t>
      </w:r>
      <w:r w:rsidR="00783EC4" w:rsidRPr="00F63A8B">
        <w:rPr>
          <w:rFonts w:ascii="Times New Roman" w:eastAsia="Times New Roman" w:hAnsi="Times New Roman" w:cs="Times New Roman"/>
          <w:color w:val="000000"/>
          <w:sz w:val="24"/>
          <w:szCs w:val="24"/>
        </w:rPr>
        <w:t xml:space="preserve">2000-2020 </w:t>
      </w:r>
      <w:r w:rsidR="00783EC4">
        <w:rPr>
          <w:rFonts w:ascii="Times New Roman" w:eastAsia="Times New Roman" w:hAnsi="Times New Roman" w:cs="Times New Roman"/>
          <w:color w:val="000000"/>
          <w:sz w:val="24"/>
          <w:szCs w:val="24"/>
        </w:rPr>
        <w:t xml:space="preserve">MHz band has also been allocated to the mobile-satellite service on a co-primary basis with mobile and fixed services. Within the band </w:t>
      </w:r>
      <w:r w:rsidR="00783EC4" w:rsidRPr="00F63A8B">
        <w:rPr>
          <w:rFonts w:ascii="Times New Roman" w:eastAsia="Times New Roman" w:hAnsi="Times New Roman" w:cs="Times New Roman"/>
          <w:color w:val="000000"/>
          <w:sz w:val="24"/>
          <w:szCs w:val="24"/>
        </w:rPr>
        <w:t>2000-2020 MHz</w:t>
      </w:r>
      <w:r w:rsidR="00783EC4">
        <w:rPr>
          <w:rFonts w:ascii="Times New Roman" w:eastAsia="Times New Roman" w:hAnsi="Times New Roman" w:cs="Times New Roman"/>
          <w:color w:val="000000"/>
          <w:sz w:val="24"/>
          <w:szCs w:val="24"/>
        </w:rPr>
        <w:t xml:space="preserve">, the mobile and mobile-satellite licenses </w:t>
      </w:r>
      <w:r w:rsidR="00783EC4">
        <w:rPr>
          <w:rFonts w:ascii="Times New Roman" w:eastAsia="Times New Roman" w:hAnsi="Times New Roman" w:cs="Times New Roman"/>
          <w:color w:val="000000"/>
          <w:sz w:val="24"/>
          <w:szCs w:val="24"/>
        </w:rPr>
        <w:lastRenderedPageBreak/>
        <w:t>have been issued to a single licensee</w:t>
      </w:r>
      <w:r w:rsidR="00783EC4" w:rsidRPr="00F63A8B">
        <w:rPr>
          <w:rFonts w:ascii="Times New Roman" w:eastAsia="Times New Roman" w:hAnsi="Times New Roman" w:cs="Times New Roman"/>
          <w:color w:val="000000"/>
          <w:sz w:val="24"/>
          <w:szCs w:val="24"/>
        </w:rPr>
        <w:t xml:space="preserve">. </w:t>
      </w:r>
      <w:r w:rsidR="00783EC4">
        <w:rPr>
          <w:rFonts w:ascii="Times New Roman" w:eastAsia="Times New Roman" w:hAnsi="Times New Roman" w:cs="Times New Roman"/>
          <w:color w:val="000000"/>
          <w:sz w:val="24"/>
          <w:szCs w:val="24"/>
        </w:rPr>
        <w:t xml:space="preserve"> Today</w:t>
      </w:r>
      <w:r w:rsidR="00F7182A">
        <w:rPr>
          <w:rFonts w:ascii="Times New Roman" w:eastAsia="Times New Roman" w:hAnsi="Times New Roman" w:cs="Times New Roman"/>
          <w:color w:val="000000"/>
          <w:sz w:val="24"/>
          <w:szCs w:val="24"/>
        </w:rPr>
        <w:t>,</w:t>
      </w:r>
      <w:r w:rsidR="00783EC4">
        <w:rPr>
          <w:rFonts w:ascii="Times New Roman" w:eastAsia="Times New Roman" w:hAnsi="Times New Roman" w:cs="Times New Roman"/>
          <w:color w:val="000000"/>
          <w:sz w:val="24"/>
          <w:szCs w:val="24"/>
        </w:rPr>
        <w:t xml:space="preserve"> the mobile-satellite service </w:t>
      </w:r>
      <w:r w:rsidR="00AD78DA">
        <w:rPr>
          <w:rFonts w:ascii="Times New Roman" w:eastAsia="Times New Roman" w:hAnsi="Times New Roman" w:cs="Times New Roman"/>
          <w:color w:val="000000"/>
          <w:sz w:val="24"/>
          <w:szCs w:val="24"/>
        </w:rPr>
        <w:t xml:space="preserve">is </w:t>
      </w:r>
      <w:r w:rsidR="00783EC4">
        <w:rPr>
          <w:rFonts w:ascii="Times New Roman" w:eastAsia="Times New Roman" w:hAnsi="Times New Roman" w:cs="Times New Roman"/>
          <w:color w:val="000000"/>
          <w:sz w:val="24"/>
          <w:szCs w:val="24"/>
        </w:rPr>
        <w:t>in use and the mobile service is being deployed consistent with the issued FCC licenses.</w:t>
      </w:r>
      <w:r w:rsidR="003F6ECD" w:rsidRPr="00F63A8B">
        <w:rPr>
          <w:rFonts w:ascii="Times New Roman" w:eastAsia="Times New Roman" w:hAnsi="Times New Roman" w:cs="Times New Roman"/>
          <w:color w:val="000000"/>
          <w:sz w:val="24"/>
          <w:szCs w:val="24"/>
        </w:rPr>
        <w:t xml:space="preserve"> </w:t>
      </w:r>
    </w:p>
    <w:p w14:paraId="250A1335" w14:textId="77777777" w:rsidR="00783EC4" w:rsidRDefault="00783EC4" w:rsidP="00947B90">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0E8F99D2" w14:textId="661E2FCC" w:rsidR="003F6ECD" w:rsidRPr="00FA567F" w:rsidRDefault="003F6ECD" w:rsidP="00947B90">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F63A8B">
        <w:rPr>
          <w:rFonts w:ascii="Times New Roman" w:eastAsia="Times New Roman" w:hAnsi="Times New Roman" w:cs="Times New Roman"/>
          <w:color w:val="000000"/>
          <w:sz w:val="24"/>
          <w:szCs w:val="24"/>
        </w:rPr>
        <w:t xml:space="preserve">Studies undertaken </w:t>
      </w:r>
      <w:r w:rsidR="00670B7B">
        <w:rPr>
          <w:rFonts w:ascii="Times New Roman" w:eastAsia="Times New Roman" w:hAnsi="Times New Roman" w:cs="Times New Roman"/>
          <w:color w:val="000000"/>
          <w:sz w:val="24"/>
          <w:szCs w:val="24"/>
        </w:rPr>
        <w:t xml:space="preserve">by </w:t>
      </w:r>
      <w:r w:rsidRPr="00F63A8B">
        <w:rPr>
          <w:rFonts w:ascii="Times New Roman" w:eastAsia="Times New Roman" w:hAnsi="Times New Roman" w:cs="Times New Roman"/>
          <w:color w:val="000000"/>
          <w:sz w:val="24"/>
          <w:szCs w:val="24"/>
        </w:rPr>
        <w:t xml:space="preserve">ITU-R WP 4C and WP 5D to address WRC-19 Agenda Item 9.1, Issue 9.1.1, as specified by CPM 19-1, </w:t>
      </w:r>
      <w:r w:rsidR="00783EC4">
        <w:rPr>
          <w:rFonts w:ascii="Times New Roman" w:eastAsia="Times New Roman" w:hAnsi="Times New Roman" w:cs="Times New Roman"/>
          <w:color w:val="000000"/>
          <w:sz w:val="24"/>
          <w:szCs w:val="24"/>
        </w:rPr>
        <w:t xml:space="preserve">suggest that </w:t>
      </w:r>
      <w:r w:rsidRPr="00F63A8B">
        <w:rPr>
          <w:rFonts w:ascii="Times New Roman" w:eastAsia="Times New Roman" w:hAnsi="Times New Roman" w:cs="Times New Roman"/>
          <w:color w:val="000000"/>
          <w:sz w:val="24"/>
          <w:szCs w:val="24"/>
        </w:rPr>
        <w:t>several mitigation techniques exist for fostering the compatibility between the terrestrial and satellite components of IMT in adjacent countries</w:t>
      </w:r>
      <w:r w:rsidR="00F44C02">
        <w:rPr>
          <w:rFonts w:ascii="Times New Roman" w:eastAsia="Times New Roman" w:hAnsi="Times New Roman" w:cs="Times New Roman"/>
          <w:color w:val="000000"/>
          <w:sz w:val="24"/>
          <w:szCs w:val="24"/>
        </w:rPr>
        <w:t>.  These techniques may be considered during the</w:t>
      </w:r>
      <w:r w:rsidRPr="00F63A8B">
        <w:rPr>
          <w:rFonts w:ascii="Times New Roman" w:eastAsia="Times New Roman" w:hAnsi="Times New Roman" w:cs="Times New Roman"/>
          <w:color w:val="000000"/>
          <w:sz w:val="24"/>
          <w:szCs w:val="24"/>
        </w:rPr>
        <w:t xml:space="preserve"> bilateral coordination process</w:t>
      </w:r>
      <w:r w:rsidR="00F44C02">
        <w:rPr>
          <w:rFonts w:ascii="Times New Roman" w:eastAsia="Times New Roman" w:hAnsi="Times New Roman" w:cs="Times New Roman"/>
          <w:color w:val="000000"/>
          <w:sz w:val="24"/>
          <w:szCs w:val="24"/>
        </w:rPr>
        <w:t xml:space="preserve">. Accordingly, </w:t>
      </w:r>
      <w:r w:rsidRPr="00F63A8B">
        <w:rPr>
          <w:rFonts w:ascii="Times New Roman" w:eastAsia="Times New Roman" w:hAnsi="Times New Roman" w:cs="Times New Roman"/>
          <w:color w:val="000000"/>
          <w:sz w:val="24"/>
          <w:szCs w:val="24"/>
        </w:rPr>
        <w:t xml:space="preserve">there is no need </w:t>
      </w:r>
      <w:r w:rsidR="00F44C02">
        <w:rPr>
          <w:rFonts w:ascii="Times New Roman" w:eastAsia="Times New Roman" w:hAnsi="Times New Roman" w:cs="Times New Roman"/>
          <w:color w:val="000000"/>
          <w:sz w:val="24"/>
          <w:szCs w:val="24"/>
        </w:rPr>
        <w:t xml:space="preserve">for </w:t>
      </w:r>
      <w:r w:rsidRPr="00F63A8B">
        <w:rPr>
          <w:rFonts w:ascii="Times New Roman" w:eastAsia="Times New Roman" w:hAnsi="Times New Roman" w:cs="Times New Roman"/>
          <w:color w:val="000000"/>
          <w:sz w:val="24"/>
          <w:szCs w:val="24"/>
        </w:rPr>
        <w:t>additional regulatory constraints</w:t>
      </w:r>
      <w:r w:rsidR="00F44C02">
        <w:rPr>
          <w:rFonts w:ascii="Times New Roman" w:eastAsia="Times New Roman" w:hAnsi="Times New Roman" w:cs="Times New Roman"/>
          <w:color w:val="000000"/>
          <w:sz w:val="24"/>
          <w:szCs w:val="24"/>
        </w:rPr>
        <w:t xml:space="preserve"> on an international basis</w:t>
      </w:r>
      <w:r w:rsidRPr="00F63A8B">
        <w:rPr>
          <w:rFonts w:ascii="Times New Roman" w:eastAsia="Times New Roman" w:hAnsi="Times New Roman" w:cs="Times New Roman"/>
          <w:color w:val="000000"/>
          <w:sz w:val="24"/>
          <w:szCs w:val="24"/>
        </w:rPr>
        <w:t xml:space="preserve">. This is the </w:t>
      </w:r>
      <w:r w:rsidR="00F44C02">
        <w:rPr>
          <w:rFonts w:ascii="Times New Roman" w:eastAsia="Times New Roman" w:hAnsi="Times New Roman" w:cs="Times New Roman"/>
          <w:color w:val="000000"/>
          <w:sz w:val="24"/>
          <w:szCs w:val="24"/>
        </w:rPr>
        <w:t>basis</w:t>
      </w:r>
      <w:r w:rsidRPr="00F63A8B">
        <w:rPr>
          <w:rFonts w:ascii="Times New Roman" w:eastAsia="Times New Roman" w:hAnsi="Times New Roman" w:cs="Times New Roman"/>
          <w:color w:val="000000"/>
          <w:sz w:val="24"/>
          <w:szCs w:val="24"/>
        </w:rPr>
        <w:t xml:space="preserve"> of View </w:t>
      </w:r>
      <w:r w:rsidR="00F44C02">
        <w:rPr>
          <w:rFonts w:ascii="Times New Roman" w:eastAsia="Times New Roman" w:hAnsi="Times New Roman" w:cs="Times New Roman"/>
          <w:color w:val="000000"/>
          <w:sz w:val="24"/>
          <w:szCs w:val="24"/>
        </w:rPr>
        <w:t>A.</w:t>
      </w:r>
    </w:p>
    <w:p w14:paraId="360CBE4B" w14:textId="77777777" w:rsidR="003F6ECD" w:rsidRPr="00FA567F" w:rsidRDefault="003F6ECD" w:rsidP="00E00577">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21ED1525" w14:textId="0773C36C" w:rsidR="00E00577" w:rsidRDefault="00E00577" w:rsidP="00E00577">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Pr>
          <w:rFonts w:ascii="Times New Roman" w:eastAsia="Times New Roman" w:hAnsi="Times New Roman" w:cs="Times New Roman"/>
          <w:sz w:val="24"/>
          <w:szCs w:val="24"/>
        </w:rPr>
        <w:t>View A is consistent with the treatment of the terrestrial component of IMT in the mobile service and the satellite component</w:t>
      </w:r>
      <w:r w:rsidR="00FA56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IMT in the mobile-satellite service adopted in the United States. It retains </w:t>
      </w:r>
      <w:r w:rsidRPr="001971E8">
        <w:rPr>
          <w:rFonts w:ascii="Times New Roman" w:eastAsia="Times New Roman" w:hAnsi="Times New Roman" w:cs="Times New Roman"/>
          <w:sz w:val="24"/>
          <w:szCs w:val="24"/>
        </w:rPr>
        <w:t xml:space="preserve">the flexibility to adopt a variety of </w:t>
      </w:r>
      <w:r w:rsidR="00566E7B">
        <w:rPr>
          <w:rFonts w:ascii="Times New Roman" w:eastAsia="Times New Roman" w:hAnsi="Times New Roman" w:cs="Times New Roman"/>
          <w:sz w:val="24"/>
          <w:szCs w:val="24"/>
        </w:rPr>
        <w:t>technical and operational</w:t>
      </w:r>
      <w:r w:rsidR="00566E7B" w:rsidRPr="001971E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measures</w:t>
      </w:r>
      <w:r w:rsidR="00566E7B">
        <w:rPr>
          <w:rFonts w:ascii="Times New Roman" w:eastAsia="Times New Roman" w:hAnsi="Times New Roman" w:cs="Times New Roman"/>
          <w:sz w:val="24"/>
          <w:szCs w:val="24"/>
        </w:rPr>
        <w:t xml:space="preserve"> for co-existence</w:t>
      </w:r>
      <w:r w:rsidRPr="001971E8">
        <w:rPr>
          <w:rFonts w:ascii="Times New Roman" w:eastAsia="Times New Roman" w:hAnsi="Times New Roman" w:cs="Times New Roman"/>
          <w:sz w:val="24"/>
          <w:szCs w:val="24"/>
        </w:rPr>
        <w:t xml:space="preserve">, based on </w:t>
      </w:r>
      <w:r w:rsidR="00566E7B">
        <w:rPr>
          <w:rFonts w:ascii="Times New Roman" w:eastAsia="Times New Roman" w:hAnsi="Times New Roman" w:cs="Times New Roman"/>
          <w:sz w:val="24"/>
          <w:szCs w:val="24"/>
        </w:rPr>
        <w:t>realistic</w:t>
      </w:r>
      <w:r w:rsidR="00566E7B" w:rsidRPr="001971E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system characteristics</w:t>
      </w:r>
      <w:r>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A</w:t>
      </w:r>
      <w:r w:rsidR="00566E7B">
        <w:rPr>
          <w:rFonts w:ascii="Times New Roman" w:eastAsia="Times New Roman" w:hAnsi="Times New Roman" w:cs="Times New Roman"/>
          <w:sz w:val="24"/>
          <w:szCs w:val="24"/>
        </w:rPr>
        <w:t>ny</w:t>
      </w:r>
      <w:r w:rsidRPr="001971E8">
        <w:rPr>
          <w:rFonts w:ascii="Times New Roman" w:eastAsia="Times New Roman" w:hAnsi="Times New Roman" w:cs="Times New Roman"/>
          <w:sz w:val="24"/>
          <w:szCs w:val="24"/>
        </w:rPr>
        <w:t xml:space="preserve"> change to the Radio Regulations would limit the present flexibility</w:t>
      </w:r>
      <w:r>
        <w:rPr>
          <w:rFonts w:ascii="Times New Roman" w:eastAsia="Times New Roman" w:hAnsi="Times New Roman" w:cs="Times New Roman"/>
          <w:sz w:val="24"/>
          <w:szCs w:val="24"/>
        </w:rPr>
        <w:t xml:space="preserve"> for deployments of either component of IMT by individual countries</w:t>
      </w:r>
      <w:r w:rsidR="00C1076B">
        <w:rPr>
          <w:rFonts w:ascii="Times New Roman" w:eastAsia="Times New Roman" w:hAnsi="Times New Roman" w:cs="Times New Roman"/>
          <w:sz w:val="24"/>
          <w:szCs w:val="24"/>
        </w:rPr>
        <w:t>, and more importantly</w:t>
      </w:r>
      <w:r w:rsidR="008A0526">
        <w:rPr>
          <w:rFonts w:ascii="Times New Roman" w:eastAsia="Times New Roman" w:hAnsi="Times New Roman" w:cs="Times New Roman"/>
          <w:sz w:val="24"/>
          <w:szCs w:val="24"/>
        </w:rPr>
        <w:t>,</w:t>
      </w:r>
      <w:r w:rsidR="00C1076B">
        <w:rPr>
          <w:rFonts w:ascii="Times New Roman" w:eastAsia="Times New Roman" w:hAnsi="Times New Roman" w:cs="Times New Roman"/>
          <w:sz w:val="24"/>
          <w:szCs w:val="24"/>
        </w:rPr>
        <w:t xml:space="preserve"> is outside the scope of the Agenda Item 9.1, Issue 9.1.1</w:t>
      </w:r>
      <w:r w:rsidRPr="001971E8">
        <w:rPr>
          <w:rFonts w:ascii="Times New Roman" w:eastAsia="Times New Roman" w:hAnsi="Times New Roman" w:cs="Times New Roman"/>
          <w:sz w:val="24"/>
          <w:szCs w:val="24"/>
        </w:rPr>
        <w:t>.</w:t>
      </w:r>
      <w:r w:rsidR="00C37B91">
        <w:rPr>
          <w:rFonts w:ascii="Times New Roman" w:eastAsia="Times New Roman" w:hAnsi="Times New Roman" w:cs="Times New Roman"/>
          <w:sz w:val="24"/>
          <w:szCs w:val="24"/>
        </w:rPr>
        <w:t xml:space="preserve"> </w:t>
      </w:r>
      <w:r w:rsidR="00C1076B">
        <w:rPr>
          <w:rFonts w:ascii="Times New Roman" w:eastAsia="Times New Roman" w:hAnsi="Times New Roman" w:cs="Times New Roman"/>
          <w:sz w:val="24"/>
          <w:szCs w:val="24"/>
        </w:rPr>
        <w:t xml:space="preserve"> </w:t>
      </w:r>
      <w:r w:rsidR="00C37B91">
        <w:rPr>
          <w:rFonts w:ascii="Times New Roman" w:eastAsia="Times New Roman" w:hAnsi="Times New Roman" w:cs="Times New Roman"/>
          <w:sz w:val="24"/>
          <w:szCs w:val="24"/>
        </w:rPr>
        <w:t>Specifically,  change</w:t>
      </w:r>
      <w:r w:rsidR="00670B7B">
        <w:rPr>
          <w:rFonts w:ascii="Times New Roman" w:eastAsia="Times New Roman" w:hAnsi="Times New Roman" w:cs="Times New Roman"/>
          <w:sz w:val="24"/>
          <w:szCs w:val="24"/>
        </w:rPr>
        <w:t>s</w:t>
      </w:r>
      <w:r w:rsidR="00C37B91">
        <w:rPr>
          <w:rFonts w:ascii="Times New Roman" w:eastAsia="Times New Roman" w:hAnsi="Times New Roman" w:cs="Times New Roman"/>
          <w:sz w:val="24"/>
          <w:szCs w:val="24"/>
        </w:rPr>
        <w:t xml:space="preserve"> to the Radio Regulations </w:t>
      </w:r>
      <w:r w:rsidR="00670B7B">
        <w:rPr>
          <w:rFonts w:ascii="Times New Roman" w:eastAsia="Times New Roman" w:hAnsi="Times New Roman" w:cs="Times New Roman"/>
          <w:sz w:val="24"/>
          <w:szCs w:val="24"/>
        </w:rPr>
        <w:t>such as constraints on power emitted by transmitters or transmission limits into the transmit antenna would</w:t>
      </w:r>
      <w:r w:rsidR="00F44C02">
        <w:rPr>
          <w:rFonts w:ascii="Times New Roman" w:eastAsia="Times New Roman" w:hAnsi="Times New Roman" w:cs="Times New Roman"/>
          <w:sz w:val="24"/>
          <w:szCs w:val="24"/>
        </w:rPr>
        <w:t xml:space="preserve"> not comport with </w:t>
      </w:r>
      <w:r w:rsidR="003F6ECD">
        <w:rPr>
          <w:rFonts w:ascii="Times New Roman" w:eastAsia="Times New Roman" w:hAnsi="Times New Roman" w:cs="Times New Roman"/>
          <w:sz w:val="24"/>
          <w:szCs w:val="24"/>
        </w:rPr>
        <w:t>the regulatory regime of U.S. and</w:t>
      </w:r>
      <w:r w:rsidR="00C37B91">
        <w:rPr>
          <w:rFonts w:ascii="Times New Roman" w:eastAsia="Times New Roman" w:hAnsi="Times New Roman" w:cs="Times New Roman"/>
          <w:sz w:val="24"/>
          <w:szCs w:val="24"/>
        </w:rPr>
        <w:t xml:space="preserve"> would impose restrictions on mobile operators </w:t>
      </w:r>
      <w:r w:rsidR="00F44C02">
        <w:rPr>
          <w:rFonts w:ascii="Times New Roman" w:eastAsia="Times New Roman" w:hAnsi="Times New Roman" w:cs="Times New Roman"/>
          <w:sz w:val="24"/>
          <w:szCs w:val="24"/>
        </w:rPr>
        <w:t xml:space="preserve">holding </w:t>
      </w:r>
      <w:r w:rsidR="00C37B91">
        <w:rPr>
          <w:rFonts w:ascii="Times New Roman" w:eastAsia="Times New Roman" w:hAnsi="Times New Roman" w:cs="Times New Roman"/>
          <w:sz w:val="24"/>
          <w:szCs w:val="24"/>
        </w:rPr>
        <w:t>licenses throughout the 19</w:t>
      </w:r>
      <w:r w:rsidR="003F6ECD">
        <w:rPr>
          <w:rFonts w:ascii="Times New Roman" w:eastAsia="Times New Roman" w:hAnsi="Times New Roman" w:cs="Times New Roman"/>
          <w:sz w:val="24"/>
          <w:szCs w:val="24"/>
        </w:rPr>
        <w:t>9</w:t>
      </w:r>
      <w:r w:rsidR="00C37B91">
        <w:rPr>
          <w:rFonts w:ascii="Times New Roman" w:eastAsia="Times New Roman" w:hAnsi="Times New Roman" w:cs="Times New Roman"/>
          <w:sz w:val="24"/>
          <w:szCs w:val="24"/>
        </w:rPr>
        <w:t>0-2</w:t>
      </w:r>
      <w:r w:rsidR="003F6ECD">
        <w:rPr>
          <w:rFonts w:ascii="Times New Roman" w:eastAsia="Times New Roman" w:hAnsi="Times New Roman" w:cs="Times New Roman"/>
          <w:sz w:val="24"/>
          <w:szCs w:val="24"/>
        </w:rPr>
        <w:t>0</w:t>
      </w:r>
      <w:r w:rsidR="00C37B91">
        <w:rPr>
          <w:rFonts w:ascii="Times New Roman" w:eastAsia="Times New Roman" w:hAnsi="Times New Roman" w:cs="Times New Roman"/>
          <w:sz w:val="24"/>
          <w:szCs w:val="24"/>
        </w:rPr>
        <w:t xml:space="preserve">10 </w:t>
      </w:r>
      <w:r w:rsidR="003F6ECD">
        <w:rPr>
          <w:rFonts w:ascii="Times New Roman" w:eastAsia="Times New Roman" w:hAnsi="Times New Roman" w:cs="Times New Roman"/>
          <w:sz w:val="24"/>
          <w:szCs w:val="24"/>
        </w:rPr>
        <w:t>M</w:t>
      </w:r>
      <w:r w:rsidR="00C37B91">
        <w:rPr>
          <w:rFonts w:ascii="Times New Roman" w:eastAsia="Times New Roman" w:hAnsi="Times New Roman" w:cs="Times New Roman"/>
          <w:sz w:val="24"/>
          <w:szCs w:val="24"/>
        </w:rPr>
        <w:t>Hz band.</w:t>
      </w:r>
      <w:r w:rsidR="00166BFD">
        <w:rPr>
          <w:rFonts w:ascii="Times New Roman" w:eastAsia="Times New Roman" w:hAnsi="Times New Roman" w:cs="Times New Roman"/>
          <w:sz w:val="24"/>
          <w:szCs w:val="24"/>
        </w:rPr>
        <w:t xml:space="preserve">  In addition, it would impose unnecessarily restrictions on operations globally.</w:t>
      </w:r>
    </w:p>
    <w:p w14:paraId="1F50F460" w14:textId="77777777" w:rsidR="00C1076B" w:rsidRDefault="00C1076B" w:rsidP="00E00577">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7FBBC8BC" w14:textId="11F98210" w:rsidR="00C1076B" w:rsidRPr="00FA567F" w:rsidRDefault="00670B7B" w:rsidP="00E00577">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In the View A proposal, </w:t>
      </w:r>
      <w:r w:rsidR="00C1076B">
        <w:rPr>
          <w:rFonts w:ascii="Times New Roman" w:eastAsia="Times New Roman" w:hAnsi="Times New Roman" w:cs="Times New Roman"/>
          <w:sz w:val="24"/>
          <w:szCs w:val="24"/>
        </w:rPr>
        <w:t>Resolution 212 (Rev. WRC-15) is</w:t>
      </w:r>
      <w:r>
        <w:rPr>
          <w:rFonts w:ascii="Times New Roman" w:eastAsia="Times New Roman" w:hAnsi="Times New Roman" w:cs="Times New Roman"/>
          <w:sz w:val="24"/>
          <w:szCs w:val="24"/>
        </w:rPr>
        <w:t xml:space="preserve"> also</w:t>
      </w:r>
      <w:r w:rsidR="00C1076B">
        <w:rPr>
          <w:rFonts w:ascii="Times New Roman" w:eastAsia="Times New Roman" w:hAnsi="Times New Roman" w:cs="Times New Roman"/>
          <w:sz w:val="24"/>
          <w:szCs w:val="24"/>
        </w:rPr>
        <w:t xml:space="preserve"> modified to reflect that t</w:t>
      </w:r>
      <w:r w:rsidR="00C1076B" w:rsidRPr="001971E8">
        <w:rPr>
          <w:rFonts w:ascii="Times New Roman" w:eastAsia="Times New Roman" w:hAnsi="Times New Roman" w:cs="Times New Roman"/>
          <w:sz w:val="24"/>
          <w:szCs w:val="24"/>
        </w:rPr>
        <w:t>he studies responsive to this agenda item will be complete by WRC-19 and technical and operational measures to promote compatibility between the terrestrial and satellite components of IMT in different countries</w:t>
      </w:r>
      <w:r w:rsidR="00C1076B">
        <w:rPr>
          <w:rFonts w:ascii="Times New Roman" w:eastAsia="Times New Roman" w:hAnsi="Times New Roman" w:cs="Times New Roman"/>
          <w:sz w:val="24"/>
          <w:szCs w:val="24"/>
        </w:rPr>
        <w:t xml:space="preserve"> will have been documented.</w:t>
      </w:r>
    </w:p>
    <w:p w14:paraId="6210C789" w14:textId="77777777" w:rsidR="003F6ECD" w:rsidRPr="00C40E9D" w:rsidRDefault="003F6ECD" w:rsidP="00FA567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1376C085" w14:textId="2AA06630" w:rsidR="003F6ECD" w:rsidRPr="00C40E9D" w:rsidRDefault="003F6ECD" w:rsidP="003F6ECD">
      <w:pPr>
        <w:spacing w:line="231" w:lineRule="atLeast"/>
        <w:rPr>
          <w:rFonts w:ascii="Times New Roman" w:eastAsia="Times New Roman" w:hAnsi="Times New Roman" w:cs="Times New Roman"/>
          <w:b/>
          <w:color w:val="000000"/>
          <w:sz w:val="24"/>
          <w:szCs w:val="24"/>
        </w:rPr>
      </w:pPr>
      <w:r w:rsidRPr="00C40E9D">
        <w:rPr>
          <w:rFonts w:ascii="Times New Roman" w:eastAsia="Times New Roman" w:hAnsi="Times New Roman" w:cs="Times New Roman"/>
          <w:b/>
          <w:color w:val="000000"/>
          <w:sz w:val="24"/>
          <w:szCs w:val="24"/>
        </w:rPr>
        <w:t>RECOMMENDATION</w:t>
      </w:r>
    </w:p>
    <w:p w14:paraId="4DC477BF" w14:textId="24AF4219" w:rsidR="003F6ECD" w:rsidRPr="00A80E7F" w:rsidRDefault="003F6ECD" w:rsidP="003F6ECD">
      <w:pPr>
        <w:autoSpaceDE w:val="0"/>
        <w:autoSpaceDN w:val="0"/>
        <w:adjustRightInd w:val="0"/>
        <w:spacing w:after="0" w:line="240" w:lineRule="auto"/>
        <w:rPr>
          <w:rFonts w:cstheme="minorHAnsi"/>
          <w:szCs w:val="24"/>
        </w:rPr>
      </w:pPr>
      <w:r w:rsidRPr="00F63A8B">
        <w:rPr>
          <w:rFonts w:ascii="Times New Roman" w:hAnsi="Times New Roman" w:cs="Times New Roman"/>
          <w:sz w:val="24"/>
          <w:szCs w:val="24"/>
        </w:rPr>
        <w:t>Given that several technical and operational measures have been identified</w:t>
      </w:r>
      <w:r w:rsidR="00947B90">
        <w:rPr>
          <w:rFonts w:ascii="Times New Roman" w:hAnsi="Times New Roman" w:cs="Times New Roman"/>
          <w:sz w:val="24"/>
          <w:szCs w:val="24"/>
        </w:rPr>
        <w:t xml:space="preserve"> and studied</w:t>
      </w:r>
      <w:r w:rsidR="00566E7B">
        <w:rPr>
          <w:rFonts w:ascii="Times New Roman" w:hAnsi="Times New Roman" w:cs="Times New Roman"/>
          <w:sz w:val="24"/>
          <w:szCs w:val="24"/>
        </w:rPr>
        <w:t xml:space="preserve"> by the ITU-R</w:t>
      </w:r>
      <w:r w:rsidRPr="00F63A8B">
        <w:rPr>
          <w:rFonts w:ascii="Times New Roman" w:hAnsi="Times New Roman" w:cs="Times New Roman"/>
          <w:sz w:val="24"/>
          <w:szCs w:val="24"/>
        </w:rPr>
        <w:t xml:space="preserve"> for the coexistence of the terrestrial and satellite component of IMT</w:t>
      </w:r>
      <w:r w:rsidR="00670B7B">
        <w:rPr>
          <w:rFonts w:ascii="Times New Roman" w:hAnsi="Times New Roman" w:cs="Times New Roman"/>
          <w:sz w:val="24"/>
          <w:szCs w:val="24"/>
        </w:rPr>
        <w:t>, as per the scope of the Agenda Item 9.1, Issue 9.1.1,</w:t>
      </w:r>
      <w:r w:rsidRPr="00F63A8B">
        <w:rPr>
          <w:rFonts w:ascii="Times New Roman" w:hAnsi="Times New Roman" w:cs="Times New Roman"/>
          <w:sz w:val="24"/>
          <w:szCs w:val="24"/>
        </w:rPr>
        <w:t xml:space="preserve"> and </w:t>
      </w:r>
      <w:r w:rsidR="00A20471">
        <w:rPr>
          <w:rFonts w:ascii="Times New Roman" w:hAnsi="Times New Roman" w:cs="Times New Roman"/>
          <w:sz w:val="24"/>
          <w:szCs w:val="24"/>
        </w:rPr>
        <w:t>the nature of the current regulatory regime within U.S.</w:t>
      </w:r>
      <w:r w:rsidR="00947B90">
        <w:rPr>
          <w:rFonts w:ascii="Times New Roman" w:hAnsi="Times New Roman" w:cs="Times New Roman"/>
          <w:sz w:val="24"/>
          <w:szCs w:val="24"/>
        </w:rPr>
        <w:t>,</w:t>
      </w:r>
      <w:r w:rsidRPr="00F63A8B">
        <w:rPr>
          <w:rFonts w:ascii="Times New Roman" w:hAnsi="Times New Roman" w:cs="Times New Roman"/>
          <w:sz w:val="24"/>
          <w:szCs w:val="24"/>
        </w:rPr>
        <w:t xml:space="preserve"> </w:t>
      </w:r>
      <w:r w:rsidR="00FA567F">
        <w:rPr>
          <w:rFonts w:ascii="Times New Roman" w:hAnsi="Times New Roman" w:cs="Times New Roman"/>
          <w:sz w:val="24"/>
          <w:szCs w:val="24"/>
        </w:rPr>
        <w:t xml:space="preserve">the </w:t>
      </w:r>
      <w:r w:rsidR="00670B7B">
        <w:rPr>
          <w:rFonts w:ascii="Times New Roman" w:hAnsi="Times New Roman" w:cs="Times New Roman"/>
          <w:sz w:val="24"/>
          <w:szCs w:val="24"/>
        </w:rPr>
        <w:t xml:space="preserve">supporters of View A believe the </w:t>
      </w:r>
      <w:r w:rsidR="00FA567F">
        <w:rPr>
          <w:rFonts w:ascii="Times New Roman" w:hAnsi="Times New Roman" w:cs="Times New Roman"/>
          <w:sz w:val="24"/>
          <w:szCs w:val="24"/>
        </w:rPr>
        <w:t>United States should take the position of no change</w:t>
      </w:r>
      <w:r w:rsidR="00A20471">
        <w:rPr>
          <w:rFonts w:ascii="Times New Roman" w:hAnsi="Times New Roman" w:cs="Times New Roman"/>
          <w:sz w:val="24"/>
          <w:szCs w:val="24"/>
        </w:rPr>
        <w:t xml:space="preserve"> </w:t>
      </w:r>
      <w:r w:rsidR="00670B7B">
        <w:rPr>
          <w:rFonts w:ascii="Times New Roman" w:hAnsi="Times New Roman" w:cs="Times New Roman"/>
          <w:sz w:val="24"/>
          <w:szCs w:val="24"/>
        </w:rPr>
        <w:t>(</w:t>
      </w:r>
      <w:r w:rsidR="00A20471" w:rsidRPr="00670B7B">
        <w:rPr>
          <w:rFonts w:ascii="Times New Roman" w:hAnsi="Times New Roman" w:cs="Times New Roman"/>
          <w:sz w:val="24"/>
          <w:szCs w:val="24"/>
          <w:u w:val="single"/>
        </w:rPr>
        <w:t>NOC</w:t>
      </w:r>
      <w:r w:rsidR="00670B7B">
        <w:rPr>
          <w:rFonts w:ascii="Times New Roman" w:hAnsi="Times New Roman" w:cs="Times New Roman"/>
          <w:sz w:val="24"/>
          <w:szCs w:val="24"/>
        </w:rPr>
        <w:t>)</w:t>
      </w:r>
      <w:r w:rsidR="00566E7B">
        <w:rPr>
          <w:rFonts w:ascii="Times New Roman" w:hAnsi="Times New Roman" w:cs="Times New Roman"/>
          <w:sz w:val="24"/>
          <w:szCs w:val="24"/>
        </w:rPr>
        <w:t xml:space="preserve"> </w:t>
      </w:r>
      <w:r w:rsidR="00F65992">
        <w:rPr>
          <w:rFonts w:ascii="Times New Roman" w:hAnsi="Times New Roman" w:cs="Times New Roman"/>
          <w:sz w:val="24"/>
          <w:szCs w:val="24"/>
        </w:rPr>
        <w:t xml:space="preserve">in the Radio Regulations </w:t>
      </w:r>
      <w:r w:rsidR="00566E7B">
        <w:rPr>
          <w:rFonts w:ascii="Times New Roman" w:hAnsi="Times New Roman" w:cs="Times New Roman"/>
          <w:sz w:val="24"/>
          <w:szCs w:val="24"/>
        </w:rPr>
        <w:t>for the</w:t>
      </w:r>
      <w:r w:rsidRPr="00F63A8B">
        <w:rPr>
          <w:rFonts w:ascii="Times New Roman" w:hAnsi="Times New Roman" w:cs="Times New Roman"/>
          <w:sz w:val="24"/>
          <w:szCs w:val="24"/>
        </w:rPr>
        <w:t xml:space="preserve"> ba</w:t>
      </w:r>
      <w:r w:rsidR="00566E7B">
        <w:rPr>
          <w:rFonts w:ascii="Times New Roman" w:hAnsi="Times New Roman" w:cs="Times New Roman"/>
          <w:sz w:val="24"/>
          <w:szCs w:val="24"/>
        </w:rPr>
        <w:t>nd</w:t>
      </w:r>
      <w:r w:rsidR="00670B7B">
        <w:rPr>
          <w:rFonts w:ascii="Times New Roman" w:hAnsi="Times New Roman" w:cs="Times New Roman"/>
          <w:sz w:val="24"/>
          <w:szCs w:val="24"/>
        </w:rPr>
        <w:t>s</w:t>
      </w:r>
      <w:r w:rsidRPr="00F63A8B">
        <w:rPr>
          <w:rFonts w:ascii="Times New Roman" w:hAnsi="Times New Roman" w:cs="Times New Roman"/>
          <w:sz w:val="24"/>
          <w:szCs w:val="24"/>
        </w:rPr>
        <w:t xml:space="preserve"> </w:t>
      </w:r>
      <w:r w:rsidR="00410E01">
        <w:rPr>
          <w:rFonts w:ascii="Times New Roman" w:hAnsi="Times New Roman" w:cs="Times New Roman"/>
          <w:sz w:val="24"/>
          <w:szCs w:val="24"/>
        </w:rPr>
        <w:t xml:space="preserve">addressed </w:t>
      </w:r>
      <w:r w:rsidRPr="00F63A8B">
        <w:rPr>
          <w:rFonts w:ascii="Times New Roman" w:hAnsi="Times New Roman" w:cs="Times New Roman"/>
          <w:sz w:val="24"/>
          <w:szCs w:val="24"/>
        </w:rPr>
        <w:t xml:space="preserve">under </w:t>
      </w:r>
      <w:r w:rsidR="00566E7B">
        <w:rPr>
          <w:rFonts w:ascii="Times New Roman" w:hAnsi="Times New Roman" w:cs="Times New Roman"/>
          <w:sz w:val="24"/>
          <w:szCs w:val="24"/>
        </w:rPr>
        <w:t>WRC-19 Agenda I</w:t>
      </w:r>
      <w:r w:rsidRPr="00F63A8B">
        <w:rPr>
          <w:rFonts w:ascii="Times New Roman" w:hAnsi="Times New Roman" w:cs="Times New Roman"/>
          <w:sz w:val="24"/>
          <w:szCs w:val="24"/>
        </w:rPr>
        <w:t xml:space="preserve">tem 9.1, Issue 9.1.1 and that the </w:t>
      </w:r>
      <w:r w:rsidR="00566E7B">
        <w:rPr>
          <w:rFonts w:ascii="Times New Roman" w:hAnsi="Times New Roman" w:cs="Times New Roman"/>
          <w:sz w:val="24"/>
          <w:szCs w:val="24"/>
        </w:rPr>
        <w:t xml:space="preserve">ITU-R </w:t>
      </w:r>
      <w:r w:rsidRPr="00F63A8B">
        <w:rPr>
          <w:rFonts w:ascii="Times New Roman" w:hAnsi="Times New Roman" w:cs="Times New Roman"/>
          <w:sz w:val="24"/>
          <w:szCs w:val="24"/>
        </w:rPr>
        <w:t>Resolution 212</w:t>
      </w:r>
      <w:r w:rsidR="00566E7B">
        <w:rPr>
          <w:rFonts w:ascii="Times New Roman" w:hAnsi="Times New Roman" w:cs="Times New Roman"/>
          <w:sz w:val="24"/>
          <w:szCs w:val="24"/>
        </w:rPr>
        <w:t xml:space="preserve"> (Rev. WRC </w:t>
      </w:r>
      <w:r w:rsidR="00670B7B">
        <w:rPr>
          <w:rFonts w:ascii="Times New Roman" w:hAnsi="Times New Roman" w:cs="Times New Roman"/>
          <w:sz w:val="24"/>
          <w:szCs w:val="24"/>
        </w:rPr>
        <w:t>15</w:t>
      </w:r>
      <w:r w:rsidR="00566E7B">
        <w:rPr>
          <w:rFonts w:ascii="Times New Roman" w:hAnsi="Times New Roman" w:cs="Times New Roman"/>
          <w:sz w:val="24"/>
          <w:szCs w:val="24"/>
        </w:rPr>
        <w:t>)</w:t>
      </w:r>
      <w:r w:rsidRPr="00F63A8B">
        <w:rPr>
          <w:rFonts w:ascii="Times New Roman" w:hAnsi="Times New Roman" w:cs="Times New Roman"/>
          <w:sz w:val="24"/>
          <w:szCs w:val="24"/>
        </w:rPr>
        <w:t xml:space="preserve"> be modified, as reflected </w:t>
      </w:r>
      <w:r w:rsidR="00670B7B">
        <w:rPr>
          <w:rFonts w:ascii="Times New Roman" w:hAnsi="Times New Roman" w:cs="Times New Roman"/>
          <w:sz w:val="24"/>
          <w:szCs w:val="24"/>
        </w:rPr>
        <w:t xml:space="preserve">in the View A proposal </w:t>
      </w:r>
      <w:r w:rsidR="00647A4A">
        <w:rPr>
          <w:rFonts w:ascii="Times New Roman" w:hAnsi="Times New Roman" w:cs="Times New Roman"/>
          <w:sz w:val="24"/>
          <w:szCs w:val="24"/>
        </w:rPr>
        <w:t>below</w:t>
      </w:r>
      <w:r w:rsidRPr="00F63A8B">
        <w:rPr>
          <w:rFonts w:ascii="Times New Roman" w:hAnsi="Times New Roman" w:cs="Times New Roman"/>
          <w:sz w:val="24"/>
          <w:szCs w:val="24"/>
        </w:rPr>
        <w:t>.</w:t>
      </w:r>
    </w:p>
    <w:p w14:paraId="0532B488" w14:textId="77777777" w:rsidR="003F6ECD" w:rsidRPr="00F63A8B" w:rsidRDefault="003F6ECD" w:rsidP="003F6ECD">
      <w:pPr>
        <w:spacing w:line="231" w:lineRule="atLeast"/>
        <w:rPr>
          <w:rFonts w:ascii="Times New Roman" w:eastAsia="Times New Roman" w:hAnsi="Times New Roman" w:cs="Times New Roman"/>
          <w:color w:val="000000"/>
          <w:sz w:val="24"/>
          <w:szCs w:val="24"/>
        </w:rPr>
      </w:pPr>
    </w:p>
    <w:p w14:paraId="0544663B" w14:textId="77777777" w:rsidR="00E00577" w:rsidRDefault="00E0057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5A8A289" w14:textId="77777777" w:rsidR="00C40E9D" w:rsidRPr="006F59A2" w:rsidRDefault="00C40E9D" w:rsidP="00C40E9D">
      <w:pPr>
        <w:tabs>
          <w:tab w:val="left" w:pos="2268"/>
          <w:tab w:val="left" w:pos="5103"/>
          <w:tab w:val="left" w:pos="5954"/>
          <w:tab w:val="left" w:pos="8789"/>
        </w:tabs>
        <w:spacing w:before="120"/>
        <w:jc w:val="center"/>
        <w:rPr>
          <w:rFonts w:ascii="Times New Roman" w:hAnsi="Times New Roman" w:cs="Times New Roman"/>
          <w:b/>
          <w:sz w:val="24"/>
          <w:szCs w:val="24"/>
        </w:rPr>
      </w:pPr>
      <w:r w:rsidRPr="006F59A2">
        <w:rPr>
          <w:rFonts w:ascii="Times New Roman" w:hAnsi="Times New Roman" w:cs="Times New Roman"/>
          <w:b/>
          <w:sz w:val="24"/>
          <w:szCs w:val="24"/>
        </w:rPr>
        <w:lastRenderedPageBreak/>
        <w:t>ATTACHMENT TO VIEW A:</w:t>
      </w:r>
    </w:p>
    <w:p w14:paraId="2C1287FA" w14:textId="77777777" w:rsidR="001C0E28" w:rsidRPr="001971E8" w:rsidRDefault="001C0E28" w:rsidP="006F59A2">
      <w:pPr>
        <w:widowControl w:val="0"/>
        <w:autoSpaceDE w:val="0"/>
        <w:autoSpaceDN w:val="0"/>
        <w:adjustRightInd w:val="0"/>
        <w:jc w:val="center"/>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UNITED STATES OF AMERICA</w:t>
      </w:r>
    </w:p>
    <w:p w14:paraId="5DF7518B" w14:textId="77777777" w:rsidR="001C0E28" w:rsidRPr="001971E8" w:rsidRDefault="001C0E28" w:rsidP="001C0E28">
      <w:pPr>
        <w:widowControl w:val="0"/>
        <w:autoSpaceDE w:val="0"/>
        <w:autoSpaceDN w:val="0"/>
        <w:adjustRightInd w:val="0"/>
        <w:spacing w:line="120" w:lineRule="exact"/>
        <w:rPr>
          <w:rFonts w:ascii="Times New Roman" w:eastAsia="Times New Roman" w:hAnsi="Times New Roman" w:cs="Times New Roman"/>
          <w:sz w:val="24"/>
          <w:szCs w:val="24"/>
        </w:rPr>
      </w:pPr>
    </w:p>
    <w:p w14:paraId="74002586" w14:textId="77777777" w:rsidR="001C0E28" w:rsidRPr="001971E8" w:rsidRDefault="001C0E28" w:rsidP="001C0E28">
      <w:pPr>
        <w:widowControl w:val="0"/>
        <w:autoSpaceDE w:val="0"/>
        <w:autoSpaceDN w:val="0"/>
        <w:adjustRightInd w:val="0"/>
        <w:ind w:left="100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DRAFT PROPOSALS FOR THE WORK OF THE CONFERENCE</w:t>
      </w:r>
    </w:p>
    <w:p w14:paraId="44AC7253" w14:textId="77777777" w:rsidR="001C0E28" w:rsidRPr="001971E8" w:rsidRDefault="001C0E2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26AAC2AE" w14:textId="77777777" w:rsidR="001C0E28" w:rsidRDefault="000C5B98" w:rsidP="008222C8">
      <w:pPr>
        <w:widowControl w:val="0"/>
        <w:autoSpaceDE w:val="0"/>
        <w:autoSpaceDN w:val="0"/>
        <w:adjustRightInd w:val="0"/>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Agenda Item 9.1/Issue 9.1.1:  </w:t>
      </w:r>
      <w:r w:rsidR="001C0E28" w:rsidRPr="001971E8">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7FFB4F98" w14:textId="77777777" w:rsidR="008222C8" w:rsidRPr="001971E8" w:rsidRDefault="008222C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672977DF" w14:textId="5BB5EE93"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Background Information</w:t>
      </w:r>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 xml:space="preserve">The basis for Agenda Item 9.1, Issue 9.1.1 originated at WARC-92 </w:t>
      </w:r>
      <w:r w:rsidR="000C5B98">
        <w:rPr>
          <w:rFonts w:ascii="Times New Roman" w:eastAsia="Times New Roman" w:hAnsi="Times New Roman" w:cs="Times New Roman"/>
          <w:sz w:val="24"/>
          <w:szCs w:val="24"/>
        </w:rPr>
        <w:t>with the addition of No. 5.388.  T</w:t>
      </w:r>
      <w:r w:rsidRPr="001971E8">
        <w:rPr>
          <w:rFonts w:ascii="Times New Roman" w:eastAsia="Times New Roman" w:hAnsi="Times New Roman" w:cs="Times New Roman"/>
          <w:sz w:val="24"/>
          <w:szCs w:val="24"/>
        </w:rPr>
        <w:t>his footnote identified certain frequencies for use by both satellite (MSS), and terrestrial (MS) in what are now called International Mobile Teleco</w:t>
      </w:r>
      <w:r w:rsidR="000C5B98">
        <w:rPr>
          <w:rFonts w:ascii="Times New Roman" w:eastAsia="Times New Roman" w:hAnsi="Times New Roman" w:cs="Times New Roman"/>
          <w:sz w:val="24"/>
          <w:szCs w:val="24"/>
        </w:rPr>
        <w:t xml:space="preserve">mmunications (IMT).  </w:t>
      </w:r>
      <w:r w:rsidRPr="001971E8">
        <w:rPr>
          <w:rFonts w:ascii="Times New Roman" w:eastAsia="Times New Roman" w:hAnsi="Times New Roman" w:cs="Times New Roman"/>
          <w:sz w:val="24"/>
          <w:szCs w:val="24"/>
        </w:rPr>
        <w:t xml:space="preserve">The frequency ranges in the footnote are 1 </w:t>
      </w:r>
      <w:r w:rsidR="000C5B98">
        <w:rPr>
          <w:rFonts w:ascii="Times New Roman" w:eastAsia="Times New Roman" w:hAnsi="Times New Roman" w:cs="Times New Roman"/>
          <w:sz w:val="24"/>
          <w:szCs w:val="24"/>
        </w:rPr>
        <w:t xml:space="preserve">885-2 025 and 2 110-2 200 MHz.  </w:t>
      </w:r>
      <w:r w:rsidRPr="001971E8">
        <w:rPr>
          <w:rFonts w:ascii="Times New Roman" w:eastAsia="Times New Roman" w:hAnsi="Times New Roman" w:cs="Times New Roman"/>
          <w:sz w:val="24"/>
          <w:szCs w:val="24"/>
        </w:rPr>
        <w:t>Within these broader frequency ranges, the frequency bands 1 980-2 010 MHz and 2 170-2 200 MHz are allocated to the fixed, mobile, and mobile-satellite s</w:t>
      </w:r>
      <w:r w:rsidR="000C5B98">
        <w:rPr>
          <w:rFonts w:ascii="Times New Roman" w:eastAsia="Times New Roman" w:hAnsi="Times New Roman" w:cs="Times New Roman"/>
          <w:sz w:val="24"/>
          <w:szCs w:val="24"/>
        </w:rPr>
        <w:t xml:space="preserve">ervices on a co-primary basis.  </w:t>
      </w:r>
      <w:r w:rsidRPr="001971E8">
        <w:rPr>
          <w:rFonts w:ascii="Times New Roman" w:eastAsia="Times New Roman" w:hAnsi="Times New Roman" w:cs="Times New Roman"/>
          <w:sz w:val="24"/>
          <w:szCs w:val="24"/>
        </w:rPr>
        <w:t xml:space="preserve">Both the satellite and terrestrial components of IMT have already been deployed or are being considered for further deployment within the 1 980-2 010 MHz and 2 170-2 200 MHz frequency bands as noted in Resolution </w:t>
      </w:r>
      <w:r w:rsidRPr="001971E8">
        <w:rPr>
          <w:rFonts w:ascii="Times New Roman" w:eastAsia="Times New Roman" w:hAnsi="Times New Roman" w:cs="Times New Roman"/>
          <w:b/>
          <w:sz w:val="24"/>
          <w:szCs w:val="24"/>
        </w:rPr>
        <w:t>212 (WRC-15)</w:t>
      </w:r>
      <w:r w:rsidRPr="001971E8">
        <w:rPr>
          <w:rFonts w:ascii="Times New Roman" w:eastAsia="Times New Roman" w:hAnsi="Times New Roman" w:cs="Times New Roman"/>
          <w:sz w:val="24"/>
          <w:szCs w:val="24"/>
        </w:rPr>
        <w:t xml:space="preserve">. </w:t>
      </w:r>
    </w:p>
    <w:p w14:paraId="3CE89761"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2043742" w14:textId="6D8E6806"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Prior ITU-R studies have focused on co-existence and compatibility of terrestrial and satellite components of IMT wi</w:t>
      </w:r>
      <w:r w:rsidR="000C5B98">
        <w:rPr>
          <w:rFonts w:ascii="Times New Roman" w:eastAsia="Times New Roman" w:hAnsi="Times New Roman" w:cs="Times New Roman"/>
          <w:sz w:val="24"/>
          <w:szCs w:val="24"/>
        </w:rPr>
        <w:t xml:space="preserve">thin the same geographic area.  </w:t>
      </w:r>
      <w:r w:rsidRPr="001971E8">
        <w:rPr>
          <w:rFonts w:ascii="Times New Roman" w:eastAsia="Times New Roman" w:hAnsi="Times New Roman" w:cs="Times New Roman"/>
          <w:sz w:val="24"/>
          <w:szCs w:val="24"/>
        </w:rPr>
        <w:t>WRC-19 Agenda Item 9.1, Issue 9.1.1 is focused on studying the co-existence and compatibility when the two are deploy</w:t>
      </w:r>
      <w:r w:rsidR="00C05BFD">
        <w:rPr>
          <w:rFonts w:ascii="Times New Roman" w:eastAsia="Times New Roman" w:hAnsi="Times New Roman" w:cs="Times New Roman"/>
          <w:sz w:val="24"/>
          <w:szCs w:val="24"/>
        </w:rPr>
        <w:t>ed</w:t>
      </w:r>
      <w:r w:rsidRPr="001971E8">
        <w:rPr>
          <w:rFonts w:ascii="Times New Roman" w:eastAsia="Times New Roman" w:hAnsi="Times New Roman" w:cs="Times New Roman"/>
          <w:sz w:val="24"/>
          <w:szCs w:val="24"/>
        </w:rPr>
        <w:t xml:space="preserve"> in adjacent countries.</w:t>
      </w:r>
    </w:p>
    <w:p w14:paraId="36C8C2B5"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EE26A87" w14:textId="77777777" w:rsidR="001C0E28" w:rsidRPr="001971E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Ongoing ITU-R studies in response to this agenda item indicate that while compatibility of the terrestrial and satellite components of IMT in adjacent countries may require certain technical and operational measures, these measures are varied and may not be universally applicable to a</w:t>
      </w:r>
      <w:r w:rsidR="000C5B98">
        <w:rPr>
          <w:rFonts w:ascii="Times New Roman" w:eastAsia="Times New Roman" w:hAnsi="Times New Roman" w:cs="Times New Roman"/>
          <w:sz w:val="24"/>
          <w:szCs w:val="24"/>
        </w:rPr>
        <w:t xml:space="preserve">ll possible cross-border cases.  </w:t>
      </w:r>
      <w:r w:rsidR="00EE5871">
        <w:rPr>
          <w:rFonts w:ascii="Times New Roman" w:eastAsia="Times New Roman" w:hAnsi="Times New Roman" w:cs="Times New Roman"/>
          <w:sz w:val="24"/>
          <w:szCs w:val="24"/>
        </w:rPr>
        <w:t xml:space="preserve">Several technical and operational </w:t>
      </w:r>
      <w:r w:rsidR="000C5B98">
        <w:rPr>
          <w:rFonts w:ascii="Times New Roman" w:eastAsia="Times New Roman" w:hAnsi="Times New Roman" w:cs="Times New Roman"/>
          <w:sz w:val="24"/>
          <w:szCs w:val="24"/>
        </w:rPr>
        <w:t xml:space="preserve">measures have been identified.  </w:t>
      </w:r>
      <w:r w:rsidRPr="001971E8">
        <w:rPr>
          <w:rFonts w:ascii="Times New Roman" w:eastAsia="Times New Roman" w:hAnsi="Times New Roman" w:cs="Times New Roman"/>
          <w:sz w:val="24"/>
          <w:szCs w:val="24"/>
        </w:rPr>
        <w:t>Administrations presently have the flexibility to adopt a variety of such measures, based on actual system characteristics and confidential information, during the bilateral coordination processes, and this fl</w:t>
      </w:r>
      <w:r w:rsidR="000C5B98">
        <w:rPr>
          <w:rFonts w:ascii="Times New Roman" w:eastAsia="Times New Roman" w:hAnsi="Times New Roman" w:cs="Times New Roman"/>
          <w:sz w:val="24"/>
          <w:szCs w:val="24"/>
        </w:rPr>
        <w:t xml:space="preserve">exibility should be maintained.  </w:t>
      </w:r>
      <w:r w:rsidRPr="001971E8">
        <w:rPr>
          <w:rFonts w:ascii="Times New Roman" w:eastAsia="Times New Roman" w:hAnsi="Times New Roman" w:cs="Times New Roman"/>
          <w:sz w:val="24"/>
          <w:szCs w:val="24"/>
        </w:rPr>
        <w:t>A change to the Radio Regulations would limit the present flexibility</w:t>
      </w:r>
      <w:r w:rsidR="0086546F">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5F1D8F8A" w14:textId="77777777" w:rsidR="001C0E28" w:rsidRDefault="001C0E28" w:rsidP="001C0E28">
      <w:pPr>
        <w:widowControl w:val="0"/>
        <w:overflowPunct w:val="0"/>
        <w:autoSpaceDE w:val="0"/>
        <w:autoSpaceDN w:val="0"/>
        <w:adjustRightInd w:val="0"/>
        <w:spacing w:line="247" w:lineRule="auto"/>
        <w:ind w:right="120"/>
        <w:rPr>
          <w:rFonts w:ascii="Times New Roman" w:eastAsia="Times New Roman" w:hAnsi="Times New Roman" w:cs="Times New Roman"/>
        </w:rPr>
      </w:pPr>
    </w:p>
    <w:p w14:paraId="0C187A73" w14:textId="77777777" w:rsidR="001C0E28" w:rsidRDefault="001C0E28" w:rsidP="001C0E28">
      <w:pPr>
        <w:rPr>
          <w:rFonts w:ascii="Times New Roman" w:eastAsia="Times New Roman" w:hAnsi="Times New Roman" w:cs="Times New Roman"/>
        </w:rPr>
      </w:pPr>
      <w:r>
        <w:rPr>
          <w:rFonts w:ascii="Times New Roman" w:eastAsia="Times New Roman" w:hAnsi="Times New Roman" w:cs="Times New Roman"/>
        </w:rPr>
        <w:br w:type="page"/>
      </w:r>
    </w:p>
    <w:p w14:paraId="221E5509" w14:textId="77777777" w:rsidR="001C0E28" w:rsidRDefault="001C0E28" w:rsidP="001C0E28">
      <w:pPr>
        <w:widowControl w:val="0"/>
        <w:autoSpaceDE w:val="0"/>
        <w:autoSpaceDN w:val="0"/>
        <w:adjustRightInd w:val="0"/>
        <w:spacing w:line="200" w:lineRule="exact"/>
        <w:rPr>
          <w:rFonts w:ascii="Times New Roman" w:eastAsia="Times New Roman" w:hAnsi="Times New Roman" w:cs="Times New Roman"/>
        </w:rPr>
      </w:pPr>
    </w:p>
    <w:p w14:paraId="00B10A26" w14:textId="77777777" w:rsidR="001C0E28" w:rsidRDefault="001C0E28" w:rsidP="001C0E28">
      <w:pPr>
        <w:widowControl w:val="0"/>
        <w:autoSpaceDE w:val="0"/>
        <w:autoSpaceDN w:val="0"/>
        <w:adjustRightInd w:val="0"/>
        <w:rPr>
          <w:rFonts w:ascii="Times New Roman" w:eastAsia="Times New Roman" w:hAnsi="Times New Roman" w:cs="Times New Roman"/>
          <w:b/>
          <w:bCs/>
        </w:rPr>
      </w:pPr>
    </w:p>
    <w:p w14:paraId="22DEF90C" w14:textId="77777777" w:rsidR="001C0E28" w:rsidRPr="00F23DBD" w:rsidRDefault="001C0E28" w:rsidP="001C0E28">
      <w:pPr>
        <w:widowControl w:val="0"/>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Proposal</w:t>
      </w:r>
      <w:r w:rsidRPr="00F23DBD">
        <w:rPr>
          <w:rFonts w:ascii="Times New Roman" w:eastAsia="Times New Roman" w:hAnsi="Times New Roman" w:cs="Times New Roman"/>
          <w:sz w:val="24"/>
        </w:rPr>
        <w:t>:</w:t>
      </w:r>
    </w:p>
    <w:p w14:paraId="5F04FF66" w14:textId="77777777" w:rsidR="00F23DBD" w:rsidRDefault="00F23DBD" w:rsidP="001C0E28">
      <w:pPr>
        <w:widowControl w:val="0"/>
        <w:tabs>
          <w:tab w:val="num" w:pos="2600"/>
        </w:tabs>
        <w:autoSpaceDE w:val="0"/>
        <w:autoSpaceDN w:val="0"/>
        <w:adjustRightInd w:val="0"/>
        <w:rPr>
          <w:rFonts w:ascii="Times New Roman" w:eastAsia="Times New Roman" w:hAnsi="Times New Roman" w:cs="Times New Roman"/>
          <w:b/>
          <w:bCs/>
          <w:sz w:val="24"/>
          <w:u w:val="single"/>
        </w:rPr>
      </w:pPr>
    </w:p>
    <w:p w14:paraId="5DC6E0AE" w14:textId="77777777"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u w:val="single"/>
        </w:rPr>
        <w:t>NOC</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USA/9.1.1/1</w:t>
      </w:r>
    </w:p>
    <w:p w14:paraId="31A655AB"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p>
    <w:p w14:paraId="55314E85"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r w:rsidRPr="00F23DBD">
        <w:rPr>
          <w:rFonts w:ascii="Times New Roman" w:eastAsia="Calibri" w:hAnsi="Times New Roman" w:cs="Times New Roman"/>
          <w:b/>
          <w:sz w:val="24"/>
          <w:lang w:eastAsia="x-none"/>
        </w:rPr>
        <w:t xml:space="preserve">Radio Regulations (WRC-15) Volumes 1, 2 and 4  </w:t>
      </w:r>
    </w:p>
    <w:p w14:paraId="5F9E3681" w14:textId="77777777" w:rsidR="0057017D" w:rsidRDefault="0057017D" w:rsidP="0057017D">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Reason</w:t>
      </w:r>
      <w:r w:rsidRPr="001971E8">
        <w:rPr>
          <w:rFonts w:ascii="Times New Roman" w:eastAsia="Times New Roman" w:hAnsi="Times New Roman" w:cs="Times New Roman"/>
          <w:sz w:val="24"/>
          <w:szCs w:val="24"/>
        </w:rPr>
        <w:t>: A change to the Radio Regulations would limit the present flexibility</w:t>
      </w:r>
      <w:r>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539DEC2C" w14:textId="77777777" w:rsidR="001C0E28" w:rsidRPr="00F23DBD" w:rsidRDefault="001C0E28" w:rsidP="001C0E28">
      <w:pPr>
        <w:widowControl w:val="0"/>
        <w:autoSpaceDE w:val="0"/>
        <w:autoSpaceDN w:val="0"/>
        <w:adjustRightInd w:val="0"/>
        <w:rPr>
          <w:rFonts w:ascii="Times New Roman" w:eastAsia="Times New Roman" w:hAnsi="Times New Roman" w:cs="Times New Roman"/>
          <w:sz w:val="24"/>
        </w:rPr>
      </w:pPr>
    </w:p>
    <w:p w14:paraId="6C7A30BE" w14:textId="77777777"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MOD</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USA/9.1.1/2</w:t>
      </w:r>
    </w:p>
    <w:p w14:paraId="26ACE448" w14:textId="77777777" w:rsidR="001C0E28" w:rsidRDefault="001C0E28" w:rsidP="001C0E28">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51BE705A" w14:textId="77777777" w:rsidR="001C0E28" w:rsidRDefault="001C0E28" w:rsidP="005E1B0D">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bookmarkEnd w:id="0"/>
    <w:bookmarkEnd w:id="1"/>
    <w:p w14:paraId="11E91081"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B51435">
        <w:rPr>
          <w:rFonts w:ascii="Times New Roman" w:eastAsia="Calibri" w:hAnsi="Times New Roman" w:cs="Times New Roman"/>
          <w:caps/>
          <w:sz w:val="28"/>
          <w:lang w:val="en-GB"/>
        </w:rPr>
        <w:t>RESOLUTION 212 (Rev.WRC</w:t>
      </w:r>
      <w:r w:rsidRPr="00B51435">
        <w:rPr>
          <w:rFonts w:ascii="Times New Roman" w:eastAsia="Calibri" w:hAnsi="Times New Roman" w:cs="Times New Roman"/>
          <w:caps/>
          <w:sz w:val="28"/>
          <w:lang w:val="en-GB"/>
        </w:rPr>
        <w:noBreakHyphen/>
      </w:r>
      <w:del w:id="3" w:author="USA" w:date="2018-02-20T13:00:00Z">
        <w:r w:rsidRPr="00B51435" w:rsidDel="000C5B98">
          <w:rPr>
            <w:rFonts w:ascii="Times New Roman" w:eastAsia="Times New Roman" w:hAnsi="Times New Roman" w:cs="Times New Roman"/>
            <w:caps/>
            <w:sz w:val="28"/>
            <w:szCs w:val="20"/>
            <w:lang w:val="en-GB"/>
          </w:rPr>
          <w:delText>15</w:delText>
        </w:r>
      </w:del>
      <w:ins w:id="4" w:author="USA" w:date="2018-02-20T13:00:00Z">
        <w:r w:rsidR="000C5B98">
          <w:rPr>
            <w:rFonts w:ascii="Times New Roman" w:eastAsia="Times New Roman" w:hAnsi="Times New Roman" w:cs="Times New Roman"/>
            <w:caps/>
            <w:sz w:val="28"/>
            <w:szCs w:val="20"/>
            <w:lang w:val="en-GB"/>
          </w:rPr>
          <w:t>19</w:t>
        </w:r>
      </w:ins>
      <w:r w:rsidRPr="00B51435">
        <w:rPr>
          <w:rFonts w:ascii="Times New Roman" w:eastAsia="Calibri" w:hAnsi="Times New Roman" w:cs="Times New Roman"/>
          <w:caps/>
          <w:sz w:val="28"/>
          <w:lang w:val="en-GB"/>
        </w:rPr>
        <w:t>)</w:t>
      </w:r>
    </w:p>
    <w:p w14:paraId="352AD63E"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bookmarkStart w:id="5" w:name="_Toc327364390"/>
      <w:bookmarkStart w:id="6" w:name="_Toc450048669"/>
      <w:r w:rsidRPr="00B51435">
        <w:rPr>
          <w:rFonts w:ascii="Times New Roman Bold" w:eastAsia="Calibri" w:hAnsi="Times New Roman Bold" w:cs="Times New Roman Bold"/>
          <w:b/>
          <w:sz w:val="28"/>
          <w:lang w:val="en-GB"/>
        </w:rPr>
        <w:t>Implementati</w:t>
      </w:r>
      <w:r w:rsidRPr="00B51435">
        <w:rPr>
          <w:rFonts w:ascii="Times New Roman" w:eastAsia="Calibri" w:hAnsi="Times New Roman" w:cs="Times New Roman"/>
          <w:b/>
          <w:sz w:val="28"/>
          <w:lang w:val="en-GB"/>
        </w:rPr>
        <w:t xml:space="preserve">on of International Mobile Telecommunications in the </w:t>
      </w:r>
      <w:r w:rsidRPr="00B51435">
        <w:rPr>
          <w:rFonts w:ascii="Times New Roman Bold" w:eastAsia="Times New Roman" w:hAnsi="Times New Roman Bold" w:cs="Times New Roman"/>
          <w:b/>
          <w:sz w:val="28"/>
          <w:szCs w:val="20"/>
          <w:lang w:val="en-GB"/>
        </w:rPr>
        <w:t xml:space="preserve">frequency </w:t>
      </w:r>
      <w:r w:rsidRPr="00B51435">
        <w:rPr>
          <w:rFonts w:ascii="Times New Roman" w:eastAsia="Calibri" w:hAnsi="Times New Roman" w:cs="Times New Roman"/>
          <w:b/>
          <w:sz w:val="28"/>
          <w:lang w:val="en-GB"/>
        </w:rPr>
        <w:t>bands 1 885-2 025 MHz and 2 110-2 200 MHz</w:t>
      </w:r>
      <w:bookmarkEnd w:id="5"/>
      <w:bookmarkEnd w:id="6"/>
    </w:p>
    <w:p w14:paraId="4769D6E6" w14:textId="77777777" w:rsidR="00B51435" w:rsidRPr="00B51435" w:rsidRDefault="00B51435" w:rsidP="00B51435">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B51435">
        <w:rPr>
          <w:rFonts w:ascii="Times New Roman" w:eastAsia="Calibri" w:hAnsi="Times New Roman" w:cs="Times New Roman"/>
          <w:sz w:val="24"/>
          <w:lang w:val="en-GB"/>
        </w:rPr>
        <w:t>The World Radiocommunication Conference (</w:t>
      </w:r>
      <w:del w:id="7" w:author="USA" w:date="2018-02-20T13:00:00Z">
        <w:r w:rsidRPr="00B51435" w:rsidDel="000C5B98">
          <w:rPr>
            <w:rFonts w:ascii="Times New Roman" w:eastAsia="Times New Roman" w:hAnsi="Times New Roman" w:cs="Times New Roman"/>
            <w:sz w:val="24"/>
            <w:szCs w:val="20"/>
            <w:lang w:val="en-GB"/>
          </w:rPr>
          <w:delText>Geneva, 2015</w:delText>
        </w:r>
      </w:del>
      <w:ins w:id="8" w:author="USA" w:date="2018-02-20T13:00:00Z">
        <w:r w:rsidR="000C5B98" w:rsidRPr="00B51435">
          <w:rPr>
            <w:rFonts w:ascii="Times New Roman" w:eastAsia="Calibri" w:hAnsi="Times New Roman" w:cs="Times New Roman"/>
            <w:sz w:val="24"/>
            <w:lang w:val="en-GB"/>
          </w:rPr>
          <w:t xml:space="preserve">Sharm-el-Sheikh, </w:t>
        </w:r>
        <w:r w:rsidR="000C5B98" w:rsidRPr="00B51435">
          <w:rPr>
            <w:rFonts w:ascii="Times New Roman" w:eastAsia="Times New Roman" w:hAnsi="Times New Roman" w:cs="Times New Roman"/>
            <w:sz w:val="24"/>
            <w:szCs w:val="20"/>
            <w:lang w:val="en-GB"/>
          </w:rPr>
          <w:t>2019</w:t>
        </w:r>
      </w:ins>
      <w:r w:rsidRPr="00B51435">
        <w:rPr>
          <w:rFonts w:ascii="Times New Roman" w:eastAsia="Calibri" w:hAnsi="Times New Roman" w:cs="Times New Roman"/>
          <w:sz w:val="24"/>
          <w:lang w:val="en-GB"/>
        </w:rPr>
        <w:t>),</w:t>
      </w:r>
    </w:p>
    <w:p w14:paraId="42660F3E"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r w:rsidRPr="00B51435">
        <w:rPr>
          <w:rFonts w:ascii="Times New Roman" w:eastAsia="Calibri" w:hAnsi="Times New Roman" w:cs="Times New Roman"/>
          <w:i/>
          <w:sz w:val="24"/>
          <w:lang w:val="en-GB"/>
        </w:rPr>
        <w:t>considering</w:t>
      </w:r>
    </w:p>
    <w:p w14:paraId="6063A79F"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a)</w:t>
      </w:r>
      <w:r w:rsidRPr="00B51435">
        <w:rPr>
          <w:rFonts w:ascii="Times New Roman" w:eastAsia="Times New Roman" w:hAnsi="Times New Roman" w:cs="Times New Roman"/>
          <w:sz w:val="24"/>
          <w:szCs w:val="20"/>
          <w:lang w:val="en-GB"/>
        </w:rPr>
        <w:tab/>
        <w:t>that Resolution ITU</w:t>
      </w:r>
      <w:r w:rsidRPr="00B51435">
        <w:rPr>
          <w:rFonts w:ascii="Times New Roman" w:eastAsia="Times New Roman" w:hAnsi="Times New Roman" w:cs="Times New Roman"/>
          <w:sz w:val="24"/>
          <w:szCs w:val="20"/>
          <w:lang w:val="en-GB"/>
        </w:rPr>
        <w:noBreakHyphen/>
        <w:t>R 56 defines the naming for International Mobile Telecommunications (IMT);</w:t>
      </w:r>
    </w:p>
    <w:p w14:paraId="6A226064"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b)</w:t>
      </w:r>
      <w:r w:rsidRPr="00B51435">
        <w:rPr>
          <w:rFonts w:ascii="Times New Roman" w:eastAsia="Times New Roman" w:hAnsi="Times New Roman" w:cs="Times New Roman"/>
          <w:sz w:val="24"/>
          <w:szCs w:val="20"/>
          <w:lang w:val="en-GB"/>
        </w:rPr>
        <w:tab/>
        <w:t>that the ITU Radiocommunication Sector (ITU</w:t>
      </w:r>
      <w:r w:rsidRPr="00B51435">
        <w:rPr>
          <w:rFonts w:ascii="Times New Roman" w:eastAsia="Times New Roman" w:hAnsi="Times New Roman" w:cs="Times New Roman"/>
          <w:sz w:val="24"/>
          <w:szCs w:val="20"/>
          <w:lang w:val="en-GB"/>
        </w:rPr>
        <w:noBreakHyphen/>
        <w:t>R),</w:t>
      </w:r>
      <w:r w:rsidRPr="00B51435">
        <w:rPr>
          <w:rFonts w:ascii="Times New Roman" w:eastAsia="Times New Roman" w:hAnsi="Times New Roman" w:cs="Times New Roman"/>
          <w:sz w:val="24"/>
          <w:lang w:val="en-GB"/>
        </w:rPr>
        <w:t xml:space="preserve"> for WRC</w:t>
      </w:r>
      <w:r w:rsidRPr="00B51435">
        <w:rPr>
          <w:rFonts w:ascii="Times New Roman" w:eastAsia="Times New Roman" w:hAnsi="Times New Roman" w:cs="Times New Roman"/>
          <w:sz w:val="24"/>
          <w:lang w:val="en-GB"/>
        </w:rPr>
        <w:noBreakHyphen/>
        <w:t>97,</w:t>
      </w:r>
      <w:r w:rsidRPr="00B51435">
        <w:rPr>
          <w:rFonts w:ascii="Times New Roman" w:eastAsia="Times New Roman" w:hAnsi="Times New Roman" w:cs="Times New Roman"/>
          <w:sz w:val="24"/>
          <w:szCs w:val="20"/>
          <w:lang w:val="en-GB"/>
        </w:rPr>
        <w:t xml:space="preserve"> recommended approximately 230 MHz for use by the terrestrial and satellite components of IMT;</w:t>
      </w:r>
    </w:p>
    <w:p w14:paraId="43D8D02B"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c)</w:t>
      </w:r>
      <w:r w:rsidRPr="00B51435">
        <w:rPr>
          <w:rFonts w:ascii="Times New Roman" w:eastAsia="Times New Roman" w:hAnsi="Times New Roman" w:cs="Times New Roman"/>
          <w:i/>
          <w:sz w:val="24"/>
          <w:szCs w:val="20"/>
          <w:lang w:val="en-GB"/>
        </w:rPr>
        <w:tab/>
      </w:r>
      <w:r w:rsidRPr="00B51435">
        <w:rPr>
          <w:rFonts w:ascii="Times New Roman" w:eastAsia="Times New Roman" w:hAnsi="Times New Roman" w:cs="Times New Roman"/>
          <w:sz w:val="24"/>
          <w:szCs w:val="20"/>
          <w:lang w:val="en-GB"/>
        </w:rPr>
        <w:t>that ITU</w:t>
      </w:r>
      <w:r w:rsidRPr="00B51435">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6FB6D46A"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sz w:val="24"/>
          <w:szCs w:val="20"/>
          <w:lang w:val="en-GB"/>
        </w:rPr>
        <w:tab/>
        <w:t>that ITU</w:t>
      </w:r>
      <w:r w:rsidRPr="00B51435">
        <w:rPr>
          <w:rFonts w:ascii="Times New Roman" w:eastAsia="Times New Roman" w:hAnsi="Times New Roman" w:cs="Times New Roman"/>
          <w:sz w:val="24"/>
          <w:szCs w:val="20"/>
          <w:lang w:val="en-GB"/>
        </w:rPr>
        <w:noBreakHyphen/>
        <w:t>R has recognized that space techniques are an integral part of IMT;</w:t>
      </w:r>
    </w:p>
    <w:p w14:paraId="53FFDBB2"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e)</w:t>
      </w:r>
      <w:r w:rsidRPr="00B51435">
        <w:rPr>
          <w:rFonts w:ascii="Times New Roman" w:eastAsia="Times New Roman" w:hAnsi="Times New Roman" w:cs="Times New Roman"/>
          <w:sz w:val="24"/>
          <w:szCs w:val="20"/>
          <w:lang w:val="en-GB"/>
        </w:rPr>
        <w:tab/>
        <w:t>that, in No. </w:t>
      </w:r>
      <w:r w:rsidRPr="00B51435">
        <w:rPr>
          <w:rFonts w:ascii="Times New Roman" w:eastAsia="Times New Roman" w:hAnsi="Times New Roman" w:cs="Times New Roman"/>
          <w:b/>
          <w:color w:val="000000"/>
          <w:sz w:val="24"/>
          <w:szCs w:val="20"/>
          <w:lang w:val="en-GB"/>
        </w:rPr>
        <w:t>5.388</w:t>
      </w:r>
      <w:r w:rsidRPr="00B51435">
        <w:rPr>
          <w:rFonts w:ascii="Times New Roman" w:eastAsia="Times New Roman" w:hAnsi="Times New Roman" w:cs="Times New Roman"/>
          <w:sz w:val="24"/>
          <w:szCs w:val="20"/>
          <w:lang w:val="en-GB"/>
        </w:rPr>
        <w:t>, WARC</w:t>
      </w:r>
      <w:r w:rsidRPr="00B51435">
        <w:rPr>
          <w:rFonts w:ascii="Times New Roman" w:eastAsia="Times New Roman" w:hAnsi="Times New Roman" w:cs="Times New Roman"/>
          <w:sz w:val="24"/>
          <w:szCs w:val="20"/>
          <w:lang w:val="en-GB"/>
        </w:rPr>
        <w:noBreakHyphen/>
        <w:t>92 identified frequency bands to accommodate certain mobile services, now called IMT,</w:t>
      </w:r>
    </w:p>
    <w:p w14:paraId="199C18C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r w:rsidRPr="00B51435">
        <w:rPr>
          <w:rFonts w:ascii="Times New Roman" w:eastAsia="Calibri" w:hAnsi="Times New Roman" w:cs="Times New Roman"/>
          <w:i/>
          <w:sz w:val="24"/>
          <w:lang w:val="en-GB"/>
        </w:rPr>
        <w:t>noting</w:t>
      </w:r>
    </w:p>
    <w:p w14:paraId="147041D9" w14:textId="77777777" w:rsidR="00B51435" w:rsidRPr="00B51435" w:rsidRDefault="00B51435" w:rsidP="00B51435">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that the terrestrial component of IMT has already been deployed or is being considered for deployment in the frequency bands 1 885</w:t>
      </w:r>
      <w:del w:id="9" w:author="USA" w:date="2018-02-20T12:59:00Z">
        <w:r w:rsidRPr="00B51435" w:rsidDel="000C5B98">
          <w:rPr>
            <w:rFonts w:ascii="Times New Roman" w:eastAsia="Times New Roman" w:hAnsi="Times New Roman" w:cs="Times New Roman"/>
            <w:sz w:val="24"/>
            <w:szCs w:val="20"/>
            <w:lang w:val="en-GB"/>
          </w:rPr>
          <w:delText>-1 980 MHz, 2 010</w:delText>
        </w:r>
      </w:del>
      <w:del w:id="10" w:author="Unknown">
        <w:r w:rsidRPr="00B51435">
          <w:rPr>
            <w:rFonts w:ascii="Times New Roman" w:eastAsia="Times New Roman" w:hAnsi="Times New Roman" w:cs="Times New Roman"/>
            <w:sz w:val="24"/>
            <w:szCs w:val="20"/>
            <w:lang w:val="en-GB"/>
          </w:rPr>
          <w:delText>-</w:delText>
        </w:r>
      </w:del>
      <w:r w:rsidRPr="00B51435">
        <w:rPr>
          <w:rFonts w:ascii="Times New Roman" w:eastAsia="Times New Roman" w:hAnsi="Times New Roman" w:cs="Times New Roman"/>
          <w:sz w:val="24"/>
          <w:szCs w:val="20"/>
          <w:lang w:val="en-GB"/>
        </w:rPr>
        <w:t>2 025 MHz and 2 110-2 </w:t>
      </w:r>
      <w:del w:id="11" w:author="USA" w:date="2018-02-20T12:59:00Z">
        <w:r w:rsidRPr="00B51435" w:rsidDel="000C5B98">
          <w:rPr>
            <w:rFonts w:ascii="Times New Roman" w:eastAsia="Times New Roman" w:hAnsi="Times New Roman" w:cs="Times New Roman"/>
            <w:sz w:val="24"/>
            <w:szCs w:val="20"/>
            <w:lang w:val="en-GB"/>
          </w:rPr>
          <w:delText>170</w:delText>
        </w:r>
      </w:del>
      <w:ins w:id="12" w:author="USA" w:date="2018-02-20T12:59:00Z">
        <w:r w:rsidR="000C5B98">
          <w:rPr>
            <w:rFonts w:ascii="Times New Roman" w:eastAsia="Times New Roman" w:hAnsi="Times New Roman" w:cs="Times New Roman"/>
            <w:sz w:val="24"/>
            <w:szCs w:val="20"/>
            <w:lang w:val="en-GB"/>
          </w:rPr>
          <w:t>200</w:t>
        </w:r>
      </w:ins>
      <w:r w:rsidRPr="00B51435">
        <w:rPr>
          <w:rFonts w:ascii="Times New Roman" w:eastAsia="Times New Roman" w:hAnsi="Times New Roman" w:cs="Times New Roman"/>
          <w:sz w:val="24"/>
          <w:szCs w:val="20"/>
          <w:lang w:val="en-GB"/>
        </w:rPr>
        <w:t xml:space="preserve"> MHz; </w:t>
      </w:r>
    </w:p>
    <w:p w14:paraId="319ADF59" w14:textId="77777777" w:rsidR="00B51435" w:rsidRPr="00B51435" w:rsidDel="000C5B9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13" w:author="USA" w:date="2018-02-20T12:59:00Z"/>
          <w:rFonts w:ascii="Times New Roman" w:eastAsia="Times New Roman" w:hAnsi="Times New Roman" w:cs="Times New Roman"/>
          <w:sz w:val="24"/>
          <w:szCs w:val="20"/>
          <w:lang w:val="en-GB"/>
        </w:rPr>
      </w:pPr>
      <w:del w:id="14" w:author="USA" w:date="2018-02-20T12:59:00Z">
        <w:r w:rsidRPr="00B51435" w:rsidDel="000C5B98">
          <w:rPr>
            <w:rFonts w:ascii="Times New Roman" w:eastAsia="Times New Roman" w:hAnsi="Times New Roman" w:cs="Times New Roman"/>
            <w:i/>
            <w:iCs/>
            <w:sz w:val="24"/>
            <w:szCs w:val="20"/>
            <w:lang w:val="en-GB"/>
          </w:rPr>
          <w:lastRenderedPageBreak/>
          <w:delText>b)</w:delText>
        </w:r>
        <w:r w:rsidRPr="00B51435" w:rsidDel="000C5B98">
          <w:rPr>
            <w:rFonts w:ascii="Times New Roman" w:eastAsia="Times New Roman" w:hAnsi="Times New Roman" w:cs="Times New Roman"/>
            <w:i/>
            <w:iCs/>
            <w:sz w:val="24"/>
            <w:szCs w:val="20"/>
            <w:lang w:val="en-GB"/>
          </w:rPr>
          <w:tab/>
        </w:r>
        <w:r w:rsidRPr="00B51435" w:rsidDel="000C5B98">
          <w:rPr>
            <w:rFonts w:ascii="Times New Roman" w:eastAsia="Times New Roman" w:hAnsi="Times New Roman" w:cs="Times New Roman"/>
            <w:sz w:val="24"/>
            <w:szCs w:val="20"/>
            <w:lang w:val="en-GB"/>
          </w:rPr>
          <w:delText>that both the terrestrial and satellite components of IMT have already been deployed or are being considered for deployment in the frequency bands 1 980-2 010 MHz and 2 170-2 200 MHz;</w:delText>
        </w:r>
      </w:del>
    </w:p>
    <w:p w14:paraId="1D77380B" w14:textId="77777777" w:rsidR="00B51435" w:rsidRPr="00B51435" w:rsidRDefault="000C5B98"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15" w:author="USA" w:date="2018-02-20T13:00:00Z">
        <w:r>
          <w:rPr>
            <w:rFonts w:ascii="Times New Roman" w:eastAsia="Times New Roman" w:hAnsi="Times New Roman" w:cs="Times New Roman"/>
            <w:i/>
            <w:sz w:val="24"/>
            <w:szCs w:val="20"/>
            <w:lang w:val="en-GB"/>
          </w:rPr>
          <w:t>b</w:t>
        </w:r>
      </w:ins>
      <w:del w:id="16" w:author="USA" w:date="2018-02-20T13:00:00Z">
        <w:r w:rsidR="00B51435" w:rsidRPr="00B51435" w:rsidDel="000C5B98">
          <w:rPr>
            <w:rFonts w:ascii="Times New Roman" w:eastAsia="Times New Roman" w:hAnsi="Times New Roman" w:cs="Times New Roman"/>
            <w:i/>
            <w:sz w:val="24"/>
            <w:szCs w:val="20"/>
            <w:lang w:val="en-GB"/>
          </w:rPr>
          <w:delText>c</w:delText>
        </w:r>
      </w:del>
      <w:r w:rsidR="00B51435" w:rsidRPr="00B51435">
        <w:rPr>
          <w:rFonts w:ascii="Times New Roman" w:eastAsia="Times New Roman" w:hAnsi="Times New Roman" w:cs="Times New Roman"/>
          <w:i/>
          <w:sz w:val="24"/>
          <w:szCs w:val="20"/>
          <w:lang w:val="en-GB"/>
        </w:rPr>
        <w:t>)</w:t>
      </w:r>
      <w:r w:rsidR="00B51435" w:rsidRPr="00B51435">
        <w:rPr>
          <w:rFonts w:ascii="Times New Roman" w:eastAsia="Times New Roman" w:hAnsi="Times New Roman" w:cs="Times New Roman"/>
          <w:sz w:val="24"/>
          <w:szCs w:val="20"/>
          <w:lang w:val="en-GB"/>
        </w:rPr>
        <w:tab/>
        <w:t>that the availability of the satellite component of IMT in the frequency bands 1 980</w:t>
      </w:r>
      <w:r w:rsidR="00B51435" w:rsidRPr="00B51435">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00B51435" w:rsidRPr="00B51435">
        <w:rPr>
          <w:rFonts w:ascii="Times New Roman" w:eastAsia="Times New Roman" w:hAnsi="Times New Roman" w:cs="Times New Roman"/>
          <w:b/>
          <w:color w:val="000000"/>
          <w:sz w:val="24"/>
          <w:szCs w:val="20"/>
          <w:lang w:val="en-GB"/>
        </w:rPr>
        <w:t>5.388</w:t>
      </w:r>
      <w:r w:rsidR="00B51435" w:rsidRPr="00B51435">
        <w:rPr>
          <w:rFonts w:ascii="Times New Roman" w:eastAsia="Times New Roman" w:hAnsi="Times New Roman" w:cs="Times New Roman"/>
          <w:sz w:val="24"/>
          <w:szCs w:val="20"/>
          <w:lang w:val="en-GB"/>
        </w:rPr>
        <w:t xml:space="preserve"> would improve the overall implementation and the attractiveness of IMT,</w:t>
      </w:r>
    </w:p>
    <w:p w14:paraId="01ADC841" w14:textId="77777777" w:rsidR="00B51435" w:rsidRPr="00B51435" w:rsidDel="000C5B9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17" w:author="USA" w:date="2018-02-20T13:01:00Z"/>
          <w:rFonts w:ascii="Times New Roman" w:eastAsia="Times New Roman" w:hAnsi="Times New Roman" w:cs="Times New Roman"/>
          <w:i/>
          <w:sz w:val="24"/>
          <w:szCs w:val="20"/>
          <w:lang w:val="en-GB"/>
        </w:rPr>
      </w:pPr>
      <w:del w:id="18" w:author="USA" w:date="2018-02-20T13:01:00Z">
        <w:r w:rsidRPr="00B51435" w:rsidDel="000C5B98">
          <w:rPr>
            <w:rFonts w:ascii="Times New Roman" w:eastAsia="Times New Roman" w:hAnsi="Times New Roman" w:cs="Times New Roman"/>
            <w:i/>
            <w:sz w:val="24"/>
            <w:szCs w:val="20"/>
            <w:lang w:val="en-GB"/>
          </w:rPr>
          <w:delText>noting further</w:delText>
        </w:r>
      </w:del>
    </w:p>
    <w:p w14:paraId="02E81951" w14:textId="77777777" w:rsidR="00B51435" w:rsidRPr="00B51435" w:rsidDel="000C5B98" w:rsidRDefault="00B51435" w:rsidP="000C5B98">
      <w:pPr>
        <w:tabs>
          <w:tab w:val="left" w:pos="1134"/>
          <w:tab w:val="left" w:pos="1871"/>
          <w:tab w:val="left" w:pos="2268"/>
        </w:tabs>
        <w:overflowPunct w:val="0"/>
        <w:autoSpaceDE w:val="0"/>
        <w:autoSpaceDN w:val="0"/>
        <w:adjustRightInd w:val="0"/>
        <w:spacing w:before="120" w:after="0" w:line="240" w:lineRule="auto"/>
        <w:jc w:val="both"/>
        <w:textAlignment w:val="baseline"/>
        <w:rPr>
          <w:del w:id="19" w:author="USA" w:date="2018-02-20T13:01:00Z"/>
          <w:rFonts w:ascii="Times New Roman" w:eastAsia="Times New Roman" w:hAnsi="Times New Roman" w:cs="Times New Roman"/>
          <w:sz w:val="24"/>
          <w:szCs w:val="20"/>
          <w:lang w:val="en-GB"/>
        </w:rPr>
      </w:pPr>
      <w:del w:id="20" w:author="USA" w:date="2018-02-20T13:01:00Z">
        <w:r w:rsidRPr="00B51435" w:rsidDel="000C5B98">
          <w:rPr>
            <w:rFonts w:ascii="Times New Roman" w:eastAsia="Times New Roman" w:hAnsi="Times New Roman" w:cs="Times New Roman"/>
            <w:i/>
            <w:sz w:val="24"/>
            <w:szCs w:val="20"/>
            <w:lang w:val="en-GB"/>
          </w:rPr>
          <w:delText>a)</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bCs/>
            <w:sz w:val="24"/>
            <w:szCs w:val="20"/>
            <w:lang w:val="en-GB" w:eastAsia="zh-CN"/>
          </w:rPr>
          <w:delText>that</w:delText>
        </w:r>
      </w:del>
      <w:ins w:id="21" w:author="USA" w:date="2018-02-20T13:01:00Z">
        <w:r w:rsidR="000C5B98" w:rsidRPr="000C5B98">
          <w:rPr>
            <w:rFonts w:ascii="Times New Roman" w:eastAsia="Times New Roman" w:hAnsi="Times New Roman" w:cs="Times New Roman"/>
            <w:i/>
            <w:sz w:val="24"/>
            <w:szCs w:val="20"/>
            <w:lang w:val="en-GB"/>
          </w:rPr>
          <w:t xml:space="preserve"> </w:t>
        </w:r>
        <w:r w:rsidR="000C5B98" w:rsidRPr="00B51435">
          <w:rPr>
            <w:rFonts w:ascii="Times New Roman" w:eastAsia="Times New Roman" w:hAnsi="Times New Roman" w:cs="Times New Roman"/>
            <w:i/>
            <w:sz w:val="24"/>
            <w:szCs w:val="20"/>
            <w:lang w:val="en-GB"/>
          </w:rPr>
          <w:t>c)</w:t>
        </w:r>
        <w:r w:rsidR="000C5B98" w:rsidRPr="00B51435">
          <w:rPr>
            <w:rFonts w:ascii="Times New Roman" w:eastAsia="Calibri" w:hAnsi="Times New Roman" w:cs="Times New Roman"/>
            <w:sz w:val="24"/>
            <w:lang w:val="en-GB"/>
          </w:rPr>
          <w:tab/>
        </w:r>
        <w:r w:rsidR="000C5B98" w:rsidRPr="00B51435">
          <w:rPr>
            <w:rFonts w:ascii="Times New Roman" w:eastAsia="Times New Roman" w:hAnsi="Times New Roman" w:cs="Times New Roman"/>
            <w:sz w:val="24"/>
            <w:szCs w:val="24"/>
            <w:lang w:val="en-GB"/>
          </w:rPr>
          <w:t xml:space="preserve">that </w:t>
        </w:r>
        <w:r w:rsidR="000C5B98" w:rsidRPr="00B51435">
          <w:rPr>
            <w:rFonts w:ascii="Times New Roman" w:eastAsia="Calibri" w:hAnsi="Times New Roman" w:cs="Times New Roman"/>
            <w:sz w:val="24"/>
            <w:szCs w:val="24"/>
          </w:rPr>
          <w:t xml:space="preserve">ITU-R studies have identified technical and operational measures that may be implemented to allow co-existence and compatibility between </w:t>
        </w:r>
      </w:ins>
      <w:del w:id="22" w:author="USA" w:date="2018-02-20T13:01:00Z">
        <w:r w:rsidRPr="00B51435" w:rsidDel="000C5B98">
          <w:rPr>
            <w:rFonts w:ascii="Times New Roman" w:eastAsia="Calibri" w:hAnsi="Times New Roman" w:cs="Times New Roman"/>
            <w:sz w:val="24"/>
            <w:szCs w:val="24"/>
          </w:rPr>
          <w:delText xml:space="preserve"> co</w:delText>
        </w:r>
        <w:r w:rsidRPr="00B51435" w:rsidDel="000C5B98">
          <w:rPr>
            <w:rFonts w:ascii="Times New Roman" w:eastAsia="Times New Roman" w:hAnsi="Times New Roman" w:cs="Times New Roman"/>
            <w:sz w:val="24"/>
            <w:szCs w:val="20"/>
            <w:lang w:val="en-GB"/>
          </w:rPr>
          <w:noBreakHyphen/>
          <w:delText xml:space="preserve">coverage, co-frequency deployment of independent </w:delText>
        </w:r>
      </w:del>
      <w:r w:rsidRPr="00B51435">
        <w:rPr>
          <w:rFonts w:ascii="Times New Roman" w:eastAsia="Calibri" w:hAnsi="Times New Roman" w:cs="Times New Roman"/>
          <w:sz w:val="24"/>
          <w:szCs w:val="24"/>
        </w:rPr>
        <w:t xml:space="preserve">satellite and terrestrial </w:t>
      </w:r>
      <w:del w:id="23" w:author="USA" w:date="2018-02-20T13:01:00Z">
        <w:r w:rsidRPr="00B51435" w:rsidDel="000C5B98">
          <w:rPr>
            <w:rFonts w:ascii="Times New Roman" w:eastAsia="Times New Roman" w:hAnsi="Times New Roman" w:cs="Times New Roman"/>
            <w:sz w:val="24"/>
            <w:szCs w:val="20"/>
            <w:lang w:val="en-GB"/>
          </w:rPr>
          <w:delText xml:space="preserve">IMT </w:delText>
        </w:r>
      </w:del>
      <w:r w:rsidRPr="00B51435">
        <w:rPr>
          <w:rFonts w:ascii="Times New Roman" w:eastAsia="Calibri" w:hAnsi="Times New Roman" w:cs="Times New Roman"/>
          <w:sz w:val="24"/>
          <w:szCs w:val="24"/>
        </w:rPr>
        <w:t xml:space="preserve">components </w:t>
      </w:r>
      <w:del w:id="24" w:author="USA" w:date="2018-02-20T13:01:00Z">
        <w:r w:rsidRPr="00B51435" w:rsidDel="000C5B98">
          <w:rPr>
            <w:rFonts w:ascii="Times New Roman" w:eastAsia="Times New Roman" w:hAnsi="Times New Roman" w:cs="Times New Roman"/>
            <w:sz w:val="24"/>
            <w:szCs w:val="20"/>
            <w:lang w:val="en-GB"/>
          </w:rPr>
          <w:delText>is not feasible unless techniques, such as the use of an appropriate guardband or other mitigation techniques, are applied to ensure coexistence and compatibility between the terrestrial and satellite components of IMT;</w:delText>
        </w:r>
      </w:del>
    </w:p>
    <w:p w14:paraId="1D1FF8A5" w14:textId="77777777" w:rsidR="00B51435" w:rsidRPr="00B51435" w:rsidDel="008222C8"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del w:id="25" w:author="USA" w:date="2018-02-20T13:10:00Z"/>
          <w:rFonts w:ascii="Times New Roman" w:eastAsia="Times New Roman" w:hAnsi="Times New Roman" w:cs="Times New Roman"/>
          <w:sz w:val="24"/>
          <w:szCs w:val="20"/>
          <w:lang w:val="en-GB"/>
        </w:rPr>
      </w:pPr>
      <w:del w:id="26" w:author="USA" w:date="2018-02-20T13:01:00Z">
        <w:r w:rsidRPr="00B51435" w:rsidDel="000C5B98">
          <w:rPr>
            <w:rFonts w:ascii="Times New Roman" w:eastAsia="Times New Roman" w:hAnsi="Times New Roman" w:cs="Times New Roman"/>
            <w:i/>
            <w:sz w:val="24"/>
            <w:szCs w:val="20"/>
            <w:lang w:val="en-GB"/>
          </w:rPr>
          <w:delText>b)</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sz w:val="24"/>
            <w:szCs w:val="20"/>
            <w:lang w:val="en-GB"/>
          </w:rPr>
          <w:delText xml:space="preserve">that, </w:delText>
        </w:r>
      </w:del>
      <w:ins w:id="27" w:author="USA" w:date="2018-02-20T13:01:00Z">
        <w:r w:rsidR="000C5B98" w:rsidRPr="00B51435">
          <w:rPr>
            <w:rFonts w:ascii="Times New Roman" w:eastAsia="Calibri" w:hAnsi="Times New Roman" w:cs="Times New Roman"/>
            <w:sz w:val="24"/>
            <w:szCs w:val="24"/>
          </w:rPr>
          <w:t xml:space="preserve">of IMT </w:t>
        </w:r>
      </w:ins>
      <w:r w:rsidRPr="00B51435">
        <w:rPr>
          <w:rFonts w:ascii="Times New Roman" w:eastAsia="Calibri" w:hAnsi="Times New Roman" w:cs="Times New Roman"/>
          <w:sz w:val="24"/>
          <w:szCs w:val="24"/>
        </w:rPr>
        <w:t xml:space="preserve">when </w:t>
      </w:r>
      <w:del w:id="28" w:author="USA" w:date="2018-02-20T13:02:00Z">
        <w:r w:rsidRPr="00B51435" w:rsidDel="000C5B98">
          <w:rPr>
            <w:rFonts w:ascii="Times New Roman" w:eastAsia="Times New Roman" w:hAnsi="Times New Roman" w:cs="Times New Roman"/>
            <w:sz w:val="24"/>
            <w:szCs w:val="20"/>
            <w:lang w:val="en-GB" w:eastAsia="zh-CN"/>
          </w:rPr>
          <w:delText xml:space="preserve">the satellite and terrestrial components of IMT are </w:delText>
        </w:r>
      </w:del>
      <w:r w:rsidRPr="00B51435">
        <w:rPr>
          <w:rFonts w:ascii="Times New Roman" w:eastAsia="Calibri" w:hAnsi="Times New Roman" w:cs="Times New Roman"/>
          <w:sz w:val="24"/>
          <w:szCs w:val="24"/>
        </w:rPr>
        <w:t>deployed in the frequency bands 1 980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2 010 MHz and 2 170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 xml:space="preserve">2 200 MHz in adjacent </w:t>
      </w:r>
      <w:del w:id="29" w:author="USA" w:date="2018-02-20T13:09:00Z">
        <w:r w:rsidRPr="00B51435" w:rsidDel="008222C8">
          <w:rPr>
            <w:rFonts w:ascii="Times New Roman" w:eastAsia="Times New Roman" w:hAnsi="Times New Roman" w:cs="Times New Roman"/>
            <w:sz w:val="24"/>
            <w:szCs w:val="20"/>
            <w:lang w:val="en-GB" w:eastAsia="zh-CN"/>
          </w:rPr>
          <w:delText>geographical</w:delText>
        </w:r>
      </w:del>
      <w:ins w:id="30" w:author="USA" w:date="2018-02-20T13:09:00Z">
        <w:r w:rsidR="008222C8" w:rsidRPr="00B51435">
          <w:rPr>
            <w:rFonts w:ascii="Times New Roman" w:eastAsia="Calibri" w:hAnsi="Times New Roman" w:cs="Times New Roman"/>
            <w:sz w:val="24"/>
            <w:szCs w:val="24"/>
          </w:rPr>
          <w:t>geographic</w:t>
        </w:r>
      </w:ins>
      <w:r w:rsidRPr="00B51435">
        <w:rPr>
          <w:rFonts w:ascii="Times New Roman" w:eastAsia="Calibri" w:hAnsi="Times New Roman" w:cs="Times New Roman"/>
          <w:sz w:val="24"/>
          <w:szCs w:val="24"/>
        </w:rPr>
        <w:t xml:space="preserve"> areas,</w:t>
      </w:r>
      <w:del w:id="31" w:author="USA" w:date="2018-02-20T13:10:00Z">
        <w:r w:rsidRPr="00B51435" w:rsidDel="008222C8">
          <w:rPr>
            <w:rFonts w:ascii="Times New Roman" w:eastAsia="Times New Roman" w:hAnsi="Times New Roman" w:cs="Times New Roman"/>
            <w:sz w:val="24"/>
            <w:szCs w:val="20"/>
            <w:lang w:val="en-GB" w:eastAsia="zh-CN"/>
          </w:rPr>
          <w:delText xml:space="preserve"> technical or operational measures may need to be implemented to avoid harmful interference, and f</w:delText>
        </w:r>
        <w:r w:rsidRPr="00B51435" w:rsidDel="008222C8">
          <w:rPr>
            <w:rFonts w:ascii="Times New Roman" w:eastAsia="Times New Roman" w:hAnsi="Times New Roman" w:cs="Times New Roman"/>
            <w:sz w:val="24"/>
            <w:szCs w:val="20"/>
            <w:lang w:val="en-GB"/>
          </w:rPr>
          <w:delText>urther studies by ITU</w:delText>
        </w:r>
        <w:r w:rsidRPr="00B51435" w:rsidDel="008222C8">
          <w:rPr>
            <w:rFonts w:ascii="Times New Roman" w:eastAsia="Times New Roman" w:hAnsi="Times New Roman" w:cs="Times New Roman"/>
            <w:sz w:val="24"/>
            <w:szCs w:val="20"/>
            <w:lang w:val="en-GB"/>
          </w:rPr>
          <w:noBreakHyphen/>
          <w:delText>R are required in this regard;</w:delText>
        </w:r>
      </w:del>
    </w:p>
    <w:p w14:paraId="6E928F9A" w14:textId="77777777" w:rsidR="00B51435" w:rsidRPr="00B51435"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del w:id="32" w:author="USA" w:date="2018-02-20T13:10:00Z">
        <w:r w:rsidRPr="00B51435" w:rsidDel="008222C8">
          <w:rPr>
            <w:rFonts w:ascii="Times New Roman" w:eastAsia="Times New Roman" w:hAnsi="Times New Roman" w:cs="Times New Roman"/>
            <w:bCs/>
            <w:i/>
            <w:sz w:val="24"/>
            <w:szCs w:val="20"/>
            <w:lang w:val="en-GB"/>
          </w:rPr>
          <w:delText>c)</w:delText>
        </w:r>
        <w:r w:rsidRPr="00B51435" w:rsidDel="008222C8">
          <w:rPr>
            <w:rFonts w:ascii="Times New Roman" w:eastAsia="Times New Roman" w:hAnsi="Times New Roman" w:cs="Times New Roman"/>
            <w:bCs/>
            <w:i/>
            <w:sz w:val="24"/>
            <w:szCs w:val="20"/>
            <w:lang w:val="en-GB"/>
          </w:rPr>
          <w:tab/>
        </w:r>
        <w:r w:rsidRPr="00B51435" w:rsidDel="008222C8">
          <w:rPr>
            <w:rFonts w:ascii="Times New Roman" w:eastAsia="Times New Roman" w:hAnsi="Times New Roman" w:cs="Times New Roman"/>
            <w:sz w:val="24"/>
            <w:szCs w:val="20"/>
            <w:lang w:val="en-GB" w:eastAsia="zh-CN"/>
          </w:rPr>
          <w:delText>that some difficulties have been raised in addressing potential interference between the satellite and terrestrial components of IMT;</w:delText>
        </w:r>
      </w:del>
    </w:p>
    <w:p w14:paraId="079BEBF4" w14:textId="77777777" w:rsidR="00B51435" w:rsidRPr="00B51435" w:rsidRDefault="00B51435"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Calibri" w:hAnsi="Times New Roman" w:cs="Times New Roman"/>
          <w:sz w:val="24"/>
          <w:szCs w:val="24"/>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i/>
          <w:sz w:val="24"/>
          <w:szCs w:val="20"/>
          <w:lang w:val="en-GB"/>
        </w:rPr>
        <w:tab/>
      </w:r>
      <w:del w:id="33" w:author="USA" w:date="2018-02-20T13:10:00Z">
        <w:r w:rsidRPr="00B51435" w:rsidDel="008222C8">
          <w:rPr>
            <w:rFonts w:ascii="Times New Roman" w:eastAsia="Times New Roman" w:hAnsi="Times New Roman" w:cs="Times New Roman"/>
            <w:sz w:val="24"/>
            <w:szCs w:val="20"/>
            <w:lang w:val="en-GB"/>
          </w:rPr>
          <w:delText>that Report ITU</w:delText>
        </w:r>
        <w:r w:rsidRPr="00B51435" w:rsidDel="008222C8">
          <w:rPr>
            <w:rFonts w:ascii="Times New Roman" w:eastAsia="Times New Roman" w:hAnsi="Times New Roman" w:cs="Times New Roman"/>
            <w:sz w:val="24"/>
            <w:szCs w:val="20"/>
            <w:lang w:val="en-GB"/>
          </w:rPr>
          <w:noBreakHyphen/>
          <w:delText>R M.2041 addresses sharing and adjacent band compatibility in the 2.5 GHz band between the terrestrial and satellite components of IMT</w:delText>
        </w:r>
        <w:r w:rsidRPr="00B51435" w:rsidDel="008222C8">
          <w:rPr>
            <w:rFonts w:ascii="Times New Roman" w:eastAsia="Times New Roman" w:hAnsi="Times New Roman" w:cs="Times New Roman"/>
            <w:sz w:val="24"/>
            <w:szCs w:val="20"/>
            <w:lang w:val="en-GB"/>
          </w:rPr>
          <w:noBreakHyphen/>
          <w:delText>2000,</w:delText>
        </w:r>
      </w:del>
    </w:p>
    <w:p w14:paraId="03B79D6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r w:rsidRPr="00B51435">
        <w:rPr>
          <w:rFonts w:ascii="Times New Roman" w:eastAsia="Calibri" w:hAnsi="Times New Roman" w:cs="Times New Roman"/>
          <w:i/>
          <w:sz w:val="24"/>
          <w:lang w:val="en-GB"/>
        </w:rPr>
        <w:t>resolves</w:t>
      </w:r>
    </w:p>
    <w:p w14:paraId="361F1166"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that administrations which implement IMT:</w:t>
      </w:r>
    </w:p>
    <w:p w14:paraId="60EB55BD"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a)</w:t>
      </w:r>
      <w:r w:rsidRPr="00B51435">
        <w:rPr>
          <w:rFonts w:ascii="Times New Roman" w:eastAsia="Times New Roman" w:hAnsi="Times New Roman" w:cs="Times New Roman"/>
          <w:sz w:val="24"/>
          <w:szCs w:val="20"/>
          <w:lang w:val="en-GB"/>
        </w:rPr>
        <w:tab/>
        <w:t>should make the necessary frequencies available for system development;</w:t>
      </w:r>
    </w:p>
    <w:p w14:paraId="3F450BC7"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b)</w:t>
      </w:r>
      <w:r w:rsidRPr="00B51435">
        <w:rPr>
          <w:rFonts w:ascii="Times New Roman" w:eastAsia="Times New Roman" w:hAnsi="Times New Roman" w:cs="Times New Roman"/>
          <w:sz w:val="24"/>
          <w:szCs w:val="20"/>
          <w:lang w:val="en-GB"/>
        </w:rPr>
        <w:tab/>
        <w:t>should use those frequencies when IMT is implemented;</w:t>
      </w:r>
    </w:p>
    <w:p w14:paraId="56E19C25"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c)</w:t>
      </w:r>
      <w:r w:rsidRPr="00B51435">
        <w:rPr>
          <w:rFonts w:ascii="Times New Roman" w:eastAsia="Times New Roman" w:hAnsi="Times New Roman" w:cs="Times New Roman"/>
          <w:sz w:val="24"/>
          <w:szCs w:val="20"/>
          <w:lang w:val="en-GB"/>
        </w:rPr>
        <w:tab/>
        <w:t>should use the relevant international technical characteristics, as identified by ITU</w:t>
      </w:r>
      <w:r w:rsidRPr="00B51435">
        <w:rPr>
          <w:rFonts w:ascii="Times New Roman" w:eastAsia="Times New Roman" w:hAnsi="Times New Roman" w:cs="Times New Roman"/>
          <w:sz w:val="24"/>
          <w:szCs w:val="20"/>
          <w:lang w:val="en-GB"/>
        </w:rPr>
        <w:noBreakHyphen/>
        <w:t>R and ITU</w:t>
      </w:r>
      <w:r w:rsidRPr="00B51435">
        <w:rPr>
          <w:rFonts w:ascii="Times New Roman" w:eastAsia="Times New Roman" w:hAnsi="Times New Roman" w:cs="Times New Roman"/>
          <w:sz w:val="24"/>
          <w:szCs w:val="20"/>
          <w:lang w:val="en-GB"/>
        </w:rPr>
        <w:noBreakHyphen/>
        <w:t>T Recommendations,</w:t>
      </w:r>
    </w:p>
    <w:p w14:paraId="283022E4"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r w:rsidRPr="00B51435">
        <w:rPr>
          <w:rFonts w:ascii="Times New Roman" w:eastAsia="Calibri" w:hAnsi="Times New Roman" w:cs="Times New Roman"/>
          <w:i/>
          <w:sz w:val="24"/>
          <w:lang w:val="en-GB"/>
        </w:rPr>
        <w:t xml:space="preserve">invites </w:t>
      </w:r>
      <w:del w:id="34" w:author="USA" w:date="2018-02-20T13:10:00Z">
        <w:r w:rsidRPr="00B51435" w:rsidDel="008222C8">
          <w:rPr>
            <w:rFonts w:ascii="Times New Roman" w:eastAsia="Times New Roman" w:hAnsi="Times New Roman" w:cs="Times New Roman"/>
            <w:i/>
            <w:sz w:val="24"/>
            <w:szCs w:val="20"/>
            <w:lang w:val="en-GB"/>
          </w:rPr>
          <w:delText>ITU</w:delText>
        </w:r>
        <w:r w:rsidRPr="00B51435" w:rsidDel="008222C8">
          <w:rPr>
            <w:rFonts w:ascii="Times New Roman" w:eastAsia="Times New Roman" w:hAnsi="Times New Roman" w:cs="Times New Roman"/>
            <w:i/>
            <w:sz w:val="24"/>
            <w:szCs w:val="20"/>
            <w:lang w:val="en-GB"/>
          </w:rPr>
          <w:noBreakHyphen/>
          <w:delText>R</w:delText>
        </w:r>
      </w:del>
      <w:ins w:id="35" w:author="USA" w:date="2018-02-20T13:10:00Z">
        <w:r w:rsidR="008222C8" w:rsidRPr="00B51435">
          <w:rPr>
            <w:rFonts w:ascii="Times New Roman" w:eastAsia="Calibri" w:hAnsi="Times New Roman" w:cs="Times New Roman"/>
            <w:i/>
            <w:sz w:val="24"/>
            <w:lang w:val="en-GB"/>
          </w:rPr>
          <w:t>administrations</w:t>
        </w:r>
      </w:ins>
    </w:p>
    <w:p w14:paraId="59B74A6F"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36" w:author="USA" w:date="2018-02-20T13:10:00Z"/>
          <w:rFonts w:ascii="Times New Roman" w:eastAsia="Times New Roman" w:hAnsi="Times New Roman" w:cs="Times New Roman"/>
          <w:sz w:val="24"/>
          <w:szCs w:val="20"/>
          <w:lang w:val="en-GB"/>
        </w:rPr>
      </w:pPr>
      <w:del w:id="37" w:author="USA" w:date="2018-02-20T13:10:00Z">
        <w:r w:rsidRPr="00B51435" w:rsidDel="008222C8">
          <w:rPr>
            <w:rFonts w:ascii="Times New Roman" w:eastAsia="Times New Roman" w:hAnsi="Times New Roman" w:cs="Times New Roman"/>
            <w:sz w:val="24"/>
            <w:szCs w:val="20"/>
            <w:lang w:val="en-GB"/>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B51435" w:rsidDel="008222C8">
          <w:rPr>
            <w:rFonts w:ascii="Times New Roman" w:eastAsia="Times New Roman" w:hAnsi="Times New Roman" w:cs="Times New Roman"/>
            <w:sz w:val="24"/>
            <w:szCs w:val="20"/>
            <w:lang w:val="en-GB"/>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67AF7AB5" w14:textId="77777777"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38" w:author="USA" w:date="2018-02-20T13:10:00Z"/>
          <w:rFonts w:ascii="Times New Roman" w:eastAsia="Times New Roman" w:hAnsi="Times New Roman" w:cs="Times New Roman"/>
          <w:i/>
          <w:sz w:val="24"/>
          <w:szCs w:val="20"/>
          <w:lang w:val="en-GB"/>
        </w:rPr>
      </w:pPr>
      <w:del w:id="39" w:author="USA" w:date="2018-02-20T13:10:00Z">
        <w:r w:rsidRPr="00B51435" w:rsidDel="008222C8">
          <w:rPr>
            <w:rFonts w:ascii="Times New Roman" w:eastAsia="Times New Roman" w:hAnsi="Times New Roman" w:cs="Times New Roman"/>
            <w:i/>
            <w:sz w:val="24"/>
            <w:szCs w:val="20"/>
            <w:lang w:val="en-GB"/>
          </w:rPr>
          <w:lastRenderedPageBreak/>
          <w:delText>encourages administrations</w:delText>
        </w:r>
      </w:del>
    </w:p>
    <w:p w14:paraId="520371A8"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1</w:t>
      </w:r>
      <w:r w:rsidRPr="00B51435">
        <w:rPr>
          <w:rFonts w:ascii="Times New Roman" w:eastAsia="Times New Roman" w:hAnsi="Times New Roman" w:cs="Times New Roman"/>
          <w:sz w:val="24"/>
          <w:szCs w:val="20"/>
          <w:lang w:val="en-GB"/>
        </w:rPr>
        <w:tab/>
        <w:t>to give due consideration to the accommodation of other services currently operating in these frequency bands when implementing IMT</w:t>
      </w:r>
      <w:del w:id="40" w:author="USA" w:date="2018-02-20T13:11:00Z">
        <w:r w:rsidRPr="00B51435" w:rsidDel="008222C8">
          <w:rPr>
            <w:rFonts w:ascii="Times New Roman" w:eastAsia="Times New Roman" w:hAnsi="Times New Roman" w:cs="Times New Roman"/>
            <w:sz w:val="24"/>
            <w:szCs w:val="20"/>
            <w:lang w:val="en-GB"/>
          </w:rPr>
          <w:delText>;</w:delText>
        </w:r>
      </w:del>
      <w:ins w:id="41" w:author="USA" w:date="2018-02-20T13:11:00Z">
        <w:r w:rsidR="008222C8">
          <w:rPr>
            <w:rFonts w:ascii="Times New Roman" w:eastAsia="Times New Roman" w:hAnsi="Times New Roman" w:cs="Times New Roman"/>
            <w:sz w:val="24"/>
            <w:szCs w:val="20"/>
            <w:lang w:val="en-GB"/>
          </w:rPr>
          <w:t>,</w:t>
        </w:r>
      </w:ins>
    </w:p>
    <w:p w14:paraId="692C1631"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2" w:author="USA" w:date="2018-02-20T13:12:00Z"/>
          <w:rFonts w:ascii="Times New Roman" w:eastAsia="Times New Roman" w:hAnsi="Times New Roman" w:cs="Times New Roman"/>
          <w:sz w:val="24"/>
          <w:szCs w:val="20"/>
          <w:lang w:val="en-GB"/>
        </w:rPr>
      </w:pPr>
      <w:del w:id="43" w:author="USA" w:date="2018-02-20T13:12:00Z">
        <w:r w:rsidRPr="00B51435" w:rsidDel="008222C8">
          <w:rPr>
            <w:rFonts w:ascii="Times New Roman" w:eastAsia="Times New Roman" w:hAnsi="Times New Roman" w:cs="Times New Roman"/>
            <w:sz w:val="24"/>
            <w:szCs w:val="20"/>
            <w:lang w:val="en-GB"/>
          </w:rPr>
          <w:delText>2</w:delText>
        </w:r>
        <w:r w:rsidRPr="00B51435" w:rsidDel="008222C8">
          <w:rPr>
            <w:rFonts w:ascii="Times New Roman" w:eastAsia="Times New Roman" w:hAnsi="Times New Roman" w:cs="Times New Roman"/>
            <w:sz w:val="24"/>
            <w:szCs w:val="20"/>
            <w:lang w:val="en-GB"/>
          </w:rPr>
          <w:tab/>
          <w:delText>to participate actively in the ITU</w:delText>
        </w:r>
        <w:r w:rsidRPr="00B51435" w:rsidDel="008222C8">
          <w:rPr>
            <w:rFonts w:ascii="Times New Roman" w:eastAsia="Times New Roman" w:hAnsi="Times New Roman" w:cs="Times New Roman"/>
            <w:sz w:val="24"/>
            <w:szCs w:val="20"/>
            <w:lang w:val="en-GB"/>
          </w:rPr>
          <w:noBreakHyphen/>
          <w:delText xml:space="preserve">R studies in accordance with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sz w:val="24"/>
            <w:szCs w:val="20"/>
            <w:lang w:val="en-GB"/>
          </w:rPr>
          <w:noBreakHyphen/>
        </w:r>
        <w:r w:rsidRPr="00B51435" w:rsidDel="008222C8">
          <w:rPr>
            <w:rFonts w:ascii="Times New Roman" w:eastAsia="Times New Roman" w:hAnsi="Times New Roman" w:cs="Times New Roman"/>
            <w:i/>
            <w:iCs/>
            <w:sz w:val="24"/>
            <w:szCs w:val="20"/>
            <w:lang w:val="en-GB"/>
          </w:rPr>
          <w:delText>R</w:delText>
        </w:r>
        <w:r w:rsidRPr="00B51435" w:rsidDel="008222C8">
          <w:rPr>
            <w:rFonts w:ascii="Times New Roman" w:eastAsia="Times New Roman" w:hAnsi="Times New Roman" w:cs="Times New Roman"/>
            <w:sz w:val="24"/>
            <w:szCs w:val="20"/>
            <w:lang w:val="en-GB"/>
          </w:rPr>
          <w:delText xml:space="preserve"> above,</w:delText>
        </w:r>
      </w:del>
    </w:p>
    <w:p w14:paraId="5B5C3FAC" w14:textId="77777777"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44" w:author="USA" w:date="2018-02-20T13:12:00Z"/>
          <w:rFonts w:ascii="Times New Roman" w:eastAsia="Times New Roman" w:hAnsi="Times New Roman" w:cs="Times New Roman"/>
          <w:i/>
          <w:sz w:val="24"/>
          <w:szCs w:val="20"/>
          <w:lang w:val="en-GB"/>
        </w:rPr>
      </w:pPr>
      <w:del w:id="45" w:author="USA" w:date="2018-02-20T13:12:00Z">
        <w:r w:rsidRPr="00B51435" w:rsidDel="008222C8">
          <w:rPr>
            <w:rFonts w:ascii="Times New Roman" w:eastAsia="Times New Roman" w:hAnsi="Times New Roman" w:cs="Times New Roman"/>
            <w:i/>
            <w:sz w:val="24"/>
            <w:szCs w:val="20"/>
            <w:lang w:val="en-GB"/>
          </w:rPr>
          <w:delText>instructs the Director of the Radiocommunication Bureau</w:delText>
        </w:r>
      </w:del>
    </w:p>
    <w:p w14:paraId="7D039C92"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6" w:author="USA" w:date="2018-02-20T13:12:00Z"/>
          <w:rFonts w:ascii="Times New Roman" w:eastAsia="Times New Roman" w:hAnsi="Times New Roman" w:cs="Times New Roman"/>
          <w:sz w:val="24"/>
          <w:szCs w:val="20"/>
          <w:lang w:val="en-GB"/>
        </w:rPr>
      </w:pPr>
      <w:del w:id="47" w:author="USA" w:date="2018-02-20T13:12:00Z">
        <w:r w:rsidRPr="00B51435" w:rsidDel="008222C8">
          <w:rPr>
            <w:rFonts w:ascii="Times New Roman" w:eastAsia="Times New Roman" w:hAnsi="Times New Roman" w:cs="Times New Roman"/>
            <w:sz w:val="24"/>
            <w:szCs w:val="20"/>
            <w:lang w:val="en-GB"/>
          </w:rPr>
          <w:delText>to include in his report, for consideration by WRC</w:delText>
        </w:r>
        <w:r w:rsidRPr="00B51435" w:rsidDel="008222C8">
          <w:rPr>
            <w:rFonts w:ascii="Times New Roman" w:eastAsia="Times New Roman" w:hAnsi="Times New Roman" w:cs="Times New Roman"/>
            <w:sz w:val="24"/>
            <w:szCs w:val="20"/>
            <w:lang w:val="en-GB"/>
          </w:rPr>
          <w:noBreakHyphen/>
          <w:delText>19, the results of the ITU</w:delText>
        </w:r>
        <w:r w:rsidRPr="00B51435" w:rsidDel="008222C8">
          <w:rPr>
            <w:rFonts w:ascii="Times New Roman" w:eastAsia="Times New Roman" w:hAnsi="Times New Roman" w:cs="Times New Roman"/>
            <w:sz w:val="24"/>
            <w:szCs w:val="20"/>
            <w:lang w:val="en-GB"/>
          </w:rPr>
          <w:noBreakHyphen/>
          <w:delText xml:space="preserve">R studies referred to in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i/>
            <w:iCs/>
            <w:sz w:val="24"/>
            <w:szCs w:val="20"/>
            <w:lang w:val="en-GB"/>
          </w:rPr>
          <w:noBreakHyphen/>
          <w:delText>R</w:delText>
        </w:r>
        <w:r w:rsidRPr="00B51435" w:rsidDel="008222C8">
          <w:rPr>
            <w:rFonts w:ascii="Times New Roman" w:eastAsia="Times New Roman" w:hAnsi="Times New Roman" w:cs="Times New Roman"/>
            <w:sz w:val="24"/>
            <w:szCs w:val="20"/>
            <w:lang w:val="en-GB"/>
          </w:rPr>
          <w:delText xml:space="preserve"> above,</w:delText>
        </w:r>
      </w:del>
    </w:p>
    <w:p w14:paraId="0E9A8D3F"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r w:rsidRPr="00B51435">
        <w:rPr>
          <w:rFonts w:ascii="Times New Roman" w:eastAsia="Calibri" w:hAnsi="Times New Roman" w:cs="Times New Roman"/>
          <w:i/>
          <w:sz w:val="24"/>
          <w:lang w:val="en-GB"/>
        </w:rPr>
        <w:t>further invites ITU</w:t>
      </w:r>
      <w:r w:rsidRPr="00B51435">
        <w:rPr>
          <w:rFonts w:ascii="Times New Roman" w:eastAsia="Calibri" w:hAnsi="Times New Roman" w:cs="Times New Roman"/>
          <w:i/>
          <w:sz w:val="24"/>
          <w:lang w:val="en-GB"/>
        </w:rPr>
        <w:noBreakHyphen/>
        <w:t>R</w:t>
      </w:r>
    </w:p>
    <w:p w14:paraId="5A295545"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to continue its studies with a view to developing suitable and acceptable technical characteristics for IMT that will facilitate worldwide use and roaming, and ensure that IMT can also meet the telecommunication needs of the developing countries and rural areas.</w:t>
      </w:r>
    </w:p>
    <w:p w14:paraId="7EB9186C" w14:textId="77777777" w:rsidR="00233688" w:rsidRDefault="00233688" w:rsidP="008222C8">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20C48B8C" w14:textId="77777777" w:rsidR="008C0D4F" w:rsidRDefault="0057017D"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Reason</w:t>
      </w:r>
      <w:r w:rsidR="001971E8" w:rsidRPr="001971E8">
        <w:rPr>
          <w:rFonts w:ascii="Times New Roman" w:eastAsia="Times New Roman" w:hAnsi="Times New Roman" w:cs="Times New Roman"/>
          <w:sz w:val="24"/>
          <w:szCs w:val="24"/>
        </w:rPr>
        <w:t xml:space="preserve">: The studies responsive to this agenda item will be complete by WRC-19 and will document technical and operational measures to promote compatibility between the terrestrial and satellite components of IMT in different countries. </w:t>
      </w:r>
    </w:p>
    <w:p w14:paraId="03616828" w14:textId="77777777" w:rsidR="008C0D4F" w:rsidRDefault="008C0D4F"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6F1F6A5" w14:textId="5E58C97C" w:rsidR="006F59A2" w:rsidRPr="008C0D4F" w:rsidRDefault="008C0D4F" w:rsidP="008C0D4F">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w:t>
      </w:r>
      <w:r w:rsidR="006F59A2">
        <w:br w:type="page"/>
      </w:r>
    </w:p>
    <w:p w14:paraId="45DF6735" w14:textId="77777777" w:rsidR="005B2C16" w:rsidRDefault="005B2C16" w:rsidP="005B2C16">
      <w:pPr>
        <w:jc w:val="center"/>
        <w:rPr>
          <w:rFonts w:ascii="Times New Roman" w:hAnsi="Times New Roman" w:cs="Times New Roman"/>
          <w:sz w:val="48"/>
          <w:szCs w:val="48"/>
        </w:rPr>
      </w:pPr>
    </w:p>
    <w:p w14:paraId="26873FB0" w14:textId="77777777" w:rsidR="005B2C16" w:rsidRDefault="005B2C16" w:rsidP="005B2C16">
      <w:pPr>
        <w:jc w:val="center"/>
        <w:rPr>
          <w:rFonts w:ascii="Times New Roman" w:hAnsi="Times New Roman" w:cs="Times New Roman"/>
          <w:sz w:val="48"/>
          <w:szCs w:val="48"/>
        </w:rPr>
      </w:pPr>
    </w:p>
    <w:p w14:paraId="2DA2F7D7" w14:textId="77777777" w:rsidR="005B2C16" w:rsidRDefault="005B2C16" w:rsidP="005B2C16">
      <w:pPr>
        <w:jc w:val="center"/>
        <w:rPr>
          <w:rFonts w:ascii="Times New Roman" w:hAnsi="Times New Roman" w:cs="Times New Roman"/>
          <w:sz w:val="48"/>
          <w:szCs w:val="48"/>
        </w:rPr>
      </w:pPr>
    </w:p>
    <w:p w14:paraId="600AAFB9" w14:textId="77777777" w:rsidR="005B2C16" w:rsidRDefault="005B2C16" w:rsidP="005B2C16">
      <w:pPr>
        <w:jc w:val="center"/>
        <w:rPr>
          <w:rFonts w:ascii="Times New Roman" w:hAnsi="Times New Roman" w:cs="Times New Roman"/>
          <w:sz w:val="48"/>
          <w:szCs w:val="48"/>
        </w:rPr>
      </w:pPr>
    </w:p>
    <w:p w14:paraId="15042407" w14:textId="77777777" w:rsidR="005B2C16" w:rsidRDefault="005B2C16" w:rsidP="005B2C16">
      <w:pPr>
        <w:jc w:val="center"/>
        <w:rPr>
          <w:rFonts w:ascii="Times New Roman" w:hAnsi="Times New Roman" w:cs="Times New Roman"/>
          <w:sz w:val="48"/>
          <w:szCs w:val="48"/>
        </w:rPr>
      </w:pPr>
    </w:p>
    <w:p w14:paraId="5AE6CF86" w14:textId="77777777" w:rsidR="005B2C16" w:rsidRDefault="005B2C16" w:rsidP="005B2C16">
      <w:pPr>
        <w:jc w:val="center"/>
        <w:rPr>
          <w:rFonts w:ascii="Times New Roman" w:hAnsi="Times New Roman" w:cs="Times New Roman"/>
          <w:sz w:val="48"/>
          <w:szCs w:val="48"/>
        </w:rPr>
      </w:pPr>
    </w:p>
    <w:p w14:paraId="63B41D3F" w14:textId="77777777" w:rsidR="005B2C16" w:rsidRDefault="005B2C16" w:rsidP="005B2C16">
      <w:pPr>
        <w:jc w:val="center"/>
        <w:rPr>
          <w:rFonts w:ascii="Times New Roman" w:hAnsi="Times New Roman" w:cs="Times New Roman"/>
          <w:sz w:val="48"/>
          <w:szCs w:val="48"/>
        </w:rPr>
      </w:pPr>
    </w:p>
    <w:p w14:paraId="0FD2E45D" w14:textId="77777777" w:rsidR="005B2C16" w:rsidRDefault="005B2C16" w:rsidP="005B2C16">
      <w:pPr>
        <w:jc w:val="center"/>
        <w:rPr>
          <w:rFonts w:ascii="Times New Roman" w:hAnsi="Times New Roman" w:cs="Times New Roman"/>
          <w:sz w:val="48"/>
          <w:szCs w:val="48"/>
        </w:rPr>
      </w:pPr>
    </w:p>
    <w:p w14:paraId="06FD7E35" w14:textId="77777777" w:rsidR="005B2C16" w:rsidRPr="005B2C16" w:rsidRDefault="005B2C16" w:rsidP="005B2C16">
      <w:pPr>
        <w:jc w:val="center"/>
        <w:rPr>
          <w:rFonts w:ascii="Times New Roman" w:hAnsi="Times New Roman" w:cs="Times New Roman"/>
          <w:sz w:val="48"/>
          <w:szCs w:val="48"/>
        </w:rPr>
      </w:pPr>
      <w:r w:rsidRPr="005B2C16">
        <w:rPr>
          <w:rFonts w:ascii="Times New Roman" w:hAnsi="Times New Roman" w:cs="Times New Roman"/>
          <w:sz w:val="48"/>
          <w:szCs w:val="48"/>
        </w:rPr>
        <w:t>VIEW B</w:t>
      </w:r>
    </w:p>
    <w:p w14:paraId="039F550B" w14:textId="288F7B89" w:rsidR="005B2C16" w:rsidRDefault="005B2C16">
      <w:r>
        <w:br w:type="page"/>
      </w:r>
    </w:p>
    <w:p w14:paraId="6201D54C" w14:textId="77777777" w:rsidR="00D509F6" w:rsidRPr="006F74CF" w:rsidRDefault="00D509F6" w:rsidP="00D509F6">
      <w:pPr>
        <w:rPr>
          <w:rFonts w:ascii="Times New Roman" w:hAnsi="Times New Roman" w:cs="Times New Roman"/>
          <w:b/>
          <w:sz w:val="24"/>
          <w:szCs w:val="24"/>
        </w:rPr>
      </w:pPr>
      <w:r w:rsidRPr="006F74CF">
        <w:rPr>
          <w:rFonts w:ascii="Times New Roman" w:hAnsi="Times New Roman" w:cs="Times New Roman"/>
          <w:b/>
          <w:sz w:val="24"/>
          <w:szCs w:val="24"/>
        </w:rPr>
        <w:lastRenderedPageBreak/>
        <w:t xml:space="preserve">VIEW B:  </w:t>
      </w:r>
    </w:p>
    <w:p w14:paraId="7B60B85F" w14:textId="77777777" w:rsidR="00D509F6"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C04C51">
        <w:rPr>
          <w:rFonts w:ascii="Times New Roman" w:hAnsi="Times New Roman" w:cs="Times New Roman"/>
          <w:sz w:val="24"/>
          <w:szCs w:val="24"/>
        </w:rPr>
        <w:t xml:space="preserve">WAC members Omnispace, Inmarsat, and Intelsat </w:t>
      </w:r>
      <w:r w:rsidRPr="00C04C51">
        <w:rPr>
          <w:rFonts w:ascii="Times New Roman" w:hAnsi="Times New Roman" w:cs="Times New Roman"/>
          <w:bCs/>
          <w:sz w:val="24"/>
          <w:szCs w:val="24"/>
        </w:rPr>
        <w:t>support</w:t>
      </w:r>
      <w:r w:rsidRPr="00C04C51">
        <w:rPr>
          <w:rFonts w:ascii="Times New Roman" w:eastAsia="Times New Roman" w:hAnsi="Times New Roman" w:cs="Times New Roman"/>
          <w:bCs/>
          <w:sz w:val="24"/>
          <w:szCs w:val="24"/>
        </w:rPr>
        <w:t xml:space="preserve"> </w:t>
      </w:r>
      <w:r w:rsidRPr="00C04C51">
        <w:rPr>
          <w:rFonts w:ascii="Times New Roman" w:hAnsi="Times New Roman" w:cs="Times New Roman"/>
          <w:bCs/>
          <w:sz w:val="24"/>
          <w:szCs w:val="24"/>
        </w:rPr>
        <w:t>the objective of WRC-19 agenda item</w:t>
      </w:r>
      <w:r>
        <w:rPr>
          <w:rFonts w:ascii="Times New Roman" w:hAnsi="Times New Roman" w:cs="Times New Roman"/>
          <w:bCs/>
          <w:sz w:val="24"/>
          <w:szCs w:val="24"/>
        </w:rPr>
        <w:t xml:space="preserve"> 9.1, issue</w:t>
      </w:r>
      <w:r w:rsidRPr="00C04C51">
        <w:rPr>
          <w:rFonts w:ascii="Times New Roman" w:hAnsi="Times New Roman" w:cs="Times New Roman"/>
          <w:bCs/>
          <w:i/>
          <w:sz w:val="24"/>
          <w:szCs w:val="24"/>
        </w:rPr>
        <w:t xml:space="preserve"> </w:t>
      </w:r>
      <w:r w:rsidRPr="00C04C51">
        <w:rPr>
          <w:rFonts w:ascii="Times New Roman" w:hAnsi="Times New Roman" w:cs="Times New Roman"/>
          <w:bCs/>
          <w:sz w:val="24"/>
          <w:szCs w:val="24"/>
        </w:rPr>
        <w:t>9.1.1,</w:t>
      </w:r>
      <w:r w:rsidRPr="00C04C51">
        <w:rPr>
          <w:rFonts w:ascii="Times New Roman" w:hAnsi="Times New Roman" w:cs="Times New Roman"/>
          <w:bCs/>
          <w:i/>
          <w:sz w:val="24"/>
          <w:szCs w:val="24"/>
        </w:rPr>
        <w:t xml:space="preserve"> </w:t>
      </w:r>
      <w:r w:rsidRPr="00C04C51">
        <w:rPr>
          <w:rFonts w:ascii="Times New Roman" w:hAnsi="Times New Roman" w:cs="Times New Roman"/>
          <w:bCs/>
          <w:sz w:val="24"/>
          <w:szCs w:val="24"/>
        </w:rPr>
        <w:t>“</w:t>
      </w:r>
      <w:r w:rsidRPr="00C04C51">
        <w:rPr>
          <w:rFonts w:ascii="Times New Roman" w:eastAsia="Times New Roman" w:hAnsi="Times New Roman" w:cs="Times New Roman"/>
          <w:bCs/>
          <w:sz w:val="24"/>
          <w:szCs w:val="24"/>
        </w:rPr>
        <w:t>to ensure coexistence and compatibility between the terrestrial component of IMT (in the mobile</w:t>
      </w:r>
      <w:r w:rsidRPr="00B509EE">
        <w:rPr>
          <w:rFonts w:ascii="Times New Roman" w:eastAsia="Times New Roman" w:hAnsi="Times New Roman" w:cs="Times New Roman"/>
          <w:bCs/>
          <w:sz w:val="24"/>
          <w:szCs w:val="24"/>
        </w:rPr>
        <w:t xml:space="preserve"> service) and the satellite component of IMT (in the mobile service and the mobile-satellite service) in the frequency bands 1 980-2 010 MHz and 2 170-2 200 MHz where those frequency bands are shared by mobile service and the mobile-satellite service in different countries and to facilitate development of both the satellite and terrestrial components of IMT</w:t>
      </w:r>
      <w:r w:rsidRPr="00B509EE">
        <w:rPr>
          <w:rFonts w:cs="Times New Roman"/>
          <w:bCs/>
        </w:rPr>
        <w:t>.</w:t>
      </w:r>
      <w:r>
        <w:rPr>
          <w:rFonts w:cs="Times New Roman"/>
          <w:bCs/>
          <w:i/>
        </w:rPr>
        <w:t xml:space="preserve">”   </w:t>
      </w:r>
      <w:r>
        <w:rPr>
          <w:rFonts w:ascii="Times New Roman" w:eastAsia="Times New Roman" w:hAnsi="Times New Roman" w:cs="Times New Roman"/>
          <w:sz w:val="24"/>
          <w:szCs w:val="24"/>
        </w:rPr>
        <w:t>This agenda item</w:t>
      </w:r>
      <w:r w:rsidRPr="00353A62">
        <w:rPr>
          <w:rFonts w:ascii="Times New Roman" w:eastAsia="Times New Roman" w:hAnsi="Times New Roman" w:cs="Times New Roman"/>
          <w:sz w:val="24"/>
          <w:szCs w:val="24"/>
        </w:rPr>
        <w:t xml:space="preserve"> is focused on co-existe</w:t>
      </w:r>
      <w:r>
        <w:rPr>
          <w:rFonts w:ascii="Times New Roman" w:eastAsia="Times New Roman" w:hAnsi="Times New Roman" w:cs="Times New Roman"/>
          <w:sz w:val="24"/>
          <w:szCs w:val="24"/>
        </w:rPr>
        <w:t xml:space="preserve">nce and compatibility when the satellite and terrestrial component of IMT </w:t>
      </w:r>
      <w:r w:rsidRPr="00353A62">
        <w:rPr>
          <w:rFonts w:ascii="Times New Roman" w:eastAsia="Times New Roman" w:hAnsi="Times New Roman" w:cs="Times New Roman"/>
          <w:sz w:val="24"/>
          <w:szCs w:val="24"/>
        </w:rPr>
        <w:t xml:space="preserve">are deployed in different </w:t>
      </w:r>
      <w:r>
        <w:rPr>
          <w:rFonts w:ascii="Times New Roman" w:eastAsia="Times New Roman" w:hAnsi="Times New Roman" w:cs="Times New Roman"/>
          <w:sz w:val="24"/>
          <w:szCs w:val="24"/>
        </w:rPr>
        <w:t>countries</w:t>
      </w:r>
      <w:r w:rsidRPr="00353A62">
        <w:rPr>
          <w:rFonts w:ascii="Times New Roman" w:eastAsia="Times New Roman" w:hAnsi="Times New Roman" w:cs="Times New Roman"/>
          <w:sz w:val="24"/>
          <w:szCs w:val="24"/>
        </w:rPr>
        <w:t>.</w:t>
      </w:r>
    </w:p>
    <w:p w14:paraId="488E06B4" w14:textId="77777777" w:rsidR="00D509F6" w:rsidRPr="00C04C51"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0BA3FA57" w14:textId="77777777" w:rsidR="00D509F6" w:rsidRDefault="00D509F6" w:rsidP="00D509F6">
      <w:pPr>
        <w:rPr>
          <w:rFonts w:ascii="Times New Roman" w:eastAsia="Times New Roman" w:hAnsi="Times New Roman" w:cs="Times New Roman"/>
          <w:sz w:val="24"/>
          <w:szCs w:val="24"/>
        </w:rPr>
      </w:pPr>
      <w:r>
        <w:rPr>
          <w:rFonts w:ascii="Times New Roman" w:eastAsia="Times New Roman" w:hAnsi="Times New Roman" w:cs="Times New Roman"/>
          <w:sz w:val="24"/>
          <w:szCs w:val="24"/>
        </w:rPr>
        <w:t>T</w:t>
      </w:r>
      <w:r w:rsidRPr="00353A62">
        <w:rPr>
          <w:rFonts w:ascii="Times New Roman" w:eastAsia="Times New Roman" w:hAnsi="Times New Roman" w:cs="Times New Roman"/>
          <w:sz w:val="24"/>
          <w:szCs w:val="24"/>
        </w:rPr>
        <w:t>he frequency bands 1 980-2 010 MHz an</w:t>
      </w:r>
      <w:r>
        <w:rPr>
          <w:rFonts w:ascii="Times New Roman" w:eastAsia="Times New Roman" w:hAnsi="Times New Roman" w:cs="Times New Roman"/>
          <w:sz w:val="24"/>
          <w:szCs w:val="24"/>
        </w:rPr>
        <w:t xml:space="preserve">d 2 170-2 200 MHz are allocated in the Interational Telecommunication Union (ITU) Radio Regulations </w:t>
      </w:r>
      <w:r w:rsidRPr="00353A62">
        <w:rPr>
          <w:rFonts w:ascii="Times New Roman" w:eastAsia="Times New Roman" w:hAnsi="Times New Roman" w:cs="Times New Roman"/>
          <w:sz w:val="24"/>
          <w:szCs w:val="24"/>
        </w:rPr>
        <w:t>to the fixed, mobile, and mobile-satellite services on a co-primary</w:t>
      </w:r>
      <w:r>
        <w:rPr>
          <w:rFonts w:ascii="Times New Roman" w:eastAsia="Times New Roman" w:hAnsi="Times New Roman" w:cs="Times New Roman"/>
          <w:sz w:val="24"/>
          <w:szCs w:val="24"/>
        </w:rPr>
        <w:t>, global</w:t>
      </w:r>
      <w:r w:rsidRPr="00353A62">
        <w:rPr>
          <w:rFonts w:ascii="Times New Roman" w:eastAsia="Times New Roman" w:hAnsi="Times New Roman" w:cs="Times New Roman"/>
          <w:sz w:val="24"/>
          <w:szCs w:val="24"/>
        </w:rPr>
        <w:t xml:space="preserve"> basis.  Both the satellite and terrestrial components of IMT have already been deployed or are being considered for deployment within the 1 980-2 010 MHz and 2 170-2 200 MHz frequency bands as noted in Resolution </w:t>
      </w:r>
      <w:r w:rsidRPr="00353A62">
        <w:rPr>
          <w:rFonts w:ascii="Times New Roman" w:eastAsia="Times New Roman" w:hAnsi="Times New Roman" w:cs="Times New Roman"/>
          <w:b/>
          <w:sz w:val="24"/>
          <w:szCs w:val="24"/>
        </w:rPr>
        <w:t>212 (WRC-15)</w:t>
      </w:r>
      <w:r w:rsidRPr="00353A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More than 400 satellite networks, both geostationary and non-geostationary, have been registered with the International Telecommunication Union in the </w:t>
      </w:r>
      <w:r w:rsidRPr="00353A62">
        <w:rPr>
          <w:rFonts w:ascii="Times New Roman" w:eastAsia="Times New Roman" w:hAnsi="Times New Roman" w:cs="Times New Roman"/>
          <w:sz w:val="24"/>
          <w:szCs w:val="24"/>
        </w:rPr>
        <w:t xml:space="preserve">1 980-2 010 MHz and 2 170-2 200 MHz frequency bands </w:t>
      </w:r>
      <w:r>
        <w:rPr>
          <w:rFonts w:ascii="Times New Roman" w:eastAsia="Times New Roman" w:hAnsi="Times New Roman" w:cs="Times New Roman"/>
          <w:sz w:val="24"/>
          <w:szCs w:val="24"/>
        </w:rPr>
        <w:t xml:space="preserve">and are undergoing coordination. </w:t>
      </w:r>
    </w:p>
    <w:p w14:paraId="2CC79201" w14:textId="77777777" w:rsidR="00D509F6"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CE517A">
        <w:rPr>
          <w:rFonts w:ascii="Times New Roman" w:eastAsia="Times New Roman" w:hAnsi="Times New Roman" w:cs="Times New Roman"/>
          <w:sz w:val="24"/>
          <w:szCs w:val="24"/>
        </w:rPr>
        <w:t xml:space="preserve">ITU-R studies in response to this agenda item </w:t>
      </w:r>
      <w:r>
        <w:rPr>
          <w:rFonts w:ascii="Times New Roman" w:eastAsia="Times New Roman" w:hAnsi="Times New Roman" w:cs="Times New Roman"/>
          <w:sz w:val="24"/>
          <w:szCs w:val="24"/>
        </w:rPr>
        <w:t>calculate significant</w:t>
      </w:r>
      <w:r w:rsidRPr="00CE517A">
        <w:rPr>
          <w:rFonts w:ascii="Times New Roman" w:eastAsia="Times New Roman" w:hAnsi="Times New Roman" w:cs="Times New Roman"/>
          <w:sz w:val="24"/>
          <w:szCs w:val="24"/>
        </w:rPr>
        <w:t xml:space="preserve"> interference from IMT terrestrial base stations into IMT satellite receivers </w:t>
      </w:r>
      <w:r>
        <w:rPr>
          <w:rFonts w:ascii="Times New Roman" w:eastAsia="Times New Roman" w:hAnsi="Times New Roman" w:cs="Times New Roman"/>
          <w:sz w:val="24"/>
          <w:szCs w:val="24"/>
        </w:rPr>
        <w:t>when</w:t>
      </w:r>
      <w:r w:rsidRPr="00CE517A">
        <w:rPr>
          <w:rFonts w:ascii="Times New Roman" w:eastAsia="Times New Roman" w:hAnsi="Times New Roman" w:cs="Times New Roman"/>
          <w:sz w:val="24"/>
          <w:szCs w:val="24"/>
        </w:rPr>
        <w:t xml:space="preserve"> the</w:t>
      </w:r>
      <w:r w:rsidRPr="00353A62">
        <w:rPr>
          <w:rFonts w:ascii="Times New Roman" w:eastAsia="Times New Roman" w:hAnsi="Times New Roman" w:cs="Times New Roman"/>
          <w:sz w:val="24"/>
          <w:szCs w:val="24"/>
        </w:rPr>
        <w:t xml:space="preserve"> band 1 980-2 010 MHz is </w:t>
      </w:r>
      <w:r>
        <w:rPr>
          <w:rFonts w:ascii="Times New Roman" w:eastAsia="Times New Roman" w:hAnsi="Times New Roman" w:cs="Times New Roman"/>
          <w:sz w:val="24"/>
          <w:szCs w:val="24"/>
        </w:rPr>
        <w:t xml:space="preserve">used for the downlink from the IMT terrestrial base station to user equipment.  These studies analyzed three geostationary satellite networks and three non-geostationary satellite systems, one in highly elliptical orbit, one in medium earth orbit, and one in low earth orbit.  The studies, which came from different administrations, all reached the same conclusion:  the interference far exceeded the criterion to protect IMT satellite systems when the band </w:t>
      </w:r>
      <w:r w:rsidRPr="00353A62">
        <w:rPr>
          <w:rFonts w:ascii="Times New Roman" w:eastAsia="Times New Roman" w:hAnsi="Times New Roman" w:cs="Times New Roman"/>
          <w:sz w:val="24"/>
          <w:szCs w:val="24"/>
        </w:rPr>
        <w:t xml:space="preserve">1 980-2 010 MHz is </w:t>
      </w:r>
      <w:r>
        <w:rPr>
          <w:rFonts w:ascii="Times New Roman" w:eastAsia="Times New Roman" w:hAnsi="Times New Roman" w:cs="Times New Roman"/>
          <w:sz w:val="24"/>
          <w:szCs w:val="24"/>
        </w:rPr>
        <w:t xml:space="preserve">used for the downlink from the IMT terrestrial base station to user equipment.  </w:t>
      </w:r>
    </w:p>
    <w:p w14:paraId="7F390541" w14:textId="77777777" w:rsidR="00D509F6"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98B8719" w14:textId="77777777" w:rsidR="00D509F6" w:rsidRDefault="00D509F6" w:rsidP="00D509F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worst case, the aggregate interference from IMT terrestrial base stations operating in the band </w:t>
      </w:r>
      <w:r w:rsidRPr="00353A62">
        <w:rPr>
          <w:rFonts w:ascii="Times New Roman" w:eastAsia="Times New Roman" w:hAnsi="Times New Roman" w:cs="Times New Roman"/>
          <w:sz w:val="24"/>
          <w:szCs w:val="24"/>
        </w:rPr>
        <w:t xml:space="preserve">1 980-2 010 MHz </w:t>
      </w:r>
      <w:r>
        <w:rPr>
          <w:rFonts w:ascii="Times New Roman" w:eastAsia="Times New Roman" w:hAnsi="Times New Roman" w:cs="Times New Roman"/>
          <w:sz w:val="24"/>
          <w:szCs w:val="24"/>
        </w:rPr>
        <w:t xml:space="preserve">is calculated to </w:t>
      </w:r>
      <w:r w:rsidRPr="00353A62">
        <w:rPr>
          <w:rFonts w:ascii="Times New Roman" w:eastAsia="Times New Roman" w:hAnsi="Times New Roman" w:cs="Times New Roman"/>
          <w:sz w:val="24"/>
          <w:szCs w:val="24"/>
        </w:rPr>
        <w:t>exceed the protection criterion by more</w:t>
      </w:r>
      <w:r>
        <w:rPr>
          <w:rFonts w:ascii="Times New Roman" w:eastAsia="Times New Roman" w:hAnsi="Times New Roman" w:cs="Times New Roman"/>
          <w:sz w:val="24"/>
          <w:szCs w:val="24"/>
        </w:rPr>
        <w:t xml:space="preserve"> than 50 dB</w:t>
      </w:r>
      <w:r w:rsidRPr="00353A6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level of interference can not be resolved by implementing mitigation methods.</w:t>
      </w:r>
      <w:r w:rsidRPr="00353A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Moreover, the interference is not limited to adjacent countries, but is predicted when the satellite IMT deployment is at a distance of as much as 10,000 km from the terrestrial IMT deployment.  There is no ITU coordination procedure </w:t>
      </w:r>
      <w:r w:rsidRPr="00353A62">
        <w:rPr>
          <w:rFonts w:ascii="Times New Roman" w:eastAsia="Times New Roman" w:hAnsi="Times New Roman" w:cs="Times New Roman"/>
          <w:sz w:val="24"/>
          <w:szCs w:val="24"/>
        </w:rPr>
        <w:t xml:space="preserve">in the Radio Regulations to address interference from terrestrial </w:t>
      </w:r>
      <w:r>
        <w:rPr>
          <w:rFonts w:ascii="Times New Roman" w:eastAsia="Times New Roman" w:hAnsi="Times New Roman" w:cs="Times New Roman"/>
          <w:sz w:val="24"/>
          <w:szCs w:val="24"/>
        </w:rPr>
        <w:t>transmitters</w:t>
      </w:r>
      <w:r w:rsidRPr="00353A62">
        <w:rPr>
          <w:rFonts w:ascii="Times New Roman" w:eastAsia="Times New Roman" w:hAnsi="Times New Roman" w:cs="Times New Roman"/>
          <w:sz w:val="24"/>
          <w:szCs w:val="24"/>
        </w:rPr>
        <w:t xml:space="preserve"> into receiving space stations</w:t>
      </w:r>
      <w:r>
        <w:rPr>
          <w:rFonts w:ascii="Times New Roman" w:eastAsia="Times New Roman" w:hAnsi="Times New Roman" w:cs="Times New Roman"/>
          <w:sz w:val="24"/>
          <w:szCs w:val="24"/>
        </w:rPr>
        <w:t xml:space="preserve">.  </w:t>
      </w:r>
    </w:p>
    <w:p w14:paraId="08CAA6EC" w14:textId="77777777" w:rsidR="00D509F6" w:rsidRPr="00E02E42" w:rsidRDefault="00D509F6" w:rsidP="00D509F6">
      <w:pPr>
        <w:rPr>
          <w:rFonts w:ascii="Times New Roman" w:eastAsia="Times New Roman" w:hAnsi="Times New Roman" w:cs="Times New Roman"/>
          <w:sz w:val="24"/>
          <w:szCs w:val="24"/>
        </w:rPr>
      </w:pPr>
      <w:r w:rsidRPr="00CE517A">
        <w:rPr>
          <w:rFonts w:ascii="Times New Roman" w:eastAsia="Times New Roman" w:hAnsi="Times New Roman" w:cs="Times New Roman"/>
          <w:sz w:val="24"/>
          <w:szCs w:val="24"/>
        </w:rPr>
        <w:t xml:space="preserve">The ITU-R studies show that this potential interference scenario can be most effectively </w:t>
      </w:r>
      <w:r>
        <w:rPr>
          <w:rFonts w:ascii="Times New Roman" w:eastAsia="Times New Roman" w:hAnsi="Times New Roman" w:cs="Times New Roman"/>
          <w:sz w:val="24"/>
          <w:szCs w:val="24"/>
        </w:rPr>
        <w:t xml:space="preserve">addressed </w:t>
      </w:r>
      <w:r w:rsidRPr="00CE517A">
        <w:rPr>
          <w:rFonts w:ascii="Times New Roman" w:eastAsia="Times New Roman" w:hAnsi="Times New Roman" w:cs="Times New Roman"/>
          <w:sz w:val="24"/>
          <w:szCs w:val="24"/>
        </w:rPr>
        <w:t xml:space="preserve">by using the band 1980-2010 MHz </w:t>
      </w:r>
      <w:r>
        <w:rPr>
          <w:rFonts w:ascii="Times New Roman" w:eastAsia="Times New Roman" w:hAnsi="Times New Roman" w:cs="Times New Roman"/>
          <w:sz w:val="24"/>
          <w:szCs w:val="24"/>
        </w:rPr>
        <w:t xml:space="preserve">only </w:t>
      </w:r>
      <w:r w:rsidRPr="00CE517A">
        <w:rPr>
          <w:rFonts w:ascii="Times New Roman" w:eastAsia="Times New Roman" w:hAnsi="Times New Roman" w:cs="Times New Roman"/>
          <w:sz w:val="24"/>
          <w:szCs w:val="24"/>
        </w:rPr>
        <w:t>as an uplink band for terrestrial IMT operations</w:t>
      </w:r>
      <w:r>
        <w:rPr>
          <w:rFonts w:ascii="Times New Roman" w:eastAsia="Times New Roman" w:hAnsi="Times New Roman" w:cs="Times New Roman"/>
          <w:sz w:val="24"/>
          <w:szCs w:val="24"/>
        </w:rPr>
        <w:t xml:space="preserve">, i.e. transmission from IMT terrestrial user equipement to the base station, a frequency arrangement included in </w:t>
      </w:r>
      <w:r w:rsidRPr="00353A62">
        <w:rPr>
          <w:rFonts w:ascii="Times New Roman" w:hAnsi="Times New Roman" w:cs="Times New Roman"/>
          <w:sz w:val="24"/>
          <w:szCs w:val="24"/>
        </w:rPr>
        <w:t>Recommendation ITU-R M.1036-5.</w:t>
      </w:r>
      <w:r>
        <w:rPr>
          <w:rFonts w:ascii="Times New Roman" w:eastAsia="Times New Roman" w:hAnsi="Times New Roman" w:cs="Times New Roman"/>
          <w:sz w:val="24"/>
          <w:szCs w:val="24"/>
        </w:rPr>
        <w:t xml:space="preserve">  </w:t>
      </w:r>
      <w:r w:rsidRPr="00CE517A">
        <w:rPr>
          <w:rFonts w:ascii="Times New Roman" w:eastAsia="Times New Roman" w:hAnsi="Times New Roman" w:cs="Times New Roman"/>
          <w:sz w:val="24"/>
          <w:szCs w:val="24"/>
        </w:rPr>
        <w:t xml:space="preserve">This could be put into effect by limiting the </w:t>
      </w:r>
      <w:r w:rsidRPr="00CE517A">
        <w:rPr>
          <w:rFonts w:ascii="Times New Roman" w:hAnsi="Times New Roman" w:cs="Times New Roman"/>
          <w:sz w:val="24"/>
          <w:szCs w:val="24"/>
        </w:rPr>
        <w:t xml:space="preserve">terminal transmitter output </w:t>
      </w:r>
      <w:r w:rsidRPr="00CE517A">
        <w:rPr>
          <w:rFonts w:ascii="Times New Roman" w:eastAsia="Times New Roman" w:hAnsi="Times New Roman" w:cs="Times New Roman"/>
          <w:sz w:val="24"/>
          <w:szCs w:val="24"/>
          <w:lang w:val="en-GB"/>
        </w:rPr>
        <w:t xml:space="preserve">power delivered to the antenna of </w:t>
      </w:r>
      <w:r w:rsidRPr="00CE517A">
        <w:rPr>
          <w:rFonts w:ascii="Times New Roman" w:eastAsia="Times New Roman" w:hAnsi="Times New Roman" w:cs="Times New Roman"/>
          <w:sz w:val="24"/>
          <w:szCs w:val="24"/>
        </w:rPr>
        <w:t xml:space="preserve">terrestrial IMT stations to 23 dBm, which is the maximum power for user equipment indicated in ITU-R Report M.2292 (as well as 3GPP TS 25.101) and the basis for the studies for agenda item 9.1.1.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The WAC members supporting View B propose to modify </w:t>
      </w:r>
      <w:r w:rsidRPr="00353A62">
        <w:rPr>
          <w:rFonts w:ascii="Times New Roman" w:eastAsia="Times New Roman" w:hAnsi="Times New Roman" w:cs="Times New Roman"/>
          <w:sz w:val="24"/>
          <w:szCs w:val="24"/>
        </w:rPr>
        <w:t xml:space="preserve">Resolution </w:t>
      </w:r>
      <w:r w:rsidRPr="00353A62">
        <w:rPr>
          <w:rFonts w:ascii="Times New Roman" w:eastAsia="Times New Roman" w:hAnsi="Times New Roman" w:cs="Times New Roman"/>
          <w:b/>
          <w:sz w:val="24"/>
          <w:szCs w:val="24"/>
        </w:rPr>
        <w:t>212 (WRC-15)</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to incorporate this power limit.  </w:t>
      </w:r>
    </w:p>
    <w:p w14:paraId="6172613B" w14:textId="77777777" w:rsidR="00D509F6" w:rsidRDefault="00D509F6" w:rsidP="00D509F6">
      <w:pPr>
        <w:pStyle w:val="Header"/>
        <w:rPr>
          <w:rFonts w:ascii="Times New Roman" w:eastAsia="Times New Roman" w:hAnsi="Times New Roman" w:cs="Times New Roman"/>
          <w:sz w:val="24"/>
          <w:szCs w:val="24"/>
        </w:rPr>
      </w:pPr>
      <w:r w:rsidRPr="00CE517A">
        <w:rPr>
          <w:rFonts w:ascii="Times New Roman" w:eastAsia="Times New Roman" w:hAnsi="Times New Roman" w:cs="Times New Roman"/>
          <w:sz w:val="24"/>
          <w:szCs w:val="24"/>
        </w:rPr>
        <w:t xml:space="preserve">Since </w:t>
      </w:r>
      <w:r>
        <w:rPr>
          <w:rFonts w:ascii="Times New Roman" w:eastAsia="Times New Roman" w:hAnsi="Times New Roman" w:cs="Times New Roman"/>
          <w:sz w:val="24"/>
          <w:szCs w:val="24"/>
        </w:rPr>
        <w:t>footnote</w:t>
      </w:r>
      <w:r w:rsidRPr="00CE517A">
        <w:rPr>
          <w:rFonts w:ascii="Times New Roman" w:eastAsia="Times New Roman" w:hAnsi="Times New Roman" w:cs="Times New Roman"/>
          <w:sz w:val="24"/>
          <w:szCs w:val="24"/>
        </w:rPr>
        <w:t xml:space="preserve"> No. </w:t>
      </w:r>
      <w:r w:rsidRPr="009F0CE0">
        <w:rPr>
          <w:rFonts w:ascii="Times New Roman" w:eastAsia="Times New Roman" w:hAnsi="Times New Roman" w:cs="Times New Roman"/>
          <w:b/>
          <w:sz w:val="24"/>
          <w:szCs w:val="24"/>
        </w:rPr>
        <w:t>5.389B</w:t>
      </w:r>
      <w:r w:rsidRPr="00CE517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the Radio Regulations </w:t>
      </w:r>
      <w:r w:rsidRPr="00CE517A">
        <w:rPr>
          <w:rFonts w:ascii="Times New Roman" w:eastAsia="Times New Roman" w:hAnsi="Times New Roman" w:cs="Times New Roman"/>
          <w:sz w:val="24"/>
          <w:szCs w:val="24"/>
        </w:rPr>
        <w:t xml:space="preserve">mandates that the use of the band 1980-1990 MHz by the mobile-satellite service shall not cause harmful interference to or constrain the development of the mobile service in certain countries in Region 2, the </w:t>
      </w:r>
      <w:r>
        <w:rPr>
          <w:rFonts w:ascii="Times New Roman" w:eastAsia="Times New Roman" w:hAnsi="Times New Roman" w:cs="Times New Roman"/>
          <w:sz w:val="24"/>
          <w:szCs w:val="24"/>
        </w:rPr>
        <w:t>power</w:t>
      </w:r>
      <w:r w:rsidRPr="00CE517A">
        <w:rPr>
          <w:rFonts w:ascii="Times New Roman" w:eastAsia="Times New Roman" w:hAnsi="Times New Roman" w:cs="Times New Roman"/>
          <w:sz w:val="24"/>
          <w:szCs w:val="24"/>
        </w:rPr>
        <w:t xml:space="preserve"> limit would apply only to the band 1990-2010 MHz in the countries listed in footnote </w:t>
      </w:r>
      <w:r w:rsidRPr="009F0CE0">
        <w:rPr>
          <w:rFonts w:ascii="Times New Roman" w:eastAsia="Times New Roman" w:hAnsi="Times New Roman" w:cs="Times New Roman"/>
          <w:b/>
          <w:sz w:val="24"/>
          <w:szCs w:val="24"/>
        </w:rPr>
        <w:t>5.389B</w:t>
      </w:r>
      <w:r w:rsidRPr="00CE517A">
        <w:rPr>
          <w:rFonts w:ascii="Times New Roman" w:eastAsia="Times New Roman" w:hAnsi="Times New Roman" w:cs="Times New Roman"/>
          <w:sz w:val="24"/>
          <w:szCs w:val="24"/>
        </w:rPr>
        <w:t>.</w:t>
      </w:r>
    </w:p>
    <w:p w14:paraId="7C0908CB" w14:textId="77777777" w:rsidR="00D509F6" w:rsidRPr="007E2E38" w:rsidRDefault="00D509F6" w:rsidP="00D509F6">
      <w:pPr>
        <w:pStyle w:val="Header"/>
      </w:pPr>
    </w:p>
    <w:p w14:paraId="01A35753" w14:textId="77777777" w:rsidR="00D509F6" w:rsidRDefault="00D509F6" w:rsidP="00D509F6">
      <w:pPr>
        <w:pStyle w:val="BodyText1"/>
        <w:ind w:firstLine="0"/>
        <w:rPr>
          <w:rFonts w:cs="Times New Roman"/>
        </w:rPr>
      </w:pPr>
      <w:r>
        <w:rPr>
          <w:rFonts w:cs="Times New Roman"/>
        </w:rPr>
        <w:t>The WAC</w:t>
      </w:r>
      <w:r w:rsidRPr="006F74CF">
        <w:rPr>
          <w:rFonts w:cs="Times New Roman"/>
        </w:rPr>
        <w:t xml:space="preserve"> members supporting View B </w:t>
      </w:r>
      <w:r>
        <w:rPr>
          <w:rFonts w:cs="Times New Roman"/>
        </w:rPr>
        <w:t>endorse the outcome of the studies under this agenda item, which show significant</w:t>
      </w:r>
      <w:r w:rsidRPr="00CE517A">
        <w:rPr>
          <w:rFonts w:cs="Times New Roman"/>
        </w:rPr>
        <w:t xml:space="preserve"> interference from IMT terrestrial base stations into IMT satellite receivers </w:t>
      </w:r>
      <w:r>
        <w:rPr>
          <w:rFonts w:cs="Times New Roman"/>
        </w:rPr>
        <w:t>when</w:t>
      </w:r>
      <w:r w:rsidRPr="00CE517A">
        <w:rPr>
          <w:rFonts w:cs="Times New Roman"/>
        </w:rPr>
        <w:t xml:space="preserve"> the</w:t>
      </w:r>
      <w:r w:rsidRPr="00353A62">
        <w:rPr>
          <w:rFonts w:cs="Times New Roman"/>
        </w:rPr>
        <w:t xml:space="preserve"> band 1 980-2 010 MHz is </w:t>
      </w:r>
      <w:r>
        <w:rPr>
          <w:rFonts w:cs="Times New Roman"/>
        </w:rPr>
        <w:t xml:space="preserve">used for the downlink from the IMT terrestrial base station to user equipment.  The </w:t>
      </w:r>
      <w:r w:rsidRPr="006F74CF">
        <w:rPr>
          <w:rFonts w:cs="Times New Roman"/>
        </w:rPr>
        <w:t>View B</w:t>
      </w:r>
      <w:r>
        <w:rPr>
          <w:rFonts w:cs="Times New Roman"/>
        </w:rPr>
        <w:t xml:space="preserve"> proposal provides a mechanism to address this interference through modifications to </w:t>
      </w:r>
      <w:r w:rsidRPr="00353A62">
        <w:rPr>
          <w:rFonts w:cs="Times New Roman"/>
        </w:rPr>
        <w:t xml:space="preserve">Resolution </w:t>
      </w:r>
      <w:r w:rsidRPr="00353A62">
        <w:rPr>
          <w:rFonts w:cs="Times New Roman"/>
          <w:b/>
        </w:rPr>
        <w:t>212 (WRC-15)</w:t>
      </w:r>
      <w:r>
        <w:rPr>
          <w:rFonts w:cs="Times New Roman"/>
        </w:rPr>
        <w:t>, thereby enabling</w:t>
      </w:r>
      <w:r w:rsidRPr="001456DC">
        <w:rPr>
          <w:rFonts w:cs="Times New Roman"/>
        </w:rPr>
        <w:t xml:space="preserve"> the development of the band 1 980-2 010 MHz by both the satellite and terrestrial components of IMT</w:t>
      </w:r>
      <w:r>
        <w:rPr>
          <w:rFonts w:cs="Times New Roman"/>
        </w:rPr>
        <w:t xml:space="preserve"> and </w:t>
      </w:r>
      <w:r w:rsidRPr="001456DC">
        <w:rPr>
          <w:rFonts w:cs="Times New Roman"/>
        </w:rPr>
        <w:t>satisfy</w:t>
      </w:r>
      <w:r>
        <w:rPr>
          <w:rFonts w:cs="Times New Roman"/>
        </w:rPr>
        <w:t>ing</w:t>
      </w:r>
      <w:r w:rsidRPr="001456DC">
        <w:rPr>
          <w:rFonts w:cs="Times New Roman"/>
        </w:rPr>
        <w:t xml:space="preserve"> the objective of agenda item 9.1.1.</w:t>
      </w:r>
      <w:r>
        <w:rPr>
          <w:rFonts w:cs="Times New Roman"/>
        </w:rPr>
        <w:t xml:space="preserve">  </w:t>
      </w:r>
    </w:p>
    <w:p w14:paraId="7259BD20" w14:textId="77777777" w:rsidR="00D509F6" w:rsidRPr="00F2020E" w:rsidRDefault="00D509F6" w:rsidP="00D509F6">
      <w:pPr>
        <w:pStyle w:val="BodyText1"/>
        <w:ind w:firstLine="0"/>
        <w:rPr>
          <w:rFonts w:cs="Times New Roman"/>
        </w:rPr>
      </w:pPr>
      <w:r>
        <w:rPr>
          <w:rFonts w:cs="Times New Roman"/>
        </w:rPr>
        <w:t xml:space="preserve">The modifications to </w:t>
      </w:r>
      <w:r w:rsidRPr="00353A62">
        <w:rPr>
          <w:rFonts w:cs="Times New Roman"/>
        </w:rPr>
        <w:t xml:space="preserve">Resolution </w:t>
      </w:r>
      <w:r w:rsidRPr="00353A62">
        <w:rPr>
          <w:rFonts w:cs="Times New Roman"/>
          <w:b/>
        </w:rPr>
        <w:t>212 (WRC-15)</w:t>
      </w:r>
      <w:r>
        <w:rPr>
          <w:rFonts w:cs="Times New Roman"/>
          <w:b/>
        </w:rPr>
        <w:t xml:space="preserve"> </w:t>
      </w:r>
      <w:r>
        <w:rPr>
          <w:rFonts w:cs="Times New Roman"/>
        </w:rPr>
        <w:t xml:space="preserve">contained in View A only note “that ITU-R studies have identified technical and operarational measures that may be implemented to allow co-existance and compatability between satellite and terrestrial components” without addressing the critical interference case in the ITU-R studies or providing a remedy for addressing it.  As observed above, there is no ITU coordination procedure for this case and the expected interference exceeds levels that can be mitigated by technical and operational measures.  The View A approach does not </w:t>
      </w:r>
      <w:r w:rsidRPr="001456DC">
        <w:rPr>
          <w:rFonts w:cs="Times New Roman"/>
        </w:rPr>
        <w:t>e</w:t>
      </w:r>
      <w:r>
        <w:rPr>
          <w:rFonts w:cs="Times New Roman"/>
        </w:rPr>
        <w:t>nsure</w:t>
      </w:r>
      <w:r w:rsidRPr="001456DC">
        <w:rPr>
          <w:rFonts w:cs="Times New Roman"/>
        </w:rPr>
        <w:t xml:space="preserve"> the development of the band 1 980-2 010 MHz by both the satellite and terrestrial components of IMT</w:t>
      </w:r>
      <w:r>
        <w:rPr>
          <w:rFonts w:cs="Times New Roman"/>
        </w:rPr>
        <w:t xml:space="preserve"> as called for in the agenda item.    </w:t>
      </w:r>
      <w:r w:rsidRPr="006F74CF">
        <w:rPr>
          <w:rFonts w:cs="Times New Roman"/>
          <w:b/>
          <w:bCs/>
        </w:rPr>
        <w:br w:type="page"/>
      </w:r>
    </w:p>
    <w:p w14:paraId="362C79E5" w14:textId="634D183C" w:rsidR="00D509F6" w:rsidRDefault="00D509F6" w:rsidP="00D509F6">
      <w:pPr>
        <w:widowControl w:val="0"/>
        <w:autoSpaceDE w:val="0"/>
        <w:autoSpaceDN w:val="0"/>
        <w:adjustRightInd w:val="0"/>
        <w:ind w:left="29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ATTACHMENT TO VIEW B:</w:t>
      </w:r>
    </w:p>
    <w:p w14:paraId="77B97ABF" w14:textId="77777777" w:rsidR="00D509F6" w:rsidRPr="00353A62" w:rsidRDefault="00D509F6" w:rsidP="00D509F6">
      <w:pPr>
        <w:widowControl w:val="0"/>
        <w:autoSpaceDE w:val="0"/>
        <w:autoSpaceDN w:val="0"/>
        <w:adjustRightInd w:val="0"/>
        <w:ind w:left="292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UNITED STATES OF AMERICA</w:t>
      </w:r>
    </w:p>
    <w:p w14:paraId="21A6DC03" w14:textId="77777777" w:rsidR="00D509F6" w:rsidRPr="00353A62" w:rsidRDefault="00D509F6" w:rsidP="00D509F6">
      <w:pPr>
        <w:widowControl w:val="0"/>
        <w:autoSpaceDE w:val="0"/>
        <w:autoSpaceDN w:val="0"/>
        <w:adjustRightInd w:val="0"/>
        <w:spacing w:line="120" w:lineRule="exact"/>
        <w:rPr>
          <w:rFonts w:ascii="Times New Roman" w:eastAsia="Times New Roman" w:hAnsi="Times New Roman" w:cs="Times New Roman"/>
          <w:sz w:val="24"/>
          <w:szCs w:val="24"/>
        </w:rPr>
      </w:pPr>
    </w:p>
    <w:p w14:paraId="195324DA" w14:textId="77777777" w:rsidR="00D509F6" w:rsidRPr="00353A62" w:rsidRDefault="00D509F6" w:rsidP="00D509F6">
      <w:pPr>
        <w:widowControl w:val="0"/>
        <w:autoSpaceDE w:val="0"/>
        <w:autoSpaceDN w:val="0"/>
        <w:adjustRightInd w:val="0"/>
        <w:ind w:left="100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DRAFT PROPOSALS FOR THE WORK OF THE CONFERENCE</w:t>
      </w:r>
    </w:p>
    <w:p w14:paraId="25B976CB"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sz w:val="24"/>
          <w:szCs w:val="24"/>
        </w:rPr>
      </w:pPr>
    </w:p>
    <w:p w14:paraId="570F1B0B"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bCs/>
          <w:i/>
          <w:sz w:val="24"/>
          <w:szCs w:val="24"/>
        </w:rPr>
      </w:pPr>
      <w:r w:rsidRPr="00353A62">
        <w:rPr>
          <w:rFonts w:ascii="Times New Roman" w:eastAsia="Times New Roman" w:hAnsi="Times New Roman" w:cs="Times New Roman"/>
          <w:b/>
          <w:bCs/>
          <w:sz w:val="24"/>
          <w:szCs w:val="24"/>
        </w:rPr>
        <w:t xml:space="preserve">Agenda Item 9.1/Issue 9.1.1:  </w:t>
      </w:r>
      <w:r w:rsidRPr="00353A62">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798D51E7"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sz w:val="24"/>
          <w:szCs w:val="24"/>
        </w:rPr>
      </w:pPr>
    </w:p>
    <w:p w14:paraId="3D8C141D" w14:textId="77777777" w:rsidR="00D509F6" w:rsidRPr="00353A62" w:rsidRDefault="00D509F6" w:rsidP="00D509F6">
      <w:pPr>
        <w:rPr>
          <w:rFonts w:ascii="Times New Roman" w:hAnsi="Times New Roman" w:cs="Times New Roman"/>
          <w:sz w:val="24"/>
          <w:szCs w:val="24"/>
        </w:rPr>
      </w:pPr>
      <w:r w:rsidRPr="00353A62">
        <w:rPr>
          <w:rFonts w:ascii="Times New Roman" w:eastAsia="Times New Roman" w:hAnsi="Times New Roman" w:cs="Times New Roman"/>
          <w:b/>
          <w:bCs/>
          <w:sz w:val="24"/>
          <w:szCs w:val="24"/>
        </w:rPr>
        <w:t>Background Information</w:t>
      </w:r>
      <w:r w:rsidRPr="00353A62">
        <w:rPr>
          <w:rFonts w:ascii="Times New Roman" w:eastAsia="Times New Roman" w:hAnsi="Times New Roman" w:cs="Times New Roman"/>
          <w:sz w:val="24"/>
          <w:szCs w:val="24"/>
        </w:rPr>
        <w:t xml:space="preserve">:  Footnote 5.388 indicates that the frequency bands 1 885-2 025 and 2 110-2 200 MHz are intended for use, on a worldwide basis, for International Mobile Telecommunications (IMT) and should be made available for IMT in accordance with Resolution </w:t>
      </w:r>
      <w:r w:rsidRPr="00353A62">
        <w:rPr>
          <w:rFonts w:ascii="Times New Roman" w:eastAsia="Times New Roman" w:hAnsi="Times New Roman" w:cs="Times New Roman"/>
          <w:b/>
          <w:sz w:val="24"/>
          <w:szCs w:val="24"/>
        </w:rPr>
        <w:t>212 (Rev. WRC-15)</w:t>
      </w:r>
      <w:r w:rsidRPr="00353A62">
        <w:rPr>
          <w:rFonts w:ascii="Times New Roman" w:eastAsia="Times New Roman" w:hAnsi="Times New Roman" w:cs="Times New Roman"/>
          <w:sz w:val="24"/>
          <w:szCs w:val="24"/>
        </w:rPr>
        <w:t xml:space="preserve">.  Within these broader frequency ranges, the frequency bands 1 980-2 010 MHz and 2 170-2 200 MHz are allocated to the fixed, mobile, and mobile-satellite services on a co-primary basis.  Both the satellite and terrestrial components of IMT have already been deployed or are being considered for further deployment within the 1 980-2 010 MHz and 2 170-2 200 MHz frequency bands as noted in Resolution </w:t>
      </w:r>
      <w:r w:rsidRPr="00353A62">
        <w:rPr>
          <w:rFonts w:ascii="Times New Roman" w:eastAsia="Times New Roman" w:hAnsi="Times New Roman" w:cs="Times New Roman"/>
          <w:b/>
          <w:sz w:val="24"/>
          <w:szCs w:val="24"/>
        </w:rPr>
        <w:t>212 (WRC-15)</w:t>
      </w:r>
      <w:r w:rsidRPr="00353A62">
        <w:rPr>
          <w:rFonts w:ascii="Times New Roman" w:eastAsia="Times New Roman" w:hAnsi="Times New Roman" w:cs="Times New Roman"/>
          <w:sz w:val="24"/>
          <w:szCs w:val="24"/>
        </w:rPr>
        <w:t xml:space="preserve">.  </w:t>
      </w:r>
      <w:r w:rsidRPr="00353A62">
        <w:rPr>
          <w:rFonts w:ascii="Times New Roman" w:hAnsi="Times New Roman" w:cs="Times New Roman"/>
          <w:sz w:val="24"/>
          <w:szCs w:val="24"/>
        </w:rPr>
        <w:t>Frequency Arrangements for terrestrial IMT are contained in Recommendation ITU-R M.1036-5.</w:t>
      </w:r>
    </w:p>
    <w:p w14:paraId="41EC667D"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hAnsi="Times New Roman" w:cs="Times New Roman"/>
          <w:sz w:val="24"/>
          <w:szCs w:val="24"/>
          <w:lang w:eastAsia="ja-JP"/>
        </w:rPr>
      </w:pPr>
      <w:r w:rsidRPr="00353A62">
        <w:rPr>
          <w:rFonts w:ascii="Times New Roman" w:hAnsi="Times New Roman" w:cs="Times New Roman"/>
          <w:sz w:val="24"/>
          <w:szCs w:val="24"/>
          <w:lang w:eastAsia="ja-JP"/>
        </w:rPr>
        <w:t xml:space="preserve">Resolution </w:t>
      </w:r>
      <w:r w:rsidRPr="00353A62">
        <w:rPr>
          <w:rFonts w:ascii="Times New Roman" w:hAnsi="Times New Roman" w:cs="Times New Roman"/>
          <w:b/>
          <w:sz w:val="24"/>
          <w:szCs w:val="24"/>
          <w:lang w:eastAsia="ja-JP"/>
        </w:rPr>
        <w:t>212 (Rev.WRC-15)</w:t>
      </w:r>
      <w:r w:rsidRPr="00353A62">
        <w:rPr>
          <w:rFonts w:ascii="Times New Roman" w:hAnsi="Times New Roman" w:cs="Times New Roman"/>
          <w:sz w:val="24"/>
          <w:szCs w:val="24"/>
          <w:lang w:eastAsia="ja-JP"/>
        </w:rPr>
        <w:t xml:space="preserve"> invites </w:t>
      </w:r>
      <w:r w:rsidRPr="00353A62">
        <w:rPr>
          <w:rFonts w:ascii="Times New Roman" w:hAnsi="Times New Roman" w:cs="Times New Roman"/>
          <w:i/>
          <w:sz w:val="24"/>
          <w:szCs w:val="24"/>
          <w:lang w:eastAsia="ja-JP"/>
        </w:rPr>
        <w:t>“ITU-R to study possible technical and operational measures to ensure coexistence and compatibility between the terrestrial component of IMT (in the mobile service) and the satellite component of IMT (in the mobile service and mobile-satellite service) in the frequency bands 1 980-2 010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r w:rsidRPr="00353A62">
        <w:rPr>
          <w:rFonts w:ascii="Times New Roman" w:hAnsi="Times New Roman" w:cs="Times New Roman"/>
          <w:sz w:val="24"/>
          <w:szCs w:val="24"/>
          <w:lang w:eastAsia="ja-JP"/>
        </w:rPr>
        <w:t>.</w:t>
      </w:r>
    </w:p>
    <w:p w14:paraId="2524ADF7"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hAnsi="Times New Roman" w:cs="Times New Roman"/>
          <w:sz w:val="24"/>
          <w:szCs w:val="24"/>
          <w:lang w:eastAsia="ja-JP"/>
        </w:rPr>
      </w:pPr>
    </w:p>
    <w:p w14:paraId="0B32AD6F"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353A62">
        <w:rPr>
          <w:rFonts w:ascii="Times New Roman" w:eastAsia="Times New Roman" w:hAnsi="Times New Roman" w:cs="Times New Roman"/>
          <w:sz w:val="24"/>
          <w:szCs w:val="24"/>
        </w:rPr>
        <w:t>Prior ITU-R studies have focused on co-existence and compatibility of terrestrial and satellite components of IMT within the same geographical area.  WRC-19 Agenda Item 9.1, Issue 9.1.1 is focused on studying the co-existence and compatibility when the two are deployed in different geographical areas.</w:t>
      </w:r>
    </w:p>
    <w:p w14:paraId="3234207D"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14CF38D9"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353A62">
        <w:rPr>
          <w:rFonts w:ascii="Times New Roman" w:eastAsia="Times New Roman" w:hAnsi="Times New Roman" w:cs="Times New Roman"/>
          <w:sz w:val="24"/>
          <w:szCs w:val="24"/>
        </w:rPr>
        <w:t xml:space="preserve">With the exception of one </w:t>
      </w:r>
      <w:r w:rsidRPr="00CE517A">
        <w:rPr>
          <w:rFonts w:ascii="Times New Roman" w:eastAsia="Times New Roman" w:hAnsi="Times New Roman" w:cs="Times New Roman"/>
          <w:sz w:val="24"/>
          <w:szCs w:val="24"/>
        </w:rPr>
        <w:t>scenario, ITU-R studies in response to this agenda item indicated compatibility may be achieved between the terrestrial and satellite components of IMT in different geographical areas.  In most cases, technical and operational measures may be needed and could be agreed during coordination.  However, ITU-R studies show that the aggregate interference from IMT terrestrial base stations into IMT satellite receivers in the</w:t>
      </w:r>
      <w:r w:rsidRPr="00353A62">
        <w:rPr>
          <w:rFonts w:ascii="Times New Roman" w:eastAsia="Times New Roman" w:hAnsi="Times New Roman" w:cs="Times New Roman"/>
          <w:sz w:val="24"/>
          <w:szCs w:val="24"/>
        </w:rPr>
        <w:t xml:space="preserve"> band 1 980-2 010 MHz is predicted to exceed the protection criterion by more</w:t>
      </w:r>
      <w:r>
        <w:rPr>
          <w:rFonts w:ascii="Times New Roman" w:eastAsia="Times New Roman" w:hAnsi="Times New Roman" w:cs="Times New Roman"/>
          <w:sz w:val="24"/>
          <w:szCs w:val="24"/>
        </w:rPr>
        <w:t xml:space="preserve"> than 50 dB in the worst cases, more than mitigation measures alone could address</w:t>
      </w:r>
      <w:r w:rsidRPr="00353A6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Additionally,</w:t>
      </w:r>
      <w:r w:rsidRPr="00353A62">
        <w:rPr>
          <w:rFonts w:ascii="Times New Roman" w:eastAsia="Times New Roman" w:hAnsi="Times New Roman" w:cs="Times New Roman"/>
          <w:sz w:val="24"/>
          <w:szCs w:val="24"/>
        </w:rPr>
        <w:t xml:space="preserve"> there is no coordination </w:t>
      </w:r>
      <w:r w:rsidRPr="00353A62">
        <w:rPr>
          <w:rFonts w:ascii="Times New Roman" w:eastAsia="Times New Roman" w:hAnsi="Times New Roman" w:cs="Times New Roman"/>
          <w:sz w:val="24"/>
          <w:szCs w:val="24"/>
        </w:rPr>
        <w:lastRenderedPageBreak/>
        <w:t>procedure in the Radio Regulations to address interference from terrestrial IMT into receiving satellite IMT space stations</w:t>
      </w:r>
      <w:r>
        <w:rPr>
          <w:rFonts w:ascii="Times New Roman" w:eastAsia="Times New Roman" w:hAnsi="Times New Roman" w:cs="Times New Roman"/>
          <w:sz w:val="24"/>
          <w:szCs w:val="24"/>
        </w:rPr>
        <w:t xml:space="preserve">. </w:t>
      </w:r>
      <w:r w:rsidRPr="00353A62">
        <w:rPr>
          <w:rFonts w:ascii="Times New Roman" w:eastAsia="Times New Roman" w:hAnsi="Times New Roman" w:cs="Times New Roman"/>
          <w:sz w:val="24"/>
          <w:szCs w:val="24"/>
        </w:rPr>
        <w:t xml:space="preserve"> </w:t>
      </w:r>
    </w:p>
    <w:p w14:paraId="6CC4A3B6" w14:textId="77777777" w:rsidR="00D509F6"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EC976E0" w14:textId="77777777" w:rsidR="00D509F6" w:rsidRPr="00CE517A" w:rsidRDefault="00D509F6" w:rsidP="00D509F6">
      <w:pPr>
        <w:pStyle w:val="Header"/>
      </w:pPr>
      <w:r w:rsidRPr="00CE517A">
        <w:rPr>
          <w:rFonts w:ascii="Times New Roman" w:eastAsia="Times New Roman" w:hAnsi="Times New Roman" w:cs="Times New Roman"/>
          <w:sz w:val="24"/>
          <w:szCs w:val="24"/>
        </w:rPr>
        <w:t xml:space="preserve">The ITU-R studies show that this potential interference scenario can be most effectively limited by using the band 1980-2010 MHz as an uplink band for terrestrial IMT operations (i.e. used for UE transmit only).  This could be put into effect by limiting the </w:t>
      </w:r>
      <w:r w:rsidRPr="00CE517A">
        <w:rPr>
          <w:rFonts w:ascii="Times New Roman" w:hAnsi="Times New Roman" w:cs="Times New Roman"/>
          <w:sz w:val="24"/>
          <w:szCs w:val="24"/>
        </w:rPr>
        <w:t xml:space="preserve">terminal transmitter output </w:t>
      </w:r>
      <w:r w:rsidRPr="00CE517A">
        <w:rPr>
          <w:rFonts w:ascii="Times New Roman" w:eastAsia="Times New Roman" w:hAnsi="Times New Roman" w:cs="Times New Roman"/>
          <w:sz w:val="24"/>
          <w:szCs w:val="24"/>
          <w:lang w:val="en-GB"/>
        </w:rPr>
        <w:t xml:space="preserve">power delivered to the antenna of </w:t>
      </w:r>
      <w:r w:rsidRPr="00CE517A">
        <w:rPr>
          <w:rFonts w:ascii="Times New Roman" w:eastAsia="Times New Roman" w:hAnsi="Times New Roman" w:cs="Times New Roman"/>
          <w:sz w:val="24"/>
          <w:szCs w:val="24"/>
        </w:rPr>
        <w:t xml:space="preserve">terrestrial IMT stations to 23 dBm, which is the maximum power for user equipment indicated in ITU-R Report M.2292 (as well as 3GPP TS 25.101) </w:t>
      </w:r>
    </w:p>
    <w:p w14:paraId="21E24FA9" w14:textId="77777777" w:rsidR="00D509F6" w:rsidRPr="00353A62" w:rsidRDefault="00D509F6" w:rsidP="00D509F6">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CE517A">
        <w:rPr>
          <w:rFonts w:ascii="Times New Roman" w:eastAsia="Times New Roman" w:hAnsi="Times New Roman" w:cs="Times New Roman"/>
          <w:sz w:val="24"/>
          <w:szCs w:val="24"/>
        </w:rPr>
        <w:t xml:space="preserve">and the basis for the studies for agenda item 9.1.1. Since RR No. </w:t>
      </w:r>
      <w:r w:rsidRPr="009F0CE0">
        <w:rPr>
          <w:rFonts w:ascii="Times New Roman" w:eastAsia="Times New Roman" w:hAnsi="Times New Roman" w:cs="Times New Roman"/>
          <w:b/>
          <w:sz w:val="24"/>
          <w:szCs w:val="24"/>
        </w:rPr>
        <w:t>5.389B</w:t>
      </w:r>
      <w:r w:rsidRPr="00CE517A">
        <w:rPr>
          <w:rFonts w:ascii="Times New Roman" w:eastAsia="Times New Roman" w:hAnsi="Times New Roman" w:cs="Times New Roman"/>
          <w:sz w:val="24"/>
          <w:szCs w:val="24"/>
        </w:rPr>
        <w:t xml:space="preserve"> mandates that the use of the band 1980-1990 MHz by the mobile-satellite service shall not cause harmful interference to or constrain the development of the mobile service in certain countries in Region 2, the </w:t>
      </w:r>
      <w:r>
        <w:rPr>
          <w:rFonts w:ascii="Times New Roman" w:eastAsia="Times New Roman" w:hAnsi="Times New Roman" w:cs="Times New Roman"/>
          <w:sz w:val="24"/>
          <w:szCs w:val="24"/>
        </w:rPr>
        <w:t>power</w:t>
      </w:r>
      <w:r w:rsidRPr="00CE517A">
        <w:rPr>
          <w:rFonts w:ascii="Times New Roman" w:eastAsia="Times New Roman" w:hAnsi="Times New Roman" w:cs="Times New Roman"/>
          <w:sz w:val="24"/>
          <w:szCs w:val="24"/>
        </w:rPr>
        <w:t xml:space="preserve"> limit would apply only to the band 1990-2010 MHz in the countries listed in footnote </w:t>
      </w:r>
      <w:r w:rsidRPr="009F0CE0">
        <w:rPr>
          <w:rFonts w:ascii="Times New Roman" w:eastAsia="Times New Roman" w:hAnsi="Times New Roman" w:cs="Times New Roman"/>
          <w:b/>
          <w:sz w:val="24"/>
          <w:szCs w:val="24"/>
        </w:rPr>
        <w:t>5.389B</w:t>
      </w:r>
      <w:r w:rsidRPr="00CE517A">
        <w:rPr>
          <w:rFonts w:ascii="Times New Roman" w:eastAsia="Times New Roman" w:hAnsi="Times New Roman" w:cs="Times New Roman"/>
          <w:sz w:val="24"/>
          <w:szCs w:val="24"/>
        </w:rPr>
        <w:t>.</w:t>
      </w:r>
      <w:r w:rsidRPr="00CE517A">
        <w:rPr>
          <w:rStyle w:val="FootnoteReference"/>
          <w:rFonts w:ascii="Times New Roman" w:eastAsia="Times New Roman" w:hAnsi="Times New Roman" w:cs="Times New Roman"/>
          <w:sz w:val="24"/>
          <w:szCs w:val="24"/>
        </w:rPr>
        <w:footnoteReference w:id="1"/>
      </w:r>
    </w:p>
    <w:p w14:paraId="0216C989" w14:textId="77777777" w:rsidR="00D509F6" w:rsidRPr="00353A62" w:rsidRDefault="00D509F6" w:rsidP="00D509F6">
      <w:pPr>
        <w:widowControl w:val="0"/>
        <w:autoSpaceDE w:val="0"/>
        <w:autoSpaceDN w:val="0"/>
        <w:adjustRightInd w:val="0"/>
        <w:rPr>
          <w:rFonts w:ascii="Times New Roman" w:eastAsia="Times New Roman" w:hAnsi="Times New Roman" w:cs="Times New Roman"/>
          <w:b/>
          <w:bCs/>
        </w:rPr>
      </w:pPr>
    </w:p>
    <w:p w14:paraId="3F3E36A8" w14:textId="77777777" w:rsidR="00D509F6" w:rsidRPr="00353A62" w:rsidRDefault="00D509F6" w:rsidP="00D509F6">
      <w:pPr>
        <w:widowControl w:val="0"/>
        <w:autoSpaceDE w:val="0"/>
        <w:autoSpaceDN w:val="0"/>
        <w:adjustRightInd w:val="0"/>
        <w:rPr>
          <w:rFonts w:ascii="Times New Roman" w:eastAsia="Times New Roman" w:hAnsi="Times New Roman" w:cs="Times New Roman"/>
          <w:sz w:val="24"/>
        </w:rPr>
      </w:pPr>
      <w:r w:rsidRPr="00353A62">
        <w:rPr>
          <w:rFonts w:ascii="Times New Roman" w:eastAsia="Times New Roman" w:hAnsi="Times New Roman" w:cs="Times New Roman"/>
          <w:b/>
          <w:bCs/>
          <w:sz w:val="24"/>
        </w:rPr>
        <w:t>Proposal</w:t>
      </w:r>
      <w:r w:rsidRPr="00353A62">
        <w:rPr>
          <w:rFonts w:ascii="Times New Roman" w:eastAsia="Times New Roman" w:hAnsi="Times New Roman" w:cs="Times New Roman"/>
          <w:sz w:val="24"/>
        </w:rPr>
        <w:t>:</w:t>
      </w:r>
    </w:p>
    <w:p w14:paraId="50C3931D" w14:textId="77777777" w:rsidR="00D509F6" w:rsidRPr="00353A62" w:rsidRDefault="00D509F6" w:rsidP="00D509F6">
      <w:pPr>
        <w:autoSpaceDE w:val="0"/>
        <w:autoSpaceDN w:val="0"/>
        <w:adjustRightInd w:val="0"/>
        <w:rPr>
          <w:rFonts w:ascii="Times New Roman" w:eastAsia="Calibri" w:hAnsi="Times New Roman" w:cs="Times New Roman"/>
          <w:b/>
          <w:sz w:val="24"/>
          <w:lang w:eastAsia="x-none"/>
        </w:rPr>
      </w:pPr>
      <w:r w:rsidRPr="00353A62">
        <w:rPr>
          <w:rFonts w:ascii="Times New Roman" w:eastAsia="Calibri" w:hAnsi="Times New Roman" w:cs="Times New Roman"/>
          <w:b/>
          <w:sz w:val="24"/>
          <w:lang w:eastAsia="x-none"/>
        </w:rPr>
        <w:t xml:space="preserve"> </w:t>
      </w:r>
    </w:p>
    <w:p w14:paraId="79EFA655" w14:textId="77777777" w:rsidR="00D509F6" w:rsidRPr="00353A62" w:rsidRDefault="00D509F6" w:rsidP="00D509F6">
      <w:pPr>
        <w:widowControl w:val="0"/>
        <w:autoSpaceDE w:val="0"/>
        <w:autoSpaceDN w:val="0"/>
        <w:adjustRightInd w:val="0"/>
        <w:rPr>
          <w:rFonts w:ascii="Times New Roman" w:eastAsia="Times New Roman" w:hAnsi="Times New Roman" w:cs="Times New Roman"/>
          <w:sz w:val="24"/>
        </w:rPr>
      </w:pPr>
    </w:p>
    <w:p w14:paraId="79CD132C" w14:textId="77777777" w:rsidR="00D509F6" w:rsidRPr="00353A62" w:rsidRDefault="00D509F6" w:rsidP="00D509F6">
      <w:pPr>
        <w:widowControl w:val="0"/>
        <w:tabs>
          <w:tab w:val="num" w:pos="2600"/>
        </w:tabs>
        <w:autoSpaceDE w:val="0"/>
        <w:autoSpaceDN w:val="0"/>
        <w:adjustRightInd w:val="0"/>
        <w:rPr>
          <w:rFonts w:ascii="Times New Roman" w:eastAsia="Times New Roman" w:hAnsi="Times New Roman" w:cs="Times New Roman"/>
          <w:sz w:val="24"/>
        </w:rPr>
      </w:pPr>
      <w:r w:rsidRPr="00353A62">
        <w:rPr>
          <w:rFonts w:ascii="Times New Roman" w:eastAsia="Times New Roman" w:hAnsi="Times New Roman" w:cs="Times New Roman"/>
          <w:b/>
          <w:bCs/>
          <w:sz w:val="24"/>
        </w:rPr>
        <w:t>MOD</w:t>
      </w:r>
      <w:r w:rsidRPr="00353A62">
        <w:rPr>
          <w:rFonts w:ascii="Times New Roman" w:eastAsia="Times New Roman" w:hAnsi="Times New Roman" w:cs="Times New Roman"/>
          <w:sz w:val="24"/>
        </w:rPr>
        <w:tab/>
      </w:r>
      <w:r w:rsidRPr="00353A62">
        <w:rPr>
          <w:rFonts w:ascii="Times New Roman" w:eastAsia="Times New Roman" w:hAnsi="Times New Roman" w:cs="Times New Roman"/>
          <w:b/>
          <w:bCs/>
          <w:sz w:val="24"/>
        </w:rPr>
        <w:t>USA/9.1.1/1</w:t>
      </w:r>
    </w:p>
    <w:p w14:paraId="4B656868"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0C634D81"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p w14:paraId="58A0FAAB"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353A62">
        <w:rPr>
          <w:rFonts w:ascii="Times New Roman" w:eastAsia="Calibri" w:hAnsi="Times New Roman" w:cs="Times New Roman"/>
          <w:caps/>
          <w:sz w:val="28"/>
          <w:lang w:val="en-GB"/>
        </w:rPr>
        <w:t>RESOLUTION 212 (Rev.WRC</w:t>
      </w:r>
      <w:r w:rsidRPr="00353A62">
        <w:rPr>
          <w:rFonts w:ascii="Times New Roman" w:eastAsia="Calibri" w:hAnsi="Times New Roman" w:cs="Times New Roman"/>
          <w:caps/>
          <w:sz w:val="28"/>
          <w:lang w:val="en-GB"/>
        </w:rPr>
        <w:noBreakHyphen/>
      </w:r>
      <w:del w:id="48" w:author="Author">
        <w:r w:rsidRPr="00353A62" w:rsidDel="000C5B98">
          <w:rPr>
            <w:rFonts w:ascii="Times New Roman" w:eastAsia="Times New Roman" w:hAnsi="Times New Roman" w:cs="Times New Roman"/>
            <w:caps/>
            <w:sz w:val="28"/>
            <w:szCs w:val="20"/>
            <w:lang w:val="en-GB"/>
          </w:rPr>
          <w:delText>15</w:delText>
        </w:r>
      </w:del>
      <w:ins w:id="49" w:author="Author">
        <w:r w:rsidRPr="00353A62">
          <w:rPr>
            <w:rFonts w:ascii="Times New Roman" w:eastAsia="Times New Roman" w:hAnsi="Times New Roman" w:cs="Times New Roman"/>
            <w:caps/>
            <w:sz w:val="28"/>
            <w:szCs w:val="20"/>
            <w:lang w:val="en-GB"/>
          </w:rPr>
          <w:t>19</w:t>
        </w:r>
      </w:ins>
      <w:r w:rsidRPr="00353A62">
        <w:rPr>
          <w:rFonts w:ascii="Times New Roman" w:eastAsia="Calibri" w:hAnsi="Times New Roman" w:cs="Times New Roman"/>
          <w:caps/>
          <w:sz w:val="28"/>
          <w:lang w:val="en-GB"/>
        </w:rPr>
        <w:t>)</w:t>
      </w:r>
    </w:p>
    <w:p w14:paraId="32BD63CA"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r w:rsidRPr="00353A62">
        <w:rPr>
          <w:rFonts w:ascii="Times New Roman Bold" w:eastAsia="Calibri" w:hAnsi="Times New Roman Bold" w:cs="Times New Roman Bold"/>
          <w:b/>
          <w:sz w:val="28"/>
          <w:lang w:val="en-GB"/>
        </w:rPr>
        <w:t>Implementati</w:t>
      </w:r>
      <w:r w:rsidRPr="00353A62">
        <w:rPr>
          <w:rFonts w:ascii="Times New Roman" w:eastAsia="Calibri" w:hAnsi="Times New Roman" w:cs="Times New Roman"/>
          <w:b/>
          <w:sz w:val="28"/>
          <w:lang w:val="en-GB"/>
        </w:rPr>
        <w:t xml:space="preserve">on of International Mobile Telecommunications in the </w:t>
      </w:r>
      <w:r w:rsidRPr="00353A62">
        <w:rPr>
          <w:rFonts w:ascii="Times New Roman Bold" w:eastAsia="Times New Roman" w:hAnsi="Times New Roman Bold" w:cs="Times New Roman"/>
          <w:b/>
          <w:sz w:val="28"/>
          <w:szCs w:val="20"/>
          <w:lang w:val="en-GB"/>
        </w:rPr>
        <w:t xml:space="preserve">frequency </w:t>
      </w:r>
      <w:r w:rsidRPr="00353A62">
        <w:rPr>
          <w:rFonts w:ascii="Times New Roman" w:eastAsia="Calibri" w:hAnsi="Times New Roman" w:cs="Times New Roman"/>
          <w:b/>
          <w:sz w:val="28"/>
          <w:lang w:val="en-GB"/>
        </w:rPr>
        <w:t>bands 1 885-2 025 MHz and 2 110-2 200 MHz</w:t>
      </w:r>
    </w:p>
    <w:p w14:paraId="26AA04EA" w14:textId="77777777" w:rsidR="00D509F6" w:rsidRPr="00353A62" w:rsidRDefault="00D509F6" w:rsidP="00D509F6">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353A62">
        <w:rPr>
          <w:rFonts w:ascii="Times New Roman" w:eastAsia="Calibri" w:hAnsi="Times New Roman" w:cs="Times New Roman"/>
          <w:sz w:val="24"/>
          <w:lang w:val="en-GB"/>
        </w:rPr>
        <w:t>The World Radiocommunication Conference (</w:t>
      </w:r>
      <w:del w:id="50" w:author="Author">
        <w:r w:rsidRPr="00353A62" w:rsidDel="000C5B98">
          <w:rPr>
            <w:rFonts w:ascii="Times New Roman" w:eastAsia="Times New Roman" w:hAnsi="Times New Roman" w:cs="Times New Roman"/>
            <w:sz w:val="24"/>
            <w:szCs w:val="20"/>
            <w:lang w:val="en-GB"/>
          </w:rPr>
          <w:delText>Geneva, 2015</w:delText>
        </w:r>
      </w:del>
      <w:ins w:id="51" w:author="Author">
        <w:r w:rsidRPr="00353A62">
          <w:rPr>
            <w:rFonts w:ascii="Times New Roman" w:eastAsia="Calibri" w:hAnsi="Times New Roman" w:cs="Times New Roman"/>
            <w:sz w:val="24"/>
            <w:lang w:val="en-GB"/>
          </w:rPr>
          <w:t xml:space="preserve"> Sharm-el-Sheikh, </w:t>
        </w:r>
        <w:r w:rsidRPr="00353A62">
          <w:rPr>
            <w:rFonts w:ascii="Times New Roman" w:eastAsia="Times New Roman" w:hAnsi="Times New Roman" w:cs="Times New Roman"/>
            <w:sz w:val="24"/>
            <w:szCs w:val="20"/>
            <w:lang w:val="en-GB"/>
          </w:rPr>
          <w:t>2019</w:t>
        </w:r>
      </w:ins>
      <w:r w:rsidRPr="00353A62">
        <w:rPr>
          <w:rFonts w:ascii="Times New Roman" w:eastAsia="Calibri" w:hAnsi="Times New Roman" w:cs="Times New Roman"/>
          <w:sz w:val="24"/>
          <w:lang w:val="en-GB"/>
        </w:rPr>
        <w:t>),</w:t>
      </w:r>
    </w:p>
    <w:p w14:paraId="638B5840"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r w:rsidRPr="00353A62">
        <w:rPr>
          <w:rFonts w:ascii="Times New Roman" w:eastAsia="Calibri" w:hAnsi="Times New Roman" w:cs="Times New Roman"/>
          <w:i/>
          <w:sz w:val="24"/>
          <w:lang w:val="en-GB"/>
        </w:rPr>
        <w:t>considering</w:t>
      </w:r>
    </w:p>
    <w:p w14:paraId="73C587E2"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a)</w:t>
      </w:r>
      <w:r w:rsidRPr="00353A62">
        <w:rPr>
          <w:rFonts w:ascii="Times New Roman" w:eastAsia="Times New Roman" w:hAnsi="Times New Roman" w:cs="Times New Roman"/>
          <w:sz w:val="24"/>
          <w:szCs w:val="20"/>
          <w:lang w:val="en-GB"/>
        </w:rPr>
        <w:tab/>
        <w:t>that Resolution ITU</w:t>
      </w:r>
      <w:r w:rsidRPr="00353A62">
        <w:rPr>
          <w:rFonts w:ascii="Times New Roman" w:eastAsia="Times New Roman" w:hAnsi="Times New Roman" w:cs="Times New Roman"/>
          <w:sz w:val="24"/>
          <w:szCs w:val="20"/>
          <w:lang w:val="en-GB"/>
        </w:rPr>
        <w:noBreakHyphen/>
        <w:t>R 56 defines the naming for International Mobile Telecommunications (IMT);</w:t>
      </w:r>
    </w:p>
    <w:p w14:paraId="7BFAD3DF"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b)</w:t>
      </w:r>
      <w:r w:rsidRPr="00353A62">
        <w:rPr>
          <w:rFonts w:ascii="Times New Roman" w:eastAsia="Times New Roman" w:hAnsi="Times New Roman" w:cs="Times New Roman"/>
          <w:sz w:val="24"/>
          <w:szCs w:val="20"/>
          <w:lang w:val="en-GB"/>
        </w:rPr>
        <w:tab/>
        <w:t>that the ITU Radiocommunication Sector (ITU</w:t>
      </w:r>
      <w:r w:rsidRPr="00353A62">
        <w:rPr>
          <w:rFonts w:ascii="Times New Roman" w:eastAsia="Times New Roman" w:hAnsi="Times New Roman" w:cs="Times New Roman"/>
          <w:sz w:val="24"/>
          <w:szCs w:val="20"/>
          <w:lang w:val="en-GB"/>
        </w:rPr>
        <w:noBreakHyphen/>
        <w:t>R),</w:t>
      </w:r>
      <w:r w:rsidRPr="00353A62">
        <w:rPr>
          <w:rFonts w:ascii="Times New Roman" w:eastAsia="Times New Roman" w:hAnsi="Times New Roman" w:cs="Times New Roman"/>
          <w:sz w:val="24"/>
          <w:lang w:val="en-GB"/>
        </w:rPr>
        <w:t xml:space="preserve"> for WRC</w:t>
      </w:r>
      <w:r w:rsidRPr="00353A62">
        <w:rPr>
          <w:rFonts w:ascii="Times New Roman" w:eastAsia="Times New Roman" w:hAnsi="Times New Roman" w:cs="Times New Roman"/>
          <w:sz w:val="24"/>
          <w:lang w:val="en-GB"/>
        </w:rPr>
        <w:noBreakHyphen/>
        <w:t>97,</w:t>
      </w:r>
      <w:r w:rsidRPr="00353A62">
        <w:rPr>
          <w:rFonts w:ascii="Times New Roman" w:eastAsia="Times New Roman" w:hAnsi="Times New Roman" w:cs="Times New Roman"/>
          <w:sz w:val="24"/>
          <w:szCs w:val="20"/>
          <w:lang w:val="en-GB"/>
        </w:rPr>
        <w:t xml:space="preserve"> recommended approximately 230 MHz for use by the terrestrial and satellite components of IMT;</w:t>
      </w:r>
    </w:p>
    <w:p w14:paraId="609F0C11"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c)</w:t>
      </w:r>
      <w:r w:rsidRPr="00353A62">
        <w:rPr>
          <w:rFonts w:ascii="Times New Roman" w:eastAsia="Times New Roman" w:hAnsi="Times New Roman" w:cs="Times New Roman"/>
          <w:i/>
          <w:sz w:val="24"/>
          <w:szCs w:val="20"/>
          <w:lang w:val="en-GB"/>
        </w:rPr>
        <w:tab/>
      </w:r>
      <w:r w:rsidRPr="00353A62">
        <w:rPr>
          <w:rFonts w:ascii="Times New Roman" w:eastAsia="Times New Roman" w:hAnsi="Times New Roman" w:cs="Times New Roman"/>
          <w:sz w:val="24"/>
          <w:szCs w:val="20"/>
          <w:lang w:val="en-GB"/>
        </w:rPr>
        <w:t>that ITU</w:t>
      </w:r>
      <w:r w:rsidRPr="00353A62">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509EE455"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lastRenderedPageBreak/>
        <w:t>d)</w:t>
      </w:r>
      <w:r w:rsidRPr="00353A62">
        <w:rPr>
          <w:rFonts w:ascii="Times New Roman" w:eastAsia="Times New Roman" w:hAnsi="Times New Roman" w:cs="Times New Roman"/>
          <w:sz w:val="24"/>
          <w:szCs w:val="20"/>
          <w:lang w:val="en-GB"/>
        </w:rPr>
        <w:tab/>
        <w:t>that ITU</w:t>
      </w:r>
      <w:r w:rsidRPr="00353A62">
        <w:rPr>
          <w:rFonts w:ascii="Times New Roman" w:eastAsia="Times New Roman" w:hAnsi="Times New Roman" w:cs="Times New Roman"/>
          <w:sz w:val="24"/>
          <w:szCs w:val="20"/>
          <w:lang w:val="en-GB"/>
        </w:rPr>
        <w:noBreakHyphen/>
        <w:t xml:space="preserve">R has recognized that </w:t>
      </w:r>
      <w:del w:id="52" w:author="Author">
        <w:r w:rsidRPr="00353A62" w:rsidDel="003415B5">
          <w:rPr>
            <w:rFonts w:ascii="Times New Roman" w:eastAsia="Times New Roman" w:hAnsi="Times New Roman" w:cs="Times New Roman"/>
            <w:sz w:val="24"/>
            <w:szCs w:val="20"/>
            <w:lang w:val="en-GB"/>
          </w:rPr>
          <w:delText>space techniques</w:delText>
        </w:r>
      </w:del>
      <w:ins w:id="53" w:author="Author">
        <w:r w:rsidRPr="00353A62">
          <w:rPr>
            <w:rFonts w:ascii="Times New Roman" w:eastAsia="Times New Roman" w:hAnsi="Times New Roman" w:cs="Times New Roman"/>
            <w:sz w:val="24"/>
            <w:szCs w:val="20"/>
            <w:lang w:val="en-GB"/>
          </w:rPr>
          <w:t>satellite services</w:t>
        </w:r>
      </w:ins>
      <w:r w:rsidRPr="00353A62">
        <w:rPr>
          <w:rFonts w:ascii="Times New Roman" w:eastAsia="Times New Roman" w:hAnsi="Times New Roman" w:cs="Times New Roman"/>
          <w:sz w:val="24"/>
          <w:szCs w:val="20"/>
          <w:lang w:val="en-GB"/>
        </w:rPr>
        <w:t xml:space="preserve"> are an integral part of IMT;</w:t>
      </w:r>
    </w:p>
    <w:p w14:paraId="7AAA69E4"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e)</w:t>
      </w:r>
      <w:r w:rsidRPr="00353A62">
        <w:rPr>
          <w:rFonts w:ascii="Times New Roman" w:eastAsia="Times New Roman" w:hAnsi="Times New Roman" w:cs="Times New Roman"/>
          <w:sz w:val="24"/>
          <w:szCs w:val="20"/>
          <w:lang w:val="en-GB"/>
        </w:rPr>
        <w:tab/>
        <w:t>that, in No. </w:t>
      </w:r>
      <w:r w:rsidRPr="00353A62">
        <w:rPr>
          <w:rFonts w:ascii="Times New Roman" w:eastAsia="Times New Roman" w:hAnsi="Times New Roman" w:cs="Times New Roman"/>
          <w:b/>
          <w:color w:val="000000"/>
          <w:sz w:val="24"/>
          <w:szCs w:val="20"/>
          <w:lang w:val="en-GB"/>
        </w:rPr>
        <w:t>5.388</w:t>
      </w:r>
      <w:r w:rsidRPr="00353A62">
        <w:rPr>
          <w:rFonts w:ascii="Times New Roman" w:eastAsia="Times New Roman" w:hAnsi="Times New Roman" w:cs="Times New Roman"/>
          <w:sz w:val="24"/>
          <w:szCs w:val="20"/>
          <w:lang w:val="en-GB"/>
        </w:rPr>
        <w:t>, WARC</w:t>
      </w:r>
      <w:r w:rsidRPr="00353A62">
        <w:rPr>
          <w:rFonts w:ascii="Times New Roman" w:eastAsia="Times New Roman" w:hAnsi="Times New Roman" w:cs="Times New Roman"/>
          <w:sz w:val="24"/>
          <w:szCs w:val="20"/>
          <w:lang w:val="en-GB"/>
        </w:rPr>
        <w:noBreakHyphen/>
        <w:t>92 identified frequency bands to accommodate certain mobile services, now called IMT,</w:t>
      </w:r>
    </w:p>
    <w:p w14:paraId="76AD47EF" w14:textId="77777777" w:rsidR="00D509F6" w:rsidRPr="00353A62" w:rsidRDefault="00D509F6" w:rsidP="00D509F6">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r w:rsidRPr="00353A62">
        <w:rPr>
          <w:rFonts w:ascii="Times New Roman" w:eastAsia="Calibri" w:hAnsi="Times New Roman" w:cs="Times New Roman"/>
          <w:i/>
          <w:sz w:val="24"/>
          <w:lang w:val="en-GB"/>
        </w:rPr>
        <w:t>noting</w:t>
      </w:r>
    </w:p>
    <w:p w14:paraId="70ADA29E" w14:textId="77777777" w:rsidR="00D509F6" w:rsidRPr="00353A62" w:rsidRDefault="00D509F6" w:rsidP="00D509F6">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sz w:val="24"/>
          <w:szCs w:val="20"/>
          <w:lang w:val="en-GB"/>
        </w:rPr>
        <w:t xml:space="preserve">that the terrestrial component of IMT </w:t>
      </w:r>
      <w:ins w:id="54" w:author="Author">
        <w:r w:rsidRPr="00353A62">
          <w:rPr>
            <w:rFonts w:ascii="Times New Roman" w:eastAsia="Times New Roman" w:hAnsi="Times New Roman" w:cs="Times New Roman"/>
            <w:sz w:val="24"/>
            <w:szCs w:val="20"/>
            <w:lang w:val="en-GB"/>
          </w:rPr>
          <w:t xml:space="preserve">(in the mobile service) </w:t>
        </w:r>
      </w:ins>
      <w:r w:rsidRPr="00353A62">
        <w:rPr>
          <w:rFonts w:ascii="Times New Roman" w:eastAsia="Times New Roman" w:hAnsi="Times New Roman" w:cs="Times New Roman"/>
          <w:sz w:val="24"/>
          <w:szCs w:val="20"/>
          <w:lang w:val="en-GB"/>
        </w:rPr>
        <w:t>has already been deployed or is being considered for deployment in the frequency bands 1 885</w:t>
      </w:r>
      <w:r>
        <w:rPr>
          <w:rFonts w:ascii="Times New Roman" w:eastAsia="Times New Roman" w:hAnsi="Times New Roman" w:cs="Times New Roman"/>
          <w:sz w:val="24"/>
          <w:szCs w:val="20"/>
          <w:lang w:val="en-GB"/>
        </w:rPr>
        <w:t>-</w:t>
      </w:r>
      <w:del w:id="55" w:author="Author">
        <w:r w:rsidRPr="00353A62" w:rsidDel="000C5B98">
          <w:rPr>
            <w:rFonts w:ascii="Times New Roman" w:eastAsia="Times New Roman" w:hAnsi="Times New Roman" w:cs="Times New Roman"/>
            <w:sz w:val="24"/>
            <w:szCs w:val="20"/>
            <w:lang w:val="en-GB"/>
          </w:rPr>
          <w:delText>-1 980 MHz, 2 010</w:delText>
        </w:r>
      </w:del>
      <w:del w:id="56" w:author="Unknown">
        <w:r w:rsidRPr="00353A62">
          <w:rPr>
            <w:rFonts w:ascii="Times New Roman" w:eastAsia="Times New Roman" w:hAnsi="Times New Roman" w:cs="Times New Roman"/>
            <w:sz w:val="24"/>
            <w:szCs w:val="20"/>
            <w:lang w:val="en-GB"/>
          </w:rPr>
          <w:delText>-</w:delText>
        </w:r>
      </w:del>
      <w:r w:rsidRPr="00353A62">
        <w:rPr>
          <w:rFonts w:ascii="Times New Roman" w:eastAsia="Times New Roman" w:hAnsi="Times New Roman" w:cs="Times New Roman"/>
          <w:sz w:val="24"/>
          <w:szCs w:val="20"/>
          <w:lang w:val="en-GB"/>
        </w:rPr>
        <w:t>2 025 MHz and 2 110-2 </w:t>
      </w:r>
      <w:del w:id="57" w:author="Author">
        <w:r w:rsidRPr="00353A62" w:rsidDel="000C5B98">
          <w:rPr>
            <w:rFonts w:ascii="Times New Roman" w:eastAsia="Times New Roman" w:hAnsi="Times New Roman" w:cs="Times New Roman"/>
            <w:sz w:val="24"/>
            <w:szCs w:val="20"/>
            <w:lang w:val="en-GB"/>
          </w:rPr>
          <w:delText>170</w:delText>
        </w:r>
      </w:del>
      <w:ins w:id="58" w:author="Author">
        <w:r w:rsidRPr="00353A62">
          <w:rPr>
            <w:rFonts w:ascii="Times New Roman" w:eastAsia="Times New Roman" w:hAnsi="Times New Roman" w:cs="Times New Roman"/>
            <w:sz w:val="24"/>
            <w:szCs w:val="20"/>
            <w:lang w:val="en-GB"/>
          </w:rPr>
          <w:t>200</w:t>
        </w:r>
      </w:ins>
      <w:r w:rsidRPr="00353A62">
        <w:rPr>
          <w:rFonts w:ascii="Times New Roman" w:eastAsia="Times New Roman" w:hAnsi="Times New Roman" w:cs="Times New Roman"/>
          <w:sz w:val="24"/>
          <w:szCs w:val="20"/>
          <w:lang w:val="en-GB"/>
        </w:rPr>
        <w:t xml:space="preserve"> MHz; </w:t>
      </w:r>
    </w:p>
    <w:p w14:paraId="50447EE9" w14:textId="77777777" w:rsidR="00D509F6" w:rsidRPr="00353A62" w:rsidRDefault="00D509F6" w:rsidP="00D509F6">
      <w:pPr>
        <w:tabs>
          <w:tab w:val="left" w:pos="1134"/>
          <w:tab w:val="left" w:pos="1871"/>
          <w:tab w:val="left" w:pos="2268"/>
        </w:tabs>
        <w:overflowPunct w:val="0"/>
        <w:autoSpaceDE w:val="0"/>
        <w:autoSpaceDN w:val="0"/>
        <w:adjustRightInd w:val="0"/>
        <w:spacing w:before="120" w:after="0" w:line="240" w:lineRule="auto"/>
        <w:jc w:val="both"/>
        <w:textAlignment w:val="baseline"/>
        <w:rPr>
          <w:ins w:id="59" w:author="Author"/>
          <w:rFonts w:ascii="Times New Roman" w:eastAsia="Times New Roman" w:hAnsi="Times New Roman" w:cs="Times New Roman"/>
          <w:sz w:val="24"/>
          <w:szCs w:val="20"/>
          <w:lang w:val="en-GB"/>
        </w:rPr>
      </w:pPr>
      <w:r w:rsidRPr="00353A62">
        <w:rPr>
          <w:rFonts w:ascii="Times New Roman" w:eastAsia="Times New Roman" w:hAnsi="Times New Roman" w:cs="Times New Roman"/>
          <w:i/>
          <w:iCs/>
          <w:sz w:val="24"/>
          <w:szCs w:val="20"/>
          <w:lang w:val="en-GB"/>
        </w:rPr>
        <w:t>b)</w:t>
      </w:r>
      <w:r w:rsidRPr="00353A62">
        <w:rPr>
          <w:rFonts w:ascii="Times New Roman" w:eastAsia="Times New Roman" w:hAnsi="Times New Roman" w:cs="Times New Roman"/>
          <w:i/>
          <w:iCs/>
          <w:sz w:val="24"/>
          <w:szCs w:val="20"/>
          <w:lang w:val="en-GB"/>
        </w:rPr>
        <w:tab/>
      </w:r>
      <w:r w:rsidRPr="00353A62">
        <w:rPr>
          <w:rFonts w:ascii="Times New Roman" w:eastAsia="Times New Roman" w:hAnsi="Times New Roman" w:cs="Times New Roman"/>
          <w:sz w:val="24"/>
          <w:szCs w:val="20"/>
          <w:lang w:val="en-GB"/>
        </w:rPr>
        <w:t xml:space="preserve">that </w:t>
      </w:r>
      <w:del w:id="60" w:author="Author">
        <w:r w:rsidRPr="00353A62" w:rsidDel="00825B3E">
          <w:rPr>
            <w:rFonts w:ascii="Times New Roman" w:eastAsia="Times New Roman" w:hAnsi="Times New Roman" w:cs="Times New Roman"/>
            <w:sz w:val="24"/>
            <w:szCs w:val="20"/>
            <w:lang w:val="en-GB"/>
          </w:rPr>
          <w:delText xml:space="preserve">both </w:delText>
        </w:r>
      </w:del>
      <w:r w:rsidRPr="00353A62">
        <w:rPr>
          <w:rFonts w:ascii="Times New Roman" w:eastAsia="Times New Roman" w:hAnsi="Times New Roman" w:cs="Times New Roman"/>
          <w:sz w:val="24"/>
          <w:szCs w:val="20"/>
          <w:lang w:val="en-GB"/>
        </w:rPr>
        <w:t>the</w:t>
      </w:r>
      <w:ins w:id="61" w:author="Author">
        <w:r>
          <w:rPr>
            <w:rFonts w:ascii="Times New Roman" w:eastAsia="Times New Roman" w:hAnsi="Times New Roman" w:cs="Times New Roman"/>
            <w:sz w:val="24"/>
            <w:szCs w:val="20"/>
            <w:lang w:val="en-GB"/>
          </w:rPr>
          <w:t xml:space="preserve"> </w:t>
        </w:r>
      </w:ins>
      <w:del w:id="62" w:author="Author">
        <w:r w:rsidRPr="00353A62" w:rsidDel="007815F2">
          <w:rPr>
            <w:rFonts w:ascii="Times New Roman" w:eastAsia="Times New Roman" w:hAnsi="Times New Roman" w:cs="Times New Roman"/>
            <w:sz w:val="24"/>
            <w:szCs w:val="20"/>
            <w:lang w:val="en-GB"/>
          </w:rPr>
          <w:delText xml:space="preserve"> </w:delText>
        </w:r>
        <w:r w:rsidRPr="00353A62" w:rsidDel="00825B3E">
          <w:rPr>
            <w:rFonts w:ascii="Times New Roman" w:eastAsia="Times New Roman" w:hAnsi="Times New Roman" w:cs="Times New Roman"/>
            <w:sz w:val="24"/>
            <w:szCs w:val="20"/>
            <w:lang w:val="en-GB"/>
          </w:rPr>
          <w:delText xml:space="preserve">terrestrial and </w:delText>
        </w:r>
      </w:del>
      <w:r w:rsidRPr="00353A62">
        <w:rPr>
          <w:rFonts w:ascii="Times New Roman" w:eastAsia="Times New Roman" w:hAnsi="Times New Roman" w:cs="Times New Roman"/>
          <w:sz w:val="24"/>
          <w:szCs w:val="20"/>
          <w:lang w:val="en-GB"/>
        </w:rPr>
        <w:t>satellite component</w:t>
      </w:r>
      <w:del w:id="63" w:author="Author">
        <w:r w:rsidRPr="00353A62" w:rsidDel="00825B3E">
          <w:rPr>
            <w:rFonts w:ascii="Times New Roman" w:eastAsia="Times New Roman" w:hAnsi="Times New Roman" w:cs="Times New Roman"/>
            <w:sz w:val="24"/>
            <w:szCs w:val="20"/>
            <w:lang w:val="en-GB"/>
          </w:rPr>
          <w:delText>s</w:delText>
        </w:r>
      </w:del>
      <w:r w:rsidRPr="00353A62">
        <w:rPr>
          <w:rFonts w:ascii="Times New Roman" w:eastAsia="Times New Roman" w:hAnsi="Times New Roman" w:cs="Times New Roman"/>
          <w:sz w:val="24"/>
          <w:szCs w:val="20"/>
          <w:lang w:val="en-GB"/>
        </w:rPr>
        <w:t xml:space="preserve"> of IMT </w:t>
      </w:r>
      <w:ins w:id="64" w:author="Author">
        <w:r w:rsidRPr="00353A62">
          <w:rPr>
            <w:rFonts w:ascii="Times New Roman" w:eastAsia="Times New Roman" w:hAnsi="Times New Roman" w:cs="Times New Roman"/>
            <w:sz w:val="24"/>
            <w:szCs w:val="20"/>
            <w:lang w:val="en-GB"/>
          </w:rPr>
          <w:t xml:space="preserve">(in the mobile service and mobile-satellite service) </w:t>
        </w:r>
      </w:ins>
      <w:del w:id="65" w:author="Author">
        <w:r w:rsidRPr="00353A62" w:rsidDel="00825B3E">
          <w:rPr>
            <w:rFonts w:ascii="Times New Roman" w:eastAsia="Times New Roman" w:hAnsi="Times New Roman" w:cs="Times New Roman"/>
            <w:sz w:val="24"/>
            <w:szCs w:val="20"/>
            <w:lang w:val="en-GB"/>
          </w:rPr>
          <w:delText xml:space="preserve">have </w:delText>
        </w:r>
      </w:del>
      <w:ins w:id="66" w:author="Author">
        <w:r w:rsidRPr="00353A62">
          <w:rPr>
            <w:rFonts w:ascii="Times New Roman" w:eastAsia="Times New Roman" w:hAnsi="Times New Roman" w:cs="Times New Roman"/>
            <w:sz w:val="24"/>
            <w:szCs w:val="20"/>
            <w:lang w:val="en-GB"/>
          </w:rPr>
          <w:t xml:space="preserve">has </w:t>
        </w:r>
      </w:ins>
      <w:r w:rsidRPr="00353A62">
        <w:rPr>
          <w:rFonts w:ascii="Times New Roman" w:eastAsia="Times New Roman" w:hAnsi="Times New Roman" w:cs="Times New Roman"/>
          <w:sz w:val="24"/>
          <w:szCs w:val="20"/>
          <w:lang w:val="en-GB"/>
        </w:rPr>
        <w:t xml:space="preserve">already been deployed </w:t>
      </w:r>
      <w:del w:id="67" w:author="Author">
        <w:r w:rsidRPr="00353A62" w:rsidDel="00825B3E">
          <w:rPr>
            <w:rFonts w:ascii="Times New Roman" w:eastAsia="Times New Roman" w:hAnsi="Times New Roman" w:cs="Times New Roman"/>
            <w:sz w:val="24"/>
            <w:szCs w:val="20"/>
            <w:lang w:val="en-GB"/>
          </w:rPr>
          <w:delText>or are</w:delText>
        </w:r>
      </w:del>
      <w:ins w:id="68" w:author="Author">
        <w:r w:rsidRPr="00353A62">
          <w:rPr>
            <w:rFonts w:ascii="Times New Roman" w:eastAsia="Times New Roman" w:hAnsi="Times New Roman" w:cs="Times New Roman"/>
            <w:sz w:val="24"/>
            <w:szCs w:val="20"/>
            <w:lang w:val="en-GB"/>
          </w:rPr>
          <w:t>and</w:t>
        </w:r>
      </w:ins>
      <w:r w:rsidRPr="00353A62">
        <w:rPr>
          <w:rFonts w:ascii="Times New Roman" w:eastAsia="Times New Roman" w:hAnsi="Times New Roman" w:cs="Times New Roman"/>
          <w:sz w:val="24"/>
          <w:szCs w:val="20"/>
          <w:lang w:val="en-GB"/>
        </w:rPr>
        <w:t xml:space="preserve"> </w:t>
      </w:r>
      <w:ins w:id="69" w:author="Author">
        <w:del w:id="70" w:author="Author">
          <w:r w:rsidRPr="00353A62" w:rsidDel="007815F2">
            <w:rPr>
              <w:rFonts w:ascii="Times New Roman" w:eastAsia="Times New Roman" w:hAnsi="Times New Roman" w:cs="Times New Roman"/>
              <w:sz w:val="24"/>
              <w:szCs w:val="20"/>
              <w:lang w:val="en-GB"/>
            </w:rPr>
            <w:delText xml:space="preserve">is </w:delText>
          </w:r>
        </w:del>
      </w:ins>
      <w:del w:id="71" w:author="Author">
        <w:r w:rsidRPr="00353A62" w:rsidDel="007815F2">
          <w:rPr>
            <w:rFonts w:ascii="Times New Roman" w:eastAsia="Times New Roman" w:hAnsi="Times New Roman" w:cs="Times New Roman"/>
            <w:sz w:val="24"/>
            <w:szCs w:val="20"/>
            <w:lang w:val="en-GB"/>
          </w:rPr>
          <w:delText xml:space="preserve">being considered for </w:delText>
        </w:r>
      </w:del>
      <w:ins w:id="72" w:author="Author">
        <w:r>
          <w:rPr>
            <w:rFonts w:ascii="Times New Roman" w:eastAsia="Times New Roman" w:hAnsi="Times New Roman" w:cs="Times New Roman"/>
            <w:sz w:val="24"/>
            <w:szCs w:val="20"/>
            <w:lang w:val="en-GB"/>
          </w:rPr>
          <w:t xml:space="preserve">further </w:t>
        </w:r>
      </w:ins>
      <w:r w:rsidRPr="00353A62">
        <w:rPr>
          <w:rFonts w:ascii="Times New Roman" w:eastAsia="Times New Roman" w:hAnsi="Times New Roman" w:cs="Times New Roman"/>
          <w:sz w:val="24"/>
          <w:szCs w:val="20"/>
          <w:lang w:val="en-GB"/>
        </w:rPr>
        <w:t>deployment in the frequency bands 1 980-2 010 MHz and 2 170-2 200 MHz</w:t>
      </w:r>
      <w:ins w:id="73" w:author="Author">
        <w:r>
          <w:rPr>
            <w:rFonts w:ascii="Times New Roman" w:eastAsia="Times New Roman" w:hAnsi="Times New Roman" w:cs="Times New Roman"/>
            <w:sz w:val="24"/>
            <w:szCs w:val="20"/>
            <w:lang w:val="en-GB"/>
          </w:rPr>
          <w:t xml:space="preserve"> is expected</w:t>
        </w:r>
      </w:ins>
      <w:r w:rsidRPr="00353A62">
        <w:rPr>
          <w:rFonts w:ascii="Times New Roman" w:eastAsia="Times New Roman" w:hAnsi="Times New Roman" w:cs="Times New Roman"/>
          <w:sz w:val="24"/>
          <w:szCs w:val="20"/>
          <w:lang w:val="en-GB"/>
        </w:rPr>
        <w:t>;</w:t>
      </w:r>
    </w:p>
    <w:p w14:paraId="6EC57FB1" w14:textId="77777777" w:rsidR="00D509F6" w:rsidRPr="00353A62" w:rsidRDefault="00D509F6" w:rsidP="00D509F6">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74" w:author="Author">
        <w:r w:rsidRPr="00353A62">
          <w:rPr>
            <w:rFonts w:ascii="Times New Roman" w:eastAsia="Times New Roman" w:hAnsi="Times New Roman" w:cs="Times New Roman"/>
            <w:i/>
            <w:sz w:val="24"/>
            <w:szCs w:val="20"/>
            <w:lang w:val="en-GB"/>
          </w:rPr>
          <w:t>c</w:t>
        </w:r>
        <w:del w:id="75" w:author="Author">
          <w:r w:rsidRPr="00353A62" w:rsidDel="003415B5">
            <w:rPr>
              <w:rFonts w:ascii="Times New Roman" w:eastAsia="Times New Roman" w:hAnsi="Times New Roman" w:cs="Times New Roman"/>
              <w:i/>
              <w:sz w:val="24"/>
              <w:szCs w:val="20"/>
              <w:lang w:val="en-GB"/>
            </w:rPr>
            <w:delText>b</w:delText>
          </w:r>
        </w:del>
      </w:ins>
      <w:del w:id="76" w:author="Author">
        <w:r w:rsidRPr="00353A62" w:rsidDel="000C5B98">
          <w:rPr>
            <w:rFonts w:ascii="Times New Roman" w:eastAsia="Times New Roman" w:hAnsi="Times New Roman" w:cs="Times New Roman"/>
            <w:i/>
            <w:sz w:val="24"/>
            <w:szCs w:val="20"/>
            <w:lang w:val="en-GB"/>
          </w:rPr>
          <w:delText>c</w:delText>
        </w:r>
      </w:del>
      <w:r w:rsidRPr="00353A62">
        <w:rPr>
          <w:rFonts w:ascii="Times New Roman" w:eastAsia="Times New Roman" w:hAnsi="Times New Roman" w:cs="Times New Roman"/>
          <w:i/>
          <w:sz w:val="24"/>
          <w:szCs w:val="20"/>
          <w:lang w:val="en-GB"/>
        </w:rPr>
        <w:t>)</w:t>
      </w:r>
      <w:r w:rsidRPr="00353A62">
        <w:rPr>
          <w:rFonts w:ascii="Times New Roman" w:eastAsia="Times New Roman" w:hAnsi="Times New Roman" w:cs="Times New Roman"/>
          <w:sz w:val="24"/>
          <w:szCs w:val="20"/>
          <w:lang w:val="en-GB"/>
        </w:rPr>
        <w:tab/>
        <w:t>that the availability of the satellite component of IMT in the frequency bands 1 980</w:t>
      </w:r>
      <w:r w:rsidRPr="00353A62">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Pr="00353A62">
        <w:rPr>
          <w:rFonts w:ascii="Times New Roman" w:eastAsia="Times New Roman" w:hAnsi="Times New Roman" w:cs="Times New Roman"/>
          <w:b/>
          <w:color w:val="000000"/>
          <w:sz w:val="24"/>
          <w:szCs w:val="20"/>
          <w:lang w:val="en-GB"/>
        </w:rPr>
        <w:t>5.388</w:t>
      </w:r>
      <w:r w:rsidRPr="00353A62">
        <w:rPr>
          <w:rFonts w:ascii="Times New Roman" w:eastAsia="Times New Roman" w:hAnsi="Times New Roman" w:cs="Times New Roman"/>
          <w:sz w:val="24"/>
          <w:szCs w:val="20"/>
          <w:lang w:val="en-GB"/>
        </w:rPr>
        <w:t xml:space="preserve"> would improve the overall implementation and the attractiveness of IMT,</w:t>
      </w:r>
    </w:p>
    <w:p w14:paraId="29C09B58" w14:textId="77777777" w:rsidR="00D509F6" w:rsidRPr="00353A62" w:rsidRDefault="00D509F6" w:rsidP="00D509F6">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p>
    <w:p w14:paraId="5D144420" w14:textId="77777777" w:rsidR="00D509F6" w:rsidRPr="00353A62" w:rsidRDefault="00D509F6" w:rsidP="00D509F6">
      <w:pPr>
        <w:pStyle w:val="Call"/>
        <w:rPr>
          <w:szCs w:val="24"/>
        </w:rPr>
      </w:pPr>
      <w:r w:rsidRPr="00353A62">
        <w:rPr>
          <w:szCs w:val="24"/>
        </w:rPr>
        <w:t>noting further</w:t>
      </w:r>
    </w:p>
    <w:p w14:paraId="6D867290" w14:textId="77777777" w:rsidR="00D509F6" w:rsidRPr="00353A62" w:rsidRDefault="00D509F6" w:rsidP="00D509F6">
      <w:pPr>
        <w:rPr>
          <w:lang w:val="en-GB"/>
        </w:rPr>
      </w:pPr>
    </w:p>
    <w:p w14:paraId="59E5F094" w14:textId="77777777" w:rsidR="00D509F6" w:rsidRPr="00353A62" w:rsidRDefault="00D509F6" w:rsidP="00D509F6">
      <w:pPr>
        <w:rPr>
          <w:rFonts w:ascii="Times New Roman" w:hAnsi="Times New Roman" w:cs="Times New Roman"/>
          <w:sz w:val="24"/>
          <w:szCs w:val="24"/>
        </w:rPr>
      </w:pPr>
      <w:r w:rsidRPr="00353A62">
        <w:rPr>
          <w:rFonts w:ascii="Times New Roman" w:hAnsi="Times New Roman" w:cs="Times New Roman"/>
          <w:i/>
          <w:sz w:val="24"/>
          <w:szCs w:val="24"/>
        </w:rPr>
        <w:t>a)</w:t>
      </w:r>
      <w:r w:rsidRPr="00353A62">
        <w:rPr>
          <w:rFonts w:ascii="Times New Roman" w:hAnsi="Times New Roman" w:cs="Times New Roman"/>
          <w:i/>
          <w:sz w:val="24"/>
          <w:szCs w:val="24"/>
        </w:rPr>
        <w:tab/>
      </w:r>
      <w:r w:rsidRPr="00353A62">
        <w:rPr>
          <w:rStyle w:val="Artdef"/>
          <w:rFonts w:cs="Times New Roman"/>
          <w:bCs/>
          <w:sz w:val="24"/>
          <w:szCs w:val="24"/>
          <w:lang w:eastAsia="zh-CN"/>
        </w:rPr>
        <w:t>that c</w:t>
      </w:r>
      <w:r w:rsidRPr="00353A62">
        <w:rPr>
          <w:rFonts w:ascii="Times New Roman" w:hAnsi="Times New Roman" w:cs="Times New Roman"/>
          <w:sz w:val="24"/>
          <w:szCs w:val="24"/>
        </w:rPr>
        <w:t>o</w:t>
      </w:r>
      <w:r w:rsidRPr="00353A62">
        <w:rPr>
          <w:rFonts w:ascii="Times New Roman" w:hAnsi="Times New Roman" w:cs="Times New Roman"/>
          <w:sz w:val="24"/>
          <w:szCs w:val="24"/>
        </w:rPr>
        <w:noBreakHyphen/>
        <w:t>coverage, co-frequency deployment of independent satellite and terrestrial IMT components is not feasible unless techniques, such as the use of an appropriate guardband or other mitigation techniques, are applied to ensure coexistence and compatibility between the terrestrial and satellite components of IMT</w:t>
      </w:r>
      <w:ins w:id="77" w:author="Author">
        <w:r w:rsidRPr="00353A62">
          <w:rPr>
            <w:rFonts w:ascii="Times New Roman" w:hAnsi="Times New Roman" w:cs="Times New Roman"/>
            <w:sz w:val="24"/>
            <w:szCs w:val="24"/>
          </w:rPr>
          <w:t xml:space="preserve"> but that co-coverage, co-frequency deployment of dependent hybrid IMT satellite systems with a complementary ground component is feasible</w:t>
        </w:r>
      </w:ins>
      <w:r w:rsidRPr="00353A62">
        <w:rPr>
          <w:rFonts w:ascii="Times New Roman" w:hAnsi="Times New Roman" w:cs="Times New Roman"/>
          <w:sz w:val="24"/>
          <w:szCs w:val="24"/>
        </w:rPr>
        <w:t>;</w:t>
      </w:r>
    </w:p>
    <w:p w14:paraId="654B37C1" w14:textId="77777777" w:rsidR="00D509F6" w:rsidRPr="00353A62" w:rsidRDefault="00D509F6" w:rsidP="00D509F6">
      <w:pPr>
        <w:rPr>
          <w:rFonts w:ascii="Times New Roman" w:hAnsi="Times New Roman" w:cs="Times New Roman"/>
          <w:i/>
          <w:sz w:val="24"/>
          <w:szCs w:val="24"/>
        </w:rPr>
      </w:pPr>
      <w:r w:rsidRPr="00353A62">
        <w:rPr>
          <w:rFonts w:ascii="Times New Roman" w:hAnsi="Times New Roman" w:cs="Times New Roman"/>
          <w:i/>
          <w:sz w:val="24"/>
          <w:szCs w:val="24"/>
        </w:rPr>
        <w:t>b)</w:t>
      </w:r>
      <w:r w:rsidRPr="00353A62">
        <w:rPr>
          <w:rFonts w:ascii="Times New Roman" w:hAnsi="Times New Roman" w:cs="Times New Roman"/>
          <w:i/>
          <w:sz w:val="24"/>
          <w:szCs w:val="24"/>
        </w:rPr>
        <w:tab/>
      </w:r>
      <w:r w:rsidRPr="00353A62">
        <w:rPr>
          <w:rFonts w:ascii="Times New Roman" w:hAnsi="Times New Roman" w:cs="Times New Roman"/>
          <w:sz w:val="24"/>
          <w:szCs w:val="24"/>
        </w:rPr>
        <w:t xml:space="preserve">that, </w:t>
      </w:r>
      <w:r w:rsidRPr="00353A62">
        <w:rPr>
          <w:rFonts w:ascii="Times New Roman" w:hAnsi="Times New Roman" w:cs="Times New Roman"/>
          <w:sz w:val="24"/>
          <w:szCs w:val="24"/>
          <w:lang w:eastAsia="zh-CN"/>
        </w:rPr>
        <w:t xml:space="preserve">when the satellite and terrestrial components of IMT are deployed </w:t>
      </w:r>
      <w:r w:rsidRPr="00353A62">
        <w:rPr>
          <w:rFonts w:ascii="Times New Roman" w:hAnsi="Times New Roman" w:cs="Times New Roman"/>
          <w:sz w:val="24"/>
          <w:szCs w:val="24"/>
        </w:rPr>
        <w:t xml:space="preserve">in the frequency bands 1 980-2 010 MHz and 2 170-2 200 MHz </w:t>
      </w:r>
      <w:r w:rsidRPr="00353A62">
        <w:rPr>
          <w:rFonts w:ascii="Times New Roman" w:hAnsi="Times New Roman" w:cs="Times New Roman"/>
          <w:sz w:val="24"/>
          <w:szCs w:val="24"/>
          <w:lang w:eastAsia="zh-CN"/>
        </w:rPr>
        <w:t>in adjacent geographical areas, technical or operational measures may need to be implemented to avoid harmful interference</w:t>
      </w:r>
      <w:del w:id="78" w:author="Author">
        <w:r w:rsidRPr="00353A62" w:rsidDel="00F74E86">
          <w:rPr>
            <w:rFonts w:ascii="Times New Roman" w:hAnsi="Times New Roman" w:cs="Times New Roman"/>
            <w:sz w:val="24"/>
            <w:szCs w:val="24"/>
            <w:lang w:eastAsia="zh-CN"/>
          </w:rPr>
          <w:delText>, and f</w:delText>
        </w:r>
        <w:r w:rsidRPr="00353A62" w:rsidDel="00F74E86">
          <w:rPr>
            <w:rFonts w:ascii="Times New Roman" w:hAnsi="Times New Roman" w:cs="Times New Roman"/>
            <w:sz w:val="24"/>
            <w:szCs w:val="24"/>
          </w:rPr>
          <w:delText>urther studies by ITU</w:delText>
        </w:r>
        <w:r w:rsidRPr="00353A62" w:rsidDel="00F74E86">
          <w:rPr>
            <w:rFonts w:ascii="Times New Roman" w:hAnsi="Times New Roman" w:cs="Times New Roman"/>
            <w:sz w:val="24"/>
            <w:szCs w:val="24"/>
          </w:rPr>
          <w:noBreakHyphen/>
          <w:delText>R are required in this regard</w:delText>
        </w:r>
      </w:del>
      <w:r w:rsidRPr="00353A62">
        <w:rPr>
          <w:rFonts w:ascii="Times New Roman" w:hAnsi="Times New Roman" w:cs="Times New Roman"/>
          <w:sz w:val="24"/>
          <w:szCs w:val="24"/>
        </w:rPr>
        <w:t>;</w:t>
      </w:r>
    </w:p>
    <w:p w14:paraId="11A6C6BA" w14:textId="77777777" w:rsidR="00D509F6" w:rsidRPr="00353A62" w:rsidDel="00F74E86" w:rsidRDefault="00D509F6" w:rsidP="00D509F6">
      <w:pPr>
        <w:rPr>
          <w:del w:id="79" w:author="Author"/>
          <w:rFonts w:ascii="Times New Roman" w:hAnsi="Times New Roman" w:cs="Times New Roman"/>
          <w:sz w:val="24"/>
          <w:szCs w:val="24"/>
        </w:rPr>
      </w:pPr>
      <w:r w:rsidRPr="00A167E7">
        <w:rPr>
          <w:rStyle w:val="Artdef"/>
          <w:rFonts w:cs="Times New Roman"/>
          <w:bCs/>
          <w:i/>
          <w:sz w:val="24"/>
          <w:szCs w:val="24"/>
        </w:rPr>
        <w:t>c)</w:t>
      </w:r>
      <w:r w:rsidRPr="00353A62">
        <w:rPr>
          <w:rStyle w:val="Artdef"/>
          <w:rFonts w:cs="Times New Roman"/>
          <w:bCs/>
          <w:i/>
          <w:sz w:val="24"/>
          <w:szCs w:val="24"/>
        </w:rPr>
        <w:tab/>
      </w:r>
      <w:r w:rsidRPr="00353A62">
        <w:rPr>
          <w:rFonts w:ascii="Times New Roman" w:hAnsi="Times New Roman" w:cs="Times New Roman"/>
          <w:sz w:val="24"/>
          <w:szCs w:val="24"/>
          <w:lang w:eastAsia="zh-CN"/>
        </w:rPr>
        <w:t>that some difficulties have been raised in addressing potential interference between the satellite and terrestrial components of IMT</w:t>
      </w:r>
      <w:del w:id="80" w:author="Author">
        <w:r w:rsidRPr="00353A62" w:rsidDel="004F4D09">
          <w:rPr>
            <w:rFonts w:ascii="Times New Roman" w:hAnsi="Times New Roman" w:cs="Times New Roman"/>
            <w:sz w:val="24"/>
            <w:szCs w:val="24"/>
            <w:lang w:eastAsia="zh-CN"/>
          </w:rPr>
          <w:delText>;</w:delText>
        </w:r>
      </w:del>
    </w:p>
    <w:p w14:paraId="4622785B" w14:textId="77777777" w:rsidR="00D509F6" w:rsidRPr="00353A62" w:rsidRDefault="00D509F6" w:rsidP="00D509F6">
      <w:pPr>
        <w:rPr>
          <w:rFonts w:ascii="Times New Roman" w:hAnsi="Times New Roman" w:cs="Times New Roman"/>
          <w:sz w:val="24"/>
          <w:szCs w:val="24"/>
        </w:rPr>
      </w:pPr>
      <w:del w:id="81" w:author="Author">
        <w:r w:rsidRPr="00353A62" w:rsidDel="008E444E">
          <w:rPr>
            <w:rFonts w:ascii="Times New Roman" w:hAnsi="Times New Roman" w:cs="Times New Roman"/>
            <w:i/>
            <w:sz w:val="24"/>
            <w:szCs w:val="24"/>
          </w:rPr>
          <w:delText>d)</w:delText>
        </w:r>
        <w:r w:rsidRPr="00353A62" w:rsidDel="008E444E">
          <w:rPr>
            <w:rFonts w:ascii="Times New Roman" w:hAnsi="Times New Roman" w:cs="Times New Roman"/>
            <w:i/>
            <w:sz w:val="24"/>
            <w:szCs w:val="24"/>
          </w:rPr>
          <w:tab/>
        </w:r>
        <w:r w:rsidRPr="00353A62" w:rsidDel="008E444E">
          <w:rPr>
            <w:rFonts w:ascii="Times New Roman" w:hAnsi="Times New Roman" w:cs="Times New Roman"/>
            <w:sz w:val="24"/>
            <w:szCs w:val="24"/>
          </w:rPr>
          <w:delText xml:space="preserve">that Report </w:delText>
        </w:r>
        <w:r w:rsidRPr="00353A62" w:rsidDel="00F74E86">
          <w:rPr>
            <w:rFonts w:ascii="Times New Roman" w:hAnsi="Times New Roman" w:cs="Times New Roman"/>
            <w:sz w:val="24"/>
            <w:szCs w:val="24"/>
          </w:rPr>
          <w:delText>ITU</w:delText>
        </w:r>
        <w:r w:rsidRPr="00353A62" w:rsidDel="00F74E86">
          <w:rPr>
            <w:rFonts w:ascii="Times New Roman" w:hAnsi="Times New Roman" w:cs="Times New Roman"/>
            <w:sz w:val="24"/>
            <w:szCs w:val="24"/>
          </w:rPr>
          <w:noBreakHyphen/>
          <w:delText>R M.2041 addresses sharing and adjacent band compatibility in the 2.5 GHz band between the terrestrial and satellite components of IMT</w:delText>
        </w:r>
        <w:r w:rsidRPr="00353A62" w:rsidDel="00F74E86">
          <w:rPr>
            <w:rFonts w:ascii="Times New Roman" w:hAnsi="Times New Roman" w:cs="Times New Roman"/>
            <w:sz w:val="24"/>
            <w:szCs w:val="24"/>
          </w:rPr>
          <w:noBreakHyphen/>
          <w:delText>2000</w:delText>
        </w:r>
      </w:del>
      <w:r w:rsidRPr="008E444E">
        <w:rPr>
          <w:rFonts w:ascii="Times New Roman" w:hAnsi="Times New Roman" w:cs="Times New Roman"/>
          <w:sz w:val="24"/>
          <w:szCs w:val="24"/>
        </w:rPr>
        <w:t>,</w:t>
      </w:r>
    </w:p>
    <w:p w14:paraId="33700A09" w14:textId="77777777" w:rsidR="00D509F6" w:rsidRPr="00353A62" w:rsidRDefault="00D509F6" w:rsidP="00D509F6">
      <w:pPr>
        <w:pStyle w:val="Call"/>
        <w:rPr>
          <w:szCs w:val="24"/>
        </w:rPr>
      </w:pPr>
      <w:r w:rsidRPr="00353A62">
        <w:rPr>
          <w:szCs w:val="24"/>
        </w:rPr>
        <w:t>resolves</w:t>
      </w:r>
    </w:p>
    <w:p w14:paraId="6C3DBFFA" w14:textId="77777777" w:rsidR="00D509F6" w:rsidRPr="00353A62" w:rsidRDefault="00D509F6" w:rsidP="00D509F6">
      <w:pPr>
        <w:rPr>
          <w:rFonts w:ascii="Times New Roman" w:hAnsi="Times New Roman" w:cs="Times New Roman"/>
          <w:sz w:val="24"/>
          <w:szCs w:val="24"/>
        </w:rPr>
      </w:pPr>
      <w:r w:rsidRPr="00353A62">
        <w:rPr>
          <w:rFonts w:ascii="Times New Roman" w:hAnsi="Times New Roman" w:cs="Times New Roman"/>
          <w:sz w:val="24"/>
          <w:szCs w:val="24"/>
        </w:rPr>
        <w:t>that administrations which implement IMT:</w:t>
      </w:r>
    </w:p>
    <w:p w14:paraId="17FAC951" w14:textId="77777777" w:rsidR="00D509F6" w:rsidRPr="00353A62" w:rsidRDefault="00D509F6">
      <w:pPr>
        <w:ind w:left="720"/>
        <w:rPr>
          <w:rFonts w:ascii="Times New Roman" w:hAnsi="Times New Roman" w:cs="Times New Roman"/>
          <w:sz w:val="24"/>
          <w:szCs w:val="24"/>
        </w:rPr>
        <w:pPrChange w:id="82" w:author="Author">
          <w:pPr/>
        </w:pPrChange>
      </w:pPr>
      <w:r w:rsidRPr="00353A62">
        <w:rPr>
          <w:rFonts w:ascii="Times New Roman" w:hAnsi="Times New Roman" w:cs="Times New Roman"/>
          <w:i/>
          <w:iCs/>
          <w:sz w:val="24"/>
          <w:szCs w:val="24"/>
        </w:rPr>
        <w:t>a)</w:t>
      </w:r>
      <w:r w:rsidRPr="00353A62">
        <w:rPr>
          <w:rFonts w:ascii="Times New Roman" w:hAnsi="Times New Roman" w:cs="Times New Roman"/>
          <w:sz w:val="24"/>
          <w:szCs w:val="24"/>
        </w:rPr>
        <w:tab/>
        <w:t>should make the necessary frequencies available for system development;</w:t>
      </w:r>
    </w:p>
    <w:p w14:paraId="0B09E6B2" w14:textId="77777777" w:rsidR="00D509F6" w:rsidRPr="00353A62" w:rsidRDefault="00D509F6">
      <w:pPr>
        <w:ind w:left="720"/>
        <w:rPr>
          <w:rFonts w:ascii="Times New Roman" w:hAnsi="Times New Roman" w:cs="Times New Roman"/>
          <w:sz w:val="24"/>
          <w:szCs w:val="24"/>
        </w:rPr>
        <w:pPrChange w:id="83" w:author="Author">
          <w:pPr/>
        </w:pPrChange>
      </w:pPr>
      <w:r w:rsidRPr="00353A62">
        <w:rPr>
          <w:rFonts w:ascii="Times New Roman" w:hAnsi="Times New Roman" w:cs="Times New Roman"/>
          <w:i/>
          <w:iCs/>
          <w:sz w:val="24"/>
          <w:szCs w:val="24"/>
        </w:rPr>
        <w:t>b)</w:t>
      </w:r>
      <w:r w:rsidRPr="00353A62">
        <w:rPr>
          <w:rFonts w:ascii="Times New Roman" w:hAnsi="Times New Roman" w:cs="Times New Roman"/>
          <w:sz w:val="24"/>
          <w:szCs w:val="24"/>
        </w:rPr>
        <w:tab/>
        <w:t>should use those frequencies when IMT is implemented;</w:t>
      </w:r>
    </w:p>
    <w:p w14:paraId="15E3EBF8" w14:textId="77777777" w:rsidR="00D509F6" w:rsidRPr="00B051F5" w:rsidRDefault="00D509F6">
      <w:pPr>
        <w:ind w:left="720"/>
        <w:rPr>
          <w:ins w:id="84" w:author="Author"/>
          <w:rFonts w:ascii="Times New Roman" w:hAnsi="Times New Roman" w:cs="Times New Roman"/>
          <w:sz w:val="24"/>
          <w:szCs w:val="24"/>
        </w:rPr>
        <w:pPrChange w:id="85" w:author="Author">
          <w:pPr/>
        </w:pPrChange>
      </w:pPr>
      <w:r w:rsidRPr="00353A62">
        <w:rPr>
          <w:rFonts w:ascii="Times New Roman" w:hAnsi="Times New Roman" w:cs="Times New Roman"/>
          <w:i/>
          <w:iCs/>
          <w:sz w:val="24"/>
          <w:szCs w:val="24"/>
        </w:rPr>
        <w:lastRenderedPageBreak/>
        <w:t>c)</w:t>
      </w:r>
      <w:r w:rsidRPr="00353A62">
        <w:rPr>
          <w:rFonts w:ascii="Times New Roman" w:hAnsi="Times New Roman" w:cs="Times New Roman"/>
          <w:sz w:val="24"/>
          <w:szCs w:val="24"/>
        </w:rPr>
        <w:tab/>
        <w:t xml:space="preserve">should use the </w:t>
      </w:r>
      <w:r w:rsidRPr="00B051F5">
        <w:rPr>
          <w:rFonts w:ascii="Times New Roman" w:hAnsi="Times New Roman" w:cs="Times New Roman"/>
          <w:sz w:val="24"/>
          <w:szCs w:val="24"/>
        </w:rPr>
        <w:t>relevant international technical characteristics, as identified by ITU</w:t>
      </w:r>
      <w:r w:rsidRPr="00B051F5">
        <w:rPr>
          <w:rFonts w:ascii="Times New Roman" w:hAnsi="Times New Roman" w:cs="Times New Roman"/>
          <w:sz w:val="24"/>
          <w:szCs w:val="24"/>
        </w:rPr>
        <w:noBreakHyphen/>
        <w:t>R and ITU</w:t>
      </w:r>
      <w:r w:rsidRPr="00B051F5">
        <w:rPr>
          <w:rFonts w:ascii="Times New Roman" w:hAnsi="Times New Roman" w:cs="Times New Roman"/>
          <w:sz w:val="24"/>
          <w:szCs w:val="24"/>
        </w:rPr>
        <w:noBreakHyphen/>
        <w:t>T Recommendations</w:t>
      </w:r>
      <w:ins w:id="86" w:author="Author">
        <w:r w:rsidRPr="00B051F5">
          <w:rPr>
            <w:rFonts w:ascii="Times New Roman" w:hAnsi="Times New Roman" w:cs="Times New Roman"/>
            <w:sz w:val="24"/>
            <w:szCs w:val="24"/>
          </w:rPr>
          <w:t>;</w:t>
        </w:r>
      </w:ins>
    </w:p>
    <w:p w14:paraId="63E05080" w14:textId="17F15F21" w:rsidR="00D509F6" w:rsidRPr="00353A62" w:rsidRDefault="00D509F6">
      <w:pPr>
        <w:ind w:left="720"/>
        <w:rPr>
          <w:ins w:id="87" w:author="Author"/>
          <w:rFonts w:ascii="Times New Roman" w:hAnsi="Times New Roman" w:cs="Times New Roman"/>
          <w:sz w:val="24"/>
          <w:szCs w:val="24"/>
        </w:rPr>
        <w:pPrChange w:id="88" w:author="Author">
          <w:pPr/>
        </w:pPrChange>
      </w:pPr>
      <w:ins w:id="89" w:author="Author">
        <w:r w:rsidRPr="00B051F5">
          <w:rPr>
            <w:rFonts w:ascii="Times New Roman" w:eastAsia="Times New Roman" w:hAnsi="Times New Roman" w:cs="Times New Roman"/>
            <w:i/>
            <w:sz w:val="24"/>
            <w:szCs w:val="20"/>
            <w:lang w:val="en-GB"/>
          </w:rPr>
          <w:t>d)</w:t>
        </w:r>
        <w:r w:rsidRPr="00B051F5">
          <w:rPr>
            <w:rFonts w:ascii="Times New Roman" w:eastAsia="Times New Roman" w:hAnsi="Times New Roman" w:cs="Times New Roman"/>
            <w:i/>
            <w:sz w:val="24"/>
            <w:szCs w:val="20"/>
            <w:lang w:val="en-GB"/>
          </w:rPr>
          <w:tab/>
        </w:r>
        <w:r w:rsidRPr="00B051F5">
          <w:rPr>
            <w:rFonts w:ascii="Times New Roman" w:eastAsia="Times New Roman" w:hAnsi="Times New Roman" w:cs="Times New Roman"/>
            <w:sz w:val="24"/>
            <w:szCs w:val="20"/>
            <w:lang w:val="en-GB"/>
          </w:rPr>
          <w:t>shall limit the</w:t>
        </w:r>
        <w:r w:rsidRPr="00B051F5">
          <w:rPr>
            <w:rFonts w:ascii="Times New Roman" w:hAnsi="Times New Roman" w:cs="Times New Roman"/>
            <w:sz w:val="24"/>
            <w:szCs w:val="24"/>
            <w:rPrChange w:id="90" w:author="Author">
              <w:rPr>
                <w:rFonts w:ascii="Times New Roman" w:hAnsi="Times New Roman" w:cs="Times New Roman"/>
                <w:color w:val="1F497D"/>
                <w:sz w:val="24"/>
                <w:szCs w:val="24"/>
              </w:rPr>
            </w:rPrChange>
          </w:rPr>
          <w:t xml:space="preserve"> transmitter output power delivered to the antenna </w:t>
        </w:r>
        <w:r w:rsidRPr="00B051F5">
          <w:rPr>
            <w:rFonts w:ascii="Times New Roman" w:eastAsia="Times New Roman" w:hAnsi="Times New Roman" w:cs="Times New Roman"/>
            <w:sz w:val="24"/>
            <w:szCs w:val="20"/>
            <w:lang w:val="en-GB"/>
          </w:rPr>
          <w:t xml:space="preserve">of stations in the mobile service to 23 dBm in the band 1980-2010 MHz, </w:t>
        </w:r>
        <w:r w:rsidRPr="00B051F5">
          <w:rPr>
            <w:rFonts w:ascii="Times New Roman" w:eastAsia="Times New Roman" w:hAnsi="Times New Roman" w:cs="Times New Roman"/>
            <w:sz w:val="24"/>
            <w:szCs w:val="20"/>
            <w:lang w:val="en-GB"/>
            <w:rPrChange w:id="91" w:author="Author">
              <w:rPr>
                <w:rFonts w:ascii="Times New Roman" w:eastAsia="Times New Roman" w:hAnsi="Times New Roman" w:cs="Times New Roman"/>
                <w:sz w:val="24"/>
                <w:szCs w:val="20"/>
                <w:highlight w:val="yellow"/>
                <w:lang w:val="en-GB"/>
              </w:rPr>
            </w:rPrChange>
          </w:rPr>
          <w:t xml:space="preserve">except in the 1980-1990 MHz band for countries listed in RR No. </w:t>
        </w:r>
        <w:r w:rsidRPr="00517443">
          <w:rPr>
            <w:rFonts w:ascii="Times New Roman" w:eastAsia="Times New Roman" w:hAnsi="Times New Roman" w:cs="Times New Roman"/>
            <w:b/>
            <w:sz w:val="24"/>
            <w:szCs w:val="20"/>
            <w:lang w:val="en-GB"/>
            <w:rPrChange w:id="92" w:author="Author">
              <w:rPr>
                <w:rFonts w:ascii="Times New Roman" w:eastAsia="Times New Roman" w:hAnsi="Times New Roman" w:cs="Times New Roman"/>
                <w:sz w:val="24"/>
                <w:szCs w:val="20"/>
                <w:highlight w:val="yellow"/>
                <w:lang w:val="en-GB"/>
              </w:rPr>
            </w:rPrChange>
          </w:rPr>
          <w:t>5.389B</w:t>
        </w:r>
        <w:r w:rsidRPr="00B051F5">
          <w:rPr>
            <w:rFonts w:ascii="Times New Roman" w:eastAsia="Times New Roman" w:hAnsi="Times New Roman" w:cs="Times New Roman"/>
            <w:sz w:val="24"/>
            <w:szCs w:val="20"/>
            <w:lang w:val="en-GB"/>
            <w:rPrChange w:id="93" w:author="Author">
              <w:rPr>
                <w:rFonts w:ascii="Times New Roman" w:eastAsia="Times New Roman" w:hAnsi="Times New Roman" w:cs="Times New Roman"/>
                <w:sz w:val="24"/>
                <w:szCs w:val="20"/>
                <w:highlight w:val="yellow"/>
                <w:lang w:val="en-GB"/>
              </w:rPr>
            </w:rPrChange>
          </w:rPr>
          <w:t xml:space="preserve"> in Region 2</w:t>
        </w:r>
        <w:r w:rsidRPr="00353A62">
          <w:rPr>
            <w:rFonts w:ascii="Times New Roman" w:hAnsi="Times New Roman" w:cs="Times New Roman"/>
            <w:sz w:val="24"/>
            <w:szCs w:val="24"/>
          </w:rPr>
          <w:t>,</w:t>
        </w:r>
      </w:ins>
    </w:p>
    <w:p w14:paraId="2F7D1C50" w14:textId="77777777" w:rsidR="00D509F6" w:rsidRPr="00353A62" w:rsidRDefault="00D509F6" w:rsidP="00D509F6">
      <w:pPr>
        <w:rPr>
          <w:rFonts w:ascii="Times New Roman" w:hAnsi="Times New Roman" w:cs="Times New Roman"/>
          <w:sz w:val="24"/>
          <w:szCs w:val="24"/>
        </w:rPr>
      </w:pPr>
      <w:ins w:id="94" w:author="Author">
        <w:r>
          <w:rPr>
            <w:rFonts w:ascii="Times New Roman" w:eastAsia="Times New Roman" w:hAnsi="Times New Roman" w:cs="Times New Roman"/>
            <w:sz w:val="24"/>
            <w:szCs w:val="20"/>
            <w:lang w:val="en-GB"/>
          </w:rPr>
          <w:tab/>
        </w:r>
      </w:ins>
    </w:p>
    <w:p w14:paraId="6DB3EC6C" w14:textId="77777777" w:rsidR="00D509F6" w:rsidRPr="00353A62" w:rsidDel="00353A62" w:rsidRDefault="00D509F6" w:rsidP="00D509F6">
      <w:pPr>
        <w:pStyle w:val="Call"/>
        <w:rPr>
          <w:del w:id="95" w:author="Author"/>
          <w:szCs w:val="24"/>
        </w:rPr>
      </w:pPr>
      <w:del w:id="96" w:author="Author">
        <w:r w:rsidRPr="00353A62" w:rsidDel="00353A62">
          <w:rPr>
            <w:szCs w:val="24"/>
          </w:rPr>
          <w:delText>invites ITU</w:delText>
        </w:r>
        <w:r w:rsidRPr="00353A62" w:rsidDel="00353A62">
          <w:rPr>
            <w:szCs w:val="24"/>
          </w:rPr>
          <w:noBreakHyphen/>
          <w:delText>R</w:delText>
        </w:r>
      </w:del>
    </w:p>
    <w:p w14:paraId="2A81D064" w14:textId="77777777" w:rsidR="00D509F6" w:rsidRPr="00353A62" w:rsidDel="00353A62" w:rsidRDefault="00D509F6" w:rsidP="00D509F6">
      <w:pPr>
        <w:rPr>
          <w:del w:id="97" w:author="Author"/>
          <w:rFonts w:ascii="Times New Roman" w:hAnsi="Times New Roman" w:cs="Times New Roman"/>
          <w:sz w:val="24"/>
          <w:szCs w:val="24"/>
        </w:rPr>
      </w:pPr>
      <w:del w:id="98" w:author="Author">
        <w:r w:rsidRPr="00353A62" w:rsidDel="00353A62">
          <w:rPr>
            <w:rFonts w:ascii="Times New Roman" w:hAnsi="Times New Roman" w:cs="Times New Roman"/>
            <w:sz w:val="24"/>
            <w:szCs w:val="24"/>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353A62" w:rsidDel="00353A62">
          <w:rPr>
            <w:rFonts w:ascii="Times New Roman" w:hAnsi="Times New Roman" w:cs="Times New Roman"/>
            <w:sz w:val="24"/>
            <w:szCs w:val="24"/>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51244832" w14:textId="77777777" w:rsidR="00D509F6" w:rsidRPr="00353A62" w:rsidRDefault="00D509F6" w:rsidP="00D509F6">
      <w:pPr>
        <w:pStyle w:val="Call"/>
        <w:rPr>
          <w:szCs w:val="24"/>
        </w:rPr>
      </w:pPr>
      <w:del w:id="99" w:author="Author">
        <w:r w:rsidRPr="00353A62" w:rsidDel="00353A62">
          <w:rPr>
            <w:szCs w:val="24"/>
          </w:rPr>
          <w:delText xml:space="preserve">encourages </w:delText>
        </w:r>
      </w:del>
      <w:ins w:id="100" w:author="Author">
        <w:r w:rsidRPr="00353A62">
          <w:rPr>
            <w:szCs w:val="24"/>
          </w:rPr>
          <w:t xml:space="preserve">invites </w:t>
        </w:r>
      </w:ins>
      <w:r w:rsidRPr="00353A62">
        <w:rPr>
          <w:szCs w:val="24"/>
        </w:rPr>
        <w:t>administrations</w:t>
      </w:r>
    </w:p>
    <w:p w14:paraId="77F28505" w14:textId="77777777" w:rsidR="00D509F6" w:rsidRPr="00353A62" w:rsidRDefault="00D509F6" w:rsidP="00D509F6">
      <w:pPr>
        <w:rPr>
          <w:rFonts w:ascii="Times New Roman" w:hAnsi="Times New Roman" w:cs="Times New Roman"/>
          <w:sz w:val="24"/>
          <w:szCs w:val="24"/>
        </w:rPr>
      </w:pPr>
      <w:del w:id="101" w:author="Author">
        <w:r w:rsidRPr="00353A62" w:rsidDel="00353A62">
          <w:rPr>
            <w:rFonts w:ascii="Times New Roman" w:hAnsi="Times New Roman" w:cs="Times New Roman"/>
            <w:sz w:val="24"/>
            <w:szCs w:val="24"/>
          </w:rPr>
          <w:delText>1</w:delText>
        </w:r>
        <w:r w:rsidRPr="00353A62" w:rsidDel="00353A62">
          <w:rPr>
            <w:rFonts w:ascii="Times New Roman" w:hAnsi="Times New Roman" w:cs="Times New Roman"/>
            <w:sz w:val="24"/>
            <w:szCs w:val="24"/>
          </w:rPr>
          <w:tab/>
        </w:r>
      </w:del>
      <w:r w:rsidRPr="00353A62">
        <w:rPr>
          <w:rFonts w:ascii="Times New Roman" w:hAnsi="Times New Roman" w:cs="Times New Roman"/>
          <w:sz w:val="24"/>
          <w:szCs w:val="24"/>
        </w:rPr>
        <w:t>to give due consideration to the accommodation of other services currently operating in these frequency bands when implementing IMT</w:t>
      </w:r>
      <w:ins w:id="102" w:author="Author">
        <w:r w:rsidRPr="00353A62">
          <w:rPr>
            <w:rFonts w:ascii="Times New Roman" w:hAnsi="Times New Roman" w:cs="Times New Roman"/>
            <w:sz w:val="24"/>
            <w:szCs w:val="24"/>
          </w:rPr>
          <w:t>,</w:t>
        </w:r>
      </w:ins>
      <w:del w:id="103" w:author="Author">
        <w:r w:rsidRPr="00353A62" w:rsidDel="00353A62">
          <w:rPr>
            <w:rFonts w:ascii="Times New Roman" w:hAnsi="Times New Roman" w:cs="Times New Roman"/>
            <w:sz w:val="24"/>
            <w:szCs w:val="24"/>
          </w:rPr>
          <w:delText>;</w:delText>
        </w:r>
      </w:del>
    </w:p>
    <w:p w14:paraId="2DE60F5F" w14:textId="77777777" w:rsidR="00D509F6" w:rsidRPr="00353A62" w:rsidDel="00353A62" w:rsidRDefault="00D509F6" w:rsidP="00D509F6">
      <w:pPr>
        <w:rPr>
          <w:del w:id="104" w:author="Author"/>
          <w:rFonts w:ascii="Times New Roman" w:hAnsi="Times New Roman" w:cs="Times New Roman"/>
          <w:sz w:val="24"/>
          <w:szCs w:val="24"/>
        </w:rPr>
      </w:pPr>
      <w:del w:id="105" w:author="Author">
        <w:r w:rsidRPr="00353A62" w:rsidDel="00353A62">
          <w:rPr>
            <w:rFonts w:ascii="Times New Roman" w:hAnsi="Times New Roman" w:cs="Times New Roman"/>
            <w:sz w:val="24"/>
            <w:szCs w:val="24"/>
          </w:rPr>
          <w:delText>2</w:delText>
        </w:r>
        <w:r w:rsidRPr="00353A62" w:rsidDel="00353A62">
          <w:rPr>
            <w:rFonts w:ascii="Times New Roman" w:hAnsi="Times New Roman" w:cs="Times New Roman"/>
            <w:sz w:val="24"/>
            <w:szCs w:val="24"/>
          </w:rPr>
          <w:tab/>
          <w:delText>to participate actively in the ITU</w:delText>
        </w:r>
        <w:r w:rsidRPr="00353A62" w:rsidDel="00353A62">
          <w:rPr>
            <w:rFonts w:ascii="Times New Roman" w:hAnsi="Times New Roman" w:cs="Times New Roman"/>
            <w:sz w:val="24"/>
            <w:szCs w:val="24"/>
          </w:rPr>
          <w:noBreakHyphen/>
          <w:delText xml:space="preserve">R studies in accordance with </w:delText>
        </w:r>
        <w:r w:rsidRPr="00353A62" w:rsidDel="00353A62">
          <w:rPr>
            <w:rFonts w:ascii="Times New Roman" w:hAnsi="Times New Roman" w:cs="Times New Roman"/>
            <w:i/>
            <w:iCs/>
            <w:sz w:val="24"/>
            <w:szCs w:val="24"/>
          </w:rPr>
          <w:delText>invites ITU</w:delText>
        </w:r>
        <w:r w:rsidRPr="00353A62" w:rsidDel="00353A62">
          <w:rPr>
            <w:rFonts w:ascii="Times New Roman" w:hAnsi="Times New Roman" w:cs="Times New Roman"/>
            <w:sz w:val="24"/>
            <w:szCs w:val="24"/>
          </w:rPr>
          <w:noBreakHyphen/>
        </w:r>
        <w:r w:rsidRPr="00353A62" w:rsidDel="00353A62">
          <w:rPr>
            <w:rFonts w:ascii="Times New Roman" w:hAnsi="Times New Roman" w:cs="Times New Roman"/>
            <w:i/>
            <w:iCs/>
            <w:sz w:val="24"/>
            <w:szCs w:val="24"/>
          </w:rPr>
          <w:delText>R</w:delText>
        </w:r>
        <w:r w:rsidRPr="00353A62" w:rsidDel="00353A62">
          <w:rPr>
            <w:rFonts w:ascii="Times New Roman" w:hAnsi="Times New Roman" w:cs="Times New Roman"/>
            <w:sz w:val="24"/>
            <w:szCs w:val="24"/>
          </w:rPr>
          <w:delText xml:space="preserve"> above,</w:delText>
        </w:r>
      </w:del>
    </w:p>
    <w:p w14:paraId="6DE88168" w14:textId="77777777" w:rsidR="00D509F6" w:rsidRPr="00353A62" w:rsidDel="00353A62" w:rsidRDefault="00D509F6">
      <w:pPr>
        <w:rPr>
          <w:del w:id="106" w:author="Author"/>
          <w:szCs w:val="24"/>
        </w:rPr>
        <w:pPrChange w:id="107" w:author="Author">
          <w:pPr>
            <w:pStyle w:val="Call"/>
          </w:pPr>
        </w:pPrChange>
      </w:pPr>
      <w:del w:id="108" w:author="Author">
        <w:r w:rsidRPr="00353A62" w:rsidDel="00353A62">
          <w:rPr>
            <w:rFonts w:ascii="Times New Roman" w:hAnsi="Times New Roman" w:cs="Times New Roman"/>
            <w:sz w:val="24"/>
            <w:szCs w:val="24"/>
          </w:rPr>
          <w:delText>instructs the Director of the Radiocommunication Bureau</w:delText>
        </w:r>
      </w:del>
    </w:p>
    <w:p w14:paraId="0BB96114" w14:textId="77777777" w:rsidR="00D509F6" w:rsidRPr="00353A62" w:rsidRDefault="00D509F6" w:rsidP="00D509F6">
      <w:pPr>
        <w:rPr>
          <w:rFonts w:ascii="Times New Roman" w:hAnsi="Times New Roman" w:cs="Times New Roman"/>
          <w:sz w:val="24"/>
          <w:szCs w:val="24"/>
        </w:rPr>
      </w:pPr>
      <w:del w:id="109" w:author="Author">
        <w:r w:rsidRPr="00353A62" w:rsidDel="00353A62">
          <w:rPr>
            <w:rFonts w:ascii="Times New Roman" w:hAnsi="Times New Roman" w:cs="Times New Roman"/>
            <w:sz w:val="24"/>
            <w:szCs w:val="24"/>
          </w:rPr>
          <w:delText>to include in his report, for consideration by WRC</w:delText>
        </w:r>
        <w:r w:rsidRPr="00353A62" w:rsidDel="00353A62">
          <w:rPr>
            <w:rFonts w:ascii="Times New Roman" w:hAnsi="Times New Roman" w:cs="Times New Roman"/>
            <w:sz w:val="24"/>
            <w:szCs w:val="24"/>
          </w:rPr>
          <w:noBreakHyphen/>
          <w:delText>19, the results of the ITU</w:delText>
        </w:r>
        <w:r w:rsidRPr="00353A62" w:rsidDel="00353A62">
          <w:rPr>
            <w:rFonts w:ascii="Times New Roman" w:hAnsi="Times New Roman" w:cs="Times New Roman"/>
            <w:sz w:val="24"/>
            <w:szCs w:val="24"/>
          </w:rPr>
          <w:noBreakHyphen/>
          <w:delText xml:space="preserve">R studies referred to in </w:delText>
        </w:r>
        <w:r w:rsidRPr="00353A62" w:rsidDel="00353A62">
          <w:rPr>
            <w:rFonts w:ascii="Times New Roman" w:hAnsi="Times New Roman" w:cs="Times New Roman"/>
            <w:i/>
            <w:iCs/>
            <w:sz w:val="24"/>
            <w:szCs w:val="24"/>
          </w:rPr>
          <w:delText>invites ITU</w:delText>
        </w:r>
        <w:r w:rsidRPr="00353A62" w:rsidDel="00353A62">
          <w:rPr>
            <w:rFonts w:ascii="Times New Roman" w:hAnsi="Times New Roman" w:cs="Times New Roman"/>
            <w:i/>
            <w:iCs/>
            <w:sz w:val="24"/>
            <w:szCs w:val="24"/>
          </w:rPr>
          <w:noBreakHyphen/>
          <w:delText>R</w:delText>
        </w:r>
        <w:r w:rsidRPr="00353A62" w:rsidDel="00353A62">
          <w:rPr>
            <w:rFonts w:ascii="Times New Roman" w:hAnsi="Times New Roman" w:cs="Times New Roman"/>
            <w:sz w:val="24"/>
            <w:szCs w:val="24"/>
          </w:rPr>
          <w:delText xml:space="preserve"> above,</w:delText>
        </w:r>
      </w:del>
    </w:p>
    <w:p w14:paraId="61CDFE20" w14:textId="77777777" w:rsidR="00D509F6" w:rsidRPr="00353A62" w:rsidRDefault="00D509F6" w:rsidP="00D509F6">
      <w:pPr>
        <w:pStyle w:val="Call"/>
        <w:rPr>
          <w:szCs w:val="24"/>
        </w:rPr>
      </w:pPr>
      <w:r w:rsidRPr="00353A62">
        <w:rPr>
          <w:szCs w:val="24"/>
        </w:rPr>
        <w:t>further invites ITU</w:t>
      </w:r>
      <w:r w:rsidRPr="00353A62">
        <w:rPr>
          <w:szCs w:val="24"/>
        </w:rPr>
        <w:noBreakHyphen/>
        <w:t>R</w:t>
      </w:r>
    </w:p>
    <w:p w14:paraId="369B04DE" w14:textId="77777777" w:rsidR="00D509F6" w:rsidRPr="00353A62" w:rsidRDefault="00D509F6" w:rsidP="00D509F6">
      <w:pPr>
        <w:rPr>
          <w:rFonts w:ascii="Times New Roman" w:hAnsi="Times New Roman" w:cs="Times New Roman"/>
          <w:sz w:val="24"/>
          <w:szCs w:val="24"/>
        </w:rPr>
      </w:pPr>
      <w:r w:rsidRPr="00353A62">
        <w:rPr>
          <w:rFonts w:ascii="Times New Roman" w:hAnsi="Times New Roman" w:cs="Times New Roman"/>
          <w:sz w:val="24"/>
          <w:szCs w:val="24"/>
        </w:rPr>
        <w:t>to continue its studies with a view to developing suitable and acceptable technical characteristics for IMT that will facilitate worldwide use and roaming, and ensure that IMT can also meet the telecommunication needs of the developing countries and rural areas.</w:t>
      </w:r>
    </w:p>
    <w:p w14:paraId="74167A0F" w14:textId="77777777" w:rsidR="00D509F6" w:rsidRPr="00353A62" w:rsidRDefault="00D509F6" w:rsidP="00D509F6">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p>
    <w:p w14:paraId="1D55813F" w14:textId="77777777" w:rsidR="00D509F6" w:rsidRPr="00353A62" w:rsidRDefault="00D509F6" w:rsidP="00D509F6">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744C01A9" w14:textId="77777777" w:rsidR="00D509F6" w:rsidRPr="001456DC" w:rsidRDefault="00D509F6" w:rsidP="00D509F6">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1456DC">
        <w:rPr>
          <w:rFonts w:ascii="Times New Roman" w:eastAsia="Times New Roman" w:hAnsi="Times New Roman" w:cs="Times New Roman"/>
          <w:b/>
          <w:bCs/>
          <w:sz w:val="24"/>
          <w:szCs w:val="24"/>
        </w:rPr>
        <w:t>Reasons</w:t>
      </w:r>
      <w:r w:rsidRPr="001456DC">
        <w:rPr>
          <w:rFonts w:ascii="Times New Roman" w:eastAsia="Times New Roman" w:hAnsi="Times New Roman" w:cs="Times New Roman"/>
          <w:sz w:val="24"/>
          <w:szCs w:val="24"/>
        </w:rPr>
        <w:t xml:space="preserve">: </w:t>
      </w:r>
      <w:r w:rsidRPr="00CE517A">
        <w:rPr>
          <w:rFonts w:ascii="Times New Roman" w:eastAsia="Times New Roman" w:hAnsi="Times New Roman" w:cs="Times New Roman"/>
          <w:sz w:val="24"/>
          <w:szCs w:val="24"/>
        </w:rPr>
        <w:t xml:space="preserve">ITU-R studies in response to this agenda item </w:t>
      </w:r>
      <w:r>
        <w:rPr>
          <w:rFonts w:ascii="Times New Roman" w:eastAsia="Times New Roman" w:hAnsi="Times New Roman" w:cs="Times New Roman"/>
          <w:sz w:val="24"/>
          <w:szCs w:val="24"/>
        </w:rPr>
        <w:t>showed that</w:t>
      </w:r>
      <w:r w:rsidRPr="001456D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w:t>
      </w:r>
      <w:r w:rsidRPr="001456DC">
        <w:rPr>
          <w:rFonts w:ascii="Times New Roman" w:eastAsia="Times New Roman" w:hAnsi="Times New Roman" w:cs="Times New Roman"/>
          <w:sz w:val="24"/>
          <w:szCs w:val="24"/>
        </w:rPr>
        <w:t xml:space="preserve">imiting the </w:t>
      </w:r>
      <w:r w:rsidRPr="001456DC">
        <w:rPr>
          <w:rFonts w:ascii="Times New Roman" w:hAnsi="Times New Roman" w:cs="Times New Roman"/>
          <w:sz w:val="24"/>
          <w:szCs w:val="24"/>
        </w:rPr>
        <w:t xml:space="preserve">terminal transmitter output power delivered to the antenna </w:t>
      </w:r>
      <w:r w:rsidRPr="001456DC">
        <w:rPr>
          <w:rFonts w:ascii="Times New Roman" w:eastAsia="Times New Roman" w:hAnsi="Times New Roman" w:cs="Times New Roman"/>
          <w:sz w:val="24"/>
          <w:szCs w:val="20"/>
          <w:lang w:val="en-GB"/>
        </w:rPr>
        <w:t>of stations in the mobile service to 23 dBm,</w:t>
      </w:r>
      <w:r w:rsidRPr="001456DC">
        <w:rPr>
          <w:rFonts w:ascii="Times New Roman" w:eastAsia="Times New Roman" w:hAnsi="Times New Roman" w:cs="Times New Roman"/>
          <w:sz w:val="24"/>
          <w:szCs w:val="24"/>
        </w:rPr>
        <w:t xml:space="preserve"> which is the maximum power for user equipment indicated in ITU-R Report M.2292 (as well as 3GPP TS 25.101), would enable the development of the band 1 980-2 010 MHz by both the satellite and terrestrial components of IMT and satisfy the objective of agenda item 9.1.1. </w:t>
      </w:r>
    </w:p>
    <w:p w14:paraId="22E89DF1" w14:textId="77777777" w:rsidR="00D509F6" w:rsidRPr="001456DC" w:rsidRDefault="00D509F6" w:rsidP="00D509F6"/>
    <w:p w14:paraId="2382EFA4" w14:textId="0F3693A9" w:rsidR="001971E8" w:rsidRDefault="008C0D4F" w:rsidP="008C0D4F">
      <w:pPr>
        <w:jc w:val="center"/>
      </w:pPr>
      <w:r>
        <w:t>_____________________________</w:t>
      </w:r>
    </w:p>
    <w:sectPr w:rsidR="001971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969B1" w14:textId="77777777" w:rsidR="00C40E9D" w:rsidRDefault="00C40E9D" w:rsidP="00F23DBD">
      <w:pPr>
        <w:spacing w:after="0" w:line="240" w:lineRule="auto"/>
      </w:pPr>
      <w:r>
        <w:separator/>
      </w:r>
    </w:p>
  </w:endnote>
  <w:endnote w:type="continuationSeparator" w:id="0">
    <w:p w14:paraId="682E580B" w14:textId="77777777" w:rsidR="00C40E9D" w:rsidRDefault="00C40E9D"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C6A79" w14:textId="77777777" w:rsidR="00C40E9D" w:rsidRDefault="00C40E9D" w:rsidP="00F23DBD">
      <w:pPr>
        <w:spacing w:after="0" w:line="240" w:lineRule="auto"/>
      </w:pPr>
      <w:r>
        <w:separator/>
      </w:r>
    </w:p>
  </w:footnote>
  <w:footnote w:type="continuationSeparator" w:id="0">
    <w:p w14:paraId="311E112E" w14:textId="77777777" w:rsidR="00C40E9D" w:rsidRDefault="00C40E9D" w:rsidP="00F23DBD">
      <w:pPr>
        <w:spacing w:after="0" w:line="240" w:lineRule="auto"/>
      </w:pPr>
      <w:r>
        <w:continuationSeparator/>
      </w:r>
    </w:p>
  </w:footnote>
  <w:footnote w:id="1">
    <w:p w14:paraId="50FFEF9B" w14:textId="77777777" w:rsidR="00D509F6" w:rsidRDefault="00D509F6" w:rsidP="00D509F6">
      <w:pPr>
        <w:pStyle w:val="FootnoteText"/>
      </w:pPr>
      <w:r w:rsidRPr="00CE517A">
        <w:rPr>
          <w:rStyle w:val="FootnoteReference"/>
        </w:rPr>
        <w:footnoteRef/>
      </w:r>
      <w:r w:rsidRPr="00CE517A">
        <w:t xml:space="preserve"> Region 2 has primary allocations to the fixed, mobile and mobile-satellite service in the band 2 010-2 025 MHz.  When used for terrestrial IMT, the band 2 010-2 025 MHz should similiarly be used only for the uplink from the mobile user station to the base station in order to enable the development of both the satellite and terrestrial components of IMT.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EADF8" w14:textId="7C482E9F" w:rsidR="00C40E9D" w:rsidRDefault="00C40E9D"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bookmarkStart w:id="110" w:name="page2"/>
    <w:bookmarkEnd w:id="110"/>
    <w:r>
      <w:rPr>
        <w:rFonts w:ascii="Times New Roman" w:eastAsia="Times New Roman" w:hAnsi="Times New Roman" w:cs="Times New Roman"/>
        <w:sz w:val="24"/>
      </w:rPr>
      <w:t>W</w:t>
    </w:r>
    <w:r w:rsidR="00F7112B">
      <w:rPr>
        <w:rFonts w:ascii="Times New Roman" w:eastAsia="Times New Roman" w:hAnsi="Times New Roman" w:cs="Times New Roman"/>
        <w:sz w:val="24"/>
      </w:rPr>
      <w:t>AC/055</w:t>
    </w:r>
    <w:r>
      <w:rPr>
        <w:rFonts w:ascii="Times New Roman" w:eastAsia="Times New Roman" w:hAnsi="Times New Roman" w:cs="Times New Roman"/>
        <w:sz w:val="24"/>
      </w:rPr>
      <w:t xml:space="preserve"> (23.04.18)</w:t>
    </w:r>
  </w:p>
  <w:p w14:paraId="719D1396" w14:textId="45BC0F9E" w:rsidR="00C40E9D" w:rsidRDefault="00C40E9D"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sidRPr="00F23DBD">
      <w:rPr>
        <w:rFonts w:ascii="Times New Roman" w:eastAsia="Times New Roman" w:hAnsi="Times New Roman" w:cs="Times New Roman"/>
        <w:sz w:val="24"/>
      </w:rPr>
      <w:t>I</w:t>
    </w:r>
    <w:r>
      <w:rPr>
        <w:rFonts w:ascii="Times New Roman" w:eastAsia="Times New Roman" w:hAnsi="Times New Roman" w:cs="Times New Roman"/>
        <w:sz w:val="24"/>
      </w:rPr>
      <w:t xml:space="preserve">WG-2/062r2 </w:t>
    </w:r>
  </w:p>
  <w:p w14:paraId="55A212E7" w14:textId="5AB00939" w:rsidR="00C40E9D" w:rsidRDefault="00C40E9D"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IWG-2/069</w:t>
    </w:r>
  </w:p>
  <w:p w14:paraId="0FE4250F" w14:textId="77777777" w:rsidR="00C40E9D" w:rsidRDefault="00C40E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65A"/>
    <w:rsid w:val="00045E70"/>
    <w:rsid w:val="0004786E"/>
    <w:rsid w:val="00087737"/>
    <w:rsid w:val="000A73E6"/>
    <w:rsid w:val="000B08EE"/>
    <w:rsid w:val="000C5B98"/>
    <w:rsid w:val="000C65E5"/>
    <w:rsid w:val="000F76B1"/>
    <w:rsid w:val="001057DB"/>
    <w:rsid w:val="00120D34"/>
    <w:rsid w:val="00150954"/>
    <w:rsid w:val="001643D0"/>
    <w:rsid w:val="00166BFD"/>
    <w:rsid w:val="001971E8"/>
    <w:rsid w:val="001A461E"/>
    <w:rsid w:val="001B631A"/>
    <w:rsid w:val="001C0E28"/>
    <w:rsid w:val="001D2027"/>
    <w:rsid w:val="001D2967"/>
    <w:rsid w:val="0022541B"/>
    <w:rsid w:val="00233688"/>
    <w:rsid w:val="002510EE"/>
    <w:rsid w:val="00251586"/>
    <w:rsid w:val="00257436"/>
    <w:rsid w:val="00292519"/>
    <w:rsid w:val="002A749F"/>
    <w:rsid w:val="002C1593"/>
    <w:rsid w:val="002E0AE9"/>
    <w:rsid w:val="002E7177"/>
    <w:rsid w:val="00303269"/>
    <w:rsid w:val="00333213"/>
    <w:rsid w:val="00345DF7"/>
    <w:rsid w:val="003756D9"/>
    <w:rsid w:val="003A49CC"/>
    <w:rsid w:val="003B7AC3"/>
    <w:rsid w:val="003E4C89"/>
    <w:rsid w:val="003F1B68"/>
    <w:rsid w:val="003F5132"/>
    <w:rsid w:val="003F6ECD"/>
    <w:rsid w:val="00410E01"/>
    <w:rsid w:val="004453C0"/>
    <w:rsid w:val="0045465A"/>
    <w:rsid w:val="0046376C"/>
    <w:rsid w:val="0054270C"/>
    <w:rsid w:val="0055144B"/>
    <w:rsid w:val="00566E7B"/>
    <w:rsid w:val="0057017D"/>
    <w:rsid w:val="00593CB4"/>
    <w:rsid w:val="00596747"/>
    <w:rsid w:val="005A0ABA"/>
    <w:rsid w:val="005B0C07"/>
    <w:rsid w:val="005B2C16"/>
    <w:rsid w:val="005B5D1E"/>
    <w:rsid w:val="005B7A84"/>
    <w:rsid w:val="005C6631"/>
    <w:rsid w:val="005E1B0D"/>
    <w:rsid w:val="00617D2C"/>
    <w:rsid w:val="0062043E"/>
    <w:rsid w:val="00647A4A"/>
    <w:rsid w:val="00670B7B"/>
    <w:rsid w:val="006933D7"/>
    <w:rsid w:val="006A003B"/>
    <w:rsid w:val="006D28BD"/>
    <w:rsid w:val="006F1790"/>
    <w:rsid w:val="006F59A2"/>
    <w:rsid w:val="006F61D0"/>
    <w:rsid w:val="00725EAD"/>
    <w:rsid w:val="007674C3"/>
    <w:rsid w:val="007750B0"/>
    <w:rsid w:val="00783EC4"/>
    <w:rsid w:val="007941DF"/>
    <w:rsid w:val="007B4CC6"/>
    <w:rsid w:val="007E6DC8"/>
    <w:rsid w:val="007E7014"/>
    <w:rsid w:val="008222C8"/>
    <w:rsid w:val="00852456"/>
    <w:rsid w:val="0086546F"/>
    <w:rsid w:val="008A0526"/>
    <w:rsid w:val="008C0D4F"/>
    <w:rsid w:val="00947B90"/>
    <w:rsid w:val="009668CD"/>
    <w:rsid w:val="00971FBD"/>
    <w:rsid w:val="009876A6"/>
    <w:rsid w:val="009924B8"/>
    <w:rsid w:val="009C1D44"/>
    <w:rsid w:val="009C2B46"/>
    <w:rsid w:val="00A1318E"/>
    <w:rsid w:val="00A20471"/>
    <w:rsid w:val="00A376B0"/>
    <w:rsid w:val="00A77492"/>
    <w:rsid w:val="00A83628"/>
    <w:rsid w:val="00AD61AF"/>
    <w:rsid w:val="00AD6B14"/>
    <w:rsid w:val="00AD78DA"/>
    <w:rsid w:val="00B112E6"/>
    <w:rsid w:val="00B12C37"/>
    <w:rsid w:val="00B47581"/>
    <w:rsid w:val="00B51435"/>
    <w:rsid w:val="00B545F4"/>
    <w:rsid w:val="00B74A30"/>
    <w:rsid w:val="00BA0CA6"/>
    <w:rsid w:val="00BE0759"/>
    <w:rsid w:val="00BF3AA2"/>
    <w:rsid w:val="00C05BFD"/>
    <w:rsid w:val="00C1076B"/>
    <w:rsid w:val="00C37B91"/>
    <w:rsid w:val="00C40E9D"/>
    <w:rsid w:val="00C9192A"/>
    <w:rsid w:val="00CD71ED"/>
    <w:rsid w:val="00CF7FF8"/>
    <w:rsid w:val="00D2671B"/>
    <w:rsid w:val="00D509F6"/>
    <w:rsid w:val="00D62B06"/>
    <w:rsid w:val="00D814AA"/>
    <w:rsid w:val="00D867B4"/>
    <w:rsid w:val="00DB5C31"/>
    <w:rsid w:val="00E00577"/>
    <w:rsid w:val="00E316B1"/>
    <w:rsid w:val="00E5344E"/>
    <w:rsid w:val="00EB1DAC"/>
    <w:rsid w:val="00ED78DF"/>
    <w:rsid w:val="00EE5871"/>
    <w:rsid w:val="00F07900"/>
    <w:rsid w:val="00F15769"/>
    <w:rsid w:val="00F23DBD"/>
    <w:rsid w:val="00F25796"/>
    <w:rsid w:val="00F377C7"/>
    <w:rsid w:val="00F44C02"/>
    <w:rsid w:val="00F65992"/>
    <w:rsid w:val="00F7112B"/>
    <w:rsid w:val="00F7182A"/>
    <w:rsid w:val="00FA1707"/>
    <w:rsid w:val="00FA567F"/>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12CE4A"/>
  <w15:docId w15:val="{EF691070-3217-4672-A9E4-BF4FD724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basedOn w:val="Normal"/>
    <w:link w:val="FootnoteTextChar"/>
    <w:uiPriority w:val="99"/>
    <w:semiHidden/>
    <w:unhideWhenUsed/>
    <w:rsid w:val="00D50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F6"/>
    <w:rPr>
      <w:sz w:val="20"/>
      <w:szCs w:val="20"/>
    </w:rPr>
  </w:style>
  <w:style w:type="character" w:styleId="FootnoteReference">
    <w:name w:val="footnote reference"/>
    <w:basedOn w:val="DefaultParagraphFont"/>
    <w:uiPriority w:val="99"/>
    <w:semiHidden/>
    <w:unhideWhenUsed/>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DCB36-2EE3-4245-8221-98758E9C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4201</Words>
  <Characters>23950</Characters>
  <Application>Microsoft Office Word</Application>
  <DocSecurity>0</DocSecurity>
  <Lines>199</Lines>
  <Paragraphs>56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RESOLUTION 212 (Rev.WRC-1519)</vt:lpstr>
    </vt:vector>
  </TitlesOfParts>
  <Company/>
  <LinksUpToDate>false</LinksUpToDate>
  <CharactersWithSpaces>28095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Michael Mullinix</cp:lastModifiedBy>
  <cp:revision>12</cp:revision>
  <dcterms:created xsi:type="dcterms:W3CDTF">2018-04-06T18:40:00Z</dcterms:created>
  <dcterms:modified xsi:type="dcterms:W3CDTF">2018-04-17T19:08:00Z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2018-04-06 04:05:22Z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