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E3712A" w14:textId="2AF99574" w:rsidR="0092031B" w:rsidRDefault="0092031B">
      <w:pPr>
        <w:pStyle w:val="Body"/>
        <w:rPr>
          <w:rFonts w:ascii="Times Roman"/>
          <w:b/>
          <w:bCs/>
          <w:sz w:val="26"/>
          <w:szCs w:val="26"/>
        </w:rPr>
      </w:pPr>
      <w:r>
        <w:rPr>
          <w:rFonts w:ascii="Times Roman"/>
          <w:b/>
          <w:bCs/>
          <w:sz w:val="26"/>
          <w:szCs w:val="26"/>
        </w:rPr>
        <w:t>Dear Commissioners,</w:t>
      </w:r>
    </w:p>
    <w:p w14:paraId="73E11F6B" w14:textId="1423C612" w:rsidR="00976A79" w:rsidRDefault="0092031B">
      <w:pPr>
        <w:pStyle w:val="Body"/>
        <w:rPr>
          <w:rFonts w:ascii="Times Roman"/>
          <w:b/>
          <w:bCs/>
          <w:sz w:val="26"/>
          <w:szCs w:val="26"/>
        </w:rPr>
      </w:pPr>
      <w:r>
        <w:rPr>
          <w:rFonts w:ascii="Times Roman"/>
          <w:b/>
          <w:bCs/>
          <w:sz w:val="26"/>
          <w:szCs w:val="26"/>
        </w:rPr>
        <w:t xml:space="preserve">I wrote the piece below </w:t>
      </w:r>
      <w:r w:rsidR="001B6622">
        <w:rPr>
          <w:rFonts w:ascii="Times Roman"/>
          <w:b/>
          <w:bCs/>
          <w:sz w:val="26"/>
          <w:szCs w:val="26"/>
        </w:rPr>
        <w:t xml:space="preserve">for a newspaper in Western Massachusetts </w:t>
      </w:r>
      <w:r>
        <w:rPr>
          <w:rFonts w:ascii="Times Roman"/>
          <w:b/>
          <w:bCs/>
          <w:sz w:val="26"/>
          <w:szCs w:val="26"/>
        </w:rPr>
        <w:t>before coming down for one of your open meetings.</w:t>
      </w:r>
      <w:r w:rsidR="001B6622">
        <w:rPr>
          <w:rFonts w:ascii="Times Roman"/>
          <w:b/>
          <w:bCs/>
          <w:sz w:val="26"/>
          <w:szCs w:val="26"/>
        </w:rPr>
        <w:t xml:space="preserve"> </w:t>
      </w:r>
      <w:r w:rsidR="00047C09">
        <w:rPr>
          <w:rFonts w:ascii="Times Roman"/>
          <w:b/>
          <w:bCs/>
          <w:sz w:val="26"/>
          <w:szCs w:val="26"/>
        </w:rPr>
        <w:t xml:space="preserve">Attending that meeting in April, I was struck by </w:t>
      </w:r>
      <w:r w:rsidR="001732A2">
        <w:rPr>
          <w:rFonts w:ascii="Times Roman"/>
          <w:b/>
          <w:bCs/>
          <w:sz w:val="26"/>
          <w:szCs w:val="26"/>
        </w:rPr>
        <w:t xml:space="preserve">your </w:t>
      </w:r>
      <w:r w:rsidR="0060723D">
        <w:rPr>
          <w:rFonts w:ascii="Times Roman"/>
          <w:b/>
          <w:bCs/>
          <w:sz w:val="26"/>
          <w:szCs w:val="26"/>
        </w:rPr>
        <w:t xml:space="preserve">conclusion that there is </w:t>
      </w:r>
      <w:r w:rsidR="00A8455B">
        <w:rPr>
          <w:rFonts w:ascii="Times Roman"/>
          <w:b/>
          <w:bCs/>
          <w:sz w:val="26"/>
          <w:szCs w:val="26"/>
        </w:rPr>
        <w:t xml:space="preserve">a </w:t>
      </w:r>
      <w:r w:rsidR="0060723D">
        <w:rPr>
          <w:rFonts w:ascii="Times Roman"/>
          <w:b/>
          <w:bCs/>
          <w:sz w:val="26"/>
          <w:szCs w:val="26"/>
        </w:rPr>
        <w:t>wish</w:t>
      </w:r>
      <w:r w:rsidR="001B6622">
        <w:rPr>
          <w:rFonts w:ascii="Times Roman"/>
          <w:b/>
          <w:bCs/>
          <w:sz w:val="26"/>
          <w:szCs w:val="26"/>
        </w:rPr>
        <w:t xml:space="preserve"> for greater and greater wireless connectivity</w:t>
      </w:r>
      <w:r w:rsidR="00ED7DB1">
        <w:rPr>
          <w:rFonts w:ascii="Times Roman"/>
          <w:b/>
          <w:bCs/>
          <w:sz w:val="26"/>
          <w:szCs w:val="26"/>
        </w:rPr>
        <w:t xml:space="preserve"> on the part of U.S. citizens (</w:t>
      </w:r>
      <w:proofErr w:type="spellStart"/>
      <w:r w:rsidR="00ED7DB1">
        <w:rPr>
          <w:rFonts w:ascii="Times Roman"/>
          <w:b/>
          <w:bCs/>
          <w:sz w:val="26"/>
          <w:szCs w:val="26"/>
        </w:rPr>
        <w:t>ie</w:t>
      </w:r>
      <w:proofErr w:type="spellEnd"/>
      <w:r w:rsidR="00ED7DB1">
        <w:rPr>
          <w:rFonts w:ascii="Times Roman"/>
          <w:b/>
          <w:bCs/>
          <w:sz w:val="26"/>
          <w:szCs w:val="26"/>
        </w:rPr>
        <w:t xml:space="preserve">, </w:t>
      </w:r>
      <w:r w:rsidR="00ED7DB1">
        <w:rPr>
          <w:rFonts w:ascii="Times Roman"/>
          <w:b/>
          <w:bCs/>
          <w:sz w:val="26"/>
          <w:szCs w:val="26"/>
        </w:rPr>
        <w:t>“</w:t>
      </w:r>
      <w:r w:rsidR="00ED7DB1">
        <w:rPr>
          <w:rFonts w:ascii="Times Roman"/>
          <w:b/>
          <w:bCs/>
          <w:sz w:val="26"/>
          <w:szCs w:val="26"/>
        </w:rPr>
        <w:t>demand</w:t>
      </w:r>
      <w:r w:rsidR="00ED7DB1">
        <w:rPr>
          <w:rFonts w:ascii="Times Roman"/>
          <w:b/>
          <w:bCs/>
          <w:sz w:val="26"/>
          <w:szCs w:val="26"/>
        </w:rPr>
        <w:t>”</w:t>
      </w:r>
      <w:r w:rsidR="00892E97">
        <w:rPr>
          <w:rFonts w:ascii="Times Roman"/>
          <w:b/>
          <w:bCs/>
          <w:sz w:val="26"/>
          <w:szCs w:val="26"/>
        </w:rPr>
        <w:t>) a</w:t>
      </w:r>
      <w:r w:rsidR="00ED7DB1">
        <w:rPr>
          <w:rFonts w:ascii="Times Roman"/>
          <w:b/>
          <w:bCs/>
          <w:sz w:val="26"/>
          <w:szCs w:val="26"/>
        </w:rPr>
        <w:t xml:space="preserve">nd </w:t>
      </w:r>
      <w:r w:rsidR="00892E97">
        <w:rPr>
          <w:rFonts w:ascii="Times Roman"/>
          <w:b/>
          <w:bCs/>
          <w:sz w:val="26"/>
          <w:szCs w:val="26"/>
        </w:rPr>
        <w:t xml:space="preserve">by </w:t>
      </w:r>
      <w:r w:rsidR="00ED7DB1">
        <w:rPr>
          <w:rFonts w:ascii="Times Roman"/>
          <w:b/>
          <w:bCs/>
          <w:sz w:val="26"/>
          <w:szCs w:val="26"/>
        </w:rPr>
        <w:t>your</w:t>
      </w:r>
      <w:r w:rsidR="0060723D">
        <w:rPr>
          <w:rFonts w:ascii="Times Roman"/>
          <w:b/>
          <w:bCs/>
          <w:sz w:val="26"/>
          <w:szCs w:val="26"/>
        </w:rPr>
        <w:t xml:space="preserve"> determination</w:t>
      </w:r>
      <w:r w:rsidR="00D12ED1">
        <w:rPr>
          <w:rFonts w:ascii="Times Roman"/>
          <w:b/>
          <w:bCs/>
          <w:sz w:val="26"/>
          <w:szCs w:val="26"/>
        </w:rPr>
        <w:t xml:space="preserve"> that your role </w:t>
      </w:r>
      <w:r w:rsidR="00ED7DB1">
        <w:rPr>
          <w:rFonts w:ascii="Times Roman"/>
          <w:b/>
          <w:bCs/>
          <w:sz w:val="26"/>
          <w:szCs w:val="26"/>
        </w:rPr>
        <w:t xml:space="preserve">is to make sure the supply is there. </w:t>
      </w:r>
      <w:r w:rsidR="00AC5EF1">
        <w:rPr>
          <w:rFonts w:ascii="Times Roman"/>
          <w:b/>
          <w:bCs/>
          <w:sz w:val="26"/>
          <w:szCs w:val="26"/>
        </w:rPr>
        <w:t>But when I speak to people, even strangers, and give them a brief description of what the deployment of millions of small cells will entail</w:t>
      </w:r>
      <w:r w:rsidR="00941C57">
        <w:rPr>
          <w:rFonts w:ascii="Times Roman"/>
          <w:b/>
          <w:bCs/>
          <w:sz w:val="26"/>
          <w:szCs w:val="26"/>
        </w:rPr>
        <w:t xml:space="preserve"> </w:t>
      </w:r>
      <w:r w:rsidR="00941C57">
        <w:rPr>
          <w:rFonts w:ascii="Times Roman"/>
          <w:b/>
          <w:bCs/>
          <w:sz w:val="26"/>
          <w:szCs w:val="26"/>
        </w:rPr>
        <w:t>–</w:t>
      </w:r>
      <w:r w:rsidR="00941C57">
        <w:rPr>
          <w:rFonts w:ascii="Times Roman"/>
          <w:b/>
          <w:bCs/>
          <w:sz w:val="26"/>
          <w:szCs w:val="26"/>
        </w:rPr>
        <w:t xml:space="preserve"> both the costs and the benefits </w:t>
      </w:r>
      <w:r w:rsidR="00941C57">
        <w:rPr>
          <w:rFonts w:ascii="Times Roman"/>
          <w:b/>
          <w:bCs/>
          <w:sz w:val="26"/>
          <w:szCs w:val="26"/>
        </w:rPr>
        <w:t>–</w:t>
      </w:r>
      <w:r w:rsidR="00941C57">
        <w:rPr>
          <w:rFonts w:ascii="Times Roman"/>
          <w:b/>
          <w:bCs/>
          <w:sz w:val="26"/>
          <w:szCs w:val="26"/>
        </w:rPr>
        <w:t xml:space="preserve"> even those who are not concerned about the health impacts </w:t>
      </w:r>
      <w:r w:rsidR="00A161CF">
        <w:rPr>
          <w:rFonts w:ascii="Times Roman"/>
          <w:b/>
          <w:bCs/>
          <w:sz w:val="26"/>
          <w:szCs w:val="26"/>
        </w:rPr>
        <w:t xml:space="preserve">typically </w:t>
      </w:r>
      <w:r w:rsidR="00941C57">
        <w:rPr>
          <w:rFonts w:ascii="Times Roman"/>
          <w:b/>
          <w:bCs/>
          <w:sz w:val="26"/>
          <w:szCs w:val="26"/>
        </w:rPr>
        <w:t>do not want t</w:t>
      </w:r>
      <w:r w:rsidR="00EE71B7">
        <w:rPr>
          <w:rFonts w:ascii="Times Roman"/>
          <w:b/>
          <w:bCs/>
          <w:sz w:val="26"/>
          <w:szCs w:val="26"/>
        </w:rPr>
        <w:t xml:space="preserve">o lose local control of cell siting and do not want to be more monitored than they are now </w:t>
      </w:r>
      <w:r w:rsidR="00EE71B7">
        <w:rPr>
          <w:rFonts w:ascii="Times Roman"/>
          <w:b/>
          <w:bCs/>
          <w:sz w:val="26"/>
          <w:szCs w:val="26"/>
        </w:rPr>
        <w:t>–</w:t>
      </w:r>
      <w:r w:rsidR="00EE71B7">
        <w:rPr>
          <w:rFonts w:ascii="Times Roman"/>
          <w:b/>
          <w:bCs/>
          <w:sz w:val="26"/>
          <w:szCs w:val="26"/>
        </w:rPr>
        <w:t xml:space="preserve"> which is more monitored than any society in the history of the earth.</w:t>
      </w:r>
      <w:r w:rsidR="00B62F16">
        <w:rPr>
          <w:rFonts w:ascii="Times Roman"/>
          <w:b/>
          <w:bCs/>
          <w:sz w:val="26"/>
          <w:szCs w:val="26"/>
        </w:rPr>
        <w:t xml:space="preserve"> So I respectfully suggest that you try </w:t>
      </w:r>
      <w:r w:rsidR="00773297">
        <w:rPr>
          <w:rFonts w:ascii="Times Roman"/>
          <w:b/>
          <w:bCs/>
          <w:sz w:val="26"/>
          <w:szCs w:val="26"/>
        </w:rPr>
        <w:t xml:space="preserve">broadening your </w:t>
      </w:r>
      <w:r w:rsidR="00D8487F">
        <w:rPr>
          <w:rFonts w:ascii="Times Roman"/>
          <w:b/>
          <w:bCs/>
          <w:sz w:val="26"/>
          <w:szCs w:val="26"/>
        </w:rPr>
        <w:t xml:space="preserve">opinion poll. I think you will find </w:t>
      </w:r>
      <w:r w:rsidR="00EC2C75">
        <w:rPr>
          <w:rFonts w:ascii="Times Roman"/>
          <w:b/>
          <w:bCs/>
          <w:sz w:val="26"/>
          <w:szCs w:val="26"/>
        </w:rPr>
        <w:t>that most people do not wish</w:t>
      </w:r>
      <w:r w:rsidR="00D8487F">
        <w:rPr>
          <w:rFonts w:ascii="Times Roman"/>
          <w:b/>
          <w:bCs/>
          <w:sz w:val="26"/>
          <w:szCs w:val="26"/>
        </w:rPr>
        <w:t xml:space="preserve"> to trade their privacy and their health for </w:t>
      </w:r>
      <w:r w:rsidR="00D8487F">
        <w:rPr>
          <w:rFonts w:ascii="Times Roman"/>
          <w:b/>
          <w:bCs/>
          <w:sz w:val="26"/>
          <w:szCs w:val="26"/>
        </w:rPr>
        <w:t>“</w:t>
      </w:r>
      <w:r w:rsidR="00D8487F">
        <w:rPr>
          <w:rFonts w:ascii="Times Roman"/>
          <w:b/>
          <w:bCs/>
          <w:sz w:val="26"/>
          <w:szCs w:val="26"/>
        </w:rPr>
        <w:t>better signal</w:t>
      </w:r>
      <w:r w:rsidR="00D8487F">
        <w:rPr>
          <w:rFonts w:ascii="Times Roman"/>
          <w:b/>
          <w:bCs/>
          <w:sz w:val="26"/>
          <w:szCs w:val="26"/>
        </w:rPr>
        <w:t>”</w:t>
      </w:r>
      <w:r w:rsidR="00EC2C75">
        <w:rPr>
          <w:rFonts w:ascii="Times Roman"/>
          <w:b/>
          <w:bCs/>
          <w:sz w:val="26"/>
          <w:szCs w:val="26"/>
        </w:rPr>
        <w:t xml:space="preserve"> or f</w:t>
      </w:r>
      <w:r w:rsidR="00047C09">
        <w:rPr>
          <w:rFonts w:ascii="Times Roman"/>
          <w:b/>
          <w:bCs/>
          <w:sz w:val="26"/>
          <w:szCs w:val="26"/>
        </w:rPr>
        <w:t xml:space="preserve">or Frito Lay to know when each </w:t>
      </w:r>
      <w:r w:rsidR="00EC2C75">
        <w:rPr>
          <w:rFonts w:ascii="Times Roman"/>
          <w:b/>
          <w:bCs/>
          <w:sz w:val="26"/>
          <w:szCs w:val="26"/>
        </w:rPr>
        <w:t xml:space="preserve">bag of Doritos </w:t>
      </w:r>
      <w:r w:rsidR="00047C09">
        <w:rPr>
          <w:rFonts w:ascii="Times Roman"/>
          <w:b/>
          <w:bCs/>
          <w:sz w:val="26"/>
          <w:szCs w:val="26"/>
        </w:rPr>
        <w:t>has been finished.</w:t>
      </w:r>
      <w:r w:rsidR="00D12ED1">
        <w:rPr>
          <w:rFonts w:ascii="Times Roman"/>
          <w:b/>
          <w:bCs/>
          <w:sz w:val="26"/>
          <w:szCs w:val="26"/>
        </w:rPr>
        <w:t xml:space="preserve"> T</w:t>
      </w:r>
      <w:r w:rsidR="003A6E7B">
        <w:rPr>
          <w:rFonts w:ascii="Times Roman"/>
          <w:b/>
          <w:bCs/>
          <w:sz w:val="26"/>
          <w:szCs w:val="26"/>
        </w:rPr>
        <w:t xml:space="preserve">heir privacy and health are likely both compromised </w:t>
      </w:r>
      <w:r w:rsidR="002A05C0">
        <w:rPr>
          <w:rFonts w:ascii="Times Roman"/>
          <w:b/>
          <w:bCs/>
          <w:sz w:val="26"/>
          <w:szCs w:val="26"/>
        </w:rPr>
        <w:t>by 4G</w:t>
      </w:r>
      <w:r w:rsidR="00647DB4">
        <w:rPr>
          <w:rFonts w:ascii="Times Roman"/>
          <w:b/>
          <w:bCs/>
          <w:sz w:val="26"/>
          <w:szCs w:val="26"/>
        </w:rPr>
        <w:t xml:space="preserve">, </w:t>
      </w:r>
      <w:proofErr w:type="spellStart"/>
      <w:r w:rsidR="00647DB4">
        <w:rPr>
          <w:rFonts w:ascii="Times Roman"/>
          <w:b/>
          <w:bCs/>
          <w:sz w:val="26"/>
          <w:szCs w:val="26"/>
        </w:rPr>
        <w:t>wi-fi</w:t>
      </w:r>
      <w:proofErr w:type="spellEnd"/>
      <w:r w:rsidR="00647DB4">
        <w:rPr>
          <w:rFonts w:ascii="Times Roman"/>
          <w:b/>
          <w:bCs/>
          <w:sz w:val="26"/>
          <w:szCs w:val="26"/>
        </w:rPr>
        <w:t xml:space="preserve">, Bluetooth </w:t>
      </w:r>
      <w:r w:rsidR="002A05C0">
        <w:rPr>
          <w:rFonts w:ascii="Times Roman"/>
          <w:b/>
          <w:bCs/>
          <w:sz w:val="26"/>
          <w:szCs w:val="26"/>
        </w:rPr>
        <w:t>and cordless phones</w:t>
      </w:r>
      <w:r w:rsidR="00354653">
        <w:rPr>
          <w:rFonts w:ascii="Times Roman"/>
          <w:b/>
          <w:bCs/>
          <w:sz w:val="26"/>
          <w:szCs w:val="26"/>
        </w:rPr>
        <w:t xml:space="preserve">, begging the question </w:t>
      </w:r>
      <w:r w:rsidR="003A6E7B">
        <w:rPr>
          <w:rFonts w:ascii="Times Roman"/>
          <w:b/>
          <w:bCs/>
          <w:sz w:val="26"/>
          <w:szCs w:val="26"/>
        </w:rPr>
        <w:t>“</w:t>
      </w:r>
      <w:r w:rsidR="003A6E7B">
        <w:rPr>
          <w:rFonts w:ascii="Times Roman"/>
          <w:b/>
          <w:bCs/>
          <w:sz w:val="26"/>
          <w:szCs w:val="26"/>
        </w:rPr>
        <w:t>how much more can they take?</w:t>
      </w:r>
      <w:r w:rsidR="003A6E7B">
        <w:rPr>
          <w:rFonts w:ascii="Times Roman"/>
          <w:b/>
          <w:bCs/>
          <w:sz w:val="26"/>
          <w:szCs w:val="26"/>
        </w:rPr>
        <w:t>”</w:t>
      </w:r>
      <w:r w:rsidR="005B3C6D">
        <w:rPr>
          <w:rFonts w:ascii="Times Roman"/>
          <w:b/>
          <w:bCs/>
          <w:sz w:val="26"/>
          <w:szCs w:val="26"/>
        </w:rPr>
        <w:t xml:space="preserve"> Some things are better left a mystery.</w:t>
      </w:r>
    </w:p>
    <w:p w14:paraId="142BEB83" w14:textId="77777777" w:rsidR="00976A79" w:rsidRDefault="00976A79">
      <w:pPr>
        <w:pStyle w:val="Body"/>
        <w:rPr>
          <w:rFonts w:ascii="Times Roman"/>
          <w:b/>
          <w:bCs/>
          <w:sz w:val="26"/>
          <w:szCs w:val="26"/>
        </w:rPr>
      </w:pPr>
      <w:r>
        <w:rPr>
          <w:rFonts w:ascii="Times Roman"/>
          <w:b/>
          <w:bCs/>
          <w:sz w:val="26"/>
          <w:szCs w:val="26"/>
        </w:rPr>
        <w:t>Sincerely,</w:t>
      </w:r>
    </w:p>
    <w:p w14:paraId="5C46CC40" w14:textId="77777777" w:rsidR="00976A79" w:rsidRDefault="00976A79">
      <w:pPr>
        <w:pStyle w:val="Body"/>
        <w:rPr>
          <w:rFonts w:ascii="Times Roman"/>
          <w:b/>
          <w:bCs/>
          <w:sz w:val="26"/>
          <w:szCs w:val="26"/>
        </w:rPr>
      </w:pPr>
      <w:r>
        <w:rPr>
          <w:rFonts w:ascii="Times Roman"/>
          <w:b/>
          <w:bCs/>
          <w:sz w:val="26"/>
          <w:szCs w:val="26"/>
        </w:rPr>
        <w:t>Jonathan Mirin</w:t>
      </w:r>
    </w:p>
    <w:p w14:paraId="1E79352C" w14:textId="337A39AA" w:rsidR="0092031B" w:rsidRDefault="00976A79">
      <w:pPr>
        <w:pStyle w:val="Body"/>
        <w:rPr>
          <w:rFonts w:ascii="Times Roman"/>
          <w:b/>
          <w:bCs/>
          <w:sz w:val="26"/>
          <w:szCs w:val="26"/>
        </w:rPr>
      </w:pPr>
      <w:r>
        <w:rPr>
          <w:rFonts w:ascii="Times Roman"/>
          <w:b/>
          <w:bCs/>
          <w:sz w:val="26"/>
          <w:szCs w:val="26"/>
        </w:rPr>
        <w:t>Shelburne, MA</w:t>
      </w:r>
      <w:r w:rsidR="003A6E7B">
        <w:rPr>
          <w:rFonts w:ascii="Times Roman"/>
          <w:b/>
          <w:bCs/>
          <w:sz w:val="26"/>
          <w:szCs w:val="26"/>
        </w:rPr>
        <w:t xml:space="preserve"> </w:t>
      </w:r>
    </w:p>
    <w:p w14:paraId="0F25132F" w14:textId="77777777" w:rsidR="00D12ED1" w:rsidRDefault="00D12ED1">
      <w:pPr>
        <w:pStyle w:val="Body"/>
        <w:rPr>
          <w:rFonts w:ascii="Times Roman"/>
          <w:b/>
          <w:bCs/>
          <w:sz w:val="26"/>
          <w:szCs w:val="26"/>
        </w:rPr>
      </w:pPr>
    </w:p>
    <w:p w14:paraId="40DAC647" w14:textId="797872FE" w:rsidR="00200D77" w:rsidRDefault="005B4F9B">
      <w:pPr>
        <w:pStyle w:val="Body"/>
        <w:rPr>
          <w:rFonts w:ascii="Times Roman"/>
          <w:b/>
          <w:bCs/>
          <w:sz w:val="26"/>
          <w:szCs w:val="26"/>
        </w:rPr>
      </w:pPr>
      <w:r>
        <w:rPr>
          <w:rFonts w:ascii="Times Roman"/>
          <w:b/>
          <w:bCs/>
          <w:sz w:val="26"/>
          <w:szCs w:val="26"/>
        </w:rPr>
        <w:t xml:space="preserve">Be Careful What You Wish </w:t>
      </w:r>
      <w:proofErr w:type="gramStart"/>
      <w:r>
        <w:rPr>
          <w:rFonts w:ascii="Times Roman"/>
          <w:b/>
          <w:bCs/>
          <w:sz w:val="26"/>
          <w:szCs w:val="26"/>
        </w:rPr>
        <w:t>For</w:t>
      </w:r>
      <w:proofErr w:type="gramEnd"/>
      <w:r>
        <w:rPr>
          <w:rFonts w:ascii="Times Roman"/>
          <w:b/>
          <w:bCs/>
          <w:sz w:val="26"/>
          <w:szCs w:val="26"/>
        </w:rPr>
        <w:t xml:space="preserve">: 5G and the </w:t>
      </w:r>
      <w:proofErr w:type="spellStart"/>
      <w:r>
        <w:rPr>
          <w:rFonts w:ascii="Times Roman"/>
          <w:b/>
          <w:bCs/>
          <w:sz w:val="26"/>
          <w:szCs w:val="26"/>
        </w:rPr>
        <w:t>hilltowns</w:t>
      </w:r>
      <w:proofErr w:type="spellEnd"/>
    </w:p>
    <w:p w14:paraId="160A2588" w14:textId="77777777" w:rsidR="005B4F9B" w:rsidRDefault="005B4F9B">
      <w:pPr>
        <w:pStyle w:val="Body"/>
        <w:rPr>
          <w:rFonts w:ascii="Times Roman"/>
          <w:b/>
          <w:bCs/>
          <w:sz w:val="26"/>
          <w:szCs w:val="26"/>
        </w:rPr>
      </w:pPr>
    </w:p>
    <w:p w14:paraId="1E4E9DB6" w14:textId="7D04B9C5" w:rsidR="000834CB" w:rsidRDefault="00FE3414">
      <w:pPr>
        <w:pStyle w:val="Body"/>
        <w:rPr>
          <w:rFonts w:ascii="Times Roman"/>
          <w:b/>
          <w:bCs/>
          <w:sz w:val="26"/>
          <w:szCs w:val="26"/>
        </w:rPr>
      </w:pPr>
      <w:r>
        <w:rPr>
          <w:rFonts w:ascii="Times Roman"/>
          <w:b/>
          <w:bCs/>
          <w:sz w:val="26"/>
          <w:szCs w:val="26"/>
        </w:rPr>
        <w:t xml:space="preserve">Published in the </w:t>
      </w:r>
      <w:r w:rsidR="008F3F8C">
        <w:rPr>
          <w:rFonts w:ascii="Times Roman"/>
          <w:b/>
          <w:bCs/>
          <w:sz w:val="26"/>
          <w:szCs w:val="26"/>
        </w:rPr>
        <w:t xml:space="preserve">Shelburne Falls </w:t>
      </w:r>
      <w:r w:rsidR="008C4E26">
        <w:rPr>
          <w:rFonts w:ascii="Times Roman"/>
          <w:b/>
          <w:bCs/>
          <w:sz w:val="26"/>
          <w:szCs w:val="26"/>
        </w:rPr>
        <w:t xml:space="preserve">and West County </w:t>
      </w:r>
      <w:r w:rsidR="008F3F8C">
        <w:rPr>
          <w:rFonts w:ascii="Times Roman"/>
          <w:b/>
          <w:bCs/>
          <w:sz w:val="26"/>
          <w:szCs w:val="26"/>
        </w:rPr>
        <w:t xml:space="preserve">Independent, </w:t>
      </w:r>
      <w:r w:rsidR="000834CB">
        <w:rPr>
          <w:rFonts w:ascii="Times Roman"/>
          <w:b/>
          <w:bCs/>
          <w:sz w:val="26"/>
          <w:szCs w:val="26"/>
        </w:rPr>
        <w:t>Feb. 9, 2017</w:t>
      </w:r>
    </w:p>
    <w:p w14:paraId="0F59118D" w14:textId="77777777" w:rsidR="00200D77" w:rsidRDefault="00200D77">
      <w:pPr>
        <w:pStyle w:val="Body"/>
        <w:rPr>
          <w:rFonts w:ascii="Times Roman" w:eastAsia="Times Roman" w:hAnsi="Times Roman" w:cs="Times Roman"/>
          <w:sz w:val="26"/>
          <w:szCs w:val="26"/>
        </w:rPr>
      </w:pPr>
    </w:p>
    <w:p w14:paraId="6702FB7A" w14:textId="77777777" w:rsidR="00200D77" w:rsidRDefault="00CC6B29">
      <w:pPr>
        <w:pStyle w:val="Body"/>
        <w:rPr>
          <w:rFonts w:ascii="Times Roman" w:eastAsia="Times Roman" w:hAnsi="Times Roman" w:cs="Times Roman"/>
          <w:sz w:val="26"/>
          <w:szCs w:val="26"/>
        </w:rPr>
      </w:pPr>
      <w:r>
        <w:rPr>
          <w:rFonts w:ascii="Times Roman"/>
          <w:sz w:val="26"/>
          <w:szCs w:val="26"/>
        </w:rPr>
        <w:t xml:space="preserve">If I told you that in just a few years you will be able to be anywhere in the </w:t>
      </w:r>
      <w:proofErr w:type="spellStart"/>
      <w:r>
        <w:rPr>
          <w:rFonts w:ascii="Times Roman"/>
          <w:sz w:val="26"/>
          <w:szCs w:val="26"/>
        </w:rPr>
        <w:t>hilltowns</w:t>
      </w:r>
      <w:proofErr w:type="spellEnd"/>
      <w:r>
        <w:rPr>
          <w:rFonts w:ascii="Times Roman"/>
          <w:sz w:val="26"/>
          <w:szCs w:val="26"/>
        </w:rPr>
        <w:t xml:space="preserve"> and download a feature film to your phone in just a few seconds, that would be pretty good, right? If we also had self-driving cars connected to each other and antennas along all the roads that were less prone to accidents than humans are, that would also be good. To top it off, what if everything you purchase </w:t>
      </w:r>
      <w:r>
        <w:rPr>
          <w:rFonts w:hAnsi="Times Roman"/>
          <w:sz w:val="26"/>
          <w:szCs w:val="26"/>
        </w:rPr>
        <w:t>—</w:t>
      </w:r>
      <w:r>
        <w:rPr>
          <w:rFonts w:hAnsi="Times Roman"/>
          <w:sz w:val="26"/>
          <w:szCs w:val="26"/>
        </w:rPr>
        <w:t xml:space="preserve"> </w:t>
      </w:r>
      <w:r>
        <w:rPr>
          <w:rFonts w:ascii="Times Roman"/>
          <w:sz w:val="26"/>
          <w:szCs w:val="26"/>
        </w:rPr>
        <w:t>from a lightbulb to a screen or a vacuum</w:t>
      </w:r>
      <w:r>
        <w:rPr>
          <w:rFonts w:hAnsi="Times Roman"/>
          <w:sz w:val="26"/>
          <w:szCs w:val="26"/>
        </w:rPr>
        <w:t xml:space="preserve"> </w:t>
      </w:r>
      <w:r>
        <w:rPr>
          <w:rFonts w:hAnsi="Times Roman"/>
          <w:sz w:val="26"/>
          <w:szCs w:val="26"/>
        </w:rPr>
        <w:t>—</w:t>
      </w:r>
      <w:r>
        <w:rPr>
          <w:rFonts w:ascii="Times Roman"/>
          <w:sz w:val="26"/>
          <w:szCs w:val="26"/>
        </w:rPr>
        <w:t xml:space="preserve"> could talk to each other and the house </w:t>
      </w:r>
      <w:r>
        <w:rPr>
          <w:rFonts w:hAnsi="Times Roman"/>
          <w:sz w:val="26"/>
          <w:szCs w:val="26"/>
        </w:rPr>
        <w:t>—</w:t>
      </w:r>
      <w:r>
        <w:rPr>
          <w:rFonts w:hAnsi="Times Roman"/>
          <w:sz w:val="26"/>
          <w:szCs w:val="26"/>
        </w:rPr>
        <w:t xml:space="preserve"> </w:t>
      </w:r>
      <w:r>
        <w:rPr>
          <w:rFonts w:ascii="Times Roman"/>
          <w:sz w:val="26"/>
          <w:szCs w:val="26"/>
        </w:rPr>
        <w:t xml:space="preserve">security system, lighting, heating, AC </w:t>
      </w:r>
      <w:r>
        <w:rPr>
          <w:rFonts w:hAnsi="Times Roman"/>
          <w:sz w:val="26"/>
          <w:szCs w:val="26"/>
        </w:rPr>
        <w:t>—</w:t>
      </w:r>
      <w:r>
        <w:rPr>
          <w:rFonts w:ascii="Times Roman"/>
          <w:sz w:val="26"/>
          <w:szCs w:val="26"/>
        </w:rPr>
        <w:t xml:space="preserve"> and all work together to maximize energy efficiency and save you money while helping the planet avert climate catastrophe. You might just say, </w:t>
      </w:r>
      <w:r>
        <w:rPr>
          <w:rFonts w:hAnsi="Times Roman"/>
          <w:sz w:val="26"/>
          <w:szCs w:val="26"/>
        </w:rPr>
        <w:t>“</w:t>
      </w:r>
      <w:r>
        <w:rPr>
          <w:rFonts w:ascii="Times Roman"/>
          <w:sz w:val="26"/>
          <w:szCs w:val="26"/>
        </w:rPr>
        <w:t>bring it on!</w:t>
      </w:r>
      <w:r>
        <w:rPr>
          <w:rFonts w:hAnsi="Times Roman"/>
          <w:sz w:val="26"/>
          <w:szCs w:val="26"/>
        </w:rPr>
        <w:t>”</w:t>
      </w:r>
      <w:r>
        <w:rPr>
          <w:rFonts w:hAnsi="Times Roman"/>
          <w:sz w:val="26"/>
          <w:szCs w:val="26"/>
        </w:rPr>
        <w:t xml:space="preserve"> </w:t>
      </w:r>
      <w:r>
        <w:rPr>
          <w:rFonts w:ascii="Times Roman"/>
          <w:sz w:val="26"/>
          <w:szCs w:val="26"/>
        </w:rPr>
        <w:t xml:space="preserve">and you are not alone. There are U.S. senators, most recently the Commerce Committee, who want to help make this happen and who have received plenty of information about the benefits of the new wave of technology called 5G or </w:t>
      </w:r>
      <w:r>
        <w:rPr>
          <w:rFonts w:hAnsi="Times Roman"/>
          <w:sz w:val="26"/>
          <w:szCs w:val="26"/>
        </w:rPr>
        <w:t>“</w:t>
      </w:r>
      <w:r>
        <w:rPr>
          <w:rFonts w:ascii="Times Roman"/>
          <w:sz w:val="26"/>
          <w:szCs w:val="26"/>
        </w:rPr>
        <w:t>the Internet of Things</w:t>
      </w:r>
      <w:r>
        <w:rPr>
          <w:rFonts w:hAnsi="Times Roman"/>
          <w:sz w:val="26"/>
          <w:szCs w:val="26"/>
        </w:rPr>
        <w:t>”</w:t>
      </w:r>
      <w:r>
        <w:rPr>
          <w:rFonts w:ascii="Times Roman"/>
          <w:sz w:val="26"/>
          <w:szCs w:val="26"/>
        </w:rPr>
        <w:t xml:space="preserve"> (</w:t>
      </w:r>
      <w:proofErr w:type="spellStart"/>
      <w:r>
        <w:rPr>
          <w:rFonts w:ascii="Times Roman"/>
          <w:sz w:val="26"/>
          <w:szCs w:val="26"/>
        </w:rPr>
        <w:t>IoT</w:t>
      </w:r>
      <w:proofErr w:type="spellEnd"/>
      <w:r>
        <w:rPr>
          <w:rFonts w:ascii="Times Roman"/>
          <w:sz w:val="26"/>
          <w:szCs w:val="26"/>
        </w:rPr>
        <w:t xml:space="preserve">) from some helpful telecom industry lobbyists. </w:t>
      </w:r>
    </w:p>
    <w:p w14:paraId="78766C6E" w14:textId="77777777" w:rsidR="00200D77" w:rsidRDefault="00CC6B29">
      <w:pPr>
        <w:pStyle w:val="Body"/>
        <w:rPr>
          <w:rFonts w:ascii="Times Roman" w:eastAsia="Times Roman" w:hAnsi="Times Roman" w:cs="Times Roman"/>
          <w:sz w:val="26"/>
          <w:szCs w:val="26"/>
        </w:rPr>
      </w:pPr>
      <w:r>
        <w:rPr>
          <w:rFonts w:ascii="Times Roman" w:eastAsia="Times Roman" w:hAnsi="Times Roman" w:cs="Times Roman"/>
          <w:sz w:val="26"/>
          <w:szCs w:val="26"/>
        </w:rPr>
        <w:tab/>
      </w:r>
      <w:r>
        <w:rPr>
          <w:rFonts w:ascii="Times Roman"/>
          <w:sz w:val="26"/>
          <w:szCs w:val="26"/>
        </w:rPr>
        <w:t xml:space="preserve">These senators are also supported by the Federal Communications Commission (FCC), which decided last summer that the 5G rollout and wave of private innovation that will accompany it should not be impeded by annoying little hang-ups like testing or regulation. This is America, after all, and we are not going to sit around worrying about the effects of our progress on public health or civil liberties or privacy or town government or local decision-making or any other antiquated notion that those </w:t>
      </w:r>
      <w:r>
        <w:rPr>
          <w:rFonts w:ascii="Times Roman"/>
          <w:sz w:val="26"/>
          <w:szCs w:val="26"/>
        </w:rPr>
        <w:lastRenderedPageBreak/>
        <w:t xml:space="preserve">Communist/Socialists in those frozen, forgotten Scandinavian countries are hung up on. Of course, one of the primary reasons for the rush is that there seems to be something to worry about. </w:t>
      </w:r>
    </w:p>
    <w:p w14:paraId="722AB47D" w14:textId="434904E7" w:rsidR="00200D77" w:rsidRDefault="00CC6B29">
      <w:pPr>
        <w:pStyle w:val="Body"/>
        <w:rPr>
          <w:rFonts w:ascii="Times Roman" w:eastAsia="Times Roman" w:hAnsi="Times Roman" w:cs="Times Roman"/>
          <w:sz w:val="26"/>
          <w:szCs w:val="26"/>
        </w:rPr>
      </w:pPr>
      <w:r>
        <w:rPr>
          <w:rFonts w:ascii="Times Roman" w:eastAsia="Times Roman" w:hAnsi="Times Roman" w:cs="Times Roman"/>
          <w:sz w:val="26"/>
          <w:szCs w:val="26"/>
        </w:rPr>
        <w:tab/>
      </w:r>
      <w:r>
        <w:rPr>
          <w:rFonts w:ascii="Times Roman"/>
          <w:sz w:val="26"/>
          <w:szCs w:val="26"/>
        </w:rPr>
        <w:t>Embarrassingly, our own federal government had the crazy idea to invest $25 million and conduct the most sophisticated study to date on the effects of cell phone radiation, and then the head of the study held a press conference to announce partial findings last May because he thought it was important the public be informed as soon as possible</w:t>
      </w:r>
      <w:r>
        <w:rPr>
          <w:rFonts w:hAnsi="Times Roman"/>
          <w:sz w:val="26"/>
          <w:szCs w:val="26"/>
        </w:rPr>
        <w:t xml:space="preserve"> </w:t>
      </w:r>
      <w:r>
        <w:rPr>
          <w:rFonts w:hAnsi="Times Roman"/>
          <w:sz w:val="26"/>
          <w:szCs w:val="26"/>
        </w:rPr>
        <w:t>— </w:t>
      </w:r>
      <w:r>
        <w:rPr>
          <w:rFonts w:ascii="Times Roman"/>
          <w:sz w:val="26"/>
          <w:szCs w:val="26"/>
        </w:rPr>
        <w:t xml:space="preserve">a statistically </w:t>
      </w:r>
      <w:proofErr w:type="spellStart"/>
      <w:r>
        <w:rPr>
          <w:rFonts w:ascii="Times Roman"/>
          <w:sz w:val="26"/>
          <w:szCs w:val="26"/>
        </w:rPr>
        <w:t>si</w:t>
      </w:r>
      <w:r>
        <w:rPr>
          <w:rFonts w:ascii="Times Roman"/>
          <w:sz w:val="26"/>
          <w:szCs w:val="26"/>
          <w:lang w:val="fr-FR"/>
        </w:rPr>
        <w:t>gnificant</w:t>
      </w:r>
      <w:proofErr w:type="spellEnd"/>
      <w:r>
        <w:rPr>
          <w:rFonts w:ascii="Times Roman"/>
          <w:sz w:val="26"/>
          <w:szCs w:val="26"/>
          <w:lang w:val="fr-FR"/>
        </w:rPr>
        <w:t xml:space="preserve"> </w:t>
      </w:r>
      <w:proofErr w:type="spellStart"/>
      <w:r>
        <w:rPr>
          <w:rFonts w:ascii="Times Roman"/>
          <w:sz w:val="26"/>
          <w:szCs w:val="26"/>
          <w:lang w:val="fr-FR"/>
        </w:rPr>
        <w:t>number</w:t>
      </w:r>
      <w:proofErr w:type="spellEnd"/>
      <w:r>
        <w:rPr>
          <w:rFonts w:ascii="Times Roman"/>
          <w:sz w:val="26"/>
          <w:szCs w:val="26"/>
          <w:lang w:val="fr-FR"/>
        </w:rPr>
        <w:t xml:space="preserve"> of rats </w:t>
      </w:r>
      <w:proofErr w:type="spellStart"/>
      <w:r>
        <w:rPr>
          <w:rFonts w:ascii="Times Roman"/>
          <w:sz w:val="26"/>
          <w:szCs w:val="26"/>
          <w:lang w:val="fr-FR"/>
        </w:rPr>
        <w:t>exposed</w:t>
      </w:r>
      <w:proofErr w:type="spellEnd"/>
      <w:r>
        <w:rPr>
          <w:rFonts w:ascii="Times Roman"/>
          <w:sz w:val="26"/>
          <w:szCs w:val="26"/>
          <w:lang w:val="fr-FR"/>
        </w:rPr>
        <w:t xml:space="preserve"> to </w:t>
      </w:r>
      <w:r>
        <w:rPr>
          <w:rFonts w:ascii="Times Roman"/>
          <w:sz w:val="26"/>
          <w:szCs w:val="26"/>
        </w:rPr>
        <w:t>cell phone radiation developed cancer, and none of the rats who were not exposed developed cancer. As long as they were at it, they looked to see if the rats</w:t>
      </w:r>
      <w:r>
        <w:rPr>
          <w:rFonts w:hAnsi="Times Roman"/>
          <w:sz w:val="26"/>
          <w:szCs w:val="26"/>
        </w:rPr>
        <w:t>’</w:t>
      </w:r>
      <w:r>
        <w:rPr>
          <w:rFonts w:hAnsi="Times Roman"/>
          <w:sz w:val="26"/>
          <w:szCs w:val="26"/>
        </w:rPr>
        <w:t xml:space="preserve"> </w:t>
      </w:r>
      <w:r>
        <w:rPr>
          <w:rFonts w:ascii="Times Roman"/>
          <w:sz w:val="26"/>
          <w:szCs w:val="26"/>
        </w:rPr>
        <w:t xml:space="preserve">DNA was damaged by the exposure </w:t>
      </w:r>
      <w:proofErr w:type="gramStart"/>
      <w:r>
        <w:rPr>
          <w:rFonts w:ascii="Times Roman"/>
          <w:sz w:val="26"/>
          <w:szCs w:val="26"/>
        </w:rPr>
        <w:t>and  yes</w:t>
      </w:r>
      <w:proofErr w:type="gramEnd"/>
      <w:r>
        <w:rPr>
          <w:rFonts w:ascii="Times Roman"/>
          <w:sz w:val="26"/>
          <w:szCs w:val="26"/>
        </w:rPr>
        <w:t>, it was. This would be surprising if it was not just an exclamation point on the 15,000+ studies from the 1970s straight through showing negative biological effects but didn</w:t>
      </w:r>
      <w:r>
        <w:rPr>
          <w:rFonts w:hAnsi="Times Roman"/>
          <w:sz w:val="26"/>
          <w:szCs w:val="26"/>
        </w:rPr>
        <w:t>’</w:t>
      </w:r>
      <w:r>
        <w:rPr>
          <w:rFonts w:ascii="Times Roman"/>
          <w:sz w:val="26"/>
          <w:szCs w:val="26"/>
        </w:rPr>
        <w:t xml:space="preserve">t happen to be conducted by the National Toxicology Program. </w:t>
      </w:r>
    </w:p>
    <w:p w14:paraId="6B5B1B6A" w14:textId="634DFA97" w:rsidR="00200D77" w:rsidRDefault="00CC6B29">
      <w:pPr>
        <w:pStyle w:val="Body"/>
        <w:rPr>
          <w:rFonts w:ascii="Times Roman" w:eastAsia="Times Roman" w:hAnsi="Times Roman" w:cs="Times Roman"/>
          <w:sz w:val="26"/>
          <w:szCs w:val="26"/>
        </w:rPr>
      </w:pPr>
      <w:r>
        <w:rPr>
          <w:rFonts w:ascii="Times Roman" w:eastAsia="Times Roman" w:hAnsi="Times Roman" w:cs="Times Roman"/>
          <w:sz w:val="26"/>
          <w:szCs w:val="26"/>
        </w:rPr>
        <w:tab/>
      </w:r>
      <w:r>
        <w:rPr>
          <w:rFonts w:ascii="Times Roman"/>
          <w:sz w:val="26"/>
          <w:szCs w:val="26"/>
        </w:rPr>
        <w:t>The other crazy thing that</w:t>
      </w:r>
      <w:r>
        <w:rPr>
          <w:rFonts w:hAnsi="Times Roman"/>
          <w:sz w:val="26"/>
          <w:szCs w:val="26"/>
        </w:rPr>
        <w:t>’</w:t>
      </w:r>
      <w:r>
        <w:rPr>
          <w:rFonts w:ascii="Times Roman"/>
          <w:sz w:val="26"/>
          <w:szCs w:val="26"/>
        </w:rPr>
        <w:t xml:space="preserve">s been happening is </w:t>
      </w:r>
      <w:r w:rsidR="00BC7BCA">
        <w:rPr>
          <w:rFonts w:ascii="Times Roman"/>
          <w:sz w:val="26"/>
          <w:szCs w:val="26"/>
        </w:rPr>
        <w:t xml:space="preserve">millions of </w:t>
      </w:r>
      <w:r>
        <w:rPr>
          <w:rFonts w:ascii="Times Roman"/>
          <w:sz w:val="26"/>
          <w:szCs w:val="26"/>
        </w:rPr>
        <w:t xml:space="preserve">people all over the world are experiencing everything from headaches to </w:t>
      </w:r>
      <w:r w:rsidR="00BC7BCA">
        <w:rPr>
          <w:rFonts w:ascii="Times Roman"/>
          <w:sz w:val="26"/>
          <w:szCs w:val="26"/>
        </w:rPr>
        <w:t xml:space="preserve">tinnitus </w:t>
      </w:r>
      <w:r>
        <w:rPr>
          <w:rFonts w:ascii="Times Roman"/>
          <w:sz w:val="26"/>
          <w:szCs w:val="26"/>
        </w:rPr>
        <w:t xml:space="preserve">to fatigue </w:t>
      </w:r>
      <w:r w:rsidR="00BC7BCA">
        <w:rPr>
          <w:rFonts w:ascii="Times Roman"/>
          <w:sz w:val="26"/>
          <w:szCs w:val="26"/>
        </w:rPr>
        <w:t xml:space="preserve">to heart palpitations </w:t>
      </w:r>
      <w:r>
        <w:rPr>
          <w:rFonts w:ascii="Times Roman"/>
          <w:sz w:val="26"/>
          <w:szCs w:val="26"/>
        </w:rPr>
        <w:t>related to non-ionizing (non-heating) microwave radiation exposure. Some otherwise respectable countries like Sweden, France, and Spain are recognizing the disability, which can be to the point where people can no longer go almost anywhere without disabling symptoms. Luckily, those people, including my wife, have tremendous difficulty doing things like protesting and using a computer, so no one</w:t>
      </w:r>
      <w:r>
        <w:rPr>
          <w:rFonts w:hAnsi="Times Roman"/>
          <w:sz w:val="26"/>
          <w:szCs w:val="26"/>
        </w:rPr>
        <w:t>’</w:t>
      </w:r>
      <w:r>
        <w:rPr>
          <w:rFonts w:ascii="Times Roman"/>
          <w:sz w:val="26"/>
          <w:szCs w:val="26"/>
        </w:rPr>
        <w:t>s too worried about</w:t>
      </w:r>
      <w:r>
        <w:rPr>
          <w:rFonts w:ascii="Times Roman"/>
          <w:i/>
          <w:iCs/>
          <w:sz w:val="26"/>
          <w:szCs w:val="26"/>
        </w:rPr>
        <w:t xml:space="preserve"> them</w:t>
      </w:r>
      <w:r>
        <w:rPr>
          <w:rFonts w:ascii="Times Roman"/>
          <w:sz w:val="26"/>
          <w:szCs w:val="26"/>
        </w:rPr>
        <w:t xml:space="preserve">. </w:t>
      </w:r>
    </w:p>
    <w:p w14:paraId="2137A307" w14:textId="4193698B" w:rsidR="00200D77" w:rsidRDefault="00CC6B29">
      <w:pPr>
        <w:pStyle w:val="Body"/>
        <w:rPr>
          <w:rFonts w:ascii="Times Roman" w:eastAsia="Times Roman" w:hAnsi="Times Roman" w:cs="Times Roman"/>
          <w:sz w:val="26"/>
          <w:szCs w:val="26"/>
        </w:rPr>
      </w:pPr>
      <w:r>
        <w:rPr>
          <w:rFonts w:ascii="Times Roman" w:eastAsia="Times Roman" w:hAnsi="Times Roman" w:cs="Times Roman"/>
          <w:sz w:val="26"/>
          <w:szCs w:val="26"/>
        </w:rPr>
        <w:tab/>
      </w:r>
      <w:r>
        <w:rPr>
          <w:rFonts w:ascii="Times Roman"/>
          <w:sz w:val="26"/>
          <w:szCs w:val="26"/>
        </w:rPr>
        <w:t>What</w:t>
      </w:r>
      <w:r>
        <w:rPr>
          <w:rFonts w:hAnsi="Times Roman"/>
          <w:sz w:val="26"/>
          <w:szCs w:val="26"/>
        </w:rPr>
        <w:t>’</w:t>
      </w:r>
      <w:r>
        <w:rPr>
          <w:rFonts w:ascii="Times Roman"/>
          <w:sz w:val="26"/>
          <w:szCs w:val="26"/>
        </w:rPr>
        <w:t xml:space="preserve">s worrying are the independent scientists. The independent scientists, generally funded by crazy liberal institutions of higher learning or extreme left countries </w:t>
      </w:r>
      <w:r>
        <w:rPr>
          <w:rFonts w:hAnsi="Times Roman"/>
          <w:sz w:val="26"/>
          <w:szCs w:val="26"/>
        </w:rPr>
        <w:t>— </w:t>
      </w:r>
      <w:r>
        <w:rPr>
          <w:rFonts w:ascii="Times Roman"/>
          <w:sz w:val="26"/>
          <w:szCs w:val="26"/>
        </w:rPr>
        <w:t xml:space="preserve">like Turkey, Israel, Germany, or Switzerland or Italy </w:t>
      </w:r>
      <w:r>
        <w:rPr>
          <w:rFonts w:hAnsi="Times Roman"/>
          <w:sz w:val="26"/>
          <w:szCs w:val="26"/>
        </w:rPr>
        <w:t>—</w:t>
      </w:r>
      <w:r>
        <w:rPr>
          <w:rFonts w:hAnsi="Times Roman"/>
          <w:sz w:val="26"/>
          <w:szCs w:val="26"/>
        </w:rPr>
        <w:t xml:space="preserve"> </w:t>
      </w:r>
      <w:r>
        <w:rPr>
          <w:rFonts w:ascii="Times Roman"/>
          <w:sz w:val="26"/>
          <w:szCs w:val="26"/>
        </w:rPr>
        <w:t>keep linking this perfectly invisible, odorless form of air pollution with Alzheimer</w:t>
      </w:r>
      <w:r>
        <w:rPr>
          <w:rFonts w:hAnsi="Times Roman"/>
          <w:sz w:val="26"/>
          <w:szCs w:val="26"/>
        </w:rPr>
        <w:t>’</w:t>
      </w:r>
      <w:r>
        <w:rPr>
          <w:rFonts w:ascii="Times Roman"/>
          <w:sz w:val="26"/>
          <w:szCs w:val="26"/>
        </w:rPr>
        <w:t xml:space="preserve">s, behavior and attention issues, neurological problems, cancer, autism, insomnia, anxiety and yes, depression. </w:t>
      </w:r>
    </w:p>
    <w:p w14:paraId="54212D15" w14:textId="77777777" w:rsidR="00F40320" w:rsidRDefault="00CC6B29">
      <w:pPr>
        <w:pStyle w:val="Body"/>
        <w:rPr>
          <w:rFonts w:ascii="Times Roman"/>
          <w:sz w:val="26"/>
          <w:szCs w:val="26"/>
        </w:rPr>
      </w:pPr>
      <w:r>
        <w:rPr>
          <w:rFonts w:ascii="Times Roman" w:eastAsia="Times Roman" w:hAnsi="Times Roman" w:cs="Times Roman"/>
          <w:sz w:val="26"/>
          <w:szCs w:val="26"/>
        </w:rPr>
        <w:tab/>
        <w:t>Okay. L</w:t>
      </w:r>
      <w:r>
        <w:rPr>
          <w:rFonts w:ascii="Times Roman"/>
          <w:sz w:val="26"/>
          <w:szCs w:val="26"/>
        </w:rPr>
        <w:t>et</w:t>
      </w:r>
      <w:r>
        <w:rPr>
          <w:rFonts w:hAnsi="Times Roman"/>
          <w:sz w:val="26"/>
          <w:szCs w:val="26"/>
        </w:rPr>
        <w:t>’</w:t>
      </w:r>
      <w:r>
        <w:rPr>
          <w:rFonts w:ascii="Times Roman"/>
          <w:sz w:val="26"/>
          <w:szCs w:val="26"/>
        </w:rPr>
        <w:t xml:space="preserve">s get serious for a second. There are still people in the </w:t>
      </w:r>
      <w:proofErr w:type="spellStart"/>
      <w:r>
        <w:rPr>
          <w:rFonts w:ascii="Times Roman"/>
          <w:sz w:val="26"/>
          <w:szCs w:val="26"/>
        </w:rPr>
        <w:t>hilltowns</w:t>
      </w:r>
      <w:proofErr w:type="spellEnd"/>
      <w:r>
        <w:rPr>
          <w:rFonts w:ascii="Times Roman"/>
          <w:sz w:val="26"/>
          <w:szCs w:val="26"/>
        </w:rPr>
        <w:t xml:space="preserve"> with spotty or no cell phone signal. There are still people without DSL who have to pay some satellite company 80 bucks a month for an annoying service (I was one of them for about 7 years). 5G would fix all that, right? Some of it, yes, at a tremendous cost to health, privacy, and the environment. It</w:t>
      </w:r>
      <w:r>
        <w:rPr>
          <w:rFonts w:hAnsi="Times Roman"/>
          <w:sz w:val="26"/>
          <w:szCs w:val="26"/>
        </w:rPr>
        <w:t>’</w:t>
      </w:r>
      <w:r>
        <w:rPr>
          <w:rFonts w:ascii="Times Roman"/>
          <w:sz w:val="26"/>
          <w:szCs w:val="26"/>
        </w:rPr>
        <w:t xml:space="preserve">s a little like seeing </w:t>
      </w:r>
      <w:r w:rsidR="00BC7BCA">
        <w:rPr>
          <w:rFonts w:ascii="Times Roman"/>
          <w:sz w:val="26"/>
          <w:szCs w:val="26"/>
        </w:rPr>
        <w:t>someone</w:t>
      </w:r>
      <w:r>
        <w:rPr>
          <w:rFonts w:ascii="Times Roman"/>
          <w:sz w:val="26"/>
          <w:szCs w:val="26"/>
        </w:rPr>
        <w:t xml:space="preserve"> is hungry and drowning him/her in a mountain of GMO prime rib. </w:t>
      </w:r>
    </w:p>
    <w:p w14:paraId="3FA64013" w14:textId="2001005B" w:rsidR="00200D77" w:rsidRDefault="00CC6B29" w:rsidP="00F40320">
      <w:pPr>
        <w:pStyle w:val="Body"/>
        <w:ind w:firstLine="720"/>
        <w:rPr>
          <w:rFonts w:ascii="Times Roman" w:eastAsia="Times Roman" w:hAnsi="Times Roman" w:cs="Times Roman"/>
          <w:sz w:val="26"/>
          <w:szCs w:val="26"/>
        </w:rPr>
      </w:pPr>
      <w:r>
        <w:rPr>
          <w:rFonts w:ascii="Times Roman"/>
          <w:sz w:val="26"/>
          <w:szCs w:val="26"/>
        </w:rPr>
        <w:t xml:space="preserve">5G is extremely infrastructure intensive. The signal does not penetrate well so you need a small cell tower antenna every few houses. The </w:t>
      </w:r>
      <w:proofErr w:type="spellStart"/>
      <w:r>
        <w:rPr>
          <w:rFonts w:ascii="Times Roman"/>
          <w:sz w:val="26"/>
          <w:szCs w:val="26"/>
        </w:rPr>
        <w:t>hilltowns</w:t>
      </w:r>
      <w:proofErr w:type="spellEnd"/>
      <w:r>
        <w:rPr>
          <w:rFonts w:ascii="Times Roman"/>
          <w:sz w:val="26"/>
          <w:szCs w:val="26"/>
        </w:rPr>
        <w:t xml:space="preserve"> will require thousands of them, a</w:t>
      </w:r>
      <w:proofErr w:type="spellStart"/>
      <w:r>
        <w:rPr>
          <w:rFonts w:ascii="Times Roman"/>
          <w:sz w:val="26"/>
          <w:szCs w:val="26"/>
          <w:lang w:val="fr-FR"/>
        </w:rPr>
        <w:t>nd</w:t>
      </w:r>
      <w:proofErr w:type="spellEnd"/>
      <w:r>
        <w:rPr>
          <w:rFonts w:ascii="Times Roman"/>
          <w:sz w:val="26"/>
          <w:szCs w:val="26"/>
          <w:lang w:val="fr-FR"/>
        </w:rPr>
        <w:t xml:space="preserve"> </w:t>
      </w:r>
      <w:proofErr w:type="spellStart"/>
      <w:r>
        <w:rPr>
          <w:rFonts w:ascii="Times Roman"/>
          <w:sz w:val="26"/>
          <w:szCs w:val="26"/>
          <w:lang w:val="fr-FR"/>
        </w:rPr>
        <w:t>cell</w:t>
      </w:r>
      <w:proofErr w:type="spellEnd"/>
      <w:r>
        <w:rPr>
          <w:rFonts w:ascii="Times Roman"/>
          <w:sz w:val="26"/>
          <w:szCs w:val="26"/>
          <w:lang w:val="fr-FR"/>
        </w:rPr>
        <w:t xml:space="preserve"> phone carriers don</w:t>
      </w:r>
      <w:r>
        <w:rPr>
          <w:rFonts w:hAnsi="Times Roman"/>
          <w:sz w:val="26"/>
          <w:szCs w:val="26"/>
        </w:rPr>
        <w:t>’</w:t>
      </w:r>
      <w:r>
        <w:rPr>
          <w:rFonts w:ascii="Times Roman"/>
          <w:sz w:val="26"/>
          <w:szCs w:val="26"/>
        </w:rPr>
        <w:t>t want to have to deal with annoying town zoning boards and PTOs that</w:t>
      </w:r>
      <w:r>
        <w:rPr>
          <w:rFonts w:ascii="Times Roman"/>
          <w:sz w:val="26"/>
          <w:szCs w:val="26"/>
          <w:lang w:val="fr-FR"/>
        </w:rPr>
        <w:t xml:space="preserve"> don</w:t>
      </w:r>
      <w:r>
        <w:rPr>
          <w:rFonts w:hAnsi="Times Roman"/>
          <w:sz w:val="26"/>
          <w:szCs w:val="26"/>
        </w:rPr>
        <w:t>’</w:t>
      </w:r>
      <w:r>
        <w:rPr>
          <w:rFonts w:ascii="Times Roman"/>
          <w:sz w:val="26"/>
          <w:szCs w:val="26"/>
        </w:rPr>
        <w:t>t want a mini-cell antenna outside Jimmy</w:t>
      </w:r>
      <w:r>
        <w:rPr>
          <w:rFonts w:hAnsi="Times Roman"/>
          <w:sz w:val="26"/>
          <w:szCs w:val="26"/>
        </w:rPr>
        <w:t>’</w:t>
      </w:r>
      <w:r>
        <w:rPr>
          <w:rFonts w:ascii="Times Roman"/>
          <w:sz w:val="26"/>
          <w:szCs w:val="26"/>
          <w:lang w:val="nl-NL"/>
        </w:rPr>
        <w:t>s classroom</w:t>
      </w:r>
      <w:r>
        <w:rPr>
          <w:rFonts w:ascii="Times Roman"/>
          <w:sz w:val="26"/>
          <w:szCs w:val="26"/>
        </w:rPr>
        <w:t xml:space="preserve">, so the legislation being proposed right now in the U.S. </w:t>
      </w:r>
      <w:r w:rsidR="00BC7BCA">
        <w:rPr>
          <w:rFonts w:ascii="Times Roman"/>
          <w:sz w:val="26"/>
          <w:szCs w:val="26"/>
        </w:rPr>
        <w:t>S</w:t>
      </w:r>
      <w:r>
        <w:rPr>
          <w:rFonts w:ascii="Times Roman"/>
          <w:sz w:val="26"/>
          <w:szCs w:val="26"/>
        </w:rPr>
        <w:t>enate excludes any local input about how and where the antennas are deployed. They will be put on any utility pole that suits a carrier</w:t>
      </w:r>
      <w:r>
        <w:rPr>
          <w:rFonts w:hAnsi="Times Roman"/>
          <w:sz w:val="26"/>
          <w:szCs w:val="26"/>
        </w:rPr>
        <w:t>’</w:t>
      </w:r>
      <w:r>
        <w:rPr>
          <w:rFonts w:ascii="Times Roman"/>
          <w:sz w:val="26"/>
          <w:szCs w:val="26"/>
        </w:rPr>
        <w:t xml:space="preserve">s fancy. This takes the 1996 Telecom Act, which precludes objecting to cell towers based on health concerns, to a whole new level of unconstitutionality by not allowing an objection based on ANY concerns. The average decline in the value of a house after a new cell tower is put up nearby is 15 percent </w:t>
      </w:r>
      <w:r>
        <w:rPr>
          <w:rFonts w:hAnsi="Times Roman"/>
          <w:sz w:val="26"/>
          <w:szCs w:val="26"/>
        </w:rPr>
        <w:t>—</w:t>
      </w:r>
      <w:r>
        <w:rPr>
          <w:rFonts w:ascii="Times Roman"/>
          <w:sz w:val="26"/>
          <w:szCs w:val="26"/>
        </w:rPr>
        <w:t xml:space="preserve"> but at least you will have incredible cell phone reception. </w:t>
      </w:r>
    </w:p>
    <w:p w14:paraId="67F4E673" w14:textId="77777777" w:rsidR="00200D77" w:rsidRDefault="00CC6B29">
      <w:pPr>
        <w:pStyle w:val="Body"/>
        <w:rPr>
          <w:rFonts w:ascii="Times Roman" w:eastAsia="Times Roman" w:hAnsi="Times Roman" w:cs="Times Roman"/>
          <w:sz w:val="26"/>
          <w:szCs w:val="26"/>
        </w:rPr>
      </w:pPr>
      <w:r>
        <w:rPr>
          <w:rFonts w:ascii="Times Roman" w:eastAsia="Times Roman" w:hAnsi="Times Roman" w:cs="Times Roman"/>
          <w:sz w:val="26"/>
          <w:szCs w:val="26"/>
        </w:rPr>
        <w:lastRenderedPageBreak/>
        <w:tab/>
        <w:t>W</w:t>
      </w:r>
      <w:r>
        <w:rPr>
          <w:rFonts w:ascii="Times Roman"/>
          <w:sz w:val="26"/>
          <w:szCs w:val="26"/>
        </w:rPr>
        <w:t xml:space="preserve">hat about the energy savings? </w:t>
      </w:r>
      <w:r>
        <w:rPr>
          <w:rFonts w:hAnsi="Times Roman"/>
          <w:sz w:val="26"/>
          <w:szCs w:val="26"/>
        </w:rPr>
        <w:t>“</w:t>
      </w:r>
      <w:r>
        <w:rPr>
          <w:rFonts w:ascii="Times Roman"/>
          <w:sz w:val="26"/>
          <w:szCs w:val="26"/>
        </w:rPr>
        <w:t>Smart homes</w:t>
      </w:r>
      <w:r>
        <w:rPr>
          <w:rFonts w:hAnsi="Times Roman"/>
          <w:sz w:val="26"/>
          <w:szCs w:val="26"/>
        </w:rPr>
        <w:t>”</w:t>
      </w:r>
      <w:r>
        <w:rPr>
          <w:rFonts w:hAnsi="Times Roman"/>
          <w:sz w:val="26"/>
          <w:szCs w:val="26"/>
        </w:rPr>
        <w:t xml:space="preserve"> </w:t>
      </w:r>
      <w:r>
        <w:rPr>
          <w:rFonts w:ascii="Times Roman"/>
          <w:sz w:val="26"/>
          <w:szCs w:val="26"/>
        </w:rPr>
        <w:t xml:space="preserve">are smarter than </w:t>
      </w:r>
      <w:r>
        <w:rPr>
          <w:rFonts w:hAnsi="Times Roman"/>
          <w:sz w:val="26"/>
          <w:szCs w:val="26"/>
        </w:rPr>
        <w:t>“</w:t>
      </w:r>
      <w:r>
        <w:rPr>
          <w:rFonts w:ascii="Times Roman"/>
          <w:sz w:val="26"/>
          <w:szCs w:val="26"/>
        </w:rPr>
        <w:t>dumb homes,</w:t>
      </w:r>
      <w:r>
        <w:rPr>
          <w:rFonts w:hAnsi="Times Roman"/>
          <w:sz w:val="26"/>
          <w:szCs w:val="26"/>
        </w:rPr>
        <w:t>”</w:t>
      </w:r>
      <w:r>
        <w:rPr>
          <w:rFonts w:ascii="Times Roman"/>
          <w:sz w:val="26"/>
          <w:szCs w:val="26"/>
        </w:rPr>
        <w:t xml:space="preserve"> right? Unfortunately, the primary beneficiary of a smart home is the utility company and others providing the wireless connectivity, because your data has value to marketers who want to know what time you brew your coffee and how often you vacuum </w:t>
      </w:r>
      <w:r>
        <w:rPr>
          <w:rFonts w:hAnsi="Times Roman"/>
          <w:sz w:val="26"/>
          <w:szCs w:val="26"/>
        </w:rPr>
        <w:t>—</w:t>
      </w:r>
      <w:r>
        <w:rPr>
          <w:rFonts w:hAnsi="Times Roman"/>
          <w:sz w:val="26"/>
          <w:szCs w:val="26"/>
        </w:rPr>
        <w:t xml:space="preserve"> </w:t>
      </w:r>
      <w:r>
        <w:rPr>
          <w:rFonts w:ascii="Times Roman"/>
          <w:sz w:val="26"/>
          <w:szCs w:val="26"/>
        </w:rPr>
        <w:t xml:space="preserve">even your facial expressions as you watch TV. They want to know everything because then they can develop your profile to the point where it is easier to sell you EXACTLY what you need. </w:t>
      </w:r>
      <w:r>
        <w:rPr>
          <w:rFonts w:ascii="Times Roman" w:eastAsia="Times Roman" w:hAnsi="Times Roman" w:cs="Times Roman"/>
          <w:sz w:val="26"/>
          <w:szCs w:val="26"/>
        </w:rPr>
        <w:tab/>
        <w:t>W</w:t>
      </w:r>
      <w:r>
        <w:rPr>
          <w:rFonts w:ascii="Times Roman"/>
          <w:sz w:val="26"/>
          <w:szCs w:val="26"/>
        </w:rPr>
        <w:t xml:space="preserve">hat about saving us from climate change by allowing us to turn off the A/C from the dinner party across town with our new 5G phone made with conflict-free </w:t>
      </w:r>
      <w:proofErr w:type="spellStart"/>
      <w:r>
        <w:rPr>
          <w:rFonts w:ascii="Times Roman"/>
          <w:sz w:val="26"/>
          <w:szCs w:val="26"/>
        </w:rPr>
        <w:t>coltan</w:t>
      </w:r>
      <w:proofErr w:type="spellEnd"/>
      <w:r>
        <w:rPr>
          <w:rFonts w:ascii="Times Roman"/>
          <w:sz w:val="26"/>
          <w:szCs w:val="26"/>
        </w:rPr>
        <w:t>? Unfortunately, transmitting and storing everyone</w:t>
      </w:r>
      <w:r>
        <w:rPr>
          <w:rFonts w:hAnsi="Times Roman"/>
          <w:sz w:val="26"/>
          <w:szCs w:val="26"/>
        </w:rPr>
        <w:t>’</w:t>
      </w:r>
      <w:r>
        <w:rPr>
          <w:rFonts w:ascii="Times Roman"/>
          <w:sz w:val="26"/>
          <w:szCs w:val="26"/>
        </w:rPr>
        <w:t xml:space="preserve">s critically important daily household decisions in servers across the globe is an extremely energy-intensive proposition, and it takes energy to irradiate everything so, no, independent researchers are not seeing the smart grid as a boon for the climate. </w:t>
      </w:r>
    </w:p>
    <w:p w14:paraId="3939C9E8" w14:textId="77777777" w:rsidR="00200D77" w:rsidRDefault="00200D77">
      <w:pPr>
        <w:pStyle w:val="Body"/>
        <w:rPr>
          <w:rFonts w:ascii="Times Roman" w:eastAsia="Times Roman" w:hAnsi="Times Roman" w:cs="Times Roman"/>
          <w:b/>
          <w:bCs/>
          <w:sz w:val="26"/>
          <w:szCs w:val="26"/>
        </w:rPr>
      </w:pPr>
    </w:p>
    <w:p w14:paraId="790393FB" w14:textId="77777777" w:rsidR="00200D77" w:rsidRDefault="00CC6B29">
      <w:pPr>
        <w:pStyle w:val="Body"/>
        <w:rPr>
          <w:rFonts w:ascii="Times Roman" w:eastAsia="Times Roman" w:hAnsi="Times Roman" w:cs="Times Roman"/>
          <w:b/>
          <w:bCs/>
          <w:sz w:val="26"/>
          <w:szCs w:val="26"/>
        </w:rPr>
      </w:pPr>
      <w:r>
        <w:rPr>
          <w:rFonts w:ascii="Times Roman"/>
          <w:b/>
          <w:bCs/>
          <w:sz w:val="26"/>
          <w:szCs w:val="26"/>
        </w:rPr>
        <w:t>But I</w:t>
      </w:r>
      <w:r>
        <w:rPr>
          <w:rFonts w:hAnsi="Times Roman"/>
          <w:b/>
          <w:bCs/>
          <w:sz w:val="26"/>
          <w:szCs w:val="26"/>
        </w:rPr>
        <w:t>’</w:t>
      </w:r>
      <w:r>
        <w:rPr>
          <w:rFonts w:ascii="Times Roman"/>
          <w:b/>
          <w:bCs/>
          <w:sz w:val="26"/>
          <w:szCs w:val="26"/>
        </w:rPr>
        <w:t>m not sick yet</w:t>
      </w:r>
    </w:p>
    <w:p w14:paraId="1951080F" w14:textId="77777777" w:rsidR="00200D77" w:rsidRDefault="00CC6B29">
      <w:pPr>
        <w:pStyle w:val="Body"/>
        <w:rPr>
          <w:rFonts w:ascii="Times Roman" w:eastAsia="Times Roman" w:hAnsi="Times Roman" w:cs="Times Roman"/>
          <w:sz w:val="26"/>
          <w:szCs w:val="26"/>
        </w:rPr>
      </w:pPr>
      <w:r>
        <w:rPr>
          <w:rFonts w:ascii="Times Roman"/>
          <w:sz w:val="26"/>
          <w:szCs w:val="26"/>
        </w:rPr>
        <w:t xml:space="preserve">It is sometimes hard for people who are not aware of being affected yet to see how they will benefit from demanding that safer forms of wireless be developed, but there are broad environmental implications to the safe technology riddle.  </w:t>
      </w:r>
    </w:p>
    <w:p w14:paraId="54AEF54C" w14:textId="77777777" w:rsidR="00200D77" w:rsidRDefault="00CC6B29">
      <w:pPr>
        <w:pStyle w:val="Body"/>
        <w:rPr>
          <w:rFonts w:ascii="Times Roman" w:eastAsia="Times Roman" w:hAnsi="Times Roman" w:cs="Times Roman"/>
          <w:b/>
          <w:bCs/>
          <w:sz w:val="26"/>
          <w:szCs w:val="26"/>
        </w:rPr>
      </w:pPr>
      <w:r>
        <w:rPr>
          <w:rFonts w:ascii="Times Roman" w:eastAsia="Times Roman" w:hAnsi="Times Roman" w:cs="Times Roman"/>
          <w:sz w:val="26"/>
          <w:szCs w:val="26"/>
        </w:rPr>
        <w:tab/>
      </w:r>
      <w:r>
        <w:rPr>
          <w:rFonts w:ascii="Times Roman"/>
          <w:sz w:val="26"/>
          <w:szCs w:val="26"/>
        </w:rPr>
        <w:t>In case there are any remote areas where 5G can</w:t>
      </w:r>
      <w:r>
        <w:rPr>
          <w:rFonts w:hAnsi="Times Roman"/>
          <w:sz w:val="26"/>
          <w:szCs w:val="26"/>
        </w:rPr>
        <w:t>’</w:t>
      </w:r>
      <w:r>
        <w:rPr>
          <w:rFonts w:ascii="Times Roman"/>
          <w:sz w:val="26"/>
          <w:szCs w:val="26"/>
        </w:rPr>
        <w:t xml:space="preserve">t reach, there are eight companies who want to deploy </w:t>
      </w:r>
      <w:proofErr w:type="spellStart"/>
      <w:r>
        <w:rPr>
          <w:rFonts w:ascii="Times Roman"/>
          <w:sz w:val="26"/>
          <w:szCs w:val="26"/>
        </w:rPr>
        <w:t>wi-fi</w:t>
      </w:r>
      <w:proofErr w:type="spellEnd"/>
      <w:r>
        <w:rPr>
          <w:rFonts w:ascii="Times Roman"/>
          <w:sz w:val="26"/>
          <w:szCs w:val="26"/>
        </w:rPr>
        <w:t xml:space="preserve"> from space, which will require launching hundreds of kerosene-burning rockets annually, significantly accelerating climate change</w:t>
      </w:r>
      <w:r w:rsidR="00BC7BCA">
        <w:rPr>
          <w:rFonts w:ascii="Times Roman"/>
          <w:sz w:val="26"/>
          <w:szCs w:val="26"/>
        </w:rPr>
        <w:t xml:space="preserve"> through black carbon emissions</w:t>
      </w:r>
      <w:r>
        <w:rPr>
          <w:rFonts w:ascii="Times Roman"/>
          <w:sz w:val="26"/>
          <w:szCs w:val="26"/>
        </w:rPr>
        <w:t>. Another point of environmental intersection is pollinators. If we think we can save pollinators by eliminating pesticides and not also develop standards for electromagnetic hygiene, well, that</w:t>
      </w:r>
      <w:r>
        <w:rPr>
          <w:rFonts w:hAnsi="Times Roman"/>
          <w:sz w:val="26"/>
          <w:szCs w:val="26"/>
        </w:rPr>
        <w:t>’</w:t>
      </w:r>
      <w:r>
        <w:rPr>
          <w:rFonts w:ascii="Times Roman"/>
          <w:sz w:val="26"/>
          <w:szCs w:val="26"/>
        </w:rPr>
        <w:t>s not what experience and research is suggesting.</w:t>
      </w:r>
    </w:p>
    <w:p w14:paraId="57055A3F" w14:textId="77777777" w:rsidR="00200D77" w:rsidRDefault="00CC6B29">
      <w:pPr>
        <w:pStyle w:val="Body"/>
        <w:rPr>
          <w:rFonts w:ascii="Times Roman" w:eastAsia="Times Roman" w:hAnsi="Times Roman" w:cs="Times Roman"/>
          <w:sz w:val="26"/>
          <w:szCs w:val="26"/>
        </w:rPr>
      </w:pPr>
      <w:r>
        <w:rPr>
          <w:rFonts w:ascii="Times Roman" w:eastAsia="Times Roman" w:hAnsi="Times Roman" w:cs="Times Roman"/>
          <w:b/>
          <w:bCs/>
          <w:sz w:val="26"/>
          <w:szCs w:val="26"/>
        </w:rPr>
        <w:tab/>
      </w:r>
      <w:r>
        <w:rPr>
          <w:rFonts w:ascii="Times Roman"/>
          <w:sz w:val="26"/>
          <w:szCs w:val="26"/>
        </w:rPr>
        <w:t>If any of this rings a bell (or corded landline) with you, there is an exciting array of legislation to phone your elected representatives about on both state and federal levels</w:t>
      </w:r>
    </w:p>
    <w:p w14:paraId="03640379" w14:textId="77777777" w:rsidR="00200D77" w:rsidRDefault="00CC6B29">
      <w:pPr>
        <w:pStyle w:val="Body"/>
        <w:rPr>
          <w:rFonts w:ascii="Times Roman" w:eastAsia="Times Roman" w:hAnsi="Times Roman" w:cs="Times Roman"/>
          <w:sz w:val="26"/>
          <w:szCs w:val="26"/>
        </w:rPr>
      </w:pPr>
      <w:r>
        <w:rPr>
          <w:rFonts w:ascii="Times Roman" w:eastAsia="Times Roman" w:hAnsi="Times Roman" w:cs="Times Roman"/>
          <w:b/>
          <w:bCs/>
          <w:sz w:val="26"/>
          <w:szCs w:val="26"/>
        </w:rPr>
        <w:tab/>
      </w:r>
      <w:r>
        <w:rPr>
          <w:rFonts w:ascii="Times Roman"/>
          <w:sz w:val="26"/>
          <w:szCs w:val="26"/>
        </w:rPr>
        <w:t xml:space="preserve">You may want to </w:t>
      </w:r>
      <w:r w:rsidRPr="007C16DE">
        <w:rPr>
          <w:rFonts w:ascii="Times Roman"/>
          <w:b/>
          <w:sz w:val="26"/>
          <w:szCs w:val="26"/>
        </w:rPr>
        <w:t>contact your Board of Selectmen and/or Planning Board</w:t>
      </w:r>
      <w:r>
        <w:rPr>
          <w:rFonts w:ascii="Times Roman"/>
          <w:sz w:val="26"/>
          <w:szCs w:val="26"/>
        </w:rPr>
        <w:t xml:space="preserve"> and suggest that, if members have not already done so, they pass additional </w:t>
      </w:r>
      <w:r w:rsidRPr="007C16DE">
        <w:rPr>
          <w:rFonts w:ascii="Times Roman"/>
          <w:b/>
          <w:sz w:val="26"/>
          <w:szCs w:val="26"/>
        </w:rPr>
        <w:t>bylaws regulating small cell placement</w:t>
      </w:r>
      <w:r>
        <w:rPr>
          <w:rFonts w:ascii="Times Roman"/>
          <w:sz w:val="26"/>
          <w:szCs w:val="26"/>
        </w:rPr>
        <w:t xml:space="preserve"> at annual town meetings this year. An example from Randolph, MA is available at ptco.org/</w:t>
      </w:r>
      <w:proofErr w:type="spellStart"/>
      <w:r>
        <w:rPr>
          <w:rFonts w:ascii="Times Roman"/>
          <w:sz w:val="26"/>
          <w:szCs w:val="26"/>
        </w:rPr>
        <w:t>emf</w:t>
      </w:r>
      <w:proofErr w:type="spellEnd"/>
      <w:r>
        <w:rPr>
          <w:rFonts w:ascii="Times Roman"/>
          <w:sz w:val="26"/>
          <w:szCs w:val="26"/>
        </w:rPr>
        <w:t xml:space="preserve">. If the town receives a small cell application from a carrier before bylaws are in place, town options go from limited </w:t>
      </w:r>
      <w:proofErr w:type="gramStart"/>
      <w:r>
        <w:rPr>
          <w:rFonts w:ascii="Times Roman"/>
          <w:sz w:val="26"/>
          <w:szCs w:val="26"/>
        </w:rPr>
        <w:t>to</w:t>
      </w:r>
      <w:proofErr w:type="gramEnd"/>
      <w:r>
        <w:rPr>
          <w:rFonts w:ascii="Times Roman"/>
          <w:sz w:val="26"/>
          <w:szCs w:val="26"/>
        </w:rPr>
        <w:t xml:space="preserve"> straight-jacketed. </w:t>
      </w:r>
    </w:p>
    <w:p w14:paraId="2EE5F19B" w14:textId="0A98EF8B" w:rsidR="00200D77" w:rsidRDefault="00CC6B29">
      <w:pPr>
        <w:pStyle w:val="Body"/>
        <w:rPr>
          <w:rFonts w:ascii="Times Roman" w:eastAsia="Times Roman" w:hAnsi="Times Roman" w:cs="Times Roman"/>
          <w:sz w:val="26"/>
          <w:szCs w:val="26"/>
        </w:rPr>
      </w:pPr>
      <w:r>
        <w:rPr>
          <w:rFonts w:ascii="Times Roman" w:eastAsia="Times Roman" w:hAnsi="Times Roman" w:cs="Times Roman"/>
          <w:sz w:val="26"/>
          <w:szCs w:val="26"/>
        </w:rPr>
        <w:tab/>
        <w:t xml:space="preserve">Please consider </w:t>
      </w:r>
      <w:r w:rsidR="00755E69">
        <w:rPr>
          <w:rFonts w:ascii="Times Roman" w:eastAsia="Times Roman" w:hAnsi="Times Roman" w:cs="Times Roman"/>
          <w:sz w:val="26"/>
          <w:szCs w:val="26"/>
        </w:rPr>
        <w:t xml:space="preserve">taking </w:t>
      </w:r>
      <w:r>
        <w:rPr>
          <w:rFonts w:ascii="Times Roman" w:eastAsia="Times Roman" w:hAnsi="Times Roman" w:cs="Times Roman"/>
          <w:sz w:val="26"/>
          <w:szCs w:val="26"/>
        </w:rPr>
        <w:t>action now</w:t>
      </w:r>
      <w:r w:rsidR="00755E69">
        <w:rPr>
          <w:rFonts w:ascii="Times Roman" w:eastAsia="Times Roman" w:hAnsi="Times Roman" w:cs="Times Roman"/>
          <w:sz w:val="26"/>
          <w:szCs w:val="26"/>
        </w:rPr>
        <w:t xml:space="preserve"> on the bills below. It may feel awkward at first but you will thank yourself later!</w:t>
      </w:r>
      <w:r>
        <w:rPr>
          <w:rFonts w:ascii="Times Roman" w:eastAsia="Times Roman" w:hAnsi="Times Roman" w:cs="Times Roman"/>
          <w:sz w:val="26"/>
          <w:szCs w:val="26"/>
        </w:rPr>
        <w:t xml:space="preserve"> </w:t>
      </w:r>
    </w:p>
    <w:p w14:paraId="46728713" w14:textId="77777777" w:rsidR="00200D77" w:rsidRDefault="00200D77">
      <w:pPr>
        <w:pStyle w:val="Body"/>
        <w:rPr>
          <w:rFonts w:ascii="Times Roman" w:eastAsia="Times Roman" w:hAnsi="Times Roman" w:cs="Times Roman"/>
          <w:b/>
          <w:bCs/>
          <w:sz w:val="26"/>
          <w:szCs w:val="26"/>
        </w:rPr>
      </w:pPr>
    </w:p>
    <w:p w14:paraId="32B4AD7C" w14:textId="44EBBB6B" w:rsidR="00200D77" w:rsidRDefault="00506529">
      <w:pPr>
        <w:pStyle w:val="Body"/>
        <w:rPr>
          <w:rFonts w:ascii="Times Roman" w:eastAsia="Times Roman" w:hAnsi="Times Roman" w:cs="Times Roman"/>
          <w:b/>
          <w:bCs/>
          <w:sz w:val="26"/>
          <w:szCs w:val="26"/>
        </w:rPr>
      </w:pPr>
      <w:r>
        <w:rPr>
          <w:rFonts w:ascii="Times Roman"/>
          <w:b/>
          <w:bCs/>
          <w:sz w:val="26"/>
          <w:szCs w:val="26"/>
        </w:rPr>
        <w:t>Pending Massachusetts</w:t>
      </w:r>
      <w:r w:rsidR="00CC6B29">
        <w:rPr>
          <w:rFonts w:ascii="Times Roman"/>
          <w:b/>
          <w:bCs/>
          <w:sz w:val="26"/>
          <w:szCs w:val="26"/>
        </w:rPr>
        <w:t xml:space="preserve"> b</w:t>
      </w:r>
      <w:proofErr w:type="spellStart"/>
      <w:r w:rsidR="00CC6B29">
        <w:rPr>
          <w:rFonts w:ascii="Times Roman"/>
          <w:b/>
          <w:bCs/>
          <w:sz w:val="26"/>
          <w:szCs w:val="26"/>
          <w:lang w:val="sv-SE"/>
        </w:rPr>
        <w:t>ills</w:t>
      </w:r>
      <w:proofErr w:type="spellEnd"/>
      <w:r w:rsidR="00CC6B29">
        <w:rPr>
          <w:rFonts w:ascii="Times Roman"/>
          <w:b/>
          <w:bCs/>
          <w:sz w:val="26"/>
          <w:szCs w:val="26"/>
          <w:lang w:val="sv-SE"/>
        </w:rPr>
        <w:t xml:space="preserve"> </w:t>
      </w:r>
      <w:r w:rsidR="00CC6B29">
        <w:rPr>
          <w:rFonts w:ascii="Times Roman"/>
          <w:b/>
          <w:bCs/>
          <w:sz w:val="26"/>
          <w:szCs w:val="26"/>
        </w:rPr>
        <w:t>supportive of public health</w:t>
      </w:r>
    </w:p>
    <w:p w14:paraId="58702FC2" w14:textId="77777777" w:rsidR="00200D77" w:rsidRDefault="00CC6B29">
      <w:pPr>
        <w:pStyle w:val="Body"/>
        <w:rPr>
          <w:rFonts w:ascii="Times Roman" w:eastAsia="Times Roman" w:hAnsi="Times Roman" w:cs="Times Roman"/>
          <w:sz w:val="26"/>
          <w:szCs w:val="26"/>
        </w:rPr>
      </w:pPr>
      <w:r>
        <w:rPr>
          <w:rFonts w:ascii="Times Roman"/>
          <w:sz w:val="26"/>
          <w:szCs w:val="26"/>
        </w:rPr>
        <w:t>HD2454 - An Act relative to best management practices for wireless in schools.</w:t>
      </w:r>
    </w:p>
    <w:p w14:paraId="62E50AC7" w14:textId="282A617E" w:rsidR="00200D77" w:rsidRDefault="00CC6B29">
      <w:pPr>
        <w:pStyle w:val="Body"/>
        <w:outlineLvl w:val="3"/>
        <w:rPr>
          <w:rFonts w:ascii="Times Roman" w:eastAsia="Times Roman" w:hAnsi="Times Roman" w:cs="Times Roman"/>
          <w:sz w:val="26"/>
          <w:szCs w:val="26"/>
        </w:rPr>
      </w:pPr>
      <w:r>
        <w:rPr>
          <w:rFonts w:ascii="Times Roman"/>
          <w:sz w:val="26"/>
          <w:szCs w:val="26"/>
        </w:rPr>
        <w:t>SD.1881: Right to Know Cell Phone Labeling.</w:t>
      </w:r>
    </w:p>
    <w:p w14:paraId="07DB6451" w14:textId="77777777" w:rsidR="00200D77" w:rsidRDefault="00CC6B29">
      <w:pPr>
        <w:pStyle w:val="Body"/>
        <w:rPr>
          <w:rFonts w:ascii="Times Roman" w:eastAsia="Times Roman" w:hAnsi="Times Roman" w:cs="Times Roman"/>
          <w:sz w:val="26"/>
          <w:szCs w:val="26"/>
        </w:rPr>
      </w:pPr>
      <w:r>
        <w:rPr>
          <w:rFonts w:ascii="Times Roman"/>
          <w:sz w:val="26"/>
          <w:szCs w:val="26"/>
        </w:rPr>
        <w:t>SD344: Smart Meter Opt out (right to choose non-radiating meter without paying a fee).</w:t>
      </w:r>
    </w:p>
    <w:p w14:paraId="06A419BF" w14:textId="77777777" w:rsidR="00200D77" w:rsidRDefault="00CC6B29">
      <w:pPr>
        <w:pStyle w:val="Body"/>
        <w:rPr>
          <w:rFonts w:ascii="Times Roman"/>
          <w:sz w:val="26"/>
          <w:szCs w:val="26"/>
        </w:rPr>
      </w:pPr>
      <w:r>
        <w:rPr>
          <w:rFonts w:ascii="Times Roman"/>
          <w:sz w:val="26"/>
          <w:szCs w:val="26"/>
        </w:rPr>
        <w:t>SD 1462:</w:t>
      </w:r>
      <w:r>
        <w:rPr>
          <w:rFonts w:hAnsi="Times Roman"/>
          <w:sz w:val="26"/>
          <w:szCs w:val="26"/>
        </w:rPr>
        <w:t> </w:t>
      </w:r>
      <w:r>
        <w:rPr>
          <w:rFonts w:ascii="Times Roman"/>
          <w:sz w:val="26"/>
          <w:szCs w:val="26"/>
        </w:rPr>
        <w:t>Resolve creating a special commission to examine the health impacts of electromagnetic fields.</w:t>
      </w:r>
    </w:p>
    <w:p w14:paraId="38BF0413" w14:textId="2470246A" w:rsidR="00C35298" w:rsidRPr="00506529" w:rsidRDefault="00C35298" w:rsidP="0050652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6"/>
          <w:bdr w:val="none" w:sz="0" w:space="0" w:color="auto"/>
        </w:rPr>
      </w:pPr>
      <w:r w:rsidRPr="00C35298">
        <w:rPr>
          <w:rFonts w:eastAsia="Times New Roman"/>
          <w:sz w:val="26"/>
          <w:bdr w:val="none" w:sz="0" w:space="0" w:color="auto"/>
        </w:rPr>
        <w:t xml:space="preserve">SD.2053: </w:t>
      </w:r>
      <w:r w:rsidRPr="00C35298">
        <w:rPr>
          <w:rFonts w:eastAsia="Times New Roman"/>
          <w:sz w:val="26"/>
          <w:szCs w:val="20"/>
          <w:bdr w:val="none" w:sz="0" w:space="0" w:color="auto"/>
        </w:rPr>
        <w:t>An Act relative to the safe use of hand-held devices by children (right to know labeling)</w:t>
      </w:r>
    </w:p>
    <w:p w14:paraId="607C6F34" w14:textId="77777777" w:rsidR="00200D77" w:rsidRDefault="00CC6B29">
      <w:pPr>
        <w:pStyle w:val="Heading3"/>
        <w:rPr>
          <w:rFonts w:ascii="Times Roman" w:eastAsia="Times Roman" w:hAnsi="Times Roman" w:cs="Times Roman"/>
          <w:sz w:val="26"/>
          <w:szCs w:val="26"/>
        </w:rPr>
      </w:pPr>
      <w:proofErr w:type="spellStart"/>
      <w:r>
        <w:rPr>
          <w:rFonts w:ascii="Times Roman"/>
          <w:sz w:val="26"/>
          <w:szCs w:val="26"/>
        </w:rPr>
        <w:lastRenderedPageBreak/>
        <w:t>Representative</w:t>
      </w:r>
      <w:proofErr w:type="spellEnd"/>
      <w:r>
        <w:rPr>
          <w:rFonts w:ascii="Times Roman"/>
          <w:sz w:val="26"/>
          <w:szCs w:val="26"/>
        </w:rPr>
        <w:t xml:space="preserve"> Stephen Kulik, </w:t>
      </w:r>
      <w:r>
        <w:rPr>
          <w:rFonts w:ascii="Times Roman"/>
          <w:b/>
          <w:bCs/>
          <w:sz w:val="26"/>
          <w:szCs w:val="26"/>
          <w:lang w:val="en-US"/>
        </w:rPr>
        <w:t>District Office</w:t>
      </w:r>
      <w:r>
        <w:rPr>
          <w:rFonts w:ascii="Times Roman"/>
          <w:sz w:val="26"/>
          <w:szCs w:val="26"/>
        </w:rPr>
        <w:t>: 413</w:t>
      </w:r>
      <w:r>
        <w:rPr>
          <w:rFonts w:ascii="Times Roman"/>
          <w:sz w:val="26"/>
          <w:szCs w:val="26"/>
          <w:lang w:val="en-US"/>
        </w:rPr>
        <w:t>-</w:t>
      </w:r>
      <w:r>
        <w:rPr>
          <w:rFonts w:ascii="Times Roman"/>
          <w:sz w:val="26"/>
          <w:szCs w:val="26"/>
        </w:rPr>
        <w:t>977</w:t>
      </w:r>
      <w:r>
        <w:rPr>
          <w:rFonts w:ascii="Times Roman"/>
          <w:sz w:val="26"/>
          <w:szCs w:val="26"/>
          <w:lang w:val="en-US"/>
        </w:rPr>
        <w:t>-</w:t>
      </w:r>
      <w:r>
        <w:rPr>
          <w:rFonts w:ascii="Times Roman"/>
          <w:sz w:val="26"/>
          <w:szCs w:val="26"/>
        </w:rPr>
        <w:t>3580</w:t>
      </w:r>
      <w:r>
        <w:rPr>
          <w:rFonts w:ascii="Times Roman"/>
          <w:sz w:val="26"/>
          <w:szCs w:val="26"/>
          <w:lang w:val="en-US"/>
        </w:rPr>
        <w:t>.</w:t>
      </w:r>
    </w:p>
    <w:p w14:paraId="20C30E49" w14:textId="7954066F" w:rsidR="00200D77" w:rsidRDefault="00CC6B29">
      <w:pPr>
        <w:pStyle w:val="Body"/>
        <w:rPr>
          <w:rFonts w:ascii="Times Roman" w:eastAsia="Times Roman" w:hAnsi="Times Roman" w:cs="Times Roman"/>
          <w:sz w:val="26"/>
          <w:szCs w:val="26"/>
        </w:rPr>
      </w:pPr>
      <w:r>
        <w:rPr>
          <w:rFonts w:ascii="Times Roman"/>
          <w:sz w:val="26"/>
          <w:szCs w:val="26"/>
          <w:lang w:val="da-DK"/>
        </w:rPr>
        <w:t xml:space="preserve">Senator Adam Hinds, </w:t>
      </w:r>
      <w:hyperlink r:id="rId6" w:history="1">
        <w:r>
          <w:rPr>
            <w:rStyle w:val="Hyperlink0"/>
            <w:rFonts w:ascii="Times Roman"/>
            <w:sz w:val="26"/>
            <w:szCs w:val="26"/>
          </w:rPr>
          <w:t>adam.hinds@masenate.gov</w:t>
        </w:r>
      </w:hyperlink>
      <w:r>
        <w:rPr>
          <w:rFonts w:ascii="Times Roman"/>
          <w:sz w:val="26"/>
          <w:szCs w:val="26"/>
        </w:rPr>
        <w:t>, 617-722-1625</w:t>
      </w:r>
    </w:p>
    <w:p w14:paraId="7607CBAD" w14:textId="77777777" w:rsidR="00200D77" w:rsidRDefault="00200D77">
      <w:pPr>
        <w:pStyle w:val="Body"/>
        <w:rPr>
          <w:rFonts w:ascii="Times Roman" w:eastAsia="Times Roman" w:hAnsi="Times Roman" w:cs="Times Roman"/>
          <w:sz w:val="26"/>
          <w:szCs w:val="26"/>
        </w:rPr>
      </w:pPr>
    </w:p>
    <w:p w14:paraId="241D9ECA" w14:textId="77777777" w:rsidR="00200D77" w:rsidRDefault="00CC6B29">
      <w:pPr>
        <w:pStyle w:val="Body"/>
        <w:rPr>
          <w:rFonts w:ascii="Times Roman" w:eastAsia="Times Roman" w:hAnsi="Times Roman" w:cs="Times Roman"/>
          <w:sz w:val="26"/>
          <w:szCs w:val="26"/>
        </w:rPr>
      </w:pPr>
      <w:r>
        <w:rPr>
          <w:rFonts w:ascii="Times Roman"/>
          <w:b/>
          <w:bCs/>
          <w:sz w:val="26"/>
          <w:szCs w:val="26"/>
        </w:rPr>
        <w:t>Federal b</w:t>
      </w:r>
      <w:proofErr w:type="spellStart"/>
      <w:r>
        <w:rPr>
          <w:rFonts w:ascii="Times Roman"/>
          <w:b/>
          <w:bCs/>
          <w:sz w:val="26"/>
          <w:szCs w:val="26"/>
          <w:lang w:val="sv-SE"/>
        </w:rPr>
        <w:t>ills</w:t>
      </w:r>
      <w:proofErr w:type="spellEnd"/>
      <w:r>
        <w:rPr>
          <w:rFonts w:ascii="Times Roman"/>
          <w:b/>
          <w:bCs/>
          <w:sz w:val="26"/>
          <w:szCs w:val="26"/>
          <w:lang w:val="sv-SE"/>
        </w:rPr>
        <w:t xml:space="preserve"> </w:t>
      </w:r>
      <w:r>
        <w:rPr>
          <w:rFonts w:ascii="Times Roman"/>
          <w:b/>
          <w:bCs/>
          <w:sz w:val="26"/>
          <w:szCs w:val="26"/>
        </w:rPr>
        <w:t>unsupportive of public health</w:t>
      </w:r>
    </w:p>
    <w:p w14:paraId="1F617770" w14:textId="77777777" w:rsidR="00200D77" w:rsidRDefault="00CC6B29">
      <w:pPr>
        <w:pStyle w:val="Body"/>
        <w:rPr>
          <w:rFonts w:ascii="Times Roman" w:eastAsia="Times Roman" w:hAnsi="Times Roman" w:cs="Times Roman"/>
          <w:sz w:val="26"/>
          <w:szCs w:val="26"/>
        </w:rPr>
      </w:pPr>
      <w:r>
        <w:rPr>
          <w:rFonts w:ascii="Times Roman"/>
          <w:sz w:val="26"/>
          <w:szCs w:val="26"/>
        </w:rPr>
        <w:t xml:space="preserve">Mobile Now Act S.19 and Digit Act S.88 will be voted on in the coming days. They lay the groundwork for 5G and the </w:t>
      </w:r>
      <w:proofErr w:type="spellStart"/>
      <w:r>
        <w:rPr>
          <w:rFonts w:ascii="Times Roman"/>
          <w:sz w:val="26"/>
          <w:szCs w:val="26"/>
        </w:rPr>
        <w:t>IoT</w:t>
      </w:r>
      <w:proofErr w:type="spellEnd"/>
      <w:r>
        <w:rPr>
          <w:rFonts w:ascii="Times Roman"/>
          <w:sz w:val="26"/>
          <w:szCs w:val="26"/>
        </w:rPr>
        <w:t>. Find sample text for e-mails and phone calls to Senators Markey and Warren at ptco.org/</w:t>
      </w:r>
      <w:proofErr w:type="spellStart"/>
      <w:r>
        <w:rPr>
          <w:rFonts w:ascii="Times Roman"/>
          <w:sz w:val="26"/>
          <w:szCs w:val="26"/>
        </w:rPr>
        <w:t>emf</w:t>
      </w:r>
      <w:proofErr w:type="spellEnd"/>
      <w:r>
        <w:rPr>
          <w:rFonts w:ascii="Times Roman"/>
          <w:sz w:val="26"/>
          <w:szCs w:val="26"/>
        </w:rPr>
        <w:t>.</w:t>
      </w:r>
    </w:p>
    <w:p w14:paraId="792FC52C" w14:textId="77777777" w:rsidR="00200D77" w:rsidRDefault="00CC6B29">
      <w:pPr>
        <w:pStyle w:val="Body"/>
        <w:rPr>
          <w:rFonts w:ascii="Times Roman" w:eastAsia="Times Roman" w:hAnsi="Times Roman" w:cs="Times Roman"/>
          <w:sz w:val="26"/>
          <w:szCs w:val="26"/>
        </w:rPr>
      </w:pPr>
      <w:r>
        <w:rPr>
          <w:rFonts w:ascii="Times Roman"/>
          <w:sz w:val="26"/>
          <w:szCs w:val="26"/>
        </w:rPr>
        <w:t xml:space="preserve">Markey, Edward J. - (D - </w:t>
      </w:r>
      <w:proofErr w:type="gramStart"/>
      <w:r>
        <w:rPr>
          <w:rFonts w:ascii="Times Roman"/>
          <w:sz w:val="26"/>
          <w:szCs w:val="26"/>
        </w:rPr>
        <w:t xml:space="preserve">MA) </w:t>
      </w:r>
      <w:r>
        <w:rPr>
          <w:rFonts w:hAnsi="Times Roman"/>
          <w:sz w:val="26"/>
          <w:szCs w:val="26"/>
        </w:rPr>
        <w:t> </w:t>
      </w:r>
      <w:r>
        <w:rPr>
          <w:rFonts w:ascii="Times Roman"/>
          <w:sz w:val="26"/>
          <w:szCs w:val="26"/>
        </w:rPr>
        <w:t>202</w:t>
      </w:r>
      <w:proofErr w:type="gramEnd"/>
      <w:r>
        <w:rPr>
          <w:rFonts w:ascii="Times Roman"/>
          <w:sz w:val="26"/>
          <w:szCs w:val="26"/>
        </w:rPr>
        <w:t xml:space="preserve">-224 -2742 Contact: </w:t>
      </w:r>
      <w:hyperlink r:id="rId7" w:history="1">
        <w:r>
          <w:rPr>
            <w:rStyle w:val="Hyperlink0"/>
            <w:rFonts w:ascii="Times Roman" w:hAnsi="Times Roman"/>
            <w:sz w:val="26"/>
            <w:szCs w:val="26"/>
          </w:rPr>
          <w:t>www.markey.senate.gov/contact </w:t>
        </w:r>
      </w:hyperlink>
      <w:r>
        <w:rPr>
          <w:rFonts w:ascii="Times Roman"/>
          <w:sz w:val="26"/>
          <w:szCs w:val="26"/>
        </w:rPr>
        <w:t xml:space="preserve">. Warren, Elizabeth - (D - </w:t>
      </w:r>
      <w:proofErr w:type="gramStart"/>
      <w:r>
        <w:rPr>
          <w:rFonts w:ascii="Times Roman"/>
          <w:sz w:val="26"/>
          <w:szCs w:val="26"/>
        </w:rPr>
        <w:t xml:space="preserve">MA) </w:t>
      </w:r>
      <w:r>
        <w:rPr>
          <w:rFonts w:hAnsi="Times Roman"/>
          <w:sz w:val="26"/>
          <w:szCs w:val="26"/>
        </w:rPr>
        <w:t> </w:t>
      </w:r>
      <w:r>
        <w:rPr>
          <w:rFonts w:ascii="Times Roman"/>
          <w:sz w:val="26"/>
          <w:szCs w:val="26"/>
        </w:rPr>
        <w:t>202</w:t>
      </w:r>
      <w:proofErr w:type="gramEnd"/>
      <w:r>
        <w:rPr>
          <w:rFonts w:ascii="Times Roman"/>
          <w:sz w:val="26"/>
          <w:szCs w:val="26"/>
        </w:rPr>
        <w:t xml:space="preserve">-224 -4543 Contact: </w:t>
      </w:r>
      <w:hyperlink r:id="rId8" w:history="1">
        <w:r>
          <w:rPr>
            <w:rFonts w:ascii="Times Roman"/>
            <w:color w:val="0000FF"/>
            <w:sz w:val="26"/>
            <w:szCs w:val="26"/>
            <w:u w:val="single" w:color="0000FF"/>
          </w:rPr>
          <w:t>www.warren.senate.gov/?p=email_senator</w:t>
        </w:r>
        <w:r>
          <w:rPr>
            <w:rStyle w:val="Hyperlink0"/>
            <w:rFonts w:hAnsi="Times Roman"/>
            <w:sz w:val="26"/>
            <w:szCs w:val="26"/>
          </w:rPr>
          <w:t> </w:t>
        </w:r>
      </w:hyperlink>
      <w:r>
        <w:rPr>
          <w:rFonts w:ascii="Times Roman"/>
          <w:sz w:val="26"/>
          <w:szCs w:val="26"/>
        </w:rPr>
        <w:t>.</w:t>
      </w:r>
    </w:p>
    <w:p w14:paraId="3E4AB87B" w14:textId="77777777" w:rsidR="00200D77" w:rsidRDefault="00200D77">
      <w:pPr>
        <w:pStyle w:val="Body"/>
        <w:rPr>
          <w:rFonts w:ascii="Times Roman" w:eastAsia="Times Roman" w:hAnsi="Times Roman" w:cs="Times Roman"/>
          <w:sz w:val="26"/>
          <w:szCs w:val="26"/>
        </w:rPr>
      </w:pPr>
    </w:p>
    <w:p w14:paraId="1870E120" w14:textId="0756CD47" w:rsidR="008F3F8C" w:rsidRDefault="008F3F8C" w:rsidP="008F3F8C">
      <w:pPr>
        <w:pStyle w:val="Body"/>
        <w:rPr>
          <w:ins w:id="0" w:author="Jon Mirin" w:date="2017-02-07T13:32:00Z"/>
          <w:rFonts w:ascii="Times Roman"/>
          <w:b/>
          <w:bCs/>
          <w:sz w:val="26"/>
          <w:szCs w:val="26"/>
        </w:rPr>
      </w:pPr>
      <w:r>
        <w:rPr>
          <w:rFonts w:ascii="Times Roman"/>
          <w:b/>
          <w:bCs/>
          <w:sz w:val="26"/>
          <w:szCs w:val="26"/>
        </w:rPr>
        <w:t>This opinion piece was published in the Shelburne Falls</w:t>
      </w:r>
      <w:r w:rsidR="00751134">
        <w:rPr>
          <w:rFonts w:ascii="Times Roman"/>
          <w:b/>
          <w:bCs/>
          <w:sz w:val="26"/>
          <w:szCs w:val="26"/>
        </w:rPr>
        <w:t xml:space="preserve"> and West County</w:t>
      </w:r>
      <w:r>
        <w:rPr>
          <w:rFonts w:ascii="Times Roman"/>
          <w:b/>
          <w:bCs/>
          <w:sz w:val="26"/>
          <w:szCs w:val="26"/>
        </w:rPr>
        <w:t xml:space="preserve"> Independent, a newspaper serving the </w:t>
      </w:r>
      <w:proofErr w:type="spellStart"/>
      <w:r>
        <w:rPr>
          <w:rFonts w:ascii="Times Roman"/>
          <w:b/>
          <w:bCs/>
          <w:sz w:val="26"/>
          <w:szCs w:val="26"/>
        </w:rPr>
        <w:t>hilltowns</w:t>
      </w:r>
      <w:proofErr w:type="spellEnd"/>
      <w:r>
        <w:rPr>
          <w:rFonts w:ascii="Times Roman"/>
          <w:b/>
          <w:bCs/>
          <w:sz w:val="26"/>
          <w:szCs w:val="26"/>
        </w:rPr>
        <w:t xml:space="preserve"> of Western Massachusetts. Jonathan Mirin is a public health advocate and theatre artist living in Western MA and Les </w:t>
      </w:r>
      <w:proofErr w:type="spellStart"/>
      <w:r>
        <w:rPr>
          <w:rFonts w:ascii="Times Roman"/>
          <w:b/>
          <w:bCs/>
          <w:sz w:val="26"/>
          <w:szCs w:val="26"/>
        </w:rPr>
        <w:t>Ponts</w:t>
      </w:r>
      <w:proofErr w:type="spellEnd"/>
      <w:r>
        <w:rPr>
          <w:rFonts w:ascii="Times Roman"/>
          <w:b/>
          <w:bCs/>
          <w:sz w:val="26"/>
          <w:szCs w:val="26"/>
        </w:rPr>
        <w:t xml:space="preserve">-de-Martel, Switzerland. </w:t>
      </w:r>
      <w:r w:rsidR="00CE754E">
        <w:rPr>
          <w:rFonts w:ascii="Times Roman"/>
          <w:b/>
          <w:bCs/>
          <w:sz w:val="26"/>
          <w:szCs w:val="26"/>
        </w:rPr>
        <w:t xml:space="preserve">His </w:t>
      </w:r>
      <w:proofErr w:type="spellStart"/>
      <w:r w:rsidR="00CE754E">
        <w:rPr>
          <w:rFonts w:ascii="Times Roman"/>
          <w:b/>
          <w:bCs/>
          <w:sz w:val="26"/>
          <w:szCs w:val="26"/>
        </w:rPr>
        <w:t>Piti</w:t>
      </w:r>
      <w:proofErr w:type="spellEnd"/>
      <w:r w:rsidR="00CE754E">
        <w:rPr>
          <w:rFonts w:ascii="Times Roman"/>
          <w:b/>
          <w:bCs/>
          <w:sz w:val="26"/>
          <w:szCs w:val="26"/>
        </w:rPr>
        <w:t xml:space="preserve"> Theatre Company is currently</w:t>
      </w:r>
      <w:r w:rsidR="00D2544A">
        <w:rPr>
          <w:rFonts w:ascii="Times Roman"/>
          <w:b/>
          <w:bCs/>
          <w:sz w:val="26"/>
          <w:szCs w:val="26"/>
        </w:rPr>
        <w:t xml:space="preserve"> planning the </w:t>
      </w:r>
      <w:r w:rsidR="00D2544A">
        <w:rPr>
          <w:rFonts w:ascii="Times Roman"/>
          <w:b/>
          <w:bCs/>
          <w:sz w:val="26"/>
          <w:szCs w:val="26"/>
        </w:rPr>
        <w:t>“</w:t>
      </w:r>
      <w:r w:rsidR="00D2544A">
        <w:rPr>
          <w:rFonts w:ascii="Times Roman"/>
          <w:b/>
          <w:bCs/>
          <w:sz w:val="26"/>
          <w:szCs w:val="26"/>
        </w:rPr>
        <w:t>To Bee or Not to Bee</w:t>
      </w:r>
      <w:r w:rsidR="00D2544A">
        <w:rPr>
          <w:rFonts w:ascii="Times Roman"/>
          <w:b/>
          <w:bCs/>
          <w:sz w:val="26"/>
          <w:szCs w:val="26"/>
        </w:rPr>
        <w:t>”</w:t>
      </w:r>
      <w:r w:rsidR="00D2544A">
        <w:rPr>
          <w:rFonts w:ascii="Times Roman"/>
          <w:b/>
          <w:bCs/>
          <w:sz w:val="26"/>
          <w:szCs w:val="26"/>
        </w:rPr>
        <w:t xml:space="preserve"> North American Tour for fall, 2017 which will </w:t>
      </w:r>
      <w:r>
        <w:rPr>
          <w:rFonts w:ascii="Times Roman"/>
          <w:b/>
          <w:bCs/>
          <w:sz w:val="26"/>
          <w:szCs w:val="26"/>
        </w:rPr>
        <w:t xml:space="preserve">bring the all ages theatre production on the subject </w:t>
      </w:r>
      <w:r>
        <w:rPr>
          <w:rFonts w:ascii="Times Roman"/>
          <w:b/>
          <w:bCs/>
          <w:sz w:val="26"/>
          <w:szCs w:val="26"/>
        </w:rPr>
        <w:t>“</w:t>
      </w:r>
      <w:proofErr w:type="spellStart"/>
      <w:r>
        <w:rPr>
          <w:rFonts w:ascii="Times Roman"/>
          <w:b/>
          <w:bCs/>
          <w:sz w:val="26"/>
          <w:szCs w:val="26"/>
        </w:rPr>
        <w:t>Innocenzo</w:t>
      </w:r>
      <w:proofErr w:type="spellEnd"/>
      <w:r>
        <w:rPr>
          <w:rFonts w:ascii="Times Roman"/>
          <w:b/>
          <w:bCs/>
          <w:sz w:val="26"/>
          <w:szCs w:val="26"/>
        </w:rPr>
        <w:t>”</w:t>
      </w:r>
      <w:r>
        <w:rPr>
          <w:rFonts w:ascii="Times Roman"/>
          <w:b/>
          <w:bCs/>
          <w:sz w:val="26"/>
          <w:szCs w:val="26"/>
        </w:rPr>
        <w:t xml:space="preserve"> he created with his wife, electrically sensitive theatre artist </w:t>
      </w:r>
      <w:proofErr w:type="spellStart"/>
      <w:r>
        <w:rPr>
          <w:rFonts w:ascii="Times Roman"/>
          <w:b/>
          <w:bCs/>
          <w:sz w:val="26"/>
          <w:szCs w:val="26"/>
        </w:rPr>
        <w:t>Godeli</w:t>
      </w:r>
      <w:r>
        <w:rPr>
          <w:rFonts w:ascii="Times Roman"/>
          <w:b/>
          <w:bCs/>
          <w:sz w:val="26"/>
          <w:szCs w:val="26"/>
        </w:rPr>
        <w:t>è</w:t>
      </w:r>
      <w:r>
        <w:rPr>
          <w:rFonts w:ascii="Times Roman"/>
          <w:b/>
          <w:bCs/>
          <w:sz w:val="26"/>
          <w:szCs w:val="26"/>
        </w:rPr>
        <w:t>ve</w:t>
      </w:r>
      <w:proofErr w:type="spellEnd"/>
      <w:r>
        <w:rPr>
          <w:rFonts w:ascii="Times Roman"/>
          <w:b/>
          <w:bCs/>
          <w:sz w:val="26"/>
          <w:szCs w:val="26"/>
        </w:rPr>
        <w:t xml:space="preserve"> Richard, </w:t>
      </w:r>
      <w:r w:rsidR="00D2544A">
        <w:rPr>
          <w:rFonts w:ascii="Times Roman"/>
          <w:b/>
          <w:bCs/>
          <w:sz w:val="26"/>
          <w:szCs w:val="26"/>
        </w:rPr>
        <w:t>across the U.S</w:t>
      </w:r>
      <w:r w:rsidR="006C1781">
        <w:rPr>
          <w:rFonts w:ascii="Times Roman"/>
          <w:b/>
          <w:bCs/>
          <w:sz w:val="26"/>
          <w:szCs w:val="26"/>
        </w:rPr>
        <w:t>.</w:t>
      </w:r>
      <w:r>
        <w:rPr>
          <w:rFonts w:ascii="Times Roman"/>
          <w:b/>
          <w:bCs/>
          <w:sz w:val="26"/>
          <w:szCs w:val="26"/>
        </w:rPr>
        <w:t xml:space="preserve"> </w:t>
      </w:r>
      <w:r w:rsidR="006C1781">
        <w:rPr>
          <w:rFonts w:ascii="Times Roman"/>
          <w:b/>
          <w:bCs/>
          <w:sz w:val="26"/>
          <w:szCs w:val="26"/>
        </w:rPr>
        <w:t>www.ptco.org/tour</w:t>
      </w:r>
    </w:p>
    <w:p w14:paraId="7C71B4F9" w14:textId="77777777" w:rsidR="00E20C42" w:rsidRDefault="00E20C42" w:rsidP="008F3F8C">
      <w:pPr>
        <w:pStyle w:val="Body"/>
        <w:rPr>
          <w:rFonts w:ascii="Times Roman"/>
          <w:b/>
          <w:bCs/>
          <w:sz w:val="26"/>
          <w:szCs w:val="26"/>
        </w:rPr>
      </w:pPr>
    </w:p>
    <w:p w14:paraId="53941535" w14:textId="77777777" w:rsidR="00200D77" w:rsidRDefault="00200D77">
      <w:pPr>
        <w:pStyle w:val="Body"/>
      </w:pPr>
      <w:bookmarkStart w:id="1" w:name="_GoBack"/>
      <w:bookmarkEnd w:id="1"/>
    </w:p>
    <w:sectPr w:rsidR="00200D77" w:rsidSect="00200D77">
      <w:headerReference w:type="default" r:id="rId9"/>
      <w:footerReference w:type="default" r:id="rId1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8DD681" w14:textId="77777777" w:rsidR="00CA28FF" w:rsidRDefault="00F76876">
      <w:r>
        <w:separator/>
      </w:r>
    </w:p>
  </w:endnote>
  <w:endnote w:type="continuationSeparator" w:id="0">
    <w:p w14:paraId="5D6BF706" w14:textId="77777777" w:rsidR="00CA28FF" w:rsidRDefault="00F76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Roman">
    <w:altName w:val="Times"/>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65074" w14:textId="77777777" w:rsidR="00BC7BCA" w:rsidRDefault="00BC7BCA">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81ACEE" w14:textId="77777777" w:rsidR="00CA28FF" w:rsidRDefault="00F76876">
      <w:r>
        <w:separator/>
      </w:r>
    </w:p>
  </w:footnote>
  <w:footnote w:type="continuationSeparator" w:id="0">
    <w:p w14:paraId="564D64F4" w14:textId="77777777" w:rsidR="00CA28FF" w:rsidRDefault="00F7687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91400" w14:textId="77777777" w:rsidR="00BC7BCA" w:rsidRDefault="00BC7BCA">
    <w:pPr>
      <w:pStyle w:val="HeaderFooter"/>
    </w:pPr>
  </w:p>
</w:hdr>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n Mirin">
    <w15:presenceInfo w15:providerId="Windows Live" w15:userId="787140984a15ba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revisionView w:markup="0" w:formatting="0"/>
  <w:doNotTrackMoves/>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00D77"/>
    <w:rsid w:val="000239E2"/>
    <w:rsid w:val="00047C09"/>
    <w:rsid w:val="000525AF"/>
    <w:rsid w:val="000834CB"/>
    <w:rsid w:val="001166C0"/>
    <w:rsid w:val="001732A2"/>
    <w:rsid w:val="001B6622"/>
    <w:rsid w:val="001D3D5B"/>
    <w:rsid w:val="00200D77"/>
    <w:rsid w:val="00236D20"/>
    <w:rsid w:val="00245E58"/>
    <w:rsid w:val="002A05C0"/>
    <w:rsid w:val="002B51D5"/>
    <w:rsid w:val="002E17C0"/>
    <w:rsid w:val="003419C1"/>
    <w:rsid w:val="00354653"/>
    <w:rsid w:val="003A6E7B"/>
    <w:rsid w:val="003E7EBE"/>
    <w:rsid w:val="00433049"/>
    <w:rsid w:val="004D2E56"/>
    <w:rsid w:val="004E7AC6"/>
    <w:rsid w:val="004F16F7"/>
    <w:rsid w:val="00506529"/>
    <w:rsid w:val="005A4EF9"/>
    <w:rsid w:val="005B3C6D"/>
    <w:rsid w:val="005B4F9B"/>
    <w:rsid w:val="0060723D"/>
    <w:rsid w:val="00647DB4"/>
    <w:rsid w:val="006A1DBF"/>
    <w:rsid w:val="006C1781"/>
    <w:rsid w:val="00751134"/>
    <w:rsid w:val="00755E69"/>
    <w:rsid w:val="00773297"/>
    <w:rsid w:val="007C16DE"/>
    <w:rsid w:val="00892E97"/>
    <w:rsid w:val="008C4E26"/>
    <w:rsid w:val="008F3F8C"/>
    <w:rsid w:val="0092031B"/>
    <w:rsid w:val="00941C57"/>
    <w:rsid w:val="00976A79"/>
    <w:rsid w:val="00A161CF"/>
    <w:rsid w:val="00A8455B"/>
    <w:rsid w:val="00AC5EF1"/>
    <w:rsid w:val="00B62F16"/>
    <w:rsid w:val="00BC7BCA"/>
    <w:rsid w:val="00C22D1D"/>
    <w:rsid w:val="00C35298"/>
    <w:rsid w:val="00C814DA"/>
    <w:rsid w:val="00CA28FF"/>
    <w:rsid w:val="00CC6B29"/>
    <w:rsid w:val="00CE754E"/>
    <w:rsid w:val="00D100F1"/>
    <w:rsid w:val="00D12ED1"/>
    <w:rsid w:val="00D2544A"/>
    <w:rsid w:val="00D61BBC"/>
    <w:rsid w:val="00D62433"/>
    <w:rsid w:val="00D8487F"/>
    <w:rsid w:val="00E20C42"/>
    <w:rsid w:val="00E54656"/>
    <w:rsid w:val="00EA580B"/>
    <w:rsid w:val="00EC2C75"/>
    <w:rsid w:val="00ED7DB1"/>
    <w:rsid w:val="00EE71B7"/>
    <w:rsid w:val="00F40320"/>
    <w:rsid w:val="00F76876"/>
    <w:rsid w:val="00FE341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312D5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200D77"/>
    <w:rPr>
      <w:sz w:val="24"/>
      <w:szCs w:val="24"/>
    </w:rPr>
  </w:style>
  <w:style w:type="paragraph" w:styleId="Heading3">
    <w:name w:val="heading 3"/>
    <w:next w:val="Body"/>
    <w:rsid w:val="00200D77"/>
    <w:pPr>
      <w:keepNext/>
      <w:keepLines/>
      <w:spacing w:before="40"/>
      <w:outlineLvl w:val="2"/>
    </w:pPr>
    <w:rPr>
      <w:rFonts w:ascii="Calibri" w:hAnsi="Arial Unicode MS" w:cs="Arial Unicode MS"/>
      <w:color w:val="1F4D78"/>
      <w:sz w:val="24"/>
      <w:szCs w:val="24"/>
      <w:u w:color="1F4D78"/>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00D77"/>
    <w:rPr>
      <w:u w:val="single"/>
    </w:rPr>
  </w:style>
  <w:style w:type="paragraph" w:customStyle="1" w:styleId="HeaderFooter">
    <w:name w:val="Header &amp; Footer"/>
    <w:rsid w:val="00200D77"/>
    <w:pPr>
      <w:tabs>
        <w:tab w:val="right" w:pos="9020"/>
      </w:tabs>
    </w:pPr>
    <w:rPr>
      <w:rFonts w:ascii="Helvetica" w:hAnsi="Arial Unicode MS" w:cs="Arial Unicode MS"/>
      <w:color w:val="000000"/>
      <w:sz w:val="24"/>
      <w:szCs w:val="24"/>
    </w:rPr>
  </w:style>
  <w:style w:type="paragraph" w:customStyle="1" w:styleId="Body">
    <w:name w:val="Body"/>
    <w:rsid w:val="00200D77"/>
    <w:rPr>
      <w:rFonts w:ascii="Calibri" w:hAnsi="Arial Unicode MS" w:cs="Arial Unicode MS"/>
      <w:color w:val="000000"/>
      <w:sz w:val="24"/>
      <w:szCs w:val="24"/>
      <w:u w:color="000000"/>
    </w:rPr>
  </w:style>
  <w:style w:type="character" w:customStyle="1" w:styleId="None">
    <w:name w:val="None"/>
    <w:rsid w:val="00200D77"/>
  </w:style>
  <w:style w:type="character" w:customStyle="1" w:styleId="Hyperlink0">
    <w:name w:val="Hyperlink.0"/>
    <w:basedOn w:val="None"/>
    <w:rsid w:val="00200D77"/>
    <w:rPr>
      <w:color w:val="0000FF"/>
      <w:u w:val="single" w:color="0000FF"/>
    </w:rPr>
  </w:style>
  <w:style w:type="paragraph" w:styleId="BalloonText">
    <w:name w:val="Balloon Text"/>
    <w:basedOn w:val="Normal"/>
    <w:link w:val="BalloonTextChar"/>
    <w:uiPriority w:val="99"/>
    <w:semiHidden/>
    <w:unhideWhenUsed/>
    <w:rsid w:val="00CC6B29"/>
    <w:rPr>
      <w:rFonts w:ascii="Lucida Grande" w:hAnsi="Lucida Grande"/>
      <w:sz w:val="18"/>
      <w:szCs w:val="18"/>
    </w:rPr>
  </w:style>
  <w:style w:type="character" w:customStyle="1" w:styleId="BalloonTextChar">
    <w:name w:val="Balloon Text Char"/>
    <w:basedOn w:val="DefaultParagraphFont"/>
    <w:link w:val="BalloonText"/>
    <w:uiPriority w:val="99"/>
    <w:semiHidden/>
    <w:rsid w:val="00CC6B29"/>
    <w:rPr>
      <w:rFonts w:ascii="Lucida Grande" w:hAnsi="Lucida Grande"/>
      <w:sz w:val="18"/>
      <w:szCs w:val="18"/>
    </w:rPr>
  </w:style>
  <w:style w:type="character" w:styleId="FollowedHyperlink">
    <w:name w:val="FollowedHyperlink"/>
    <w:basedOn w:val="DefaultParagraphFont"/>
    <w:uiPriority w:val="99"/>
    <w:semiHidden/>
    <w:unhideWhenUsed/>
    <w:rsid w:val="002E17C0"/>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84900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microsoft.com/office/2011/relationships/people" Target="peop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mailto:adam.hinds@masenate.gov" TargetMode="External"/><Relationship Id="rId7" Type="http://schemas.openxmlformats.org/officeDocument/2006/relationships/hyperlink" Target="http://www.markey.senate.gov/contact" TargetMode="External"/><Relationship Id="rId8" Type="http://schemas.openxmlformats.org/officeDocument/2006/relationships/hyperlink" Target="http://www.warren.senate.gov/?p=email_senator" TargetMode="External"/><Relationship Id="rId9" Type="http://schemas.openxmlformats.org/officeDocument/2006/relationships/header" Target="header1.xml"/><Relationship Id="rId10"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1577</Words>
  <Characters>8989</Characters>
  <Application>Microsoft Macintosh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Piti Theatre Company</Company>
  <LinksUpToDate>false</LinksUpToDate>
  <CharactersWithSpaces>10545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Jon Mirin</cp:lastModifiedBy>
  <cp:revision>4</cp:revision>
  <dcterms:created xsi:type="dcterms:W3CDTF">2017-06-10T01:44:00Z</dcterms:created>
  <dcterms:modified xsi:type="dcterms:W3CDTF">2017-06-10T02:32:00Z</dcterms:modified>
</cp:coreProperties>
</file>