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rsidR="0044517D" w:rsidRPr="009E3290" w:rsidRDefault="0044517D" w:rsidP="00791D80">
      <w:pPr>
        <w:widowControl w:val="0"/>
        <w:overflowPunct w:val="0"/>
        <w:autoSpaceDE w:val="0"/>
        <w:autoSpaceDN w:val="0"/>
        <w:adjustRightInd w:val="0"/>
        <w:jc w:val="center"/>
        <w:rPr>
          <w:rFonts w:ascii="Times New Roman" w:eastAsia="Times New Roman" w:hAnsi="Times New Roman" w:cs="Times New Roman"/>
        </w:rPr>
      </w:pPr>
    </w:p>
    <w:p w:rsidR="0044517D" w:rsidRPr="009E3290" w:rsidRDefault="0044517D">
      <w:pPr>
        <w:widowControl w:val="0"/>
        <w:overflowPunct w:val="0"/>
        <w:autoSpaceDE w:val="0"/>
        <w:autoSpaceDN w:val="0"/>
        <w:adjustRightInd w:val="0"/>
        <w:jc w:val="right"/>
        <w:rPr>
          <w:rFonts w:ascii="Times New Roman" w:eastAsia="Times New Roman" w:hAnsi="Times New Roman" w:cs="Times New Roman"/>
        </w:rPr>
      </w:pPr>
    </w:p>
    <w:p w:rsidR="001E2909" w:rsidRPr="009E3290" w:rsidRDefault="00811F90">
      <w:pPr>
        <w:widowControl w:val="0"/>
        <w:overflowPunct w:val="0"/>
        <w:autoSpaceDE w:val="0"/>
        <w:autoSpaceDN w:val="0"/>
        <w:adjustRightInd w:val="0"/>
        <w:jc w:val="right"/>
        <w:rPr>
          <w:rFonts w:ascii="Times New Roman" w:eastAsia="Times New Roman" w:hAnsi="Times New Roman" w:cs="Times New Roman"/>
        </w:rPr>
      </w:pPr>
      <w:r w:rsidRPr="009E3290">
        <w:rPr>
          <w:rFonts w:ascii="Times New Roman" w:eastAsia="Times New Roman" w:hAnsi="Times New Roman" w:cs="Times New Roman"/>
        </w:rPr>
        <w:t>IWG-3/0</w:t>
      </w:r>
      <w:r w:rsidR="005234F0">
        <w:rPr>
          <w:rFonts w:ascii="Times New Roman" w:eastAsia="Times New Roman" w:hAnsi="Times New Roman" w:cs="Times New Roman"/>
        </w:rPr>
        <w:t>25</w:t>
      </w:r>
      <w:r w:rsidR="00791D80" w:rsidRPr="009E3290">
        <w:rPr>
          <w:rFonts w:ascii="Times New Roman" w:eastAsia="Times New Roman" w:hAnsi="Times New Roman" w:cs="Times New Roman"/>
        </w:rPr>
        <w:t xml:space="preserve"> (</w:t>
      </w:r>
      <w:r w:rsidR="00550C5C">
        <w:rPr>
          <w:rFonts w:ascii="Times New Roman" w:eastAsia="Times New Roman" w:hAnsi="Times New Roman" w:cs="Times New Roman"/>
        </w:rPr>
        <w:t>4.7</w:t>
      </w:r>
      <w:r w:rsidR="00FE7434">
        <w:rPr>
          <w:rFonts w:ascii="Times New Roman" w:eastAsia="Times New Roman" w:hAnsi="Times New Roman" w:cs="Times New Roman"/>
        </w:rPr>
        <w:t>.17</w:t>
      </w:r>
      <w:r w:rsidR="009D5777" w:rsidRPr="009E3290">
        <w:rPr>
          <w:rFonts w:ascii="Times New Roman" w:eastAsia="Times New Roman" w:hAnsi="Times New Roman" w:cs="Times New Roman"/>
        </w:rPr>
        <w:t>)</w:t>
      </w:r>
    </w:p>
    <w:p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rsidR="001E2909" w:rsidRPr="005C0631" w:rsidRDefault="001E2909">
      <w:pPr>
        <w:widowControl w:val="0"/>
        <w:autoSpaceDE w:val="0"/>
        <w:autoSpaceDN w:val="0"/>
        <w:adjustRightInd w:val="0"/>
        <w:spacing w:line="228" w:lineRule="exact"/>
        <w:rPr>
          <w:rFonts w:ascii="Times New Roman" w:eastAsia="Times New Roman" w:hAnsi="Times New Roman" w:cs="Times New Roman"/>
        </w:rPr>
      </w:pPr>
    </w:p>
    <w:p w:rsidR="001E2909" w:rsidRPr="00F10041" w:rsidRDefault="009D5777">
      <w:pPr>
        <w:widowControl w:val="0"/>
        <w:autoSpaceDE w:val="0"/>
        <w:autoSpaceDN w:val="0"/>
        <w:adjustRightInd w:val="0"/>
        <w:ind w:left="3380"/>
        <w:rPr>
          <w:rFonts w:ascii="Times New Roman" w:eastAsia="Times New Roman" w:hAnsi="Times New Roman" w:cs="Times New Roman"/>
        </w:rPr>
      </w:pPr>
      <w:r w:rsidRPr="00F10041">
        <w:rPr>
          <w:rFonts w:ascii="Times New Roman" w:eastAsia="Times New Roman" w:hAnsi="Times New Roman" w:cs="Times New Roman"/>
          <w:b/>
          <w:bCs/>
          <w:u w:val="single"/>
        </w:rPr>
        <w:t>Meeting Minutes</w:t>
      </w:r>
    </w:p>
    <w:p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rsidR="001E2909" w:rsidRPr="00F10041" w:rsidRDefault="001E2909">
      <w:pPr>
        <w:widowControl w:val="0"/>
        <w:autoSpaceDE w:val="0"/>
        <w:autoSpaceDN w:val="0"/>
        <w:adjustRightInd w:val="0"/>
        <w:spacing w:line="353" w:lineRule="exact"/>
        <w:rPr>
          <w:rFonts w:ascii="Times New Roman" w:eastAsia="Times New Roman" w:hAnsi="Times New Roman" w:cs="Times New Roman"/>
        </w:rPr>
      </w:pPr>
    </w:p>
    <w:p w:rsidR="001E2909" w:rsidRPr="00F10041" w:rsidRDefault="009D5777">
      <w:pPr>
        <w:widowControl w:val="0"/>
        <w:tabs>
          <w:tab w:val="left" w:pos="1420"/>
        </w:tabs>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Meeting</w:t>
      </w:r>
      <w:r w:rsidRPr="00F10041">
        <w:rPr>
          <w:rFonts w:ascii="Times New Roman" w:eastAsia="Times New Roman" w:hAnsi="Times New Roman" w:cs="Times New Roman"/>
        </w:rPr>
        <w:t>:</w:t>
      </w:r>
      <w:r w:rsidRPr="00F10041">
        <w:rPr>
          <w:rFonts w:ascii="Times New Roman" w:eastAsia="Times New Roman" w:hAnsi="Times New Roman" w:cs="Times New Roman"/>
        </w:rPr>
        <w:tab/>
      </w:r>
      <w:r w:rsidR="00550C5C">
        <w:rPr>
          <w:rFonts w:ascii="Times New Roman" w:eastAsia="Times New Roman" w:hAnsi="Times New Roman" w:cs="Times New Roman"/>
        </w:rPr>
        <w:t>Six</w:t>
      </w:r>
      <w:r w:rsidR="00F10041" w:rsidRPr="00F10041">
        <w:rPr>
          <w:rFonts w:ascii="Times New Roman" w:eastAsia="Times New Roman" w:hAnsi="Times New Roman" w:cs="Times New Roman"/>
        </w:rPr>
        <w:t xml:space="preserve">th </w:t>
      </w:r>
      <w:r w:rsidR="00791D80" w:rsidRPr="00F10041">
        <w:rPr>
          <w:rFonts w:ascii="Times New Roman" w:eastAsia="Times New Roman" w:hAnsi="Times New Roman" w:cs="Times New Roman"/>
        </w:rPr>
        <w:t xml:space="preserve">meeting of WAC-19 </w:t>
      </w:r>
      <w:r w:rsidR="000E4C77" w:rsidRPr="00F10041">
        <w:rPr>
          <w:rFonts w:ascii="Times New Roman" w:eastAsia="Times New Roman" w:hAnsi="Times New Roman" w:cs="Times New Roman"/>
        </w:rPr>
        <w:t>IWG-3</w:t>
      </w:r>
    </w:p>
    <w:p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Date/Time</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r>
      <w:r w:rsidR="00550C5C">
        <w:rPr>
          <w:rFonts w:ascii="Times New Roman" w:eastAsia="Times New Roman" w:hAnsi="Times New Roman" w:cs="Times New Roman"/>
        </w:rPr>
        <w:t>7 April</w:t>
      </w:r>
      <w:r w:rsidR="00F10041" w:rsidRPr="00F10041">
        <w:rPr>
          <w:rFonts w:ascii="Times New Roman" w:eastAsia="Times New Roman" w:hAnsi="Times New Roman" w:cs="Times New Roman"/>
        </w:rPr>
        <w:t xml:space="preserve"> </w:t>
      </w:r>
      <w:r w:rsidR="001C2C41" w:rsidRPr="00F10041">
        <w:rPr>
          <w:rFonts w:ascii="Times New Roman" w:eastAsia="Times New Roman" w:hAnsi="Times New Roman" w:cs="Times New Roman"/>
        </w:rPr>
        <w:t>2017</w:t>
      </w:r>
      <w:r w:rsidR="00791D80" w:rsidRPr="00F10041">
        <w:rPr>
          <w:rFonts w:ascii="Times New Roman" w:eastAsia="Times New Roman" w:hAnsi="Times New Roman" w:cs="Times New Roman"/>
        </w:rPr>
        <w:t>/1</w:t>
      </w:r>
      <w:r w:rsidR="00550C5C">
        <w:rPr>
          <w:rFonts w:ascii="Times New Roman" w:eastAsia="Times New Roman" w:hAnsi="Times New Roman" w:cs="Times New Roman"/>
        </w:rPr>
        <w:t>3</w:t>
      </w:r>
      <w:r w:rsidR="00791D80" w:rsidRPr="00F10041">
        <w:rPr>
          <w:rFonts w:ascii="Times New Roman" w:eastAsia="Times New Roman" w:hAnsi="Times New Roman" w:cs="Times New Roman"/>
        </w:rPr>
        <w:t>:00</w:t>
      </w:r>
      <w:r w:rsidR="00550C5C">
        <w:rPr>
          <w:rFonts w:ascii="Times New Roman" w:eastAsia="Times New Roman" w:hAnsi="Times New Roman" w:cs="Times New Roman"/>
        </w:rPr>
        <w:t xml:space="preserve"> ED</w:t>
      </w:r>
      <w:r w:rsidR="000E4C77" w:rsidRPr="00F10041">
        <w:rPr>
          <w:rFonts w:ascii="Times New Roman" w:eastAsia="Times New Roman" w:hAnsi="Times New Roman" w:cs="Times New Roman"/>
        </w:rPr>
        <w:t>T</w:t>
      </w:r>
    </w:p>
    <w:p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Location</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t>Teleconference</w:t>
      </w:r>
    </w:p>
    <w:p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Committee Members &amp; Observers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FCC Employees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rsidR="001E2909" w:rsidRPr="00F10041" w:rsidRDefault="009D5777">
      <w:pPr>
        <w:widowControl w:val="0"/>
        <w:overflowPunct w:val="0"/>
        <w:autoSpaceDE w:val="0"/>
        <w:autoSpaceDN w:val="0"/>
        <w:adjustRightInd w:val="0"/>
        <w:spacing w:line="276" w:lineRule="auto"/>
        <w:ind w:right="680"/>
        <w:rPr>
          <w:rFonts w:ascii="Times New Roman" w:eastAsia="Times New Roman" w:hAnsi="Times New Roman" w:cs="Times New Roman"/>
        </w:rPr>
      </w:pPr>
      <w:r w:rsidRPr="00F10041">
        <w:rPr>
          <w:rFonts w:ascii="Times New Roman" w:eastAsia="Times New Roman" w:hAnsi="Times New Roman" w:cs="Times New Roman"/>
          <w:u w:val="single"/>
        </w:rPr>
        <w:t>Meeting Summary</w:t>
      </w:r>
      <w:r w:rsidR="00791D80" w:rsidRPr="00F10041">
        <w:rPr>
          <w:rFonts w:ascii="Times New Roman" w:eastAsia="Times New Roman" w:hAnsi="Times New Roman" w:cs="Times New Roman"/>
        </w:rPr>
        <w:t xml:space="preserve">: </w:t>
      </w:r>
    </w:p>
    <w:p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Introductions/Opening remarks: The Chair welcomed all participants to the </w:t>
      </w:r>
      <w:r w:rsidR="00550C5C">
        <w:rPr>
          <w:rFonts w:ascii="Times New Roman" w:hAnsi="Times New Roman"/>
          <w:sz w:val="24"/>
          <w:szCs w:val="24"/>
        </w:rPr>
        <w:t>six</w:t>
      </w:r>
      <w:r w:rsidR="00F10041" w:rsidRPr="00F10041">
        <w:rPr>
          <w:rFonts w:ascii="Times New Roman" w:hAnsi="Times New Roman"/>
          <w:sz w:val="24"/>
          <w:szCs w:val="24"/>
        </w:rPr>
        <w:t>th</w:t>
      </w:r>
      <w:r w:rsidRPr="00F10041">
        <w:rPr>
          <w:rFonts w:ascii="Times New Roman" w:hAnsi="Times New Roman"/>
          <w:sz w:val="24"/>
          <w:szCs w:val="24"/>
        </w:rPr>
        <w:t xml:space="preserve"> meeting</w:t>
      </w:r>
      <w:r w:rsidR="004731EE" w:rsidRPr="00F10041">
        <w:rPr>
          <w:rFonts w:ascii="Times New Roman" w:hAnsi="Times New Roman"/>
          <w:sz w:val="24"/>
          <w:szCs w:val="24"/>
        </w:rPr>
        <w:t xml:space="preserve"> of</w:t>
      </w:r>
      <w:r w:rsidRPr="00F10041">
        <w:rPr>
          <w:rFonts w:ascii="Times New Roman" w:hAnsi="Times New Roman"/>
          <w:sz w:val="24"/>
          <w:szCs w:val="24"/>
        </w:rPr>
        <w:t xml:space="preserve"> WAC-19 IWG-3</w:t>
      </w:r>
      <w:r w:rsidR="00550C5C">
        <w:rPr>
          <w:rFonts w:ascii="Times New Roman" w:hAnsi="Times New Roman"/>
          <w:sz w:val="24"/>
          <w:szCs w:val="24"/>
        </w:rPr>
        <w:t xml:space="preserve"> and gave brief comments on the objective of the meeting</w:t>
      </w:r>
      <w:r w:rsidRPr="00F10041">
        <w:rPr>
          <w:rFonts w:ascii="Times New Roman" w:hAnsi="Times New Roman"/>
          <w:sz w:val="24"/>
          <w:szCs w:val="24"/>
        </w:rPr>
        <w:t>. Participants on the call introduced themselves</w:t>
      </w:r>
      <w:r w:rsidR="00550C5C">
        <w:rPr>
          <w:rFonts w:ascii="Times New Roman" w:hAnsi="Times New Roman"/>
          <w:sz w:val="24"/>
          <w:szCs w:val="24"/>
        </w:rPr>
        <w:t xml:space="preserve"> in an orderly fashion and </w:t>
      </w:r>
      <w:r w:rsidRPr="00F10041">
        <w:rPr>
          <w:rFonts w:ascii="Times New Roman" w:hAnsi="Times New Roman"/>
          <w:sz w:val="24"/>
          <w:szCs w:val="24"/>
        </w:rPr>
        <w:t>participation of a designated federal offic</w:t>
      </w:r>
      <w:r w:rsidR="00550C5C">
        <w:rPr>
          <w:rFonts w:ascii="Times New Roman" w:hAnsi="Times New Roman"/>
          <w:sz w:val="24"/>
          <w:szCs w:val="24"/>
        </w:rPr>
        <w:t>ial was confirmed</w:t>
      </w:r>
      <w:r w:rsidRPr="00F10041">
        <w:rPr>
          <w:rFonts w:ascii="Times New Roman" w:hAnsi="Times New Roman"/>
          <w:sz w:val="24"/>
          <w:szCs w:val="24"/>
        </w:rPr>
        <w:t>.</w:t>
      </w:r>
      <w:r w:rsidR="000E4C77" w:rsidRPr="00F10041">
        <w:rPr>
          <w:rFonts w:ascii="Times New Roman" w:hAnsi="Times New Roman"/>
          <w:sz w:val="24"/>
          <w:szCs w:val="24"/>
        </w:rPr>
        <w:t xml:space="preserve">  </w:t>
      </w:r>
      <w:r w:rsidR="001C2C41" w:rsidRPr="00F10041">
        <w:rPr>
          <w:rFonts w:ascii="Times New Roman" w:hAnsi="Times New Roman"/>
          <w:sz w:val="24"/>
          <w:szCs w:val="24"/>
        </w:rPr>
        <w:t>Hearing no volunteer</w:t>
      </w:r>
      <w:r w:rsidR="000E4C77" w:rsidRPr="00F10041">
        <w:rPr>
          <w:rFonts w:ascii="Times New Roman" w:hAnsi="Times New Roman"/>
          <w:sz w:val="24"/>
          <w:szCs w:val="24"/>
        </w:rPr>
        <w:t xml:space="preserve"> to take minutes</w:t>
      </w:r>
      <w:r w:rsidR="008129D6">
        <w:rPr>
          <w:rFonts w:ascii="Times New Roman" w:hAnsi="Times New Roman"/>
          <w:sz w:val="24"/>
          <w:szCs w:val="24"/>
        </w:rPr>
        <w:t xml:space="preserve"> the Chair tasked himself</w:t>
      </w:r>
      <w:r w:rsidR="001C2C41" w:rsidRPr="00F10041">
        <w:rPr>
          <w:rFonts w:ascii="Times New Roman" w:hAnsi="Times New Roman"/>
          <w:sz w:val="24"/>
          <w:szCs w:val="24"/>
        </w:rPr>
        <w:t xml:space="preserve"> to take on this role</w:t>
      </w:r>
      <w:r w:rsidR="00296548" w:rsidRPr="00F10041">
        <w:rPr>
          <w:rFonts w:ascii="Times New Roman" w:hAnsi="Times New Roman"/>
          <w:sz w:val="24"/>
          <w:szCs w:val="24"/>
        </w:rPr>
        <w:t xml:space="preserve"> for this meeting</w:t>
      </w:r>
      <w:r w:rsidR="000E4C77" w:rsidRPr="00F10041">
        <w:rPr>
          <w:rFonts w:ascii="Times New Roman" w:hAnsi="Times New Roman"/>
          <w:sz w:val="24"/>
          <w:szCs w:val="24"/>
        </w:rPr>
        <w:t>.</w:t>
      </w:r>
    </w:p>
    <w:p w:rsidR="002F0C2D" w:rsidRPr="00F10041" w:rsidRDefault="002F0C2D" w:rsidP="002F0C2D">
      <w:pPr>
        <w:pStyle w:val="ListParagraph"/>
        <w:tabs>
          <w:tab w:val="left" w:pos="-720"/>
        </w:tabs>
        <w:suppressAutoHyphens/>
        <w:rPr>
          <w:rFonts w:ascii="Times New Roman" w:hAnsi="Times New Roman"/>
          <w:sz w:val="24"/>
          <w:szCs w:val="24"/>
        </w:rPr>
      </w:pPr>
    </w:p>
    <w:p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Approval of the Agenda: The Chair </w:t>
      </w:r>
      <w:r w:rsidR="00A65838">
        <w:rPr>
          <w:rFonts w:ascii="Times New Roman" w:hAnsi="Times New Roman"/>
          <w:sz w:val="24"/>
          <w:szCs w:val="24"/>
        </w:rPr>
        <w:t xml:space="preserve">offered the draft </w:t>
      </w:r>
      <w:r w:rsidRPr="00F10041">
        <w:rPr>
          <w:rFonts w:ascii="Times New Roman" w:hAnsi="Times New Roman"/>
          <w:sz w:val="24"/>
          <w:szCs w:val="24"/>
        </w:rPr>
        <w:t xml:space="preserve">Agenda </w:t>
      </w:r>
      <w:r w:rsidR="00A65838">
        <w:rPr>
          <w:rFonts w:ascii="Times New Roman" w:hAnsi="Times New Roman"/>
          <w:sz w:val="24"/>
          <w:szCs w:val="24"/>
        </w:rPr>
        <w:t>(Document IWG-3_023</w:t>
      </w:r>
      <w:r w:rsidR="00EC6F7C" w:rsidRPr="00F10041">
        <w:rPr>
          <w:rFonts w:ascii="Times New Roman" w:hAnsi="Times New Roman"/>
          <w:sz w:val="24"/>
          <w:szCs w:val="24"/>
        </w:rPr>
        <w:t>)</w:t>
      </w:r>
      <w:r w:rsidR="00A65838">
        <w:rPr>
          <w:rFonts w:ascii="Times New Roman" w:hAnsi="Times New Roman"/>
          <w:sz w:val="24"/>
          <w:szCs w:val="24"/>
        </w:rPr>
        <w:t xml:space="preserve"> to the meeting</w:t>
      </w:r>
      <w:r w:rsidR="001C2C41" w:rsidRPr="00F10041">
        <w:rPr>
          <w:rFonts w:ascii="Times New Roman" w:hAnsi="Times New Roman"/>
          <w:sz w:val="24"/>
          <w:szCs w:val="24"/>
        </w:rPr>
        <w:t xml:space="preserve">, including a </w:t>
      </w:r>
      <w:r w:rsidR="00A65838">
        <w:rPr>
          <w:rFonts w:ascii="Times New Roman" w:hAnsi="Times New Roman"/>
          <w:sz w:val="24"/>
          <w:szCs w:val="24"/>
        </w:rPr>
        <w:t xml:space="preserve">minor revision to the document number to be considered under WRC-19 Agenda item 9.1, Issue 9.1.7.  </w:t>
      </w:r>
      <w:r w:rsidR="00EC6F7C" w:rsidRPr="00F10041">
        <w:rPr>
          <w:rFonts w:ascii="Times New Roman" w:hAnsi="Times New Roman"/>
          <w:sz w:val="24"/>
          <w:szCs w:val="24"/>
        </w:rPr>
        <w:t>The draft A</w:t>
      </w:r>
      <w:r w:rsidRPr="00F10041">
        <w:rPr>
          <w:rFonts w:ascii="Times New Roman" w:hAnsi="Times New Roman"/>
          <w:sz w:val="24"/>
          <w:szCs w:val="24"/>
        </w:rPr>
        <w:t>genda was agreed.</w:t>
      </w:r>
    </w:p>
    <w:p w:rsidR="002F0C2D" w:rsidRPr="00F10041" w:rsidRDefault="002F0C2D" w:rsidP="002F0C2D">
      <w:pPr>
        <w:pStyle w:val="ListParagraph"/>
        <w:rPr>
          <w:rFonts w:ascii="Times New Roman" w:hAnsi="Times New Roman"/>
          <w:sz w:val="24"/>
          <w:szCs w:val="24"/>
        </w:rPr>
      </w:pPr>
    </w:p>
    <w:p w:rsidR="002F0C2D" w:rsidRPr="00F10041" w:rsidRDefault="001C2C41"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Approval of the min</w:t>
      </w:r>
      <w:r w:rsidR="00483793">
        <w:rPr>
          <w:rFonts w:ascii="Times New Roman" w:hAnsi="Times New Roman"/>
          <w:sz w:val="24"/>
          <w:szCs w:val="24"/>
        </w:rPr>
        <w:t>utes from 5</w:t>
      </w:r>
      <w:r w:rsidR="00F10041" w:rsidRPr="00F10041">
        <w:rPr>
          <w:rFonts w:ascii="Times New Roman" w:hAnsi="Times New Roman"/>
          <w:sz w:val="24"/>
          <w:szCs w:val="24"/>
          <w:vertAlign w:val="superscript"/>
        </w:rPr>
        <w:t>th</w:t>
      </w:r>
      <w:r w:rsidRPr="00F10041">
        <w:rPr>
          <w:rFonts w:ascii="Times New Roman" w:hAnsi="Times New Roman"/>
          <w:sz w:val="24"/>
          <w:szCs w:val="24"/>
        </w:rPr>
        <w:t xml:space="preserve"> </w:t>
      </w:r>
      <w:r w:rsidR="00EC6F7C" w:rsidRPr="00F10041">
        <w:rPr>
          <w:rFonts w:ascii="Times New Roman" w:hAnsi="Times New Roman"/>
          <w:sz w:val="24"/>
          <w:szCs w:val="24"/>
        </w:rPr>
        <w:t xml:space="preserve">meeting: The Chair </w:t>
      </w:r>
      <w:r w:rsidRPr="00F10041">
        <w:rPr>
          <w:rFonts w:ascii="Times New Roman" w:hAnsi="Times New Roman"/>
          <w:sz w:val="24"/>
          <w:szCs w:val="24"/>
        </w:rPr>
        <w:t xml:space="preserve">sought approval for the previously distributed </w:t>
      </w:r>
      <w:r w:rsidR="00EC6F7C" w:rsidRPr="00F10041">
        <w:rPr>
          <w:rFonts w:ascii="Times New Roman" w:hAnsi="Times New Roman"/>
          <w:sz w:val="24"/>
          <w:szCs w:val="24"/>
        </w:rPr>
        <w:t>minutes from the</w:t>
      </w:r>
      <w:r w:rsidR="00882F78" w:rsidRPr="00F10041">
        <w:rPr>
          <w:rFonts w:ascii="Times New Roman" w:hAnsi="Times New Roman"/>
          <w:sz w:val="24"/>
          <w:szCs w:val="24"/>
        </w:rPr>
        <w:t xml:space="preserve"> </w:t>
      </w:r>
      <w:r w:rsidR="00483793">
        <w:rPr>
          <w:rFonts w:ascii="Times New Roman" w:hAnsi="Times New Roman"/>
          <w:sz w:val="24"/>
          <w:szCs w:val="24"/>
        </w:rPr>
        <w:t>fif</w:t>
      </w:r>
      <w:r w:rsidR="00D97472">
        <w:rPr>
          <w:rFonts w:ascii="Times New Roman" w:hAnsi="Times New Roman"/>
          <w:sz w:val="24"/>
          <w:szCs w:val="24"/>
        </w:rPr>
        <w:t>th</w:t>
      </w:r>
      <w:r w:rsidR="00EC6F7C" w:rsidRPr="00F10041">
        <w:rPr>
          <w:rFonts w:ascii="Times New Roman" w:hAnsi="Times New Roman"/>
          <w:sz w:val="24"/>
          <w:szCs w:val="24"/>
        </w:rPr>
        <w:t xml:space="preserve"> </w:t>
      </w:r>
      <w:r w:rsidR="00882F78" w:rsidRPr="00F10041">
        <w:rPr>
          <w:rFonts w:ascii="Times New Roman" w:hAnsi="Times New Roman"/>
          <w:sz w:val="24"/>
          <w:szCs w:val="24"/>
        </w:rPr>
        <w:t xml:space="preserve">IWG-3 </w:t>
      </w:r>
      <w:r w:rsidR="00EC6F7C" w:rsidRPr="00F10041">
        <w:rPr>
          <w:rFonts w:ascii="Times New Roman" w:hAnsi="Times New Roman"/>
          <w:sz w:val="24"/>
          <w:szCs w:val="24"/>
        </w:rPr>
        <w:t>meeting (Document IWG-3_0</w:t>
      </w:r>
      <w:r w:rsidR="00483793">
        <w:rPr>
          <w:rFonts w:ascii="Times New Roman" w:hAnsi="Times New Roman"/>
          <w:sz w:val="24"/>
          <w:szCs w:val="24"/>
        </w:rPr>
        <w:t>20</w:t>
      </w:r>
      <w:r w:rsidR="00EC6F7C" w:rsidRPr="00F10041">
        <w:rPr>
          <w:rFonts w:ascii="Times New Roman" w:hAnsi="Times New Roman"/>
          <w:sz w:val="24"/>
          <w:szCs w:val="24"/>
        </w:rPr>
        <w:t xml:space="preserve">). </w:t>
      </w:r>
      <w:r w:rsidR="00483793">
        <w:rPr>
          <w:rFonts w:ascii="Times New Roman" w:hAnsi="Times New Roman"/>
          <w:sz w:val="24"/>
          <w:szCs w:val="24"/>
        </w:rPr>
        <w:t xml:space="preserve"> </w:t>
      </w:r>
      <w:r w:rsidRPr="00F10041">
        <w:rPr>
          <w:rFonts w:ascii="Times New Roman" w:hAnsi="Times New Roman"/>
          <w:sz w:val="24"/>
          <w:szCs w:val="24"/>
        </w:rPr>
        <w:t>Hearing no comment, t</w:t>
      </w:r>
      <w:r w:rsidR="00EC6F7C" w:rsidRPr="00F10041">
        <w:rPr>
          <w:rFonts w:ascii="Times New Roman" w:hAnsi="Times New Roman"/>
          <w:sz w:val="24"/>
          <w:szCs w:val="24"/>
        </w:rPr>
        <w:t>he minutes were agreed.</w:t>
      </w:r>
      <w:r w:rsidR="002F0C2D" w:rsidRPr="00F10041">
        <w:rPr>
          <w:rFonts w:ascii="Times New Roman" w:hAnsi="Times New Roman"/>
          <w:sz w:val="24"/>
          <w:szCs w:val="24"/>
        </w:rPr>
        <w:t xml:space="preserve">  </w:t>
      </w:r>
    </w:p>
    <w:p w:rsidR="009E10F6" w:rsidRPr="00F10041" w:rsidRDefault="009E10F6" w:rsidP="009E10F6">
      <w:pPr>
        <w:pStyle w:val="ListParagraph"/>
        <w:rPr>
          <w:rFonts w:ascii="Times New Roman" w:hAnsi="Times New Roman"/>
          <w:sz w:val="24"/>
          <w:szCs w:val="24"/>
        </w:rPr>
      </w:pPr>
    </w:p>
    <w:p w:rsidR="009E10F6" w:rsidRPr="00F10041" w:rsidRDefault="009E10F6"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Other meetings of interest since last meeting of IWG-3:  </w:t>
      </w:r>
      <w:r w:rsidR="00966E4A">
        <w:rPr>
          <w:rFonts w:ascii="Times New Roman" w:hAnsi="Times New Roman"/>
          <w:sz w:val="24"/>
          <w:szCs w:val="24"/>
        </w:rPr>
        <w:t>Noting that the last meeting of IWG-3 was held on March 23, no meetings of interest since that date were identified</w:t>
      </w:r>
      <w:r w:rsidR="00F10041" w:rsidRPr="00F10041">
        <w:rPr>
          <w:rFonts w:ascii="Times New Roman" w:hAnsi="Times New Roman"/>
          <w:sz w:val="24"/>
          <w:szCs w:val="24"/>
        </w:rPr>
        <w:t xml:space="preserve">.  </w:t>
      </w:r>
    </w:p>
    <w:p w:rsidR="002F0C2D" w:rsidRPr="00F10041" w:rsidRDefault="002F0C2D" w:rsidP="002F0C2D">
      <w:pPr>
        <w:pStyle w:val="ListParagraph"/>
        <w:rPr>
          <w:rFonts w:ascii="Times New Roman" w:hAnsi="Times New Roman"/>
          <w:sz w:val="24"/>
          <w:szCs w:val="24"/>
        </w:rPr>
      </w:pPr>
    </w:p>
    <w:p w:rsidR="00AB463D" w:rsidRPr="00F10041" w:rsidRDefault="00F10041" w:rsidP="00966E4A">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Update of status of PV’s already approved by IWG-3</w:t>
      </w:r>
      <w:r w:rsidR="00EC6F7C" w:rsidRPr="00F10041">
        <w:rPr>
          <w:rFonts w:ascii="Times New Roman" w:hAnsi="Times New Roman"/>
          <w:sz w:val="24"/>
          <w:szCs w:val="24"/>
        </w:rPr>
        <w:t xml:space="preserve">: </w:t>
      </w:r>
      <w:r w:rsidR="00882F78" w:rsidRPr="00F10041">
        <w:rPr>
          <w:rFonts w:ascii="Times New Roman" w:hAnsi="Times New Roman"/>
          <w:sz w:val="24"/>
          <w:szCs w:val="24"/>
        </w:rPr>
        <w:t>The Chair</w:t>
      </w:r>
      <w:r w:rsidR="004731EE" w:rsidRPr="00F10041">
        <w:rPr>
          <w:rFonts w:ascii="Times New Roman" w:hAnsi="Times New Roman"/>
          <w:sz w:val="24"/>
          <w:szCs w:val="24"/>
        </w:rPr>
        <w:t xml:space="preserve"> </w:t>
      </w:r>
      <w:r w:rsidR="009E10F6" w:rsidRPr="00F10041">
        <w:rPr>
          <w:rFonts w:ascii="Times New Roman" w:hAnsi="Times New Roman"/>
          <w:sz w:val="24"/>
          <w:szCs w:val="24"/>
        </w:rPr>
        <w:t>sought any information that the participants</w:t>
      </w:r>
      <w:r w:rsidR="00296548" w:rsidRPr="00F10041">
        <w:rPr>
          <w:rFonts w:ascii="Times New Roman" w:hAnsi="Times New Roman"/>
          <w:sz w:val="24"/>
          <w:szCs w:val="24"/>
        </w:rPr>
        <w:t>, particularly FCC and NTIA participants,</w:t>
      </w:r>
      <w:r w:rsidR="009E10F6" w:rsidRPr="00F10041">
        <w:rPr>
          <w:rFonts w:ascii="Times New Roman" w:hAnsi="Times New Roman"/>
          <w:sz w:val="24"/>
          <w:szCs w:val="24"/>
        </w:rPr>
        <w:t xml:space="preserve"> may have on the status of reconciliation of the various </w:t>
      </w:r>
      <w:r w:rsidR="008129D6">
        <w:rPr>
          <w:rFonts w:ascii="Times New Roman" w:hAnsi="Times New Roman"/>
          <w:sz w:val="24"/>
          <w:szCs w:val="24"/>
        </w:rPr>
        <w:t xml:space="preserve">IWG-3 </w:t>
      </w:r>
      <w:r w:rsidR="004731EE" w:rsidRPr="00F10041">
        <w:rPr>
          <w:rFonts w:ascii="Times New Roman" w:hAnsi="Times New Roman"/>
          <w:sz w:val="24"/>
          <w:szCs w:val="24"/>
        </w:rPr>
        <w:t xml:space="preserve">PVs </w:t>
      </w:r>
      <w:r w:rsidR="008129D6">
        <w:rPr>
          <w:rFonts w:ascii="Times New Roman" w:hAnsi="Times New Roman"/>
          <w:sz w:val="24"/>
          <w:szCs w:val="24"/>
        </w:rPr>
        <w:t>already approved</w:t>
      </w:r>
      <w:r w:rsidR="009E10F6" w:rsidRPr="00F10041">
        <w:rPr>
          <w:rFonts w:ascii="Times New Roman" w:hAnsi="Times New Roman"/>
          <w:sz w:val="24"/>
          <w:szCs w:val="24"/>
        </w:rPr>
        <w:t xml:space="preserve"> by the WAC</w:t>
      </w:r>
      <w:r w:rsidR="004731EE" w:rsidRPr="00F10041">
        <w:rPr>
          <w:rFonts w:ascii="Times New Roman" w:hAnsi="Times New Roman"/>
          <w:sz w:val="24"/>
          <w:szCs w:val="24"/>
        </w:rPr>
        <w:t>.</w:t>
      </w:r>
      <w:r w:rsidR="00966E4A">
        <w:rPr>
          <w:rFonts w:ascii="Times New Roman" w:hAnsi="Times New Roman"/>
          <w:sz w:val="24"/>
          <w:szCs w:val="24"/>
        </w:rPr>
        <w:t xml:space="preserve">  I</w:t>
      </w:r>
      <w:r w:rsidR="009E10F6" w:rsidRPr="00F10041">
        <w:rPr>
          <w:rFonts w:ascii="Times New Roman" w:hAnsi="Times New Roman"/>
          <w:sz w:val="24"/>
          <w:szCs w:val="24"/>
        </w:rPr>
        <w:t>t was reported that</w:t>
      </w:r>
      <w:r w:rsidRPr="00F10041">
        <w:rPr>
          <w:rFonts w:ascii="Times New Roman" w:hAnsi="Times New Roman"/>
          <w:sz w:val="24"/>
          <w:szCs w:val="24"/>
        </w:rPr>
        <w:t xml:space="preserve"> </w:t>
      </w:r>
      <w:r w:rsidR="00966E4A">
        <w:rPr>
          <w:rFonts w:ascii="Times New Roman" w:hAnsi="Times New Roman"/>
          <w:sz w:val="24"/>
          <w:szCs w:val="24"/>
        </w:rPr>
        <w:t>the reconciliation process for these PVs was now moving well and that it was expected that the process would be completed for a number of outstanding PVs by the date of the next WAC meeting.</w:t>
      </w:r>
      <w:r w:rsidRPr="00F10041">
        <w:rPr>
          <w:rFonts w:ascii="Times New Roman" w:hAnsi="Times New Roman"/>
          <w:sz w:val="24"/>
          <w:szCs w:val="24"/>
        </w:rPr>
        <w:t xml:space="preserve">  </w:t>
      </w:r>
      <w:r w:rsidR="004731EE" w:rsidRPr="00F10041">
        <w:rPr>
          <w:rFonts w:ascii="Times New Roman" w:hAnsi="Times New Roman"/>
          <w:sz w:val="24"/>
          <w:szCs w:val="24"/>
        </w:rPr>
        <w:t xml:space="preserve">  </w:t>
      </w:r>
      <w:r w:rsidR="002F0C2D" w:rsidRPr="00F10041">
        <w:rPr>
          <w:rFonts w:ascii="Times New Roman" w:hAnsi="Times New Roman"/>
          <w:sz w:val="24"/>
          <w:szCs w:val="24"/>
        </w:rPr>
        <w:br/>
      </w:r>
    </w:p>
    <w:p w:rsidR="005B147C" w:rsidRPr="00F10041" w:rsidRDefault="00AB463D" w:rsidP="00AB463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Status of remaini</w:t>
      </w:r>
      <w:r w:rsidR="005B147C" w:rsidRPr="00F10041">
        <w:rPr>
          <w:rFonts w:ascii="Times New Roman" w:hAnsi="Times New Roman"/>
          <w:sz w:val="24"/>
          <w:szCs w:val="24"/>
        </w:rPr>
        <w:t>ng WRC-19 AIs assigned to IWG-3:</w:t>
      </w:r>
    </w:p>
    <w:p w:rsidR="005B147C" w:rsidRPr="00F10041" w:rsidRDefault="00AB463D" w:rsidP="005B147C">
      <w:pPr>
        <w:pStyle w:val="ListParagraph"/>
        <w:tabs>
          <w:tab w:val="left" w:pos="-720"/>
        </w:tabs>
        <w:suppressAutoHyphens/>
        <w:rPr>
          <w:rFonts w:ascii="Times New Roman" w:hAnsi="Times New Roman"/>
          <w:sz w:val="24"/>
          <w:szCs w:val="24"/>
        </w:rPr>
      </w:pPr>
      <w:r w:rsidRPr="00F10041">
        <w:rPr>
          <w:rFonts w:ascii="Times New Roman" w:hAnsi="Times New Roman"/>
          <w:sz w:val="24"/>
          <w:szCs w:val="24"/>
        </w:rPr>
        <w:t xml:space="preserve"> </w:t>
      </w:r>
    </w:p>
    <w:p w:rsidR="00F10041" w:rsidRPr="00F10041" w:rsidRDefault="005B147C" w:rsidP="005B147C">
      <w:pPr>
        <w:pStyle w:val="ListParagraph"/>
        <w:tabs>
          <w:tab w:val="left" w:pos="-720"/>
        </w:tabs>
        <w:suppressAutoHyphens/>
        <w:rPr>
          <w:rFonts w:ascii="Times New Roman" w:hAnsi="Times New Roman"/>
          <w:sz w:val="24"/>
          <w:szCs w:val="24"/>
        </w:rPr>
      </w:pPr>
      <w:r w:rsidRPr="00F10041">
        <w:rPr>
          <w:rFonts w:ascii="Times New Roman" w:hAnsi="Times New Roman"/>
          <w:b/>
          <w:sz w:val="24"/>
          <w:szCs w:val="24"/>
        </w:rPr>
        <w:lastRenderedPageBreak/>
        <w:t>Agenda item 1.2</w:t>
      </w:r>
      <w:r w:rsidRPr="00F10041">
        <w:rPr>
          <w:rFonts w:ascii="Times New Roman" w:hAnsi="Times New Roman"/>
          <w:sz w:val="24"/>
          <w:szCs w:val="24"/>
        </w:rPr>
        <w:t xml:space="preserve">: </w:t>
      </w:r>
      <w:r w:rsidR="00966E4A">
        <w:rPr>
          <w:rFonts w:ascii="Times New Roman" w:hAnsi="Times New Roman"/>
          <w:sz w:val="24"/>
          <w:szCs w:val="24"/>
        </w:rPr>
        <w:t xml:space="preserve"> NTIA introduced the first half of document IWG-3/022, which contained an NTIA PV on this agenda item.  After</w:t>
      </w:r>
      <w:r w:rsidR="008129D6">
        <w:rPr>
          <w:rFonts w:ascii="Times New Roman" w:hAnsi="Times New Roman"/>
          <w:sz w:val="24"/>
          <w:szCs w:val="24"/>
        </w:rPr>
        <w:t xml:space="preserve"> the introduction it was agreed</w:t>
      </w:r>
      <w:r w:rsidR="00966E4A">
        <w:rPr>
          <w:rFonts w:ascii="Times New Roman" w:hAnsi="Times New Roman"/>
          <w:sz w:val="24"/>
          <w:szCs w:val="24"/>
        </w:rPr>
        <w:t xml:space="preserve"> that IWG-3 supports this PV and this will be reported to the WAC.</w:t>
      </w:r>
      <w:r w:rsidR="00F10041" w:rsidRPr="00F10041">
        <w:rPr>
          <w:rFonts w:ascii="Times New Roman" w:hAnsi="Times New Roman"/>
          <w:sz w:val="24"/>
          <w:szCs w:val="24"/>
        </w:rPr>
        <w:t xml:space="preserve">  </w:t>
      </w:r>
    </w:p>
    <w:p w:rsidR="00F10041" w:rsidRPr="00F10041" w:rsidRDefault="005B147C" w:rsidP="005B147C">
      <w:pPr>
        <w:pStyle w:val="ListParagraph"/>
        <w:tabs>
          <w:tab w:val="left" w:pos="-720"/>
        </w:tabs>
        <w:suppressAutoHyphens/>
        <w:rPr>
          <w:rFonts w:ascii="Times New Roman" w:hAnsi="Times New Roman"/>
          <w:sz w:val="24"/>
          <w:szCs w:val="24"/>
        </w:rPr>
      </w:pPr>
      <w:r w:rsidRPr="00F10041">
        <w:rPr>
          <w:rFonts w:ascii="Times New Roman" w:hAnsi="Times New Roman"/>
          <w:sz w:val="24"/>
          <w:szCs w:val="24"/>
        </w:rPr>
        <w:br/>
      </w:r>
      <w:r w:rsidRPr="00F10041">
        <w:rPr>
          <w:rFonts w:ascii="Times New Roman" w:hAnsi="Times New Roman"/>
          <w:b/>
          <w:sz w:val="24"/>
          <w:szCs w:val="24"/>
        </w:rPr>
        <w:t>Agenda item 1.3</w:t>
      </w:r>
      <w:r w:rsidRPr="00F10041">
        <w:rPr>
          <w:rFonts w:ascii="Times New Roman" w:hAnsi="Times New Roman"/>
          <w:sz w:val="24"/>
          <w:szCs w:val="24"/>
        </w:rPr>
        <w:t xml:space="preserve">: </w:t>
      </w:r>
      <w:r w:rsidR="00966E4A">
        <w:rPr>
          <w:rFonts w:ascii="Times New Roman" w:hAnsi="Times New Roman"/>
          <w:sz w:val="24"/>
          <w:szCs w:val="24"/>
        </w:rPr>
        <w:t xml:space="preserve">NTIA introduced the second half of document IWG-3/022, which contained an NTIA PV on this agenda item.  After the introduction, some comments and concerns were raised with the wording of the “U.S. View” portion of the document and some attempt was made to find alternative wording.  </w:t>
      </w:r>
      <w:r w:rsidR="008129D6">
        <w:rPr>
          <w:rFonts w:ascii="Times New Roman" w:hAnsi="Times New Roman"/>
          <w:sz w:val="24"/>
          <w:szCs w:val="24"/>
        </w:rPr>
        <w:t>After some discussion i</w:t>
      </w:r>
      <w:r w:rsidR="00966E4A">
        <w:rPr>
          <w:rFonts w:ascii="Times New Roman" w:hAnsi="Times New Roman"/>
          <w:sz w:val="24"/>
          <w:szCs w:val="24"/>
        </w:rPr>
        <w:t>t was decided that IWG-3 was not currently in a position to offer its support to this PV and this will be reported to the WAC.</w:t>
      </w:r>
      <w:r w:rsidR="00966E4A" w:rsidRPr="00F10041">
        <w:rPr>
          <w:rFonts w:ascii="Times New Roman" w:hAnsi="Times New Roman"/>
          <w:sz w:val="24"/>
          <w:szCs w:val="24"/>
        </w:rPr>
        <w:t xml:space="preserve">  </w:t>
      </w:r>
    </w:p>
    <w:p w:rsidR="00F10041" w:rsidRPr="00F10041" w:rsidRDefault="00F10041" w:rsidP="005B147C">
      <w:pPr>
        <w:pStyle w:val="ListParagraph"/>
        <w:tabs>
          <w:tab w:val="left" w:pos="-720"/>
        </w:tabs>
        <w:suppressAutoHyphens/>
        <w:rPr>
          <w:rFonts w:ascii="Times New Roman" w:hAnsi="Times New Roman"/>
          <w:sz w:val="24"/>
          <w:szCs w:val="24"/>
        </w:rPr>
      </w:pPr>
    </w:p>
    <w:p w:rsidR="005B147C" w:rsidRPr="00F10041" w:rsidRDefault="005B147C" w:rsidP="005B147C">
      <w:pPr>
        <w:pStyle w:val="ListParagraph"/>
        <w:tabs>
          <w:tab w:val="left" w:pos="-720"/>
        </w:tabs>
        <w:suppressAutoHyphens/>
        <w:rPr>
          <w:rFonts w:ascii="Times New Roman" w:hAnsi="Times New Roman"/>
          <w:sz w:val="24"/>
          <w:szCs w:val="24"/>
        </w:rPr>
      </w:pPr>
      <w:r w:rsidRPr="00F10041">
        <w:rPr>
          <w:rFonts w:ascii="Times New Roman" w:hAnsi="Times New Roman"/>
          <w:b/>
          <w:sz w:val="24"/>
          <w:szCs w:val="24"/>
        </w:rPr>
        <w:t>Agenda item 1.7</w:t>
      </w:r>
      <w:r w:rsidRPr="00F10041">
        <w:rPr>
          <w:rFonts w:ascii="Times New Roman" w:hAnsi="Times New Roman"/>
          <w:sz w:val="24"/>
          <w:szCs w:val="24"/>
        </w:rPr>
        <w:t xml:space="preserve">: </w:t>
      </w:r>
      <w:r w:rsidR="00F10041" w:rsidRPr="00F10041">
        <w:rPr>
          <w:rFonts w:ascii="Times New Roman" w:hAnsi="Times New Roman"/>
          <w:sz w:val="24"/>
          <w:szCs w:val="24"/>
        </w:rPr>
        <w:t>No comments made.</w:t>
      </w:r>
    </w:p>
    <w:p w:rsidR="005B147C" w:rsidRPr="00F10041" w:rsidRDefault="005B147C" w:rsidP="005B147C">
      <w:pPr>
        <w:pStyle w:val="ListParagraph"/>
        <w:tabs>
          <w:tab w:val="left" w:pos="-720"/>
        </w:tabs>
        <w:suppressAutoHyphens/>
        <w:rPr>
          <w:rFonts w:ascii="Times New Roman" w:hAnsi="Times New Roman"/>
          <w:sz w:val="24"/>
          <w:szCs w:val="24"/>
        </w:rPr>
      </w:pPr>
    </w:p>
    <w:p w:rsidR="001345C7" w:rsidRPr="00EB629C" w:rsidRDefault="005B147C" w:rsidP="00EB629C">
      <w:pPr>
        <w:pStyle w:val="ListParagraph"/>
        <w:tabs>
          <w:tab w:val="left" w:pos="-720"/>
        </w:tabs>
        <w:suppressAutoHyphens/>
        <w:rPr>
          <w:rFonts w:ascii="Times New Roman" w:hAnsi="Times New Roman"/>
          <w:sz w:val="24"/>
          <w:szCs w:val="24"/>
        </w:rPr>
      </w:pPr>
      <w:r w:rsidRPr="00F10041">
        <w:rPr>
          <w:rFonts w:ascii="Times New Roman" w:hAnsi="Times New Roman"/>
          <w:b/>
          <w:sz w:val="24"/>
          <w:szCs w:val="24"/>
        </w:rPr>
        <w:t>Agenda Item 9.1</w:t>
      </w:r>
      <w:r w:rsidRPr="00F10041">
        <w:rPr>
          <w:rFonts w:ascii="Times New Roman" w:hAnsi="Times New Roman"/>
          <w:sz w:val="24"/>
          <w:szCs w:val="24"/>
        </w:rPr>
        <w:t xml:space="preserve"> (Issue 9.1.7): </w:t>
      </w:r>
      <w:r w:rsidR="00510040">
        <w:rPr>
          <w:rFonts w:ascii="Times New Roman" w:hAnsi="Times New Roman"/>
          <w:sz w:val="24"/>
          <w:szCs w:val="24"/>
        </w:rPr>
        <w:t xml:space="preserve"> A PV for this issue was </w:t>
      </w:r>
      <w:r w:rsidR="00EB629C">
        <w:rPr>
          <w:rFonts w:ascii="Times New Roman" w:hAnsi="Times New Roman"/>
          <w:sz w:val="24"/>
          <w:szCs w:val="24"/>
        </w:rPr>
        <w:t xml:space="preserve">previously considered and agreed within </w:t>
      </w:r>
      <w:proofErr w:type="gramStart"/>
      <w:r w:rsidR="00EB629C">
        <w:rPr>
          <w:rFonts w:ascii="Times New Roman" w:hAnsi="Times New Roman"/>
          <w:sz w:val="24"/>
          <w:szCs w:val="24"/>
        </w:rPr>
        <w:t>IWG-3,</w:t>
      </w:r>
      <w:proofErr w:type="gramEnd"/>
      <w:r w:rsidR="00EB629C">
        <w:rPr>
          <w:rFonts w:ascii="Times New Roman" w:hAnsi="Times New Roman"/>
          <w:sz w:val="24"/>
          <w:szCs w:val="24"/>
        </w:rPr>
        <w:t xml:space="preserve"> </w:t>
      </w:r>
      <w:r w:rsidR="00DD741E">
        <w:rPr>
          <w:rFonts w:ascii="Times New Roman" w:hAnsi="Times New Roman"/>
          <w:sz w:val="24"/>
          <w:szCs w:val="24"/>
        </w:rPr>
        <w:t>and subsequent to this an NTIA draft p</w:t>
      </w:r>
      <w:r w:rsidR="00EB629C">
        <w:rPr>
          <w:rFonts w:ascii="Times New Roman" w:hAnsi="Times New Roman"/>
          <w:sz w:val="24"/>
          <w:szCs w:val="24"/>
        </w:rPr>
        <w:t>roposal on this issue</w:t>
      </w:r>
      <w:r w:rsidR="00DD741E">
        <w:rPr>
          <w:rFonts w:ascii="Times New Roman" w:hAnsi="Times New Roman"/>
          <w:sz w:val="24"/>
          <w:szCs w:val="24"/>
        </w:rPr>
        <w:t xml:space="preserve"> was received by IWG-3</w:t>
      </w:r>
      <w:r w:rsidR="00EB629C">
        <w:rPr>
          <w:rFonts w:ascii="Times New Roman" w:hAnsi="Times New Roman"/>
          <w:sz w:val="24"/>
          <w:szCs w:val="24"/>
        </w:rPr>
        <w:t>.  The proponents of the IWG-3 PV developed some proposed revisions to the NTIA draft proposal for consideration by the group, and the IWG-3 Chair offered some re-formatting of that document to align it with the proposal format guidelines p</w:t>
      </w:r>
      <w:r w:rsidR="00DD741E">
        <w:rPr>
          <w:rFonts w:ascii="Times New Roman" w:hAnsi="Times New Roman"/>
          <w:sz w:val="24"/>
          <w:szCs w:val="24"/>
        </w:rPr>
        <w:t>reviously provided to IWG-3 in document IWG-3/005</w:t>
      </w:r>
      <w:r w:rsidR="00EB629C">
        <w:rPr>
          <w:rFonts w:ascii="Times New Roman" w:hAnsi="Times New Roman"/>
          <w:sz w:val="24"/>
          <w:szCs w:val="24"/>
        </w:rPr>
        <w:t xml:space="preserve">.  </w:t>
      </w:r>
      <w:r w:rsidR="00DD741E">
        <w:rPr>
          <w:rFonts w:ascii="Times New Roman" w:hAnsi="Times New Roman"/>
          <w:sz w:val="24"/>
          <w:szCs w:val="24"/>
        </w:rPr>
        <w:t xml:space="preserve">The result of these revisions and re-formatting were considered in document IWG-3/024.  </w:t>
      </w:r>
      <w:r w:rsidR="00EB629C">
        <w:rPr>
          <w:rFonts w:ascii="Times New Roman" w:hAnsi="Times New Roman"/>
          <w:sz w:val="24"/>
          <w:szCs w:val="24"/>
        </w:rPr>
        <w:t>It wa</w:t>
      </w:r>
      <w:r w:rsidR="00DD741E">
        <w:rPr>
          <w:rFonts w:ascii="Times New Roman" w:hAnsi="Times New Roman"/>
          <w:sz w:val="24"/>
          <w:szCs w:val="24"/>
        </w:rPr>
        <w:t>s noted during discussion of this</w:t>
      </w:r>
      <w:r w:rsidR="00EB629C">
        <w:rPr>
          <w:rFonts w:ascii="Times New Roman" w:hAnsi="Times New Roman"/>
          <w:sz w:val="24"/>
          <w:szCs w:val="24"/>
        </w:rPr>
        <w:t xml:space="preserve"> document that IWG-2 was faced with a similar proposal and some formatting ideas from the IWG-2 discussions were shared, realizing that the formatting of proposals for WRC-19 Agenda item 9.1 Issues is somewhat unclear.  In the end, a document was agreed that proposed revisions to the NTIA </w:t>
      </w:r>
      <w:r w:rsidR="00DD741E">
        <w:rPr>
          <w:rFonts w:ascii="Times New Roman" w:hAnsi="Times New Roman"/>
          <w:sz w:val="24"/>
          <w:szCs w:val="24"/>
        </w:rPr>
        <w:t xml:space="preserve">draft </w:t>
      </w:r>
      <w:r w:rsidR="00EB629C">
        <w:rPr>
          <w:rFonts w:ascii="Times New Roman" w:hAnsi="Times New Roman"/>
          <w:sz w:val="24"/>
          <w:szCs w:val="24"/>
        </w:rPr>
        <w:t xml:space="preserve">proposal and aligned the formatting with that used by IWG-2,  </w:t>
      </w:r>
    </w:p>
    <w:p w:rsidR="00510040" w:rsidRPr="00F10041" w:rsidRDefault="00510040" w:rsidP="005B147C">
      <w:pPr>
        <w:pStyle w:val="ListParagraph"/>
        <w:tabs>
          <w:tab w:val="left" w:pos="-720"/>
        </w:tabs>
        <w:suppressAutoHyphens/>
        <w:rPr>
          <w:rFonts w:ascii="Times New Roman" w:hAnsi="Times New Roman"/>
          <w:sz w:val="24"/>
          <w:szCs w:val="24"/>
        </w:rPr>
      </w:pPr>
    </w:p>
    <w:p w:rsidR="00AB463D" w:rsidRDefault="001345C7" w:rsidP="00B964F3">
      <w:pPr>
        <w:pStyle w:val="ListParagraph"/>
        <w:numPr>
          <w:ilvl w:val="0"/>
          <w:numId w:val="1"/>
        </w:numPr>
        <w:tabs>
          <w:tab w:val="left" w:pos="-720"/>
        </w:tabs>
        <w:suppressAutoHyphens/>
        <w:rPr>
          <w:rFonts w:ascii="Times New Roman" w:hAnsi="Times New Roman"/>
          <w:sz w:val="24"/>
          <w:szCs w:val="24"/>
        </w:rPr>
      </w:pPr>
      <w:r w:rsidRPr="00510040">
        <w:rPr>
          <w:rFonts w:ascii="Times New Roman" w:hAnsi="Times New Roman"/>
          <w:sz w:val="24"/>
          <w:szCs w:val="24"/>
        </w:rPr>
        <w:t xml:space="preserve">Future meetings: </w:t>
      </w:r>
      <w:r w:rsidR="00EB629C">
        <w:rPr>
          <w:rFonts w:ascii="Times New Roman" w:hAnsi="Times New Roman"/>
          <w:sz w:val="24"/>
          <w:szCs w:val="24"/>
        </w:rPr>
        <w:t>The FCC DFO reported that the next WAC meeting after the April 18 meeting is tentatively scheduled for on or around October 30.  Given that, and the fact that there is a set of ITU-R Working Party meetings coming up in the coming months, it was agreed that there is no need to schedule a definitive date for the next meeting of IWG-3 at this time</w:t>
      </w:r>
      <w:r w:rsidR="00510040" w:rsidRPr="00510040">
        <w:rPr>
          <w:rFonts w:ascii="Times New Roman" w:hAnsi="Times New Roman"/>
          <w:sz w:val="24"/>
          <w:szCs w:val="24"/>
        </w:rPr>
        <w:t>.</w:t>
      </w:r>
      <w:r w:rsidR="00EB629C">
        <w:rPr>
          <w:rFonts w:ascii="Times New Roman" w:hAnsi="Times New Roman"/>
          <w:sz w:val="24"/>
          <w:szCs w:val="24"/>
        </w:rPr>
        <w:t xml:space="preserve">  A proposed date will be circulated in the future.</w:t>
      </w:r>
      <w:r w:rsidR="00510040" w:rsidRPr="00510040">
        <w:rPr>
          <w:rFonts w:ascii="Times New Roman" w:hAnsi="Times New Roman"/>
          <w:sz w:val="24"/>
          <w:szCs w:val="24"/>
        </w:rPr>
        <w:t xml:space="preserve">  </w:t>
      </w:r>
    </w:p>
    <w:p w:rsidR="00510040" w:rsidRPr="00510040" w:rsidRDefault="00510040" w:rsidP="00510040">
      <w:pPr>
        <w:pStyle w:val="ListParagraph"/>
        <w:tabs>
          <w:tab w:val="left" w:pos="-720"/>
        </w:tabs>
        <w:suppressAutoHyphens/>
        <w:rPr>
          <w:rFonts w:ascii="Times New Roman" w:hAnsi="Times New Roman"/>
          <w:sz w:val="24"/>
          <w:szCs w:val="24"/>
        </w:rPr>
      </w:pPr>
    </w:p>
    <w:p w:rsidR="00791D80" w:rsidRPr="00F10041" w:rsidRDefault="001345C7"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Other business: none.</w:t>
      </w:r>
      <w:r w:rsidR="002F0C2D" w:rsidRPr="00F10041">
        <w:rPr>
          <w:rFonts w:ascii="Times New Roman" w:hAnsi="Times New Roman"/>
          <w:sz w:val="24"/>
          <w:szCs w:val="24"/>
        </w:rPr>
        <w:br/>
      </w:r>
    </w:p>
    <w:p w:rsidR="001E2909" w:rsidRPr="00F10041" w:rsidRDefault="001E2909">
      <w:pPr>
        <w:widowControl w:val="0"/>
        <w:autoSpaceDE w:val="0"/>
        <w:autoSpaceDN w:val="0"/>
        <w:adjustRightInd w:val="0"/>
        <w:spacing w:line="193" w:lineRule="exact"/>
        <w:rPr>
          <w:rFonts w:ascii="Times New Roman" w:eastAsia="Times New Roman" w:hAnsi="Times New Roman" w:cs="Times New Roman"/>
        </w:rPr>
      </w:pPr>
    </w:p>
    <w:p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Documents Distributed</w:t>
      </w:r>
      <w:r w:rsidR="00B1564A" w:rsidRPr="00F10041">
        <w:rPr>
          <w:rFonts w:ascii="Times New Roman" w:eastAsia="Times New Roman" w:hAnsi="Times New Roman" w:cs="Times New Roman"/>
        </w:rPr>
        <w:t>: IWG-3/</w:t>
      </w:r>
      <w:r w:rsidR="00DD741E">
        <w:rPr>
          <w:rFonts w:ascii="Times New Roman" w:eastAsia="Times New Roman" w:hAnsi="Times New Roman" w:cs="Times New Roman"/>
        </w:rPr>
        <w:t>20, 22</w:t>
      </w:r>
      <w:r w:rsidR="00740E25">
        <w:rPr>
          <w:rFonts w:ascii="Times New Roman" w:eastAsia="Times New Roman" w:hAnsi="Times New Roman" w:cs="Times New Roman"/>
        </w:rPr>
        <w:t>, 23, 24</w:t>
      </w:r>
      <w:r w:rsidR="00AB463D" w:rsidRPr="00F10041">
        <w:rPr>
          <w:rFonts w:ascii="Times New Roman" w:eastAsia="Times New Roman" w:hAnsi="Times New Roman" w:cs="Times New Roman"/>
        </w:rPr>
        <w:t xml:space="preserve"> </w:t>
      </w:r>
    </w:p>
    <w:p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rsidR="001E2909" w:rsidRPr="00F10041" w:rsidRDefault="009D5777" w:rsidP="00CD23C8">
      <w:pPr>
        <w:widowControl w:val="0"/>
        <w:overflowPunct w:val="0"/>
        <w:autoSpaceDE w:val="0"/>
        <w:autoSpaceDN w:val="0"/>
        <w:adjustRightInd w:val="0"/>
        <w:spacing w:line="274" w:lineRule="auto"/>
        <w:rPr>
          <w:rFonts w:ascii="Times New Roman" w:eastAsia="Times New Roman" w:hAnsi="Times New Roman" w:cs="Times New Roman"/>
        </w:rPr>
      </w:pPr>
      <w:r w:rsidRPr="00F10041">
        <w:rPr>
          <w:rFonts w:ascii="Times New Roman" w:eastAsia="Times New Roman" w:hAnsi="Times New Roman" w:cs="Times New Roman"/>
          <w:u w:val="single"/>
        </w:rPr>
        <w:t>Public Participation Statement</w:t>
      </w:r>
      <w:r w:rsidR="00CD23C8" w:rsidRPr="00F10041">
        <w:rPr>
          <w:rFonts w:ascii="Times New Roman" w:eastAsia="Times New Roman" w:hAnsi="Times New Roman" w:cs="Times New Roman"/>
        </w:rPr>
        <w:t>:</w:t>
      </w:r>
      <w:r w:rsidRPr="00F10041">
        <w:rPr>
          <w:rFonts w:ascii="Times New Roman" w:eastAsia="Times New Roman" w:hAnsi="Times New Roman" w:cs="Times New Roman"/>
        </w:rPr>
        <w:t xml:space="preserve"> </w:t>
      </w:r>
      <w:r w:rsidR="00CD23C8" w:rsidRPr="00F10041">
        <w:rPr>
          <w:rFonts w:ascii="Times New Roman" w:eastAsia="Times New Roman" w:hAnsi="Times New Roman" w:cs="Times New Roman"/>
        </w:rPr>
        <w:t xml:space="preserve">The teleconference only meeting of WAC-19 </w:t>
      </w:r>
      <w:r w:rsidR="00FE012B" w:rsidRPr="00F10041">
        <w:rPr>
          <w:rFonts w:ascii="Times New Roman" w:eastAsia="Times New Roman" w:hAnsi="Times New Roman" w:cs="Times New Roman"/>
        </w:rPr>
        <w:t>IWG-3</w:t>
      </w:r>
      <w:r w:rsidR="00CD23C8" w:rsidRPr="00F10041">
        <w:rPr>
          <w:rFonts w:ascii="Times New Roman" w:eastAsia="Times New Roman" w:hAnsi="Times New Roman" w:cs="Times New Roman"/>
        </w:rPr>
        <w:t xml:space="preserve"> on </w:t>
      </w:r>
      <w:r w:rsidR="00740E25">
        <w:rPr>
          <w:rFonts w:ascii="Times New Roman" w:eastAsia="Times New Roman" w:hAnsi="Times New Roman" w:cs="Times New Roman"/>
        </w:rPr>
        <w:t>7</w:t>
      </w:r>
      <w:r w:rsidR="00AB463D" w:rsidRPr="00F10041">
        <w:rPr>
          <w:rFonts w:ascii="Times New Roman" w:eastAsia="Times New Roman" w:hAnsi="Times New Roman" w:cs="Times New Roman"/>
        </w:rPr>
        <w:t xml:space="preserve"> </w:t>
      </w:r>
      <w:r w:rsidR="00740E25">
        <w:rPr>
          <w:rFonts w:ascii="Times New Roman" w:eastAsia="Times New Roman" w:hAnsi="Times New Roman" w:cs="Times New Roman"/>
        </w:rPr>
        <w:t>April</w:t>
      </w:r>
      <w:r w:rsidR="00F10041">
        <w:rPr>
          <w:rFonts w:ascii="Times New Roman" w:eastAsia="Times New Roman" w:hAnsi="Times New Roman" w:cs="Times New Roman"/>
        </w:rPr>
        <w:t xml:space="preserve"> </w:t>
      </w:r>
      <w:r w:rsidR="003F492B" w:rsidRPr="00F10041">
        <w:rPr>
          <w:rFonts w:ascii="Times New Roman" w:eastAsia="Times New Roman" w:hAnsi="Times New Roman" w:cs="Times New Roman"/>
        </w:rPr>
        <w:t>2017</w:t>
      </w:r>
      <w:r w:rsidR="00CD23C8" w:rsidRPr="00F10041">
        <w:rPr>
          <w:rFonts w:ascii="Times New Roman" w:eastAsia="Times New Roman" w:hAnsi="Times New Roman" w:cs="Times New Roman"/>
        </w:rPr>
        <w:t xml:space="preserve"> </w:t>
      </w:r>
      <w:r w:rsidRPr="00F10041">
        <w:rPr>
          <w:rFonts w:ascii="Times New Roman" w:eastAsia="Times New Roman" w:hAnsi="Times New Roman" w:cs="Times New Roman"/>
        </w:rPr>
        <w:t xml:space="preserve">was open to the public and </w:t>
      </w:r>
      <w:r w:rsidR="00DD741E" w:rsidRPr="00DD741E">
        <w:rPr>
          <w:rFonts w:ascii="Times New Roman" w:eastAsia="Times New Roman" w:hAnsi="Times New Roman" w:cs="Times New Roman"/>
        </w:rPr>
        <w:t>22</w:t>
      </w:r>
      <w:r w:rsidR="00CD23C8" w:rsidRPr="00F10041">
        <w:rPr>
          <w:rFonts w:ascii="Times New Roman" w:eastAsia="Times New Roman" w:hAnsi="Times New Roman" w:cs="Times New Roman"/>
        </w:rPr>
        <w:t xml:space="preserve"> people participated</w:t>
      </w:r>
      <w:r w:rsidRPr="00F10041">
        <w:rPr>
          <w:rFonts w:ascii="Times New Roman" w:eastAsia="Times New Roman" w:hAnsi="Times New Roman" w:cs="Times New Roman"/>
        </w:rPr>
        <w:t>.</w:t>
      </w:r>
    </w:p>
    <w:p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rsidR="001E2909" w:rsidRPr="00F10041" w:rsidRDefault="001E2909">
      <w:pPr>
        <w:widowControl w:val="0"/>
        <w:autoSpaceDE w:val="0"/>
        <w:autoSpaceDN w:val="0"/>
        <w:adjustRightInd w:val="0"/>
        <w:spacing w:line="274" w:lineRule="exact"/>
        <w:rPr>
          <w:rFonts w:ascii="Times New Roman" w:eastAsia="Times New Roman" w:hAnsi="Times New Roman" w:cs="Times New Roman"/>
        </w:rPr>
      </w:pPr>
    </w:p>
    <w:p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Author</w:t>
      </w:r>
      <w:r w:rsidRPr="00F10041">
        <w:rPr>
          <w:rFonts w:ascii="Times New Roman" w:eastAsia="Times New Roman" w:hAnsi="Times New Roman" w:cs="Times New Roman"/>
        </w:rPr>
        <w:t>:</w:t>
      </w:r>
      <w:r w:rsidR="00CD23C8" w:rsidRPr="00F10041">
        <w:rPr>
          <w:rFonts w:ascii="Times New Roman" w:eastAsia="Times New Roman" w:hAnsi="Times New Roman" w:cs="Times New Roman"/>
        </w:rPr>
        <w:t xml:space="preserve">  </w:t>
      </w:r>
      <w:r w:rsidR="00740E25">
        <w:rPr>
          <w:rFonts w:ascii="Times New Roman" w:eastAsia="Times New Roman" w:hAnsi="Times New Roman" w:cs="Times New Roman"/>
        </w:rPr>
        <w:t>Jack Wengryniuk</w:t>
      </w:r>
    </w:p>
    <w:p w:rsidR="00A8095A" w:rsidRPr="00F10041" w:rsidRDefault="00A8095A">
      <w:pPr>
        <w:widowControl w:val="0"/>
        <w:autoSpaceDE w:val="0"/>
        <w:autoSpaceDN w:val="0"/>
        <w:adjustRightInd w:val="0"/>
        <w:rPr>
          <w:rFonts w:ascii="Times New Roman" w:eastAsia="Times New Roman" w:hAnsi="Times New Roman" w:cs="Times New Roman"/>
        </w:rPr>
        <w:sectPr w:rsidR="00A8095A" w:rsidRPr="00F10041">
          <w:pgSz w:w="12240" w:h="15840"/>
          <w:pgMar w:top="703" w:right="1800" w:bottom="1440" w:left="1800" w:header="720" w:footer="720" w:gutter="0"/>
          <w:cols w:space="720" w:equalWidth="0">
            <w:col w:w="8640"/>
          </w:cols>
          <w:noEndnote/>
        </w:sectPr>
      </w:pPr>
    </w:p>
    <w:p w:rsidR="00A8095A" w:rsidRPr="009E3290" w:rsidRDefault="00A8095A">
      <w:pPr>
        <w:widowControl w:val="0"/>
        <w:autoSpaceDE w:val="0"/>
        <w:autoSpaceDN w:val="0"/>
        <w:adjustRightInd w:val="0"/>
        <w:rPr>
          <w:rFonts w:ascii="Times New Roman" w:eastAsia="Times New Roman" w:hAnsi="Times New Roman" w:cs="Times New Roman"/>
        </w:rPr>
      </w:pPr>
    </w:p>
    <w:p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r w:rsidRPr="009E3290">
        <w:rPr>
          <w:rFonts w:ascii="Times New Roman" w:eastAsia="Times New Roman" w:hAnsi="Times New Roman" w:cs="Times New Roman"/>
        </w:rPr>
        <w:t>ATTACHMENT</w:t>
      </w:r>
    </w:p>
    <w:p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p>
    <w:tbl>
      <w:tblPr>
        <w:tblW w:w="7552" w:type="dxa"/>
        <w:jc w:val="center"/>
        <w:tblLook w:val="04A0" w:firstRow="1" w:lastRow="0" w:firstColumn="1" w:lastColumn="0" w:noHBand="0" w:noVBand="1"/>
      </w:tblPr>
      <w:tblGrid>
        <w:gridCol w:w="3040"/>
        <w:gridCol w:w="4512"/>
        <w:tblGridChange w:id="0">
          <w:tblGrid>
            <w:gridCol w:w="3040"/>
            <w:gridCol w:w="4512"/>
          </w:tblGrid>
        </w:tblGridChange>
      </w:tblGrid>
      <w:tr w:rsidR="00D97472" w:rsidRPr="00296548" w:rsidTr="00B964F3">
        <w:trPr>
          <w:trHeight w:val="300"/>
          <w:jc w:val="center"/>
        </w:trPr>
        <w:tc>
          <w:tcPr>
            <w:tcW w:w="755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97472" w:rsidRPr="00296548" w:rsidRDefault="00D97472" w:rsidP="00B964F3">
            <w:pPr>
              <w:jc w:val="center"/>
              <w:rPr>
                <w:rFonts w:ascii="Arial" w:eastAsia="Times New Roman" w:hAnsi="Arial" w:cs="Arial"/>
                <w:color w:val="000000"/>
                <w:sz w:val="22"/>
                <w:szCs w:val="22"/>
              </w:rPr>
            </w:pPr>
            <w:r>
              <w:rPr>
                <w:rFonts w:ascii="Arial" w:eastAsia="Times New Roman" w:hAnsi="Arial" w:cs="Arial"/>
                <w:color w:val="000000"/>
                <w:sz w:val="22"/>
                <w:szCs w:val="22"/>
              </w:rPr>
              <w:t>Members</w:t>
            </w:r>
          </w:p>
        </w:tc>
      </w:tr>
      <w:tr w:rsidR="00D97472" w:rsidRPr="00296548" w:rsidTr="00B964F3">
        <w:trPr>
          <w:trHeight w:val="300"/>
          <w:jc w:val="center"/>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7472" w:rsidRPr="00296548" w:rsidRDefault="00D97472" w:rsidP="00B964F3">
            <w:pPr>
              <w:jc w:val="center"/>
              <w:rPr>
                <w:rFonts w:ascii="Arial" w:eastAsia="Times New Roman" w:hAnsi="Arial" w:cs="Arial"/>
                <w:color w:val="000000"/>
                <w:sz w:val="22"/>
                <w:szCs w:val="22"/>
              </w:rPr>
            </w:pPr>
            <w:r w:rsidRPr="00296548">
              <w:rPr>
                <w:rFonts w:ascii="Arial" w:eastAsia="Times New Roman" w:hAnsi="Arial" w:cs="Arial"/>
                <w:color w:val="000000"/>
                <w:sz w:val="22"/>
                <w:szCs w:val="22"/>
              </w:rPr>
              <w:t>Name</w:t>
            </w:r>
          </w:p>
        </w:tc>
        <w:tc>
          <w:tcPr>
            <w:tcW w:w="4512" w:type="dxa"/>
            <w:tcBorders>
              <w:top w:val="single" w:sz="4" w:space="0" w:color="auto"/>
              <w:left w:val="nil"/>
              <w:bottom w:val="single" w:sz="4" w:space="0" w:color="auto"/>
              <w:right w:val="single" w:sz="4" w:space="0" w:color="auto"/>
            </w:tcBorders>
            <w:shd w:val="clear" w:color="auto" w:fill="auto"/>
            <w:noWrap/>
            <w:vAlign w:val="bottom"/>
            <w:hideMark/>
          </w:tcPr>
          <w:p w:rsidR="00D97472" w:rsidRPr="00296548" w:rsidRDefault="00D97472" w:rsidP="00B964F3">
            <w:pPr>
              <w:jc w:val="center"/>
              <w:rPr>
                <w:rFonts w:ascii="Arial" w:eastAsia="Times New Roman" w:hAnsi="Arial" w:cs="Arial"/>
                <w:color w:val="000000"/>
                <w:sz w:val="22"/>
                <w:szCs w:val="22"/>
              </w:rPr>
            </w:pPr>
            <w:r w:rsidRPr="00296548">
              <w:rPr>
                <w:rFonts w:ascii="Arial" w:eastAsia="Times New Roman" w:hAnsi="Arial" w:cs="Arial"/>
                <w:color w:val="000000"/>
                <w:sz w:val="22"/>
                <w:szCs w:val="22"/>
              </w:rPr>
              <w:t>Company</w:t>
            </w:r>
          </w:p>
        </w:tc>
      </w:tr>
      <w:tr w:rsidR="00D97472" w:rsidRPr="00296548" w:rsidTr="00B964F3">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D97472" w:rsidRPr="00296548" w:rsidRDefault="00E90695" w:rsidP="00B964F3">
            <w:pPr>
              <w:rPr>
                <w:rFonts w:ascii="Arial" w:eastAsia="Times New Roman" w:hAnsi="Arial" w:cs="Arial"/>
                <w:sz w:val="22"/>
                <w:szCs w:val="22"/>
              </w:rPr>
            </w:pPr>
            <w:r>
              <w:rPr>
                <w:rFonts w:ascii="Arial" w:eastAsia="Times New Roman" w:hAnsi="Arial" w:cs="Arial"/>
                <w:sz w:val="22"/>
                <w:szCs w:val="22"/>
              </w:rPr>
              <w:t>Steve Baruch</w:t>
            </w:r>
          </w:p>
        </w:tc>
        <w:tc>
          <w:tcPr>
            <w:tcW w:w="4512" w:type="dxa"/>
            <w:tcBorders>
              <w:top w:val="nil"/>
              <w:left w:val="nil"/>
              <w:bottom w:val="nil"/>
              <w:right w:val="single" w:sz="4" w:space="0" w:color="auto"/>
            </w:tcBorders>
            <w:shd w:val="clear" w:color="auto" w:fill="auto"/>
            <w:noWrap/>
            <w:vAlign w:val="bottom"/>
          </w:tcPr>
          <w:p w:rsidR="00D97472" w:rsidRPr="00296548" w:rsidRDefault="00E90695" w:rsidP="00B964F3">
            <w:pPr>
              <w:rPr>
                <w:rFonts w:ascii="Arial" w:eastAsia="Times New Roman" w:hAnsi="Arial" w:cs="Arial"/>
                <w:sz w:val="22"/>
                <w:szCs w:val="22"/>
              </w:rPr>
            </w:pPr>
            <w:r>
              <w:rPr>
                <w:rFonts w:ascii="Arial" w:eastAsia="Times New Roman" w:hAnsi="Arial" w:cs="Arial"/>
                <w:sz w:val="22"/>
                <w:szCs w:val="22"/>
              </w:rPr>
              <w:t>New Wave Spectrum</w:t>
            </w:r>
          </w:p>
        </w:tc>
      </w:tr>
      <w:tr w:rsidR="0051451B" w:rsidRPr="00296548" w:rsidTr="00B964F3">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51451B" w:rsidRPr="00296548" w:rsidRDefault="0051451B" w:rsidP="00B964F3">
            <w:pPr>
              <w:rPr>
                <w:rFonts w:ascii="Arial" w:eastAsia="Times New Roman" w:hAnsi="Arial" w:cs="Arial"/>
                <w:sz w:val="22"/>
                <w:szCs w:val="22"/>
              </w:rPr>
            </w:pPr>
            <w:r>
              <w:rPr>
                <w:rFonts w:ascii="Arial" w:eastAsia="Times New Roman" w:hAnsi="Arial" w:cs="Arial"/>
                <w:sz w:val="22"/>
                <w:szCs w:val="22"/>
              </w:rPr>
              <w:t>Lou Fiore</w:t>
            </w:r>
          </w:p>
        </w:tc>
        <w:tc>
          <w:tcPr>
            <w:tcW w:w="4512" w:type="dxa"/>
            <w:tcBorders>
              <w:top w:val="nil"/>
              <w:left w:val="nil"/>
              <w:bottom w:val="nil"/>
              <w:right w:val="single" w:sz="4" w:space="0" w:color="auto"/>
            </w:tcBorders>
            <w:shd w:val="clear" w:color="auto" w:fill="auto"/>
            <w:noWrap/>
            <w:vAlign w:val="bottom"/>
          </w:tcPr>
          <w:p w:rsidR="0051451B" w:rsidRPr="00296548" w:rsidRDefault="0051451B" w:rsidP="00B964F3">
            <w:pPr>
              <w:rPr>
                <w:rFonts w:ascii="Arial" w:eastAsia="Times New Roman" w:hAnsi="Arial" w:cs="Arial"/>
                <w:sz w:val="22"/>
                <w:szCs w:val="22"/>
              </w:rPr>
            </w:pPr>
            <w:r>
              <w:rPr>
                <w:rFonts w:ascii="Arial" w:eastAsia="Times New Roman" w:hAnsi="Arial" w:cs="Arial"/>
                <w:sz w:val="22"/>
                <w:szCs w:val="22"/>
              </w:rPr>
              <w:t>Monitoring Association (formerly CSAA)</w:t>
            </w:r>
          </w:p>
        </w:tc>
      </w:tr>
      <w:tr w:rsidR="00D97472" w:rsidRPr="00296548" w:rsidTr="00B964F3">
        <w:trPr>
          <w:trHeight w:val="300"/>
          <w:jc w:val="center"/>
        </w:trPr>
        <w:tc>
          <w:tcPr>
            <w:tcW w:w="3040" w:type="dxa"/>
            <w:tcBorders>
              <w:top w:val="nil"/>
              <w:left w:val="single" w:sz="4" w:space="0" w:color="auto"/>
              <w:bottom w:val="nil"/>
              <w:right w:val="single" w:sz="4" w:space="0" w:color="auto"/>
            </w:tcBorders>
            <w:shd w:val="clear" w:color="auto" w:fill="auto"/>
            <w:noWrap/>
            <w:vAlign w:val="bottom"/>
            <w:hideMark/>
          </w:tcPr>
          <w:p w:rsidR="00D97472" w:rsidRPr="00296548" w:rsidRDefault="00D97472" w:rsidP="00B964F3">
            <w:pPr>
              <w:rPr>
                <w:rFonts w:ascii="Arial" w:eastAsia="Times New Roman" w:hAnsi="Arial" w:cs="Arial"/>
                <w:sz w:val="22"/>
                <w:szCs w:val="22"/>
              </w:rPr>
            </w:pPr>
            <w:r w:rsidRPr="00296548">
              <w:rPr>
                <w:rFonts w:ascii="Arial" w:eastAsia="Times New Roman" w:hAnsi="Arial" w:cs="Arial"/>
                <w:sz w:val="22"/>
                <w:szCs w:val="22"/>
              </w:rPr>
              <w:t xml:space="preserve">Donald </w:t>
            </w:r>
            <w:proofErr w:type="spellStart"/>
            <w:r w:rsidRPr="00296548">
              <w:rPr>
                <w:rFonts w:ascii="Arial" w:eastAsia="Times New Roman" w:hAnsi="Arial" w:cs="Arial"/>
                <w:sz w:val="22"/>
                <w:szCs w:val="22"/>
              </w:rPr>
              <w:t>Jansky</w:t>
            </w:r>
            <w:proofErr w:type="spellEnd"/>
          </w:p>
        </w:tc>
        <w:tc>
          <w:tcPr>
            <w:tcW w:w="4512" w:type="dxa"/>
            <w:tcBorders>
              <w:top w:val="nil"/>
              <w:left w:val="nil"/>
              <w:bottom w:val="nil"/>
              <w:right w:val="single" w:sz="4" w:space="0" w:color="auto"/>
            </w:tcBorders>
            <w:shd w:val="clear" w:color="auto" w:fill="auto"/>
            <w:noWrap/>
            <w:vAlign w:val="bottom"/>
            <w:hideMark/>
          </w:tcPr>
          <w:p w:rsidR="00D97472" w:rsidRPr="00296548" w:rsidRDefault="00D97472" w:rsidP="00B964F3">
            <w:pPr>
              <w:rPr>
                <w:rFonts w:ascii="Arial" w:eastAsia="Times New Roman" w:hAnsi="Arial" w:cs="Arial"/>
                <w:sz w:val="22"/>
                <w:szCs w:val="22"/>
              </w:rPr>
            </w:pPr>
            <w:proofErr w:type="spellStart"/>
            <w:r w:rsidRPr="00296548">
              <w:rPr>
                <w:rFonts w:ascii="Arial" w:eastAsia="Times New Roman" w:hAnsi="Arial" w:cs="Arial"/>
                <w:sz w:val="22"/>
                <w:szCs w:val="22"/>
              </w:rPr>
              <w:t>Jansky-Barmat</w:t>
            </w:r>
            <w:proofErr w:type="spellEnd"/>
            <w:r w:rsidRPr="00296548">
              <w:rPr>
                <w:rFonts w:ascii="Arial" w:eastAsia="Times New Roman" w:hAnsi="Arial" w:cs="Arial"/>
                <w:sz w:val="22"/>
                <w:szCs w:val="22"/>
              </w:rPr>
              <w:t xml:space="preserve"> </w:t>
            </w:r>
            <w:proofErr w:type="spellStart"/>
            <w:r w:rsidRPr="00296548">
              <w:rPr>
                <w:rFonts w:ascii="Arial" w:eastAsia="Times New Roman" w:hAnsi="Arial" w:cs="Arial"/>
                <w:sz w:val="22"/>
                <w:szCs w:val="22"/>
              </w:rPr>
              <w:t>Telecomunications</w:t>
            </w:r>
            <w:proofErr w:type="spellEnd"/>
          </w:p>
        </w:tc>
      </w:tr>
      <w:tr w:rsidR="00D97472" w:rsidRPr="00417860" w:rsidTr="00B964F3">
        <w:trPr>
          <w:trHeight w:val="300"/>
          <w:jc w:val="center"/>
        </w:trPr>
        <w:tc>
          <w:tcPr>
            <w:tcW w:w="3040" w:type="dxa"/>
            <w:tcBorders>
              <w:top w:val="nil"/>
              <w:left w:val="single" w:sz="4" w:space="0" w:color="auto"/>
              <w:bottom w:val="nil"/>
              <w:right w:val="single" w:sz="4" w:space="0" w:color="auto"/>
            </w:tcBorders>
            <w:shd w:val="clear" w:color="auto" w:fill="auto"/>
            <w:noWrap/>
            <w:vAlign w:val="bottom"/>
            <w:hideMark/>
          </w:tcPr>
          <w:p w:rsidR="00D97472" w:rsidRPr="00417860" w:rsidRDefault="00D97472" w:rsidP="00B964F3">
            <w:pPr>
              <w:rPr>
                <w:rFonts w:ascii="Arial" w:eastAsia="Times New Roman" w:hAnsi="Arial" w:cs="Arial"/>
                <w:sz w:val="22"/>
                <w:szCs w:val="22"/>
              </w:rPr>
            </w:pPr>
            <w:r w:rsidRPr="00417860">
              <w:rPr>
                <w:rFonts w:ascii="Arial" w:eastAsia="Times New Roman" w:hAnsi="Arial" w:cs="Arial"/>
                <w:sz w:val="22"/>
                <w:szCs w:val="22"/>
              </w:rPr>
              <w:t>Dave Weinreich</w:t>
            </w:r>
          </w:p>
        </w:tc>
        <w:tc>
          <w:tcPr>
            <w:tcW w:w="4512" w:type="dxa"/>
            <w:tcBorders>
              <w:top w:val="nil"/>
              <w:left w:val="nil"/>
              <w:bottom w:val="nil"/>
              <w:right w:val="single" w:sz="4" w:space="0" w:color="auto"/>
            </w:tcBorders>
            <w:shd w:val="clear" w:color="auto" w:fill="auto"/>
            <w:noWrap/>
            <w:vAlign w:val="bottom"/>
            <w:hideMark/>
          </w:tcPr>
          <w:p w:rsidR="00D97472" w:rsidRPr="00417860" w:rsidRDefault="00D97472" w:rsidP="00B964F3">
            <w:pPr>
              <w:rPr>
                <w:rFonts w:ascii="Arial" w:eastAsia="Times New Roman" w:hAnsi="Arial" w:cs="Arial"/>
                <w:sz w:val="22"/>
                <w:szCs w:val="22"/>
              </w:rPr>
            </w:pPr>
            <w:r w:rsidRPr="00417860">
              <w:rPr>
                <w:rFonts w:ascii="Arial" w:eastAsia="Times New Roman" w:hAnsi="Arial" w:cs="Arial"/>
                <w:sz w:val="22"/>
                <w:szCs w:val="22"/>
              </w:rPr>
              <w:t>Globalstar</w:t>
            </w:r>
          </w:p>
        </w:tc>
      </w:tr>
      <w:tr w:rsidR="00D97472" w:rsidRPr="00296548" w:rsidTr="00B964F3">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D97472" w:rsidRPr="00417860" w:rsidRDefault="00D97472" w:rsidP="00B964F3">
            <w:pPr>
              <w:rPr>
                <w:rFonts w:ascii="Arial" w:eastAsia="Times New Roman" w:hAnsi="Arial" w:cs="Arial"/>
                <w:sz w:val="22"/>
                <w:szCs w:val="22"/>
              </w:rPr>
            </w:pPr>
            <w:r>
              <w:rPr>
                <w:rFonts w:ascii="Arial" w:eastAsia="Times New Roman" w:hAnsi="Arial" w:cs="Arial"/>
                <w:sz w:val="22"/>
                <w:szCs w:val="22"/>
              </w:rPr>
              <w:t>Winston Caldwell</w:t>
            </w:r>
          </w:p>
        </w:tc>
        <w:tc>
          <w:tcPr>
            <w:tcW w:w="4512" w:type="dxa"/>
            <w:tcBorders>
              <w:top w:val="nil"/>
              <w:left w:val="nil"/>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Pr>
                <w:rFonts w:ascii="Arial" w:eastAsia="Times New Roman" w:hAnsi="Arial" w:cs="Arial"/>
                <w:sz w:val="22"/>
                <w:szCs w:val="22"/>
              </w:rPr>
              <w:t>FOX</w:t>
            </w:r>
          </w:p>
        </w:tc>
      </w:tr>
      <w:tr w:rsidR="00D97472" w:rsidRPr="00296548" w:rsidTr="00E90695">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D97472" w:rsidRPr="00296548" w:rsidRDefault="00E90695" w:rsidP="00B964F3">
            <w:pPr>
              <w:rPr>
                <w:rFonts w:ascii="Arial" w:eastAsia="Times New Roman" w:hAnsi="Arial" w:cs="Arial"/>
                <w:sz w:val="22"/>
                <w:szCs w:val="22"/>
              </w:rPr>
            </w:pPr>
            <w:r>
              <w:rPr>
                <w:rFonts w:ascii="Arial" w:eastAsia="Times New Roman" w:hAnsi="Arial" w:cs="Arial"/>
                <w:sz w:val="22"/>
                <w:szCs w:val="22"/>
              </w:rPr>
              <w:t xml:space="preserve">Charles </w:t>
            </w:r>
            <w:proofErr w:type="spellStart"/>
            <w:r>
              <w:rPr>
                <w:rFonts w:ascii="Arial" w:eastAsia="Times New Roman" w:hAnsi="Arial" w:cs="Arial"/>
                <w:sz w:val="22"/>
                <w:szCs w:val="22"/>
              </w:rPr>
              <w:t>Einolf</w:t>
            </w:r>
            <w:proofErr w:type="spellEnd"/>
          </w:p>
        </w:tc>
        <w:tc>
          <w:tcPr>
            <w:tcW w:w="4512" w:type="dxa"/>
            <w:tcBorders>
              <w:top w:val="nil"/>
              <w:left w:val="nil"/>
              <w:bottom w:val="nil"/>
              <w:right w:val="single" w:sz="4" w:space="0" w:color="auto"/>
            </w:tcBorders>
            <w:shd w:val="clear" w:color="auto" w:fill="auto"/>
            <w:noWrap/>
            <w:vAlign w:val="bottom"/>
          </w:tcPr>
          <w:p w:rsidR="00D97472" w:rsidRPr="00296548" w:rsidRDefault="00E90695" w:rsidP="00B964F3">
            <w:pPr>
              <w:rPr>
                <w:rFonts w:ascii="Arial" w:eastAsia="Times New Roman" w:hAnsi="Arial" w:cs="Arial"/>
                <w:sz w:val="22"/>
                <w:szCs w:val="22"/>
              </w:rPr>
            </w:pPr>
            <w:r>
              <w:rPr>
                <w:rFonts w:ascii="Arial" w:eastAsia="Times New Roman" w:hAnsi="Arial" w:cs="Arial"/>
                <w:sz w:val="22"/>
                <w:szCs w:val="22"/>
              </w:rPr>
              <w:t>CBS</w:t>
            </w:r>
          </w:p>
        </w:tc>
      </w:tr>
      <w:tr w:rsidR="00E90695" w:rsidRPr="00296548" w:rsidTr="00E90695">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E90695" w:rsidRDefault="00E90695" w:rsidP="00B964F3">
            <w:pPr>
              <w:rPr>
                <w:rFonts w:ascii="Arial" w:eastAsia="Times New Roman" w:hAnsi="Arial" w:cs="Arial"/>
                <w:sz w:val="22"/>
                <w:szCs w:val="22"/>
              </w:rPr>
            </w:pPr>
            <w:r>
              <w:rPr>
                <w:rFonts w:ascii="Arial" w:eastAsia="Times New Roman" w:hAnsi="Arial" w:cs="Arial"/>
                <w:sz w:val="22"/>
                <w:szCs w:val="22"/>
              </w:rPr>
              <w:t>Kim Baum</w:t>
            </w:r>
          </w:p>
        </w:tc>
        <w:tc>
          <w:tcPr>
            <w:tcW w:w="4512" w:type="dxa"/>
            <w:tcBorders>
              <w:top w:val="nil"/>
              <w:left w:val="nil"/>
              <w:bottom w:val="nil"/>
              <w:right w:val="single" w:sz="4" w:space="0" w:color="auto"/>
            </w:tcBorders>
            <w:shd w:val="clear" w:color="auto" w:fill="auto"/>
            <w:noWrap/>
            <w:vAlign w:val="bottom"/>
          </w:tcPr>
          <w:p w:rsidR="00E90695" w:rsidRDefault="00E90695" w:rsidP="00B964F3">
            <w:pPr>
              <w:rPr>
                <w:rFonts w:ascii="Arial" w:eastAsia="Times New Roman" w:hAnsi="Arial" w:cs="Arial"/>
                <w:sz w:val="22"/>
                <w:szCs w:val="22"/>
              </w:rPr>
            </w:pPr>
            <w:r>
              <w:rPr>
                <w:rFonts w:ascii="Arial" w:eastAsia="Times New Roman" w:hAnsi="Arial" w:cs="Arial"/>
                <w:sz w:val="22"/>
                <w:szCs w:val="22"/>
              </w:rPr>
              <w:t>SES</w:t>
            </w:r>
          </w:p>
        </w:tc>
      </w:tr>
      <w:tr w:rsidR="00E90695" w:rsidRPr="00296548" w:rsidTr="008079EC">
        <w:tblPrEx>
          <w:tblW w:w="7552" w:type="dxa"/>
          <w:jc w:val="center"/>
          <w:tblPrExChange w:id="1" w:author="Wengryniuk, Jack" w:date="2017-04-11T09:37:00Z">
            <w:tblPrEx>
              <w:tblW w:w="7552" w:type="dxa"/>
              <w:jc w:val="center"/>
            </w:tblPrEx>
          </w:tblPrExChange>
        </w:tblPrEx>
        <w:trPr>
          <w:trHeight w:val="300"/>
          <w:jc w:val="center"/>
          <w:trPrChange w:id="2" w:author="Wengryniuk, Jack" w:date="2017-04-11T09:37:00Z">
            <w:trPr>
              <w:trHeight w:val="300"/>
              <w:jc w:val="center"/>
            </w:trPr>
          </w:trPrChange>
        </w:trPr>
        <w:tc>
          <w:tcPr>
            <w:tcW w:w="3040" w:type="dxa"/>
            <w:tcBorders>
              <w:top w:val="nil"/>
              <w:left w:val="single" w:sz="4" w:space="0" w:color="auto"/>
              <w:bottom w:val="nil"/>
              <w:right w:val="single" w:sz="4" w:space="0" w:color="auto"/>
            </w:tcBorders>
            <w:shd w:val="clear" w:color="auto" w:fill="auto"/>
            <w:noWrap/>
            <w:vAlign w:val="bottom"/>
            <w:tcPrChange w:id="3" w:author="Wengryniuk, Jack" w:date="2017-04-11T09:37:00Z">
              <w:tcPr>
                <w:tcW w:w="3040" w:type="dxa"/>
                <w:tcBorders>
                  <w:top w:val="nil"/>
                  <w:left w:val="single" w:sz="4" w:space="0" w:color="auto"/>
                  <w:bottom w:val="single" w:sz="4" w:space="0" w:color="auto"/>
                  <w:right w:val="single" w:sz="4" w:space="0" w:color="auto"/>
                </w:tcBorders>
                <w:shd w:val="clear" w:color="auto" w:fill="auto"/>
                <w:noWrap/>
                <w:vAlign w:val="bottom"/>
              </w:tcPr>
            </w:tcPrChange>
          </w:tcPr>
          <w:p w:rsidR="00E90695" w:rsidRDefault="00E90695" w:rsidP="00B964F3">
            <w:pPr>
              <w:rPr>
                <w:rFonts w:ascii="Arial" w:eastAsia="Times New Roman" w:hAnsi="Arial" w:cs="Arial"/>
                <w:sz w:val="22"/>
                <w:szCs w:val="22"/>
              </w:rPr>
            </w:pPr>
            <w:r>
              <w:rPr>
                <w:rFonts w:ascii="Arial" w:eastAsia="Times New Roman" w:hAnsi="Arial" w:cs="Arial"/>
                <w:sz w:val="22"/>
                <w:szCs w:val="22"/>
              </w:rPr>
              <w:t>Alex Gerdenitsch</w:t>
            </w:r>
          </w:p>
        </w:tc>
        <w:tc>
          <w:tcPr>
            <w:tcW w:w="4512" w:type="dxa"/>
            <w:tcBorders>
              <w:top w:val="nil"/>
              <w:left w:val="nil"/>
              <w:bottom w:val="nil"/>
              <w:right w:val="single" w:sz="4" w:space="0" w:color="auto"/>
            </w:tcBorders>
            <w:shd w:val="clear" w:color="auto" w:fill="auto"/>
            <w:noWrap/>
            <w:vAlign w:val="bottom"/>
            <w:tcPrChange w:id="4" w:author="Wengryniuk, Jack" w:date="2017-04-11T09:37:00Z">
              <w:tcPr>
                <w:tcW w:w="4512" w:type="dxa"/>
                <w:tcBorders>
                  <w:top w:val="nil"/>
                  <w:left w:val="nil"/>
                  <w:bottom w:val="single" w:sz="4" w:space="0" w:color="auto"/>
                  <w:right w:val="single" w:sz="4" w:space="0" w:color="auto"/>
                </w:tcBorders>
                <w:shd w:val="clear" w:color="auto" w:fill="auto"/>
                <w:noWrap/>
                <w:vAlign w:val="bottom"/>
              </w:tcPr>
            </w:tcPrChange>
          </w:tcPr>
          <w:p w:rsidR="00E90695" w:rsidRDefault="00E90695" w:rsidP="00B964F3">
            <w:pPr>
              <w:rPr>
                <w:rFonts w:ascii="Arial" w:eastAsia="Times New Roman" w:hAnsi="Arial" w:cs="Arial"/>
                <w:sz w:val="22"/>
                <w:szCs w:val="22"/>
              </w:rPr>
            </w:pPr>
            <w:r>
              <w:rPr>
                <w:rFonts w:ascii="Arial" w:eastAsia="Times New Roman" w:hAnsi="Arial" w:cs="Arial"/>
                <w:sz w:val="22"/>
                <w:szCs w:val="22"/>
              </w:rPr>
              <w:t>Intelsat</w:t>
            </w:r>
          </w:p>
        </w:tc>
      </w:tr>
      <w:tr w:rsidR="008079EC" w:rsidRPr="00296548" w:rsidTr="00B964F3">
        <w:trPr>
          <w:trHeight w:val="300"/>
          <w:jc w:val="center"/>
          <w:ins w:id="5" w:author="Wengryniuk, Jack" w:date="2017-04-11T09:37:00Z"/>
        </w:trPr>
        <w:tc>
          <w:tcPr>
            <w:tcW w:w="3040" w:type="dxa"/>
            <w:tcBorders>
              <w:top w:val="nil"/>
              <w:left w:val="single" w:sz="4" w:space="0" w:color="auto"/>
              <w:bottom w:val="single" w:sz="4" w:space="0" w:color="auto"/>
              <w:right w:val="single" w:sz="4" w:space="0" w:color="auto"/>
            </w:tcBorders>
            <w:shd w:val="clear" w:color="auto" w:fill="auto"/>
            <w:noWrap/>
            <w:vAlign w:val="bottom"/>
          </w:tcPr>
          <w:p w:rsidR="008079EC" w:rsidRDefault="008079EC" w:rsidP="00B964F3">
            <w:pPr>
              <w:rPr>
                <w:ins w:id="6" w:author="Wengryniuk, Jack" w:date="2017-04-11T09:37:00Z"/>
                <w:rFonts w:ascii="Arial" w:eastAsia="Times New Roman" w:hAnsi="Arial" w:cs="Arial"/>
                <w:sz w:val="22"/>
                <w:szCs w:val="22"/>
              </w:rPr>
            </w:pPr>
            <w:ins w:id="7" w:author="Wengryniuk, Jack" w:date="2017-04-11T09:37:00Z">
              <w:r>
                <w:rPr>
                  <w:color w:val="1F497D"/>
                </w:rPr>
                <w:t>Juan M. Roldan</w:t>
              </w:r>
            </w:ins>
          </w:p>
        </w:tc>
        <w:tc>
          <w:tcPr>
            <w:tcW w:w="4512" w:type="dxa"/>
            <w:tcBorders>
              <w:top w:val="nil"/>
              <w:left w:val="nil"/>
              <w:bottom w:val="single" w:sz="4" w:space="0" w:color="auto"/>
              <w:right w:val="single" w:sz="4" w:space="0" w:color="auto"/>
            </w:tcBorders>
            <w:shd w:val="clear" w:color="auto" w:fill="auto"/>
            <w:noWrap/>
            <w:vAlign w:val="bottom"/>
          </w:tcPr>
          <w:p w:rsidR="008079EC" w:rsidRDefault="008079EC" w:rsidP="00B964F3">
            <w:pPr>
              <w:rPr>
                <w:ins w:id="8" w:author="Wengryniuk, Jack" w:date="2017-04-11T09:37:00Z"/>
                <w:rFonts w:ascii="Arial" w:eastAsia="Times New Roman" w:hAnsi="Arial" w:cs="Arial"/>
                <w:sz w:val="22"/>
                <w:szCs w:val="22"/>
              </w:rPr>
            </w:pPr>
            <w:ins w:id="9" w:author="Wengryniuk, Jack" w:date="2017-04-11T09:37:00Z">
              <w:r>
                <w:rPr>
                  <w:rFonts w:ascii="Arial" w:eastAsia="Times New Roman" w:hAnsi="Arial" w:cs="Arial"/>
                  <w:sz w:val="22"/>
                  <w:szCs w:val="22"/>
                </w:rPr>
                <w:t>TMG</w:t>
              </w:r>
              <w:bookmarkStart w:id="10" w:name="_GoBack"/>
              <w:bookmarkEnd w:id="10"/>
            </w:ins>
          </w:p>
        </w:tc>
      </w:tr>
    </w:tbl>
    <w:p w:rsidR="006D73C1" w:rsidRDefault="006D73C1">
      <w:pPr>
        <w:rPr>
          <w:rFonts w:ascii="Times New Roman" w:eastAsia="Times New Roman" w:hAnsi="Times New Roman" w:cs="Times New Roman"/>
        </w:rPr>
      </w:pPr>
    </w:p>
    <w:tbl>
      <w:tblPr>
        <w:tblW w:w="7565" w:type="dxa"/>
        <w:jc w:val="center"/>
        <w:tblLook w:val="04A0" w:firstRow="1" w:lastRow="0" w:firstColumn="1" w:lastColumn="0" w:noHBand="0" w:noVBand="1"/>
      </w:tblPr>
      <w:tblGrid>
        <w:gridCol w:w="3040"/>
        <w:gridCol w:w="4525"/>
      </w:tblGrid>
      <w:tr w:rsidR="00D97472" w:rsidRPr="00296548" w:rsidTr="00F40837">
        <w:trPr>
          <w:trHeight w:val="300"/>
          <w:jc w:val="center"/>
        </w:trPr>
        <w:tc>
          <w:tcPr>
            <w:tcW w:w="75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97472" w:rsidRPr="00296548" w:rsidRDefault="00D97472" w:rsidP="00B964F3">
            <w:pPr>
              <w:jc w:val="center"/>
              <w:rPr>
                <w:rFonts w:ascii="Arial" w:eastAsia="Times New Roman" w:hAnsi="Arial" w:cs="Arial"/>
                <w:color w:val="000000"/>
                <w:sz w:val="22"/>
                <w:szCs w:val="22"/>
              </w:rPr>
            </w:pPr>
            <w:r>
              <w:rPr>
                <w:rFonts w:ascii="Arial" w:eastAsia="Times New Roman" w:hAnsi="Arial" w:cs="Arial"/>
                <w:color w:val="000000"/>
                <w:sz w:val="22"/>
                <w:szCs w:val="22"/>
              </w:rPr>
              <w:t>Observers</w:t>
            </w:r>
          </w:p>
        </w:tc>
      </w:tr>
      <w:tr w:rsidR="00D97472" w:rsidRPr="00296548" w:rsidTr="00F40837">
        <w:trPr>
          <w:trHeight w:val="300"/>
          <w:jc w:val="center"/>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7472" w:rsidRPr="00296548" w:rsidRDefault="00D97472" w:rsidP="00B964F3">
            <w:pPr>
              <w:jc w:val="center"/>
              <w:rPr>
                <w:rFonts w:ascii="Arial" w:eastAsia="Times New Roman" w:hAnsi="Arial" w:cs="Arial"/>
                <w:color w:val="000000"/>
                <w:sz w:val="22"/>
                <w:szCs w:val="22"/>
              </w:rPr>
            </w:pPr>
            <w:r w:rsidRPr="00296548">
              <w:rPr>
                <w:rFonts w:ascii="Arial" w:eastAsia="Times New Roman" w:hAnsi="Arial" w:cs="Arial"/>
                <w:color w:val="000000"/>
                <w:sz w:val="22"/>
                <w:szCs w:val="22"/>
              </w:rPr>
              <w:t>Name</w:t>
            </w:r>
          </w:p>
        </w:tc>
        <w:tc>
          <w:tcPr>
            <w:tcW w:w="4525" w:type="dxa"/>
            <w:tcBorders>
              <w:top w:val="single" w:sz="4" w:space="0" w:color="auto"/>
              <w:left w:val="nil"/>
              <w:bottom w:val="single" w:sz="4" w:space="0" w:color="auto"/>
              <w:right w:val="single" w:sz="4" w:space="0" w:color="auto"/>
            </w:tcBorders>
            <w:shd w:val="clear" w:color="auto" w:fill="auto"/>
            <w:noWrap/>
            <w:vAlign w:val="bottom"/>
            <w:hideMark/>
          </w:tcPr>
          <w:p w:rsidR="00D97472" w:rsidRPr="00296548" w:rsidRDefault="00D97472" w:rsidP="00B964F3">
            <w:pPr>
              <w:jc w:val="center"/>
              <w:rPr>
                <w:rFonts w:ascii="Arial" w:eastAsia="Times New Roman" w:hAnsi="Arial" w:cs="Arial"/>
                <w:color w:val="000000"/>
                <w:sz w:val="22"/>
                <w:szCs w:val="22"/>
              </w:rPr>
            </w:pPr>
            <w:r w:rsidRPr="00296548">
              <w:rPr>
                <w:rFonts w:ascii="Arial" w:eastAsia="Times New Roman" w:hAnsi="Arial" w:cs="Arial"/>
                <w:color w:val="000000"/>
                <w:sz w:val="22"/>
                <w:szCs w:val="22"/>
              </w:rPr>
              <w:t>Company</w:t>
            </w:r>
          </w:p>
        </w:tc>
      </w:tr>
      <w:tr w:rsidR="00D97472"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sidRPr="00296548">
              <w:rPr>
                <w:rFonts w:ascii="Arial" w:eastAsia="Times New Roman" w:hAnsi="Arial" w:cs="Arial"/>
                <w:sz w:val="22"/>
                <w:szCs w:val="22"/>
              </w:rPr>
              <w:t>Joanne Wilson</w:t>
            </w:r>
          </w:p>
        </w:tc>
        <w:tc>
          <w:tcPr>
            <w:tcW w:w="4525" w:type="dxa"/>
            <w:tcBorders>
              <w:top w:val="nil"/>
              <w:left w:val="nil"/>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sidRPr="00296548">
              <w:rPr>
                <w:rFonts w:ascii="Arial" w:eastAsia="Times New Roman" w:hAnsi="Arial" w:cs="Arial"/>
                <w:sz w:val="22"/>
                <w:szCs w:val="22"/>
              </w:rPr>
              <w:t>ASRC</w:t>
            </w:r>
          </w:p>
        </w:tc>
      </w:tr>
      <w:tr w:rsidR="00D97472"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Pr>
                <w:rFonts w:ascii="Arial" w:eastAsia="Times New Roman" w:hAnsi="Arial" w:cs="Arial"/>
                <w:sz w:val="22"/>
                <w:szCs w:val="22"/>
              </w:rPr>
              <w:t>John Prendergast</w:t>
            </w:r>
          </w:p>
        </w:tc>
        <w:tc>
          <w:tcPr>
            <w:tcW w:w="4525" w:type="dxa"/>
            <w:tcBorders>
              <w:top w:val="nil"/>
              <w:left w:val="nil"/>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Pr>
                <w:rFonts w:ascii="Arial" w:eastAsia="Times New Roman" w:hAnsi="Arial" w:cs="Arial"/>
                <w:sz w:val="22"/>
                <w:szCs w:val="22"/>
              </w:rPr>
              <w:t>Monitoring Association (formerly CSAA)</w:t>
            </w:r>
          </w:p>
        </w:tc>
      </w:tr>
      <w:tr w:rsidR="00D97472"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Pr>
                <w:rFonts w:ascii="Arial" w:eastAsia="Times New Roman" w:hAnsi="Arial" w:cs="Arial"/>
                <w:sz w:val="22"/>
                <w:szCs w:val="22"/>
              </w:rPr>
              <w:t>Shelli-Rose Haskins</w:t>
            </w:r>
          </w:p>
        </w:tc>
        <w:tc>
          <w:tcPr>
            <w:tcW w:w="4525" w:type="dxa"/>
            <w:tcBorders>
              <w:top w:val="nil"/>
              <w:left w:val="nil"/>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Pr>
                <w:rFonts w:ascii="Arial" w:eastAsia="Times New Roman" w:hAnsi="Arial" w:cs="Arial"/>
                <w:sz w:val="22"/>
                <w:szCs w:val="22"/>
              </w:rPr>
              <w:t>NOAA</w:t>
            </w:r>
          </w:p>
        </w:tc>
      </w:tr>
      <w:tr w:rsidR="00D97472"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Pr>
                <w:rFonts w:ascii="Arial" w:eastAsia="Times New Roman" w:hAnsi="Arial" w:cs="Arial"/>
                <w:sz w:val="22"/>
                <w:szCs w:val="22"/>
              </w:rPr>
              <w:t>Tom Hayden</w:t>
            </w:r>
          </w:p>
        </w:tc>
        <w:tc>
          <w:tcPr>
            <w:tcW w:w="4525" w:type="dxa"/>
            <w:tcBorders>
              <w:top w:val="nil"/>
              <w:left w:val="nil"/>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Pr>
                <w:rFonts w:ascii="Arial" w:eastAsia="Times New Roman" w:hAnsi="Arial" w:cs="Arial"/>
                <w:sz w:val="22"/>
                <w:szCs w:val="22"/>
              </w:rPr>
              <w:t>TLH Consulting</w:t>
            </w:r>
          </w:p>
        </w:tc>
      </w:tr>
      <w:tr w:rsidR="00D97472"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Pr>
                <w:rFonts w:ascii="Arial" w:eastAsia="Times New Roman" w:hAnsi="Arial" w:cs="Arial"/>
                <w:sz w:val="22"/>
                <w:szCs w:val="22"/>
              </w:rPr>
              <w:t>Amy Sanders</w:t>
            </w:r>
          </w:p>
        </w:tc>
        <w:tc>
          <w:tcPr>
            <w:tcW w:w="4525" w:type="dxa"/>
            <w:tcBorders>
              <w:top w:val="nil"/>
              <w:left w:val="nil"/>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r>
              <w:rPr>
                <w:rFonts w:ascii="Arial" w:eastAsia="Times New Roman" w:hAnsi="Arial" w:cs="Arial"/>
                <w:sz w:val="22"/>
                <w:szCs w:val="22"/>
              </w:rPr>
              <w:t>NTIA</w:t>
            </w:r>
          </w:p>
        </w:tc>
      </w:tr>
      <w:tr w:rsidR="008D14DC"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8D14DC" w:rsidRDefault="008D14DC" w:rsidP="00B964F3">
            <w:pPr>
              <w:rPr>
                <w:rFonts w:ascii="Arial" w:eastAsia="Times New Roman" w:hAnsi="Arial" w:cs="Arial"/>
                <w:sz w:val="22"/>
                <w:szCs w:val="22"/>
              </w:rPr>
            </w:pPr>
            <w:r>
              <w:rPr>
                <w:rFonts w:ascii="Arial" w:eastAsia="Times New Roman" w:hAnsi="Arial" w:cs="Arial"/>
                <w:sz w:val="22"/>
                <w:szCs w:val="22"/>
              </w:rPr>
              <w:t>Jonathan Williams</w:t>
            </w:r>
          </w:p>
        </w:tc>
        <w:tc>
          <w:tcPr>
            <w:tcW w:w="4525" w:type="dxa"/>
            <w:tcBorders>
              <w:top w:val="nil"/>
              <w:left w:val="nil"/>
              <w:bottom w:val="nil"/>
              <w:right w:val="single" w:sz="4" w:space="0" w:color="auto"/>
            </w:tcBorders>
            <w:shd w:val="clear" w:color="auto" w:fill="auto"/>
            <w:noWrap/>
            <w:vAlign w:val="bottom"/>
          </w:tcPr>
          <w:p w:rsidR="008D14DC" w:rsidRDefault="008D14DC" w:rsidP="00B964F3">
            <w:pPr>
              <w:rPr>
                <w:rFonts w:ascii="Arial" w:eastAsia="Times New Roman" w:hAnsi="Arial" w:cs="Arial"/>
                <w:sz w:val="22"/>
                <w:szCs w:val="22"/>
              </w:rPr>
            </w:pPr>
            <w:r>
              <w:rPr>
                <w:rFonts w:ascii="Arial" w:eastAsia="Times New Roman" w:hAnsi="Arial" w:cs="Arial"/>
                <w:sz w:val="22"/>
                <w:szCs w:val="22"/>
              </w:rPr>
              <w:t>NTIA</w:t>
            </w:r>
          </w:p>
        </w:tc>
      </w:tr>
      <w:tr w:rsidR="008D14DC"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8D14DC" w:rsidRDefault="008D14DC" w:rsidP="00B964F3">
            <w:pPr>
              <w:rPr>
                <w:rFonts w:ascii="Arial" w:eastAsia="Times New Roman" w:hAnsi="Arial" w:cs="Arial"/>
                <w:sz w:val="22"/>
                <w:szCs w:val="22"/>
              </w:rPr>
            </w:pPr>
            <w:r>
              <w:rPr>
                <w:rFonts w:ascii="Arial" w:eastAsia="Times New Roman" w:hAnsi="Arial" w:cs="Arial"/>
                <w:sz w:val="22"/>
                <w:szCs w:val="22"/>
              </w:rPr>
              <w:t>Larry Reed</w:t>
            </w:r>
          </w:p>
        </w:tc>
        <w:tc>
          <w:tcPr>
            <w:tcW w:w="4525" w:type="dxa"/>
            <w:tcBorders>
              <w:top w:val="nil"/>
              <w:left w:val="nil"/>
              <w:bottom w:val="nil"/>
              <w:right w:val="single" w:sz="4" w:space="0" w:color="auto"/>
            </w:tcBorders>
            <w:shd w:val="clear" w:color="auto" w:fill="auto"/>
            <w:noWrap/>
            <w:vAlign w:val="bottom"/>
          </w:tcPr>
          <w:p w:rsidR="008D14DC" w:rsidRDefault="008D14DC" w:rsidP="00B964F3">
            <w:pPr>
              <w:rPr>
                <w:rFonts w:ascii="Arial" w:eastAsia="Times New Roman" w:hAnsi="Arial" w:cs="Arial"/>
                <w:sz w:val="22"/>
                <w:szCs w:val="22"/>
              </w:rPr>
            </w:pPr>
            <w:r>
              <w:rPr>
                <w:rFonts w:ascii="Arial" w:eastAsia="Times New Roman" w:hAnsi="Arial" w:cs="Arial"/>
                <w:sz w:val="22"/>
                <w:szCs w:val="22"/>
              </w:rPr>
              <w:t>ASTS for NASA</w:t>
            </w:r>
          </w:p>
        </w:tc>
      </w:tr>
      <w:tr w:rsidR="008D14DC"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8D14DC" w:rsidRDefault="008D14DC" w:rsidP="00B964F3">
            <w:pPr>
              <w:rPr>
                <w:rFonts w:ascii="Arial" w:eastAsia="Times New Roman" w:hAnsi="Arial" w:cs="Arial"/>
                <w:sz w:val="22"/>
                <w:szCs w:val="22"/>
              </w:rPr>
            </w:pPr>
            <w:r>
              <w:rPr>
                <w:rFonts w:ascii="Arial" w:eastAsia="Times New Roman" w:hAnsi="Arial" w:cs="Arial"/>
                <w:sz w:val="22"/>
                <w:szCs w:val="22"/>
              </w:rPr>
              <w:t>Jim Higgins</w:t>
            </w:r>
          </w:p>
        </w:tc>
        <w:tc>
          <w:tcPr>
            <w:tcW w:w="4525" w:type="dxa"/>
            <w:tcBorders>
              <w:top w:val="nil"/>
              <w:left w:val="nil"/>
              <w:bottom w:val="nil"/>
              <w:right w:val="single" w:sz="4" w:space="0" w:color="auto"/>
            </w:tcBorders>
            <w:shd w:val="clear" w:color="auto" w:fill="auto"/>
            <w:noWrap/>
            <w:vAlign w:val="bottom"/>
          </w:tcPr>
          <w:p w:rsidR="008D14DC" w:rsidRDefault="008D14DC" w:rsidP="00B964F3">
            <w:pPr>
              <w:rPr>
                <w:rFonts w:ascii="Arial" w:eastAsia="Times New Roman" w:hAnsi="Arial" w:cs="Arial"/>
                <w:sz w:val="22"/>
                <w:szCs w:val="22"/>
              </w:rPr>
            </w:pPr>
            <w:r w:rsidRPr="008409B3">
              <w:rPr>
                <w:rFonts w:ascii="Arial" w:eastAsia="Times New Roman" w:hAnsi="Arial" w:cs="Arial"/>
                <w:sz w:val="22"/>
                <w:szCs w:val="22"/>
              </w:rPr>
              <w:t>ASTS for NASA</w:t>
            </w:r>
          </w:p>
        </w:tc>
      </w:tr>
      <w:tr w:rsidR="008D14DC"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8D14DC" w:rsidRDefault="00E90695" w:rsidP="00B964F3">
            <w:pPr>
              <w:rPr>
                <w:rFonts w:ascii="Arial" w:eastAsia="Times New Roman" w:hAnsi="Arial" w:cs="Arial"/>
                <w:sz w:val="22"/>
                <w:szCs w:val="22"/>
              </w:rPr>
            </w:pPr>
            <w:r>
              <w:rPr>
                <w:rFonts w:ascii="Arial" w:eastAsia="Times New Roman" w:hAnsi="Arial" w:cs="Arial"/>
                <w:sz w:val="22"/>
                <w:szCs w:val="22"/>
              </w:rPr>
              <w:t xml:space="preserve">Craig </w:t>
            </w:r>
            <w:proofErr w:type="spellStart"/>
            <w:r>
              <w:rPr>
                <w:rFonts w:ascii="Arial" w:eastAsia="Times New Roman" w:hAnsi="Arial" w:cs="Arial"/>
                <w:sz w:val="22"/>
                <w:szCs w:val="22"/>
              </w:rPr>
              <w:t>Scheffler</w:t>
            </w:r>
            <w:proofErr w:type="spellEnd"/>
          </w:p>
        </w:tc>
        <w:tc>
          <w:tcPr>
            <w:tcW w:w="4525" w:type="dxa"/>
            <w:tcBorders>
              <w:top w:val="nil"/>
              <w:left w:val="nil"/>
              <w:bottom w:val="nil"/>
              <w:right w:val="single" w:sz="4" w:space="0" w:color="auto"/>
            </w:tcBorders>
            <w:shd w:val="clear" w:color="auto" w:fill="auto"/>
            <w:noWrap/>
            <w:vAlign w:val="bottom"/>
          </w:tcPr>
          <w:p w:rsidR="008D14DC" w:rsidRDefault="00E90695" w:rsidP="00B964F3">
            <w:pPr>
              <w:rPr>
                <w:rFonts w:ascii="Arial" w:eastAsia="Times New Roman" w:hAnsi="Arial" w:cs="Arial"/>
                <w:sz w:val="22"/>
                <w:szCs w:val="22"/>
              </w:rPr>
            </w:pPr>
            <w:r>
              <w:rPr>
                <w:rFonts w:ascii="Arial" w:eastAsia="Times New Roman" w:hAnsi="Arial" w:cs="Arial"/>
                <w:sz w:val="22"/>
                <w:szCs w:val="22"/>
              </w:rPr>
              <w:t>Plane Labs</w:t>
            </w:r>
          </w:p>
        </w:tc>
      </w:tr>
      <w:tr w:rsidR="00E90695"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E90695" w:rsidRDefault="00E90695" w:rsidP="00B964F3">
            <w:pPr>
              <w:rPr>
                <w:rFonts w:ascii="Arial" w:eastAsia="Times New Roman" w:hAnsi="Arial" w:cs="Arial"/>
                <w:sz w:val="22"/>
                <w:szCs w:val="22"/>
              </w:rPr>
            </w:pPr>
            <w:r>
              <w:rPr>
                <w:rFonts w:ascii="Arial" w:eastAsia="Times New Roman" w:hAnsi="Arial" w:cs="Arial"/>
                <w:sz w:val="22"/>
                <w:szCs w:val="22"/>
              </w:rPr>
              <w:t xml:space="preserve">Charles </w:t>
            </w:r>
            <w:proofErr w:type="spellStart"/>
            <w:r>
              <w:rPr>
                <w:rFonts w:ascii="Arial" w:eastAsia="Times New Roman" w:hAnsi="Arial" w:cs="Arial"/>
                <w:sz w:val="22"/>
                <w:szCs w:val="22"/>
              </w:rPr>
              <w:t>Wende</w:t>
            </w:r>
            <w:proofErr w:type="spellEnd"/>
          </w:p>
        </w:tc>
        <w:tc>
          <w:tcPr>
            <w:tcW w:w="4525" w:type="dxa"/>
            <w:tcBorders>
              <w:top w:val="nil"/>
              <w:left w:val="nil"/>
              <w:bottom w:val="nil"/>
              <w:right w:val="single" w:sz="4" w:space="0" w:color="auto"/>
            </w:tcBorders>
            <w:shd w:val="clear" w:color="auto" w:fill="auto"/>
            <w:noWrap/>
            <w:vAlign w:val="bottom"/>
          </w:tcPr>
          <w:p w:rsidR="00E90695" w:rsidRDefault="00E90695" w:rsidP="00B964F3">
            <w:pPr>
              <w:rPr>
                <w:rFonts w:ascii="Arial" w:eastAsia="Times New Roman" w:hAnsi="Arial" w:cs="Arial"/>
                <w:sz w:val="22"/>
                <w:szCs w:val="22"/>
              </w:rPr>
            </w:pPr>
            <w:r>
              <w:rPr>
                <w:rFonts w:ascii="Arial" w:eastAsia="Times New Roman" w:hAnsi="Arial" w:cs="Arial"/>
                <w:sz w:val="22"/>
                <w:szCs w:val="22"/>
              </w:rPr>
              <w:t>ASRC for NASA</w:t>
            </w:r>
          </w:p>
        </w:tc>
      </w:tr>
      <w:tr w:rsidR="00D97472" w:rsidRPr="00296548" w:rsidTr="00F40837">
        <w:trPr>
          <w:trHeight w:val="300"/>
          <w:jc w:val="center"/>
        </w:trPr>
        <w:tc>
          <w:tcPr>
            <w:tcW w:w="3040" w:type="dxa"/>
            <w:tcBorders>
              <w:top w:val="nil"/>
              <w:left w:val="single" w:sz="4" w:space="0" w:color="auto"/>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p>
        </w:tc>
        <w:tc>
          <w:tcPr>
            <w:tcW w:w="4525" w:type="dxa"/>
            <w:tcBorders>
              <w:top w:val="nil"/>
              <w:left w:val="nil"/>
              <w:bottom w:val="nil"/>
              <w:right w:val="single" w:sz="4" w:space="0" w:color="auto"/>
            </w:tcBorders>
            <w:shd w:val="clear" w:color="auto" w:fill="auto"/>
            <w:noWrap/>
            <w:vAlign w:val="bottom"/>
          </w:tcPr>
          <w:p w:rsidR="00D97472" w:rsidRPr="00296548" w:rsidRDefault="00D97472" w:rsidP="00B964F3">
            <w:pPr>
              <w:rPr>
                <w:rFonts w:ascii="Arial" w:eastAsia="Times New Roman" w:hAnsi="Arial" w:cs="Arial"/>
                <w:sz w:val="22"/>
                <w:szCs w:val="22"/>
              </w:rPr>
            </w:pPr>
          </w:p>
        </w:tc>
      </w:tr>
      <w:tr w:rsidR="00D97472" w:rsidRPr="00296548" w:rsidTr="00F40837">
        <w:trPr>
          <w:trHeight w:val="300"/>
          <w:jc w:val="center"/>
        </w:trPr>
        <w:tc>
          <w:tcPr>
            <w:tcW w:w="7565" w:type="dxa"/>
            <w:gridSpan w:val="2"/>
            <w:tcBorders>
              <w:top w:val="nil"/>
              <w:left w:val="single" w:sz="4" w:space="0" w:color="auto"/>
              <w:bottom w:val="nil"/>
              <w:right w:val="single" w:sz="4" w:space="0" w:color="auto"/>
            </w:tcBorders>
            <w:shd w:val="clear" w:color="auto" w:fill="auto"/>
            <w:noWrap/>
            <w:vAlign w:val="bottom"/>
          </w:tcPr>
          <w:p w:rsidR="00D97472" w:rsidRPr="00296548" w:rsidRDefault="00D97472" w:rsidP="00B964F3">
            <w:pPr>
              <w:jc w:val="center"/>
              <w:rPr>
                <w:rFonts w:ascii="Arial" w:eastAsia="Times New Roman" w:hAnsi="Arial" w:cs="Arial"/>
                <w:sz w:val="22"/>
                <w:szCs w:val="22"/>
              </w:rPr>
            </w:pPr>
            <w:r>
              <w:rPr>
                <w:rFonts w:ascii="Arial" w:eastAsia="Times New Roman" w:hAnsi="Arial" w:cs="Arial"/>
                <w:sz w:val="22"/>
                <w:szCs w:val="22"/>
              </w:rPr>
              <w:t>FCC Representatives</w:t>
            </w:r>
          </w:p>
        </w:tc>
      </w:tr>
      <w:tr w:rsidR="00D97472" w:rsidRPr="00296548" w:rsidTr="00F70344">
        <w:trPr>
          <w:trHeight w:val="315"/>
          <w:jc w:val="center"/>
        </w:trPr>
        <w:tc>
          <w:tcPr>
            <w:tcW w:w="3040" w:type="dxa"/>
            <w:tcBorders>
              <w:top w:val="nil"/>
              <w:left w:val="single" w:sz="4" w:space="0" w:color="auto"/>
              <w:bottom w:val="nil"/>
              <w:right w:val="single" w:sz="4" w:space="0" w:color="auto"/>
            </w:tcBorders>
            <w:shd w:val="clear" w:color="auto" w:fill="auto"/>
            <w:noWrap/>
            <w:vAlign w:val="bottom"/>
            <w:hideMark/>
          </w:tcPr>
          <w:p w:rsidR="00D97472" w:rsidRPr="00296548" w:rsidRDefault="00D97472" w:rsidP="00B964F3">
            <w:pPr>
              <w:rPr>
                <w:rFonts w:ascii="Arial" w:eastAsia="Times New Roman" w:hAnsi="Arial" w:cs="Arial"/>
                <w:sz w:val="22"/>
                <w:szCs w:val="22"/>
              </w:rPr>
            </w:pPr>
            <w:r w:rsidRPr="00296548">
              <w:rPr>
                <w:rFonts w:ascii="Arial" w:eastAsia="Times New Roman" w:hAnsi="Arial" w:cs="Arial"/>
                <w:sz w:val="22"/>
                <w:szCs w:val="22"/>
              </w:rPr>
              <w:t>Chip Fleming</w:t>
            </w:r>
          </w:p>
        </w:tc>
        <w:tc>
          <w:tcPr>
            <w:tcW w:w="4525" w:type="dxa"/>
            <w:tcBorders>
              <w:top w:val="nil"/>
              <w:left w:val="nil"/>
              <w:bottom w:val="nil"/>
              <w:right w:val="single" w:sz="4" w:space="0" w:color="auto"/>
            </w:tcBorders>
            <w:shd w:val="clear" w:color="auto" w:fill="auto"/>
            <w:noWrap/>
            <w:vAlign w:val="bottom"/>
            <w:hideMark/>
          </w:tcPr>
          <w:p w:rsidR="00D97472" w:rsidRPr="00296548" w:rsidRDefault="00D97472" w:rsidP="00B964F3">
            <w:pPr>
              <w:rPr>
                <w:rFonts w:ascii="Arial" w:eastAsia="Times New Roman" w:hAnsi="Arial" w:cs="Arial"/>
                <w:sz w:val="22"/>
                <w:szCs w:val="22"/>
              </w:rPr>
            </w:pPr>
            <w:r w:rsidRPr="00296548">
              <w:rPr>
                <w:rFonts w:ascii="Arial" w:eastAsia="Times New Roman" w:hAnsi="Arial" w:cs="Arial"/>
                <w:sz w:val="22"/>
                <w:szCs w:val="22"/>
              </w:rPr>
              <w:t>FCC</w:t>
            </w:r>
          </w:p>
        </w:tc>
      </w:tr>
      <w:tr w:rsidR="00F70344" w:rsidRPr="00296548" w:rsidTr="00F70344">
        <w:trPr>
          <w:trHeight w:val="315"/>
          <w:jc w:val="center"/>
        </w:trPr>
        <w:tc>
          <w:tcPr>
            <w:tcW w:w="3040" w:type="dxa"/>
            <w:tcBorders>
              <w:top w:val="nil"/>
              <w:left w:val="single" w:sz="4" w:space="0" w:color="auto"/>
              <w:bottom w:val="nil"/>
              <w:right w:val="single" w:sz="4" w:space="0" w:color="auto"/>
            </w:tcBorders>
            <w:shd w:val="clear" w:color="auto" w:fill="auto"/>
            <w:noWrap/>
            <w:vAlign w:val="bottom"/>
          </w:tcPr>
          <w:p w:rsidR="00F70344" w:rsidRPr="00296548" w:rsidRDefault="00F70344" w:rsidP="00B964F3">
            <w:pPr>
              <w:rPr>
                <w:rFonts w:ascii="Arial" w:eastAsia="Times New Roman" w:hAnsi="Arial" w:cs="Arial"/>
                <w:sz w:val="22"/>
                <w:szCs w:val="22"/>
              </w:rPr>
            </w:pPr>
            <w:r>
              <w:rPr>
                <w:rFonts w:ascii="Arial" w:eastAsia="Times New Roman" w:hAnsi="Arial" w:cs="Arial"/>
                <w:sz w:val="22"/>
                <w:szCs w:val="22"/>
              </w:rPr>
              <w:t>Dante Ibarra</w:t>
            </w:r>
          </w:p>
        </w:tc>
        <w:tc>
          <w:tcPr>
            <w:tcW w:w="4525" w:type="dxa"/>
            <w:tcBorders>
              <w:top w:val="nil"/>
              <w:left w:val="nil"/>
              <w:bottom w:val="nil"/>
              <w:right w:val="single" w:sz="4" w:space="0" w:color="auto"/>
            </w:tcBorders>
            <w:shd w:val="clear" w:color="auto" w:fill="auto"/>
            <w:noWrap/>
            <w:vAlign w:val="bottom"/>
          </w:tcPr>
          <w:p w:rsidR="00F70344" w:rsidRPr="00296548" w:rsidRDefault="00F70344" w:rsidP="00B964F3">
            <w:pPr>
              <w:rPr>
                <w:rFonts w:ascii="Arial" w:eastAsia="Times New Roman" w:hAnsi="Arial" w:cs="Arial"/>
                <w:sz w:val="22"/>
                <w:szCs w:val="22"/>
              </w:rPr>
            </w:pPr>
            <w:r>
              <w:rPr>
                <w:rFonts w:ascii="Arial" w:eastAsia="Times New Roman" w:hAnsi="Arial" w:cs="Arial"/>
                <w:sz w:val="22"/>
                <w:szCs w:val="22"/>
              </w:rPr>
              <w:t>FCC</w:t>
            </w:r>
          </w:p>
        </w:tc>
      </w:tr>
      <w:tr w:rsidR="00F70344" w:rsidRPr="00296548" w:rsidTr="00E90695">
        <w:trPr>
          <w:trHeight w:val="315"/>
          <w:jc w:val="center"/>
        </w:trPr>
        <w:tc>
          <w:tcPr>
            <w:tcW w:w="3040" w:type="dxa"/>
            <w:tcBorders>
              <w:top w:val="nil"/>
              <w:left w:val="single" w:sz="4" w:space="0" w:color="auto"/>
              <w:bottom w:val="nil"/>
              <w:right w:val="single" w:sz="4" w:space="0" w:color="auto"/>
            </w:tcBorders>
            <w:shd w:val="clear" w:color="auto" w:fill="auto"/>
            <w:noWrap/>
            <w:vAlign w:val="bottom"/>
          </w:tcPr>
          <w:p w:rsidR="00F70344" w:rsidRPr="00296548" w:rsidRDefault="00F70344" w:rsidP="00B964F3">
            <w:pPr>
              <w:rPr>
                <w:rFonts w:ascii="Arial" w:eastAsia="Times New Roman" w:hAnsi="Arial" w:cs="Arial"/>
                <w:sz w:val="22"/>
                <w:szCs w:val="22"/>
              </w:rPr>
            </w:pPr>
            <w:r>
              <w:rPr>
                <w:rFonts w:ascii="Arial" w:eastAsia="Times New Roman" w:hAnsi="Arial" w:cs="Arial"/>
                <w:sz w:val="22"/>
                <w:szCs w:val="22"/>
              </w:rPr>
              <w:t>Mike Mullinix</w:t>
            </w:r>
          </w:p>
        </w:tc>
        <w:tc>
          <w:tcPr>
            <w:tcW w:w="4525" w:type="dxa"/>
            <w:tcBorders>
              <w:top w:val="nil"/>
              <w:left w:val="nil"/>
              <w:bottom w:val="nil"/>
              <w:right w:val="single" w:sz="4" w:space="0" w:color="auto"/>
            </w:tcBorders>
            <w:shd w:val="clear" w:color="auto" w:fill="auto"/>
            <w:noWrap/>
            <w:vAlign w:val="bottom"/>
          </w:tcPr>
          <w:p w:rsidR="00F70344" w:rsidRPr="00296548" w:rsidRDefault="00F70344" w:rsidP="00B964F3">
            <w:pPr>
              <w:rPr>
                <w:rFonts w:ascii="Arial" w:eastAsia="Times New Roman" w:hAnsi="Arial" w:cs="Arial"/>
                <w:sz w:val="22"/>
                <w:szCs w:val="22"/>
              </w:rPr>
            </w:pPr>
            <w:r>
              <w:rPr>
                <w:rFonts w:ascii="Arial" w:eastAsia="Times New Roman" w:hAnsi="Arial" w:cs="Arial"/>
                <w:sz w:val="22"/>
                <w:szCs w:val="22"/>
              </w:rPr>
              <w:t>FCC</w:t>
            </w:r>
          </w:p>
        </w:tc>
      </w:tr>
      <w:tr w:rsidR="00E90695" w:rsidRPr="00296548" w:rsidTr="00F40837">
        <w:trPr>
          <w:trHeight w:val="315"/>
          <w:jc w:val="center"/>
        </w:trPr>
        <w:tc>
          <w:tcPr>
            <w:tcW w:w="3040" w:type="dxa"/>
            <w:tcBorders>
              <w:top w:val="nil"/>
              <w:left w:val="single" w:sz="4" w:space="0" w:color="auto"/>
              <w:bottom w:val="single" w:sz="4" w:space="0" w:color="auto"/>
              <w:right w:val="single" w:sz="4" w:space="0" w:color="auto"/>
            </w:tcBorders>
            <w:shd w:val="clear" w:color="auto" w:fill="auto"/>
            <w:noWrap/>
            <w:vAlign w:val="bottom"/>
          </w:tcPr>
          <w:p w:rsidR="00E90695" w:rsidRDefault="00E90695" w:rsidP="00B964F3">
            <w:pPr>
              <w:rPr>
                <w:rFonts w:ascii="Arial" w:eastAsia="Times New Roman" w:hAnsi="Arial" w:cs="Arial"/>
                <w:sz w:val="22"/>
                <w:szCs w:val="22"/>
              </w:rPr>
            </w:pPr>
            <w:r>
              <w:rPr>
                <w:rFonts w:ascii="Arial" w:eastAsia="Times New Roman" w:hAnsi="Arial" w:cs="Arial"/>
                <w:sz w:val="22"/>
                <w:szCs w:val="22"/>
              </w:rPr>
              <w:t>Clay DeCell</w:t>
            </w:r>
          </w:p>
        </w:tc>
        <w:tc>
          <w:tcPr>
            <w:tcW w:w="4525" w:type="dxa"/>
            <w:tcBorders>
              <w:top w:val="nil"/>
              <w:left w:val="nil"/>
              <w:bottom w:val="single" w:sz="4" w:space="0" w:color="auto"/>
              <w:right w:val="single" w:sz="4" w:space="0" w:color="auto"/>
            </w:tcBorders>
            <w:shd w:val="clear" w:color="auto" w:fill="auto"/>
            <w:noWrap/>
            <w:vAlign w:val="bottom"/>
          </w:tcPr>
          <w:p w:rsidR="00E90695" w:rsidRDefault="00E90695" w:rsidP="00B964F3">
            <w:pPr>
              <w:rPr>
                <w:rFonts w:ascii="Arial" w:eastAsia="Times New Roman" w:hAnsi="Arial" w:cs="Arial"/>
                <w:sz w:val="22"/>
                <w:szCs w:val="22"/>
              </w:rPr>
            </w:pPr>
            <w:r>
              <w:rPr>
                <w:rFonts w:ascii="Arial" w:eastAsia="Times New Roman" w:hAnsi="Arial" w:cs="Arial"/>
                <w:sz w:val="22"/>
                <w:szCs w:val="22"/>
              </w:rPr>
              <w:t>FCC</w:t>
            </w:r>
          </w:p>
        </w:tc>
      </w:tr>
    </w:tbl>
    <w:p w:rsidR="00D97472" w:rsidRDefault="00D97472">
      <w:pPr>
        <w:rPr>
          <w:rFonts w:ascii="Times New Roman" w:eastAsia="Times New Roman" w:hAnsi="Times New Roman" w:cs="Times New Roman"/>
        </w:rPr>
      </w:pPr>
    </w:p>
    <w:p w:rsidR="006D73C1" w:rsidRPr="005C0631" w:rsidRDefault="006D73C1" w:rsidP="006D73C1">
      <w:pPr>
        <w:widowControl w:val="0"/>
        <w:autoSpaceDE w:val="0"/>
        <w:autoSpaceDN w:val="0"/>
        <w:adjustRightInd w:val="0"/>
        <w:rPr>
          <w:rFonts w:ascii="Times New Roman" w:eastAsia="Times New Roman" w:hAnsi="Times New Roman" w:cs="Times New Roman"/>
        </w:rPr>
      </w:pPr>
    </w:p>
    <w:p w:rsidR="006D73C1" w:rsidRDefault="006D73C1">
      <w:pPr>
        <w:rPr>
          <w:rFonts w:ascii="Times New Roman" w:eastAsia="Times New Roman" w:hAnsi="Times New Roman" w:cs="Times New Roman"/>
        </w:rPr>
      </w:pPr>
    </w:p>
    <w:p w:rsidR="006D73C1" w:rsidRPr="005C0631" w:rsidRDefault="006D73C1" w:rsidP="006D73C1">
      <w:pPr>
        <w:widowControl w:val="0"/>
        <w:autoSpaceDE w:val="0"/>
        <w:autoSpaceDN w:val="0"/>
        <w:adjustRightInd w:val="0"/>
        <w:rPr>
          <w:rFonts w:ascii="Times New Roman" w:eastAsia="Times New Roman" w:hAnsi="Times New Roman" w:cs="Times New Roman"/>
        </w:rPr>
      </w:pPr>
    </w:p>
    <w:p w:rsidR="001E2909" w:rsidRPr="005C0631" w:rsidRDefault="001E2909">
      <w:pPr>
        <w:widowControl w:val="0"/>
        <w:autoSpaceDE w:val="0"/>
        <w:autoSpaceDN w:val="0"/>
        <w:adjustRightInd w:val="0"/>
        <w:spacing w:line="350" w:lineRule="exact"/>
        <w:rPr>
          <w:rFonts w:ascii="Times New Roman" w:eastAsia="Times New Roman" w:hAnsi="Times New Roman" w:cs="Times New Roman"/>
        </w:rPr>
      </w:pPr>
    </w:p>
    <w:sectPr w:rsidR="001E2909" w:rsidRPr="005C0631">
      <w:pgSz w:w="12240" w:h="15840"/>
      <w:pgMar w:top="703" w:right="1800" w:bottom="1440" w:left="1800" w:header="720" w:footer="720" w:gutter="0"/>
      <w:cols w:space="720" w:equalWidth="0">
        <w:col w:w="86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C3F57"/>
    <w:multiLevelType w:val="hybridMultilevel"/>
    <w:tmpl w:val="663228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CC">
    <w15:presenceInfo w15:providerId="None" w15:userId="F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B9B"/>
    <w:rsid w:val="000E4C77"/>
    <w:rsid w:val="001345C7"/>
    <w:rsid w:val="001A1706"/>
    <w:rsid w:val="001C2C41"/>
    <w:rsid w:val="001D09C0"/>
    <w:rsid w:val="001E2909"/>
    <w:rsid w:val="002526E0"/>
    <w:rsid w:val="002802BE"/>
    <w:rsid w:val="00296548"/>
    <w:rsid w:val="002F0C2D"/>
    <w:rsid w:val="003E5AE3"/>
    <w:rsid w:val="003E79D9"/>
    <w:rsid w:val="003F492B"/>
    <w:rsid w:val="0041757C"/>
    <w:rsid w:val="00417860"/>
    <w:rsid w:val="00422B9B"/>
    <w:rsid w:val="0044517D"/>
    <w:rsid w:val="00450022"/>
    <w:rsid w:val="00451167"/>
    <w:rsid w:val="00461DCF"/>
    <w:rsid w:val="004731EE"/>
    <w:rsid w:val="00483793"/>
    <w:rsid w:val="004B2EFC"/>
    <w:rsid w:val="00510040"/>
    <w:rsid w:val="00510B26"/>
    <w:rsid w:val="0051451B"/>
    <w:rsid w:val="005234F0"/>
    <w:rsid w:val="00550C5C"/>
    <w:rsid w:val="00595BB9"/>
    <w:rsid w:val="005B147C"/>
    <w:rsid w:val="005C0631"/>
    <w:rsid w:val="00663C06"/>
    <w:rsid w:val="006D73C1"/>
    <w:rsid w:val="00740E25"/>
    <w:rsid w:val="00753E1C"/>
    <w:rsid w:val="00791D80"/>
    <w:rsid w:val="008079EC"/>
    <w:rsid w:val="00811F90"/>
    <w:rsid w:val="0081230D"/>
    <w:rsid w:val="008129D6"/>
    <w:rsid w:val="00835159"/>
    <w:rsid w:val="008409B3"/>
    <w:rsid w:val="0084616B"/>
    <w:rsid w:val="00877641"/>
    <w:rsid w:val="00882F78"/>
    <w:rsid w:val="00890E22"/>
    <w:rsid w:val="008B11A4"/>
    <w:rsid w:val="008D14DC"/>
    <w:rsid w:val="00913FD9"/>
    <w:rsid w:val="00941446"/>
    <w:rsid w:val="009569AA"/>
    <w:rsid w:val="00966E4A"/>
    <w:rsid w:val="009D5777"/>
    <w:rsid w:val="009E10F6"/>
    <w:rsid w:val="009E3290"/>
    <w:rsid w:val="00A172B9"/>
    <w:rsid w:val="00A65838"/>
    <w:rsid w:val="00A8095A"/>
    <w:rsid w:val="00A972C1"/>
    <w:rsid w:val="00AB463D"/>
    <w:rsid w:val="00AD7CCB"/>
    <w:rsid w:val="00AE2569"/>
    <w:rsid w:val="00B04160"/>
    <w:rsid w:val="00B1564A"/>
    <w:rsid w:val="00B21CEE"/>
    <w:rsid w:val="00B51E65"/>
    <w:rsid w:val="00B964F3"/>
    <w:rsid w:val="00BB2C60"/>
    <w:rsid w:val="00BB318C"/>
    <w:rsid w:val="00BD03AE"/>
    <w:rsid w:val="00BD6B13"/>
    <w:rsid w:val="00BE3E79"/>
    <w:rsid w:val="00BF1350"/>
    <w:rsid w:val="00BF7018"/>
    <w:rsid w:val="00C61FA6"/>
    <w:rsid w:val="00C74E62"/>
    <w:rsid w:val="00C76F3C"/>
    <w:rsid w:val="00CB7B6C"/>
    <w:rsid w:val="00CC3150"/>
    <w:rsid w:val="00CD23C8"/>
    <w:rsid w:val="00D26EC5"/>
    <w:rsid w:val="00D97472"/>
    <w:rsid w:val="00DD227A"/>
    <w:rsid w:val="00DD741E"/>
    <w:rsid w:val="00E02DFA"/>
    <w:rsid w:val="00E53ED7"/>
    <w:rsid w:val="00E67462"/>
    <w:rsid w:val="00E851C9"/>
    <w:rsid w:val="00E90695"/>
    <w:rsid w:val="00EB629C"/>
    <w:rsid w:val="00EC6F7C"/>
    <w:rsid w:val="00F10041"/>
    <w:rsid w:val="00F11BF6"/>
    <w:rsid w:val="00F123B8"/>
    <w:rsid w:val="00F22A89"/>
    <w:rsid w:val="00F40837"/>
    <w:rsid w:val="00F41DF2"/>
    <w:rsid w:val="00F53BF5"/>
    <w:rsid w:val="00F53D1F"/>
    <w:rsid w:val="00F70344"/>
    <w:rsid w:val="00F97989"/>
    <w:rsid w:val="00FE012B"/>
    <w:rsid w:val="00FE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C2D"/>
    <w:pPr>
      <w:widowControl w:val="0"/>
      <w:ind w:left="720"/>
      <w:contextualSpacing/>
    </w:pPr>
    <w:rPr>
      <w:rFonts w:ascii="Times Roman" w:eastAsia="Times New Roman" w:hAnsi="Times Roman" w:cs="Times New Roman"/>
      <w:snapToGrid w:val="0"/>
      <w:sz w:val="20"/>
      <w:szCs w:val="20"/>
    </w:rPr>
  </w:style>
  <w:style w:type="character" w:styleId="Hyperlink">
    <w:name w:val="Hyperlink"/>
    <w:basedOn w:val="DefaultParagraphFont"/>
    <w:rsid w:val="002F0C2D"/>
    <w:rPr>
      <w:color w:val="0563C1" w:themeColor="hyperlink"/>
      <w:u w:val="single"/>
    </w:rPr>
  </w:style>
  <w:style w:type="character" w:styleId="CommentReference">
    <w:name w:val="annotation reference"/>
    <w:basedOn w:val="DefaultParagraphFont"/>
    <w:uiPriority w:val="99"/>
    <w:semiHidden/>
    <w:unhideWhenUsed/>
    <w:rsid w:val="002802BE"/>
    <w:rPr>
      <w:sz w:val="18"/>
      <w:szCs w:val="18"/>
    </w:rPr>
  </w:style>
  <w:style w:type="paragraph" w:styleId="CommentText">
    <w:name w:val="annotation text"/>
    <w:basedOn w:val="Normal"/>
    <w:link w:val="CommentTextChar"/>
    <w:uiPriority w:val="99"/>
    <w:semiHidden/>
    <w:unhideWhenUsed/>
    <w:rsid w:val="002802BE"/>
  </w:style>
  <w:style w:type="character" w:customStyle="1" w:styleId="CommentTextChar">
    <w:name w:val="Comment Text Char"/>
    <w:basedOn w:val="DefaultParagraphFont"/>
    <w:link w:val="CommentText"/>
    <w:uiPriority w:val="99"/>
    <w:semiHidden/>
    <w:rsid w:val="002802BE"/>
    <w:rPr>
      <w:rFonts w:asciiTheme="minorHAnsi" w:eastAsiaTheme="minorEastAsia" w:hAnsiTheme="minorHAnsi" w:cstheme="minorBidi"/>
      <w:sz w:val="24"/>
      <w:szCs w:val="24"/>
    </w:rPr>
  </w:style>
  <w:style w:type="paragraph" w:styleId="CommentSubject">
    <w:name w:val="annotation subject"/>
    <w:basedOn w:val="CommentText"/>
    <w:next w:val="CommentText"/>
    <w:link w:val="CommentSubjectChar"/>
    <w:uiPriority w:val="99"/>
    <w:semiHidden/>
    <w:unhideWhenUsed/>
    <w:rsid w:val="002802BE"/>
    <w:rPr>
      <w:b/>
      <w:bCs/>
      <w:sz w:val="20"/>
      <w:szCs w:val="20"/>
    </w:rPr>
  </w:style>
  <w:style w:type="character" w:customStyle="1" w:styleId="CommentSubjectChar">
    <w:name w:val="Comment Subject Char"/>
    <w:basedOn w:val="CommentTextChar"/>
    <w:link w:val="CommentSubject"/>
    <w:uiPriority w:val="99"/>
    <w:semiHidden/>
    <w:rsid w:val="002802BE"/>
    <w:rPr>
      <w:rFonts w:asciiTheme="minorHAnsi" w:eastAsiaTheme="minorEastAsia" w:hAnsiTheme="minorHAnsi" w:cstheme="minorBidi"/>
      <w:b/>
      <w:bCs/>
      <w:sz w:val="24"/>
      <w:szCs w:val="24"/>
    </w:rPr>
  </w:style>
  <w:style w:type="paragraph" w:styleId="BalloonText">
    <w:name w:val="Balloon Text"/>
    <w:basedOn w:val="Normal"/>
    <w:link w:val="BalloonTextChar"/>
    <w:uiPriority w:val="99"/>
    <w:semiHidden/>
    <w:unhideWhenUsed/>
    <w:rsid w:val="002802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02BE"/>
    <w:rPr>
      <w:rFonts w:eastAsiaTheme="minorEastAsi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C2D"/>
    <w:pPr>
      <w:widowControl w:val="0"/>
      <w:ind w:left="720"/>
      <w:contextualSpacing/>
    </w:pPr>
    <w:rPr>
      <w:rFonts w:ascii="Times Roman" w:eastAsia="Times New Roman" w:hAnsi="Times Roman" w:cs="Times New Roman"/>
      <w:snapToGrid w:val="0"/>
      <w:sz w:val="20"/>
      <w:szCs w:val="20"/>
    </w:rPr>
  </w:style>
  <w:style w:type="character" w:styleId="Hyperlink">
    <w:name w:val="Hyperlink"/>
    <w:basedOn w:val="DefaultParagraphFont"/>
    <w:rsid w:val="002F0C2D"/>
    <w:rPr>
      <w:color w:val="0563C1" w:themeColor="hyperlink"/>
      <w:u w:val="single"/>
    </w:rPr>
  </w:style>
  <w:style w:type="character" w:styleId="CommentReference">
    <w:name w:val="annotation reference"/>
    <w:basedOn w:val="DefaultParagraphFont"/>
    <w:uiPriority w:val="99"/>
    <w:semiHidden/>
    <w:unhideWhenUsed/>
    <w:rsid w:val="002802BE"/>
    <w:rPr>
      <w:sz w:val="18"/>
      <w:szCs w:val="18"/>
    </w:rPr>
  </w:style>
  <w:style w:type="paragraph" w:styleId="CommentText">
    <w:name w:val="annotation text"/>
    <w:basedOn w:val="Normal"/>
    <w:link w:val="CommentTextChar"/>
    <w:uiPriority w:val="99"/>
    <w:semiHidden/>
    <w:unhideWhenUsed/>
    <w:rsid w:val="002802BE"/>
  </w:style>
  <w:style w:type="character" w:customStyle="1" w:styleId="CommentTextChar">
    <w:name w:val="Comment Text Char"/>
    <w:basedOn w:val="DefaultParagraphFont"/>
    <w:link w:val="CommentText"/>
    <w:uiPriority w:val="99"/>
    <w:semiHidden/>
    <w:rsid w:val="002802BE"/>
    <w:rPr>
      <w:rFonts w:asciiTheme="minorHAnsi" w:eastAsiaTheme="minorEastAsia" w:hAnsiTheme="minorHAnsi" w:cstheme="minorBidi"/>
      <w:sz w:val="24"/>
      <w:szCs w:val="24"/>
    </w:rPr>
  </w:style>
  <w:style w:type="paragraph" w:styleId="CommentSubject">
    <w:name w:val="annotation subject"/>
    <w:basedOn w:val="CommentText"/>
    <w:next w:val="CommentText"/>
    <w:link w:val="CommentSubjectChar"/>
    <w:uiPriority w:val="99"/>
    <w:semiHidden/>
    <w:unhideWhenUsed/>
    <w:rsid w:val="002802BE"/>
    <w:rPr>
      <w:b/>
      <w:bCs/>
      <w:sz w:val="20"/>
      <w:szCs w:val="20"/>
    </w:rPr>
  </w:style>
  <w:style w:type="character" w:customStyle="1" w:styleId="CommentSubjectChar">
    <w:name w:val="Comment Subject Char"/>
    <w:basedOn w:val="CommentTextChar"/>
    <w:link w:val="CommentSubject"/>
    <w:uiPriority w:val="99"/>
    <w:semiHidden/>
    <w:rsid w:val="002802BE"/>
    <w:rPr>
      <w:rFonts w:asciiTheme="minorHAnsi" w:eastAsiaTheme="minorEastAsia" w:hAnsiTheme="minorHAnsi" w:cstheme="minorBidi"/>
      <w:b/>
      <w:bCs/>
      <w:sz w:val="24"/>
      <w:szCs w:val="24"/>
    </w:rPr>
  </w:style>
  <w:style w:type="paragraph" w:styleId="BalloonText">
    <w:name w:val="Balloon Text"/>
    <w:basedOn w:val="Normal"/>
    <w:link w:val="BalloonTextChar"/>
    <w:uiPriority w:val="99"/>
    <w:semiHidden/>
    <w:unhideWhenUsed/>
    <w:rsid w:val="002802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02BE"/>
    <w:rPr>
      <w:rFonts w:eastAsiaTheme="min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249">
      <w:bodyDiv w:val="1"/>
      <w:marLeft w:val="0"/>
      <w:marRight w:val="0"/>
      <w:marTop w:val="0"/>
      <w:marBottom w:val="0"/>
      <w:divBdr>
        <w:top w:val="none" w:sz="0" w:space="0" w:color="auto"/>
        <w:left w:val="none" w:sz="0" w:space="0" w:color="auto"/>
        <w:bottom w:val="none" w:sz="0" w:space="0" w:color="auto"/>
        <w:right w:val="none" w:sz="0" w:space="0" w:color="auto"/>
      </w:divBdr>
    </w:div>
    <w:div w:id="347220273">
      <w:bodyDiv w:val="1"/>
      <w:marLeft w:val="0"/>
      <w:marRight w:val="0"/>
      <w:marTop w:val="0"/>
      <w:marBottom w:val="0"/>
      <w:divBdr>
        <w:top w:val="none" w:sz="0" w:space="0" w:color="auto"/>
        <w:left w:val="none" w:sz="0" w:space="0" w:color="auto"/>
        <w:bottom w:val="none" w:sz="0" w:space="0" w:color="auto"/>
        <w:right w:val="none" w:sz="0" w:space="0" w:color="auto"/>
      </w:divBdr>
    </w:div>
    <w:div w:id="512962964">
      <w:bodyDiv w:val="1"/>
      <w:marLeft w:val="0"/>
      <w:marRight w:val="0"/>
      <w:marTop w:val="0"/>
      <w:marBottom w:val="0"/>
      <w:divBdr>
        <w:top w:val="none" w:sz="0" w:space="0" w:color="auto"/>
        <w:left w:val="none" w:sz="0" w:space="0" w:color="auto"/>
        <w:bottom w:val="none" w:sz="0" w:space="0" w:color="auto"/>
        <w:right w:val="none" w:sz="0" w:space="0" w:color="auto"/>
      </w:divBdr>
    </w:div>
    <w:div w:id="690835786">
      <w:bodyDiv w:val="1"/>
      <w:marLeft w:val="0"/>
      <w:marRight w:val="0"/>
      <w:marTop w:val="0"/>
      <w:marBottom w:val="0"/>
      <w:divBdr>
        <w:top w:val="none" w:sz="0" w:space="0" w:color="auto"/>
        <w:left w:val="none" w:sz="0" w:space="0" w:color="auto"/>
        <w:bottom w:val="none" w:sz="0" w:space="0" w:color="auto"/>
        <w:right w:val="none" w:sz="0" w:space="0" w:color="auto"/>
      </w:divBdr>
    </w:div>
    <w:div w:id="1191724903">
      <w:bodyDiv w:val="1"/>
      <w:marLeft w:val="0"/>
      <w:marRight w:val="0"/>
      <w:marTop w:val="0"/>
      <w:marBottom w:val="0"/>
      <w:divBdr>
        <w:top w:val="none" w:sz="0" w:space="0" w:color="auto"/>
        <w:left w:val="none" w:sz="0" w:space="0" w:color="auto"/>
        <w:bottom w:val="none" w:sz="0" w:space="0" w:color="auto"/>
        <w:right w:val="none" w:sz="0" w:space="0" w:color="auto"/>
      </w:divBdr>
    </w:div>
    <w:div w:id="1239175026">
      <w:bodyDiv w:val="1"/>
      <w:marLeft w:val="0"/>
      <w:marRight w:val="0"/>
      <w:marTop w:val="0"/>
      <w:marBottom w:val="0"/>
      <w:divBdr>
        <w:top w:val="none" w:sz="0" w:space="0" w:color="auto"/>
        <w:left w:val="none" w:sz="0" w:space="0" w:color="auto"/>
        <w:bottom w:val="none" w:sz="0" w:space="0" w:color="auto"/>
        <w:right w:val="none" w:sz="0" w:space="0" w:color="auto"/>
      </w:divBdr>
    </w:div>
    <w:div w:id="1241283176">
      <w:bodyDiv w:val="1"/>
      <w:marLeft w:val="0"/>
      <w:marRight w:val="0"/>
      <w:marTop w:val="0"/>
      <w:marBottom w:val="0"/>
      <w:divBdr>
        <w:top w:val="none" w:sz="0" w:space="0" w:color="auto"/>
        <w:left w:val="none" w:sz="0" w:space="0" w:color="auto"/>
        <w:bottom w:val="none" w:sz="0" w:space="0" w:color="auto"/>
        <w:right w:val="none" w:sz="0" w:space="0" w:color="auto"/>
      </w:divBdr>
    </w:div>
    <w:div w:id="1314482170">
      <w:bodyDiv w:val="1"/>
      <w:marLeft w:val="0"/>
      <w:marRight w:val="0"/>
      <w:marTop w:val="0"/>
      <w:marBottom w:val="0"/>
      <w:divBdr>
        <w:top w:val="none" w:sz="0" w:space="0" w:color="auto"/>
        <w:left w:val="none" w:sz="0" w:space="0" w:color="auto"/>
        <w:bottom w:val="none" w:sz="0" w:space="0" w:color="auto"/>
        <w:right w:val="none" w:sz="0" w:space="0" w:color="auto"/>
      </w:divBdr>
    </w:div>
    <w:div w:id="1423642893">
      <w:bodyDiv w:val="1"/>
      <w:marLeft w:val="0"/>
      <w:marRight w:val="0"/>
      <w:marTop w:val="0"/>
      <w:marBottom w:val="0"/>
      <w:divBdr>
        <w:top w:val="none" w:sz="0" w:space="0" w:color="auto"/>
        <w:left w:val="none" w:sz="0" w:space="0" w:color="auto"/>
        <w:bottom w:val="none" w:sz="0" w:space="0" w:color="auto"/>
        <w:right w:val="none" w:sz="0" w:space="0" w:color="auto"/>
      </w:divBdr>
    </w:div>
    <w:div w:id="1468357287">
      <w:bodyDiv w:val="1"/>
      <w:marLeft w:val="0"/>
      <w:marRight w:val="0"/>
      <w:marTop w:val="0"/>
      <w:marBottom w:val="0"/>
      <w:divBdr>
        <w:top w:val="none" w:sz="0" w:space="0" w:color="auto"/>
        <w:left w:val="none" w:sz="0" w:space="0" w:color="auto"/>
        <w:bottom w:val="none" w:sz="0" w:space="0" w:color="auto"/>
        <w:right w:val="none" w:sz="0" w:space="0" w:color="auto"/>
      </w:divBdr>
    </w:div>
    <w:div w:id="2043707009">
      <w:bodyDiv w:val="1"/>
      <w:marLeft w:val="0"/>
      <w:marRight w:val="0"/>
      <w:marTop w:val="0"/>
      <w:marBottom w:val="0"/>
      <w:divBdr>
        <w:top w:val="none" w:sz="0" w:space="0" w:color="auto"/>
        <w:left w:val="none" w:sz="0" w:space="0" w:color="auto"/>
        <w:bottom w:val="none" w:sz="0" w:space="0" w:color="auto"/>
        <w:right w:val="none" w:sz="0" w:space="0" w:color="auto"/>
      </w:divBdr>
    </w:div>
    <w:div w:id="21138643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DIRECTV</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Wengryniuk, Jack</dc:creator>
  <cp:lastModifiedBy>Wengryniuk, Jack</cp:lastModifiedBy>
  <cp:revision>2</cp:revision>
  <cp:lastPrinted>2017-04-07T18:20:00Z</cp:lastPrinted>
  <dcterms:created xsi:type="dcterms:W3CDTF">2017-04-11T13:37:00Z</dcterms:created>
  <dcterms:modified xsi:type="dcterms:W3CDTF">2017-04-11T13:37:00Z</dcterms:modified>
</cp:coreProperties>
</file>