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E08F1" w14:textId="36B534CA" w:rsidR="00C5648E" w:rsidRDefault="00B46C51" w:rsidP="00BE0804">
      <w:pPr>
        <w:spacing w:after="0" w:line="240" w:lineRule="auto"/>
        <w:jc w:val="both"/>
        <w:rPr>
          <w:sz w:val="24"/>
          <w:szCs w:val="24"/>
        </w:rPr>
      </w:pPr>
      <w:r>
        <w:rPr>
          <w:sz w:val="24"/>
          <w:szCs w:val="24"/>
        </w:rPr>
        <w:fldChar w:fldCharType="begin"/>
      </w:r>
      <w:r>
        <w:rPr>
          <w:sz w:val="24"/>
          <w:szCs w:val="24"/>
        </w:rPr>
        <w:instrText xml:space="preserve"> DATE \@ "MMMM d, yyyy" </w:instrText>
      </w:r>
      <w:r>
        <w:rPr>
          <w:sz w:val="24"/>
          <w:szCs w:val="24"/>
        </w:rPr>
        <w:fldChar w:fldCharType="separate"/>
      </w:r>
      <w:ins w:id="0" w:author="Randy Williams" w:date="2018-06-22T07:50:00Z">
        <w:r w:rsidR="00B02241">
          <w:rPr>
            <w:noProof/>
            <w:sz w:val="24"/>
            <w:szCs w:val="24"/>
          </w:rPr>
          <w:t>June 22, 2018</w:t>
        </w:r>
      </w:ins>
      <w:del w:id="1" w:author="Randy Williams" w:date="2018-06-22T07:50:00Z">
        <w:r w:rsidR="00BE0804" w:rsidDel="00B02241">
          <w:rPr>
            <w:noProof/>
            <w:sz w:val="24"/>
            <w:szCs w:val="24"/>
          </w:rPr>
          <w:delText>June 21, 2018</w:delText>
        </w:r>
      </w:del>
      <w:r>
        <w:rPr>
          <w:sz w:val="24"/>
          <w:szCs w:val="24"/>
        </w:rPr>
        <w:fldChar w:fldCharType="end"/>
      </w:r>
    </w:p>
    <w:p w14:paraId="284AE201" w14:textId="77777777" w:rsidR="00B46C51" w:rsidRPr="00B46C51" w:rsidRDefault="00B46C51" w:rsidP="00BE0804">
      <w:pPr>
        <w:spacing w:after="0" w:line="240" w:lineRule="auto"/>
        <w:jc w:val="both"/>
        <w:rPr>
          <w:sz w:val="24"/>
          <w:szCs w:val="24"/>
        </w:rPr>
      </w:pPr>
    </w:p>
    <w:p w14:paraId="3759BFFF" w14:textId="5BCD0AB1" w:rsidR="00C5648E" w:rsidRDefault="00C5648E" w:rsidP="00BE0804">
      <w:pPr>
        <w:spacing w:after="0" w:line="240" w:lineRule="auto"/>
        <w:rPr>
          <w:b/>
          <w:sz w:val="24"/>
          <w:szCs w:val="24"/>
          <w:u w:val="single"/>
        </w:rPr>
      </w:pPr>
      <w:r w:rsidRPr="00B46C51">
        <w:rPr>
          <w:b/>
          <w:sz w:val="24"/>
          <w:szCs w:val="24"/>
          <w:u w:val="single"/>
        </w:rPr>
        <w:t>Filed Electronically</w:t>
      </w:r>
    </w:p>
    <w:p w14:paraId="64200955" w14:textId="77777777" w:rsidR="00B46C51" w:rsidRPr="00B46C51" w:rsidRDefault="00B46C51" w:rsidP="00BE0804">
      <w:pPr>
        <w:spacing w:after="0" w:line="240" w:lineRule="auto"/>
        <w:rPr>
          <w:b/>
          <w:sz w:val="24"/>
          <w:szCs w:val="24"/>
          <w:u w:val="single"/>
        </w:rPr>
      </w:pPr>
    </w:p>
    <w:p w14:paraId="09276731" w14:textId="72234D82" w:rsidR="00C5648E" w:rsidRDefault="00C5648E" w:rsidP="00BE0804">
      <w:pPr>
        <w:spacing w:after="0" w:line="240" w:lineRule="auto"/>
        <w:rPr>
          <w:sz w:val="24"/>
          <w:szCs w:val="24"/>
        </w:rPr>
      </w:pPr>
      <w:r w:rsidRPr="00B46C51">
        <w:rPr>
          <w:sz w:val="24"/>
          <w:szCs w:val="24"/>
        </w:rPr>
        <w:t>Ms. Marlene H. Dortch</w:t>
      </w:r>
      <w:r w:rsidR="00B46C51">
        <w:rPr>
          <w:sz w:val="24"/>
          <w:szCs w:val="24"/>
        </w:rPr>
        <w:t xml:space="preserve">, </w:t>
      </w:r>
      <w:r w:rsidRPr="00B46C51">
        <w:rPr>
          <w:sz w:val="24"/>
          <w:szCs w:val="24"/>
        </w:rPr>
        <w:t>Secretary</w:t>
      </w:r>
      <w:r w:rsidRPr="00B46C51">
        <w:rPr>
          <w:sz w:val="24"/>
          <w:szCs w:val="24"/>
        </w:rPr>
        <w:br/>
        <w:t>Federal Communications Commission</w:t>
      </w:r>
      <w:r w:rsidRPr="00B46C51">
        <w:rPr>
          <w:sz w:val="24"/>
          <w:szCs w:val="24"/>
        </w:rPr>
        <w:br/>
        <w:t>445 12</w:t>
      </w:r>
      <w:r w:rsidRPr="00B46C51">
        <w:rPr>
          <w:sz w:val="24"/>
          <w:szCs w:val="24"/>
          <w:vertAlign w:val="superscript"/>
        </w:rPr>
        <w:t>th</w:t>
      </w:r>
      <w:r w:rsidRPr="00B46C51">
        <w:rPr>
          <w:sz w:val="24"/>
          <w:szCs w:val="24"/>
        </w:rPr>
        <w:t xml:space="preserve"> Street, S.W.</w:t>
      </w:r>
      <w:r w:rsidRPr="00B46C51">
        <w:rPr>
          <w:sz w:val="24"/>
          <w:szCs w:val="24"/>
        </w:rPr>
        <w:br/>
        <w:t>Washington, D.C. 20554</w:t>
      </w:r>
    </w:p>
    <w:p w14:paraId="4F61776D" w14:textId="77777777" w:rsidR="00B46C51" w:rsidRPr="00B46C51" w:rsidRDefault="00B46C51" w:rsidP="00BE0804">
      <w:pPr>
        <w:spacing w:after="0" w:line="240" w:lineRule="auto"/>
        <w:rPr>
          <w:sz w:val="24"/>
          <w:szCs w:val="24"/>
        </w:rPr>
      </w:pPr>
    </w:p>
    <w:p w14:paraId="47AE7634" w14:textId="33EA34E7" w:rsidR="00C5648E" w:rsidRPr="00B46C51" w:rsidRDefault="00C5648E" w:rsidP="00BE0804">
      <w:pPr>
        <w:spacing w:after="120" w:line="240" w:lineRule="auto"/>
        <w:ind w:left="720" w:hanging="720"/>
        <w:rPr>
          <w:sz w:val="24"/>
          <w:szCs w:val="24"/>
        </w:rPr>
      </w:pPr>
      <w:r w:rsidRPr="00B46C51">
        <w:rPr>
          <w:b/>
          <w:sz w:val="24"/>
          <w:szCs w:val="24"/>
        </w:rPr>
        <w:t xml:space="preserve">Re: </w:t>
      </w:r>
      <w:r w:rsidRPr="00B46C51">
        <w:rPr>
          <w:b/>
          <w:sz w:val="24"/>
          <w:szCs w:val="24"/>
        </w:rPr>
        <w:tab/>
      </w:r>
      <w:r w:rsidR="004D7694">
        <w:rPr>
          <w:b/>
          <w:i/>
          <w:sz w:val="24"/>
          <w:szCs w:val="24"/>
        </w:rPr>
        <w:t xml:space="preserve">Written </w:t>
      </w:r>
      <w:r w:rsidR="00B46C51" w:rsidRPr="00B46C51">
        <w:rPr>
          <w:b/>
          <w:bCs/>
          <w:i/>
          <w:iCs/>
          <w:sz w:val="24"/>
          <w:szCs w:val="24"/>
        </w:rPr>
        <w:t>Ex</w:t>
      </w:r>
      <w:r w:rsidR="004D7694">
        <w:rPr>
          <w:b/>
          <w:bCs/>
          <w:i/>
          <w:iCs/>
          <w:sz w:val="24"/>
          <w:szCs w:val="24"/>
        </w:rPr>
        <w:t xml:space="preserve"> Parte Presentation</w:t>
      </w:r>
      <w:r w:rsidR="00B46C51" w:rsidRPr="00B46C51">
        <w:rPr>
          <w:b/>
          <w:bCs/>
          <w:i/>
          <w:iCs/>
          <w:sz w:val="24"/>
          <w:szCs w:val="24"/>
        </w:rPr>
        <w:br/>
      </w:r>
      <w:r w:rsidR="00B46C51" w:rsidRPr="00B46C51">
        <w:rPr>
          <w:b/>
          <w:bCs/>
          <w:sz w:val="24"/>
          <w:szCs w:val="24"/>
        </w:rPr>
        <w:t>GN Docket No</w:t>
      </w:r>
      <w:r w:rsidR="004D7694">
        <w:rPr>
          <w:b/>
          <w:bCs/>
          <w:sz w:val="24"/>
          <w:szCs w:val="24"/>
        </w:rPr>
        <w:t>s</w:t>
      </w:r>
      <w:r w:rsidR="00B46C51" w:rsidRPr="00B46C51">
        <w:rPr>
          <w:b/>
          <w:bCs/>
          <w:sz w:val="24"/>
          <w:szCs w:val="24"/>
        </w:rPr>
        <w:t>. 17-183</w:t>
      </w:r>
      <w:r w:rsidR="004D7694">
        <w:rPr>
          <w:b/>
          <w:bCs/>
          <w:sz w:val="24"/>
          <w:szCs w:val="24"/>
        </w:rPr>
        <w:t xml:space="preserve"> &amp; 18-122</w:t>
      </w:r>
    </w:p>
    <w:p w14:paraId="0AF97399" w14:textId="0969C9BE" w:rsidR="00C5648E" w:rsidRPr="00B46C51" w:rsidRDefault="00C5648E" w:rsidP="00BE0804">
      <w:pPr>
        <w:spacing w:after="120" w:line="240" w:lineRule="auto"/>
        <w:ind w:left="720" w:hanging="720"/>
        <w:jc w:val="both"/>
        <w:rPr>
          <w:sz w:val="24"/>
          <w:szCs w:val="24"/>
        </w:rPr>
      </w:pPr>
      <w:r w:rsidRPr="00B46C51">
        <w:rPr>
          <w:sz w:val="24"/>
          <w:szCs w:val="24"/>
        </w:rPr>
        <w:t>Dear M</w:t>
      </w:r>
      <w:r w:rsidR="00BE0804">
        <w:rPr>
          <w:sz w:val="24"/>
          <w:szCs w:val="24"/>
        </w:rPr>
        <w:t>adam Secretary</w:t>
      </w:r>
      <w:r w:rsidRPr="00B46C51">
        <w:rPr>
          <w:sz w:val="24"/>
          <w:szCs w:val="24"/>
        </w:rPr>
        <w:t>:</w:t>
      </w:r>
    </w:p>
    <w:p w14:paraId="6F55E3FF" w14:textId="5ABDC75B" w:rsidR="008274F5" w:rsidRDefault="004D5F3B" w:rsidP="00BE0804">
      <w:pPr>
        <w:spacing w:after="120" w:line="240" w:lineRule="auto"/>
        <w:jc w:val="both"/>
        <w:rPr>
          <w:sz w:val="24"/>
          <w:szCs w:val="24"/>
        </w:rPr>
      </w:pPr>
      <w:r>
        <w:rPr>
          <w:sz w:val="24"/>
          <w:szCs w:val="24"/>
        </w:rPr>
        <w:t>Learfield Communications</w:t>
      </w:r>
      <w:r w:rsidR="008274F5">
        <w:rPr>
          <w:sz w:val="24"/>
          <w:szCs w:val="24"/>
        </w:rPr>
        <w:t xml:space="preserve">, </w:t>
      </w:r>
      <w:r w:rsidR="00BE0804">
        <w:rPr>
          <w:sz w:val="24"/>
          <w:szCs w:val="24"/>
        </w:rPr>
        <w:t xml:space="preserve">LLC (“Learfield”), </w:t>
      </w:r>
      <w:r w:rsidR="008274F5">
        <w:rPr>
          <w:sz w:val="24"/>
          <w:szCs w:val="24"/>
        </w:rPr>
        <w:t xml:space="preserve">which </w:t>
      </w:r>
      <w:r w:rsidR="00A348DE">
        <w:rPr>
          <w:sz w:val="24"/>
          <w:szCs w:val="24"/>
        </w:rPr>
        <w:t xml:space="preserve">delivers </w:t>
      </w:r>
      <w:r>
        <w:rPr>
          <w:sz w:val="24"/>
          <w:szCs w:val="24"/>
        </w:rPr>
        <w:t>NCAA sports broadcasts</w:t>
      </w:r>
      <w:r w:rsidR="00A348DE">
        <w:rPr>
          <w:sz w:val="24"/>
          <w:szCs w:val="24"/>
        </w:rPr>
        <w:t xml:space="preserve">, </w:t>
      </w:r>
      <w:r>
        <w:rPr>
          <w:sz w:val="24"/>
          <w:szCs w:val="24"/>
        </w:rPr>
        <w:t xml:space="preserve">statewide </w:t>
      </w:r>
      <w:r w:rsidR="00A348DE">
        <w:rPr>
          <w:sz w:val="24"/>
          <w:szCs w:val="24"/>
        </w:rPr>
        <w:t>n</w:t>
      </w:r>
      <w:r>
        <w:rPr>
          <w:sz w:val="24"/>
          <w:szCs w:val="24"/>
        </w:rPr>
        <w:t xml:space="preserve">ews </w:t>
      </w:r>
      <w:r w:rsidR="00A348DE">
        <w:rPr>
          <w:sz w:val="24"/>
          <w:szCs w:val="24"/>
        </w:rPr>
        <w:t>and farm programming</w:t>
      </w:r>
      <w:r>
        <w:rPr>
          <w:sz w:val="24"/>
          <w:szCs w:val="24"/>
        </w:rPr>
        <w:t xml:space="preserve">, </w:t>
      </w:r>
      <w:r w:rsidR="002875C8">
        <w:rPr>
          <w:sz w:val="24"/>
          <w:szCs w:val="24"/>
        </w:rPr>
        <w:t xml:space="preserve">strongly urges the Commission to </w:t>
      </w:r>
      <w:r w:rsidR="00340583">
        <w:rPr>
          <w:sz w:val="24"/>
          <w:szCs w:val="24"/>
        </w:rPr>
        <w:t>ensure continued availability of high quality C</w:t>
      </w:r>
      <w:r w:rsidR="004D7694">
        <w:rPr>
          <w:sz w:val="24"/>
          <w:szCs w:val="24"/>
        </w:rPr>
        <w:t>-</w:t>
      </w:r>
      <w:r w:rsidR="00340583">
        <w:rPr>
          <w:sz w:val="24"/>
          <w:szCs w:val="24"/>
        </w:rPr>
        <w:t>band satellite services as part of any changes it considers to the use of the 3</w:t>
      </w:r>
      <w:r w:rsidR="004D7694">
        <w:rPr>
          <w:sz w:val="24"/>
          <w:szCs w:val="24"/>
        </w:rPr>
        <w:t>.</w:t>
      </w:r>
      <w:r w:rsidR="00340583">
        <w:rPr>
          <w:sz w:val="24"/>
          <w:szCs w:val="24"/>
        </w:rPr>
        <w:t>7-4</w:t>
      </w:r>
      <w:r w:rsidR="004D7694">
        <w:rPr>
          <w:sz w:val="24"/>
          <w:szCs w:val="24"/>
        </w:rPr>
        <w:t>.</w:t>
      </w:r>
      <w:r w:rsidR="00340583">
        <w:rPr>
          <w:sz w:val="24"/>
          <w:szCs w:val="24"/>
        </w:rPr>
        <w:t xml:space="preserve">2 </w:t>
      </w:r>
      <w:r w:rsidR="004D7694">
        <w:rPr>
          <w:sz w:val="24"/>
          <w:szCs w:val="24"/>
        </w:rPr>
        <w:t>G</w:t>
      </w:r>
      <w:r w:rsidR="00340583">
        <w:rPr>
          <w:sz w:val="24"/>
          <w:szCs w:val="24"/>
        </w:rPr>
        <w:t xml:space="preserve">Hz frequency band. </w:t>
      </w:r>
      <w:r w:rsidR="00BE0804">
        <w:rPr>
          <w:sz w:val="24"/>
          <w:szCs w:val="24"/>
        </w:rPr>
        <w:t xml:space="preserve">Learfield further requests that the Commission </w:t>
      </w:r>
      <w:r w:rsidR="00EB1F35">
        <w:rPr>
          <w:sz w:val="24"/>
          <w:szCs w:val="24"/>
        </w:rPr>
        <w:t>modify its C-band receive</w:t>
      </w:r>
      <w:r w:rsidR="00BE0804">
        <w:rPr>
          <w:sz w:val="24"/>
          <w:szCs w:val="24"/>
        </w:rPr>
        <w:t>-only</w:t>
      </w:r>
      <w:r w:rsidR="00EB1F35">
        <w:rPr>
          <w:sz w:val="24"/>
          <w:szCs w:val="24"/>
        </w:rPr>
        <w:t xml:space="preserve"> earth station </w:t>
      </w:r>
      <w:r w:rsidR="002875C8">
        <w:rPr>
          <w:sz w:val="24"/>
          <w:szCs w:val="24"/>
        </w:rPr>
        <w:t xml:space="preserve">registration </w:t>
      </w:r>
      <w:r w:rsidR="00EB1F35">
        <w:rPr>
          <w:sz w:val="24"/>
          <w:szCs w:val="24"/>
        </w:rPr>
        <w:t>procedures</w:t>
      </w:r>
      <w:r w:rsidR="002875C8">
        <w:rPr>
          <w:sz w:val="24"/>
          <w:szCs w:val="24"/>
        </w:rPr>
        <w:t xml:space="preserve"> </w:t>
      </w:r>
      <w:r w:rsidR="00EB1F35">
        <w:rPr>
          <w:sz w:val="24"/>
          <w:szCs w:val="24"/>
        </w:rPr>
        <w:t xml:space="preserve">by eliminating or reducing the filing fee and establishing a </w:t>
      </w:r>
      <w:r w:rsidR="005645BB">
        <w:rPr>
          <w:sz w:val="24"/>
          <w:szCs w:val="24"/>
        </w:rPr>
        <w:t xml:space="preserve">streamlined </w:t>
      </w:r>
      <w:r w:rsidR="00EB1F35">
        <w:rPr>
          <w:sz w:val="24"/>
          <w:szCs w:val="24"/>
        </w:rPr>
        <w:t xml:space="preserve">mechanism </w:t>
      </w:r>
      <w:r w:rsidR="0008671A">
        <w:rPr>
          <w:sz w:val="24"/>
          <w:szCs w:val="24"/>
        </w:rPr>
        <w:t>that allows</w:t>
      </w:r>
      <w:r w:rsidR="00EB1F35">
        <w:rPr>
          <w:sz w:val="24"/>
          <w:szCs w:val="24"/>
        </w:rPr>
        <w:t xml:space="preserve"> multiple </w:t>
      </w:r>
      <w:r w:rsidR="00CF1C0B">
        <w:rPr>
          <w:sz w:val="24"/>
          <w:szCs w:val="24"/>
        </w:rPr>
        <w:t xml:space="preserve">receive antenna </w:t>
      </w:r>
      <w:r w:rsidR="0008671A">
        <w:rPr>
          <w:sz w:val="24"/>
          <w:szCs w:val="24"/>
        </w:rPr>
        <w:t xml:space="preserve">sites to be </w:t>
      </w:r>
      <w:r w:rsidR="00D44FBE">
        <w:rPr>
          <w:sz w:val="24"/>
          <w:szCs w:val="24"/>
        </w:rPr>
        <w:t>included</w:t>
      </w:r>
      <w:r w:rsidR="00EB1F35">
        <w:rPr>
          <w:sz w:val="24"/>
          <w:szCs w:val="24"/>
        </w:rPr>
        <w:t xml:space="preserve"> in a single filing</w:t>
      </w:r>
      <w:r w:rsidR="002875C8">
        <w:rPr>
          <w:sz w:val="24"/>
          <w:szCs w:val="24"/>
        </w:rPr>
        <w:t>.</w:t>
      </w:r>
    </w:p>
    <w:p w14:paraId="249D3E3A" w14:textId="345C4342" w:rsidR="002875C8" w:rsidRDefault="002875C8" w:rsidP="00BE0804">
      <w:pPr>
        <w:spacing w:after="120" w:line="240" w:lineRule="auto"/>
        <w:jc w:val="both"/>
        <w:rPr>
          <w:sz w:val="24"/>
          <w:szCs w:val="24"/>
        </w:rPr>
      </w:pPr>
      <w:r>
        <w:rPr>
          <w:sz w:val="24"/>
          <w:szCs w:val="24"/>
        </w:rPr>
        <w:t xml:space="preserve">As a number of satellite industry members have emphasized in their filings in this proceeding, C-band satellites play an indispensable role in the nation’s communications infrastructure, including </w:t>
      </w:r>
      <w:r w:rsidR="00016FC4">
        <w:rPr>
          <w:sz w:val="24"/>
          <w:szCs w:val="24"/>
        </w:rPr>
        <w:t>serving as</w:t>
      </w:r>
      <w:r>
        <w:rPr>
          <w:sz w:val="24"/>
          <w:szCs w:val="24"/>
        </w:rPr>
        <w:t xml:space="preserve"> the backbone </w:t>
      </w:r>
      <w:r w:rsidR="00016FC4">
        <w:rPr>
          <w:sz w:val="24"/>
          <w:szCs w:val="24"/>
        </w:rPr>
        <w:t xml:space="preserve">for distribution </w:t>
      </w:r>
      <w:r>
        <w:rPr>
          <w:sz w:val="24"/>
          <w:szCs w:val="24"/>
        </w:rPr>
        <w:t xml:space="preserve">of video and audio programming enjoyed by U.S. consumers in their homes, cars, and workplaces around the country.  </w:t>
      </w:r>
    </w:p>
    <w:p w14:paraId="6B63096B" w14:textId="614C4930" w:rsidR="00087D81" w:rsidRDefault="004D5F3B" w:rsidP="00BE0804">
      <w:pPr>
        <w:spacing w:after="120" w:line="240" w:lineRule="auto"/>
        <w:jc w:val="both"/>
        <w:rPr>
          <w:sz w:val="24"/>
          <w:szCs w:val="24"/>
        </w:rPr>
      </w:pPr>
      <w:r>
        <w:rPr>
          <w:sz w:val="24"/>
          <w:szCs w:val="24"/>
        </w:rPr>
        <w:t xml:space="preserve">Learfield, </w:t>
      </w:r>
      <w:r w:rsidR="00087D81">
        <w:rPr>
          <w:sz w:val="24"/>
          <w:szCs w:val="24"/>
        </w:rPr>
        <w:t>for example, distributes</w:t>
      </w:r>
      <w:r>
        <w:rPr>
          <w:sz w:val="24"/>
          <w:szCs w:val="24"/>
        </w:rPr>
        <w:t xml:space="preserve"> NCAA collegiate sports broadcasts, statewide news networks</w:t>
      </w:r>
      <w:r w:rsidR="00A348DE">
        <w:rPr>
          <w:sz w:val="24"/>
          <w:szCs w:val="24"/>
        </w:rPr>
        <w:t xml:space="preserve">, </w:t>
      </w:r>
      <w:r>
        <w:rPr>
          <w:sz w:val="24"/>
          <w:szCs w:val="24"/>
        </w:rPr>
        <w:t xml:space="preserve">and farm network </w:t>
      </w:r>
      <w:r w:rsidR="00A348DE">
        <w:rPr>
          <w:sz w:val="24"/>
          <w:szCs w:val="24"/>
        </w:rPr>
        <w:t xml:space="preserve">programming </w:t>
      </w:r>
      <w:r w:rsidR="00087D81">
        <w:rPr>
          <w:sz w:val="24"/>
          <w:szCs w:val="24"/>
        </w:rPr>
        <w:t>to</w:t>
      </w:r>
      <w:r>
        <w:rPr>
          <w:sz w:val="24"/>
          <w:szCs w:val="24"/>
        </w:rPr>
        <w:t xml:space="preserve"> approximately 800 </w:t>
      </w:r>
      <w:r w:rsidR="00087D81">
        <w:rPr>
          <w:sz w:val="24"/>
          <w:szCs w:val="24"/>
        </w:rPr>
        <w:t>C-band receive</w:t>
      </w:r>
      <w:r w:rsidR="00BE0804">
        <w:rPr>
          <w:sz w:val="24"/>
          <w:szCs w:val="24"/>
        </w:rPr>
        <w:t>-on</w:t>
      </w:r>
      <w:ins w:id="2" w:author="Randy Williams" w:date="2018-06-22T07:51:00Z">
        <w:r w:rsidR="00B02241">
          <w:rPr>
            <w:sz w:val="24"/>
            <w:szCs w:val="24"/>
          </w:rPr>
          <w:t>l</w:t>
        </w:r>
      </w:ins>
      <w:r w:rsidR="00BE0804">
        <w:rPr>
          <w:sz w:val="24"/>
          <w:szCs w:val="24"/>
        </w:rPr>
        <w:t>y</w:t>
      </w:r>
      <w:r w:rsidR="00087D81">
        <w:rPr>
          <w:sz w:val="24"/>
          <w:szCs w:val="24"/>
        </w:rPr>
        <w:t xml:space="preserve"> earth stations</w:t>
      </w:r>
      <w:r>
        <w:rPr>
          <w:sz w:val="24"/>
          <w:szCs w:val="24"/>
        </w:rPr>
        <w:t xml:space="preserve"> across the</w:t>
      </w:r>
      <w:r w:rsidR="00A348DE">
        <w:rPr>
          <w:sz w:val="24"/>
          <w:szCs w:val="24"/>
        </w:rPr>
        <w:t xml:space="preserve"> entire</w:t>
      </w:r>
      <w:r>
        <w:rPr>
          <w:sz w:val="24"/>
          <w:szCs w:val="24"/>
        </w:rPr>
        <w:t xml:space="preserve"> United States. </w:t>
      </w:r>
      <w:r w:rsidR="00BE0804">
        <w:rPr>
          <w:sz w:val="24"/>
          <w:szCs w:val="24"/>
        </w:rPr>
        <w:t>Continued</w:t>
      </w:r>
      <w:r w:rsidR="00CF1C0B">
        <w:rPr>
          <w:sz w:val="24"/>
          <w:szCs w:val="24"/>
        </w:rPr>
        <w:t xml:space="preserve"> access to adequate C-band satellite spectrum and protection from interference </w:t>
      </w:r>
      <w:r w:rsidR="00340583">
        <w:rPr>
          <w:sz w:val="24"/>
          <w:szCs w:val="24"/>
        </w:rPr>
        <w:t>is critical to</w:t>
      </w:r>
      <w:r>
        <w:rPr>
          <w:sz w:val="24"/>
          <w:szCs w:val="24"/>
        </w:rPr>
        <w:t xml:space="preserve"> Learfield and our affiliated radio stations</w:t>
      </w:r>
      <w:r w:rsidR="00372007">
        <w:rPr>
          <w:sz w:val="24"/>
          <w:szCs w:val="24"/>
        </w:rPr>
        <w:t xml:space="preserve"> </w:t>
      </w:r>
      <w:r w:rsidR="00340583">
        <w:rPr>
          <w:sz w:val="24"/>
          <w:szCs w:val="24"/>
        </w:rPr>
        <w:t>to allow continued high</w:t>
      </w:r>
      <w:ins w:id="3" w:author="Randy Williams" w:date="2018-06-22T07:51:00Z">
        <w:r w:rsidR="00B02241">
          <w:rPr>
            <w:sz w:val="24"/>
            <w:szCs w:val="24"/>
          </w:rPr>
          <w:t>-</w:t>
        </w:r>
      </w:ins>
      <w:r w:rsidR="00340583">
        <w:rPr>
          <w:sz w:val="24"/>
          <w:szCs w:val="24"/>
        </w:rPr>
        <w:t xml:space="preserve"> quality delivery of </w:t>
      </w:r>
      <w:r w:rsidR="00372007">
        <w:rPr>
          <w:sz w:val="24"/>
          <w:szCs w:val="24"/>
        </w:rPr>
        <w:t xml:space="preserve">sports, news and farm programming </w:t>
      </w:r>
      <w:r w:rsidR="00981D6F">
        <w:rPr>
          <w:sz w:val="24"/>
          <w:szCs w:val="24"/>
        </w:rPr>
        <w:t>as there is no alternative transmission mechanism that matches the reliability and reach of C-band satellites</w:t>
      </w:r>
      <w:r w:rsidR="00340583">
        <w:rPr>
          <w:sz w:val="24"/>
          <w:szCs w:val="24"/>
        </w:rPr>
        <w:t xml:space="preserve">. Without such spectrum and protections, </w:t>
      </w:r>
      <w:r w:rsidR="00D515DB">
        <w:rPr>
          <w:sz w:val="24"/>
          <w:szCs w:val="24"/>
        </w:rPr>
        <w:t xml:space="preserve">the </w:t>
      </w:r>
      <w:r w:rsidR="00BE0804">
        <w:rPr>
          <w:sz w:val="24"/>
          <w:szCs w:val="24"/>
        </w:rPr>
        <w:t xml:space="preserve">adverse </w:t>
      </w:r>
      <w:r w:rsidR="00D515DB">
        <w:rPr>
          <w:sz w:val="24"/>
          <w:szCs w:val="24"/>
        </w:rPr>
        <w:t xml:space="preserve">impact to </w:t>
      </w:r>
      <w:r w:rsidR="00BE0804">
        <w:rPr>
          <w:sz w:val="24"/>
          <w:szCs w:val="24"/>
        </w:rPr>
        <w:t>Learfield</w:t>
      </w:r>
      <w:r w:rsidR="00372007">
        <w:rPr>
          <w:sz w:val="24"/>
          <w:szCs w:val="24"/>
        </w:rPr>
        <w:t xml:space="preserve"> and </w:t>
      </w:r>
      <w:r w:rsidR="00BE0804">
        <w:rPr>
          <w:sz w:val="24"/>
          <w:szCs w:val="24"/>
        </w:rPr>
        <w:t>its radio</w:t>
      </w:r>
      <w:r w:rsidR="00372007">
        <w:rPr>
          <w:sz w:val="24"/>
          <w:szCs w:val="24"/>
        </w:rPr>
        <w:t xml:space="preserve"> affiliates </w:t>
      </w:r>
      <w:r w:rsidR="00D515DB">
        <w:rPr>
          <w:sz w:val="24"/>
          <w:szCs w:val="24"/>
        </w:rPr>
        <w:t xml:space="preserve">would be </w:t>
      </w:r>
      <w:r w:rsidR="00BE0804">
        <w:rPr>
          <w:sz w:val="24"/>
          <w:szCs w:val="24"/>
        </w:rPr>
        <w:t>significant.</w:t>
      </w:r>
      <w:r w:rsidR="00372007">
        <w:rPr>
          <w:sz w:val="24"/>
          <w:szCs w:val="24"/>
        </w:rPr>
        <w:t xml:space="preserve"> </w:t>
      </w:r>
      <w:r w:rsidR="00D515DB">
        <w:rPr>
          <w:sz w:val="24"/>
          <w:szCs w:val="24"/>
        </w:rPr>
        <w:t xml:space="preserve">Furthermore, </w:t>
      </w:r>
      <w:r w:rsidR="00340583">
        <w:rPr>
          <w:sz w:val="24"/>
          <w:szCs w:val="24"/>
        </w:rPr>
        <w:t xml:space="preserve">U.S. consumers would be </w:t>
      </w:r>
      <w:r w:rsidR="00981D6F">
        <w:rPr>
          <w:sz w:val="24"/>
          <w:szCs w:val="24"/>
        </w:rPr>
        <w:t xml:space="preserve">deprived </w:t>
      </w:r>
      <w:r w:rsidR="00340583">
        <w:rPr>
          <w:sz w:val="24"/>
          <w:szCs w:val="24"/>
        </w:rPr>
        <w:t xml:space="preserve">of </w:t>
      </w:r>
      <w:r w:rsidR="00372007">
        <w:rPr>
          <w:sz w:val="24"/>
          <w:szCs w:val="24"/>
        </w:rPr>
        <w:t>critical statewide political news</w:t>
      </w:r>
      <w:r w:rsidR="00B74113">
        <w:rPr>
          <w:sz w:val="24"/>
          <w:szCs w:val="24"/>
        </w:rPr>
        <w:t xml:space="preserve"> reports</w:t>
      </w:r>
      <w:r w:rsidR="00372007">
        <w:rPr>
          <w:sz w:val="24"/>
          <w:szCs w:val="24"/>
        </w:rPr>
        <w:t>, agricultural prices and practice policies</w:t>
      </w:r>
      <w:r w:rsidR="00B74113">
        <w:rPr>
          <w:sz w:val="24"/>
          <w:szCs w:val="24"/>
        </w:rPr>
        <w:t xml:space="preserve"> reports</w:t>
      </w:r>
      <w:r w:rsidR="00372007">
        <w:rPr>
          <w:sz w:val="24"/>
          <w:szCs w:val="24"/>
        </w:rPr>
        <w:t>, and or the local college/university sports teams coverage of NCAA athletics.</w:t>
      </w:r>
      <w:r w:rsidR="00BE0804">
        <w:rPr>
          <w:sz w:val="24"/>
          <w:szCs w:val="24"/>
        </w:rPr>
        <w:t xml:space="preserve"> Learfield’s affiliated radio stations include such radio affiliates as KGO in San Francisco, CA, WGN/WSCR in Chicago, IL, KMOX in St. Louis, MO, KHKS in Dallas, TX, KFAN in Minneapolis, MN and KQV in Pittsburgh, PA.</w:t>
      </w:r>
    </w:p>
    <w:p w14:paraId="40DE46F1" w14:textId="58F4F31F" w:rsidR="005645BB" w:rsidRDefault="00340583" w:rsidP="00BE0804">
      <w:pPr>
        <w:spacing w:after="120" w:line="240" w:lineRule="auto"/>
        <w:jc w:val="both"/>
        <w:rPr>
          <w:sz w:val="24"/>
          <w:szCs w:val="24"/>
        </w:rPr>
      </w:pPr>
      <w:r>
        <w:rPr>
          <w:sz w:val="24"/>
          <w:szCs w:val="24"/>
        </w:rPr>
        <w:t xml:space="preserve">Consistent with the Commission’s rules, the </w:t>
      </w:r>
      <w:proofErr w:type="gramStart"/>
      <w:r>
        <w:rPr>
          <w:sz w:val="24"/>
          <w:szCs w:val="24"/>
        </w:rPr>
        <w:t>vast majority</w:t>
      </w:r>
      <w:proofErr w:type="gramEnd"/>
      <w:r>
        <w:rPr>
          <w:sz w:val="24"/>
          <w:szCs w:val="24"/>
        </w:rPr>
        <w:t xml:space="preserve"> of the C-band receive-only earth stations are unregistered. </w:t>
      </w:r>
      <w:r w:rsidR="00D44FBE">
        <w:rPr>
          <w:sz w:val="24"/>
          <w:szCs w:val="24"/>
        </w:rPr>
        <w:t>For example,</w:t>
      </w:r>
      <w:r w:rsidR="00372007">
        <w:rPr>
          <w:sz w:val="24"/>
          <w:szCs w:val="24"/>
        </w:rPr>
        <w:t xml:space="preserve"> only about 8% of the </w:t>
      </w:r>
      <w:r>
        <w:rPr>
          <w:sz w:val="24"/>
          <w:szCs w:val="24"/>
        </w:rPr>
        <w:t xml:space="preserve">sites </w:t>
      </w:r>
      <w:r w:rsidR="005645BB">
        <w:rPr>
          <w:sz w:val="24"/>
          <w:szCs w:val="24"/>
        </w:rPr>
        <w:t>that receive</w:t>
      </w:r>
      <w:r w:rsidR="00372007">
        <w:rPr>
          <w:sz w:val="24"/>
          <w:szCs w:val="24"/>
        </w:rPr>
        <w:t xml:space="preserve"> content programming from Learfield </w:t>
      </w:r>
      <w:r w:rsidR="00BE0804">
        <w:rPr>
          <w:sz w:val="24"/>
          <w:szCs w:val="24"/>
        </w:rPr>
        <w:t>are</w:t>
      </w:r>
      <w:r>
        <w:rPr>
          <w:sz w:val="24"/>
          <w:szCs w:val="24"/>
        </w:rPr>
        <w:t xml:space="preserve"> </w:t>
      </w:r>
      <w:r w:rsidR="00372007">
        <w:rPr>
          <w:sz w:val="24"/>
          <w:szCs w:val="24"/>
        </w:rPr>
        <w:t xml:space="preserve">currently </w:t>
      </w:r>
      <w:r>
        <w:rPr>
          <w:sz w:val="24"/>
          <w:szCs w:val="24"/>
        </w:rPr>
        <w:t>registered with the Commission. As a result, the Commission does not have accurate information regarding the total number or specific locations of the thousands or even tens of thousands of C-band receive</w:t>
      </w:r>
      <w:r w:rsidR="00BE0804">
        <w:rPr>
          <w:sz w:val="24"/>
          <w:szCs w:val="24"/>
        </w:rPr>
        <w:t>-only</w:t>
      </w:r>
      <w:r>
        <w:rPr>
          <w:sz w:val="24"/>
          <w:szCs w:val="24"/>
        </w:rPr>
        <w:t xml:space="preserve"> earth stations in use today.  </w:t>
      </w:r>
    </w:p>
    <w:p w14:paraId="17C0990F" w14:textId="6B194501" w:rsidR="00832B70" w:rsidRDefault="00087D81" w:rsidP="00BE0804">
      <w:pPr>
        <w:spacing w:after="120" w:line="240" w:lineRule="auto"/>
        <w:jc w:val="both"/>
        <w:rPr>
          <w:sz w:val="24"/>
          <w:szCs w:val="24"/>
        </w:rPr>
      </w:pPr>
      <w:r>
        <w:rPr>
          <w:sz w:val="24"/>
          <w:szCs w:val="24"/>
        </w:rPr>
        <w:t xml:space="preserve">Under the existing regulatory framework, </w:t>
      </w:r>
      <w:r w:rsidR="00016FC4">
        <w:rPr>
          <w:sz w:val="24"/>
          <w:szCs w:val="24"/>
        </w:rPr>
        <w:t>registration of receive</w:t>
      </w:r>
      <w:r w:rsidR="00BE0804">
        <w:rPr>
          <w:sz w:val="24"/>
          <w:szCs w:val="24"/>
        </w:rPr>
        <w:t>-on</w:t>
      </w:r>
      <w:ins w:id="4" w:author="Randy Williams" w:date="2018-06-22T07:51:00Z">
        <w:r w:rsidR="00B02241">
          <w:rPr>
            <w:sz w:val="24"/>
            <w:szCs w:val="24"/>
          </w:rPr>
          <w:t>l</w:t>
        </w:r>
      </w:ins>
      <w:r w:rsidR="00BE0804">
        <w:rPr>
          <w:sz w:val="24"/>
          <w:szCs w:val="24"/>
        </w:rPr>
        <w:t>y</w:t>
      </w:r>
      <w:r w:rsidR="00016FC4">
        <w:rPr>
          <w:sz w:val="24"/>
          <w:szCs w:val="24"/>
        </w:rPr>
        <w:t xml:space="preserve"> earth stations is cost-prohibitive for many </w:t>
      </w:r>
      <w:r w:rsidR="00056CF3">
        <w:rPr>
          <w:sz w:val="24"/>
          <w:szCs w:val="24"/>
        </w:rPr>
        <w:t>providers</w:t>
      </w:r>
      <w:r w:rsidR="00016FC4">
        <w:rPr>
          <w:sz w:val="24"/>
          <w:szCs w:val="24"/>
        </w:rPr>
        <w:t xml:space="preserve">. </w:t>
      </w:r>
      <w:r w:rsidR="00340583">
        <w:rPr>
          <w:sz w:val="24"/>
          <w:szCs w:val="24"/>
        </w:rPr>
        <w:t xml:space="preserve">While the Commission </w:t>
      </w:r>
      <w:r w:rsidR="005645BB">
        <w:rPr>
          <w:sz w:val="24"/>
          <w:szCs w:val="24"/>
        </w:rPr>
        <w:t xml:space="preserve">has </w:t>
      </w:r>
      <w:r w:rsidR="00340583">
        <w:rPr>
          <w:sz w:val="24"/>
          <w:szCs w:val="24"/>
        </w:rPr>
        <w:t>waive</w:t>
      </w:r>
      <w:r w:rsidR="00D44FBE">
        <w:rPr>
          <w:sz w:val="24"/>
          <w:szCs w:val="24"/>
        </w:rPr>
        <w:t>d</w:t>
      </w:r>
      <w:r w:rsidR="00340583">
        <w:rPr>
          <w:sz w:val="24"/>
          <w:szCs w:val="24"/>
        </w:rPr>
        <w:t xml:space="preserve"> the </w:t>
      </w:r>
      <w:r w:rsidR="005645BB">
        <w:rPr>
          <w:sz w:val="24"/>
          <w:szCs w:val="24"/>
        </w:rPr>
        <w:t xml:space="preserve">coordination report </w:t>
      </w:r>
      <w:r w:rsidR="00340583">
        <w:rPr>
          <w:sz w:val="24"/>
          <w:szCs w:val="24"/>
        </w:rPr>
        <w:t>requirement</w:t>
      </w:r>
      <w:r w:rsidR="00016FC4">
        <w:rPr>
          <w:sz w:val="24"/>
          <w:szCs w:val="24"/>
        </w:rPr>
        <w:t xml:space="preserve">, the rules </w:t>
      </w:r>
      <w:r w:rsidR="00340583">
        <w:rPr>
          <w:sz w:val="24"/>
          <w:szCs w:val="24"/>
        </w:rPr>
        <w:t xml:space="preserve">still </w:t>
      </w:r>
      <w:r w:rsidR="00016FC4">
        <w:rPr>
          <w:sz w:val="24"/>
          <w:szCs w:val="24"/>
        </w:rPr>
        <w:t>require payment of a $435 per site application fee to the Commission.  These costs quickly add up for operators with significant number</w:t>
      </w:r>
      <w:r w:rsidR="00056CF3">
        <w:rPr>
          <w:sz w:val="24"/>
          <w:szCs w:val="24"/>
        </w:rPr>
        <w:t>s</w:t>
      </w:r>
      <w:r w:rsidR="00016FC4">
        <w:rPr>
          <w:sz w:val="24"/>
          <w:szCs w:val="24"/>
        </w:rPr>
        <w:t xml:space="preserve"> of receive</w:t>
      </w:r>
      <w:r w:rsidR="00BE0804">
        <w:rPr>
          <w:sz w:val="24"/>
          <w:szCs w:val="24"/>
        </w:rPr>
        <w:t>-only</w:t>
      </w:r>
      <w:r w:rsidR="00016FC4">
        <w:rPr>
          <w:sz w:val="24"/>
          <w:szCs w:val="24"/>
        </w:rPr>
        <w:t xml:space="preserve"> earth stations in </w:t>
      </w:r>
      <w:r w:rsidR="00016FC4">
        <w:rPr>
          <w:sz w:val="24"/>
          <w:szCs w:val="24"/>
        </w:rPr>
        <w:lastRenderedPageBreak/>
        <w:t>service</w:t>
      </w:r>
      <w:r w:rsidR="00340583">
        <w:rPr>
          <w:sz w:val="24"/>
          <w:szCs w:val="24"/>
        </w:rPr>
        <w:t xml:space="preserve">, and </w:t>
      </w:r>
      <w:ins w:id="5" w:author="Randy Williams" w:date="2018-06-22T07:51:00Z">
        <w:r w:rsidR="00B02241">
          <w:rPr>
            <w:sz w:val="24"/>
            <w:szCs w:val="24"/>
          </w:rPr>
          <w:t xml:space="preserve">it </w:t>
        </w:r>
      </w:ins>
      <w:bookmarkStart w:id="6" w:name="_GoBack"/>
      <w:bookmarkEnd w:id="6"/>
      <w:r w:rsidR="00981D6F">
        <w:rPr>
          <w:sz w:val="24"/>
          <w:szCs w:val="24"/>
        </w:rPr>
        <w:t xml:space="preserve">can be an obstacle to registration </w:t>
      </w:r>
      <w:r w:rsidR="00340583">
        <w:rPr>
          <w:sz w:val="24"/>
          <w:szCs w:val="24"/>
        </w:rPr>
        <w:t xml:space="preserve">for smaller entities with </w:t>
      </w:r>
      <w:r w:rsidR="00981D6F">
        <w:rPr>
          <w:sz w:val="24"/>
          <w:szCs w:val="24"/>
        </w:rPr>
        <w:t xml:space="preserve">very </w:t>
      </w:r>
      <w:r w:rsidR="00340583">
        <w:rPr>
          <w:sz w:val="24"/>
          <w:szCs w:val="24"/>
        </w:rPr>
        <w:t>limited operating budgets</w:t>
      </w:r>
      <w:r w:rsidR="00016FC4">
        <w:rPr>
          <w:sz w:val="24"/>
          <w:szCs w:val="24"/>
        </w:rPr>
        <w:t>.</w:t>
      </w:r>
      <w:r w:rsidR="00CB71CF">
        <w:rPr>
          <w:sz w:val="24"/>
          <w:szCs w:val="24"/>
        </w:rPr>
        <w:t xml:space="preserve">  </w:t>
      </w:r>
    </w:p>
    <w:p w14:paraId="7E2B2E51" w14:textId="74111DE9" w:rsidR="005E7B6D" w:rsidRDefault="00832B70" w:rsidP="00BE0804">
      <w:pPr>
        <w:spacing w:after="120" w:line="240" w:lineRule="auto"/>
        <w:jc w:val="both"/>
        <w:rPr>
          <w:sz w:val="24"/>
          <w:szCs w:val="24"/>
        </w:rPr>
      </w:pPr>
      <w:r>
        <w:rPr>
          <w:sz w:val="24"/>
          <w:szCs w:val="24"/>
        </w:rPr>
        <w:t xml:space="preserve">Compiling and submitting </w:t>
      </w:r>
      <w:proofErr w:type="gramStart"/>
      <w:r>
        <w:rPr>
          <w:sz w:val="24"/>
          <w:szCs w:val="24"/>
        </w:rPr>
        <w:t>all of</w:t>
      </w:r>
      <w:proofErr w:type="gramEnd"/>
      <w:r>
        <w:rPr>
          <w:sz w:val="24"/>
          <w:szCs w:val="24"/>
        </w:rPr>
        <w:t xml:space="preserve"> the data required by the registration process is also unduly burdensome</w:t>
      </w:r>
      <w:r w:rsidR="005645BB">
        <w:rPr>
          <w:sz w:val="24"/>
          <w:szCs w:val="24"/>
        </w:rPr>
        <w:t>,</w:t>
      </w:r>
      <w:r>
        <w:rPr>
          <w:sz w:val="24"/>
          <w:szCs w:val="24"/>
        </w:rPr>
        <w:t xml:space="preserve"> </w:t>
      </w:r>
      <w:r w:rsidR="005645BB">
        <w:rPr>
          <w:sz w:val="24"/>
          <w:szCs w:val="24"/>
        </w:rPr>
        <w:t xml:space="preserve">representing a </w:t>
      </w:r>
      <w:r w:rsidR="00BE0804">
        <w:rPr>
          <w:sz w:val="24"/>
          <w:szCs w:val="24"/>
        </w:rPr>
        <w:t>significant</w:t>
      </w:r>
      <w:r w:rsidR="005645BB">
        <w:rPr>
          <w:sz w:val="24"/>
          <w:szCs w:val="24"/>
        </w:rPr>
        <w:t xml:space="preserve"> </w:t>
      </w:r>
      <w:r>
        <w:rPr>
          <w:sz w:val="24"/>
          <w:szCs w:val="24"/>
        </w:rPr>
        <w:t xml:space="preserve">strain </w:t>
      </w:r>
      <w:r w:rsidR="005645BB">
        <w:rPr>
          <w:sz w:val="24"/>
          <w:szCs w:val="24"/>
        </w:rPr>
        <w:t xml:space="preserve">on </w:t>
      </w:r>
      <w:r>
        <w:rPr>
          <w:sz w:val="24"/>
          <w:szCs w:val="24"/>
        </w:rPr>
        <w:t xml:space="preserve">the limited resources of </w:t>
      </w:r>
      <w:r w:rsidR="00372007">
        <w:rPr>
          <w:sz w:val="24"/>
          <w:szCs w:val="24"/>
        </w:rPr>
        <w:t xml:space="preserve">many smaller market stations or </w:t>
      </w:r>
      <w:r>
        <w:rPr>
          <w:sz w:val="24"/>
          <w:szCs w:val="24"/>
        </w:rPr>
        <w:t>companies</w:t>
      </w:r>
      <w:r w:rsidR="00372007">
        <w:rPr>
          <w:sz w:val="24"/>
          <w:szCs w:val="24"/>
        </w:rPr>
        <w:t xml:space="preserve"> affiliated with Learfield programming</w:t>
      </w:r>
      <w:r>
        <w:rPr>
          <w:sz w:val="24"/>
          <w:szCs w:val="24"/>
        </w:rPr>
        <w:t xml:space="preserve">. Streamlining the information requirements to </w:t>
      </w:r>
      <w:r w:rsidR="00804C38">
        <w:rPr>
          <w:sz w:val="24"/>
          <w:szCs w:val="24"/>
        </w:rPr>
        <w:t xml:space="preserve">allow submission of </w:t>
      </w:r>
      <w:r w:rsidR="00526F4D">
        <w:rPr>
          <w:sz w:val="24"/>
          <w:szCs w:val="24"/>
        </w:rPr>
        <w:t>receive</w:t>
      </w:r>
      <w:r w:rsidR="00BE0804">
        <w:rPr>
          <w:sz w:val="24"/>
          <w:szCs w:val="24"/>
        </w:rPr>
        <w:t>-only</w:t>
      </w:r>
      <w:r w:rsidR="00526F4D">
        <w:rPr>
          <w:sz w:val="24"/>
          <w:szCs w:val="24"/>
        </w:rPr>
        <w:t xml:space="preserve"> </w:t>
      </w:r>
      <w:r w:rsidR="00804C38">
        <w:rPr>
          <w:sz w:val="24"/>
          <w:szCs w:val="24"/>
        </w:rPr>
        <w:t xml:space="preserve">earth stations at multiple sites </w:t>
      </w:r>
      <w:r w:rsidR="005645BB">
        <w:rPr>
          <w:sz w:val="24"/>
          <w:szCs w:val="24"/>
        </w:rPr>
        <w:t xml:space="preserve">via </w:t>
      </w:r>
      <w:r w:rsidR="00804C38">
        <w:rPr>
          <w:sz w:val="24"/>
          <w:szCs w:val="24"/>
        </w:rPr>
        <w:t xml:space="preserve">a single </w:t>
      </w:r>
      <w:r w:rsidR="00526F4D">
        <w:rPr>
          <w:sz w:val="24"/>
          <w:szCs w:val="24"/>
        </w:rPr>
        <w:t>registration filing</w:t>
      </w:r>
      <w:r w:rsidR="00804C38">
        <w:rPr>
          <w:sz w:val="24"/>
          <w:szCs w:val="24"/>
        </w:rPr>
        <w:t xml:space="preserve"> </w:t>
      </w:r>
      <w:r>
        <w:rPr>
          <w:sz w:val="24"/>
          <w:szCs w:val="24"/>
        </w:rPr>
        <w:t>would minimize these burdens and encourage more receive</w:t>
      </w:r>
      <w:r w:rsidR="00BE0804">
        <w:rPr>
          <w:sz w:val="24"/>
          <w:szCs w:val="24"/>
        </w:rPr>
        <w:t>-only</w:t>
      </w:r>
      <w:r>
        <w:rPr>
          <w:sz w:val="24"/>
          <w:szCs w:val="24"/>
        </w:rPr>
        <w:t xml:space="preserve"> earth station operators to complete the registratio</w:t>
      </w:r>
      <w:r w:rsidR="00D9599F">
        <w:rPr>
          <w:sz w:val="24"/>
          <w:szCs w:val="24"/>
        </w:rPr>
        <w:t>n process.</w:t>
      </w:r>
      <w:r w:rsidR="00CB71CF">
        <w:rPr>
          <w:sz w:val="24"/>
          <w:szCs w:val="24"/>
        </w:rPr>
        <w:t xml:space="preserve"> </w:t>
      </w:r>
      <w:r w:rsidR="00526F4D">
        <w:rPr>
          <w:sz w:val="24"/>
          <w:szCs w:val="24"/>
        </w:rPr>
        <w:t xml:space="preserve">Maximizing the number of registered earth stations will give the Commission the tools needed to protect C-band satellite operations, </w:t>
      </w:r>
      <w:r w:rsidR="00804C38">
        <w:rPr>
          <w:sz w:val="24"/>
          <w:szCs w:val="24"/>
        </w:rPr>
        <w:t>ensur</w:t>
      </w:r>
      <w:r w:rsidR="00526F4D">
        <w:rPr>
          <w:sz w:val="24"/>
          <w:szCs w:val="24"/>
        </w:rPr>
        <w:t>ing</w:t>
      </w:r>
      <w:r w:rsidR="00804C38">
        <w:rPr>
          <w:sz w:val="24"/>
          <w:szCs w:val="24"/>
        </w:rPr>
        <w:t xml:space="preserve"> that </w:t>
      </w:r>
      <w:r w:rsidR="00677FEB">
        <w:rPr>
          <w:sz w:val="24"/>
          <w:szCs w:val="24"/>
        </w:rPr>
        <w:t>U.S. consumers</w:t>
      </w:r>
      <w:r w:rsidR="00804C38">
        <w:rPr>
          <w:sz w:val="24"/>
          <w:szCs w:val="24"/>
        </w:rPr>
        <w:t xml:space="preserve"> </w:t>
      </w:r>
      <w:r w:rsidR="00526F4D">
        <w:rPr>
          <w:sz w:val="24"/>
          <w:szCs w:val="24"/>
        </w:rPr>
        <w:t xml:space="preserve">who </w:t>
      </w:r>
      <w:r w:rsidR="00804C38">
        <w:rPr>
          <w:sz w:val="24"/>
          <w:szCs w:val="24"/>
        </w:rPr>
        <w:t xml:space="preserve">currently </w:t>
      </w:r>
      <w:r w:rsidR="00E92736">
        <w:rPr>
          <w:sz w:val="24"/>
          <w:szCs w:val="24"/>
        </w:rPr>
        <w:t xml:space="preserve">receive and rely on Learfield for </w:t>
      </w:r>
      <w:r w:rsidR="00BE0804">
        <w:rPr>
          <w:sz w:val="24"/>
          <w:szCs w:val="24"/>
        </w:rPr>
        <w:t>s</w:t>
      </w:r>
      <w:r w:rsidR="00E92736">
        <w:rPr>
          <w:sz w:val="24"/>
          <w:szCs w:val="24"/>
        </w:rPr>
        <w:t>ports</w:t>
      </w:r>
      <w:r w:rsidR="00BE0804">
        <w:rPr>
          <w:sz w:val="24"/>
          <w:szCs w:val="24"/>
        </w:rPr>
        <w:t>, n</w:t>
      </w:r>
      <w:r w:rsidR="00E92736">
        <w:rPr>
          <w:sz w:val="24"/>
          <w:szCs w:val="24"/>
        </w:rPr>
        <w:t xml:space="preserve">ews and </w:t>
      </w:r>
      <w:r w:rsidR="00BE0804">
        <w:rPr>
          <w:sz w:val="24"/>
          <w:szCs w:val="24"/>
        </w:rPr>
        <w:t>f</w:t>
      </w:r>
      <w:r w:rsidR="00E92736">
        <w:rPr>
          <w:sz w:val="24"/>
          <w:szCs w:val="24"/>
        </w:rPr>
        <w:t xml:space="preserve">arm programming </w:t>
      </w:r>
      <w:r w:rsidR="00BE0804">
        <w:rPr>
          <w:sz w:val="24"/>
          <w:szCs w:val="24"/>
        </w:rPr>
        <w:t>will</w:t>
      </w:r>
      <w:r w:rsidR="00804C38">
        <w:rPr>
          <w:sz w:val="24"/>
          <w:szCs w:val="24"/>
        </w:rPr>
        <w:t xml:space="preserve"> continue to do so for many years to come.</w:t>
      </w:r>
    </w:p>
    <w:p w14:paraId="122E32FC" w14:textId="2ED7AAD4" w:rsidR="00016FC4" w:rsidRDefault="00BE0804" w:rsidP="00BE0804">
      <w:pPr>
        <w:keepNext/>
        <w:keepLines/>
        <w:spacing w:after="120" w:line="240" w:lineRule="auto"/>
        <w:jc w:val="both"/>
        <w:rPr>
          <w:sz w:val="24"/>
          <w:szCs w:val="24"/>
        </w:rPr>
      </w:pPr>
      <w:r>
        <w:rPr>
          <w:sz w:val="24"/>
          <w:szCs w:val="24"/>
        </w:rPr>
        <w:t>We respectfully submit that t</w:t>
      </w:r>
      <w:r w:rsidR="00056CF3">
        <w:rPr>
          <w:sz w:val="24"/>
          <w:szCs w:val="24"/>
        </w:rPr>
        <w:t xml:space="preserve">he Commission </w:t>
      </w:r>
      <w:r>
        <w:rPr>
          <w:sz w:val="24"/>
          <w:szCs w:val="24"/>
        </w:rPr>
        <w:t>will not be able to</w:t>
      </w:r>
      <w:r w:rsidR="00056CF3">
        <w:rPr>
          <w:sz w:val="24"/>
          <w:szCs w:val="24"/>
        </w:rPr>
        <w:t xml:space="preserve"> make sound decisions regarding C-band spectrum if it does not have the facts regarding existing satellite operations in these frequencies. </w:t>
      </w:r>
      <w:proofErr w:type="gramStart"/>
      <w:r w:rsidR="00056CF3">
        <w:rPr>
          <w:sz w:val="24"/>
          <w:szCs w:val="24"/>
        </w:rPr>
        <w:t>In order to</w:t>
      </w:r>
      <w:proofErr w:type="gramEnd"/>
      <w:r w:rsidR="00056CF3">
        <w:rPr>
          <w:sz w:val="24"/>
          <w:szCs w:val="24"/>
        </w:rPr>
        <w:t xml:space="preserve"> obtain that essential information, </w:t>
      </w:r>
      <w:r w:rsidR="00C80E37">
        <w:rPr>
          <w:sz w:val="24"/>
          <w:szCs w:val="24"/>
        </w:rPr>
        <w:t xml:space="preserve">we request that </w:t>
      </w:r>
      <w:r w:rsidR="00056CF3">
        <w:rPr>
          <w:sz w:val="24"/>
          <w:szCs w:val="24"/>
        </w:rPr>
        <w:t xml:space="preserve">the Commission </w:t>
      </w:r>
      <w:r w:rsidR="00526F4D">
        <w:rPr>
          <w:sz w:val="24"/>
          <w:szCs w:val="24"/>
        </w:rPr>
        <w:t>revise its registration procedures</w:t>
      </w:r>
      <w:r w:rsidR="00056CF3">
        <w:rPr>
          <w:sz w:val="24"/>
          <w:szCs w:val="24"/>
        </w:rPr>
        <w:t xml:space="preserve"> to allow receive</w:t>
      </w:r>
      <w:r w:rsidR="00C80E37">
        <w:rPr>
          <w:sz w:val="24"/>
          <w:szCs w:val="24"/>
        </w:rPr>
        <w:t>-only</w:t>
      </w:r>
      <w:r w:rsidR="00056CF3">
        <w:rPr>
          <w:sz w:val="24"/>
          <w:szCs w:val="24"/>
        </w:rPr>
        <w:t xml:space="preserve"> earth station locations to be identified without the substantial costs </w:t>
      </w:r>
      <w:r w:rsidR="00D9599F">
        <w:rPr>
          <w:sz w:val="24"/>
          <w:szCs w:val="24"/>
        </w:rPr>
        <w:t xml:space="preserve">– both financial and administrative – that are </w:t>
      </w:r>
      <w:r w:rsidR="00056CF3">
        <w:rPr>
          <w:sz w:val="24"/>
          <w:szCs w:val="24"/>
        </w:rPr>
        <w:t>imposed under the current Commission registration rules.</w:t>
      </w:r>
      <w:r w:rsidR="007B28F0">
        <w:rPr>
          <w:sz w:val="24"/>
          <w:szCs w:val="24"/>
        </w:rPr>
        <w:t xml:space="preserve"> Further, to ensure </w:t>
      </w:r>
      <w:r w:rsidR="00E92736">
        <w:rPr>
          <w:sz w:val="24"/>
          <w:szCs w:val="24"/>
        </w:rPr>
        <w:t xml:space="preserve">uninterrupted reception of Learfield’s </w:t>
      </w:r>
      <w:r w:rsidR="00C80E37">
        <w:rPr>
          <w:sz w:val="24"/>
          <w:szCs w:val="24"/>
        </w:rPr>
        <w:t>s</w:t>
      </w:r>
      <w:r w:rsidR="00E92736">
        <w:rPr>
          <w:sz w:val="24"/>
          <w:szCs w:val="24"/>
        </w:rPr>
        <w:t xml:space="preserve">ports, </w:t>
      </w:r>
      <w:r w:rsidR="00C80E37">
        <w:rPr>
          <w:sz w:val="24"/>
          <w:szCs w:val="24"/>
        </w:rPr>
        <w:t>n</w:t>
      </w:r>
      <w:r w:rsidR="00E92736">
        <w:rPr>
          <w:sz w:val="24"/>
          <w:szCs w:val="24"/>
        </w:rPr>
        <w:t xml:space="preserve">ews and </w:t>
      </w:r>
      <w:r w:rsidR="00C80E37">
        <w:rPr>
          <w:sz w:val="24"/>
          <w:szCs w:val="24"/>
        </w:rPr>
        <w:t>f</w:t>
      </w:r>
      <w:r w:rsidR="00E92736">
        <w:rPr>
          <w:sz w:val="24"/>
          <w:szCs w:val="24"/>
        </w:rPr>
        <w:t xml:space="preserve">arm market programming, </w:t>
      </w:r>
      <w:r w:rsidR="00C80E37">
        <w:rPr>
          <w:sz w:val="24"/>
          <w:szCs w:val="24"/>
        </w:rPr>
        <w:t xml:space="preserve">we request that </w:t>
      </w:r>
      <w:r w:rsidR="007B28F0">
        <w:rPr>
          <w:sz w:val="24"/>
          <w:szCs w:val="24"/>
        </w:rPr>
        <w:t xml:space="preserve">the Commission </w:t>
      </w:r>
      <w:r w:rsidR="00E81B77">
        <w:rPr>
          <w:sz w:val="24"/>
          <w:szCs w:val="24"/>
        </w:rPr>
        <w:t xml:space="preserve">adopt policies that provide </w:t>
      </w:r>
      <w:r w:rsidR="007B28F0">
        <w:rPr>
          <w:sz w:val="24"/>
          <w:szCs w:val="24"/>
        </w:rPr>
        <w:t>ongoing access to adequate C</w:t>
      </w:r>
      <w:r w:rsidR="00E92736">
        <w:rPr>
          <w:sz w:val="24"/>
          <w:szCs w:val="24"/>
        </w:rPr>
        <w:t>-</w:t>
      </w:r>
      <w:r w:rsidR="007B28F0">
        <w:rPr>
          <w:sz w:val="24"/>
          <w:szCs w:val="24"/>
        </w:rPr>
        <w:t>band satellite spectrum and protection from interference.</w:t>
      </w:r>
    </w:p>
    <w:p w14:paraId="1A784A57" w14:textId="577CAFB1" w:rsidR="00C80E37" w:rsidRDefault="00C80E37" w:rsidP="00BE0804">
      <w:pPr>
        <w:keepNext/>
        <w:keepLines/>
        <w:spacing w:after="120" w:line="240" w:lineRule="auto"/>
        <w:jc w:val="both"/>
        <w:rPr>
          <w:sz w:val="24"/>
          <w:szCs w:val="24"/>
        </w:rPr>
      </w:pPr>
      <w:r>
        <w:rPr>
          <w:sz w:val="24"/>
          <w:szCs w:val="24"/>
        </w:rPr>
        <w:t>Thank you for your consideration of this request.</w:t>
      </w:r>
    </w:p>
    <w:p w14:paraId="7B9755D3" w14:textId="77777777" w:rsidR="00CE5D21" w:rsidRPr="00B46C51" w:rsidRDefault="00CE5D21" w:rsidP="00BE0804">
      <w:pPr>
        <w:keepNext/>
        <w:keepLines/>
        <w:spacing w:after="120" w:line="240" w:lineRule="auto"/>
        <w:jc w:val="both"/>
        <w:rPr>
          <w:sz w:val="24"/>
          <w:szCs w:val="24"/>
        </w:rPr>
      </w:pPr>
    </w:p>
    <w:p w14:paraId="77C48506" w14:textId="3C0DC2D0" w:rsidR="00CE5D21" w:rsidRPr="00B46C51" w:rsidRDefault="00B46C51" w:rsidP="00BE0804">
      <w:pPr>
        <w:keepNext/>
        <w:keepLines/>
        <w:spacing w:after="120" w:line="240" w:lineRule="auto"/>
        <w:ind w:left="5130"/>
        <w:jc w:val="both"/>
        <w:rPr>
          <w:sz w:val="24"/>
          <w:szCs w:val="24"/>
        </w:rPr>
      </w:pPr>
      <w:r>
        <w:rPr>
          <w:sz w:val="24"/>
          <w:szCs w:val="24"/>
        </w:rPr>
        <w:t>Respectfully submitted</w:t>
      </w:r>
      <w:r w:rsidR="00CE5D21" w:rsidRPr="00B46C51">
        <w:rPr>
          <w:sz w:val="24"/>
          <w:szCs w:val="24"/>
        </w:rPr>
        <w:t>,</w:t>
      </w:r>
    </w:p>
    <w:p w14:paraId="49301D4F" w14:textId="121ADC30" w:rsidR="00CE5D21" w:rsidRDefault="00E92736" w:rsidP="00BE0804">
      <w:pPr>
        <w:keepNext/>
        <w:keepLines/>
        <w:spacing w:after="120" w:line="240" w:lineRule="auto"/>
        <w:ind w:left="5130"/>
        <w:jc w:val="both"/>
        <w:rPr>
          <w:sz w:val="24"/>
          <w:szCs w:val="24"/>
        </w:rPr>
      </w:pPr>
      <w:r>
        <w:rPr>
          <w:sz w:val="24"/>
          <w:szCs w:val="24"/>
        </w:rPr>
        <w:t>Randy W. Williams</w:t>
      </w:r>
    </w:p>
    <w:p w14:paraId="35014E0E" w14:textId="6DD640F3" w:rsidR="00E92736" w:rsidRPr="00B46C51" w:rsidRDefault="00E92736" w:rsidP="00BE0804">
      <w:pPr>
        <w:keepNext/>
        <w:keepLines/>
        <w:spacing w:after="120" w:line="240" w:lineRule="auto"/>
        <w:jc w:val="both"/>
        <w:rPr>
          <w:sz w:val="24"/>
          <w:szCs w:val="24"/>
        </w:rPr>
      </w:pPr>
    </w:p>
    <w:p w14:paraId="7530855B" w14:textId="2B7DC753" w:rsidR="00E92736" w:rsidRDefault="00E92736" w:rsidP="00BE0804">
      <w:pPr>
        <w:keepNext/>
        <w:keepLines/>
        <w:spacing w:after="120" w:line="240" w:lineRule="auto"/>
        <w:ind w:left="5130"/>
        <w:jc w:val="both"/>
        <w:rPr>
          <w:sz w:val="24"/>
          <w:szCs w:val="24"/>
        </w:rPr>
      </w:pPr>
    </w:p>
    <w:p w14:paraId="22250E44" w14:textId="1354833D" w:rsidR="00056CF3" w:rsidRPr="00B46C51" w:rsidRDefault="00CE5D21" w:rsidP="00BE0804">
      <w:pPr>
        <w:keepNext/>
        <w:keepLines/>
        <w:spacing w:after="120" w:line="240" w:lineRule="auto"/>
        <w:ind w:left="5130"/>
        <w:jc w:val="both"/>
        <w:rPr>
          <w:sz w:val="24"/>
          <w:szCs w:val="24"/>
        </w:rPr>
      </w:pPr>
      <w:r w:rsidRPr="00B46C51">
        <w:rPr>
          <w:sz w:val="24"/>
          <w:szCs w:val="24"/>
        </w:rPr>
        <w:br/>
      </w:r>
      <w:r w:rsidR="00E92736">
        <w:rPr>
          <w:sz w:val="24"/>
          <w:szCs w:val="24"/>
        </w:rPr>
        <w:t>Chief Engineer- Manager Technical Operations</w:t>
      </w:r>
    </w:p>
    <w:sectPr w:rsidR="00056CF3" w:rsidRPr="00B46C5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FD8C6" w14:textId="77777777" w:rsidR="00B6687C" w:rsidRDefault="00B6687C" w:rsidP="00B46C51">
      <w:pPr>
        <w:spacing w:after="0" w:line="240" w:lineRule="auto"/>
      </w:pPr>
      <w:r>
        <w:separator/>
      </w:r>
    </w:p>
  </w:endnote>
  <w:endnote w:type="continuationSeparator" w:id="0">
    <w:p w14:paraId="007C3B20" w14:textId="77777777" w:rsidR="00B6687C" w:rsidRDefault="00B6687C" w:rsidP="00B46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D7F7C" w14:textId="77777777" w:rsidR="00B6687C" w:rsidRDefault="00B6687C" w:rsidP="00B46C51">
      <w:pPr>
        <w:spacing w:after="0" w:line="240" w:lineRule="auto"/>
      </w:pPr>
      <w:r>
        <w:separator/>
      </w:r>
    </w:p>
  </w:footnote>
  <w:footnote w:type="continuationSeparator" w:id="0">
    <w:p w14:paraId="783D25D9" w14:textId="77777777" w:rsidR="00B6687C" w:rsidRDefault="00B6687C" w:rsidP="00B46C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7A853" w14:textId="2C3B6499" w:rsidR="00B46C51" w:rsidRDefault="004D5F3B" w:rsidP="00B46C51">
    <w:pPr>
      <w:pStyle w:val="Header"/>
      <w:jc w:val="center"/>
      <w:rPr>
        <w:noProof/>
      </w:rPr>
    </w:pPr>
    <w:r w:rsidRPr="004D5F3B">
      <w:rPr>
        <w:noProof/>
      </w:rPr>
      <w:t xml:space="preserve"> </w:t>
    </w:r>
    <w:r>
      <w:rPr>
        <w:noProof/>
      </w:rPr>
      <w:drawing>
        <wp:inline distT="0" distB="0" distL="0" distR="0" wp14:anchorId="6A30450A" wp14:editId="58D57BB4">
          <wp:extent cx="2694214" cy="476250"/>
          <wp:effectExtent l="0" t="0" r="0" b="0"/>
          <wp:docPr id="1" name="IMG1" descr="http://cdn.learfield.com/email_logos/lci-email-logo.png"/>
          <wp:cNvGraphicFramePr/>
          <a:graphic xmlns:a="http://schemas.openxmlformats.org/drawingml/2006/main">
            <a:graphicData uri="http://schemas.openxmlformats.org/drawingml/2006/picture">
              <pic:pic xmlns:pic="http://schemas.openxmlformats.org/drawingml/2006/picture">
                <pic:nvPicPr>
                  <pic:cNvPr id="3" name="IMG1" descr="http://cdn.learfield.com/email_logos/lci-email-logo.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694214" cy="476250"/>
                  </a:xfrm>
                  <a:prstGeom prst="rect">
                    <a:avLst/>
                  </a:prstGeom>
                  <a:noFill/>
                  <a:ln>
                    <a:noFill/>
                  </a:ln>
                </pic:spPr>
              </pic:pic>
            </a:graphicData>
          </a:graphic>
        </wp:inline>
      </w:drawing>
    </w:r>
  </w:p>
  <w:p w14:paraId="31D1E69A" w14:textId="77777777" w:rsidR="004D5F3B" w:rsidRPr="00B46C51" w:rsidRDefault="004D5F3B" w:rsidP="00B46C51">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5A5C21"/>
    <w:multiLevelType w:val="multilevel"/>
    <w:tmpl w:val="C22A44A4"/>
    <w:lvl w:ilvl="0">
      <w:start w:val="1"/>
      <w:numFmt w:val="decimal"/>
      <w:lvlText w:val="%1.0"/>
      <w:lvlJc w:val="left"/>
      <w:pPr>
        <w:tabs>
          <w:tab w:val="num" w:pos="576"/>
        </w:tabs>
        <w:ind w:left="576" w:hanging="576"/>
      </w:pPr>
      <w:rPr>
        <w:b/>
        <w:i w:val="0"/>
        <w:caps w:val="0"/>
        <w:u w:val="none"/>
      </w:rPr>
    </w:lvl>
    <w:lvl w:ilvl="1">
      <w:start w:val="1"/>
      <w:numFmt w:val="decimal"/>
      <w:lvlText w:val="%1.%2"/>
      <w:lvlJc w:val="left"/>
      <w:pPr>
        <w:tabs>
          <w:tab w:val="num" w:pos="576"/>
        </w:tabs>
        <w:ind w:left="576" w:hanging="576"/>
      </w:pPr>
      <w:rPr>
        <w:b/>
        <w:i w:val="0"/>
        <w:u w:val="none"/>
      </w:rPr>
    </w:lvl>
    <w:lvl w:ilvl="2">
      <w:start w:val="1"/>
      <w:numFmt w:val="decimal"/>
      <w:isLgl/>
      <w:lvlText w:val="%1.%2.%3"/>
      <w:lvlJc w:val="left"/>
      <w:pPr>
        <w:tabs>
          <w:tab w:val="num" w:pos="576"/>
        </w:tabs>
        <w:ind w:left="576" w:hanging="576"/>
      </w:pPr>
      <w:rPr>
        <w:b/>
        <w:i w:val="0"/>
        <w:u w:val="none"/>
      </w:rPr>
    </w:lvl>
    <w:lvl w:ilvl="3">
      <w:start w:val="1"/>
      <w:numFmt w:val="decimal"/>
      <w:isLgl/>
      <w:lvlText w:val="%1.%2.%3.%4"/>
      <w:lvlJc w:val="left"/>
      <w:pPr>
        <w:tabs>
          <w:tab w:val="num" w:pos="2880"/>
        </w:tabs>
        <w:ind w:left="1440" w:firstLine="720"/>
      </w:pPr>
      <w:rPr>
        <w:u w:val="none"/>
      </w:rPr>
    </w:lvl>
    <w:lvl w:ilvl="4">
      <w:start w:val="1"/>
      <w:numFmt w:val="decimal"/>
      <w:isLgl/>
      <w:lvlText w:val="%1.%2.%3.%4.%5"/>
      <w:lvlJc w:val="left"/>
      <w:pPr>
        <w:tabs>
          <w:tab w:val="num" w:pos="3960"/>
        </w:tabs>
        <w:ind w:left="1440" w:firstLine="1440"/>
      </w:pPr>
      <w:rPr>
        <w:u w:val="none"/>
      </w:rPr>
    </w:lvl>
    <w:lvl w:ilvl="5">
      <w:start w:val="1"/>
      <w:numFmt w:val="lowerLetter"/>
      <w:lvlText w:val="(%6)"/>
      <w:lvlJc w:val="left"/>
      <w:pPr>
        <w:tabs>
          <w:tab w:val="num" w:pos="3960"/>
        </w:tabs>
        <w:ind w:left="1440" w:firstLine="2160"/>
      </w:pPr>
      <w:rPr>
        <w:rFonts w:ascii="Times New Roman" w:hAnsi="Times New Roman" w:hint="default"/>
        <w:b w:val="0"/>
        <w:i w:val="0"/>
        <w:sz w:val="24"/>
      </w:rPr>
    </w:lvl>
    <w:lvl w:ilvl="6">
      <w:start w:val="1"/>
      <w:numFmt w:val="none"/>
      <w:lvlText w:val="%7"/>
      <w:lvlJc w:val="right"/>
      <w:pPr>
        <w:tabs>
          <w:tab w:val="num" w:pos="1440"/>
        </w:tabs>
        <w:ind w:left="1440" w:hanging="432"/>
      </w:pPr>
    </w:lvl>
    <w:lvl w:ilvl="7">
      <w:start w:val="1"/>
      <w:numFmt w:val="none"/>
      <w:lvlText w:val="%8"/>
      <w:lvlJc w:val="left"/>
      <w:pPr>
        <w:tabs>
          <w:tab w:val="num" w:pos="1440"/>
        </w:tabs>
        <w:ind w:left="1440" w:hanging="432"/>
      </w:pPr>
    </w:lvl>
    <w:lvl w:ilvl="8">
      <w:start w:val="1"/>
      <w:numFmt w:val="none"/>
      <w:lvlText w:val=""/>
      <w:lvlJc w:val="right"/>
      <w:pPr>
        <w:tabs>
          <w:tab w:val="num" w:pos="1584"/>
        </w:tabs>
        <w:ind w:left="1584" w:hanging="144"/>
      </w:pPr>
    </w:lvl>
  </w:abstractNum>
  <w:abstractNum w:abstractNumId="1" w15:restartNumberingAfterBreak="0">
    <w:nsid w:val="4615550A"/>
    <w:multiLevelType w:val="hybridMultilevel"/>
    <w:tmpl w:val="3394FCD6"/>
    <w:lvl w:ilvl="0" w:tplc="6568B12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2403CA"/>
    <w:multiLevelType w:val="multilevel"/>
    <w:tmpl w:val="47CE056C"/>
    <w:lvl w:ilvl="0">
      <w:start w:val="1"/>
      <w:numFmt w:val="upperRoman"/>
      <w:pStyle w:val="Heading1"/>
      <w:lvlText w:val="%1."/>
      <w:lvlJc w:val="left"/>
      <w:pPr>
        <w:ind w:left="0" w:firstLine="0"/>
      </w:pPr>
      <w:rPr>
        <w:rFonts w:ascii="Times New Roman Bold" w:hAnsi="Times New Roman Bold"/>
        <w:color w:val="auto"/>
        <w:sz w:val="24"/>
      </w:rPr>
    </w:lvl>
    <w:lvl w:ilvl="1">
      <w:start w:val="1"/>
      <w:numFmt w:val="upperLetter"/>
      <w:lvlText w:val="%2."/>
      <w:lvlJc w:val="left"/>
      <w:pPr>
        <w:ind w:left="720" w:firstLine="0"/>
      </w:pPr>
    </w:lvl>
    <w:lvl w:ilvl="2">
      <w:start w:val="1"/>
      <w:numFmt w:val="decimal"/>
      <w:pStyle w:val="Heading3"/>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0"/>
  </w:num>
  <w:num w:numId="2">
    <w:abstractNumId w:val="2"/>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ndy Williams">
    <w15:presenceInfo w15:providerId="AD" w15:userId="S-1-5-21-1409082233-1563985344-1606980848-21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48E"/>
    <w:rsid w:val="00016FC4"/>
    <w:rsid w:val="000223A4"/>
    <w:rsid w:val="00056CF3"/>
    <w:rsid w:val="0008671A"/>
    <w:rsid w:val="00087D81"/>
    <w:rsid w:val="000918EB"/>
    <w:rsid w:val="000920E0"/>
    <w:rsid w:val="000F346F"/>
    <w:rsid w:val="000F4425"/>
    <w:rsid w:val="0010647F"/>
    <w:rsid w:val="001720C5"/>
    <w:rsid w:val="001B065B"/>
    <w:rsid w:val="001E3552"/>
    <w:rsid w:val="0020289D"/>
    <w:rsid w:val="002118C4"/>
    <w:rsid w:val="00235A60"/>
    <w:rsid w:val="002875C8"/>
    <w:rsid w:val="002A76C5"/>
    <w:rsid w:val="002F0EEE"/>
    <w:rsid w:val="00304C9A"/>
    <w:rsid w:val="00340583"/>
    <w:rsid w:val="00372007"/>
    <w:rsid w:val="00482F6A"/>
    <w:rsid w:val="004B4D1B"/>
    <w:rsid w:val="004C614B"/>
    <w:rsid w:val="004D5F3B"/>
    <w:rsid w:val="004D7694"/>
    <w:rsid w:val="004F0220"/>
    <w:rsid w:val="00526F4D"/>
    <w:rsid w:val="005645BB"/>
    <w:rsid w:val="005A65D8"/>
    <w:rsid w:val="005E7B6D"/>
    <w:rsid w:val="00636418"/>
    <w:rsid w:val="00667CFA"/>
    <w:rsid w:val="00677FEB"/>
    <w:rsid w:val="00685134"/>
    <w:rsid w:val="006A4E8C"/>
    <w:rsid w:val="006C0A6B"/>
    <w:rsid w:val="006F5C6E"/>
    <w:rsid w:val="0074505E"/>
    <w:rsid w:val="007B28F0"/>
    <w:rsid w:val="007B6395"/>
    <w:rsid w:val="007F497F"/>
    <w:rsid w:val="00804C38"/>
    <w:rsid w:val="008274F5"/>
    <w:rsid w:val="00832B70"/>
    <w:rsid w:val="00871E02"/>
    <w:rsid w:val="008978F9"/>
    <w:rsid w:val="008A260C"/>
    <w:rsid w:val="00903806"/>
    <w:rsid w:val="00967B4B"/>
    <w:rsid w:val="00981D6F"/>
    <w:rsid w:val="009F2263"/>
    <w:rsid w:val="00A348DE"/>
    <w:rsid w:val="00AD29A0"/>
    <w:rsid w:val="00B02241"/>
    <w:rsid w:val="00B42923"/>
    <w:rsid w:val="00B46C51"/>
    <w:rsid w:val="00B64E10"/>
    <w:rsid w:val="00B6687C"/>
    <w:rsid w:val="00B74113"/>
    <w:rsid w:val="00B87800"/>
    <w:rsid w:val="00BE0804"/>
    <w:rsid w:val="00C15536"/>
    <w:rsid w:val="00C16C84"/>
    <w:rsid w:val="00C5648E"/>
    <w:rsid w:val="00C80E37"/>
    <w:rsid w:val="00CB71CF"/>
    <w:rsid w:val="00CE5D21"/>
    <w:rsid w:val="00CF1C0B"/>
    <w:rsid w:val="00D44FBE"/>
    <w:rsid w:val="00D515DB"/>
    <w:rsid w:val="00D766A8"/>
    <w:rsid w:val="00D9599F"/>
    <w:rsid w:val="00DA3445"/>
    <w:rsid w:val="00DC6F48"/>
    <w:rsid w:val="00E57AF4"/>
    <w:rsid w:val="00E81B77"/>
    <w:rsid w:val="00E92736"/>
    <w:rsid w:val="00EB1F35"/>
    <w:rsid w:val="00ED42B7"/>
    <w:rsid w:val="00EE1D5B"/>
    <w:rsid w:val="00F76397"/>
    <w:rsid w:val="00F77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2DA25"/>
  <w15:docId w15:val="{5E8427EC-ED3A-4769-8226-120ABC7AD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46F"/>
    <w:rPr>
      <w:sz w:val="20"/>
    </w:rPr>
  </w:style>
  <w:style w:type="paragraph" w:styleId="Heading1">
    <w:name w:val="heading 1"/>
    <w:basedOn w:val="Normal"/>
    <w:next w:val="Normal"/>
    <w:link w:val="Heading1Char"/>
    <w:autoRedefine/>
    <w:uiPriority w:val="9"/>
    <w:qFormat/>
    <w:rsid w:val="004B4D1B"/>
    <w:pPr>
      <w:keepNext/>
      <w:keepLines/>
      <w:numPr>
        <w:numId w:val="2"/>
      </w:numPr>
      <w:spacing w:before="120" w:after="120"/>
      <w:contextualSpacing/>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4B4D1B"/>
    <w:pPr>
      <w:keepNext/>
      <w:keepLines/>
      <w:spacing w:before="200" w:after="240"/>
      <w:ind w:left="720" w:hanging="360"/>
      <w:outlineLvl w:val="1"/>
    </w:pPr>
    <w:rPr>
      <w:rFonts w:eastAsiaTheme="majorEastAsia" w:cstheme="majorBidi"/>
      <w:b/>
      <w:bCs/>
      <w:sz w:val="24"/>
      <w:szCs w:val="26"/>
    </w:rPr>
  </w:style>
  <w:style w:type="paragraph" w:styleId="Heading3">
    <w:name w:val="heading 3"/>
    <w:basedOn w:val="Normal"/>
    <w:next w:val="Normal"/>
    <w:link w:val="Heading3Char"/>
    <w:autoRedefine/>
    <w:uiPriority w:val="9"/>
    <w:unhideWhenUsed/>
    <w:qFormat/>
    <w:rsid w:val="004B4D1B"/>
    <w:pPr>
      <w:keepNext/>
      <w:keepLines/>
      <w:numPr>
        <w:ilvl w:val="2"/>
        <w:numId w:val="3"/>
      </w:numPr>
      <w:spacing w:before="200" w:after="0"/>
      <w:outlineLvl w:val="2"/>
    </w:pPr>
    <w:rPr>
      <w:rFonts w:eastAsiaTheme="majorEastAsia" w:cstheme="majorBidi"/>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4D1B"/>
    <w:rPr>
      <w:rFonts w:eastAsiaTheme="majorEastAsia" w:cstheme="majorBidi"/>
      <w:b/>
      <w:bCs/>
      <w:szCs w:val="28"/>
    </w:rPr>
  </w:style>
  <w:style w:type="paragraph" w:styleId="BodyText">
    <w:name w:val="Body Text"/>
    <w:basedOn w:val="Normal"/>
    <w:link w:val="BodyTextChar"/>
    <w:autoRedefine/>
    <w:unhideWhenUsed/>
    <w:rsid w:val="001B065B"/>
    <w:pPr>
      <w:spacing w:after="240" w:line="480" w:lineRule="auto"/>
      <w:ind w:firstLine="720"/>
      <w:contextualSpacing/>
    </w:pPr>
    <w:rPr>
      <w:rFonts w:eastAsia="SimSun"/>
      <w:sz w:val="24"/>
      <w:lang w:eastAsia="zh-CN"/>
    </w:rPr>
  </w:style>
  <w:style w:type="character" w:customStyle="1" w:styleId="BodyTextChar">
    <w:name w:val="Body Text Char"/>
    <w:basedOn w:val="DefaultParagraphFont"/>
    <w:link w:val="BodyText"/>
    <w:rsid w:val="001B065B"/>
    <w:rPr>
      <w:rFonts w:eastAsia="SimSun"/>
      <w:lang w:eastAsia="zh-CN"/>
    </w:rPr>
  </w:style>
  <w:style w:type="paragraph" w:styleId="BlockText">
    <w:name w:val="Block Text"/>
    <w:basedOn w:val="Normal"/>
    <w:autoRedefine/>
    <w:uiPriority w:val="99"/>
    <w:unhideWhenUsed/>
    <w:rsid w:val="0074505E"/>
    <w:pPr>
      <w:ind w:left="1152" w:right="1152"/>
    </w:pPr>
    <w:rPr>
      <w:rFonts w:eastAsiaTheme="minorEastAsia"/>
      <w:iCs/>
    </w:rPr>
  </w:style>
  <w:style w:type="paragraph" w:customStyle="1" w:styleId="StyleHeading1NounderlineBefore0pt">
    <w:name w:val="Style Heading 1 + No underline Before:  0 pt"/>
    <w:basedOn w:val="Heading1"/>
    <w:rsid w:val="009F2263"/>
    <w:pPr>
      <w:keepLines w:val="0"/>
      <w:spacing w:before="0" w:line="480" w:lineRule="auto"/>
    </w:pPr>
    <w:rPr>
      <w:snapToGrid w:val="0"/>
      <w:szCs w:val="20"/>
    </w:rPr>
  </w:style>
  <w:style w:type="character" w:customStyle="1" w:styleId="Heading3Char">
    <w:name w:val="Heading 3 Char"/>
    <w:basedOn w:val="DefaultParagraphFont"/>
    <w:link w:val="Heading3"/>
    <w:uiPriority w:val="9"/>
    <w:rsid w:val="009F2263"/>
    <w:rPr>
      <w:rFonts w:eastAsiaTheme="majorEastAsia" w:cstheme="majorBidi"/>
      <w:bCs/>
      <w:i/>
      <w:sz w:val="20"/>
    </w:rPr>
  </w:style>
  <w:style w:type="paragraph" w:styleId="FootnoteText">
    <w:name w:val="footnote text"/>
    <w:aliases w:val="Footnote Text Char2 Char,Footnote Text Char1 Char Char,Footnote Text Char Char2 Char Char,Footnote Text Char4 Char Char Char Char,Footnote Text Char2 Char1 Char Char Char Char,ALTS FOOTNOTE,fn,Footnote Text Char1 Char"/>
    <w:basedOn w:val="Normal"/>
    <w:link w:val="FootnoteTextChar"/>
    <w:rsid w:val="000918EB"/>
    <w:pPr>
      <w:tabs>
        <w:tab w:val="left" w:pos="720"/>
        <w:tab w:val="left" w:pos="1440"/>
      </w:tabs>
      <w:spacing w:after="240" w:line="240" w:lineRule="auto"/>
    </w:pPr>
  </w:style>
  <w:style w:type="character" w:customStyle="1" w:styleId="FootnoteTextChar">
    <w:name w:val="Footnote Text Char"/>
    <w:aliases w:val="Footnote Text Char2 Char Char,Footnote Text Char1 Char Char Char,Footnote Text Char Char2 Char Char Char,Footnote Text Char4 Char Char Char Char Char,Footnote Text Char2 Char1 Char Char Char Char Char,ALTS FOOTNOTE Char,fn Char"/>
    <w:basedOn w:val="DefaultParagraphFont"/>
    <w:link w:val="FootnoteText"/>
    <w:rsid w:val="000918EB"/>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rsid w:val="004B4D1B"/>
    <w:rPr>
      <w:rFonts w:eastAsiaTheme="majorEastAsia" w:cstheme="majorBidi"/>
      <w:b/>
      <w:bCs/>
      <w:szCs w:val="26"/>
    </w:rPr>
  </w:style>
  <w:style w:type="table" w:styleId="TableGrid">
    <w:name w:val="Table Grid"/>
    <w:basedOn w:val="TableNormal"/>
    <w:uiPriority w:val="59"/>
    <w:rsid w:val="004F0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6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C51"/>
    <w:rPr>
      <w:sz w:val="20"/>
    </w:rPr>
  </w:style>
  <w:style w:type="paragraph" w:styleId="Footer">
    <w:name w:val="footer"/>
    <w:basedOn w:val="Normal"/>
    <w:link w:val="FooterChar"/>
    <w:uiPriority w:val="99"/>
    <w:unhideWhenUsed/>
    <w:rsid w:val="00B46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C51"/>
    <w:rPr>
      <w:sz w:val="20"/>
    </w:rPr>
  </w:style>
  <w:style w:type="paragraph" w:styleId="BalloonText">
    <w:name w:val="Balloon Text"/>
    <w:basedOn w:val="Normal"/>
    <w:link w:val="BalloonTextChar"/>
    <w:uiPriority w:val="99"/>
    <w:semiHidden/>
    <w:unhideWhenUsed/>
    <w:rsid w:val="00832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B70"/>
    <w:rPr>
      <w:rFonts w:ascii="Segoe UI" w:hAnsi="Segoe UI" w:cs="Segoe UI"/>
      <w:sz w:val="18"/>
      <w:szCs w:val="18"/>
    </w:rPr>
  </w:style>
  <w:style w:type="character" w:styleId="CommentReference">
    <w:name w:val="annotation reference"/>
    <w:basedOn w:val="DefaultParagraphFont"/>
    <w:uiPriority w:val="99"/>
    <w:semiHidden/>
    <w:unhideWhenUsed/>
    <w:rsid w:val="004D7694"/>
    <w:rPr>
      <w:sz w:val="16"/>
      <w:szCs w:val="16"/>
    </w:rPr>
  </w:style>
  <w:style w:type="paragraph" w:styleId="CommentText">
    <w:name w:val="annotation text"/>
    <w:basedOn w:val="Normal"/>
    <w:link w:val="CommentTextChar"/>
    <w:uiPriority w:val="99"/>
    <w:semiHidden/>
    <w:unhideWhenUsed/>
    <w:rsid w:val="004D7694"/>
    <w:pPr>
      <w:spacing w:line="240" w:lineRule="auto"/>
    </w:pPr>
  </w:style>
  <w:style w:type="character" w:customStyle="1" w:styleId="CommentTextChar">
    <w:name w:val="Comment Text Char"/>
    <w:basedOn w:val="DefaultParagraphFont"/>
    <w:link w:val="CommentText"/>
    <w:uiPriority w:val="99"/>
    <w:semiHidden/>
    <w:rsid w:val="004D7694"/>
    <w:rPr>
      <w:sz w:val="20"/>
    </w:rPr>
  </w:style>
  <w:style w:type="paragraph" w:styleId="CommentSubject">
    <w:name w:val="annotation subject"/>
    <w:basedOn w:val="CommentText"/>
    <w:next w:val="CommentText"/>
    <w:link w:val="CommentSubjectChar"/>
    <w:uiPriority w:val="99"/>
    <w:semiHidden/>
    <w:unhideWhenUsed/>
    <w:rsid w:val="004D7694"/>
    <w:rPr>
      <w:b/>
      <w:bCs/>
    </w:rPr>
  </w:style>
  <w:style w:type="character" w:customStyle="1" w:styleId="CommentSubjectChar">
    <w:name w:val="Comment Subject Char"/>
    <w:basedOn w:val="CommentTextChar"/>
    <w:link w:val="CommentSubject"/>
    <w:uiPriority w:val="99"/>
    <w:semiHidden/>
    <w:rsid w:val="004D7694"/>
    <w:rPr>
      <w:b/>
      <w:bCs/>
      <w:sz w:val="20"/>
    </w:rPr>
  </w:style>
  <w:style w:type="paragraph" w:styleId="Revision">
    <w:name w:val="Revision"/>
    <w:hidden/>
    <w:uiPriority w:val="99"/>
    <w:semiHidden/>
    <w:rsid w:val="00D44FBE"/>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http://cdn.learfield.com/email_logos/lci-email-logo.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95010-34CD-4C78-A0B7-F407A2783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Vorwig</dc:creator>
  <cp:lastModifiedBy>Randy Williams</cp:lastModifiedBy>
  <cp:revision>2</cp:revision>
  <dcterms:created xsi:type="dcterms:W3CDTF">2018-06-22T12:52:00Z</dcterms:created>
  <dcterms:modified xsi:type="dcterms:W3CDTF">2018-06-22T12:52:00Z</dcterms:modified>
</cp:coreProperties>
</file>