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599F328" w14:textId="77777777" w:rsidR="001F5465" w:rsidRPr="00DD075C" w:rsidRDefault="001F5465" w:rsidP="001F5465">
      <w:pPr>
        <w:jc w:val="center"/>
        <w:rPr>
          <w:rFonts w:ascii="Times New Roman" w:eastAsia="Times New Roman" w:hAnsi="Times New Roman" w:cs="Times New Roman"/>
          <w:b/>
          <w:sz w:val="24"/>
          <w:szCs w:val="24"/>
        </w:rPr>
      </w:pPr>
      <w:r w:rsidRPr="00DD075C">
        <w:rPr>
          <w:rFonts w:ascii="Times New Roman" w:eastAsia="Times New Roman" w:hAnsi="Times New Roman" w:cs="Times New Roman"/>
          <w:b/>
          <w:sz w:val="24"/>
          <w:szCs w:val="24"/>
        </w:rPr>
        <w:t>Before the</w:t>
      </w:r>
    </w:p>
    <w:p w14:paraId="4E11FAE1" w14:textId="77777777" w:rsidR="001F5465" w:rsidRPr="00DD075C" w:rsidRDefault="001F5465" w:rsidP="001F5465">
      <w:pPr>
        <w:widowControl w:val="0"/>
        <w:spacing w:line="240" w:lineRule="auto"/>
        <w:jc w:val="center"/>
        <w:rPr>
          <w:rFonts w:ascii="Times New Roman" w:eastAsia="Times New Roman" w:hAnsi="Times New Roman" w:cs="Times New Roman"/>
          <w:b/>
          <w:smallCaps/>
          <w:sz w:val="24"/>
          <w:szCs w:val="24"/>
        </w:rPr>
      </w:pPr>
      <w:r w:rsidRPr="00DD075C">
        <w:rPr>
          <w:rFonts w:ascii="Times New Roman" w:eastAsia="Times New Roman" w:hAnsi="Times New Roman" w:cs="Times New Roman"/>
          <w:b/>
          <w:smallCaps/>
          <w:sz w:val="24"/>
          <w:szCs w:val="24"/>
        </w:rPr>
        <w:t>FEDERAL COMMUNICATIONS COMMISSION</w:t>
      </w:r>
    </w:p>
    <w:p w14:paraId="22D2702B" w14:textId="77777777" w:rsidR="001F5465" w:rsidRPr="00DD075C" w:rsidRDefault="001F5465" w:rsidP="001F5465">
      <w:pPr>
        <w:widowControl w:val="0"/>
        <w:spacing w:line="240" w:lineRule="auto"/>
        <w:jc w:val="center"/>
        <w:rPr>
          <w:rFonts w:ascii="Times New Roman" w:eastAsia="Times New Roman" w:hAnsi="Times New Roman" w:cs="Times New Roman"/>
          <w:b/>
          <w:smallCaps/>
          <w:sz w:val="24"/>
          <w:szCs w:val="24"/>
        </w:rPr>
      </w:pPr>
      <w:r w:rsidRPr="00DD075C">
        <w:rPr>
          <w:rFonts w:ascii="Times New Roman" w:eastAsia="Times New Roman" w:hAnsi="Times New Roman" w:cs="Times New Roman"/>
          <w:b/>
          <w:sz w:val="24"/>
          <w:szCs w:val="24"/>
        </w:rPr>
        <w:t>Washington, D.C. 20554</w:t>
      </w:r>
    </w:p>
    <w:p w14:paraId="7E25E0B5" w14:textId="77777777" w:rsidR="001F5465" w:rsidRPr="00DD075C" w:rsidRDefault="001F5465" w:rsidP="001F5465">
      <w:pPr>
        <w:jc w:val="center"/>
        <w:rPr>
          <w:rFonts w:ascii="Times New Roman" w:eastAsia="Times New Roman" w:hAnsi="Times New Roman" w:cs="Times New Roman"/>
          <w:sz w:val="24"/>
          <w:szCs w:val="24"/>
        </w:rPr>
      </w:pPr>
    </w:p>
    <w:p w14:paraId="0E2A7DB6" w14:textId="77777777" w:rsidR="001F5465" w:rsidRPr="00DD075C" w:rsidRDefault="001F5465" w:rsidP="001F5465">
      <w:pPr>
        <w:rPr>
          <w:rFonts w:ascii="Times New Roman" w:eastAsia="Times New Roman" w:hAnsi="Times New Roman" w:cs="Times New Roman"/>
          <w:sz w:val="24"/>
          <w:szCs w:val="24"/>
        </w:rPr>
      </w:pPr>
    </w:p>
    <w:tbl>
      <w:tblPr>
        <w:tblW w:w="9576" w:type="dxa"/>
        <w:tblLayout w:type="fixed"/>
        <w:tblLook w:val="0000" w:firstRow="0" w:lastRow="0" w:firstColumn="0" w:lastColumn="0" w:noHBand="0" w:noVBand="0"/>
      </w:tblPr>
      <w:tblGrid>
        <w:gridCol w:w="4698"/>
        <w:gridCol w:w="630"/>
        <w:gridCol w:w="4248"/>
      </w:tblGrid>
      <w:tr w:rsidR="001F5465" w:rsidRPr="00DD075C" w14:paraId="3FEB109F" w14:textId="77777777" w:rsidTr="00AF6941">
        <w:tc>
          <w:tcPr>
            <w:tcW w:w="4698" w:type="dxa"/>
            <w:tcBorders>
              <w:top w:val="nil"/>
              <w:left w:val="nil"/>
              <w:bottom w:val="nil"/>
              <w:right w:val="nil"/>
            </w:tcBorders>
          </w:tcPr>
          <w:p w14:paraId="0F256FA2" w14:textId="77777777" w:rsidR="001F5465" w:rsidRPr="00DD075C" w:rsidRDefault="001F5465" w:rsidP="00AF6941">
            <w:pPr>
              <w:tabs>
                <w:tab w:val="center" w:pos="4680"/>
              </w:tabs>
              <w:rPr>
                <w:rFonts w:ascii="Times New Roman" w:eastAsia="Times New Roman" w:hAnsi="Times New Roman" w:cs="Times New Roman"/>
                <w:sz w:val="24"/>
                <w:szCs w:val="24"/>
              </w:rPr>
            </w:pPr>
            <w:r w:rsidRPr="00DD075C">
              <w:rPr>
                <w:rFonts w:ascii="Times New Roman" w:eastAsia="Times New Roman" w:hAnsi="Times New Roman" w:cs="Times New Roman"/>
                <w:sz w:val="24"/>
                <w:szCs w:val="24"/>
              </w:rPr>
              <w:t>In the Matter of</w:t>
            </w:r>
          </w:p>
          <w:p w14:paraId="2A385C64" w14:textId="77777777" w:rsidR="001F5465" w:rsidRPr="00DD075C" w:rsidRDefault="001F5465" w:rsidP="00AF6941">
            <w:pPr>
              <w:tabs>
                <w:tab w:val="center" w:pos="4680"/>
              </w:tabs>
              <w:rPr>
                <w:rFonts w:ascii="Times New Roman" w:eastAsia="Times New Roman" w:hAnsi="Times New Roman" w:cs="Times New Roman"/>
                <w:sz w:val="24"/>
                <w:szCs w:val="24"/>
              </w:rPr>
            </w:pPr>
          </w:p>
          <w:p w14:paraId="4F3D2731" w14:textId="77777777" w:rsidR="001F5465" w:rsidRPr="00DD075C" w:rsidRDefault="001F5465" w:rsidP="00AF6941">
            <w:pPr>
              <w:pBdr>
                <w:top w:val="nil"/>
                <w:left w:val="nil"/>
                <w:bottom w:val="nil"/>
                <w:right w:val="nil"/>
                <w:between w:val="nil"/>
              </w:pBdr>
              <w:tabs>
                <w:tab w:val="center" w:pos="4680"/>
              </w:tabs>
              <w:rPr>
                <w:rFonts w:ascii="Times New Roman" w:eastAsia="Times New Roman" w:hAnsi="Times New Roman" w:cs="Times New Roman"/>
                <w:sz w:val="24"/>
                <w:szCs w:val="24"/>
              </w:rPr>
            </w:pPr>
            <w:r w:rsidRPr="00DD075C">
              <w:rPr>
                <w:rFonts w:ascii="Times New Roman" w:eastAsia="Times New Roman" w:hAnsi="Times New Roman" w:cs="Times New Roman"/>
                <w:sz w:val="24"/>
                <w:szCs w:val="24"/>
              </w:rPr>
              <w:t xml:space="preserve">Texas Carriers’ Petition to Prohibit </w:t>
            </w:r>
            <w:r w:rsidRPr="00DD075C">
              <w:rPr>
                <w:rFonts w:ascii="Times New Roman" w:eastAsia="Times New Roman" w:hAnsi="Times New Roman" w:cs="Times New Roman"/>
                <w:sz w:val="24"/>
                <w:szCs w:val="24"/>
              </w:rPr>
              <w:tab/>
            </w:r>
          </w:p>
          <w:p w14:paraId="07AAA3D7" w14:textId="296E4588" w:rsidR="001F5465" w:rsidRPr="00DD075C" w:rsidRDefault="001F5465" w:rsidP="00BA2F27">
            <w:pPr>
              <w:pBdr>
                <w:top w:val="nil"/>
                <w:left w:val="nil"/>
                <w:bottom w:val="nil"/>
                <w:right w:val="nil"/>
                <w:between w:val="nil"/>
              </w:pBdr>
              <w:tabs>
                <w:tab w:val="center" w:pos="4680"/>
              </w:tabs>
              <w:rPr>
                <w:rFonts w:ascii="Times New Roman" w:eastAsia="Times New Roman" w:hAnsi="Times New Roman" w:cs="Times New Roman"/>
                <w:sz w:val="24"/>
                <w:szCs w:val="24"/>
              </w:rPr>
            </w:pPr>
            <w:r w:rsidRPr="00DD075C">
              <w:rPr>
                <w:rFonts w:ascii="Times New Roman" w:eastAsia="Times New Roman" w:hAnsi="Times New Roman" w:cs="Times New Roman"/>
                <w:sz w:val="24"/>
                <w:szCs w:val="24"/>
              </w:rPr>
              <w:t>Use of E-Rate Fund to Build Fiber Networks Where Fiber Networks Already Exist</w:t>
            </w:r>
            <w:r w:rsidRPr="00DD075C">
              <w:rPr>
                <w:rFonts w:ascii="Times New Roman" w:eastAsia="Times New Roman" w:hAnsi="Times New Roman" w:cs="Times New Roman"/>
                <w:sz w:val="24"/>
                <w:szCs w:val="24"/>
              </w:rPr>
              <w:tab/>
              <w:t xml:space="preserve"> </w:t>
            </w:r>
            <w:r w:rsidRPr="00DD075C">
              <w:rPr>
                <w:rFonts w:ascii="Times New Roman" w:eastAsia="Times New Roman" w:hAnsi="Times New Roman" w:cs="Times New Roman"/>
                <w:sz w:val="24"/>
                <w:szCs w:val="24"/>
              </w:rPr>
              <w:tab/>
            </w:r>
          </w:p>
        </w:tc>
        <w:tc>
          <w:tcPr>
            <w:tcW w:w="630" w:type="dxa"/>
            <w:tcBorders>
              <w:top w:val="nil"/>
              <w:left w:val="nil"/>
              <w:bottom w:val="nil"/>
              <w:right w:val="nil"/>
            </w:tcBorders>
          </w:tcPr>
          <w:p w14:paraId="385C1E63" w14:textId="77777777" w:rsidR="001F5465" w:rsidRPr="00DD075C" w:rsidRDefault="001F5465" w:rsidP="00AF6941">
            <w:pPr>
              <w:tabs>
                <w:tab w:val="center" w:pos="4680"/>
              </w:tabs>
              <w:rPr>
                <w:rFonts w:ascii="Times New Roman" w:eastAsia="Times New Roman" w:hAnsi="Times New Roman" w:cs="Times New Roman"/>
                <w:b/>
                <w:sz w:val="24"/>
                <w:szCs w:val="24"/>
              </w:rPr>
            </w:pPr>
            <w:r w:rsidRPr="00DD075C">
              <w:rPr>
                <w:rFonts w:ascii="Times New Roman" w:eastAsia="Times New Roman" w:hAnsi="Times New Roman" w:cs="Times New Roman"/>
                <w:b/>
                <w:sz w:val="24"/>
                <w:szCs w:val="24"/>
              </w:rPr>
              <w:t>)</w:t>
            </w:r>
          </w:p>
          <w:p w14:paraId="4106870B" w14:textId="77777777" w:rsidR="001F5465" w:rsidRPr="00DD075C" w:rsidRDefault="001F5465" w:rsidP="00AF6941">
            <w:pPr>
              <w:tabs>
                <w:tab w:val="center" w:pos="4680"/>
              </w:tabs>
              <w:rPr>
                <w:rFonts w:ascii="Times New Roman" w:eastAsia="Times New Roman" w:hAnsi="Times New Roman" w:cs="Times New Roman"/>
                <w:b/>
                <w:sz w:val="24"/>
                <w:szCs w:val="24"/>
              </w:rPr>
            </w:pPr>
            <w:r w:rsidRPr="00DD075C">
              <w:rPr>
                <w:rFonts w:ascii="Times New Roman" w:eastAsia="Times New Roman" w:hAnsi="Times New Roman" w:cs="Times New Roman"/>
                <w:b/>
                <w:sz w:val="24"/>
                <w:szCs w:val="24"/>
              </w:rPr>
              <w:t>)</w:t>
            </w:r>
          </w:p>
          <w:p w14:paraId="32778AFC" w14:textId="77777777" w:rsidR="001F5465" w:rsidRPr="00DD075C" w:rsidRDefault="001F5465" w:rsidP="00AF6941">
            <w:pPr>
              <w:tabs>
                <w:tab w:val="center" w:pos="4680"/>
              </w:tabs>
              <w:rPr>
                <w:rFonts w:ascii="Times New Roman" w:eastAsia="Times New Roman" w:hAnsi="Times New Roman" w:cs="Times New Roman"/>
                <w:b/>
                <w:sz w:val="24"/>
                <w:szCs w:val="24"/>
              </w:rPr>
            </w:pPr>
            <w:r w:rsidRPr="00DD075C">
              <w:rPr>
                <w:rFonts w:ascii="Times New Roman" w:eastAsia="Times New Roman" w:hAnsi="Times New Roman" w:cs="Times New Roman"/>
                <w:b/>
                <w:sz w:val="24"/>
                <w:szCs w:val="24"/>
              </w:rPr>
              <w:t>)</w:t>
            </w:r>
          </w:p>
          <w:p w14:paraId="2F1BC528" w14:textId="77777777" w:rsidR="001F5465" w:rsidRPr="00DD075C" w:rsidRDefault="001F5465" w:rsidP="00AF6941">
            <w:pPr>
              <w:tabs>
                <w:tab w:val="center" w:pos="4680"/>
              </w:tabs>
              <w:rPr>
                <w:rFonts w:ascii="Times New Roman" w:eastAsia="Times New Roman" w:hAnsi="Times New Roman" w:cs="Times New Roman"/>
                <w:b/>
                <w:sz w:val="24"/>
                <w:szCs w:val="24"/>
              </w:rPr>
            </w:pPr>
            <w:r w:rsidRPr="00DD075C">
              <w:rPr>
                <w:rFonts w:ascii="Times New Roman" w:eastAsia="Times New Roman" w:hAnsi="Times New Roman" w:cs="Times New Roman"/>
                <w:b/>
                <w:sz w:val="24"/>
                <w:szCs w:val="24"/>
              </w:rPr>
              <w:t>)</w:t>
            </w:r>
          </w:p>
          <w:p w14:paraId="33F4C230" w14:textId="63E40414" w:rsidR="001F5465" w:rsidRPr="00DD075C" w:rsidRDefault="001F5465" w:rsidP="00AF6941">
            <w:pPr>
              <w:tabs>
                <w:tab w:val="center" w:pos="4680"/>
              </w:tabs>
              <w:rPr>
                <w:rFonts w:ascii="Times New Roman" w:eastAsia="Times New Roman" w:hAnsi="Times New Roman" w:cs="Times New Roman"/>
                <w:b/>
                <w:sz w:val="24"/>
                <w:szCs w:val="24"/>
              </w:rPr>
            </w:pPr>
            <w:r w:rsidRPr="00DD075C">
              <w:rPr>
                <w:rFonts w:ascii="Times New Roman" w:eastAsia="Times New Roman" w:hAnsi="Times New Roman" w:cs="Times New Roman"/>
                <w:b/>
                <w:sz w:val="24"/>
                <w:szCs w:val="24"/>
              </w:rPr>
              <w:t>)</w:t>
            </w:r>
          </w:p>
        </w:tc>
        <w:tc>
          <w:tcPr>
            <w:tcW w:w="4248" w:type="dxa"/>
            <w:tcBorders>
              <w:top w:val="nil"/>
              <w:left w:val="nil"/>
              <w:bottom w:val="nil"/>
              <w:right w:val="nil"/>
            </w:tcBorders>
          </w:tcPr>
          <w:p w14:paraId="4FCA7025" w14:textId="77777777" w:rsidR="001F5465" w:rsidRPr="00DD075C" w:rsidRDefault="001F5465" w:rsidP="00AF6941">
            <w:pPr>
              <w:tabs>
                <w:tab w:val="center" w:pos="4680"/>
              </w:tabs>
              <w:rPr>
                <w:rFonts w:ascii="Times New Roman" w:eastAsia="Times New Roman" w:hAnsi="Times New Roman" w:cs="Times New Roman"/>
                <w:sz w:val="24"/>
                <w:szCs w:val="24"/>
              </w:rPr>
            </w:pPr>
          </w:p>
          <w:p w14:paraId="243D2AF0" w14:textId="77777777" w:rsidR="001F5465" w:rsidRPr="00DD075C" w:rsidRDefault="001F5465" w:rsidP="00AF6941">
            <w:pPr>
              <w:widowControl w:val="0"/>
              <w:tabs>
                <w:tab w:val="center" w:pos="4680"/>
              </w:tabs>
              <w:spacing w:line="240" w:lineRule="auto"/>
              <w:rPr>
                <w:rFonts w:ascii="Times New Roman" w:eastAsia="Times New Roman" w:hAnsi="Times New Roman" w:cs="Times New Roman"/>
                <w:sz w:val="24"/>
                <w:szCs w:val="24"/>
              </w:rPr>
            </w:pPr>
          </w:p>
          <w:p w14:paraId="59A4F774" w14:textId="77777777" w:rsidR="001F5465" w:rsidRPr="00DD075C" w:rsidRDefault="001F5465" w:rsidP="00AF6941">
            <w:pPr>
              <w:tabs>
                <w:tab w:val="center" w:pos="4680"/>
              </w:tabs>
              <w:rPr>
                <w:rFonts w:ascii="Times New Roman" w:eastAsia="Times New Roman" w:hAnsi="Times New Roman" w:cs="Times New Roman"/>
                <w:sz w:val="24"/>
                <w:szCs w:val="24"/>
              </w:rPr>
            </w:pPr>
            <w:r w:rsidRPr="00DD075C">
              <w:rPr>
                <w:rFonts w:ascii="Times New Roman" w:eastAsia="Times New Roman" w:hAnsi="Times New Roman" w:cs="Times New Roman"/>
                <w:sz w:val="24"/>
                <w:szCs w:val="24"/>
              </w:rPr>
              <w:t>RM-11841</w:t>
            </w:r>
          </w:p>
          <w:p w14:paraId="28B5F4CF" w14:textId="77777777" w:rsidR="001F5465" w:rsidRPr="00DD075C" w:rsidRDefault="001F5465" w:rsidP="00AF6941">
            <w:pPr>
              <w:tabs>
                <w:tab w:val="center" w:pos="4680"/>
              </w:tabs>
              <w:rPr>
                <w:rFonts w:ascii="Times New Roman" w:eastAsia="Times New Roman" w:hAnsi="Times New Roman" w:cs="Times New Roman"/>
                <w:sz w:val="24"/>
                <w:szCs w:val="24"/>
              </w:rPr>
            </w:pPr>
            <w:r w:rsidRPr="00DD075C">
              <w:rPr>
                <w:rFonts w:ascii="Times New Roman" w:eastAsia="Times New Roman" w:hAnsi="Times New Roman" w:cs="Times New Roman"/>
                <w:sz w:val="24"/>
                <w:szCs w:val="24"/>
              </w:rPr>
              <w:t>WC Docket No.  13-184</w:t>
            </w:r>
          </w:p>
          <w:p w14:paraId="677D709B" w14:textId="77777777" w:rsidR="001F5465" w:rsidRPr="00DD075C" w:rsidRDefault="001F5465" w:rsidP="00AF6941">
            <w:pPr>
              <w:tabs>
                <w:tab w:val="center" w:pos="4680"/>
              </w:tabs>
              <w:rPr>
                <w:rFonts w:ascii="Times New Roman" w:eastAsia="Times New Roman" w:hAnsi="Times New Roman" w:cs="Times New Roman"/>
                <w:sz w:val="24"/>
                <w:szCs w:val="24"/>
              </w:rPr>
            </w:pPr>
            <w:r w:rsidRPr="00DD075C">
              <w:rPr>
                <w:rFonts w:ascii="Times New Roman" w:eastAsia="Times New Roman" w:hAnsi="Times New Roman" w:cs="Times New Roman"/>
                <w:sz w:val="24"/>
                <w:szCs w:val="24"/>
              </w:rPr>
              <w:t>CC Docket No. 02-06</w:t>
            </w:r>
          </w:p>
          <w:p w14:paraId="5255C81E" w14:textId="77777777" w:rsidR="001F5465" w:rsidRPr="00DD075C" w:rsidRDefault="001F5465" w:rsidP="00AF6941">
            <w:pPr>
              <w:tabs>
                <w:tab w:val="center" w:pos="4680"/>
              </w:tabs>
              <w:rPr>
                <w:rFonts w:ascii="Times New Roman" w:eastAsia="Times New Roman" w:hAnsi="Times New Roman" w:cs="Times New Roman"/>
                <w:sz w:val="24"/>
                <w:szCs w:val="24"/>
              </w:rPr>
            </w:pPr>
          </w:p>
        </w:tc>
      </w:tr>
    </w:tbl>
    <w:p w14:paraId="2141A2E4" w14:textId="77777777" w:rsidR="007B43AE" w:rsidRPr="00DD075C" w:rsidRDefault="001F5465" w:rsidP="007B43AE">
      <w:pPr>
        <w:spacing w:line="240" w:lineRule="auto"/>
        <w:jc w:val="center"/>
        <w:rPr>
          <w:rFonts w:ascii="Times New Roman" w:eastAsia="Times New Roman" w:hAnsi="Times New Roman" w:cs="Times New Roman"/>
          <w:b/>
          <w:sz w:val="24"/>
          <w:szCs w:val="24"/>
        </w:rPr>
      </w:pPr>
      <w:r w:rsidRPr="00DD075C">
        <w:rPr>
          <w:rFonts w:ascii="Times New Roman" w:eastAsia="Times New Roman" w:hAnsi="Times New Roman" w:cs="Times New Roman"/>
          <w:b/>
          <w:sz w:val="24"/>
          <w:szCs w:val="24"/>
        </w:rPr>
        <w:t xml:space="preserve">COMMENTS OF </w:t>
      </w:r>
    </w:p>
    <w:p w14:paraId="15365B18" w14:textId="6A4F5086" w:rsidR="001F5465" w:rsidRPr="00DD075C" w:rsidRDefault="007B43AE" w:rsidP="007B43AE">
      <w:pPr>
        <w:spacing w:line="240" w:lineRule="auto"/>
        <w:jc w:val="center"/>
        <w:rPr>
          <w:rFonts w:ascii="Times New Roman" w:eastAsia="Times New Roman" w:hAnsi="Times New Roman" w:cs="Times New Roman"/>
          <w:b/>
          <w:sz w:val="24"/>
          <w:szCs w:val="24"/>
        </w:rPr>
      </w:pPr>
      <w:r w:rsidRPr="00DD075C">
        <w:rPr>
          <w:rFonts w:ascii="Times New Roman" w:eastAsia="Times New Roman" w:hAnsi="Times New Roman" w:cs="Times New Roman"/>
          <w:b/>
          <w:sz w:val="24"/>
          <w:szCs w:val="24"/>
        </w:rPr>
        <w:t xml:space="preserve">TEXAS </w:t>
      </w:r>
      <w:r w:rsidR="00AF6941" w:rsidRPr="00DD075C">
        <w:rPr>
          <w:rFonts w:ascii="Times New Roman" w:eastAsia="Times New Roman" w:hAnsi="Times New Roman" w:cs="Times New Roman"/>
          <w:b/>
          <w:sz w:val="24"/>
          <w:szCs w:val="24"/>
        </w:rPr>
        <w:t>EDUCATION SERVICE CENTER REGION 11</w:t>
      </w:r>
    </w:p>
    <w:p w14:paraId="7FD10CFA" w14:textId="77777777" w:rsidR="007B43AE" w:rsidRPr="00DD075C" w:rsidRDefault="007B43AE" w:rsidP="007B43AE">
      <w:pPr>
        <w:spacing w:line="240" w:lineRule="auto"/>
        <w:jc w:val="center"/>
        <w:rPr>
          <w:rFonts w:ascii="Times New Roman" w:eastAsia="Times New Roman" w:hAnsi="Times New Roman" w:cs="Times New Roman"/>
          <w:b/>
          <w:sz w:val="24"/>
          <w:szCs w:val="24"/>
        </w:rPr>
      </w:pPr>
    </w:p>
    <w:p w14:paraId="109BD825" w14:textId="2E12BDA1" w:rsidR="00AF6941" w:rsidRPr="0053435E" w:rsidRDefault="001F5465" w:rsidP="00BA2F27">
      <w:pPr>
        <w:spacing w:before="240" w:after="240" w:line="360" w:lineRule="auto"/>
        <w:rPr>
          <w:rFonts w:ascii="Times New Roman" w:eastAsia="Times New Roman" w:hAnsi="Times New Roman" w:cs="Times New Roman"/>
          <w:sz w:val="24"/>
          <w:szCs w:val="24"/>
          <w:rPrChange w:id="0" w:author="Rory Peacock" w:date="2019-07-01T13:41:00Z">
            <w:rPr>
              <w:rFonts w:ascii="Times New Roman" w:eastAsia="Times New Roman" w:hAnsi="Times New Roman" w:cs="Times New Roman"/>
              <w:sz w:val="24"/>
              <w:szCs w:val="24"/>
            </w:rPr>
          </w:rPrChange>
        </w:rPr>
      </w:pPr>
      <w:r w:rsidRPr="00DD075C">
        <w:rPr>
          <w:rFonts w:ascii="Times New Roman" w:eastAsia="Times New Roman" w:hAnsi="Times New Roman" w:cs="Times New Roman"/>
          <w:sz w:val="24"/>
          <w:szCs w:val="24"/>
        </w:rPr>
        <w:tab/>
      </w:r>
      <w:r w:rsidR="00AF6941" w:rsidRPr="0053435E">
        <w:rPr>
          <w:rFonts w:ascii="Times New Roman" w:eastAsia="Times New Roman" w:hAnsi="Times New Roman" w:cs="Times New Roman"/>
          <w:sz w:val="24"/>
          <w:szCs w:val="24"/>
        </w:rPr>
        <w:t>Education Service Center Region 11</w:t>
      </w:r>
      <w:r w:rsidRPr="0053435E">
        <w:rPr>
          <w:rFonts w:ascii="Times New Roman" w:eastAsia="Times New Roman" w:hAnsi="Times New Roman" w:cs="Times New Roman"/>
          <w:sz w:val="24"/>
          <w:szCs w:val="24"/>
        </w:rPr>
        <w:t xml:space="preserve"> </w:t>
      </w:r>
      <w:r w:rsidR="007B43AE" w:rsidRPr="0053435E">
        <w:rPr>
          <w:rFonts w:ascii="Times New Roman" w:eastAsia="Times New Roman" w:hAnsi="Times New Roman" w:cs="Times New Roman"/>
          <w:sz w:val="24"/>
          <w:szCs w:val="24"/>
        </w:rPr>
        <w:t xml:space="preserve">(ESC Region 11) </w:t>
      </w:r>
      <w:r w:rsidRPr="0053435E">
        <w:rPr>
          <w:rFonts w:ascii="Times New Roman" w:eastAsia="Times New Roman" w:hAnsi="Times New Roman" w:cs="Times New Roman"/>
          <w:sz w:val="24"/>
          <w:szCs w:val="24"/>
        </w:rPr>
        <w:t>respectfully submits these</w:t>
      </w:r>
      <w:del w:id="1" w:author="Russell Neal" w:date="2019-07-01T11:41:00Z">
        <w:r w:rsidRPr="0053435E" w:rsidDel="006A2E93">
          <w:rPr>
            <w:rFonts w:ascii="Times New Roman" w:eastAsia="Times New Roman" w:hAnsi="Times New Roman" w:cs="Times New Roman"/>
            <w:sz w:val="24"/>
            <w:szCs w:val="24"/>
          </w:rPr>
          <w:delText xml:space="preserve"> </w:delText>
        </w:r>
      </w:del>
      <w:ins w:id="2" w:author="Russell Neal" w:date="2019-07-01T11:41:00Z">
        <w:r w:rsidR="006A2E93" w:rsidRPr="0053435E">
          <w:rPr>
            <w:rFonts w:ascii="Times New Roman" w:eastAsia="Times New Roman" w:hAnsi="Times New Roman" w:cs="Times New Roman"/>
            <w:sz w:val="24"/>
            <w:szCs w:val="24"/>
            <w:rPrChange w:id="3" w:author="Rory Peacock" w:date="2019-07-01T13:41:00Z">
              <w:rPr>
                <w:rFonts w:ascii="Times New Roman" w:eastAsia="Times New Roman" w:hAnsi="Times New Roman" w:cs="Times New Roman"/>
                <w:sz w:val="24"/>
                <w:szCs w:val="24"/>
              </w:rPr>
            </w:rPrChange>
          </w:rPr>
          <w:t xml:space="preserve"> </w:t>
        </w:r>
      </w:ins>
      <w:r w:rsidRPr="0053435E">
        <w:rPr>
          <w:rFonts w:ascii="Times New Roman" w:eastAsia="Times New Roman" w:hAnsi="Times New Roman" w:cs="Times New Roman"/>
          <w:sz w:val="24"/>
          <w:szCs w:val="24"/>
          <w:rPrChange w:id="4" w:author="Rory Peacock" w:date="2019-07-01T13:41:00Z">
            <w:rPr>
              <w:rFonts w:ascii="Times New Roman" w:eastAsia="Times New Roman" w:hAnsi="Times New Roman" w:cs="Times New Roman"/>
              <w:sz w:val="24"/>
              <w:szCs w:val="24"/>
            </w:rPr>
          </w:rPrChange>
        </w:rPr>
        <w:t>comments in response to the Public Notice in the above referenced proceeding.</w:t>
      </w:r>
      <w:r w:rsidRPr="0053435E">
        <w:rPr>
          <w:rFonts w:ascii="Times New Roman" w:eastAsia="Times New Roman" w:hAnsi="Times New Roman" w:cs="Times New Roman"/>
          <w:sz w:val="24"/>
          <w:szCs w:val="24"/>
          <w:vertAlign w:val="superscript"/>
          <w:rPrChange w:id="5" w:author="Rory Peacock" w:date="2019-07-01T13:41:00Z">
            <w:rPr>
              <w:rFonts w:ascii="Times New Roman" w:eastAsia="Times New Roman" w:hAnsi="Times New Roman" w:cs="Times New Roman"/>
              <w:sz w:val="24"/>
              <w:szCs w:val="24"/>
              <w:vertAlign w:val="superscript"/>
            </w:rPr>
          </w:rPrChange>
        </w:rPr>
        <w:footnoteReference w:id="1"/>
      </w:r>
      <w:r w:rsidR="00BA2F27" w:rsidRPr="0053435E">
        <w:rPr>
          <w:rFonts w:ascii="Times New Roman" w:eastAsia="Times New Roman" w:hAnsi="Times New Roman" w:cs="Times New Roman"/>
          <w:sz w:val="24"/>
          <w:szCs w:val="24"/>
          <w:rPrChange w:id="6" w:author="Rory Peacock" w:date="2019-07-01T13:41:00Z">
            <w:rPr>
              <w:rFonts w:ascii="Times New Roman" w:eastAsia="Times New Roman" w:hAnsi="Times New Roman" w:cs="Times New Roman"/>
              <w:sz w:val="24"/>
              <w:szCs w:val="24"/>
            </w:rPr>
          </w:rPrChange>
        </w:rPr>
        <w:t xml:space="preserve"> </w:t>
      </w:r>
      <w:r w:rsidRPr="0053435E">
        <w:rPr>
          <w:rFonts w:ascii="Times New Roman" w:eastAsia="Times New Roman" w:hAnsi="Times New Roman" w:cs="Times New Roman"/>
          <w:sz w:val="24"/>
          <w:szCs w:val="24"/>
          <w:rPrChange w:id="7" w:author="Rory Peacock" w:date="2019-07-01T13:41:00Z">
            <w:rPr>
              <w:rFonts w:ascii="Times New Roman" w:eastAsia="Times New Roman" w:hAnsi="Times New Roman" w:cs="Times New Roman"/>
              <w:sz w:val="24"/>
              <w:szCs w:val="24"/>
            </w:rPr>
          </w:rPrChange>
        </w:rPr>
        <w:t xml:space="preserve"> </w:t>
      </w:r>
      <w:r w:rsidR="00AF6941" w:rsidRPr="0053435E">
        <w:rPr>
          <w:rFonts w:ascii="Times New Roman" w:eastAsia="Times New Roman" w:hAnsi="Times New Roman" w:cs="Times New Roman"/>
          <w:sz w:val="24"/>
          <w:szCs w:val="24"/>
          <w:rPrChange w:id="8" w:author="Rory Peacock" w:date="2019-07-01T13:41:00Z">
            <w:rPr>
              <w:rFonts w:ascii="Times New Roman" w:eastAsia="Times New Roman" w:hAnsi="Times New Roman" w:cs="Times New Roman"/>
              <w:sz w:val="24"/>
              <w:szCs w:val="24"/>
            </w:rPr>
          </w:rPrChange>
        </w:rPr>
        <w:t>E</w:t>
      </w:r>
      <w:r w:rsidR="00830C29" w:rsidRPr="0053435E">
        <w:rPr>
          <w:rFonts w:ascii="Times New Roman" w:eastAsia="Times New Roman" w:hAnsi="Times New Roman" w:cs="Times New Roman"/>
          <w:sz w:val="24"/>
          <w:szCs w:val="24"/>
          <w:rPrChange w:id="9" w:author="Rory Peacock" w:date="2019-07-01T13:41:00Z">
            <w:rPr>
              <w:rFonts w:ascii="Times New Roman" w:eastAsia="Times New Roman" w:hAnsi="Times New Roman" w:cs="Times New Roman"/>
              <w:sz w:val="24"/>
              <w:szCs w:val="24"/>
            </w:rPr>
          </w:rPrChange>
        </w:rPr>
        <w:t xml:space="preserve">SC </w:t>
      </w:r>
      <w:r w:rsidR="00AF6941" w:rsidRPr="0053435E">
        <w:rPr>
          <w:rFonts w:ascii="Times New Roman" w:eastAsia="Times New Roman" w:hAnsi="Times New Roman" w:cs="Times New Roman"/>
          <w:sz w:val="24"/>
          <w:szCs w:val="24"/>
          <w:rPrChange w:id="10" w:author="Rory Peacock" w:date="2019-07-01T13:41:00Z">
            <w:rPr>
              <w:rFonts w:ascii="Times New Roman" w:eastAsia="Times New Roman" w:hAnsi="Times New Roman" w:cs="Times New Roman"/>
              <w:sz w:val="24"/>
              <w:szCs w:val="24"/>
            </w:rPr>
          </w:rPrChange>
        </w:rPr>
        <w:t>Region 11 opposes the Petitioners’ request for rulemaking</w:t>
      </w:r>
      <w:ins w:id="11" w:author="Gina Spade" w:date="2019-06-30T11:59:00Z">
        <w:r w:rsidR="00830C29" w:rsidRPr="0053435E">
          <w:rPr>
            <w:rFonts w:ascii="Times New Roman" w:eastAsia="Times New Roman" w:hAnsi="Times New Roman" w:cs="Times New Roman"/>
            <w:sz w:val="24"/>
            <w:szCs w:val="24"/>
            <w:rPrChange w:id="12" w:author="Rory Peacock" w:date="2019-07-01T13:41:00Z">
              <w:rPr>
                <w:rFonts w:ascii="Times New Roman" w:eastAsia="Times New Roman" w:hAnsi="Times New Roman" w:cs="Times New Roman"/>
                <w:sz w:val="24"/>
                <w:szCs w:val="24"/>
              </w:rPr>
            </w:rPrChange>
          </w:rPr>
          <w:t xml:space="preserve"> because it is unnecessary.</w:t>
        </w:r>
      </w:ins>
      <w:ins w:id="13" w:author="Gina Spade" w:date="2019-06-30T12:02:00Z">
        <w:del w:id="14" w:author="Rory Peacock" w:date="2019-07-01T13:40:00Z">
          <w:r w:rsidR="00830C29" w:rsidRPr="0053435E" w:rsidDel="0053435E">
            <w:rPr>
              <w:rStyle w:val="FootnoteReference"/>
              <w:rFonts w:ascii="Times New Roman" w:eastAsia="Times New Roman" w:hAnsi="Times New Roman" w:cs="Times New Roman"/>
              <w:sz w:val="24"/>
              <w:szCs w:val="24"/>
              <w:rPrChange w:id="15" w:author="Rory Peacock" w:date="2019-07-01T13:41:00Z">
                <w:rPr>
                  <w:rStyle w:val="FootnoteReference"/>
                  <w:rFonts w:ascii="Times New Roman" w:eastAsia="Times New Roman" w:hAnsi="Times New Roman" w:cs="Times New Roman"/>
                  <w:sz w:val="24"/>
                  <w:szCs w:val="24"/>
                </w:rPr>
              </w:rPrChange>
            </w:rPr>
            <w:footnoteReference w:id="2"/>
          </w:r>
        </w:del>
      </w:ins>
      <w:ins w:id="25" w:author="Gina Spade" w:date="2019-06-30T11:59:00Z">
        <w:r w:rsidR="00830C29" w:rsidRPr="0053435E">
          <w:rPr>
            <w:rFonts w:ascii="Times New Roman" w:eastAsia="Times New Roman" w:hAnsi="Times New Roman" w:cs="Times New Roman"/>
            <w:sz w:val="24"/>
            <w:szCs w:val="24"/>
            <w:rPrChange w:id="26" w:author="Rory Peacock" w:date="2019-07-01T13:41:00Z">
              <w:rPr>
                <w:rFonts w:ascii="Times New Roman" w:eastAsia="Times New Roman" w:hAnsi="Times New Roman" w:cs="Times New Roman"/>
                <w:sz w:val="24"/>
                <w:szCs w:val="24"/>
              </w:rPr>
            </w:rPrChange>
          </w:rPr>
          <w:t xml:space="preserve">  In addition, the Petitioners’ proposal </w:t>
        </w:r>
      </w:ins>
      <w:del w:id="27" w:author="Gina Spade" w:date="2019-06-30T11:59:00Z">
        <w:r w:rsidR="00AF6941" w:rsidRPr="0053435E" w:rsidDel="00830C29">
          <w:rPr>
            <w:rFonts w:ascii="Times New Roman" w:eastAsia="Times New Roman" w:hAnsi="Times New Roman" w:cs="Times New Roman"/>
            <w:sz w:val="24"/>
            <w:szCs w:val="24"/>
            <w:rPrChange w:id="28" w:author="Rory Peacock" w:date="2019-07-01T13:41:00Z">
              <w:rPr>
                <w:rFonts w:ascii="Times New Roman" w:eastAsia="Times New Roman" w:hAnsi="Times New Roman" w:cs="Times New Roman"/>
                <w:sz w:val="24"/>
                <w:szCs w:val="24"/>
              </w:rPr>
            </w:rPrChange>
          </w:rPr>
          <w:delText xml:space="preserve">which </w:delText>
        </w:r>
      </w:del>
      <w:r w:rsidR="00AF6941" w:rsidRPr="0053435E">
        <w:rPr>
          <w:rFonts w:ascii="Times New Roman" w:eastAsia="Times New Roman" w:hAnsi="Times New Roman" w:cs="Times New Roman"/>
          <w:sz w:val="24"/>
          <w:szCs w:val="24"/>
          <w:rPrChange w:id="29" w:author="Rory Peacock" w:date="2019-07-01T13:41:00Z">
            <w:rPr>
              <w:rFonts w:ascii="Times New Roman" w:eastAsia="Times New Roman" w:hAnsi="Times New Roman" w:cs="Times New Roman"/>
              <w:sz w:val="24"/>
              <w:szCs w:val="24"/>
            </w:rPr>
          </w:rPrChange>
        </w:rPr>
        <w:t>would alter the program towards an anti-competitive</w:t>
      </w:r>
      <w:del w:id="30" w:author="Gina Spade" w:date="2019-06-30T11:59:00Z">
        <w:r w:rsidR="00AF6941" w:rsidRPr="0053435E" w:rsidDel="00830C29">
          <w:rPr>
            <w:rFonts w:ascii="Times New Roman" w:eastAsia="Times New Roman" w:hAnsi="Times New Roman" w:cs="Times New Roman"/>
            <w:sz w:val="24"/>
            <w:szCs w:val="24"/>
            <w:rPrChange w:id="31" w:author="Rory Peacock" w:date="2019-07-01T13:41:00Z">
              <w:rPr>
                <w:rFonts w:ascii="Times New Roman" w:eastAsia="Times New Roman" w:hAnsi="Times New Roman" w:cs="Times New Roman"/>
                <w:sz w:val="24"/>
                <w:szCs w:val="24"/>
              </w:rPr>
            </w:rPrChange>
          </w:rPr>
          <w:delText>,</w:delText>
        </w:r>
      </w:del>
      <w:r w:rsidR="00AF6941" w:rsidRPr="0053435E">
        <w:rPr>
          <w:rFonts w:ascii="Times New Roman" w:eastAsia="Times New Roman" w:hAnsi="Times New Roman" w:cs="Times New Roman"/>
          <w:sz w:val="24"/>
          <w:szCs w:val="24"/>
          <w:rPrChange w:id="32" w:author="Rory Peacock" w:date="2019-07-01T13:41:00Z">
            <w:rPr>
              <w:rFonts w:ascii="Times New Roman" w:eastAsia="Times New Roman" w:hAnsi="Times New Roman" w:cs="Times New Roman"/>
              <w:sz w:val="24"/>
              <w:szCs w:val="24"/>
            </w:rPr>
          </w:rPrChange>
        </w:rPr>
        <w:t xml:space="preserve"> </w:t>
      </w:r>
      <w:del w:id="33" w:author="Gina Spade" w:date="2019-06-30T11:59:00Z">
        <w:r w:rsidR="00245BE6" w:rsidRPr="0053435E" w:rsidDel="00830C29">
          <w:rPr>
            <w:rFonts w:ascii="Times New Roman" w:eastAsia="Times New Roman" w:hAnsi="Times New Roman" w:cs="Times New Roman"/>
            <w:sz w:val="24"/>
            <w:szCs w:val="24"/>
            <w:rPrChange w:id="34" w:author="Rory Peacock" w:date="2019-07-01T13:41:00Z">
              <w:rPr>
                <w:rFonts w:ascii="Times New Roman" w:eastAsia="Times New Roman" w:hAnsi="Times New Roman" w:cs="Times New Roman"/>
                <w:sz w:val="24"/>
                <w:szCs w:val="24"/>
              </w:rPr>
            </w:rPrChange>
          </w:rPr>
          <w:delText xml:space="preserve">not cost effective, </w:delText>
        </w:r>
      </w:del>
      <w:r w:rsidR="00245BE6" w:rsidRPr="0053435E">
        <w:rPr>
          <w:rFonts w:ascii="Times New Roman" w:eastAsia="Times New Roman" w:hAnsi="Times New Roman" w:cs="Times New Roman"/>
          <w:sz w:val="24"/>
          <w:szCs w:val="24"/>
          <w:rPrChange w:id="35" w:author="Rory Peacock" w:date="2019-07-01T13:41:00Z">
            <w:rPr>
              <w:rFonts w:ascii="Times New Roman" w:eastAsia="Times New Roman" w:hAnsi="Times New Roman" w:cs="Times New Roman"/>
              <w:sz w:val="24"/>
              <w:szCs w:val="24"/>
            </w:rPr>
          </w:rPrChange>
        </w:rPr>
        <w:t>and monopolistic model</w:t>
      </w:r>
      <w:ins w:id="36" w:author="Gina Spade" w:date="2019-06-30T12:00:00Z">
        <w:r w:rsidR="00830C29" w:rsidRPr="0053435E">
          <w:rPr>
            <w:rFonts w:ascii="Times New Roman" w:eastAsia="Times New Roman" w:hAnsi="Times New Roman" w:cs="Times New Roman"/>
            <w:sz w:val="24"/>
            <w:szCs w:val="24"/>
            <w:rPrChange w:id="37" w:author="Rory Peacock" w:date="2019-07-01T13:41:00Z">
              <w:rPr>
                <w:rFonts w:ascii="Times New Roman" w:eastAsia="Times New Roman" w:hAnsi="Times New Roman" w:cs="Times New Roman"/>
                <w:sz w:val="24"/>
                <w:szCs w:val="24"/>
              </w:rPr>
            </w:rPrChange>
          </w:rPr>
          <w:t xml:space="preserve"> that would not result in the most cost-effective solutions for applicants or the program</w:t>
        </w:r>
      </w:ins>
      <w:r w:rsidR="00245BE6" w:rsidRPr="0053435E">
        <w:rPr>
          <w:rFonts w:ascii="Times New Roman" w:eastAsia="Times New Roman" w:hAnsi="Times New Roman" w:cs="Times New Roman"/>
          <w:sz w:val="24"/>
          <w:szCs w:val="24"/>
          <w:rPrChange w:id="38" w:author="Rory Peacock" w:date="2019-07-01T13:41:00Z">
            <w:rPr>
              <w:rFonts w:ascii="Times New Roman" w:eastAsia="Times New Roman" w:hAnsi="Times New Roman" w:cs="Times New Roman"/>
              <w:sz w:val="24"/>
              <w:szCs w:val="24"/>
            </w:rPr>
          </w:rPrChange>
        </w:rPr>
        <w:t>.  The additional burdens and bureaucratic oversight will increase delays in deployment, creating a time constraint on applicants in which to implement the services</w:t>
      </w:r>
      <w:ins w:id="39" w:author="Gina Spade" w:date="2019-06-30T12:00:00Z">
        <w:r w:rsidR="00830C29" w:rsidRPr="0053435E">
          <w:rPr>
            <w:rFonts w:ascii="Times New Roman" w:eastAsia="Times New Roman" w:hAnsi="Times New Roman" w:cs="Times New Roman"/>
            <w:sz w:val="24"/>
            <w:szCs w:val="24"/>
            <w:rPrChange w:id="40" w:author="Rory Peacock" w:date="2019-07-01T13:41:00Z">
              <w:rPr>
                <w:rFonts w:ascii="Times New Roman" w:eastAsia="Times New Roman" w:hAnsi="Times New Roman" w:cs="Times New Roman"/>
                <w:sz w:val="24"/>
                <w:szCs w:val="24"/>
              </w:rPr>
            </w:rPrChange>
          </w:rPr>
          <w:t xml:space="preserve"> and would push applicants towards the selection of incumbent providers, even if </w:t>
        </w:r>
      </w:ins>
      <w:ins w:id="41" w:author="Gina Spade" w:date="2019-06-30T12:01:00Z">
        <w:r w:rsidR="00830C29" w:rsidRPr="0053435E">
          <w:rPr>
            <w:rFonts w:ascii="Times New Roman" w:eastAsia="Times New Roman" w:hAnsi="Times New Roman" w:cs="Times New Roman"/>
            <w:sz w:val="24"/>
            <w:szCs w:val="24"/>
            <w:rPrChange w:id="42" w:author="Rory Peacock" w:date="2019-07-01T13:41:00Z">
              <w:rPr>
                <w:rFonts w:ascii="Times New Roman" w:eastAsia="Times New Roman" w:hAnsi="Times New Roman" w:cs="Times New Roman"/>
                <w:sz w:val="24"/>
                <w:szCs w:val="24"/>
              </w:rPr>
            </w:rPrChange>
          </w:rPr>
          <w:t>they were not the most cost-effective, simply to avoid the second bite at the apple that would be afforded incumbents</w:t>
        </w:r>
      </w:ins>
      <w:r w:rsidR="00245BE6" w:rsidRPr="0053435E">
        <w:rPr>
          <w:rFonts w:ascii="Times New Roman" w:eastAsia="Times New Roman" w:hAnsi="Times New Roman" w:cs="Times New Roman"/>
          <w:sz w:val="24"/>
          <w:szCs w:val="24"/>
          <w:rPrChange w:id="43" w:author="Rory Peacock" w:date="2019-07-01T13:41:00Z">
            <w:rPr>
              <w:rFonts w:ascii="Times New Roman" w:eastAsia="Times New Roman" w:hAnsi="Times New Roman" w:cs="Times New Roman"/>
              <w:sz w:val="24"/>
              <w:szCs w:val="24"/>
            </w:rPr>
          </w:rPrChange>
        </w:rPr>
        <w:t xml:space="preserve">.  </w:t>
      </w:r>
      <w:commentRangeStart w:id="44"/>
      <w:del w:id="45" w:author="Gina Spade" w:date="2019-06-30T10:49:00Z">
        <w:r w:rsidR="00245BE6" w:rsidRPr="0053435E" w:rsidDel="007B43AE">
          <w:rPr>
            <w:rFonts w:ascii="Times New Roman" w:eastAsia="Times New Roman" w:hAnsi="Times New Roman" w:cs="Times New Roman"/>
            <w:sz w:val="24"/>
            <w:szCs w:val="24"/>
            <w:rPrChange w:id="46" w:author="Rory Peacock" w:date="2019-07-01T13:41:00Z">
              <w:rPr>
                <w:rFonts w:ascii="Times New Roman" w:eastAsia="Times New Roman" w:hAnsi="Times New Roman" w:cs="Times New Roman"/>
                <w:sz w:val="24"/>
                <w:szCs w:val="24"/>
              </w:rPr>
            </w:rPrChange>
          </w:rPr>
          <w:delText>This</w:delText>
        </w:r>
      </w:del>
      <w:commentRangeEnd w:id="44"/>
      <w:r w:rsidR="007B43AE" w:rsidRPr="0053435E">
        <w:rPr>
          <w:rStyle w:val="CommentReference"/>
          <w:rFonts w:ascii="Times New Roman" w:hAnsi="Times New Roman" w:cs="Times New Roman"/>
          <w:sz w:val="24"/>
          <w:szCs w:val="24"/>
          <w:rPrChange w:id="47" w:author="Rory Peacock" w:date="2019-07-01T13:41:00Z">
            <w:rPr>
              <w:rStyle w:val="CommentReference"/>
              <w:rFonts w:ascii="Times New Roman" w:hAnsi="Times New Roman" w:cs="Times New Roman"/>
              <w:sz w:val="24"/>
              <w:szCs w:val="24"/>
            </w:rPr>
          </w:rPrChange>
        </w:rPr>
        <w:commentReference w:id="44"/>
      </w:r>
      <w:del w:id="48" w:author="Gina Spade" w:date="2019-06-30T10:49:00Z">
        <w:r w:rsidR="00245BE6" w:rsidRPr="0053435E" w:rsidDel="007B43AE">
          <w:rPr>
            <w:rFonts w:ascii="Times New Roman" w:eastAsia="Times New Roman" w:hAnsi="Times New Roman" w:cs="Times New Roman"/>
            <w:sz w:val="24"/>
            <w:szCs w:val="24"/>
            <w:rPrChange w:id="49" w:author="Rory Peacock" w:date="2019-07-01T13:41:00Z">
              <w:rPr>
                <w:rFonts w:ascii="Times New Roman" w:eastAsia="Times New Roman" w:hAnsi="Times New Roman" w:cs="Times New Roman"/>
                <w:sz w:val="24"/>
                <w:szCs w:val="24"/>
              </w:rPr>
            </w:rPrChange>
          </w:rPr>
          <w:delText xml:space="preserve"> has the potential to not only delay services, it could have an adverse ef</w:delText>
        </w:r>
        <w:r w:rsidR="000D5058" w:rsidRPr="0053435E" w:rsidDel="007B43AE">
          <w:rPr>
            <w:rFonts w:ascii="Times New Roman" w:eastAsia="Times New Roman" w:hAnsi="Times New Roman" w:cs="Times New Roman"/>
            <w:sz w:val="24"/>
            <w:szCs w:val="24"/>
            <w:rPrChange w:id="50" w:author="Rory Peacock" w:date="2019-07-01T13:41:00Z">
              <w:rPr>
                <w:rFonts w:ascii="Times New Roman" w:eastAsia="Times New Roman" w:hAnsi="Times New Roman" w:cs="Times New Roman"/>
                <w:sz w:val="24"/>
                <w:szCs w:val="24"/>
              </w:rPr>
            </w:rPrChange>
          </w:rPr>
          <w:delText>fect on state-match funding windows.</w:delText>
        </w:r>
      </w:del>
    </w:p>
    <w:p w14:paraId="6E07B214" w14:textId="67366F38" w:rsidR="00F55399" w:rsidRPr="0053435E" w:rsidRDefault="008D623A" w:rsidP="00F55399">
      <w:pPr>
        <w:spacing w:before="240" w:after="240" w:line="360" w:lineRule="auto"/>
        <w:ind w:firstLine="720"/>
        <w:rPr>
          <w:ins w:id="51" w:author="Russell Neal" w:date="2019-07-01T11:24:00Z"/>
          <w:rFonts w:ascii="Times New Roman" w:hAnsi="Times New Roman" w:cs="Times New Roman"/>
          <w:sz w:val="24"/>
          <w:szCs w:val="24"/>
          <w:rPrChange w:id="52" w:author="Rory Peacock" w:date="2019-07-01T13:41:00Z">
            <w:rPr>
              <w:ins w:id="53" w:author="Russell Neal" w:date="2019-07-01T11:24:00Z"/>
              <w:sz w:val="24"/>
              <w:szCs w:val="24"/>
            </w:rPr>
          </w:rPrChange>
        </w:rPr>
      </w:pPr>
      <w:r w:rsidRPr="0053435E">
        <w:rPr>
          <w:rStyle w:val="Emphasis"/>
          <w:rFonts w:ascii="Times New Roman" w:hAnsi="Times New Roman" w:cs="Times New Roman"/>
          <w:i w:val="0"/>
          <w:iCs w:val="0"/>
          <w:sz w:val="24"/>
          <w:szCs w:val="24"/>
          <w:rPrChange w:id="54" w:author="Rory Peacock" w:date="2019-07-01T13:41:00Z">
            <w:rPr>
              <w:rStyle w:val="Emphasis"/>
              <w:rFonts w:ascii="Times New Roman" w:hAnsi="Times New Roman" w:cs="Times New Roman"/>
              <w:i w:val="0"/>
              <w:iCs w:val="0"/>
              <w:sz w:val="24"/>
              <w:szCs w:val="24"/>
            </w:rPr>
          </w:rPrChange>
        </w:rPr>
        <w:t>ESC Region 11</w:t>
      </w:r>
      <w:r w:rsidRPr="0053435E">
        <w:rPr>
          <w:rStyle w:val="st"/>
          <w:rFonts w:ascii="Times New Roman" w:hAnsi="Times New Roman" w:cs="Times New Roman"/>
          <w:sz w:val="24"/>
          <w:szCs w:val="24"/>
          <w:rPrChange w:id="55" w:author="Rory Peacock" w:date="2019-07-01T13:41:00Z">
            <w:rPr>
              <w:rStyle w:val="st"/>
              <w:rFonts w:ascii="Times New Roman" w:hAnsi="Times New Roman" w:cs="Times New Roman"/>
              <w:sz w:val="24"/>
              <w:szCs w:val="24"/>
            </w:rPr>
          </w:rPrChange>
        </w:rPr>
        <w:t xml:space="preserve"> is one of 20 </w:t>
      </w:r>
      <w:r w:rsidRPr="0053435E">
        <w:rPr>
          <w:rFonts w:ascii="Times New Roman" w:eastAsia="Times New Roman" w:hAnsi="Times New Roman" w:cs="Times New Roman"/>
          <w:sz w:val="24"/>
          <w:szCs w:val="24"/>
          <w:rPrChange w:id="56" w:author="Rory Peacock" w:date="2019-07-01T13:41:00Z">
            <w:rPr>
              <w:rFonts w:ascii="Times New Roman" w:eastAsia="Times New Roman" w:hAnsi="Times New Roman" w:cs="Times New Roman"/>
              <w:sz w:val="24"/>
              <w:szCs w:val="24"/>
            </w:rPr>
          </w:rPrChange>
        </w:rPr>
        <w:t>education</w:t>
      </w:r>
      <w:r w:rsidRPr="0053435E">
        <w:rPr>
          <w:rStyle w:val="st"/>
          <w:rFonts w:ascii="Times New Roman" w:hAnsi="Times New Roman" w:cs="Times New Roman"/>
          <w:sz w:val="24"/>
          <w:szCs w:val="24"/>
          <w:rPrChange w:id="57" w:author="Rory Peacock" w:date="2019-07-01T13:41:00Z">
            <w:rPr>
              <w:rStyle w:val="st"/>
              <w:rFonts w:ascii="Times New Roman" w:hAnsi="Times New Roman" w:cs="Times New Roman"/>
              <w:sz w:val="24"/>
              <w:szCs w:val="24"/>
            </w:rPr>
          </w:rPrChange>
        </w:rPr>
        <w:t xml:space="preserve"> service centers created by the Texas State Legislature.  </w:t>
      </w:r>
      <w:r w:rsidR="007B43AE" w:rsidRPr="0053435E">
        <w:rPr>
          <w:rFonts w:ascii="Times New Roman" w:hAnsi="Times New Roman" w:cs="Times New Roman"/>
          <w:sz w:val="24"/>
          <w:szCs w:val="24"/>
          <w:rPrChange w:id="58" w:author="Rory Peacock" w:date="2019-07-01T13:41:00Z">
            <w:rPr>
              <w:rFonts w:ascii="Times New Roman" w:hAnsi="Times New Roman" w:cs="Times New Roman"/>
              <w:sz w:val="24"/>
              <w:szCs w:val="24"/>
            </w:rPr>
          </w:rPrChange>
        </w:rPr>
        <w:t xml:space="preserve">In order to serve the large number of individual school districts and charter schools in Texas, </w:t>
      </w:r>
      <w:r w:rsidR="00E305E7" w:rsidRPr="0053435E">
        <w:rPr>
          <w:rFonts w:ascii="Times New Roman" w:hAnsi="Times New Roman" w:cs="Times New Roman"/>
          <w:rPrChange w:id="59" w:author="Rory Peacock" w:date="2019-07-01T13:41:00Z">
            <w:rPr/>
          </w:rPrChange>
        </w:rPr>
        <w:fldChar w:fldCharType="begin"/>
      </w:r>
      <w:r w:rsidR="00E305E7" w:rsidRPr="0053435E">
        <w:rPr>
          <w:rFonts w:ascii="Times New Roman" w:hAnsi="Times New Roman" w:cs="Times New Roman"/>
          <w:rPrChange w:id="60" w:author="Rory Peacock" w:date="2019-07-01T13:41:00Z">
            <w:rPr/>
          </w:rPrChange>
        </w:rPr>
        <w:instrText xml:space="preserve"> HYPERLINK "https://en.wikipedia.org/wiki/Texas_Education_Agency" \o "Texas Education Agency" </w:instrText>
      </w:r>
      <w:r w:rsidR="00E305E7" w:rsidRPr="0053435E">
        <w:rPr>
          <w:rFonts w:ascii="Times New Roman" w:hAnsi="Times New Roman" w:cs="Times New Roman"/>
          <w:rPrChange w:id="61" w:author="Rory Peacock" w:date="2019-07-01T13:41:00Z">
            <w:rPr>
              <w:rStyle w:val="Hyperlink"/>
              <w:rFonts w:ascii="Times New Roman" w:hAnsi="Times New Roman" w:cs="Times New Roman"/>
              <w:color w:val="auto"/>
              <w:sz w:val="24"/>
              <w:szCs w:val="24"/>
              <w:u w:val="none"/>
            </w:rPr>
          </w:rPrChange>
        </w:rPr>
        <w:fldChar w:fldCharType="separate"/>
      </w:r>
      <w:r w:rsidR="007B43AE" w:rsidRPr="0053435E">
        <w:rPr>
          <w:rStyle w:val="Hyperlink"/>
          <w:rFonts w:ascii="Times New Roman" w:hAnsi="Times New Roman" w:cs="Times New Roman"/>
          <w:color w:val="auto"/>
          <w:sz w:val="24"/>
          <w:szCs w:val="24"/>
          <w:u w:val="none"/>
          <w:rPrChange w:id="62" w:author="Rory Peacock" w:date="2019-07-01T13:41:00Z">
            <w:rPr>
              <w:rStyle w:val="Hyperlink"/>
              <w:rFonts w:ascii="Times New Roman" w:hAnsi="Times New Roman" w:cs="Times New Roman"/>
              <w:color w:val="auto"/>
              <w:sz w:val="24"/>
              <w:szCs w:val="24"/>
              <w:u w:val="none"/>
            </w:rPr>
          </w:rPrChange>
        </w:rPr>
        <w:t>Texas Education Agency</w:t>
      </w:r>
      <w:r w:rsidR="00E305E7" w:rsidRPr="0053435E">
        <w:rPr>
          <w:rStyle w:val="Hyperlink"/>
          <w:rFonts w:ascii="Times New Roman" w:hAnsi="Times New Roman" w:cs="Times New Roman"/>
          <w:color w:val="auto"/>
          <w:sz w:val="24"/>
          <w:szCs w:val="24"/>
          <w:u w:val="none"/>
          <w:rPrChange w:id="63" w:author="Rory Peacock" w:date="2019-07-01T13:41:00Z">
            <w:rPr>
              <w:rStyle w:val="Hyperlink"/>
              <w:rFonts w:ascii="Times New Roman" w:hAnsi="Times New Roman" w:cs="Times New Roman"/>
              <w:color w:val="auto"/>
              <w:sz w:val="24"/>
              <w:szCs w:val="24"/>
              <w:u w:val="none"/>
            </w:rPr>
          </w:rPrChange>
        </w:rPr>
        <w:fldChar w:fldCharType="end"/>
      </w:r>
      <w:r w:rsidR="007B43AE" w:rsidRPr="0053435E">
        <w:rPr>
          <w:rFonts w:ascii="Times New Roman" w:hAnsi="Times New Roman" w:cs="Times New Roman"/>
          <w:sz w:val="24"/>
          <w:szCs w:val="24"/>
          <w:rPrChange w:id="64" w:author="Rory Peacock" w:date="2019-07-01T13:41:00Z">
            <w:rPr>
              <w:rFonts w:ascii="Times New Roman" w:hAnsi="Times New Roman" w:cs="Times New Roman"/>
              <w:sz w:val="24"/>
              <w:szCs w:val="24"/>
            </w:rPr>
          </w:rPrChange>
        </w:rPr>
        <w:t xml:space="preserve"> (TEA) is divided into 20 regions, each containing an Educational Service Center, or ESC. </w:t>
      </w:r>
      <w:ins w:id="65" w:author="Russell Neal" w:date="2019-07-01T11:24:00Z">
        <w:r w:rsidR="00F55399" w:rsidRPr="0053435E">
          <w:rPr>
            <w:rStyle w:val="Emphasis"/>
            <w:rFonts w:ascii="Times New Roman" w:hAnsi="Times New Roman" w:cs="Times New Roman"/>
            <w:sz w:val="24"/>
            <w:szCs w:val="24"/>
            <w:rPrChange w:id="66" w:author="Rory Peacock" w:date="2019-07-01T13:41:00Z">
              <w:rPr>
                <w:rStyle w:val="Emphasis"/>
                <w:sz w:val="24"/>
                <w:szCs w:val="24"/>
              </w:rPr>
            </w:rPrChange>
          </w:rPr>
          <w:t>ESC Region 11</w:t>
        </w:r>
        <w:r w:rsidR="00F55399" w:rsidRPr="0053435E">
          <w:rPr>
            <w:rStyle w:val="st"/>
            <w:rFonts w:ascii="Times New Roman" w:hAnsi="Times New Roman" w:cs="Times New Roman"/>
            <w:sz w:val="24"/>
            <w:szCs w:val="24"/>
            <w:rPrChange w:id="67" w:author="Rory Peacock" w:date="2019-07-01T13:41:00Z">
              <w:rPr>
                <w:rStyle w:val="st"/>
                <w:sz w:val="24"/>
                <w:szCs w:val="24"/>
              </w:rPr>
            </w:rPrChange>
          </w:rPr>
          <w:t xml:space="preserve"> provides professional development, technical support </w:t>
        </w:r>
        <w:r w:rsidR="00F55399" w:rsidRPr="0053435E">
          <w:rPr>
            <w:rStyle w:val="st"/>
            <w:rFonts w:ascii="Times New Roman" w:hAnsi="Times New Roman" w:cs="Times New Roman"/>
            <w:sz w:val="24"/>
            <w:szCs w:val="24"/>
            <w:rPrChange w:id="68" w:author="Rory Peacock" w:date="2019-07-01T13:41:00Z">
              <w:rPr>
                <w:rStyle w:val="st"/>
                <w:sz w:val="24"/>
                <w:szCs w:val="24"/>
                <w:highlight w:val="yellow"/>
              </w:rPr>
            </w:rPrChange>
          </w:rPr>
          <w:t>and management of educational programs.</w:t>
        </w:r>
        <w:r w:rsidR="00F55399" w:rsidRPr="0053435E">
          <w:rPr>
            <w:rStyle w:val="st"/>
            <w:rFonts w:ascii="Times New Roman" w:hAnsi="Times New Roman" w:cs="Times New Roman"/>
            <w:sz w:val="24"/>
            <w:szCs w:val="24"/>
            <w:rPrChange w:id="69" w:author="Rory Peacock" w:date="2019-07-01T13:41:00Z">
              <w:rPr>
                <w:rStyle w:val="st"/>
                <w:sz w:val="24"/>
                <w:szCs w:val="24"/>
              </w:rPr>
            </w:rPrChange>
          </w:rPr>
          <w:t xml:space="preserve"> </w:t>
        </w:r>
        <w:r w:rsidR="00F55399" w:rsidRPr="0053435E">
          <w:rPr>
            <w:rFonts w:ascii="Times New Roman" w:hAnsi="Times New Roman" w:cs="Times New Roman"/>
            <w:sz w:val="24"/>
            <w:szCs w:val="24"/>
            <w:rPrChange w:id="70" w:author="Rory Peacock" w:date="2019-07-01T13:41:00Z">
              <w:rPr>
                <w:sz w:val="24"/>
                <w:szCs w:val="24"/>
              </w:rPr>
            </w:rPrChange>
          </w:rPr>
          <w:t xml:space="preserve">Region 11 serves the counties of </w:t>
        </w:r>
        <w:del w:id="71" w:author="Rory Peacock" w:date="2019-07-01T13:42:00Z">
          <w:r w:rsidR="00F55399" w:rsidRPr="0053435E" w:rsidDel="0053435E">
            <w:rPr>
              <w:rFonts w:ascii="Times New Roman" w:hAnsi="Times New Roman" w:cs="Times New Roman"/>
              <w:rPrChange w:id="72" w:author="Rory Peacock" w:date="2019-07-01T13:41:00Z">
                <w:rPr/>
              </w:rPrChange>
            </w:rPr>
            <w:fldChar w:fldCharType="begin"/>
          </w:r>
          <w:r w:rsidR="00F55399" w:rsidRPr="0053435E" w:rsidDel="0053435E">
            <w:rPr>
              <w:rFonts w:ascii="Times New Roman" w:hAnsi="Times New Roman" w:cs="Times New Roman"/>
              <w:rPrChange w:id="73" w:author="Rory Peacock" w:date="2019-07-01T13:41:00Z">
                <w:rPr/>
              </w:rPrChange>
            </w:rPr>
            <w:delInstrText xml:space="preserve"> HYPERLINK "https://en.wikipedia.org/wiki/Cooke_County,_Texas" \o "Cooke County, Texas" </w:delInstrText>
          </w:r>
          <w:r w:rsidR="00F55399" w:rsidRPr="0053435E" w:rsidDel="0053435E">
            <w:rPr>
              <w:rFonts w:ascii="Times New Roman" w:hAnsi="Times New Roman" w:cs="Times New Roman"/>
              <w:rPrChange w:id="74" w:author="Rory Peacock" w:date="2019-07-01T13:41:00Z">
                <w:rPr>
                  <w:rStyle w:val="Hyperlink"/>
                  <w:color w:val="auto"/>
                  <w:sz w:val="24"/>
                  <w:szCs w:val="24"/>
                  <w:u w:val="none"/>
                </w:rPr>
              </w:rPrChange>
            </w:rPr>
            <w:fldChar w:fldCharType="separate"/>
          </w:r>
          <w:r w:rsidR="00F55399" w:rsidRPr="0053435E" w:rsidDel="0053435E">
            <w:rPr>
              <w:rFonts w:ascii="Times New Roman" w:hAnsi="Times New Roman" w:cs="Times New Roman"/>
              <w:sz w:val="24"/>
              <w:szCs w:val="24"/>
              <w:rPrChange w:id="75" w:author="Rory Peacock" w:date="2019-07-01T13:42:00Z">
                <w:rPr>
                  <w:rStyle w:val="Hyperlink"/>
                  <w:sz w:val="24"/>
                  <w:szCs w:val="24"/>
                </w:rPr>
              </w:rPrChange>
            </w:rPr>
            <w:delText>Cooke</w:delText>
          </w:r>
          <w:r w:rsidR="00F55399" w:rsidRPr="0053435E" w:rsidDel="0053435E">
            <w:rPr>
              <w:rStyle w:val="Hyperlink"/>
              <w:rFonts w:ascii="Times New Roman" w:hAnsi="Times New Roman" w:cs="Times New Roman"/>
              <w:color w:val="auto"/>
              <w:sz w:val="24"/>
              <w:szCs w:val="24"/>
              <w:u w:val="none"/>
              <w:rPrChange w:id="76" w:author="Rory Peacock" w:date="2019-07-01T13:41:00Z">
                <w:rPr>
                  <w:rStyle w:val="Hyperlink"/>
                  <w:color w:val="auto"/>
                  <w:sz w:val="24"/>
                  <w:szCs w:val="24"/>
                  <w:u w:val="none"/>
                </w:rPr>
              </w:rPrChange>
            </w:rPr>
            <w:fldChar w:fldCharType="end"/>
          </w:r>
        </w:del>
      </w:ins>
      <w:ins w:id="77" w:author="Rory Peacock" w:date="2019-07-01T13:42:00Z">
        <w:r w:rsidR="0053435E" w:rsidRPr="0053435E">
          <w:rPr>
            <w:rFonts w:ascii="Times New Roman" w:hAnsi="Times New Roman" w:cs="Times New Roman"/>
            <w:sz w:val="24"/>
            <w:szCs w:val="24"/>
            <w:rPrChange w:id="78" w:author="Rory Peacock" w:date="2019-07-01T13:42:00Z">
              <w:rPr>
                <w:rStyle w:val="Hyperlink"/>
                <w:sz w:val="24"/>
                <w:szCs w:val="24"/>
              </w:rPr>
            </w:rPrChange>
          </w:rPr>
          <w:t>Cooke</w:t>
        </w:r>
      </w:ins>
      <w:ins w:id="79" w:author="Russell Neal" w:date="2019-07-01T11:24:00Z">
        <w:r w:rsidR="00F55399" w:rsidRPr="0053435E">
          <w:rPr>
            <w:rFonts w:ascii="Times New Roman" w:hAnsi="Times New Roman" w:cs="Times New Roman"/>
            <w:sz w:val="24"/>
            <w:szCs w:val="24"/>
            <w:rPrChange w:id="80" w:author="Rory Peacock" w:date="2019-07-01T13:41:00Z">
              <w:rPr>
                <w:sz w:val="24"/>
                <w:szCs w:val="24"/>
              </w:rPr>
            </w:rPrChange>
          </w:rPr>
          <w:t xml:space="preserve">, </w:t>
        </w:r>
        <w:del w:id="81" w:author="Rory Peacock" w:date="2019-07-01T13:42:00Z">
          <w:r w:rsidR="00F55399" w:rsidRPr="0053435E" w:rsidDel="0053435E">
            <w:rPr>
              <w:rFonts w:ascii="Times New Roman" w:hAnsi="Times New Roman" w:cs="Times New Roman"/>
              <w:rPrChange w:id="82" w:author="Rory Peacock" w:date="2019-07-01T13:41:00Z">
                <w:rPr/>
              </w:rPrChange>
            </w:rPr>
            <w:fldChar w:fldCharType="begin"/>
          </w:r>
          <w:r w:rsidR="00F55399" w:rsidRPr="0053435E" w:rsidDel="0053435E">
            <w:rPr>
              <w:rFonts w:ascii="Times New Roman" w:hAnsi="Times New Roman" w:cs="Times New Roman"/>
              <w:rPrChange w:id="83" w:author="Rory Peacock" w:date="2019-07-01T13:41:00Z">
                <w:rPr/>
              </w:rPrChange>
            </w:rPr>
            <w:delInstrText xml:space="preserve"> HYPERLINK "https://en.wikipedia.org/wiki/Denton_County,_Texas" \o "Denton County, Texas" </w:delInstrText>
          </w:r>
          <w:r w:rsidR="00F55399" w:rsidRPr="0053435E" w:rsidDel="0053435E">
            <w:rPr>
              <w:rFonts w:ascii="Times New Roman" w:hAnsi="Times New Roman" w:cs="Times New Roman"/>
              <w:rPrChange w:id="84" w:author="Rory Peacock" w:date="2019-07-01T13:41:00Z">
                <w:rPr>
                  <w:rStyle w:val="Hyperlink"/>
                  <w:color w:val="auto"/>
                  <w:sz w:val="24"/>
                  <w:szCs w:val="24"/>
                  <w:u w:val="none"/>
                </w:rPr>
              </w:rPrChange>
            </w:rPr>
            <w:fldChar w:fldCharType="separate"/>
          </w:r>
          <w:r w:rsidR="00F55399" w:rsidRPr="0053435E" w:rsidDel="0053435E">
            <w:rPr>
              <w:rFonts w:ascii="Times New Roman" w:hAnsi="Times New Roman" w:cs="Times New Roman"/>
              <w:sz w:val="24"/>
              <w:szCs w:val="24"/>
              <w:rPrChange w:id="85" w:author="Rory Peacock" w:date="2019-07-01T13:42:00Z">
                <w:rPr>
                  <w:rStyle w:val="Hyperlink"/>
                  <w:sz w:val="24"/>
                  <w:szCs w:val="24"/>
                </w:rPr>
              </w:rPrChange>
            </w:rPr>
            <w:delText>Denton</w:delText>
          </w:r>
          <w:r w:rsidR="00F55399" w:rsidRPr="0053435E" w:rsidDel="0053435E">
            <w:rPr>
              <w:rStyle w:val="Hyperlink"/>
              <w:rFonts w:ascii="Times New Roman" w:hAnsi="Times New Roman" w:cs="Times New Roman"/>
              <w:color w:val="auto"/>
              <w:sz w:val="24"/>
              <w:szCs w:val="24"/>
              <w:u w:val="none"/>
              <w:rPrChange w:id="86" w:author="Rory Peacock" w:date="2019-07-01T13:41:00Z">
                <w:rPr>
                  <w:rStyle w:val="Hyperlink"/>
                  <w:color w:val="auto"/>
                  <w:sz w:val="24"/>
                  <w:szCs w:val="24"/>
                  <w:u w:val="none"/>
                </w:rPr>
              </w:rPrChange>
            </w:rPr>
            <w:fldChar w:fldCharType="end"/>
          </w:r>
        </w:del>
      </w:ins>
      <w:ins w:id="87" w:author="Rory Peacock" w:date="2019-07-01T13:42:00Z">
        <w:r w:rsidR="0053435E" w:rsidRPr="0053435E">
          <w:rPr>
            <w:rFonts w:ascii="Times New Roman" w:hAnsi="Times New Roman" w:cs="Times New Roman"/>
            <w:sz w:val="24"/>
            <w:szCs w:val="24"/>
            <w:rPrChange w:id="88" w:author="Rory Peacock" w:date="2019-07-01T13:42:00Z">
              <w:rPr>
                <w:rStyle w:val="Hyperlink"/>
                <w:sz w:val="24"/>
                <w:szCs w:val="24"/>
              </w:rPr>
            </w:rPrChange>
          </w:rPr>
          <w:t>Denton</w:t>
        </w:r>
      </w:ins>
      <w:ins w:id="89" w:author="Russell Neal" w:date="2019-07-01T11:24:00Z">
        <w:r w:rsidR="00F55399" w:rsidRPr="0053435E">
          <w:rPr>
            <w:rFonts w:ascii="Times New Roman" w:hAnsi="Times New Roman" w:cs="Times New Roman"/>
            <w:sz w:val="24"/>
            <w:szCs w:val="24"/>
            <w:rPrChange w:id="90" w:author="Rory Peacock" w:date="2019-07-01T13:41:00Z">
              <w:rPr>
                <w:sz w:val="24"/>
                <w:szCs w:val="24"/>
              </w:rPr>
            </w:rPrChange>
          </w:rPr>
          <w:t xml:space="preserve">, </w:t>
        </w:r>
        <w:del w:id="91" w:author="Rory Peacock" w:date="2019-07-01T13:42:00Z">
          <w:r w:rsidR="00F55399" w:rsidRPr="0053435E" w:rsidDel="0053435E">
            <w:rPr>
              <w:rFonts w:ascii="Times New Roman" w:hAnsi="Times New Roman" w:cs="Times New Roman"/>
              <w:rPrChange w:id="92" w:author="Rory Peacock" w:date="2019-07-01T13:41:00Z">
                <w:rPr/>
              </w:rPrChange>
            </w:rPr>
            <w:fldChar w:fldCharType="begin"/>
          </w:r>
          <w:r w:rsidR="00F55399" w:rsidRPr="0053435E" w:rsidDel="0053435E">
            <w:rPr>
              <w:rFonts w:ascii="Times New Roman" w:hAnsi="Times New Roman" w:cs="Times New Roman"/>
              <w:rPrChange w:id="93" w:author="Rory Peacock" w:date="2019-07-01T13:41:00Z">
                <w:rPr/>
              </w:rPrChange>
            </w:rPr>
            <w:delInstrText xml:space="preserve"> HYPERLINK "https://en.wikipedia.org/wiki/Erath_County,_Texas" \o "Erath County, Texas" </w:delInstrText>
          </w:r>
          <w:r w:rsidR="00F55399" w:rsidRPr="0053435E" w:rsidDel="0053435E">
            <w:rPr>
              <w:rFonts w:ascii="Times New Roman" w:hAnsi="Times New Roman" w:cs="Times New Roman"/>
              <w:rPrChange w:id="94" w:author="Rory Peacock" w:date="2019-07-01T13:41:00Z">
                <w:rPr>
                  <w:rStyle w:val="Hyperlink"/>
                  <w:color w:val="auto"/>
                  <w:sz w:val="24"/>
                  <w:szCs w:val="24"/>
                  <w:u w:val="none"/>
                </w:rPr>
              </w:rPrChange>
            </w:rPr>
            <w:fldChar w:fldCharType="separate"/>
          </w:r>
          <w:r w:rsidR="00F55399" w:rsidRPr="0053435E" w:rsidDel="0053435E">
            <w:rPr>
              <w:rFonts w:ascii="Times New Roman" w:hAnsi="Times New Roman" w:cs="Times New Roman"/>
              <w:sz w:val="24"/>
              <w:szCs w:val="24"/>
              <w:rPrChange w:id="95" w:author="Rory Peacock" w:date="2019-07-01T13:42:00Z">
                <w:rPr>
                  <w:rStyle w:val="Hyperlink"/>
                  <w:sz w:val="24"/>
                  <w:szCs w:val="24"/>
                </w:rPr>
              </w:rPrChange>
            </w:rPr>
            <w:delText>Erath</w:delText>
          </w:r>
          <w:r w:rsidR="00F55399" w:rsidRPr="0053435E" w:rsidDel="0053435E">
            <w:rPr>
              <w:rStyle w:val="Hyperlink"/>
              <w:rFonts w:ascii="Times New Roman" w:hAnsi="Times New Roman" w:cs="Times New Roman"/>
              <w:color w:val="auto"/>
              <w:sz w:val="24"/>
              <w:szCs w:val="24"/>
              <w:u w:val="none"/>
              <w:rPrChange w:id="96" w:author="Rory Peacock" w:date="2019-07-01T13:41:00Z">
                <w:rPr>
                  <w:rStyle w:val="Hyperlink"/>
                  <w:color w:val="auto"/>
                  <w:sz w:val="24"/>
                  <w:szCs w:val="24"/>
                  <w:u w:val="none"/>
                </w:rPr>
              </w:rPrChange>
            </w:rPr>
            <w:fldChar w:fldCharType="end"/>
          </w:r>
        </w:del>
      </w:ins>
      <w:ins w:id="97" w:author="Rory Peacock" w:date="2019-07-01T13:42:00Z">
        <w:r w:rsidR="0053435E" w:rsidRPr="0053435E">
          <w:rPr>
            <w:rFonts w:ascii="Times New Roman" w:hAnsi="Times New Roman" w:cs="Times New Roman"/>
            <w:sz w:val="24"/>
            <w:szCs w:val="24"/>
            <w:rPrChange w:id="98" w:author="Rory Peacock" w:date="2019-07-01T13:42:00Z">
              <w:rPr>
                <w:rStyle w:val="Hyperlink"/>
                <w:sz w:val="24"/>
                <w:szCs w:val="24"/>
              </w:rPr>
            </w:rPrChange>
          </w:rPr>
          <w:t>Erath</w:t>
        </w:r>
      </w:ins>
      <w:ins w:id="99" w:author="Russell Neal" w:date="2019-07-01T11:24:00Z">
        <w:r w:rsidR="00F55399" w:rsidRPr="0053435E">
          <w:rPr>
            <w:rFonts w:ascii="Times New Roman" w:hAnsi="Times New Roman" w:cs="Times New Roman"/>
            <w:sz w:val="24"/>
            <w:szCs w:val="24"/>
            <w:rPrChange w:id="100" w:author="Rory Peacock" w:date="2019-07-01T13:41:00Z">
              <w:rPr>
                <w:sz w:val="24"/>
                <w:szCs w:val="24"/>
              </w:rPr>
            </w:rPrChange>
          </w:rPr>
          <w:t xml:space="preserve">, </w:t>
        </w:r>
        <w:del w:id="101" w:author="Rory Peacock" w:date="2019-07-01T13:42:00Z">
          <w:r w:rsidR="00F55399" w:rsidRPr="0053435E" w:rsidDel="0053435E">
            <w:rPr>
              <w:rFonts w:ascii="Times New Roman" w:hAnsi="Times New Roman" w:cs="Times New Roman"/>
              <w:rPrChange w:id="102" w:author="Rory Peacock" w:date="2019-07-01T13:41:00Z">
                <w:rPr/>
              </w:rPrChange>
            </w:rPr>
            <w:fldChar w:fldCharType="begin"/>
          </w:r>
          <w:r w:rsidR="00F55399" w:rsidRPr="0053435E" w:rsidDel="0053435E">
            <w:rPr>
              <w:rFonts w:ascii="Times New Roman" w:hAnsi="Times New Roman" w:cs="Times New Roman"/>
              <w:rPrChange w:id="103" w:author="Rory Peacock" w:date="2019-07-01T13:41:00Z">
                <w:rPr/>
              </w:rPrChange>
            </w:rPr>
            <w:delInstrText xml:space="preserve"> HYPERLINK "https://en.wikipedia.org/wiki/Hood_County,_Texas" \o "Hood County, Texas" </w:delInstrText>
          </w:r>
          <w:r w:rsidR="00F55399" w:rsidRPr="0053435E" w:rsidDel="0053435E">
            <w:rPr>
              <w:rFonts w:ascii="Times New Roman" w:hAnsi="Times New Roman" w:cs="Times New Roman"/>
              <w:rPrChange w:id="104" w:author="Rory Peacock" w:date="2019-07-01T13:41:00Z">
                <w:rPr>
                  <w:rStyle w:val="Hyperlink"/>
                  <w:color w:val="auto"/>
                  <w:sz w:val="24"/>
                  <w:szCs w:val="24"/>
                  <w:u w:val="none"/>
                </w:rPr>
              </w:rPrChange>
            </w:rPr>
            <w:fldChar w:fldCharType="separate"/>
          </w:r>
          <w:r w:rsidR="00F55399" w:rsidRPr="0053435E" w:rsidDel="0053435E">
            <w:rPr>
              <w:rFonts w:ascii="Times New Roman" w:hAnsi="Times New Roman" w:cs="Times New Roman"/>
              <w:sz w:val="24"/>
              <w:szCs w:val="24"/>
              <w:rPrChange w:id="105" w:author="Rory Peacock" w:date="2019-07-01T13:42:00Z">
                <w:rPr>
                  <w:rStyle w:val="Hyperlink"/>
                  <w:sz w:val="24"/>
                  <w:szCs w:val="24"/>
                </w:rPr>
              </w:rPrChange>
            </w:rPr>
            <w:delText>Hood</w:delText>
          </w:r>
          <w:r w:rsidR="00F55399" w:rsidRPr="0053435E" w:rsidDel="0053435E">
            <w:rPr>
              <w:rStyle w:val="Hyperlink"/>
              <w:rFonts w:ascii="Times New Roman" w:hAnsi="Times New Roman" w:cs="Times New Roman"/>
              <w:color w:val="auto"/>
              <w:sz w:val="24"/>
              <w:szCs w:val="24"/>
              <w:u w:val="none"/>
              <w:rPrChange w:id="106" w:author="Rory Peacock" w:date="2019-07-01T13:41:00Z">
                <w:rPr>
                  <w:rStyle w:val="Hyperlink"/>
                  <w:color w:val="auto"/>
                  <w:sz w:val="24"/>
                  <w:szCs w:val="24"/>
                  <w:u w:val="none"/>
                </w:rPr>
              </w:rPrChange>
            </w:rPr>
            <w:fldChar w:fldCharType="end"/>
          </w:r>
        </w:del>
      </w:ins>
      <w:ins w:id="107" w:author="Rory Peacock" w:date="2019-07-01T13:42:00Z">
        <w:r w:rsidR="0053435E" w:rsidRPr="0053435E">
          <w:rPr>
            <w:rFonts w:ascii="Times New Roman" w:hAnsi="Times New Roman" w:cs="Times New Roman"/>
            <w:sz w:val="24"/>
            <w:szCs w:val="24"/>
            <w:rPrChange w:id="108" w:author="Rory Peacock" w:date="2019-07-01T13:42:00Z">
              <w:rPr>
                <w:rStyle w:val="Hyperlink"/>
                <w:sz w:val="24"/>
                <w:szCs w:val="24"/>
              </w:rPr>
            </w:rPrChange>
          </w:rPr>
          <w:t>Hood</w:t>
        </w:r>
      </w:ins>
      <w:ins w:id="109" w:author="Russell Neal" w:date="2019-07-01T11:24:00Z">
        <w:r w:rsidR="00F55399" w:rsidRPr="0053435E">
          <w:rPr>
            <w:rFonts w:ascii="Times New Roman" w:hAnsi="Times New Roman" w:cs="Times New Roman"/>
            <w:sz w:val="24"/>
            <w:szCs w:val="24"/>
            <w:rPrChange w:id="110" w:author="Rory Peacock" w:date="2019-07-01T13:41:00Z">
              <w:rPr>
                <w:sz w:val="24"/>
                <w:szCs w:val="24"/>
              </w:rPr>
            </w:rPrChange>
          </w:rPr>
          <w:t xml:space="preserve">, </w:t>
        </w:r>
        <w:del w:id="111" w:author="Rory Peacock" w:date="2019-07-01T13:42:00Z">
          <w:r w:rsidR="00F55399" w:rsidRPr="0053435E" w:rsidDel="0053435E">
            <w:rPr>
              <w:rFonts w:ascii="Times New Roman" w:hAnsi="Times New Roman" w:cs="Times New Roman"/>
              <w:rPrChange w:id="112" w:author="Rory Peacock" w:date="2019-07-01T13:41:00Z">
                <w:rPr/>
              </w:rPrChange>
            </w:rPr>
            <w:fldChar w:fldCharType="begin"/>
          </w:r>
          <w:r w:rsidR="00F55399" w:rsidRPr="0053435E" w:rsidDel="0053435E">
            <w:rPr>
              <w:rFonts w:ascii="Times New Roman" w:hAnsi="Times New Roman" w:cs="Times New Roman"/>
              <w:rPrChange w:id="113" w:author="Rory Peacock" w:date="2019-07-01T13:41:00Z">
                <w:rPr/>
              </w:rPrChange>
            </w:rPr>
            <w:delInstrText xml:space="preserve"> HYPERLINK "https://en.wikipedia.org/wiki/Johnson_County,_Texas" \o "Johnson County, Texas" </w:delInstrText>
          </w:r>
          <w:r w:rsidR="00F55399" w:rsidRPr="0053435E" w:rsidDel="0053435E">
            <w:rPr>
              <w:rFonts w:ascii="Times New Roman" w:hAnsi="Times New Roman" w:cs="Times New Roman"/>
              <w:rPrChange w:id="114" w:author="Rory Peacock" w:date="2019-07-01T13:41:00Z">
                <w:rPr>
                  <w:rStyle w:val="Hyperlink"/>
                  <w:color w:val="auto"/>
                  <w:sz w:val="24"/>
                  <w:szCs w:val="24"/>
                  <w:u w:val="none"/>
                </w:rPr>
              </w:rPrChange>
            </w:rPr>
            <w:fldChar w:fldCharType="separate"/>
          </w:r>
          <w:r w:rsidR="00F55399" w:rsidRPr="0053435E" w:rsidDel="0053435E">
            <w:rPr>
              <w:rFonts w:ascii="Times New Roman" w:hAnsi="Times New Roman" w:cs="Times New Roman"/>
              <w:sz w:val="24"/>
              <w:szCs w:val="24"/>
              <w:rPrChange w:id="115" w:author="Rory Peacock" w:date="2019-07-01T13:42:00Z">
                <w:rPr>
                  <w:rStyle w:val="Hyperlink"/>
                  <w:sz w:val="24"/>
                  <w:szCs w:val="24"/>
                </w:rPr>
              </w:rPrChange>
            </w:rPr>
            <w:delText>Johnson</w:delText>
          </w:r>
          <w:r w:rsidR="00F55399" w:rsidRPr="0053435E" w:rsidDel="0053435E">
            <w:rPr>
              <w:rStyle w:val="Hyperlink"/>
              <w:rFonts w:ascii="Times New Roman" w:hAnsi="Times New Roman" w:cs="Times New Roman"/>
              <w:color w:val="auto"/>
              <w:sz w:val="24"/>
              <w:szCs w:val="24"/>
              <w:u w:val="none"/>
              <w:rPrChange w:id="116" w:author="Rory Peacock" w:date="2019-07-01T13:41:00Z">
                <w:rPr>
                  <w:rStyle w:val="Hyperlink"/>
                  <w:color w:val="auto"/>
                  <w:sz w:val="24"/>
                  <w:szCs w:val="24"/>
                  <w:u w:val="none"/>
                </w:rPr>
              </w:rPrChange>
            </w:rPr>
            <w:fldChar w:fldCharType="end"/>
          </w:r>
        </w:del>
      </w:ins>
      <w:ins w:id="117" w:author="Rory Peacock" w:date="2019-07-01T13:42:00Z">
        <w:r w:rsidR="0053435E" w:rsidRPr="0053435E">
          <w:rPr>
            <w:rFonts w:ascii="Times New Roman" w:hAnsi="Times New Roman" w:cs="Times New Roman"/>
            <w:sz w:val="24"/>
            <w:szCs w:val="24"/>
            <w:rPrChange w:id="118" w:author="Rory Peacock" w:date="2019-07-01T13:42:00Z">
              <w:rPr>
                <w:rStyle w:val="Hyperlink"/>
                <w:sz w:val="24"/>
                <w:szCs w:val="24"/>
              </w:rPr>
            </w:rPrChange>
          </w:rPr>
          <w:t>Johnson</w:t>
        </w:r>
      </w:ins>
      <w:ins w:id="119" w:author="Russell Neal" w:date="2019-07-01T11:24:00Z">
        <w:r w:rsidR="00F55399" w:rsidRPr="0053435E">
          <w:rPr>
            <w:rFonts w:ascii="Times New Roman" w:hAnsi="Times New Roman" w:cs="Times New Roman"/>
            <w:sz w:val="24"/>
            <w:szCs w:val="24"/>
            <w:rPrChange w:id="120" w:author="Rory Peacock" w:date="2019-07-01T13:41:00Z">
              <w:rPr>
                <w:sz w:val="24"/>
                <w:szCs w:val="24"/>
              </w:rPr>
            </w:rPrChange>
          </w:rPr>
          <w:t xml:space="preserve">, </w:t>
        </w:r>
        <w:del w:id="121" w:author="Rory Peacock" w:date="2019-07-01T13:42:00Z">
          <w:r w:rsidR="00F55399" w:rsidRPr="0053435E" w:rsidDel="0053435E">
            <w:rPr>
              <w:rFonts w:ascii="Times New Roman" w:hAnsi="Times New Roman" w:cs="Times New Roman"/>
              <w:rPrChange w:id="122" w:author="Rory Peacock" w:date="2019-07-01T13:41:00Z">
                <w:rPr/>
              </w:rPrChange>
            </w:rPr>
            <w:fldChar w:fldCharType="begin"/>
          </w:r>
          <w:r w:rsidR="00F55399" w:rsidRPr="0053435E" w:rsidDel="0053435E">
            <w:rPr>
              <w:rFonts w:ascii="Times New Roman" w:hAnsi="Times New Roman" w:cs="Times New Roman"/>
              <w:rPrChange w:id="123" w:author="Rory Peacock" w:date="2019-07-01T13:41:00Z">
                <w:rPr/>
              </w:rPrChange>
            </w:rPr>
            <w:delInstrText xml:space="preserve"> HYPERLINK "https://en.wikipedia.org/wiki/Parker_County,_Texas" \o "Parker County, Texas" </w:delInstrText>
          </w:r>
          <w:r w:rsidR="00F55399" w:rsidRPr="0053435E" w:rsidDel="0053435E">
            <w:rPr>
              <w:rFonts w:ascii="Times New Roman" w:hAnsi="Times New Roman" w:cs="Times New Roman"/>
              <w:rPrChange w:id="124" w:author="Rory Peacock" w:date="2019-07-01T13:41:00Z">
                <w:rPr>
                  <w:rStyle w:val="Hyperlink"/>
                  <w:color w:val="auto"/>
                  <w:sz w:val="24"/>
                  <w:szCs w:val="24"/>
                  <w:u w:val="none"/>
                </w:rPr>
              </w:rPrChange>
            </w:rPr>
            <w:fldChar w:fldCharType="separate"/>
          </w:r>
          <w:r w:rsidR="00F55399" w:rsidRPr="0053435E" w:rsidDel="0053435E">
            <w:rPr>
              <w:rFonts w:ascii="Times New Roman" w:hAnsi="Times New Roman" w:cs="Times New Roman"/>
              <w:sz w:val="24"/>
              <w:szCs w:val="24"/>
              <w:rPrChange w:id="125" w:author="Rory Peacock" w:date="2019-07-01T13:42:00Z">
                <w:rPr>
                  <w:rStyle w:val="Hyperlink"/>
                  <w:sz w:val="24"/>
                  <w:szCs w:val="24"/>
                </w:rPr>
              </w:rPrChange>
            </w:rPr>
            <w:delText>Parker</w:delText>
          </w:r>
          <w:r w:rsidR="00F55399" w:rsidRPr="0053435E" w:rsidDel="0053435E">
            <w:rPr>
              <w:rStyle w:val="Hyperlink"/>
              <w:rFonts w:ascii="Times New Roman" w:hAnsi="Times New Roman" w:cs="Times New Roman"/>
              <w:color w:val="auto"/>
              <w:sz w:val="24"/>
              <w:szCs w:val="24"/>
              <w:u w:val="none"/>
              <w:rPrChange w:id="126" w:author="Rory Peacock" w:date="2019-07-01T13:41:00Z">
                <w:rPr>
                  <w:rStyle w:val="Hyperlink"/>
                  <w:color w:val="auto"/>
                  <w:sz w:val="24"/>
                  <w:szCs w:val="24"/>
                  <w:u w:val="none"/>
                </w:rPr>
              </w:rPrChange>
            </w:rPr>
            <w:fldChar w:fldCharType="end"/>
          </w:r>
        </w:del>
      </w:ins>
      <w:ins w:id="127" w:author="Rory Peacock" w:date="2019-07-01T13:42:00Z">
        <w:r w:rsidR="0053435E" w:rsidRPr="0053435E">
          <w:rPr>
            <w:rFonts w:ascii="Times New Roman" w:hAnsi="Times New Roman" w:cs="Times New Roman"/>
            <w:sz w:val="24"/>
            <w:szCs w:val="24"/>
            <w:rPrChange w:id="128" w:author="Rory Peacock" w:date="2019-07-01T13:42:00Z">
              <w:rPr>
                <w:rStyle w:val="Hyperlink"/>
                <w:sz w:val="24"/>
                <w:szCs w:val="24"/>
              </w:rPr>
            </w:rPrChange>
          </w:rPr>
          <w:t>Parker</w:t>
        </w:r>
      </w:ins>
      <w:ins w:id="129" w:author="Russell Neal" w:date="2019-07-01T11:24:00Z">
        <w:r w:rsidR="00F55399" w:rsidRPr="0053435E">
          <w:rPr>
            <w:rFonts w:ascii="Times New Roman" w:hAnsi="Times New Roman" w:cs="Times New Roman"/>
            <w:sz w:val="24"/>
            <w:szCs w:val="24"/>
            <w:rPrChange w:id="130" w:author="Rory Peacock" w:date="2019-07-01T13:41:00Z">
              <w:rPr>
                <w:sz w:val="24"/>
                <w:szCs w:val="24"/>
              </w:rPr>
            </w:rPrChange>
          </w:rPr>
          <w:t xml:space="preserve">, </w:t>
        </w:r>
        <w:del w:id="131" w:author="Rory Peacock" w:date="2019-07-01T13:42:00Z">
          <w:r w:rsidR="00F55399" w:rsidRPr="0053435E" w:rsidDel="0053435E">
            <w:rPr>
              <w:rFonts w:ascii="Times New Roman" w:hAnsi="Times New Roman" w:cs="Times New Roman"/>
              <w:rPrChange w:id="132" w:author="Rory Peacock" w:date="2019-07-01T13:41:00Z">
                <w:rPr/>
              </w:rPrChange>
            </w:rPr>
            <w:fldChar w:fldCharType="begin"/>
          </w:r>
          <w:r w:rsidR="00F55399" w:rsidRPr="0053435E" w:rsidDel="0053435E">
            <w:rPr>
              <w:rFonts w:ascii="Times New Roman" w:hAnsi="Times New Roman" w:cs="Times New Roman"/>
              <w:rPrChange w:id="133" w:author="Rory Peacock" w:date="2019-07-01T13:41:00Z">
                <w:rPr/>
              </w:rPrChange>
            </w:rPr>
            <w:delInstrText xml:space="preserve"> HYPERLINK "https://en.wikipedia.org/wiki/Palo_Pinto_County,_Texas" \o "Palo Pinto County, Texas" </w:delInstrText>
          </w:r>
          <w:r w:rsidR="00F55399" w:rsidRPr="0053435E" w:rsidDel="0053435E">
            <w:rPr>
              <w:rFonts w:ascii="Times New Roman" w:hAnsi="Times New Roman" w:cs="Times New Roman"/>
              <w:rPrChange w:id="134" w:author="Rory Peacock" w:date="2019-07-01T13:41:00Z">
                <w:rPr>
                  <w:rStyle w:val="Hyperlink"/>
                  <w:color w:val="auto"/>
                  <w:sz w:val="24"/>
                  <w:szCs w:val="24"/>
                  <w:u w:val="none"/>
                </w:rPr>
              </w:rPrChange>
            </w:rPr>
            <w:fldChar w:fldCharType="separate"/>
          </w:r>
          <w:r w:rsidR="00F55399" w:rsidRPr="0053435E" w:rsidDel="0053435E">
            <w:rPr>
              <w:rFonts w:ascii="Times New Roman" w:hAnsi="Times New Roman" w:cs="Times New Roman"/>
              <w:sz w:val="24"/>
              <w:szCs w:val="24"/>
              <w:rPrChange w:id="135" w:author="Rory Peacock" w:date="2019-07-01T13:42:00Z">
                <w:rPr>
                  <w:rStyle w:val="Hyperlink"/>
                  <w:sz w:val="24"/>
                  <w:szCs w:val="24"/>
                </w:rPr>
              </w:rPrChange>
            </w:rPr>
            <w:delText>Palo Pinto</w:delText>
          </w:r>
          <w:r w:rsidR="00F55399" w:rsidRPr="0053435E" w:rsidDel="0053435E">
            <w:rPr>
              <w:rStyle w:val="Hyperlink"/>
              <w:rFonts w:ascii="Times New Roman" w:hAnsi="Times New Roman" w:cs="Times New Roman"/>
              <w:color w:val="auto"/>
              <w:sz w:val="24"/>
              <w:szCs w:val="24"/>
              <w:u w:val="none"/>
              <w:rPrChange w:id="136" w:author="Rory Peacock" w:date="2019-07-01T13:41:00Z">
                <w:rPr>
                  <w:rStyle w:val="Hyperlink"/>
                  <w:color w:val="auto"/>
                  <w:sz w:val="24"/>
                  <w:szCs w:val="24"/>
                  <w:u w:val="none"/>
                </w:rPr>
              </w:rPrChange>
            </w:rPr>
            <w:fldChar w:fldCharType="end"/>
          </w:r>
        </w:del>
      </w:ins>
      <w:ins w:id="137" w:author="Rory Peacock" w:date="2019-07-01T13:42:00Z">
        <w:r w:rsidR="0053435E" w:rsidRPr="0053435E">
          <w:rPr>
            <w:rFonts w:ascii="Times New Roman" w:hAnsi="Times New Roman" w:cs="Times New Roman"/>
            <w:sz w:val="24"/>
            <w:szCs w:val="24"/>
            <w:rPrChange w:id="138" w:author="Rory Peacock" w:date="2019-07-01T13:42:00Z">
              <w:rPr>
                <w:rStyle w:val="Hyperlink"/>
                <w:sz w:val="24"/>
                <w:szCs w:val="24"/>
              </w:rPr>
            </w:rPrChange>
          </w:rPr>
          <w:t>Palo Pinto</w:t>
        </w:r>
      </w:ins>
      <w:ins w:id="139" w:author="Russell Neal" w:date="2019-07-01T11:24:00Z">
        <w:r w:rsidR="00F55399" w:rsidRPr="0053435E">
          <w:rPr>
            <w:rFonts w:ascii="Times New Roman" w:hAnsi="Times New Roman" w:cs="Times New Roman"/>
            <w:sz w:val="24"/>
            <w:szCs w:val="24"/>
            <w:rPrChange w:id="140" w:author="Rory Peacock" w:date="2019-07-01T13:41:00Z">
              <w:rPr>
                <w:sz w:val="24"/>
                <w:szCs w:val="24"/>
              </w:rPr>
            </w:rPrChange>
          </w:rPr>
          <w:t xml:space="preserve">, </w:t>
        </w:r>
        <w:del w:id="141" w:author="Rory Peacock" w:date="2019-07-01T13:42:00Z">
          <w:r w:rsidR="00F55399" w:rsidRPr="0053435E" w:rsidDel="0053435E">
            <w:rPr>
              <w:rFonts w:ascii="Times New Roman" w:hAnsi="Times New Roman" w:cs="Times New Roman"/>
              <w:rPrChange w:id="142" w:author="Rory Peacock" w:date="2019-07-01T13:41:00Z">
                <w:rPr/>
              </w:rPrChange>
            </w:rPr>
            <w:fldChar w:fldCharType="begin"/>
          </w:r>
          <w:r w:rsidR="00F55399" w:rsidRPr="0053435E" w:rsidDel="0053435E">
            <w:rPr>
              <w:rFonts w:ascii="Times New Roman" w:hAnsi="Times New Roman" w:cs="Times New Roman"/>
              <w:rPrChange w:id="143" w:author="Rory Peacock" w:date="2019-07-01T13:41:00Z">
                <w:rPr/>
              </w:rPrChange>
            </w:rPr>
            <w:delInstrText xml:space="preserve"> HYPERLINK "https://en.wikipedia.org/wiki/Somervell_County,_Texas" \o "Somervell County, Texas" </w:delInstrText>
          </w:r>
          <w:r w:rsidR="00F55399" w:rsidRPr="0053435E" w:rsidDel="0053435E">
            <w:rPr>
              <w:rFonts w:ascii="Times New Roman" w:hAnsi="Times New Roman" w:cs="Times New Roman"/>
              <w:rPrChange w:id="144" w:author="Rory Peacock" w:date="2019-07-01T13:41:00Z">
                <w:rPr>
                  <w:rStyle w:val="Hyperlink"/>
                  <w:color w:val="auto"/>
                  <w:sz w:val="24"/>
                  <w:szCs w:val="24"/>
                  <w:u w:val="none"/>
                </w:rPr>
              </w:rPrChange>
            </w:rPr>
            <w:fldChar w:fldCharType="separate"/>
          </w:r>
          <w:r w:rsidR="00F55399" w:rsidRPr="0053435E" w:rsidDel="0053435E">
            <w:rPr>
              <w:rFonts w:ascii="Times New Roman" w:hAnsi="Times New Roman" w:cs="Times New Roman"/>
              <w:sz w:val="24"/>
              <w:szCs w:val="24"/>
              <w:rPrChange w:id="145" w:author="Rory Peacock" w:date="2019-07-01T13:42:00Z">
                <w:rPr>
                  <w:rStyle w:val="Hyperlink"/>
                  <w:sz w:val="24"/>
                  <w:szCs w:val="24"/>
                </w:rPr>
              </w:rPrChange>
            </w:rPr>
            <w:delText>Somervell</w:delText>
          </w:r>
          <w:r w:rsidR="00F55399" w:rsidRPr="0053435E" w:rsidDel="0053435E">
            <w:rPr>
              <w:rStyle w:val="Hyperlink"/>
              <w:rFonts w:ascii="Times New Roman" w:hAnsi="Times New Roman" w:cs="Times New Roman"/>
              <w:color w:val="auto"/>
              <w:sz w:val="24"/>
              <w:szCs w:val="24"/>
              <w:u w:val="none"/>
              <w:rPrChange w:id="146" w:author="Rory Peacock" w:date="2019-07-01T13:41:00Z">
                <w:rPr>
                  <w:rStyle w:val="Hyperlink"/>
                  <w:color w:val="auto"/>
                  <w:sz w:val="24"/>
                  <w:szCs w:val="24"/>
                  <w:u w:val="none"/>
                </w:rPr>
              </w:rPrChange>
            </w:rPr>
            <w:fldChar w:fldCharType="end"/>
          </w:r>
        </w:del>
      </w:ins>
      <w:ins w:id="147" w:author="Rory Peacock" w:date="2019-07-01T13:42:00Z">
        <w:r w:rsidR="0053435E" w:rsidRPr="0053435E">
          <w:rPr>
            <w:rFonts w:ascii="Times New Roman" w:hAnsi="Times New Roman" w:cs="Times New Roman"/>
            <w:sz w:val="24"/>
            <w:szCs w:val="24"/>
            <w:rPrChange w:id="148" w:author="Rory Peacock" w:date="2019-07-01T13:42:00Z">
              <w:rPr>
                <w:rStyle w:val="Hyperlink"/>
                <w:sz w:val="24"/>
                <w:szCs w:val="24"/>
              </w:rPr>
            </w:rPrChange>
          </w:rPr>
          <w:t>Somervell</w:t>
        </w:r>
      </w:ins>
      <w:ins w:id="149" w:author="Russell Neal" w:date="2019-07-01T11:24:00Z">
        <w:r w:rsidR="00F55399" w:rsidRPr="0053435E">
          <w:rPr>
            <w:rFonts w:ascii="Times New Roman" w:hAnsi="Times New Roman" w:cs="Times New Roman"/>
            <w:sz w:val="24"/>
            <w:szCs w:val="24"/>
            <w:rPrChange w:id="150" w:author="Rory Peacock" w:date="2019-07-01T13:41:00Z">
              <w:rPr>
                <w:sz w:val="24"/>
                <w:szCs w:val="24"/>
              </w:rPr>
            </w:rPrChange>
          </w:rPr>
          <w:t xml:space="preserve">, </w:t>
        </w:r>
        <w:del w:id="151" w:author="Rory Peacock" w:date="2019-07-01T13:42:00Z">
          <w:r w:rsidR="00F55399" w:rsidRPr="0053435E" w:rsidDel="0053435E">
            <w:rPr>
              <w:rFonts w:ascii="Times New Roman" w:hAnsi="Times New Roman" w:cs="Times New Roman"/>
              <w:rPrChange w:id="152" w:author="Rory Peacock" w:date="2019-07-01T13:41:00Z">
                <w:rPr/>
              </w:rPrChange>
            </w:rPr>
            <w:lastRenderedPageBreak/>
            <w:fldChar w:fldCharType="begin"/>
          </w:r>
          <w:r w:rsidR="00F55399" w:rsidRPr="0053435E" w:rsidDel="0053435E">
            <w:rPr>
              <w:rFonts w:ascii="Times New Roman" w:hAnsi="Times New Roman" w:cs="Times New Roman"/>
              <w:rPrChange w:id="153" w:author="Rory Peacock" w:date="2019-07-01T13:41:00Z">
                <w:rPr/>
              </w:rPrChange>
            </w:rPr>
            <w:delInstrText xml:space="preserve"> HYPERLINK "https://en.wikipedia.org/wiki/Tarrant_County,_Texas" \o "Tarrant County, Texas" </w:delInstrText>
          </w:r>
          <w:r w:rsidR="00F55399" w:rsidRPr="0053435E" w:rsidDel="0053435E">
            <w:rPr>
              <w:rFonts w:ascii="Times New Roman" w:hAnsi="Times New Roman" w:cs="Times New Roman"/>
              <w:rPrChange w:id="154" w:author="Rory Peacock" w:date="2019-07-01T13:41:00Z">
                <w:rPr/>
              </w:rPrChange>
            </w:rPr>
            <w:fldChar w:fldCharType="separate"/>
          </w:r>
          <w:r w:rsidR="00F55399" w:rsidRPr="0053435E" w:rsidDel="0053435E">
            <w:rPr>
              <w:rFonts w:ascii="Times New Roman" w:hAnsi="Times New Roman" w:cs="Times New Roman"/>
              <w:sz w:val="24"/>
              <w:szCs w:val="24"/>
              <w:rPrChange w:id="155" w:author="Rory Peacock" w:date="2019-07-01T13:42:00Z">
                <w:rPr>
                  <w:rStyle w:val="Hyperlink"/>
                  <w:sz w:val="24"/>
                  <w:szCs w:val="24"/>
                </w:rPr>
              </w:rPrChange>
            </w:rPr>
            <w:delText>Tarrant</w:delText>
          </w:r>
          <w:r w:rsidR="00F55399" w:rsidRPr="0053435E" w:rsidDel="0053435E">
            <w:rPr>
              <w:rStyle w:val="Hyperlink"/>
              <w:rFonts w:ascii="Times New Roman" w:hAnsi="Times New Roman" w:cs="Times New Roman"/>
              <w:color w:val="auto"/>
              <w:sz w:val="24"/>
              <w:szCs w:val="24"/>
              <w:u w:val="none"/>
              <w:rPrChange w:id="156" w:author="Rory Peacock" w:date="2019-07-01T13:41:00Z">
                <w:rPr>
                  <w:rStyle w:val="Hyperlink"/>
                  <w:color w:val="auto"/>
                  <w:sz w:val="24"/>
                  <w:szCs w:val="24"/>
                  <w:u w:val="none"/>
                </w:rPr>
              </w:rPrChange>
            </w:rPr>
            <w:fldChar w:fldCharType="end"/>
          </w:r>
        </w:del>
      </w:ins>
      <w:ins w:id="157" w:author="Rory Peacock" w:date="2019-07-01T13:42:00Z">
        <w:r w:rsidR="0053435E" w:rsidRPr="0053435E">
          <w:rPr>
            <w:rFonts w:ascii="Times New Roman" w:hAnsi="Times New Roman" w:cs="Times New Roman"/>
            <w:sz w:val="24"/>
            <w:szCs w:val="24"/>
            <w:rPrChange w:id="158" w:author="Rory Peacock" w:date="2019-07-01T13:42:00Z">
              <w:rPr>
                <w:rStyle w:val="Hyperlink"/>
                <w:sz w:val="24"/>
                <w:szCs w:val="24"/>
              </w:rPr>
            </w:rPrChange>
          </w:rPr>
          <w:t>Tarrant</w:t>
        </w:r>
      </w:ins>
      <w:ins w:id="159" w:author="Russell Neal" w:date="2019-07-01T11:24:00Z">
        <w:r w:rsidR="00F55399" w:rsidRPr="0053435E">
          <w:rPr>
            <w:rFonts w:ascii="Times New Roman" w:hAnsi="Times New Roman" w:cs="Times New Roman"/>
            <w:sz w:val="24"/>
            <w:szCs w:val="24"/>
            <w:rPrChange w:id="160" w:author="Rory Peacock" w:date="2019-07-01T13:41:00Z">
              <w:rPr>
                <w:sz w:val="24"/>
                <w:szCs w:val="24"/>
              </w:rPr>
            </w:rPrChange>
          </w:rPr>
          <w:t xml:space="preserve">, and </w:t>
        </w:r>
        <w:del w:id="161" w:author="Rory Peacock" w:date="2019-07-01T13:42:00Z">
          <w:r w:rsidR="00F55399" w:rsidRPr="0053435E" w:rsidDel="0053435E">
            <w:rPr>
              <w:rFonts w:ascii="Times New Roman" w:hAnsi="Times New Roman" w:cs="Times New Roman"/>
              <w:rPrChange w:id="162" w:author="Rory Peacock" w:date="2019-07-01T13:41:00Z">
                <w:rPr/>
              </w:rPrChange>
            </w:rPr>
            <w:fldChar w:fldCharType="begin"/>
          </w:r>
          <w:r w:rsidR="00F55399" w:rsidRPr="0053435E" w:rsidDel="0053435E">
            <w:rPr>
              <w:rFonts w:ascii="Times New Roman" w:hAnsi="Times New Roman" w:cs="Times New Roman"/>
              <w:rPrChange w:id="163" w:author="Rory Peacock" w:date="2019-07-01T13:41:00Z">
                <w:rPr/>
              </w:rPrChange>
            </w:rPr>
            <w:delInstrText xml:space="preserve"> HYPERLINK "https://en.wikipedia.org/wiki/Wise_County,_Texas" \o "Wise County, Texas" </w:delInstrText>
          </w:r>
          <w:r w:rsidR="00F55399" w:rsidRPr="0053435E" w:rsidDel="0053435E">
            <w:rPr>
              <w:rFonts w:ascii="Times New Roman" w:hAnsi="Times New Roman" w:cs="Times New Roman"/>
              <w:rPrChange w:id="164" w:author="Rory Peacock" w:date="2019-07-01T13:41:00Z">
                <w:rPr/>
              </w:rPrChange>
            </w:rPr>
            <w:fldChar w:fldCharType="separate"/>
          </w:r>
          <w:r w:rsidR="00F55399" w:rsidRPr="0053435E" w:rsidDel="0053435E">
            <w:rPr>
              <w:rFonts w:ascii="Times New Roman" w:hAnsi="Times New Roman" w:cs="Times New Roman"/>
              <w:sz w:val="24"/>
              <w:szCs w:val="24"/>
              <w:rPrChange w:id="165" w:author="Rory Peacock" w:date="2019-07-01T13:42:00Z">
                <w:rPr>
                  <w:rStyle w:val="Hyperlink"/>
                  <w:sz w:val="24"/>
                  <w:szCs w:val="24"/>
                </w:rPr>
              </w:rPrChange>
            </w:rPr>
            <w:delText>Wise</w:delText>
          </w:r>
          <w:r w:rsidR="00F55399" w:rsidRPr="0053435E" w:rsidDel="0053435E">
            <w:rPr>
              <w:rStyle w:val="Hyperlink"/>
              <w:rFonts w:ascii="Times New Roman" w:hAnsi="Times New Roman" w:cs="Times New Roman"/>
              <w:color w:val="auto"/>
              <w:sz w:val="24"/>
              <w:szCs w:val="24"/>
              <w:u w:val="none"/>
              <w:rPrChange w:id="166" w:author="Rory Peacock" w:date="2019-07-01T13:41:00Z">
                <w:rPr>
                  <w:rStyle w:val="Hyperlink"/>
                  <w:color w:val="auto"/>
                  <w:sz w:val="24"/>
                  <w:szCs w:val="24"/>
                  <w:u w:val="none"/>
                </w:rPr>
              </w:rPrChange>
            </w:rPr>
            <w:fldChar w:fldCharType="end"/>
          </w:r>
        </w:del>
      </w:ins>
      <w:ins w:id="167" w:author="Rory Peacock" w:date="2019-07-01T13:42:00Z">
        <w:r w:rsidR="0053435E" w:rsidRPr="0053435E">
          <w:rPr>
            <w:rFonts w:ascii="Times New Roman" w:hAnsi="Times New Roman" w:cs="Times New Roman"/>
            <w:sz w:val="24"/>
            <w:szCs w:val="24"/>
            <w:rPrChange w:id="168" w:author="Rory Peacock" w:date="2019-07-01T13:42:00Z">
              <w:rPr>
                <w:rStyle w:val="Hyperlink"/>
                <w:sz w:val="24"/>
                <w:szCs w:val="24"/>
              </w:rPr>
            </w:rPrChange>
          </w:rPr>
          <w:t>Wise</w:t>
        </w:r>
      </w:ins>
      <w:ins w:id="169" w:author="Russell Neal" w:date="2019-07-01T11:24:00Z">
        <w:r w:rsidR="00F55399" w:rsidRPr="0053435E">
          <w:rPr>
            <w:rFonts w:ascii="Times New Roman" w:hAnsi="Times New Roman" w:cs="Times New Roman"/>
            <w:sz w:val="24"/>
            <w:szCs w:val="24"/>
            <w:rPrChange w:id="170" w:author="Rory Peacock" w:date="2019-07-01T13:41:00Z">
              <w:rPr>
                <w:sz w:val="24"/>
                <w:szCs w:val="24"/>
              </w:rPr>
            </w:rPrChange>
          </w:rPr>
          <w:t xml:space="preserve">. ESC Region 11 serves 77 school districts, 66 charter school campuses, 70,699 educators, and </w:t>
        </w:r>
        <w:r w:rsidR="00F55399" w:rsidRPr="0053435E">
          <w:rPr>
            <w:rFonts w:ascii="Times New Roman" w:hAnsi="Times New Roman" w:cs="Times New Roman"/>
            <w:sz w:val="24"/>
            <w:szCs w:val="24"/>
            <w:rPrChange w:id="171" w:author="Rory Peacock" w:date="2019-07-01T13:41:00Z">
              <w:rPr>
                <w:sz w:val="24"/>
                <w:szCs w:val="24"/>
                <w:highlight w:val="yellow"/>
              </w:rPr>
            </w:rPrChange>
          </w:rPr>
          <w:t>578,910 students.</w:t>
        </w:r>
        <w:r w:rsidR="00F55399" w:rsidRPr="0053435E">
          <w:rPr>
            <w:rFonts w:ascii="Times New Roman" w:hAnsi="Times New Roman" w:cs="Times New Roman"/>
            <w:sz w:val="24"/>
            <w:szCs w:val="24"/>
            <w:rPrChange w:id="172" w:author="Rory Peacock" w:date="2019-07-01T13:41:00Z">
              <w:rPr>
                <w:sz w:val="24"/>
                <w:szCs w:val="24"/>
              </w:rPr>
            </w:rPrChange>
          </w:rPr>
          <w:t xml:space="preserve"> </w:t>
        </w:r>
      </w:ins>
    </w:p>
    <w:p w14:paraId="2331B4EB" w14:textId="08A2F117" w:rsidR="008D623A" w:rsidRPr="0053435E" w:rsidDel="00F55399" w:rsidRDefault="007B43AE" w:rsidP="00DD075C">
      <w:pPr>
        <w:spacing w:before="240" w:after="240" w:line="360" w:lineRule="auto"/>
        <w:ind w:firstLine="720"/>
        <w:rPr>
          <w:del w:id="173" w:author="Russell Neal" w:date="2019-07-01T11:24:00Z"/>
          <w:rFonts w:ascii="Times New Roman" w:hAnsi="Times New Roman" w:cs="Times New Roman"/>
          <w:sz w:val="24"/>
          <w:szCs w:val="24"/>
          <w:rPrChange w:id="174" w:author="Rory Peacock" w:date="2019-07-01T13:41:00Z">
            <w:rPr>
              <w:del w:id="175" w:author="Russell Neal" w:date="2019-07-01T11:24:00Z"/>
              <w:rFonts w:ascii="Times New Roman" w:hAnsi="Times New Roman" w:cs="Times New Roman"/>
              <w:sz w:val="24"/>
              <w:szCs w:val="24"/>
            </w:rPr>
          </w:rPrChange>
        </w:rPr>
      </w:pPr>
      <w:del w:id="176" w:author="Russell Neal" w:date="2019-07-01T11:24:00Z">
        <w:r w:rsidRPr="0053435E" w:rsidDel="00F55399">
          <w:rPr>
            <w:rFonts w:ascii="Times New Roman" w:hAnsi="Times New Roman" w:cs="Times New Roman"/>
            <w:sz w:val="24"/>
            <w:szCs w:val="24"/>
            <w:rPrChange w:id="177" w:author="Rory Peacock" w:date="2019-07-01T13:41:00Z">
              <w:rPr>
                <w:rFonts w:ascii="Times New Roman" w:hAnsi="Times New Roman" w:cs="Times New Roman"/>
                <w:sz w:val="24"/>
                <w:szCs w:val="24"/>
              </w:rPr>
            </w:rPrChange>
          </w:rPr>
          <w:delText xml:space="preserve">The ESCs serve as a liaison between the districts and TEA headquarters, providing support to the districts such as conducting workshops and technical assistance. </w:delText>
        </w:r>
        <w:r w:rsidR="008D623A" w:rsidRPr="0053435E" w:rsidDel="00F55399">
          <w:rPr>
            <w:rFonts w:ascii="Times New Roman" w:hAnsi="Times New Roman" w:cs="Times New Roman"/>
            <w:sz w:val="24"/>
            <w:szCs w:val="24"/>
            <w:rPrChange w:id="178" w:author="Rory Peacock" w:date="2019-07-01T13:41:00Z">
              <w:rPr>
                <w:rFonts w:ascii="Times New Roman" w:hAnsi="Times New Roman" w:cs="Times New Roman"/>
                <w:sz w:val="24"/>
                <w:szCs w:val="24"/>
              </w:rPr>
            </w:rPrChange>
          </w:rPr>
          <w:delText xml:space="preserve"> </w:delText>
        </w:r>
        <w:r w:rsidRPr="0053435E" w:rsidDel="00F55399">
          <w:rPr>
            <w:rStyle w:val="Emphasis"/>
            <w:rFonts w:ascii="Times New Roman" w:hAnsi="Times New Roman" w:cs="Times New Roman"/>
            <w:i w:val="0"/>
            <w:iCs w:val="0"/>
            <w:sz w:val="24"/>
            <w:szCs w:val="24"/>
            <w:rPrChange w:id="179" w:author="Rory Peacock" w:date="2019-07-01T13:41:00Z">
              <w:rPr>
                <w:rStyle w:val="Emphasis"/>
                <w:rFonts w:ascii="Times New Roman" w:hAnsi="Times New Roman" w:cs="Times New Roman"/>
                <w:i w:val="0"/>
                <w:iCs w:val="0"/>
                <w:sz w:val="24"/>
                <w:szCs w:val="24"/>
              </w:rPr>
            </w:rPrChange>
          </w:rPr>
          <w:delText>ESC Region 11</w:delText>
        </w:r>
        <w:r w:rsidRPr="0053435E" w:rsidDel="00F55399">
          <w:rPr>
            <w:rStyle w:val="st"/>
            <w:rFonts w:ascii="Times New Roman" w:hAnsi="Times New Roman" w:cs="Times New Roman"/>
            <w:sz w:val="24"/>
            <w:szCs w:val="24"/>
            <w:rPrChange w:id="180" w:author="Rory Peacock" w:date="2019-07-01T13:41:00Z">
              <w:rPr>
                <w:rStyle w:val="st"/>
                <w:rFonts w:ascii="Times New Roman" w:hAnsi="Times New Roman" w:cs="Times New Roman"/>
                <w:sz w:val="24"/>
                <w:szCs w:val="24"/>
              </w:rPr>
            </w:rPrChange>
          </w:rPr>
          <w:delText xml:space="preserve"> provides professional development, technical </w:delText>
        </w:r>
        <w:r w:rsidR="00DD075C" w:rsidRPr="0053435E" w:rsidDel="00F55399">
          <w:rPr>
            <w:rStyle w:val="st"/>
            <w:rFonts w:ascii="Times New Roman" w:hAnsi="Times New Roman" w:cs="Times New Roman"/>
            <w:sz w:val="24"/>
            <w:szCs w:val="24"/>
            <w:rPrChange w:id="181" w:author="Rory Peacock" w:date="2019-07-01T13:41:00Z">
              <w:rPr>
                <w:rStyle w:val="st"/>
                <w:rFonts w:ascii="Times New Roman" w:hAnsi="Times New Roman" w:cs="Times New Roman"/>
                <w:sz w:val="24"/>
                <w:szCs w:val="24"/>
              </w:rPr>
            </w:rPrChange>
          </w:rPr>
          <w:delText xml:space="preserve">support </w:delText>
        </w:r>
        <w:r w:rsidR="00DD075C" w:rsidRPr="0053435E" w:rsidDel="00F55399">
          <w:rPr>
            <w:rStyle w:val="st"/>
            <w:rFonts w:ascii="Times New Roman" w:hAnsi="Times New Roman" w:cs="Times New Roman"/>
            <w:sz w:val="24"/>
            <w:szCs w:val="24"/>
            <w:highlight w:val="yellow"/>
            <w:rPrChange w:id="182" w:author="Rory Peacock" w:date="2019-07-01T13:41:00Z">
              <w:rPr>
                <w:rStyle w:val="st"/>
                <w:rFonts w:ascii="Times New Roman" w:hAnsi="Times New Roman" w:cs="Times New Roman"/>
                <w:sz w:val="24"/>
                <w:szCs w:val="24"/>
                <w:highlight w:val="yellow"/>
              </w:rPr>
            </w:rPrChange>
          </w:rPr>
          <w:delText>[add more here.]</w:delText>
        </w:r>
        <w:r w:rsidR="00DD075C" w:rsidRPr="0053435E" w:rsidDel="00F55399">
          <w:rPr>
            <w:rStyle w:val="st"/>
            <w:rFonts w:ascii="Times New Roman" w:hAnsi="Times New Roman" w:cs="Times New Roman"/>
            <w:sz w:val="24"/>
            <w:szCs w:val="24"/>
            <w:rPrChange w:id="183" w:author="Rory Peacock" w:date="2019-07-01T13:41:00Z">
              <w:rPr>
                <w:rStyle w:val="st"/>
                <w:rFonts w:ascii="Times New Roman" w:hAnsi="Times New Roman" w:cs="Times New Roman"/>
                <w:sz w:val="24"/>
                <w:szCs w:val="24"/>
              </w:rPr>
            </w:rPrChange>
          </w:rPr>
          <w:delText xml:space="preserve"> </w:delText>
        </w:r>
        <w:r w:rsidR="008D623A" w:rsidRPr="0053435E" w:rsidDel="00F55399">
          <w:rPr>
            <w:rFonts w:ascii="Times New Roman" w:hAnsi="Times New Roman" w:cs="Times New Roman"/>
            <w:sz w:val="24"/>
            <w:szCs w:val="24"/>
            <w:rPrChange w:id="184" w:author="Rory Peacock" w:date="2019-07-01T13:41:00Z">
              <w:rPr>
                <w:rFonts w:ascii="Times New Roman" w:hAnsi="Times New Roman" w:cs="Times New Roman"/>
                <w:sz w:val="24"/>
                <w:szCs w:val="24"/>
              </w:rPr>
            </w:rPrChange>
          </w:rPr>
          <w:delText xml:space="preserve">Region 11 serves the counties of </w:delText>
        </w:r>
        <w:r w:rsidR="00E305E7" w:rsidRPr="0053435E" w:rsidDel="00F55399">
          <w:rPr>
            <w:rFonts w:ascii="Times New Roman" w:hAnsi="Times New Roman" w:cs="Times New Roman"/>
            <w:rPrChange w:id="185" w:author="Rory Peacock" w:date="2019-07-01T13:41:00Z">
              <w:rPr/>
            </w:rPrChange>
          </w:rPr>
          <w:fldChar w:fldCharType="begin"/>
        </w:r>
        <w:r w:rsidR="00E305E7" w:rsidRPr="0053435E" w:rsidDel="00F55399">
          <w:rPr>
            <w:rFonts w:ascii="Times New Roman" w:hAnsi="Times New Roman" w:cs="Times New Roman"/>
            <w:rPrChange w:id="186" w:author="Rory Peacock" w:date="2019-07-01T13:41:00Z">
              <w:rPr/>
            </w:rPrChange>
          </w:rPr>
          <w:delInstrText xml:space="preserve"> HYPERLINK "https://en.wikipedia.org/wiki/Cooke_County,_Texas" \o "Cooke County, Texas" </w:delInstrText>
        </w:r>
        <w:r w:rsidR="00E305E7" w:rsidRPr="0053435E" w:rsidDel="00F55399">
          <w:rPr>
            <w:rFonts w:ascii="Times New Roman" w:hAnsi="Times New Roman" w:cs="Times New Roman"/>
            <w:rPrChange w:id="187" w:author="Rory Peacock" w:date="2019-07-01T13:41:00Z">
              <w:rPr/>
            </w:rPrChange>
          </w:rPr>
          <w:fldChar w:fldCharType="separate"/>
        </w:r>
        <w:r w:rsidR="008D623A" w:rsidRPr="0053435E" w:rsidDel="00F55399">
          <w:rPr>
            <w:rStyle w:val="Hyperlink"/>
            <w:rFonts w:ascii="Times New Roman" w:hAnsi="Times New Roman" w:cs="Times New Roman"/>
            <w:color w:val="auto"/>
            <w:sz w:val="24"/>
            <w:szCs w:val="24"/>
            <w:u w:val="none"/>
            <w:rPrChange w:id="188" w:author="Rory Peacock" w:date="2019-07-01T13:41:00Z">
              <w:rPr>
                <w:rStyle w:val="Hyperlink"/>
                <w:rFonts w:ascii="Times New Roman" w:hAnsi="Times New Roman" w:cs="Times New Roman"/>
                <w:color w:val="auto"/>
                <w:sz w:val="24"/>
                <w:szCs w:val="24"/>
                <w:u w:val="none"/>
              </w:rPr>
            </w:rPrChange>
          </w:rPr>
          <w:delText>Cooke</w:delText>
        </w:r>
        <w:r w:rsidR="00E305E7" w:rsidRPr="0053435E" w:rsidDel="00F55399">
          <w:rPr>
            <w:rStyle w:val="Hyperlink"/>
            <w:rFonts w:ascii="Times New Roman" w:hAnsi="Times New Roman" w:cs="Times New Roman"/>
            <w:color w:val="auto"/>
            <w:sz w:val="24"/>
            <w:szCs w:val="24"/>
            <w:u w:val="none"/>
            <w:rPrChange w:id="189" w:author="Rory Peacock" w:date="2019-07-01T13:41:00Z">
              <w:rPr>
                <w:rStyle w:val="Hyperlink"/>
                <w:rFonts w:ascii="Times New Roman" w:hAnsi="Times New Roman" w:cs="Times New Roman"/>
                <w:color w:val="auto"/>
                <w:sz w:val="24"/>
                <w:szCs w:val="24"/>
                <w:u w:val="none"/>
              </w:rPr>
            </w:rPrChange>
          </w:rPr>
          <w:fldChar w:fldCharType="end"/>
        </w:r>
        <w:r w:rsidR="008D623A" w:rsidRPr="0053435E" w:rsidDel="00F55399">
          <w:rPr>
            <w:rFonts w:ascii="Times New Roman" w:hAnsi="Times New Roman" w:cs="Times New Roman"/>
            <w:sz w:val="24"/>
            <w:szCs w:val="24"/>
            <w:rPrChange w:id="190" w:author="Rory Peacock" w:date="2019-07-01T13:41:00Z">
              <w:rPr>
                <w:rFonts w:ascii="Times New Roman" w:hAnsi="Times New Roman" w:cs="Times New Roman"/>
                <w:sz w:val="24"/>
                <w:szCs w:val="24"/>
              </w:rPr>
            </w:rPrChange>
          </w:rPr>
          <w:delText xml:space="preserve">, </w:delText>
        </w:r>
        <w:r w:rsidR="00E305E7" w:rsidRPr="0053435E" w:rsidDel="00F55399">
          <w:rPr>
            <w:rFonts w:ascii="Times New Roman" w:hAnsi="Times New Roman" w:cs="Times New Roman"/>
            <w:rPrChange w:id="191" w:author="Rory Peacock" w:date="2019-07-01T13:41:00Z">
              <w:rPr/>
            </w:rPrChange>
          </w:rPr>
          <w:fldChar w:fldCharType="begin"/>
        </w:r>
        <w:r w:rsidR="00E305E7" w:rsidRPr="0053435E" w:rsidDel="00F55399">
          <w:rPr>
            <w:rFonts w:ascii="Times New Roman" w:hAnsi="Times New Roman" w:cs="Times New Roman"/>
            <w:rPrChange w:id="192" w:author="Rory Peacock" w:date="2019-07-01T13:41:00Z">
              <w:rPr/>
            </w:rPrChange>
          </w:rPr>
          <w:delInstrText xml:space="preserve"> HYPERLINK "https://en.wikipedia.org/wiki/Denton_County,_Texas" \o "Denton County, Texas" </w:delInstrText>
        </w:r>
        <w:r w:rsidR="00E305E7" w:rsidRPr="0053435E" w:rsidDel="00F55399">
          <w:rPr>
            <w:rFonts w:ascii="Times New Roman" w:hAnsi="Times New Roman" w:cs="Times New Roman"/>
            <w:rPrChange w:id="193" w:author="Rory Peacock" w:date="2019-07-01T13:41:00Z">
              <w:rPr/>
            </w:rPrChange>
          </w:rPr>
          <w:fldChar w:fldCharType="separate"/>
        </w:r>
        <w:r w:rsidR="008D623A" w:rsidRPr="0053435E" w:rsidDel="00F55399">
          <w:rPr>
            <w:rStyle w:val="Hyperlink"/>
            <w:rFonts w:ascii="Times New Roman" w:hAnsi="Times New Roman" w:cs="Times New Roman"/>
            <w:color w:val="auto"/>
            <w:sz w:val="24"/>
            <w:szCs w:val="24"/>
            <w:u w:val="none"/>
            <w:rPrChange w:id="194" w:author="Rory Peacock" w:date="2019-07-01T13:41:00Z">
              <w:rPr>
                <w:rStyle w:val="Hyperlink"/>
                <w:rFonts w:ascii="Times New Roman" w:hAnsi="Times New Roman" w:cs="Times New Roman"/>
                <w:color w:val="auto"/>
                <w:sz w:val="24"/>
                <w:szCs w:val="24"/>
                <w:u w:val="none"/>
              </w:rPr>
            </w:rPrChange>
          </w:rPr>
          <w:delText>Denton</w:delText>
        </w:r>
        <w:r w:rsidR="00E305E7" w:rsidRPr="0053435E" w:rsidDel="00F55399">
          <w:rPr>
            <w:rStyle w:val="Hyperlink"/>
            <w:rFonts w:ascii="Times New Roman" w:hAnsi="Times New Roman" w:cs="Times New Roman"/>
            <w:color w:val="auto"/>
            <w:sz w:val="24"/>
            <w:szCs w:val="24"/>
            <w:u w:val="none"/>
            <w:rPrChange w:id="195" w:author="Rory Peacock" w:date="2019-07-01T13:41:00Z">
              <w:rPr>
                <w:rStyle w:val="Hyperlink"/>
                <w:rFonts w:ascii="Times New Roman" w:hAnsi="Times New Roman" w:cs="Times New Roman"/>
                <w:color w:val="auto"/>
                <w:sz w:val="24"/>
                <w:szCs w:val="24"/>
                <w:u w:val="none"/>
              </w:rPr>
            </w:rPrChange>
          </w:rPr>
          <w:fldChar w:fldCharType="end"/>
        </w:r>
        <w:r w:rsidR="008D623A" w:rsidRPr="0053435E" w:rsidDel="00F55399">
          <w:rPr>
            <w:rFonts w:ascii="Times New Roman" w:hAnsi="Times New Roman" w:cs="Times New Roman"/>
            <w:sz w:val="24"/>
            <w:szCs w:val="24"/>
            <w:rPrChange w:id="196" w:author="Rory Peacock" w:date="2019-07-01T13:41:00Z">
              <w:rPr>
                <w:rFonts w:ascii="Times New Roman" w:hAnsi="Times New Roman" w:cs="Times New Roman"/>
                <w:sz w:val="24"/>
                <w:szCs w:val="24"/>
              </w:rPr>
            </w:rPrChange>
          </w:rPr>
          <w:delText xml:space="preserve">, </w:delText>
        </w:r>
        <w:r w:rsidR="00E305E7" w:rsidRPr="0053435E" w:rsidDel="00F55399">
          <w:rPr>
            <w:rFonts w:ascii="Times New Roman" w:hAnsi="Times New Roman" w:cs="Times New Roman"/>
            <w:rPrChange w:id="197" w:author="Rory Peacock" w:date="2019-07-01T13:41:00Z">
              <w:rPr/>
            </w:rPrChange>
          </w:rPr>
          <w:fldChar w:fldCharType="begin"/>
        </w:r>
        <w:r w:rsidR="00E305E7" w:rsidRPr="0053435E" w:rsidDel="00F55399">
          <w:rPr>
            <w:rFonts w:ascii="Times New Roman" w:hAnsi="Times New Roman" w:cs="Times New Roman"/>
            <w:rPrChange w:id="198" w:author="Rory Peacock" w:date="2019-07-01T13:41:00Z">
              <w:rPr/>
            </w:rPrChange>
          </w:rPr>
          <w:delInstrText xml:space="preserve"> HYPERLINK "https://en.wikipedia.org/wiki/Erath_County,_Texas" \o "Erath County, Texas" </w:delInstrText>
        </w:r>
        <w:r w:rsidR="00E305E7" w:rsidRPr="0053435E" w:rsidDel="00F55399">
          <w:rPr>
            <w:rFonts w:ascii="Times New Roman" w:hAnsi="Times New Roman" w:cs="Times New Roman"/>
            <w:rPrChange w:id="199" w:author="Rory Peacock" w:date="2019-07-01T13:41:00Z">
              <w:rPr/>
            </w:rPrChange>
          </w:rPr>
          <w:fldChar w:fldCharType="separate"/>
        </w:r>
        <w:r w:rsidR="008D623A" w:rsidRPr="0053435E" w:rsidDel="00F55399">
          <w:rPr>
            <w:rStyle w:val="Hyperlink"/>
            <w:rFonts w:ascii="Times New Roman" w:hAnsi="Times New Roman" w:cs="Times New Roman"/>
            <w:color w:val="auto"/>
            <w:sz w:val="24"/>
            <w:szCs w:val="24"/>
            <w:u w:val="none"/>
            <w:rPrChange w:id="200" w:author="Rory Peacock" w:date="2019-07-01T13:41:00Z">
              <w:rPr>
                <w:rStyle w:val="Hyperlink"/>
                <w:rFonts w:ascii="Times New Roman" w:hAnsi="Times New Roman" w:cs="Times New Roman"/>
                <w:color w:val="auto"/>
                <w:sz w:val="24"/>
                <w:szCs w:val="24"/>
                <w:u w:val="none"/>
              </w:rPr>
            </w:rPrChange>
          </w:rPr>
          <w:delText>Erath</w:delText>
        </w:r>
        <w:r w:rsidR="00E305E7" w:rsidRPr="0053435E" w:rsidDel="00F55399">
          <w:rPr>
            <w:rStyle w:val="Hyperlink"/>
            <w:rFonts w:ascii="Times New Roman" w:hAnsi="Times New Roman" w:cs="Times New Roman"/>
            <w:color w:val="auto"/>
            <w:sz w:val="24"/>
            <w:szCs w:val="24"/>
            <w:u w:val="none"/>
            <w:rPrChange w:id="201" w:author="Rory Peacock" w:date="2019-07-01T13:41:00Z">
              <w:rPr>
                <w:rStyle w:val="Hyperlink"/>
                <w:rFonts w:ascii="Times New Roman" w:hAnsi="Times New Roman" w:cs="Times New Roman"/>
                <w:color w:val="auto"/>
                <w:sz w:val="24"/>
                <w:szCs w:val="24"/>
                <w:u w:val="none"/>
              </w:rPr>
            </w:rPrChange>
          </w:rPr>
          <w:fldChar w:fldCharType="end"/>
        </w:r>
        <w:r w:rsidR="008D623A" w:rsidRPr="0053435E" w:rsidDel="00F55399">
          <w:rPr>
            <w:rFonts w:ascii="Times New Roman" w:hAnsi="Times New Roman" w:cs="Times New Roman"/>
            <w:sz w:val="24"/>
            <w:szCs w:val="24"/>
            <w:rPrChange w:id="202" w:author="Rory Peacock" w:date="2019-07-01T13:41:00Z">
              <w:rPr>
                <w:rFonts w:ascii="Times New Roman" w:hAnsi="Times New Roman" w:cs="Times New Roman"/>
                <w:sz w:val="24"/>
                <w:szCs w:val="24"/>
              </w:rPr>
            </w:rPrChange>
          </w:rPr>
          <w:delText xml:space="preserve">, </w:delText>
        </w:r>
        <w:r w:rsidR="00E305E7" w:rsidRPr="0053435E" w:rsidDel="00F55399">
          <w:rPr>
            <w:rFonts w:ascii="Times New Roman" w:hAnsi="Times New Roman" w:cs="Times New Roman"/>
            <w:rPrChange w:id="203" w:author="Rory Peacock" w:date="2019-07-01T13:41:00Z">
              <w:rPr/>
            </w:rPrChange>
          </w:rPr>
          <w:fldChar w:fldCharType="begin"/>
        </w:r>
        <w:r w:rsidR="00E305E7" w:rsidRPr="0053435E" w:rsidDel="00F55399">
          <w:rPr>
            <w:rFonts w:ascii="Times New Roman" w:hAnsi="Times New Roman" w:cs="Times New Roman"/>
            <w:rPrChange w:id="204" w:author="Rory Peacock" w:date="2019-07-01T13:41:00Z">
              <w:rPr/>
            </w:rPrChange>
          </w:rPr>
          <w:delInstrText xml:space="preserve"> HYPERLINK "https://en.wikipedia.org/wiki/Hood_County,_Texas" \o "Hood County, Texas" </w:delInstrText>
        </w:r>
        <w:r w:rsidR="00E305E7" w:rsidRPr="0053435E" w:rsidDel="00F55399">
          <w:rPr>
            <w:rFonts w:ascii="Times New Roman" w:hAnsi="Times New Roman" w:cs="Times New Roman"/>
            <w:rPrChange w:id="205" w:author="Rory Peacock" w:date="2019-07-01T13:41:00Z">
              <w:rPr/>
            </w:rPrChange>
          </w:rPr>
          <w:fldChar w:fldCharType="separate"/>
        </w:r>
        <w:r w:rsidR="008D623A" w:rsidRPr="0053435E" w:rsidDel="00F55399">
          <w:rPr>
            <w:rStyle w:val="Hyperlink"/>
            <w:rFonts w:ascii="Times New Roman" w:hAnsi="Times New Roman" w:cs="Times New Roman"/>
            <w:color w:val="auto"/>
            <w:sz w:val="24"/>
            <w:szCs w:val="24"/>
            <w:u w:val="none"/>
            <w:rPrChange w:id="206" w:author="Rory Peacock" w:date="2019-07-01T13:41:00Z">
              <w:rPr>
                <w:rStyle w:val="Hyperlink"/>
                <w:rFonts w:ascii="Times New Roman" w:hAnsi="Times New Roman" w:cs="Times New Roman"/>
                <w:color w:val="auto"/>
                <w:sz w:val="24"/>
                <w:szCs w:val="24"/>
                <w:u w:val="none"/>
              </w:rPr>
            </w:rPrChange>
          </w:rPr>
          <w:delText>Hood</w:delText>
        </w:r>
        <w:r w:rsidR="00E305E7" w:rsidRPr="0053435E" w:rsidDel="00F55399">
          <w:rPr>
            <w:rStyle w:val="Hyperlink"/>
            <w:rFonts w:ascii="Times New Roman" w:hAnsi="Times New Roman" w:cs="Times New Roman"/>
            <w:color w:val="auto"/>
            <w:sz w:val="24"/>
            <w:szCs w:val="24"/>
            <w:u w:val="none"/>
            <w:rPrChange w:id="207" w:author="Rory Peacock" w:date="2019-07-01T13:41:00Z">
              <w:rPr>
                <w:rStyle w:val="Hyperlink"/>
                <w:rFonts w:ascii="Times New Roman" w:hAnsi="Times New Roman" w:cs="Times New Roman"/>
                <w:color w:val="auto"/>
                <w:sz w:val="24"/>
                <w:szCs w:val="24"/>
                <w:u w:val="none"/>
              </w:rPr>
            </w:rPrChange>
          </w:rPr>
          <w:fldChar w:fldCharType="end"/>
        </w:r>
        <w:r w:rsidR="008D623A" w:rsidRPr="0053435E" w:rsidDel="00F55399">
          <w:rPr>
            <w:rFonts w:ascii="Times New Roman" w:hAnsi="Times New Roman" w:cs="Times New Roman"/>
            <w:sz w:val="24"/>
            <w:szCs w:val="24"/>
            <w:rPrChange w:id="208" w:author="Rory Peacock" w:date="2019-07-01T13:41:00Z">
              <w:rPr>
                <w:rFonts w:ascii="Times New Roman" w:hAnsi="Times New Roman" w:cs="Times New Roman"/>
                <w:sz w:val="24"/>
                <w:szCs w:val="24"/>
              </w:rPr>
            </w:rPrChange>
          </w:rPr>
          <w:delText xml:space="preserve">, </w:delText>
        </w:r>
        <w:r w:rsidR="00E305E7" w:rsidRPr="0053435E" w:rsidDel="00F55399">
          <w:rPr>
            <w:rFonts w:ascii="Times New Roman" w:hAnsi="Times New Roman" w:cs="Times New Roman"/>
            <w:rPrChange w:id="209" w:author="Rory Peacock" w:date="2019-07-01T13:41:00Z">
              <w:rPr/>
            </w:rPrChange>
          </w:rPr>
          <w:fldChar w:fldCharType="begin"/>
        </w:r>
        <w:r w:rsidR="00E305E7" w:rsidRPr="0053435E" w:rsidDel="00F55399">
          <w:rPr>
            <w:rFonts w:ascii="Times New Roman" w:hAnsi="Times New Roman" w:cs="Times New Roman"/>
            <w:rPrChange w:id="210" w:author="Rory Peacock" w:date="2019-07-01T13:41:00Z">
              <w:rPr/>
            </w:rPrChange>
          </w:rPr>
          <w:delInstrText xml:space="preserve"> HYPERLINK "https://en.wikipedia.org/wiki/Johnson_County,_Texas" \o "Johnson County, Texas" </w:delInstrText>
        </w:r>
        <w:r w:rsidR="00E305E7" w:rsidRPr="0053435E" w:rsidDel="00F55399">
          <w:rPr>
            <w:rFonts w:ascii="Times New Roman" w:hAnsi="Times New Roman" w:cs="Times New Roman"/>
            <w:rPrChange w:id="211" w:author="Rory Peacock" w:date="2019-07-01T13:41:00Z">
              <w:rPr/>
            </w:rPrChange>
          </w:rPr>
          <w:fldChar w:fldCharType="separate"/>
        </w:r>
        <w:r w:rsidR="008D623A" w:rsidRPr="0053435E" w:rsidDel="00F55399">
          <w:rPr>
            <w:rStyle w:val="Hyperlink"/>
            <w:rFonts w:ascii="Times New Roman" w:hAnsi="Times New Roman" w:cs="Times New Roman"/>
            <w:color w:val="auto"/>
            <w:sz w:val="24"/>
            <w:szCs w:val="24"/>
            <w:u w:val="none"/>
            <w:rPrChange w:id="212" w:author="Rory Peacock" w:date="2019-07-01T13:41:00Z">
              <w:rPr>
                <w:rStyle w:val="Hyperlink"/>
                <w:rFonts w:ascii="Times New Roman" w:hAnsi="Times New Roman" w:cs="Times New Roman"/>
                <w:color w:val="auto"/>
                <w:sz w:val="24"/>
                <w:szCs w:val="24"/>
                <w:u w:val="none"/>
              </w:rPr>
            </w:rPrChange>
          </w:rPr>
          <w:delText>Johnson</w:delText>
        </w:r>
        <w:r w:rsidR="00E305E7" w:rsidRPr="0053435E" w:rsidDel="00F55399">
          <w:rPr>
            <w:rStyle w:val="Hyperlink"/>
            <w:rFonts w:ascii="Times New Roman" w:hAnsi="Times New Roman" w:cs="Times New Roman"/>
            <w:color w:val="auto"/>
            <w:sz w:val="24"/>
            <w:szCs w:val="24"/>
            <w:u w:val="none"/>
            <w:rPrChange w:id="213" w:author="Rory Peacock" w:date="2019-07-01T13:41:00Z">
              <w:rPr>
                <w:rStyle w:val="Hyperlink"/>
                <w:rFonts w:ascii="Times New Roman" w:hAnsi="Times New Roman" w:cs="Times New Roman"/>
                <w:color w:val="auto"/>
                <w:sz w:val="24"/>
                <w:szCs w:val="24"/>
                <w:u w:val="none"/>
              </w:rPr>
            </w:rPrChange>
          </w:rPr>
          <w:fldChar w:fldCharType="end"/>
        </w:r>
        <w:r w:rsidR="008D623A" w:rsidRPr="0053435E" w:rsidDel="00F55399">
          <w:rPr>
            <w:rFonts w:ascii="Times New Roman" w:hAnsi="Times New Roman" w:cs="Times New Roman"/>
            <w:sz w:val="24"/>
            <w:szCs w:val="24"/>
            <w:rPrChange w:id="214" w:author="Rory Peacock" w:date="2019-07-01T13:41:00Z">
              <w:rPr>
                <w:rFonts w:ascii="Times New Roman" w:hAnsi="Times New Roman" w:cs="Times New Roman"/>
                <w:sz w:val="24"/>
                <w:szCs w:val="24"/>
              </w:rPr>
            </w:rPrChange>
          </w:rPr>
          <w:delText xml:space="preserve">, </w:delText>
        </w:r>
        <w:r w:rsidR="00E305E7" w:rsidRPr="0053435E" w:rsidDel="00F55399">
          <w:rPr>
            <w:rFonts w:ascii="Times New Roman" w:hAnsi="Times New Roman" w:cs="Times New Roman"/>
            <w:rPrChange w:id="215" w:author="Rory Peacock" w:date="2019-07-01T13:41:00Z">
              <w:rPr/>
            </w:rPrChange>
          </w:rPr>
          <w:fldChar w:fldCharType="begin"/>
        </w:r>
        <w:r w:rsidR="00E305E7" w:rsidRPr="0053435E" w:rsidDel="00F55399">
          <w:rPr>
            <w:rFonts w:ascii="Times New Roman" w:hAnsi="Times New Roman" w:cs="Times New Roman"/>
            <w:rPrChange w:id="216" w:author="Rory Peacock" w:date="2019-07-01T13:41:00Z">
              <w:rPr/>
            </w:rPrChange>
          </w:rPr>
          <w:delInstrText xml:space="preserve"> HYPERLINK "https://en.wikipedia.org/wiki/Parker_County,_Texas" \o "Parker County, Texas" </w:delInstrText>
        </w:r>
        <w:r w:rsidR="00E305E7" w:rsidRPr="0053435E" w:rsidDel="00F55399">
          <w:rPr>
            <w:rFonts w:ascii="Times New Roman" w:hAnsi="Times New Roman" w:cs="Times New Roman"/>
            <w:rPrChange w:id="217" w:author="Rory Peacock" w:date="2019-07-01T13:41:00Z">
              <w:rPr/>
            </w:rPrChange>
          </w:rPr>
          <w:fldChar w:fldCharType="separate"/>
        </w:r>
        <w:r w:rsidR="008D623A" w:rsidRPr="0053435E" w:rsidDel="00F55399">
          <w:rPr>
            <w:rStyle w:val="Hyperlink"/>
            <w:rFonts w:ascii="Times New Roman" w:hAnsi="Times New Roman" w:cs="Times New Roman"/>
            <w:color w:val="auto"/>
            <w:sz w:val="24"/>
            <w:szCs w:val="24"/>
            <w:u w:val="none"/>
            <w:rPrChange w:id="218" w:author="Rory Peacock" w:date="2019-07-01T13:41:00Z">
              <w:rPr>
                <w:rStyle w:val="Hyperlink"/>
                <w:rFonts w:ascii="Times New Roman" w:hAnsi="Times New Roman" w:cs="Times New Roman"/>
                <w:color w:val="auto"/>
                <w:sz w:val="24"/>
                <w:szCs w:val="24"/>
                <w:u w:val="none"/>
              </w:rPr>
            </w:rPrChange>
          </w:rPr>
          <w:delText>Parker</w:delText>
        </w:r>
        <w:r w:rsidR="00E305E7" w:rsidRPr="0053435E" w:rsidDel="00F55399">
          <w:rPr>
            <w:rStyle w:val="Hyperlink"/>
            <w:rFonts w:ascii="Times New Roman" w:hAnsi="Times New Roman" w:cs="Times New Roman"/>
            <w:color w:val="auto"/>
            <w:sz w:val="24"/>
            <w:szCs w:val="24"/>
            <w:u w:val="none"/>
            <w:rPrChange w:id="219" w:author="Rory Peacock" w:date="2019-07-01T13:41:00Z">
              <w:rPr>
                <w:rStyle w:val="Hyperlink"/>
                <w:rFonts w:ascii="Times New Roman" w:hAnsi="Times New Roman" w:cs="Times New Roman"/>
                <w:color w:val="auto"/>
                <w:sz w:val="24"/>
                <w:szCs w:val="24"/>
                <w:u w:val="none"/>
              </w:rPr>
            </w:rPrChange>
          </w:rPr>
          <w:fldChar w:fldCharType="end"/>
        </w:r>
        <w:r w:rsidR="008D623A" w:rsidRPr="0053435E" w:rsidDel="00F55399">
          <w:rPr>
            <w:rFonts w:ascii="Times New Roman" w:hAnsi="Times New Roman" w:cs="Times New Roman"/>
            <w:sz w:val="24"/>
            <w:szCs w:val="24"/>
            <w:rPrChange w:id="220" w:author="Rory Peacock" w:date="2019-07-01T13:41:00Z">
              <w:rPr>
                <w:rFonts w:ascii="Times New Roman" w:hAnsi="Times New Roman" w:cs="Times New Roman"/>
                <w:sz w:val="24"/>
                <w:szCs w:val="24"/>
              </w:rPr>
            </w:rPrChange>
          </w:rPr>
          <w:delText xml:space="preserve">, </w:delText>
        </w:r>
        <w:r w:rsidR="00E305E7" w:rsidRPr="0053435E" w:rsidDel="00F55399">
          <w:rPr>
            <w:rFonts w:ascii="Times New Roman" w:hAnsi="Times New Roman" w:cs="Times New Roman"/>
            <w:rPrChange w:id="221" w:author="Rory Peacock" w:date="2019-07-01T13:41:00Z">
              <w:rPr/>
            </w:rPrChange>
          </w:rPr>
          <w:fldChar w:fldCharType="begin"/>
        </w:r>
        <w:r w:rsidR="00E305E7" w:rsidRPr="0053435E" w:rsidDel="00F55399">
          <w:rPr>
            <w:rFonts w:ascii="Times New Roman" w:hAnsi="Times New Roman" w:cs="Times New Roman"/>
            <w:rPrChange w:id="222" w:author="Rory Peacock" w:date="2019-07-01T13:41:00Z">
              <w:rPr/>
            </w:rPrChange>
          </w:rPr>
          <w:delInstrText xml:space="preserve"> HYPERLINK "https://en.wikipedia.org/wiki/Palo_Pinto_County,_Texas" \o "Palo Pinto County, Texas" </w:delInstrText>
        </w:r>
        <w:r w:rsidR="00E305E7" w:rsidRPr="0053435E" w:rsidDel="00F55399">
          <w:rPr>
            <w:rFonts w:ascii="Times New Roman" w:hAnsi="Times New Roman" w:cs="Times New Roman"/>
            <w:rPrChange w:id="223" w:author="Rory Peacock" w:date="2019-07-01T13:41:00Z">
              <w:rPr/>
            </w:rPrChange>
          </w:rPr>
          <w:fldChar w:fldCharType="separate"/>
        </w:r>
        <w:r w:rsidR="008D623A" w:rsidRPr="0053435E" w:rsidDel="00F55399">
          <w:rPr>
            <w:rStyle w:val="Hyperlink"/>
            <w:rFonts w:ascii="Times New Roman" w:hAnsi="Times New Roman" w:cs="Times New Roman"/>
            <w:color w:val="auto"/>
            <w:sz w:val="24"/>
            <w:szCs w:val="24"/>
            <w:u w:val="none"/>
            <w:rPrChange w:id="224" w:author="Rory Peacock" w:date="2019-07-01T13:41:00Z">
              <w:rPr>
                <w:rStyle w:val="Hyperlink"/>
                <w:rFonts w:ascii="Times New Roman" w:hAnsi="Times New Roman" w:cs="Times New Roman"/>
                <w:color w:val="auto"/>
                <w:sz w:val="24"/>
                <w:szCs w:val="24"/>
                <w:u w:val="none"/>
              </w:rPr>
            </w:rPrChange>
          </w:rPr>
          <w:delText>Palo Pinto</w:delText>
        </w:r>
        <w:r w:rsidR="00E305E7" w:rsidRPr="0053435E" w:rsidDel="00F55399">
          <w:rPr>
            <w:rStyle w:val="Hyperlink"/>
            <w:rFonts w:ascii="Times New Roman" w:hAnsi="Times New Roman" w:cs="Times New Roman"/>
            <w:color w:val="auto"/>
            <w:sz w:val="24"/>
            <w:szCs w:val="24"/>
            <w:u w:val="none"/>
            <w:rPrChange w:id="225" w:author="Rory Peacock" w:date="2019-07-01T13:41:00Z">
              <w:rPr>
                <w:rStyle w:val="Hyperlink"/>
                <w:rFonts w:ascii="Times New Roman" w:hAnsi="Times New Roman" w:cs="Times New Roman"/>
                <w:color w:val="auto"/>
                <w:sz w:val="24"/>
                <w:szCs w:val="24"/>
                <w:u w:val="none"/>
              </w:rPr>
            </w:rPrChange>
          </w:rPr>
          <w:fldChar w:fldCharType="end"/>
        </w:r>
        <w:r w:rsidR="008D623A" w:rsidRPr="0053435E" w:rsidDel="00F55399">
          <w:rPr>
            <w:rFonts w:ascii="Times New Roman" w:hAnsi="Times New Roman" w:cs="Times New Roman"/>
            <w:sz w:val="24"/>
            <w:szCs w:val="24"/>
            <w:rPrChange w:id="226" w:author="Rory Peacock" w:date="2019-07-01T13:41:00Z">
              <w:rPr>
                <w:rFonts w:ascii="Times New Roman" w:hAnsi="Times New Roman" w:cs="Times New Roman"/>
                <w:sz w:val="24"/>
                <w:szCs w:val="24"/>
              </w:rPr>
            </w:rPrChange>
          </w:rPr>
          <w:delText xml:space="preserve">, </w:delText>
        </w:r>
        <w:r w:rsidR="00E305E7" w:rsidRPr="0053435E" w:rsidDel="00F55399">
          <w:rPr>
            <w:rFonts w:ascii="Times New Roman" w:hAnsi="Times New Roman" w:cs="Times New Roman"/>
            <w:rPrChange w:id="227" w:author="Rory Peacock" w:date="2019-07-01T13:41:00Z">
              <w:rPr/>
            </w:rPrChange>
          </w:rPr>
          <w:fldChar w:fldCharType="begin"/>
        </w:r>
        <w:r w:rsidR="00E305E7" w:rsidRPr="0053435E" w:rsidDel="00F55399">
          <w:rPr>
            <w:rFonts w:ascii="Times New Roman" w:hAnsi="Times New Roman" w:cs="Times New Roman"/>
            <w:rPrChange w:id="228" w:author="Rory Peacock" w:date="2019-07-01T13:41:00Z">
              <w:rPr/>
            </w:rPrChange>
          </w:rPr>
          <w:delInstrText xml:space="preserve"> HYPERLINK "https://en.wikipedia.org/wiki/Somervell_County,_Texas" \o "Somervell County, Texas" </w:delInstrText>
        </w:r>
        <w:r w:rsidR="00E305E7" w:rsidRPr="0053435E" w:rsidDel="00F55399">
          <w:rPr>
            <w:rFonts w:ascii="Times New Roman" w:hAnsi="Times New Roman" w:cs="Times New Roman"/>
            <w:rPrChange w:id="229" w:author="Rory Peacock" w:date="2019-07-01T13:41:00Z">
              <w:rPr/>
            </w:rPrChange>
          </w:rPr>
          <w:fldChar w:fldCharType="separate"/>
        </w:r>
        <w:r w:rsidR="008D623A" w:rsidRPr="0053435E" w:rsidDel="00F55399">
          <w:rPr>
            <w:rStyle w:val="Hyperlink"/>
            <w:rFonts w:ascii="Times New Roman" w:hAnsi="Times New Roman" w:cs="Times New Roman"/>
            <w:color w:val="auto"/>
            <w:sz w:val="24"/>
            <w:szCs w:val="24"/>
            <w:u w:val="none"/>
            <w:rPrChange w:id="230" w:author="Rory Peacock" w:date="2019-07-01T13:41:00Z">
              <w:rPr>
                <w:rStyle w:val="Hyperlink"/>
                <w:rFonts w:ascii="Times New Roman" w:hAnsi="Times New Roman" w:cs="Times New Roman"/>
                <w:color w:val="auto"/>
                <w:sz w:val="24"/>
                <w:szCs w:val="24"/>
                <w:u w:val="none"/>
              </w:rPr>
            </w:rPrChange>
          </w:rPr>
          <w:delText>Somervell</w:delText>
        </w:r>
        <w:r w:rsidR="00E305E7" w:rsidRPr="0053435E" w:rsidDel="00F55399">
          <w:rPr>
            <w:rStyle w:val="Hyperlink"/>
            <w:rFonts w:ascii="Times New Roman" w:hAnsi="Times New Roman" w:cs="Times New Roman"/>
            <w:color w:val="auto"/>
            <w:sz w:val="24"/>
            <w:szCs w:val="24"/>
            <w:u w:val="none"/>
            <w:rPrChange w:id="231" w:author="Rory Peacock" w:date="2019-07-01T13:41:00Z">
              <w:rPr>
                <w:rStyle w:val="Hyperlink"/>
                <w:rFonts w:ascii="Times New Roman" w:hAnsi="Times New Roman" w:cs="Times New Roman"/>
                <w:color w:val="auto"/>
                <w:sz w:val="24"/>
                <w:szCs w:val="24"/>
                <w:u w:val="none"/>
              </w:rPr>
            </w:rPrChange>
          </w:rPr>
          <w:fldChar w:fldCharType="end"/>
        </w:r>
        <w:r w:rsidR="008D623A" w:rsidRPr="0053435E" w:rsidDel="00F55399">
          <w:rPr>
            <w:rFonts w:ascii="Times New Roman" w:hAnsi="Times New Roman" w:cs="Times New Roman"/>
            <w:sz w:val="24"/>
            <w:szCs w:val="24"/>
            <w:rPrChange w:id="232" w:author="Rory Peacock" w:date="2019-07-01T13:41:00Z">
              <w:rPr>
                <w:rFonts w:ascii="Times New Roman" w:hAnsi="Times New Roman" w:cs="Times New Roman"/>
                <w:sz w:val="24"/>
                <w:szCs w:val="24"/>
              </w:rPr>
            </w:rPrChange>
          </w:rPr>
          <w:delText xml:space="preserve">, </w:delText>
        </w:r>
        <w:r w:rsidR="00E305E7" w:rsidRPr="0053435E" w:rsidDel="00F55399">
          <w:rPr>
            <w:rFonts w:ascii="Times New Roman" w:hAnsi="Times New Roman" w:cs="Times New Roman"/>
            <w:rPrChange w:id="233" w:author="Rory Peacock" w:date="2019-07-01T13:41:00Z">
              <w:rPr/>
            </w:rPrChange>
          </w:rPr>
          <w:fldChar w:fldCharType="begin"/>
        </w:r>
        <w:r w:rsidR="00E305E7" w:rsidRPr="0053435E" w:rsidDel="00F55399">
          <w:rPr>
            <w:rFonts w:ascii="Times New Roman" w:hAnsi="Times New Roman" w:cs="Times New Roman"/>
            <w:rPrChange w:id="234" w:author="Rory Peacock" w:date="2019-07-01T13:41:00Z">
              <w:rPr/>
            </w:rPrChange>
          </w:rPr>
          <w:delInstrText xml:space="preserve"> HYPERLINK "https://en.wikipedia.org/wiki/Tarrant_County,_Texas" \o "Tarrant County, Texas" </w:delInstrText>
        </w:r>
        <w:r w:rsidR="00E305E7" w:rsidRPr="0053435E" w:rsidDel="00F55399">
          <w:rPr>
            <w:rFonts w:ascii="Times New Roman" w:hAnsi="Times New Roman" w:cs="Times New Roman"/>
            <w:rPrChange w:id="235" w:author="Rory Peacock" w:date="2019-07-01T13:41:00Z">
              <w:rPr/>
            </w:rPrChange>
          </w:rPr>
          <w:fldChar w:fldCharType="separate"/>
        </w:r>
        <w:r w:rsidR="008D623A" w:rsidRPr="0053435E" w:rsidDel="00F55399">
          <w:rPr>
            <w:rStyle w:val="Hyperlink"/>
            <w:rFonts w:ascii="Times New Roman" w:hAnsi="Times New Roman" w:cs="Times New Roman"/>
            <w:color w:val="auto"/>
            <w:sz w:val="24"/>
            <w:szCs w:val="24"/>
            <w:u w:val="none"/>
            <w:rPrChange w:id="236" w:author="Rory Peacock" w:date="2019-07-01T13:41:00Z">
              <w:rPr>
                <w:rStyle w:val="Hyperlink"/>
                <w:rFonts w:ascii="Times New Roman" w:hAnsi="Times New Roman" w:cs="Times New Roman"/>
                <w:color w:val="auto"/>
                <w:sz w:val="24"/>
                <w:szCs w:val="24"/>
                <w:u w:val="none"/>
              </w:rPr>
            </w:rPrChange>
          </w:rPr>
          <w:delText>Tarrant</w:delText>
        </w:r>
        <w:r w:rsidR="00E305E7" w:rsidRPr="0053435E" w:rsidDel="00F55399">
          <w:rPr>
            <w:rStyle w:val="Hyperlink"/>
            <w:rFonts w:ascii="Times New Roman" w:hAnsi="Times New Roman" w:cs="Times New Roman"/>
            <w:color w:val="auto"/>
            <w:sz w:val="24"/>
            <w:szCs w:val="24"/>
            <w:u w:val="none"/>
            <w:rPrChange w:id="237" w:author="Rory Peacock" w:date="2019-07-01T13:41:00Z">
              <w:rPr>
                <w:rStyle w:val="Hyperlink"/>
                <w:rFonts w:ascii="Times New Roman" w:hAnsi="Times New Roman" w:cs="Times New Roman"/>
                <w:color w:val="auto"/>
                <w:sz w:val="24"/>
                <w:szCs w:val="24"/>
                <w:u w:val="none"/>
              </w:rPr>
            </w:rPrChange>
          </w:rPr>
          <w:fldChar w:fldCharType="end"/>
        </w:r>
        <w:r w:rsidR="008D623A" w:rsidRPr="0053435E" w:rsidDel="00F55399">
          <w:rPr>
            <w:rFonts w:ascii="Times New Roman" w:hAnsi="Times New Roman" w:cs="Times New Roman"/>
            <w:sz w:val="24"/>
            <w:szCs w:val="24"/>
            <w:rPrChange w:id="238" w:author="Rory Peacock" w:date="2019-07-01T13:41:00Z">
              <w:rPr>
                <w:rFonts w:ascii="Times New Roman" w:hAnsi="Times New Roman" w:cs="Times New Roman"/>
                <w:sz w:val="24"/>
                <w:szCs w:val="24"/>
              </w:rPr>
            </w:rPrChange>
          </w:rPr>
          <w:delText xml:space="preserve">, and </w:delText>
        </w:r>
        <w:r w:rsidR="00E305E7" w:rsidRPr="0053435E" w:rsidDel="00F55399">
          <w:rPr>
            <w:rFonts w:ascii="Times New Roman" w:hAnsi="Times New Roman" w:cs="Times New Roman"/>
            <w:rPrChange w:id="239" w:author="Rory Peacock" w:date="2019-07-01T13:41:00Z">
              <w:rPr/>
            </w:rPrChange>
          </w:rPr>
          <w:fldChar w:fldCharType="begin"/>
        </w:r>
        <w:r w:rsidR="00E305E7" w:rsidRPr="0053435E" w:rsidDel="00F55399">
          <w:rPr>
            <w:rFonts w:ascii="Times New Roman" w:hAnsi="Times New Roman" w:cs="Times New Roman"/>
            <w:rPrChange w:id="240" w:author="Rory Peacock" w:date="2019-07-01T13:41:00Z">
              <w:rPr/>
            </w:rPrChange>
          </w:rPr>
          <w:delInstrText xml:space="preserve"> HYPERLINK "https://en.wikipedia.org/wiki/Wise_County,_Texas" \o "Wise County, Texas" </w:delInstrText>
        </w:r>
        <w:r w:rsidR="00E305E7" w:rsidRPr="0053435E" w:rsidDel="00F55399">
          <w:rPr>
            <w:rFonts w:ascii="Times New Roman" w:hAnsi="Times New Roman" w:cs="Times New Roman"/>
            <w:rPrChange w:id="241" w:author="Rory Peacock" w:date="2019-07-01T13:41:00Z">
              <w:rPr/>
            </w:rPrChange>
          </w:rPr>
          <w:fldChar w:fldCharType="separate"/>
        </w:r>
        <w:r w:rsidR="008D623A" w:rsidRPr="0053435E" w:rsidDel="00F55399">
          <w:rPr>
            <w:rStyle w:val="Hyperlink"/>
            <w:rFonts w:ascii="Times New Roman" w:hAnsi="Times New Roman" w:cs="Times New Roman"/>
            <w:color w:val="auto"/>
            <w:sz w:val="24"/>
            <w:szCs w:val="24"/>
            <w:u w:val="none"/>
            <w:rPrChange w:id="242" w:author="Rory Peacock" w:date="2019-07-01T13:41:00Z">
              <w:rPr>
                <w:rStyle w:val="Hyperlink"/>
                <w:rFonts w:ascii="Times New Roman" w:hAnsi="Times New Roman" w:cs="Times New Roman"/>
                <w:color w:val="auto"/>
                <w:sz w:val="24"/>
                <w:szCs w:val="24"/>
                <w:u w:val="none"/>
              </w:rPr>
            </w:rPrChange>
          </w:rPr>
          <w:delText>Wise</w:delText>
        </w:r>
        <w:r w:rsidR="00E305E7" w:rsidRPr="0053435E" w:rsidDel="00F55399">
          <w:rPr>
            <w:rStyle w:val="Hyperlink"/>
            <w:rFonts w:ascii="Times New Roman" w:hAnsi="Times New Roman" w:cs="Times New Roman"/>
            <w:color w:val="auto"/>
            <w:sz w:val="24"/>
            <w:szCs w:val="24"/>
            <w:u w:val="none"/>
            <w:rPrChange w:id="243" w:author="Rory Peacock" w:date="2019-07-01T13:41:00Z">
              <w:rPr>
                <w:rStyle w:val="Hyperlink"/>
                <w:rFonts w:ascii="Times New Roman" w:hAnsi="Times New Roman" w:cs="Times New Roman"/>
                <w:color w:val="auto"/>
                <w:sz w:val="24"/>
                <w:szCs w:val="24"/>
                <w:u w:val="none"/>
              </w:rPr>
            </w:rPrChange>
          </w:rPr>
          <w:fldChar w:fldCharType="end"/>
        </w:r>
        <w:r w:rsidR="00921928" w:rsidRPr="0053435E" w:rsidDel="00F55399">
          <w:rPr>
            <w:rFonts w:ascii="Times New Roman" w:hAnsi="Times New Roman" w:cs="Times New Roman"/>
            <w:sz w:val="24"/>
            <w:szCs w:val="24"/>
            <w:rPrChange w:id="244" w:author="Rory Peacock" w:date="2019-07-01T13:41:00Z">
              <w:rPr>
                <w:rFonts w:ascii="Times New Roman" w:hAnsi="Times New Roman" w:cs="Times New Roman"/>
                <w:sz w:val="24"/>
                <w:szCs w:val="24"/>
              </w:rPr>
            </w:rPrChange>
          </w:rPr>
          <w:delText>.</w:delText>
        </w:r>
        <w:r w:rsidR="00DD075C" w:rsidRPr="0053435E" w:rsidDel="00F55399">
          <w:rPr>
            <w:rFonts w:ascii="Times New Roman" w:hAnsi="Times New Roman" w:cs="Times New Roman"/>
            <w:sz w:val="24"/>
            <w:szCs w:val="24"/>
            <w:rPrChange w:id="245" w:author="Rory Peacock" w:date="2019-07-01T13:41:00Z">
              <w:rPr>
                <w:rFonts w:ascii="Times New Roman" w:hAnsi="Times New Roman" w:cs="Times New Roman"/>
                <w:sz w:val="24"/>
                <w:szCs w:val="24"/>
              </w:rPr>
            </w:rPrChange>
          </w:rPr>
          <w:delText xml:space="preserve"> </w:delText>
        </w:r>
        <w:r w:rsidR="00DD075C" w:rsidRPr="0053435E" w:rsidDel="00F55399">
          <w:rPr>
            <w:rFonts w:ascii="Times New Roman" w:hAnsi="Times New Roman" w:cs="Times New Roman"/>
            <w:sz w:val="24"/>
            <w:szCs w:val="24"/>
            <w:highlight w:val="yellow"/>
            <w:rPrChange w:id="246" w:author="Rory Peacock" w:date="2019-07-01T13:41:00Z">
              <w:rPr>
                <w:rFonts w:ascii="Times New Roman" w:hAnsi="Times New Roman" w:cs="Times New Roman"/>
                <w:sz w:val="24"/>
                <w:szCs w:val="24"/>
                <w:highlight w:val="yellow"/>
              </w:rPr>
            </w:rPrChange>
          </w:rPr>
          <w:delText>[</w:delText>
        </w:r>
      </w:del>
      <w:ins w:id="247" w:author="Gina Spade" w:date="2019-06-30T11:31:00Z">
        <w:del w:id="248" w:author="Russell Neal" w:date="2019-07-01T11:24:00Z">
          <w:r w:rsidR="00DD075C" w:rsidRPr="0053435E" w:rsidDel="00F55399">
            <w:rPr>
              <w:rFonts w:ascii="Times New Roman" w:hAnsi="Times New Roman" w:cs="Times New Roman"/>
              <w:sz w:val="24"/>
              <w:szCs w:val="24"/>
              <w:highlight w:val="yellow"/>
              <w:rPrChange w:id="249" w:author="Rory Peacock" w:date="2019-07-01T13:41:00Z">
                <w:rPr>
                  <w:rFonts w:ascii="Times New Roman" w:hAnsi="Times New Roman" w:cs="Times New Roman"/>
                  <w:sz w:val="24"/>
                  <w:szCs w:val="24"/>
                  <w:highlight w:val="yellow"/>
                </w:rPr>
              </w:rPrChange>
            </w:rPr>
            <w:delText xml:space="preserve">ESC Region 11 serves 77 school districts </w:delText>
          </w:r>
        </w:del>
      </w:ins>
      <w:del w:id="250" w:author="Russell Neal" w:date="2019-07-01T11:24:00Z">
        <w:r w:rsidR="00DD075C" w:rsidRPr="0053435E" w:rsidDel="00F55399">
          <w:rPr>
            <w:rFonts w:ascii="Times New Roman" w:hAnsi="Times New Roman" w:cs="Times New Roman"/>
            <w:sz w:val="24"/>
            <w:szCs w:val="24"/>
            <w:highlight w:val="yellow"/>
            <w:rPrChange w:id="251" w:author="Rory Peacock" w:date="2019-07-01T13:41:00Z">
              <w:rPr>
                <w:rFonts w:ascii="Times New Roman" w:hAnsi="Times New Roman" w:cs="Times New Roman"/>
                <w:sz w:val="24"/>
                <w:szCs w:val="24"/>
                <w:highlight w:val="yellow"/>
              </w:rPr>
            </w:rPrChange>
          </w:rPr>
          <w:delText>add how many member school districts and students served.]</w:delText>
        </w:r>
      </w:del>
    </w:p>
    <w:p w14:paraId="1B90D636" w14:textId="4CBD499D" w:rsidR="00DD075C" w:rsidRPr="0053435E" w:rsidRDefault="00DD075C" w:rsidP="00DD075C">
      <w:pPr>
        <w:spacing w:before="240" w:after="240" w:line="360" w:lineRule="auto"/>
        <w:ind w:firstLine="720"/>
        <w:rPr>
          <w:rFonts w:ascii="Times New Roman" w:eastAsia="Times New Roman" w:hAnsi="Times New Roman" w:cs="Times New Roman"/>
          <w:sz w:val="24"/>
          <w:szCs w:val="24"/>
          <w:rPrChange w:id="252" w:author="Rory Peacock" w:date="2019-07-01T13:41:00Z">
            <w:rPr>
              <w:rFonts w:ascii="Times New Roman" w:eastAsia="Times New Roman" w:hAnsi="Times New Roman" w:cs="Times New Roman"/>
              <w:sz w:val="24"/>
              <w:szCs w:val="24"/>
            </w:rPr>
          </w:rPrChange>
        </w:rPr>
      </w:pPr>
      <w:r w:rsidRPr="0053435E">
        <w:rPr>
          <w:rFonts w:ascii="Times New Roman" w:hAnsi="Times New Roman" w:cs="Times New Roman"/>
          <w:sz w:val="24"/>
          <w:szCs w:val="24"/>
          <w:rPrChange w:id="253" w:author="Rory Peacock" w:date="2019-07-01T13:41:00Z">
            <w:rPr>
              <w:rFonts w:ascii="Times New Roman" w:hAnsi="Times New Roman" w:cs="Times New Roman"/>
              <w:sz w:val="24"/>
              <w:szCs w:val="24"/>
            </w:rPr>
          </w:rPrChange>
        </w:rPr>
        <w:t xml:space="preserve">Region 11 has sought E-rate support on behalf of its member school districts—to the benefit of both its members and the E-rate program.  Region 11 believes the Commission’s E-rate rules currently promote competitive and cost-effective solutions that result in the best value services.    </w:t>
      </w:r>
    </w:p>
    <w:p w14:paraId="365A7CEE" w14:textId="622225DF" w:rsidR="001F5465" w:rsidRPr="0053435E" w:rsidRDefault="001F5465" w:rsidP="001F5465">
      <w:pPr>
        <w:spacing w:line="360" w:lineRule="auto"/>
        <w:rPr>
          <w:rFonts w:ascii="Times New Roman" w:eastAsia="Times New Roman" w:hAnsi="Times New Roman" w:cs="Times New Roman"/>
          <w:sz w:val="24"/>
          <w:szCs w:val="24"/>
          <w:rPrChange w:id="254" w:author="Rory Peacock" w:date="2019-07-01T13:41:00Z">
            <w:rPr>
              <w:rFonts w:ascii="Times New Roman" w:eastAsia="Times New Roman" w:hAnsi="Times New Roman" w:cs="Times New Roman"/>
              <w:sz w:val="24"/>
              <w:szCs w:val="24"/>
            </w:rPr>
          </w:rPrChange>
        </w:rPr>
      </w:pPr>
      <w:r w:rsidRPr="0053435E">
        <w:rPr>
          <w:rFonts w:ascii="Times New Roman" w:eastAsia="Times New Roman" w:hAnsi="Times New Roman" w:cs="Times New Roman"/>
          <w:b/>
          <w:sz w:val="24"/>
          <w:szCs w:val="24"/>
          <w:rPrChange w:id="255" w:author="Rory Peacock" w:date="2019-07-01T13:41:00Z">
            <w:rPr>
              <w:rFonts w:ascii="Times New Roman" w:eastAsia="Times New Roman" w:hAnsi="Times New Roman" w:cs="Times New Roman"/>
              <w:b/>
              <w:sz w:val="24"/>
              <w:szCs w:val="24"/>
            </w:rPr>
          </w:rPrChange>
        </w:rPr>
        <w:t xml:space="preserve">I. </w:t>
      </w:r>
      <w:r w:rsidR="00A30D6C" w:rsidRPr="0053435E">
        <w:rPr>
          <w:rFonts w:ascii="Times New Roman" w:eastAsia="Times New Roman" w:hAnsi="Times New Roman" w:cs="Times New Roman"/>
          <w:b/>
          <w:sz w:val="24"/>
          <w:szCs w:val="24"/>
          <w:rPrChange w:id="256" w:author="Rory Peacock" w:date="2019-07-01T13:41:00Z">
            <w:rPr>
              <w:rFonts w:ascii="Times New Roman" w:eastAsia="Times New Roman" w:hAnsi="Times New Roman" w:cs="Times New Roman"/>
              <w:b/>
              <w:sz w:val="24"/>
              <w:szCs w:val="24"/>
            </w:rPr>
          </w:rPrChange>
        </w:rPr>
        <w:t>Current rules provide for the most cost-effective solutions</w:t>
      </w:r>
    </w:p>
    <w:p w14:paraId="48777F84" w14:textId="3A08BE4D" w:rsidR="00A30D6C" w:rsidRPr="0053435E" w:rsidRDefault="00A30D6C" w:rsidP="001F5465">
      <w:pPr>
        <w:spacing w:line="360" w:lineRule="auto"/>
        <w:rPr>
          <w:rFonts w:ascii="Times New Roman" w:eastAsia="Times New Roman" w:hAnsi="Times New Roman" w:cs="Times New Roman"/>
          <w:sz w:val="24"/>
          <w:szCs w:val="24"/>
          <w:rPrChange w:id="257" w:author="Rory Peacock" w:date="2019-07-01T13:41:00Z">
            <w:rPr>
              <w:rFonts w:ascii="Times New Roman" w:eastAsia="Times New Roman" w:hAnsi="Times New Roman" w:cs="Times New Roman"/>
              <w:sz w:val="24"/>
              <w:szCs w:val="24"/>
            </w:rPr>
          </w:rPrChange>
        </w:rPr>
      </w:pPr>
      <w:r w:rsidRPr="0053435E">
        <w:rPr>
          <w:rFonts w:ascii="Times New Roman" w:eastAsia="Times New Roman" w:hAnsi="Times New Roman" w:cs="Times New Roman"/>
          <w:sz w:val="24"/>
          <w:szCs w:val="24"/>
          <w:rPrChange w:id="258" w:author="Rory Peacock" w:date="2019-07-01T13:41:00Z">
            <w:rPr>
              <w:rFonts w:ascii="Times New Roman" w:eastAsia="Times New Roman" w:hAnsi="Times New Roman" w:cs="Times New Roman"/>
              <w:sz w:val="24"/>
              <w:szCs w:val="24"/>
            </w:rPr>
          </w:rPrChange>
        </w:rPr>
        <w:tab/>
        <w:t xml:space="preserve">The Commission rules center around the concept of </w:t>
      </w:r>
      <w:r w:rsidR="001F5465" w:rsidRPr="0053435E">
        <w:rPr>
          <w:rFonts w:ascii="Times New Roman" w:eastAsia="Times New Roman" w:hAnsi="Times New Roman" w:cs="Times New Roman"/>
          <w:sz w:val="24"/>
          <w:szCs w:val="24"/>
          <w:rPrChange w:id="259" w:author="Rory Peacock" w:date="2019-07-01T13:41:00Z">
            <w:rPr>
              <w:rFonts w:ascii="Times New Roman" w:eastAsia="Times New Roman" w:hAnsi="Times New Roman" w:cs="Times New Roman"/>
              <w:sz w:val="24"/>
              <w:szCs w:val="24"/>
            </w:rPr>
          </w:rPrChange>
        </w:rPr>
        <w:tab/>
      </w:r>
      <w:r w:rsidRPr="0053435E">
        <w:rPr>
          <w:rFonts w:ascii="Times New Roman" w:eastAsia="Times New Roman" w:hAnsi="Times New Roman" w:cs="Times New Roman"/>
          <w:sz w:val="24"/>
          <w:szCs w:val="24"/>
          <w:rPrChange w:id="260" w:author="Rory Peacock" w:date="2019-07-01T13:41:00Z">
            <w:rPr>
              <w:rFonts w:ascii="Times New Roman" w:eastAsia="Times New Roman" w:hAnsi="Times New Roman" w:cs="Times New Roman"/>
              <w:sz w:val="24"/>
              <w:szCs w:val="24"/>
            </w:rPr>
          </w:rPrChange>
        </w:rPr>
        <w:t xml:space="preserve">fair and open competitive bidding for services to procure the most cost-effective solution for both applicants and the E-rate program.  Applicants are required to submit a vast amount of information as well as </w:t>
      </w:r>
      <w:r w:rsidR="00A91035" w:rsidRPr="0053435E">
        <w:rPr>
          <w:rFonts w:ascii="Times New Roman" w:eastAsia="Times New Roman" w:hAnsi="Times New Roman" w:cs="Times New Roman"/>
          <w:sz w:val="24"/>
          <w:szCs w:val="24"/>
          <w:rPrChange w:id="261" w:author="Rory Peacock" w:date="2019-07-01T13:41:00Z">
            <w:rPr>
              <w:rFonts w:ascii="Times New Roman" w:eastAsia="Times New Roman" w:hAnsi="Times New Roman" w:cs="Times New Roman"/>
              <w:sz w:val="24"/>
              <w:szCs w:val="24"/>
            </w:rPr>
          </w:rPrChange>
        </w:rPr>
        <w:t xml:space="preserve">defend the decision by answering highly technical questions to ensure that </w:t>
      </w:r>
      <w:ins w:id="262" w:author="Gina Spade" w:date="2019-06-30T12:04:00Z">
        <w:r w:rsidR="00992337" w:rsidRPr="0053435E">
          <w:rPr>
            <w:rFonts w:ascii="Times New Roman" w:eastAsia="Times New Roman" w:hAnsi="Times New Roman" w:cs="Times New Roman"/>
            <w:sz w:val="24"/>
            <w:szCs w:val="24"/>
            <w:rPrChange w:id="263" w:author="Rory Peacock" w:date="2019-07-01T13:41:00Z">
              <w:rPr>
                <w:rFonts w:ascii="Times New Roman" w:eastAsia="Times New Roman" w:hAnsi="Times New Roman" w:cs="Times New Roman"/>
                <w:sz w:val="24"/>
                <w:szCs w:val="24"/>
              </w:rPr>
            </w:rPrChange>
          </w:rPr>
          <w:t xml:space="preserve">funding for any </w:t>
        </w:r>
      </w:ins>
      <w:ins w:id="264" w:author="Gina Spade" w:date="2019-06-30T11:29:00Z">
        <w:r w:rsidR="00DD075C" w:rsidRPr="0053435E">
          <w:rPr>
            <w:rFonts w:ascii="Times New Roman" w:eastAsia="Times New Roman" w:hAnsi="Times New Roman" w:cs="Times New Roman"/>
            <w:sz w:val="24"/>
            <w:szCs w:val="24"/>
            <w:rPrChange w:id="265" w:author="Rory Peacock" w:date="2019-07-01T13:41:00Z">
              <w:rPr>
                <w:rFonts w:ascii="Times New Roman" w:eastAsia="Times New Roman" w:hAnsi="Times New Roman" w:cs="Times New Roman"/>
                <w:sz w:val="24"/>
                <w:szCs w:val="24"/>
              </w:rPr>
            </w:rPrChange>
          </w:rPr>
          <w:t xml:space="preserve">services that include </w:t>
        </w:r>
      </w:ins>
      <w:r w:rsidR="00A91035" w:rsidRPr="0053435E">
        <w:rPr>
          <w:rFonts w:ascii="Times New Roman" w:eastAsia="Times New Roman" w:hAnsi="Times New Roman" w:cs="Times New Roman"/>
          <w:sz w:val="24"/>
          <w:szCs w:val="24"/>
          <w:rPrChange w:id="266" w:author="Rory Peacock" w:date="2019-07-01T13:41:00Z">
            <w:rPr>
              <w:rFonts w:ascii="Times New Roman" w:eastAsia="Times New Roman" w:hAnsi="Times New Roman" w:cs="Times New Roman"/>
              <w:sz w:val="24"/>
              <w:szCs w:val="24"/>
            </w:rPr>
          </w:rPrChange>
        </w:rPr>
        <w:t xml:space="preserve">special construction </w:t>
      </w:r>
      <w:del w:id="267" w:author="Gina Spade" w:date="2019-06-30T11:29:00Z">
        <w:r w:rsidR="00A91035" w:rsidRPr="0053435E" w:rsidDel="00DD075C">
          <w:rPr>
            <w:rFonts w:ascii="Times New Roman" w:eastAsia="Times New Roman" w:hAnsi="Times New Roman" w:cs="Times New Roman"/>
            <w:sz w:val="24"/>
            <w:szCs w:val="24"/>
            <w:rPrChange w:id="268" w:author="Rory Peacock" w:date="2019-07-01T13:41:00Z">
              <w:rPr>
                <w:rFonts w:ascii="Times New Roman" w:eastAsia="Times New Roman" w:hAnsi="Times New Roman" w:cs="Times New Roman"/>
                <w:sz w:val="24"/>
                <w:szCs w:val="24"/>
              </w:rPr>
            </w:rPrChange>
          </w:rPr>
          <w:delText xml:space="preserve">is </w:delText>
        </w:r>
      </w:del>
      <w:ins w:id="269" w:author="Gina Spade" w:date="2019-06-30T11:29:00Z">
        <w:r w:rsidR="00DD075C" w:rsidRPr="0053435E">
          <w:rPr>
            <w:rFonts w:ascii="Times New Roman" w:eastAsia="Times New Roman" w:hAnsi="Times New Roman" w:cs="Times New Roman"/>
            <w:sz w:val="24"/>
            <w:szCs w:val="24"/>
            <w:rPrChange w:id="270" w:author="Rory Peacock" w:date="2019-07-01T13:41:00Z">
              <w:rPr>
                <w:rFonts w:ascii="Times New Roman" w:eastAsia="Times New Roman" w:hAnsi="Times New Roman" w:cs="Times New Roman"/>
                <w:sz w:val="24"/>
                <w:szCs w:val="24"/>
              </w:rPr>
            </w:rPrChange>
          </w:rPr>
          <w:t xml:space="preserve">are </w:t>
        </w:r>
      </w:ins>
      <w:del w:id="271" w:author="Gina Spade" w:date="2019-06-30T12:04:00Z">
        <w:r w:rsidR="00A91035" w:rsidRPr="0053435E" w:rsidDel="00992337">
          <w:rPr>
            <w:rFonts w:ascii="Times New Roman" w:eastAsia="Times New Roman" w:hAnsi="Times New Roman" w:cs="Times New Roman"/>
            <w:sz w:val="24"/>
            <w:szCs w:val="24"/>
            <w:rPrChange w:id="272" w:author="Rory Peacock" w:date="2019-07-01T13:41:00Z">
              <w:rPr>
                <w:rFonts w:ascii="Times New Roman" w:eastAsia="Times New Roman" w:hAnsi="Times New Roman" w:cs="Times New Roman"/>
                <w:sz w:val="24"/>
                <w:szCs w:val="24"/>
              </w:rPr>
            </w:rPrChange>
          </w:rPr>
          <w:delText xml:space="preserve">the </w:delText>
        </w:r>
      </w:del>
      <w:ins w:id="273" w:author="Gina Spade" w:date="2019-06-30T12:04:00Z">
        <w:r w:rsidR="00992337" w:rsidRPr="0053435E">
          <w:rPr>
            <w:rFonts w:ascii="Times New Roman" w:eastAsia="Times New Roman" w:hAnsi="Times New Roman" w:cs="Times New Roman"/>
            <w:sz w:val="24"/>
            <w:szCs w:val="24"/>
            <w:rPrChange w:id="274" w:author="Rory Peacock" w:date="2019-07-01T13:41:00Z">
              <w:rPr>
                <w:rFonts w:ascii="Times New Roman" w:eastAsia="Times New Roman" w:hAnsi="Times New Roman" w:cs="Times New Roman"/>
                <w:sz w:val="24"/>
                <w:szCs w:val="24"/>
              </w:rPr>
            </w:rPrChange>
          </w:rPr>
          <w:t xml:space="preserve">going to the </w:t>
        </w:r>
      </w:ins>
      <w:r w:rsidR="00A91035" w:rsidRPr="0053435E">
        <w:rPr>
          <w:rFonts w:ascii="Times New Roman" w:eastAsia="Times New Roman" w:hAnsi="Times New Roman" w:cs="Times New Roman"/>
          <w:sz w:val="24"/>
          <w:szCs w:val="24"/>
          <w:rPrChange w:id="275" w:author="Rory Peacock" w:date="2019-07-01T13:41:00Z">
            <w:rPr>
              <w:rFonts w:ascii="Times New Roman" w:eastAsia="Times New Roman" w:hAnsi="Times New Roman" w:cs="Times New Roman"/>
              <w:sz w:val="24"/>
              <w:szCs w:val="24"/>
            </w:rPr>
          </w:rPrChange>
        </w:rPr>
        <w:t>most cost-effective</w:t>
      </w:r>
      <w:ins w:id="276" w:author="Gina Spade" w:date="2019-06-30T12:04:00Z">
        <w:r w:rsidR="00992337" w:rsidRPr="0053435E">
          <w:rPr>
            <w:rFonts w:ascii="Times New Roman" w:eastAsia="Times New Roman" w:hAnsi="Times New Roman" w:cs="Times New Roman"/>
            <w:sz w:val="24"/>
            <w:szCs w:val="24"/>
            <w:rPrChange w:id="277" w:author="Rory Peacock" w:date="2019-07-01T13:41:00Z">
              <w:rPr>
                <w:rFonts w:ascii="Times New Roman" w:eastAsia="Times New Roman" w:hAnsi="Times New Roman" w:cs="Times New Roman"/>
                <w:sz w:val="24"/>
                <w:szCs w:val="24"/>
              </w:rPr>
            </w:rPrChange>
          </w:rPr>
          <w:t xml:space="preserve"> solution.</w:t>
        </w:r>
      </w:ins>
      <w:del w:id="278" w:author="Gina Spade" w:date="2019-06-30T11:29:00Z">
        <w:r w:rsidR="00A91035" w:rsidRPr="0053435E" w:rsidDel="00DD075C">
          <w:rPr>
            <w:rFonts w:ascii="Times New Roman" w:eastAsia="Times New Roman" w:hAnsi="Times New Roman" w:cs="Times New Roman"/>
            <w:sz w:val="24"/>
            <w:szCs w:val="24"/>
            <w:rPrChange w:id="279" w:author="Rory Peacock" w:date="2019-07-01T13:41:00Z">
              <w:rPr>
                <w:rFonts w:ascii="Times New Roman" w:eastAsia="Times New Roman" w:hAnsi="Times New Roman" w:cs="Times New Roman"/>
                <w:sz w:val="24"/>
                <w:szCs w:val="24"/>
              </w:rPr>
            </w:rPrChange>
          </w:rPr>
          <w:delText xml:space="preserve"> model</w:delText>
        </w:r>
      </w:del>
      <w:r w:rsidR="00A91035" w:rsidRPr="0053435E">
        <w:rPr>
          <w:rFonts w:ascii="Times New Roman" w:eastAsia="Times New Roman" w:hAnsi="Times New Roman" w:cs="Times New Roman"/>
          <w:sz w:val="24"/>
          <w:szCs w:val="24"/>
          <w:rPrChange w:id="280" w:author="Rory Peacock" w:date="2019-07-01T13:41:00Z">
            <w:rPr>
              <w:rFonts w:ascii="Times New Roman" w:eastAsia="Times New Roman" w:hAnsi="Times New Roman" w:cs="Times New Roman"/>
              <w:sz w:val="24"/>
              <w:szCs w:val="24"/>
            </w:rPr>
          </w:rPrChange>
        </w:rPr>
        <w:t xml:space="preserve">.  </w:t>
      </w:r>
    </w:p>
    <w:p w14:paraId="2B63C89D" w14:textId="63FFAF57" w:rsidR="00A91035" w:rsidRPr="0053435E" w:rsidRDefault="00A91035" w:rsidP="001F5465">
      <w:pPr>
        <w:spacing w:line="360" w:lineRule="auto"/>
        <w:rPr>
          <w:rFonts w:ascii="Times New Roman" w:eastAsia="Times New Roman" w:hAnsi="Times New Roman" w:cs="Times New Roman"/>
          <w:sz w:val="24"/>
          <w:szCs w:val="24"/>
          <w:rPrChange w:id="281" w:author="Rory Peacock" w:date="2019-07-01T13:41:00Z">
            <w:rPr>
              <w:rFonts w:ascii="Times New Roman" w:eastAsia="Times New Roman" w:hAnsi="Times New Roman" w:cs="Times New Roman"/>
              <w:sz w:val="24"/>
              <w:szCs w:val="24"/>
            </w:rPr>
          </w:rPrChange>
        </w:rPr>
      </w:pPr>
      <w:r w:rsidRPr="0053435E">
        <w:rPr>
          <w:rFonts w:ascii="Times New Roman" w:eastAsia="Times New Roman" w:hAnsi="Times New Roman" w:cs="Times New Roman"/>
          <w:sz w:val="24"/>
          <w:szCs w:val="24"/>
          <w:rPrChange w:id="282" w:author="Rory Peacock" w:date="2019-07-01T13:41:00Z">
            <w:rPr>
              <w:rFonts w:ascii="Times New Roman" w:eastAsia="Times New Roman" w:hAnsi="Times New Roman" w:cs="Times New Roman"/>
              <w:sz w:val="24"/>
              <w:szCs w:val="24"/>
            </w:rPr>
          </w:rPrChange>
        </w:rPr>
        <w:tab/>
        <w:t>The Petitioners’ state they</w:t>
      </w:r>
      <w:del w:id="283" w:author="Gina Spade" w:date="2019-06-30T11:29:00Z">
        <w:r w:rsidRPr="0053435E" w:rsidDel="00DD075C">
          <w:rPr>
            <w:rFonts w:ascii="Times New Roman" w:eastAsia="Times New Roman" w:hAnsi="Times New Roman" w:cs="Times New Roman"/>
            <w:sz w:val="24"/>
            <w:szCs w:val="24"/>
            <w:rPrChange w:id="284" w:author="Rory Peacock" w:date="2019-07-01T13:41:00Z">
              <w:rPr>
                <w:rFonts w:ascii="Times New Roman" w:eastAsia="Times New Roman" w:hAnsi="Times New Roman" w:cs="Times New Roman"/>
                <w:sz w:val="24"/>
                <w:szCs w:val="24"/>
              </w:rPr>
            </w:rPrChange>
          </w:rPr>
          <w:delText>,</w:delText>
        </w:r>
      </w:del>
      <w:r w:rsidRPr="0053435E">
        <w:rPr>
          <w:rFonts w:ascii="Times New Roman" w:eastAsia="Times New Roman" w:hAnsi="Times New Roman" w:cs="Times New Roman"/>
          <w:sz w:val="24"/>
          <w:szCs w:val="24"/>
          <w:rPrChange w:id="285" w:author="Rory Peacock" w:date="2019-07-01T13:41:00Z">
            <w:rPr>
              <w:rFonts w:ascii="Times New Roman" w:eastAsia="Times New Roman" w:hAnsi="Times New Roman" w:cs="Times New Roman"/>
              <w:sz w:val="24"/>
              <w:szCs w:val="24"/>
            </w:rPr>
          </w:rPrChange>
        </w:rPr>
        <w:t xml:space="preserve"> “are particularly concerned about region-based consortia groups.” </w:t>
      </w:r>
      <w:ins w:id="286" w:author="Gina Spade" w:date="2019-06-30T11:29:00Z">
        <w:r w:rsidR="00DD075C" w:rsidRPr="0053435E">
          <w:rPr>
            <w:rFonts w:ascii="Times New Roman" w:eastAsia="Times New Roman" w:hAnsi="Times New Roman" w:cs="Times New Roman"/>
            <w:sz w:val="24"/>
            <w:szCs w:val="24"/>
            <w:rPrChange w:id="287" w:author="Rory Peacock" w:date="2019-07-01T13:41:00Z">
              <w:rPr>
                <w:rFonts w:ascii="Times New Roman" w:eastAsia="Times New Roman" w:hAnsi="Times New Roman" w:cs="Times New Roman"/>
                <w:sz w:val="24"/>
                <w:szCs w:val="24"/>
              </w:rPr>
            </w:rPrChange>
          </w:rPr>
          <w:t xml:space="preserve"> </w:t>
        </w:r>
      </w:ins>
      <w:ins w:id="288" w:author="Gina Spade" w:date="2019-06-30T12:04:00Z">
        <w:r w:rsidR="00992337" w:rsidRPr="0053435E">
          <w:rPr>
            <w:rFonts w:ascii="Times New Roman" w:eastAsia="Times New Roman" w:hAnsi="Times New Roman" w:cs="Times New Roman"/>
            <w:sz w:val="24"/>
            <w:szCs w:val="24"/>
            <w:rPrChange w:id="289" w:author="Rory Peacock" w:date="2019-07-01T13:41:00Z">
              <w:rPr>
                <w:rFonts w:ascii="Times New Roman" w:eastAsia="Times New Roman" w:hAnsi="Times New Roman" w:cs="Times New Roman"/>
                <w:sz w:val="24"/>
                <w:szCs w:val="24"/>
              </w:rPr>
            </w:rPrChange>
          </w:rPr>
          <w:t xml:space="preserve">The Commission has no reason to share this </w:t>
        </w:r>
      </w:ins>
      <w:ins w:id="290" w:author="Gina Spade" w:date="2019-06-30T12:05:00Z">
        <w:r w:rsidR="00992337" w:rsidRPr="0053435E">
          <w:rPr>
            <w:rFonts w:ascii="Times New Roman" w:eastAsia="Times New Roman" w:hAnsi="Times New Roman" w:cs="Times New Roman"/>
            <w:sz w:val="24"/>
            <w:szCs w:val="24"/>
            <w:rPrChange w:id="291" w:author="Rory Peacock" w:date="2019-07-01T13:41:00Z">
              <w:rPr>
                <w:rFonts w:ascii="Times New Roman" w:eastAsia="Times New Roman" w:hAnsi="Times New Roman" w:cs="Times New Roman"/>
                <w:sz w:val="24"/>
                <w:szCs w:val="24"/>
              </w:rPr>
            </w:rPrChange>
          </w:rPr>
          <w:t xml:space="preserve">“concern.”  </w:t>
        </w:r>
      </w:ins>
      <w:del w:id="292" w:author="Gina Spade" w:date="2019-06-30T11:30:00Z">
        <w:r w:rsidRPr="0053435E" w:rsidDel="00DD075C">
          <w:rPr>
            <w:rFonts w:ascii="Times New Roman" w:eastAsia="Times New Roman" w:hAnsi="Times New Roman" w:cs="Times New Roman"/>
            <w:sz w:val="24"/>
            <w:szCs w:val="24"/>
            <w:rPrChange w:id="293" w:author="Rory Peacock" w:date="2019-07-01T13:41:00Z">
              <w:rPr>
                <w:rFonts w:ascii="Times New Roman" w:eastAsia="Times New Roman" w:hAnsi="Times New Roman" w:cs="Times New Roman"/>
                <w:sz w:val="24"/>
                <w:szCs w:val="24"/>
              </w:rPr>
            </w:rPrChange>
          </w:rPr>
          <w:delText>Education Service Center</w:delText>
        </w:r>
      </w:del>
      <w:ins w:id="294" w:author="Gina Spade" w:date="2019-06-30T11:30:00Z">
        <w:r w:rsidR="00DD075C" w:rsidRPr="0053435E">
          <w:rPr>
            <w:rFonts w:ascii="Times New Roman" w:eastAsia="Times New Roman" w:hAnsi="Times New Roman" w:cs="Times New Roman"/>
            <w:sz w:val="24"/>
            <w:szCs w:val="24"/>
            <w:rPrChange w:id="295" w:author="Rory Peacock" w:date="2019-07-01T13:41:00Z">
              <w:rPr>
                <w:rFonts w:ascii="Times New Roman" w:eastAsia="Times New Roman" w:hAnsi="Times New Roman" w:cs="Times New Roman"/>
                <w:sz w:val="24"/>
                <w:szCs w:val="24"/>
              </w:rPr>
            </w:rPrChange>
          </w:rPr>
          <w:t>ESC</w:t>
        </w:r>
      </w:ins>
      <w:r w:rsidRPr="0053435E">
        <w:rPr>
          <w:rFonts w:ascii="Times New Roman" w:eastAsia="Times New Roman" w:hAnsi="Times New Roman" w:cs="Times New Roman"/>
          <w:sz w:val="24"/>
          <w:szCs w:val="24"/>
          <w:rPrChange w:id="296" w:author="Rory Peacock" w:date="2019-07-01T13:41:00Z">
            <w:rPr>
              <w:rFonts w:ascii="Times New Roman" w:eastAsia="Times New Roman" w:hAnsi="Times New Roman" w:cs="Times New Roman"/>
              <w:sz w:val="24"/>
              <w:szCs w:val="24"/>
            </w:rPr>
          </w:rPrChange>
        </w:rPr>
        <w:t xml:space="preserve"> Region 11 </w:t>
      </w:r>
      <w:del w:id="297" w:author="Gina Spade" w:date="2019-06-30T11:30:00Z">
        <w:r w:rsidR="004D09AD" w:rsidRPr="0053435E" w:rsidDel="00DD075C">
          <w:rPr>
            <w:rFonts w:ascii="Times New Roman" w:eastAsia="Times New Roman" w:hAnsi="Times New Roman" w:cs="Times New Roman"/>
            <w:sz w:val="24"/>
            <w:szCs w:val="24"/>
            <w:rPrChange w:id="298" w:author="Rory Peacock" w:date="2019-07-01T13:41:00Z">
              <w:rPr>
                <w:rFonts w:ascii="Times New Roman" w:eastAsia="Times New Roman" w:hAnsi="Times New Roman" w:cs="Times New Roman"/>
                <w:sz w:val="24"/>
                <w:szCs w:val="24"/>
              </w:rPr>
            </w:rPrChange>
          </w:rPr>
          <w:delText xml:space="preserve">(ESC 11) </w:delText>
        </w:r>
      </w:del>
      <w:r w:rsidRPr="0053435E">
        <w:rPr>
          <w:rFonts w:ascii="Times New Roman" w:eastAsia="Times New Roman" w:hAnsi="Times New Roman" w:cs="Times New Roman"/>
          <w:sz w:val="24"/>
          <w:szCs w:val="24"/>
          <w:rPrChange w:id="299" w:author="Rory Peacock" w:date="2019-07-01T13:41:00Z">
            <w:rPr>
              <w:rFonts w:ascii="Times New Roman" w:eastAsia="Times New Roman" w:hAnsi="Times New Roman" w:cs="Times New Roman"/>
              <w:sz w:val="24"/>
              <w:szCs w:val="24"/>
            </w:rPr>
          </w:rPrChange>
        </w:rPr>
        <w:t xml:space="preserve">school districts have seen </w:t>
      </w:r>
      <w:r w:rsidR="004D09AD" w:rsidRPr="0053435E">
        <w:rPr>
          <w:rFonts w:ascii="Times New Roman" w:eastAsia="Times New Roman" w:hAnsi="Times New Roman" w:cs="Times New Roman"/>
          <w:sz w:val="24"/>
          <w:szCs w:val="24"/>
          <w:rPrChange w:id="300" w:author="Rory Peacock" w:date="2019-07-01T13:41:00Z">
            <w:rPr>
              <w:rFonts w:ascii="Times New Roman" w:eastAsia="Times New Roman" w:hAnsi="Times New Roman" w:cs="Times New Roman"/>
              <w:sz w:val="24"/>
              <w:szCs w:val="24"/>
            </w:rPr>
          </w:rPrChange>
        </w:rPr>
        <w:t xml:space="preserve">major benefits of the consortia model through cost savings and increased bandwidth.  Beginning in </w:t>
      </w:r>
      <w:ins w:id="301" w:author="Gina Spade" w:date="2019-06-30T11:30:00Z">
        <w:r w:rsidR="00DD075C" w:rsidRPr="0053435E">
          <w:rPr>
            <w:rFonts w:ascii="Times New Roman" w:eastAsia="Times New Roman" w:hAnsi="Times New Roman" w:cs="Times New Roman"/>
            <w:sz w:val="24"/>
            <w:szCs w:val="24"/>
            <w:rPrChange w:id="302" w:author="Rory Peacock" w:date="2019-07-01T13:41:00Z">
              <w:rPr>
                <w:rFonts w:ascii="Times New Roman" w:eastAsia="Times New Roman" w:hAnsi="Times New Roman" w:cs="Times New Roman"/>
                <w:sz w:val="24"/>
                <w:szCs w:val="24"/>
              </w:rPr>
            </w:rPrChange>
          </w:rPr>
          <w:t xml:space="preserve">funding year </w:t>
        </w:r>
      </w:ins>
      <w:r w:rsidR="004D09AD" w:rsidRPr="0053435E">
        <w:rPr>
          <w:rFonts w:ascii="Times New Roman" w:eastAsia="Times New Roman" w:hAnsi="Times New Roman" w:cs="Times New Roman"/>
          <w:sz w:val="24"/>
          <w:szCs w:val="24"/>
          <w:rPrChange w:id="303" w:author="Rory Peacock" w:date="2019-07-01T13:41:00Z">
            <w:rPr>
              <w:rFonts w:ascii="Times New Roman" w:eastAsia="Times New Roman" w:hAnsi="Times New Roman" w:cs="Times New Roman"/>
              <w:sz w:val="24"/>
              <w:szCs w:val="24"/>
            </w:rPr>
          </w:rPrChange>
        </w:rPr>
        <w:t xml:space="preserve">2016, ESC 11 sought a consortium solution for </w:t>
      </w:r>
      <w:del w:id="304" w:author="Gina Spade" w:date="2019-06-30T11:30:00Z">
        <w:r w:rsidR="004D09AD" w:rsidRPr="0053435E" w:rsidDel="00DD075C">
          <w:rPr>
            <w:rFonts w:ascii="Times New Roman" w:eastAsia="Times New Roman" w:hAnsi="Times New Roman" w:cs="Times New Roman"/>
            <w:sz w:val="24"/>
            <w:szCs w:val="24"/>
            <w:rPrChange w:id="305" w:author="Rory Peacock" w:date="2019-07-01T13:41:00Z">
              <w:rPr>
                <w:rFonts w:ascii="Times New Roman" w:eastAsia="Times New Roman" w:hAnsi="Times New Roman" w:cs="Times New Roman"/>
                <w:sz w:val="24"/>
                <w:szCs w:val="24"/>
              </w:rPr>
            </w:rPrChange>
          </w:rPr>
          <w:delText xml:space="preserve">our </w:delText>
        </w:r>
      </w:del>
      <w:ins w:id="306" w:author="Gina Spade" w:date="2019-06-30T11:30:00Z">
        <w:r w:rsidR="00DD075C" w:rsidRPr="0053435E">
          <w:rPr>
            <w:rFonts w:ascii="Times New Roman" w:eastAsia="Times New Roman" w:hAnsi="Times New Roman" w:cs="Times New Roman"/>
            <w:sz w:val="24"/>
            <w:szCs w:val="24"/>
            <w:rPrChange w:id="307" w:author="Rory Peacock" w:date="2019-07-01T13:41:00Z">
              <w:rPr>
                <w:rFonts w:ascii="Times New Roman" w:eastAsia="Times New Roman" w:hAnsi="Times New Roman" w:cs="Times New Roman"/>
                <w:sz w:val="24"/>
                <w:szCs w:val="24"/>
              </w:rPr>
            </w:rPrChange>
          </w:rPr>
          <w:t xml:space="preserve">its </w:t>
        </w:r>
      </w:ins>
      <w:r w:rsidR="004D09AD" w:rsidRPr="0053435E">
        <w:rPr>
          <w:rFonts w:ascii="Times New Roman" w:eastAsia="Times New Roman" w:hAnsi="Times New Roman" w:cs="Times New Roman"/>
          <w:sz w:val="24"/>
          <w:szCs w:val="24"/>
          <w:rPrChange w:id="308" w:author="Rory Peacock" w:date="2019-07-01T13:41:00Z">
            <w:rPr>
              <w:rFonts w:ascii="Times New Roman" w:eastAsia="Times New Roman" w:hAnsi="Times New Roman" w:cs="Times New Roman"/>
              <w:sz w:val="24"/>
              <w:szCs w:val="24"/>
            </w:rPr>
          </w:rPrChange>
        </w:rPr>
        <w:t xml:space="preserve">member districts.  </w:t>
      </w:r>
      <w:del w:id="309" w:author="Rory Peacock" w:date="2019-07-01T13:37:00Z">
        <w:r w:rsidR="004D09AD" w:rsidRPr="0053435E" w:rsidDel="0053435E">
          <w:rPr>
            <w:rFonts w:ascii="Times New Roman" w:eastAsia="Times New Roman" w:hAnsi="Times New Roman" w:cs="Times New Roman"/>
            <w:sz w:val="24"/>
            <w:szCs w:val="24"/>
            <w:rPrChange w:id="310" w:author="Rory Peacock" w:date="2019-07-01T13:41:00Z">
              <w:rPr>
                <w:rFonts w:ascii="Times New Roman" w:eastAsia="Times New Roman" w:hAnsi="Times New Roman" w:cs="Times New Roman"/>
                <w:sz w:val="24"/>
                <w:szCs w:val="24"/>
              </w:rPr>
            </w:rPrChange>
          </w:rPr>
          <w:delText>Of the 77 regional districts</w:delText>
        </w:r>
      </w:del>
      <w:ins w:id="311" w:author="Rory Peacock" w:date="2019-07-01T13:37:00Z">
        <w:r w:rsidR="0053435E" w:rsidRPr="0053435E">
          <w:rPr>
            <w:rFonts w:ascii="Times New Roman" w:eastAsia="Times New Roman" w:hAnsi="Times New Roman" w:cs="Times New Roman"/>
            <w:sz w:val="24"/>
            <w:szCs w:val="24"/>
            <w:rPrChange w:id="312" w:author="Rory Peacock" w:date="2019-07-01T13:41:00Z">
              <w:rPr>
                <w:rFonts w:ascii="Times New Roman" w:eastAsia="Times New Roman" w:hAnsi="Times New Roman" w:cs="Times New Roman"/>
                <w:sz w:val="24"/>
                <w:szCs w:val="24"/>
                <w:highlight w:val="yellow"/>
              </w:rPr>
            </w:rPrChange>
          </w:rPr>
          <w:t>At that time</w:t>
        </w:r>
      </w:ins>
      <w:r w:rsidR="004D09AD" w:rsidRPr="0053435E">
        <w:rPr>
          <w:rFonts w:ascii="Times New Roman" w:eastAsia="Times New Roman" w:hAnsi="Times New Roman" w:cs="Times New Roman"/>
          <w:sz w:val="24"/>
          <w:szCs w:val="24"/>
          <w:rPrChange w:id="313" w:author="Rory Peacock" w:date="2019-07-01T13:41:00Z">
            <w:rPr>
              <w:rFonts w:ascii="Times New Roman" w:eastAsia="Times New Roman" w:hAnsi="Times New Roman" w:cs="Times New Roman"/>
              <w:sz w:val="24"/>
              <w:szCs w:val="24"/>
            </w:rPr>
          </w:rPrChange>
        </w:rPr>
        <w:t xml:space="preserve">, </w:t>
      </w:r>
      <w:del w:id="314" w:author="Gina Spade" w:date="2019-06-30T11:30:00Z">
        <w:r w:rsidR="004D09AD" w:rsidRPr="0053435E" w:rsidDel="00DD075C">
          <w:rPr>
            <w:rFonts w:ascii="Times New Roman" w:eastAsia="Times New Roman" w:hAnsi="Times New Roman" w:cs="Times New Roman"/>
            <w:sz w:val="24"/>
            <w:szCs w:val="24"/>
            <w:rPrChange w:id="315" w:author="Rory Peacock" w:date="2019-07-01T13:41:00Z">
              <w:rPr>
                <w:rFonts w:ascii="Times New Roman" w:eastAsia="Times New Roman" w:hAnsi="Times New Roman" w:cs="Times New Roman"/>
                <w:sz w:val="24"/>
                <w:szCs w:val="24"/>
              </w:rPr>
            </w:rPrChange>
          </w:rPr>
          <w:delText xml:space="preserve">twenty </w:delText>
        </w:r>
      </w:del>
      <w:ins w:id="316" w:author="Gina Spade" w:date="2019-06-30T11:30:00Z">
        <w:r w:rsidR="00DD075C" w:rsidRPr="0053435E">
          <w:rPr>
            <w:rFonts w:ascii="Times New Roman" w:eastAsia="Times New Roman" w:hAnsi="Times New Roman" w:cs="Times New Roman"/>
            <w:sz w:val="24"/>
            <w:szCs w:val="24"/>
            <w:rPrChange w:id="317" w:author="Rory Peacock" w:date="2019-07-01T13:41:00Z">
              <w:rPr>
                <w:rFonts w:ascii="Times New Roman" w:eastAsia="Times New Roman" w:hAnsi="Times New Roman" w:cs="Times New Roman"/>
                <w:sz w:val="24"/>
                <w:szCs w:val="24"/>
              </w:rPr>
            </w:rPrChange>
          </w:rPr>
          <w:t xml:space="preserve">20 </w:t>
        </w:r>
      </w:ins>
      <w:ins w:id="318" w:author="Rory Peacock" w:date="2019-07-01T13:37:00Z">
        <w:r w:rsidR="0053435E" w:rsidRPr="0053435E">
          <w:rPr>
            <w:rFonts w:ascii="Times New Roman" w:eastAsia="Times New Roman" w:hAnsi="Times New Roman" w:cs="Times New Roman"/>
            <w:sz w:val="24"/>
            <w:szCs w:val="24"/>
            <w:rPrChange w:id="319" w:author="Rory Peacock" w:date="2019-07-01T13:41:00Z">
              <w:rPr>
                <w:rFonts w:ascii="Times New Roman" w:eastAsia="Times New Roman" w:hAnsi="Times New Roman" w:cs="Times New Roman"/>
                <w:sz w:val="24"/>
                <w:szCs w:val="24"/>
                <w:highlight w:val="yellow"/>
              </w:rPr>
            </w:rPrChange>
          </w:rPr>
          <w:t xml:space="preserve">districts within the region </w:t>
        </w:r>
      </w:ins>
      <w:ins w:id="320" w:author="Gina Spade" w:date="2019-06-30T10:29:00Z">
        <w:r w:rsidR="00BA2F27" w:rsidRPr="0053435E">
          <w:rPr>
            <w:rFonts w:ascii="Times New Roman" w:eastAsia="Times New Roman" w:hAnsi="Times New Roman" w:cs="Times New Roman"/>
            <w:sz w:val="24"/>
            <w:szCs w:val="24"/>
            <w:rPrChange w:id="321" w:author="Rory Peacock" w:date="2019-07-01T13:41:00Z">
              <w:rPr>
                <w:rFonts w:ascii="Times New Roman" w:eastAsia="Times New Roman" w:hAnsi="Times New Roman" w:cs="Times New Roman"/>
                <w:sz w:val="24"/>
                <w:szCs w:val="24"/>
              </w:rPr>
            </w:rPrChange>
          </w:rPr>
          <w:t>d</w:t>
        </w:r>
      </w:ins>
      <w:ins w:id="322" w:author="Gina Spade" w:date="2019-06-30T11:30:00Z">
        <w:r w:rsidR="00DD075C" w:rsidRPr="0053435E">
          <w:rPr>
            <w:rFonts w:ascii="Times New Roman" w:eastAsia="Times New Roman" w:hAnsi="Times New Roman" w:cs="Times New Roman"/>
            <w:sz w:val="24"/>
            <w:szCs w:val="24"/>
            <w:rPrChange w:id="323" w:author="Rory Peacock" w:date="2019-07-01T13:41:00Z">
              <w:rPr>
                <w:rFonts w:ascii="Times New Roman" w:eastAsia="Times New Roman" w:hAnsi="Times New Roman" w:cs="Times New Roman"/>
                <w:sz w:val="24"/>
                <w:szCs w:val="24"/>
              </w:rPr>
            </w:rPrChange>
          </w:rPr>
          <w:t>id</w:t>
        </w:r>
      </w:ins>
      <w:ins w:id="324" w:author="Gina Spade" w:date="2019-06-30T10:29:00Z">
        <w:r w:rsidR="00BA2F27" w:rsidRPr="0053435E">
          <w:rPr>
            <w:rFonts w:ascii="Times New Roman" w:eastAsia="Times New Roman" w:hAnsi="Times New Roman" w:cs="Times New Roman"/>
            <w:sz w:val="24"/>
            <w:szCs w:val="24"/>
            <w:rPrChange w:id="325" w:author="Rory Peacock" w:date="2019-07-01T13:41:00Z">
              <w:rPr>
                <w:rFonts w:ascii="Times New Roman" w:eastAsia="Times New Roman" w:hAnsi="Times New Roman" w:cs="Times New Roman"/>
                <w:sz w:val="24"/>
                <w:szCs w:val="24"/>
              </w:rPr>
            </w:rPrChange>
          </w:rPr>
          <w:t xml:space="preserve"> not have fiber </w:t>
        </w:r>
      </w:ins>
      <w:del w:id="326" w:author="Gina Spade" w:date="2019-06-30T10:29:00Z">
        <w:r w:rsidR="004D09AD" w:rsidRPr="0053435E" w:rsidDel="00BA2F27">
          <w:rPr>
            <w:rFonts w:ascii="Times New Roman" w:eastAsia="Times New Roman" w:hAnsi="Times New Roman" w:cs="Times New Roman"/>
            <w:sz w:val="24"/>
            <w:szCs w:val="24"/>
            <w:rPrChange w:id="327" w:author="Rory Peacock" w:date="2019-07-01T13:41:00Z">
              <w:rPr>
                <w:rFonts w:ascii="Times New Roman" w:eastAsia="Times New Roman" w:hAnsi="Times New Roman" w:cs="Times New Roman"/>
                <w:sz w:val="24"/>
                <w:szCs w:val="24"/>
              </w:rPr>
            </w:rPrChange>
          </w:rPr>
          <w:delText xml:space="preserve">were on non-fiber </w:delText>
        </w:r>
      </w:del>
      <w:r w:rsidR="004D09AD" w:rsidRPr="0053435E">
        <w:rPr>
          <w:rFonts w:ascii="Times New Roman" w:eastAsia="Times New Roman" w:hAnsi="Times New Roman" w:cs="Times New Roman"/>
          <w:sz w:val="24"/>
          <w:szCs w:val="24"/>
          <w:rPrChange w:id="328" w:author="Rory Peacock" w:date="2019-07-01T13:41:00Z">
            <w:rPr>
              <w:rFonts w:ascii="Times New Roman" w:eastAsia="Times New Roman" w:hAnsi="Times New Roman" w:cs="Times New Roman"/>
              <w:sz w:val="24"/>
              <w:szCs w:val="24"/>
            </w:rPr>
          </w:rPrChange>
        </w:rPr>
        <w:t>connecti</w:t>
      </w:r>
      <w:ins w:id="329" w:author="Rory Peacock" w:date="2019-07-01T13:38:00Z">
        <w:r w:rsidR="0053435E" w:rsidRPr="0053435E">
          <w:rPr>
            <w:rFonts w:ascii="Times New Roman" w:eastAsia="Times New Roman" w:hAnsi="Times New Roman" w:cs="Times New Roman"/>
            <w:sz w:val="24"/>
            <w:szCs w:val="24"/>
            <w:rPrChange w:id="330" w:author="Rory Peacock" w:date="2019-07-01T13:41:00Z">
              <w:rPr>
                <w:rFonts w:ascii="Times New Roman" w:eastAsia="Times New Roman" w:hAnsi="Times New Roman" w:cs="Times New Roman"/>
                <w:sz w:val="24"/>
                <w:szCs w:val="24"/>
                <w:highlight w:val="yellow"/>
              </w:rPr>
            </w:rPrChange>
          </w:rPr>
          <w:t>vity for internet access</w:t>
        </w:r>
      </w:ins>
      <w:del w:id="331" w:author="Rory Peacock" w:date="2019-07-01T13:38:00Z">
        <w:r w:rsidR="004D09AD" w:rsidRPr="0053435E" w:rsidDel="0053435E">
          <w:rPr>
            <w:rFonts w:ascii="Times New Roman" w:eastAsia="Times New Roman" w:hAnsi="Times New Roman" w:cs="Times New Roman"/>
            <w:sz w:val="24"/>
            <w:szCs w:val="24"/>
            <w:rPrChange w:id="332" w:author="Rory Peacock" w:date="2019-07-01T13:41:00Z">
              <w:rPr>
                <w:rFonts w:ascii="Times New Roman" w:eastAsia="Times New Roman" w:hAnsi="Times New Roman" w:cs="Times New Roman"/>
                <w:sz w:val="24"/>
                <w:szCs w:val="24"/>
              </w:rPr>
            </w:rPrChange>
          </w:rPr>
          <w:delText>ons</w:delText>
        </w:r>
      </w:del>
      <w:r w:rsidR="004D09AD" w:rsidRPr="0053435E">
        <w:rPr>
          <w:rFonts w:ascii="Times New Roman" w:eastAsia="Times New Roman" w:hAnsi="Times New Roman" w:cs="Times New Roman"/>
          <w:sz w:val="24"/>
          <w:szCs w:val="24"/>
          <w:rPrChange w:id="333" w:author="Rory Peacock" w:date="2019-07-01T13:41:00Z">
            <w:rPr>
              <w:rFonts w:ascii="Times New Roman" w:eastAsia="Times New Roman" w:hAnsi="Times New Roman" w:cs="Times New Roman"/>
              <w:sz w:val="24"/>
              <w:szCs w:val="24"/>
            </w:rPr>
          </w:rPrChange>
        </w:rPr>
        <w:t>.</w:t>
      </w:r>
      <w:ins w:id="334" w:author="Russell Neal" w:date="2019-07-01T11:34:00Z">
        <w:r w:rsidR="0096277D" w:rsidRPr="0053435E">
          <w:rPr>
            <w:rFonts w:ascii="Times New Roman" w:eastAsia="Times New Roman" w:hAnsi="Times New Roman" w:cs="Times New Roman"/>
            <w:sz w:val="24"/>
            <w:szCs w:val="24"/>
            <w:rPrChange w:id="335" w:author="Rory Peacock" w:date="2019-07-01T13:41:00Z">
              <w:rPr>
                <w:rFonts w:ascii="Times New Roman" w:eastAsia="Times New Roman" w:hAnsi="Times New Roman" w:cs="Times New Roman"/>
                <w:sz w:val="24"/>
                <w:szCs w:val="24"/>
              </w:rPr>
            </w:rPrChange>
          </w:rPr>
          <w:t xml:space="preserve"> It is important to note that </w:t>
        </w:r>
      </w:ins>
      <w:ins w:id="336" w:author="Russell Neal" w:date="2019-07-01T11:36:00Z">
        <w:r w:rsidR="0096277D" w:rsidRPr="0053435E">
          <w:rPr>
            <w:rFonts w:ascii="Times New Roman" w:eastAsia="Times New Roman" w:hAnsi="Times New Roman" w:cs="Times New Roman"/>
            <w:sz w:val="24"/>
            <w:szCs w:val="24"/>
            <w:rPrChange w:id="337" w:author="Rory Peacock" w:date="2019-07-01T13:41:00Z">
              <w:rPr>
                <w:rFonts w:ascii="Times New Roman" w:eastAsia="Times New Roman" w:hAnsi="Times New Roman" w:cs="Times New Roman"/>
                <w:sz w:val="24"/>
                <w:szCs w:val="24"/>
              </w:rPr>
            </w:rPrChange>
          </w:rPr>
          <w:t xml:space="preserve">membership in the consortium is voluntary, and not required by any state law. Therefore, each </w:t>
        </w:r>
      </w:ins>
      <w:ins w:id="338" w:author="Russell Neal" w:date="2019-07-01T11:34:00Z">
        <w:r w:rsidR="0096277D" w:rsidRPr="0053435E">
          <w:rPr>
            <w:rFonts w:ascii="Times New Roman" w:eastAsia="Times New Roman" w:hAnsi="Times New Roman" w:cs="Times New Roman"/>
            <w:sz w:val="24"/>
            <w:szCs w:val="24"/>
            <w:rPrChange w:id="339" w:author="Rory Peacock" w:date="2019-07-01T13:41:00Z">
              <w:rPr>
                <w:rFonts w:ascii="Times New Roman" w:eastAsia="Times New Roman" w:hAnsi="Times New Roman" w:cs="Times New Roman"/>
                <w:sz w:val="24"/>
                <w:szCs w:val="24"/>
              </w:rPr>
            </w:rPrChange>
          </w:rPr>
          <w:t xml:space="preserve">participating school district recognized the value of becoming a consortium member versus procuring services </w:t>
        </w:r>
      </w:ins>
      <w:ins w:id="340" w:author="Russell Neal" w:date="2019-07-01T11:37:00Z">
        <w:r w:rsidR="0096277D" w:rsidRPr="0053435E">
          <w:rPr>
            <w:rFonts w:ascii="Times New Roman" w:eastAsia="Times New Roman" w:hAnsi="Times New Roman" w:cs="Times New Roman"/>
            <w:sz w:val="24"/>
            <w:szCs w:val="24"/>
            <w:rPrChange w:id="341" w:author="Rory Peacock" w:date="2019-07-01T13:41:00Z">
              <w:rPr>
                <w:rFonts w:ascii="Times New Roman" w:eastAsia="Times New Roman" w:hAnsi="Times New Roman" w:cs="Times New Roman"/>
                <w:sz w:val="24"/>
                <w:szCs w:val="24"/>
              </w:rPr>
            </w:rPrChange>
          </w:rPr>
          <w:t xml:space="preserve">independently.  </w:t>
        </w:r>
      </w:ins>
    </w:p>
    <w:p w14:paraId="3B19BE7F" w14:textId="0E3279E9" w:rsidR="0096277D" w:rsidRPr="0053435E" w:rsidRDefault="004D09AD" w:rsidP="001F5465">
      <w:pPr>
        <w:spacing w:line="360" w:lineRule="auto"/>
        <w:rPr>
          <w:ins w:id="342" w:author="Russell Neal" w:date="2019-07-01T11:38:00Z"/>
          <w:rFonts w:ascii="Times New Roman" w:eastAsia="Times New Roman" w:hAnsi="Times New Roman" w:cs="Times New Roman"/>
          <w:sz w:val="24"/>
          <w:szCs w:val="24"/>
          <w:rPrChange w:id="343" w:author="Rory Peacock" w:date="2019-07-01T13:41:00Z">
            <w:rPr>
              <w:ins w:id="344" w:author="Russell Neal" w:date="2019-07-01T11:38:00Z"/>
              <w:rFonts w:ascii="Times New Roman" w:eastAsia="Times New Roman" w:hAnsi="Times New Roman" w:cs="Times New Roman"/>
              <w:sz w:val="24"/>
              <w:szCs w:val="24"/>
            </w:rPr>
          </w:rPrChange>
        </w:rPr>
      </w:pPr>
      <w:r w:rsidRPr="0053435E">
        <w:rPr>
          <w:rFonts w:ascii="Times New Roman" w:eastAsia="Times New Roman" w:hAnsi="Times New Roman" w:cs="Times New Roman"/>
          <w:sz w:val="24"/>
          <w:szCs w:val="24"/>
          <w:rPrChange w:id="345" w:author="Rory Peacock" w:date="2019-07-01T13:41:00Z">
            <w:rPr>
              <w:rFonts w:ascii="Times New Roman" w:eastAsia="Times New Roman" w:hAnsi="Times New Roman" w:cs="Times New Roman"/>
              <w:sz w:val="24"/>
              <w:szCs w:val="24"/>
            </w:rPr>
          </w:rPrChange>
        </w:rPr>
        <w:tab/>
        <w:t xml:space="preserve">Prior to the consortium model, the </w:t>
      </w:r>
      <w:ins w:id="346" w:author="Russell Neal" w:date="2019-07-01T11:27:00Z">
        <w:r w:rsidR="00E305E7" w:rsidRPr="0053435E">
          <w:rPr>
            <w:rFonts w:ascii="Times New Roman" w:eastAsia="Times New Roman" w:hAnsi="Times New Roman" w:cs="Times New Roman"/>
            <w:b/>
            <w:sz w:val="24"/>
            <w:szCs w:val="24"/>
            <w:u w:val="single"/>
            <w:rPrChange w:id="347" w:author="Rory Peacock" w:date="2019-07-01T13:41:00Z">
              <w:rPr>
                <w:rFonts w:ascii="Times New Roman" w:eastAsia="Times New Roman" w:hAnsi="Times New Roman" w:cs="Times New Roman"/>
                <w:sz w:val="24"/>
                <w:szCs w:val="24"/>
              </w:rPr>
            </w:rPrChange>
          </w:rPr>
          <w:t>pre-discount</w:t>
        </w:r>
        <w:r w:rsidR="00E305E7" w:rsidRPr="0053435E">
          <w:rPr>
            <w:rFonts w:ascii="Times New Roman" w:eastAsia="Times New Roman" w:hAnsi="Times New Roman" w:cs="Times New Roman"/>
            <w:sz w:val="24"/>
            <w:szCs w:val="24"/>
            <w:rPrChange w:id="348" w:author="Rory Peacock" w:date="2019-07-01T13:41:00Z">
              <w:rPr>
                <w:rFonts w:ascii="Times New Roman" w:eastAsia="Times New Roman" w:hAnsi="Times New Roman" w:cs="Times New Roman"/>
                <w:sz w:val="24"/>
                <w:szCs w:val="24"/>
              </w:rPr>
            </w:rPrChange>
          </w:rPr>
          <w:t xml:space="preserve"> </w:t>
        </w:r>
      </w:ins>
      <w:r w:rsidRPr="0053435E">
        <w:rPr>
          <w:rFonts w:ascii="Times New Roman" w:eastAsia="Times New Roman" w:hAnsi="Times New Roman" w:cs="Times New Roman"/>
          <w:sz w:val="24"/>
          <w:szCs w:val="24"/>
          <w:rPrChange w:id="349" w:author="Rory Peacock" w:date="2019-07-01T13:41:00Z">
            <w:rPr>
              <w:rFonts w:ascii="Times New Roman" w:eastAsia="Times New Roman" w:hAnsi="Times New Roman" w:cs="Times New Roman"/>
              <w:sz w:val="24"/>
              <w:szCs w:val="24"/>
            </w:rPr>
          </w:rPrChange>
        </w:rPr>
        <w:t>monthly average cost per megabit (Mbps) was $</w:t>
      </w:r>
      <w:del w:id="350" w:author="Russell Neal" w:date="2019-07-01T11:27:00Z">
        <w:r w:rsidRPr="0053435E" w:rsidDel="00E305E7">
          <w:rPr>
            <w:rFonts w:ascii="Times New Roman" w:eastAsia="Times New Roman" w:hAnsi="Times New Roman" w:cs="Times New Roman"/>
            <w:sz w:val="24"/>
            <w:szCs w:val="24"/>
            <w:rPrChange w:id="351" w:author="Rory Peacock" w:date="2019-07-01T13:41:00Z">
              <w:rPr>
                <w:rFonts w:ascii="Times New Roman" w:eastAsia="Times New Roman" w:hAnsi="Times New Roman" w:cs="Times New Roman"/>
                <w:sz w:val="24"/>
                <w:szCs w:val="24"/>
              </w:rPr>
            </w:rPrChange>
          </w:rPr>
          <w:delText>5.18</w:delText>
        </w:r>
      </w:del>
      <w:ins w:id="352" w:author="Russell Neal" w:date="2019-07-01T11:27:00Z">
        <w:r w:rsidR="00E305E7" w:rsidRPr="0053435E">
          <w:rPr>
            <w:rFonts w:ascii="Times New Roman" w:eastAsia="Times New Roman" w:hAnsi="Times New Roman" w:cs="Times New Roman"/>
            <w:sz w:val="24"/>
            <w:szCs w:val="24"/>
            <w:rPrChange w:id="353" w:author="Rory Peacock" w:date="2019-07-01T13:41:00Z">
              <w:rPr>
                <w:rFonts w:ascii="Times New Roman" w:eastAsia="Times New Roman" w:hAnsi="Times New Roman" w:cs="Times New Roman"/>
                <w:sz w:val="24"/>
                <w:szCs w:val="24"/>
              </w:rPr>
            </w:rPrChange>
          </w:rPr>
          <w:t>18.71 for school district with less than 1,000 Mbps</w:t>
        </w:r>
      </w:ins>
      <w:r w:rsidRPr="0053435E">
        <w:rPr>
          <w:rFonts w:ascii="Times New Roman" w:eastAsia="Times New Roman" w:hAnsi="Times New Roman" w:cs="Times New Roman"/>
          <w:sz w:val="24"/>
          <w:szCs w:val="24"/>
          <w:rPrChange w:id="354" w:author="Rory Peacock" w:date="2019-07-01T13:41:00Z">
            <w:rPr>
              <w:rFonts w:ascii="Times New Roman" w:eastAsia="Times New Roman" w:hAnsi="Times New Roman" w:cs="Times New Roman"/>
              <w:sz w:val="24"/>
              <w:szCs w:val="24"/>
            </w:rPr>
          </w:rPrChange>
        </w:rPr>
        <w:t xml:space="preserve">. </w:t>
      </w:r>
      <w:ins w:id="355" w:author="Russell Neal" w:date="2019-07-01T11:28:00Z">
        <w:r w:rsidR="00E305E7" w:rsidRPr="0053435E">
          <w:rPr>
            <w:rFonts w:ascii="Times New Roman" w:eastAsia="Times New Roman" w:hAnsi="Times New Roman" w:cs="Times New Roman"/>
            <w:sz w:val="24"/>
            <w:szCs w:val="24"/>
            <w:rPrChange w:id="356" w:author="Rory Peacock" w:date="2019-07-01T13:41:00Z">
              <w:rPr>
                <w:rFonts w:ascii="Times New Roman" w:eastAsia="Times New Roman" w:hAnsi="Times New Roman" w:cs="Times New Roman"/>
                <w:sz w:val="24"/>
                <w:szCs w:val="24"/>
              </w:rPr>
            </w:rPrChange>
          </w:rPr>
          <w:t xml:space="preserve">The </w:t>
        </w:r>
        <w:r w:rsidR="00E305E7" w:rsidRPr="0053435E">
          <w:rPr>
            <w:rFonts w:ascii="Times New Roman" w:eastAsia="Times New Roman" w:hAnsi="Times New Roman" w:cs="Times New Roman"/>
            <w:b/>
            <w:sz w:val="24"/>
            <w:szCs w:val="24"/>
            <w:u w:val="single"/>
            <w:rPrChange w:id="357" w:author="Rory Peacock" w:date="2019-07-01T13:41:00Z">
              <w:rPr>
                <w:rFonts w:ascii="Times New Roman" w:eastAsia="Times New Roman" w:hAnsi="Times New Roman" w:cs="Times New Roman"/>
                <w:sz w:val="24"/>
                <w:szCs w:val="24"/>
              </w:rPr>
            </w:rPrChange>
          </w:rPr>
          <w:t>pre-discount</w:t>
        </w:r>
        <w:r w:rsidR="00E305E7" w:rsidRPr="0053435E">
          <w:rPr>
            <w:rFonts w:ascii="Times New Roman" w:eastAsia="Times New Roman" w:hAnsi="Times New Roman" w:cs="Times New Roman"/>
            <w:sz w:val="24"/>
            <w:szCs w:val="24"/>
            <w:rPrChange w:id="358" w:author="Rory Peacock" w:date="2019-07-01T13:41:00Z">
              <w:rPr>
                <w:rFonts w:ascii="Times New Roman" w:eastAsia="Times New Roman" w:hAnsi="Times New Roman" w:cs="Times New Roman"/>
                <w:sz w:val="24"/>
                <w:szCs w:val="24"/>
              </w:rPr>
            </w:rPrChange>
          </w:rPr>
          <w:t xml:space="preserve"> monthly average cost per megabit (Mbps) was $</w:t>
        </w:r>
      </w:ins>
      <w:ins w:id="359" w:author="Russell Neal" w:date="2019-07-01T11:29:00Z">
        <w:r w:rsidR="00E305E7" w:rsidRPr="0053435E">
          <w:rPr>
            <w:rFonts w:ascii="Times New Roman" w:eastAsia="Times New Roman" w:hAnsi="Times New Roman" w:cs="Times New Roman"/>
            <w:sz w:val="24"/>
            <w:szCs w:val="24"/>
            <w:rPrChange w:id="360" w:author="Rory Peacock" w:date="2019-07-01T13:41:00Z">
              <w:rPr>
                <w:rFonts w:ascii="Times New Roman" w:eastAsia="Times New Roman" w:hAnsi="Times New Roman" w:cs="Times New Roman"/>
                <w:sz w:val="24"/>
                <w:szCs w:val="24"/>
              </w:rPr>
            </w:rPrChange>
          </w:rPr>
          <w:t>3.37</w:t>
        </w:r>
      </w:ins>
      <w:ins w:id="361" w:author="Russell Neal" w:date="2019-07-01T11:28:00Z">
        <w:r w:rsidR="00E305E7" w:rsidRPr="0053435E">
          <w:rPr>
            <w:rFonts w:ascii="Times New Roman" w:eastAsia="Times New Roman" w:hAnsi="Times New Roman" w:cs="Times New Roman"/>
            <w:sz w:val="24"/>
            <w:szCs w:val="24"/>
            <w:rPrChange w:id="362" w:author="Rory Peacock" w:date="2019-07-01T13:41:00Z">
              <w:rPr>
                <w:rFonts w:ascii="Times New Roman" w:eastAsia="Times New Roman" w:hAnsi="Times New Roman" w:cs="Times New Roman"/>
                <w:sz w:val="24"/>
                <w:szCs w:val="24"/>
              </w:rPr>
            </w:rPrChange>
          </w:rPr>
          <w:t xml:space="preserve"> for school district with 1,000 Mbps to 5,000 Mbps.</w:t>
        </w:r>
      </w:ins>
      <w:r w:rsidRPr="0053435E">
        <w:rPr>
          <w:rFonts w:ascii="Times New Roman" w:eastAsia="Times New Roman" w:hAnsi="Times New Roman" w:cs="Times New Roman"/>
          <w:sz w:val="24"/>
          <w:szCs w:val="24"/>
          <w:rPrChange w:id="363" w:author="Rory Peacock" w:date="2019-07-01T13:41:00Z">
            <w:rPr>
              <w:rFonts w:ascii="Times New Roman" w:eastAsia="Times New Roman" w:hAnsi="Times New Roman" w:cs="Times New Roman"/>
              <w:sz w:val="24"/>
              <w:szCs w:val="24"/>
            </w:rPr>
          </w:rPrChange>
        </w:rPr>
        <w:t xml:space="preserve"> After the ESC 11 fiber WAN bid, the new </w:t>
      </w:r>
      <w:ins w:id="364" w:author="Russell Neal" w:date="2019-07-01T11:29:00Z">
        <w:r w:rsidR="00E305E7" w:rsidRPr="0053435E">
          <w:rPr>
            <w:rFonts w:ascii="Times New Roman" w:eastAsia="Times New Roman" w:hAnsi="Times New Roman" w:cs="Times New Roman"/>
            <w:b/>
            <w:sz w:val="24"/>
            <w:szCs w:val="24"/>
            <w:u w:val="single"/>
            <w:rPrChange w:id="365" w:author="Rory Peacock" w:date="2019-07-01T13:41:00Z">
              <w:rPr>
                <w:rFonts w:ascii="Times New Roman" w:eastAsia="Times New Roman" w:hAnsi="Times New Roman" w:cs="Times New Roman"/>
                <w:sz w:val="24"/>
                <w:szCs w:val="24"/>
              </w:rPr>
            </w:rPrChange>
          </w:rPr>
          <w:t>pre-discount</w:t>
        </w:r>
        <w:r w:rsidR="00E305E7" w:rsidRPr="0053435E">
          <w:rPr>
            <w:rFonts w:ascii="Times New Roman" w:eastAsia="Times New Roman" w:hAnsi="Times New Roman" w:cs="Times New Roman"/>
            <w:sz w:val="24"/>
            <w:szCs w:val="24"/>
            <w:rPrChange w:id="366" w:author="Rory Peacock" w:date="2019-07-01T13:41:00Z">
              <w:rPr>
                <w:rFonts w:ascii="Times New Roman" w:eastAsia="Times New Roman" w:hAnsi="Times New Roman" w:cs="Times New Roman"/>
                <w:sz w:val="24"/>
                <w:szCs w:val="24"/>
              </w:rPr>
            </w:rPrChange>
          </w:rPr>
          <w:t xml:space="preserve"> </w:t>
        </w:r>
      </w:ins>
      <w:r w:rsidRPr="0053435E">
        <w:rPr>
          <w:rFonts w:ascii="Times New Roman" w:eastAsia="Times New Roman" w:hAnsi="Times New Roman" w:cs="Times New Roman"/>
          <w:sz w:val="24"/>
          <w:szCs w:val="24"/>
          <w:rPrChange w:id="367" w:author="Rory Peacock" w:date="2019-07-01T13:41:00Z">
            <w:rPr>
              <w:rFonts w:ascii="Times New Roman" w:eastAsia="Times New Roman" w:hAnsi="Times New Roman" w:cs="Times New Roman"/>
              <w:sz w:val="24"/>
              <w:szCs w:val="24"/>
            </w:rPr>
          </w:rPrChange>
        </w:rPr>
        <w:t>monthly average costs per Mbps</w:t>
      </w:r>
      <w:ins w:id="368" w:author="Russell Neal" w:date="2019-07-01T11:29:00Z">
        <w:r w:rsidR="00E305E7" w:rsidRPr="0053435E">
          <w:rPr>
            <w:rFonts w:ascii="Times New Roman" w:eastAsia="Times New Roman" w:hAnsi="Times New Roman" w:cs="Times New Roman"/>
            <w:sz w:val="24"/>
            <w:szCs w:val="24"/>
            <w:rPrChange w:id="369" w:author="Rory Peacock" w:date="2019-07-01T13:41:00Z">
              <w:rPr>
                <w:rFonts w:ascii="Times New Roman" w:eastAsia="Times New Roman" w:hAnsi="Times New Roman" w:cs="Times New Roman"/>
                <w:sz w:val="24"/>
                <w:szCs w:val="24"/>
              </w:rPr>
            </w:rPrChange>
          </w:rPr>
          <w:t xml:space="preserve"> for all consortium members</w:t>
        </w:r>
      </w:ins>
      <w:r w:rsidRPr="0053435E">
        <w:rPr>
          <w:rFonts w:ascii="Times New Roman" w:eastAsia="Times New Roman" w:hAnsi="Times New Roman" w:cs="Times New Roman"/>
          <w:sz w:val="24"/>
          <w:szCs w:val="24"/>
          <w:rPrChange w:id="370" w:author="Rory Peacock" w:date="2019-07-01T13:41:00Z">
            <w:rPr>
              <w:rFonts w:ascii="Times New Roman" w:eastAsia="Times New Roman" w:hAnsi="Times New Roman" w:cs="Times New Roman"/>
              <w:sz w:val="24"/>
              <w:szCs w:val="24"/>
            </w:rPr>
          </w:rPrChange>
        </w:rPr>
        <w:t xml:space="preserve"> dropped to </w:t>
      </w:r>
      <w:r w:rsidRPr="0053435E">
        <w:rPr>
          <w:rFonts w:ascii="Times New Roman" w:eastAsia="Times New Roman" w:hAnsi="Times New Roman" w:cs="Times New Roman"/>
          <w:color w:val="222222"/>
          <w:sz w:val="24"/>
          <w:szCs w:val="24"/>
          <w:rPrChange w:id="371" w:author="Rory Peacock" w:date="2019-07-01T13:41:00Z">
            <w:rPr>
              <w:rFonts w:ascii="Times New Roman" w:eastAsia="Times New Roman" w:hAnsi="Times New Roman" w:cs="Times New Roman"/>
              <w:color w:val="222222"/>
              <w:sz w:val="24"/>
              <w:szCs w:val="24"/>
            </w:rPr>
          </w:rPrChange>
        </w:rPr>
        <w:t>$0.2</w:t>
      </w:r>
      <w:ins w:id="372" w:author="Russell Neal" w:date="2019-07-01T11:30:00Z">
        <w:r w:rsidR="00E305E7" w:rsidRPr="0053435E">
          <w:rPr>
            <w:rFonts w:ascii="Times New Roman" w:eastAsia="Times New Roman" w:hAnsi="Times New Roman" w:cs="Times New Roman"/>
            <w:color w:val="222222"/>
            <w:sz w:val="24"/>
            <w:szCs w:val="24"/>
            <w:rPrChange w:id="373" w:author="Rory Peacock" w:date="2019-07-01T13:41:00Z">
              <w:rPr>
                <w:rFonts w:ascii="Times New Roman" w:eastAsia="Times New Roman" w:hAnsi="Times New Roman" w:cs="Times New Roman"/>
                <w:color w:val="222222"/>
                <w:sz w:val="24"/>
                <w:szCs w:val="24"/>
              </w:rPr>
            </w:rPrChange>
          </w:rPr>
          <w:t>3</w:t>
        </w:r>
      </w:ins>
      <w:del w:id="374" w:author="Russell Neal" w:date="2019-07-01T11:30:00Z">
        <w:r w:rsidRPr="0053435E" w:rsidDel="00E305E7">
          <w:rPr>
            <w:rFonts w:ascii="Times New Roman" w:eastAsia="Times New Roman" w:hAnsi="Times New Roman" w:cs="Times New Roman"/>
            <w:color w:val="222222"/>
            <w:sz w:val="24"/>
            <w:szCs w:val="24"/>
            <w:rPrChange w:id="375" w:author="Rory Peacock" w:date="2019-07-01T13:41:00Z">
              <w:rPr>
                <w:rFonts w:ascii="Times New Roman" w:eastAsia="Times New Roman" w:hAnsi="Times New Roman" w:cs="Times New Roman"/>
                <w:color w:val="222222"/>
                <w:sz w:val="24"/>
                <w:szCs w:val="24"/>
              </w:rPr>
            </w:rPrChange>
          </w:rPr>
          <w:delText>1</w:delText>
        </w:r>
        <w:r w:rsidRPr="0053435E" w:rsidDel="00E305E7">
          <w:rPr>
            <w:rFonts w:ascii="Times New Roman" w:eastAsia="Times New Roman" w:hAnsi="Times New Roman" w:cs="Times New Roman"/>
            <w:color w:val="222222"/>
            <w:sz w:val="24"/>
            <w:szCs w:val="24"/>
            <w:vertAlign w:val="superscript"/>
            <w:rPrChange w:id="376" w:author="Rory Peacock" w:date="2019-07-01T13:41:00Z">
              <w:rPr>
                <w:rFonts w:ascii="Times New Roman" w:eastAsia="Times New Roman" w:hAnsi="Times New Roman" w:cs="Times New Roman"/>
                <w:color w:val="222222"/>
                <w:sz w:val="24"/>
                <w:szCs w:val="24"/>
                <w:vertAlign w:val="superscript"/>
              </w:rPr>
            </w:rPrChange>
          </w:rPr>
          <w:footnoteReference w:id="3"/>
        </w:r>
      </w:del>
      <w:ins w:id="388" w:author="Russell Neal" w:date="2019-07-01T11:31:00Z">
        <w:r w:rsidR="0096277D" w:rsidRPr="0053435E">
          <w:rPr>
            <w:rFonts w:ascii="Times New Roman" w:eastAsia="Times New Roman" w:hAnsi="Times New Roman" w:cs="Times New Roman"/>
            <w:color w:val="222222"/>
            <w:sz w:val="24"/>
            <w:szCs w:val="24"/>
            <w:rPrChange w:id="389" w:author="Rory Peacock" w:date="2019-07-01T13:41:00Z">
              <w:rPr>
                <w:rFonts w:ascii="Times New Roman" w:eastAsia="Times New Roman" w:hAnsi="Times New Roman" w:cs="Times New Roman"/>
                <w:color w:val="222222"/>
                <w:sz w:val="24"/>
                <w:szCs w:val="24"/>
              </w:rPr>
            </w:rPrChange>
          </w:rPr>
          <w:t xml:space="preserve"> per Mbps</w:t>
        </w:r>
      </w:ins>
      <w:r w:rsidRPr="0053435E">
        <w:rPr>
          <w:rFonts w:ascii="Times New Roman" w:eastAsia="Times New Roman" w:hAnsi="Times New Roman" w:cs="Times New Roman"/>
          <w:sz w:val="24"/>
          <w:szCs w:val="24"/>
          <w:rPrChange w:id="390" w:author="Rory Peacock" w:date="2019-07-01T13:41:00Z">
            <w:rPr>
              <w:rFonts w:ascii="Times New Roman" w:eastAsia="Times New Roman" w:hAnsi="Times New Roman" w:cs="Times New Roman"/>
              <w:sz w:val="24"/>
              <w:szCs w:val="24"/>
            </w:rPr>
          </w:rPrChange>
        </w:rPr>
        <w:t xml:space="preserve">, which is </w:t>
      </w:r>
      <w:del w:id="391" w:author="Russell Neal" w:date="2019-07-01T11:32:00Z">
        <w:r w:rsidRPr="0053435E" w:rsidDel="0096277D">
          <w:rPr>
            <w:rFonts w:ascii="Times New Roman" w:eastAsia="Times New Roman" w:hAnsi="Times New Roman" w:cs="Times New Roman"/>
            <w:sz w:val="24"/>
            <w:szCs w:val="24"/>
            <w:rPrChange w:id="392" w:author="Rory Peacock" w:date="2019-07-01T13:41:00Z">
              <w:rPr>
                <w:rFonts w:ascii="Times New Roman" w:eastAsia="Times New Roman" w:hAnsi="Times New Roman" w:cs="Times New Roman"/>
                <w:sz w:val="24"/>
                <w:szCs w:val="24"/>
              </w:rPr>
            </w:rPrChange>
          </w:rPr>
          <w:delText xml:space="preserve">20 </w:delText>
        </w:r>
      </w:del>
      <w:ins w:id="393" w:author="Russell Neal" w:date="2019-07-01T11:32:00Z">
        <w:r w:rsidR="0096277D" w:rsidRPr="0053435E">
          <w:rPr>
            <w:rFonts w:ascii="Times New Roman" w:eastAsia="Times New Roman" w:hAnsi="Times New Roman" w:cs="Times New Roman"/>
            <w:sz w:val="24"/>
            <w:szCs w:val="24"/>
            <w:rPrChange w:id="394" w:author="Rory Peacock" w:date="2019-07-01T13:41:00Z">
              <w:rPr>
                <w:rFonts w:ascii="Times New Roman" w:eastAsia="Times New Roman" w:hAnsi="Times New Roman" w:cs="Times New Roman"/>
                <w:sz w:val="24"/>
                <w:szCs w:val="24"/>
              </w:rPr>
            </w:rPrChange>
          </w:rPr>
          <w:t>93%</w:t>
        </w:r>
      </w:ins>
      <w:del w:id="395" w:author="Russell Neal" w:date="2019-07-01T11:33:00Z">
        <w:r w:rsidRPr="0053435E" w:rsidDel="0096277D">
          <w:rPr>
            <w:rFonts w:ascii="Times New Roman" w:eastAsia="Times New Roman" w:hAnsi="Times New Roman" w:cs="Times New Roman"/>
            <w:sz w:val="24"/>
            <w:szCs w:val="24"/>
            <w:rPrChange w:id="396" w:author="Rory Peacock" w:date="2019-07-01T13:41:00Z">
              <w:rPr>
                <w:rFonts w:ascii="Times New Roman" w:eastAsia="Times New Roman" w:hAnsi="Times New Roman" w:cs="Times New Roman"/>
                <w:sz w:val="24"/>
                <w:szCs w:val="24"/>
              </w:rPr>
            </w:rPrChange>
          </w:rPr>
          <w:delText>times l</w:delText>
        </w:r>
      </w:del>
      <w:ins w:id="397" w:author="Russell Neal" w:date="2019-07-01T11:33:00Z">
        <w:r w:rsidR="0096277D" w:rsidRPr="0053435E">
          <w:rPr>
            <w:rFonts w:ascii="Times New Roman" w:eastAsia="Times New Roman" w:hAnsi="Times New Roman" w:cs="Times New Roman"/>
            <w:sz w:val="24"/>
            <w:szCs w:val="24"/>
            <w:rPrChange w:id="398" w:author="Rory Peacock" w:date="2019-07-01T13:41:00Z">
              <w:rPr>
                <w:rFonts w:ascii="Times New Roman" w:eastAsia="Times New Roman" w:hAnsi="Times New Roman" w:cs="Times New Roman"/>
                <w:sz w:val="24"/>
                <w:szCs w:val="24"/>
              </w:rPr>
            </w:rPrChange>
          </w:rPr>
          <w:t xml:space="preserve"> l</w:t>
        </w:r>
      </w:ins>
      <w:r w:rsidRPr="0053435E">
        <w:rPr>
          <w:rFonts w:ascii="Times New Roman" w:eastAsia="Times New Roman" w:hAnsi="Times New Roman" w:cs="Times New Roman"/>
          <w:sz w:val="24"/>
          <w:szCs w:val="24"/>
          <w:rPrChange w:id="399" w:author="Rory Peacock" w:date="2019-07-01T13:41:00Z">
            <w:rPr>
              <w:rFonts w:ascii="Times New Roman" w:eastAsia="Times New Roman" w:hAnsi="Times New Roman" w:cs="Times New Roman"/>
              <w:sz w:val="24"/>
              <w:szCs w:val="24"/>
            </w:rPr>
          </w:rPrChange>
        </w:rPr>
        <w:t xml:space="preserve">ower than </w:t>
      </w:r>
      <w:ins w:id="400" w:author="Russell Neal" w:date="2019-07-01T11:40:00Z">
        <w:r w:rsidR="000D699B" w:rsidRPr="0053435E">
          <w:rPr>
            <w:rFonts w:ascii="Times New Roman" w:eastAsia="Times New Roman" w:hAnsi="Times New Roman" w:cs="Times New Roman"/>
            <w:sz w:val="24"/>
            <w:szCs w:val="24"/>
            <w:rPrChange w:id="401" w:author="Rory Peacock" w:date="2019-07-01T13:41:00Z">
              <w:rPr>
                <w:rFonts w:ascii="Times New Roman" w:eastAsia="Times New Roman" w:hAnsi="Times New Roman" w:cs="Times New Roman"/>
                <w:sz w:val="24"/>
                <w:szCs w:val="24"/>
                <w:highlight w:val="yellow"/>
              </w:rPr>
            </w:rPrChange>
          </w:rPr>
          <w:t xml:space="preserve">the pre-consortium model. </w:t>
        </w:r>
      </w:ins>
      <w:commentRangeStart w:id="402"/>
      <w:del w:id="403" w:author="Russell Neal" w:date="2019-07-01T11:40:00Z">
        <w:r w:rsidRPr="0053435E" w:rsidDel="000D699B">
          <w:rPr>
            <w:rFonts w:ascii="Times New Roman" w:eastAsia="Times New Roman" w:hAnsi="Times New Roman" w:cs="Times New Roman"/>
            <w:sz w:val="24"/>
            <w:szCs w:val="24"/>
            <w:rPrChange w:id="404" w:author="Rory Peacock" w:date="2019-07-01T13:41:00Z">
              <w:rPr>
                <w:rFonts w:ascii="Times New Roman" w:eastAsia="Times New Roman" w:hAnsi="Times New Roman" w:cs="Times New Roman"/>
                <w:sz w:val="24"/>
                <w:szCs w:val="24"/>
              </w:rPr>
            </w:rPrChange>
          </w:rPr>
          <w:delText>before</w:delText>
        </w:r>
      </w:del>
      <w:commentRangeEnd w:id="402"/>
      <w:r w:rsidR="00DD075C" w:rsidRPr="0053435E">
        <w:rPr>
          <w:rStyle w:val="CommentReference"/>
          <w:rFonts w:ascii="Times New Roman" w:hAnsi="Times New Roman" w:cs="Times New Roman"/>
          <w:rPrChange w:id="405" w:author="Rory Peacock" w:date="2019-07-01T13:41:00Z">
            <w:rPr>
              <w:rStyle w:val="CommentReference"/>
            </w:rPr>
          </w:rPrChange>
        </w:rPr>
        <w:commentReference w:id="402"/>
      </w:r>
      <w:del w:id="406" w:author="Russell Neal" w:date="2019-07-01T11:40:00Z">
        <w:r w:rsidRPr="0053435E" w:rsidDel="000D699B">
          <w:rPr>
            <w:rFonts w:ascii="Times New Roman" w:eastAsia="Times New Roman" w:hAnsi="Times New Roman" w:cs="Times New Roman"/>
            <w:sz w:val="24"/>
            <w:szCs w:val="24"/>
            <w:rPrChange w:id="407" w:author="Rory Peacock" w:date="2019-07-01T13:41:00Z">
              <w:rPr>
                <w:rFonts w:ascii="Times New Roman" w:eastAsia="Times New Roman" w:hAnsi="Times New Roman" w:cs="Times New Roman"/>
                <w:sz w:val="24"/>
                <w:szCs w:val="24"/>
              </w:rPr>
            </w:rPrChange>
          </w:rPr>
          <w:delText xml:space="preserve">.  </w:delText>
        </w:r>
      </w:del>
      <w:r w:rsidRPr="0053435E">
        <w:rPr>
          <w:rFonts w:ascii="Times New Roman" w:eastAsia="Times New Roman" w:hAnsi="Times New Roman" w:cs="Times New Roman"/>
          <w:sz w:val="24"/>
          <w:szCs w:val="24"/>
          <w:rPrChange w:id="408" w:author="Rory Peacock" w:date="2019-07-01T13:41:00Z">
            <w:rPr>
              <w:rFonts w:ascii="Times New Roman" w:eastAsia="Times New Roman" w:hAnsi="Times New Roman" w:cs="Times New Roman"/>
              <w:sz w:val="24"/>
              <w:szCs w:val="24"/>
            </w:rPr>
          </w:rPrChange>
        </w:rPr>
        <w:t xml:space="preserve">In addition to the costs decrease, the bandwidth increased by 10 times, </w:t>
      </w:r>
      <w:ins w:id="409" w:author="Gina Spade" w:date="2019-06-30T10:30:00Z">
        <w:r w:rsidR="00BA2F27" w:rsidRPr="0053435E">
          <w:rPr>
            <w:rFonts w:ascii="Times New Roman" w:eastAsia="Times New Roman" w:hAnsi="Times New Roman" w:cs="Times New Roman"/>
            <w:sz w:val="24"/>
            <w:szCs w:val="24"/>
            <w:rPrChange w:id="410" w:author="Rory Peacock" w:date="2019-07-01T13:41:00Z">
              <w:rPr>
                <w:rFonts w:ascii="Times New Roman" w:eastAsia="Times New Roman" w:hAnsi="Times New Roman" w:cs="Times New Roman"/>
                <w:sz w:val="24"/>
                <w:szCs w:val="24"/>
              </w:rPr>
            </w:rPrChange>
          </w:rPr>
          <w:t xml:space="preserve">on average, </w:t>
        </w:r>
      </w:ins>
      <w:r w:rsidRPr="0053435E">
        <w:rPr>
          <w:rFonts w:ascii="Times New Roman" w:eastAsia="Times New Roman" w:hAnsi="Times New Roman" w:cs="Times New Roman"/>
          <w:sz w:val="24"/>
          <w:szCs w:val="24"/>
          <w:rPrChange w:id="411" w:author="Rory Peacock" w:date="2019-07-01T13:41:00Z">
            <w:rPr>
              <w:rFonts w:ascii="Times New Roman" w:eastAsia="Times New Roman" w:hAnsi="Times New Roman" w:cs="Times New Roman"/>
              <w:sz w:val="24"/>
              <w:szCs w:val="24"/>
            </w:rPr>
          </w:rPrChange>
        </w:rPr>
        <w:t>from 907 Mbps to 10 Gbps</w:t>
      </w:r>
      <w:ins w:id="412" w:author="Russell Neal" w:date="2019-07-01T11:38:00Z">
        <w:r w:rsidR="0096277D" w:rsidRPr="0053435E">
          <w:rPr>
            <w:rFonts w:ascii="Times New Roman" w:eastAsia="Times New Roman" w:hAnsi="Times New Roman" w:cs="Times New Roman"/>
            <w:sz w:val="24"/>
            <w:szCs w:val="24"/>
            <w:rPrChange w:id="413" w:author="Rory Peacock" w:date="2019-07-01T13:41:00Z">
              <w:rPr>
                <w:rFonts w:ascii="Times New Roman" w:eastAsia="Times New Roman" w:hAnsi="Times New Roman" w:cs="Times New Roman"/>
                <w:sz w:val="24"/>
                <w:szCs w:val="24"/>
              </w:rPr>
            </w:rPrChange>
          </w:rPr>
          <w:t xml:space="preserve"> for all consortium members.</w:t>
        </w:r>
      </w:ins>
    </w:p>
    <w:p w14:paraId="47ADB809" w14:textId="77777777" w:rsidR="0096277D" w:rsidRPr="0053435E" w:rsidRDefault="0096277D" w:rsidP="001F5465">
      <w:pPr>
        <w:spacing w:line="360" w:lineRule="auto"/>
        <w:rPr>
          <w:ins w:id="414" w:author="Russell Neal" w:date="2019-07-01T11:38:00Z"/>
          <w:rFonts w:ascii="Times New Roman" w:eastAsia="Times New Roman" w:hAnsi="Times New Roman" w:cs="Times New Roman"/>
          <w:sz w:val="24"/>
          <w:szCs w:val="24"/>
          <w:rPrChange w:id="415" w:author="Rory Peacock" w:date="2019-07-01T13:41:00Z">
            <w:rPr>
              <w:ins w:id="416" w:author="Russell Neal" w:date="2019-07-01T11:38:00Z"/>
              <w:rFonts w:ascii="Times New Roman" w:eastAsia="Times New Roman" w:hAnsi="Times New Roman" w:cs="Times New Roman"/>
              <w:sz w:val="24"/>
              <w:szCs w:val="24"/>
            </w:rPr>
          </w:rPrChange>
        </w:rPr>
      </w:pPr>
    </w:p>
    <w:p w14:paraId="2E140AD3" w14:textId="38E1C0C9" w:rsidR="004D09AD" w:rsidRPr="0053435E" w:rsidRDefault="004D09AD" w:rsidP="001F5465">
      <w:pPr>
        <w:spacing w:line="360" w:lineRule="auto"/>
        <w:rPr>
          <w:rFonts w:ascii="Times New Roman" w:eastAsia="Times New Roman" w:hAnsi="Times New Roman" w:cs="Times New Roman"/>
          <w:sz w:val="24"/>
          <w:szCs w:val="24"/>
          <w:highlight w:val="yellow"/>
          <w:rPrChange w:id="417" w:author="Rory Peacock" w:date="2019-07-01T13:41:00Z">
            <w:rPr>
              <w:rFonts w:ascii="Times New Roman" w:eastAsia="Times New Roman" w:hAnsi="Times New Roman" w:cs="Times New Roman"/>
              <w:sz w:val="24"/>
              <w:szCs w:val="24"/>
              <w:highlight w:val="yellow"/>
            </w:rPr>
          </w:rPrChange>
        </w:rPr>
      </w:pPr>
      <w:del w:id="418" w:author="Russell Neal" w:date="2019-07-01T11:38:00Z">
        <w:r w:rsidRPr="0053435E" w:rsidDel="0096277D">
          <w:rPr>
            <w:rFonts w:ascii="Times New Roman" w:eastAsia="Times New Roman" w:hAnsi="Times New Roman" w:cs="Times New Roman"/>
            <w:sz w:val="24"/>
            <w:szCs w:val="24"/>
            <w:rPrChange w:id="419" w:author="Rory Peacock" w:date="2019-07-01T13:41:00Z">
              <w:rPr>
                <w:rFonts w:ascii="Times New Roman" w:eastAsia="Times New Roman" w:hAnsi="Times New Roman" w:cs="Times New Roman"/>
                <w:sz w:val="24"/>
                <w:szCs w:val="24"/>
              </w:rPr>
            </w:rPrChange>
          </w:rPr>
          <w:delText>.</w:delText>
        </w:r>
      </w:del>
      <w:r w:rsidRPr="0053435E">
        <w:rPr>
          <w:rFonts w:ascii="Times New Roman" w:eastAsia="Times New Roman" w:hAnsi="Times New Roman" w:cs="Times New Roman"/>
          <w:sz w:val="24"/>
          <w:szCs w:val="24"/>
          <w:highlight w:val="yellow"/>
          <w:rPrChange w:id="420" w:author="Rory Peacock" w:date="2019-07-01T13:41:00Z">
            <w:rPr>
              <w:rFonts w:ascii="Times New Roman" w:eastAsia="Times New Roman" w:hAnsi="Times New Roman" w:cs="Times New Roman"/>
              <w:sz w:val="24"/>
              <w:szCs w:val="24"/>
              <w:highlight w:val="yellow"/>
            </w:rPr>
          </w:rPrChange>
        </w:rPr>
        <w:t xml:space="preserve"> </w:t>
      </w:r>
    </w:p>
    <w:p w14:paraId="51F007AF" w14:textId="77777777" w:rsidR="001F5465" w:rsidRPr="0053435E" w:rsidRDefault="001F5465" w:rsidP="001F5465">
      <w:pPr>
        <w:spacing w:line="360" w:lineRule="auto"/>
        <w:rPr>
          <w:rFonts w:ascii="Times New Roman" w:eastAsia="Times New Roman" w:hAnsi="Times New Roman" w:cs="Times New Roman"/>
          <w:sz w:val="24"/>
          <w:szCs w:val="24"/>
          <w:rPrChange w:id="421" w:author="Rory Peacock" w:date="2019-07-01T13:41:00Z">
            <w:rPr>
              <w:rFonts w:ascii="Times New Roman" w:eastAsia="Times New Roman" w:hAnsi="Times New Roman" w:cs="Times New Roman"/>
              <w:sz w:val="24"/>
              <w:szCs w:val="24"/>
            </w:rPr>
          </w:rPrChange>
        </w:rPr>
      </w:pPr>
    </w:p>
    <w:p w14:paraId="0063A5E9" w14:textId="5313BCBE" w:rsidR="001F5465" w:rsidRPr="0053435E" w:rsidRDefault="001F5465" w:rsidP="001F5465">
      <w:pPr>
        <w:spacing w:line="360" w:lineRule="auto"/>
        <w:rPr>
          <w:rFonts w:ascii="Times New Roman" w:eastAsia="Times New Roman" w:hAnsi="Times New Roman" w:cs="Times New Roman"/>
          <w:b/>
          <w:sz w:val="24"/>
          <w:szCs w:val="24"/>
          <w:rPrChange w:id="422" w:author="Rory Peacock" w:date="2019-07-01T13:41:00Z">
            <w:rPr>
              <w:rFonts w:ascii="Times New Roman" w:eastAsia="Times New Roman" w:hAnsi="Times New Roman" w:cs="Times New Roman"/>
              <w:b/>
              <w:sz w:val="24"/>
              <w:szCs w:val="24"/>
            </w:rPr>
          </w:rPrChange>
        </w:rPr>
      </w:pPr>
      <w:r w:rsidRPr="0053435E">
        <w:rPr>
          <w:rFonts w:ascii="Times New Roman" w:eastAsia="Times New Roman" w:hAnsi="Times New Roman" w:cs="Times New Roman"/>
          <w:b/>
          <w:sz w:val="24"/>
          <w:szCs w:val="24"/>
          <w:rPrChange w:id="423" w:author="Rory Peacock" w:date="2019-07-01T13:41:00Z">
            <w:rPr>
              <w:rFonts w:ascii="Times New Roman" w:eastAsia="Times New Roman" w:hAnsi="Times New Roman" w:cs="Times New Roman"/>
              <w:b/>
              <w:sz w:val="24"/>
              <w:szCs w:val="24"/>
            </w:rPr>
          </w:rPrChange>
        </w:rPr>
        <w:lastRenderedPageBreak/>
        <w:t xml:space="preserve">II. </w:t>
      </w:r>
      <w:r w:rsidR="002B5C4C" w:rsidRPr="0053435E">
        <w:rPr>
          <w:rFonts w:ascii="Times New Roman" w:eastAsia="Times New Roman" w:hAnsi="Times New Roman" w:cs="Times New Roman"/>
          <w:b/>
          <w:sz w:val="24"/>
          <w:szCs w:val="24"/>
          <w:rPrChange w:id="424" w:author="Rory Peacock" w:date="2019-07-01T13:41:00Z">
            <w:rPr>
              <w:rFonts w:ascii="Times New Roman" w:eastAsia="Times New Roman" w:hAnsi="Times New Roman" w:cs="Times New Roman"/>
              <w:b/>
              <w:sz w:val="24"/>
              <w:szCs w:val="24"/>
            </w:rPr>
          </w:rPrChange>
        </w:rPr>
        <w:t>Limiting consortia formation hurts schools that need it most</w:t>
      </w:r>
    </w:p>
    <w:p w14:paraId="09E08D40" w14:textId="65CB32CB" w:rsidR="00DB5107" w:rsidRPr="0053435E" w:rsidRDefault="002B5C4C" w:rsidP="005A200D">
      <w:pPr>
        <w:spacing w:line="360" w:lineRule="auto"/>
        <w:ind w:firstLine="720"/>
        <w:rPr>
          <w:rFonts w:ascii="Times New Roman" w:eastAsia="Times New Roman" w:hAnsi="Times New Roman" w:cs="Times New Roman"/>
          <w:sz w:val="24"/>
          <w:szCs w:val="24"/>
          <w:rPrChange w:id="425" w:author="Rory Peacock" w:date="2019-07-01T13:41:00Z">
            <w:rPr>
              <w:rFonts w:ascii="Times New Roman" w:eastAsia="Times New Roman" w:hAnsi="Times New Roman" w:cs="Times New Roman"/>
              <w:sz w:val="24"/>
              <w:szCs w:val="24"/>
            </w:rPr>
          </w:rPrChange>
        </w:rPr>
      </w:pPr>
      <w:r w:rsidRPr="0053435E">
        <w:rPr>
          <w:rFonts w:ascii="Times New Roman" w:eastAsia="Times New Roman" w:hAnsi="Times New Roman" w:cs="Times New Roman"/>
          <w:sz w:val="24"/>
          <w:szCs w:val="24"/>
          <w:rPrChange w:id="426" w:author="Rory Peacock" w:date="2019-07-01T13:41:00Z">
            <w:rPr>
              <w:rFonts w:ascii="Times New Roman" w:eastAsia="Times New Roman" w:hAnsi="Times New Roman" w:cs="Times New Roman"/>
              <w:sz w:val="24"/>
              <w:szCs w:val="24"/>
            </w:rPr>
          </w:rPrChange>
        </w:rPr>
        <w:t xml:space="preserve">The overall goal of the ESC 11 consortium is to provide low-cost, high-bandwidth service to all schools regardless of their size and location.  The 20 districts that were utilizing non-fiber connections, prior to the consortium model, were the most rural districts within the 7,843 square mile region.  One particular district had </w:t>
      </w:r>
      <w:del w:id="427" w:author="Gina Spade" w:date="2019-06-30T11:33:00Z">
        <w:r w:rsidRPr="0053435E" w:rsidDel="00DD075C">
          <w:rPr>
            <w:rFonts w:ascii="Times New Roman" w:eastAsia="Times New Roman" w:hAnsi="Times New Roman" w:cs="Times New Roman"/>
            <w:sz w:val="24"/>
            <w:szCs w:val="24"/>
            <w:rPrChange w:id="428" w:author="Rory Peacock" w:date="2019-07-01T13:41:00Z">
              <w:rPr>
                <w:rFonts w:ascii="Times New Roman" w:eastAsia="Times New Roman" w:hAnsi="Times New Roman" w:cs="Times New Roman"/>
                <w:sz w:val="24"/>
                <w:szCs w:val="24"/>
              </w:rPr>
            </w:rPrChange>
          </w:rPr>
          <w:delText xml:space="preserve">7 </w:delText>
        </w:r>
      </w:del>
      <w:ins w:id="429" w:author="Gina Spade" w:date="2019-06-30T11:33:00Z">
        <w:r w:rsidR="00DD075C" w:rsidRPr="0053435E">
          <w:rPr>
            <w:rFonts w:ascii="Times New Roman" w:eastAsia="Times New Roman" w:hAnsi="Times New Roman" w:cs="Times New Roman"/>
            <w:sz w:val="24"/>
            <w:szCs w:val="24"/>
            <w:rPrChange w:id="430" w:author="Rory Peacock" w:date="2019-07-01T13:41:00Z">
              <w:rPr>
                <w:rFonts w:ascii="Times New Roman" w:eastAsia="Times New Roman" w:hAnsi="Times New Roman" w:cs="Times New Roman"/>
                <w:sz w:val="24"/>
                <w:szCs w:val="24"/>
              </w:rPr>
            </w:rPrChange>
          </w:rPr>
          <w:t xml:space="preserve">seven </w:t>
        </w:r>
      </w:ins>
      <w:r w:rsidRPr="0053435E">
        <w:rPr>
          <w:rFonts w:ascii="Times New Roman" w:eastAsia="Times New Roman" w:hAnsi="Times New Roman" w:cs="Times New Roman"/>
          <w:sz w:val="24"/>
          <w:szCs w:val="24"/>
          <w:rPrChange w:id="431" w:author="Rory Peacock" w:date="2019-07-01T13:41:00Z">
            <w:rPr>
              <w:rFonts w:ascii="Times New Roman" w:eastAsia="Times New Roman" w:hAnsi="Times New Roman" w:cs="Times New Roman"/>
              <w:sz w:val="24"/>
              <w:szCs w:val="24"/>
            </w:rPr>
          </w:rPrChange>
        </w:rPr>
        <w:t>full days of downtime during the 2018-19 school year due to weather issues affecting their non-fiber connectivity</w:t>
      </w:r>
      <w:r w:rsidR="00DB5107" w:rsidRPr="0053435E">
        <w:rPr>
          <w:rFonts w:ascii="Times New Roman" w:eastAsia="Times New Roman" w:hAnsi="Times New Roman" w:cs="Times New Roman"/>
          <w:sz w:val="24"/>
          <w:szCs w:val="24"/>
          <w:rPrChange w:id="432" w:author="Rory Peacock" w:date="2019-07-01T13:41:00Z">
            <w:rPr>
              <w:rFonts w:ascii="Times New Roman" w:eastAsia="Times New Roman" w:hAnsi="Times New Roman" w:cs="Times New Roman"/>
              <w:sz w:val="24"/>
              <w:szCs w:val="24"/>
            </w:rPr>
          </w:rPrChange>
        </w:rPr>
        <w:t>.  This not only prevents access to online educational materials, it does not allow reliability for modern services such as VoIP</w:t>
      </w:r>
      <w:ins w:id="433" w:author="Russell Neal" w:date="2019-07-01T11:41:00Z">
        <w:r w:rsidR="006A2E93" w:rsidRPr="0053435E">
          <w:rPr>
            <w:rFonts w:ascii="Times New Roman" w:eastAsia="Times New Roman" w:hAnsi="Times New Roman" w:cs="Times New Roman"/>
            <w:sz w:val="24"/>
            <w:szCs w:val="24"/>
            <w:rPrChange w:id="434" w:author="Rory Peacock" w:date="2019-07-01T13:41:00Z">
              <w:rPr>
                <w:rFonts w:ascii="Times New Roman" w:eastAsia="Times New Roman" w:hAnsi="Times New Roman" w:cs="Times New Roman"/>
                <w:sz w:val="24"/>
                <w:szCs w:val="24"/>
              </w:rPr>
            </w:rPrChange>
          </w:rPr>
          <w:t xml:space="preserve"> and </w:t>
        </w:r>
      </w:ins>
      <w:del w:id="435" w:author="Russell Neal" w:date="2019-07-01T11:41:00Z">
        <w:r w:rsidR="00DB5107" w:rsidRPr="0053435E" w:rsidDel="006A2E93">
          <w:rPr>
            <w:rFonts w:ascii="Times New Roman" w:eastAsia="Times New Roman" w:hAnsi="Times New Roman" w:cs="Times New Roman"/>
            <w:sz w:val="24"/>
            <w:szCs w:val="24"/>
            <w:rPrChange w:id="436" w:author="Rory Peacock" w:date="2019-07-01T13:41:00Z">
              <w:rPr>
                <w:rFonts w:ascii="Times New Roman" w:eastAsia="Times New Roman" w:hAnsi="Times New Roman" w:cs="Times New Roman"/>
                <w:sz w:val="24"/>
                <w:szCs w:val="24"/>
              </w:rPr>
            </w:rPrChange>
          </w:rPr>
          <w:delText xml:space="preserve">, </w:delText>
        </w:r>
      </w:del>
      <w:r w:rsidR="00DB5107" w:rsidRPr="0053435E">
        <w:rPr>
          <w:rFonts w:ascii="Times New Roman" w:eastAsia="Times New Roman" w:hAnsi="Times New Roman" w:cs="Times New Roman"/>
          <w:sz w:val="24"/>
          <w:szCs w:val="24"/>
          <w:rPrChange w:id="437" w:author="Rory Peacock" w:date="2019-07-01T13:41:00Z">
            <w:rPr>
              <w:rFonts w:ascii="Times New Roman" w:eastAsia="Times New Roman" w:hAnsi="Times New Roman" w:cs="Times New Roman"/>
              <w:sz w:val="24"/>
              <w:szCs w:val="24"/>
            </w:rPr>
          </w:rPrChange>
        </w:rPr>
        <w:t>cloud-based backup</w:t>
      </w:r>
      <w:ins w:id="438" w:author="Russell Neal" w:date="2019-07-01T11:41:00Z">
        <w:r w:rsidR="006A2E93" w:rsidRPr="0053435E">
          <w:rPr>
            <w:rFonts w:ascii="Times New Roman" w:eastAsia="Times New Roman" w:hAnsi="Times New Roman" w:cs="Times New Roman"/>
            <w:sz w:val="24"/>
            <w:szCs w:val="24"/>
            <w:rPrChange w:id="439" w:author="Rory Peacock" w:date="2019-07-01T13:41:00Z">
              <w:rPr>
                <w:rFonts w:ascii="Times New Roman" w:eastAsia="Times New Roman" w:hAnsi="Times New Roman" w:cs="Times New Roman"/>
                <w:sz w:val="24"/>
                <w:szCs w:val="24"/>
              </w:rPr>
            </w:rPrChange>
          </w:rPr>
          <w:t xml:space="preserve"> services. </w:t>
        </w:r>
      </w:ins>
      <w:del w:id="440" w:author="Russell Neal" w:date="2019-07-01T11:41:00Z">
        <w:r w:rsidR="00DB5107" w:rsidRPr="0053435E" w:rsidDel="006A2E93">
          <w:rPr>
            <w:rFonts w:ascii="Times New Roman" w:eastAsia="Times New Roman" w:hAnsi="Times New Roman" w:cs="Times New Roman"/>
            <w:sz w:val="24"/>
            <w:szCs w:val="24"/>
            <w:rPrChange w:id="441" w:author="Rory Peacock" w:date="2019-07-01T13:41:00Z">
              <w:rPr>
                <w:rFonts w:ascii="Times New Roman" w:eastAsia="Times New Roman" w:hAnsi="Times New Roman" w:cs="Times New Roman"/>
                <w:sz w:val="24"/>
                <w:szCs w:val="24"/>
              </w:rPr>
            </w:rPrChange>
          </w:rPr>
          <w:delText xml:space="preserve">, and </w:delText>
        </w:r>
        <w:commentRangeStart w:id="442"/>
        <w:r w:rsidR="00DB5107" w:rsidRPr="0053435E" w:rsidDel="006A2E93">
          <w:rPr>
            <w:rFonts w:ascii="Times New Roman" w:eastAsia="Times New Roman" w:hAnsi="Times New Roman" w:cs="Times New Roman"/>
            <w:sz w:val="24"/>
            <w:szCs w:val="24"/>
            <w:rPrChange w:id="443" w:author="Rory Peacock" w:date="2019-07-01T13:41:00Z">
              <w:rPr>
                <w:rFonts w:ascii="Times New Roman" w:eastAsia="Times New Roman" w:hAnsi="Times New Roman" w:cs="Times New Roman"/>
                <w:sz w:val="24"/>
                <w:szCs w:val="24"/>
              </w:rPr>
            </w:rPrChange>
          </w:rPr>
          <w:delText>co-location</w:delText>
        </w:r>
      </w:del>
      <w:commentRangeEnd w:id="442"/>
      <w:r w:rsidR="00DD075C" w:rsidRPr="0053435E">
        <w:rPr>
          <w:rStyle w:val="CommentReference"/>
          <w:rFonts w:ascii="Times New Roman" w:hAnsi="Times New Roman" w:cs="Times New Roman"/>
          <w:rPrChange w:id="444" w:author="Rory Peacock" w:date="2019-07-01T13:41:00Z">
            <w:rPr>
              <w:rStyle w:val="CommentReference"/>
            </w:rPr>
          </w:rPrChange>
        </w:rPr>
        <w:commentReference w:id="442"/>
      </w:r>
      <w:del w:id="445" w:author="Russell Neal" w:date="2019-07-01T11:41:00Z">
        <w:r w:rsidR="00DB5107" w:rsidRPr="0053435E" w:rsidDel="006A2E93">
          <w:rPr>
            <w:rFonts w:ascii="Times New Roman" w:eastAsia="Times New Roman" w:hAnsi="Times New Roman" w:cs="Times New Roman"/>
            <w:sz w:val="24"/>
            <w:szCs w:val="24"/>
            <w:rPrChange w:id="446" w:author="Rory Peacock" w:date="2019-07-01T13:41:00Z">
              <w:rPr>
                <w:rFonts w:ascii="Times New Roman" w:eastAsia="Times New Roman" w:hAnsi="Times New Roman" w:cs="Times New Roman"/>
                <w:sz w:val="24"/>
                <w:szCs w:val="24"/>
              </w:rPr>
            </w:rPrChange>
          </w:rPr>
          <w:delText>.</w:delText>
        </w:r>
        <w:r w:rsidR="005A200D" w:rsidRPr="0053435E" w:rsidDel="006A2E93">
          <w:rPr>
            <w:rFonts w:ascii="Times New Roman" w:eastAsia="Times New Roman" w:hAnsi="Times New Roman" w:cs="Times New Roman"/>
            <w:sz w:val="24"/>
            <w:szCs w:val="24"/>
            <w:rPrChange w:id="447" w:author="Rory Peacock" w:date="2019-07-01T13:41:00Z">
              <w:rPr>
                <w:rFonts w:ascii="Times New Roman" w:eastAsia="Times New Roman" w:hAnsi="Times New Roman" w:cs="Times New Roman"/>
                <w:sz w:val="24"/>
                <w:szCs w:val="24"/>
              </w:rPr>
            </w:rPrChange>
          </w:rPr>
          <w:delText xml:space="preserve">  </w:delText>
        </w:r>
        <w:r w:rsidR="00DB5107" w:rsidRPr="0053435E" w:rsidDel="006A2E93">
          <w:rPr>
            <w:rFonts w:ascii="Times New Roman" w:eastAsia="Times New Roman" w:hAnsi="Times New Roman" w:cs="Times New Roman"/>
            <w:sz w:val="24"/>
            <w:szCs w:val="24"/>
            <w:rPrChange w:id="448" w:author="Rory Peacock" w:date="2019-07-01T13:41:00Z">
              <w:rPr>
                <w:rFonts w:ascii="Times New Roman" w:eastAsia="Times New Roman" w:hAnsi="Times New Roman" w:cs="Times New Roman"/>
                <w:sz w:val="24"/>
                <w:szCs w:val="24"/>
              </w:rPr>
            </w:rPrChange>
          </w:rPr>
          <w:delText>T</w:delText>
        </w:r>
      </w:del>
      <w:ins w:id="449" w:author="Russell Neal" w:date="2019-07-01T11:41:00Z">
        <w:r w:rsidR="006A2E93" w:rsidRPr="0053435E">
          <w:rPr>
            <w:rFonts w:ascii="Times New Roman" w:eastAsia="Times New Roman" w:hAnsi="Times New Roman" w:cs="Times New Roman"/>
            <w:sz w:val="24"/>
            <w:szCs w:val="24"/>
            <w:rPrChange w:id="450" w:author="Rory Peacock" w:date="2019-07-01T13:41:00Z">
              <w:rPr>
                <w:rFonts w:ascii="Times New Roman" w:eastAsia="Times New Roman" w:hAnsi="Times New Roman" w:cs="Times New Roman"/>
                <w:sz w:val="24"/>
                <w:szCs w:val="24"/>
              </w:rPr>
            </w:rPrChange>
          </w:rPr>
          <w:t>T</w:t>
        </w:r>
      </w:ins>
      <w:r w:rsidR="00DB5107" w:rsidRPr="0053435E">
        <w:rPr>
          <w:rFonts w:ascii="Times New Roman" w:eastAsia="Times New Roman" w:hAnsi="Times New Roman" w:cs="Times New Roman"/>
          <w:sz w:val="24"/>
          <w:szCs w:val="24"/>
          <w:rPrChange w:id="451" w:author="Rory Peacock" w:date="2019-07-01T13:41:00Z">
            <w:rPr>
              <w:rFonts w:ascii="Times New Roman" w:eastAsia="Times New Roman" w:hAnsi="Times New Roman" w:cs="Times New Roman"/>
              <w:sz w:val="24"/>
              <w:szCs w:val="24"/>
            </w:rPr>
          </w:rPrChange>
        </w:rPr>
        <w:t xml:space="preserve">he consortium model has been effective by providing reliable bandwidth, lowering costs, and even removing the administrative burden of individual E-rate applications.  </w:t>
      </w:r>
    </w:p>
    <w:p w14:paraId="06978D2C" w14:textId="62633E6F" w:rsidR="005A200D" w:rsidRPr="0053435E" w:rsidRDefault="005A200D" w:rsidP="005A200D">
      <w:pPr>
        <w:spacing w:line="360" w:lineRule="auto"/>
        <w:ind w:firstLine="720"/>
        <w:rPr>
          <w:rFonts w:ascii="Times New Roman" w:eastAsia="Times New Roman" w:hAnsi="Times New Roman" w:cs="Times New Roman"/>
          <w:sz w:val="24"/>
          <w:szCs w:val="24"/>
          <w:rPrChange w:id="452" w:author="Rory Peacock" w:date="2019-07-01T13:41:00Z">
            <w:rPr>
              <w:rFonts w:ascii="Times New Roman" w:eastAsia="Times New Roman" w:hAnsi="Times New Roman" w:cs="Times New Roman"/>
              <w:sz w:val="24"/>
              <w:szCs w:val="24"/>
            </w:rPr>
          </w:rPrChange>
        </w:rPr>
      </w:pPr>
      <w:r w:rsidRPr="0053435E">
        <w:rPr>
          <w:rFonts w:ascii="Times New Roman" w:eastAsia="Times New Roman" w:hAnsi="Times New Roman" w:cs="Times New Roman"/>
          <w:sz w:val="24"/>
          <w:szCs w:val="24"/>
          <w:rPrChange w:id="453" w:author="Rory Peacock" w:date="2019-07-01T13:41:00Z">
            <w:rPr>
              <w:rFonts w:ascii="Times New Roman" w:eastAsia="Times New Roman" w:hAnsi="Times New Roman" w:cs="Times New Roman"/>
              <w:sz w:val="24"/>
              <w:szCs w:val="24"/>
            </w:rPr>
          </w:rPrChange>
        </w:rPr>
        <w:t>As provided by Education</w:t>
      </w:r>
      <w:ins w:id="454" w:author="Russell Neal" w:date="2019-07-01T11:39:00Z">
        <w:r w:rsidR="0096277D" w:rsidRPr="0053435E">
          <w:rPr>
            <w:rFonts w:ascii="Times New Roman" w:eastAsia="Times New Roman" w:hAnsi="Times New Roman" w:cs="Times New Roman"/>
            <w:sz w:val="24"/>
            <w:szCs w:val="24"/>
            <w:rPrChange w:id="455" w:author="Rory Peacock" w:date="2019-07-01T13:41:00Z">
              <w:rPr>
                <w:rFonts w:ascii="Times New Roman" w:eastAsia="Times New Roman" w:hAnsi="Times New Roman" w:cs="Times New Roman"/>
                <w:sz w:val="24"/>
                <w:szCs w:val="24"/>
              </w:rPr>
            </w:rPrChange>
          </w:rPr>
          <w:t xml:space="preserve"> </w:t>
        </w:r>
      </w:ins>
      <w:r w:rsidRPr="0053435E">
        <w:rPr>
          <w:rFonts w:ascii="Times New Roman" w:eastAsia="Times New Roman" w:hAnsi="Times New Roman" w:cs="Times New Roman"/>
          <w:sz w:val="24"/>
          <w:szCs w:val="24"/>
          <w:rPrChange w:id="456" w:author="Rory Peacock" w:date="2019-07-01T13:41:00Z">
            <w:rPr>
              <w:rFonts w:ascii="Times New Roman" w:eastAsia="Times New Roman" w:hAnsi="Times New Roman" w:cs="Times New Roman"/>
              <w:sz w:val="24"/>
              <w:szCs w:val="24"/>
            </w:rPr>
          </w:rPrChange>
        </w:rPr>
        <w:t>Super</w:t>
      </w:r>
      <w:ins w:id="457" w:author="Russell Neal" w:date="2019-07-01T11:39:00Z">
        <w:r w:rsidR="0096277D" w:rsidRPr="0053435E">
          <w:rPr>
            <w:rFonts w:ascii="Times New Roman" w:eastAsia="Times New Roman" w:hAnsi="Times New Roman" w:cs="Times New Roman"/>
            <w:sz w:val="24"/>
            <w:szCs w:val="24"/>
            <w:rPrChange w:id="458" w:author="Rory Peacock" w:date="2019-07-01T13:41:00Z">
              <w:rPr>
                <w:rFonts w:ascii="Times New Roman" w:eastAsia="Times New Roman" w:hAnsi="Times New Roman" w:cs="Times New Roman"/>
                <w:sz w:val="24"/>
                <w:szCs w:val="24"/>
              </w:rPr>
            </w:rPrChange>
          </w:rPr>
          <w:t xml:space="preserve"> </w:t>
        </w:r>
      </w:ins>
      <w:r w:rsidRPr="0053435E">
        <w:rPr>
          <w:rFonts w:ascii="Times New Roman" w:eastAsia="Times New Roman" w:hAnsi="Times New Roman" w:cs="Times New Roman"/>
          <w:sz w:val="24"/>
          <w:szCs w:val="24"/>
          <w:rPrChange w:id="459" w:author="Rory Peacock" w:date="2019-07-01T13:41:00Z">
            <w:rPr>
              <w:rFonts w:ascii="Times New Roman" w:eastAsia="Times New Roman" w:hAnsi="Times New Roman" w:cs="Times New Roman"/>
              <w:sz w:val="24"/>
              <w:szCs w:val="24"/>
            </w:rPr>
          </w:rPrChange>
        </w:rPr>
        <w:t>Highway, there are currently 23 states that utilize a state-level consortium model for procuring services on behalf of school districts.</w:t>
      </w:r>
      <w:ins w:id="460" w:author="Gina Spade" w:date="2019-06-30T10:32:00Z">
        <w:del w:id="461" w:author="Rory Peacock" w:date="2019-07-01T13:31:00Z">
          <w:r w:rsidR="00BA2F27" w:rsidRPr="0053435E" w:rsidDel="00A702D0">
            <w:rPr>
              <w:rStyle w:val="FootnoteReference"/>
              <w:rFonts w:ascii="Times New Roman" w:eastAsia="Times New Roman" w:hAnsi="Times New Roman" w:cs="Times New Roman"/>
              <w:sz w:val="24"/>
              <w:szCs w:val="24"/>
              <w:rPrChange w:id="462" w:author="Rory Peacock" w:date="2019-07-01T13:41:00Z">
                <w:rPr>
                  <w:rStyle w:val="FootnoteReference"/>
                  <w:rFonts w:ascii="Times New Roman" w:eastAsia="Times New Roman" w:hAnsi="Times New Roman" w:cs="Times New Roman"/>
                  <w:sz w:val="24"/>
                  <w:szCs w:val="24"/>
                </w:rPr>
              </w:rPrChange>
            </w:rPr>
            <w:footnoteReference w:id="4"/>
          </w:r>
        </w:del>
      </w:ins>
      <w:r w:rsidRPr="0053435E">
        <w:rPr>
          <w:rFonts w:ascii="Times New Roman" w:eastAsia="Times New Roman" w:hAnsi="Times New Roman" w:cs="Times New Roman"/>
          <w:sz w:val="24"/>
          <w:szCs w:val="24"/>
          <w:rPrChange w:id="471" w:author="Rory Peacock" w:date="2019-07-01T13:41:00Z">
            <w:rPr>
              <w:rFonts w:ascii="Times New Roman" w:eastAsia="Times New Roman" w:hAnsi="Times New Roman" w:cs="Times New Roman"/>
              <w:sz w:val="24"/>
              <w:szCs w:val="24"/>
            </w:rPr>
          </w:rPrChange>
        </w:rPr>
        <w:t xml:space="preserve">  Additionally, </w:t>
      </w:r>
      <w:del w:id="472" w:author="Gina Spade" w:date="2019-06-30T10:32:00Z">
        <w:r w:rsidRPr="0053435E" w:rsidDel="00BA2F27">
          <w:rPr>
            <w:rFonts w:ascii="Times New Roman" w:eastAsia="Times New Roman" w:hAnsi="Times New Roman" w:cs="Times New Roman"/>
            <w:sz w:val="24"/>
            <w:szCs w:val="24"/>
            <w:rPrChange w:id="473" w:author="Rory Peacock" w:date="2019-07-01T13:41:00Z">
              <w:rPr>
                <w:rFonts w:ascii="Times New Roman" w:eastAsia="Times New Roman" w:hAnsi="Times New Roman" w:cs="Times New Roman"/>
                <w:sz w:val="24"/>
                <w:szCs w:val="24"/>
              </w:rPr>
            </w:rPrChange>
          </w:rPr>
          <w:delText xml:space="preserve">7 </w:delText>
        </w:r>
      </w:del>
      <w:ins w:id="474" w:author="Gina Spade" w:date="2019-06-30T10:32:00Z">
        <w:r w:rsidR="00BA2F27" w:rsidRPr="0053435E">
          <w:rPr>
            <w:rFonts w:ascii="Times New Roman" w:eastAsia="Times New Roman" w:hAnsi="Times New Roman" w:cs="Times New Roman"/>
            <w:sz w:val="24"/>
            <w:szCs w:val="24"/>
            <w:rPrChange w:id="475" w:author="Rory Peacock" w:date="2019-07-01T13:41:00Z">
              <w:rPr>
                <w:rFonts w:ascii="Times New Roman" w:eastAsia="Times New Roman" w:hAnsi="Times New Roman" w:cs="Times New Roman"/>
                <w:sz w:val="24"/>
                <w:szCs w:val="24"/>
              </w:rPr>
            </w:rPrChange>
          </w:rPr>
          <w:t xml:space="preserve">seven </w:t>
        </w:r>
      </w:ins>
      <w:r w:rsidRPr="0053435E">
        <w:rPr>
          <w:rFonts w:ascii="Times New Roman" w:eastAsia="Times New Roman" w:hAnsi="Times New Roman" w:cs="Times New Roman"/>
          <w:sz w:val="24"/>
          <w:szCs w:val="24"/>
          <w:rPrChange w:id="476" w:author="Rory Peacock" w:date="2019-07-01T13:41:00Z">
            <w:rPr>
              <w:rFonts w:ascii="Times New Roman" w:eastAsia="Times New Roman" w:hAnsi="Times New Roman" w:cs="Times New Roman"/>
              <w:sz w:val="24"/>
              <w:szCs w:val="24"/>
            </w:rPr>
          </w:rPrChange>
        </w:rPr>
        <w:t>states utilize regional consortium models for local school districts.</w:t>
      </w:r>
      <w:ins w:id="477" w:author="Gina Spade" w:date="2019-06-30T10:32:00Z">
        <w:del w:id="478" w:author="Rory Peacock" w:date="2019-07-01T13:31:00Z">
          <w:r w:rsidR="00BA2F27" w:rsidRPr="0053435E" w:rsidDel="00A702D0">
            <w:rPr>
              <w:rStyle w:val="FootnoteReference"/>
              <w:rFonts w:ascii="Times New Roman" w:eastAsia="Times New Roman" w:hAnsi="Times New Roman" w:cs="Times New Roman"/>
              <w:sz w:val="24"/>
              <w:szCs w:val="24"/>
              <w:rPrChange w:id="479" w:author="Rory Peacock" w:date="2019-07-01T13:41:00Z">
                <w:rPr>
                  <w:rStyle w:val="FootnoteReference"/>
                  <w:rFonts w:ascii="Times New Roman" w:eastAsia="Times New Roman" w:hAnsi="Times New Roman" w:cs="Times New Roman"/>
                  <w:sz w:val="24"/>
                  <w:szCs w:val="24"/>
                </w:rPr>
              </w:rPrChange>
            </w:rPr>
            <w:footnoteReference w:id="5"/>
          </w:r>
        </w:del>
      </w:ins>
      <w:r w:rsidRPr="0053435E">
        <w:rPr>
          <w:rFonts w:ascii="Times New Roman" w:eastAsia="Times New Roman" w:hAnsi="Times New Roman" w:cs="Times New Roman"/>
          <w:sz w:val="24"/>
          <w:szCs w:val="24"/>
          <w:rPrChange w:id="491" w:author="Rory Peacock" w:date="2019-07-01T13:41:00Z">
            <w:rPr>
              <w:rFonts w:ascii="Times New Roman" w:eastAsia="Times New Roman" w:hAnsi="Times New Roman" w:cs="Times New Roman"/>
              <w:sz w:val="24"/>
              <w:szCs w:val="24"/>
            </w:rPr>
          </w:rPrChange>
        </w:rPr>
        <w:t xml:space="preserve">  Based on the 2019 Form 471 filings, 43</w:t>
      </w:r>
      <w:ins w:id="492" w:author="Gina Spade" w:date="2019-06-30T10:32:00Z">
        <w:r w:rsidR="00BA2F27" w:rsidRPr="0053435E">
          <w:rPr>
            <w:rFonts w:ascii="Times New Roman" w:eastAsia="Times New Roman" w:hAnsi="Times New Roman" w:cs="Times New Roman"/>
            <w:sz w:val="24"/>
            <w:szCs w:val="24"/>
            <w:rPrChange w:id="493" w:author="Rory Peacock" w:date="2019-07-01T13:41:00Z">
              <w:rPr>
                <w:rFonts w:ascii="Times New Roman" w:eastAsia="Times New Roman" w:hAnsi="Times New Roman" w:cs="Times New Roman"/>
                <w:sz w:val="24"/>
                <w:szCs w:val="24"/>
              </w:rPr>
            </w:rPrChange>
          </w:rPr>
          <w:t xml:space="preserve"> percent </w:t>
        </w:r>
      </w:ins>
      <w:del w:id="494" w:author="Gina Spade" w:date="2019-06-30T10:32:00Z">
        <w:r w:rsidRPr="0053435E" w:rsidDel="00BA2F27">
          <w:rPr>
            <w:rFonts w:ascii="Times New Roman" w:eastAsia="Times New Roman" w:hAnsi="Times New Roman" w:cs="Times New Roman"/>
            <w:sz w:val="24"/>
            <w:szCs w:val="24"/>
            <w:rPrChange w:id="495" w:author="Rory Peacock" w:date="2019-07-01T13:41:00Z">
              <w:rPr>
                <w:rFonts w:ascii="Times New Roman" w:eastAsia="Times New Roman" w:hAnsi="Times New Roman" w:cs="Times New Roman"/>
                <w:sz w:val="24"/>
                <w:szCs w:val="24"/>
              </w:rPr>
            </w:rPrChange>
          </w:rPr>
          <w:delText xml:space="preserve">% </w:delText>
        </w:r>
      </w:del>
      <w:r w:rsidRPr="0053435E">
        <w:rPr>
          <w:rFonts w:ascii="Times New Roman" w:eastAsia="Times New Roman" w:hAnsi="Times New Roman" w:cs="Times New Roman"/>
          <w:sz w:val="24"/>
          <w:szCs w:val="24"/>
          <w:rPrChange w:id="496" w:author="Rory Peacock" w:date="2019-07-01T13:41:00Z">
            <w:rPr>
              <w:rFonts w:ascii="Times New Roman" w:eastAsia="Times New Roman" w:hAnsi="Times New Roman" w:cs="Times New Roman"/>
              <w:sz w:val="24"/>
              <w:szCs w:val="24"/>
            </w:rPr>
          </w:rPrChange>
        </w:rPr>
        <w:t xml:space="preserve">of school districts have applied for </w:t>
      </w:r>
      <w:ins w:id="497" w:author="Gina Spade" w:date="2019-06-30T10:32:00Z">
        <w:r w:rsidR="00BA2F27" w:rsidRPr="0053435E">
          <w:rPr>
            <w:rFonts w:ascii="Times New Roman" w:eastAsia="Times New Roman" w:hAnsi="Times New Roman" w:cs="Times New Roman"/>
            <w:sz w:val="24"/>
            <w:szCs w:val="24"/>
            <w:rPrChange w:id="498" w:author="Rory Peacock" w:date="2019-07-01T13:41:00Z">
              <w:rPr>
                <w:rFonts w:ascii="Times New Roman" w:eastAsia="Times New Roman" w:hAnsi="Times New Roman" w:cs="Times New Roman"/>
                <w:sz w:val="24"/>
                <w:szCs w:val="24"/>
              </w:rPr>
            </w:rPrChange>
          </w:rPr>
          <w:t>I</w:t>
        </w:r>
      </w:ins>
      <w:del w:id="499" w:author="Gina Spade" w:date="2019-06-30T10:32:00Z">
        <w:r w:rsidRPr="0053435E" w:rsidDel="00BA2F27">
          <w:rPr>
            <w:rFonts w:ascii="Times New Roman" w:eastAsia="Times New Roman" w:hAnsi="Times New Roman" w:cs="Times New Roman"/>
            <w:sz w:val="24"/>
            <w:szCs w:val="24"/>
            <w:rPrChange w:id="500" w:author="Rory Peacock" w:date="2019-07-01T13:41:00Z">
              <w:rPr>
                <w:rFonts w:ascii="Times New Roman" w:eastAsia="Times New Roman" w:hAnsi="Times New Roman" w:cs="Times New Roman"/>
                <w:sz w:val="24"/>
                <w:szCs w:val="24"/>
              </w:rPr>
            </w:rPrChange>
          </w:rPr>
          <w:delText>i</w:delText>
        </w:r>
      </w:del>
      <w:r w:rsidRPr="0053435E">
        <w:rPr>
          <w:rFonts w:ascii="Times New Roman" w:eastAsia="Times New Roman" w:hAnsi="Times New Roman" w:cs="Times New Roman"/>
          <w:sz w:val="24"/>
          <w:szCs w:val="24"/>
          <w:rPrChange w:id="501" w:author="Rory Peacock" w:date="2019-07-01T13:41:00Z">
            <w:rPr>
              <w:rFonts w:ascii="Times New Roman" w:eastAsia="Times New Roman" w:hAnsi="Times New Roman" w:cs="Times New Roman"/>
              <w:sz w:val="24"/>
              <w:szCs w:val="24"/>
            </w:rPr>
          </w:rPrChange>
        </w:rPr>
        <w:t>nternet service as part of a consortium.</w:t>
      </w:r>
      <w:ins w:id="502" w:author="Gina Spade" w:date="2019-06-30T10:33:00Z">
        <w:del w:id="503" w:author="Rory Peacock" w:date="2019-07-01T13:31:00Z">
          <w:r w:rsidR="00BA2F27" w:rsidRPr="0053435E" w:rsidDel="00A702D0">
            <w:rPr>
              <w:rStyle w:val="FootnoteReference"/>
              <w:rFonts w:ascii="Times New Roman" w:eastAsia="Times New Roman" w:hAnsi="Times New Roman" w:cs="Times New Roman"/>
              <w:sz w:val="24"/>
              <w:szCs w:val="24"/>
              <w:rPrChange w:id="504" w:author="Rory Peacock" w:date="2019-07-01T13:41:00Z">
                <w:rPr>
                  <w:rStyle w:val="FootnoteReference"/>
                  <w:rFonts w:ascii="Times New Roman" w:eastAsia="Times New Roman" w:hAnsi="Times New Roman" w:cs="Times New Roman"/>
                  <w:sz w:val="24"/>
                  <w:szCs w:val="24"/>
                </w:rPr>
              </w:rPrChange>
            </w:rPr>
            <w:footnoteReference w:id="6"/>
          </w:r>
        </w:del>
      </w:ins>
    </w:p>
    <w:p w14:paraId="7F0F8652" w14:textId="77777777" w:rsidR="005A200D" w:rsidRPr="0053435E" w:rsidRDefault="005A200D" w:rsidP="005A200D">
      <w:pPr>
        <w:spacing w:line="360" w:lineRule="auto"/>
        <w:ind w:firstLine="720"/>
        <w:rPr>
          <w:rFonts w:ascii="Times New Roman" w:eastAsia="Times New Roman" w:hAnsi="Times New Roman" w:cs="Times New Roman"/>
          <w:sz w:val="24"/>
          <w:szCs w:val="24"/>
          <w:rPrChange w:id="511" w:author="Rory Peacock" w:date="2019-07-01T13:41:00Z">
            <w:rPr>
              <w:rFonts w:ascii="Times New Roman" w:eastAsia="Times New Roman" w:hAnsi="Times New Roman" w:cs="Times New Roman"/>
              <w:sz w:val="24"/>
              <w:szCs w:val="24"/>
            </w:rPr>
          </w:rPrChange>
        </w:rPr>
      </w:pPr>
      <w:r w:rsidRPr="0053435E">
        <w:rPr>
          <w:rFonts w:ascii="Times New Roman" w:eastAsia="Times New Roman" w:hAnsi="Times New Roman" w:cs="Times New Roman"/>
          <w:sz w:val="24"/>
          <w:szCs w:val="24"/>
          <w:rPrChange w:id="512" w:author="Rory Peacock" w:date="2019-07-01T13:41:00Z">
            <w:rPr>
              <w:rFonts w:ascii="Times New Roman" w:eastAsia="Times New Roman" w:hAnsi="Times New Roman" w:cs="Times New Roman"/>
              <w:sz w:val="24"/>
              <w:szCs w:val="24"/>
            </w:rPr>
          </w:rPrChange>
        </w:rPr>
        <w:t xml:space="preserve">By adopting rules that would limit participation in regional and state consortia, </w:t>
      </w:r>
      <w:r w:rsidR="00693980" w:rsidRPr="0053435E">
        <w:rPr>
          <w:rFonts w:ascii="Times New Roman" w:eastAsia="Times New Roman" w:hAnsi="Times New Roman" w:cs="Times New Roman"/>
          <w:sz w:val="24"/>
          <w:szCs w:val="24"/>
          <w:rPrChange w:id="513" w:author="Rory Peacock" w:date="2019-07-01T13:41:00Z">
            <w:rPr>
              <w:rFonts w:ascii="Times New Roman" w:eastAsia="Times New Roman" w:hAnsi="Times New Roman" w:cs="Times New Roman"/>
              <w:sz w:val="24"/>
              <w:szCs w:val="24"/>
            </w:rPr>
          </w:rPrChange>
        </w:rPr>
        <w:t>local school districts, and especially those that have the most to gain, would be limited in their ability to meet their current and future bandwidth needs at a cost that is affordable.</w:t>
      </w:r>
    </w:p>
    <w:p w14:paraId="54FDC13F" w14:textId="2E8454FB" w:rsidR="00BA2F27" w:rsidRPr="0053435E" w:rsidRDefault="00BA2F27" w:rsidP="00BA2F27">
      <w:pPr>
        <w:spacing w:before="240" w:after="240" w:line="360" w:lineRule="auto"/>
        <w:rPr>
          <w:rFonts w:ascii="Times New Roman" w:eastAsia="Times New Roman" w:hAnsi="Times New Roman" w:cs="Times New Roman"/>
          <w:b/>
          <w:sz w:val="24"/>
          <w:szCs w:val="24"/>
          <w:rPrChange w:id="514" w:author="Rory Peacock" w:date="2019-07-01T13:41:00Z">
            <w:rPr>
              <w:rFonts w:ascii="Times New Roman" w:eastAsia="Times New Roman" w:hAnsi="Times New Roman" w:cs="Times New Roman"/>
              <w:b/>
              <w:sz w:val="24"/>
              <w:szCs w:val="24"/>
            </w:rPr>
          </w:rPrChange>
        </w:rPr>
      </w:pPr>
      <w:r w:rsidRPr="0053435E">
        <w:rPr>
          <w:rFonts w:ascii="Times New Roman" w:eastAsia="Times New Roman" w:hAnsi="Times New Roman" w:cs="Times New Roman"/>
          <w:b/>
          <w:sz w:val="24"/>
          <w:szCs w:val="24"/>
          <w:rPrChange w:id="515" w:author="Rory Peacock" w:date="2019-07-01T13:41:00Z">
            <w:rPr>
              <w:rFonts w:ascii="Times New Roman" w:eastAsia="Times New Roman" w:hAnsi="Times New Roman" w:cs="Times New Roman"/>
              <w:b/>
              <w:sz w:val="24"/>
              <w:szCs w:val="24"/>
            </w:rPr>
          </w:rPrChange>
        </w:rPr>
        <w:t>III. The petition contradicts the FCC’s commitment to foster competition within the E-rate program</w:t>
      </w:r>
    </w:p>
    <w:p w14:paraId="25EB6195" w14:textId="77777777" w:rsidR="00BA2F27" w:rsidRPr="0053435E" w:rsidRDefault="00BA2F27" w:rsidP="00BA2F27">
      <w:pPr>
        <w:spacing w:before="240" w:after="240" w:line="360" w:lineRule="auto"/>
        <w:rPr>
          <w:rFonts w:ascii="Times New Roman" w:eastAsia="Times New Roman" w:hAnsi="Times New Roman" w:cs="Times New Roman"/>
          <w:sz w:val="24"/>
          <w:szCs w:val="24"/>
          <w:rPrChange w:id="516" w:author="Rory Peacock" w:date="2019-07-01T13:41:00Z">
            <w:rPr>
              <w:rFonts w:ascii="Times New Roman" w:eastAsia="Times New Roman" w:hAnsi="Times New Roman" w:cs="Times New Roman"/>
              <w:sz w:val="24"/>
              <w:szCs w:val="24"/>
            </w:rPr>
          </w:rPrChange>
        </w:rPr>
      </w:pPr>
      <w:r w:rsidRPr="0053435E">
        <w:rPr>
          <w:rFonts w:ascii="Times New Roman" w:eastAsia="Times New Roman" w:hAnsi="Times New Roman" w:cs="Times New Roman"/>
          <w:b/>
          <w:sz w:val="24"/>
          <w:szCs w:val="24"/>
          <w:rPrChange w:id="517" w:author="Rory Peacock" w:date="2019-07-01T13:41:00Z">
            <w:rPr>
              <w:rFonts w:ascii="Times New Roman" w:eastAsia="Times New Roman" w:hAnsi="Times New Roman" w:cs="Times New Roman"/>
              <w:b/>
              <w:sz w:val="24"/>
              <w:szCs w:val="24"/>
            </w:rPr>
          </w:rPrChange>
        </w:rPr>
        <w:tab/>
      </w:r>
      <w:r w:rsidRPr="0053435E">
        <w:rPr>
          <w:rFonts w:ascii="Times New Roman" w:eastAsia="Times New Roman" w:hAnsi="Times New Roman" w:cs="Times New Roman"/>
          <w:sz w:val="24"/>
          <w:szCs w:val="24"/>
          <w:rPrChange w:id="518" w:author="Rory Peacock" w:date="2019-07-01T13:41:00Z">
            <w:rPr>
              <w:rFonts w:ascii="Times New Roman" w:eastAsia="Times New Roman" w:hAnsi="Times New Roman" w:cs="Times New Roman"/>
              <w:sz w:val="24"/>
              <w:szCs w:val="24"/>
            </w:rPr>
          </w:rPrChange>
        </w:rPr>
        <w:t xml:space="preserve">In the </w:t>
      </w:r>
      <w:r w:rsidRPr="0053435E">
        <w:rPr>
          <w:rFonts w:ascii="Times New Roman" w:eastAsia="Times New Roman" w:hAnsi="Times New Roman" w:cs="Times New Roman"/>
          <w:i/>
          <w:iCs/>
          <w:sz w:val="24"/>
          <w:szCs w:val="24"/>
          <w:rPrChange w:id="519" w:author="Rory Peacock" w:date="2019-07-01T13:41:00Z">
            <w:rPr>
              <w:rFonts w:ascii="Times New Roman" w:eastAsia="Times New Roman" w:hAnsi="Times New Roman" w:cs="Times New Roman"/>
              <w:i/>
              <w:iCs/>
              <w:sz w:val="24"/>
              <w:szCs w:val="24"/>
            </w:rPr>
          </w:rPrChange>
        </w:rPr>
        <w:t>Second E-rate Modernization Order</w:t>
      </w:r>
      <w:r w:rsidRPr="0053435E">
        <w:rPr>
          <w:rFonts w:ascii="Times New Roman" w:eastAsia="Times New Roman" w:hAnsi="Times New Roman" w:cs="Times New Roman"/>
          <w:sz w:val="24"/>
          <w:szCs w:val="24"/>
          <w:rPrChange w:id="520" w:author="Rory Peacock" w:date="2019-07-01T13:41:00Z">
            <w:rPr>
              <w:rFonts w:ascii="Times New Roman" w:eastAsia="Times New Roman" w:hAnsi="Times New Roman" w:cs="Times New Roman"/>
              <w:sz w:val="24"/>
              <w:szCs w:val="24"/>
            </w:rPr>
          </w:rPrChange>
        </w:rPr>
        <w:t xml:space="preserve">, the Commission stated, “It is our view that vibrant competition on an even playing field </w:t>
      </w:r>
      <w:r w:rsidRPr="0053435E">
        <w:rPr>
          <w:rFonts w:ascii="Times New Roman" w:eastAsia="Times New Roman" w:hAnsi="Times New Roman" w:cs="Times New Roman"/>
          <w:sz w:val="24"/>
          <w:szCs w:val="24"/>
          <w:highlight w:val="white"/>
          <w:rPrChange w:id="521" w:author="Rory Peacock" w:date="2019-07-01T13:41:00Z">
            <w:rPr>
              <w:rFonts w:ascii="Times New Roman" w:eastAsia="Times New Roman" w:hAnsi="Times New Roman" w:cs="Times New Roman"/>
              <w:sz w:val="24"/>
              <w:szCs w:val="24"/>
              <w:highlight w:val="white"/>
            </w:rPr>
          </w:rPrChange>
        </w:rPr>
        <w:t>generally brings the lowest prices and best promotes ‘national broadband policy.”</w:t>
      </w:r>
      <w:r w:rsidRPr="0053435E">
        <w:rPr>
          <w:rFonts w:ascii="Times New Roman" w:eastAsia="Times New Roman" w:hAnsi="Times New Roman" w:cs="Times New Roman"/>
          <w:sz w:val="24"/>
          <w:szCs w:val="24"/>
          <w:highlight w:val="white"/>
          <w:vertAlign w:val="superscript"/>
          <w:rPrChange w:id="522" w:author="Rory Peacock" w:date="2019-07-01T13:41:00Z">
            <w:rPr>
              <w:rFonts w:ascii="Times New Roman" w:eastAsia="Times New Roman" w:hAnsi="Times New Roman" w:cs="Times New Roman"/>
              <w:sz w:val="24"/>
              <w:szCs w:val="24"/>
              <w:highlight w:val="white"/>
              <w:vertAlign w:val="superscript"/>
            </w:rPr>
          </w:rPrChange>
        </w:rPr>
        <w:footnoteReference w:id="7"/>
      </w:r>
      <w:r w:rsidRPr="0053435E">
        <w:rPr>
          <w:rFonts w:ascii="Times New Roman" w:eastAsia="Times New Roman" w:hAnsi="Times New Roman" w:cs="Times New Roman"/>
          <w:sz w:val="24"/>
          <w:szCs w:val="24"/>
          <w:rPrChange w:id="524" w:author="Rory Peacock" w:date="2019-07-01T13:41:00Z">
            <w:rPr>
              <w:rFonts w:ascii="Times New Roman" w:eastAsia="Times New Roman" w:hAnsi="Times New Roman" w:cs="Times New Roman"/>
              <w:sz w:val="24"/>
              <w:szCs w:val="24"/>
            </w:rPr>
          </w:rPrChange>
        </w:rPr>
        <w:br/>
      </w:r>
      <w:r w:rsidRPr="0053435E">
        <w:rPr>
          <w:rFonts w:ascii="Times New Roman" w:eastAsia="Times New Roman" w:hAnsi="Times New Roman" w:cs="Times New Roman"/>
          <w:sz w:val="24"/>
          <w:szCs w:val="24"/>
          <w:highlight w:val="white"/>
          <w:rPrChange w:id="525" w:author="Rory Peacock" w:date="2019-07-01T13:41:00Z">
            <w:rPr>
              <w:rFonts w:ascii="Times New Roman" w:eastAsia="Times New Roman" w:hAnsi="Times New Roman" w:cs="Times New Roman"/>
              <w:sz w:val="24"/>
              <w:szCs w:val="24"/>
              <w:highlight w:val="white"/>
            </w:rPr>
          </w:rPrChange>
        </w:rPr>
        <w:t xml:space="preserve">In reviewing the issue, the Commission went on to conclude: </w:t>
      </w:r>
    </w:p>
    <w:p w14:paraId="520B66D9" w14:textId="77777777" w:rsidR="00BA2F27" w:rsidRPr="0053435E" w:rsidRDefault="00BA2F27" w:rsidP="00BA2F27">
      <w:pPr>
        <w:spacing w:line="360" w:lineRule="auto"/>
        <w:ind w:left="720"/>
        <w:rPr>
          <w:rFonts w:ascii="Times New Roman" w:eastAsia="Times New Roman" w:hAnsi="Times New Roman" w:cs="Times New Roman"/>
          <w:i/>
          <w:sz w:val="24"/>
          <w:szCs w:val="24"/>
          <w:highlight w:val="white"/>
          <w:rPrChange w:id="526" w:author="Rory Peacock" w:date="2019-07-01T13:41:00Z">
            <w:rPr>
              <w:rFonts w:ascii="Times New Roman" w:eastAsia="Times New Roman" w:hAnsi="Times New Roman" w:cs="Times New Roman"/>
              <w:i/>
              <w:sz w:val="24"/>
              <w:szCs w:val="24"/>
              <w:highlight w:val="white"/>
            </w:rPr>
          </w:rPrChange>
        </w:rPr>
      </w:pPr>
      <w:r w:rsidRPr="0053435E">
        <w:rPr>
          <w:rFonts w:ascii="Times New Roman" w:eastAsia="Times New Roman" w:hAnsi="Times New Roman" w:cs="Times New Roman"/>
          <w:i/>
          <w:sz w:val="24"/>
          <w:szCs w:val="24"/>
          <w:highlight w:val="white"/>
          <w:rPrChange w:id="527" w:author="Rory Peacock" w:date="2019-07-01T13:41:00Z">
            <w:rPr>
              <w:rFonts w:ascii="Times New Roman" w:eastAsia="Times New Roman" w:hAnsi="Times New Roman" w:cs="Times New Roman"/>
              <w:i/>
              <w:sz w:val="24"/>
              <w:szCs w:val="24"/>
              <w:highlight w:val="white"/>
            </w:rPr>
          </w:rPrChange>
        </w:rPr>
        <w:t xml:space="preserve">“We do not adopt NTCA’s proposals that we give existing providers a separate opportunity to demonstrate that they are able to provide service at the targeted speeds, </w:t>
      </w:r>
      <w:r w:rsidRPr="0053435E">
        <w:rPr>
          <w:rFonts w:ascii="Times New Roman" w:eastAsia="Times New Roman" w:hAnsi="Times New Roman" w:cs="Times New Roman"/>
          <w:i/>
          <w:sz w:val="24"/>
          <w:szCs w:val="24"/>
          <w:highlight w:val="white"/>
          <w:rPrChange w:id="528" w:author="Rory Peacock" w:date="2019-07-01T13:41:00Z">
            <w:rPr>
              <w:rFonts w:ascii="Times New Roman" w:eastAsia="Times New Roman" w:hAnsi="Times New Roman" w:cs="Times New Roman"/>
              <w:i/>
              <w:sz w:val="24"/>
              <w:szCs w:val="24"/>
              <w:highlight w:val="white"/>
            </w:rPr>
          </w:rPrChange>
        </w:rPr>
        <w:lastRenderedPageBreak/>
        <w:t>because to do so would interfere with the competitive bidding process, which is the E-rate program’s primary tool for ensuring schools and libraries select the most cost-effective option. Moreover, because E-rate applicants’ requests for bids are publicly available, providers all have an equal opportunity to bid to provide E-rate services, and we expect that where there are existing providers and networks capable of providing service at the targeted speeds, they will be well situated to offer very competitive pricing through the competitive bidding process.”</w:t>
      </w:r>
      <w:r w:rsidRPr="0053435E">
        <w:rPr>
          <w:rFonts w:ascii="Times New Roman" w:eastAsia="Times New Roman" w:hAnsi="Times New Roman" w:cs="Times New Roman"/>
          <w:i/>
          <w:sz w:val="24"/>
          <w:szCs w:val="24"/>
          <w:highlight w:val="white"/>
          <w:vertAlign w:val="superscript"/>
          <w:rPrChange w:id="529" w:author="Rory Peacock" w:date="2019-07-01T13:41:00Z">
            <w:rPr>
              <w:rFonts w:ascii="Times New Roman" w:eastAsia="Times New Roman" w:hAnsi="Times New Roman" w:cs="Times New Roman"/>
              <w:i/>
              <w:sz w:val="24"/>
              <w:szCs w:val="24"/>
              <w:highlight w:val="white"/>
              <w:vertAlign w:val="superscript"/>
            </w:rPr>
          </w:rPrChange>
        </w:rPr>
        <w:footnoteReference w:id="8"/>
      </w:r>
      <w:r w:rsidRPr="0053435E">
        <w:rPr>
          <w:rFonts w:ascii="Times New Roman" w:eastAsia="Times New Roman" w:hAnsi="Times New Roman" w:cs="Times New Roman"/>
          <w:i/>
          <w:sz w:val="24"/>
          <w:szCs w:val="24"/>
          <w:highlight w:val="white"/>
          <w:rPrChange w:id="531" w:author="Rory Peacock" w:date="2019-07-01T13:41:00Z">
            <w:rPr>
              <w:rFonts w:ascii="Times New Roman" w:eastAsia="Times New Roman" w:hAnsi="Times New Roman" w:cs="Times New Roman"/>
              <w:i/>
              <w:sz w:val="24"/>
              <w:szCs w:val="24"/>
              <w:highlight w:val="white"/>
            </w:rPr>
          </w:rPrChange>
        </w:rPr>
        <w:br/>
      </w:r>
    </w:p>
    <w:p w14:paraId="1A7564E2" w14:textId="77777777" w:rsidR="00BA2F27" w:rsidRPr="0053435E" w:rsidRDefault="00BA2F27" w:rsidP="00BA2F27">
      <w:pPr>
        <w:spacing w:line="360" w:lineRule="auto"/>
        <w:ind w:firstLine="720"/>
        <w:rPr>
          <w:rFonts w:ascii="Times New Roman" w:eastAsia="Times New Roman" w:hAnsi="Times New Roman" w:cs="Times New Roman"/>
          <w:sz w:val="24"/>
          <w:szCs w:val="24"/>
          <w:rPrChange w:id="532" w:author="Rory Peacock" w:date="2019-07-01T13:41:00Z">
            <w:rPr>
              <w:rFonts w:ascii="Times New Roman" w:eastAsia="Times New Roman" w:hAnsi="Times New Roman" w:cs="Times New Roman"/>
              <w:sz w:val="24"/>
              <w:szCs w:val="24"/>
            </w:rPr>
          </w:rPrChange>
        </w:rPr>
      </w:pPr>
      <w:r w:rsidRPr="0053435E">
        <w:rPr>
          <w:rFonts w:ascii="Times New Roman" w:eastAsia="Times New Roman" w:hAnsi="Times New Roman" w:cs="Times New Roman"/>
          <w:sz w:val="24"/>
          <w:szCs w:val="24"/>
          <w:rPrChange w:id="533" w:author="Rory Peacock" w:date="2019-07-01T13:41:00Z">
            <w:rPr>
              <w:rFonts w:ascii="Times New Roman" w:eastAsia="Times New Roman" w:hAnsi="Times New Roman" w:cs="Times New Roman"/>
              <w:sz w:val="24"/>
              <w:szCs w:val="24"/>
            </w:rPr>
          </w:rPrChange>
        </w:rPr>
        <w:t>The petition seeks to limit competition and increase the bureaucratic oversight in the current equal opportunity bid process.  The proposal includes a 60-day challenge period along with a 120-day negotiation phase.  An additional 180 days added to process would extend the implementation window so far that it would be near impossible to complete the projects within the funding years of the application.  This not only brings projects into E-rate funding window jeopardy, it can also encroach on state-match award deadlines for project completion.</w:t>
      </w:r>
    </w:p>
    <w:p w14:paraId="11A0F553" w14:textId="0985DA1E" w:rsidR="00DB5107" w:rsidRPr="0053435E" w:rsidDel="00830C29" w:rsidRDefault="00DB5107" w:rsidP="001F5465">
      <w:pPr>
        <w:spacing w:line="360" w:lineRule="auto"/>
        <w:ind w:firstLine="720"/>
        <w:rPr>
          <w:del w:id="534" w:author="Gina Spade" w:date="2019-06-30T11:54:00Z"/>
          <w:rFonts w:ascii="Times New Roman" w:eastAsia="Times New Roman" w:hAnsi="Times New Roman" w:cs="Times New Roman"/>
          <w:sz w:val="24"/>
          <w:szCs w:val="24"/>
          <w:rPrChange w:id="535" w:author="Rory Peacock" w:date="2019-07-01T13:41:00Z">
            <w:rPr>
              <w:del w:id="536" w:author="Gina Spade" w:date="2019-06-30T11:54:00Z"/>
              <w:rFonts w:ascii="Times New Roman" w:eastAsia="Times New Roman" w:hAnsi="Times New Roman" w:cs="Times New Roman"/>
              <w:sz w:val="24"/>
              <w:szCs w:val="24"/>
            </w:rPr>
          </w:rPrChange>
        </w:rPr>
      </w:pPr>
    </w:p>
    <w:p w14:paraId="46B4A793" w14:textId="77777777" w:rsidR="001F5465" w:rsidRPr="0053435E" w:rsidRDefault="001F5465" w:rsidP="001F5465">
      <w:pPr>
        <w:spacing w:line="360" w:lineRule="auto"/>
        <w:jc w:val="center"/>
        <w:rPr>
          <w:rFonts w:ascii="Times New Roman" w:eastAsia="Times New Roman" w:hAnsi="Times New Roman" w:cs="Times New Roman"/>
          <w:b/>
          <w:sz w:val="24"/>
          <w:szCs w:val="24"/>
          <w:rPrChange w:id="537" w:author="Rory Peacock" w:date="2019-07-01T13:41:00Z">
            <w:rPr>
              <w:rFonts w:ascii="Times New Roman" w:eastAsia="Times New Roman" w:hAnsi="Times New Roman" w:cs="Times New Roman"/>
              <w:b/>
              <w:sz w:val="24"/>
              <w:szCs w:val="24"/>
            </w:rPr>
          </w:rPrChange>
        </w:rPr>
      </w:pPr>
      <w:r w:rsidRPr="0053435E">
        <w:rPr>
          <w:rFonts w:ascii="Times New Roman" w:eastAsia="Times New Roman" w:hAnsi="Times New Roman" w:cs="Times New Roman"/>
          <w:b/>
          <w:sz w:val="24"/>
          <w:szCs w:val="24"/>
          <w:rPrChange w:id="538" w:author="Rory Peacock" w:date="2019-07-01T13:41:00Z">
            <w:rPr>
              <w:rFonts w:ascii="Times New Roman" w:eastAsia="Times New Roman" w:hAnsi="Times New Roman" w:cs="Times New Roman"/>
              <w:b/>
              <w:sz w:val="24"/>
              <w:szCs w:val="24"/>
            </w:rPr>
          </w:rPrChange>
        </w:rPr>
        <w:t>CONCLUSION</w:t>
      </w:r>
    </w:p>
    <w:p w14:paraId="1B8D8893" w14:textId="7283F76A" w:rsidR="001F5465" w:rsidRPr="0053435E" w:rsidRDefault="001F5465" w:rsidP="001F5465">
      <w:pPr>
        <w:spacing w:line="360" w:lineRule="auto"/>
        <w:ind w:firstLine="720"/>
        <w:rPr>
          <w:rFonts w:ascii="Times New Roman" w:eastAsia="Times New Roman" w:hAnsi="Times New Roman" w:cs="Times New Roman"/>
          <w:sz w:val="24"/>
          <w:szCs w:val="24"/>
          <w:rPrChange w:id="539" w:author="Rory Peacock" w:date="2019-07-01T13:41:00Z">
            <w:rPr>
              <w:rFonts w:ascii="Times New Roman" w:eastAsia="Times New Roman" w:hAnsi="Times New Roman" w:cs="Times New Roman"/>
              <w:sz w:val="24"/>
              <w:szCs w:val="24"/>
            </w:rPr>
          </w:rPrChange>
        </w:rPr>
      </w:pPr>
      <w:r w:rsidRPr="0053435E">
        <w:rPr>
          <w:rFonts w:ascii="Times New Roman" w:eastAsia="Times New Roman" w:hAnsi="Times New Roman" w:cs="Times New Roman"/>
          <w:sz w:val="24"/>
          <w:szCs w:val="24"/>
          <w:rPrChange w:id="540" w:author="Rory Peacock" w:date="2019-07-01T13:41:00Z">
            <w:rPr>
              <w:rFonts w:ascii="Times New Roman" w:eastAsia="Times New Roman" w:hAnsi="Times New Roman" w:cs="Times New Roman"/>
              <w:sz w:val="24"/>
              <w:szCs w:val="24"/>
            </w:rPr>
          </w:rPrChange>
        </w:rPr>
        <w:t>For the reasons discussed herein, the Commission should dismiss the petition on the grounds that</w:t>
      </w:r>
      <w:del w:id="541" w:author="Gina Spade" w:date="2019-06-30T11:55:00Z">
        <w:r w:rsidRPr="0053435E" w:rsidDel="00830C29">
          <w:rPr>
            <w:rFonts w:ascii="Times New Roman" w:eastAsia="Times New Roman" w:hAnsi="Times New Roman" w:cs="Times New Roman"/>
            <w:sz w:val="24"/>
            <w:szCs w:val="24"/>
            <w:rPrChange w:id="542" w:author="Rory Peacock" w:date="2019-07-01T13:41:00Z">
              <w:rPr>
                <w:rFonts w:ascii="Times New Roman" w:eastAsia="Times New Roman" w:hAnsi="Times New Roman" w:cs="Times New Roman"/>
                <w:sz w:val="24"/>
                <w:szCs w:val="24"/>
              </w:rPr>
            </w:rPrChange>
          </w:rPr>
          <w:delText xml:space="preserve"> the petition</w:delText>
        </w:r>
      </w:del>
      <w:r w:rsidRPr="0053435E">
        <w:rPr>
          <w:rFonts w:ascii="Times New Roman" w:eastAsia="Times New Roman" w:hAnsi="Times New Roman" w:cs="Times New Roman"/>
          <w:sz w:val="24"/>
          <w:szCs w:val="24"/>
          <w:rPrChange w:id="543" w:author="Rory Peacock" w:date="2019-07-01T13:41:00Z">
            <w:rPr>
              <w:rFonts w:ascii="Times New Roman" w:eastAsia="Times New Roman" w:hAnsi="Times New Roman" w:cs="Times New Roman"/>
              <w:sz w:val="24"/>
              <w:szCs w:val="24"/>
            </w:rPr>
          </w:rPrChange>
        </w:rPr>
        <w:t>:</w:t>
      </w:r>
    </w:p>
    <w:p w14:paraId="6EBC94F6" w14:textId="2BA1599F" w:rsidR="00830C29" w:rsidRPr="0053435E" w:rsidRDefault="00830C29" w:rsidP="001F5465">
      <w:pPr>
        <w:numPr>
          <w:ilvl w:val="0"/>
          <w:numId w:val="1"/>
        </w:numPr>
        <w:spacing w:line="360" w:lineRule="auto"/>
        <w:rPr>
          <w:rFonts w:ascii="Times New Roman" w:eastAsia="Times New Roman" w:hAnsi="Times New Roman" w:cs="Times New Roman"/>
          <w:sz w:val="24"/>
          <w:szCs w:val="24"/>
          <w:rPrChange w:id="544" w:author="Rory Peacock" w:date="2019-07-01T13:41:00Z">
            <w:rPr>
              <w:rFonts w:ascii="Times New Roman" w:eastAsia="Times New Roman" w:hAnsi="Times New Roman" w:cs="Times New Roman"/>
              <w:sz w:val="24"/>
              <w:szCs w:val="24"/>
            </w:rPr>
          </w:rPrChange>
        </w:rPr>
      </w:pPr>
      <w:ins w:id="545" w:author="Gina Spade" w:date="2019-06-30T11:56:00Z">
        <w:del w:id="546" w:author="Russell Neal" w:date="2019-07-01T11:43:00Z">
          <w:r w:rsidRPr="0053435E" w:rsidDel="006A2E93">
            <w:rPr>
              <w:rFonts w:ascii="Times New Roman" w:eastAsia="Times New Roman" w:hAnsi="Times New Roman" w:cs="Times New Roman"/>
              <w:sz w:val="24"/>
              <w:szCs w:val="24"/>
              <w:rPrChange w:id="547" w:author="Rory Peacock" w:date="2019-07-01T13:41:00Z">
                <w:rPr>
                  <w:rFonts w:ascii="Times New Roman" w:eastAsia="Times New Roman" w:hAnsi="Times New Roman" w:cs="Times New Roman"/>
                  <w:sz w:val="24"/>
                  <w:szCs w:val="24"/>
                </w:rPr>
              </w:rPrChange>
            </w:rPr>
            <w:delText>a</w:delText>
          </w:r>
        </w:del>
      </w:ins>
      <w:ins w:id="548" w:author="Russell Neal" w:date="2019-07-01T11:43:00Z">
        <w:r w:rsidR="006A2E93" w:rsidRPr="0053435E">
          <w:rPr>
            <w:rFonts w:ascii="Times New Roman" w:eastAsia="Times New Roman" w:hAnsi="Times New Roman" w:cs="Times New Roman"/>
            <w:sz w:val="24"/>
            <w:szCs w:val="24"/>
            <w:rPrChange w:id="549" w:author="Rory Peacock" w:date="2019-07-01T13:41:00Z">
              <w:rPr>
                <w:rFonts w:ascii="Times New Roman" w:eastAsia="Times New Roman" w:hAnsi="Times New Roman" w:cs="Times New Roman"/>
                <w:sz w:val="24"/>
                <w:szCs w:val="24"/>
              </w:rPr>
            </w:rPrChange>
          </w:rPr>
          <w:t>A</w:t>
        </w:r>
      </w:ins>
      <w:ins w:id="550" w:author="Gina Spade" w:date="2019-06-30T11:55:00Z">
        <w:r w:rsidRPr="0053435E">
          <w:rPr>
            <w:rFonts w:ascii="Times New Roman" w:eastAsia="Times New Roman" w:hAnsi="Times New Roman" w:cs="Times New Roman"/>
            <w:sz w:val="24"/>
            <w:szCs w:val="24"/>
            <w:rPrChange w:id="551" w:author="Rory Peacock" w:date="2019-07-01T13:41:00Z">
              <w:rPr>
                <w:rFonts w:ascii="Times New Roman" w:eastAsia="Times New Roman" w:hAnsi="Times New Roman" w:cs="Times New Roman"/>
                <w:sz w:val="24"/>
                <w:szCs w:val="24"/>
              </w:rPr>
            </w:rPrChange>
          </w:rPr>
          <w:t xml:space="preserve"> rulemaking on competitive bidding rules is not necessary;</w:t>
        </w:r>
      </w:ins>
    </w:p>
    <w:p w14:paraId="1FBD1E89" w14:textId="542A1F22" w:rsidR="001F5465" w:rsidRPr="0053435E" w:rsidRDefault="00830C29" w:rsidP="001F5465">
      <w:pPr>
        <w:numPr>
          <w:ilvl w:val="0"/>
          <w:numId w:val="1"/>
        </w:numPr>
        <w:spacing w:line="360" w:lineRule="auto"/>
        <w:rPr>
          <w:rFonts w:ascii="Times New Roman" w:eastAsia="Times New Roman" w:hAnsi="Times New Roman" w:cs="Times New Roman"/>
          <w:sz w:val="24"/>
          <w:szCs w:val="24"/>
          <w:rPrChange w:id="552" w:author="Rory Peacock" w:date="2019-07-01T13:41:00Z">
            <w:rPr>
              <w:rFonts w:ascii="Times New Roman" w:eastAsia="Times New Roman" w:hAnsi="Times New Roman" w:cs="Times New Roman"/>
              <w:sz w:val="24"/>
              <w:szCs w:val="24"/>
            </w:rPr>
          </w:rPrChange>
        </w:rPr>
      </w:pPr>
      <w:ins w:id="553" w:author="Gina Spade" w:date="2019-06-30T11:56:00Z">
        <w:del w:id="554" w:author="Russell Neal" w:date="2019-07-01T11:43:00Z">
          <w:r w:rsidRPr="0053435E" w:rsidDel="006A2E93">
            <w:rPr>
              <w:rFonts w:ascii="Times New Roman" w:eastAsia="Times New Roman" w:hAnsi="Times New Roman" w:cs="Times New Roman"/>
              <w:sz w:val="24"/>
              <w:szCs w:val="24"/>
              <w:rPrChange w:id="555" w:author="Rory Peacock" w:date="2019-07-01T13:41:00Z">
                <w:rPr>
                  <w:rFonts w:ascii="Times New Roman" w:eastAsia="Times New Roman" w:hAnsi="Times New Roman" w:cs="Times New Roman"/>
                  <w:sz w:val="24"/>
                  <w:szCs w:val="24"/>
                </w:rPr>
              </w:rPrChange>
            </w:rPr>
            <w:delText>the</w:delText>
          </w:r>
        </w:del>
      </w:ins>
      <w:ins w:id="556" w:author="Russell Neal" w:date="2019-07-01T11:43:00Z">
        <w:r w:rsidR="006A2E93" w:rsidRPr="0053435E">
          <w:rPr>
            <w:rFonts w:ascii="Times New Roman" w:eastAsia="Times New Roman" w:hAnsi="Times New Roman" w:cs="Times New Roman"/>
            <w:sz w:val="24"/>
            <w:szCs w:val="24"/>
            <w:rPrChange w:id="557" w:author="Rory Peacock" w:date="2019-07-01T13:41:00Z">
              <w:rPr>
                <w:rFonts w:ascii="Times New Roman" w:eastAsia="Times New Roman" w:hAnsi="Times New Roman" w:cs="Times New Roman"/>
                <w:sz w:val="24"/>
                <w:szCs w:val="24"/>
              </w:rPr>
            </w:rPrChange>
          </w:rPr>
          <w:t>The</w:t>
        </w:r>
      </w:ins>
      <w:ins w:id="558" w:author="Gina Spade" w:date="2019-06-30T11:56:00Z">
        <w:r w:rsidRPr="0053435E">
          <w:rPr>
            <w:rFonts w:ascii="Times New Roman" w:eastAsia="Times New Roman" w:hAnsi="Times New Roman" w:cs="Times New Roman"/>
            <w:sz w:val="24"/>
            <w:szCs w:val="24"/>
            <w:rPrChange w:id="559" w:author="Rory Peacock" w:date="2019-07-01T13:41:00Z">
              <w:rPr>
                <w:rFonts w:ascii="Times New Roman" w:eastAsia="Times New Roman" w:hAnsi="Times New Roman" w:cs="Times New Roman"/>
                <w:sz w:val="24"/>
                <w:szCs w:val="24"/>
              </w:rPr>
            </w:rPrChange>
          </w:rPr>
          <w:t xml:space="preserve"> Petitioners’ proposal would not </w:t>
        </w:r>
      </w:ins>
      <w:del w:id="560" w:author="Gina Spade" w:date="2019-06-30T11:56:00Z">
        <w:r w:rsidR="00693980" w:rsidRPr="0053435E" w:rsidDel="00830C29">
          <w:rPr>
            <w:rFonts w:ascii="Times New Roman" w:eastAsia="Times New Roman" w:hAnsi="Times New Roman" w:cs="Times New Roman"/>
            <w:sz w:val="24"/>
            <w:szCs w:val="24"/>
            <w:rPrChange w:id="561" w:author="Rory Peacock" w:date="2019-07-01T13:41:00Z">
              <w:rPr>
                <w:rFonts w:ascii="Times New Roman" w:eastAsia="Times New Roman" w:hAnsi="Times New Roman" w:cs="Times New Roman"/>
                <w:sz w:val="24"/>
                <w:szCs w:val="24"/>
              </w:rPr>
            </w:rPrChange>
          </w:rPr>
          <w:delText xml:space="preserve">Does not </w:delText>
        </w:r>
      </w:del>
      <w:r w:rsidR="00693980" w:rsidRPr="0053435E">
        <w:rPr>
          <w:rFonts w:ascii="Times New Roman" w:eastAsia="Times New Roman" w:hAnsi="Times New Roman" w:cs="Times New Roman"/>
          <w:sz w:val="24"/>
          <w:szCs w:val="24"/>
          <w:rPrChange w:id="562" w:author="Rory Peacock" w:date="2019-07-01T13:41:00Z">
            <w:rPr>
              <w:rFonts w:ascii="Times New Roman" w:eastAsia="Times New Roman" w:hAnsi="Times New Roman" w:cs="Times New Roman"/>
              <w:sz w:val="24"/>
              <w:szCs w:val="24"/>
            </w:rPr>
          </w:rPrChange>
        </w:rPr>
        <w:t xml:space="preserve">foster </w:t>
      </w:r>
      <w:del w:id="563" w:author="Gina Spade" w:date="2019-06-30T11:56:00Z">
        <w:r w:rsidR="00693980" w:rsidRPr="0053435E" w:rsidDel="00830C29">
          <w:rPr>
            <w:rFonts w:ascii="Times New Roman" w:eastAsia="Times New Roman" w:hAnsi="Times New Roman" w:cs="Times New Roman"/>
            <w:sz w:val="24"/>
            <w:szCs w:val="24"/>
            <w:rPrChange w:id="564" w:author="Rory Peacock" w:date="2019-07-01T13:41:00Z">
              <w:rPr>
                <w:rFonts w:ascii="Times New Roman" w:eastAsia="Times New Roman" w:hAnsi="Times New Roman" w:cs="Times New Roman"/>
                <w:sz w:val="24"/>
                <w:szCs w:val="24"/>
              </w:rPr>
            </w:rPrChange>
          </w:rPr>
          <w:delText xml:space="preserve">for </w:delText>
        </w:r>
      </w:del>
      <w:r w:rsidR="00693980" w:rsidRPr="0053435E">
        <w:rPr>
          <w:rFonts w:ascii="Times New Roman" w:eastAsia="Times New Roman" w:hAnsi="Times New Roman" w:cs="Times New Roman"/>
          <w:sz w:val="24"/>
          <w:szCs w:val="24"/>
          <w:rPrChange w:id="565" w:author="Rory Peacock" w:date="2019-07-01T13:41:00Z">
            <w:rPr>
              <w:rFonts w:ascii="Times New Roman" w:eastAsia="Times New Roman" w:hAnsi="Times New Roman" w:cs="Times New Roman"/>
              <w:sz w:val="24"/>
              <w:szCs w:val="24"/>
            </w:rPr>
          </w:rPrChange>
        </w:rPr>
        <w:t>competition in the E-rate process</w:t>
      </w:r>
      <w:r w:rsidR="001F5465" w:rsidRPr="0053435E">
        <w:rPr>
          <w:rFonts w:ascii="Times New Roman" w:eastAsia="Times New Roman" w:hAnsi="Times New Roman" w:cs="Times New Roman"/>
          <w:sz w:val="24"/>
          <w:szCs w:val="24"/>
          <w:rPrChange w:id="566" w:author="Rory Peacock" w:date="2019-07-01T13:41:00Z">
            <w:rPr>
              <w:rFonts w:ascii="Times New Roman" w:eastAsia="Times New Roman" w:hAnsi="Times New Roman" w:cs="Times New Roman"/>
              <w:sz w:val="24"/>
              <w:szCs w:val="24"/>
            </w:rPr>
          </w:rPrChange>
        </w:rPr>
        <w:t xml:space="preserve">, </w:t>
      </w:r>
    </w:p>
    <w:p w14:paraId="35492AE9" w14:textId="22E662D5" w:rsidR="001F5465" w:rsidRPr="0053435E" w:rsidRDefault="00830C29" w:rsidP="001F5465">
      <w:pPr>
        <w:numPr>
          <w:ilvl w:val="0"/>
          <w:numId w:val="1"/>
        </w:numPr>
        <w:spacing w:line="360" w:lineRule="auto"/>
        <w:rPr>
          <w:rFonts w:ascii="Times New Roman" w:eastAsia="Times New Roman" w:hAnsi="Times New Roman" w:cs="Times New Roman"/>
          <w:sz w:val="24"/>
          <w:szCs w:val="24"/>
          <w:rPrChange w:id="567" w:author="Rory Peacock" w:date="2019-07-01T13:41:00Z">
            <w:rPr>
              <w:rFonts w:ascii="Times New Roman" w:eastAsia="Times New Roman" w:hAnsi="Times New Roman" w:cs="Times New Roman"/>
              <w:sz w:val="24"/>
              <w:szCs w:val="24"/>
            </w:rPr>
          </w:rPrChange>
        </w:rPr>
      </w:pPr>
      <w:ins w:id="568" w:author="Gina Spade" w:date="2019-06-30T11:56:00Z">
        <w:del w:id="569" w:author="Russell Neal" w:date="2019-07-01T11:43:00Z">
          <w:r w:rsidRPr="0053435E" w:rsidDel="006A2E93">
            <w:rPr>
              <w:rFonts w:ascii="Times New Roman" w:eastAsia="Times New Roman" w:hAnsi="Times New Roman" w:cs="Times New Roman"/>
              <w:sz w:val="24"/>
              <w:szCs w:val="24"/>
              <w:rPrChange w:id="570" w:author="Rory Peacock" w:date="2019-07-01T13:41:00Z">
                <w:rPr>
                  <w:rFonts w:ascii="Times New Roman" w:eastAsia="Times New Roman" w:hAnsi="Times New Roman" w:cs="Times New Roman"/>
                  <w:sz w:val="24"/>
                  <w:szCs w:val="24"/>
                </w:rPr>
              </w:rPrChange>
            </w:rPr>
            <w:delText>the</w:delText>
          </w:r>
        </w:del>
      </w:ins>
      <w:ins w:id="571" w:author="Russell Neal" w:date="2019-07-01T11:43:00Z">
        <w:r w:rsidR="006A2E93" w:rsidRPr="0053435E">
          <w:rPr>
            <w:rFonts w:ascii="Times New Roman" w:eastAsia="Times New Roman" w:hAnsi="Times New Roman" w:cs="Times New Roman"/>
            <w:sz w:val="24"/>
            <w:szCs w:val="24"/>
            <w:rPrChange w:id="572" w:author="Rory Peacock" w:date="2019-07-01T13:41:00Z">
              <w:rPr>
                <w:rFonts w:ascii="Times New Roman" w:eastAsia="Times New Roman" w:hAnsi="Times New Roman" w:cs="Times New Roman"/>
                <w:sz w:val="24"/>
                <w:szCs w:val="24"/>
              </w:rPr>
            </w:rPrChange>
          </w:rPr>
          <w:t>The</w:t>
        </w:r>
      </w:ins>
      <w:ins w:id="573" w:author="Gina Spade" w:date="2019-06-30T11:56:00Z">
        <w:r w:rsidRPr="0053435E">
          <w:rPr>
            <w:rFonts w:ascii="Times New Roman" w:eastAsia="Times New Roman" w:hAnsi="Times New Roman" w:cs="Times New Roman"/>
            <w:sz w:val="24"/>
            <w:szCs w:val="24"/>
            <w:rPrChange w:id="574" w:author="Rory Peacock" w:date="2019-07-01T13:41:00Z">
              <w:rPr>
                <w:rFonts w:ascii="Times New Roman" w:eastAsia="Times New Roman" w:hAnsi="Times New Roman" w:cs="Times New Roman"/>
                <w:sz w:val="24"/>
                <w:szCs w:val="24"/>
              </w:rPr>
            </w:rPrChange>
          </w:rPr>
          <w:t xml:space="preserve"> Petitioners’ proposal would not result in the </w:t>
        </w:r>
      </w:ins>
      <w:del w:id="575" w:author="Gina Spade" w:date="2019-06-30T11:56:00Z">
        <w:r w:rsidR="00693980" w:rsidRPr="0053435E" w:rsidDel="00830C29">
          <w:rPr>
            <w:rFonts w:ascii="Times New Roman" w:eastAsia="Times New Roman" w:hAnsi="Times New Roman" w:cs="Times New Roman"/>
            <w:sz w:val="24"/>
            <w:szCs w:val="24"/>
            <w:rPrChange w:id="576" w:author="Rory Peacock" w:date="2019-07-01T13:41:00Z">
              <w:rPr>
                <w:rFonts w:ascii="Times New Roman" w:eastAsia="Times New Roman" w:hAnsi="Times New Roman" w:cs="Times New Roman"/>
                <w:sz w:val="24"/>
                <w:szCs w:val="24"/>
              </w:rPr>
            </w:rPrChange>
          </w:rPr>
          <w:delText xml:space="preserve">Does not lend itself to </w:delText>
        </w:r>
      </w:del>
      <w:r w:rsidR="00693980" w:rsidRPr="0053435E">
        <w:rPr>
          <w:rFonts w:ascii="Times New Roman" w:eastAsia="Times New Roman" w:hAnsi="Times New Roman" w:cs="Times New Roman"/>
          <w:sz w:val="24"/>
          <w:szCs w:val="24"/>
          <w:rPrChange w:id="577" w:author="Rory Peacock" w:date="2019-07-01T13:41:00Z">
            <w:rPr>
              <w:rFonts w:ascii="Times New Roman" w:eastAsia="Times New Roman" w:hAnsi="Times New Roman" w:cs="Times New Roman"/>
              <w:sz w:val="24"/>
              <w:szCs w:val="24"/>
            </w:rPr>
          </w:rPrChange>
        </w:rPr>
        <w:t>most cost-effective solutions</w:t>
      </w:r>
      <w:ins w:id="578" w:author="Gina Spade" w:date="2019-06-30T11:56:00Z">
        <w:r w:rsidRPr="0053435E">
          <w:rPr>
            <w:rFonts w:ascii="Times New Roman" w:eastAsia="Times New Roman" w:hAnsi="Times New Roman" w:cs="Times New Roman"/>
            <w:sz w:val="24"/>
            <w:szCs w:val="24"/>
            <w:rPrChange w:id="579" w:author="Rory Peacock" w:date="2019-07-01T13:41:00Z">
              <w:rPr>
                <w:rFonts w:ascii="Times New Roman" w:eastAsia="Times New Roman" w:hAnsi="Times New Roman" w:cs="Times New Roman"/>
                <w:sz w:val="24"/>
                <w:szCs w:val="24"/>
              </w:rPr>
            </w:rPrChange>
          </w:rPr>
          <w:t>;</w:t>
        </w:r>
      </w:ins>
      <w:del w:id="580" w:author="Gina Spade" w:date="2019-06-30T11:56:00Z">
        <w:r w:rsidR="001F5465" w:rsidRPr="0053435E" w:rsidDel="00830C29">
          <w:rPr>
            <w:rFonts w:ascii="Times New Roman" w:eastAsia="Times New Roman" w:hAnsi="Times New Roman" w:cs="Times New Roman"/>
            <w:sz w:val="24"/>
            <w:szCs w:val="24"/>
            <w:rPrChange w:id="581" w:author="Rory Peacock" w:date="2019-07-01T13:41:00Z">
              <w:rPr>
                <w:rFonts w:ascii="Times New Roman" w:eastAsia="Times New Roman" w:hAnsi="Times New Roman" w:cs="Times New Roman"/>
                <w:sz w:val="24"/>
                <w:szCs w:val="24"/>
              </w:rPr>
            </w:rPrChange>
          </w:rPr>
          <w:delText>,</w:delText>
        </w:r>
      </w:del>
    </w:p>
    <w:p w14:paraId="53000EE0" w14:textId="4F8585A0" w:rsidR="001F5465" w:rsidRPr="0053435E" w:rsidRDefault="00830C29" w:rsidP="001F5465">
      <w:pPr>
        <w:numPr>
          <w:ilvl w:val="0"/>
          <w:numId w:val="1"/>
        </w:numPr>
        <w:spacing w:line="360" w:lineRule="auto"/>
        <w:rPr>
          <w:rFonts w:ascii="Times New Roman" w:eastAsia="Times New Roman" w:hAnsi="Times New Roman" w:cs="Times New Roman"/>
          <w:sz w:val="24"/>
          <w:szCs w:val="24"/>
          <w:rPrChange w:id="582" w:author="Rory Peacock" w:date="2019-07-01T13:41:00Z">
            <w:rPr>
              <w:rFonts w:ascii="Times New Roman" w:eastAsia="Times New Roman" w:hAnsi="Times New Roman" w:cs="Times New Roman"/>
              <w:sz w:val="24"/>
              <w:szCs w:val="24"/>
            </w:rPr>
          </w:rPrChange>
        </w:rPr>
      </w:pPr>
      <w:ins w:id="583" w:author="Gina Spade" w:date="2019-06-30T11:56:00Z">
        <w:del w:id="584" w:author="Russell Neal" w:date="2019-07-01T11:43:00Z">
          <w:r w:rsidRPr="0053435E" w:rsidDel="006A2E93">
            <w:rPr>
              <w:rFonts w:ascii="Times New Roman" w:eastAsia="Times New Roman" w:hAnsi="Times New Roman" w:cs="Times New Roman"/>
              <w:sz w:val="24"/>
              <w:szCs w:val="24"/>
              <w:rPrChange w:id="585" w:author="Rory Peacock" w:date="2019-07-01T13:41:00Z">
                <w:rPr>
                  <w:rFonts w:ascii="Times New Roman" w:eastAsia="Times New Roman" w:hAnsi="Times New Roman" w:cs="Times New Roman"/>
                  <w:sz w:val="24"/>
                  <w:szCs w:val="24"/>
                </w:rPr>
              </w:rPrChange>
            </w:rPr>
            <w:delText>the</w:delText>
          </w:r>
        </w:del>
      </w:ins>
      <w:ins w:id="586" w:author="Russell Neal" w:date="2019-07-01T11:43:00Z">
        <w:r w:rsidR="006A2E93" w:rsidRPr="0053435E">
          <w:rPr>
            <w:rFonts w:ascii="Times New Roman" w:eastAsia="Times New Roman" w:hAnsi="Times New Roman" w:cs="Times New Roman"/>
            <w:sz w:val="24"/>
            <w:szCs w:val="24"/>
            <w:rPrChange w:id="587" w:author="Rory Peacock" w:date="2019-07-01T13:41:00Z">
              <w:rPr>
                <w:rFonts w:ascii="Times New Roman" w:eastAsia="Times New Roman" w:hAnsi="Times New Roman" w:cs="Times New Roman"/>
                <w:sz w:val="24"/>
                <w:szCs w:val="24"/>
              </w:rPr>
            </w:rPrChange>
          </w:rPr>
          <w:t>The</w:t>
        </w:r>
      </w:ins>
      <w:ins w:id="588" w:author="Gina Spade" w:date="2019-06-30T11:56:00Z">
        <w:r w:rsidRPr="0053435E">
          <w:rPr>
            <w:rFonts w:ascii="Times New Roman" w:eastAsia="Times New Roman" w:hAnsi="Times New Roman" w:cs="Times New Roman"/>
            <w:sz w:val="24"/>
            <w:szCs w:val="24"/>
            <w:rPrChange w:id="589" w:author="Rory Peacock" w:date="2019-07-01T13:41:00Z">
              <w:rPr>
                <w:rFonts w:ascii="Times New Roman" w:eastAsia="Times New Roman" w:hAnsi="Times New Roman" w:cs="Times New Roman"/>
                <w:sz w:val="24"/>
                <w:szCs w:val="24"/>
              </w:rPr>
            </w:rPrChange>
          </w:rPr>
          <w:t xml:space="preserve"> Petitioners’ proposal would harm </w:t>
        </w:r>
      </w:ins>
      <w:del w:id="590" w:author="Gina Spade" w:date="2019-06-30T11:56:00Z">
        <w:r w:rsidR="00693980" w:rsidRPr="0053435E" w:rsidDel="00830C29">
          <w:rPr>
            <w:rFonts w:ascii="Times New Roman" w:eastAsia="Times New Roman" w:hAnsi="Times New Roman" w:cs="Times New Roman"/>
            <w:sz w:val="24"/>
            <w:szCs w:val="24"/>
            <w:rPrChange w:id="591" w:author="Rory Peacock" w:date="2019-07-01T13:41:00Z">
              <w:rPr>
                <w:rFonts w:ascii="Times New Roman" w:eastAsia="Times New Roman" w:hAnsi="Times New Roman" w:cs="Times New Roman"/>
                <w:sz w:val="24"/>
                <w:szCs w:val="24"/>
              </w:rPr>
            </w:rPrChange>
          </w:rPr>
          <w:delText xml:space="preserve">Hurts </w:delText>
        </w:r>
      </w:del>
      <w:r w:rsidR="00693980" w:rsidRPr="0053435E">
        <w:rPr>
          <w:rFonts w:ascii="Times New Roman" w:eastAsia="Times New Roman" w:hAnsi="Times New Roman" w:cs="Times New Roman"/>
          <w:sz w:val="24"/>
          <w:szCs w:val="24"/>
          <w:rPrChange w:id="592" w:author="Rory Peacock" w:date="2019-07-01T13:41:00Z">
            <w:rPr>
              <w:rFonts w:ascii="Times New Roman" w:eastAsia="Times New Roman" w:hAnsi="Times New Roman" w:cs="Times New Roman"/>
              <w:sz w:val="24"/>
              <w:szCs w:val="24"/>
            </w:rPr>
          </w:rPrChange>
        </w:rPr>
        <w:t>small, rural districts that need services the most</w:t>
      </w:r>
      <w:del w:id="593" w:author="Russell Neal" w:date="2019-07-01T11:42:00Z">
        <w:r w:rsidR="001F5465" w:rsidRPr="0053435E" w:rsidDel="006A2E93">
          <w:rPr>
            <w:rFonts w:ascii="Times New Roman" w:eastAsia="Times New Roman" w:hAnsi="Times New Roman" w:cs="Times New Roman"/>
            <w:sz w:val="24"/>
            <w:szCs w:val="24"/>
            <w:rPrChange w:id="594" w:author="Rory Peacock" w:date="2019-07-01T13:41:00Z">
              <w:rPr>
                <w:rFonts w:ascii="Times New Roman" w:eastAsia="Times New Roman" w:hAnsi="Times New Roman" w:cs="Times New Roman"/>
                <w:sz w:val="24"/>
                <w:szCs w:val="24"/>
              </w:rPr>
            </w:rPrChange>
          </w:rPr>
          <w:delText>.</w:delText>
        </w:r>
      </w:del>
    </w:p>
    <w:p w14:paraId="4447863C" w14:textId="0749BF35" w:rsidR="001F5465" w:rsidRPr="0053435E" w:rsidRDefault="001F5465" w:rsidP="001F5465">
      <w:pPr>
        <w:spacing w:line="360" w:lineRule="auto"/>
        <w:ind w:firstLine="720"/>
        <w:rPr>
          <w:rFonts w:ascii="Times New Roman" w:eastAsia="Times New Roman" w:hAnsi="Times New Roman" w:cs="Times New Roman"/>
          <w:sz w:val="24"/>
          <w:szCs w:val="24"/>
          <w:rPrChange w:id="595" w:author="Rory Peacock" w:date="2019-07-01T13:41:00Z">
            <w:rPr>
              <w:rFonts w:ascii="Times New Roman" w:eastAsia="Times New Roman" w:hAnsi="Times New Roman" w:cs="Times New Roman"/>
              <w:sz w:val="24"/>
              <w:szCs w:val="24"/>
            </w:rPr>
          </w:rPrChange>
        </w:rPr>
      </w:pPr>
      <w:r w:rsidRPr="0053435E">
        <w:rPr>
          <w:rFonts w:ascii="Times New Roman" w:eastAsia="Times New Roman" w:hAnsi="Times New Roman" w:cs="Times New Roman"/>
          <w:b/>
          <w:sz w:val="24"/>
          <w:szCs w:val="24"/>
          <w:rPrChange w:id="596" w:author="Rory Peacock" w:date="2019-07-01T13:41:00Z">
            <w:rPr>
              <w:rFonts w:ascii="Times New Roman" w:eastAsia="Times New Roman" w:hAnsi="Times New Roman" w:cs="Times New Roman"/>
              <w:b/>
              <w:sz w:val="24"/>
              <w:szCs w:val="24"/>
            </w:rPr>
          </w:rPrChange>
        </w:rPr>
        <w:t xml:space="preserve">Thus, the Commission should reject the Petitioners’ request for rulemaking, and </w:t>
      </w:r>
      <w:del w:id="597" w:author="Gina Spade" w:date="2019-06-30T11:57:00Z">
        <w:r w:rsidRPr="0053435E" w:rsidDel="00830C29">
          <w:rPr>
            <w:rFonts w:ascii="Times New Roman" w:eastAsia="Times New Roman" w:hAnsi="Times New Roman" w:cs="Times New Roman"/>
            <w:b/>
            <w:sz w:val="24"/>
            <w:szCs w:val="24"/>
            <w:rPrChange w:id="598" w:author="Rory Peacock" w:date="2019-07-01T13:41:00Z">
              <w:rPr>
                <w:rFonts w:ascii="Times New Roman" w:eastAsia="Times New Roman" w:hAnsi="Times New Roman" w:cs="Times New Roman"/>
                <w:b/>
                <w:sz w:val="24"/>
                <w:szCs w:val="24"/>
              </w:rPr>
            </w:rPrChange>
          </w:rPr>
          <w:delText xml:space="preserve"> </w:delText>
        </w:r>
      </w:del>
      <w:r w:rsidRPr="0053435E">
        <w:rPr>
          <w:rFonts w:ascii="Times New Roman" w:eastAsia="Times New Roman" w:hAnsi="Times New Roman" w:cs="Times New Roman"/>
          <w:b/>
          <w:sz w:val="24"/>
          <w:szCs w:val="24"/>
          <w:rPrChange w:id="599" w:author="Rory Peacock" w:date="2019-07-01T13:41:00Z">
            <w:rPr>
              <w:rFonts w:ascii="Times New Roman" w:eastAsia="Times New Roman" w:hAnsi="Times New Roman" w:cs="Times New Roman"/>
              <w:b/>
              <w:sz w:val="24"/>
              <w:szCs w:val="24"/>
            </w:rPr>
          </w:rPrChange>
        </w:rPr>
        <w:t>dismiss the petition as meritless</w:t>
      </w:r>
      <w:r w:rsidRPr="0053435E">
        <w:rPr>
          <w:rFonts w:ascii="Times New Roman" w:eastAsia="Times New Roman" w:hAnsi="Times New Roman" w:cs="Times New Roman"/>
          <w:sz w:val="24"/>
          <w:szCs w:val="24"/>
          <w:rPrChange w:id="600" w:author="Rory Peacock" w:date="2019-07-01T13:41:00Z">
            <w:rPr>
              <w:rFonts w:ascii="Times New Roman" w:eastAsia="Times New Roman" w:hAnsi="Times New Roman" w:cs="Times New Roman"/>
              <w:sz w:val="24"/>
              <w:szCs w:val="24"/>
            </w:rPr>
          </w:rPrChange>
        </w:rPr>
        <w:t xml:space="preserve">. </w:t>
      </w:r>
      <w:bookmarkStart w:id="601" w:name="_GoBack"/>
      <w:bookmarkEnd w:id="601"/>
    </w:p>
    <w:p w14:paraId="06F583FE" w14:textId="77777777" w:rsidR="001F5465" w:rsidRPr="00DD075C" w:rsidRDefault="001F5465" w:rsidP="001F5465">
      <w:pPr>
        <w:rPr>
          <w:rFonts w:ascii="Times New Roman" w:eastAsia="Times New Roman" w:hAnsi="Times New Roman" w:cs="Times New Roman"/>
          <w:sz w:val="24"/>
          <w:szCs w:val="24"/>
        </w:rPr>
      </w:pPr>
    </w:p>
    <w:p w14:paraId="13D552BC" w14:textId="77777777" w:rsidR="00EF346A" w:rsidRPr="00DD075C" w:rsidRDefault="00EF346A">
      <w:pPr>
        <w:rPr>
          <w:rFonts w:ascii="Times New Roman" w:hAnsi="Times New Roman" w:cs="Times New Roman"/>
          <w:sz w:val="24"/>
          <w:szCs w:val="24"/>
        </w:rPr>
      </w:pPr>
    </w:p>
    <w:sectPr w:rsidR="00EF346A" w:rsidRPr="00DD075C">
      <w:headerReference w:type="default" r:id="rId9"/>
      <w:footerReference w:type="default" r:id="rId10"/>
      <w:pgSz w:w="12240" w:h="15840"/>
      <w:pgMar w:top="1440" w:right="1440" w:bottom="1440" w:left="1440" w:header="720" w:footer="720" w:gutter="0"/>
      <w:pgNumType w:start="1"/>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44" w:author="Gina Spade" w:date="2019-06-30T10:49:00Z" w:initials="GS">
    <w:p w14:paraId="1C447334" w14:textId="62FA42CA" w:rsidR="000D699B" w:rsidRDefault="000D699B">
      <w:pPr>
        <w:pStyle w:val="CommentText"/>
      </w:pPr>
      <w:r>
        <w:rPr>
          <w:rStyle w:val="CommentReference"/>
        </w:rPr>
        <w:annotationRef/>
      </w:r>
      <w:r>
        <w:t xml:space="preserve">I thought the Texas Legislature was not going to renew the state matching funds so not clear how changes in rules will affect that. I left this point in below, for other states. </w:t>
      </w:r>
    </w:p>
  </w:comment>
  <w:comment w:id="402" w:author="Gina Spade" w:date="2019-06-30T11:32:00Z" w:initials="GS">
    <w:p w14:paraId="534BE61A" w14:textId="17A7239D" w:rsidR="000D699B" w:rsidRDefault="000D699B">
      <w:pPr>
        <w:pStyle w:val="CommentText"/>
      </w:pPr>
      <w:r>
        <w:rPr>
          <w:rStyle w:val="CommentReference"/>
        </w:rPr>
        <w:annotationRef/>
      </w:r>
      <w:r>
        <w:t xml:space="preserve">If not included, you need to include special construction in here, amortized over the life of the contract.  If not, someone will surely point that out and you will lose credibility.  </w:t>
      </w:r>
    </w:p>
  </w:comment>
  <w:comment w:id="442" w:author="Gina Spade" w:date="2019-06-30T11:33:00Z" w:initials="GS">
    <w:p w14:paraId="32A82A45" w14:textId="75EDFF6E" w:rsidR="000D699B" w:rsidRDefault="000D699B">
      <w:pPr>
        <w:pStyle w:val="CommentText"/>
      </w:pPr>
      <w:r>
        <w:rPr>
          <w:rStyle w:val="CommentReference"/>
        </w:rPr>
        <w:annotationRef/>
      </w:r>
      <w:r>
        <w:t xml:space="preserve">Not sure what this service is?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1C447334" w15:done="0"/>
  <w15:commentEx w15:paraId="534BE61A" w15:done="0"/>
  <w15:commentEx w15:paraId="32A82A45"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BC47DC6" w16cid:durableId="20C32270"/>
  <w16cid:commentId w16cid:paraId="1C447334" w16cid:durableId="20C3124F"/>
  <w16cid:commentId w16cid:paraId="1191CBEC" w16cid:durableId="20C31C12"/>
  <w16cid:commentId w16cid:paraId="534BE61A" w16cid:durableId="20C31C4B"/>
  <w16cid:commentId w16cid:paraId="32A82A45" w16cid:durableId="20C31C97"/>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FBDADAB" w14:textId="77777777" w:rsidR="000D699B" w:rsidRDefault="000D699B" w:rsidP="001F5465">
      <w:pPr>
        <w:spacing w:line="240" w:lineRule="auto"/>
      </w:pPr>
      <w:r>
        <w:separator/>
      </w:r>
    </w:p>
  </w:endnote>
  <w:endnote w:type="continuationSeparator" w:id="0">
    <w:p w14:paraId="1F022706" w14:textId="77777777" w:rsidR="000D699B" w:rsidRDefault="000D699B" w:rsidP="001F546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FF3FBF" w14:textId="7CD7727B" w:rsidR="000D699B" w:rsidRDefault="000D699B">
    <w:pPr>
      <w:jc w:val="right"/>
    </w:pPr>
    <w:r>
      <w:fldChar w:fldCharType="begin"/>
    </w:r>
    <w:r>
      <w:instrText>PAGE</w:instrText>
    </w:r>
    <w:r>
      <w:fldChar w:fldCharType="separate"/>
    </w:r>
    <w:r w:rsidR="0053435E">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221FF3F" w14:textId="77777777" w:rsidR="000D699B" w:rsidRDefault="000D699B" w:rsidP="001F5465">
      <w:pPr>
        <w:spacing w:line="240" w:lineRule="auto"/>
      </w:pPr>
      <w:r>
        <w:separator/>
      </w:r>
    </w:p>
  </w:footnote>
  <w:footnote w:type="continuationSeparator" w:id="0">
    <w:p w14:paraId="3CD21509" w14:textId="77777777" w:rsidR="000D699B" w:rsidRDefault="000D699B" w:rsidP="001F5465">
      <w:pPr>
        <w:spacing w:line="240" w:lineRule="auto"/>
      </w:pPr>
      <w:r>
        <w:continuationSeparator/>
      </w:r>
    </w:p>
  </w:footnote>
  <w:footnote w:id="1">
    <w:p w14:paraId="7A69B238" w14:textId="7E7F4103" w:rsidR="000D699B" w:rsidRPr="00830C29" w:rsidRDefault="000D699B" w:rsidP="001F5465">
      <w:pPr>
        <w:spacing w:line="240" w:lineRule="auto"/>
        <w:rPr>
          <w:rFonts w:ascii="Times New Roman" w:hAnsi="Times New Roman" w:cs="Times New Roman"/>
        </w:rPr>
      </w:pPr>
      <w:r w:rsidRPr="00830C29">
        <w:rPr>
          <w:rFonts w:ascii="Times New Roman" w:hAnsi="Times New Roman" w:cs="Times New Roman"/>
          <w:vertAlign w:val="superscript"/>
        </w:rPr>
        <w:footnoteRef/>
      </w:r>
      <w:r w:rsidRPr="00830C29">
        <w:rPr>
          <w:rFonts w:ascii="Times New Roman" w:hAnsi="Times New Roman" w:cs="Times New Roman"/>
        </w:rPr>
        <w:t xml:space="preserve"> </w:t>
      </w:r>
      <w:r w:rsidRPr="00830C29">
        <w:rPr>
          <w:rFonts w:ascii="Times New Roman" w:eastAsia="Times New Roman" w:hAnsi="Times New Roman" w:cs="Times New Roman"/>
        </w:rPr>
        <w:t>See, Public Notice, issued May 30, 2019, DA 19-493, available at</w:t>
      </w:r>
      <w:hyperlink r:id="rId1">
        <w:r w:rsidRPr="00830C29">
          <w:rPr>
            <w:rFonts w:ascii="Times New Roman" w:eastAsia="Times New Roman" w:hAnsi="Times New Roman" w:cs="Times New Roman"/>
          </w:rPr>
          <w:t xml:space="preserve"> </w:t>
        </w:r>
      </w:hyperlink>
      <w:hyperlink r:id="rId2" w:history="1">
        <w:r w:rsidRPr="00830C29">
          <w:rPr>
            <w:rStyle w:val="Hyperlink"/>
            <w:rFonts w:ascii="Times New Roman" w:eastAsia="Times New Roman" w:hAnsi="Times New Roman" w:cs="Times New Roman"/>
          </w:rPr>
          <w:t>https://www.fcc.gov/document/wcb-seeks-comment-texas-carriers-e-rate-petition</w:t>
        </w:r>
      </w:hyperlink>
      <w:r w:rsidRPr="00830C29">
        <w:rPr>
          <w:rFonts w:ascii="Times New Roman" w:eastAsia="Times New Roman" w:hAnsi="Times New Roman" w:cs="Times New Roman"/>
        </w:rPr>
        <w:t xml:space="preserve">. </w:t>
      </w:r>
    </w:p>
  </w:footnote>
  <w:footnote w:id="2">
    <w:p w14:paraId="5CD52952" w14:textId="7DCFB46B" w:rsidR="000D699B" w:rsidRPr="00830C29" w:rsidDel="0053435E" w:rsidRDefault="000D699B">
      <w:pPr>
        <w:pStyle w:val="FootnoteText"/>
        <w:rPr>
          <w:del w:id="16" w:author="Rory Peacock" w:date="2019-07-01T13:40:00Z"/>
          <w:lang w:val="en-US"/>
          <w:rPrChange w:id="17" w:author="Gina Spade" w:date="2019-06-30T12:02:00Z">
            <w:rPr>
              <w:del w:id="18" w:author="Rory Peacock" w:date="2019-07-01T13:40:00Z"/>
            </w:rPr>
          </w:rPrChange>
        </w:rPr>
      </w:pPr>
      <w:ins w:id="19" w:author="Gina Spade" w:date="2019-06-30T12:02:00Z">
        <w:del w:id="20" w:author="Rory Peacock" w:date="2019-07-01T13:40:00Z">
          <w:r w:rsidDel="0053435E">
            <w:rPr>
              <w:rStyle w:val="FootnoteReference"/>
            </w:rPr>
            <w:footnoteRef/>
          </w:r>
          <w:r w:rsidDel="0053435E">
            <w:delText xml:space="preserve"> </w:delText>
          </w:r>
          <w:r w:rsidRPr="006A2E93" w:rsidDel="0053435E">
            <w:rPr>
              <w:highlight w:val="yellow"/>
              <w:lang w:val="en-US"/>
              <w:rPrChange w:id="21" w:author="Russell Neal" w:date="2019-07-01T11:41:00Z">
                <w:rPr>
                  <w:lang w:val="en-US"/>
                </w:rPr>
              </w:rPrChange>
            </w:rPr>
            <w:delText xml:space="preserve">The Petitioners are </w:delText>
          </w:r>
        </w:del>
      </w:ins>
      <w:ins w:id="22" w:author="Gina Spade" w:date="2019-06-30T12:03:00Z">
        <w:del w:id="23" w:author="Rory Peacock" w:date="2019-07-01T13:40:00Z">
          <w:r w:rsidRPr="006A2E93" w:rsidDel="0053435E">
            <w:rPr>
              <w:highlight w:val="yellow"/>
              <w:lang w:val="en-US"/>
              <w:rPrChange w:id="24" w:author="Russell Neal" w:date="2019-07-01T11:41:00Z">
                <w:rPr>
                  <w:lang w:val="en-US"/>
                </w:rPr>
              </w:rPrChange>
            </w:rPr>
            <w:delText>[include here.]</w:delText>
          </w:r>
        </w:del>
      </w:ins>
    </w:p>
  </w:footnote>
  <w:footnote w:id="3">
    <w:p w14:paraId="508C509A" w14:textId="25DCCFE6" w:rsidR="000D699B" w:rsidRPr="000D699B" w:rsidDel="00E305E7" w:rsidRDefault="000D699B" w:rsidP="004D09AD">
      <w:pPr>
        <w:spacing w:line="240" w:lineRule="auto"/>
        <w:rPr>
          <w:del w:id="377" w:author="Russell Neal" w:date="2019-07-01T11:30:00Z"/>
          <w:rFonts w:ascii="Times New Roman" w:hAnsi="Times New Roman" w:cs="Times New Roman"/>
          <w:highlight w:val="yellow"/>
          <w:rPrChange w:id="378" w:author="Russell Neal" w:date="2019-07-01T11:39:00Z">
            <w:rPr>
              <w:del w:id="379" w:author="Russell Neal" w:date="2019-07-01T11:30:00Z"/>
              <w:rFonts w:ascii="Times New Roman" w:hAnsi="Times New Roman" w:cs="Times New Roman"/>
            </w:rPr>
          </w:rPrChange>
        </w:rPr>
      </w:pPr>
      <w:del w:id="380" w:author="Russell Neal" w:date="2019-07-01T11:30:00Z">
        <w:r w:rsidRPr="000D699B" w:rsidDel="00E305E7">
          <w:rPr>
            <w:rFonts w:ascii="Times New Roman" w:hAnsi="Times New Roman" w:cs="Times New Roman"/>
            <w:highlight w:val="yellow"/>
            <w:vertAlign w:val="superscript"/>
            <w:rPrChange w:id="381" w:author="Russell Neal" w:date="2019-07-01T11:39:00Z">
              <w:rPr>
                <w:rFonts w:ascii="Times New Roman" w:hAnsi="Times New Roman" w:cs="Times New Roman"/>
                <w:vertAlign w:val="superscript"/>
              </w:rPr>
            </w:rPrChange>
          </w:rPr>
          <w:footnoteRef/>
        </w:r>
        <w:r w:rsidRPr="000D699B" w:rsidDel="00E305E7">
          <w:rPr>
            <w:rFonts w:ascii="Times New Roman" w:hAnsi="Times New Roman" w:cs="Times New Roman"/>
            <w:highlight w:val="yellow"/>
            <w:rPrChange w:id="382" w:author="Russell Neal" w:date="2019-07-01T11:39:00Z">
              <w:rPr>
                <w:rFonts w:ascii="Times New Roman" w:hAnsi="Times New Roman" w:cs="Times New Roman"/>
              </w:rPr>
            </w:rPrChange>
          </w:rPr>
          <w:delText xml:space="preserve"> ESC 11 pricing schedule: </w:delText>
        </w:r>
        <w:r w:rsidRPr="000D699B" w:rsidDel="00E305E7">
          <w:rPr>
            <w:highlight w:val="yellow"/>
            <w:rPrChange w:id="383" w:author="Russell Neal" w:date="2019-07-01T11:39:00Z">
              <w:rPr/>
            </w:rPrChange>
          </w:rPr>
          <w:fldChar w:fldCharType="begin"/>
        </w:r>
        <w:r w:rsidRPr="000D699B" w:rsidDel="00E305E7">
          <w:rPr>
            <w:highlight w:val="yellow"/>
            <w:rPrChange w:id="384" w:author="Russell Neal" w:date="2019-07-01T11:39:00Z">
              <w:rPr/>
            </w:rPrChange>
          </w:rPr>
          <w:delInstrText xml:space="preserve"> HYPERLINK "https://fiber11.net/?page_id=11" \h </w:delInstrText>
        </w:r>
        <w:r w:rsidRPr="000D699B" w:rsidDel="00E305E7">
          <w:rPr>
            <w:highlight w:val="yellow"/>
            <w:rPrChange w:id="385" w:author="Russell Neal" w:date="2019-07-01T11:39:00Z">
              <w:rPr>
                <w:rFonts w:ascii="Times New Roman" w:hAnsi="Times New Roman" w:cs="Times New Roman"/>
                <w:color w:val="1155CC"/>
                <w:u w:val="single"/>
              </w:rPr>
            </w:rPrChange>
          </w:rPr>
          <w:fldChar w:fldCharType="separate"/>
        </w:r>
        <w:r w:rsidRPr="000D699B" w:rsidDel="00E305E7">
          <w:rPr>
            <w:rFonts w:ascii="Times New Roman" w:hAnsi="Times New Roman" w:cs="Times New Roman"/>
            <w:color w:val="1155CC"/>
            <w:highlight w:val="yellow"/>
            <w:u w:val="single"/>
            <w:rPrChange w:id="386" w:author="Russell Neal" w:date="2019-07-01T11:39:00Z">
              <w:rPr>
                <w:rFonts w:ascii="Times New Roman" w:hAnsi="Times New Roman" w:cs="Times New Roman"/>
                <w:color w:val="1155CC"/>
                <w:u w:val="single"/>
              </w:rPr>
            </w:rPrChange>
          </w:rPr>
          <w:delText>https://fiber11.net/?page_id=11</w:delText>
        </w:r>
        <w:r w:rsidRPr="000D699B" w:rsidDel="00E305E7">
          <w:rPr>
            <w:rFonts w:ascii="Times New Roman" w:hAnsi="Times New Roman" w:cs="Times New Roman"/>
            <w:color w:val="1155CC"/>
            <w:highlight w:val="yellow"/>
            <w:u w:val="single"/>
            <w:rPrChange w:id="387" w:author="Russell Neal" w:date="2019-07-01T11:39:00Z">
              <w:rPr>
                <w:rFonts w:ascii="Times New Roman" w:hAnsi="Times New Roman" w:cs="Times New Roman"/>
                <w:color w:val="1155CC"/>
                <w:u w:val="single"/>
              </w:rPr>
            </w:rPrChange>
          </w:rPr>
          <w:fldChar w:fldCharType="end"/>
        </w:r>
      </w:del>
    </w:p>
  </w:footnote>
  <w:footnote w:id="4">
    <w:p w14:paraId="0FB23B65" w14:textId="47423114" w:rsidR="000D699B" w:rsidRPr="000D699B" w:rsidDel="00A702D0" w:rsidRDefault="000D699B">
      <w:pPr>
        <w:pStyle w:val="FootnoteText"/>
        <w:rPr>
          <w:del w:id="463" w:author="Rory Peacock" w:date="2019-07-01T13:31:00Z"/>
          <w:rFonts w:ascii="Times New Roman" w:hAnsi="Times New Roman" w:cs="Times New Roman"/>
          <w:sz w:val="22"/>
          <w:szCs w:val="22"/>
          <w:highlight w:val="yellow"/>
          <w:lang w:val="en-US"/>
          <w:rPrChange w:id="464" w:author="Russell Neal" w:date="2019-07-01T11:39:00Z">
            <w:rPr>
              <w:del w:id="465" w:author="Rory Peacock" w:date="2019-07-01T13:31:00Z"/>
              <w:rFonts w:ascii="Times New Roman" w:hAnsi="Times New Roman" w:cs="Times New Roman"/>
              <w:sz w:val="22"/>
              <w:szCs w:val="22"/>
              <w:lang w:val="en-US"/>
            </w:rPr>
          </w:rPrChange>
        </w:rPr>
      </w:pPr>
      <w:ins w:id="466" w:author="Gina Spade" w:date="2019-06-30T10:32:00Z">
        <w:del w:id="467" w:author="Rory Peacock" w:date="2019-07-01T13:31:00Z">
          <w:r w:rsidRPr="000D699B" w:rsidDel="00A702D0">
            <w:rPr>
              <w:rStyle w:val="FootnoteReference"/>
              <w:rFonts w:ascii="Times New Roman" w:hAnsi="Times New Roman" w:cs="Times New Roman"/>
              <w:sz w:val="22"/>
              <w:szCs w:val="22"/>
              <w:highlight w:val="yellow"/>
              <w:rPrChange w:id="468" w:author="Russell Neal" w:date="2019-07-01T11:39:00Z">
                <w:rPr>
                  <w:rStyle w:val="FootnoteReference"/>
                  <w:rFonts w:ascii="Times New Roman" w:hAnsi="Times New Roman" w:cs="Times New Roman"/>
                  <w:sz w:val="22"/>
                  <w:szCs w:val="22"/>
                </w:rPr>
              </w:rPrChange>
            </w:rPr>
            <w:footnoteRef/>
          </w:r>
          <w:r w:rsidRPr="000D699B" w:rsidDel="00A702D0">
            <w:rPr>
              <w:rFonts w:ascii="Times New Roman" w:hAnsi="Times New Roman" w:cs="Times New Roman"/>
              <w:sz w:val="22"/>
              <w:szCs w:val="22"/>
              <w:highlight w:val="yellow"/>
              <w:rPrChange w:id="469" w:author="Russell Neal" w:date="2019-07-01T11:39:00Z">
                <w:rPr>
                  <w:rFonts w:ascii="Times New Roman" w:hAnsi="Times New Roman" w:cs="Times New Roman"/>
                  <w:sz w:val="22"/>
                  <w:szCs w:val="22"/>
                </w:rPr>
              </w:rPrChange>
            </w:rPr>
            <w:delText xml:space="preserve"> </w:delText>
          </w:r>
          <w:r w:rsidRPr="000D699B" w:rsidDel="00A702D0">
            <w:rPr>
              <w:rFonts w:ascii="Times New Roman" w:hAnsi="Times New Roman" w:cs="Times New Roman"/>
              <w:sz w:val="22"/>
              <w:szCs w:val="22"/>
              <w:highlight w:val="yellow"/>
              <w:lang w:val="en-US"/>
              <w:rPrChange w:id="470" w:author="Russell Neal" w:date="2019-07-01T11:39:00Z">
                <w:rPr>
                  <w:rFonts w:ascii="Times New Roman" w:hAnsi="Times New Roman" w:cs="Times New Roman"/>
                  <w:sz w:val="22"/>
                  <w:szCs w:val="22"/>
                  <w:lang w:val="en-US"/>
                </w:rPr>
              </w:rPrChange>
            </w:rPr>
            <w:delText>Citation?</w:delText>
          </w:r>
        </w:del>
      </w:ins>
    </w:p>
  </w:footnote>
  <w:footnote w:id="5">
    <w:p w14:paraId="7258B353" w14:textId="4F41D42C" w:rsidR="000D699B" w:rsidRPr="000D699B" w:rsidDel="00A702D0" w:rsidRDefault="000D699B">
      <w:pPr>
        <w:pStyle w:val="FootnoteText"/>
        <w:rPr>
          <w:del w:id="480" w:author="Rory Peacock" w:date="2019-07-01T13:31:00Z"/>
          <w:rFonts w:ascii="Times New Roman" w:hAnsi="Times New Roman" w:cs="Times New Roman"/>
          <w:sz w:val="22"/>
          <w:szCs w:val="22"/>
          <w:highlight w:val="yellow"/>
          <w:lang w:val="en-US"/>
          <w:rPrChange w:id="481" w:author="Russell Neal" w:date="2019-07-01T11:39:00Z">
            <w:rPr>
              <w:del w:id="482" w:author="Rory Peacock" w:date="2019-07-01T13:31:00Z"/>
              <w:rFonts w:ascii="Times New Roman" w:hAnsi="Times New Roman" w:cs="Times New Roman"/>
              <w:sz w:val="22"/>
              <w:szCs w:val="22"/>
              <w:lang w:val="en-US"/>
            </w:rPr>
          </w:rPrChange>
        </w:rPr>
      </w:pPr>
      <w:ins w:id="483" w:author="Gina Spade" w:date="2019-06-30T10:32:00Z">
        <w:del w:id="484" w:author="Rory Peacock" w:date="2019-07-01T13:31:00Z">
          <w:r w:rsidRPr="000D699B" w:rsidDel="00A702D0">
            <w:rPr>
              <w:rStyle w:val="FootnoteReference"/>
              <w:rFonts w:ascii="Times New Roman" w:hAnsi="Times New Roman" w:cs="Times New Roman"/>
              <w:sz w:val="22"/>
              <w:szCs w:val="22"/>
              <w:highlight w:val="yellow"/>
              <w:rPrChange w:id="485" w:author="Russell Neal" w:date="2019-07-01T11:39:00Z">
                <w:rPr>
                  <w:rStyle w:val="FootnoteReference"/>
                  <w:rFonts w:ascii="Times New Roman" w:hAnsi="Times New Roman" w:cs="Times New Roman"/>
                  <w:sz w:val="22"/>
                  <w:szCs w:val="22"/>
                </w:rPr>
              </w:rPrChange>
            </w:rPr>
            <w:footnoteRef/>
          </w:r>
          <w:r w:rsidRPr="000D699B" w:rsidDel="00A702D0">
            <w:rPr>
              <w:rFonts w:ascii="Times New Roman" w:hAnsi="Times New Roman" w:cs="Times New Roman"/>
              <w:sz w:val="22"/>
              <w:szCs w:val="22"/>
              <w:highlight w:val="yellow"/>
              <w:rPrChange w:id="486" w:author="Russell Neal" w:date="2019-07-01T11:39:00Z">
                <w:rPr>
                  <w:rFonts w:ascii="Times New Roman" w:hAnsi="Times New Roman" w:cs="Times New Roman"/>
                  <w:sz w:val="22"/>
                  <w:szCs w:val="22"/>
                </w:rPr>
              </w:rPrChange>
            </w:rPr>
            <w:delText xml:space="preserve"> </w:delText>
          </w:r>
          <w:r w:rsidRPr="000D699B" w:rsidDel="00A702D0">
            <w:rPr>
              <w:rFonts w:ascii="Times New Roman" w:hAnsi="Times New Roman" w:cs="Times New Roman"/>
              <w:sz w:val="22"/>
              <w:szCs w:val="22"/>
              <w:highlight w:val="yellow"/>
              <w:lang w:val="en-US"/>
              <w:rPrChange w:id="487" w:author="Russell Neal" w:date="2019-07-01T11:39:00Z">
                <w:rPr>
                  <w:rFonts w:ascii="Times New Roman" w:hAnsi="Times New Roman" w:cs="Times New Roman"/>
                  <w:sz w:val="22"/>
                  <w:szCs w:val="22"/>
                  <w:lang w:val="en-US"/>
                </w:rPr>
              </w:rPrChange>
            </w:rPr>
            <w:delText>Cit</w:delText>
          </w:r>
        </w:del>
      </w:ins>
      <w:ins w:id="488" w:author="Gina Spade" w:date="2019-06-30T10:33:00Z">
        <w:del w:id="489" w:author="Rory Peacock" w:date="2019-07-01T13:31:00Z">
          <w:r w:rsidRPr="000D699B" w:rsidDel="00A702D0">
            <w:rPr>
              <w:rFonts w:ascii="Times New Roman" w:hAnsi="Times New Roman" w:cs="Times New Roman"/>
              <w:sz w:val="22"/>
              <w:szCs w:val="22"/>
              <w:highlight w:val="yellow"/>
              <w:lang w:val="en-US"/>
              <w:rPrChange w:id="490" w:author="Russell Neal" w:date="2019-07-01T11:39:00Z">
                <w:rPr>
                  <w:rFonts w:ascii="Times New Roman" w:hAnsi="Times New Roman" w:cs="Times New Roman"/>
                  <w:sz w:val="22"/>
                  <w:szCs w:val="22"/>
                  <w:lang w:val="en-US"/>
                </w:rPr>
              </w:rPrChange>
            </w:rPr>
            <w:delText xml:space="preserve">ation? </w:delText>
          </w:r>
        </w:del>
      </w:ins>
    </w:p>
  </w:footnote>
  <w:footnote w:id="6">
    <w:p w14:paraId="1DE2CAE1" w14:textId="363572C1" w:rsidR="000D699B" w:rsidRPr="00830C29" w:rsidDel="00A702D0" w:rsidRDefault="000D699B">
      <w:pPr>
        <w:pStyle w:val="FootnoteText"/>
        <w:rPr>
          <w:del w:id="505" w:author="Rory Peacock" w:date="2019-07-01T13:31:00Z"/>
          <w:rFonts w:ascii="Times New Roman" w:hAnsi="Times New Roman" w:cs="Times New Roman"/>
          <w:sz w:val="22"/>
          <w:szCs w:val="22"/>
          <w:lang w:val="en-US"/>
        </w:rPr>
      </w:pPr>
      <w:ins w:id="506" w:author="Gina Spade" w:date="2019-06-30T10:33:00Z">
        <w:del w:id="507" w:author="Rory Peacock" w:date="2019-07-01T13:31:00Z">
          <w:r w:rsidRPr="000D699B" w:rsidDel="00A702D0">
            <w:rPr>
              <w:rStyle w:val="FootnoteReference"/>
              <w:rFonts w:ascii="Times New Roman" w:hAnsi="Times New Roman" w:cs="Times New Roman"/>
              <w:sz w:val="22"/>
              <w:szCs w:val="22"/>
              <w:highlight w:val="yellow"/>
              <w:rPrChange w:id="508" w:author="Russell Neal" w:date="2019-07-01T11:39:00Z">
                <w:rPr>
                  <w:rStyle w:val="FootnoteReference"/>
                  <w:rFonts w:ascii="Times New Roman" w:hAnsi="Times New Roman" w:cs="Times New Roman"/>
                  <w:sz w:val="22"/>
                  <w:szCs w:val="22"/>
                </w:rPr>
              </w:rPrChange>
            </w:rPr>
            <w:footnoteRef/>
          </w:r>
          <w:r w:rsidRPr="000D699B" w:rsidDel="00A702D0">
            <w:rPr>
              <w:rFonts w:ascii="Times New Roman" w:hAnsi="Times New Roman" w:cs="Times New Roman"/>
              <w:sz w:val="22"/>
              <w:szCs w:val="22"/>
              <w:highlight w:val="yellow"/>
              <w:rPrChange w:id="509" w:author="Russell Neal" w:date="2019-07-01T11:39:00Z">
                <w:rPr>
                  <w:rFonts w:ascii="Times New Roman" w:hAnsi="Times New Roman" w:cs="Times New Roman"/>
                  <w:sz w:val="22"/>
                  <w:szCs w:val="22"/>
                </w:rPr>
              </w:rPrChange>
            </w:rPr>
            <w:delText xml:space="preserve"> </w:delText>
          </w:r>
          <w:r w:rsidRPr="000D699B" w:rsidDel="00A702D0">
            <w:rPr>
              <w:rFonts w:ascii="Times New Roman" w:hAnsi="Times New Roman" w:cs="Times New Roman"/>
              <w:sz w:val="22"/>
              <w:szCs w:val="22"/>
              <w:highlight w:val="yellow"/>
              <w:lang w:val="en-US"/>
              <w:rPrChange w:id="510" w:author="Russell Neal" w:date="2019-07-01T11:39:00Z">
                <w:rPr>
                  <w:rFonts w:ascii="Times New Roman" w:hAnsi="Times New Roman" w:cs="Times New Roman"/>
                  <w:sz w:val="22"/>
                  <w:szCs w:val="22"/>
                  <w:lang w:val="en-US"/>
                </w:rPr>
              </w:rPrChange>
            </w:rPr>
            <w:delText>Citation?</w:delText>
          </w:r>
        </w:del>
      </w:ins>
    </w:p>
  </w:footnote>
  <w:footnote w:id="7">
    <w:p w14:paraId="24ABE19C" w14:textId="44255815" w:rsidR="000D699B" w:rsidRPr="00830C29" w:rsidRDefault="000D699B" w:rsidP="00BA2F27">
      <w:pPr>
        <w:spacing w:line="240" w:lineRule="auto"/>
        <w:rPr>
          <w:rFonts w:ascii="Times New Roman" w:hAnsi="Times New Roman" w:cs="Times New Roman"/>
        </w:rPr>
      </w:pPr>
      <w:r w:rsidRPr="00830C29">
        <w:rPr>
          <w:rFonts w:ascii="Times New Roman" w:hAnsi="Times New Roman" w:cs="Times New Roman"/>
          <w:vertAlign w:val="superscript"/>
        </w:rPr>
        <w:footnoteRef/>
      </w:r>
      <w:r w:rsidRPr="00830C29">
        <w:rPr>
          <w:rFonts w:ascii="Times New Roman" w:hAnsi="Times New Roman" w:cs="Times New Roman"/>
        </w:rPr>
        <w:t xml:space="preserve"> Second E-Rate Modernization Order, Paragraph 41</w:t>
      </w:r>
      <w:ins w:id="523" w:author="Gina Spade" w:date="2019-06-30T11:54:00Z">
        <w:r w:rsidRPr="00830C29">
          <w:rPr>
            <w:rFonts w:ascii="Times New Roman" w:hAnsi="Times New Roman" w:cs="Times New Roman"/>
          </w:rPr>
          <w:t>.</w:t>
        </w:r>
      </w:ins>
    </w:p>
  </w:footnote>
  <w:footnote w:id="8">
    <w:p w14:paraId="70FAD74A" w14:textId="67B0ED20" w:rsidR="000D699B" w:rsidRPr="00830C29" w:rsidRDefault="000D699B" w:rsidP="00BA2F27">
      <w:pPr>
        <w:spacing w:line="240" w:lineRule="auto"/>
        <w:rPr>
          <w:rFonts w:ascii="Times New Roman" w:hAnsi="Times New Roman" w:cs="Times New Roman"/>
        </w:rPr>
      </w:pPr>
      <w:r w:rsidRPr="00830C29">
        <w:rPr>
          <w:rFonts w:ascii="Times New Roman" w:hAnsi="Times New Roman" w:cs="Times New Roman"/>
          <w:vertAlign w:val="superscript"/>
        </w:rPr>
        <w:footnoteRef/>
      </w:r>
      <w:r w:rsidRPr="00830C29">
        <w:rPr>
          <w:rFonts w:ascii="Times New Roman" w:hAnsi="Times New Roman" w:cs="Times New Roman"/>
        </w:rPr>
        <w:t xml:space="preserve"> Second E-Rate Modernization Order, Paragraph 51</w:t>
      </w:r>
      <w:ins w:id="530" w:author="Gina Spade" w:date="2019-06-30T11:54:00Z">
        <w:r w:rsidRPr="00830C29">
          <w:rPr>
            <w:rFonts w:ascii="Times New Roman" w:hAnsi="Times New Roman" w:cs="Times New Roman"/>
          </w:rPr>
          <w:t>.</w:t>
        </w:r>
      </w:ins>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B8ADDE" w14:textId="77777777" w:rsidR="000D699B" w:rsidRDefault="000D699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096B71"/>
    <w:multiLevelType w:val="hybridMultilevel"/>
    <w:tmpl w:val="0DBA1914"/>
    <w:lvl w:ilvl="0" w:tplc="5E9847B2">
      <w:start w:val="1"/>
      <w:numFmt w:val="upp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3092106D"/>
    <w:multiLevelType w:val="multilevel"/>
    <w:tmpl w:val="D440210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0">
    <w:nsid w:val="36B32227"/>
    <w:multiLevelType w:val="hybridMultilevel"/>
    <w:tmpl w:val="1B0CEA4E"/>
    <w:lvl w:ilvl="0" w:tplc="C4489A32">
      <w:start w:val="1"/>
      <w:numFmt w:val="upp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47F30395"/>
    <w:multiLevelType w:val="hybridMultilevel"/>
    <w:tmpl w:val="F334C7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3"/>
  </w:num>
  <w:num w:numId="3">
    <w:abstractNumId w:val="0"/>
  </w:num>
  <w:num w:numId="4">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Rory Peacock">
    <w15:presenceInfo w15:providerId="None" w15:userId="Rory Peacock"/>
  </w15:person>
  <w15:person w15:author="Russell Neal">
    <w15:presenceInfo w15:providerId="AD" w15:userId="S-1-5-21-647487854-3255049815-699973066-1111"/>
  </w15:person>
  <w15:person w15:author="Gina Spade">
    <w15:presenceInfo w15:providerId="AD" w15:userId="S::gina@Broadbandlegal.com::d90df8ec-cb57-4af5-aaae-dd78c2d1d8d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visionView w:markup="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5465"/>
    <w:rsid w:val="000D5058"/>
    <w:rsid w:val="000D699B"/>
    <w:rsid w:val="001F5465"/>
    <w:rsid w:val="00245BE6"/>
    <w:rsid w:val="002B5C4C"/>
    <w:rsid w:val="004D09AD"/>
    <w:rsid w:val="0053435E"/>
    <w:rsid w:val="005A200D"/>
    <w:rsid w:val="00677AF6"/>
    <w:rsid w:val="00693980"/>
    <w:rsid w:val="006A2E93"/>
    <w:rsid w:val="007B43AE"/>
    <w:rsid w:val="00830C29"/>
    <w:rsid w:val="008D623A"/>
    <w:rsid w:val="00921928"/>
    <w:rsid w:val="0096277D"/>
    <w:rsid w:val="00992337"/>
    <w:rsid w:val="00A30D6C"/>
    <w:rsid w:val="00A702D0"/>
    <w:rsid w:val="00A91035"/>
    <w:rsid w:val="00AF6941"/>
    <w:rsid w:val="00BA2F27"/>
    <w:rsid w:val="00BF2184"/>
    <w:rsid w:val="00DB5107"/>
    <w:rsid w:val="00DD075C"/>
    <w:rsid w:val="00E305E7"/>
    <w:rsid w:val="00EF346A"/>
    <w:rsid w:val="00F5539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5AAB5A"/>
  <w15:chartTrackingRefBased/>
  <w15:docId w15:val="{BD4D1665-35DE-4770-8500-7DFD785D0A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1F5465"/>
    <w:pPr>
      <w:spacing w:after="0" w:line="276" w:lineRule="auto"/>
    </w:pPr>
    <w:rPr>
      <w:rFonts w:ascii="Arial" w:eastAsia="Arial" w:hAnsi="Arial" w:cs="Arial"/>
      <w:lang w:val="e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45BE6"/>
    <w:pPr>
      <w:ind w:left="720"/>
      <w:contextualSpacing/>
    </w:pPr>
  </w:style>
  <w:style w:type="paragraph" w:styleId="FootnoteText">
    <w:name w:val="footnote text"/>
    <w:basedOn w:val="Normal"/>
    <w:link w:val="FootnoteTextChar"/>
    <w:uiPriority w:val="99"/>
    <w:semiHidden/>
    <w:unhideWhenUsed/>
    <w:rsid w:val="00BA2F27"/>
    <w:pPr>
      <w:spacing w:line="240" w:lineRule="auto"/>
    </w:pPr>
    <w:rPr>
      <w:sz w:val="20"/>
      <w:szCs w:val="20"/>
    </w:rPr>
  </w:style>
  <w:style w:type="character" w:customStyle="1" w:styleId="FootnoteTextChar">
    <w:name w:val="Footnote Text Char"/>
    <w:basedOn w:val="DefaultParagraphFont"/>
    <w:link w:val="FootnoteText"/>
    <w:uiPriority w:val="99"/>
    <w:semiHidden/>
    <w:rsid w:val="00BA2F27"/>
    <w:rPr>
      <w:rFonts w:ascii="Arial" w:eastAsia="Arial" w:hAnsi="Arial" w:cs="Arial"/>
      <w:sz w:val="20"/>
      <w:szCs w:val="20"/>
      <w:lang w:val="en"/>
    </w:rPr>
  </w:style>
  <w:style w:type="character" w:styleId="FootnoteReference">
    <w:name w:val="footnote reference"/>
    <w:basedOn w:val="DefaultParagraphFont"/>
    <w:uiPriority w:val="99"/>
    <w:semiHidden/>
    <w:unhideWhenUsed/>
    <w:rsid w:val="00BA2F27"/>
    <w:rPr>
      <w:vertAlign w:val="superscript"/>
    </w:rPr>
  </w:style>
  <w:style w:type="paragraph" w:styleId="BalloonText">
    <w:name w:val="Balloon Text"/>
    <w:basedOn w:val="Normal"/>
    <w:link w:val="BalloonTextChar"/>
    <w:uiPriority w:val="99"/>
    <w:semiHidden/>
    <w:unhideWhenUsed/>
    <w:rsid w:val="00BA2F27"/>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A2F27"/>
    <w:rPr>
      <w:rFonts w:ascii="Segoe UI" w:eastAsia="Arial" w:hAnsi="Segoe UI" w:cs="Segoe UI"/>
      <w:sz w:val="18"/>
      <w:szCs w:val="18"/>
      <w:lang w:val="en"/>
    </w:rPr>
  </w:style>
  <w:style w:type="character" w:styleId="CommentReference">
    <w:name w:val="annotation reference"/>
    <w:basedOn w:val="DefaultParagraphFont"/>
    <w:uiPriority w:val="99"/>
    <w:semiHidden/>
    <w:unhideWhenUsed/>
    <w:rsid w:val="00BA2F27"/>
    <w:rPr>
      <w:sz w:val="16"/>
      <w:szCs w:val="16"/>
    </w:rPr>
  </w:style>
  <w:style w:type="paragraph" w:styleId="CommentText">
    <w:name w:val="annotation text"/>
    <w:basedOn w:val="Normal"/>
    <w:link w:val="CommentTextChar"/>
    <w:uiPriority w:val="99"/>
    <w:semiHidden/>
    <w:unhideWhenUsed/>
    <w:rsid w:val="00BA2F27"/>
    <w:pPr>
      <w:spacing w:line="240" w:lineRule="auto"/>
    </w:pPr>
    <w:rPr>
      <w:sz w:val="20"/>
      <w:szCs w:val="20"/>
    </w:rPr>
  </w:style>
  <w:style w:type="character" w:customStyle="1" w:styleId="CommentTextChar">
    <w:name w:val="Comment Text Char"/>
    <w:basedOn w:val="DefaultParagraphFont"/>
    <w:link w:val="CommentText"/>
    <w:uiPriority w:val="99"/>
    <w:semiHidden/>
    <w:rsid w:val="00BA2F27"/>
    <w:rPr>
      <w:rFonts w:ascii="Arial" w:eastAsia="Arial" w:hAnsi="Arial" w:cs="Arial"/>
      <w:sz w:val="20"/>
      <w:szCs w:val="20"/>
      <w:lang w:val="en"/>
    </w:rPr>
  </w:style>
  <w:style w:type="paragraph" w:styleId="CommentSubject">
    <w:name w:val="annotation subject"/>
    <w:basedOn w:val="CommentText"/>
    <w:next w:val="CommentText"/>
    <w:link w:val="CommentSubjectChar"/>
    <w:uiPriority w:val="99"/>
    <w:semiHidden/>
    <w:unhideWhenUsed/>
    <w:rsid w:val="00BA2F27"/>
    <w:rPr>
      <w:b/>
      <w:bCs/>
    </w:rPr>
  </w:style>
  <w:style w:type="character" w:customStyle="1" w:styleId="CommentSubjectChar">
    <w:name w:val="Comment Subject Char"/>
    <w:basedOn w:val="CommentTextChar"/>
    <w:link w:val="CommentSubject"/>
    <w:uiPriority w:val="99"/>
    <w:semiHidden/>
    <w:rsid w:val="00BA2F27"/>
    <w:rPr>
      <w:rFonts w:ascii="Arial" w:eastAsia="Arial" w:hAnsi="Arial" w:cs="Arial"/>
      <w:b/>
      <w:bCs/>
      <w:sz w:val="20"/>
      <w:szCs w:val="20"/>
      <w:lang w:val="en"/>
    </w:rPr>
  </w:style>
  <w:style w:type="character" w:customStyle="1" w:styleId="st">
    <w:name w:val="st"/>
    <w:basedOn w:val="DefaultParagraphFont"/>
    <w:rsid w:val="007B43AE"/>
  </w:style>
  <w:style w:type="character" w:styleId="Emphasis">
    <w:name w:val="Emphasis"/>
    <w:basedOn w:val="DefaultParagraphFont"/>
    <w:uiPriority w:val="20"/>
    <w:qFormat/>
    <w:rsid w:val="007B43AE"/>
    <w:rPr>
      <w:i/>
      <w:iCs/>
    </w:rPr>
  </w:style>
  <w:style w:type="paragraph" w:styleId="NormalWeb">
    <w:name w:val="Normal (Web)"/>
    <w:basedOn w:val="Normal"/>
    <w:uiPriority w:val="99"/>
    <w:unhideWhenUsed/>
    <w:rsid w:val="007B43AE"/>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Hyperlink">
    <w:name w:val="Hyperlink"/>
    <w:basedOn w:val="DefaultParagraphFont"/>
    <w:uiPriority w:val="99"/>
    <w:unhideWhenUsed/>
    <w:rsid w:val="007B43AE"/>
    <w:rPr>
      <w:color w:val="0000FF"/>
      <w:u w:val="single"/>
    </w:rPr>
  </w:style>
  <w:style w:type="character" w:customStyle="1" w:styleId="UnresolvedMention">
    <w:name w:val="Unresolved Mention"/>
    <w:basedOn w:val="DefaultParagraphFont"/>
    <w:uiPriority w:val="99"/>
    <w:semiHidden/>
    <w:unhideWhenUsed/>
    <w:rsid w:val="00DD075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08106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comments" Target="comments.xml"/><Relationship Id="rId12" Type="http://schemas.microsoft.com/office/2011/relationships/people" Target="people.xml"/><Relationship Id="rId25" Type="http://schemas.microsoft.com/office/2016/09/relationships/commentsIds" Target="commentsId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2" Type="http://schemas.openxmlformats.org/officeDocument/2006/relationships/hyperlink" Target="https://www.fcc.gov/document/wcb-seeks-comment-texas-carriers-e-rate-petition" TargetMode="External"/><Relationship Id="rId1" Type="http://schemas.openxmlformats.org/officeDocument/2006/relationships/hyperlink" Target="https://www.fcc.gov/document/wcb-seeks-comment-texas-carriers-e-rate-petitio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919F5063</Template>
  <TotalTime>0</TotalTime>
  <Pages>4</Pages>
  <Words>1562</Words>
  <Characters>8909</Characters>
  <Application>Microsoft Office Word</Application>
  <DocSecurity>4</DocSecurity>
  <Lines>74</Lines>
  <Paragraphs>20</Paragraphs>
  <ScaleCrop>false</ScaleCrop>
  <HeadingPairs>
    <vt:vector size="2" baseType="variant">
      <vt:variant>
        <vt:lpstr>Title</vt:lpstr>
      </vt:variant>
      <vt:variant>
        <vt:i4>1</vt:i4>
      </vt:variant>
    </vt:vector>
  </HeadingPairs>
  <TitlesOfParts>
    <vt:vector size="1" baseType="lpstr">
      <vt:lpstr/>
    </vt:vector>
  </TitlesOfParts>
  <Company>Eduction Service Center Region 11</Company>
  <LinksUpToDate>false</LinksUpToDate>
  <CharactersWithSpaces>10451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Rory Peacock</dc:creator>
  <cp:keywords/>
  <dc:description/>
  <cp:lastModifiedBy>Rory Peacock</cp:lastModifiedBy>
  <cp:revision>2</cp:revision>
  <dcterms:created xsi:type="dcterms:W3CDTF">2019-07-01T18:44:00Z</dcterms:created>
  <dcterms:modified xsi:type="dcterms:W3CDTF">2019-07-01T18:44:00Z</dcterms:modified>
</cp:coreProperties>
</file>