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CCF" w:rsidRPr="008052CB" w:rsidRDefault="00273CCF" w:rsidP="00273CCF">
      <w:pPr>
        <w:pStyle w:val="Heading1"/>
        <w:jc w:val="center"/>
        <w:rPr>
          <w:szCs w:val="24"/>
          <w:u w:val="none"/>
        </w:rPr>
      </w:pPr>
      <w:r w:rsidRPr="008052CB">
        <w:rPr>
          <w:szCs w:val="24"/>
          <w:u w:val="none"/>
        </w:rPr>
        <w:t>UNITED STATES OF AMERICA</w:t>
      </w:r>
    </w:p>
    <w:p w:rsidR="00273CCF" w:rsidRPr="008052CB" w:rsidRDefault="00273CCF" w:rsidP="00273CCF">
      <w:pPr>
        <w:jc w:val="center"/>
      </w:pPr>
    </w:p>
    <w:p w:rsidR="00273CCF" w:rsidRPr="008052CB" w:rsidRDefault="00273CCF" w:rsidP="00273CCF">
      <w:pPr>
        <w:pStyle w:val="Heading1"/>
        <w:jc w:val="center"/>
        <w:rPr>
          <w:szCs w:val="24"/>
          <w:u w:val="none"/>
        </w:rPr>
      </w:pPr>
      <w:r w:rsidRPr="008052CB">
        <w:rPr>
          <w:szCs w:val="24"/>
          <w:u w:val="none"/>
        </w:rPr>
        <w:t>DRAFT PRELIMINARY VIEWS FOR WRC-19</w:t>
      </w:r>
    </w:p>
    <w:p w:rsidR="00273CCF" w:rsidRPr="00241F98" w:rsidRDefault="00273CCF" w:rsidP="00273CCF"/>
    <w:p w:rsidR="00273CCF" w:rsidRDefault="00273CCF" w:rsidP="00273CCF">
      <w:pPr>
        <w:rPr>
          <w:bCs/>
        </w:rPr>
      </w:pPr>
      <w:r>
        <w:rPr>
          <w:b/>
          <w:bCs/>
        </w:rPr>
        <w:t>AGENDA ITEM</w:t>
      </w:r>
      <w:r w:rsidRPr="00241F98">
        <w:rPr>
          <w:b/>
          <w:bCs/>
        </w:rPr>
        <w:t xml:space="preserve"> 1.</w:t>
      </w:r>
      <w:r>
        <w:rPr>
          <w:b/>
          <w:bCs/>
        </w:rPr>
        <w:t>3</w:t>
      </w:r>
      <w:r w:rsidRPr="00241F98">
        <w:rPr>
          <w:bCs/>
        </w:rPr>
        <w:t>:</w:t>
      </w:r>
      <w:r w:rsidRPr="000B186B">
        <w:rPr>
          <w:bCs/>
        </w:rPr>
        <w:t xml:space="preserve"> </w:t>
      </w:r>
      <w:r w:rsidRPr="00C50AA5">
        <w:rPr>
          <w:bCs/>
        </w:rPr>
        <w:t>to consider possible upgrading of the secondary allocation to the meteorological-satellite service (space-to-Earth) to primary status and a possible primary allocation to the Earth exploration-satellite service (space-to-Earth) in the frequency band 460-470 MHz, in accordance with Resolution</w:t>
      </w:r>
      <w:r w:rsidRPr="00EA56D0">
        <w:rPr>
          <w:bCs/>
        </w:rPr>
        <w:t> </w:t>
      </w:r>
      <w:r w:rsidRPr="005935E0">
        <w:rPr>
          <w:b/>
          <w:bCs/>
        </w:rPr>
        <w:t>766</w:t>
      </w:r>
      <w:r w:rsidRPr="00785294">
        <w:rPr>
          <w:b/>
          <w:bCs/>
        </w:rPr>
        <w:t xml:space="preserve"> (WRC-15)</w:t>
      </w:r>
      <w:r w:rsidRPr="00EA56D0">
        <w:rPr>
          <w:bCs/>
        </w:rPr>
        <w:t>.</w:t>
      </w:r>
    </w:p>
    <w:p w:rsidR="00273CCF" w:rsidRDefault="00273CCF" w:rsidP="00273CCF">
      <w:pPr>
        <w:rPr>
          <w:bCs/>
        </w:rPr>
      </w:pPr>
    </w:p>
    <w:p w:rsidR="00273CCF" w:rsidRDefault="00273CCF" w:rsidP="00273CCF">
      <w:r w:rsidRPr="001B3EAD">
        <w:rPr>
          <w:b/>
          <w:bCs/>
        </w:rPr>
        <w:t>ISSUE</w:t>
      </w:r>
      <w:r>
        <w:rPr>
          <w:bCs/>
        </w:rPr>
        <w:t xml:space="preserve">: </w:t>
      </w:r>
      <w:r w:rsidRPr="00D43D13">
        <w:t>This agenda item relates to consideration of possible upgrad</w:t>
      </w:r>
      <w:r>
        <w:t>e</w:t>
      </w:r>
      <w:r w:rsidRPr="00D43D13">
        <w:t xml:space="preserve"> of the secondary allocation to the meteorological-satellite service (space-to-Earth) to primary status and a possible primary allocation to the Earth exploration-satellite service (space-to-Earth) in the frequency band 460-470 MHz</w:t>
      </w:r>
      <w:r w:rsidRPr="00FA2B3D">
        <w:t>, in</w:t>
      </w:r>
      <w:r>
        <w:t xml:space="preserve"> </w:t>
      </w:r>
      <w:r w:rsidRPr="00FA2B3D">
        <w:t xml:space="preserve">accordance with </w:t>
      </w:r>
      <w:r w:rsidRPr="00EA56D0">
        <w:t xml:space="preserve">Resolution </w:t>
      </w:r>
      <w:r w:rsidRPr="005935E0">
        <w:rPr>
          <w:b/>
        </w:rPr>
        <w:t>766</w:t>
      </w:r>
      <w:r w:rsidRPr="00EA56D0">
        <w:t xml:space="preserve"> </w:t>
      </w:r>
      <w:r w:rsidRPr="00785294">
        <w:rPr>
          <w:b/>
        </w:rPr>
        <w:t>(WRC-15)</w:t>
      </w:r>
      <w:r w:rsidRPr="00EA56D0">
        <w:t>.</w:t>
      </w:r>
    </w:p>
    <w:p w:rsidR="00273CCF" w:rsidRDefault="00273CCF" w:rsidP="00273CCF"/>
    <w:p w:rsidR="00273CCF" w:rsidRDefault="00273CCF" w:rsidP="00273CCF">
      <w:r>
        <w:t xml:space="preserve">The ITU-R is </w:t>
      </w:r>
      <w:r w:rsidRPr="00D43D13">
        <w:t>invited to study:</w:t>
      </w:r>
    </w:p>
    <w:p w:rsidR="00273CCF" w:rsidRPr="00D43D13" w:rsidRDefault="00273CCF" w:rsidP="00273CCF"/>
    <w:p w:rsidR="00273CCF" w:rsidRDefault="00273CCF" w:rsidP="00273CCF">
      <w:pPr>
        <w:numPr>
          <w:ilvl w:val="0"/>
          <w:numId w:val="1"/>
        </w:numPr>
        <w:tabs>
          <w:tab w:val="clear" w:pos="576"/>
          <w:tab w:val="clear" w:pos="792"/>
          <w:tab w:val="clear" w:pos="1008"/>
          <w:tab w:val="clear" w:pos="1224"/>
          <w:tab w:val="clear" w:pos="1440"/>
        </w:tabs>
      </w:pPr>
      <w:r>
        <w:t>S</w:t>
      </w:r>
      <w:r w:rsidRPr="00D43D13">
        <w:t>haring and compatibility studies of such an upgrade while protecting existing primary fixed and mobile services</w:t>
      </w:r>
      <w:r>
        <w:t>.</w:t>
      </w:r>
    </w:p>
    <w:p w:rsidR="00273CCF" w:rsidRPr="00D43D13" w:rsidRDefault="00273CCF" w:rsidP="00273CCF"/>
    <w:p w:rsidR="00273CCF" w:rsidRPr="00241F98" w:rsidRDefault="00273CCF" w:rsidP="00273CCF">
      <w:pPr>
        <w:numPr>
          <w:ilvl w:val="0"/>
          <w:numId w:val="1"/>
        </w:numPr>
        <w:tabs>
          <w:tab w:val="clear" w:pos="576"/>
          <w:tab w:val="clear" w:pos="792"/>
          <w:tab w:val="clear" w:pos="1008"/>
          <w:tab w:val="clear" w:pos="1224"/>
          <w:tab w:val="clear" w:pos="1440"/>
        </w:tabs>
      </w:pPr>
      <w:r w:rsidRPr="00D43D13">
        <w:t>Determine the appropriate pfd limit</w:t>
      </w:r>
      <w:r>
        <w:t>s</w:t>
      </w:r>
      <w:r w:rsidRPr="00D43D13">
        <w:t xml:space="preserve"> </w:t>
      </w:r>
      <w:r>
        <w:t xml:space="preserve">to place on </w:t>
      </w:r>
      <w:proofErr w:type="spellStart"/>
      <w:r>
        <w:t>MetSat</w:t>
      </w:r>
      <w:proofErr w:type="spellEnd"/>
      <w:r>
        <w:t xml:space="preserve"> (space-to-Earth), and EESS (space-to-Earth) systems to</w:t>
      </w:r>
      <w:r w:rsidRPr="00F25852">
        <w:t xml:space="preserve"> protec</w:t>
      </w:r>
      <w:r>
        <w:t>t existing primary services.</w:t>
      </w:r>
    </w:p>
    <w:p w:rsidR="00273CCF" w:rsidRPr="00B40899" w:rsidRDefault="00273CCF" w:rsidP="00273CCF">
      <w:pPr>
        <w:rPr>
          <w:bCs/>
        </w:rPr>
      </w:pPr>
    </w:p>
    <w:p w:rsidR="00273CCF" w:rsidRDefault="00273CCF" w:rsidP="00273CCF">
      <w:r w:rsidRPr="00241F98">
        <w:rPr>
          <w:b/>
          <w:bCs/>
        </w:rPr>
        <w:t>BACKGROUND</w:t>
      </w:r>
      <w:r w:rsidRPr="00241F98">
        <w:t xml:space="preserve">: </w:t>
      </w:r>
      <w:r w:rsidRPr="002410DE">
        <w:t xml:space="preserve">The 460-470 MHz band is allocated on a primary basis to the fixed and mobile services. </w:t>
      </w:r>
      <w:r>
        <w:t xml:space="preserve"> </w:t>
      </w:r>
      <w:r w:rsidRPr="002410DE">
        <w:t>The meteorological-satellite service currently has a secondary allocation in this band.</w:t>
      </w:r>
      <w:r>
        <w:t xml:space="preserve"> </w:t>
      </w:r>
      <w:r w:rsidRPr="00A5437B">
        <w:rPr>
          <w:lang w:val="en-AU"/>
        </w:rPr>
        <w:t xml:space="preserve"> </w:t>
      </w:r>
      <w:r w:rsidRPr="0044452A">
        <w:rPr>
          <w:lang w:val="en-AU"/>
        </w:rPr>
        <w:t xml:space="preserve">Under </w:t>
      </w:r>
      <w:r w:rsidRPr="0044452A">
        <w:rPr>
          <w:b/>
          <w:lang w:val="en-AU"/>
        </w:rPr>
        <w:t xml:space="preserve">No. </w:t>
      </w:r>
      <w:r w:rsidRPr="00B40899">
        <w:rPr>
          <w:b/>
          <w:lang w:val="en-AU"/>
        </w:rPr>
        <w:t>5.289</w:t>
      </w:r>
      <w:r>
        <w:rPr>
          <w:lang w:val="en-AU"/>
        </w:rPr>
        <w:t>, “</w:t>
      </w:r>
      <w:r w:rsidRPr="001B3EAD">
        <w:rPr>
          <w:i/>
          <w:lang w:val="en-AU"/>
        </w:rPr>
        <w:t>Earth exploration-satellite service applications, other than the meteorological-satellite service, may also be used in the bands 460-470 MHz for space-to-Earth transmissions subject to not causing harmful interference to stations operating in accordance with the Table</w:t>
      </w:r>
      <w:r>
        <w:rPr>
          <w:lang w:val="en-AU"/>
        </w:rPr>
        <w:t>”.</w:t>
      </w:r>
    </w:p>
    <w:p w:rsidR="00273CCF" w:rsidRDefault="00273CCF" w:rsidP="00273CCF"/>
    <w:p w:rsidR="00273CCF" w:rsidRDefault="00273CCF" w:rsidP="00273CCF">
      <w:r w:rsidRPr="002410DE">
        <w:t>Within this band, the Argos Data Collection System (ADCS) monitor</w:t>
      </w:r>
      <w:r>
        <w:t>s</w:t>
      </w:r>
      <w:r w:rsidRPr="002410DE">
        <w:t xml:space="preserve"> more than 21,000 active Argos platforms collecting data for over 2,000 distinct proje</w:t>
      </w:r>
      <w:r>
        <w:t xml:space="preserve">cts in 100+ countries.  </w:t>
      </w:r>
      <w:r w:rsidRPr="002410DE">
        <w:t xml:space="preserve">The </w:t>
      </w:r>
      <w:r>
        <w:t xml:space="preserve">administration of the </w:t>
      </w:r>
      <w:r w:rsidRPr="002410DE">
        <w:t xml:space="preserve">Argos program is under a joint agreement between the National Oceanic and Atmospheric Administration (NOAA) and the French Space Agency, Centre National </w:t>
      </w:r>
      <w:proofErr w:type="spellStart"/>
      <w:r w:rsidRPr="002410DE">
        <w:t>d’Etudes</w:t>
      </w:r>
      <w:proofErr w:type="spellEnd"/>
      <w:r w:rsidRPr="002410DE">
        <w:t xml:space="preserve"> </w:t>
      </w:r>
      <w:proofErr w:type="spellStart"/>
      <w:r w:rsidRPr="002410DE">
        <w:t>Spatiales</w:t>
      </w:r>
      <w:proofErr w:type="spellEnd"/>
      <w:r w:rsidRPr="002410DE">
        <w:t xml:space="preserve"> (CNES).</w:t>
      </w:r>
      <w:r>
        <w:t xml:space="preserve"> </w:t>
      </w:r>
      <w:r w:rsidRPr="002410DE">
        <w:t xml:space="preserve"> Additional partners include </w:t>
      </w:r>
      <w:r>
        <w:t xml:space="preserve">the </w:t>
      </w:r>
      <w:r w:rsidRPr="00032AC2">
        <w:t>European Organization for the Exploitation of Meteorological Satellites</w:t>
      </w:r>
      <w:r>
        <w:t xml:space="preserve"> (</w:t>
      </w:r>
      <w:r w:rsidRPr="002410DE">
        <w:t>EUMETSAT</w:t>
      </w:r>
      <w:r>
        <w:t>),</w:t>
      </w:r>
      <w:r w:rsidRPr="002410DE">
        <w:t xml:space="preserve"> and </w:t>
      </w:r>
      <w:r>
        <w:t>the Indian Space Research Organization (</w:t>
      </w:r>
      <w:r w:rsidRPr="002410DE">
        <w:t>ISRO</w:t>
      </w:r>
      <w:r>
        <w:t>)</w:t>
      </w:r>
      <w:r w:rsidRPr="002410DE">
        <w:t>.</w:t>
      </w:r>
    </w:p>
    <w:p w:rsidR="00273CCF" w:rsidRPr="00995AF6" w:rsidRDefault="00273CCF" w:rsidP="00273CCF">
      <w:pPr>
        <w:rPr>
          <w:lang w:val="en-AU"/>
        </w:rPr>
      </w:pPr>
    </w:p>
    <w:p w:rsidR="00273CCF" w:rsidRDefault="00273CCF" w:rsidP="00273CCF">
      <w:r w:rsidRPr="002410DE">
        <w:t xml:space="preserve">Critical applications of the ADCS include atmospheric </w:t>
      </w:r>
      <w:r>
        <w:t xml:space="preserve">and </w:t>
      </w:r>
      <w:r w:rsidRPr="002410DE">
        <w:t xml:space="preserve">ocean monitoring/research, tropical cyclone forecasting, fishery management, oil spill tracking, fishing vessel tracking, search </w:t>
      </w:r>
      <w:r>
        <w:t>and</w:t>
      </w:r>
      <w:r w:rsidRPr="002410DE">
        <w:t xml:space="preserve"> rescue modeling (at sea), anti-piracy alerting, import/export </w:t>
      </w:r>
      <w:r>
        <w:t xml:space="preserve">and </w:t>
      </w:r>
      <w:r w:rsidRPr="002410DE">
        <w:t>hazardous materials tracking, endangered species studies, migration mapping, and wildlife tracking and management.</w:t>
      </w:r>
    </w:p>
    <w:p w:rsidR="00273CCF" w:rsidRDefault="00273CCF" w:rsidP="00273CCF"/>
    <w:p w:rsidR="00273CCF" w:rsidRDefault="00273CCF" w:rsidP="00273CCF">
      <w:pPr>
        <w:rPr>
          <w:ins w:id="1" w:author="JPrendergast" w:date="2017-07-18T15:09:00Z"/>
        </w:rPr>
      </w:pPr>
      <w:r>
        <w:t>T</w:t>
      </w:r>
      <w:r w:rsidRPr="00E91729">
        <w:t xml:space="preserve">he </w:t>
      </w:r>
      <w:r>
        <w:t>m</w:t>
      </w:r>
      <w:r w:rsidRPr="00E91729">
        <w:t xml:space="preserve">eteorological-satellite (space-to-Earth) service operates on a secondary basis to </w:t>
      </w:r>
      <w:r>
        <w:t>the f</w:t>
      </w:r>
      <w:r w:rsidRPr="00E91729">
        <w:t xml:space="preserve">ixed and </w:t>
      </w:r>
      <w:r>
        <w:t>m</w:t>
      </w:r>
      <w:r w:rsidRPr="00E91729">
        <w:t>obile services and thus it must not</w:t>
      </w:r>
      <w:r>
        <w:t xml:space="preserve"> interfere with these services.  </w:t>
      </w:r>
      <w:ins w:id="2" w:author="JPrendergast" w:date="2017-07-18T15:08:00Z">
        <w:r w:rsidR="00057154">
          <w:t>T</w:t>
        </w:r>
      </w:ins>
      <w:ins w:id="3" w:author="JPrendergast" w:date="2017-07-18T14:52:00Z">
        <w:r w:rsidR="00145BDB" w:rsidRPr="00145BDB">
          <w:t xml:space="preserve">he Resolution 766 proposal has the potential to adversely impact </w:t>
        </w:r>
        <w:r w:rsidR="00145BDB">
          <w:t>approximately 127,000</w:t>
        </w:r>
        <w:r w:rsidR="00145BDB" w:rsidRPr="00145BDB">
          <w:t xml:space="preserve"> licensed PLMR operations if not implemented in a way that ensures protection of terrestrial operations from harmful </w:t>
        </w:r>
        <w:r w:rsidR="00145BDB" w:rsidRPr="00145BDB">
          <w:lastRenderedPageBreak/>
          <w:t>interference.</w:t>
        </w:r>
        <w:r w:rsidR="00145BDB">
          <w:t xml:space="preserve">  </w:t>
        </w:r>
      </w:ins>
      <w:ins w:id="4" w:author="JPrendergast" w:date="2017-07-18T14:58:00Z">
        <w:r w:rsidR="00443F19">
          <w:t>Critical applications</w:t>
        </w:r>
        <w:r w:rsidR="00443F19" w:rsidRPr="00443F19">
          <w:t xml:space="preserve"> of licensees using this spectrum include Public Safety </w:t>
        </w:r>
        <w:r w:rsidR="00443F19">
          <w:t>dispatch of first responders</w:t>
        </w:r>
      </w:ins>
      <w:ins w:id="5" w:author="JPrendergast" w:date="2017-07-18T15:00:00Z">
        <w:r w:rsidR="00443F19">
          <w:t>;</w:t>
        </w:r>
      </w:ins>
      <w:ins w:id="6" w:author="JPrendergast" w:date="2017-07-18T14:58:00Z">
        <w:r w:rsidR="00443F19">
          <w:t xml:space="preserve"> </w:t>
        </w:r>
        <w:r w:rsidR="00443F19" w:rsidRPr="00443F19">
          <w:t xml:space="preserve"> </w:t>
        </w:r>
      </w:ins>
      <w:ins w:id="7" w:author="JPrendergast" w:date="2017-07-18T14:59:00Z">
        <w:r w:rsidR="00443F19">
          <w:t>correctional institution communications</w:t>
        </w:r>
      </w:ins>
      <w:ins w:id="8" w:author="JPrendergast" w:date="2017-07-18T15:00:00Z">
        <w:r w:rsidR="00443F19">
          <w:t>;</w:t>
        </w:r>
      </w:ins>
      <w:ins w:id="9" w:author="JPrendergast" w:date="2017-07-18T14:59:00Z">
        <w:r w:rsidR="00443F19">
          <w:t xml:space="preserve"> state and local government operation and homeland security response; </w:t>
        </w:r>
      </w:ins>
      <w:ins w:id="10" w:author="JPrendergast" w:date="2017-07-18T14:58:00Z">
        <w:r w:rsidR="00443F19" w:rsidRPr="00443F19">
          <w:t xml:space="preserve">critical infrastructure </w:t>
        </w:r>
      </w:ins>
      <w:ins w:id="11" w:author="JPrendergast" w:date="2017-07-18T15:01:00Z">
        <w:r w:rsidR="00443F19">
          <w:t>communications (water, sewer, power and fuel pipeline contro</w:t>
        </w:r>
      </w:ins>
      <w:ins w:id="12" w:author="JPrendergast" w:date="2017-07-18T15:02:00Z">
        <w:r w:rsidR="00443F19">
          <w:t xml:space="preserve">l); </w:t>
        </w:r>
      </w:ins>
      <w:ins w:id="13" w:author="JPrendergast" w:date="2017-07-18T14:58:00Z">
        <w:r w:rsidR="00443F19" w:rsidRPr="00443F19">
          <w:t xml:space="preserve"> </w:t>
        </w:r>
      </w:ins>
      <w:ins w:id="14" w:author="JPrendergast" w:date="2017-07-18T15:02:00Z">
        <w:r w:rsidR="00443F19">
          <w:t>and h</w:t>
        </w:r>
      </w:ins>
      <w:ins w:id="15" w:author="JPrendergast" w:date="2017-07-18T14:58:00Z">
        <w:r w:rsidR="00443F19" w:rsidRPr="00443F19">
          <w:t>ospital</w:t>
        </w:r>
      </w:ins>
      <w:ins w:id="16" w:author="JPrendergast" w:date="2017-07-18T15:02:00Z">
        <w:r w:rsidR="00443F19">
          <w:t xml:space="preserve"> operations</w:t>
        </w:r>
      </w:ins>
      <w:ins w:id="17" w:author="JPrendergast" w:date="2017-07-18T14:58:00Z">
        <w:r w:rsidR="00443F19" w:rsidRPr="00443F19">
          <w:t>.</w:t>
        </w:r>
      </w:ins>
      <w:ins w:id="18" w:author="JPrendergast" w:date="2017-07-18T15:03:00Z">
        <w:r w:rsidR="00443F19">
          <w:t xml:space="preserve">  In addition, the 460-470 MHz band is used by alarm service providers to monitor </w:t>
        </w:r>
      </w:ins>
      <w:ins w:id="19" w:author="JPrendergast" w:date="2017-07-18T15:06:00Z">
        <w:r w:rsidR="00443F19">
          <w:t>at least 400,000 homes, businesses and government facilities in the United States (a</w:t>
        </w:r>
      </w:ins>
      <w:ins w:id="20" w:author="JPrendergast" w:date="2017-07-18T15:08:00Z">
        <w:r w:rsidR="00057154">
          <w:t>t least</w:t>
        </w:r>
      </w:ins>
      <w:ins w:id="21" w:author="JPrendergast" w:date="2017-07-18T15:06:00Z">
        <w:r w:rsidR="00443F19">
          <w:t xml:space="preserve"> 600,000 worldwide) to d</w:t>
        </w:r>
      </w:ins>
      <w:ins w:id="22" w:author="JPrendergast" w:date="2017-07-18T15:07:00Z">
        <w:r w:rsidR="00443F19">
          <w:t>etect fires and other emergencies and alert first responders.</w:t>
        </w:r>
      </w:ins>
      <w:ins w:id="23" w:author="JPrendergast" w:date="2017-07-18T15:03:00Z">
        <w:r w:rsidR="00443F19">
          <w:t xml:space="preserve"> </w:t>
        </w:r>
      </w:ins>
      <w:ins w:id="24" w:author="JPrendergast" w:date="2017-07-18T14:58:00Z">
        <w:r w:rsidR="00443F19" w:rsidRPr="00443F19">
          <w:t xml:space="preserve"> </w:t>
        </w:r>
      </w:ins>
      <w:r w:rsidRPr="00E91729">
        <w:t xml:space="preserve">To protect the </w:t>
      </w:r>
      <w:r>
        <w:t>fixed and land mobile</w:t>
      </w:r>
      <w:r w:rsidRPr="00E91729">
        <w:t xml:space="preserve"> services</w:t>
      </w:r>
      <w:r>
        <w:t xml:space="preserve"> within the United States</w:t>
      </w:r>
      <w:r w:rsidRPr="00E91729">
        <w:t xml:space="preserve">, a power flux density </w:t>
      </w:r>
      <w:r>
        <w:t xml:space="preserve">(pfd) </w:t>
      </w:r>
      <w:r w:rsidRPr="00E91729">
        <w:t xml:space="preserve">limit </w:t>
      </w:r>
      <w:r>
        <w:t xml:space="preserve">of -152 </w:t>
      </w:r>
      <w:proofErr w:type="spellStart"/>
      <w:r>
        <w:t>dBW</w:t>
      </w:r>
      <w:proofErr w:type="spellEnd"/>
      <w:r>
        <w:t>/m</w:t>
      </w:r>
      <w:r w:rsidRPr="00D05CF5">
        <w:rPr>
          <w:vertAlign w:val="superscript"/>
        </w:rPr>
        <w:t>2</w:t>
      </w:r>
      <w:r>
        <w:t>/4kHz</w:t>
      </w:r>
      <w:r w:rsidRPr="00E91729">
        <w:t xml:space="preserve"> has been imposed on the </w:t>
      </w:r>
      <w:r>
        <w:t>m</w:t>
      </w:r>
      <w:r w:rsidRPr="00E91729">
        <w:t>eteorological-satellite (space-to-Earth) service.</w:t>
      </w:r>
    </w:p>
    <w:p w:rsidR="00057154" w:rsidRDefault="00057154" w:rsidP="00273CCF"/>
    <w:p w:rsidR="00273CCF" w:rsidRDefault="00273CCF" w:rsidP="00273CCF">
      <w:r w:rsidRPr="002410DE">
        <w:t>To provide added protection to existing services in the band,</w:t>
      </w:r>
      <w:r>
        <w:t xml:space="preserve"> globally,</w:t>
      </w:r>
      <w:r w:rsidRPr="002410DE">
        <w:t xml:space="preserve"> the next generation of ADCS transmitters </w:t>
      </w:r>
      <w:del w:id="25" w:author="JPrendergast" w:date="2017-07-18T15:12:00Z">
        <w:r w:rsidRPr="002410DE" w:rsidDel="00057154">
          <w:delText xml:space="preserve">will </w:delText>
        </w:r>
      </w:del>
      <w:ins w:id="26" w:author="JPrendergast" w:date="2017-07-18T15:12:00Z">
        <w:r w:rsidR="00057154">
          <w:t>must</w:t>
        </w:r>
        <w:r w:rsidR="00057154" w:rsidRPr="002410DE">
          <w:t xml:space="preserve"> </w:t>
        </w:r>
      </w:ins>
      <w:r w:rsidRPr="002410DE">
        <w:t>implement direct sequence spread spectrum</w:t>
      </w:r>
      <w:ins w:id="27" w:author="JPrendergast" w:date="2017-07-18T15:12:00Z">
        <w:r w:rsidR="00057154">
          <w:t xml:space="preserve"> or equivalent technology</w:t>
        </w:r>
      </w:ins>
      <w:r w:rsidRPr="002410DE">
        <w:t xml:space="preserve"> in the satellite downlink to reduc</w:t>
      </w:r>
      <w:r>
        <w:t xml:space="preserve">e the pfd </w:t>
      </w:r>
      <w:r w:rsidRPr="002410DE">
        <w:t>in the 460-470 MHz b</w:t>
      </w:r>
      <w:r>
        <w:t xml:space="preserve">and to less than -152 </w:t>
      </w:r>
      <w:proofErr w:type="spellStart"/>
      <w:r>
        <w:t>dBW</w:t>
      </w:r>
      <w:proofErr w:type="spellEnd"/>
      <w:r>
        <w:t>/m</w:t>
      </w:r>
      <w:r w:rsidRPr="00D05CF5">
        <w:rPr>
          <w:vertAlign w:val="superscript"/>
        </w:rPr>
        <w:t>2</w:t>
      </w:r>
      <w:r>
        <w:t>/4kHz</w:t>
      </w:r>
      <w:ins w:id="28" w:author="JPrendergast" w:date="2017-07-18T15:12:00Z">
        <w:r w:rsidR="00057154">
          <w:t>, or such other level determined necessary to protect terrestrial operations</w:t>
        </w:r>
      </w:ins>
      <w:r>
        <w:t>.</w:t>
      </w:r>
      <w:bookmarkStart w:id="29" w:name="_GoBack"/>
      <w:bookmarkEnd w:id="29"/>
    </w:p>
    <w:p w:rsidR="00273CCF" w:rsidRDefault="00273CCF" w:rsidP="00273CCF"/>
    <w:p w:rsidR="00273CCF" w:rsidRDefault="00273CCF" w:rsidP="00273CCF">
      <w:r>
        <w:t xml:space="preserve">Potential upgrade of </w:t>
      </w:r>
      <w:r w:rsidRPr="002E10BE">
        <w:t xml:space="preserve">EESS </w:t>
      </w:r>
      <w:r>
        <w:t xml:space="preserve">allocation to primary </w:t>
      </w:r>
      <w:r w:rsidRPr="002E10BE">
        <w:t xml:space="preserve">will bring confidence </w:t>
      </w:r>
      <w:r>
        <w:t>to</w:t>
      </w:r>
      <w:r w:rsidRPr="002E10BE">
        <w:t xml:space="preserve"> the space agencie</w:t>
      </w:r>
      <w:r>
        <w:t>s</w:t>
      </w:r>
      <w:r w:rsidRPr="002E10BE">
        <w:t xml:space="preserve"> involved in Satellite Data Collection Programs</w:t>
      </w:r>
      <w:r>
        <w:t xml:space="preserve"> and </w:t>
      </w:r>
      <w:r w:rsidRPr="002E10BE">
        <w:t xml:space="preserve">will </w:t>
      </w:r>
      <w:r>
        <w:t>ease coordination with A</w:t>
      </w:r>
      <w:r w:rsidRPr="002E10BE">
        <w:t xml:space="preserve">dministrations. </w:t>
      </w:r>
      <w:r>
        <w:t xml:space="preserve"> </w:t>
      </w:r>
      <w:r w:rsidRPr="002E10BE">
        <w:t>These space programs do represent a long</w:t>
      </w:r>
      <w:r>
        <w:t>-</w:t>
      </w:r>
      <w:r w:rsidRPr="002E10BE">
        <w:t xml:space="preserve">term effort </w:t>
      </w:r>
      <w:r>
        <w:t>and require decades of</w:t>
      </w:r>
      <w:r w:rsidRPr="002E10BE">
        <w:t xml:space="preserve"> investment between the time the program is officially </w:t>
      </w:r>
      <w:r>
        <w:t xml:space="preserve">approved and the </w:t>
      </w:r>
      <w:r w:rsidRPr="002E10BE">
        <w:t xml:space="preserve">time the various satellites are in operation, keeping in mind that usually many satellites are deployed in order to provide a continuous service. </w:t>
      </w:r>
      <w:r>
        <w:t xml:space="preserve"> </w:t>
      </w:r>
      <w:r w:rsidRPr="002E10BE">
        <w:t>For the specific case of this band, the number of satellites expected to be in operation is limited for cost reasons</w:t>
      </w:r>
      <w:r>
        <w:t>,</w:t>
      </w:r>
      <w:r w:rsidRPr="002E10BE">
        <w:t xml:space="preserve"> and it is unlikely that two satellites will transmit at the same time over the same </w:t>
      </w:r>
      <w:r>
        <w:t xml:space="preserve">geographical </w:t>
      </w:r>
      <w:r w:rsidRPr="002E10BE">
        <w:t>area.</w:t>
      </w:r>
    </w:p>
    <w:p w:rsidR="00273CCF" w:rsidRDefault="00273CCF" w:rsidP="00273CCF"/>
    <w:p w:rsidR="00273CCF" w:rsidRDefault="00273CCF" w:rsidP="00273CCF">
      <w:r w:rsidRPr="0083361D">
        <w:rPr>
          <w:b/>
        </w:rPr>
        <w:t>U.S. VIEW</w:t>
      </w:r>
      <w:r w:rsidRPr="001B3EAD">
        <w:t>:</w:t>
      </w:r>
      <w:r w:rsidRPr="005228AD">
        <w:t xml:space="preserve"> </w:t>
      </w:r>
      <w:r w:rsidRPr="00211C14">
        <w:t xml:space="preserve">In order to protect the investment and expansion of the ADCS systems, the </w:t>
      </w:r>
      <w:r>
        <w:t xml:space="preserve">United States </w:t>
      </w:r>
      <w:r w:rsidRPr="00211C14">
        <w:t>supports conducting and completing sharing and compatibility studies</w:t>
      </w:r>
      <w:r>
        <w:t xml:space="preserve">.  These studies would </w:t>
      </w:r>
      <w:r w:rsidRPr="00211C14">
        <w:t xml:space="preserve">determine the feasibility of upgrading the </w:t>
      </w:r>
      <w:proofErr w:type="spellStart"/>
      <w:r w:rsidRPr="00211C14">
        <w:t>MetSat</w:t>
      </w:r>
      <w:proofErr w:type="spellEnd"/>
      <w:r w:rsidRPr="00211C14">
        <w:t xml:space="preserve"> (space-to-Earth) allocation to primary status, and the addition of a primary EESS (space-to-Earth) allocation in the frequency band 460-470 MHz, while protecting the </w:t>
      </w:r>
      <w:r>
        <w:t xml:space="preserve">current primary allocations for </w:t>
      </w:r>
      <w:r w:rsidRPr="00211C14">
        <w:t xml:space="preserve">fixed and </w:t>
      </w:r>
      <w:r>
        <w:t xml:space="preserve">land </w:t>
      </w:r>
      <w:r w:rsidRPr="00211C14">
        <w:t xml:space="preserve">mobile services and maintaining the conditions contained in No. </w:t>
      </w:r>
      <w:r w:rsidRPr="00211C14">
        <w:rPr>
          <w:b/>
        </w:rPr>
        <w:t>5.289</w:t>
      </w:r>
      <w:r w:rsidRPr="00211C14">
        <w:t>.</w:t>
      </w:r>
    </w:p>
    <w:p w:rsidR="00273CCF" w:rsidRDefault="00273CCF" w:rsidP="00273CCF"/>
    <w:p w:rsidR="00273CCF" w:rsidRDefault="00273CCF" w:rsidP="00273CCF">
      <w:r>
        <w:t xml:space="preserve">Should studies support the upgrade of the </w:t>
      </w:r>
      <w:proofErr w:type="spellStart"/>
      <w:r>
        <w:t>MetSat</w:t>
      </w:r>
      <w:proofErr w:type="spellEnd"/>
      <w:r>
        <w:t xml:space="preserve"> service and/or addition of a primary allocation to the EESS, </w:t>
      </w:r>
      <w:r w:rsidRPr="002E10BE">
        <w:t xml:space="preserve">the appropriate pfd limit </w:t>
      </w:r>
      <w:r>
        <w:t>should be determined for</w:t>
      </w:r>
      <w:r w:rsidRPr="002E10BE">
        <w:t xml:space="preserve"> </w:t>
      </w:r>
      <w:proofErr w:type="spellStart"/>
      <w:r w:rsidRPr="002E10BE">
        <w:t>MetSat</w:t>
      </w:r>
      <w:proofErr w:type="spellEnd"/>
      <w:r w:rsidRPr="002E10BE">
        <w:t xml:space="preserve"> (space-to-Earth) and EESS (space-to-Earth) </w:t>
      </w:r>
      <w:r>
        <w:t xml:space="preserve">systems </w:t>
      </w:r>
      <w:r w:rsidRPr="002E10BE">
        <w:t>to protect the existing primary servic</w:t>
      </w:r>
      <w:r>
        <w:t xml:space="preserve">es in the frequency band 460-470 </w:t>
      </w:r>
      <w:proofErr w:type="spellStart"/>
      <w:r>
        <w:t>MHz.</w:t>
      </w:r>
      <w:proofErr w:type="spellEnd"/>
      <w:r>
        <w:t xml:space="preserve"> Should</w:t>
      </w:r>
      <w:r w:rsidRPr="002E10BE">
        <w:t xml:space="preserve"> studies conclude that a less restrictive pfd limit than that contained in </w:t>
      </w:r>
      <w:r w:rsidRPr="00FA2B3D">
        <w:t xml:space="preserve">Resolution </w:t>
      </w:r>
      <w:r w:rsidRPr="005935E0">
        <w:rPr>
          <w:b/>
        </w:rPr>
        <w:t>766</w:t>
      </w:r>
      <w:r w:rsidRPr="001247B0">
        <w:t xml:space="preserve"> (WRC-15)</w:t>
      </w:r>
      <w:r>
        <w:t xml:space="preserve"> </w:t>
      </w:r>
      <w:r w:rsidRPr="00F86B5F">
        <w:rPr>
          <w:i/>
        </w:rPr>
        <w:t>considering further</w:t>
      </w:r>
      <w:r w:rsidRPr="002E10BE">
        <w:t xml:space="preserve"> a) can protect incumbent services, then the pfd limit </w:t>
      </w:r>
      <w:r>
        <w:t xml:space="preserve">(−152 </w:t>
      </w:r>
      <w:proofErr w:type="spellStart"/>
      <w:r>
        <w:t>dBW</w:t>
      </w:r>
      <w:proofErr w:type="spellEnd"/>
      <w:r>
        <w:t>/m</w:t>
      </w:r>
      <w:r w:rsidRPr="00B87248">
        <w:rPr>
          <w:vertAlign w:val="superscript"/>
        </w:rPr>
        <w:t>2</w:t>
      </w:r>
      <w:r>
        <w:t xml:space="preserve"> /4 kHz) shall apply.</w:t>
      </w:r>
      <w:ins w:id="30" w:author="JPrendergast" w:date="2017-07-18T15:13:00Z">
        <w:r w:rsidR="00057154">
          <w:t xml:space="preserve">  In the event that field tests and other relevant input determines that a more restrictive pfd limit </w:t>
        </w:r>
      </w:ins>
      <w:ins w:id="31" w:author="JPrendergast" w:date="2017-07-18T15:14:00Z">
        <w:r w:rsidR="00057154">
          <w:t>is necessary to protect terrestrial operations</w:t>
        </w:r>
      </w:ins>
      <w:ins w:id="32" w:author="JPrendergast" w:date="2017-07-18T15:13:00Z">
        <w:r w:rsidR="00057154">
          <w:t xml:space="preserve">, such </w:t>
        </w:r>
      </w:ins>
      <w:ins w:id="33" w:author="JPrendergast" w:date="2017-07-18T15:15:00Z">
        <w:r w:rsidR="00057154">
          <w:t xml:space="preserve">more restrictive </w:t>
        </w:r>
      </w:ins>
      <w:ins w:id="34" w:author="JPrendergast" w:date="2017-07-18T15:14:00Z">
        <w:r w:rsidR="00057154">
          <w:t>limit should be adopted.</w:t>
        </w:r>
      </w:ins>
    </w:p>
    <w:p w:rsidR="00273CCF" w:rsidRPr="00241F98" w:rsidRDefault="00273CCF" w:rsidP="00273CCF">
      <w:pPr>
        <w:jc w:val="center"/>
      </w:pPr>
      <w:r>
        <w:t>_____________</w:t>
      </w:r>
    </w:p>
    <w:p w:rsidR="00273CCF" w:rsidRPr="008052CB" w:rsidRDefault="00273CCF" w:rsidP="00273CCF"/>
    <w:p w:rsidR="00BB318C" w:rsidRDefault="00BB318C"/>
    <w:sectPr w:rsidR="00BB318C" w:rsidSect="00804C3E">
      <w:headerReference w:type="even" r:id="rId7"/>
      <w:headerReference w:type="default" r:id="rId8"/>
      <w:footerReference w:type="even" r:id="rId9"/>
      <w:headerReference w:type="first" r:id="rId10"/>
      <w:pgSz w:w="12240" w:h="15840" w:code="1"/>
      <w:pgMar w:top="1440" w:right="1440" w:bottom="1440" w:left="1440" w:header="720" w:footer="720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D58" w:rsidRDefault="00F94D58">
      <w:r>
        <w:separator/>
      </w:r>
    </w:p>
  </w:endnote>
  <w:endnote w:type="continuationSeparator" w:id="0">
    <w:p w:rsidR="00F94D58" w:rsidRDefault="00F94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C3E" w:rsidRDefault="00273CC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804C3E" w:rsidRDefault="00875E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D58" w:rsidRDefault="00F94D58">
      <w:r>
        <w:separator/>
      </w:r>
    </w:p>
  </w:footnote>
  <w:footnote w:type="continuationSeparator" w:id="0">
    <w:p w:rsidR="00F94D58" w:rsidRDefault="00F94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E82" w:rsidRDefault="00875E82" w:rsidP="00875E8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C3E" w:rsidRPr="00875E82" w:rsidRDefault="00875E82" w:rsidP="00875E82">
    <w:pPr>
      <w:pStyle w:val="Header"/>
    </w:pPr>
    <w:r w:rsidRPr="00875E82">
      <w:t>IWG-3/029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E82" w:rsidRDefault="00875E82" w:rsidP="00875E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A97102"/>
    <w:multiLevelType w:val="hybridMultilevel"/>
    <w:tmpl w:val="78B2A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CC">
    <w15:presenceInfo w15:providerId="None" w15:userId="FC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CCF"/>
    <w:rsid w:val="00057154"/>
    <w:rsid w:val="00145BDB"/>
    <w:rsid w:val="00273CCF"/>
    <w:rsid w:val="00443F19"/>
    <w:rsid w:val="00875E82"/>
    <w:rsid w:val="00BB318C"/>
    <w:rsid w:val="00F9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AC4987-80BB-42A4-B221-0F5507F0F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3CCF"/>
    <w:pPr>
      <w:tabs>
        <w:tab w:val="left" w:pos="576"/>
        <w:tab w:val="left" w:pos="792"/>
        <w:tab w:val="left" w:pos="1008"/>
        <w:tab w:val="left" w:pos="1224"/>
        <w:tab w:val="left" w:pos="1440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73CCF"/>
    <w:pPr>
      <w:keepNext/>
      <w:tabs>
        <w:tab w:val="clear" w:pos="576"/>
        <w:tab w:val="clear" w:pos="792"/>
        <w:tab w:val="clear" w:pos="1008"/>
        <w:tab w:val="clear" w:pos="1224"/>
        <w:tab w:val="clear" w:pos="1440"/>
        <w:tab w:val="left" w:pos="360"/>
        <w:tab w:val="left" w:pos="900"/>
      </w:tabs>
      <w:outlineLvl w:val="0"/>
    </w:pPr>
    <w:rPr>
      <w:rFonts w:eastAsia="Times New Roman"/>
      <w:b/>
      <w:bCs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73CCF"/>
    <w:rPr>
      <w:rFonts w:ascii="Times New Roman" w:eastAsia="Times New Roman" w:hAnsi="Times New Roman" w:cs="Times New Roman"/>
      <w:b/>
      <w:bCs/>
      <w:sz w:val="24"/>
      <w:szCs w:val="20"/>
      <w:u w:val="single"/>
    </w:rPr>
  </w:style>
  <w:style w:type="paragraph" w:styleId="Header">
    <w:name w:val="header"/>
    <w:basedOn w:val="Normal"/>
    <w:link w:val="HeaderChar"/>
    <w:autoRedefine/>
    <w:uiPriority w:val="99"/>
    <w:rsid w:val="00875E82"/>
    <w:pPr>
      <w:widowControl w:val="0"/>
      <w:tabs>
        <w:tab w:val="center" w:pos="5076"/>
        <w:tab w:val="left" w:pos="6915"/>
      </w:tabs>
      <w:autoSpaceDE w:val="0"/>
      <w:autoSpaceDN w:val="0"/>
      <w:adjustRightInd w:val="0"/>
      <w:jc w:val="right"/>
      <w:pPrChange w:id="0" w:author="FCC" w:date="2017-07-20T16:20:00Z">
        <w:pPr>
          <w:widowControl w:val="0"/>
          <w:tabs>
            <w:tab w:val="left" w:pos="576"/>
            <w:tab w:val="left" w:pos="792"/>
            <w:tab w:val="left" w:pos="1008"/>
            <w:tab w:val="left" w:pos="1224"/>
            <w:tab w:val="left" w:pos="1440"/>
            <w:tab w:val="center" w:pos="5076"/>
            <w:tab w:val="left" w:pos="6915"/>
          </w:tabs>
          <w:autoSpaceDE w:val="0"/>
          <w:autoSpaceDN w:val="0"/>
          <w:adjustRightInd w:val="0"/>
          <w:jc w:val="right"/>
        </w:pPr>
      </w:pPrChange>
    </w:pPr>
    <w:rPr>
      <w:rFonts w:eastAsia="Times New Roman" w:cs="Courier New"/>
      <w:noProof/>
      <w:szCs w:val="24"/>
      <w:rPrChange w:id="0" w:author="FCC" w:date="2017-07-20T16:20:00Z">
        <w:rPr>
          <w:rFonts w:cs="Courier New"/>
          <w:b/>
          <w:noProof/>
          <w:lang w:val="en-US" w:eastAsia="en-US" w:bidi="ar-SA"/>
        </w:rPr>
      </w:rPrChange>
    </w:rPr>
  </w:style>
  <w:style w:type="character" w:customStyle="1" w:styleId="HeaderChar">
    <w:name w:val="Header Char"/>
    <w:basedOn w:val="DefaultParagraphFont"/>
    <w:link w:val="Header"/>
    <w:uiPriority w:val="99"/>
    <w:rsid w:val="00875E82"/>
    <w:rPr>
      <w:rFonts w:ascii="Times New Roman" w:eastAsia="Times New Roman" w:hAnsi="Times New Roman" w:cs="Courier New"/>
      <w:noProof/>
      <w:sz w:val="24"/>
      <w:szCs w:val="24"/>
    </w:rPr>
  </w:style>
  <w:style w:type="paragraph" w:styleId="Footer">
    <w:name w:val="footer"/>
    <w:basedOn w:val="Normal"/>
    <w:link w:val="FooterChar"/>
    <w:rsid w:val="00273CCF"/>
    <w:pPr>
      <w:tabs>
        <w:tab w:val="clear" w:pos="576"/>
        <w:tab w:val="clear" w:pos="792"/>
        <w:tab w:val="clear" w:pos="1008"/>
        <w:tab w:val="clear" w:pos="1224"/>
        <w:tab w:val="clear" w:pos="1440"/>
        <w:tab w:val="center" w:pos="4320"/>
        <w:tab w:val="right" w:pos="8640"/>
      </w:tabs>
    </w:pPr>
    <w:rPr>
      <w:rFonts w:eastAsia="Times New Roman"/>
      <w:szCs w:val="24"/>
    </w:rPr>
  </w:style>
  <w:style w:type="character" w:customStyle="1" w:styleId="FooterChar">
    <w:name w:val="Footer Char"/>
    <w:basedOn w:val="DefaultParagraphFont"/>
    <w:link w:val="Footer"/>
    <w:rsid w:val="00273CCF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rsid w:val="00273CC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5916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Mullinix</dc:creator>
  <cp:lastModifiedBy>FCC</cp:lastModifiedBy>
  <cp:revision>3</cp:revision>
  <cp:lastPrinted>2017-07-20T20:22:00Z</cp:lastPrinted>
  <dcterms:created xsi:type="dcterms:W3CDTF">2017-07-18T19:15:00Z</dcterms:created>
  <dcterms:modified xsi:type="dcterms:W3CDTF">2017-07-20T20:22:00Z</dcterms:modified>
</cp:coreProperties>
</file>