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CF" w:rsidRPr="008052CB" w:rsidRDefault="00273CCF" w:rsidP="00273CCF">
      <w:pPr>
        <w:pStyle w:val="Heading1"/>
        <w:jc w:val="center"/>
        <w:rPr>
          <w:szCs w:val="24"/>
          <w:u w:val="none"/>
        </w:rPr>
      </w:pPr>
      <w:r w:rsidRPr="008052CB">
        <w:rPr>
          <w:szCs w:val="24"/>
          <w:u w:val="none"/>
        </w:rPr>
        <w:t>UNITED STATES OF AMERICA</w:t>
      </w:r>
    </w:p>
    <w:p w:rsidR="00273CCF" w:rsidRPr="008052CB" w:rsidRDefault="00273CCF" w:rsidP="00273CCF">
      <w:pPr>
        <w:jc w:val="center"/>
      </w:pPr>
    </w:p>
    <w:p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rsidR="00273CCF" w:rsidRPr="00241F98" w:rsidRDefault="00273CCF" w:rsidP="00273CCF"/>
    <w:p w:rsidR="00273CCF" w:rsidRPr="00E11F4B" w:rsidRDefault="00273CCF" w:rsidP="00273CCF">
      <w:pPr>
        <w:rPr>
          <w:bCs/>
          <w:i/>
        </w:rPr>
      </w:pPr>
      <w:r>
        <w:rPr>
          <w:b/>
          <w:bCs/>
        </w:rPr>
        <w:t>AGENDA ITEM</w:t>
      </w:r>
      <w:r w:rsidRPr="00241F98">
        <w:rPr>
          <w:b/>
          <w:bCs/>
        </w:rPr>
        <w:t xml:space="preserve"> 1.</w:t>
      </w:r>
      <w:r w:rsidR="00E11F4B">
        <w:rPr>
          <w:b/>
          <w:bCs/>
        </w:rPr>
        <w:t>6</w:t>
      </w:r>
      <w:r w:rsidRPr="00241F98">
        <w:rPr>
          <w:bCs/>
        </w:rPr>
        <w:t>:</w:t>
      </w:r>
      <w:r w:rsidRPr="000B186B">
        <w:rPr>
          <w:bCs/>
        </w:rPr>
        <w:t xml:space="preserve"> </w:t>
      </w:r>
      <w:r w:rsidR="00E11F4B" w:rsidRPr="00E11F4B">
        <w:rPr>
          <w:i/>
        </w:rPr>
        <w:t>to consider the development of a regulatory framework for non-GSO FSS satellite systems that may operate in the frequency bands 37.5-39.5 GHz (space-to-Earth), 39.5-42.5 GHz (space</w:t>
      </w:r>
      <w:r w:rsidR="00E11F4B" w:rsidRPr="00E11F4B">
        <w:rPr>
          <w:i/>
        </w:rPr>
        <w:noBreakHyphen/>
        <w:t>to</w:t>
      </w:r>
      <w:r w:rsidR="00E11F4B" w:rsidRPr="00E11F4B">
        <w:rPr>
          <w:i/>
        </w:rPr>
        <w:noBreakHyphen/>
        <w:t xml:space="preserve">Earth), 47.2-50.2 GHz (Earth-to-space) and 50.4-51.4 GHz (Earth-to-space), in accordance with Resolution </w:t>
      </w:r>
      <w:r w:rsidR="00E11F4B" w:rsidRPr="00E11F4B">
        <w:rPr>
          <w:b/>
          <w:i/>
        </w:rPr>
        <w:t>159 (WRC-15);</w:t>
      </w:r>
    </w:p>
    <w:p w:rsidR="00273CCF" w:rsidRPr="00B40899" w:rsidRDefault="00273CCF" w:rsidP="00273CCF">
      <w:pPr>
        <w:rPr>
          <w:bCs/>
        </w:rPr>
      </w:pPr>
    </w:p>
    <w:p w:rsidR="00E11F4B" w:rsidRDefault="00273CCF" w:rsidP="00273CCF">
      <w:r w:rsidRPr="00241F98">
        <w:rPr>
          <w:b/>
          <w:bCs/>
        </w:rPr>
        <w:t>BACKGROUND</w:t>
      </w:r>
      <w:r w:rsidR="00E11F4B">
        <w:rPr>
          <w:b/>
          <w:bCs/>
        </w:rPr>
        <w:t xml:space="preserve"> INFORMATION</w:t>
      </w:r>
      <w:r w:rsidRPr="00241F98">
        <w:t xml:space="preserve">: </w:t>
      </w:r>
    </w:p>
    <w:p w:rsidR="00E11F4B" w:rsidRDefault="00E11F4B" w:rsidP="00273CCF"/>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r w:rsidRPr="00344EE5">
        <w:rPr>
          <w:szCs w:val="24"/>
        </w:rPr>
        <w:t>Article</w:t>
      </w:r>
      <w:r w:rsidRPr="00344EE5">
        <w:rPr>
          <w:szCs w:val="24"/>
          <w:lang w:eastAsia="zh-CN"/>
        </w:rPr>
        <w:t xml:space="preserve"> </w:t>
      </w:r>
      <w:r w:rsidRPr="00344EE5">
        <w:rPr>
          <w:b/>
          <w:szCs w:val="24"/>
          <w:lang w:eastAsia="zh-CN"/>
        </w:rPr>
        <w:t>22</w:t>
      </w:r>
      <w:r w:rsidRPr="00344EE5">
        <w:rPr>
          <w:szCs w:val="24"/>
          <w:lang w:eastAsia="zh-CN"/>
        </w:rPr>
        <w:t xml:space="preserve"> of the Radio Regulations contains provisions to ensure </w:t>
      </w:r>
      <w:r w:rsidRPr="00344EE5">
        <w:rPr>
          <w:rFonts w:eastAsia="MS Mincho"/>
          <w:szCs w:val="24"/>
          <w:lang w:eastAsia="ja-JP"/>
        </w:rPr>
        <w:t xml:space="preserve">compatibility of non-GSO </w:t>
      </w:r>
      <w:r w:rsidRPr="00344EE5">
        <w:rPr>
          <w:szCs w:val="24"/>
        </w:rPr>
        <w:t xml:space="preserve">FSS </w:t>
      </w:r>
      <w:r w:rsidRPr="00344EE5">
        <w:rPr>
          <w:rFonts w:eastAsia="MS Mincho"/>
          <w:szCs w:val="24"/>
          <w:lang w:eastAsia="ja-JP"/>
        </w:rPr>
        <w:t xml:space="preserve">operations </w:t>
      </w:r>
      <w:r w:rsidRPr="00344EE5">
        <w:rPr>
          <w:szCs w:val="24"/>
          <w:lang w:eastAsia="ko-KR"/>
        </w:rPr>
        <w:t>with GSO networks</w:t>
      </w:r>
      <w:r w:rsidR="00835BE9">
        <w:rPr>
          <w:szCs w:val="24"/>
          <w:lang w:eastAsia="ko-KR"/>
        </w:rPr>
        <w:t xml:space="preserve">. </w:t>
      </w:r>
      <w:r w:rsidRPr="00344EE5">
        <w:rPr>
          <w:szCs w:val="24"/>
        </w:rPr>
        <w:t xml:space="preserve">There are currently no </w:t>
      </w:r>
      <w:r>
        <w:rPr>
          <w:szCs w:val="24"/>
        </w:rPr>
        <w:t xml:space="preserve">defined technical </w:t>
      </w:r>
      <w:r w:rsidRPr="00344EE5">
        <w:rPr>
          <w:szCs w:val="24"/>
        </w:rPr>
        <w:t xml:space="preserve">provisions for sharing between non-GSO systems and GSO networks in the 50/40 GHz frequency bands. </w:t>
      </w:r>
      <w:r w:rsidRPr="00344EE5">
        <w:rPr>
          <w:szCs w:val="24"/>
          <w:lang w:val="en-GB"/>
        </w:rPr>
        <w:t xml:space="preserve">Moreover, there are no existing mechanisms in the RR establishing coordination procedures applicable to non-GSO systems operating within the FSS allocations in frequency bands in the 37.5 to 51.4 GHz range, such as application of RR No. </w:t>
      </w:r>
      <w:r w:rsidRPr="00344EE5">
        <w:rPr>
          <w:b/>
          <w:bCs/>
          <w:szCs w:val="24"/>
          <w:lang w:val="en-GB"/>
        </w:rPr>
        <w:t>9.12</w:t>
      </w:r>
      <w:r w:rsidRPr="00344EE5">
        <w:rPr>
          <w:szCs w:val="24"/>
          <w:lang w:val="en-GB"/>
        </w:rPr>
        <w:t>. This also contributes to uncertainty among potential operators of non-GSO satellite systems in these bands.</w:t>
      </w:r>
    </w:p>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rsidR="00344EE5" w:rsidRPr="00344EE5" w:rsidRDefault="00344EE5" w:rsidP="00344EE5">
      <w:pPr>
        <w:jc w:val="both"/>
        <w:rPr>
          <w:szCs w:val="24"/>
        </w:rPr>
      </w:pPr>
      <w:r w:rsidRPr="00344EE5">
        <w:rPr>
          <w:szCs w:val="24"/>
          <w:lang w:val="en-GB"/>
        </w:rPr>
        <w:t xml:space="preserve">To address these issues, WRC-15 established </w:t>
      </w:r>
      <w:r w:rsidRPr="00344EE5">
        <w:rPr>
          <w:szCs w:val="24"/>
        </w:rPr>
        <w:t>agenda item 1.6 for WRC-19: “to consider the development of a regulatory framework for non-GSO FSS satellite systems that may operate in the frequency bands 37.5-39.5 GHz (space-to-Earth), 39.5-42.5 GHz (space-to-Earth), 47.2-50.2 GHz (Earth-to-space) and 50.4-51.4 GHz (Earth-to-space),</w:t>
      </w:r>
      <w:r w:rsidRPr="00344EE5">
        <w:rPr>
          <w:szCs w:val="24"/>
          <w:lang w:val="en-GB"/>
        </w:rPr>
        <w:t xml:space="preserve">in accordance with Resolution </w:t>
      </w:r>
      <w:r w:rsidRPr="00344EE5">
        <w:rPr>
          <w:b/>
          <w:szCs w:val="24"/>
          <w:lang w:val="en-GB"/>
        </w:rPr>
        <w:t>159 (WRC-15)</w:t>
      </w:r>
      <w:r w:rsidRPr="00344EE5">
        <w:rPr>
          <w:szCs w:val="24"/>
          <w:lang w:val="en-GB"/>
        </w:rPr>
        <w:t xml:space="preserve">” which invites the ITU-R membership to contribute to </w:t>
      </w:r>
      <w:r w:rsidRPr="00344EE5">
        <w:rPr>
          <w:szCs w:val="24"/>
        </w:rPr>
        <w:t>“</w:t>
      </w:r>
      <w:r w:rsidRPr="00344EE5">
        <w:rPr>
          <w:bCs/>
          <w:szCs w:val="24"/>
        </w:rPr>
        <w:t>Studies of technical, operational issues and regulatory provisions for non-GSO fixed-satellite services satellite systems in the frequency bands 37.5-39.5 GHz (space-to-Earth), 39.5-42.5 GHz (space-to-Earth), 47.2-50.2 GHz (Earth-to-space) and 50.4-51.4 GHz (Earth-to-space).</w:t>
      </w:r>
      <w:r w:rsidRPr="00344EE5">
        <w:rPr>
          <w:szCs w:val="24"/>
        </w:rPr>
        <w:t>”</w:t>
      </w:r>
    </w:p>
    <w:p w:rsidR="00344EE5" w:rsidRPr="00344EE5" w:rsidRDefault="00344EE5" w:rsidP="00344EE5">
      <w:pPr>
        <w:jc w:val="both"/>
        <w:rPr>
          <w:szCs w:val="24"/>
        </w:rPr>
      </w:pPr>
    </w:p>
    <w:p w:rsidR="00344EE5" w:rsidRPr="00344EE5" w:rsidRDefault="00344EE5" w:rsidP="00344EE5">
      <w:pPr>
        <w:jc w:val="both"/>
        <w:rPr>
          <w:szCs w:val="24"/>
        </w:rPr>
      </w:pPr>
    </w:p>
    <w:p w:rsidR="00344EE5" w:rsidRPr="00344EE5" w:rsidRDefault="00344EE5" w:rsidP="00344EE5">
      <w:pPr>
        <w:jc w:val="both"/>
        <w:rPr>
          <w:szCs w:val="24"/>
        </w:rPr>
      </w:pPr>
      <w:r w:rsidRPr="00344EE5">
        <w:rPr>
          <w:szCs w:val="24"/>
        </w:rPr>
        <w:br w:type="page"/>
      </w:r>
    </w:p>
    <w:p w:rsidR="00344EE5" w:rsidRPr="00344EE5" w:rsidRDefault="00344EE5" w:rsidP="00344EE5">
      <w:pPr>
        <w:jc w:val="both"/>
        <w:rPr>
          <w:szCs w:val="24"/>
        </w:rPr>
      </w:pPr>
    </w:p>
    <w:p w:rsidR="00273CCF" w:rsidRDefault="00344EE5" w:rsidP="00344EE5">
      <w:pPr>
        <w:rPr>
          <w:szCs w:val="24"/>
        </w:rPr>
      </w:pPr>
      <w:r w:rsidRPr="00344EE5">
        <w:rPr>
          <w:szCs w:val="24"/>
        </w:rPr>
        <w:t xml:space="preserve">Non-GSO FSS systems in the 50/40 GHz band can be utilized to unlock a new and promising source of global broadband communications. </w:t>
      </w:r>
      <w:r w:rsidRPr="00344EE5">
        <w:rPr>
          <w:rFonts w:eastAsia="Batang"/>
          <w:szCs w:val="24"/>
        </w:rPr>
        <w:t xml:space="preserve">Recent advances in satellite design, launch service capabilities and user terminal technology make it feasible to provide global satellite broadband services. Thanks to these recent technological advances, next-generation non-GSO satellite systems are currently being developed. </w:t>
      </w:r>
      <w:r w:rsidRPr="00344EE5">
        <w:rPr>
          <w:szCs w:val="24"/>
        </w:rPr>
        <w:t>These systems can greatly enhance the efficient use of existing FSS spectrum by using next-generation satellite and earth station technology. The benefits of such non-GSO satellite systems include providing worldwide connectivity and high-quality communication services to users in all geographic settings, be they urban, rural or remote, and offer tools for definitively addressing the longstanding broadband gap. Developing a regulatory framework in the 50/40 GHz band will provide regulatory certainty to allow non-GSO satellite systems to efficiently operate in these existing FSS frequency</w:t>
      </w:r>
      <w:r w:rsidR="00835BE9">
        <w:rPr>
          <w:szCs w:val="24"/>
        </w:rPr>
        <w:t xml:space="preserve"> bands.</w:t>
      </w:r>
    </w:p>
    <w:p w:rsidR="00835BE9" w:rsidRDefault="00835BE9" w:rsidP="00344EE5">
      <w:pPr>
        <w:rPr>
          <w:szCs w:val="24"/>
        </w:rPr>
      </w:pPr>
    </w:p>
    <w:p w:rsidR="00835BE9" w:rsidRDefault="00835BE9" w:rsidP="00344EE5">
      <w:pPr>
        <w:rPr>
          <w:szCs w:val="24"/>
        </w:rPr>
      </w:pPr>
      <w:r>
        <w:rPr>
          <w:szCs w:val="24"/>
        </w:rPr>
        <w:t xml:space="preserve">ITU-R studies have concluded that sharing between non-GSO and GSO FSS systems is possible in these frequency bands.  ITU-R Working Party 4A has also been working on the development of a new Recommendation </w:t>
      </w:r>
      <w:r w:rsidR="0011732D">
        <w:rPr>
          <w:szCs w:val="24"/>
        </w:rPr>
        <w:t>to identify means and a methodology</w:t>
      </w:r>
      <w:r w:rsidR="00F41774">
        <w:rPr>
          <w:szCs w:val="24"/>
        </w:rPr>
        <w:t xml:space="preserve"> to define a protection criteria for sharing by FSS systems in the 50/40 GHz bands.  The methodology in this Recommendation and proposed protection criteria considers</w:t>
      </w:r>
      <w:r w:rsidR="00435789">
        <w:rPr>
          <w:szCs w:val="24"/>
        </w:rPr>
        <w:t xml:space="preserve"> both the short term performance objectives and long term ti</w:t>
      </w:r>
      <w:r w:rsidR="00F41774">
        <w:rPr>
          <w:szCs w:val="24"/>
        </w:rPr>
        <w:t>me-average bandwidth efficiency</w:t>
      </w:r>
      <w:r w:rsidR="0011732D">
        <w:rPr>
          <w:szCs w:val="24"/>
        </w:rPr>
        <w:t xml:space="preserve"> to enable use of these frequency bands by non-GSO FSS systems that will ensure protection of GSO FSS networks</w:t>
      </w:r>
      <w:r w:rsidR="00435789">
        <w:rPr>
          <w:szCs w:val="24"/>
        </w:rPr>
        <w:t xml:space="preserve">.  </w:t>
      </w:r>
      <w:r w:rsidR="00F41774">
        <w:rPr>
          <w:szCs w:val="24"/>
        </w:rPr>
        <w:t xml:space="preserve">ITU-R studies have confirmed that the application of the procedures in the </w:t>
      </w:r>
      <w:r w:rsidR="007D3D2B">
        <w:rPr>
          <w:szCs w:val="24"/>
        </w:rPr>
        <w:t xml:space="preserve">new </w:t>
      </w:r>
      <w:r w:rsidR="00F41774">
        <w:rPr>
          <w:szCs w:val="24"/>
        </w:rPr>
        <w:t>Recommendation allows for flexibility in the design and operation of non-GSO systems, while fully protecting GSO operations, therefore significantly enhancing spectrum efficiency for FSS networks in the 50/40 GHz bands.</w:t>
      </w:r>
    </w:p>
    <w:p w:rsidR="00F81474" w:rsidRDefault="00F81474" w:rsidP="00344EE5">
      <w:pPr>
        <w:rPr>
          <w:szCs w:val="24"/>
        </w:rPr>
      </w:pPr>
    </w:p>
    <w:p w:rsidR="00572109" w:rsidRPr="007227C7" w:rsidRDefault="009F10B3" w:rsidP="00344EE5">
      <w:pPr>
        <w:rPr>
          <w:ins w:id="0" w:author="USA" w:date="2018-08-01T10:06:00Z"/>
          <w:szCs w:val="24"/>
        </w:rPr>
      </w:pPr>
      <w:ins w:id="1" w:author="USA" w:date="2018-08-01T09:57:00Z">
        <w:r>
          <w:rPr>
            <w:szCs w:val="24"/>
          </w:rPr>
          <w:t>During its meeting in July, 2018, WP4A finalized four</w:t>
        </w:r>
      </w:ins>
      <w:ins w:id="2" w:author="USA" w:date="2018-08-01T09:58:00Z">
        <w:r>
          <w:rPr>
            <w:szCs w:val="24"/>
          </w:rPr>
          <w:t xml:space="preserve"> methods </w:t>
        </w:r>
      </w:ins>
      <w:ins w:id="3" w:author="USA" w:date="2018-08-01T10:04:00Z">
        <w:r w:rsidR="00572109">
          <w:rPr>
            <w:szCs w:val="24"/>
          </w:rPr>
          <w:t xml:space="preserve">in the CPM report </w:t>
        </w:r>
      </w:ins>
      <w:ins w:id="4" w:author="USA" w:date="2018-08-01T09:58:00Z">
        <w:r>
          <w:rPr>
            <w:szCs w:val="24"/>
          </w:rPr>
          <w:t xml:space="preserve">as a potential solution for WRC-19 AI 1.6.  </w:t>
        </w:r>
      </w:ins>
      <w:ins w:id="5" w:author="USA" w:date="2018-08-01T10:05:00Z">
        <w:r w:rsidR="00572109">
          <w:rPr>
            <w:szCs w:val="24"/>
          </w:rPr>
          <w:t xml:space="preserve">All four methods propose a similar approach to address issues related to non-GSO and GSO sharing including a regulatory framework based upon a single entry and aggregate allowance of unavailability and </w:t>
        </w:r>
      </w:ins>
      <w:ins w:id="6" w:author="USA" w:date="2018-08-01T10:06:00Z">
        <w:r w:rsidR="00572109">
          <w:rPr>
            <w:szCs w:val="24"/>
          </w:rPr>
          <w:t>time-average bandwidth efficiency</w:t>
        </w:r>
      </w:ins>
      <w:ins w:id="7" w:author="USA" w:date="2018-08-01T10:07:00Z">
        <w:r w:rsidR="00572109">
          <w:rPr>
            <w:szCs w:val="24"/>
          </w:rPr>
          <w:t xml:space="preserve"> and a resolution to track aggregate effects from multiple NGSO system to ensure GSO protections</w:t>
        </w:r>
      </w:ins>
      <w:ins w:id="8" w:author="USA" w:date="2018-08-01T10:06:00Z">
        <w:r w:rsidR="00572109">
          <w:rPr>
            <w:szCs w:val="24"/>
          </w:rPr>
          <w:t xml:space="preserve">.  All four methods </w:t>
        </w:r>
      </w:ins>
      <w:ins w:id="9" w:author="USA" w:date="2018-08-01T10:07:00Z">
        <w:r w:rsidR="00572109">
          <w:rPr>
            <w:szCs w:val="24"/>
          </w:rPr>
          <w:t xml:space="preserve">also propose </w:t>
        </w:r>
      </w:ins>
      <w:ins w:id="10" w:author="USA" w:date="2018-08-01T10:08:00Z">
        <w:r w:rsidR="00572109">
          <w:rPr>
            <w:szCs w:val="24"/>
          </w:rPr>
          <w:t>a modification to Article 9 to address coordination for NGSO systems in the 50/40 GHz bands</w:t>
        </w:r>
      </w:ins>
      <w:ins w:id="11" w:author="USA" w:date="2018-08-01T10:09:00Z">
        <w:r w:rsidR="007227C7">
          <w:rPr>
            <w:szCs w:val="24"/>
          </w:rPr>
          <w:t xml:space="preserve">.  Regarding </w:t>
        </w:r>
      </w:ins>
      <w:ins w:id="12" w:author="USA" w:date="2018-08-01T10:10:00Z">
        <w:r w:rsidR="007227C7">
          <w:rPr>
            <w:szCs w:val="24"/>
          </w:rPr>
          <w:t xml:space="preserve">protections of EESS (passive) and </w:t>
        </w:r>
      </w:ins>
      <w:ins w:id="13" w:author="USA" w:date="2018-08-01T10:09:00Z">
        <w:r w:rsidR="007227C7">
          <w:rPr>
            <w:szCs w:val="24"/>
          </w:rPr>
          <w:t xml:space="preserve">modifications to Resolution </w:t>
        </w:r>
        <w:r w:rsidR="007227C7">
          <w:rPr>
            <w:b/>
            <w:szCs w:val="24"/>
          </w:rPr>
          <w:t>750 (Rev. WRC-15)</w:t>
        </w:r>
        <w:r w:rsidR="007227C7">
          <w:rPr>
            <w:szCs w:val="24"/>
          </w:rPr>
          <w:t xml:space="preserve">, the four methods present a range of options </w:t>
        </w:r>
      </w:ins>
      <w:ins w:id="14" w:author="USA" w:date="2018-08-01T10:10:00Z">
        <w:r w:rsidR="007227C7">
          <w:rPr>
            <w:szCs w:val="24"/>
          </w:rPr>
          <w:t>for protections of EESS (passive) systems in the 50.2-50.4 GHz bands.</w:t>
        </w:r>
      </w:ins>
    </w:p>
    <w:p w:rsidR="00572109" w:rsidRDefault="00572109" w:rsidP="00344EE5">
      <w:pPr>
        <w:rPr>
          <w:ins w:id="15" w:author="USA" w:date="2018-08-01T10:06:00Z"/>
          <w:szCs w:val="24"/>
        </w:rPr>
      </w:pPr>
    </w:p>
    <w:p w:rsidR="00F81474" w:rsidRDefault="009F10B3" w:rsidP="00344EE5">
      <w:pPr>
        <w:rPr>
          <w:szCs w:val="24"/>
        </w:rPr>
      </w:pPr>
      <w:ins w:id="16" w:author="USA" w:date="2018-08-01T09:57:00Z">
        <w:r>
          <w:rPr>
            <w:szCs w:val="24"/>
          </w:rPr>
          <w:t xml:space="preserve"> </w:t>
        </w:r>
      </w:ins>
      <w:r w:rsidR="00F81474">
        <w:rPr>
          <w:szCs w:val="24"/>
        </w:rPr>
        <w:t xml:space="preserve">This proposal presents a regulatory </w:t>
      </w:r>
      <w:r w:rsidR="00D06CF1">
        <w:rPr>
          <w:szCs w:val="24"/>
        </w:rPr>
        <w:t xml:space="preserve">solution </w:t>
      </w:r>
      <w:r w:rsidR="00F81474">
        <w:rPr>
          <w:szCs w:val="24"/>
        </w:rPr>
        <w:t>for providing certainty and technical provisions to allow for sharing between non-GSO and GSO systems</w:t>
      </w:r>
      <w:ins w:id="17" w:author="USA" w:date="2018-08-01T10:11:00Z">
        <w:r w:rsidR="007227C7">
          <w:rPr>
            <w:szCs w:val="24"/>
          </w:rPr>
          <w:t xml:space="preserve"> and for protection of EESS (passive) systems under WRC-19 AI 1.6</w:t>
        </w:r>
      </w:ins>
      <w:r w:rsidR="00F81474">
        <w:rPr>
          <w:szCs w:val="24"/>
        </w:rPr>
        <w:t xml:space="preserve">.  This </w:t>
      </w:r>
      <w:r w:rsidR="00D06CF1">
        <w:rPr>
          <w:szCs w:val="24"/>
        </w:rPr>
        <w:t xml:space="preserve">proposal </w:t>
      </w:r>
      <w:r w:rsidR="00F81474">
        <w:rPr>
          <w:szCs w:val="24"/>
        </w:rPr>
        <w:t xml:space="preserve">has been developed based on sharing study results in ITU-R WP4A to identify a methodology to allow for maximum spectrum efficiency for both non-GSO and GSO FSS systems, while providing for protections for operations of GSO FSS systems from operations of non-GSO networks.  Additionally, this </w:t>
      </w:r>
      <w:r w:rsidR="00D06CF1">
        <w:rPr>
          <w:szCs w:val="24"/>
        </w:rPr>
        <w:t xml:space="preserve">proposal provides a regulatory solution </w:t>
      </w:r>
      <w:r w:rsidR="00F81474">
        <w:rPr>
          <w:szCs w:val="24"/>
        </w:rPr>
        <w:t xml:space="preserve">to ensure that aggregate emissions from operating non-GSO networks do not exceed aggregate protection requirements of GSO FSS systems.  </w:t>
      </w:r>
      <w:ins w:id="18" w:author="USA" w:date="2018-08-01T10:12:00Z">
        <w:r w:rsidR="007227C7">
          <w:rPr>
            <w:szCs w:val="24"/>
          </w:rPr>
          <w:t xml:space="preserve">This proposal tracks closely with Method A in the draft CPM report from </w:t>
        </w:r>
      </w:ins>
      <w:ins w:id="19" w:author="USA" w:date="2018-08-01T10:13:00Z">
        <w:r w:rsidR="007227C7">
          <w:rPr>
            <w:szCs w:val="24"/>
          </w:rPr>
          <w:t>the</w:t>
        </w:r>
      </w:ins>
      <w:ins w:id="20" w:author="USA" w:date="2018-08-01T10:12:00Z">
        <w:r w:rsidR="007227C7">
          <w:rPr>
            <w:szCs w:val="24"/>
          </w:rPr>
          <w:t xml:space="preserve"> </w:t>
        </w:r>
      </w:ins>
      <w:ins w:id="21" w:author="USA" w:date="2018-08-01T10:13:00Z">
        <w:r w:rsidR="007227C7">
          <w:rPr>
            <w:szCs w:val="24"/>
          </w:rPr>
          <w:t>July, 2018 meeting of ITU-R WP4A as contained in Annex 29 of the WP4A chairman’s report (4A/826).</w:t>
        </w:r>
      </w:ins>
    </w:p>
    <w:p w:rsidR="00D96C0F" w:rsidRDefault="00D96C0F" w:rsidP="00D96C0F">
      <w:pPr>
        <w:rPr>
          <w:szCs w:val="24"/>
        </w:rPr>
      </w:pPr>
    </w:p>
    <w:p w:rsidR="00D96C0F" w:rsidRDefault="00D96C0F" w:rsidP="00344EE5">
      <w:pPr>
        <w:rPr>
          <w:szCs w:val="24"/>
        </w:rPr>
      </w:pPr>
    </w:p>
    <w:p w:rsidR="00344EE5" w:rsidRPr="00344EE5" w:rsidRDefault="00344EE5" w:rsidP="00344EE5">
      <w:pPr>
        <w:rPr>
          <w:szCs w:val="24"/>
        </w:rPr>
      </w:pPr>
    </w:p>
    <w:p w:rsidR="00344EE5" w:rsidRDefault="00344EE5" w:rsidP="00344EE5">
      <w:pPr>
        <w:autoSpaceDE w:val="0"/>
        <w:autoSpaceDN w:val="0"/>
        <w:adjustRightInd w:val="0"/>
        <w:rPr>
          <w:b/>
          <w:szCs w:val="24"/>
          <w:lang w:eastAsia="x-none"/>
        </w:rPr>
      </w:pPr>
      <w:r w:rsidRPr="00111421">
        <w:rPr>
          <w:b/>
          <w:szCs w:val="24"/>
          <w:lang w:eastAsia="x-none"/>
        </w:rPr>
        <w:t>Proposal:</w:t>
      </w:r>
    </w:p>
    <w:p w:rsidR="00D96C0F" w:rsidRDefault="00D96C0F" w:rsidP="00344EE5">
      <w:pPr>
        <w:autoSpaceDE w:val="0"/>
        <w:autoSpaceDN w:val="0"/>
        <w:adjustRightInd w:val="0"/>
        <w:rPr>
          <w:b/>
          <w:szCs w:val="24"/>
          <w:lang w:eastAsia="x-none"/>
        </w:rPr>
      </w:pPr>
    </w:p>
    <w:p w:rsidR="00D96C0F" w:rsidRDefault="00D96C0F" w:rsidP="00344EE5">
      <w:pPr>
        <w:autoSpaceDE w:val="0"/>
        <w:autoSpaceDN w:val="0"/>
        <w:adjustRightInd w:val="0"/>
        <w:rPr>
          <w:b/>
          <w:szCs w:val="24"/>
          <w:lang w:eastAsia="x-none"/>
        </w:rPr>
      </w:pPr>
    </w:p>
    <w:p w:rsidR="00606072" w:rsidRDefault="00606072" w:rsidP="00344EE5">
      <w:pPr>
        <w:autoSpaceDE w:val="0"/>
        <w:autoSpaceDN w:val="0"/>
        <w:adjustRightInd w:val="0"/>
        <w:rPr>
          <w:b/>
          <w:szCs w:val="24"/>
          <w:lang w:eastAsia="x-none"/>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color w:val="000000"/>
          <w:lang w:val="en-AU"/>
        </w:rPr>
      </w:pPr>
      <w:r w:rsidRPr="008A2423">
        <w:rPr>
          <w:caps/>
          <w:lang w:val="en-GB"/>
        </w:rPr>
        <w:t>ARTICLE</w:t>
      </w:r>
      <w:r w:rsidRPr="008A2423">
        <w:rPr>
          <w:caps/>
          <w:lang w:val="en-AU"/>
        </w:rPr>
        <w:t xml:space="preserve"> </w:t>
      </w:r>
      <w:r w:rsidRPr="008A2423">
        <w:rPr>
          <w:caps/>
          <w:color w:val="000000"/>
          <w:lang w:val="en-AU"/>
        </w:rPr>
        <w:t>5</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lang w:val="en-AU"/>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r w:rsidRPr="008A2423">
        <w:rPr>
          <w:b/>
          <w:lang w:val="en-GB"/>
        </w:rPr>
        <w:t>Frequency allocations</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p>
    <w:p w:rsidR="00606072" w:rsidRPr="00111421" w:rsidRDefault="00606072" w:rsidP="00606072">
      <w:pPr>
        <w:autoSpaceDE w:val="0"/>
        <w:autoSpaceDN w:val="0"/>
        <w:adjustRightInd w:val="0"/>
        <w:jc w:val="center"/>
        <w:rPr>
          <w:b/>
          <w:szCs w:val="24"/>
          <w:lang w:eastAsia="x-none"/>
        </w:rPr>
      </w:pPr>
      <w:r w:rsidRPr="008A2423">
        <w:rPr>
          <w:b/>
        </w:rPr>
        <w:t>Section</w:t>
      </w:r>
      <w:r w:rsidRPr="008A2423">
        <w:rPr>
          <w:b/>
          <w:lang w:val="en-AU"/>
        </w:rPr>
        <w:t xml:space="preserve"> IV – Table of Frequency Allocations</w:t>
      </w:r>
      <w:r w:rsidRPr="008A2423">
        <w:rPr>
          <w:b/>
          <w:lang w:val="en-AU"/>
        </w:rPr>
        <w:br/>
      </w:r>
    </w:p>
    <w:p w:rsidR="002B33E6" w:rsidRPr="00606072" w:rsidRDefault="002B33E6" w:rsidP="00273CCF">
      <w:pPr>
        <w:rPr>
          <w:b/>
        </w:rPr>
      </w:pPr>
    </w:p>
    <w:p w:rsidR="00344EE5" w:rsidRDefault="00606072" w:rsidP="00273CCF">
      <w:pPr>
        <w:rPr>
          <w:b/>
        </w:rPr>
      </w:pPr>
      <w:r w:rsidRPr="00606072">
        <w:rPr>
          <w:b/>
        </w:rPr>
        <w:t>MOD</w:t>
      </w:r>
      <w:r w:rsidRPr="00606072">
        <w:rPr>
          <w:b/>
        </w:rPr>
        <w:tab/>
      </w:r>
      <w:r w:rsidRPr="00606072">
        <w:rPr>
          <w:b/>
        </w:rPr>
        <w:tab/>
        <w:t>USA/1.6/1</w:t>
      </w:r>
    </w:p>
    <w:p w:rsidR="00606072" w:rsidRDefault="00606072" w:rsidP="00273CCF">
      <w:pPr>
        <w:rPr>
          <w:b/>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231BF8" w:rsidTr="00D172EC">
        <w:trPr>
          <w:cantSplit/>
          <w:jc w:val="center"/>
        </w:trPr>
        <w:tc>
          <w:tcPr>
            <w:tcW w:w="9299" w:type="dxa"/>
            <w:gridSpan w:val="3"/>
            <w:tcBorders>
              <w:bottom w:val="single" w:sz="4" w:space="0" w:color="auto"/>
            </w:tcBorders>
          </w:tcPr>
          <w:p w:rsidR="00231BF8" w:rsidRPr="002B657C" w:rsidRDefault="00231BF8" w:rsidP="00D172EC">
            <w:pPr>
              <w:pStyle w:val="Tabletitle"/>
            </w:pPr>
            <w:r w:rsidRPr="00586C75">
              <w:t>34.2-40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Pr="00F5119C" w:rsidRDefault="00231BF8" w:rsidP="00D172EC">
            <w:pPr>
              <w:pStyle w:val="TableTextS5"/>
              <w:rPr>
                <w:color w:val="000000"/>
              </w:rPr>
            </w:pPr>
            <w:r w:rsidRPr="00F5119C">
              <w:rPr>
                <w:rStyle w:val="Tablefreq"/>
              </w:rPr>
              <w:t>37.5-38</w:t>
            </w:r>
            <w:r w:rsidRPr="00F5119C">
              <w:rPr>
                <w:color w:val="000000"/>
              </w:rPr>
              <w:tab/>
            </w:r>
            <w:r w:rsidRPr="00F5119C">
              <w:rPr>
                <w:color w:val="000000"/>
              </w:rPr>
              <w:tab/>
              <w:t>FIXED</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FIXED-SATELLITE (space-to-Earth)</w:t>
            </w:r>
            <w:r w:rsidR="00422589">
              <w:rPr>
                <w:color w:val="000000"/>
              </w:rPr>
              <w:t xml:space="preserve"> </w:t>
            </w:r>
            <w:r w:rsidR="00422589">
              <w:rPr>
                <w:color w:val="000000"/>
                <w:lang w:val="en-AU"/>
              </w:rPr>
              <w:t>ADD 5.</w:t>
            </w:r>
            <w:del w:id="22" w:author="USA" w:date="2018-08-01T10:19:00Z">
              <w:r w:rsidR="00422589" w:rsidDel="0084669D">
                <w:rPr>
                  <w:color w:val="000000"/>
                  <w:lang w:val="en-AU"/>
                </w:rPr>
                <w:delText>484A</w:delText>
              </w:r>
            </w:del>
            <w:ins w:id="23" w:author="USA" w:date="2018-08-01T10:19:00Z">
              <w:r w:rsidR="0084669D">
                <w:rPr>
                  <w:color w:val="000000"/>
                  <w:lang w:val="en-AU"/>
                </w:rPr>
                <w:t>A16</w:t>
              </w:r>
            </w:ins>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SPACE RESEARCH (space-to-Earth)</w:t>
            </w:r>
          </w:p>
          <w:p w:rsidR="00231BF8" w:rsidRPr="00F5119C" w:rsidRDefault="00231BF8" w:rsidP="00D172EC">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 xml:space="preserve">Earth exploration-satellite (space-to-Earth) </w:t>
            </w:r>
          </w:p>
          <w:p w:rsidR="00231BF8" w:rsidRDefault="00231BF8" w:rsidP="00D172EC">
            <w:pPr>
              <w:pStyle w:val="TableTextS5"/>
              <w:rPr>
                <w:rStyle w:val="Artref"/>
                <w:color w:val="000000"/>
                <w:lang w:val="fr-FR"/>
              </w:rPr>
            </w:pPr>
            <w:r w:rsidRPr="00F5119C">
              <w:rPr>
                <w:b/>
                <w:bCs/>
                <w:color w:val="000000"/>
              </w:rPr>
              <w:tab/>
            </w:r>
            <w:r w:rsidRPr="00F5119C">
              <w:rPr>
                <w:b/>
                <w:bCs/>
                <w:color w:val="000000"/>
              </w:rPr>
              <w:tab/>
            </w:r>
            <w:r w:rsidRPr="00F5119C">
              <w:rPr>
                <w:b/>
                <w:bCs/>
                <w:color w:val="000000"/>
              </w:rPr>
              <w:tab/>
            </w:r>
            <w:r w:rsidRPr="00F5119C">
              <w:rPr>
                <w:b/>
                <w:bCs/>
                <w:color w:val="000000"/>
              </w:rPr>
              <w:tab/>
            </w:r>
            <w:r w:rsidRPr="00F5119C">
              <w:rPr>
                <w:rStyle w:val="Artref"/>
                <w:color w:val="000000"/>
              </w:rPr>
              <w:t>5.547</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Default="00231BF8" w:rsidP="00D172EC">
            <w:pPr>
              <w:pStyle w:val="TableTextS5"/>
              <w:rPr>
                <w:color w:val="000000"/>
                <w:lang w:val="en-AU"/>
              </w:rPr>
            </w:pPr>
            <w:r w:rsidRPr="00D518E2">
              <w:rPr>
                <w:rStyle w:val="Tablefreq"/>
              </w:rPr>
              <w:t>38-39.5</w:t>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r w:rsidR="00422589">
              <w:rPr>
                <w:color w:val="000000"/>
                <w:lang w:val="en-AU"/>
              </w:rPr>
              <w:t xml:space="preserve"> ADD 5.</w:t>
            </w:r>
            <w:ins w:id="24" w:author="USA" w:date="2018-08-01T10:19:00Z">
              <w:r w:rsidR="0084669D" w:rsidDel="0084669D">
                <w:rPr>
                  <w:color w:val="000000"/>
                  <w:lang w:val="en-AU"/>
                </w:rPr>
                <w:t xml:space="preserve"> </w:t>
              </w:r>
            </w:ins>
            <w:del w:id="25" w:author="USA" w:date="2018-08-01T10:19:00Z">
              <w:r w:rsidR="00422589" w:rsidDel="0084669D">
                <w:rPr>
                  <w:color w:val="000000"/>
                  <w:lang w:val="en-AU"/>
                </w:rPr>
                <w:delText>484</w:delText>
              </w:r>
            </w:del>
            <w:r w:rsidR="00422589">
              <w:rPr>
                <w:color w:val="000000"/>
                <w:lang w:val="en-AU"/>
              </w:rPr>
              <w:t>A</w:t>
            </w:r>
            <w:ins w:id="26" w:author="USA" w:date="2018-08-01T10:19:00Z">
              <w:r w:rsidR="0084669D">
                <w:rPr>
                  <w:color w:val="000000"/>
                  <w:lang w:val="en-AU"/>
                </w:rPr>
                <w:t>16</w:t>
              </w:r>
            </w:ins>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D172EC">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r w:rsidR="00231BF8" w:rsidTr="00D172EC">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231BF8" w:rsidRDefault="00231BF8" w:rsidP="00D172EC">
            <w:pPr>
              <w:pStyle w:val="TableTextS5"/>
              <w:rPr>
                <w:color w:val="000000"/>
                <w:lang w:val="en-AU"/>
              </w:rPr>
            </w:pPr>
            <w:r w:rsidRPr="00D518E2">
              <w:rPr>
                <w:rStyle w:val="Tablefreq"/>
              </w:rPr>
              <w:t>39.5-40</w:t>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roofErr w:type="gramStart"/>
            <w:r>
              <w:rPr>
                <w:color w:val="000000"/>
                <w:lang w:val="en-AU"/>
              </w:rPr>
              <w:t xml:space="preserve">)  </w:t>
            </w:r>
            <w:r>
              <w:rPr>
                <w:rStyle w:val="Artref"/>
                <w:color w:val="000000"/>
              </w:rPr>
              <w:t>5.516B</w:t>
            </w:r>
            <w:proofErr w:type="gramEnd"/>
            <w:r w:rsidR="00422589">
              <w:rPr>
                <w:rStyle w:val="Artref"/>
                <w:color w:val="000000"/>
              </w:rPr>
              <w:t xml:space="preserve"> </w:t>
            </w:r>
            <w:r w:rsidR="00422589">
              <w:rPr>
                <w:color w:val="000000"/>
                <w:lang w:val="en-AU"/>
              </w:rPr>
              <w:t>ADD 5.</w:t>
            </w:r>
            <w:ins w:id="27" w:author="USA" w:date="2018-08-01T10:19:00Z">
              <w:r w:rsidR="0084669D" w:rsidDel="0084669D">
                <w:rPr>
                  <w:color w:val="000000"/>
                  <w:lang w:val="en-AU"/>
                </w:rPr>
                <w:t xml:space="preserve"> </w:t>
              </w:r>
            </w:ins>
            <w:del w:id="28" w:author="USA" w:date="2018-08-01T10:19:00Z">
              <w:r w:rsidR="00422589" w:rsidDel="0084669D">
                <w:rPr>
                  <w:color w:val="000000"/>
                  <w:lang w:val="en-AU"/>
                </w:rPr>
                <w:delText>484</w:delText>
              </w:r>
            </w:del>
            <w:r w:rsidR="00422589">
              <w:rPr>
                <w:color w:val="000000"/>
                <w:lang w:val="en-AU"/>
              </w:rPr>
              <w:t>A</w:t>
            </w:r>
            <w:ins w:id="29" w:author="USA" w:date="2018-08-01T10:19:00Z">
              <w:r w:rsidR="0084669D">
                <w:rPr>
                  <w:color w:val="000000"/>
                  <w:lang w:val="en-AU"/>
                </w:rPr>
                <w:t>16</w:t>
              </w:r>
            </w:ins>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ins w:id="30" w:author="USA" w:date="2018-08-01T10:23:00Z">
              <w:r w:rsidR="0084669D">
                <w:rPr>
                  <w:color w:val="000000"/>
                  <w:lang w:val="en-AU"/>
                </w:rPr>
                <w:t xml:space="preserve">  ADD 5.B16</w:t>
              </w:r>
            </w:ins>
          </w:p>
          <w:p w:rsidR="00231BF8" w:rsidRPr="008A2589" w:rsidRDefault="00231BF8" w:rsidP="00D172EC">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D172EC">
            <w:pPr>
              <w:pStyle w:val="TableTextS5"/>
              <w:rPr>
                <w:rStyle w:val="Artref"/>
                <w:color w:val="000000"/>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lang w:val="en-US"/>
              </w:rPr>
              <w:t>5.547</w:t>
            </w:r>
          </w:p>
        </w:tc>
      </w:tr>
    </w:tbl>
    <w:p w:rsidR="00606072" w:rsidRPr="00606072" w:rsidRDefault="00606072" w:rsidP="00273CCF">
      <w:pPr>
        <w:rPr>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231BF8" w:rsidTr="00D172EC">
        <w:trPr>
          <w:cantSplit/>
          <w:jc w:val="center"/>
        </w:trPr>
        <w:tc>
          <w:tcPr>
            <w:tcW w:w="9299" w:type="dxa"/>
            <w:gridSpan w:val="3"/>
            <w:tcBorders>
              <w:top w:val="nil"/>
              <w:left w:val="nil"/>
              <w:bottom w:val="single" w:sz="4" w:space="0" w:color="auto"/>
              <w:right w:val="nil"/>
            </w:tcBorders>
          </w:tcPr>
          <w:p w:rsidR="00231BF8" w:rsidRPr="002B657C" w:rsidRDefault="00231BF8" w:rsidP="00D172EC">
            <w:pPr>
              <w:pStyle w:val="Tabletitle"/>
            </w:pPr>
            <w:r w:rsidRPr="001B1CC0">
              <w:lastRenderedPageBreak/>
              <w:t>40-47.5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D172EC">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roofErr w:type="gramStart"/>
            <w:r>
              <w:rPr>
                <w:color w:val="000000"/>
                <w:lang w:val="en-AU"/>
              </w:rPr>
              <w:t xml:space="preserve">)  </w:t>
            </w:r>
            <w:r>
              <w:rPr>
                <w:rStyle w:val="Artref"/>
                <w:color w:val="000000"/>
                <w:lang w:val="en-AU"/>
              </w:rPr>
              <w:t>5.516B</w:t>
            </w:r>
            <w:proofErr w:type="gramEnd"/>
            <w:r w:rsidR="00422589">
              <w:rPr>
                <w:rStyle w:val="Artref"/>
                <w:color w:val="000000"/>
                <w:lang w:val="en-AU"/>
              </w:rPr>
              <w:t xml:space="preserve"> </w:t>
            </w:r>
            <w:r w:rsidR="00422589">
              <w:rPr>
                <w:color w:val="000000"/>
                <w:lang w:val="en-AU"/>
              </w:rPr>
              <w:t>ADD 5.</w:t>
            </w:r>
            <w:ins w:id="31" w:author="USA" w:date="2018-08-01T10:19:00Z">
              <w:r w:rsidR="0084669D" w:rsidDel="0084669D">
                <w:rPr>
                  <w:color w:val="000000"/>
                  <w:lang w:val="en-AU"/>
                </w:rPr>
                <w:t xml:space="preserve"> </w:t>
              </w:r>
            </w:ins>
            <w:del w:id="32" w:author="USA" w:date="2018-08-01T10:19:00Z">
              <w:r w:rsidR="00422589" w:rsidDel="0084669D">
                <w:rPr>
                  <w:color w:val="000000"/>
                  <w:lang w:val="en-AU"/>
                </w:rPr>
                <w:delText>484</w:delText>
              </w:r>
            </w:del>
            <w:r w:rsidR="00422589">
              <w:rPr>
                <w:color w:val="000000"/>
                <w:lang w:val="en-AU"/>
              </w:rPr>
              <w:t>A</w:t>
            </w:r>
            <w:ins w:id="33" w:author="USA" w:date="2018-08-01T10:19:00Z">
              <w:r w:rsidR="0084669D">
                <w:rPr>
                  <w:color w:val="000000"/>
                  <w:lang w:val="en-AU"/>
                </w:rPr>
                <w:t>16</w:t>
              </w:r>
            </w:ins>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ins w:id="34" w:author="USA" w:date="2018-08-01T10:23:00Z">
              <w:r w:rsidR="0084669D">
                <w:rPr>
                  <w:color w:val="000000"/>
                  <w:lang w:val="en-AU"/>
                </w:rPr>
                <w:t xml:space="preserve"> ADD 5.B16</w:t>
              </w:r>
            </w:ins>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231BF8" w:rsidTr="00D172EC">
        <w:trPr>
          <w:cantSplit/>
          <w:jc w:val="center"/>
        </w:trPr>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Default="00231BF8" w:rsidP="00D172EC">
            <w:pPr>
              <w:pStyle w:val="Tabletext"/>
              <w:ind w:left="170" w:hanging="170"/>
              <w:rPr>
                <w:color w:val="000000"/>
              </w:rPr>
            </w:pPr>
            <w:r>
              <w:rPr>
                <w:color w:val="000000"/>
              </w:rPr>
              <w:t xml:space="preserve">FIXED-SATELLITE </w:t>
            </w:r>
            <w:r>
              <w:rPr>
                <w:color w:val="000000"/>
              </w:rPr>
              <w:br/>
              <w:t>(space-to-Earth</w:t>
            </w:r>
            <w:r w:rsidRPr="009F10B3">
              <w:rPr>
                <w:color w:val="000000"/>
              </w:rPr>
              <w:t>)</w:t>
            </w:r>
            <w:r w:rsidR="00394129" w:rsidRPr="009F10B3">
              <w:rPr>
                <w:color w:val="000000"/>
              </w:rPr>
              <w:t xml:space="preserve"> </w:t>
            </w:r>
            <w:r w:rsidR="00394129" w:rsidRPr="009F10B3">
              <w:rPr>
                <w:color w:val="000000"/>
                <w:lang w:val="en-AU"/>
              </w:rPr>
              <w:t>ADD 5.484A</w:t>
            </w:r>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Pr="005B494F" w:rsidRDefault="00231BF8" w:rsidP="00D172EC">
            <w:pPr>
              <w:pStyle w:val="Tabletext"/>
            </w:pPr>
          </w:p>
          <w:p w:rsidR="00231BF8" w:rsidRDefault="00231BF8" w:rsidP="00D172EC">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Pr="005B494F" w:rsidRDefault="00231BF8" w:rsidP="00D172EC">
            <w:pPr>
              <w:pStyle w:val="Tabletext"/>
              <w:ind w:left="170" w:hanging="170"/>
            </w:pPr>
            <w:r w:rsidRPr="005B494F">
              <w:t xml:space="preserve">FIXED-SATELLITE </w:t>
            </w:r>
            <w:r w:rsidRPr="005B494F">
              <w:br/>
              <w:t>(space-to-Earth</w:t>
            </w:r>
            <w:proofErr w:type="gramStart"/>
            <w:r w:rsidRPr="005B494F">
              <w:t xml:space="preserve">)  </w:t>
            </w:r>
            <w:r>
              <w:rPr>
                <w:rStyle w:val="Artref"/>
                <w:color w:val="000000"/>
              </w:rPr>
              <w:t>5.516B</w:t>
            </w:r>
            <w:proofErr w:type="gramEnd"/>
            <w:r w:rsidR="00422589">
              <w:rPr>
                <w:rStyle w:val="Artref"/>
                <w:color w:val="000000"/>
              </w:rPr>
              <w:t xml:space="preserve"> </w:t>
            </w:r>
            <w:r w:rsidR="00422589">
              <w:rPr>
                <w:color w:val="000000"/>
                <w:lang w:val="en-AU"/>
              </w:rPr>
              <w:t>ADD 5.</w:t>
            </w:r>
            <w:ins w:id="35" w:author="USA" w:date="2018-08-01T10:20:00Z">
              <w:r w:rsidR="0084669D" w:rsidDel="0084669D">
                <w:rPr>
                  <w:color w:val="000000"/>
                  <w:lang w:val="en-AU"/>
                </w:rPr>
                <w:t xml:space="preserve"> </w:t>
              </w:r>
            </w:ins>
            <w:del w:id="36" w:author="USA" w:date="2018-08-01T10:20:00Z">
              <w:r w:rsidR="00422589" w:rsidDel="0084669D">
                <w:rPr>
                  <w:color w:val="000000"/>
                  <w:lang w:val="en-AU"/>
                </w:rPr>
                <w:delText>484</w:delText>
              </w:r>
            </w:del>
            <w:r w:rsidR="00422589">
              <w:rPr>
                <w:color w:val="000000"/>
                <w:lang w:val="en-AU"/>
              </w:rPr>
              <w:t>A</w:t>
            </w:r>
            <w:ins w:id="37" w:author="USA" w:date="2018-08-01T10:20:00Z">
              <w:r w:rsidR="0084669D">
                <w:rPr>
                  <w:color w:val="000000"/>
                  <w:lang w:val="en-AU"/>
                </w:rPr>
                <w:t>16</w:t>
              </w:r>
            </w:ins>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Default="00231BF8" w:rsidP="00D172EC">
            <w:pPr>
              <w:pStyle w:val="Tabletext"/>
              <w:ind w:left="170" w:hanging="170"/>
              <w:rPr>
                <w:color w:val="000000"/>
              </w:rPr>
            </w:pPr>
            <w:r>
              <w:rPr>
                <w:color w:val="000000"/>
              </w:rPr>
              <w:t>Mobile-satellite (space-to-Earth)</w:t>
            </w:r>
          </w:p>
          <w:p w:rsidR="00231BF8" w:rsidRDefault="00231BF8" w:rsidP="00D172EC">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D172EC">
            <w:pPr>
              <w:pStyle w:val="Tabletext"/>
              <w:rPr>
                <w:rStyle w:val="Tablefreq"/>
              </w:rPr>
            </w:pPr>
            <w:r w:rsidRPr="00D518E2">
              <w:rPr>
                <w:rStyle w:val="Tablefreq"/>
              </w:rPr>
              <w:t>40.5-41</w:t>
            </w:r>
          </w:p>
          <w:p w:rsidR="00231BF8" w:rsidRPr="005B494F" w:rsidRDefault="00231BF8" w:rsidP="00D172EC">
            <w:pPr>
              <w:pStyle w:val="Tabletext"/>
            </w:pPr>
            <w:r w:rsidRPr="005B494F">
              <w:t>FIXED</w:t>
            </w:r>
          </w:p>
          <w:p w:rsidR="00231BF8" w:rsidRPr="005B494F" w:rsidRDefault="00231BF8" w:rsidP="00D172EC">
            <w:pPr>
              <w:pStyle w:val="Tabletext"/>
              <w:ind w:left="170" w:hanging="170"/>
            </w:pPr>
            <w:r w:rsidRPr="005B494F">
              <w:t xml:space="preserve">FIXED-SATELLITE </w:t>
            </w:r>
            <w:r w:rsidRPr="005B494F">
              <w:br/>
              <w:t>(space-to-Earth)</w:t>
            </w:r>
            <w:r w:rsidR="00394129">
              <w:t xml:space="preserve"> </w:t>
            </w:r>
            <w:r w:rsidR="00394129" w:rsidRPr="009F10B3">
              <w:rPr>
                <w:color w:val="000000"/>
                <w:lang w:val="en-AU"/>
              </w:rPr>
              <w:t>ADD 5.</w:t>
            </w:r>
            <w:del w:id="38" w:author="USA" w:date="2018-08-01T10:20:00Z">
              <w:r w:rsidR="00394129" w:rsidRPr="009F10B3" w:rsidDel="0084669D">
                <w:rPr>
                  <w:color w:val="000000"/>
                  <w:lang w:val="en-AU"/>
                </w:rPr>
                <w:delText>484</w:delText>
              </w:r>
            </w:del>
            <w:r w:rsidR="00394129" w:rsidRPr="009F10B3">
              <w:rPr>
                <w:color w:val="000000"/>
                <w:lang w:val="en-AU"/>
              </w:rPr>
              <w:t>A</w:t>
            </w:r>
            <w:ins w:id="39" w:author="USA" w:date="2018-08-01T10:20:00Z">
              <w:r w:rsidR="0084669D">
                <w:rPr>
                  <w:color w:val="000000"/>
                  <w:lang w:val="en-AU"/>
                </w:rPr>
                <w:t>16</w:t>
              </w:r>
            </w:ins>
          </w:p>
          <w:p w:rsidR="00231BF8" w:rsidRPr="005B494F" w:rsidRDefault="00231BF8" w:rsidP="00D172EC">
            <w:pPr>
              <w:pStyle w:val="Tabletext"/>
            </w:pPr>
            <w:r w:rsidRPr="005B494F">
              <w:t>BROADCASTING</w:t>
            </w:r>
          </w:p>
          <w:p w:rsidR="00231BF8" w:rsidRPr="005B494F" w:rsidRDefault="00231BF8" w:rsidP="00D172EC">
            <w:pPr>
              <w:pStyle w:val="Tabletext"/>
            </w:pPr>
            <w:r w:rsidRPr="005B494F">
              <w:t>BROADCASTING-SATELLITE</w:t>
            </w:r>
          </w:p>
          <w:p w:rsidR="00231BF8" w:rsidRPr="005B494F" w:rsidRDefault="00231BF8" w:rsidP="00D172EC">
            <w:pPr>
              <w:pStyle w:val="Tabletext"/>
            </w:pPr>
            <w:r w:rsidRPr="005B494F">
              <w:t>Mobile</w:t>
            </w:r>
          </w:p>
          <w:p w:rsidR="00231BF8" w:rsidRPr="005B494F" w:rsidRDefault="00231BF8" w:rsidP="00D172EC">
            <w:pPr>
              <w:pStyle w:val="Tabletext"/>
            </w:pPr>
          </w:p>
          <w:p w:rsidR="00231BF8" w:rsidRDefault="00231BF8" w:rsidP="00D172EC">
            <w:pPr>
              <w:pStyle w:val="TableTextS5"/>
              <w:rPr>
                <w:color w:val="000000"/>
                <w:lang w:val="es-ES_tradnl"/>
              </w:rPr>
            </w:pPr>
            <w:r>
              <w:rPr>
                <w:rStyle w:val="Artref"/>
                <w:color w:val="000000"/>
              </w:rPr>
              <w:t>5.547</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D172EC">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rsidR="00231BF8" w:rsidRPr="005B494F" w:rsidRDefault="00231BF8" w:rsidP="00D172EC">
            <w:pPr>
              <w:pStyle w:val="TableTextS5"/>
            </w:pPr>
            <w:r>
              <w:tab/>
            </w:r>
            <w:r>
              <w:tab/>
            </w:r>
            <w:r>
              <w:tab/>
            </w:r>
            <w:r w:rsidRPr="005B494F">
              <w:tab/>
            </w:r>
            <w:r>
              <w:t>FIXED-SATELLITE (space-to-Earth</w:t>
            </w:r>
            <w:proofErr w:type="gramStart"/>
            <w:r>
              <w:t xml:space="preserve">)  </w:t>
            </w:r>
            <w:r>
              <w:rPr>
                <w:rStyle w:val="Artref"/>
                <w:color w:val="000000"/>
              </w:rPr>
              <w:t>5.516B</w:t>
            </w:r>
            <w:proofErr w:type="gramEnd"/>
            <w:r w:rsidR="00422589">
              <w:rPr>
                <w:rStyle w:val="Artref"/>
                <w:color w:val="000000"/>
              </w:rPr>
              <w:t xml:space="preserve"> </w:t>
            </w:r>
            <w:r w:rsidR="00422589">
              <w:rPr>
                <w:color w:val="000000"/>
                <w:lang w:val="en-AU"/>
              </w:rPr>
              <w:t>ADD 5.</w:t>
            </w:r>
            <w:ins w:id="40" w:author="USA" w:date="2018-08-01T10:20:00Z">
              <w:r w:rsidR="0084669D" w:rsidDel="0084669D">
                <w:rPr>
                  <w:color w:val="000000"/>
                  <w:lang w:val="en-AU"/>
                </w:rPr>
                <w:t xml:space="preserve"> </w:t>
              </w:r>
            </w:ins>
            <w:del w:id="41" w:author="USA" w:date="2018-08-01T10:20:00Z">
              <w:r w:rsidR="00422589" w:rsidDel="0084669D">
                <w:rPr>
                  <w:color w:val="000000"/>
                  <w:lang w:val="en-AU"/>
                </w:rPr>
                <w:delText>484</w:delText>
              </w:r>
            </w:del>
            <w:r w:rsidR="00422589">
              <w:rPr>
                <w:color w:val="000000"/>
                <w:lang w:val="en-AU"/>
              </w:rPr>
              <w:t>A</w:t>
            </w:r>
            <w:ins w:id="42" w:author="USA" w:date="2018-08-01T10:20:00Z">
              <w:r w:rsidR="0084669D">
                <w:rPr>
                  <w:color w:val="000000"/>
                  <w:lang w:val="en-AU"/>
                </w:rPr>
                <w:t>16</w:t>
              </w:r>
            </w:ins>
          </w:p>
          <w:p w:rsidR="00231BF8" w:rsidRPr="005B494F" w:rsidRDefault="00231BF8" w:rsidP="00D172EC">
            <w:pPr>
              <w:pStyle w:val="TableTextS5"/>
            </w:pPr>
            <w:r w:rsidRPr="005B494F">
              <w:tab/>
            </w:r>
            <w:r>
              <w:tab/>
            </w:r>
            <w:r>
              <w:tab/>
            </w:r>
            <w:r>
              <w:tab/>
            </w:r>
            <w:r w:rsidRPr="005B494F">
              <w:t>BROADCASTING</w:t>
            </w:r>
          </w:p>
          <w:p w:rsidR="00231BF8" w:rsidRPr="005B494F" w:rsidRDefault="00231BF8" w:rsidP="00D172EC">
            <w:pPr>
              <w:pStyle w:val="TableTextS5"/>
            </w:pPr>
            <w:r w:rsidRPr="005B494F">
              <w:tab/>
            </w:r>
            <w:r>
              <w:tab/>
            </w:r>
            <w:r>
              <w:tab/>
            </w:r>
            <w:r>
              <w:tab/>
            </w:r>
            <w:r w:rsidRPr="005B494F">
              <w:t>BROADCASTING-SATELLITE</w:t>
            </w:r>
          </w:p>
          <w:p w:rsidR="00231BF8" w:rsidRPr="005B494F" w:rsidRDefault="00231BF8" w:rsidP="00D172EC">
            <w:pPr>
              <w:pStyle w:val="TableTextS5"/>
            </w:pPr>
            <w:r w:rsidRPr="005B494F">
              <w:tab/>
            </w:r>
            <w:r>
              <w:tab/>
            </w:r>
            <w:r>
              <w:tab/>
            </w:r>
            <w:r>
              <w:tab/>
            </w:r>
            <w:r w:rsidRPr="005B494F">
              <w:t>Mobile</w:t>
            </w:r>
          </w:p>
          <w:p w:rsidR="00231BF8" w:rsidRDefault="00231BF8" w:rsidP="00D172EC">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D172EC">
            <w:pPr>
              <w:pStyle w:val="TableTextS5"/>
              <w:rPr>
                <w:color w:val="000000"/>
                <w:lang w:val="en-AU"/>
              </w:rPr>
            </w:pPr>
            <w:r w:rsidRPr="00D518E2">
              <w:rPr>
                <w:rStyle w:val="Tablefreq"/>
              </w:rPr>
              <w:t>47.2-47.5</w:t>
            </w:r>
            <w:r>
              <w:rPr>
                <w:color w:val="000000"/>
                <w:lang w:val="en-AU"/>
              </w:rPr>
              <w:tab/>
              <w:t>FIXED</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(Earth-to-space</w:t>
            </w:r>
            <w:proofErr w:type="gramStart"/>
            <w:r>
              <w:rPr>
                <w:color w:val="000000"/>
                <w:lang w:val="en-AU"/>
              </w:rPr>
              <w:t xml:space="preserve">)  </w:t>
            </w:r>
            <w:r>
              <w:rPr>
                <w:rStyle w:val="Artref"/>
                <w:color w:val="000000"/>
                <w:lang w:val="en-AU"/>
              </w:rPr>
              <w:t>5.552</w:t>
            </w:r>
            <w:proofErr w:type="gramEnd"/>
            <w:r w:rsidR="00422589">
              <w:rPr>
                <w:rStyle w:val="Artref"/>
                <w:color w:val="000000"/>
                <w:lang w:val="en-AU"/>
              </w:rPr>
              <w:t xml:space="preserve"> </w:t>
            </w:r>
            <w:r w:rsidR="00422589">
              <w:rPr>
                <w:color w:val="000000"/>
                <w:lang w:val="en-AU"/>
              </w:rPr>
              <w:t>ADD 5.</w:t>
            </w:r>
            <w:ins w:id="43" w:author="USA" w:date="2018-08-01T10:20:00Z">
              <w:r w:rsidR="0084669D" w:rsidDel="0084669D">
                <w:rPr>
                  <w:color w:val="000000"/>
                  <w:lang w:val="en-AU"/>
                </w:rPr>
                <w:t xml:space="preserve"> </w:t>
              </w:r>
            </w:ins>
            <w:del w:id="44" w:author="USA" w:date="2018-08-01T10:20:00Z">
              <w:r w:rsidR="00422589" w:rsidDel="0084669D">
                <w:rPr>
                  <w:color w:val="000000"/>
                  <w:lang w:val="en-AU"/>
                </w:rPr>
                <w:delText>484</w:delText>
              </w:r>
            </w:del>
            <w:r w:rsidR="00422589">
              <w:rPr>
                <w:color w:val="000000"/>
                <w:lang w:val="en-AU"/>
              </w:rPr>
              <w:t>A</w:t>
            </w:r>
            <w:ins w:id="45" w:author="USA" w:date="2018-08-01T10:20:00Z">
              <w:r w:rsidR="0084669D">
                <w:rPr>
                  <w:color w:val="000000"/>
                  <w:lang w:val="en-AU"/>
                </w:rPr>
                <w:t>16</w:t>
              </w:r>
            </w:ins>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D172E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rsidR="00606072" w:rsidRDefault="00606072" w:rsidP="00273CCF"/>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231BF8" w:rsidTr="00D172EC">
        <w:trPr>
          <w:cantSplit/>
          <w:jc w:val="center"/>
        </w:trPr>
        <w:tc>
          <w:tcPr>
            <w:tcW w:w="9299" w:type="dxa"/>
            <w:gridSpan w:val="3"/>
            <w:tcBorders>
              <w:top w:val="nil"/>
              <w:left w:val="nil"/>
              <w:bottom w:val="single" w:sz="4" w:space="0" w:color="auto"/>
              <w:right w:val="nil"/>
            </w:tcBorders>
          </w:tcPr>
          <w:p w:rsidR="00231BF8" w:rsidRPr="002B657C" w:rsidRDefault="00231BF8" w:rsidP="00D172EC">
            <w:pPr>
              <w:pStyle w:val="Tabletitle"/>
            </w:pPr>
            <w:r>
              <w:t>47.5-51.4 GHz</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D172EC">
            <w:pPr>
              <w:pStyle w:val="Tablehead"/>
            </w:pPr>
            <w:r w:rsidRPr="002B657C">
              <w:t>Allocation to services</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2B657C" w:rsidRDefault="00231BF8" w:rsidP="00D172EC">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231BF8" w:rsidRPr="002B657C" w:rsidRDefault="00231BF8" w:rsidP="00D172EC">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231BF8" w:rsidRPr="002B657C" w:rsidRDefault="00231BF8" w:rsidP="00D172EC">
            <w:pPr>
              <w:pStyle w:val="Tablehead"/>
            </w:pPr>
            <w:r w:rsidRPr="002B657C">
              <w:t>Region 3</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tabs>
                <w:tab w:val="clear" w:pos="170"/>
              </w:tabs>
              <w:spacing w:before="30" w:after="30"/>
              <w:rPr>
                <w:rStyle w:val="Tablefreq"/>
              </w:rPr>
            </w:pPr>
            <w:r w:rsidRPr="006354F0">
              <w:rPr>
                <w:rStyle w:val="Tablefreq"/>
              </w:rPr>
              <w:t>47.5-47.9</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w:t>
            </w:r>
            <w:proofErr w:type="gramStart"/>
            <w:r>
              <w:rPr>
                <w:color w:val="000000"/>
              </w:rPr>
              <w:t>SATELLITE</w:t>
            </w:r>
            <w:proofErr w:type="gramEnd"/>
            <w:r>
              <w:rPr>
                <w:color w:val="000000"/>
              </w:rPr>
              <w:br/>
              <w:t xml:space="preserve">(Earth-to-space)  </w:t>
            </w:r>
            <w:r>
              <w:rPr>
                <w:rStyle w:val="Artref"/>
                <w:color w:val="000000"/>
              </w:rPr>
              <w:t>5.552</w:t>
            </w:r>
            <w:r w:rsidR="00422589">
              <w:rPr>
                <w:rStyle w:val="Artref"/>
                <w:color w:val="000000"/>
              </w:rPr>
              <w:t xml:space="preserve"> </w:t>
            </w:r>
            <w:r w:rsidR="00422589">
              <w:rPr>
                <w:color w:val="000000"/>
                <w:lang w:val="en-AU"/>
              </w:rPr>
              <w:t>ADD 5.</w:t>
            </w:r>
            <w:ins w:id="46" w:author="USA" w:date="2018-08-01T10:20:00Z">
              <w:r w:rsidR="0084669D" w:rsidDel="0084669D">
                <w:rPr>
                  <w:color w:val="000000"/>
                  <w:lang w:val="en-AU"/>
                </w:rPr>
                <w:t xml:space="preserve"> </w:t>
              </w:r>
            </w:ins>
            <w:del w:id="47" w:author="USA" w:date="2018-08-01T10:20:00Z">
              <w:r w:rsidR="00422589" w:rsidDel="0084669D">
                <w:rPr>
                  <w:color w:val="000000"/>
                  <w:lang w:val="en-AU"/>
                </w:rPr>
                <w:delText>484</w:delText>
              </w:r>
            </w:del>
            <w:r w:rsidR="00422589">
              <w:rPr>
                <w:color w:val="000000"/>
                <w:lang w:val="en-AU"/>
              </w:rPr>
              <w:t>A</w:t>
            </w:r>
            <w:ins w:id="48" w:author="USA" w:date="2018-08-01T10:20:00Z">
              <w:r w:rsidR="0084669D">
                <w:rPr>
                  <w:color w:val="000000"/>
                  <w:lang w:val="en-AU"/>
                </w:rPr>
                <w:t>16</w:t>
              </w:r>
            </w:ins>
            <w:r>
              <w:rPr>
                <w:color w:val="000000"/>
              </w:rPr>
              <w:br/>
              <w:t xml:space="preserve">(space-to-Earth)  </w:t>
            </w:r>
            <w:r>
              <w:rPr>
                <w:rStyle w:val="Artref"/>
                <w:color w:val="000000"/>
              </w:rPr>
              <w:t>5.516B</w:t>
            </w:r>
            <w:r>
              <w:rPr>
                <w:color w:val="000000"/>
              </w:rPr>
              <w:t xml:space="preserve">  </w:t>
            </w:r>
            <w:r>
              <w:rPr>
                <w:rStyle w:val="Artref"/>
                <w:color w:val="000000"/>
              </w:rPr>
              <w:t>5.554A</w:t>
            </w:r>
            <w:r w:rsidR="00422589">
              <w:rPr>
                <w:rStyle w:val="Artref"/>
                <w:color w:val="000000"/>
              </w:rPr>
              <w:t xml:space="preserve"> </w:t>
            </w:r>
          </w:p>
          <w:p w:rsidR="00231BF8" w:rsidRDefault="00231BF8" w:rsidP="00D172EC">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231BF8" w:rsidRPr="006354F0" w:rsidRDefault="00231BF8" w:rsidP="00D172EC">
            <w:pPr>
              <w:pStyle w:val="TableTextS5"/>
              <w:tabs>
                <w:tab w:val="clear" w:pos="170"/>
              </w:tabs>
              <w:spacing w:before="30" w:after="30"/>
              <w:rPr>
                <w:rStyle w:val="Tablefreq"/>
              </w:rPr>
            </w:pPr>
            <w:r w:rsidRPr="006354F0">
              <w:rPr>
                <w:rStyle w:val="Tablefreq"/>
              </w:rPr>
              <w:t>47.5-47.9</w:t>
            </w:r>
          </w:p>
          <w:p w:rsidR="00231BF8" w:rsidRDefault="00231BF8" w:rsidP="00D172EC">
            <w:pPr>
              <w:pStyle w:val="TableTextS5"/>
              <w:tabs>
                <w:tab w:val="clear" w:pos="170"/>
              </w:tabs>
              <w:spacing w:before="30" w:after="30"/>
              <w:rPr>
                <w:color w:val="000000"/>
              </w:rPr>
            </w:pPr>
            <w:r>
              <w:rPr>
                <w:color w:val="000000"/>
              </w:rPr>
              <w:tab/>
            </w:r>
            <w:r>
              <w:rPr>
                <w:color w:val="000000"/>
              </w:rPr>
              <w:tab/>
              <w:t>FIXED</w:t>
            </w:r>
          </w:p>
          <w:p w:rsidR="00231BF8" w:rsidRDefault="00231BF8" w:rsidP="00D172EC">
            <w:pPr>
              <w:pStyle w:val="TableTextS5"/>
              <w:tabs>
                <w:tab w:val="clear" w:pos="170"/>
              </w:tabs>
              <w:spacing w:before="30" w:after="30"/>
              <w:rPr>
                <w:color w:val="000000"/>
              </w:rPr>
            </w:pPr>
            <w:r>
              <w:rPr>
                <w:color w:val="000000"/>
              </w:rPr>
              <w:tab/>
            </w:r>
            <w:r>
              <w:rPr>
                <w:color w:val="000000"/>
              </w:rPr>
              <w:tab/>
              <w:t>FIXED-SATELLITE (Earth-to-space</w:t>
            </w:r>
            <w:proofErr w:type="gramStart"/>
            <w:r>
              <w:rPr>
                <w:color w:val="000000"/>
              </w:rPr>
              <w:t xml:space="preserve">)  </w:t>
            </w:r>
            <w:r>
              <w:rPr>
                <w:rStyle w:val="Artref"/>
                <w:color w:val="000000"/>
              </w:rPr>
              <w:t>5.552</w:t>
            </w:r>
            <w:proofErr w:type="gramEnd"/>
            <w:r w:rsidR="00422589">
              <w:rPr>
                <w:rStyle w:val="Artref"/>
                <w:color w:val="000000"/>
              </w:rPr>
              <w:t xml:space="preserve"> </w:t>
            </w:r>
            <w:r w:rsidR="00422589">
              <w:rPr>
                <w:color w:val="000000"/>
                <w:lang w:val="en-AU"/>
              </w:rPr>
              <w:t>ADD 5.</w:t>
            </w:r>
            <w:ins w:id="49" w:author="USA" w:date="2018-08-01T10:20:00Z">
              <w:r w:rsidR="0084669D" w:rsidDel="0084669D">
                <w:rPr>
                  <w:color w:val="000000"/>
                  <w:lang w:val="en-AU"/>
                </w:rPr>
                <w:t xml:space="preserve"> </w:t>
              </w:r>
            </w:ins>
            <w:del w:id="50" w:author="USA" w:date="2018-08-01T10:20:00Z">
              <w:r w:rsidR="00422589" w:rsidDel="0084669D">
                <w:rPr>
                  <w:color w:val="000000"/>
                  <w:lang w:val="en-AU"/>
                </w:rPr>
                <w:delText>484</w:delText>
              </w:r>
            </w:del>
            <w:r w:rsidR="00422589">
              <w:rPr>
                <w:color w:val="000000"/>
                <w:lang w:val="en-AU"/>
              </w:rPr>
              <w:t>A</w:t>
            </w:r>
            <w:ins w:id="51" w:author="USA" w:date="2018-08-01T10:20:00Z">
              <w:r w:rsidR="0084669D">
                <w:rPr>
                  <w:color w:val="000000"/>
                  <w:lang w:val="en-AU"/>
                </w:rPr>
                <w:t>16</w:t>
              </w:r>
            </w:ins>
          </w:p>
          <w:p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rsidTr="00D172E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D172EC">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lastRenderedPageBreak/>
              <w:t>47.9-48.2</w:t>
            </w:r>
            <w:r w:rsidRPr="002651C1">
              <w:tab/>
            </w:r>
            <w:r w:rsidRPr="005B494F">
              <w:t>FIXED</w:t>
            </w:r>
          </w:p>
          <w:p w:rsidR="00231BF8" w:rsidRPr="005B494F" w:rsidRDefault="00231BF8" w:rsidP="00D172EC">
            <w:pPr>
              <w:pStyle w:val="TableTextS5"/>
              <w:spacing w:before="50" w:after="50"/>
            </w:pPr>
            <w:r>
              <w:tab/>
            </w:r>
            <w:r>
              <w:tab/>
            </w:r>
            <w:r>
              <w:tab/>
            </w:r>
            <w:r w:rsidRPr="005B494F">
              <w:tab/>
              <w:t>FIXED-SATELLITE (Earth-to-space</w:t>
            </w:r>
            <w:proofErr w:type="gramStart"/>
            <w:r w:rsidRPr="005B494F">
              <w:t xml:space="preserve">)  </w:t>
            </w:r>
            <w:r>
              <w:rPr>
                <w:rStyle w:val="Artref"/>
                <w:color w:val="000000"/>
              </w:rPr>
              <w:t>5.552</w:t>
            </w:r>
            <w:proofErr w:type="gramEnd"/>
            <w:r w:rsidR="00422589">
              <w:rPr>
                <w:rStyle w:val="Artref"/>
                <w:color w:val="000000"/>
              </w:rPr>
              <w:t xml:space="preserve"> </w:t>
            </w:r>
            <w:r w:rsidR="00422589">
              <w:rPr>
                <w:color w:val="000000"/>
                <w:lang w:val="en-AU"/>
              </w:rPr>
              <w:t>ADD 5.</w:t>
            </w:r>
            <w:ins w:id="52" w:author="USA" w:date="2018-08-01T10:20:00Z">
              <w:r w:rsidR="0084669D" w:rsidDel="0084669D">
                <w:rPr>
                  <w:color w:val="000000"/>
                  <w:lang w:val="en-AU"/>
                </w:rPr>
                <w:t xml:space="preserve"> </w:t>
              </w:r>
            </w:ins>
            <w:del w:id="53" w:author="USA" w:date="2018-08-01T10:20:00Z">
              <w:r w:rsidR="00422589" w:rsidDel="0084669D">
                <w:rPr>
                  <w:color w:val="000000"/>
                  <w:lang w:val="en-AU"/>
                </w:rPr>
                <w:delText>484</w:delText>
              </w:r>
            </w:del>
            <w:r w:rsidR="00422589">
              <w:rPr>
                <w:color w:val="000000"/>
                <w:lang w:val="en-AU"/>
              </w:rPr>
              <w:t>A</w:t>
            </w:r>
            <w:ins w:id="54" w:author="USA" w:date="2018-08-01T10:20:00Z">
              <w:r w:rsidR="0084669D">
                <w:rPr>
                  <w:color w:val="000000"/>
                  <w:lang w:val="en-AU"/>
                </w:rPr>
                <w:t>16</w:t>
              </w:r>
            </w:ins>
          </w:p>
          <w:p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766CBC" w:rsidRDefault="00231BF8" w:rsidP="00D172EC">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48.2-48.54</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w:t>
            </w:r>
            <w:proofErr w:type="gramStart"/>
            <w:r>
              <w:rPr>
                <w:color w:val="000000"/>
              </w:rPr>
              <w:t>SATELLITE</w:t>
            </w:r>
            <w:proofErr w:type="gramEnd"/>
            <w:r>
              <w:rPr>
                <w:color w:val="000000"/>
              </w:rPr>
              <w:br/>
              <w:t xml:space="preserve">(Earth-to-space)  </w:t>
            </w:r>
            <w:r>
              <w:rPr>
                <w:rStyle w:val="Artref"/>
                <w:color w:val="000000"/>
              </w:rPr>
              <w:t>5.552</w:t>
            </w:r>
            <w:r w:rsidR="00422589">
              <w:rPr>
                <w:rStyle w:val="Artref"/>
                <w:color w:val="000000"/>
              </w:rPr>
              <w:t xml:space="preserve"> </w:t>
            </w:r>
            <w:r w:rsidR="00422589">
              <w:rPr>
                <w:color w:val="000000"/>
                <w:lang w:val="en-AU"/>
              </w:rPr>
              <w:t>ADD 5.</w:t>
            </w:r>
            <w:ins w:id="55" w:author="USA" w:date="2018-08-01T10:21:00Z">
              <w:r w:rsidR="0084669D" w:rsidDel="0084669D">
                <w:rPr>
                  <w:color w:val="000000"/>
                  <w:lang w:val="en-AU"/>
                </w:rPr>
                <w:t xml:space="preserve"> </w:t>
              </w:r>
            </w:ins>
            <w:del w:id="56" w:author="USA" w:date="2018-08-01T10:21:00Z">
              <w:r w:rsidR="00422589" w:rsidDel="0084669D">
                <w:rPr>
                  <w:color w:val="000000"/>
                  <w:lang w:val="en-AU"/>
                </w:rPr>
                <w:delText>484</w:delText>
              </w:r>
            </w:del>
            <w:r w:rsidR="00422589">
              <w:rPr>
                <w:color w:val="000000"/>
                <w:lang w:val="en-AU"/>
              </w:rPr>
              <w:t>A</w:t>
            </w:r>
            <w:ins w:id="57" w:author="USA" w:date="2018-08-01T10:21:00Z">
              <w:r w:rsidR="0084669D">
                <w:rPr>
                  <w:color w:val="000000"/>
                  <w:lang w:val="en-AU"/>
                </w:rPr>
                <w:t>16</w:t>
              </w:r>
            </w:ins>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rsidR="00231BF8" w:rsidRPr="00766CBC" w:rsidRDefault="00231BF8" w:rsidP="00D172EC">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rsidR="00231BF8" w:rsidRPr="006354F0" w:rsidRDefault="00231BF8" w:rsidP="00D172EC">
            <w:pPr>
              <w:pStyle w:val="TableTextS5"/>
              <w:spacing w:before="30" w:after="30"/>
              <w:rPr>
                <w:rStyle w:val="Tablefreq"/>
              </w:rPr>
            </w:pPr>
            <w:r w:rsidRPr="006354F0">
              <w:rPr>
                <w:rStyle w:val="Tablefreq"/>
              </w:rPr>
              <w:t>48.2-50.2</w:t>
            </w:r>
          </w:p>
          <w:p w:rsidR="00231BF8" w:rsidRDefault="00231BF8" w:rsidP="00D172EC">
            <w:pPr>
              <w:pStyle w:val="TableTextS5"/>
              <w:tabs>
                <w:tab w:val="clear" w:pos="170"/>
              </w:tabs>
              <w:spacing w:before="30" w:after="30"/>
              <w:rPr>
                <w:color w:val="000000"/>
              </w:rPr>
            </w:pPr>
            <w:r>
              <w:rPr>
                <w:color w:val="000000"/>
              </w:rPr>
              <w:tab/>
            </w:r>
            <w:r>
              <w:rPr>
                <w:color w:val="000000"/>
              </w:rPr>
              <w:tab/>
              <w:t>FIXED</w:t>
            </w:r>
          </w:p>
          <w:p w:rsidR="00231BF8" w:rsidRDefault="00231BF8" w:rsidP="00D172EC">
            <w:pPr>
              <w:pStyle w:val="TableTextS5"/>
              <w:tabs>
                <w:tab w:val="clear" w:pos="170"/>
              </w:tabs>
              <w:spacing w:before="30" w:after="30"/>
              <w:rPr>
                <w:color w:val="000000"/>
              </w:rPr>
            </w:pPr>
            <w:r>
              <w:rPr>
                <w:color w:val="000000"/>
              </w:rPr>
              <w:tab/>
            </w:r>
            <w:r>
              <w:rPr>
                <w:color w:val="000000"/>
              </w:rPr>
              <w:tab/>
              <w:t>FIXED-SATELLITE (Earth-to-space</w:t>
            </w:r>
            <w:proofErr w:type="gramStart"/>
            <w:r>
              <w:rPr>
                <w:color w:val="000000"/>
              </w:rPr>
              <w:t xml:space="preserve">)  </w:t>
            </w:r>
            <w:r>
              <w:rPr>
                <w:rStyle w:val="Artref"/>
                <w:color w:val="000000"/>
              </w:rPr>
              <w:t>5.516B</w:t>
            </w:r>
            <w:proofErr w:type="gramEnd"/>
            <w:r>
              <w:rPr>
                <w:color w:val="000000"/>
              </w:rPr>
              <w:t xml:space="preserve">  </w:t>
            </w:r>
            <w:r w:rsidRPr="00053F8B">
              <w:rPr>
                <w:rStyle w:val="Artref"/>
              </w:rPr>
              <w:t>5.</w:t>
            </w:r>
            <w:ins w:id="58" w:author="USA" w:date="2018-08-01T10:21:00Z">
              <w:r w:rsidR="0084669D" w:rsidRPr="00053F8B" w:rsidDel="0084669D">
                <w:rPr>
                  <w:rStyle w:val="Artref"/>
                </w:rPr>
                <w:t xml:space="preserve"> </w:t>
              </w:r>
            </w:ins>
            <w:del w:id="59" w:author="USA" w:date="2018-08-01T10:21:00Z">
              <w:r w:rsidRPr="00053F8B" w:rsidDel="0084669D">
                <w:rPr>
                  <w:rStyle w:val="Artref"/>
                </w:rPr>
                <w:delText>338</w:delText>
              </w:r>
            </w:del>
            <w:r w:rsidRPr="00053F8B">
              <w:rPr>
                <w:rStyle w:val="Artref"/>
              </w:rPr>
              <w:t>A</w:t>
            </w:r>
            <w:ins w:id="60" w:author="USA" w:date="2018-08-01T10:21:00Z">
              <w:r w:rsidR="0084669D">
                <w:rPr>
                  <w:rStyle w:val="Artref"/>
                </w:rPr>
                <w:t>16</w:t>
              </w:r>
            </w:ins>
            <w:r>
              <w:rPr>
                <w:rStyle w:val="Artref"/>
                <w:color w:val="000000"/>
              </w:rPr>
              <w:t xml:space="preserve">  5.552</w:t>
            </w:r>
            <w:r w:rsidR="007D3D2B">
              <w:rPr>
                <w:rStyle w:val="Artref"/>
                <w:color w:val="000000"/>
              </w:rPr>
              <w:t xml:space="preserve"> </w:t>
            </w:r>
            <w:r w:rsidR="007D3D2B">
              <w:rPr>
                <w:color w:val="000000"/>
                <w:lang w:val="en-AU"/>
              </w:rPr>
              <w:t>ADD 5.484A</w:t>
            </w:r>
          </w:p>
          <w:p w:rsidR="00231BF8" w:rsidRDefault="00231BF8" w:rsidP="00D172EC">
            <w:pPr>
              <w:pStyle w:val="TableTextS5"/>
              <w:tabs>
                <w:tab w:val="clear" w:pos="170"/>
              </w:tabs>
              <w:spacing w:before="30" w:after="30"/>
              <w:rPr>
                <w:color w:val="000000"/>
                <w:lang w:val="fr-FR"/>
              </w:rPr>
            </w:pPr>
            <w:r>
              <w:rPr>
                <w:color w:val="000000"/>
              </w:rPr>
              <w:tab/>
            </w:r>
            <w:r>
              <w:rPr>
                <w:color w:val="000000"/>
              </w:rPr>
              <w:tab/>
              <w:t>MOBILE</w:t>
            </w: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48.54-49.44</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w:t>
            </w:r>
            <w:proofErr w:type="gramStart"/>
            <w:r>
              <w:rPr>
                <w:color w:val="000000"/>
              </w:rPr>
              <w:t>SATELLITE</w:t>
            </w:r>
            <w:proofErr w:type="gramEnd"/>
            <w:r>
              <w:rPr>
                <w:color w:val="000000"/>
              </w:rPr>
              <w:br/>
              <w:t xml:space="preserve">(Earth-to-space)  </w:t>
            </w:r>
            <w:r>
              <w:rPr>
                <w:rStyle w:val="Artref"/>
                <w:color w:val="000000"/>
              </w:rPr>
              <w:t>5.552</w:t>
            </w:r>
            <w:r w:rsidR="00F117EB">
              <w:rPr>
                <w:rStyle w:val="Artref"/>
                <w:color w:val="000000"/>
              </w:rPr>
              <w:t xml:space="preserve"> </w:t>
            </w:r>
            <w:r w:rsidR="00F117EB">
              <w:rPr>
                <w:color w:val="000000"/>
                <w:lang w:val="en-AU"/>
              </w:rPr>
              <w:t>ADD 5.</w:t>
            </w:r>
            <w:ins w:id="61" w:author="USA" w:date="2018-08-01T10:21:00Z">
              <w:r w:rsidR="0084669D" w:rsidDel="0084669D">
                <w:rPr>
                  <w:color w:val="000000"/>
                  <w:lang w:val="en-AU"/>
                </w:rPr>
                <w:t xml:space="preserve"> </w:t>
              </w:r>
            </w:ins>
            <w:del w:id="62" w:author="USA" w:date="2018-08-01T10:21:00Z">
              <w:r w:rsidR="00F117EB" w:rsidDel="0084669D">
                <w:rPr>
                  <w:color w:val="000000"/>
                  <w:lang w:val="en-AU"/>
                </w:rPr>
                <w:delText>484</w:delText>
              </w:r>
            </w:del>
            <w:r w:rsidR="00F117EB">
              <w:rPr>
                <w:color w:val="000000"/>
                <w:lang w:val="en-AU"/>
              </w:rPr>
              <w:t>A</w:t>
            </w:r>
            <w:ins w:id="63" w:author="USA" w:date="2018-08-01T10:21:00Z">
              <w:r w:rsidR="0084669D">
                <w:rPr>
                  <w:color w:val="000000"/>
                  <w:lang w:val="en-AU"/>
                </w:rPr>
                <w:t>16</w:t>
              </w:r>
            </w:ins>
          </w:p>
          <w:p w:rsidR="00231BF8" w:rsidRDefault="00231BF8" w:rsidP="00D172EC">
            <w:pPr>
              <w:pStyle w:val="TableTextS5"/>
              <w:spacing w:before="30" w:after="30"/>
              <w:rPr>
                <w:color w:val="000000"/>
              </w:rPr>
            </w:pPr>
            <w:r>
              <w:rPr>
                <w:color w:val="000000"/>
              </w:rPr>
              <w:t>MOBILE</w:t>
            </w:r>
          </w:p>
          <w:p w:rsidR="00231BF8" w:rsidRDefault="00231BF8" w:rsidP="00D172EC">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rsidR="00231BF8" w:rsidRDefault="00231BF8" w:rsidP="00D172EC">
            <w:pPr>
              <w:pStyle w:val="TableTextS5"/>
              <w:spacing w:before="30" w:after="30"/>
              <w:rPr>
                <w:rStyle w:val="Tablefreq"/>
                <w:color w:val="000000"/>
                <w:lang w:val="fr-FR"/>
              </w:rPr>
            </w:pPr>
          </w:p>
        </w:tc>
      </w:tr>
      <w:tr w:rsidR="00231BF8" w:rsidTr="00D172EC">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D172EC">
            <w:pPr>
              <w:pStyle w:val="TableTextS5"/>
              <w:spacing w:before="30" w:after="30"/>
              <w:rPr>
                <w:rStyle w:val="Tablefreq"/>
              </w:rPr>
            </w:pPr>
            <w:r w:rsidRPr="006354F0">
              <w:rPr>
                <w:rStyle w:val="Tablefreq"/>
              </w:rPr>
              <w:t>49.44-50.2</w:t>
            </w:r>
          </w:p>
          <w:p w:rsidR="00231BF8" w:rsidRDefault="00231BF8" w:rsidP="00D172EC">
            <w:pPr>
              <w:pStyle w:val="TableTextS5"/>
              <w:spacing w:before="30" w:after="30"/>
              <w:rPr>
                <w:color w:val="000000"/>
              </w:rPr>
            </w:pPr>
            <w:r>
              <w:rPr>
                <w:color w:val="000000"/>
              </w:rPr>
              <w:t>FIXED</w:t>
            </w:r>
          </w:p>
          <w:p w:rsidR="00231BF8" w:rsidRDefault="00231BF8" w:rsidP="00D172EC">
            <w:pPr>
              <w:pStyle w:val="TableTextS5"/>
              <w:spacing w:before="30" w:after="30"/>
              <w:rPr>
                <w:color w:val="000000"/>
              </w:rPr>
            </w:pPr>
            <w:r>
              <w:rPr>
                <w:color w:val="000000"/>
              </w:rPr>
              <w:t>FIXED-</w:t>
            </w:r>
            <w:proofErr w:type="gramStart"/>
            <w:r>
              <w:rPr>
                <w:color w:val="000000"/>
              </w:rPr>
              <w:t>SATELLITE</w:t>
            </w:r>
            <w:proofErr w:type="gramEnd"/>
            <w:r>
              <w:rPr>
                <w:color w:val="000000"/>
              </w:rPr>
              <w:br/>
              <w:t xml:space="preserve">(Earth-to-space)  </w:t>
            </w:r>
            <w:r w:rsidRPr="00062677">
              <w:rPr>
                <w:rStyle w:val="Artref"/>
              </w:rPr>
              <w:t>5.338A</w:t>
            </w:r>
            <w:r>
              <w:rPr>
                <w:rStyle w:val="Artref"/>
                <w:color w:val="000000"/>
              </w:rPr>
              <w:t xml:space="preserve">  5.552</w:t>
            </w:r>
            <w:r w:rsidR="00F117EB">
              <w:rPr>
                <w:rStyle w:val="Artref"/>
                <w:color w:val="000000"/>
              </w:rPr>
              <w:t xml:space="preserve"> </w:t>
            </w:r>
            <w:r w:rsidR="00F117EB">
              <w:rPr>
                <w:color w:val="000000"/>
                <w:lang w:val="en-AU"/>
              </w:rPr>
              <w:t>ADD 5.</w:t>
            </w:r>
            <w:ins w:id="64" w:author="USA" w:date="2018-08-01T10:21:00Z">
              <w:r w:rsidR="0084669D" w:rsidDel="0084669D">
                <w:rPr>
                  <w:color w:val="000000"/>
                  <w:lang w:val="en-AU"/>
                </w:rPr>
                <w:t xml:space="preserve"> </w:t>
              </w:r>
            </w:ins>
            <w:del w:id="65" w:author="USA" w:date="2018-08-01T10:21:00Z">
              <w:r w:rsidR="00F117EB" w:rsidDel="0084669D">
                <w:rPr>
                  <w:color w:val="000000"/>
                  <w:lang w:val="en-AU"/>
                </w:rPr>
                <w:delText>484</w:delText>
              </w:r>
            </w:del>
            <w:r w:rsidR="00F117EB">
              <w:rPr>
                <w:color w:val="000000"/>
                <w:lang w:val="en-AU"/>
              </w:rPr>
              <w:t>A</w:t>
            </w:r>
            <w:ins w:id="66" w:author="USA" w:date="2018-08-01T10:21:00Z">
              <w:r w:rsidR="0084669D">
                <w:rPr>
                  <w:color w:val="000000"/>
                  <w:lang w:val="en-AU"/>
                </w:rPr>
                <w:t>16</w:t>
              </w:r>
            </w:ins>
            <w:r>
              <w:rPr>
                <w:rStyle w:val="Artref"/>
                <w:color w:val="000000"/>
              </w:rPr>
              <w:br/>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r w:rsidR="00F117EB">
              <w:rPr>
                <w:rStyle w:val="Artref"/>
                <w:color w:val="000000"/>
              </w:rPr>
              <w:t xml:space="preserve"> </w:t>
            </w:r>
          </w:p>
          <w:p w:rsidR="00231BF8" w:rsidRDefault="00231BF8" w:rsidP="00D172EC">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rsidR="00231BF8" w:rsidRPr="00EA3F53" w:rsidRDefault="00231BF8" w:rsidP="00D172EC">
            <w:pPr>
              <w:pStyle w:val="TableTextS5"/>
              <w:tabs>
                <w:tab w:val="clear" w:pos="170"/>
                <w:tab w:val="left" w:pos="459"/>
              </w:tabs>
              <w:spacing w:before="0" w:after="30"/>
              <w:rPr>
                <w:b/>
              </w:rPr>
            </w:pPr>
          </w:p>
          <w:p w:rsidR="00231BF8" w:rsidRPr="00EA3F53" w:rsidRDefault="00231BF8" w:rsidP="00D172EC">
            <w:pPr>
              <w:pStyle w:val="TableTextS5"/>
              <w:tabs>
                <w:tab w:val="clear" w:pos="170"/>
                <w:tab w:val="left" w:pos="459"/>
              </w:tabs>
              <w:spacing w:before="0" w:after="30"/>
              <w:rPr>
                <w:b/>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Artref"/>
                <w:color w:val="000000"/>
              </w:rPr>
            </w:pPr>
          </w:p>
          <w:p w:rsidR="00231BF8" w:rsidRDefault="00231BF8" w:rsidP="00D172EC">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r w:rsidR="00231BF8" w:rsidTr="00D172EC">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231BF8" w:rsidRPr="008A2589" w:rsidRDefault="00231BF8" w:rsidP="00D172EC">
            <w:pPr>
              <w:pStyle w:val="TableTextS5"/>
              <w:tabs>
                <w:tab w:val="clear" w:pos="170"/>
                <w:tab w:val="clear" w:pos="567"/>
                <w:tab w:val="clear" w:pos="737"/>
              </w:tabs>
              <w:spacing w:before="30" w:after="30"/>
              <w:rPr>
                <w:color w:val="000000"/>
                <w:lang w:val="en-US"/>
              </w:rPr>
            </w:pPr>
            <w:r w:rsidRPr="00D518E2">
              <w:rPr>
                <w:rStyle w:val="Tablefreq"/>
              </w:rPr>
              <w:t>50.4-51.4</w:t>
            </w:r>
            <w:r>
              <w:rPr>
                <w:color w:val="000000"/>
              </w:rPr>
              <w:tab/>
              <w:t>FIXED</w:t>
            </w:r>
          </w:p>
          <w:p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FIXED-SATELLITE (Earth-to-space</w:t>
            </w:r>
            <w:proofErr w:type="gramStart"/>
            <w:r>
              <w:rPr>
                <w:color w:val="000000"/>
              </w:rPr>
              <w:t xml:space="preserve">)  </w:t>
            </w:r>
            <w:r w:rsidRPr="004A7ED0">
              <w:rPr>
                <w:rStyle w:val="Artref"/>
              </w:rPr>
              <w:t>5.338A</w:t>
            </w:r>
            <w:proofErr w:type="gramEnd"/>
            <w:r w:rsidR="00F117EB">
              <w:rPr>
                <w:rStyle w:val="Artref"/>
              </w:rPr>
              <w:t xml:space="preserve"> </w:t>
            </w:r>
            <w:r w:rsidR="00F117EB">
              <w:rPr>
                <w:color w:val="000000"/>
                <w:lang w:val="en-AU"/>
              </w:rPr>
              <w:t>ADD 5.</w:t>
            </w:r>
            <w:ins w:id="67" w:author="USA" w:date="2018-08-01T10:21:00Z">
              <w:r w:rsidR="0084669D" w:rsidDel="0084669D">
                <w:rPr>
                  <w:color w:val="000000"/>
                  <w:lang w:val="en-AU"/>
                </w:rPr>
                <w:t xml:space="preserve"> </w:t>
              </w:r>
            </w:ins>
            <w:del w:id="68" w:author="USA" w:date="2018-08-01T10:21:00Z">
              <w:r w:rsidR="00F117EB" w:rsidDel="0084669D">
                <w:rPr>
                  <w:color w:val="000000"/>
                  <w:lang w:val="en-AU"/>
                </w:rPr>
                <w:delText>484</w:delText>
              </w:r>
            </w:del>
            <w:r w:rsidR="00F117EB">
              <w:rPr>
                <w:color w:val="000000"/>
                <w:lang w:val="en-AU"/>
              </w:rPr>
              <w:t>A</w:t>
            </w:r>
            <w:ins w:id="69" w:author="USA" w:date="2018-08-01T10:21:00Z">
              <w:r w:rsidR="0084669D">
                <w:rPr>
                  <w:color w:val="000000"/>
                  <w:lang w:val="en-AU"/>
                </w:rPr>
                <w:t>16</w:t>
              </w:r>
            </w:ins>
          </w:p>
          <w:p w:rsidR="00231BF8" w:rsidRDefault="00231BF8" w:rsidP="00D172EC">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8A2589" w:rsidRDefault="00231BF8" w:rsidP="00D172EC">
            <w:pPr>
              <w:pStyle w:val="TableTextS5"/>
              <w:spacing w:before="50" w:after="50"/>
              <w:rPr>
                <w:color w:val="000000"/>
                <w:lang w:val="en-US"/>
              </w:rPr>
            </w:pPr>
            <w:r>
              <w:rPr>
                <w:color w:val="000000"/>
              </w:rPr>
              <w:tab/>
            </w:r>
            <w:r>
              <w:rPr>
                <w:color w:val="000000"/>
              </w:rPr>
              <w:tab/>
            </w:r>
            <w:r>
              <w:rPr>
                <w:color w:val="000000"/>
              </w:rPr>
              <w:tab/>
            </w:r>
            <w:r>
              <w:rPr>
                <w:color w:val="000000"/>
              </w:rPr>
              <w:tab/>
              <w:t>Mobile-satellite (Earth-to-space)</w:t>
            </w:r>
          </w:p>
        </w:tc>
      </w:tr>
    </w:tbl>
    <w:p w:rsidR="00231BF8" w:rsidRDefault="00231BF8" w:rsidP="00273CCF"/>
    <w:p w:rsidR="00606072" w:rsidDel="0084669D" w:rsidRDefault="00606072" w:rsidP="00606072">
      <w:pPr>
        <w:rPr>
          <w:del w:id="70" w:author="USA" w:date="2018-08-01T10:22:00Z"/>
          <w:sz w:val="16"/>
          <w:szCs w:val="16"/>
        </w:rPr>
      </w:pPr>
      <w:del w:id="71" w:author="USA" w:date="2018-08-01T10:22:00Z">
        <w:r w:rsidRPr="00656251" w:rsidDel="0084669D">
          <w:rPr>
            <w:b/>
          </w:rPr>
          <w:delText>5.484A</w:delText>
        </w:r>
        <w:r w:rsidDel="0084669D">
          <w:tab/>
        </w:r>
        <w:r w:rsidRPr="00656251" w:rsidDel="0084669D">
          <w:delText>The use of the bands 10.95-11.2 GHz (space-to-Earth), 11.45-11.7 GHz (space-to-Earth), 11.7-12.2 GHz (space-to-Earth) in Region 2, 12.2-12.75 GHz (space-to-Earth) in Region 3, 12.5</w:delText>
        </w:r>
        <w:r w:rsidRPr="00656251" w:rsidDel="0084669D">
          <w:noBreakHyphen/>
          <w:delText>12.75 GHz (space-to-Earth) in Region 1, 13.75-14.5 GHz (Earth-to-space), 17.8-18.6 GHz (space-to-Earth), 19.7-20.2 GHz (space-to-Earth), 27.5-28.6 GHz (Earth-to-space), 29.</w:delText>
        </w:r>
        <w:r w:rsidDel="0084669D">
          <w:delText xml:space="preserve">5-30, </w:delText>
        </w:r>
        <w:r w:rsidRPr="00656251" w:rsidDel="0084669D">
          <w:delText>GHz (Earth-to-space</w:delText>
        </w:r>
        <w:r w:rsidRPr="00D73D5E" w:rsidDel="0084669D">
          <w:delText>), 37.5-39.5 GHz (space-to-Earth), 39.5-42.5 GHz (space-to-Earth), 47.2-50.2 GHz (Earth-to-space) and 50.4-51.4 GHz (Earth-to-space)</w:delText>
        </w:r>
        <w:r w:rsidDel="0084669D">
          <w:delText xml:space="preserve"> </w:delText>
        </w:r>
        <w:r w:rsidRPr="007257F1" w:rsidDel="0084669D">
          <w:delText xml:space="preserve">by a non-geostationary-satellite system in the fixed-satellite service is subject to application of the provisions of No. </w:delText>
        </w:r>
        <w:r w:rsidRPr="00656251" w:rsidDel="0084669D">
          <w:rPr>
            <w:b/>
          </w:rPr>
          <w:delText>9.12</w:delText>
        </w:r>
        <w:r w:rsidRPr="007257F1" w:rsidDel="0084669D">
          <w:delText xml:space="preserve"> for coordination with other non-geostationary-satellite systems in the fixed-satellite service. Non-geostationary-satellite systems in the fixed-satellite service shall not  claim protection from geostationary-satellite networks in the fixed-satellite service operating in accordance with the Radio Regulations, irrespective of the dates of receipt by the Bureau of the complete coordination or notification information, as appropriate, for the non-geostationary-satellite systems in the fixed-satellite service and of the complete coordination or notification information, as appropriate, for the geostationary-satellite networks, and No. </w:delText>
        </w:r>
        <w:r w:rsidRPr="00656251" w:rsidDel="0084669D">
          <w:rPr>
            <w:b/>
          </w:rPr>
          <w:delText>5.43A</w:delText>
        </w:r>
        <w:r w:rsidRPr="00656251" w:rsidDel="0084669D">
          <w:delText xml:space="preserve"> does not apply. Non-geostationary-satellite systems in the fixed-satellite service in the above bands shall </w:delText>
        </w:r>
        <w:r w:rsidRPr="00656251" w:rsidDel="0084669D">
          <w:lastRenderedPageBreak/>
          <w:delText xml:space="preserve">be operated in such a way that any unacceptable interference that may occur during their operation shall be rapidly eliminated. </w:delText>
        </w:r>
        <w:r w:rsidRPr="00656251" w:rsidDel="0084669D">
          <w:rPr>
            <w:sz w:val="16"/>
            <w:szCs w:val="16"/>
          </w:rPr>
          <w:delText>(WRC-19)</w:delText>
        </w:r>
      </w:del>
    </w:p>
    <w:p w:rsidR="0084669D" w:rsidRDefault="0084669D" w:rsidP="00606072">
      <w:pPr>
        <w:rPr>
          <w:ins w:id="72" w:author="USA" w:date="2018-08-01T10:22:00Z"/>
          <w:sz w:val="16"/>
          <w:szCs w:val="16"/>
        </w:rPr>
      </w:pPr>
    </w:p>
    <w:p w:rsidR="0084669D" w:rsidRPr="00827AD3" w:rsidRDefault="0084669D" w:rsidP="0084669D">
      <w:pPr>
        <w:pStyle w:val="Proposal"/>
        <w:rPr>
          <w:ins w:id="73" w:author="USA" w:date="2018-08-01T10:22:00Z"/>
        </w:rPr>
      </w:pPr>
      <w:ins w:id="74" w:author="USA" w:date="2018-08-01T10:22:00Z">
        <w:r w:rsidRPr="00827AD3">
          <w:t>ADD</w:t>
        </w:r>
      </w:ins>
    </w:p>
    <w:p w:rsidR="0084669D" w:rsidRDefault="0084669D" w:rsidP="0084669D">
      <w:pPr>
        <w:pStyle w:val="Note"/>
        <w:rPr>
          <w:ins w:id="75" w:author="USA" w:date="2018-08-01T10:22:00Z"/>
          <w:sz w:val="16"/>
          <w:szCs w:val="16"/>
          <w:lang w:eastAsia="zh-CN"/>
        </w:rPr>
      </w:pPr>
      <w:proofErr w:type="gramStart"/>
      <w:ins w:id="76" w:author="USA" w:date="2018-08-01T10:22:00Z">
        <w:r w:rsidRPr="00827AD3">
          <w:rPr>
            <w:rStyle w:val="Artdef"/>
          </w:rPr>
          <w:t>5.A16</w:t>
        </w:r>
        <w:proofErr w:type="gramEnd"/>
        <w:r w:rsidRPr="00B93F6A">
          <w:rPr>
            <w:b/>
            <w:iCs/>
          </w:rPr>
          <w:tab/>
        </w:r>
        <w:r w:rsidRPr="00B93F6A">
          <w:rPr>
            <w:iCs/>
          </w:rPr>
          <w:t xml:space="preserve">The use of the frequency bands </w:t>
        </w:r>
        <w:r w:rsidRPr="00B93F6A">
          <w:t>37.5-39.5 GHz (space-to-Earth), 39.5-42.5 GHz (space</w:t>
        </w:r>
        <w:r w:rsidRPr="00B93F6A">
          <w:noBreakHyphen/>
          <w:t>to</w:t>
        </w:r>
        <w:r w:rsidRPr="00B93F6A">
          <w:noBreakHyphen/>
          <w:t xml:space="preserve">Earth), 47.2-50.2 GHz (Earth-to-space) and 50.4-51.4 GHz (Earth-to-space) </w:t>
        </w:r>
        <w:r w:rsidRPr="00B93F6A">
          <w:rPr>
            <w:iCs/>
          </w:rPr>
          <w:t>by a non</w:t>
        </w:r>
        <w:r w:rsidRPr="00B93F6A">
          <w:rPr>
            <w:iCs/>
          </w:rPr>
          <w:noBreakHyphen/>
          <w:t>geostationary</w:t>
        </w:r>
        <w:r w:rsidRPr="00B93F6A">
          <w:rPr>
            <w:iCs/>
          </w:rPr>
          <w:noBreakHyphen/>
          <w:t xml:space="preserve">satellite system in the fixed-satellite service is subject to the application of the provisions of No. </w:t>
        </w:r>
        <w:r w:rsidRPr="00B93F6A">
          <w:rPr>
            <w:rStyle w:val="Artref"/>
            <w:b/>
            <w:bCs/>
          </w:rPr>
          <w:t>9.12</w:t>
        </w:r>
        <w:r w:rsidRPr="00B93F6A">
          <w:rPr>
            <w:iCs/>
          </w:rPr>
          <w:t xml:space="preserve"> for coordination with other non-geostationary-satellite systems in the fixed-</w:t>
        </w:r>
        <w:r w:rsidRPr="00B93F6A">
          <w:rPr>
            <w:iCs/>
            <w:szCs w:val="24"/>
          </w:rPr>
          <w:t xml:space="preserve">satellite service, but not with non-geostationary systems in other services. Draft new </w:t>
        </w:r>
        <w:r w:rsidRPr="00B93F6A">
          <w:rPr>
            <w:szCs w:val="24"/>
            <w:lang w:eastAsia="zh-CN"/>
          </w:rPr>
          <w:t xml:space="preserve">Resolution </w:t>
        </w:r>
        <w:r w:rsidRPr="00B93F6A">
          <w:rPr>
            <w:b/>
            <w:szCs w:val="24"/>
          </w:rPr>
          <w:t>[A16] (WRC-19)</w:t>
        </w:r>
        <w:r w:rsidRPr="00B93F6A">
          <w:rPr>
            <w:szCs w:val="24"/>
            <w:lang w:eastAsia="zh-CN"/>
          </w:rPr>
          <w:t xml:space="preserve"> shall also apply, and</w:t>
        </w:r>
        <w:r w:rsidRPr="00B93F6A">
          <w:rPr>
            <w:iCs/>
            <w:szCs w:val="24"/>
          </w:rPr>
          <w:t xml:space="preserve"> </w:t>
        </w:r>
        <w:r w:rsidRPr="00B93F6A">
          <w:rPr>
            <w:bCs/>
            <w:iCs/>
            <w:szCs w:val="24"/>
          </w:rPr>
          <w:t>No.</w:t>
        </w:r>
        <w:r w:rsidRPr="00B93F6A">
          <w:rPr>
            <w:b/>
            <w:iCs/>
            <w:szCs w:val="24"/>
          </w:rPr>
          <w:t xml:space="preserve"> </w:t>
        </w:r>
        <w:r w:rsidRPr="00B93F6A">
          <w:rPr>
            <w:rStyle w:val="Artref"/>
            <w:b/>
            <w:bCs/>
          </w:rPr>
          <w:t>22.2</w:t>
        </w:r>
        <w:r w:rsidRPr="00B93F6A">
          <w:rPr>
            <w:iCs/>
            <w:szCs w:val="24"/>
          </w:rPr>
          <w:t xml:space="preserve"> shall continue to apply.</w:t>
        </w:r>
        <w:r w:rsidRPr="00F84AF7">
          <w:rPr>
            <w:sz w:val="16"/>
            <w:szCs w:val="16"/>
          </w:rPr>
          <w:t>     </w:t>
        </w:r>
        <w:r w:rsidRPr="00B93F6A">
          <w:rPr>
            <w:sz w:val="16"/>
            <w:szCs w:val="16"/>
            <w:lang w:eastAsia="zh-CN"/>
          </w:rPr>
          <w:t>(WRC-19)</w:t>
        </w:r>
      </w:ins>
    </w:p>
    <w:p w:rsidR="0084669D" w:rsidRPr="00602777" w:rsidRDefault="0084669D" w:rsidP="0084669D">
      <w:pPr>
        <w:pStyle w:val="Reasons"/>
        <w:rPr>
          <w:ins w:id="77" w:author="USA" w:date="2018-08-01T10:22:00Z"/>
          <w:lang w:eastAsia="zh-CN"/>
        </w:rPr>
      </w:pPr>
    </w:p>
    <w:p w:rsidR="0084669D" w:rsidRPr="00827AD3" w:rsidRDefault="0084669D" w:rsidP="0084669D">
      <w:pPr>
        <w:pStyle w:val="Proposal"/>
        <w:rPr>
          <w:ins w:id="78" w:author="USA" w:date="2018-08-01T10:22:00Z"/>
        </w:rPr>
      </w:pPr>
      <w:ins w:id="79" w:author="USA" w:date="2018-08-01T10:22:00Z">
        <w:r w:rsidRPr="00827AD3">
          <w:t>ADD</w:t>
        </w:r>
      </w:ins>
    </w:p>
    <w:p w:rsidR="0084669D" w:rsidRPr="00B93F6A" w:rsidRDefault="0084669D" w:rsidP="0084669D">
      <w:pPr>
        <w:pStyle w:val="Note"/>
        <w:rPr>
          <w:ins w:id="80" w:author="USA" w:date="2018-08-01T10:22:00Z"/>
        </w:rPr>
      </w:pPr>
      <w:proofErr w:type="gramStart"/>
      <w:ins w:id="81" w:author="USA" w:date="2018-08-01T10:22:00Z">
        <w:r w:rsidRPr="00BC22D2">
          <w:rPr>
            <w:rStyle w:val="Artdef"/>
          </w:rPr>
          <w:t>5.B16</w:t>
        </w:r>
        <w:proofErr w:type="gramEnd"/>
        <w:r w:rsidRPr="00B93F6A">
          <w:rPr>
            <w:b/>
          </w:rPr>
          <w:tab/>
        </w:r>
        <w:r w:rsidRPr="00B93F6A">
          <w:rPr>
            <w:lang w:eastAsia="ko-KR"/>
          </w:rPr>
          <w:t>T</w:t>
        </w:r>
        <w:r w:rsidRPr="00B93F6A">
          <w:t>he use of the frequency bands 39.5-40 and 40-40.5 GHz by the mobile-satellite service (space-to-Earth) and non</w:t>
        </w:r>
        <w:r w:rsidRPr="00B93F6A">
          <w:noBreakHyphen/>
          <w:t>geostationary-satellite systems in the fixed-satellite service (space-to-Earth) is subject to coordination under No. </w:t>
        </w:r>
        <w:r w:rsidRPr="00B93F6A">
          <w:rPr>
            <w:rStyle w:val="Artref"/>
            <w:b/>
            <w:bCs/>
          </w:rPr>
          <w:t>9.11A</w:t>
        </w:r>
        <w:r w:rsidRPr="00B93F6A">
          <w:t>.</w:t>
        </w:r>
        <w:r w:rsidRPr="00F84AF7">
          <w:rPr>
            <w:sz w:val="16"/>
            <w:szCs w:val="16"/>
          </w:rPr>
          <w:t>     </w:t>
        </w:r>
        <w:r w:rsidRPr="00BF4E69">
          <w:rPr>
            <w:sz w:val="16"/>
            <w:szCs w:val="16"/>
          </w:rPr>
          <w:t>(WRC-19).</w:t>
        </w:r>
      </w:ins>
    </w:p>
    <w:p w:rsidR="0084669D" w:rsidRPr="00B93F6A" w:rsidRDefault="0084669D" w:rsidP="0084669D">
      <w:pPr>
        <w:pStyle w:val="Reasons"/>
        <w:rPr>
          <w:ins w:id="82" w:author="USA" w:date="2018-08-01T10:22:00Z"/>
          <w:lang w:eastAsia="zh-CN"/>
        </w:rPr>
      </w:pPr>
    </w:p>
    <w:p w:rsidR="0084669D" w:rsidRDefault="0084669D" w:rsidP="00606072">
      <w:pPr>
        <w:rPr>
          <w:ins w:id="83" w:author="USA" w:date="2018-08-01T10:22:00Z"/>
          <w:sz w:val="16"/>
          <w:szCs w:val="16"/>
        </w:rPr>
      </w:pPr>
    </w:p>
    <w:p w:rsidR="000E7A2C" w:rsidRDefault="000E7A2C" w:rsidP="00606072">
      <w:pPr>
        <w:rPr>
          <w:sz w:val="16"/>
          <w:szCs w:val="16"/>
        </w:rPr>
      </w:pPr>
    </w:p>
    <w:p w:rsidR="000E7A2C" w:rsidRPr="000E7A2C" w:rsidRDefault="000E7A2C" w:rsidP="00606072">
      <w:pPr>
        <w:rPr>
          <w:szCs w:val="24"/>
        </w:rPr>
      </w:pPr>
      <w:r w:rsidRPr="000E7A2C">
        <w:rPr>
          <w:b/>
          <w:szCs w:val="24"/>
        </w:rPr>
        <w:t>Reasons:</w:t>
      </w:r>
      <w:r>
        <w:rPr>
          <w:szCs w:val="24"/>
        </w:rPr>
        <w:t xml:space="preserve"> To address coordination among non-GSO </w:t>
      </w:r>
      <w:ins w:id="84" w:author="USA" w:date="2018-08-01T10:22:00Z">
        <w:r w:rsidR="0084669D">
          <w:rPr>
            <w:szCs w:val="24"/>
          </w:rPr>
          <w:t xml:space="preserve">and mobile-satellite service (space-to-Earth) </w:t>
        </w:r>
      </w:ins>
      <w:r>
        <w:rPr>
          <w:szCs w:val="24"/>
        </w:rPr>
        <w:t>FSS systems in the 50/40 GHz bands</w:t>
      </w:r>
    </w:p>
    <w:p w:rsidR="00422589" w:rsidRPr="00606072" w:rsidRDefault="00422589" w:rsidP="00422589">
      <w:pPr>
        <w:rPr>
          <w:b/>
        </w:rPr>
      </w:pPr>
    </w:p>
    <w:p w:rsidR="00422589" w:rsidRDefault="00936B27" w:rsidP="00422589">
      <w:pPr>
        <w:rPr>
          <w:b/>
        </w:rPr>
      </w:pPr>
      <w:r>
        <w:rPr>
          <w:b/>
        </w:rPr>
        <w:t>ADD</w:t>
      </w:r>
      <w:r w:rsidR="00422589" w:rsidRPr="00606072">
        <w:rPr>
          <w:b/>
        </w:rPr>
        <w:tab/>
      </w:r>
      <w:r w:rsidR="00422589" w:rsidRPr="00606072">
        <w:rPr>
          <w:b/>
        </w:rPr>
        <w:tab/>
        <w:t>USA/1.</w:t>
      </w:r>
      <w:r w:rsidR="00422589">
        <w:rPr>
          <w:b/>
        </w:rPr>
        <w:t>6/2</w:t>
      </w:r>
    </w:p>
    <w:p w:rsidR="00936B27" w:rsidRDefault="00936B27" w:rsidP="00422589">
      <w:pPr>
        <w:rPr>
          <w:b/>
        </w:rPr>
      </w:pPr>
    </w:p>
    <w:p w:rsidR="00936B27" w:rsidRPr="0034276F" w:rsidRDefault="00936B27" w:rsidP="00936B27">
      <w:pPr>
        <w:keepNext/>
        <w:keepLines/>
        <w:spacing w:before="480"/>
        <w:jc w:val="center"/>
        <w:rPr>
          <w:caps/>
          <w:sz w:val="28"/>
        </w:rPr>
      </w:pPr>
      <w:bookmarkStart w:id="85" w:name="_Toc327956623"/>
      <w:r w:rsidRPr="0034276F">
        <w:rPr>
          <w:caps/>
          <w:sz w:val="28"/>
        </w:rPr>
        <w:t>ARTICLE 22</w:t>
      </w:r>
      <w:bookmarkEnd w:id="85"/>
    </w:p>
    <w:p w:rsidR="00936B27" w:rsidRPr="0034276F" w:rsidRDefault="00936B27" w:rsidP="00936B27">
      <w:pPr>
        <w:keepNext/>
        <w:keepLines/>
        <w:spacing w:before="240"/>
        <w:jc w:val="center"/>
        <w:rPr>
          <w:b/>
          <w:position w:val="6"/>
          <w:sz w:val="18"/>
        </w:rPr>
      </w:pPr>
      <w:r w:rsidRPr="0034276F">
        <w:rPr>
          <w:b/>
          <w:sz w:val="28"/>
        </w:rPr>
        <w:t>Space services</w:t>
      </w:r>
    </w:p>
    <w:p w:rsidR="00936B27" w:rsidRDefault="00936B27" w:rsidP="00422589">
      <w:pPr>
        <w:rPr>
          <w:b/>
        </w:rPr>
      </w:pPr>
    </w:p>
    <w:p w:rsidR="00F117EB" w:rsidRDefault="00F117EB" w:rsidP="00936B27">
      <w:pPr>
        <w:rPr>
          <w:rFonts w:eastAsia="Times New Roman"/>
          <w:b/>
          <w:szCs w:val="20"/>
          <w:lang w:val="en-GB"/>
        </w:rPr>
      </w:pPr>
      <w:r w:rsidRPr="008F5441">
        <w:rPr>
          <w:rFonts w:eastAsia="Times New Roman"/>
          <w:b/>
          <w:szCs w:val="20"/>
          <w:lang w:val="en-GB"/>
        </w:rPr>
        <w:t>ADD</w:t>
      </w:r>
    </w:p>
    <w:p w:rsidR="00F117EB" w:rsidRDefault="00F117EB" w:rsidP="00936B27">
      <w:pPr>
        <w:rPr>
          <w:b/>
        </w:rPr>
      </w:pPr>
    </w:p>
    <w:p w:rsidR="00936B27" w:rsidRPr="00726DF8" w:rsidRDefault="00936B27" w:rsidP="00936B27">
      <w:r w:rsidRPr="00726DF8">
        <w:rPr>
          <w:b/>
        </w:rPr>
        <w:t>22.5L</w:t>
      </w:r>
      <w:r w:rsidRPr="00726DF8">
        <w:rPr>
          <w:b/>
        </w:rPr>
        <w:tab/>
      </w:r>
      <w:r w:rsidRPr="00726DF8">
        <w:t xml:space="preserve">9)  </w:t>
      </w:r>
      <w:del w:id="86" w:author="USA" w:date="2018-08-01T10:25:00Z">
        <w:r w:rsidRPr="00726DF8" w:rsidDel="002C36D7">
          <w:delText xml:space="preserve">The operation of any </w:delText>
        </w:r>
      </w:del>
      <w:ins w:id="87" w:author="USA" w:date="2018-08-01T10:25:00Z">
        <w:r w:rsidR="002C36D7">
          <w:t xml:space="preserve">A </w:t>
        </w:r>
      </w:ins>
      <w:r w:rsidRPr="00726DF8">
        <w:t xml:space="preserve">non-geostationary-satellite system in the fixed-satellite service in the frequency bands 37.5-39.5, 39.5-42.5, 47.2-50.2, and 50.4-51.4 GHz shall not exceed a single-entry permissible allowance of 3% of time allowance for degradation in terms of C/N </w:t>
      </w:r>
      <w:ins w:id="88" w:author="USA" w:date="2018-08-01T10:26:00Z">
        <w:r w:rsidR="002C36D7">
          <w:t xml:space="preserve">specified in the short term and long term performance objectives </w:t>
        </w:r>
      </w:ins>
      <w:r w:rsidRPr="00726DF8">
        <w:t xml:space="preserve">of </w:t>
      </w:r>
      <w:ins w:id="89" w:author="USA" w:date="2018-08-01T10:26:00Z">
        <w:r w:rsidR="002C36D7">
          <w:t xml:space="preserve">reference </w:t>
        </w:r>
      </w:ins>
      <w:r w:rsidRPr="00726DF8">
        <w:t xml:space="preserve">GSO FSS networks.  The calculation procedures given in </w:t>
      </w:r>
      <w:del w:id="90" w:author="USA" w:date="2018-08-01T10:26:00Z">
        <w:r w:rsidR="0093527E" w:rsidRPr="008F5441" w:rsidDel="002C36D7">
          <w:rPr>
            <w:rFonts w:eastAsia="Times New Roman"/>
            <w:szCs w:val="20"/>
            <w:lang w:val="en-GB"/>
          </w:rPr>
          <w:delText xml:space="preserve">that </w:delText>
        </w:r>
      </w:del>
      <w:r w:rsidR="0093527E" w:rsidRPr="008F5441">
        <w:rPr>
          <w:rFonts w:eastAsia="Times New Roman"/>
          <w:szCs w:val="20"/>
          <w:lang w:val="en-GB"/>
        </w:rPr>
        <w:t>Recommendation ITU</w:t>
      </w:r>
      <w:r w:rsidR="0093527E" w:rsidRPr="008F5441">
        <w:rPr>
          <w:rFonts w:eastAsia="Times New Roman"/>
          <w:color w:val="231F20"/>
          <w:szCs w:val="24"/>
          <w:lang w:val="en-GB"/>
        </w:rPr>
        <w:noBreakHyphen/>
      </w:r>
      <w:r w:rsidR="0093527E" w:rsidRPr="008F5441">
        <w:rPr>
          <w:rFonts w:eastAsia="Times New Roman"/>
          <w:szCs w:val="20"/>
          <w:lang w:val="en-GB"/>
        </w:rPr>
        <w:t>R S</w:t>
      </w:r>
      <w:proofErr w:type="gramStart"/>
      <w:r w:rsidR="0093527E" w:rsidRPr="008F5441">
        <w:rPr>
          <w:rFonts w:eastAsia="Times New Roman"/>
          <w:szCs w:val="20"/>
          <w:lang w:val="en-GB"/>
        </w:rPr>
        <w:t>.[</w:t>
      </w:r>
      <w:proofErr w:type="gramEnd"/>
      <w:r w:rsidR="0093527E" w:rsidRPr="008F5441">
        <w:rPr>
          <w:rFonts w:eastAsia="Times New Roman"/>
          <w:szCs w:val="20"/>
          <w:lang w:val="en-GB"/>
        </w:rPr>
        <w:t xml:space="preserve">50/40 GHz FSS sharing] </w:t>
      </w:r>
      <w:r w:rsidR="0093527E">
        <w:t xml:space="preserve">and the GSO reference links contained in </w:t>
      </w:r>
      <w:r w:rsidR="0093527E">
        <w:rPr>
          <w:rFonts w:eastAsia="Times New Roman"/>
          <w:szCs w:val="20"/>
          <w:lang w:val="en-GB"/>
        </w:rPr>
        <w:t xml:space="preserve">Recommendation ITU-R S.[50/40 GHz Reference Links] </w:t>
      </w:r>
      <w:r w:rsidRPr="00726DF8">
        <w:t xml:space="preserve">shall be used for the calculation </w:t>
      </w:r>
      <w:del w:id="91" w:author="USA" w:date="2018-08-01T10:27:00Z">
        <w:r w:rsidRPr="00726DF8" w:rsidDel="002C36D7">
          <w:delText>of the 3% single-entry operational allowance</w:delText>
        </w:r>
      </w:del>
      <w:r w:rsidRPr="00726DF8">
        <w:t>.</w:t>
      </w:r>
      <w:ins w:id="92" w:author="USA" w:date="2018-08-01T10:27:00Z">
        <w:r w:rsidR="002C36D7">
          <w:t xml:space="preserve">  (WRC-19)</w:t>
        </w:r>
      </w:ins>
    </w:p>
    <w:p w:rsidR="00936B27" w:rsidRDefault="00936B27" w:rsidP="00936B27"/>
    <w:p w:rsidR="00F117EB" w:rsidRDefault="00F117EB" w:rsidP="00936B27">
      <w:pPr>
        <w:rPr>
          <w:rFonts w:eastAsia="Times New Roman"/>
          <w:b/>
          <w:szCs w:val="20"/>
          <w:lang w:val="en-GB"/>
        </w:rPr>
      </w:pPr>
      <w:r w:rsidRPr="008F5441">
        <w:rPr>
          <w:rFonts w:eastAsia="Times New Roman"/>
          <w:b/>
          <w:szCs w:val="20"/>
          <w:lang w:val="en-GB"/>
        </w:rPr>
        <w:t>ADD</w:t>
      </w:r>
    </w:p>
    <w:p w:rsidR="00F117EB" w:rsidRPr="00726DF8" w:rsidRDefault="00F117EB" w:rsidP="00936B27"/>
    <w:p w:rsidR="00936B27" w:rsidRPr="00726DF8" w:rsidRDefault="00936B27" w:rsidP="00936B27">
      <w:pPr>
        <w:rPr>
          <w:i/>
        </w:rPr>
      </w:pPr>
      <w:r w:rsidRPr="00726DF8">
        <w:rPr>
          <w:b/>
        </w:rPr>
        <w:t>22.5M</w:t>
      </w:r>
      <w:r w:rsidRPr="00726DF8">
        <w:tab/>
        <w:t>10) Administrations operating or planning to operate non-geostationary-</w:t>
      </w:r>
      <w:r w:rsidR="00F117EB" w:rsidRPr="00726DF8">
        <w:t>satellite</w:t>
      </w:r>
      <w:r w:rsidRPr="00726DF8">
        <w:t xml:space="preserve"> systems in the fixed-satellite service in the frequency bands 37.5-39.5, 39.5-42.5, 47.2-50.2, and 50.4-</w:t>
      </w:r>
      <w:r w:rsidRPr="00726DF8">
        <w:lastRenderedPageBreak/>
        <w:t xml:space="preserve">51.4 GHz shall apply the provisions of Resolution </w:t>
      </w:r>
      <w:r w:rsidRPr="00726DF8">
        <w:rPr>
          <w:b/>
        </w:rPr>
        <w:t>[A</w:t>
      </w:r>
      <w:ins w:id="93" w:author="USA" w:date="2018-08-01T10:28:00Z">
        <w:r w:rsidR="002C36D7">
          <w:rPr>
            <w:b/>
          </w:rPr>
          <w:t>16</w:t>
        </w:r>
      </w:ins>
      <w:del w:id="94" w:author="USA" w:date="2018-08-01T10:28:00Z">
        <w:r w:rsidRPr="00726DF8" w:rsidDel="002C36D7">
          <w:rPr>
            <w:b/>
          </w:rPr>
          <w:delText>GG Sharing</w:delText>
        </w:r>
      </w:del>
      <w:r w:rsidRPr="00726DF8">
        <w:rPr>
          <w:b/>
        </w:rPr>
        <w:t>] (WRC-19)</w:t>
      </w:r>
      <w:r w:rsidRPr="00726DF8">
        <w:t xml:space="preserve"> to ensure that the aggregate interference into geostationary fixed</w:t>
      </w:r>
      <w:ins w:id="95" w:author="USA" w:date="2018-08-01T10:28:00Z">
        <w:r w:rsidR="002C36D7">
          <w:t xml:space="preserve"> and broadcasting </w:t>
        </w:r>
      </w:ins>
      <w:del w:id="96" w:author="USA" w:date="2018-08-01T10:28:00Z">
        <w:r w:rsidRPr="00726DF8" w:rsidDel="002C36D7">
          <w:delText>-</w:delText>
        </w:r>
      </w:del>
      <w:r w:rsidR="00104813" w:rsidRPr="00726DF8">
        <w:t>satellite</w:t>
      </w:r>
      <w:r w:rsidRPr="00726DF8">
        <w:t xml:space="preserve"> service networks caused by </w:t>
      </w:r>
      <w:ins w:id="97" w:author="USA" w:date="2018-08-01T10:28:00Z">
        <w:r w:rsidR="002C36D7">
          <w:t xml:space="preserve">all </w:t>
        </w:r>
      </w:ins>
      <w:r w:rsidRPr="00726DF8">
        <w:t>non-geostationary</w:t>
      </w:r>
      <w:ins w:id="98" w:author="USA" w:date="2018-08-01T10:28:00Z">
        <w:r w:rsidR="002C36D7">
          <w:t xml:space="preserve"> fixed</w:t>
        </w:r>
      </w:ins>
      <w:r w:rsidRPr="00726DF8">
        <w:t>-</w:t>
      </w:r>
      <w:ins w:id="99" w:author="USA" w:date="2018-08-01T10:28:00Z">
        <w:r w:rsidR="002C36D7">
          <w:t xml:space="preserve">service </w:t>
        </w:r>
      </w:ins>
      <w:r w:rsidRPr="00726DF8">
        <w:t xml:space="preserve">satellite systems operating </w:t>
      </w:r>
      <w:ins w:id="100" w:author="USA" w:date="2018-08-01T10:29:00Z">
        <w:r w:rsidR="00C0134E">
          <w:t>co-</w:t>
        </w:r>
        <w:proofErr w:type="spellStart"/>
        <w:r w:rsidR="00C0134E">
          <w:t>freqeuncy</w:t>
        </w:r>
        <w:proofErr w:type="spellEnd"/>
        <w:r w:rsidR="00C0134E">
          <w:t xml:space="preserve"> </w:t>
        </w:r>
      </w:ins>
      <w:r w:rsidRPr="00726DF8">
        <w:t xml:space="preserve">in these frequency bands </w:t>
      </w:r>
      <w:ins w:id="101" w:author="USA" w:date="2018-08-01T10:29:00Z">
        <w:r w:rsidR="00C0134E">
          <w:t xml:space="preserve">should </w:t>
        </w:r>
      </w:ins>
      <w:del w:id="102" w:author="USA" w:date="2018-08-01T10:29:00Z">
        <w:r w:rsidRPr="00726DF8" w:rsidDel="00C0134E">
          <w:delText xml:space="preserve">does </w:delText>
        </w:r>
      </w:del>
      <w:r w:rsidRPr="00726DF8">
        <w:t xml:space="preserve">not exceed </w:t>
      </w:r>
      <w:ins w:id="103" w:author="USA" w:date="2018-08-01T10:29:00Z">
        <w:r w:rsidR="00C0134E">
          <w:t xml:space="preserve">10% of </w:t>
        </w:r>
      </w:ins>
      <w:r w:rsidRPr="00726DF8">
        <w:t xml:space="preserve">the </w:t>
      </w:r>
      <w:ins w:id="104" w:author="USA" w:date="2018-08-01T10:29:00Z">
        <w:r w:rsidR="00C0134E">
          <w:t xml:space="preserve">time allowance for degradation in terms of C/N specified in the short term and long term performance objectives of the geostationary reference links listed in Recommendation ITU-R S.[50/40 RFERENCE LINKS].  (WRC-19) </w:t>
        </w:r>
      </w:ins>
      <w:del w:id="105" w:author="USA" w:date="2018-08-01T10:30:00Z">
        <w:r w:rsidRPr="00726DF8" w:rsidDel="00C0134E">
          <w:delText xml:space="preserve">total aggregate limits. </w:delText>
        </w:r>
      </w:del>
    </w:p>
    <w:p w:rsidR="00422589" w:rsidRDefault="00422589" w:rsidP="00606072"/>
    <w:p w:rsidR="00A047C6" w:rsidRDefault="000E7A2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106" w:author="USA" w:date="2018-08-01T10:30:00Z"/>
          <w:bCs/>
          <w:szCs w:val="24"/>
        </w:rPr>
      </w:pPr>
      <w:r>
        <w:rPr>
          <w:b/>
        </w:rPr>
        <w:t xml:space="preserve">Reasons: </w:t>
      </w:r>
      <w:r w:rsidR="0073564E">
        <w:t>Based on ITU-R studies, the</w:t>
      </w:r>
      <w:r>
        <w:rPr>
          <w:bCs/>
          <w:szCs w:val="24"/>
        </w:rPr>
        <w:t xml:space="preserve"> detailed technical regulatory provisions</w:t>
      </w:r>
      <w:r w:rsidR="0073564E">
        <w:rPr>
          <w:bCs/>
          <w:szCs w:val="24"/>
        </w:rPr>
        <w:t xml:space="preserve"> presented above will introduce </w:t>
      </w:r>
      <w:ins w:id="107" w:author="USA" w:date="2018-08-01T10:30:00Z">
        <w:r w:rsidR="00C0134E">
          <w:rPr>
            <w:bCs/>
            <w:szCs w:val="24"/>
          </w:rPr>
          <w:t xml:space="preserve">technical </w:t>
        </w:r>
      </w:ins>
      <w:r w:rsidR="0073564E">
        <w:rPr>
          <w:bCs/>
          <w:szCs w:val="24"/>
        </w:rPr>
        <w:t>regulatory provisions</w:t>
      </w:r>
      <w:r>
        <w:rPr>
          <w:bCs/>
          <w:szCs w:val="24"/>
        </w:rPr>
        <w:t xml:space="preserve"> into the Radio Regulations that will enable the introduction of non-GSO satellite systems that will protect GSO systems</w:t>
      </w:r>
      <w:r w:rsidR="0073564E">
        <w:rPr>
          <w:bCs/>
          <w:szCs w:val="24"/>
        </w:rPr>
        <w:t xml:space="preserve"> and provide for maximum spectral efficiency for FSS operations in the 50/40 GHz bands</w:t>
      </w:r>
      <w:r>
        <w:rPr>
          <w:bCs/>
          <w:szCs w:val="24"/>
        </w:rPr>
        <w:t xml:space="preserve">.  </w:t>
      </w:r>
      <w:bookmarkStart w:id="108" w:name="a"/>
      <w:bookmarkEnd w:id="108"/>
    </w:p>
    <w:p w:rsidR="00C0134E" w:rsidRDefault="00C013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109" w:author="USA" w:date="2018-08-01T10:30:00Z"/>
          <w:bCs/>
          <w:szCs w:val="24"/>
        </w:rPr>
      </w:pPr>
    </w:p>
    <w:p w:rsidR="00C0134E" w:rsidRPr="00B93F6A" w:rsidRDefault="00C0134E" w:rsidP="00C0134E">
      <w:pPr>
        <w:pStyle w:val="ArtNo"/>
        <w:rPr>
          <w:ins w:id="110" w:author="USA" w:date="2018-08-01T10:30:00Z"/>
        </w:rPr>
      </w:pPr>
      <w:ins w:id="111" w:author="USA" w:date="2018-08-01T10:30:00Z">
        <w:r w:rsidRPr="00B93F6A">
          <w:t xml:space="preserve">ARTICLE </w:t>
        </w:r>
        <w:r w:rsidRPr="00B93F6A">
          <w:rPr>
            <w:rStyle w:val="href"/>
          </w:rPr>
          <w:t>9</w:t>
        </w:r>
      </w:ins>
    </w:p>
    <w:p w:rsidR="00C0134E" w:rsidRPr="00B93F6A" w:rsidRDefault="00C0134E" w:rsidP="00C0134E">
      <w:pPr>
        <w:pStyle w:val="Arttitle"/>
        <w:keepLines w:val="0"/>
        <w:spacing w:before="120"/>
        <w:rPr>
          <w:ins w:id="112" w:author="USA" w:date="2018-08-01T10:30:00Z"/>
        </w:rPr>
      </w:pPr>
      <w:bookmarkStart w:id="113" w:name="_Toc327956593"/>
      <w:bookmarkStart w:id="114" w:name="_Toc451865302"/>
      <w:ins w:id="115" w:author="USA" w:date="2018-08-01T10:30:00Z">
        <w:r w:rsidRPr="00B93F6A">
          <w:t>Procedure for effecting coordination with or obtaining agreement of other administrations</w:t>
        </w:r>
        <w:r w:rsidRPr="00B93F6A">
          <w:rPr>
            <w:rStyle w:val="FootnoteReference"/>
            <w:bCs/>
          </w:rPr>
          <w:t>1, 2, 3, 4, 5, 6, 7, 8,</w:t>
        </w:r>
        <w:r w:rsidRPr="00B93F6A">
          <w:rPr>
            <w:b w:val="0"/>
            <w:bCs/>
          </w:rPr>
          <w:t xml:space="preserve"> </w:t>
        </w:r>
        <w:r w:rsidRPr="00B93F6A">
          <w:rPr>
            <w:rStyle w:val="FootnoteReference"/>
            <w:bCs/>
          </w:rPr>
          <w:t>9</w:t>
        </w:r>
        <w:r w:rsidRPr="00B93F6A">
          <w:rPr>
            <w:b w:val="0"/>
            <w:bCs/>
            <w:sz w:val="16"/>
            <w:szCs w:val="16"/>
          </w:rPr>
          <w:t>    (WRC</w:t>
        </w:r>
        <w:r w:rsidRPr="00B93F6A">
          <w:rPr>
            <w:b w:val="0"/>
            <w:bCs/>
            <w:sz w:val="16"/>
            <w:szCs w:val="16"/>
          </w:rPr>
          <w:noBreakHyphen/>
          <w:t>15)</w:t>
        </w:r>
        <w:bookmarkEnd w:id="113"/>
        <w:bookmarkEnd w:id="114"/>
      </w:ins>
    </w:p>
    <w:p w:rsidR="00C0134E" w:rsidRDefault="00C013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r w:rsidRPr="004A5C93">
        <w:rPr>
          <w:rFonts w:eastAsia="Times New Roman"/>
          <w:b/>
          <w:szCs w:val="20"/>
          <w:lang w:val="en-GB"/>
        </w:rPr>
        <w:t>MOD</w:t>
      </w:r>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6179B3" w:rsidRPr="004A5C93" w:rsidRDefault="006179B3" w:rsidP="006179B3">
      <w:pPr>
        <w:tabs>
          <w:tab w:val="clear" w:pos="576"/>
          <w:tab w:val="clear" w:pos="792"/>
          <w:tab w:val="clear" w:pos="1008"/>
          <w:tab w:val="clear" w:pos="1224"/>
          <w:tab w:val="clear" w:pos="1440"/>
        </w:tabs>
        <w:autoSpaceDE w:val="0"/>
        <w:autoSpaceDN w:val="0"/>
        <w:adjustRightInd w:val="0"/>
        <w:rPr>
          <w:rFonts w:eastAsiaTheme="minorHAnsi"/>
          <w:szCs w:val="24"/>
        </w:rPr>
      </w:pPr>
      <w:r w:rsidRPr="004A5C93">
        <w:rPr>
          <w:rFonts w:eastAsiaTheme="minorHAnsi"/>
          <w:b/>
          <w:bCs/>
          <w:szCs w:val="24"/>
        </w:rPr>
        <w:t xml:space="preserve">9.35 </w:t>
      </w:r>
      <w:r w:rsidRPr="004A5C93">
        <w:rPr>
          <w:rFonts w:eastAsiaTheme="minorHAnsi"/>
          <w:i/>
          <w:iCs/>
          <w:szCs w:val="24"/>
        </w:rPr>
        <w:t xml:space="preserve">a) </w:t>
      </w:r>
      <w:r w:rsidRPr="004A5C93">
        <w:rPr>
          <w:rFonts w:eastAsiaTheme="minorHAnsi"/>
          <w:szCs w:val="24"/>
        </w:rPr>
        <w:t xml:space="preserve">examine that information with respect to its conformity with No. </w:t>
      </w:r>
      <w:r w:rsidRPr="004A5C93">
        <w:rPr>
          <w:rFonts w:eastAsiaTheme="minorHAnsi"/>
          <w:b/>
          <w:bCs/>
          <w:szCs w:val="24"/>
        </w:rPr>
        <w:t>11.31</w:t>
      </w:r>
      <w:ins w:id="116" w:author="USA" w:date="2018-08-01T10:31:00Z">
        <w:r w:rsidR="00C0134E" w:rsidRPr="00C0134E">
          <w:rPr>
            <w:rFonts w:eastAsiaTheme="minorHAnsi"/>
            <w:b/>
            <w:bCs/>
            <w:szCs w:val="24"/>
            <w:vertAlign w:val="superscript"/>
          </w:rPr>
          <w:t>MOD</w:t>
        </w:r>
      </w:ins>
      <w:r w:rsidRPr="004A5C93">
        <w:rPr>
          <w:rFonts w:eastAsiaTheme="minorHAnsi"/>
          <w:szCs w:val="24"/>
          <w:vertAlign w:val="superscript"/>
        </w:rPr>
        <w:t>19</w:t>
      </w:r>
      <w:r w:rsidRPr="004A5C93">
        <w:rPr>
          <w:rFonts w:eastAsiaTheme="minorHAnsi"/>
          <w:szCs w:val="24"/>
        </w:rPr>
        <w:t>;</w:t>
      </w:r>
    </w:p>
    <w:p w:rsidR="006179B3" w:rsidRDefault="006179B3"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117" w:author="USA" w:date="2018-08-01T10:31:00Z"/>
          <w:rFonts w:eastAsiaTheme="minorHAnsi"/>
          <w:szCs w:val="24"/>
        </w:rPr>
      </w:pPr>
      <w:r w:rsidRPr="004A5C93">
        <w:rPr>
          <w:rFonts w:eastAsiaTheme="minorHAnsi"/>
          <w:szCs w:val="24"/>
        </w:rPr>
        <w:t>(WRC-20</w:t>
      </w:r>
      <w:r w:rsidR="001571C1" w:rsidRPr="004A5C93">
        <w:rPr>
          <w:rFonts w:eastAsiaTheme="minorHAnsi"/>
          <w:szCs w:val="24"/>
        </w:rPr>
        <w:t>19</w:t>
      </w:r>
      <w:r w:rsidRPr="004A5C93">
        <w:rPr>
          <w:rFonts w:eastAsiaTheme="minorHAnsi"/>
          <w:szCs w:val="24"/>
        </w:rPr>
        <w:t>)</w:t>
      </w:r>
    </w:p>
    <w:p w:rsidR="00C0134E"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118" w:author="USA" w:date="2018-08-01T10:31:00Z"/>
          <w:rFonts w:eastAsiaTheme="minorHAnsi"/>
          <w:szCs w:val="24"/>
        </w:rPr>
      </w:pPr>
    </w:p>
    <w:p w:rsidR="00C0134E" w:rsidRPr="00B93F6A" w:rsidRDefault="00C0134E" w:rsidP="00C0134E">
      <w:pPr>
        <w:pStyle w:val="Proposal"/>
        <w:rPr>
          <w:ins w:id="119" w:author="USA" w:date="2018-08-01T10:31:00Z"/>
        </w:rPr>
      </w:pPr>
      <w:ins w:id="120" w:author="USA" w:date="2018-08-01T10:31:00Z">
        <w:r w:rsidRPr="00B93F6A">
          <w:t>MOD</w:t>
        </w:r>
      </w:ins>
    </w:p>
    <w:p w:rsidR="00C0134E" w:rsidRPr="00B93F6A" w:rsidRDefault="00C0134E" w:rsidP="00C0134E">
      <w:pPr>
        <w:rPr>
          <w:ins w:id="121" w:author="USA" w:date="2018-08-01T10:31:00Z"/>
        </w:rPr>
      </w:pPr>
      <w:ins w:id="122" w:author="USA" w:date="2018-08-01T10:31:00Z">
        <w:r w:rsidRPr="00B93F6A">
          <w:t>_______________</w:t>
        </w:r>
      </w:ins>
    </w:p>
    <w:p w:rsidR="00C0134E" w:rsidRPr="004A5C93" w:rsidRDefault="00C0134E"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FC393B" w:rsidRPr="004A5C93" w:rsidRDefault="00FC393B"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FC393B" w:rsidRDefault="00FC393B" w:rsidP="00FC393B">
      <w:pPr>
        <w:tabs>
          <w:tab w:val="clear" w:pos="576"/>
          <w:tab w:val="clear" w:pos="792"/>
          <w:tab w:val="clear" w:pos="1008"/>
          <w:tab w:val="clear" w:pos="1224"/>
          <w:tab w:val="clear" w:pos="1440"/>
        </w:tabs>
        <w:autoSpaceDE w:val="0"/>
        <w:autoSpaceDN w:val="0"/>
        <w:adjustRightInd w:val="0"/>
        <w:rPr>
          <w:rFonts w:ascii="TimesNewRomanPSMT" w:eastAsiaTheme="minorHAnsi" w:hAnsi="TimesNewRomanPSMT" w:cs="TimesNewRomanPSMT"/>
          <w:szCs w:val="24"/>
        </w:rPr>
      </w:pPr>
      <w:r w:rsidRPr="004A5C93">
        <w:rPr>
          <w:rFonts w:ascii="TimesNewRomanPSMT" w:eastAsiaTheme="minorHAnsi" w:hAnsi="TimesNewRomanPSMT" w:cs="TimesNewRomanPSMT"/>
          <w:szCs w:val="24"/>
          <w:vertAlign w:val="superscript"/>
        </w:rPr>
        <w:t xml:space="preserve">19 </w:t>
      </w:r>
      <w:r w:rsidRPr="004A5C93">
        <w:rPr>
          <w:rFonts w:eastAsiaTheme="minorHAnsi"/>
          <w:b/>
          <w:bCs/>
          <w:szCs w:val="24"/>
        </w:rPr>
        <w:t xml:space="preserve">9.35.1 </w:t>
      </w:r>
      <w:r w:rsidRPr="004A5C93">
        <w:rPr>
          <w:rFonts w:ascii="TimesNewRomanPSMT" w:eastAsiaTheme="minorHAnsi" w:hAnsi="TimesNewRomanPSMT" w:cs="TimesNewRomanPSMT"/>
          <w:szCs w:val="24"/>
        </w:rPr>
        <w:t xml:space="preserve">The Bureau shall include the detailed results of its examination under No. </w:t>
      </w:r>
      <w:r w:rsidRPr="004A5C93">
        <w:rPr>
          <w:rFonts w:eastAsiaTheme="minorHAnsi"/>
          <w:b/>
          <w:bCs/>
          <w:szCs w:val="24"/>
        </w:rPr>
        <w:t xml:space="preserve">11.31 </w:t>
      </w:r>
      <w:r w:rsidRPr="004A5C93">
        <w:rPr>
          <w:rFonts w:ascii="TimesNewRomanPSMT" w:eastAsiaTheme="minorHAnsi" w:hAnsi="TimesNewRomanPSMT" w:cs="TimesNewRomanPSMT"/>
          <w:szCs w:val="24"/>
        </w:rPr>
        <w:t xml:space="preserve">of compliance with the </w:t>
      </w:r>
      <w:r w:rsidRPr="004A5C93">
        <w:rPr>
          <w:rFonts w:eastAsiaTheme="minorHAnsi"/>
          <w:szCs w:val="24"/>
        </w:rPr>
        <w:t xml:space="preserve">limits in Tables </w:t>
      </w:r>
      <w:r w:rsidRPr="004A5C93">
        <w:rPr>
          <w:rFonts w:eastAsiaTheme="minorHAnsi"/>
          <w:b/>
          <w:bCs/>
          <w:szCs w:val="24"/>
        </w:rPr>
        <w:t xml:space="preserve">22-1 </w:t>
      </w:r>
      <w:r w:rsidRPr="004A5C93">
        <w:rPr>
          <w:rFonts w:eastAsiaTheme="minorHAnsi"/>
          <w:szCs w:val="24"/>
        </w:rPr>
        <w:t xml:space="preserve">to </w:t>
      </w:r>
      <w:r w:rsidRPr="004A5C93">
        <w:rPr>
          <w:rFonts w:eastAsiaTheme="minorHAnsi"/>
          <w:b/>
          <w:bCs/>
          <w:szCs w:val="24"/>
        </w:rPr>
        <w:t xml:space="preserve">22-3 </w:t>
      </w:r>
      <w:ins w:id="123" w:author="USA" w:date="2018-08-01T10:32:00Z">
        <w:r w:rsidR="00C0134E">
          <w:rPr>
            <w:rFonts w:eastAsiaTheme="minorHAnsi"/>
            <w:bCs/>
            <w:szCs w:val="24"/>
          </w:rPr>
          <w:t xml:space="preserve">and the single entry limits in No. </w:t>
        </w:r>
        <w:r w:rsidR="00C0134E">
          <w:rPr>
            <w:rFonts w:eastAsiaTheme="minorHAnsi"/>
            <w:b/>
            <w:bCs/>
            <w:szCs w:val="24"/>
          </w:rPr>
          <w:t xml:space="preserve">22.5L </w:t>
        </w:r>
      </w:ins>
      <w:r w:rsidRPr="004A5C93">
        <w:rPr>
          <w:rFonts w:eastAsiaTheme="minorHAnsi"/>
          <w:szCs w:val="24"/>
        </w:rPr>
        <w:t xml:space="preserve">of Article </w:t>
      </w:r>
      <w:r w:rsidRPr="004A5C93">
        <w:rPr>
          <w:rFonts w:eastAsiaTheme="minorHAnsi"/>
          <w:b/>
          <w:bCs/>
          <w:szCs w:val="24"/>
        </w:rPr>
        <w:t xml:space="preserve">22 </w:t>
      </w:r>
      <w:r w:rsidRPr="004A5C93">
        <w:rPr>
          <w:rFonts w:eastAsiaTheme="minorHAnsi"/>
          <w:szCs w:val="24"/>
        </w:rPr>
        <w:t xml:space="preserve">in the publication under No. </w:t>
      </w:r>
      <w:r w:rsidRPr="004A5C93">
        <w:rPr>
          <w:rFonts w:eastAsiaTheme="minorHAnsi"/>
          <w:b/>
          <w:bCs/>
          <w:szCs w:val="24"/>
        </w:rPr>
        <w:t>9.38</w:t>
      </w:r>
      <w:r w:rsidRPr="004A5C93">
        <w:rPr>
          <w:rFonts w:eastAsiaTheme="minorHAnsi"/>
          <w:szCs w:val="24"/>
        </w:rPr>
        <w:t>. (WRC-2019)</w:t>
      </w:r>
    </w:p>
    <w:p w:rsidR="006179B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r w:rsidRPr="008F5441">
        <w:rPr>
          <w:rFonts w:eastAsia="Times New Roman"/>
          <w:b/>
          <w:szCs w:val="20"/>
          <w:lang w:val="en-GB"/>
        </w:rPr>
        <w:t>ADD</w:t>
      </w:r>
    </w:p>
    <w:p w:rsidR="008F5441" w:rsidDel="00C0134E"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rPr>
          <w:del w:id="124" w:author="USA" w:date="2018-08-01T10:32:00Z"/>
          <w:rFonts w:eastAsia="Times New Roman"/>
          <w:caps/>
          <w:sz w:val="28"/>
          <w:szCs w:val="20"/>
          <w:lang w:val="en-GB"/>
        </w:rPr>
      </w:pPr>
      <w:del w:id="125" w:author="USA" w:date="2018-08-01T10:32:00Z">
        <w:r w:rsidRPr="008F5441" w:rsidDel="00C0134E">
          <w:rPr>
            <w:rFonts w:eastAsia="Times New Roman"/>
            <w:caps/>
            <w:sz w:val="28"/>
            <w:szCs w:val="20"/>
            <w:lang w:val="en-GB"/>
          </w:rPr>
          <w:lastRenderedPageBreak/>
          <w:delText>RESOLUTION [AGG sharing] (WRC</w:delText>
        </w:r>
        <w:r w:rsidRPr="008F5441" w:rsidDel="00C0134E">
          <w:rPr>
            <w:rFonts w:eastAsia="Times New Roman"/>
            <w:caps/>
            <w:sz w:val="28"/>
            <w:szCs w:val="20"/>
            <w:lang w:val="en-GB"/>
          </w:rPr>
          <w:noBreakHyphen/>
          <w:delText>19)</w:delText>
        </w:r>
      </w:del>
    </w:p>
    <w:p w:rsidR="00C0134E" w:rsidRPr="00B93F6A" w:rsidRDefault="00C0134E" w:rsidP="00C0134E">
      <w:pPr>
        <w:pStyle w:val="ResNo"/>
        <w:rPr>
          <w:ins w:id="126" w:author="USA" w:date="2018-08-01T10:32:00Z"/>
        </w:rPr>
      </w:pPr>
      <w:ins w:id="127" w:author="USA" w:date="2018-08-01T10:32:00Z">
        <w:r w:rsidRPr="00B93F6A">
          <w:t xml:space="preserve">draft new RESOLUTION </w:t>
        </w:r>
        <w:r w:rsidRPr="00B93F6A">
          <w:rPr>
            <w:rStyle w:val="href"/>
          </w:rPr>
          <w:t>[A16]</w:t>
        </w:r>
        <w:r w:rsidRPr="00B93F6A">
          <w:t xml:space="preserve"> (WRC</w:t>
        </w:r>
        <w:r w:rsidRPr="00B93F6A">
          <w:noBreakHyphen/>
          <w:t>19)</w:t>
        </w:r>
      </w:ins>
    </w:p>
    <w:p w:rsidR="00C0134E" w:rsidRPr="008F5441" w:rsidRDefault="00C0134E"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rPr>
          <w:ins w:id="128" w:author="USA" w:date="2018-08-01T10:32:00Z"/>
          <w:rFonts w:eastAsia="Times New Roman"/>
          <w:caps/>
          <w:sz w:val="28"/>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bookmarkStart w:id="129" w:name="_Toc327364511"/>
      <w:bookmarkStart w:id="130" w:name="_Toc450048777"/>
      <w:r w:rsidRPr="008F5441">
        <w:rPr>
          <w:rFonts w:ascii="Times New Roman Bold" w:eastAsia="Times New Roman" w:hAnsi="Times New Roman Bold"/>
          <w:b/>
          <w:sz w:val="28"/>
          <w:szCs w:val="20"/>
          <w:lang w:val="en-GB"/>
        </w:rPr>
        <w:t xml:space="preserve">Protection of geostationary satellite networks from the aggregate equivalent power flux-density produced by non-geostationary satellite networks and systems in the </w:t>
      </w:r>
      <w:r w:rsidRPr="008F5441">
        <w:rPr>
          <w:rFonts w:ascii="Times New Roman Bold" w:eastAsia="Times New Roman" w:hAnsi="Times New Roman Bold"/>
          <w:b/>
          <w:sz w:val="28"/>
          <w:szCs w:val="20"/>
          <w:lang w:val="en-GB" w:eastAsia="zh-CN"/>
        </w:rPr>
        <w:t xml:space="preserve">37.5-39.5 GHz, 39.5-42.5 GHz, 47.2-50.2 GHz, and 50.4-51.4 GHz </w:t>
      </w:r>
      <w:r w:rsidRPr="008F5441">
        <w:rPr>
          <w:rFonts w:ascii="Times New Roman Bold" w:eastAsia="Times New Roman" w:hAnsi="Times New Roman Bold"/>
          <w:b/>
          <w:sz w:val="28"/>
          <w:szCs w:val="20"/>
          <w:lang w:val="en-GB"/>
        </w:rPr>
        <w:t>frequency band</w:t>
      </w:r>
      <w:bookmarkEnd w:id="129"/>
      <w:bookmarkEnd w:id="130"/>
      <w:r w:rsidRPr="008F5441">
        <w:rPr>
          <w:rFonts w:ascii="Times New Roman Bold" w:eastAsia="Times New Roman" w:hAnsi="Times New Roman Bold"/>
          <w:b/>
          <w:sz w:val="28"/>
          <w:szCs w:val="20"/>
          <w:lang w:val="en-GB"/>
        </w:rPr>
        <w:t>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 xml:space="preserve">The World </w:t>
      </w:r>
      <w:proofErr w:type="spellStart"/>
      <w:r w:rsidRPr="008F5441">
        <w:rPr>
          <w:rFonts w:eastAsia="Times New Roman"/>
          <w:szCs w:val="20"/>
          <w:lang w:val="en-GB"/>
        </w:rPr>
        <w:t>Radiocommunication</w:t>
      </w:r>
      <w:proofErr w:type="spellEnd"/>
      <w:r w:rsidRPr="008F5441">
        <w:rPr>
          <w:rFonts w:eastAsia="Times New Roman"/>
          <w:szCs w:val="20"/>
          <w:lang w:val="en-GB"/>
        </w:rPr>
        <w:t xml:space="preserve"> Conference (2019),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considering</w:t>
      </w:r>
      <w:proofErr w:type="gramEnd"/>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the frequency bands </w:t>
      </w:r>
      <w:r w:rsidRPr="008F5441">
        <w:rPr>
          <w:rFonts w:eastAsia="Times New Roman"/>
          <w:szCs w:val="20"/>
          <w:lang w:val="en-GB" w:eastAsia="zh-CN"/>
        </w:rPr>
        <w:t xml:space="preserve">37.5-39.5, 39.5-42.5, 47.2-50.2 (Earth-to-space), and 50.4-51.4 GHz </w:t>
      </w:r>
      <w:r w:rsidRPr="008F5441">
        <w:rPr>
          <w:rFonts w:eastAsia="Times New Roman"/>
          <w:color w:val="000000"/>
          <w:szCs w:val="20"/>
          <w:lang w:val="en-GB"/>
        </w:rPr>
        <w:t xml:space="preserve">are allocated, </w:t>
      </w:r>
      <w:r w:rsidRPr="008F5441">
        <w:rPr>
          <w:rFonts w:eastAsia="Times New Roman"/>
          <w:i/>
          <w:color w:val="000000"/>
          <w:szCs w:val="20"/>
          <w:lang w:val="en-GB"/>
        </w:rPr>
        <w:t>inter alia</w:t>
      </w:r>
      <w:r w:rsidRPr="008F5441">
        <w:rPr>
          <w:rFonts w:eastAsia="Times New Roman"/>
          <w:color w:val="000000"/>
          <w:szCs w:val="20"/>
          <w:lang w:val="en-GB"/>
        </w:rPr>
        <w:t>, on a primary basis to the fixed-satellite service (FSS) in all Regions;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b)</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Article </w:t>
      </w:r>
      <w:r w:rsidRPr="008F5441">
        <w:rPr>
          <w:rFonts w:eastAsia="Times New Roman"/>
          <w:b/>
          <w:szCs w:val="20"/>
          <w:lang w:val="en-GB"/>
        </w:rPr>
        <w:t>22</w:t>
      </w:r>
      <w:r w:rsidRPr="008F5441">
        <w:rPr>
          <w:rFonts w:eastAsia="Times New Roman"/>
          <w:szCs w:val="20"/>
          <w:lang w:val="en-GB"/>
        </w:rPr>
        <w:t xml:space="preserve"> contains regulatory and technical provisions on sharing between GSO and non-GSO FSS systems in </w:t>
      </w:r>
      <w:r w:rsidR="00E207CB" w:rsidRPr="008F5441">
        <w:rPr>
          <w:rFonts w:eastAsia="Times New Roman"/>
          <w:szCs w:val="20"/>
          <w:lang w:val="en-GB"/>
        </w:rPr>
        <w:t>these</w:t>
      </w:r>
      <w:r w:rsidRPr="008F5441">
        <w:rPr>
          <w:rFonts w:eastAsia="Times New Roman"/>
          <w:szCs w:val="20"/>
          <w:lang w:val="en-GB"/>
        </w:rPr>
        <w:t xml:space="preserve"> bands in </w:t>
      </w:r>
      <w:r w:rsidRPr="008F5441">
        <w:rPr>
          <w:rFonts w:eastAsia="Times New Roman"/>
          <w:i/>
          <w:szCs w:val="20"/>
          <w:lang w:val="en-GB"/>
        </w:rPr>
        <w:t>considering a)</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t>c)</w:t>
      </w:r>
      <w:r w:rsidRPr="008F5441">
        <w:rPr>
          <w:rFonts w:eastAsia="Times New Roman"/>
          <w:szCs w:val="24"/>
          <w:lang w:eastAsia="zh-CN"/>
        </w:rPr>
        <w:tab/>
        <w:t xml:space="preserve"> </w:t>
      </w:r>
      <w:proofErr w:type="gramStart"/>
      <w:r w:rsidRPr="008F5441">
        <w:rPr>
          <w:rFonts w:eastAsia="Times New Roman"/>
          <w:szCs w:val="24"/>
          <w:lang w:eastAsia="zh-CN"/>
        </w:rPr>
        <w:t>that</w:t>
      </w:r>
      <w:proofErr w:type="gramEnd"/>
      <w:r w:rsidRPr="008F5441">
        <w:rPr>
          <w:rFonts w:eastAsia="Times New Roman"/>
          <w:szCs w:val="24"/>
          <w:lang w:eastAsia="zh-CN"/>
        </w:rPr>
        <w:t xml:space="preserve">, in accordance with No. </w:t>
      </w:r>
      <w:r w:rsidRPr="008F5441">
        <w:rPr>
          <w:rFonts w:eastAsia="Times New Roman"/>
          <w:b/>
          <w:szCs w:val="24"/>
          <w:lang w:eastAsia="zh-CN"/>
        </w:rPr>
        <w:t>22.2</w:t>
      </w:r>
      <w:r w:rsidRPr="008F5441">
        <w:rPr>
          <w:rFonts w:eastAsia="Times New Roman"/>
          <w:szCs w:val="24"/>
          <w:lang w:eastAsia="zh-CN"/>
        </w:rPr>
        <w:t>, non-GSO systems shall not cause unacceptable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interference</w:t>
      </w:r>
      <w:proofErr w:type="gramEnd"/>
      <w:r w:rsidRPr="008F5441">
        <w:rPr>
          <w:rFonts w:eastAsia="Times New Roman"/>
          <w:szCs w:val="24"/>
          <w:lang w:eastAsia="zh-CN"/>
        </w:rPr>
        <w:t xml:space="preserve"> to GSO FSS and broadcasting-satellite service (BSS) networks and, unless otherwise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specified</w:t>
      </w:r>
      <w:proofErr w:type="gramEnd"/>
      <w:r w:rsidRPr="008F5441">
        <w:rPr>
          <w:rFonts w:eastAsia="Times New Roman"/>
          <w:szCs w:val="24"/>
          <w:lang w:eastAsia="zh-CN"/>
        </w:rPr>
        <w:t xml:space="preserve"> in the Radio Regulations, shall not claim protection from GSO FSS and BSS satellite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networks</w:t>
      </w:r>
      <w:proofErr w:type="gramEnd"/>
      <w:r w:rsidRPr="008F5441">
        <w:rPr>
          <w:rFonts w:eastAsia="Times New Roman"/>
          <w:szCs w:val="24"/>
          <w:lang w:eastAsia="zh-CN"/>
        </w:rPr>
        <w:t>;</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t>d</w:t>
      </w:r>
      <w:r w:rsidRPr="008F5441">
        <w:rPr>
          <w:rFonts w:eastAsia="Times New Roman"/>
          <w:szCs w:val="24"/>
          <w:lang w:eastAsia="zh-CN"/>
        </w:rPr>
        <w:t xml:space="preserve">) </w:t>
      </w:r>
      <w:r w:rsidRPr="008F5441">
        <w:rPr>
          <w:rFonts w:eastAsia="Times New Roman"/>
          <w:szCs w:val="24"/>
          <w:lang w:eastAsia="zh-CN"/>
        </w:rPr>
        <w:tab/>
      </w:r>
      <w:proofErr w:type="gramStart"/>
      <w:r w:rsidRPr="008F5441">
        <w:rPr>
          <w:rFonts w:eastAsia="Times New Roman"/>
          <w:szCs w:val="24"/>
          <w:lang w:eastAsia="zh-CN"/>
        </w:rPr>
        <w:t>that</w:t>
      </w:r>
      <w:proofErr w:type="gramEnd"/>
      <w:r w:rsidRPr="008F5441">
        <w:rPr>
          <w:rFonts w:eastAsia="Times New Roman"/>
          <w:szCs w:val="24"/>
          <w:lang w:eastAsia="zh-CN"/>
        </w:rPr>
        <w:t xml:space="preserve"> non-GSO FSS systems would benefit from the certainty that would result from the</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4"/>
          <w:lang w:val="en-GB"/>
        </w:rPr>
      </w:pPr>
      <w:del w:id="131" w:author="USA" w:date="2018-08-01T10:36:00Z">
        <w:r w:rsidRPr="008F5441" w:rsidDel="0012275A">
          <w:rPr>
            <w:rFonts w:eastAsia="Times New Roman"/>
            <w:szCs w:val="24"/>
            <w:lang w:eastAsia="zh-CN"/>
          </w:rPr>
          <w:delText xml:space="preserve">specification </w:delText>
        </w:r>
      </w:del>
      <w:proofErr w:type="gramStart"/>
      <w:ins w:id="132" w:author="USA" w:date="2018-08-01T10:36:00Z">
        <w:r w:rsidR="0012275A">
          <w:rPr>
            <w:rFonts w:eastAsia="Times New Roman"/>
            <w:szCs w:val="24"/>
            <w:lang w:eastAsia="zh-CN"/>
          </w:rPr>
          <w:t>quantification</w:t>
        </w:r>
        <w:proofErr w:type="gramEnd"/>
        <w:r w:rsidR="0012275A">
          <w:rPr>
            <w:rFonts w:eastAsia="Times New Roman"/>
            <w:szCs w:val="24"/>
            <w:lang w:eastAsia="zh-CN"/>
          </w:rPr>
          <w:t xml:space="preserve"> </w:t>
        </w:r>
      </w:ins>
      <w:r w:rsidRPr="008F5441">
        <w:rPr>
          <w:rFonts w:eastAsia="Times New Roman"/>
          <w:szCs w:val="24"/>
          <w:lang w:eastAsia="zh-CN"/>
        </w:rPr>
        <w:t>of regulatory measures required to protect GSO FSS and BSS satellite networks under No. 22.2;</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szCs w:val="20"/>
          <w:lang w:val="en-GB"/>
        </w:rPr>
        <w:t>e)</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the Radio Regulations should enable the introduction of new applications of </w:t>
      </w:r>
      <w:proofErr w:type="spellStart"/>
      <w:r w:rsidRPr="008F5441">
        <w:rPr>
          <w:rFonts w:eastAsia="Times New Roman"/>
          <w:szCs w:val="20"/>
          <w:lang w:val="en-GB"/>
        </w:rPr>
        <w:t>radiocommunication</w:t>
      </w:r>
      <w:proofErr w:type="spellEnd"/>
      <w:r w:rsidRPr="008F5441">
        <w:rPr>
          <w:rFonts w:eastAsia="Times New Roman"/>
          <w:szCs w:val="20"/>
          <w:lang w:val="en-GB"/>
        </w:rPr>
        <w:t xml:space="preserve"> technology to ensure the operation of as many systems as possible in order to ensure efficient use of spectrum;</w:t>
      </w:r>
    </w:p>
    <w:p w:rsidR="008F5441" w:rsidRPr="008F5441" w:rsidDel="0012275A"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133" w:author="USA" w:date="2018-08-01T10:37:00Z"/>
          <w:rFonts w:eastAsia="Times New Roman"/>
          <w:szCs w:val="20"/>
          <w:lang w:val="en-GB"/>
        </w:rPr>
      </w:pPr>
      <w:r w:rsidRPr="008F5441">
        <w:rPr>
          <w:rFonts w:eastAsia="Times New Roman"/>
          <w:i/>
          <w:iCs/>
          <w:szCs w:val="20"/>
          <w:lang w:val="en-GB"/>
        </w:rPr>
        <w:t>f)</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GSO FSS systems can be protected without placing undue constraints on non-GSO FSS systems in the bands in </w:t>
      </w:r>
      <w:r w:rsidRPr="008F5441">
        <w:rPr>
          <w:rFonts w:eastAsia="Times New Roman"/>
          <w:i/>
          <w:szCs w:val="20"/>
          <w:lang w:val="en-GB"/>
        </w:rPr>
        <w:t>considering a)</w:t>
      </w:r>
      <w:r w:rsidRPr="008F5441">
        <w:rPr>
          <w:rFonts w:eastAsia="Times New Roman"/>
          <w:szCs w:val="20"/>
          <w:lang w:val="en-GB"/>
        </w:rPr>
        <w:t>;</w:t>
      </w:r>
      <w:del w:id="134" w:author="USA" w:date="2018-08-01T10:37:00Z">
        <w:r w:rsidRPr="008F5441" w:rsidDel="0012275A">
          <w:rPr>
            <w:rFonts w:eastAsia="Times New Roman"/>
            <w:szCs w:val="20"/>
            <w:lang w:val="en-GB"/>
          </w:rPr>
          <w:delText xml:space="preserve"> </w:delText>
        </w:r>
      </w:del>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g)</w:t>
      </w:r>
      <w:r w:rsidRPr="008F5441">
        <w:rPr>
          <w:rFonts w:eastAsia="Times New Roman"/>
          <w:szCs w:val="20"/>
          <w:lang w:val="en-GB"/>
        </w:rPr>
        <w:tab/>
        <w:t>that single-entry and aggregate limits for the protection of GSO networks from non-geostationary FSS satellite systems are contained in Recommendation ITU-R S.[50/40 GHz sharing];</w:t>
      </w:r>
    </w:p>
    <w:p w:rsidR="008F5441" w:rsidRPr="008F5441" w:rsidDel="0012275A"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135" w:author="USA" w:date="2018-08-01T10:37:00Z"/>
          <w:rFonts w:eastAsia="Times New Roman"/>
          <w:szCs w:val="20"/>
          <w:lang w:val="en-GB"/>
        </w:rPr>
      </w:pPr>
      <w:del w:id="136" w:author="USA" w:date="2018-08-01T10:37:00Z">
        <w:r w:rsidRPr="008F5441" w:rsidDel="0012275A">
          <w:rPr>
            <w:rFonts w:eastAsia="Times New Roman"/>
            <w:i/>
            <w:iCs/>
            <w:szCs w:val="20"/>
            <w:lang w:val="en-GB"/>
          </w:rPr>
          <w:lastRenderedPageBreak/>
          <w:delText>h)</w:delText>
        </w:r>
        <w:r w:rsidRPr="008F5441" w:rsidDel="0012275A">
          <w:rPr>
            <w:rFonts w:eastAsia="Times New Roman"/>
            <w:szCs w:val="20"/>
            <w:lang w:val="en-GB"/>
          </w:rPr>
          <w:tab/>
          <w:delText xml:space="preserve">that Article </w:delText>
        </w:r>
        <w:r w:rsidRPr="008F5441" w:rsidDel="0012275A">
          <w:rPr>
            <w:rFonts w:eastAsia="Times New Roman"/>
            <w:b/>
            <w:szCs w:val="20"/>
            <w:lang w:val="en-GB"/>
          </w:rPr>
          <w:delText>22</w:delText>
        </w:r>
        <w:r w:rsidRPr="008F5441" w:rsidDel="0012275A">
          <w:rPr>
            <w:rFonts w:eastAsia="Times New Roman"/>
            <w:szCs w:val="20"/>
            <w:lang w:val="en-GB"/>
          </w:rPr>
          <w:delText xml:space="preserve"> ensures that the limits contained therein provide adequate protection to GSO systems without placing undue constraints and promoting maximum spectrum efficiency on any of the systems and </w:delText>
        </w:r>
        <w:r w:rsidR="00F117EB" w:rsidRPr="008F5441" w:rsidDel="0012275A">
          <w:rPr>
            <w:rFonts w:eastAsia="Times New Roman"/>
            <w:szCs w:val="20"/>
            <w:lang w:val="en-GB"/>
          </w:rPr>
          <w:delText>services</w:delText>
        </w:r>
        <w:r w:rsidRPr="008F5441" w:rsidDel="0012275A">
          <w:rPr>
            <w:rFonts w:eastAsia="Times New Roman"/>
            <w:szCs w:val="20"/>
            <w:lang w:val="en-GB"/>
          </w:rPr>
          <w:delText xml:space="preserve"> sharing the bands in </w:delText>
        </w:r>
        <w:r w:rsidRPr="008F5441" w:rsidDel="0012275A">
          <w:rPr>
            <w:rFonts w:eastAsia="Times New Roman"/>
            <w:i/>
            <w:szCs w:val="20"/>
            <w:lang w:val="en-GB"/>
          </w:rPr>
          <w:delText>considering a)</w:delText>
        </w:r>
        <w:r w:rsidRPr="008F5441" w:rsidDel="0012275A">
          <w:rPr>
            <w:rFonts w:eastAsia="Times New Roman"/>
            <w:szCs w:val="20"/>
            <w:lang w:val="en-GB"/>
          </w:rPr>
          <w:delText>;</w:delText>
        </w:r>
      </w:del>
    </w:p>
    <w:p w:rsidR="008F5441" w:rsidRP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137" w:author="USA" w:date="2018-08-01T10:38:00Z">
        <w:r>
          <w:rPr>
            <w:rFonts w:eastAsia="Times New Roman"/>
            <w:i/>
            <w:iCs/>
            <w:szCs w:val="20"/>
            <w:lang w:val="en-GB"/>
          </w:rPr>
          <w:t>h</w:t>
        </w:r>
      </w:ins>
      <w:del w:id="138" w:author="USA" w:date="2018-08-01T10:38:00Z">
        <w:r w:rsidR="008F5441" w:rsidRPr="008F5441" w:rsidDel="0012275A">
          <w:rPr>
            <w:rFonts w:eastAsia="Times New Roman"/>
            <w:i/>
            <w:iCs/>
            <w:szCs w:val="20"/>
            <w:lang w:val="en-GB"/>
          </w:rPr>
          <w:delText>i</w:delText>
        </w:r>
      </w:del>
      <w:r w:rsidR="008F5441" w:rsidRPr="008F5441">
        <w:rPr>
          <w:rFonts w:eastAsia="Times New Roman"/>
          <w:i/>
          <w:iCs/>
          <w:szCs w:val="20"/>
          <w:lang w:val="en-GB"/>
        </w:rPr>
        <w:t>)</w:t>
      </w:r>
      <w:r w:rsidR="008F5441" w:rsidRPr="008F5441">
        <w:rPr>
          <w:rFonts w:eastAsia="Times New Roman"/>
          <w:szCs w:val="20"/>
          <w:lang w:val="en-GB"/>
        </w:rPr>
        <w:tab/>
      </w:r>
      <w:proofErr w:type="gramStart"/>
      <w:r w:rsidR="008F5441" w:rsidRPr="008F5441">
        <w:rPr>
          <w:rFonts w:eastAsia="Times New Roman"/>
          <w:szCs w:val="20"/>
          <w:lang w:val="en-GB"/>
        </w:rPr>
        <w:t>that</w:t>
      </w:r>
      <w:proofErr w:type="gramEnd"/>
      <w:r w:rsidR="008F5441" w:rsidRPr="008F5441">
        <w:rPr>
          <w:rFonts w:eastAsia="Times New Roman"/>
          <w:szCs w:val="20"/>
          <w:lang w:val="en-GB"/>
        </w:rPr>
        <w:t xml:space="preserve"> this conference modified Article </w:t>
      </w:r>
      <w:r w:rsidR="008F5441" w:rsidRPr="008F5441">
        <w:rPr>
          <w:rFonts w:eastAsia="Times New Roman"/>
          <w:b/>
          <w:szCs w:val="20"/>
          <w:lang w:val="en-GB"/>
        </w:rPr>
        <w:t xml:space="preserve">22 </w:t>
      </w:r>
      <w:r w:rsidR="008F5441" w:rsidRPr="008F5441">
        <w:rPr>
          <w:rFonts w:eastAsia="Times New Roman"/>
          <w:szCs w:val="20"/>
          <w:lang w:val="en-GB"/>
        </w:rPr>
        <w:t xml:space="preserve">to include single-entry and aggregate </w:t>
      </w:r>
      <w:r w:rsidR="008F5441" w:rsidRPr="008F5441">
        <w:rPr>
          <w:rFonts w:eastAsia="Times New Roman"/>
          <w:szCs w:val="20"/>
        </w:rPr>
        <w:t xml:space="preserve">permissible time allowances for </w:t>
      </w:r>
      <w:r w:rsidR="00F117EB" w:rsidRPr="008F5441">
        <w:rPr>
          <w:rFonts w:eastAsia="Times New Roman"/>
          <w:szCs w:val="20"/>
        </w:rPr>
        <w:t>degradation</w:t>
      </w:r>
      <w:r w:rsidR="008F5441" w:rsidRPr="008F5441">
        <w:rPr>
          <w:rFonts w:eastAsia="Times New Roman"/>
          <w:szCs w:val="20"/>
        </w:rPr>
        <w:t xml:space="preserve"> in terms of C/N of GSO FSS networks</w:t>
      </w:r>
      <w:r w:rsidR="008F5441" w:rsidRPr="008F5441">
        <w:rPr>
          <w:rFonts w:eastAsia="Times New Roman"/>
          <w:szCs w:val="20"/>
          <w:lang w:val="en-GB"/>
        </w:rPr>
        <w:t xml:space="preserve"> in the bands in </w:t>
      </w:r>
      <w:r w:rsidR="008F5441" w:rsidRPr="008F5441">
        <w:rPr>
          <w:rFonts w:eastAsia="Times New Roman"/>
          <w:i/>
          <w:szCs w:val="20"/>
          <w:lang w:val="en-GB"/>
        </w:rPr>
        <w:t>considering a)</w:t>
      </w:r>
      <w:r w:rsidR="008F5441" w:rsidRPr="008F5441">
        <w:rPr>
          <w:rFonts w:eastAsia="Times New Roman"/>
          <w:szCs w:val="20"/>
          <w:lang w:val="en-GB"/>
        </w:rPr>
        <w:t>;</w:t>
      </w:r>
    </w:p>
    <w:p w:rsidR="008F5441" w:rsidRP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139" w:author="USA" w:date="2018-08-01T10:38:00Z">
        <w:r>
          <w:rPr>
            <w:rFonts w:eastAsia="Times New Roman"/>
            <w:i/>
            <w:iCs/>
            <w:szCs w:val="20"/>
            <w:lang w:val="en-GB"/>
          </w:rPr>
          <w:t>i</w:t>
        </w:r>
      </w:ins>
      <w:del w:id="140" w:author="USA" w:date="2018-08-01T10:38:00Z">
        <w:r w:rsidR="008F5441" w:rsidRPr="008F5441" w:rsidDel="0012275A">
          <w:rPr>
            <w:rFonts w:eastAsia="Times New Roman"/>
            <w:i/>
            <w:iCs/>
            <w:szCs w:val="20"/>
            <w:lang w:val="en-GB"/>
          </w:rPr>
          <w:delText>j</w:delText>
        </w:r>
      </w:del>
      <w:r w:rsidR="008F5441" w:rsidRPr="008F5441">
        <w:rPr>
          <w:rFonts w:eastAsia="Times New Roman"/>
          <w:i/>
          <w:iCs/>
          <w:szCs w:val="20"/>
          <w:lang w:val="en-GB"/>
        </w:rPr>
        <w:t>)</w:t>
      </w:r>
      <w:r w:rsidR="008F5441" w:rsidRPr="008F5441">
        <w:rPr>
          <w:rFonts w:eastAsia="Times New Roman"/>
          <w:szCs w:val="20"/>
          <w:lang w:val="en-GB"/>
        </w:rPr>
        <w:tab/>
        <w:t xml:space="preserve">that, the aggregate </w:t>
      </w:r>
      <w:proofErr w:type="spellStart"/>
      <w:r w:rsidR="008F5441" w:rsidRPr="008F5441">
        <w:rPr>
          <w:rFonts w:eastAsia="Times New Roman"/>
          <w:szCs w:val="20"/>
          <w:lang w:val="en-GB"/>
        </w:rPr>
        <w:t>epfd</w:t>
      </w:r>
      <w:proofErr w:type="spellEnd"/>
      <w:r w:rsidR="008F5441" w:rsidRPr="008F5441">
        <w:rPr>
          <w:rFonts w:eastAsia="Times New Roman"/>
          <w:szCs w:val="20"/>
          <w:lang w:val="en-GB"/>
        </w:rPr>
        <w:t xml:space="preserve"> levels from multiple non</w:t>
      </w:r>
      <w:r w:rsidR="008F5441" w:rsidRPr="008F5441">
        <w:rPr>
          <w:rFonts w:eastAsia="Times New Roman"/>
          <w:szCs w:val="20"/>
          <w:lang w:val="en-GB"/>
        </w:rPr>
        <w:noBreakHyphen/>
        <w:t>geostationary FSS systems will be directly related to the actual number of systems sharing a frequency band based on the single-entry operational use of each system;</w:t>
      </w:r>
    </w:p>
    <w:p w:rsidR="008F5441" w:rsidRDefault="0012275A"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141" w:author="USA" w:date="2018-08-01T10:38:00Z">
        <w:r>
          <w:rPr>
            <w:rFonts w:eastAsia="Times New Roman"/>
            <w:i/>
            <w:szCs w:val="20"/>
            <w:lang w:val="en-GB"/>
          </w:rPr>
          <w:t>j</w:t>
        </w:r>
      </w:ins>
      <w:del w:id="142" w:author="USA" w:date="2018-08-01T10:38:00Z">
        <w:r w:rsidR="008F5441" w:rsidRPr="008F5441" w:rsidDel="0012275A">
          <w:rPr>
            <w:rFonts w:eastAsia="Times New Roman"/>
            <w:i/>
            <w:szCs w:val="20"/>
            <w:lang w:val="en-GB"/>
          </w:rPr>
          <w:delText>k</w:delText>
        </w:r>
      </w:del>
      <w:r w:rsidR="008F5441" w:rsidRPr="008F5441">
        <w:rPr>
          <w:rFonts w:eastAsia="Times New Roman"/>
          <w:i/>
          <w:szCs w:val="20"/>
          <w:lang w:val="en-GB"/>
        </w:rPr>
        <w:t>)</w:t>
      </w:r>
      <w:r w:rsidR="008F5441" w:rsidRPr="008F5441">
        <w:rPr>
          <w:rFonts w:eastAsia="Times New Roman"/>
          <w:szCs w:val="20"/>
          <w:lang w:val="en-GB"/>
        </w:rPr>
        <w:tab/>
        <w:t xml:space="preserve">that the aggregate interference caused by all co-frequency non-GSO FSS systems into these bands into GSO FSS systems should not exceed the aggregate limits given in Recommendation ITU-R S.[50/40 GHz FSS Sharing Methodology] </w:t>
      </w:r>
      <w:r w:rsidR="008F5441" w:rsidRPr="008F5441">
        <w:rPr>
          <w:rFonts w:eastAsia="Times New Roman"/>
          <w:i/>
          <w:szCs w:val="20"/>
          <w:lang w:val="en-GB"/>
        </w:rPr>
        <w:t xml:space="preserve">recommends </w:t>
      </w:r>
      <w:r w:rsidR="008F5441" w:rsidRPr="008F5441">
        <w:rPr>
          <w:rFonts w:eastAsia="Times New Roman"/>
          <w:szCs w:val="20"/>
          <w:lang w:val="en-GB"/>
        </w:rPr>
        <w:t>3;</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recognizing</w:t>
      </w:r>
      <w:proofErr w:type="gramEnd"/>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del w:id="143" w:author="USA" w:date="2018-08-01T10:38:00Z">
        <w:r w:rsidRPr="008F5441" w:rsidDel="0012275A">
          <w:rPr>
            <w:rFonts w:eastAsia="Times New Roman"/>
            <w:i/>
            <w:iCs/>
            <w:szCs w:val="20"/>
            <w:lang w:val="en-GB"/>
          </w:rPr>
          <w:delText>a)</w:delText>
        </w:r>
      </w:del>
      <w:r w:rsidRPr="008F5441">
        <w:rPr>
          <w:rFonts w:eastAsia="Times New Roman"/>
          <w:szCs w:val="20"/>
          <w:lang w:val="en-GB"/>
        </w:rPr>
        <w:tab/>
        <w:t>that non-geostationary FSS systems are likely to need to implement interference mitigation techniques</w:t>
      </w:r>
      <w:ins w:id="144" w:author="USA" w:date="2018-08-01T10:38:00Z">
        <w:r w:rsidR="0012275A">
          <w:rPr>
            <w:rFonts w:eastAsia="Times New Roman"/>
            <w:szCs w:val="20"/>
            <w:lang w:val="en-GB"/>
          </w:rPr>
          <w:t>, such as orbital avoidance angles, Earth station site diversity, and GSO arc avoidance</w:t>
        </w:r>
      </w:ins>
      <w:ins w:id="145" w:author="USA" w:date="2018-08-01T10:39:00Z">
        <w:r w:rsidR="0012275A">
          <w:rPr>
            <w:rFonts w:eastAsia="Times New Roman"/>
            <w:szCs w:val="20"/>
            <w:lang w:val="en-GB"/>
          </w:rPr>
          <w:t>,</w:t>
        </w:r>
      </w:ins>
      <w:r w:rsidRPr="008F5441">
        <w:rPr>
          <w:rFonts w:eastAsia="Times New Roman"/>
          <w:szCs w:val="20"/>
          <w:lang w:val="en-GB"/>
        </w:rPr>
        <w:t xml:space="preserve"> to mutually share frequencies</w:t>
      </w:r>
      <w:ins w:id="146" w:author="USA" w:date="2018-08-01T10:39:00Z">
        <w:r w:rsidR="0012275A">
          <w:rPr>
            <w:rFonts w:eastAsia="Times New Roman"/>
            <w:szCs w:val="20"/>
            <w:lang w:val="en-GB"/>
          </w:rPr>
          <w:t xml:space="preserve"> and to protect GSO FSS networks</w:t>
        </w:r>
      </w:ins>
      <w:r w:rsidRPr="008F5441">
        <w:rPr>
          <w:rFonts w:eastAsia="Times New Roman"/>
          <w:szCs w:val="20"/>
          <w:lang w:val="en-GB"/>
        </w:rPr>
        <w:t>;</w:t>
      </w:r>
    </w:p>
    <w:p w:rsidR="008F5441" w:rsidRPr="008F5441" w:rsidDel="0012275A"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147" w:author="USA" w:date="2018-08-01T10:39:00Z"/>
          <w:rFonts w:eastAsia="Times New Roman"/>
          <w:szCs w:val="20"/>
          <w:lang w:val="en-GB"/>
        </w:rPr>
      </w:pPr>
      <w:del w:id="148" w:author="USA" w:date="2018-08-01T10:39:00Z">
        <w:r w:rsidRPr="008F5441" w:rsidDel="0012275A">
          <w:rPr>
            <w:rFonts w:eastAsia="Times New Roman"/>
            <w:i/>
            <w:iCs/>
            <w:szCs w:val="20"/>
            <w:lang w:val="en-GB"/>
          </w:rPr>
          <w:delText>b)</w:delText>
        </w:r>
        <w:r w:rsidRPr="008F5441" w:rsidDel="0012275A">
          <w:rPr>
            <w:rFonts w:eastAsia="Times New Roman"/>
            <w:szCs w:val="20"/>
            <w:lang w:val="en-GB"/>
          </w:rPr>
          <w:tab/>
          <w:delText>that the coordination provision of No. </w:delText>
        </w:r>
        <w:r w:rsidRPr="008F5441" w:rsidDel="0012275A">
          <w:rPr>
            <w:rFonts w:eastAsia="Times New Roman"/>
            <w:b/>
            <w:color w:val="000000"/>
            <w:szCs w:val="20"/>
            <w:lang w:val="en-GB"/>
          </w:rPr>
          <w:delText>9.12</w:delText>
        </w:r>
        <w:r w:rsidRPr="008F5441" w:rsidDel="0012275A">
          <w:rPr>
            <w:rFonts w:eastAsia="Times New Roman"/>
            <w:szCs w:val="20"/>
            <w:lang w:val="en-GB"/>
          </w:rPr>
          <w:delText xml:space="preserve"> applies to non-geostationary FSS networks or systems in the frequency bands in </w:delText>
        </w:r>
        <w:r w:rsidRPr="008F5441" w:rsidDel="0012275A">
          <w:rPr>
            <w:rFonts w:eastAsia="Times New Roman"/>
            <w:i/>
            <w:szCs w:val="20"/>
            <w:lang w:val="en-GB"/>
          </w:rPr>
          <w:delText>considering a)</w:delText>
        </w:r>
        <w:r w:rsidRPr="008F5441" w:rsidDel="0012275A">
          <w:rPr>
            <w:rFonts w:eastAsia="Times New Roman"/>
            <w:szCs w:val="20"/>
            <w:lang w:val="en-GB"/>
          </w:rPr>
          <w:delText>;</w:delText>
        </w:r>
      </w:del>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noting</w:t>
      </w:r>
      <w:proofErr w:type="gramEnd"/>
    </w:p>
    <w:p w:rsidR="008F5441" w:rsidRP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w:t>
      </w:r>
      <w:r w:rsidRPr="008F5441">
        <w:rPr>
          <w:rFonts w:eastAsia="Times New Roman"/>
          <w:color w:val="231F20"/>
          <w:szCs w:val="24"/>
          <w:lang w:val="en-GB"/>
        </w:rPr>
        <w:noBreakHyphen/>
      </w:r>
      <w:r w:rsidRPr="008F5441">
        <w:rPr>
          <w:rFonts w:eastAsia="Times New Roman"/>
          <w:szCs w:val="20"/>
          <w:lang w:val="en-GB"/>
        </w:rPr>
        <w:t xml:space="preserve">R S.[50/40 GHz FSS sharing] contains the methodology </w:t>
      </w:r>
      <w:ins w:id="149" w:author="USA" w:date="2018-08-01T10:39:00Z">
        <w:r w:rsidR="002C3D59">
          <w:rPr>
            <w:rFonts w:eastAsia="Times New Roman"/>
            <w:szCs w:val="20"/>
            <w:lang w:val="en-GB"/>
          </w:rPr>
          <w:t xml:space="preserve">for determining conformity </w:t>
        </w:r>
      </w:ins>
      <w:r w:rsidRPr="008F5441">
        <w:rPr>
          <w:rFonts w:eastAsia="Times New Roman"/>
          <w:szCs w:val="20"/>
          <w:lang w:val="en-GB"/>
        </w:rPr>
        <w:t xml:space="preserve">to </w:t>
      </w:r>
      <w:del w:id="150" w:author="USA" w:date="2018-08-01T10:39:00Z">
        <w:r w:rsidRPr="008F5441" w:rsidDel="002C3D59">
          <w:rPr>
            <w:rFonts w:eastAsia="Times New Roman"/>
            <w:szCs w:val="20"/>
            <w:lang w:val="en-GB"/>
          </w:rPr>
          <w:delText xml:space="preserve">calculate </w:delText>
        </w:r>
      </w:del>
      <w:r w:rsidRPr="008F5441">
        <w:rPr>
          <w:rFonts w:eastAsia="Times New Roman"/>
          <w:szCs w:val="20"/>
          <w:lang w:val="en-GB"/>
        </w:rPr>
        <w:t xml:space="preserve">the single-entry and aggregate </w:t>
      </w:r>
      <w:del w:id="151" w:author="USA" w:date="2018-08-01T10:40:00Z">
        <w:r w:rsidRPr="008F5441" w:rsidDel="002C3D59">
          <w:rPr>
            <w:rFonts w:eastAsia="Times New Roman"/>
            <w:szCs w:val="20"/>
            <w:lang w:val="en-GB"/>
          </w:rPr>
          <w:delText xml:space="preserve">protection </w:delText>
        </w:r>
      </w:del>
      <w:r w:rsidRPr="008F5441">
        <w:rPr>
          <w:rFonts w:eastAsia="Times New Roman"/>
          <w:szCs w:val="20"/>
          <w:lang w:val="en-GB"/>
        </w:rPr>
        <w:t xml:space="preserve">limits </w:t>
      </w:r>
      <w:del w:id="152" w:author="USA" w:date="2018-08-01T10:40:00Z">
        <w:r w:rsidRPr="008F5441" w:rsidDel="002C3D59">
          <w:rPr>
            <w:rFonts w:eastAsia="Times New Roman"/>
            <w:szCs w:val="20"/>
            <w:lang w:val="en-GB"/>
          </w:rPr>
          <w:delText xml:space="preserve">and the methodology for determining conformity to these limits </w:delText>
        </w:r>
      </w:del>
      <w:r w:rsidRPr="008F5441">
        <w:rPr>
          <w:rFonts w:eastAsia="Times New Roman"/>
          <w:szCs w:val="20"/>
          <w:lang w:val="en-GB"/>
        </w:rPr>
        <w:t>to protect the GSO</w:t>
      </w:r>
      <w:ins w:id="153" w:author="USA" w:date="2018-08-01T10:40:00Z">
        <w:r w:rsidR="002C3D59">
          <w:rPr>
            <w:rFonts w:eastAsia="Times New Roman"/>
            <w:szCs w:val="20"/>
            <w:lang w:val="en-GB"/>
          </w:rPr>
          <w:t xml:space="preserve"> networks</w:t>
        </w:r>
      </w:ins>
      <w:r w:rsidRPr="008F5441">
        <w:rPr>
          <w:rFonts w:eastAsia="Times New Roman"/>
          <w:szCs w:val="20"/>
          <w:lang w:val="en-GB"/>
        </w:rPr>
        <w:t>;</w:t>
      </w:r>
    </w:p>
    <w:p w:rsid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ins w:id="154" w:author="USA" w:date="2018-08-01T10:40:00Z"/>
          <w:rFonts w:eastAsia="Times New Roman"/>
          <w:szCs w:val="20"/>
          <w:lang w:val="en-GB"/>
        </w:rPr>
      </w:pPr>
      <w:r w:rsidRPr="008F5441">
        <w:rPr>
          <w:rFonts w:eastAsia="Times New Roman"/>
          <w:szCs w:val="20"/>
          <w:lang w:val="en-GB"/>
        </w:rPr>
        <w:t>that Recommendation ITU-R S.1503 provides recommendations on how to compute the EPFD from a  non-GSO system into victim earth stations and satellites;</w:t>
      </w:r>
    </w:p>
    <w:p w:rsidR="002C3D59" w:rsidRPr="00B93F6A" w:rsidRDefault="002C3D59" w:rsidP="002C3D59">
      <w:pPr>
        <w:pStyle w:val="ListParagraph"/>
        <w:numPr>
          <w:ilvl w:val="0"/>
          <w:numId w:val="2"/>
        </w:numPr>
        <w:rPr>
          <w:ins w:id="155" w:author="USA" w:date="2018-08-01T10:40:00Z"/>
        </w:rPr>
      </w:pPr>
      <w:ins w:id="156" w:author="USA" w:date="2018-08-01T10:40:00Z">
        <w:r w:rsidRPr="00B93F6A">
          <w:t>that administrations may use their own software in conjunction with any approved ITU</w:t>
        </w:r>
        <w:r w:rsidRPr="00B93F6A">
          <w:noBreakHyphen/>
          <w:t xml:space="preserve">R software tools for the calculation and verification of the aggregate limits given in Recommendation ITU-R S.[50/40 GHz sharing], noting that the aggregation of all systems can be performed from these results without a specialized software tool. They are invited to provide the </w:t>
        </w:r>
        <w:proofErr w:type="spellStart"/>
        <w:r w:rsidRPr="00B93F6A">
          <w:t>Radiocommunication</w:t>
        </w:r>
        <w:proofErr w:type="spellEnd"/>
        <w:r w:rsidRPr="00B93F6A">
          <w:t xml:space="preserve"> Bureau and all participants to the Consultation meetings with access to their software;</w:t>
        </w:r>
      </w:ins>
    </w:p>
    <w:p w:rsidR="002C3D59" w:rsidDel="002C3D59" w:rsidRDefault="002C3D59"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del w:id="157" w:author="USA" w:date="2018-08-01T10:40:00Z"/>
          <w:rFonts w:eastAsia="Times New Roman"/>
          <w:szCs w:val="20"/>
          <w:lang w:val="en-GB"/>
        </w:rPr>
      </w:pPr>
    </w:p>
    <w:p w:rsidR="00F117EB" w:rsidRPr="002C3D59" w:rsidRDefault="00F117EB" w:rsidP="002C3D59">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2C3D59">
        <w:rPr>
          <w:rFonts w:eastAsia="Times New Roman"/>
          <w:szCs w:val="20"/>
          <w:lang w:val="en-GB"/>
        </w:rPr>
        <w:t>that Recommendation ITU-R S.[50/40 GHz FSS Reference Links] contains GSO satellite system characteristics to be considered in frequency sharing analyses</w:t>
      </w:r>
      <w:ins w:id="158" w:author="USA" w:date="2018-08-01T10:41:00Z">
        <w:r w:rsidR="002C3D59">
          <w:rPr>
            <w:rFonts w:eastAsia="Times New Roman"/>
            <w:szCs w:val="20"/>
            <w:lang w:val="en-GB"/>
          </w:rPr>
          <w:t xml:space="preserve"> </w:t>
        </w:r>
        <w:r w:rsidR="002C3D59" w:rsidRPr="00B93F6A">
          <w:t>within the fixed</w:t>
        </w:r>
        <w:r w:rsidR="002C3D59" w:rsidRPr="00B93F6A">
          <w:noBreakHyphen/>
          <w:t>satellite service in the frequency bands 37.5-39.5 GHz, 39.5-42.5 GHz, 47.2-50.2 GHz and 50.4</w:t>
        </w:r>
        <w:r w:rsidR="002C3D59" w:rsidRPr="00B93F6A">
          <w:noBreakHyphen/>
          <w:t>51.4 GHz</w:t>
        </w:r>
      </w:ins>
      <w:r w:rsidRPr="002C3D59">
        <w:rPr>
          <w:rFonts w:eastAsia="Times New Roman"/>
          <w:szCs w:val="20"/>
          <w:lang w:val="en-GB"/>
        </w:rPr>
        <w:t>;</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resolves</w:t>
      </w:r>
      <w:proofErr w:type="gramEnd"/>
    </w:p>
    <w:p w:rsidR="00E207CB"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r w:rsidRPr="008F5441">
        <w:rPr>
          <w:rFonts w:eastAsia="Times New Roman"/>
          <w:szCs w:val="20"/>
          <w:lang w:val="en-GB"/>
        </w:rPr>
        <w:t>1</w:t>
      </w:r>
      <w:r w:rsidRPr="008F5441">
        <w:rPr>
          <w:rFonts w:eastAsia="Times New Roman"/>
          <w:szCs w:val="20"/>
          <w:lang w:val="en-GB"/>
        </w:rPr>
        <w:tab/>
      </w:r>
      <w:del w:id="159" w:author="USA" w:date="2018-08-01T10:41:00Z">
        <w:r w:rsidRPr="008F5441" w:rsidDel="002C3D59">
          <w:rPr>
            <w:rFonts w:eastAsia="Times New Roman"/>
            <w:szCs w:val="20"/>
            <w:lang w:val="en-GB"/>
          </w:rPr>
          <w:delText xml:space="preserve">that to achieve the objectives of </w:delText>
        </w:r>
        <w:r w:rsidRPr="008F5441" w:rsidDel="002C3D59">
          <w:rPr>
            <w:rFonts w:eastAsia="Times New Roman"/>
            <w:i/>
            <w:szCs w:val="20"/>
            <w:lang w:val="en-GB"/>
          </w:rPr>
          <w:delText>considerings i)</w:delText>
        </w:r>
        <w:r w:rsidRPr="008F5441" w:rsidDel="002C3D59">
          <w:rPr>
            <w:rFonts w:eastAsia="Times New Roman"/>
            <w:szCs w:val="20"/>
            <w:lang w:val="en-GB"/>
          </w:rPr>
          <w:delText>,</w:delText>
        </w:r>
      </w:del>
      <w:ins w:id="160" w:author="USA" w:date="2018-08-01T10:41:00Z">
        <w:r w:rsidR="002C3D59">
          <w:rPr>
            <w:rFonts w:eastAsia="Times New Roman"/>
            <w:szCs w:val="20"/>
            <w:lang w:val="en-GB"/>
          </w:rPr>
          <w:t xml:space="preserve"> that</w:t>
        </w:r>
      </w:ins>
      <w:r w:rsidRPr="008F5441">
        <w:rPr>
          <w:rFonts w:eastAsia="Times New Roman"/>
          <w:szCs w:val="20"/>
          <w:lang w:val="en-GB"/>
        </w:rPr>
        <w:t xml:space="preserve"> administrations operating or planning to operate non</w:t>
      </w:r>
      <w:r w:rsidRPr="008F5441">
        <w:rPr>
          <w:rFonts w:eastAsia="Times New Roman"/>
          <w:szCs w:val="20"/>
          <w:lang w:val="en-GB"/>
        </w:rPr>
        <w:noBreakHyphen/>
        <w:t>geostationary FSS systems</w:t>
      </w:r>
      <w:r w:rsidRPr="008F5441">
        <w:rPr>
          <w:rFonts w:eastAsia="Times New Roman"/>
          <w:szCs w:val="20"/>
          <w:lang w:val="en-GB" w:eastAsia="ja-JP"/>
        </w:rPr>
        <w:t xml:space="preserve"> </w:t>
      </w:r>
      <w:r w:rsidRPr="008F5441">
        <w:rPr>
          <w:rFonts w:eastAsia="Times New Roman"/>
          <w:szCs w:val="20"/>
          <w:lang w:val="en-GB"/>
        </w:rPr>
        <w:t xml:space="preserve">in the frequency bands referred to in </w:t>
      </w:r>
      <w:r w:rsidRPr="008F5441">
        <w:rPr>
          <w:rFonts w:eastAsia="Times New Roman"/>
          <w:i/>
          <w:iCs/>
          <w:szCs w:val="20"/>
          <w:lang w:val="en-GB"/>
        </w:rPr>
        <w:lastRenderedPageBreak/>
        <w:t>considering a)</w:t>
      </w:r>
      <w:r w:rsidRPr="008F5441">
        <w:rPr>
          <w:rFonts w:eastAsia="Times New Roman"/>
          <w:szCs w:val="20"/>
          <w:lang w:val="en-GB"/>
        </w:rPr>
        <w:t xml:space="preserve"> above, shall, in collaboration, take all necessary steps, including, if necessary, by means of appropriate modifications to their systems or networks, to ensure that the aggregate interference into geostationary FSS </w:t>
      </w:r>
      <w:ins w:id="161" w:author="USA" w:date="2018-08-01T10:42:00Z">
        <w:r w:rsidR="002C3D59">
          <w:rPr>
            <w:rFonts w:eastAsia="Times New Roman"/>
            <w:szCs w:val="20"/>
            <w:lang w:val="en-GB"/>
          </w:rPr>
          <w:t xml:space="preserve">and BSS </w:t>
        </w:r>
      </w:ins>
      <w:r w:rsidRPr="008F5441">
        <w:rPr>
          <w:rFonts w:eastAsia="Times New Roman"/>
          <w:szCs w:val="20"/>
          <w:lang w:val="en-GB"/>
        </w:rPr>
        <w:t xml:space="preserve">satellite networks caused by such systems operating co-frequency in these frequency bands does not </w:t>
      </w:r>
      <w:ins w:id="162" w:author="USA" w:date="2018-08-01T10:42:00Z">
        <w:r w:rsidR="002C3D59">
          <w:rPr>
            <w:rFonts w:eastAsia="Times New Roman"/>
            <w:szCs w:val="20"/>
            <w:lang w:val="en-GB"/>
          </w:rPr>
          <w:t xml:space="preserve">exceed </w:t>
        </w:r>
      </w:ins>
      <w:del w:id="163" w:author="USA" w:date="2018-08-01T10:42:00Z">
        <w:r w:rsidRPr="008F5441" w:rsidDel="002C3D59">
          <w:rPr>
            <w:rFonts w:eastAsia="Times New Roman"/>
            <w:szCs w:val="20"/>
            <w:lang w:val="en-GB" w:eastAsia="ja-JP"/>
          </w:rPr>
          <w:delText xml:space="preserve">cause exceedance </w:delText>
        </w:r>
        <w:r w:rsidR="000018B5" w:rsidDel="002C3D59">
          <w:rPr>
            <w:rFonts w:eastAsia="Times New Roman"/>
            <w:szCs w:val="20"/>
            <w:lang w:val="en-GB"/>
          </w:rPr>
          <w:delText xml:space="preserve">of </w:delText>
        </w:r>
      </w:del>
      <w:r w:rsidR="000018B5">
        <w:rPr>
          <w:rFonts w:eastAsia="Times New Roman"/>
          <w:szCs w:val="20"/>
          <w:lang w:val="en-GB"/>
        </w:rPr>
        <w:t xml:space="preserve">the aggregate </w:t>
      </w:r>
      <w:ins w:id="164" w:author="USA" w:date="2018-08-01T10:43:00Z">
        <w:r w:rsidR="002C3D59">
          <w:rPr>
            <w:rFonts w:eastAsia="Times New Roman"/>
            <w:szCs w:val="20"/>
            <w:lang w:val="en-GB"/>
          </w:rPr>
          <w:t xml:space="preserve">protection </w:t>
        </w:r>
      </w:ins>
      <w:r w:rsidR="000018B5">
        <w:rPr>
          <w:rFonts w:eastAsia="Times New Roman"/>
          <w:szCs w:val="20"/>
          <w:lang w:val="en-GB"/>
        </w:rPr>
        <w:t>limits</w:t>
      </w:r>
      <w:ins w:id="165" w:author="USA" w:date="2018-08-01T10:43:00Z">
        <w:r w:rsidR="002C3D59">
          <w:rPr>
            <w:rFonts w:eastAsia="Times New Roman"/>
            <w:szCs w:val="20"/>
            <w:lang w:val="en-GB"/>
          </w:rPr>
          <w:t xml:space="preserve"> as determined pursuant to No. </w:t>
        </w:r>
        <w:r w:rsidR="002C3D59">
          <w:rPr>
            <w:rFonts w:eastAsia="Times New Roman"/>
            <w:b/>
            <w:szCs w:val="20"/>
            <w:lang w:val="en-GB"/>
          </w:rPr>
          <w:t>22.5M</w:t>
        </w:r>
        <w:r w:rsidR="002C3D59">
          <w:rPr>
            <w:rFonts w:eastAsia="Times New Roman"/>
            <w:szCs w:val="20"/>
            <w:lang w:val="en-GB"/>
          </w:rPr>
          <w:t xml:space="preserve"> of the Radio Regulations;</w:t>
        </w:r>
      </w:ins>
      <w:r w:rsidRPr="008F5441">
        <w:rPr>
          <w:rFonts w:eastAsia="Times New Roman"/>
          <w:szCs w:val="20"/>
          <w:lang w:val="en-GB"/>
        </w:rPr>
        <w:t xml:space="preserve"> </w:t>
      </w:r>
      <w:del w:id="166" w:author="USA" w:date="2018-08-01T10:43:00Z">
        <w:r w:rsidR="000018B5" w:rsidDel="002C3D59">
          <w:rPr>
            <w:rFonts w:eastAsia="Times New Roman"/>
            <w:szCs w:val="20"/>
            <w:lang w:val="en-GB"/>
          </w:rPr>
          <w:delText>given in Recommendation ITU-R S.[50/40GHz sharing]</w:delText>
        </w:r>
      </w:del>
    </w:p>
    <w:p w:rsidR="008F5441" w:rsidRPr="008F5441" w:rsidDel="002C3D59"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167" w:author="USA" w:date="2018-08-01T10:43:00Z"/>
          <w:rFonts w:eastAsia="Times New Roman"/>
          <w:szCs w:val="20"/>
          <w:lang w:val="en-GB"/>
        </w:rPr>
      </w:pPr>
      <w:del w:id="168" w:author="USA" w:date="2018-08-01T10:43:00Z">
        <w:r w:rsidRPr="008F5441" w:rsidDel="002C3D59">
          <w:rPr>
            <w:rFonts w:eastAsia="Times New Roman"/>
            <w:szCs w:val="20"/>
            <w:lang w:val="en-GB"/>
          </w:rPr>
          <w:delText>2</w:delText>
        </w:r>
        <w:r w:rsidRPr="008F5441" w:rsidDel="002C3D59">
          <w:rPr>
            <w:rFonts w:eastAsia="Times New Roman"/>
            <w:szCs w:val="20"/>
            <w:lang w:val="en-GB"/>
          </w:rPr>
          <w:tab/>
          <w:delText>that, in the event that the aggregate interference levels are exceeded, administrations operating non</w:delText>
        </w:r>
        <w:r w:rsidRPr="008F5441" w:rsidDel="002C3D59">
          <w:rPr>
            <w:rFonts w:eastAsia="Times New Roman"/>
            <w:szCs w:val="20"/>
            <w:lang w:val="en-GB"/>
          </w:rPr>
          <w:noBreakHyphen/>
          <w:delText>geostationary FSS systems in these frequency bands shall expeditiously take all necessary measures to reduce the aggregate epfd levels;</w:delText>
        </w:r>
      </w:del>
    </w:p>
    <w:p w:rsidR="008F5441" w:rsidRPr="008F5441" w:rsidRDefault="002C3D59"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ins w:id="169" w:author="USA" w:date="2018-08-01T10:43:00Z">
        <w:r>
          <w:rPr>
            <w:rFonts w:eastAsia="Times New Roman"/>
            <w:szCs w:val="20"/>
            <w:lang w:val="en-GB"/>
          </w:rPr>
          <w:t>2</w:t>
        </w:r>
      </w:ins>
      <w:del w:id="170" w:author="USA" w:date="2018-08-01T10:43:00Z">
        <w:r w:rsidR="008F5441" w:rsidRPr="008F5441" w:rsidDel="002C3D59">
          <w:rPr>
            <w:rFonts w:eastAsia="Times New Roman"/>
            <w:szCs w:val="20"/>
            <w:lang w:val="en-GB"/>
          </w:rPr>
          <w:delText>3</w:delText>
        </w:r>
      </w:del>
      <w:r w:rsidR="008F5441" w:rsidRPr="008F5441">
        <w:rPr>
          <w:rFonts w:eastAsia="Times New Roman"/>
          <w:szCs w:val="20"/>
          <w:lang w:val="en-GB"/>
        </w:rPr>
        <w:tab/>
        <w:t xml:space="preserve">that to carry the obligations in </w:t>
      </w:r>
      <w:r w:rsidR="008F5441" w:rsidRPr="008F5441">
        <w:rPr>
          <w:rFonts w:eastAsia="Times New Roman"/>
          <w:i/>
          <w:szCs w:val="20"/>
          <w:lang w:val="en-GB"/>
        </w:rPr>
        <w:t>resolves </w:t>
      </w:r>
      <w:r w:rsidR="008F5441" w:rsidRPr="008F5441">
        <w:rPr>
          <w:rFonts w:eastAsia="Times New Roman"/>
          <w:iCs/>
          <w:szCs w:val="20"/>
          <w:lang w:val="en-GB"/>
        </w:rPr>
        <w:t xml:space="preserve">1 </w:t>
      </w:r>
      <w:del w:id="171" w:author="USA" w:date="2018-08-01T10:43:00Z">
        <w:r w:rsidR="008F5441" w:rsidRPr="008F5441" w:rsidDel="002C3D59">
          <w:rPr>
            <w:rFonts w:eastAsia="Times New Roman"/>
            <w:iCs/>
            <w:szCs w:val="20"/>
            <w:lang w:val="en-GB"/>
          </w:rPr>
          <w:delText xml:space="preserve">and 2 </w:delText>
        </w:r>
      </w:del>
      <w:r w:rsidR="008F5441" w:rsidRPr="008F5441">
        <w:rPr>
          <w:rFonts w:eastAsia="Times New Roman"/>
          <w:iCs/>
          <w:szCs w:val="20"/>
          <w:lang w:val="en-GB"/>
        </w:rPr>
        <w:t>abov</w:t>
      </w:r>
      <w:r w:rsidR="008F5441" w:rsidRPr="008F5441">
        <w:rPr>
          <w:rFonts w:eastAsia="Times New Roman"/>
          <w:szCs w:val="20"/>
          <w:lang w:val="en-GB"/>
        </w:rPr>
        <w:t xml:space="preserve">e, administrations operating or planning to operate non-geostationary FSS systems </w:t>
      </w:r>
      <w:del w:id="172" w:author="USA" w:date="2018-08-01T10:44:00Z">
        <w:r w:rsidR="008F5441" w:rsidRPr="008F5441" w:rsidDel="002C3D59">
          <w:rPr>
            <w:rFonts w:eastAsia="Times New Roman"/>
            <w:szCs w:val="20"/>
            <w:lang w:val="en-GB"/>
          </w:rPr>
          <w:delText xml:space="preserve">will need to </w:delText>
        </w:r>
      </w:del>
      <w:ins w:id="173" w:author="USA" w:date="2018-08-01T10:44:00Z">
        <w:r>
          <w:rPr>
            <w:rFonts w:eastAsia="Times New Roman"/>
            <w:szCs w:val="20"/>
            <w:lang w:val="en-GB"/>
          </w:rPr>
          <w:t xml:space="preserve">shall </w:t>
        </w:r>
      </w:ins>
      <w:r w:rsidR="008F5441" w:rsidRPr="008F5441">
        <w:rPr>
          <w:rFonts w:eastAsia="Times New Roman"/>
          <w:szCs w:val="20"/>
          <w:lang w:val="en-GB"/>
        </w:rPr>
        <w:t xml:space="preserve">agree cooperatively through regular consultation discussions to ensure that operations of </w:t>
      </w:r>
      <w:ins w:id="174" w:author="USA" w:date="2018-08-01T10:44:00Z">
        <w:r>
          <w:rPr>
            <w:rFonts w:eastAsia="Times New Roman"/>
            <w:szCs w:val="20"/>
            <w:lang w:val="en-GB"/>
          </w:rPr>
          <w:t xml:space="preserve">all </w:t>
        </w:r>
      </w:ins>
      <w:r w:rsidR="008F5441" w:rsidRPr="008F5441">
        <w:rPr>
          <w:rFonts w:eastAsia="Times New Roman"/>
          <w:szCs w:val="20"/>
          <w:lang w:val="en-GB"/>
        </w:rPr>
        <w:t xml:space="preserve">non-GSO networks do not exceed the aggregate level of protection for geostationary </w:t>
      </w:r>
      <w:del w:id="175" w:author="USA" w:date="2018-08-01T10:44:00Z">
        <w:r w:rsidR="008F5441" w:rsidRPr="008F5441" w:rsidDel="002C3D59">
          <w:rPr>
            <w:rFonts w:eastAsia="Times New Roman"/>
            <w:szCs w:val="20"/>
            <w:lang w:val="en-GB"/>
          </w:rPr>
          <w:delText xml:space="preserve">FSS </w:delText>
        </w:r>
      </w:del>
      <w:r w:rsidR="008F5441" w:rsidRPr="008F5441">
        <w:rPr>
          <w:rFonts w:eastAsia="Times New Roman"/>
          <w:szCs w:val="20"/>
          <w:lang w:val="en-GB"/>
        </w:rPr>
        <w:t>satellite networks;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4</w:t>
      </w:r>
      <w:r w:rsidRPr="008F5441">
        <w:rPr>
          <w:rFonts w:eastAsia="Times New Roman"/>
          <w:szCs w:val="20"/>
          <w:lang w:val="en-GB"/>
        </w:rPr>
        <w:tab/>
        <w:t xml:space="preserve">that to carry out the calculation of </w:t>
      </w:r>
      <w:r w:rsidRPr="008F5441">
        <w:rPr>
          <w:rFonts w:eastAsia="Times New Roman"/>
          <w:i/>
          <w:szCs w:val="20"/>
          <w:lang w:val="en-GB"/>
        </w:rPr>
        <w:t xml:space="preserve">resolves </w:t>
      </w:r>
      <w:ins w:id="176" w:author="USA" w:date="2018-08-01T10:44:00Z">
        <w:r w:rsidR="002C3D59">
          <w:rPr>
            <w:rFonts w:eastAsia="Times New Roman"/>
            <w:i/>
            <w:szCs w:val="20"/>
            <w:lang w:val="en-GB"/>
          </w:rPr>
          <w:t>2</w:t>
        </w:r>
      </w:ins>
      <w:del w:id="177" w:author="USA" w:date="2018-08-01T10:44:00Z">
        <w:r w:rsidRPr="008F5441" w:rsidDel="002C3D59">
          <w:rPr>
            <w:rFonts w:eastAsia="Times New Roman"/>
            <w:i/>
            <w:szCs w:val="20"/>
            <w:lang w:val="en-GB"/>
          </w:rPr>
          <w:delText>3</w:delText>
        </w:r>
      </w:del>
      <w:r w:rsidRPr="008F5441">
        <w:rPr>
          <w:rFonts w:eastAsia="Times New Roman"/>
          <w:i/>
          <w:szCs w:val="20"/>
          <w:lang w:val="en-GB"/>
        </w:rPr>
        <w:t xml:space="preserve">, </w:t>
      </w:r>
      <w:r w:rsidRPr="008F5441">
        <w:rPr>
          <w:rFonts w:eastAsia="Times New Roman"/>
          <w:szCs w:val="20"/>
          <w:lang w:val="en-GB"/>
        </w:rPr>
        <w:t xml:space="preserve">administrations shall take into account the GSO </w:t>
      </w:r>
      <w:del w:id="178" w:author="USA" w:date="2018-08-01T10:44:00Z">
        <w:r w:rsidRPr="008F5441" w:rsidDel="002C3D59">
          <w:rPr>
            <w:rFonts w:eastAsia="Times New Roman"/>
            <w:szCs w:val="20"/>
            <w:lang w:val="en-GB"/>
          </w:rPr>
          <w:delText xml:space="preserve">FSS </w:delText>
        </w:r>
      </w:del>
      <w:r w:rsidRPr="008F5441">
        <w:rPr>
          <w:rFonts w:eastAsia="Times New Roman"/>
          <w:szCs w:val="20"/>
          <w:lang w:val="en-GB"/>
        </w:rPr>
        <w:t xml:space="preserve">satellite characteristics listed in </w:t>
      </w:r>
      <w:r w:rsidR="00F117EB">
        <w:rPr>
          <w:rFonts w:eastAsia="Times New Roman"/>
          <w:szCs w:val="20"/>
          <w:lang w:val="en-GB"/>
        </w:rPr>
        <w:t>Recommendation ITU-R S.[50/40 GHz Reference Links]</w:t>
      </w:r>
      <w:r w:rsidRPr="008F5441">
        <w:rPr>
          <w:rFonts w:eastAsia="Times New Roman"/>
          <w:szCs w:val="20"/>
          <w:lang w:val="en-GB"/>
        </w:rPr>
        <w:t xml:space="preserve"> when applying the methodology contained in Recommendation ITU-R S.[50/40 GHz sharing </w:t>
      </w:r>
      <w:proofErr w:type="spellStart"/>
      <w:r w:rsidRPr="008F5441">
        <w:rPr>
          <w:rFonts w:eastAsia="Times New Roman"/>
          <w:szCs w:val="20"/>
          <w:lang w:val="en-GB"/>
        </w:rPr>
        <w:t>methdology</w:t>
      </w:r>
      <w:proofErr w:type="spellEnd"/>
      <w:r w:rsidRPr="008F5441">
        <w:rPr>
          <w:rFonts w:eastAsia="Times New Roman"/>
          <w:szCs w:val="20"/>
          <w:lang w:val="en-GB"/>
        </w:rPr>
        <w:t xml:space="preserve">] and the </w:t>
      </w:r>
      <w:proofErr w:type="spellStart"/>
      <w:r w:rsidRPr="008F5441">
        <w:rPr>
          <w:rFonts w:eastAsia="Times New Roman"/>
          <w:szCs w:val="20"/>
          <w:lang w:val="en-GB"/>
        </w:rPr>
        <w:t>epfd</w:t>
      </w:r>
      <w:proofErr w:type="spellEnd"/>
      <w:r w:rsidRPr="008F5441">
        <w:rPr>
          <w:rFonts w:eastAsia="Times New Roman"/>
          <w:szCs w:val="20"/>
          <w:lang w:val="en-GB"/>
        </w:rPr>
        <w:t xml:space="preserve"> </w:t>
      </w:r>
      <w:ins w:id="179" w:author="USA" w:date="2018-08-01T10:45:00Z">
        <w:r w:rsidR="002C3D59">
          <w:rPr>
            <w:rFonts w:eastAsia="Times New Roman"/>
            <w:szCs w:val="20"/>
            <w:lang w:val="en-GB"/>
          </w:rPr>
          <w:t xml:space="preserve"> results calculated by a </w:t>
        </w:r>
        <w:proofErr w:type="spellStart"/>
        <w:r w:rsidR="002C3D59">
          <w:rPr>
            <w:rFonts w:eastAsia="Times New Roman"/>
            <w:szCs w:val="20"/>
            <w:lang w:val="en-GB"/>
          </w:rPr>
          <w:t>epfd</w:t>
        </w:r>
        <w:proofErr w:type="spellEnd"/>
        <w:r w:rsidR="002C3D59">
          <w:rPr>
            <w:rFonts w:eastAsia="Times New Roman"/>
            <w:szCs w:val="20"/>
            <w:lang w:val="en-GB"/>
          </w:rPr>
          <w:t xml:space="preserve"> validation software</w:t>
        </w:r>
      </w:ins>
      <w:del w:id="180" w:author="USA" w:date="2018-08-01T10:45:00Z">
        <w:r w:rsidRPr="008F5441" w:rsidDel="002C3D59">
          <w:rPr>
            <w:rFonts w:eastAsia="Times New Roman"/>
            <w:szCs w:val="20"/>
            <w:lang w:val="en-GB"/>
          </w:rPr>
          <w:delText>calculation procedures given in Recommendation ITU-R S.1503</w:delText>
        </w:r>
      </w:del>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5</w:t>
      </w:r>
      <w:r w:rsidRPr="008F5441">
        <w:rPr>
          <w:rFonts w:eastAsia="Times New Roman"/>
          <w:szCs w:val="20"/>
          <w:lang w:val="en-GB"/>
        </w:rPr>
        <w:tab/>
        <w:t xml:space="preserve">that administrations, in carrying out their obligations under </w:t>
      </w:r>
      <w:r w:rsidRPr="008F5441">
        <w:rPr>
          <w:rFonts w:eastAsia="Times New Roman"/>
          <w:i/>
          <w:szCs w:val="20"/>
          <w:lang w:val="en-GB"/>
        </w:rPr>
        <w:t>resolves </w:t>
      </w:r>
      <w:r w:rsidRPr="008F5441">
        <w:rPr>
          <w:rFonts w:eastAsia="Times New Roman"/>
          <w:szCs w:val="20"/>
          <w:lang w:val="en-GB"/>
        </w:rPr>
        <w:t>1</w:t>
      </w:r>
      <w:del w:id="181" w:author="USA" w:date="2018-08-01T10:45:00Z">
        <w:r w:rsidRPr="008F5441" w:rsidDel="002C3D59">
          <w:rPr>
            <w:rFonts w:eastAsia="Times New Roman"/>
            <w:szCs w:val="20"/>
            <w:lang w:val="en-GB"/>
          </w:rPr>
          <w:delText xml:space="preserve"> and 2 above</w:delText>
        </w:r>
      </w:del>
      <w:r w:rsidRPr="008F5441">
        <w:rPr>
          <w:rFonts w:eastAsia="Times New Roman"/>
          <w:szCs w:val="20"/>
          <w:lang w:val="en-GB"/>
        </w:rPr>
        <w:t xml:space="preserve">, shall take into account only those non-geostationary FSS systems with frequency assignments 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that have met the criteria listed in Annex 2 to this Resolution through appropriate information provided to consultation discussions referred to in </w:t>
      </w:r>
      <w:r w:rsidRPr="008F5441">
        <w:rPr>
          <w:rFonts w:eastAsia="Times New Roman"/>
          <w:i/>
          <w:szCs w:val="20"/>
          <w:lang w:val="en-GB"/>
        </w:rPr>
        <w:t xml:space="preserve">resolves </w:t>
      </w:r>
      <w:ins w:id="182" w:author="USA" w:date="2018-08-01T10:46:00Z">
        <w:r w:rsidR="002C3D59">
          <w:rPr>
            <w:rFonts w:eastAsia="Times New Roman"/>
            <w:szCs w:val="20"/>
            <w:lang w:val="en-GB"/>
          </w:rPr>
          <w:t>2</w:t>
        </w:r>
      </w:ins>
      <w:del w:id="183" w:author="USA" w:date="2018-08-01T10:46:00Z">
        <w:r w:rsidRPr="008F5441" w:rsidDel="002C3D59">
          <w:rPr>
            <w:rFonts w:eastAsia="Times New Roman"/>
            <w:szCs w:val="20"/>
            <w:lang w:val="en-GB"/>
          </w:rPr>
          <w:delText>3</w:delText>
        </w:r>
      </w:del>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6</w:t>
      </w:r>
      <w:r w:rsidRPr="008F5441">
        <w:rPr>
          <w:rFonts w:eastAsia="Times New Roman"/>
          <w:szCs w:val="20"/>
          <w:lang w:val="en-GB"/>
        </w:rPr>
        <w:tab/>
        <w:t xml:space="preserve">that administrations, in developing agreements to carry out their obligations under </w:t>
      </w:r>
      <w:r w:rsidRPr="008F5441">
        <w:rPr>
          <w:rFonts w:eastAsia="Times New Roman"/>
          <w:i/>
          <w:szCs w:val="20"/>
          <w:lang w:val="en-GB"/>
        </w:rPr>
        <w:t>resolves </w:t>
      </w:r>
      <w:r w:rsidRPr="008F5441">
        <w:rPr>
          <w:rFonts w:eastAsia="Times New Roman"/>
          <w:szCs w:val="20"/>
          <w:lang w:val="en-GB"/>
        </w:rPr>
        <w:t>1</w:t>
      </w:r>
      <w:del w:id="184" w:author="USA" w:date="2018-08-01T10:46:00Z">
        <w:r w:rsidRPr="008F5441" w:rsidDel="002C3D59">
          <w:rPr>
            <w:rFonts w:eastAsia="Times New Roman"/>
            <w:szCs w:val="20"/>
            <w:lang w:val="en-GB"/>
          </w:rPr>
          <w:delText xml:space="preserve"> and 2 above</w:delText>
        </w:r>
      </w:del>
      <w:r w:rsidRPr="008F5441">
        <w:rPr>
          <w:rFonts w:eastAsia="Times New Roman"/>
          <w:szCs w:val="20"/>
          <w:lang w:val="en-GB"/>
        </w:rPr>
        <w:t>, shall establish mechanisms to ensure that all potential</w:t>
      </w:r>
      <w:r w:rsidR="00BD017C">
        <w:rPr>
          <w:rFonts w:eastAsia="Times New Roman"/>
          <w:szCs w:val="20"/>
          <w:lang w:val="en-GB"/>
        </w:rPr>
        <w:t xml:space="preserve"> </w:t>
      </w:r>
      <w:del w:id="185" w:author="USA" w:date="2018-08-01T10:46:00Z">
        <w:r w:rsidR="00BD017C" w:rsidDel="002C3D59">
          <w:rPr>
            <w:rFonts w:eastAsia="Times New Roman"/>
            <w:szCs w:val="20"/>
            <w:lang w:val="en-GB"/>
          </w:rPr>
          <w:delText>geostationary and</w:delText>
        </w:r>
        <w:r w:rsidRPr="008F5441" w:rsidDel="002C3D59">
          <w:rPr>
            <w:rFonts w:eastAsia="Times New Roman"/>
            <w:szCs w:val="20"/>
            <w:lang w:val="en-GB"/>
          </w:rPr>
          <w:delText xml:space="preserve"> non-geostationary </w:delText>
        </w:r>
      </w:del>
      <w:r w:rsidRPr="008F5441">
        <w:rPr>
          <w:rFonts w:eastAsia="Times New Roman"/>
          <w:szCs w:val="20"/>
          <w:lang w:val="en-GB"/>
        </w:rPr>
        <w:t xml:space="preserve">FSS system </w:t>
      </w:r>
      <w:ins w:id="186" w:author="USA" w:date="2018-08-01T10:46:00Z">
        <w:r w:rsidR="002C3D59">
          <w:rPr>
            <w:rFonts w:eastAsia="Times New Roman"/>
            <w:szCs w:val="20"/>
            <w:lang w:val="en-GB"/>
          </w:rPr>
          <w:t xml:space="preserve">and network </w:t>
        </w:r>
      </w:ins>
      <w:r w:rsidRPr="008F5441">
        <w:rPr>
          <w:rFonts w:eastAsia="Times New Roman"/>
          <w:szCs w:val="20"/>
          <w:lang w:val="en-GB"/>
        </w:rPr>
        <w:t>notifying administrations and operators are given full visibility of</w:t>
      </w:r>
      <w:ins w:id="187" w:author="USA" w:date="2018-08-01T10:46:00Z">
        <w:r w:rsidR="002C3D59">
          <w:rPr>
            <w:rFonts w:eastAsia="Times New Roman"/>
            <w:szCs w:val="20"/>
            <w:lang w:val="en-GB"/>
          </w:rPr>
          <w:t xml:space="preserve"> and the opportunity to participate in</w:t>
        </w:r>
      </w:ins>
      <w:r w:rsidRPr="008F5441">
        <w:rPr>
          <w:rFonts w:eastAsia="Times New Roman"/>
          <w:szCs w:val="20"/>
          <w:lang w:val="en-GB"/>
        </w:rPr>
        <w:t xml:space="preserve"> the process;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7</w:t>
      </w:r>
      <w:r w:rsidRPr="008F5441">
        <w:rPr>
          <w:rFonts w:eastAsia="Times New Roman"/>
          <w:szCs w:val="20"/>
          <w:lang w:val="en-GB"/>
        </w:rPr>
        <w:tab/>
        <w:t xml:space="preserve">that in the absence of an agreement reached at consultation discussions referred to in </w:t>
      </w:r>
      <w:r w:rsidRPr="008F5441">
        <w:rPr>
          <w:rFonts w:eastAsia="Times New Roman"/>
          <w:i/>
          <w:szCs w:val="20"/>
          <w:lang w:val="en-GB"/>
        </w:rPr>
        <w:t xml:space="preserve">resolves </w:t>
      </w:r>
      <w:ins w:id="188" w:author="USA" w:date="2018-08-01T10:47:00Z">
        <w:r w:rsidR="002C3D59">
          <w:rPr>
            <w:rFonts w:eastAsia="Times New Roman"/>
            <w:szCs w:val="20"/>
            <w:lang w:val="en-GB"/>
          </w:rPr>
          <w:t>2</w:t>
        </w:r>
      </w:ins>
      <w:del w:id="189" w:author="USA" w:date="2018-08-01T10:47:00Z">
        <w:r w:rsidRPr="008F5441" w:rsidDel="002C3D59">
          <w:rPr>
            <w:rFonts w:eastAsia="Times New Roman"/>
            <w:szCs w:val="20"/>
            <w:lang w:val="en-GB"/>
          </w:rPr>
          <w:delText>3</w:delText>
        </w:r>
      </w:del>
      <w:r w:rsidRPr="008F5441">
        <w:rPr>
          <w:rFonts w:eastAsia="Times New Roman"/>
          <w:szCs w:val="20"/>
          <w:lang w:val="en-GB"/>
        </w:rPr>
        <w:t>, each non-geostationary FSS system shall be operated in accordance with single-</w:t>
      </w:r>
      <w:proofErr w:type="gramStart"/>
      <w:r w:rsidRPr="008F5441">
        <w:rPr>
          <w:rFonts w:eastAsia="Times New Roman"/>
          <w:szCs w:val="20"/>
          <w:lang w:val="en-GB"/>
        </w:rPr>
        <w:t xml:space="preserve">entry </w:t>
      </w:r>
      <w:r w:rsidR="00966A22">
        <w:rPr>
          <w:rFonts w:eastAsia="Times New Roman"/>
          <w:szCs w:val="20"/>
          <w:lang w:val="en-GB"/>
        </w:rPr>
        <w:t xml:space="preserve"> </w:t>
      </w:r>
      <w:proofErr w:type="gramEnd"/>
      <w:del w:id="190" w:author="USA" w:date="2018-08-01T10:47:00Z">
        <w:r w:rsidR="00966A22" w:rsidDel="002C3D59">
          <w:rPr>
            <w:rFonts w:eastAsia="Times New Roman"/>
            <w:szCs w:val="20"/>
            <w:lang w:val="en-GB"/>
          </w:rPr>
          <w:delText xml:space="preserve">unavailability </w:delText>
        </w:r>
      </w:del>
      <w:r w:rsidRPr="008F5441">
        <w:rPr>
          <w:rFonts w:eastAsia="Times New Roman"/>
          <w:szCs w:val="20"/>
          <w:lang w:val="en-GB"/>
        </w:rPr>
        <w:t>limits calculated by the apportionment of the aggregate levels commensurate to the number of non-GSO systems operating so as to assure equitable sharing of the aggregate limit among all non-GSO systems in operation;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8</w:t>
      </w:r>
      <w:r w:rsidRPr="008F5441">
        <w:rPr>
          <w:rFonts w:eastAsia="Times New Roman"/>
          <w:szCs w:val="20"/>
          <w:lang w:val="en-GB"/>
        </w:rPr>
        <w:tab/>
        <w:t xml:space="preserve">that the administrations participating at the consultation discussion referred to in </w:t>
      </w:r>
      <w:r w:rsidRPr="008F5441">
        <w:rPr>
          <w:rFonts w:eastAsia="Times New Roman"/>
          <w:i/>
          <w:szCs w:val="20"/>
          <w:lang w:val="en-GB"/>
        </w:rPr>
        <w:t xml:space="preserve">resolves </w:t>
      </w:r>
      <w:ins w:id="191" w:author="USA" w:date="2018-08-01T10:47:00Z">
        <w:r w:rsidR="002C3D59">
          <w:rPr>
            <w:rFonts w:eastAsia="Times New Roman"/>
            <w:i/>
            <w:szCs w:val="20"/>
            <w:lang w:val="en-GB"/>
          </w:rPr>
          <w:t>2</w:t>
        </w:r>
      </w:ins>
      <w:del w:id="192" w:author="USA" w:date="2018-08-01T10:47:00Z">
        <w:r w:rsidRPr="008F5441" w:rsidDel="002C3D59">
          <w:rPr>
            <w:rFonts w:eastAsia="Times New Roman"/>
            <w:i/>
            <w:szCs w:val="20"/>
            <w:lang w:val="en-GB"/>
          </w:rPr>
          <w:delText>3</w:delText>
        </w:r>
      </w:del>
      <w:r w:rsidRPr="008F5441">
        <w:rPr>
          <w:rFonts w:eastAsia="Times New Roman"/>
          <w:szCs w:val="20"/>
          <w:lang w:val="en-GB"/>
        </w:rPr>
        <w:t xml:space="preserve"> shall designate one </w:t>
      </w:r>
      <w:del w:id="193" w:author="USA" w:date="2018-08-01T10:47:00Z">
        <w:r w:rsidRPr="008F5441" w:rsidDel="002C3D59">
          <w:rPr>
            <w:rFonts w:eastAsia="Times New Roman"/>
            <w:szCs w:val="20"/>
            <w:lang w:val="en-GB"/>
          </w:rPr>
          <w:delText xml:space="preserve">administration </w:delText>
        </w:r>
      </w:del>
      <w:ins w:id="194" w:author="USA" w:date="2018-08-01T10:48:00Z">
        <w:r w:rsidR="002C3D59">
          <w:rPr>
            <w:rFonts w:eastAsia="Times New Roman"/>
            <w:szCs w:val="20"/>
            <w:lang w:val="en-GB"/>
          </w:rPr>
          <w:t xml:space="preserve">convener to be responsible for </w:t>
        </w:r>
      </w:ins>
      <w:del w:id="195" w:author="USA" w:date="2018-08-01T10:48:00Z">
        <w:r w:rsidRPr="008F5441" w:rsidDel="002C3D59">
          <w:rPr>
            <w:rFonts w:eastAsia="Times New Roman"/>
            <w:szCs w:val="20"/>
            <w:lang w:val="en-GB"/>
          </w:rPr>
          <w:delText>that shall</w:delText>
        </w:r>
      </w:del>
      <w:r w:rsidRPr="008F5441">
        <w:rPr>
          <w:rFonts w:eastAsia="Times New Roman"/>
          <w:szCs w:val="20"/>
          <w:lang w:val="en-GB"/>
        </w:rPr>
        <w:t xml:space="preserve"> communicat</w:t>
      </w:r>
      <w:ins w:id="196" w:author="USA" w:date="2018-08-01T10:48:00Z">
        <w:r w:rsidR="002C3D59">
          <w:rPr>
            <w:rFonts w:eastAsia="Times New Roman"/>
            <w:szCs w:val="20"/>
            <w:lang w:val="en-GB"/>
          </w:rPr>
          <w:t>ing</w:t>
        </w:r>
      </w:ins>
      <w:del w:id="197" w:author="USA" w:date="2018-08-01T10:48:00Z">
        <w:r w:rsidRPr="008F5441" w:rsidDel="002C3D59">
          <w:rPr>
            <w:rFonts w:eastAsia="Times New Roman"/>
            <w:szCs w:val="20"/>
            <w:lang w:val="en-GB"/>
          </w:rPr>
          <w:delText>e</w:delText>
        </w:r>
      </w:del>
      <w:r w:rsidRPr="008F5441">
        <w:rPr>
          <w:rFonts w:eastAsia="Times New Roman"/>
          <w:szCs w:val="20"/>
          <w:lang w:val="en-GB"/>
        </w:rPr>
        <w:t xml:space="preserve"> to the Bureau, such as shown in Annex 1 that the results of the aggregate non-GSO system operational calculation and sharing determinations made in application of </w:t>
      </w:r>
      <w:r w:rsidRPr="008F5441">
        <w:rPr>
          <w:rFonts w:eastAsia="Times New Roman"/>
          <w:i/>
          <w:szCs w:val="20"/>
          <w:lang w:val="en-GB"/>
        </w:rPr>
        <w:t>resolves </w:t>
      </w:r>
      <w:r w:rsidRPr="008F5441">
        <w:rPr>
          <w:rFonts w:eastAsia="Times New Roman"/>
          <w:szCs w:val="20"/>
          <w:lang w:val="en-GB"/>
        </w:rPr>
        <w:t>1 above, without regard to whether such determinations result in any modifications to the published characteristics of their respective systems</w:t>
      </w:r>
      <w:ins w:id="198" w:author="USA" w:date="2018-08-01T10:48:00Z">
        <w:r w:rsidR="002C3D59">
          <w:rPr>
            <w:rFonts w:eastAsia="Times New Roman"/>
            <w:szCs w:val="20"/>
            <w:lang w:val="en-GB"/>
          </w:rPr>
          <w:t>, providing a draft record of each Consultation meeting, and posting the approved record</w:t>
        </w:r>
      </w:ins>
      <w:r w:rsidRPr="008F5441">
        <w:rPr>
          <w:rFonts w:eastAsia="Times New Roman"/>
          <w:szCs w:val="20"/>
          <w:lang w:val="en-GB"/>
        </w:rPr>
        <w:t>;</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instructs</w:t>
      </w:r>
      <w:proofErr w:type="gramEnd"/>
      <w:r w:rsidRPr="008F5441">
        <w:rPr>
          <w:rFonts w:eastAsia="Times New Roman"/>
          <w:i/>
          <w:szCs w:val="20"/>
          <w:lang w:val="en-GB"/>
        </w:rPr>
        <w:t xml:space="preserve"> the </w:t>
      </w:r>
      <w:proofErr w:type="spellStart"/>
      <w:r w:rsidRPr="008F5441">
        <w:rPr>
          <w:rFonts w:eastAsia="Times New Roman"/>
          <w:i/>
          <w:szCs w:val="20"/>
          <w:lang w:val="en-GB"/>
        </w:rPr>
        <w:t>Radiocommunication</w:t>
      </w:r>
      <w:proofErr w:type="spellEnd"/>
      <w:r w:rsidRPr="008F5441">
        <w:rPr>
          <w:rFonts w:eastAsia="Times New Roman"/>
          <w:i/>
          <w:szCs w:val="20"/>
          <w:lang w:val="en-GB"/>
        </w:rPr>
        <w:t xml:space="preserve"> Bureau</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9F10B3">
        <w:rPr>
          <w:rFonts w:eastAsia="Times New Roman"/>
          <w:szCs w:val="20"/>
          <w:lang w:val="en-GB"/>
        </w:rPr>
        <w:t>1</w:t>
      </w:r>
      <w:r w:rsidRPr="009F10B3">
        <w:rPr>
          <w:rFonts w:eastAsia="Times New Roman"/>
          <w:szCs w:val="20"/>
          <w:lang w:val="en-GB"/>
        </w:rPr>
        <w:tab/>
        <w:t xml:space="preserve">to observe the results of the aggregate </w:t>
      </w:r>
      <w:proofErr w:type="spellStart"/>
      <w:r w:rsidRPr="009F10B3">
        <w:rPr>
          <w:rFonts w:eastAsia="Times New Roman"/>
          <w:szCs w:val="20"/>
          <w:lang w:val="en-GB"/>
        </w:rPr>
        <w:t>epfd</w:t>
      </w:r>
      <w:proofErr w:type="spellEnd"/>
      <w:r w:rsidRPr="009F10B3">
        <w:rPr>
          <w:rFonts w:eastAsia="Times New Roman"/>
          <w:szCs w:val="20"/>
          <w:lang w:val="en-GB"/>
        </w:rPr>
        <w:t xml:space="preserve"> calculation performed according to </w:t>
      </w:r>
      <w:r w:rsidRPr="009F10B3">
        <w:rPr>
          <w:rFonts w:eastAsia="Times New Roman"/>
          <w:i/>
          <w:iCs/>
          <w:szCs w:val="20"/>
          <w:lang w:val="en-GB"/>
        </w:rPr>
        <w:t>resolves </w:t>
      </w:r>
      <w:r w:rsidRPr="009F10B3">
        <w:rPr>
          <w:rFonts w:eastAsia="Times New Roman"/>
          <w:szCs w:val="20"/>
          <w:lang w:val="en-GB"/>
        </w:rPr>
        <w:t>1;</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lastRenderedPageBreak/>
        <w:t>2</w:t>
      </w:r>
      <w:r w:rsidRPr="008F5441">
        <w:rPr>
          <w:rFonts w:eastAsia="Times New Roman"/>
          <w:szCs w:val="20"/>
          <w:lang w:val="en-GB"/>
        </w:rPr>
        <w:tab/>
        <w:t xml:space="preserve">to publish in the International Frequency Information Circular (BR IFIC), the information referred to in </w:t>
      </w:r>
      <w:r w:rsidRPr="008F5441">
        <w:rPr>
          <w:rFonts w:eastAsia="Times New Roman"/>
          <w:i/>
          <w:iCs/>
          <w:szCs w:val="20"/>
          <w:lang w:val="en-GB"/>
        </w:rPr>
        <w:t>resolves </w:t>
      </w:r>
      <w:r w:rsidRPr="008F5441">
        <w:rPr>
          <w:rFonts w:eastAsia="Times New Roman"/>
          <w:szCs w:val="20"/>
          <w:lang w:val="en-GB"/>
        </w:rPr>
        <w:t>8,</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1 TO RESOLUTION [AGG_SHARING] (WRC-19)</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sz w:val="28"/>
          <w:szCs w:val="20"/>
          <w:lang w:val="en-GB"/>
        </w:rPr>
      </w:pPr>
      <w:r w:rsidRPr="008F5441">
        <w:rPr>
          <w:rFonts w:ascii="Times New Roman Bold" w:eastAsia="Times New Roman" w:hAnsi="Times New Roman Bold"/>
          <w:sz w:val="28"/>
          <w:szCs w:val="20"/>
          <w:lang w:val="en-GB"/>
        </w:rPr>
        <w:t xml:space="preserve">List of GSO FSS system characteristics and format of the result of </w:t>
      </w:r>
      <w:r w:rsidRPr="008F5441">
        <w:rPr>
          <w:rFonts w:ascii="Times New Roman Bold" w:eastAsia="Times New Roman" w:hAnsi="Times New Roman Bold"/>
          <w:sz w:val="28"/>
          <w:szCs w:val="20"/>
          <w:lang w:val="en-GB"/>
        </w:rPr>
        <w:br/>
        <w:t xml:space="preserve">the aggregate calculation to be provided to BR for </w:t>
      </w:r>
      <w:r w:rsidRPr="008F5441">
        <w:rPr>
          <w:rFonts w:ascii="Times New Roman Bold" w:eastAsia="Times New Roman" w:hAnsi="Times New Roman Bold"/>
          <w:sz w:val="28"/>
          <w:szCs w:val="20"/>
          <w:lang w:val="en-GB"/>
        </w:rPr>
        <w:br/>
        <w:t>publication for information</w:t>
      </w:r>
    </w:p>
    <w:p w:rsidR="008F5441" w:rsidRPr="008F5441" w:rsidDel="002C3D59"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del w:id="199" w:author="USA" w:date="2018-08-01T10:49:00Z"/>
          <w:rFonts w:eastAsia="Times New Roman"/>
          <w:szCs w:val="20"/>
          <w:lang w:val="en-GB"/>
        </w:rPr>
      </w:pPr>
    </w:p>
    <w:p w:rsidR="008F5441" w:rsidRPr="008F5441" w:rsidDel="002C3D59" w:rsidRDefault="00F117EB"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00"/>
        <w:ind w:left="1134" w:hanging="1134"/>
        <w:textAlignment w:val="baseline"/>
        <w:outlineLvl w:val="1"/>
        <w:rPr>
          <w:del w:id="200" w:author="USA" w:date="2018-08-01T10:49:00Z"/>
          <w:rFonts w:eastAsia="Times New Roman"/>
          <w:szCs w:val="20"/>
          <w:lang w:val="en-GB"/>
        </w:rPr>
      </w:pPr>
      <w:del w:id="201" w:author="USA" w:date="2018-08-01T10:49:00Z">
        <w:r w:rsidDel="002C3D59">
          <w:rPr>
            <w:rFonts w:eastAsia="Times New Roman"/>
            <w:szCs w:val="20"/>
            <w:lang w:val="en-GB"/>
          </w:rPr>
          <w:delText>1.</w:delText>
        </w:r>
        <w:r w:rsidR="008F5441" w:rsidRPr="008F5441" w:rsidDel="002C3D59">
          <w:rPr>
            <w:rFonts w:eastAsia="Times New Roman"/>
            <w:szCs w:val="20"/>
            <w:lang w:val="en-GB"/>
          </w:rPr>
          <w:tab/>
          <w:delText>Non-GSO satellite system constellation parameters</w:delText>
        </w:r>
      </w:del>
    </w:p>
    <w:p w:rsidR="008F5441" w:rsidRPr="008F5441" w:rsidDel="002C3D59"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202" w:author="USA" w:date="2018-08-01T10:49:00Z"/>
          <w:rFonts w:eastAsia="Times New Roman"/>
          <w:szCs w:val="20"/>
          <w:lang w:val="en-GB"/>
        </w:rPr>
      </w:pPr>
      <w:del w:id="203" w:author="USA" w:date="2018-08-01T10:49:00Z">
        <w:r w:rsidRPr="008F5441" w:rsidDel="002C3D59">
          <w:rPr>
            <w:rFonts w:eastAsia="Times New Roman"/>
            <w:szCs w:val="20"/>
            <w:lang w:val="en-GB"/>
          </w:rPr>
          <w:delText>For each non</w:delText>
        </w:r>
        <w:r w:rsidRPr="008F5441" w:rsidDel="002C3D59">
          <w:rPr>
            <w:rFonts w:eastAsia="Times New Roman"/>
            <w:szCs w:val="20"/>
            <w:lang w:val="en-GB"/>
          </w:rPr>
          <w:noBreakHyphen/>
          <w:delText>GSO satellite system, the following parameters should be provided to BR for publication in the aggregate calculation:</w:delText>
        </w:r>
      </w:del>
    </w:p>
    <w:p w:rsidR="008F5441" w:rsidRPr="008F5441" w:rsidDel="002C3D59"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del w:id="204" w:author="USA" w:date="2018-08-01T10:49:00Z"/>
          <w:rFonts w:eastAsia="Times New Roman"/>
          <w:szCs w:val="20"/>
          <w:lang w:val="en-GB"/>
        </w:rPr>
      </w:pPr>
      <w:del w:id="205" w:author="USA" w:date="2018-08-01T10:49:00Z">
        <w:r w:rsidRPr="008F5441" w:rsidDel="002C3D59">
          <w:rPr>
            <w:rFonts w:eastAsia="Times New Roman"/>
            <w:szCs w:val="20"/>
            <w:lang w:val="en-GB"/>
          </w:rPr>
          <w:delText>System administration</w:delText>
        </w:r>
      </w:del>
    </w:p>
    <w:p w:rsidR="008F5441" w:rsidRPr="008F5441" w:rsidDel="002C3D59"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del w:id="206" w:author="USA" w:date="2018-08-01T10:49:00Z"/>
          <w:rFonts w:eastAsia="Times New Roman"/>
          <w:szCs w:val="20"/>
          <w:lang w:val="en-GB"/>
        </w:rPr>
      </w:pPr>
      <w:del w:id="207" w:author="USA" w:date="2018-08-01T10:49:00Z">
        <w:r w:rsidRPr="008F5441" w:rsidDel="002C3D59">
          <w:rPr>
            <w:rFonts w:eastAsia="Times New Roman"/>
            <w:szCs w:val="20"/>
            <w:lang w:val="en-GB"/>
          </w:rPr>
          <w:delText>Number of space stations used in aggregate calculation</w:delText>
        </w:r>
      </w:del>
    </w:p>
    <w:p w:rsidR="002C3D59" w:rsidRPr="002C3D59"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4"/>
          <w:lang w:val="en-GB"/>
        </w:rPr>
      </w:pPr>
      <w:del w:id="208" w:author="USA" w:date="2018-08-01T10:49:00Z">
        <w:r w:rsidRPr="002C3D59" w:rsidDel="002C3D59">
          <w:rPr>
            <w:rFonts w:eastAsia="Times New Roman"/>
            <w:szCs w:val="24"/>
            <w:lang w:val="en-GB"/>
          </w:rPr>
          <w:delText>Single entry use of each non-GSO FSS systems</w:delText>
        </w:r>
      </w:del>
    </w:p>
    <w:p w:rsidR="002C3D59" w:rsidRPr="008416E1" w:rsidRDefault="002C3D59" w:rsidP="002C3D59">
      <w:pPr>
        <w:pStyle w:val="Heading1"/>
        <w:rPr>
          <w:ins w:id="209" w:author="USA" w:date="2018-08-01T10:49:00Z"/>
          <w:szCs w:val="24"/>
        </w:rPr>
      </w:pPr>
      <w:ins w:id="210" w:author="USA" w:date="2018-08-01T10:49:00Z">
        <w:r w:rsidRPr="008416E1">
          <w:rPr>
            <w:szCs w:val="24"/>
          </w:rPr>
          <w:t>I</w:t>
        </w:r>
        <w:r w:rsidRPr="008416E1">
          <w:rPr>
            <w:szCs w:val="24"/>
          </w:rPr>
          <w:tab/>
          <w:t>GSO FSS, GSO BSS and Non-GSO system characteristics to be used in the calculation of aggregate emissions from non-GSO FSS systems</w:t>
        </w:r>
      </w:ins>
    </w:p>
    <w:p w:rsidR="002C3D59" w:rsidRPr="008416E1" w:rsidRDefault="002C3D59" w:rsidP="002C3D59">
      <w:pPr>
        <w:rPr>
          <w:ins w:id="211" w:author="USA" w:date="2018-08-01T10:49:00Z"/>
          <w:szCs w:val="24"/>
        </w:rPr>
      </w:pPr>
    </w:p>
    <w:p w:rsidR="002C3D59" w:rsidRPr="002C3D59" w:rsidRDefault="002C3D59" w:rsidP="002C3D59">
      <w:pPr>
        <w:pStyle w:val="Heading2"/>
        <w:rPr>
          <w:ins w:id="212" w:author="USA" w:date="2018-08-01T10:49:00Z"/>
          <w:rFonts w:ascii="Times New Roman" w:hAnsi="Times New Roman" w:cs="Times New Roman"/>
          <w:b/>
          <w:sz w:val="24"/>
          <w:szCs w:val="24"/>
        </w:rPr>
      </w:pPr>
      <w:ins w:id="213" w:author="USA" w:date="2018-08-01T10:49:00Z">
        <w:r w:rsidRPr="002C3D59">
          <w:rPr>
            <w:rFonts w:ascii="Times New Roman" w:hAnsi="Times New Roman" w:cs="Times New Roman"/>
            <w:b/>
            <w:sz w:val="24"/>
            <w:szCs w:val="24"/>
          </w:rPr>
          <w:t>I-1</w:t>
        </w:r>
        <w:r w:rsidRPr="002C3D59">
          <w:rPr>
            <w:rFonts w:ascii="Times New Roman" w:hAnsi="Times New Roman" w:cs="Times New Roman"/>
            <w:b/>
            <w:sz w:val="24"/>
            <w:szCs w:val="24"/>
          </w:rPr>
          <w:tab/>
          <w:t>GSO FSS and GSO BSS Characteristics</w:t>
        </w:r>
      </w:ins>
    </w:p>
    <w:p w:rsidR="002C3D59" w:rsidRDefault="002C3D59" w:rsidP="002C3D59">
      <w:pPr>
        <w:rPr>
          <w:ins w:id="214" w:author="USA" w:date="2018-08-01T10:50:00Z"/>
          <w:szCs w:val="24"/>
        </w:rPr>
      </w:pPr>
      <w:ins w:id="215" w:author="USA" w:date="2018-08-01T10:49:00Z">
        <w:r w:rsidRPr="002C3D59">
          <w:rPr>
            <w:szCs w:val="24"/>
          </w:rPr>
          <w:tab/>
        </w:r>
      </w:ins>
    </w:p>
    <w:p w:rsidR="002C3D59" w:rsidRPr="002C3D59" w:rsidRDefault="002C3D59" w:rsidP="002C3D59">
      <w:pPr>
        <w:rPr>
          <w:ins w:id="216" w:author="USA" w:date="2018-08-01T10:49:00Z"/>
          <w:szCs w:val="24"/>
        </w:rPr>
      </w:pPr>
      <w:ins w:id="217" w:author="USA" w:date="2018-08-01T10:49:00Z">
        <w:r w:rsidRPr="002C3D59">
          <w:rPr>
            <w:szCs w:val="24"/>
          </w:rPr>
          <w:t>Recommendation ITU-R S</w:t>
        </w:r>
        <w:proofErr w:type="gramStart"/>
        <w:r w:rsidRPr="002C3D59">
          <w:rPr>
            <w:szCs w:val="24"/>
          </w:rPr>
          <w:t>.[</w:t>
        </w:r>
        <w:proofErr w:type="gramEnd"/>
        <w:r w:rsidRPr="002C3D59">
          <w:rPr>
            <w:szCs w:val="24"/>
          </w:rPr>
          <w:t>Ref links]</w:t>
        </w:r>
      </w:ins>
    </w:p>
    <w:p w:rsidR="002C3D59" w:rsidRPr="002C3D59" w:rsidRDefault="002C3D59" w:rsidP="002C3D59">
      <w:pPr>
        <w:rPr>
          <w:ins w:id="218" w:author="USA" w:date="2018-08-01T10:49:00Z"/>
          <w:b/>
          <w:szCs w:val="24"/>
        </w:rPr>
      </w:pPr>
    </w:p>
    <w:p w:rsidR="002C3D59" w:rsidRPr="002C3D59" w:rsidRDefault="002C3D59" w:rsidP="002C3D59">
      <w:pPr>
        <w:pStyle w:val="Heading2"/>
        <w:rPr>
          <w:ins w:id="219" w:author="USA" w:date="2018-08-01T10:49:00Z"/>
          <w:rFonts w:ascii="Times New Roman" w:hAnsi="Times New Roman" w:cs="Times New Roman"/>
          <w:b/>
          <w:sz w:val="24"/>
          <w:szCs w:val="24"/>
        </w:rPr>
      </w:pPr>
      <w:ins w:id="220" w:author="USA" w:date="2018-08-01T10:49:00Z">
        <w:r w:rsidRPr="002C3D59">
          <w:rPr>
            <w:rFonts w:ascii="Times New Roman" w:hAnsi="Times New Roman" w:cs="Times New Roman"/>
            <w:b/>
            <w:sz w:val="24"/>
            <w:szCs w:val="24"/>
          </w:rPr>
          <w:t>I-2</w:t>
        </w:r>
        <w:r w:rsidRPr="002C3D59">
          <w:rPr>
            <w:rFonts w:ascii="Times New Roman" w:hAnsi="Times New Roman" w:cs="Times New Roman"/>
            <w:b/>
            <w:sz w:val="24"/>
            <w:szCs w:val="24"/>
          </w:rPr>
          <w:tab/>
          <w:t>Non-GSO satellite system constellation parameters</w:t>
        </w:r>
      </w:ins>
    </w:p>
    <w:p w:rsidR="002C3D59" w:rsidRPr="002C3D59" w:rsidRDefault="002C3D59" w:rsidP="002C3D59">
      <w:pPr>
        <w:rPr>
          <w:ins w:id="221" w:author="USA" w:date="2018-08-01T10:49:00Z"/>
          <w:szCs w:val="24"/>
        </w:rPr>
      </w:pPr>
    </w:p>
    <w:p w:rsidR="002C3D59" w:rsidRPr="008416E1" w:rsidRDefault="002C3D59" w:rsidP="002C3D59">
      <w:pPr>
        <w:rPr>
          <w:ins w:id="222" w:author="USA" w:date="2018-08-01T10:49:00Z"/>
          <w:szCs w:val="24"/>
        </w:rPr>
      </w:pPr>
      <w:ins w:id="223" w:author="USA" w:date="2018-08-01T10:49:00Z">
        <w:r w:rsidRPr="008416E1">
          <w:rPr>
            <w:szCs w:val="24"/>
          </w:rPr>
          <w:t>For each non</w:t>
        </w:r>
        <w:r w:rsidRPr="008416E1">
          <w:rPr>
            <w:szCs w:val="24"/>
          </w:rPr>
          <w:noBreakHyphen/>
          <w:t>GSO satellite system, the following parameters should be provided to BR for publication in the aggregate calculation:</w:t>
        </w:r>
      </w:ins>
    </w:p>
    <w:p w:rsidR="002C3D59" w:rsidRPr="008416E1" w:rsidRDefault="002C3D59" w:rsidP="002C3D59">
      <w:pPr>
        <w:pStyle w:val="enumlev1"/>
        <w:rPr>
          <w:ins w:id="224" w:author="USA" w:date="2018-08-01T10:49:00Z"/>
          <w:szCs w:val="24"/>
        </w:rPr>
      </w:pPr>
      <w:ins w:id="225" w:author="USA" w:date="2018-08-01T10:49:00Z">
        <w:r w:rsidRPr="008416E1">
          <w:rPr>
            <w:szCs w:val="24"/>
          </w:rPr>
          <w:t>–</w:t>
        </w:r>
        <w:r w:rsidRPr="008416E1">
          <w:rPr>
            <w:szCs w:val="24"/>
          </w:rPr>
          <w:tab/>
          <w:t>System administration;</w:t>
        </w:r>
      </w:ins>
    </w:p>
    <w:p w:rsidR="002C3D59" w:rsidRPr="008416E1" w:rsidRDefault="002C3D59" w:rsidP="002C3D59">
      <w:pPr>
        <w:pStyle w:val="enumlev1"/>
        <w:rPr>
          <w:ins w:id="226" w:author="USA" w:date="2018-08-01T10:49:00Z"/>
          <w:szCs w:val="24"/>
        </w:rPr>
      </w:pPr>
      <w:ins w:id="227" w:author="USA" w:date="2018-08-01T10:49:00Z">
        <w:r w:rsidRPr="008416E1">
          <w:rPr>
            <w:szCs w:val="24"/>
          </w:rPr>
          <w:t>–</w:t>
        </w:r>
        <w:r w:rsidRPr="008416E1">
          <w:rPr>
            <w:szCs w:val="24"/>
          </w:rPr>
          <w:tab/>
          <w:t>Number of space stations used in aggregate calculation;</w:t>
        </w:r>
      </w:ins>
    </w:p>
    <w:p w:rsidR="002C3D59" w:rsidRPr="008416E1" w:rsidRDefault="002C3D59" w:rsidP="002C3D59">
      <w:pPr>
        <w:pStyle w:val="enumlev1"/>
        <w:rPr>
          <w:ins w:id="228" w:author="USA" w:date="2018-08-01T10:49:00Z"/>
          <w:szCs w:val="24"/>
        </w:rPr>
      </w:pPr>
      <w:ins w:id="229" w:author="USA" w:date="2018-08-01T10:49:00Z">
        <w:r w:rsidRPr="008416E1">
          <w:rPr>
            <w:szCs w:val="24"/>
          </w:rPr>
          <w:t>–</w:t>
        </w:r>
        <w:r w:rsidRPr="008416E1">
          <w:rPr>
            <w:szCs w:val="24"/>
          </w:rPr>
          <w:tab/>
          <w:t>Single entry use of each non-GSO FSS systems.</w:t>
        </w:r>
      </w:ins>
    </w:p>
    <w:p w:rsidR="002C3D59" w:rsidRDefault="002C3D59"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ins w:id="230" w:author="USA" w:date="2018-08-01T10:49:00Z"/>
          <w:rFonts w:eastAsia="Times New Roman"/>
          <w:szCs w:val="24"/>
          <w:lang w:val="en-GB"/>
        </w:rPr>
      </w:pPr>
    </w:p>
    <w:p w:rsidR="008F5441" w:rsidRPr="007726CB" w:rsidRDefault="00F117EB"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rFonts w:eastAsia="Times New Roman"/>
          <w:szCs w:val="24"/>
          <w:lang w:val="en-GB"/>
        </w:rPr>
      </w:pPr>
      <w:r w:rsidRPr="007726CB">
        <w:rPr>
          <w:rFonts w:eastAsia="Times New Roman"/>
          <w:szCs w:val="24"/>
          <w:lang w:val="en-GB"/>
        </w:rPr>
        <w:t>2.</w:t>
      </w:r>
      <w:r w:rsidR="008F5441" w:rsidRPr="007726CB">
        <w:rPr>
          <w:rFonts w:eastAsia="Times New Roman"/>
          <w:szCs w:val="24"/>
          <w:lang w:val="en-GB"/>
        </w:rPr>
        <w:tab/>
        <w:t xml:space="preserve">Results of the aggregate </w:t>
      </w:r>
      <w:proofErr w:type="spellStart"/>
      <w:r w:rsidR="008F5441" w:rsidRPr="007726CB">
        <w:rPr>
          <w:rFonts w:eastAsia="Times New Roman"/>
          <w:szCs w:val="24"/>
          <w:lang w:val="en-GB"/>
        </w:rPr>
        <w:t>epfd</w:t>
      </w:r>
      <w:proofErr w:type="spellEnd"/>
      <w:r w:rsidR="008F5441" w:rsidRPr="007726CB">
        <w:rPr>
          <w:rFonts w:eastAsia="Times New Roman"/>
          <w:szCs w:val="24"/>
          <w:lang w:val="en-GB"/>
        </w:rPr>
        <w:t xml:space="preserve"> calculation</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2 TO RESOLUTION [AGG_EPFD] (WRC-19)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lang w:val="en-GB"/>
        </w:rPr>
      </w:pPr>
      <w:r w:rsidRPr="008F5441">
        <w:rPr>
          <w:rFonts w:ascii="Times New Roman Bold" w:eastAsia="Times New Roman" w:hAnsi="Times New Roman Bold"/>
          <w:b/>
          <w:sz w:val="28"/>
          <w:szCs w:val="20"/>
          <w:lang w:val="en-GB"/>
        </w:rPr>
        <w:t xml:space="preserve">List of criteria for the application of </w:t>
      </w:r>
      <w:r w:rsidRPr="008F5441">
        <w:rPr>
          <w:rFonts w:ascii="Times New Roman Bold" w:eastAsia="Times New Roman" w:hAnsi="Times New Roman Bold"/>
          <w:b/>
          <w:i/>
          <w:sz w:val="28"/>
          <w:szCs w:val="20"/>
          <w:lang w:val="en-GB"/>
        </w:rPr>
        <w:t>resolves</w:t>
      </w:r>
      <w:r w:rsidRPr="008F5441">
        <w:rPr>
          <w:rFonts w:ascii="Times New Roman Bold" w:eastAsia="Times New Roman" w:hAnsi="Times New Roman Bold"/>
          <w:b/>
          <w:sz w:val="28"/>
          <w:szCs w:val="20"/>
          <w:lang w:val="en-GB"/>
        </w:rPr>
        <w:t xml:space="preserve"> 3</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1</w:t>
      </w:r>
      <w:r w:rsidRPr="008F5441">
        <w:rPr>
          <w:rFonts w:eastAsia="Times New Roman"/>
          <w:szCs w:val="20"/>
          <w:lang w:val="en-GB"/>
        </w:rPr>
        <w:tab/>
        <w:t xml:space="preserve">Submission of appropriate </w:t>
      </w:r>
      <w:r w:rsidR="007F3F33">
        <w:rPr>
          <w:rFonts w:eastAsia="Times New Roman"/>
          <w:szCs w:val="20"/>
          <w:lang w:val="en-GB"/>
        </w:rPr>
        <w:t>Notification Publication Information.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2</w:t>
      </w:r>
      <w:r w:rsidRPr="008F5441">
        <w:rPr>
          <w:rFonts w:eastAsia="Times New Roman"/>
          <w:color w:val="000000"/>
          <w:szCs w:val="20"/>
          <w:lang w:val="en-GB"/>
        </w:rPr>
        <w:tab/>
        <w:t>Entry into satellite manufacturing or procurement agreement, and entry into satellite launch agreement.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non-geostationary FSS system operator should possess:</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w:t>
      </w:r>
      <w:r w:rsidRPr="008F5441">
        <w:rPr>
          <w:rFonts w:eastAsia="Times New Roman"/>
          <w:szCs w:val="20"/>
          <w:lang w:val="en-GB"/>
        </w:rPr>
        <w:tab/>
      </w:r>
      <w:proofErr w:type="gramStart"/>
      <w:r w:rsidRPr="008F5441">
        <w:rPr>
          <w:rFonts w:eastAsia="Times New Roman"/>
          <w:szCs w:val="20"/>
          <w:lang w:val="en-GB"/>
        </w:rPr>
        <w:t>clear</w:t>
      </w:r>
      <w:proofErr w:type="gramEnd"/>
      <w:r w:rsidRPr="008F5441">
        <w:rPr>
          <w:rFonts w:eastAsia="Times New Roman"/>
          <w:szCs w:val="20"/>
          <w:lang w:val="en-GB"/>
        </w:rPr>
        <w:t xml:space="preserve"> evidence of a binding agreement for the manufacture or procurement of its satellites; and</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ii)</w:t>
      </w:r>
      <w:r w:rsidRPr="008F5441">
        <w:rPr>
          <w:rFonts w:eastAsia="Times New Roman"/>
          <w:szCs w:val="20"/>
          <w:lang w:val="en-GB"/>
        </w:rPr>
        <w:tab/>
      </w:r>
      <w:proofErr w:type="gramStart"/>
      <w:r w:rsidRPr="008F5441">
        <w:rPr>
          <w:rFonts w:eastAsia="Times New Roman"/>
          <w:szCs w:val="20"/>
          <w:lang w:val="en-GB"/>
        </w:rPr>
        <w:t>clear</w:t>
      </w:r>
      <w:proofErr w:type="gramEnd"/>
      <w:r w:rsidRPr="008F5441">
        <w:rPr>
          <w:rFonts w:eastAsia="Times New Roman"/>
          <w:szCs w:val="20"/>
          <w:lang w:val="en-GB"/>
        </w:rPr>
        <w:t xml:space="preserve"> evidence of a binding agreement to launch its satellites.</w:t>
      </w:r>
    </w:p>
    <w:p w:rsidR="008F5441" w:rsidRPr="008F5441" w:rsidRDefault="008F5441" w:rsidP="008F5441">
      <w:pPr>
        <w:tabs>
          <w:tab w:val="clear" w:pos="576"/>
          <w:tab w:val="clear" w:pos="792"/>
          <w:tab w:val="clear" w:pos="1008"/>
          <w:tab w:val="clear" w:pos="1224"/>
          <w:tab w:val="clear" w:pos="1440"/>
        </w:tabs>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The manufacturing or procurement agreement should identify the contract milestones leading to the completion of manufacture or procurement of satellites required for the service provision,</w:t>
      </w:r>
      <w:r w:rsidRPr="008F5441">
        <w:rPr>
          <w:rFonts w:eastAsia="Times New Roman"/>
          <w:color w:val="000000"/>
          <w:szCs w:val="20"/>
          <w:lang w:val="en-GB" w:eastAsia="ja-JP"/>
        </w:rPr>
        <w:t xml:space="preserve"> </w:t>
      </w:r>
      <w:r w:rsidRPr="008F5441">
        <w:rPr>
          <w:rFonts w:eastAsia="Times New Roman"/>
          <w:color w:val="000000"/>
          <w:szCs w:val="20"/>
          <w:lang w:val="en-GB"/>
        </w:rPr>
        <w:t xml:space="preserve">and the launch agreement should identify the launch date, launch site and launch service provider. The notifying administration is responsible for authenticating the evidence of agreement.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information required under this criterion may be submitted in the form of a written commitment by the responsible administration.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3</w:t>
      </w:r>
      <w:r w:rsidRPr="008F5441">
        <w:rPr>
          <w:rFonts w:eastAsia="Times New Roman"/>
          <w:szCs w:val="20"/>
          <w:lang w:val="en-GB"/>
        </w:rPr>
        <w:tab/>
        <w:t>As an alternative to satellite manufacturing or procurement and launch agreements, clear evidence of guaranteed</w:t>
      </w:r>
      <w:r w:rsidRPr="008F5441">
        <w:rPr>
          <w:rFonts w:eastAsia="Times New Roman"/>
          <w:b/>
          <w:szCs w:val="20"/>
          <w:lang w:val="en-GB"/>
        </w:rPr>
        <w:t xml:space="preserve"> </w:t>
      </w:r>
      <w:r w:rsidRPr="008F5441">
        <w:rPr>
          <w:rFonts w:eastAsia="Times New Roman"/>
          <w:szCs w:val="20"/>
          <w:lang w:val="en-GB"/>
        </w:rPr>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73564E" w:rsidRDefault="007356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b/>
          <w:szCs w:val="20"/>
          <w:lang w:val="en-GB"/>
        </w:rPr>
        <w:t xml:space="preserve">Reasons: </w:t>
      </w:r>
      <w:r>
        <w:rPr>
          <w:rFonts w:eastAsia="Times New Roman"/>
          <w:szCs w:val="20"/>
          <w:lang w:val="en-GB"/>
        </w:rPr>
        <w:t xml:space="preserve">To provide a methodology to ensure that aggregate GSO protection levels are never exceeded and to provide a mechanism to monitor the aggregate </w:t>
      </w:r>
      <w:proofErr w:type="spellStart"/>
      <w:r>
        <w:rPr>
          <w:rFonts w:eastAsia="Times New Roman"/>
          <w:szCs w:val="20"/>
          <w:lang w:val="en-GB"/>
        </w:rPr>
        <w:t>epfd</w:t>
      </w:r>
      <w:proofErr w:type="spellEnd"/>
      <w:r>
        <w:rPr>
          <w:rFonts w:eastAsia="Times New Roman"/>
          <w:szCs w:val="20"/>
          <w:lang w:val="en-GB"/>
        </w:rPr>
        <w:t xml:space="preserve"> limits from the operation of actual non-GSO systems</w:t>
      </w:r>
    </w:p>
    <w:p w:rsidR="008F5441" w:rsidRDefault="008F5441" w:rsidP="00936B27"/>
    <w:p w:rsidR="008416E1" w:rsidRDefault="008416E1" w:rsidP="008416E1">
      <w:pPr>
        <w:pStyle w:val="ResNo"/>
        <w:jc w:val="left"/>
        <w:rPr>
          <w:ins w:id="231" w:author="USA" w:date="2018-08-01T10:52:00Z"/>
          <w:rFonts w:hAnsi="Times New Roman Bold"/>
          <w:b/>
          <w:caps w:val="0"/>
          <w:sz w:val="24"/>
        </w:rPr>
      </w:pPr>
      <w:ins w:id="232" w:author="USA" w:date="2018-08-01T10:53:00Z">
        <w:r>
          <w:rPr>
            <w:rFonts w:hAnsi="Times New Roman Bold"/>
            <w:b/>
            <w:caps w:val="0"/>
            <w:sz w:val="24"/>
          </w:rPr>
          <w:lastRenderedPageBreak/>
          <w:t>MOD</w:t>
        </w:r>
      </w:ins>
    </w:p>
    <w:p w:rsidR="008416E1" w:rsidRPr="00B93F6A" w:rsidRDefault="008416E1" w:rsidP="008416E1">
      <w:pPr>
        <w:pStyle w:val="ResNo"/>
      </w:pPr>
      <w:r w:rsidRPr="00B93F6A">
        <w:t xml:space="preserve">RESOLUTION </w:t>
      </w:r>
      <w:r w:rsidRPr="00B93F6A">
        <w:rPr>
          <w:rStyle w:val="href"/>
        </w:rPr>
        <w:t>750</w:t>
      </w:r>
      <w:r w:rsidRPr="00B93F6A">
        <w:t xml:space="preserve"> (Rev.WRC</w:t>
      </w:r>
      <w:r w:rsidRPr="00B93F6A">
        <w:noBreakHyphen/>
        <w:t>1</w:t>
      </w:r>
      <w:del w:id="233" w:author="Kolb, Kim L" w:date="2018-07-09T07:21:00Z">
        <w:r w:rsidRPr="00B93F6A" w:rsidDel="008B4A22">
          <w:delText>5</w:delText>
        </w:r>
      </w:del>
      <w:r>
        <w:t>9</w:t>
      </w:r>
      <w:r w:rsidRPr="00B93F6A">
        <w:t>)</w:t>
      </w:r>
    </w:p>
    <w:p w:rsidR="008416E1" w:rsidRPr="00B93F6A" w:rsidRDefault="008416E1" w:rsidP="008416E1">
      <w:pPr>
        <w:pStyle w:val="Restitle"/>
      </w:pPr>
      <w:r w:rsidRPr="00B93F6A">
        <w:t xml:space="preserve">Compatibility between the Earth exploration-satellite service (passive) and relevant active services </w:t>
      </w:r>
    </w:p>
    <w:p w:rsidR="008416E1" w:rsidRPr="00B93F6A" w:rsidRDefault="008416E1" w:rsidP="008416E1">
      <w:pPr>
        <w:pStyle w:val="Normalaftertitle"/>
      </w:pPr>
      <w:r w:rsidRPr="00B93F6A">
        <w:t xml:space="preserve">The World </w:t>
      </w:r>
      <w:proofErr w:type="spellStart"/>
      <w:r w:rsidRPr="00B93F6A">
        <w:t>Radiocommunication</w:t>
      </w:r>
      <w:proofErr w:type="spellEnd"/>
      <w:r w:rsidRPr="00B93F6A">
        <w:t xml:space="preserve"> Conference (</w:t>
      </w:r>
      <w:proofErr w:type="spellStart"/>
      <w:del w:id="234" w:author="CPM Counsellor" w:date="2018-07-14T01:40:00Z">
        <w:r w:rsidRPr="00B93F6A" w:rsidDel="00CC1414">
          <w:delText>Geneva</w:delText>
        </w:r>
      </w:del>
      <w:r w:rsidRPr="00B93F6A">
        <w:t>Sharm</w:t>
      </w:r>
      <w:proofErr w:type="spellEnd"/>
      <w:r w:rsidRPr="00B93F6A">
        <w:t xml:space="preserve"> el-Sheikh, 201</w:t>
      </w:r>
      <w:del w:id="235" w:author="CPM Counsellor" w:date="2018-07-14T01:41:00Z">
        <w:r w:rsidRPr="00B93F6A" w:rsidDel="00CC1414">
          <w:delText>5</w:delText>
        </w:r>
      </w:del>
      <w:r w:rsidRPr="00B93F6A">
        <w:t>9),</w:t>
      </w:r>
    </w:p>
    <w:p w:rsidR="008416E1" w:rsidRPr="00B93F6A" w:rsidRDefault="008416E1" w:rsidP="008416E1">
      <w:r w:rsidRPr="00B93F6A">
        <w:t>…</w:t>
      </w:r>
    </w:p>
    <w:p w:rsidR="008416E1" w:rsidRDefault="008416E1" w:rsidP="00936B27"/>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416E1" w:rsidRPr="00B93F6A" w:rsidTr="00D172EC">
        <w:trPr>
          <w:cantSplit/>
          <w:tblHeader/>
          <w:jc w:val="center"/>
        </w:trPr>
        <w:tc>
          <w:tcPr>
            <w:tcW w:w="1696" w:type="dxa"/>
            <w:vAlign w:val="center"/>
          </w:tcPr>
          <w:p w:rsidR="008416E1" w:rsidRPr="00B93F6A" w:rsidRDefault="008416E1" w:rsidP="00D172EC">
            <w:pPr>
              <w:pStyle w:val="Tablehead"/>
              <w:rPr>
                <w:sz w:val="18"/>
                <w:szCs w:val="18"/>
              </w:rPr>
            </w:pPr>
            <w:r w:rsidRPr="00B93F6A">
              <w:rPr>
                <w:sz w:val="18"/>
                <w:szCs w:val="18"/>
              </w:rPr>
              <w:t>EESS (passive) band</w:t>
            </w:r>
          </w:p>
        </w:tc>
        <w:tc>
          <w:tcPr>
            <w:tcW w:w="1701" w:type="dxa"/>
            <w:vAlign w:val="center"/>
          </w:tcPr>
          <w:p w:rsidR="008416E1" w:rsidRPr="00B93F6A" w:rsidRDefault="008416E1" w:rsidP="00D172EC">
            <w:pPr>
              <w:pStyle w:val="Tablehead"/>
              <w:rPr>
                <w:sz w:val="18"/>
                <w:szCs w:val="18"/>
              </w:rPr>
            </w:pPr>
            <w:r w:rsidRPr="00B93F6A">
              <w:rPr>
                <w:sz w:val="18"/>
                <w:szCs w:val="18"/>
              </w:rPr>
              <w:t>Active</w:t>
            </w:r>
            <w:r w:rsidRPr="00B93F6A">
              <w:rPr>
                <w:sz w:val="18"/>
                <w:szCs w:val="18"/>
              </w:rPr>
              <w:br/>
              <w:t>service band</w:t>
            </w:r>
          </w:p>
        </w:tc>
        <w:tc>
          <w:tcPr>
            <w:tcW w:w="1418" w:type="dxa"/>
            <w:vAlign w:val="center"/>
          </w:tcPr>
          <w:p w:rsidR="008416E1" w:rsidRPr="00B93F6A" w:rsidRDefault="008416E1" w:rsidP="00D172EC">
            <w:pPr>
              <w:pStyle w:val="Tablehead"/>
              <w:rPr>
                <w:sz w:val="18"/>
                <w:szCs w:val="18"/>
              </w:rPr>
            </w:pPr>
            <w:r w:rsidRPr="00B93F6A">
              <w:rPr>
                <w:sz w:val="18"/>
                <w:szCs w:val="18"/>
              </w:rPr>
              <w:t>Active service</w:t>
            </w:r>
          </w:p>
        </w:tc>
        <w:tc>
          <w:tcPr>
            <w:tcW w:w="4881" w:type="dxa"/>
            <w:vAlign w:val="center"/>
          </w:tcPr>
          <w:p w:rsidR="008416E1" w:rsidRPr="00B93F6A" w:rsidRDefault="008416E1" w:rsidP="00D172EC">
            <w:pPr>
              <w:pStyle w:val="Tablehead"/>
              <w:rPr>
                <w:sz w:val="18"/>
                <w:szCs w:val="18"/>
              </w:rPr>
            </w:pPr>
            <w:r w:rsidRPr="00B93F6A">
              <w:rPr>
                <w:sz w:val="18"/>
                <w:szCs w:val="18"/>
              </w:rPr>
              <w:t>Limits of unwanted emission power from</w:t>
            </w:r>
            <w:r w:rsidRPr="00B93F6A">
              <w:rPr>
                <w:sz w:val="18"/>
                <w:szCs w:val="18"/>
              </w:rPr>
              <w:br/>
              <w:t>active service stations in a specified bandwidth</w:t>
            </w:r>
            <w:r w:rsidRPr="00B93F6A">
              <w:rPr>
                <w:sz w:val="18"/>
                <w:szCs w:val="18"/>
              </w:rPr>
              <w:br/>
              <w:t>within the EESS (passive) band</w:t>
            </w:r>
            <w:r w:rsidRPr="00B93F6A">
              <w:rPr>
                <w:rStyle w:val="FootnoteReference"/>
                <w:rFonts w:ascii="Times New Roman"/>
                <w:bCs/>
                <w:sz w:val="16"/>
                <w:szCs w:val="16"/>
              </w:rPr>
              <w:t>1</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1 400-</w:t>
            </w:r>
            <w:r w:rsidRPr="00B93F6A">
              <w:rPr>
                <w:sz w:val="18"/>
                <w:szCs w:val="18"/>
              </w:rPr>
              <w:br/>
              <w:t>1 427 MHz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1 427-</w:t>
            </w:r>
            <w:r w:rsidRPr="00B93F6A">
              <w:rPr>
                <w:sz w:val="18"/>
                <w:szCs w:val="18"/>
              </w:rPr>
              <w:br/>
              <w:t>1 452 MHz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Mobile</w:t>
            </w:r>
          </w:p>
        </w:tc>
        <w:tc>
          <w:tcPr>
            <w:tcW w:w="4881" w:type="dxa"/>
          </w:tcPr>
          <w:p w:rsidR="008416E1" w:rsidRPr="00B93F6A" w:rsidRDefault="008416E1" w:rsidP="00D172EC">
            <w:pPr>
              <w:pStyle w:val="Tabletext"/>
              <w:rPr>
                <w:sz w:val="18"/>
                <w:szCs w:val="18"/>
              </w:rPr>
            </w:pPr>
            <w:r w:rsidRPr="00B93F6A">
              <w:rPr>
                <w:sz w:val="18"/>
                <w:szCs w:val="18"/>
              </w:rPr>
              <w:t>−72 </w:t>
            </w:r>
            <w:proofErr w:type="spellStart"/>
            <w:r w:rsidRPr="00B93F6A">
              <w:rPr>
                <w:sz w:val="18"/>
                <w:szCs w:val="18"/>
              </w:rPr>
              <w:t>dBW</w:t>
            </w:r>
            <w:proofErr w:type="spellEnd"/>
            <w:r w:rsidRPr="00B93F6A">
              <w:rPr>
                <w:sz w:val="18"/>
                <w:szCs w:val="18"/>
              </w:rPr>
              <w:t xml:space="preserve"> in the 27 MHz of the EESS (passive) band for IMT base stations</w:t>
            </w:r>
          </w:p>
          <w:p w:rsidR="008416E1" w:rsidRPr="00B93F6A" w:rsidRDefault="008416E1" w:rsidP="00D172EC">
            <w:pPr>
              <w:pStyle w:val="Tabletext"/>
              <w:rPr>
                <w:sz w:val="18"/>
                <w:szCs w:val="18"/>
              </w:rPr>
            </w:pPr>
            <w:r w:rsidRPr="00B93F6A">
              <w:rPr>
                <w:sz w:val="18"/>
                <w:szCs w:val="18"/>
              </w:rPr>
              <w:t>−62 </w:t>
            </w:r>
            <w:proofErr w:type="spellStart"/>
            <w:r w:rsidRPr="00B93F6A">
              <w:rPr>
                <w:sz w:val="18"/>
                <w:szCs w:val="18"/>
              </w:rPr>
              <w:t>dBW</w:t>
            </w:r>
            <w:proofErr w:type="spellEnd"/>
            <w:r w:rsidRPr="00B93F6A">
              <w:rPr>
                <w:sz w:val="18"/>
                <w:szCs w:val="18"/>
              </w:rPr>
              <w:t xml:space="preserve"> in the 27 MHz of the EESS (passive) band for IMT mobile stations</w:t>
            </w:r>
            <w:r w:rsidRPr="00B93F6A">
              <w:rPr>
                <w:rStyle w:val="FootnoteReference"/>
                <w:sz w:val="16"/>
                <w:szCs w:val="16"/>
              </w:rPr>
              <w:t>2, 3</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23.6-24.0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22.55-23.55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Inter-satellite</w:t>
            </w:r>
          </w:p>
        </w:tc>
        <w:tc>
          <w:tcPr>
            <w:tcW w:w="4881" w:type="dxa"/>
          </w:tcPr>
          <w:p w:rsidR="008416E1" w:rsidRPr="00B93F6A" w:rsidRDefault="008416E1" w:rsidP="00D172EC">
            <w:pPr>
              <w:pStyle w:val="Tabletext"/>
              <w:rPr>
                <w:sz w:val="18"/>
                <w:szCs w:val="18"/>
              </w:rPr>
            </w:pPr>
            <w:r w:rsidRPr="00B93F6A">
              <w:rPr>
                <w:sz w:val="18"/>
                <w:szCs w:val="18"/>
              </w:rPr>
              <w:t>−36 </w:t>
            </w:r>
            <w:proofErr w:type="spellStart"/>
            <w:r w:rsidRPr="00B93F6A">
              <w:rPr>
                <w:sz w:val="18"/>
                <w:szCs w:val="18"/>
              </w:rPr>
              <w:t>dBW</w:t>
            </w:r>
            <w:proofErr w:type="spellEnd"/>
            <w:r w:rsidRPr="00B93F6A">
              <w:rPr>
                <w:sz w:val="18"/>
                <w:szCs w:val="18"/>
              </w:rPr>
              <w:t xml:space="preserve"> in any 200 MHz of the EESS (passive) band for non-geostationary (non-GSO) inter-satellite service (ISS) systems for which complete advance publication information is received by the Bureau before 1 January 2020, and −46 </w:t>
            </w:r>
            <w:proofErr w:type="spellStart"/>
            <w:r w:rsidRPr="00B93F6A">
              <w:rPr>
                <w:sz w:val="18"/>
                <w:szCs w:val="18"/>
              </w:rPr>
              <w:t>dBW</w:t>
            </w:r>
            <w:proofErr w:type="spellEnd"/>
            <w:r w:rsidRPr="00B93F6A">
              <w:rPr>
                <w:sz w:val="18"/>
                <w:szCs w:val="18"/>
              </w:rPr>
              <w:t xml:space="preserve"> in any 200 MHz of the EESS (passive) band for non-GSO ISS systems for which complete advance publication information is received by the Bureau on or after 1 January 2020</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31.3-31.5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31-31.3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Fixed</w:t>
            </w:r>
            <w:r w:rsidRPr="00B93F6A">
              <w:rPr>
                <w:sz w:val="18"/>
                <w:szCs w:val="18"/>
              </w:rPr>
              <w:br/>
              <w:t>(excluding HAPS)</w:t>
            </w:r>
          </w:p>
        </w:tc>
        <w:tc>
          <w:tcPr>
            <w:tcW w:w="4881" w:type="dxa"/>
          </w:tcPr>
          <w:p w:rsidR="008416E1" w:rsidRPr="00B93F6A" w:rsidRDefault="008416E1" w:rsidP="00D172EC">
            <w:pPr>
              <w:pStyle w:val="Tabletext"/>
              <w:rPr>
                <w:sz w:val="18"/>
                <w:szCs w:val="18"/>
              </w:rPr>
            </w:pPr>
            <w:r w:rsidRPr="00B93F6A">
              <w:rPr>
                <w:sz w:val="18"/>
                <w:szCs w:val="18"/>
              </w:rPr>
              <w:t>For stations brought into use after 1 January 2012: −38 </w:t>
            </w:r>
            <w:proofErr w:type="spellStart"/>
            <w:r w:rsidRPr="00B93F6A">
              <w:rPr>
                <w:sz w:val="18"/>
                <w:szCs w:val="18"/>
              </w:rPr>
              <w:t>dBW</w:t>
            </w:r>
            <w:proofErr w:type="spellEnd"/>
            <w:r w:rsidRPr="00B93F6A">
              <w:rPr>
                <w:sz w:val="18"/>
                <w:szCs w:val="18"/>
              </w:rPr>
              <w:t xml:space="preserve"> in any 100 MHz of the EESS (passive) band. This limit does not apply to stations that have been authorized prior to 1 January 2012</w:t>
            </w:r>
          </w:p>
        </w:tc>
      </w:tr>
      <w:tr w:rsidR="008416E1" w:rsidRPr="00B93F6A" w:rsidTr="00D172EC">
        <w:trPr>
          <w:cantSplit/>
          <w:jc w:val="center"/>
        </w:trPr>
        <w:tc>
          <w:tcPr>
            <w:tcW w:w="1696" w:type="dxa"/>
            <w:vAlign w:val="center"/>
          </w:tcPr>
          <w:p w:rsidR="008416E1" w:rsidRPr="00B93F6A" w:rsidRDefault="008416E1" w:rsidP="00D172EC">
            <w:pPr>
              <w:pStyle w:val="Tabletext"/>
              <w:jc w:val="center"/>
              <w:rPr>
                <w:sz w:val="18"/>
                <w:szCs w:val="18"/>
              </w:rPr>
            </w:pPr>
            <w:r w:rsidRPr="00B93F6A">
              <w:rPr>
                <w:sz w:val="18"/>
                <w:szCs w:val="18"/>
              </w:rPr>
              <w:t>50.2-50.4 GHz</w:t>
            </w:r>
          </w:p>
        </w:tc>
        <w:tc>
          <w:tcPr>
            <w:tcW w:w="1701" w:type="dxa"/>
            <w:vAlign w:val="center"/>
          </w:tcPr>
          <w:p w:rsidR="008416E1" w:rsidRPr="00B93F6A" w:rsidRDefault="008416E1" w:rsidP="00D172EC">
            <w:pPr>
              <w:pStyle w:val="Tabletext"/>
              <w:jc w:val="center"/>
              <w:rPr>
                <w:sz w:val="18"/>
                <w:szCs w:val="18"/>
              </w:rPr>
            </w:pPr>
            <w:r w:rsidRPr="00B93F6A">
              <w:rPr>
                <w:sz w:val="18"/>
                <w:szCs w:val="18"/>
              </w:rPr>
              <w:t>49.7-50.2 GHz</w:t>
            </w:r>
          </w:p>
        </w:tc>
        <w:tc>
          <w:tcPr>
            <w:tcW w:w="1418" w:type="dxa"/>
            <w:vAlign w:val="center"/>
          </w:tcPr>
          <w:p w:rsidR="008416E1" w:rsidRPr="00B93F6A" w:rsidRDefault="008416E1" w:rsidP="00D172EC">
            <w:pPr>
              <w:pStyle w:val="Tabletext"/>
              <w:jc w:val="center"/>
              <w:rPr>
                <w:sz w:val="18"/>
                <w:szCs w:val="18"/>
              </w:rPr>
            </w:pPr>
            <w:r w:rsidRPr="00B93F6A">
              <w:rPr>
                <w:sz w:val="18"/>
                <w:szCs w:val="18"/>
              </w:rPr>
              <w:t>Fixed-satellite</w:t>
            </w:r>
            <w:r w:rsidRPr="00B93F6A">
              <w:rPr>
                <w:sz w:val="18"/>
                <w:szCs w:val="18"/>
              </w:rPr>
              <w:br/>
              <w:t>(E</w:t>
            </w:r>
            <w:r w:rsidRPr="00B93F6A">
              <w:rPr>
                <w:sz w:val="18"/>
                <w:szCs w:val="18"/>
              </w:rPr>
              <w:noBreakHyphen/>
              <w:t>to</w:t>
            </w:r>
            <w:r w:rsidRPr="00B93F6A">
              <w:rPr>
                <w:sz w:val="18"/>
                <w:szCs w:val="18"/>
              </w:rPr>
              <w:noBreakHyphen/>
              <w:t>s)</w:t>
            </w:r>
            <w:r w:rsidRPr="00B93F6A">
              <w:rPr>
                <w:rStyle w:val="FootnoteReference"/>
                <w:sz w:val="16"/>
                <w:szCs w:val="16"/>
              </w:rPr>
              <w:t>4</w:t>
            </w:r>
          </w:p>
        </w:tc>
        <w:tc>
          <w:tcPr>
            <w:tcW w:w="4881" w:type="dxa"/>
          </w:tcPr>
          <w:p w:rsidR="008416E1" w:rsidRPr="00B93F6A" w:rsidRDefault="008416E1" w:rsidP="00D172EC">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rsidR="008416E1" w:rsidRPr="00B93F6A" w:rsidRDefault="008416E1" w:rsidP="00D172EC">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rsidR="008416E1" w:rsidRPr="00B93F6A" w:rsidRDefault="008416E1" w:rsidP="00D172EC">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rsidR="008416E1" w:rsidRPr="00B93F6A" w:rsidRDefault="008416E1" w:rsidP="00D172EC">
            <w:pPr>
              <w:pStyle w:val="Tabletext"/>
              <w:rPr>
                <w:sz w:val="18"/>
                <w:szCs w:val="18"/>
              </w:rPr>
            </w:pPr>
          </w:p>
        </w:tc>
      </w:tr>
      <w:tr w:rsidR="003301A1" w:rsidRPr="00B93F6A" w:rsidTr="00D172EC">
        <w:trPr>
          <w:cantSplit/>
          <w:jc w:val="center"/>
        </w:trPr>
        <w:tc>
          <w:tcPr>
            <w:tcW w:w="1696" w:type="dxa"/>
            <w:vAlign w:val="center"/>
          </w:tcPr>
          <w:p w:rsidR="003301A1" w:rsidRPr="003301A1" w:rsidRDefault="003301A1" w:rsidP="003301A1">
            <w:pPr>
              <w:pStyle w:val="Tabletext"/>
              <w:jc w:val="center"/>
              <w:rPr>
                <w:sz w:val="18"/>
                <w:szCs w:val="18"/>
              </w:rPr>
            </w:pPr>
            <w:ins w:id="236" w:author="Shellirose" w:date="2018-07-05T07:04:00Z">
              <w:r w:rsidRPr="003301A1">
                <w:rPr>
                  <w:sz w:val="18"/>
                  <w:szCs w:val="18"/>
                </w:rPr>
                <w:t>50.2-50.4 GHz</w:t>
              </w:r>
            </w:ins>
          </w:p>
        </w:tc>
        <w:tc>
          <w:tcPr>
            <w:tcW w:w="1701" w:type="dxa"/>
            <w:vAlign w:val="center"/>
          </w:tcPr>
          <w:p w:rsidR="003301A1" w:rsidRPr="003301A1" w:rsidRDefault="003301A1" w:rsidP="003301A1">
            <w:pPr>
              <w:pStyle w:val="Tabletext"/>
              <w:jc w:val="center"/>
              <w:rPr>
                <w:sz w:val="18"/>
                <w:szCs w:val="18"/>
              </w:rPr>
            </w:pPr>
            <w:ins w:id="237" w:author="Shellirose" w:date="2018-07-05T07:04:00Z">
              <w:r w:rsidRPr="003301A1">
                <w:rPr>
                  <w:sz w:val="18"/>
                  <w:szCs w:val="18"/>
                </w:rPr>
                <w:t>49.7-50.2 GHz</w:t>
              </w:r>
            </w:ins>
          </w:p>
        </w:tc>
        <w:tc>
          <w:tcPr>
            <w:tcW w:w="1418" w:type="dxa"/>
            <w:vAlign w:val="center"/>
          </w:tcPr>
          <w:p w:rsidR="003301A1" w:rsidRPr="003301A1" w:rsidRDefault="003301A1" w:rsidP="003301A1">
            <w:pPr>
              <w:pStyle w:val="Tabletext"/>
              <w:jc w:val="center"/>
              <w:rPr>
                <w:sz w:val="18"/>
                <w:szCs w:val="18"/>
              </w:rPr>
            </w:pPr>
            <w:ins w:id="238" w:author="Shellirose" w:date="2018-07-05T07:0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3301A1" w:rsidRPr="00B93F6A" w:rsidRDefault="003301A1" w:rsidP="003301A1">
            <w:pPr>
              <w:pStyle w:val="Tabletext"/>
              <w:rPr>
                <w:ins w:id="239" w:author="Kolb, Kim L" w:date="2018-07-08T10:27:00Z"/>
                <w:sz w:val="18"/>
                <w:szCs w:val="18"/>
              </w:rPr>
            </w:pPr>
            <w:bookmarkStart w:id="240" w:name="_GoBack"/>
            <w:bookmarkEnd w:id="240"/>
          </w:p>
          <w:p w:rsidR="003301A1" w:rsidRPr="003301A1" w:rsidRDefault="003301A1" w:rsidP="003301A1">
            <w:pPr>
              <w:pStyle w:val="Tabletext"/>
              <w:rPr>
                <w:ins w:id="241" w:author="Kolb, Kim L" w:date="2018-07-08T10:26:00Z"/>
                <w:sz w:val="18"/>
                <w:szCs w:val="18"/>
              </w:rPr>
            </w:pPr>
            <w:ins w:id="242" w:author="Kolb, Kim L" w:date="2018-07-08T10:26:00Z">
              <w:r w:rsidRPr="003301A1">
                <w:rPr>
                  <w:sz w:val="18"/>
                  <w:szCs w:val="18"/>
                </w:rPr>
                <w:t>For stations brought into use after the date of entry into force of the Final Acts of WRC</w:t>
              </w:r>
              <w:r w:rsidRPr="003301A1">
                <w:rPr>
                  <w:sz w:val="18"/>
                  <w:szCs w:val="18"/>
                </w:rPr>
                <w:noBreakHyphen/>
                <w:t>19:</w:t>
              </w:r>
            </w:ins>
          </w:p>
          <w:p w:rsidR="003301A1" w:rsidRPr="003301A1" w:rsidRDefault="003301A1" w:rsidP="003301A1">
            <w:pPr>
              <w:pStyle w:val="Tabletext"/>
              <w:rPr>
                <w:sz w:val="18"/>
                <w:szCs w:val="18"/>
              </w:rPr>
            </w:pPr>
            <w:ins w:id="243" w:author="USA" w:date="2018-08-01T11:03:00Z">
              <w:r>
                <w:rPr>
                  <w:sz w:val="18"/>
                  <w:szCs w:val="18"/>
                </w:rPr>
                <w:t>TBD</w:t>
              </w:r>
            </w:ins>
          </w:p>
        </w:tc>
      </w:tr>
      <w:tr w:rsidR="003301A1" w:rsidRPr="00B93F6A" w:rsidTr="00D172EC">
        <w:trPr>
          <w:cantSplit/>
          <w:jc w:val="center"/>
        </w:trPr>
        <w:tc>
          <w:tcPr>
            <w:tcW w:w="1696" w:type="dxa"/>
            <w:vAlign w:val="center"/>
          </w:tcPr>
          <w:p w:rsidR="003301A1" w:rsidRPr="00B93F6A" w:rsidRDefault="003301A1" w:rsidP="003301A1">
            <w:pPr>
              <w:pStyle w:val="Tabletext"/>
              <w:jc w:val="center"/>
              <w:rPr>
                <w:sz w:val="18"/>
                <w:szCs w:val="18"/>
              </w:rPr>
            </w:pPr>
            <w:r w:rsidRPr="00B93F6A">
              <w:rPr>
                <w:sz w:val="18"/>
                <w:szCs w:val="18"/>
              </w:rPr>
              <w:t>50.2-50.4 GHz</w:t>
            </w:r>
          </w:p>
        </w:tc>
        <w:tc>
          <w:tcPr>
            <w:tcW w:w="1701" w:type="dxa"/>
            <w:vAlign w:val="center"/>
          </w:tcPr>
          <w:p w:rsidR="003301A1" w:rsidRPr="00B93F6A" w:rsidRDefault="003301A1" w:rsidP="003301A1">
            <w:pPr>
              <w:pStyle w:val="Tabletext"/>
              <w:jc w:val="center"/>
              <w:rPr>
                <w:sz w:val="18"/>
                <w:szCs w:val="18"/>
              </w:rPr>
            </w:pPr>
            <w:r w:rsidRPr="00B93F6A">
              <w:rPr>
                <w:sz w:val="18"/>
                <w:szCs w:val="18"/>
              </w:rPr>
              <w:t>50.4-50.9 GHz</w:t>
            </w:r>
          </w:p>
        </w:tc>
        <w:tc>
          <w:tcPr>
            <w:tcW w:w="1418" w:type="dxa"/>
            <w:vAlign w:val="center"/>
          </w:tcPr>
          <w:p w:rsidR="003301A1" w:rsidRPr="00B93F6A" w:rsidRDefault="003301A1" w:rsidP="003301A1">
            <w:pPr>
              <w:pStyle w:val="Tabletext"/>
              <w:jc w:val="center"/>
              <w:rPr>
                <w:sz w:val="18"/>
                <w:szCs w:val="18"/>
              </w:rPr>
            </w:pPr>
            <w:r w:rsidRPr="00B93F6A">
              <w:rPr>
                <w:sz w:val="18"/>
                <w:szCs w:val="18"/>
              </w:rPr>
              <w:t>Fixed-satellite</w:t>
            </w:r>
            <w:r w:rsidRPr="00B93F6A">
              <w:rPr>
                <w:sz w:val="18"/>
                <w:szCs w:val="18"/>
              </w:rPr>
              <w:br/>
              <w:t>(E</w:t>
            </w:r>
            <w:r w:rsidRPr="00B93F6A">
              <w:rPr>
                <w:sz w:val="18"/>
                <w:szCs w:val="18"/>
              </w:rPr>
              <w:noBreakHyphen/>
              <w:t>to</w:t>
            </w:r>
            <w:r w:rsidRPr="00B93F6A">
              <w:rPr>
                <w:sz w:val="18"/>
                <w:szCs w:val="18"/>
              </w:rPr>
              <w:noBreakHyphen/>
              <w:t>s)</w:t>
            </w:r>
            <w:r w:rsidRPr="00B93F6A">
              <w:rPr>
                <w:rStyle w:val="FootnoteReference"/>
                <w:sz w:val="16"/>
                <w:szCs w:val="16"/>
              </w:rPr>
              <w:t>4</w:t>
            </w:r>
          </w:p>
        </w:tc>
        <w:tc>
          <w:tcPr>
            <w:tcW w:w="4881" w:type="dxa"/>
          </w:tcPr>
          <w:p w:rsidR="003301A1" w:rsidRPr="00B93F6A" w:rsidRDefault="003301A1" w:rsidP="003301A1">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rsidR="003301A1" w:rsidRPr="00B93F6A" w:rsidRDefault="003301A1" w:rsidP="003301A1">
            <w:pPr>
              <w:pStyle w:val="Tabletext"/>
              <w:rPr>
                <w:sz w:val="18"/>
                <w:szCs w:val="18"/>
              </w:rPr>
            </w:pPr>
            <w:r w:rsidRPr="00B93F6A">
              <w:rPr>
                <w:sz w:val="18"/>
                <w:szCs w:val="18"/>
              </w:rPr>
              <w:t>−10 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greater than or equal to 57 </w:t>
            </w:r>
            <w:proofErr w:type="spellStart"/>
            <w:r w:rsidRPr="00B93F6A">
              <w:rPr>
                <w:sz w:val="18"/>
                <w:szCs w:val="18"/>
              </w:rPr>
              <w:t>dBi</w:t>
            </w:r>
            <w:proofErr w:type="spellEnd"/>
          </w:p>
          <w:p w:rsidR="003301A1" w:rsidRPr="00B93F6A" w:rsidRDefault="003301A1" w:rsidP="003301A1">
            <w:pPr>
              <w:pStyle w:val="Tabletext"/>
              <w:rPr>
                <w:sz w:val="18"/>
                <w:szCs w:val="18"/>
              </w:rPr>
            </w:pPr>
            <w:r w:rsidRPr="00B93F6A">
              <w:rPr>
                <w:sz w:val="18"/>
                <w:szCs w:val="18"/>
              </w:rPr>
              <w:t>−20 </w:t>
            </w:r>
            <w:proofErr w:type="spellStart"/>
            <w:r w:rsidRPr="00B93F6A">
              <w:rPr>
                <w:sz w:val="18"/>
                <w:szCs w:val="18"/>
              </w:rPr>
              <w:t>dBW</w:t>
            </w:r>
            <w:proofErr w:type="spellEnd"/>
            <w:r w:rsidRPr="00B93F6A" w:rsidDel="008F017D">
              <w:rPr>
                <w:sz w:val="18"/>
                <w:szCs w:val="18"/>
              </w:rPr>
              <w:t xml:space="preserve"> </w:t>
            </w:r>
            <w:r w:rsidRPr="00B93F6A">
              <w:rPr>
                <w:sz w:val="18"/>
                <w:szCs w:val="18"/>
              </w:rPr>
              <w:t>into the 200 MHz of the EESS (passive) band for earth stations having an antenna gain less than 57 </w:t>
            </w:r>
            <w:proofErr w:type="spellStart"/>
            <w:r w:rsidRPr="00B93F6A">
              <w:rPr>
                <w:sz w:val="18"/>
                <w:szCs w:val="18"/>
              </w:rPr>
              <w:t>dBi</w:t>
            </w:r>
            <w:proofErr w:type="spellEnd"/>
          </w:p>
          <w:p w:rsidR="003301A1" w:rsidRPr="00B93F6A" w:rsidRDefault="003301A1" w:rsidP="003301A1">
            <w:pPr>
              <w:pStyle w:val="Tabletext"/>
              <w:rPr>
                <w:sz w:val="18"/>
                <w:szCs w:val="18"/>
              </w:rPr>
            </w:pPr>
          </w:p>
        </w:tc>
      </w:tr>
      <w:tr w:rsidR="003301A1" w:rsidRPr="00B93F6A" w:rsidTr="00D172EC">
        <w:trPr>
          <w:cantSplit/>
          <w:jc w:val="center"/>
        </w:trPr>
        <w:tc>
          <w:tcPr>
            <w:tcW w:w="1696" w:type="dxa"/>
            <w:vAlign w:val="center"/>
          </w:tcPr>
          <w:p w:rsidR="003301A1" w:rsidRPr="003301A1" w:rsidRDefault="003301A1" w:rsidP="003301A1">
            <w:pPr>
              <w:pStyle w:val="Tabletext"/>
              <w:jc w:val="center"/>
              <w:rPr>
                <w:sz w:val="18"/>
                <w:szCs w:val="18"/>
              </w:rPr>
            </w:pPr>
            <w:ins w:id="244" w:author="Shellirose" w:date="2018-07-05T07:04:00Z">
              <w:r w:rsidRPr="003301A1">
                <w:rPr>
                  <w:sz w:val="18"/>
                  <w:szCs w:val="18"/>
                </w:rPr>
                <w:t>50.2-50.4 GHz</w:t>
              </w:r>
            </w:ins>
          </w:p>
        </w:tc>
        <w:tc>
          <w:tcPr>
            <w:tcW w:w="1701" w:type="dxa"/>
            <w:vAlign w:val="center"/>
          </w:tcPr>
          <w:p w:rsidR="003301A1" w:rsidRPr="003301A1" w:rsidRDefault="003301A1" w:rsidP="003301A1">
            <w:pPr>
              <w:pStyle w:val="Tabletext"/>
              <w:jc w:val="center"/>
              <w:rPr>
                <w:sz w:val="18"/>
                <w:szCs w:val="18"/>
              </w:rPr>
            </w:pPr>
            <w:ins w:id="245" w:author="Shellirose" w:date="2018-07-05T07:04:00Z">
              <w:r w:rsidRPr="003301A1">
                <w:rPr>
                  <w:sz w:val="18"/>
                  <w:szCs w:val="18"/>
                </w:rPr>
                <w:t>50.4-50.9 GHz</w:t>
              </w:r>
            </w:ins>
          </w:p>
        </w:tc>
        <w:tc>
          <w:tcPr>
            <w:tcW w:w="1418" w:type="dxa"/>
            <w:vAlign w:val="center"/>
          </w:tcPr>
          <w:p w:rsidR="003301A1" w:rsidRPr="003301A1" w:rsidRDefault="003301A1" w:rsidP="003301A1">
            <w:pPr>
              <w:pStyle w:val="Tabletext"/>
              <w:jc w:val="center"/>
              <w:rPr>
                <w:sz w:val="18"/>
                <w:szCs w:val="18"/>
              </w:rPr>
            </w:pPr>
            <w:ins w:id="246" w:author="Shellirose" w:date="2018-07-05T07:0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3301A1" w:rsidRPr="003301A1" w:rsidRDefault="003301A1" w:rsidP="003301A1">
            <w:pPr>
              <w:pStyle w:val="Tabletext"/>
              <w:rPr>
                <w:ins w:id="247" w:author="Kolb, Kim L" w:date="2018-07-08T10:32:00Z"/>
                <w:sz w:val="18"/>
                <w:szCs w:val="18"/>
              </w:rPr>
            </w:pPr>
            <w:ins w:id="248" w:author="Kolb, Kim L" w:date="2018-07-08T10:32:00Z">
              <w:r w:rsidRPr="003301A1">
                <w:rPr>
                  <w:sz w:val="18"/>
                  <w:szCs w:val="18"/>
                </w:rPr>
                <w:t>For stations brought into use after the date of entry into force of the Final Acts of WRC</w:t>
              </w:r>
              <w:r w:rsidRPr="003301A1">
                <w:rPr>
                  <w:sz w:val="18"/>
                  <w:szCs w:val="18"/>
                </w:rPr>
                <w:noBreakHyphen/>
                <w:t>19:</w:t>
              </w:r>
            </w:ins>
          </w:p>
          <w:p w:rsidR="003301A1" w:rsidRPr="00B93F6A" w:rsidRDefault="003301A1" w:rsidP="003301A1">
            <w:pPr>
              <w:pStyle w:val="Tabletext"/>
              <w:rPr>
                <w:sz w:val="18"/>
                <w:szCs w:val="18"/>
              </w:rPr>
            </w:pPr>
            <w:ins w:id="249" w:author="USA" w:date="2018-08-01T11:04:00Z">
              <w:r>
                <w:rPr>
                  <w:sz w:val="18"/>
                  <w:szCs w:val="18"/>
                </w:rPr>
                <w:t>TBD</w:t>
              </w:r>
            </w:ins>
          </w:p>
          <w:p w:rsidR="003301A1" w:rsidRPr="003301A1" w:rsidRDefault="003301A1" w:rsidP="003301A1">
            <w:pPr>
              <w:pStyle w:val="Tabletext"/>
              <w:rPr>
                <w:sz w:val="18"/>
                <w:szCs w:val="18"/>
                <w:highlight w:val="lightGray"/>
              </w:rPr>
            </w:pPr>
          </w:p>
        </w:tc>
      </w:tr>
      <w:tr w:rsidR="003301A1" w:rsidRPr="00B93F6A" w:rsidTr="00D172EC">
        <w:trPr>
          <w:cantSplit/>
          <w:jc w:val="center"/>
        </w:trPr>
        <w:tc>
          <w:tcPr>
            <w:tcW w:w="1696" w:type="dxa"/>
            <w:tcBorders>
              <w:bottom w:val="single" w:sz="4" w:space="0" w:color="auto"/>
            </w:tcBorders>
            <w:vAlign w:val="center"/>
          </w:tcPr>
          <w:p w:rsidR="003301A1" w:rsidRPr="00B93F6A" w:rsidRDefault="003301A1" w:rsidP="003301A1">
            <w:pPr>
              <w:pStyle w:val="Tabletext"/>
              <w:jc w:val="center"/>
              <w:rPr>
                <w:sz w:val="18"/>
                <w:szCs w:val="18"/>
              </w:rPr>
            </w:pPr>
            <w:r w:rsidRPr="00B93F6A">
              <w:rPr>
                <w:sz w:val="18"/>
                <w:szCs w:val="18"/>
              </w:rPr>
              <w:lastRenderedPageBreak/>
              <w:t>52.6-54.25 GHz</w:t>
            </w:r>
          </w:p>
        </w:tc>
        <w:tc>
          <w:tcPr>
            <w:tcW w:w="1701" w:type="dxa"/>
            <w:tcBorders>
              <w:bottom w:val="single" w:sz="4" w:space="0" w:color="auto"/>
            </w:tcBorders>
            <w:vAlign w:val="center"/>
          </w:tcPr>
          <w:p w:rsidR="003301A1" w:rsidRPr="00B93F6A" w:rsidRDefault="003301A1" w:rsidP="003301A1">
            <w:pPr>
              <w:pStyle w:val="Tabletext"/>
              <w:jc w:val="center"/>
              <w:rPr>
                <w:sz w:val="18"/>
                <w:szCs w:val="18"/>
              </w:rPr>
            </w:pPr>
            <w:r w:rsidRPr="00B93F6A">
              <w:rPr>
                <w:sz w:val="18"/>
                <w:szCs w:val="18"/>
              </w:rPr>
              <w:t>51.4-52.6 GHz</w:t>
            </w:r>
          </w:p>
        </w:tc>
        <w:tc>
          <w:tcPr>
            <w:tcW w:w="1418" w:type="dxa"/>
            <w:tcBorders>
              <w:bottom w:val="single" w:sz="4" w:space="0" w:color="auto"/>
            </w:tcBorders>
            <w:vAlign w:val="center"/>
          </w:tcPr>
          <w:p w:rsidR="003301A1" w:rsidRPr="00B93F6A" w:rsidRDefault="003301A1" w:rsidP="003301A1">
            <w:pPr>
              <w:pStyle w:val="Tabletext"/>
              <w:jc w:val="center"/>
              <w:rPr>
                <w:sz w:val="18"/>
                <w:szCs w:val="18"/>
              </w:rPr>
            </w:pPr>
            <w:r w:rsidRPr="00B93F6A">
              <w:rPr>
                <w:sz w:val="18"/>
                <w:szCs w:val="18"/>
              </w:rPr>
              <w:t>Fixed</w:t>
            </w:r>
          </w:p>
        </w:tc>
        <w:tc>
          <w:tcPr>
            <w:tcW w:w="4881" w:type="dxa"/>
            <w:tcBorders>
              <w:bottom w:val="single" w:sz="4" w:space="0" w:color="auto"/>
            </w:tcBorders>
          </w:tcPr>
          <w:p w:rsidR="003301A1" w:rsidRPr="00B93F6A" w:rsidRDefault="003301A1" w:rsidP="003301A1">
            <w:pPr>
              <w:pStyle w:val="Tabletext"/>
              <w:rPr>
                <w:sz w:val="18"/>
                <w:szCs w:val="18"/>
              </w:rPr>
            </w:pPr>
            <w:r w:rsidRPr="00B93F6A">
              <w:rPr>
                <w:sz w:val="18"/>
                <w:szCs w:val="18"/>
              </w:rPr>
              <w:t>For stations brought into use after the date of entry into force of the Final Acts of WRC</w:t>
            </w:r>
            <w:r w:rsidRPr="00B93F6A">
              <w:rPr>
                <w:sz w:val="18"/>
                <w:szCs w:val="18"/>
              </w:rPr>
              <w:noBreakHyphen/>
              <w:t>07:</w:t>
            </w:r>
          </w:p>
          <w:p w:rsidR="003301A1" w:rsidRPr="00B93F6A" w:rsidRDefault="003301A1" w:rsidP="003301A1">
            <w:pPr>
              <w:pStyle w:val="Tabletext"/>
              <w:rPr>
                <w:sz w:val="18"/>
                <w:szCs w:val="18"/>
              </w:rPr>
            </w:pPr>
            <w:r w:rsidRPr="00B93F6A">
              <w:rPr>
                <w:sz w:val="18"/>
                <w:szCs w:val="18"/>
              </w:rPr>
              <w:t>−33 </w:t>
            </w:r>
            <w:proofErr w:type="spellStart"/>
            <w:r w:rsidRPr="00B93F6A">
              <w:rPr>
                <w:sz w:val="18"/>
                <w:szCs w:val="18"/>
              </w:rPr>
              <w:t>dBW</w:t>
            </w:r>
            <w:proofErr w:type="spellEnd"/>
            <w:r w:rsidRPr="00B93F6A">
              <w:rPr>
                <w:sz w:val="18"/>
                <w:szCs w:val="18"/>
              </w:rPr>
              <w:t xml:space="preserve"> in any 100 MHz of the EESS (passive) band</w:t>
            </w:r>
          </w:p>
        </w:tc>
      </w:tr>
      <w:tr w:rsidR="003301A1" w:rsidRPr="00B93F6A" w:rsidTr="00D172EC">
        <w:trPr>
          <w:cantSplit/>
          <w:jc w:val="center"/>
        </w:trPr>
        <w:tc>
          <w:tcPr>
            <w:tcW w:w="9696" w:type="dxa"/>
            <w:gridSpan w:val="4"/>
            <w:tcBorders>
              <w:top w:val="single" w:sz="4" w:space="0" w:color="auto"/>
              <w:left w:val="nil"/>
              <w:bottom w:val="nil"/>
              <w:right w:val="nil"/>
            </w:tcBorders>
          </w:tcPr>
          <w:p w:rsidR="003301A1" w:rsidRPr="00B93F6A" w:rsidRDefault="003301A1" w:rsidP="003301A1">
            <w:pPr>
              <w:pStyle w:val="Tablelegend"/>
              <w:tabs>
                <w:tab w:val="left" w:pos="171"/>
              </w:tabs>
              <w:spacing w:before="20" w:after="20"/>
              <w:ind w:left="171" w:hanging="171"/>
            </w:pPr>
            <w:r w:rsidRPr="00B93F6A">
              <w:rPr>
                <w:vertAlign w:val="superscript"/>
              </w:rPr>
              <w:t>1</w:t>
            </w:r>
            <w:r w:rsidRPr="00B93F6A">
              <w:tab/>
              <w:t>The unwanted emission power level is to be understood here as the level measured at the antenna port.</w:t>
            </w:r>
          </w:p>
          <w:p w:rsidR="003301A1" w:rsidRPr="00B93F6A" w:rsidRDefault="003301A1" w:rsidP="003301A1">
            <w:pPr>
              <w:pStyle w:val="Tablelegend"/>
              <w:tabs>
                <w:tab w:val="left" w:pos="171"/>
              </w:tabs>
              <w:spacing w:before="20" w:after="20"/>
            </w:pPr>
            <w:r w:rsidRPr="00B93F6A">
              <w:rPr>
                <w:vertAlign w:val="superscript"/>
              </w:rPr>
              <w:t>2</w:t>
            </w:r>
            <w:r w:rsidRPr="00B93F6A">
              <w:rPr>
                <w:vertAlign w:val="superscript"/>
              </w:rPr>
              <w:tab/>
            </w:r>
            <w:r w:rsidRPr="00B93F6A">
              <w:t xml:space="preserve">This limit does not apply to mobile stations in the IMT systems for which the notification information has been received by the </w:t>
            </w:r>
            <w:proofErr w:type="spellStart"/>
            <w:r w:rsidRPr="00B93F6A">
              <w:t>Radiocommunication</w:t>
            </w:r>
            <w:proofErr w:type="spellEnd"/>
            <w:r w:rsidRPr="00B93F6A">
              <w:t xml:space="preserve"> Bureau by 28</w:t>
            </w:r>
            <w:r w:rsidRPr="00B93F6A">
              <w:rPr>
                <w:lang w:eastAsia="ja-JP"/>
              </w:rPr>
              <w:t> </w:t>
            </w:r>
            <w:r w:rsidRPr="00B93F6A">
              <w:t>November</w:t>
            </w:r>
            <w:r w:rsidRPr="00B93F6A">
              <w:rPr>
                <w:lang w:eastAsia="ja-JP"/>
              </w:rPr>
              <w:t> </w:t>
            </w:r>
            <w:r w:rsidRPr="00B93F6A">
              <w:t>2015. For those systems, −60</w:t>
            </w:r>
            <w:r w:rsidRPr="00B93F6A">
              <w:rPr>
                <w:lang w:eastAsia="ja-JP"/>
              </w:rPr>
              <w:t> </w:t>
            </w:r>
            <w:proofErr w:type="spellStart"/>
            <w:r w:rsidRPr="00B93F6A">
              <w:t>dBW</w:t>
            </w:r>
            <w:proofErr w:type="spellEnd"/>
            <w:r w:rsidRPr="00B93F6A">
              <w:t>/27</w:t>
            </w:r>
            <w:r w:rsidRPr="00B93F6A">
              <w:rPr>
                <w:lang w:eastAsia="ja-JP"/>
              </w:rPr>
              <w:t> </w:t>
            </w:r>
            <w:r w:rsidRPr="00B93F6A">
              <w:t>MHz applies as the recommended value</w:t>
            </w:r>
            <w:r w:rsidRPr="00B93F6A">
              <w:rPr>
                <w:lang w:eastAsia="ja-JP"/>
              </w:rPr>
              <w:t>.</w:t>
            </w:r>
          </w:p>
          <w:p w:rsidR="003301A1" w:rsidRPr="00B93F6A" w:rsidRDefault="003301A1" w:rsidP="003301A1">
            <w:pPr>
              <w:pStyle w:val="Tablelegend"/>
              <w:tabs>
                <w:tab w:val="left" w:pos="171"/>
              </w:tabs>
              <w:spacing w:before="20" w:after="20"/>
              <w:rPr>
                <w:lang w:eastAsia="ja-JP"/>
              </w:rPr>
            </w:pPr>
            <w:r w:rsidRPr="00B93F6A">
              <w:rPr>
                <w:vertAlign w:val="superscript"/>
              </w:rPr>
              <w:t>3</w:t>
            </w:r>
            <w:r w:rsidRPr="00B93F6A">
              <w:rPr>
                <w:vertAlign w:val="superscript"/>
              </w:rPr>
              <w:tab/>
            </w:r>
            <w:r w:rsidRPr="00B93F6A">
              <w:t>The unwanted emission power level is to be understood here as the level measured with the mobile station transmitting at an average output power of 15 </w:t>
            </w:r>
            <w:proofErr w:type="spellStart"/>
            <w:r w:rsidRPr="00B93F6A">
              <w:t>dBm</w:t>
            </w:r>
            <w:proofErr w:type="spellEnd"/>
            <w:r w:rsidRPr="00B93F6A">
              <w:rPr>
                <w:lang w:eastAsia="ja-JP"/>
              </w:rPr>
              <w:t>.</w:t>
            </w:r>
          </w:p>
          <w:p w:rsidR="003301A1" w:rsidRPr="00B93F6A" w:rsidRDefault="003301A1" w:rsidP="003301A1">
            <w:pPr>
              <w:pStyle w:val="Tablelegend"/>
              <w:tabs>
                <w:tab w:val="left" w:pos="171"/>
              </w:tabs>
              <w:spacing w:before="20" w:after="20"/>
            </w:pPr>
            <w:r w:rsidRPr="00B93F6A">
              <w:rPr>
                <w:vertAlign w:val="superscript"/>
              </w:rPr>
              <w:t>4</w:t>
            </w:r>
            <w:r w:rsidRPr="00B93F6A">
              <w:tab/>
              <w:t>The limits apply under clear-sky conditions. During fading conditions, the limits may be exceeded by earth stations when using uplink power control.</w:t>
            </w:r>
          </w:p>
        </w:tc>
      </w:tr>
    </w:tbl>
    <w:p w:rsidR="008416E1" w:rsidRDefault="008416E1" w:rsidP="00936B27"/>
    <w:p w:rsidR="00606072" w:rsidRDefault="00606072" w:rsidP="00273CCF"/>
    <w:p w:rsidR="00273CCF" w:rsidRPr="00241F98" w:rsidRDefault="00273CCF" w:rsidP="00273CCF">
      <w:pPr>
        <w:jc w:val="center"/>
      </w:pPr>
      <w:r>
        <w:t>_____________</w:t>
      </w:r>
    </w:p>
    <w:p w:rsidR="00AF7CAA" w:rsidRDefault="00AF7CAA" w:rsidP="00273CCF"/>
    <w:p w:rsidR="00184558" w:rsidRDefault="00184558" w:rsidP="00273CCF"/>
    <w:p w:rsidR="00184558" w:rsidRPr="008052CB" w:rsidRDefault="00184558" w:rsidP="00273CCF"/>
    <w:p w:rsidR="00BB318C" w:rsidRDefault="00BB318C"/>
    <w:sectPr w:rsidR="00BB318C"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D11" w:rsidRDefault="00181D11">
      <w:r>
        <w:separator/>
      </w:r>
    </w:p>
  </w:endnote>
  <w:endnote w:type="continuationSeparator" w:id="0">
    <w:p w:rsidR="00181D11" w:rsidRDefault="00181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EC" w:rsidRDefault="00D172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172EC" w:rsidRDefault="00D172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D11" w:rsidRDefault="00181D11">
      <w:r>
        <w:separator/>
      </w:r>
    </w:p>
  </w:footnote>
  <w:footnote w:type="continuationSeparator" w:id="0">
    <w:p w:rsidR="00181D11" w:rsidRDefault="00181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EC" w:rsidRDefault="00D172EC" w:rsidP="009E06B6">
    <w:pPr>
      <w:pStyle w:val="Header"/>
    </w:pPr>
    <w:r>
      <w:t>IWG-3_42 (August 02, 2018</w:t>
    </w:r>
    <w:r w:rsidRPr="009E06B6">
      <w:t>)</w:t>
    </w:r>
  </w:p>
  <w:p w:rsidR="00D172EC" w:rsidRPr="009E06B6" w:rsidRDefault="00D172EC" w:rsidP="009E06B6">
    <w:pPr>
      <w:pStyle w:val="Header"/>
    </w:pPr>
    <w:r>
      <w:t>Author: Alex Epshteyn</w:t>
    </w:r>
  </w:p>
  <w:p w:rsidR="00D172EC" w:rsidRDefault="00D172EC" w:rsidP="009E06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rson w15:author="CPM Counsellor">
    <w15:presenceInfo w15:providerId="None" w15:userId="CPM Counsell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118CC"/>
    <w:rsid w:val="00057154"/>
    <w:rsid w:val="00096DB1"/>
    <w:rsid w:val="000A3071"/>
    <w:rsid w:val="000E7A2C"/>
    <w:rsid w:val="00104813"/>
    <w:rsid w:val="0011732D"/>
    <w:rsid w:val="0012275A"/>
    <w:rsid w:val="00145BDB"/>
    <w:rsid w:val="001571C1"/>
    <w:rsid w:val="00180628"/>
    <w:rsid w:val="00181D11"/>
    <w:rsid w:val="00184558"/>
    <w:rsid w:val="0019752E"/>
    <w:rsid w:val="001C2491"/>
    <w:rsid w:val="001F5540"/>
    <w:rsid w:val="00214F1E"/>
    <w:rsid w:val="00231BF8"/>
    <w:rsid w:val="00273CCF"/>
    <w:rsid w:val="00293879"/>
    <w:rsid w:val="002A62AA"/>
    <w:rsid w:val="002B33E6"/>
    <w:rsid w:val="002B4426"/>
    <w:rsid w:val="002C36D7"/>
    <w:rsid w:val="002C3D59"/>
    <w:rsid w:val="0030510A"/>
    <w:rsid w:val="003301A1"/>
    <w:rsid w:val="00344EE5"/>
    <w:rsid w:val="003463C2"/>
    <w:rsid w:val="0036555D"/>
    <w:rsid w:val="00394129"/>
    <w:rsid w:val="00397132"/>
    <w:rsid w:val="003D6B4A"/>
    <w:rsid w:val="003E6089"/>
    <w:rsid w:val="003F0C79"/>
    <w:rsid w:val="003F52CC"/>
    <w:rsid w:val="00422589"/>
    <w:rsid w:val="00435789"/>
    <w:rsid w:val="00443F19"/>
    <w:rsid w:val="00476D47"/>
    <w:rsid w:val="004A5C93"/>
    <w:rsid w:val="004B7CBF"/>
    <w:rsid w:val="004F6677"/>
    <w:rsid w:val="00572109"/>
    <w:rsid w:val="005A644B"/>
    <w:rsid w:val="005D6997"/>
    <w:rsid w:val="005F49EC"/>
    <w:rsid w:val="00606072"/>
    <w:rsid w:val="006179B3"/>
    <w:rsid w:val="00637651"/>
    <w:rsid w:val="007227C7"/>
    <w:rsid w:val="007228A2"/>
    <w:rsid w:val="007319DC"/>
    <w:rsid w:val="0073564E"/>
    <w:rsid w:val="007726CB"/>
    <w:rsid w:val="007800AD"/>
    <w:rsid w:val="007A5F77"/>
    <w:rsid w:val="007D3D2B"/>
    <w:rsid w:val="007F3F33"/>
    <w:rsid w:val="00835BE9"/>
    <w:rsid w:val="008416E1"/>
    <w:rsid w:val="0084669D"/>
    <w:rsid w:val="008F5441"/>
    <w:rsid w:val="0093527E"/>
    <w:rsid w:val="00936B27"/>
    <w:rsid w:val="00966A22"/>
    <w:rsid w:val="009E06B6"/>
    <w:rsid w:val="009E33F4"/>
    <w:rsid w:val="009F10B3"/>
    <w:rsid w:val="009F3549"/>
    <w:rsid w:val="00A047C6"/>
    <w:rsid w:val="00A41752"/>
    <w:rsid w:val="00AF7CAA"/>
    <w:rsid w:val="00B6286F"/>
    <w:rsid w:val="00B7591F"/>
    <w:rsid w:val="00BB318C"/>
    <w:rsid w:val="00BD017C"/>
    <w:rsid w:val="00BE75FD"/>
    <w:rsid w:val="00BE7E61"/>
    <w:rsid w:val="00C0134E"/>
    <w:rsid w:val="00C30E21"/>
    <w:rsid w:val="00C46299"/>
    <w:rsid w:val="00D06CF1"/>
    <w:rsid w:val="00D172EC"/>
    <w:rsid w:val="00D96C0F"/>
    <w:rsid w:val="00E11F4B"/>
    <w:rsid w:val="00E207CB"/>
    <w:rsid w:val="00EB1FCA"/>
    <w:rsid w:val="00F117EB"/>
    <w:rsid w:val="00F175FA"/>
    <w:rsid w:val="00F41774"/>
    <w:rsid w:val="00F81474"/>
    <w:rsid w:val="00F94D58"/>
    <w:rsid w:val="00FC393B"/>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CCF"/>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CB8CC-8EAE-4E3F-B196-46E1F4C0E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3980</Words>
  <Characters>22687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USA</cp:lastModifiedBy>
  <cp:revision>5</cp:revision>
  <cp:lastPrinted>2017-07-18T18:25:00Z</cp:lastPrinted>
  <dcterms:created xsi:type="dcterms:W3CDTF">2018-08-01T14:24:00Z</dcterms:created>
  <dcterms:modified xsi:type="dcterms:W3CDTF">2018-08-01T15:06:00Z</dcterms:modified>
</cp:coreProperties>
</file>