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D89501" w14:textId="77777777" w:rsidR="001E2909" w:rsidRPr="005C0631" w:rsidRDefault="001E2909">
      <w:pPr>
        <w:widowControl w:val="0"/>
        <w:autoSpaceDE w:val="0"/>
        <w:autoSpaceDN w:val="0"/>
        <w:adjustRightInd w:val="0"/>
        <w:spacing w:line="200" w:lineRule="exact"/>
        <w:rPr>
          <w:rFonts w:ascii="Times New Roman" w:eastAsia="Times New Roman" w:hAnsi="Times New Roman" w:cs="Times New Roman"/>
        </w:rPr>
      </w:pPr>
    </w:p>
    <w:p w14:paraId="66D90FD1" w14:textId="77777777" w:rsidR="0044517D" w:rsidRPr="009E3290" w:rsidRDefault="0044517D" w:rsidP="00791D80">
      <w:pPr>
        <w:widowControl w:val="0"/>
        <w:overflowPunct w:val="0"/>
        <w:autoSpaceDE w:val="0"/>
        <w:autoSpaceDN w:val="0"/>
        <w:adjustRightInd w:val="0"/>
        <w:jc w:val="center"/>
        <w:rPr>
          <w:rFonts w:ascii="Times New Roman" w:eastAsia="Times New Roman" w:hAnsi="Times New Roman" w:cs="Times New Roman"/>
        </w:rPr>
      </w:pPr>
    </w:p>
    <w:p w14:paraId="3040B791" w14:textId="77777777" w:rsidR="0044517D" w:rsidRPr="009E3290" w:rsidRDefault="0044517D">
      <w:pPr>
        <w:widowControl w:val="0"/>
        <w:overflowPunct w:val="0"/>
        <w:autoSpaceDE w:val="0"/>
        <w:autoSpaceDN w:val="0"/>
        <w:adjustRightInd w:val="0"/>
        <w:jc w:val="right"/>
        <w:rPr>
          <w:rFonts w:ascii="Times New Roman" w:eastAsia="Times New Roman" w:hAnsi="Times New Roman" w:cs="Times New Roman"/>
        </w:rPr>
      </w:pPr>
    </w:p>
    <w:p w14:paraId="3DCF0C12" w14:textId="789DEF25" w:rsidR="001E2909" w:rsidRPr="009E3290" w:rsidRDefault="00811F90">
      <w:pPr>
        <w:widowControl w:val="0"/>
        <w:overflowPunct w:val="0"/>
        <w:autoSpaceDE w:val="0"/>
        <w:autoSpaceDN w:val="0"/>
        <w:adjustRightInd w:val="0"/>
        <w:jc w:val="right"/>
        <w:rPr>
          <w:rFonts w:ascii="Times New Roman" w:eastAsia="Times New Roman" w:hAnsi="Times New Roman" w:cs="Times New Roman"/>
        </w:rPr>
      </w:pPr>
      <w:r w:rsidRPr="009E3290">
        <w:rPr>
          <w:rFonts w:ascii="Times New Roman" w:eastAsia="Times New Roman" w:hAnsi="Times New Roman" w:cs="Times New Roman"/>
        </w:rPr>
        <w:t>IWG-3/</w:t>
      </w:r>
      <w:r w:rsidR="00605BEB">
        <w:rPr>
          <w:rFonts w:ascii="Times New Roman" w:eastAsia="Times New Roman" w:hAnsi="Times New Roman" w:cs="Times New Roman"/>
        </w:rPr>
        <w:t>0</w:t>
      </w:r>
      <w:r w:rsidR="000571CB">
        <w:rPr>
          <w:rFonts w:ascii="Times New Roman" w:eastAsia="Times New Roman" w:hAnsi="Times New Roman" w:cs="Times New Roman"/>
        </w:rPr>
        <w:t>4</w:t>
      </w:r>
      <w:r w:rsidR="00FD5B72">
        <w:rPr>
          <w:rFonts w:ascii="Times New Roman" w:eastAsia="Times New Roman" w:hAnsi="Times New Roman" w:cs="Times New Roman"/>
        </w:rPr>
        <w:t>7</w:t>
      </w:r>
      <w:r w:rsidR="00791D80" w:rsidRPr="009E3290">
        <w:rPr>
          <w:rFonts w:ascii="Times New Roman" w:eastAsia="Times New Roman" w:hAnsi="Times New Roman" w:cs="Times New Roman"/>
        </w:rPr>
        <w:t xml:space="preserve"> (</w:t>
      </w:r>
      <w:r w:rsidR="00FD5B72">
        <w:rPr>
          <w:rFonts w:ascii="Times New Roman" w:eastAsia="Times New Roman" w:hAnsi="Times New Roman" w:cs="Times New Roman"/>
        </w:rPr>
        <w:t>4.12</w:t>
      </w:r>
      <w:r w:rsidR="00AB390D">
        <w:rPr>
          <w:rFonts w:ascii="Times New Roman" w:eastAsia="Times New Roman" w:hAnsi="Times New Roman" w:cs="Times New Roman"/>
        </w:rPr>
        <w:t>.18</w:t>
      </w:r>
      <w:r w:rsidR="009D5777" w:rsidRPr="009E3290">
        <w:rPr>
          <w:rFonts w:ascii="Times New Roman" w:eastAsia="Times New Roman" w:hAnsi="Times New Roman" w:cs="Times New Roman"/>
        </w:rPr>
        <w:t>)</w:t>
      </w:r>
    </w:p>
    <w:p w14:paraId="4B0ED293" w14:textId="77777777" w:rsidR="001E2909" w:rsidRPr="005C0631" w:rsidRDefault="001E2909">
      <w:pPr>
        <w:widowControl w:val="0"/>
        <w:autoSpaceDE w:val="0"/>
        <w:autoSpaceDN w:val="0"/>
        <w:adjustRightInd w:val="0"/>
        <w:spacing w:line="200" w:lineRule="exact"/>
        <w:rPr>
          <w:rFonts w:ascii="Times New Roman" w:eastAsia="Times New Roman" w:hAnsi="Times New Roman" w:cs="Times New Roman"/>
        </w:rPr>
      </w:pPr>
    </w:p>
    <w:p w14:paraId="12B1288C" w14:textId="77777777" w:rsidR="001E2909" w:rsidRPr="005C0631" w:rsidRDefault="001E2909">
      <w:pPr>
        <w:widowControl w:val="0"/>
        <w:autoSpaceDE w:val="0"/>
        <w:autoSpaceDN w:val="0"/>
        <w:adjustRightInd w:val="0"/>
        <w:spacing w:line="200" w:lineRule="exact"/>
        <w:rPr>
          <w:rFonts w:ascii="Times New Roman" w:eastAsia="Times New Roman" w:hAnsi="Times New Roman" w:cs="Times New Roman"/>
        </w:rPr>
      </w:pPr>
    </w:p>
    <w:p w14:paraId="316D3FDA" w14:textId="77777777" w:rsidR="001E2909" w:rsidRPr="005C0631" w:rsidRDefault="001E2909">
      <w:pPr>
        <w:widowControl w:val="0"/>
        <w:autoSpaceDE w:val="0"/>
        <w:autoSpaceDN w:val="0"/>
        <w:adjustRightInd w:val="0"/>
        <w:spacing w:line="200" w:lineRule="exact"/>
        <w:rPr>
          <w:rFonts w:ascii="Times New Roman" w:eastAsia="Times New Roman" w:hAnsi="Times New Roman" w:cs="Times New Roman"/>
        </w:rPr>
      </w:pPr>
    </w:p>
    <w:p w14:paraId="4737627D" w14:textId="77777777" w:rsidR="001E2909" w:rsidRPr="005C0631" w:rsidRDefault="001E2909">
      <w:pPr>
        <w:widowControl w:val="0"/>
        <w:autoSpaceDE w:val="0"/>
        <w:autoSpaceDN w:val="0"/>
        <w:adjustRightInd w:val="0"/>
        <w:spacing w:line="228" w:lineRule="exact"/>
        <w:rPr>
          <w:rFonts w:ascii="Times New Roman" w:eastAsia="Times New Roman" w:hAnsi="Times New Roman" w:cs="Times New Roman"/>
        </w:rPr>
      </w:pPr>
    </w:p>
    <w:p w14:paraId="32CA3C83" w14:textId="77777777" w:rsidR="001E2909" w:rsidRPr="00F10041" w:rsidRDefault="009D5777">
      <w:pPr>
        <w:widowControl w:val="0"/>
        <w:autoSpaceDE w:val="0"/>
        <w:autoSpaceDN w:val="0"/>
        <w:adjustRightInd w:val="0"/>
        <w:ind w:left="3380"/>
        <w:rPr>
          <w:rFonts w:ascii="Times New Roman" w:eastAsia="Times New Roman" w:hAnsi="Times New Roman" w:cs="Times New Roman"/>
        </w:rPr>
      </w:pPr>
      <w:r w:rsidRPr="00F10041">
        <w:rPr>
          <w:rFonts w:ascii="Times New Roman" w:eastAsia="Times New Roman" w:hAnsi="Times New Roman" w:cs="Times New Roman"/>
          <w:b/>
          <w:bCs/>
          <w:u w:val="single"/>
        </w:rPr>
        <w:t>Meeting Minutes</w:t>
      </w:r>
    </w:p>
    <w:p w14:paraId="13804509" w14:textId="77777777" w:rsidR="001E2909" w:rsidRPr="00F10041" w:rsidRDefault="001E2909">
      <w:pPr>
        <w:widowControl w:val="0"/>
        <w:autoSpaceDE w:val="0"/>
        <w:autoSpaceDN w:val="0"/>
        <w:adjustRightInd w:val="0"/>
        <w:spacing w:line="200" w:lineRule="exact"/>
        <w:rPr>
          <w:rFonts w:ascii="Times New Roman" w:eastAsia="Times New Roman" w:hAnsi="Times New Roman" w:cs="Times New Roman"/>
        </w:rPr>
      </w:pPr>
    </w:p>
    <w:p w14:paraId="3AE51CC6" w14:textId="77777777" w:rsidR="001E2909" w:rsidRPr="00F10041" w:rsidRDefault="001E2909">
      <w:pPr>
        <w:widowControl w:val="0"/>
        <w:autoSpaceDE w:val="0"/>
        <w:autoSpaceDN w:val="0"/>
        <w:adjustRightInd w:val="0"/>
        <w:spacing w:line="353" w:lineRule="exact"/>
        <w:rPr>
          <w:rFonts w:ascii="Times New Roman" w:eastAsia="Times New Roman" w:hAnsi="Times New Roman" w:cs="Times New Roman"/>
        </w:rPr>
      </w:pPr>
    </w:p>
    <w:p w14:paraId="028D9BBE" w14:textId="4D263213" w:rsidR="001E2909" w:rsidRPr="00F10041" w:rsidRDefault="009D5777">
      <w:pPr>
        <w:widowControl w:val="0"/>
        <w:tabs>
          <w:tab w:val="left" w:pos="1420"/>
        </w:tabs>
        <w:autoSpaceDE w:val="0"/>
        <w:autoSpaceDN w:val="0"/>
        <w:adjustRightInd w:val="0"/>
        <w:rPr>
          <w:rFonts w:ascii="Times New Roman" w:eastAsia="Times New Roman" w:hAnsi="Times New Roman" w:cs="Times New Roman"/>
        </w:rPr>
      </w:pPr>
      <w:r w:rsidRPr="00F10041">
        <w:rPr>
          <w:rFonts w:ascii="Times New Roman" w:eastAsia="Times New Roman" w:hAnsi="Times New Roman" w:cs="Times New Roman"/>
          <w:u w:val="single"/>
        </w:rPr>
        <w:t>Meeting</w:t>
      </w:r>
      <w:r w:rsidRPr="00F10041">
        <w:rPr>
          <w:rFonts w:ascii="Times New Roman" w:eastAsia="Times New Roman" w:hAnsi="Times New Roman" w:cs="Times New Roman"/>
        </w:rPr>
        <w:t>:</w:t>
      </w:r>
      <w:r w:rsidRPr="00F10041">
        <w:rPr>
          <w:rFonts w:ascii="Times New Roman" w:eastAsia="Times New Roman" w:hAnsi="Times New Roman" w:cs="Times New Roman"/>
        </w:rPr>
        <w:tab/>
      </w:r>
      <w:r w:rsidR="00FD5B72">
        <w:rPr>
          <w:rFonts w:ascii="Times New Roman" w:eastAsia="Times New Roman" w:hAnsi="Times New Roman" w:cs="Times New Roman"/>
        </w:rPr>
        <w:t>Four</w:t>
      </w:r>
      <w:r w:rsidR="00621B71">
        <w:rPr>
          <w:rFonts w:ascii="Times New Roman" w:eastAsia="Times New Roman" w:hAnsi="Times New Roman" w:cs="Times New Roman"/>
        </w:rPr>
        <w:t>teen</w:t>
      </w:r>
      <w:r w:rsidR="000571CB">
        <w:rPr>
          <w:rFonts w:ascii="Times New Roman" w:eastAsia="Times New Roman" w:hAnsi="Times New Roman" w:cs="Times New Roman"/>
        </w:rPr>
        <w:t>th</w:t>
      </w:r>
      <w:r w:rsidR="00F10041" w:rsidRPr="00F10041">
        <w:rPr>
          <w:rFonts w:ascii="Times New Roman" w:eastAsia="Times New Roman" w:hAnsi="Times New Roman" w:cs="Times New Roman"/>
        </w:rPr>
        <w:t xml:space="preserve"> </w:t>
      </w:r>
      <w:r w:rsidR="00791D80" w:rsidRPr="00F10041">
        <w:rPr>
          <w:rFonts w:ascii="Times New Roman" w:eastAsia="Times New Roman" w:hAnsi="Times New Roman" w:cs="Times New Roman"/>
        </w:rPr>
        <w:t xml:space="preserve">meeting of WAC-19 </w:t>
      </w:r>
      <w:r w:rsidR="000E4C77" w:rsidRPr="00F10041">
        <w:rPr>
          <w:rFonts w:ascii="Times New Roman" w:eastAsia="Times New Roman" w:hAnsi="Times New Roman" w:cs="Times New Roman"/>
        </w:rPr>
        <w:t>IWG-3</w:t>
      </w:r>
    </w:p>
    <w:p w14:paraId="0D9C8A43" w14:textId="77777777" w:rsidR="001E2909" w:rsidRPr="00F10041" w:rsidRDefault="001E2909">
      <w:pPr>
        <w:widowControl w:val="0"/>
        <w:autoSpaceDE w:val="0"/>
        <w:autoSpaceDN w:val="0"/>
        <w:adjustRightInd w:val="0"/>
        <w:spacing w:line="276" w:lineRule="exact"/>
        <w:rPr>
          <w:rFonts w:ascii="Times New Roman" w:eastAsia="Times New Roman" w:hAnsi="Times New Roman" w:cs="Times New Roman"/>
        </w:rPr>
      </w:pPr>
    </w:p>
    <w:p w14:paraId="4970F5B2" w14:textId="57E859ED" w:rsidR="001E2909" w:rsidRPr="00F10041" w:rsidRDefault="009D5777">
      <w:pPr>
        <w:widowControl w:val="0"/>
        <w:autoSpaceDE w:val="0"/>
        <w:autoSpaceDN w:val="0"/>
        <w:adjustRightInd w:val="0"/>
        <w:rPr>
          <w:rFonts w:ascii="Times New Roman" w:eastAsia="Times New Roman" w:hAnsi="Times New Roman" w:cs="Times New Roman"/>
        </w:rPr>
      </w:pPr>
      <w:r w:rsidRPr="00F10041">
        <w:rPr>
          <w:rFonts w:ascii="Times New Roman" w:eastAsia="Times New Roman" w:hAnsi="Times New Roman" w:cs="Times New Roman"/>
          <w:u w:val="single"/>
        </w:rPr>
        <w:t>Date/Time</w:t>
      </w:r>
      <w:r w:rsidRPr="00F10041">
        <w:rPr>
          <w:rFonts w:ascii="Times New Roman" w:eastAsia="Times New Roman" w:hAnsi="Times New Roman" w:cs="Times New Roman"/>
        </w:rPr>
        <w:t>:</w:t>
      </w:r>
      <w:r w:rsidR="00791D80" w:rsidRPr="00F10041">
        <w:rPr>
          <w:rFonts w:ascii="Times New Roman" w:eastAsia="Times New Roman" w:hAnsi="Times New Roman" w:cs="Times New Roman"/>
        </w:rPr>
        <w:tab/>
      </w:r>
      <w:r w:rsidR="00FD5B72">
        <w:rPr>
          <w:rFonts w:ascii="Times New Roman" w:eastAsia="Times New Roman" w:hAnsi="Times New Roman" w:cs="Times New Roman"/>
        </w:rPr>
        <w:t>April 11</w:t>
      </w:r>
      <w:r w:rsidR="00AB390D">
        <w:rPr>
          <w:rFonts w:ascii="Times New Roman" w:eastAsia="Times New Roman" w:hAnsi="Times New Roman" w:cs="Times New Roman"/>
        </w:rPr>
        <w:t xml:space="preserve">, 2018 </w:t>
      </w:r>
      <w:r w:rsidR="00791D80" w:rsidRPr="00F10041">
        <w:rPr>
          <w:rFonts w:ascii="Times New Roman" w:eastAsia="Times New Roman" w:hAnsi="Times New Roman" w:cs="Times New Roman"/>
        </w:rPr>
        <w:t>/</w:t>
      </w:r>
      <w:r w:rsidR="00AB390D">
        <w:rPr>
          <w:rFonts w:ascii="Times New Roman" w:eastAsia="Times New Roman" w:hAnsi="Times New Roman" w:cs="Times New Roman"/>
        </w:rPr>
        <w:t xml:space="preserve"> 11</w:t>
      </w:r>
      <w:r w:rsidR="00791D80" w:rsidRPr="00F10041">
        <w:rPr>
          <w:rFonts w:ascii="Times New Roman" w:eastAsia="Times New Roman" w:hAnsi="Times New Roman" w:cs="Times New Roman"/>
        </w:rPr>
        <w:t>:00</w:t>
      </w:r>
      <w:r w:rsidR="00550C5C">
        <w:rPr>
          <w:rFonts w:ascii="Times New Roman" w:eastAsia="Times New Roman" w:hAnsi="Times New Roman" w:cs="Times New Roman"/>
        </w:rPr>
        <w:t xml:space="preserve"> E</w:t>
      </w:r>
      <w:r w:rsidR="00621B71">
        <w:rPr>
          <w:rFonts w:ascii="Times New Roman" w:eastAsia="Times New Roman" w:hAnsi="Times New Roman" w:cs="Times New Roman"/>
        </w:rPr>
        <w:t>D</w:t>
      </w:r>
      <w:r w:rsidR="000E4C77" w:rsidRPr="00F10041">
        <w:rPr>
          <w:rFonts w:ascii="Times New Roman" w:eastAsia="Times New Roman" w:hAnsi="Times New Roman" w:cs="Times New Roman"/>
        </w:rPr>
        <w:t>T</w:t>
      </w:r>
    </w:p>
    <w:p w14:paraId="0D8E97D7" w14:textId="77777777" w:rsidR="001E2909" w:rsidRPr="00F10041" w:rsidRDefault="001E2909">
      <w:pPr>
        <w:widowControl w:val="0"/>
        <w:autoSpaceDE w:val="0"/>
        <w:autoSpaceDN w:val="0"/>
        <w:adjustRightInd w:val="0"/>
        <w:spacing w:line="276" w:lineRule="exact"/>
        <w:rPr>
          <w:rFonts w:ascii="Times New Roman" w:eastAsia="Times New Roman" w:hAnsi="Times New Roman" w:cs="Times New Roman"/>
        </w:rPr>
      </w:pPr>
    </w:p>
    <w:p w14:paraId="3263D558" w14:textId="77777777" w:rsidR="001E2909" w:rsidRPr="00F10041" w:rsidRDefault="009D5777">
      <w:pPr>
        <w:widowControl w:val="0"/>
        <w:autoSpaceDE w:val="0"/>
        <w:autoSpaceDN w:val="0"/>
        <w:adjustRightInd w:val="0"/>
        <w:rPr>
          <w:rFonts w:ascii="Times New Roman" w:eastAsia="Times New Roman" w:hAnsi="Times New Roman" w:cs="Times New Roman"/>
        </w:rPr>
      </w:pPr>
      <w:r w:rsidRPr="00F10041">
        <w:rPr>
          <w:rFonts w:ascii="Times New Roman" w:eastAsia="Times New Roman" w:hAnsi="Times New Roman" w:cs="Times New Roman"/>
          <w:u w:val="single"/>
        </w:rPr>
        <w:t>Location</w:t>
      </w:r>
      <w:r w:rsidRPr="00F10041">
        <w:rPr>
          <w:rFonts w:ascii="Times New Roman" w:eastAsia="Times New Roman" w:hAnsi="Times New Roman" w:cs="Times New Roman"/>
        </w:rPr>
        <w:t>:</w:t>
      </w:r>
      <w:r w:rsidR="00791D80" w:rsidRPr="00F10041">
        <w:rPr>
          <w:rFonts w:ascii="Times New Roman" w:eastAsia="Times New Roman" w:hAnsi="Times New Roman" w:cs="Times New Roman"/>
        </w:rPr>
        <w:tab/>
        <w:t>Teleconference</w:t>
      </w:r>
    </w:p>
    <w:p w14:paraId="3AFC5A53" w14:textId="77777777" w:rsidR="001E2909" w:rsidRPr="00F10041" w:rsidRDefault="001E2909">
      <w:pPr>
        <w:widowControl w:val="0"/>
        <w:autoSpaceDE w:val="0"/>
        <w:autoSpaceDN w:val="0"/>
        <w:adjustRightInd w:val="0"/>
        <w:spacing w:line="276" w:lineRule="exact"/>
        <w:rPr>
          <w:rFonts w:ascii="Times New Roman" w:eastAsia="Times New Roman" w:hAnsi="Times New Roman" w:cs="Times New Roman"/>
        </w:rPr>
      </w:pPr>
    </w:p>
    <w:p w14:paraId="7E21F552" w14:textId="77777777" w:rsidR="001E2909" w:rsidRPr="00F10041" w:rsidRDefault="009D5777">
      <w:pPr>
        <w:widowControl w:val="0"/>
        <w:autoSpaceDE w:val="0"/>
        <w:autoSpaceDN w:val="0"/>
        <w:adjustRightInd w:val="0"/>
        <w:rPr>
          <w:rFonts w:ascii="Times New Roman" w:eastAsia="Times New Roman" w:hAnsi="Times New Roman" w:cs="Times New Roman"/>
        </w:rPr>
      </w:pPr>
      <w:r w:rsidRPr="00F10041">
        <w:rPr>
          <w:rFonts w:ascii="Times New Roman" w:eastAsia="Times New Roman" w:hAnsi="Times New Roman" w:cs="Times New Roman"/>
          <w:u w:val="single"/>
        </w:rPr>
        <w:t>Committee Members &amp; Observers Present</w:t>
      </w:r>
      <w:r w:rsidRPr="00F10041">
        <w:rPr>
          <w:rFonts w:ascii="Times New Roman" w:eastAsia="Times New Roman" w:hAnsi="Times New Roman" w:cs="Times New Roman"/>
        </w:rPr>
        <w:t>:</w:t>
      </w:r>
      <w:r w:rsidR="00791D80" w:rsidRPr="00F10041">
        <w:rPr>
          <w:rFonts w:ascii="Times New Roman" w:eastAsia="Times New Roman" w:hAnsi="Times New Roman" w:cs="Times New Roman"/>
        </w:rPr>
        <w:t xml:space="preserve">  See attachment</w:t>
      </w:r>
    </w:p>
    <w:p w14:paraId="77CD3C74" w14:textId="77777777" w:rsidR="001E2909" w:rsidRPr="00F10041" w:rsidRDefault="001E2909">
      <w:pPr>
        <w:widowControl w:val="0"/>
        <w:autoSpaceDE w:val="0"/>
        <w:autoSpaceDN w:val="0"/>
        <w:adjustRightInd w:val="0"/>
        <w:spacing w:line="352" w:lineRule="exact"/>
        <w:rPr>
          <w:rFonts w:ascii="Times New Roman" w:eastAsia="Times New Roman" w:hAnsi="Times New Roman" w:cs="Times New Roman"/>
        </w:rPr>
      </w:pPr>
    </w:p>
    <w:p w14:paraId="17951D1D" w14:textId="77777777" w:rsidR="001E2909" w:rsidRPr="00F10041" w:rsidRDefault="009D5777">
      <w:pPr>
        <w:widowControl w:val="0"/>
        <w:autoSpaceDE w:val="0"/>
        <w:autoSpaceDN w:val="0"/>
        <w:adjustRightInd w:val="0"/>
        <w:rPr>
          <w:rFonts w:ascii="Times New Roman" w:eastAsia="Times New Roman" w:hAnsi="Times New Roman" w:cs="Times New Roman"/>
        </w:rPr>
      </w:pPr>
      <w:r w:rsidRPr="00F10041">
        <w:rPr>
          <w:rFonts w:ascii="Times New Roman" w:eastAsia="Times New Roman" w:hAnsi="Times New Roman" w:cs="Times New Roman"/>
          <w:u w:val="single"/>
        </w:rPr>
        <w:t>FCC Employees Present</w:t>
      </w:r>
      <w:r w:rsidRPr="00F10041">
        <w:rPr>
          <w:rFonts w:ascii="Times New Roman" w:eastAsia="Times New Roman" w:hAnsi="Times New Roman" w:cs="Times New Roman"/>
        </w:rPr>
        <w:t>:</w:t>
      </w:r>
      <w:r w:rsidR="00791D80" w:rsidRPr="00F10041">
        <w:rPr>
          <w:rFonts w:ascii="Times New Roman" w:eastAsia="Times New Roman" w:hAnsi="Times New Roman" w:cs="Times New Roman"/>
        </w:rPr>
        <w:t xml:space="preserve"> See attachment</w:t>
      </w:r>
    </w:p>
    <w:p w14:paraId="4E8A9576" w14:textId="77777777" w:rsidR="001E2909" w:rsidRPr="00F10041" w:rsidRDefault="001E2909">
      <w:pPr>
        <w:widowControl w:val="0"/>
        <w:autoSpaceDE w:val="0"/>
        <w:autoSpaceDN w:val="0"/>
        <w:adjustRightInd w:val="0"/>
        <w:spacing w:line="352" w:lineRule="exact"/>
        <w:rPr>
          <w:rFonts w:ascii="Times New Roman" w:eastAsia="Times New Roman" w:hAnsi="Times New Roman" w:cs="Times New Roman"/>
        </w:rPr>
      </w:pPr>
    </w:p>
    <w:p w14:paraId="3594A4FD" w14:textId="77777777" w:rsidR="001E2909" w:rsidRPr="00F10041" w:rsidRDefault="009D5777">
      <w:pPr>
        <w:widowControl w:val="0"/>
        <w:overflowPunct w:val="0"/>
        <w:autoSpaceDE w:val="0"/>
        <w:autoSpaceDN w:val="0"/>
        <w:adjustRightInd w:val="0"/>
        <w:spacing w:line="276" w:lineRule="auto"/>
        <w:ind w:right="680"/>
        <w:rPr>
          <w:rFonts w:ascii="Times New Roman" w:eastAsia="Times New Roman" w:hAnsi="Times New Roman" w:cs="Times New Roman"/>
        </w:rPr>
      </w:pPr>
      <w:r w:rsidRPr="00F10041">
        <w:rPr>
          <w:rFonts w:ascii="Times New Roman" w:eastAsia="Times New Roman" w:hAnsi="Times New Roman" w:cs="Times New Roman"/>
          <w:u w:val="single"/>
        </w:rPr>
        <w:t>Meeting Summary</w:t>
      </w:r>
      <w:r w:rsidR="00791D80" w:rsidRPr="00F10041">
        <w:rPr>
          <w:rFonts w:ascii="Times New Roman" w:eastAsia="Times New Roman" w:hAnsi="Times New Roman" w:cs="Times New Roman"/>
        </w:rPr>
        <w:t xml:space="preserve">: </w:t>
      </w:r>
    </w:p>
    <w:p w14:paraId="228A3E93" w14:textId="61E556ED" w:rsidR="002F0C2D" w:rsidRPr="00F10041" w:rsidRDefault="002F0C2D" w:rsidP="002F0C2D">
      <w:pPr>
        <w:pStyle w:val="ListParagraph"/>
        <w:numPr>
          <w:ilvl w:val="0"/>
          <w:numId w:val="1"/>
        </w:numPr>
        <w:tabs>
          <w:tab w:val="left" w:pos="-720"/>
        </w:tabs>
        <w:suppressAutoHyphens/>
        <w:rPr>
          <w:rFonts w:ascii="Times New Roman" w:hAnsi="Times New Roman"/>
          <w:sz w:val="24"/>
          <w:szCs w:val="24"/>
        </w:rPr>
      </w:pPr>
      <w:r w:rsidRPr="00F10041">
        <w:rPr>
          <w:rFonts w:ascii="Times New Roman" w:hAnsi="Times New Roman"/>
          <w:sz w:val="24"/>
          <w:szCs w:val="24"/>
        </w:rPr>
        <w:t xml:space="preserve">Introductions/Opening remarks: The Chair welcomed all participants to the </w:t>
      </w:r>
      <w:r w:rsidR="002E26AA">
        <w:rPr>
          <w:rFonts w:ascii="Times New Roman" w:hAnsi="Times New Roman"/>
          <w:sz w:val="24"/>
          <w:szCs w:val="24"/>
        </w:rPr>
        <w:t>four</w:t>
      </w:r>
      <w:r w:rsidR="00621B71">
        <w:rPr>
          <w:rFonts w:ascii="Times New Roman" w:hAnsi="Times New Roman"/>
          <w:sz w:val="24"/>
          <w:szCs w:val="24"/>
        </w:rPr>
        <w:t>teen</w:t>
      </w:r>
      <w:r w:rsidR="000571CB">
        <w:rPr>
          <w:rFonts w:ascii="Times New Roman" w:hAnsi="Times New Roman"/>
          <w:sz w:val="24"/>
          <w:szCs w:val="24"/>
        </w:rPr>
        <w:t>th</w:t>
      </w:r>
      <w:r w:rsidRPr="00F10041">
        <w:rPr>
          <w:rFonts w:ascii="Times New Roman" w:hAnsi="Times New Roman"/>
          <w:sz w:val="24"/>
          <w:szCs w:val="24"/>
        </w:rPr>
        <w:t xml:space="preserve"> meeting</w:t>
      </w:r>
      <w:r w:rsidR="004731EE" w:rsidRPr="00F10041">
        <w:rPr>
          <w:rFonts w:ascii="Times New Roman" w:hAnsi="Times New Roman"/>
          <w:sz w:val="24"/>
          <w:szCs w:val="24"/>
        </w:rPr>
        <w:t xml:space="preserve"> of</w:t>
      </w:r>
      <w:r w:rsidRPr="00F10041">
        <w:rPr>
          <w:rFonts w:ascii="Times New Roman" w:hAnsi="Times New Roman"/>
          <w:sz w:val="24"/>
          <w:szCs w:val="24"/>
        </w:rPr>
        <w:t xml:space="preserve"> WAC-19 IWG-3</w:t>
      </w:r>
      <w:r w:rsidR="008C10FD">
        <w:rPr>
          <w:rFonts w:ascii="Times New Roman" w:hAnsi="Times New Roman"/>
          <w:sz w:val="24"/>
          <w:szCs w:val="24"/>
        </w:rPr>
        <w:t xml:space="preserve">. </w:t>
      </w:r>
      <w:r w:rsidRPr="00F10041">
        <w:rPr>
          <w:rFonts w:ascii="Times New Roman" w:hAnsi="Times New Roman"/>
          <w:sz w:val="24"/>
          <w:szCs w:val="24"/>
        </w:rPr>
        <w:t>Participants on the call introduced themselves</w:t>
      </w:r>
      <w:r w:rsidR="00550C5C">
        <w:rPr>
          <w:rFonts w:ascii="Times New Roman" w:hAnsi="Times New Roman"/>
          <w:sz w:val="24"/>
          <w:szCs w:val="24"/>
        </w:rPr>
        <w:t xml:space="preserve"> and </w:t>
      </w:r>
      <w:r w:rsidRPr="00F10041">
        <w:rPr>
          <w:rFonts w:ascii="Times New Roman" w:hAnsi="Times New Roman"/>
          <w:sz w:val="24"/>
          <w:szCs w:val="24"/>
        </w:rPr>
        <w:t>participation of a designated federal offic</w:t>
      </w:r>
      <w:r w:rsidR="00550C5C">
        <w:rPr>
          <w:rFonts w:ascii="Times New Roman" w:hAnsi="Times New Roman"/>
          <w:sz w:val="24"/>
          <w:szCs w:val="24"/>
        </w:rPr>
        <w:t>ial was confirmed</w:t>
      </w:r>
      <w:r w:rsidRPr="00F10041">
        <w:rPr>
          <w:rFonts w:ascii="Times New Roman" w:hAnsi="Times New Roman"/>
          <w:sz w:val="24"/>
          <w:szCs w:val="24"/>
        </w:rPr>
        <w:t>.</w:t>
      </w:r>
      <w:r w:rsidR="000571CB">
        <w:rPr>
          <w:rFonts w:ascii="Times New Roman" w:hAnsi="Times New Roman"/>
          <w:sz w:val="24"/>
          <w:szCs w:val="24"/>
        </w:rPr>
        <w:t xml:space="preserve"> </w:t>
      </w:r>
      <w:r w:rsidR="002E26AA">
        <w:rPr>
          <w:rFonts w:ascii="Times New Roman" w:hAnsi="Times New Roman"/>
          <w:sz w:val="24"/>
          <w:szCs w:val="24"/>
        </w:rPr>
        <w:t>Kim Kolb of Boeing graciously volunteered to take minutes</w:t>
      </w:r>
      <w:r w:rsidR="000571CB">
        <w:rPr>
          <w:rFonts w:ascii="Times New Roman" w:hAnsi="Times New Roman"/>
          <w:sz w:val="24"/>
          <w:szCs w:val="24"/>
        </w:rPr>
        <w:t>.</w:t>
      </w:r>
      <w:r w:rsidR="002443D4">
        <w:rPr>
          <w:rFonts w:ascii="Times New Roman" w:hAnsi="Times New Roman"/>
          <w:sz w:val="24"/>
          <w:szCs w:val="24"/>
        </w:rPr>
        <w:t xml:space="preserve"> </w:t>
      </w:r>
    </w:p>
    <w:p w14:paraId="2C8F5DE0" w14:textId="77777777" w:rsidR="002F0C2D" w:rsidRPr="00F10041" w:rsidRDefault="002F0C2D" w:rsidP="002F0C2D">
      <w:pPr>
        <w:pStyle w:val="ListParagraph"/>
        <w:tabs>
          <w:tab w:val="left" w:pos="-720"/>
        </w:tabs>
        <w:suppressAutoHyphens/>
        <w:rPr>
          <w:rFonts w:ascii="Times New Roman" w:hAnsi="Times New Roman"/>
          <w:sz w:val="24"/>
          <w:szCs w:val="24"/>
        </w:rPr>
      </w:pPr>
    </w:p>
    <w:p w14:paraId="1311375D" w14:textId="71308304" w:rsidR="002F0C2D" w:rsidRPr="00F10041" w:rsidRDefault="002F0C2D" w:rsidP="002F0C2D">
      <w:pPr>
        <w:pStyle w:val="ListParagraph"/>
        <w:numPr>
          <w:ilvl w:val="0"/>
          <w:numId w:val="1"/>
        </w:numPr>
        <w:tabs>
          <w:tab w:val="left" w:pos="-720"/>
        </w:tabs>
        <w:suppressAutoHyphens/>
        <w:rPr>
          <w:rFonts w:ascii="Times New Roman" w:hAnsi="Times New Roman"/>
          <w:sz w:val="24"/>
          <w:szCs w:val="24"/>
        </w:rPr>
      </w:pPr>
      <w:r w:rsidRPr="00F10041">
        <w:rPr>
          <w:rFonts w:ascii="Times New Roman" w:hAnsi="Times New Roman"/>
          <w:sz w:val="24"/>
          <w:szCs w:val="24"/>
        </w:rPr>
        <w:t xml:space="preserve">Approval of the Agenda: The Chair </w:t>
      </w:r>
      <w:r w:rsidR="00A65838">
        <w:rPr>
          <w:rFonts w:ascii="Times New Roman" w:hAnsi="Times New Roman"/>
          <w:sz w:val="24"/>
          <w:szCs w:val="24"/>
        </w:rPr>
        <w:t xml:space="preserve">offered the draft </w:t>
      </w:r>
      <w:r w:rsidRPr="00F10041">
        <w:rPr>
          <w:rFonts w:ascii="Times New Roman" w:hAnsi="Times New Roman"/>
          <w:sz w:val="24"/>
          <w:szCs w:val="24"/>
        </w:rPr>
        <w:t xml:space="preserve">Agenda </w:t>
      </w:r>
      <w:r w:rsidR="00AB390D">
        <w:rPr>
          <w:rFonts w:ascii="Times New Roman" w:hAnsi="Times New Roman"/>
          <w:sz w:val="24"/>
          <w:szCs w:val="24"/>
        </w:rPr>
        <w:t>(Document IWG-3_0</w:t>
      </w:r>
      <w:r w:rsidR="001253CD">
        <w:rPr>
          <w:rFonts w:ascii="Times New Roman" w:hAnsi="Times New Roman"/>
          <w:sz w:val="24"/>
          <w:szCs w:val="24"/>
        </w:rPr>
        <w:t>45</w:t>
      </w:r>
      <w:r w:rsidR="00EC6F7C" w:rsidRPr="00F10041">
        <w:rPr>
          <w:rFonts w:ascii="Times New Roman" w:hAnsi="Times New Roman"/>
          <w:sz w:val="24"/>
          <w:szCs w:val="24"/>
        </w:rPr>
        <w:t>)</w:t>
      </w:r>
      <w:r w:rsidR="00A65838">
        <w:rPr>
          <w:rFonts w:ascii="Times New Roman" w:hAnsi="Times New Roman"/>
          <w:sz w:val="24"/>
          <w:szCs w:val="24"/>
        </w:rPr>
        <w:t xml:space="preserve"> to the meeting.  </w:t>
      </w:r>
      <w:r w:rsidR="00EC6F7C" w:rsidRPr="00F10041">
        <w:rPr>
          <w:rFonts w:ascii="Times New Roman" w:hAnsi="Times New Roman"/>
          <w:sz w:val="24"/>
          <w:szCs w:val="24"/>
        </w:rPr>
        <w:t>The draft A</w:t>
      </w:r>
      <w:r w:rsidRPr="00F10041">
        <w:rPr>
          <w:rFonts w:ascii="Times New Roman" w:hAnsi="Times New Roman"/>
          <w:sz w:val="24"/>
          <w:szCs w:val="24"/>
        </w:rPr>
        <w:t>genda was agreed</w:t>
      </w:r>
      <w:r w:rsidR="001F6C14">
        <w:rPr>
          <w:rFonts w:ascii="Times New Roman" w:hAnsi="Times New Roman"/>
          <w:sz w:val="24"/>
          <w:szCs w:val="24"/>
        </w:rPr>
        <w:t xml:space="preserve"> without change</w:t>
      </w:r>
      <w:r w:rsidRPr="00F10041">
        <w:rPr>
          <w:rFonts w:ascii="Times New Roman" w:hAnsi="Times New Roman"/>
          <w:sz w:val="24"/>
          <w:szCs w:val="24"/>
        </w:rPr>
        <w:t>.</w:t>
      </w:r>
    </w:p>
    <w:p w14:paraId="1685AE39" w14:textId="77777777" w:rsidR="002F0C2D" w:rsidRPr="00F10041" w:rsidRDefault="002F0C2D" w:rsidP="002F0C2D">
      <w:pPr>
        <w:pStyle w:val="ListParagraph"/>
        <w:rPr>
          <w:rFonts w:ascii="Times New Roman" w:hAnsi="Times New Roman"/>
          <w:sz w:val="24"/>
          <w:szCs w:val="24"/>
        </w:rPr>
      </w:pPr>
    </w:p>
    <w:p w14:paraId="21798678" w14:textId="01715D8A" w:rsidR="002F0C2D" w:rsidRPr="00F10041" w:rsidRDefault="001C2C41" w:rsidP="004731EE">
      <w:pPr>
        <w:pStyle w:val="ListParagraph"/>
        <w:numPr>
          <w:ilvl w:val="0"/>
          <w:numId w:val="1"/>
        </w:numPr>
        <w:tabs>
          <w:tab w:val="left" w:pos="-720"/>
        </w:tabs>
        <w:suppressAutoHyphens/>
        <w:rPr>
          <w:rFonts w:ascii="Times New Roman" w:hAnsi="Times New Roman"/>
          <w:sz w:val="24"/>
          <w:szCs w:val="24"/>
        </w:rPr>
      </w:pPr>
      <w:r w:rsidRPr="00F10041">
        <w:rPr>
          <w:rFonts w:ascii="Times New Roman" w:hAnsi="Times New Roman"/>
          <w:sz w:val="24"/>
          <w:szCs w:val="24"/>
        </w:rPr>
        <w:t>Approval of the min</w:t>
      </w:r>
      <w:r w:rsidR="006E254C">
        <w:rPr>
          <w:rFonts w:ascii="Times New Roman" w:hAnsi="Times New Roman"/>
          <w:sz w:val="24"/>
          <w:szCs w:val="24"/>
        </w:rPr>
        <w:t>utes f</w:t>
      </w:r>
      <w:r w:rsidR="001253CD">
        <w:rPr>
          <w:rFonts w:ascii="Times New Roman" w:hAnsi="Times New Roman"/>
          <w:sz w:val="24"/>
          <w:szCs w:val="24"/>
        </w:rPr>
        <w:t>rom 13</w:t>
      </w:r>
      <w:r w:rsidR="00F10041" w:rsidRPr="00F10041">
        <w:rPr>
          <w:rFonts w:ascii="Times New Roman" w:hAnsi="Times New Roman"/>
          <w:sz w:val="24"/>
          <w:szCs w:val="24"/>
          <w:vertAlign w:val="superscript"/>
        </w:rPr>
        <w:t>th</w:t>
      </w:r>
      <w:r w:rsidRPr="00F10041">
        <w:rPr>
          <w:rFonts w:ascii="Times New Roman" w:hAnsi="Times New Roman"/>
          <w:sz w:val="24"/>
          <w:szCs w:val="24"/>
        </w:rPr>
        <w:t xml:space="preserve"> </w:t>
      </w:r>
      <w:r w:rsidR="00EC6F7C" w:rsidRPr="00F10041">
        <w:rPr>
          <w:rFonts w:ascii="Times New Roman" w:hAnsi="Times New Roman"/>
          <w:sz w:val="24"/>
          <w:szCs w:val="24"/>
        </w:rPr>
        <w:t xml:space="preserve">meeting: The Chair </w:t>
      </w:r>
      <w:r w:rsidRPr="00F10041">
        <w:rPr>
          <w:rFonts w:ascii="Times New Roman" w:hAnsi="Times New Roman"/>
          <w:sz w:val="24"/>
          <w:szCs w:val="24"/>
        </w:rPr>
        <w:t xml:space="preserve">sought approval for the previously distributed </w:t>
      </w:r>
      <w:r w:rsidR="00EC6F7C" w:rsidRPr="00F10041">
        <w:rPr>
          <w:rFonts w:ascii="Times New Roman" w:hAnsi="Times New Roman"/>
          <w:sz w:val="24"/>
          <w:szCs w:val="24"/>
        </w:rPr>
        <w:t>minutes from the</w:t>
      </w:r>
      <w:r w:rsidR="00882F78" w:rsidRPr="00F10041">
        <w:rPr>
          <w:rFonts w:ascii="Times New Roman" w:hAnsi="Times New Roman"/>
          <w:sz w:val="24"/>
          <w:szCs w:val="24"/>
        </w:rPr>
        <w:t xml:space="preserve"> </w:t>
      </w:r>
      <w:r w:rsidR="001253CD">
        <w:rPr>
          <w:rFonts w:ascii="Times New Roman" w:hAnsi="Times New Roman"/>
          <w:sz w:val="24"/>
          <w:szCs w:val="24"/>
        </w:rPr>
        <w:t>thirteen</w:t>
      </w:r>
      <w:r w:rsidR="000571CB">
        <w:rPr>
          <w:rFonts w:ascii="Times New Roman" w:hAnsi="Times New Roman"/>
          <w:sz w:val="24"/>
          <w:szCs w:val="24"/>
        </w:rPr>
        <w:t>th</w:t>
      </w:r>
      <w:r w:rsidR="00EC6F7C" w:rsidRPr="00F10041">
        <w:rPr>
          <w:rFonts w:ascii="Times New Roman" w:hAnsi="Times New Roman"/>
          <w:sz w:val="24"/>
          <w:szCs w:val="24"/>
        </w:rPr>
        <w:t xml:space="preserve"> </w:t>
      </w:r>
      <w:r w:rsidR="00882F78" w:rsidRPr="00F10041">
        <w:rPr>
          <w:rFonts w:ascii="Times New Roman" w:hAnsi="Times New Roman"/>
          <w:sz w:val="24"/>
          <w:szCs w:val="24"/>
        </w:rPr>
        <w:t xml:space="preserve">IWG-3 </w:t>
      </w:r>
      <w:r w:rsidR="001253CD">
        <w:rPr>
          <w:rFonts w:ascii="Times New Roman" w:hAnsi="Times New Roman"/>
          <w:sz w:val="24"/>
          <w:szCs w:val="24"/>
        </w:rPr>
        <w:t>meeting (Document IWG-3_044</w:t>
      </w:r>
      <w:r w:rsidR="000571CB">
        <w:rPr>
          <w:rFonts w:ascii="Times New Roman" w:hAnsi="Times New Roman"/>
          <w:sz w:val="24"/>
          <w:szCs w:val="24"/>
        </w:rPr>
        <w:t>r1</w:t>
      </w:r>
      <w:r w:rsidR="001253CD">
        <w:rPr>
          <w:rFonts w:ascii="Times New Roman" w:hAnsi="Times New Roman"/>
          <w:sz w:val="24"/>
          <w:szCs w:val="24"/>
        </w:rPr>
        <w:t xml:space="preserve">). </w:t>
      </w:r>
      <w:r w:rsidR="00621B71">
        <w:rPr>
          <w:rFonts w:ascii="Times New Roman" w:hAnsi="Times New Roman"/>
          <w:sz w:val="24"/>
          <w:szCs w:val="24"/>
        </w:rPr>
        <w:t>The minutes</w:t>
      </w:r>
      <w:r w:rsidR="001253CD">
        <w:rPr>
          <w:rFonts w:ascii="Times New Roman" w:hAnsi="Times New Roman"/>
          <w:sz w:val="24"/>
          <w:szCs w:val="24"/>
        </w:rPr>
        <w:t xml:space="preserve"> were</w:t>
      </w:r>
      <w:r w:rsidR="000571CB">
        <w:rPr>
          <w:rFonts w:ascii="Times New Roman" w:hAnsi="Times New Roman"/>
          <w:sz w:val="24"/>
          <w:szCs w:val="24"/>
        </w:rPr>
        <w:t xml:space="preserve"> approved without change.</w:t>
      </w:r>
      <w:r w:rsidR="0056041D">
        <w:rPr>
          <w:rFonts w:ascii="Times New Roman" w:hAnsi="Times New Roman"/>
          <w:sz w:val="24"/>
          <w:szCs w:val="24"/>
        </w:rPr>
        <w:t xml:space="preserve"> </w:t>
      </w:r>
    </w:p>
    <w:p w14:paraId="4E286131" w14:textId="77777777" w:rsidR="009E10F6" w:rsidRPr="00F10041" w:rsidRDefault="009E10F6" w:rsidP="009E10F6">
      <w:pPr>
        <w:pStyle w:val="ListParagraph"/>
        <w:rPr>
          <w:rFonts w:ascii="Times New Roman" w:hAnsi="Times New Roman"/>
          <w:sz w:val="24"/>
          <w:szCs w:val="24"/>
        </w:rPr>
      </w:pPr>
    </w:p>
    <w:p w14:paraId="7E256618" w14:textId="24B70E9C" w:rsidR="009E10F6" w:rsidRPr="00F10041" w:rsidRDefault="009E10F6" w:rsidP="004731EE">
      <w:pPr>
        <w:pStyle w:val="ListParagraph"/>
        <w:numPr>
          <w:ilvl w:val="0"/>
          <w:numId w:val="1"/>
        </w:numPr>
        <w:tabs>
          <w:tab w:val="left" w:pos="-720"/>
        </w:tabs>
        <w:suppressAutoHyphens/>
        <w:rPr>
          <w:rFonts w:ascii="Times New Roman" w:hAnsi="Times New Roman"/>
          <w:sz w:val="24"/>
          <w:szCs w:val="24"/>
        </w:rPr>
      </w:pPr>
      <w:r w:rsidRPr="00F10041">
        <w:rPr>
          <w:rFonts w:ascii="Times New Roman" w:hAnsi="Times New Roman"/>
          <w:sz w:val="24"/>
          <w:szCs w:val="24"/>
        </w:rPr>
        <w:t>Other meetings of interes</w:t>
      </w:r>
      <w:r w:rsidR="0031401F">
        <w:rPr>
          <w:rFonts w:ascii="Times New Roman" w:hAnsi="Times New Roman"/>
          <w:sz w:val="24"/>
          <w:szCs w:val="24"/>
        </w:rPr>
        <w:t>t since last meeting of</w:t>
      </w:r>
      <w:r w:rsidR="00747BBC">
        <w:rPr>
          <w:rFonts w:ascii="Times New Roman" w:hAnsi="Times New Roman"/>
          <w:sz w:val="24"/>
          <w:szCs w:val="24"/>
        </w:rPr>
        <w:t xml:space="preserve"> IWG-3:</w:t>
      </w:r>
      <w:r w:rsidR="00621B71">
        <w:rPr>
          <w:rFonts w:ascii="Times New Roman" w:hAnsi="Times New Roman"/>
          <w:sz w:val="24"/>
          <w:szCs w:val="24"/>
        </w:rPr>
        <w:t xml:space="preserve"> </w:t>
      </w:r>
      <w:r w:rsidR="001253CD">
        <w:rPr>
          <w:rFonts w:ascii="Times New Roman" w:hAnsi="Times New Roman"/>
          <w:sz w:val="24"/>
          <w:szCs w:val="24"/>
        </w:rPr>
        <w:t>As it had been less than 2 weeks since the last meeting of IWG-3, no other meetings of interest were identified</w:t>
      </w:r>
      <w:r w:rsidR="00747BBC">
        <w:rPr>
          <w:rFonts w:ascii="Times New Roman" w:hAnsi="Times New Roman"/>
          <w:sz w:val="24"/>
          <w:szCs w:val="24"/>
        </w:rPr>
        <w:t xml:space="preserve">.  </w:t>
      </w:r>
      <w:r w:rsidR="00F10041" w:rsidRPr="00F10041">
        <w:rPr>
          <w:rFonts w:ascii="Times New Roman" w:hAnsi="Times New Roman"/>
          <w:sz w:val="24"/>
          <w:szCs w:val="24"/>
        </w:rPr>
        <w:t xml:space="preserve">  </w:t>
      </w:r>
    </w:p>
    <w:p w14:paraId="7BCAA9FD" w14:textId="77777777" w:rsidR="002F0C2D" w:rsidRPr="00F10041" w:rsidRDefault="002F0C2D" w:rsidP="002F0C2D">
      <w:pPr>
        <w:pStyle w:val="ListParagraph"/>
        <w:rPr>
          <w:rFonts w:ascii="Times New Roman" w:hAnsi="Times New Roman"/>
          <w:sz w:val="24"/>
          <w:szCs w:val="24"/>
        </w:rPr>
      </w:pPr>
    </w:p>
    <w:p w14:paraId="28E8581B" w14:textId="38377762" w:rsidR="001F6C14" w:rsidRDefault="001F6C14" w:rsidP="001253CD">
      <w:pPr>
        <w:pStyle w:val="ListParagraph"/>
        <w:numPr>
          <w:ilvl w:val="0"/>
          <w:numId w:val="1"/>
        </w:numPr>
        <w:tabs>
          <w:tab w:val="left" w:pos="-720"/>
        </w:tabs>
        <w:suppressAutoHyphens/>
        <w:rPr>
          <w:rFonts w:ascii="Times New Roman" w:hAnsi="Times New Roman"/>
          <w:sz w:val="24"/>
          <w:szCs w:val="24"/>
        </w:rPr>
      </w:pPr>
      <w:r>
        <w:rPr>
          <w:rFonts w:ascii="Times New Roman" w:hAnsi="Times New Roman"/>
          <w:sz w:val="24"/>
          <w:szCs w:val="24"/>
        </w:rPr>
        <w:t xml:space="preserve">Draft Proposals: </w:t>
      </w:r>
      <w:r w:rsidR="00747BBC">
        <w:rPr>
          <w:rFonts w:ascii="Times New Roman" w:hAnsi="Times New Roman"/>
          <w:sz w:val="24"/>
          <w:szCs w:val="24"/>
        </w:rPr>
        <w:t xml:space="preserve">As shown in the Agenda, there </w:t>
      </w:r>
      <w:r w:rsidR="001253CD">
        <w:rPr>
          <w:rFonts w:ascii="Times New Roman" w:hAnsi="Times New Roman"/>
          <w:sz w:val="24"/>
          <w:szCs w:val="24"/>
        </w:rPr>
        <w:t>were three draft proposals for the meeting to consider, two from the RCS on WRC-19 agenda items 1.3 and 1.7</w:t>
      </w:r>
      <w:r w:rsidR="00ED7C96">
        <w:rPr>
          <w:rFonts w:ascii="Times New Roman" w:hAnsi="Times New Roman"/>
          <w:sz w:val="24"/>
          <w:szCs w:val="24"/>
        </w:rPr>
        <w:t xml:space="preserve"> that were received one day earlier</w:t>
      </w:r>
      <w:r w:rsidR="001253CD">
        <w:rPr>
          <w:rFonts w:ascii="Times New Roman" w:hAnsi="Times New Roman"/>
          <w:sz w:val="24"/>
          <w:szCs w:val="24"/>
        </w:rPr>
        <w:t>, and a third from Boeing on agenda item 1.6.</w:t>
      </w:r>
    </w:p>
    <w:p w14:paraId="7E871A1B" w14:textId="77777777" w:rsidR="001253CD" w:rsidRPr="001253CD" w:rsidRDefault="001253CD" w:rsidP="001253CD">
      <w:pPr>
        <w:pStyle w:val="ListParagraph"/>
        <w:rPr>
          <w:rFonts w:ascii="Times New Roman" w:hAnsi="Times New Roman"/>
          <w:sz w:val="24"/>
          <w:szCs w:val="24"/>
        </w:rPr>
      </w:pPr>
    </w:p>
    <w:p w14:paraId="707F517B" w14:textId="7176090F" w:rsidR="001253CD" w:rsidRDefault="001253CD" w:rsidP="001253CD">
      <w:pPr>
        <w:pStyle w:val="ListParagraph"/>
        <w:widowControl/>
        <w:numPr>
          <w:ilvl w:val="1"/>
          <w:numId w:val="1"/>
        </w:numPr>
        <w:spacing w:after="160" w:line="259" w:lineRule="auto"/>
        <w:ind w:left="1134" w:hanging="425"/>
        <w:rPr>
          <w:sz w:val="24"/>
          <w:szCs w:val="24"/>
        </w:rPr>
      </w:pPr>
      <w:r>
        <w:rPr>
          <w:sz w:val="24"/>
          <w:szCs w:val="24"/>
        </w:rPr>
        <w:t>NTIA presented the</w:t>
      </w:r>
      <w:r w:rsidRPr="001253CD">
        <w:rPr>
          <w:sz w:val="24"/>
          <w:szCs w:val="24"/>
        </w:rPr>
        <w:t xml:space="preserve"> RCS proposal for WRC-19 Agenda Item 1.3, elevating </w:t>
      </w:r>
      <w:proofErr w:type="spellStart"/>
      <w:r w:rsidRPr="001253CD">
        <w:rPr>
          <w:sz w:val="24"/>
          <w:szCs w:val="24"/>
        </w:rPr>
        <w:t>MetSat</w:t>
      </w:r>
      <w:proofErr w:type="spellEnd"/>
      <w:r w:rsidRPr="001253CD">
        <w:rPr>
          <w:sz w:val="24"/>
          <w:szCs w:val="24"/>
        </w:rPr>
        <w:t xml:space="preserve"> and EESS from secondary to primary in the 460-470 GHz frequency band.  Comments were made that were supporti</w:t>
      </w:r>
      <w:r>
        <w:rPr>
          <w:sz w:val="24"/>
          <w:szCs w:val="24"/>
        </w:rPr>
        <w:t>ve of the proposal’s maintenance</w:t>
      </w:r>
      <w:r w:rsidRPr="001253CD">
        <w:rPr>
          <w:sz w:val="24"/>
          <w:szCs w:val="24"/>
        </w:rPr>
        <w:t xml:space="preserve"> of a higher regulatory status for the fixed and mobile services as well as the provided PFD to protect fixed and mobile services.  However, issues were raised about the elevation of an allocation based on</w:t>
      </w:r>
      <w:r>
        <w:rPr>
          <w:sz w:val="24"/>
          <w:szCs w:val="24"/>
        </w:rPr>
        <w:t xml:space="preserve"> prior</w:t>
      </w:r>
      <w:r w:rsidRPr="001253CD">
        <w:rPr>
          <w:sz w:val="24"/>
          <w:szCs w:val="24"/>
        </w:rPr>
        <w:t xml:space="preserve"> ‘investment’</w:t>
      </w:r>
      <w:r>
        <w:rPr>
          <w:sz w:val="24"/>
          <w:szCs w:val="24"/>
        </w:rPr>
        <w:t xml:space="preserve"> as this could create a bad precedent</w:t>
      </w:r>
      <w:r w:rsidR="00ED7C96">
        <w:rPr>
          <w:sz w:val="24"/>
          <w:szCs w:val="24"/>
        </w:rPr>
        <w:t xml:space="preserve">. </w:t>
      </w:r>
      <w:r>
        <w:rPr>
          <w:sz w:val="24"/>
          <w:szCs w:val="24"/>
        </w:rPr>
        <w:t xml:space="preserve">It was also noted that the </w:t>
      </w:r>
      <w:r>
        <w:rPr>
          <w:sz w:val="24"/>
          <w:szCs w:val="24"/>
        </w:rPr>
        <w:lastRenderedPageBreak/>
        <w:t>proposal could benefit from additional specificity/clarity as to the PFD being proposed</w:t>
      </w:r>
      <w:r w:rsidRPr="001253CD">
        <w:rPr>
          <w:sz w:val="24"/>
          <w:szCs w:val="24"/>
        </w:rPr>
        <w:t>.</w:t>
      </w:r>
      <w:r>
        <w:rPr>
          <w:sz w:val="24"/>
          <w:szCs w:val="24"/>
        </w:rPr>
        <w:t xml:space="preserve"> It was agreed that the Chair would report to the WAC that IWG-3 is not in a position to support the proposal as presented and expects to offer specific </w:t>
      </w:r>
      <w:r w:rsidR="00ED7C96">
        <w:rPr>
          <w:sz w:val="24"/>
          <w:szCs w:val="24"/>
        </w:rPr>
        <w:t>proposed revisions to a future WAC.</w:t>
      </w:r>
      <w:r>
        <w:rPr>
          <w:sz w:val="24"/>
          <w:szCs w:val="24"/>
        </w:rPr>
        <w:t xml:space="preserve"> </w:t>
      </w:r>
    </w:p>
    <w:p w14:paraId="5846858D" w14:textId="77777777" w:rsidR="00ED7C96" w:rsidRPr="001253CD" w:rsidRDefault="00ED7C96" w:rsidP="00ED7C96">
      <w:pPr>
        <w:pStyle w:val="ListParagraph"/>
        <w:widowControl/>
        <w:spacing w:after="160" w:line="259" w:lineRule="auto"/>
        <w:ind w:left="1134"/>
        <w:rPr>
          <w:sz w:val="24"/>
          <w:szCs w:val="24"/>
        </w:rPr>
      </w:pPr>
    </w:p>
    <w:p w14:paraId="66AF772F" w14:textId="715A4175" w:rsidR="00ED7C96" w:rsidRDefault="001253CD" w:rsidP="00ED7C96">
      <w:pPr>
        <w:pStyle w:val="ListParagraph"/>
        <w:widowControl/>
        <w:numPr>
          <w:ilvl w:val="1"/>
          <w:numId w:val="1"/>
        </w:numPr>
        <w:spacing w:line="259" w:lineRule="auto"/>
        <w:ind w:left="1134" w:hanging="425"/>
        <w:rPr>
          <w:sz w:val="24"/>
          <w:szCs w:val="24"/>
        </w:rPr>
      </w:pPr>
      <w:r w:rsidRPr="001253CD">
        <w:rPr>
          <w:sz w:val="24"/>
          <w:szCs w:val="24"/>
        </w:rPr>
        <w:t>NTIA also presented a propos</w:t>
      </w:r>
      <w:r w:rsidR="00ED7C96">
        <w:rPr>
          <w:sz w:val="24"/>
          <w:szCs w:val="24"/>
        </w:rPr>
        <w:t xml:space="preserve">al for WRC-19 Agenda Item 1.7. </w:t>
      </w:r>
      <w:r w:rsidRPr="001253CD">
        <w:rPr>
          <w:sz w:val="24"/>
          <w:szCs w:val="24"/>
        </w:rPr>
        <w:t xml:space="preserve">No members commented on the proposal, however it was suggested by the FCC that due to the </w:t>
      </w:r>
      <w:r w:rsidR="00ED7C96">
        <w:rPr>
          <w:sz w:val="24"/>
          <w:szCs w:val="24"/>
        </w:rPr>
        <w:t xml:space="preserve">short </w:t>
      </w:r>
      <w:r w:rsidRPr="001253CD">
        <w:rPr>
          <w:sz w:val="24"/>
          <w:szCs w:val="24"/>
        </w:rPr>
        <w:t>timing of the receipt of the proposal</w:t>
      </w:r>
      <w:r w:rsidR="00ED7C96">
        <w:rPr>
          <w:sz w:val="24"/>
          <w:szCs w:val="24"/>
        </w:rPr>
        <w:t xml:space="preserve"> </w:t>
      </w:r>
      <w:r w:rsidRPr="001253CD">
        <w:rPr>
          <w:sz w:val="24"/>
          <w:szCs w:val="24"/>
        </w:rPr>
        <w:t>members ma</w:t>
      </w:r>
      <w:r w:rsidR="00ED7C96">
        <w:rPr>
          <w:sz w:val="24"/>
          <w:szCs w:val="24"/>
        </w:rPr>
        <w:t xml:space="preserve">y want more time to review it. </w:t>
      </w:r>
      <w:r w:rsidRPr="001253CD">
        <w:rPr>
          <w:sz w:val="24"/>
          <w:szCs w:val="24"/>
        </w:rPr>
        <w:t>It was brought up tha</w:t>
      </w:r>
      <w:r w:rsidR="00ED7C96">
        <w:rPr>
          <w:sz w:val="24"/>
          <w:szCs w:val="24"/>
        </w:rPr>
        <w:t xml:space="preserve">t in future IWG-3 meetings </w:t>
      </w:r>
      <w:r w:rsidRPr="001253CD">
        <w:rPr>
          <w:sz w:val="24"/>
          <w:szCs w:val="24"/>
        </w:rPr>
        <w:t>proposals should be provided as early as possible to provide adequate time for review to prevent process issues</w:t>
      </w:r>
      <w:r w:rsidR="00ED7C96">
        <w:rPr>
          <w:sz w:val="24"/>
          <w:szCs w:val="24"/>
        </w:rPr>
        <w:t xml:space="preserve"> from becoming a source of approval delay</w:t>
      </w:r>
      <w:r w:rsidRPr="001253CD">
        <w:rPr>
          <w:sz w:val="24"/>
          <w:szCs w:val="24"/>
        </w:rPr>
        <w:t>.</w:t>
      </w:r>
    </w:p>
    <w:p w14:paraId="7C380BB0" w14:textId="77777777" w:rsidR="00ED7C96" w:rsidRPr="00ED7C96" w:rsidRDefault="00ED7C96" w:rsidP="00ED7C96">
      <w:pPr>
        <w:pStyle w:val="ListParagraph"/>
        <w:rPr>
          <w:sz w:val="24"/>
          <w:szCs w:val="24"/>
        </w:rPr>
      </w:pPr>
    </w:p>
    <w:p w14:paraId="10A0A92F" w14:textId="198A894D" w:rsidR="001253CD" w:rsidRPr="00ED7C96" w:rsidRDefault="001253CD" w:rsidP="00ED7C96">
      <w:pPr>
        <w:pStyle w:val="ListParagraph"/>
        <w:widowControl/>
        <w:numPr>
          <w:ilvl w:val="1"/>
          <w:numId w:val="1"/>
        </w:numPr>
        <w:spacing w:line="259" w:lineRule="auto"/>
        <w:ind w:left="1134" w:hanging="425"/>
        <w:rPr>
          <w:sz w:val="24"/>
          <w:szCs w:val="24"/>
        </w:rPr>
      </w:pPr>
      <w:r w:rsidRPr="001253CD">
        <w:rPr>
          <w:sz w:val="24"/>
          <w:szCs w:val="24"/>
        </w:rPr>
        <w:t>Boeing presented an update to its</w:t>
      </w:r>
      <w:r w:rsidR="00ED7C96">
        <w:rPr>
          <w:sz w:val="24"/>
          <w:szCs w:val="24"/>
        </w:rPr>
        <w:t xml:space="preserve"> WRC-19 Agenda I</w:t>
      </w:r>
      <w:r w:rsidRPr="001253CD">
        <w:rPr>
          <w:sz w:val="24"/>
          <w:szCs w:val="24"/>
        </w:rPr>
        <w:t>tem 1.6 proposal for NGSO/GSO sharing which included updates to address comments raised duri</w:t>
      </w:r>
      <w:r w:rsidR="00ED7C96">
        <w:rPr>
          <w:sz w:val="24"/>
          <w:szCs w:val="24"/>
        </w:rPr>
        <w:t xml:space="preserve">ng the previous IWG-3 meeting. </w:t>
      </w:r>
      <w:r w:rsidRPr="001253CD">
        <w:rPr>
          <w:sz w:val="24"/>
          <w:szCs w:val="24"/>
        </w:rPr>
        <w:t>Several members supported the proposal, however several other members weren’t quite ready to appr</w:t>
      </w:r>
      <w:r w:rsidR="00ED7C96">
        <w:rPr>
          <w:sz w:val="24"/>
          <w:szCs w:val="24"/>
        </w:rPr>
        <w:t>ove the proposal at this time. The primary r</w:t>
      </w:r>
      <w:r w:rsidRPr="001253CD">
        <w:rPr>
          <w:sz w:val="24"/>
          <w:szCs w:val="24"/>
        </w:rPr>
        <w:t>easons for the d</w:t>
      </w:r>
      <w:r w:rsidR="00ED7C96">
        <w:rPr>
          <w:sz w:val="24"/>
          <w:szCs w:val="24"/>
        </w:rPr>
        <w:t>elay in approving the proposal we</w:t>
      </w:r>
      <w:r w:rsidRPr="001253CD">
        <w:rPr>
          <w:sz w:val="24"/>
          <w:szCs w:val="24"/>
        </w:rPr>
        <w:t>re based on the need for WP4A to progress its work</w:t>
      </w:r>
      <w:r w:rsidR="00ED7C96">
        <w:rPr>
          <w:sz w:val="24"/>
          <w:szCs w:val="24"/>
        </w:rPr>
        <w:t xml:space="preserve"> on this issue at its meeting </w:t>
      </w:r>
      <w:r w:rsidRPr="001253CD">
        <w:rPr>
          <w:sz w:val="24"/>
          <w:szCs w:val="24"/>
        </w:rPr>
        <w:t xml:space="preserve">in July, as well as </w:t>
      </w:r>
      <w:r w:rsidR="00ED7C96">
        <w:rPr>
          <w:sz w:val="24"/>
          <w:szCs w:val="24"/>
        </w:rPr>
        <w:t>additional</w:t>
      </w:r>
      <w:r w:rsidRPr="001253CD">
        <w:rPr>
          <w:sz w:val="24"/>
          <w:szCs w:val="24"/>
        </w:rPr>
        <w:t xml:space="preserve"> review of the proposed consultation process </w:t>
      </w:r>
      <w:r w:rsidR="00ED7C96">
        <w:rPr>
          <w:sz w:val="24"/>
          <w:szCs w:val="24"/>
        </w:rPr>
        <w:t>included in the proposal</w:t>
      </w:r>
      <w:r w:rsidRPr="001253CD">
        <w:rPr>
          <w:sz w:val="24"/>
          <w:szCs w:val="24"/>
        </w:rPr>
        <w:t xml:space="preserve">. </w:t>
      </w:r>
    </w:p>
    <w:p w14:paraId="7488CDC3" w14:textId="346FACE9" w:rsidR="001F6C14" w:rsidRPr="001F6C14" w:rsidRDefault="00C470A0" w:rsidP="00C470A0">
      <w:pPr>
        <w:pStyle w:val="ListParagraph"/>
        <w:tabs>
          <w:tab w:val="left" w:pos="1650"/>
        </w:tabs>
        <w:rPr>
          <w:rFonts w:ascii="Times New Roman" w:hAnsi="Times New Roman"/>
          <w:sz w:val="24"/>
          <w:szCs w:val="24"/>
        </w:rPr>
      </w:pPr>
      <w:r>
        <w:rPr>
          <w:rFonts w:ascii="Times New Roman" w:hAnsi="Times New Roman"/>
          <w:sz w:val="24"/>
          <w:szCs w:val="24"/>
        </w:rPr>
        <w:tab/>
      </w:r>
    </w:p>
    <w:p w14:paraId="6B32D4E1" w14:textId="77777777" w:rsidR="005B72AC" w:rsidRDefault="00854FF9" w:rsidP="005B72AC">
      <w:pPr>
        <w:pStyle w:val="ListParagraph"/>
        <w:numPr>
          <w:ilvl w:val="0"/>
          <w:numId w:val="1"/>
        </w:numPr>
        <w:tabs>
          <w:tab w:val="left" w:pos="-720"/>
        </w:tabs>
        <w:suppressAutoHyphens/>
        <w:rPr>
          <w:rFonts w:ascii="Times New Roman" w:hAnsi="Times New Roman"/>
          <w:sz w:val="24"/>
          <w:szCs w:val="24"/>
        </w:rPr>
      </w:pPr>
      <w:r w:rsidRPr="00854FF9">
        <w:rPr>
          <w:rFonts w:ascii="Times New Roman" w:hAnsi="Times New Roman"/>
          <w:sz w:val="24"/>
          <w:szCs w:val="24"/>
        </w:rPr>
        <w:t>Other possible draft Proposals</w:t>
      </w:r>
      <w:r w:rsidR="001F6C14" w:rsidRPr="00854FF9">
        <w:rPr>
          <w:rFonts w:ascii="Times New Roman" w:hAnsi="Times New Roman"/>
          <w:sz w:val="24"/>
          <w:szCs w:val="24"/>
        </w:rPr>
        <w:t>:</w:t>
      </w:r>
      <w:r w:rsidR="00ED7C96">
        <w:rPr>
          <w:rFonts w:ascii="Times New Roman" w:hAnsi="Times New Roman"/>
          <w:sz w:val="24"/>
          <w:szCs w:val="24"/>
        </w:rPr>
        <w:t xml:space="preserve"> The Chair asked as to </w:t>
      </w:r>
      <w:proofErr w:type="gramStart"/>
      <w:r w:rsidR="00ED7C96">
        <w:rPr>
          <w:rFonts w:ascii="Times New Roman" w:hAnsi="Times New Roman"/>
          <w:sz w:val="24"/>
          <w:szCs w:val="24"/>
        </w:rPr>
        <w:t>members</w:t>
      </w:r>
      <w:proofErr w:type="gramEnd"/>
      <w:r w:rsidR="00ED7C96">
        <w:rPr>
          <w:rFonts w:ascii="Times New Roman" w:hAnsi="Times New Roman"/>
          <w:sz w:val="24"/>
          <w:szCs w:val="24"/>
        </w:rPr>
        <w:t xml:space="preserve"> plans to develop other d</w:t>
      </w:r>
      <w:r w:rsidRPr="00854FF9">
        <w:rPr>
          <w:rFonts w:ascii="Times New Roman" w:hAnsi="Times New Roman"/>
          <w:sz w:val="24"/>
          <w:szCs w:val="24"/>
        </w:rPr>
        <w:t>ra</w:t>
      </w:r>
      <w:r w:rsidR="00ED7C96">
        <w:rPr>
          <w:rFonts w:ascii="Times New Roman" w:hAnsi="Times New Roman"/>
          <w:sz w:val="24"/>
          <w:szCs w:val="24"/>
        </w:rPr>
        <w:t>ft proposals</w:t>
      </w:r>
      <w:r w:rsidRPr="00854FF9">
        <w:rPr>
          <w:rFonts w:ascii="Times New Roman" w:hAnsi="Times New Roman"/>
          <w:sz w:val="24"/>
          <w:szCs w:val="24"/>
        </w:rPr>
        <w:t xml:space="preserve">.  While no </w:t>
      </w:r>
      <w:r w:rsidR="005B72AC">
        <w:rPr>
          <w:rFonts w:ascii="Times New Roman" w:hAnsi="Times New Roman"/>
          <w:sz w:val="24"/>
          <w:szCs w:val="24"/>
        </w:rPr>
        <w:t>specific plans were mentioned</w:t>
      </w:r>
      <w:r w:rsidR="00ED7C96">
        <w:rPr>
          <w:rFonts w:ascii="Times New Roman" w:hAnsi="Times New Roman"/>
          <w:sz w:val="24"/>
          <w:szCs w:val="24"/>
        </w:rPr>
        <w:t xml:space="preserve"> it was noted that </w:t>
      </w:r>
      <w:r w:rsidR="005B72AC">
        <w:rPr>
          <w:rFonts w:ascii="Times New Roman" w:hAnsi="Times New Roman"/>
          <w:sz w:val="24"/>
          <w:szCs w:val="24"/>
        </w:rPr>
        <w:t>such proposal development is tied, at least in part, to the ongoing work in WP 4A</w:t>
      </w:r>
      <w:r w:rsidRPr="00854FF9">
        <w:rPr>
          <w:rFonts w:ascii="Times New Roman" w:hAnsi="Times New Roman"/>
          <w:sz w:val="24"/>
          <w:szCs w:val="24"/>
        </w:rPr>
        <w:t>.</w:t>
      </w:r>
    </w:p>
    <w:p w14:paraId="4683AC86" w14:textId="77777777" w:rsidR="005B72AC" w:rsidRDefault="005B72AC" w:rsidP="005B72AC">
      <w:pPr>
        <w:pStyle w:val="ListParagraph"/>
        <w:tabs>
          <w:tab w:val="left" w:pos="-720"/>
        </w:tabs>
        <w:suppressAutoHyphens/>
        <w:rPr>
          <w:rFonts w:ascii="Times New Roman" w:hAnsi="Times New Roman"/>
          <w:sz w:val="24"/>
          <w:szCs w:val="24"/>
        </w:rPr>
      </w:pPr>
    </w:p>
    <w:p w14:paraId="44947299" w14:textId="181DB3B4" w:rsidR="005B72AC" w:rsidRPr="005B72AC" w:rsidRDefault="001345C7" w:rsidP="005B72AC">
      <w:pPr>
        <w:pStyle w:val="ListParagraph"/>
        <w:numPr>
          <w:ilvl w:val="0"/>
          <w:numId w:val="1"/>
        </w:numPr>
        <w:tabs>
          <w:tab w:val="left" w:pos="-720"/>
        </w:tabs>
        <w:suppressAutoHyphens/>
        <w:rPr>
          <w:rFonts w:ascii="Times New Roman" w:hAnsi="Times New Roman"/>
          <w:sz w:val="24"/>
          <w:szCs w:val="24"/>
        </w:rPr>
      </w:pPr>
      <w:r w:rsidRPr="005B72AC">
        <w:rPr>
          <w:rFonts w:ascii="Times New Roman" w:hAnsi="Times New Roman"/>
          <w:sz w:val="24"/>
          <w:szCs w:val="24"/>
        </w:rPr>
        <w:t xml:space="preserve">Future meetings: </w:t>
      </w:r>
      <w:r w:rsidR="005B72AC" w:rsidRPr="005B72AC">
        <w:rPr>
          <w:rFonts w:ascii="Times New Roman" w:hAnsi="Times New Roman"/>
          <w:sz w:val="24"/>
          <w:szCs w:val="24"/>
        </w:rPr>
        <w:t xml:space="preserve">It was agreed to schedule the next meeting of IWG-3 for </w:t>
      </w:r>
      <w:r w:rsidR="005B72AC" w:rsidRPr="005B72AC">
        <w:rPr>
          <w:sz w:val="24"/>
          <w:szCs w:val="24"/>
        </w:rPr>
        <w:t>June 19 at 1PM. It is expected that proposal development could start based on the US WP4A preparatory process results and that the meeting could address the RCS proposals introduced at this meeting.</w:t>
      </w:r>
    </w:p>
    <w:p w14:paraId="40B522E5" w14:textId="77777777" w:rsidR="005B72AC" w:rsidRPr="005B72AC" w:rsidRDefault="005B72AC" w:rsidP="005B72AC">
      <w:pPr>
        <w:pStyle w:val="ListParagraph"/>
        <w:rPr>
          <w:rFonts w:ascii="Times New Roman" w:hAnsi="Times New Roman"/>
          <w:sz w:val="24"/>
          <w:szCs w:val="24"/>
        </w:rPr>
      </w:pPr>
    </w:p>
    <w:p w14:paraId="7661E823" w14:textId="7EE4D571" w:rsidR="00AB463D" w:rsidRDefault="0056041D" w:rsidP="00B964F3">
      <w:pPr>
        <w:pStyle w:val="ListParagraph"/>
        <w:numPr>
          <w:ilvl w:val="0"/>
          <w:numId w:val="1"/>
        </w:numPr>
        <w:tabs>
          <w:tab w:val="left" w:pos="-720"/>
        </w:tabs>
        <w:suppressAutoHyphens/>
        <w:rPr>
          <w:rFonts w:ascii="Times New Roman" w:hAnsi="Times New Roman"/>
          <w:sz w:val="24"/>
          <w:szCs w:val="24"/>
        </w:rPr>
      </w:pPr>
      <w:r>
        <w:rPr>
          <w:rFonts w:ascii="Times New Roman" w:hAnsi="Times New Roman"/>
          <w:sz w:val="24"/>
          <w:szCs w:val="24"/>
        </w:rPr>
        <w:t xml:space="preserve">The </w:t>
      </w:r>
      <w:r w:rsidR="005B72AC">
        <w:rPr>
          <w:rFonts w:ascii="Times New Roman" w:hAnsi="Times New Roman"/>
          <w:sz w:val="24"/>
          <w:szCs w:val="24"/>
        </w:rPr>
        <w:t xml:space="preserve">meeting was reminded that the </w:t>
      </w:r>
      <w:r>
        <w:rPr>
          <w:rFonts w:ascii="Times New Roman" w:hAnsi="Times New Roman"/>
          <w:sz w:val="24"/>
          <w:szCs w:val="24"/>
        </w:rPr>
        <w:t xml:space="preserve">next </w:t>
      </w:r>
      <w:r w:rsidR="000E43D6">
        <w:rPr>
          <w:rFonts w:ascii="Times New Roman" w:hAnsi="Times New Roman"/>
          <w:sz w:val="24"/>
          <w:szCs w:val="24"/>
        </w:rPr>
        <w:t xml:space="preserve">WAC meeting is scheduled for April 23, 2018. </w:t>
      </w:r>
    </w:p>
    <w:p w14:paraId="25136CFE" w14:textId="77777777" w:rsidR="00510040" w:rsidRPr="00510040" w:rsidRDefault="00510040" w:rsidP="00510040">
      <w:pPr>
        <w:pStyle w:val="ListParagraph"/>
        <w:tabs>
          <w:tab w:val="left" w:pos="-720"/>
        </w:tabs>
        <w:suppressAutoHyphens/>
        <w:rPr>
          <w:rFonts w:ascii="Times New Roman" w:hAnsi="Times New Roman"/>
          <w:sz w:val="24"/>
          <w:szCs w:val="24"/>
        </w:rPr>
      </w:pPr>
    </w:p>
    <w:p w14:paraId="754923DD" w14:textId="77777777" w:rsidR="001E2909" w:rsidRPr="00F10041" w:rsidRDefault="001E2909">
      <w:pPr>
        <w:widowControl w:val="0"/>
        <w:autoSpaceDE w:val="0"/>
        <w:autoSpaceDN w:val="0"/>
        <w:adjustRightInd w:val="0"/>
        <w:spacing w:line="193" w:lineRule="exact"/>
        <w:rPr>
          <w:rFonts w:ascii="Times New Roman" w:eastAsia="Times New Roman" w:hAnsi="Times New Roman" w:cs="Times New Roman"/>
        </w:rPr>
      </w:pPr>
    </w:p>
    <w:p w14:paraId="11F1BC17" w14:textId="5569C10E" w:rsidR="001E2909" w:rsidRPr="00F10041" w:rsidRDefault="009D5777">
      <w:pPr>
        <w:widowControl w:val="0"/>
        <w:autoSpaceDE w:val="0"/>
        <w:autoSpaceDN w:val="0"/>
        <w:adjustRightInd w:val="0"/>
        <w:rPr>
          <w:rFonts w:ascii="Times New Roman" w:eastAsia="Times New Roman" w:hAnsi="Times New Roman" w:cs="Times New Roman"/>
        </w:rPr>
      </w:pPr>
      <w:r w:rsidRPr="00F10041">
        <w:rPr>
          <w:rFonts w:ascii="Times New Roman" w:eastAsia="Times New Roman" w:hAnsi="Times New Roman" w:cs="Times New Roman"/>
          <w:u w:val="single"/>
        </w:rPr>
        <w:t>Documents Distributed</w:t>
      </w:r>
      <w:r w:rsidR="00126346">
        <w:rPr>
          <w:rFonts w:ascii="Times New Roman" w:eastAsia="Times New Roman" w:hAnsi="Times New Roman" w:cs="Times New Roman"/>
        </w:rPr>
        <w:t>: IWG-3_</w:t>
      </w:r>
      <w:r w:rsidR="00E94E56">
        <w:rPr>
          <w:rFonts w:ascii="Times New Roman" w:eastAsia="Times New Roman" w:hAnsi="Times New Roman" w:cs="Times New Roman"/>
        </w:rPr>
        <w:t>042r3, 044r1, 045, 046</w:t>
      </w:r>
    </w:p>
    <w:p w14:paraId="01C979ED" w14:textId="77777777" w:rsidR="001E2909" w:rsidRPr="00F10041" w:rsidRDefault="001E2909">
      <w:pPr>
        <w:widowControl w:val="0"/>
        <w:autoSpaceDE w:val="0"/>
        <w:autoSpaceDN w:val="0"/>
        <w:adjustRightInd w:val="0"/>
        <w:spacing w:line="352" w:lineRule="exact"/>
        <w:rPr>
          <w:rFonts w:ascii="Times New Roman" w:eastAsia="Times New Roman" w:hAnsi="Times New Roman" w:cs="Times New Roman"/>
        </w:rPr>
      </w:pPr>
    </w:p>
    <w:p w14:paraId="29573C16" w14:textId="4E84A2DB" w:rsidR="001E2909" w:rsidRPr="00F10041" w:rsidRDefault="009D5777" w:rsidP="00CD23C8">
      <w:pPr>
        <w:widowControl w:val="0"/>
        <w:overflowPunct w:val="0"/>
        <w:autoSpaceDE w:val="0"/>
        <w:autoSpaceDN w:val="0"/>
        <w:adjustRightInd w:val="0"/>
        <w:spacing w:line="274" w:lineRule="auto"/>
        <w:rPr>
          <w:rFonts w:ascii="Times New Roman" w:eastAsia="Times New Roman" w:hAnsi="Times New Roman" w:cs="Times New Roman"/>
        </w:rPr>
      </w:pPr>
      <w:r w:rsidRPr="00F10041">
        <w:rPr>
          <w:rFonts w:ascii="Times New Roman" w:eastAsia="Times New Roman" w:hAnsi="Times New Roman" w:cs="Times New Roman"/>
          <w:u w:val="single"/>
        </w:rPr>
        <w:t>Public Participation Statement</w:t>
      </w:r>
      <w:r w:rsidR="00CD23C8" w:rsidRPr="00F10041">
        <w:rPr>
          <w:rFonts w:ascii="Times New Roman" w:eastAsia="Times New Roman" w:hAnsi="Times New Roman" w:cs="Times New Roman"/>
        </w:rPr>
        <w:t>:</w:t>
      </w:r>
      <w:r w:rsidRPr="00F10041">
        <w:rPr>
          <w:rFonts w:ascii="Times New Roman" w:eastAsia="Times New Roman" w:hAnsi="Times New Roman" w:cs="Times New Roman"/>
        </w:rPr>
        <w:t xml:space="preserve"> </w:t>
      </w:r>
      <w:r w:rsidR="00CD23C8" w:rsidRPr="00F10041">
        <w:rPr>
          <w:rFonts w:ascii="Times New Roman" w:eastAsia="Times New Roman" w:hAnsi="Times New Roman" w:cs="Times New Roman"/>
        </w:rPr>
        <w:t xml:space="preserve">The teleconference only meeting of WAC-19 </w:t>
      </w:r>
      <w:r w:rsidR="00FE012B" w:rsidRPr="00F10041">
        <w:rPr>
          <w:rFonts w:ascii="Times New Roman" w:eastAsia="Times New Roman" w:hAnsi="Times New Roman" w:cs="Times New Roman"/>
        </w:rPr>
        <w:t>IWG-3</w:t>
      </w:r>
      <w:r w:rsidR="00CD23C8" w:rsidRPr="00F10041">
        <w:rPr>
          <w:rFonts w:ascii="Times New Roman" w:eastAsia="Times New Roman" w:hAnsi="Times New Roman" w:cs="Times New Roman"/>
        </w:rPr>
        <w:t xml:space="preserve"> on </w:t>
      </w:r>
      <w:r w:rsidR="00CC453A">
        <w:rPr>
          <w:rFonts w:ascii="Times New Roman" w:eastAsia="Times New Roman" w:hAnsi="Times New Roman" w:cs="Times New Roman"/>
        </w:rPr>
        <w:t>March 29</w:t>
      </w:r>
      <w:r w:rsidR="00D46815">
        <w:rPr>
          <w:rFonts w:ascii="Times New Roman" w:eastAsia="Times New Roman" w:hAnsi="Times New Roman" w:cs="Times New Roman"/>
        </w:rPr>
        <w:t>, 2018</w:t>
      </w:r>
      <w:r w:rsidR="00CD23C8" w:rsidRPr="00F10041">
        <w:rPr>
          <w:rFonts w:ascii="Times New Roman" w:eastAsia="Times New Roman" w:hAnsi="Times New Roman" w:cs="Times New Roman"/>
        </w:rPr>
        <w:t xml:space="preserve"> </w:t>
      </w:r>
      <w:r w:rsidRPr="00F10041">
        <w:rPr>
          <w:rFonts w:ascii="Times New Roman" w:eastAsia="Times New Roman" w:hAnsi="Times New Roman" w:cs="Times New Roman"/>
        </w:rPr>
        <w:t xml:space="preserve">was open to the public and </w:t>
      </w:r>
      <w:r w:rsidR="004C3FC6" w:rsidRPr="004C3FC6">
        <w:rPr>
          <w:rFonts w:ascii="Times New Roman" w:eastAsia="Times New Roman" w:hAnsi="Times New Roman" w:cs="Times New Roman"/>
        </w:rPr>
        <w:t>18</w:t>
      </w:r>
      <w:r w:rsidR="000E43D6">
        <w:rPr>
          <w:rFonts w:ascii="Times New Roman" w:eastAsia="Times New Roman" w:hAnsi="Times New Roman" w:cs="Times New Roman"/>
        </w:rPr>
        <w:t xml:space="preserve"> </w:t>
      </w:r>
      <w:r w:rsidR="00CD23C8" w:rsidRPr="00F10041">
        <w:rPr>
          <w:rFonts w:ascii="Times New Roman" w:eastAsia="Times New Roman" w:hAnsi="Times New Roman" w:cs="Times New Roman"/>
        </w:rPr>
        <w:t>people participated</w:t>
      </w:r>
      <w:r w:rsidRPr="00F10041">
        <w:rPr>
          <w:rFonts w:ascii="Times New Roman" w:eastAsia="Times New Roman" w:hAnsi="Times New Roman" w:cs="Times New Roman"/>
        </w:rPr>
        <w:t>.</w:t>
      </w:r>
    </w:p>
    <w:p w14:paraId="12A8DA4F" w14:textId="77777777" w:rsidR="001E2909" w:rsidRPr="00F10041" w:rsidRDefault="001E2909">
      <w:pPr>
        <w:widowControl w:val="0"/>
        <w:autoSpaceDE w:val="0"/>
        <w:autoSpaceDN w:val="0"/>
        <w:adjustRightInd w:val="0"/>
        <w:spacing w:line="200" w:lineRule="exact"/>
        <w:rPr>
          <w:rFonts w:ascii="Times New Roman" w:eastAsia="Times New Roman" w:hAnsi="Times New Roman" w:cs="Times New Roman"/>
        </w:rPr>
      </w:pPr>
    </w:p>
    <w:p w14:paraId="72CBC9A9" w14:textId="77777777" w:rsidR="001E2909" w:rsidRPr="00F10041" w:rsidRDefault="001E2909">
      <w:pPr>
        <w:widowControl w:val="0"/>
        <w:autoSpaceDE w:val="0"/>
        <w:autoSpaceDN w:val="0"/>
        <w:adjustRightInd w:val="0"/>
        <w:spacing w:line="274" w:lineRule="exact"/>
        <w:rPr>
          <w:rFonts w:ascii="Times New Roman" w:eastAsia="Times New Roman" w:hAnsi="Times New Roman" w:cs="Times New Roman"/>
        </w:rPr>
      </w:pPr>
    </w:p>
    <w:p w14:paraId="31CDF9AD" w14:textId="33F15991" w:rsidR="00A8095A" w:rsidRPr="00F10041" w:rsidRDefault="009D5777">
      <w:pPr>
        <w:widowControl w:val="0"/>
        <w:autoSpaceDE w:val="0"/>
        <w:autoSpaceDN w:val="0"/>
        <w:adjustRightInd w:val="0"/>
        <w:rPr>
          <w:rFonts w:ascii="Times New Roman" w:eastAsia="Times New Roman" w:hAnsi="Times New Roman" w:cs="Times New Roman"/>
        </w:rPr>
        <w:sectPr w:rsidR="00A8095A" w:rsidRPr="00F10041">
          <w:pgSz w:w="12240" w:h="15840"/>
          <w:pgMar w:top="703" w:right="1800" w:bottom="1440" w:left="1800" w:header="720" w:footer="720" w:gutter="0"/>
          <w:cols w:space="720" w:equalWidth="0">
            <w:col w:w="8640"/>
          </w:cols>
          <w:noEndnote/>
        </w:sectPr>
      </w:pPr>
      <w:r w:rsidRPr="00F10041">
        <w:rPr>
          <w:rFonts w:ascii="Times New Roman" w:eastAsia="Times New Roman" w:hAnsi="Times New Roman" w:cs="Times New Roman"/>
          <w:u w:val="single"/>
        </w:rPr>
        <w:t>Author</w:t>
      </w:r>
      <w:r w:rsidRPr="00F10041">
        <w:rPr>
          <w:rFonts w:ascii="Times New Roman" w:eastAsia="Times New Roman" w:hAnsi="Times New Roman" w:cs="Times New Roman"/>
        </w:rPr>
        <w:t>:</w:t>
      </w:r>
      <w:r w:rsidR="00CD23C8" w:rsidRPr="00F10041">
        <w:rPr>
          <w:rFonts w:ascii="Times New Roman" w:eastAsia="Times New Roman" w:hAnsi="Times New Roman" w:cs="Times New Roman"/>
        </w:rPr>
        <w:t xml:space="preserve">  </w:t>
      </w:r>
      <w:r w:rsidR="00E94E56">
        <w:rPr>
          <w:rFonts w:ascii="Times New Roman" w:eastAsia="Times New Roman" w:hAnsi="Times New Roman" w:cs="Times New Roman"/>
        </w:rPr>
        <w:t xml:space="preserve"> Kim Kolb</w:t>
      </w:r>
    </w:p>
    <w:p w14:paraId="45F034B8" w14:textId="77777777" w:rsidR="00A8095A" w:rsidRPr="009E3290" w:rsidRDefault="00A8095A">
      <w:pPr>
        <w:widowControl w:val="0"/>
        <w:autoSpaceDE w:val="0"/>
        <w:autoSpaceDN w:val="0"/>
        <w:adjustRightInd w:val="0"/>
        <w:rPr>
          <w:rFonts w:ascii="Times New Roman" w:eastAsia="Times New Roman" w:hAnsi="Times New Roman" w:cs="Times New Roman"/>
        </w:rPr>
      </w:pPr>
    </w:p>
    <w:p w14:paraId="2B234CA3" w14:textId="77777777" w:rsidR="00A8095A" w:rsidRPr="009E3290" w:rsidRDefault="00A8095A" w:rsidP="00A8095A">
      <w:pPr>
        <w:widowControl w:val="0"/>
        <w:autoSpaceDE w:val="0"/>
        <w:autoSpaceDN w:val="0"/>
        <w:adjustRightInd w:val="0"/>
        <w:jc w:val="center"/>
        <w:rPr>
          <w:rFonts w:ascii="Times New Roman" w:eastAsia="Times New Roman" w:hAnsi="Times New Roman" w:cs="Times New Roman"/>
        </w:rPr>
      </w:pPr>
      <w:r w:rsidRPr="009E3290">
        <w:rPr>
          <w:rFonts w:ascii="Times New Roman" w:eastAsia="Times New Roman" w:hAnsi="Times New Roman" w:cs="Times New Roman"/>
        </w:rPr>
        <w:t>ATTACHMENT</w:t>
      </w:r>
    </w:p>
    <w:p w14:paraId="043FE23C" w14:textId="77777777" w:rsidR="00A8095A" w:rsidRPr="009E3290" w:rsidRDefault="00A8095A" w:rsidP="00A8095A">
      <w:pPr>
        <w:widowControl w:val="0"/>
        <w:autoSpaceDE w:val="0"/>
        <w:autoSpaceDN w:val="0"/>
        <w:adjustRightInd w:val="0"/>
        <w:jc w:val="center"/>
        <w:rPr>
          <w:rFonts w:ascii="Times New Roman" w:eastAsia="Times New Roman" w:hAnsi="Times New Roman" w:cs="Times New Roman"/>
        </w:rPr>
      </w:pPr>
    </w:p>
    <w:tbl>
      <w:tblPr>
        <w:tblStyle w:val="TableGrid"/>
        <w:tblW w:w="0" w:type="auto"/>
        <w:tblLook w:val="04A0" w:firstRow="1" w:lastRow="0" w:firstColumn="1" w:lastColumn="0" w:noHBand="0" w:noVBand="1"/>
      </w:tblPr>
      <w:tblGrid>
        <w:gridCol w:w="4297"/>
        <w:gridCol w:w="18"/>
        <w:gridCol w:w="4315"/>
      </w:tblGrid>
      <w:tr w:rsidR="008D2758" w:rsidRPr="00CC3C77" w14:paraId="4FF891B1" w14:textId="77777777" w:rsidTr="009A673E">
        <w:tc>
          <w:tcPr>
            <w:tcW w:w="8630" w:type="dxa"/>
            <w:gridSpan w:val="3"/>
          </w:tcPr>
          <w:p w14:paraId="1D3D33CA" w14:textId="036B8142" w:rsidR="008D2758" w:rsidRPr="00CC3C77" w:rsidRDefault="008D2758" w:rsidP="009A673E">
            <w:pPr>
              <w:widowControl w:val="0"/>
              <w:autoSpaceDE w:val="0"/>
              <w:autoSpaceDN w:val="0"/>
              <w:adjustRightInd w:val="0"/>
              <w:jc w:val="center"/>
              <w:rPr>
                <w:rFonts w:ascii="Arial" w:eastAsia="Times New Roman" w:hAnsi="Arial" w:cs="Arial"/>
                <w:sz w:val="22"/>
                <w:szCs w:val="22"/>
              </w:rPr>
            </w:pPr>
            <w:r>
              <w:rPr>
                <w:rFonts w:ascii="Arial" w:eastAsia="Times New Roman" w:hAnsi="Arial" w:cs="Arial"/>
                <w:sz w:val="22"/>
                <w:szCs w:val="22"/>
              </w:rPr>
              <w:t>Chair</w:t>
            </w:r>
          </w:p>
        </w:tc>
      </w:tr>
      <w:tr w:rsidR="008D2758" w:rsidRPr="00CC3C77" w14:paraId="4CF0CE96" w14:textId="77777777" w:rsidTr="005A2311">
        <w:tc>
          <w:tcPr>
            <w:tcW w:w="4315" w:type="dxa"/>
            <w:gridSpan w:val="2"/>
          </w:tcPr>
          <w:p w14:paraId="2E969FBD" w14:textId="4E4A7BA5" w:rsidR="008D2758" w:rsidRPr="00CC3C77" w:rsidRDefault="008D2758" w:rsidP="009A673E">
            <w:pPr>
              <w:widowControl w:val="0"/>
              <w:autoSpaceDE w:val="0"/>
              <w:autoSpaceDN w:val="0"/>
              <w:adjustRightInd w:val="0"/>
              <w:jc w:val="center"/>
              <w:rPr>
                <w:rFonts w:ascii="Arial" w:eastAsia="Times New Roman" w:hAnsi="Arial" w:cs="Arial"/>
                <w:sz w:val="22"/>
                <w:szCs w:val="22"/>
              </w:rPr>
            </w:pPr>
            <w:r>
              <w:rPr>
                <w:rFonts w:ascii="Arial" w:eastAsia="Times New Roman" w:hAnsi="Arial" w:cs="Arial"/>
                <w:sz w:val="22"/>
                <w:szCs w:val="22"/>
              </w:rPr>
              <w:t>Name</w:t>
            </w:r>
          </w:p>
        </w:tc>
        <w:tc>
          <w:tcPr>
            <w:tcW w:w="4315" w:type="dxa"/>
          </w:tcPr>
          <w:p w14:paraId="0DFA0DD1" w14:textId="1A764B66" w:rsidR="008D2758" w:rsidRPr="00CC3C77" w:rsidRDefault="008D2758" w:rsidP="009A673E">
            <w:pPr>
              <w:widowControl w:val="0"/>
              <w:autoSpaceDE w:val="0"/>
              <w:autoSpaceDN w:val="0"/>
              <w:adjustRightInd w:val="0"/>
              <w:jc w:val="center"/>
              <w:rPr>
                <w:rFonts w:ascii="Arial" w:eastAsia="Times New Roman" w:hAnsi="Arial" w:cs="Arial"/>
                <w:sz w:val="22"/>
                <w:szCs w:val="22"/>
              </w:rPr>
            </w:pPr>
            <w:r>
              <w:rPr>
                <w:rFonts w:ascii="Arial" w:eastAsia="Times New Roman" w:hAnsi="Arial" w:cs="Arial"/>
                <w:sz w:val="22"/>
                <w:szCs w:val="22"/>
              </w:rPr>
              <w:t>Company</w:t>
            </w:r>
          </w:p>
        </w:tc>
      </w:tr>
      <w:tr w:rsidR="008D2758" w:rsidRPr="00CC3C77" w14:paraId="18AE6F22" w14:textId="77777777" w:rsidTr="00F3082F">
        <w:tc>
          <w:tcPr>
            <w:tcW w:w="4315" w:type="dxa"/>
            <w:gridSpan w:val="2"/>
            <w:vAlign w:val="bottom"/>
          </w:tcPr>
          <w:p w14:paraId="7D88C7F2" w14:textId="1E9370BE" w:rsidR="008D2758" w:rsidRPr="00CC3C77" w:rsidRDefault="008D2758" w:rsidP="008D2758">
            <w:pPr>
              <w:widowControl w:val="0"/>
              <w:autoSpaceDE w:val="0"/>
              <w:autoSpaceDN w:val="0"/>
              <w:adjustRightInd w:val="0"/>
              <w:jc w:val="center"/>
              <w:rPr>
                <w:rFonts w:ascii="Arial" w:eastAsia="Times New Roman" w:hAnsi="Arial" w:cs="Arial"/>
                <w:sz w:val="22"/>
                <w:szCs w:val="22"/>
              </w:rPr>
            </w:pPr>
            <w:r>
              <w:rPr>
                <w:rFonts w:ascii="Arial" w:eastAsia="Times New Roman" w:hAnsi="Arial" w:cs="Arial"/>
                <w:sz w:val="22"/>
                <w:szCs w:val="22"/>
              </w:rPr>
              <w:t>Jack Wengryniuk</w:t>
            </w:r>
          </w:p>
        </w:tc>
        <w:tc>
          <w:tcPr>
            <w:tcW w:w="4315" w:type="dxa"/>
            <w:vAlign w:val="bottom"/>
          </w:tcPr>
          <w:p w14:paraId="4D322B28" w14:textId="1958EFC2" w:rsidR="008D2758" w:rsidRPr="00CC3C77" w:rsidRDefault="008D2758" w:rsidP="008D2758">
            <w:pPr>
              <w:widowControl w:val="0"/>
              <w:autoSpaceDE w:val="0"/>
              <w:autoSpaceDN w:val="0"/>
              <w:adjustRightInd w:val="0"/>
              <w:jc w:val="center"/>
              <w:rPr>
                <w:rFonts w:ascii="Arial" w:eastAsia="Times New Roman" w:hAnsi="Arial" w:cs="Arial"/>
                <w:sz w:val="22"/>
                <w:szCs w:val="22"/>
              </w:rPr>
            </w:pPr>
            <w:r>
              <w:rPr>
                <w:rFonts w:ascii="Arial" w:eastAsia="Times New Roman" w:hAnsi="Arial" w:cs="Arial"/>
                <w:sz w:val="22"/>
                <w:szCs w:val="22"/>
              </w:rPr>
              <w:t>Inmarsat</w:t>
            </w:r>
          </w:p>
        </w:tc>
      </w:tr>
      <w:tr w:rsidR="008D2758" w:rsidRPr="00CC3C77" w14:paraId="6D682535" w14:textId="77777777" w:rsidTr="009A673E">
        <w:tc>
          <w:tcPr>
            <w:tcW w:w="8630" w:type="dxa"/>
            <w:gridSpan w:val="3"/>
          </w:tcPr>
          <w:p w14:paraId="6F0351DB" w14:textId="77777777" w:rsidR="008D2758" w:rsidRPr="00CC3C77" w:rsidRDefault="008D2758" w:rsidP="008D2758">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Members</w:t>
            </w:r>
          </w:p>
        </w:tc>
      </w:tr>
      <w:tr w:rsidR="008D2758" w:rsidRPr="00CC3C77" w14:paraId="40E0ABEB" w14:textId="77777777" w:rsidTr="009A673E">
        <w:tc>
          <w:tcPr>
            <w:tcW w:w="4297" w:type="dxa"/>
          </w:tcPr>
          <w:p w14:paraId="4F685CC3" w14:textId="77777777" w:rsidR="008D2758" w:rsidRPr="00CC3C77" w:rsidRDefault="008D2758" w:rsidP="008D2758">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Name</w:t>
            </w:r>
          </w:p>
        </w:tc>
        <w:tc>
          <w:tcPr>
            <w:tcW w:w="4333" w:type="dxa"/>
            <w:gridSpan w:val="2"/>
          </w:tcPr>
          <w:p w14:paraId="71BB7E14" w14:textId="77777777" w:rsidR="008D2758" w:rsidRPr="00CC3C77" w:rsidRDefault="008D2758" w:rsidP="008D2758">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Company</w:t>
            </w:r>
          </w:p>
        </w:tc>
      </w:tr>
      <w:tr w:rsidR="008D2758" w:rsidRPr="00CC3C77" w14:paraId="3DD3DAA4" w14:textId="77777777" w:rsidTr="009A673E">
        <w:tc>
          <w:tcPr>
            <w:tcW w:w="4297" w:type="dxa"/>
          </w:tcPr>
          <w:p w14:paraId="6B1A8E64" w14:textId="77777777" w:rsidR="008D2758" w:rsidRPr="00B609FF" w:rsidRDefault="008D2758" w:rsidP="008D2758">
            <w:pPr>
              <w:widowControl w:val="0"/>
              <w:autoSpaceDE w:val="0"/>
              <w:autoSpaceDN w:val="0"/>
              <w:adjustRightInd w:val="0"/>
              <w:rPr>
                <w:rFonts w:ascii="Arial" w:eastAsia="Times New Roman" w:hAnsi="Arial" w:cs="Arial"/>
                <w:sz w:val="22"/>
                <w:szCs w:val="22"/>
              </w:rPr>
            </w:pPr>
          </w:p>
        </w:tc>
        <w:tc>
          <w:tcPr>
            <w:tcW w:w="4333" w:type="dxa"/>
            <w:gridSpan w:val="2"/>
          </w:tcPr>
          <w:p w14:paraId="74D58172" w14:textId="77777777" w:rsidR="008D2758" w:rsidRPr="00CC3C77" w:rsidRDefault="008D2758" w:rsidP="008D2758">
            <w:pPr>
              <w:widowControl w:val="0"/>
              <w:autoSpaceDE w:val="0"/>
              <w:autoSpaceDN w:val="0"/>
              <w:adjustRightInd w:val="0"/>
              <w:rPr>
                <w:rFonts w:ascii="Arial" w:eastAsia="Times New Roman" w:hAnsi="Arial" w:cs="Arial"/>
                <w:sz w:val="22"/>
                <w:szCs w:val="22"/>
              </w:rPr>
            </w:pPr>
          </w:p>
        </w:tc>
      </w:tr>
      <w:tr w:rsidR="008D2758" w:rsidRPr="00CC3C77" w14:paraId="0EA4D596" w14:textId="77777777" w:rsidTr="009A673E">
        <w:tc>
          <w:tcPr>
            <w:tcW w:w="4297" w:type="dxa"/>
          </w:tcPr>
          <w:p w14:paraId="06302A85" w14:textId="77777777" w:rsidR="008D2758" w:rsidRPr="00B609FF" w:rsidRDefault="008D2758" w:rsidP="008D2758">
            <w:pPr>
              <w:widowControl w:val="0"/>
              <w:autoSpaceDE w:val="0"/>
              <w:autoSpaceDN w:val="0"/>
              <w:adjustRightInd w:val="0"/>
              <w:rPr>
                <w:rFonts w:ascii="Arial" w:eastAsia="Times New Roman" w:hAnsi="Arial" w:cs="Arial"/>
                <w:sz w:val="22"/>
                <w:szCs w:val="22"/>
              </w:rPr>
            </w:pPr>
            <w:r w:rsidRPr="00B609FF">
              <w:rPr>
                <w:rFonts w:ascii="Arial" w:eastAsia="Times New Roman" w:hAnsi="Arial" w:cs="Arial"/>
                <w:sz w:val="22"/>
                <w:szCs w:val="22"/>
              </w:rPr>
              <w:t>Don Jansky</w:t>
            </w:r>
          </w:p>
        </w:tc>
        <w:tc>
          <w:tcPr>
            <w:tcW w:w="4333" w:type="dxa"/>
            <w:gridSpan w:val="2"/>
          </w:tcPr>
          <w:p w14:paraId="00DBE31F" w14:textId="77777777" w:rsidR="008D2758" w:rsidRPr="00CC3C77" w:rsidRDefault="008D2758" w:rsidP="008D2758">
            <w:pPr>
              <w:widowControl w:val="0"/>
              <w:autoSpaceDE w:val="0"/>
              <w:autoSpaceDN w:val="0"/>
              <w:adjustRightInd w:val="0"/>
              <w:rPr>
                <w:rFonts w:ascii="Arial" w:eastAsia="Times New Roman" w:hAnsi="Arial" w:cs="Arial"/>
                <w:sz w:val="22"/>
                <w:szCs w:val="22"/>
              </w:rPr>
            </w:pPr>
            <w:r w:rsidRPr="00CC3C77">
              <w:rPr>
                <w:rFonts w:ascii="Arial" w:eastAsia="Times New Roman" w:hAnsi="Arial" w:cs="Arial"/>
                <w:sz w:val="22"/>
                <w:szCs w:val="22"/>
              </w:rPr>
              <w:t>Jansky-</w:t>
            </w:r>
            <w:proofErr w:type="spellStart"/>
            <w:r w:rsidRPr="00CC3C77">
              <w:rPr>
                <w:rFonts w:ascii="Arial" w:eastAsia="Times New Roman" w:hAnsi="Arial" w:cs="Arial"/>
                <w:sz w:val="22"/>
                <w:szCs w:val="22"/>
              </w:rPr>
              <w:t>Barmat</w:t>
            </w:r>
            <w:proofErr w:type="spellEnd"/>
            <w:r w:rsidRPr="00CC3C77">
              <w:rPr>
                <w:rFonts w:ascii="Arial" w:eastAsia="Times New Roman" w:hAnsi="Arial" w:cs="Arial"/>
                <w:sz w:val="22"/>
                <w:szCs w:val="22"/>
              </w:rPr>
              <w:t xml:space="preserve"> Telecommunications</w:t>
            </w:r>
          </w:p>
        </w:tc>
      </w:tr>
      <w:tr w:rsidR="008D2758" w:rsidRPr="00CC3C77" w14:paraId="79719E4A" w14:textId="77777777" w:rsidTr="009A673E">
        <w:tc>
          <w:tcPr>
            <w:tcW w:w="4297" w:type="dxa"/>
            <w:vAlign w:val="bottom"/>
          </w:tcPr>
          <w:p w14:paraId="64A28D3E" w14:textId="77777777" w:rsidR="008D2758" w:rsidRPr="00B609FF" w:rsidRDefault="008D2758" w:rsidP="008D2758">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 xml:space="preserve">Fernando </w:t>
            </w:r>
            <w:proofErr w:type="spellStart"/>
            <w:r>
              <w:rPr>
                <w:rFonts w:ascii="Arial" w:eastAsia="Times New Roman" w:hAnsi="Arial" w:cs="Arial"/>
                <w:sz w:val="22"/>
                <w:szCs w:val="22"/>
              </w:rPr>
              <w:t>Carillo</w:t>
            </w:r>
            <w:proofErr w:type="spellEnd"/>
          </w:p>
        </w:tc>
        <w:tc>
          <w:tcPr>
            <w:tcW w:w="4333" w:type="dxa"/>
            <w:gridSpan w:val="2"/>
            <w:vAlign w:val="bottom"/>
          </w:tcPr>
          <w:p w14:paraId="4B11803E" w14:textId="77777777" w:rsidR="008D2758" w:rsidRPr="00382F6F" w:rsidRDefault="008D2758" w:rsidP="008D2758">
            <w:pPr>
              <w:widowControl w:val="0"/>
              <w:autoSpaceDE w:val="0"/>
              <w:autoSpaceDN w:val="0"/>
              <w:adjustRightInd w:val="0"/>
              <w:rPr>
                <w:rFonts w:ascii="Arial" w:eastAsia="Times New Roman" w:hAnsi="Arial" w:cs="Arial"/>
                <w:sz w:val="22"/>
                <w:szCs w:val="22"/>
              </w:rPr>
            </w:pPr>
            <w:proofErr w:type="spellStart"/>
            <w:r>
              <w:rPr>
                <w:rFonts w:ascii="Arial" w:eastAsia="Times New Roman" w:hAnsi="Arial" w:cs="Arial"/>
                <w:sz w:val="22"/>
                <w:szCs w:val="22"/>
              </w:rPr>
              <w:t>Echostar</w:t>
            </w:r>
            <w:proofErr w:type="spellEnd"/>
          </w:p>
        </w:tc>
      </w:tr>
      <w:tr w:rsidR="008D2758" w:rsidRPr="00CC3C77" w14:paraId="475298DD" w14:textId="77777777" w:rsidTr="009A673E">
        <w:tc>
          <w:tcPr>
            <w:tcW w:w="4297" w:type="dxa"/>
            <w:vAlign w:val="bottom"/>
          </w:tcPr>
          <w:p w14:paraId="16D27FEF" w14:textId="77777777" w:rsidR="008D2758" w:rsidRPr="00B609FF" w:rsidRDefault="008D2758" w:rsidP="008D2758">
            <w:pPr>
              <w:widowControl w:val="0"/>
              <w:autoSpaceDE w:val="0"/>
              <w:autoSpaceDN w:val="0"/>
              <w:adjustRightInd w:val="0"/>
              <w:rPr>
                <w:rFonts w:ascii="Arial" w:eastAsia="Times New Roman" w:hAnsi="Arial" w:cs="Arial"/>
                <w:sz w:val="22"/>
                <w:szCs w:val="22"/>
              </w:rPr>
            </w:pPr>
            <w:r w:rsidRPr="00B609FF">
              <w:rPr>
                <w:rFonts w:ascii="Arial" w:eastAsia="Times New Roman" w:hAnsi="Arial" w:cs="Arial"/>
                <w:sz w:val="22"/>
                <w:szCs w:val="22"/>
              </w:rPr>
              <w:t>Chris Hofer</w:t>
            </w:r>
          </w:p>
        </w:tc>
        <w:tc>
          <w:tcPr>
            <w:tcW w:w="4333" w:type="dxa"/>
            <w:gridSpan w:val="2"/>
            <w:vAlign w:val="bottom"/>
          </w:tcPr>
          <w:p w14:paraId="2482C1D4" w14:textId="77777777" w:rsidR="008D2758" w:rsidRDefault="008D2758" w:rsidP="008D2758">
            <w:pPr>
              <w:widowControl w:val="0"/>
              <w:autoSpaceDE w:val="0"/>
              <w:autoSpaceDN w:val="0"/>
              <w:adjustRightInd w:val="0"/>
              <w:rPr>
                <w:rFonts w:ascii="Arial" w:eastAsia="Times New Roman" w:hAnsi="Arial" w:cs="Arial"/>
                <w:sz w:val="22"/>
                <w:szCs w:val="22"/>
              </w:rPr>
            </w:pPr>
            <w:proofErr w:type="spellStart"/>
            <w:r>
              <w:rPr>
                <w:rFonts w:ascii="Arial" w:eastAsia="Times New Roman" w:hAnsi="Arial" w:cs="Arial"/>
                <w:sz w:val="22"/>
                <w:szCs w:val="22"/>
              </w:rPr>
              <w:t>Viasat</w:t>
            </w:r>
            <w:proofErr w:type="spellEnd"/>
          </w:p>
        </w:tc>
      </w:tr>
      <w:tr w:rsidR="008D2758" w:rsidRPr="00CC3C77" w14:paraId="72D8B02F" w14:textId="77777777" w:rsidTr="009A673E">
        <w:tc>
          <w:tcPr>
            <w:tcW w:w="4297" w:type="dxa"/>
            <w:vAlign w:val="bottom"/>
          </w:tcPr>
          <w:p w14:paraId="46BF2EA0" w14:textId="77777777" w:rsidR="008D2758" w:rsidRPr="00B609FF" w:rsidRDefault="008D2758" w:rsidP="008D2758">
            <w:pPr>
              <w:widowControl w:val="0"/>
              <w:autoSpaceDE w:val="0"/>
              <w:autoSpaceDN w:val="0"/>
              <w:adjustRightInd w:val="0"/>
              <w:rPr>
                <w:rFonts w:ascii="Arial" w:eastAsia="Times New Roman" w:hAnsi="Arial" w:cs="Arial"/>
                <w:sz w:val="22"/>
                <w:szCs w:val="22"/>
              </w:rPr>
            </w:pPr>
            <w:r w:rsidRPr="00B609FF">
              <w:rPr>
                <w:rFonts w:ascii="Arial" w:eastAsia="Times New Roman" w:hAnsi="Arial" w:cs="Arial"/>
                <w:sz w:val="22"/>
                <w:szCs w:val="22"/>
              </w:rPr>
              <w:t>Stephen Baruch</w:t>
            </w:r>
          </w:p>
        </w:tc>
        <w:tc>
          <w:tcPr>
            <w:tcW w:w="4333" w:type="dxa"/>
            <w:gridSpan w:val="2"/>
            <w:vAlign w:val="bottom"/>
          </w:tcPr>
          <w:p w14:paraId="2F6C8FE2" w14:textId="77777777" w:rsidR="008D2758" w:rsidRPr="00CC3C77" w:rsidRDefault="008D2758" w:rsidP="008D2758">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New Wave Spectrum Partners</w:t>
            </w:r>
          </w:p>
        </w:tc>
      </w:tr>
      <w:tr w:rsidR="008D2758" w:rsidRPr="00CC3C77" w14:paraId="7175C893" w14:textId="77777777" w:rsidTr="009A673E">
        <w:tc>
          <w:tcPr>
            <w:tcW w:w="4297" w:type="dxa"/>
            <w:vAlign w:val="bottom"/>
          </w:tcPr>
          <w:p w14:paraId="7DEBE82B" w14:textId="77777777" w:rsidR="008D2758" w:rsidRPr="004C3FC6" w:rsidRDefault="008D2758" w:rsidP="008D2758">
            <w:pPr>
              <w:rPr>
                <w:rFonts w:ascii="Arial" w:eastAsia="Times New Roman" w:hAnsi="Arial" w:cs="Arial"/>
                <w:sz w:val="22"/>
                <w:szCs w:val="22"/>
              </w:rPr>
            </w:pPr>
            <w:r>
              <w:rPr>
                <w:rFonts w:ascii="Arial" w:eastAsia="Times New Roman" w:hAnsi="Arial" w:cs="Arial"/>
                <w:sz w:val="22"/>
                <w:szCs w:val="22"/>
              </w:rPr>
              <w:t>Donna Wang</w:t>
            </w:r>
          </w:p>
        </w:tc>
        <w:tc>
          <w:tcPr>
            <w:tcW w:w="4333" w:type="dxa"/>
            <w:gridSpan w:val="2"/>
            <w:vAlign w:val="bottom"/>
          </w:tcPr>
          <w:p w14:paraId="5E36A571" w14:textId="77777777" w:rsidR="008D2758" w:rsidRPr="00CC3C77" w:rsidRDefault="008D2758" w:rsidP="008D2758">
            <w:pPr>
              <w:rPr>
                <w:rFonts w:ascii="Arial" w:eastAsia="Times New Roman" w:hAnsi="Arial" w:cs="Arial"/>
                <w:sz w:val="22"/>
                <w:szCs w:val="22"/>
              </w:rPr>
            </w:pPr>
            <w:r>
              <w:rPr>
                <w:rFonts w:ascii="Arial" w:eastAsia="Times New Roman" w:hAnsi="Arial" w:cs="Arial"/>
                <w:sz w:val="22"/>
                <w:szCs w:val="22"/>
              </w:rPr>
              <w:t>SES</w:t>
            </w:r>
          </w:p>
        </w:tc>
      </w:tr>
      <w:tr w:rsidR="008D2758" w:rsidRPr="00CC3C77" w14:paraId="74132489" w14:textId="77777777" w:rsidTr="009A673E">
        <w:tc>
          <w:tcPr>
            <w:tcW w:w="4297" w:type="dxa"/>
            <w:vAlign w:val="bottom"/>
          </w:tcPr>
          <w:p w14:paraId="4E9C9827" w14:textId="77777777" w:rsidR="008D2758" w:rsidRPr="00B609FF" w:rsidRDefault="008D2758" w:rsidP="008D2758">
            <w:pPr>
              <w:widowControl w:val="0"/>
              <w:autoSpaceDE w:val="0"/>
              <w:autoSpaceDN w:val="0"/>
              <w:adjustRightInd w:val="0"/>
              <w:rPr>
                <w:rFonts w:ascii="Arial" w:eastAsia="Times New Roman" w:hAnsi="Arial" w:cs="Arial"/>
                <w:sz w:val="22"/>
                <w:szCs w:val="22"/>
              </w:rPr>
            </w:pPr>
            <w:r w:rsidRPr="00B609FF">
              <w:rPr>
                <w:rFonts w:ascii="Arial" w:eastAsia="Times New Roman" w:hAnsi="Arial" w:cs="Arial"/>
                <w:sz w:val="22"/>
                <w:szCs w:val="22"/>
              </w:rPr>
              <w:t xml:space="preserve">Charles </w:t>
            </w:r>
            <w:proofErr w:type="spellStart"/>
            <w:r w:rsidRPr="00B609FF">
              <w:rPr>
                <w:rFonts w:ascii="Arial" w:eastAsia="Times New Roman" w:hAnsi="Arial" w:cs="Arial"/>
                <w:sz w:val="22"/>
                <w:szCs w:val="22"/>
              </w:rPr>
              <w:t>Einolf</w:t>
            </w:r>
            <w:proofErr w:type="spellEnd"/>
          </w:p>
        </w:tc>
        <w:tc>
          <w:tcPr>
            <w:tcW w:w="4333" w:type="dxa"/>
            <w:gridSpan w:val="2"/>
            <w:vAlign w:val="bottom"/>
          </w:tcPr>
          <w:p w14:paraId="6885E79B" w14:textId="77777777" w:rsidR="008D2758" w:rsidRDefault="008D2758" w:rsidP="008D2758">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CBS</w:t>
            </w:r>
          </w:p>
        </w:tc>
      </w:tr>
      <w:tr w:rsidR="008D2758" w:rsidRPr="00CC3C77" w14:paraId="73F71C64" w14:textId="77777777" w:rsidTr="009A673E">
        <w:tc>
          <w:tcPr>
            <w:tcW w:w="4297" w:type="dxa"/>
            <w:vAlign w:val="bottom"/>
          </w:tcPr>
          <w:p w14:paraId="1D6D85F2" w14:textId="77777777" w:rsidR="008D2758" w:rsidRPr="00B609FF" w:rsidRDefault="008D2758" w:rsidP="008D2758">
            <w:pPr>
              <w:widowControl w:val="0"/>
              <w:autoSpaceDE w:val="0"/>
              <w:autoSpaceDN w:val="0"/>
              <w:adjustRightInd w:val="0"/>
              <w:rPr>
                <w:rFonts w:ascii="Arial" w:eastAsia="Times New Roman" w:hAnsi="Arial" w:cs="Arial"/>
                <w:sz w:val="22"/>
                <w:szCs w:val="22"/>
              </w:rPr>
            </w:pPr>
            <w:r w:rsidRPr="00B609FF">
              <w:rPr>
                <w:rFonts w:ascii="Arial" w:eastAsia="Times New Roman" w:hAnsi="Arial" w:cs="Arial"/>
                <w:sz w:val="22"/>
                <w:szCs w:val="22"/>
              </w:rPr>
              <w:t>Scott Kotler</w:t>
            </w:r>
          </w:p>
        </w:tc>
        <w:tc>
          <w:tcPr>
            <w:tcW w:w="4333" w:type="dxa"/>
            <w:gridSpan w:val="2"/>
            <w:vAlign w:val="bottom"/>
          </w:tcPr>
          <w:p w14:paraId="0DB8573B" w14:textId="77777777" w:rsidR="008D2758" w:rsidRDefault="008D2758" w:rsidP="008D2758">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Lockheed</w:t>
            </w:r>
          </w:p>
        </w:tc>
      </w:tr>
      <w:tr w:rsidR="008D2758" w:rsidRPr="00CC3C77" w14:paraId="37D11745" w14:textId="77777777" w:rsidTr="009A673E">
        <w:tc>
          <w:tcPr>
            <w:tcW w:w="4297" w:type="dxa"/>
            <w:vAlign w:val="bottom"/>
          </w:tcPr>
          <w:p w14:paraId="6A091DBD" w14:textId="77777777" w:rsidR="008D2758" w:rsidRPr="00B609FF" w:rsidRDefault="008D2758" w:rsidP="008D2758">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Lou Fiore</w:t>
            </w:r>
          </w:p>
        </w:tc>
        <w:tc>
          <w:tcPr>
            <w:tcW w:w="4333" w:type="dxa"/>
            <w:gridSpan w:val="2"/>
            <w:vAlign w:val="bottom"/>
          </w:tcPr>
          <w:p w14:paraId="7AC6CDC6" w14:textId="77777777" w:rsidR="008D2758" w:rsidRDefault="008D2758" w:rsidP="008D2758">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AICC</w:t>
            </w:r>
          </w:p>
        </w:tc>
      </w:tr>
      <w:tr w:rsidR="008D2758" w:rsidRPr="00CC3C77" w14:paraId="15815207" w14:textId="77777777" w:rsidTr="009A673E">
        <w:tc>
          <w:tcPr>
            <w:tcW w:w="4297" w:type="dxa"/>
            <w:vAlign w:val="bottom"/>
          </w:tcPr>
          <w:p w14:paraId="79A70A56" w14:textId="77777777" w:rsidR="008D2758" w:rsidRDefault="008D2758" w:rsidP="008D2758">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Giselle Creeser</w:t>
            </w:r>
          </w:p>
        </w:tc>
        <w:tc>
          <w:tcPr>
            <w:tcW w:w="4333" w:type="dxa"/>
            <w:gridSpan w:val="2"/>
            <w:vAlign w:val="bottom"/>
          </w:tcPr>
          <w:p w14:paraId="18447676" w14:textId="77777777" w:rsidR="008D2758" w:rsidRDefault="008D2758" w:rsidP="008D2758">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Inmarsat</w:t>
            </w:r>
          </w:p>
        </w:tc>
      </w:tr>
      <w:tr w:rsidR="008D2758" w:rsidRPr="00CC3C77" w14:paraId="6EDA2D2B" w14:textId="77777777" w:rsidTr="009A673E">
        <w:tc>
          <w:tcPr>
            <w:tcW w:w="4297" w:type="dxa"/>
            <w:vAlign w:val="bottom"/>
          </w:tcPr>
          <w:p w14:paraId="1D34A31F" w14:textId="77777777" w:rsidR="008D2758" w:rsidRPr="00F625DE" w:rsidRDefault="008D2758" w:rsidP="008D2758">
            <w:pPr>
              <w:widowControl w:val="0"/>
              <w:autoSpaceDE w:val="0"/>
              <w:autoSpaceDN w:val="0"/>
              <w:adjustRightInd w:val="0"/>
              <w:rPr>
                <w:rFonts w:ascii="Arial" w:eastAsia="Times New Roman" w:hAnsi="Arial" w:cs="Arial"/>
                <w:sz w:val="22"/>
                <w:szCs w:val="22"/>
              </w:rPr>
            </w:pPr>
            <w:r w:rsidRPr="00F625DE">
              <w:rPr>
                <w:rFonts w:ascii="Arial" w:hAnsi="Arial" w:cs="Arial"/>
                <w:sz w:val="22"/>
                <w:szCs w:val="22"/>
              </w:rPr>
              <w:t>Alex Epshteyn</w:t>
            </w:r>
          </w:p>
        </w:tc>
        <w:tc>
          <w:tcPr>
            <w:tcW w:w="4333" w:type="dxa"/>
            <w:gridSpan w:val="2"/>
            <w:vAlign w:val="bottom"/>
          </w:tcPr>
          <w:p w14:paraId="0762A82B" w14:textId="77777777" w:rsidR="008D2758" w:rsidRDefault="008D2758" w:rsidP="008D2758">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Boeing</w:t>
            </w:r>
          </w:p>
        </w:tc>
      </w:tr>
      <w:tr w:rsidR="00A303C3" w:rsidRPr="00CC3C77" w14:paraId="3B2F1DB8" w14:textId="77777777" w:rsidTr="009A673E">
        <w:trPr>
          <w:ins w:id="0" w:author="John Wengryniuk" w:date="2018-04-12T10:58:00Z"/>
        </w:trPr>
        <w:tc>
          <w:tcPr>
            <w:tcW w:w="4297" w:type="dxa"/>
            <w:vAlign w:val="bottom"/>
          </w:tcPr>
          <w:p w14:paraId="2CFED422" w14:textId="1993E128" w:rsidR="00A303C3" w:rsidRPr="00F625DE" w:rsidRDefault="00A303C3" w:rsidP="008D2758">
            <w:pPr>
              <w:widowControl w:val="0"/>
              <w:autoSpaceDE w:val="0"/>
              <w:autoSpaceDN w:val="0"/>
              <w:adjustRightInd w:val="0"/>
              <w:rPr>
                <w:ins w:id="1" w:author="John Wengryniuk" w:date="2018-04-12T10:58:00Z"/>
                <w:rFonts w:ascii="Arial" w:hAnsi="Arial" w:cs="Arial"/>
                <w:sz w:val="22"/>
                <w:szCs w:val="22"/>
              </w:rPr>
            </w:pPr>
            <w:ins w:id="2" w:author="John Wengryniuk" w:date="2018-04-12T10:58:00Z">
              <w:r>
                <w:rPr>
                  <w:rFonts w:ascii="Arial" w:hAnsi="Arial" w:cs="Arial"/>
                  <w:sz w:val="22"/>
                  <w:szCs w:val="22"/>
                </w:rPr>
                <w:t>Mariah Shuman</w:t>
              </w:r>
            </w:ins>
          </w:p>
        </w:tc>
        <w:tc>
          <w:tcPr>
            <w:tcW w:w="4333" w:type="dxa"/>
            <w:gridSpan w:val="2"/>
            <w:vAlign w:val="bottom"/>
          </w:tcPr>
          <w:p w14:paraId="471CE94E" w14:textId="59316FAE" w:rsidR="00A303C3" w:rsidRDefault="00A303C3" w:rsidP="008D2758">
            <w:pPr>
              <w:widowControl w:val="0"/>
              <w:autoSpaceDE w:val="0"/>
              <w:autoSpaceDN w:val="0"/>
              <w:adjustRightInd w:val="0"/>
              <w:rPr>
                <w:ins w:id="3" w:author="John Wengryniuk" w:date="2018-04-12T10:58:00Z"/>
                <w:rFonts w:ascii="Arial" w:eastAsia="Times New Roman" w:hAnsi="Arial" w:cs="Arial"/>
                <w:sz w:val="22"/>
                <w:szCs w:val="22"/>
              </w:rPr>
            </w:pPr>
            <w:ins w:id="4" w:author="John Wengryniuk" w:date="2018-04-12T10:59:00Z">
              <w:r>
                <w:rPr>
                  <w:rFonts w:ascii="Arial" w:eastAsia="Times New Roman" w:hAnsi="Arial" w:cs="Arial"/>
                  <w:sz w:val="22"/>
                  <w:szCs w:val="22"/>
                </w:rPr>
                <w:t>OneWeb</w:t>
              </w:r>
            </w:ins>
            <w:bookmarkStart w:id="5" w:name="_GoBack"/>
            <w:bookmarkEnd w:id="5"/>
          </w:p>
        </w:tc>
      </w:tr>
      <w:tr w:rsidR="008D2758" w:rsidRPr="00CC3C77" w14:paraId="035AD479" w14:textId="77777777" w:rsidTr="009A673E">
        <w:tc>
          <w:tcPr>
            <w:tcW w:w="8630" w:type="dxa"/>
            <w:gridSpan w:val="3"/>
          </w:tcPr>
          <w:p w14:paraId="4303C9A0" w14:textId="77777777" w:rsidR="008D2758" w:rsidRPr="00CC3C77" w:rsidRDefault="008D2758" w:rsidP="008D2758">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Observers</w:t>
            </w:r>
          </w:p>
        </w:tc>
      </w:tr>
      <w:tr w:rsidR="008D2758" w:rsidRPr="00CC3C77" w14:paraId="0226A443" w14:textId="77777777" w:rsidTr="009A673E">
        <w:tc>
          <w:tcPr>
            <w:tcW w:w="4297" w:type="dxa"/>
          </w:tcPr>
          <w:p w14:paraId="4E95D529" w14:textId="77777777" w:rsidR="008D2758" w:rsidRPr="00CC3C77" w:rsidRDefault="008D2758" w:rsidP="008D2758">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Name</w:t>
            </w:r>
          </w:p>
        </w:tc>
        <w:tc>
          <w:tcPr>
            <w:tcW w:w="4333" w:type="dxa"/>
            <w:gridSpan w:val="2"/>
          </w:tcPr>
          <w:p w14:paraId="651F705E" w14:textId="77777777" w:rsidR="008D2758" w:rsidRPr="00CC3C77" w:rsidRDefault="008D2758" w:rsidP="008D2758">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Company</w:t>
            </w:r>
          </w:p>
        </w:tc>
      </w:tr>
      <w:tr w:rsidR="008D2758" w:rsidRPr="00CC3C77" w14:paraId="0370F61B" w14:textId="77777777" w:rsidTr="009A673E">
        <w:tc>
          <w:tcPr>
            <w:tcW w:w="4297" w:type="dxa"/>
            <w:vAlign w:val="bottom"/>
          </w:tcPr>
          <w:p w14:paraId="1F785736" w14:textId="77777777" w:rsidR="008D2758" w:rsidRPr="004C3FC6" w:rsidRDefault="008D2758" w:rsidP="008D2758">
            <w:pPr>
              <w:rPr>
                <w:rFonts w:ascii="Arial" w:eastAsia="Times New Roman" w:hAnsi="Arial" w:cs="Arial"/>
                <w:sz w:val="22"/>
                <w:szCs w:val="22"/>
              </w:rPr>
            </w:pPr>
            <w:r w:rsidRPr="004C3FC6">
              <w:rPr>
                <w:rFonts w:ascii="Arial" w:eastAsia="Times New Roman" w:hAnsi="Arial" w:cs="Arial"/>
                <w:sz w:val="22"/>
                <w:szCs w:val="22"/>
              </w:rPr>
              <w:t>Tom Hayden</w:t>
            </w:r>
          </w:p>
        </w:tc>
        <w:tc>
          <w:tcPr>
            <w:tcW w:w="4333" w:type="dxa"/>
            <w:gridSpan w:val="2"/>
            <w:vAlign w:val="bottom"/>
          </w:tcPr>
          <w:p w14:paraId="66B68749" w14:textId="77777777" w:rsidR="008D2758" w:rsidRPr="00CC3C77" w:rsidRDefault="008D2758" w:rsidP="008D2758">
            <w:pPr>
              <w:rPr>
                <w:rFonts w:ascii="Arial" w:eastAsia="Times New Roman" w:hAnsi="Arial" w:cs="Arial"/>
                <w:sz w:val="22"/>
                <w:szCs w:val="22"/>
              </w:rPr>
            </w:pPr>
            <w:r w:rsidRPr="00CC3C77">
              <w:rPr>
                <w:rFonts w:ascii="Arial" w:eastAsia="Times New Roman" w:hAnsi="Arial" w:cs="Arial"/>
                <w:sz w:val="22"/>
                <w:szCs w:val="22"/>
              </w:rPr>
              <w:t>TLH Consulting</w:t>
            </w:r>
          </w:p>
        </w:tc>
      </w:tr>
      <w:tr w:rsidR="008D2758" w:rsidRPr="00CC3C77" w14:paraId="5A2A2F01" w14:textId="77777777" w:rsidTr="009A673E">
        <w:tc>
          <w:tcPr>
            <w:tcW w:w="4297" w:type="dxa"/>
            <w:vAlign w:val="bottom"/>
          </w:tcPr>
          <w:p w14:paraId="1F9E2395" w14:textId="77777777" w:rsidR="008D2758" w:rsidRPr="004C3FC6" w:rsidRDefault="008D2758" w:rsidP="008D2758">
            <w:pPr>
              <w:rPr>
                <w:rFonts w:ascii="Arial" w:eastAsia="Times New Roman" w:hAnsi="Arial" w:cs="Arial"/>
                <w:sz w:val="22"/>
                <w:szCs w:val="22"/>
              </w:rPr>
            </w:pPr>
            <w:r>
              <w:rPr>
                <w:rFonts w:ascii="Arial" w:eastAsia="Times New Roman" w:hAnsi="Arial" w:cs="Arial"/>
                <w:sz w:val="22"/>
                <w:szCs w:val="22"/>
              </w:rPr>
              <w:t xml:space="preserve">David </w:t>
            </w:r>
            <w:proofErr w:type="spellStart"/>
            <w:r>
              <w:rPr>
                <w:rFonts w:ascii="Arial" w:eastAsia="Times New Roman" w:hAnsi="Arial" w:cs="Arial"/>
                <w:sz w:val="22"/>
                <w:szCs w:val="22"/>
              </w:rPr>
              <w:t>Eierman</w:t>
            </w:r>
            <w:proofErr w:type="spellEnd"/>
          </w:p>
        </w:tc>
        <w:tc>
          <w:tcPr>
            <w:tcW w:w="4333" w:type="dxa"/>
            <w:gridSpan w:val="2"/>
            <w:vAlign w:val="bottom"/>
          </w:tcPr>
          <w:p w14:paraId="10C7C055" w14:textId="77777777" w:rsidR="008D2758" w:rsidRPr="00CC3C77" w:rsidRDefault="008D2758" w:rsidP="008D2758">
            <w:pPr>
              <w:rPr>
                <w:rFonts w:ascii="Arial" w:eastAsia="Times New Roman" w:hAnsi="Arial" w:cs="Arial"/>
                <w:sz w:val="22"/>
                <w:szCs w:val="22"/>
              </w:rPr>
            </w:pPr>
            <w:r>
              <w:rPr>
                <w:rFonts w:ascii="Arial" w:eastAsia="Times New Roman" w:hAnsi="Arial" w:cs="Arial"/>
                <w:sz w:val="22"/>
                <w:szCs w:val="22"/>
              </w:rPr>
              <w:t>Motorola</w:t>
            </w:r>
          </w:p>
        </w:tc>
      </w:tr>
      <w:tr w:rsidR="008D2758" w:rsidRPr="00CC3C77" w14:paraId="726AA1BA" w14:textId="77777777" w:rsidTr="009A673E">
        <w:tc>
          <w:tcPr>
            <w:tcW w:w="4297" w:type="dxa"/>
            <w:vAlign w:val="bottom"/>
          </w:tcPr>
          <w:p w14:paraId="1F5A2710" w14:textId="77777777" w:rsidR="008D2758" w:rsidRPr="004C3FC6" w:rsidRDefault="008D2758" w:rsidP="008D2758">
            <w:pPr>
              <w:rPr>
                <w:rFonts w:ascii="Arial" w:eastAsia="Times New Roman" w:hAnsi="Arial" w:cs="Arial"/>
                <w:sz w:val="22"/>
                <w:szCs w:val="22"/>
              </w:rPr>
            </w:pPr>
            <w:r w:rsidRPr="004C3FC6">
              <w:rPr>
                <w:rFonts w:ascii="Arial" w:eastAsia="Times New Roman" w:hAnsi="Arial" w:cs="Arial"/>
                <w:sz w:val="22"/>
                <w:szCs w:val="22"/>
              </w:rPr>
              <w:t>Shelli Rose Haskins</w:t>
            </w:r>
          </w:p>
        </w:tc>
        <w:tc>
          <w:tcPr>
            <w:tcW w:w="4333" w:type="dxa"/>
            <w:gridSpan w:val="2"/>
            <w:vAlign w:val="bottom"/>
          </w:tcPr>
          <w:p w14:paraId="6099414A" w14:textId="77777777" w:rsidR="008D2758" w:rsidRDefault="008D2758" w:rsidP="008D2758">
            <w:pPr>
              <w:rPr>
                <w:rFonts w:ascii="Arial" w:eastAsia="Times New Roman" w:hAnsi="Arial" w:cs="Arial"/>
                <w:sz w:val="22"/>
                <w:szCs w:val="22"/>
              </w:rPr>
            </w:pPr>
            <w:r>
              <w:rPr>
                <w:rFonts w:ascii="Arial" w:eastAsia="Times New Roman" w:hAnsi="Arial" w:cs="Arial"/>
                <w:sz w:val="22"/>
                <w:szCs w:val="22"/>
              </w:rPr>
              <w:t>ACES for NOAA</w:t>
            </w:r>
          </w:p>
        </w:tc>
      </w:tr>
      <w:tr w:rsidR="008D2758" w:rsidRPr="00CC3C77" w14:paraId="3D100E4C" w14:textId="77777777" w:rsidTr="009A673E">
        <w:tc>
          <w:tcPr>
            <w:tcW w:w="4297" w:type="dxa"/>
            <w:vAlign w:val="bottom"/>
          </w:tcPr>
          <w:p w14:paraId="7FCB4158" w14:textId="77777777" w:rsidR="008D2758" w:rsidRPr="004C3FC6" w:rsidRDefault="008D2758" w:rsidP="008D2758">
            <w:pPr>
              <w:rPr>
                <w:rFonts w:ascii="Arial" w:hAnsi="Arial" w:cs="Arial"/>
                <w:sz w:val="22"/>
                <w:szCs w:val="22"/>
              </w:rPr>
            </w:pPr>
            <w:r w:rsidRPr="004C3FC6">
              <w:rPr>
                <w:rFonts w:ascii="Arial" w:hAnsi="Arial" w:cs="Arial"/>
                <w:sz w:val="22"/>
                <w:szCs w:val="22"/>
              </w:rPr>
              <w:t xml:space="preserve">Rob </w:t>
            </w:r>
            <w:proofErr w:type="spellStart"/>
            <w:r w:rsidRPr="004C3FC6">
              <w:rPr>
                <w:rFonts w:ascii="Arial" w:hAnsi="Arial" w:cs="Arial"/>
                <w:sz w:val="22"/>
                <w:szCs w:val="22"/>
              </w:rPr>
              <w:t>Briskman</w:t>
            </w:r>
            <w:proofErr w:type="spellEnd"/>
          </w:p>
        </w:tc>
        <w:tc>
          <w:tcPr>
            <w:tcW w:w="4333" w:type="dxa"/>
            <w:gridSpan w:val="2"/>
            <w:vAlign w:val="bottom"/>
          </w:tcPr>
          <w:p w14:paraId="3396D903" w14:textId="77777777" w:rsidR="008D2758" w:rsidRDefault="008D2758" w:rsidP="008D2758">
            <w:pPr>
              <w:rPr>
                <w:rFonts w:ascii="Arial" w:eastAsia="Times New Roman" w:hAnsi="Arial" w:cs="Arial"/>
                <w:sz w:val="22"/>
                <w:szCs w:val="22"/>
              </w:rPr>
            </w:pPr>
            <w:r>
              <w:rPr>
                <w:rFonts w:ascii="Arial" w:eastAsia="Times New Roman" w:hAnsi="Arial" w:cs="Arial"/>
                <w:sz w:val="22"/>
                <w:szCs w:val="22"/>
              </w:rPr>
              <w:t>Sirius/XM</w:t>
            </w:r>
          </w:p>
        </w:tc>
      </w:tr>
      <w:tr w:rsidR="008D2758" w:rsidRPr="00CC3C77" w14:paraId="610FC01F" w14:textId="77777777" w:rsidTr="009A673E">
        <w:tc>
          <w:tcPr>
            <w:tcW w:w="4297" w:type="dxa"/>
            <w:vAlign w:val="bottom"/>
          </w:tcPr>
          <w:p w14:paraId="2C015B05" w14:textId="77777777" w:rsidR="008D2758" w:rsidRPr="004C3FC6" w:rsidRDefault="008D2758" w:rsidP="008D2758">
            <w:pPr>
              <w:rPr>
                <w:rFonts w:ascii="Arial" w:eastAsia="Times New Roman" w:hAnsi="Arial" w:cs="Arial"/>
                <w:sz w:val="22"/>
                <w:szCs w:val="22"/>
              </w:rPr>
            </w:pPr>
            <w:r>
              <w:rPr>
                <w:rFonts w:ascii="Arial" w:eastAsia="Times New Roman" w:hAnsi="Arial" w:cs="Arial"/>
                <w:sz w:val="22"/>
                <w:szCs w:val="22"/>
              </w:rPr>
              <w:t>Robert Denny</w:t>
            </w:r>
          </w:p>
        </w:tc>
        <w:tc>
          <w:tcPr>
            <w:tcW w:w="4333" w:type="dxa"/>
            <w:gridSpan w:val="2"/>
            <w:vAlign w:val="bottom"/>
          </w:tcPr>
          <w:p w14:paraId="4B0D8763" w14:textId="77777777" w:rsidR="008D2758" w:rsidRDefault="008D2758" w:rsidP="008D2758">
            <w:pPr>
              <w:rPr>
                <w:rFonts w:ascii="Arial" w:eastAsia="Times New Roman" w:hAnsi="Arial" w:cs="Arial"/>
                <w:sz w:val="22"/>
                <w:szCs w:val="22"/>
              </w:rPr>
            </w:pPr>
            <w:r>
              <w:rPr>
                <w:rFonts w:ascii="Arial" w:eastAsia="Times New Roman" w:hAnsi="Arial" w:cs="Arial"/>
                <w:sz w:val="22"/>
                <w:szCs w:val="22"/>
              </w:rPr>
              <w:t>NTIA</w:t>
            </w:r>
          </w:p>
        </w:tc>
      </w:tr>
      <w:tr w:rsidR="008D2758" w:rsidRPr="00CC3C77" w14:paraId="0F611006" w14:textId="77777777" w:rsidTr="009A673E">
        <w:tc>
          <w:tcPr>
            <w:tcW w:w="4297" w:type="dxa"/>
            <w:vAlign w:val="bottom"/>
          </w:tcPr>
          <w:p w14:paraId="344A5954" w14:textId="77777777" w:rsidR="008D2758" w:rsidRDefault="008D2758" w:rsidP="008D2758">
            <w:pPr>
              <w:rPr>
                <w:rFonts w:ascii="Arial" w:eastAsia="Times New Roman" w:hAnsi="Arial" w:cs="Arial"/>
                <w:sz w:val="22"/>
                <w:szCs w:val="22"/>
              </w:rPr>
            </w:pPr>
            <w:r>
              <w:rPr>
                <w:rFonts w:ascii="Arial" w:eastAsia="Times New Roman" w:hAnsi="Arial" w:cs="Arial"/>
                <w:sz w:val="22"/>
                <w:szCs w:val="22"/>
              </w:rPr>
              <w:t>Larry Reed</w:t>
            </w:r>
          </w:p>
        </w:tc>
        <w:tc>
          <w:tcPr>
            <w:tcW w:w="4333" w:type="dxa"/>
            <w:gridSpan w:val="2"/>
            <w:vAlign w:val="bottom"/>
          </w:tcPr>
          <w:p w14:paraId="2351ACDB" w14:textId="77777777" w:rsidR="008D2758" w:rsidRDefault="008D2758" w:rsidP="008D2758">
            <w:pPr>
              <w:rPr>
                <w:rFonts w:ascii="Arial" w:eastAsia="Times New Roman" w:hAnsi="Arial" w:cs="Arial"/>
                <w:sz w:val="22"/>
                <w:szCs w:val="22"/>
              </w:rPr>
            </w:pPr>
            <w:r>
              <w:rPr>
                <w:rFonts w:ascii="Arial" w:eastAsia="Times New Roman" w:hAnsi="Arial" w:cs="Arial"/>
                <w:sz w:val="22"/>
                <w:szCs w:val="22"/>
              </w:rPr>
              <w:t>ARTS for NASA</w:t>
            </w:r>
          </w:p>
        </w:tc>
      </w:tr>
      <w:tr w:rsidR="008D2758" w:rsidRPr="00CC3C77" w14:paraId="45EAF154" w14:textId="77777777" w:rsidTr="009A673E">
        <w:tc>
          <w:tcPr>
            <w:tcW w:w="4297" w:type="dxa"/>
            <w:vAlign w:val="bottom"/>
          </w:tcPr>
          <w:p w14:paraId="19B06E14" w14:textId="77777777" w:rsidR="008D2758" w:rsidRDefault="008D2758" w:rsidP="008D2758">
            <w:pPr>
              <w:rPr>
                <w:rFonts w:ascii="Arial" w:eastAsia="Times New Roman" w:hAnsi="Arial" w:cs="Arial"/>
                <w:sz w:val="22"/>
                <w:szCs w:val="22"/>
              </w:rPr>
            </w:pPr>
            <w:r>
              <w:rPr>
                <w:rFonts w:ascii="Arial" w:eastAsia="Times New Roman" w:hAnsi="Arial" w:cs="Arial"/>
                <w:sz w:val="22"/>
                <w:szCs w:val="22"/>
              </w:rPr>
              <w:t xml:space="preserve">Charles </w:t>
            </w:r>
            <w:proofErr w:type="spellStart"/>
            <w:r>
              <w:rPr>
                <w:rFonts w:ascii="Arial" w:eastAsia="Times New Roman" w:hAnsi="Arial" w:cs="Arial"/>
                <w:sz w:val="22"/>
                <w:szCs w:val="22"/>
              </w:rPr>
              <w:t>Wende</w:t>
            </w:r>
            <w:proofErr w:type="spellEnd"/>
          </w:p>
        </w:tc>
        <w:tc>
          <w:tcPr>
            <w:tcW w:w="4333" w:type="dxa"/>
            <w:gridSpan w:val="2"/>
            <w:vAlign w:val="bottom"/>
          </w:tcPr>
          <w:p w14:paraId="207BBC13" w14:textId="77777777" w:rsidR="008D2758" w:rsidRDefault="008D2758" w:rsidP="008D2758">
            <w:pPr>
              <w:rPr>
                <w:rFonts w:ascii="Arial" w:eastAsia="Times New Roman" w:hAnsi="Arial" w:cs="Arial"/>
                <w:sz w:val="22"/>
                <w:szCs w:val="22"/>
              </w:rPr>
            </w:pPr>
            <w:r>
              <w:rPr>
                <w:rFonts w:ascii="Arial" w:eastAsia="Times New Roman" w:hAnsi="Arial" w:cs="Arial"/>
                <w:sz w:val="22"/>
                <w:szCs w:val="22"/>
              </w:rPr>
              <w:t>ASTS for NASA</w:t>
            </w:r>
          </w:p>
        </w:tc>
      </w:tr>
      <w:tr w:rsidR="008D2758" w:rsidRPr="00CC3C77" w14:paraId="5B069104" w14:textId="77777777" w:rsidTr="009A673E">
        <w:tc>
          <w:tcPr>
            <w:tcW w:w="4297" w:type="dxa"/>
            <w:vAlign w:val="bottom"/>
          </w:tcPr>
          <w:p w14:paraId="613907D8" w14:textId="77777777" w:rsidR="008D2758" w:rsidRPr="00B609FF" w:rsidRDefault="008D2758" w:rsidP="008D2758">
            <w:pPr>
              <w:rPr>
                <w:rFonts w:ascii="Arial" w:eastAsia="Times New Roman" w:hAnsi="Arial" w:cs="Arial"/>
                <w:sz w:val="22"/>
                <w:szCs w:val="22"/>
              </w:rPr>
            </w:pPr>
            <w:r w:rsidRPr="00B609FF">
              <w:rPr>
                <w:rFonts w:ascii="Arial" w:eastAsia="Times New Roman" w:hAnsi="Arial" w:cs="Arial"/>
                <w:sz w:val="22"/>
                <w:szCs w:val="22"/>
              </w:rPr>
              <w:t>Mike Biggs</w:t>
            </w:r>
          </w:p>
        </w:tc>
        <w:tc>
          <w:tcPr>
            <w:tcW w:w="4333" w:type="dxa"/>
            <w:gridSpan w:val="2"/>
            <w:vAlign w:val="bottom"/>
          </w:tcPr>
          <w:p w14:paraId="63EECB9F" w14:textId="77777777" w:rsidR="008D2758" w:rsidRDefault="008D2758" w:rsidP="008D2758">
            <w:pPr>
              <w:rPr>
                <w:rFonts w:ascii="Arial" w:eastAsia="Times New Roman" w:hAnsi="Arial" w:cs="Arial"/>
                <w:sz w:val="22"/>
                <w:szCs w:val="22"/>
              </w:rPr>
            </w:pPr>
            <w:r>
              <w:rPr>
                <w:rFonts w:ascii="Arial" w:eastAsia="Times New Roman" w:hAnsi="Arial" w:cs="Arial"/>
                <w:sz w:val="22"/>
                <w:szCs w:val="22"/>
              </w:rPr>
              <w:t>FAA</w:t>
            </w:r>
          </w:p>
        </w:tc>
      </w:tr>
      <w:tr w:rsidR="008D2758" w:rsidRPr="00CC3C77" w14:paraId="1FF3ED28" w14:textId="77777777" w:rsidTr="009A673E">
        <w:tc>
          <w:tcPr>
            <w:tcW w:w="4297" w:type="dxa"/>
            <w:vAlign w:val="bottom"/>
          </w:tcPr>
          <w:p w14:paraId="25F622C4" w14:textId="77777777" w:rsidR="008D2758" w:rsidRPr="00B609FF" w:rsidRDefault="008D2758" w:rsidP="008D2758">
            <w:pPr>
              <w:rPr>
                <w:rFonts w:ascii="Arial" w:eastAsia="Times New Roman" w:hAnsi="Arial" w:cs="Arial"/>
                <w:sz w:val="22"/>
                <w:szCs w:val="22"/>
              </w:rPr>
            </w:pPr>
            <w:r w:rsidRPr="00B609FF">
              <w:rPr>
                <w:rFonts w:ascii="Arial" w:eastAsia="Times New Roman" w:hAnsi="Arial" w:cs="Arial"/>
                <w:sz w:val="22"/>
                <w:szCs w:val="22"/>
              </w:rPr>
              <w:t>Amy Sanders</w:t>
            </w:r>
          </w:p>
        </w:tc>
        <w:tc>
          <w:tcPr>
            <w:tcW w:w="4333" w:type="dxa"/>
            <w:gridSpan w:val="2"/>
            <w:vAlign w:val="bottom"/>
          </w:tcPr>
          <w:p w14:paraId="6EA08AA6" w14:textId="77777777" w:rsidR="008D2758" w:rsidRPr="00CC3C77" w:rsidRDefault="008D2758" w:rsidP="008D2758">
            <w:pPr>
              <w:rPr>
                <w:rFonts w:ascii="Arial" w:eastAsia="Times New Roman" w:hAnsi="Arial" w:cs="Arial"/>
                <w:sz w:val="22"/>
                <w:szCs w:val="22"/>
              </w:rPr>
            </w:pPr>
            <w:r>
              <w:rPr>
                <w:rFonts w:ascii="Arial" w:eastAsia="Times New Roman" w:hAnsi="Arial" w:cs="Arial"/>
                <w:sz w:val="22"/>
                <w:szCs w:val="22"/>
              </w:rPr>
              <w:t>NTIA</w:t>
            </w:r>
          </w:p>
        </w:tc>
      </w:tr>
      <w:tr w:rsidR="008D2758" w:rsidRPr="00CC3C77" w14:paraId="71A46247" w14:textId="77777777" w:rsidTr="009A673E">
        <w:tc>
          <w:tcPr>
            <w:tcW w:w="4297" w:type="dxa"/>
            <w:vAlign w:val="bottom"/>
          </w:tcPr>
          <w:p w14:paraId="6BDDCBE7" w14:textId="77777777" w:rsidR="008D2758" w:rsidRPr="00B609FF" w:rsidRDefault="008D2758" w:rsidP="008D2758">
            <w:pPr>
              <w:rPr>
                <w:rFonts w:ascii="Arial" w:eastAsia="Times New Roman" w:hAnsi="Arial" w:cs="Arial"/>
                <w:sz w:val="22"/>
                <w:szCs w:val="22"/>
              </w:rPr>
            </w:pPr>
            <w:r>
              <w:rPr>
                <w:rFonts w:ascii="Arial" w:eastAsia="Times New Roman" w:hAnsi="Arial" w:cs="Arial"/>
                <w:sz w:val="22"/>
                <w:szCs w:val="22"/>
              </w:rPr>
              <w:t xml:space="preserve">Lauren </w:t>
            </w:r>
            <w:proofErr w:type="spellStart"/>
            <w:r>
              <w:rPr>
                <w:rFonts w:ascii="Arial" w:eastAsia="Times New Roman" w:hAnsi="Arial" w:cs="Arial"/>
                <w:sz w:val="22"/>
                <w:szCs w:val="22"/>
              </w:rPr>
              <w:t>Crean</w:t>
            </w:r>
            <w:proofErr w:type="spellEnd"/>
          </w:p>
        </w:tc>
        <w:tc>
          <w:tcPr>
            <w:tcW w:w="4333" w:type="dxa"/>
            <w:gridSpan w:val="2"/>
            <w:vAlign w:val="bottom"/>
          </w:tcPr>
          <w:p w14:paraId="36E45BD9" w14:textId="77777777" w:rsidR="008D2758" w:rsidRDefault="008D2758" w:rsidP="008D2758">
            <w:pPr>
              <w:rPr>
                <w:rFonts w:ascii="Arial" w:eastAsia="Times New Roman" w:hAnsi="Arial" w:cs="Arial"/>
                <w:sz w:val="22"/>
                <w:szCs w:val="22"/>
              </w:rPr>
            </w:pPr>
            <w:r>
              <w:rPr>
                <w:rFonts w:ascii="Arial" w:eastAsia="Times New Roman" w:hAnsi="Arial" w:cs="Arial"/>
                <w:sz w:val="22"/>
                <w:szCs w:val="22"/>
              </w:rPr>
              <w:t>TMG Telecom</w:t>
            </w:r>
          </w:p>
        </w:tc>
      </w:tr>
      <w:tr w:rsidR="008D2758" w:rsidRPr="00CC3C77" w14:paraId="038BE0E2" w14:textId="77777777" w:rsidTr="009A673E">
        <w:tc>
          <w:tcPr>
            <w:tcW w:w="4297" w:type="dxa"/>
            <w:vAlign w:val="bottom"/>
          </w:tcPr>
          <w:p w14:paraId="4A5B44D0" w14:textId="77777777" w:rsidR="008D2758" w:rsidRDefault="008D2758" w:rsidP="008D2758">
            <w:pPr>
              <w:rPr>
                <w:rFonts w:ascii="Arial" w:eastAsia="Times New Roman" w:hAnsi="Arial" w:cs="Arial"/>
                <w:sz w:val="22"/>
                <w:szCs w:val="22"/>
              </w:rPr>
            </w:pPr>
            <w:r>
              <w:rPr>
                <w:rFonts w:ascii="Arial" w:eastAsia="Times New Roman" w:hAnsi="Arial" w:cs="Arial"/>
                <w:sz w:val="22"/>
                <w:szCs w:val="22"/>
              </w:rPr>
              <w:t>Kim Kolb</w:t>
            </w:r>
          </w:p>
        </w:tc>
        <w:tc>
          <w:tcPr>
            <w:tcW w:w="4333" w:type="dxa"/>
            <w:gridSpan w:val="2"/>
            <w:vAlign w:val="bottom"/>
          </w:tcPr>
          <w:p w14:paraId="2A6BC5B1" w14:textId="77777777" w:rsidR="008D2758" w:rsidRDefault="008D2758" w:rsidP="008D2758">
            <w:pPr>
              <w:rPr>
                <w:rFonts w:ascii="Arial" w:eastAsia="Times New Roman" w:hAnsi="Arial" w:cs="Arial"/>
                <w:sz w:val="22"/>
                <w:szCs w:val="22"/>
              </w:rPr>
            </w:pPr>
            <w:r>
              <w:rPr>
                <w:rFonts w:ascii="Arial" w:eastAsia="Times New Roman" w:hAnsi="Arial" w:cs="Arial"/>
                <w:sz w:val="22"/>
                <w:szCs w:val="22"/>
              </w:rPr>
              <w:t>Boeing</w:t>
            </w:r>
          </w:p>
        </w:tc>
      </w:tr>
      <w:tr w:rsidR="008D2758" w:rsidRPr="00CC3C77" w14:paraId="6149154D" w14:textId="77777777" w:rsidTr="009A673E">
        <w:tc>
          <w:tcPr>
            <w:tcW w:w="4297" w:type="dxa"/>
            <w:vAlign w:val="bottom"/>
          </w:tcPr>
          <w:p w14:paraId="283EFFD1" w14:textId="77777777" w:rsidR="008D2758" w:rsidRDefault="008D2758" w:rsidP="008D2758">
            <w:pPr>
              <w:rPr>
                <w:rFonts w:ascii="Arial" w:eastAsia="Times New Roman" w:hAnsi="Arial" w:cs="Arial"/>
                <w:sz w:val="22"/>
                <w:szCs w:val="22"/>
              </w:rPr>
            </w:pPr>
            <w:r>
              <w:rPr>
                <w:rFonts w:ascii="Arial" w:eastAsia="Times New Roman" w:hAnsi="Arial" w:cs="Arial"/>
                <w:sz w:val="22"/>
                <w:szCs w:val="22"/>
              </w:rPr>
              <w:t>Kellen Gibson</w:t>
            </w:r>
          </w:p>
        </w:tc>
        <w:tc>
          <w:tcPr>
            <w:tcW w:w="4333" w:type="dxa"/>
            <w:gridSpan w:val="2"/>
            <w:vAlign w:val="bottom"/>
          </w:tcPr>
          <w:p w14:paraId="13E8B3DE" w14:textId="77777777" w:rsidR="008D2758" w:rsidRDefault="008D2758" w:rsidP="008D2758">
            <w:pPr>
              <w:rPr>
                <w:rFonts w:ascii="Arial" w:eastAsia="Times New Roman" w:hAnsi="Arial" w:cs="Arial"/>
                <w:sz w:val="22"/>
                <w:szCs w:val="22"/>
              </w:rPr>
            </w:pPr>
            <w:r>
              <w:rPr>
                <w:rFonts w:ascii="Arial" w:eastAsia="Times New Roman" w:hAnsi="Arial" w:cs="Arial"/>
                <w:sz w:val="22"/>
                <w:szCs w:val="22"/>
              </w:rPr>
              <w:t>NTIA</w:t>
            </w:r>
          </w:p>
        </w:tc>
      </w:tr>
      <w:tr w:rsidR="008D2758" w:rsidRPr="00CC3C77" w14:paraId="520AE80E" w14:textId="77777777" w:rsidTr="009A673E">
        <w:tc>
          <w:tcPr>
            <w:tcW w:w="4297" w:type="dxa"/>
            <w:vAlign w:val="bottom"/>
          </w:tcPr>
          <w:p w14:paraId="408703C4" w14:textId="077546D8" w:rsidR="008D2758" w:rsidRDefault="008D2758" w:rsidP="008D2758">
            <w:pPr>
              <w:rPr>
                <w:rFonts w:ascii="Arial" w:eastAsia="Times New Roman" w:hAnsi="Arial" w:cs="Arial"/>
                <w:sz w:val="22"/>
                <w:szCs w:val="22"/>
              </w:rPr>
            </w:pPr>
            <w:r>
              <w:rPr>
                <w:rFonts w:ascii="Arial" w:eastAsia="Times New Roman" w:hAnsi="Arial" w:cs="Arial"/>
                <w:sz w:val="22"/>
                <w:szCs w:val="22"/>
              </w:rPr>
              <w:t>John Prendergast</w:t>
            </w:r>
          </w:p>
        </w:tc>
        <w:tc>
          <w:tcPr>
            <w:tcW w:w="4333" w:type="dxa"/>
            <w:gridSpan w:val="2"/>
            <w:vAlign w:val="bottom"/>
          </w:tcPr>
          <w:p w14:paraId="16A84FD2" w14:textId="392B7335" w:rsidR="008D2758" w:rsidRDefault="008D2758" w:rsidP="008D2758">
            <w:pPr>
              <w:rPr>
                <w:rFonts w:ascii="Arial" w:eastAsia="Times New Roman" w:hAnsi="Arial" w:cs="Arial"/>
                <w:sz w:val="22"/>
                <w:szCs w:val="22"/>
              </w:rPr>
            </w:pPr>
            <w:r>
              <w:rPr>
                <w:rFonts w:ascii="Arial" w:eastAsia="Times New Roman" w:hAnsi="Arial" w:cs="Arial"/>
                <w:sz w:val="22"/>
                <w:szCs w:val="22"/>
              </w:rPr>
              <w:t>TMA</w:t>
            </w:r>
          </w:p>
        </w:tc>
      </w:tr>
      <w:tr w:rsidR="008D2758" w:rsidRPr="00CC3C77" w14:paraId="16C9ECA3" w14:textId="77777777" w:rsidTr="009A673E">
        <w:tc>
          <w:tcPr>
            <w:tcW w:w="8630" w:type="dxa"/>
            <w:gridSpan w:val="3"/>
          </w:tcPr>
          <w:p w14:paraId="4BC31A04" w14:textId="77777777" w:rsidR="008D2758" w:rsidRPr="00B609FF" w:rsidRDefault="008D2758" w:rsidP="008D2758">
            <w:pPr>
              <w:widowControl w:val="0"/>
              <w:autoSpaceDE w:val="0"/>
              <w:autoSpaceDN w:val="0"/>
              <w:adjustRightInd w:val="0"/>
              <w:jc w:val="center"/>
              <w:rPr>
                <w:rFonts w:ascii="Arial" w:eastAsia="Times New Roman" w:hAnsi="Arial" w:cs="Arial"/>
                <w:sz w:val="22"/>
                <w:szCs w:val="22"/>
              </w:rPr>
            </w:pPr>
            <w:r w:rsidRPr="00B609FF">
              <w:rPr>
                <w:rFonts w:ascii="Arial" w:eastAsia="Times New Roman" w:hAnsi="Arial" w:cs="Arial"/>
                <w:sz w:val="22"/>
                <w:szCs w:val="22"/>
              </w:rPr>
              <w:t>FCC Representatives</w:t>
            </w:r>
          </w:p>
        </w:tc>
      </w:tr>
      <w:tr w:rsidR="008D2758" w:rsidRPr="00CC3C77" w14:paraId="474901F0" w14:textId="77777777" w:rsidTr="009A673E">
        <w:tc>
          <w:tcPr>
            <w:tcW w:w="4297" w:type="dxa"/>
          </w:tcPr>
          <w:p w14:paraId="5B87F33E" w14:textId="77777777" w:rsidR="008D2758" w:rsidRPr="00B609FF" w:rsidRDefault="008D2758" w:rsidP="008D2758">
            <w:pPr>
              <w:widowControl w:val="0"/>
              <w:autoSpaceDE w:val="0"/>
              <w:autoSpaceDN w:val="0"/>
              <w:adjustRightInd w:val="0"/>
              <w:jc w:val="center"/>
              <w:rPr>
                <w:rFonts w:ascii="Arial" w:eastAsia="Times New Roman" w:hAnsi="Arial" w:cs="Arial"/>
                <w:sz w:val="22"/>
                <w:szCs w:val="22"/>
              </w:rPr>
            </w:pPr>
            <w:r w:rsidRPr="00B609FF">
              <w:rPr>
                <w:rFonts w:ascii="Arial" w:eastAsia="Times New Roman" w:hAnsi="Arial" w:cs="Arial"/>
                <w:sz w:val="22"/>
                <w:szCs w:val="22"/>
              </w:rPr>
              <w:t>Name</w:t>
            </w:r>
          </w:p>
        </w:tc>
        <w:tc>
          <w:tcPr>
            <w:tcW w:w="4333" w:type="dxa"/>
            <w:gridSpan w:val="2"/>
          </w:tcPr>
          <w:p w14:paraId="098B7D0D" w14:textId="77777777" w:rsidR="008D2758" w:rsidRPr="00CC3C77" w:rsidRDefault="008D2758" w:rsidP="008D2758">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Company</w:t>
            </w:r>
          </w:p>
        </w:tc>
      </w:tr>
      <w:tr w:rsidR="008D2758" w:rsidRPr="00CC3C77" w14:paraId="71BFEBB4" w14:textId="77777777" w:rsidTr="009A673E">
        <w:tc>
          <w:tcPr>
            <w:tcW w:w="4297" w:type="dxa"/>
            <w:vAlign w:val="bottom"/>
          </w:tcPr>
          <w:p w14:paraId="56DC2017" w14:textId="77777777" w:rsidR="008D2758" w:rsidRPr="00B609FF" w:rsidRDefault="008D2758" w:rsidP="008D2758">
            <w:pPr>
              <w:rPr>
                <w:rFonts w:ascii="Arial" w:eastAsia="Times New Roman" w:hAnsi="Arial" w:cs="Arial"/>
                <w:sz w:val="22"/>
                <w:szCs w:val="22"/>
              </w:rPr>
            </w:pPr>
            <w:r w:rsidRPr="00B609FF">
              <w:rPr>
                <w:rFonts w:ascii="Arial" w:eastAsia="Times New Roman" w:hAnsi="Arial" w:cs="Arial"/>
                <w:sz w:val="22"/>
                <w:szCs w:val="22"/>
              </w:rPr>
              <w:t xml:space="preserve">Michael Mullinix </w:t>
            </w:r>
          </w:p>
        </w:tc>
        <w:tc>
          <w:tcPr>
            <w:tcW w:w="4333" w:type="dxa"/>
            <w:gridSpan w:val="2"/>
            <w:vAlign w:val="bottom"/>
          </w:tcPr>
          <w:p w14:paraId="55C7EC45" w14:textId="77777777" w:rsidR="008D2758" w:rsidRPr="00CC3C77" w:rsidRDefault="008D2758" w:rsidP="008D2758">
            <w:pPr>
              <w:rPr>
                <w:rFonts w:ascii="Arial" w:eastAsia="Times New Roman" w:hAnsi="Arial" w:cs="Arial"/>
                <w:sz w:val="22"/>
                <w:szCs w:val="22"/>
              </w:rPr>
            </w:pPr>
            <w:r w:rsidRPr="00CC3C77">
              <w:rPr>
                <w:rFonts w:ascii="Arial" w:eastAsia="Times New Roman" w:hAnsi="Arial" w:cs="Arial"/>
                <w:sz w:val="22"/>
                <w:szCs w:val="22"/>
              </w:rPr>
              <w:t>FCC</w:t>
            </w:r>
          </w:p>
        </w:tc>
      </w:tr>
      <w:tr w:rsidR="008D2758" w:rsidRPr="00CC3C77" w14:paraId="6E7AD8A0" w14:textId="77777777" w:rsidTr="009A673E">
        <w:tc>
          <w:tcPr>
            <w:tcW w:w="4297" w:type="dxa"/>
            <w:vAlign w:val="bottom"/>
          </w:tcPr>
          <w:p w14:paraId="6AC25405" w14:textId="77777777" w:rsidR="008D2758" w:rsidRPr="00B609FF" w:rsidRDefault="008D2758" w:rsidP="008D2758">
            <w:pPr>
              <w:rPr>
                <w:rFonts w:ascii="Arial" w:eastAsia="Times New Roman" w:hAnsi="Arial" w:cs="Arial"/>
                <w:sz w:val="22"/>
                <w:szCs w:val="22"/>
              </w:rPr>
            </w:pPr>
            <w:r>
              <w:rPr>
                <w:rFonts w:ascii="Arial" w:eastAsia="Times New Roman" w:hAnsi="Arial" w:cs="Arial"/>
                <w:sz w:val="22"/>
                <w:szCs w:val="22"/>
              </w:rPr>
              <w:t>Dante Ibarra</w:t>
            </w:r>
          </w:p>
        </w:tc>
        <w:tc>
          <w:tcPr>
            <w:tcW w:w="4333" w:type="dxa"/>
            <w:gridSpan w:val="2"/>
            <w:vAlign w:val="bottom"/>
          </w:tcPr>
          <w:p w14:paraId="3C1E38EE" w14:textId="77777777" w:rsidR="008D2758" w:rsidRPr="00CC3C77" w:rsidRDefault="008D2758" w:rsidP="008D2758">
            <w:pPr>
              <w:rPr>
                <w:rFonts w:ascii="Arial" w:eastAsia="Times New Roman" w:hAnsi="Arial" w:cs="Arial"/>
                <w:sz w:val="22"/>
                <w:szCs w:val="22"/>
              </w:rPr>
            </w:pPr>
            <w:r>
              <w:rPr>
                <w:rFonts w:ascii="Arial" w:eastAsia="Times New Roman" w:hAnsi="Arial" w:cs="Arial"/>
                <w:sz w:val="22"/>
                <w:szCs w:val="22"/>
              </w:rPr>
              <w:t>FCC</w:t>
            </w:r>
          </w:p>
        </w:tc>
      </w:tr>
    </w:tbl>
    <w:p w14:paraId="600C8382" w14:textId="02C99D9E" w:rsidR="001E2909" w:rsidRPr="005C0631" w:rsidRDefault="001E2909">
      <w:pPr>
        <w:widowControl w:val="0"/>
        <w:autoSpaceDE w:val="0"/>
        <w:autoSpaceDN w:val="0"/>
        <w:adjustRightInd w:val="0"/>
        <w:spacing w:line="350" w:lineRule="exact"/>
        <w:rPr>
          <w:rFonts w:ascii="Times New Roman" w:eastAsia="Times New Roman" w:hAnsi="Times New Roman" w:cs="Times New Roman"/>
        </w:rPr>
      </w:pPr>
    </w:p>
    <w:sectPr w:rsidR="001E2909" w:rsidRPr="005C0631">
      <w:pgSz w:w="12240" w:h="15840"/>
      <w:pgMar w:top="703" w:right="1800" w:bottom="1440" w:left="1800" w:header="720" w:footer="720" w:gutter="0"/>
      <w:cols w:space="720" w:equalWidth="0">
        <w:col w:w="864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6847AA"/>
    <w:multiLevelType w:val="singleLevel"/>
    <w:tmpl w:val="1890B354"/>
    <w:lvl w:ilvl="0">
      <w:start w:val="1"/>
      <w:numFmt w:val="decimal"/>
      <w:lvlText w:val="%1."/>
      <w:lvlJc w:val="left"/>
      <w:pPr>
        <w:tabs>
          <w:tab w:val="num" w:pos="720"/>
        </w:tabs>
        <w:ind w:left="720" w:hanging="720"/>
      </w:pPr>
      <w:rPr>
        <w:rFonts w:hint="default"/>
      </w:rPr>
    </w:lvl>
  </w:abstractNum>
  <w:abstractNum w:abstractNumId="1" w15:restartNumberingAfterBreak="0">
    <w:nsid w:val="4FE84548"/>
    <w:multiLevelType w:val="hybridMultilevel"/>
    <w:tmpl w:val="27CAFC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92C3F57"/>
    <w:multiLevelType w:val="hybridMultilevel"/>
    <w:tmpl w:val="663228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hn Wengryniuk">
    <w15:presenceInfo w15:providerId="AD" w15:userId="S-1-5-21-1774803870-1740728921-617630493-506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trackRevisions/>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B9B"/>
    <w:rsid w:val="00037B12"/>
    <w:rsid w:val="000571CB"/>
    <w:rsid w:val="000A1430"/>
    <w:rsid w:val="000E00F0"/>
    <w:rsid w:val="000E43D6"/>
    <w:rsid w:val="000E4C77"/>
    <w:rsid w:val="001253CD"/>
    <w:rsid w:val="00126346"/>
    <w:rsid w:val="00133D74"/>
    <w:rsid w:val="001345C7"/>
    <w:rsid w:val="00157ECC"/>
    <w:rsid w:val="001A1706"/>
    <w:rsid w:val="001C2C41"/>
    <w:rsid w:val="001D09C0"/>
    <w:rsid w:val="001D2723"/>
    <w:rsid w:val="001E2909"/>
    <w:rsid w:val="001F6C14"/>
    <w:rsid w:val="002443D4"/>
    <w:rsid w:val="00245FF3"/>
    <w:rsid w:val="002526E0"/>
    <w:rsid w:val="00262C97"/>
    <w:rsid w:val="002744F4"/>
    <w:rsid w:val="002802BE"/>
    <w:rsid w:val="00292976"/>
    <w:rsid w:val="00296548"/>
    <w:rsid w:val="002A36D6"/>
    <w:rsid w:val="002E26AA"/>
    <w:rsid w:val="002E55A1"/>
    <w:rsid w:val="002F0C2D"/>
    <w:rsid w:val="003112D0"/>
    <w:rsid w:val="0031401F"/>
    <w:rsid w:val="003746F6"/>
    <w:rsid w:val="00382F6F"/>
    <w:rsid w:val="0039627F"/>
    <w:rsid w:val="003E455C"/>
    <w:rsid w:val="003E5AE3"/>
    <w:rsid w:val="003E79D9"/>
    <w:rsid w:val="003F492B"/>
    <w:rsid w:val="0041757C"/>
    <w:rsid w:val="00417860"/>
    <w:rsid w:val="00422B9B"/>
    <w:rsid w:val="0044517D"/>
    <w:rsid w:val="00450022"/>
    <w:rsid w:val="00451167"/>
    <w:rsid w:val="004529DB"/>
    <w:rsid w:val="00461DCF"/>
    <w:rsid w:val="00471777"/>
    <w:rsid w:val="004731EE"/>
    <w:rsid w:val="00483793"/>
    <w:rsid w:val="004B2EFC"/>
    <w:rsid w:val="004C3FC6"/>
    <w:rsid w:val="00510040"/>
    <w:rsid w:val="00510B26"/>
    <w:rsid w:val="0051451B"/>
    <w:rsid w:val="005234F0"/>
    <w:rsid w:val="00536F38"/>
    <w:rsid w:val="00550C5C"/>
    <w:rsid w:val="0056041D"/>
    <w:rsid w:val="00585C35"/>
    <w:rsid w:val="00595BB9"/>
    <w:rsid w:val="005B147C"/>
    <w:rsid w:val="005B72AC"/>
    <w:rsid w:val="005C0631"/>
    <w:rsid w:val="005E32C7"/>
    <w:rsid w:val="00605BEB"/>
    <w:rsid w:val="00621B71"/>
    <w:rsid w:val="00651B31"/>
    <w:rsid w:val="00663C06"/>
    <w:rsid w:val="00680B43"/>
    <w:rsid w:val="006D73C1"/>
    <w:rsid w:val="006E254C"/>
    <w:rsid w:val="00737721"/>
    <w:rsid w:val="00740E25"/>
    <w:rsid w:val="00747BBC"/>
    <w:rsid w:val="00753E1C"/>
    <w:rsid w:val="00784F97"/>
    <w:rsid w:val="00791D80"/>
    <w:rsid w:val="007C3ED9"/>
    <w:rsid w:val="008079EC"/>
    <w:rsid w:val="00811F90"/>
    <w:rsid w:val="0081230D"/>
    <w:rsid w:val="008129D6"/>
    <w:rsid w:val="00835159"/>
    <w:rsid w:val="008409B3"/>
    <w:rsid w:val="0084616B"/>
    <w:rsid w:val="00847E80"/>
    <w:rsid w:val="008502FA"/>
    <w:rsid w:val="00854FF9"/>
    <w:rsid w:val="00877641"/>
    <w:rsid w:val="00882F78"/>
    <w:rsid w:val="0088638E"/>
    <w:rsid w:val="00890E22"/>
    <w:rsid w:val="008B11A4"/>
    <w:rsid w:val="008C10FD"/>
    <w:rsid w:val="008D14DC"/>
    <w:rsid w:val="008D2758"/>
    <w:rsid w:val="008E52E4"/>
    <w:rsid w:val="00913FD9"/>
    <w:rsid w:val="00941446"/>
    <w:rsid w:val="0095498A"/>
    <w:rsid w:val="0095528A"/>
    <w:rsid w:val="009569AA"/>
    <w:rsid w:val="0096615F"/>
    <w:rsid w:val="00966E4A"/>
    <w:rsid w:val="00997A58"/>
    <w:rsid w:val="009A3F46"/>
    <w:rsid w:val="009D5777"/>
    <w:rsid w:val="009E10F6"/>
    <w:rsid w:val="009E3290"/>
    <w:rsid w:val="009E5E90"/>
    <w:rsid w:val="00A172B9"/>
    <w:rsid w:val="00A303C3"/>
    <w:rsid w:val="00A36401"/>
    <w:rsid w:val="00A441BA"/>
    <w:rsid w:val="00A545CC"/>
    <w:rsid w:val="00A65838"/>
    <w:rsid w:val="00A8095A"/>
    <w:rsid w:val="00A95808"/>
    <w:rsid w:val="00A972C1"/>
    <w:rsid w:val="00AB390D"/>
    <w:rsid w:val="00AB463D"/>
    <w:rsid w:val="00AD6B3A"/>
    <w:rsid w:val="00AD7CCB"/>
    <w:rsid w:val="00AE2569"/>
    <w:rsid w:val="00B04160"/>
    <w:rsid w:val="00B1564A"/>
    <w:rsid w:val="00B21CEE"/>
    <w:rsid w:val="00B25902"/>
    <w:rsid w:val="00B42820"/>
    <w:rsid w:val="00B51E65"/>
    <w:rsid w:val="00B609FF"/>
    <w:rsid w:val="00B66139"/>
    <w:rsid w:val="00B964F3"/>
    <w:rsid w:val="00BB2C60"/>
    <w:rsid w:val="00BB318C"/>
    <w:rsid w:val="00BD03AE"/>
    <w:rsid w:val="00BD6B13"/>
    <w:rsid w:val="00BE3E79"/>
    <w:rsid w:val="00BE7A2D"/>
    <w:rsid w:val="00BF0A17"/>
    <w:rsid w:val="00BF1350"/>
    <w:rsid w:val="00BF7018"/>
    <w:rsid w:val="00C12BDC"/>
    <w:rsid w:val="00C176B5"/>
    <w:rsid w:val="00C40DC3"/>
    <w:rsid w:val="00C470A0"/>
    <w:rsid w:val="00C61FA6"/>
    <w:rsid w:val="00C74E62"/>
    <w:rsid w:val="00C76F3C"/>
    <w:rsid w:val="00CB4957"/>
    <w:rsid w:val="00CB6DA3"/>
    <w:rsid w:val="00CB7B6C"/>
    <w:rsid w:val="00CC3150"/>
    <w:rsid w:val="00CC3C77"/>
    <w:rsid w:val="00CC453A"/>
    <w:rsid w:val="00CD23C8"/>
    <w:rsid w:val="00D02755"/>
    <w:rsid w:val="00D145EF"/>
    <w:rsid w:val="00D26EC5"/>
    <w:rsid w:val="00D46815"/>
    <w:rsid w:val="00D96E9E"/>
    <w:rsid w:val="00D97472"/>
    <w:rsid w:val="00DA05EF"/>
    <w:rsid w:val="00DD227A"/>
    <w:rsid w:val="00DD43F4"/>
    <w:rsid w:val="00DD741E"/>
    <w:rsid w:val="00DE6B36"/>
    <w:rsid w:val="00E02026"/>
    <w:rsid w:val="00E02DFA"/>
    <w:rsid w:val="00E3176A"/>
    <w:rsid w:val="00E33F8D"/>
    <w:rsid w:val="00E46885"/>
    <w:rsid w:val="00E53ED7"/>
    <w:rsid w:val="00E612BF"/>
    <w:rsid w:val="00E67462"/>
    <w:rsid w:val="00E851C9"/>
    <w:rsid w:val="00E85EBC"/>
    <w:rsid w:val="00E90695"/>
    <w:rsid w:val="00E94E56"/>
    <w:rsid w:val="00EB629C"/>
    <w:rsid w:val="00EC6F7C"/>
    <w:rsid w:val="00ED7C96"/>
    <w:rsid w:val="00EF1AE2"/>
    <w:rsid w:val="00EF5713"/>
    <w:rsid w:val="00F10041"/>
    <w:rsid w:val="00F11BF6"/>
    <w:rsid w:val="00F123B8"/>
    <w:rsid w:val="00F22A89"/>
    <w:rsid w:val="00F3248A"/>
    <w:rsid w:val="00F40837"/>
    <w:rsid w:val="00F41DF2"/>
    <w:rsid w:val="00F53BF5"/>
    <w:rsid w:val="00F53D1F"/>
    <w:rsid w:val="00F625DE"/>
    <w:rsid w:val="00F70344"/>
    <w:rsid w:val="00F94425"/>
    <w:rsid w:val="00F97989"/>
    <w:rsid w:val="00FB3D8A"/>
    <w:rsid w:val="00FB5986"/>
    <w:rsid w:val="00FD5B72"/>
    <w:rsid w:val="00FE012B"/>
    <w:rsid w:val="00FE5D15"/>
    <w:rsid w:val="00FE74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D96645"/>
  <w14:defaultImageDpi w14:val="0"/>
  <w15:docId w15:val="{2709801C-50FB-4244-BAFA-3700DA122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heme="minorHAnsi" w:eastAsiaTheme="minorEastAsia" w:hAnsiTheme="minorHAnsi" w:cstheme="min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0C2D"/>
    <w:pPr>
      <w:widowControl w:val="0"/>
      <w:ind w:left="720"/>
      <w:contextualSpacing/>
    </w:pPr>
    <w:rPr>
      <w:rFonts w:ascii="Times Roman" w:eastAsia="Times New Roman" w:hAnsi="Times Roman" w:cs="Times New Roman"/>
      <w:snapToGrid w:val="0"/>
      <w:sz w:val="20"/>
      <w:szCs w:val="20"/>
    </w:rPr>
  </w:style>
  <w:style w:type="character" w:styleId="Hyperlink">
    <w:name w:val="Hyperlink"/>
    <w:basedOn w:val="DefaultParagraphFont"/>
    <w:rsid w:val="002F0C2D"/>
    <w:rPr>
      <w:color w:val="0563C1" w:themeColor="hyperlink"/>
      <w:u w:val="single"/>
    </w:rPr>
  </w:style>
  <w:style w:type="character" w:styleId="CommentReference">
    <w:name w:val="annotation reference"/>
    <w:basedOn w:val="DefaultParagraphFont"/>
    <w:uiPriority w:val="99"/>
    <w:semiHidden/>
    <w:unhideWhenUsed/>
    <w:rsid w:val="002802BE"/>
    <w:rPr>
      <w:sz w:val="18"/>
      <w:szCs w:val="18"/>
    </w:rPr>
  </w:style>
  <w:style w:type="paragraph" w:styleId="CommentText">
    <w:name w:val="annotation text"/>
    <w:basedOn w:val="Normal"/>
    <w:link w:val="CommentTextChar"/>
    <w:uiPriority w:val="99"/>
    <w:semiHidden/>
    <w:unhideWhenUsed/>
    <w:rsid w:val="002802BE"/>
  </w:style>
  <w:style w:type="character" w:customStyle="1" w:styleId="CommentTextChar">
    <w:name w:val="Comment Text Char"/>
    <w:basedOn w:val="DefaultParagraphFont"/>
    <w:link w:val="CommentText"/>
    <w:uiPriority w:val="99"/>
    <w:semiHidden/>
    <w:rsid w:val="002802BE"/>
    <w:rPr>
      <w:rFonts w:asciiTheme="minorHAnsi" w:eastAsiaTheme="minorEastAsia" w:hAnsiTheme="minorHAnsi" w:cstheme="minorBidi"/>
      <w:sz w:val="24"/>
      <w:szCs w:val="24"/>
    </w:rPr>
  </w:style>
  <w:style w:type="paragraph" w:styleId="CommentSubject">
    <w:name w:val="annotation subject"/>
    <w:basedOn w:val="CommentText"/>
    <w:next w:val="CommentText"/>
    <w:link w:val="CommentSubjectChar"/>
    <w:uiPriority w:val="99"/>
    <w:semiHidden/>
    <w:unhideWhenUsed/>
    <w:rsid w:val="002802BE"/>
    <w:rPr>
      <w:b/>
      <w:bCs/>
      <w:sz w:val="20"/>
      <w:szCs w:val="20"/>
    </w:rPr>
  </w:style>
  <w:style w:type="character" w:customStyle="1" w:styleId="CommentSubjectChar">
    <w:name w:val="Comment Subject Char"/>
    <w:basedOn w:val="CommentTextChar"/>
    <w:link w:val="CommentSubject"/>
    <w:uiPriority w:val="99"/>
    <w:semiHidden/>
    <w:rsid w:val="002802BE"/>
    <w:rPr>
      <w:rFonts w:asciiTheme="minorHAnsi" w:eastAsiaTheme="minorEastAsia" w:hAnsiTheme="minorHAnsi" w:cstheme="minorBidi"/>
      <w:b/>
      <w:bCs/>
      <w:sz w:val="24"/>
      <w:szCs w:val="24"/>
    </w:rPr>
  </w:style>
  <w:style w:type="paragraph" w:styleId="BalloonText">
    <w:name w:val="Balloon Text"/>
    <w:basedOn w:val="Normal"/>
    <w:link w:val="BalloonTextChar"/>
    <w:uiPriority w:val="99"/>
    <w:semiHidden/>
    <w:unhideWhenUsed/>
    <w:rsid w:val="002802B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802BE"/>
    <w:rPr>
      <w:rFonts w:eastAsiaTheme="minorEastAsia"/>
      <w:sz w:val="18"/>
      <w:szCs w:val="18"/>
    </w:rPr>
  </w:style>
  <w:style w:type="table" w:styleId="TableGrid">
    <w:name w:val="Table Grid"/>
    <w:basedOn w:val="TableNormal"/>
    <w:uiPriority w:val="39"/>
    <w:rsid w:val="00CC3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5249">
      <w:bodyDiv w:val="1"/>
      <w:marLeft w:val="0"/>
      <w:marRight w:val="0"/>
      <w:marTop w:val="0"/>
      <w:marBottom w:val="0"/>
      <w:divBdr>
        <w:top w:val="none" w:sz="0" w:space="0" w:color="auto"/>
        <w:left w:val="none" w:sz="0" w:space="0" w:color="auto"/>
        <w:bottom w:val="none" w:sz="0" w:space="0" w:color="auto"/>
        <w:right w:val="none" w:sz="0" w:space="0" w:color="auto"/>
      </w:divBdr>
    </w:div>
    <w:div w:id="347220273">
      <w:bodyDiv w:val="1"/>
      <w:marLeft w:val="0"/>
      <w:marRight w:val="0"/>
      <w:marTop w:val="0"/>
      <w:marBottom w:val="0"/>
      <w:divBdr>
        <w:top w:val="none" w:sz="0" w:space="0" w:color="auto"/>
        <w:left w:val="none" w:sz="0" w:space="0" w:color="auto"/>
        <w:bottom w:val="none" w:sz="0" w:space="0" w:color="auto"/>
        <w:right w:val="none" w:sz="0" w:space="0" w:color="auto"/>
      </w:divBdr>
    </w:div>
    <w:div w:id="512962964">
      <w:bodyDiv w:val="1"/>
      <w:marLeft w:val="0"/>
      <w:marRight w:val="0"/>
      <w:marTop w:val="0"/>
      <w:marBottom w:val="0"/>
      <w:divBdr>
        <w:top w:val="none" w:sz="0" w:space="0" w:color="auto"/>
        <w:left w:val="none" w:sz="0" w:space="0" w:color="auto"/>
        <w:bottom w:val="none" w:sz="0" w:space="0" w:color="auto"/>
        <w:right w:val="none" w:sz="0" w:space="0" w:color="auto"/>
      </w:divBdr>
    </w:div>
    <w:div w:id="690835786">
      <w:bodyDiv w:val="1"/>
      <w:marLeft w:val="0"/>
      <w:marRight w:val="0"/>
      <w:marTop w:val="0"/>
      <w:marBottom w:val="0"/>
      <w:divBdr>
        <w:top w:val="none" w:sz="0" w:space="0" w:color="auto"/>
        <w:left w:val="none" w:sz="0" w:space="0" w:color="auto"/>
        <w:bottom w:val="none" w:sz="0" w:space="0" w:color="auto"/>
        <w:right w:val="none" w:sz="0" w:space="0" w:color="auto"/>
      </w:divBdr>
    </w:div>
    <w:div w:id="1191724903">
      <w:bodyDiv w:val="1"/>
      <w:marLeft w:val="0"/>
      <w:marRight w:val="0"/>
      <w:marTop w:val="0"/>
      <w:marBottom w:val="0"/>
      <w:divBdr>
        <w:top w:val="none" w:sz="0" w:space="0" w:color="auto"/>
        <w:left w:val="none" w:sz="0" w:space="0" w:color="auto"/>
        <w:bottom w:val="none" w:sz="0" w:space="0" w:color="auto"/>
        <w:right w:val="none" w:sz="0" w:space="0" w:color="auto"/>
      </w:divBdr>
    </w:div>
    <w:div w:id="1239175026">
      <w:bodyDiv w:val="1"/>
      <w:marLeft w:val="0"/>
      <w:marRight w:val="0"/>
      <w:marTop w:val="0"/>
      <w:marBottom w:val="0"/>
      <w:divBdr>
        <w:top w:val="none" w:sz="0" w:space="0" w:color="auto"/>
        <w:left w:val="none" w:sz="0" w:space="0" w:color="auto"/>
        <w:bottom w:val="none" w:sz="0" w:space="0" w:color="auto"/>
        <w:right w:val="none" w:sz="0" w:space="0" w:color="auto"/>
      </w:divBdr>
    </w:div>
    <w:div w:id="1241283176">
      <w:bodyDiv w:val="1"/>
      <w:marLeft w:val="0"/>
      <w:marRight w:val="0"/>
      <w:marTop w:val="0"/>
      <w:marBottom w:val="0"/>
      <w:divBdr>
        <w:top w:val="none" w:sz="0" w:space="0" w:color="auto"/>
        <w:left w:val="none" w:sz="0" w:space="0" w:color="auto"/>
        <w:bottom w:val="none" w:sz="0" w:space="0" w:color="auto"/>
        <w:right w:val="none" w:sz="0" w:space="0" w:color="auto"/>
      </w:divBdr>
    </w:div>
    <w:div w:id="1314482170">
      <w:bodyDiv w:val="1"/>
      <w:marLeft w:val="0"/>
      <w:marRight w:val="0"/>
      <w:marTop w:val="0"/>
      <w:marBottom w:val="0"/>
      <w:divBdr>
        <w:top w:val="none" w:sz="0" w:space="0" w:color="auto"/>
        <w:left w:val="none" w:sz="0" w:space="0" w:color="auto"/>
        <w:bottom w:val="none" w:sz="0" w:space="0" w:color="auto"/>
        <w:right w:val="none" w:sz="0" w:space="0" w:color="auto"/>
      </w:divBdr>
    </w:div>
    <w:div w:id="1423642893">
      <w:bodyDiv w:val="1"/>
      <w:marLeft w:val="0"/>
      <w:marRight w:val="0"/>
      <w:marTop w:val="0"/>
      <w:marBottom w:val="0"/>
      <w:divBdr>
        <w:top w:val="none" w:sz="0" w:space="0" w:color="auto"/>
        <w:left w:val="none" w:sz="0" w:space="0" w:color="auto"/>
        <w:bottom w:val="none" w:sz="0" w:space="0" w:color="auto"/>
        <w:right w:val="none" w:sz="0" w:space="0" w:color="auto"/>
      </w:divBdr>
    </w:div>
    <w:div w:id="1468357287">
      <w:bodyDiv w:val="1"/>
      <w:marLeft w:val="0"/>
      <w:marRight w:val="0"/>
      <w:marTop w:val="0"/>
      <w:marBottom w:val="0"/>
      <w:divBdr>
        <w:top w:val="none" w:sz="0" w:space="0" w:color="auto"/>
        <w:left w:val="none" w:sz="0" w:space="0" w:color="auto"/>
        <w:bottom w:val="none" w:sz="0" w:space="0" w:color="auto"/>
        <w:right w:val="none" w:sz="0" w:space="0" w:color="auto"/>
      </w:divBdr>
    </w:div>
    <w:div w:id="1494644457">
      <w:bodyDiv w:val="1"/>
      <w:marLeft w:val="0"/>
      <w:marRight w:val="0"/>
      <w:marTop w:val="0"/>
      <w:marBottom w:val="0"/>
      <w:divBdr>
        <w:top w:val="none" w:sz="0" w:space="0" w:color="auto"/>
        <w:left w:val="none" w:sz="0" w:space="0" w:color="auto"/>
        <w:bottom w:val="none" w:sz="0" w:space="0" w:color="auto"/>
        <w:right w:val="none" w:sz="0" w:space="0" w:color="auto"/>
      </w:divBdr>
    </w:div>
    <w:div w:id="1799564632">
      <w:bodyDiv w:val="1"/>
      <w:marLeft w:val="0"/>
      <w:marRight w:val="0"/>
      <w:marTop w:val="0"/>
      <w:marBottom w:val="0"/>
      <w:divBdr>
        <w:top w:val="none" w:sz="0" w:space="0" w:color="auto"/>
        <w:left w:val="none" w:sz="0" w:space="0" w:color="auto"/>
        <w:bottom w:val="none" w:sz="0" w:space="0" w:color="auto"/>
        <w:right w:val="none" w:sz="0" w:space="0" w:color="auto"/>
      </w:divBdr>
    </w:div>
    <w:div w:id="2043707009">
      <w:bodyDiv w:val="1"/>
      <w:marLeft w:val="0"/>
      <w:marRight w:val="0"/>
      <w:marTop w:val="0"/>
      <w:marBottom w:val="0"/>
      <w:divBdr>
        <w:top w:val="none" w:sz="0" w:space="0" w:color="auto"/>
        <w:left w:val="none" w:sz="0" w:space="0" w:color="auto"/>
        <w:bottom w:val="none" w:sz="0" w:space="0" w:color="auto"/>
        <w:right w:val="none" w:sz="0" w:space="0" w:color="auto"/>
      </w:divBdr>
    </w:div>
    <w:div w:id="21138643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698</Words>
  <Characters>3983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DIRECTV</Company>
  <LinksUpToDate>false</LinksUpToDate>
  <CharactersWithSpaces>4672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Wengryniuk, Jack</dc:creator>
  <cp:lastModifiedBy>John Wengryniuk</cp:lastModifiedBy>
  <cp:revision>3</cp:revision>
  <cp:lastPrinted>2017-09-06T18:25:00Z</cp:lastPrinted>
  <dcterms:created xsi:type="dcterms:W3CDTF">2018-04-12T13:44:00Z</dcterms:created>
  <dcterms:modified xsi:type="dcterms:W3CDTF">2018-04-12T14:59:00Z</dcterms:modified>
</cp:coreProperties>
</file>